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F01DDB" w:rsidRDefault="00642EFE" w:rsidP="00B46D58">
      <w:pPr>
        <w:pStyle w:val="a3"/>
        <w:widowControl w:val="0"/>
        <w:spacing w:after="160" w:line="240" w:lineRule="auto"/>
        <w:ind w:firstLine="0"/>
        <w:jc w:val="center"/>
        <w:rPr>
          <w:rFonts w:ascii="Sylfaen" w:hAnsi="Sylfaen"/>
          <w:i w:val="0"/>
          <w:sz w:val="24"/>
          <w:szCs w:val="24"/>
        </w:rPr>
      </w:pPr>
      <w:r w:rsidRPr="00F01DDB">
        <w:rPr>
          <w:rFonts w:ascii="Sylfaen" w:hAnsi="Sylfaen"/>
          <w:i w:val="0"/>
          <w:sz w:val="24"/>
          <w:szCs w:val="24"/>
        </w:rPr>
        <w:t>ОБЪЯВЛЕНИЕ</w:t>
      </w:r>
    </w:p>
    <w:p w:rsidR="00642EFE" w:rsidRPr="00F01DDB" w:rsidRDefault="00642EFE" w:rsidP="00B46D58">
      <w:pPr>
        <w:pStyle w:val="a3"/>
        <w:widowControl w:val="0"/>
        <w:spacing w:after="160" w:line="240" w:lineRule="auto"/>
        <w:ind w:firstLine="0"/>
        <w:jc w:val="center"/>
        <w:rPr>
          <w:rFonts w:ascii="Sylfaen" w:hAnsi="Sylfaen"/>
          <w:i w:val="0"/>
          <w:sz w:val="24"/>
          <w:szCs w:val="24"/>
        </w:rPr>
      </w:pPr>
      <w:r w:rsidRPr="00F01DDB">
        <w:rPr>
          <w:rFonts w:ascii="Sylfaen" w:hAnsi="Sylfaen"/>
          <w:i w:val="0"/>
          <w:sz w:val="24"/>
          <w:szCs w:val="24"/>
        </w:rPr>
        <w:t xml:space="preserve">ОБ </w:t>
      </w:r>
      <w:r w:rsidR="00FD58EC" w:rsidRPr="00F01DDB">
        <w:rPr>
          <w:rFonts w:ascii="Sylfaen" w:hAnsi="Sylfaen"/>
          <w:i w:val="0"/>
          <w:sz w:val="24"/>
          <w:szCs w:val="24"/>
        </w:rPr>
        <w:t>ЗАПРОС КОТИРОВКИ</w:t>
      </w:r>
      <w:r w:rsidR="00BA7128" w:rsidRPr="00F01DDB">
        <w:rPr>
          <w:rStyle w:val="af6"/>
          <w:rFonts w:ascii="Sylfaen" w:hAnsi="Sylfaen"/>
          <w:i w:val="0"/>
          <w:sz w:val="24"/>
          <w:szCs w:val="24"/>
        </w:rPr>
        <w:footnoteReference w:customMarkFollows="1" w:id="1"/>
        <w:t>*</w:t>
      </w:r>
    </w:p>
    <w:p w:rsidR="00642EFE" w:rsidRPr="00F01DDB" w:rsidRDefault="00642EFE" w:rsidP="00B46D58">
      <w:pPr>
        <w:pStyle w:val="a3"/>
        <w:widowControl w:val="0"/>
        <w:spacing w:after="160" w:line="240" w:lineRule="auto"/>
        <w:ind w:firstLine="0"/>
        <w:jc w:val="center"/>
        <w:rPr>
          <w:rFonts w:ascii="Sylfaen" w:hAnsi="Sylfaen"/>
          <w:i w:val="0"/>
          <w:sz w:val="24"/>
          <w:szCs w:val="24"/>
        </w:rPr>
      </w:pPr>
    </w:p>
    <w:p w:rsidR="0091042F" w:rsidRPr="00F01DDB" w:rsidRDefault="00642EFE" w:rsidP="00B46D58">
      <w:pPr>
        <w:pStyle w:val="a3"/>
        <w:widowControl w:val="0"/>
        <w:spacing w:after="160" w:line="240" w:lineRule="auto"/>
        <w:ind w:firstLine="0"/>
        <w:jc w:val="center"/>
        <w:rPr>
          <w:rFonts w:ascii="Sylfaen" w:hAnsi="Sylfaen"/>
          <w:i w:val="0"/>
          <w:sz w:val="24"/>
          <w:szCs w:val="24"/>
        </w:rPr>
      </w:pPr>
      <w:r w:rsidRPr="00F01DDB">
        <w:rPr>
          <w:rFonts w:ascii="Sylfaen" w:hAnsi="Sylfaen"/>
          <w:i w:val="0"/>
          <w:sz w:val="24"/>
          <w:szCs w:val="24"/>
        </w:rPr>
        <w:t xml:space="preserve">Настоящий текст объявления утвержден Решением </w:t>
      </w:r>
      <w:r w:rsidR="00417E48" w:rsidRPr="00F01DDB">
        <w:rPr>
          <w:rFonts w:ascii="Sylfaen" w:hAnsi="Sylfaen"/>
          <w:i w:val="0"/>
          <w:sz w:val="24"/>
          <w:szCs w:val="24"/>
        </w:rPr>
        <w:t xml:space="preserve">Оценочной </w:t>
      </w:r>
      <w:r w:rsidRPr="00F01DDB">
        <w:rPr>
          <w:rFonts w:ascii="Sylfaen" w:hAnsi="Sylfaen"/>
          <w:i w:val="0"/>
          <w:sz w:val="24"/>
          <w:szCs w:val="24"/>
        </w:rPr>
        <w:t>Комиссии от "</w:t>
      </w:r>
      <w:r w:rsidR="00DF5E28" w:rsidRPr="00F01DDB">
        <w:rPr>
          <w:rFonts w:ascii="Sylfaen" w:hAnsi="Sylfaen"/>
          <w:i w:val="0"/>
          <w:sz w:val="24"/>
          <w:szCs w:val="24"/>
        </w:rPr>
        <w:t>14</w:t>
      </w:r>
      <w:r w:rsidRPr="00F01DDB">
        <w:rPr>
          <w:rFonts w:ascii="Sylfaen" w:hAnsi="Sylfaen"/>
          <w:i w:val="0"/>
          <w:sz w:val="24"/>
          <w:szCs w:val="24"/>
        </w:rPr>
        <w:t>" "</w:t>
      </w:r>
      <w:r w:rsidR="00360E40" w:rsidRPr="00F01DDB">
        <w:rPr>
          <w:rFonts w:ascii="Sylfaen" w:hAnsi="Sylfaen"/>
          <w:i w:val="0"/>
          <w:sz w:val="24"/>
          <w:szCs w:val="24"/>
        </w:rPr>
        <w:t>дека</w:t>
      </w:r>
      <w:r w:rsidR="002B42A7" w:rsidRPr="00F01DDB">
        <w:rPr>
          <w:rFonts w:ascii="Sylfaen" w:hAnsi="Sylfaen"/>
          <w:i w:val="0"/>
          <w:sz w:val="24"/>
          <w:szCs w:val="24"/>
        </w:rPr>
        <w:t>бря</w:t>
      </w:r>
      <w:r w:rsidRPr="00F01DDB">
        <w:rPr>
          <w:rFonts w:ascii="Sylfaen" w:hAnsi="Sylfaen"/>
          <w:i w:val="0"/>
          <w:sz w:val="24"/>
          <w:szCs w:val="24"/>
        </w:rPr>
        <w:t>" 20</w:t>
      </w:r>
      <w:r w:rsidR="002B42A7" w:rsidRPr="00F01DDB">
        <w:rPr>
          <w:rFonts w:ascii="Sylfaen" w:hAnsi="Sylfaen"/>
          <w:i w:val="0"/>
          <w:sz w:val="24"/>
          <w:szCs w:val="24"/>
        </w:rPr>
        <w:t xml:space="preserve">19 </w:t>
      </w:r>
      <w:r w:rsidRPr="00F01DDB">
        <w:rPr>
          <w:rFonts w:ascii="Sylfaen" w:hAnsi="Sylfaen"/>
          <w:i w:val="0"/>
          <w:sz w:val="24"/>
          <w:szCs w:val="24"/>
        </w:rPr>
        <w:t>года "</w:t>
      </w:r>
      <w:r w:rsidR="002B42A7" w:rsidRPr="00F01DDB">
        <w:rPr>
          <w:rFonts w:ascii="Sylfaen" w:hAnsi="Sylfaen"/>
          <w:i w:val="0"/>
          <w:sz w:val="24"/>
          <w:szCs w:val="24"/>
          <w:lang w:val="en-US"/>
        </w:rPr>
        <w:t>N</w:t>
      </w:r>
      <w:r w:rsidR="002B42A7" w:rsidRPr="00F01DDB">
        <w:rPr>
          <w:rFonts w:ascii="Sylfaen" w:hAnsi="Sylfaen"/>
          <w:i w:val="0"/>
          <w:sz w:val="24"/>
          <w:szCs w:val="24"/>
        </w:rPr>
        <w:t>1</w:t>
      </w:r>
      <w:r w:rsidRPr="00F01DDB">
        <w:rPr>
          <w:rFonts w:ascii="Sylfaen" w:hAnsi="Sylfaen"/>
          <w:i w:val="0"/>
          <w:sz w:val="24"/>
          <w:szCs w:val="24"/>
        </w:rPr>
        <w:t xml:space="preserve">" </w:t>
      </w:r>
    </w:p>
    <w:p w:rsidR="0091042F" w:rsidRPr="00F01DDB" w:rsidRDefault="0006703E" w:rsidP="00B46D58">
      <w:pPr>
        <w:pStyle w:val="a3"/>
        <w:widowControl w:val="0"/>
        <w:spacing w:after="160" w:line="240" w:lineRule="auto"/>
        <w:ind w:firstLine="0"/>
        <w:jc w:val="center"/>
        <w:rPr>
          <w:rFonts w:ascii="Sylfaen" w:hAnsi="Sylfaen"/>
          <w:i w:val="0"/>
          <w:sz w:val="24"/>
          <w:szCs w:val="24"/>
        </w:rPr>
      </w:pPr>
      <w:r w:rsidRPr="00F01DDB">
        <w:rPr>
          <w:rFonts w:ascii="Sylfaen" w:hAnsi="Sylfaen"/>
          <w:i w:val="0"/>
          <w:sz w:val="24"/>
          <w:szCs w:val="24"/>
        </w:rPr>
        <w:t xml:space="preserve">Код </w:t>
      </w:r>
      <w:r w:rsidR="00417E48" w:rsidRPr="00F01DDB">
        <w:rPr>
          <w:rFonts w:ascii="Sylfaen" w:hAnsi="Sylfaen"/>
          <w:i w:val="0"/>
          <w:sz w:val="24"/>
          <w:szCs w:val="24"/>
        </w:rPr>
        <w:t>процедуры</w:t>
      </w:r>
      <w:r w:rsidRPr="00F01DDB">
        <w:rPr>
          <w:rFonts w:ascii="Sylfaen" w:hAnsi="Sylfaen"/>
          <w:i w:val="0"/>
          <w:sz w:val="24"/>
          <w:szCs w:val="24"/>
        </w:rPr>
        <w:t xml:space="preserve"> </w:t>
      </w:r>
      <w:r w:rsidR="00E835E7" w:rsidRPr="00F01DDB">
        <w:rPr>
          <w:rFonts w:ascii="Sylfaen" w:hAnsi="Sylfaen"/>
          <w:i w:val="0"/>
          <w:sz w:val="24"/>
          <w:szCs w:val="24"/>
        </w:rPr>
        <w:t>ԳN8ՄԴ-ԳՀԱՊՁԲ-20</w:t>
      </w:r>
      <w:r w:rsidR="002B42A7" w:rsidRPr="00F01DDB">
        <w:rPr>
          <w:rFonts w:ascii="Sylfaen" w:hAnsi="Sylfaen"/>
          <w:i w:val="0"/>
          <w:sz w:val="24"/>
          <w:szCs w:val="24"/>
        </w:rPr>
        <w:t xml:space="preserve">        </w:t>
      </w:r>
    </w:p>
    <w:p w:rsidR="00490CFF" w:rsidRPr="00F01DDB" w:rsidRDefault="00490CFF" w:rsidP="00490CFF">
      <w:pPr>
        <w:pStyle w:val="2"/>
        <w:rPr>
          <w:rFonts w:ascii="Sylfaen" w:hAnsi="Sylfaen"/>
          <w:b w:val="0"/>
          <w:color w:val="auto"/>
        </w:rPr>
      </w:pPr>
      <w:r w:rsidRPr="00F01DDB">
        <w:rPr>
          <w:rFonts w:ascii="Sylfaen" w:hAnsi="Sylfaen" w:cs="Arial"/>
          <w:b w:val="0"/>
          <w:color w:val="auto"/>
        </w:rPr>
        <w:t>Заказчик</w:t>
      </w:r>
      <w:r w:rsidRPr="00F01DDB">
        <w:rPr>
          <w:rFonts w:ascii="Sylfaen" w:hAnsi="Sylfaen"/>
          <w:b w:val="0"/>
          <w:color w:val="auto"/>
        </w:rPr>
        <w:t xml:space="preserve"> </w:t>
      </w:r>
      <w:r w:rsidRPr="00F01DDB">
        <w:rPr>
          <w:rFonts w:ascii="Sylfaen" w:hAnsi="Sylfaen"/>
          <w:color w:val="auto"/>
        </w:rPr>
        <w:t>&lt;&lt;</w:t>
      </w:r>
      <w:r w:rsidR="00031510" w:rsidRPr="00F01DDB">
        <w:rPr>
          <w:rFonts w:ascii="Sylfaen" w:hAnsi="Sylfaen"/>
          <w:b w:val="0"/>
          <w:color w:val="auto"/>
        </w:rPr>
        <w:t xml:space="preserve">Средняя школа N 8 в </w:t>
      </w:r>
      <w:proofErr w:type="spellStart"/>
      <w:r w:rsidR="00031510" w:rsidRPr="00F01DDB">
        <w:rPr>
          <w:rFonts w:ascii="Sylfaen" w:hAnsi="Sylfaen"/>
          <w:b w:val="0"/>
          <w:color w:val="auto"/>
        </w:rPr>
        <w:t>Гюмри</w:t>
      </w:r>
      <w:proofErr w:type="spellEnd"/>
      <w:r w:rsidRPr="00F01DDB">
        <w:rPr>
          <w:rFonts w:ascii="Sylfaen" w:hAnsi="Sylfaen"/>
          <w:color w:val="auto"/>
        </w:rPr>
        <w:t xml:space="preserve">&gt;&gt; </w:t>
      </w:r>
      <w:r w:rsidRPr="00F01DDB">
        <w:rPr>
          <w:rFonts w:ascii="Sylfaen" w:hAnsi="Sylfaen"/>
          <w:b w:val="0"/>
          <w:color w:val="auto"/>
        </w:rPr>
        <w:t xml:space="preserve">ГНКО, </w:t>
      </w:r>
      <w:r w:rsidRPr="00F01DDB">
        <w:rPr>
          <w:rFonts w:ascii="Sylfaen" w:hAnsi="Sylfaen" w:cs="Arial"/>
          <w:b w:val="0"/>
          <w:color w:val="auto"/>
        </w:rPr>
        <w:t>находящийся</w:t>
      </w:r>
      <w:r w:rsidRPr="00F01DDB">
        <w:rPr>
          <w:rFonts w:ascii="Sylfaen" w:hAnsi="Sylfaen"/>
          <w:b w:val="0"/>
          <w:color w:val="auto"/>
        </w:rPr>
        <w:t xml:space="preserve"> </w:t>
      </w:r>
      <w:r w:rsidRPr="00F01DDB">
        <w:rPr>
          <w:rFonts w:ascii="Sylfaen" w:hAnsi="Sylfaen" w:cs="Arial"/>
          <w:b w:val="0"/>
          <w:color w:val="auto"/>
        </w:rPr>
        <w:t>по</w:t>
      </w:r>
      <w:r w:rsidRPr="00F01DDB">
        <w:rPr>
          <w:rFonts w:ascii="Sylfaen" w:hAnsi="Sylfaen"/>
          <w:b w:val="0"/>
          <w:color w:val="auto"/>
        </w:rPr>
        <w:t xml:space="preserve"> </w:t>
      </w:r>
      <w:r w:rsidRPr="00F01DDB">
        <w:rPr>
          <w:rFonts w:ascii="Sylfaen" w:hAnsi="Sylfaen" w:cs="Arial"/>
          <w:b w:val="0"/>
          <w:color w:val="auto"/>
        </w:rPr>
        <w:t>адресу</w:t>
      </w:r>
      <w:r w:rsidRPr="00F01DDB">
        <w:rPr>
          <w:rFonts w:ascii="Sylfaen" w:hAnsi="Sylfaen"/>
          <w:b w:val="0"/>
          <w:color w:val="auto"/>
        </w:rPr>
        <w:t xml:space="preserve">: </w:t>
      </w:r>
      <w:proofErr w:type="spellStart"/>
      <w:r w:rsidR="00C30478" w:rsidRPr="00F01DDB">
        <w:rPr>
          <w:rFonts w:ascii="Sylfaen" w:hAnsi="Sylfaen"/>
          <w:b w:val="0"/>
          <w:color w:val="auto"/>
        </w:rPr>
        <w:t>Ширакски</w:t>
      </w:r>
      <w:proofErr w:type="spellEnd"/>
      <w:r w:rsidR="00C30478" w:rsidRPr="00F01DDB">
        <w:rPr>
          <w:rFonts w:ascii="Sylfaen" w:hAnsi="Sylfaen"/>
          <w:b w:val="0"/>
          <w:color w:val="auto"/>
        </w:rPr>
        <w:t xml:space="preserve"> область РА, </w:t>
      </w:r>
      <w:proofErr w:type="spellStart"/>
      <w:r w:rsidR="00C30478" w:rsidRPr="00F01DDB">
        <w:rPr>
          <w:rFonts w:ascii="Sylfaen" w:hAnsi="Sylfaen"/>
          <w:b w:val="0"/>
          <w:color w:val="auto"/>
        </w:rPr>
        <w:t>Гюмри</w:t>
      </w:r>
      <w:proofErr w:type="spellEnd"/>
      <w:r w:rsidR="00C30478" w:rsidRPr="00F01DDB">
        <w:rPr>
          <w:rFonts w:ascii="Sylfaen" w:hAnsi="Sylfaen"/>
          <w:b w:val="0"/>
          <w:color w:val="auto"/>
        </w:rPr>
        <w:t xml:space="preserve"> </w:t>
      </w:r>
      <w:proofErr w:type="spellStart"/>
      <w:r w:rsidR="00C30478" w:rsidRPr="00F01DDB">
        <w:rPr>
          <w:rFonts w:ascii="Sylfaen" w:hAnsi="Sylfaen"/>
          <w:b w:val="0"/>
          <w:color w:val="auto"/>
        </w:rPr>
        <w:t>Лисинян</w:t>
      </w:r>
      <w:proofErr w:type="spellEnd"/>
      <w:r w:rsidR="00C30478" w:rsidRPr="00F01DDB">
        <w:rPr>
          <w:rFonts w:ascii="Sylfaen" w:hAnsi="Sylfaen"/>
          <w:b w:val="0"/>
          <w:color w:val="auto"/>
        </w:rPr>
        <w:t xml:space="preserve"> </w:t>
      </w:r>
      <w:proofErr w:type="gramStart"/>
      <w:r w:rsidR="00C30478" w:rsidRPr="00F01DDB">
        <w:rPr>
          <w:rFonts w:ascii="Sylfaen" w:hAnsi="Sylfaen"/>
          <w:b w:val="0"/>
          <w:color w:val="auto"/>
        </w:rPr>
        <w:t>6</w:t>
      </w:r>
      <w:r w:rsidRPr="00F01DDB">
        <w:rPr>
          <w:rFonts w:ascii="Sylfaen" w:hAnsi="Sylfaen"/>
          <w:b w:val="0"/>
          <w:color w:val="auto"/>
        </w:rPr>
        <w:t>,</w:t>
      </w:r>
      <w:r w:rsidRPr="00F01DDB">
        <w:rPr>
          <w:rFonts w:ascii="Sylfaen" w:hAnsi="Sylfaen" w:cs="Arial"/>
          <w:b w:val="0"/>
          <w:color w:val="auto"/>
        </w:rPr>
        <w:t>объявляет</w:t>
      </w:r>
      <w:proofErr w:type="gramEnd"/>
      <w:r w:rsidRPr="00F01DDB">
        <w:rPr>
          <w:rFonts w:ascii="Sylfaen" w:hAnsi="Sylfaen"/>
          <w:b w:val="0"/>
          <w:color w:val="auto"/>
        </w:rPr>
        <w:t xml:space="preserve"> </w:t>
      </w:r>
      <w:r w:rsidRPr="00F01DDB">
        <w:rPr>
          <w:rFonts w:ascii="Sylfaen" w:hAnsi="Sylfaen" w:cs="Arial"/>
          <w:b w:val="0"/>
          <w:color w:val="auto"/>
        </w:rPr>
        <w:t>запрос</w:t>
      </w:r>
      <w:r w:rsidRPr="00F01DDB">
        <w:rPr>
          <w:rFonts w:ascii="Sylfaen" w:hAnsi="Sylfaen"/>
          <w:b w:val="0"/>
          <w:color w:val="auto"/>
        </w:rPr>
        <w:t xml:space="preserve"> </w:t>
      </w:r>
      <w:r w:rsidRPr="00F01DDB">
        <w:rPr>
          <w:rFonts w:ascii="Sylfaen" w:hAnsi="Sylfaen" w:cs="Arial"/>
          <w:b w:val="0"/>
          <w:color w:val="auto"/>
        </w:rPr>
        <w:t>котировок</w:t>
      </w:r>
      <w:r w:rsidRPr="00F01DDB">
        <w:rPr>
          <w:rFonts w:ascii="Sylfaen" w:hAnsi="Sylfaen"/>
          <w:b w:val="0"/>
          <w:color w:val="auto"/>
        </w:rPr>
        <w:t xml:space="preserve">, </w:t>
      </w:r>
      <w:r w:rsidRPr="00F01DDB">
        <w:rPr>
          <w:rFonts w:ascii="Sylfaen" w:hAnsi="Sylfaen" w:cs="Arial"/>
          <w:b w:val="0"/>
          <w:color w:val="auto"/>
        </w:rPr>
        <w:t>который</w:t>
      </w:r>
      <w:r w:rsidRPr="00F01DDB">
        <w:rPr>
          <w:rFonts w:ascii="Sylfaen" w:hAnsi="Sylfaen"/>
          <w:b w:val="0"/>
          <w:color w:val="auto"/>
        </w:rPr>
        <w:t xml:space="preserve"> </w:t>
      </w:r>
      <w:r w:rsidRPr="00F01DDB">
        <w:rPr>
          <w:rFonts w:ascii="Sylfaen" w:hAnsi="Sylfaen" w:cs="Arial"/>
          <w:b w:val="0"/>
          <w:color w:val="auto"/>
        </w:rPr>
        <w:t>проводится</w:t>
      </w:r>
      <w:r w:rsidRPr="00F01DDB">
        <w:rPr>
          <w:rFonts w:ascii="Sylfaen" w:hAnsi="Sylfaen"/>
          <w:b w:val="0"/>
          <w:color w:val="auto"/>
        </w:rPr>
        <w:t xml:space="preserve"> </w:t>
      </w:r>
      <w:r w:rsidRPr="00F01DDB">
        <w:rPr>
          <w:rFonts w:ascii="Sylfaen" w:hAnsi="Sylfaen" w:cs="Arial"/>
          <w:b w:val="0"/>
          <w:color w:val="auto"/>
        </w:rPr>
        <w:t>одним</w:t>
      </w:r>
      <w:r w:rsidRPr="00F01DDB">
        <w:rPr>
          <w:rFonts w:ascii="Sylfaen" w:hAnsi="Sylfaen"/>
          <w:b w:val="0"/>
          <w:color w:val="auto"/>
        </w:rPr>
        <w:t xml:space="preserve"> </w:t>
      </w:r>
      <w:r w:rsidRPr="00F01DDB">
        <w:rPr>
          <w:rFonts w:ascii="Sylfaen" w:hAnsi="Sylfaen" w:cs="Arial"/>
          <w:b w:val="0"/>
          <w:color w:val="auto"/>
        </w:rPr>
        <w:t>этапом</w:t>
      </w:r>
      <w:r w:rsidRPr="00F01DDB">
        <w:rPr>
          <w:rFonts w:ascii="Sylfaen" w:hAnsi="Sylfaen"/>
          <w:b w:val="0"/>
          <w:color w:val="auto"/>
        </w:rPr>
        <w:t>.</w:t>
      </w:r>
    </w:p>
    <w:p w:rsidR="00490CFF" w:rsidRPr="00F01DDB" w:rsidRDefault="00490CFF" w:rsidP="00490CFF">
      <w:pPr>
        <w:pStyle w:val="2"/>
        <w:rPr>
          <w:rFonts w:ascii="Sylfaen" w:hAnsi="Sylfaen"/>
          <w:b w:val="0"/>
          <w:color w:val="auto"/>
        </w:rPr>
      </w:pPr>
      <w:r w:rsidRPr="00F01DDB">
        <w:rPr>
          <w:rFonts w:ascii="Sylfaen" w:hAnsi="Sylfaen" w:cs="Arial"/>
          <w:b w:val="0"/>
          <w:color w:val="auto"/>
        </w:rPr>
        <w:t>Участнику</w:t>
      </w:r>
      <w:r w:rsidRPr="00F01DDB">
        <w:rPr>
          <w:rFonts w:ascii="Sylfaen" w:hAnsi="Sylfaen"/>
          <w:b w:val="0"/>
          <w:color w:val="auto"/>
        </w:rPr>
        <w:t xml:space="preserve">, </w:t>
      </w:r>
      <w:r w:rsidRPr="00F01DDB">
        <w:rPr>
          <w:rFonts w:ascii="Sylfaen" w:hAnsi="Sylfaen" w:cs="Arial"/>
          <w:b w:val="0"/>
          <w:color w:val="auto"/>
        </w:rPr>
        <w:t>отобранному</w:t>
      </w:r>
      <w:r w:rsidRPr="00F01DDB">
        <w:rPr>
          <w:rFonts w:ascii="Sylfaen" w:hAnsi="Sylfaen"/>
          <w:b w:val="0"/>
          <w:color w:val="auto"/>
        </w:rPr>
        <w:t xml:space="preserve"> </w:t>
      </w:r>
      <w:r w:rsidRPr="00F01DDB">
        <w:rPr>
          <w:rFonts w:ascii="Sylfaen" w:hAnsi="Sylfaen" w:cs="Arial"/>
          <w:b w:val="0"/>
          <w:color w:val="auto"/>
        </w:rPr>
        <w:t>по</w:t>
      </w:r>
      <w:r w:rsidRPr="00F01DDB">
        <w:rPr>
          <w:rFonts w:ascii="Sylfaen" w:hAnsi="Sylfaen"/>
          <w:b w:val="0"/>
          <w:color w:val="auto"/>
        </w:rPr>
        <w:t xml:space="preserve"> </w:t>
      </w:r>
      <w:r w:rsidRPr="00F01DDB">
        <w:rPr>
          <w:rFonts w:ascii="Sylfaen" w:hAnsi="Sylfaen" w:cs="Arial"/>
          <w:b w:val="0"/>
          <w:color w:val="auto"/>
        </w:rPr>
        <w:t>итогам</w:t>
      </w:r>
      <w:r w:rsidRPr="00F01DDB">
        <w:rPr>
          <w:rFonts w:ascii="Sylfaen" w:hAnsi="Sylfaen"/>
          <w:b w:val="0"/>
          <w:color w:val="auto"/>
        </w:rPr>
        <w:t xml:space="preserve"> </w:t>
      </w:r>
      <w:r w:rsidRPr="00F01DDB">
        <w:rPr>
          <w:rFonts w:ascii="Sylfaen" w:hAnsi="Sylfaen" w:cs="Arial"/>
          <w:b w:val="0"/>
          <w:color w:val="auto"/>
        </w:rPr>
        <w:t>запроса</w:t>
      </w:r>
      <w:r w:rsidRPr="00F01DDB">
        <w:rPr>
          <w:rFonts w:ascii="Sylfaen" w:hAnsi="Sylfaen"/>
          <w:b w:val="0"/>
          <w:color w:val="auto"/>
        </w:rPr>
        <w:t xml:space="preserve"> </w:t>
      </w:r>
      <w:r w:rsidRPr="00F01DDB">
        <w:rPr>
          <w:rFonts w:ascii="Sylfaen" w:hAnsi="Sylfaen" w:cs="Arial"/>
          <w:b w:val="0"/>
          <w:color w:val="auto"/>
        </w:rPr>
        <w:t>котировок</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установленном</w:t>
      </w:r>
      <w:r w:rsidRPr="00F01DDB">
        <w:rPr>
          <w:rFonts w:ascii="Sylfaen" w:hAnsi="Sylfaen"/>
          <w:b w:val="0"/>
          <w:color w:val="auto"/>
        </w:rPr>
        <w:t xml:space="preserve"> </w:t>
      </w:r>
      <w:r w:rsidRPr="00F01DDB">
        <w:rPr>
          <w:rFonts w:ascii="Sylfaen" w:hAnsi="Sylfaen" w:cs="Arial"/>
          <w:b w:val="0"/>
          <w:color w:val="auto"/>
        </w:rPr>
        <w:t>порядке</w:t>
      </w:r>
      <w:r w:rsidRPr="00F01DDB">
        <w:rPr>
          <w:rFonts w:ascii="Sylfaen" w:hAnsi="Sylfaen"/>
          <w:b w:val="0"/>
          <w:color w:val="auto"/>
        </w:rPr>
        <w:t xml:space="preserve"> </w:t>
      </w:r>
      <w:r w:rsidRPr="00F01DDB">
        <w:rPr>
          <w:rFonts w:ascii="Sylfaen" w:hAnsi="Sylfaen" w:cs="Arial"/>
          <w:b w:val="0"/>
          <w:color w:val="auto"/>
        </w:rPr>
        <w:t>будет</w:t>
      </w:r>
      <w:r w:rsidRPr="00F01DDB">
        <w:rPr>
          <w:rFonts w:ascii="Sylfaen" w:hAnsi="Sylfaen"/>
          <w:b w:val="0"/>
          <w:color w:val="auto"/>
        </w:rPr>
        <w:t xml:space="preserve"> </w:t>
      </w:r>
      <w:r w:rsidRPr="00F01DDB">
        <w:rPr>
          <w:rFonts w:ascii="Sylfaen" w:hAnsi="Sylfaen" w:cs="Arial"/>
          <w:b w:val="0"/>
          <w:color w:val="auto"/>
        </w:rPr>
        <w:t>предложено</w:t>
      </w:r>
      <w:r w:rsidRPr="00F01DDB">
        <w:rPr>
          <w:rFonts w:ascii="Sylfaen" w:hAnsi="Sylfaen"/>
          <w:b w:val="0"/>
          <w:color w:val="auto"/>
        </w:rPr>
        <w:t xml:space="preserve"> </w:t>
      </w:r>
      <w:r w:rsidRPr="00F01DDB">
        <w:rPr>
          <w:rFonts w:ascii="Sylfaen" w:hAnsi="Sylfaen" w:cs="Arial"/>
          <w:b w:val="0"/>
          <w:color w:val="auto"/>
        </w:rPr>
        <w:t>заключить</w:t>
      </w:r>
      <w:r w:rsidRPr="00F01DDB">
        <w:rPr>
          <w:rFonts w:ascii="Sylfaen" w:hAnsi="Sylfaen"/>
          <w:b w:val="0"/>
          <w:color w:val="auto"/>
        </w:rPr>
        <w:t xml:space="preserve"> </w:t>
      </w:r>
      <w:r w:rsidRPr="00F01DDB">
        <w:rPr>
          <w:rFonts w:ascii="Sylfaen" w:hAnsi="Sylfaen" w:cs="Arial"/>
          <w:b w:val="0"/>
          <w:color w:val="auto"/>
        </w:rPr>
        <w:t>договор</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 xml:space="preserve">поставку </w:t>
      </w:r>
      <w:r w:rsidR="00360E40" w:rsidRPr="00F01DDB">
        <w:rPr>
          <w:rFonts w:ascii="Sylfaen" w:hAnsi="Sylfaen"/>
          <w:b w:val="0"/>
          <w:color w:val="auto"/>
        </w:rPr>
        <w:t>продукт</w:t>
      </w:r>
      <w:r w:rsidR="00D93136" w:rsidRPr="00F01DDB">
        <w:rPr>
          <w:rFonts w:ascii="Sylfaen" w:hAnsi="Sylfaen"/>
          <w:b w:val="0"/>
          <w:color w:val="auto"/>
        </w:rPr>
        <w:t xml:space="preserve"> </w:t>
      </w:r>
      <w:r w:rsidRPr="00F01DDB">
        <w:rPr>
          <w:rFonts w:ascii="Sylfaen" w:hAnsi="Sylfaen"/>
          <w:b w:val="0"/>
          <w:color w:val="auto"/>
        </w:rPr>
        <w:t>(</w:t>
      </w:r>
      <w:r w:rsidRPr="00F01DDB">
        <w:rPr>
          <w:rFonts w:ascii="Sylfaen" w:hAnsi="Sylfaen" w:cs="Arial"/>
          <w:b w:val="0"/>
          <w:color w:val="auto"/>
        </w:rPr>
        <w:t>далее</w:t>
      </w:r>
      <w:r w:rsidRPr="00F01DDB">
        <w:rPr>
          <w:rFonts w:ascii="Sylfaen" w:hAnsi="Sylfaen"/>
          <w:b w:val="0"/>
          <w:color w:val="auto"/>
        </w:rPr>
        <w:t xml:space="preserve"> </w:t>
      </w:r>
      <w:r w:rsidRPr="00F01DDB">
        <w:rPr>
          <w:rFonts w:ascii="Sylfaen" w:hAnsi="Sylfaen" w:cs="Arial LatArm"/>
          <w:b w:val="0"/>
          <w:color w:val="auto"/>
        </w:rPr>
        <w:t>—</w:t>
      </w:r>
      <w:r w:rsidRPr="00F01DDB">
        <w:rPr>
          <w:rFonts w:ascii="Sylfaen" w:hAnsi="Sylfaen"/>
          <w:b w:val="0"/>
          <w:color w:val="auto"/>
        </w:rPr>
        <w:t xml:space="preserve"> </w:t>
      </w:r>
      <w:r w:rsidRPr="00F01DDB">
        <w:rPr>
          <w:rFonts w:ascii="Sylfaen" w:hAnsi="Sylfaen" w:cs="Arial"/>
          <w:b w:val="0"/>
          <w:color w:val="auto"/>
        </w:rPr>
        <w:t>договор</w:t>
      </w:r>
      <w:r w:rsidRPr="00F01DDB">
        <w:rPr>
          <w:rFonts w:ascii="Sylfaen" w:hAnsi="Sylfaen"/>
          <w:b w:val="0"/>
          <w:color w:val="auto"/>
        </w:rPr>
        <w:t xml:space="preserve">). </w:t>
      </w:r>
    </w:p>
    <w:p w:rsidR="00490CFF" w:rsidRPr="00F01DDB" w:rsidRDefault="00490CFF" w:rsidP="00490CFF">
      <w:pPr>
        <w:pStyle w:val="2"/>
        <w:rPr>
          <w:rFonts w:ascii="Sylfaen" w:hAnsi="Sylfaen"/>
          <w:b w:val="0"/>
          <w:color w:val="auto"/>
        </w:rPr>
      </w:pPr>
      <w:r w:rsidRPr="00F01DDB">
        <w:rPr>
          <w:rFonts w:ascii="Sylfaen" w:hAnsi="Sylfaen" w:cs="Arial"/>
          <w:b w:val="0"/>
          <w:color w:val="auto"/>
        </w:rPr>
        <w:t>Согласно</w:t>
      </w:r>
      <w:r w:rsidRPr="00F01DDB">
        <w:rPr>
          <w:rFonts w:ascii="Sylfaen" w:hAnsi="Sylfaen"/>
          <w:b w:val="0"/>
          <w:color w:val="auto"/>
        </w:rPr>
        <w:t xml:space="preserve"> </w:t>
      </w:r>
      <w:r w:rsidRPr="00F01DDB">
        <w:rPr>
          <w:rFonts w:ascii="Sylfaen" w:hAnsi="Sylfaen" w:cs="Arial"/>
          <w:b w:val="0"/>
          <w:color w:val="auto"/>
        </w:rPr>
        <w:t>статье</w:t>
      </w:r>
      <w:r w:rsidRPr="00F01DDB">
        <w:rPr>
          <w:rFonts w:ascii="Sylfaen" w:hAnsi="Sylfaen"/>
          <w:b w:val="0"/>
          <w:color w:val="auto"/>
        </w:rPr>
        <w:t xml:space="preserve"> 7 </w:t>
      </w:r>
      <w:r w:rsidRPr="00F01DDB">
        <w:rPr>
          <w:rFonts w:ascii="Sylfaen" w:hAnsi="Sylfaen" w:cs="Arial"/>
          <w:b w:val="0"/>
          <w:color w:val="auto"/>
        </w:rPr>
        <w:t>Закона</w:t>
      </w:r>
      <w:r w:rsidRPr="00F01DDB">
        <w:rPr>
          <w:rFonts w:ascii="Sylfaen" w:hAnsi="Sylfaen"/>
          <w:b w:val="0"/>
          <w:color w:val="auto"/>
        </w:rPr>
        <w:t xml:space="preserve"> </w:t>
      </w:r>
      <w:r w:rsidRPr="00F01DDB">
        <w:rPr>
          <w:rFonts w:ascii="Sylfaen" w:hAnsi="Sylfaen" w:cs="Arial"/>
          <w:b w:val="0"/>
          <w:color w:val="auto"/>
        </w:rPr>
        <w:t>Республики</w:t>
      </w:r>
      <w:r w:rsidRPr="00F01DDB">
        <w:rPr>
          <w:rFonts w:ascii="Sylfaen" w:hAnsi="Sylfaen"/>
          <w:b w:val="0"/>
          <w:color w:val="auto"/>
        </w:rPr>
        <w:t xml:space="preserve"> </w:t>
      </w:r>
      <w:r w:rsidRPr="00F01DDB">
        <w:rPr>
          <w:rFonts w:ascii="Sylfaen" w:hAnsi="Sylfaen" w:cs="Arial"/>
          <w:b w:val="0"/>
          <w:color w:val="auto"/>
        </w:rPr>
        <w:t>Армения</w:t>
      </w:r>
      <w:r w:rsidRPr="00F01DDB">
        <w:rPr>
          <w:rFonts w:ascii="Sylfaen" w:hAnsi="Sylfaen"/>
          <w:b w:val="0"/>
          <w:color w:val="auto"/>
        </w:rPr>
        <w:t xml:space="preserve"> "</w:t>
      </w:r>
      <w:r w:rsidRPr="00F01DDB">
        <w:rPr>
          <w:rFonts w:ascii="Sylfaen" w:hAnsi="Sylfaen" w:cs="Arial"/>
          <w:b w:val="0"/>
          <w:color w:val="auto"/>
        </w:rPr>
        <w:t>О</w:t>
      </w:r>
      <w:r w:rsidRPr="00F01DDB">
        <w:rPr>
          <w:rFonts w:ascii="Sylfaen" w:hAnsi="Sylfaen"/>
          <w:b w:val="0"/>
          <w:color w:val="auto"/>
        </w:rPr>
        <w:t xml:space="preserve"> </w:t>
      </w:r>
      <w:r w:rsidRPr="00F01DDB">
        <w:rPr>
          <w:rFonts w:ascii="Sylfaen" w:hAnsi="Sylfaen" w:cs="Arial"/>
          <w:b w:val="0"/>
          <w:color w:val="auto"/>
        </w:rPr>
        <w:t>закупках</w:t>
      </w:r>
      <w:r w:rsidRPr="00F01DDB">
        <w:rPr>
          <w:rFonts w:ascii="Sylfaen" w:hAnsi="Sylfaen"/>
          <w:b w:val="0"/>
          <w:color w:val="auto"/>
        </w:rPr>
        <w:t xml:space="preserve">", </w:t>
      </w:r>
      <w:r w:rsidRPr="00F01DDB">
        <w:rPr>
          <w:rFonts w:ascii="Sylfaen" w:hAnsi="Sylfaen" w:cs="Arial"/>
          <w:b w:val="0"/>
          <w:color w:val="auto"/>
        </w:rPr>
        <w:t>любое</w:t>
      </w:r>
      <w:r w:rsidRPr="00F01DDB">
        <w:rPr>
          <w:rFonts w:ascii="Sylfaen" w:hAnsi="Sylfaen"/>
          <w:b w:val="0"/>
          <w:color w:val="auto"/>
        </w:rPr>
        <w:t xml:space="preserve"> </w:t>
      </w:r>
      <w:r w:rsidRPr="00F01DDB">
        <w:rPr>
          <w:rFonts w:ascii="Sylfaen" w:hAnsi="Sylfaen" w:cs="Arial"/>
          <w:b w:val="0"/>
          <w:color w:val="auto"/>
        </w:rPr>
        <w:t>лицо</w:t>
      </w:r>
      <w:r w:rsidRPr="00F01DDB">
        <w:rPr>
          <w:rFonts w:ascii="Sylfaen" w:hAnsi="Sylfaen"/>
          <w:b w:val="0"/>
          <w:color w:val="auto"/>
        </w:rPr>
        <w:t xml:space="preserve">, </w:t>
      </w:r>
      <w:r w:rsidRPr="00F01DDB">
        <w:rPr>
          <w:rFonts w:ascii="Sylfaen" w:hAnsi="Sylfaen" w:cs="Arial"/>
          <w:b w:val="0"/>
          <w:color w:val="auto"/>
        </w:rPr>
        <w:t>независимо</w:t>
      </w:r>
      <w:r w:rsidRPr="00F01DDB">
        <w:rPr>
          <w:rFonts w:ascii="Sylfaen" w:hAnsi="Sylfaen"/>
          <w:b w:val="0"/>
          <w:color w:val="auto"/>
        </w:rPr>
        <w:t xml:space="preserve"> </w:t>
      </w:r>
      <w:r w:rsidRPr="00F01DDB">
        <w:rPr>
          <w:rFonts w:ascii="Sylfaen" w:hAnsi="Sylfaen" w:cs="Arial"/>
          <w:b w:val="0"/>
          <w:color w:val="auto"/>
        </w:rPr>
        <w:t>от</w:t>
      </w:r>
      <w:r w:rsidRPr="00F01DDB">
        <w:rPr>
          <w:rFonts w:ascii="Sylfaen" w:hAnsi="Sylfaen"/>
          <w:b w:val="0"/>
          <w:color w:val="auto"/>
        </w:rPr>
        <w:t xml:space="preserve"> </w:t>
      </w:r>
      <w:r w:rsidRPr="00F01DDB">
        <w:rPr>
          <w:rFonts w:ascii="Sylfaen" w:hAnsi="Sylfaen" w:cs="Arial"/>
          <w:b w:val="0"/>
          <w:color w:val="auto"/>
        </w:rPr>
        <w:t>того</w:t>
      </w:r>
      <w:r w:rsidRPr="00F01DDB">
        <w:rPr>
          <w:rFonts w:ascii="Sylfaen" w:hAnsi="Sylfaen"/>
          <w:b w:val="0"/>
          <w:color w:val="auto"/>
        </w:rPr>
        <w:t xml:space="preserve">, </w:t>
      </w:r>
      <w:r w:rsidRPr="00F01DDB">
        <w:rPr>
          <w:rFonts w:ascii="Sylfaen" w:hAnsi="Sylfaen" w:cs="Arial"/>
          <w:b w:val="0"/>
          <w:color w:val="auto"/>
        </w:rPr>
        <w:t>является</w:t>
      </w:r>
      <w:r w:rsidRPr="00F01DDB">
        <w:rPr>
          <w:rFonts w:ascii="Sylfaen" w:hAnsi="Sylfaen"/>
          <w:b w:val="0"/>
          <w:color w:val="auto"/>
        </w:rPr>
        <w:t xml:space="preserve"> </w:t>
      </w:r>
      <w:r w:rsidRPr="00F01DDB">
        <w:rPr>
          <w:rFonts w:ascii="Sylfaen" w:hAnsi="Sylfaen" w:cs="Arial"/>
          <w:b w:val="0"/>
          <w:color w:val="auto"/>
        </w:rPr>
        <w:t>ли</w:t>
      </w:r>
      <w:r w:rsidRPr="00F01DDB">
        <w:rPr>
          <w:rFonts w:ascii="Sylfaen" w:hAnsi="Sylfaen"/>
          <w:b w:val="0"/>
          <w:color w:val="auto"/>
        </w:rPr>
        <w:t xml:space="preserve"> </w:t>
      </w:r>
      <w:r w:rsidRPr="00F01DDB">
        <w:rPr>
          <w:rFonts w:ascii="Sylfaen" w:hAnsi="Sylfaen" w:cs="Arial"/>
          <w:b w:val="0"/>
          <w:color w:val="auto"/>
        </w:rPr>
        <w:t>оно</w:t>
      </w:r>
      <w:r w:rsidRPr="00F01DDB">
        <w:rPr>
          <w:rFonts w:ascii="Sylfaen" w:hAnsi="Sylfaen"/>
          <w:b w:val="0"/>
          <w:color w:val="auto"/>
        </w:rPr>
        <w:t xml:space="preserve"> </w:t>
      </w:r>
      <w:r w:rsidRPr="00F01DDB">
        <w:rPr>
          <w:rFonts w:ascii="Sylfaen" w:hAnsi="Sylfaen" w:cs="Arial"/>
          <w:b w:val="0"/>
          <w:color w:val="auto"/>
        </w:rPr>
        <w:t>иностранным</w:t>
      </w:r>
      <w:r w:rsidRPr="00F01DDB">
        <w:rPr>
          <w:rFonts w:ascii="Sylfaen" w:hAnsi="Sylfaen"/>
          <w:b w:val="0"/>
          <w:color w:val="auto"/>
        </w:rPr>
        <w:t xml:space="preserve"> </w:t>
      </w:r>
      <w:r w:rsidRPr="00F01DDB">
        <w:rPr>
          <w:rFonts w:ascii="Sylfaen" w:hAnsi="Sylfaen" w:cs="Arial"/>
          <w:b w:val="0"/>
          <w:color w:val="auto"/>
        </w:rPr>
        <w:t>физическим</w:t>
      </w:r>
      <w:r w:rsidRPr="00F01DDB">
        <w:rPr>
          <w:rFonts w:ascii="Sylfaen" w:hAnsi="Sylfaen"/>
          <w:b w:val="0"/>
          <w:color w:val="auto"/>
        </w:rPr>
        <w:t xml:space="preserve"> </w:t>
      </w:r>
      <w:r w:rsidRPr="00F01DDB">
        <w:rPr>
          <w:rFonts w:ascii="Sylfaen" w:hAnsi="Sylfaen" w:cs="Arial"/>
          <w:b w:val="0"/>
          <w:color w:val="auto"/>
        </w:rPr>
        <w:t>лицом</w:t>
      </w:r>
      <w:r w:rsidRPr="00F01DDB">
        <w:rPr>
          <w:rFonts w:ascii="Sylfaen" w:hAnsi="Sylfaen"/>
          <w:b w:val="0"/>
          <w:color w:val="auto"/>
        </w:rPr>
        <w:t xml:space="preserve">, </w:t>
      </w:r>
      <w:r w:rsidRPr="00F01DDB">
        <w:rPr>
          <w:rFonts w:ascii="Sylfaen" w:hAnsi="Sylfaen" w:cs="Arial"/>
          <w:b w:val="0"/>
          <w:color w:val="auto"/>
        </w:rPr>
        <w:t>организацией</w:t>
      </w:r>
      <w:r w:rsidRPr="00F01DDB">
        <w:rPr>
          <w:rFonts w:ascii="Sylfaen" w:hAnsi="Sylfaen"/>
          <w:b w:val="0"/>
          <w:color w:val="auto"/>
        </w:rPr>
        <w:t xml:space="preserve"> </w:t>
      </w:r>
      <w:r w:rsidRPr="00F01DDB">
        <w:rPr>
          <w:rFonts w:ascii="Sylfaen" w:hAnsi="Sylfaen" w:cs="Arial"/>
          <w:b w:val="0"/>
          <w:color w:val="auto"/>
        </w:rPr>
        <w:t>или</w:t>
      </w:r>
      <w:r w:rsidRPr="00F01DDB">
        <w:rPr>
          <w:rFonts w:ascii="Sylfaen" w:hAnsi="Sylfaen"/>
          <w:b w:val="0"/>
          <w:color w:val="auto"/>
        </w:rPr>
        <w:t xml:space="preserve"> </w:t>
      </w:r>
      <w:r w:rsidRPr="00F01DDB">
        <w:rPr>
          <w:rFonts w:ascii="Sylfaen" w:hAnsi="Sylfaen" w:cs="Arial"/>
          <w:b w:val="0"/>
          <w:color w:val="auto"/>
        </w:rPr>
        <w:t>лицом</w:t>
      </w:r>
      <w:r w:rsidRPr="00F01DDB">
        <w:rPr>
          <w:rFonts w:ascii="Sylfaen" w:hAnsi="Sylfaen"/>
          <w:b w:val="0"/>
          <w:color w:val="auto"/>
        </w:rPr>
        <w:t xml:space="preserve"> </w:t>
      </w:r>
      <w:r w:rsidRPr="00F01DDB">
        <w:rPr>
          <w:rFonts w:ascii="Sylfaen" w:hAnsi="Sylfaen" w:cs="Arial"/>
          <w:b w:val="0"/>
          <w:color w:val="auto"/>
        </w:rPr>
        <w:t>без</w:t>
      </w:r>
      <w:r w:rsidRPr="00F01DDB">
        <w:rPr>
          <w:rFonts w:ascii="Sylfaen" w:hAnsi="Sylfaen"/>
          <w:b w:val="0"/>
          <w:color w:val="auto"/>
        </w:rPr>
        <w:t xml:space="preserve"> </w:t>
      </w:r>
      <w:r w:rsidRPr="00F01DDB">
        <w:rPr>
          <w:rFonts w:ascii="Sylfaen" w:hAnsi="Sylfaen" w:cs="Arial"/>
          <w:b w:val="0"/>
          <w:color w:val="auto"/>
        </w:rPr>
        <w:t>гражданства</w:t>
      </w:r>
      <w:r w:rsidRPr="00F01DDB">
        <w:rPr>
          <w:rFonts w:ascii="Sylfaen" w:hAnsi="Sylfaen"/>
          <w:b w:val="0"/>
          <w:color w:val="auto"/>
        </w:rPr>
        <w:t xml:space="preserve">, </w:t>
      </w:r>
      <w:r w:rsidRPr="00F01DDB">
        <w:rPr>
          <w:rFonts w:ascii="Sylfaen" w:hAnsi="Sylfaen" w:cs="Arial"/>
          <w:b w:val="0"/>
          <w:color w:val="auto"/>
        </w:rPr>
        <w:t>имеет</w:t>
      </w:r>
      <w:r w:rsidRPr="00F01DDB">
        <w:rPr>
          <w:rFonts w:ascii="Sylfaen" w:hAnsi="Sylfaen"/>
          <w:b w:val="0"/>
          <w:color w:val="auto"/>
        </w:rPr>
        <w:t xml:space="preserve"> </w:t>
      </w:r>
      <w:r w:rsidRPr="00F01DDB">
        <w:rPr>
          <w:rFonts w:ascii="Sylfaen" w:hAnsi="Sylfaen" w:cs="Arial"/>
          <w:b w:val="0"/>
          <w:color w:val="auto"/>
        </w:rPr>
        <w:t>равное</w:t>
      </w:r>
      <w:r w:rsidRPr="00F01DDB">
        <w:rPr>
          <w:rFonts w:ascii="Sylfaen" w:hAnsi="Sylfaen"/>
          <w:b w:val="0"/>
          <w:color w:val="auto"/>
        </w:rPr>
        <w:t xml:space="preserve"> </w:t>
      </w:r>
      <w:r w:rsidRPr="00F01DDB">
        <w:rPr>
          <w:rFonts w:ascii="Sylfaen" w:hAnsi="Sylfaen" w:cs="Arial"/>
          <w:b w:val="0"/>
          <w:color w:val="auto"/>
        </w:rPr>
        <w:t>право</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участие</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cs="Courier New"/>
          <w:b w:val="0"/>
          <w:color w:val="auto"/>
        </w:rPr>
        <w:t> </w:t>
      </w:r>
      <w:r w:rsidRPr="00F01DDB">
        <w:rPr>
          <w:rFonts w:ascii="Sylfaen" w:hAnsi="Sylfaen" w:cs="Arial"/>
          <w:b w:val="0"/>
          <w:color w:val="auto"/>
        </w:rPr>
        <w:t>настоящем</w:t>
      </w:r>
      <w:r w:rsidRPr="00F01DDB">
        <w:rPr>
          <w:rFonts w:ascii="Sylfaen" w:hAnsi="Sylfaen"/>
          <w:b w:val="0"/>
          <w:color w:val="auto"/>
        </w:rPr>
        <w:t xml:space="preserve"> </w:t>
      </w:r>
      <w:r w:rsidRPr="00F01DDB">
        <w:rPr>
          <w:rFonts w:ascii="Sylfaen" w:hAnsi="Sylfaen" w:cs="Arial"/>
          <w:b w:val="0"/>
          <w:color w:val="auto"/>
        </w:rPr>
        <w:t>запросе</w:t>
      </w:r>
      <w:r w:rsidRPr="00F01DDB">
        <w:rPr>
          <w:rFonts w:ascii="Sylfaen" w:hAnsi="Sylfaen"/>
          <w:b w:val="0"/>
          <w:color w:val="auto"/>
        </w:rPr>
        <w:t xml:space="preserve"> </w:t>
      </w:r>
      <w:r w:rsidRPr="00F01DDB">
        <w:rPr>
          <w:rFonts w:ascii="Sylfaen" w:hAnsi="Sylfaen" w:cs="Arial"/>
          <w:b w:val="0"/>
          <w:color w:val="auto"/>
        </w:rPr>
        <w:t>котировок</w:t>
      </w:r>
      <w:r w:rsidRPr="00F01DDB">
        <w:rPr>
          <w:rFonts w:ascii="Sylfaen" w:hAnsi="Sylfaen"/>
          <w:b w:val="0"/>
          <w:color w:val="auto"/>
        </w:rPr>
        <w:t>.</w:t>
      </w:r>
    </w:p>
    <w:p w:rsidR="00490CFF" w:rsidRPr="00F01DDB" w:rsidRDefault="00490CFF" w:rsidP="00490CFF">
      <w:pPr>
        <w:pStyle w:val="2"/>
        <w:rPr>
          <w:rFonts w:ascii="Sylfaen" w:hAnsi="Sylfaen"/>
          <w:b w:val="0"/>
          <w:color w:val="auto"/>
        </w:rPr>
      </w:pPr>
      <w:r w:rsidRPr="00F01DDB">
        <w:rPr>
          <w:rFonts w:ascii="Sylfaen" w:hAnsi="Sylfaen" w:cs="Arial"/>
          <w:b w:val="0"/>
          <w:color w:val="auto"/>
        </w:rPr>
        <w:t>Квалификационные</w:t>
      </w:r>
      <w:r w:rsidRPr="00F01DDB">
        <w:rPr>
          <w:rFonts w:ascii="Sylfaen" w:hAnsi="Sylfaen"/>
          <w:b w:val="0"/>
          <w:color w:val="auto"/>
        </w:rPr>
        <w:t xml:space="preserve"> </w:t>
      </w:r>
      <w:r w:rsidRPr="00F01DDB">
        <w:rPr>
          <w:rFonts w:ascii="Sylfaen" w:hAnsi="Sylfaen" w:cs="Arial"/>
          <w:b w:val="0"/>
          <w:color w:val="auto"/>
        </w:rPr>
        <w:t>критерии</w:t>
      </w:r>
      <w:r w:rsidRPr="00F01DDB">
        <w:rPr>
          <w:rFonts w:ascii="Sylfaen" w:hAnsi="Sylfaen"/>
          <w:b w:val="0"/>
          <w:color w:val="auto"/>
        </w:rPr>
        <w:t xml:space="preserve">, </w:t>
      </w:r>
      <w:r w:rsidRPr="00F01DDB">
        <w:rPr>
          <w:rFonts w:ascii="Sylfaen" w:hAnsi="Sylfaen" w:cs="Arial"/>
          <w:b w:val="0"/>
          <w:color w:val="auto"/>
        </w:rPr>
        <w:t>предъявляемые</w:t>
      </w:r>
      <w:r w:rsidRPr="00F01DDB">
        <w:rPr>
          <w:rFonts w:ascii="Sylfaen" w:hAnsi="Sylfaen"/>
          <w:b w:val="0"/>
          <w:color w:val="auto"/>
        </w:rPr>
        <w:t xml:space="preserve"> </w:t>
      </w:r>
      <w:r w:rsidRPr="00F01DDB">
        <w:rPr>
          <w:rFonts w:ascii="Sylfaen" w:hAnsi="Sylfaen" w:cs="Arial"/>
          <w:b w:val="0"/>
          <w:color w:val="auto"/>
        </w:rPr>
        <w:t>к</w:t>
      </w:r>
      <w:r w:rsidRPr="00F01DDB">
        <w:rPr>
          <w:rFonts w:ascii="Sylfaen" w:hAnsi="Sylfaen"/>
          <w:b w:val="0"/>
          <w:color w:val="auto"/>
        </w:rPr>
        <w:t xml:space="preserve"> </w:t>
      </w:r>
      <w:r w:rsidRPr="00F01DDB">
        <w:rPr>
          <w:rFonts w:ascii="Sylfaen" w:hAnsi="Sylfaen" w:cs="Arial"/>
          <w:b w:val="0"/>
          <w:color w:val="auto"/>
        </w:rPr>
        <w:t>лицам</w:t>
      </w:r>
      <w:r w:rsidRPr="00F01DDB">
        <w:rPr>
          <w:rFonts w:ascii="Sylfaen" w:hAnsi="Sylfaen"/>
          <w:b w:val="0"/>
          <w:color w:val="auto"/>
        </w:rPr>
        <w:t xml:space="preserve">, </w:t>
      </w:r>
      <w:r w:rsidRPr="00F01DDB">
        <w:rPr>
          <w:rFonts w:ascii="Sylfaen" w:hAnsi="Sylfaen" w:cs="Arial"/>
          <w:b w:val="0"/>
          <w:color w:val="auto"/>
        </w:rPr>
        <w:t>не</w:t>
      </w:r>
      <w:r w:rsidRPr="00F01DDB">
        <w:rPr>
          <w:rFonts w:ascii="Sylfaen" w:hAnsi="Sylfaen"/>
          <w:b w:val="0"/>
          <w:color w:val="auto"/>
        </w:rPr>
        <w:t xml:space="preserve"> </w:t>
      </w:r>
      <w:r w:rsidRPr="00F01DDB">
        <w:rPr>
          <w:rFonts w:ascii="Sylfaen" w:hAnsi="Sylfaen" w:cs="Arial"/>
          <w:b w:val="0"/>
          <w:color w:val="auto"/>
        </w:rPr>
        <w:t>имеющим</w:t>
      </w:r>
      <w:r w:rsidRPr="00F01DDB">
        <w:rPr>
          <w:rFonts w:ascii="Sylfaen" w:hAnsi="Sylfaen"/>
          <w:b w:val="0"/>
          <w:color w:val="auto"/>
        </w:rPr>
        <w:t xml:space="preserve"> </w:t>
      </w:r>
      <w:r w:rsidRPr="00F01DDB">
        <w:rPr>
          <w:rFonts w:ascii="Sylfaen" w:hAnsi="Sylfaen" w:cs="Arial"/>
          <w:b w:val="0"/>
          <w:color w:val="auto"/>
        </w:rPr>
        <w:t>права</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участие</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запросе</w:t>
      </w:r>
      <w:r w:rsidRPr="00F01DDB">
        <w:rPr>
          <w:rFonts w:ascii="Sylfaen" w:hAnsi="Sylfaen"/>
          <w:b w:val="0"/>
          <w:color w:val="auto"/>
        </w:rPr>
        <w:t xml:space="preserve"> </w:t>
      </w:r>
      <w:r w:rsidRPr="00F01DDB">
        <w:rPr>
          <w:rFonts w:ascii="Sylfaen" w:hAnsi="Sylfaen" w:cs="Arial"/>
          <w:b w:val="0"/>
          <w:color w:val="auto"/>
        </w:rPr>
        <w:t>котировок</w:t>
      </w:r>
      <w:r w:rsidRPr="00F01DDB">
        <w:rPr>
          <w:rFonts w:ascii="Sylfaen" w:hAnsi="Sylfaen"/>
          <w:b w:val="0"/>
          <w:color w:val="auto"/>
        </w:rPr>
        <w:t xml:space="preserve">, </w:t>
      </w:r>
      <w:r w:rsidRPr="00F01DDB">
        <w:rPr>
          <w:rFonts w:ascii="Sylfaen" w:hAnsi="Sylfaen" w:cs="Arial"/>
          <w:b w:val="0"/>
          <w:color w:val="auto"/>
        </w:rPr>
        <w:t>а</w:t>
      </w:r>
      <w:r w:rsidRPr="00F01DDB">
        <w:rPr>
          <w:rFonts w:ascii="Sylfaen" w:hAnsi="Sylfaen"/>
          <w:b w:val="0"/>
          <w:color w:val="auto"/>
        </w:rPr>
        <w:t xml:space="preserve"> </w:t>
      </w:r>
      <w:r w:rsidRPr="00F01DDB">
        <w:rPr>
          <w:rFonts w:ascii="Sylfaen" w:hAnsi="Sylfaen" w:cs="Arial"/>
          <w:b w:val="0"/>
          <w:color w:val="auto"/>
        </w:rPr>
        <w:t>также</w:t>
      </w:r>
      <w:r w:rsidRPr="00F01DDB">
        <w:rPr>
          <w:rFonts w:ascii="Sylfaen" w:hAnsi="Sylfaen"/>
          <w:b w:val="0"/>
          <w:color w:val="auto"/>
        </w:rPr>
        <w:t xml:space="preserve"> </w:t>
      </w:r>
      <w:r w:rsidRPr="00F01DDB">
        <w:rPr>
          <w:rFonts w:ascii="Sylfaen" w:hAnsi="Sylfaen" w:cs="Arial"/>
          <w:b w:val="0"/>
          <w:color w:val="auto"/>
        </w:rPr>
        <w:t>участникам</w:t>
      </w:r>
      <w:r w:rsidRPr="00F01DDB">
        <w:rPr>
          <w:rFonts w:ascii="Sylfaen" w:hAnsi="Sylfaen"/>
          <w:b w:val="0"/>
          <w:color w:val="auto"/>
        </w:rPr>
        <w:t xml:space="preserve">, </w:t>
      </w:r>
      <w:r w:rsidRPr="00F01DDB">
        <w:rPr>
          <w:rFonts w:ascii="Sylfaen" w:hAnsi="Sylfaen" w:cs="Arial"/>
          <w:b w:val="0"/>
          <w:color w:val="auto"/>
        </w:rPr>
        <w:t>и</w:t>
      </w:r>
      <w:r w:rsidRPr="00F01DDB">
        <w:rPr>
          <w:rFonts w:ascii="Sylfaen" w:hAnsi="Sylfaen"/>
          <w:b w:val="0"/>
          <w:color w:val="auto"/>
        </w:rPr>
        <w:t xml:space="preserve"> </w:t>
      </w:r>
      <w:r w:rsidRPr="00F01DDB">
        <w:rPr>
          <w:rFonts w:ascii="Sylfaen" w:hAnsi="Sylfaen" w:cs="Arial"/>
          <w:b w:val="0"/>
          <w:color w:val="auto"/>
        </w:rPr>
        <w:t>представляемые</w:t>
      </w:r>
      <w:r w:rsidRPr="00F01DDB">
        <w:rPr>
          <w:rFonts w:ascii="Sylfaen" w:hAnsi="Sylfaen"/>
          <w:b w:val="0"/>
          <w:color w:val="auto"/>
        </w:rPr>
        <w:t xml:space="preserve"> </w:t>
      </w:r>
      <w:r w:rsidRPr="00F01DDB">
        <w:rPr>
          <w:rFonts w:ascii="Sylfaen" w:hAnsi="Sylfaen" w:cs="Arial"/>
          <w:b w:val="0"/>
          <w:color w:val="auto"/>
        </w:rPr>
        <w:t>для</w:t>
      </w:r>
      <w:r w:rsidRPr="00F01DDB">
        <w:rPr>
          <w:rFonts w:ascii="Sylfaen" w:hAnsi="Sylfaen"/>
          <w:b w:val="0"/>
          <w:color w:val="auto"/>
        </w:rPr>
        <w:t xml:space="preserve"> </w:t>
      </w:r>
      <w:r w:rsidRPr="00F01DDB">
        <w:rPr>
          <w:rFonts w:ascii="Sylfaen" w:hAnsi="Sylfaen" w:cs="Arial"/>
          <w:b w:val="0"/>
          <w:color w:val="auto"/>
        </w:rPr>
        <w:t>оценки</w:t>
      </w:r>
      <w:r w:rsidRPr="00F01DDB">
        <w:rPr>
          <w:rFonts w:ascii="Sylfaen" w:hAnsi="Sylfaen"/>
          <w:b w:val="0"/>
          <w:color w:val="auto"/>
        </w:rPr>
        <w:t xml:space="preserve"> </w:t>
      </w:r>
      <w:r w:rsidRPr="00F01DDB">
        <w:rPr>
          <w:rFonts w:ascii="Sylfaen" w:hAnsi="Sylfaen" w:cs="Arial"/>
          <w:b w:val="0"/>
          <w:color w:val="auto"/>
        </w:rPr>
        <w:t>таких</w:t>
      </w:r>
      <w:r w:rsidRPr="00F01DDB">
        <w:rPr>
          <w:rFonts w:ascii="Sylfaen" w:hAnsi="Sylfaen"/>
          <w:b w:val="0"/>
          <w:color w:val="auto"/>
        </w:rPr>
        <w:t xml:space="preserve"> </w:t>
      </w:r>
      <w:r w:rsidRPr="00F01DDB">
        <w:rPr>
          <w:rFonts w:ascii="Sylfaen" w:hAnsi="Sylfaen" w:cs="Arial"/>
          <w:b w:val="0"/>
          <w:color w:val="auto"/>
        </w:rPr>
        <w:t>критериев</w:t>
      </w:r>
      <w:r w:rsidRPr="00F01DDB">
        <w:rPr>
          <w:rFonts w:ascii="Sylfaen" w:hAnsi="Sylfaen"/>
          <w:b w:val="0"/>
          <w:color w:val="auto"/>
        </w:rPr>
        <w:t xml:space="preserve"> </w:t>
      </w:r>
      <w:r w:rsidRPr="00F01DDB">
        <w:rPr>
          <w:rFonts w:ascii="Sylfaen" w:hAnsi="Sylfaen" w:cs="Arial"/>
          <w:b w:val="0"/>
          <w:color w:val="auto"/>
        </w:rPr>
        <w:t>документы</w:t>
      </w:r>
      <w:r w:rsidRPr="00F01DDB">
        <w:rPr>
          <w:rFonts w:ascii="Sylfaen" w:hAnsi="Sylfaen"/>
          <w:b w:val="0"/>
          <w:color w:val="auto"/>
        </w:rPr>
        <w:t xml:space="preserve"> </w:t>
      </w:r>
      <w:r w:rsidRPr="00F01DDB">
        <w:rPr>
          <w:rFonts w:ascii="Sylfaen" w:hAnsi="Sylfaen" w:cs="Arial"/>
          <w:b w:val="0"/>
          <w:color w:val="auto"/>
        </w:rPr>
        <w:t>установлены</w:t>
      </w:r>
      <w:r w:rsidRPr="00F01DDB">
        <w:rPr>
          <w:rFonts w:ascii="Sylfaen" w:hAnsi="Sylfaen"/>
          <w:b w:val="0"/>
          <w:color w:val="auto"/>
        </w:rPr>
        <w:t xml:space="preserve"> </w:t>
      </w:r>
      <w:r w:rsidRPr="00F01DDB">
        <w:rPr>
          <w:rFonts w:ascii="Sylfaen" w:hAnsi="Sylfaen" w:cs="Arial"/>
          <w:b w:val="0"/>
          <w:color w:val="auto"/>
        </w:rPr>
        <w:t>приглашением</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настоящую</w:t>
      </w:r>
      <w:r w:rsidRPr="00F01DDB">
        <w:rPr>
          <w:rFonts w:ascii="Sylfaen" w:hAnsi="Sylfaen"/>
          <w:b w:val="0"/>
          <w:color w:val="auto"/>
        </w:rPr>
        <w:t xml:space="preserve"> </w:t>
      </w:r>
      <w:r w:rsidRPr="00F01DDB">
        <w:rPr>
          <w:rFonts w:ascii="Sylfaen" w:hAnsi="Sylfaen" w:cs="Arial"/>
          <w:b w:val="0"/>
          <w:color w:val="auto"/>
        </w:rPr>
        <w:t>процедуру</w:t>
      </w:r>
      <w:r w:rsidRPr="00F01DDB">
        <w:rPr>
          <w:rFonts w:ascii="Sylfaen" w:hAnsi="Sylfaen"/>
          <w:b w:val="0"/>
          <w:color w:val="auto"/>
        </w:rPr>
        <w:t>.</w:t>
      </w:r>
    </w:p>
    <w:p w:rsidR="00490CFF" w:rsidRPr="00F01DDB" w:rsidRDefault="00490CFF" w:rsidP="00490CFF">
      <w:pPr>
        <w:pStyle w:val="2"/>
        <w:rPr>
          <w:rFonts w:ascii="Sylfaen" w:hAnsi="Sylfaen"/>
          <w:b w:val="0"/>
          <w:color w:val="auto"/>
        </w:rPr>
      </w:pPr>
      <w:r w:rsidRPr="00F01DDB">
        <w:rPr>
          <w:rFonts w:ascii="Sylfaen" w:hAnsi="Sylfaen" w:cs="Arial"/>
          <w:b w:val="0"/>
          <w:color w:val="auto"/>
        </w:rPr>
        <w:t>Отобранный</w:t>
      </w:r>
      <w:r w:rsidRPr="00F01DDB">
        <w:rPr>
          <w:rFonts w:ascii="Sylfaen" w:hAnsi="Sylfaen"/>
          <w:b w:val="0"/>
          <w:color w:val="auto"/>
        </w:rPr>
        <w:t xml:space="preserve"> </w:t>
      </w:r>
      <w:r w:rsidRPr="00F01DDB">
        <w:rPr>
          <w:rFonts w:ascii="Sylfaen" w:hAnsi="Sylfaen" w:cs="Arial"/>
          <w:b w:val="0"/>
          <w:color w:val="auto"/>
        </w:rPr>
        <w:t>участник</w:t>
      </w:r>
      <w:r w:rsidRPr="00F01DDB">
        <w:rPr>
          <w:rFonts w:ascii="Sylfaen" w:hAnsi="Sylfaen"/>
          <w:b w:val="0"/>
          <w:color w:val="auto"/>
        </w:rPr>
        <w:t xml:space="preserve"> </w:t>
      </w:r>
      <w:r w:rsidRPr="00F01DDB">
        <w:rPr>
          <w:rFonts w:ascii="Sylfaen" w:hAnsi="Sylfaen" w:cs="Arial"/>
          <w:b w:val="0"/>
          <w:color w:val="auto"/>
        </w:rPr>
        <w:t>определяется</w:t>
      </w:r>
      <w:r w:rsidRPr="00F01DDB">
        <w:rPr>
          <w:rFonts w:ascii="Sylfaen" w:hAnsi="Sylfaen"/>
          <w:b w:val="0"/>
          <w:color w:val="auto"/>
        </w:rPr>
        <w:t xml:space="preserve"> </w:t>
      </w:r>
      <w:r w:rsidRPr="00F01DDB">
        <w:rPr>
          <w:rFonts w:ascii="Sylfaen" w:hAnsi="Sylfaen" w:cs="Arial"/>
          <w:b w:val="0"/>
          <w:color w:val="auto"/>
        </w:rPr>
        <w:t>из</w:t>
      </w:r>
      <w:r w:rsidRPr="00F01DDB">
        <w:rPr>
          <w:rFonts w:ascii="Sylfaen" w:hAnsi="Sylfaen"/>
          <w:b w:val="0"/>
          <w:color w:val="auto"/>
        </w:rPr>
        <w:t xml:space="preserve"> </w:t>
      </w:r>
      <w:r w:rsidRPr="00F01DDB">
        <w:rPr>
          <w:rFonts w:ascii="Sylfaen" w:hAnsi="Sylfaen" w:cs="Arial"/>
          <w:b w:val="0"/>
          <w:color w:val="auto"/>
        </w:rPr>
        <w:t>числа</w:t>
      </w:r>
      <w:r w:rsidRPr="00F01DDB">
        <w:rPr>
          <w:rFonts w:ascii="Sylfaen" w:hAnsi="Sylfaen"/>
          <w:b w:val="0"/>
          <w:color w:val="auto"/>
        </w:rPr>
        <w:t xml:space="preserve"> </w:t>
      </w:r>
      <w:r w:rsidRPr="00F01DDB">
        <w:rPr>
          <w:rFonts w:ascii="Sylfaen" w:hAnsi="Sylfaen" w:cs="Arial"/>
          <w:b w:val="0"/>
          <w:color w:val="auto"/>
        </w:rPr>
        <w:t>участников</w:t>
      </w:r>
      <w:r w:rsidRPr="00F01DDB">
        <w:rPr>
          <w:rFonts w:ascii="Sylfaen" w:hAnsi="Sylfaen"/>
          <w:b w:val="0"/>
          <w:color w:val="auto"/>
        </w:rPr>
        <w:t xml:space="preserve">, </w:t>
      </w:r>
      <w:r w:rsidRPr="00F01DDB">
        <w:rPr>
          <w:rFonts w:ascii="Sylfaen" w:hAnsi="Sylfaen" w:cs="Arial"/>
          <w:b w:val="0"/>
          <w:color w:val="auto"/>
        </w:rPr>
        <w:t>подавших</w:t>
      </w:r>
      <w:r w:rsidRPr="00F01DDB">
        <w:rPr>
          <w:rFonts w:ascii="Sylfaen" w:hAnsi="Sylfaen"/>
          <w:b w:val="0"/>
          <w:color w:val="auto"/>
        </w:rPr>
        <w:t xml:space="preserve"> </w:t>
      </w:r>
      <w:r w:rsidRPr="00F01DDB">
        <w:rPr>
          <w:rFonts w:ascii="Sylfaen" w:hAnsi="Sylfaen" w:cs="Arial"/>
          <w:b w:val="0"/>
          <w:color w:val="auto"/>
        </w:rPr>
        <w:t>заявки</w:t>
      </w:r>
      <w:r w:rsidRPr="00F01DDB">
        <w:rPr>
          <w:rFonts w:ascii="Sylfaen" w:hAnsi="Sylfaen"/>
          <w:b w:val="0"/>
          <w:color w:val="auto"/>
        </w:rPr>
        <w:t xml:space="preserve">, </w:t>
      </w:r>
      <w:r w:rsidRPr="00F01DDB">
        <w:rPr>
          <w:rFonts w:ascii="Sylfaen" w:hAnsi="Sylfaen" w:cs="Arial"/>
          <w:b w:val="0"/>
          <w:color w:val="auto"/>
        </w:rPr>
        <w:t>оцененные</w:t>
      </w:r>
      <w:r w:rsidRPr="00F01DDB">
        <w:rPr>
          <w:rFonts w:ascii="Sylfaen" w:hAnsi="Sylfaen"/>
          <w:b w:val="0"/>
          <w:color w:val="auto"/>
        </w:rPr>
        <w:t xml:space="preserve"> </w:t>
      </w:r>
      <w:r w:rsidRPr="00F01DDB">
        <w:rPr>
          <w:rFonts w:ascii="Sylfaen" w:hAnsi="Sylfaen" w:cs="Arial"/>
          <w:b w:val="0"/>
          <w:color w:val="auto"/>
        </w:rPr>
        <w:t>как</w:t>
      </w:r>
      <w:r w:rsidRPr="00F01DDB">
        <w:rPr>
          <w:rFonts w:ascii="Sylfaen" w:hAnsi="Sylfaen"/>
          <w:b w:val="0"/>
          <w:color w:val="auto"/>
        </w:rPr>
        <w:t xml:space="preserve"> </w:t>
      </w:r>
      <w:r w:rsidRPr="00F01DDB">
        <w:rPr>
          <w:rFonts w:ascii="Sylfaen" w:hAnsi="Sylfaen" w:cs="Arial"/>
          <w:b w:val="0"/>
          <w:color w:val="auto"/>
        </w:rPr>
        <w:t>удовлетворяющие</w:t>
      </w:r>
      <w:r w:rsidRPr="00F01DDB">
        <w:rPr>
          <w:rFonts w:ascii="Sylfaen" w:hAnsi="Sylfaen"/>
          <w:b w:val="0"/>
          <w:color w:val="auto"/>
        </w:rPr>
        <w:t xml:space="preserve"> </w:t>
      </w:r>
      <w:r w:rsidRPr="00F01DDB">
        <w:rPr>
          <w:rFonts w:ascii="Sylfaen" w:hAnsi="Sylfaen" w:cs="Arial"/>
          <w:b w:val="0"/>
          <w:color w:val="auto"/>
        </w:rPr>
        <w:t>требованиям</w:t>
      </w:r>
      <w:r w:rsidRPr="00F01DDB">
        <w:rPr>
          <w:rFonts w:ascii="Sylfaen" w:hAnsi="Sylfaen"/>
          <w:b w:val="0"/>
          <w:color w:val="auto"/>
        </w:rPr>
        <w:t xml:space="preserve"> </w:t>
      </w:r>
      <w:r w:rsidRPr="00F01DDB">
        <w:rPr>
          <w:rFonts w:ascii="Sylfaen" w:hAnsi="Sylfaen" w:cs="Arial"/>
          <w:b w:val="0"/>
          <w:color w:val="auto"/>
        </w:rPr>
        <w:t>приглашения</w:t>
      </w:r>
      <w:r w:rsidRPr="00F01DDB">
        <w:rPr>
          <w:rFonts w:ascii="Sylfaen" w:hAnsi="Sylfaen"/>
          <w:b w:val="0"/>
          <w:color w:val="auto"/>
        </w:rPr>
        <w:t xml:space="preserve">, </w:t>
      </w:r>
      <w:r w:rsidRPr="00F01DDB">
        <w:rPr>
          <w:rFonts w:ascii="Sylfaen" w:hAnsi="Sylfaen" w:cs="Arial"/>
          <w:b w:val="0"/>
          <w:color w:val="auto"/>
        </w:rPr>
        <w:t>по</w:t>
      </w:r>
      <w:r w:rsidRPr="00F01DDB">
        <w:rPr>
          <w:rFonts w:ascii="Sylfaen" w:hAnsi="Sylfaen"/>
          <w:b w:val="0"/>
          <w:color w:val="auto"/>
        </w:rPr>
        <w:t xml:space="preserve"> </w:t>
      </w:r>
      <w:r w:rsidRPr="00F01DDB">
        <w:rPr>
          <w:rFonts w:ascii="Sylfaen" w:hAnsi="Sylfaen" w:cs="Arial"/>
          <w:b w:val="0"/>
          <w:color w:val="auto"/>
        </w:rPr>
        <w:t>принципу</w:t>
      </w:r>
      <w:r w:rsidRPr="00F01DDB">
        <w:rPr>
          <w:rFonts w:ascii="Sylfaen" w:hAnsi="Sylfaen"/>
          <w:b w:val="0"/>
          <w:color w:val="auto"/>
        </w:rPr>
        <w:t xml:space="preserve"> </w:t>
      </w:r>
      <w:r w:rsidRPr="00F01DDB">
        <w:rPr>
          <w:rFonts w:ascii="Sylfaen" w:hAnsi="Sylfaen" w:cs="Arial"/>
          <w:b w:val="0"/>
          <w:color w:val="auto"/>
        </w:rPr>
        <w:t>предпочтения</w:t>
      </w:r>
      <w:r w:rsidRPr="00F01DDB">
        <w:rPr>
          <w:rFonts w:ascii="Sylfaen" w:hAnsi="Sylfaen"/>
          <w:b w:val="0"/>
          <w:color w:val="auto"/>
        </w:rPr>
        <w:t xml:space="preserve"> </w:t>
      </w:r>
      <w:r w:rsidRPr="00F01DDB">
        <w:rPr>
          <w:rFonts w:ascii="Sylfaen" w:hAnsi="Sylfaen" w:cs="Arial"/>
          <w:b w:val="0"/>
          <w:color w:val="auto"/>
        </w:rPr>
        <w:t>участника</w:t>
      </w:r>
      <w:r w:rsidRPr="00F01DDB">
        <w:rPr>
          <w:rFonts w:ascii="Sylfaen" w:hAnsi="Sylfaen"/>
          <w:b w:val="0"/>
          <w:color w:val="auto"/>
        </w:rPr>
        <w:t xml:space="preserve">, </w:t>
      </w:r>
      <w:r w:rsidRPr="00F01DDB">
        <w:rPr>
          <w:rFonts w:ascii="Sylfaen" w:hAnsi="Sylfaen" w:cs="Arial"/>
          <w:b w:val="0"/>
          <w:color w:val="auto"/>
        </w:rPr>
        <w:t>представившего</w:t>
      </w:r>
      <w:r w:rsidRPr="00F01DDB">
        <w:rPr>
          <w:rFonts w:ascii="Sylfaen" w:hAnsi="Sylfaen"/>
          <w:b w:val="0"/>
          <w:color w:val="auto"/>
        </w:rPr>
        <w:t xml:space="preserve"> </w:t>
      </w:r>
      <w:r w:rsidRPr="00F01DDB">
        <w:rPr>
          <w:rFonts w:ascii="Sylfaen" w:hAnsi="Sylfaen" w:cs="Arial"/>
          <w:b w:val="0"/>
          <w:color w:val="auto"/>
        </w:rPr>
        <w:t>минимальное</w:t>
      </w:r>
      <w:r w:rsidRPr="00F01DDB">
        <w:rPr>
          <w:rFonts w:ascii="Sylfaen" w:hAnsi="Sylfaen"/>
          <w:b w:val="0"/>
          <w:color w:val="auto"/>
        </w:rPr>
        <w:t xml:space="preserve"> </w:t>
      </w:r>
      <w:r w:rsidRPr="00F01DDB">
        <w:rPr>
          <w:rFonts w:ascii="Sylfaen" w:hAnsi="Sylfaen" w:cs="Arial"/>
          <w:b w:val="0"/>
          <w:color w:val="auto"/>
        </w:rPr>
        <w:t>ценовое</w:t>
      </w:r>
      <w:r w:rsidRPr="00F01DDB">
        <w:rPr>
          <w:rFonts w:ascii="Sylfaen" w:hAnsi="Sylfaen"/>
          <w:b w:val="0"/>
          <w:color w:val="auto"/>
        </w:rPr>
        <w:t xml:space="preserve"> </w:t>
      </w:r>
      <w:r w:rsidRPr="00F01DDB">
        <w:rPr>
          <w:rFonts w:ascii="Sylfaen" w:hAnsi="Sylfaen" w:cs="Arial"/>
          <w:b w:val="0"/>
          <w:color w:val="auto"/>
        </w:rPr>
        <w:t>предложение</w:t>
      </w:r>
      <w:r w:rsidRPr="00F01DDB">
        <w:rPr>
          <w:rFonts w:ascii="Sylfaen" w:hAnsi="Sylfaen"/>
          <w:b w:val="0"/>
          <w:color w:val="auto"/>
        </w:rPr>
        <w:t xml:space="preserve">. </w:t>
      </w:r>
    </w:p>
    <w:p w:rsidR="00490CFF" w:rsidRPr="00F01DDB" w:rsidRDefault="00490CFF" w:rsidP="00490CFF">
      <w:pPr>
        <w:pStyle w:val="2"/>
        <w:rPr>
          <w:rFonts w:ascii="Sylfaen" w:hAnsi="Sylfaen"/>
          <w:b w:val="0"/>
          <w:color w:val="auto"/>
        </w:rPr>
      </w:pPr>
      <w:r w:rsidRPr="00F01DDB">
        <w:rPr>
          <w:rFonts w:ascii="Sylfaen" w:hAnsi="Sylfaen" w:cs="Arial"/>
          <w:b w:val="0"/>
          <w:color w:val="auto"/>
        </w:rPr>
        <w:t>Для</w:t>
      </w:r>
      <w:r w:rsidRPr="00F01DDB">
        <w:rPr>
          <w:rFonts w:ascii="Sylfaen" w:hAnsi="Sylfaen"/>
          <w:b w:val="0"/>
          <w:color w:val="auto"/>
        </w:rPr>
        <w:t xml:space="preserve"> </w:t>
      </w:r>
      <w:r w:rsidRPr="00F01DDB">
        <w:rPr>
          <w:rFonts w:ascii="Sylfaen" w:hAnsi="Sylfaen" w:cs="Arial"/>
          <w:b w:val="0"/>
          <w:color w:val="auto"/>
        </w:rPr>
        <w:t>получения</w:t>
      </w:r>
      <w:r w:rsidRPr="00F01DDB">
        <w:rPr>
          <w:rFonts w:ascii="Sylfaen" w:hAnsi="Sylfaen"/>
          <w:b w:val="0"/>
          <w:color w:val="auto"/>
        </w:rPr>
        <w:t xml:space="preserve"> </w:t>
      </w:r>
      <w:r w:rsidRPr="00F01DDB">
        <w:rPr>
          <w:rFonts w:ascii="Sylfaen" w:hAnsi="Sylfaen" w:cs="Arial"/>
          <w:b w:val="0"/>
          <w:color w:val="auto"/>
        </w:rPr>
        <w:t>приглашения</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запрос</w:t>
      </w:r>
      <w:r w:rsidRPr="00F01DDB">
        <w:rPr>
          <w:rFonts w:ascii="Sylfaen" w:hAnsi="Sylfaen"/>
          <w:b w:val="0"/>
          <w:color w:val="auto"/>
        </w:rPr>
        <w:t xml:space="preserve"> </w:t>
      </w:r>
      <w:r w:rsidRPr="00F01DDB">
        <w:rPr>
          <w:rFonts w:ascii="Sylfaen" w:hAnsi="Sylfaen" w:cs="Arial"/>
          <w:b w:val="0"/>
          <w:color w:val="auto"/>
        </w:rPr>
        <w:t>котировок</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документарной</w:t>
      </w:r>
      <w:r w:rsidRPr="00F01DDB">
        <w:rPr>
          <w:rFonts w:ascii="Sylfaen" w:hAnsi="Sylfaen"/>
          <w:b w:val="0"/>
          <w:color w:val="auto"/>
        </w:rPr>
        <w:t xml:space="preserve"> </w:t>
      </w:r>
      <w:r w:rsidRPr="00F01DDB">
        <w:rPr>
          <w:rFonts w:ascii="Sylfaen" w:hAnsi="Sylfaen" w:cs="Arial"/>
          <w:b w:val="0"/>
          <w:color w:val="auto"/>
        </w:rPr>
        <w:t>форме</w:t>
      </w:r>
      <w:r w:rsidRPr="00F01DDB">
        <w:rPr>
          <w:rFonts w:ascii="Sylfaen" w:hAnsi="Sylfaen"/>
          <w:b w:val="0"/>
          <w:color w:val="auto"/>
        </w:rPr>
        <w:t xml:space="preserve"> </w:t>
      </w:r>
      <w:r w:rsidRPr="00F01DDB">
        <w:rPr>
          <w:rFonts w:ascii="Sylfaen" w:hAnsi="Sylfaen" w:cs="Arial"/>
          <w:b w:val="0"/>
          <w:color w:val="auto"/>
        </w:rPr>
        <w:t>необходимо</w:t>
      </w:r>
      <w:r w:rsidRPr="00F01DDB">
        <w:rPr>
          <w:rFonts w:ascii="Sylfaen" w:hAnsi="Sylfaen"/>
          <w:b w:val="0"/>
          <w:color w:val="auto"/>
        </w:rPr>
        <w:t xml:space="preserve"> </w:t>
      </w:r>
      <w:r w:rsidRPr="00F01DDB">
        <w:rPr>
          <w:rFonts w:ascii="Sylfaen" w:hAnsi="Sylfaen" w:cs="Arial"/>
          <w:b w:val="0"/>
          <w:color w:val="auto"/>
        </w:rPr>
        <w:t>обратиться</w:t>
      </w:r>
      <w:r w:rsidRPr="00F01DDB">
        <w:rPr>
          <w:rFonts w:ascii="Sylfaen" w:hAnsi="Sylfaen"/>
          <w:b w:val="0"/>
          <w:color w:val="auto"/>
        </w:rPr>
        <w:t xml:space="preserve"> </w:t>
      </w:r>
      <w:r w:rsidRPr="00F01DDB">
        <w:rPr>
          <w:rFonts w:ascii="Sylfaen" w:hAnsi="Sylfaen" w:cs="Arial"/>
          <w:b w:val="0"/>
          <w:color w:val="auto"/>
        </w:rPr>
        <w:t>к</w:t>
      </w:r>
      <w:r w:rsidRPr="00F01DDB">
        <w:rPr>
          <w:rFonts w:ascii="Sylfaen" w:hAnsi="Sylfaen"/>
          <w:b w:val="0"/>
          <w:color w:val="auto"/>
        </w:rPr>
        <w:t xml:space="preserve"> </w:t>
      </w:r>
      <w:r w:rsidRPr="00F01DDB">
        <w:rPr>
          <w:rFonts w:ascii="Sylfaen" w:hAnsi="Sylfaen" w:cs="Arial"/>
          <w:b w:val="0"/>
          <w:color w:val="auto"/>
        </w:rPr>
        <w:t>заказчику</w:t>
      </w:r>
      <w:r w:rsidRPr="00F01DDB">
        <w:rPr>
          <w:rFonts w:ascii="Sylfaen" w:hAnsi="Sylfaen"/>
          <w:b w:val="0"/>
          <w:color w:val="auto"/>
        </w:rPr>
        <w:t xml:space="preserve"> </w:t>
      </w:r>
      <w:r w:rsidRPr="00F01DDB">
        <w:rPr>
          <w:rFonts w:ascii="Sylfaen" w:hAnsi="Sylfaen" w:cs="Arial"/>
          <w:b w:val="0"/>
          <w:color w:val="auto"/>
        </w:rPr>
        <w:t>до</w:t>
      </w:r>
      <w:r w:rsidRPr="00F01DDB">
        <w:rPr>
          <w:rFonts w:ascii="Sylfaen" w:hAnsi="Sylfaen"/>
          <w:b w:val="0"/>
          <w:color w:val="auto"/>
        </w:rPr>
        <w:t xml:space="preserve"> </w:t>
      </w:r>
      <w:proofErr w:type="gramStart"/>
      <w:r w:rsidR="00360E40" w:rsidRPr="00F01DDB">
        <w:rPr>
          <w:rFonts w:ascii="Sylfaen" w:hAnsi="Sylfaen"/>
          <w:color w:val="auto"/>
        </w:rPr>
        <w:t xml:space="preserve">09:30 </w:t>
      </w:r>
      <w:r w:rsidRPr="00F01DDB">
        <w:rPr>
          <w:rFonts w:ascii="Sylfaen" w:hAnsi="Sylfaen"/>
          <w:color w:val="auto"/>
        </w:rPr>
        <w:t xml:space="preserve"> </w:t>
      </w:r>
      <w:r w:rsidRPr="00F01DDB">
        <w:rPr>
          <w:rFonts w:ascii="Sylfaen" w:hAnsi="Sylfaen" w:cs="Arial"/>
          <w:color w:val="auto"/>
        </w:rPr>
        <w:t>часов</w:t>
      </w:r>
      <w:proofErr w:type="gramEnd"/>
      <w:r w:rsidRPr="00F01DDB">
        <w:rPr>
          <w:rFonts w:ascii="Sylfaen" w:hAnsi="Sylfaen"/>
          <w:color w:val="auto"/>
        </w:rPr>
        <w:t xml:space="preserve"> 7 </w:t>
      </w:r>
      <w:r w:rsidRPr="00F01DDB">
        <w:rPr>
          <w:rFonts w:ascii="Sylfaen" w:hAnsi="Sylfaen" w:cs="Arial"/>
          <w:b w:val="0"/>
          <w:color w:val="auto"/>
        </w:rPr>
        <w:t>дня</w:t>
      </w:r>
      <w:r w:rsidRPr="00F01DDB">
        <w:rPr>
          <w:rFonts w:ascii="Sylfaen" w:hAnsi="Sylfaen"/>
          <w:b w:val="0"/>
          <w:color w:val="auto"/>
        </w:rPr>
        <w:t xml:space="preserve"> </w:t>
      </w:r>
      <w:r w:rsidRPr="00F01DDB">
        <w:rPr>
          <w:rFonts w:ascii="Sylfaen" w:hAnsi="Sylfaen" w:cs="Arial"/>
          <w:b w:val="0"/>
          <w:color w:val="auto"/>
        </w:rPr>
        <w:t>с</w:t>
      </w:r>
      <w:r w:rsidRPr="00F01DDB">
        <w:rPr>
          <w:rFonts w:ascii="Sylfaen" w:hAnsi="Sylfaen"/>
          <w:b w:val="0"/>
          <w:color w:val="auto"/>
        </w:rPr>
        <w:t xml:space="preserve"> </w:t>
      </w:r>
      <w:r w:rsidRPr="00F01DDB">
        <w:rPr>
          <w:rFonts w:ascii="Sylfaen" w:hAnsi="Sylfaen" w:cs="Arial"/>
          <w:b w:val="0"/>
          <w:color w:val="auto"/>
        </w:rPr>
        <w:t>даты</w:t>
      </w:r>
      <w:r w:rsidRPr="00F01DDB">
        <w:rPr>
          <w:rFonts w:ascii="Sylfaen" w:hAnsi="Sylfaen"/>
          <w:b w:val="0"/>
          <w:color w:val="auto"/>
        </w:rPr>
        <w:t xml:space="preserve"> </w:t>
      </w:r>
      <w:r w:rsidRPr="00F01DDB">
        <w:rPr>
          <w:rFonts w:ascii="Sylfaen" w:hAnsi="Sylfaen" w:cs="Arial"/>
          <w:b w:val="0"/>
          <w:color w:val="auto"/>
        </w:rPr>
        <w:t>опубликования</w:t>
      </w:r>
      <w:r w:rsidRPr="00F01DDB">
        <w:rPr>
          <w:rFonts w:ascii="Sylfaen" w:hAnsi="Sylfaen"/>
          <w:b w:val="0"/>
          <w:color w:val="auto"/>
        </w:rPr>
        <w:t xml:space="preserve"> </w:t>
      </w:r>
      <w:r w:rsidRPr="00F01DDB">
        <w:rPr>
          <w:rFonts w:ascii="Sylfaen" w:hAnsi="Sylfaen" w:cs="Arial"/>
          <w:b w:val="0"/>
          <w:color w:val="auto"/>
        </w:rPr>
        <w:t>настоящего</w:t>
      </w:r>
      <w:r w:rsidRPr="00F01DDB">
        <w:rPr>
          <w:rFonts w:ascii="Sylfaen" w:hAnsi="Sylfaen"/>
          <w:b w:val="0"/>
          <w:color w:val="auto"/>
        </w:rPr>
        <w:t xml:space="preserve"> </w:t>
      </w:r>
      <w:r w:rsidRPr="00F01DDB">
        <w:rPr>
          <w:rFonts w:ascii="Sylfaen" w:hAnsi="Sylfaen" w:cs="Arial"/>
          <w:b w:val="0"/>
          <w:color w:val="auto"/>
        </w:rPr>
        <w:t>объявления</w:t>
      </w:r>
      <w:r w:rsidRPr="00F01DDB">
        <w:rPr>
          <w:rFonts w:ascii="Sylfaen" w:hAnsi="Sylfaen"/>
          <w:b w:val="0"/>
          <w:color w:val="auto"/>
        </w:rPr>
        <w:t xml:space="preserve">. </w:t>
      </w:r>
      <w:r w:rsidRPr="00F01DDB">
        <w:rPr>
          <w:rFonts w:ascii="Sylfaen" w:hAnsi="Sylfaen" w:cs="Arial"/>
          <w:b w:val="0"/>
          <w:color w:val="auto"/>
        </w:rPr>
        <w:t>При</w:t>
      </w:r>
      <w:r w:rsidRPr="00F01DDB">
        <w:rPr>
          <w:rFonts w:ascii="Sylfaen" w:hAnsi="Sylfaen"/>
          <w:b w:val="0"/>
          <w:color w:val="auto"/>
        </w:rPr>
        <w:t xml:space="preserve"> </w:t>
      </w:r>
      <w:r w:rsidRPr="00F01DDB">
        <w:rPr>
          <w:rFonts w:ascii="Sylfaen" w:hAnsi="Sylfaen" w:cs="Arial"/>
          <w:b w:val="0"/>
          <w:color w:val="auto"/>
        </w:rPr>
        <w:t>этом</w:t>
      </w:r>
      <w:r w:rsidRPr="00F01DDB">
        <w:rPr>
          <w:rFonts w:ascii="Sylfaen" w:hAnsi="Sylfaen"/>
          <w:b w:val="0"/>
          <w:color w:val="auto"/>
        </w:rPr>
        <w:t xml:space="preserve">, </w:t>
      </w:r>
      <w:r w:rsidRPr="00F01DDB">
        <w:rPr>
          <w:rFonts w:ascii="Sylfaen" w:hAnsi="Sylfaen" w:cs="Arial"/>
          <w:b w:val="0"/>
          <w:color w:val="auto"/>
        </w:rPr>
        <w:t>для</w:t>
      </w:r>
      <w:r w:rsidRPr="00F01DDB">
        <w:rPr>
          <w:rFonts w:ascii="Sylfaen" w:hAnsi="Sylfaen"/>
          <w:b w:val="0"/>
          <w:color w:val="auto"/>
        </w:rPr>
        <w:t xml:space="preserve"> </w:t>
      </w:r>
      <w:r w:rsidRPr="00F01DDB">
        <w:rPr>
          <w:rFonts w:ascii="Sylfaen" w:hAnsi="Sylfaen" w:cs="Arial"/>
          <w:b w:val="0"/>
          <w:color w:val="auto"/>
        </w:rPr>
        <w:t>получения</w:t>
      </w:r>
      <w:r w:rsidRPr="00F01DDB">
        <w:rPr>
          <w:rFonts w:ascii="Sylfaen" w:hAnsi="Sylfaen"/>
          <w:b w:val="0"/>
          <w:color w:val="auto"/>
        </w:rPr>
        <w:t xml:space="preserve"> </w:t>
      </w:r>
      <w:r w:rsidRPr="00F01DDB">
        <w:rPr>
          <w:rFonts w:ascii="Sylfaen" w:hAnsi="Sylfaen" w:cs="Arial"/>
          <w:b w:val="0"/>
          <w:color w:val="auto"/>
        </w:rPr>
        <w:t>приглашения</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cs="Courier New"/>
          <w:b w:val="0"/>
          <w:color w:val="auto"/>
        </w:rPr>
        <w:t> </w:t>
      </w:r>
      <w:r w:rsidRPr="00F01DDB">
        <w:rPr>
          <w:rFonts w:ascii="Sylfaen" w:hAnsi="Sylfaen" w:cs="Arial"/>
          <w:b w:val="0"/>
          <w:color w:val="auto"/>
        </w:rPr>
        <w:t>документарной</w:t>
      </w:r>
      <w:r w:rsidRPr="00F01DDB">
        <w:rPr>
          <w:rFonts w:ascii="Sylfaen" w:hAnsi="Sylfaen"/>
          <w:b w:val="0"/>
          <w:color w:val="auto"/>
        </w:rPr>
        <w:t xml:space="preserve"> </w:t>
      </w:r>
      <w:r w:rsidRPr="00F01DDB">
        <w:rPr>
          <w:rFonts w:ascii="Sylfaen" w:hAnsi="Sylfaen" w:cs="Arial"/>
          <w:b w:val="0"/>
          <w:color w:val="auto"/>
        </w:rPr>
        <w:t>форме</w:t>
      </w:r>
      <w:r w:rsidRPr="00F01DDB">
        <w:rPr>
          <w:rFonts w:ascii="Sylfaen" w:hAnsi="Sylfaen"/>
          <w:b w:val="0"/>
          <w:color w:val="auto"/>
        </w:rPr>
        <w:t xml:space="preserve"> </w:t>
      </w:r>
      <w:r w:rsidRPr="00F01DDB">
        <w:rPr>
          <w:rFonts w:ascii="Sylfaen" w:hAnsi="Sylfaen" w:cs="Arial"/>
          <w:b w:val="0"/>
          <w:color w:val="auto"/>
        </w:rPr>
        <w:t>заказчику</w:t>
      </w:r>
      <w:r w:rsidRPr="00F01DDB">
        <w:rPr>
          <w:rFonts w:ascii="Sylfaen" w:hAnsi="Sylfaen"/>
          <w:b w:val="0"/>
          <w:color w:val="auto"/>
        </w:rPr>
        <w:t xml:space="preserve"> </w:t>
      </w:r>
      <w:r w:rsidRPr="00F01DDB">
        <w:rPr>
          <w:rFonts w:ascii="Sylfaen" w:hAnsi="Sylfaen" w:cs="Arial"/>
          <w:b w:val="0"/>
          <w:color w:val="auto"/>
        </w:rPr>
        <w:t>должно</w:t>
      </w:r>
      <w:r w:rsidRPr="00F01DDB">
        <w:rPr>
          <w:rFonts w:ascii="Sylfaen" w:hAnsi="Sylfaen"/>
          <w:b w:val="0"/>
          <w:color w:val="auto"/>
        </w:rPr>
        <w:t xml:space="preserve"> </w:t>
      </w:r>
      <w:r w:rsidRPr="00F01DDB">
        <w:rPr>
          <w:rFonts w:ascii="Sylfaen" w:hAnsi="Sylfaen" w:cs="Arial"/>
          <w:b w:val="0"/>
          <w:color w:val="auto"/>
        </w:rPr>
        <w:t>быть</w:t>
      </w:r>
      <w:r w:rsidRPr="00F01DDB">
        <w:rPr>
          <w:rFonts w:ascii="Sylfaen" w:hAnsi="Sylfaen"/>
          <w:b w:val="0"/>
          <w:color w:val="auto"/>
        </w:rPr>
        <w:t xml:space="preserve"> </w:t>
      </w:r>
      <w:r w:rsidRPr="00F01DDB">
        <w:rPr>
          <w:rFonts w:ascii="Sylfaen" w:hAnsi="Sylfaen" w:cs="Arial"/>
          <w:b w:val="0"/>
          <w:color w:val="auto"/>
        </w:rPr>
        <w:t>представлено</w:t>
      </w:r>
      <w:r w:rsidRPr="00F01DDB">
        <w:rPr>
          <w:rFonts w:ascii="Sylfaen" w:hAnsi="Sylfaen"/>
          <w:b w:val="0"/>
          <w:color w:val="auto"/>
        </w:rPr>
        <w:t xml:space="preserve"> </w:t>
      </w:r>
      <w:r w:rsidRPr="00F01DDB">
        <w:rPr>
          <w:rFonts w:ascii="Sylfaen" w:hAnsi="Sylfaen" w:cs="Arial"/>
          <w:b w:val="0"/>
          <w:color w:val="auto"/>
        </w:rPr>
        <w:t>письменное</w:t>
      </w:r>
      <w:r w:rsidRPr="00F01DDB">
        <w:rPr>
          <w:rFonts w:ascii="Sylfaen" w:hAnsi="Sylfaen"/>
          <w:b w:val="0"/>
          <w:color w:val="auto"/>
        </w:rPr>
        <w:t xml:space="preserve"> </w:t>
      </w:r>
      <w:r w:rsidRPr="00F01DDB">
        <w:rPr>
          <w:rFonts w:ascii="Sylfaen" w:hAnsi="Sylfaen" w:cs="Arial"/>
          <w:b w:val="0"/>
          <w:color w:val="auto"/>
        </w:rPr>
        <w:t>заявление</w:t>
      </w:r>
      <w:r w:rsidRPr="00F01DDB">
        <w:rPr>
          <w:rFonts w:ascii="Sylfaen" w:hAnsi="Sylfaen"/>
          <w:b w:val="0"/>
          <w:color w:val="auto"/>
        </w:rPr>
        <w:t xml:space="preserve">. </w:t>
      </w:r>
      <w:r w:rsidRPr="00F01DDB">
        <w:rPr>
          <w:rFonts w:ascii="Sylfaen" w:hAnsi="Sylfaen" w:cs="Arial"/>
          <w:b w:val="0"/>
          <w:color w:val="auto"/>
        </w:rPr>
        <w:t>Заказчик</w:t>
      </w:r>
      <w:r w:rsidRPr="00F01DDB">
        <w:rPr>
          <w:rFonts w:ascii="Sylfaen" w:hAnsi="Sylfaen"/>
          <w:b w:val="0"/>
          <w:color w:val="auto"/>
        </w:rPr>
        <w:t xml:space="preserve"> </w:t>
      </w:r>
      <w:r w:rsidRPr="00F01DDB">
        <w:rPr>
          <w:rFonts w:ascii="Sylfaen" w:hAnsi="Sylfaen" w:cs="Arial"/>
          <w:b w:val="0"/>
          <w:color w:val="auto"/>
        </w:rPr>
        <w:t>обеспечивает</w:t>
      </w:r>
      <w:r w:rsidRPr="00F01DDB">
        <w:rPr>
          <w:rFonts w:ascii="Sylfaen" w:hAnsi="Sylfaen"/>
          <w:b w:val="0"/>
          <w:color w:val="auto"/>
        </w:rPr>
        <w:t xml:space="preserve"> </w:t>
      </w:r>
      <w:r w:rsidRPr="00F01DDB">
        <w:rPr>
          <w:rFonts w:ascii="Sylfaen" w:hAnsi="Sylfaen" w:cs="Arial"/>
          <w:b w:val="0"/>
          <w:color w:val="auto"/>
        </w:rPr>
        <w:t>бесплатное</w:t>
      </w:r>
      <w:r w:rsidRPr="00F01DDB">
        <w:rPr>
          <w:rFonts w:ascii="Sylfaen" w:hAnsi="Sylfaen"/>
          <w:b w:val="0"/>
          <w:color w:val="auto"/>
        </w:rPr>
        <w:t xml:space="preserve"> </w:t>
      </w:r>
      <w:r w:rsidRPr="00F01DDB">
        <w:rPr>
          <w:rFonts w:ascii="Sylfaen" w:hAnsi="Sylfaen" w:cs="Arial"/>
          <w:b w:val="0"/>
          <w:color w:val="auto"/>
        </w:rPr>
        <w:t>предоставление</w:t>
      </w:r>
      <w:r w:rsidRPr="00F01DDB">
        <w:rPr>
          <w:rFonts w:ascii="Sylfaen" w:hAnsi="Sylfaen"/>
          <w:b w:val="0"/>
          <w:color w:val="auto"/>
        </w:rPr>
        <w:t xml:space="preserve"> </w:t>
      </w:r>
      <w:r w:rsidRPr="00F01DDB">
        <w:rPr>
          <w:rFonts w:ascii="Sylfaen" w:hAnsi="Sylfaen" w:cs="Arial"/>
          <w:b w:val="0"/>
          <w:color w:val="auto"/>
        </w:rPr>
        <w:t>приглашения</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cs="Courier New"/>
          <w:b w:val="0"/>
          <w:color w:val="auto"/>
        </w:rPr>
        <w:t> </w:t>
      </w:r>
      <w:r w:rsidRPr="00F01DDB">
        <w:rPr>
          <w:rFonts w:ascii="Sylfaen" w:hAnsi="Sylfaen" w:cs="Arial"/>
          <w:b w:val="0"/>
          <w:color w:val="auto"/>
        </w:rPr>
        <w:t>документарной</w:t>
      </w:r>
      <w:r w:rsidRPr="00F01DDB">
        <w:rPr>
          <w:rFonts w:ascii="Sylfaen" w:hAnsi="Sylfaen"/>
          <w:b w:val="0"/>
          <w:color w:val="auto"/>
        </w:rPr>
        <w:t xml:space="preserve"> </w:t>
      </w:r>
      <w:r w:rsidRPr="00F01DDB">
        <w:rPr>
          <w:rFonts w:ascii="Sylfaen" w:hAnsi="Sylfaen" w:cs="Arial"/>
          <w:b w:val="0"/>
          <w:color w:val="auto"/>
        </w:rPr>
        <w:t>форме</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первый</w:t>
      </w:r>
      <w:r w:rsidRPr="00F01DDB">
        <w:rPr>
          <w:rFonts w:ascii="Sylfaen" w:hAnsi="Sylfaen"/>
          <w:b w:val="0"/>
          <w:color w:val="auto"/>
        </w:rPr>
        <w:t xml:space="preserve"> </w:t>
      </w:r>
      <w:r w:rsidRPr="00F01DDB">
        <w:rPr>
          <w:rFonts w:ascii="Sylfaen" w:hAnsi="Sylfaen" w:cs="Arial"/>
          <w:b w:val="0"/>
          <w:color w:val="auto"/>
        </w:rPr>
        <w:t>рабочий</w:t>
      </w:r>
      <w:r w:rsidRPr="00F01DDB">
        <w:rPr>
          <w:rFonts w:ascii="Sylfaen" w:hAnsi="Sylfaen"/>
          <w:b w:val="0"/>
          <w:color w:val="auto"/>
        </w:rPr>
        <w:t xml:space="preserve"> </w:t>
      </w:r>
      <w:r w:rsidRPr="00F01DDB">
        <w:rPr>
          <w:rFonts w:ascii="Sylfaen" w:hAnsi="Sylfaen" w:cs="Arial"/>
          <w:b w:val="0"/>
          <w:color w:val="auto"/>
        </w:rPr>
        <w:t>день</w:t>
      </w:r>
      <w:r w:rsidRPr="00F01DDB">
        <w:rPr>
          <w:rFonts w:ascii="Sylfaen" w:hAnsi="Sylfaen"/>
          <w:b w:val="0"/>
          <w:color w:val="auto"/>
        </w:rPr>
        <w:t xml:space="preserve">, </w:t>
      </w:r>
      <w:r w:rsidRPr="00F01DDB">
        <w:rPr>
          <w:rFonts w:ascii="Sylfaen" w:hAnsi="Sylfaen" w:cs="Arial"/>
          <w:b w:val="0"/>
          <w:color w:val="auto"/>
        </w:rPr>
        <w:t>следующий</w:t>
      </w:r>
      <w:r w:rsidRPr="00F01DDB">
        <w:rPr>
          <w:rFonts w:ascii="Sylfaen" w:hAnsi="Sylfaen"/>
          <w:b w:val="0"/>
          <w:color w:val="auto"/>
        </w:rPr>
        <w:t xml:space="preserve"> </w:t>
      </w:r>
      <w:r w:rsidRPr="00F01DDB">
        <w:rPr>
          <w:rFonts w:ascii="Sylfaen" w:hAnsi="Sylfaen" w:cs="Arial"/>
          <w:b w:val="0"/>
          <w:color w:val="auto"/>
        </w:rPr>
        <w:t>за</w:t>
      </w:r>
      <w:r w:rsidRPr="00F01DDB">
        <w:rPr>
          <w:rFonts w:ascii="Sylfaen" w:hAnsi="Sylfaen"/>
          <w:b w:val="0"/>
          <w:color w:val="auto"/>
        </w:rPr>
        <w:t xml:space="preserve"> </w:t>
      </w:r>
      <w:r w:rsidRPr="00F01DDB">
        <w:rPr>
          <w:rFonts w:ascii="Sylfaen" w:hAnsi="Sylfaen" w:cs="Arial"/>
          <w:b w:val="0"/>
          <w:color w:val="auto"/>
        </w:rPr>
        <w:t>получением</w:t>
      </w:r>
      <w:r w:rsidRPr="00F01DDB">
        <w:rPr>
          <w:rFonts w:ascii="Sylfaen" w:hAnsi="Sylfaen"/>
          <w:b w:val="0"/>
          <w:color w:val="auto"/>
        </w:rPr>
        <w:t xml:space="preserve"> </w:t>
      </w:r>
      <w:r w:rsidRPr="00F01DDB">
        <w:rPr>
          <w:rFonts w:ascii="Sylfaen" w:hAnsi="Sylfaen" w:cs="Arial"/>
          <w:b w:val="0"/>
          <w:color w:val="auto"/>
        </w:rPr>
        <w:t>такого</w:t>
      </w:r>
      <w:r w:rsidRPr="00F01DDB">
        <w:rPr>
          <w:rFonts w:ascii="Sylfaen" w:hAnsi="Sylfaen"/>
          <w:b w:val="0"/>
          <w:color w:val="auto"/>
        </w:rPr>
        <w:t xml:space="preserve"> </w:t>
      </w:r>
      <w:r w:rsidRPr="00F01DDB">
        <w:rPr>
          <w:rFonts w:ascii="Sylfaen" w:hAnsi="Sylfaen" w:cs="Arial"/>
          <w:b w:val="0"/>
          <w:color w:val="auto"/>
        </w:rPr>
        <w:t>требования</w:t>
      </w:r>
      <w:r w:rsidRPr="00F01DDB">
        <w:rPr>
          <w:rFonts w:ascii="Sylfaen" w:hAnsi="Sylfaen"/>
          <w:b w:val="0"/>
          <w:color w:val="auto"/>
        </w:rPr>
        <w:t xml:space="preserve">. </w:t>
      </w:r>
      <w:r w:rsidRPr="00F01DDB">
        <w:rPr>
          <w:rFonts w:ascii="Sylfaen" w:hAnsi="Sylfaen" w:cs="Arial"/>
          <w:b w:val="0"/>
          <w:color w:val="auto"/>
        </w:rPr>
        <w:t>При</w:t>
      </w:r>
      <w:r w:rsidRPr="00F01DDB">
        <w:rPr>
          <w:rFonts w:ascii="Sylfaen" w:hAnsi="Sylfaen"/>
          <w:b w:val="0"/>
          <w:color w:val="auto"/>
        </w:rPr>
        <w:t xml:space="preserve"> </w:t>
      </w:r>
      <w:r w:rsidRPr="00F01DDB">
        <w:rPr>
          <w:rFonts w:ascii="Sylfaen" w:hAnsi="Sylfaen" w:cs="Arial"/>
          <w:b w:val="0"/>
          <w:color w:val="auto"/>
        </w:rPr>
        <w:t>наличии</w:t>
      </w:r>
      <w:r w:rsidRPr="00F01DDB">
        <w:rPr>
          <w:rFonts w:ascii="Sylfaen" w:hAnsi="Sylfaen"/>
          <w:b w:val="0"/>
          <w:color w:val="auto"/>
        </w:rPr>
        <w:t xml:space="preserve"> </w:t>
      </w:r>
      <w:r w:rsidRPr="00F01DDB">
        <w:rPr>
          <w:rFonts w:ascii="Sylfaen" w:hAnsi="Sylfaen" w:cs="Arial"/>
          <w:b w:val="0"/>
          <w:color w:val="auto"/>
        </w:rPr>
        <w:t>требования</w:t>
      </w:r>
      <w:r w:rsidRPr="00F01DDB">
        <w:rPr>
          <w:rFonts w:ascii="Sylfaen" w:hAnsi="Sylfaen"/>
          <w:b w:val="0"/>
          <w:color w:val="auto"/>
        </w:rPr>
        <w:t xml:space="preserve"> </w:t>
      </w:r>
      <w:r w:rsidRPr="00F01DDB">
        <w:rPr>
          <w:rFonts w:ascii="Sylfaen" w:hAnsi="Sylfaen" w:cs="Arial"/>
          <w:b w:val="0"/>
          <w:color w:val="auto"/>
        </w:rPr>
        <w:t>о</w:t>
      </w:r>
      <w:r w:rsidRPr="00F01DDB">
        <w:rPr>
          <w:rFonts w:ascii="Sylfaen" w:hAnsi="Sylfaen"/>
          <w:b w:val="0"/>
          <w:color w:val="auto"/>
        </w:rPr>
        <w:t xml:space="preserve"> </w:t>
      </w:r>
      <w:r w:rsidRPr="00F01DDB">
        <w:rPr>
          <w:rFonts w:ascii="Sylfaen" w:hAnsi="Sylfaen" w:cs="Arial"/>
          <w:b w:val="0"/>
          <w:color w:val="auto"/>
        </w:rPr>
        <w:t>предоставлении</w:t>
      </w:r>
      <w:r w:rsidRPr="00F01DDB">
        <w:rPr>
          <w:rFonts w:ascii="Sylfaen" w:hAnsi="Sylfaen"/>
          <w:b w:val="0"/>
          <w:color w:val="auto"/>
        </w:rPr>
        <w:t xml:space="preserve"> </w:t>
      </w:r>
      <w:r w:rsidRPr="00F01DDB">
        <w:rPr>
          <w:rFonts w:ascii="Sylfaen" w:hAnsi="Sylfaen" w:cs="Arial"/>
          <w:b w:val="0"/>
          <w:color w:val="auto"/>
        </w:rPr>
        <w:t>приглашения</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электронной</w:t>
      </w:r>
      <w:r w:rsidRPr="00F01DDB">
        <w:rPr>
          <w:rFonts w:ascii="Sylfaen" w:hAnsi="Sylfaen"/>
          <w:b w:val="0"/>
          <w:color w:val="auto"/>
        </w:rPr>
        <w:t xml:space="preserve"> </w:t>
      </w:r>
      <w:r w:rsidRPr="00F01DDB">
        <w:rPr>
          <w:rFonts w:ascii="Sylfaen" w:hAnsi="Sylfaen" w:cs="Arial"/>
          <w:b w:val="0"/>
          <w:color w:val="auto"/>
        </w:rPr>
        <w:lastRenderedPageBreak/>
        <w:t>форме</w:t>
      </w:r>
      <w:r w:rsidRPr="00F01DDB">
        <w:rPr>
          <w:rFonts w:ascii="Sylfaen" w:hAnsi="Sylfaen"/>
          <w:b w:val="0"/>
          <w:color w:val="auto"/>
        </w:rPr>
        <w:t xml:space="preserve"> </w:t>
      </w:r>
      <w:r w:rsidRPr="00F01DDB">
        <w:rPr>
          <w:rFonts w:ascii="Sylfaen" w:hAnsi="Sylfaen" w:cs="Arial"/>
          <w:b w:val="0"/>
          <w:color w:val="auto"/>
        </w:rPr>
        <w:t>заказчик</w:t>
      </w:r>
      <w:r w:rsidRPr="00F01DDB">
        <w:rPr>
          <w:rFonts w:ascii="Sylfaen" w:hAnsi="Sylfaen"/>
          <w:b w:val="0"/>
          <w:color w:val="auto"/>
        </w:rPr>
        <w:t xml:space="preserve"> </w:t>
      </w:r>
      <w:r w:rsidRPr="00F01DDB">
        <w:rPr>
          <w:rFonts w:ascii="Sylfaen" w:hAnsi="Sylfaen" w:cs="Arial"/>
          <w:b w:val="0"/>
          <w:color w:val="auto"/>
        </w:rPr>
        <w:t>обеспечивает</w:t>
      </w:r>
      <w:r w:rsidRPr="00F01DDB">
        <w:rPr>
          <w:rFonts w:ascii="Sylfaen" w:hAnsi="Sylfaen"/>
          <w:b w:val="0"/>
          <w:color w:val="auto"/>
        </w:rPr>
        <w:t xml:space="preserve"> </w:t>
      </w:r>
      <w:r w:rsidRPr="00F01DDB">
        <w:rPr>
          <w:rFonts w:ascii="Sylfaen" w:hAnsi="Sylfaen" w:cs="Arial"/>
          <w:b w:val="0"/>
          <w:color w:val="auto"/>
        </w:rPr>
        <w:t>бесплатное</w:t>
      </w:r>
      <w:r w:rsidRPr="00F01DDB">
        <w:rPr>
          <w:rFonts w:ascii="Sylfaen" w:hAnsi="Sylfaen"/>
          <w:b w:val="0"/>
          <w:color w:val="auto"/>
        </w:rPr>
        <w:t xml:space="preserve"> </w:t>
      </w:r>
      <w:r w:rsidRPr="00F01DDB">
        <w:rPr>
          <w:rFonts w:ascii="Sylfaen" w:hAnsi="Sylfaen" w:cs="Arial"/>
          <w:b w:val="0"/>
          <w:color w:val="auto"/>
        </w:rPr>
        <w:t>предоставление</w:t>
      </w:r>
      <w:r w:rsidRPr="00F01DDB">
        <w:rPr>
          <w:rFonts w:ascii="Sylfaen" w:hAnsi="Sylfaen"/>
          <w:b w:val="0"/>
          <w:color w:val="auto"/>
        </w:rPr>
        <w:t xml:space="preserve"> </w:t>
      </w:r>
      <w:r w:rsidRPr="00F01DDB">
        <w:rPr>
          <w:rFonts w:ascii="Sylfaen" w:hAnsi="Sylfaen" w:cs="Arial"/>
          <w:b w:val="0"/>
          <w:color w:val="auto"/>
        </w:rPr>
        <w:t>приглашения</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cs="Courier New"/>
          <w:b w:val="0"/>
          <w:color w:val="auto"/>
        </w:rPr>
        <w:t> </w:t>
      </w:r>
      <w:r w:rsidRPr="00F01DDB">
        <w:rPr>
          <w:rFonts w:ascii="Sylfaen" w:hAnsi="Sylfaen" w:cs="Arial"/>
          <w:b w:val="0"/>
          <w:color w:val="auto"/>
        </w:rPr>
        <w:t>электронной</w:t>
      </w:r>
      <w:r w:rsidRPr="00F01DDB">
        <w:rPr>
          <w:rFonts w:ascii="Sylfaen" w:hAnsi="Sylfaen"/>
          <w:b w:val="0"/>
          <w:color w:val="auto"/>
        </w:rPr>
        <w:t xml:space="preserve"> </w:t>
      </w:r>
      <w:r w:rsidRPr="00F01DDB">
        <w:rPr>
          <w:rFonts w:ascii="Sylfaen" w:hAnsi="Sylfaen" w:cs="Arial"/>
          <w:b w:val="0"/>
          <w:color w:val="auto"/>
        </w:rPr>
        <w:t>форме</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течение</w:t>
      </w:r>
      <w:r w:rsidRPr="00F01DDB">
        <w:rPr>
          <w:rFonts w:ascii="Sylfaen" w:hAnsi="Sylfaen"/>
          <w:b w:val="0"/>
          <w:color w:val="auto"/>
        </w:rPr>
        <w:t xml:space="preserve"> </w:t>
      </w:r>
      <w:r w:rsidRPr="00F01DDB">
        <w:rPr>
          <w:rFonts w:ascii="Sylfaen" w:hAnsi="Sylfaen" w:cs="Arial"/>
          <w:b w:val="0"/>
          <w:color w:val="auto"/>
        </w:rPr>
        <w:t>рабочего</w:t>
      </w:r>
      <w:r w:rsidRPr="00F01DDB">
        <w:rPr>
          <w:rFonts w:ascii="Sylfaen" w:hAnsi="Sylfaen"/>
          <w:b w:val="0"/>
          <w:color w:val="auto"/>
        </w:rPr>
        <w:t xml:space="preserve"> </w:t>
      </w:r>
      <w:r w:rsidRPr="00F01DDB">
        <w:rPr>
          <w:rFonts w:ascii="Sylfaen" w:hAnsi="Sylfaen" w:cs="Arial"/>
          <w:b w:val="0"/>
          <w:color w:val="auto"/>
        </w:rPr>
        <w:t>дня</w:t>
      </w:r>
      <w:r w:rsidRPr="00F01DDB">
        <w:rPr>
          <w:rFonts w:ascii="Sylfaen" w:hAnsi="Sylfaen"/>
          <w:b w:val="0"/>
          <w:color w:val="auto"/>
        </w:rPr>
        <w:t xml:space="preserve">, </w:t>
      </w:r>
      <w:r w:rsidRPr="00F01DDB">
        <w:rPr>
          <w:rFonts w:ascii="Sylfaen" w:hAnsi="Sylfaen" w:cs="Arial"/>
          <w:b w:val="0"/>
          <w:color w:val="auto"/>
        </w:rPr>
        <w:t>следующего</w:t>
      </w:r>
      <w:r w:rsidRPr="00F01DDB">
        <w:rPr>
          <w:rFonts w:ascii="Sylfaen" w:hAnsi="Sylfaen"/>
          <w:b w:val="0"/>
          <w:color w:val="auto"/>
        </w:rPr>
        <w:t xml:space="preserve"> </w:t>
      </w:r>
      <w:r w:rsidRPr="00F01DDB">
        <w:rPr>
          <w:rFonts w:ascii="Sylfaen" w:hAnsi="Sylfaen" w:cs="Arial"/>
          <w:b w:val="0"/>
          <w:color w:val="auto"/>
        </w:rPr>
        <w:t>за</w:t>
      </w:r>
      <w:r w:rsidRPr="00F01DDB">
        <w:rPr>
          <w:rFonts w:ascii="Sylfaen" w:hAnsi="Sylfaen"/>
          <w:b w:val="0"/>
          <w:color w:val="auto"/>
        </w:rPr>
        <w:t xml:space="preserve"> </w:t>
      </w:r>
      <w:r w:rsidRPr="00F01DDB">
        <w:rPr>
          <w:rFonts w:ascii="Sylfaen" w:hAnsi="Sylfaen" w:cs="Arial"/>
          <w:b w:val="0"/>
          <w:color w:val="auto"/>
        </w:rPr>
        <w:t>днем</w:t>
      </w:r>
      <w:r w:rsidRPr="00F01DDB">
        <w:rPr>
          <w:rFonts w:ascii="Sylfaen" w:hAnsi="Sylfaen"/>
          <w:b w:val="0"/>
          <w:color w:val="auto"/>
        </w:rPr>
        <w:t xml:space="preserve"> </w:t>
      </w:r>
      <w:r w:rsidRPr="00F01DDB">
        <w:rPr>
          <w:rFonts w:ascii="Sylfaen" w:hAnsi="Sylfaen" w:cs="Arial"/>
          <w:b w:val="0"/>
          <w:color w:val="auto"/>
        </w:rPr>
        <w:t>получения</w:t>
      </w:r>
      <w:r w:rsidRPr="00F01DDB">
        <w:rPr>
          <w:rFonts w:ascii="Sylfaen" w:hAnsi="Sylfaen"/>
          <w:b w:val="0"/>
          <w:color w:val="auto"/>
        </w:rPr>
        <w:t xml:space="preserve"> </w:t>
      </w:r>
      <w:r w:rsidRPr="00F01DDB">
        <w:rPr>
          <w:rFonts w:ascii="Sylfaen" w:hAnsi="Sylfaen" w:cs="Arial"/>
          <w:b w:val="0"/>
          <w:color w:val="auto"/>
        </w:rPr>
        <w:t>заявления</w:t>
      </w:r>
      <w:r w:rsidRPr="00F01DDB">
        <w:rPr>
          <w:rFonts w:ascii="Sylfaen" w:hAnsi="Sylfaen"/>
          <w:b w:val="0"/>
          <w:color w:val="auto"/>
        </w:rPr>
        <w:t xml:space="preserve">. </w:t>
      </w:r>
    </w:p>
    <w:p w:rsidR="00490CFF" w:rsidRPr="00F01DDB" w:rsidRDefault="00490CFF" w:rsidP="00490CFF">
      <w:pPr>
        <w:pStyle w:val="2"/>
        <w:rPr>
          <w:rFonts w:ascii="Sylfaen" w:hAnsi="Sylfaen"/>
          <w:b w:val="0"/>
          <w:color w:val="auto"/>
        </w:rPr>
      </w:pPr>
      <w:r w:rsidRPr="00F01DDB">
        <w:rPr>
          <w:rFonts w:ascii="Sylfaen" w:hAnsi="Sylfaen" w:cs="Arial"/>
          <w:b w:val="0"/>
          <w:color w:val="auto"/>
        </w:rPr>
        <w:t>Неполучение</w:t>
      </w:r>
      <w:r w:rsidRPr="00F01DDB">
        <w:rPr>
          <w:rFonts w:ascii="Sylfaen" w:hAnsi="Sylfaen"/>
          <w:b w:val="0"/>
          <w:color w:val="auto"/>
        </w:rPr>
        <w:t xml:space="preserve"> </w:t>
      </w:r>
      <w:r w:rsidRPr="00F01DDB">
        <w:rPr>
          <w:rFonts w:ascii="Sylfaen" w:hAnsi="Sylfaen" w:cs="Arial"/>
          <w:b w:val="0"/>
          <w:color w:val="auto"/>
        </w:rPr>
        <w:t>приглашения</w:t>
      </w:r>
      <w:r w:rsidRPr="00F01DDB">
        <w:rPr>
          <w:rFonts w:ascii="Sylfaen" w:hAnsi="Sylfaen"/>
          <w:b w:val="0"/>
          <w:color w:val="auto"/>
        </w:rPr>
        <w:t xml:space="preserve"> </w:t>
      </w:r>
      <w:r w:rsidRPr="00F01DDB">
        <w:rPr>
          <w:rFonts w:ascii="Sylfaen" w:hAnsi="Sylfaen" w:cs="Arial"/>
          <w:b w:val="0"/>
          <w:color w:val="auto"/>
        </w:rPr>
        <w:t>не</w:t>
      </w:r>
      <w:r w:rsidRPr="00F01DDB">
        <w:rPr>
          <w:rFonts w:ascii="Sylfaen" w:hAnsi="Sylfaen"/>
          <w:b w:val="0"/>
          <w:color w:val="auto"/>
        </w:rPr>
        <w:t xml:space="preserve"> </w:t>
      </w:r>
      <w:r w:rsidRPr="00F01DDB">
        <w:rPr>
          <w:rFonts w:ascii="Sylfaen" w:hAnsi="Sylfaen" w:cs="Arial"/>
          <w:b w:val="0"/>
          <w:color w:val="auto"/>
        </w:rPr>
        <w:t>ограничивает</w:t>
      </w:r>
      <w:r w:rsidRPr="00F01DDB">
        <w:rPr>
          <w:rFonts w:ascii="Sylfaen" w:hAnsi="Sylfaen"/>
          <w:b w:val="0"/>
          <w:color w:val="auto"/>
        </w:rPr>
        <w:t xml:space="preserve"> </w:t>
      </w:r>
      <w:r w:rsidRPr="00F01DDB">
        <w:rPr>
          <w:rFonts w:ascii="Sylfaen" w:hAnsi="Sylfaen" w:cs="Arial"/>
          <w:b w:val="0"/>
          <w:color w:val="auto"/>
        </w:rPr>
        <w:t>права</w:t>
      </w:r>
      <w:r w:rsidRPr="00F01DDB">
        <w:rPr>
          <w:rFonts w:ascii="Sylfaen" w:hAnsi="Sylfaen"/>
          <w:b w:val="0"/>
          <w:color w:val="auto"/>
        </w:rPr>
        <w:t xml:space="preserve"> </w:t>
      </w:r>
      <w:r w:rsidRPr="00F01DDB">
        <w:rPr>
          <w:rFonts w:ascii="Sylfaen" w:hAnsi="Sylfaen" w:cs="Arial"/>
          <w:b w:val="0"/>
          <w:color w:val="auto"/>
        </w:rPr>
        <w:t>участника</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участие</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cs="Courier New"/>
          <w:b w:val="0"/>
          <w:color w:val="auto"/>
        </w:rPr>
        <w:t> </w:t>
      </w:r>
      <w:r w:rsidRPr="00F01DDB">
        <w:rPr>
          <w:rFonts w:ascii="Sylfaen" w:hAnsi="Sylfaen" w:cs="Arial"/>
          <w:b w:val="0"/>
          <w:color w:val="auto"/>
        </w:rPr>
        <w:t>настоящей</w:t>
      </w:r>
      <w:r w:rsidRPr="00F01DDB">
        <w:rPr>
          <w:rFonts w:ascii="Sylfaen" w:hAnsi="Sylfaen"/>
          <w:b w:val="0"/>
          <w:color w:val="auto"/>
        </w:rPr>
        <w:t xml:space="preserve"> </w:t>
      </w:r>
      <w:r w:rsidRPr="00F01DDB">
        <w:rPr>
          <w:rFonts w:ascii="Sylfaen" w:hAnsi="Sylfaen" w:cs="Arial"/>
          <w:b w:val="0"/>
          <w:color w:val="auto"/>
        </w:rPr>
        <w:t>процедуре</w:t>
      </w:r>
      <w:r w:rsidRPr="00F01DDB">
        <w:rPr>
          <w:rFonts w:ascii="Sylfaen" w:hAnsi="Sylfaen"/>
          <w:b w:val="0"/>
          <w:color w:val="auto"/>
        </w:rPr>
        <w:t xml:space="preserve">. </w:t>
      </w:r>
    </w:p>
    <w:p w:rsidR="00490CFF" w:rsidRPr="00F01DDB" w:rsidRDefault="00490CFF" w:rsidP="00490CFF">
      <w:pPr>
        <w:pStyle w:val="2"/>
        <w:rPr>
          <w:rFonts w:ascii="Sylfaen" w:hAnsi="Sylfaen"/>
          <w:b w:val="0"/>
          <w:color w:val="auto"/>
        </w:rPr>
      </w:pPr>
      <w:r w:rsidRPr="00F01DDB">
        <w:rPr>
          <w:rFonts w:ascii="Sylfaen" w:hAnsi="Sylfaen" w:cs="Arial"/>
          <w:b w:val="0"/>
          <w:color w:val="auto"/>
        </w:rPr>
        <w:t>Заявки</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запрос</w:t>
      </w:r>
      <w:r w:rsidRPr="00F01DDB">
        <w:rPr>
          <w:rFonts w:ascii="Sylfaen" w:hAnsi="Sylfaen"/>
          <w:b w:val="0"/>
          <w:color w:val="auto"/>
        </w:rPr>
        <w:t xml:space="preserve"> </w:t>
      </w:r>
      <w:r w:rsidRPr="00F01DDB">
        <w:rPr>
          <w:rFonts w:ascii="Sylfaen" w:hAnsi="Sylfaen" w:cs="Arial"/>
          <w:b w:val="0"/>
          <w:color w:val="auto"/>
        </w:rPr>
        <w:t>котировок</w:t>
      </w:r>
      <w:r w:rsidRPr="00F01DDB">
        <w:rPr>
          <w:rFonts w:ascii="Sylfaen" w:hAnsi="Sylfaen"/>
          <w:b w:val="0"/>
          <w:color w:val="auto"/>
        </w:rPr>
        <w:t xml:space="preserve"> </w:t>
      </w:r>
      <w:r w:rsidRPr="00F01DDB">
        <w:rPr>
          <w:rFonts w:ascii="Sylfaen" w:hAnsi="Sylfaen" w:cs="Arial"/>
          <w:b w:val="0"/>
          <w:color w:val="auto"/>
        </w:rPr>
        <w:t>необходимо</w:t>
      </w:r>
      <w:r w:rsidRPr="00F01DDB">
        <w:rPr>
          <w:rFonts w:ascii="Sylfaen" w:hAnsi="Sylfaen"/>
          <w:b w:val="0"/>
          <w:color w:val="auto"/>
        </w:rPr>
        <w:t xml:space="preserve"> </w:t>
      </w:r>
      <w:r w:rsidRPr="00F01DDB">
        <w:rPr>
          <w:rFonts w:ascii="Sylfaen" w:hAnsi="Sylfaen" w:cs="Arial"/>
          <w:b w:val="0"/>
          <w:color w:val="auto"/>
        </w:rPr>
        <w:t>подать</w:t>
      </w:r>
      <w:r w:rsidRPr="00F01DDB">
        <w:rPr>
          <w:rFonts w:ascii="Sylfaen" w:hAnsi="Sylfaen"/>
          <w:b w:val="0"/>
          <w:color w:val="auto"/>
        </w:rPr>
        <w:t xml:space="preserve"> </w:t>
      </w:r>
      <w:r w:rsidRPr="00F01DDB">
        <w:rPr>
          <w:rFonts w:ascii="Sylfaen" w:hAnsi="Sylfaen" w:cs="Arial"/>
          <w:b w:val="0"/>
          <w:color w:val="auto"/>
        </w:rPr>
        <w:t>по</w:t>
      </w:r>
      <w:r w:rsidRPr="00F01DDB">
        <w:rPr>
          <w:rFonts w:ascii="Sylfaen" w:hAnsi="Sylfaen"/>
          <w:b w:val="0"/>
          <w:color w:val="auto"/>
        </w:rPr>
        <w:t xml:space="preserve"> </w:t>
      </w:r>
      <w:r w:rsidRPr="00F01DDB">
        <w:rPr>
          <w:rFonts w:ascii="Sylfaen" w:hAnsi="Sylfaen" w:cs="Arial"/>
          <w:b w:val="0"/>
          <w:color w:val="auto"/>
        </w:rPr>
        <w:t>адресу</w:t>
      </w:r>
      <w:r w:rsidRPr="00F01DDB">
        <w:rPr>
          <w:rFonts w:ascii="Sylfaen" w:hAnsi="Sylfaen"/>
          <w:b w:val="0"/>
          <w:color w:val="auto"/>
        </w:rPr>
        <w:t xml:space="preserve">: </w:t>
      </w:r>
      <w:r w:rsidR="00D93136" w:rsidRPr="00F01DDB">
        <w:rPr>
          <w:rFonts w:ascii="Sylfaen" w:hAnsi="Sylfaen"/>
          <w:b w:val="0"/>
          <w:color w:val="auto"/>
        </w:rPr>
        <w:t xml:space="preserve">с </w:t>
      </w:r>
      <w:proofErr w:type="spellStart"/>
      <w:r w:rsidR="00C30478" w:rsidRPr="00F01DDB">
        <w:rPr>
          <w:rFonts w:ascii="Sylfaen" w:hAnsi="Sylfaen"/>
          <w:b w:val="0"/>
          <w:color w:val="auto"/>
        </w:rPr>
        <w:t>Ширакски</w:t>
      </w:r>
      <w:proofErr w:type="spellEnd"/>
      <w:r w:rsidR="00C30478" w:rsidRPr="00F01DDB">
        <w:rPr>
          <w:rFonts w:ascii="Sylfaen" w:hAnsi="Sylfaen"/>
          <w:b w:val="0"/>
          <w:color w:val="auto"/>
        </w:rPr>
        <w:t xml:space="preserve"> область РА, </w:t>
      </w:r>
      <w:proofErr w:type="spellStart"/>
      <w:r w:rsidR="00C30478" w:rsidRPr="00F01DDB">
        <w:rPr>
          <w:rFonts w:ascii="Sylfaen" w:hAnsi="Sylfaen"/>
          <w:b w:val="0"/>
          <w:color w:val="auto"/>
        </w:rPr>
        <w:t>Гюмри</w:t>
      </w:r>
      <w:proofErr w:type="spellEnd"/>
      <w:r w:rsidR="00C30478" w:rsidRPr="00F01DDB">
        <w:rPr>
          <w:rFonts w:ascii="Sylfaen" w:hAnsi="Sylfaen"/>
          <w:b w:val="0"/>
          <w:color w:val="auto"/>
        </w:rPr>
        <w:t xml:space="preserve"> </w:t>
      </w:r>
      <w:proofErr w:type="spellStart"/>
      <w:r w:rsidR="00C30478" w:rsidRPr="00F01DDB">
        <w:rPr>
          <w:rFonts w:ascii="Sylfaen" w:hAnsi="Sylfaen"/>
          <w:b w:val="0"/>
          <w:color w:val="auto"/>
        </w:rPr>
        <w:t>Лисинян</w:t>
      </w:r>
      <w:proofErr w:type="spellEnd"/>
      <w:r w:rsidR="00C30478" w:rsidRPr="00F01DDB">
        <w:rPr>
          <w:rFonts w:ascii="Sylfaen" w:hAnsi="Sylfaen"/>
          <w:b w:val="0"/>
          <w:color w:val="auto"/>
        </w:rPr>
        <w:t xml:space="preserve"> 6</w:t>
      </w:r>
      <w:r w:rsidRPr="00F01DDB">
        <w:rPr>
          <w:rFonts w:ascii="Sylfaen" w:hAnsi="Sylfaen"/>
          <w:b w:val="0"/>
          <w:color w:val="auto"/>
        </w:rPr>
        <w:t xml:space="preserve">, </w:t>
      </w:r>
    </w:p>
    <w:p w:rsidR="00490CFF" w:rsidRPr="00F01DDB" w:rsidRDefault="00490CFF" w:rsidP="00490CFF">
      <w:pPr>
        <w:pStyle w:val="2"/>
        <w:rPr>
          <w:rFonts w:ascii="Sylfaen" w:hAnsi="Sylfaen"/>
          <w:b w:val="0"/>
          <w:color w:val="auto"/>
        </w:rPr>
      </w:pPr>
      <w:proofErr w:type="gramStart"/>
      <w:r w:rsidRPr="00F01DDB">
        <w:rPr>
          <w:rFonts w:ascii="Sylfaen" w:hAnsi="Sylfaen" w:cs="Arial"/>
          <w:b w:val="0"/>
          <w:color w:val="auto"/>
        </w:rPr>
        <w:t>в</w:t>
      </w:r>
      <w:proofErr w:type="gramEnd"/>
      <w:r w:rsidRPr="00F01DDB">
        <w:rPr>
          <w:rFonts w:ascii="Sylfaen" w:hAnsi="Sylfaen"/>
          <w:b w:val="0"/>
          <w:color w:val="auto"/>
        </w:rPr>
        <w:t xml:space="preserve"> </w:t>
      </w:r>
      <w:r w:rsidRPr="00F01DDB">
        <w:rPr>
          <w:rFonts w:ascii="Sylfaen" w:hAnsi="Sylfaen" w:cs="Arial"/>
          <w:b w:val="0"/>
          <w:color w:val="auto"/>
        </w:rPr>
        <w:t>документарной</w:t>
      </w:r>
      <w:r w:rsidRPr="00F01DDB">
        <w:rPr>
          <w:rFonts w:ascii="Sylfaen" w:hAnsi="Sylfaen"/>
          <w:b w:val="0"/>
          <w:color w:val="auto"/>
        </w:rPr>
        <w:t xml:space="preserve"> </w:t>
      </w:r>
      <w:r w:rsidRPr="00F01DDB">
        <w:rPr>
          <w:rFonts w:ascii="Sylfaen" w:hAnsi="Sylfaen" w:cs="Arial"/>
          <w:b w:val="0"/>
          <w:color w:val="auto"/>
        </w:rPr>
        <w:t>форме</w:t>
      </w:r>
      <w:r w:rsidRPr="00F01DDB">
        <w:rPr>
          <w:rFonts w:ascii="Sylfaen" w:hAnsi="Sylfaen"/>
          <w:b w:val="0"/>
          <w:color w:val="auto"/>
        </w:rPr>
        <w:t xml:space="preserve">, </w:t>
      </w:r>
      <w:r w:rsidRPr="00F01DDB">
        <w:rPr>
          <w:rFonts w:ascii="Sylfaen" w:hAnsi="Sylfaen" w:cs="Arial"/>
          <w:b w:val="0"/>
          <w:color w:val="auto"/>
        </w:rPr>
        <w:t>до</w:t>
      </w:r>
      <w:r w:rsidRPr="00F01DDB">
        <w:rPr>
          <w:rFonts w:ascii="Sylfaen" w:hAnsi="Sylfaen"/>
          <w:b w:val="0"/>
          <w:color w:val="auto"/>
        </w:rPr>
        <w:t xml:space="preserve"> </w:t>
      </w:r>
      <w:r w:rsidR="00360E40" w:rsidRPr="00F01DDB">
        <w:rPr>
          <w:rFonts w:ascii="Sylfaen" w:hAnsi="Sylfaen"/>
          <w:color w:val="auto"/>
        </w:rPr>
        <w:t xml:space="preserve">09:30 </w:t>
      </w:r>
      <w:r w:rsidRPr="00F01DDB">
        <w:rPr>
          <w:rFonts w:ascii="Sylfaen" w:hAnsi="Sylfaen"/>
          <w:b w:val="0"/>
          <w:color w:val="auto"/>
        </w:rPr>
        <w:t xml:space="preserve"> </w:t>
      </w:r>
      <w:r w:rsidRPr="00F01DDB">
        <w:rPr>
          <w:rFonts w:ascii="Sylfaen" w:hAnsi="Sylfaen" w:cs="Arial"/>
          <w:b w:val="0"/>
          <w:color w:val="auto"/>
        </w:rPr>
        <w:t>часов</w:t>
      </w:r>
      <w:r w:rsidRPr="00F01DDB">
        <w:rPr>
          <w:rFonts w:ascii="Sylfaen" w:hAnsi="Sylfaen"/>
          <w:b w:val="0"/>
          <w:color w:val="auto"/>
        </w:rPr>
        <w:t xml:space="preserve"> 7 </w:t>
      </w:r>
      <w:r w:rsidRPr="00F01DDB">
        <w:rPr>
          <w:rFonts w:ascii="Sylfaen" w:hAnsi="Sylfaen" w:cs="Arial"/>
          <w:b w:val="0"/>
          <w:color w:val="auto"/>
        </w:rPr>
        <w:t>дня</w:t>
      </w:r>
      <w:r w:rsidRPr="00F01DDB">
        <w:rPr>
          <w:rFonts w:ascii="Sylfaen" w:hAnsi="Sylfaen"/>
          <w:b w:val="0"/>
          <w:color w:val="auto"/>
        </w:rPr>
        <w:t xml:space="preserve"> </w:t>
      </w:r>
      <w:r w:rsidRPr="00F01DDB">
        <w:rPr>
          <w:rFonts w:ascii="Sylfaen" w:hAnsi="Sylfaen" w:cs="Arial"/>
          <w:b w:val="0"/>
          <w:color w:val="auto"/>
        </w:rPr>
        <w:t>с</w:t>
      </w:r>
      <w:r w:rsidRPr="00F01DDB">
        <w:rPr>
          <w:rFonts w:ascii="Sylfaen" w:hAnsi="Sylfaen"/>
          <w:b w:val="0"/>
          <w:color w:val="auto"/>
        </w:rPr>
        <w:t xml:space="preserve"> </w:t>
      </w:r>
      <w:r w:rsidRPr="00F01DDB">
        <w:rPr>
          <w:rFonts w:ascii="Sylfaen" w:hAnsi="Sylfaen" w:cs="Arial"/>
          <w:b w:val="0"/>
          <w:color w:val="auto"/>
        </w:rPr>
        <w:t>даты</w:t>
      </w:r>
      <w:r w:rsidRPr="00F01DDB">
        <w:rPr>
          <w:rFonts w:ascii="Sylfaen" w:hAnsi="Sylfaen"/>
          <w:b w:val="0"/>
          <w:color w:val="auto"/>
        </w:rPr>
        <w:t xml:space="preserve"> </w:t>
      </w:r>
      <w:r w:rsidRPr="00F01DDB">
        <w:rPr>
          <w:rFonts w:ascii="Sylfaen" w:hAnsi="Sylfaen" w:cs="Arial"/>
          <w:b w:val="0"/>
          <w:color w:val="auto"/>
        </w:rPr>
        <w:t>опубликования</w:t>
      </w:r>
      <w:r w:rsidRPr="00F01DDB">
        <w:rPr>
          <w:rFonts w:ascii="Sylfaen" w:hAnsi="Sylfaen"/>
          <w:b w:val="0"/>
          <w:color w:val="auto"/>
        </w:rPr>
        <w:t xml:space="preserve"> </w:t>
      </w:r>
      <w:r w:rsidRPr="00F01DDB">
        <w:rPr>
          <w:rFonts w:ascii="Sylfaen" w:hAnsi="Sylfaen" w:cs="Arial"/>
          <w:b w:val="0"/>
          <w:color w:val="auto"/>
        </w:rPr>
        <w:t>настоящего</w:t>
      </w:r>
      <w:r w:rsidRPr="00F01DDB">
        <w:rPr>
          <w:rFonts w:ascii="Sylfaen" w:hAnsi="Sylfaen"/>
          <w:b w:val="0"/>
          <w:color w:val="auto"/>
        </w:rPr>
        <w:t xml:space="preserve"> </w:t>
      </w:r>
      <w:r w:rsidRPr="00F01DDB">
        <w:rPr>
          <w:rFonts w:ascii="Sylfaen" w:hAnsi="Sylfaen" w:cs="Arial"/>
          <w:b w:val="0"/>
          <w:color w:val="auto"/>
        </w:rPr>
        <w:t>объявления</w:t>
      </w:r>
      <w:r w:rsidRPr="00F01DDB">
        <w:rPr>
          <w:rFonts w:ascii="Sylfaen" w:hAnsi="Sylfaen"/>
          <w:b w:val="0"/>
          <w:color w:val="auto"/>
        </w:rPr>
        <w:t xml:space="preserve">. </w:t>
      </w:r>
      <w:r w:rsidRPr="00F01DDB">
        <w:rPr>
          <w:rFonts w:ascii="Sylfaen" w:hAnsi="Sylfaen" w:cs="Arial"/>
          <w:b w:val="0"/>
          <w:color w:val="auto"/>
        </w:rPr>
        <w:t>Заявки</w:t>
      </w:r>
      <w:r w:rsidRPr="00F01DDB">
        <w:rPr>
          <w:rFonts w:ascii="Sylfaen" w:hAnsi="Sylfaen"/>
          <w:b w:val="0"/>
          <w:color w:val="auto"/>
        </w:rPr>
        <w:t xml:space="preserve"> </w:t>
      </w:r>
      <w:r w:rsidRPr="00F01DDB">
        <w:rPr>
          <w:rFonts w:ascii="Sylfaen" w:hAnsi="Sylfaen" w:cs="Arial"/>
          <w:b w:val="0"/>
          <w:color w:val="auto"/>
        </w:rPr>
        <w:t>могут</w:t>
      </w:r>
      <w:r w:rsidRPr="00F01DDB">
        <w:rPr>
          <w:rFonts w:ascii="Sylfaen" w:hAnsi="Sylfaen"/>
          <w:b w:val="0"/>
          <w:color w:val="auto"/>
        </w:rPr>
        <w:t xml:space="preserve"> </w:t>
      </w:r>
      <w:r w:rsidRPr="00F01DDB">
        <w:rPr>
          <w:rFonts w:ascii="Sylfaen" w:hAnsi="Sylfaen" w:cs="Arial"/>
          <w:b w:val="0"/>
          <w:color w:val="auto"/>
        </w:rPr>
        <w:t>быть</w:t>
      </w:r>
      <w:r w:rsidRPr="00F01DDB">
        <w:rPr>
          <w:rFonts w:ascii="Sylfaen" w:hAnsi="Sylfaen"/>
          <w:b w:val="0"/>
          <w:color w:val="auto"/>
        </w:rPr>
        <w:t xml:space="preserve"> </w:t>
      </w:r>
      <w:r w:rsidRPr="00F01DDB">
        <w:rPr>
          <w:rFonts w:ascii="Sylfaen" w:hAnsi="Sylfaen" w:cs="Arial"/>
          <w:b w:val="0"/>
          <w:color w:val="auto"/>
        </w:rPr>
        <w:t>поданы</w:t>
      </w:r>
      <w:r w:rsidRPr="00F01DDB">
        <w:rPr>
          <w:rFonts w:ascii="Sylfaen" w:hAnsi="Sylfaen"/>
          <w:b w:val="0"/>
          <w:color w:val="auto"/>
        </w:rPr>
        <w:t xml:space="preserve"> </w:t>
      </w:r>
      <w:r w:rsidRPr="00F01DDB">
        <w:rPr>
          <w:rFonts w:ascii="Sylfaen" w:hAnsi="Sylfaen" w:cs="Arial"/>
          <w:b w:val="0"/>
          <w:color w:val="auto"/>
        </w:rPr>
        <w:t>кроме</w:t>
      </w:r>
      <w:r w:rsidRPr="00F01DDB">
        <w:rPr>
          <w:rFonts w:ascii="Sylfaen" w:hAnsi="Sylfaen"/>
          <w:b w:val="0"/>
          <w:color w:val="auto"/>
        </w:rPr>
        <w:t xml:space="preserve"> </w:t>
      </w:r>
      <w:r w:rsidRPr="00F01DDB">
        <w:rPr>
          <w:rFonts w:ascii="Sylfaen" w:hAnsi="Sylfaen" w:cs="Arial"/>
          <w:b w:val="0"/>
          <w:color w:val="auto"/>
        </w:rPr>
        <w:t>армянского</w:t>
      </w:r>
      <w:r w:rsidRPr="00F01DDB">
        <w:rPr>
          <w:rFonts w:ascii="Sylfaen" w:hAnsi="Sylfaen"/>
          <w:b w:val="0"/>
          <w:color w:val="auto"/>
        </w:rPr>
        <w:t xml:space="preserve"> </w:t>
      </w:r>
      <w:r w:rsidRPr="00F01DDB">
        <w:rPr>
          <w:rFonts w:ascii="Sylfaen" w:hAnsi="Sylfaen" w:cs="Arial"/>
          <w:b w:val="0"/>
          <w:color w:val="auto"/>
        </w:rPr>
        <w:t>также</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английском</w:t>
      </w:r>
      <w:r w:rsidRPr="00F01DDB">
        <w:rPr>
          <w:rFonts w:ascii="Sylfaen" w:hAnsi="Sylfaen"/>
          <w:b w:val="0"/>
          <w:color w:val="auto"/>
        </w:rPr>
        <w:t xml:space="preserve"> </w:t>
      </w:r>
      <w:r w:rsidRPr="00F01DDB">
        <w:rPr>
          <w:rFonts w:ascii="Sylfaen" w:hAnsi="Sylfaen" w:cs="Arial"/>
          <w:b w:val="0"/>
          <w:color w:val="auto"/>
        </w:rPr>
        <w:t>или</w:t>
      </w:r>
      <w:r w:rsidRPr="00F01DDB">
        <w:rPr>
          <w:rFonts w:ascii="Sylfaen" w:hAnsi="Sylfaen"/>
          <w:b w:val="0"/>
          <w:color w:val="auto"/>
        </w:rPr>
        <w:t xml:space="preserve"> </w:t>
      </w:r>
      <w:r w:rsidRPr="00F01DDB">
        <w:rPr>
          <w:rFonts w:ascii="Sylfaen" w:hAnsi="Sylfaen" w:cs="Arial"/>
          <w:b w:val="0"/>
          <w:color w:val="auto"/>
        </w:rPr>
        <w:t>русском</w:t>
      </w:r>
      <w:r w:rsidRPr="00F01DDB">
        <w:rPr>
          <w:rFonts w:ascii="Sylfaen" w:hAnsi="Sylfaen"/>
          <w:b w:val="0"/>
          <w:color w:val="auto"/>
        </w:rPr>
        <w:t xml:space="preserve"> </w:t>
      </w:r>
      <w:r w:rsidRPr="00F01DDB">
        <w:rPr>
          <w:rFonts w:ascii="Sylfaen" w:hAnsi="Sylfaen" w:cs="Arial"/>
          <w:b w:val="0"/>
          <w:color w:val="auto"/>
        </w:rPr>
        <w:t>языке</w:t>
      </w:r>
      <w:r w:rsidRPr="00F01DDB">
        <w:rPr>
          <w:rFonts w:ascii="Sylfaen" w:hAnsi="Sylfaen"/>
          <w:b w:val="0"/>
          <w:color w:val="auto"/>
        </w:rPr>
        <w:t xml:space="preserve">. </w:t>
      </w:r>
    </w:p>
    <w:p w:rsidR="00490CFF" w:rsidRPr="00F01DDB" w:rsidRDefault="00490CFF" w:rsidP="00490CFF">
      <w:pPr>
        <w:pStyle w:val="2"/>
        <w:rPr>
          <w:rFonts w:ascii="Sylfaen" w:hAnsi="Sylfaen"/>
          <w:color w:val="auto"/>
        </w:rPr>
      </w:pPr>
      <w:r w:rsidRPr="00F01DDB">
        <w:rPr>
          <w:rFonts w:ascii="Sylfaen" w:hAnsi="Sylfaen" w:cs="Arial"/>
          <w:b w:val="0"/>
          <w:color w:val="auto"/>
        </w:rPr>
        <w:t>Вскрытие</w:t>
      </w:r>
      <w:r w:rsidRPr="00F01DDB">
        <w:rPr>
          <w:rFonts w:ascii="Sylfaen" w:hAnsi="Sylfaen"/>
          <w:b w:val="0"/>
          <w:color w:val="auto"/>
        </w:rPr>
        <w:t xml:space="preserve"> </w:t>
      </w:r>
      <w:r w:rsidRPr="00F01DDB">
        <w:rPr>
          <w:rFonts w:ascii="Sylfaen" w:hAnsi="Sylfaen" w:cs="Arial"/>
          <w:b w:val="0"/>
          <w:color w:val="auto"/>
        </w:rPr>
        <w:t>заявок</w:t>
      </w:r>
      <w:r w:rsidRPr="00F01DDB">
        <w:rPr>
          <w:rFonts w:ascii="Sylfaen" w:hAnsi="Sylfaen"/>
          <w:b w:val="0"/>
          <w:color w:val="auto"/>
        </w:rPr>
        <w:t xml:space="preserve"> </w:t>
      </w:r>
      <w:r w:rsidRPr="00F01DDB">
        <w:rPr>
          <w:rFonts w:ascii="Sylfaen" w:hAnsi="Sylfaen" w:cs="Arial"/>
          <w:b w:val="0"/>
          <w:color w:val="auto"/>
        </w:rPr>
        <w:t>будет</w:t>
      </w:r>
      <w:r w:rsidRPr="00F01DDB">
        <w:rPr>
          <w:rFonts w:ascii="Sylfaen" w:hAnsi="Sylfaen"/>
          <w:b w:val="0"/>
          <w:color w:val="auto"/>
        </w:rPr>
        <w:t xml:space="preserve"> </w:t>
      </w:r>
      <w:r w:rsidRPr="00F01DDB">
        <w:rPr>
          <w:rFonts w:ascii="Sylfaen" w:hAnsi="Sylfaen" w:cs="Arial"/>
          <w:b w:val="0"/>
          <w:color w:val="auto"/>
        </w:rPr>
        <w:t>проводиться</w:t>
      </w:r>
      <w:r w:rsidRPr="00F01DDB">
        <w:rPr>
          <w:rFonts w:ascii="Sylfaen" w:hAnsi="Sylfaen"/>
          <w:b w:val="0"/>
          <w:color w:val="auto"/>
        </w:rPr>
        <w:t xml:space="preserve"> </w:t>
      </w:r>
      <w:r w:rsidRPr="00F01DDB">
        <w:rPr>
          <w:rFonts w:ascii="Sylfaen" w:hAnsi="Sylfaen" w:cs="Arial"/>
          <w:b w:val="0"/>
          <w:color w:val="auto"/>
        </w:rPr>
        <w:t>по</w:t>
      </w:r>
      <w:r w:rsidRPr="00F01DDB">
        <w:rPr>
          <w:rFonts w:ascii="Sylfaen" w:hAnsi="Sylfaen"/>
          <w:b w:val="0"/>
          <w:color w:val="auto"/>
        </w:rPr>
        <w:t xml:space="preserve"> </w:t>
      </w:r>
      <w:proofErr w:type="gramStart"/>
      <w:r w:rsidRPr="00F01DDB">
        <w:rPr>
          <w:rFonts w:ascii="Sylfaen" w:hAnsi="Sylfaen" w:cs="Arial"/>
          <w:b w:val="0"/>
          <w:color w:val="auto"/>
        </w:rPr>
        <w:t>адресу</w:t>
      </w:r>
      <w:r w:rsidRPr="00F01DDB">
        <w:rPr>
          <w:rFonts w:ascii="Sylfaen" w:hAnsi="Sylfaen"/>
          <w:b w:val="0"/>
          <w:color w:val="auto"/>
        </w:rPr>
        <w:t xml:space="preserve">: </w:t>
      </w:r>
      <w:r w:rsidR="00360E40" w:rsidRPr="00F01DDB">
        <w:rPr>
          <w:rFonts w:ascii="Sylfaen" w:hAnsi="Sylfaen"/>
          <w:b w:val="0"/>
          <w:color w:val="auto"/>
        </w:rPr>
        <w:t xml:space="preserve"> </w:t>
      </w:r>
      <w:proofErr w:type="spellStart"/>
      <w:r w:rsidR="00C30478" w:rsidRPr="00F01DDB">
        <w:rPr>
          <w:rFonts w:ascii="Sylfaen" w:hAnsi="Sylfaen"/>
          <w:b w:val="0"/>
          <w:color w:val="auto"/>
        </w:rPr>
        <w:t>Ширакски</w:t>
      </w:r>
      <w:proofErr w:type="spellEnd"/>
      <w:proofErr w:type="gramEnd"/>
      <w:r w:rsidR="00C30478" w:rsidRPr="00F01DDB">
        <w:rPr>
          <w:rFonts w:ascii="Sylfaen" w:hAnsi="Sylfaen"/>
          <w:b w:val="0"/>
          <w:color w:val="auto"/>
        </w:rPr>
        <w:t xml:space="preserve"> область РА, </w:t>
      </w:r>
      <w:proofErr w:type="spellStart"/>
      <w:r w:rsidR="00C30478" w:rsidRPr="00F01DDB">
        <w:rPr>
          <w:rFonts w:ascii="Sylfaen" w:hAnsi="Sylfaen"/>
          <w:b w:val="0"/>
          <w:color w:val="auto"/>
        </w:rPr>
        <w:t>Гюмри</w:t>
      </w:r>
      <w:proofErr w:type="spellEnd"/>
      <w:r w:rsidR="00C30478" w:rsidRPr="00F01DDB">
        <w:rPr>
          <w:rFonts w:ascii="Sylfaen" w:hAnsi="Sylfaen"/>
          <w:b w:val="0"/>
          <w:color w:val="auto"/>
        </w:rPr>
        <w:t xml:space="preserve"> </w:t>
      </w:r>
      <w:proofErr w:type="spellStart"/>
      <w:r w:rsidR="00C30478" w:rsidRPr="00F01DDB">
        <w:rPr>
          <w:rFonts w:ascii="Sylfaen" w:hAnsi="Sylfaen"/>
          <w:b w:val="0"/>
          <w:color w:val="auto"/>
        </w:rPr>
        <w:t>Лисинян</w:t>
      </w:r>
      <w:proofErr w:type="spellEnd"/>
      <w:r w:rsidR="00C30478" w:rsidRPr="00F01DDB">
        <w:rPr>
          <w:rFonts w:ascii="Sylfaen" w:hAnsi="Sylfaen"/>
          <w:b w:val="0"/>
          <w:color w:val="auto"/>
        </w:rPr>
        <w:t xml:space="preserve"> 6</w:t>
      </w:r>
      <w:r w:rsidR="00360E40" w:rsidRPr="00F01DDB">
        <w:rPr>
          <w:rFonts w:ascii="Sylfaen" w:hAnsi="Sylfaen"/>
          <w:b w:val="0"/>
          <w:color w:val="auto"/>
        </w:rPr>
        <w:t xml:space="preserve"> </w:t>
      </w:r>
      <w:r w:rsidRPr="00F01DDB">
        <w:rPr>
          <w:rFonts w:ascii="Sylfaen" w:hAnsi="Sylfaen"/>
          <w:b w:val="0"/>
          <w:color w:val="auto"/>
        </w:rPr>
        <w:t xml:space="preserve">, </w:t>
      </w:r>
      <w:r w:rsidRPr="00F01DDB">
        <w:rPr>
          <w:rFonts w:ascii="Sylfaen" w:hAnsi="Sylfaen" w:cs="Arial"/>
          <w:b w:val="0"/>
          <w:color w:val="auto"/>
        </w:rPr>
        <w:t xml:space="preserve">в </w:t>
      </w:r>
      <w:r w:rsidR="00360E40" w:rsidRPr="00F01DDB">
        <w:rPr>
          <w:rFonts w:ascii="Sylfaen" w:hAnsi="Sylfaen"/>
          <w:color w:val="auto"/>
        </w:rPr>
        <w:t xml:space="preserve">09:30 </w:t>
      </w:r>
      <w:r w:rsidRPr="00F01DDB">
        <w:rPr>
          <w:rFonts w:ascii="Sylfaen" w:hAnsi="Sylfaen"/>
          <w:color w:val="auto"/>
        </w:rPr>
        <w:t xml:space="preserve"> </w:t>
      </w:r>
      <w:r w:rsidRPr="00F01DDB">
        <w:rPr>
          <w:rFonts w:ascii="Sylfaen" w:hAnsi="Sylfaen" w:cs="Arial"/>
          <w:color w:val="auto"/>
        </w:rPr>
        <w:t>часов</w:t>
      </w:r>
      <w:r w:rsidRPr="00F01DDB">
        <w:rPr>
          <w:rFonts w:ascii="Sylfaen" w:hAnsi="Sylfaen"/>
          <w:color w:val="auto"/>
        </w:rPr>
        <w:t>, "</w:t>
      </w:r>
      <w:r w:rsidR="00360E40" w:rsidRPr="00F01DDB">
        <w:rPr>
          <w:rFonts w:ascii="Sylfaen" w:hAnsi="Sylfaen" w:cs="Arial"/>
          <w:color w:val="auto"/>
        </w:rPr>
        <w:t>2</w:t>
      </w:r>
      <w:r w:rsidR="00C30478" w:rsidRPr="00F01DDB">
        <w:rPr>
          <w:rFonts w:ascii="Sylfaen" w:hAnsi="Sylfaen" w:cs="Arial"/>
          <w:color w:val="auto"/>
        </w:rPr>
        <w:t>4</w:t>
      </w:r>
      <w:r w:rsidRPr="00F01DDB">
        <w:rPr>
          <w:rFonts w:ascii="Sylfaen" w:hAnsi="Sylfaen"/>
          <w:color w:val="auto"/>
        </w:rPr>
        <w:t>" "</w:t>
      </w:r>
      <w:r w:rsidR="00360E40" w:rsidRPr="00F01DDB">
        <w:rPr>
          <w:rFonts w:ascii="Sylfaen" w:hAnsi="Sylfaen" w:cs="Arial"/>
          <w:color w:val="auto"/>
        </w:rPr>
        <w:t>12</w:t>
      </w:r>
      <w:r w:rsidRPr="00F01DDB">
        <w:rPr>
          <w:rFonts w:ascii="Sylfaen" w:hAnsi="Sylfaen"/>
          <w:color w:val="auto"/>
        </w:rPr>
        <w:t>" "</w:t>
      </w:r>
      <w:r w:rsidRPr="00F01DDB">
        <w:rPr>
          <w:rFonts w:ascii="Sylfaen" w:hAnsi="Sylfaen" w:cs="Arial"/>
          <w:color w:val="auto"/>
        </w:rPr>
        <w:t>2019</w:t>
      </w:r>
      <w:r w:rsidRPr="00F01DDB">
        <w:rPr>
          <w:rFonts w:ascii="Sylfaen" w:hAnsi="Sylfaen"/>
          <w:color w:val="auto"/>
        </w:rPr>
        <w:t>"</w:t>
      </w:r>
      <w:r w:rsidRPr="00F01DDB">
        <w:rPr>
          <w:rFonts w:ascii="Sylfaen" w:hAnsi="Sylfaen" w:cs="Arial"/>
          <w:b w:val="0"/>
          <w:color w:val="auto"/>
        </w:rPr>
        <w:t xml:space="preserve"> г</w:t>
      </w:r>
      <w:r w:rsidRPr="00F01DDB">
        <w:rPr>
          <w:rFonts w:ascii="Sylfaen" w:hAnsi="Sylfaen"/>
          <w:color w:val="auto"/>
        </w:rPr>
        <w:t>.</w:t>
      </w:r>
    </w:p>
    <w:p w:rsidR="00490CFF" w:rsidRPr="00F01DDB" w:rsidRDefault="00490CFF" w:rsidP="00490CFF">
      <w:pPr>
        <w:pStyle w:val="2"/>
        <w:rPr>
          <w:rFonts w:ascii="Sylfaen" w:hAnsi="Sylfaen"/>
          <w:b w:val="0"/>
          <w:color w:val="auto"/>
        </w:rPr>
      </w:pPr>
      <w:r w:rsidRPr="00F01DDB">
        <w:rPr>
          <w:rFonts w:ascii="Sylfaen" w:hAnsi="Sylfaen" w:cs="Arial"/>
          <w:b w:val="0"/>
          <w:color w:val="auto"/>
        </w:rPr>
        <w:t>Жалобы</w:t>
      </w:r>
      <w:r w:rsidRPr="00F01DDB">
        <w:rPr>
          <w:rFonts w:ascii="Sylfaen" w:hAnsi="Sylfaen"/>
          <w:b w:val="0"/>
          <w:color w:val="auto"/>
        </w:rPr>
        <w:t xml:space="preserve"> </w:t>
      </w:r>
      <w:r w:rsidRPr="00F01DDB">
        <w:rPr>
          <w:rFonts w:ascii="Sylfaen" w:hAnsi="Sylfaen" w:cs="Arial"/>
          <w:b w:val="0"/>
          <w:color w:val="auto"/>
        </w:rPr>
        <w:t>относительно</w:t>
      </w:r>
      <w:r w:rsidRPr="00F01DDB">
        <w:rPr>
          <w:rFonts w:ascii="Sylfaen" w:hAnsi="Sylfaen"/>
          <w:b w:val="0"/>
          <w:color w:val="auto"/>
        </w:rPr>
        <w:t xml:space="preserve"> </w:t>
      </w:r>
      <w:r w:rsidRPr="00F01DDB">
        <w:rPr>
          <w:rFonts w:ascii="Sylfaen" w:hAnsi="Sylfaen" w:cs="Arial"/>
          <w:b w:val="0"/>
          <w:color w:val="auto"/>
        </w:rPr>
        <w:t>настоящей</w:t>
      </w:r>
      <w:r w:rsidRPr="00F01DDB">
        <w:rPr>
          <w:rFonts w:ascii="Sylfaen" w:hAnsi="Sylfaen"/>
          <w:b w:val="0"/>
          <w:color w:val="auto"/>
        </w:rPr>
        <w:t xml:space="preserve"> </w:t>
      </w:r>
      <w:r w:rsidRPr="00F01DDB">
        <w:rPr>
          <w:rFonts w:ascii="Sylfaen" w:hAnsi="Sylfaen" w:cs="Arial"/>
          <w:b w:val="0"/>
          <w:color w:val="auto"/>
        </w:rPr>
        <w:t>процедуры</w:t>
      </w:r>
      <w:r w:rsidRPr="00F01DDB">
        <w:rPr>
          <w:rFonts w:ascii="Sylfaen" w:hAnsi="Sylfaen"/>
          <w:b w:val="0"/>
          <w:color w:val="auto"/>
        </w:rPr>
        <w:t xml:space="preserve"> </w:t>
      </w:r>
      <w:r w:rsidRPr="00F01DDB">
        <w:rPr>
          <w:rFonts w:ascii="Sylfaen" w:hAnsi="Sylfaen" w:cs="Arial"/>
          <w:b w:val="0"/>
          <w:color w:val="auto"/>
        </w:rPr>
        <w:t>должны</w:t>
      </w:r>
      <w:r w:rsidRPr="00F01DDB">
        <w:rPr>
          <w:rFonts w:ascii="Sylfaen" w:hAnsi="Sylfaen"/>
          <w:b w:val="0"/>
          <w:color w:val="auto"/>
        </w:rPr>
        <w:t xml:space="preserve"> </w:t>
      </w:r>
      <w:r w:rsidRPr="00F01DDB">
        <w:rPr>
          <w:rFonts w:ascii="Sylfaen" w:hAnsi="Sylfaen" w:cs="Arial"/>
          <w:b w:val="0"/>
          <w:color w:val="auto"/>
        </w:rPr>
        <w:t>быть</w:t>
      </w:r>
      <w:r w:rsidRPr="00F01DDB">
        <w:rPr>
          <w:rFonts w:ascii="Sylfaen" w:hAnsi="Sylfaen"/>
          <w:b w:val="0"/>
          <w:color w:val="auto"/>
        </w:rPr>
        <w:t xml:space="preserve"> </w:t>
      </w:r>
      <w:r w:rsidRPr="00F01DDB">
        <w:rPr>
          <w:rFonts w:ascii="Sylfaen" w:hAnsi="Sylfaen" w:cs="Arial"/>
          <w:b w:val="0"/>
          <w:color w:val="auto"/>
        </w:rPr>
        <w:t>поданы</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Совет</w:t>
      </w:r>
      <w:r w:rsidRPr="00F01DDB">
        <w:rPr>
          <w:rFonts w:ascii="Sylfaen" w:hAnsi="Sylfaen"/>
          <w:b w:val="0"/>
          <w:color w:val="auto"/>
        </w:rPr>
        <w:t xml:space="preserve"> </w:t>
      </w:r>
      <w:r w:rsidRPr="00F01DDB">
        <w:rPr>
          <w:rFonts w:ascii="Sylfaen" w:hAnsi="Sylfaen" w:cs="Arial"/>
          <w:b w:val="0"/>
          <w:color w:val="auto"/>
        </w:rPr>
        <w:t>по</w:t>
      </w:r>
      <w:r w:rsidRPr="00F01DDB">
        <w:rPr>
          <w:rFonts w:ascii="Sylfaen" w:hAnsi="Sylfaen"/>
          <w:b w:val="0"/>
          <w:color w:val="auto"/>
        </w:rPr>
        <w:t xml:space="preserve"> </w:t>
      </w:r>
      <w:r w:rsidRPr="00F01DDB">
        <w:rPr>
          <w:rFonts w:ascii="Sylfaen" w:hAnsi="Sylfaen" w:cs="Arial"/>
          <w:b w:val="0"/>
          <w:color w:val="auto"/>
        </w:rPr>
        <w:t>обжалованию</w:t>
      </w:r>
      <w:r w:rsidRPr="00F01DDB">
        <w:rPr>
          <w:rFonts w:ascii="Sylfaen" w:hAnsi="Sylfaen"/>
          <w:b w:val="0"/>
          <w:color w:val="auto"/>
        </w:rPr>
        <w:t xml:space="preserve"> </w:t>
      </w:r>
      <w:r w:rsidRPr="00F01DDB">
        <w:rPr>
          <w:rFonts w:ascii="Sylfaen" w:hAnsi="Sylfaen" w:cs="Arial"/>
          <w:b w:val="0"/>
          <w:color w:val="auto"/>
        </w:rPr>
        <w:t>закупок</w:t>
      </w:r>
      <w:r w:rsidRPr="00F01DDB">
        <w:rPr>
          <w:rFonts w:ascii="Sylfaen" w:hAnsi="Sylfaen"/>
          <w:b w:val="0"/>
          <w:color w:val="auto"/>
        </w:rPr>
        <w:t xml:space="preserve"> </w:t>
      </w:r>
      <w:r w:rsidRPr="00F01DDB">
        <w:rPr>
          <w:rFonts w:ascii="Sylfaen" w:hAnsi="Sylfaen" w:cs="Arial"/>
          <w:b w:val="0"/>
          <w:color w:val="auto"/>
        </w:rPr>
        <w:t>по</w:t>
      </w:r>
      <w:r w:rsidRPr="00F01DDB">
        <w:rPr>
          <w:rFonts w:ascii="Sylfaen" w:hAnsi="Sylfaen"/>
          <w:b w:val="0"/>
          <w:color w:val="auto"/>
        </w:rPr>
        <w:t xml:space="preserve"> </w:t>
      </w:r>
      <w:r w:rsidRPr="00F01DDB">
        <w:rPr>
          <w:rFonts w:ascii="Sylfaen" w:hAnsi="Sylfaen" w:cs="Arial"/>
          <w:b w:val="0"/>
          <w:color w:val="auto"/>
        </w:rPr>
        <w:t>адресу</w:t>
      </w:r>
      <w:r w:rsidRPr="00F01DDB">
        <w:rPr>
          <w:rFonts w:ascii="Sylfaen" w:hAnsi="Sylfaen"/>
          <w:b w:val="0"/>
          <w:color w:val="auto"/>
        </w:rPr>
        <w:t xml:space="preserve">: </w:t>
      </w:r>
      <w:r w:rsidRPr="00F01DDB">
        <w:rPr>
          <w:rFonts w:ascii="Sylfaen" w:hAnsi="Sylfaen" w:cs="Arial"/>
          <w:b w:val="0"/>
          <w:color w:val="auto"/>
        </w:rPr>
        <w:t>ул</w:t>
      </w:r>
      <w:r w:rsidRPr="00F01DDB">
        <w:rPr>
          <w:rFonts w:ascii="Sylfaen" w:hAnsi="Sylfaen"/>
          <w:b w:val="0"/>
          <w:color w:val="auto"/>
        </w:rPr>
        <w:t xml:space="preserve">. </w:t>
      </w:r>
      <w:proofErr w:type="spellStart"/>
      <w:r w:rsidRPr="00F01DDB">
        <w:rPr>
          <w:rFonts w:ascii="Sylfaen" w:hAnsi="Sylfaen" w:cs="Arial"/>
          <w:b w:val="0"/>
          <w:color w:val="auto"/>
        </w:rPr>
        <w:t>Мелик</w:t>
      </w:r>
      <w:r w:rsidRPr="00F01DDB">
        <w:rPr>
          <w:rFonts w:ascii="Sylfaen" w:hAnsi="Sylfaen"/>
          <w:b w:val="0"/>
          <w:color w:val="auto"/>
        </w:rPr>
        <w:t>-</w:t>
      </w:r>
      <w:r w:rsidRPr="00F01DDB">
        <w:rPr>
          <w:rFonts w:ascii="Sylfaen" w:hAnsi="Sylfaen" w:cs="Arial"/>
          <w:b w:val="0"/>
          <w:color w:val="auto"/>
        </w:rPr>
        <w:t>Адамяна</w:t>
      </w:r>
      <w:proofErr w:type="spellEnd"/>
      <w:r w:rsidRPr="00F01DDB">
        <w:rPr>
          <w:rFonts w:ascii="Sylfaen" w:hAnsi="Sylfaen"/>
          <w:b w:val="0"/>
          <w:color w:val="auto"/>
        </w:rPr>
        <w:t xml:space="preserve"> 1, </w:t>
      </w:r>
      <w:r w:rsidRPr="00F01DDB">
        <w:rPr>
          <w:rFonts w:ascii="Sylfaen" w:hAnsi="Sylfaen" w:cs="Arial"/>
          <w:b w:val="0"/>
          <w:color w:val="auto"/>
        </w:rPr>
        <w:t>Ереван</w:t>
      </w:r>
      <w:r w:rsidRPr="00F01DDB">
        <w:rPr>
          <w:rFonts w:ascii="Sylfaen" w:hAnsi="Sylfaen"/>
          <w:b w:val="0"/>
          <w:color w:val="auto"/>
        </w:rPr>
        <w:t xml:space="preserve">. </w:t>
      </w:r>
      <w:r w:rsidRPr="00F01DDB">
        <w:rPr>
          <w:rFonts w:ascii="Sylfaen" w:hAnsi="Sylfaen" w:cs="Arial"/>
          <w:b w:val="0"/>
          <w:color w:val="auto"/>
        </w:rPr>
        <w:t>Обжалование</w:t>
      </w:r>
      <w:r w:rsidRPr="00F01DDB">
        <w:rPr>
          <w:rFonts w:ascii="Sylfaen" w:hAnsi="Sylfaen"/>
          <w:b w:val="0"/>
          <w:color w:val="auto"/>
        </w:rPr>
        <w:t xml:space="preserve"> </w:t>
      </w:r>
      <w:r w:rsidRPr="00F01DDB">
        <w:rPr>
          <w:rFonts w:ascii="Sylfaen" w:hAnsi="Sylfaen" w:cs="Arial"/>
          <w:b w:val="0"/>
          <w:color w:val="auto"/>
        </w:rPr>
        <w:t>осуществляется</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порядке</w:t>
      </w:r>
      <w:r w:rsidRPr="00F01DDB">
        <w:rPr>
          <w:rFonts w:ascii="Sylfaen" w:hAnsi="Sylfaen"/>
          <w:b w:val="0"/>
          <w:color w:val="auto"/>
        </w:rPr>
        <w:t xml:space="preserve">, </w:t>
      </w:r>
      <w:r w:rsidRPr="00F01DDB">
        <w:rPr>
          <w:rFonts w:ascii="Sylfaen" w:hAnsi="Sylfaen" w:cs="Arial"/>
          <w:b w:val="0"/>
          <w:color w:val="auto"/>
        </w:rPr>
        <w:t>установленном</w:t>
      </w:r>
      <w:r w:rsidRPr="00F01DDB">
        <w:rPr>
          <w:rFonts w:ascii="Sylfaen" w:hAnsi="Sylfaen"/>
          <w:b w:val="0"/>
          <w:color w:val="auto"/>
        </w:rPr>
        <w:t xml:space="preserve"> </w:t>
      </w:r>
      <w:r w:rsidRPr="00F01DDB">
        <w:rPr>
          <w:rFonts w:ascii="Sylfaen" w:hAnsi="Sylfaen" w:cs="Arial"/>
          <w:b w:val="0"/>
          <w:color w:val="auto"/>
        </w:rPr>
        <w:t>приглашением</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настоящий</w:t>
      </w:r>
      <w:r w:rsidRPr="00F01DDB">
        <w:rPr>
          <w:rFonts w:ascii="Sylfaen" w:hAnsi="Sylfaen"/>
          <w:b w:val="0"/>
          <w:color w:val="auto"/>
        </w:rPr>
        <w:t xml:space="preserve"> </w:t>
      </w:r>
      <w:r w:rsidRPr="00F01DDB">
        <w:rPr>
          <w:rFonts w:ascii="Sylfaen" w:hAnsi="Sylfaen" w:cs="Arial"/>
          <w:b w:val="0"/>
          <w:color w:val="auto"/>
        </w:rPr>
        <w:t>запрос</w:t>
      </w:r>
      <w:r w:rsidRPr="00F01DDB">
        <w:rPr>
          <w:rFonts w:ascii="Sylfaen" w:hAnsi="Sylfaen"/>
          <w:b w:val="0"/>
          <w:color w:val="auto"/>
        </w:rPr>
        <w:t xml:space="preserve"> </w:t>
      </w:r>
      <w:r w:rsidRPr="00F01DDB">
        <w:rPr>
          <w:rFonts w:ascii="Sylfaen" w:hAnsi="Sylfaen" w:cs="Arial"/>
          <w:b w:val="0"/>
          <w:color w:val="auto"/>
        </w:rPr>
        <w:t>котировок</w:t>
      </w:r>
      <w:r w:rsidRPr="00F01DDB">
        <w:rPr>
          <w:rFonts w:ascii="Sylfaen" w:hAnsi="Sylfaen"/>
          <w:b w:val="0"/>
          <w:color w:val="auto"/>
        </w:rPr>
        <w:t xml:space="preserve">. </w:t>
      </w:r>
      <w:r w:rsidRPr="00F01DDB">
        <w:rPr>
          <w:rFonts w:ascii="Sylfaen" w:hAnsi="Sylfaen" w:cs="Arial"/>
          <w:b w:val="0"/>
          <w:color w:val="auto"/>
        </w:rPr>
        <w:t>Для</w:t>
      </w:r>
      <w:r w:rsidRPr="00F01DDB">
        <w:rPr>
          <w:rFonts w:ascii="Sylfaen" w:hAnsi="Sylfaen"/>
          <w:b w:val="0"/>
          <w:color w:val="auto"/>
        </w:rPr>
        <w:t xml:space="preserve"> </w:t>
      </w:r>
      <w:r w:rsidRPr="00F01DDB">
        <w:rPr>
          <w:rFonts w:ascii="Sylfaen" w:hAnsi="Sylfaen" w:cs="Arial"/>
          <w:b w:val="0"/>
          <w:color w:val="auto"/>
        </w:rPr>
        <w:t>подачи</w:t>
      </w:r>
      <w:r w:rsidRPr="00F01DDB">
        <w:rPr>
          <w:rFonts w:ascii="Sylfaen" w:hAnsi="Sylfaen"/>
          <w:b w:val="0"/>
          <w:color w:val="auto"/>
        </w:rPr>
        <w:t xml:space="preserve"> </w:t>
      </w:r>
      <w:r w:rsidRPr="00F01DDB">
        <w:rPr>
          <w:rFonts w:ascii="Sylfaen" w:hAnsi="Sylfaen" w:cs="Arial"/>
          <w:b w:val="0"/>
          <w:color w:val="auto"/>
        </w:rPr>
        <w:t>жалобы</w:t>
      </w:r>
      <w:r w:rsidRPr="00F01DDB">
        <w:rPr>
          <w:rFonts w:ascii="Sylfaen" w:hAnsi="Sylfaen"/>
          <w:b w:val="0"/>
          <w:color w:val="auto"/>
        </w:rPr>
        <w:t xml:space="preserve"> </w:t>
      </w:r>
      <w:r w:rsidRPr="00F01DDB">
        <w:rPr>
          <w:rFonts w:ascii="Sylfaen" w:hAnsi="Sylfaen" w:cs="Arial"/>
          <w:b w:val="0"/>
          <w:color w:val="auto"/>
        </w:rPr>
        <w:t>требуется</w:t>
      </w:r>
      <w:r w:rsidRPr="00F01DDB">
        <w:rPr>
          <w:rFonts w:ascii="Sylfaen" w:hAnsi="Sylfaen"/>
          <w:b w:val="0"/>
          <w:color w:val="auto"/>
        </w:rPr>
        <w:t xml:space="preserve"> </w:t>
      </w:r>
      <w:r w:rsidRPr="00F01DDB">
        <w:rPr>
          <w:rFonts w:ascii="Sylfaen" w:hAnsi="Sylfaen" w:cs="Arial"/>
          <w:b w:val="0"/>
          <w:color w:val="auto"/>
        </w:rPr>
        <w:t>внесение</w:t>
      </w:r>
      <w:r w:rsidRPr="00F01DDB">
        <w:rPr>
          <w:rFonts w:ascii="Sylfaen" w:hAnsi="Sylfaen"/>
          <w:b w:val="0"/>
          <w:color w:val="auto"/>
        </w:rPr>
        <w:t xml:space="preserve"> </w:t>
      </w:r>
      <w:r w:rsidRPr="00F01DDB">
        <w:rPr>
          <w:rFonts w:ascii="Sylfaen" w:hAnsi="Sylfaen" w:cs="Arial"/>
          <w:b w:val="0"/>
          <w:color w:val="auto"/>
        </w:rPr>
        <w:t>платежа</w:t>
      </w:r>
      <w:r w:rsidRPr="00F01DDB">
        <w:rPr>
          <w:rFonts w:ascii="Sylfaen" w:hAnsi="Sylfaen"/>
          <w:b w:val="0"/>
          <w:color w:val="auto"/>
        </w:rPr>
        <w:t xml:space="preserve"> </w:t>
      </w:r>
      <w:r w:rsidRPr="00F01DDB">
        <w:rPr>
          <w:rFonts w:ascii="Sylfaen" w:hAnsi="Sylfaen" w:cs="Arial"/>
          <w:b w:val="0"/>
          <w:color w:val="auto"/>
        </w:rPr>
        <w:t>в</w:t>
      </w:r>
      <w:r w:rsidRPr="00F01DDB">
        <w:rPr>
          <w:rFonts w:ascii="Sylfaen" w:hAnsi="Sylfaen"/>
          <w:b w:val="0"/>
          <w:color w:val="auto"/>
        </w:rPr>
        <w:t xml:space="preserve"> </w:t>
      </w:r>
      <w:r w:rsidRPr="00F01DDB">
        <w:rPr>
          <w:rFonts w:ascii="Sylfaen" w:hAnsi="Sylfaen" w:cs="Arial"/>
          <w:b w:val="0"/>
          <w:color w:val="auto"/>
        </w:rPr>
        <w:t>размере</w:t>
      </w:r>
      <w:r w:rsidRPr="00F01DDB">
        <w:rPr>
          <w:rFonts w:ascii="Sylfaen" w:hAnsi="Sylfaen"/>
          <w:b w:val="0"/>
          <w:color w:val="auto"/>
        </w:rPr>
        <w:t xml:space="preserve"> 30 000 (</w:t>
      </w:r>
      <w:r w:rsidRPr="00F01DDB">
        <w:rPr>
          <w:rFonts w:ascii="Sylfaen" w:hAnsi="Sylfaen" w:cs="Arial"/>
          <w:b w:val="0"/>
          <w:color w:val="auto"/>
        </w:rPr>
        <w:t>тридцать</w:t>
      </w:r>
      <w:r w:rsidRPr="00F01DDB">
        <w:rPr>
          <w:rFonts w:ascii="Sylfaen" w:hAnsi="Sylfaen"/>
          <w:b w:val="0"/>
          <w:color w:val="auto"/>
        </w:rPr>
        <w:t xml:space="preserve"> </w:t>
      </w:r>
      <w:r w:rsidRPr="00F01DDB">
        <w:rPr>
          <w:rFonts w:ascii="Sylfaen" w:hAnsi="Sylfaen" w:cs="Arial"/>
          <w:b w:val="0"/>
          <w:color w:val="auto"/>
        </w:rPr>
        <w:t>тысяч</w:t>
      </w:r>
      <w:r w:rsidRPr="00F01DDB">
        <w:rPr>
          <w:rFonts w:ascii="Sylfaen" w:hAnsi="Sylfaen"/>
          <w:b w:val="0"/>
          <w:color w:val="auto"/>
        </w:rPr>
        <w:t xml:space="preserve">) </w:t>
      </w:r>
      <w:proofErr w:type="spellStart"/>
      <w:r w:rsidRPr="00F01DDB">
        <w:rPr>
          <w:rFonts w:ascii="Sylfaen" w:hAnsi="Sylfaen" w:cs="Arial"/>
          <w:b w:val="0"/>
          <w:color w:val="auto"/>
        </w:rPr>
        <w:t>драмов</w:t>
      </w:r>
      <w:proofErr w:type="spellEnd"/>
      <w:r w:rsidRPr="00F01DDB">
        <w:rPr>
          <w:rFonts w:ascii="Sylfaen" w:hAnsi="Sylfaen"/>
          <w:b w:val="0"/>
          <w:color w:val="auto"/>
        </w:rPr>
        <w:t xml:space="preserve"> </w:t>
      </w:r>
      <w:r w:rsidRPr="00F01DDB">
        <w:rPr>
          <w:rFonts w:ascii="Sylfaen" w:hAnsi="Sylfaen" w:cs="Arial"/>
          <w:b w:val="0"/>
          <w:color w:val="auto"/>
        </w:rPr>
        <w:t>РА</w:t>
      </w:r>
      <w:r w:rsidRPr="00F01DDB">
        <w:rPr>
          <w:rFonts w:ascii="Sylfaen" w:hAnsi="Sylfaen"/>
          <w:b w:val="0"/>
          <w:color w:val="auto"/>
        </w:rPr>
        <w:t xml:space="preserve">, </w:t>
      </w:r>
      <w:r w:rsidRPr="00F01DDB">
        <w:rPr>
          <w:rFonts w:ascii="Sylfaen" w:hAnsi="Sylfaen" w:cs="Arial"/>
          <w:b w:val="0"/>
          <w:color w:val="auto"/>
        </w:rPr>
        <w:t>который</w:t>
      </w:r>
      <w:r w:rsidRPr="00F01DDB">
        <w:rPr>
          <w:rFonts w:ascii="Sylfaen" w:hAnsi="Sylfaen"/>
          <w:b w:val="0"/>
          <w:color w:val="auto"/>
        </w:rPr>
        <w:t xml:space="preserve"> </w:t>
      </w:r>
      <w:r w:rsidRPr="00F01DDB">
        <w:rPr>
          <w:rFonts w:ascii="Sylfaen" w:hAnsi="Sylfaen" w:cs="Arial"/>
          <w:b w:val="0"/>
          <w:color w:val="auto"/>
        </w:rPr>
        <w:t>должен</w:t>
      </w:r>
      <w:r w:rsidRPr="00F01DDB">
        <w:rPr>
          <w:rFonts w:ascii="Sylfaen" w:hAnsi="Sylfaen"/>
          <w:b w:val="0"/>
          <w:color w:val="auto"/>
        </w:rPr>
        <w:t xml:space="preserve"> </w:t>
      </w:r>
      <w:r w:rsidRPr="00F01DDB">
        <w:rPr>
          <w:rFonts w:ascii="Sylfaen" w:hAnsi="Sylfaen" w:cs="Arial"/>
          <w:b w:val="0"/>
          <w:color w:val="auto"/>
        </w:rPr>
        <w:t>быть</w:t>
      </w:r>
      <w:r w:rsidRPr="00F01DDB">
        <w:rPr>
          <w:rFonts w:ascii="Sylfaen" w:hAnsi="Sylfaen"/>
          <w:b w:val="0"/>
          <w:color w:val="auto"/>
        </w:rPr>
        <w:t xml:space="preserve"> </w:t>
      </w:r>
      <w:r w:rsidRPr="00F01DDB">
        <w:rPr>
          <w:rFonts w:ascii="Sylfaen" w:hAnsi="Sylfaen" w:cs="Arial"/>
          <w:b w:val="0"/>
          <w:color w:val="auto"/>
        </w:rPr>
        <w:t>перечислен</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казначейский</w:t>
      </w:r>
      <w:r w:rsidRPr="00F01DDB">
        <w:rPr>
          <w:rFonts w:ascii="Sylfaen" w:hAnsi="Sylfaen"/>
          <w:b w:val="0"/>
          <w:color w:val="auto"/>
        </w:rPr>
        <w:t xml:space="preserve"> </w:t>
      </w:r>
      <w:r w:rsidRPr="00F01DDB">
        <w:rPr>
          <w:rFonts w:ascii="Sylfaen" w:hAnsi="Sylfaen" w:cs="Arial"/>
          <w:b w:val="0"/>
          <w:color w:val="auto"/>
        </w:rPr>
        <w:t>счет</w:t>
      </w:r>
      <w:r w:rsidRPr="00F01DDB">
        <w:rPr>
          <w:rFonts w:ascii="Sylfaen" w:hAnsi="Sylfaen"/>
          <w:b w:val="0"/>
          <w:color w:val="auto"/>
        </w:rPr>
        <w:t xml:space="preserve"> </w:t>
      </w:r>
      <w:r w:rsidRPr="00F01DDB">
        <w:rPr>
          <w:rFonts w:ascii="Sylfaen" w:hAnsi="Sylfaen" w:cs="Arial"/>
          <w:b w:val="0"/>
          <w:color w:val="auto"/>
        </w:rPr>
        <w:t>№</w:t>
      </w:r>
      <w:r w:rsidRPr="00F01DDB">
        <w:rPr>
          <w:rFonts w:ascii="Sylfaen" w:hAnsi="Sylfaen"/>
          <w:b w:val="0"/>
          <w:color w:val="auto"/>
        </w:rPr>
        <w:t xml:space="preserve"> 900008000482, </w:t>
      </w:r>
      <w:r w:rsidRPr="00F01DDB">
        <w:rPr>
          <w:rFonts w:ascii="Sylfaen" w:hAnsi="Sylfaen" w:cs="Arial"/>
          <w:b w:val="0"/>
          <w:color w:val="auto"/>
        </w:rPr>
        <w:t>открытый</w:t>
      </w:r>
      <w:r w:rsidRPr="00F01DDB">
        <w:rPr>
          <w:rFonts w:ascii="Sylfaen" w:hAnsi="Sylfaen"/>
          <w:b w:val="0"/>
          <w:color w:val="auto"/>
        </w:rPr>
        <w:t xml:space="preserve"> </w:t>
      </w:r>
      <w:r w:rsidRPr="00F01DDB">
        <w:rPr>
          <w:rFonts w:ascii="Sylfaen" w:hAnsi="Sylfaen" w:cs="Arial"/>
          <w:b w:val="0"/>
          <w:color w:val="auto"/>
        </w:rPr>
        <w:t>на</w:t>
      </w:r>
      <w:r w:rsidRPr="00F01DDB">
        <w:rPr>
          <w:rFonts w:ascii="Sylfaen" w:hAnsi="Sylfaen"/>
          <w:b w:val="0"/>
          <w:color w:val="auto"/>
        </w:rPr>
        <w:t xml:space="preserve"> </w:t>
      </w:r>
      <w:r w:rsidRPr="00F01DDB">
        <w:rPr>
          <w:rFonts w:ascii="Sylfaen" w:hAnsi="Sylfaen" w:cs="Arial"/>
          <w:b w:val="0"/>
          <w:color w:val="auto"/>
        </w:rPr>
        <w:t>имя</w:t>
      </w:r>
      <w:r w:rsidRPr="00F01DDB">
        <w:rPr>
          <w:rFonts w:ascii="Sylfaen" w:hAnsi="Sylfaen"/>
          <w:b w:val="0"/>
          <w:color w:val="auto"/>
        </w:rPr>
        <w:t xml:space="preserve"> </w:t>
      </w:r>
      <w:r w:rsidRPr="00F01DDB">
        <w:rPr>
          <w:rFonts w:ascii="Sylfaen" w:hAnsi="Sylfaen" w:cs="Arial"/>
          <w:b w:val="0"/>
          <w:color w:val="auto"/>
        </w:rPr>
        <w:t>Министерства</w:t>
      </w:r>
      <w:r w:rsidRPr="00F01DDB">
        <w:rPr>
          <w:rFonts w:ascii="Sylfaen" w:hAnsi="Sylfaen"/>
          <w:b w:val="0"/>
          <w:color w:val="auto"/>
        </w:rPr>
        <w:t xml:space="preserve"> </w:t>
      </w:r>
      <w:r w:rsidRPr="00F01DDB">
        <w:rPr>
          <w:rFonts w:ascii="Sylfaen" w:hAnsi="Sylfaen" w:cs="Arial"/>
          <w:b w:val="0"/>
          <w:color w:val="auto"/>
        </w:rPr>
        <w:t>финансов</w:t>
      </w:r>
      <w:r w:rsidRPr="00F01DDB">
        <w:rPr>
          <w:rFonts w:ascii="Sylfaen" w:hAnsi="Sylfaen"/>
          <w:b w:val="0"/>
          <w:color w:val="auto"/>
        </w:rPr>
        <w:t xml:space="preserve"> </w:t>
      </w:r>
      <w:r w:rsidRPr="00F01DDB">
        <w:rPr>
          <w:rFonts w:ascii="Sylfaen" w:hAnsi="Sylfaen" w:cs="Arial"/>
          <w:b w:val="0"/>
          <w:color w:val="auto"/>
        </w:rPr>
        <w:t>Республики</w:t>
      </w:r>
      <w:r w:rsidRPr="00F01DDB">
        <w:rPr>
          <w:rFonts w:ascii="Sylfaen" w:hAnsi="Sylfaen" w:cs="Courier New"/>
          <w:b w:val="0"/>
          <w:color w:val="auto"/>
        </w:rPr>
        <w:t> </w:t>
      </w:r>
      <w:r w:rsidRPr="00F01DDB">
        <w:rPr>
          <w:rFonts w:ascii="Sylfaen" w:hAnsi="Sylfaen" w:cs="Arial"/>
          <w:b w:val="0"/>
          <w:color w:val="auto"/>
        </w:rPr>
        <w:t>Армения</w:t>
      </w:r>
      <w:r w:rsidRPr="00F01DDB">
        <w:rPr>
          <w:rFonts w:ascii="Sylfaen" w:hAnsi="Sylfaen"/>
          <w:b w:val="0"/>
          <w:color w:val="auto"/>
        </w:rPr>
        <w:t xml:space="preserve">. </w:t>
      </w:r>
    </w:p>
    <w:p w:rsidR="00490CFF" w:rsidRPr="00F01DDB" w:rsidRDefault="00490CFF" w:rsidP="00490CFF">
      <w:pPr>
        <w:pStyle w:val="a3"/>
        <w:spacing w:line="276" w:lineRule="auto"/>
        <w:ind w:firstLine="0"/>
        <w:rPr>
          <w:rFonts w:ascii="Sylfaen" w:hAnsi="Sylfaen"/>
          <w:i w:val="0"/>
        </w:rPr>
      </w:pPr>
      <w:r w:rsidRPr="00F01DDB">
        <w:rPr>
          <w:rFonts w:ascii="Sylfaen" w:hAnsi="Sylfaen"/>
          <w:i w:val="0"/>
        </w:rPr>
        <w:t xml:space="preserve">Для получения дополнительной информации, связанной с настоящим объявлением, можно обратиться к секретарю Оценочной комиссии </w:t>
      </w:r>
      <w:proofErr w:type="spellStart"/>
      <w:r w:rsidR="003D4036">
        <w:rPr>
          <w:rFonts w:ascii="Sylfaen" w:hAnsi="Sylfaen"/>
          <w:i w:val="0"/>
        </w:rPr>
        <w:t>Лусине</w:t>
      </w:r>
      <w:proofErr w:type="spellEnd"/>
      <w:r w:rsidR="003D4036">
        <w:rPr>
          <w:rFonts w:ascii="Sylfaen" w:hAnsi="Sylfaen"/>
          <w:i w:val="0"/>
        </w:rPr>
        <w:t xml:space="preserve"> Татевосян</w:t>
      </w:r>
      <w:r w:rsidR="00360E40" w:rsidRPr="00F01DDB">
        <w:rPr>
          <w:rFonts w:ascii="Sylfaen" w:hAnsi="Sylfaen"/>
          <w:i w:val="0"/>
        </w:rPr>
        <w:t>.</w:t>
      </w:r>
    </w:p>
    <w:p w:rsidR="00490CFF" w:rsidRPr="00F01DDB" w:rsidRDefault="00490CFF" w:rsidP="00490CFF">
      <w:pPr>
        <w:pStyle w:val="2"/>
        <w:rPr>
          <w:rFonts w:ascii="Sylfaen" w:hAnsi="Sylfaen"/>
          <w:b w:val="0"/>
          <w:color w:val="auto"/>
        </w:rPr>
      </w:pPr>
    </w:p>
    <w:p w:rsidR="00490CFF" w:rsidRPr="00F01DDB" w:rsidRDefault="00490CFF" w:rsidP="00490CFF">
      <w:pPr>
        <w:pStyle w:val="2"/>
        <w:rPr>
          <w:rFonts w:ascii="Sylfaen" w:hAnsi="Sylfaen"/>
          <w:b w:val="0"/>
          <w:color w:val="auto"/>
        </w:rPr>
      </w:pPr>
      <w:proofErr w:type="gramStart"/>
      <w:r w:rsidRPr="00F01DDB">
        <w:rPr>
          <w:rFonts w:ascii="Sylfaen" w:hAnsi="Sylfaen" w:cs="Arial"/>
          <w:b w:val="0"/>
          <w:color w:val="auto"/>
        </w:rPr>
        <w:t>Телефон</w:t>
      </w:r>
      <w:r w:rsidRPr="00F01DDB">
        <w:rPr>
          <w:rFonts w:ascii="Sylfaen" w:hAnsi="Sylfaen"/>
          <w:b w:val="0"/>
          <w:color w:val="auto"/>
        </w:rPr>
        <w:t xml:space="preserve"> </w:t>
      </w:r>
      <w:r w:rsidRPr="003D4036">
        <w:rPr>
          <w:rFonts w:ascii="Sylfaen" w:hAnsi="Sylfaen"/>
          <w:b w:val="0"/>
          <w:color w:val="auto"/>
        </w:rPr>
        <w:t xml:space="preserve"> </w:t>
      </w:r>
      <w:bookmarkStart w:id="0" w:name="_GoBack"/>
      <w:r w:rsidR="00360E40" w:rsidRPr="003D4036">
        <w:rPr>
          <w:rFonts w:ascii="Sylfaen" w:hAnsi="Sylfaen"/>
          <w:u w:val="single"/>
          <w:lang w:val="af-ZA"/>
        </w:rPr>
        <w:t>094</w:t>
      </w:r>
      <w:r w:rsidR="00E835E7" w:rsidRPr="003D4036">
        <w:rPr>
          <w:rFonts w:ascii="Sylfaen" w:hAnsi="Sylfaen"/>
          <w:u w:val="single"/>
          <w:lang w:val="af-ZA"/>
        </w:rPr>
        <w:t>352055</w:t>
      </w:r>
      <w:proofErr w:type="gramEnd"/>
    </w:p>
    <w:p w:rsidR="00490CFF" w:rsidRPr="00F01DDB" w:rsidRDefault="00490CFF" w:rsidP="00490CFF">
      <w:pPr>
        <w:pStyle w:val="2"/>
        <w:rPr>
          <w:rFonts w:ascii="Sylfaen" w:hAnsi="Sylfaen"/>
          <w:b w:val="0"/>
          <w:color w:val="auto"/>
          <w:u w:val="single"/>
        </w:rPr>
      </w:pPr>
      <w:proofErr w:type="gramStart"/>
      <w:r w:rsidRPr="00F01DDB">
        <w:rPr>
          <w:rFonts w:ascii="Sylfaen" w:hAnsi="Sylfaen" w:cs="Arial"/>
          <w:b w:val="0"/>
          <w:color w:val="auto"/>
        </w:rPr>
        <w:t>электронная</w:t>
      </w:r>
      <w:proofErr w:type="gramEnd"/>
      <w:r w:rsidRPr="00F01DDB">
        <w:rPr>
          <w:rFonts w:ascii="Sylfaen" w:hAnsi="Sylfaen"/>
          <w:b w:val="0"/>
          <w:color w:val="auto"/>
        </w:rPr>
        <w:t xml:space="preserve"> </w:t>
      </w:r>
      <w:r w:rsidRPr="00F01DDB">
        <w:rPr>
          <w:rFonts w:ascii="Sylfaen" w:hAnsi="Sylfaen" w:cs="Arial"/>
          <w:b w:val="0"/>
          <w:color w:val="auto"/>
        </w:rPr>
        <w:t>почта</w:t>
      </w:r>
      <w:r w:rsidRPr="00F01DDB">
        <w:rPr>
          <w:rFonts w:ascii="Sylfaen" w:hAnsi="Sylfaen"/>
          <w:b w:val="0"/>
          <w:color w:val="auto"/>
        </w:rPr>
        <w:t xml:space="preserve"> </w:t>
      </w:r>
      <w:r w:rsidRPr="00F01DDB">
        <w:rPr>
          <w:rFonts w:ascii="Sylfaen" w:hAnsi="Sylfaen"/>
          <w:b w:val="0"/>
          <w:color w:val="auto"/>
          <w:lang w:val="af-ZA"/>
        </w:rPr>
        <w:t xml:space="preserve"> </w:t>
      </w:r>
      <w:r w:rsidR="00E835E7" w:rsidRPr="003D4036">
        <w:rPr>
          <w:rFonts w:ascii="Sylfaen" w:hAnsi="Sylfaen"/>
          <w:u w:val="single"/>
          <w:lang w:val="af-ZA"/>
        </w:rPr>
        <w:t>lusineh.tadevosyan@mail.ru</w:t>
      </w:r>
    </w:p>
    <w:p w:rsidR="00490CFF" w:rsidRPr="00F01DDB" w:rsidRDefault="00490CFF" w:rsidP="00490CFF">
      <w:pPr>
        <w:pStyle w:val="2"/>
        <w:rPr>
          <w:rFonts w:ascii="Sylfaen" w:hAnsi="Sylfaen" w:cs="Sylfaen"/>
          <w:b w:val="0"/>
          <w:color w:val="auto"/>
          <w:lang w:val="af-ZA"/>
        </w:rPr>
      </w:pPr>
      <w:r w:rsidRPr="00F01DDB">
        <w:rPr>
          <w:rFonts w:ascii="Sylfaen" w:hAnsi="Sylfaen" w:cs="Arial"/>
          <w:b w:val="0"/>
          <w:color w:val="auto"/>
        </w:rPr>
        <w:t>Заказчик</w:t>
      </w:r>
      <w:r w:rsidRPr="00F01DDB">
        <w:rPr>
          <w:rFonts w:ascii="Sylfaen" w:hAnsi="Sylfaen"/>
          <w:b w:val="0"/>
          <w:color w:val="auto"/>
        </w:rPr>
        <w:t xml:space="preserve"> </w:t>
      </w:r>
      <w:proofErr w:type="gramStart"/>
      <w:r w:rsidRPr="00F01DDB">
        <w:rPr>
          <w:rFonts w:ascii="Sylfaen" w:hAnsi="Sylfaen"/>
          <w:color w:val="auto"/>
        </w:rPr>
        <w:t>&lt;&lt;</w:t>
      </w:r>
      <w:r w:rsidRPr="00F01DDB">
        <w:rPr>
          <w:rFonts w:ascii="Sylfaen" w:hAnsi="Sylfaen"/>
          <w:b w:val="0"/>
          <w:color w:val="auto"/>
        </w:rPr>
        <w:t xml:space="preserve"> </w:t>
      </w:r>
      <w:r w:rsidR="00031510" w:rsidRPr="00F01DDB">
        <w:rPr>
          <w:rFonts w:ascii="Sylfaen" w:hAnsi="Sylfaen"/>
          <w:b w:val="0"/>
          <w:color w:val="auto"/>
        </w:rPr>
        <w:t>Средняя</w:t>
      </w:r>
      <w:proofErr w:type="gramEnd"/>
      <w:r w:rsidR="00031510" w:rsidRPr="00F01DDB">
        <w:rPr>
          <w:rFonts w:ascii="Sylfaen" w:hAnsi="Sylfaen"/>
          <w:b w:val="0"/>
          <w:color w:val="auto"/>
        </w:rPr>
        <w:t xml:space="preserve"> школа N 8 в </w:t>
      </w:r>
      <w:proofErr w:type="spellStart"/>
      <w:r w:rsidR="00031510" w:rsidRPr="00F01DDB">
        <w:rPr>
          <w:rFonts w:ascii="Sylfaen" w:hAnsi="Sylfaen"/>
          <w:b w:val="0"/>
          <w:color w:val="auto"/>
        </w:rPr>
        <w:t>Гюмри</w:t>
      </w:r>
      <w:proofErr w:type="spellEnd"/>
      <w:r w:rsidRPr="00F01DDB">
        <w:rPr>
          <w:rFonts w:ascii="Sylfaen" w:hAnsi="Sylfaen"/>
          <w:b w:val="0"/>
          <w:color w:val="auto"/>
        </w:rPr>
        <w:t>&gt;&gt; ГНКО</w:t>
      </w:r>
    </w:p>
    <w:bookmarkEnd w:id="0"/>
    <w:p w:rsidR="00915A97" w:rsidRPr="00F01DDB" w:rsidRDefault="00915A97" w:rsidP="00B46D58">
      <w:pPr>
        <w:pStyle w:val="a3"/>
        <w:widowControl w:val="0"/>
        <w:spacing w:after="160" w:line="240" w:lineRule="auto"/>
        <w:ind w:left="3969" w:firstLine="0"/>
        <w:rPr>
          <w:rFonts w:ascii="Sylfaen" w:hAnsi="Sylfaen"/>
          <w:i w:val="0"/>
          <w:sz w:val="16"/>
          <w:szCs w:val="16"/>
        </w:rPr>
      </w:pPr>
      <w:r w:rsidRPr="00F01DDB">
        <w:rPr>
          <w:rFonts w:ascii="Sylfaen" w:hAnsi="Sylfaen" w:cs="Sylfaen"/>
          <w:b/>
        </w:rPr>
        <w:br w:type="page"/>
      </w:r>
    </w:p>
    <w:p w:rsidR="00096865" w:rsidRPr="00F01DDB" w:rsidRDefault="00096865" w:rsidP="00B46D58">
      <w:pPr>
        <w:pStyle w:val="aa"/>
        <w:widowControl w:val="0"/>
        <w:spacing w:after="160"/>
        <w:ind w:firstLine="567"/>
        <w:jc w:val="right"/>
        <w:rPr>
          <w:rFonts w:ascii="Sylfaen" w:hAnsi="Sylfaen" w:cs="Sylfaen"/>
          <w:i/>
        </w:rPr>
      </w:pPr>
      <w:r w:rsidRPr="00F01DDB">
        <w:rPr>
          <w:rFonts w:ascii="Sylfaen" w:hAnsi="Sylfaen"/>
          <w:i/>
        </w:rPr>
        <w:lastRenderedPageBreak/>
        <w:t>Утверждено</w:t>
      </w:r>
    </w:p>
    <w:p w:rsidR="00096865" w:rsidRPr="00F01DDB" w:rsidRDefault="005D7731" w:rsidP="00B46D58">
      <w:pPr>
        <w:pStyle w:val="aa"/>
        <w:widowControl w:val="0"/>
        <w:spacing w:after="160"/>
        <w:ind w:firstLine="567"/>
        <w:jc w:val="right"/>
        <w:rPr>
          <w:rFonts w:ascii="Sylfaen" w:hAnsi="Sylfaen"/>
          <w:i/>
        </w:rPr>
      </w:pPr>
      <w:r w:rsidRPr="00F01DDB">
        <w:rPr>
          <w:rFonts w:ascii="Sylfaen" w:hAnsi="Sylfaen"/>
        </w:rPr>
        <w:t xml:space="preserve">Решением Оценочной комиссии </w:t>
      </w:r>
      <w:r w:rsidR="00AE1713" w:rsidRPr="00F01DDB">
        <w:rPr>
          <w:rFonts w:ascii="Sylfaen" w:hAnsi="Sylfaen"/>
        </w:rPr>
        <w:t>запроса котировки</w:t>
      </w:r>
      <w:r w:rsidR="001B32D9" w:rsidRPr="00F01DDB">
        <w:rPr>
          <w:rFonts w:ascii="Sylfaen" w:hAnsi="Sylfaen" w:cs="Sylfaen"/>
          <w:i/>
        </w:rPr>
        <w:br/>
      </w:r>
      <w:r w:rsidR="00096865" w:rsidRPr="00F01DDB">
        <w:rPr>
          <w:rFonts w:ascii="Sylfaen" w:hAnsi="Sylfaen"/>
          <w:i/>
        </w:rPr>
        <w:t xml:space="preserve">под кодом </w:t>
      </w:r>
      <w:r w:rsidR="00E835E7" w:rsidRPr="00F01DDB">
        <w:rPr>
          <w:rFonts w:ascii="Sylfaen" w:hAnsi="Sylfaen"/>
          <w:i/>
        </w:rPr>
        <w:t>ԳN8ՄԴ-ԳՀԱՊՁԲ-20</w:t>
      </w:r>
      <w:r w:rsidR="001B32D9" w:rsidRPr="00F01DDB">
        <w:rPr>
          <w:rFonts w:ascii="Sylfaen" w:hAnsi="Sylfaen" w:cs="Times Armenian"/>
          <w:i/>
        </w:rPr>
        <w:br/>
      </w:r>
      <w:r w:rsidR="00A46F92" w:rsidRPr="00F01DDB">
        <w:rPr>
          <w:rFonts w:ascii="Sylfaen" w:hAnsi="Sylfaen"/>
          <w:i/>
        </w:rPr>
        <w:t xml:space="preserve">№ </w:t>
      </w:r>
      <w:r w:rsidR="002B42A7" w:rsidRPr="00F01DDB">
        <w:rPr>
          <w:rFonts w:ascii="Sylfaen" w:hAnsi="Sylfaen"/>
          <w:i/>
        </w:rPr>
        <w:t>1</w:t>
      </w:r>
      <w:r w:rsidR="00096865" w:rsidRPr="00F01DDB">
        <w:rPr>
          <w:rFonts w:ascii="Sylfaen" w:hAnsi="Sylfaen"/>
          <w:i/>
        </w:rPr>
        <w:t xml:space="preserve"> от </w:t>
      </w:r>
      <w:r w:rsidR="00DF5E28" w:rsidRPr="00F01DDB">
        <w:rPr>
          <w:rFonts w:ascii="Sylfaen" w:hAnsi="Sylfaen"/>
          <w:i/>
        </w:rPr>
        <w:t>14.</w:t>
      </w:r>
      <w:proofErr w:type="gramStart"/>
      <w:r w:rsidR="00DF5E28" w:rsidRPr="00F01DDB">
        <w:rPr>
          <w:rFonts w:ascii="Sylfaen" w:hAnsi="Sylfaen"/>
          <w:i/>
        </w:rPr>
        <w:t>12</w:t>
      </w:r>
      <w:r w:rsidR="00096865" w:rsidRPr="00F01DDB">
        <w:rPr>
          <w:rFonts w:ascii="Sylfaen" w:hAnsi="Sylfaen"/>
          <w:i/>
        </w:rPr>
        <w:t xml:space="preserve"> </w:t>
      </w:r>
      <w:r w:rsidR="00DF5E28" w:rsidRPr="00F01DDB">
        <w:rPr>
          <w:rFonts w:ascii="Sylfaen" w:hAnsi="Sylfaen"/>
          <w:i/>
        </w:rPr>
        <w:t>.</w:t>
      </w:r>
      <w:proofErr w:type="gramEnd"/>
      <w:r w:rsidR="00096865" w:rsidRPr="00F01DDB">
        <w:rPr>
          <w:rFonts w:ascii="Sylfaen" w:hAnsi="Sylfaen"/>
          <w:i/>
        </w:rPr>
        <w:t>20</w:t>
      </w:r>
      <w:r w:rsidR="002B42A7" w:rsidRPr="00F01DDB">
        <w:rPr>
          <w:rFonts w:ascii="Sylfaen" w:hAnsi="Sylfaen"/>
          <w:i/>
        </w:rPr>
        <w:t>19</w:t>
      </w:r>
      <w:r w:rsidR="00096865" w:rsidRPr="00F01DDB">
        <w:rPr>
          <w:rFonts w:ascii="Sylfaen" w:hAnsi="Sylfaen"/>
          <w:i/>
        </w:rPr>
        <w:t>г.</w:t>
      </w:r>
    </w:p>
    <w:p w:rsidR="00096865" w:rsidRPr="00F01DDB" w:rsidRDefault="00096865" w:rsidP="00B46D58">
      <w:pPr>
        <w:pStyle w:val="aa"/>
        <w:widowControl w:val="0"/>
        <w:spacing w:after="160"/>
        <w:ind w:right="-7" w:firstLine="567"/>
        <w:jc w:val="center"/>
        <w:rPr>
          <w:rFonts w:ascii="Sylfaen" w:hAnsi="Sylfaen"/>
        </w:rPr>
      </w:pPr>
    </w:p>
    <w:p w:rsidR="00096865" w:rsidRPr="00F01DDB" w:rsidRDefault="00096865" w:rsidP="00B46D58">
      <w:pPr>
        <w:pStyle w:val="aa"/>
        <w:widowControl w:val="0"/>
        <w:spacing w:after="160"/>
        <w:ind w:right="-7" w:firstLine="567"/>
        <w:jc w:val="center"/>
        <w:rPr>
          <w:rFonts w:ascii="Sylfaen" w:hAnsi="Sylfaen"/>
        </w:rPr>
      </w:pPr>
    </w:p>
    <w:p w:rsidR="000763E5" w:rsidRPr="00F01DDB" w:rsidRDefault="000763E5" w:rsidP="00B46D58">
      <w:pPr>
        <w:pStyle w:val="aa"/>
        <w:widowControl w:val="0"/>
        <w:spacing w:after="160"/>
        <w:ind w:right="-7" w:firstLine="567"/>
        <w:jc w:val="center"/>
        <w:rPr>
          <w:rFonts w:ascii="Sylfaen" w:hAnsi="Sylfaen"/>
        </w:rPr>
      </w:pPr>
    </w:p>
    <w:p w:rsidR="00096865" w:rsidRPr="00F01DDB" w:rsidRDefault="00DE21EA" w:rsidP="00B46D58">
      <w:pPr>
        <w:pStyle w:val="aa"/>
        <w:widowControl w:val="0"/>
        <w:spacing w:after="160"/>
        <w:ind w:right="-7" w:firstLine="567"/>
        <w:jc w:val="center"/>
        <w:rPr>
          <w:rFonts w:ascii="Sylfaen" w:hAnsi="Sylfaen"/>
          <w:sz w:val="28"/>
          <w:szCs w:val="28"/>
        </w:rPr>
      </w:pPr>
      <w:r w:rsidRPr="00F01DDB">
        <w:rPr>
          <w:rFonts w:ascii="Sylfaen" w:hAnsi="Sylfaen"/>
          <w:i/>
          <w:sz w:val="28"/>
          <w:szCs w:val="28"/>
        </w:rPr>
        <w:t>"</w:t>
      </w:r>
      <w:r w:rsidRPr="00F01DDB">
        <w:rPr>
          <w:rFonts w:ascii="Sylfaen" w:hAnsi="Sylfaen"/>
          <w:sz w:val="28"/>
          <w:szCs w:val="28"/>
        </w:rPr>
        <w:t xml:space="preserve"> </w:t>
      </w:r>
      <w:r w:rsidR="00031510" w:rsidRPr="00F01DDB">
        <w:rPr>
          <w:rFonts w:ascii="Sylfaen" w:hAnsi="Sylfaen"/>
          <w:sz w:val="28"/>
          <w:szCs w:val="28"/>
        </w:rPr>
        <w:t>СРЕДНЯЯ ШКОЛА N 8 В ГЮМРИ</w:t>
      </w:r>
      <w:r w:rsidRPr="00F01DDB">
        <w:rPr>
          <w:rFonts w:ascii="Sylfaen" w:hAnsi="Sylfaen"/>
          <w:i/>
          <w:sz w:val="28"/>
          <w:szCs w:val="28"/>
        </w:rPr>
        <w:t>"</w:t>
      </w:r>
      <w:r w:rsidRPr="00F01DDB">
        <w:rPr>
          <w:rFonts w:ascii="Sylfaen" w:hAnsi="Sylfaen"/>
          <w:sz w:val="28"/>
          <w:szCs w:val="28"/>
        </w:rPr>
        <w:t xml:space="preserve">   ГНКО</w:t>
      </w:r>
      <w:r w:rsidRPr="00F01DDB">
        <w:rPr>
          <w:rFonts w:ascii="Sylfaen" w:hAnsi="Sylfaen"/>
          <w:i/>
          <w:sz w:val="28"/>
          <w:szCs w:val="28"/>
        </w:rPr>
        <w:t xml:space="preserve"> </w:t>
      </w:r>
    </w:p>
    <w:p w:rsidR="00096865" w:rsidRPr="00F01DDB" w:rsidRDefault="00096865" w:rsidP="00B46D58">
      <w:pPr>
        <w:pStyle w:val="aa"/>
        <w:widowControl w:val="0"/>
        <w:spacing w:after="160"/>
        <w:ind w:right="-7" w:firstLine="567"/>
        <w:jc w:val="center"/>
        <w:rPr>
          <w:rFonts w:ascii="Sylfaen" w:hAnsi="Sylfaen"/>
        </w:rPr>
      </w:pPr>
    </w:p>
    <w:p w:rsidR="000763E5" w:rsidRPr="00F01DDB" w:rsidRDefault="000763E5" w:rsidP="00B46D58">
      <w:pPr>
        <w:pStyle w:val="aa"/>
        <w:widowControl w:val="0"/>
        <w:spacing w:after="160"/>
        <w:ind w:right="-7" w:firstLine="567"/>
        <w:jc w:val="center"/>
        <w:rPr>
          <w:rFonts w:ascii="Sylfaen" w:hAnsi="Sylfaen"/>
        </w:rPr>
      </w:pPr>
    </w:p>
    <w:p w:rsidR="000763E5" w:rsidRPr="00F01DDB" w:rsidRDefault="000763E5" w:rsidP="00B46D58">
      <w:pPr>
        <w:pStyle w:val="aa"/>
        <w:widowControl w:val="0"/>
        <w:spacing w:after="160"/>
        <w:ind w:right="-7" w:firstLine="567"/>
        <w:jc w:val="center"/>
        <w:rPr>
          <w:rFonts w:ascii="Sylfaen" w:hAnsi="Sylfaen"/>
        </w:rPr>
      </w:pPr>
    </w:p>
    <w:p w:rsidR="00096865" w:rsidRPr="00F01DDB" w:rsidRDefault="000763E5" w:rsidP="00B46D58">
      <w:pPr>
        <w:pStyle w:val="aa"/>
        <w:widowControl w:val="0"/>
        <w:spacing w:after="160"/>
        <w:ind w:right="-7" w:firstLine="567"/>
        <w:jc w:val="center"/>
        <w:rPr>
          <w:rFonts w:ascii="Sylfaen" w:hAnsi="Sylfaen" w:cs="Sylfaen"/>
        </w:rPr>
      </w:pPr>
      <w:r w:rsidRPr="00F01DDB">
        <w:rPr>
          <w:rFonts w:ascii="Sylfaen" w:hAnsi="Sylfaen"/>
        </w:rPr>
        <w:t>ПРИГЛАШЕНИ</w:t>
      </w:r>
      <w:r w:rsidR="00096865" w:rsidRPr="00F01DDB">
        <w:rPr>
          <w:rFonts w:ascii="Sylfaen" w:hAnsi="Sylfaen"/>
        </w:rPr>
        <w:t>Е</w:t>
      </w:r>
    </w:p>
    <w:p w:rsidR="00096865" w:rsidRPr="00F01DDB" w:rsidRDefault="00096865" w:rsidP="00B46D58">
      <w:pPr>
        <w:pStyle w:val="aa"/>
        <w:widowControl w:val="0"/>
        <w:spacing w:after="160"/>
        <w:ind w:right="-7" w:firstLine="567"/>
        <w:jc w:val="center"/>
        <w:rPr>
          <w:rFonts w:ascii="Sylfaen" w:hAnsi="Sylfaen" w:cs="Sylfaen"/>
        </w:rPr>
      </w:pPr>
    </w:p>
    <w:p w:rsidR="00096865" w:rsidRPr="00F01DDB" w:rsidRDefault="00096865" w:rsidP="00B46D58">
      <w:pPr>
        <w:pStyle w:val="aa"/>
        <w:widowControl w:val="0"/>
        <w:spacing w:after="160"/>
        <w:ind w:right="-7" w:firstLine="567"/>
        <w:jc w:val="center"/>
        <w:rPr>
          <w:rFonts w:ascii="Sylfaen" w:hAnsi="Sylfaen" w:cs="Sylfaen"/>
        </w:rPr>
      </w:pPr>
    </w:p>
    <w:p w:rsidR="00490CFF" w:rsidRPr="00F01DDB" w:rsidRDefault="00490CFF" w:rsidP="00B46D58">
      <w:pPr>
        <w:pStyle w:val="aa"/>
        <w:widowControl w:val="0"/>
        <w:spacing w:after="160"/>
        <w:ind w:right="-7"/>
        <w:jc w:val="center"/>
        <w:rPr>
          <w:rFonts w:ascii="Sylfaen" w:hAnsi="Sylfaen"/>
          <w:sz w:val="20"/>
          <w:szCs w:val="20"/>
        </w:rPr>
      </w:pPr>
      <w:r w:rsidRPr="00F01DDB">
        <w:rPr>
          <w:rFonts w:ascii="Sylfaen" w:hAnsi="Sylfaen"/>
          <w:sz w:val="20"/>
          <w:szCs w:val="20"/>
        </w:rPr>
        <w:t xml:space="preserve">НА </w:t>
      </w:r>
      <w:r w:rsidR="00FD58EC" w:rsidRPr="00F01DDB">
        <w:rPr>
          <w:rFonts w:ascii="Sylfaen" w:hAnsi="Sylfaen"/>
          <w:sz w:val="20"/>
          <w:szCs w:val="20"/>
        </w:rPr>
        <w:t>ЗАПРОС КОТИРОВКИ</w:t>
      </w:r>
      <w:r w:rsidRPr="00F01DDB">
        <w:rPr>
          <w:rFonts w:ascii="Sylfaen" w:hAnsi="Sylfaen"/>
          <w:sz w:val="20"/>
          <w:szCs w:val="20"/>
        </w:rPr>
        <w:t>, ОБЪЯВЛЕННЫЙ С ЦЕЛЬЮ ПРИОБРЕТЕНИЯ</w:t>
      </w:r>
    </w:p>
    <w:p w:rsidR="00490CFF" w:rsidRPr="00F01DDB" w:rsidRDefault="00490CFF" w:rsidP="00490CFF">
      <w:pPr>
        <w:pStyle w:val="aa"/>
        <w:widowControl w:val="0"/>
        <w:spacing w:after="160"/>
        <w:ind w:right="-7" w:firstLine="567"/>
        <w:jc w:val="center"/>
        <w:rPr>
          <w:rFonts w:ascii="Sylfaen" w:hAnsi="Sylfaen"/>
          <w:sz w:val="20"/>
          <w:szCs w:val="20"/>
        </w:rPr>
      </w:pPr>
      <w:r w:rsidRPr="00F01DDB">
        <w:rPr>
          <w:rFonts w:ascii="Sylfaen" w:hAnsi="Sylfaen"/>
          <w:sz w:val="20"/>
          <w:szCs w:val="20"/>
        </w:rPr>
        <w:t xml:space="preserve"> " </w:t>
      </w:r>
      <w:r w:rsidR="00360E40" w:rsidRPr="00F01DDB">
        <w:rPr>
          <w:rFonts w:ascii="Sylfaen" w:hAnsi="Sylfaen"/>
          <w:sz w:val="20"/>
          <w:szCs w:val="20"/>
        </w:rPr>
        <w:t xml:space="preserve">ПРОДУКТ </w:t>
      </w:r>
      <w:r w:rsidRPr="00F01DDB">
        <w:rPr>
          <w:rFonts w:ascii="Sylfaen" w:hAnsi="Sylfaen"/>
          <w:sz w:val="20"/>
          <w:szCs w:val="20"/>
        </w:rPr>
        <w:t xml:space="preserve">" ДЛЯ НУЖД </w:t>
      </w:r>
      <w:r w:rsidRPr="00F01DDB">
        <w:rPr>
          <w:rFonts w:ascii="Sylfaen" w:hAnsi="Sylfaen"/>
          <w:i/>
          <w:sz w:val="20"/>
          <w:szCs w:val="20"/>
        </w:rPr>
        <w:t>"</w:t>
      </w:r>
      <w:r w:rsidRPr="00F01DDB">
        <w:rPr>
          <w:rFonts w:ascii="Sylfaen" w:hAnsi="Sylfaen"/>
          <w:sz w:val="20"/>
          <w:szCs w:val="20"/>
        </w:rPr>
        <w:t xml:space="preserve"> </w:t>
      </w:r>
      <w:r w:rsidR="00031510" w:rsidRPr="00F01DDB">
        <w:rPr>
          <w:rFonts w:ascii="Sylfaen" w:hAnsi="Sylfaen"/>
          <w:sz w:val="20"/>
          <w:szCs w:val="20"/>
        </w:rPr>
        <w:t>СРЕДНЯЯ ШКОЛА N 8 В ГЮМРИ</w:t>
      </w:r>
      <w:r w:rsidRPr="00F01DDB">
        <w:rPr>
          <w:rFonts w:ascii="Sylfaen" w:hAnsi="Sylfaen"/>
          <w:i/>
          <w:sz w:val="20"/>
          <w:szCs w:val="20"/>
        </w:rPr>
        <w:t>"</w:t>
      </w:r>
      <w:r w:rsidRPr="00F01DDB">
        <w:rPr>
          <w:rFonts w:ascii="Sylfaen" w:hAnsi="Sylfaen"/>
          <w:sz w:val="20"/>
          <w:szCs w:val="20"/>
        </w:rPr>
        <w:t xml:space="preserve">   ГНКО</w:t>
      </w:r>
      <w:r w:rsidRPr="00F01DDB">
        <w:rPr>
          <w:rFonts w:ascii="Sylfaen" w:hAnsi="Sylfaen"/>
          <w:i/>
          <w:sz w:val="20"/>
          <w:szCs w:val="20"/>
        </w:rPr>
        <w:t xml:space="preserve"> </w:t>
      </w:r>
    </w:p>
    <w:p w:rsidR="00096865" w:rsidRPr="00F01DDB" w:rsidRDefault="00096865" w:rsidP="00B46D58">
      <w:pPr>
        <w:pStyle w:val="aa"/>
        <w:widowControl w:val="0"/>
        <w:spacing w:after="160"/>
        <w:ind w:right="-7"/>
        <w:jc w:val="center"/>
        <w:rPr>
          <w:rFonts w:ascii="Sylfaen" w:hAnsi="Sylfaen"/>
          <w:sz w:val="20"/>
          <w:szCs w:val="20"/>
        </w:rPr>
      </w:pPr>
    </w:p>
    <w:p w:rsidR="00CE0D95" w:rsidRPr="00F01DDB" w:rsidRDefault="00CE0D95" w:rsidP="00B46D58">
      <w:pPr>
        <w:pStyle w:val="aa"/>
        <w:widowControl w:val="0"/>
        <w:spacing w:after="160"/>
        <w:ind w:right="-7" w:firstLine="567"/>
        <w:jc w:val="center"/>
        <w:rPr>
          <w:rFonts w:ascii="Sylfaen" w:hAnsi="Sylfaen"/>
        </w:rPr>
      </w:pPr>
    </w:p>
    <w:p w:rsidR="000763E5" w:rsidRPr="00F01DDB" w:rsidRDefault="000763E5" w:rsidP="00B46D58">
      <w:pPr>
        <w:rPr>
          <w:rFonts w:ascii="Sylfaen" w:hAnsi="Sylfaen"/>
        </w:rPr>
      </w:pPr>
    </w:p>
    <w:p w:rsidR="001A43A4" w:rsidRPr="00F01DDB" w:rsidRDefault="00096865" w:rsidP="00B46D58">
      <w:pPr>
        <w:widowControl w:val="0"/>
        <w:spacing w:after="160"/>
        <w:ind w:firstLine="567"/>
        <w:jc w:val="both"/>
        <w:rPr>
          <w:rFonts w:ascii="Sylfaen" w:hAnsi="Sylfaen" w:cs="Sylfaen"/>
          <w:i/>
        </w:rPr>
      </w:pPr>
      <w:r w:rsidRPr="00F01DDB">
        <w:rPr>
          <w:rFonts w:ascii="Sylfaen" w:hAnsi="Sylfaen"/>
          <w:i/>
        </w:rPr>
        <w:t>Уважаемый участник, прежде чем составить и подать заявку просим Вас</w:t>
      </w:r>
      <w:r w:rsidR="001D209D" w:rsidRPr="00F01DDB">
        <w:rPr>
          <w:rFonts w:ascii="Sylfaen" w:hAnsi="Sylfaen" w:cs="Courier New"/>
          <w:i/>
          <w:lang w:val="en-US"/>
        </w:rPr>
        <w:t> </w:t>
      </w:r>
      <w:r w:rsidRPr="00F01DDB">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984BDB" w:rsidRPr="00F01DDB" w:rsidRDefault="00984BDB" w:rsidP="00B46D58">
      <w:pPr>
        <w:widowControl w:val="0"/>
        <w:spacing w:after="160"/>
        <w:ind w:firstLine="567"/>
        <w:jc w:val="both"/>
        <w:rPr>
          <w:rFonts w:ascii="Sylfaen" w:hAnsi="Sylfaen"/>
          <w:i/>
        </w:rPr>
      </w:pPr>
    </w:p>
    <w:p w:rsidR="00160AE4" w:rsidRPr="00F01DDB" w:rsidRDefault="00994A77" w:rsidP="00B46D58">
      <w:pPr>
        <w:widowControl w:val="0"/>
        <w:spacing w:after="160"/>
        <w:ind w:firstLine="567"/>
        <w:jc w:val="center"/>
        <w:rPr>
          <w:rFonts w:ascii="Sylfaen" w:hAnsi="Sylfaen" w:cs="Sylfaen"/>
          <w:b/>
        </w:rPr>
      </w:pPr>
      <w:r w:rsidRPr="00F01DDB">
        <w:rPr>
          <w:rFonts w:ascii="Sylfaen" w:hAnsi="Sylfaen"/>
        </w:rPr>
        <w:br w:type="page"/>
      </w:r>
    </w:p>
    <w:p w:rsidR="00160AE4" w:rsidRPr="00F01DDB" w:rsidRDefault="00160AE4" w:rsidP="00B46D58">
      <w:pPr>
        <w:widowControl w:val="0"/>
        <w:spacing w:after="160"/>
        <w:jc w:val="center"/>
        <w:rPr>
          <w:rFonts w:ascii="Sylfaen" w:hAnsi="Sylfaen"/>
          <w:b/>
        </w:rPr>
      </w:pPr>
      <w:r w:rsidRPr="00F01DDB">
        <w:rPr>
          <w:rFonts w:ascii="Sylfaen" w:hAnsi="Sylfaen"/>
          <w:b/>
        </w:rPr>
        <w:lastRenderedPageBreak/>
        <w:t>СОДЕРЖАНИЕ</w:t>
      </w:r>
    </w:p>
    <w:p w:rsidR="00160AE4" w:rsidRPr="00F01DDB" w:rsidRDefault="00160AE4" w:rsidP="00B46D58">
      <w:pPr>
        <w:widowControl w:val="0"/>
        <w:spacing w:after="160"/>
        <w:ind w:firstLine="567"/>
        <w:jc w:val="center"/>
        <w:rPr>
          <w:rFonts w:ascii="Sylfaen" w:hAnsi="Sylfaen"/>
          <w:i/>
        </w:rPr>
      </w:pPr>
    </w:p>
    <w:p w:rsidR="00490CFF" w:rsidRPr="00F01DDB" w:rsidRDefault="00490CFF" w:rsidP="00490CFF">
      <w:pPr>
        <w:pStyle w:val="aa"/>
        <w:widowControl w:val="0"/>
        <w:spacing w:after="160"/>
        <w:ind w:right="-7" w:firstLine="567"/>
        <w:jc w:val="center"/>
        <w:rPr>
          <w:rFonts w:ascii="Sylfaen" w:hAnsi="Sylfaen"/>
          <w:sz w:val="20"/>
          <w:szCs w:val="20"/>
        </w:rPr>
      </w:pPr>
      <w:r w:rsidRPr="00F01DDB">
        <w:rPr>
          <w:rFonts w:ascii="Sylfaen" w:hAnsi="Sylfaen"/>
          <w:sz w:val="20"/>
          <w:szCs w:val="20"/>
        </w:rPr>
        <w:t xml:space="preserve">" </w:t>
      </w:r>
      <w:r w:rsidR="00D93136" w:rsidRPr="00F01DDB">
        <w:rPr>
          <w:rFonts w:ascii="Sylfaen" w:hAnsi="Sylfaen"/>
          <w:sz w:val="20"/>
          <w:szCs w:val="20"/>
        </w:rPr>
        <w:t>ПРОДУКТ</w:t>
      </w:r>
      <w:r w:rsidRPr="00F01DDB">
        <w:rPr>
          <w:rFonts w:ascii="Sylfaen" w:hAnsi="Sylfaen"/>
          <w:sz w:val="20"/>
          <w:szCs w:val="20"/>
        </w:rPr>
        <w:t xml:space="preserve"> " ДЛЯ НУЖД </w:t>
      </w:r>
      <w:r w:rsidRPr="00F01DDB">
        <w:rPr>
          <w:rFonts w:ascii="Sylfaen" w:hAnsi="Sylfaen"/>
          <w:i/>
          <w:sz w:val="20"/>
          <w:szCs w:val="20"/>
        </w:rPr>
        <w:t>"</w:t>
      </w:r>
      <w:r w:rsidRPr="00F01DDB">
        <w:rPr>
          <w:rFonts w:ascii="Sylfaen" w:hAnsi="Sylfaen"/>
          <w:sz w:val="20"/>
          <w:szCs w:val="20"/>
        </w:rPr>
        <w:t xml:space="preserve"> </w:t>
      </w:r>
      <w:r w:rsidR="00031510" w:rsidRPr="00F01DDB">
        <w:rPr>
          <w:rFonts w:ascii="Sylfaen" w:hAnsi="Sylfaen"/>
          <w:sz w:val="20"/>
          <w:szCs w:val="20"/>
        </w:rPr>
        <w:t>СРЕДНЯЯ ШКОЛА N 8 В ГЮМРИ</w:t>
      </w:r>
      <w:r w:rsidRPr="00F01DDB">
        <w:rPr>
          <w:rFonts w:ascii="Sylfaen" w:hAnsi="Sylfaen"/>
          <w:i/>
          <w:sz w:val="20"/>
          <w:szCs w:val="20"/>
        </w:rPr>
        <w:t>"</w:t>
      </w:r>
      <w:r w:rsidRPr="00F01DDB">
        <w:rPr>
          <w:rFonts w:ascii="Sylfaen" w:hAnsi="Sylfaen"/>
          <w:sz w:val="20"/>
          <w:szCs w:val="20"/>
        </w:rPr>
        <w:t xml:space="preserve">   ГНКО</w:t>
      </w:r>
      <w:r w:rsidRPr="00F01DDB">
        <w:rPr>
          <w:rFonts w:ascii="Sylfaen" w:hAnsi="Sylfaen"/>
          <w:i/>
          <w:sz w:val="20"/>
          <w:szCs w:val="20"/>
        </w:rPr>
        <w:t xml:space="preserve"> </w:t>
      </w:r>
    </w:p>
    <w:p w:rsidR="00096865" w:rsidRPr="00F01DDB" w:rsidRDefault="00160AE4" w:rsidP="00B46D58">
      <w:pPr>
        <w:widowControl w:val="0"/>
        <w:spacing w:after="160"/>
        <w:jc w:val="center"/>
        <w:rPr>
          <w:rFonts w:ascii="Sylfaen" w:hAnsi="Sylfaen"/>
          <w:i/>
        </w:rPr>
      </w:pPr>
      <w:r w:rsidRPr="00F01DDB">
        <w:rPr>
          <w:rFonts w:ascii="Sylfaen" w:hAnsi="Sylfaen"/>
          <w:b/>
        </w:rPr>
        <w:t xml:space="preserve">ПРИГЛАШЕНИЯ НА </w:t>
      </w:r>
      <w:r w:rsidR="00DE21EA" w:rsidRPr="00F01DDB">
        <w:rPr>
          <w:rFonts w:ascii="Sylfaen" w:hAnsi="Sylfaen"/>
          <w:b/>
        </w:rPr>
        <w:t xml:space="preserve">ЗАПРОС </w:t>
      </w:r>
      <w:proofErr w:type="gramStart"/>
      <w:r w:rsidR="00DE21EA" w:rsidRPr="00F01DDB">
        <w:rPr>
          <w:rFonts w:ascii="Sylfaen" w:hAnsi="Sylfaen"/>
          <w:b/>
        </w:rPr>
        <w:t xml:space="preserve">КОТИРОВКИ </w:t>
      </w:r>
      <w:r w:rsidRPr="00F01DDB">
        <w:rPr>
          <w:rFonts w:ascii="Sylfaen" w:hAnsi="Sylfaen"/>
          <w:b/>
        </w:rPr>
        <w:t>,</w:t>
      </w:r>
      <w:proofErr w:type="gramEnd"/>
      <w:r w:rsidRPr="00F01DDB">
        <w:rPr>
          <w:rFonts w:ascii="Sylfaen" w:hAnsi="Sylfaen"/>
          <w:b/>
        </w:rPr>
        <w:t xml:space="preserve"> </w:t>
      </w:r>
      <w:r w:rsidR="005C1BF7" w:rsidRPr="00F01DDB">
        <w:rPr>
          <w:rFonts w:ascii="Sylfaen" w:hAnsi="Sylfaen"/>
          <w:b/>
        </w:rPr>
        <w:br/>
      </w:r>
      <w:r w:rsidRPr="00F01DDB">
        <w:rPr>
          <w:rFonts w:ascii="Sylfaen" w:hAnsi="Sylfaen"/>
          <w:b/>
        </w:rPr>
        <w:t>ОБЪЯВЛЕННЫЙ С ЦЕЛЬЮ ПРИОБРЕТЕНИЯ</w:t>
      </w:r>
    </w:p>
    <w:p w:rsidR="00C67E80" w:rsidRPr="00F01DDB" w:rsidRDefault="00C67E80" w:rsidP="00B46D58">
      <w:pPr>
        <w:widowControl w:val="0"/>
        <w:spacing w:after="160"/>
        <w:jc w:val="center"/>
        <w:rPr>
          <w:rFonts w:ascii="Sylfaen" w:hAnsi="Sylfaen" w:cs="Sylfaen"/>
          <w:b/>
        </w:rPr>
      </w:pPr>
    </w:p>
    <w:p w:rsidR="00096865" w:rsidRPr="00F01DDB" w:rsidRDefault="00096865" w:rsidP="00B46D58">
      <w:pPr>
        <w:widowControl w:val="0"/>
        <w:spacing w:after="160"/>
        <w:jc w:val="center"/>
        <w:rPr>
          <w:rFonts w:ascii="Sylfaen" w:hAnsi="Sylfaen"/>
          <w:b/>
        </w:rPr>
      </w:pPr>
      <w:r w:rsidRPr="00F01DDB">
        <w:rPr>
          <w:rFonts w:ascii="Sylfaen" w:hAnsi="Sylfaen"/>
          <w:b/>
        </w:rPr>
        <w:t>ЧАСТЬ I.</w:t>
      </w:r>
    </w:p>
    <w:p w:rsidR="002E069D" w:rsidRPr="00F01DDB" w:rsidRDefault="002E069D" w:rsidP="00B46D58">
      <w:pPr>
        <w:widowControl w:val="0"/>
        <w:spacing w:after="160"/>
        <w:jc w:val="center"/>
        <w:rPr>
          <w:rFonts w:ascii="Sylfaen" w:hAnsi="Sylfaen"/>
        </w:rPr>
      </w:pPr>
    </w:p>
    <w:p w:rsidR="00096865" w:rsidRPr="00F01DDB" w:rsidRDefault="00096865" w:rsidP="00B46D58">
      <w:pPr>
        <w:widowControl w:val="0"/>
        <w:tabs>
          <w:tab w:val="left" w:pos="1134"/>
        </w:tabs>
        <w:spacing w:after="160"/>
        <w:ind w:left="1134" w:hanging="567"/>
        <w:jc w:val="both"/>
        <w:rPr>
          <w:rFonts w:ascii="Sylfaen" w:hAnsi="Sylfaen"/>
        </w:rPr>
      </w:pPr>
      <w:r w:rsidRPr="00F01DDB">
        <w:rPr>
          <w:rFonts w:ascii="Sylfaen" w:hAnsi="Sylfaen"/>
        </w:rPr>
        <w:t>1.</w:t>
      </w:r>
      <w:r w:rsidR="005C1BF7" w:rsidRPr="00F01DDB">
        <w:rPr>
          <w:rFonts w:ascii="Sylfaen" w:hAnsi="Sylfaen"/>
        </w:rPr>
        <w:tab/>
      </w:r>
      <w:r w:rsidR="00543BAE" w:rsidRPr="00F01DDB">
        <w:rPr>
          <w:rFonts w:ascii="Sylfaen" w:hAnsi="Sylfaen"/>
        </w:rPr>
        <w:t>Характеристика предмета закупки</w:t>
      </w:r>
      <w:r w:rsidRPr="00F01DDB">
        <w:rPr>
          <w:rFonts w:ascii="Sylfaen" w:hAnsi="Sylfaen"/>
        </w:rPr>
        <w:t xml:space="preserve"> </w:t>
      </w:r>
    </w:p>
    <w:p w:rsidR="00096865" w:rsidRPr="00F01DDB" w:rsidRDefault="00096865" w:rsidP="00B46D58">
      <w:pPr>
        <w:widowControl w:val="0"/>
        <w:tabs>
          <w:tab w:val="left" w:pos="1134"/>
        </w:tabs>
        <w:spacing w:after="160"/>
        <w:ind w:left="1134" w:hanging="567"/>
        <w:jc w:val="both"/>
        <w:rPr>
          <w:rFonts w:ascii="Sylfaen" w:hAnsi="Sylfaen"/>
        </w:rPr>
      </w:pPr>
      <w:r w:rsidRPr="00F01DDB">
        <w:rPr>
          <w:rFonts w:ascii="Sylfaen" w:hAnsi="Sylfaen"/>
        </w:rPr>
        <w:t>2.</w:t>
      </w:r>
      <w:r w:rsidR="005D191A" w:rsidRPr="00F01DDB">
        <w:rPr>
          <w:rFonts w:ascii="Sylfaen" w:hAnsi="Sylfaen"/>
        </w:rPr>
        <w:tab/>
      </w:r>
      <w:r w:rsidRPr="00F01DDB">
        <w:rPr>
          <w:rFonts w:ascii="Sylfaen" w:hAnsi="Sylfaen"/>
        </w:rPr>
        <w:t>Требования к праву участника на участие</w:t>
      </w:r>
      <w:r w:rsidR="00543BAE" w:rsidRPr="00F01DDB">
        <w:rPr>
          <w:rFonts w:ascii="Sylfaen" w:hAnsi="Sylfaen"/>
        </w:rPr>
        <w:t xml:space="preserve"> и порядок их оценки</w:t>
      </w:r>
      <w:r w:rsidR="003D0E3C" w:rsidRPr="00F01DDB">
        <w:rPr>
          <w:rFonts w:ascii="Sylfaen" w:hAnsi="Sylfaen"/>
        </w:rPr>
        <w:t>, в случае признания отобранным участником-условия представления обеспечения квалификации.</w:t>
      </w:r>
    </w:p>
    <w:p w:rsidR="00096865" w:rsidRPr="00F01DDB" w:rsidRDefault="00096865" w:rsidP="00B46D58">
      <w:pPr>
        <w:widowControl w:val="0"/>
        <w:tabs>
          <w:tab w:val="left" w:pos="1134"/>
        </w:tabs>
        <w:spacing w:after="160"/>
        <w:ind w:left="1134" w:hanging="567"/>
        <w:jc w:val="both"/>
        <w:rPr>
          <w:rFonts w:ascii="Sylfaen" w:hAnsi="Sylfaen"/>
        </w:rPr>
      </w:pPr>
      <w:r w:rsidRPr="00F01DDB">
        <w:rPr>
          <w:rFonts w:ascii="Sylfaen" w:hAnsi="Sylfaen"/>
        </w:rPr>
        <w:t>3.</w:t>
      </w:r>
      <w:r w:rsidR="005D191A" w:rsidRPr="00F01DDB">
        <w:rPr>
          <w:rFonts w:ascii="Sylfaen" w:hAnsi="Sylfaen"/>
        </w:rPr>
        <w:tab/>
      </w:r>
      <w:r w:rsidRPr="00F01DDB">
        <w:rPr>
          <w:rFonts w:ascii="Sylfaen" w:hAnsi="Sylfaen"/>
        </w:rPr>
        <w:t>Разъяснение приглашения и порядок вне</w:t>
      </w:r>
      <w:r w:rsidR="00543BAE" w:rsidRPr="00F01DDB">
        <w:rPr>
          <w:rFonts w:ascii="Sylfaen" w:hAnsi="Sylfaen"/>
        </w:rPr>
        <w:t>сения изменения в приглашение</w:t>
      </w:r>
    </w:p>
    <w:p w:rsidR="00087A30" w:rsidRPr="00F01DDB" w:rsidRDefault="00096865" w:rsidP="00B46D58">
      <w:pPr>
        <w:widowControl w:val="0"/>
        <w:tabs>
          <w:tab w:val="left" w:pos="1134"/>
        </w:tabs>
        <w:spacing w:after="160"/>
        <w:ind w:left="1134" w:hanging="567"/>
        <w:jc w:val="both"/>
        <w:rPr>
          <w:rFonts w:ascii="Sylfaen" w:hAnsi="Sylfaen" w:cs="Sylfaen"/>
        </w:rPr>
      </w:pPr>
      <w:r w:rsidRPr="00F01DDB">
        <w:rPr>
          <w:rFonts w:ascii="Sylfaen" w:hAnsi="Sylfaen"/>
        </w:rPr>
        <w:t>4.</w:t>
      </w:r>
      <w:r w:rsidR="005D191A" w:rsidRPr="00F01DDB">
        <w:rPr>
          <w:rFonts w:ascii="Sylfaen" w:hAnsi="Sylfaen"/>
        </w:rPr>
        <w:tab/>
      </w:r>
      <w:r w:rsidRPr="00F01DDB">
        <w:rPr>
          <w:rFonts w:ascii="Sylfaen" w:hAnsi="Sylfaen"/>
        </w:rPr>
        <w:t>Порядок подачи заявки</w:t>
      </w:r>
    </w:p>
    <w:p w:rsidR="00096865" w:rsidRPr="00F01DDB" w:rsidRDefault="00543BAE" w:rsidP="00B46D58">
      <w:pPr>
        <w:widowControl w:val="0"/>
        <w:tabs>
          <w:tab w:val="left" w:pos="1134"/>
        </w:tabs>
        <w:spacing w:after="160"/>
        <w:ind w:left="1134" w:hanging="567"/>
        <w:jc w:val="both"/>
        <w:rPr>
          <w:rFonts w:ascii="Sylfaen" w:hAnsi="Sylfaen"/>
        </w:rPr>
      </w:pPr>
      <w:r w:rsidRPr="00F01DDB">
        <w:rPr>
          <w:rFonts w:ascii="Sylfaen" w:hAnsi="Sylfaen"/>
        </w:rPr>
        <w:t>5.</w:t>
      </w:r>
      <w:r w:rsidRPr="00F01DDB">
        <w:rPr>
          <w:rFonts w:ascii="Sylfaen" w:hAnsi="Sylfaen"/>
        </w:rPr>
        <w:tab/>
        <w:t>Ценовое предложение заявки</w:t>
      </w:r>
      <w:r w:rsidR="00087A30" w:rsidRPr="00F01DDB">
        <w:rPr>
          <w:rFonts w:ascii="Sylfaen" w:hAnsi="Sylfaen"/>
        </w:rPr>
        <w:t xml:space="preserve"> </w:t>
      </w:r>
    </w:p>
    <w:p w:rsidR="00096865" w:rsidRPr="00F01DDB" w:rsidRDefault="00087A30" w:rsidP="00B46D58">
      <w:pPr>
        <w:widowControl w:val="0"/>
        <w:tabs>
          <w:tab w:val="left" w:pos="1134"/>
        </w:tabs>
        <w:spacing w:after="160"/>
        <w:ind w:left="1134" w:hanging="567"/>
        <w:jc w:val="both"/>
        <w:rPr>
          <w:rFonts w:ascii="Sylfaen" w:hAnsi="Sylfaen"/>
        </w:rPr>
      </w:pPr>
      <w:r w:rsidRPr="00F01DDB">
        <w:rPr>
          <w:rFonts w:ascii="Sylfaen" w:hAnsi="Sylfaen"/>
        </w:rPr>
        <w:t>6.</w:t>
      </w:r>
      <w:r w:rsidR="005D191A" w:rsidRPr="00F01DDB">
        <w:rPr>
          <w:rFonts w:ascii="Sylfaen" w:hAnsi="Sylfaen"/>
        </w:rPr>
        <w:tab/>
      </w:r>
      <w:r w:rsidRPr="00F01DDB">
        <w:rPr>
          <w:rFonts w:ascii="Sylfaen" w:hAnsi="Sylfaen"/>
        </w:rPr>
        <w:t>Срок действия заявки, порядок внесения</w:t>
      </w:r>
      <w:r w:rsidR="005D191A" w:rsidRPr="00F01DDB">
        <w:rPr>
          <w:rFonts w:ascii="Sylfaen" w:hAnsi="Sylfaen"/>
        </w:rPr>
        <w:t xml:space="preserve"> изменений в заявки и их отзыва</w:t>
      </w:r>
      <w:r w:rsidRPr="00F01DDB">
        <w:rPr>
          <w:rFonts w:ascii="Sylfaen" w:hAnsi="Sylfaen"/>
        </w:rPr>
        <w:t xml:space="preserve"> </w:t>
      </w:r>
    </w:p>
    <w:p w:rsidR="00096865" w:rsidRPr="00F01DDB" w:rsidRDefault="00087A30" w:rsidP="00B46D58">
      <w:pPr>
        <w:widowControl w:val="0"/>
        <w:tabs>
          <w:tab w:val="left" w:pos="1134"/>
        </w:tabs>
        <w:spacing w:after="160"/>
        <w:ind w:left="1134" w:hanging="567"/>
        <w:jc w:val="both"/>
        <w:rPr>
          <w:rFonts w:ascii="Sylfaen" w:hAnsi="Sylfaen"/>
        </w:rPr>
      </w:pPr>
      <w:r w:rsidRPr="00F01DDB">
        <w:rPr>
          <w:rFonts w:ascii="Sylfaen" w:hAnsi="Sylfaen"/>
        </w:rPr>
        <w:t>7.</w:t>
      </w:r>
      <w:r w:rsidR="005D191A" w:rsidRPr="00F01DDB">
        <w:rPr>
          <w:rFonts w:ascii="Sylfaen" w:hAnsi="Sylfaen"/>
        </w:rPr>
        <w:tab/>
      </w:r>
      <w:r w:rsidRPr="00F01DDB">
        <w:rPr>
          <w:rFonts w:ascii="Sylfaen" w:hAnsi="Sylfaen"/>
        </w:rPr>
        <w:t>Обеспечение заявки</w:t>
      </w:r>
      <w:r w:rsidRPr="00F01DDB">
        <w:rPr>
          <w:rStyle w:val="af6"/>
          <w:rFonts w:ascii="Sylfaen" w:hAnsi="Sylfaen"/>
        </w:rPr>
        <w:footnoteReference w:id="2"/>
      </w:r>
      <w:r w:rsidRPr="00F01DDB">
        <w:rPr>
          <w:rFonts w:ascii="Sylfaen" w:hAnsi="Sylfaen"/>
        </w:rPr>
        <w:t xml:space="preserve"> </w:t>
      </w:r>
    </w:p>
    <w:p w:rsidR="00096865" w:rsidRPr="00F01DDB" w:rsidRDefault="00087A30" w:rsidP="00B46D58">
      <w:pPr>
        <w:widowControl w:val="0"/>
        <w:tabs>
          <w:tab w:val="left" w:pos="1134"/>
        </w:tabs>
        <w:spacing w:after="160"/>
        <w:ind w:left="1134" w:hanging="567"/>
        <w:jc w:val="both"/>
        <w:rPr>
          <w:rFonts w:ascii="Sylfaen" w:hAnsi="Sylfaen" w:cs="Sylfaen"/>
        </w:rPr>
      </w:pPr>
      <w:r w:rsidRPr="00F01DDB">
        <w:rPr>
          <w:rFonts w:ascii="Sylfaen" w:hAnsi="Sylfaen"/>
        </w:rPr>
        <w:t>8.</w:t>
      </w:r>
      <w:r w:rsidR="005D191A" w:rsidRPr="00F01DDB">
        <w:rPr>
          <w:rFonts w:ascii="Sylfaen" w:hAnsi="Sylfaen"/>
        </w:rPr>
        <w:tab/>
      </w:r>
      <w:r w:rsidRPr="00F01DDB">
        <w:rPr>
          <w:rFonts w:ascii="Sylfaen" w:hAnsi="Sylfaen"/>
        </w:rPr>
        <w:t>Вскрытие, оц</w:t>
      </w:r>
      <w:r w:rsidR="000B2CFA" w:rsidRPr="00F01DDB">
        <w:rPr>
          <w:rFonts w:ascii="Sylfaen" w:hAnsi="Sylfaen"/>
        </w:rPr>
        <w:t>енка заявок и подведение итогов</w:t>
      </w:r>
    </w:p>
    <w:p w:rsidR="00096865" w:rsidRPr="00F01DDB" w:rsidRDefault="00087A30" w:rsidP="00B46D58">
      <w:pPr>
        <w:widowControl w:val="0"/>
        <w:tabs>
          <w:tab w:val="left" w:pos="1134"/>
        </w:tabs>
        <w:spacing w:after="160"/>
        <w:ind w:left="1134" w:hanging="567"/>
        <w:jc w:val="both"/>
        <w:rPr>
          <w:rFonts w:ascii="Sylfaen" w:hAnsi="Sylfaen"/>
        </w:rPr>
      </w:pPr>
      <w:r w:rsidRPr="00F01DDB">
        <w:rPr>
          <w:rFonts w:ascii="Sylfaen" w:hAnsi="Sylfaen"/>
        </w:rPr>
        <w:t>9.</w:t>
      </w:r>
      <w:r w:rsidR="005D191A" w:rsidRPr="00F01DDB">
        <w:rPr>
          <w:rFonts w:ascii="Sylfaen" w:hAnsi="Sylfaen"/>
        </w:rPr>
        <w:tab/>
      </w:r>
      <w:r w:rsidRPr="00F01DDB">
        <w:rPr>
          <w:rFonts w:ascii="Sylfaen" w:hAnsi="Sylfaen"/>
        </w:rPr>
        <w:t>Заключение догово</w:t>
      </w:r>
      <w:r w:rsidR="00543BAE" w:rsidRPr="00F01DDB">
        <w:rPr>
          <w:rFonts w:ascii="Sylfaen" w:hAnsi="Sylfaen"/>
        </w:rPr>
        <w:t>ра</w:t>
      </w:r>
    </w:p>
    <w:p w:rsidR="00096865" w:rsidRPr="00F01DDB" w:rsidRDefault="00087A30" w:rsidP="00B46D58">
      <w:pPr>
        <w:widowControl w:val="0"/>
        <w:tabs>
          <w:tab w:val="left" w:pos="1134"/>
        </w:tabs>
        <w:spacing w:after="160"/>
        <w:ind w:left="1134" w:hanging="567"/>
        <w:jc w:val="both"/>
        <w:rPr>
          <w:rFonts w:ascii="Sylfaen" w:hAnsi="Sylfaen"/>
        </w:rPr>
      </w:pPr>
      <w:r w:rsidRPr="00F01DDB">
        <w:rPr>
          <w:rFonts w:ascii="Sylfaen" w:hAnsi="Sylfaen"/>
        </w:rPr>
        <w:lastRenderedPageBreak/>
        <w:t>10.</w:t>
      </w:r>
      <w:r w:rsidR="005D191A" w:rsidRPr="00F01DDB">
        <w:rPr>
          <w:rFonts w:ascii="Sylfaen" w:hAnsi="Sylfaen"/>
        </w:rPr>
        <w:tab/>
      </w:r>
      <w:r w:rsidR="003E1D9D" w:rsidRPr="00F01DDB">
        <w:rPr>
          <w:rFonts w:ascii="Sylfaen" w:hAnsi="Sylfaen"/>
        </w:rPr>
        <w:t xml:space="preserve">Обеспечения </w:t>
      </w:r>
      <w:proofErr w:type="gramStart"/>
      <w:r w:rsidR="00174DAB" w:rsidRPr="00F01DDB">
        <w:rPr>
          <w:rFonts w:ascii="Sylfaen" w:hAnsi="Sylfaen"/>
        </w:rPr>
        <w:t>квалификации  и</w:t>
      </w:r>
      <w:proofErr w:type="gramEnd"/>
      <w:r w:rsidR="00174DAB" w:rsidRPr="00F01DDB">
        <w:rPr>
          <w:rFonts w:ascii="Sylfaen" w:hAnsi="Sylfaen"/>
        </w:rPr>
        <w:t xml:space="preserve"> </w:t>
      </w:r>
      <w:r w:rsidR="00543BAE" w:rsidRPr="00F01DDB">
        <w:rPr>
          <w:rFonts w:ascii="Sylfaen" w:hAnsi="Sylfaen"/>
        </w:rPr>
        <w:t>договора</w:t>
      </w:r>
      <w:r w:rsidRPr="00F01DDB">
        <w:rPr>
          <w:rFonts w:ascii="Sylfaen" w:hAnsi="Sylfaen"/>
        </w:rPr>
        <w:t xml:space="preserve"> </w:t>
      </w:r>
    </w:p>
    <w:p w:rsidR="00096865" w:rsidRPr="00F01DDB" w:rsidRDefault="00096865" w:rsidP="00B46D58">
      <w:pPr>
        <w:widowControl w:val="0"/>
        <w:tabs>
          <w:tab w:val="left" w:pos="1134"/>
        </w:tabs>
        <w:spacing w:after="160"/>
        <w:ind w:left="1134" w:hanging="567"/>
        <w:jc w:val="both"/>
        <w:rPr>
          <w:rFonts w:ascii="Sylfaen" w:hAnsi="Sylfaen"/>
        </w:rPr>
      </w:pPr>
      <w:r w:rsidRPr="00F01DDB">
        <w:rPr>
          <w:rFonts w:ascii="Sylfaen" w:hAnsi="Sylfaen"/>
        </w:rPr>
        <w:t>11.</w:t>
      </w:r>
      <w:r w:rsidR="005D191A" w:rsidRPr="00F01DDB">
        <w:rPr>
          <w:rFonts w:ascii="Sylfaen" w:hAnsi="Sylfaen"/>
        </w:rPr>
        <w:tab/>
      </w:r>
      <w:r w:rsidRPr="00F01DDB">
        <w:rPr>
          <w:rFonts w:ascii="Sylfaen" w:hAnsi="Sylfaen"/>
        </w:rPr>
        <w:t>Объяв</w:t>
      </w:r>
      <w:r w:rsidR="00543BAE" w:rsidRPr="00F01DDB">
        <w:rPr>
          <w:rFonts w:ascii="Sylfaen" w:hAnsi="Sylfaen"/>
        </w:rPr>
        <w:t>ление процедуры несостоявшейся</w:t>
      </w:r>
      <w:r w:rsidRPr="00F01DDB">
        <w:rPr>
          <w:rFonts w:ascii="Sylfaen" w:hAnsi="Sylfaen"/>
        </w:rPr>
        <w:t xml:space="preserve"> </w:t>
      </w:r>
    </w:p>
    <w:p w:rsidR="00096865" w:rsidRPr="00F01DDB" w:rsidRDefault="00096865" w:rsidP="00B46D58">
      <w:pPr>
        <w:widowControl w:val="0"/>
        <w:tabs>
          <w:tab w:val="left" w:pos="1134"/>
        </w:tabs>
        <w:spacing w:after="160"/>
        <w:ind w:left="1134" w:hanging="567"/>
        <w:jc w:val="both"/>
        <w:rPr>
          <w:rFonts w:ascii="Sylfaen" w:hAnsi="Sylfaen"/>
        </w:rPr>
      </w:pPr>
      <w:r w:rsidRPr="00F01DDB">
        <w:rPr>
          <w:rFonts w:ascii="Sylfaen" w:hAnsi="Sylfaen"/>
        </w:rPr>
        <w:t>12.</w:t>
      </w:r>
      <w:r w:rsidR="005D191A" w:rsidRPr="00F01DDB">
        <w:rPr>
          <w:rFonts w:ascii="Sylfaen" w:hAnsi="Sylfaen"/>
        </w:rPr>
        <w:tab/>
      </w:r>
      <w:r w:rsidRPr="00F01DDB">
        <w:rPr>
          <w:rFonts w:ascii="Sylfaen" w:hAnsi="Sylfaen"/>
        </w:rPr>
        <w:t>Право участника и порядок обжалования им действий и (или) принятых решений</w:t>
      </w:r>
      <w:r w:rsidR="00543BAE" w:rsidRPr="00F01DDB">
        <w:rPr>
          <w:rFonts w:ascii="Sylfaen" w:hAnsi="Sylfaen"/>
        </w:rPr>
        <w:t>, связанных с процессом закупки</w:t>
      </w:r>
    </w:p>
    <w:p w:rsidR="00520F57" w:rsidRPr="00F01DDB" w:rsidRDefault="00520F57" w:rsidP="00B46D58">
      <w:pPr>
        <w:widowControl w:val="0"/>
        <w:spacing w:after="160"/>
        <w:jc w:val="center"/>
        <w:rPr>
          <w:rFonts w:ascii="Sylfaen" w:hAnsi="Sylfaen"/>
          <w:b/>
        </w:rPr>
      </w:pPr>
    </w:p>
    <w:p w:rsidR="00520F57" w:rsidRPr="00F01DDB" w:rsidRDefault="00520F57" w:rsidP="00B46D58">
      <w:pPr>
        <w:widowControl w:val="0"/>
        <w:spacing w:after="160"/>
        <w:jc w:val="center"/>
        <w:rPr>
          <w:rFonts w:ascii="Sylfaen" w:hAnsi="Sylfaen"/>
          <w:b/>
        </w:rPr>
      </w:pPr>
    </w:p>
    <w:p w:rsidR="00E45CEB" w:rsidRPr="00F01DDB" w:rsidRDefault="00E45CEB" w:rsidP="00B46D58">
      <w:pPr>
        <w:widowControl w:val="0"/>
        <w:spacing w:after="160"/>
        <w:jc w:val="center"/>
        <w:rPr>
          <w:rFonts w:ascii="Sylfaen" w:hAnsi="Sylfaen"/>
          <w:b/>
        </w:rPr>
      </w:pPr>
    </w:p>
    <w:p w:rsidR="00E45CEB" w:rsidRPr="00F01DDB" w:rsidRDefault="00E45CEB" w:rsidP="00B46D58">
      <w:pPr>
        <w:widowControl w:val="0"/>
        <w:spacing w:after="160"/>
        <w:jc w:val="center"/>
        <w:rPr>
          <w:rFonts w:ascii="Sylfaen" w:hAnsi="Sylfaen"/>
          <w:b/>
        </w:rPr>
      </w:pPr>
    </w:p>
    <w:p w:rsidR="00E45CEB" w:rsidRPr="00F01DDB" w:rsidRDefault="00E45CEB" w:rsidP="00B46D58">
      <w:pPr>
        <w:widowControl w:val="0"/>
        <w:spacing w:after="160"/>
        <w:jc w:val="center"/>
        <w:rPr>
          <w:rFonts w:ascii="Sylfaen" w:hAnsi="Sylfaen"/>
          <w:b/>
        </w:rPr>
      </w:pPr>
    </w:p>
    <w:p w:rsidR="00F01DDB" w:rsidRDefault="00F01DDB" w:rsidP="00B46D58">
      <w:pPr>
        <w:widowControl w:val="0"/>
        <w:spacing w:after="160"/>
        <w:jc w:val="center"/>
        <w:rPr>
          <w:rFonts w:ascii="Sylfaen" w:hAnsi="Sylfaen"/>
          <w:b/>
        </w:rPr>
      </w:pPr>
    </w:p>
    <w:p w:rsidR="008842CE" w:rsidRPr="00F01DDB" w:rsidRDefault="00CA590C" w:rsidP="00B46D58">
      <w:pPr>
        <w:widowControl w:val="0"/>
        <w:spacing w:after="160"/>
        <w:jc w:val="center"/>
        <w:rPr>
          <w:rFonts w:ascii="Sylfaen" w:hAnsi="Sylfaen"/>
          <w:b/>
        </w:rPr>
      </w:pPr>
      <w:r w:rsidRPr="00F01DDB">
        <w:rPr>
          <w:rFonts w:ascii="Sylfaen" w:hAnsi="Sylfaen"/>
          <w:b/>
        </w:rPr>
        <w:t xml:space="preserve">ЧАСТЬ II. </w:t>
      </w:r>
    </w:p>
    <w:p w:rsidR="008842CE" w:rsidRPr="00F01DDB" w:rsidRDefault="008842CE" w:rsidP="00B46D58">
      <w:pPr>
        <w:widowControl w:val="0"/>
        <w:spacing w:after="160"/>
        <w:jc w:val="center"/>
        <w:rPr>
          <w:rFonts w:ascii="Sylfaen" w:hAnsi="Sylfaen"/>
          <w:b/>
        </w:rPr>
      </w:pPr>
    </w:p>
    <w:p w:rsidR="00096865" w:rsidRPr="00F01DDB" w:rsidRDefault="00D93136" w:rsidP="00B46D58">
      <w:pPr>
        <w:widowControl w:val="0"/>
        <w:spacing w:after="160"/>
        <w:jc w:val="center"/>
        <w:rPr>
          <w:rFonts w:ascii="Sylfaen" w:hAnsi="Sylfaen"/>
          <w:b/>
        </w:rPr>
      </w:pPr>
      <w:r w:rsidRPr="00F01DDB">
        <w:rPr>
          <w:rFonts w:ascii="Sylfaen" w:hAnsi="Sylfaen"/>
          <w:b/>
        </w:rPr>
        <w:t xml:space="preserve">ИНСТРУКЦИЯ ПО ПОДГОТОВКЕ ЗАЯВКИ </w:t>
      </w:r>
      <w:r w:rsidRPr="00F01DDB">
        <w:rPr>
          <w:rFonts w:ascii="Sylfaen" w:hAnsi="Sylfaen"/>
          <w:b/>
        </w:rPr>
        <w:br/>
        <w:t>НА ЗАПРОС КОТИРОКИ</w:t>
      </w:r>
    </w:p>
    <w:p w:rsidR="00520F57" w:rsidRPr="00F01DDB" w:rsidRDefault="00520F57" w:rsidP="00B46D58">
      <w:pPr>
        <w:widowControl w:val="0"/>
        <w:spacing w:after="160"/>
        <w:jc w:val="center"/>
        <w:rPr>
          <w:rFonts w:ascii="Sylfaen" w:hAnsi="Sylfaen"/>
          <w:b/>
        </w:rPr>
      </w:pPr>
    </w:p>
    <w:p w:rsidR="00096865" w:rsidRPr="00F01DDB" w:rsidRDefault="00096865" w:rsidP="00B46D58">
      <w:pPr>
        <w:widowControl w:val="0"/>
        <w:tabs>
          <w:tab w:val="left" w:pos="1134"/>
        </w:tabs>
        <w:spacing w:after="160"/>
        <w:ind w:left="1134" w:hanging="567"/>
        <w:jc w:val="both"/>
        <w:rPr>
          <w:rFonts w:ascii="Sylfaen" w:hAnsi="Sylfaen"/>
        </w:rPr>
      </w:pPr>
      <w:r w:rsidRPr="00F01DDB">
        <w:rPr>
          <w:rFonts w:ascii="Sylfaen" w:hAnsi="Sylfaen"/>
        </w:rPr>
        <w:t>1.</w:t>
      </w:r>
      <w:r w:rsidRPr="00F01DDB">
        <w:rPr>
          <w:rFonts w:ascii="Sylfaen" w:hAnsi="Sylfaen"/>
        </w:rPr>
        <w:tab/>
        <w:t>Общ</w:t>
      </w:r>
      <w:r w:rsidR="00543BAE" w:rsidRPr="00F01DDB">
        <w:rPr>
          <w:rFonts w:ascii="Sylfaen" w:hAnsi="Sylfaen"/>
        </w:rPr>
        <w:t>ие положения</w:t>
      </w:r>
    </w:p>
    <w:p w:rsidR="00096865" w:rsidRPr="00F01DDB" w:rsidRDefault="00543BAE" w:rsidP="00B46D58">
      <w:pPr>
        <w:widowControl w:val="0"/>
        <w:tabs>
          <w:tab w:val="left" w:pos="1134"/>
        </w:tabs>
        <w:spacing w:after="160"/>
        <w:ind w:left="1134" w:hanging="567"/>
        <w:jc w:val="both"/>
        <w:rPr>
          <w:rFonts w:ascii="Sylfaen" w:hAnsi="Sylfaen"/>
        </w:rPr>
      </w:pPr>
      <w:r w:rsidRPr="00F01DDB">
        <w:rPr>
          <w:rFonts w:ascii="Sylfaen" w:hAnsi="Sylfaen"/>
        </w:rPr>
        <w:t>2.</w:t>
      </w:r>
      <w:r w:rsidRPr="00F01DDB">
        <w:rPr>
          <w:rFonts w:ascii="Sylfaen" w:hAnsi="Sylfaen"/>
        </w:rPr>
        <w:tab/>
        <w:t>Заявка на процедуру</w:t>
      </w:r>
    </w:p>
    <w:p w:rsidR="0061522D" w:rsidRPr="00F01DDB" w:rsidRDefault="00450C30" w:rsidP="00B46D58">
      <w:pPr>
        <w:widowControl w:val="0"/>
        <w:tabs>
          <w:tab w:val="left" w:pos="1134"/>
        </w:tabs>
        <w:spacing w:after="160"/>
        <w:ind w:left="1134" w:hanging="567"/>
        <w:jc w:val="both"/>
        <w:rPr>
          <w:rFonts w:ascii="Sylfaen" w:hAnsi="Sylfaen"/>
        </w:rPr>
      </w:pPr>
      <w:r w:rsidRPr="00F01DDB">
        <w:rPr>
          <w:rFonts w:ascii="Sylfaen" w:hAnsi="Sylfaen"/>
        </w:rPr>
        <w:t>3</w:t>
      </w:r>
      <w:r w:rsidR="00543BAE" w:rsidRPr="00F01DDB">
        <w:rPr>
          <w:rFonts w:ascii="Sylfaen" w:hAnsi="Sylfaen"/>
        </w:rPr>
        <w:t>.</w:t>
      </w:r>
      <w:r w:rsidR="00543BAE" w:rsidRPr="00F01DDB">
        <w:rPr>
          <w:rFonts w:ascii="Sylfaen" w:hAnsi="Sylfaen"/>
        </w:rPr>
        <w:tab/>
        <w:t>Приложения № 1-</w:t>
      </w:r>
      <w:r w:rsidR="003529EA" w:rsidRPr="00F01DDB">
        <w:rPr>
          <w:rFonts w:ascii="Sylfaen" w:hAnsi="Sylfaen"/>
        </w:rPr>
        <w:t>6</w:t>
      </w:r>
    </w:p>
    <w:p w:rsidR="00E17B7F" w:rsidRPr="00F01DDB" w:rsidRDefault="00E17B7F">
      <w:pPr>
        <w:rPr>
          <w:rFonts w:ascii="Sylfaen" w:hAnsi="Sylfaen"/>
          <w:spacing w:val="-6"/>
        </w:rPr>
      </w:pPr>
      <w:r w:rsidRPr="00F01DDB">
        <w:rPr>
          <w:rFonts w:ascii="Sylfaen" w:hAnsi="Sylfaen"/>
          <w:spacing w:val="-6"/>
        </w:rPr>
        <w:br w:type="page"/>
      </w:r>
    </w:p>
    <w:p w:rsidR="00096865" w:rsidRPr="00F01DDB" w:rsidRDefault="00E17B7F" w:rsidP="00E17B7F">
      <w:pPr>
        <w:widowControl w:val="0"/>
        <w:spacing w:after="160"/>
        <w:ind w:hanging="567"/>
        <w:jc w:val="both"/>
        <w:rPr>
          <w:rFonts w:ascii="Sylfaen" w:hAnsi="Sylfaen"/>
          <w:spacing w:val="-6"/>
        </w:rPr>
      </w:pPr>
      <w:r w:rsidRPr="00F01DDB">
        <w:rPr>
          <w:rFonts w:ascii="Sylfaen" w:hAnsi="Sylfaen"/>
          <w:spacing w:val="-6"/>
        </w:rPr>
        <w:lastRenderedPageBreak/>
        <w:t xml:space="preserve">               </w:t>
      </w:r>
      <w:r w:rsidR="00096865" w:rsidRPr="00F01DDB">
        <w:rPr>
          <w:rFonts w:ascii="Sylfaen" w:hAnsi="Sylfaen"/>
          <w:spacing w:val="-6"/>
        </w:rPr>
        <w:t xml:space="preserve">Настоящее Приглашение предоставляется в дополнение к объявлению об </w:t>
      </w:r>
      <w:r w:rsidR="00A50739" w:rsidRPr="00F01DDB">
        <w:rPr>
          <w:rFonts w:ascii="Sylfaen" w:hAnsi="Sylfaen"/>
        </w:rPr>
        <w:t xml:space="preserve">запрос </w:t>
      </w:r>
      <w:proofErr w:type="spellStart"/>
      <w:r w:rsidR="00A50739" w:rsidRPr="00F01DDB">
        <w:rPr>
          <w:rFonts w:ascii="Sylfaen" w:hAnsi="Sylfaen"/>
        </w:rPr>
        <w:t>котироки</w:t>
      </w:r>
      <w:proofErr w:type="spellEnd"/>
      <w:r w:rsidR="00096865" w:rsidRPr="00F01DDB">
        <w:rPr>
          <w:rFonts w:ascii="Sylfaen" w:hAnsi="Sylfaen"/>
          <w:spacing w:val="-6"/>
        </w:rPr>
        <w:t xml:space="preserve">, проводимом под кодом </w:t>
      </w:r>
      <w:r w:rsidR="00E835E7" w:rsidRPr="00F01DDB">
        <w:rPr>
          <w:rFonts w:ascii="Sylfaen" w:hAnsi="Sylfaen"/>
          <w:i/>
        </w:rPr>
        <w:t>ԳN8ՄԴ-ԳՀԱՊՁԲ-20</w:t>
      </w:r>
      <w:r w:rsidR="002B42A7" w:rsidRPr="00F01DDB">
        <w:rPr>
          <w:rFonts w:ascii="Sylfaen" w:hAnsi="Sylfaen"/>
          <w:spacing w:val="-6"/>
        </w:rPr>
        <w:t xml:space="preserve"> </w:t>
      </w:r>
      <w:r w:rsidR="00096865" w:rsidRPr="00F01DDB">
        <w:rPr>
          <w:rFonts w:ascii="Sylfaen" w:hAnsi="Sylfaen"/>
          <w:spacing w:val="-6"/>
        </w:rPr>
        <w:t>(далее — процедура).</w:t>
      </w:r>
    </w:p>
    <w:p w:rsidR="00096865" w:rsidRPr="00F01DDB" w:rsidRDefault="00096865" w:rsidP="00B46D58">
      <w:pPr>
        <w:widowControl w:val="0"/>
        <w:spacing w:after="160"/>
        <w:ind w:firstLine="567"/>
        <w:jc w:val="both"/>
        <w:rPr>
          <w:rFonts w:ascii="Sylfaen" w:hAnsi="Sylfaen"/>
        </w:rPr>
      </w:pPr>
      <w:r w:rsidRPr="00F01DDB">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01DDB">
        <w:rPr>
          <w:rFonts w:ascii="Sylfaen" w:hAnsi="Sylfaen" w:cs="Courier New"/>
          <w:lang w:val="en-US"/>
        </w:rPr>
        <w:t> </w:t>
      </w:r>
      <w:r w:rsidRPr="00F01DDB">
        <w:rPr>
          <w:rFonts w:ascii="Sylfaen" w:hAnsi="Sylfaen"/>
        </w:rPr>
        <w:t>4</w:t>
      </w:r>
      <w:r w:rsidR="006D2DF7" w:rsidRPr="00F01DDB">
        <w:rPr>
          <w:rFonts w:ascii="Sylfaen" w:hAnsi="Sylfaen" w:cs="Courier New"/>
          <w:lang w:val="en-US"/>
        </w:rPr>
        <w:t> </w:t>
      </w:r>
      <w:r w:rsidRPr="00F01DDB">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01DDB" w:rsidRDefault="00096865" w:rsidP="00B46D58">
      <w:pPr>
        <w:widowControl w:val="0"/>
        <w:spacing w:after="160"/>
        <w:ind w:firstLine="567"/>
        <w:jc w:val="both"/>
        <w:rPr>
          <w:rFonts w:ascii="Sylfaen" w:hAnsi="Sylfaen"/>
        </w:rPr>
      </w:pPr>
      <w:r w:rsidRPr="00F01DDB">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01DDB" w:rsidRDefault="00096865" w:rsidP="00B46D58">
      <w:pPr>
        <w:widowControl w:val="0"/>
        <w:spacing w:after="160"/>
        <w:ind w:firstLine="567"/>
        <w:jc w:val="both"/>
        <w:rPr>
          <w:rFonts w:ascii="Sylfaen" w:hAnsi="Sylfaen" w:cs="Times Armenian"/>
        </w:rPr>
      </w:pPr>
      <w:r w:rsidRPr="00F01DDB">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01DDB" w:rsidRDefault="00A81DD5" w:rsidP="00B46D58">
      <w:pPr>
        <w:pStyle w:val="23"/>
        <w:widowControl w:val="0"/>
        <w:spacing w:after="160" w:line="240" w:lineRule="auto"/>
        <w:ind w:firstLine="567"/>
        <w:rPr>
          <w:rFonts w:ascii="Sylfaen" w:hAnsi="Sylfaen"/>
          <w:sz w:val="24"/>
          <w:szCs w:val="24"/>
        </w:rPr>
      </w:pPr>
      <w:r w:rsidRPr="00F01DDB">
        <w:rPr>
          <w:rFonts w:ascii="Sylfaen" w:hAnsi="Sylfaen"/>
          <w:sz w:val="24"/>
          <w:szCs w:val="24"/>
        </w:rPr>
        <w:t>Адрес электронной почты секретаря оценочной комиссии "</w:t>
      </w:r>
      <w:proofErr w:type="spellStart"/>
      <w:r w:rsidR="00F01DDB" w:rsidRPr="00F01DDB">
        <w:rPr>
          <w:rFonts w:ascii="Sylfaen" w:hAnsi="Sylfaen"/>
          <w:sz w:val="24"/>
          <w:szCs w:val="24"/>
          <w:lang w:val="en-US"/>
        </w:rPr>
        <w:t>lusineh</w:t>
      </w:r>
      <w:proofErr w:type="spellEnd"/>
      <w:r w:rsidR="00F01DDB" w:rsidRPr="00F01DDB">
        <w:rPr>
          <w:rFonts w:ascii="Sylfaen" w:hAnsi="Sylfaen"/>
          <w:sz w:val="24"/>
          <w:szCs w:val="24"/>
        </w:rPr>
        <w:t>.</w:t>
      </w:r>
      <w:proofErr w:type="spellStart"/>
      <w:r w:rsidR="00F01DDB" w:rsidRPr="00F01DDB">
        <w:rPr>
          <w:rFonts w:ascii="Sylfaen" w:hAnsi="Sylfaen"/>
          <w:sz w:val="24"/>
          <w:szCs w:val="24"/>
          <w:lang w:val="en-US"/>
        </w:rPr>
        <w:t>tadevosyan</w:t>
      </w:r>
      <w:proofErr w:type="spellEnd"/>
      <w:r w:rsidR="00F01DDB" w:rsidRPr="00F01DDB">
        <w:rPr>
          <w:rFonts w:ascii="Sylfaen" w:hAnsi="Sylfaen"/>
          <w:sz w:val="24"/>
          <w:szCs w:val="24"/>
        </w:rPr>
        <w:t>@</w:t>
      </w:r>
      <w:r w:rsidR="00F01DDB" w:rsidRPr="00F01DDB">
        <w:rPr>
          <w:rFonts w:ascii="Sylfaen" w:hAnsi="Sylfaen"/>
          <w:sz w:val="24"/>
          <w:szCs w:val="24"/>
          <w:lang w:val="en-US"/>
        </w:rPr>
        <w:t>mail</w:t>
      </w:r>
      <w:r w:rsidR="00F01DDB" w:rsidRPr="00F01DDB">
        <w:rPr>
          <w:rFonts w:ascii="Sylfaen" w:hAnsi="Sylfaen"/>
          <w:sz w:val="24"/>
          <w:szCs w:val="24"/>
        </w:rPr>
        <w:t>.</w:t>
      </w:r>
      <w:proofErr w:type="spellStart"/>
      <w:r w:rsidR="00F01DDB" w:rsidRPr="00F01DDB">
        <w:rPr>
          <w:rFonts w:ascii="Sylfaen" w:hAnsi="Sylfaen"/>
          <w:sz w:val="24"/>
          <w:szCs w:val="24"/>
          <w:lang w:val="en-US"/>
        </w:rPr>
        <w:t>ru</w:t>
      </w:r>
      <w:proofErr w:type="spellEnd"/>
      <w:r w:rsidRPr="00F01DDB">
        <w:rPr>
          <w:rFonts w:ascii="Sylfaen" w:hAnsi="Sylfaen"/>
          <w:sz w:val="24"/>
          <w:szCs w:val="24"/>
        </w:rPr>
        <w:t>".</w:t>
      </w:r>
    </w:p>
    <w:p w:rsidR="00096865" w:rsidRPr="00F01DDB" w:rsidRDefault="00F5653D" w:rsidP="00B46D58">
      <w:pPr>
        <w:widowControl w:val="0"/>
        <w:spacing w:after="160"/>
        <w:jc w:val="center"/>
        <w:rPr>
          <w:rFonts w:ascii="Sylfaen" w:hAnsi="Sylfaen"/>
        </w:rPr>
      </w:pPr>
      <w:r w:rsidRPr="00F01DDB">
        <w:rPr>
          <w:rFonts w:ascii="Sylfaen" w:hAnsi="Sylfaen"/>
        </w:rPr>
        <w:br w:type="page"/>
      </w:r>
      <w:r w:rsidRPr="00F01DDB">
        <w:rPr>
          <w:rFonts w:ascii="Sylfaen" w:hAnsi="Sylfaen"/>
        </w:rPr>
        <w:lastRenderedPageBreak/>
        <w:t>ЧАСТЬ I</w:t>
      </w:r>
    </w:p>
    <w:p w:rsidR="00096865" w:rsidRPr="00F01DDB" w:rsidRDefault="00096865" w:rsidP="00B46D58">
      <w:pPr>
        <w:pStyle w:val="3"/>
        <w:keepNext w:val="0"/>
        <w:widowControl w:val="0"/>
        <w:spacing w:after="160" w:line="240" w:lineRule="auto"/>
        <w:rPr>
          <w:rFonts w:ascii="Sylfaen" w:hAnsi="Sylfaen"/>
          <w:sz w:val="24"/>
          <w:szCs w:val="24"/>
        </w:rPr>
      </w:pPr>
    </w:p>
    <w:p w:rsidR="00096865" w:rsidRPr="00F01DDB" w:rsidRDefault="00F63BBB" w:rsidP="00B46D58">
      <w:pPr>
        <w:widowControl w:val="0"/>
        <w:spacing w:after="160"/>
        <w:jc w:val="center"/>
        <w:rPr>
          <w:rFonts w:ascii="Sylfaen" w:hAnsi="Sylfaen" w:cs="Sylfaen"/>
          <w:b/>
        </w:rPr>
      </w:pPr>
      <w:r w:rsidRPr="00F01DDB">
        <w:rPr>
          <w:rFonts w:ascii="Sylfaen" w:hAnsi="Sylfaen"/>
          <w:b/>
        </w:rPr>
        <w:t xml:space="preserve">1. </w:t>
      </w:r>
      <w:r w:rsidR="002B32D6" w:rsidRPr="00F01DDB">
        <w:rPr>
          <w:rFonts w:ascii="Sylfaen" w:hAnsi="Sylfaen"/>
          <w:b/>
        </w:rPr>
        <w:t>ХАРАКТЕРИСТИКА ПРЕДМЕТА ЗАКУПКИ</w:t>
      </w:r>
    </w:p>
    <w:p w:rsidR="00096865" w:rsidRPr="00F01DDB" w:rsidRDefault="00845AA5" w:rsidP="00E45CEB">
      <w:pPr>
        <w:pStyle w:val="aa"/>
        <w:widowControl w:val="0"/>
        <w:spacing w:after="160"/>
        <w:ind w:right="-7" w:firstLine="567"/>
        <w:jc w:val="center"/>
        <w:rPr>
          <w:rFonts w:ascii="Sylfaen" w:hAnsi="Sylfaen"/>
          <w:sz w:val="20"/>
          <w:szCs w:val="20"/>
        </w:rPr>
      </w:pPr>
      <w:r w:rsidRPr="00F01DDB">
        <w:rPr>
          <w:rFonts w:ascii="Sylfaen" w:hAnsi="Sylfaen"/>
          <w:i/>
        </w:rPr>
        <w:t>1.1</w:t>
      </w:r>
      <w:r w:rsidR="008E6E51" w:rsidRPr="00F01DDB">
        <w:rPr>
          <w:rFonts w:ascii="Sylfaen" w:hAnsi="Sylfaen"/>
          <w:i/>
        </w:rPr>
        <w:t>.</w:t>
      </w:r>
      <w:r w:rsidR="00F63BBB" w:rsidRPr="00F01DDB">
        <w:rPr>
          <w:rFonts w:ascii="Sylfaen" w:hAnsi="Sylfaen"/>
          <w:i/>
        </w:rPr>
        <w:tab/>
      </w:r>
      <w:r w:rsidRPr="00F01DDB">
        <w:rPr>
          <w:rFonts w:ascii="Sylfaen" w:hAnsi="Sylfaen"/>
        </w:rPr>
        <w:t xml:space="preserve">Предметом закупки является приобретение </w:t>
      </w:r>
      <w:r w:rsidR="00E45CEB" w:rsidRPr="00F01DDB">
        <w:rPr>
          <w:rFonts w:ascii="Sylfaen" w:hAnsi="Sylfaen"/>
          <w:sz w:val="20"/>
          <w:szCs w:val="20"/>
        </w:rPr>
        <w:t xml:space="preserve">" </w:t>
      </w:r>
      <w:r w:rsidR="00A50739" w:rsidRPr="00F01DDB">
        <w:rPr>
          <w:rFonts w:ascii="Sylfaen" w:hAnsi="Sylfaen"/>
          <w:sz w:val="20"/>
          <w:szCs w:val="20"/>
        </w:rPr>
        <w:t>продукт</w:t>
      </w:r>
      <w:r w:rsidR="00E45CEB" w:rsidRPr="00F01DDB">
        <w:rPr>
          <w:rFonts w:ascii="Sylfaen" w:hAnsi="Sylfaen"/>
          <w:sz w:val="20"/>
          <w:szCs w:val="20"/>
        </w:rPr>
        <w:t xml:space="preserve"> " для нужд " </w:t>
      </w:r>
      <w:r w:rsidR="00031510" w:rsidRPr="00F01DDB">
        <w:rPr>
          <w:rFonts w:ascii="Sylfaen" w:hAnsi="Sylfaen"/>
          <w:sz w:val="20"/>
          <w:szCs w:val="20"/>
        </w:rPr>
        <w:t xml:space="preserve">Средняя школа N 8 в </w:t>
      </w:r>
      <w:proofErr w:type="spellStart"/>
      <w:r w:rsidR="00031510" w:rsidRPr="00F01DDB">
        <w:rPr>
          <w:rFonts w:ascii="Sylfaen" w:hAnsi="Sylfaen"/>
          <w:sz w:val="20"/>
          <w:szCs w:val="20"/>
        </w:rPr>
        <w:t>Гюмри</w:t>
      </w:r>
      <w:proofErr w:type="spellEnd"/>
      <w:r w:rsidR="00E45CEB" w:rsidRPr="00F01DDB">
        <w:rPr>
          <w:rFonts w:ascii="Sylfaen" w:hAnsi="Sylfaen"/>
          <w:sz w:val="20"/>
          <w:szCs w:val="20"/>
        </w:rPr>
        <w:t xml:space="preserve">"   </w:t>
      </w:r>
      <w:proofErr w:type="spellStart"/>
      <w:proofErr w:type="gramStart"/>
      <w:r w:rsidR="00E45CEB" w:rsidRPr="00F01DDB">
        <w:rPr>
          <w:rFonts w:ascii="Sylfaen" w:hAnsi="Sylfaen"/>
          <w:sz w:val="20"/>
          <w:szCs w:val="20"/>
        </w:rPr>
        <w:t>гнко</w:t>
      </w:r>
      <w:proofErr w:type="spellEnd"/>
      <w:r w:rsidR="00E45CEB" w:rsidRPr="00F01DDB">
        <w:rPr>
          <w:rFonts w:ascii="Sylfaen" w:hAnsi="Sylfaen"/>
          <w:sz w:val="20"/>
          <w:szCs w:val="20"/>
        </w:rPr>
        <w:t xml:space="preserve">  </w:t>
      </w:r>
      <w:r w:rsidRPr="00F01DDB">
        <w:rPr>
          <w:rFonts w:ascii="Sylfaen" w:hAnsi="Sylfaen"/>
        </w:rPr>
        <w:t>которые</w:t>
      </w:r>
      <w:proofErr w:type="gramEnd"/>
      <w:r w:rsidRPr="00F01DDB">
        <w:rPr>
          <w:rFonts w:ascii="Sylfaen" w:hAnsi="Sylfaen"/>
        </w:rPr>
        <w:t xml:space="preserve"> сгруппированы в лоты </w:t>
      </w:r>
      <w:r w:rsidR="00E45CEB" w:rsidRPr="00F01DDB">
        <w:rPr>
          <w:rFonts w:ascii="Sylfaen" w:hAnsi="Sylfaen"/>
        </w:rPr>
        <w:t>1</w:t>
      </w:r>
      <w:r w:rsidR="000A23E6" w:rsidRPr="00F01DDB">
        <w:rPr>
          <w:rFonts w:ascii="Sylfaen" w:hAnsi="Sylfaen"/>
        </w:rPr>
        <w:t>-20</w:t>
      </w:r>
      <w:r w:rsidR="00E45CEB" w:rsidRPr="00F01DDB">
        <w:rPr>
          <w:rFonts w:ascii="Sylfaen" w:hAnsi="Sylfaen"/>
        </w:rPr>
        <w:t xml:space="preserve"> </w:t>
      </w:r>
      <w:r w:rsidRPr="00F01DDB">
        <w:rPr>
          <w:rFonts w:ascii="Sylfaen" w:hAnsi="Sylfaen"/>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A23E6" w:rsidRPr="00F01DDB" w:rsidTr="00D93136">
        <w:trPr>
          <w:jc w:val="center"/>
        </w:trPr>
        <w:tc>
          <w:tcPr>
            <w:tcW w:w="1530" w:type="dxa"/>
            <w:vAlign w:val="center"/>
          </w:tcPr>
          <w:p w:rsidR="000A23E6" w:rsidRPr="00F01DDB" w:rsidRDefault="000A23E6" w:rsidP="00D93136">
            <w:pPr>
              <w:pStyle w:val="23"/>
              <w:widowControl w:val="0"/>
              <w:spacing w:after="120" w:line="240" w:lineRule="auto"/>
              <w:ind w:firstLine="0"/>
              <w:jc w:val="center"/>
              <w:rPr>
                <w:rFonts w:ascii="Sylfaen" w:hAnsi="Sylfaen"/>
                <w:b/>
                <w:bCs/>
                <w:i/>
                <w:iCs/>
                <w:sz w:val="24"/>
                <w:szCs w:val="24"/>
              </w:rPr>
            </w:pPr>
            <w:r w:rsidRPr="00F01DDB">
              <w:rPr>
                <w:rFonts w:ascii="Sylfaen" w:hAnsi="Sylfaen"/>
                <w:b/>
                <w:i/>
                <w:sz w:val="24"/>
                <w:szCs w:val="24"/>
              </w:rPr>
              <w:t>Номера лотов</w:t>
            </w:r>
          </w:p>
        </w:tc>
        <w:tc>
          <w:tcPr>
            <w:tcW w:w="7704" w:type="dxa"/>
            <w:vAlign w:val="center"/>
          </w:tcPr>
          <w:p w:rsidR="000A23E6" w:rsidRPr="00F01DDB" w:rsidRDefault="000A23E6" w:rsidP="00D93136">
            <w:pPr>
              <w:pStyle w:val="23"/>
              <w:widowControl w:val="0"/>
              <w:spacing w:after="120" w:line="240" w:lineRule="auto"/>
              <w:ind w:firstLine="0"/>
              <w:jc w:val="center"/>
              <w:rPr>
                <w:rFonts w:ascii="Sylfaen" w:hAnsi="Sylfaen"/>
                <w:b/>
                <w:bCs/>
                <w:i/>
                <w:iCs/>
                <w:sz w:val="24"/>
                <w:szCs w:val="24"/>
              </w:rPr>
            </w:pPr>
            <w:r w:rsidRPr="00F01DDB">
              <w:rPr>
                <w:rFonts w:ascii="Sylfaen" w:hAnsi="Sylfaen"/>
                <w:b/>
                <w:i/>
                <w:sz w:val="24"/>
                <w:szCs w:val="24"/>
              </w:rPr>
              <w:t>Наименование лота</w:t>
            </w:r>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cs="Arial"/>
                <w:sz w:val="16"/>
                <w:szCs w:val="16"/>
              </w:rPr>
            </w:pPr>
            <w:proofErr w:type="gramStart"/>
            <w:r w:rsidRPr="00F01DDB">
              <w:rPr>
                <w:rFonts w:ascii="Sylfaen" w:hAnsi="Sylfaen" w:cs="Cambria"/>
                <w:sz w:val="16"/>
                <w:szCs w:val="16"/>
              </w:rPr>
              <w:t>хлеб</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spellStart"/>
            <w:r w:rsidRPr="00F01DDB">
              <w:rPr>
                <w:rFonts w:ascii="Sylfaen" w:hAnsi="Sylfaen" w:cs="Cambria"/>
                <w:sz w:val="16"/>
                <w:szCs w:val="16"/>
                <w:lang w:val="en-US"/>
              </w:rPr>
              <w:t>Мясо</w:t>
            </w:r>
            <w:proofErr w:type="spellEnd"/>
            <w:r w:rsidRPr="00F01DDB">
              <w:rPr>
                <w:rFonts w:ascii="Sylfaen" w:hAnsi="Sylfaen" w:cs="Cambria"/>
                <w:sz w:val="16"/>
                <w:szCs w:val="16"/>
                <w:lang w:val="en-US"/>
              </w:rPr>
              <w:t xml:space="preserve"> </w:t>
            </w:r>
            <w:proofErr w:type="spellStart"/>
            <w:r w:rsidRPr="00F01DDB">
              <w:rPr>
                <w:rFonts w:ascii="Sylfaen" w:hAnsi="Sylfaen" w:cs="Cambria"/>
                <w:sz w:val="16"/>
                <w:szCs w:val="16"/>
              </w:rPr>
              <w:t>курици</w:t>
            </w:r>
            <w:proofErr w:type="spell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сахар</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r w:rsidRPr="00F01DDB">
              <w:rPr>
                <w:rFonts w:ascii="Sylfaen" w:hAnsi="Sylfaen" w:cs="Cambria"/>
                <w:sz w:val="16"/>
                <w:szCs w:val="16"/>
              </w:rPr>
              <w:t>Растительное</w:t>
            </w:r>
            <w:r w:rsidRPr="00F01DDB">
              <w:rPr>
                <w:rFonts w:ascii="Sylfaen" w:hAnsi="Sylfaen"/>
                <w:sz w:val="16"/>
                <w:szCs w:val="16"/>
              </w:rPr>
              <w:t xml:space="preserve"> </w:t>
            </w:r>
            <w:r w:rsidRPr="00F01DDB">
              <w:rPr>
                <w:rFonts w:ascii="Sylfaen" w:hAnsi="Sylfaen" w:cs="Cambria"/>
                <w:sz w:val="16"/>
                <w:szCs w:val="16"/>
              </w:rPr>
              <w:t>масло</w:t>
            </w:r>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яйцо</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сыр</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r w:rsidRPr="00F01DDB">
              <w:rPr>
                <w:rFonts w:ascii="Sylfaen" w:hAnsi="Sylfaen" w:cs="Cambria"/>
                <w:sz w:val="16"/>
                <w:szCs w:val="16"/>
              </w:rPr>
              <w:t>Томатная</w:t>
            </w:r>
            <w:r w:rsidRPr="00F01DDB">
              <w:rPr>
                <w:rFonts w:ascii="Sylfaen" w:hAnsi="Sylfaen"/>
                <w:sz w:val="16"/>
                <w:szCs w:val="16"/>
              </w:rPr>
              <w:t xml:space="preserve"> </w:t>
            </w:r>
            <w:r w:rsidRPr="00F01DDB">
              <w:rPr>
                <w:rFonts w:ascii="Sylfaen" w:hAnsi="Sylfaen" w:cs="Cambria"/>
                <w:sz w:val="16"/>
                <w:szCs w:val="16"/>
              </w:rPr>
              <w:t>паста</w:t>
            </w:r>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соль</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рис</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r w:rsidRPr="00F01DDB">
              <w:rPr>
                <w:rFonts w:ascii="Sylfaen" w:hAnsi="Sylfaen" w:cs="Cambria"/>
                <w:sz w:val="16"/>
                <w:szCs w:val="16"/>
              </w:rPr>
              <w:t>Фасоль</w:t>
            </w:r>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чечевица</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гречиха</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горох</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картофель</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морковь</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r w:rsidRPr="00F01DDB">
              <w:rPr>
                <w:rFonts w:ascii="Sylfaen" w:hAnsi="Sylfaen" w:cs="Cambria"/>
                <w:sz w:val="16"/>
                <w:szCs w:val="16"/>
              </w:rPr>
              <w:t>Красная</w:t>
            </w:r>
            <w:r w:rsidRPr="00F01DDB">
              <w:rPr>
                <w:rFonts w:ascii="Sylfaen" w:hAnsi="Sylfaen"/>
                <w:sz w:val="16"/>
                <w:szCs w:val="16"/>
              </w:rPr>
              <w:t xml:space="preserve"> </w:t>
            </w:r>
            <w:r w:rsidRPr="00F01DDB">
              <w:rPr>
                <w:rFonts w:ascii="Sylfaen" w:hAnsi="Sylfaen" w:cs="Cambria"/>
                <w:sz w:val="16"/>
                <w:szCs w:val="16"/>
              </w:rPr>
              <w:t>свекла</w:t>
            </w:r>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r w:rsidRPr="00F01DDB">
              <w:rPr>
                <w:rFonts w:ascii="Sylfaen" w:hAnsi="Sylfaen" w:cs="Cambria"/>
                <w:sz w:val="16"/>
                <w:szCs w:val="16"/>
              </w:rPr>
              <w:t>Лук</w:t>
            </w:r>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капуста</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макароны</w:t>
            </w:r>
            <w:proofErr w:type="gramEnd"/>
          </w:p>
        </w:tc>
      </w:tr>
      <w:tr w:rsidR="000A23E6" w:rsidRPr="00F01DDB" w:rsidTr="00D93136">
        <w:trPr>
          <w:jc w:val="center"/>
        </w:trPr>
        <w:tc>
          <w:tcPr>
            <w:tcW w:w="1530" w:type="dxa"/>
            <w:vAlign w:val="center"/>
          </w:tcPr>
          <w:p w:rsidR="000A23E6" w:rsidRPr="00F01DDB" w:rsidRDefault="000A23E6" w:rsidP="00D93136">
            <w:pPr>
              <w:pStyle w:val="aff"/>
              <w:numPr>
                <w:ilvl w:val="0"/>
                <w:numId w:val="25"/>
              </w:numPr>
              <w:jc w:val="center"/>
              <w:rPr>
                <w:rFonts w:ascii="Sylfaen" w:hAnsi="Sylfaen"/>
                <w:sz w:val="16"/>
                <w:szCs w:val="16"/>
              </w:rPr>
            </w:pPr>
          </w:p>
        </w:tc>
        <w:tc>
          <w:tcPr>
            <w:tcW w:w="7704" w:type="dxa"/>
            <w:vAlign w:val="center"/>
          </w:tcPr>
          <w:p w:rsidR="000A23E6" w:rsidRPr="00F01DDB" w:rsidRDefault="000A23E6" w:rsidP="00D93136">
            <w:pPr>
              <w:jc w:val="center"/>
              <w:rPr>
                <w:rFonts w:ascii="Sylfaen" w:hAnsi="Sylfaen"/>
                <w:sz w:val="16"/>
                <w:szCs w:val="16"/>
              </w:rPr>
            </w:pPr>
            <w:proofErr w:type="gramStart"/>
            <w:r w:rsidRPr="00F01DDB">
              <w:rPr>
                <w:rFonts w:ascii="Sylfaen" w:hAnsi="Sylfaen" w:cs="Cambria"/>
                <w:sz w:val="16"/>
                <w:szCs w:val="16"/>
              </w:rPr>
              <w:t>яблоко</w:t>
            </w:r>
            <w:proofErr w:type="gramEnd"/>
          </w:p>
        </w:tc>
      </w:tr>
    </w:tbl>
    <w:p w:rsidR="00096865" w:rsidRPr="00F01DDB" w:rsidRDefault="00816505" w:rsidP="00B46D58">
      <w:pPr>
        <w:pStyle w:val="23"/>
        <w:widowControl w:val="0"/>
        <w:spacing w:after="160" w:line="240" w:lineRule="auto"/>
        <w:ind w:firstLine="567"/>
        <w:rPr>
          <w:rFonts w:ascii="Sylfaen" w:hAnsi="Sylfaen"/>
          <w:sz w:val="24"/>
          <w:szCs w:val="24"/>
        </w:rPr>
      </w:pPr>
      <w:r w:rsidRPr="00F01DDB">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01DDB">
        <w:rPr>
          <w:rFonts w:ascii="Sylfaen" w:hAnsi="Sylfaen"/>
          <w:sz w:val="24"/>
          <w:szCs w:val="24"/>
        </w:rPr>
        <w:t xml:space="preserve">6 </w:t>
      </w:r>
      <w:r w:rsidRPr="00F01DDB">
        <w:rPr>
          <w:rFonts w:ascii="Sylfaen" w:hAnsi="Sylfaen"/>
          <w:sz w:val="24"/>
          <w:szCs w:val="24"/>
        </w:rPr>
        <w:t>к настоящему Приглашению.</w:t>
      </w:r>
    </w:p>
    <w:p w:rsidR="000B2CFA" w:rsidRPr="00F01DDB" w:rsidRDefault="000B2CFA" w:rsidP="00B46D58">
      <w:pPr>
        <w:pStyle w:val="23"/>
        <w:widowControl w:val="0"/>
        <w:spacing w:after="160" w:line="240" w:lineRule="auto"/>
        <w:ind w:firstLine="567"/>
        <w:rPr>
          <w:rFonts w:ascii="Sylfaen" w:hAnsi="Sylfaen"/>
          <w:sz w:val="24"/>
          <w:szCs w:val="24"/>
        </w:rPr>
      </w:pPr>
    </w:p>
    <w:p w:rsidR="00096865" w:rsidRPr="00F01DDB" w:rsidRDefault="00096865" w:rsidP="00B46D58">
      <w:pPr>
        <w:widowControl w:val="0"/>
        <w:spacing w:after="160"/>
        <w:ind w:firstLine="567"/>
        <w:jc w:val="center"/>
        <w:rPr>
          <w:rFonts w:ascii="Sylfaen" w:hAnsi="Sylfaen" w:cs="Sylfaen"/>
          <w:i/>
        </w:rPr>
      </w:pPr>
    </w:p>
    <w:p w:rsidR="00096865" w:rsidRPr="00F01DDB" w:rsidRDefault="00693101" w:rsidP="00B46D58">
      <w:pPr>
        <w:widowControl w:val="0"/>
        <w:spacing w:after="160"/>
        <w:jc w:val="center"/>
        <w:rPr>
          <w:rFonts w:ascii="Sylfaen" w:hAnsi="Sylfaen"/>
          <w:b/>
        </w:rPr>
      </w:pPr>
      <w:r w:rsidRPr="00F01DDB">
        <w:rPr>
          <w:rFonts w:ascii="Sylfaen" w:hAnsi="Sylfaen"/>
          <w:b/>
        </w:rPr>
        <w:t>2.</w:t>
      </w:r>
      <w:r w:rsidR="002B32D6" w:rsidRPr="00F01DDB">
        <w:rPr>
          <w:rFonts w:ascii="Sylfaen" w:hAnsi="Sylfaen"/>
          <w:b/>
        </w:rPr>
        <w:t xml:space="preserve"> ТРЕБОВАНИЯ К ПРАВУ УЧАСТНИКА НА УЧАСТИЕ, </w:t>
      </w:r>
      <w:r w:rsidRPr="00F01DDB">
        <w:rPr>
          <w:rFonts w:ascii="Sylfaen" w:hAnsi="Sylfaen"/>
          <w:b/>
        </w:rPr>
        <w:br/>
      </w:r>
      <w:r w:rsidR="002B32D6" w:rsidRPr="00F01DDB">
        <w:rPr>
          <w:rFonts w:ascii="Sylfaen" w:hAnsi="Sylfaen"/>
          <w:b/>
        </w:rPr>
        <w:t xml:space="preserve">КВАЛИФИКАЦИОННЫЕ КРИТЕРИИ И ПОРЯДОК ИХ ОЦЕНКИ </w:t>
      </w:r>
    </w:p>
    <w:p w:rsidR="00753E6E" w:rsidRPr="00F01DDB" w:rsidRDefault="00096865" w:rsidP="00B46D58">
      <w:pPr>
        <w:widowControl w:val="0"/>
        <w:tabs>
          <w:tab w:val="left" w:pos="1134"/>
        </w:tabs>
        <w:spacing w:after="160"/>
        <w:ind w:firstLine="567"/>
        <w:jc w:val="both"/>
        <w:rPr>
          <w:rFonts w:ascii="Sylfaen" w:hAnsi="Sylfaen" w:cs="Arial Armenian"/>
        </w:rPr>
      </w:pPr>
      <w:r w:rsidRPr="00F01DDB">
        <w:rPr>
          <w:rFonts w:ascii="Sylfaen" w:hAnsi="Sylfaen"/>
        </w:rPr>
        <w:t>2.1</w:t>
      </w:r>
      <w:r w:rsidR="008E6E51" w:rsidRPr="00F01DDB">
        <w:rPr>
          <w:rFonts w:ascii="Sylfaen" w:hAnsi="Sylfaen"/>
        </w:rPr>
        <w:t>.</w:t>
      </w:r>
      <w:r w:rsidR="00693101" w:rsidRPr="00F01DDB">
        <w:rPr>
          <w:rFonts w:ascii="Sylfaen" w:hAnsi="Sylfaen"/>
        </w:rPr>
        <w:tab/>
      </w:r>
      <w:r w:rsidRPr="00F01DDB">
        <w:rPr>
          <w:rFonts w:ascii="Sylfaen" w:hAnsi="Sylfaen"/>
        </w:rPr>
        <w:t>В настоящей процедуре не имеют права участвовать лица:</w:t>
      </w:r>
    </w:p>
    <w:p w:rsidR="00753E6E" w:rsidRPr="00F01DDB" w:rsidRDefault="00753E6E" w:rsidP="00B46D58">
      <w:pPr>
        <w:widowControl w:val="0"/>
        <w:tabs>
          <w:tab w:val="left" w:pos="1134"/>
        </w:tabs>
        <w:spacing w:after="160"/>
        <w:ind w:firstLine="567"/>
        <w:jc w:val="both"/>
        <w:rPr>
          <w:rFonts w:ascii="Sylfaen" w:hAnsi="Sylfaen"/>
        </w:rPr>
      </w:pPr>
      <w:r w:rsidRPr="00F01DDB">
        <w:rPr>
          <w:rFonts w:ascii="Sylfaen" w:hAnsi="Sylfaen"/>
        </w:rPr>
        <w:lastRenderedPageBreak/>
        <w:t>1)</w:t>
      </w:r>
      <w:r w:rsidR="00693101" w:rsidRPr="00F01DDB">
        <w:rPr>
          <w:rFonts w:ascii="Sylfaen" w:hAnsi="Sylfaen"/>
        </w:rPr>
        <w:tab/>
      </w:r>
      <w:r w:rsidRPr="00F01DDB">
        <w:rPr>
          <w:rFonts w:ascii="Sylfaen" w:hAnsi="Sylfaen"/>
        </w:rPr>
        <w:t xml:space="preserve">которые на день подачи заявки в судебном порядке признаны банкротом; </w:t>
      </w:r>
    </w:p>
    <w:p w:rsidR="00753E6E" w:rsidRPr="00F01DDB" w:rsidRDefault="00753E6E" w:rsidP="00B46D58">
      <w:pPr>
        <w:widowControl w:val="0"/>
        <w:tabs>
          <w:tab w:val="left" w:pos="1134"/>
          <w:tab w:val="left" w:pos="7200"/>
        </w:tabs>
        <w:spacing w:after="160"/>
        <w:ind w:firstLine="567"/>
        <w:jc w:val="both"/>
        <w:rPr>
          <w:rFonts w:ascii="Sylfaen" w:hAnsi="Sylfaen"/>
        </w:rPr>
      </w:pPr>
      <w:r w:rsidRPr="00F01DDB">
        <w:rPr>
          <w:rFonts w:ascii="Sylfaen" w:hAnsi="Sylfaen"/>
        </w:rPr>
        <w:t>2)</w:t>
      </w:r>
      <w:r w:rsidR="00E1385B" w:rsidRPr="00F01DDB">
        <w:rPr>
          <w:rFonts w:ascii="Sylfaen" w:hAnsi="Sylfaen"/>
        </w:rPr>
        <w:tab/>
      </w:r>
      <w:r w:rsidRPr="00F01DDB">
        <w:rPr>
          <w:rFonts w:ascii="Sylfaen" w:hAnsi="Sylfaen"/>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F01DDB">
        <w:rPr>
          <w:rFonts w:ascii="Sylfaen" w:hAnsi="Sylfaen"/>
        </w:rPr>
        <w:t>драмов</w:t>
      </w:r>
      <w:proofErr w:type="spellEnd"/>
      <w:r w:rsidRPr="00F01DDB">
        <w:rPr>
          <w:rFonts w:ascii="Sylfaen" w:hAnsi="Sylfaen"/>
        </w:rPr>
        <w:t xml:space="preserve"> Республики Армения;</w:t>
      </w:r>
    </w:p>
    <w:p w:rsidR="00753E6E" w:rsidRPr="00F01DDB" w:rsidRDefault="00753E6E" w:rsidP="00B46D58">
      <w:pPr>
        <w:widowControl w:val="0"/>
        <w:tabs>
          <w:tab w:val="left" w:pos="1134"/>
        </w:tabs>
        <w:spacing w:after="160"/>
        <w:ind w:firstLine="567"/>
        <w:jc w:val="both"/>
        <w:rPr>
          <w:rFonts w:ascii="Sylfaen" w:hAnsi="Sylfaen"/>
        </w:rPr>
      </w:pPr>
      <w:r w:rsidRPr="00F01DDB">
        <w:rPr>
          <w:rFonts w:ascii="Sylfaen" w:hAnsi="Sylfaen"/>
        </w:rPr>
        <w:t>3)</w:t>
      </w:r>
      <w:r w:rsidR="00E1385B" w:rsidRPr="00F01DDB">
        <w:rPr>
          <w:rFonts w:ascii="Sylfaen" w:hAnsi="Sylfaen"/>
        </w:rPr>
        <w:tab/>
      </w:r>
      <w:r w:rsidRPr="00F01DDB">
        <w:rPr>
          <w:rFonts w:ascii="Sylfaen" w:hAnsi="Sylfaen"/>
        </w:rPr>
        <w:t>которые или представитель исполнительного органа которых в течение трех лет, предшествующих дню подачи заявки, были осуждены за</w:t>
      </w:r>
      <w:r w:rsidR="003240F7" w:rsidRPr="00F01DDB">
        <w:rPr>
          <w:rFonts w:ascii="Sylfaen" w:hAnsi="Sylfaen" w:cs="Courier New"/>
          <w:lang w:val="en-US"/>
        </w:rPr>
        <w:t> </w:t>
      </w:r>
      <w:r w:rsidRPr="00F01DDB">
        <w:rPr>
          <w:rFonts w:ascii="Sylfaen" w:hAnsi="Sylfaen"/>
        </w:rPr>
        <w:t xml:space="preserve">финансирование терроризма, эксплуатацию детей или преступление, включающее </w:t>
      </w:r>
      <w:proofErr w:type="spellStart"/>
      <w:r w:rsidRPr="00F01DDB">
        <w:rPr>
          <w:rFonts w:ascii="Sylfaen" w:hAnsi="Sylfaen"/>
        </w:rPr>
        <w:t>трафикинг</w:t>
      </w:r>
      <w:proofErr w:type="spellEnd"/>
      <w:r w:rsidRPr="00F01DDB">
        <w:rPr>
          <w:rFonts w:ascii="Sylfaen" w:hAnsi="Sylfaen"/>
        </w:rPr>
        <w:t xml:space="preserve"> людей, создание преступного сообщества или участие в</w:t>
      </w:r>
      <w:r w:rsidR="003240F7" w:rsidRPr="00F01DDB">
        <w:rPr>
          <w:rFonts w:ascii="Sylfaen" w:hAnsi="Sylfaen" w:cs="Courier New"/>
          <w:lang w:val="en-US"/>
        </w:rPr>
        <w:t> </w:t>
      </w:r>
      <w:r w:rsidRPr="00F01DDB">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01DDB">
        <w:rPr>
          <w:rFonts w:ascii="Sylfaen" w:hAnsi="Sylfaen"/>
        </w:rPr>
        <w:t>гашена;</w:t>
      </w:r>
    </w:p>
    <w:p w:rsidR="00753E6E" w:rsidRPr="00F01DDB" w:rsidRDefault="00753E6E" w:rsidP="00B46D58">
      <w:pPr>
        <w:widowControl w:val="0"/>
        <w:tabs>
          <w:tab w:val="left" w:pos="1134"/>
        </w:tabs>
        <w:spacing w:after="160"/>
        <w:ind w:firstLine="567"/>
        <w:jc w:val="both"/>
        <w:rPr>
          <w:rFonts w:ascii="Sylfaen" w:hAnsi="Sylfaen"/>
        </w:rPr>
      </w:pPr>
      <w:r w:rsidRPr="00F01DDB">
        <w:rPr>
          <w:rFonts w:ascii="Sylfaen" w:hAnsi="Sylfaen"/>
        </w:rPr>
        <w:t>4)</w:t>
      </w:r>
      <w:r w:rsidR="00E1385B" w:rsidRPr="00F01DDB">
        <w:rPr>
          <w:rFonts w:ascii="Sylfaen" w:hAnsi="Sylfaen"/>
        </w:rPr>
        <w:tab/>
      </w:r>
      <w:r w:rsidRPr="00F01DDB">
        <w:rPr>
          <w:rFonts w:ascii="Sylfaen" w:hAnsi="Sylfaen"/>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F01DDB">
        <w:rPr>
          <w:rFonts w:ascii="Sylfaen" w:hAnsi="Sylfaen"/>
        </w:rPr>
        <w:t>необжалуемый</w:t>
      </w:r>
      <w:proofErr w:type="spellEnd"/>
      <w:r w:rsidRPr="00F01DDB">
        <w:rPr>
          <w:rFonts w:ascii="Sylfaen" w:hAnsi="Sylfaen"/>
        </w:rPr>
        <w:t xml:space="preserve"> административный акт за </w:t>
      </w:r>
      <w:proofErr w:type="spellStart"/>
      <w:r w:rsidRPr="00F01DDB">
        <w:rPr>
          <w:rFonts w:ascii="Sylfaen" w:hAnsi="Sylfaen"/>
        </w:rPr>
        <w:t>антиконкурентное</w:t>
      </w:r>
      <w:proofErr w:type="spellEnd"/>
      <w:r w:rsidRPr="00F01DDB">
        <w:rPr>
          <w:rFonts w:ascii="Sylfaen" w:hAnsi="Sylfaen"/>
        </w:rPr>
        <w:t xml:space="preserve"> соглашение или злоупотребление доминирующим положением в сфере закупок;</w:t>
      </w:r>
    </w:p>
    <w:p w:rsidR="00753E6E" w:rsidRPr="00F01DDB" w:rsidRDefault="00753E6E" w:rsidP="00B46D58">
      <w:pPr>
        <w:widowControl w:val="0"/>
        <w:tabs>
          <w:tab w:val="left" w:pos="1134"/>
        </w:tabs>
        <w:spacing w:after="160"/>
        <w:ind w:firstLine="567"/>
        <w:jc w:val="both"/>
        <w:rPr>
          <w:rFonts w:ascii="Sylfaen" w:hAnsi="Sylfaen"/>
        </w:rPr>
      </w:pPr>
      <w:r w:rsidRPr="00F01DDB">
        <w:rPr>
          <w:rFonts w:ascii="Sylfaen" w:hAnsi="Sylfaen"/>
        </w:rPr>
        <w:t>5)</w:t>
      </w:r>
      <w:r w:rsidR="00E1385B" w:rsidRPr="00F01DDB">
        <w:rPr>
          <w:rFonts w:ascii="Sylfaen" w:hAnsi="Sylfaen"/>
        </w:rPr>
        <w:tab/>
      </w:r>
      <w:r w:rsidRPr="00F01DDB">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01DDB">
        <w:rPr>
          <w:rFonts w:ascii="Sylfaen" w:hAnsi="Sylfaen" w:cs="Courier New"/>
          <w:lang w:val="en-US"/>
        </w:rPr>
        <w:t> </w:t>
      </w:r>
      <w:r w:rsidRPr="00F01DDB">
        <w:rPr>
          <w:rFonts w:ascii="Sylfaen" w:hAnsi="Sylfaen"/>
        </w:rPr>
        <w:t xml:space="preserve">закупках; </w:t>
      </w:r>
    </w:p>
    <w:p w:rsidR="00753E6E" w:rsidRPr="00F01DDB" w:rsidRDefault="00753E6E" w:rsidP="00B46D58">
      <w:pPr>
        <w:widowControl w:val="0"/>
        <w:tabs>
          <w:tab w:val="left" w:pos="1134"/>
        </w:tabs>
        <w:spacing w:after="160"/>
        <w:ind w:firstLine="567"/>
        <w:jc w:val="both"/>
        <w:rPr>
          <w:rFonts w:ascii="Sylfaen" w:hAnsi="Sylfaen"/>
        </w:rPr>
      </w:pPr>
      <w:r w:rsidRPr="00F01DDB">
        <w:rPr>
          <w:rFonts w:ascii="Sylfaen" w:hAnsi="Sylfaen"/>
        </w:rPr>
        <w:t>6)</w:t>
      </w:r>
      <w:r w:rsidR="00E1385B" w:rsidRPr="00F01DDB">
        <w:rPr>
          <w:rFonts w:ascii="Sylfaen" w:hAnsi="Sylfaen"/>
        </w:rPr>
        <w:tab/>
      </w:r>
      <w:r w:rsidRPr="00F01DDB">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F01DDB" w:rsidRDefault="00990561" w:rsidP="00B46D58">
      <w:pPr>
        <w:widowControl w:val="0"/>
        <w:tabs>
          <w:tab w:val="left" w:pos="1134"/>
        </w:tabs>
        <w:spacing w:after="160"/>
        <w:ind w:firstLine="567"/>
        <w:jc w:val="both"/>
        <w:rPr>
          <w:rFonts w:ascii="Sylfaen" w:hAnsi="Sylfaen" w:cs="Sylfaen"/>
        </w:rPr>
      </w:pPr>
      <w:r w:rsidRPr="00F01DDB">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01DDB" w:rsidRDefault="00753E6E" w:rsidP="00B46D58">
      <w:pPr>
        <w:widowControl w:val="0"/>
        <w:tabs>
          <w:tab w:val="left" w:pos="1134"/>
        </w:tabs>
        <w:spacing w:after="160"/>
        <w:ind w:firstLine="567"/>
        <w:jc w:val="both"/>
        <w:rPr>
          <w:rFonts w:ascii="Sylfaen" w:hAnsi="Sylfaen" w:cs="Sylfaen"/>
        </w:rPr>
      </w:pPr>
      <w:r w:rsidRPr="00F01DDB">
        <w:rPr>
          <w:rFonts w:ascii="Sylfaen" w:hAnsi="Sylfaen"/>
        </w:rPr>
        <w:t>2.2.</w:t>
      </w:r>
      <w:r w:rsidR="00E1385B" w:rsidRPr="00F01DDB">
        <w:rPr>
          <w:rFonts w:ascii="Sylfaen" w:hAnsi="Sylfaen"/>
        </w:rPr>
        <w:tab/>
      </w:r>
      <w:r w:rsidRPr="00F01DDB">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2.2</w:t>
      </w:r>
      <w:proofErr w:type="gramStart"/>
      <w:r w:rsidRPr="00F01DDB">
        <w:rPr>
          <w:rFonts w:ascii="Sylfaen" w:hAnsi="Sylfaen"/>
        </w:rPr>
        <w:t>. части</w:t>
      </w:r>
      <w:proofErr w:type="gramEnd"/>
      <w:r w:rsidRPr="00F01DDB">
        <w:rPr>
          <w:rFonts w:ascii="Sylfaen" w:hAnsi="Sylfaen"/>
        </w:rPr>
        <w:t xml:space="preserve"> </w:t>
      </w:r>
      <w:r w:rsidRPr="00F01DDB">
        <w:rPr>
          <w:rFonts w:ascii="Sylfaen" w:hAnsi="Sylfaen"/>
        </w:rPr>
        <w:lastRenderedPageBreak/>
        <w:t>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01DDB" w:rsidRDefault="00BA3554" w:rsidP="00B46D58">
      <w:pPr>
        <w:widowControl w:val="0"/>
        <w:tabs>
          <w:tab w:val="left" w:pos="1134"/>
        </w:tabs>
        <w:spacing w:after="160"/>
        <w:ind w:firstLine="567"/>
        <w:jc w:val="both"/>
        <w:rPr>
          <w:rFonts w:ascii="Sylfaen" w:hAnsi="Sylfaen"/>
        </w:rPr>
      </w:pPr>
      <w:r w:rsidRPr="00F01DDB">
        <w:rPr>
          <w:rFonts w:ascii="Sylfaen" w:hAnsi="Sylfaen"/>
        </w:rPr>
        <w:t>2.3</w:t>
      </w:r>
      <w:r w:rsidR="003240F7" w:rsidRPr="00F01DDB">
        <w:rPr>
          <w:rFonts w:ascii="Sylfaen" w:hAnsi="Sylfaen"/>
        </w:rPr>
        <w:t>.</w:t>
      </w:r>
      <w:r w:rsidR="00E1385B" w:rsidRPr="00F01DDB">
        <w:rPr>
          <w:rFonts w:ascii="Sylfaen" w:hAnsi="Sylfaen"/>
        </w:rPr>
        <w:tab/>
      </w:r>
      <w:r w:rsidRPr="00F01DDB">
        <w:rPr>
          <w:rFonts w:ascii="Sylfaen" w:hAnsi="Sylfaen"/>
        </w:rPr>
        <w:t>Запрещается одновременное участие в настоящей процедуре</w:t>
      </w:r>
      <w:r w:rsidR="00F4264D" w:rsidRPr="00F01DDB">
        <w:rPr>
          <w:rFonts w:ascii="Sylfaen" w:hAnsi="Sylfaen"/>
        </w:rPr>
        <w:t xml:space="preserve"> (</w:t>
      </w:r>
      <w:r w:rsidR="00DA4643" w:rsidRPr="00F01DDB">
        <w:rPr>
          <w:rFonts w:ascii="Sylfaen" w:hAnsi="Sylfaen"/>
        </w:rPr>
        <w:t>на о</w:t>
      </w:r>
      <w:r w:rsidR="00EE7758" w:rsidRPr="00F01DDB">
        <w:rPr>
          <w:rFonts w:ascii="Sylfaen" w:hAnsi="Sylfaen"/>
        </w:rPr>
        <w:t>дин и тот же</w:t>
      </w:r>
      <w:r w:rsidR="00DA4643" w:rsidRPr="00F01DDB">
        <w:rPr>
          <w:rFonts w:ascii="Sylfaen" w:hAnsi="Sylfaen"/>
        </w:rPr>
        <w:t xml:space="preserve"> лот</w:t>
      </w:r>
      <w:r w:rsidR="00F4264D" w:rsidRPr="00F01DDB">
        <w:rPr>
          <w:rFonts w:ascii="Sylfaen" w:hAnsi="Sylfaen"/>
        </w:rPr>
        <w:t>)</w:t>
      </w:r>
      <w:r w:rsidRPr="00F01DDB">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01DDB" w:rsidRDefault="009F18D0" w:rsidP="00B46D58">
      <w:pPr>
        <w:pStyle w:val="af4"/>
        <w:widowControl w:val="0"/>
        <w:tabs>
          <w:tab w:val="left" w:pos="1134"/>
        </w:tabs>
        <w:spacing w:before="0" w:beforeAutospacing="0" w:after="160" w:afterAutospacing="0"/>
        <w:ind w:firstLine="567"/>
        <w:jc w:val="both"/>
        <w:rPr>
          <w:rFonts w:ascii="Sylfaen" w:hAnsi="Sylfaen"/>
        </w:rPr>
      </w:pPr>
      <w:r w:rsidRPr="00F01DDB">
        <w:rPr>
          <w:rFonts w:ascii="Sylfaen" w:hAnsi="Sylfaen"/>
        </w:rPr>
        <w:t>По смыслу пункта 119 Порядка:</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rPr>
        <w:t>1)</w:t>
      </w:r>
      <w:r w:rsidR="00E1385B" w:rsidRPr="00F01DDB">
        <w:rPr>
          <w:rFonts w:ascii="Sylfaen" w:hAnsi="Sylfaen"/>
        </w:rPr>
        <w:tab/>
      </w:r>
      <w:r w:rsidRPr="00F01DDB">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01DDB">
        <w:rPr>
          <w:rFonts w:ascii="Sylfaen" w:hAnsi="Sylfaen"/>
          <w:color w:val="000000"/>
        </w:rPr>
        <w:t xml:space="preserve"> </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2)</w:t>
      </w:r>
      <w:r w:rsidR="00E1385B" w:rsidRPr="00F01DDB">
        <w:rPr>
          <w:rFonts w:ascii="Sylfaen" w:hAnsi="Sylfaen"/>
          <w:color w:val="000000"/>
        </w:rPr>
        <w:tab/>
      </w:r>
      <w:r w:rsidRPr="00F01DDB">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а.</w:t>
      </w:r>
      <w:r w:rsidR="00E1385B" w:rsidRPr="00F01DDB">
        <w:rPr>
          <w:rFonts w:ascii="Sylfaen" w:hAnsi="Sylfaen"/>
          <w:color w:val="000000"/>
        </w:rPr>
        <w:tab/>
      </w:r>
      <w:proofErr w:type="gramStart"/>
      <w:r w:rsidRPr="00F01DDB">
        <w:rPr>
          <w:rFonts w:ascii="Sylfaen" w:hAnsi="Sylfaen"/>
          <w:color w:val="000000"/>
        </w:rPr>
        <w:t>участником</w:t>
      </w:r>
      <w:proofErr w:type="gramEnd"/>
      <w:r w:rsidRPr="00F01DDB">
        <w:rPr>
          <w:rFonts w:ascii="Sylfaen" w:hAnsi="Sylfaen"/>
          <w:color w:val="000000"/>
        </w:rPr>
        <w:t>, распоряжающимся более чем десятью процентами акций данного юридического лица;</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б.</w:t>
      </w:r>
      <w:r w:rsidR="00E1385B" w:rsidRPr="00F01DDB">
        <w:rPr>
          <w:rFonts w:ascii="Sylfaen" w:hAnsi="Sylfaen"/>
          <w:color w:val="000000"/>
        </w:rPr>
        <w:tab/>
      </w:r>
      <w:proofErr w:type="gramStart"/>
      <w:r w:rsidRPr="00F01DDB">
        <w:rPr>
          <w:rFonts w:ascii="Sylfaen" w:hAnsi="Sylfaen"/>
          <w:color w:val="000000"/>
        </w:rPr>
        <w:t>лицом</w:t>
      </w:r>
      <w:proofErr w:type="gramEnd"/>
      <w:r w:rsidRPr="00F01DDB">
        <w:rPr>
          <w:rFonts w:ascii="Sylfaen" w:hAnsi="Sylfaen"/>
          <w:color w:val="00000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в.</w:t>
      </w:r>
      <w:r w:rsidR="00E1385B" w:rsidRPr="00F01DDB">
        <w:rPr>
          <w:rFonts w:ascii="Sylfaen" w:hAnsi="Sylfaen"/>
          <w:color w:val="000000"/>
        </w:rPr>
        <w:tab/>
      </w:r>
      <w:proofErr w:type="gramStart"/>
      <w:r w:rsidRPr="00F01DDB">
        <w:rPr>
          <w:rFonts w:ascii="Sylfaen" w:hAnsi="Sylfaen"/>
          <w:color w:val="000000"/>
        </w:rPr>
        <w:t>председателем</w:t>
      </w:r>
      <w:proofErr w:type="gramEnd"/>
      <w:r w:rsidRPr="00F01DDB">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w:t>
      </w:r>
      <w:r w:rsidRPr="00F01DDB">
        <w:rPr>
          <w:rFonts w:ascii="Sylfaen" w:hAnsi="Sylfaen"/>
          <w:color w:val="000000"/>
        </w:rPr>
        <w:lastRenderedPageBreak/>
        <w:t>стителем, председателем или членом коллегиального органа, осуществляющего функции исполнительного органа;</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г.</w:t>
      </w:r>
      <w:r w:rsidR="00E1385B" w:rsidRPr="00F01DDB">
        <w:rPr>
          <w:rFonts w:ascii="Sylfaen" w:hAnsi="Sylfaen"/>
          <w:color w:val="000000"/>
        </w:rPr>
        <w:tab/>
      </w:r>
      <w:proofErr w:type="gramStart"/>
      <w:r w:rsidRPr="00F01DDB">
        <w:rPr>
          <w:rFonts w:ascii="Sylfaen" w:hAnsi="Sylfaen"/>
          <w:color w:val="000000"/>
        </w:rPr>
        <w:t>сотрудником</w:t>
      </w:r>
      <w:proofErr w:type="gramEnd"/>
      <w:r w:rsidRPr="00F01DDB">
        <w:rPr>
          <w:rFonts w:ascii="Sylfaen" w:hAnsi="Sylfaen"/>
          <w:color w:val="00000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rPr>
        <w:t>3)</w:t>
      </w:r>
      <w:r w:rsidR="00E1385B" w:rsidRPr="00F01DDB">
        <w:rPr>
          <w:rFonts w:ascii="Sylfaen" w:hAnsi="Sylfaen"/>
        </w:rPr>
        <w:tab/>
      </w:r>
      <w:r w:rsidRPr="00F01DDB">
        <w:rPr>
          <w:rFonts w:ascii="Sylfaen" w:hAnsi="Sylfaen"/>
        </w:rPr>
        <w:t>участники, не имеющие статуса физического лица, считаются взаимосвязанными, если:</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а.</w:t>
      </w:r>
      <w:r w:rsidR="00E1385B" w:rsidRPr="00F01DDB">
        <w:rPr>
          <w:rFonts w:ascii="Sylfaen" w:hAnsi="Sylfaen"/>
          <w:color w:val="000000"/>
        </w:rPr>
        <w:tab/>
      </w:r>
      <w:proofErr w:type="gramStart"/>
      <w:r w:rsidRPr="00F01DDB">
        <w:rPr>
          <w:rFonts w:ascii="Sylfaen" w:hAnsi="Sylfaen"/>
          <w:color w:val="000000"/>
        </w:rPr>
        <w:t>данное</w:t>
      </w:r>
      <w:proofErr w:type="gramEnd"/>
      <w:r w:rsidRPr="00F01DDB">
        <w:rPr>
          <w:rFonts w:ascii="Sylfaen" w:hAnsi="Sylfaen"/>
          <w:color w:val="00000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01DDB">
        <w:rPr>
          <w:rFonts w:ascii="Sylfaen" w:hAnsi="Sylfaen" w:cs="Courier New"/>
          <w:color w:val="000000"/>
          <w:lang w:val="en-US"/>
        </w:rPr>
        <w:t> </w:t>
      </w:r>
      <w:r w:rsidRPr="00F01DDB">
        <w:rPr>
          <w:rFonts w:ascii="Sylfaen" w:hAnsi="Sylfaen"/>
          <w:color w:val="000000"/>
        </w:rPr>
        <w:t>лица;</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б.</w:t>
      </w:r>
      <w:r w:rsidR="00E1385B" w:rsidRPr="00F01DDB">
        <w:rPr>
          <w:rFonts w:ascii="Sylfaen" w:hAnsi="Sylfaen"/>
          <w:color w:val="000000"/>
        </w:rPr>
        <w:tab/>
      </w:r>
      <w:r w:rsidRPr="00F01DDB">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rPr>
      </w:pPr>
      <w:r w:rsidRPr="00F01DDB">
        <w:rPr>
          <w:rFonts w:ascii="Sylfaen" w:hAnsi="Sylfaen"/>
          <w:color w:val="000000"/>
        </w:rPr>
        <w:t>в.</w:t>
      </w:r>
      <w:r w:rsidR="00E1385B" w:rsidRPr="00F01DDB">
        <w:rPr>
          <w:rFonts w:ascii="Sylfaen" w:hAnsi="Sylfaen"/>
          <w:color w:val="000000"/>
        </w:rPr>
        <w:tab/>
      </w:r>
      <w:proofErr w:type="gramStart"/>
      <w:r w:rsidRPr="00F01DDB">
        <w:rPr>
          <w:rFonts w:ascii="Sylfaen" w:hAnsi="Sylfaen"/>
          <w:color w:val="000000"/>
        </w:rPr>
        <w:t>кто</w:t>
      </w:r>
      <w:proofErr w:type="gramEnd"/>
      <w:r w:rsidRPr="00F01DDB">
        <w:rPr>
          <w:rFonts w:ascii="Sylfaen" w:hAnsi="Sylfaen"/>
          <w:color w:val="00000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01DDB"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F01DDB">
        <w:rPr>
          <w:rFonts w:ascii="Sylfaen" w:hAnsi="Sylfaen"/>
          <w:color w:val="000000"/>
        </w:rPr>
        <w:t>г.</w:t>
      </w:r>
      <w:r w:rsidR="00E1385B" w:rsidRPr="00F01DDB">
        <w:rPr>
          <w:rFonts w:ascii="Sylfaen" w:hAnsi="Sylfaen"/>
          <w:color w:val="000000"/>
        </w:rPr>
        <w:tab/>
      </w:r>
      <w:proofErr w:type="gramStart"/>
      <w:r w:rsidRPr="00F01DDB">
        <w:rPr>
          <w:rFonts w:ascii="Sylfaen" w:hAnsi="Sylfaen"/>
          <w:color w:val="000000"/>
        </w:rPr>
        <w:t>они</w:t>
      </w:r>
      <w:proofErr w:type="gramEnd"/>
      <w:r w:rsidRPr="00F01DDB">
        <w:rPr>
          <w:rFonts w:ascii="Sylfaen" w:hAnsi="Sylfaen"/>
          <w:color w:val="000000"/>
        </w:rPr>
        <w:t xml:space="preserve"> действовали или действуют согласованно, исходя из общих экономических интересов.</w:t>
      </w:r>
    </w:p>
    <w:p w:rsidR="00D5674E" w:rsidRPr="00F01DDB" w:rsidRDefault="00D5674E" w:rsidP="00B46D58">
      <w:pPr>
        <w:widowControl w:val="0"/>
        <w:tabs>
          <w:tab w:val="left" w:pos="1134"/>
        </w:tabs>
        <w:spacing w:after="160"/>
        <w:ind w:firstLine="567"/>
        <w:jc w:val="both"/>
        <w:rPr>
          <w:rFonts w:ascii="Sylfaen" w:hAnsi="Sylfaen"/>
          <w:color w:val="000000"/>
        </w:rPr>
      </w:pPr>
      <w:r w:rsidRPr="00F01DDB">
        <w:rPr>
          <w:rFonts w:ascii="Sylfaen" w:hAnsi="Sylfaen"/>
          <w:color w:val="00000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01DDB" w:rsidRDefault="00096865" w:rsidP="00B46D58">
      <w:pPr>
        <w:widowControl w:val="0"/>
        <w:tabs>
          <w:tab w:val="left" w:pos="1134"/>
        </w:tabs>
        <w:spacing w:after="160"/>
        <w:ind w:firstLine="567"/>
        <w:jc w:val="both"/>
        <w:rPr>
          <w:rFonts w:ascii="Sylfaen" w:hAnsi="Sylfaen" w:cs="Arial Armenian"/>
        </w:rPr>
      </w:pPr>
      <w:r w:rsidRPr="00F01DDB">
        <w:rPr>
          <w:rFonts w:ascii="Sylfaen" w:hAnsi="Sylfaen"/>
        </w:rPr>
        <w:t>2.4</w:t>
      </w:r>
      <w:r w:rsidR="00D13662" w:rsidRPr="00F01DDB">
        <w:rPr>
          <w:rFonts w:ascii="Sylfaen" w:hAnsi="Sylfaen"/>
        </w:rPr>
        <w:t>.</w:t>
      </w:r>
      <w:r w:rsidR="00E1385B" w:rsidRPr="00F01DDB">
        <w:rPr>
          <w:rFonts w:ascii="Sylfaen" w:hAnsi="Sylfaen"/>
        </w:rPr>
        <w:tab/>
      </w:r>
      <w:r w:rsidRPr="00F01DDB">
        <w:rPr>
          <w:rFonts w:ascii="Sylfaen" w:hAnsi="Sylfaen"/>
        </w:rPr>
        <w:t>Участник</w:t>
      </w:r>
      <w:r w:rsidR="000C3F69" w:rsidRPr="00F01DDB">
        <w:rPr>
          <w:rFonts w:ascii="Sylfaen" w:hAnsi="Sylfaen"/>
        </w:rPr>
        <w:t>,</w:t>
      </w:r>
      <w:r w:rsidRPr="00F01DDB">
        <w:rPr>
          <w:rFonts w:ascii="Sylfaen" w:hAnsi="Sylfaen"/>
        </w:rPr>
        <w:t xml:space="preserve"> </w:t>
      </w:r>
      <w:r w:rsidR="002C1D72" w:rsidRPr="00F01DDB">
        <w:rPr>
          <w:rFonts w:ascii="Sylfaen" w:hAnsi="Sylfaen"/>
        </w:rPr>
        <w:t xml:space="preserve">в случае признания </w:t>
      </w:r>
      <w:r w:rsidR="00876D7D" w:rsidRPr="00F01DDB">
        <w:rPr>
          <w:rFonts w:ascii="Sylfaen" w:hAnsi="Sylfaen"/>
        </w:rPr>
        <w:t>ото</w:t>
      </w:r>
      <w:r w:rsidR="002C1D72" w:rsidRPr="00F01DDB">
        <w:rPr>
          <w:rFonts w:ascii="Sylfaen" w:hAnsi="Sylfaen"/>
        </w:rPr>
        <w:t>бранным участником</w:t>
      </w:r>
      <w:r w:rsidR="000C3F69" w:rsidRPr="00F01DDB">
        <w:rPr>
          <w:rFonts w:ascii="Sylfaen" w:hAnsi="Sylfaen"/>
        </w:rPr>
        <w:t>,</w:t>
      </w:r>
      <w:r w:rsidR="002C1D72" w:rsidRPr="00F01DDB">
        <w:rPr>
          <w:rFonts w:ascii="Sylfaen" w:hAnsi="Sylfaen"/>
        </w:rPr>
        <w:t xml:space="preserve"> в срок</w:t>
      </w:r>
      <w:r w:rsidR="00BB67B5" w:rsidRPr="00F01DDB">
        <w:rPr>
          <w:rFonts w:ascii="Sylfaen" w:hAnsi="Sylfaen"/>
        </w:rPr>
        <w:t>и</w:t>
      </w:r>
      <w:r w:rsidR="002C1D72" w:rsidRPr="00F01DDB">
        <w:rPr>
          <w:rFonts w:ascii="Sylfaen" w:hAnsi="Sylfaen"/>
        </w:rPr>
        <w:t xml:space="preserve"> и порядке, установленны</w:t>
      </w:r>
      <w:r w:rsidR="00180D64" w:rsidRPr="00F01DDB">
        <w:rPr>
          <w:rFonts w:ascii="Sylfaen" w:hAnsi="Sylfaen"/>
        </w:rPr>
        <w:t>ми</w:t>
      </w:r>
      <w:r w:rsidR="002C1D72" w:rsidRPr="00F01DDB">
        <w:rPr>
          <w:rFonts w:ascii="Sylfaen" w:hAnsi="Sylfaen"/>
        </w:rPr>
        <w:t xml:space="preserve"> статьей 35 </w:t>
      </w:r>
      <w:r w:rsidR="00876D7D" w:rsidRPr="00F01DDB">
        <w:rPr>
          <w:rFonts w:ascii="Sylfaen" w:hAnsi="Sylfaen"/>
        </w:rPr>
        <w:t>З</w:t>
      </w:r>
      <w:r w:rsidR="002C1D72" w:rsidRPr="00F01DDB">
        <w:rPr>
          <w:rFonts w:ascii="Sylfaen" w:hAnsi="Sylfaen"/>
        </w:rPr>
        <w:t xml:space="preserve">акона, </w:t>
      </w:r>
      <w:r w:rsidR="00466F7A" w:rsidRPr="00F01DDB">
        <w:rPr>
          <w:rFonts w:ascii="Sylfaen" w:hAnsi="Sylfaen"/>
        </w:rPr>
        <w:t xml:space="preserve">представляет </w:t>
      </w:r>
      <w:r w:rsidR="002C1D72" w:rsidRPr="00F01DDB">
        <w:rPr>
          <w:rFonts w:ascii="Sylfaen" w:hAnsi="Sylfaen"/>
        </w:rPr>
        <w:t>обеспеч</w:t>
      </w:r>
      <w:r w:rsidR="00466F7A" w:rsidRPr="00F01DDB">
        <w:rPr>
          <w:rFonts w:ascii="Sylfaen" w:hAnsi="Sylfaen"/>
        </w:rPr>
        <w:t>ение</w:t>
      </w:r>
      <w:r w:rsidR="002C1D72" w:rsidRPr="00F01DDB">
        <w:rPr>
          <w:rFonts w:ascii="Sylfaen" w:hAnsi="Sylfaen"/>
        </w:rPr>
        <w:t xml:space="preserve"> квалификаци</w:t>
      </w:r>
      <w:r w:rsidR="00466F7A" w:rsidRPr="00F01DDB">
        <w:rPr>
          <w:rFonts w:ascii="Sylfaen" w:hAnsi="Sylfaen"/>
        </w:rPr>
        <w:t>и</w:t>
      </w:r>
      <w:r w:rsidR="002C1D72" w:rsidRPr="00F01DDB">
        <w:rPr>
          <w:rFonts w:ascii="Sylfaen" w:hAnsi="Sylfaen"/>
        </w:rPr>
        <w:t xml:space="preserve"> в размере представленного им ценового предложения</w:t>
      </w:r>
      <w:r w:rsidR="000964F1" w:rsidRPr="00F01DDB">
        <w:rPr>
          <w:rFonts w:ascii="Sylfaen" w:hAnsi="Sylfaen"/>
        </w:rPr>
        <w:t>.</w:t>
      </w:r>
    </w:p>
    <w:p w:rsidR="000A6B75" w:rsidRPr="00F01DDB" w:rsidRDefault="000A6B75"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2.</w:t>
      </w:r>
      <w:r w:rsidR="00DA4643" w:rsidRPr="00F01DDB">
        <w:rPr>
          <w:rFonts w:ascii="Sylfaen" w:hAnsi="Sylfaen"/>
          <w:sz w:val="24"/>
          <w:szCs w:val="24"/>
        </w:rPr>
        <w:t>5</w:t>
      </w:r>
      <w:r w:rsidR="000A15F9" w:rsidRPr="00F01DDB">
        <w:rPr>
          <w:rFonts w:ascii="Sylfaen" w:hAnsi="Sylfaen"/>
          <w:sz w:val="24"/>
          <w:szCs w:val="24"/>
        </w:rPr>
        <w:t>.</w:t>
      </w:r>
      <w:r w:rsidR="00F04AA1" w:rsidRPr="00F01DDB">
        <w:rPr>
          <w:rFonts w:ascii="Sylfaen" w:hAnsi="Sylfaen"/>
          <w:sz w:val="24"/>
          <w:szCs w:val="24"/>
        </w:rPr>
        <w:tab/>
      </w:r>
      <w:r w:rsidRPr="00F01DDB">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F01DDB">
        <w:rPr>
          <w:rFonts w:ascii="Sylfaen" w:hAnsi="Sylfaen"/>
          <w:sz w:val="24"/>
          <w:szCs w:val="24"/>
        </w:rPr>
        <w:t xml:space="preserve"> </w:t>
      </w:r>
      <w:r w:rsidR="00C366B6" w:rsidRPr="00F01DDB">
        <w:rPr>
          <w:rFonts w:ascii="Sylfaen" w:hAnsi="Sylfaen"/>
        </w:rPr>
        <w:t>(на о</w:t>
      </w:r>
      <w:r w:rsidR="00C366B6" w:rsidRPr="00F01DDB">
        <w:rPr>
          <w:rFonts w:ascii="Sylfaen" w:hAnsi="Sylfaen"/>
          <w:sz w:val="24"/>
          <w:szCs w:val="24"/>
        </w:rPr>
        <w:t>дин и тот же</w:t>
      </w:r>
      <w:r w:rsidR="00C366B6" w:rsidRPr="00F01DDB">
        <w:rPr>
          <w:rFonts w:ascii="Sylfaen" w:hAnsi="Sylfaen"/>
        </w:rPr>
        <w:t xml:space="preserve"> лот)</w:t>
      </w:r>
      <w:r w:rsidRPr="00F01DDB">
        <w:rPr>
          <w:rFonts w:ascii="Sylfaen" w:hAnsi="Sylfaen"/>
          <w:sz w:val="24"/>
          <w:szCs w:val="24"/>
        </w:rPr>
        <w:t xml:space="preserve">. </w:t>
      </w:r>
    </w:p>
    <w:p w:rsidR="009E07EE" w:rsidRPr="00F01DDB" w:rsidRDefault="000A6B75" w:rsidP="00B46D58">
      <w:pPr>
        <w:pStyle w:val="23"/>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2.</w:t>
      </w:r>
      <w:r w:rsidR="00C366B6" w:rsidRPr="00F01DDB">
        <w:rPr>
          <w:rFonts w:ascii="Sylfaen" w:hAnsi="Sylfaen"/>
          <w:sz w:val="24"/>
          <w:szCs w:val="24"/>
        </w:rPr>
        <w:t>6</w:t>
      </w:r>
      <w:r w:rsidR="000A15F9" w:rsidRPr="00F01DDB">
        <w:rPr>
          <w:rFonts w:ascii="Sylfaen" w:hAnsi="Sylfaen"/>
          <w:sz w:val="24"/>
          <w:szCs w:val="24"/>
        </w:rPr>
        <w:t>.</w:t>
      </w:r>
      <w:r w:rsidR="00F04AA1" w:rsidRPr="00F01DDB">
        <w:rPr>
          <w:rFonts w:ascii="Sylfaen" w:hAnsi="Sylfaen"/>
          <w:sz w:val="24"/>
          <w:szCs w:val="24"/>
        </w:rPr>
        <w:tab/>
      </w:r>
      <w:r w:rsidRPr="00F01DDB">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F01DDB" w:rsidRDefault="000A6B75" w:rsidP="00B46D58">
      <w:pPr>
        <w:pStyle w:val="23"/>
        <w:widowControl w:val="0"/>
        <w:spacing w:after="160" w:line="240" w:lineRule="auto"/>
        <w:rPr>
          <w:rFonts w:ascii="Sylfaen" w:hAnsi="Sylfaen" w:cs="Sylfaen"/>
          <w:sz w:val="24"/>
          <w:szCs w:val="24"/>
        </w:rPr>
      </w:pPr>
      <w:r w:rsidRPr="00F01DDB">
        <w:rPr>
          <w:rFonts w:ascii="Sylfaen" w:hAnsi="Sylfaen"/>
          <w:sz w:val="24"/>
          <w:szCs w:val="24"/>
        </w:rPr>
        <w:t>В подобном случае:</w:t>
      </w:r>
    </w:p>
    <w:p w:rsidR="005A405F" w:rsidRPr="00F01DDB" w:rsidRDefault="00C366B6" w:rsidP="00B46D58">
      <w:pPr>
        <w:pStyle w:val="23"/>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1</w:t>
      </w:r>
      <w:r w:rsidR="000A6B75" w:rsidRPr="00F01DDB">
        <w:rPr>
          <w:rFonts w:ascii="Sylfaen" w:hAnsi="Sylfaen"/>
          <w:sz w:val="24"/>
          <w:szCs w:val="24"/>
        </w:rPr>
        <w:t>)</w:t>
      </w:r>
      <w:r w:rsidR="00911F57" w:rsidRPr="00F01DDB">
        <w:rPr>
          <w:rFonts w:ascii="Sylfaen" w:hAnsi="Sylfaen"/>
          <w:sz w:val="24"/>
          <w:szCs w:val="24"/>
        </w:rPr>
        <w:tab/>
      </w:r>
      <w:r w:rsidR="000A6B75" w:rsidRPr="00F01DDB">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F01DDB">
        <w:rPr>
          <w:rFonts w:ascii="Sylfaen" w:hAnsi="Sylfaen"/>
          <w:sz w:val="24"/>
          <w:szCs w:val="24"/>
        </w:rPr>
        <w:t xml:space="preserve"> </w:t>
      </w:r>
      <w:r w:rsidR="00796D4A" w:rsidRPr="00F01DDB">
        <w:rPr>
          <w:rFonts w:ascii="Sylfaen" w:hAnsi="Sylfaen"/>
        </w:rPr>
        <w:t>(на о</w:t>
      </w:r>
      <w:r w:rsidR="00796D4A" w:rsidRPr="00F01DDB">
        <w:rPr>
          <w:rFonts w:ascii="Sylfaen" w:hAnsi="Sylfaen"/>
          <w:sz w:val="24"/>
          <w:szCs w:val="24"/>
        </w:rPr>
        <w:t>дин и тот же</w:t>
      </w:r>
      <w:r w:rsidR="00796D4A" w:rsidRPr="00F01DDB">
        <w:rPr>
          <w:rFonts w:ascii="Sylfaen" w:hAnsi="Sylfaen"/>
        </w:rPr>
        <w:t xml:space="preserve"> лот)</w:t>
      </w:r>
      <w:r w:rsidR="000A6B75" w:rsidRPr="00F01DDB">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01DDB" w:rsidRDefault="00C366B6" w:rsidP="00B46D58">
      <w:pPr>
        <w:pStyle w:val="23"/>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2</w:t>
      </w:r>
      <w:r w:rsidR="000A6B75" w:rsidRPr="00F01DDB">
        <w:rPr>
          <w:rFonts w:ascii="Sylfaen" w:hAnsi="Sylfaen"/>
          <w:sz w:val="24"/>
          <w:szCs w:val="24"/>
        </w:rPr>
        <w:t>)</w:t>
      </w:r>
      <w:r w:rsidR="00911F57" w:rsidRPr="00F01DDB">
        <w:rPr>
          <w:rFonts w:ascii="Sylfaen" w:hAnsi="Sylfaen"/>
          <w:sz w:val="24"/>
          <w:szCs w:val="24"/>
        </w:rPr>
        <w:tab/>
      </w:r>
      <w:r w:rsidR="000A6B75" w:rsidRPr="00F01DDB">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01DDB" w:rsidRDefault="00096865" w:rsidP="00B46D58">
      <w:pPr>
        <w:widowControl w:val="0"/>
        <w:spacing w:after="160"/>
        <w:ind w:firstLine="567"/>
        <w:jc w:val="both"/>
        <w:rPr>
          <w:rFonts w:ascii="Sylfaen" w:hAnsi="Sylfaen"/>
          <w:b/>
        </w:rPr>
      </w:pPr>
    </w:p>
    <w:p w:rsidR="00096865" w:rsidRPr="00F01DDB" w:rsidRDefault="00ED2352" w:rsidP="00B46D58">
      <w:pPr>
        <w:widowControl w:val="0"/>
        <w:spacing w:after="160"/>
        <w:jc w:val="center"/>
        <w:rPr>
          <w:rFonts w:ascii="Sylfaen" w:hAnsi="Sylfaen" w:cs="Arial"/>
          <w:b/>
        </w:rPr>
      </w:pPr>
      <w:r w:rsidRPr="00F01DDB">
        <w:rPr>
          <w:rFonts w:ascii="Sylfaen" w:hAnsi="Sylfaen"/>
          <w:b/>
        </w:rPr>
        <w:t>3.</w:t>
      </w:r>
      <w:r w:rsidR="002B32D6" w:rsidRPr="00F01DDB">
        <w:rPr>
          <w:rFonts w:ascii="Sylfaen" w:hAnsi="Sylfaen"/>
          <w:b/>
        </w:rPr>
        <w:t xml:space="preserve"> РАЗЪЯСНЕНИЕ ПРИГЛАШЕНИЯ </w:t>
      </w:r>
      <w:r w:rsidRPr="00F01DDB">
        <w:rPr>
          <w:rFonts w:ascii="Sylfaen" w:hAnsi="Sylfaen"/>
          <w:b/>
        </w:rPr>
        <w:br/>
      </w:r>
      <w:r w:rsidR="002B32D6" w:rsidRPr="00F01DDB">
        <w:rPr>
          <w:rFonts w:ascii="Sylfaen" w:hAnsi="Sylfaen"/>
          <w:b/>
        </w:rPr>
        <w:t xml:space="preserve">И ПОРЯДОК ВНЕСЕНИЯ ИЗМЕНЕНИЯ В ПРИГЛАШЕНИЕ </w:t>
      </w:r>
    </w:p>
    <w:p w:rsidR="00096865" w:rsidRPr="00F01DDB" w:rsidRDefault="00096865" w:rsidP="00B46D58">
      <w:pPr>
        <w:widowControl w:val="0"/>
        <w:tabs>
          <w:tab w:val="left" w:pos="1134"/>
        </w:tabs>
        <w:spacing w:after="160"/>
        <w:ind w:firstLine="567"/>
        <w:jc w:val="both"/>
        <w:rPr>
          <w:rFonts w:ascii="Sylfaen" w:hAnsi="Sylfaen"/>
        </w:rPr>
      </w:pPr>
      <w:r w:rsidRPr="00F01DDB">
        <w:rPr>
          <w:rFonts w:ascii="Sylfaen" w:hAnsi="Sylfaen"/>
        </w:rPr>
        <w:t>3.1</w:t>
      </w:r>
      <w:r w:rsidR="000A15F9" w:rsidRPr="00F01DDB">
        <w:rPr>
          <w:rFonts w:ascii="Sylfaen" w:hAnsi="Sylfaen"/>
        </w:rPr>
        <w:t>.</w:t>
      </w:r>
      <w:r w:rsidR="00ED2352" w:rsidRPr="00F01DDB">
        <w:rPr>
          <w:rFonts w:ascii="Sylfaen" w:hAnsi="Sylfaen"/>
        </w:rPr>
        <w:tab/>
      </w:r>
      <w:r w:rsidRPr="00F01DDB">
        <w:rPr>
          <w:rFonts w:ascii="Sylfaen" w:hAnsi="Sylfaen"/>
        </w:rPr>
        <w:t>Согласно статье 29 Закона участник вправе требовать от заказчика разъяснения приглашения.</w:t>
      </w:r>
    </w:p>
    <w:p w:rsidR="00096865" w:rsidRPr="00F01DDB" w:rsidRDefault="00096865" w:rsidP="00B46D58">
      <w:pPr>
        <w:widowControl w:val="0"/>
        <w:autoSpaceDE w:val="0"/>
        <w:autoSpaceDN w:val="0"/>
        <w:adjustRightInd w:val="0"/>
        <w:spacing w:after="160"/>
        <w:ind w:firstLine="567"/>
        <w:jc w:val="both"/>
        <w:rPr>
          <w:rFonts w:ascii="Sylfaen" w:hAnsi="Sylfaen"/>
        </w:rPr>
      </w:pPr>
      <w:r w:rsidRPr="00F01DDB">
        <w:rPr>
          <w:rFonts w:ascii="Sylfaen" w:hAnsi="Sylfaen"/>
        </w:rPr>
        <w:lastRenderedPageBreak/>
        <w:t xml:space="preserve">Участник имеет право </w:t>
      </w:r>
      <w:r w:rsidR="006735A4" w:rsidRPr="00F01DDB">
        <w:rPr>
          <w:rFonts w:ascii="Sylfaen" w:hAnsi="Sylfaen"/>
        </w:rPr>
        <w:t>в письменной форме</w:t>
      </w:r>
      <w:r w:rsidRPr="00F01DDB">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01DDB">
        <w:rPr>
          <w:rFonts w:ascii="Sylfaen" w:hAnsi="Sylfaen"/>
        </w:rPr>
        <w:t xml:space="preserve">в письменной форме </w:t>
      </w:r>
      <w:r w:rsidRPr="00F01DDB">
        <w:rPr>
          <w:rFonts w:ascii="Sylfaen" w:hAnsi="Sylfaen"/>
        </w:rPr>
        <w:t>предоставляет разъяснение представившему запрос участнику в течение двух календарных дней, следующих за днем получения запроса</w:t>
      </w:r>
      <w:r w:rsidR="000B3864" w:rsidRPr="00F01DDB">
        <w:rPr>
          <w:rStyle w:val="af6"/>
          <w:rFonts w:ascii="Sylfaen" w:hAnsi="Sylfaen"/>
        </w:rPr>
        <w:footnoteReference w:customMarkFollows="1" w:id="3"/>
        <w:t>5</w:t>
      </w:r>
      <w:r w:rsidRPr="00F01DDB">
        <w:rPr>
          <w:rFonts w:ascii="Sylfaen" w:hAnsi="Sylfaen"/>
        </w:rPr>
        <w:t>.</w:t>
      </w:r>
      <w:r w:rsidR="00AA7117" w:rsidRPr="00F01DDB">
        <w:rPr>
          <w:rFonts w:ascii="Sylfaen" w:hAnsi="Sylfaen"/>
        </w:rPr>
        <w:t xml:space="preserve"> </w:t>
      </w:r>
    </w:p>
    <w:p w:rsidR="00096865" w:rsidRPr="00F01DDB" w:rsidRDefault="00096865" w:rsidP="00B46D58">
      <w:pPr>
        <w:widowControl w:val="0"/>
        <w:tabs>
          <w:tab w:val="left" w:pos="1134"/>
        </w:tabs>
        <w:spacing w:after="160"/>
        <w:ind w:firstLine="567"/>
        <w:jc w:val="both"/>
        <w:rPr>
          <w:rFonts w:ascii="Sylfaen" w:hAnsi="Sylfaen"/>
        </w:rPr>
      </w:pPr>
      <w:r w:rsidRPr="00F01DDB">
        <w:rPr>
          <w:rFonts w:ascii="Sylfaen" w:hAnsi="Sylfaen"/>
        </w:rPr>
        <w:t>3.2.</w:t>
      </w:r>
      <w:r w:rsidR="00ED2352" w:rsidRPr="00F01DDB">
        <w:rPr>
          <w:rFonts w:ascii="Sylfaen" w:hAnsi="Sylfaen"/>
        </w:rPr>
        <w:tab/>
      </w:r>
      <w:r w:rsidRPr="00F01DDB">
        <w:rPr>
          <w:rFonts w:ascii="Sylfaen" w:hAnsi="Sylfaen"/>
        </w:rPr>
        <w:t>В день предоставления разъяснения объявление о запросе и о</w:t>
      </w:r>
      <w:r w:rsidR="00775FAF" w:rsidRPr="00F01DDB">
        <w:rPr>
          <w:rFonts w:ascii="Sylfaen" w:hAnsi="Sylfaen" w:cs="Courier New"/>
          <w:lang w:val="en-US"/>
        </w:rPr>
        <w:t> </w:t>
      </w:r>
      <w:r w:rsidRPr="00F01DDB">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F01DDB">
        <w:rPr>
          <w:rFonts w:ascii="Sylfaen" w:hAnsi="Sylfaen" w:cs="Courier New"/>
          <w:lang w:val="en-US"/>
        </w:rPr>
        <w:t> </w:t>
      </w:r>
      <w:r w:rsidRPr="00F01DDB">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01DDB" w:rsidRDefault="00096865" w:rsidP="00B46D58">
      <w:pPr>
        <w:widowControl w:val="0"/>
        <w:tabs>
          <w:tab w:val="left" w:pos="1134"/>
        </w:tabs>
        <w:autoSpaceDE w:val="0"/>
        <w:autoSpaceDN w:val="0"/>
        <w:adjustRightInd w:val="0"/>
        <w:spacing w:after="160"/>
        <w:ind w:firstLine="567"/>
        <w:jc w:val="both"/>
        <w:rPr>
          <w:rFonts w:ascii="Sylfaen" w:hAnsi="Sylfaen"/>
        </w:rPr>
      </w:pPr>
      <w:r w:rsidRPr="00F01DDB">
        <w:rPr>
          <w:rFonts w:ascii="Sylfaen" w:hAnsi="Sylfaen"/>
        </w:rPr>
        <w:t>3.3</w:t>
      </w:r>
      <w:r w:rsidR="000A15F9" w:rsidRPr="00F01DDB">
        <w:rPr>
          <w:rFonts w:ascii="Sylfaen" w:hAnsi="Sylfaen"/>
        </w:rPr>
        <w:t>.</w:t>
      </w:r>
      <w:r w:rsidR="00ED2352" w:rsidRPr="00F01DDB">
        <w:rPr>
          <w:rFonts w:ascii="Sylfaen" w:hAnsi="Sylfaen"/>
        </w:rPr>
        <w:tab/>
      </w:r>
      <w:r w:rsidRPr="00F01DDB">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01DDB">
        <w:rPr>
          <w:rFonts w:ascii="Sylfaen" w:hAnsi="Sylfaen"/>
        </w:rPr>
        <w:t xml:space="preserve">, или если запрос касается соответствия технических характеристик предлагаемых </w:t>
      </w:r>
      <w:r w:rsidR="00A14672" w:rsidRPr="00F01DDB">
        <w:rPr>
          <w:rFonts w:ascii="Sylfaen" w:hAnsi="Sylfaen"/>
        </w:rPr>
        <w:t>у</w:t>
      </w:r>
      <w:r w:rsidR="00791FE4" w:rsidRPr="00F01DDB">
        <w:rPr>
          <w:rFonts w:ascii="Sylfaen" w:hAnsi="Sylfaen"/>
        </w:rPr>
        <w:t>частником товаров техническим характеристикам, предусмотренным настоящим</w:t>
      </w:r>
      <w:r w:rsidR="00791FE4" w:rsidRPr="00F01DDB">
        <w:rPr>
          <w:rFonts w:ascii="Sylfaen" w:hAnsi="Sylfaen"/>
          <w:lang w:val="hy-AM"/>
        </w:rPr>
        <w:t xml:space="preserve"> </w:t>
      </w:r>
      <w:r w:rsidR="00791FE4" w:rsidRPr="00F01DDB">
        <w:rPr>
          <w:rFonts w:ascii="Sylfaen" w:hAnsi="Sylfaen"/>
        </w:rPr>
        <w:t>приглашением</w:t>
      </w:r>
      <w:r w:rsidRPr="00F01DDB">
        <w:rPr>
          <w:rFonts w:ascii="Sylfaen" w:hAnsi="Sylfaen"/>
        </w:rPr>
        <w:t xml:space="preserve">. При этом участник в письменной форме уведомляется об основаниях </w:t>
      </w:r>
      <w:proofErr w:type="spellStart"/>
      <w:r w:rsidRPr="00F01DDB">
        <w:rPr>
          <w:rFonts w:ascii="Sylfaen" w:hAnsi="Sylfaen"/>
        </w:rPr>
        <w:t>непредоставления</w:t>
      </w:r>
      <w:proofErr w:type="spellEnd"/>
      <w:r w:rsidRPr="00F01DDB">
        <w:rPr>
          <w:rFonts w:ascii="Sylfaen" w:hAnsi="Sylfaen"/>
        </w:rPr>
        <w:t xml:space="preserve"> разъяснения в течение двух календарных дней, следующих за днем получения запроса.</w:t>
      </w:r>
    </w:p>
    <w:p w:rsidR="00096865" w:rsidRPr="00F01DDB"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F01DDB">
        <w:rPr>
          <w:rFonts w:ascii="Sylfaen" w:hAnsi="Sylfaen"/>
        </w:rPr>
        <w:t>3.4</w:t>
      </w:r>
      <w:r w:rsidR="000A15F9" w:rsidRPr="00F01DDB">
        <w:rPr>
          <w:rFonts w:ascii="Sylfaen" w:hAnsi="Sylfaen"/>
        </w:rPr>
        <w:t>.</w:t>
      </w:r>
      <w:r w:rsidR="00ED2352" w:rsidRPr="00F01DDB">
        <w:rPr>
          <w:rFonts w:ascii="Sylfaen" w:hAnsi="Sylfaen"/>
        </w:rPr>
        <w:tab/>
      </w:r>
      <w:r w:rsidRPr="00F01DDB">
        <w:rPr>
          <w:rFonts w:ascii="Sylfaen" w:hAnsi="Sylfaen"/>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F01DDB">
        <w:rPr>
          <w:rFonts w:ascii="Sylfaen" w:hAnsi="Sylfaen"/>
          <w:vertAlign w:val="superscript"/>
          <w:lang w:val="hy-AM"/>
        </w:rPr>
        <w:t>5</w:t>
      </w:r>
      <w:r w:rsidRPr="00F01DDB">
        <w:rPr>
          <w:rFonts w:ascii="Sylfaen" w:hAnsi="Sylfaen"/>
        </w:rPr>
        <w:t xml:space="preserve"> </w:t>
      </w:r>
    </w:p>
    <w:p w:rsidR="002D7D70" w:rsidRPr="00F01DDB"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F01DDB">
        <w:rPr>
          <w:rFonts w:ascii="Sylfaen" w:hAnsi="Sylfaen"/>
          <w:lang w:val="hy-AM"/>
        </w:rPr>
        <w:t>3.5</w:t>
      </w:r>
      <w:r w:rsidR="00F9791A" w:rsidRPr="00F01DDB">
        <w:rPr>
          <w:rFonts w:ascii="Sylfaen" w:hAnsi="Sylfaen"/>
        </w:rPr>
        <w:t xml:space="preserve"> </w:t>
      </w:r>
      <w:proofErr w:type="spellStart"/>
      <w:r w:rsidR="00F9791A" w:rsidRPr="00F01DDB">
        <w:rPr>
          <w:rFonts w:ascii="Sylfaen" w:hAnsi="Sylfaen"/>
          <w:lang w:val="hy-AM"/>
        </w:rPr>
        <w:t>Кажд</w:t>
      </w:r>
      <w:r w:rsidR="00F9791A" w:rsidRPr="00F01DDB">
        <w:rPr>
          <w:rFonts w:ascii="Sylfaen" w:hAnsi="Sylfaen"/>
        </w:rPr>
        <w:t>ое</w:t>
      </w:r>
      <w:proofErr w:type="spellEnd"/>
      <w:r w:rsidR="00F9791A" w:rsidRPr="00F01DDB">
        <w:rPr>
          <w:rFonts w:ascii="Sylfaen" w:hAnsi="Sylfaen"/>
        </w:rPr>
        <w:t xml:space="preserve"> лиц</w:t>
      </w:r>
      <w:r w:rsidR="00CA1F39" w:rsidRPr="00F01DDB">
        <w:rPr>
          <w:rFonts w:ascii="Sylfaen" w:hAnsi="Sylfaen"/>
        </w:rPr>
        <w:t>о</w:t>
      </w:r>
      <w:r w:rsidR="00CA1F39" w:rsidRPr="00F01DDB">
        <w:rPr>
          <w:rFonts w:ascii="Sylfaen" w:hAnsi="Sylfaen"/>
          <w:lang w:val="hy-AM"/>
        </w:rPr>
        <w:t xml:space="preserve"> </w:t>
      </w:r>
      <w:proofErr w:type="spellStart"/>
      <w:r w:rsidR="00CA1F39" w:rsidRPr="00F01DDB">
        <w:rPr>
          <w:rFonts w:ascii="Sylfaen" w:hAnsi="Sylfaen"/>
          <w:lang w:val="hy-AM"/>
        </w:rPr>
        <w:t>без</w:t>
      </w:r>
      <w:proofErr w:type="spellEnd"/>
      <w:r w:rsidR="00CA1F39" w:rsidRPr="00F01DDB">
        <w:rPr>
          <w:rFonts w:ascii="Sylfaen" w:hAnsi="Sylfaen"/>
          <w:lang w:val="hy-AM"/>
        </w:rPr>
        <w:t xml:space="preserve"> </w:t>
      </w:r>
      <w:proofErr w:type="spellStart"/>
      <w:r w:rsidR="00CA1F39" w:rsidRPr="00F01DDB">
        <w:rPr>
          <w:rFonts w:ascii="Sylfaen" w:hAnsi="Sylfaen"/>
          <w:lang w:val="hy-AM"/>
        </w:rPr>
        <w:t>указания</w:t>
      </w:r>
      <w:proofErr w:type="spellEnd"/>
      <w:r w:rsidR="00CA1F39" w:rsidRPr="00F01DDB">
        <w:rPr>
          <w:rFonts w:ascii="Sylfaen" w:hAnsi="Sylfaen"/>
          <w:lang w:val="hy-AM"/>
        </w:rPr>
        <w:t xml:space="preserve"> </w:t>
      </w:r>
      <w:proofErr w:type="spellStart"/>
      <w:r w:rsidR="00CA1F39" w:rsidRPr="00F01DDB">
        <w:rPr>
          <w:rFonts w:ascii="Sylfaen" w:hAnsi="Sylfaen"/>
          <w:lang w:val="hy-AM"/>
        </w:rPr>
        <w:t>имени</w:t>
      </w:r>
      <w:proofErr w:type="spellEnd"/>
      <w:r w:rsidR="00F9791A" w:rsidRPr="00F01DDB">
        <w:rPr>
          <w:rFonts w:ascii="Sylfaen" w:hAnsi="Sylfaen"/>
          <w:lang w:val="hy-AM"/>
        </w:rPr>
        <w:t xml:space="preserve">, </w:t>
      </w:r>
      <w:proofErr w:type="spellStart"/>
      <w:r w:rsidR="00F9791A" w:rsidRPr="00F01DDB">
        <w:rPr>
          <w:rFonts w:ascii="Sylfaen" w:hAnsi="Sylfaen"/>
          <w:lang w:val="hy-AM"/>
        </w:rPr>
        <w:t>до</w:t>
      </w:r>
      <w:proofErr w:type="spellEnd"/>
      <w:r w:rsidR="00F9791A" w:rsidRPr="00F01DDB">
        <w:rPr>
          <w:rFonts w:ascii="Sylfaen" w:hAnsi="Sylfaen"/>
          <w:lang w:val="hy-AM"/>
        </w:rPr>
        <w:t xml:space="preserve"> </w:t>
      </w:r>
      <w:proofErr w:type="spellStart"/>
      <w:r w:rsidR="00F9791A" w:rsidRPr="00F01DDB">
        <w:rPr>
          <w:rFonts w:ascii="Sylfaen" w:hAnsi="Sylfaen"/>
          <w:lang w:val="hy-AM"/>
        </w:rPr>
        <w:t>истечения</w:t>
      </w:r>
      <w:proofErr w:type="spellEnd"/>
      <w:r w:rsidR="00F9791A" w:rsidRPr="00F01DDB">
        <w:rPr>
          <w:rFonts w:ascii="Sylfaen" w:hAnsi="Sylfaen"/>
          <w:lang w:val="hy-AM"/>
        </w:rPr>
        <w:t xml:space="preserve"> </w:t>
      </w:r>
      <w:proofErr w:type="spellStart"/>
      <w:r w:rsidR="00F9791A" w:rsidRPr="00F01DDB">
        <w:rPr>
          <w:rFonts w:ascii="Sylfaen" w:hAnsi="Sylfaen"/>
          <w:lang w:val="hy-AM"/>
        </w:rPr>
        <w:t>срока</w:t>
      </w:r>
      <w:proofErr w:type="spellEnd"/>
      <w:r w:rsidR="00F9791A" w:rsidRPr="00F01DDB">
        <w:rPr>
          <w:rFonts w:ascii="Sylfaen" w:hAnsi="Sylfaen"/>
          <w:lang w:val="hy-AM"/>
        </w:rPr>
        <w:t xml:space="preserve">, </w:t>
      </w:r>
      <w:proofErr w:type="spellStart"/>
      <w:r w:rsidR="00F9791A" w:rsidRPr="00F01DDB">
        <w:rPr>
          <w:rFonts w:ascii="Sylfaen" w:hAnsi="Sylfaen"/>
          <w:lang w:val="hy-AM"/>
        </w:rPr>
        <w:t>установленного</w:t>
      </w:r>
      <w:proofErr w:type="spellEnd"/>
      <w:r w:rsidR="00F9791A" w:rsidRPr="00F01DDB">
        <w:rPr>
          <w:rFonts w:ascii="Sylfaen" w:hAnsi="Sylfaen"/>
          <w:lang w:val="hy-AM"/>
        </w:rPr>
        <w:t xml:space="preserve"> </w:t>
      </w:r>
      <w:proofErr w:type="spellStart"/>
      <w:r w:rsidR="00F9791A" w:rsidRPr="00F01DDB">
        <w:rPr>
          <w:rFonts w:ascii="Sylfaen" w:hAnsi="Sylfaen"/>
          <w:lang w:val="hy-AM"/>
        </w:rPr>
        <w:t>для</w:t>
      </w:r>
      <w:proofErr w:type="spellEnd"/>
      <w:r w:rsidR="00F9791A" w:rsidRPr="00F01DDB">
        <w:rPr>
          <w:rFonts w:ascii="Sylfaen" w:hAnsi="Sylfaen"/>
          <w:lang w:val="hy-AM"/>
        </w:rPr>
        <w:t xml:space="preserve"> </w:t>
      </w:r>
      <w:proofErr w:type="spellStart"/>
      <w:r w:rsidR="00F9791A" w:rsidRPr="00F01DDB">
        <w:rPr>
          <w:rFonts w:ascii="Sylfaen" w:hAnsi="Sylfaen"/>
          <w:lang w:val="hy-AM"/>
        </w:rPr>
        <w:t>внесения</w:t>
      </w:r>
      <w:proofErr w:type="spellEnd"/>
      <w:r w:rsidR="00F9791A" w:rsidRPr="00F01DDB">
        <w:rPr>
          <w:rFonts w:ascii="Sylfaen" w:hAnsi="Sylfaen"/>
          <w:lang w:val="hy-AM"/>
        </w:rPr>
        <w:t xml:space="preserve"> </w:t>
      </w:r>
      <w:proofErr w:type="spellStart"/>
      <w:r w:rsidR="00F9791A" w:rsidRPr="00F01DDB">
        <w:rPr>
          <w:rFonts w:ascii="Sylfaen" w:hAnsi="Sylfaen"/>
          <w:lang w:val="hy-AM"/>
        </w:rPr>
        <w:t>изменений</w:t>
      </w:r>
      <w:proofErr w:type="spellEnd"/>
      <w:r w:rsidR="00F9791A" w:rsidRPr="00F01DDB">
        <w:rPr>
          <w:rFonts w:ascii="Sylfaen" w:hAnsi="Sylfaen"/>
          <w:lang w:val="hy-AM"/>
        </w:rPr>
        <w:t xml:space="preserve"> в </w:t>
      </w:r>
      <w:proofErr w:type="spellStart"/>
      <w:r w:rsidR="00F9791A" w:rsidRPr="00F01DDB">
        <w:rPr>
          <w:rFonts w:ascii="Sylfaen" w:hAnsi="Sylfaen"/>
          <w:lang w:val="hy-AM"/>
        </w:rPr>
        <w:t>приглашение</w:t>
      </w:r>
      <w:proofErr w:type="spellEnd"/>
      <w:r w:rsidR="00F9791A" w:rsidRPr="00F01DDB">
        <w:rPr>
          <w:rFonts w:ascii="Sylfaen" w:hAnsi="Sylfaen"/>
          <w:lang w:val="hy-AM"/>
        </w:rPr>
        <w:t xml:space="preserve">, </w:t>
      </w:r>
      <w:r w:rsidR="00F9791A" w:rsidRPr="00F01DDB">
        <w:rPr>
          <w:rFonts w:ascii="Sylfaen" w:hAnsi="Sylfaen"/>
        </w:rPr>
        <w:t xml:space="preserve">имеет право </w:t>
      </w:r>
      <w:proofErr w:type="spellStart"/>
      <w:r w:rsidR="00F9791A" w:rsidRPr="00F01DDB">
        <w:rPr>
          <w:rFonts w:ascii="Sylfaen" w:hAnsi="Sylfaen"/>
          <w:lang w:val="hy-AM"/>
        </w:rPr>
        <w:t>по</w:t>
      </w:r>
      <w:proofErr w:type="spellEnd"/>
      <w:r w:rsidR="00F9791A" w:rsidRPr="00F01DDB">
        <w:rPr>
          <w:rFonts w:ascii="Sylfaen" w:hAnsi="Sylfaen"/>
          <w:lang w:val="hy-AM"/>
        </w:rPr>
        <w:t xml:space="preserve"> </w:t>
      </w:r>
      <w:proofErr w:type="spellStart"/>
      <w:r w:rsidR="00F9791A" w:rsidRPr="00F01DDB">
        <w:rPr>
          <w:rFonts w:ascii="Sylfaen" w:hAnsi="Sylfaen"/>
          <w:lang w:val="hy-AM"/>
        </w:rPr>
        <w:t>электронной</w:t>
      </w:r>
      <w:proofErr w:type="spellEnd"/>
      <w:r w:rsidR="00F9791A" w:rsidRPr="00F01DDB">
        <w:rPr>
          <w:rFonts w:ascii="Sylfaen" w:hAnsi="Sylfaen"/>
          <w:lang w:val="hy-AM"/>
        </w:rPr>
        <w:t xml:space="preserve"> </w:t>
      </w:r>
      <w:proofErr w:type="spellStart"/>
      <w:r w:rsidR="00F9791A" w:rsidRPr="00F01DDB">
        <w:rPr>
          <w:rFonts w:ascii="Sylfaen" w:hAnsi="Sylfaen"/>
          <w:lang w:val="hy-AM"/>
        </w:rPr>
        <w:t>почте</w:t>
      </w:r>
      <w:proofErr w:type="spellEnd"/>
      <w:r w:rsidR="00F9791A" w:rsidRPr="00F01DDB">
        <w:rPr>
          <w:rFonts w:ascii="Sylfaen" w:hAnsi="Sylfaen"/>
          <w:lang w:val="hy-AM"/>
        </w:rPr>
        <w:t xml:space="preserve"> </w:t>
      </w:r>
      <w:proofErr w:type="spellStart"/>
      <w:r w:rsidR="00F9791A" w:rsidRPr="00F01DDB">
        <w:rPr>
          <w:rFonts w:ascii="Sylfaen" w:hAnsi="Sylfaen"/>
          <w:lang w:val="hy-AM"/>
        </w:rPr>
        <w:t>представить</w:t>
      </w:r>
      <w:proofErr w:type="spellEnd"/>
      <w:r w:rsidR="00F9791A" w:rsidRPr="00F01DDB">
        <w:rPr>
          <w:rFonts w:ascii="Sylfaen" w:hAnsi="Sylfaen"/>
          <w:lang w:val="hy-AM"/>
        </w:rPr>
        <w:t xml:space="preserve"> </w:t>
      </w:r>
      <w:proofErr w:type="spellStart"/>
      <w:r w:rsidR="00F9791A" w:rsidRPr="00F01DDB">
        <w:rPr>
          <w:rFonts w:ascii="Sylfaen" w:hAnsi="Sylfaen"/>
          <w:lang w:val="hy-AM"/>
        </w:rPr>
        <w:t>секретарю</w:t>
      </w:r>
      <w:proofErr w:type="spellEnd"/>
      <w:r w:rsidR="00F9791A" w:rsidRPr="00F01DDB">
        <w:rPr>
          <w:rFonts w:ascii="Sylfaen" w:hAnsi="Sylfaen"/>
          <w:lang w:val="hy-AM"/>
        </w:rPr>
        <w:t xml:space="preserve"> </w:t>
      </w:r>
      <w:proofErr w:type="spellStart"/>
      <w:r w:rsidR="00F9791A" w:rsidRPr="00F01DDB">
        <w:rPr>
          <w:rFonts w:ascii="Sylfaen" w:hAnsi="Sylfaen"/>
          <w:lang w:val="hy-AM"/>
        </w:rPr>
        <w:t>оценочной</w:t>
      </w:r>
      <w:proofErr w:type="spellEnd"/>
      <w:r w:rsidR="00F9791A" w:rsidRPr="00F01DDB">
        <w:rPr>
          <w:rFonts w:ascii="Sylfaen" w:hAnsi="Sylfaen"/>
          <w:lang w:val="hy-AM"/>
        </w:rPr>
        <w:t xml:space="preserve"> </w:t>
      </w:r>
      <w:proofErr w:type="spellStart"/>
      <w:r w:rsidR="00F9791A" w:rsidRPr="00F01DDB">
        <w:rPr>
          <w:rFonts w:ascii="Sylfaen" w:hAnsi="Sylfaen"/>
          <w:lang w:val="hy-AM"/>
        </w:rPr>
        <w:t>комиссии</w:t>
      </w:r>
      <w:proofErr w:type="spellEnd"/>
      <w:r w:rsidR="00F9791A" w:rsidRPr="00F01DDB">
        <w:rPr>
          <w:rFonts w:ascii="Sylfaen" w:hAnsi="Sylfaen"/>
          <w:lang w:val="hy-AM"/>
        </w:rPr>
        <w:t xml:space="preserve"> </w:t>
      </w:r>
      <w:proofErr w:type="spellStart"/>
      <w:r w:rsidR="00F9791A" w:rsidRPr="00F01DDB">
        <w:rPr>
          <w:rFonts w:ascii="Sylfaen" w:hAnsi="Sylfaen"/>
          <w:lang w:val="hy-AM"/>
        </w:rPr>
        <w:t>обоснования</w:t>
      </w:r>
      <w:proofErr w:type="spellEnd"/>
      <w:r w:rsidR="00F9791A" w:rsidRPr="00F01DDB">
        <w:rPr>
          <w:rFonts w:ascii="Sylfaen" w:hAnsi="Sylfaen"/>
          <w:lang w:val="hy-AM"/>
        </w:rPr>
        <w:t xml:space="preserve"> </w:t>
      </w:r>
      <w:proofErr w:type="spellStart"/>
      <w:r w:rsidR="00F9791A" w:rsidRPr="00F01DDB">
        <w:rPr>
          <w:rFonts w:ascii="Sylfaen" w:hAnsi="Sylfaen"/>
          <w:lang w:val="hy-AM"/>
        </w:rPr>
        <w:t>по</w:t>
      </w:r>
      <w:proofErr w:type="spellEnd"/>
      <w:r w:rsidR="00F9791A" w:rsidRPr="00F01DDB">
        <w:rPr>
          <w:rFonts w:ascii="Sylfaen" w:hAnsi="Sylfaen"/>
          <w:lang w:val="hy-AM"/>
        </w:rPr>
        <w:t xml:space="preserve"> </w:t>
      </w:r>
      <w:proofErr w:type="spellStart"/>
      <w:r w:rsidR="00F9791A" w:rsidRPr="00F01DDB">
        <w:rPr>
          <w:rFonts w:ascii="Sylfaen" w:hAnsi="Sylfaen"/>
          <w:lang w:val="hy-AM"/>
        </w:rPr>
        <w:t>характеристикам</w:t>
      </w:r>
      <w:proofErr w:type="spellEnd"/>
      <w:r w:rsidR="00F9791A" w:rsidRPr="00F01DDB">
        <w:rPr>
          <w:rFonts w:ascii="Sylfaen" w:hAnsi="Sylfaen"/>
          <w:lang w:val="hy-AM"/>
        </w:rPr>
        <w:t xml:space="preserve"> </w:t>
      </w:r>
      <w:proofErr w:type="spellStart"/>
      <w:r w:rsidR="00F9791A" w:rsidRPr="00F01DDB">
        <w:rPr>
          <w:rFonts w:ascii="Sylfaen" w:hAnsi="Sylfaen"/>
          <w:lang w:val="hy-AM"/>
        </w:rPr>
        <w:t>предмета</w:t>
      </w:r>
      <w:proofErr w:type="spellEnd"/>
      <w:r w:rsidR="00F9791A" w:rsidRPr="00F01DDB">
        <w:rPr>
          <w:rFonts w:ascii="Sylfaen" w:hAnsi="Sylfaen"/>
          <w:lang w:val="hy-AM"/>
        </w:rPr>
        <w:t xml:space="preserve"> </w:t>
      </w:r>
      <w:proofErr w:type="spellStart"/>
      <w:r w:rsidR="00F9791A" w:rsidRPr="00F01DDB">
        <w:rPr>
          <w:rFonts w:ascii="Sylfaen" w:hAnsi="Sylfaen"/>
          <w:lang w:val="hy-AM"/>
        </w:rPr>
        <w:t>закупки</w:t>
      </w:r>
      <w:proofErr w:type="spellEnd"/>
      <w:r w:rsidR="00F9791A" w:rsidRPr="00F01DDB">
        <w:rPr>
          <w:rFonts w:ascii="Sylfaen" w:hAnsi="Sylfaen"/>
          <w:lang w:val="hy-AM"/>
        </w:rPr>
        <w:t xml:space="preserve"> </w:t>
      </w:r>
      <w:proofErr w:type="spellStart"/>
      <w:r w:rsidR="00F9791A" w:rsidRPr="00F01DDB">
        <w:rPr>
          <w:rFonts w:ascii="Sylfaen" w:hAnsi="Sylfaen"/>
          <w:lang w:val="hy-AM"/>
        </w:rPr>
        <w:t>установленным</w:t>
      </w:r>
      <w:proofErr w:type="spellEnd"/>
      <w:r w:rsidR="00F9791A" w:rsidRPr="00F01DDB">
        <w:rPr>
          <w:rFonts w:ascii="Sylfaen" w:hAnsi="Sylfaen"/>
          <w:lang w:val="hy-AM"/>
        </w:rPr>
        <w:t xml:space="preserve"> </w:t>
      </w:r>
      <w:proofErr w:type="spellStart"/>
      <w:r w:rsidR="00F9791A" w:rsidRPr="00F01DDB">
        <w:rPr>
          <w:rFonts w:ascii="Sylfaen" w:hAnsi="Sylfaen"/>
          <w:lang w:val="hy-AM"/>
        </w:rPr>
        <w:t>приглашением</w:t>
      </w:r>
      <w:proofErr w:type="spellEnd"/>
      <w:r w:rsidR="00F34417" w:rsidRPr="00F01DDB">
        <w:rPr>
          <w:rFonts w:ascii="Sylfaen" w:hAnsi="Sylfaen"/>
        </w:rPr>
        <w:t xml:space="preserve"> </w:t>
      </w:r>
      <w:r w:rsidR="00F9791A" w:rsidRPr="00F01DDB">
        <w:rPr>
          <w:rFonts w:ascii="Sylfaen" w:hAnsi="Sylfaen"/>
          <w:lang w:val="hy-AM"/>
        </w:rPr>
        <w:t xml:space="preserve">с </w:t>
      </w:r>
      <w:proofErr w:type="spellStart"/>
      <w:r w:rsidR="00F9791A" w:rsidRPr="00F01DDB">
        <w:rPr>
          <w:rFonts w:ascii="Sylfaen" w:hAnsi="Sylfaen"/>
          <w:lang w:val="hy-AM"/>
        </w:rPr>
        <w:t>точки</w:t>
      </w:r>
      <w:proofErr w:type="spellEnd"/>
      <w:r w:rsidR="00F9791A" w:rsidRPr="00F01DDB">
        <w:rPr>
          <w:rFonts w:ascii="Sylfaen" w:hAnsi="Sylfaen"/>
          <w:lang w:val="hy-AM"/>
        </w:rPr>
        <w:t xml:space="preserve"> </w:t>
      </w:r>
      <w:proofErr w:type="spellStart"/>
      <w:r w:rsidR="00F9791A" w:rsidRPr="00F01DDB">
        <w:rPr>
          <w:rFonts w:ascii="Sylfaen" w:hAnsi="Sylfaen"/>
          <w:lang w:val="hy-AM"/>
        </w:rPr>
        <w:t>зрения</w:t>
      </w:r>
      <w:proofErr w:type="spellEnd"/>
      <w:r w:rsidR="00F9791A" w:rsidRPr="00F01DDB">
        <w:rPr>
          <w:rFonts w:ascii="Sylfaen" w:hAnsi="Sylfaen"/>
          <w:lang w:val="hy-AM"/>
        </w:rPr>
        <w:t xml:space="preserve"> </w:t>
      </w:r>
      <w:proofErr w:type="spellStart"/>
      <w:r w:rsidR="00F9791A" w:rsidRPr="00F01DDB">
        <w:rPr>
          <w:rFonts w:ascii="Sylfaen" w:hAnsi="Sylfaen"/>
          <w:lang w:val="hy-AM"/>
        </w:rPr>
        <w:lastRenderedPageBreak/>
        <w:t>предусмотренных</w:t>
      </w:r>
      <w:proofErr w:type="spellEnd"/>
      <w:r w:rsidR="00F9791A" w:rsidRPr="00F01DDB">
        <w:rPr>
          <w:rFonts w:ascii="Sylfaen" w:hAnsi="Sylfaen"/>
          <w:lang w:val="hy-AM"/>
        </w:rPr>
        <w:t xml:space="preserve"> </w:t>
      </w:r>
      <w:proofErr w:type="spellStart"/>
      <w:r w:rsidR="00F9791A" w:rsidRPr="00F01DDB">
        <w:rPr>
          <w:rFonts w:ascii="Sylfaen" w:hAnsi="Sylfaen"/>
          <w:lang w:val="hy-AM"/>
        </w:rPr>
        <w:t>Законом</w:t>
      </w:r>
      <w:proofErr w:type="spellEnd"/>
      <w:r w:rsidR="00F9791A" w:rsidRPr="00F01DDB">
        <w:rPr>
          <w:rFonts w:ascii="Sylfaen" w:hAnsi="Sylfaen"/>
          <w:lang w:val="hy-AM"/>
        </w:rPr>
        <w:t xml:space="preserve"> </w:t>
      </w:r>
      <w:proofErr w:type="spellStart"/>
      <w:r w:rsidR="00F9791A" w:rsidRPr="00F01DDB">
        <w:rPr>
          <w:rFonts w:ascii="Sylfaen" w:hAnsi="Sylfaen"/>
          <w:lang w:val="hy-AM"/>
        </w:rPr>
        <w:t>требований</w:t>
      </w:r>
      <w:proofErr w:type="spellEnd"/>
      <w:r w:rsidR="00F9791A" w:rsidRPr="00F01DDB">
        <w:rPr>
          <w:rFonts w:ascii="Sylfaen" w:hAnsi="Sylfaen"/>
          <w:lang w:val="hy-AM"/>
        </w:rPr>
        <w:t xml:space="preserve"> </w:t>
      </w:r>
      <w:proofErr w:type="spellStart"/>
      <w:r w:rsidR="00F9791A" w:rsidRPr="00F01DDB">
        <w:rPr>
          <w:rFonts w:ascii="Sylfaen" w:hAnsi="Sylfaen"/>
          <w:lang w:val="hy-AM"/>
        </w:rPr>
        <w:t>обеспечения</w:t>
      </w:r>
      <w:proofErr w:type="spellEnd"/>
      <w:r w:rsidR="00F9791A" w:rsidRPr="00F01DDB">
        <w:rPr>
          <w:rFonts w:ascii="Sylfaen" w:hAnsi="Sylfaen"/>
          <w:lang w:val="hy-AM"/>
        </w:rPr>
        <w:t xml:space="preserve"> </w:t>
      </w:r>
      <w:proofErr w:type="spellStart"/>
      <w:r w:rsidR="00F9791A" w:rsidRPr="00F01DDB">
        <w:rPr>
          <w:rFonts w:ascii="Sylfaen" w:hAnsi="Sylfaen"/>
          <w:lang w:val="hy-AM"/>
        </w:rPr>
        <w:t>конкуренции</w:t>
      </w:r>
      <w:proofErr w:type="spellEnd"/>
      <w:r w:rsidR="00F9791A" w:rsidRPr="00F01DDB">
        <w:rPr>
          <w:rFonts w:ascii="Sylfaen" w:hAnsi="Sylfaen"/>
          <w:lang w:val="hy-AM"/>
        </w:rPr>
        <w:t xml:space="preserve"> и </w:t>
      </w:r>
      <w:proofErr w:type="spellStart"/>
      <w:r w:rsidR="00F9791A" w:rsidRPr="00F01DDB">
        <w:rPr>
          <w:rFonts w:ascii="Sylfaen" w:hAnsi="Sylfaen"/>
          <w:lang w:val="hy-AM"/>
        </w:rPr>
        <w:t>исключения</w:t>
      </w:r>
      <w:proofErr w:type="spellEnd"/>
      <w:r w:rsidR="00F9791A" w:rsidRPr="00F01DDB">
        <w:rPr>
          <w:rFonts w:ascii="Sylfaen" w:hAnsi="Sylfaen"/>
          <w:lang w:val="hy-AM"/>
        </w:rPr>
        <w:t xml:space="preserve"> </w:t>
      </w:r>
      <w:proofErr w:type="spellStart"/>
      <w:r w:rsidR="00F9791A" w:rsidRPr="00F01DDB">
        <w:rPr>
          <w:rFonts w:ascii="Sylfaen" w:hAnsi="Sylfaen"/>
          <w:lang w:val="hy-AM"/>
        </w:rPr>
        <w:t>дискриминации</w:t>
      </w:r>
      <w:proofErr w:type="spellEnd"/>
      <w:r w:rsidR="00023F8F" w:rsidRPr="00F01DDB">
        <w:rPr>
          <w:rFonts w:ascii="Sylfaen" w:hAnsi="Sylfaen"/>
        </w:rPr>
        <w:t>.</w:t>
      </w:r>
      <w:r w:rsidR="00F9791A" w:rsidRPr="00F01DDB">
        <w:rPr>
          <w:rFonts w:ascii="Sylfaen" w:hAnsi="Sylfaen"/>
          <w:lang w:val="hy-AM"/>
        </w:rPr>
        <w:t xml:space="preserve"> </w:t>
      </w:r>
      <w:r w:rsidR="00750FFF" w:rsidRPr="00F01DDB">
        <w:rPr>
          <w:rFonts w:ascii="Sylfaen" w:hAnsi="Sylfaen"/>
          <w:lang w:val="hy-AM"/>
        </w:rPr>
        <w:t xml:space="preserve">В </w:t>
      </w:r>
      <w:proofErr w:type="spellStart"/>
      <w:r w:rsidR="00750FFF" w:rsidRPr="00F01DDB">
        <w:rPr>
          <w:rFonts w:ascii="Sylfaen" w:hAnsi="Sylfaen"/>
          <w:lang w:val="hy-AM"/>
        </w:rPr>
        <w:t>случае</w:t>
      </w:r>
      <w:proofErr w:type="spellEnd"/>
      <w:r w:rsidR="00750FFF" w:rsidRPr="00F01DDB">
        <w:rPr>
          <w:rFonts w:ascii="Sylfaen" w:hAnsi="Sylfaen"/>
          <w:lang w:val="hy-AM"/>
        </w:rPr>
        <w:t xml:space="preserve"> </w:t>
      </w:r>
      <w:proofErr w:type="spellStart"/>
      <w:r w:rsidR="00750FFF" w:rsidRPr="00F01DDB">
        <w:rPr>
          <w:rFonts w:ascii="Sylfaen" w:hAnsi="Sylfaen"/>
          <w:lang w:val="hy-AM"/>
        </w:rPr>
        <w:t>признания</w:t>
      </w:r>
      <w:proofErr w:type="spellEnd"/>
      <w:r w:rsidR="00750FFF" w:rsidRPr="00F01DDB">
        <w:rPr>
          <w:rFonts w:ascii="Sylfaen" w:hAnsi="Sylfaen"/>
          <w:lang w:val="hy-AM"/>
        </w:rPr>
        <w:t xml:space="preserve"> </w:t>
      </w:r>
      <w:proofErr w:type="spellStart"/>
      <w:r w:rsidR="00750FFF" w:rsidRPr="00F01DDB">
        <w:rPr>
          <w:rFonts w:ascii="Sylfaen" w:hAnsi="Sylfaen"/>
          <w:lang w:val="hy-AM"/>
        </w:rPr>
        <w:t>представленных</w:t>
      </w:r>
      <w:proofErr w:type="spellEnd"/>
      <w:r w:rsidR="00750FFF" w:rsidRPr="00F01DDB">
        <w:rPr>
          <w:rFonts w:ascii="Sylfaen" w:hAnsi="Sylfaen"/>
          <w:lang w:val="hy-AM"/>
        </w:rPr>
        <w:t xml:space="preserve"> </w:t>
      </w:r>
      <w:proofErr w:type="spellStart"/>
      <w:r w:rsidR="00750FFF" w:rsidRPr="00F01DDB">
        <w:rPr>
          <w:rFonts w:ascii="Sylfaen" w:hAnsi="Sylfaen"/>
          <w:lang w:val="hy-AM"/>
        </w:rPr>
        <w:t>обоснований</w:t>
      </w:r>
      <w:proofErr w:type="spellEnd"/>
      <w:r w:rsidR="00750FFF" w:rsidRPr="00F01DDB">
        <w:rPr>
          <w:rFonts w:ascii="Sylfaen" w:hAnsi="Sylfaen"/>
          <w:lang w:val="hy-AM"/>
        </w:rPr>
        <w:t xml:space="preserve"> </w:t>
      </w:r>
      <w:proofErr w:type="spellStart"/>
      <w:r w:rsidR="00750FFF" w:rsidRPr="00F01DDB">
        <w:rPr>
          <w:rFonts w:ascii="Sylfaen" w:hAnsi="Sylfaen"/>
          <w:lang w:val="hy-AM"/>
        </w:rPr>
        <w:t>приемлемыми</w:t>
      </w:r>
      <w:proofErr w:type="spellEnd"/>
      <w:r w:rsidR="00750FFF" w:rsidRPr="00F01DDB">
        <w:rPr>
          <w:rFonts w:ascii="Sylfaen" w:hAnsi="Sylfaen"/>
          <w:lang w:val="hy-AM"/>
        </w:rPr>
        <w:t xml:space="preserve"> </w:t>
      </w:r>
      <w:proofErr w:type="spellStart"/>
      <w:r w:rsidR="00750FFF" w:rsidRPr="00F01DDB">
        <w:rPr>
          <w:rFonts w:ascii="Sylfaen" w:hAnsi="Sylfaen"/>
          <w:lang w:val="hy-AM"/>
        </w:rPr>
        <w:t>оценочная</w:t>
      </w:r>
      <w:proofErr w:type="spellEnd"/>
      <w:r w:rsidR="00750FFF" w:rsidRPr="00F01DDB">
        <w:rPr>
          <w:rFonts w:ascii="Sylfaen" w:hAnsi="Sylfaen"/>
          <w:lang w:val="hy-AM"/>
        </w:rPr>
        <w:t xml:space="preserve"> </w:t>
      </w:r>
      <w:proofErr w:type="spellStart"/>
      <w:r w:rsidR="00750FFF" w:rsidRPr="00F01DDB">
        <w:rPr>
          <w:rFonts w:ascii="Sylfaen" w:hAnsi="Sylfaen"/>
          <w:lang w:val="hy-AM"/>
        </w:rPr>
        <w:t>комиссия</w:t>
      </w:r>
      <w:proofErr w:type="spellEnd"/>
      <w:r w:rsidR="00750FFF" w:rsidRPr="00F01DDB">
        <w:rPr>
          <w:rFonts w:ascii="Sylfaen" w:hAnsi="Sylfaen"/>
          <w:lang w:val="hy-AM"/>
        </w:rPr>
        <w:t xml:space="preserve"> в </w:t>
      </w:r>
      <w:proofErr w:type="spellStart"/>
      <w:r w:rsidR="00750FFF" w:rsidRPr="00F01DDB">
        <w:rPr>
          <w:rFonts w:ascii="Sylfaen" w:hAnsi="Sylfaen"/>
          <w:lang w:val="hy-AM"/>
        </w:rPr>
        <w:t>установленный</w:t>
      </w:r>
      <w:proofErr w:type="spellEnd"/>
      <w:r w:rsidR="00750FFF" w:rsidRPr="00F01DDB">
        <w:rPr>
          <w:rFonts w:ascii="Sylfaen" w:hAnsi="Sylfaen"/>
          <w:lang w:val="hy-AM"/>
        </w:rPr>
        <w:t xml:space="preserve"> </w:t>
      </w:r>
      <w:proofErr w:type="spellStart"/>
      <w:r w:rsidR="00750FFF" w:rsidRPr="00F01DDB">
        <w:rPr>
          <w:rFonts w:ascii="Sylfaen" w:hAnsi="Sylfaen"/>
          <w:lang w:val="hy-AM"/>
        </w:rPr>
        <w:t>срок</w:t>
      </w:r>
      <w:proofErr w:type="spellEnd"/>
      <w:r w:rsidR="00750FFF" w:rsidRPr="00F01DDB">
        <w:rPr>
          <w:rFonts w:ascii="Sylfaen" w:hAnsi="Sylfaen"/>
          <w:lang w:val="hy-AM"/>
        </w:rPr>
        <w:t xml:space="preserve"> </w:t>
      </w:r>
      <w:proofErr w:type="spellStart"/>
      <w:r w:rsidR="00750FFF" w:rsidRPr="00F01DDB">
        <w:rPr>
          <w:rFonts w:ascii="Sylfaen" w:hAnsi="Sylfaen"/>
          <w:lang w:val="hy-AM"/>
        </w:rPr>
        <w:t>вносит</w:t>
      </w:r>
      <w:proofErr w:type="spellEnd"/>
      <w:r w:rsidR="00750FFF" w:rsidRPr="00F01DDB">
        <w:rPr>
          <w:rFonts w:ascii="Sylfaen" w:hAnsi="Sylfaen"/>
          <w:lang w:val="hy-AM"/>
        </w:rPr>
        <w:t xml:space="preserve"> </w:t>
      </w:r>
      <w:proofErr w:type="spellStart"/>
      <w:r w:rsidR="00750FFF" w:rsidRPr="00F01DDB">
        <w:rPr>
          <w:rFonts w:ascii="Sylfaen" w:hAnsi="Sylfaen"/>
          <w:lang w:val="hy-AM"/>
        </w:rPr>
        <w:t>обусловленные</w:t>
      </w:r>
      <w:proofErr w:type="spellEnd"/>
      <w:r w:rsidR="00750FFF" w:rsidRPr="00F01DDB">
        <w:rPr>
          <w:rFonts w:ascii="Sylfaen" w:hAnsi="Sylfaen"/>
          <w:lang w:val="hy-AM"/>
        </w:rPr>
        <w:t xml:space="preserve"> </w:t>
      </w:r>
      <w:proofErr w:type="spellStart"/>
      <w:r w:rsidR="00750FFF" w:rsidRPr="00F01DDB">
        <w:rPr>
          <w:rFonts w:ascii="Sylfaen" w:hAnsi="Sylfaen"/>
          <w:lang w:val="hy-AM"/>
        </w:rPr>
        <w:t>ими</w:t>
      </w:r>
      <w:proofErr w:type="spellEnd"/>
      <w:r w:rsidR="00750FFF" w:rsidRPr="00F01DDB">
        <w:rPr>
          <w:rFonts w:ascii="Sylfaen" w:hAnsi="Sylfaen"/>
          <w:lang w:val="hy-AM"/>
        </w:rPr>
        <w:t xml:space="preserve"> </w:t>
      </w:r>
      <w:proofErr w:type="spellStart"/>
      <w:r w:rsidR="00750FFF" w:rsidRPr="00F01DDB">
        <w:rPr>
          <w:rFonts w:ascii="Sylfaen" w:hAnsi="Sylfaen"/>
          <w:lang w:val="hy-AM"/>
        </w:rPr>
        <w:t>изменения</w:t>
      </w:r>
      <w:proofErr w:type="spellEnd"/>
      <w:r w:rsidR="00750FFF" w:rsidRPr="00F01DDB">
        <w:rPr>
          <w:rFonts w:ascii="Sylfaen" w:hAnsi="Sylfaen"/>
          <w:lang w:val="hy-AM"/>
        </w:rPr>
        <w:t xml:space="preserve"> в </w:t>
      </w:r>
      <w:proofErr w:type="spellStart"/>
      <w:r w:rsidR="00750FFF" w:rsidRPr="00F01DDB">
        <w:rPr>
          <w:rFonts w:ascii="Sylfaen" w:hAnsi="Sylfaen"/>
          <w:lang w:val="hy-AM"/>
        </w:rPr>
        <w:t>приглашение</w:t>
      </w:r>
      <w:proofErr w:type="spellEnd"/>
      <w:r w:rsidR="00750FFF" w:rsidRPr="00F01DDB">
        <w:rPr>
          <w:rFonts w:ascii="Sylfaen" w:hAnsi="Sylfaen"/>
          <w:lang w:val="hy-AM"/>
        </w:rPr>
        <w:t>.</w:t>
      </w:r>
    </w:p>
    <w:p w:rsidR="00096865" w:rsidRPr="00F01DDB" w:rsidRDefault="00096865" w:rsidP="00B46D58">
      <w:pPr>
        <w:widowControl w:val="0"/>
        <w:tabs>
          <w:tab w:val="left" w:pos="1134"/>
        </w:tabs>
        <w:autoSpaceDE w:val="0"/>
        <w:autoSpaceDN w:val="0"/>
        <w:adjustRightInd w:val="0"/>
        <w:spacing w:after="160"/>
        <w:ind w:firstLine="567"/>
        <w:jc w:val="both"/>
        <w:rPr>
          <w:rFonts w:ascii="Sylfaen" w:hAnsi="Sylfaen" w:cs="Arial Unicode"/>
        </w:rPr>
      </w:pPr>
      <w:r w:rsidRPr="00F01DDB">
        <w:rPr>
          <w:rFonts w:ascii="Sylfaen" w:hAnsi="Sylfaen"/>
        </w:rPr>
        <w:t>3.</w:t>
      </w:r>
      <w:r w:rsidR="00E648D1" w:rsidRPr="00F01DDB">
        <w:rPr>
          <w:rFonts w:ascii="Sylfaen" w:hAnsi="Sylfaen"/>
          <w:lang w:val="hy-AM"/>
        </w:rPr>
        <w:t>6</w:t>
      </w:r>
      <w:r w:rsidR="000A15F9" w:rsidRPr="00F01DDB">
        <w:rPr>
          <w:rFonts w:ascii="Sylfaen" w:hAnsi="Sylfaen"/>
        </w:rPr>
        <w:t>.</w:t>
      </w:r>
      <w:r w:rsidR="00ED2352" w:rsidRPr="00F01DDB">
        <w:rPr>
          <w:rFonts w:ascii="Sylfaen" w:hAnsi="Sylfaen"/>
        </w:rPr>
        <w:tab/>
      </w:r>
      <w:r w:rsidRPr="00F01DDB">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01DDB">
        <w:rPr>
          <w:rFonts w:ascii="Sylfaen" w:hAnsi="Sylfaen" w:cs="Courier New"/>
          <w:lang w:val="en-US"/>
        </w:rPr>
        <w:t> </w:t>
      </w:r>
      <w:r w:rsidRPr="00F01DDB">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01DDB">
        <w:rPr>
          <w:rStyle w:val="af6"/>
          <w:rFonts w:ascii="Sylfaen" w:hAnsi="Sylfaen"/>
        </w:rPr>
        <w:footnoteReference w:customMarkFollows="1" w:id="4"/>
        <w:t>6</w:t>
      </w:r>
      <w:r w:rsidRPr="00F01DDB">
        <w:rPr>
          <w:rFonts w:ascii="Sylfaen" w:hAnsi="Sylfaen"/>
        </w:rPr>
        <w:t xml:space="preserve">. </w:t>
      </w:r>
    </w:p>
    <w:p w:rsidR="00B051BE" w:rsidRPr="00F01DDB" w:rsidRDefault="00B051BE" w:rsidP="00B46D58">
      <w:pPr>
        <w:widowControl w:val="0"/>
        <w:spacing w:after="160"/>
        <w:jc w:val="center"/>
        <w:rPr>
          <w:rFonts w:ascii="Sylfaen" w:hAnsi="Sylfaen"/>
          <w:b/>
        </w:rPr>
      </w:pPr>
    </w:p>
    <w:p w:rsidR="00096865" w:rsidRPr="00F01DDB" w:rsidRDefault="00955A1E" w:rsidP="00B46D58">
      <w:pPr>
        <w:widowControl w:val="0"/>
        <w:spacing w:after="160"/>
        <w:jc w:val="center"/>
        <w:rPr>
          <w:rFonts w:ascii="Sylfaen" w:hAnsi="Sylfaen" w:cs="Arial"/>
          <w:b/>
        </w:rPr>
      </w:pPr>
      <w:r w:rsidRPr="00F01DDB">
        <w:rPr>
          <w:rFonts w:ascii="Sylfaen" w:hAnsi="Sylfaen"/>
          <w:b/>
        </w:rPr>
        <w:t>4. ПОРЯДОК ПОДАЧИ ЗАЯВКИ</w:t>
      </w:r>
    </w:p>
    <w:p w:rsidR="00096865" w:rsidRPr="00F01DDB" w:rsidRDefault="00096865" w:rsidP="00B46D58">
      <w:pPr>
        <w:widowControl w:val="0"/>
        <w:tabs>
          <w:tab w:val="left" w:pos="1134"/>
        </w:tabs>
        <w:spacing w:after="160"/>
        <w:ind w:firstLine="567"/>
        <w:jc w:val="both"/>
        <w:rPr>
          <w:rFonts w:ascii="Sylfaen" w:hAnsi="Sylfaen"/>
        </w:rPr>
      </w:pPr>
      <w:r w:rsidRPr="00F01DDB">
        <w:rPr>
          <w:rFonts w:ascii="Sylfaen" w:hAnsi="Sylfaen"/>
        </w:rPr>
        <w:t>4.1</w:t>
      </w:r>
      <w:r w:rsidR="00A34DFE" w:rsidRPr="00F01DDB">
        <w:rPr>
          <w:rFonts w:ascii="Sylfaen" w:hAnsi="Sylfaen"/>
        </w:rPr>
        <w:t>.</w:t>
      </w:r>
      <w:r w:rsidR="009C7913" w:rsidRPr="00F01DDB">
        <w:rPr>
          <w:rFonts w:ascii="Sylfaen" w:hAnsi="Sylfaen"/>
        </w:rPr>
        <w:tab/>
      </w:r>
      <w:r w:rsidRPr="00F01DDB">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01DDB" w:rsidRDefault="00096865" w:rsidP="00B46D58">
      <w:pPr>
        <w:pStyle w:val="23"/>
        <w:widowControl w:val="0"/>
        <w:spacing w:after="160" w:line="240" w:lineRule="auto"/>
        <w:ind w:firstLine="567"/>
        <w:rPr>
          <w:rFonts w:ascii="Sylfaen" w:hAnsi="Sylfaen" w:cs="Sylfaen"/>
          <w:sz w:val="24"/>
          <w:szCs w:val="24"/>
        </w:rPr>
      </w:pPr>
      <w:r w:rsidRPr="00F01DDB">
        <w:rPr>
          <w:rFonts w:ascii="Sylfaen" w:hAnsi="Sylfaen"/>
          <w:sz w:val="24"/>
          <w:szCs w:val="24"/>
        </w:rPr>
        <w:t>Участник может подать заявку как для каждого лота, так и для нескольких или всех лотов.</w:t>
      </w:r>
      <w:r w:rsidR="00AA7117" w:rsidRPr="00F01DDB">
        <w:rPr>
          <w:rFonts w:ascii="Sylfaen" w:hAnsi="Sylfaen"/>
          <w:sz w:val="24"/>
          <w:szCs w:val="24"/>
        </w:rPr>
        <w:t xml:space="preserve"> </w:t>
      </w:r>
    </w:p>
    <w:p w:rsidR="00096865" w:rsidRPr="00F01DDB" w:rsidRDefault="000946A3" w:rsidP="00B46D58">
      <w:pPr>
        <w:pStyle w:val="23"/>
        <w:widowControl w:val="0"/>
        <w:spacing w:after="160" w:line="240" w:lineRule="auto"/>
        <w:ind w:firstLine="567"/>
        <w:rPr>
          <w:rFonts w:ascii="Sylfaen" w:hAnsi="Sylfaen" w:cs="Sylfaen"/>
          <w:sz w:val="24"/>
          <w:szCs w:val="24"/>
        </w:rPr>
      </w:pPr>
      <w:r w:rsidRPr="00F01DDB">
        <w:rPr>
          <w:rFonts w:ascii="Sylfaen" w:hAnsi="Sylfaen"/>
          <w:sz w:val="24"/>
          <w:szCs w:val="24"/>
        </w:rPr>
        <w:t>Заявка подается до истечения срока, установленного для этого настоящим Приглашением.</w:t>
      </w:r>
    </w:p>
    <w:p w:rsidR="00096865" w:rsidRPr="00F01DDB" w:rsidRDefault="000946A3" w:rsidP="00B46D58">
      <w:pPr>
        <w:pStyle w:val="23"/>
        <w:widowControl w:val="0"/>
        <w:spacing w:after="160" w:line="240" w:lineRule="auto"/>
        <w:ind w:firstLine="567"/>
        <w:rPr>
          <w:rFonts w:ascii="Sylfaen" w:hAnsi="Sylfaen"/>
          <w:sz w:val="24"/>
          <w:szCs w:val="24"/>
        </w:rPr>
      </w:pPr>
      <w:r w:rsidRPr="00F01DDB">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FD58EC" w:rsidRPr="00F01DDB">
        <w:rPr>
          <w:rFonts w:ascii="Sylfaen" w:hAnsi="Sylfaen"/>
          <w:sz w:val="24"/>
          <w:szCs w:val="24"/>
        </w:rPr>
        <w:t>запрос котировки</w:t>
      </w:r>
      <w:r w:rsidRPr="00F01DDB">
        <w:rPr>
          <w:rFonts w:ascii="Sylfaen" w:hAnsi="Sylfaen"/>
          <w:sz w:val="24"/>
          <w:szCs w:val="24"/>
        </w:rPr>
        <w:t>.</w:t>
      </w:r>
    </w:p>
    <w:p w:rsidR="00A80ECD" w:rsidRPr="00F01DDB" w:rsidRDefault="00096865" w:rsidP="00B46D58">
      <w:pPr>
        <w:pStyle w:val="23"/>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lastRenderedPageBreak/>
        <w:t>4.2</w:t>
      </w:r>
      <w:r w:rsidR="00444026" w:rsidRPr="00F01DDB">
        <w:rPr>
          <w:rFonts w:ascii="Sylfaen" w:hAnsi="Sylfaen"/>
          <w:sz w:val="24"/>
          <w:szCs w:val="24"/>
        </w:rPr>
        <w:t>.</w:t>
      </w:r>
      <w:r w:rsidR="003065C4" w:rsidRPr="00F01DDB">
        <w:rPr>
          <w:rFonts w:ascii="Sylfaen" w:hAnsi="Sylfaen"/>
          <w:sz w:val="24"/>
          <w:szCs w:val="24"/>
        </w:rPr>
        <w:tab/>
      </w:r>
      <w:r w:rsidRPr="00F01DDB">
        <w:rPr>
          <w:rFonts w:ascii="Sylfaen" w:hAnsi="Sylfaen"/>
          <w:sz w:val="24"/>
          <w:szCs w:val="24"/>
        </w:rPr>
        <w:t xml:space="preserve">Заявки на процедуру необходимо подать </w:t>
      </w:r>
      <w:r w:rsidR="00A70E4C" w:rsidRPr="00F01DDB">
        <w:rPr>
          <w:rFonts w:ascii="Sylfaen" w:hAnsi="Sylfaen"/>
          <w:sz w:val="24"/>
          <w:szCs w:val="24"/>
        </w:rPr>
        <w:t xml:space="preserve">в Комиссию </w:t>
      </w:r>
      <w:r w:rsidRPr="00F01DDB">
        <w:rPr>
          <w:rFonts w:ascii="Sylfaen" w:hAnsi="Sylfaen"/>
          <w:sz w:val="24"/>
          <w:szCs w:val="24"/>
        </w:rPr>
        <w:t>не позднее, чем "окончательный срок подачи заявок" часов "</w:t>
      </w:r>
      <w:r w:rsidR="00D93136" w:rsidRPr="00F01DDB">
        <w:rPr>
          <w:rFonts w:ascii="Sylfaen" w:hAnsi="Sylfaen"/>
          <w:sz w:val="24"/>
          <w:szCs w:val="24"/>
        </w:rPr>
        <w:t>7</w:t>
      </w:r>
      <w:r w:rsidRPr="00F01DDB">
        <w:rPr>
          <w:rFonts w:ascii="Sylfaen" w:hAnsi="Sylfaen"/>
          <w:sz w:val="24"/>
          <w:szCs w:val="24"/>
        </w:rPr>
        <w:t xml:space="preserve">"-го дня опубликования в </w:t>
      </w:r>
      <w:r w:rsidR="00FB10C7" w:rsidRPr="00F01DDB">
        <w:rPr>
          <w:rFonts w:ascii="Sylfaen" w:hAnsi="Sylfaen"/>
          <w:sz w:val="24"/>
          <w:szCs w:val="24"/>
        </w:rPr>
        <w:t xml:space="preserve">бюллетене </w:t>
      </w:r>
      <w:r w:rsidRPr="00F01DDB">
        <w:rPr>
          <w:rFonts w:ascii="Sylfaen" w:hAnsi="Sylfaen"/>
          <w:sz w:val="24"/>
          <w:szCs w:val="24"/>
        </w:rPr>
        <w:t>объявления и приглашения на настоящую процедуру.</w:t>
      </w:r>
      <w:r w:rsidR="00AA7117" w:rsidRPr="00F01DDB">
        <w:rPr>
          <w:rFonts w:ascii="Sylfaen" w:hAnsi="Sylfaen"/>
          <w:sz w:val="24"/>
          <w:szCs w:val="24"/>
        </w:rPr>
        <w:t xml:space="preserve"> </w:t>
      </w:r>
    </w:p>
    <w:p w:rsidR="00A80ECD" w:rsidRPr="00F01DDB" w:rsidRDefault="00A80ECD" w:rsidP="008C6890">
      <w:pPr>
        <w:pStyle w:val="23"/>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4.2.</w:t>
      </w:r>
      <w:r w:rsidRPr="00F01DDB">
        <w:rPr>
          <w:rFonts w:ascii="Sylfaen" w:hAnsi="Sylfaen"/>
          <w:sz w:val="24"/>
          <w:szCs w:val="24"/>
        </w:rPr>
        <w:tab/>
        <w:t>Заявки на процедуру необходимо представить в комиссию по адресу "</w:t>
      </w:r>
      <w:r w:rsidR="00D93136" w:rsidRPr="00F01DDB">
        <w:rPr>
          <w:rFonts w:ascii="Sylfaen" w:hAnsi="Sylfaen"/>
          <w:sz w:val="24"/>
          <w:szCs w:val="24"/>
          <w:vertAlign w:val="subscript"/>
        </w:rPr>
        <w:t xml:space="preserve">с. </w:t>
      </w:r>
      <w:r w:rsidR="00D93136" w:rsidRPr="00F01DDB">
        <w:rPr>
          <w:rFonts w:ascii="Sylfaen" w:hAnsi="Sylfaen"/>
          <w:sz w:val="24"/>
          <w:szCs w:val="24"/>
        </w:rPr>
        <w:t>А</w:t>
      </w:r>
      <w:r w:rsidRPr="00F01DDB">
        <w:rPr>
          <w:rFonts w:ascii="Sylfaen" w:hAnsi="Sylfaen"/>
          <w:sz w:val="24"/>
          <w:szCs w:val="24"/>
        </w:rPr>
        <w:t xml:space="preserve">" не позднее, чем </w:t>
      </w:r>
      <w:proofErr w:type="gramStart"/>
      <w:r w:rsidR="00360E40" w:rsidRPr="00F01DDB">
        <w:rPr>
          <w:rFonts w:ascii="Sylfaen" w:hAnsi="Sylfaen"/>
          <w:sz w:val="24"/>
          <w:szCs w:val="24"/>
        </w:rPr>
        <w:t xml:space="preserve">09:30 </w:t>
      </w:r>
      <w:r w:rsidRPr="00F01DDB">
        <w:rPr>
          <w:rFonts w:ascii="Sylfaen" w:hAnsi="Sylfaen"/>
          <w:sz w:val="24"/>
          <w:szCs w:val="24"/>
        </w:rPr>
        <w:t xml:space="preserve"> "</w:t>
      </w:r>
      <w:proofErr w:type="gramEnd"/>
      <w:r w:rsidR="00E45CEB" w:rsidRPr="00F01DDB">
        <w:rPr>
          <w:rFonts w:ascii="Sylfaen" w:hAnsi="Sylfaen"/>
          <w:sz w:val="24"/>
          <w:szCs w:val="24"/>
        </w:rPr>
        <w:t>7</w:t>
      </w:r>
      <w:r w:rsidRPr="00F01DDB">
        <w:rPr>
          <w:rFonts w:ascii="Sylfaen" w:hAnsi="Sylfaen"/>
          <w:sz w:val="24"/>
          <w:szCs w:val="24"/>
        </w:rPr>
        <w:t xml:space="preserve">"-го дня с даты опубликования в бюллетене объявления и приглашения на настоящую процедуру. </w:t>
      </w:r>
    </w:p>
    <w:p w:rsidR="00A80ECD" w:rsidRPr="00F01DDB" w:rsidRDefault="00A80ECD" w:rsidP="008C6890">
      <w:pPr>
        <w:pStyle w:val="23"/>
        <w:widowControl w:val="0"/>
        <w:spacing w:after="160" w:line="240" w:lineRule="auto"/>
        <w:ind w:firstLine="567"/>
        <w:rPr>
          <w:rFonts w:ascii="Sylfaen" w:hAnsi="Sylfaen" w:cs="Sylfaen"/>
          <w:sz w:val="24"/>
          <w:szCs w:val="24"/>
        </w:rPr>
      </w:pPr>
      <w:r w:rsidRPr="00F01DDB">
        <w:rPr>
          <w:rFonts w:ascii="Sylfaen" w:hAnsi="Sylfaen"/>
          <w:sz w:val="24"/>
          <w:szCs w:val="24"/>
        </w:rPr>
        <w:t>Заявки на процедуру получает и в журнале регистрации заявок регистрирует секретарь комиссии "</w:t>
      </w:r>
      <w:proofErr w:type="spellStart"/>
      <w:r w:rsidR="00F01DDB">
        <w:rPr>
          <w:rFonts w:ascii="Sylfaen" w:hAnsi="Sylfaen"/>
          <w:sz w:val="24"/>
          <w:szCs w:val="24"/>
        </w:rPr>
        <w:t>Лус</w:t>
      </w:r>
      <w:r w:rsidR="00E45CEB" w:rsidRPr="00F01DDB">
        <w:rPr>
          <w:rFonts w:ascii="Sylfaen" w:hAnsi="Sylfaen"/>
          <w:sz w:val="24"/>
          <w:szCs w:val="24"/>
        </w:rPr>
        <w:t>ине</w:t>
      </w:r>
      <w:proofErr w:type="spellEnd"/>
      <w:r w:rsidR="00E45CEB" w:rsidRPr="00F01DDB">
        <w:rPr>
          <w:rFonts w:ascii="Sylfaen" w:hAnsi="Sylfaen"/>
          <w:sz w:val="24"/>
          <w:szCs w:val="24"/>
        </w:rPr>
        <w:t xml:space="preserve"> Татевосян</w:t>
      </w:r>
      <w:r w:rsidRPr="00F01DDB">
        <w:rPr>
          <w:rFonts w:ascii="Sylfaen" w:hAnsi="Sylfaen"/>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01DDB" w:rsidRDefault="00B67CCD" w:rsidP="00B46D58">
      <w:pPr>
        <w:pStyle w:val="23"/>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4.3.</w:t>
      </w:r>
      <w:r w:rsidR="003065C4" w:rsidRPr="00F01DDB">
        <w:rPr>
          <w:rFonts w:ascii="Sylfaen" w:hAnsi="Sylfaen"/>
          <w:sz w:val="24"/>
          <w:szCs w:val="24"/>
        </w:rPr>
        <w:tab/>
      </w:r>
      <w:r w:rsidRPr="00F01DDB">
        <w:rPr>
          <w:rFonts w:ascii="Sylfaen" w:hAnsi="Sylfaen"/>
          <w:sz w:val="24"/>
          <w:szCs w:val="24"/>
        </w:rPr>
        <w:t>В заявке участник представляет:</w:t>
      </w:r>
    </w:p>
    <w:p w:rsidR="005F25EF" w:rsidRPr="00F01DDB" w:rsidRDefault="005F25EF" w:rsidP="00B46D58">
      <w:pPr>
        <w:jc w:val="both"/>
        <w:rPr>
          <w:rFonts w:ascii="Sylfaen" w:hAnsi="Sylfaen"/>
        </w:rPr>
      </w:pPr>
      <w:r w:rsidRPr="00F01DDB">
        <w:rPr>
          <w:rFonts w:ascii="Sylfaen" w:hAnsi="Sylfaen"/>
        </w:rPr>
        <w:t xml:space="preserve">1) </w:t>
      </w:r>
      <w:proofErr w:type="gramStart"/>
      <w:r w:rsidRPr="00F01DDB">
        <w:rPr>
          <w:rFonts w:ascii="Sylfaen" w:hAnsi="Sylfaen"/>
        </w:rPr>
        <w:t>утвержденное</w:t>
      </w:r>
      <w:proofErr w:type="gramEnd"/>
      <w:r w:rsidRPr="00F01DDB">
        <w:rPr>
          <w:rFonts w:ascii="Sylfaen" w:hAnsi="Sylfaen"/>
        </w:rPr>
        <w:t xml:space="preserve"> им заявление-объявление, предусмотренное пунктом 2.1 части 2 настоящего приглашения</w:t>
      </w:r>
      <w:r w:rsidR="003C5795" w:rsidRPr="00F01DDB">
        <w:rPr>
          <w:rFonts w:ascii="Sylfaen" w:hAnsi="Sylfaen"/>
          <w:lang w:val="hy-AM"/>
        </w:rPr>
        <w:t xml:space="preserve"> </w:t>
      </w:r>
      <w:r w:rsidR="003C5795" w:rsidRPr="00F01DDB">
        <w:rPr>
          <w:rFonts w:ascii="Sylfaen" w:hAnsi="Sylfaen"/>
        </w:rPr>
        <w:t xml:space="preserve">указав адрес электронной почты, учетный номер налогоплательщика, адрес деятельности и номер телефона </w:t>
      </w:r>
      <w:r w:rsidRPr="00F01DDB">
        <w:rPr>
          <w:rFonts w:ascii="Sylfaen" w:hAnsi="Sylfaen"/>
        </w:rPr>
        <w:t>, которое включает:</w:t>
      </w:r>
    </w:p>
    <w:p w:rsidR="005F25EF" w:rsidRPr="00F01DDB" w:rsidRDefault="005F25EF" w:rsidP="00B46D58">
      <w:pPr>
        <w:jc w:val="both"/>
        <w:rPr>
          <w:rFonts w:ascii="Sylfaen" w:hAnsi="Sylfaen"/>
        </w:rPr>
      </w:pPr>
      <w:r w:rsidRPr="00F01DDB">
        <w:rPr>
          <w:rFonts w:ascii="Sylfaen" w:hAnsi="Sylfaen"/>
        </w:rPr>
        <w:t xml:space="preserve">   </w:t>
      </w:r>
      <w:proofErr w:type="gramStart"/>
      <w:r w:rsidRPr="00F01DDB">
        <w:rPr>
          <w:rFonts w:ascii="Sylfaen" w:hAnsi="Sylfaen"/>
        </w:rPr>
        <w:t>а</w:t>
      </w:r>
      <w:proofErr w:type="gramEnd"/>
      <w:r w:rsidRPr="00F01DDB">
        <w:rPr>
          <w:rFonts w:ascii="Sylfaen" w:hAnsi="Sylfaen"/>
        </w:rPr>
        <w:t xml:space="preserve">) </w:t>
      </w:r>
      <w:r w:rsidR="003C5795" w:rsidRPr="00F01DDB">
        <w:rPr>
          <w:rFonts w:ascii="Sylfaen" w:hAnsi="Sylfaen"/>
        </w:rPr>
        <w:t xml:space="preserve">подтверждение </w:t>
      </w:r>
      <w:r w:rsidRPr="00F01DDB">
        <w:rPr>
          <w:rFonts w:ascii="Sylfaen" w:hAnsi="Sylfaen"/>
        </w:rPr>
        <w:t>о соответствии своих данных требованиям права на участие, установленным настоящим приглашением;</w:t>
      </w:r>
    </w:p>
    <w:p w:rsidR="00C648DF" w:rsidRPr="00F01DDB" w:rsidRDefault="005F25EF" w:rsidP="00B46D58">
      <w:pPr>
        <w:jc w:val="both"/>
        <w:rPr>
          <w:rFonts w:ascii="Sylfaen" w:hAnsi="Sylfaen"/>
        </w:rPr>
      </w:pPr>
      <w:r w:rsidRPr="00F01DDB">
        <w:rPr>
          <w:rFonts w:ascii="Sylfaen" w:hAnsi="Sylfaen"/>
        </w:rPr>
        <w:t xml:space="preserve">   </w:t>
      </w:r>
      <w:proofErr w:type="gramStart"/>
      <w:r w:rsidRPr="00F01DDB">
        <w:rPr>
          <w:rFonts w:ascii="Sylfaen" w:hAnsi="Sylfaen"/>
        </w:rPr>
        <w:t>б</w:t>
      </w:r>
      <w:proofErr w:type="gramEnd"/>
      <w:r w:rsidRPr="00F01DDB">
        <w:rPr>
          <w:rFonts w:ascii="Sylfaen" w:hAnsi="Sylfaen"/>
        </w:rPr>
        <w:t xml:space="preserve">) </w:t>
      </w:r>
      <w:r w:rsidR="003C5795" w:rsidRPr="00F01DDB">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01DDB">
        <w:rPr>
          <w:rFonts w:ascii="Sylfaen" w:hAnsi="Sylfaen"/>
        </w:rPr>
        <w:t xml:space="preserve"> в случае признания отобранным участником</w:t>
      </w:r>
      <w:r w:rsidR="0049623A" w:rsidRPr="00F01DDB">
        <w:rPr>
          <w:rFonts w:ascii="Sylfaen" w:hAnsi="Sylfaen"/>
        </w:rPr>
        <w:t xml:space="preserve">    </w:t>
      </w:r>
    </w:p>
    <w:p w:rsidR="005F25EF" w:rsidRPr="00F01DDB" w:rsidRDefault="005F25EF" w:rsidP="00C648DF">
      <w:pPr>
        <w:ind w:firstLine="284"/>
        <w:jc w:val="both"/>
        <w:rPr>
          <w:rFonts w:ascii="Sylfaen" w:hAnsi="Sylfaen"/>
        </w:rPr>
      </w:pPr>
      <w:proofErr w:type="gramStart"/>
      <w:r w:rsidRPr="00F01DDB">
        <w:rPr>
          <w:rFonts w:ascii="Sylfaen" w:hAnsi="Sylfaen"/>
        </w:rPr>
        <w:t>в</w:t>
      </w:r>
      <w:proofErr w:type="gramEnd"/>
      <w:r w:rsidRPr="00F01DDB">
        <w:rPr>
          <w:rFonts w:ascii="Sylfaen" w:hAnsi="Sylfaen"/>
        </w:rPr>
        <w:t xml:space="preserve">) объявление об отсутствии злоупотребления доминирующим положением и </w:t>
      </w:r>
      <w:proofErr w:type="spellStart"/>
      <w:r w:rsidRPr="00F01DDB">
        <w:rPr>
          <w:rFonts w:ascii="Sylfaen" w:hAnsi="Sylfaen"/>
        </w:rPr>
        <w:t>антиконкурентного</w:t>
      </w:r>
      <w:proofErr w:type="spellEnd"/>
      <w:r w:rsidRPr="00F01DDB">
        <w:rPr>
          <w:rFonts w:ascii="Sylfaen" w:hAnsi="Sylfaen"/>
        </w:rPr>
        <w:t xml:space="preserve"> соглашения в рамках настоящей процедуры</w:t>
      </w:r>
    </w:p>
    <w:p w:rsidR="005F25EF" w:rsidRPr="00F01DDB" w:rsidRDefault="005F25EF" w:rsidP="00B46D58">
      <w:pPr>
        <w:jc w:val="both"/>
        <w:rPr>
          <w:rFonts w:ascii="Sylfaen" w:hAnsi="Sylfaen"/>
        </w:rPr>
      </w:pPr>
      <w:r w:rsidRPr="00F01DDB">
        <w:rPr>
          <w:rFonts w:ascii="Sylfaen" w:hAnsi="Sylfaen"/>
        </w:rPr>
        <w:t xml:space="preserve">    </w:t>
      </w:r>
      <w:proofErr w:type="gramStart"/>
      <w:r w:rsidRPr="00F01DDB">
        <w:rPr>
          <w:rFonts w:ascii="Sylfaen" w:hAnsi="Sylfaen"/>
        </w:rPr>
        <w:t>г</w:t>
      </w:r>
      <w:proofErr w:type="gramEnd"/>
      <w:r w:rsidRPr="00F01DDB">
        <w:rPr>
          <w:rFonts w:ascii="Sylfaen" w:hAnsi="Sylfaen"/>
        </w:rPr>
        <w:t xml:space="preserve">) объявление об отсутствии в рамках настоящей процедуры одновременного участия </w:t>
      </w:r>
      <w:proofErr w:type="spellStart"/>
      <w:r w:rsidRPr="00F01DDB">
        <w:rPr>
          <w:rFonts w:ascii="Sylfaen" w:hAnsi="Sylfaen"/>
        </w:rPr>
        <w:t>взаимосвязянных</w:t>
      </w:r>
      <w:proofErr w:type="spellEnd"/>
      <w:r w:rsidRPr="00F01DDB">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01DDB" w:rsidRDefault="001361B2" w:rsidP="00B46D58">
      <w:pPr>
        <w:pStyle w:val="norm"/>
        <w:widowControl w:val="0"/>
        <w:tabs>
          <w:tab w:val="left" w:pos="1134"/>
        </w:tabs>
        <w:spacing w:after="160" w:line="240" w:lineRule="auto"/>
        <w:ind w:firstLine="284"/>
        <w:rPr>
          <w:rFonts w:ascii="Sylfaen" w:hAnsi="Sylfaen"/>
        </w:rPr>
      </w:pPr>
      <w:r w:rsidRPr="00F01DDB">
        <w:rPr>
          <w:rFonts w:ascii="Sylfaen" w:hAnsi="Sylfaen"/>
        </w:rPr>
        <w:t xml:space="preserve">д) </w:t>
      </w:r>
      <w:r w:rsidRPr="00F01DDB">
        <w:rPr>
          <w:rFonts w:ascii="Sylfaen" w:hAnsi="Sylfaen"/>
          <w:sz w:val="24"/>
          <w:szCs w:val="24"/>
        </w:rPr>
        <w:t xml:space="preserve">данные того физического лица (физических лиц), которое (которые) прямо </w:t>
      </w:r>
      <w:r w:rsidRPr="00F01DDB">
        <w:rPr>
          <w:rFonts w:ascii="Sylfaen" w:hAnsi="Sylfaen"/>
          <w:sz w:val="24"/>
          <w:szCs w:val="24"/>
        </w:rPr>
        <w:lastRenderedPageBreak/>
        <w:t xml:space="preserve">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01DDB">
        <w:rPr>
          <w:rFonts w:ascii="Sylfaen" w:hAnsi="Sylfaen"/>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F01DDB">
        <w:rPr>
          <w:rFonts w:ascii="Sylfaen" w:hAnsi="Sylfaen"/>
          <w:sz w:val="24"/>
          <w:szCs w:val="24"/>
        </w:rPr>
        <w:t xml:space="preserve"> решении заключить договор;</w:t>
      </w:r>
      <w:r w:rsidR="005F25EF" w:rsidRPr="00F01DDB">
        <w:rPr>
          <w:rFonts w:ascii="Sylfaen" w:hAnsi="Sylfaen"/>
        </w:rPr>
        <w:t xml:space="preserve">  </w:t>
      </w:r>
    </w:p>
    <w:p w:rsidR="00071119" w:rsidRPr="00F01DDB" w:rsidRDefault="00EA0D10" w:rsidP="00B46D58">
      <w:pPr>
        <w:pStyle w:val="norm"/>
        <w:widowControl w:val="0"/>
        <w:tabs>
          <w:tab w:val="left" w:pos="1134"/>
        </w:tabs>
        <w:spacing w:after="160" w:line="240" w:lineRule="auto"/>
        <w:ind w:firstLine="284"/>
        <w:rPr>
          <w:rFonts w:ascii="Sylfaen" w:hAnsi="Sylfaen"/>
          <w:lang w:val="hy-AM"/>
        </w:rPr>
      </w:pPr>
      <w:r w:rsidRPr="00F01DDB">
        <w:rPr>
          <w:rFonts w:ascii="Sylfaen" w:hAnsi="Sylfaen"/>
        </w:rPr>
        <w:t xml:space="preserve">  </w:t>
      </w:r>
      <w:r w:rsidR="00932115" w:rsidRPr="00F01DDB">
        <w:rPr>
          <w:rFonts w:ascii="Sylfaen" w:hAnsi="Sylfaen"/>
        </w:rPr>
        <w:t>2</w:t>
      </w:r>
      <w:r w:rsidR="005F25EF" w:rsidRPr="00F01DDB">
        <w:rPr>
          <w:rFonts w:ascii="Sylfaen" w:hAnsi="Sylfaen"/>
        </w:rPr>
        <w:t xml:space="preserve">) </w:t>
      </w:r>
      <w:proofErr w:type="gramStart"/>
      <w:r w:rsidR="005F25EF" w:rsidRPr="00F01DDB">
        <w:rPr>
          <w:rFonts w:ascii="Sylfaen" w:hAnsi="Sylfaen"/>
          <w:sz w:val="24"/>
          <w:szCs w:val="24"/>
        </w:rPr>
        <w:t>технические</w:t>
      </w:r>
      <w:proofErr w:type="gramEnd"/>
      <w:r w:rsidR="005F25EF" w:rsidRPr="00F01DDB">
        <w:rPr>
          <w:rFonts w:ascii="Sylfaen" w:hAnsi="Sylfaen"/>
          <w:sz w:val="24"/>
          <w:szCs w:val="24"/>
        </w:rPr>
        <w:t xml:space="preserve"> характеристики</w:t>
      </w:r>
      <w:r w:rsidR="00932115" w:rsidRPr="00F01DDB">
        <w:rPr>
          <w:rFonts w:ascii="Sylfaen" w:hAnsi="Sylfaen" w:cs="Sylfaen"/>
          <w:sz w:val="24"/>
          <w:szCs w:val="24"/>
        </w:rPr>
        <w:t xml:space="preserve"> предлагаемого им товара</w:t>
      </w:r>
      <w:r w:rsidR="005F25EF" w:rsidRPr="00F01DDB">
        <w:rPr>
          <w:rFonts w:ascii="Sylfaen" w:hAnsi="Sylfaen"/>
          <w:sz w:val="24"/>
          <w:szCs w:val="24"/>
        </w:rPr>
        <w:t xml:space="preserve">, а также товарный знак, </w:t>
      </w:r>
      <w:r w:rsidR="00932115" w:rsidRPr="00F01DDB">
        <w:rPr>
          <w:rFonts w:ascii="Sylfaen" w:hAnsi="Sylfaen" w:cs="Sylfaen"/>
          <w:sz w:val="24"/>
          <w:szCs w:val="24"/>
        </w:rPr>
        <w:t>фирменное наименование, марка и</w:t>
      </w:r>
      <w:r w:rsidR="00932115" w:rsidRPr="00F01DDB">
        <w:rPr>
          <w:rFonts w:ascii="Sylfaen" w:hAnsi="Sylfaen"/>
          <w:sz w:val="24"/>
          <w:szCs w:val="24"/>
        </w:rPr>
        <w:t xml:space="preserve"> </w:t>
      </w:r>
      <w:r w:rsidR="005F25EF" w:rsidRPr="00F01DDB">
        <w:rPr>
          <w:rFonts w:ascii="Sylfaen" w:hAnsi="Sylfaen"/>
          <w:sz w:val="24"/>
          <w:szCs w:val="24"/>
        </w:rPr>
        <w:t>наименование производителя, (далее — полное описание товара</w:t>
      </w:r>
      <w:r w:rsidR="005F25EF" w:rsidRPr="00F01DDB">
        <w:rPr>
          <w:rFonts w:ascii="Sylfaen" w:hAnsi="Sylfaen"/>
        </w:rPr>
        <w:t>)</w:t>
      </w:r>
      <w:r w:rsidR="00EA6AE0" w:rsidRPr="00F01DDB">
        <w:rPr>
          <w:rStyle w:val="af6"/>
          <w:rFonts w:ascii="Sylfaen" w:hAnsi="Sylfaen" w:cs="Sylfaen"/>
          <w:sz w:val="24"/>
          <w:szCs w:val="24"/>
        </w:rPr>
        <w:footnoteReference w:customMarkFollows="1" w:id="5"/>
        <w:t>7</w:t>
      </w:r>
      <w:r w:rsidR="005F25EF" w:rsidRPr="00F01DDB">
        <w:rPr>
          <w:rFonts w:ascii="Sylfaen" w:hAnsi="Sylfaen" w:cs="Sylfaen"/>
          <w:sz w:val="24"/>
          <w:szCs w:val="24"/>
        </w:rPr>
        <w:t>:</w:t>
      </w:r>
      <w:r w:rsidR="00932115" w:rsidRPr="00F01DDB">
        <w:rPr>
          <w:rFonts w:ascii="Sylfaen" w:hAnsi="Sylfaen"/>
        </w:rPr>
        <w:t xml:space="preserve"> </w:t>
      </w:r>
    </w:p>
    <w:p w:rsidR="00B67CCD" w:rsidRPr="00F01DDB" w:rsidRDefault="001C6688"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lang w:val="hy-AM"/>
        </w:rPr>
        <w:t>3</w:t>
      </w:r>
      <w:r w:rsidR="0047117B" w:rsidRPr="00F01DDB">
        <w:rPr>
          <w:rFonts w:ascii="Sylfaen" w:hAnsi="Sylfaen"/>
          <w:sz w:val="24"/>
          <w:szCs w:val="24"/>
        </w:rPr>
        <w:t>)</w:t>
      </w:r>
      <w:r w:rsidR="00444026" w:rsidRPr="00F01DDB">
        <w:rPr>
          <w:rFonts w:ascii="Sylfaen" w:hAnsi="Sylfaen"/>
          <w:sz w:val="24"/>
          <w:szCs w:val="24"/>
        </w:rPr>
        <w:tab/>
      </w:r>
      <w:r w:rsidR="0047117B" w:rsidRPr="00F01DDB">
        <w:rPr>
          <w:rFonts w:ascii="Sylfaen" w:hAnsi="Sylfaen"/>
          <w:sz w:val="24"/>
          <w:szCs w:val="24"/>
        </w:rPr>
        <w:t>утвержденное им ценовое предложение;</w:t>
      </w:r>
    </w:p>
    <w:p w:rsidR="006C3115" w:rsidRPr="00F01DDB" w:rsidRDefault="00094F5C" w:rsidP="00B46D58">
      <w:pPr>
        <w:widowControl w:val="0"/>
        <w:tabs>
          <w:tab w:val="left" w:pos="1134"/>
        </w:tabs>
        <w:spacing w:after="160"/>
        <w:ind w:firstLine="567"/>
        <w:jc w:val="both"/>
        <w:rPr>
          <w:rFonts w:ascii="Sylfaen" w:hAnsi="Sylfaen"/>
        </w:rPr>
      </w:pPr>
      <w:r w:rsidRPr="00F01DDB">
        <w:rPr>
          <w:rFonts w:ascii="Sylfaen" w:hAnsi="Sylfaen"/>
        </w:rPr>
        <w:t>4</w:t>
      </w:r>
      <w:r w:rsidR="00E326DD" w:rsidRPr="00F01DDB">
        <w:rPr>
          <w:rFonts w:ascii="Sylfaen" w:hAnsi="Sylfaen"/>
        </w:rPr>
        <w:t>)</w:t>
      </w:r>
      <w:r w:rsidR="00444026" w:rsidRPr="00F01DDB">
        <w:rPr>
          <w:rFonts w:ascii="Sylfaen" w:hAnsi="Sylfaen"/>
        </w:rPr>
        <w:tab/>
      </w:r>
      <w:r w:rsidR="00E326DD" w:rsidRPr="00F01DDB">
        <w:rPr>
          <w:rFonts w:ascii="Sylfaen" w:hAnsi="Sylfaen"/>
        </w:rPr>
        <w:t>обеспечение заявки</w:t>
      </w:r>
      <w:r w:rsidR="0067389F" w:rsidRPr="00F01DDB">
        <w:rPr>
          <w:rFonts w:ascii="Sylfaen" w:hAnsi="Sylfaen"/>
        </w:rPr>
        <w:t xml:space="preserve">- </w:t>
      </w:r>
      <w:r w:rsidR="00E326DD" w:rsidRPr="00F01DDB">
        <w:rPr>
          <w:rFonts w:ascii="Sylfaen" w:hAnsi="Sylfaen"/>
        </w:rPr>
        <w:t>в форме наличных денег или банковской гарантии</w:t>
      </w:r>
      <w:r w:rsidR="00395F4A" w:rsidRPr="00F01DDB">
        <w:rPr>
          <w:rFonts w:ascii="Sylfaen" w:hAnsi="Sylfaen"/>
          <w:lang w:val="hy-AM"/>
        </w:rPr>
        <w:t>.</w:t>
      </w:r>
      <w:r w:rsidR="005700F1" w:rsidRPr="00F01DDB">
        <w:rPr>
          <w:rStyle w:val="af6"/>
          <w:rFonts w:ascii="Sylfaen" w:hAnsi="Sylfaen"/>
        </w:rPr>
        <w:footnoteReference w:customMarkFollows="1" w:id="6"/>
        <w:t>8</w:t>
      </w:r>
    </w:p>
    <w:p w:rsidR="000845F6" w:rsidRPr="00F01DDB" w:rsidRDefault="005F25EF"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5</w:t>
      </w:r>
      <w:r w:rsidR="003E3FD0" w:rsidRPr="00F01DDB">
        <w:rPr>
          <w:rFonts w:ascii="Sylfaen" w:hAnsi="Sylfaen"/>
          <w:sz w:val="24"/>
          <w:szCs w:val="24"/>
        </w:rPr>
        <w:t>)</w:t>
      </w:r>
      <w:r w:rsidR="00333B85" w:rsidRPr="00F01DDB">
        <w:rPr>
          <w:rFonts w:ascii="Sylfaen" w:hAnsi="Sylfaen"/>
          <w:sz w:val="24"/>
          <w:szCs w:val="24"/>
        </w:rPr>
        <w:tab/>
      </w:r>
      <w:r w:rsidR="003E3FD0" w:rsidRPr="00F01DDB">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01DDB" w:rsidRDefault="005F25EF"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6</w:t>
      </w:r>
      <w:r w:rsidR="003E3FD0" w:rsidRPr="00F01DDB">
        <w:rPr>
          <w:rFonts w:ascii="Sylfaen" w:hAnsi="Sylfaen"/>
          <w:sz w:val="24"/>
          <w:szCs w:val="24"/>
        </w:rPr>
        <w:t>)</w:t>
      </w:r>
      <w:r w:rsidR="00333B85" w:rsidRPr="00F01DDB">
        <w:rPr>
          <w:rFonts w:ascii="Sylfaen" w:hAnsi="Sylfaen"/>
          <w:sz w:val="24"/>
          <w:szCs w:val="24"/>
        </w:rPr>
        <w:tab/>
      </w:r>
      <w:r w:rsidR="003E3FD0" w:rsidRPr="00F01DDB">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01DDB" w:rsidRDefault="00721677" w:rsidP="00B46D58">
      <w:pPr>
        <w:jc w:val="both"/>
        <w:rPr>
          <w:rFonts w:ascii="Sylfaen" w:hAnsi="Sylfaen" w:cs="Sylfaen"/>
        </w:rPr>
      </w:pPr>
      <w:r w:rsidRPr="00F01DDB">
        <w:rPr>
          <w:rFonts w:ascii="Sylfaen" w:hAnsi="Sylfaen" w:cs="Sylfaen"/>
        </w:rPr>
        <w:lastRenderedPageBreak/>
        <w:t xml:space="preserve">При этом в случае участия в настоящей процедуре в порядке совместной деятельности (консорциумом) </w:t>
      </w:r>
    </w:p>
    <w:p w:rsidR="00721677" w:rsidRPr="00F01DDB" w:rsidRDefault="00721677" w:rsidP="00B46D58">
      <w:pPr>
        <w:jc w:val="both"/>
        <w:rPr>
          <w:rFonts w:ascii="Sylfaen" w:hAnsi="Sylfaen" w:cs="Sylfaen"/>
        </w:rPr>
      </w:pPr>
      <w:r w:rsidRPr="00F01DDB">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F01DDB">
        <w:rPr>
          <w:rFonts w:ascii="Sylfaen" w:hAnsi="Sylfaen" w:cs="Sylfaen"/>
        </w:rPr>
        <w:t xml:space="preserve"> (на один и тот же лот)</w:t>
      </w:r>
      <w:r w:rsidRPr="00F01DDB">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01DDB" w:rsidRDefault="00721677" w:rsidP="00B46D58">
      <w:pPr>
        <w:pStyle w:val="norm"/>
        <w:widowControl w:val="0"/>
        <w:spacing w:after="120" w:line="240" w:lineRule="auto"/>
        <w:ind w:firstLine="0"/>
        <w:rPr>
          <w:rFonts w:ascii="Sylfaen" w:hAnsi="Sylfaen" w:cs="Sylfaen"/>
          <w:sz w:val="24"/>
          <w:szCs w:val="24"/>
        </w:rPr>
      </w:pPr>
      <w:r w:rsidRPr="00F01DDB">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01DDB" w:rsidRDefault="0049655D">
      <w:pPr>
        <w:rPr>
          <w:rFonts w:ascii="Sylfaen" w:hAnsi="Sylfaen"/>
          <w:b/>
        </w:rPr>
      </w:pPr>
    </w:p>
    <w:p w:rsidR="00A45946" w:rsidRPr="00F01DDB" w:rsidRDefault="00333B85" w:rsidP="00B46D58">
      <w:pPr>
        <w:widowControl w:val="0"/>
        <w:spacing w:after="160"/>
        <w:jc w:val="center"/>
        <w:rPr>
          <w:rFonts w:ascii="Sylfaen" w:hAnsi="Sylfaen" w:cs="Arial"/>
          <w:b/>
        </w:rPr>
      </w:pPr>
      <w:proofErr w:type="gramStart"/>
      <w:r w:rsidRPr="00F01DDB">
        <w:rPr>
          <w:rFonts w:ascii="Sylfaen" w:hAnsi="Sylfaen"/>
          <w:b/>
        </w:rPr>
        <w:t>5.</w:t>
      </w:r>
      <w:r w:rsidR="00C8055A" w:rsidRPr="00F01DDB">
        <w:rPr>
          <w:rFonts w:ascii="Sylfaen" w:hAnsi="Sylfaen"/>
          <w:b/>
        </w:rPr>
        <w:t>ЦЕНОВОЕ</w:t>
      </w:r>
      <w:proofErr w:type="gramEnd"/>
      <w:r w:rsidR="00C8055A" w:rsidRPr="00F01DDB">
        <w:rPr>
          <w:rFonts w:ascii="Sylfaen" w:hAnsi="Sylfaen"/>
          <w:b/>
        </w:rPr>
        <w:t xml:space="preserve"> ПРЕДЛОЖЕНИЕ ЗАЯВКИ </w:t>
      </w:r>
    </w:p>
    <w:p w:rsidR="00A45946" w:rsidRPr="00F01DDB" w:rsidRDefault="00C8055A" w:rsidP="00B46D58">
      <w:pPr>
        <w:widowControl w:val="0"/>
        <w:tabs>
          <w:tab w:val="left" w:pos="1134"/>
        </w:tabs>
        <w:spacing w:after="160"/>
        <w:ind w:firstLine="567"/>
        <w:jc w:val="both"/>
        <w:rPr>
          <w:rFonts w:ascii="Sylfaen" w:hAnsi="Sylfaen"/>
        </w:rPr>
      </w:pPr>
      <w:r w:rsidRPr="00F01DDB">
        <w:rPr>
          <w:rFonts w:ascii="Sylfaen" w:hAnsi="Sylfaen"/>
        </w:rPr>
        <w:t>5.1</w:t>
      </w:r>
      <w:r w:rsidR="00A34DFE" w:rsidRPr="00F01DDB">
        <w:rPr>
          <w:rFonts w:ascii="Sylfaen" w:hAnsi="Sylfaen"/>
        </w:rPr>
        <w:t>.</w:t>
      </w:r>
      <w:r w:rsidR="00333B85" w:rsidRPr="00F01DDB">
        <w:rPr>
          <w:rFonts w:ascii="Sylfaen" w:hAnsi="Sylfaen"/>
        </w:rPr>
        <w:tab/>
      </w:r>
      <w:r w:rsidRPr="00F01DDB">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01DDB" w:rsidRDefault="00C8055A"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5.2.</w:t>
      </w:r>
      <w:r w:rsidR="00333B85" w:rsidRPr="00F01DDB">
        <w:rPr>
          <w:rFonts w:ascii="Sylfaen" w:hAnsi="Sylfaen"/>
          <w:sz w:val="24"/>
          <w:szCs w:val="24"/>
        </w:rPr>
        <w:tab/>
      </w:r>
      <w:r w:rsidRPr="00F01DDB">
        <w:rPr>
          <w:rFonts w:ascii="Sylfaen" w:hAnsi="Sylfaen"/>
          <w:sz w:val="24"/>
          <w:szCs w:val="24"/>
        </w:rPr>
        <w:t>Участник представляет ценовое предложение в форме расчета, состоящего из обобщенных компонентов</w:t>
      </w:r>
      <w:r w:rsidR="00443317" w:rsidRPr="00F01DDB">
        <w:rPr>
          <w:rFonts w:ascii="Sylfaen" w:hAnsi="Sylfaen"/>
          <w:sz w:val="24"/>
          <w:szCs w:val="24"/>
        </w:rPr>
        <w:t>-</w:t>
      </w:r>
      <w:r w:rsidRPr="00F01DDB">
        <w:rPr>
          <w:rFonts w:ascii="Sylfaen" w:hAnsi="Sylfaen"/>
          <w:sz w:val="24"/>
          <w:szCs w:val="24"/>
        </w:rPr>
        <w:t xml:space="preserve"> </w:t>
      </w:r>
      <w:r w:rsidR="00443317" w:rsidRPr="00F01DDB">
        <w:rPr>
          <w:rFonts w:ascii="Sylfaen" w:hAnsi="Sylfaen"/>
          <w:sz w:val="24"/>
          <w:szCs w:val="24"/>
        </w:rPr>
        <w:t>себестоимость, прибыль</w:t>
      </w:r>
      <w:r w:rsidRPr="00F01DDB">
        <w:rPr>
          <w:rFonts w:ascii="Sylfaen" w:hAnsi="Sylfaen"/>
          <w:sz w:val="24"/>
          <w:szCs w:val="24"/>
        </w:rPr>
        <w:t xml:space="preserve"> и налог на добавленную стоимость. Расчет компонентов </w:t>
      </w:r>
      <w:r w:rsidR="009963C3" w:rsidRPr="00F01DDB">
        <w:rPr>
          <w:rFonts w:ascii="Sylfaen" w:hAnsi="Sylfaen"/>
          <w:sz w:val="24"/>
          <w:szCs w:val="24"/>
        </w:rPr>
        <w:t>себе</w:t>
      </w:r>
      <w:r w:rsidRPr="00F01DDB">
        <w:rPr>
          <w:rFonts w:ascii="Sylfaen" w:hAnsi="Sylfaen"/>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01DDB" w:rsidRDefault="00B95FE0" w:rsidP="00B46D58">
      <w:pPr>
        <w:pStyle w:val="norm"/>
        <w:widowControl w:val="0"/>
        <w:spacing w:after="160" w:line="240" w:lineRule="auto"/>
        <w:ind w:firstLine="567"/>
        <w:rPr>
          <w:rFonts w:ascii="Sylfaen" w:hAnsi="Sylfaen" w:cs="Sylfaen"/>
          <w:sz w:val="24"/>
          <w:szCs w:val="24"/>
        </w:rPr>
      </w:pPr>
      <w:r w:rsidRPr="00F01DDB">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01DDB" w:rsidRDefault="00B95FE0"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lastRenderedPageBreak/>
        <w:t>а.</w:t>
      </w:r>
      <w:r w:rsidR="00333B85" w:rsidRPr="00F01DDB">
        <w:rPr>
          <w:rFonts w:ascii="Sylfaen" w:hAnsi="Sylfaen"/>
          <w:sz w:val="24"/>
          <w:szCs w:val="24"/>
        </w:rPr>
        <w:tab/>
      </w:r>
      <w:proofErr w:type="gramStart"/>
      <w:r w:rsidRPr="00F01DDB">
        <w:rPr>
          <w:rFonts w:ascii="Sylfaen" w:hAnsi="Sylfaen"/>
          <w:sz w:val="24"/>
          <w:szCs w:val="24"/>
        </w:rPr>
        <w:t>графы</w:t>
      </w:r>
      <w:proofErr w:type="gramEnd"/>
      <w:r w:rsidRPr="00F01DDB">
        <w:rPr>
          <w:rFonts w:ascii="Sylfaen" w:hAnsi="Sylfaen"/>
          <w:sz w:val="24"/>
          <w:szCs w:val="24"/>
        </w:rPr>
        <w:t xml:space="preserve"> "</w:t>
      </w:r>
      <w:r w:rsidR="00830AD3" w:rsidRPr="00F01DDB">
        <w:rPr>
          <w:rFonts w:ascii="Sylfaen" w:hAnsi="Sylfaen"/>
          <w:sz w:val="24"/>
          <w:szCs w:val="24"/>
        </w:rPr>
        <w:t>себе</w:t>
      </w:r>
      <w:r w:rsidRPr="00F01DDB">
        <w:rPr>
          <w:rFonts w:ascii="Sylfaen" w:hAnsi="Sylfaen"/>
          <w:sz w:val="24"/>
          <w:szCs w:val="24"/>
        </w:rPr>
        <w:t>стоимость</w:t>
      </w:r>
      <w:r w:rsidR="00DF3688" w:rsidRPr="00F01DDB">
        <w:rPr>
          <w:rFonts w:ascii="Sylfaen" w:hAnsi="Sylfaen"/>
          <w:sz w:val="24"/>
          <w:szCs w:val="24"/>
        </w:rPr>
        <w:t>"</w:t>
      </w:r>
      <w:r w:rsidR="00830AD3" w:rsidRPr="00F01DDB">
        <w:rPr>
          <w:rFonts w:ascii="Sylfaen" w:hAnsi="Sylfaen"/>
          <w:sz w:val="24"/>
          <w:szCs w:val="24"/>
        </w:rPr>
        <w:t xml:space="preserve">, </w:t>
      </w:r>
      <w:r w:rsidR="00DF3688" w:rsidRPr="00F01DDB">
        <w:rPr>
          <w:rFonts w:ascii="Sylfaen" w:hAnsi="Sylfaen"/>
          <w:sz w:val="24"/>
          <w:szCs w:val="24"/>
        </w:rPr>
        <w:t>"</w:t>
      </w:r>
      <w:r w:rsidR="00830AD3" w:rsidRPr="00F01DDB">
        <w:rPr>
          <w:rFonts w:ascii="Sylfaen" w:hAnsi="Sylfaen"/>
          <w:sz w:val="24"/>
          <w:szCs w:val="24"/>
        </w:rPr>
        <w:t>прибыль"</w:t>
      </w:r>
      <w:r w:rsidRPr="00F01DDB">
        <w:rPr>
          <w:rFonts w:ascii="Sylfaen" w:hAnsi="Sylfaen"/>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F01DDB" w:rsidRDefault="00B95FE0"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б.</w:t>
      </w:r>
      <w:r w:rsidR="00333B85" w:rsidRPr="00F01DDB">
        <w:rPr>
          <w:rFonts w:ascii="Sylfaen" w:hAnsi="Sylfaen"/>
          <w:sz w:val="24"/>
          <w:szCs w:val="24"/>
        </w:rPr>
        <w:tab/>
      </w:r>
      <w:proofErr w:type="gramStart"/>
      <w:r w:rsidRPr="00F01DDB">
        <w:rPr>
          <w:rFonts w:ascii="Sylfaen" w:hAnsi="Sylfaen"/>
          <w:sz w:val="24"/>
          <w:szCs w:val="24"/>
        </w:rPr>
        <w:t>между</w:t>
      </w:r>
      <w:proofErr w:type="gramEnd"/>
      <w:r w:rsidRPr="00F01DDB">
        <w:rPr>
          <w:rFonts w:ascii="Sylfaen" w:hAnsi="Sylfaen"/>
          <w:sz w:val="24"/>
          <w:szCs w:val="24"/>
        </w:rPr>
        <w:t xml:space="preserve"> суммами, указанными прописью или цифрами в графах </w:t>
      </w:r>
      <w:r w:rsidR="00A60D60" w:rsidRPr="00F01DDB">
        <w:rPr>
          <w:rFonts w:ascii="Sylfaen" w:hAnsi="Sylfaen"/>
          <w:sz w:val="24"/>
          <w:szCs w:val="24"/>
        </w:rPr>
        <w:t xml:space="preserve">"себестоимость", "прибыль" </w:t>
      </w:r>
      <w:r w:rsidRPr="00F01DDB">
        <w:rPr>
          <w:rFonts w:ascii="Sylfaen" w:hAnsi="Sylfaen"/>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01DDB" w:rsidRDefault="00B95FE0"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в.</w:t>
      </w:r>
      <w:r w:rsidR="00333B85" w:rsidRPr="00F01DDB">
        <w:rPr>
          <w:rFonts w:ascii="Sylfaen" w:hAnsi="Sylfaen"/>
          <w:sz w:val="24"/>
          <w:szCs w:val="24"/>
        </w:rPr>
        <w:tab/>
      </w:r>
      <w:proofErr w:type="gramStart"/>
      <w:r w:rsidRPr="00F01DDB">
        <w:rPr>
          <w:rFonts w:ascii="Sylfaen" w:hAnsi="Sylfaen"/>
          <w:sz w:val="24"/>
          <w:szCs w:val="24"/>
        </w:rPr>
        <w:t>номер</w:t>
      </w:r>
      <w:proofErr w:type="gramEnd"/>
      <w:r w:rsidRPr="00F01DDB">
        <w:rPr>
          <w:rFonts w:ascii="Sylfaen" w:hAnsi="Sylfaen"/>
          <w:sz w:val="24"/>
          <w:szCs w:val="24"/>
        </w:rPr>
        <w:t xml:space="preserve"> лота в ценовом предложении указан неверно, однако наименование предмета закупки заполнено правильно.</w:t>
      </w:r>
    </w:p>
    <w:p w:rsidR="00B9778A" w:rsidRPr="00F01DDB" w:rsidRDefault="00B9778A"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г.</w:t>
      </w:r>
      <w:r w:rsidRPr="00F01DDB">
        <w:rPr>
          <w:rFonts w:ascii="Sylfaen" w:hAnsi="Sylfaen"/>
        </w:rPr>
        <w:t xml:space="preserve"> </w:t>
      </w:r>
      <w:proofErr w:type="gramStart"/>
      <w:r w:rsidRPr="00F01DDB">
        <w:rPr>
          <w:rFonts w:ascii="Sylfaen" w:hAnsi="Sylfaen"/>
          <w:sz w:val="24"/>
          <w:szCs w:val="24"/>
        </w:rPr>
        <w:t>себестоимость</w:t>
      </w:r>
      <w:proofErr w:type="gramEnd"/>
      <w:r w:rsidRPr="00F01DDB">
        <w:rPr>
          <w:rFonts w:ascii="Sylfaen" w:hAnsi="Sylfaen"/>
          <w:sz w:val="24"/>
          <w:szCs w:val="24"/>
        </w:rPr>
        <w:t>, прибыль, налог на добавленную стоимость и общая сумма</w:t>
      </w:r>
      <w:r w:rsidR="00910938" w:rsidRPr="00F01DDB">
        <w:rPr>
          <w:rFonts w:ascii="Sylfaen" w:hAnsi="Sylfaen"/>
          <w:sz w:val="24"/>
          <w:szCs w:val="24"/>
        </w:rPr>
        <w:t xml:space="preserve"> ценового предложения</w:t>
      </w:r>
      <w:r w:rsidRPr="00F01DDB">
        <w:rPr>
          <w:rFonts w:ascii="Sylfaen" w:hAnsi="Sylfaen"/>
          <w:sz w:val="24"/>
          <w:szCs w:val="24"/>
        </w:rPr>
        <w:t xml:space="preserve">, указанные в графах </w:t>
      </w:r>
      <w:r w:rsidR="00207490" w:rsidRPr="00F01DDB">
        <w:rPr>
          <w:rFonts w:ascii="Sylfaen" w:hAnsi="Sylfaen"/>
          <w:sz w:val="24"/>
          <w:szCs w:val="24"/>
        </w:rPr>
        <w:t>прописью</w:t>
      </w:r>
      <w:r w:rsidRPr="00F01DDB">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F01DDB">
        <w:rPr>
          <w:rFonts w:ascii="Sylfaen" w:hAnsi="Sylfaen"/>
          <w:sz w:val="24"/>
          <w:szCs w:val="24"/>
        </w:rPr>
        <w:t xml:space="preserve">, </w:t>
      </w:r>
    </w:p>
    <w:p w:rsidR="00AE1E38" w:rsidRPr="00F01DDB" w:rsidRDefault="00A14685" w:rsidP="00AE1E3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д.</w:t>
      </w:r>
      <w:r w:rsidRPr="00F01DDB">
        <w:rPr>
          <w:rFonts w:ascii="Sylfaen" w:hAnsi="Sylfaen"/>
        </w:rPr>
        <w:t xml:space="preserve"> </w:t>
      </w:r>
      <w:proofErr w:type="gramStart"/>
      <w:r w:rsidRPr="00F01DDB">
        <w:rPr>
          <w:rFonts w:ascii="Sylfaen" w:hAnsi="Sylfaen"/>
          <w:sz w:val="24"/>
          <w:szCs w:val="24"/>
        </w:rPr>
        <w:t>в</w:t>
      </w:r>
      <w:proofErr w:type="gramEnd"/>
      <w:r w:rsidRPr="00F01DDB">
        <w:rPr>
          <w:rFonts w:ascii="Sylfaen" w:hAnsi="Sylfaen"/>
          <w:sz w:val="24"/>
          <w:szCs w:val="24"/>
        </w:rPr>
        <w:t xml:space="preserve"> графах себестоимость, прибыль и налог на добавленную стоимость </w:t>
      </w:r>
      <w:r w:rsidR="008730A8" w:rsidRPr="00F01DDB">
        <w:rPr>
          <w:rFonts w:ascii="Sylfaen" w:hAnsi="Sylfaen"/>
          <w:sz w:val="24"/>
          <w:szCs w:val="24"/>
        </w:rPr>
        <w:t xml:space="preserve">ценового предложения </w:t>
      </w:r>
      <w:r w:rsidRPr="00F01DDB">
        <w:rPr>
          <w:rFonts w:ascii="Sylfaen" w:hAnsi="Sylfaen"/>
          <w:sz w:val="24"/>
          <w:szCs w:val="24"/>
        </w:rPr>
        <w:t xml:space="preserve">суммы заполнены как цифрами, так и </w:t>
      </w:r>
      <w:r w:rsidR="008730A8" w:rsidRPr="00F01DDB">
        <w:rPr>
          <w:rFonts w:ascii="Sylfaen" w:hAnsi="Sylfaen"/>
          <w:sz w:val="24"/>
          <w:szCs w:val="24"/>
        </w:rPr>
        <w:t>прописью</w:t>
      </w:r>
      <w:r w:rsidRPr="00F01DDB">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01DDB">
        <w:rPr>
          <w:rFonts w:ascii="Sylfaen" w:hAnsi="Sylfaen"/>
        </w:rPr>
        <w:t xml:space="preserve"> </w:t>
      </w:r>
      <w:r w:rsidR="00AE1E38" w:rsidRPr="00F01DDB">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F01DDB" w:rsidRDefault="0048059F"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е.</w:t>
      </w:r>
      <w:r w:rsidRPr="00F01DDB">
        <w:rPr>
          <w:rFonts w:ascii="Sylfaen" w:hAnsi="Sylfaen"/>
        </w:rPr>
        <w:t xml:space="preserve"> </w:t>
      </w:r>
      <w:proofErr w:type="gramStart"/>
      <w:r w:rsidRPr="00F01DDB">
        <w:rPr>
          <w:rFonts w:ascii="Sylfaen" w:hAnsi="Sylfaen"/>
          <w:sz w:val="24"/>
          <w:szCs w:val="24"/>
        </w:rPr>
        <w:t>в</w:t>
      </w:r>
      <w:proofErr w:type="gramEnd"/>
      <w:r w:rsidRPr="00F01DDB">
        <w:rPr>
          <w:rFonts w:ascii="Sylfaen" w:hAnsi="Sylfaen"/>
          <w:sz w:val="24"/>
          <w:szCs w:val="24"/>
        </w:rPr>
        <w:t xml:space="preserve"> суммах, заполненных буквами в графах ценового пред</w:t>
      </w:r>
      <w:r w:rsidR="00413595" w:rsidRPr="00F01DDB">
        <w:rPr>
          <w:rFonts w:ascii="Sylfaen" w:hAnsi="Sylfaen"/>
          <w:sz w:val="24"/>
          <w:szCs w:val="24"/>
        </w:rPr>
        <w:t xml:space="preserve">ложения, </w:t>
      </w:r>
      <w:proofErr w:type="spellStart"/>
      <w:r w:rsidR="00413595" w:rsidRPr="00F01DDB">
        <w:rPr>
          <w:rFonts w:ascii="Sylfaen" w:hAnsi="Sylfaen"/>
          <w:sz w:val="24"/>
          <w:szCs w:val="24"/>
        </w:rPr>
        <w:t>лумы</w:t>
      </w:r>
      <w:proofErr w:type="spellEnd"/>
      <w:r w:rsidR="00413595" w:rsidRPr="00F01DDB">
        <w:rPr>
          <w:rFonts w:ascii="Sylfaen" w:hAnsi="Sylfaen"/>
          <w:sz w:val="24"/>
          <w:szCs w:val="24"/>
        </w:rPr>
        <w:t xml:space="preserve"> указаны в цифрах.</w:t>
      </w:r>
    </w:p>
    <w:p w:rsidR="00A45946" w:rsidRPr="00F01DDB" w:rsidRDefault="00C8055A"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5.3</w:t>
      </w:r>
      <w:r w:rsidR="00A34DFE" w:rsidRPr="00F01DDB">
        <w:rPr>
          <w:rFonts w:ascii="Sylfaen" w:hAnsi="Sylfaen"/>
          <w:sz w:val="24"/>
          <w:szCs w:val="24"/>
        </w:rPr>
        <w:t>.</w:t>
      </w:r>
      <w:r w:rsidR="00333B85" w:rsidRPr="00F01DDB">
        <w:rPr>
          <w:rFonts w:ascii="Sylfaen" w:hAnsi="Sylfaen"/>
          <w:sz w:val="24"/>
          <w:szCs w:val="24"/>
        </w:rPr>
        <w:tab/>
      </w:r>
      <w:r w:rsidRPr="00F01DDB">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01DDB" w:rsidRDefault="00096865" w:rsidP="00B46D58">
      <w:pPr>
        <w:pStyle w:val="23"/>
        <w:widowControl w:val="0"/>
        <w:spacing w:after="160" w:line="240" w:lineRule="auto"/>
        <w:ind w:firstLine="567"/>
        <w:rPr>
          <w:rFonts w:ascii="Sylfaen" w:hAnsi="Sylfaen"/>
          <w:sz w:val="24"/>
          <w:szCs w:val="24"/>
        </w:rPr>
      </w:pPr>
    </w:p>
    <w:p w:rsidR="00096865" w:rsidRPr="00F01DDB" w:rsidRDefault="00220C7C" w:rsidP="00B46D58">
      <w:pPr>
        <w:widowControl w:val="0"/>
        <w:spacing w:after="160"/>
        <w:ind w:left="567" w:right="565"/>
        <w:jc w:val="center"/>
        <w:rPr>
          <w:rFonts w:ascii="Sylfaen" w:hAnsi="Sylfaen"/>
          <w:b/>
        </w:rPr>
      </w:pPr>
      <w:r w:rsidRPr="00F01DDB">
        <w:rPr>
          <w:rFonts w:ascii="Sylfaen" w:hAnsi="Sylfaen"/>
          <w:b/>
        </w:rPr>
        <w:lastRenderedPageBreak/>
        <w:t xml:space="preserve">6. СРОК ДЕЙСТВИЯ ЗАЯВКИ, </w:t>
      </w:r>
      <w:r w:rsidR="00294F67" w:rsidRPr="00F01DDB">
        <w:rPr>
          <w:rFonts w:ascii="Sylfaen" w:hAnsi="Sylfaen"/>
          <w:b/>
        </w:rPr>
        <w:br/>
      </w:r>
      <w:r w:rsidRPr="00F01DDB">
        <w:rPr>
          <w:rFonts w:ascii="Sylfaen" w:hAnsi="Sylfaen"/>
          <w:b/>
        </w:rPr>
        <w:t>ПОРЯДОК ВНЕСЕНИЯ ИЗМЕНЕНИЙ В ЗАЯВКИ</w:t>
      </w:r>
      <w:r w:rsidR="002626F7" w:rsidRPr="00F01DDB">
        <w:rPr>
          <w:rFonts w:ascii="Sylfaen" w:hAnsi="Sylfaen"/>
          <w:b/>
        </w:rPr>
        <w:t xml:space="preserve"> </w:t>
      </w:r>
      <w:r w:rsidR="00955A1E" w:rsidRPr="00F01DDB">
        <w:rPr>
          <w:rFonts w:ascii="Sylfaen" w:hAnsi="Sylfaen"/>
          <w:b/>
        </w:rPr>
        <w:t>И ИХ ОТЗЫВА</w:t>
      </w:r>
    </w:p>
    <w:p w:rsidR="00096865" w:rsidRPr="00F01DDB" w:rsidRDefault="00220C7C" w:rsidP="00B46D58">
      <w:pPr>
        <w:pStyle w:val="a3"/>
        <w:widowControl w:val="0"/>
        <w:tabs>
          <w:tab w:val="left" w:pos="1134"/>
        </w:tabs>
        <w:spacing w:after="160" w:line="240" w:lineRule="auto"/>
        <w:ind w:firstLine="567"/>
        <w:rPr>
          <w:rFonts w:ascii="Sylfaen" w:hAnsi="Sylfaen"/>
          <w:i w:val="0"/>
          <w:sz w:val="24"/>
          <w:szCs w:val="24"/>
        </w:rPr>
      </w:pPr>
      <w:r w:rsidRPr="00F01DDB">
        <w:rPr>
          <w:rFonts w:ascii="Sylfaen" w:hAnsi="Sylfaen"/>
          <w:i w:val="0"/>
          <w:sz w:val="24"/>
          <w:szCs w:val="24"/>
        </w:rPr>
        <w:t>6.1</w:t>
      </w:r>
      <w:r w:rsidR="00A34DFE" w:rsidRPr="00F01DDB">
        <w:rPr>
          <w:rFonts w:ascii="Sylfaen" w:hAnsi="Sylfaen"/>
          <w:i w:val="0"/>
          <w:sz w:val="24"/>
          <w:szCs w:val="24"/>
        </w:rPr>
        <w:t>.</w:t>
      </w:r>
      <w:r w:rsidR="00294F67" w:rsidRPr="00F01DDB">
        <w:rPr>
          <w:rFonts w:ascii="Sylfaen" w:hAnsi="Sylfaen"/>
          <w:i w:val="0"/>
          <w:sz w:val="24"/>
          <w:szCs w:val="24"/>
        </w:rPr>
        <w:tab/>
      </w:r>
      <w:r w:rsidRPr="00F01DDB">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01DDB" w:rsidRDefault="00220C7C" w:rsidP="00B46D58">
      <w:pPr>
        <w:pStyle w:val="a3"/>
        <w:widowControl w:val="0"/>
        <w:tabs>
          <w:tab w:val="left" w:pos="1134"/>
        </w:tabs>
        <w:spacing w:after="160" w:line="240" w:lineRule="auto"/>
        <w:ind w:firstLine="567"/>
        <w:rPr>
          <w:rFonts w:ascii="Sylfaen" w:hAnsi="Sylfaen" w:cs="Sylfaen"/>
          <w:i w:val="0"/>
          <w:sz w:val="24"/>
          <w:szCs w:val="24"/>
        </w:rPr>
      </w:pPr>
      <w:r w:rsidRPr="00F01DDB">
        <w:rPr>
          <w:rFonts w:ascii="Sylfaen" w:hAnsi="Sylfaen"/>
          <w:i w:val="0"/>
          <w:sz w:val="24"/>
          <w:szCs w:val="24"/>
        </w:rPr>
        <w:t>6.2</w:t>
      </w:r>
      <w:r w:rsidR="00A34DFE" w:rsidRPr="00F01DDB">
        <w:rPr>
          <w:rFonts w:ascii="Sylfaen" w:hAnsi="Sylfaen"/>
          <w:i w:val="0"/>
          <w:sz w:val="24"/>
          <w:szCs w:val="24"/>
        </w:rPr>
        <w:t>.</w:t>
      </w:r>
      <w:r w:rsidR="008E6E51" w:rsidRPr="00F01DDB">
        <w:rPr>
          <w:rFonts w:ascii="Sylfaen" w:hAnsi="Sylfaen"/>
          <w:i w:val="0"/>
          <w:sz w:val="24"/>
          <w:szCs w:val="24"/>
        </w:rPr>
        <w:tab/>
      </w:r>
      <w:r w:rsidRPr="00F01DDB">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01DDB" w:rsidRDefault="00FA0E41" w:rsidP="00B46D58">
      <w:pPr>
        <w:widowControl w:val="0"/>
        <w:spacing w:after="160"/>
        <w:ind w:firstLine="567"/>
        <w:jc w:val="center"/>
        <w:rPr>
          <w:rFonts w:ascii="Sylfaen" w:hAnsi="Sylfaen"/>
          <w:b/>
        </w:rPr>
      </w:pPr>
    </w:p>
    <w:p w:rsidR="00096865" w:rsidRPr="00F01DDB" w:rsidRDefault="000D701E" w:rsidP="00B46D58">
      <w:pPr>
        <w:widowControl w:val="0"/>
        <w:spacing w:after="160"/>
        <w:jc w:val="center"/>
        <w:rPr>
          <w:rFonts w:ascii="Sylfaen" w:hAnsi="Sylfaen"/>
          <w:b/>
        </w:rPr>
      </w:pPr>
      <w:r w:rsidRPr="00F01DDB">
        <w:rPr>
          <w:rFonts w:ascii="Sylfaen" w:hAnsi="Sylfaen"/>
          <w:b/>
        </w:rPr>
        <w:t xml:space="preserve">7. ОБЕСПЕЧЕНИЕ ЗАЯВКИ </w:t>
      </w:r>
    </w:p>
    <w:p w:rsidR="007A3EE6" w:rsidRPr="00F01DDB" w:rsidRDefault="00283198" w:rsidP="00B46D58">
      <w:pPr>
        <w:widowControl w:val="0"/>
        <w:tabs>
          <w:tab w:val="left" w:pos="1134"/>
        </w:tabs>
        <w:spacing w:after="160"/>
        <w:ind w:firstLine="567"/>
        <w:jc w:val="both"/>
        <w:rPr>
          <w:rFonts w:ascii="Sylfaen" w:hAnsi="Sylfaen"/>
        </w:rPr>
      </w:pPr>
      <w:r w:rsidRPr="00F01DDB">
        <w:rPr>
          <w:rFonts w:ascii="Sylfaen" w:hAnsi="Sylfaen"/>
        </w:rPr>
        <w:t>7.1.</w:t>
      </w:r>
      <w:r w:rsidR="00A34DFE" w:rsidRPr="00F01DDB">
        <w:rPr>
          <w:rFonts w:ascii="Sylfaen" w:hAnsi="Sylfaen"/>
        </w:rPr>
        <w:tab/>
      </w:r>
      <w:r w:rsidRPr="00F01DDB">
        <w:rPr>
          <w:rFonts w:ascii="Sylfaen" w:hAnsi="Sylfaen"/>
        </w:rPr>
        <w:t>Участник заявкой в порядке, установленном настоящим Приглашением, представляет обеспечение заявки</w:t>
      </w:r>
      <w:r w:rsidR="00681F45" w:rsidRPr="00F01DDB">
        <w:rPr>
          <w:rFonts w:ascii="Sylfaen" w:hAnsi="Sylfaen"/>
        </w:rPr>
        <w:t>.</w:t>
      </w:r>
    </w:p>
    <w:p w:rsidR="00903898" w:rsidRPr="00F01DDB" w:rsidRDefault="00771C0F" w:rsidP="00B46D58">
      <w:pPr>
        <w:widowControl w:val="0"/>
        <w:spacing w:after="160"/>
        <w:ind w:firstLine="567"/>
        <w:jc w:val="both"/>
        <w:rPr>
          <w:rFonts w:ascii="Sylfaen" w:hAnsi="Sylfaen" w:cs="Sylfaen"/>
        </w:rPr>
      </w:pPr>
      <w:r w:rsidRPr="00F01DDB">
        <w:rPr>
          <w:rFonts w:ascii="Sylfaen" w:hAnsi="Sylfaen"/>
        </w:rPr>
        <w:t>Обеспечение заявки представляется в виде банковской гарантии</w:t>
      </w:r>
      <w:r w:rsidR="008463FB" w:rsidRPr="00F01DDB">
        <w:rPr>
          <w:rFonts w:ascii="Sylfaen" w:hAnsi="Sylfaen"/>
        </w:rPr>
        <w:t xml:space="preserve"> (Приложение 3)</w:t>
      </w:r>
      <w:r w:rsidRPr="00F01DDB">
        <w:rPr>
          <w:rFonts w:ascii="Sylfaen" w:hAnsi="Sylfaen"/>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F01DDB" w:rsidRDefault="001578D4" w:rsidP="00B46D58">
      <w:pPr>
        <w:widowControl w:val="0"/>
        <w:spacing w:after="160"/>
        <w:ind w:firstLine="567"/>
        <w:jc w:val="both"/>
        <w:rPr>
          <w:rFonts w:ascii="Sylfaen" w:hAnsi="Sylfaen" w:cs="Sylfaen"/>
        </w:rPr>
      </w:pPr>
      <w:r w:rsidRPr="00F01DDB">
        <w:rPr>
          <w:rFonts w:ascii="Sylfaen" w:hAnsi="Sylfaen"/>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F01DDB" w:rsidRDefault="00283198" w:rsidP="00B46D58">
      <w:pPr>
        <w:widowControl w:val="0"/>
        <w:tabs>
          <w:tab w:val="left" w:pos="1134"/>
        </w:tabs>
        <w:spacing w:after="160"/>
        <w:ind w:firstLine="567"/>
        <w:jc w:val="both"/>
        <w:rPr>
          <w:rFonts w:ascii="Sylfaen" w:hAnsi="Sylfaen"/>
        </w:rPr>
      </w:pPr>
      <w:r w:rsidRPr="00F01DDB">
        <w:rPr>
          <w:rFonts w:ascii="Sylfaen" w:hAnsi="Sylfaen"/>
        </w:rPr>
        <w:t>7.2.</w:t>
      </w:r>
      <w:r w:rsidR="003A6791" w:rsidRPr="00F01DDB">
        <w:rPr>
          <w:rFonts w:ascii="Sylfaen" w:hAnsi="Sylfaen"/>
        </w:rPr>
        <w:tab/>
      </w:r>
      <w:r w:rsidRPr="00F01DDB">
        <w:rPr>
          <w:rFonts w:ascii="Sylfaen" w:hAnsi="Sylfaen"/>
        </w:rPr>
        <w:t>При организации проце</w:t>
      </w:r>
      <w:r w:rsidR="00681F45" w:rsidRPr="00F01DDB">
        <w:rPr>
          <w:rFonts w:ascii="Sylfaen" w:hAnsi="Sylfaen"/>
        </w:rPr>
        <w:t>дуры закупки по лотам:</w:t>
      </w:r>
    </w:p>
    <w:p w:rsidR="000A7528" w:rsidRPr="00F01DDB" w:rsidRDefault="000A7528" w:rsidP="00B46D58">
      <w:pPr>
        <w:widowControl w:val="0"/>
        <w:tabs>
          <w:tab w:val="left" w:pos="1134"/>
        </w:tabs>
        <w:spacing w:after="160"/>
        <w:ind w:firstLine="567"/>
        <w:jc w:val="both"/>
        <w:rPr>
          <w:rFonts w:ascii="Sylfaen" w:hAnsi="Sylfaen"/>
        </w:rPr>
      </w:pPr>
      <w:r w:rsidRPr="00F01DDB">
        <w:rPr>
          <w:rFonts w:ascii="Sylfaen" w:hAnsi="Sylfaen"/>
        </w:rPr>
        <w:lastRenderedPageBreak/>
        <w:t>а.</w:t>
      </w:r>
      <w:r w:rsidR="003A6791" w:rsidRPr="00F01DDB">
        <w:rPr>
          <w:rFonts w:ascii="Sylfaen" w:hAnsi="Sylfaen"/>
        </w:rPr>
        <w:tab/>
      </w:r>
      <w:proofErr w:type="gramStart"/>
      <w:r w:rsidR="004834BA" w:rsidRPr="00F01DDB">
        <w:rPr>
          <w:rFonts w:ascii="Sylfaen" w:hAnsi="Sylfaen"/>
        </w:rPr>
        <w:t>если</w:t>
      </w:r>
      <w:proofErr w:type="gramEnd"/>
      <w:r w:rsidR="004834BA" w:rsidRPr="00F01DDB">
        <w:rPr>
          <w:rFonts w:ascii="Sylfaen" w:hAnsi="Sylfaen"/>
        </w:rPr>
        <w:t xml:space="preserve"> </w:t>
      </w:r>
      <w:r w:rsidRPr="00F01DDB">
        <w:rPr>
          <w:rFonts w:ascii="Sylfaen" w:hAnsi="Sylfaen"/>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F01DDB">
        <w:rPr>
          <w:rFonts w:ascii="Sylfaen" w:hAnsi="Sylfaen" w:cs="Courier New"/>
          <w:lang w:val="en-US"/>
        </w:rPr>
        <w:t> </w:t>
      </w:r>
      <w:r w:rsidRPr="00F01DDB">
        <w:rPr>
          <w:rFonts w:ascii="Sylfaen" w:hAnsi="Sylfaen"/>
        </w:rPr>
        <w:t>случае представления обеспечения одной заявки, его сумма исчисляется в отношении общей суммы ценовых предложений по</w:t>
      </w:r>
      <w:r w:rsidR="003A6791" w:rsidRPr="00F01DDB">
        <w:rPr>
          <w:rFonts w:ascii="Sylfaen" w:hAnsi="Sylfaen" w:cs="Courier New"/>
          <w:lang w:val="en-US"/>
        </w:rPr>
        <w:t> </w:t>
      </w:r>
      <w:r w:rsidRPr="00F01DDB">
        <w:rPr>
          <w:rFonts w:ascii="Sylfaen" w:hAnsi="Sylfaen"/>
        </w:rPr>
        <w:t xml:space="preserve">представленным лотам. Если общая сумма представленных по лотам ценовых предложений превышает </w:t>
      </w:r>
      <w:r w:rsidR="008463FB" w:rsidRPr="00F01DDB">
        <w:rPr>
          <w:rFonts w:ascii="Sylfaen" w:hAnsi="Sylfaen"/>
        </w:rPr>
        <w:t xml:space="preserve">10 </w:t>
      </w:r>
      <w:r w:rsidRPr="00F01DDB">
        <w:rPr>
          <w:rFonts w:ascii="Sylfaen" w:hAnsi="Sylfaen"/>
        </w:rPr>
        <w:t xml:space="preserve">млн. </w:t>
      </w:r>
      <w:proofErr w:type="spellStart"/>
      <w:r w:rsidRPr="00F01DDB">
        <w:rPr>
          <w:rFonts w:ascii="Sylfaen" w:hAnsi="Sylfaen"/>
        </w:rPr>
        <w:t>драмов</w:t>
      </w:r>
      <w:proofErr w:type="spellEnd"/>
      <w:r w:rsidRPr="00F01DDB">
        <w:rPr>
          <w:rFonts w:ascii="Sylfaen" w:hAnsi="Sylfaen"/>
        </w:rPr>
        <w:t xml:space="preserve"> РА, однако представленные по</w:t>
      </w:r>
      <w:r w:rsidR="003A6791" w:rsidRPr="00F01DDB">
        <w:rPr>
          <w:rFonts w:ascii="Sylfaen" w:hAnsi="Sylfaen" w:cs="Courier New"/>
          <w:lang w:val="en-US"/>
        </w:rPr>
        <w:t> </w:t>
      </w:r>
      <w:r w:rsidRPr="00F01DDB">
        <w:rPr>
          <w:rFonts w:ascii="Sylfaen" w:hAnsi="Sylfaen"/>
        </w:rPr>
        <w:t>отдельным лотам ценовые предложения не превышают этого размера, то</w:t>
      </w:r>
      <w:r w:rsidR="00E70FC4" w:rsidRPr="00F01DDB">
        <w:rPr>
          <w:rFonts w:ascii="Sylfaen" w:hAnsi="Sylfaen" w:cs="Courier New"/>
          <w:lang w:val="en-US"/>
        </w:rPr>
        <w:t> </w:t>
      </w:r>
      <w:r w:rsidRPr="00F01DDB">
        <w:rPr>
          <w:rFonts w:ascii="Sylfaen" w:hAnsi="Sylfaen"/>
        </w:rPr>
        <w:t>обеспечение заявки не представляется;</w:t>
      </w:r>
    </w:p>
    <w:p w:rsidR="00C35487" w:rsidRPr="00F01DDB" w:rsidRDefault="000A7528" w:rsidP="00B46D58">
      <w:pPr>
        <w:widowControl w:val="0"/>
        <w:tabs>
          <w:tab w:val="left" w:pos="1134"/>
        </w:tabs>
        <w:spacing w:after="160"/>
        <w:ind w:firstLine="567"/>
        <w:jc w:val="both"/>
        <w:rPr>
          <w:rFonts w:ascii="Sylfaen" w:hAnsi="Sylfaen"/>
        </w:rPr>
      </w:pPr>
      <w:r w:rsidRPr="00F01DDB">
        <w:rPr>
          <w:rFonts w:ascii="Sylfaen" w:hAnsi="Sylfaen"/>
        </w:rPr>
        <w:t>б.</w:t>
      </w:r>
      <w:r w:rsidR="00E70FC4" w:rsidRPr="00F01DDB">
        <w:rPr>
          <w:rFonts w:ascii="Sylfaen" w:hAnsi="Sylfaen"/>
        </w:rPr>
        <w:tab/>
      </w:r>
      <w:proofErr w:type="gramStart"/>
      <w:r w:rsidR="004834BA" w:rsidRPr="00F01DDB">
        <w:rPr>
          <w:rFonts w:ascii="Sylfaen" w:hAnsi="Sylfaen"/>
        </w:rPr>
        <w:t>если</w:t>
      </w:r>
      <w:proofErr w:type="gramEnd"/>
      <w:r w:rsidR="004834BA" w:rsidRPr="00F01DDB">
        <w:rPr>
          <w:rFonts w:ascii="Sylfaen" w:hAnsi="Sylfaen"/>
        </w:rPr>
        <w:t xml:space="preserve"> </w:t>
      </w:r>
      <w:r w:rsidRPr="00F01DDB">
        <w:rPr>
          <w:rFonts w:ascii="Sylfaen" w:hAnsi="Sylfaen"/>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F01DDB">
        <w:rPr>
          <w:rStyle w:val="af6"/>
          <w:rFonts w:ascii="Sylfaen" w:hAnsi="Sylfaen"/>
        </w:rPr>
        <w:footnoteReference w:customMarkFollows="1" w:id="7"/>
        <w:t>9</w:t>
      </w:r>
    </w:p>
    <w:p w:rsidR="00F20DA5" w:rsidRPr="00F01DDB" w:rsidRDefault="00283198" w:rsidP="00B46D58">
      <w:pPr>
        <w:widowControl w:val="0"/>
        <w:tabs>
          <w:tab w:val="left" w:pos="1134"/>
        </w:tabs>
        <w:spacing w:after="160"/>
        <w:ind w:firstLine="567"/>
        <w:jc w:val="both"/>
        <w:rPr>
          <w:rFonts w:ascii="Sylfaen" w:hAnsi="Sylfaen" w:cs="Sylfaen"/>
        </w:rPr>
      </w:pPr>
      <w:r w:rsidRPr="00F01DDB">
        <w:rPr>
          <w:rFonts w:ascii="Sylfaen" w:hAnsi="Sylfaen"/>
        </w:rPr>
        <w:t>7.3.</w:t>
      </w:r>
      <w:r w:rsidR="00E70FC4" w:rsidRPr="00F01DDB">
        <w:rPr>
          <w:rFonts w:ascii="Sylfaen" w:hAnsi="Sylfaen"/>
        </w:rPr>
        <w:tab/>
      </w:r>
      <w:r w:rsidRPr="00F01DDB">
        <w:rPr>
          <w:rFonts w:ascii="Sylfaen" w:hAnsi="Sylfaen"/>
        </w:rPr>
        <w:t>Участник выплачивает обеспечение заявки, если он:</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t>1)</w:t>
      </w:r>
      <w:r w:rsidR="00E70FC4" w:rsidRPr="00F01DDB">
        <w:rPr>
          <w:rFonts w:ascii="Sylfaen" w:hAnsi="Sylfaen"/>
        </w:rPr>
        <w:tab/>
      </w:r>
      <w:r w:rsidRPr="00F01DDB">
        <w:rPr>
          <w:rFonts w:ascii="Sylfaen" w:hAnsi="Sylfaen"/>
        </w:rPr>
        <w:t>объявлен отобранным участником, но отказывается от заключения договора либо лишается права на его заключение;</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t>2)</w:t>
      </w:r>
      <w:r w:rsidR="00E70FC4" w:rsidRPr="00F01DDB">
        <w:rPr>
          <w:rFonts w:ascii="Sylfaen" w:hAnsi="Sylfaen"/>
        </w:rPr>
        <w:tab/>
      </w:r>
      <w:r w:rsidRPr="00F01DDB">
        <w:rPr>
          <w:rFonts w:ascii="Sylfaen" w:hAnsi="Sylfaen"/>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t>3)</w:t>
      </w:r>
      <w:r w:rsidR="00E70FC4" w:rsidRPr="00F01DDB">
        <w:rPr>
          <w:rFonts w:ascii="Sylfaen" w:hAnsi="Sylfaen"/>
        </w:rPr>
        <w:tab/>
      </w:r>
      <w:r w:rsidRPr="00F01DDB">
        <w:rPr>
          <w:rFonts w:ascii="Sylfaen" w:hAnsi="Sylfaen"/>
        </w:rPr>
        <w:t>после вскрытия заявок отказался от дальнейшего</w:t>
      </w:r>
      <w:r w:rsidR="00681F45" w:rsidRPr="00F01DDB">
        <w:rPr>
          <w:rFonts w:ascii="Sylfaen" w:hAnsi="Sylfaen"/>
        </w:rPr>
        <w:t xml:space="preserve"> участия в настоящей процедуре.</w:t>
      </w:r>
    </w:p>
    <w:p w:rsidR="00A42E71" w:rsidRPr="00F01DDB" w:rsidRDefault="00283198" w:rsidP="00B46D58">
      <w:pPr>
        <w:widowControl w:val="0"/>
        <w:tabs>
          <w:tab w:val="left" w:pos="1134"/>
        </w:tabs>
        <w:spacing w:after="160"/>
        <w:ind w:firstLine="567"/>
        <w:jc w:val="both"/>
        <w:rPr>
          <w:rFonts w:ascii="Sylfaen" w:hAnsi="Sylfaen" w:cs="Sylfaen"/>
        </w:rPr>
      </w:pPr>
      <w:r w:rsidRPr="00F01DDB">
        <w:rPr>
          <w:rFonts w:ascii="Sylfaen" w:hAnsi="Sylfaen"/>
        </w:rPr>
        <w:t>7.4.</w:t>
      </w:r>
      <w:r w:rsidR="00E70FC4" w:rsidRPr="00F01DDB">
        <w:rPr>
          <w:rFonts w:ascii="Sylfaen" w:hAnsi="Sylfaen"/>
        </w:rPr>
        <w:tab/>
      </w:r>
      <w:r w:rsidRPr="00F01DDB">
        <w:rPr>
          <w:rFonts w:ascii="Sylfaen" w:hAnsi="Sylfaen"/>
        </w:rPr>
        <w:t>Обеспечение заявки должно быть действительно в течение 90</w:t>
      </w:r>
      <w:r w:rsidR="008E3C53" w:rsidRPr="00F01DDB">
        <w:rPr>
          <w:rFonts w:ascii="Sylfaen" w:hAnsi="Sylfaen" w:cs="Courier New"/>
        </w:rPr>
        <w:t> </w:t>
      </w:r>
      <w:r w:rsidRPr="00F01DDB">
        <w:rPr>
          <w:rFonts w:ascii="Sylfaen" w:hAnsi="Sylfaen"/>
        </w:rPr>
        <w:t xml:space="preserve">(девяноста) </w:t>
      </w:r>
      <w:r w:rsidR="00F80761" w:rsidRPr="00F01DDB">
        <w:rPr>
          <w:rFonts w:ascii="Sylfaen" w:hAnsi="Sylfaen"/>
        </w:rPr>
        <w:t xml:space="preserve">рабочих </w:t>
      </w:r>
      <w:r w:rsidRPr="00F01DDB">
        <w:rPr>
          <w:rFonts w:ascii="Sylfaen" w:hAnsi="Sylfaen"/>
        </w:rPr>
        <w:t>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w:t>
      </w:r>
      <w:proofErr w:type="gramStart"/>
      <w:r w:rsidRPr="00F01DDB">
        <w:rPr>
          <w:rFonts w:ascii="Sylfaen" w:hAnsi="Sylfaen"/>
        </w:rPr>
        <w:t xml:space="preserve">. </w:t>
      </w:r>
      <w:r w:rsidR="00681F45" w:rsidRPr="00F01DDB">
        <w:rPr>
          <w:rFonts w:ascii="Sylfaen" w:hAnsi="Sylfaen"/>
        </w:rPr>
        <w:t>части</w:t>
      </w:r>
      <w:proofErr w:type="gramEnd"/>
      <w:r w:rsidR="00681F45" w:rsidRPr="00F01DDB">
        <w:rPr>
          <w:rFonts w:ascii="Sylfaen" w:hAnsi="Sylfaen"/>
        </w:rPr>
        <w:t xml:space="preserve"> 1 настоящего Приглашения.</w:t>
      </w:r>
    </w:p>
    <w:p w:rsidR="002626F7" w:rsidRPr="00F01DDB" w:rsidRDefault="002626F7" w:rsidP="00B46D58">
      <w:pPr>
        <w:rPr>
          <w:rFonts w:ascii="Sylfaen" w:hAnsi="Sylfaen" w:cs="Sylfaen"/>
        </w:rPr>
      </w:pPr>
    </w:p>
    <w:p w:rsidR="00096865" w:rsidRPr="00F01DDB" w:rsidRDefault="00E70FC4" w:rsidP="00B46D58">
      <w:pPr>
        <w:widowControl w:val="0"/>
        <w:spacing w:after="160"/>
        <w:jc w:val="center"/>
        <w:rPr>
          <w:rFonts w:ascii="Sylfaen" w:hAnsi="Sylfaen"/>
          <w:b/>
        </w:rPr>
      </w:pPr>
      <w:proofErr w:type="gramStart"/>
      <w:r w:rsidRPr="00F01DDB">
        <w:rPr>
          <w:rFonts w:ascii="Sylfaen" w:hAnsi="Sylfaen"/>
          <w:b/>
        </w:rPr>
        <w:t>8.ВСКРЫТИЕ</w:t>
      </w:r>
      <w:proofErr w:type="gramEnd"/>
      <w:r w:rsidRPr="00F01DDB">
        <w:rPr>
          <w:rFonts w:ascii="Sylfaen" w:hAnsi="Sylfaen"/>
          <w:b/>
        </w:rPr>
        <w:t xml:space="preserve">, ОЦЕНКА ЗАЯВОК И </w:t>
      </w:r>
      <w:r w:rsidR="008E3C53" w:rsidRPr="00F01DDB">
        <w:rPr>
          <w:rFonts w:ascii="Sylfaen" w:hAnsi="Sylfaen"/>
          <w:b/>
        </w:rPr>
        <w:br/>
      </w:r>
      <w:r w:rsidR="00807178" w:rsidRPr="00F01DDB">
        <w:rPr>
          <w:rFonts w:ascii="Sylfaen" w:hAnsi="Sylfaen"/>
          <w:b/>
        </w:rPr>
        <w:t xml:space="preserve">ПОДВЕДЕНИЕ ИТОГОВ </w:t>
      </w:r>
    </w:p>
    <w:p w:rsidR="00096865" w:rsidRPr="00F01DDB" w:rsidRDefault="00FD2748" w:rsidP="00B46D58">
      <w:pPr>
        <w:pStyle w:val="23"/>
        <w:widowControl w:val="0"/>
        <w:tabs>
          <w:tab w:val="left" w:pos="1134"/>
        </w:tabs>
        <w:spacing w:after="160" w:line="240" w:lineRule="auto"/>
        <w:ind w:firstLine="567"/>
        <w:rPr>
          <w:rFonts w:ascii="Sylfaen" w:hAnsi="Sylfaen" w:cs="Tahoma"/>
          <w:sz w:val="24"/>
          <w:szCs w:val="24"/>
        </w:rPr>
      </w:pPr>
      <w:r w:rsidRPr="00F01DDB">
        <w:rPr>
          <w:rFonts w:ascii="Sylfaen" w:hAnsi="Sylfaen"/>
          <w:sz w:val="24"/>
          <w:szCs w:val="24"/>
        </w:rPr>
        <w:t>8.1</w:t>
      </w:r>
      <w:r w:rsidR="00D07367" w:rsidRPr="00F01DDB">
        <w:rPr>
          <w:rFonts w:ascii="Sylfaen" w:hAnsi="Sylfaen"/>
          <w:sz w:val="24"/>
          <w:szCs w:val="24"/>
        </w:rPr>
        <w:t>.</w:t>
      </w:r>
      <w:r w:rsidR="00D07367" w:rsidRPr="00F01DDB">
        <w:rPr>
          <w:rFonts w:ascii="Sylfaen" w:hAnsi="Sylfaen"/>
          <w:sz w:val="24"/>
          <w:szCs w:val="24"/>
        </w:rPr>
        <w:tab/>
      </w:r>
      <w:r w:rsidRPr="00F01DDB">
        <w:rPr>
          <w:rFonts w:ascii="Sylfaen" w:hAnsi="Sylfaen"/>
          <w:sz w:val="24"/>
          <w:szCs w:val="24"/>
        </w:rPr>
        <w:t>Вскрытие заявок произойдет на "</w:t>
      </w:r>
      <w:r w:rsidR="00A50739" w:rsidRPr="00F01DDB">
        <w:rPr>
          <w:rFonts w:ascii="Sylfaen" w:hAnsi="Sylfaen"/>
          <w:sz w:val="24"/>
          <w:szCs w:val="24"/>
        </w:rPr>
        <w:t>7</w:t>
      </w:r>
      <w:r w:rsidRPr="00F01DDB">
        <w:rPr>
          <w:rFonts w:ascii="Sylfaen" w:hAnsi="Sylfaen"/>
          <w:sz w:val="24"/>
          <w:szCs w:val="24"/>
        </w:rPr>
        <w:t>"-ый день в "</w:t>
      </w:r>
      <w:r w:rsidR="00A50739" w:rsidRPr="00F01DDB">
        <w:rPr>
          <w:rFonts w:ascii="Sylfaen" w:hAnsi="Sylfaen"/>
          <w:sz w:val="24"/>
          <w:szCs w:val="24"/>
        </w:rPr>
        <w:t>09:30</w:t>
      </w:r>
      <w:r w:rsidRPr="00F01DDB">
        <w:rPr>
          <w:rFonts w:ascii="Sylfaen" w:hAnsi="Sylfaen"/>
          <w:sz w:val="24"/>
          <w:szCs w:val="24"/>
        </w:rPr>
        <w:t xml:space="preserve">" со дня опубликования в </w:t>
      </w:r>
      <w:r w:rsidR="00CE35E7" w:rsidRPr="00F01DDB">
        <w:rPr>
          <w:rFonts w:ascii="Sylfaen" w:hAnsi="Sylfaen"/>
          <w:sz w:val="24"/>
          <w:szCs w:val="24"/>
        </w:rPr>
        <w:t>бюллетене</w:t>
      </w:r>
      <w:r w:rsidRPr="00F01DDB">
        <w:rPr>
          <w:rFonts w:ascii="Sylfaen" w:hAnsi="Sylfaen"/>
          <w:sz w:val="24"/>
          <w:szCs w:val="24"/>
        </w:rPr>
        <w:t xml:space="preserve"> объявления и приглашения на настоящую процедуру. </w:t>
      </w:r>
    </w:p>
    <w:p w:rsidR="00C64E56" w:rsidRPr="00F01DDB" w:rsidRDefault="009B6D58" w:rsidP="00B46D58">
      <w:pPr>
        <w:widowControl w:val="0"/>
        <w:spacing w:after="160"/>
        <w:ind w:firstLine="567"/>
        <w:jc w:val="both"/>
        <w:rPr>
          <w:rFonts w:ascii="Sylfaen" w:hAnsi="Sylfaen"/>
        </w:rPr>
      </w:pPr>
      <w:r w:rsidRPr="00F01DDB">
        <w:rPr>
          <w:rFonts w:ascii="Sylfaen" w:hAnsi="Sylfaen"/>
        </w:rPr>
        <w:t>На заседании по вскрытию</w:t>
      </w:r>
      <w:r w:rsidR="001F2926" w:rsidRPr="00F01DDB">
        <w:rPr>
          <w:rFonts w:ascii="Sylfaen" w:hAnsi="Sylfaen"/>
        </w:rPr>
        <w:t xml:space="preserve"> и оценке</w:t>
      </w:r>
      <w:r w:rsidRPr="00F01DDB">
        <w:rPr>
          <w:rFonts w:ascii="Sylfaen" w:hAnsi="Sylfaen"/>
        </w:rPr>
        <w:t xml:space="preserve"> заявок</w:t>
      </w:r>
      <w:r w:rsidR="00C64E56" w:rsidRPr="00F01DDB">
        <w:rPr>
          <w:rFonts w:ascii="Sylfaen" w:hAnsi="Sylfaen"/>
        </w:rPr>
        <w:t>:</w:t>
      </w:r>
    </w:p>
    <w:p w:rsidR="00576D5D" w:rsidRPr="00F01DDB" w:rsidRDefault="009B6D58" w:rsidP="00D76027">
      <w:pPr>
        <w:widowControl w:val="0"/>
        <w:spacing w:after="160"/>
        <w:ind w:firstLine="567"/>
        <w:jc w:val="both"/>
        <w:rPr>
          <w:rFonts w:ascii="Sylfaen" w:hAnsi="Sylfaen"/>
        </w:rPr>
      </w:pPr>
      <w:r w:rsidRPr="00F01DDB">
        <w:rPr>
          <w:rFonts w:ascii="Sylfaen" w:hAnsi="Sylfaen"/>
        </w:rPr>
        <w:t xml:space="preserve"> </w:t>
      </w:r>
      <w:r w:rsidR="00576D5D" w:rsidRPr="00F01DDB">
        <w:rPr>
          <w:rFonts w:ascii="Sylfaen" w:hAnsi="Sylfaen"/>
        </w:rPr>
        <w:t xml:space="preserve">1) </w:t>
      </w:r>
      <w:proofErr w:type="gramStart"/>
      <w:r w:rsidR="00576D5D" w:rsidRPr="00F01DDB">
        <w:rPr>
          <w:rFonts w:ascii="Sylfaen" w:hAnsi="Sylfaen"/>
        </w:rPr>
        <w:t>председатель</w:t>
      </w:r>
      <w:proofErr w:type="gramEnd"/>
      <w:r w:rsidR="00576D5D" w:rsidRPr="00F01DDB">
        <w:rPr>
          <w:rFonts w:ascii="Sylfaen" w:hAnsi="Sylfaen"/>
        </w:rPr>
        <w:t xml:space="preserve">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01DDB">
        <w:rPr>
          <w:rFonts w:ascii="Sylfaen" w:hAnsi="Sylfaen"/>
        </w:rPr>
        <w:t>;</w:t>
      </w:r>
    </w:p>
    <w:p w:rsidR="00576D5D" w:rsidRPr="00F01DDB" w:rsidRDefault="00576D5D" w:rsidP="00D76027">
      <w:pPr>
        <w:widowControl w:val="0"/>
        <w:tabs>
          <w:tab w:val="left" w:pos="1134"/>
        </w:tabs>
        <w:spacing w:after="160"/>
        <w:ind w:firstLine="567"/>
        <w:jc w:val="both"/>
        <w:rPr>
          <w:rFonts w:ascii="Sylfaen" w:hAnsi="Sylfaen"/>
        </w:rPr>
      </w:pPr>
      <w:r w:rsidRPr="00F01DDB">
        <w:rPr>
          <w:rFonts w:ascii="Sylfaen" w:hAnsi="Sylfaen"/>
        </w:rPr>
        <w:t>2)</w:t>
      </w:r>
      <w:r w:rsidRPr="00F01DDB">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F01DDB" w:rsidRDefault="00576D5D" w:rsidP="00D76027">
      <w:pPr>
        <w:widowControl w:val="0"/>
        <w:tabs>
          <w:tab w:val="left" w:pos="1134"/>
        </w:tabs>
        <w:spacing w:after="160"/>
        <w:ind w:firstLine="567"/>
        <w:jc w:val="both"/>
        <w:rPr>
          <w:rFonts w:ascii="Sylfaen" w:hAnsi="Sylfaen"/>
        </w:rPr>
      </w:pPr>
      <w:r w:rsidRPr="00F01DDB">
        <w:rPr>
          <w:rFonts w:ascii="Sylfaen" w:hAnsi="Sylfaen"/>
        </w:rPr>
        <w:t>а.</w:t>
      </w:r>
      <w:r w:rsidRPr="00F01DDB">
        <w:rPr>
          <w:rFonts w:ascii="Sylfaen" w:hAnsi="Sylfaen"/>
        </w:rPr>
        <w:tab/>
      </w:r>
      <w:proofErr w:type="gramStart"/>
      <w:r w:rsidRPr="00F01DDB">
        <w:rPr>
          <w:rFonts w:ascii="Sylfaen" w:hAnsi="Sylfaen"/>
        </w:rPr>
        <w:t>соответствие</w:t>
      </w:r>
      <w:proofErr w:type="gramEnd"/>
      <w:r w:rsidRPr="00F01DDB">
        <w:rPr>
          <w:rFonts w:ascii="Sylfaen" w:hAnsi="Sylfaen"/>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F01DDB" w:rsidRDefault="00576D5D" w:rsidP="00D76027">
      <w:pPr>
        <w:widowControl w:val="0"/>
        <w:tabs>
          <w:tab w:val="left" w:pos="1134"/>
        </w:tabs>
        <w:spacing w:after="160"/>
        <w:ind w:firstLine="567"/>
        <w:jc w:val="both"/>
        <w:rPr>
          <w:rFonts w:ascii="Sylfaen" w:hAnsi="Sylfaen"/>
        </w:rPr>
      </w:pPr>
      <w:r w:rsidRPr="00F01DDB">
        <w:rPr>
          <w:rFonts w:ascii="Sylfaen" w:hAnsi="Sylfaen"/>
        </w:rPr>
        <w:t>б.</w:t>
      </w:r>
      <w:r w:rsidRPr="00F01DDB">
        <w:rPr>
          <w:rFonts w:ascii="Sylfaen" w:hAnsi="Sylfaen"/>
        </w:rPr>
        <w:tab/>
      </w:r>
      <w:proofErr w:type="gramStart"/>
      <w:r w:rsidRPr="00F01DDB">
        <w:rPr>
          <w:rFonts w:ascii="Sylfaen" w:hAnsi="Sylfaen"/>
          <w:spacing w:val="-6"/>
        </w:rPr>
        <w:t>наличие</w:t>
      </w:r>
      <w:proofErr w:type="gramEnd"/>
      <w:r w:rsidRPr="00F01DDB">
        <w:rPr>
          <w:rFonts w:ascii="Sylfaen" w:hAnsi="Sylfaen"/>
          <w:spacing w:val="-6"/>
        </w:rPr>
        <w:t xml:space="preserve"> требуемых (предусмотренных) документов в каждом вскрытом конверте и соответствие их составления установленным приглашением</w:t>
      </w:r>
      <w:r w:rsidRPr="00F01DDB">
        <w:rPr>
          <w:rFonts w:ascii="Sylfaen" w:hAnsi="Sylfaen"/>
        </w:rPr>
        <w:t xml:space="preserve"> реквизитам;</w:t>
      </w:r>
    </w:p>
    <w:p w:rsidR="00576D5D" w:rsidRPr="00F01DDB" w:rsidRDefault="00576D5D" w:rsidP="00D76027">
      <w:pPr>
        <w:widowControl w:val="0"/>
        <w:tabs>
          <w:tab w:val="left" w:pos="1134"/>
        </w:tabs>
        <w:spacing w:after="160"/>
        <w:ind w:firstLine="567"/>
        <w:jc w:val="both"/>
        <w:rPr>
          <w:rFonts w:ascii="Sylfaen" w:hAnsi="Sylfaen" w:cs="Sylfaen"/>
        </w:rPr>
      </w:pPr>
      <w:r w:rsidRPr="00F01DDB">
        <w:rPr>
          <w:rFonts w:ascii="Sylfaen" w:hAnsi="Sylfaen"/>
        </w:rPr>
        <w:t>3)</w:t>
      </w:r>
      <w:r w:rsidRPr="00F01DDB">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01DDB" w:rsidRDefault="00FD2748" w:rsidP="00B46D58">
      <w:pPr>
        <w:widowControl w:val="0"/>
        <w:tabs>
          <w:tab w:val="left" w:pos="1134"/>
        </w:tabs>
        <w:spacing w:after="160"/>
        <w:ind w:firstLine="567"/>
        <w:jc w:val="both"/>
        <w:rPr>
          <w:rFonts w:ascii="Sylfaen" w:hAnsi="Sylfaen" w:cs="Sylfaen"/>
        </w:rPr>
      </w:pPr>
      <w:r w:rsidRPr="00F01DDB">
        <w:rPr>
          <w:rFonts w:ascii="Sylfaen" w:hAnsi="Sylfaen"/>
        </w:rPr>
        <w:t>8.2.</w:t>
      </w:r>
      <w:r w:rsidR="00D07367" w:rsidRPr="00F01DDB">
        <w:rPr>
          <w:rFonts w:ascii="Sylfaen" w:hAnsi="Sylfaen"/>
        </w:rPr>
        <w:tab/>
      </w:r>
      <w:r w:rsidRPr="00F01DDB">
        <w:rPr>
          <w:rFonts w:ascii="Sylfaen" w:hAnsi="Sylfaen"/>
        </w:rPr>
        <w:t xml:space="preserve">Заявки оцениваются в порядке, установленном настоящим приглашением. </w:t>
      </w:r>
    </w:p>
    <w:p w:rsidR="002A665D" w:rsidRPr="00F01DDB" w:rsidRDefault="00CF34DE" w:rsidP="00B46D58">
      <w:pPr>
        <w:widowControl w:val="0"/>
        <w:spacing w:after="160"/>
        <w:ind w:firstLine="567"/>
        <w:jc w:val="both"/>
        <w:rPr>
          <w:rFonts w:ascii="Sylfaen" w:hAnsi="Sylfaen"/>
        </w:rPr>
      </w:pPr>
      <w:r w:rsidRPr="00F01DDB">
        <w:rPr>
          <w:rFonts w:ascii="Sylfaen" w:hAnsi="Sylfaen"/>
        </w:rPr>
        <w:t>Е</w:t>
      </w:r>
      <w:r w:rsidR="00CA7C54" w:rsidRPr="00F01DDB">
        <w:rPr>
          <w:rFonts w:ascii="Sylfaen" w:hAnsi="Sylfaen"/>
        </w:rPr>
        <w:t xml:space="preserve">сли количество лотов </w:t>
      </w:r>
      <w:r w:rsidR="00D42D33" w:rsidRPr="00F01DDB">
        <w:rPr>
          <w:rFonts w:ascii="Sylfaen" w:hAnsi="Sylfaen"/>
        </w:rPr>
        <w:t xml:space="preserve">в </w:t>
      </w:r>
      <w:r w:rsidR="00CA7C54" w:rsidRPr="00F01DDB">
        <w:rPr>
          <w:rFonts w:ascii="Sylfaen" w:hAnsi="Sylfaen"/>
        </w:rPr>
        <w:t>процедур</w:t>
      </w:r>
      <w:r w:rsidR="00D42D33" w:rsidRPr="00F01DDB">
        <w:rPr>
          <w:rFonts w:ascii="Sylfaen" w:hAnsi="Sylfaen"/>
        </w:rPr>
        <w:t>е</w:t>
      </w:r>
      <w:r w:rsidR="00CA7C54" w:rsidRPr="00F01DDB">
        <w:rPr>
          <w:rFonts w:ascii="Sylfaen" w:hAnsi="Sylfaen"/>
        </w:rPr>
        <w:t xml:space="preserve"> закупок не превышает </w:t>
      </w:r>
      <w:proofErr w:type="spellStart"/>
      <w:r w:rsidR="00CA7C54" w:rsidRPr="00F01DDB">
        <w:rPr>
          <w:rFonts w:ascii="Sylfaen" w:hAnsi="Sylfaen"/>
        </w:rPr>
        <w:t>семдесять</w:t>
      </w:r>
      <w:proofErr w:type="spellEnd"/>
      <w:r w:rsidR="00CA7C54" w:rsidRPr="00F01DDB">
        <w:rPr>
          <w:rFonts w:ascii="Sylfaen" w:hAnsi="Sylfaen"/>
        </w:rPr>
        <w:t xml:space="preserve"> пять</w:t>
      </w:r>
      <w:r w:rsidRPr="00F01DDB">
        <w:rPr>
          <w:rFonts w:ascii="Sylfaen" w:hAnsi="Sylfaen"/>
        </w:rPr>
        <w:t xml:space="preserve"> лотов</w:t>
      </w:r>
      <w:r w:rsidR="00CA7C54" w:rsidRPr="00F01DDB">
        <w:rPr>
          <w:rFonts w:ascii="Sylfaen" w:hAnsi="Sylfaen"/>
        </w:rPr>
        <w:t xml:space="preserve">- оценка </w:t>
      </w:r>
      <w:r w:rsidR="009A796C" w:rsidRPr="00F01DDB">
        <w:rPr>
          <w:rFonts w:ascii="Sylfaen" w:hAnsi="Sylfaen"/>
        </w:rPr>
        <w:t xml:space="preserve">заявок осуществляется в течение </w:t>
      </w:r>
      <w:r w:rsidR="00CA7C54" w:rsidRPr="00F01DDB">
        <w:rPr>
          <w:rFonts w:ascii="Sylfaen" w:hAnsi="Sylfaen"/>
        </w:rPr>
        <w:t xml:space="preserve">десяти </w:t>
      </w:r>
      <w:r w:rsidR="009A796C" w:rsidRPr="00F01DDB">
        <w:rPr>
          <w:rFonts w:ascii="Sylfaen" w:hAnsi="Sylfaen"/>
        </w:rPr>
        <w:t>рабочих дней со дня истечения окончательного срока их подачи, а</w:t>
      </w:r>
      <w:r w:rsidR="00CA7C54" w:rsidRPr="00F01DDB">
        <w:rPr>
          <w:rFonts w:ascii="Sylfaen" w:hAnsi="Sylfaen"/>
        </w:rPr>
        <w:t xml:space="preserve"> при превышении-</w:t>
      </w:r>
      <w:r w:rsidR="009A796C" w:rsidRPr="00F01DDB">
        <w:rPr>
          <w:rFonts w:ascii="Sylfaen" w:hAnsi="Sylfaen"/>
        </w:rPr>
        <w:t xml:space="preserve"> в течение </w:t>
      </w:r>
      <w:r w:rsidR="00CA7C54" w:rsidRPr="00F01DDB">
        <w:rPr>
          <w:rFonts w:ascii="Sylfaen" w:hAnsi="Sylfaen"/>
        </w:rPr>
        <w:t xml:space="preserve">пятнадцати </w:t>
      </w:r>
      <w:r w:rsidR="009A796C" w:rsidRPr="00F01DDB">
        <w:rPr>
          <w:rFonts w:ascii="Sylfaen" w:hAnsi="Sylfaen"/>
        </w:rPr>
        <w:t>рабочих дней.</w:t>
      </w:r>
    </w:p>
    <w:p w:rsidR="00ED6836" w:rsidRPr="00F01DDB" w:rsidRDefault="00745561" w:rsidP="00B46D58">
      <w:pPr>
        <w:widowControl w:val="0"/>
        <w:spacing w:after="160"/>
        <w:ind w:firstLine="567"/>
        <w:jc w:val="both"/>
        <w:rPr>
          <w:rFonts w:ascii="Sylfaen" w:hAnsi="Sylfaen" w:cs="Sylfaen"/>
        </w:rPr>
      </w:pPr>
      <w:r w:rsidRPr="00F01DDB">
        <w:rPr>
          <w:rFonts w:ascii="Sylfaen" w:hAnsi="Sylfaen"/>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01DDB">
        <w:rPr>
          <w:rFonts w:ascii="Sylfaen" w:hAnsi="Sylfaen"/>
        </w:rPr>
        <w:t xml:space="preserve"> и оценке </w:t>
      </w:r>
      <w:r w:rsidRPr="00F01DDB">
        <w:rPr>
          <w:rFonts w:ascii="Sylfaen" w:hAnsi="Sylfaen"/>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F01DDB">
        <w:rPr>
          <w:rFonts w:ascii="Sylfaen" w:hAnsi="Sylfaen"/>
        </w:rPr>
        <w:t>, за исключением случая, установленного пунктом 8.9 части 1 настоящего приглашения</w:t>
      </w:r>
      <w:r w:rsidRPr="00F01DDB">
        <w:rPr>
          <w:rFonts w:ascii="Sylfaen" w:hAnsi="Sylfaen"/>
        </w:rPr>
        <w:t>.</w:t>
      </w:r>
    </w:p>
    <w:p w:rsidR="00B514E8" w:rsidRPr="00F01DDB" w:rsidRDefault="00FD2748" w:rsidP="00B46D58">
      <w:pPr>
        <w:pStyle w:val="23"/>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8.</w:t>
      </w:r>
      <w:r w:rsidR="004C3E56" w:rsidRPr="00F01DDB">
        <w:rPr>
          <w:rFonts w:ascii="Sylfaen" w:hAnsi="Sylfaen"/>
          <w:sz w:val="24"/>
          <w:szCs w:val="24"/>
        </w:rPr>
        <w:t>3</w:t>
      </w:r>
      <w:r w:rsidR="00D07367" w:rsidRPr="00F01DDB">
        <w:rPr>
          <w:rFonts w:ascii="Sylfaen" w:hAnsi="Sylfaen"/>
          <w:sz w:val="24"/>
          <w:szCs w:val="24"/>
        </w:rPr>
        <w:t>.</w:t>
      </w:r>
      <w:r w:rsidR="00D07367" w:rsidRPr="00F01DDB">
        <w:rPr>
          <w:rFonts w:ascii="Sylfaen" w:hAnsi="Sylfaen"/>
          <w:sz w:val="24"/>
          <w:szCs w:val="24"/>
        </w:rPr>
        <w:tab/>
      </w:r>
      <w:r w:rsidR="00D22CBB" w:rsidRPr="00F01DDB">
        <w:rPr>
          <w:rFonts w:ascii="Sylfaen" w:hAnsi="Sylfaen"/>
          <w:sz w:val="24"/>
          <w:szCs w:val="24"/>
        </w:rPr>
        <w:t>Отобранный у</w:t>
      </w:r>
      <w:r w:rsidRPr="00F01DDB">
        <w:rPr>
          <w:rFonts w:ascii="Sylfaen" w:hAnsi="Sylfaen"/>
          <w:sz w:val="24"/>
          <w:szCs w:val="24"/>
        </w:rPr>
        <w:t>частник</w:t>
      </w:r>
      <w:r w:rsidR="00DD2F66" w:rsidRPr="00F01DDB">
        <w:rPr>
          <w:rFonts w:ascii="Sylfaen" w:hAnsi="Sylfaen"/>
          <w:sz w:val="24"/>
          <w:szCs w:val="24"/>
        </w:rPr>
        <w:t xml:space="preserve"> </w:t>
      </w:r>
      <w:r w:rsidRPr="00F01DDB">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01DDB">
        <w:rPr>
          <w:rFonts w:ascii="Sylfaen" w:hAnsi="Sylfaen"/>
          <w:sz w:val="24"/>
          <w:szCs w:val="24"/>
        </w:rPr>
        <w:t>отобранного</w:t>
      </w:r>
      <w:r w:rsidR="0066621D" w:rsidRPr="00F01DDB">
        <w:rPr>
          <w:rFonts w:ascii="Sylfaen" w:hAnsi="Sylfaen"/>
          <w:sz w:val="24"/>
          <w:szCs w:val="24"/>
        </w:rPr>
        <w:t xml:space="preserve"> участника</w:t>
      </w:r>
      <w:r w:rsidR="009A0BDF" w:rsidRPr="00F01DDB">
        <w:rPr>
          <w:rFonts w:ascii="Sylfaen" w:hAnsi="Sylfaen"/>
          <w:sz w:val="24"/>
          <w:szCs w:val="24"/>
        </w:rPr>
        <w:t xml:space="preserve"> и </w:t>
      </w:r>
      <w:r w:rsidRPr="00F01DDB">
        <w:rPr>
          <w:rFonts w:ascii="Sylfaen" w:hAnsi="Sylfaen"/>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w:t>
      </w:r>
      <w:proofErr w:type="gramStart"/>
      <w:r w:rsidRPr="00F01DDB">
        <w:rPr>
          <w:rFonts w:ascii="Sylfaen" w:hAnsi="Sylfaen"/>
          <w:sz w:val="24"/>
          <w:szCs w:val="24"/>
        </w:rPr>
        <w:t>. части</w:t>
      </w:r>
      <w:proofErr w:type="gramEnd"/>
      <w:r w:rsidRPr="00F01DDB">
        <w:rPr>
          <w:rFonts w:ascii="Sylfaen" w:hAnsi="Sylfaen"/>
          <w:sz w:val="24"/>
          <w:szCs w:val="24"/>
        </w:rPr>
        <w:t xml:space="preserve"> 1 настоящего приглашения</w:t>
      </w:r>
      <w:r w:rsidR="00352B29" w:rsidRPr="00F01DDB">
        <w:rPr>
          <w:rFonts w:ascii="Sylfaen" w:hAnsi="Sylfaen"/>
          <w:sz w:val="24"/>
          <w:szCs w:val="24"/>
        </w:rPr>
        <w:t>.</w:t>
      </w:r>
    </w:p>
    <w:p w:rsidR="00096865" w:rsidRPr="00F01DDB" w:rsidRDefault="00FD2748" w:rsidP="00B46D58">
      <w:pPr>
        <w:pStyle w:val="a3"/>
        <w:widowControl w:val="0"/>
        <w:tabs>
          <w:tab w:val="left" w:pos="1134"/>
        </w:tabs>
        <w:spacing w:after="160" w:line="240" w:lineRule="auto"/>
        <w:ind w:firstLine="567"/>
        <w:rPr>
          <w:rFonts w:ascii="Sylfaen" w:hAnsi="Sylfaen" w:cs="Sylfaen"/>
          <w:i w:val="0"/>
          <w:sz w:val="24"/>
          <w:szCs w:val="24"/>
        </w:rPr>
      </w:pPr>
      <w:r w:rsidRPr="00F01DDB">
        <w:rPr>
          <w:rFonts w:ascii="Sylfaen" w:hAnsi="Sylfaen"/>
          <w:i w:val="0"/>
          <w:sz w:val="24"/>
          <w:szCs w:val="24"/>
        </w:rPr>
        <w:t>8.</w:t>
      </w:r>
      <w:r w:rsidR="004C3E56" w:rsidRPr="00F01DDB">
        <w:rPr>
          <w:rFonts w:ascii="Sylfaen" w:hAnsi="Sylfaen"/>
          <w:i w:val="0"/>
          <w:sz w:val="24"/>
          <w:szCs w:val="24"/>
        </w:rPr>
        <w:t>4</w:t>
      </w:r>
      <w:r w:rsidR="00644850" w:rsidRPr="00F01DDB">
        <w:rPr>
          <w:rFonts w:ascii="Sylfaen" w:hAnsi="Sylfaen"/>
          <w:i w:val="0"/>
          <w:sz w:val="24"/>
          <w:szCs w:val="24"/>
        </w:rPr>
        <w:t>.</w:t>
      </w:r>
      <w:r w:rsidR="00644850" w:rsidRPr="00F01DDB">
        <w:rPr>
          <w:rFonts w:ascii="Sylfaen" w:hAnsi="Sylfaen"/>
          <w:i w:val="0"/>
          <w:sz w:val="24"/>
          <w:szCs w:val="24"/>
        </w:rPr>
        <w:tab/>
      </w:r>
      <w:r w:rsidRPr="00F01DDB">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01DDB">
        <w:rPr>
          <w:rFonts w:ascii="Sylfaen" w:hAnsi="Sylfaen"/>
          <w:i w:val="0"/>
          <w:sz w:val="24"/>
          <w:szCs w:val="24"/>
        </w:rPr>
        <w:t>драмом</w:t>
      </w:r>
      <w:proofErr w:type="spellEnd"/>
      <w:r w:rsidRPr="00F01DDB">
        <w:rPr>
          <w:rFonts w:ascii="Sylfaen" w:hAnsi="Sylfaen"/>
          <w:i w:val="0"/>
          <w:sz w:val="24"/>
          <w:szCs w:val="24"/>
        </w:rPr>
        <w:t xml:space="preserve"> Республики Армения по курсу</w:t>
      </w:r>
      <w:r w:rsidR="00A50739" w:rsidRPr="00F01DDB">
        <w:rPr>
          <w:rFonts w:ascii="Sylfaen" w:hAnsi="Sylfaen"/>
          <w:i w:val="0"/>
          <w:sz w:val="24"/>
          <w:szCs w:val="24"/>
        </w:rPr>
        <w:t xml:space="preserve"> этого дня</w:t>
      </w:r>
      <w:r w:rsidR="003C78D9" w:rsidRPr="00F01DDB">
        <w:rPr>
          <w:rStyle w:val="af6"/>
          <w:rFonts w:ascii="Sylfaen" w:hAnsi="Sylfaen"/>
          <w:i w:val="0"/>
          <w:sz w:val="24"/>
          <w:szCs w:val="24"/>
        </w:rPr>
        <w:footnoteReference w:customMarkFollows="1" w:id="8"/>
        <w:t>10</w:t>
      </w:r>
      <w:r w:rsidR="00A01157" w:rsidRPr="00F01DDB">
        <w:rPr>
          <w:rFonts w:ascii="Sylfaen" w:hAnsi="Sylfaen"/>
          <w:i w:val="0"/>
          <w:sz w:val="24"/>
          <w:szCs w:val="24"/>
        </w:rPr>
        <w:t>.</w:t>
      </w:r>
    </w:p>
    <w:p w:rsidR="00096865" w:rsidRPr="00F01DDB" w:rsidRDefault="00FD2748" w:rsidP="00B46D58">
      <w:pPr>
        <w:pStyle w:val="a3"/>
        <w:widowControl w:val="0"/>
        <w:tabs>
          <w:tab w:val="left" w:pos="1134"/>
        </w:tabs>
        <w:spacing w:after="160" w:line="240" w:lineRule="auto"/>
        <w:ind w:firstLine="567"/>
        <w:rPr>
          <w:rFonts w:ascii="Sylfaen" w:hAnsi="Sylfaen" w:cs="Sylfaen"/>
          <w:i w:val="0"/>
          <w:sz w:val="24"/>
          <w:szCs w:val="24"/>
        </w:rPr>
      </w:pPr>
      <w:r w:rsidRPr="00F01DDB">
        <w:rPr>
          <w:rFonts w:ascii="Sylfaen" w:hAnsi="Sylfaen"/>
          <w:i w:val="0"/>
          <w:sz w:val="24"/>
          <w:szCs w:val="24"/>
        </w:rPr>
        <w:t>8.</w:t>
      </w:r>
      <w:r w:rsidR="00D31874" w:rsidRPr="00F01DDB">
        <w:rPr>
          <w:rFonts w:ascii="Sylfaen" w:hAnsi="Sylfaen"/>
          <w:i w:val="0"/>
          <w:sz w:val="24"/>
          <w:szCs w:val="24"/>
        </w:rPr>
        <w:t>5</w:t>
      </w:r>
      <w:r w:rsidRPr="00F01DDB">
        <w:rPr>
          <w:rFonts w:ascii="Sylfaen" w:hAnsi="Sylfaen"/>
          <w:i w:val="0"/>
          <w:sz w:val="24"/>
          <w:szCs w:val="24"/>
        </w:rPr>
        <w:t>.</w:t>
      </w:r>
      <w:r w:rsidR="00644850" w:rsidRPr="00F01DDB">
        <w:rPr>
          <w:rFonts w:ascii="Sylfaen" w:hAnsi="Sylfaen"/>
          <w:i w:val="0"/>
          <w:sz w:val="24"/>
          <w:szCs w:val="24"/>
        </w:rPr>
        <w:tab/>
      </w:r>
      <w:r w:rsidRPr="00F01DDB">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F01DDB" w:rsidRDefault="00096865" w:rsidP="00B46D58">
      <w:pPr>
        <w:pStyle w:val="a3"/>
        <w:widowControl w:val="0"/>
        <w:tabs>
          <w:tab w:val="left" w:pos="1134"/>
        </w:tabs>
        <w:spacing w:after="160" w:line="240" w:lineRule="auto"/>
        <w:ind w:firstLine="567"/>
        <w:rPr>
          <w:rFonts w:ascii="Sylfaen" w:hAnsi="Sylfaen" w:cs="Sylfaen"/>
          <w:i w:val="0"/>
          <w:sz w:val="24"/>
          <w:szCs w:val="24"/>
        </w:rPr>
      </w:pPr>
      <w:r w:rsidRPr="00F01DDB">
        <w:rPr>
          <w:rFonts w:ascii="Sylfaen" w:hAnsi="Sylfaen"/>
          <w:i w:val="0"/>
          <w:sz w:val="24"/>
          <w:szCs w:val="24"/>
        </w:rPr>
        <w:t>1)</w:t>
      </w:r>
      <w:r w:rsidR="00644850" w:rsidRPr="00F01DDB">
        <w:rPr>
          <w:rFonts w:ascii="Sylfaen" w:hAnsi="Sylfaen"/>
          <w:i w:val="0"/>
          <w:sz w:val="24"/>
          <w:szCs w:val="24"/>
        </w:rPr>
        <w:tab/>
      </w:r>
      <w:r w:rsidRPr="00F01DDB">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01DDB">
        <w:rPr>
          <w:rFonts w:ascii="Sylfaen" w:hAnsi="Sylfaen" w:cs="Courier New"/>
          <w:i w:val="0"/>
          <w:sz w:val="24"/>
          <w:szCs w:val="24"/>
          <w:lang w:val="en-US"/>
        </w:rPr>
        <w:t> </w:t>
      </w:r>
      <w:r w:rsidRPr="00F01DDB">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F01DDB">
        <w:rPr>
          <w:rFonts w:ascii="Sylfaen" w:hAnsi="Sylfaen"/>
          <w:i w:val="0"/>
          <w:sz w:val="24"/>
          <w:szCs w:val="24"/>
        </w:rPr>
        <w:t xml:space="preserve"> </w:t>
      </w:r>
      <w:r w:rsidRPr="00F01DDB">
        <w:rPr>
          <w:rFonts w:ascii="Sylfaen" w:hAnsi="Sylfaen"/>
          <w:i w:val="0"/>
          <w:sz w:val="24"/>
          <w:szCs w:val="24"/>
        </w:rPr>
        <w:t xml:space="preserve">Переговоры, которые </w:t>
      </w:r>
      <w:r w:rsidRPr="00F01DDB">
        <w:rPr>
          <w:rFonts w:ascii="Sylfaen" w:hAnsi="Sylfaen"/>
          <w:i w:val="0"/>
          <w:sz w:val="24"/>
          <w:szCs w:val="24"/>
        </w:rPr>
        <w:lastRenderedPageBreak/>
        <w:t>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01DDB" w:rsidDel="00992C40" w:rsidRDefault="00096865" w:rsidP="00B46D58">
      <w:pPr>
        <w:pStyle w:val="23"/>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2)</w:t>
      </w:r>
      <w:r w:rsidR="00644850" w:rsidRPr="00F01DDB">
        <w:rPr>
          <w:rFonts w:ascii="Sylfaen" w:hAnsi="Sylfaen"/>
          <w:sz w:val="24"/>
          <w:szCs w:val="24"/>
        </w:rPr>
        <w:tab/>
      </w:r>
      <w:r w:rsidRPr="00F01DDB">
        <w:rPr>
          <w:rFonts w:ascii="Sylfaen" w:hAnsi="Sylfaen"/>
          <w:sz w:val="24"/>
          <w:szCs w:val="24"/>
        </w:rPr>
        <w:t>иных случаев, предусмотренных Законом.</w:t>
      </w:r>
    </w:p>
    <w:p w:rsidR="009B6D58" w:rsidRPr="00F01DDB" w:rsidRDefault="00FD2748"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8.</w:t>
      </w:r>
      <w:r w:rsidR="00D31874" w:rsidRPr="00F01DDB">
        <w:rPr>
          <w:rFonts w:ascii="Sylfaen" w:hAnsi="Sylfaen"/>
          <w:sz w:val="24"/>
          <w:szCs w:val="24"/>
        </w:rPr>
        <w:t>6</w:t>
      </w:r>
      <w:r w:rsidRPr="00F01DDB">
        <w:rPr>
          <w:rFonts w:ascii="Sylfaen" w:hAnsi="Sylfaen"/>
          <w:sz w:val="24"/>
          <w:szCs w:val="24"/>
        </w:rPr>
        <w:t>.</w:t>
      </w:r>
      <w:r w:rsidR="00644850" w:rsidRPr="00F01DDB">
        <w:rPr>
          <w:rFonts w:ascii="Sylfaen" w:hAnsi="Sylfaen"/>
          <w:sz w:val="24"/>
          <w:szCs w:val="24"/>
        </w:rPr>
        <w:tab/>
      </w:r>
      <w:r w:rsidRPr="00F01DDB">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01DDB">
        <w:rPr>
          <w:rFonts w:ascii="Sylfaen" w:hAnsi="Sylfaen"/>
          <w:sz w:val="24"/>
          <w:szCs w:val="24"/>
        </w:rPr>
        <w:t>отобранного</w:t>
      </w:r>
      <w:r w:rsidR="00970000" w:rsidRPr="00F01DDB">
        <w:rPr>
          <w:rFonts w:ascii="Sylfaen" w:hAnsi="Sylfaen"/>
          <w:sz w:val="24"/>
          <w:szCs w:val="24"/>
        </w:rPr>
        <w:t xml:space="preserve"> участника</w:t>
      </w:r>
      <w:r w:rsidR="00A00A1F" w:rsidRPr="00F01DDB">
        <w:rPr>
          <w:rFonts w:ascii="Sylfaen" w:hAnsi="Sylfaen"/>
          <w:sz w:val="24"/>
          <w:szCs w:val="24"/>
        </w:rPr>
        <w:t xml:space="preserve"> и </w:t>
      </w:r>
      <w:proofErr w:type="gramStart"/>
      <w:r w:rsidRPr="00F01DDB">
        <w:rPr>
          <w:rFonts w:ascii="Sylfaen" w:hAnsi="Sylfaen"/>
          <w:sz w:val="24"/>
          <w:szCs w:val="24"/>
        </w:rPr>
        <w:t xml:space="preserve">участников, </w:t>
      </w:r>
      <w:r w:rsidR="00A00A1F" w:rsidRPr="00F01DDB">
        <w:rPr>
          <w:rFonts w:ascii="Sylfaen" w:hAnsi="Sylfaen"/>
          <w:sz w:val="24"/>
          <w:szCs w:val="24"/>
        </w:rPr>
        <w:t xml:space="preserve"> занявших</w:t>
      </w:r>
      <w:proofErr w:type="gramEnd"/>
      <w:r w:rsidR="00A00A1F" w:rsidRPr="00F01DDB">
        <w:rPr>
          <w:rFonts w:ascii="Sylfaen" w:hAnsi="Sylfaen"/>
          <w:sz w:val="24"/>
          <w:szCs w:val="24"/>
        </w:rPr>
        <w:t xml:space="preserve"> </w:t>
      </w:r>
      <w:r w:rsidRPr="00F01DDB">
        <w:rPr>
          <w:rFonts w:ascii="Sylfaen" w:hAnsi="Sylfaen"/>
          <w:sz w:val="24"/>
          <w:szCs w:val="24"/>
        </w:rPr>
        <w:t xml:space="preserve">последующие места. </w:t>
      </w:r>
      <w:r w:rsidR="002F2045" w:rsidRPr="00F01DDB">
        <w:rPr>
          <w:rFonts w:ascii="Sylfaen" w:hAnsi="Sylfaen"/>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proofErr w:type="gramStart"/>
      <w:r w:rsidR="002F2045" w:rsidRPr="00F01DDB">
        <w:rPr>
          <w:rFonts w:ascii="Sylfaen" w:hAnsi="Sylfaen"/>
          <w:sz w:val="24"/>
          <w:szCs w:val="24"/>
        </w:rPr>
        <w:t>приглашения</w:t>
      </w:r>
      <w:r w:rsidR="005A3D17" w:rsidRPr="00F01DDB">
        <w:rPr>
          <w:rFonts w:ascii="Sylfaen" w:hAnsi="Sylfaen"/>
          <w:sz w:val="24"/>
          <w:szCs w:val="24"/>
        </w:rPr>
        <w:t>.</w:t>
      </w:r>
      <w:r w:rsidRPr="00F01DDB">
        <w:rPr>
          <w:rFonts w:ascii="Sylfaen" w:hAnsi="Sylfaen"/>
          <w:sz w:val="24"/>
          <w:szCs w:val="24"/>
        </w:rPr>
        <w:t>При</w:t>
      </w:r>
      <w:proofErr w:type="spellEnd"/>
      <w:proofErr w:type="gramEnd"/>
      <w:r w:rsidRPr="00F01DDB">
        <w:rPr>
          <w:rFonts w:ascii="Sylfaen" w:hAnsi="Sylfaen"/>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01DDB">
        <w:rPr>
          <w:rFonts w:ascii="Sylfaen" w:hAnsi="Sylfaen"/>
          <w:sz w:val="24"/>
          <w:szCs w:val="24"/>
        </w:rPr>
        <w:t>ании части 6 статьи 15 Закона:</w:t>
      </w:r>
    </w:p>
    <w:p w:rsidR="009B6D58" w:rsidRPr="00F01DDB" w:rsidRDefault="009B6D58"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а.</w:t>
      </w:r>
      <w:r w:rsidR="00186559" w:rsidRPr="00F01DDB">
        <w:rPr>
          <w:rFonts w:ascii="Sylfaen" w:hAnsi="Sylfaen"/>
          <w:sz w:val="24"/>
          <w:szCs w:val="24"/>
        </w:rPr>
        <w:tab/>
      </w:r>
      <w:proofErr w:type="gramStart"/>
      <w:r w:rsidRPr="00F01DDB">
        <w:rPr>
          <w:rFonts w:ascii="Sylfaen" w:hAnsi="Sylfaen"/>
          <w:sz w:val="24"/>
          <w:szCs w:val="24"/>
        </w:rPr>
        <w:t>для</w:t>
      </w:r>
      <w:proofErr w:type="gramEnd"/>
      <w:r w:rsidRPr="00F01DDB">
        <w:rPr>
          <w:rFonts w:ascii="Sylfaen" w:hAnsi="Sylfaen"/>
          <w:sz w:val="24"/>
          <w:szCs w:val="24"/>
        </w:rPr>
        <w:t xml:space="preserve"> определения</w:t>
      </w:r>
      <w:r w:rsidR="005F09CE" w:rsidRPr="00F01DDB">
        <w:rPr>
          <w:rFonts w:ascii="Sylfaen" w:hAnsi="Sylfaen"/>
          <w:sz w:val="24"/>
          <w:szCs w:val="24"/>
        </w:rPr>
        <w:t xml:space="preserve"> отобранного</w:t>
      </w:r>
      <w:r w:rsidR="000C6E1C" w:rsidRPr="00F01DDB">
        <w:rPr>
          <w:rFonts w:ascii="Sylfaen" w:hAnsi="Sylfaen"/>
          <w:sz w:val="24"/>
          <w:szCs w:val="24"/>
        </w:rPr>
        <w:t xml:space="preserve"> участника</w:t>
      </w:r>
      <w:r w:rsidR="005F09CE" w:rsidRPr="00F01DDB">
        <w:rPr>
          <w:rFonts w:ascii="Sylfaen" w:hAnsi="Sylfaen"/>
          <w:sz w:val="24"/>
          <w:szCs w:val="24"/>
        </w:rPr>
        <w:t xml:space="preserve"> и</w:t>
      </w:r>
      <w:r w:rsidRPr="00F01DDB">
        <w:rPr>
          <w:rFonts w:ascii="Sylfaen" w:hAnsi="Sylfaen"/>
          <w:sz w:val="24"/>
          <w:szCs w:val="24"/>
        </w:rPr>
        <w:t xml:space="preserve"> участников, занявших последующие места, с</w:t>
      </w:r>
      <w:r w:rsidR="00A50C53" w:rsidRPr="00F01DDB">
        <w:rPr>
          <w:rFonts w:ascii="Sylfaen" w:hAnsi="Sylfaen" w:cs="Courier New"/>
          <w:sz w:val="24"/>
          <w:szCs w:val="24"/>
          <w:lang w:val="en-US"/>
        </w:rPr>
        <w:t> </w:t>
      </w:r>
      <w:r w:rsidRPr="00F01DDB">
        <w:rPr>
          <w:rFonts w:ascii="Sylfaen" w:hAnsi="Sylfaen"/>
          <w:sz w:val="24"/>
          <w:szCs w:val="24"/>
        </w:rPr>
        <w:t>целью сокращения предложенных на заседании комиссии цен, со всеми участниками,</w:t>
      </w:r>
      <w:r w:rsidR="00AA7117" w:rsidRPr="00F01DDB">
        <w:rPr>
          <w:rFonts w:ascii="Sylfaen" w:hAnsi="Sylfaen"/>
          <w:sz w:val="24"/>
          <w:szCs w:val="24"/>
        </w:rPr>
        <w:t xml:space="preserve"> </w:t>
      </w:r>
      <w:r w:rsidRPr="00F01DDB">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01DDB" w:rsidRDefault="009B6D58"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б.</w:t>
      </w:r>
      <w:r w:rsidR="00186559" w:rsidRPr="00F01DDB">
        <w:rPr>
          <w:rFonts w:ascii="Sylfaen" w:hAnsi="Sylfaen"/>
          <w:sz w:val="24"/>
          <w:szCs w:val="24"/>
        </w:rPr>
        <w:tab/>
      </w:r>
      <w:proofErr w:type="gramStart"/>
      <w:r w:rsidRPr="00F01DDB">
        <w:rPr>
          <w:rFonts w:ascii="Sylfaen" w:hAnsi="Sylfaen"/>
          <w:sz w:val="24"/>
          <w:szCs w:val="24"/>
        </w:rPr>
        <w:t>в</w:t>
      </w:r>
      <w:proofErr w:type="gramEnd"/>
      <w:r w:rsidRPr="00F01DDB">
        <w:rPr>
          <w:rFonts w:ascii="Sylfaen" w:hAnsi="Sylfaen"/>
          <w:sz w:val="24"/>
          <w:szCs w:val="24"/>
        </w:rPr>
        <w:t xml:space="preserve"> противном случае заседание комиссии приостанавливается, и в течение одного рабочего дня секретарь комиссии </w:t>
      </w:r>
      <w:r w:rsidR="00172B98" w:rsidRPr="00F01DDB">
        <w:rPr>
          <w:rFonts w:ascii="Sylfaen" w:hAnsi="Sylfaen"/>
          <w:sz w:val="24"/>
          <w:szCs w:val="24"/>
        </w:rPr>
        <w:t>в электронной форме</w:t>
      </w:r>
      <w:r w:rsidRPr="00F01DDB">
        <w:rPr>
          <w:rFonts w:ascii="Sylfaen" w:hAnsi="Sylfaen"/>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01DDB" w:rsidRDefault="009B6D58"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в.</w:t>
      </w:r>
      <w:r w:rsidR="00186559" w:rsidRPr="00F01DDB">
        <w:rPr>
          <w:rFonts w:ascii="Sylfaen" w:hAnsi="Sylfaen"/>
          <w:sz w:val="24"/>
          <w:szCs w:val="24"/>
        </w:rPr>
        <w:tab/>
      </w:r>
      <w:proofErr w:type="gramStart"/>
      <w:r w:rsidRPr="00F01DDB">
        <w:rPr>
          <w:rFonts w:ascii="Sylfaen" w:hAnsi="Sylfaen"/>
          <w:sz w:val="24"/>
          <w:szCs w:val="24"/>
        </w:rPr>
        <w:t>переговоры</w:t>
      </w:r>
      <w:proofErr w:type="gramEnd"/>
      <w:r w:rsidRPr="00F01DDB">
        <w:rPr>
          <w:rFonts w:ascii="Sylfaen" w:hAnsi="Sylfaen"/>
          <w:sz w:val="24"/>
          <w:szCs w:val="24"/>
        </w:rPr>
        <w:t xml:space="preserve"> проводятся не раннее чем на второй и не позднее чем на </w:t>
      </w:r>
      <w:r w:rsidR="00996FDC" w:rsidRPr="00F01DDB">
        <w:rPr>
          <w:rFonts w:ascii="Sylfaen" w:hAnsi="Sylfaen"/>
          <w:sz w:val="24"/>
          <w:szCs w:val="24"/>
        </w:rPr>
        <w:t xml:space="preserve">пятый </w:t>
      </w:r>
      <w:r w:rsidRPr="00F01DDB">
        <w:rPr>
          <w:rFonts w:ascii="Sylfaen" w:hAnsi="Sylfaen"/>
          <w:sz w:val="24"/>
          <w:szCs w:val="24"/>
        </w:rPr>
        <w:t>рабочий день со дня отправки извещения</w:t>
      </w:r>
      <w:r w:rsidR="00A50C53" w:rsidRPr="00F01DDB">
        <w:rPr>
          <w:rFonts w:ascii="Sylfaen" w:hAnsi="Sylfaen"/>
          <w:sz w:val="24"/>
          <w:szCs w:val="24"/>
        </w:rPr>
        <w:t>,</w:t>
      </w:r>
    </w:p>
    <w:p w:rsidR="009B6D58" w:rsidRPr="00F01DDB" w:rsidRDefault="009B6D58"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г.</w:t>
      </w:r>
      <w:r w:rsidR="00186559" w:rsidRPr="00F01DDB">
        <w:rPr>
          <w:rFonts w:ascii="Sylfaen" w:hAnsi="Sylfaen"/>
          <w:sz w:val="24"/>
          <w:szCs w:val="24"/>
        </w:rPr>
        <w:tab/>
      </w:r>
      <w:proofErr w:type="gramStart"/>
      <w:r w:rsidRPr="00F01DDB">
        <w:rPr>
          <w:rFonts w:ascii="Sylfaen" w:hAnsi="Sylfaen"/>
          <w:sz w:val="24"/>
          <w:szCs w:val="24"/>
        </w:rPr>
        <w:t>представленное</w:t>
      </w:r>
      <w:proofErr w:type="gramEnd"/>
      <w:r w:rsidRPr="00F01DDB">
        <w:rPr>
          <w:rFonts w:ascii="Sylfaen" w:hAnsi="Sylfaen"/>
          <w:sz w:val="24"/>
          <w:szCs w:val="24"/>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01DDB" w:rsidRDefault="009B6D58"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lastRenderedPageBreak/>
        <w:t>д.</w:t>
      </w:r>
      <w:r w:rsidR="00186559" w:rsidRPr="00F01DDB">
        <w:rPr>
          <w:rFonts w:ascii="Sylfaen" w:hAnsi="Sylfaen"/>
          <w:sz w:val="24"/>
          <w:szCs w:val="24"/>
        </w:rPr>
        <w:tab/>
      </w:r>
      <w:proofErr w:type="gramStart"/>
      <w:r w:rsidRPr="00F01DDB">
        <w:rPr>
          <w:rFonts w:ascii="Sylfaen" w:hAnsi="Sylfaen"/>
          <w:sz w:val="24"/>
          <w:szCs w:val="24"/>
        </w:rPr>
        <w:t>на</w:t>
      </w:r>
      <w:proofErr w:type="gramEnd"/>
      <w:r w:rsidRPr="00F01DDB">
        <w:rPr>
          <w:rFonts w:ascii="Sylfaen" w:hAnsi="Sylfaen"/>
          <w:sz w:val="24"/>
          <w:szCs w:val="24"/>
        </w:rPr>
        <w:t xml:space="preserve"> момент истечения установленного для переговоров окончательного срока, по представленным </w:t>
      </w:r>
      <w:r w:rsidR="001D129F" w:rsidRPr="00F01DDB">
        <w:rPr>
          <w:rFonts w:ascii="Sylfaen" w:hAnsi="Sylfaen"/>
          <w:sz w:val="24"/>
          <w:szCs w:val="24"/>
        </w:rPr>
        <w:t xml:space="preserve">присутствующим на переговорах </w:t>
      </w:r>
      <w:r w:rsidRPr="00F01DDB">
        <w:rPr>
          <w:rFonts w:ascii="Sylfaen" w:hAnsi="Sylfaen"/>
          <w:sz w:val="24"/>
          <w:szCs w:val="24"/>
        </w:rPr>
        <w:t>участниками</w:t>
      </w:r>
      <w:r w:rsidR="001D129F" w:rsidRPr="00F01DDB">
        <w:rPr>
          <w:rFonts w:ascii="Sylfaen" w:hAnsi="Sylfaen"/>
          <w:sz w:val="24"/>
          <w:szCs w:val="24"/>
        </w:rPr>
        <w:t xml:space="preserve"> </w:t>
      </w:r>
      <w:r w:rsidRPr="00F01DDB">
        <w:rPr>
          <w:rFonts w:ascii="Sylfaen" w:hAnsi="Sylfaen"/>
          <w:sz w:val="24"/>
          <w:szCs w:val="24"/>
        </w:rPr>
        <w:t xml:space="preserve">ценам, </w:t>
      </w:r>
      <w:r w:rsidR="00927888" w:rsidRPr="00F01DDB">
        <w:rPr>
          <w:rFonts w:ascii="Sylfaen" w:hAnsi="Sylfaen"/>
          <w:sz w:val="24"/>
          <w:szCs w:val="24"/>
        </w:rPr>
        <w:t xml:space="preserve">которые </w:t>
      </w:r>
      <w:r w:rsidRPr="00F01DDB">
        <w:rPr>
          <w:rFonts w:ascii="Sylfaen" w:hAnsi="Sylfaen"/>
          <w:sz w:val="24"/>
          <w:szCs w:val="24"/>
        </w:rPr>
        <w:t xml:space="preserve">не </w:t>
      </w:r>
      <w:r w:rsidR="00927888" w:rsidRPr="00F01DDB">
        <w:rPr>
          <w:rFonts w:ascii="Sylfaen" w:hAnsi="Sylfaen"/>
          <w:sz w:val="24"/>
          <w:szCs w:val="24"/>
        </w:rPr>
        <w:t xml:space="preserve">превышают цену, установленную  заявкой на закупку  </w:t>
      </w:r>
      <w:r w:rsidRPr="00F01DDB">
        <w:rPr>
          <w:rFonts w:ascii="Sylfaen" w:hAnsi="Sylfaen"/>
          <w:sz w:val="24"/>
          <w:szCs w:val="24"/>
        </w:rPr>
        <w:t>, определяются и объявляются</w:t>
      </w:r>
      <w:r w:rsidR="00A134CC" w:rsidRPr="00F01DDB">
        <w:rPr>
          <w:rFonts w:ascii="Sylfaen" w:hAnsi="Sylfaen"/>
          <w:sz w:val="24"/>
          <w:szCs w:val="24"/>
        </w:rPr>
        <w:t xml:space="preserve"> отобранный участник и</w:t>
      </w:r>
      <w:r w:rsidRPr="00F01DDB">
        <w:rPr>
          <w:rFonts w:ascii="Sylfaen" w:hAnsi="Sylfaen"/>
          <w:sz w:val="24"/>
          <w:szCs w:val="24"/>
        </w:rPr>
        <w:t xml:space="preserve"> участники, занявшие последующие места,</w:t>
      </w:r>
    </w:p>
    <w:p w:rsidR="008F2148" w:rsidRPr="00F01DDB" w:rsidRDefault="009B6D58"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е.</w:t>
      </w:r>
      <w:r w:rsidR="00C37724" w:rsidRPr="00F01DDB">
        <w:rPr>
          <w:rFonts w:ascii="Sylfaen" w:hAnsi="Sylfaen"/>
          <w:sz w:val="24"/>
          <w:szCs w:val="24"/>
        </w:rPr>
        <w:tab/>
      </w:r>
      <w:proofErr w:type="gramStart"/>
      <w:r w:rsidRPr="00F01DDB">
        <w:rPr>
          <w:rFonts w:ascii="Sylfaen" w:hAnsi="Sylfaen"/>
          <w:sz w:val="24"/>
          <w:szCs w:val="24"/>
        </w:rPr>
        <w:t>если</w:t>
      </w:r>
      <w:proofErr w:type="gramEnd"/>
      <w:r w:rsidRPr="00F01DDB">
        <w:rPr>
          <w:rFonts w:ascii="Sylfaen" w:hAnsi="Sylfaen"/>
          <w:sz w:val="24"/>
          <w:szCs w:val="24"/>
        </w:rPr>
        <w:t xml:space="preserve"> на момент истечения установленного для переговоров окончательного срока представленные </w:t>
      </w:r>
      <w:r w:rsidR="009639FF" w:rsidRPr="00F01DDB">
        <w:rPr>
          <w:rFonts w:ascii="Sylfaen" w:hAnsi="Sylfaen"/>
          <w:sz w:val="24"/>
          <w:szCs w:val="24"/>
        </w:rPr>
        <w:t xml:space="preserve">присутствующим на переговорах </w:t>
      </w:r>
      <w:r w:rsidRPr="00F01DDB">
        <w:rPr>
          <w:rFonts w:ascii="Sylfaen" w:hAnsi="Sylfaen"/>
          <w:sz w:val="24"/>
          <w:szCs w:val="24"/>
        </w:rPr>
        <w:t>участниками цены превышают цену, установленную заявкой на закупку,</w:t>
      </w:r>
      <w:r w:rsidR="008F2148" w:rsidRPr="00F01DDB">
        <w:rPr>
          <w:rFonts w:ascii="Sylfaen" w:hAnsi="Sylfaen"/>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01DDB" w:rsidRDefault="008F2148"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w:t>
      </w:r>
      <w:r w:rsidRPr="00F01DDB">
        <w:rPr>
          <w:rFonts w:ascii="Sylfaen" w:hAnsi="Sylfaen"/>
        </w:rPr>
        <w:t xml:space="preserve"> </w:t>
      </w:r>
      <w:proofErr w:type="gramStart"/>
      <w:r w:rsidRPr="00F01DDB">
        <w:rPr>
          <w:rFonts w:ascii="Sylfaen" w:hAnsi="Sylfaen"/>
          <w:sz w:val="24"/>
          <w:szCs w:val="24"/>
        </w:rPr>
        <w:t>по</w:t>
      </w:r>
      <w:proofErr w:type="gramEnd"/>
      <w:r w:rsidRPr="00F01DDB">
        <w:rPr>
          <w:rFonts w:ascii="Sylfaen" w:hAnsi="Sylfaen"/>
          <w:sz w:val="24"/>
          <w:szCs w:val="24"/>
        </w:rPr>
        <w:t xml:space="preserve"> характеристикам одного и того же предмета закупки в данном календарном году уже была организована </w:t>
      </w:r>
      <w:r w:rsidR="00144E38" w:rsidRPr="00F01DDB">
        <w:rPr>
          <w:rFonts w:ascii="Sylfaen" w:hAnsi="Sylfaen"/>
          <w:sz w:val="24"/>
          <w:szCs w:val="24"/>
        </w:rPr>
        <w:t xml:space="preserve">как минимум одна </w:t>
      </w:r>
      <w:r w:rsidRPr="00F01DDB">
        <w:rPr>
          <w:rFonts w:ascii="Sylfaen" w:hAnsi="Sylfaen"/>
          <w:sz w:val="24"/>
          <w:szCs w:val="24"/>
        </w:rPr>
        <w:t xml:space="preserve">конкурентная процедура закупки, которая была объявлена несостоявшейся </w:t>
      </w:r>
      <w:r w:rsidR="00E23F8C" w:rsidRPr="00F01DDB">
        <w:rPr>
          <w:rFonts w:ascii="Sylfaen" w:hAnsi="Sylfaen"/>
          <w:sz w:val="24"/>
          <w:szCs w:val="24"/>
        </w:rPr>
        <w:t>на основании</w:t>
      </w:r>
      <w:r w:rsidR="00144E38" w:rsidRPr="00F01DDB">
        <w:rPr>
          <w:rFonts w:ascii="Sylfaen" w:hAnsi="Sylfaen"/>
          <w:sz w:val="24"/>
          <w:szCs w:val="24"/>
        </w:rPr>
        <w:t xml:space="preserve"> того, что</w:t>
      </w:r>
      <w:r w:rsidRPr="00F01DDB">
        <w:rPr>
          <w:rFonts w:ascii="Sylfaen" w:hAnsi="Sylfaen"/>
          <w:sz w:val="24"/>
          <w:szCs w:val="24"/>
        </w:rPr>
        <w:t xml:space="preserve"> представленны</w:t>
      </w:r>
      <w:r w:rsidR="00144E38" w:rsidRPr="00F01DDB">
        <w:rPr>
          <w:rFonts w:ascii="Sylfaen" w:hAnsi="Sylfaen"/>
          <w:sz w:val="24"/>
          <w:szCs w:val="24"/>
        </w:rPr>
        <w:t>е</w:t>
      </w:r>
      <w:r w:rsidRPr="00F01DDB">
        <w:rPr>
          <w:rFonts w:ascii="Sylfaen" w:hAnsi="Sylfaen"/>
          <w:sz w:val="24"/>
          <w:szCs w:val="24"/>
        </w:rPr>
        <w:t xml:space="preserve"> участниками цен</w:t>
      </w:r>
      <w:r w:rsidR="00144E38" w:rsidRPr="00F01DDB">
        <w:rPr>
          <w:rFonts w:ascii="Sylfaen" w:hAnsi="Sylfaen"/>
          <w:sz w:val="24"/>
          <w:szCs w:val="24"/>
        </w:rPr>
        <w:t>ы</w:t>
      </w:r>
      <w:r w:rsidRPr="00F01DDB">
        <w:rPr>
          <w:rFonts w:ascii="Sylfaen" w:hAnsi="Sylfaen"/>
          <w:sz w:val="24"/>
          <w:szCs w:val="24"/>
        </w:rPr>
        <w:t xml:space="preserve"> пре</w:t>
      </w:r>
      <w:r w:rsidR="00144E38" w:rsidRPr="00F01DDB">
        <w:rPr>
          <w:rFonts w:ascii="Sylfaen" w:hAnsi="Sylfaen"/>
          <w:sz w:val="24"/>
          <w:szCs w:val="24"/>
        </w:rPr>
        <w:t>вышают цену, установленную</w:t>
      </w:r>
      <w:r w:rsidRPr="00F01DDB">
        <w:rPr>
          <w:rFonts w:ascii="Sylfaen" w:hAnsi="Sylfaen"/>
          <w:sz w:val="24"/>
          <w:szCs w:val="24"/>
        </w:rPr>
        <w:t xml:space="preserve"> заявкой на закупку</w:t>
      </w:r>
      <w:r w:rsidR="00235D56" w:rsidRPr="00F01DDB">
        <w:rPr>
          <w:rFonts w:ascii="Sylfaen" w:hAnsi="Sylfaen"/>
          <w:sz w:val="24"/>
          <w:szCs w:val="24"/>
        </w:rPr>
        <w:t>,</w:t>
      </w:r>
    </w:p>
    <w:p w:rsidR="008F2148" w:rsidRPr="00F01DDB" w:rsidRDefault="00235D56"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w:t>
      </w:r>
      <w:r w:rsidRPr="00F01DDB">
        <w:rPr>
          <w:rFonts w:ascii="Sylfaen" w:hAnsi="Sylfaen"/>
        </w:rPr>
        <w:t xml:space="preserve"> </w:t>
      </w:r>
      <w:proofErr w:type="gramStart"/>
      <w:r w:rsidR="00B11432" w:rsidRPr="00F01DDB">
        <w:rPr>
          <w:rFonts w:ascii="Sylfaen" w:hAnsi="Sylfaen"/>
          <w:sz w:val="24"/>
          <w:szCs w:val="24"/>
        </w:rPr>
        <w:t>права</w:t>
      </w:r>
      <w:proofErr w:type="gramEnd"/>
      <w:r w:rsidR="00B11432" w:rsidRPr="00F01DDB">
        <w:rPr>
          <w:rFonts w:ascii="Sylfaen" w:hAnsi="Sylfaen"/>
          <w:sz w:val="24"/>
          <w:szCs w:val="24"/>
        </w:rPr>
        <w:t xml:space="preserve"> и обязанности сторон, предусмотренные договором, заключаемым с отобранным участником, вступают в силу в случае </w:t>
      </w:r>
      <w:proofErr w:type="spellStart"/>
      <w:r w:rsidR="00B11432" w:rsidRPr="00F01DDB">
        <w:rPr>
          <w:rFonts w:ascii="Sylfaen" w:hAnsi="Sylfaen"/>
          <w:sz w:val="24"/>
          <w:szCs w:val="24"/>
        </w:rPr>
        <w:t>предусмотрения</w:t>
      </w:r>
      <w:proofErr w:type="spellEnd"/>
      <w:r w:rsidR="00B11432" w:rsidRPr="00F01DDB">
        <w:rPr>
          <w:rFonts w:ascii="Sylfaen" w:hAnsi="Sylfaen"/>
          <w:sz w:val="24"/>
          <w:szCs w:val="24"/>
        </w:rPr>
        <w:t xml:space="preserve"> дополнительных финансовых средств в размере</w:t>
      </w:r>
      <w:r w:rsidR="00FC2FB3" w:rsidRPr="00F01DDB">
        <w:rPr>
          <w:rFonts w:ascii="Sylfaen" w:hAnsi="Sylfaen"/>
          <w:sz w:val="24"/>
          <w:szCs w:val="24"/>
        </w:rPr>
        <w:t xml:space="preserve"> цены, превышающей</w:t>
      </w:r>
      <w:r w:rsidR="00B11432" w:rsidRPr="00F01DDB">
        <w:rPr>
          <w:rFonts w:ascii="Sylfaen" w:hAnsi="Sylfaen"/>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F01DDB">
        <w:rPr>
          <w:rFonts w:ascii="Sylfaen" w:hAnsi="Sylfaen"/>
          <w:sz w:val="24"/>
          <w:szCs w:val="24"/>
        </w:rPr>
        <w:t>предусмотрения</w:t>
      </w:r>
      <w:proofErr w:type="spellEnd"/>
      <w:r w:rsidR="00B11432" w:rsidRPr="00F01DDB">
        <w:rPr>
          <w:rFonts w:ascii="Sylfaen" w:hAnsi="Sylfaen"/>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F01DDB">
        <w:rPr>
          <w:rFonts w:ascii="Sylfaen" w:hAnsi="Sylfaen"/>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01DDB">
        <w:rPr>
          <w:rFonts w:ascii="Sylfaen" w:hAnsi="Sylfaen"/>
          <w:sz w:val="24"/>
          <w:szCs w:val="24"/>
        </w:rPr>
        <w:t xml:space="preserve"> договора, </w:t>
      </w:r>
      <w:r w:rsidR="007D4E09" w:rsidRPr="00F01DDB">
        <w:rPr>
          <w:rFonts w:ascii="Sylfaen" w:hAnsi="Sylfaen"/>
          <w:sz w:val="24"/>
          <w:szCs w:val="24"/>
        </w:rPr>
        <w:t>дополнительные финансовые средства</w:t>
      </w:r>
      <w:r w:rsidR="00EC09B0" w:rsidRPr="00F01DDB">
        <w:rPr>
          <w:rFonts w:ascii="Sylfaen" w:hAnsi="Sylfaen"/>
          <w:sz w:val="24"/>
          <w:szCs w:val="24"/>
        </w:rPr>
        <w:t xml:space="preserve"> не предусматриваются.</w:t>
      </w:r>
    </w:p>
    <w:p w:rsidR="009B6D58" w:rsidRPr="00F01DDB" w:rsidRDefault="003572EA"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ж.</w:t>
      </w:r>
      <w:r w:rsidR="00DF44E3" w:rsidRPr="00F01DDB">
        <w:rPr>
          <w:rFonts w:ascii="Sylfaen" w:hAnsi="Sylfaen"/>
          <w:sz w:val="24"/>
          <w:szCs w:val="24"/>
        </w:rPr>
        <w:t xml:space="preserve"> </w:t>
      </w:r>
      <w:proofErr w:type="gramStart"/>
      <w:r w:rsidR="00C34AFD" w:rsidRPr="00F01DDB">
        <w:rPr>
          <w:rFonts w:ascii="Sylfaen" w:hAnsi="Sylfaen"/>
          <w:sz w:val="24"/>
          <w:szCs w:val="24"/>
        </w:rPr>
        <w:t>в</w:t>
      </w:r>
      <w:proofErr w:type="gramEnd"/>
      <w:r w:rsidR="00C34AFD" w:rsidRPr="00F01DDB">
        <w:rPr>
          <w:rFonts w:ascii="Sylfaen" w:hAnsi="Sylfaen"/>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01DDB">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F01DDB">
        <w:rPr>
          <w:rFonts w:ascii="Sylfaen" w:hAnsi="Sylfaen"/>
          <w:sz w:val="24"/>
          <w:szCs w:val="24"/>
        </w:rPr>
        <w:t>, за исключением случая, предусмотренного абзацем ,, е " настоящего подпункта</w:t>
      </w:r>
      <w:r w:rsidR="009B6D58" w:rsidRPr="00F01DDB">
        <w:rPr>
          <w:rFonts w:ascii="Sylfaen" w:hAnsi="Sylfaen"/>
          <w:sz w:val="24"/>
          <w:szCs w:val="24"/>
        </w:rPr>
        <w:t xml:space="preserve">. </w:t>
      </w:r>
    </w:p>
    <w:p w:rsidR="00B514E8" w:rsidRPr="00F01DDB" w:rsidRDefault="00FD2748" w:rsidP="00B46D58">
      <w:pPr>
        <w:widowControl w:val="0"/>
        <w:tabs>
          <w:tab w:val="left" w:pos="1134"/>
        </w:tabs>
        <w:spacing w:after="160"/>
        <w:ind w:firstLine="567"/>
        <w:jc w:val="both"/>
        <w:rPr>
          <w:rFonts w:ascii="Sylfaen" w:hAnsi="Sylfaen"/>
        </w:rPr>
      </w:pPr>
      <w:r w:rsidRPr="00F01DDB">
        <w:rPr>
          <w:rFonts w:ascii="Sylfaen" w:hAnsi="Sylfaen"/>
        </w:rPr>
        <w:lastRenderedPageBreak/>
        <w:t>8.</w:t>
      </w:r>
      <w:r w:rsidR="00096B2C" w:rsidRPr="00F01DDB">
        <w:rPr>
          <w:rFonts w:ascii="Sylfaen" w:hAnsi="Sylfaen"/>
        </w:rPr>
        <w:t>7</w:t>
      </w:r>
      <w:r w:rsidRPr="00F01DDB">
        <w:rPr>
          <w:rFonts w:ascii="Sylfaen" w:hAnsi="Sylfaen"/>
        </w:rPr>
        <w:t>.</w:t>
      </w:r>
      <w:r w:rsidR="00C37724" w:rsidRPr="00F01DDB">
        <w:rPr>
          <w:rFonts w:ascii="Sylfaen" w:hAnsi="Sylfaen"/>
        </w:rPr>
        <w:tab/>
      </w:r>
      <w:r w:rsidRPr="00F01DDB">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01DDB">
        <w:rPr>
          <w:rFonts w:ascii="Sylfaen" w:hAnsi="Sylfaen"/>
        </w:rPr>
        <w:t xml:space="preserve">включенные в заявку </w:t>
      </w:r>
      <w:r w:rsidRPr="00F01DDB">
        <w:rPr>
          <w:rFonts w:ascii="Sylfaen" w:hAnsi="Sylfaen"/>
        </w:rPr>
        <w:t>документ</w:t>
      </w:r>
      <w:r w:rsidR="00F7541A" w:rsidRPr="00F01DDB">
        <w:rPr>
          <w:rFonts w:ascii="Sylfaen" w:hAnsi="Sylfaen"/>
        </w:rPr>
        <w:t>ы</w:t>
      </w:r>
      <w:r w:rsidRPr="00F01DDB">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F01DDB">
        <w:rPr>
          <w:rFonts w:ascii="Sylfaen" w:hAnsi="Sylfaen" w:cs="Courier New"/>
          <w:lang w:val="en-US"/>
        </w:rPr>
        <w:t> </w:t>
      </w:r>
      <w:r w:rsidRPr="00F01DDB">
        <w:rPr>
          <w:rFonts w:ascii="Sylfaen" w:hAnsi="Sylfaen"/>
        </w:rPr>
        <w:t>препятствуя нормальному функционированию комиссии.</w:t>
      </w:r>
    </w:p>
    <w:p w:rsidR="00AD2081" w:rsidRPr="00F01DDB" w:rsidRDefault="00A150A9" w:rsidP="00B46D58">
      <w:pPr>
        <w:pStyle w:val="norm"/>
        <w:widowControl w:val="0"/>
        <w:tabs>
          <w:tab w:val="left" w:pos="1134"/>
        </w:tabs>
        <w:spacing w:after="160" w:line="240" w:lineRule="auto"/>
        <w:ind w:firstLine="567"/>
        <w:rPr>
          <w:rFonts w:ascii="Sylfaen" w:hAnsi="Sylfaen"/>
          <w:sz w:val="24"/>
          <w:szCs w:val="24"/>
        </w:rPr>
      </w:pPr>
      <w:r w:rsidRPr="00F01DDB">
        <w:rPr>
          <w:rFonts w:ascii="Sylfaen" w:hAnsi="Sylfaen"/>
          <w:sz w:val="24"/>
          <w:szCs w:val="24"/>
        </w:rPr>
        <w:t>8.</w:t>
      </w:r>
      <w:r w:rsidR="00917747" w:rsidRPr="00F01DDB">
        <w:rPr>
          <w:rFonts w:ascii="Sylfaen" w:hAnsi="Sylfaen"/>
          <w:sz w:val="24"/>
          <w:szCs w:val="24"/>
        </w:rPr>
        <w:t>8</w:t>
      </w:r>
      <w:r w:rsidRPr="00F01DDB">
        <w:rPr>
          <w:rFonts w:ascii="Sylfaen" w:hAnsi="Sylfaen"/>
          <w:sz w:val="24"/>
          <w:szCs w:val="24"/>
        </w:rPr>
        <w:t>.</w:t>
      </w:r>
      <w:r w:rsidR="00213830" w:rsidRPr="00F01DDB">
        <w:rPr>
          <w:rFonts w:ascii="Sylfaen" w:hAnsi="Sylfaen"/>
          <w:sz w:val="24"/>
          <w:szCs w:val="24"/>
        </w:rPr>
        <w:tab/>
      </w:r>
      <w:r w:rsidRPr="00F01DDB">
        <w:rPr>
          <w:rFonts w:ascii="Sylfaen" w:hAnsi="Sylfaen"/>
          <w:sz w:val="24"/>
          <w:szCs w:val="24"/>
        </w:rPr>
        <w:t xml:space="preserve">Если в результате оценки, проведенной в ходе заседания по вскрытию </w:t>
      </w:r>
      <w:r w:rsidR="00F00565" w:rsidRPr="00F01DDB">
        <w:rPr>
          <w:rFonts w:ascii="Sylfaen" w:hAnsi="Sylfaen"/>
          <w:sz w:val="24"/>
          <w:szCs w:val="24"/>
        </w:rPr>
        <w:t xml:space="preserve">и оценке </w:t>
      </w:r>
      <w:r w:rsidRPr="00F01DDB">
        <w:rPr>
          <w:rFonts w:ascii="Sylfaen" w:hAnsi="Sylfaen"/>
          <w:sz w:val="24"/>
          <w:szCs w:val="24"/>
        </w:rPr>
        <w:t>заявок, в заявке участника фиксируются несоответствия требованиям приглашения,</w:t>
      </w:r>
      <w:r w:rsidR="001F0DAB" w:rsidRPr="00F01DDB">
        <w:rPr>
          <w:rFonts w:ascii="Sylfaen" w:hAnsi="Sylfaen"/>
          <w:sz w:val="24"/>
          <w:szCs w:val="24"/>
        </w:rPr>
        <w:t xml:space="preserve"> </w:t>
      </w:r>
      <w:r w:rsidRPr="00F01DDB">
        <w:rPr>
          <w:rFonts w:ascii="Sylfaen" w:hAnsi="Sylfaen"/>
          <w:sz w:val="24"/>
          <w:szCs w:val="24"/>
        </w:rPr>
        <w:t>комиссия приостанавливает заседание на один рабочий день, а секретарь комиссии в тот же день</w:t>
      </w:r>
      <w:r w:rsidR="007A34A6" w:rsidRPr="00F01DDB">
        <w:rPr>
          <w:rFonts w:ascii="Sylfaen" w:hAnsi="Sylfaen"/>
          <w:sz w:val="24"/>
          <w:szCs w:val="24"/>
        </w:rPr>
        <w:t xml:space="preserve"> </w:t>
      </w:r>
      <w:r w:rsidR="001F0DAB" w:rsidRPr="00F01DDB">
        <w:rPr>
          <w:rFonts w:ascii="Sylfaen" w:hAnsi="Sylfaen"/>
        </w:rPr>
        <w:t xml:space="preserve">в электронной </w:t>
      </w:r>
      <w:proofErr w:type="gramStart"/>
      <w:r w:rsidR="001F0DAB" w:rsidRPr="00F01DDB">
        <w:rPr>
          <w:rFonts w:ascii="Sylfaen" w:hAnsi="Sylfaen"/>
        </w:rPr>
        <w:t>форме</w:t>
      </w:r>
      <w:r w:rsidR="007A34A6" w:rsidRPr="00F01DDB">
        <w:rPr>
          <w:rFonts w:ascii="Sylfaen" w:hAnsi="Sylfaen"/>
        </w:rPr>
        <w:t xml:space="preserve"> </w:t>
      </w:r>
      <w:r w:rsidRPr="00F01DDB">
        <w:rPr>
          <w:rFonts w:ascii="Sylfaen" w:hAnsi="Sylfaen"/>
          <w:sz w:val="24"/>
          <w:szCs w:val="24"/>
        </w:rPr>
        <w:t xml:space="preserve"> информирует</w:t>
      </w:r>
      <w:proofErr w:type="gramEnd"/>
      <w:r w:rsidRPr="00F01DDB">
        <w:rPr>
          <w:rFonts w:ascii="Sylfaen" w:hAnsi="Sylfaen"/>
          <w:sz w:val="24"/>
          <w:szCs w:val="24"/>
        </w:rPr>
        <w:t xml:space="preserve"> об этом участника, предлагая последнему исправить несоответствия до окончания срока приостановления.</w:t>
      </w:r>
    </w:p>
    <w:p w:rsidR="003B3E74" w:rsidRPr="00F01DDB" w:rsidRDefault="006A202F" w:rsidP="00B46D58">
      <w:pPr>
        <w:pStyle w:val="norm"/>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В</w:t>
      </w:r>
      <w:r w:rsidR="00AD2081" w:rsidRPr="00F01DDB">
        <w:rPr>
          <w:rFonts w:ascii="Sylfaen" w:hAnsi="Sylfaen"/>
          <w:sz w:val="24"/>
          <w:szCs w:val="24"/>
        </w:rPr>
        <w:t xml:space="preserve"> случае обоснованного решения на основании пункта 67 </w:t>
      </w:r>
      <w:r w:rsidR="0033740E" w:rsidRPr="00F01DDB">
        <w:rPr>
          <w:rFonts w:ascii="Sylfaen" w:hAnsi="Sylfaen"/>
          <w:sz w:val="24"/>
          <w:szCs w:val="24"/>
        </w:rPr>
        <w:t>П</w:t>
      </w:r>
      <w:r w:rsidR="00AD2081" w:rsidRPr="00F01DDB">
        <w:rPr>
          <w:rFonts w:ascii="Sylfaen" w:hAnsi="Sylfaen"/>
          <w:sz w:val="24"/>
          <w:szCs w:val="24"/>
        </w:rPr>
        <w:t xml:space="preserve">орядка </w:t>
      </w:r>
      <w:r w:rsidRPr="00F01DDB">
        <w:rPr>
          <w:rFonts w:ascii="Sylfaen" w:hAnsi="Sylfaen"/>
          <w:sz w:val="24"/>
          <w:szCs w:val="24"/>
        </w:rPr>
        <w:t xml:space="preserve">Оценочная комиссия </w:t>
      </w:r>
      <w:r w:rsidR="00CD1E50" w:rsidRPr="00F01DDB">
        <w:rPr>
          <w:rFonts w:ascii="Sylfaen" w:hAnsi="Sylfaen"/>
          <w:sz w:val="24"/>
          <w:szCs w:val="24"/>
        </w:rPr>
        <w:t xml:space="preserve">посредством </w:t>
      </w:r>
      <w:r w:rsidR="00A150D1" w:rsidRPr="00F01DDB">
        <w:rPr>
          <w:rFonts w:ascii="Sylfaen" w:hAnsi="Sylfaen"/>
          <w:sz w:val="24"/>
          <w:szCs w:val="24"/>
        </w:rPr>
        <w:t>К</w:t>
      </w:r>
      <w:r w:rsidR="00CD1E50" w:rsidRPr="00F01DDB">
        <w:rPr>
          <w:rFonts w:ascii="Sylfaen" w:hAnsi="Sylfaen"/>
          <w:sz w:val="24"/>
          <w:szCs w:val="24"/>
        </w:rPr>
        <w:t xml:space="preserve">омитета государственных доходов РА </w:t>
      </w:r>
      <w:r w:rsidRPr="00F01DDB">
        <w:rPr>
          <w:rFonts w:ascii="Sylfaen" w:hAnsi="Sylfaen"/>
          <w:sz w:val="24"/>
          <w:szCs w:val="24"/>
        </w:rPr>
        <w:t xml:space="preserve">может </w:t>
      </w:r>
      <w:r w:rsidR="00AD2081" w:rsidRPr="00F01DDB">
        <w:rPr>
          <w:rFonts w:ascii="Sylfaen" w:hAnsi="Sylfaen"/>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01DDB">
        <w:rPr>
          <w:rFonts w:ascii="Sylfaen" w:hAnsi="Sylfaen"/>
          <w:sz w:val="24"/>
          <w:szCs w:val="24"/>
        </w:rPr>
        <w:t>З</w:t>
      </w:r>
      <w:r w:rsidR="00AD2081" w:rsidRPr="00F01DDB">
        <w:rPr>
          <w:rFonts w:ascii="Sylfaen" w:hAnsi="Sylfaen"/>
          <w:sz w:val="24"/>
          <w:szCs w:val="24"/>
        </w:rPr>
        <w:t>акона</w:t>
      </w:r>
      <w:r w:rsidR="00F215E2" w:rsidRPr="00F01DDB">
        <w:rPr>
          <w:rFonts w:ascii="Sylfaen" w:hAnsi="Sylfaen"/>
          <w:sz w:val="24"/>
          <w:szCs w:val="24"/>
        </w:rPr>
        <w:t xml:space="preserve">. </w:t>
      </w:r>
      <w:r w:rsidR="00AD2081" w:rsidRPr="00F01DDB">
        <w:rPr>
          <w:rFonts w:ascii="Sylfaen" w:hAnsi="Sylfaen"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01DDB">
        <w:rPr>
          <w:rFonts w:ascii="Sylfaen" w:hAnsi="Sylfaen" w:cs="Sylfaen"/>
          <w:sz w:val="24"/>
          <w:szCs w:val="24"/>
        </w:rPr>
        <w:t>(число, месяц, год)</w:t>
      </w:r>
      <w:r w:rsidR="00AD2081" w:rsidRPr="00F01DDB">
        <w:rPr>
          <w:rFonts w:ascii="Sylfaen" w:hAnsi="Sylfaen" w:cs="Sylfaen"/>
          <w:sz w:val="24"/>
          <w:szCs w:val="24"/>
        </w:rPr>
        <w:t xml:space="preserve"> представления </w:t>
      </w:r>
      <w:proofErr w:type="spellStart"/>
      <w:proofErr w:type="gramStart"/>
      <w:r w:rsidR="00AD2081" w:rsidRPr="00F01DDB">
        <w:rPr>
          <w:rFonts w:ascii="Sylfaen" w:hAnsi="Sylfaen" w:cs="Sylfaen"/>
          <w:sz w:val="24"/>
          <w:szCs w:val="24"/>
        </w:rPr>
        <w:t>заявки</w:t>
      </w:r>
      <w:r w:rsidR="00855622" w:rsidRPr="00F01DDB">
        <w:rPr>
          <w:rFonts w:ascii="Sylfaen" w:hAnsi="Sylfaen" w:cs="Sylfaen"/>
          <w:sz w:val="24"/>
          <w:szCs w:val="24"/>
        </w:rPr>
        <w:t>.</w:t>
      </w:r>
      <w:r w:rsidR="003B3E74" w:rsidRPr="00F01DDB">
        <w:rPr>
          <w:rFonts w:ascii="Sylfaen" w:hAnsi="Sylfaen" w:cs="Sylfaen"/>
          <w:sz w:val="24"/>
          <w:szCs w:val="24"/>
        </w:rPr>
        <w:t>Если</w:t>
      </w:r>
      <w:proofErr w:type="spellEnd"/>
      <w:proofErr w:type="gramEnd"/>
      <w:r w:rsidR="003B3E74" w:rsidRPr="00F01DDB">
        <w:rPr>
          <w:rFonts w:ascii="Sylfaen" w:hAnsi="Sylfaen"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01DDB">
        <w:rPr>
          <w:rFonts w:ascii="Sylfaen" w:hAnsi="Sylfaen" w:cs="Sylfaen"/>
          <w:sz w:val="24"/>
          <w:szCs w:val="24"/>
        </w:rPr>
        <w:t>с</w:t>
      </w:r>
      <w:r w:rsidR="003B3E74" w:rsidRPr="00F01DDB">
        <w:rPr>
          <w:rFonts w:ascii="Sylfaen" w:hAnsi="Sylfaen" w:cs="Sylfaen"/>
          <w:sz w:val="24"/>
          <w:szCs w:val="24"/>
        </w:rPr>
        <w:t xml:space="preserve"> оригинала информаци</w:t>
      </w:r>
      <w:r w:rsidR="00914B4A" w:rsidRPr="00F01DDB">
        <w:rPr>
          <w:rFonts w:ascii="Sylfaen" w:hAnsi="Sylfaen" w:cs="Sylfaen"/>
          <w:sz w:val="24"/>
          <w:szCs w:val="24"/>
        </w:rPr>
        <w:t>я</w:t>
      </w:r>
      <w:r w:rsidR="003B3E74" w:rsidRPr="00F01DDB">
        <w:rPr>
          <w:rFonts w:ascii="Sylfaen" w:hAnsi="Sylfaen" w:cs="Sylfaen"/>
          <w:sz w:val="24"/>
          <w:szCs w:val="24"/>
        </w:rPr>
        <w:t>, полученн</w:t>
      </w:r>
      <w:r w:rsidR="00914B4A" w:rsidRPr="00F01DDB">
        <w:rPr>
          <w:rFonts w:ascii="Sylfaen" w:hAnsi="Sylfaen" w:cs="Sylfaen"/>
          <w:sz w:val="24"/>
          <w:szCs w:val="24"/>
        </w:rPr>
        <w:t xml:space="preserve">ая </w:t>
      </w:r>
      <w:r w:rsidR="00584166" w:rsidRPr="00F01DDB">
        <w:rPr>
          <w:rFonts w:ascii="Sylfaen" w:hAnsi="Sylfaen" w:cs="Sylfaen"/>
          <w:sz w:val="24"/>
          <w:szCs w:val="24"/>
        </w:rPr>
        <w:t>из</w:t>
      </w:r>
      <w:r w:rsidR="003B3E74" w:rsidRPr="00F01DDB">
        <w:rPr>
          <w:rFonts w:ascii="Sylfaen" w:hAnsi="Sylfaen" w:cs="Sylfaen"/>
          <w:sz w:val="24"/>
          <w:szCs w:val="24"/>
        </w:rPr>
        <w:t xml:space="preserve"> </w:t>
      </w:r>
      <w:r w:rsidR="00914B4A" w:rsidRPr="00F01DDB">
        <w:rPr>
          <w:rFonts w:ascii="Sylfaen" w:hAnsi="Sylfaen" w:cs="Sylfaen"/>
          <w:sz w:val="24"/>
          <w:szCs w:val="24"/>
        </w:rPr>
        <w:t>К</w:t>
      </w:r>
      <w:r w:rsidR="003B3E74" w:rsidRPr="00F01DDB">
        <w:rPr>
          <w:rFonts w:ascii="Sylfaen" w:hAnsi="Sylfaen" w:cs="Sylfaen"/>
          <w:sz w:val="24"/>
          <w:szCs w:val="24"/>
        </w:rPr>
        <w:t>омитета.</w:t>
      </w:r>
      <w:r w:rsidR="006A3C8A" w:rsidRPr="00F01DDB">
        <w:rPr>
          <w:rFonts w:ascii="Sylfaen" w:hAnsi="Sylfaen"/>
        </w:rPr>
        <w:t xml:space="preserve"> </w:t>
      </w:r>
      <w:r w:rsidR="006A3C8A" w:rsidRPr="00F01DDB">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F01DDB">
        <w:rPr>
          <w:rFonts w:ascii="Sylfaen" w:hAnsi="Sylfaen" w:cs="Sylfaen"/>
          <w:sz w:val="24"/>
          <w:szCs w:val="24"/>
        </w:rPr>
        <w:t>.</w:t>
      </w:r>
    </w:p>
    <w:p w:rsidR="00C27BA4" w:rsidRPr="00F01DDB" w:rsidRDefault="00A150A9" w:rsidP="00B46D58">
      <w:pPr>
        <w:pStyle w:val="norm"/>
        <w:widowControl w:val="0"/>
        <w:tabs>
          <w:tab w:val="left" w:pos="1276"/>
        </w:tabs>
        <w:spacing w:after="160" w:line="240" w:lineRule="auto"/>
        <w:ind w:firstLine="567"/>
        <w:rPr>
          <w:rFonts w:ascii="Sylfaen" w:hAnsi="Sylfaen"/>
          <w:sz w:val="24"/>
          <w:szCs w:val="24"/>
        </w:rPr>
      </w:pPr>
      <w:r w:rsidRPr="00F01DDB">
        <w:rPr>
          <w:rFonts w:ascii="Sylfaen" w:hAnsi="Sylfaen"/>
          <w:sz w:val="24"/>
          <w:szCs w:val="24"/>
        </w:rPr>
        <w:t>8.</w:t>
      </w:r>
      <w:r w:rsidR="000F35AE" w:rsidRPr="00F01DDB">
        <w:rPr>
          <w:rFonts w:ascii="Sylfaen" w:hAnsi="Sylfaen"/>
          <w:sz w:val="24"/>
          <w:szCs w:val="24"/>
        </w:rPr>
        <w:t>9</w:t>
      </w:r>
      <w:r w:rsidRPr="00F01DDB">
        <w:rPr>
          <w:rFonts w:ascii="Sylfaen" w:hAnsi="Sylfaen"/>
          <w:sz w:val="24"/>
          <w:szCs w:val="24"/>
        </w:rPr>
        <w:t>.</w:t>
      </w:r>
      <w:r w:rsidR="00213830" w:rsidRPr="00F01DDB">
        <w:rPr>
          <w:rFonts w:ascii="Sylfaen" w:hAnsi="Sylfaen"/>
          <w:sz w:val="24"/>
          <w:szCs w:val="24"/>
        </w:rPr>
        <w:tab/>
      </w:r>
      <w:r w:rsidRPr="00F01DDB">
        <w:rPr>
          <w:rFonts w:ascii="Sylfaen" w:hAnsi="Sylfaen"/>
          <w:sz w:val="24"/>
          <w:szCs w:val="24"/>
        </w:rPr>
        <w:t>Если участник исправляет зафиксированное несоответствие в срок, установленный пунктом 8.</w:t>
      </w:r>
      <w:r w:rsidR="000F35AE" w:rsidRPr="00F01DDB">
        <w:rPr>
          <w:rFonts w:ascii="Sylfaen" w:hAnsi="Sylfaen"/>
          <w:sz w:val="24"/>
          <w:szCs w:val="24"/>
        </w:rPr>
        <w:t>8</w:t>
      </w:r>
      <w:proofErr w:type="gramStart"/>
      <w:r w:rsidRPr="00F01DDB">
        <w:rPr>
          <w:rFonts w:ascii="Sylfaen" w:hAnsi="Sylfaen"/>
          <w:sz w:val="24"/>
          <w:szCs w:val="24"/>
        </w:rPr>
        <w:t>. настоящего</w:t>
      </w:r>
      <w:proofErr w:type="gramEnd"/>
      <w:r w:rsidRPr="00F01DDB">
        <w:rPr>
          <w:rFonts w:ascii="Sylfaen" w:hAnsi="Sylfaen"/>
          <w:sz w:val="24"/>
          <w:szCs w:val="24"/>
        </w:rPr>
        <w:t xml:space="preserve"> приглашения, то его заявка оценивается удовлетворительно. В противном случае, заявка</w:t>
      </w:r>
      <w:r w:rsidR="00D23C17" w:rsidRPr="00F01DDB">
        <w:rPr>
          <w:rFonts w:ascii="Sylfaen" w:hAnsi="Sylfaen"/>
          <w:sz w:val="24"/>
          <w:szCs w:val="24"/>
        </w:rPr>
        <w:t xml:space="preserve"> данного участника</w:t>
      </w:r>
      <w:r w:rsidRPr="00F01DDB">
        <w:rPr>
          <w:rFonts w:ascii="Sylfaen" w:hAnsi="Sylfaen"/>
          <w:sz w:val="24"/>
          <w:szCs w:val="24"/>
        </w:rPr>
        <w:t xml:space="preserve"> оценивается неуд</w:t>
      </w:r>
      <w:r w:rsidR="00A50C53" w:rsidRPr="00F01DDB">
        <w:rPr>
          <w:rFonts w:ascii="Sylfaen" w:hAnsi="Sylfaen"/>
          <w:sz w:val="24"/>
          <w:szCs w:val="24"/>
        </w:rPr>
        <w:t>овлетворительно и отклоняется</w:t>
      </w:r>
      <w:r w:rsidR="005D7FA6" w:rsidRPr="00F01DDB">
        <w:rPr>
          <w:rFonts w:ascii="Sylfaen" w:hAnsi="Sylfaen"/>
          <w:sz w:val="24"/>
          <w:szCs w:val="24"/>
        </w:rPr>
        <w:t>, а отобранным участником признается участник, занявший последующее место</w:t>
      </w:r>
      <w:r w:rsidR="00A50C53" w:rsidRPr="00F01DDB">
        <w:rPr>
          <w:rFonts w:ascii="Sylfaen" w:hAnsi="Sylfaen"/>
          <w:sz w:val="24"/>
          <w:szCs w:val="24"/>
        </w:rPr>
        <w:t>.</w:t>
      </w:r>
    </w:p>
    <w:p w:rsidR="00C27BA4" w:rsidRPr="00F01DDB" w:rsidRDefault="00C27BA4" w:rsidP="00B46D58">
      <w:pPr>
        <w:pStyle w:val="norm"/>
        <w:widowControl w:val="0"/>
        <w:tabs>
          <w:tab w:val="left" w:pos="1276"/>
        </w:tabs>
        <w:spacing w:after="160" w:line="240" w:lineRule="auto"/>
        <w:ind w:firstLine="567"/>
        <w:rPr>
          <w:rFonts w:ascii="Sylfaen" w:hAnsi="Sylfaen" w:cs="Sylfaen"/>
          <w:sz w:val="24"/>
          <w:szCs w:val="24"/>
        </w:rPr>
      </w:pPr>
      <w:r w:rsidRPr="00F01DDB">
        <w:rPr>
          <w:rFonts w:ascii="Sylfaen" w:hAnsi="Sylfaen"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sidRPr="00F01DDB">
        <w:rPr>
          <w:rFonts w:ascii="Sylfaen" w:hAnsi="Sylfaen" w:cs="Sylfaen"/>
          <w:sz w:val="24"/>
          <w:szCs w:val="24"/>
        </w:rPr>
        <w:t>К</w:t>
      </w:r>
      <w:r w:rsidRPr="00F01DDB">
        <w:rPr>
          <w:rFonts w:ascii="Sylfaen" w:hAnsi="Sylfaen" w:cs="Sylfaen"/>
          <w:sz w:val="24"/>
          <w:szCs w:val="24"/>
        </w:rPr>
        <w:t xml:space="preserve">омитета по государственным доходам РА, то оно считается исправленным, если участник представляет </w:t>
      </w:r>
      <w:r w:rsidR="00146FC5" w:rsidRPr="00F01DDB">
        <w:rPr>
          <w:rFonts w:ascii="Sylfaen" w:hAnsi="Sylfaen" w:cs="Sylfaen"/>
          <w:sz w:val="24"/>
          <w:szCs w:val="24"/>
        </w:rPr>
        <w:t xml:space="preserve">воспроизведенный </w:t>
      </w:r>
      <w:r w:rsidRPr="00F01DDB">
        <w:rPr>
          <w:rFonts w:ascii="Sylfaen" w:hAnsi="Sylfaen" w:cs="Sylfaen"/>
          <w:sz w:val="24"/>
          <w:szCs w:val="24"/>
        </w:rPr>
        <w:t>(отсканированный) экземпляр документа, обосновывающего выплату указанной суммы в предоставленной информации</w:t>
      </w:r>
      <w:r w:rsidR="00146FC5" w:rsidRPr="00F01DDB">
        <w:rPr>
          <w:rFonts w:ascii="Sylfaen" w:hAnsi="Sylfaen" w:cs="Sylfaen"/>
          <w:sz w:val="24"/>
          <w:szCs w:val="24"/>
        </w:rPr>
        <w:t>.</w:t>
      </w:r>
    </w:p>
    <w:p w:rsidR="005E0E50" w:rsidRPr="00F01DDB" w:rsidRDefault="00A150A9" w:rsidP="00B46D58">
      <w:pPr>
        <w:pStyle w:val="23"/>
        <w:widowControl w:val="0"/>
        <w:tabs>
          <w:tab w:val="left" w:pos="1276"/>
        </w:tabs>
        <w:spacing w:after="160" w:line="240" w:lineRule="auto"/>
        <w:ind w:firstLine="567"/>
        <w:rPr>
          <w:rFonts w:ascii="Sylfaen" w:hAnsi="Sylfaen" w:cs="Sylfaen"/>
          <w:sz w:val="24"/>
          <w:szCs w:val="24"/>
        </w:rPr>
      </w:pPr>
      <w:r w:rsidRPr="00F01DDB">
        <w:rPr>
          <w:rFonts w:ascii="Sylfaen" w:hAnsi="Sylfaen"/>
          <w:sz w:val="24"/>
          <w:szCs w:val="24"/>
        </w:rPr>
        <w:t>8.1</w:t>
      </w:r>
      <w:r w:rsidR="00B81197" w:rsidRPr="00F01DDB">
        <w:rPr>
          <w:rFonts w:ascii="Sylfaen" w:hAnsi="Sylfaen"/>
          <w:sz w:val="24"/>
          <w:szCs w:val="24"/>
        </w:rPr>
        <w:t>0</w:t>
      </w:r>
      <w:r w:rsidRPr="00F01DDB">
        <w:rPr>
          <w:rFonts w:ascii="Sylfaen" w:hAnsi="Sylfaen"/>
          <w:sz w:val="24"/>
          <w:szCs w:val="24"/>
        </w:rPr>
        <w:t>.</w:t>
      </w:r>
      <w:r w:rsidR="00213830" w:rsidRPr="00F01DDB">
        <w:rPr>
          <w:rFonts w:ascii="Sylfaen" w:hAnsi="Sylfaen"/>
          <w:sz w:val="24"/>
          <w:szCs w:val="24"/>
        </w:rPr>
        <w:tab/>
      </w:r>
      <w:r w:rsidRPr="00F01DDB">
        <w:rPr>
          <w:rFonts w:ascii="Sylfaen" w:hAnsi="Sylfaen"/>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01DDB" w:rsidRDefault="00A150A9" w:rsidP="00B46D58">
      <w:pPr>
        <w:pStyle w:val="23"/>
        <w:widowControl w:val="0"/>
        <w:tabs>
          <w:tab w:val="left" w:pos="1276"/>
        </w:tabs>
        <w:spacing w:after="160" w:line="240" w:lineRule="auto"/>
        <w:ind w:firstLine="567"/>
        <w:rPr>
          <w:rFonts w:ascii="Sylfaen" w:hAnsi="Sylfaen" w:cs="Sylfaen"/>
          <w:sz w:val="24"/>
          <w:szCs w:val="24"/>
        </w:rPr>
      </w:pPr>
      <w:r w:rsidRPr="00F01DDB">
        <w:rPr>
          <w:rFonts w:ascii="Sylfaen" w:hAnsi="Sylfaen"/>
          <w:sz w:val="24"/>
          <w:szCs w:val="24"/>
        </w:rPr>
        <w:t>8.1</w:t>
      </w:r>
      <w:r w:rsidR="00B55371" w:rsidRPr="00F01DDB">
        <w:rPr>
          <w:rFonts w:ascii="Sylfaen" w:hAnsi="Sylfaen"/>
          <w:sz w:val="24"/>
          <w:szCs w:val="24"/>
        </w:rPr>
        <w:t>1</w:t>
      </w:r>
      <w:r w:rsidR="004409B1" w:rsidRPr="00F01DDB">
        <w:rPr>
          <w:rFonts w:ascii="Sylfaen" w:hAnsi="Sylfaen"/>
          <w:sz w:val="24"/>
          <w:szCs w:val="24"/>
        </w:rPr>
        <w:t>.</w:t>
      </w:r>
      <w:r w:rsidR="004409B1" w:rsidRPr="00F01DDB">
        <w:rPr>
          <w:rFonts w:ascii="Sylfaen" w:hAnsi="Sylfaen"/>
          <w:sz w:val="24"/>
          <w:szCs w:val="24"/>
        </w:rPr>
        <w:tab/>
      </w:r>
      <w:r w:rsidRPr="00F01DDB">
        <w:rPr>
          <w:rFonts w:ascii="Sylfaen" w:hAnsi="Sylfaen"/>
          <w:sz w:val="24"/>
          <w:szCs w:val="24"/>
        </w:rPr>
        <w:t>После вскрытия</w:t>
      </w:r>
      <w:r w:rsidR="00895E05" w:rsidRPr="00F01DDB">
        <w:rPr>
          <w:rFonts w:ascii="Sylfaen" w:hAnsi="Sylfaen"/>
          <w:sz w:val="24"/>
          <w:szCs w:val="24"/>
        </w:rPr>
        <w:t xml:space="preserve"> и оценки</w:t>
      </w:r>
      <w:r w:rsidRPr="00F01DDB">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F01DDB">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01DDB">
        <w:rPr>
          <w:rFonts w:ascii="Sylfaen" w:hAnsi="Sylfaen"/>
          <w:sz w:val="24"/>
          <w:szCs w:val="24"/>
        </w:rPr>
        <w:t>.</w:t>
      </w:r>
    </w:p>
    <w:p w:rsidR="00E65F37" w:rsidRPr="00F01DDB" w:rsidRDefault="00A150A9" w:rsidP="00B46D58">
      <w:pPr>
        <w:pStyle w:val="23"/>
        <w:widowControl w:val="0"/>
        <w:tabs>
          <w:tab w:val="left" w:pos="1276"/>
        </w:tabs>
        <w:spacing w:after="160" w:line="240" w:lineRule="auto"/>
        <w:ind w:firstLine="567"/>
        <w:rPr>
          <w:rFonts w:ascii="Sylfaen" w:hAnsi="Sylfaen" w:cs="Sylfaen"/>
          <w:sz w:val="24"/>
          <w:szCs w:val="24"/>
        </w:rPr>
      </w:pPr>
      <w:r w:rsidRPr="00F01DDB">
        <w:rPr>
          <w:rFonts w:ascii="Sylfaen" w:hAnsi="Sylfaen"/>
          <w:sz w:val="24"/>
          <w:szCs w:val="24"/>
        </w:rPr>
        <w:t>8.1</w:t>
      </w:r>
      <w:r w:rsidR="00696900" w:rsidRPr="00F01DDB">
        <w:rPr>
          <w:rFonts w:ascii="Sylfaen" w:hAnsi="Sylfaen"/>
          <w:sz w:val="24"/>
          <w:szCs w:val="24"/>
        </w:rPr>
        <w:t>2</w:t>
      </w:r>
      <w:r w:rsidRPr="00F01DDB">
        <w:rPr>
          <w:rFonts w:ascii="Sylfaen" w:hAnsi="Sylfaen"/>
          <w:sz w:val="24"/>
          <w:szCs w:val="24"/>
        </w:rPr>
        <w:t>.</w:t>
      </w:r>
      <w:r w:rsidR="004409B1" w:rsidRPr="00F01DDB">
        <w:rPr>
          <w:rFonts w:ascii="Sylfaen" w:hAnsi="Sylfaen"/>
          <w:sz w:val="24"/>
          <w:szCs w:val="24"/>
        </w:rPr>
        <w:tab/>
      </w:r>
      <w:r w:rsidRPr="00F01DDB">
        <w:rPr>
          <w:rFonts w:ascii="Sylfaen" w:hAnsi="Sylfaen"/>
          <w:sz w:val="24"/>
          <w:szCs w:val="24"/>
        </w:rPr>
        <w:t>Не позднее чем на следующий рабочий день после завершения заседания по вскрытию</w:t>
      </w:r>
      <w:r w:rsidR="001E4A24" w:rsidRPr="00F01DDB">
        <w:rPr>
          <w:rFonts w:ascii="Sylfaen" w:hAnsi="Sylfaen"/>
          <w:sz w:val="24"/>
          <w:szCs w:val="24"/>
        </w:rPr>
        <w:t xml:space="preserve"> и оценке</w:t>
      </w:r>
      <w:r w:rsidRPr="00F01DDB">
        <w:rPr>
          <w:rFonts w:ascii="Sylfaen" w:hAnsi="Sylfaen"/>
          <w:sz w:val="24"/>
          <w:szCs w:val="24"/>
        </w:rPr>
        <w:t xml:space="preserve"> заявок секретарь комиссии: </w:t>
      </w:r>
    </w:p>
    <w:p w:rsidR="00A24827" w:rsidRPr="00F01DDB" w:rsidRDefault="00A24827" w:rsidP="00B46D58">
      <w:pPr>
        <w:pStyle w:val="23"/>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1)</w:t>
      </w:r>
      <w:r w:rsidR="00DC64B5" w:rsidRPr="00F01DDB">
        <w:rPr>
          <w:rFonts w:ascii="Sylfaen" w:hAnsi="Sylfaen"/>
          <w:sz w:val="24"/>
          <w:szCs w:val="24"/>
        </w:rPr>
        <w:tab/>
      </w:r>
      <w:r w:rsidRPr="00F01DDB">
        <w:rPr>
          <w:rFonts w:ascii="Sylfaen" w:hAnsi="Sylfaen"/>
          <w:sz w:val="24"/>
          <w:szCs w:val="24"/>
        </w:rPr>
        <w:t>опубликовывает в бюллетене воспроизведенный (отсканированный) с</w:t>
      </w:r>
      <w:r w:rsidR="00DC64B5" w:rsidRPr="00F01DDB">
        <w:rPr>
          <w:rFonts w:ascii="Sylfaen" w:hAnsi="Sylfaen" w:cs="Courier New"/>
          <w:sz w:val="24"/>
          <w:szCs w:val="24"/>
          <w:lang w:val="en-US"/>
        </w:rPr>
        <w:t> </w:t>
      </w:r>
      <w:r w:rsidRPr="00F01DDB">
        <w:rPr>
          <w:rFonts w:ascii="Sylfaen" w:hAnsi="Sylfaen"/>
          <w:sz w:val="24"/>
          <w:szCs w:val="24"/>
        </w:rPr>
        <w:t xml:space="preserve">оригинала вариант протокола заседания по вскрытию </w:t>
      </w:r>
      <w:proofErr w:type="gramStart"/>
      <w:r w:rsidRPr="00F01DDB">
        <w:rPr>
          <w:rFonts w:ascii="Sylfaen" w:hAnsi="Sylfaen"/>
          <w:sz w:val="24"/>
          <w:szCs w:val="24"/>
        </w:rPr>
        <w:t>заявок</w:t>
      </w:r>
      <w:r w:rsidR="001E4A24" w:rsidRPr="00F01DDB">
        <w:rPr>
          <w:rFonts w:ascii="Sylfaen" w:hAnsi="Sylfaen"/>
          <w:sz w:val="24"/>
          <w:szCs w:val="24"/>
        </w:rPr>
        <w:t xml:space="preserve">  и</w:t>
      </w:r>
      <w:proofErr w:type="gramEnd"/>
      <w:r w:rsidR="001E4A24" w:rsidRPr="00F01DDB">
        <w:rPr>
          <w:rFonts w:ascii="Sylfaen" w:hAnsi="Sylfaen"/>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01DDB">
        <w:rPr>
          <w:rFonts w:ascii="Sylfaen" w:hAnsi="Sylfaen"/>
        </w:rPr>
        <w:t xml:space="preserve"> </w:t>
      </w:r>
      <w:r w:rsidR="001E4A24" w:rsidRPr="00F01DDB">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F01DDB" w:rsidRDefault="008B73CD" w:rsidP="00B46D58">
      <w:pPr>
        <w:pStyle w:val="23"/>
        <w:widowControl w:val="0"/>
        <w:tabs>
          <w:tab w:val="left" w:pos="1134"/>
        </w:tabs>
        <w:spacing w:after="160" w:line="240" w:lineRule="auto"/>
        <w:ind w:firstLine="567"/>
        <w:rPr>
          <w:rFonts w:ascii="Sylfaen" w:hAnsi="Sylfaen" w:cs="Sylfaen"/>
          <w:sz w:val="24"/>
          <w:szCs w:val="24"/>
        </w:rPr>
      </w:pPr>
      <w:r w:rsidRPr="00F01DDB">
        <w:rPr>
          <w:rFonts w:ascii="Sylfaen" w:hAnsi="Sylfaen"/>
          <w:sz w:val="24"/>
          <w:szCs w:val="24"/>
        </w:rPr>
        <w:t>2)</w:t>
      </w:r>
      <w:r w:rsidR="00DC64B5" w:rsidRPr="00F01DDB">
        <w:rPr>
          <w:rFonts w:ascii="Sylfaen" w:hAnsi="Sylfaen"/>
          <w:sz w:val="24"/>
          <w:szCs w:val="24"/>
        </w:rPr>
        <w:tab/>
      </w:r>
      <w:r w:rsidRPr="00F01DDB">
        <w:rPr>
          <w:rFonts w:ascii="Sylfaen" w:hAnsi="Sylfaen"/>
          <w:sz w:val="24"/>
          <w:szCs w:val="24"/>
        </w:rPr>
        <w:t xml:space="preserve">опубликовывает в бюллетене воспроизведенные (отсканированные) </w:t>
      </w:r>
      <w:r w:rsidRPr="00F01DDB">
        <w:rPr>
          <w:rFonts w:ascii="Sylfaen" w:hAnsi="Sylfaen"/>
          <w:sz w:val="24"/>
          <w:szCs w:val="24"/>
        </w:rPr>
        <w:lastRenderedPageBreak/>
        <w:t>с</w:t>
      </w:r>
      <w:r w:rsidR="00DC64B5" w:rsidRPr="00F01DDB">
        <w:rPr>
          <w:rFonts w:ascii="Sylfaen" w:hAnsi="Sylfaen" w:cs="Courier New"/>
          <w:sz w:val="24"/>
          <w:szCs w:val="24"/>
          <w:lang w:val="en-US"/>
        </w:rPr>
        <w:t> </w:t>
      </w:r>
      <w:r w:rsidRPr="00F01DDB">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01DDB">
        <w:rPr>
          <w:rFonts w:ascii="Sylfaen" w:hAnsi="Sylfaen"/>
          <w:sz w:val="24"/>
          <w:szCs w:val="24"/>
        </w:rPr>
        <w:t xml:space="preserve"> и оценке</w:t>
      </w:r>
      <w:r w:rsidRPr="00F01DDB">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01DDB" w:rsidRDefault="008769B4" w:rsidP="00B46D58">
      <w:pPr>
        <w:widowControl w:val="0"/>
        <w:tabs>
          <w:tab w:val="left" w:pos="1276"/>
        </w:tabs>
        <w:spacing w:after="160"/>
        <w:ind w:firstLine="567"/>
        <w:jc w:val="both"/>
        <w:rPr>
          <w:rFonts w:ascii="Sylfaen" w:hAnsi="Sylfaen"/>
        </w:rPr>
      </w:pPr>
      <w:r w:rsidRPr="00F01DDB">
        <w:rPr>
          <w:rFonts w:ascii="Sylfaen" w:hAnsi="Sylfaen"/>
        </w:rPr>
        <w:t>8.</w:t>
      </w:r>
      <w:r w:rsidR="005B6DCF" w:rsidRPr="00F01DDB">
        <w:rPr>
          <w:rFonts w:ascii="Sylfaen" w:hAnsi="Sylfaen"/>
          <w:lang w:val="hy-AM"/>
        </w:rPr>
        <w:t>1</w:t>
      </w:r>
      <w:r w:rsidR="00762474" w:rsidRPr="00F01DDB">
        <w:rPr>
          <w:rFonts w:ascii="Sylfaen" w:hAnsi="Sylfaen"/>
        </w:rPr>
        <w:t>3</w:t>
      </w:r>
      <w:r w:rsidR="00493CC7" w:rsidRPr="00F01DDB">
        <w:rPr>
          <w:rFonts w:ascii="Sylfaen" w:hAnsi="Sylfaen"/>
        </w:rPr>
        <w:t>.</w:t>
      </w:r>
      <w:r w:rsidR="00493CC7" w:rsidRPr="00F01DDB">
        <w:rPr>
          <w:rFonts w:ascii="Sylfaen" w:hAnsi="Sylfaen"/>
        </w:rPr>
        <w:tab/>
      </w:r>
      <w:r w:rsidRPr="00F01DDB">
        <w:rPr>
          <w:rFonts w:ascii="Sylfaen" w:hAnsi="Sylfaen"/>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01DDB">
        <w:rPr>
          <w:rFonts w:ascii="Sylfaen" w:hAnsi="Sylfaen"/>
        </w:rPr>
        <w:t xml:space="preserve"> их</w:t>
      </w:r>
      <w:r w:rsidRPr="00F01DDB">
        <w:rPr>
          <w:rFonts w:ascii="Sylfaen" w:hAnsi="Sylfaen"/>
        </w:rPr>
        <w:t xml:space="preserve"> получения </w:t>
      </w:r>
      <w:r w:rsidR="00C42879" w:rsidRPr="00F01DDB">
        <w:rPr>
          <w:rFonts w:ascii="Sylfaen" w:hAnsi="Sylfaen"/>
        </w:rPr>
        <w:t>инициирует процедуру включения данного участника в список участников, не имеющих права участвовать в процессе закупок</w:t>
      </w:r>
      <w:r w:rsidRPr="00F01DDB">
        <w:rPr>
          <w:rFonts w:ascii="Sylfaen" w:hAnsi="Sylfaen"/>
        </w:rPr>
        <w:t xml:space="preserve">. При этом если </w:t>
      </w:r>
      <w:r w:rsidR="00F763EC" w:rsidRPr="00F01DDB">
        <w:rPr>
          <w:rFonts w:ascii="Sylfaen" w:hAnsi="Sylfaen"/>
        </w:rPr>
        <w:t xml:space="preserve">представленное </w:t>
      </w:r>
      <w:r w:rsidRPr="00F01DDB">
        <w:rPr>
          <w:rFonts w:ascii="Sylfaen" w:hAnsi="Sylfaen"/>
        </w:rPr>
        <w:t xml:space="preserve">по заявке </w:t>
      </w:r>
      <w:r w:rsidR="00FA2B47" w:rsidRPr="00F01DDB">
        <w:rPr>
          <w:rFonts w:ascii="Sylfaen" w:hAnsi="Sylfaen"/>
        </w:rPr>
        <w:t>подтверждени</w:t>
      </w:r>
      <w:r w:rsidR="00F763EC" w:rsidRPr="00F01DDB">
        <w:rPr>
          <w:rFonts w:ascii="Sylfaen" w:hAnsi="Sylfaen"/>
        </w:rPr>
        <w:t>е</w:t>
      </w:r>
      <w:r w:rsidR="00FA2B47" w:rsidRPr="00F01DDB">
        <w:rPr>
          <w:rFonts w:ascii="Sylfaen" w:hAnsi="Sylfaen"/>
        </w:rPr>
        <w:t xml:space="preserve"> </w:t>
      </w:r>
      <w:r w:rsidRPr="00F01DDB">
        <w:rPr>
          <w:rFonts w:ascii="Sylfaen" w:hAnsi="Sylfaen"/>
        </w:rPr>
        <w:t xml:space="preserve">участника о том, что он имеет право на участие в предусмотренных приглашением закупках квалифицируются как не </w:t>
      </w:r>
      <w:r w:rsidR="00F763EC" w:rsidRPr="00F01DDB">
        <w:rPr>
          <w:rFonts w:ascii="Sylfaen" w:hAnsi="Sylfaen"/>
        </w:rPr>
        <w:t xml:space="preserve">соответствующее </w:t>
      </w:r>
      <w:r w:rsidRPr="00F01DDB">
        <w:rPr>
          <w:rFonts w:ascii="Sylfaen" w:hAnsi="Sylfaen"/>
        </w:rPr>
        <w:t xml:space="preserve">действительности </w:t>
      </w:r>
      <w:r w:rsidR="00F763EC" w:rsidRPr="00F01DDB">
        <w:rPr>
          <w:rFonts w:ascii="Sylfaen" w:hAnsi="Sylfaen"/>
        </w:rPr>
        <w:t xml:space="preserve">либо </w:t>
      </w:r>
      <w:r w:rsidRPr="00F01DDB">
        <w:rPr>
          <w:rFonts w:ascii="Sylfaen" w:hAnsi="Sylfaen"/>
        </w:rPr>
        <w:t xml:space="preserve">участник в установленные </w:t>
      </w:r>
      <w:r w:rsidR="004623A3" w:rsidRPr="00F01DDB">
        <w:rPr>
          <w:rFonts w:ascii="Sylfaen" w:hAnsi="Sylfaen"/>
        </w:rPr>
        <w:t xml:space="preserve">настоящим </w:t>
      </w:r>
      <w:r w:rsidRPr="00F01DDB">
        <w:rPr>
          <w:rFonts w:ascii="Sylfaen" w:hAnsi="Sylfaen"/>
        </w:rPr>
        <w:t xml:space="preserve">приглашением сроки и порядке не представляет предусмотренные приглашением документы, </w:t>
      </w:r>
      <w:r w:rsidR="00F763EC" w:rsidRPr="00F01DDB">
        <w:rPr>
          <w:rFonts w:ascii="Sylfaen" w:hAnsi="Sylfaen"/>
        </w:rPr>
        <w:t>или отобранный участник не представляет обеспечение квалификации,</w:t>
      </w:r>
      <w:r w:rsidR="00F73D7F" w:rsidRPr="00F01DDB">
        <w:rPr>
          <w:rFonts w:ascii="Sylfaen" w:hAnsi="Sylfaen"/>
        </w:rPr>
        <w:t xml:space="preserve"> </w:t>
      </w:r>
      <w:r w:rsidRPr="00F01DDB">
        <w:rPr>
          <w:rFonts w:ascii="Sylfaen" w:hAnsi="Sylfaen"/>
        </w:rPr>
        <w:t>то это обстоятельство считается нарушением обязательства, принятого в рамках процесса закупки.</w:t>
      </w:r>
    </w:p>
    <w:p w:rsidR="00A63D83" w:rsidRPr="00F01DDB" w:rsidRDefault="00A63D83" w:rsidP="00B46D58">
      <w:pPr>
        <w:widowControl w:val="0"/>
        <w:tabs>
          <w:tab w:val="left" w:pos="1276"/>
        </w:tabs>
        <w:spacing w:after="160"/>
        <w:ind w:firstLine="567"/>
        <w:jc w:val="both"/>
        <w:rPr>
          <w:rFonts w:ascii="Sylfaen" w:hAnsi="Sylfaen"/>
        </w:rPr>
      </w:pPr>
      <w:r w:rsidRPr="00F01DDB">
        <w:rPr>
          <w:rFonts w:ascii="Sylfaen" w:hAnsi="Sylfaen"/>
        </w:rPr>
        <w:t>8.1</w:t>
      </w:r>
      <w:r w:rsidR="008067C5" w:rsidRPr="00F01DDB">
        <w:rPr>
          <w:rFonts w:ascii="Sylfaen" w:hAnsi="Sylfaen"/>
        </w:rPr>
        <w:t>4</w:t>
      </w:r>
      <w:r w:rsidR="00A31DCA" w:rsidRPr="00F01DDB">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01DDB" w:rsidRDefault="00E64D24" w:rsidP="00B46D58">
      <w:pPr>
        <w:pStyle w:val="norm"/>
        <w:widowControl w:val="0"/>
        <w:tabs>
          <w:tab w:val="left" w:pos="1276"/>
        </w:tabs>
        <w:spacing w:after="160" w:line="240" w:lineRule="auto"/>
        <w:ind w:firstLine="567"/>
        <w:rPr>
          <w:rFonts w:ascii="Sylfaen" w:hAnsi="Sylfaen" w:cs="Sylfaen"/>
          <w:sz w:val="24"/>
          <w:szCs w:val="24"/>
        </w:rPr>
      </w:pPr>
      <w:r w:rsidRPr="00F01DDB">
        <w:rPr>
          <w:rFonts w:ascii="Sylfaen" w:hAnsi="Sylfaen"/>
          <w:sz w:val="24"/>
          <w:szCs w:val="24"/>
        </w:rPr>
        <w:t>8.1</w:t>
      </w:r>
      <w:r w:rsidR="00FE1D95" w:rsidRPr="00F01DDB">
        <w:rPr>
          <w:rFonts w:ascii="Sylfaen" w:hAnsi="Sylfaen"/>
          <w:sz w:val="24"/>
          <w:szCs w:val="24"/>
        </w:rPr>
        <w:t>5</w:t>
      </w:r>
      <w:r w:rsidRPr="00F01DDB">
        <w:rPr>
          <w:rFonts w:ascii="Sylfaen" w:hAnsi="Sylfaen"/>
          <w:sz w:val="24"/>
          <w:szCs w:val="24"/>
        </w:rPr>
        <w:t xml:space="preserve"> </w:t>
      </w:r>
      <w:r w:rsidR="00A74478" w:rsidRPr="00F01DDB">
        <w:rPr>
          <w:rFonts w:ascii="Sylfaen" w:hAnsi="Sylfaen"/>
          <w:sz w:val="24"/>
          <w:szCs w:val="24"/>
        </w:rPr>
        <w:t>Документы, указанные в пунктах 8.</w:t>
      </w:r>
      <w:r w:rsidR="00D0532E" w:rsidRPr="00F01DDB">
        <w:rPr>
          <w:rFonts w:ascii="Sylfaen" w:hAnsi="Sylfaen"/>
          <w:sz w:val="24"/>
          <w:szCs w:val="24"/>
        </w:rPr>
        <w:t>8</w:t>
      </w:r>
      <w:r w:rsidR="00A74478" w:rsidRPr="00F01DDB">
        <w:rPr>
          <w:rFonts w:ascii="Sylfaen" w:hAnsi="Sylfaen"/>
          <w:sz w:val="24"/>
          <w:szCs w:val="24"/>
        </w:rPr>
        <w:t xml:space="preserve"> и 8.</w:t>
      </w:r>
      <w:r w:rsidR="00D0532E" w:rsidRPr="00F01DDB">
        <w:rPr>
          <w:rFonts w:ascii="Sylfaen" w:hAnsi="Sylfaen"/>
          <w:sz w:val="24"/>
          <w:szCs w:val="24"/>
        </w:rPr>
        <w:t>9</w:t>
      </w:r>
      <w:r w:rsidR="00A74478" w:rsidRPr="00F01DDB">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01DDB">
        <w:rPr>
          <w:rFonts w:ascii="Sylfaen" w:hAnsi="Sylfaen"/>
        </w:rPr>
        <w:t xml:space="preserve"> </w:t>
      </w:r>
      <w:r w:rsidR="00A23E7B" w:rsidRPr="00F01DDB">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01DDB" w:rsidRDefault="00A150A9" w:rsidP="00B46D58">
      <w:pPr>
        <w:pStyle w:val="23"/>
        <w:widowControl w:val="0"/>
        <w:tabs>
          <w:tab w:val="left" w:pos="1276"/>
        </w:tabs>
        <w:spacing w:after="160" w:line="240" w:lineRule="auto"/>
        <w:ind w:firstLine="567"/>
        <w:rPr>
          <w:rFonts w:ascii="Sylfaen" w:hAnsi="Sylfaen" w:cs="Sylfaen"/>
          <w:spacing w:val="-4"/>
          <w:sz w:val="24"/>
          <w:szCs w:val="24"/>
        </w:rPr>
      </w:pPr>
      <w:r w:rsidRPr="00F01DDB">
        <w:rPr>
          <w:rFonts w:ascii="Sylfaen" w:hAnsi="Sylfaen"/>
          <w:sz w:val="24"/>
          <w:szCs w:val="24"/>
        </w:rPr>
        <w:t>8.</w:t>
      </w:r>
      <w:r w:rsidR="0093610F" w:rsidRPr="00F01DDB">
        <w:rPr>
          <w:rFonts w:ascii="Sylfaen" w:hAnsi="Sylfaen"/>
          <w:sz w:val="24"/>
          <w:szCs w:val="24"/>
        </w:rPr>
        <w:t>1</w:t>
      </w:r>
      <w:r w:rsidR="00D51DF5" w:rsidRPr="00F01DDB">
        <w:rPr>
          <w:rFonts w:ascii="Sylfaen" w:hAnsi="Sylfaen"/>
          <w:sz w:val="24"/>
          <w:szCs w:val="24"/>
        </w:rPr>
        <w:t>6</w:t>
      </w:r>
      <w:r w:rsidR="00EE0CB1" w:rsidRPr="00F01DDB">
        <w:rPr>
          <w:rFonts w:ascii="Sylfaen" w:hAnsi="Sylfaen"/>
          <w:sz w:val="24"/>
          <w:szCs w:val="24"/>
        </w:rPr>
        <w:t>.</w:t>
      </w:r>
      <w:r w:rsidR="00EE0CB1" w:rsidRPr="00F01DDB">
        <w:rPr>
          <w:rFonts w:ascii="Sylfaen" w:hAnsi="Sylfaen"/>
          <w:sz w:val="24"/>
          <w:szCs w:val="24"/>
        </w:rPr>
        <w:tab/>
      </w:r>
      <w:r w:rsidRPr="00F01DDB">
        <w:rPr>
          <w:rFonts w:ascii="Sylfaen" w:hAnsi="Sylfaen"/>
          <w:spacing w:val="-4"/>
          <w:sz w:val="24"/>
          <w:szCs w:val="24"/>
        </w:rPr>
        <w:t xml:space="preserve">Участники и их представители могут присутствовать на заседаниях </w:t>
      </w:r>
      <w:r w:rsidRPr="00F01DDB">
        <w:rPr>
          <w:rFonts w:ascii="Sylfaen" w:hAnsi="Sylfaen"/>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F01DDB" w:rsidRDefault="00B5219E" w:rsidP="00BF1CBD">
      <w:pPr>
        <w:widowControl w:val="0"/>
        <w:tabs>
          <w:tab w:val="left" w:pos="1276"/>
        </w:tabs>
        <w:spacing w:after="160"/>
        <w:ind w:firstLine="567"/>
        <w:contextualSpacing/>
        <w:jc w:val="both"/>
        <w:rPr>
          <w:rFonts w:ascii="Sylfaen" w:hAnsi="Sylfaen"/>
          <w:spacing w:val="-4"/>
        </w:rPr>
      </w:pPr>
      <w:r w:rsidRPr="00F01DDB">
        <w:rPr>
          <w:rFonts w:ascii="Sylfaen" w:hAnsi="Sylfaen"/>
          <w:spacing w:val="-4"/>
        </w:rPr>
        <w:t>8</w:t>
      </w:r>
      <w:r w:rsidR="00A150A9" w:rsidRPr="00F01DDB">
        <w:rPr>
          <w:rFonts w:ascii="Sylfaen" w:hAnsi="Sylfaen"/>
          <w:spacing w:val="-4"/>
        </w:rPr>
        <w:t>.</w:t>
      </w:r>
      <w:r w:rsidR="0093610F" w:rsidRPr="00F01DDB">
        <w:rPr>
          <w:rFonts w:ascii="Sylfaen" w:hAnsi="Sylfaen"/>
          <w:spacing w:val="-4"/>
        </w:rPr>
        <w:t>1</w:t>
      </w:r>
      <w:r w:rsidR="00A161B0" w:rsidRPr="00F01DDB">
        <w:rPr>
          <w:rFonts w:ascii="Sylfaen" w:hAnsi="Sylfaen"/>
          <w:spacing w:val="-4"/>
        </w:rPr>
        <w:t>7</w:t>
      </w:r>
      <w:r w:rsidR="00EE0CB1" w:rsidRPr="00F01DDB">
        <w:rPr>
          <w:rFonts w:ascii="Sylfaen" w:hAnsi="Sylfaen"/>
          <w:spacing w:val="-4"/>
        </w:rPr>
        <w:t>.</w:t>
      </w:r>
      <w:r w:rsidR="00EE0CB1" w:rsidRPr="00F01DDB">
        <w:rPr>
          <w:rFonts w:ascii="Sylfaen" w:hAnsi="Sylfaen"/>
          <w:spacing w:val="-4"/>
        </w:rPr>
        <w:tab/>
      </w:r>
      <w:r w:rsidR="00BF1CBD" w:rsidRPr="00F01DDB">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F01DDB" w:rsidRDefault="00BF1CBD" w:rsidP="00BF1CBD">
      <w:pPr>
        <w:widowControl w:val="0"/>
        <w:spacing w:after="160"/>
        <w:ind w:firstLine="567"/>
        <w:contextualSpacing/>
        <w:jc w:val="both"/>
        <w:rPr>
          <w:rFonts w:ascii="Sylfaen" w:hAnsi="Sylfaen"/>
          <w:spacing w:val="-4"/>
        </w:rPr>
      </w:pPr>
      <w:r w:rsidRPr="00F01DDB">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01DDB" w:rsidRDefault="00A150A9" w:rsidP="00B46D58">
      <w:pPr>
        <w:pStyle w:val="23"/>
        <w:widowControl w:val="0"/>
        <w:tabs>
          <w:tab w:val="left" w:pos="1276"/>
        </w:tabs>
        <w:spacing w:after="160" w:line="240" w:lineRule="auto"/>
        <w:ind w:firstLine="567"/>
        <w:rPr>
          <w:rFonts w:ascii="Sylfaen" w:hAnsi="Sylfaen"/>
          <w:sz w:val="24"/>
          <w:szCs w:val="24"/>
        </w:rPr>
      </w:pPr>
      <w:r w:rsidRPr="00F01DDB">
        <w:rPr>
          <w:rFonts w:ascii="Sylfaen" w:hAnsi="Sylfaen"/>
          <w:sz w:val="24"/>
          <w:szCs w:val="24"/>
        </w:rPr>
        <w:t>8.</w:t>
      </w:r>
      <w:r w:rsidR="000E624C" w:rsidRPr="00F01DDB">
        <w:rPr>
          <w:rFonts w:ascii="Sylfaen" w:hAnsi="Sylfaen"/>
          <w:sz w:val="24"/>
          <w:szCs w:val="24"/>
          <w:lang w:val="hy-AM"/>
        </w:rPr>
        <w:t>1</w:t>
      </w:r>
      <w:r w:rsidR="00B325AF" w:rsidRPr="00F01DDB">
        <w:rPr>
          <w:rFonts w:ascii="Sylfaen" w:hAnsi="Sylfaen"/>
          <w:sz w:val="24"/>
          <w:szCs w:val="24"/>
        </w:rPr>
        <w:t>8</w:t>
      </w:r>
      <w:r w:rsidRPr="00F01DDB">
        <w:rPr>
          <w:rFonts w:ascii="Sylfaen" w:hAnsi="Sylfaen"/>
          <w:sz w:val="24"/>
          <w:szCs w:val="24"/>
        </w:rPr>
        <w:t>.</w:t>
      </w:r>
      <w:r w:rsidR="00EE0CB1" w:rsidRPr="00F01DDB">
        <w:rPr>
          <w:rFonts w:ascii="Sylfaen" w:hAnsi="Sylfaen"/>
          <w:sz w:val="24"/>
          <w:szCs w:val="24"/>
        </w:rPr>
        <w:tab/>
      </w:r>
      <w:r w:rsidRPr="00F01DDB">
        <w:rPr>
          <w:rFonts w:ascii="Sylfaen" w:hAnsi="Sylfaen"/>
          <w:sz w:val="24"/>
          <w:szCs w:val="24"/>
        </w:rPr>
        <w:t>Оценка заявок и определение отобранного участника осуществляются по отдельным лотам</w:t>
      </w:r>
      <w:r w:rsidR="00FE2802" w:rsidRPr="00F01DDB">
        <w:rPr>
          <w:rStyle w:val="af6"/>
          <w:rFonts w:ascii="Sylfaen" w:hAnsi="Sylfaen"/>
          <w:sz w:val="24"/>
          <w:szCs w:val="24"/>
        </w:rPr>
        <w:footnoteReference w:customMarkFollows="1" w:id="9"/>
        <w:t>11</w:t>
      </w:r>
      <w:r w:rsidRPr="00F01DDB">
        <w:rPr>
          <w:rFonts w:ascii="Sylfaen" w:hAnsi="Sylfaen"/>
          <w:sz w:val="24"/>
          <w:szCs w:val="24"/>
        </w:rPr>
        <w:t xml:space="preserve">. </w:t>
      </w:r>
    </w:p>
    <w:p w:rsidR="00583092" w:rsidRPr="00F01DDB" w:rsidRDefault="00A150A9" w:rsidP="00B46D58">
      <w:pPr>
        <w:widowControl w:val="0"/>
        <w:tabs>
          <w:tab w:val="left" w:pos="1276"/>
        </w:tabs>
        <w:spacing w:after="160"/>
        <w:ind w:firstLine="567"/>
        <w:jc w:val="both"/>
        <w:rPr>
          <w:rFonts w:ascii="Sylfaen" w:hAnsi="Sylfaen"/>
        </w:rPr>
      </w:pPr>
      <w:r w:rsidRPr="00F01DDB">
        <w:rPr>
          <w:rFonts w:ascii="Sylfaen" w:hAnsi="Sylfaen"/>
        </w:rPr>
        <w:t>8.</w:t>
      </w:r>
      <w:r w:rsidR="00E44A71" w:rsidRPr="00F01DDB">
        <w:rPr>
          <w:rFonts w:ascii="Sylfaen" w:hAnsi="Sylfaen"/>
        </w:rPr>
        <w:t>19</w:t>
      </w:r>
      <w:r w:rsidR="009F2C5D" w:rsidRPr="00F01DDB">
        <w:rPr>
          <w:rFonts w:ascii="Sylfaen" w:hAnsi="Sylfaen"/>
        </w:rPr>
        <w:t>.</w:t>
      </w:r>
      <w:r w:rsidR="009F2C5D" w:rsidRPr="00F01DDB">
        <w:rPr>
          <w:rFonts w:ascii="Sylfaen" w:hAnsi="Sylfaen"/>
        </w:rPr>
        <w:tab/>
      </w:r>
      <w:r w:rsidRPr="00F01DDB">
        <w:rPr>
          <w:rFonts w:ascii="Sylfaen" w:hAnsi="Sylfaen"/>
        </w:rPr>
        <w:t>В случае если отобранный участник не заключает (отказывается</w:t>
      </w:r>
      <w:r w:rsidR="00521B59" w:rsidRPr="00F01DDB">
        <w:rPr>
          <w:rFonts w:ascii="Sylfaen" w:hAnsi="Sylfaen" w:cs="Courier New"/>
          <w:lang w:val="en-US"/>
        </w:rPr>
        <w:t> </w:t>
      </w:r>
      <w:r w:rsidRPr="00F01DDB">
        <w:rPr>
          <w:rFonts w:ascii="Sylfaen" w:hAnsi="Sylfaen"/>
        </w:rPr>
        <w:t xml:space="preserve">заключать) договор или лишается права на заключение договора, </w:t>
      </w:r>
      <w:r w:rsidR="000702A0" w:rsidRPr="00F01DDB">
        <w:rPr>
          <w:rFonts w:ascii="Sylfaen" w:hAnsi="Sylfaen"/>
        </w:rPr>
        <w:t xml:space="preserve">решением комиссии </w:t>
      </w:r>
      <w:proofErr w:type="gramStart"/>
      <w:r w:rsidR="005F2F3B" w:rsidRPr="00F01DDB">
        <w:rPr>
          <w:rFonts w:ascii="Sylfaen" w:hAnsi="Sylfaen"/>
        </w:rPr>
        <w:t xml:space="preserve">отобранным  </w:t>
      </w:r>
      <w:r w:rsidRPr="00F01DDB">
        <w:rPr>
          <w:rFonts w:ascii="Sylfaen" w:hAnsi="Sylfaen"/>
        </w:rPr>
        <w:t>участник</w:t>
      </w:r>
      <w:r w:rsidR="005F2F3B" w:rsidRPr="00F01DDB">
        <w:rPr>
          <w:rFonts w:ascii="Sylfaen" w:hAnsi="Sylfaen"/>
        </w:rPr>
        <w:t>ом</w:t>
      </w:r>
      <w:proofErr w:type="gramEnd"/>
      <w:r w:rsidR="005F2F3B" w:rsidRPr="00F01DDB">
        <w:rPr>
          <w:rFonts w:ascii="Sylfaen" w:hAnsi="Sylfaen"/>
        </w:rPr>
        <w:t xml:space="preserve"> </w:t>
      </w:r>
      <w:r w:rsidR="005F2F3B" w:rsidRPr="00F01DDB">
        <w:rPr>
          <w:rFonts w:ascii="Sylfaen" w:hAnsi="Sylfaen"/>
          <w:lang w:val="hy-AM"/>
        </w:rPr>
        <w:t xml:space="preserve"> </w:t>
      </w:r>
      <w:r w:rsidR="005F2F3B" w:rsidRPr="00F01DDB">
        <w:rPr>
          <w:rFonts w:ascii="Sylfaen" w:hAnsi="Sylfaen"/>
        </w:rPr>
        <w:t>признается участник занявший следующее место</w:t>
      </w:r>
      <w:r w:rsidR="00951CE5" w:rsidRPr="00F01DDB">
        <w:rPr>
          <w:rFonts w:ascii="Sylfaen" w:hAnsi="Sylfaen"/>
          <w:lang w:val="hy-AM"/>
        </w:rPr>
        <w:t xml:space="preserve"> </w:t>
      </w:r>
      <w:r w:rsidR="00951CE5" w:rsidRPr="00F01DDB">
        <w:rPr>
          <w:rFonts w:ascii="Sylfaen" w:hAnsi="Sylfaen"/>
        </w:rPr>
        <w:t>с</w:t>
      </w:r>
      <w:r w:rsidRPr="00F01DDB">
        <w:rPr>
          <w:rFonts w:ascii="Sylfaen" w:hAnsi="Sylfaen"/>
        </w:rPr>
        <w:t xml:space="preserve"> </w:t>
      </w:r>
      <w:r w:rsidR="00951CE5" w:rsidRPr="00F01DDB">
        <w:rPr>
          <w:rFonts w:ascii="Sylfaen" w:hAnsi="Sylfaen"/>
        </w:rPr>
        <w:t>применением процедуры</w:t>
      </w:r>
      <w:r w:rsidRPr="00F01DDB">
        <w:rPr>
          <w:rFonts w:ascii="Sylfaen" w:hAnsi="Sylfaen"/>
        </w:rPr>
        <w:t>, установленн</w:t>
      </w:r>
      <w:r w:rsidR="00951CE5" w:rsidRPr="00F01DDB">
        <w:rPr>
          <w:rFonts w:ascii="Sylfaen" w:hAnsi="Sylfaen"/>
        </w:rPr>
        <w:t>ой</w:t>
      </w:r>
      <w:r w:rsidRPr="00F01DDB">
        <w:rPr>
          <w:rFonts w:ascii="Sylfaen" w:hAnsi="Sylfaen"/>
        </w:rPr>
        <w:t xml:space="preserve"> пунктами 8.1</w:t>
      </w:r>
      <w:r w:rsidR="00625515" w:rsidRPr="00F01DDB">
        <w:rPr>
          <w:rFonts w:ascii="Sylfaen" w:hAnsi="Sylfaen"/>
        </w:rPr>
        <w:t>2</w:t>
      </w:r>
      <w:r w:rsidRPr="00F01DDB">
        <w:rPr>
          <w:rFonts w:ascii="Sylfaen" w:hAnsi="Sylfaen"/>
        </w:rPr>
        <w:t>-8.</w:t>
      </w:r>
      <w:r w:rsidR="00625515" w:rsidRPr="00F01DDB">
        <w:rPr>
          <w:rFonts w:ascii="Sylfaen" w:hAnsi="Sylfaen"/>
        </w:rPr>
        <w:t>18</w:t>
      </w:r>
      <w:r w:rsidR="007854B2" w:rsidRPr="00F01DDB">
        <w:rPr>
          <w:rFonts w:ascii="Sylfaen" w:hAnsi="Sylfaen"/>
        </w:rPr>
        <w:t xml:space="preserve"> </w:t>
      </w:r>
      <w:r w:rsidRPr="00F01DDB">
        <w:rPr>
          <w:rFonts w:ascii="Sylfaen" w:hAnsi="Sylfaen"/>
        </w:rPr>
        <w:t>части 1 настоящего Приглашения.</w:t>
      </w:r>
    </w:p>
    <w:p w:rsidR="00583092" w:rsidRPr="00F01DDB" w:rsidRDefault="00A150A9" w:rsidP="00B46D58">
      <w:pPr>
        <w:pStyle w:val="23"/>
        <w:widowControl w:val="0"/>
        <w:tabs>
          <w:tab w:val="left" w:pos="1276"/>
        </w:tabs>
        <w:spacing w:after="160" w:line="240" w:lineRule="auto"/>
        <w:ind w:firstLine="567"/>
        <w:rPr>
          <w:rFonts w:ascii="Sylfaen" w:hAnsi="Sylfaen" w:cs="Sylfaen"/>
          <w:sz w:val="24"/>
          <w:szCs w:val="24"/>
        </w:rPr>
      </w:pPr>
      <w:r w:rsidRPr="00F01DDB">
        <w:rPr>
          <w:rFonts w:ascii="Sylfaen" w:hAnsi="Sylfaen"/>
          <w:sz w:val="24"/>
          <w:szCs w:val="24"/>
        </w:rPr>
        <w:t>8.</w:t>
      </w:r>
      <w:r w:rsidR="0022247D" w:rsidRPr="00F01DDB">
        <w:rPr>
          <w:rFonts w:ascii="Sylfaen" w:hAnsi="Sylfaen"/>
          <w:sz w:val="24"/>
          <w:szCs w:val="24"/>
        </w:rPr>
        <w:t>2</w:t>
      </w:r>
      <w:r w:rsidR="005D0468" w:rsidRPr="00F01DDB">
        <w:rPr>
          <w:rFonts w:ascii="Sylfaen" w:hAnsi="Sylfaen"/>
          <w:sz w:val="24"/>
          <w:szCs w:val="24"/>
        </w:rPr>
        <w:t>0</w:t>
      </w:r>
      <w:r w:rsidR="00FA2DBA" w:rsidRPr="00F01DDB">
        <w:rPr>
          <w:rFonts w:ascii="Sylfaen" w:hAnsi="Sylfaen"/>
          <w:sz w:val="24"/>
          <w:szCs w:val="24"/>
        </w:rPr>
        <w:t>.</w:t>
      </w:r>
      <w:r w:rsidR="00FA2DBA" w:rsidRPr="00F01DDB">
        <w:rPr>
          <w:rFonts w:ascii="Sylfaen" w:hAnsi="Sylfaen"/>
          <w:sz w:val="24"/>
          <w:szCs w:val="24"/>
        </w:rPr>
        <w:tab/>
      </w:r>
      <w:r w:rsidRPr="00F01DDB">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01DDB" w:rsidRDefault="00662165" w:rsidP="00B46D58">
      <w:pPr>
        <w:pStyle w:val="23"/>
        <w:widowControl w:val="0"/>
        <w:spacing w:after="160" w:line="240" w:lineRule="auto"/>
        <w:ind w:firstLine="567"/>
        <w:rPr>
          <w:rFonts w:ascii="Sylfaen" w:hAnsi="Sylfaen"/>
          <w:sz w:val="24"/>
          <w:szCs w:val="24"/>
        </w:rPr>
      </w:pPr>
      <w:r w:rsidRPr="00F01DDB">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w:t>
      </w:r>
      <w:r w:rsidRPr="00F01DDB">
        <w:rPr>
          <w:rFonts w:ascii="Sylfaen" w:hAnsi="Sylfaen"/>
          <w:sz w:val="24"/>
          <w:szCs w:val="24"/>
        </w:rPr>
        <w:lastRenderedPageBreak/>
        <w:t>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01DDB" w:rsidRDefault="00A150A9" w:rsidP="00B46D58">
      <w:pPr>
        <w:pStyle w:val="23"/>
        <w:widowControl w:val="0"/>
        <w:tabs>
          <w:tab w:val="left" w:pos="1276"/>
        </w:tabs>
        <w:spacing w:after="160" w:line="240" w:lineRule="auto"/>
        <w:ind w:firstLine="567"/>
        <w:rPr>
          <w:rFonts w:ascii="Sylfaen" w:hAnsi="Sylfaen"/>
          <w:sz w:val="24"/>
          <w:szCs w:val="24"/>
        </w:rPr>
      </w:pPr>
      <w:r w:rsidRPr="00F01DDB">
        <w:rPr>
          <w:rFonts w:ascii="Sylfaen" w:hAnsi="Sylfaen"/>
          <w:sz w:val="24"/>
          <w:szCs w:val="24"/>
        </w:rPr>
        <w:t>8.</w:t>
      </w:r>
      <w:r w:rsidR="005A79EE" w:rsidRPr="00F01DDB">
        <w:rPr>
          <w:rFonts w:ascii="Sylfaen" w:hAnsi="Sylfaen"/>
          <w:sz w:val="24"/>
          <w:szCs w:val="24"/>
        </w:rPr>
        <w:t>2</w:t>
      </w:r>
      <w:r w:rsidR="000241CA" w:rsidRPr="00F01DDB">
        <w:rPr>
          <w:rFonts w:ascii="Sylfaen" w:hAnsi="Sylfaen"/>
          <w:sz w:val="24"/>
          <w:szCs w:val="24"/>
        </w:rPr>
        <w:t>1</w:t>
      </w:r>
      <w:r w:rsidRPr="00F01DDB">
        <w:rPr>
          <w:rFonts w:ascii="Sylfaen" w:hAnsi="Sylfaen"/>
          <w:sz w:val="24"/>
          <w:szCs w:val="24"/>
        </w:rPr>
        <w:t>.</w:t>
      </w:r>
      <w:r w:rsidR="00FA2DBA" w:rsidRPr="00F01DDB">
        <w:rPr>
          <w:rFonts w:ascii="Sylfaen" w:hAnsi="Sylfaen"/>
          <w:sz w:val="24"/>
          <w:szCs w:val="24"/>
        </w:rPr>
        <w:tab/>
      </w:r>
      <w:r w:rsidRPr="00F01DDB">
        <w:rPr>
          <w:rFonts w:ascii="Sylfaen" w:hAnsi="Sylfaen"/>
          <w:sz w:val="24"/>
          <w:szCs w:val="24"/>
        </w:rPr>
        <w:t>С целью применения пункта 8.</w:t>
      </w:r>
      <w:r w:rsidR="005A79EE" w:rsidRPr="00F01DDB">
        <w:rPr>
          <w:rFonts w:ascii="Sylfaen" w:hAnsi="Sylfaen"/>
          <w:sz w:val="24"/>
          <w:szCs w:val="24"/>
        </w:rPr>
        <w:t>2</w:t>
      </w:r>
      <w:r w:rsidR="00D35E75" w:rsidRPr="00F01DDB">
        <w:rPr>
          <w:rFonts w:ascii="Sylfaen" w:hAnsi="Sylfaen"/>
          <w:sz w:val="24"/>
          <w:szCs w:val="24"/>
        </w:rPr>
        <w:t>0</w:t>
      </w:r>
      <w:proofErr w:type="gramStart"/>
      <w:r w:rsidRPr="00F01DDB">
        <w:rPr>
          <w:rFonts w:ascii="Sylfaen" w:hAnsi="Sylfaen"/>
          <w:sz w:val="24"/>
          <w:szCs w:val="24"/>
        </w:rPr>
        <w:t>. части</w:t>
      </w:r>
      <w:proofErr w:type="gramEnd"/>
      <w:r w:rsidRPr="00F01DDB">
        <w:rPr>
          <w:rFonts w:ascii="Sylfaen" w:hAnsi="Sylfaen"/>
          <w:sz w:val="24"/>
          <w:szCs w:val="24"/>
        </w:rPr>
        <w:t xml:space="preserve"> 1 настоящего приглашения </w:t>
      </w:r>
      <w:r w:rsidR="005A79EE" w:rsidRPr="00F01DDB">
        <w:rPr>
          <w:rFonts w:ascii="Sylfaen" w:hAnsi="Sylfaen"/>
          <w:sz w:val="24"/>
          <w:szCs w:val="24"/>
        </w:rPr>
        <w:t xml:space="preserve">может быть созвано </w:t>
      </w:r>
      <w:r w:rsidRPr="00F01DDB">
        <w:rPr>
          <w:rFonts w:ascii="Sylfaen" w:hAnsi="Sylfaen"/>
          <w:sz w:val="24"/>
          <w:szCs w:val="24"/>
        </w:rPr>
        <w:t>внеочередное заседание комиссии.</w:t>
      </w:r>
    </w:p>
    <w:p w:rsidR="00E45ACA" w:rsidRPr="00F01DDB" w:rsidRDefault="00A150A9" w:rsidP="00B46D58">
      <w:pPr>
        <w:pStyle w:val="norm"/>
        <w:widowControl w:val="0"/>
        <w:tabs>
          <w:tab w:val="left" w:pos="1276"/>
        </w:tabs>
        <w:spacing w:after="160" w:line="240" w:lineRule="auto"/>
        <w:ind w:firstLine="567"/>
        <w:rPr>
          <w:rFonts w:ascii="Sylfaen" w:hAnsi="Sylfaen"/>
          <w:sz w:val="24"/>
          <w:szCs w:val="24"/>
        </w:rPr>
      </w:pPr>
      <w:r w:rsidRPr="00F01DDB">
        <w:rPr>
          <w:rFonts w:ascii="Sylfaen" w:hAnsi="Sylfaen"/>
          <w:spacing w:val="-6"/>
          <w:sz w:val="24"/>
          <w:szCs w:val="24"/>
        </w:rPr>
        <w:t>8.</w:t>
      </w:r>
      <w:r w:rsidR="004D0EA7" w:rsidRPr="00F01DDB">
        <w:rPr>
          <w:rFonts w:ascii="Sylfaen" w:hAnsi="Sylfaen"/>
          <w:spacing w:val="-6"/>
          <w:sz w:val="24"/>
          <w:szCs w:val="24"/>
        </w:rPr>
        <w:t>2</w:t>
      </w:r>
      <w:r w:rsidR="005D5CCD" w:rsidRPr="00F01DDB">
        <w:rPr>
          <w:rFonts w:ascii="Sylfaen" w:hAnsi="Sylfaen"/>
          <w:spacing w:val="-6"/>
          <w:sz w:val="24"/>
          <w:szCs w:val="24"/>
        </w:rPr>
        <w:t>2</w:t>
      </w:r>
      <w:r w:rsidR="00544D9F" w:rsidRPr="00F01DDB">
        <w:rPr>
          <w:rFonts w:ascii="Sylfaen" w:hAnsi="Sylfaen"/>
          <w:spacing w:val="-6"/>
          <w:sz w:val="24"/>
          <w:szCs w:val="24"/>
        </w:rPr>
        <w:t>.</w:t>
      </w:r>
      <w:r w:rsidR="00544D9F" w:rsidRPr="00F01DDB">
        <w:rPr>
          <w:rFonts w:ascii="Sylfaen" w:hAnsi="Sylfaen"/>
          <w:spacing w:val="-6"/>
          <w:sz w:val="24"/>
          <w:szCs w:val="24"/>
        </w:rPr>
        <w:tab/>
      </w:r>
      <w:r w:rsidRPr="00F01DDB">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01DDB">
        <w:rPr>
          <w:rFonts w:ascii="Sylfaen" w:hAnsi="Sylfaen"/>
          <w:sz w:val="24"/>
          <w:szCs w:val="24"/>
        </w:rPr>
        <w:t xml:space="preserve"> Решение о</w:t>
      </w:r>
      <w:r w:rsidR="00BA2853" w:rsidRPr="00F01DDB">
        <w:rPr>
          <w:rFonts w:ascii="Sylfaen" w:hAnsi="Sylfaen" w:cs="Courier New"/>
          <w:sz w:val="24"/>
          <w:szCs w:val="24"/>
          <w:lang w:val="en-US"/>
        </w:rPr>
        <w:t> </w:t>
      </w:r>
      <w:r w:rsidRPr="00F01DDB">
        <w:rPr>
          <w:rFonts w:ascii="Sylfaen" w:hAnsi="Sylfaen"/>
          <w:sz w:val="24"/>
          <w:szCs w:val="24"/>
        </w:rPr>
        <w:t>заключении договора содержит краткую информацию об оценке заявок, о</w:t>
      </w:r>
      <w:r w:rsidR="00BA2853" w:rsidRPr="00F01DDB">
        <w:rPr>
          <w:rFonts w:ascii="Sylfaen" w:hAnsi="Sylfaen" w:cs="Courier New"/>
          <w:sz w:val="24"/>
          <w:szCs w:val="24"/>
          <w:lang w:val="en-US"/>
        </w:rPr>
        <w:t> </w:t>
      </w:r>
      <w:r w:rsidRPr="00F01DDB">
        <w:rPr>
          <w:rFonts w:ascii="Sylfaen" w:hAnsi="Sylfaen"/>
          <w:sz w:val="24"/>
          <w:szCs w:val="24"/>
        </w:rPr>
        <w:t>причинах, обосновывающих выбор отобранного участника, и объявление о</w:t>
      </w:r>
      <w:r w:rsidR="00BA2853" w:rsidRPr="00F01DDB">
        <w:rPr>
          <w:rFonts w:ascii="Sylfaen" w:hAnsi="Sylfaen" w:cs="Courier New"/>
          <w:sz w:val="24"/>
          <w:szCs w:val="24"/>
          <w:lang w:val="en-US"/>
        </w:rPr>
        <w:t> </w:t>
      </w:r>
      <w:r w:rsidRPr="00F01DDB">
        <w:rPr>
          <w:rFonts w:ascii="Sylfaen" w:hAnsi="Sylfaen"/>
          <w:sz w:val="24"/>
          <w:szCs w:val="24"/>
        </w:rPr>
        <w:t>периоде ожидания.</w:t>
      </w:r>
    </w:p>
    <w:p w:rsidR="00583092" w:rsidRPr="00F01DDB" w:rsidRDefault="00A150A9" w:rsidP="00B46D58">
      <w:pPr>
        <w:pStyle w:val="23"/>
        <w:widowControl w:val="0"/>
        <w:tabs>
          <w:tab w:val="left" w:pos="1276"/>
        </w:tabs>
        <w:spacing w:after="160" w:line="240" w:lineRule="auto"/>
        <w:ind w:firstLine="567"/>
        <w:rPr>
          <w:rFonts w:ascii="Sylfaen" w:hAnsi="Sylfaen" w:cs="Sylfaen"/>
          <w:sz w:val="24"/>
          <w:szCs w:val="24"/>
        </w:rPr>
      </w:pPr>
      <w:r w:rsidRPr="00F01DDB">
        <w:rPr>
          <w:rFonts w:ascii="Sylfaen" w:hAnsi="Sylfaen"/>
          <w:sz w:val="24"/>
          <w:szCs w:val="24"/>
        </w:rPr>
        <w:t>8.</w:t>
      </w:r>
      <w:r w:rsidR="00163324" w:rsidRPr="00F01DDB">
        <w:rPr>
          <w:rFonts w:ascii="Sylfaen" w:hAnsi="Sylfaen"/>
          <w:sz w:val="24"/>
          <w:szCs w:val="24"/>
        </w:rPr>
        <w:t>2</w:t>
      </w:r>
      <w:r w:rsidR="00BE4CFA" w:rsidRPr="00F01DDB">
        <w:rPr>
          <w:rFonts w:ascii="Sylfaen" w:hAnsi="Sylfaen"/>
          <w:sz w:val="24"/>
          <w:szCs w:val="24"/>
        </w:rPr>
        <w:t>3</w:t>
      </w:r>
      <w:r w:rsidR="00BA2853" w:rsidRPr="00F01DDB">
        <w:rPr>
          <w:rFonts w:ascii="Sylfaen" w:hAnsi="Sylfaen"/>
          <w:sz w:val="24"/>
          <w:szCs w:val="24"/>
        </w:rPr>
        <w:t>.</w:t>
      </w:r>
      <w:r w:rsidR="006354FA" w:rsidRPr="00F01DDB">
        <w:rPr>
          <w:rFonts w:ascii="Sylfaen" w:hAnsi="Sylfaen"/>
          <w:sz w:val="24"/>
          <w:szCs w:val="24"/>
        </w:rPr>
        <w:t xml:space="preserve"> </w:t>
      </w:r>
      <w:r w:rsidRPr="00F01DDB">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01DDB" w:rsidRDefault="00583092" w:rsidP="00B46D58">
      <w:pPr>
        <w:pStyle w:val="23"/>
        <w:widowControl w:val="0"/>
        <w:spacing w:after="160" w:line="240" w:lineRule="auto"/>
        <w:ind w:firstLine="567"/>
        <w:rPr>
          <w:rFonts w:ascii="Sylfaen" w:hAnsi="Sylfaen"/>
          <w:i/>
          <w:sz w:val="24"/>
          <w:szCs w:val="24"/>
        </w:rPr>
      </w:pPr>
      <w:r w:rsidRPr="00F01DDB">
        <w:rPr>
          <w:rFonts w:ascii="Sylfaen" w:hAnsi="Sylfaen"/>
          <w:sz w:val="24"/>
          <w:szCs w:val="24"/>
        </w:rPr>
        <w:t>Период ожидания в случае настоящей процедуры составляет "</w:t>
      </w:r>
      <w:r w:rsidR="00D5443D" w:rsidRPr="00F01DDB">
        <w:rPr>
          <w:rFonts w:ascii="Sylfaen" w:hAnsi="Sylfaen"/>
          <w:sz w:val="24"/>
          <w:szCs w:val="24"/>
        </w:rPr>
        <w:t xml:space="preserve"> </w:t>
      </w:r>
      <w:r w:rsidRPr="00F01DDB">
        <w:rPr>
          <w:rFonts w:ascii="Sylfaen" w:hAnsi="Sylfaen"/>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F01DDB" w:rsidRDefault="00583092" w:rsidP="00B46D58">
      <w:pPr>
        <w:pStyle w:val="23"/>
        <w:widowControl w:val="0"/>
        <w:spacing w:after="160" w:line="240" w:lineRule="auto"/>
        <w:ind w:firstLine="567"/>
        <w:rPr>
          <w:rFonts w:ascii="Sylfaen" w:hAnsi="Sylfaen" w:cs="Sylfaen"/>
          <w:sz w:val="24"/>
          <w:szCs w:val="24"/>
        </w:rPr>
      </w:pPr>
      <w:r w:rsidRPr="00F01DDB">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F01DDB" w:rsidRDefault="00B138F3" w:rsidP="00B46D58">
      <w:pPr>
        <w:widowControl w:val="0"/>
        <w:spacing w:after="160"/>
        <w:jc w:val="center"/>
        <w:rPr>
          <w:rFonts w:ascii="Sylfaen" w:hAnsi="Sylfaen"/>
          <w:b/>
        </w:rPr>
      </w:pPr>
    </w:p>
    <w:p w:rsidR="000313A6" w:rsidRPr="00F01DDB" w:rsidRDefault="00AA0AD8" w:rsidP="00B46D58">
      <w:pPr>
        <w:widowControl w:val="0"/>
        <w:spacing w:after="160"/>
        <w:jc w:val="center"/>
        <w:rPr>
          <w:rFonts w:ascii="Sylfaen" w:hAnsi="Sylfaen" w:cs="Arial"/>
          <w:b/>
          <w:iCs/>
        </w:rPr>
      </w:pPr>
      <w:r w:rsidRPr="00F01DDB">
        <w:rPr>
          <w:rFonts w:ascii="Sylfaen" w:hAnsi="Sylfaen"/>
          <w:b/>
        </w:rPr>
        <w:t xml:space="preserve">9. ЗАКЛЮЧЕНИЕ ДОГОВОРА </w:t>
      </w:r>
    </w:p>
    <w:p w:rsidR="00096865" w:rsidRPr="00F01DDB" w:rsidRDefault="00AA0AD8" w:rsidP="00B46D58">
      <w:pPr>
        <w:widowControl w:val="0"/>
        <w:tabs>
          <w:tab w:val="left" w:pos="1134"/>
        </w:tabs>
        <w:spacing w:after="160"/>
        <w:ind w:firstLine="567"/>
        <w:jc w:val="both"/>
        <w:rPr>
          <w:rFonts w:ascii="Sylfaen" w:hAnsi="Sylfaen" w:cs="Sylfaen"/>
        </w:rPr>
      </w:pPr>
      <w:r w:rsidRPr="00F01DDB">
        <w:rPr>
          <w:rFonts w:ascii="Sylfaen" w:hAnsi="Sylfaen"/>
        </w:rPr>
        <w:t>9.1</w:t>
      </w:r>
      <w:r w:rsidR="002A3FC1" w:rsidRPr="00F01DDB">
        <w:rPr>
          <w:rFonts w:ascii="Sylfaen" w:hAnsi="Sylfaen"/>
        </w:rPr>
        <w:t>.</w:t>
      </w:r>
      <w:r w:rsidR="002A3FC1" w:rsidRPr="00F01DDB">
        <w:rPr>
          <w:rFonts w:ascii="Sylfaen" w:hAnsi="Sylfaen"/>
        </w:rPr>
        <w:tab/>
      </w:r>
      <w:r w:rsidRPr="00F01DDB">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01DDB" w:rsidRDefault="00AA0AD8" w:rsidP="00B46D58">
      <w:pPr>
        <w:widowControl w:val="0"/>
        <w:tabs>
          <w:tab w:val="left" w:pos="1134"/>
        </w:tabs>
        <w:spacing w:after="160"/>
        <w:ind w:firstLine="567"/>
        <w:jc w:val="both"/>
        <w:rPr>
          <w:rFonts w:ascii="Sylfaen" w:hAnsi="Sylfaen" w:cs="Sylfaen"/>
        </w:rPr>
      </w:pPr>
      <w:r w:rsidRPr="00F01DDB">
        <w:rPr>
          <w:rFonts w:ascii="Sylfaen" w:hAnsi="Sylfaen"/>
        </w:rPr>
        <w:lastRenderedPageBreak/>
        <w:t>9.2.</w:t>
      </w:r>
      <w:r w:rsidR="002A3FC1" w:rsidRPr="00F01DDB">
        <w:rPr>
          <w:rFonts w:ascii="Sylfaen" w:hAnsi="Sylfaen"/>
        </w:rPr>
        <w:tab/>
      </w:r>
      <w:r w:rsidRPr="00F01DDB">
        <w:rPr>
          <w:rFonts w:ascii="Sylfaen" w:hAnsi="Sylfaen"/>
        </w:rPr>
        <w:t>В течение четырех рабочих дней, следующих за окончанием периода ожидания, установленного пунктом 8.</w:t>
      </w:r>
      <w:r w:rsidR="00DA3F9C" w:rsidRPr="00F01DDB">
        <w:rPr>
          <w:rFonts w:ascii="Sylfaen" w:hAnsi="Sylfaen"/>
        </w:rPr>
        <w:t>2</w:t>
      </w:r>
      <w:r w:rsidR="00655890" w:rsidRPr="00F01DDB">
        <w:rPr>
          <w:rFonts w:ascii="Sylfaen" w:hAnsi="Sylfaen"/>
        </w:rPr>
        <w:t>3</w:t>
      </w:r>
      <w:proofErr w:type="gramStart"/>
      <w:r w:rsidRPr="00F01DDB">
        <w:rPr>
          <w:rFonts w:ascii="Sylfaen" w:hAnsi="Sylfaen"/>
        </w:rPr>
        <w:t>. части</w:t>
      </w:r>
      <w:proofErr w:type="gramEnd"/>
      <w:r w:rsidRPr="00F01DDB">
        <w:rPr>
          <w:rFonts w:ascii="Sylfaen" w:hAnsi="Sylfaen"/>
        </w:rPr>
        <w:t xml:space="preserve">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01DDB">
        <w:rPr>
          <w:rFonts w:ascii="Sylfaen" w:hAnsi="Sylfaen"/>
        </w:rPr>
        <w:t>2</w:t>
      </w:r>
      <w:r w:rsidR="00655890" w:rsidRPr="00F01DDB">
        <w:rPr>
          <w:rFonts w:ascii="Sylfaen" w:hAnsi="Sylfaen"/>
        </w:rPr>
        <w:t>3</w:t>
      </w:r>
      <w:r w:rsidR="00DA3F9C" w:rsidRPr="00F01DDB">
        <w:rPr>
          <w:rFonts w:ascii="Sylfaen" w:hAnsi="Sylfaen"/>
        </w:rPr>
        <w:t xml:space="preserve"> </w:t>
      </w:r>
      <w:r w:rsidRPr="00F01DDB">
        <w:rPr>
          <w:rFonts w:ascii="Sylfaen" w:hAnsi="Sylfaen"/>
        </w:rPr>
        <w:t>части 1 настоящего Приглашения.</w:t>
      </w:r>
    </w:p>
    <w:p w:rsidR="00F23A51" w:rsidRPr="00F01DDB" w:rsidRDefault="00AA0AD8" w:rsidP="00B46D58">
      <w:pPr>
        <w:widowControl w:val="0"/>
        <w:tabs>
          <w:tab w:val="left" w:pos="1134"/>
        </w:tabs>
        <w:spacing w:after="160"/>
        <w:ind w:firstLine="567"/>
        <w:jc w:val="both"/>
        <w:rPr>
          <w:rFonts w:ascii="Sylfaen" w:hAnsi="Sylfaen" w:cs="Sylfaen"/>
        </w:rPr>
      </w:pPr>
      <w:r w:rsidRPr="00F01DDB">
        <w:rPr>
          <w:rFonts w:ascii="Sylfaen" w:hAnsi="Sylfaen"/>
        </w:rPr>
        <w:t>9.3.</w:t>
      </w:r>
      <w:r w:rsidR="002A3FC1" w:rsidRPr="00F01DDB">
        <w:rPr>
          <w:rFonts w:ascii="Sylfaen" w:hAnsi="Sylfaen"/>
        </w:rPr>
        <w:tab/>
      </w:r>
      <w:r w:rsidRPr="00F01DDB">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F01DDB" w:rsidRDefault="00AA0AD8" w:rsidP="00B46D58">
      <w:pPr>
        <w:widowControl w:val="0"/>
        <w:tabs>
          <w:tab w:val="left" w:pos="1134"/>
        </w:tabs>
        <w:spacing w:after="160"/>
        <w:ind w:firstLine="567"/>
        <w:jc w:val="both"/>
        <w:rPr>
          <w:rFonts w:ascii="Sylfaen" w:hAnsi="Sylfaen" w:cs="Sylfaen"/>
        </w:rPr>
      </w:pPr>
      <w:r w:rsidRPr="00F01DDB">
        <w:rPr>
          <w:rFonts w:ascii="Sylfaen" w:hAnsi="Sylfaen"/>
        </w:rPr>
        <w:t>9.</w:t>
      </w:r>
      <w:r w:rsidR="008E1532" w:rsidRPr="00F01DDB">
        <w:rPr>
          <w:rFonts w:ascii="Sylfaen" w:hAnsi="Sylfaen"/>
        </w:rPr>
        <w:t>4</w:t>
      </w:r>
      <w:r w:rsidR="00DC30CC" w:rsidRPr="00F01DDB">
        <w:rPr>
          <w:rFonts w:ascii="Sylfaen" w:hAnsi="Sylfaen"/>
        </w:rPr>
        <w:t>.</w:t>
      </w:r>
      <w:r w:rsidR="00DC30CC" w:rsidRPr="00F01DDB">
        <w:rPr>
          <w:rFonts w:ascii="Sylfaen" w:hAnsi="Sylfaen"/>
        </w:rPr>
        <w:tab/>
      </w:r>
      <w:r w:rsidRPr="00F01DDB">
        <w:rPr>
          <w:rFonts w:ascii="Sylfaen" w:hAnsi="Sylfaen"/>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01DDB">
        <w:rPr>
          <w:rFonts w:ascii="Sylfaen" w:hAnsi="Sylfaen"/>
        </w:rPr>
        <w:t xml:space="preserve"> квалификации и</w:t>
      </w:r>
      <w:r w:rsidRPr="00F01DDB">
        <w:rPr>
          <w:rFonts w:ascii="Sylfaen" w:hAnsi="Sylfaen"/>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01DDB" w:rsidRDefault="000313A6" w:rsidP="00B46D58">
      <w:pPr>
        <w:widowControl w:val="0"/>
        <w:spacing w:after="160"/>
        <w:ind w:firstLine="567"/>
        <w:jc w:val="both"/>
        <w:rPr>
          <w:rFonts w:ascii="Sylfaen" w:hAnsi="Sylfaen" w:cs="Sylfaen"/>
        </w:rPr>
      </w:pPr>
      <w:r w:rsidRPr="00F01DDB">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01DDB">
        <w:rPr>
          <w:rFonts w:ascii="Sylfaen" w:hAnsi="Sylfaen"/>
        </w:rPr>
        <w:t xml:space="preserve"> </w:t>
      </w:r>
      <w:r w:rsidRPr="00F01DDB">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01DDB"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F01DDB">
        <w:rPr>
          <w:rFonts w:ascii="Sylfaen" w:hAnsi="Sylfaen"/>
          <w:i w:val="0"/>
          <w:sz w:val="24"/>
          <w:szCs w:val="24"/>
        </w:rPr>
        <w:t>9.</w:t>
      </w:r>
      <w:r w:rsidR="00CC3097" w:rsidRPr="00F01DDB">
        <w:rPr>
          <w:rFonts w:ascii="Sylfaen" w:hAnsi="Sylfaen"/>
          <w:i w:val="0"/>
          <w:sz w:val="24"/>
          <w:szCs w:val="24"/>
        </w:rPr>
        <w:t>5</w:t>
      </w:r>
      <w:r w:rsidR="00DC30CC" w:rsidRPr="00F01DDB">
        <w:rPr>
          <w:rFonts w:ascii="Sylfaen" w:hAnsi="Sylfaen"/>
          <w:i w:val="0"/>
          <w:sz w:val="24"/>
          <w:szCs w:val="24"/>
        </w:rPr>
        <w:t>.</w:t>
      </w:r>
      <w:r w:rsidR="00DC30CC" w:rsidRPr="00F01DDB">
        <w:rPr>
          <w:rFonts w:ascii="Sylfaen" w:hAnsi="Sylfaen"/>
          <w:i w:val="0"/>
          <w:sz w:val="24"/>
          <w:szCs w:val="24"/>
        </w:rPr>
        <w:tab/>
      </w:r>
      <w:r w:rsidRPr="00F01DDB">
        <w:rPr>
          <w:rFonts w:ascii="Sylfaen" w:hAnsi="Sylfaen"/>
          <w:i w:val="0"/>
          <w:sz w:val="24"/>
          <w:szCs w:val="24"/>
        </w:rPr>
        <w:t>До истечения срока, предусмотренного пунктом 9.</w:t>
      </w:r>
      <w:r w:rsidR="00E048B1" w:rsidRPr="00F01DDB">
        <w:rPr>
          <w:rFonts w:ascii="Sylfaen" w:hAnsi="Sylfaen"/>
          <w:i w:val="0"/>
          <w:sz w:val="24"/>
          <w:szCs w:val="24"/>
        </w:rPr>
        <w:t>4</w:t>
      </w:r>
      <w:r w:rsidRPr="00F01DDB">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01DDB">
        <w:rPr>
          <w:rFonts w:ascii="Sylfaen" w:hAnsi="Sylfaen"/>
          <w:spacing w:val="-8"/>
          <w:sz w:val="24"/>
          <w:szCs w:val="24"/>
        </w:rPr>
        <w:t xml:space="preserve"> </w:t>
      </w:r>
    </w:p>
    <w:p w:rsidR="00096865" w:rsidRPr="00F01DDB" w:rsidRDefault="00096865" w:rsidP="00B46D58">
      <w:pPr>
        <w:widowControl w:val="0"/>
        <w:spacing w:after="160"/>
        <w:jc w:val="center"/>
        <w:rPr>
          <w:rFonts w:ascii="Sylfaen" w:hAnsi="Sylfaen"/>
          <w:b/>
          <w:iCs/>
        </w:rPr>
      </w:pPr>
    </w:p>
    <w:p w:rsidR="00096865" w:rsidRPr="00F01DDB" w:rsidRDefault="00030D40" w:rsidP="00B46D58">
      <w:pPr>
        <w:widowControl w:val="0"/>
        <w:spacing w:after="160"/>
        <w:jc w:val="center"/>
        <w:rPr>
          <w:rFonts w:ascii="Sylfaen" w:hAnsi="Sylfaen" w:cs="Arial"/>
          <w:b/>
          <w:iCs/>
        </w:rPr>
      </w:pPr>
      <w:r w:rsidRPr="00F01DDB">
        <w:rPr>
          <w:rFonts w:ascii="Sylfaen" w:hAnsi="Sylfaen"/>
          <w:b/>
        </w:rPr>
        <w:t xml:space="preserve">10. </w:t>
      </w:r>
      <w:r w:rsidR="00F83409" w:rsidRPr="00F01DDB">
        <w:rPr>
          <w:rFonts w:ascii="Sylfaen" w:hAnsi="Sylfaen"/>
          <w:b/>
        </w:rPr>
        <w:t xml:space="preserve">ОБЕСПЕЧЕНИЯ КВАЛИФИКАЦИИ И </w:t>
      </w:r>
      <w:r w:rsidRPr="00F01DDB">
        <w:rPr>
          <w:rFonts w:ascii="Sylfaen" w:hAnsi="Sylfaen"/>
          <w:b/>
        </w:rPr>
        <w:t xml:space="preserve">ДОГОВОРА </w:t>
      </w:r>
    </w:p>
    <w:p w:rsidR="00096865" w:rsidRPr="00F01DDB" w:rsidRDefault="00030D40" w:rsidP="00B46D58">
      <w:pPr>
        <w:widowControl w:val="0"/>
        <w:tabs>
          <w:tab w:val="left" w:pos="1276"/>
        </w:tabs>
        <w:spacing w:after="160"/>
        <w:ind w:firstLine="567"/>
        <w:jc w:val="both"/>
        <w:rPr>
          <w:rFonts w:ascii="Sylfaen" w:hAnsi="Sylfaen"/>
        </w:rPr>
      </w:pPr>
      <w:r w:rsidRPr="00F01DDB">
        <w:rPr>
          <w:rFonts w:ascii="Sylfaen" w:hAnsi="Sylfaen"/>
        </w:rPr>
        <w:lastRenderedPageBreak/>
        <w:t>10.1</w:t>
      </w:r>
      <w:r w:rsidR="00DC30CC" w:rsidRPr="00F01DDB">
        <w:rPr>
          <w:rFonts w:ascii="Sylfaen" w:hAnsi="Sylfaen"/>
        </w:rPr>
        <w:t>.</w:t>
      </w:r>
      <w:r w:rsidR="00DC30CC" w:rsidRPr="00F01DDB">
        <w:rPr>
          <w:rFonts w:ascii="Sylfaen" w:hAnsi="Sylfaen"/>
        </w:rPr>
        <w:tab/>
      </w:r>
      <w:r w:rsidRPr="00F01DDB">
        <w:rPr>
          <w:rFonts w:ascii="Sylfaen" w:hAnsi="Sylfaen"/>
        </w:rPr>
        <w:t xml:space="preserve">На основании требования о предоставлении </w:t>
      </w:r>
      <w:r w:rsidR="000E4039" w:rsidRPr="00F01DDB">
        <w:rPr>
          <w:rFonts w:ascii="Sylfaen" w:hAnsi="Sylfaen"/>
        </w:rPr>
        <w:t xml:space="preserve">обеспечений квалификации и </w:t>
      </w:r>
      <w:r w:rsidRPr="00F01DDB">
        <w:rPr>
          <w:rFonts w:ascii="Sylfaen" w:hAnsi="Sylfaen"/>
        </w:rPr>
        <w:t>договора отобранный участник в течение 10</w:t>
      </w:r>
      <w:r w:rsidR="000E4039" w:rsidRPr="00F01DDB">
        <w:rPr>
          <w:rFonts w:ascii="Sylfaen" w:hAnsi="Sylfaen"/>
        </w:rPr>
        <w:t>-и, а в случае, если заключаемым договором предусмотрена предоплата – 15-и</w:t>
      </w:r>
      <w:r w:rsidRPr="00F01DDB">
        <w:rPr>
          <w:rFonts w:ascii="Sylfaen" w:hAnsi="Sylfaen"/>
        </w:rPr>
        <w:t xml:space="preserve"> </w:t>
      </w:r>
      <w:r w:rsidR="000E4039" w:rsidRPr="00F01DDB">
        <w:rPr>
          <w:rFonts w:ascii="Sylfaen" w:hAnsi="Sylfaen"/>
        </w:rPr>
        <w:t xml:space="preserve">рабочих дней со дня его получения, </w:t>
      </w:r>
      <w:r w:rsidRPr="00F01DDB">
        <w:rPr>
          <w:rFonts w:ascii="Sylfaen" w:hAnsi="Sylfaen"/>
        </w:rPr>
        <w:t xml:space="preserve">обязан представить </w:t>
      </w:r>
      <w:r w:rsidR="000E4039" w:rsidRPr="00F01DDB">
        <w:rPr>
          <w:rFonts w:ascii="Sylfaen" w:hAnsi="Sylfaen"/>
        </w:rPr>
        <w:t xml:space="preserve">обеспечения квалификации и </w:t>
      </w:r>
      <w:r w:rsidRPr="00F01DDB">
        <w:rPr>
          <w:rFonts w:ascii="Sylfaen" w:hAnsi="Sylfaen"/>
        </w:rPr>
        <w:t xml:space="preserve">договора. С отобранным участником заключается договор, если он представляет </w:t>
      </w:r>
      <w:r w:rsidR="000E4039" w:rsidRPr="00F01DDB">
        <w:rPr>
          <w:rFonts w:ascii="Sylfaen" w:hAnsi="Sylfaen"/>
        </w:rPr>
        <w:t xml:space="preserve">обеспечения квалификации </w:t>
      </w:r>
      <w:proofErr w:type="gramStart"/>
      <w:r w:rsidR="000E4039" w:rsidRPr="00F01DDB">
        <w:rPr>
          <w:rFonts w:ascii="Sylfaen" w:hAnsi="Sylfaen"/>
        </w:rPr>
        <w:t xml:space="preserve">и  </w:t>
      </w:r>
      <w:r w:rsidRPr="00F01DDB">
        <w:rPr>
          <w:rFonts w:ascii="Sylfaen" w:hAnsi="Sylfaen"/>
        </w:rPr>
        <w:t>договора</w:t>
      </w:r>
      <w:proofErr w:type="gramEnd"/>
      <w:r w:rsidRPr="00F01DDB">
        <w:rPr>
          <w:rFonts w:ascii="Sylfaen" w:hAnsi="Sylfaen"/>
        </w:rPr>
        <w:t>.</w:t>
      </w:r>
    </w:p>
    <w:p w:rsidR="0035631F" w:rsidRPr="00F01DDB" w:rsidRDefault="00A6609C" w:rsidP="00B46D58">
      <w:pPr>
        <w:widowControl w:val="0"/>
        <w:tabs>
          <w:tab w:val="left" w:pos="1276"/>
        </w:tabs>
        <w:spacing w:after="160"/>
        <w:ind w:firstLine="567"/>
        <w:jc w:val="both"/>
        <w:rPr>
          <w:rFonts w:ascii="Sylfaen" w:hAnsi="Sylfaen"/>
        </w:rPr>
      </w:pPr>
      <w:r w:rsidRPr="00F01DDB">
        <w:rPr>
          <w:rFonts w:ascii="Sylfaen" w:hAnsi="Sylfaen"/>
        </w:rPr>
        <w:t xml:space="preserve">10.2 </w:t>
      </w:r>
      <w:r w:rsidR="008C5F2A" w:rsidRPr="00F01DDB">
        <w:rPr>
          <w:rFonts w:ascii="Sylfaen" w:hAnsi="Sylfaen"/>
        </w:rPr>
        <w:t xml:space="preserve">Размер обеспечения квалификации равен размеру ценового предложения отобранного </w:t>
      </w:r>
      <w:proofErr w:type="spellStart"/>
      <w:proofErr w:type="gramStart"/>
      <w:r w:rsidR="008C5F2A" w:rsidRPr="00F01DDB">
        <w:rPr>
          <w:rFonts w:ascii="Sylfaen" w:hAnsi="Sylfaen"/>
        </w:rPr>
        <w:t>участника.</w:t>
      </w:r>
      <w:r w:rsidR="001647D2" w:rsidRPr="00F01DDB">
        <w:rPr>
          <w:rFonts w:ascii="Sylfaen" w:hAnsi="Sylfaen"/>
        </w:rPr>
        <w:t>Обеспечение</w:t>
      </w:r>
      <w:proofErr w:type="spellEnd"/>
      <w:proofErr w:type="gramEnd"/>
      <w:r w:rsidR="001647D2" w:rsidRPr="00F01DDB">
        <w:rPr>
          <w:rFonts w:ascii="Sylfaen" w:hAnsi="Sylfaen"/>
        </w:rPr>
        <w:t xml:space="preserve"> квалификации представляется в </w:t>
      </w:r>
      <w:r w:rsidR="004B6A49" w:rsidRPr="00F01DDB">
        <w:rPr>
          <w:rFonts w:ascii="Sylfaen" w:hAnsi="Sylfaen"/>
        </w:rPr>
        <w:t>виде</w:t>
      </w:r>
      <w:r w:rsidR="001647D2" w:rsidRPr="00F01DDB">
        <w:rPr>
          <w:rFonts w:ascii="Sylfaen" w:hAnsi="Sylfaen"/>
        </w:rPr>
        <w:t xml:space="preserve"> банковской гарантии (</w:t>
      </w:r>
      <w:r w:rsidR="005C1C99" w:rsidRPr="00F01DDB">
        <w:rPr>
          <w:rFonts w:ascii="Sylfaen" w:hAnsi="Sylfaen"/>
        </w:rPr>
        <w:t>П</w:t>
      </w:r>
      <w:r w:rsidR="001647D2" w:rsidRPr="00F01DDB">
        <w:rPr>
          <w:rFonts w:ascii="Sylfaen" w:hAnsi="Sylfaen"/>
        </w:rPr>
        <w:t>риложение 4),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F01DDB">
        <w:rPr>
          <w:rStyle w:val="af6"/>
          <w:rFonts w:ascii="Sylfaen" w:hAnsi="Sylfaen"/>
        </w:rPr>
        <w:footnoteReference w:customMarkFollows="1" w:id="10"/>
        <w:t>12</w:t>
      </w:r>
      <w:r w:rsidRPr="00F01DDB">
        <w:rPr>
          <w:rFonts w:ascii="Sylfaen" w:hAnsi="Sylfaen"/>
        </w:rPr>
        <w:t xml:space="preserve"> </w:t>
      </w:r>
      <w:r w:rsidR="00853CBA" w:rsidRPr="00F01DDB">
        <w:rPr>
          <w:rFonts w:ascii="Sylfaen" w:hAnsi="Sylfaen"/>
        </w:rPr>
        <w:t>.</w:t>
      </w:r>
    </w:p>
    <w:p w:rsidR="0035631F" w:rsidRPr="00F01DDB" w:rsidRDefault="0035631F" w:rsidP="00B46D58">
      <w:pPr>
        <w:widowControl w:val="0"/>
        <w:tabs>
          <w:tab w:val="left" w:pos="1276"/>
        </w:tabs>
        <w:spacing w:after="160"/>
        <w:ind w:firstLine="567"/>
        <w:jc w:val="both"/>
        <w:rPr>
          <w:rFonts w:ascii="Sylfaen" w:hAnsi="Sylfaen" w:cs="Sylfaen"/>
        </w:rPr>
      </w:pPr>
      <w:r w:rsidRPr="00F01DDB">
        <w:rPr>
          <w:rFonts w:ascii="Sylfaen" w:hAnsi="Sylfaen" w:cs="Sylfaen"/>
        </w:rPr>
        <w:t xml:space="preserve">Если процедура закупки организована в </w:t>
      </w:r>
      <w:r w:rsidR="008F1F9B" w:rsidRPr="00F01DDB">
        <w:rPr>
          <w:rFonts w:ascii="Sylfaen" w:hAnsi="Sylfaen" w:cs="Sylfaen"/>
        </w:rPr>
        <w:t>лотах</w:t>
      </w:r>
      <w:r w:rsidRPr="00F01DDB">
        <w:rPr>
          <w:rFonts w:ascii="Sylfaen" w:hAnsi="Sylfaen" w:cs="Sylfaen"/>
        </w:rPr>
        <w:t xml:space="preserve"> и участник признается </w:t>
      </w:r>
      <w:r w:rsidR="008F1F9B" w:rsidRPr="00F01DDB">
        <w:rPr>
          <w:rFonts w:ascii="Sylfaen" w:hAnsi="Sylfaen" w:cs="Sylfaen"/>
        </w:rPr>
        <w:t>отобранным</w:t>
      </w:r>
      <w:r w:rsidRPr="00F01DDB">
        <w:rPr>
          <w:rFonts w:ascii="Sylfaen" w:hAnsi="Sylfaen" w:cs="Sylfaen"/>
        </w:rPr>
        <w:t xml:space="preserve"> участником </w:t>
      </w:r>
      <w:r w:rsidR="008F1F9B" w:rsidRPr="00F01DDB">
        <w:rPr>
          <w:rFonts w:ascii="Sylfaen" w:hAnsi="Sylfaen" w:cs="Sylfaen"/>
        </w:rPr>
        <w:t>по</w:t>
      </w:r>
      <w:r w:rsidRPr="00F01DDB">
        <w:rPr>
          <w:rFonts w:ascii="Sylfaen" w:hAnsi="Sylfaen" w:cs="Sylfaen"/>
        </w:rPr>
        <w:t xml:space="preserve"> более чем одн</w:t>
      </w:r>
      <w:r w:rsidR="008F1F9B" w:rsidRPr="00F01DDB">
        <w:rPr>
          <w:rFonts w:ascii="Sylfaen" w:hAnsi="Sylfaen" w:cs="Sylfaen"/>
        </w:rPr>
        <w:t xml:space="preserve">ому лоту </w:t>
      </w:r>
      <w:r w:rsidRPr="00F01DDB">
        <w:rPr>
          <w:rFonts w:ascii="Sylfaen" w:hAnsi="Sylfaen" w:cs="Sylfaen"/>
        </w:rPr>
        <w:t xml:space="preserve">и общая цена заключаемого с последним договора превышает 10 млн. </w:t>
      </w:r>
      <w:proofErr w:type="spellStart"/>
      <w:r w:rsidRPr="00F01DDB">
        <w:rPr>
          <w:rFonts w:ascii="Sylfaen" w:hAnsi="Sylfaen" w:cs="Sylfaen"/>
        </w:rPr>
        <w:t>драмов</w:t>
      </w:r>
      <w:proofErr w:type="spellEnd"/>
      <w:r w:rsidRPr="00F01DDB">
        <w:rPr>
          <w:rFonts w:ascii="Sylfaen" w:hAnsi="Sylfaen" w:cs="Sylfaen"/>
        </w:rPr>
        <w:t xml:space="preserve"> </w:t>
      </w:r>
      <w:proofErr w:type="spellStart"/>
      <w:r w:rsidR="008F1F9B" w:rsidRPr="00F01DDB">
        <w:rPr>
          <w:rFonts w:ascii="Sylfaen" w:hAnsi="Sylfaen" w:cs="Sylfaen"/>
        </w:rPr>
        <w:t>д</w:t>
      </w:r>
      <w:r w:rsidRPr="00F01DDB">
        <w:rPr>
          <w:rFonts w:ascii="Sylfaen" w:hAnsi="Sylfaen" w:cs="Sylfaen"/>
        </w:rPr>
        <w:t>рам</w:t>
      </w:r>
      <w:r w:rsidR="008F1F9B" w:rsidRPr="00F01DDB">
        <w:rPr>
          <w:rFonts w:ascii="Sylfaen" w:hAnsi="Sylfaen" w:cs="Sylfaen"/>
        </w:rPr>
        <w:t>ов</w:t>
      </w:r>
      <w:proofErr w:type="spellEnd"/>
      <w:r w:rsidRPr="00F01DDB">
        <w:rPr>
          <w:rFonts w:ascii="Sylfaen" w:hAnsi="Sylfaen" w:cs="Sylfaen"/>
        </w:rPr>
        <w:t xml:space="preserve"> </w:t>
      </w:r>
      <w:r w:rsidR="008F1F9B" w:rsidRPr="00F01DDB">
        <w:rPr>
          <w:rFonts w:ascii="Sylfaen" w:hAnsi="Sylfaen" w:cs="Sylfaen"/>
        </w:rPr>
        <w:t>РА,</w:t>
      </w:r>
      <w:r w:rsidRPr="00F01DDB">
        <w:rPr>
          <w:rFonts w:ascii="Sylfaen" w:hAnsi="Sylfaen" w:cs="Sylfaen"/>
        </w:rPr>
        <w:t xml:space="preserve"> то обеспечение </w:t>
      </w:r>
      <w:r w:rsidR="008F1F9B" w:rsidRPr="00F01DDB">
        <w:rPr>
          <w:rFonts w:ascii="Sylfaen" w:hAnsi="Sylfaen" w:cs="Sylfaen"/>
        </w:rPr>
        <w:t xml:space="preserve">квалификации </w:t>
      </w:r>
      <w:r w:rsidRPr="00F01DDB">
        <w:rPr>
          <w:rFonts w:ascii="Sylfaen" w:hAnsi="Sylfaen" w:cs="Sylfaen"/>
        </w:rPr>
        <w:t xml:space="preserve">представляется в </w:t>
      </w:r>
      <w:r w:rsidR="004B6A49" w:rsidRPr="00F01DDB">
        <w:rPr>
          <w:rFonts w:ascii="Sylfaen" w:hAnsi="Sylfaen" w:cs="Sylfaen"/>
        </w:rPr>
        <w:t>виде</w:t>
      </w:r>
      <w:r w:rsidRPr="00F01DDB">
        <w:rPr>
          <w:rFonts w:ascii="Sylfaen" w:hAnsi="Sylfaen" w:cs="Sylfaen"/>
        </w:rPr>
        <w:t xml:space="preserve"> банковской гарантии в размере общей цены договора</w:t>
      </w:r>
      <w:r w:rsidR="008F1F9B" w:rsidRPr="00F01DDB">
        <w:rPr>
          <w:rFonts w:ascii="Sylfaen" w:hAnsi="Sylfaen" w:cs="Sylfaen"/>
        </w:rPr>
        <w:t>.</w:t>
      </w:r>
    </w:p>
    <w:p w:rsidR="002406D8" w:rsidRPr="00F01DDB" w:rsidRDefault="002406D8" w:rsidP="00B46D58">
      <w:pPr>
        <w:widowControl w:val="0"/>
        <w:tabs>
          <w:tab w:val="left" w:pos="1276"/>
        </w:tabs>
        <w:spacing w:after="160"/>
        <w:ind w:firstLine="567"/>
        <w:jc w:val="both"/>
        <w:rPr>
          <w:rFonts w:ascii="Sylfaen" w:hAnsi="Sylfaen" w:cs="Sylfaen"/>
        </w:rPr>
      </w:pPr>
      <w:r w:rsidRPr="00F01DDB">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01DDB" w:rsidRDefault="00030D40" w:rsidP="00B46D58">
      <w:pPr>
        <w:widowControl w:val="0"/>
        <w:tabs>
          <w:tab w:val="left" w:pos="1276"/>
        </w:tabs>
        <w:spacing w:after="160"/>
        <w:ind w:firstLine="567"/>
        <w:jc w:val="both"/>
        <w:rPr>
          <w:rFonts w:ascii="Sylfaen" w:hAnsi="Sylfaen"/>
        </w:rPr>
      </w:pPr>
      <w:r w:rsidRPr="00F01DDB">
        <w:rPr>
          <w:rFonts w:ascii="Sylfaen" w:hAnsi="Sylfaen"/>
        </w:rPr>
        <w:t>10.</w:t>
      </w:r>
      <w:r w:rsidR="001723D6" w:rsidRPr="00F01DDB">
        <w:rPr>
          <w:rFonts w:ascii="Sylfaen" w:hAnsi="Sylfaen"/>
        </w:rPr>
        <w:t>3</w:t>
      </w:r>
      <w:r w:rsidR="00DC30CC" w:rsidRPr="00F01DDB">
        <w:rPr>
          <w:rFonts w:ascii="Sylfaen" w:hAnsi="Sylfaen"/>
        </w:rPr>
        <w:t>.</w:t>
      </w:r>
      <w:r w:rsidR="00DC30CC" w:rsidRPr="00F01DDB">
        <w:rPr>
          <w:rFonts w:ascii="Sylfaen" w:hAnsi="Sylfaen"/>
        </w:rPr>
        <w:tab/>
      </w:r>
      <w:r w:rsidRPr="00F01DDB">
        <w:rPr>
          <w:rFonts w:ascii="Sylfaen" w:hAnsi="Sylfaen"/>
        </w:rPr>
        <w:t xml:space="preserve">Размер обеспечения договора составляет 10 процентов от цены договора. </w:t>
      </w:r>
      <w:r w:rsidR="001723D6" w:rsidRPr="00F01DDB">
        <w:rPr>
          <w:rFonts w:ascii="Sylfaen" w:hAnsi="Sylfaen"/>
        </w:rPr>
        <w:t xml:space="preserve">Обеспечение </w:t>
      </w:r>
      <w:r w:rsidR="00896AAF" w:rsidRPr="00F01DDB">
        <w:rPr>
          <w:rFonts w:ascii="Sylfaen" w:hAnsi="Sylfaen"/>
        </w:rPr>
        <w:t>договора</w:t>
      </w:r>
      <w:r w:rsidR="001723D6" w:rsidRPr="00F01DDB">
        <w:rPr>
          <w:rFonts w:ascii="Sylfaen" w:hAnsi="Sylfaen"/>
        </w:rPr>
        <w:t xml:space="preserve"> представляется в </w:t>
      </w:r>
      <w:r w:rsidR="005876A3" w:rsidRPr="00F01DDB">
        <w:rPr>
          <w:rFonts w:ascii="Sylfaen" w:hAnsi="Sylfaen"/>
        </w:rPr>
        <w:t>виде</w:t>
      </w:r>
      <w:r w:rsidR="001723D6" w:rsidRPr="00F01DDB">
        <w:rPr>
          <w:rFonts w:ascii="Sylfaen" w:hAnsi="Sylfaen"/>
        </w:rPr>
        <w:t xml:space="preserve"> банковской гарантии (Приложение 5)</w:t>
      </w:r>
      <w:r w:rsidR="00375E5E" w:rsidRPr="00F01DDB">
        <w:rPr>
          <w:rFonts w:ascii="Sylfaen" w:hAnsi="Sylfaen"/>
        </w:rPr>
        <w:t xml:space="preserve"> или наличных денег</w:t>
      </w:r>
      <w:r w:rsidR="009A0467" w:rsidRPr="00F01DDB">
        <w:rPr>
          <w:rStyle w:val="af6"/>
          <w:rFonts w:ascii="Sylfaen" w:hAnsi="Sylfaen"/>
        </w:rPr>
        <w:footnoteReference w:customMarkFollows="1" w:id="11"/>
        <w:t>13</w:t>
      </w:r>
      <w:r w:rsidR="00375E5E" w:rsidRPr="00F01DDB">
        <w:rPr>
          <w:rFonts w:ascii="Sylfaen" w:hAnsi="Sylfaen"/>
        </w:rPr>
        <w:t>.</w:t>
      </w:r>
    </w:p>
    <w:p w:rsidR="0058395E" w:rsidRPr="00F01DDB" w:rsidRDefault="0058395E" w:rsidP="00B46D58">
      <w:pPr>
        <w:widowControl w:val="0"/>
        <w:tabs>
          <w:tab w:val="left" w:pos="1276"/>
        </w:tabs>
        <w:spacing w:after="160"/>
        <w:ind w:firstLine="567"/>
        <w:jc w:val="both"/>
        <w:rPr>
          <w:rFonts w:ascii="Sylfaen" w:hAnsi="Sylfaen"/>
        </w:rPr>
      </w:pPr>
      <w:r w:rsidRPr="00F01DDB">
        <w:rPr>
          <w:rFonts w:ascii="Sylfaen" w:hAnsi="Sylfaen"/>
        </w:rPr>
        <w:lastRenderedPageBreak/>
        <w:t xml:space="preserve">Если процедура закупки организована в </w:t>
      </w:r>
      <w:r w:rsidR="00740EF5" w:rsidRPr="00F01DDB">
        <w:rPr>
          <w:rFonts w:ascii="Sylfaen" w:hAnsi="Sylfaen"/>
        </w:rPr>
        <w:t>лотах</w:t>
      </w:r>
      <w:r w:rsidRPr="00F01DDB">
        <w:rPr>
          <w:rFonts w:ascii="Sylfaen" w:hAnsi="Sylfaen"/>
        </w:rPr>
        <w:t xml:space="preserve"> и участник признается </w:t>
      </w:r>
      <w:r w:rsidR="00740EF5" w:rsidRPr="00F01DDB">
        <w:rPr>
          <w:rFonts w:ascii="Sylfaen" w:hAnsi="Sylfaen"/>
        </w:rPr>
        <w:t>ото</w:t>
      </w:r>
      <w:r w:rsidRPr="00F01DDB">
        <w:rPr>
          <w:rFonts w:ascii="Sylfaen" w:hAnsi="Sylfaen"/>
        </w:rPr>
        <w:t xml:space="preserve">бранным участником </w:t>
      </w:r>
      <w:r w:rsidR="00740EF5" w:rsidRPr="00F01DDB">
        <w:rPr>
          <w:rFonts w:ascii="Sylfaen" w:hAnsi="Sylfaen"/>
        </w:rPr>
        <w:t>по</w:t>
      </w:r>
      <w:r w:rsidRPr="00F01DDB">
        <w:rPr>
          <w:rFonts w:ascii="Sylfaen" w:hAnsi="Sylfaen"/>
        </w:rPr>
        <w:t xml:space="preserve"> более чем одно</w:t>
      </w:r>
      <w:r w:rsidR="00740EF5" w:rsidRPr="00F01DDB">
        <w:rPr>
          <w:rFonts w:ascii="Sylfaen" w:hAnsi="Sylfaen"/>
        </w:rPr>
        <w:t xml:space="preserve">му лоту </w:t>
      </w:r>
      <w:r w:rsidRPr="00F01DDB">
        <w:rPr>
          <w:rFonts w:ascii="Sylfaen" w:hAnsi="Sylfaen"/>
        </w:rPr>
        <w:t xml:space="preserve">и общая цена заключаемого с последним договора превышает 10 млн. </w:t>
      </w:r>
      <w:proofErr w:type="spellStart"/>
      <w:r w:rsidRPr="00F01DDB">
        <w:rPr>
          <w:rFonts w:ascii="Sylfaen" w:hAnsi="Sylfaen"/>
        </w:rPr>
        <w:t>драмов</w:t>
      </w:r>
      <w:proofErr w:type="spellEnd"/>
      <w:r w:rsidRPr="00F01DDB">
        <w:rPr>
          <w:rFonts w:ascii="Sylfaen" w:hAnsi="Sylfaen"/>
        </w:rPr>
        <w:t xml:space="preserve"> Р</w:t>
      </w:r>
      <w:r w:rsidR="00740EF5" w:rsidRPr="00F01DDB">
        <w:rPr>
          <w:rFonts w:ascii="Sylfaen" w:hAnsi="Sylfaen"/>
        </w:rPr>
        <w:t>А</w:t>
      </w:r>
      <w:r w:rsidRPr="00F01DDB">
        <w:rPr>
          <w:rFonts w:ascii="Sylfaen" w:hAnsi="Sylfaen"/>
        </w:rPr>
        <w:t>, то обеспечение договора представляется в виде банковской гарантии в размере общей цены договора.</w:t>
      </w:r>
    </w:p>
    <w:p w:rsidR="00E969ED" w:rsidRPr="00F01DDB" w:rsidRDefault="00030D40" w:rsidP="00B46D58">
      <w:pPr>
        <w:widowControl w:val="0"/>
        <w:tabs>
          <w:tab w:val="left" w:pos="1276"/>
        </w:tabs>
        <w:spacing w:after="160"/>
        <w:ind w:firstLine="567"/>
        <w:jc w:val="both"/>
        <w:rPr>
          <w:rFonts w:ascii="Sylfaen" w:hAnsi="Sylfaen"/>
        </w:rPr>
      </w:pPr>
      <w:r w:rsidRPr="00F01DDB">
        <w:rPr>
          <w:rFonts w:ascii="Sylfaen" w:hAnsi="Sylfaen"/>
        </w:rPr>
        <w:t xml:space="preserve">Обеспечение договора должно быть действительно как минимум включительно до </w:t>
      </w:r>
      <w:r w:rsidR="00456B02" w:rsidRPr="00F01DDB">
        <w:rPr>
          <w:rFonts w:ascii="Sylfaen" w:hAnsi="Sylfaen"/>
        </w:rPr>
        <w:t>20</w:t>
      </w:r>
      <w:r w:rsidRPr="00F01DDB">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01DDB">
        <w:rPr>
          <w:rFonts w:ascii="Sylfaen" w:hAnsi="Sylfaen"/>
        </w:rPr>
        <w:t xml:space="preserve">пяти </w:t>
      </w:r>
      <w:r w:rsidRPr="00F01DDB">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F01DDB">
        <w:rPr>
          <w:rFonts w:ascii="Sylfaen" w:hAnsi="Sylfaen"/>
        </w:rPr>
        <w:t>договору.</w:t>
      </w:r>
    </w:p>
    <w:p w:rsidR="00F0759D" w:rsidRPr="00F01DDB" w:rsidRDefault="00F92A53" w:rsidP="00B46D58">
      <w:pPr>
        <w:widowControl w:val="0"/>
        <w:tabs>
          <w:tab w:val="left" w:pos="1276"/>
        </w:tabs>
        <w:spacing w:after="160"/>
        <w:ind w:firstLine="567"/>
        <w:jc w:val="both"/>
        <w:rPr>
          <w:rFonts w:ascii="Sylfaen" w:hAnsi="Sylfaen"/>
        </w:rPr>
      </w:pPr>
      <w:r w:rsidRPr="00F01DDB">
        <w:rPr>
          <w:rFonts w:ascii="Sylfaen" w:hAnsi="Sylfaen"/>
        </w:rPr>
        <w:t>Обеспечение договора, представленное в виде наличных денег, должно быть перечислено на казначейский счет</w:t>
      </w:r>
      <w:r w:rsidRPr="00F01DDB">
        <w:rPr>
          <w:rFonts w:ascii="Sylfaen" w:hAnsi="Sylfaen" w:cs="Courier New"/>
        </w:rPr>
        <w:t> </w:t>
      </w:r>
      <w:r w:rsidRPr="00F01DDB">
        <w:rPr>
          <w:rFonts w:ascii="Sylfaen" w:hAnsi="Sylfaen"/>
        </w:rPr>
        <w:t>"900008000</w:t>
      </w:r>
      <w:r w:rsidR="00B66AB9" w:rsidRPr="00F01DDB">
        <w:rPr>
          <w:rFonts w:ascii="Sylfaen" w:hAnsi="Sylfaen"/>
        </w:rPr>
        <w:t>66</w:t>
      </w:r>
      <w:r w:rsidRPr="00F01DDB">
        <w:rPr>
          <w:rFonts w:ascii="Sylfaen" w:hAnsi="Sylfaen"/>
        </w:rPr>
        <w:t>4", открытый в Центральном казначействе на имя уполномоченного органа.</w:t>
      </w:r>
    </w:p>
    <w:p w:rsidR="004A0321" w:rsidRPr="00F01DDB" w:rsidRDefault="004A0321" w:rsidP="00B46D58">
      <w:pPr>
        <w:widowControl w:val="0"/>
        <w:tabs>
          <w:tab w:val="left" w:pos="1276"/>
        </w:tabs>
        <w:spacing w:after="160"/>
        <w:ind w:firstLine="567"/>
        <w:jc w:val="both"/>
        <w:rPr>
          <w:rFonts w:ascii="Sylfaen" w:hAnsi="Sylfaen"/>
        </w:rPr>
      </w:pPr>
      <w:r w:rsidRPr="00F01DDB">
        <w:rPr>
          <w:rFonts w:ascii="Sylfaen" w:hAnsi="Sylfaen"/>
        </w:rPr>
        <w:t>10.4</w:t>
      </w:r>
      <w:r w:rsidR="00251CF9" w:rsidRPr="00F01DDB">
        <w:rPr>
          <w:rFonts w:ascii="Sylfaen" w:hAnsi="Sylfaen"/>
        </w:rPr>
        <w:t xml:space="preserve"> </w:t>
      </w:r>
      <w:r w:rsidR="0076763C" w:rsidRPr="00F01DDB">
        <w:rPr>
          <w:rFonts w:ascii="Sylfaen" w:hAnsi="Sylfaen"/>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01DDB">
        <w:rPr>
          <w:rFonts w:ascii="Sylfaen" w:hAnsi="Sylfaen"/>
        </w:rPr>
        <w:t>я квалификации и</w:t>
      </w:r>
      <w:r w:rsidR="0076763C" w:rsidRPr="00F01DDB">
        <w:rPr>
          <w:rFonts w:ascii="Sylfaen" w:hAnsi="Sylfaen"/>
        </w:rPr>
        <w:t xml:space="preserve"> договора представля</w:t>
      </w:r>
      <w:r w:rsidR="00DE7753" w:rsidRPr="00F01DDB">
        <w:rPr>
          <w:rFonts w:ascii="Sylfaen" w:hAnsi="Sylfaen"/>
        </w:rPr>
        <w:t>ю</w:t>
      </w:r>
      <w:r w:rsidR="0076763C" w:rsidRPr="00F01DDB">
        <w:rPr>
          <w:rFonts w:ascii="Sylfaen" w:hAnsi="Sylfaen"/>
        </w:rPr>
        <w:t>тся</w:t>
      </w:r>
      <w:r w:rsidR="00180134" w:rsidRPr="00F01DDB">
        <w:rPr>
          <w:rFonts w:ascii="Sylfaen" w:hAnsi="Sylfaen"/>
        </w:rPr>
        <w:t xml:space="preserve"> в виде заключенного в одностороннем порядке </w:t>
      </w:r>
      <w:r w:rsidR="00A9694C" w:rsidRPr="00F01DDB">
        <w:rPr>
          <w:rFonts w:ascii="Sylfaen" w:hAnsi="Sylfaen"/>
        </w:rPr>
        <w:t>за</w:t>
      </w:r>
      <w:r w:rsidR="00180134" w:rsidRPr="00F01DDB">
        <w:rPr>
          <w:rFonts w:ascii="Sylfaen" w:hAnsi="Sylfaen"/>
        </w:rPr>
        <w:t>явления - в виде неустойки или наличных денег</w:t>
      </w:r>
      <w:r w:rsidR="006D7219" w:rsidRPr="00F01DDB">
        <w:rPr>
          <w:rFonts w:ascii="Sylfaen" w:hAnsi="Sylfaen"/>
        </w:rPr>
        <w:t>. Если на момент возникновения правомочия по заключению договора</w:t>
      </w:r>
    </w:p>
    <w:p w:rsidR="006D7219" w:rsidRPr="00F01DDB" w:rsidRDefault="006D7219" w:rsidP="00B46D58">
      <w:pPr>
        <w:widowControl w:val="0"/>
        <w:tabs>
          <w:tab w:val="left" w:pos="1276"/>
        </w:tabs>
        <w:spacing w:after="160"/>
        <w:ind w:firstLine="567"/>
        <w:jc w:val="both"/>
        <w:rPr>
          <w:rFonts w:ascii="Sylfaen" w:hAnsi="Sylfaen"/>
        </w:rPr>
      </w:pPr>
      <w:r w:rsidRPr="00F01DDB">
        <w:rPr>
          <w:rFonts w:ascii="Sylfaen" w:hAnsi="Sylfaen"/>
        </w:rPr>
        <w:t xml:space="preserve">- </w:t>
      </w:r>
      <w:proofErr w:type="gramStart"/>
      <w:r w:rsidRPr="00F01DDB">
        <w:rPr>
          <w:rFonts w:ascii="Sylfaen" w:hAnsi="Sylfaen"/>
        </w:rPr>
        <w:t>финансовые</w:t>
      </w:r>
      <w:proofErr w:type="gramEnd"/>
      <w:r w:rsidRPr="00F01DDB">
        <w:rPr>
          <w:rFonts w:ascii="Sylfaen" w:hAnsi="Sylfaen"/>
        </w:rPr>
        <w:t xml:space="preserve"> средства предусмотрены, то квалификационное обеспечение </w:t>
      </w:r>
      <w:r w:rsidR="00A9694C" w:rsidRPr="00F01DDB">
        <w:rPr>
          <w:rFonts w:ascii="Sylfaen" w:hAnsi="Sylfaen"/>
        </w:rPr>
        <w:t>по</w:t>
      </w:r>
      <w:r w:rsidRPr="00F01DDB">
        <w:rPr>
          <w:rFonts w:ascii="Sylfaen" w:hAnsi="Sylfaen"/>
        </w:rPr>
        <w:t xml:space="preserve"> части выделенных финансовых средств представляется в виде банковской гарантии, а </w:t>
      </w:r>
      <w:r w:rsidR="00661E7D" w:rsidRPr="00F01DDB">
        <w:rPr>
          <w:rFonts w:ascii="Sylfaen" w:hAnsi="Sylfaen"/>
        </w:rPr>
        <w:t>по</w:t>
      </w:r>
      <w:r w:rsidRPr="00F01DDB">
        <w:rPr>
          <w:rFonts w:ascii="Sylfaen" w:hAnsi="Sylfaen"/>
        </w:rPr>
        <w:t xml:space="preserve"> части требуемых в дальнейшем финансовых средств-в </w:t>
      </w:r>
      <w:r w:rsidR="00661E7D" w:rsidRPr="00F01DDB">
        <w:rPr>
          <w:rFonts w:ascii="Sylfaen" w:hAnsi="Sylfaen"/>
        </w:rPr>
        <w:t xml:space="preserve">виде </w:t>
      </w:r>
      <w:r w:rsidRPr="00F01DDB">
        <w:rPr>
          <w:rFonts w:ascii="Sylfaen" w:hAnsi="Sylfaen"/>
        </w:rPr>
        <w:t>утвержденного</w:t>
      </w:r>
      <w:r w:rsidR="00661E7D" w:rsidRPr="00F01DDB">
        <w:rPr>
          <w:rFonts w:ascii="Sylfaen" w:hAnsi="Sylfaen"/>
        </w:rPr>
        <w:t xml:space="preserve"> в</w:t>
      </w:r>
      <w:r w:rsidRPr="00F01DDB">
        <w:rPr>
          <w:rFonts w:ascii="Sylfaen" w:hAnsi="Sylfaen"/>
        </w:rPr>
        <w:t xml:space="preserve"> </w:t>
      </w:r>
      <w:r w:rsidR="00661E7D" w:rsidRPr="00F01DDB">
        <w:rPr>
          <w:rFonts w:ascii="Sylfaen" w:hAnsi="Sylfaen"/>
        </w:rPr>
        <w:t xml:space="preserve">одностороннем порядке </w:t>
      </w:r>
      <w:r w:rsidRPr="00F01DDB">
        <w:rPr>
          <w:rFonts w:ascii="Sylfaen" w:hAnsi="Sylfaen"/>
        </w:rPr>
        <w:t>заявления-в виде неустойки или наличных денег</w:t>
      </w:r>
      <w:r w:rsidR="006F58E6" w:rsidRPr="00F01DDB">
        <w:rPr>
          <w:rFonts w:ascii="Sylfaen" w:hAnsi="Sylfaen"/>
        </w:rPr>
        <w:t>.</w:t>
      </w:r>
    </w:p>
    <w:p w:rsidR="006F58E6" w:rsidRPr="00F01DDB" w:rsidRDefault="006F58E6" w:rsidP="00B46D58">
      <w:pPr>
        <w:widowControl w:val="0"/>
        <w:tabs>
          <w:tab w:val="left" w:pos="1276"/>
        </w:tabs>
        <w:spacing w:after="160"/>
        <w:ind w:firstLine="567"/>
        <w:jc w:val="both"/>
        <w:rPr>
          <w:rFonts w:ascii="Sylfaen" w:hAnsi="Sylfaen"/>
        </w:rPr>
      </w:pPr>
      <w:r w:rsidRPr="00F01DDB">
        <w:rPr>
          <w:rFonts w:ascii="Sylfaen" w:hAnsi="Sylfaen"/>
        </w:rPr>
        <w:t>Обеспечение квалификации, представленное в виде наличных денег, должно быть перечислено на казначейский счет</w:t>
      </w:r>
      <w:r w:rsidRPr="00F01DDB">
        <w:rPr>
          <w:rFonts w:ascii="Sylfaen" w:hAnsi="Sylfaen" w:cs="Courier New"/>
        </w:rPr>
        <w:t> </w:t>
      </w:r>
      <w:r w:rsidRPr="00F01DDB">
        <w:rPr>
          <w:rFonts w:ascii="Sylfaen" w:hAnsi="Sylfaen"/>
        </w:rPr>
        <w:t>"900008000664", открытый в Центральном казначействе на имя уполномоченного органа</w:t>
      </w:r>
      <w:r w:rsidR="00D32092" w:rsidRPr="00F01DDB">
        <w:rPr>
          <w:rFonts w:ascii="Sylfaen" w:hAnsi="Sylfaen"/>
        </w:rPr>
        <w:t>:</w:t>
      </w:r>
    </w:p>
    <w:p w:rsidR="00D32092" w:rsidRPr="00F01DDB" w:rsidRDefault="00D32092" w:rsidP="00B46D58">
      <w:pPr>
        <w:widowControl w:val="0"/>
        <w:tabs>
          <w:tab w:val="left" w:pos="1276"/>
        </w:tabs>
        <w:spacing w:after="160"/>
        <w:ind w:firstLine="567"/>
        <w:jc w:val="both"/>
        <w:rPr>
          <w:rFonts w:ascii="Sylfaen" w:hAnsi="Sylfaen" w:cs="Sylfaen"/>
        </w:rPr>
      </w:pPr>
      <w:r w:rsidRPr="00F01DDB">
        <w:rPr>
          <w:rFonts w:ascii="Sylfaen" w:hAnsi="Sylfaen" w:cs="Sylfaen"/>
        </w:rPr>
        <w:t>-</w:t>
      </w:r>
      <w:proofErr w:type="gramStart"/>
      <w:r w:rsidRPr="00F01DDB">
        <w:rPr>
          <w:rFonts w:ascii="Sylfaen" w:hAnsi="Sylfaen" w:cs="Sylfaen"/>
        </w:rPr>
        <w:t>предусмотренные</w:t>
      </w:r>
      <w:proofErr w:type="gramEnd"/>
      <w:r w:rsidRPr="00F01DDB">
        <w:rPr>
          <w:rFonts w:ascii="Sylfaen" w:hAnsi="Sylfaen" w:cs="Sylfaen"/>
        </w:rPr>
        <w:t xml:space="preserve"> финансовые средства превышают 10 млн. </w:t>
      </w:r>
      <w:proofErr w:type="spellStart"/>
      <w:r w:rsidRPr="00F01DDB">
        <w:rPr>
          <w:rFonts w:ascii="Sylfaen" w:hAnsi="Sylfaen" w:cs="Sylfaen"/>
        </w:rPr>
        <w:t>драмов</w:t>
      </w:r>
      <w:proofErr w:type="spellEnd"/>
      <w:r w:rsidRPr="00F01DDB">
        <w:rPr>
          <w:rFonts w:ascii="Sylfaen" w:hAnsi="Sylfaen" w:cs="Sylfaen"/>
        </w:rPr>
        <w:t xml:space="preserve">, однако для полного выполнения договора и в дальнейшем требуются финансовые средства, то обеспечение договора, по части выделенных финансовых средств, </w:t>
      </w:r>
      <w:r w:rsidRPr="00F01DDB">
        <w:rPr>
          <w:rFonts w:ascii="Sylfaen" w:hAnsi="Sylfaen" w:cs="Sylfaen"/>
        </w:rPr>
        <w:lastRenderedPageBreak/>
        <w:t>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F01DDB" w:rsidRDefault="00030D40" w:rsidP="00B46D58">
      <w:pPr>
        <w:widowControl w:val="0"/>
        <w:tabs>
          <w:tab w:val="left" w:pos="1276"/>
        </w:tabs>
        <w:spacing w:after="160"/>
        <w:ind w:firstLine="567"/>
        <w:jc w:val="both"/>
        <w:rPr>
          <w:rFonts w:ascii="Sylfaen" w:hAnsi="Sylfaen"/>
          <w:i/>
        </w:rPr>
      </w:pPr>
      <w:r w:rsidRPr="00F01DDB">
        <w:rPr>
          <w:rFonts w:ascii="Sylfaen" w:hAnsi="Sylfaen"/>
        </w:rPr>
        <w:t>10.</w:t>
      </w:r>
      <w:r w:rsidR="00DF09E7" w:rsidRPr="00F01DDB">
        <w:rPr>
          <w:rFonts w:ascii="Sylfaen" w:hAnsi="Sylfaen"/>
        </w:rPr>
        <w:t>5</w:t>
      </w:r>
      <w:r w:rsidR="003E194D" w:rsidRPr="00F01DDB">
        <w:rPr>
          <w:rFonts w:ascii="Sylfaen" w:hAnsi="Sylfaen"/>
        </w:rPr>
        <w:t>.</w:t>
      </w:r>
      <w:r w:rsidR="003E194D" w:rsidRPr="00F01DDB">
        <w:rPr>
          <w:rFonts w:ascii="Sylfaen" w:hAnsi="Sylfaen"/>
        </w:rPr>
        <w:tab/>
      </w:r>
      <w:r w:rsidRPr="00F01DDB">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F01DDB">
        <w:rPr>
          <w:rFonts w:ascii="Sylfaen" w:hAnsi="Sylfaen"/>
          <w:i/>
        </w:rPr>
        <w:t xml:space="preserve"> </w:t>
      </w:r>
    </w:p>
    <w:p w:rsidR="005162B1" w:rsidRPr="00F01DDB" w:rsidRDefault="00030D40" w:rsidP="00B46D58">
      <w:pPr>
        <w:widowControl w:val="0"/>
        <w:tabs>
          <w:tab w:val="left" w:pos="1276"/>
        </w:tabs>
        <w:spacing w:after="160"/>
        <w:ind w:firstLine="567"/>
        <w:jc w:val="both"/>
        <w:rPr>
          <w:rFonts w:ascii="Sylfaen" w:hAnsi="Sylfaen"/>
        </w:rPr>
      </w:pPr>
      <w:r w:rsidRPr="00F01DDB">
        <w:rPr>
          <w:rFonts w:ascii="Sylfaen" w:hAnsi="Sylfaen"/>
        </w:rPr>
        <w:t>10.</w:t>
      </w:r>
      <w:r w:rsidR="00401B30" w:rsidRPr="00F01DDB">
        <w:rPr>
          <w:rFonts w:ascii="Sylfaen" w:hAnsi="Sylfaen"/>
        </w:rPr>
        <w:t>6</w:t>
      </w:r>
      <w:r w:rsidR="003E194D" w:rsidRPr="00F01DDB">
        <w:rPr>
          <w:rFonts w:ascii="Sylfaen" w:hAnsi="Sylfaen"/>
        </w:rPr>
        <w:t>.</w:t>
      </w:r>
      <w:r w:rsidR="008F0732" w:rsidRPr="00F01DDB">
        <w:rPr>
          <w:rFonts w:ascii="Sylfaen" w:hAnsi="Sylfaen"/>
        </w:rPr>
        <w:t xml:space="preserve"> </w:t>
      </w:r>
      <w:r w:rsidRPr="00F01DDB">
        <w:rPr>
          <w:rFonts w:ascii="Sylfaen" w:hAnsi="Sylfaen"/>
        </w:rPr>
        <w:t>Если в рамках процедуры закупки, организованной по лотам</w:t>
      </w:r>
      <w:r w:rsidR="00DC14CE" w:rsidRPr="00F01DDB">
        <w:rPr>
          <w:rFonts w:ascii="Sylfaen" w:hAnsi="Sylfaen"/>
        </w:rPr>
        <w:t xml:space="preserve"> </w:t>
      </w:r>
      <w:r w:rsidR="00125AA6" w:rsidRPr="00F01DDB">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01DDB">
        <w:rPr>
          <w:rFonts w:ascii="Sylfaen" w:hAnsi="Sylfaen"/>
        </w:rPr>
        <w:t>я квалификации и</w:t>
      </w:r>
      <w:r w:rsidR="00125AA6" w:rsidRPr="00F01DDB">
        <w:rPr>
          <w:rFonts w:ascii="Sylfaen" w:hAnsi="Sylfaen"/>
        </w:rPr>
        <w:t xml:space="preserve"> договора выплачива</w:t>
      </w:r>
      <w:r w:rsidR="00DC14CE" w:rsidRPr="00F01DDB">
        <w:rPr>
          <w:rFonts w:ascii="Sylfaen" w:hAnsi="Sylfaen"/>
        </w:rPr>
        <w:t>ю</w:t>
      </w:r>
      <w:r w:rsidR="00125AA6" w:rsidRPr="00F01DDB">
        <w:rPr>
          <w:rFonts w:ascii="Sylfaen" w:hAnsi="Sylfaen"/>
        </w:rPr>
        <w:t>тся в размере суммы, исчисленной только за этот лот</w:t>
      </w:r>
      <w:r w:rsidR="00DC14CE" w:rsidRPr="00F01DDB">
        <w:rPr>
          <w:rFonts w:ascii="Sylfaen" w:hAnsi="Sylfaen"/>
        </w:rPr>
        <w:t>.</w:t>
      </w:r>
    </w:p>
    <w:p w:rsidR="005162B1" w:rsidRPr="00F01DDB" w:rsidRDefault="003E194D" w:rsidP="00B46D58">
      <w:pPr>
        <w:widowControl w:val="0"/>
        <w:tabs>
          <w:tab w:val="left" w:pos="1134"/>
        </w:tabs>
        <w:spacing w:after="160"/>
        <w:ind w:firstLine="567"/>
        <w:jc w:val="both"/>
        <w:rPr>
          <w:rFonts w:ascii="Sylfaen" w:hAnsi="Sylfaen"/>
        </w:rPr>
      </w:pPr>
      <w:r w:rsidRPr="00F01DDB">
        <w:rPr>
          <w:rFonts w:ascii="Sylfaen" w:hAnsi="Sylfaen"/>
        </w:rPr>
        <w:tab/>
      </w:r>
    </w:p>
    <w:p w:rsidR="00637D24" w:rsidRPr="00F01DDB" w:rsidRDefault="00637D24" w:rsidP="00B46D58">
      <w:pPr>
        <w:widowControl w:val="0"/>
        <w:tabs>
          <w:tab w:val="left" w:pos="1134"/>
        </w:tabs>
        <w:spacing w:after="160"/>
        <w:ind w:firstLine="567"/>
        <w:jc w:val="both"/>
        <w:rPr>
          <w:rFonts w:ascii="Sylfaen" w:hAnsi="Sylfaen" w:cs="Sylfaen"/>
        </w:rPr>
      </w:pPr>
    </w:p>
    <w:p w:rsidR="00096865" w:rsidRPr="00F01DDB" w:rsidRDefault="005066AC" w:rsidP="005066AC">
      <w:pPr>
        <w:rPr>
          <w:rFonts w:ascii="Sylfaen" w:hAnsi="Sylfaen"/>
          <w:b/>
        </w:rPr>
      </w:pPr>
      <w:r w:rsidRPr="00F01DDB">
        <w:rPr>
          <w:rFonts w:ascii="Sylfaen" w:hAnsi="Sylfaen"/>
          <w:b/>
        </w:rPr>
        <w:t xml:space="preserve">                           </w:t>
      </w:r>
      <w:r w:rsidR="008D5016" w:rsidRPr="00F01DDB">
        <w:rPr>
          <w:rFonts w:ascii="Sylfaen" w:hAnsi="Sylfaen"/>
          <w:b/>
        </w:rPr>
        <w:t>11. ОБЪЯВЛЕНИЕ ПРОЦЕДУРЫ НЕСОСТОЯВШЕЙСЯ</w:t>
      </w:r>
    </w:p>
    <w:p w:rsidR="003D5CAF" w:rsidRPr="00F01DDB" w:rsidRDefault="003D5CAF" w:rsidP="005066AC">
      <w:pPr>
        <w:rPr>
          <w:rFonts w:ascii="Sylfaen" w:hAnsi="Sylfaen" w:cs="Arial"/>
          <w:b/>
        </w:rPr>
      </w:pPr>
    </w:p>
    <w:p w:rsidR="00096865" w:rsidRPr="00F01DDB" w:rsidRDefault="00096865" w:rsidP="00B46D58">
      <w:pPr>
        <w:widowControl w:val="0"/>
        <w:tabs>
          <w:tab w:val="left" w:pos="1276"/>
        </w:tabs>
        <w:spacing w:after="160"/>
        <w:ind w:firstLine="567"/>
        <w:jc w:val="both"/>
        <w:rPr>
          <w:rFonts w:ascii="Sylfaen" w:hAnsi="Sylfaen" w:cs="Sylfaen"/>
        </w:rPr>
      </w:pPr>
      <w:r w:rsidRPr="00F01DDB">
        <w:rPr>
          <w:rFonts w:ascii="Sylfaen" w:hAnsi="Sylfaen"/>
        </w:rPr>
        <w:t>11.1</w:t>
      </w:r>
      <w:r w:rsidR="00801AC7" w:rsidRPr="00F01DDB">
        <w:rPr>
          <w:rFonts w:ascii="Sylfaen" w:hAnsi="Sylfaen"/>
        </w:rPr>
        <w:t>.</w:t>
      </w:r>
      <w:r w:rsidR="00801AC7" w:rsidRPr="00F01DDB">
        <w:rPr>
          <w:rFonts w:ascii="Sylfaen" w:hAnsi="Sylfaen"/>
        </w:rPr>
        <w:tab/>
      </w:r>
      <w:r w:rsidRPr="00F01DDB">
        <w:rPr>
          <w:rFonts w:ascii="Sylfaen" w:hAnsi="Sylfaen"/>
        </w:rPr>
        <w:t>Согласно статье 37 Закона, Комиссия объявляет настоящую процедуру несостоявшейся, если:</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t>1)</w:t>
      </w:r>
      <w:r w:rsidR="00801AC7" w:rsidRPr="00F01DDB">
        <w:rPr>
          <w:rFonts w:ascii="Sylfaen" w:hAnsi="Sylfaen"/>
        </w:rPr>
        <w:tab/>
      </w:r>
      <w:r w:rsidRPr="00F01DDB">
        <w:rPr>
          <w:rFonts w:ascii="Sylfaen" w:hAnsi="Sylfaen"/>
        </w:rPr>
        <w:t>ни одна из заявок не соответствует условиям приглашения;</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t>2)</w:t>
      </w:r>
      <w:r w:rsidR="00801AC7" w:rsidRPr="00F01DDB">
        <w:rPr>
          <w:rFonts w:ascii="Sylfaen" w:hAnsi="Sylfaen"/>
        </w:rPr>
        <w:tab/>
      </w:r>
      <w:r w:rsidRPr="00F01DDB">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01DDB">
        <w:rPr>
          <w:rFonts w:ascii="Sylfaen" w:hAnsi="Sylfaen"/>
          <w:lang w:val="en-US"/>
        </w:rPr>
        <w:t> </w:t>
      </w:r>
      <w:r w:rsidRPr="00F01DDB">
        <w:rPr>
          <w:rFonts w:ascii="Sylfaen" w:hAnsi="Sylfaen"/>
        </w:rPr>
        <w:t>— Совета попечителей</w:t>
      </w:r>
      <w:r w:rsidR="0027573B" w:rsidRPr="00F01DDB">
        <w:rPr>
          <w:rStyle w:val="af6"/>
          <w:rFonts w:ascii="Sylfaen" w:hAnsi="Sylfaen"/>
        </w:rPr>
        <w:footnoteReference w:customMarkFollows="1" w:id="12"/>
        <w:t>14</w:t>
      </w:r>
      <w:r w:rsidRPr="00F01DDB">
        <w:rPr>
          <w:rFonts w:ascii="Sylfaen" w:hAnsi="Sylfaen"/>
        </w:rPr>
        <w:t>.</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lastRenderedPageBreak/>
        <w:t>3)</w:t>
      </w:r>
      <w:r w:rsidR="00801AC7" w:rsidRPr="00F01DDB">
        <w:rPr>
          <w:rFonts w:ascii="Sylfaen" w:hAnsi="Sylfaen"/>
        </w:rPr>
        <w:tab/>
      </w:r>
      <w:r w:rsidRPr="00F01DDB">
        <w:rPr>
          <w:rFonts w:ascii="Sylfaen" w:hAnsi="Sylfaen"/>
        </w:rPr>
        <w:t>не подано ни одной заявки;</w:t>
      </w:r>
    </w:p>
    <w:p w:rsidR="00096865" w:rsidRPr="00F01DDB" w:rsidRDefault="00096865" w:rsidP="00B46D58">
      <w:pPr>
        <w:widowControl w:val="0"/>
        <w:tabs>
          <w:tab w:val="left" w:pos="1134"/>
        </w:tabs>
        <w:spacing w:after="160"/>
        <w:ind w:firstLine="567"/>
        <w:jc w:val="both"/>
        <w:rPr>
          <w:rFonts w:ascii="Sylfaen" w:hAnsi="Sylfaen"/>
        </w:rPr>
      </w:pPr>
      <w:r w:rsidRPr="00F01DDB">
        <w:rPr>
          <w:rFonts w:ascii="Sylfaen" w:hAnsi="Sylfaen"/>
        </w:rPr>
        <w:t>4)</w:t>
      </w:r>
      <w:r w:rsidR="00801AC7" w:rsidRPr="00F01DDB">
        <w:rPr>
          <w:rFonts w:ascii="Sylfaen" w:hAnsi="Sylfaen"/>
        </w:rPr>
        <w:tab/>
      </w:r>
      <w:r w:rsidRPr="00F01DDB">
        <w:rPr>
          <w:rFonts w:ascii="Sylfaen" w:hAnsi="Sylfaen"/>
        </w:rPr>
        <w:t>договор не заключается.</w:t>
      </w:r>
    </w:p>
    <w:p w:rsidR="00CA1C11" w:rsidRPr="00F01DDB" w:rsidRDefault="00731D26" w:rsidP="00B46D58">
      <w:pPr>
        <w:widowControl w:val="0"/>
        <w:tabs>
          <w:tab w:val="left" w:pos="1276"/>
        </w:tabs>
        <w:spacing w:after="160"/>
        <w:ind w:firstLine="567"/>
        <w:jc w:val="both"/>
        <w:rPr>
          <w:rFonts w:ascii="Sylfaen" w:hAnsi="Sylfaen" w:cs="Sylfaen"/>
        </w:rPr>
      </w:pPr>
      <w:r w:rsidRPr="00F01DDB">
        <w:rPr>
          <w:rFonts w:ascii="Sylfaen" w:hAnsi="Sylfaen"/>
        </w:rPr>
        <w:t>11.2</w:t>
      </w:r>
      <w:r w:rsidR="007642C2" w:rsidRPr="00F01DDB">
        <w:rPr>
          <w:rFonts w:ascii="Sylfaen" w:hAnsi="Sylfaen"/>
        </w:rPr>
        <w:t>.</w:t>
      </w:r>
      <w:r w:rsidR="007642C2" w:rsidRPr="00F01DDB">
        <w:rPr>
          <w:rFonts w:ascii="Sylfaen" w:hAnsi="Sylfaen"/>
        </w:rPr>
        <w:tab/>
      </w:r>
      <w:r w:rsidRPr="00F01DDB">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F01DDB" w:rsidRDefault="00E23155">
      <w:pPr>
        <w:rPr>
          <w:rFonts w:ascii="Sylfaen" w:hAnsi="Sylfaen"/>
          <w:b/>
        </w:rPr>
      </w:pPr>
      <w:r w:rsidRPr="00F01DDB">
        <w:rPr>
          <w:rFonts w:ascii="Sylfaen" w:hAnsi="Sylfaen"/>
          <w:b/>
        </w:rPr>
        <w:br w:type="page"/>
      </w:r>
    </w:p>
    <w:p w:rsidR="00096865" w:rsidRPr="00F01DDB" w:rsidRDefault="008D5016" w:rsidP="00B46D58">
      <w:pPr>
        <w:widowControl w:val="0"/>
        <w:spacing w:after="160"/>
        <w:ind w:left="567" w:right="565"/>
        <w:jc w:val="center"/>
        <w:rPr>
          <w:rFonts w:ascii="Sylfaen" w:hAnsi="Sylfaen"/>
          <w:b/>
        </w:rPr>
      </w:pPr>
      <w:r w:rsidRPr="00F01DDB">
        <w:rPr>
          <w:rFonts w:ascii="Sylfaen" w:hAnsi="Sylfaen"/>
          <w:b/>
        </w:rPr>
        <w:lastRenderedPageBreak/>
        <w:t xml:space="preserve">12. ПРАВО УЧАСТНИКА И </w:t>
      </w:r>
      <w:r w:rsidR="008E3307" w:rsidRPr="00F01DDB">
        <w:rPr>
          <w:rFonts w:ascii="Sylfaen" w:hAnsi="Sylfaen"/>
          <w:b/>
        </w:rPr>
        <w:t xml:space="preserve">ПОРЯДОК ОБЖАЛОВАНИЯ ИМ </w:t>
      </w:r>
      <w:r w:rsidR="00025A85" w:rsidRPr="00F01DDB">
        <w:rPr>
          <w:rFonts w:ascii="Sylfaen" w:hAnsi="Sylfaen"/>
          <w:b/>
        </w:rPr>
        <w:br/>
      </w:r>
      <w:r w:rsidRPr="00F01DDB">
        <w:rPr>
          <w:rFonts w:ascii="Sylfaen" w:hAnsi="Sylfaen"/>
          <w:b/>
        </w:rPr>
        <w:t>ДЕЙСТВИЙ И (ИЛИ) ПРИНЯТЫХ РЕШЕНИЙ, СВЯЗАННЫХ</w:t>
      </w:r>
      <w:r w:rsidR="00025A85" w:rsidRPr="00F01DDB">
        <w:rPr>
          <w:rFonts w:ascii="Sylfaen" w:hAnsi="Sylfaen" w:cs="Courier New"/>
          <w:b/>
          <w:lang w:val="en-US"/>
        </w:rPr>
        <w:t> </w:t>
      </w:r>
      <w:r w:rsidRPr="00F01DDB">
        <w:rPr>
          <w:rFonts w:ascii="Sylfaen" w:hAnsi="Sylfaen"/>
          <w:b/>
        </w:rPr>
        <w:t>С</w:t>
      </w:r>
      <w:r w:rsidR="00025A85" w:rsidRPr="00F01DDB">
        <w:rPr>
          <w:rFonts w:ascii="Sylfaen" w:hAnsi="Sylfaen" w:cs="Courier New"/>
          <w:b/>
          <w:lang w:val="en-US"/>
        </w:rPr>
        <w:t> </w:t>
      </w:r>
      <w:r w:rsidRPr="00F01DDB">
        <w:rPr>
          <w:rFonts w:ascii="Sylfaen" w:hAnsi="Sylfaen"/>
          <w:b/>
        </w:rPr>
        <w:t>ПРОЦЕССОМ ЗАКУПКИ</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12.1</w:t>
      </w:r>
      <w:r w:rsidR="00025A85" w:rsidRPr="00F01DDB">
        <w:rPr>
          <w:rFonts w:ascii="Sylfaen" w:hAnsi="Sylfaen"/>
        </w:rPr>
        <w:t>.</w:t>
      </w:r>
      <w:r w:rsidR="00025A85" w:rsidRPr="00F01DDB">
        <w:rPr>
          <w:rFonts w:ascii="Sylfaen" w:hAnsi="Sylfaen"/>
        </w:rPr>
        <w:tab/>
      </w:r>
      <w:r w:rsidRPr="00F01DDB">
        <w:rPr>
          <w:rFonts w:ascii="Sylfaen" w:hAnsi="Sylfaen"/>
        </w:rPr>
        <w:t xml:space="preserve">Каждое лицо имеет право на обжалование действий (бездействия) и решений заказчика, Комиссии и лица, рассматривающего </w:t>
      </w:r>
      <w:r w:rsidR="008602B6" w:rsidRPr="00F01DDB">
        <w:rPr>
          <w:rFonts w:ascii="Sylfaen" w:hAnsi="Sylfaen"/>
        </w:rPr>
        <w:t>связанные с закупками жалобы.</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12.2</w:t>
      </w:r>
      <w:r w:rsidR="00025A85" w:rsidRPr="00F01DDB">
        <w:rPr>
          <w:rFonts w:ascii="Sylfaen" w:hAnsi="Sylfaen"/>
        </w:rPr>
        <w:t>.</w:t>
      </w:r>
      <w:r w:rsidR="00025A85" w:rsidRPr="00F01DDB">
        <w:rPr>
          <w:rFonts w:ascii="Sylfaen" w:hAnsi="Sylfaen"/>
        </w:rPr>
        <w:tab/>
      </w:r>
      <w:r w:rsidRPr="00F01DDB">
        <w:rPr>
          <w:rFonts w:ascii="Sylfaen" w:hAnsi="Sylfaen"/>
        </w:rPr>
        <w:t>Отношения, связанные с закупками, в том числе</w:t>
      </w:r>
      <w:r w:rsidR="00AA7117" w:rsidRPr="00F01DDB">
        <w:rPr>
          <w:rFonts w:ascii="Sylfaen" w:hAnsi="Sylfaen"/>
        </w:rPr>
        <w:t xml:space="preserve"> </w:t>
      </w:r>
      <w:r w:rsidRPr="00F01DDB">
        <w:rPr>
          <w:rFonts w:ascii="Sylfaen" w:hAnsi="Sylfaen"/>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12.3</w:t>
      </w:r>
      <w:r w:rsidR="00025A85" w:rsidRPr="00F01DDB">
        <w:rPr>
          <w:rFonts w:ascii="Sylfaen" w:hAnsi="Sylfaen"/>
        </w:rPr>
        <w:t>.</w:t>
      </w:r>
      <w:r w:rsidR="00025A85" w:rsidRPr="00F01DDB">
        <w:rPr>
          <w:rFonts w:ascii="Sylfaen" w:hAnsi="Sylfaen"/>
        </w:rPr>
        <w:tab/>
      </w:r>
      <w:r w:rsidRPr="00F01DDB">
        <w:rPr>
          <w:rFonts w:ascii="Sylfaen" w:hAnsi="Sylfaen"/>
        </w:rPr>
        <w:t>Каждое лицо согласно Закону имеет право:</w:t>
      </w:r>
    </w:p>
    <w:p w:rsidR="00D51669" w:rsidRPr="00F01DDB" w:rsidRDefault="00996C19" w:rsidP="00B46D58">
      <w:pPr>
        <w:widowControl w:val="0"/>
        <w:tabs>
          <w:tab w:val="left" w:pos="1134"/>
        </w:tabs>
        <w:spacing w:after="160"/>
        <w:ind w:firstLine="567"/>
        <w:jc w:val="both"/>
        <w:rPr>
          <w:rFonts w:ascii="Sylfaen" w:hAnsi="Sylfaen"/>
        </w:rPr>
      </w:pPr>
      <w:r w:rsidRPr="00F01DDB">
        <w:rPr>
          <w:rFonts w:ascii="Sylfaen" w:hAnsi="Sylfaen"/>
        </w:rPr>
        <w:t>1)</w:t>
      </w:r>
      <w:r w:rsidR="00025A85" w:rsidRPr="00F01DDB">
        <w:rPr>
          <w:rFonts w:ascii="Sylfaen" w:hAnsi="Sylfaen"/>
        </w:rPr>
        <w:tab/>
      </w:r>
      <w:r w:rsidRPr="00F01DDB">
        <w:rPr>
          <w:rFonts w:ascii="Sylfaen" w:hAnsi="Sylfaen"/>
        </w:rPr>
        <w:t xml:space="preserve">на обжалование до заключения договора действий (бездействия) и решений заказчика и Комиссии лицу, рассматривающему </w:t>
      </w:r>
      <w:r w:rsidR="00D51669" w:rsidRPr="00F01DDB">
        <w:rPr>
          <w:rFonts w:ascii="Sylfaen" w:hAnsi="Sylfaen"/>
        </w:rPr>
        <w:t>связанные с закупками жалобы.</w:t>
      </w:r>
      <w:r w:rsidR="00D51669" w:rsidRPr="00F01DDB">
        <w:rPr>
          <w:rFonts w:ascii="Sylfaen" w:hAnsi="Sylfaen"/>
          <w:lang w:val="hy-AM"/>
        </w:rPr>
        <w:t xml:space="preserve"> </w:t>
      </w:r>
      <w:r w:rsidR="00D51669" w:rsidRPr="00F01DDB">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2)</w:t>
      </w:r>
      <w:r w:rsidR="00025A85" w:rsidRPr="00F01DDB">
        <w:rPr>
          <w:rFonts w:ascii="Sylfaen" w:hAnsi="Sylfaen"/>
        </w:rPr>
        <w:tab/>
      </w:r>
      <w:r w:rsidRPr="00F01DDB">
        <w:rPr>
          <w:rFonts w:ascii="Sylfaen" w:hAnsi="Sylfaen"/>
        </w:rPr>
        <w:t xml:space="preserve">на обжалование в судебном порядке действий (бездействия) и решений лица, </w:t>
      </w:r>
      <w:r w:rsidR="00B716B0" w:rsidRPr="00F01DDB">
        <w:rPr>
          <w:rFonts w:ascii="Sylfaen" w:hAnsi="Sylfaen"/>
        </w:rPr>
        <w:t>рассматривающего связанные с закупками жалобы</w:t>
      </w:r>
      <w:r w:rsidRPr="00F01DDB">
        <w:rPr>
          <w:rFonts w:ascii="Sylfaen" w:hAnsi="Sylfaen"/>
        </w:rPr>
        <w:t>, заказчика и Комиссии.</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12.4</w:t>
      </w:r>
      <w:r w:rsidR="00025A85" w:rsidRPr="00F01DDB">
        <w:rPr>
          <w:rFonts w:ascii="Sylfaen" w:hAnsi="Sylfaen"/>
        </w:rPr>
        <w:t>.</w:t>
      </w:r>
      <w:r w:rsidR="00025A85" w:rsidRPr="00F01DDB">
        <w:rPr>
          <w:rFonts w:ascii="Sylfaen" w:hAnsi="Sylfaen"/>
        </w:rPr>
        <w:tab/>
      </w:r>
      <w:r w:rsidRPr="00F01DDB">
        <w:rPr>
          <w:rFonts w:ascii="Sylfaen" w:hAnsi="Sylfaen"/>
        </w:rPr>
        <w:t>Если подавшее жалобу лицо обжалует:</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1)</w:t>
      </w:r>
      <w:r w:rsidR="001926B2" w:rsidRPr="00F01DDB">
        <w:rPr>
          <w:rFonts w:ascii="Sylfaen" w:hAnsi="Sylfaen"/>
        </w:rPr>
        <w:tab/>
      </w:r>
      <w:r w:rsidRPr="00F01DDB">
        <w:rPr>
          <w:rFonts w:ascii="Sylfaen" w:hAnsi="Sylfaen"/>
        </w:rPr>
        <w:t>решение о заключении договора, то жалоба подается в период ожидания, предусмотренный пунктом 8.2</w:t>
      </w:r>
      <w:r w:rsidR="004862B6" w:rsidRPr="00F01DDB">
        <w:rPr>
          <w:rFonts w:ascii="Sylfaen" w:hAnsi="Sylfaen"/>
        </w:rPr>
        <w:t>3</w:t>
      </w:r>
      <w:r w:rsidRPr="00F01DDB">
        <w:rPr>
          <w:rFonts w:ascii="Sylfaen" w:hAnsi="Sylfaen"/>
        </w:rPr>
        <w:t xml:space="preserve"> части 1 настоящего Приглашения;</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2)</w:t>
      </w:r>
      <w:r w:rsidR="001926B2" w:rsidRPr="00F01DDB">
        <w:rPr>
          <w:rFonts w:ascii="Sylfaen" w:hAnsi="Sylfaen"/>
        </w:rPr>
        <w:tab/>
      </w:r>
      <w:r w:rsidRPr="00F01DDB">
        <w:rPr>
          <w:rFonts w:ascii="Sylfaen" w:hAnsi="Sylfaen"/>
        </w:rPr>
        <w:t>характеристики предмета закупки или требования приглашения, то</w:t>
      </w:r>
      <w:r w:rsidR="00720542" w:rsidRPr="00F01DDB">
        <w:rPr>
          <w:rFonts w:ascii="Sylfaen" w:hAnsi="Sylfaen" w:cs="Courier New"/>
          <w:lang w:val="en-US"/>
        </w:rPr>
        <w:t> </w:t>
      </w:r>
      <w:r w:rsidRPr="00F01DDB">
        <w:rPr>
          <w:rFonts w:ascii="Sylfaen" w:hAnsi="Sylfaen"/>
        </w:rPr>
        <w:t>жалоба подается до истечения окончательного срока подачи заявок.</w:t>
      </w:r>
      <w:r w:rsidR="00AA7117" w:rsidRPr="00F01DDB">
        <w:rPr>
          <w:rFonts w:ascii="Sylfaen" w:hAnsi="Sylfaen"/>
        </w:rPr>
        <w:t xml:space="preserve"> </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12.5</w:t>
      </w:r>
      <w:r w:rsidR="001926B2" w:rsidRPr="00F01DDB">
        <w:rPr>
          <w:rFonts w:ascii="Sylfaen" w:hAnsi="Sylfaen"/>
        </w:rPr>
        <w:t>.</w:t>
      </w:r>
      <w:r w:rsidR="001926B2" w:rsidRPr="00F01DDB">
        <w:rPr>
          <w:rFonts w:ascii="Sylfaen" w:hAnsi="Sylfaen"/>
        </w:rPr>
        <w:tab/>
      </w:r>
      <w:r w:rsidRPr="00F01DDB">
        <w:rPr>
          <w:rFonts w:ascii="Sylfaen" w:hAnsi="Sylfaen"/>
        </w:rPr>
        <w:t xml:space="preserve">Жалоба подается лицу, рассматривающему </w:t>
      </w:r>
      <w:r w:rsidR="007E4355" w:rsidRPr="00F01DDB">
        <w:rPr>
          <w:rFonts w:ascii="Sylfaen" w:hAnsi="Sylfaen"/>
        </w:rPr>
        <w:t>связанные с закупками жалобы</w:t>
      </w:r>
      <w:r w:rsidRPr="00F01DDB">
        <w:rPr>
          <w:rFonts w:ascii="Sylfaen" w:hAnsi="Sylfaen"/>
        </w:rPr>
        <w:t>, в письменной форме, подписанной, с включением в нее:</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1)</w:t>
      </w:r>
      <w:r w:rsidR="001926B2" w:rsidRPr="00F01DDB">
        <w:rPr>
          <w:rFonts w:ascii="Sylfaen" w:hAnsi="Sylfaen"/>
        </w:rPr>
        <w:tab/>
      </w:r>
      <w:r w:rsidRPr="00F01DDB">
        <w:rPr>
          <w:rFonts w:ascii="Sylfaen" w:hAnsi="Sylfaen"/>
        </w:rPr>
        <w:t>наименования (имени, фамилии, копии документа, удостоверяющего личность) и адреса подавшего жалобу лица;</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lastRenderedPageBreak/>
        <w:t>2)</w:t>
      </w:r>
      <w:r w:rsidR="001926B2" w:rsidRPr="00F01DDB">
        <w:rPr>
          <w:rFonts w:ascii="Sylfaen" w:hAnsi="Sylfaen"/>
        </w:rPr>
        <w:tab/>
      </w:r>
      <w:r w:rsidRPr="00F01DDB">
        <w:rPr>
          <w:rFonts w:ascii="Sylfaen" w:hAnsi="Sylfaen"/>
        </w:rPr>
        <w:t>наименования и адреса заказчика;</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3)</w:t>
      </w:r>
      <w:r w:rsidR="001926B2" w:rsidRPr="00F01DDB">
        <w:rPr>
          <w:rFonts w:ascii="Sylfaen" w:hAnsi="Sylfaen"/>
        </w:rPr>
        <w:tab/>
      </w:r>
      <w:r w:rsidRPr="00F01DDB">
        <w:rPr>
          <w:rFonts w:ascii="Sylfaen" w:hAnsi="Sylfaen"/>
        </w:rPr>
        <w:t>кода и предмета обжалуемой процедуры закупки;</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4)</w:t>
      </w:r>
      <w:r w:rsidR="001926B2" w:rsidRPr="00F01DDB">
        <w:rPr>
          <w:rFonts w:ascii="Sylfaen" w:hAnsi="Sylfaen"/>
        </w:rPr>
        <w:tab/>
      </w:r>
      <w:r w:rsidRPr="00F01DDB">
        <w:rPr>
          <w:rFonts w:ascii="Sylfaen" w:hAnsi="Sylfaen"/>
        </w:rPr>
        <w:t>предмета спора и требования подавшего жалобу лица;</w:t>
      </w:r>
    </w:p>
    <w:p w:rsidR="00996C19" w:rsidRPr="00F01DDB" w:rsidRDefault="00996C19" w:rsidP="00B46D58">
      <w:pPr>
        <w:widowControl w:val="0"/>
        <w:tabs>
          <w:tab w:val="left" w:pos="1134"/>
        </w:tabs>
        <w:spacing w:after="160"/>
        <w:ind w:firstLine="567"/>
        <w:jc w:val="both"/>
        <w:rPr>
          <w:rFonts w:ascii="Sylfaen" w:hAnsi="Sylfaen"/>
        </w:rPr>
      </w:pPr>
      <w:r w:rsidRPr="00F01DDB">
        <w:rPr>
          <w:rFonts w:ascii="Sylfaen" w:hAnsi="Sylfaen"/>
        </w:rPr>
        <w:t>5)</w:t>
      </w:r>
      <w:r w:rsidR="001926B2" w:rsidRPr="00F01DDB">
        <w:rPr>
          <w:rFonts w:ascii="Sylfaen" w:hAnsi="Sylfaen"/>
        </w:rPr>
        <w:tab/>
      </w:r>
      <w:r w:rsidRPr="00F01DDB">
        <w:rPr>
          <w:rFonts w:ascii="Sylfaen" w:hAnsi="Sylfaen"/>
        </w:rPr>
        <w:t>фактических и правовых оснований жалобы, доказательств по ней;</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6)</w:t>
      </w:r>
      <w:r w:rsidR="001926B2" w:rsidRPr="00F01DDB">
        <w:rPr>
          <w:rFonts w:ascii="Sylfaen" w:hAnsi="Sylfaen"/>
        </w:rPr>
        <w:tab/>
      </w:r>
      <w:r w:rsidRPr="00F01DDB">
        <w:rPr>
          <w:rFonts w:ascii="Sylfaen" w:hAnsi="Sylfaen"/>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F01DDB">
        <w:rPr>
          <w:rFonts w:ascii="Sylfaen" w:hAnsi="Sylfaen"/>
        </w:rPr>
        <w:t>драмов</w:t>
      </w:r>
      <w:proofErr w:type="spellEnd"/>
      <w:r w:rsidRPr="00F01DDB">
        <w:rPr>
          <w:rFonts w:ascii="Sylfaen" w:hAnsi="Sylfaen"/>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7)</w:t>
      </w:r>
      <w:r w:rsidR="001926B2" w:rsidRPr="00F01DDB">
        <w:rPr>
          <w:rFonts w:ascii="Sylfaen" w:hAnsi="Sylfaen"/>
        </w:rPr>
        <w:tab/>
      </w:r>
      <w:r w:rsidRPr="00F01DDB">
        <w:rPr>
          <w:rFonts w:ascii="Sylfaen" w:hAnsi="Sylfaen"/>
        </w:rPr>
        <w:t>наименования и номера счета того банка, которому в случае удовлетворения жалобы должна быть обратно перечислена плата;</w:t>
      </w:r>
    </w:p>
    <w:p w:rsidR="00996C19" w:rsidRPr="00F01DDB" w:rsidRDefault="00996C19" w:rsidP="00B46D58">
      <w:pPr>
        <w:widowControl w:val="0"/>
        <w:tabs>
          <w:tab w:val="left" w:pos="1134"/>
        </w:tabs>
        <w:spacing w:after="160"/>
        <w:ind w:firstLine="567"/>
        <w:jc w:val="both"/>
        <w:rPr>
          <w:rFonts w:ascii="Sylfaen" w:hAnsi="Sylfaen"/>
        </w:rPr>
      </w:pPr>
      <w:r w:rsidRPr="00F01DDB">
        <w:rPr>
          <w:rFonts w:ascii="Sylfaen" w:hAnsi="Sylfaen"/>
        </w:rPr>
        <w:t>8)</w:t>
      </w:r>
      <w:r w:rsidR="001926B2" w:rsidRPr="00F01DDB">
        <w:rPr>
          <w:rFonts w:ascii="Sylfaen" w:hAnsi="Sylfaen"/>
        </w:rPr>
        <w:tab/>
      </w:r>
      <w:r w:rsidRPr="00F01DDB">
        <w:rPr>
          <w:rFonts w:ascii="Sylfaen" w:hAnsi="Sylfaen"/>
        </w:rPr>
        <w:t>иных необходимых сведений.</w:t>
      </w:r>
    </w:p>
    <w:p w:rsidR="00D51669" w:rsidRPr="00F01DDB" w:rsidRDefault="00D51669" w:rsidP="00B46D58">
      <w:pPr>
        <w:widowControl w:val="0"/>
        <w:tabs>
          <w:tab w:val="left" w:pos="1134"/>
        </w:tabs>
        <w:spacing w:after="160"/>
        <w:ind w:firstLine="567"/>
        <w:jc w:val="both"/>
        <w:rPr>
          <w:rFonts w:ascii="Sylfaen" w:hAnsi="Sylfaen"/>
        </w:rPr>
      </w:pPr>
      <w:r w:rsidRPr="00F01DDB">
        <w:rPr>
          <w:rFonts w:ascii="Sylfaen" w:hAnsi="Sylfaen"/>
        </w:rPr>
        <w:t>1</w:t>
      </w:r>
      <w:r w:rsidR="004F78B4" w:rsidRPr="00F01DDB">
        <w:rPr>
          <w:rFonts w:ascii="Sylfaen" w:hAnsi="Sylfaen"/>
        </w:rPr>
        <w:t>2</w:t>
      </w:r>
      <w:r w:rsidRPr="00F01DDB">
        <w:rPr>
          <w:rFonts w:ascii="Sylfaen" w:hAnsi="Sylfaen"/>
        </w:rPr>
        <w:t xml:space="preserve">.6 Жалоба лицу, рассматривающему связанные с закупками жалобы, подается по адресу Республика Армения, 0010, г. Ереван, </w:t>
      </w:r>
      <w:proofErr w:type="spellStart"/>
      <w:proofErr w:type="gramStart"/>
      <w:r w:rsidRPr="00F01DDB">
        <w:rPr>
          <w:rFonts w:ascii="Sylfaen" w:hAnsi="Sylfaen"/>
        </w:rPr>
        <w:t>ул.Мелик</w:t>
      </w:r>
      <w:proofErr w:type="gramEnd"/>
      <w:r w:rsidRPr="00F01DDB">
        <w:rPr>
          <w:rFonts w:ascii="Sylfaen" w:hAnsi="Sylfaen"/>
        </w:rPr>
        <w:t>-Адамян</w:t>
      </w:r>
      <w:proofErr w:type="spellEnd"/>
      <w:r w:rsidRPr="00F01DDB">
        <w:rPr>
          <w:rFonts w:ascii="Sylfaen" w:hAnsi="Sylfaen"/>
        </w:rPr>
        <w:t xml:space="preserve"> 1 или воспроизведенный (отсканированный) вариант с оригинала  высылается на электронную почту по адресу </w:t>
      </w:r>
      <w:hyperlink r:id="rId8" w:history="1">
        <w:r w:rsidRPr="00F01DDB">
          <w:rPr>
            <w:rStyle w:val="a9"/>
            <w:rFonts w:ascii="Sylfaen" w:hAnsi="Sylfaen"/>
          </w:rPr>
          <w:t>secretariat@minfin.am</w:t>
        </w:r>
      </w:hyperlink>
      <w:r w:rsidRPr="00F01DDB">
        <w:rPr>
          <w:rFonts w:ascii="Sylfaen" w:hAnsi="Sylfaen"/>
        </w:rPr>
        <w:t xml:space="preserve">. </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w:t>
      </w:r>
      <w:r w:rsidR="00D51669" w:rsidRPr="00F01DDB">
        <w:rPr>
          <w:rFonts w:ascii="Sylfaen" w:hAnsi="Sylfaen"/>
        </w:rPr>
        <w:t>7</w:t>
      </w:r>
      <w:r w:rsidR="001926B2" w:rsidRPr="00F01DDB">
        <w:rPr>
          <w:rFonts w:ascii="Sylfaen" w:hAnsi="Sylfaen"/>
        </w:rPr>
        <w:t>.</w:t>
      </w:r>
      <w:r w:rsidR="001926B2" w:rsidRPr="00F01DDB">
        <w:rPr>
          <w:rFonts w:ascii="Sylfaen" w:hAnsi="Sylfaen"/>
        </w:rPr>
        <w:tab/>
      </w:r>
      <w:r w:rsidRPr="00F01DDB">
        <w:rPr>
          <w:rFonts w:ascii="Sylfaen" w:hAnsi="Sylfaen"/>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01DDB">
        <w:rPr>
          <w:rFonts w:ascii="Sylfaen" w:hAnsi="Sylfaen" w:cs="Courier New"/>
        </w:rPr>
        <w:t> </w:t>
      </w:r>
      <w:r w:rsidRPr="00F01DDB">
        <w:rPr>
          <w:rFonts w:ascii="Sylfaen" w:hAnsi="Sylfaen"/>
        </w:rPr>
        <w:t>уполномоченный орган копию документа, удостоверяющего внесение платы за</w:t>
      </w:r>
      <w:r w:rsidR="00EF11FF" w:rsidRPr="00F01DDB">
        <w:rPr>
          <w:rFonts w:ascii="Sylfaen" w:hAnsi="Sylfaen" w:cs="Courier New"/>
        </w:rPr>
        <w:t> </w:t>
      </w:r>
      <w:r w:rsidRPr="00F01DDB">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01DDB">
        <w:rPr>
          <w:rFonts w:ascii="Sylfaen" w:hAnsi="Sylfaen" w:cs="Courier New"/>
          <w:lang w:val="en-US"/>
        </w:rPr>
        <w:t> </w:t>
      </w:r>
      <w:r w:rsidRPr="00F01DDB">
        <w:rPr>
          <w:rFonts w:ascii="Sylfaen" w:hAnsi="Sylfaen"/>
        </w:rPr>
        <w:t>лицу посредством совершения перевода на указанный банковский счет.</w:t>
      </w:r>
    </w:p>
    <w:p w:rsidR="00996C19" w:rsidRPr="00F01DDB" w:rsidRDefault="00996C19" w:rsidP="00B46D58">
      <w:pPr>
        <w:widowControl w:val="0"/>
        <w:tabs>
          <w:tab w:val="left" w:pos="1276"/>
        </w:tabs>
        <w:spacing w:after="160"/>
        <w:ind w:firstLine="567"/>
        <w:jc w:val="both"/>
        <w:rPr>
          <w:rFonts w:ascii="Sylfaen" w:hAnsi="Sylfaen"/>
        </w:rPr>
      </w:pPr>
      <w:r w:rsidRPr="00F01DDB">
        <w:rPr>
          <w:rFonts w:ascii="Sylfaen" w:hAnsi="Sylfaen"/>
        </w:rPr>
        <w:t>12.7</w:t>
      </w:r>
      <w:r w:rsidR="001926B2" w:rsidRPr="00F01DDB">
        <w:rPr>
          <w:rFonts w:ascii="Sylfaen" w:hAnsi="Sylfaen"/>
        </w:rPr>
        <w:t>.</w:t>
      </w:r>
      <w:r w:rsidR="001926B2" w:rsidRPr="00F01DDB">
        <w:rPr>
          <w:rFonts w:ascii="Sylfaen" w:hAnsi="Sylfaen"/>
        </w:rPr>
        <w:tab/>
      </w:r>
      <w:r w:rsidR="00D51669" w:rsidRPr="00F01DDB">
        <w:rPr>
          <w:rFonts w:ascii="Sylfaen" w:hAnsi="Sylfaen"/>
        </w:rPr>
        <w:tab/>
        <w:t xml:space="preserve">Если жалоба не отвечает требованиям статьи 50 Закона, то в </w:t>
      </w:r>
      <w:r w:rsidR="00D51669" w:rsidRPr="00F01DDB">
        <w:rPr>
          <w:rFonts w:ascii="Sylfaen" w:hAnsi="Sylfaen"/>
        </w:rPr>
        <w:lastRenderedPageBreak/>
        <w:t xml:space="preserve">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F01DDB">
        <w:rPr>
          <w:rFonts w:ascii="Sylfaen" w:hAnsi="Sylfaen"/>
        </w:rPr>
        <w:t>указаннօй</w:t>
      </w:r>
      <w:proofErr w:type="spellEnd"/>
      <w:r w:rsidR="00D51669" w:rsidRPr="00F01DDB">
        <w:rPr>
          <w:rFonts w:ascii="Sylfaen" w:hAnsi="Sylfaen"/>
        </w:rPr>
        <w:t xml:space="preserve"> в </w:t>
      </w:r>
      <w:proofErr w:type="gramStart"/>
      <w:r w:rsidR="00D51669" w:rsidRPr="00F01DDB">
        <w:rPr>
          <w:rFonts w:ascii="Sylfaen" w:hAnsi="Sylfaen"/>
        </w:rPr>
        <w:t>жалобе.</w:t>
      </w:r>
      <w:r w:rsidRPr="00F01DDB">
        <w:rPr>
          <w:rFonts w:ascii="Sylfaen" w:hAnsi="Sylfaen"/>
        </w:rPr>
        <w:t>.</w:t>
      </w:r>
      <w:proofErr w:type="gramEnd"/>
      <w:r w:rsidRPr="00F01DDB">
        <w:rPr>
          <w:rFonts w:ascii="Sylfaen" w:hAnsi="Sylfaen"/>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01DDB" w:rsidRDefault="000473EF" w:rsidP="00B46D58">
      <w:pPr>
        <w:widowControl w:val="0"/>
        <w:tabs>
          <w:tab w:val="left" w:pos="1276"/>
        </w:tabs>
        <w:spacing w:after="160"/>
        <w:ind w:firstLine="567"/>
        <w:jc w:val="both"/>
        <w:rPr>
          <w:rFonts w:ascii="Sylfaen" w:hAnsi="Sylfaen" w:cs="Sylfaen"/>
        </w:rPr>
      </w:pPr>
      <w:r w:rsidRPr="00F01DDB">
        <w:rPr>
          <w:rFonts w:ascii="Sylfaen" w:hAnsi="Sylfaen"/>
        </w:rPr>
        <w:t>12</w:t>
      </w:r>
      <w:r w:rsidR="00A677CD" w:rsidRPr="00F01DDB">
        <w:rPr>
          <w:rFonts w:ascii="Sylfaen" w:hAnsi="Sylfaen"/>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F01DDB">
        <w:rPr>
          <w:rFonts w:ascii="Sylfaen" w:hAnsi="Sylfaen"/>
        </w:rPr>
        <w:t>2</w:t>
      </w:r>
      <w:r w:rsidR="00A677CD" w:rsidRPr="00F01DDB">
        <w:rPr>
          <w:rFonts w:ascii="Sylfaen" w:hAnsi="Sylfaen"/>
        </w:rPr>
        <w:t>.</w:t>
      </w:r>
      <w:r w:rsidR="00A677CD" w:rsidRPr="00F01DDB">
        <w:rPr>
          <w:rFonts w:ascii="Sylfaen" w:hAnsi="Sylfaen"/>
          <w:lang w:val="hy-AM"/>
        </w:rPr>
        <w:t>8</w:t>
      </w:r>
      <w:r w:rsidR="00A677CD" w:rsidRPr="00F01DDB">
        <w:rPr>
          <w:rFonts w:ascii="Sylfaen" w:hAnsi="Sylfaen"/>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F01DDB">
        <w:rPr>
          <w:rFonts w:ascii="Sylfaen" w:hAnsi="Sylfaen"/>
        </w:rPr>
        <w:t>недостатками  -</w:t>
      </w:r>
      <w:proofErr w:type="gramEnd"/>
      <w:r w:rsidR="00A677CD" w:rsidRPr="00F01DDB">
        <w:rPr>
          <w:rFonts w:ascii="Sylfaen" w:hAnsi="Sylfaen"/>
        </w:rPr>
        <w:t xml:space="preserve"> со дня ее предоставления лицу, рассматривающему связанные с закупками жалобы.</w:t>
      </w:r>
    </w:p>
    <w:p w:rsidR="009619D8" w:rsidRPr="00F01DDB" w:rsidRDefault="000473EF" w:rsidP="00B46D58">
      <w:pPr>
        <w:widowControl w:val="0"/>
        <w:tabs>
          <w:tab w:val="left" w:pos="1276"/>
        </w:tabs>
        <w:spacing w:after="160"/>
        <w:ind w:firstLine="567"/>
        <w:jc w:val="both"/>
        <w:rPr>
          <w:rFonts w:ascii="Sylfaen" w:hAnsi="Sylfaen" w:cs="Sylfaen"/>
        </w:rPr>
      </w:pPr>
      <w:r w:rsidRPr="00F01DDB">
        <w:rPr>
          <w:rFonts w:ascii="Sylfaen" w:hAnsi="Sylfaen" w:cs="Sylfaen"/>
        </w:rPr>
        <w:t>12</w:t>
      </w:r>
      <w:r w:rsidR="00A677CD" w:rsidRPr="00F01DDB">
        <w:rPr>
          <w:rFonts w:ascii="Sylfaen" w:hAnsi="Sylfaen"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01DDB">
        <w:rPr>
          <w:rFonts w:ascii="Sylfaen" w:hAnsi="Sylfaen" w:cs="Sylfaen"/>
        </w:rPr>
        <w:t>2</w:t>
      </w:r>
      <w:r w:rsidR="00A677CD" w:rsidRPr="00F01DDB">
        <w:rPr>
          <w:rFonts w:ascii="Sylfaen" w:hAnsi="Sylfaen" w:cs="Sylfaen"/>
        </w:rPr>
        <w:t>.5 части 1 настоящего приглашения.</w:t>
      </w:r>
    </w:p>
    <w:p w:rsidR="00A677CD" w:rsidRPr="00F01DDB" w:rsidRDefault="009619D8" w:rsidP="00B46D58">
      <w:pPr>
        <w:widowControl w:val="0"/>
        <w:tabs>
          <w:tab w:val="left" w:pos="1276"/>
        </w:tabs>
        <w:spacing w:after="160"/>
        <w:ind w:firstLine="567"/>
        <w:jc w:val="both"/>
        <w:rPr>
          <w:rFonts w:ascii="Sylfaen" w:hAnsi="Sylfaen" w:cs="Sylfaen"/>
        </w:rPr>
      </w:pPr>
      <w:r w:rsidRPr="00F01DDB">
        <w:rPr>
          <w:rFonts w:ascii="Sylfaen" w:hAnsi="Sylfaen" w:cs="Sylfaen"/>
        </w:rPr>
        <w:t xml:space="preserve"> </w:t>
      </w:r>
      <w:r w:rsidR="00A677CD" w:rsidRPr="00F01DDB">
        <w:rPr>
          <w:rFonts w:ascii="Sylfaen" w:hAnsi="Sylfaen" w:cs="Sylfaen"/>
        </w:rPr>
        <w:t xml:space="preserve">Указанные в настоящем пункте документы заказчик представляет лицу, </w:t>
      </w:r>
      <w:r w:rsidR="00A677CD" w:rsidRPr="00F01DDB">
        <w:rPr>
          <w:rFonts w:ascii="Sylfaen" w:hAnsi="Sylfaen" w:cs="Sylfaen"/>
        </w:rPr>
        <w:lastRenderedPageBreak/>
        <w:t xml:space="preserve">рассматривающему связанные с закупками </w:t>
      </w:r>
      <w:proofErr w:type="gramStart"/>
      <w:r w:rsidR="00A677CD" w:rsidRPr="00F01DDB">
        <w:rPr>
          <w:rFonts w:ascii="Sylfaen" w:hAnsi="Sylfaen" w:cs="Sylfaen"/>
        </w:rPr>
        <w:t>жалобы,  в</w:t>
      </w:r>
      <w:proofErr w:type="gramEnd"/>
      <w:r w:rsidR="00A677CD" w:rsidRPr="00F01DDB">
        <w:rPr>
          <w:rFonts w:ascii="Sylfaen" w:hAnsi="Sylfaen" w:cs="Sylfaen"/>
        </w:rPr>
        <w:t xml:space="preserve"> течение двух рабочих дней со дня получения такого требования.</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w:t>
      </w:r>
      <w:r w:rsidR="002C605B" w:rsidRPr="00F01DDB">
        <w:rPr>
          <w:rFonts w:ascii="Sylfaen" w:hAnsi="Sylfaen"/>
        </w:rPr>
        <w:t>11</w:t>
      </w:r>
      <w:r w:rsidR="00D334B6" w:rsidRPr="00F01DDB">
        <w:rPr>
          <w:rFonts w:ascii="Sylfaen" w:hAnsi="Sylfaen"/>
        </w:rPr>
        <w:t>.</w:t>
      </w:r>
      <w:r w:rsidR="00D334B6" w:rsidRPr="00F01DDB">
        <w:rPr>
          <w:rFonts w:ascii="Sylfaen" w:hAnsi="Sylfaen"/>
        </w:rPr>
        <w:tab/>
      </w:r>
      <w:r w:rsidRPr="00F01DDB">
        <w:rPr>
          <w:rFonts w:ascii="Sylfaen" w:hAnsi="Sylfaen"/>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w:t>
      </w:r>
      <w:r w:rsidR="002C605B" w:rsidRPr="00F01DDB">
        <w:rPr>
          <w:rFonts w:ascii="Sylfaen" w:hAnsi="Sylfaen"/>
        </w:rPr>
        <w:t>12</w:t>
      </w:r>
      <w:r w:rsidR="00D334B6" w:rsidRPr="00F01DDB">
        <w:rPr>
          <w:rFonts w:ascii="Sylfaen" w:hAnsi="Sylfaen"/>
        </w:rPr>
        <w:t>.</w:t>
      </w:r>
      <w:r w:rsidR="00D334B6" w:rsidRPr="00F01DDB">
        <w:rPr>
          <w:rFonts w:ascii="Sylfaen" w:hAnsi="Sylfaen"/>
        </w:rPr>
        <w:tab/>
      </w:r>
      <w:r w:rsidR="002C605B" w:rsidRPr="00F01DDB">
        <w:rPr>
          <w:rFonts w:ascii="Sylfaen" w:hAnsi="Sylfaen"/>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01DDB">
        <w:rPr>
          <w:rFonts w:ascii="Sylfaen" w:hAnsi="Sylfaen"/>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w:t>
      </w:r>
      <w:r w:rsidR="0035482E" w:rsidRPr="00F01DDB">
        <w:rPr>
          <w:rFonts w:ascii="Sylfaen" w:hAnsi="Sylfaen"/>
        </w:rPr>
        <w:t>13</w:t>
      </w:r>
      <w:r w:rsidR="00D334B6" w:rsidRPr="00F01DDB">
        <w:rPr>
          <w:rFonts w:ascii="Sylfaen" w:hAnsi="Sylfaen"/>
        </w:rPr>
        <w:t>.</w:t>
      </w:r>
      <w:r w:rsidR="00D334B6" w:rsidRPr="00F01DDB">
        <w:rPr>
          <w:rFonts w:ascii="Sylfaen" w:hAnsi="Sylfaen"/>
        </w:rPr>
        <w:tab/>
      </w:r>
      <w:r w:rsidRPr="00F01DDB">
        <w:rPr>
          <w:rFonts w:ascii="Sylfaen" w:hAnsi="Sylfaen"/>
        </w:rPr>
        <w:t xml:space="preserve">Лицо, рассматривающее </w:t>
      </w:r>
      <w:r w:rsidR="0035482E" w:rsidRPr="00F01DDB">
        <w:rPr>
          <w:rFonts w:ascii="Sylfaen" w:hAnsi="Sylfaen"/>
        </w:rPr>
        <w:t xml:space="preserve">связанные с закупками </w:t>
      </w:r>
      <w:r w:rsidRPr="00F01DDB">
        <w:rPr>
          <w:rFonts w:ascii="Sylfaen" w:hAnsi="Sylfaen"/>
        </w:rPr>
        <w:t>жалобы:</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1)</w:t>
      </w:r>
      <w:r w:rsidR="00D334B6" w:rsidRPr="00F01DDB">
        <w:rPr>
          <w:rFonts w:ascii="Sylfaen" w:hAnsi="Sylfaen"/>
        </w:rPr>
        <w:tab/>
      </w:r>
      <w:r w:rsidRPr="00F01DDB">
        <w:rPr>
          <w:rFonts w:ascii="Sylfaen" w:hAnsi="Sylfaen"/>
        </w:rPr>
        <w:t>вправе принимать следующие решения относительно действий или бездействия заказчика и Комиссии:</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а.</w:t>
      </w:r>
      <w:r w:rsidR="00D334B6" w:rsidRPr="00F01DDB">
        <w:rPr>
          <w:rFonts w:ascii="Sylfaen" w:hAnsi="Sylfaen"/>
        </w:rPr>
        <w:tab/>
      </w:r>
      <w:proofErr w:type="gramStart"/>
      <w:r w:rsidRPr="00F01DDB">
        <w:rPr>
          <w:rFonts w:ascii="Sylfaen" w:hAnsi="Sylfaen"/>
        </w:rPr>
        <w:t>запретить</w:t>
      </w:r>
      <w:proofErr w:type="gramEnd"/>
      <w:r w:rsidRPr="00F01DDB">
        <w:rPr>
          <w:rFonts w:ascii="Sylfaen" w:hAnsi="Sylfaen"/>
        </w:rPr>
        <w:t xml:space="preserve"> выполнение определенных действий и принятие решений;</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б.</w:t>
      </w:r>
      <w:r w:rsidR="00D334B6" w:rsidRPr="00F01DDB">
        <w:rPr>
          <w:rFonts w:ascii="Sylfaen" w:hAnsi="Sylfaen"/>
        </w:rPr>
        <w:tab/>
      </w:r>
      <w:proofErr w:type="gramStart"/>
      <w:r w:rsidRPr="00F01DDB">
        <w:rPr>
          <w:rFonts w:ascii="Sylfaen" w:hAnsi="Sylfaen"/>
        </w:rPr>
        <w:t>обязать</w:t>
      </w:r>
      <w:proofErr w:type="gramEnd"/>
      <w:r w:rsidRPr="00F01DDB">
        <w:rPr>
          <w:rFonts w:ascii="Sylfaen" w:hAnsi="Sylfaen"/>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2)</w:t>
      </w:r>
      <w:r w:rsidR="00DE1D22" w:rsidRPr="00F01DDB">
        <w:rPr>
          <w:rFonts w:ascii="Sylfaen" w:hAnsi="Sylfaen"/>
        </w:rPr>
        <w:tab/>
      </w:r>
      <w:r w:rsidRPr="00F01DDB">
        <w:rPr>
          <w:rFonts w:ascii="Sylfaen" w:hAnsi="Sylfaen"/>
        </w:rPr>
        <w:t>принимает решение о включении участника в список участников, не</w:t>
      </w:r>
      <w:r w:rsidR="00720542" w:rsidRPr="00F01DDB">
        <w:rPr>
          <w:rFonts w:ascii="Sylfaen" w:hAnsi="Sylfaen" w:cs="Courier New"/>
          <w:lang w:val="en-US"/>
        </w:rPr>
        <w:t> </w:t>
      </w:r>
      <w:r w:rsidRPr="00F01DDB">
        <w:rPr>
          <w:rFonts w:ascii="Sylfaen" w:hAnsi="Sylfaen"/>
        </w:rPr>
        <w:t>имеющих права на участие в процессе закупок;</w:t>
      </w:r>
    </w:p>
    <w:p w:rsidR="00996C19" w:rsidRPr="00F01DDB" w:rsidRDefault="00996C19" w:rsidP="00B46D58">
      <w:pPr>
        <w:widowControl w:val="0"/>
        <w:tabs>
          <w:tab w:val="left" w:pos="1134"/>
        </w:tabs>
        <w:spacing w:after="160"/>
        <w:ind w:firstLine="567"/>
        <w:jc w:val="both"/>
        <w:rPr>
          <w:rFonts w:ascii="Sylfaen" w:hAnsi="Sylfaen" w:cs="Sylfaen"/>
        </w:rPr>
      </w:pPr>
      <w:r w:rsidRPr="00F01DDB">
        <w:rPr>
          <w:rFonts w:ascii="Sylfaen" w:hAnsi="Sylfaen"/>
        </w:rPr>
        <w:t>3)</w:t>
      </w:r>
      <w:r w:rsidR="00DE1D22" w:rsidRPr="00F01DDB">
        <w:rPr>
          <w:rFonts w:ascii="Sylfaen" w:hAnsi="Sylfaen"/>
        </w:rPr>
        <w:tab/>
      </w:r>
      <w:r w:rsidRPr="00F01DDB">
        <w:rPr>
          <w:rFonts w:ascii="Sylfaen" w:hAnsi="Sylfaen"/>
        </w:rPr>
        <w:t>ведет учет решений, принятых лицом, рассматривающим жалобы в</w:t>
      </w:r>
      <w:r w:rsidR="00720542" w:rsidRPr="00F01DDB">
        <w:rPr>
          <w:rFonts w:ascii="Sylfaen" w:hAnsi="Sylfaen" w:cs="Courier New"/>
          <w:lang w:val="en-US"/>
        </w:rPr>
        <w:t> </w:t>
      </w:r>
      <w:r w:rsidRPr="00F01DDB">
        <w:rPr>
          <w:rFonts w:ascii="Sylfaen" w:hAnsi="Sylfaen"/>
        </w:rPr>
        <w:t>связи с закупками, и осуществляет контроль над их исполнением.</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lastRenderedPageBreak/>
        <w:t>12.</w:t>
      </w:r>
      <w:r w:rsidR="009639DF" w:rsidRPr="00F01DDB">
        <w:rPr>
          <w:rFonts w:ascii="Sylfaen" w:hAnsi="Sylfaen"/>
        </w:rPr>
        <w:t>14</w:t>
      </w:r>
      <w:r w:rsidR="00DE1D22" w:rsidRPr="00F01DDB">
        <w:rPr>
          <w:rFonts w:ascii="Sylfaen" w:hAnsi="Sylfaen"/>
        </w:rPr>
        <w:t>.</w:t>
      </w:r>
      <w:r w:rsidR="00DE1D22" w:rsidRPr="00F01DDB">
        <w:rPr>
          <w:rFonts w:ascii="Sylfaen" w:hAnsi="Sylfaen"/>
        </w:rPr>
        <w:tab/>
      </w:r>
      <w:r w:rsidRPr="00F01DDB">
        <w:rPr>
          <w:rFonts w:ascii="Sylfaen" w:hAnsi="Sylfaen"/>
        </w:rPr>
        <w:t xml:space="preserve">В случае удовлетворения жалобы лицом, рассматривающим </w:t>
      </w:r>
      <w:r w:rsidR="00A32D42" w:rsidRPr="00F01DDB">
        <w:rPr>
          <w:rFonts w:ascii="Sylfaen" w:hAnsi="Sylfaen"/>
        </w:rPr>
        <w:t>связанные с закупками жалобы</w:t>
      </w:r>
      <w:r w:rsidRPr="00F01DDB">
        <w:rPr>
          <w:rFonts w:ascii="Sylfaen" w:hAnsi="Sylfaen"/>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01DDB" w:rsidRDefault="00996C19" w:rsidP="00B46D58">
      <w:pPr>
        <w:widowControl w:val="0"/>
        <w:tabs>
          <w:tab w:val="left" w:pos="1276"/>
        </w:tabs>
        <w:spacing w:after="160"/>
        <w:ind w:firstLine="567"/>
        <w:jc w:val="both"/>
        <w:rPr>
          <w:rFonts w:ascii="Sylfaen" w:hAnsi="Sylfaen"/>
        </w:rPr>
      </w:pPr>
      <w:r w:rsidRPr="00F01DDB">
        <w:rPr>
          <w:rFonts w:ascii="Sylfaen" w:hAnsi="Sylfaen"/>
        </w:rPr>
        <w:t>12.</w:t>
      </w:r>
      <w:r w:rsidR="009639DF" w:rsidRPr="00F01DDB">
        <w:rPr>
          <w:rFonts w:ascii="Sylfaen" w:hAnsi="Sylfaen"/>
        </w:rPr>
        <w:t>15</w:t>
      </w:r>
      <w:r w:rsidR="00DE1D22" w:rsidRPr="00F01DDB">
        <w:rPr>
          <w:rFonts w:ascii="Sylfaen" w:hAnsi="Sylfaen"/>
        </w:rPr>
        <w:t>.</w:t>
      </w:r>
      <w:r w:rsidR="00DE1D22" w:rsidRPr="00F01DDB">
        <w:rPr>
          <w:rFonts w:ascii="Sylfaen" w:hAnsi="Sylfaen"/>
        </w:rPr>
        <w:tab/>
      </w:r>
      <w:r w:rsidRPr="00F01DDB">
        <w:rPr>
          <w:rFonts w:ascii="Sylfaen" w:hAnsi="Sylfaen"/>
        </w:rPr>
        <w:t>Рассмотрение жалобы является открытым для общественности</w:t>
      </w:r>
      <w:r w:rsidR="009639DF" w:rsidRPr="00F01DDB">
        <w:rPr>
          <w:rFonts w:ascii="Sylfaen" w:hAnsi="Sylfaen"/>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F01DDB">
        <w:rPr>
          <w:rFonts w:ascii="Sylfaen" w:hAnsi="Sylfaen"/>
          <w:lang w:val="hy-AM"/>
        </w:rPr>
        <w:t>.</w:t>
      </w:r>
      <w:r w:rsidR="009639DF" w:rsidRPr="00F01DDB">
        <w:rPr>
          <w:rFonts w:ascii="Sylfaen" w:hAnsi="Sylfaen"/>
        </w:rPr>
        <w:t xml:space="preserve"> Заседания онлайн транслируются также в интернете.</w:t>
      </w:r>
      <w:r w:rsidR="009639DF" w:rsidRPr="00F01DDB" w:rsidDel="009639DF">
        <w:rPr>
          <w:rFonts w:ascii="Sylfaen" w:hAnsi="Sylfaen"/>
        </w:rPr>
        <w:t xml:space="preserve"> </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w:t>
      </w:r>
      <w:r w:rsidR="009639DF" w:rsidRPr="00F01DDB">
        <w:rPr>
          <w:rFonts w:ascii="Sylfaen" w:hAnsi="Sylfaen"/>
        </w:rPr>
        <w:t>16</w:t>
      </w:r>
      <w:r w:rsidR="00DE1D22" w:rsidRPr="00F01DDB">
        <w:rPr>
          <w:rFonts w:ascii="Sylfaen" w:hAnsi="Sylfaen"/>
        </w:rPr>
        <w:t>.</w:t>
      </w:r>
      <w:r w:rsidR="00DE1D22" w:rsidRPr="00F01DDB">
        <w:rPr>
          <w:rFonts w:ascii="Sylfaen" w:hAnsi="Sylfaen"/>
        </w:rPr>
        <w:tab/>
      </w:r>
      <w:r w:rsidRPr="00F01DDB">
        <w:rPr>
          <w:rFonts w:ascii="Sylfaen" w:hAnsi="Sylfaen"/>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01DDB">
        <w:rPr>
          <w:rFonts w:ascii="Sylfaen" w:hAnsi="Sylfaen"/>
        </w:rPr>
        <w:t>связанные с закупками жалобы</w:t>
      </w:r>
      <w:r w:rsidRPr="00F01DDB">
        <w:rPr>
          <w:rFonts w:ascii="Sylfaen" w:hAnsi="Sylfaen"/>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w:t>
      </w:r>
      <w:r w:rsidR="009639DF" w:rsidRPr="00F01DDB">
        <w:rPr>
          <w:rFonts w:ascii="Sylfaen" w:hAnsi="Sylfaen"/>
        </w:rPr>
        <w:t>17</w:t>
      </w:r>
      <w:r w:rsidR="00DE1D22" w:rsidRPr="00F01DDB">
        <w:rPr>
          <w:rFonts w:ascii="Sylfaen" w:hAnsi="Sylfaen"/>
        </w:rPr>
        <w:t>.</w:t>
      </w:r>
      <w:r w:rsidR="00DE1D22" w:rsidRPr="00F01DDB">
        <w:rPr>
          <w:rFonts w:ascii="Sylfaen" w:hAnsi="Sylfaen"/>
        </w:rPr>
        <w:tab/>
      </w:r>
      <w:r w:rsidRPr="00F01DDB">
        <w:rPr>
          <w:rFonts w:ascii="Sylfaen" w:hAnsi="Sylfaen"/>
        </w:rPr>
        <w:t xml:space="preserve">Лицо, рассматривающее </w:t>
      </w:r>
      <w:r w:rsidR="00723E02" w:rsidRPr="00F01DDB">
        <w:rPr>
          <w:rFonts w:ascii="Sylfaen" w:hAnsi="Sylfaen"/>
        </w:rPr>
        <w:t xml:space="preserve">связанные </w:t>
      </w:r>
      <w:r w:rsidRPr="00F01DDB">
        <w:rPr>
          <w:rFonts w:ascii="Sylfaen" w:hAnsi="Sylfaen"/>
        </w:rPr>
        <w:t>с закупками</w:t>
      </w:r>
      <w:r w:rsidR="00723E02" w:rsidRPr="00F01DDB">
        <w:rPr>
          <w:rFonts w:ascii="Sylfaen" w:hAnsi="Sylfaen"/>
        </w:rPr>
        <w:t xml:space="preserve"> жалобы</w:t>
      </w:r>
      <w:r w:rsidRPr="00F01DDB">
        <w:rPr>
          <w:rFonts w:ascii="Sylfaen" w:hAnsi="Sylfaen"/>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01DDB" w:rsidRDefault="00996C19" w:rsidP="00B46D58">
      <w:pPr>
        <w:widowControl w:val="0"/>
        <w:tabs>
          <w:tab w:val="left" w:pos="1276"/>
        </w:tabs>
        <w:spacing w:after="160"/>
        <w:ind w:firstLine="567"/>
        <w:jc w:val="both"/>
        <w:rPr>
          <w:rFonts w:ascii="Sylfaen" w:hAnsi="Sylfaen" w:cs="Sylfaen"/>
        </w:rPr>
      </w:pPr>
      <w:r w:rsidRPr="00F01DDB">
        <w:rPr>
          <w:rFonts w:ascii="Sylfaen" w:hAnsi="Sylfaen"/>
        </w:rPr>
        <w:t>12.</w:t>
      </w:r>
      <w:r w:rsidR="005D27D0" w:rsidRPr="00F01DDB">
        <w:rPr>
          <w:rFonts w:ascii="Sylfaen" w:hAnsi="Sylfaen"/>
        </w:rPr>
        <w:t>18</w:t>
      </w:r>
      <w:r w:rsidR="00DE1D22" w:rsidRPr="00F01DDB">
        <w:rPr>
          <w:rFonts w:ascii="Sylfaen" w:hAnsi="Sylfaen"/>
        </w:rPr>
        <w:t>.</w:t>
      </w:r>
      <w:r w:rsidR="00DE1D22" w:rsidRPr="00F01DDB">
        <w:rPr>
          <w:rFonts w:ascii="Sylfaen" w:hAnsi="Sylfaen"/>
        </w:rPr>
        <w:tab/>
      </w:r>
      <w:r w:rsidRPr="00F01DDB">
        <w:rPr>
          <w:rFonts w:ascii="Sylfaen" w:hAnsi="Sylfaen"/>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F01DDB">
        <w:rPr>
          <w:rFonts w:ascii="Sylfaen" w:hAnsi="Sylfaen"/>
        </w:rPr>
        <w:t>рассматривающего</w:t>
      </w:r>
      <w:proofErr w:type="spellEnd"/>
      <w:r w:rsidR="001A070B" w:rsidRPr="00F01DDB">
        <w:rPr>
          <w:rFonts w:ascii="Sylfaen" w:hAnsi="Sylfaen"/>
        </w:rPr>
        <w:t xml:space="preserve"> связанные с закупками жалобы</w:t>
      </w:r>
      <w:r w:rsidRPr="00F01DDB">
        <w:rPr>
          <w:rFonts w:ascii="Sylfaen" w:hAnsi="Sylfaen"/>
        </w:rPr>
        <w:t>, вправе требовать в судебном порядке возмещения убытков.</w:t>
      </w:r>
    </w:p>
    <w:p w:rsidR="00996C19" w:rsidRPr="00F01DDB" w:rsidRDefault="00996C19" w:rsidP="00B46D58">
      <w:pPr>
        <w:widowControl w:val="0"/>
        <w:tabs>
          <w:tab w:val="left" w:pos="1276"/>
        </w:tabs>
        <w:spacing w:after="160"/>
        <w:ind w:firstLine="567"/>
        <w:jc w:val="both"/>
        <w:rPr>
          <w:rFonts w:ascii="Sylfaen" w:hAnsi="Sylfaen"/>
        </w:rPr>
      </w:pPr>
      <w:r w:rsidRPr="00F01DDB">
        <w:rPr>
          <w:rFonts w:ascii="Sylfaen" w:hAnsi="Sylfaen"/>
        </w:rPr>
        <w:t>12.</w:t>
      </w:r>
      <w:r w:rsidR="005D27D0" w:rsidRPr="00F01DDB">
        <w:rPr>
          <w:rFonts w:ascii="Sylfaen" w:hAnsi="Sylfaen"/>
        </w:rPr>
        <w:t>19</w:t>
      </w:r>
      <w:r w:rsidR="00DE1D22" w:rsidRPr="00F01DDB">
        <w:rPr>
          <w:rFonts w:ascii="Sylfaen" w:hAnsi="Sylfaen"/>
        </w:rPr>
        <w:t>.</w:t>
      </w:r>
      <w:r w:rsidR="00DE1D22" w:rsidRPr="00F01DDB">
        <w:rPr>
          <w:rFonts w:ascii="Sylfaen" w:hAnsi="Sylfaen"/>
        </w:rPr>
        <w:tab/>
      </w:r>
      <w:r w:rsidRPr="00F01DDB">
        <w:rPr>
          <w:rFonts w:ascii="Sylfaen" w:hAnsi="Sylfaen"/>
        </w:rPr>
        <w:t xml:space="preserve">Представленная лицу, рассматривающему </w:t>
      </w:r>
      <w:r w:rsidR="00CA485E" w:rsidRPr="00F01DDB">
        <w:rPr>
          <w:rFonts w:ascii="Sylfaen" w:hAnsi="Sylfaen"/>
        </w:rPr>
        <w:t>связанные с закупками жалобы</w:t>
      </w:r>
      <w:r w:rsidRPr="00F01DDB">
        <w:rPr>
          <w:rFonts w:ascii="Sylfaen" w:hAnsi="Sylfaen"/>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01DDB">
        <w:rPr>
          <w:rFonts w:ascii="Sylfaen" w:hAnsi="Sylfaen"/>
        </w:rPr>
        <w:t>зультатам рассмотрения жалобы.</w:t>
      </w:r>
    </w:p>
    <w:p w:rsidR="00AE679C" w:rsidRPr="00F01DDB" w:rsidRDefault="002004DB" w:rsidP="00B46D58">
      <w:pPr>
        <w:widowControl w:val="0"/>
        <w:spacing w:after="160"/>
        <w:ind w:firstLine="567"/>
        <w:jc w:val="both"/>
        <w:rPr>
          <w:rFonts w:ascii="Sylfaen" w:hAnsi="Sylfaen" w:cs="Sylfaen"/>
          <w:b/>
        </w:rPr>
      </w:pPr>
      <w:r w:rsidRPr="00F01DDB">
        <w:rPr>
          <w:rFonts w:ascii="Sylfaen" w:hAnsi="Sylfaen"/>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01DDB">
        <w:rPr>
          <w:rFonts w:ascii="Sylfaen" w:hAnsi="Sylfaen"/>
        </w:rPr>
        <w:t>З</w:t>
      </w:r>
      <w:r w:rsidRPr="00F01DDB">
        <w:rPr>
          <w:rFonts w:ascii="Sylfaen" w:hAnsi="Sylfaen"/>
        </w:rPr>
        <w:t>акона, а в случае юридических лиц-руководитель исполнительного органа письменно сообщает, что исходя из общественн</w:t>
      </w:r>
      <w:r w:rsidR="006F2702" w:rsidRPr="00F01DDB">
        <w:rPr>
          <w:rFonts w:ascii="Sylfaen" w:hAnsi="Sylfaen"/>
        </w:rPr>
        <w:t>ых</w:t>
      </w:r>
      <w:r w:rsidRPr="00F01DDB">
        <w:rPr>
          <w:rFonts w:ascii="Sylfaen" w:hAnsi="Sylfaen"/>
        </w:rPr>
        <w:t xml:space="preserve"> </w:t>
      </w:r>
      <w:r w:rsidR="006F2702" w:rsidRPr="00F01DDB">
        <w:rPr>
          <w:rFonts w:ascii="Sylfaen" w:hAnsi="Sylfaen"/>
        </w:rPr>
        <w:t xml:space="preserve">интересов </w:t>
      </w:r>
      <w:r w:rsidRPr="00F01DDB">
        <w:rPr>
          <w:rFonts w:ascii="Sylfaen" w:hAnsi="Sylfaen"/>
        </w:rPr>
        <w:t xml:space="preserve">или </w:t>
      </w:r>
      <w:r w:rsidR="006F2702" w:rsidRPr="00F01DDB">
        <w:rPr>
          <w:rFonts w:ascii="Sylfaen" w:hAnsi="Sylfaen"/>
        </w:rPr>
        <w:t xml:space="preserve">интересов </w:t>
      </w:r>
      <w:r w:rsidRPr="00F01DDB">
        <w:rPr>
          <w:rFonts w:ascii="Sylfaen" w:hAnsi="Sylfaen"/>
        </w:rPr>
        <w:t xml:space="preserve">обороны и национальной безопасности, необходимо продолжить процесс </w:t>
      </w:r>
      <w:proofErr w:type="spellStart"/>
      <w:r w:rsidRPr="00F01DDB">
        <w:rPr>
          <w:rFonts w:ascii="Sylfaen" w:hAnsi="Sylfaen"/>
        </w:rPr>
        <w:t>закупки.</w:t>
      </w:r>
      <w:r w:rsidR="00996C19" w:rsidRPr="00F01DDB">
        <w:rPr>
          <w:rFonts w:ascii="Sylfaen" w:hAnsi="Sylfaen"/>
        </w:rPr>
        <w:t>Лицо</w:t>
      </w:r>
      <w:proofErr w:type="spellEnd"/>
      <w:r w:rsidR="00996C19" w:rsidRPr="00F01DDB">
        <w:rPr>
          <w:rFonts w:ascii="Sylfaen" w:hAnsi="Sylfaen"/>
        </w:rPr>
        <w:t xml:space="preserve">, рассматривающее </w:t>
      </w:r>
      <w:r w:rsidR="00A31442" w:rsidRPr="00F01DDB">
        <w:rPr>
          <w:rFonts w:ascii="Sylfaen" w:hAnsi="Sylfaen"/>
        </w:rPr>
        <w:t xml:space="preserve">связанные с закупками </w:t>
      </w:r>
      <w:r w:rsidR="00996C19" w:rsidRPr="00F01DDB">
        <w:rPr>
          <w:rFonts w:ascii="Sylfaen" w:hAnsi="Sylfaen"/>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01DDB" w:rsidRDefault="00AE679C" w:rsidP="00B46D58">
      <w:pPr>
        <w:widowControl w:val="0"/>
        <w:spacing w:after="160"/>
        <w:jc w:val="center"/>
        <w:rPr>
          <w:rFonts w:ascii="Sylfaen" w:hAnsi="Sylfaen" w:cs="Sylfaen"/>
          <w:b/>
        </w:rPr>
      </w:pPr>
    </w:p>
    <w:p w:rsidR="004373E3" w:rsidRPr="00F01DDB" w:rsidRDefault="004373E3" w:rsidP="00B46D58">
      <w:pPr>
        <w:rPr>
          <w:rFonts w:ascii="Sylfaen" w:hAnsi="Sylfaen"/>
          <w:b/>
        </w:rPr>
      </w:pPr>
      <w:r w:rsidRPr="00F01DDB">
        <w:rPr>
          <w:rFonts w:ascii="Sylfaen" w:hAnsi="Sylfaen"/>
          <w:b/>
        </w:rPr>
        <w:br w:type="page"/>
      </w:r>
    </w:p>
    <w:p w:rsidR="00096865" w:rsidRPr="00F01DDB" w:rsidRDefault="00096865" w:rsidP="00B46D58">
      <w:pPr>
        <w:widowControl w:val="0"/>
        <w:spacing w:after="160"/>
        <w:jc w:val="center"/>
        <w:rPr>
          <w:rFonts w:ascii="Sylfaen" w:hAnsi="Sylfaen"/>
          <w:b/>
        </w:rPr>
      </w:pPr>
      <w:r w:rsidRPr="00F01DDB">
        <w:rPr>
          <w:rFonts w:ascii="Sylfaen" w:hAnsi="Sylfaen"/>
          <w:b/>
        </w:rPr>
        <w:lastRenderedPageBreak/>
        <w:t>ЧАСТЬ II</w:t>
      </w:r>
    </w:p>
    <w:p w:rsidR="008842CE" w:rsidRPr="00F01DDB" w:rsidRDefault="008842CE" w:rsidP="00B46D58">
      <w:pPr>
        <w:widowControl w:val="0"/>
        <w:spacing w:after="160"/>
        <w:jc w:val="center"/>
        <w:rPr>
          <w:rFonts w:ascii="Sylfaen" w:hAnsi="Sylfaen"/>
          <w:b/>
        </w:rPr>
      </w:pPr>
    </w:p>
    <w:p w:rsidR="00096865" w:rsidRPr="00F01DDB" w:rsidRDefault="00096865" w:rsidP="00B46D58">
      <w:pPr>
        <w:pStyle w:val="aa"/>
        <w:widowControl w:val="0"/>
        <w:spacing w:after="160"/>
        <w:jc w:val="center"/>
        <w:rPr>
          <w:rFonts w:ascii="Sylfaen" w:hAnsi="Sylfaen"/>
          <w:b/>
        </w:rPr>
      </w:pPr>
      <w:r w:rsidRPr="00F01DDB">
        <w:rPr>
          <w:rFonts w:ascii="Sylfaen" w:hAnsi="Sylfaen"/>
          <w:b/>
        </w:rPr>
        <w:t>ИНСТРУКЦИЯ</w:t>
      </w:r>
      <w:r w:rsidR="00191D27" w:rsidRPr="00F01DDB">
        <w:rPr>
          <w:rFonts w:ascii="Sylfaen" w:hAnsi="Sylfaen"/>
          <w:b/>
        </w:rPr>
        <w:t xml:space="preserve"> </w:t>
      </w:r>
      <w:r w:rsidRPr="00F01DDB">
        <w:rPr>
          <w:rFonts w:ascii="Sylfaen" w:hAnsi="Sylfaen"/>
          <w:b/>
        </w:rPr>
        <w:t xml:space="preserve">ПО СОСТАВЛЕНИЮ </w:t>
      </w:r>
      <w:r w:rsidR="00191D27" w:rsidRPr="00F01DDB">
        <w:rPr>
          <w:rFonts w:ascii="Sylfaen" w:hAnsi="Sylfaen"/>
          <w:b/>
        </w:rPr>
        <w:br/>
      </w:r>
      <w:r w:rsidRPr="00F01DDB">
        <w:rPr>
          <w:rFonts w:ascii="Sylfaen" w:hAnsi="Sylfaen"/>
          <w:b/>
        </w:rPr>
        <w:t xml:space="preserve">ЗАЯВКИ НА </w:t>
      </w:r>
      <w:r w:rsidR="00FD58EC" w:rsidRPr="00F01DDB">
        <w:rPr>
          <w:rFonts w:ascii="Sylfaen" w:hAnsi="Sylfaen"/>
          <w:b/>
        </w:rPr>
        <w:t>ЗАПРОС КОТИРОВКИ</w:t>
      </w:r>
    </w:p>
    <w:p w:rsidR="00096865" w:rsidRPr="00F01DDB" w:rsidRDefault="00096865" w:rsidP="00B46D58">
      <w:pPr>
        <w:widowControl w:val="0"/>
        <w:spacing w:after="160"/>
        <w:jc w:val="center"/>
        <w:rPr>
          <w:rFonts w:ascii="Sylfaen" w:hAnsi="Sylfaen"/>
        </w:rPr>
      </w:pPr>
    </w:p>
    <w:p w:rsidR="00096865" w:rsidRPr="00F01DDB" w:rsidRDefault="008D5016" w:rsidP="00B46D58">
      <w:pPr>
        <w:widowControl w:val="0"/>
        <w:spacing w:after="160"/>
        <w:jc w:val="center"/>
        <w:rPr>
          <w:rFonts w:ascii="Sylfaen" w:hAnsi="Sylfaen"/>
          <w:b/>
        </w:rPr>
      </w:pPr>
      <w:r w:rsidRPr="00F01DDB">
        <w:rPr>
          <w:rFonts w:ascii="Sylfaen" w:hAnsi="Sylfaen"/>
          <w:b/>
        </w:rPr>
        <w:t>1. ОБЩИЕ ПОЛОЖЕНИЯ</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t>1.1</w:t>
      </w:r>
      <w:r w:rsidR="003802B8" w:rsidRPr="00F01DDB">
        <w:rPr>
          <w:rFonts w:ascii="Sylfaen" w:hAnsi="Sylfaen"/>
        </w:rPr>
        <w:t>.</w:t>
      </w:r>
      <w:r w:rsidR="003802B8" w:rsidRPr="00F01DDB">
        <w:rPr>
          <w:rFonts w:ascii="Sylfaen" w:hAnsi="Sylfaen"/>
        </w:rPr>
        <w:tab/>
      </w:r>
      <w:r w:rsidRPr="00F01DDB">
        <w:rPr>
          <w:rFonts w:ascii="Sylfaen" w:hAnsi="Sylfaen"/>
        </w:rPr>
        <w:t>Целью настоящей Инструкции является содействие участникам при подготовке заявки.</w:t>
      </w:r>
    </w:p>
    <w:p w:rsidR="00096865" w:rsidRPr="00F01DDB" w:rsidRDefault="00096865" w:rsidP="00B46D58">
      <w:pPr>
        <w:widowControl w:val="0"/>
        <w:tabs>
          <w:tab w:val="left" w:pos="1134"/>
        </w:tabs>
        <w:spacing w:after="160"/>
        <w:ind w:firstLine="567"/>
        <w:jc w:val="both"/>
        <w:rPr>
          <w:rFonts w:ascii="Sylfaen" w:hAnsi="Sylfaen" w:cs="Sylfaen"/>
        </w:rPr>
      </w:pPr>
      <w:r w:rsidRPr="00F01DDB">
        <w:rPr>
          <w:rFonts w:ascii="Sylfaen" w:hAnsi="Sylfaen"/>
        </w:rPr>
        <w:t>1.2</w:t>
      </w:r>
      <w:r w:rsidR="003802B8" w:rsidRPr="00F01DDB">
        <w:rPr>
          <w:rFonts w:ascii="Sylfaen" w:hAnsi="Sylfaen"/>
        </w:rPr>
        <w:t>.</w:t>
      </w:r>
      <w:r w:rsidR="003802B8" w:rsidRPr="00F01DDB">
        <w:rPr>
          <w:rFonts w:ascii="Sylfaen" w:hAnsi="Sylfaen"/>
        </w:rPr>
        <w:tab/>
      </w:r>
      <w:r w:rsidRPr="00F01DDB">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01DDB" w:rsidRDefault="00096865" w:rsidP="00B46D58">
      <w:pPr>
        <w:widowControl w:val="0"/>
        <w:tabs>
          <w:tab w:val="left" w:pos="1134"/>
        </w:tabs>
        <w:spacing w:after="160"/>
        <w:ind w:firstLine="567"/>
        <w:jc w:val="both"/>
        <w:rPr>
          <w:rFonts w:ascii="Sylfaen" w:hAnsi="Sylfaen"/>
        </w:rPr>
      </w:pPr>
      <w:r w:rsidRPr="00F01DDB">
        <w:rPr>
          <w:rFonts w:ascii="Sylfaen" w:hAnsi="Sylfaen"/>
        </w:rPr>
        <w:t>1.3</w:t>
      </w:r>
      <w:r w:rsidR="003802B8" w:rsidRPr="00F01DDB">
        <w:rPr>
          <w:rFonts w:ascii="Sylfaen" w:hAnsi="Sylfaen"/>
        </w:rPr>
        <w:t>.</w:t>
      </w:r>
      <w:r w:rsidR="003802B8" w:rsidRPr="00F01DDB">
        <w:rPr>
          <w:rFonts w:ascii="Sylfaen" w:hAnsi="Sylfaen"/>
        </w:rPr>
        <w:tab/>
      </w:r>
      <w:r w:rsidRPr="00F01DDB">
        <w:rPr>
          <w:rFonts w:ascii="Sylfaen" w:hAnsi="Sylfaen"/>
        </w:rPr>
        <w:t>Кроме армянского языка, заявки могут быть поданы также н</w:t>
      </w:r>
      <w:r w:rsidR="00191D27" w:rsidRPr="00F01DDB">
        <w:rPr>
          <w:rFonts w:ascii="Sylfaen" w:hAnsi="Sylfaen"/>
        </w:rPr>
        <w:t>а английском или русском языке.</w:t>
      </w:r>
    </w:p>
    <w:p w:rsidR="008F15B9" w:rsidRPr="00F01DDB" w:rsidRDefault="008F15B9" w:rsidP="00B46D58">
      <w:pPr>
        <w:widowControl w:val="0"/>
        <w:spacing w:after="160"/>
        <w:jc w:val="center"/>
        <w:rPr>
          <w:rFonts w:ascii="Sylfaen" w:hAnsi="Sylfaen"/>
          <w:b/>
        </w:rPr>
      </w:pPr>
    </w:p>
    <w:p w:rsidR="008F15B9" w:rsidRPr="00F01DDB" w:rsidRDefault="008F15B9" w:rsidP="00B46D58">
      <w:pPr>
        <w:widowControl w:val="0"/>
        <w:spacing w:after="160"/>
        <w:jc w:val="center"/>
        <w:rPr>
          <w:rFonts w:ascii="Sylfaen" w:hAnsi="Sylfaen"/>
          <w:b/>
        </w:rPr>
      </w:pPr>
    </w:p>
    <w:p w:rsidR="00096865" w:rsidRPr="00F01DDB" w:rsidRDefault="008D5016" w:rsidP="00B46D58">
      <w:pPr>
        <w:widowControl w:val="0"/>
        <w:spacing w:after="160"/>
        <w:jc w:val="center"/>
        <w:rPr>
          <w:rFonts w:ascii="Sylfaen" w:hAnsi="Sylfaen"/>
          <w:b/>
        </w:rPr>
      </w:pPr>
      <w:r w:rsidRPr="00F01DDB">
        <w:rPr>
          <w:rFonts w:ascii="Sylfaen" w:hAnsi="Sylfaen"/>
          <w:b/>
        </w:rPr>
        <w:t>2. ЗАЯВКА НА ПРОЦЕДУРУ</w:t>
      </w:r>
    </w:p>
    <w:p w:rsidR="008F15B9" w:rsidRPr="00F01DDB" w:rsidRDefault="00EA1314" w:rsidP="008F15B9">
      <w:pPr>
        <w:widowControl w:val="0"/>
        <w:spacing w:after="160"/>
        <w:ind w:firstLine="567"/>
        <w:jc w:val="both"/>
        <w:rPr>
          <w:rFonts w:ascii="Sylfaen" w:hAnsi="Sylfaen"/>
        </w:rPr>
      </w:pPr>
      <w:r w:rsidRPr="00F01DDB">
        <w:rPr>
          <w:rFonts w:ascii="Sylfaen" w:hAnsi="Sylfaen"/>
        </w:rPr>
        <w:t xml:space="preserve">2. </w:t>
      </w:r>
      <w:r w:rsidR="008F15B9" w:rsidRPr="00F01DDB">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F01DDB">
        <w:rPr>
          <w:rFonts w:ascii="Sylfaen" w:hAnsi="Sylfaen"/>
        </w:rPr>
        <w:t>:</w:t>
      </w:r>
    </w:p>
    <w:p w:rsidR="00096865" w:rsidRPr="00F01DDB" w:rsidRDefault="002D5CF0" w:rsidP="00B46D58">
      <w:pPr>
        <w:widowControl w:val="0"/>
        <w:tabs>
          <w:tab w:val="left" w:pos="1134"/>
        </w:tabs>
        <w:spacing w:after="160"/>
        <w:ind w:firstLine="567"/>
        <w:jc w:val="both"/>
        <w:rPr>
          <w:rFonts w:ascii="Sylfaen" w:hAnsi="Sylfaen"/>
        </w:rPr>
      </w:pPr>
      <w:r w:rsidRPr="00F01DDB">
        <w:rPr>
          <w:rFonts w:ascii="Sylfaen" w:hAnsi="Sylfaen"/>
        </w:rPr>
        <w:t>2.1</w:t>
      </w:r>
      <w:r w:rsidR="005114D0" w:rsidRPr="00F01DDB">
        <w:rPr>
          <w:rFonts w:ascii="Sylfaen" w:hAnsi="Sylfaen"/>
        </w:rPr>
        <w:t>.</w:t>
      </w:r>
      <w:r w:rsidR="009873F3" w:rsidRPr="00F01DDB">
        <w:rPr>
          <w:rFonts w:ascii="Sylfaen" w:hAnsi="Sylfaen"/>
        </w:rPr>
        <w:tab/>
      </w:r>
      <w:proofErr w:type="gramStart"/>
      <w:r w:rsidRPr="00F01DDB">
        <w:rPr>
          <w:rFonts w:ascii="Sylfaen" w:hAnsi="Sylfaen"/>
        </w:rPr>
        <w:t>заявление</w:t>
      </w:r>
      <w:proofErr w:type="gramEnd"/>
      <w:r w:rsidR="00EB3C28" w:rsidRPr="00F01DDB">
        <w:rPr>
          <w:rFonts w:ascii="Sylfaen" w:hAnsi="Sylfaen"/>
        </w:rPr>
        <w:t>--</w:t>
      </w:r>
      <w:proofErr w:type="spellStart"/>
      <w:r w:rsidR="00EB3C28" w:rsidRPr="00F01DDB">
        <w:rPr>
          <w:rFonts w:ascii="Sylfaen" w:hAnsi="Sylfaen"/>
        </w:rPr>
        <w:t>объявлени</w:t>
      </w:r>
      <w:proofErr w:type="spellEnd"/>
      <w:r w:rsidR="00EB3C28" w:rsidRPr="00F01DDB">
        <w:rPr>
          <w:rFonts w:ascii="Sylfaen" w:hAnsi="Sylfaen"/>
          <w:lang w:val="en-US"/>
        </w:rPr>
        <w:t>e</w:t>
      </w:r>
      <w:r w:rsidR="00EB3C28" w:rsidRPr="00F01DDB">
        <w:rPr>
          <w:rFonts w:ascii="Sylfaen" w:hAnsi="Sylfaen"/>
        </w:rPr>
        <w:t xml:space="preserve"> </w:t>
      </w:r>
      <w:r w:rsidRPr="00F01DDB">
        <w:rPr>
          <w:rFonts w:ascii="Sylfaen" w:hAnsi="Sylfaen"/>
        </w:rPr>
        <w:t xml:space="preserve"> на участие в процедуре согласно Приложению №1;</w:t>
      </w:r>
    </w:p>
    <w:p w:rsidR="00172BC4" w:rsidRPr="00F01DDB" w:rsidRDefault="00172BC4" w:rsidP="00B46D58">
      <w:pPr>
        <w:widowControl w:val="0"/>
        <w:tabs>
          <w:tab w:val="left" w:pos="1134"/>
        </w:tabs>
        <w:spacing w:after="160"/>
        <w:ind w:firstLine="567"/>
        <w:jc w:val="both"/>
        <w:rPr>
          <w:rFonts w:ascii="Sylfaen" w:hAnsi="Sylfaen"/>
        </w:rPr>
      </w:pPr>
      <w:r w:rsidRPr="00F01DDB">
        <w:rPr>
          <w:rFonts w:ascii="Sylfaen" w:hAnsi="Sylfaen"/>
        </w:rPr>
        <w:t>2.2</w:t>
      </w:r>
      <w:proofErr w:type="gramStart"/>
      <w:r w:rsidR="00D23E36" w:rsidRPr="00F01DDB">
        <w:rPr>
          <w:rFonts w:ascii="Sylfaen" w:hAnsi="Sylfaen"/>
        </w:rPr>
        <w:t>.</w:t>
      </w:r>
      <w:r w:rsidRPr="00F01DDB">
        <w:rPr>
          <w:rFonts w:ascii="Sylfaen" w:hAnsi="Sylfaen"/>
        </w:rPr>
        <w:t xml:space="preserve"> </w:t>
      </w:r>
      <w:proofErr w:type="spellStart"/>
      <w:r w:rsidRPr="00F01DDB">
        <w:rPr>
          <w:rFonts w:ascii="Sylfaen" w:hAnsi="Sylfaen"/>
        </w:rPr>
        <w:t>утвержденн</w:t>
      </w:r>
      <w:proofErr w:type="spellEnd"/>
      <w:proofErr w:type="gramEnd"/>
      <w:r w:rsidRPr="00F01DDB">
        <w:rPr>
          <w:rFonts w:ascii="Sylfaen" w:hAnsi="Sylfaen"/>
          <w:lang w:val="en-US"/>
        </w:rPr>
        <w:t>o</w:t>
      </w:r>
      <w:r w:rsidRPr="00F01DDB">
        <w:rPr>
          <w:rFonts w:ascii="Sylfaen" w:hAnsi="Sylfaen"/>
        </w:rPr>
        <w:t xml:space="preserve">е им полное описание предлагаемого товара согласно Приложению </w:t>
      </w:r>
      <w:r w:rsidRPr="00F01DDB">
        <w:rPr>
          <w:rFonts w:ascii="Sylfaen" w:hAnsi="Sylfaen"/>
          <w:lang w:val="en-US"/>
        </w:rPr>
        <w:t>N</w:t>
      </w:r>
      <w:r w:rsidRPr="00F01DDB">
        <w:rPr>
          <w:rFonts w:ascii="Sylfaen" w:hAnsi="Sylfaen"/>
        </w:rPr>
        <w:t xml:space="preserve"> 1.1.</w:t>
      </w:r>
    </w:p>
    <w:p w:rsidR="009D7EFF" w:rsidRPr="00F01DDB" w:rsidRDefault="009D7EFF" w:rsidP="00B46D58">
      <w:pPr>
        <w:widowControl w:val="0"/>
        <w:tabs>
          <w:tab w:val="left" w:pos="1134"/>
        </w:tabs>
        <w:spacing w:after="160"/>
        <w:ind w:firstLine="567"/>
        <w:jc w:val="both"/>
        <w:rPr>
          <w:rFonts w:ascii="Sylfaen" w:hAnsi="Sylfaen"/>
        </w:rPr>
      </w:pPr>
      <w:r w:rsidRPr="00F01DDB">
        <w:rPr>
          <w:rFonts w:ascii="Sylfaen" w:hAnsi="Sylfaen"/>
        </w:rPr>
        <w:t>2.</w:t>
      </w:r>
      <w:proofErr w:type="gramStart"/>
      <w:r w:rsidR="00EA7CA6" w:rsidRPr="00F01DDB">
        <w:rPr>
          <w:rFonts w:ascii="Sylfaen" w:hAnsi="Sylfaen"/>
        </w:rPr>
        <w:t xml:space="preserve">3 </w:t>
      </w:r>
      <w:r w:rsidR="00524D3D" w:rsidRPr="00F01DDB">
        <w:rPr>
          <w:rFonts w:ascii="Sylfaen" w:hAnsi="Sylfaen"/>
        </w:rPr>
        <w:t xml:space="preserve"> </w:t>
      </w:r>
      <w:r w:rsidRPr="00F01DDB">
        <w:rPr>
          <w:rFonts w:ascii="Sylfaen" w:hAnsi="Sylfaen"/>
        </w:rPr>
        <w:t>копию</w:t>
      </w:r>
      <w:proofErr w:type="gramEnd"/>
      <w:r w:rsidRPr="00F01DDB">
        <w:rPr>
          <w:rFonts w:ascii="Sylfaen" w:hAnsi="Sylfaen"/>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F01DDB" w:rsidRDefault="008D4137" w:rsidP="00B46D58">
      <w:pPr>
        <w:widowControl w:val="0"/>
        <w:tabs>
          <w:tab w:val="left" w:pos="1134"/>
        </w:tabs>
        <w:spacing w:after="160"/>
        <w:ind w:firstLine="567"/>
        <w:jc w:val="both"/>
        <w:rPr>
          <w:rFonts w:ascii="Sylfaen" w:hAnsi="Sylfaen"/>
        </w:rPr>
      </w:pPr>
      <w:r w:rsidRPr="00F01DDB">
        <w:rPr>
          <w:rFonts w:ascii="Sylfaen" w:hAnsi="Sylfaen"/>
        </w:rPr>
        <w:lastRenderedPageBreak/>
        <w:t>2.</w:t>
      </w:r>
      <w:r w:rsidR="00EA7CA6" w:rsidRPr="00F01DDB">
        <w:rPr>
          <w:rFonts w:ascii="Sylfaen" w:hAnsi="Sylfaen"/>
        </w:rPr>
        <w:t xml:space="preserve">4 </w:t>
      </w:r>
      <w:r w:rsidRPr="00F01DDB">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F01DDB">
        <w:rPr>
          <w:rStyle w:val="af6"/>
          <w:rFonts w:ascii="Sylfaen" w:hAnsi="Sylfaen"/>
        </w:rPr>
        <w:footnoteReference w:customMarkFollows="1" w:id="13"/>
        <w:t>15</w:t>
      </w:r>
    </w:p>
    <w:p w:rsidR="006505D2" w:rsidRPr="00F01DDB" w:rsidRDefault="002C4DBF" w:rsidP="00B46D58">
      <w:pPr>
        <w:widowControl w:val="0"/>
        <w:tabs>
          <w:tab w:val="left" w:pos="1134"/>
        </w:tabs>
        <w:spacing w:after="160"/>
        <w:ind w:firstLine="567"/>
        <w:jc w:val="both"/>
        <w:rPr>
          <w:rFonts w:ascii="Sylfaen" w:hAnsi="Sylfaen"/>
        </w:rPr>
      </w:pPr>
      <w:r w:rsidRPr="00F01DDB">
        <w:rPr>
          <w:rFonts w:ascii="Sylfaen" w:hAnsi="Sylfaen"/>
        </w:rPr>
        <w:t>2.</w:t>
      </w:r>
      <w:r w:rsidR="009E39FC" w:rsidRPr="00F01DDB">
        <w:rPr>
          <w:rFonts w:ascii="Sylfaen" w:hAnsi="Sylfaen"/>
        </w:rPr>
        <w:t>5</w:t>
      </w:r>
      <w:r w:rsidR="005114D0" w:rsidRPr="00F01DDB">
        <w:rPr>
          <w:rFonts w:ascii="Sylfaen" w:hAnsi="Sylfaen"/>
        </w:rPr>
        <w:t>.</w:t>
      </w:r>
      <w:r w:rsidR="009873F3" w:rsidRPr="00F01DDB">
        <w:rPr>
          <w:rFonts w:ascii="Sylfaen" w:hAnsi="Sylfaen"/>
        </w:rPr>
        <w:tab/>
      </w:r>
      <w:proofErr w:type="gramStart"/>
      <w:r w:rsidRPr="00F01DDB">
        <w:rPr>
          <w:rFonts w:ascii="Sylfaen" w:hAnsi="Sylfaen"/>
        </w:rPr>
        <w:t>обеспечение</w:t>
      </w:r>
      <w:proofErr w:type="gramEnd"/>
      <w:r w:rsidRPr="00F01DDB">
        <w:rPr>
          <w:rFonts w:ascii="Sylfaen" w:hAnsi="Sylfaen"/>
        </w:rPr>
        <w:t xml:space="preserve"> заявки, которое представляется в форме наличных денег или банковской гарантии</w:t>
      </w:r>
      <w:r w:rsidR="00FC016A" w:rsidRPr="00F01DDB">
        <w:rPr>
          <w:rFonts w:ascii="Sylfaen" w:hAnsi="Sylfaen"/>
        </w:rPr>
        <w:t xml:space="preserve"> (Приложению №3)</w:t>
      </w:r>
      <w:r w:rsidRPr="00F01DDB">
        <w:rPr>
          <w:rFonts w:ascii="Sylfaen" w:hAnsi="Sylfaen"/>
        </w:rPr>
        <w:t>; При этом заявкой представляется оригинал документа, удостоверяющего оплату наличных денег, или оригинал банковской гарантии.</w:t>
      </w:r>
      <w:r w:rsidR="0036524F" w:rsidRPr="00F01DDB">
        <w:rPr>
          <w:rFonts w:ascii="Sylfaen" w:hAnsi="Sylfaen"/>
        </w:rPr>
        <w:t xml:space="preserve"> </w:t>
      </w:r>
      <w:r w:rsidR="00761A4D" w:rsidRPr="00F01DDB">
        <w:rPr>
          <w:rStyle w:val="af6"/>
          <w:rFonts w:ascii="Sylfaen" w:hAnsi="Sylfaen"/>
        </w:rPr>
        <w:footnoteReference w:customMarkFollows="1" w:id="14"/>
        <w:t>16</w:t>
      </w:r>
    </w:p>
    <w:p w:rsidR="00E67BA7" w:rsidRPr="00F01DDB" w:rsidRDefault="00096865" w:rsidP="00B46D58">
      <w:pPr>
        <w:widowControl w:val="0"/>
        <w:tabs>
          <w:tab w:val="left" w:pos="1134"/>
        </w:tabs>
        <w:spacing w:after="160"/>
        <w:ind w:firstLine="567"/>
        <w:jc w:val="both"/>
        <w:rPr>
          <w:rFonts w:ascii="Sylfaen" w:hAnsi="Sylfaen"/>
        </w:rPr>
      </w:pPr>
      <w:r w:rsidRPr="00F01DDB">
        <w:rPr>
          <w:rFonts w:ascii="Sylfaen" w:hAnsi="Sylfaen"/>
        </w:rPr>
        <w:t>2.</w:t>
      </w:r>
      <w:r w:rsidR="00385C27" w:rsidRPr="00F01DDB">
        <w:rPr>
          <w:rFonts w:ascii="Sylfaen" w:hAnsi="Sylfaen"/>
        </w:rPr>
        <w:t>6</w:t>
      </w:r>
      <w:r w:rsidR="004413A5" w:rsidRPr="00F01DDB">
        <w:rPr>
          <w:rFonts w:ascii="Sylfaen" w:hAnsi="Sylfaen"/>
        </w:rPr>
        <w:t>.</w:t>
      </w:r>
      <w:r w:rsidR="00367A9A" w:rsidRPr="00F01DDB">
        <w:rPr>
          <w:rFonts w:ascii="Sylfaen" w:hAnsi="Sylfaen"/>
        </w:rPr>
        <w:tab/>
      </w:r>
      <w:proofErr w:type="gramStart"/>
      <w:r w:rsidRPr="00F01DDB">
        <w:rPr>
          <w:rFonts w:ascii="Sylfaen" w:hAnsi="Sylfaen"/>
        </w:rPr>
        <w:t>ценовое</w:t>
      </w:r>
      <w:proofErr w:type="gramEnd"/>
      <w:r w:rsidRPr="00F01DDB">
        <w:rPr>
          <w:rFonts w:ascii="Sylfaen" w:hAnsi="Sylfaen"/>
        </w:rPr>
        <w:t xml:space="preserve"> предложение согласно Приложению №</w:t>
      </w:r>
      <w:r w:rsidR="00385C27" w:rsidRPr="00F01DDB">
        <w:rPr>
          <w:rFonts w:ascii="Sylfaen" w:hAnsi="Sylfaen"/>
        </w:rPr>
        <w:t>2</w:t>
      </w:r>
      <w:r w:rsidRPr="00F01DDB">
        <w:rPr>
          <w:rFonts w:ascii="Sylfaen" w:hAnsi="Sylfaen"/>
        </w:rPr>
        <w:t>; Ценовое предложение представляется в форме расчета, состоящего из обобщенных компонентов себестоимости</w:t>
      </w:r>
      <w:r w:rsidR="002C0665" w:rsidRPr="00F01DDB">
        <w:rPr>
          <w:rFonts w:ascii="Sylfaen" w:hAnsi="Sylfaen"/>
        </w:rPr>
        <w:t>,</w:t>
      </w:r>
      <w:r w:rsidRPr="00F01DDB">
        <w:rPr>
          <w:rFonts w:ascii="Sylfaen" w:hAnsi="Sylfaen"/>
        </w:rPr>
        <w:t xml:space="preserve"> прибыли</w:t>
      </w:r>
      <w:r w:rsidR="002C0665" w:rsidRPr="00F01DDB">
        <w:rPr>
          <w:rFonts w:ascii="Sylfaen" w:hAnsi="Sylfaen"/>
        </w:rPr>
        <w:t>,</w:t>
      </w:r>
      <w:r w:rsidRPr="00F01DDB">
        <w:rPr>
          <w:rFonts w:ascii="Sylfaen" w:hAnsi="Sylfaen"/>
        </w:rPr>
        <w:t xml:space="preserve"> и налога на добавленную стоимость. Расчет компонентов </w:t>
      </w:r>
      <w:r w:rsidR="002C0665" w:rsidRPr="00F01DDB">
        <w:rPr>
          <w:rFonts w:ascii="Sylfaen" w:hAnsi="Sylfaen"/>
        </w:rPr>
        <w:t>себе</w:t>
      </w:r>
      <w:r w:rsidRPr="00F01DDB">
        <w:rPr>
          <w:rFonts w:ascii="Sylfaen" w:hAnsi="Sylfaen"/>
        </w:rPr>
        <w:t>стоимости — разбивка или другие детали — не</w:t>
      </w:r>
      <w:r w:rsidR="00E267E5" w:rsidRPr="00F01DDB">
        <w:rPr>
          <w:rFonts w:ascii="Sylfaen" w:hAnsi="Sylfaen"/>
        </w:rPr>
        <w:t xml:space="preserve"> требуются и не представляются.</w:t>
      </w:r>
    </w:p>
    <w:p w:rsidR="008937EA" w:rsidRPr="00F01DDB" w:rsidRDefault="008937EA" w:rsidP="008937EA">
      <w:pPr>
        <w:widowControl w:val="0"/>
        <w:spacing w:after="160" w:line="360" w:lineRule="auto"/>
        <w:jc w:val="center"/>
        <w:rPr>
          <w:rFonts w:ascii="Sylfaen" w:hAnsi="Sylfaen" w:cs="Sylfaen"/>
          <w:b/>
        </w:rPr>
      </w:pPr>
      <w:r w:rsidRPr="00F01DDB">
        <w:rPr>
          <w:rFonts w:ascii="Sylfaen" w:hAnsi="Sylfaen"/>
          <w:b/>
        </w:rPr>
        <w:t>3. ПОРЯДОК ПОДГОТОВКИ ЗАЯВКИ</w:t>
      </w:r>
    </w:p>
    <w:p w:rsidR="008937EA" w:rsidRPr="00F01DDB" w:rsidRDefault="00F535C1" w:rsidP="008937EA">
      <w:pPr>
        <w:widowControl w:val="0"/>
        <w:tabs>
          <w:tab w:val="left" w:pos="1134"/>
        </w:tabs>
        <w:spacing w:after="160"/>
        <w:ind w:firstLine="567"/>
        <w:jc w:val="both"/>
        <w:rPr>
          <w:rFonts w:ascii="Sylfaen" w:hAnsi="Sylfaen" w:cs="Sylfaen"/>
        </w:rPr>
      </w:pPr>
      <w:r w:rsidRPr="00F01DDB">
        <w:rPr>
          <w:rFonts w:ascii="Sylfaen" w:hAnsi="Sylfaen"/>
        </w:rPr>
        <w:t>3</w:t>
      </w:r>
      <w:r w:rsidR="008937EA" w:rsidRPr="00F01DDB">
        <w:rPr>
          <w:rFonts w:ascii="Sylfaen" w:hAnsi="Sylfaen"/>
        </w:rPr>
        <w:t>.1.</w:t>
      </w:r>
      <w:r w:rsidR="008937EA" w:rsidRPr="00F01DDB">
        <w:rPr>
          <w:rFonts w:ascii="Sylfaen" w:hAnsi="Sylfaen"/>
        </w:rPr>
        <w:tab/>
        <w:t xml:space="preserve">Участник подает заявку в порядке, установленном настоящим приглашением. </w:t>
      </w:r>
    </w:p>
    <w:p w:rsidR="008937EA" w:rsidRPr="00F01DDB" w:rsidRDefault="008937EA" w:rsidP="008937EA">
      <w:pPr>
        <w:widowControl w:val="0"/>
        <w:spacing w:after="160"/>
        <w:ind w:firstLine="567"/>
        <w:jc w:val="both"/>
        <w:rPr>
          <w:rFonts w:ascii="Sylfaen" w:hAnsi="Sylfaen" w:cs="Sylfaen"/>
        </w:rPr>
      </w:pPr>
      <w:r w:rsidRPr="00F01DDB">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01DDB">
        <w:rPr>
          <w:rFonts w:ascii="Sylfaen" w:hAnsi="Sylfaen" w:cs="Courier New"/>
        </w:rPr>
        <w:t> </w:t>
      </w:r>
      <w:r w:rsidRPr="00F01DDB">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F01DDB">
        <w:rPr>
          <w:rFonts w:ascii="Sylfaen" w:hAnsi="Sylfaen" w:cs="Courier New"/>
        </w:rPr>
        <w:t> </w:t>
      </w:r>
      <w:r w:rsidRPr="00F01DDB">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F01DDB" w:rsidRDefault="008937EA" w:rsidP="008937EA">
      <w:pPr>
        <w:widowControl w:val="0"/>
        <w:spacing w:after="160"/>
        <w:ind w:firstLine="567"/>
        <w:jc w:val="both"/>
        <w:rPr>
          <w:rFonts w:ascii="Sylfaen" w:hAnsi="Sylfaen"/>
        </w:rPr>
      </w:pPr>
      <w:r w:rsidRPr="00F01DDB">
        <w:rPr>
          <w:rFonts w:ascii="Sylfaen" w:hAnsi="Sylfaen"/>
        </w:rPr>
        <w:t xml:space="preserve">Конверт и предусмотренные настоящим Приглашением и составленные </w:t>
      </w:r>
      <w:r w:rsidRPr="00F01DDB">
        <w:rPr>
          <w:rFonts w:ascii="Sylfaen" w:hAnsi="Sylfaen"/>
        </w:rPr>
        <w:lastRenderedPageBreak/>
        <w:t>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01DDB" w:rsidRDefault="008937EA" w:rsidP="008937EA">
      <w:pPr>
        <w:widowControl w:val="0"/>
        <w:tabs>
          <w:tab w:val="left" w:pos="1134"/>
        </w:tabs>
        <w:spacing w:after="160"/>
        <w:ind w:firstLine="567"/>
        <w:jc w:val="both"/>
        <w:rPr>
          <w:rFonts w:ascii="Sylfaen" w:hAnsi="Sylfaen"/>
        </w:rPr>
      </w:pPr>
      <w:r w:rsidRPr="00F01DDB">
        <w:rPr>
          <w:rFonts w:ascii="Sylfaen" w:hAnsi="Sylfaen"/>
        </w:rPr>
        <w:t>4.2.</w:t>
      </w:r>
      <w:r w:rsidRPr="00F01DDB">
        <w:rPr>
          <w:rFonts w:ascii="Sylfaen" w:hAnsi="Sylfaen"/>
        </w:rPr>
        <w:tab/>
        <w:t xml:space="preserve">На конверте, указанном в пункте 4.1 настоящей инструкции, на языке составления заявки указываются: </w:t>
      </w:r>
    </w:p>
    <w:p w:rsidR="008937EA" w:rsidRPr="00F01DDB" w:rsidRDefault="008937EA" w:rsidP="008937EA">
      <w:pPr>
        <w:widowControl w:val="0"/>
        <w:tabs>
          <w:tab w:val="left" w:pos="1134"/>
        </w:tabs>
        <w:spacing w:after="160"/>
        <w:ind w:firstLine="567"/>
        <w:rPr>
          <w:rFonts w:ascii="Sylfaen" w:hAnsi="Sylfaen"/>
        </w:rPr>
      </w:pPr>
      <w:r w:rsidRPr="00F01DDB">
        <w:rPr>
          <w:rFonts w:ascii="Sylfaen" w:hAnsi="Sylfaen"/>
        </w:rPr>
        <w:t>1)</w:t>
      </w:r>
      <w:r w:rsidRPr="00F01DDB">
        <w:rPr>
          <w:rFonts w:ascii="Sylfaen" w:hAnsi="Sylfaen"/>
        </w:rPr>
        <w:tab/>
        <w:t>наименование заказчика и место (адрес) подачи заявки;</w:t>
      </w:r>
    </w:p>
    <w:p w:rsidR="008937EA" w:rsidRPr="00F01DDB" w:rsidRDefault="008937EA" w:rsidP="008937EA">
      <w:pPr>
        <w:widowControl w:val="0"/>
        <w:tabs>
          <w:tab w:val="left" w:pos="1134"/>
        </w:tabs>
        <w:spacing w:after="160"/>
        <w:ind w:firstLine="567"/>
        <w:jc w:val="both"/>
        <w:rPr>
          <w:rFonts w:ascii="Sylfaen" w:hAnsi="Sylfaen"/>
        </w:rPr>
      </w:pPr>
      <w:r w:rsidRPr="00F01DDB">
        <w:rPr>
          <w:rFonts w:ascii="Sylfaen" w:hAnsi="Sylfaen"/>
        </w:rPr>
        <w:t>2)</w:t>
      </w:r>
      <w:r w:rsidRPr="00F01DDB">
        <w:rPr>
          <w:rFonts w:ascii="Sylfaen" w:hAnsi="Sylfaen"/>
        </w:rPr>
        <w:tab/>
        <w:t xml:space="preserve">код </w:t>
      </w:r>
      <w:r w:rsidR="00F535C1" w:rsidRPr="00F01DDB">
        <w:rPr>
          <w:rFonts w:ascii="Sylfaen" w:hAnsi="Sylfaen"/>
        </w:rPr>
        <w:t>процедуры</w:t>
      </w:r>
      <w:r w:rsidRPr="00F01DDB">
        <w:rPr>
          <w:rFonts w:ascii="Sylfaen" w:hAnsi="Sylfaen"/>
        </w:rPr>
        <w:t>;</w:t>
      </w:r>
    </w:p>
    <w:p w:rsidR="008937EA" w:rsidRPr="00F01DDB" w:rsidRDefault="008937EA" w:rsidP="008937EA">
      <w:pPr>
        <w:widowControl w:val="0"/>
        <w:tabs>
          <w:tab w:val="left" w:pos="1134"/>
        </w:tabs>
        <w:spacing w:after="160"/>
        <w:ind w:firstLine="567"/>
        <w:jc w:val="both"/>
        <w:rPr>
          <w:rFonts w:ascii="Sylfaen" w:hAnsi="Sylfaen"/>
        </w:rPr>
      </w:pPr>
      <w:r w:rsidRPr="00F01DDB">
        <w:rPr>
          <w:rFonts w:ascii="Sylfaen" w:hAnsi="Sylfaen"/>
        </w:rPr>
        <w:t>3)</w:t>
      </w:r>
      <w:r w:rsidRPr="00F01DDB">
        <w:rPr>
          <w:rFonts w:ascii="Sylfaen" w:hAnsi="Sylfaen"/>
        </w:rPr>
        <w:tab/>
        <w:t>слова “не вскрывать до заседания по вскрытию заявок”;</w:t>
      </w:r>
    </w:p>
    <w:p w:rsidR="008937EA" w:rsidRPr="00F01DDB" w:rsidRDefault="008937EA" w:rsidP="008937EA">
      <w:pPr>
        <w:widowControl w:val="0"/>
        <w:tabs>
          <w:tab w:val="left" w:pos="1134"/>
        </w:tabs>
        <w:spacing w:after="160"/>
        <w:ind w:firstLine="567"/>
        <w:jc w:val="both"/>
        <w:rPr>
          <w:rFonts w:ascii="Sylfaen" w:hAnsi="Sylfaen"/>
        </w:rPr>
      </w:pPr>
      <w:r w:rsidRPr="00F01DDB">
        <w:rPr>
          <w:rFonts w:ascii="Sylfaen" w:hAnsi="Sylfaen"/>
        </w:rPr>
        <w:t>4)</w:t>
      </w:r>
      <w:r w:rsidRPr="00F01DDB">
        <w:rPr>
          <w:rFonts w:ascii="Sylfaen" w:hAnsi="Sylfaen"/>
        </w:rPr>
        <w:tab/>
        <w:t>наименование (имя), место нахождения и номер телефона участника.</w:t>
      </w:r>
    </w:p>
    <w:p w:rsidR="008937EA" w:rsidRPr="00F01DDB" w:rsidRDefault="008937EA" w:rsidP="008937EA">
      <w:pPr>
        <w:widowControl w:val="0"/>
        <w:tabs>
          <w:tab w:val="left" w:pos="1134"/>
        </w:tabs>
        <w:spacing w:after="160"/>
        <w:ind w:firstLine="567"/>
        <w:jc w:val="both"/>
        <w:rPr>
          <w:rFonts w:ascii="Sylfaen" w:hAnsi="Sylfaen" w:cs="Sylfaen"/>
        </w:rPr>
      </w:pPr>
      <w:r w:rsidRPr="00F01DDB">
        <w:rPr>
          <w:rFonts w:ascii="Sylfaen" w:hAnsi="Sylfaen"/>
        </w:rPr>
        <w:t>4.3.</w:t>
      </w:r>
      <w:r w:rsidRPr="00F01DDB">
        <w:rPr>
          <w:rFonts w:ascii="Sylfaen" w:hAnsi="Sylfaen"/>
        </w:rPr>
        <w:tab/>
        <w:t>На заседании по вскрытию заявок комиссия отклоняет заявки, не</w:t>
      </w:r>
      <w:r w:rsidRPr="00F01DDB">
        <w:rPr>
          <w:rFonts w:ascii="Sylfaen" w:hAnsi="Sylfaen" w:cs="Courier New"/>
        </w:rPr>
        <w:t> </w:t>
      </w:r>
      <w:r w:rsidRPr="00F01DDB">
        <w:rPr>
          <w:rFonts w:ascii="Sylfaen" w:hAnsi="Sylfaen"/>
        </w:rPr>
        <w:t xml:space="preserve">соответствующие требованиям пунктов </w:t>
      </w:r>
      <w:r w:rsidR="00EE46E2" w:rsidRPr="00F01DDB">
        <w:rPr>
          <w:rFonts w:ascii="Sylfaen" w:hAnsi="Sylfaen"/>
        </w:rPr>
        <w:t>3</w:t>
      </w:r>
      <w:r w:rsidRPr="00F01DDB">
        <w:rPr>
          <w:rFonts w:ascii="Sylfaen" w:hAnsi="Sylfaen"/>
        </w:rPr>
        <w:t xml:space="preserve">.1 и </w:t>
      </w:r>
      <w:r w:rsidR="00EE46E2" w:rsidRPr="00F01DDB">
        <w:rPr>
          <w:rFonts w:ascii="Sylfaen" w:hAnsi="Sylfaen"/>
        </w:rPr>
        <w:t>3</w:t>
      </w:r>
      <w:r w:rsidRPr="00F01DDB">
        <w:rPr>
          <w:rFonts w:ascii="Sylfaen" w:hAnsi="Sylfaen"/>
        </w:rPr>
        <w:t>.2 настоящей инструкции, и в том же виде возвращает подающему их лицу.</w:t>
      </w:r>
    </w:p>
    <w:p w:rsidR="00ED59E0" w:rsidRPr="00F01DDB" w:rsidRDefault="00ED59E0" w:rsidP="00B46D58">
      <w:pPr>
        <w:widowControl w:val="0"/>
        <w:tabs>
          <w:tab w:val="left" w:pos="1134"/>
        </w:tabs>
        <w:spacing w:after="160"/>
        <w:ind w:firstLine="567"/>
        <w:jc w:val="both"/>
        <w:rPr>
          <w:rFonts w:ascii="Sylfaen" w:hAnsi="Sylfaen"/>
        </w:rPr>
      </w:pPr>
    </w:p>
    <w:p w:rsidR="00ED59E0" w:rsidRPr="00F01DDB" w:rsidRDefault="00ED59E0" w:rsidP="00B46D58">
      <w:pPr>
        <w:widowControl w:val="0"/>
        <w:tabs>
          <w:tab w:val="left" w:pos="1134"/>
        </w:tabs>
        <w:spacing w:after="160"/>
        <w:ind w:firstLine="567"/>
        <w:jc w:val="both"/>
        <w:rPr>
          <w:rFonts w:ascii="Sylfaen" w:hAnsi="Sylfaen"/>
        </w:rPr>
      </w:pPr>
    </w:p>
    <w:p w:rsidR="00ED59E0" w:rsidRPr="00F01DDB" w:rsidRDefault="00ED59E0" w:rsidP="00B46D58">
      <w:pPr>
        <w:widowControl w:val="0"/>
        <w:tabs>
          <w:tab w:val="left" w:pos="1134"/>
        </w:tabs>
        <w:spacing w:after="160"/>
        <w:ind w:firstLine="567"/>
        <w:jc w:val="both"/>
        <w:rPr>
          <w:rFonts w:ascii="Sylfaen" w:hAnsi="Sylfaen"/>
        </w:rPr>
      </w:pPr>
    </w:p>
    <w:p w:rsidR="00654E19" w:rsidRPr="00F01DDB" w:rsidRDefault="00654E19" w:rsidP="00B46D58">
      <w:pPr>
        <w:pStyle w:val="norm"/>
        <w:widowControl w:val="0"/>
        <w:spacing w:after="160" w:line="240" w:lineRule="auto"/>
        <w:ind w:firstLine="284"/>
        <w:jc w:val="right"/>
        <w:rPr>
          <w:rFonts w:ascii="Sylfaen" w:hAnsi="Sylfaen"/>
          <w:b/>
          <w:sz w:val="24"/>
          <w:szCs w:val="24"/>
        </w:rPr>
      </w:pPr>
    </w:p>
    <w:p w:rsidR="00654E19" w:rsidRPr="00F01DDB" w:rsidRDefault="00654E19" w:rsidP="00B46D58">
      <w:pPr>
        <w:pStyle w:val="norm"/>
        <w:widowControl w:val="0"/>
        <w:spacing w:after="160" w:line="240" w:lineRule="auto"/>
        <w:ind w:firstLine="284"/>
        <w:jc w:val="right"/>
        <w:rPr>
          <w:rFonts w:ascii="Sylfaen" w:hAnsi="Sylfaen"/>
          <w:b/>
          <w:sz w:val="24"/>
          <w:szCs w:val="24"/>
        </w:rPr>
      </w:pPr>
    </w:p>
    <w:p w:rsidR="00654E19" w:rsidRPr="00F01DDB" w:rsidRDefault="00654E19" w:rsidP="00B46D58">
      <w:pPr>
        <w:pStyle w:val="norm"/>
        <w:widowControl w:val="0"/>
        <w:spacing w:after="160" w:line="240" w:lineRule="auto"/>
        <w:ind w:firstLine="284"/>
        <w:jc w:val="right"/>
        <w:rPr>
          <w:rFonts w:ascii="Sylfaen" w:hAnsi="Sylfaen"/>
          <w:b/>
          <w:sz w:val="24"/>
          <w:szCs w:val="24"/>
        </w:rPr>
      </w:pPr>
    </w:p>
    <w:p w:rsidR="00654E19" w:rsidRPr="00F01DDB" w:rsidRDefault="00654E19" w:rsidP="00B46D58">
      <w:pPr>
        <w:pStyle w:val="norm"/>
        <w:widowControl w:val="0"/>
        <w:spacing w:after="160" w:line="240" w:lineRule="auto"/>
        <w:ind w:firstLine="284"/>
        <w:jc w:val="right"/>
        <w:rPr>
          <w:rFonts w:ascii="Sylfaen" w:hAnsi="Sylfaen"/>
          <w:b/>
          <w:sz w:val="24"/>
          <w:szCs w:val="24"/>
        </w:rPr>
      </w:pPr>
    </w:p>
    <w:p w:rsidR="00B2572B" w:rsidRPr="00F01DDB" w:rsidRDefault="00B2572B" w:rsidP="00B46D58">
      <w:pPr>
        <w:pStyle w:val="norm"/>
        <w:widowControl w:val="0"/>
        <w:spacing w:after="160" w:line="240" w:lineRule="auto"/>
        <w:ind w:firstLine="284"/>
        <w:jc w:val="right"/>
        <w:rPr>
          <w:rFonts w:ascii="Sylfaen" w:hAnsi="Sylfaen" w:cs="Arial"/>
          <w:b/>
          <w:sz w:val="24"/>
          <w:szCs w:val="24"/>
        </w:rPr>
      </w:pPr>
      <w:r w:rsidRPr="00F01DDB">
        <w:rPr>
          <w:rFonts w:ascii="Sylfaen" w:hAnsi="Sylfaen"/>
          <w:b/>
          <w:sz w:val="24"/>
          <w:szCs w:val="24"/>
        </w:rPr>
        <w:t>Приложение № 1</w:t>
      </w:r>
    </w:p>
    <w:p w:rsidR="00B2572B" w:rsidRPr="00F01DDB" w:rsidRDefault="00B2572B" w:rsidP="00B46D58">
      <w:pPr>
        <w:pStyle w:val="31"/>
        <w:widowControl w:val="0"/>
        <w:spacing w:after="160" w:line="240" w:lineRule="auto"/>
        <w:jc w:val="right"/>
        <w:rPr>
          <w:rFonts w:ascii="Sylfaen" w:hAnsi="Sylfaen" w:cs="Arial"/>
          <w:b/>
          <w:sz w:val="24"/>
          <w:szCs w:val="24"/>
        </w:rPr>
      </w:pPr>
      <w:proofErr w:type="gramStart"/>
      <w:r w:rsidRPr="00F01DDB">
        <w:rPr>
          <w:rFonts w:ascii="Sylfaen" w:hAnsi="Sylfaen"/>
          <w:b/>
          <w:sz w:val="24"/>
          <w:szCs w:val="24"/>
        </w:rPr>
        <w:t>к</w:t>
      </w:r>
      <w:proofErr w:type="gramEnd"/>
      <w:r w:rsidRPr="00F01DDB">
        <w:rPr>
          <w:rFonts w:ascii="Sylfaen" w:hAnsi="Sylfaen"/>
          <w:b/>
          <w:sz w:val="24"/>
          <w:szCs w:val="24"/>
        </w:rPr>
        <w:t xml:space="preserve"> Приглашению на </w:t>
      </w:r>
      <w:r w:rsidR="00FD58EC" w:rsidRPr="00F01DDB">
        <w:rPr>
          <w:rFonts w:ascii="Sylfaen" w:hAnsi="Sylfaen"/>
          <w:b/>
          <w:sz w:val="24"/>
          <w:szCs w:val="24"/>
        </w:rPr>
        <w:t>запрос котировки</w:t>
      </w:r>
      <w:r w:rsidR="00123294" w:rsidRPr="00F01DDB">
        <w:rPr>
          <w:rFonts w:ascii="Sylfaen" w:hAnsi="Sylfaen" w:cs="Arial"/>
          <w:b/>
          <w:sz w:val="24"/>
          <w:szCs w:val="24"/>
        </w:rPr>
        <w:br/>
      </w:r>
      <w:r w:rsidRPr="00F01DDB">
        <w:rPr>
          <w:rFonts w:ascii="Sylfaen" w:hAnsi="Sylfaen"/>
          <w:b/>
          <w:sz w:val="24"/>
          <w:szCs w:val="24"/>
        </w:rPr>
        <w:t xml:space="preserve">под кодом </w:t>
      </w:r>
      <w:r w:rsidR="00E835E7" w:rsidRPr="00F01DDB">
        <w:rPr>
          <w:rFonts w:ascii="Sylfaen" w:hAnsi="Sylfaen"/>
          <w:sz w:val="24"/>
          <w:szCs w:val="24"/>
        </w:rPr>
        <w:t>ԳN8ՄԴ-ԳՀԱՊՁԲ-20</w:t>
      </w:r>
      <w:r w:rsidR="006132ED" w:rsidRPr="00F01DDB">
        <w:rPr>
          <w:rFonts w:ascii="Sylfaen" w:hAnsi="Sylfaen"/>
          <w:sz w:val="24"/>
          <w:szCs w:val="24"/>
        </w:rPr>
        <w:t>"</w:t>
      </w:r>
    </w:p>
    <w:p w:rsidR="00B2572B" w:rsidRPr="00F01DDB" w:rsidRDefault="00B2572B" w:rsidP="00B46D58">
      <w:pPr>
        <w:widowControl w:val="0"/>
        <w:spacing w:after="120"/>
        <w:jc w:val="center"/>
        <w:rPr>
          <w:rFonts w:ascii="Sylfaen" w:hAnsi="Sylfaen" w:cs="Sylfaen"/>
          <w:b/>
        </w:rPr>
      </w:pPr>
    </w:p>
    <w:p w:rsidR="00B2572B" w:rsidRPr="00F01DDB" w:rsidRDefault="00B2572B" w:rsidP="00B46D58">
      <w:pPr>
        <w:widowControl w:val="0"/>
        <w:spacing w:after="160"/>
        <w:jc w:val="center"/>
        <w:rPr>
          <w:rFonts w:ascii="Sylfaen" w:hAnsi="Sylfaen" w:cs="Arial"/>
          <w:b/>
        </w:rPr>
      </w:pPr>
      <w:r w:rsidRPr="00F01DDB">
        <w:rPr>
          <w:rFonts w:ascii="Sylfaen" w:hAnsi="Sylfaen"/>
          <w:b/>
        </w:rPr>
        <w:t>ЗАЯВЛЕНИЕ</w:t>
      </w:r>
      <w:r w:rsidR="00350210" w:rsidRPr="00F01DDB">
        <w:rPr>
          <w:rFonts w:ascii="Sylfaen" w:hAnsi="Sylfaen"/>
          <w:b/>
        </w:rPr>
        <w:t>-</w:t>
      </w:r>
      <w:r w:rsidR="005A6435" w:rsidRPr="00F01DDB">
        <w:rPr>
          <w:rFonts w:ascii="Sylfaen" w:hAnsi="Sylfaen"/>
          <w:b/>
        </w:rPr>
        <w:t xml:space="preserve">  ОБЪЯВЛЕНИЕ </w:t>
      </w:r>
      <w:r w:rsidRPr="00F01DDB">
        <w:rPr>
          <w:rFonts w:ascii="Sylfaen" w:hAnsi="Sylfaen"/>
          <w:b/>
        </w:rPr>
        <w:t>*</w:t>
      </w:r>
    </w:p>
    <w:p w:rsidR="00B2572B" w:rsidRPr="00F01DDB" w:rsidRDefault="00B2572B" w:rsidP="00B46D58">
      <w:pPr>
        <w:pStyle w:val="6"/>
        <w:keepNext w:val="0"/>
        <w:widowControl w:val="0"/>
        <w:spacing w:after="160"/>
        <w:jc w:val="center"/>
        <w:rPr>
          <w:rFonts w:ascii="Sylfaen" w:hAnsi="Sylfaen" w:cs="Arial"/>
          <w:color w:val="auto"/>
          <w:sz w:val="24"/>
          <w:szCs w:val="24"/>
        </w:rPr>
      </w:pPr>
      <w:proofErr w:type="gramStart"/>
      <w:r w:rsidRPr="00F01DDB">
        <w:rPr>
          <w:rFonts w:ascii="Sylfaen" w:hAnsi="Sylfaen"/>
          <w:color w:val="auto"/>
          <w:sz w:val="24"/>
          <w:szCs w:val="24"/>
        </w:rPr>
        <w:lastRenderedPageBreak/>
        <w:t>на</w:t>
      </w:r>
      <w:proofErr w:type="gramEnd"/>
      <w:r w:rsidRPr="00F01DDB">
        <w:rPr>
          <w:rFonts w:ascii="Sylfaen" w:hAnsi="Sylfaen"/>
          <w:color w:val="auto"/>
          <w:sz w:val="24"/>
          <w:szCs w:val="24"/>
        </w:rPr>
        <w:t xml:space="preserve"> участие в </w:t>
      </w:r>
      <w:r w:rsidR="00A50739" w:rsidRPr="00F01DDB">
        <w:rPr>
          <w:rFonts w:ascii="Sylfaen" w:hAnsi="Sylfaen"/>
          <w:color w:val="auto"/>
          <w:sz w:val="24"/>
          <w:szCs w:val="24"/>
        </w:rPr>
        <w:t>запрос котировки</w:t>
      </w:r>
      <w:r w:rsidR="00AA7117" w:rsidRPr="00F01DDB">
        <w:rPr>
          <w:rFonts w:ascii="Sylfaen" w:hAnsi="Sylfaen"/>
          <w:color w:val="auto"/>
          <w:sz w:val="24"/>
          <w:szCs w:val="24"/>
        </w:rPr>
        <w:t xml:space="preserve"> </w:t>
      </w:r>
    </w:p>
    <w:p w:rsidR="00B2572B" w:rsidRPr="00F01DDB" w:rsidRDefault="00B2572B" w:rsidP="00B46D58">
      <w:pPr>
        <w:widowControl w:val="0"/>
        <w:spacing w:after="120"/>
        <w:jc w:val="center"/>
        <w:rPr>
          <w:rFonts w:ascii="Sylfaen" w:hAnsi="Sylfaen"/>
        </w:rPr>
      </w:pPr>
    </w:p>
    <w:p w:rsidR="00374F4A" w:rsidRPr="00F01DDB" w:rsidRDefault="00374F4A" w:rsidP="00B46D58">
      <w:pPr>
        <w:jc w:val="both"/>
        <w:rPr>
          <w:rFonts w:ascii="Sylfaen" w:hAnsi="Sylfaen"/>
        </w:rPr>
      </w:pPr>
      <w:r w:rsidRPr="00F01DDB">
        <w:rPr>
          <w:rFonts w:ascii="Sylfaen" w:hAnsi="Sylfaen"/>
        </w:rPr>
        <w:t xml:space="preserve">______________________________________________________________заявляет, что </w:t>
      </w:r>
    </w:p>
    <w:p w:rsidR="00374F4A" w:rsidRPr="00F01DDB" w:rsidRDefault="00374F4A" w:rsidP="00B46D58">
      <w:pPr>
        <w:spacing w:after="160"/>
        <w:ind w:left="2694"/>
        <w:jc w:val="both"/>
        <w:rPr>
          <w:rFonts w:ascii="Sylfaen" w:hAnsi="Sylfaen"/>
          <w:sz w:val="16"/>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 </w:t>
      </w:r>
    </w:p>
    <w:p w:rsidR="00374F4A" w:rsidRPr="00F01DDB" w:rsidRDefault="00374F4A" w:rsidP="00B46D58">
      <w:pPr>
        <w:jc w:val="both"/>
        <w:rPr>
          <w:rFonts w:ascii="Sylfaen" w:hAnsi="Sylfaen"/>
          <w:u w:val="single"/>
        </w:rPr>
      </w:pPr>
      <w:proofErr w:type="gramStart"/>
      <w:r w:rsidRPr="00F01DDB">
        <w:rPr>
          <w:rFonts w:ascii="Sylfaen" w:hAnsi="Sylfaen"/>
        </w:rPr>
        <w:t>желает</w:t>
      </w:r>
      <w:proofErr w:type="gramEnd"/>
      <w:r w:rsidRPr="00F01DDB">
        <w:rPr>
          <w:rFonts w:ascii="Sylfaen" w:hAnsi="Sylfaen"/>
        </w:rPr>
        <w:t xml:space="preserve"> участвовать в лоте (лотах)_______________________________ объявленного</w:t>
      </w:r>
    </w:p>
    <w:p w:rsidR="00374F4A" w:rsidRPr="00F01DDB" w:rsidRDefault="00374F4A" w:rsidP="00B46D58">
      <w:pPr>
        <w:spacing w:after="160"/>
        <w:ind w:left="4395"/>
        <w:jc w:val="both"/>
        <w:rPr>
          <w:rFonts w:ascii="Sylfaen" w:hAnsi="Sylfaen" w:cs="Sylfaen"/>
          <w:sz w:val="16"/>
        </w:rPr>
      </w:pPr>
      <w:proofErr w:type="gramStart"/>
      <w:r w:rsidRPr="00F01DDB">
        <w:rPr>
          <w:rFonts w:ascii="Sylfaen" w:hAnsi="Sylfaen"/>
          <w:sz w:val="16"/>
        </w:rPr>
        <w:t>номер</w:t>
      </w:r>
      <w:proofErr w:type="gramEnd"/>
      <w:r w:rsidRPr="00F01DDB">
        <w:rPr>
          <w:rFonts w:ascii="Sylfaen" w:hAnsi="Sylfaen"/>
          <w:sz w:val="16"/>
        </w:rPr>
        <w:t xml:space="preserve"> лота (лотов)</w:t>
      </w:r>
    </w:p>
    <w:p w:rsidR="00374F4A" w:rsidRPr="00F01DDB" w:rsidRDefault="00374F4A" w:rsidP="00B46D58">
      <w:pPr>
        <w:jc w:val="both"/>
        <w:rPr>
          <w:rFonts w:ascii="Sylfaen" w:hAnsi="Sylfaen" w:cs="Sylfaen"/>
        </w:rPr>
      </w:pPr>
      <w:r w:rsidRPr="00F01DDB">
        <w:rPr>
          <w:rFonts w:ascii="Sylfaen" w:hAnsi="Sylfaen"/>
        </w:rPr>
        <w:t xml:space="preserve">______________________________________________ под кодом </w:t>
      </w:r>
      <w:r w:rsidR="006132ED" w:rsidRPr="00F01DDB">
        <w:rPr>
          <w:rFonts w:ascii="Sylfaen" w:hAnsi="Sylfaen"/>
        </w:rPr>
        <w:t>"</w:t>
      </w:r>
      <w:r w:rsidR="00E835E7" w:rsidRPr="00F01DDB">
        <w:rPr>
          <w:rFonts w:ascii="Sylfaen" w:hAnsi="Sylfaen"/>
        </w:rPr>
        <w:t>ԳN8ՄԴ-ԳՀԱՊՁԲ-20</w:t>
      </w:r>
    </w:p>
    <w:p w:rsidR="00374F4A" w:rsidRPr="00F01DDB" w:rsidRDefault="00374F4A" w:rsidP="00B46D58">
      <w:pPr>
        <w:spacing w:after="160"/>
        <w:ind w:left="1560"/>
        <w:jc w:val="both"/>
        <w:rPr>
          <w:rFonts w:ascii="Sylfaen" w:hAnsi="Sylfaen"/>
          <w:sz w:val="20"/>
        </w:rPr>
      </w:pPr>
      <w:proofErr w:type="gramStart"/>
      <w:r w:rsidRPr="00F01DDB">
        <w:rPr>
          <w:rFonts w:ascii="Sylfaen" w:hAnsi="Sylfaen"/>
          <w:sz w:val="16"/>
        </w:rPr>
        <w:t>наименование</w:t>
      </w:r>
      <w:proofErr w:type="gramEnd"/>
      <w:r w:rsidRPr="00F01DDB">
        <w:rPr>
          <w:rFonts w:ascii="Sylfaen" w:hAnsi="Sylfaen"/>
          <w:sz w:val="16"/>
        </w:rPr>
        <w:t xml:space="preserve"> заказчика</w:t>
      </w:r>
    </w:p>
    <w:p w:rsidR="00374F4A" w:rsidRPr="00F01DDB" w:rsidRDefault="00374F4A" w:rsidP="00B46D58">
      <w:pPr>
        <w:spacing w:after="160"/>
        <w:jc w:val="both"/>
        <w:rPr>
          <w:rFonts w:ascii="Sylfaen" w:hAnsi="Sylfaen"/>
        </w:rPr>
      </w:pPr>
      <w:proofErr w:type="gramStart"/>
      <w:r w:rsidRPr="00F01DDB">
        <w:rPr>
          <w:rFonts w:ascii="Sylfaen" w:hAnsi="Sylfaen"/>
        </w:rPr>
        <w:t>открытого</w:t>
      </w:r>
      <w:proofErr w:type="gramEnd"/>
      <w:r w:rsidRPr="00F01DDB">
        <w:rPr>
          <w:rFonts w:ascii="Sylfaen" w:hAnsi="Sylfaen"/>
        </w:rPr>
        <w:t xml:space="preserve"> конкурса и в соответствии с требованиями приглашения подает заявку.</w:t>
      </w:r>
    </w:p>
    <w:p w:rsidR="00374F4A" w:rsidRPr="00F01DDB" w:rsidRDefault="00374F4A" w:rsidP="00B46D58">
      <w:pPr>
        <w:jc w:val="both"/>
        <w:rPr>
          <w:rFonts w:ascii="Sylfaen" w:hAnsi="Sylfaen"/>
        </w:rPr>
      </w:pPr>
      <w:r w:rsidRPr="00F01DDB">
        <w:rPr>
          <w:rFonts w:ascii="Sylfaen" w:hAnsi="Sylfaen"/>
        </w:rPr>
        <w:t>__________________________________________________ заявляет и заверяет, что</w:t>
      </w:r>
    </w:p>
    <w:p w:rsidR="00374F4A" w:rsidRPr="00F01DDB" w:rsidRDefault="00374F4A" w:rsidP="00B46D58">
      <w:pPr>
        <w:spacing w:after="160"/>
        <w:ind w:left="1843"/>
        <w:jc w:val="both"/>
        <w:rPr>
          <w:rFonts w:ascii="Sylfaen" w:hAnsi="Sylfaen" w:cs="Sylfaen"/>
          <w:sz w:val="16"/>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w:t>
      </w:r>
    </w:p>
    <w:p w:rsidR="00374F4A" w:rsidRPr="00F01DDB" w:rsidRDefault="00374F4A" w:rsidP="00B46D58">
      <w:pPr>
        <w:jc w:val="both"/>
        <w:rPr>
          <w:rFonts w:ascii="Sylfaen" w:hAnsi="Sylfaen" w:cs="Sylfaen"/>
        </w:rPr>
      </w:pPr>
      <w:proofErr w:type="gramStart"/>
      <w:r w:rsidRPr="00F01DDB">
        <w:rPr>
          <w:rFonts w:ascii="Sylfaen" w:hAnsi="Sylfaen"/>
        </w:rPr>
        <w:t>является</w:t>
      </w:r>
      <w:proofErr w:type="gramEnd"/>
      <w:r w:rsidRPr="00F01DDB">
        <w:rPr>
          <w:rFonts w:ascii="Sylfaen" w:hAnsi="Sylfaen"/>
        </w:rPr>
        <w:t xml:space="preserve"> резидентом ______________________________________________________</w:t>
      </w:r>
      <w:r w:rsidR="00D04575" w:rsidRPr="00F01DDB">
        <w:rPr>
          <w:rFonts w:ascii="Sylfaen" w:hAnsi="Sylfaen"/>
        </w:rPr>
        <w:t>.</w:t>
      </w:r>
    </w:p>
    <w:p w:rsidR="00374F4A" w:rsidRPr="00F01DDB" w:rsidRDefault="00374F4A" w:rsidP="00B46D58">
      <w:pPr>
        <w:spacing w:after="160"/>
        <w:ind w:left="4111"/>
        <w:jc w:val="both"/>
        <w:rPr>
          <w:rFonts w:ascii="Sylfaen" w:hAnsi="Sylfaen" w:cs="Arial"/>
          <w:sz w:val="16"/>
        </w:rPr>
      </w:pPr>
      <w:proofErr w:type="gramStart"/>
      <w:r w:rsidRPr="00F01DDB">
        <w:rPr>
          <w:rFonts w:ascii="Sylfaen" w:hAnsi="Sylfaen"/>
          <w:sz w:val="16"/>
        </w:rPr>
        <w:t>наименование</w:t>
      </w:r>
      <w:proofErr w:type="gramEnd"/>
      <w:r w:rsidRPr="00F01DDB">
        <w:rPr>
          <w:rFonts w:ascii="Sylfaen" w:hAnsi="Sylfaen"/>
          <w:sz w:val="16"/>
        </w:rPr>
        <w:t xml:space="preserve"> страны</w:t>
      </w:r>
    </w:p>
    <w:p w:rsidR="000612B9" w:rsidRPr="00F01DDB" w:rsidRDefault="000612B9" w:rsidP="00B46D58">
      <w:pPr>
        <w:jc w:val="both"/>
        <w:rPr>
          <w:rFonts w:ascii="Sylfaen" w:hAnsi="Sylfaen"/>
        </w:rPr>
      </w:pPr>
    </w:p>
    <w:p w:rsidR="000612B9" w:rsidRPr="00F01DDB" w:rsidRDefault="004F0CAA" w:rsidP="00B46D58">
      <w:pPr>
        <w:jc w:val="both"/>
        <w:rPr>
          <w:rFonts w:ascii="Sylfaen" w:hAnsi="Sylfaen"/>
        </w:rPr>
      </w:pPr>
      <w:r w:rsidRPr="00F01DDB">
        <w:rPr>
          <w:rFonts w:ascii="Sylfaen" w:hAnsi="Sylfaen"/>
        </w:rPr>
        <w:t>Данные</w:t>
      </w:r>
      <w:r w:rsidR="002A0700" w:rsidRPr="00F01DDB">
        <w:rPr>
          <w:rFonts w:ascii="Sylfaen" w:hAnsi="Sylfaen"/>
        </w:rPr>
        <w:t xml:space="preserve">       </w:t>
      </w:r>
      <w:proofErr w:type="gramStart"/>
      <w:r w:rsidR="000612B9" w:rsidRPr="00F01DDB">
        <w:rPr>
          <w:rFonts w:ascii="Sylfaen" w:hAnsi="Sylfaen"/>
        </w:rPr>
        <w:t>----------------------------------------</w:t>
      </w:r>
      <w:r w:rsidR="00304237" w:rsidRPr="00F01DDB">
        <w:rPr>
          <w:rFonts w:ascii="Sylfaen" w:hAnsi="Sylfaen"/>
        </w:rPr>
        <w:t xml:space="preserve">  </w:t>
      </w:r>
      <w:r w:rsidR="00F96993" w:rsidRPr="00F01DDB">
        <w:rPr>
          <w:rFonts w:ascii="Sylfaen" w:hAnsi="Sylfaen"/>
        </w:rPr>
        <w:t>следующие</w:t>
      </w:r>
      <w:proofErr w:type="gramEnd"/>
      <w:r w:rsidR="00304237" w:rsidRPr="00F01DDB">
        <w:rPr>
          <w:rFonts w:ascii="Sylfaen" w:hAnsi="Sylfaen"/>
        </w:rPr>
        <w:t>:</w:t>
      </w:r>
    </w:p>
    <w:p w:rsidR="002A0700" w:rsidRPr="00F01DDB" w:rsidRDefault="002A0700" w:rsidP="000811C1">
      <w:pPr>
        <w:spacing w:after="160"/>
        <w:ind w:left="1843"/>
        <w:rPr>
          <w:rFonts w:ascii="Sylfaen" w:hAnsi="Sylfaen" w:cs="Sylfaen"/>
          <w:sz w:val="16"/>
          <w:lang w:val="hy-AM"/>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w:t>
      </w:r>
    </w:p>
    <w:p w:rsidR="000612B9" w:rsidRPr="00F01DDB" w:rsidRDefault="000612B9" w:rsidP="00B46D58">
      <w:pPr>
        <w:jc w:val="both"/>
        <w:rPr>
          <w:rFonts w:ascii="Sylfaen" w:hAnsi="Sylfaen"/>
        </w:rPr>
      </w:pPr>
    </w:p>
    <w:p w:rsidR="00374F4A" w:rsidRPr="00F01DDB" w:rsidRDefault="00374F4A" w:rsidP="00B46D58">
      <w:pPr>
        <w:jc w:val="both"/>
        <w:rPr>
          <w:rFonts w:ascii="Sylfaen" w:hAnsi="Sylfaen"/>
        </w:rPr>
      </w:pPr>
      <w:r w:rsidRPr="00F01DDB">
        <w:rPr>
          <w:rFonts w:ascii="Sylfaen" w:hAnsi="Sylfaen"/>
        </w:rPr>
        <w:t xml:space="preserve">Учетный номер налогоплательщика  </w:t>
      </w:r>
      <w:r w:rsidR="00B138F3" w:rsidRPr="00F01DDB">
        <w:rPr>
          <w:rFonts w:ascii="Sylfaen" w:hAnsi="Sylfaen"/>
        </w:rPr>
        <w:t xml:space="preserve">             </w:t>
      </w:r>
      <w:r w:rsidRPr="00F01DDB">
        <w:rPr>
          <w:rFonts w:ascii="Sylfaen" w:hAnsi="Sylfaen"/>
        </w:rPr>
        <w:t>________________</w:t>
      </w:r>
    </w:p>
    <w:p w:rsidR="00374F4A" w:rsidRPr="00F01DDB" w:rsidRDefault="00B138F3" w:rsidP="00B138F3">
      <w:pPr>
        <w:tabs>
          <w:tab w:val="left" w:pos="7371"/>
        </w:tabs>
        <w:ind w:left="4111"/>
        <w:jc w:val="both"/>
        <w:rPr>
          <w:rFonts w:ascii="Sylfaen" w:hAnsi="Sylfaen" w:cs="Arial"/>
          <w:sz w:val="16"/>
        </w:rPr>
      </w:pPr>
      <w:r w:rsidRPr="00F01DDB">
        <w:rPr>
          <w:rFonts w:ascii="Sylfaen" w:hAnsi="Sylfaen"/>
          <w:sz w:val="16"/>
        </w:rPr>
        <w:t xml:space="preserve">               </w:t>
      </w:r>
      <w:proofErr w:type="gramStart"/>
      <w:r w:rsidR="00374F4A" w:rsidRPr="00F01DDB">
        <w:rPr>
          <w:rFonts w:ascii="Sylfaen" w:hAnsi="Sylfaen"/>
          <w:sz w:val="16"/>
        </w:rPr>
        <w:t>учетный</w:t>
      </w:r>
      <w:proofErr w:type="gramEnd"/>
      <w:r w:rsidR="00374F4A" w:rsidRPr="00F01DDB">
        <w:rPr>
          <w:rFonts w:ascii="Sylfaen" w:hAnsi="Sylfaen"/>
          <w:sz w:val="16"/>
        </w:rPr>
        <w:t xml:space="preserve"> номер</w:t>
      </w:r>
      <w:r w:rsidRPr="00F01DDB">
        <w:rPr>
          <w:rFonts w:ascii="Sylfaen" w:hAnsi="Sylfaen"/>
          <w:sz w:val="16"/>
        </w:rPr>
        <w:t xml:space="preserve"> </w:t>
      </w:r>
      <w:r w:rsidR="00374F4A" w:rsidRPr="00F01DDB">
        <w:rPr>
          <w:rFonts w:ascii="Sylfaen" w:hAnsi="Sylfaen"/>
          <w:sz w:val="16"/>
        </w:rPr>
        <w:t>налогоплательщика</w:t>
      </w:r>
    </w:p>
    <w:p w:rsidR="00B138F3" w:rsidRPr="00F01DDB" w:rsidRDefault="00B138F3" w:rsidP="00B46D58">
      <w:pPr>
        <w:jc w:val="both"/>
        <w:rPr>
          <w:rFonts w:ascii="Sylfaen" w:hAnsi="Sylfaen"/>
        </w:rPr>
      </w:pPr>
    </w:p>
    <w:p w:rsidR="00374F4A" w:rsidRPr="00F01DDB" w:rsidRDefault="00B138F3" w:rsidP="00B46D58">
      <w:pPr>
        <w:jc w:val="both"/>
        <w:rPr>
          <w:rFonts w:ascii="Sylfaen" w:hAnsi="Sylfaen"/>
        </w:rPr>
      </w:pPr>
      <w:r w:rsidRPr="00F01DDB">
        <w:rPr>
          <w:rFonts w:ascii="Sylfaen" w:hAnsi="Sylfaen"/>
        </w:rPr>
        <w:t xml:space="preserve"> </w:t>
      </w:r>
      <w:r w:rsidR="00374F4A" w:rsidRPr="00F01DDB">
        <w:rPr>
          <w:rFonts w:ascii="Sylfaen" w:hAnsi="Sylfaen"/>
        </w:rPr>
        <w:t xml:space="preserve">Адрес электронной почты </w:t>
      </w:r>
      <w:r w:rsidRPr="00F01DDB">
        <w:rPr>
          <w:rFonts w:ascii="Sylfaen" w:hAnsi="Sylfaen"/>
        </w:rPr>
        <w:t xml:space="preserve">                           </w:t>
      </w:r>
      <w:r w:rsidR="00374F4A" w:rsidRPr="00F01DDB">
        <w:rPr>
          <w:rFonts w:ascii="Sylfaen" w:hAnsi="Sylfaen"/>
        </w:rPr>
        <w:t>__________________</w:t>
      </w:r>
    </w:p>
    <w:p w:rsidR="00374F4A" w:rsidRPr="00F01DDB" w:rsidRDefault="00B138F3" w:rsidP="00B138F3">
      <w:pPr>
        <w:tabs>
          <w:tab w:val="left" w:pos="6946"/>
        </w:tabs>
        <w:ind w:left="3402" w:firstLine="6"/>
        <w:jc w:val="both"/>
        <w:rPr>
          <w:rFonts w:ascii="Sylfaen" w:hAnsi="Sylfaen"/>
          <w:sz w:val="16"/>
        </w:rPr>
      </w:pPr>
      <w:r w:rsidRPr="00F01DDB">
        <w:rPr>
          <w:rFonts w:ascii="Sylfaen" w:hAnsi="Sylfaen"/>
          <w:sz w:val="16"/>
        </w:rPr>
        <w:t xml:space="preserve">                                  </w:t>
      </w:r>
      <w:proofErr w:type="gramStart"/>
      <w:r w:rsidR="00374F4A" w:rsidRPr="00F01DDB">
        <w:rPr>
          <w:rFonts w:ascii="Sylfaen" w:hAnsi="Sylfaen"/>
          <w:sz w:val="16"/>
        </w:rPr>
        <w:t>адрес</w:t>
      </w:r>
      <w:proofErr w:type="gramEnd"/>
      <w:r w:rsidR="00374F4A" w:rsidRPr="00F01DDB">
        <w:rPr>
          <w:rFonts w:ascii="Sylfaen" w:hAnsi="Sylfaen"/>
          <w:sz w:val="16"/>
        </w:rPr>
        <w:t xml:space="preserve"> электронной</w:t>
      </w:r>
      <w:r w:rsidR="00374F4A" w:rsidRPr="00F01DDB">
        <w:rPr>
          <w:rFonts w:ascii="Sylfaen" w:hAnsi="Sylfaen"/>
          <w:sz w:val="16"/>
        </w:rPr>
        <w:tab/>
        <w:t>почты</w:t>
      </w:r>
    </w:p>
    <w:p w:rsidR="00B138F3" w:rsidRPr="00F01DDB" w:rsidRDefault="00B138F3" w:rsidP="00F96993">
      <w:pPr>
        <w:jc w:val="both"/>
        <w:rPr>
          <w:rFonts w:ascii="Sylfaen" w:hAnsi="Sylfaen"/>
        </w:rPr>
      </w:pPr>
    </w:p>
    <w:p w:rsidR="009E1181" w:rsidRPr="00F01DDB" w:rsidRDefault="00F96993" w:rsidP="00F96993">
      <w:pPr>
        <w:jc w:val="both"/>
        <w:rPr>
          <w:rFonts w:ascii="Sylfaen" w:hAnsi="Sylfaen"/>
        </w:rPr>
      </w:pPr>
      <w:r w:rsidRPr="00F01DDB">
        <w:rPr>
          <w:rFonts w:ascii="Sylfaen" w:hAnsi="Sylfaen"/>
        </w:rPr>
        <w:t>Адрес деятельности</w:t>
      </w:r>
      <w:r w:rsidR="009E1181" w:rsidRPr="00F01DDB">
        <w:rPr>
          <w:rFonts w:ascii="Sylfaen" w:hAnsi="Sylfaen"/>
        </w:rPr>
        <w:t xml:space="preserve">              ----------------------------</w:t>
      </w:r>
      <w:r w:rsidR="009627B3" w:rsidRPr="00F01DDB">
        <w:rPr>
          <w:rFonts w:ascii="Sylfaen" w:hAnsi="Sylfaen"/>
        </w:rPr>
        <w:t>--------------------------------</w:t>
      </w:r>
    </w:p>
    <w:p w:rsidR="00F96993" w:rsidRPr="00F01DDB" w:rsidRDefault="009E1181" w:rsidP="00F96993">
      <w:pPr>
        <w:jc w:val="both"/>
        <w:rPr>
          <w:rFonts w:ascii="Sylfaen" w:hAnsi="Sylfaen"/>
          <w:sz w:val="18"/>
          <w:szCs w:val="18"/>
        </w:rPr>
      </w:pPr>
      <w:r w:rsidRPr="00F01DDB">
        <w:rPr>
          <w:rFonts w:ascii="Sylfaen" w:hAnsi="Sylfaen"/>
        </w:rPr>
        <w:lastRenderedPageBreak/>
        <w:t xml:space="preserve">            </w:t>
      </w:r>
      <w:r w:rsidR="00F96993" w:rsidRPr="00F01DDB">
        <w:rPr>
          <w:rFonts w:ascii="Sylfaen" w:hAnsi="Sylfaen"/>
        </w:rPr>
        <w:t xml:space="preserve">  </w:t>
      </w:r>
      <w:r w:rsidRPr="00F01DDB">
        <w:rPr>
          <w:rFonts w:ascii="Sylfaen" w:hAnsi="Sylfaen"/>
        </w:rPr>
        <w:t xml:space="preserve">                                </w:t>
      </w:r>
      <w:r w:rsidR="00B138F3" w:rsidRPr="00F01DDB">
        <w:rPr>
          <w:rFonts w:ascii="Sylfaen" w:hAnsi="Sylfaen"/>
        </w:rPr>
        <w:t xml:space="preserve">                        </w:t>
      </w:r>
      <w:proofErr w:type="gramStart"/>
      <w:r w:rsidRPr="00F01DDB">
        <w:rPr>
          <w:rFonts w:ascii="Sylfaen" w:hAnsi="Sylfaen"/>
          <w:sz w:val="18"/>
          <w:szCs w:val="18"/>
        </w:rPr>
        <w:t>адрес</w:t>
      </w:r>
      <w:proofErr w:type="gramEnd"/>
      <w:r w:rsidRPr="00F01DDB">
        <w:rPr>
          <w:rFonts w:ascii="Sylfaen" w:hAnsi="Sylfaen"/>
          <w:sz w:val="18"/>
          <w:szCs w:val="18"/>
        </w:rPr>
        <w:t xml:space="preserve"> деятельности</w:t>
      </w:r>
    </w:p>
    <w:p w:rsidR="00B16483" w:rsidRPr="00F01DDB" w:rsidRDefault="00B16483" w:rsidP="00F96993">
      <w:pPr>
        <w:jc w:val="both"/>
        <w:rPr>
          <w:rFonts w:ascii="Sylfaen" w:hAnsi="Sylfaen"/>
          <w:sz w:val="18"/>
          <w:szCs w:val="18"/>
        </w:rPr>
      </w:pPr>
    </w:p>
    <w:p w:rsidR="00B16483" w:rsidRPr="00F01DDB" w:rsidRDefault="00B16483" w:rsidP="00F96993">
      <w:pPr>
        <w:jc w:val="both"/>
        <w:rPr>
          <w:rFonts w:ascii="Sylfaen" w:hAnsi="Sylfaen"/>
        </w:rPr>
      </w:pPr>
      <w:r w:rsidRPr="00F01DDB">
        <w:rPr>
          <w:rFonts w:ascii="Sylfaen" w:hAnsi="Sylfaen"/>
        </w:rPr>
        <w:t>Номер телефона                     ------------------------------</w:t>
      </w:r>
      <w:r w:rsidR="009627B3" w:rsidRPr="00F01DDB">
        <w:rPr>
          <w:rFonts w:ascii="Sylfaen" w:hAnsi="Sylfaen"/>
        </w:rPr>
        <w:t>-------------------------------</w:t>
      </w:r>
      <w:r w:rsidRPr="00F01DDB">
        <w:rPr>
          <w:rFonts w:ascii="Sylfaen" w:hAnsi="Sylfaen"/>
        </w:rPr>
        <w:t xml:space="preserve"> </w:t>
      </w:r>
    </w:p>
    <w:p w:rsidR="006B3E56" w:rsidRPr="00F01DDB" w:rsidRDefault="00B138F3" w:rsidP="00B16483">
      <w:pPr>
        <w:tabs>
          <w:tab w:val="left" w:pos="7371"/>
        </w:tabs>
        <w:spacing w:after="160"/>
        <w:ind w:left="3544" w:firstLine="3"/>
        <w:jc w:val="both"/>
        <w:rPr>
          <w:rFonts w:ascii="Sylfaen" w:hAnsi="Sylfaen"/>
          <w:sz w:val="16"/>
        </w:rPr>
      </w:pPr>
      <w:r w:rsidRPr="00F01DDB">
        <w:rPr>
          <w:rFonts w:ascii="Sylfaen" w:hAnsi="Sylfaen"/>
          <w:sz w:val="16"/>
        </w:rPr>
        <w:t xml:space="preserve">                                 </w:t>
      </w:r>
      <w:r w:rsidR="00B16483" w:rsidRPr="00F01DDB">
        <w:rPr>
          <w:rFonts w:ascii="Sylfaen" w:hAnsi="Sylfaen"/>
          <w:sz w:val="16"/>
        </w:rPr>
        <w:t>Номер телефона</w:t>
      </w:r>
    </w:p>
    <w:p w:rsidR="00B16483" w:rsidRPr="00F01DDB" w:rsidRDefault="00B16483" w:rsidP="00B16483">
      <w:pPr>
        <w:tabs>
          <w:tab w:val="left" w:pos="7371"/>
        </w:tabs>
        <w:spacing w:after="160"/>
        <w:ind w:left="3544" w:firstLine="3"/>
        <w:jc w:val="both"/>
        <w:rPr>
          <w:rFonts w:ascii="Sylfaen" w:hAnsi="Sylfaen"/>
          <w:sz w:val="16"/>
        </w:rPr>
      </w:pPr>
    </w:p>
    <w:p w:rsidR="006B3E56" w:rsidRPr="00F01DDB" w:rsidRDefault="006B3E56" w:rsidP="00B46D58">
      <w:pPr>
        <w:widowControl w:val="0"/>
        <w:jc w:val="both"/>
        <w:rPr>
          <w:rFonts w:ascii="Sylfaen" w:hAnsi="Sylfaen"/>
        </w:rPr>
      </w:pPr>
      <w:r w:rsidRPr="00F01DDB">
        <w:rPr>
          <w:rFonts w:ascii="Sylfaen" w:hAnsi="Sylfaen"/>
        </w:rPr>
        <w:t xml:space="preserve">Настоящим _________________________________объявляет и </w:t>
      </w:r>
      <w:proofErr w:type="spellStart"/>
      <w:proofErr w:type="gramStart"/>
      <w:r w:rsidRPr="00F01DDB">
        <w:rPr>
          <w:rFonts w:ascii="Sylfaen" w:hAnsi="Sylfaen"/>
        </w:rPr>
        <w:t>подтверждает,что</w:t>
      </w:r>
      <w:proofErr w:type="spellEnd"/>
      <w:proofErr w:type="gramEnd"/>
      <w:r w:rsidRPr="00F01DDB">
        <w:rPr>
          <w:rFonts w:ascii="Sylfaen" w:hAnsi="Sylfaen"/>
        </w:rPr>
        <w:t>:</w:t>
      </w:r>
    </w:p>
    <w:p w:rsidR="006B3E56" w:rsidRPr="00F01DDB" w:rsidRDefault="006B3E56" w:rsidP="00B46D58">
      <w:pPr>
        <w:widowControl w:val="0"/>
        <w:spacing w:after="120"/>
        <w:ind w:left="2835"/>
        <w:jc w:val="both"/>
        <w:rPr>
          <w:rFonts w:ascii="Sylfaen" w:hAnsi="Sylfaen"/>
          <w:sz w:val="16"/>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w:t>
      </w:r>
    </w:p>
    <w:p w:rsidR="006B3E56" w:rsidRPr="00F01DDB" w:rsidRDefault="006B3E56" w:rsidP="00B46D58">
      <w:pPr>
        <w:pStyle w:val="aff"/>
        <w:widowControl w:val="0"/>
        <w:numPr>
          <w:ilvl w:val="0"/>
          <w:numId w:val="21"/>
        </w:numPr>
        <w:spacing w:after="160"/>
        <w:jc w:val="both"/>
        <w:rPr>
          <w:rFonts w:ascii="Sylfaen" w:hAnsi="Sylfaen" w:cs="Arial"/>
        </w:rPr>
      </w:pPr>
      <w:proofErr w:type="gramStart"/>
      <w:r w:rsidRPr="00F01DDB">
        <w:rPr>
          <w:rFonts w:ascii="Sylfaen" w:hAnsi="Sylfaen"/>
        </w:rPr>
        <w:t>удовлетворяет</w:t>
      </w:r>
      <w:proofErr w:type="gramEnd"/>
      <w:r w:rsidRPr="00F01DDB">
        <w:rPr>
          <w:rFonts w:ascii="Sylfaen" w:hAnsi="Sylfaen"/>
          <w:spacing w:val="-4"/>
        </w:rPr>
        <w:t xml:space="preserve"> требованиям к праву участия установленным приглашением на </w:t>
      </w:r>
      <w:r w:rsidR="00FD58EC" w:rsidRPr="00F01DDB">
        <w:rPr>
          <w:rFonts w:ascii="Sylfaen" w:hAnsi="Sylfaen"/>
        </w:rPr>
        <w:t xml:space="preserve">запрос </w:t>
      </w:r>
      <w:proofErr w:type="spellStart"/>
      <w:r w:rsidR="00FD58EC" w:rsidRPr="00F01DDB">
        <w:rPr>
          <w:rFonts w:ascii="Sylfaen" w:hAnsi="Sylfaen"/>
        </w:rPr>
        <w:t>котировки</w:t>
      </w:r>
      <w:r w:rsidRPr="00F01DDB">
        <w:rPr>
          <w:rFonts w:ascii="Sylfaen" w:hAnsi="Sylfaen"/>
        </w:rPr>
        <w:t>под</w:t>
      </w:r>
      <w:proofErr w:type="spellEnd"/>
      <w:r w:rsidRPr="00F01DDB">
        <w:rPr>
          <w:rFonts w:ascii="Sylfaen" w:hAnsi="Sylfaen"/>
        </w:rPr>
        <w:t xml:space="preserve"> кодом </w:t>
      </w:r>
      <w:r w:rsidR="00E835E7" w:rsidRPr="00F01DDB">
        <w:rPr>
          <w:rFonts w:ascii="Sylfaen" w:hAnsi="Sylfaen"/>
        </w:rPr>
        <w:t>ԳN8ՄԴ-ԳՀԱՊՁԲ-20</w:t>
      </w:r>
      <w:r w:rsidRPr="00F01DDB">
        <w:rPr>
          <w:rFonts w:ascii="Sylfaen" w:hAnsi="Sylfaen"/>
        </w:rPr>
        <w:t>"*,</w:t>
      </w:r>
      <w:r w:rsidR="00A90FCD" w:rsidRPr="00F01DDB">
        <w:rPr>
          <w:rFonts w:ascii="Sylfaen" w:hAnsi="Sylfaen"/>
        </w:rPr>
        <w:t xml:space="preserve">и обязуется в случае признания </w:t>
      </w:r>
      <w:r w:rsidR="00BF09F8" w:rsidRPr="00F01DDB">
        <w:rPr>
          <w:rFonts w:ascii="Sylfaen" w:hAnsi="Sylfaen"/>
        </w:rPr>
        <w:t>отобранным</w:t>
      </w:r>
      <w:r w:rsidR="00A90FCD" w:rsidRPr="00F01DDB">
        <w:rPr>
          <w:rFonts w:ascii="Sylfaen" w:hAnsi="Sylfaen"/>
        </w:rPr>
        <w:t xml:space="preserve"> участником в порядке и сроки, установленные </w:t>
      </w:r>
      <w:r w:rsidR="00B64C48" w:rsidRPr="00F01DDB">
        <w:rPr>
          <w:rFonts w:ascii="Sylfaen" w:hAnsi="Sylfaen"/>
        </w:rPr>
        <w:t xml:space="preserve">настоящим </w:t>
      </w:r>
      <w:r w:rsidR="00A90FCD" w:rsidRPr="00F01DDB">
        <w:rPr>
          <w:rFonts w:ascii="Sylfaen" w:hAnsi="Sylfaen"/>
        </w:rPr>
        <w:t xml:space="preserve">приглашением </w:t>
      </w:r>
      <w:r w:rsidR="00952531" w:rsidRPr="00F01DDB">
        <w:rPr>
          <w:rFonts w:ascii="Sylfaen" w:hAnsi="Sylfaen"/>
        </w:rPr>
        <w:t xml:space="preserve"> представить обеспечение квалификации в размере ценового предложения,</w:t>
      </w:r>
    </w:p>
    <w:p w:rsidR="006B3E56" w:rsidRPr="00F01DDB" w:rsidRDefault="006B3E56" w:rsidP="00B46D58">
      <w:pPr>
        <w:pStyle w:val="aff"/>
        <w:widowControl w:val="0"/>
        <w:numPr>
          <w:ilvl w:val="0"/>
          <w:numId w:val="21"/>
        </w:numPr>
        <w:tabs>
          <w:tab w:val="left" w:pos="567"/>
        </w:tabs>
        <w:spacing w:after="160"/>
        <w:jc w:val="both"/>
        <w:rPr>
          <w:rFonts w:ascii="Sylfaen" w:hAnsi="Sylfaen" w:cs="Arial"/>
        </w:rPr>
      </w:pPr>
      <w:proofErr w:type="gramStart"/>
      <w:r w:rsidRPr="00F01DDB">
        <w:rPr>
          <w:rFonts w:ascii="Sylfaen" w:hAnsi="Sylfaen"/>
        </w:rPr>
        <w:t>в</w:t>
      </w:r>
      <w:proofErr w:type="gramEnd"/>
      <w:r w:rsidRPr="00F01DDB">
        <w:rPr>
          <w:rFonts w:ascii="Sylfaen" w:hAnsi="Sylfaen"/>
        </w:rPr>
        <w:t xml:space="preserve"> рамках участия в </w:t>
      </w:r>
      <w:r w:rsidR="00FD58EC" w:rsidRPr="00F01DDB">
        <w:rPr>
          <w:rFonts w:ascii="Sylfaen" w:hAnsi="Sylfaen"/>
        </w:rPr>
        <w:t>запрос котировки</w:t>
      </w:r>
      <w:r w:rsidR="00305944" w:rsidRPr="00F01DDB">
        <w:rPr>
          <w:rFonts w:ascii="Sylfaen" w:hAnsi="Sylfaen"/>
        </w:rPr>
        <w:t xml:space="preserve"> </w:t>
      </w:r>
      <w:r w:rsidRPr="00F01DDB">
        <w:rPr>
          <w:rFonts w:ascii="Sylfaen" w:hAnsi="Sylfaen"/>
        </w:rPr>
        <w:t xml:space="preserve">под кодом </w:t>
      </w:r>
      <w:r w:rsidR="00E835E7" w:rsidRPr="00F01DDB">
        <w:rPr>
          <w:rFonts w:ascii="Sylfaen" w:hAnsi="Sylfaen"/>
        </w:rPr>
        <w:t>ԳN8ՄԴ-ԳՀԱՊՁԲ-20</w:t>
      </w:r>
      <w:r w:rsidRPr="00F01DDB">
        <w:rPr>
          <w:rFonts w:ascii="Sylfaen" w:hAnsi="Sylfaen"/>
        </w:rPr>
        <w:t>"*</w:t>
      </w:r>
    </w:p>
    <w:p w:rsidR="006B3E56" w:rsidRPr="00F01DDB" w:rsidRDefault="006B3E56" w:rsidP="00B46D58">
      <w:pPr>
        <w:pStyle w:val="aff"/>
        <w:widowControl w:val="0"/>
        <w:numPr>
          <w:ilvl w:val="0"/>
          <w:numId w:val="22"/>
        </w:numPr>
        <w:tabs>
          <w:tab w:val="left" w:pos="567"/>
        </w:tabs>
        <w:spacing w:after="160"/>
        <w:jc w:val="both"/>
        <w:rPr>
          <w:rFonts w:ascii="Sylfaen" w:hAnsi="Sylfaen"/>
        </w:rPr>
      </w:pPr>
      <w:proofErr w:type="gramStart"/>
      <w:r w:rsidRPr="00F01DDB">
        <w:rPr>
          <w:rFonts w:ascii="Sylfaen" w:hAnsi="Sylfaen"/>
        </w:rPr>
        <w:t>не</w:t>
      </w:r>
      <w:proofErr w:type="gramEnd"/>
      <w:r w:rsidRPr="00F01DDB">
        <w:rPr>
          <w:rFonts w:ascii="Sylfaen" w:hAnsi="Sylfaen"/>
        </w:rPr>
        <w:t xml:space="preserve"> допускал и (или) не допустит злоупотребления доминирующим положением и </w:t>
      </w:r>
      <w:proofErr w:type="spellStart"/>
      <w:r w:rsidRPr="00F01DDB">
        <w:rPr>
          <w:rFonts w:ascii="Sylfaen" w:hAnsi="Sylfaen"/>
        </w:rPr>
        <w:t>антиконкурентного</w:t>
      </w:r>
      <w:proofErr w:type="spellEnd"/>
      <w:r w:rsidRPr="00F01DDB">
        <w:rPr>
          <w:rFonts w:ascii="Sylfaen" w:hAnsi="Sylfaen"/>
        </w:rPr>
        <w:t xml:space="preserve"> соглашения,</w:t>
      </w:r>
    </w:p>
    <w:p w:rsidR="006B3E56" w:rsidRPr="00F01DDB" w:rsidRDefault="006B3E56" w:rsidP="00B46D58">
      <w:pPr>
        <w:pStyle w:val="aff"/>
        <w:widowControl w:val="0"/>
        <w:numPr>
          <w:ilvl w:val="0"/>
          <w:numId w:val="22"/>
        </w:numPr>
        <w:tabs>
          <w:tab w:val="left" w:pos="567"/>
        </w:tabs>
        <w:spacing w:after="160"/>
        <w:jc w:val="both"/>
        <w:rPr>
          <w:rFonts w:ascii="Sylfaen" w:hAnsi="Sylfaen"/>
          <w:spacing w:val="-6"/>
        </w:rPr>
      </w:pPr>
      <w:proofErr w:type="gramStart"/>
      <w:r w:rsidRPr="00F01DDB">
        <w:rPr>
          <w:rFonts w:ascii="Sylfaen" w:hAnsi="Sylfaen"/>
          <w:spacing w:val="-6"/>
        </w:rPr>
        <w:t>отсутствует</w:t>
      </w:r>
      <w:proofErr w:type="gramEnd"/>
      <w:r w:rsidRPr="00F01DDB">
        <w:rPr>
          <w:rFonts w:ascii="Sylfaen" w:hAnsi="Sylfaen"/>
          <w:spacing w:val="-6"/>
        </w:rPr>
        <w:t xml:space="preserve"> случай установленного приглашением на </w:t>
      </w:r>
      <w:r w:rsidR="00FD58EC" w:rsidRPr="00F01DDB">
        <w:rPr>
          <w:rFonts w:ascii="Sylfaen" w:hAnsi="Sylfaen"/>
        </w:rPr>
        <w:t xml:space="preserve">запрос </w:t>
      </w:r>
      <w:proofErr w:type="spellStart"/>
      <w:r w:rsidR="00FD58EC" w:rsidRPr="00F01DDB">
        <w:rPr>
          <w:rFonts w:ascii="Sylfaen" w:hAnsi="Sylfaen"/>
        </w:rPr>
        <w:t>котировки</w:t>
      </w:r>
      <w:r w:rsidRPr="00F01DDB">
        <w:rPr>
          <w:rFonts w:ascii="Sylfaen" w:hAnsi="Sylfaen"/>
        </w:rPr>
        <w:t>случая</w:t>
      </w:r>
      <w:proofErr w:type="spellEnd"/>
      <w:r w:rsidRPr="00F01DDB">
        <w:rPr>
          <w:rFonts w:ascii="Sylfaen" w:hAnsi="Sylfaen"/>
        </w:rPr>
        <w:t xml:space="preserve">     одновременного </w:t>
      </w:r>
    </w:p>
    <w:p w:rsidR="006B3E56" w:rsidRPr="00F01DDB" w:rsidRDefault="006B3E56" w:rsidP="00B46D58">
      <w:pPr>
        <w:pStyle w:val="a3"/>
        <w:widowControl w:val="0"/>
        <w:spacing w:line="240" w:lineRule="auto"/>
        <w:ind w:firstLine="0"/>
        <w:jc w:val="left"/>
        <w:rPr>
          <w:rFonts w:ascii="Sylfaen" w:hAnsi="Sylfaen"/>
          <w:i w:val="0"/>
          <w:sz w:val="24"/>
        </w:rPr>
      </w:pPr>
      <w:proofErr w:type="gramStart"/>
      <w:r w:rsidRPr="00F01DDB">
        <w:rPr>
          <w:rFonts w:ascii="Sylfaen" w:hAnsi="Sylfaen"/>
          <w:i w:val="0"/>
          <w:sz w:val="24"/>
        </w:rPr>
        <w:t>участия</w:t>
      </w:r>
      <w:proofErr w:type="gramEnd"/>
      <w:r w:rsidRPr="00F01DDB">
        <w:rPr>
          <w:rFonts w:ascii="Sylfaen" w:hAnsi="Sylfaen"/>
          <w:i w:val="0"/>
          <w:sz w:val="24"/>
        </w:rPr>
        <w:t xml:space="preserve"> взаимосвязанных с ________________ лиц и (или) учрежденных__________</w:t>
      </w:r>
    </w:p>
    <w:p w:rsidR="006B3E56" w:rsidRPr="00F01DDB" w:rsidRDefault="006B3E56" w:rsidP="00B46D58">
      <w:pPr>
        <w:widowControl w:val="0"/>
        <w:tabs>
          <w:tab w:val="left" w:pos="7938"/>
        </w:tabs>
        <w:ind w:left="3119"/>
        <w:jc w:val="both"/>
        <w:rPr>
          <w:rFonts w:ascii="Sylfaen" w:hAnsi="Sylfaen"/>
          <w:sz w:val="16"/>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w:t>
      </w:r>
      <w:r w:rsidRPr="00F01DDB">
        <w:rPr>
          <w:rFonts w:ascii="Sylfaen" w:hAnsi="Sylfaen"/>
          <w:sz w:val="16"/>
        </w:rPr>
        <w:tab/>
        <w:t>наименование</w:t>
      </w:r>
    </w:p>
    <w:p w:rsidR="006B3E56" w:rsidRPr="00F01DDB" w:rsidRDefault="006B3E56" w:rsidP="00B46D58">
      <w:pPr>
        <w:widowControl w:val="0"/>
        <w:tabs>
          <w:tab w:val="left" w:pos="7938"/>
        </w:tabs>
        <w:spacing w:after="160"/>
        <w:ind w:left="8080"/>
        <w:jc w:val="both"/>
        <w:rPr>
          <w:rFonts w:ascii="Sylfaen" w:hAnsi="Sylfaen" w:cs="Arial"/>
          <w:sz w:val="16"/>
        </w:rPr>
      </w:pPr>
      <w:proofErr w:type="gramStart"/>
      <w:r w:rsidRPr="00F01DDB">
        <w:rPr>
          <w:rFonts w:ascii="Sylfaen" w:hAnsi="Sylfaen"/>
          <w:sz w:val="16"/>
        </w:rPr>
        <w:t>участника</w:t>
      </w:r>
      <w:proofErr w:type="gramEnd"/>
    </w:p>
    <w:p w:rsidR="006B3E56" w:rsidRPr="00F01DDB" w:rsidRDefault="006B3E56" w:rsidP="00B46D58">
      <w:pPr>
        <w:widowControl w:val="0"/>
        <w:jc w:val="both"/>
        <w:rPr>
          <w:rFonts w:ascii="Sylfaen" w:hAnsi="Sylfaen"/>
          <w:u w:val="single"/>
        </w:rPr>
      </w:pPr>
      <w:proofErr w:type="gramStart"/>
      <w:r w:rsidRPr="00F01DDB">
        <w:rPr>
          <w:rFonts w:ascii="Sylfaen" w:hAnsi="Sylfaen"/>
        </w:rPr>
        <w:t>организаций</w:t>
      </w:r>
      <w:proofErr w:type="gramEnd"/>
      <w:r w:rsidRPr="00F01DDB">
        <w:rPr>
          <w:rFonts w:ascii="Sylfaen" w:hAnsi="Sylfaen"/>
        </w:rPr>
        <w:t>, либо организаций, имеющих принадлежащую ____________________</w:t>
      </w:r>
    </w:p>
    <w:p w:rsidR="006B3E56" w:rsidRPr="00F01DDB" w:rsidRDefault="006B3E56" w:rsidP="00B46D58">
      <w:pPr>
        <w:widowControl w:val="0"/>
        <w:spacing w:after="160"/>
        <w:ind w:left="7088"/>
        <w:jc w:val="both"/>
        <w:rPr>
          <w:rFonts w:ascii="Sylfaen" w:hAnsi="Sylfaen"/>
        </w:rPr>
      </w:pPr>
      <w:proofErr w:type="gramStart"/>
      <w:r w:rsidRPr="00F01DDB">
        <w:rPr>
          <w:rFonts w:ascii="Sylfaen" w:hAnsi="Sylfaen"/>
          <w:vertAlign w:val="superscript"/>
        </w:rPr>
        <w:t>наименование</w:t>
      </w:r>
      <w:proofErr w:type="gramEnd"/>
      <w:r w:rsidRPr="00F01DDB">
        <w:rPr>
          <w:rFonts w:ascii="Sylfaen" w:hAnsi="Sylfaen"/>
          <w:vertAlign w:val="superscript"/>
        </w:rPr>
        <w:t xml:space="preserve"> участника</w:t>
      </w:r>
    </w:p>
    <w:p w:rsidR="006B3E56" w:rsidRPr="00F01DDB" w:rsidRDefault="006B3E56" w:rsidP="00B46D58">
      <w:pPr>
        <w:widowControl w:val="0"/>
        <w:spacing w:after="160"/>
        <w:jc w:val="both"/>
        <w:rPr>
          <w:rFonts w:ascii="Sylfaen" w:hAnsi="Sylfaen"/>
        </w:rPr>
      </w:pPr>
      <w:proofErr w:type="gramStart"/>
      <w:r w:rsidRPr="00F01DDB">
        <w:rPr>
          <w:rFonts w:ascii="Sylfaen" w:hAnsi="Sylfaen"/>
        </w:rPr>
        <w:t>долю</w:t>
      </w:r>
      <w:proofErr w:type="gramEnd"/>
      <w:r w:rsidRPr="00F01DDB">
        <w:rPr>
          <w:rFonts w:ascii="Sylfaen" w:hAnsi="Sylfaen"/>
        </w:rPr>
        <w:t xml:space="preserve"> (пай) в размере более пятидесяти процентов,</w:t>
      </w:r>
    </w:p>
    <w:p w:rsidR="006B3E56" w:rsidRPr="00F01DDB" w:rsidRDefault="006B3E56" w:rsidP="00B46D58">
      <w:pPr>
        <w:pStyle w:val="aff"/>
        <w:widowControl w:val="0"/>
        <w:numPr>
          <w:ilvl w:val="0"/>
          <w:numId w:val="23"/>
        </w:numPr>
        <w:tabs>
          <w:tab w:val="left" w:pos="1134"/>
        </w:tabs>
        <w:spacing w:after="160"/>
        <w:jc w:val="both"/>
        <w:rPr>
          <w:rFonts w:ascii="Sylfaen" w:hAnsi="Sylfaen" w:cs="Sylfaen"/>
        </w:rPr>
      </w:pPr>
      <w:r w:rsidRPr="00F01DDB">
        <w:rPr>
          <w:rFonts w:ascii="Sylfaen" w:hAnsi="Sylfaen"/>
        </w:rPr>
        <w:tab/>
      </w:r>
      <w:r w:rsidR="006B3B3D" w:rsidRPr="00F01DDB">
        <w:rPr>
          <w:rFonts w:ascii="Sylfaen" w:hAnsi="Sylfaen"/>
        </w:rPr>
        <w:t xml:space="preserve">ниже представляет </w:t>
      </w:r>
      <w:r w:rsidRPr="00F01DDB">
        <w:rPr>
          <w:rFonts w:ascii="Sylfaen" w:hAnsi="Sylfaen"/>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w:t>
      </w:r>
      <w:r w:rsidRPr="00F01DDB">
        <w:rPr>
          <w:rFonts w:ascii="Sylfaen" w:hAnsi="Sylfaen"/>
        </w:rPr>
        <w:lastRenderedPageBreak/>
        <w:t>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01DDB">
        <w:rPr>
          <w:rStyle w:val="af6"/>
          <w:rFonts w:ascii="Sylfaen" w:hAnsi="Sylfaen"/>
          <w:sz w:val="28"/>
          <w:szCs w:val="28"/>
        </w:rPr>
        <w:footnoteReference w:customMarkFollows="1" w:id="15"/>
        <w:t>**</w:t>
      </w:r>
      <w:r w:rsidRPr="00F01DDB">
        <w:rPr>
          <w:rFonts w:ascii="Sylfaen" w:hAnsi="Sylfaen"/>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rsidRPr="00F01DDB"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F01DDB" w:rsidRDefault="006B3E56" w:rsidP="00B46D58">
            <w:pPr>
              <w:pStyle w:val="31"/>
              <w:widowControl w:val="0"/>
              <w:spacing w:after="120" w:line="240" w:lineRule="auto"/>
              <w:ind w:firstLine="0"/>
              <w:jc w:val="center"/>
              <w:rPr>
                <w:rFonts w:ascii="Sylfaen" w:hAnsi="Sylfaen"/>
                <w:szCs w:val="24"/>
              </w:rPr>
            </w:pPr>
            <w:proofErr w:type="gramStart"/>
            <w:r w:rsidRPr="00F01DDB">
              <w:rPr>
                <w:rFonts w:ascii="Sylfaen" w:hAnsi="Sylfaen"/>
                <w:szCs w:val="24"/>
              </w:rPr>
              <w:t>п</w:t>
            </w:r>
            <w:proofErr w:type="gramEnd"/>
            <w:r w:rsidRPr="00F01DDB">
              <w:rPr>
                <w:rFonts w:ascii="Sylfaen" w:hAnsi="Sylfaen"/>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F01DDB" w:rsidRDefault="006B3E56" w:rsidP="00B46D58">
            <w:pPr>
              <w:pStyle w:val="31"/>
              <w:widowControl w:val="0"/>
              <w:spacing w:after="120" w:line="240" w:lineRule="auto"/>
              <w:ind w:firstLine="0"/>
              <w:jc w:val="center"/>
              <w:rPr>
                <w:rFonts w:ascii="Sylfaen" w:hAnsi="Sylfaen"/>
                <w:szCs w:val="24"/>
              </w:rPr>
            </w:pPr>
            <w:r w:rsidRPr="00F01DDB">
              <w:rPr>
                <w:rFonts w:ascii="Sylfaen" w:hAnsi="Sylfaen"/>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F01DDB" w:rsidRDefault="006B3E56" w:rsidP="00B46D58">
            <w:pPr>
              <w:pStyle w:val="31"/>
              <w:widowControl w:val="0"/>
              <w:spacing w:after="120" w:line="240" w:lineRule="auto"/>
              <w:ind w:firstLine="0"/>
              <w:jc w:val="center"/>
              <w:rPr>
                <w:rFonts w:ascii="Sylfaen" w:hAnsi="Sylfaen"/>
                <w:szCs w:val="24"/>
              </w:rPr>
            </w:pPr>
            <w:r w:rsidRPr="00F01DDB">
              <w:rPr>
                <w:rFonts w:ascii="Sylfaen" w:hAnsi="Sylfaen"/>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F01DDB" w:rsidRDefault="006B3E56" w:rsidP="00B46D58">
            <w:pPr>
              <w:pStyle w:val="31"/>
              <w:widowControl w:val="0"/>
              <w:spacing w:after="120" w:line="240" w:lineRule="auto"/>
              <w:ind w:firstLine="0"/>
              <w:jc w:val="center"/>
              <w:rPr>
                <w:rFonts w:ascii="Sylfaen" w:hAnsi="Sylfaen"/>
                <w:szCs w:val="24"/>
              </w:rPr>
            </w:pPr>
            <w:r w:rsidRPr="00F01DDB">
              <w:rPr>
                <w:rFonts w:ascii="Sylfaen" w:hAnsi="Sylfaen"/>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01DDB"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F01DDB" w:rsidRDefault="006B3E56" w:rsidP="00B46D58">
            <w:pPr>
              <w:pStyle w:val="31"/>
              <w:widowControl w:val="0"/>
              <w:spacing w:after="120" w:line="240" w:lineRule="auto"/>
              <w:ind w:firstLine="0"/>
              <w:jc w:val="center"/>
              <w:rPr>
                <w:rFonts w:ascii="Sylfaen" w:hAnsi="Sylfaen"/>
                <w:szCs w:val="24"/>
              </w:rPr>
            </w:pPr>
          </w:p>
        </w:tc>
      </w:tr>
      <w:tr w:rsidR="006B3E56" w:rsidRPr="00F01DDB"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F01DDB" w:rsidRDefault="006B3E56" w:rsidP="00B46D58">
            <w:pPr>
              <w:pStyle w:val="31"/>
              <w:widowControl w:val="0"/>
              <w:spacing w:after="120" w:line="240" w:lineRule="auto"/>
              <w:ind w:firstLine="0"/>
              <w:jc w:val="center"/>
              <w:rPr>
                <w:rFonts w:ascii="Sylfaen" w:hAnsi="Sylfaen"/>
                <w:szCs w:val="24"/>
              </w:rPr>
            </w:pPr>
          </w:p>
        </w:tc>
      </w:tr>
      <w:tr w:rsidR="006B3E56" w:rsidRPr="00F01DDB"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01DDB" w:rsidRDefault="006B3E56" w:rsidP="00B46D58">
            <w:pPr>
              <w:pStyle w:val="31"/>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F01DDB" w:rsidRDefault="006B3E56" w:rsidP="00B46D58">
            <w:pPr>
              <w:pStyle w:val="31"/>
              <w:widowControl w:val="0"/>
              <w:spacing w:after="120" w:line="240" w:lineRule="auto"/>
              <w:ind w:firstLine="0"/>
              <w:jc w:val="center"/>
              <w:rPr>
                <w:rFonts w:ascii="Sylfaen" w:hAnsi="Sylfaen"/>
                <w:szCs w:val="24"/>
              </w:rPr>
            </w:pPr>
          </w:p>
        </w:tc>
      </w:tr>
    </w:tbl>
    <w:p w:rsidR="006B3E56" w:rsidRPr="00F01DDB" w:rsidRDefault="006B3E56" w:rsidP="00B46D58">
      <w:pPr>
        <w:jc w:val="both"/>
        <w:rPr>
          <w:rFonts w:ascii="Sylfaen" w:hAnsi="Sylfaen"/>
        </w:rPr>
      </w:pPr>
    </w:p>
    <w:p w:rsidR="00923711" w:rsidRPr="00F01DDB" w:rsidRDefault="00923711">
      <w:pPr>
        <w:rPr>
          <w:rFonts w:ascii="Sylfaen" w:hAnsi="Sylfaen"/>
        </w:rPr>
      </w:pPr>
      <w:r w:rsidRPr="00F01DDB">
        <w:rPr>
          <w:rFonts w:ascii="Sylfaen" w:hAnsi="Sylfaen"/>
        </w:rPr>
        <w:br w:type="page"/>
      </w:r>
    </w:p>
    <w:p w:rsidR="00110534" w:rsidRPr="00F01DDB" w:rsidRDefault="00F36AD3" w:rsidP="00B46D58">
      <w:pPr>
        <w:jc w:val="both"/>
        <w:rPr>
          <w:rFonts w:ascii="Sylfaen" w:hAnsi="Sylfaen"/>
        </w:rPr>
      </w:pPr>
      <w:r w:rsidRPr="00F01DDB">
        <w:rPr>
          <w:rFonts w:ascii="Sylfaen" w:hAnsi="Sylfaen"/>
        </w:rPr>
        <w:lastRenderedPageBreak/>
        <w:t xml:space="preserve"> </w:t>
      </w:r>
    </w:p>
    <w:p w:rsidR="00993891" w:rsidRPr="00F01DDB" w:rsidRDefault="00F36AD3" w:rsidP="00B46D58">
      <w:pPr>
        <w:jc w:val="both"/>
        <w:rPr>
          <w:rFonts w:ascii="Sylfaen" w:hAnsi="Sylfaen"/>
        </w:rPr>
      </w:pPr>
      <w:proofErr w:type="gramStart"/>
      <w:r w:rsidRPr="00F01DDB">
        <w:rPr>
          <w:rFonts w:ascii="Sylfaen" w:hAnsi="Sylfaen"/>
        </w:rPr>
        <w:t xml:space="preserve">Прилагается  </w:t>
      </w:r>
      <w:r w:rsidR="00F855BB" w:rsidRPr="00F01DDB">
        <w:rPr>
          <w:rFonts w:ascii="Sylfaen" w:hAnsi="Sylfaen"/>
        </w:rPr>
        <w:t>полное</w:t>
      </w:r>
      <w:proofErr w:type="gramEnd"/>
      <w:r w:rsidR="00F855BB" w:rsidRPr="00F01DDB">
        <w:rPr>
          <w:rFonts w:ascii="Sylfaen" w:hAnsi="Sylfaen"/>
        </w:rPr>
        <w:t xml:space="preserve"> описание предлагаемого </w:t>
      </w:r>
      <w:r w:rsidR="00AA4DC0" w:rsidRPr="00F01DDB">
        <w:rPr>
          <w:rFonts w:ascii="Sylfaen" w:hAnsi="Sylfaen"/>
        </w:rPr>
        <w:t xml:space="preserve">  ----------------------------</w:t>
      </w:r>
      <w:r w:rsidRPr="00F01DDB">
        <w:rPr>
          <w:rFonts w:ascii="Sylfaen" w:hAnsi="Sylfaen"/>
        </w:rPr>
        <w:t xml:space="preserve"> </w:t>
      </w:r>
      <w:r w:rsidR="00F855BB" w:rsidRPr="00F01DDB">
        <w:rPr>
          <w:rFonts w:ascii="Sylfaen" w:hAnsi="Sylfaen"/>
        </w:rPr>
        <w:t xml:space="preserve">    товара</w:t>
      </w:r>
      <w:r w:rsidR="00B14486" w:rsidRPr="00F01DDB">
        <w:rPr>
          <w:rFonts w:ascii="Sylfaen" w:hAnsi="Sylfaen"/>
        </w:rPr>
        <w:t>,</w:t>
      </w:r>
      <w:r w:rsidR="00F855BB" w:rsidRPr="00F01DDB">
        <w:rPr>
          <w:rFonts w:ascii="Sylfaen" w:hAnsi="Sylfaen"/>
        </w:rPr>
        <w:t xml:space="preserve"> </w:t>
      </w:r>
    </w:p>
    <w:p w:rsidR="00993891" w:rsidRPr="00F01DDB" w:rsidRDefault="00993891" w:rsidP="00B46D58">
      <w:pPr>
        <w:jc w:val="both"/>
        <w:rPr>
          <w:rFonts w:ascii="Sylfaen" w:hAnsi="Sylfaen"/>
        </w:rPr>
      </w:pPr>
      <w:r w:rsidRPr="00F01DDB">
        <w:rPr>
          <w:rFonts w:ascii="Sylfaen" w:hAnsi="Sylfaen"/>
          <w:sz w:val="16"/>
        </w:rPr>
        <w:t xml:space="preserve">                                                                                                  </w:t>
      </w:r>
      <w:r w:rsidR="00C33115" w:rsidRPr="00F01DDB">
        <w:rPr>
          <w:rFonts w:ascii="Sylfaen" w:hAnsi="Sylfaen"/>
          <w:sz w:val="16"/>
        </w:rPr>
        <w:t xml:space="preserve">          </w:t>
      </w:r>
      <w:r w:rsidRPr="00F01DDB">
        <w:rPr>
          <w:rFonts w:ascii="Sylfaen" w:hAnsi="Sylfaen"/>
          <w:sz w:val="16"/>
        </w:rPr>
        <w:t xml:space="preserve"> </w:t>
      </w:r>
      <w:proofErr w:type="gramStart"/>
      <w:r w:rsidRPr="00F01DDB">
        <w:rPr>
          <w:rFonts w:ascii="Sylfaen" w:hAnsi="Sylfaen"/>
          <w:sz w:val="16"/>
        </w:rPr>
        <w:t>наименование</w:t>
      </w:r>
      <w:proofErr w:type="gramEnd"/>
      <w:r w:rsidRPr="00F01DDB">
        <w:rPr>
          <w:rFonts w:ascii="Sylfaen" w:hAnsi="Sylfaen"/>
          <w:sz w:val="16"/>
        </w:rPr>
        <w:t xml:space="preserve"> участника</w:t>
      </w:r>
    </w:p>
    <w:p w:rsidR="006B3E56" w:rsidRPr="00F01DDB" w:rsidRDefault="00F855BB" w:rsidP="000811C1">
      <w:pPr>
        <w:jc w:val="both"/>
        <w:rPr>
          <w:rFonts w:ascii="Sylfaen" w:hAnsi="Sylfaen"/>
          <w:sz w:val="16"/>
          <w:lang w:val="hy-AM"/>
        </w:rPr>
      </w:pPr>
      <w:proofErr w:type="gramStart"/>
      <w:r w:rsidRPr="00F01DDB">
        <w:rPr>
          <w:rFonts w:ascii="Sylfaen" w:hAnsi="Sylfaen"/>
        </w:rPr>
        <w:t>согласно</w:t>
      </w:r>
      <w:proofErr w:type="gramEnd"/>
      <w:r w:rsidRPr="00F01DDB">
        <w:rPr>
          <w:rFonts w:ascii="Sylfaen" w:hAnsi="Sylfaen"/>
        </w:rPr>
        <w:t xml:space="preserve"> Приложению 1.1</w:t>
      </w:r>
      <w:r w:rsidR="00C061DC" w:rsidRPr="00F01DDB">
        <w:rPr>
          <w:rFonts w:ascii="Sylfaen" w:hAnsi="Sylfaen"/>
        </w:rPr>
        <w:t>.</w:t>
      </w:r>
      <w:r w:rsidR="00F36AD3" w:rsidRPr="00F01DDB">
        <w:rPr>
          <w:rFonts w:ascii="Sylfaen" w:hAnsi="Sylfaen"/>
        </w:rPr>
        <w:t xml:space="preserve"> </w:t>
      </w:r>
      <w:r w:rsidRPr="00F01DDB">
        <w:rPr>
          <w:rFonts w:ascii="Sylfaen" w:hAnsi="Sylfaen"/>
        </w:rPr>
        <w:t xml:space="preserve"> </w:t>
      </w:r>
      <w:r w:rsidR="00F36AD3" w:rsidRPr="00F01DDB">
        <w:rPr>
          <w:rFonts w:ascii="Sylfaen" w:hAnsi="Sylfaen"/>
        </w:rPr>
        <w:t xml:space="preserve"> </w:t>
      </w:r>
      <w:r w:rsidR="00DA5D3D" w:rsidRPr="00F01DDB">
        <w:rPr>
          <w:rFonts w:ascii="Sylfaen" w:hAnsi="Sylfaen"/>
          <w:sz w:val="16"/>
        </w:rPr>
        <w:t xml:space="preserve">                                                                             </w:t>
      </w:r>
      <w:r w:rsidRPr="00F01DDB">
        <w:rPr>
          <w:rFonts w:ascii="Sylfaen" w:hAnsi="Sylfaen"/>
          <w:sz w:val="16"/>
        </w:rPr>
        <w:t xml:space="preserve">                                     </w:t>
      </w:r>
      <w:r w:rsidR="00DA5D3D" w:rsidRPr="00F01DDB">
        <w:rPr>
          <w:rFonts w:ascii="Sylfaen" w:hAnsi="Sylfaen"/>
          <w:sz w:val="16"/>
        </w:rPr>
        <w:t xml:space="preserve">      </w:t>
      </w:r>
    </w:p>
    <w:p w:rsidR="00F855BB" w:rsidRPr="00F01DDB" w:rsidRDefault="00F855BB" w:rsidP="00B46D58">
      <w:pPr>
        <w:tabs>
          <w:tab w:val="left" w:pos="7371"/>
        </w:tabs>
        <w:spacing w:after="160"/>
        <w:ind w:left="3544" w:firstLine="3"/>
        <w:jc w:val="both"/>
        <w:rPr>
          <w:rFonts w:ascii="Sylfaen" w:hAnsi="Sylfaen"/>
          <w:sz w:val="16"/>
          <w:lang w:val="hy-AM"/>
        </w:rPr>
      </w:pPr>
    </w:p>
    <w:p w:rsidR="00F855BB" w:rsidRPr="00F01DDB" w:rsidRDefault="00F855BB" w:rsidP="00B46D58">
      <w:pPr>
        <w:tabs>
          <w:tab w:val="left" w:pos="7371"/>
        </w:tabs>
        <w:spacing w:after="160"/>
        <w:ind w:left="3544" w:firstLine="3"/>
        <w:jc w:val="both"/>
        <w:rPr>
          <w:rFonts w:ascii="Sylfaen" w:hAnsi="Sylfaen"/>
          <w:sz w:val="16"/>
          <w:lang w:val="hy-AM"/>
        </w:rPr>
      </w:pPr>
    </w:p>
    <w:p w:rsidR="006B3E56" w:rsidRPr="00F01DDB" w:rsidRDefault="006B3E56" w:rsidP="00B46D58">
      <w:pPr>
        <w:tabs>
          <w:tab w:val="left" w:pos="7371"/>
        </w:tabs>
        <w:spacing w:after="160"/>
        <w:ind w:left="3544" w:firstLine="3"/>
        <w:jc w:val="both"/>
        <w:rPr>
          <w:rFonts w:ascii="Sylfaen" w:hAnsi="Sylfaen"/>
          <w:sz w:val="16"/>
        </w:rPr>
      </w:pPr>
    </w:p>
    <w:p w:rsidR="006B3E56" w:rsidRPr="00F01DDB" w:rsidRDefault="006B3E56" w:rsidP="00B46D58">
      <w:pPr>
        <w:tabs>
          <w:tab w:val="left" w:pos="7371"/>
        </w:tabs>
        <w:spacing w:after="160"/>
        <w:ind w:left="3544" w:firstLine="3"/>
        <w:jc w:val="both"/>
        <w:rPr>
          <w:rFonts w:ascii="Sylfaen" w:hAnsi="Sylfaen"/>
          <w:sz w:val="16"/>
        </w:rPr>
      </w:pPr>
    </w:p>
    <w:p w:rsidR="00374F4A" w:rsidRPr="00F01DDB" w:rsidRDefault="00374F4A" w:rsidP="00B46D58">
      <w:pPr>
        <w:jc w:val="both"/>
        <w:rPr>
          <w:rFonts w:ascii="Sylfaen" w:hAnsi="Sylfaen"/>
        </w:rPr>
      </w:pPr>
      <w:r w:rsidRPr="00F01DDB">
        <w:rPr>
          <w:rFonts w:ascii="Sylfaen" w:hAnsi="Sylfaen"/>
        </w:rPr>
        <w:t>_______________________________________________</w:t>
      </w:r>
      <w:r w:rsidRPr="00F01DDB">
        <w:rPr>
          <w:rFonts w:ascii="Sylfaen" w:hAnsi="Sylfaen"/>
        </w:rPr>
        <w:tab/>
        <w:t>_____________________</w:t>
      </w:r>
    </w:p>
    <w:p w:rsidR="00374F4A" w:rsidRPr="00F01DDB" w:rsidRDefault="00374F4A" w:rsidP="00B46D58">
      <w:pPr>
        <w:tabs>
          <w:tab w:val="left" w:pos="7230"/>
        </w:tabs>
        <w:ind w:left="851"/>
        <w:jc w:val="both"/>
        <w:rPr>
          <w:rFonts w:ascii="Sylfaen" w:hAnsi="Sylfaen"/>
          <w:sz w:val="16"/>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 (должность,</w:t>
      </w:r>
      <w:r w:rsidRPr="00F01DDB">
        <w:rPr>
          <w:rFonts w:ascii="Sylfaen" w:hAnsi="Sylfaen"/>
          <w:sz w:val="16"/>
        </w:rPr>
        <w:tab/>
        <w:t>подпись)</w:t>
      </w:r>
    </w:p>
    <w:p w:rsidR="00374F4A" w:rsidRPr="00F01DDB" w:rsidRDefault="00374F4A" w:rsidP="00B46D58">
      <w:pPr>
        <w:spacing w:after="160"/>
        <w:ind w:left="1134"/>
        <w:jc w:val="both"/>
        <w:rPr>
          <w:rFonts w:ascii="Sylfaen" w:hAnsi="Sylfaen"/>
          <w:sz w:val="16"/>
        </w:rPr>
      </w:pPr>
      <w:proofErr w:type="gramStart"/>
      <w:r w:rsidRPr="00F01DDB">
        <w:rPr>
          <w:rFonts w:ascii="Sylfaen" w:hAnsi="Sylfaen"/>
          <w:sz w:val="16"/>
        </w:rPr>
        <w:t>имя</w:t>
      </w:r>
      <w:proofErr w:type="gramEnd"/>
      <w:r w:rsidRPr="00F01DDB">
        <w:rPr>
          <w:rFonts w:ascii="Sylfaen" w:hAnsi="Sylfaen"/>
          <w:sz w:val="16"/>
        </w:rPr>
        <w:t>, фамилия руководителя)</w:t>
      </w:r>
    </w:p>
    <w:p w:rsidR="0094684E" w:rsidRPr="00F01DDB" w:rsidRDefault="00B2572B" w:rsidP="00B46D58">
      <w:pPr>
        <w:widowControl w:val="0"/>
        <w:spacing w:after="160"/>
        <w:jc w:val="right"/>
        <w:rPr>
          <w:rFonts w:ascii="Sylfaen" w:hAnsi="Sylfaen"/>
          <w:b/>
        </w:rPr>
      </w:pPr>
      <w:r w:rsidRPr="00F01DDB">
        <w:rPr>
          <w:rFonts w:ascii="Sylfaen" w:hAnsi="Sylfaen"/>
        </w:rPr>
        <w:t>М. П.</w:t>
      </w:r>
      <w:r w:rsidR="00A225D9" w:rsidRPr="00F01DDB">
        <w:rPr>
          <w:rFonts w:ascii="Sylfaen" w:hAnsi="Sylfaen"/>
          <w:b/>
        </w:rPr>
        <w:t xml:space="preserve"> </w:t>
      </w:r>
    </w:p>
    <w:p w:rsidR="00123294" w:rsidRPr="00F01DDB" w:rsidRDefault="00123294" w:rsidP="00B46D58">
      <w:pPr>
        <w:rPr>
          <w:rFonts w:ascii="Sylfaen" w:hAnsi="Sylfaen"/>
          <w:b/>
        </w:rPr>
      </w:pPr>
      <w:r w:rsidRPr="00F01DDB">
        <w:rPr>
          <w:rFonts w:ascii="Sylfaen" w:hAnsi="Sylfaen"/>
          <w:b/>
        </w:rPr>
        <w:br w:type="page"/>
      </w:r>
    </w:p>
    <w:p w:rsidR="00B048B2" w:rsidRPr="00F01DDB" w:rsidRDefault="00B048B2" w:rsidP="00B46D58">
      <w:pPr>
        <w:rPr>
          <w:rFonts w:ascii="Sylfaen" w:hAnsi="Sylfaen"/>
          <w:b/>
        </w:rPr>
      </w:pPr>
    </w:p>
    <w:p w:rsidR="00D043C1" w:rsidRPr="00F01DDB" w:rsidRDefault="00D043C1" w:rsidP="00D043C1">
      <w:pPr>
        <w:pStyle w:val="3"/>
        <w:keepNext w:val="0"/>
        <w:widowControl w:val="0"/>
        <w:spacing w:after="160" w:line="240" w:lineRule="auto"/>
        <w:ind w:firstLine="567"/>
        <w:jc w:val="right"/>
        <w:rPr>
          <w:rFonts w:ascii="Sylfaen" w:hAnsi="Sylfaen" w:cs="Arial"/>
          <w:b/>
          <w:i w:val="0"/>
          <w:sz w:val="24"/>
          <w:szCs w:val="24"/>
        </w:rPr>
      </w:pPr>
      <w:r w:rsidRPr="00F01DDB">
        <w:rPr>
          <w:rFonts w:ascii="Sylfaen" w:hAnsi="Sylfaen"/>
          <w:b/>
          <w:i w:val="0"/>
          <w:sz w:val="24"/>
          <w:szCs w:val="24"/>
        </w:rPr>
        <w:t>Приложение № 1,1</w:t>
      </w:r>
    </w:p>
    <w:p w:rsidR="00D043C1" w:rsidRPr="00F01DDB" w:rsidRDefault="00D043C1" w:rsidP="00D043C1">
      <w:pPr>
        <w:pStyle w:val="31"/>
        <w:widowControl w:val="0"/>
        <w:spacing w:after="160" w:line="240" w:lineRule="auto"/>
        <w:jc w:val="right"/>
        <w:rPr>
          <w:rFonts w:ascii="Sylfaen" w:hAnsi="Sylfaen" w:cs="Arial"/>
          <w:b/>
          <w:sz w:val="24"/>
          <w:szCs w:val="24"/>
        </w:rPr>
      </w:pPr>
      <w:proofErr w:type="gramStart"/>
      <w:r w:rsidRPr="00F01DDB">
        <w:rPr>
          <w:rFonts w:ascii="Sylfaen" w:hAnsi="Sylfaen"/>
          <w:b/>
          <w:sz w:val="24"/>
          <w:szCs w:val="24"/>
        </w:rPr>
        <w:t>к</w:t>
      </w:r>
      <w:proofErr w:type="gramEnd"/>
      <w:r w:rsidRPr="00F01DDB">
        <w:rPr>
          <w:rFonts w:ascii="Sylfaen" w:hAnsi="Sylfaen"/>
          <w:b/>
          <w:sz w:val="24"/>
          <w:szCs w:val="24"/>
        </w:rPr>
        <w:t xml:space="preserve"> Приглашению на </w:t>
      </w:r>
      <w:r w:rsidR="00FD58EC" w:rsidRPr="00F01DDB">
        <w:rPr>
          <w:rFonts w:ascii="Sylfaen" w:hAnsi="Sylfaen"/>
          <w:b/>
          <w:sz w:val="24"/>
          <w:szCs w:val="24"/>
        </w:rPr>
        <w:t>запрос котировки</w:t>
      </w:r>
      <w:r w:rsidRPr="00F01DDB">
        <w:rPr>
          <w:rFonts w:ascii="Sylfaen" w:hAnsi="Sylfaen" w:cs="Arial"/>
          <w:b/>
          <w:sz w:val="24"/>
          <w:szCs w:val="24"/>
        </w:rPr>
        <w:br/>
      </w:r>
      <w:r w:rsidRPr="00F01DDB">
        <w:rPr>
          <w:rFonts w:ascii="Sylfaen" w:hAnsi="Sylfaen"/>
          <w:b/>
          <w:sz w:val="24"/>
          <w:szCs w:val="24"/>
        </w:rPr>
        <w:t>под кодом "</w:t>
      </w:r>
      <w:r w:rsidR="002B42A7" w:rsidRPr="00F01DDB">
        <w:rPr>
          <w:rFonts w:ascii="Sylfaen" w:hAnsi="Sylfaen"/>
          <w:sz w:val="24"/>
          <w:szCs w:val="24"/>
        </w:rPr>
        <w:t xml:space="preserve"> </w:t>
      </w:r>
      <w:r w:rsidR="00E835E7" w:rsidRPr="00F01DDB">
        <w:rPr>
          <w:rFonts w:ascii="Sylfaen" w:hAnsi="Sylfaen"/>
          <w:sz w:val="24"/>
          <w:szCs w:val="24"/>
        </w:rPr>
        <w:t>ԳN8ՄԴ-ԳՀԱՊՁԲ-20</w:t>
      </w:r>
      <w:r w:rsidRPr="00F01DDB">
        <w:rPr>
          <w:rFonts w:ascii="Sylfaen" w:hAnsi="Sylfaen"/>
          <w:b/>
          <w:sz w:val="24"/>
          <w:szCs w:val="24"/>
        </w:rPr>
        <w:t>"</w:t>
      </w:r>
      <w:r w:rsidRPr="00F01DDB">
        <w:rPr>
          <w:rStyle w:val="af6"/>
          <w:rFonts w:ascii="Sylfaen" w:hAnsi="Sylfaen"/>
          <w:b/>
          <w:sz w:val="24"/>
          <w:szCs w:val="24"/>
        </w:rPr>
        <w:footnoteReference w:customMarkFollows="1" w:id="16"/>
        <w:t>*</w:t>
      </w:r>
    </w:p>
    <w:p w:rsidR="00D043C1" w:rsidRPr="00F01DDB" w:rsidRDefault="00D043C1" w:rsidP="00D043C1">
      <w:pPr>
        <w:widowControl w:val="0"/>
        <w:spacing w:after="160"/>
        <w:ind w:left="567" w:right="565"/>
        <w:jc w:val="center"/>
        <w:rPr>
          <w:rFonts w:ascii="Sylfaen" w:hAnsi="Sylfaen"/>
          <w:b/>
        </w:rPr>
      </w:pPr>
    </w:p>
    <w:p w:rsidR="00D043C1" w:rsidRPr="00F01DDB" w:rsidRDefault="00D043C1" w:rsidP="00D043C1">
      <w:pPr>
        <w:pStyle w:val="3"/>
        <w:keepNext w:val="0"/>
        <w:widowControl w:val="0"/>
        <w:spacing w:after="160" w:line="240" w:lineRule="auto"/>
        <w:ind w:left="567" w:right="565"/>
        <w:rPr>
          <w:rFonts w:ascii="Sylfaen" w:hAnsi="Sylfaen"/>
          <w:b/>
          <w:i w:val="0"/>
          <w:sz w:val="24"/>
          <w:szCs w:val="24"/>
        </w:rPr>
      </w:pPr>
      <w:r w:rsidRPr="00F01DDB">
        <w:rPr>
          <w:rFonts w:ascii="Sylfaen" w:hAnsi="Sylfaen"/>
          <w:b/>
          <w:i w:val="0"/>
          <w:sz w:val="24"/>
          <w:szCs w:val="24"/>
        </w:rPr>
        <w:t>ПОЛНОЕ ОПИСАНИЕ</w:t>
      </w:r>
    </w:p>
    <w:p w:rsidR="00D043C1" w:rsidRPr="00F01DDB" w:rsidRDefault="00D043C1" w:rsidP="00D043C1">
      <w:pPr>
        <w:pStyle w:val="3"/>
        <w:keepNext w:val="0"/>
        <w:widowControl w:val="0"/>
        <w:spacing w:after="160" w:line="240" w:lineRule="auto"/>
        <w:ind w:left="567" w:right="565"/>
        <w:rPr>
          <w:rFonts w:ascii="Sylfaen" w:hAnsi="Sylfaen"/>
          <w:b/>
          <w:i w:val="0"/>
          <w:sz w:val="24"/>
          <w:szCs w:val="24"/>
        </w:rPr>
      </w:pPr>
      <w:proofErr w:type="gramStart"/>
      <w:r w:rsidRPr="00F01DDB">
        <w:rPr>
          <w:rFonts w:ascii="Sylfaen" w:hAnsi="Sylfaen"/>
          <w:b/>
          <w:i w:val="0"/>
          <w:sz w:val="24"/>
          <w:szCs w:val="24"/>
        </w:rPr>
        <w:t>предлагаемого</w:t>
      </w:r>
      <w:proofErr w:type="gramEnd"/>
      <w:r w:rsidRPr="00F01DDB">
        <w:rPr>
          <w:rFonts w:ascii="Sylfaen" w:hAnsi="Sylfaen"/>
          <w:b/>
          <w:i w:val="0"/>
          <w:sz w:val="24"/>
          <w:szCs w:val="24"/>
        </w:rPr>
        <w:t xml:space="preserve"> </w:t>
      </w:r>
      <w:r w:rsidR="00A35FB1" w:rsidRPr="00F01DDB">
        <w:rPr>
          <w:rFonts w:ascii="Sylfaen" w:hAnsi="Sylfaen"/>
          <w:b/>
          <w:i w:val="0"/>
          <w:sz w:val="24"/>
          <w:szCs w:val="24"/>
        </w:rPr>
        <w:t>товара</w:t>
      </w:r>
    </w:p>
    <w:p w:rsidR="00D043C1" w:rsidRPr="00F01DDB" w:rsidRDefault="00D043C1" w:rsidP="00D043C1">
      <w:pPr>
        <w:pStyle w:val="3"/>
        <w:keepNext w:val="0"/>
        <w:widowControl w:val="0"/>
        <w:spacing w:after="160" w:line="240" w:lineRule="auto"/>
        <w:ind w:left="567" w:right="565"/>
        <w:rPr>
          <w:rFonts w:ascii="Sylfaen" w:hAnsi="Sylfaen" w:cs="Arial"/>
          <w:sz w:val="24"/>
          <w:szCs w:val="24"/>
        </w:rPr>
      </w:pPr>
    </w:p>
    <w:p w:rsidR="00D043C1" w:rsidRPr="00F01DDB" w:rsidRDefault="00D043C1" w:rsidP="00D043C1">
      <w:pPr>
        <w:widowControl w:val="0"/>
        <w:jc w:val="both"/>
        <w:rPr>
          <w:rFonts w:ascii="Sylfaen" w:hAnsi="Sylfaen"/>
        </w:rPr>
      </w:pPr>
      <w:r w:rsidRPr="00F01DDB">
        <w:rPr>
          <w:rFonts w:ascii="Sylfaen" w:hAnsi="Sylfaen"/>
        </w:rPr>
        <w:t>____________________________</w:t>
      </w:r>
      <w:proofErr w:type="gramStart"/>
      <w:r w:rsidRPr="00F01DDB">
        <w:rPr>
          <w:rFonts w:ascii="Sylfaen" w:hAnsi="Sylfaen"/>
        </w:rPr>
        <w:t xml:space="preserve">_,   </w:t>
      </w:r>
      <w:proofErr w:type="gramEnd"/>
      <w:r w:rsidRPr="00F01DDB">
        <w:rPr>
          <w:rFonts w:ascii="Sylfaen" w:hAnsi="Sylfaen"/>
        </w:rPr>
        <w:t xml:space="preserve">                            в качестве участника в </w:t>
      </w:r>
    </w:p>
    <w:p w:rsidR="00D043C1" w:rsidRPr="00F01DDB" w:rsidRDefault="00D043C1" w:rsidP="00D043C1">
      <w:pPr>
        <w:widowControl w:val="0"/>
        <w:spacing w:after="120"/>
        <w:jc w:val="both"/>
        <w:rPr>
          <w:rFonts w:ascii="Sylfaen" w:hAnsi="Sylfaen" w:cs="Arial"/>
          <w:sz w:val="16"/>
          <w:u w:val="single"/>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w:t>
      </w:r>
    </w:p>
    <w:p w:rsidR="00D043C1" w:rsidRPr="00F01DDB" w:rsidRDefault="00D043C1" w:rsidP="00D043C1">
      <w:pPr>
        <w:widowControl w:val="0"/>
        <w:spacing w:after="160"/>
        <w:jc w:val="both"/>
        <w:rPr>
          <w:rFonts w:ascii="Sylfaen" w:hAnsi="Sylfaen"/>
        </w:rPr>
      </w:pPr>
      <w:proofErr w:type="gramStart"/>
      <w:r w:rsidRPr="00F01DDB">
        <w:rPr>
          <w:rFonts w:ascii="Sylfaen" w:hAnsi="Sylfaen"/>
        </w:rPr>
        <w:t>рамках</w:t>
      </w:r>
      <w:proofErr w:type="gramEnd"/>
      <w:r w:rsidRPr="00F01DDB">
        <w:rPr>
          <w:rFonts w:ascii="Sylfaen" w:hAnsi="Sylfaen"/>
        </w:rPr>
        <w:t xml:space="preserve"> </w:t>
      </w:r>
      <w:r w:rsidR="00FD58EC" w:rsidRPr="00F01DDB">
        <w:rPr>
          <w:rFonts w:ascii="Sylfaen" w:hAnsi="Sylfaen"/>
        </w:rPr>
        <w:t xml:space="preserve">запрос котировки </w:t>
      </w:r>
      <w:r w:rsidRPr="00F01DDB">
        <w:rPr>
          <w:rFonts w:ascii="Sylfaen" w:hAnsi="Sylfaen"/>
        </w:rPr>
        <w:t>под кодом "</w:t>
      </w:r>
      <w:r w:rsidR="002B42A7" w:rsidRPr="00F01DDB">
        <w:rPr>
          <w:rFonts w:ascii="Sylfaen" w:hAnsi="Sylfaen"/>
        </w:rPr>
        <w:t xml:space="preserve"> </w:t>
      </w:r>
      <w:r w:rsidR="00E835E7" w:rsidRPr="00F01DDB">
        <w:rPr>
          <w:rFonts w:ascii="Sylfaen" w:hAnsi="Sylfaen"/>
        </w:rPr>
        <w:t>ԳN8ՄԴ-ԳՀԱՊՁԲ-20</w:t>
      </w:r>
      <w:r w:rsidRPr="00F01DDB">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F01DDB" w:rsidTr="00FF3F2A">
        <w:tc>
          <w:tcPr>
            <w:tcW w:w="1042" w:type="dxa"/>
            <w:vMerge w:val="restart"/>
            <w:vAlign w:val="center"/>
          </w:tcPr>
          <w:p w:rsidR="00EE1022" w:rsidRPr="00F01DDB" w:rsidRDefault="00EE1022" w:rsidP="00FF3F2A">
            <w:pPr>
              <w:widowControl w:val="0"/>
              <w:jc w:val="center"/>
              <w:rPr>
                <w:rFonts w:ascii="Sylfaen" w:hAnsi="Sylfaen"/>
                <w:b/>
                <w:sz w:val="20"/>
                <w:szCs w:val="20"/>
              </w:rPr>
            </w:pPr>
          </w:p>
          <w:p w:rsidR="00D043C1" w:rsidRPr="00F01DDB" w:rsidRDefault="00D043C1" w:rsidP="00FF3F2A">
            <w:pPr>
              <w:widowControl w:val="0"/>
              <w:jc w:val="center"/>
              <w:rPr>
                <w:rFonts w:ascii="Sylfaen" w:hAnsi="Sylfaen"/>
                <w:b/>
                <w:bCs/>
                <w:sz w:val="20"/>
                <w:szCs w:val="20"/>
              </w:rPr>
            </w:pPr>
            <w:r w:rsidRPr="00F01DDB">
              <w:rPr>
                <w:rFonts w:ascii="Sylfaen" w:hAnsi="Sylfaen"/>
                <w:b/>
                <w:sz w:val="20"/>
                <w:szCs w:val="20"/>
              </w:rPr>
              <w:t>Номер лота</w:t>
            </w:r>
          </w:p>
        </w:tc>
        <w:tc>
          <w:tcPr>
            <w:tcW w:w="8244" w:type="dxa"/>
            <w:gridSpan w:val="5"/>
            <w:vAlign w:val="center"/>
          </w:tcPr>
          <w:p w:rsidR="00D043C1" w:rsidRPr="00F01DDB" w:rsidRDefault="00D043C1" w:rsidP="00FF3F2A">
            <w:pPr>
              <w:widowControl w:val="0"/>
              <w:jc w:val="center"/>
              <w:rPr>
                <w:rFonts w:ascii="Sylfaen" w:hAnsi="Sylfaen"/>
                <w:b/>
                <w:bCs/>
                <w:sz w:val="20"/>
                <w:szCs w:val="20"/>
              </w:rPr>
            </w:pPr>
            <w:r w:rsidRPr="00F01DDB">
              <w:rPr>
                <w:rFonts w:ascii="Sylfaen" w:hAnsi="Sylfaen"/>
                <w:b/>
                <w:sz w:val="20"/>
                <w:szCs w:val="20"/>
              </w:rPr>
              <w:t>Предлагаемый товар</w:t>
            </w:r>
          </w:p>
        </w:tc>
      </w:tr>
      <w:tr w:rsidR="00D043C1" w:rsidRPr="00F01DDB" w:rsidTr="000811C1">
        <w:trPr>
          <w:trHeight w:val="696"/>
        </w:trPr>
        <w:tc>
          <w:tcPr>
            <w:tcW w:w="1042" w:type="dxa"/>
            <w:vMerge/>
            <w:vAlign w:val="center"/>
          </w:tcPr>
          <w:p w:rsidR="00D043C1" w:rsidRPr="00F01DDB" w:rsidRDefault="00D043C1" w:rsidP="00FF3F2A">
            <w:pPr>
              <w:widowControl w:val="0"/>
              <w:jc w:val="center"/>
              <w:rPr>
                <w:rFonts w:ascii="Sylfaen" w:hAnsi="Sylfaen"/>
                <w:b/>
                <w:bCs/>
                <w:sz w:val="20"/>
                <w:szCs w:val="20"/>
              </w:rPr>
            </w:pPr>
          </w:p>
        </w:tc>
        <w:tc>
          <w:tcPr>
            <w:tcW w:w="1605" w:type="dxa"/>
            <w:vAlign w:val="center"/>
          </w:tcPr>
          <w:p w:rsidR="00D043C1" w:rsidRPr="00F01DDB" w:rsidRDefault="00873A3C" w:rsidP="00FF3F2A">
            <w:pPr>
              <w:widowControl w:val="0"/>
              <w:jc w:val="center"/>
              <w:rPr>
                <w:rFonts w:ascii="Sylfaen" w:hAnsi="Sylfaen"/>
                <w:b/>
                <w:sz w:val="20"/>
                <w:szCs w:val="20"/>
              </w:rPr>
            </w:pPr>
            <w:proofErr w:type="gramStart"/>
            <w:r w:rsidRPr="00F01DDB">
              <w:rPr>
                <w:rFonts w:ascii="Sylfaen" w:hAnsi="Sylfaen"/>
                <w:b/>
                <w:sz w:val="20"/>
                <w:szCs w:val="20"/>
              </w:rPr>
              <w:t>ф</w:t>
            </w:r>
            <w:r w:rsidR="00D043C1" w:rsidRPr="00F01DDB">
              <w:rPr>
                <w:rFonts w:ascii="Sylfaen" w:hAnsi="Sylfaen"/>
                <w:b/>
                <w:sz w:val="20"/>
                <w:szCs w:val="20"/>
              </w:rPr>
              <w:t>ирменное</w:t>
            </w:r>
            <w:proofErr w:type="gramEnd"/>
          </w:p>
          <w:p w:rsidR="00D043C1" w:rsidRPr="00F01DDB" w:rsidRDefault="00D043C1" w:rsidP="00FF3F2A">
            <w:pPr>
              <w:widowControl w:val="0"/>
              <w:jc w:val="center"/>
              <w:rPr>
                <w:rFonts w:ascii="Sylfaen" w:hAnsi="Sylfaen"/>
                <w:b/>
                <w:bCs/>
                <w:sz w:val="20"/>
                <w:szCs w:val="20"/>
              </w:rPr>
            </w:pPr>
            <w:proofErr w:type="gramStart"/>
            <w:r w:rsidRPr="00F01DDB">
              <w:rPr>
                <w:rFonts w:ascii="Sylfaen" w:hAnsi="Sylfaen"/>
                <w:b/>
                <w:sz w:val="20"/>
                <w:szCs w:val="20"/>
              </w:rPr>
              <w:t>наименование</w:t>
            </w:r>
            <w:proofErr w:type="gramEnd"/>
          </w:p>
        </w:tc>
        <w:tc>
          <w:tcPr>
            <w:tcW w:w="1463" w:type="dxa"/>
            <w:vAlign w:val="center"/>
          </w:tcPr>
          <w:p w:rsidR="00D043C1" w:rsidRPr="00F01DDB" w:rsidRDefault="00D043C1" w:rsidP="00FF3F2A">
            <w:pPr>
              <w:widowControl w:val="0"/>
              <w:jc w:val="center"/>
              <w:rPr>
                <w:rFonts w:ascii="Sylfaen" w:hAnsi="Sylfaen"/>
                <w:b/>
                <w:bCs/>
                <w:sz w:val="20"/>
                <w:szCs w:val="20"/>
              </w:rPr>
            </w:pPr>
            <w:proofErr w:type="gramStart"/>
            <w:r w:rsidRPr="00F01DDB">
              <w:rPr>
                <w:rFonts w:ascii="Sylfaen" w:hAnsi="Sylfaen"/>
                <w:b/>
                <w:sz w:val="20"/>
                <w:szCs w:val="20"/>
              </w:rPr>
              <w:t>товарный</w:t>
            </w:r>
            <w:proofErr w:type="gramEnd"/>
            <w:r w:rsidRPr="00F01DDB">
              <w:rPr>
                <w:rFonts w:ascii="Sylfaen" w:hAnsi="Sylfaen"/>
                <w:b/>
                <w:sz w:val="20"/>
                <w:szCs w:val="20"/>
              </w:rPr>
              <w:t xml:space="preserve"> знак</w:t>
            </w:r>
          </w:p>
        </w:tc>
        <w:tc>
          <w:tcPr>
            <w:tcW w:w="1699" w:type="dxa"/>
            <w:vAlign w:val="center"/>
          </w:tcPr>
          <w:p w:rsidR="00D043C1" w:rsidRPr="00F01DDB" w:rsidRDefault="00EE1022" w:rsidP="00FF3F2A">
            <w:pPr>
              <w:widowControl w:val="0"/>
              <w:jc w:val="center"/>
              <w:rPr>
                <w:rFonts w:ascii="Sylfaen" w:hAnsi="Sylfaen"/>
                <w:b/>
                <w:bCs/>
                <w:sz w:val="20"/>
                <w:szCs w:val="20"/>
                <w:lang w:val="hy-AM"/>
              </w:rPr>
            </w:pPr>
            <w:proofErr w:type="gramStart"/>
            <w:r w:rsidRPr="00F01DDB">
              <w:rPr>
                <w:rFonts w:ascii="Sylfaen" w:hAnsi="Sylfaen"/>
                <w:b/>
                <w:bCs/>
                <w:sz w:val="20"/>
                <w:szCs w:val="20"/>
              </w:rPr>
              <w:t>марка</w:t>
            </w:r>
            <w:proofErr w:type="gramEnd"/>
          </w:p>
        </w:tc>
        <w:tc>
          <w:tcPr>
            <w:tcW w:w="1727" w:type="dxa"/>
            <w:vAlign w:val="center"/>
          </w:tcPr>
          <w:p w:rsidR="00D043C1" w:rsidRPr="00F01DDB" w:rsidRDefault="00D043C1" w:rsidP="00FF3F2A">
            <w:pPr>
              <w:widowControl w:val="0"/>
              <w:jc w:val="center"/>
              <w:rPr>
                <w:rFonts w:ascii="Sylfaen" w:hAnsi="Sylfaen"/>
                <w:b/>
                <w:bCs/>
                <w:sz w:val="20"/>
                <w:szCs w:val="20"/>
              </w:rPr>
            </w:pPr>
            <w:proofErr w:type="gramStart"/>
            <w:r w:rsidRPr="00F01DDB">
              <w:rPr>
                <w:rFonts w:ascii="Sylfaen" w:hAnsi="Sylfaen"/>
                <w:b/>
                <w:sz w:val="20"/>
                <w:szCs w:val="20"/>
              </w:rPr>
              <w:t>наименование</w:t>
            </w:r>
            <w:proofErr w:type="gramEnd"/>
            <w:r w:rsidRPr="00F01DDB">
              <w:rPr>
                <w:rFonts w:ascii="Sylfaen" w:hAnsi="Sylfaen"/>
                <w:b/>
                <w:sz w:val="20"/>
                <w:szCs w:val="20"/>
              </w:rPr>
              <w:t xml:space="preserve"> производителя</w:t>
            </w:r>
          </w:p>
        </w:tc>
        <w:tc>
          <w:tcPr>
            <w:tcW w:w="1750" w:type="dxa"/>
            <w:vAlign w:val="center"/>
          </w:tcPr>
          <w:p w:rsidR="00D043C1" w:rsidRPr="00F01DDB" w:rsidRDefault="00D043C1" w:rsidP="00FF3F2A">
            <w:pPr>
              <w:widowControl w:val="0"/>
              <w:jc w:val="center"/>
              <w:rPr>
                <w:rFonts w:ascii="Sylfaen" w:hAnsi="Sylfaen"/>
                <w:b/>
                <w:bCs/>
                <w:sz w:val="20"/>
                <w:szCs w:val="20"/>
              </w:rPr>
            </w:pPr>
            <w:proofErr w:type="gramStart"/>
            <w:r w:rsidRPr="00F01DDB">
              <w:rPr>
                <w:rFonts w:ascii="Sylfaen" w:hAnsi="Sylfaen"/>
                <w:b/>
                <w:sz w:val="20"/>
                <w:szCs w:val="20"/>
              </w:rPr>
              <w:t>технические</w:t>
            </w:r>
            <w:proofErr w:type="gramEnd"/>
            <w:r w:rsidRPr="00F01DDB">
              <w:rPr>
                <w:rFonts w:ascii="Sylfaen" w:hAnsi="Sylfaen"/>
                <w:b/>
                <w:sz w:val="20"/>
                <w:szCs w:val="20"/>
              </w:rPr>
              <w:t xml:space="preserve"> характеристики</w:t>
            </w:r>
          </w:p>
        </w:tc>
      </w:tr>
      <w:tr w:rsidR="00D043C1" w:rsidRPr="00F01DDB" w:rsidTr="00FF3F2A">
        <w:tc>
          <w:tcPr>
            <w:tcW w:w="1042" w:type="dxa"/>
          </w:tcPr>
          <w:p w:rsidR="00D043C1" w:rsidRPr="00F01DDB" w:rsidRDefault="00D043C1" w:rsidP="00FF3F2A">
            <w:pPr>
              <w:pStyle w:val="3"/>
              <w:keepNext w:val="0"/>
              <w:widowControl w:val="0"/>
              <w:spacing w:line="240" w:lineRule="auto"/>
              <w:jc w:val="left"/>
              <w:rPr>
                <w:rFonts w:ascii="Sylfaen" w:hAnsi="Sylfaen"/>
                <w:b/>
              </w:rPr>
            </w:pPr>
          </w:p>
        </w:tc>
        <w:tc>
          <w:tcPr>
            <w:tcW w:w="1605" w:type="dxa"/>
          </w:tcPr>
          <w:p w:rsidR="00D043C1" w:rsidRPr="00F01DDB" w:rsidRDefault="00D043C1" w:rsidP="00FF3F2A">
            <w:pPr>
              <w:pStyle w:val="3"/>
              <w:keepNext w:val="0"/>
              <w:widowControl w:val="0"/>
              <w:spacing w:line="240" w:lineRule="auto"/>
              <w:jc w:val="left"/>
              <w:rPr>
                <w:rFonts w:ascii="Sylfaen" w:hAnsi="Sylfaen"/>
                <w:b/>
              </w:rPr>
            </w:pPr>
          </w:p>
        </w:tc>
        <w:tc>
          <w:tcPr>
            <w:tcW w:w="1463" w:type="dxa"/>
          </w:tcPr>
          <w:p w:rsidR="00D043C1" w:rsidRPr="00F01DDB" w:rsidRDefault="00D043C1" w:rsidP="00FF3F2A">
            <w:pPr>
              <w:pStyle w:val="3"/>
              <w:keepNext w:val="0"/>
              <w:widowControl w:val="0"/>
              <w:spacing w:line="240" w:lineRule="auto"/>
              <w:jc w:val="left"/>
              <w:rPr>
                <w:rFonts w:ascii="Sylfaen" w:hAnsi="Sylfaen"/>
                <w:b/>
              </w:rPr>
            </w:pPr>
          </w:p>
        </w:tc>
        <w:tc>
          <w:tcPr>
            <w:tcW w:w="1699" w:type="dxa"/>
          </w:tcPr>
          <w:p w:rsidR="00D043C1" w:rsidRPr="00F01DDB" w:rsidRDefault="00D043C1" w:rsidP="00FF3F2A">
            <w:pPr>
              <w:pStyle w:val="3"/>
              <w:keepNext w:val="0"/>
              <w:widowControl w:val="0"/>
              <w:spacing w:line="240" w:lineRule="auto"/>
              <w:jc w:val="left"/>
              <w:rPr>
                <w:rFonts w:ascii="Sylfaen" w:hAnsi="Sylfaen"/>
                <w:b/>
              </w:rPr>
            </w:pPr>
          </w:p>
        </w:tc>
        <w:tc>
          <w:tcPr>
            <w:tcW w:w="1727" w:type="dxa"/>
          </w:tcPr>
          <w:p w:rsidR="00D043C1" w:rsidRPr="00F01DDB" w:rsidRDefault="00D043C1" w:rsidP="00FF3F2A">
            <w:pPr>
              <w:pStyle w:val="3"/>
              <w:keepNext w:val="0"/>
              <w:widowControl w:val="0"/>
              <w:spacing w:line="240" w:lineRule="auto"/>
              <w:jc w:val="left"/>
              <w:rPr>
                <w:rFonts w:ascii="Sylfaen" w:hAnsi="Sylfaen"/>
                <w:b/>
              </w:rPr>
            </w:pPr>
          </w:p>
        </w:tc>
        <w:tc>
          <w:tcPr>
            <w:tcW w:w="1750" w:type="dxa"/>
          </w:tcPr>
          <w:p w:rsidR="00D043C1" w:rsidRPr="00F01DDB" w:rsidRDefault="00D043C1" w:rsidP="00FF3F2A">
            <w:pPr>
              <w:pStyle w:val="3"/>
              <w:keepNext w:val="0"/>
              <w:widowControl w:val="0"/>
              <w:spacing w:line="240" w:lineRule="auto"/>
              <w:jc w:val="left"/>
              <w:rPr>
                <w:rFonts w:ascii="Sylfaen" w:hAnsi="Sylfaen"/>
                <w:b/>
              </w:rPr>
            </w:pPr>
          </w:p>
        </w:tc>
      </w:tr>
      <w:tr w:rsidR="00D043C1" w:rsidRPr="00F01DDB" w:rsidTr="00FF3F2A">
        <w:tc>
          <w:tcPr>
            <w:tcW w:w="1042" w:type="dxa"/>
          </w:tcPr>
          <w:p w:rsidR="00D043C1" w:rsidRPr="00F01DDB" w:rsidRDefault="00D043C1" w:rsidP="00FF3F2A">
            <w:pPr>
              <w:pStyle w:val="3"/>
              <w:keepNext w:val="0"/>
              <w:widowControl w:val="0"/>
              <w:spacing w:line="240" w:lineRule="auto"/>
              <w:jc w:val="left"/>
              <w:rPr>
                <w:rFonts w:ascii="Sylfaen" w:hAnsi="Sylfaen"/>
                <w:b/>
              </w:rPr>
            </w:pPr>
          </w:p>
        </w:tc>
        <w:tc>
          <w:tcPr>
            <w:tcW w:w="1605" w:type="dxa"/>
          </w:tcPr>
          <w:p w:rsidR="00D043C1" w:rsidRPr="00F01DDB" w:rsidRDefault="00D043C1" w:rsidP="00FF3F2A">
            <w:pPr>
              <w:pStyle w:val="3"/>
              <w:keepNext w:val="0"/>
              <w:widowControl w:val="0"/>
              <w:spacing w:line="240" w:lineRule="auto"/>
              <w:jc w:val="left"/>
              <w:rPr>
                <w:rFonts w:ascii="Sylfaen" w:hAnsi="Sylfaen"/>
                <w:b/>
              </w:rPr>
            </w:pPr>
          </w:p>
        </w:tc>
        <w:tc>
          <w:tcPr>
            <w:tcW w:w="1463" w:type="dxa"/>
          </w:tcPr>
          <w:p w:rsidR="00D043C1" w:rsidRPr="00F01DDB" w:rsidRDefault="00D043C1" w:rsidP="00FF3F2A">
            <w:pPr>
              <w:pStyle w:val="3"/>
              <w:keepNext w:val="0"/>
              <w:widowControl w:val="0"/>
              <w:spacing w:line="240" w:lineRule="auto"/>
              <w:jc w:val="left"/>
              <w:rPr>
                <w:rFonts w:ascii="Sylfaen" w:hAnsi="Sylfaen"/>
                <w:b/>
              </w:rPr>
            </w:pPr>
          </w:p>
        </w:tc>
        <w:tc>
          <w:tcPr>
            <w:tcW w:w="1699" w:type="dxa"/>
          </w:tcPr>
          <w:p w:rsidR="00D043C1" w:rsidRPr="00F01DDB" w:rsidRDefault="00D043C1" w:rsidP="00FF3F2A">
            <w:pPr>
              <w:pStyle w:val="3"/>
              <w:keepNext w:val="0"/>
              <w:widowControl w:val="0"/>
              <w:spacing w:line="240" w:lineRule="auto"/>
              <w:jc w:val="left"/>
              <w:rPr>
                <w:rFonts w:ascii="Sylfaen" w:hAnsi="Sylfaen"/>
                <w:b/>
              </w:rPr>
            </w:pPr>
          </w:p>
        </w:tc>
        <w:tc>
          <w:tcPr>
            <w:tcW w:w="1727" w:type="dxa"/>
          </w:tcPr>
          <w:p w:rsidR="00D043C1" w:rsidRPr="00F01DDB" w:rsidRDefault="00D043C1" w:rsidP="00FF3F2A">
            <w:pPr>
              <w:pStyle w:val="3"/>
              <w:keepNext w:val="0"/>
              <w:widowControl w:val="0"/>
              <w:spacing w:line="240" w:lineRule="auto"/>
              <w:jc w:val="left"/>
              <w:rPr>
                <w:rFonts w:ascii="Sylfaen" w:hAnsi="Sylfaen"/>
                <w:b/>
              </w:rPr>
            </w:pPr>
          </w:p>
        </w:tc>
        <w:tc>
          <w:tcPr>
            <w:tcW w:w="1750" w:type="dxa"/>
          </w:tcPr>
          <w:p w:rsidR="00D043C1" w:rsidRPr="00F01DDB" w:rsidRDefault="00D043C1" w:rsidP="00FF3F2A">
            <w:pPr>
              <w:pStyle w:val="3"/>
              <w:keepNext w:val="0"/>
              <w:widowControl w:val="0"/>
              <w:spacing w:line="240" w:lineRule="auto"/>
              <w:jc w:val="left"/>
              <w:rPr>
                <w:rFonts w:ascii="Sylfaen" w:hAnsi="Sylfaen"/>
                <w:b/>
              </w:rPr>
            </w:pPr>
          </w:p>
        </w:tc>
      </w:tr>
      <w:tr w:rsidR="00D043C1" w:rsidRPr="00F01DDB" w:rsidTr="00FF3F2A">
        <w:tc>
          <w:tcPr>
            <w:tcW w:w="1042" w:type="dxa"/>
          </w:tcPr>
          <w:p w:rsidR="00D043C1" w:rsidRPr="00F01DDB" w:rsidRDefault="00D043C1" w:rsidP="00FF3F2A">
            <w:pPr>
              <w:pStyle w:val="3"/>
              <w:keepNext w:val="0"/>
              <w:widowControl w:val="0"/>
              <w:spacing w:line="240" w:lineRule="auto"/>
              <w:jc w:val="left"/>
              <w:rPr>
                <w:rFonts w:ascii="Sylfaen" w:hAnsi="Sylfaen"/>
                <w:b/>
              </w:rPr>
            </w:pPr>
          </w:p>
        </w:tc>
        <w:tc>
          <w:tcPr>
            <w:tcW w:w="1605" w:type="dxa"/>
          </w:tcPr>
          <w:p w:rsidR="00D043C1" w:rsidRPr="00F01DDB" w:rsidRDefault="00D043C1" w:rsidP="00FF3F2A">
            <w:pPr>
              <w:pStyle w:val="3"/>
              <w:keepNext w:val="0"/>
              <w:widowControl w:val="0"/>
              <w:spacing w:line="240" w:lineRule="auto"/>
              <w:jc w:val="left"/>
              <w:rPr>
                <w:rFonts w:ascii="Sylfaen" w:hAnsi="Sylfaen"/>
                <w:b/>
              </w:rPr>
            </w:pPr>
          </w:p>
        </w:tc>
        <w:tc>
          <w:tcPr>
            <w:tcW w:w="1463" w:type="dxa"/>
          </w:tcPr>
          <w:p w:rsidR="00D043C1" w:rsidRPr="00F01DDB" w:rsidRDefault="00D043C1" w:rsidP="00FF3F2A">
            <w:pPr>
              <w:pStyle w:val="3"/>
              <w:keepNext w:val="0"/>
              <w:widowControl w:val="0"/>
              <w:spacing w:line="240" w:lineRule="auto"/>
              <w:jc w:val="left"/>
              <w:rPr>
                <w:rFonts w:ascii="Sylfaen" w:hAnsi="Sylfaen"/>
                <w:b/>
              </w:rPr>
            </w:pPr>
          </w:p>
        </w:tc>
        <w:tc>
          <w:tcPr>
            <w:tcW w:w="1699" w:type="dxa"/>
          </w:tcPr>
          <w:p w:rsidR="00D043C1" w:rsidRPr="00F01DDB" w:rsidRDefault="00D043C1" w:rsidP="00FF3F2A">
            <w:pPr>
              <w:pStyle w:val="3"/>
              <w:keepNext w:val="0"/>
              <w:widowControl w:val="0"/>
              <w:spacing w:line="240" w:lineRule="auto"/>
              <w:jc w:val="left"/>
              <w:rPr>
                <w:rFonts w:ascii="Sylfaen" w:hAnsi="Sylfaen"/>
                <w:b/>
              </w:rPr>
            </w:pPr>
          </w:p>
        </w:tc>
        <w:tc>
          <w:tcPr>
            <w:tcW w:w="1727" w:type="dxa"/>
          </w:tcPr>
          <w:p w:rsidR="00D043C1" w:rsidRPr="00F01DDB" w:rsidRDefault="00D043C1" w:rsidP="00FF3F2A">
            <w:pPr>
              <w:pStyle w:val="3"/>
              <w:keepNext w:val="0"/>
              <w:widowControl w:val="0"/>
              <w:spacing w:line="240" w:lineRule="auto"/>
              <w:jc w:val="left"/>
              <w:rPr>
                <w:rFonts w:ascii="Sylfaen" w:hAnsi="Sylfaen"/>
                <w:b/>
              </w:rPr>
            </w:pPr>
          </w:p>
        </w:tc>
        <w:tc>
          <w:tcPr>
            <w:tcW w:w="1750" w:type="dxa"/>
          </w:tcPr>
          <w:p w:rsidR="00D043C1" w:rsidRPr="00F01DDB" w:rsidRDefault="00D043C1" w:rsidP="00FF3F2A">
            <w:pPr>
              <w:pStyle w:val="3"/>
              <w:keepNext w:val="0"/>
              <w:widowControl w:val="0"/>
              <w:spacing w:line="240" w:lineRule="auto"/>
              <w:jc w:val="left"/>
              <w:rPr>
                <w:rFonts w:ascii="Sylfaen" w:hAnsi="Sylfaen"/>
                <w:b/>
              </w:rPr>
            </w:pPr>
          </w:p>
        </w:tc>
      </w:tr>
    </w:tbl>
    <w:p w:rsidR="00D043C1" w:rsidRPr="00F01DDB" w:rsidRDefault="00D043C1" w:rsidP="00D043C1">
      <w:pPr>
        <w:widowControl w:val="0"/>
        <w:tabs>
          <w:tab w:val="left" w:pos="6804"/>
        </w:tabs>
        <w:jc w:val="center"/>
        <w:rPr>
          <w:rFonts w:ascii="Sylfaen" w:hAnsi="Sylfaen"/>
          <w:lang w:val="en-US"/>
        </w:rPr>
      </w:pPr>
    </w:p>
    <w:p w:rsidR="00D043C1" w:rsidRPr="00F01DDB" w:rsidRDefault="00D043C1" w:rsidP="00D043C1">
      <w:pPr>
        <w:widowControl w:val="0"/>
        <w:tabs>
          <w:tab w:val="left" w:pos="6804"/>
        </w:tabs>
        <w:jc w:val="center"/>
        <w:rPr>
          <w:rFonts w:ascii="Sylfaen" w:hAnsi="Sylfaen"/>
        </w:rPr>
      </w:pPr>
      <w:r w:rsidRPr="00F01DDB">
        <w:rPr>
          <w:rFonts w:ascii="Sylfaen" w:hAnsi="Sylfaen"/>
        </w:rPr>
        <w:t>_________________________________________________</w:t>
      </w:r>
      <w:r w:rsidRPr="00F01DDB">
        <w:rPr>
          <w:rFonts w:ascii="Sylfaen" w:hAnsi="Sylfaen"/>
        </w:rPr>
        <w:tab/>
        <w:t>_________________</w:t>
      </w:r>
    </w:p>
    <w:p w:rsidR="00D043C1" w:rsidRPr="00F01DDB" w:rsidRDefault="00D043C1" w:rsidP="00D043C1">
      <w:pPr>
        <w:widowControl w:val="0"/>
        <w:tabs>
          <w:tab w:val="left" w:pos="7513"/>
        </w:tabs>
        <w:spacing w:after="160"/>
        <w:ind w:left="709"/>
        <w:jc w:val="both"/>
        <w:rPr>
          <w:rFonts w:ascii="Sylfaen" w:hAnsi="Sylfaen" w:cs="Arial"/>
          <w:sz w:val="16"/>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 (должность, имя, фамилия руководителя</w:t>
      </w:r>
      <w:r w:rsidRPr="00F01DDB">
        <w:rPr>
          <w:rFonts w:ascii="Sylfaen" w:hAnsi="Sylfaen"/>
          <w:sz w:val="16"/>
        </w:rPr>
        <w:tab/>
        <w:t>подпись</w:t>
      </w:r>
    </w:p>
    <w:p w:rsidR="00D043C1" w:rsidRPr="00F01DDB" w:rsidRDefault="00D043C1" w:rsidP="00D043C1">
      <w:pPr>
        <w:widowControl w:val="0"/>
        <w:spacing w:after="160"/>
        <w:jc w:val="right"/>
        <w:rPr>
          <w:rFonts w:ascii="Sylfaen" w:hAnsi="Sylfaen"/>
        </w:rPr>
      </w:pPr>
    </w:p>
    <w:p w:rsidR="00D043C1" w:rsidRPr="00F01DDB" w:rsidRDefault="00D043C1" w:rsidP="00D043C1">
      <w:pPr>
        <w:widowControl w:val="0"/>
        <w:spacing w:after="160"/>
        <w:jc w:val="right"/>
        <w:rPr>
          <w:rFonts w:ascii="Sylfaen" w:hAnsi="Sylfaen"/>
        </w:rPr>
      </w:pPr>
      <w:r w:rsidRPr="00F01DDB">
        <w:rPr>
          <w:rFonts w:ascii="Sylfaen" w:hAnsi="Sylfaen"/>
        </w:rPr>
        <w:t>М. П.</w:t>
      </w:r>
    </w:p>
    <w:p w:rsidR="00D043C1" w:rsidRPr="00F01DDB" w:rsidRDefault="00D043C1" w:rsidP="00D043C1">
      <w:pPr>
        <w:rPr>
          <w:rFonts w:ascii="Sylfaen" w:hAnsi="Sylfaen"/>
        </w:rPr>
      </w:pPr>
      <w:r w:rsidRPr="00F01DDB">
        <w:rPr>
          <w:rFonts w:ascii="Sylfaen" w:hAnsi="Sylfaen"/>
        </w:rPr>
        <w:br w:type="page"/>
      </w:r>
    </w:p>
    <w:p w:rsidR="00B2572B" w:rsidRPr="00F01DDB" w:rsidRDefault="00B2572B" w:rsidP="00B46D58">
      <w:pPr>
        <w:pStyle w:val="31"/>
        <w:widowControl w:val="0"/>
        <w:spacing w:after="160" w:line="240" w:lineRule="auto"/>
        <w:ind w:firstLine="0"/>
        <w:jc w:val="right"/>
        <w:rPr>
          <w:rFonts w:ascii="Sylfaen" w:hAnsi="Sylfaen" w:cs="Arial"/>
          <w:b/>
          <w:sz w:val="24"/>
          <w:szCs w:val="24"/>
        </w:rPr>
      </w:pPr>
      <w:r w:rsidRPr="00F01DDB">
        <w:rPr>
          <w:rFonts w:ascii="Sylfaen" w:hAnsi="Sylfaen"/>
          <w:b/>
          <w:sz w:val="24"/>
          <w:szCs w:val="24"/>
        </w:rPr>
        <w:lastRenderedPageBreak/>
        <w:t xml:space="preserve">Приложение № </w:t>
      </w:r>
      <w:r w:rsidR="00B048B2" w:rsidRPr="00F01DDB">
        <w:rPr>
          <w:rFonts w:ascii="Sylfaen" w:hAnsi="Sylfaen"/>
          <w:b/>
          <w:sz w:val="24"/>
          <w:szCs w:val="24"/>
        </w:rPr>
        <w:t>2</w:t>
      </w:r>
    </w:p>
    <w:p w:rsidR="00B2572B" w:rsidRPr="00F01DDB" w:rsidRDefault="00B2572B" w:rsidP="00B46D58">
      <w:pPr>
        <w:pStyle w:val="31"/>
        <w:widowControl w:val="0"/>
        <w:spacing w:after="160" w:line="240" w:lineRule="auto"/>
        <w:jc w:val="right"/>
        <w:rPr>
          <w:rFonts w:ascii="Sylfaen" w:hAnsi="Sylfaen" w:cs="Arial"/>
          <w:b/>
          <w:sz w:val="24"/>
          <w:szCs w:val="24"/>
        </w:rPr>
      </w:pPr>
      <w:proofErr w:type="gramStart"/>
      <w:r w:rsidRPr="00F01DDB">
        <w:rPr>
          <w:rFonts w:ascii="Sylfaen" w:hAnsi="Sylfaen"/>
          <w:b/>
          <w:sz w:val="24"/>
          <w:szCs w:val="24"/>
        </w:rPr>
        <w:t>к</w:t>
      </w:r>
      <w:proofErr w:type="gramEnd"/>
      <w:r w:rsidRPr="00F01DDB">
        <w:rPr>
          <w:rFonts w:ascii="Sylfaen" w:hAnsi="Sylfaen"/>
          <w:b/>
          <w:sz w:val="24"/>
          <w:szCs w:val="24"/>
        </w:rPr>
        <w:t xml:space="preserve"> Приглашению на </w:t>
      </w:r>
      <w:r w:rsidR="00FD58EC" w:rsidRPr="00F01DDB">
        <w:rPr>
          <w:rFonts w:ascii="Sylfaen" w:hAnsi="Sylfaen"/>
          <w:b/>
          <w:sz w:val="24"/>
          <w:szCs w:val="24"/>
        </w:rPr>
        <w:t>запрос котировки</w:t>
      </w:r>
      <w:r w:rsidR="005744FC" w:rsidRPr="00F01DDB">
        <w:rPr>
          <w:rFonts w:ascii="Sylfaen" w:hAnsi="Sylfaen" w:cs="Arial"/>
          <w:b/>
          <w:sz w:val="24"/>
          <w:szCs w:val="24"/>
        </w:rPr>
        <w:br/>
      </w:r>
      <w:r w:rsidRPr="00F01DDB">
        <w:rPr>
          <w:rFonts w:ascii="Sylfaen" w:hAnsi="Sylfaen"/>
          <w:b/>
          <w:sz w:val="24"/>
          <w:szCs w:val="24"/>
        </w:rPr>
        <w:t xml:space="preserve">под кодом </w:t>
      </w:r>
      <w:r w:rsidR="006132ED" w:rsidRPr="00F01DDB">
        <w:rPr>
          <w:rFonts w:ascii="Sylfaen" w:hAnsi="Sylfaen"/>
          <w:b/>
          <w:sz w:val="24"/>
          <w:szCs w:val="24"/>
        </w:rPr>
        <w:t>"</w:t>
      </w:r>
      <w:r w:rsidR="002B42A7" w:rsidRPr="00F01DDB">
        <w:rPr>
          <w:rFonts w:ascii="Sylfaen" w:hAnsi="Sylfaen"/>
          <w:sz w:val="24"/>
          <w:szCs w:val="24"/>
        </w:rPr>
        <w:t xml:space="preserve"> </w:t>
      </w:r>
      <w:r w:rsidR="00E835E7" w:rsidRPr="00F01DDB">
        <w:rPr>
          <w:rFonts w:ascii="Sylfaen" w:hAnsi="Sylfaen"/>
          <w:sz w:val="24"/>
          <w:szCs w:val="24"/>
        </w:rPr>
        <w:t>ԳN8ՄԴ-ԳՀԱՊՁԲ-20</w:t>
      </w:r>
      <w:r w:rsidR="006132ED" w:rsidRPr="00F01DDB">
        <w:rPr>
          <w:rFonts w:ascii="Sylfaen" w:hAnsi="Sylfaen"/>
          <w:b/>
          <w:sz w:val="24"/>
          <w:szCs w:val="24"/>
        </w:rPr>
        <w:t>"</w:t>
      </w:r>
      <w:r w:rsidR="00DC619D" w:rsidRPr="00F01DDB">
        <w:rPr>
          <w:rStyle w:val="af6"/>
          <w:rFonts w:ascii="Sylfaen" w:hAnsi="Sylfaen"/>
          <w:b/>
          <w:sz w:val="24"/>
          <w:szCs w:val="24"/>
        </w:rPr>
        <w:footnoteReference w:customMarkFollows="1" w:id="17"/>
        <w:t>*</w:t>
      </w:r>
    </w:p>
    <w:p w:rsidR="00B2572B" w:rsidRPr="00F01DDB" w:rsidRDefault="00B2572B" w:rsidP="00B46D58">
      <w:pPr>
        <w:widowControl w:val="0"/>
        <w:spacing w:after="120"/>
        <w:ind w:firstLine="567"/>
        <w:jc w:val="center"/>
        <w:rPr>
          <w:rFonts w:ascii="Sylfaen" w:hAnsi="Sylfaen"/>
        </w:rPr>
      </w:pPr>
    </w:p>
    <w:p w:rsidR="00B2572B" w:rsidRPr="00F01DDB" w:rsidRDefault="00B2572B" w:rsidP="00B46D58">
      <w:pPr>
        <w:widowControl w:val="0"/>
        <w:spacing w:after="120"/>
        <w:ind w:left="-66"/>
        <w:jc w:val="center"/>
        <w:rPr>
          <w:rFonts w:ascii="Sylfaen" w:hAnsi="Sylfaen"/>
          <w:b/>
        </w:rPr>
      </w:pPr>
      <w:r w:rsidRPr="00F01DDB">
        <w:rPr>
          <w:rFonts w:ascii="Sylfaen" w:hAnsi="Sylfaen"/>
          <w:b/>
        </w:rPr>
        <w:t>ЦЕНОВОЕ ПРЕДЛОЖЕНИЕ</w:t>
      </w:r>
    </w:p>
    <w:p w:rsidR="00B2572B" w:rsidRPr="00F01DDB" w:rsidRDefault="00B2572B" w:rsidP="00B46D58">
      <w:pPr>
        <w:widowControl w:val="0"/>
        <w:spacing w:after="120"/>
        <w:ind w:firstLine="567"/>
        <w:jc w:val="center"/>
        <w:rPr>
          <w:rFonts w:ascii="Sylfaen" w:hAnsi="Sylfaen"/>
        </w:rPr>
      </w:pPr>
    </w:p>
    <w:p w:rsidR="005744FC" w:rsidRPr="00F01DDB" w:rsidRDefault="00B2572B" w:rsidP="00B46D58">
      <w:pPr>
        <w:widowControl w:val="0"/>
        <w:spacing w:after="160"/>
        <w:ind w:firstLine="567"/>
        <w:jc w:val="both"/>
        <w:rPr>
          <w:rFonts w:ascii="Sylfaen" w:hAnsi="Sylfaen"/>
        </w:rPr>
      </w:pPr>
      <w:r w:rsidRPr="00F01DDB">
        <w:rPr>
          <w:rFonts w:ascii="Sylfaen" w:hAnsi="Sylfaen"/>
          <w:spacing w:val="-6"/>
        </w:rPr>
        <w:t xml:space="preserve">Рассмотрев приглашение на </w:t>
      </w:r>
      <w:r w:rsidR="00FD58EC" w:rsidRPr="00F01DDB">
        <w:rPr>
          <w:rFonts w:ascii="Sylfaen" w:hAnsi="Sylfaen"/>
          <w:spacing w:val="-6"/>
        </w:rPr>
        <w:t xml:space="preserve">запрос </w:t>
      </w:r>
      <w:proofErr w:type="spellStart"/>
      <w:r w:rsidR="00FD58EC" w:rsidRPr="00F01DDB">
        <w:rPr>
          <w:rFonts w:ascii="Sylfaen" w:hAnsi="Sylfaen"/>
          <w:spacing w:val="-6"/>
        </w:rPr>
        <w:t>котировки</w:t>
      </w:r>
      <w:r w:rsidRPr="00F01DDB">
        <w:rPr>
          <w:rFonts w:ascii="Sylfaen" w:hAnsi="Sylfaen"/>
          <w:spacing w:val="-6"/>
        </w:rPr>
        <w:t>под</w:t>
      </w:r>
      <w:proofErr w:type="spellEnd"/>
      <w:r w:rsidRPr="00F01DDB">
        <w:rPr>
          <w:rFonts w:ascii="Sylfaen" w:hAnsi="Sylfaen"/>
          <w:spacing w:val="-6"/>
        </w:rPr>
        <w:t xml:space="preserve"> кодом </w:t>
      </w:r>
      <w:r w:rsidR="006132ED" w:rsidRPr="00F01DDB">
        <w:rPr>
          <w:rFonts w:ascii="Sylfaen" w:hAnsi="Sylfaen"/>
          <w:spacing w:val="-6"/>
        </w:rPr>
        <w:t>"</w:t>
      </w:r>
      <w:r w:rsidR="002B42A7" w:rsidRPr="00F01DDB">
        <w:rPr>
          <w:rFonts w:ascii="Sylfaen" w:hAnsi="Sylfaen"/>
        </w:rPr>
        <w:t xml:space="preserve"> </w:t>
      </w:r>
      <w:r w:rsidR="00E835E7" w:rsidRPr="00F01DDB">
        <w:rPr>
          <w:rFonts w:ascii="Sylfaen" w:hAnsi="Sylfaen"/>
        </w:rPr>
        <w:t>ԳN8ՄԴ-ԳՀԱՊՁԲ-20</w:t>
      </w:r>
      <w:r w:rsidR="006132ED" w:rsidRPr="00F01DDB">
        <w:rPr>
          <w:rFonts w:ascii="Sylfaen" w:hAnsi="Sylfaen"/>
          <w:spacing w:val="-6"/>
        </w:rPr>
        <w:t>"</w:t>
      </w:r>
      <w:r w:rsidRPr="00F01DDB">
        <w:rPr>
          <w:rFonts w:ascii="Sylfaen" w:hAnsi="Sylfaen"/>
          <w:spacing w:val="-6"/>
        </w:rPr>
        <w:t>*,</w:t>
      </w:r>
      <w:r w:rsidRPr="00F01DDB">
        <w:rPr>
          <w:rFonts w:ascii="Sylfaen" w:hAnsi="Sylfaen"/>
        </w:rPr>
        <w:t xml:space="preserve"> </w:t>
      </w:r>
    </w:p>
    <w:p w:rsidR="005646FC" w:rsidRPr="00F01DDB" w:rsidRDefault="005744FC" w:rsidP="00B46D58">
      <w:pPr>
        <w:widowControl w:val="0"/>
        <w:jc w:val="both"/>
        <w:rPr>
          <w:rFonts w:ascii="Sylfaen" w:hAnsi="Sylfaen"/>
        </w:rPr>
      </w:pPr>
      <w:proofErr w:type="gramStart"/>
      <w:r w:rsidRPr="00F01DDB">
        <w:rPr>
          <w:rFonts w:ascii="Sylfaen" w:hAnsi="Sylfaen"/>
        </w:rPr>
        <w:t>в</w:t>
      </w:r>
      <w:proofErr w:type="gramEnd"/>
      <w:r w:rsidRPr="00F01DDB">
        <w:rPr>
          <w:rFonts w:ascii="Sylfaen" w:hAnsi="Sylfaen"/>
        </w:rPr>
        <w:t xml:space="preserve"> </w:t>
      </w:r>
      <w:r w:rsidR="00B2572B" w:rsidRPr="00F01DDB">
        <w:rPr>
          <w:rFonts w:ascii="Sylfaen" w:hAnsi="Sylfaen"/>
        </w:rPr>
        <w:t>том числе проект заключаемого договора</w:t>
      </w:r>
      <w:r w:rsidRPr="00F01DDB">
        <w:rPr>
          <w:rFonts w:ascii="Sylfaen" w:hAnsi="Sylfaen"/>
        </w:rPr>
        <w:t xml:space="preserve"> </w:t>
      </w:r>
      <w:r w:rsidR="00B2572B" w:rsidRPr="00F01DDB">
        <w:rPr>
          <w:rFonts w:ascii="Sylfaen" w:hAnsi="Sylfaen"/>
        </w:rPr>
        <w:t>___</w:t>
      </w:r>
      <w:r w:rsidRPr="00F01DDB">
        <w:rPr>
          <w:rFonts w:ascii="Sylfaen" w:hAnsi="Sylfaen"/>
        </w:rPr>
        <w:t>________________________</w:t>
      </w:r>
      <w:r w:rsidR="00B2572B" w:rsidRPr="00F01DDB">
        <w:rPr>
          <w:rFonts w:ascii="Sylfaen" w:hAnsi="Sylfaen"/>
        </w:rPr>
        <w:t>____</w:t>
      </w:r>
      <w:r w:rsidR="00191D27" w:rsidRPr="00F01DDB">
        <w:rPr>
          <w:rFonts w:ascii="Sylfaen" w:hAnsi="Sylfaen"/>
        </w:rPr>
        <w:t>___</w:t>
      </w:r>
    </w:p>
    <w:p w:rsidR="005646FC" w:rsidRPr="00F01DDB" w:rsidRDefault="005646FC" w:rsidP="00B46D58">
      <w:pPr>
        <w:widowControl w:val="0"/>
        <w:spacing w:after="160"/>
        <w:ind w:left="6237"/>
        <w:jc w:val="both"/>
        <w:rPr>
          <w:rFonts w:ascii="Sylfaen" w:hAnsi="Sylfaen"/>
          <w:vertAlign w:val="superscript"/>
        </w:rPr>
      </w:pPr>
      <w:proofErr w:type="gramStart"/>
      <w:r w:rsidRPr="00F01DDB">
        <w:rPr>
          <w:rFonts w:ascii="Sylfaen" w:hAnsi="Sylfaen"/>
          <w:vertAlign w:val="superscript"/>
        </w:rPr>
        <w:t>наименование</w:t>
      </w:r>
      <w:proofErr w:type="gramEnd"/>
      <w:r w:rsidRPr="00F01DDB">
        <w:rPr>
          <w:rFonts w:ascii="Sylfaen" w:hAnsi="Sylfaen"/>
          <w:vertAlign w:val="superscript"/>
        </w:rPr>
        <w:t xml:space="preserve"> участника</w:t>
      </w:r>
    </w:p>
    <w:p w:rsidR="00B2572B" w:rsidRPr="00F01DDB" w:rsidRDefault="00B2572B" w:rsidP="00B46D58">
      <w:pPr>
        <w:widowControl w:val="0"/>
        <w:spacing w:after="160"/>
        <w:jc w:val="both"/>
        <w:rPr>
          <w:rFonts w:ascii="Sylfaen" w:hAnsi="Sylfaen"/>
        </w:rPr>
      </w:pPr>
      <w:proofErr w:type="gramStart"/>
      <w:r w:rsidRPr="00F01DDB">
        <w:rPr>
          <w:rFonts w:ascii="Sylfaen" w:hAnsi="Sylfaen"/>
        </w:rPr>
        <w:t>предлагает</w:t>
      </w:r>
      <w:proofErr w:type="gramEnd"/>
      <w:r w:rsidR="005646FC" w:rsidRPr="00F01DDB">
        <w:rPr>
          <w:rFonts w:ascii="Sylfaen" w:hAnsi="Sylfaen"/>
        </w:rPr>
        <w:t xml:space="preserve"> </w:t>
      </w:r>
      <w:r w:rsidRPr="00F01DDB">
        <w:rPr>
          <w:rFonts w:ascii="Sylfaen" w:hAnsi="Sylfaen"/>
        </w:rPr>
        <w:t>выполнить договор по нижеуказанным общим ценам:</w:t>
      </w:r>
    </w:p>
    <w:p w:rsidR="00B2572B" w:rsidRPr="00F01DDB" w:rsidRDefault="005646FC" w:rsidP="00B46D58">
      <w:pPr>
        <w:widowControl w:val="0"/>
        <w:spacing w:after="160"/>
        <w:jc w:val="right"/>
        <w:rPr>
          <w:rFonts w:ascii="Sylfaen" w:hAnsi="Sylfaen"/>
        </w:rPr>
      </w:pPr>
      <w:proofErr w:type="spellStart"/>
      <w:proofErr w:type="gramStart"/>
      <w:r w:rsidRPr="00F01DDB">
        <w:rPr>
          <w:rFonts w:ascii="Sylfaen" w:hAnsi="Sylfaen"/>
        </w:rPr>
        <w:t>д</w:t>
      </w:r>
      <w:r w:rsidR="00B2572B" w:rsidRPr="00F01DDB">
        <w:rPr>
          <w:rFonts w:ascii="Sylfaen" w:hAnsi="Sylfaen"/>
        </w:rPr>
        <w:t>рамов</w:t>
      </w:r>
      <w:proofErr w:type="spellEnd"/>
      <w:proofErr w:type="gramEnd"/>
      <w:r w:rsidR="00B2572B" w:rsidRPr="00F01DDB">
        <w:rPr>
          <w:rFonts w:ascii="Sylfaen" w:hAnsi="Sylfaen"/>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F01DDB"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lang w:val="en-US"/>
              </w:rPr>
            </w:pPr>
            <w:r w:rsidRPr="00F01DDB">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F01DDB" w:rsidRDefault="00306C33" w:rsidP="00B46D58">
            <w:pPr>
              <w:widowControl w:val="0"/>
              <w:jc w:val="center"/>
              <w:rPr>
                <w:rFonts w:ascii="Sylfaen" w:hAnsi="Sylfaen"/>
                <w:b/>
                <w:bCs/>
                <w:sz w:val="20"/>
                <w:szCs w:val="20"/>
              </w:rPr>
            </w:pPr>
            <w:r w:rsidRPr="00F01DDB">
              <w:rPr>
                <w:rFonts w:ascii="Sylfaen" w:hAnsi="Sylfaen"/>
                <w:b/>
                <w:sz w:val="20"/>
                <w:szCs w:val="20"/>
              </w:rPr>
              <w:t xml:space="preserve">Себестоимость </w:t>
            </w:r>
            <w:r w:rsidR="00BD50E7" w:rsidRPr="00F01DDB">
              <w:rPr>
                <w:rFonts w:ascii="Sylfaen" w:hAnsi="Sylfaen"/>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F01DDB" w:rsidRDefault="00306C33" w:rsidP="00B46D58">
            <w:pPr>
              <w:widowControl w:val="0"/>
              <w:jc w:val="center"/>
              <w:rPr>
                <w:rFonts w:ascii="Sylfaen" w:hAnsi="Sylfaen"/>
                <w:b/>
                <w:bCs/>
                <w:sz w:val="20"/>
                <w:szCs w:val="20"/>
              </w:rPr>
            </w:pPr>
            <w:r w:rsidRPr="00F01DDB">
              <w:rPr>
                <w:rFonts w:ascii="Sylfaen" w:hAnsi="Sylfaen"/>
                <w:b/>
                <w:bCs/>
                <w:sz w:val="20"/>
                <w:szCs w:val="20"/>
              </w:rPr>
              <w:t>Прибыль</w:t>
            </w:r>
          </w:p>
          <w:p w:rsidR="00306C33" w:rsidRPr="00F01DDB" w:rsidRDefault="00306C33" w:rsidP="00B46D58">
            <w:pPr>
              <w:widowControl w:val="0"/>
              <w:jc w:val="center"/>
              <w:rPr>
                <w:rFonts w:ascii="Sylfaen" w:hAnsi="Sylfaen"/>
                <w:b/>
                <w:bCs/>
                <w:sz w:val="20"/>
                <w:szCs w:val="20"/>
              </w:rPr>
            </w:pPr>
            <w:r w:rsidRPr="00F01DDB">
              <w:rPr>
                <w:rFonts w:ascii="Sylfaen" w:hAnsi="Sylfaen"/>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НДС</w:t>
            </w:r>
            <w:r w:rsidRPr="00F01DDB">
              <w:rPr>
                <w:rStyle w:val="af6"/>
                <w:rFonts w:ascii="Sylfaen" w:hAnsi="Sylfaen"/>
                <w:b/>
                <w:sz w:val="20"/>
                <w:szCs w:val="20"/>
              </w:rPr>
              <w:footnoteReference w:customMarkFollows="1" w:id="18"/>
              <w:t>**</w:t>
            </w:r>
            <w:r w:rsidRPr="00F01DDB">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Общая цена</w:t>
            </w:r>
          </w:p>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/прописью и цифрами/</w:t>
            </w:r>
          </w:p>
        </w:tc>
      </w:tr>
      <w:tr w:rsidR="001D5785" w:rsidRPr="00F01DDB"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F01DDB" w:rsidRDefault="00BD50E7" w:rsidP="00B46D58">
            <w:pPr>
              <w:widowControl w:val="0"/>
              <w:jc w:val="center"/>
              <w:rPr>
                <w:rFonts w:ascii="Sylfaen" w:hAnsi="Sylfaen"/>
                <w:b/>
                <w:i/>
                <w:sz w:val="20"/>
                <w:szCs w:val="20"/>
              </w:rPr>
            </w:pPr>
            <w:r w:rsidRPr="00F01DDB">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01DDB" w:rsidRDefault="00BD50E7" w:rsidP="00B46D58">
            <w:pPr>
              <w:widowControl w:val="0"/>
              <w:jc w:val="center"/>
              <w:rPr>
                <w:rFonts w:ascii="Sylfaen" w:hAnsi="Sylfaen"/>
                <w:b/>
                <w:i/>
                <w:sz w:val="20"/>
                <w:szCs w:val="20"/>
              </w:rPr>
            </w:pPr>
            <w:r w:rsidRPr="00F01DDB">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F01DDB" w:rsidRDefault="00BD50E7" w:rsidP="00B46D58">
            <w:pPr>
              <w:widowControl w:val="0"/>
              <w:jc w:val="center"/>
              <w:rPr>
                <w:rFonts w:ascii="Sylfaen" w:hAnsi="Sylfaen"/>
                <w:i/>
                <w:sz w:val="20"/>
                <w:szCs w:val="20"/>
              </w:rPr>
            </w:pPr>
            <w:r w:rsidRPr="00F01DDB">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F01DDB" w:rsidRDefault="00BD50E7" w:rsidP="00BD50E7">
            <w:pPr>
              <w:widowControl w:val="0"/>
              <w:jc w:val="center"/>
              <w:rPr>
                <w:rFonts w:ascii="Sylfaen" w:hAnsi="Sylfaen"/>
                <w:i/>
                <w:sz w:val="20"/>
                <w:szCs w:val="20"/>
              </w:rPr>
            </w:pPr>
            <w:r w:rsidRPr="00F01DDB">
              <w:rPr>
                <w:rFonts w:ascii="Sylfaen" w:hAnsi="Sylfaen"/>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F01DDB" w:rsidRDefault="00BD50E7" w:rsidP="00B46D58">
            <w:pPr>
              <w:widowControl w:val="0"/>
              <w:jc w:val="center"/>
              <w:rPr>
                <w:rFonts w:ascii="Sylfaen" w:hAnsi="Sylfaen"/>
                <w:i/>
                <w:sz w:val="20"/>
                <w:szCs w:val="20"/>
              </w:rPr>
            </w:pPr>
            <w:r w:rsidRPr="00F01DDB">
              <w:rPr>
                <w:rFonts w:ascii="Sylfaen" w:hAnsi="Sylfaen"/>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F01DDB" w:rsidRDefault="00BD50E7" w:rsidP="00B46D58">
            <w:pPr>
              <w:widowControl w:val="0"/>
              <w:jc w:val="center"/>
              <w:rPr>
                <w:rFonts w:ascii="Sylfaen" w:hAnsi="Sylfaen"/>
                <w:i/>
                <w:sz w:val="20"/>
                <w:szCs w:val="20"/>
              </w:rPr>
            </w:pPr>
            <w:r w:rsidRPr="00F01DDB">
              <w:rPr>
                <w:rFonts w:ascii="Sylfaen" w:hAnsi="Sylfaen"/>
                <w:b/>
                <w:i/>
                <w:sz w:val="20"/>
                <w:szCs w:val="20"/>
              </w:rPr>
              <w:t>6=3+4+5</w:t>
            </w:r>
          </w:p>
        </w:tc>
      </w:tr>
      <w:tr w:rsidR="00BD50E7" w:rsidRPr="00F01DDB"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rPr>
                <w:rFonts w:ascii="Sylfaen" w:hAnsi="Sylfaen"/>
                <w:sz w:val="20"/>
                <w:szCs w:val="20"/>
              </w:rPr>
            </w:pPr>
            <w:r w:rsidRPr="00F01DDB">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r>
      <w:tr w:rsidR="00BD50E7" w:rsidRPr="00F01DDB"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rPr>
                <w:rFonts w:ascii="Sylfaen" w:hAnsi="Sylfaen"/>
                <w:sz w:val="20"/>
                <w:szCs w:val="20"/>
              </w:rPr>
            </w:pPr>
            <w:r w:rsidRPr="00F01DDB">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rPr>
                <w:rFonts w:ascii="Sylfaen" w:hAnsi="Sylfaen"/>
                <w:sz w:val="20"/>
                <w:szCs w:val="20"/>
              </w:rPr>
            </w:pPr>
          </w:p>
        </w:tc>
      </w:tr>
      <w:tr w:rsidR="00BD50E7" w:rsidRPr="00F01DDB"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rPr>
                <w:rFonts w:ascii="Sylfaen" w:hAnsi="Sylfaen"/>
                <w:sz w:val="20"/>
                <w:szCs w:val="20"/>
              </w:rPr>
            </w:pPr>
            <w:r w:rsidRPr="00F01DDB">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r>
      <w:tr w:rsidR="00BD50E7" w:rsidRPr="00F01DDB"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rPr>
                <w:rFonts w:ascii="Sylfaen" w:hAnsi="Sylfaen"/>
                <w:sz w:val="20"/>
                <w:szCs w:val="20"/>
              </w:rPr>
            </w:pPr>
            <w:r w:rsidRPr="00F01DDB">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F01DDB" w:rsidRDefault="00BD50E7" w:rsidP="00B46D58">
            <w:pPr>
              <w:widowControl w:val="0"/>
              <w:jc w:val="center"/>
              <w:rPr>
                <w:rFonts w:ascii="Sylfaen" w:hAnsi="Sylfaen"/>
                <w:sz w:val="20"/>
                <w:szCs w:val="20"/>
              </w:rPr>
            </w:pPr>
          </w:p>
        </w:tc>
      </w:tr>
      <w:tr w:rsidR="00BD50E7" w:rsidRPr="00F01DDB"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jc w:val="center"/>
              <w:rPr>
                <w:rFonts w:ascii="Sylfaen" w:hAnsi="Sylfaen"/>
                <w:b/>
                <w:bCs/>
                <w:sz w:val="20"/>
                <w:szCs w:val="20"/>
              </w:rPr>
            </w:pPr>
            <w:r w:rsidRPr="00F01DDB">
              <w:rPr>
                <w:rFonts w:ascii="Sylfaen" w:hAnsi="Sylfaen"/>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F01DDB" w:rsidRDefault="00BD50E7" w:rsidP="00B46D58">
            <w:pPr>
              <w:widowControl w:val="0"/>
              <w:rPr>
                <w:rFonts w:ascii="Sylfaen" w:hAnsi="Sylfaen"/>
                <w:sz w:val="20"/>
                <w:szCs w:val="20"/>
              </w:rPr>
            </w:pPr>
            <w:r w:rsidRPr="00F01DDB">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01DDB" w:rsidRDefault="00BD50E7" w:rsidP="00B46D58">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01DDB" w:rsidRDefault="00BD50E7" w:rsidP="00B46D58">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01DDB" w:rsidRDefault="00BD50E7" w:rsidP="00B46D58">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01DDB" w:rsidRDefault="00BD50E7" w:rsidP="00B46D58">
            <w:pPr>
              <w:widowControl w:val="0"/>
              <w:jc w:val="center"/>
              <w:rPr>
                <w:rFonts w:ascii="Sylfaen" w:hAnsi="Sylfaen"/>
                <w:sz w:val="20"/>
                <w:szCs w:val="20"/>
              </w:rPr>
            </w:pPr>
          </w:p>
        </w:tc>
      </w:tr>
    </w:tbl>
    <w:p w:rsidR="00374F4A" w:rsidRPr="00F01DDB" w:rsidRDefault="00374F4A" w:rsidP="00B46D58">
      <w:pPr>
        <w:widowControl w:val="0"/>
        <w:tabs>
          <w:tab w:val="left" w:pos="6804"/>
        </w:tabs>
        <w:jc w:val="center"/>
        <w:rPr>
          <w:rFonts w:ascii="Sylfaen" w:hAnsi="Sylfaen"/>
        </w:rPr>
      </w:pPr>
      <w:r w:rsidRPr="00F01DDB">
        <w:rPr>
          <w:rFonts w:ascii="Sylfaen" w:hAnsi="Sylfaen"/>
        </w:rPr>
        <w:t>_________________________________________________</w:t>
      </w:r>
      <w:r w:rsidRPr="00F01DDB">
        <w:rPr>
          <w:rFonts w:ascii="Sylfaen" w:hAnsi="Sylfaen"/>
        </w:rPr>
        <w:tab/>
        <w:t>_________________</w:t>
      </w:r>
    </w:p>
    <w:p w:rsidR="00374F4A" w:rsidRPr="00F01DDB" w:rsidRDefault="00374F4A" w:rsidP="00B46D58">
      <w:pPr>
        <w:widowControl w:val="0"/>
        <w:tabs>
          <w:tab w:val="left" w:pos="7513"/>
        </w:tabs>
        <w:spacing w:after="160"/>
        <w:ind w:left="709"/>
        <w:jc w:val="both"/>
        <w:rPr>
          <w:rFonts w:ascii="Sylfaen" w:hAnsi="Sylfaen" w:cs="Arial"/>
          <w:sz w:val="16"/>
        </w:rPr>
      </w:pPr>
      <w:proofErr w:type="gramStart"/>
      <w:r w:rsidRPr="00F01DDB">
        <w:rPr>
          <w:rFonts w:ascii="Sylfaen" w:hAnsi="Sylfaen"/>
          <w:sz w:val="16"/>
        </w:rPr>
        <w:t>наименование</w:t>
      </w:r>
      <w:proofErr w:type="gramEnd"/>
      <w:r w:rsidRPr="00F01DDB">
        <w:rPr>
          <w:rFonts w:ascii="Sylfaen" w:hAnsi="Sylfaen"/>
          <w:sz w:val="16"/>
        </w:rPr>
        <w:t xml:space="preserve"> участника (должность, имя, фамилия руководителя</w:t>
      </w:r>
      <w:r w:rsidR="00335DAA" w:rsidRPr="00F01DDB">
        <w:rPr>
          <w:rFonts w:ascii="Sylfaen" w:hAnsi="Sylfaen"/>
          <w:sz w:val="16"/>
        </w:rPr>
        <w:t>)</w:t>
      </w:r>
      <w:r w:rsidRPr="00F01DDB">
        <w:rPr>
          <w:rFonts w:ascii="Sylfaen" w:hAnsi="Sylfaen"/>
          <w:sz w:val="16"/>
        </w:rPr>
        <w:tab/>
        <w:t>подпись</w:t>
      </w:r>
    </w:p>
    <w:p w:rsidR="00DC619D" w:rsidRPr="00F01DDB" w:rsidRDefault="00DC619D" w:rsidP="00B46D58">
      <w:pPr>
        <w:widowControl w:val="0"/>
        <w:spacing w:after="160"/>
        <w:jc w:val="both"/>
        <w:rPr>
          <w:rFonts w:ascii="Sylfaen" w:hAnsi="Sylfaen"/>
          <w:lang w:val="es-ES"/>
        </w:rPr>
      </w:pPr>
    </w:p>
    <w:p w:rsidR="00B2572B" w:rsidRPr="00F01DDB" w:rsidRDefault="00B2572B" w:rsidP="00B46D58">
      <w:pPr>
        <w:widowControl w:val="0"/>
        <w:spacing w:after="160"/>
        <w:jc w:val="right"/>
        <w:rPr>
          <w:rFonts w:ascii="Sylfaen" w:hAnsi="Sylfaen"/>
        </w:rPr>
      </w:pPr>
      <w:r w:rsidRPr="00F01DDB">
        <w:rPr>
          <w:rFonts w:ascii="Sylfaen" w:hAnsi="Sylfaen"/>
        </w:rPr>
        <w:t>М. П.</w:t>
      </w:r>
    </w:p>
    <w:p w:rsidR="00B217BB" w:rsidRPr="00F01DDB" w:rsidRDefault="00B217BB" w:rsidP="00B46D58">
      <w:pPr>
        <w:rPr>
          <w:rFonts w:ascii="Sylfaen" w:hAnsi="Sylfaen"/>
          <w:b/>
        </w:rPr>
      </w:pPr>
      <w:r w:rsidRPr="00F01DDB">
        <w:rPr>
          <w:rFonts w:ascii="Sylfaen" w:hAnsi="Sylfaen"/>
          <w:b/>
        </w:rPr>
        <w:br w:type="page"/>
      </w:r>
    </w:p>
    <w:p w:rsidR="00B2572B" w:rsidRPr="00F01DDB" w:rsidRDefault="00B2572B" w:rsidP="00B46D58">
      <w:pPr>
        <w:widowControl w:val="0"/>
        <w:spacing w:after="160"/>
        <w:ind w:firstLine="567"/>
        <w:jc w:val="right"/>
        <w:rPr>
          <w:rFonts w:ascii="Sylfaen" w:hAnsi="Sylfaen" w:cs="Arial"/>
          <w:b/>
        </w:rPr>
      </w:pPr>
      <w:r w:rsidRPr="00F01DDB">
        <w:rPr>
          <w:rFonts w:ascii="Sylfaen" w:hAnsi="Sylfaen"/>
          <w:b/>
        </w:rPr>
        <w:lastRenderedPageBreak/>
        <w:t xml:space="preserve">Приложение № </w:t>
      </w:r>
      <w:r w:rsidR="001F7821" w:rsidRPr="00F01DDB">
        <w:rPr>
          <w:rFonts w:ascii="Sylfaen" w:hAnsi="Sylfaen"/>
          <w:b/>
        </w:rPr>
        <w:t>3</w:t>
      </w:r>
    </w:p>
    <w:p w:rsidR="00B2572B" w:rsidRPr="00F01DDB" w:rsidRDefault="00B2572B" w:rsidP="00B46D58">
      <w:pPr>
        <w:pStyle w:val="31"/>
        <w:widowControl w:val="0"/>
        <w:spacing w:after="160" w:line="240" w:lineRule="auto"/>
        <w:jc w:val="right"/>
        <w:rPr>
          <w:rFonts w:ascii="Sylfaen" w:hAnsi="Sylfaen" w:cs="Arial"/>
          <w:b/>
          <w:sz w:val="24"/>
          <w:szCs w:val="24"/>
        </w:rPr>
      </w:pPr>
      <w:proofErr w:type="gramStart"/>
      <w:r w:rsidRPr="00F01DDB">
        <w:rPr>
          <w:rFonts w:ascii="Sylfaen" w:hAnsi="Sylfaen"/>
          <w:b/>
          <w:sz w:val="24"/>
          <w:szCs w:val="24"/>
        </w:rPr>
        <w:t>к</w:t>
      </w:r>
      <w:proofErr w:type="gramEnd"/>
      <w:r w:rsidRPr="00F01DDB">
        <w:rPr>
          <w:rFonts w:ascii="Sylfaen" w:hAnsi="Sylfaen"/>
          <w:b/>
          <w:sz w:val="24"/>
          <w:szCs w:val="24"/>
        </w:rPr>
        <w:t xml:space="preserve"> Приглашению на </w:t>
      </w:r>
      <w:r w:rsidR="00FD58EC" w:rsidRPr="00F01DDB">
        <w:rPr>
          <w:rFonts w:ascii="Sylfaen" w:hAnsi="Sylfaen"/>
          <w:b/>
          <w:sz w:val="24"/>
          <w:szCs w:val="24"/>
        </w:rPr>
        <w:t>запрос котировки</w:t>
      </w:r>
      <w:r w:rsidR="00EC165E" w:rsidRPr="00F01DDB">
        <w:rPr>
          <w:rFonts w:ascii="Sylfaen" w:hAnsi="Sylfaen" w:cs="Arial"/>
          <w:b/>
          <w:sz w:val="24"/>
          <w:szCs w:val="24"/>
        </w:rPr>
        <w:br/>
      </w:r>
      <w:r w:rsidRPr="00F01DDB">
        <w:rPr>
          <w:rFonts w:ascii="Sylfaen" w:hAnsi="Sylfaen"/>
          <w:b/>
          <w:sz w:val="24"/>
          <w:szCs w:val="24"/>
        </w:rPr>
        <w:t xml:space="preserve">под кодом </w:t>
      </w:r>
      <w:r w:rsidR="006132ED" w:rsidRPr="00F01DDB">
        <w:rPr>
          <w:rFonts w:ascii="Sylfaen" w:hAnsi="Sylfaen"/>
          <w:b/>
          <w:sz w:val="24"/>
          <w:szCs w:val="24"/>
        </w:rPr>
        <w:t>"</w:t>
      </w:r>
      <w:r w:rsidR="002B42A7" w:rsidRPr="00F01DDB">
        <w:rPr>
          <w:rFonts w:ascii="Sylfaen" w:hAnsi="Sylfaen"/>
          <w:sz w:val="24"/>
          <w:szCs w:val="24"/>
        </w:rPr>
        <w:t xml:space="preserve"> </w:t>
      </w:r>
      <w:r w:rsidR="00E835E7" w:rsidRPr="00F01DDB">
        <w:rPr>
          <w:rFonts w:ascii="Sylfaen" w:hAnsi="Sylfaen"/>
          <w:sz w:val="24"/>
          <w:szCs w:val="24"/>
        </w:rPr>
        <w:t>ԳN8ՄԴ-ԳՀԱՊՁԲ-20</w:t>
      </w:r>
      <w:r w:rsidR="006132ED" w:rsidRPr="00F01DDB">
        <w:rPr>
          <w:rFonts w:ascii="Sylfaen" w:hAnsi="Sylfaen"/>
          <w:b/>
          <w:sz w:val="24"/>
          <w:szCs w:val="24"/>
        </w:rPr>
        <w:t>"</w:t>
      </w:r>
      <w:r w:rsidR="009924E6" w:rsidRPr="00F01DDB">
        <w:rPr>
          <w:rStyle w:val="af6"/>
          <w:rFonts w:ascii="Sylfaen" w:hAnsi="Sylfaen"/>
          <w:b/>
          <w:sz w:val="24"/>
          <w:szCs w:val="24"/>
        </w:rPr>
        <w:footnoteReference w:customMarkFollows="1" w:id="19"/>
        <w:t>*</w:t>
      </w:r>
    </w:p>
    <w:p w:rsidR="00742F7B" w:rsidRPr="00F01DDB" w:rsidRDefault="00742F7B" w:rsidP="00742F7B">
      <w:pPr>
        <w:pStyle w:val="31"/>
        <w:widowControl w:val="0"/>
        <w:spacing w:after="160" w:line="240" w:lineRule="auto"/>
        <w:jc w:val="center"/>
        <w:rPr>
          <w:rFonts w:ascii="Sylfaen" w:hAnsi="Sylfaen"/>
          <w:sz w:val="24"/>
          <w:szCs w:val="24"/>
        </w:rPr>
      </w:pPr>
      <w:r w:rsidRPr="00F01DDB">
        <w:rPr>
          <w:rFonts w:ascii="Sylfaen" w:hAnsi="Sylfaen"/>
          <w:sz w:val="24"/>
          <w:szCs w:val="24"/>
        </w:rPr>
        <w:t xml:space="preserve"> </w:t>
      </w:r>
    </w:p>
    <w:p w:rsidR="00B2572B" w:rsidRPr="00F01DDB" w:rsidRDefault="00742F7B" w:rsidP="00742F7B">
      <w:pPr>
        <w:pStyle w:val="31"/>
        <w:widowControl w:val="0"/>
        <w:spacing w:after="160" w:line="240" w:lineRule="auto"/>
        <w:jc w:val="center"/>
        <w:rPr>
          <w:rFonts w:ascii="Sylfaen" w:hAnsi="Sylfaen"/>
          <w:sz w:val="24"/>
          <w:szCs w:val="24"/>
          <w:lang w:val="hy-AM"/>
        </w:rPr>
      </w:pPr>
      <w:r w:rsidRPr="00F01DDB">
        <w:rPr>
          <w:rFonts w:ascii="Sylfaen" w:hAnsi="Sylfaen"/>
          <w:sz w:val="24"/>
          <w:szCs w:val="24"/>
        </w:rPr>
        <w:t>ГАРАНТИЯ</w:t>
      </w:r>
      <w:r w:rsidR="00AA2488" w:rsidRPr="00F01DDB">
        <w:rPr>
          <w:rFonts w:ascii="Sylfaen" w:hAnsi="Sylfaen"/>
          <w:sz w:val="24"/>
          <w:szCs w:val="24"/>
        </w:rPr>
        <w:t xml:space="preserve"> </w:t>
      </w:r>
      <w:r w:rsidR="00AA2488" w:rsidRPr="00F01DDB">
        <w:rPr>
          <w:rFonts w:ascii="Sylfaen" w:hAnsi="Sylfaen"/>
          <w:sz w:val="24"/>
          <w:szCs w:val="24"/>
          <w:lang w:val="en-US"/>
        </w:rPr>
        <w:t>N</w:t>
      </w:r>
      <w:r w:rsidR="00AA2488" w:rsidRPr="00F01DDB">
        <w:rPr>
          <w:rFonts w:ascii="Sylfaen" w:hAnsi="Sylfaen"/>
          <w:sz w:val="24"/>
          <w:szCs w:val="24"/>
          <w:lang w:val="hy-AM"/>
        </w:rPr>
        <w:t>________</w:t>
      </w:r>
    </w:p>
    <w:p w:rsidR="000E5A91" w:rsidRPr="00F01DDB" w:rsidRDefault="000E5A91" w:rsidP="000E5A91">
      <w:pPr>
        <w:widowControl w:val="0"/>
        <w:spacing w:after="160"/>
        <w:ind w:left="567" w:right="565"/>
        <w:jc w:val="center"/>
        <w:rPr>
          <w:rFonts w:ascii="Sylfaen" w:hAnsi="Sylfaen"/>
          <w:b/>
        </w:rPr>
      </w:pPr>
    </w:p>
    <w:p w:rsidR="00BF7253" w:rsidRPr="00F01DDB" w:rsidRDefault="00BF7253" w:rsidP="00BF7253">
      <w:pPr>
        <w:pStyle w:val="af4"/>
        <w:shd w:val="clear" w:color="auto" w:fill="FFFFFF"/>
        <w:spacing w:before="0" w:beforeAutospacing="0" w:after="0" w:afterAutospacing="0" w:line="276" w:lineRule="auto"/>
        <w:ind w:firstLine="567"/>
        <w:contextualSpacing/>
        <w:jc w:val="both"/>
        <w:rPr>
          <w:rFonts w:ascii="Sylfaen" w:eastAsiaTheme="minorHAnsi" w:hAnsi="Sylfaen" w:cstheme="minorBidi"/>
          <w:sz w:val="18"/>
          <w:szCs w:val="18"/>
        </w:rPr>
      </w:pPr>
      <w:r w:rsidRPr="00F01DDB">
        <w:rPr>
          <w:rFonts w:ascii="Sylfaen" w:eastAsiaTheme="minorHAnsi" w:hAnsi="Sylfaen"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F01DDB">
        <w:rPr>
          <w:rFonts w:ascii="Sylfaen" w:eastAsiaTheme="minorHAnsi" w:hAnsi="Sylfaen" w:cstheme="minorBidi"/>
        </w:rPr>
        <w:t xml:space="preserve">кодом  </w:t>
      </w:r>
      <w:r w:rsidRPr="00F01DDB">
        <w:rPr>
          <w:rFonts w:ascii="Sylfaen" w:eastAsiaTheme="minorHAnsi" w:hAnsi="Sylfaen" w:cstheme="minorBidi"/>
          <w:sz w:val="18"/>
          <w:szCs w:val="18"/>
        </w:rPr>
        <w:t>_</w:t>
      </w:r>
      <w:proofErr w:type="gramEnd"/>
      <w:r w:rsidRPr="00F01DDB">
        <w:rPr>
          <w:rFonts w:ascii="Sylfaen" w:eastAsiaTheme="minorHAnsi" w:hAnsi="Sylfaen" w:cstheme="minorBidi"/>
          <w:sz w:val="18"/>
          <w:szCs w:val="18"/>
        </w:rPr>
        <w:t>_____________________</w:t>
      </w:r>
      <w:r w:rsidRPr="00F01DDB">
        <w:rPr>
          <w:rFonts w:ascii="Sylfaen" w:eastAsiaTheme="minorHAnsi" w:hAnsi="Sylfaen" w:cstheme="minorBidi"/>
          <w:bCs/>
        </w:rPr>
        <w:t xml:space="preserve"> организованной</w:t>
      </w:r>
    </w:p>
    <w:p w:rsidR="00BF7253" w:rsidRPr="00F01DDB" w:rsidRDefault="00BF7253" w:rsidP="00BF7253">
      <w:pPr>
        <w:pStyle w:val="af4"/>
        <w:shd w:val="clear" w:color="auto" w:fill="FFFFFF"/>
        <w:spacing w:before="0" w:beforeAutospacing="0" w:after="0" w:afterAutospacing="0" w:line="276" w:lineRule="auto"/>
        <w:contextualSpacing/>
        <w:jc w:val="both"/>
        <w:rPr>
          <w:rFonts w:ascii="Sylfaen" w:eastAsiaTheme="minorHAnsi" w:hAnsi="Sylfaen" w:cstheme="minorBidi"/>
        </w:rPr>
      </w:pPr>
      <w:r w:rsidRPr="00F01DDB">
        <w:rPr>
          <w:rFonts w:ascii="Sylfaen" w:eastAsiaTheme="minorHAnsi" w:hAnsi="Sylfaen" w:cstheme="minorBidi"/>
          <w:sz w:val="18"/>
          <w:szCs w:val="18"/>
        </w:rPr>
        <w:t xml:space="preserve">                                                                                             </w:t>
      </w:r>
      <w:r w:rsidRPr="00F01DDB">
        <w:rPr>
          <w:rFonts w:ascii="Sylfaen" w:eastAsiaTheme="minorHAnsi" w:hAnsi="Sylfaen" w:cstheme="minorBidi"/>
          <w:sz w:val="16"/>
          <w:szCs w:val="16"/>
        </w:rPr>
        <w:t xml:space="preserve"> </w:t>
      </w:r>
      <w:proofErr w:type="gramStart"/>
      <w:r w:rsidRPr="00F01DDB">
        <w:rPr>
          <w:rFonts w:ascii="Sylfaen" w:eastAsiaTheme="minorHAnsi" w:hAnsi="Sylfaen" w:cstheme="minorBidi"/>
          <w:sz w:val="16"/>
          <w:szCs w:val="16"/>
        </w:rPr>
        <w:t>код</w:t>
      </w:r>
      <w:proofErr w:type="gramEnd"/>
      <w:r w:rsidRPr="00F01DDB">
        <w:rPr>
          <w:rFonts w:ascii="Sylfaen" w:eastAsiaTheme="minorHAnsi" w:hAnsi="Sylfaen" w:cstheme="minorBidi"/>
          <w:sz w:val="16"/>
          <w:szCs w:val="16"/>
        </w:rPr>
        <w:t xml:space="preserve"> процедуры</w:t>
      </w:r>
      <w:r w:rsidRPr="00F01DDB">
        <w:rPr>
          <w:rFonts w:ascii="Sylfaen" w:eastAsiaTheme="minorHAnsi" w:hAnsi="Sylfaen" w:cstheme="minorBidi"/>
          <w:sz w:val="18"/>
          <w:szCs w:val="18"/>
        </w:rPr>
        <w:t xml:space="preserve">                                           </w:t>
      </w:r>
    </w:p>
    <w:p w:rsidR="00BF7253" w:rsidRPr="00F01DDB" w:rsidRDefault="00BF7253" w:rsidP="00BF7253">
      <w:pPr>
        <w:pStyle w:val="af4"/>
        <w:shd w:val="clear" w:color="auto" w:fill="FFFFFF"/>
        <w:spacing w:before="0" w:beforeAutospacing="0" w:after="0" w:afterAutospacing="0"/>
        <w:contextualSpacing/>
        <w:rPr>
          <w:rFonts w:ascii="Sylfaen" w:eastAsiaTheme="minorHAnsi" w:hAnsi="Sylfaen" w:cstheme="minorBidi"/>
          <w:sz w:val="18"/>
          <w:szCs w:val="18"/>
        </w:rPr>
      </w:pPr>
      <w:r w:rsidRPr="00F01DDB">
        <w:rPr>
          <w:rFonts w:ascii="Sylfaen" w:eastAsiaTheme="minorHAnsi" w:hAnsi="Sylfaen" w:cstheme="minorBidi"/>
          <w:sz w:val="18"/>
          <w:szCs w:val="18"/>
        </w:rPr>
        <w:t>___________________________</w:t>
      </w:r>
      <w:proofErr w:type="gramStart"/>
      <w:r w:rsidRPr="00F01DDB">
        <w:rPr>
          <w:rFonts w:ascii="Sylfaen" w:eastAsiaTheme="minorHAnsi" w:hAnsi="Sylfaen" w:cstheme="minorBidi"/>
          <w:sz w:val="18"/>
          <w:szCs w:val="18"/>
        </w:rPr>
        <w:t>_</w:t>
      </w:r>
      <w:r w:rsidRPr="00F01DDB">
        <w:rPr>
          <w:rFonts w:ascii="Sylfaen" w:eastAsiaTheme="minorHAnsi" w:hAnsi="Sylfaen" w:cstheme="minorBidi"/>
          <w:lang w:val="hy-AM"/>
        </w:rPr>
        <w:t>(</w:t>
      </w:r>
      <w:proofErr w:type="spellStart"/>
      <w:proofErr w:type="gramEnd"/>
      <w:r w:rsidRPr="00F01DDB">
        <w:rPr>
          <w:rFonts w:ascii="Sylfaen" w:eastAsiaTheme="minorHAnsi" w:hAnsi="Sylfaen" w:cstheme="minorBidi"/>
          <w:lang w:val="hy-AM"/>
        </w:rPr>
        <w:t>далее-бенефициар</w:t>
      </w:r>
      <w:proofErr w:type="spellEnd"/>
      <w:r w:rsidRPr="00F01DDB">
        <w:rPr>
          <w:rFonts w:ascii="Sylfaen" w:eastAsiaTheme="minorHAnsi" w:hAnsi="Sylfaen" w:cstheme="minorBidi"/>
          <w:lang w:val="hy-AM"/>
        </w:rPr>
        <w:t>)</w:t>
      </w:r>
      <w:r w:rsidRPr="00F01DDB">
        <w:rPr>
          <w:rFonts w:ascii="Sylfaen" w:eastAsiaTheme="minorHAnsi" w:hAnsi="Sylfaen" w:cstheme="minorBidi"/>
        </w:rPr>
        <w:t xml:space="preserve">, </w:t>
      </w:r>
      <w:r w:rsidR="009F7BD5" w:rsidRPr="00F01DDB">
        <w:rPr>
          <w:rFonts w:ascii="Sylfaen" w:eastAsiaTheme="minorHAnsi" w:hAnsi="Sylfaen" w:cstheme="minorBidi"/>
        </w:rPr>
        <w:t>вытекаю</w:t>
      </w:r>
      <w:r w:rsidRPr="00F01DDB">
        <w:rPr>
          <w:rFonts w:ascii="Sylfaen" w:eastAsiaTheme="minorHAnsi" w:hAnsi="Sylfaen" w:cstheme="minorBidi"/>
        </w:rPr>
        <w:t xml:space="preserve">щих из </w:t>
      </w:r>
      <w:r w:rsidRPr="00F01DDB">
        <w:rPr>
          <w:rFonts w:ascii="Sylfaen" w:hAnsi="Sylfaen"/>
        </w:rPr>
        <w:t xml:space="preserve">участия ____________   </w:t>
      </w:r>
    </w:p>
    <w:p w:rsidR="00BF7253" w:rsidRPr="00F01DDB" w:rsidRDefault="00BF7253" w:rsidP="00BF7253">
      <w:pPr>
        <w:pStyle w:val="af4"/>
        <w:shd w:val="clear" w:color="auto" w:fill="FFFFFF"/>
        <w:spacing w:before="0" w:beforeAutospacing="0" w:after="0" w:afterAutospacing="0"/>
        <w:contextualSpacing/>
        <w:rPr>
          <w:rFonts w:ascii="Sylfaen" w:eastAsiaTheme="minorHAnsi" w:hAnsi="Sylfaen" w:cstheme="minorBidi"/>
          <w:sz w:val="18"/>
          <w:szCs w:val="18"/>
        </w:rPr>
      </w:pPr>
      <w:proofErr w:type="gramStart"/>
      <w:r w:rsidRPr="00F01DDB">
        <w:rPr>
          <w:rFonts w:ascii="Sylfaen" w:eastAsiaTheme="minorHAnsi" w:hAnsi="Sylfaen" w:cstheme="minorBidi"/>
          <w:sz w:val="18"/>
          <w:szCs w:val="18"/>
        </w:rPr>
        <w:t>наименование</w:t>
      </w:r>
      <w:proofErr w:type="gramEnd"/>
      <w:r w:rsidRPr="00F01DDB">
        <w:rPr>
          <w:rFonts w:ascii="Sylfaen" w:eastAsiaTheme="minorHAnsi" w:hAnsi="Sylfaen" w:cstheme="minorBidi"/>
          <w:sz w:val="18"/>
          <w:szCs w:val="18"/>
        </w:rPr>
        <w:t xml:space="preserve"> заказчика</w:t>
      </w:r>
      <w:r w:rsidRPr="00F01DDB">
        <w:rPr>
          <w:rStyle w:val="af5"/>
          <w:rFonts w:ascii="Sylfaen" w:hAnsi="Sylfaen"/>
          <w:sz w:val="16"/>
          <w:szCs w:val="16"/>
        </w:rPr>
        <w:t xml:space="preserve">                                                                                                       </w:t>
      </w:r>
      <w:r w:rsidRPr="00F01DDB">
        <w:rPr>
          <w:rStyle w:val="af5"/>
          <w:rFonts w:ascii="Sylfaen" w:hAnsi="Sylfaen"/>
          <w:b w:val="0"/>
          <w:sz w:val="16"/>
          <w:szCs w:val="16"/>
        </w:rPr>
        <w:t>наименование участника</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rPr>
      </w:pPr>
      <w:r w:rsidRPr="00F01DDB">
        <w:rPr>
          <w:rFonts w:ascii="Sylfaen" w:eastAsiaTheme="minorHAnsi" w:hAnsi="Sylfaen" w:cstheme="minorBidi"/>
          <w:lang w:val="hy-AM"/>
        </w:rPr>
        <w:t xml:space="preserve"> (</w:t>
      </w:r>
      <w:proofErr w:type="spellStart"/>
      <w:r w:rsidRPr="00F01DDB">
        <w:rPr>
          <w:rFonts w:ascii="Sylfaen" w:eastAsiaTheme="minorHAnsi" w:hAnsi="Sylfaen" w:cstheme="minorBidi"/>
          <w:lang w:val="hy-AM"/>
        </w:rPr>
        <w:t>далее</w:t>
      </w:r>
      <w:proofErr w:type="spellEnd"/>
      <w:r w:rsidRPr="00F01DDB">
        <w:rPr>
          <w:rFonts w:ascii="Sylfaen" w:eastAsiaTheme="minorHAnsi" w:hAnsi="Sylfaen" w:cstheme="minorBidi"/>
          <w:lang w:val="hy-AM"/>
        </w:rPr>
        <w:t>-</w:t>
      </w:r>
      <w:r w:rsidRPr="00F01DDB">
        <w:rPr>
          <w:rFonts w:ascii="Sylfaen" w:eastAsiaTheme="minorHAnsi" w:hAnsi="Sylfaen" w:cstheme="minorBidi"/>
        </w:rPr>
        <w:t>п</w:t>
      </w:r>
      <w:proofErr w:type="spellStart"/>
      <w:r w:rsidRPr="00F01DDB">
        <w:rPr>
          <w:rFonts w:ascii="Sylfaen" w:eastAsiaTheme="minorHAnsi" w:hAnsi="Sylfaen" w:cstheme="minorBidi"/>
          <w:lang w:val="hy-AM"/>
        </w:rPr>
        <w:t>ринципал</w:t>
      </w:r>
      <w:proofErr w:type="spellEnd"/>
      <w:r w:rsidRPr="00F01DDB">
        <w:rPr>
          <w:rFonts w:ascii="Sylfaen" w:eastAsiaTheme="minorHAnsi" w:hAnsi="Sylfaen" w:cstheme="minorBidi"/>
          <w:lang w:val="hy-AM"/>
        </w:rPr>
        <w:t>)</w:t>
      </w:r>
      <w:r w:rsidRPr="00F01DDB">
        <w:rPr>
          <w:rFonts w:ascii="Sylfaen" w:eastAsiaTheme="minorHAnsi" w:hAnsi="Sylfaen" w:cstheme="minorBidi"/>
        </w:rPr>
        <w:t xml:space="preserve"> в данной процедуре закупок.</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rPr>
      </w:pPr>
      <w:r w:rsidRPr="00F01DDB">
        <w:rPr>
          <w:rFonts w:ascii="Sylfaen" w:eastAsiaTheme="minorHAnsi" w:hAnsi="Sylfaen" w:cstheme="minorBidi"/>
        </w:rPr>
        <w:t xml:space="preserve">    </w:t>
      </w:r>
    </w:p>
    <w:p w:rsidR="00BF7253" w:rsidRPr="00F01DDB" w:rsidRDefault="00BF7253" w:rsidP="00BF7253">
      <w:pPr>
        <w:pStyle w:val="af4"/>
        <w:shd w:val="clear" w:color="auto" w:fill="FFFFFF"/>
        <w:spacing w:before="0" w:beforeAutospacing="0" w:after="0" w:afterAutospacing="0"/>
        <w:ind w:firstLine="708"/>
        <w:jc w:val="both"/>
        <w:rPr>
          <w:rFonts w:ascii="Sylfaen" w:eastAsiaTheme="minorHAnsi" w:hAnsi="Sylfaen" w:cstheme="minorBidi"/>
          <w:lang w:val="hy-AM"/>
        </w:rPr>
      </w:pPr>
      <w:r w:rsidRPr="00F01DDB">
        <w:rPr>
          <w:rFonts w:ascii="Sylfaen" w:eastAsiaTheme="minorHAnsi" w:hAnsi="Sylfaen" w:cstheme="minorBidi"/>
        </w:rPr>
        <w:t xml:space="preserve">2.  По гарантии </w:t>
      </w:r>
      <w:r w:rsidRPr="00F01DDB">
        <w:rPr>
          <w:rFonts w:ascii="Sylfaen" w:eastAsiaTheme="minorHAnsi" w:hAnsi="Sylfaen" w:cstheme="minorBidi"/>
          <w:lang w:val="hy-AM"/>
        </w:rPr>
        <w:t xml:space="preserve">------------------------------------------------------------------------- </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sz w:val="18"/>
          <w:szCs w:val="18"/>
        </w:rPr>
        <w:t xml:space="preserve">                                                                  </w:t>
      </w:r>
      <w:proofErr w:type="gramStart"/>
      <w:r w:rsidRPr="00F01DDB">
        <w:rPr>
          <w:rFonts w:ascii="Sylfaen" w:eastAsiaTheme="minorHAnsi" w:hAnsi="Sylfaen" w:cstheme="minorBidi"/>
          <w:sz w:val="18"/>
          <w:szCs w:val="18"/>
        </w:rPr>
        <w:t>наименование</w:t>
      </w:r>
      <w:proofErr w:type="gramEnd"/>
      <w:r w:rsidRPr="00F01DDB">
        <w:rPr>
          <w:rFonts w:ascii="Sylfaen" w:eastAsiaTheme="minorHAnsi" w:hAnsi="Sylfaen" w:cstheme="minorBidi"/>
          <w:sz w:val="18"/>
          <w:szCs w:val="18"/>
        </w:rPr>
        <w:t xml:space="preserve"> банка выдающего гарантию</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rPr>
      </w:pPr>
      <w:r w:rsidRPr="00F01DDB">
        <w:rPr>
          <w:rFonts w:ascii="Sylfaen" w:eastAsiaTheme="minorHAnsi" w:hAnsi="Sylfaen" w:cstheme="minorBidi"/>
        </w:rPr>
        <w:t>(</w:t>
      </w:r>
      <w:proofErr w:type="gramStart"/>
      <w:r w:rsidRPr="00F01DDB">
        <w:rPr>
          <w:rFonts w:ascii="Sylfaen" w:eastAsiaTheme="minorHAnsi" w:hAnsi="Sylfaen" w:cstheme="minorBidi"/>
        </w:rPr>
        <w:t>далее</w:t>
      </w:r>
      <w:proofErr w:type="gramEnd"/>
      <w:r w:rsidRPr="00F01DDB">
        <w:rPr>
          <w:rFonts w:ascii="Sylfaen" w:eastAsiaTheme="minorHAnsi" w:hAnsi="Sylfaen" w:cstheme="minorBidi"/>
        </w:rPr>
        <w:t xml:space="preserve">-лицо,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сумма</w:t>
      </w:r>
      <w:proofErr w:type="gramEnd"/>
      <w:r w:rsidRPr="00F01DDB">
        <w:rPr>
          <w:rFonts w:ascii="Sylfaen" w:eastAsiaTheme="minorHAnsi" w:hAnsi="Sylfaen" w:cstheme="minorBidi"/>
          <w:sz w:val="18"/>
          <w:szCs w:val="18"/>
        </w:rPr>
        <w:t xml:space="preserve"> в цифрах и прописью         </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rPr>
      </w:pPr>
      <w:proofErr w:type="gramStart"/>
      <w:r w:rsidRPr="00F01DDB">
        <w:rPr>
          <w:rFonts w:ascii="Sylfaen" w:eastAsiaTheme="minorHAnsi" w:hAnsi="Sylfaen" w:cstheme="minorBidi"/>
        </w:rPr>
        <w:t>гарантии)  в</w:t>
      </w:r>
      <w:proofErr w:type="gramEnd"/>
      <w:r w:rsidRPr="00F01DDB">
        <w:rPr>
          <w:rFonts w:ascii="Sylfaen" w:eastAsiaTheme="minorHAnsi" w:hAnsi="Sylfaen" w:cstheme="minorBidi"/>
        </w:rPr>
        <w:t xml:space="preserve"> течение десяти рабочих дней после получения требования. </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rPr>
      </w:pPr>
      <w:r w:rsidRPr="00F01DDB">
        <w:rPr>
          <w:rFonts w:ascii="Sylfaen" w:eastAsiaTheme="minorHAnsi" w:hAnsi="Sylfaen" w:cstheme="minorBidi"/>
        </w:rPr>
        <w:t>Выплата производится посредством перечисления на расчетный    счет____________________ бенефициара.</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расчетный</w:t>
      </w:r>
      <w:proofErr w:type="gramEnd"/>
      <w:r w:rsidRPr="00F01DDB">
        <w:rPr>
          <w:rFonts w:ascii="Sylfaen" w:eastAsiaTheme="minorHAnsi" w:hAnsi="Sylfaen" w:cstheme="minorBidi"/>
          <w:sz w:val="18"/>
          <w:szCs w:val="18"/>
        </w:rPr>
        <w:t xml:space="preserve"> счет</w:t>
      </w:r>
    </w:p>
    <w:p w:rsidR="00BF7253" w:rsidRPr="00F01DDB" w:rsidRDefault="00BF7253" w:rsidP="00BF7253">
      <w:pPr>
        <w:pStyle w:val="af4"/>
        <w:shd w:val="clear" w:color="auto" w:fill="FFFFFF"/>
        <w:spacing w:before="0" w:beforeAutospacing="0" w:after="0" w:afterAutospacing="0"/>
        <w:jc w:val="both"/>
        <w:rPr>
          <w:rFonts w:ascii="Sylfaen" w:eastAsiaTheme="minorHAnsi" w:hAnsi="Sylfaen" w:cstheme="minorBidi"/>
        </w:rPr>
      </w:pP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lastRenderedPageBreak/>
        <w:t>3. Настоящая гарантия является безотзывной.</w:t>
      </w:r>
    </w:p>
    <w:p w:rsidR="00BF7253" w:rsidRPr="00F01DDB" w:rsidRDefault="00BF7253" w:rsidP="00BF7253">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F01DDB" w:rsidRDefault="00BF7253" w:rsidP="00BF7253">
      <w:pPr>
        <w:pStyle w:val="af4"/>
        <w:shd w:val="clear" w:color="auto" w:fill="FFFFFF"/>
        <w:ind w:firstLine="374"/>
        <w:contextualSpacing/>
        <w:jc w:val="both"/>
        <w:rPr>
          <w:rFonts w:ascii="Sylfaen" w:eastAsiaTheme="minorHAnsi" w:hAnsi="Sylfaen" w:cstheme="minorBidi"/>
        </w:rPr>
      </w:pPr>
      <w:r w:rsidRPr="00F01DDB">
        <w:rPr>
          <w:rFonts w:ascii="Sylfaen" w:eastAsiaTheme="minorHAnsi" w:hAnsi="Sylfaen"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F01DDB" w:rsidRDefault="00BF7253" w:rsidP="00BF7253">
      <w:pPr>
        <w:pStyle w:val="af4"/>
        <w:shd w:val="clear" w:color="auto" w:fill="FFFFFF"/>
        <w:ind w:firstLine="374"/>
        <w:contextualSpacing/>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код</w:t>
      </w:r>
      <w:proofErr w:type="gramEnd"/>
      <w:r w:rsidRPr="00F01DDB">
        <w:rPr>
          <w:rFonts w:ascii="Sylfaen" w:eastAsiaTheme="minorHAnsi" w:hAnsi="Sylfaen" w:cstheme="minorBidi"/>
          <w:sz w:val="18"/>
          <w:szCs w:val="18"/>
        </w:rPr>
        <w:t xml:space="preserve"> процедуры</w:t>
      </w:r>
    </w:p>
    <w:p w:rsidR="00BF7253" w:rsidRPr="00F01DDB" w:rsidRDefault="00BF7253" w:rsidP="00BF7253">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1) </w:t>
      </w:r>
      <w:proofErr w:type="gramStart"/>
      <w:r w:rsidRPr="00F01DDB">
        <w:rPr>
          <w:rFonts w:ascii="Sylfaen" w:eastAsiaTheme="minorHAnsi" w:hAnsi="Sylfaen" w:cstheme="minorBidi"/>
        </w:rPr>
        <w:t>копия</w:t>
      </w:r>
      <w:proofErr w:type="gramEnd"/>
      <w:r w:rsidRPr="00F01DDB">
        <w:rPr>
          <w:rFonts w:ascii="Sylfaen" w:eastAsiaTheme="minorHAnsi" w:hAnsi="Sylfaen" w:cstheme="minorBidi"/>
        </w:rPr>
        <w:t xml:space="preserve"> протокола заседания оценочной комиссии об отклонении заявки,</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2) </w:t>
      </w:r>
      <w:proofErr w:type="gramStart"/>
      <w:r w:rsidRPr="00F01DDB">
        <w:rPr>
          <w:rFonts w:ascii="Sylfaen" w:eastAsiaTheme="minorHAnsi" w:hAnsi="Sylfaen" w:cstheme="minorBidi"/>
        </w:rPr>
        <w:t>настоящая</w:t>
      </w:r>
      <w:proofErr w:type="gramEnd"/>
      <w:r w:rsidRPr="00F01DDB">
        <w:rPr>
          <w:rFonts w:ascii="Sylfaen" w:eastAsiaTheme="minorHAnsi" w:hAnsi="Sylfaen" w:cstheme="minorBidi"/>
        </w:rPr>
        <w:t xml:space="preserve"> гарантия.</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7.</w:t>
      </w:r>
      <w:r w:rsidRPr="00F01DDB">
        <w:rPr>
          <w:rFonts w:ascii="Sylfaen" w:hAnsi="Sylfaen"/>
        </w:rPr>
        <w:t xml:space="preserve"> </w:t>
      </w:r>
      <w:r w:rsidRPr="00F01DDB">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8.</w:t>
      </w:r>
      <w:r w:rsidRPr="00F01DDB">
        <w:rPr>
          <w:rFonts w:ascii="Sylfaen" w:hAnsi="Sylfaen"/>
        </w:rPr>
        <w:t xml:space="preserve"> </w:t>
      </w:r>
      <w:r w:rsidRPr="00F01DDB">
        <w:rPr>
          <w:rFonts w:ascii="Sylfaen" w:eastAsiaTheme="minorHAnsi" w:hAnsi="Sylfaen" w:cstheme="minorBidi"/>
        </w:rPr>
        <w:t>Лицо, выдающее гарантию, отклоняет требование бенефициара, если:</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1) </w:t>
      </w:r>
      <w:proofErr w:type="gramStart"/>
      <w:r w:rsidRPr="00F01DDB">
        <w:rPr>
          <w:rFonts w:ascii="Sylfaen" w:eastAsiaTheme="minorHAnsi" w:hAnsi="Sylfaen" w:cstheme="minorBidi"/>
        </w:rPr>
        <w:t>требование</w:t>
      </w:r>
      <w:proofErr w:type="gramEnd"/>
      <w:r w:rsidRPr="00F01DDB">
        <w:rPr>
          <w:rFonts w:ascii="Sylfaen" w:eastAsiaTheme="minorHAnsi" w:hAnsi="Sylfaen" w:cstheme="minorBidi"/>
        </w:rPr>
        <w:t xml:space="preserve"> или прилагаемые документы не соответствуют условиям настоящей гарантии,</w:t>
      </w:r>
    </w:p>
    <w:p w:rsidR="00BF7253" w:rsidRPr="00F01DDB" w:rsidRDefault="00BF7253" w:rsidP="00BF7253">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2) </w:t>
      </w:r>
      <w:proofErr w:type="gramStart"/>
      <w:r w:rsidRPr="00F01DDB">
        <w:rPr>
          <w:rFonts w:ascii="Sylfaen" w:eastAsiaTheme="minorHAnsi" w:hAnsi="Sylfaen" w:cstheme="minorBidi"/>
        </w:rPr>
        <w:t>требование</w:t>
      </w:r>
      <w:proofErr w:type="gramEnd"/>
      <w:r w:rsidRPr="00F01DDB">
        <w:rPr>
          <w:rFonts w:ascii="Sylfaen" w:eastAsiaTheme="minorHAnsi" w:hAnsi="Sylfaen" w:cstheme="minorBidi"/>
        </w:rPr>
        <w:t xml:space="preserve"> представлено по истечении срока, установленного гарантией.</w:t>
      </w:r>
    </w:p>
    <w:p w:rsidR="00BF7253" w:rsidRPr="00F01DDB" w:rsidRDefault="00BF7253" w:rsidP="00BF7253">
      <w:pPr>
        <w:pStyle w:val="af4"/>
        <w:shd w:val="clear" w:color="auto" w:fill="FFFFFF"/>
        <w:spacing w:before="0" w:beforeAutospacing="0" w:after="0" w:afterAutospacing="0"/>
        <w:ind w:firstLine="375"/>
        <w:rPr>
          <w:rFonts w:ascii="Sylfaen" w:eastAsiaTheme="minorHAnsi" w:hAnsi="Sylfaen" w:cstheme="minorBidi"/>
        </w:rPr>
      </w:pPr>
    </w:p>
    <w:p w:rsidR="00BF7253" w:rsidRPr="00F01DDB" w:rsidRDefault="00BF7253" w:rsidP="00BF7253">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F01DDB" w:rsidRDefault="00BF7253" w:rsidP="00BF7253">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p>
    <w:p w:rsidR="00BF7253" w:rsidRPr="00F01DDB" w:rsidRDefault="00BF7253" w:rsidP="00BF7253">
      <w:pPr>
        <w:pStyle w:val="af4"/>
        <w:shd w:val="clear" w:color="auto" w:fill="FFFFFF"/>
        <w:spacing w:before="0" w:beforeAutospacing="0" w:after="0" w:afterAutospacing="0"/>
        <w:ind w:firstLine="375"/>
        <w:jc w:val="both"/>
        <w:rPr>
          <w:rFonts w:ascii="Sylfaen" w:hAnsi="Sylfaen"/>
          <w:sz w:val="20"/>
          <w:szCs w:val="20"/>
        </w:rPr>
      </w:pPr>
    </w:p>
    <w:p w:rsidR="00BF7253" w:rsidRPr="00F01DDB" w:rsidRDefault="00BF7253" w:rsidP="00BF7253">
      <w:pPr>
        <w:pStyle w:val="af4"/>
        <w:shd w:val="clear" w:color="auto" w:fill="FFFFFF"/>
        <w:spacing w:before="0" w:beforeAutospacing="0" w:after="0" w:afterAutospacing="0"/>
        <w:ind w:firstLine="375"/>
        <w:jc w:val="both"/>
        <w:rPr>
          <w:rFonts w:ascii="Sylfaen" w:hAnsi="Sylfaen"/>
          <w:sz w:val="20"/>
          <w:szCs w:val="20"/>
          <w:u w:val="single"/>
          <w:lang w:val="hy-AM"/>
        </w:rPr>
      </w:pPr>
      <w:proofErr w:type="spellStart"/>
      <w:r w:rsidRPr="00F01DDB">
        <w:rPr>
          <w:rFonts w:ascii="Sylfaen" w:hAnsi="Sylfaen"/>
          <w:sz w:val="20"/>
          <w:szCs w:val="20"/>
          <w:lang w:val="hy-AM"/>
        </w:rPr>
        <w:t>Руководитель</w:t>
      </w:r>
      <w:proofErr w:type="spellEnd"/>
      <w:r w:rsidRPr="00F01DDB">
        <w:rPr>
          <w:rFonts w:ascii="Sylfaen" w:hAnsi="Sylfaen"/>
          <w:sz w:val="20"/>
          <w:szCs w:val="20"/>
          <w:lang w:val="hy-AM"/>
        </w:rPr>
        <w:t xml:space="preserve"> </w:t>
      </w:r>
      <w:proofErr w:type="spellStart"/>
      <w:r w:rsidRPr="00F01DDB">
        <w:rPr>
          <w:rFonts w:ascii="Sylfaen" w:hAnsi="Sylfaen"/>
          <w:sz w:val="20"/>
          <w:szCs w:val="20"/>
          <w:lang w:val="hy-AM"/>
        </w:rPr>
        <w:t>исполнительного</w:t>
      </w:r>
      <w:proofErr w:type="spellEnd"/>
      <w:r w:rsidRPr="00F01DDB">
        <w:rPr>
          <w:rFonts w:ascii="Sylfaen" w:hAnsi="Sylfaen"/>
          <w:sz w:val="20"/>
          <w:szCs w:val="20"/>
          <w:lang w:val="hy-AM"/>
        </w:rPr>
        <w:t xml:space="preserve"> </w:t>
      </w:r>
      <w:proofErr w:type="spellStart"/>
      <w:r w:rsidRPr="00F01DDB">
        <w:rPr>
          <w:rFonts w:ascii="Sylfaen" w:hAnsi="Sylfaen"/>
          <w:sz w:val="20"/>
          <w:szCs w:val="20"/>
          <w:lang w:val="hy-AM"/>
        </w:rPr>
        <w:t>органа</w:t>
      </w:r>
      <w:proofErr w:type="spellEnd"/>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p>
    <w:p w:rsidR="00BF7253" w:rsidRPr="00F01DDB" w:rsidRDefault="00BF7253" w:rsidP="00BF7253">
      <w:pPr>
        <w:pStyle w:val="af4"/>
        <w:shd w:val="clear" w:color="auto" w:fill="FFFFFF"/>
        <w:spacing w:before="0" w:beforeAutospacing="0" w:after="0" w:afterAutospacing="0"/>
        <w:ind w:firstLine="375"/>
        <w:jc w:val="both"/>
        <w:rPr>
          <w:rFonts w:ascii="Sylfaen" w:hAnsi="Sylfaen"/>
          <w:sz w:val="20"/>
          <w:szCs w:val="20"/>
          <w:lang w:val="hy-AM"/>
        </w:rPr>
      </w:pPr>
    </w:p>
    <w:p w:rsidR="00BF7253" w:rsidRPr="00F01DDB" w:rsidRDefault="00BF7253" w:rsidP="00BF7253">
      <w:pPr>
        <w:pStyle w:val="af4"/>
        <w:shd w:val="clear" w:color="auto" w:fill="FFFFFF"/>
        <w:spacing w:before="0" w:beforeAutospacing="0" w:after="0" w:afterAutospacing="0"/>
        <w:ind w:firstLine="375"/>
        <w:jc w:val="both"/>
        <w:rPr>
          <w:rFonts w:ascii="Sylfaen" w:hAnsi="Sylfaen"/>
          <w:sz w:val="20"/>
          <w:szCs w:val="20"/>
          <w:lang w:val="hy-AM"/>
        </w:rPr>
      </w:pPr>
    </w:p>
    <w:p w:rsidR="00BF7253" w:rsidRPr="00F01DDB" w:rsidRDefault="00BF7253" w:rsidP="00BF7253">
      <w:pPr>
        <w:pStyle w:val="af4"/>
        <w:shd w:val="clear" w:color="auto" w:fill="FFFFFF"/>
        <w:spacing w:before="0" w:beforeAutospacing="0" w:after="0" w:afterAutospacing="0"/>
        <w:ind w:firstLine="375"/>
        <w:jc w:val="both"/>
        <w:rPr>
          <w:rFonts w:ascii="Sylfaen" w:hAnsi="Sylfaen"/>
          <w:sz w:val="20"/>
          <w:szCs w:val="20"/>
          <w:lang w:val="hy-AM"/>
        </w:rPr>
      </w:pP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p>
    <w:p w:rsidR="00BF7253" w:rsidRPr="00F01DDB" w:rsidRDefault="00BF7253" w:rsidP="00BF7253">
      <w:pPr>
        <w:pStyle w:val="af4"/>
        <w:shd w:val="clear" w:color="auto" w:fill="FFFFFF"/>
        <w:spacing w:before="0" w:beforeAutospacing="0" w:after="0" w:afterAutospacing="0"/>
        <w:rPr>
          <w:rFonts w:ascii="Sylfaen" w:hAnsi="Sylfaen" w:cs="Sylfaen"/>
          <w:vertAlign w:val="superscript"/>
        </w:rPr>
      </w:pPr>
      <w:r w:rsidRPr="00F01DDB">
        <w:rPr>
          <w:rFonts w:ascii="Sylfaen" w:hAnsi="Sylfaen" w:cs="Sylfaen"/>
          <w:vertAlign w:val="superscript"/>
          <w:lang w:val="hy-AM"/>
        </w:rPr>
        <w:t xml:space="preserve">                                                        </w:t>
      </w:r>
      <w:proofErr w:type="gramStart"/>
      <w:r w:rsidRPr="00F01DDB">
        <w:rPr>
          <w:rFonts w:ascii="Sylfaen" w:hAnsi="Sylfaen" w:cs="Sylfaen"/>
          <w:vertAlign w:val="superscript"/>
        </w:rPr>
        <w:t>число</w:t>
      </w:r>
      <w:proofErr w:type="gramEnd"/>
      <w:r w:rsidRPr="00F01DDB">
        <w:rPr>
          <w:rFonts w:ascii="Sylfaen" w:hAnsi="Sylfaen" w:cs="Sylfaen"/>
          <w:vertAlign w:val="superscript"/>
        </w:rPr>
        <w:t>, месяц, год</w:t>
      </w: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BF7253" w:rsidRPr="00F01DDB" w:rsidRDefault="00BF7253" w:rsidP="00BF7253">
      <w:pPr>
        <w:pStyle w:val="af4"/>
        <w:shd w:val="clear" w:color="auto" w:fill="FFFFFF"/>
        <w:spacing w:before="0" w:beforeAutospacing="0" w:after="0" w:afterAutospacing="0"/>
        <w:ind w:firstLine="375"/>
        <w:jc w:val="both"/>
        <w:rPr>
          <w:rFonts w:ascii="Sylfaen" w:eastAsiaTheme="minorHAnsi" w:hAnsi="Sylfaen" w:cstheme="minorBidi"/>
        </w:rPr>
      </w:pPr>
    </w:p>
    <w:p w:rsidR="000E5A91" w:rsidRPr="00F01DDB" w:rsidRDefault="000E5A91" w:rsidP="00BF7253">
      <w:pPr>
        <w:pStyle w:val="a3"/>
        <w:widowControl w:val="0"/>
        <w:spacing w:after="160" w:line="240" w:lineRule="auto"/>
        <w:rPr>
          <w:rFonts w:ascii="Sylfaen" w:hAnsi="Sylfaen" w:cs="Sylfaen"/>
          <w:i w:val="0"/>
          <w:sz w:val="24"/>
          <w:szCs w:val="24"/>
        </w:rPr>
      </w:pPr>
    </w:p>
    <w:p w:rsidR="00260163" w:rsidRPr="00F01DDB" w:rsidRDefault="00260163"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1005B0" w:rsidRPr="00F01DDB" w:rsidRDefault="007B3F5F" w:rsidP="001005B0">
      <w:pPr>
        <w:widowControl w:val="0"/>
        <w:spacing w:after="160"/>
        <w:ind w:firstLine="567"/>
        <w:jc w:val="right"/>
        <w:rPr>
          <w:rFonts w:ascii="Sylfaen" w:hAnsi="Sylfaen"/>
          <w:b/>
        </w:rPr>
      </w:pPr>
      <w:r w:rsidRPr="00F01DDB">
        <w:rPr>
          <w:rFonts w:ascii="Sylfaen" w:hAnsi="Sylfaen"/>
          <w:b/>
        </w:rPr>
        <w:t>Приложение № 4</w:t>
      </w:r>
    </w:p>
    <w:p w:rsidR="007B3F5F" w:rsidRPr="00F01DDB" w:rsidRDefault="007B3F5F" w:rsidP="001005B0">
      <w:pPr>
        <w:widowControl w:val="0"/>
        <w:spacing w:after="160"/>
        <w:ind w:firstLine="567"/>
        <w:jc w:val="right"/>
        <w:rPr>
          <w:rFonts w:ascii="Sylfaen" w:hAnsi="Sylfaen" w:cs="Arial"/>
          <w:b/>
        </w:rPr>
      </w:pPr>
      <w:proofErr w:type="gramStart"/>
      <w:r w:rsidRPr="00F01DDB">
        <w:rPr>
          <w:rFonts w:ascii="Sylfaen" w:hAnsi="Sylfaen"/>
          <w:b/>
        </w:rPr>
        <w:t>к</w:t>
      </w:r>
      <w:proofErr w:type="gramEnd"/>
      <w:r w:rsidRPr="00F01DDB">
        <w:rPr>
          <w:rFonts w:ascii="Sylfaen" w:hAnsi="Sylfaen"/>
          <w:b/>
        </w:rPr>
        <w:t xml:space="preserve"> Приглашению на </w:t>
      </w:r>
      <w:r w:rsidR="00FD58EC" w:rsidRPr="00F01DDB">
        <w:rPr>
          <w:rFonts w:ascii="Sylfaen" w:hAnsi="Sylfaen"/>
          <w:b/>
        </w:rPr>
        <w:t>запрос котировки</w:t>
      </w:r>
      <w:r w:rsidRPr="00F01DDB">
        <w:rPr>
          <w:rFonts w:ascii="Sylfaen" w:hAnsi="Sylfaen" w:cs="Arial"/>
          <w:b/>
        </w:rPr>
        <w:br/>
      </w:r>
      <w:r w:rsidR="002B42A7" w:rsidRPr="00F01DDB">
        <w:rPr>
          <w:rFonts w:ascii="Sylfaen" w:hAnsi="Sylfaen"/>
          <w:b/>
        </w:rPr>
        <w:lastRenderedPageBreak/>
        <w:t>под кодом "</w:t>
      </w:r>
      <w:r w:rsidR="002B42A7" w:rsidRPr="00F01DDB">
        <w:rPr>
          <w:rFonts w:ascii="Sylfaen" w:hAnsi="Sylfaen"/>
        </w:rPr>
        <w:t xml:space="preserve"> </w:t>
      </w:r>
      <w:r w:rsidR="00E835E7" w:rsidRPr="00F01DDB">
        <w:rPr>
          <w:rFonts w:ascii="Sylfaen" w:hAnsi="Sylfaen"/>
        </w:rPr>
        <w:t>ԳN8ՄԴ-ԳՀԱՊՁԲ-20</w:t>
      </w:r>
      <w:r w:rsidRPr="00F01DDB">
        <w:rPr>
          <w:rFonts w:ascii="Sylfaen" w:hAnsi="Sylfaen"/>
          <w:b/>
        </w:rPr>
        <w:t>"</w:t>
      </w:r>
      <w:r w:rsidRPr="00F01DDB">
        <w:rPr>
          <w:rStyle w:val="af6"/>
          <w:rFonts w:ascii="Sylfaen" w:hAnsi="Sylfaen"/>
          <w:b/>
        </w:rPr>
        <w:footnoteReference w:customMarkFollows="1" w:id="20"/>
        <w:t>*</w:t>
      </w:r>
    </w:p>
    <w:p w:rsidR="0016001A" w:rsidRPr="00F01DDB" w:rsidRDefault="0016001A" w:rsidP="0016001A">
      <w:pPr>
        <w:pStyle w:val="31"/>
        <w:widowControl w:val="0"/>
        <w:spacing w:after="160" w:line="240" w:lineRule="auto"/>
        <w:jc w:val="center"/>
        <w:rPr>
          <w:rFonts w:ascii="Sylfaen" w:hAnsi="Sylfaen"/>
          <w:sz w:val="24"/>
          <w:szCs w:val="24"/>
          <w:lang w:val="hy-AM"/>
        </w:rPr>
      </w:pPr>
      <w:r w:rsidRPr="00F01DDB">
        <w:rPr>
          <w:rFonts w:ascii="Sylfaen" w:hAnsi="Sylfaen"/>
          <w:sz w:val="24"/>
          <w:szCs w:val="24"/>
        </w:rPr>
        <w:t xml:space="preserve">ГАРАНТИЯ </w:t>
      </w:r>
      <w:r w:rsidRPr="00F01DDB">
        <w:rPr>
          <w:rFonts w:ascii="Sylfaen" w:hAnsi="Sylfaen"/>
          <w:sz w:val="24"/>
          <w:szCs w:val="24"/>
          <w:lang w:val="en-US"/>
        </w:rPr>
        <w:t>N</w:t>
      </w:r>
      <w:r w:rsidRPr="00F01DDB">
        <w:rPr>
          <w:rFonts w:ascii="Sylfaen" w:hAnsi="Sylfaen"/>
          <w:sz w:val="24"/>
          <w:szCs w:val="24"/>
          <w:lang w:val="hy-AM"/>
        </w:rPr>
        <w:t>________</w:t>
      </w:r>
    </w:p>
    <w:p w:rsidR="007B3F5F" w:rsidRPr="00F01DDB" w:rsidRDefault="0016001A" w:rsidP="007B3F5F">
      <w:pPr>
        <w:widowControl w:val="0"/>
        <w:spacing w:after="160"/>
        <w:ind w:left="567" w:right="565"/>
        <w:jc w:val="center"/>
        <w:rPr>
          <w:rFonts w:ascii="Sylfaen" w:hAnsi="Sylfaen"/>
          <w:b/>
        </w:rPr>
      </w:pPr>
      <w:r w:rsidRPr="00F01DDB">
        <w:rPr>
          <w:rFonts w:ascii="Sylfaen" w:hAnsi="Sylfaen"/>
          <w:b/>
        </w:rPr>
        <w:t>(</w:t>
      </w:r>
      <w:proofErr w:type="gramStart"/>
      <w:r w:rsidRPr="00F01DDB">
        <w:rPr>
          <w:rFonts w:ascii="Sylfaen" w:hAnsi="Sylfaen"/>
          <w:b/>
        </w:rPr>
        <w:t>обеспечение</w:t>
      </w:r>
      <w:proofErr w:type="gramEnd"/>
      <w:r w:rsidRPr="00F01DDB">
        <w:rPr>
          <w:rFonts w:ascii="Sylfaen" w:hAnsi="Sylfaen"/>
          <w:b/>
        </w:rPr>
        <w:t xml:space="preserve"> квалификации)</w:t>
      </w:r>
    </w:p>
    <w:p w:rsidR="007B3F5F" w:rsidRPr="00F01DDB" w:rsidRDefault="007B3F5F" w:rsidP="007B3F5F">
      <w:pPr>
        <w:pStyle w:val="af4"/>
        <w:shd w:val="clear" w:color="auto" w:fill="FFFFFF"/>
        <w:spacing w:before="0" w:beforeAutospacing="0" w:after="0" w:afterAutospacing="0"/>
        <w:jc w:val="both"/>
        <w:rPr>
          <w:rStyle w:val="af5"/>
          <w:rFonts w:ascii="Sylfaen" w:hAnsi="Sylfaen"/>
          <w:b w:val="0"/>
          <w:bCs w:val="0"/>
          <w:sz w:val="20"/>
          <w:szCs w:val="20"/>
          <w:lang w:val="hy-AM"/>
        </w:rPr>
      </w:pPr>
      <w:r w:rsidRPr="00F01DDB">
        <w:rPr>
          <w:rFonts w:ascii="Sylfaen" w:eastAsiaTheme="minorHAnsi" w:hAnsi="Sylfaen"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proofErr w:type="gramStart"/>
      <w:r w:rsidRPr="00F01DDB">
        <w:rPr>
          <w:rFonts w:ascii="Sylfaen" w:eastAsiaTheme="minorHAnsi" w:hAnsi="Sylfaen" w:cstheme="minorBidi"/>
        </w:rPr>
        <w:t>N</w:t>
      </w:r>
      <w:r w:rsidRPr="00F01DDB">
        <w:rPr>
          <w:rFonts w:ascii="Sylfaen" w:eastAsiaTheme="minorHAnsi" w:hAnsi="Sylfaen" w:cstheme="minorBidi"/>
          <w:lang w:val="hy-AM"/>
        </w:rPr>
        <w:t xml:space="preserve">  </w:t>
      </w:r>
      <w:r w:rsidR="00E835E7" w:rsidRPr="00F01DDB">
        <w:rPr>
          <w:rFonts w:ascii="Sylfaen" w:hAnsi="Sylfaen"/>
        </w:rPr>
        <w:t>Գ</w:t>
      </w:r>
      <w:proofErr w:type="gramEnd"/>
      <w:r w:rsidR="00E835E7" w:rsidRPr="00F01DDB">
        <w:rPr>
          <w:rFonts w:ascii="Sylfaen" w:hAnsi="Sylfaen"/>
        </w:rPr>
        <w:t>N8ՄԴ-ԳՀԱՊՁԲ-20</w:t>
      </w:r>
      <w:r w:rsidRPr="00F01DDB">
        <w:rPr>
          <w:rStyle w:val="af5"/>
          <w:rFonts w:ascii="Sylfaen" w:hAnsi="Sylfaen"/>
          <w:sz w:val="20"/>
          <w:szCs w:val="20"/>
        </w:rPr>
        <w:t xml:space="preserve">                                                                    </w:t>
      </w:r>
    </w:p>
    <w:p w:rsidR="007B3F5F" w:rsidRPr="00F01DDB" w:rsidRDefault="007B3F5F" w:rsidP="007B3F5F">
      <w:pPr>
        <w:pStyle w:val="af4"/>
        <w:shd w:val="clear" w:color="auto" w:fill="FFFFFF"/>
        <w:spacing w:before="0" w:beforeAutospacing="0" w:after="0" w:afterAutospacing="0"/>
        <w:ind w:left="-142"/>
        <w:rPr>
          <w:rStyle w:val="af5"/>
          <w:rFonts w:ascii="Sylfaen" w:hAnsi="Sylfaen"/>
          <w:b w:val="0"/>
          <w:sz w:val="18"/>
          <w:szCs w:val="18"/>
        </w:rPr>
      </w:pPr>
      <w:r w:rsidRPr="00F01DDB">
        <w:rPr>
          <w:rStyle w:val="af5"/>
          <w:rFonts w:ascii="Sylfaen" w:hAnsi="Sylfaen"/>
          <w:b w:val="0"/>
          <w:sz w:val="18"/>
          <w:szCs w:val="18"/>
          <w:lang w:val="hy-AM"/>
        </w:rPr>
        <w:tab/>
      </w:r>
      <w:r w:rsidRPr="00F01DDB">
        <w:rPr>
          <w:rStyle w:val="af5"/>
          <w:rFonts w:ascii="Sylfaen" w:hAnsi="Sylfaen"/>
          <w:b w:val="0"/>
          <w:sz w:val="18"/>
          <w:szCs w:val="18"/>
        </w:rPr>
        <w:t xml:space="preserve">                                                                            </w:t>
      </w:r>
      <w:proofErr w:type="gramStart"/>
      <w:r w:rsidRPr="00F01DDB">
        <w:rPr>
          <w:rStyle w:val="af5"/>
          <w:rFonts w:ascii="Sylfaen" w:hAnsi="Sylfaen"/>
          <w:b w:val="0"/>
          <w:sz w:val="18"/>
          <w:szCs w:val="18"/>
        </w:rPr>
        <w:t>номер</w:t>
      </w:r>
      <w:proofErr w:type="gramEnd"/>
      <w:r w:rsidRPr="00F01DDB">
        <w:rPr>
          <w:rStyle w:val="af5"/>
          <w:rFonts w:ascii="Sylfaen" w:hAnsi="Sylfaen"/>
          <w:b w:val="0"/>
          <w:sz w:val="18"/>
          <w:szCs w:val="18"/>
        </w:rPr>
        <w:t xml:space="preserve"> заключаемого договора</w:t>
      </w:r>
    </w:p>
    <w:p w:rsidR="007B3F5F" w:rsidRPr="00F01DDB" w:rsidRDefault="007B3F5F" w:rsidP="007B3F5F">
      <w:pPr>
        <w:pStyle w:val="af4"/>
        <w:shd w:val="clear" w:color="auto" w:fill="FFFFFF"/>
        <w:spacing w:before="0" w:beforeAutospacing="0" w:after="0" w:afterAutospacing="0"/>
        <w:ind w:left="-142"/>
        <w:rPr>
          <w:rStyle w:val="af5"/>
          <w:rFonts w:ascii="Sylfaen" w:hAnsi="Sylfaen"/>
          <w:b w:val="0"/>
          <w:bCs w:val="0"/>
          <w:sz w:val="20"/>
          <w:szCs w:val="20"/>
          <w:lang w:val="hy-AM"/>
        </w:rPr>
      </w:pPr>
      <w:r w:rsidRPr="00F01DDB">
        <w:rPr>
          <w:rFonts w:ascii="Sylfaen" w:eastAsiaTheme="minorHAnsi" w:hAnsi="Sylfaen" w:cstheme="minorBidi"/>
        </w:rPr>
        <w:t xml:space="preserve">  </w:t>
      </w:r>
      <w:proofErr w:type="gramStart"/>
      <w:r w:rsidRPr="00F01DDB">
        <w:rPr>
          <w:rFonts w:ascii="Sylfaen" w:eastAsiaTheme="minorHAnsi" w:hAnsi="Sylfaen" w:cstheme="minorBidi"/>
        </w:rPr>
        <w:t>заключаемым</w:t>
      </w:r>
      <w:proofErr w:type="gramEnd"/>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Fonts w:ascii="Sylfaen" w:eastAsiaTheme="minorHAnsi" w:hAnsi="Sylfaen" w:cstheme="minorBidi"/>
        </w:rPr>
        <w:t xml:space="preserve"> (далее-принципал ) в результате  </w:t>
      </w:r>
    </w:p>
    <w:p w:rsidR="007B3F5F" w:rsidRPr="00F01DDB" w:rsidRDefault="007B3F5F" w:rsidP="007B3F5F">
      <w:pPr>
        <w:pStyle w:val="af4"/>
        <w:shd w:val="clear" w:color="auto" w:fill="FFFFFF"/>
        <w:spacing w:before="0" w:beforeAutospacing="0" w:after="0" w:afterAutospacing="0"/>
        <w:ind w:left="-142"/>
        <w:rPr>
          <w:rFonts w:ascii="Sylfaen" w:hAnsi="Sylfaen" w:cs="Sylfaen"/>
          <w:b/>
          <w:sz w:val="18"/>
          <w:szCs w:val="18"/>
          <w:vertAlign w:val="superscript"/>
          <w:lang w:val="hy-AM"/>
        </w:rPr>
      </w:pPr>
      <w:r w:rsidRPr="00F01DDB">
        <w:rPr>
          <w:rStyle w:val="af5"/>
          <w:rFonts w:ascii="Sylfaen" w:hAnsi="Sylfaen"/>
          <w:b w:val="0"/>
          <w:sz w:val="18"/>
          <w:szCs w:val="18"/>
        </w:rPr>
        <w:t xml:space="preserve">                                  </w:t>
      </w:r>
      <w:proofErr w:type="gramStart"/>
      <w:r w:rsidRPr="00F01DDB">
        <w:rPr>
          <w:rStyle w:val="af5"/>
          <w:rFonts w:ascii="Sylfaen" w:hAnsi="Sylfaen"/>
          <w:b w:val="0"/>
          <w:sz w:val="18"/>
          <w:szCs w:val="18"/>
        </w:rPr>
        <w:t>наименование</w:t>
      </w:r>
      <w:proofErr w:type="gramEnd"/>
      <w:r w:rsidRPr="00F01DDB">
        <w:rPr>
          <w:rStyle w:val="af5"/>
          <w:rFonts w:ascii="Sylfaen" w:hAnsi="Sylfaen"/>
          <w:b w:val="0"/>
          <w:sz w:val="18"/>
          <w:szCs w:val="18"/>
        </w:rPr>
        <w:t xml:space="preserve"> отобранного участника</w:t>
      </w:r>
      <w:r w:rsidRPr="00F01DDB">
        <w:rPr>
          <w:rStyle w:val="af5"/>
          <w:rFonts w:ascii="Sylfaen" w:hAnsi="Sylfaen"/>
          <w:b w:val="0"/>
          <w:sz w:val="18"/>
          <w:szCs w:val="18"/>
          <w:lang w:val="hy-AM"/>
        </w:rPr>
        <w:tab/>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Style w:val="af5"/>
          <w:rFonts w:ascii="Sylfaen" w:hAnsi="Sylfaen"/>
          <w:sz w:val="20"/>
          <w:szCs w:val="20"/>
          <w:lang w:val="hy-AM"/>
        </w:rPr>
        <w:tab/>
      </w:r>
      <w:r w:rsidRPr="00F01DDB">
        <w:rPr>
          <w:rFonts w:ascii="Sylfaen" w:eastAsiaTheme="minorHAnsi" w:hAnsi="Sylfaen" w:cstheme="minorBidi"/>
        </w:rPr>
        <w:t xml:space="preserve"> </w:t>
      </w:r>
    </w:p>
    <w:p w:rsidR="007B3F5F" w:rsidRPr="00F01DDB" w:rsidRDefault="007B3F5F" w:rsidP="007B3F5F">
      <w:pPr>
        <w:pStyle w:val="af4"/>
        <w:shd w:val="clear" w:color="auto" w:fill="FFFFFF"/>
        <w:spacing w:before="0" w:beforeAutospacing="0" w:after="0" w:afterAutospacing="0"/>
        <w:jc w:val="both"/>
        <w:rPr>
          <w:rFonts w:ascii="Sylfaen" w:hAnsi="Sylfaen"/>
          <w:sz w:val="20"/>
          <w:szCs w:val="20"/>
          <w:lang w:val="hy-AM"/>
        </w:rPr>
      </w:pPr>
      <w:proofErr w:type="gramStart"/>
      <w:r w:rsidRPr="00F01DDB">
        <w:rPr>
          <w:rFonts w:ascii="Sylfaen" w:eastAsiaTheme="minorHAnsi" w:hAnsi="Sylfaen" w:cstheme="minorBidi"/>
        </w:rPr>
        <w:t>организованной</w:t>
      </w:r>
      <w:proofErr w:type="gramEnd"/>
      <w:r w:rsidRPr="00F01DDB">
        <w:rPr>
          <w:rFonts w:ascii="Sylfaen" w:eastAsiaTheme="minorHAnsi" w:hAnsi="Sylfaen" w:cstheme="minorBidi"/>
        </w:rPr>
        <w:t xml:space="preserve"> </w:t>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lang w:val="hy-AM"/>
        </w:rPr>
        <w:t xml:space="preserve"> </w:t>
      </w:r>
      <w:r w:rsidRPr="00F01DDB">
        <w:rPr>
          <w:rFonts w:ascii="Sylfaen" w:eastAsiaTheme="minorHAnsi" w:hAnsi="Sylfaen" w:cstheme="minorBidi"/>
        </w:rPr>
        <w:t xml:space="preserve"> (далее-бенефициар) </w:t>
      </w:r>
    </w:p>
    <w:p w:rsidR="007B3F5F" w:rsidRPr="00F01DDB" w:rsidRDefault="007B3F5F" w:rsidP="007B3F5F">
      <w:pPr>
        <w:pStyle w:val="af4"/>
        <w:shd w:val="clear" w:color="auto" w:fill="FFFFFF"/>
        <w:spacing w:before="0" w:beforeAutospacing="0" w:after="0" w:afterAutospacing="0"/>
        <w:ind w:left="1276" w:firstLine="708"/>
        <w:rPr>
          <w:rFonts w:ascii="Sylfaen" w:eastAsiaTheme="minorHAnsi" w:hAnsi="Sylfaen" w:cstheme="minorBidi"/>
          <w:b/>
          <w:sz w:val="18"/>
          <w:szCs w:val="18"/>
        </w:rPr>
      </w:pPr>
      <w:r w:rsidRPr="00F01DDB">
        <w:rPr>
          <w:rFonts w:ascii="Sylfaen" w:hAnsi="Sylfaen" w:cs="Sylfaen"/>
          <w:vertAlign w:val="superscript"/>
        </w:rPr>
        <w:t xml:space="preserve">                         </w:t>
      </w:r>
      <w:proofErr w:type="gramStart"/>
      <w:r w:rsidRPr="00F01DDB">
        <w:rPr>
          <w:rStyle w:val="af5"/>
          <w:rFonts w:ascii="Sylfaen" w:hAnsi="Sylfaen"/>
          <w:b w:val="0"/>
          <w:sz w:val="18"/>
          <w:szCs w:val="18"/>
        </w:rPr>
        <w:t>наименование</w:t>
      </w:r>
      <w:proofErr w:type="gramEnd"/>
      <w:r w:rsidRPr="00F01DDB">
        <w:rPr>
          <w:rStyle w:val="af5"/>
          <w:rFonts w:ascii="Sylfaen" w:hAnsi="Sylfaen"/>
          <w:b w:val="0"/>
          <w:sz w:val="18"/>
          <w:szCs w:val="18"/>
        </w:rPr>
        <w:t xml:space="preserve"> заказчика</w:t>
      </w:r>
      <w:r w:rsidRPr="00F01DDB">
        <w:rPr>
          <w:rFonts w:ascii="Sylfaen" w:eastAsiaTheme="minorHAnsi" w:hAnsi="Sylfaen" w:cstheme="minorBidi"/>
          <w:b/>
          <w:sz w:val="18"/>
          <w:szCs w:val="18"/>
        </w:rPr>
        <w:t xml:space="preserve"> </w:t>
      </w:r>
    </w:p>
    <w:p w:rsidR="007B3F5F" w:rsidRPr="00F01DDB" w:rsidRDefault="007B3F5F" w:rsidP="007B3F5F">
      <w:pPr>
        <w:pStyle w:val="af4"/>
        <w:shd w:val="clear" w:color="auto" w:fill="FFFFFF"/>
        <w:spacing w:before="0" w:beforeAutospacing="0" w:after="0" w:afterAutospacing="0"/>
        <w:rPr>
          <w:rFonts w:ascii="Sylfaen" w:hAnsi="Sylfaen" w:cs="Sylfaen"/>
          <w:vertAlign w:val="superscript"/>
        </w:rPr>
      </w:pPr>
      <w:proofErr w:type="gramStart"/>
      <w:r w:rsidRPr="00F01DDB">
        <w:rPr>
          <w:rFonts w:ascii="Sylfaen" w:eastAsiaTheme="minorHAnsi" w:hAnsi="Sylfaen" w:cstheme="minorBidi"/>
        </w:rPr>
        <w:t>процедуры  закупок</w:t>
      </w:r>
      <w:proofErr w:type="gramEnd"/>
      <w:r w:rsidRPr="00F01DDB">
        <w:rPr>
          <w:rFonts w:ascii="Sylfaen" w:eastAsiaTheme="minorHAnsi" w:hAnsi="Sylfaen" w:cstheme="minorBidi"/>
        </w:rPr>
        <w:t xml:space="preserve"> под кодом ____________________.</w:t>
      </w: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код</w:t>
      </w:r>
      <w:proofErr w:type="gramEnd"/>
      <w:r w:rsidRPr="00F01DDB">
        <w:rPr>
          <w:rFonts w:ascii="Sylfaen" w:eastAsiaTheme="minorHAnsi" w:hAnsi="Sylfaen" w:cstheme="minorBidi"/>
          <w:sz w:val="18"/>
          <w:szCs w:val="18"/>
        </w:rPr>
        <w:t xml:space="preserve"> процедуры</w:t>
      </w: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lang w:val="hy-AM"/>
        </w:rPr>
      </w:pPr>
      <w:r w:rsidRPr="00F01DDB">
        <w:rPr>
          <w:rFonts w:ascii="Sylfaen" w:eastAsiaTheme="minorHAnsi" w:hAnsi="Sylfaen" w:cstheme="minorBidi"/>
        </w:rPr>
        <w:t xml:space="preserve">  2.  По гарантии </w:t>
      </w:r>
      <w:r w:rsidRPr="00F01DDB">
        <w:rPr>
          <w:rFonts w:ascii="Sylfaen" w:eastAsiaTheme="minorHAnsi" w:hAnsi="Sylfaen" w:cstheme="minorBidi"/>
          <w:lang w:val="hy-AM"/>
        </w:rPr>
        <w:t xml:space="preserve">---------------------------------------------------------------------------- </w:t>
      </w: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sz w:val="18"/>
          <w:szCs w:val="18"/>
        </w:rPr>
        <w:t xml:space="preserve">                                                           </w:t>
      </w:r>
      <w:proofErr w:type="gramStart"/>
      <w:r w:rsidRPr="00F01DDB">
        <w:rPr>
          <w:rFonts w:ascii="Sylfaen" w:eastAsiaTheme="minorHAnsi" w:hAnsi="Sylfaen" w:cstheme="minorBidi"/>
          <w:sz w:val="18"/>
          <w:szCs w:val="18"/>
        </w:rPr>
        <w:t>наименование</w:t>
      </w:r>
      <w:proofErr w:type="gramEnd"/>
      <w:r w:rsidRPr="00F01DDB">
        <w:rPr>
          <w:rFonts w:ascii="Sylfaen" w:eastAsiaTheme="minorHAnsi" w:hAnsi="Sylfaen" w:cstheme="minorBidi"/>
          <w:sz w:val="18"/>
          <w:szCs w:val="18"/>
        </w:rPr>
        <w:t xml:space="preserve"> банка выдающего гарантию</w:t>
      </w: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rPr>
      </w:pPr>
      <w:r w:rsidRPr="00F01DDB">
        <w:rPr>
          <w:rFonts w:ascii="Sylfaen" w:eastAsiaTheme="minorHAnsi" w:hAnsi="Sylfaen" w:cstheme="minorBidi"/>
        </w:rPr>
        <w:t>(</w:t>
      </w:r>
      <w:proofErr w:type="gramStart"/>
      <w:r w:rsidRPr="00F01DDB">
        <w:rPr>
          <w:rFonts w:ascii="Sylfaen" w:eastAsiaTheme="minorHAnsi" w:hAnsi="Sylfaen" w:cstheme="minorBidi"/>
        </w:rPr>
        <w:t>далее</w:t>
      </w:r>
      <w:proofErr w:type="gramEnd"/>
      <w:r w:rsidRPr="00F01DDB">
        <w:rPr>
          <w:rFonts w:ascii="Sylfaen" w:eastAsiaTheme="minorHAnsi" w:hAnsi="Sylfaen" w:cstheme="minorBidi"/>
        </w:rPr>
        <w:t xml:space="preserve">-лицо,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сумма</w:t>
      </w:r>
      <w:proofErr w:type="gramEnd"/>
      <w:r w:rsidRPr="00F01DDB">
        <w:rPr>
          <w:rFonts w:ascii="Sylfaen" w:eastAsiaTheme="minorHAnsi" w:hAnsi="Sylfaen" w:cstheme="minorBidi"/>
          <w:sz w:val="18"/>
          <w:szCs w:val="18"/>
        </w:rPr>
        <w:t xml:space="preserve"> в цифрах и прописью         </w:t>
      </w: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rPr>
      </w:pPr>
      <w:proofErr w:type="gramStart"/>
      <w:r w:rsidRPr="00F01DDB">
        <w:rPr>
          <w:rFonts w:ascii="Sylfaen" w:eastAsiaTheme="minorHAnsi" w:hAnsi="Sylfaen" w:cstheme="minorBidi"/>
        </w:rPr>
        <w:t>гарантии</w:t>
      </w:r>
      <w:proofErr w:type="gramEnd"/>
      <w:r w:rsidRPr="00F01DDB">
        <w:rPr>
          <w:rFonts w:ascii="Sylfaen" w:eastAsiaTheme="minorHAnsi" w:hAnsi="Sylfaen" w:cstheme="minorBidi"/>
        </w:rPr>
        <w:t xml:space="preserve">) в течение десяти рабочих  дней после получения требования. </w:t>
      </w:r>
    </w:p>
    <w:p w:rsidR="007B3F5F" w:rsidRPr="00F01DDB" w:rsidRDefault="007B3F5F" w:rsidP="007B3F5F">
      <w:pPr>
        <w:pStyle w:val="af4"/>
        <w:shd w:val="clear" w:color="auto" w:fill="FFFFFF"/>
        <w:spacing w:before="0" w:beforeAutospacing="0" w:after="0" w:afterAutospacing="0"/>
        <w:ind w:firstLine="708"/>
        <w:jc w:val="both"/>
        <w:rPr>
          <w:rFonts w:ascii="Sylfaen" w:eastAsiaTheme="minorHAnsi" w:hAnsi="Sylfaen" w:cstheme="minorBidi"/>
        </w:rPr>
      </w:pPr>
      <w:r w:rsidRPr="00F01DDB">
        <w:rPr>
          <w:rFonts w:ascii="Sylfaen" w:eastAsiaTheme="minorHAnsi" w:hAnsi="Sylfaen" w:cstheme="minorBidi"/>
        </w:rPr>
        <w:t>Выплата производится посредством перечисления на расчетный счет____________________ бенефициара.</w:t>
      </w:r>
    </w:p>
    <w:p w:rsidR="007B3F5F" w:rsidRPr="00F01DDB" w:rsidRDefault="007B3F5F" w:rsidP="007B3F5F">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расчетный</w:t>
      </w:r>
      <w:proofErr w:type="gramEnd"/>
      <w:r w:rsidRPr="00F01DDB">
        <w:rPr>
          <w:rFonts w:ascii="Sylfaen" w:eastAsiaTheme="minorHAnsi" w:hAnsi="Sylfaen" w:cstheme="minorBidi"/>
          <w:sz w:val="18"/>
          <w:szCs w:val="18"/>
        </w:rPr>
        <w:t xml:space="preserve"> счет</w:t>
      </w:r>
    </w:p>
    <w:p w:rsidR="007B3F5F" w:rsidRPr="00F01DDB" w:rsidRDefault="007B3F5F" w:rsidP="007B3F5F">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F01DDB">
        <w:rPr>
          <w:rStyle w:val="af5"/>
          <w:rFonts w:ascii="Sylfaen" w:hAnsi="Sylfaen"/>
          <w:sz w:val="20"/>
          <w:szCs w:val="20"/>
        </w:rPr>
        <w:t xml:space="preserve">3. </w:t>
      </w:r>
      <w:r w:rsidRPr="00F01DDB">
        <w:rPr>
          <w:rFonts w:ascii="Sylfaen" w:eastAsiaTheme="minorHAnsi" w:hAnsi="Sylfaen" w:cstheme="minorBidi"/>
        </w:rPr>
        <w:t>Настоящая гарантия является безотзывной.</w:t>
      </w:r>
    </w:p>
    <w:p w:rsidR="007B3F5F" w:rsidRPr="00F01DDB" w:rsidRDefault="007B3F5F" w:rsidP="007B3F5F">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F01DDB" w:rsidRDefault="007B3F5F" w:rsidP="007B3F5F">
      <w:pPr>
        <w:pStyle w:val="af4"/>
        <w:shd w:val="clear" w:color="auto" w:fill="FFFFFF"/>
        <w:ind w:firstLine="374"/>
        <w:contextualSpacing/>
        <w:jc w:val="both"/>
        <w:rPr>
          <w:rFonts w:ascii="Sylfaen" w:eastAsiaTheme="minorHAnsi" w:hAnsi="Sylfaen" w:cstheme="minorBidi"/>
        </w:rPr>
      </w:pPr>
      <w:r w:rsidRPr="00F01DDB">
        <w:rPr>
          <w:rFonts w:ascii="Sylfaen" w:eastAsiaTheme="minorHAnsi" w:hAnsi="Sylfaen" w:cstheme="minorBidi"/>
        </w:rPr>
        <w:lastRenderedPageBreak/>
        <w:t>5. Гарантия действует со дня вступления в силу договора N_____________________ заключенного между бенефициаром и принципалом, до</w:t>
      </w:r>
    </w:p>
    <w:p w:rsidR="007B3F5F" w:rsidRPr="00F01DDB" w:rsidRDefault="007B3F5F" w:rsidP="007B3F5F">
      <w:pPr>
        <w:pStyle w:val="af4"/>
        <w:shd w:val="clear" w:color="auto" w:fill="FFFFFF"/>
        <w:contextualSpacing/>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номер</w:t>
      </w:r>
      <w:proofErr w:type="gramEnd"/>
      <w:r w:rsidRPr="00F01DDB">
        <w:rPr>
          <w:rFonts w:ascii="Sylfaen" w:eastAsiaTheme="minorHAnsi" w:hAnsi="Sylfaen" w:cstheme="minorBidi"/>
          <w:sz w:val="18"/>
          <w:szCs w:val="18"/>
        </w:rPr>
        <w:t xml:space="preserve"> заключаемого </w:t>
      </w:r>
      <w:proofErr w:type="spellStart"/>
      <w:r w:rsidRPr="00F01DDB">
        <w:rPr>
          <w:rFonts w:ascii="Sylfaen" w:eastAsiaTheme="minorHAnsi" w:hAnsi="Sylfaen" w:cstheme="minorBidi"/>
          <w:sz w:val="18"/>
          <w:szCs w:val="18"/>
        </w:rPr>
        <w:t>договара</w:t>
      </w:r>
      <w:proofErr w:type="spellEnd"/>
    </w:p>
    <w:p w:rsidR="007B3F5F" w:rsidRPr="00F01DDB" w:rsidRDefault="007B3F5F" w:rsidP="007B3F5F">
      <w:pPr>
        <w:pStyle w:val="af4"/>
        <w:shd w:val="clear" w:color="auto" w:fill="FFFFFF"/>
        <w:contextualSpacing/>
        <w:jc w:val="both"/>
        <w:rPr>
          <w:rFonts w:ascii="Sylfaen" w:eastAsiaTheme="minorHAnsi" w:hAnsi="Sylfaen" w:cstheme="minorBidi"/>
          <w:sz w:val="18"/>
          <w:szCs w:val="18"/>
        </w:rPr>
      </w:pPr>
      <w:proofErr w:type="gramStart"/>
      <w:r w:rsidRPr="00F01DDB">
        <w:rPr>
          <w:rFonts w:ascii="Sylfaen" w:eastAsiaTheme="minorHAnsi" w:hAnsi="Sylfaen" w:cstheme="minorBidi"/>
        </w:rPr>
        <w:t>двадцатого</w:t>
      </w:r>
      <w:proofErr w:type="gramEnd"/>
      <w:r w:rsidRPr="00F01DDB">
        <w:rPr>
          <w:rFonts w:ascii="Sylfaen" w:eastAsiaTheme="minorHAnsi" w:hAnsi="Sylfaen" w:cstheme="minorBidi"/>
        </w:rPr>
        <w:t xml:space="preserve"> рабочего дня, следующего за днем полного принятия бенефициаром результата выполнения договора включительно. </w:t>
      </w:r>
    </w:p>
    <w:p w:rsidR="007B3F5F" w:rsidRPr="00F01DDB" w:rsidRDefault="007B3F5F" w:rsidP="007B3F5F">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F01DDB" w:rsidRDefault="007B3F5F" w:rsidP="007B3F5F">
      <w:pPr>
        <w:pStyle w:val="af4"/>
        <w:shd w:val="clear" w:color="auto" w:fill="FFFFFF"/>
        <w:ind w:firstLine="374"/>
        <w:contextualSpacing/>
        <w:jc w:val="both"/>
        <w:rPr>
          <w:rFonts w:ascii="Sylfaen" w:eastAsiaTheme="minorHAnsi" w:hAnsi="Sylfaen" w:cstheme="minorBidi"/>
        </w:rPr>
      </w:pPr>
      <w:r w:rsidRPr="00F01DDB">
        <w:rPr>
          <w:rFonts w:ascii="Sylfaen" w:eastAsiaTheme="minorHAnsi" w:hAnsi="Sylfaen" w:cstheme="minorBidi"/>
        </w:rPr>
        <w:t xml:space="preserve">1) </w:t>
      </w:r>
      <w:proofErr w:type="gramStart"/>
      <w:r w:rsidRPr="00F01DDB">
        <w:rPr>
          <w:rFonts w:ascii="Sylfaen" w:eastAsiaTheme="minorHAnsi" w:hAnsi="Sylfaen" w:cstheme="minorBidi"/>
        </w:rPr>
        <w:t>копии</w:t>
      </w:r>
      <w:proofErr w:type="gramEnd"/>
      <w:r w:rsidRPr="00F01DDB">
        <w:rPr>
          <w:rFonts w:ascii="Sylfaen" w:eastAsiaTheme="minorHAnsi" w:hAnsi="Sylfaen" w:cstheme="minorBidi"/>
        </w:rPr>
        <w:t xml:space="preserve"> заключенного договора N</w:t>
      </w:r>
      <w:r w:rsidRPr="00F01DDB">
        <w:rPr>
          <w:rFonts w:ascii="Sylfaen" w:eastAsiaTheme="minorHAnsi" w:hAnsi="Sylfaen" w:cstheme="minorBidi"/>
          <w:lang w:val="hy-AM"/>
        </w:rPr>
        <w:t xml:space="preserve"> </w:t>
      </w:r>
      <w:r w:rsidRPr="00F01DDB">
        <w:rPr>
          <w:rFonts w:ascii="Sylfaen" w:eastAsiaTheme="minorHAnsi" w:hAnsi="Sylfaen" w:cstheme="minorBidi"/>
        </w:rPr>
        <w:t xml:space="preserve">_____________________, включая </w:t>
      </w:r>
    </w:p>
    <w:p w:rsidR="007B3F5F" w:rsidRPr="00F01DDB" w:rsidRDefault="007B3F5F" w:rsidP="007B3F5F">
      <w:pPr>
        <w:pStyle w:val="af4"/>
        <w:shd w:val="clear" w:color="auto" w:fill="FFFFFF"/>
        <w:contextualSpacing/>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номер</w:t>
      </w:r>
      <w:proofErr w:type="gramEnd"/>
      <w:r w:rsidRPr="00F01DDB">
        <w:rPr>
          <w:rFonts w:ascii="Sylfaen" w:eastAsiaTheme="minorHAnsi" w:hAnsi="Sylfaen" w:cstheme="minorBidi"/>
          <w:sz w:val="18"/>
          <w:szCs w:val="18"/>
        </w:rPr>
        <w:t xml:space="preserve"> заключаемого </w:t>
      </w:r>
      <w:proofErr w:type="spellStart"/>
      <w:r w:rsidRPr="00F01DDB">
        <w:rPr>
          <w:rFonts w:ascii="Sylfaen" w:eastAsiaTheme="minorHAnsi" w:hAnsi="Sylfaen" w:cstheme="minorBidi"/>
          <w:sz w:val="18"/>
          <w:szCs w:val="18"/>
        </w:rPr>
        <w:t>договара</w:t>
      </w:r>
      <w:proofErr w:type="spellEnd"/>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roofErr w:type="gramStart"/>
      <w:r w:rsidRPr="00F01DDB">
        <w:rPr>
          <w:rFonts w:ascii="Sylfaen" w:eastAsiaTheme="minorHAnsi" w:hAnsi="Sylfaen" w:cstheme="minorBidi"/>
        </w:rPr>
        <w:t>копии</w:t>
      </w:r>
      <w:proofErr w:type="gramEnd"/>
      <w:r w:rsidRPr="00F01DDB">
        <w:rPr>
          <w:rFonts w:ascii="Sylfaen" w:eastAsiaTheme="minorHAnsi" w:hAnsi="Sylfaen" w:cstheme="minorBidi"/>
        </w:rPr>
        <w:t xml:space="preserve"> внесенных  в него изменений, дополнительных соглашений,</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2) </w:t>
      </w:r>
      <w:proofErr w:type="gramStart"/>
      <w:r w:rsidRPr="00F01DDB">
        <w:rPr>
          <w:rFonts w:ascii="Sylfaen" w:eastAsiaTheme="minorHAnsi" w:hAnsi="Sylfaen" w:cstheme="minorBidi"/>
        </w:rPr>
        <w:t>уведомление</w:t>
      </w:r>
      <w:proofErr w:type="gramEnd"/>
      <w:r w:rsidRPr="00F01DDB">
        <w:rPr>
          <w:rFonts w:ascii="Sylfaen" w:eastAsiaTheme="minorHAnsi" w:hAnsi="Sylfaen" w:cstheme="minorBidi"/>
        </w:rPr>
        <w:t xml:space="preserve"> об одностороннем расторжении контракта бенефициаром опубликованное в бюллетене действующем по адресу </w:t>
      </w:r>
      <w:hyperlink r:id="rId9" w:history="1">
        <w:r w:rsidR="00702A06" w:rsidRPr="00F01DDB">
          <w:rPr>
            <w:rStyle w:val="a9"/>
            <w:rFonts w:ascii="Sylfaen" w:hAnsi="Sylfaen"/>
            <w:color w:val="auto"/>
            <w:sz w:val="20"/>
            <w:szCs w:val="20"/>
            <w:lang w:val="hy-AM"/>
          </w:rPr>
          <w:t>www.procurement.am</w:t>
        </w:r>
      </w:hyperlink>
      <w:r w:rsidRPr="00F01DDB">
        <w:rPr>
          <w:rFonts w:ascii="Sylfaen" w:eastAsiaTheme="minorHAnsi" w:hAnsi="Sylfaen" w:cstheme="minorBidi"/>
        </w:rPr>
        <w:t xml:space="preserve"> .</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3) </w:t>
      </w:r>
      <w:proofErr w:type="gramStart"/>
      <w:r w:rsidRPr="00F01DDB">
        <w:rPr>
          <w:rFonts w:ascii="Sylfaen" w:eastAsiaTheme="minorHAnsi" w:hAnsi="Sylfaen" w:cstheme="minorBidi"/>
        </w:rPr>
        <w:t>настоящая</w:t>
      </w:r>
      <w:proofErr w:type="gramEnd"/>
      <w:r w:rsidRPr="00F01DDB">
        <w:rPr>
          <w:rFonts w:ascii="Sylfaen" w:eastAsiaTheme="minorHAnsi" w:hAnsi="Sylfaen" w:cstheme="minorBidi"/>
        </w:rPr>
        <w:t xml:space="preserve"> гарантия.</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7.</w:t>
      </w:r>
      <w:r w:rsidRPr="00F01DDB">
        <w:rPr>
          <w:rFonts w:ascii="Sylfaen" w:hAnsi="Sylfaen"/>
        </w:rPr>
        <w:t xml:space="preserve"> </w:t>
      </w:r>
      <w:r w:rsidRPr="00F01DDB">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8.</w:t>
      </w:r>
      <w:r w:rsidRPr="00F01DDB">
        <w:rPr>
          <w:rFonts w:ascii="Sylfaen" w:hAnsi="Sylfaen"/>
        </w:rPr>
        <w:t xml:space="preserve"> </w:t>
      </w:r>
      <w:r w:rsidRPr="00F01DDB">
        <w:rPr>
          <w:rFonts w:ascii="Sylfaen" w:eastAsiaTheme="minorHAnsi" w:hAnsi="Sylfaen" w:cstheme="minorBidi"/>
        </w:rPr>
        <w:t>Лицо, выдающее гарантию, отклоняет требование бенефициара, если:</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1) </w:t>
      </w:r>
      <w:proofErr w:type="gramStart"/>
      <w:r w:rsidRPr="00F01DDB">
        <w:rPr>
          <w:rFonts w:ascii="Sylfaen" w:eastAsiaTheme="minorHAnsi" w:hAnsi="Sylfaen" w:cstheme="minorBidi"/>
        </w:rPr>
        <w:t>требование</w:t>
      </w:r>
      <w:proofErr w:type="gramEnd"/>
      <w:r w:rsidRPr="00F01DDB">
        <w:rPr>
          <w:rFonts w:ascii="Sylfaen" w:eastAsiaTheme="minorHAnsi" w:hAnsi="Sylfaen" w:cstheme="minorBidi"/>
        </w:rPr>
        <w:t xml:space="preserve"> или прилагаемые документы не соответствуют условиям настоящей гарантии,</w:t>
      </w:r>
    </w:p>
    <w:p w:rsidR="007B3F5F" w:rsidRPr="00F01DDB" w:rsidRDefault="007B3F5F" w:rsidP="007B3F5F">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2) </w:t>
      </w:r>
      <w:proofErr w:type="gramStart"/>
      <w:r w:rsidRPr="00F01DDB">
        <w:rPr>
          <w:rFonts w:ascii="Sylfaen" w:eastAsiaTheme="minorHAnsi" w:hAnsi="Sylfaen" w:cstheme="minorBidi"/>
        </w:rPr>
        <w:t>требование</w:t>
      </w:r>
      <w:proofErr w:type="gramEnd"/>
      <w:r w:rsidRPr="00F01DDB">
        <w:rPr>
          <w:rFonts w:ascii="Sylfaen" w:eastAsiaTheme="minorHAnsi" w:hAnsi="Sylfaen" w:cstheme="minorBidi"/>
        </w:rPr>
        <w:t xml:space="preserve"> представлено по истечении срока, установленного гарантией.</w:t>
      </w:r>
    </w:p>
    <w:p w:rsidR="007B3F5F" w:rsidRPr="00F01DDB" w:rsidRDefault="007B3F5F" w:rsidP="007B3F5F">
      <w:pPr>
        <w:pStyle w:val="af4"/>
        <w:shd w:val="clear" w:color="auto" w:fill="FFFFFF"/>
        <w:spacing w:before="0" w:beforeAutospacing="0" w:after="0" w:afterAutospacing="0"/>
        <w:ind w:firstLine="375"/>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F01DDB" w:rsidRDefault="007B3F5F" w:rsidP="007B3F5F">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lastRenderedPageBreak/>
        <w:t xml:space="preserve"> 10. К настоящей гарантии применяются соответствующие положения Гражданского кодекса Республики Армения</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ind w:firstLine="375"/>
        <w:jc w:val="both"/>
        <w:rPr>
          <w:rFonts w:ascii="Sylfaen" w:hAnsi="Sylfaen"/>
          <w:sz w:val="20"/>
          <w:szCs w:val="20"/>
        </w:rPr>
      </w:pPr>
    </w:p>
    <w:p w:rsidR="007B3F5F" w:rsidRPr="00F01DDB" w:rsidRDefault="007B3F5F" w:rsidP="007B3F5F">
      <w:pPr>
        <w:pStyle w:val="af4"/>
        <w:shd w:val="clear" w:color="auto" w:fill="FFFFFF"/>
        <w:spacing w:before="0" w:beforeAutospacing="0" w:after="0" w:afterAutospacing="0"/>
        <w:ind w:firstLine="375"/>
        <w:jc w:val="both"/>
        <w:rPr>
          <w:rFonts w:ascii="Sylfaen" w:hAnsi="Sylfaen"/>
          <w:sz w:val="20"/>
          <w:szCs w:val="20"/>
          <w:u w:val="single"/>
          <w:lang w:val="hy-AM"/>
        </w:rPr>
      </w:pPr>
      <w:proofErr w:type="spellStart"/>
      <w:r w:rsidRPr="00F01DDB">
        <w:rPr>
          <w:rFonts w:ascii="Sylfaen" w:hAnsi="Sylfaen"/>
          <w:sz w:val="20"/>
          <w:szCs w:val="20"/>
          <w:lang w:val="hy-AM"/>
        </w:rPr>
        <w:t>Руководитель</w:t>
      </w:r>
      <w:proofErr w:type="spellEnd"/>
      <w:r w:rsidRPr="00F01DDB">
        <w:rPr>
          <w:rFonts w:ascii="Sylfaen" w:hAnsi="Sylfaen"/>
          <w:sz w:val="20"/>
          <w:szCs w:val="20"/>
          <w:lang w:val="hy-AM"/>
        </w:rPr>
        <w:t xml:space="preserve"> </w:t>
      </w:r>
      <w:proofErr w:type="spellStart"/>
      <w:r w:rsidRPr="00F01DDB">
        <w:rPr>
          <w:rFonts w:ascii="Sylfaen" w:hAnsi="Sylfaen"/>
          <w:sz w:val="20"/>
          <w:szCs w:val="20"/>
          <w:lang w:val="hy-AM"/>
        </w:rPr>
        <w:t>исполнительного</w:t>
      </w:r>
      <w:proofErr w:type="spellEnd"/>
      <w:r w:rsidRPr="00F01DDB">
        <w:rPr>
          <w:rFonts w:ascii="Sylfaen" w:hAnsi="Sylfaen"/>
          <w:sz w:val="20"/>
          <w:szCs w:val="20"/>
          <w:lang w:val="hy-AM"/>
        </w:rPr>
        <w:t xml:space="preserve"> </w:t>
      </w:r>
      <w:proofErr w:type="spellStart"/>
      <w:r w:rsidRPr="00F01DDB">
        <w:rPr>
          <w:rFonts w:ascii="Sylfaen" w:hAnsi="Sylfaen"/>
          <w:sz w:val="20"/>
          <w:szCs w:val="20"/>
          <w:lang w:val="hy-AM"/>
        </w:rPr>
        <w:t>органа</w:t>
      </w:r>
      <w:proofErr w:type="spellEnd"/>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p>
    <w:p w:rsidR="007B3F5F" w:rsidRPr="00F01DDB"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p>
    <w:p w:rsidR="007B3F5F" w:rsidRPr="00F01DDB"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p>
    <w:p w:rsidR="007B3F5F" w:rsidRPr="00F01DDB" w:rsidRDefault="007B3F5F" w:rsidP="007B3F5F">
      <w:pPr>
        <w:pStyle w:val="af4"/>
        <w:shd w:val="clear" w:color="auto" w:fill="FFFFFF"/>
        <w:spacing w:before="0" w:beforeAutospacing="0" w:after="0" w:afterAutospacing="0"/>
        <w:ind w:firstLine="375"/>
        <w:jc w:val="both"/>
        <w:rPr>
          <w:rFonts w:ascii="Sylfaen" w:hAnsi="Sylfaen"/>
          <w:sz w:val="20"/>
          <w:szCs w:val="20"/>
          <w:lang w:val="hy-AM"/>
        </w:rPr>
      </w:pP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p>
    <w:p w:rsidR="007B3F5F" w:rsidRPr="00F01DDB" w:rsidRDefault="007B3F5F" w:rsidP="007B3F5F">
      <w:pPr>
        <w:pStyle w:val="af4"/>
        <w:shd w:val="clear" w:color="auto" w:fill="FFFFFF"/>
        <w:spacing w:before="0" w:beforeAutospacing="0" w:after="0" w:afterAutospacing="0"/>
        <w:rPr>
          <w:rFonts w:ascii="Sylfaen" w:hAnsi="Sylfaen" w:cs="Sylfaen"/>
          <w:vertAlign w:val="superscript"/>
        </w:rPr>
      </w:pPr>
      <w:r w:rsidRPr="00F01DDB">
        <w:rPr>
          <w:rFonts w:ascii="Sylfaen" w:hAnsi="Sylfaen" w:cs="Sylfaen"/>
          <w:vertAlign w:val="superscript"/>
          <w:lang w:val="hy-AM"/>
        </w:rPr>
        <w:t xml:space="preserve">                                                        </w:t>
      </w:r>
      <w:proofErr w:type="gramStart"/>
      <w:r w:rsidRPr="00F01DDB">
        <w:rPr>
          <w:rFonts w:ascii="Sylfaen" w:hAnsi="Sylfaen" w:cs="Sylfaen"/>
          <w:vertAlign w:val="superscript"/>
        </w:rPr>
        <w:t>число</w:t>
      </w:r>
      <w:proofErr w:type="gramEnd"/>
      <w:r w:rsidRPr="00F01DDB">
        <w:rPr>
          <w:rFonts w:ascii="Sylfaen" w:hAnsi="Sylfaen" w:cs="Sylfaen"/>
          <w:vertAlign w:val="superscript"/>
        </w:rPr>
        <w:t>, месяц, год</w:t>
      </w: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F01DDB" w:rsidRDefault="007B3F5F" w:rsidP="007B3F5F">
      <w:pPr>
        <w:pStyle w:val="af4"/>
        <w:shd w:val="clear" w:color="auto" w:fill="FFFFFF"/>
        <w:spacing w:before="0" w:beforeAutospacing="0" w:after="0" w:afterAutospacing="0"/>
        <w:ind w:firstLine="375"/>
        <w:jc w:val="both"/>
        <w:rPr>
          <w:rFonts w:ascii="Sylfaen" w:eastAsiaTheme="minorHAnsi" w:hAnsi="Sylfaen" w:cstheme="minorBidi"/>
        </w:rPr>
      </w:pPr>
    </w:p>
    <w:p w:rsidR="00CF2692" w:rsidRPr="00F01DDB" w:rsidRDefault="00CF2692"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7B3F5F" w:rsidRPr="00F01DDB" w:rsidRDefault="007B3F5F" w:rsidP="00B46D58">
      <w:pPr>
        <w:widowControl w:val="0"/>
        <w:spacing w:after="160"/>
        <w:ind w:left="567" w:right="565"/>
        <w:jc w:val="center"/>
        <w:rPr>
          <w:rFonts w:ascii="Sylfaen" w:hAnsi="Sylfaen"/>
          <w:b/>
        </w:rPr>
      </w:pPr>
    </w:p>
    <w:p w:rsidR="00CF2692" w:rsidRPr="00F01DDB" w:rsidRDefault="00CF2692"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3D2FE2" w:rsidRPr="00F01DDB" w:rsidRDefault="003D2FE2" w:rsidP="003D2FE2">
      <w:pPr>
        <w:widowControl w:val="0"/>
        <w:spacing w:after="160"/>
        <w:jc w:val="right"/>
        <w:rPr>
          <w:rFonts w:ascii="Sylfaen" w:hAnsi="Sylfaen" w:cs="GHEA Grapalat"/>
          <w:i/>
          <w:sz w:val="22"/>
          <w:szCs w:val="22"/>
        </w:rPr>
      </w:pPr>
      <w:r w:rsidRPr="00F01DDB">
        <w:rPr>
          <w:rFonts w:ascii="Sylfaen" w:hAnsi="Sylfaen"/>
          <w:i/>
          <w:sz w:val="22"/>
          <w:szCs w:val="22"/>
        </w:rPr>
        <w:t>Приложение № 4.1</w:t>
      </w:r>
    </w:p>
    <w:p w:rsidR="003D2FE2" w:rsidRPr="00F01DDB" w:rsidRDefault="003D2FE2" w:rsidP="003D2FE2">
      <w:pPr>
        <w:widowControl w:val="0"/>
        <w:spacing w:after="160"/>
        <w:jc w:val="right"/>
        <w:rPr>
          <w:rFonts w:ascii="Sylfaen" w:hAnsi="Sylfaen" w:cs="GHEA Grapalat"/>
          <w:i/>
          <w:sz w:val="22"/>
          <w:szCs w:val="22"/>
        </w:rPr>
      </w:pPr>
      <w:proofErr w:type="gramStart"/>
      <w:r w:rsidRPr="00F01DDB">
        <w:rPr>
          <w:rFonts w:ascii="Sylfaen" w:hAnsi="Sylfaen"/>
          <w:i/>
          <w:sz w:val="22"/>
          <w:szCs w:val="22"/>
        </w:rPr>
        <w:t>к</w:t>
      </w:r>
      <w:proofErr w:type="gramEnd"/>
      <w:r w:rsidRPr="00F01DDB">
        <w:rPr>
          <w:rFonts w:ascii="Sylfaen" w:hAnsi="Sylfaen"/>
          <w:i/>
          <w:sz w:val="22"/>
          <w:szCs w:val="22"/>
        </w:rPr>
        <w:t xml:space="preserve"> Приглашению на </w:t>
      </w:r>
      <w:r w:rsidR="00FD58EC" w:rsidRPr="00F01DDB">
        <w:rPr>
          <w:rFonts w:ascii="Sylfaen" w:hAnsi="Sylfaen"/>
          <w:i/>
          <w:sz w:val="22"/>
          <w:szCs w:val="22"/>
        </w:rPr>
        <w:t>запрос котировки</w:t>
      </w:r>
      <w:r w:rsidRPr="00F01DDB">
        <w:rPr>
          <w:rFonts w:ascii="Sylfaen" w:hAnsi="Sylfaen" w:cs="GHEA Grapalat"/>
          <w:i/>
          <w:sz w:val="22"/>
          <w:szCs w:val="22"/>
        </w:rPr>
        <w:br/>
      </w:r>
      <w:r w:rsidR="002B42A7" w:rsidRPr="00F01DDB">
        <w:rPr>
          <w:rFonts w:ascii="Sylfaen" w:hAnsi="Sylfaen"/>
          <w:i/>
          <w:sz w:val="22"/>
          <w:szCs w:val="22"/>
        </w:rPr>
        <w:t>под кодом "</w:t>
      </w:r>
      <w:r w:rsidR="002B42A7" w:rsidRPr="00F01DDB">
        <w:rPr>
          <w:rFonts w:ascii="Sylfaen" w:hAnsi="Sylfaen"/>
        </w:rPr>
        <w:t xml:space="preserve"> </w:t>
      </w:r>
      <w:r w:rsidR="00E835E7" w:rsidRPr="00F01DDB">
        <w:rPr>
          <w:rFonts w:ascii="Sylfaen" w:hAnsi="Sylfaen"/>
        </w:rPr>
        <w:t>ԳN8ՄԴ-ԳՀԱՊՁԲ-20</w:t>
      </w:r>
      <w:r w:rsidRPr="00F01DDB">
        <w:rPr>
          <w:rFonts w:ascii="Sylfaen" w:hAnsi="Sylfaen"/>
          <w:i/>
          <w:sz w:val="22"/>
          <w:szCs w:val="22"/>
        </w:rPr>
        <w:t>"</w:t>
      </w:r>
      <w:r w:rsidRPr="00F01DDB">
        <w:rPr>
          <w:rStyle w:val="af6"/>
          <w:rFonts w:ascii="Sylfaen" w:hAnsi="Sylfaen"/>
          <w:i/>
          <w:sz w:val="22"/>
          <w:szCs w:val="22"/>
        </w:rPr>
        <w:footnoteReference w:customMarkFollows="1" w:id="21"/>
        <w:t>*</w:t>
      </w:r>
    </w:p>
    <w:p w:rsidR="003D2FE2" w:rsidRPr="00F01DDB" w:rsidRDefault="003D2FE2" w:rsidP="003D2FE2">
      <w:pPr>
        <w:widowControl w:val="0"/>
        <w:spacing w:after="160"/>
        <w:jc w:val="center"/>
        <w:rPr>
          <w:rFonts w:ascii="Sylfaen" w:hAnsi="Sylfaen"/>
          <w:b/>
          <w:sz w:val="22"/>
          <w:szCs w:val="22"/>
        </w:rPr>
      </w:pPr>
    </w:p>
    <w:p w:rsidR="003D2FE2" w:rsidRPr="00F01DDB" w:rsidRDefault="003D2FE2" w:rsidP="003D2FE2">
      <w:pPr>
        <w:widowControl w:val="0"/>
        <w:spacing w:after="160"/>
        <w:jc w:val="center"/>
        <w:rPr>
          <w:rFonts w:ascii="Sylfaen" w:hAnsi="Sylfaen" w:cs="GHEA Grapalat"/>
          <w:b/>
          <w:sz w:val="22"/>
          <w:szCs w:val="22"/>
        </w:rPr>
      </w:pPr>
      <w:r w:rsidRPr="00F01DDB">
        <w:rPr>
          <w:rFonts w:ascii="Sylfaen" w:hAnsi="Sylfaen"/>
          <w:b/>
          <w:sz w:val="22"/>
          <w:szCs w:val="22"/>
        </w:rPr>
        <w:lastRenderedPageBreak/>
        <w:t xml:space="preserve">СОГЛАШЕНИЕ О НЕУСТОЙКЕ </w:t>
      </w:r>
    </w:p>
    <w:p w:rsidR="003D2FE2" w:rsidRPr="00F01DDB" w:rsidRDefault="003D2FE2" w:rsidP="003D2FE2">
      <w:pPr>
        <w:widowControl w:val="0"/>
        <w:spacing w:after="160"/>
        <w:jc w:val="center"/>
        <w:rPr>
          <w:rFonts w:ascii="Sylfaen" w:hAnsi="Sylfaen" w:cs="GHEA Grapalat"/>
          <w:b/>
          <w:sz w:val="22"/>
          <w:szCs w:val="22"/>
        </w:rPr>
      </w:pPr>
      <w:r w:rsidRPr="00F01DDB">
        <w:rPr>
          <w:rFonts w:ascii="Sylfaen" w:hAnsi="Sylfaen"/>
          <w:b/>
          <w:sz w:val="22"/>
          <w:szCs w:val="22"/>
        </w:rPr>
        <w:t>(</w:t>
      </w:r>
      <w:proofErr w:type="gramStart"/>
      <w:r w:rsidRPr="00F01DDB">
        <w:rPr>
          <w:rFonts w:ascii="Sylfaen" w:hAnsi="Sylfaen"/>
          <w:b/>
          <w:sz w:val="22"/>
          <w:szCs w:val="22"/>
        </w:rPr>
        <w:t>обеспечение</w:t>
      </w:r>
      <w:proofErr w:type="gramEnd"/>
      <w:r w:rsidRPr="00F01DDB">
        <w:rPr>
          <w:rFonts w:ascii="Sylfaen" w:hAnsi="Sylfaen"/>
          <w:b/>
          <w:sz w:val="22"/>
          <w:szCs w:val="22"/>
        </w:rPr>
        <w:t xml:space="preserve">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01DDB" w:rsidTr="00B932B8">
        <w:tc>
          <w:tcPr>
            <w:tcW w:w="4786" w:type="dxa"/>
          </w:tcPr>
          <w:p w:rsidR="003D2FE2" w:rsidRPr="00F01DDB" w:rsidRDefault="003D2FE2" w:rsidP="00B932B8">
            <w:pPr>
              <w:widowControl w:val="0"/>
              <w:spacing w:after="160"/>
              <w:rPr>
                <w:rFonts w:ascii="Sylfaen" w:hAnsi="Sylfaen" w:cs="GHEA Grapalat"/>
                <w:b/>
                <w:sz w:val="22"/>
                <w:szCs w:val="22"/>
                <w:lang w:val="en-US"/>
              </w:rPr>
            </w:pPr>
            <w:r w:rsidRPr="00F01DDB">
              <w:rPr>
                <w:rFonts w:ascii="Sylfaen" w:hAnsi="Sylfaen"/>
                <w:sz w:val="22"/>
                <w:szCs w:val="22"/>
              </w:rPr>
              <w:t>г. Ереван</w:t>
            </w:r>
          </w:p>
        </w:tc>
        <w:tc>
          <w:tcPr>
            <w:tcW w:w="4500" w:type="dxa"/>
          </w:tcPr>
          <w:p w:rsidR="003D2FE2" w:rsidRPr="00F01DDB" w:rsidRDefault="003D2FE2" w:rsidP="00B932B8">
            <w:pPr>
              <w:widowControl w:val="0"/>
              <w:spacing w:after="160"/>
              <w:jc w:val="right"/>
              <w:rPr>
                <w:rFonts w:ascii="Sylfaen" w:hAnsi="Sylfaen" w:cs="GHEA Grapalat"/>
                <w:b/>
                <w:sz w:val="22"/>
                <w:szCs w:val="22"/>
              </w:rPr>
            </w:pPr>
            <w:r w:rsidRPr="00F01DDB">
              <w:rPr>
                <w:rFonts w:ascii="Sylfaen" w:hAnsi="Sylfaen"/>
                <w:sz w:val="22"/>
                <w:szCs w:val="22"/>
              </w:rPr>
              <w:t>"</w:t>
            </w:r>
            <w:r w:rsidRPr="00F01DDB">
              <w:rPr>
                <w:rFonts w:ascii="Sylfaen" w:hAnsi="Sylfaen"/>
                <w:sz w:val="22"/>
                <w:szCs w:val="22"/>
                <w:lang w:val="en-US"/>
              </w:rPr>
              <w:tab/>
            </w:r>
            <w:r w:rsidRPr="00F01DDB">
              <w:rPr>
                <w:rFonts w:ascii="Sylfaen" w:hAnsi="Sylfaen"/>
                <w:sz w:val="22"/>
                <w:szCs w:val="22"/>
              </w:rPr>
              <w:t xml:space="preserve">" </w:t>
            </w:r>
            <w:r w:rsidRPr="00F01DDB">
              <w:rPr>
                <w:rFonts w:ascii="Sylfaen" w:hAnsi="Sylfaen"/>
                <w:sz w:val="22"/>
                <w:szCs w:val="22"/>
                <w:lang w:val="en-US"/>
              </w:rPr>
              <w:tab/>
            </w:r>
            <w:r w:rsidRPr="00F01DDB">
              <w:rPr>
                <w:rFonts w:ascii="Sylfaen" w:hAnsi="Sylfaen"/>
                <w:sz w:val="22"/>
                <w:szCs w:val="22"/>
              </w:rPr>
              <w:t>20</w:t>
            </w:r>
            <w:r w:rsidRPr="00F01DDB">
              <w:rPr>
                <w:rFonts w:ascii="Sylfaen" w:hAnsi="Sylfaen"/>
                <w:sz w:val="22"/>
                <w:szCs w:val="22"/>
                <w:lang w:val="en-US"/>
              </w:rPr>
              <w:tab/>
            </w:r>
            <w:r w:rsidRPr="00F01DDB">
              <w:rPr>
                <w:rFonts w:ascii="Sylfaen" w:hAnsi="Sylfaen"/>
                <w:sz w:val="22"/>
                <w:szCs w:val="22"/>
              </w:rPr>
              <w:t>г.</w:t>
            </w:r>
            <w:r w:rsidRPr="00F01DDB">
              <w:rPr>
                <w:rStyle w:val="af6"/>
                <w:rFonts w:ascii="Sylfaen" w:hAnsi="Sylfaen"/>
                <w:sz w:val="22"/>
                <w:szCs w:val="22"/>
              </w:rPr>
              <w:footnoteReference w:customMarkFollows="1" w:id="22"/>
              <w:t>**</w:t>
            </w:r>
          </w:p>
        </w:tc>
      </w:tr>
    </w:tbl>
    <w:p w:rsidR="003D2FE2" w:rsidRPr="00F01DDB" w:rsidRDefault="003D2FE2" w:rsidP="003D2FE2">
      <w:pPr>
        <w:widowControl w:val="0"/>
        <w:spacing w:after="160"/>
        <w:rPr>
          <w:rFonts w:ascii="Sylfaen" w:hAnsi="Sylfaen" w:cs="GHEA Grapalat"/>
          <w:b/>
          <w:sz w:val="22"/>
          <w:szCs w:val="22"/>
        </w:rPr>
      </w:pPr>
    </w:p>
    <w:p w:rsidR="003D2FE2" w:rsidRPr="00F01DDB" w:rsidRDefault="003D2FE2" w:rsidP="003D2FE2">
      <w:pPr>
        <w:widowControl w:val="0"/>
        <w:jc w:val="both"/>
        <w:rPr>
          <w:rFonts w:ascii="Sylfaen" w:hAnsi="Sylfaen" w:cs="GHEA Grapalat"/>
          <w:sz w:val="22"/>
          <w:szCs w:val="22"/>
          <w:u w:val="single"/>
          <w:vertAlign w:val="subscript"/>
        </w:rPr>
      </w:pPr>
      <w:r w:rsidRPr="00F01DDB">
        <w:rPr>
          <w:rFonts w:ascii="Sylfaen" w:hAnsi="Sylfaen"/>
          <w:sz w:val="22"/>
          <w:szCs w:val="22"/>
        </w:rPr>
        <w:t>_______________________________________________, в лице директора Компании,</w:t>
      </w:r>
    </w:p>
    <w:p w:rsidR="003D2FE2" w:rsidRPr="00F01DDB" w:rsidRDefault="003D2FE2" w:rsidP="003D2FE2">
      <w:pPr>
        <w:widowControl w:val="0"/>
        <w:spacing w:after="160"/>
        <w:ind w:left="1843"/>
        <w:jc w:val="both"/>
        <w:rPr>
          <w:rFonts w:ascii="Sylfaen" w:hAnsi="Sylfaen"/>
          <w:sz w:val="22"/>
          <w:szCs w:val="22"/>
          <w:vertAlign w:val="superscript"/>
          <w:lang w:val="en-US"/>
        </w:rPr>
      </w:pPr>
      <w:proofErr w:type="gramStart"/>
      <w:r w:rsidRPr="00F01DDB">
        <w:rPr>
          <w:rFonts w:ascii="Sylfaen" w:hAnsi="Sylfaen"/>
          <w:sz w:val="22"/>
          <w:szCs w:val="22"/>
          <w:vertAlign w:val="superscript"/>
        </w:rPr>
        <w:t>наименование</w:t>
      </w:r>
      <w:proofErr w:type="gramEnd"/>
      <w:r w:rsidRPr="00F01DDB">
        <w:rPr>
          <w:rFonts w:ascii="Sylfaen" w:hAnsi="Sylfaen"/>
          <w:sz w:val="22"/>
          <w:szCs w:val="22"/>
          <w:vertAlign w:val="superscript"/>
        </w:rPr>
        <w:t xml:space="preserve"> Компании</w:t>
      </w:r>
    </w:p>
    <w:p w:rsidR="003D2FE2" w:rsidRPr="00F01DDB" w:rsidRDefault="003D2FE2" w:rsidP="003D2FE2">
      <w:pPr>
        <w:widowControl w:val="0"/>
        <w:jc w:val="both"/>
        <w:rPr>
          <w:rFonts w:ascii="Sylfaen" w:hAnsi="Sylfaen"/>
          <w:sz w:val="22"/>
          <w:szCs w:val="22"/>
          <w:lang w:val="en-US"/>
        </w:rPr>
      </w:pPr>
      <w:r w:rsidRPr="00F01DDB">
        <w:rPr>
          <w:rFonts w:ascii="Sylfaen" w:hAnsi="Sylfaen"/>
          <w:sz w:val="22"/>
          <w:szCs w:val="22"/>
          <w:lang w:val="en-US"/>
        </w:rPr>
        <w:t>_________________________________________________________________________</w:t>
      </w:r>
    </w:p>
    <w:p w:rsidR="003D2FE2" w:rsidRPr="00F01DDB" w:rsidRDefault="003D2FE2" w:rsidP="003D2FE2">
      <w:pPr>
        <w:widowControl w:val="0"/>
        <w:spacing w:after="160"/>
        <w:jc w:val="center"/>
        <w:rPr>
          <w:rFonts w:ascii="Sylfaen" w:hAnsi="Sylfaen"/>
          <w:sz w:val="22"/>
          <w:szCs w:val="22"/>
          <w:vertAlign w:val="superscript"/>
        </w:rPr>
      </w:pPr>
      <w:proofErr w:type="gramStart"/>
      <w:r w:rsidRPr="00F01DDB">
        <w:rPr>
          <w:rFonts w:ascii="Sylfaen" w:hAnsi="Sylfaen"/>
          <w:sz w:val="22"/>
          <w:szCs w:val="22"/>
          <w:vertAlign w:val="superscript"/>
        </w:rPr>
        <w:t>имя</w:t>
      </w:r>
      <w:proofErr w:type="gramEnd"/>
      <w:r w:rsidRPr="00F01DDB">
        <w:rPr>
          <w:rFonts w:ascii="Sylfaen" w:hAnsi="Sylfaen"/>
          <w:sz w:val="22"/>
          <w:szCs w:val="22"/>
          <w:vertAlign w:val="superscript"/>
        </w:rPr>
        <w:t>, фамилия, паспортные данные директора компании</w:t>
      </w:r>
    </w:p>
    <w:p w:rsidR="003D2FE2" w:rsidRPr="00F01DDB" w:rsidRDefault="003D2FE2" w:rsidP="003D2FE2">
      <w:pPr>
        <w:widowControl w:val="0"/>
        <w:spacing w:after="160"/>
        <w:jc w:val="both"/>
        <w:rPr>
          <w:rFonts w:ascii="Sylfaen" w:hAnsi="Sylfaen" w:cs="GHEA Grapalat"/>
          <w:sz w:val="22"/>
          <w:szCs w:val="22"/>
        </w:rPr>
      </w:pPr>
      <w:proofErr w:type="gramStart"/>
      <w:r w:rsidRPr="00F01DDB">
        <w:rPr>
          <w:rFonts w:ascii="Sylfaen" w:hAnsi="Sylfaen"/>
          <w:sz w:val="22"/>
          <w:szCs w:val="22"/>
        </w:rPr>
        <w:t>действующего</w:t>
      </w:r>
      <w:proofErr w:type="gramEnd"/>
      <w:r w:rsidRPr="00F01DDB">
        <w:rPr>
          <w:rFonts w:ascii="Sylfaen" w:hAnsi="Sylfaen"/>
          <w:sz w:val="22"/>
          <w:szCs w:val="22"/>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01DDB" w:rsidRDefault="003D2FE2" w:rsidP="003D2FE2">
      <w:pPr>
        <w:widowControl w:val="0"/>
        <w:spacing w:after="160"/>
        <w:ind w:firstLine="709"/>
        <w:jc w:val="both"/>
        <w:rPr>
          <w:rFonts w:ascii="Sylfaen" w:hAnsi="Sylfaen" w:cs="GHEA Grapalat"/>
          <w:sz w:val="22"/>
          <w:szCs w:val="22"/>
        </w:rPr>
      </w:pPr>
    </w:p>
    <w:p w:rsidR="003D2FE2" w:rsidRPr="00F01DDB" w:rsidRDefault="003D2FE2" w:rsidP="003D2FE2">
      <w:pPr>
        <w:widowControl w:val="0"/>
        <w:spacing w:after="160"/>
        <w:jc w:val="center"/>
        <w:rPr>
          <w:rFonts w:ascii="Sylfaen" w:hAnsi="Sylfaen" w:cs="GHEA Grapalat"/>
          <w:b/>
          <w:bCs/>
          <w:sz w:val="22"/>
          <w:szCs w:val="22"/>
        </w:rPr>
      </w:pPr>
      <w:r w:rsidRPr="00F01DDB">
        <w:rPr>
          <w:rFonts w:ascii="Sylfaen" w:hAnsi="Sylfaen"/>
          <w:b/>
          <w:sz w:val="22"/>
          <w:szCs w:val="22"/>
        </w:rPr>
        <w:t>1. Предмет соглашения</w:t>
      </w:r>
    </w:p>
    <w:p w:rsidR="003D2FE2" w:rsidRPr="00F01DDB" w:rsidRDefault="003D2FE2" w:rsidP="003D2FE2">
      <w:pPr>
        <w:widowControl w:val="0"/>
        <w:tabs>
          <w:tab w:val="left" w:pos="567"/>
        </w:tabs>
        <w:jc w:val="both"/>
        <w:rPr>
          <w:rFonts w:ascii="Sylfaen" w:hAnsi="Sylfaen" w:cs="GHEA Grapalat"/>
          <w:spacing w:val="-6"/>
          <w:sz w:val="22"/>
          <w:szCs w:val="22"/>
        </w:rPr>
      </w:pPr>
      <w:r w:rsidRPr="00F01DDB">
        <w:rPr>
          <w:rFonts w:ascii="Sylfaen" w:hAnsi="Sylfaen"/>
          <w:sz w:val="22"/>
          <w:szCs w:val="22"/>
        </w:rPr>
        <w:t>1</w:t>
      </w:r>
      <w:r w:rsidRPr="00F01DDB">
        <w:rPr>
          <w:rFonts w:ascii="Sylfaen" w:hAnsi="Sylfaen"/>
          <w:spacing w:val="-6"/>
          <w:sz w:val="22"/>
          <w:szCs w:val="22"/>
        </w:rPr>
        <w:t>.1.</w:t>
      </w:r>
      <w:r w:rsidRPr="00F01DDB">
        <w:rPr>
          <w:rFonts w:ascii="Sylfaen" w:hAnsi="Sylfaen"/>
          <w:spacing w:val="-6"/>
          <w:sz w:val="22"/>
          <w:szCs w:val="22"/>
        </w:rPr>
        <w:tab/>
        <w:t xml:space="preserve">Компания участвует в организованной ___________________ *(далее — Заказчик) </w:t>
      </w:r>
    </w:p>
    <w:p w:rsidR="003D2FE2" w:rsidRPr="00F01DDB" w:rsidRDefault="003D2FE2" w:rsidP="003D2FE2">
      <w:pPr>
        <w:widowControl w:val="0"/>
        <w:tabs>
          <w:tab w:val="left" w:pos="284"/>
        </w:tabs>
        <w:spacing w:after="160"/>
        <w:ind w:left="5245"/>
        <w:jc w:val="both"/>
        <w:rPr>
          <w:rFonts w:ascii="Sylfaen" w:hAnsi="Sylfaen" w:cs="GHEA Grapalat"/>
          <w:sz w:val="22"/>
          <w:szCs w:val="22"/>
        </w:rPr>
      </w:pPr>
      <w:proofErr w:type="gramStart"/>
      <w:r w:rsidRPr="00F01DDB">
        <w:rPr>
          <w:rFonts w:ascii="Sylfaen" w:hAnsi="Sylfaen"/>
          <w:sz w:val="22"/>
          <w:szCs w:val="22"/>
          <w:vertAlign w:val="superscript"/>
        </w:rPr>
        <w:t>наименование</w:t>
      </w:r>
      <w:proofErr w:type="gramEnd"/>
      <w:r w:rsidRPr="00F01DDB">
        <w:rPr>
          <w:rFonts w:ascii="Sylfaen" w:hAnsi="Sylfaen"/>
          <w:sz w:val="22"/>
          <w:szCs w:val="22"/>
          <w:vertAlign w:val="superscript"/>
        </w:rPr>
        <w:t xml:space="preserve"> заказчика</w:t>
      </w:r>
    </w:p>
    <w:p w:rsidR="003D2FE2" w:rsidRPr="00F01DDB" w:rsidRDefault="003D2FE2" w:rsidP="003D2FE2">
      <w:pPr>
        <w:widowControl w:val="0"/>
        <w:jc w:val="both"/>
        <w:rPr>
          <w:rFonts w:ascii="Sylfaen" w:hAnsi="Sylfaen" w:cs="GHEA Grapalat"/>
          <w:sz w:val="22"/>
          <w:szCs w:val="22"/>
        </w:rPr>
      </w:pPr>
      <w:proofErr w:type="gramStart"/>
      <w:r w:rsidRPr="00F01DDB">
        <w:rPr>
          <w:rFonts w:ascii="Sylfaen" w:hAnsi="Sylfaen"/>
          <w:sz w:val="22"/>
          <w:szCs w:val="22"/>
        </w:rPr>
        <w:t>процедуре</w:t>
      </w:r>
      <w:proofErr w:type="gramEnd"/>
      <w:r w:rsidRPr="00F01DDB">
        <w:rPr>
          <w:rFonts w:ascii="Sylfaen" w:hAnsi="Sylfaen"/>
          <w:sz w:val="22"/>
          <w:szCs w:val="22"/>
        </w:rPr>
        <w:t xml:space="preserve"> закупок под кодом ____________________________________________ *.</w:t>
      </w:r>
    </w:p>
    <w:p w:rsidR="003D2FE2" w:rsidRPr="00F01DDB" w:rsidRDefault="003D2FE2" w:rsidP="003D2FE2">
      <w:pPr>
        <w:widowControl w:val="0"/>
        <w:spacing w:after="160"/>
        <w:ind w:left="5245"/>
        <w:jc w:val="both"/>
        <w:rPr>
          <w:rFonts w:ascii="Sylfaen" w:hAnsi="Sylfaen" w:cs="GHEA Grapalat"/>
          <w:sz w:val="22"/>
          <w:szCs w:val="22"/>
        </w:rPr>
      </w:pPr>
      <w:proofErr w:type="gramStart"/>
      <w:r w:rsidRPr="00F01DDB">
        <w:rPr>
          <w:rFonts w:ascii="Sylfaen" w:hAnsi="Sylfaen"/>
          <w:sz w:val="22"/>
          <w:szCs w:val="22"/>
          <w:vertAlign w:val="superscript"/>
        </w:rPr>
        <w:t>код</w:t>
      </w:r>
      <w:proofErr w:type="gramEnd"/>
      <w:r w:rsidRPr="00F01DDB">
        <w:rPr>
          <w:rFonts w:ascii="Sylfaen" w:hAnsi="Sylfaen"/>
          <w:sz w:val="22"/>
          <w:szCs w:val="22"/>
          <w:vertAlign w:val="superscript"/>
        </w:rPr>
        <w:t xml:space="preserve"> процедуры</w:t>
      </w:r>
    </w:p>
    <w:p w:rsidR="003D2FE2" w:rsidRPr="00F01DDB" w:rsidRDefault="003D2FE2" w:rsidP="003D2FE2">
      <w:pPr>
        <w:widowControl w:val="0"/>
        <w:tabs>
          <w:tab w:val="left" w:pos="1134"/>
        </w:tabs>
        <w:spacing w:after="160"/>
        <w:ind w:firstLine="567"/>
        <w:jc w:val="both"/>
        <w:rPr>
          <w:rFonts w:ascii="Sylfaen" w:hAnsi="Sylfaen"/>
          <w:sz w:val="22"/>
          <w:szCs w:val="22"/>
        </w:rPr>
      </w:pPr>
      <w:r w:rsidRPr="00F01DDB">
        <w:rPr>
          <w:rFonts w:ascii="Sylfaen" w:hAnsi="Sylfaen"/>
          <w:sz w:val="22"/>
          <w:szCs w:val="22"/>
        </w:rPr>
        <w:t>1.2.</w:t>
      </w:r>
      <w:r w:rsidRPr="00F01DDB">
        <w:rPr>
          <w:rFonts w:ascii="Sylfaen" w:hAnsi="Sylfaen"/>
          <w:sz w:val="22"/>
          <w:szCs w:val="22"/>
        </w:rPr>
        <w:tab/>
      </w:r>
      <w:r w:rsidRPr="00F01DDB">
        <w:rPr>
          <w:rFonts w:ascii="Sylfaen" w:hAnsi="Sylfaen" w:cs="GHEA Grapalat"/>
          <w:sz w:val="22"/>
          <w:szCs w:val="22"/>
        </w:rPr>
        <w:t xml:space="preserve">В качестве участника, </w:t>
      </w:r>
      <w:r w:rsidRPr="00F01DDB">
        <w:rPr>
          <w:rFonts w:ascii="Sylfaen" w:hAnsi="Sylfaen" w:cs="GHEA Grapalat"/>
          <w:sz w:val="22"/>
          <w:szCs w:val="22"/>
          <w:lang w:val="hy-AM"/>
        </w:rPr>
        <w:t>օ</w:t>
      </w:r>
      <w:proofErr w:type="spellStart"/>
      <w:r w:rsidRPr="00F01DDB">
        <w:rPr>
          <w:rFonts w:ascii="Sylfaen" w:hAnsi="Sylfaen" w:cs="GHEA Grapalat"/>
          <w:sz w:val="22"/>
          <w:szCs w:val="22"/>
        </w:rPr>
        <w:t>тобранного</w:t>
      </w:r>
      <w:proofErr w:type="spellEnd"/>
      <w:r w:rsidRPr="00F01DDB">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01DDB">
        <w:rPr>
          <w:rFonts w:ascii="Sylfaen" w:hAnsi="Sylfaen" w:cs="GHEA Grapalat"/>
          <w:sz w:val="22"/>
          <w:szCs w:val="22"/>
          <w:lang w:val="en-US"/>
        </w:rPr>
        <w:t>K</w:t>
      </w:r>
      <w:proofErr w:type="spellStart"/>
      <w:r w:rsidRPr="00F01DDB">
        <w:rPr>
          <w:rFonts w:ascii="Sylfaen" w:hAnsi="Sylfaen" w:cs="GHEA Grapalat"/>
          <w:sz w:val="22"/>
          <w:szCs w:val="22"/>
        </w:rPr>
        <w:t>омпания</w:t>
      </w:r>
      <w:proofErr w:type="spellEnd"/>
      <w:r w:rsidRPr="00F01DDB">
        <w:rPr>
          <w:rFonts w:ascii="Sylfaen" w:hAnsi="Sylfaen" w:cs="GHEA Grapalat"/>
          <w:sz w:val="22"/>
          <w:szCs w:val="22"/>
        </w:rPr>
        <w:t xml:space="preserve"> </w:t>
      </w:r>
      <w:r w:rsidRPr="00F01DDB">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1.3.</w:t>
      </w:r>
      <w:r w:rsidRPr="00F01DDB">
        <w:rPr>
          <w:rFonts w:ascii="Sylfaen" w:hAnsi="Sylfaen"/>
          <w:sz w:val="22"/>
          <w:szCs w:val="22"/>
        </w:rPr>
        <w:tab/>
        <w:t>Подписав платежное требование (далее — Требование), прилагаемое к</w:t>
      </w:r>
      <w:r w:rsidRPr="00F01DDB">
        <w:rPr>
          <w:rFonts w:ascii="Sylfaen" w:hAnsi="Sylfaen"/>
          <w:sz w:val="22"/>
          <w:szCs w:val="22"/>
          <w:lang w:val="en-US"/>
        </w:rPr>
        <w:t> </w:t>
      </w:r>
      <w:r w:rsidRPr="00F01DDB">
        <w:rPr>
          <w:rFonts w:ascii="Sylfaen" w:hAnsi="Sylfaen"/>
          <w:sz w:val="22"/>
          <w:szCs w:val="22"/>
        </w:rPr>
        <w:t xml:space="preserve">настоящему Соглашению о неустойке, Компания </w:t>
      </w:r>
      <w:proofErr w:type="spellStart"/>
      <w:r w:rsidRPr="00F01DDB">
        <w:rPr>
          <w:rFonts w:ascii="Sylfaen" w:hAnsi="Sylfaen"/>
          <w:sz w:val="22"/>
          <w:szCs w:val="22"/>
        </w:rPr>
        <w:t>безотзывно</w:t>
      </w:r>
      <w:proofErr w:type="spellEnd"/>
      <w:r w:rsidRPr="00F01DDB">
        <w:rPr>
          <w:rFonts w:ascii="Sylfaen" w:hAnsi="Sylfaen"/>
          <w:sz w:val="22"/>
          <w:szCs w:val="22"/>
        </w:rPr>
        <w:t xml:space="preserve"> соглашается, что: </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proofErr w:type="gramStart"/>
      <w:r w:rsidRPr="00F01DDB">
        <w:rPr>
          <w:rFonts w:ascii="Sylfaen" w:hAnsi="Sylfaen"/>
          <w:sz w:val="22"/>
          <w:szCs w:val="22"/>
        </w:rPr>
        <w:lastRenderedPageBreak/>
        <w:t>а)</w:t>
      </w:r>
      <w:r w:rsidRPr="00F01DDB">
        <w:rPr>
          <w:rFonts w:ascii="Sylfaen" w:hAnsi="Sylfaen"/>
          <w:sz w:val="22"/>
          <w:szCs w:val="22"/>
        </w:rPr>
        <w:tab/>
      </w:r>
      <w:proofErr w:type="gramEnd"/>
      <w:r w:rsidRPr="00F01DDB">
        <w:rPr>
          <w:rFonts w:ascii="Sylfaen" w:hAnsi="Sylfaen"/>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proofErr w:type="gramStart"/>
      <w:r w:rsidRPr="00F01DDB">
        <w:rPr>
          <w:rFonts w:ascii="Sylfaen" w:hAnsi="Sylfaen"/>
          <w:sz w:val="22"/>
          <w:szCs w:val="22"/>
        </w:rPr>
        <w:t>б)</w:t>
      </w:r>
      <w:r w:rsidRPr="00F01DDB">
        <w:rPr>
          <w:rFonts w:ascii="Sylfaen" w:hAnsi="Sylfaen"/>
          <w:sz w:val="22"/>
          <w:szCs w:val="22"/>
        </w:rPr>
        <w:tab/>
      </w:r>
      <w:proofErr w:type="gramEnd"/>
      <w:r w:rsidRPr="00F01DDB">
        <w:rPr>
          <w:rFonts w:ascii="Sylfaen" w:hAnsi="Sylfaen"/>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proofErr w:type="gramStart"/>
      <w:r w:rsidRPr="00F01DDB">
        <w:rPr>
          <w:rFonts w:ascii="Sylfaen" w:hAnsi="Sylfaen"/>
          <w:sz w:val="22"/>
          <w:szCs w:val="22"/>
        </w:rPr>
        <w:t>в)</w:t>
      </w:r>
      <w:r w:rsidRPr="00F01DDB">
        <w:rPr>
          <w:rFonts w:ascii="Sylfaen" w:hAnsi="Sylfaen"/>
          <w:sz w:val="22"/>
          <w:szCs w:val="22"/>
        </w:rPr>
        <w:tab/>
      </w:r>
      <w:proofErr w:type="gramEnd"/>
      <w:r w:rsidRPr="00F01DDB">
        <w:rPr>
          <w:rFonts w:ascii="Sylfaen" w:hAnsi="Sylfaen"/>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proofErr w:type="gramStart"/>
      <w:r w:rsidRPr="00F01DDB">
        <w:rPr>
          <w:rFonts w:ascii="Sylfaen" w:hAnsi="Sylfaen"/>
          <w:sz w:val="22"/>
          <w:szCs w:val="22"/>
        </w:rPr>
        <w:t>г)</w:t>
      </w:r>
      <w:r w:rsidRPr="00F01DDB">
        <w:rPr>
          <w:rFonts w:ascii="Sylfaen" w:hAnsi="Sylfaen"/>
          <w:sz w:val="22"/>
          <w:szCs w:val="22"/>
        </w:rPr>
        <w:tab/>
      </w:r>
      <w:proofErr w:type="gramEnd"/>
      <w:r w:rsidRPr="00F01DDB">
        <w:rPr>
          <w:rFonts w:ascii="Sylfaen" w:hAnsi="Sylfaen"/>
          <w:sz w:val="22"/>
          <w:szCs w:val="22"/>
        </w:rPr>
        <w:t>Компания подтверждает, что акцептовала Требование в полном размере суммы неустойки.</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proofErr w:type="gramStart"/>
      <w:r w:rsidRPr="00F01DDB">
        <w:rPr>
          <w:rFonts w:ascii="Sylfaen" w:hAnsi="Sylfaen"/>
          <w:sz w:val="22"/>
          <w:szCs w:val="22"/>
        </w:rPr>
        <w:t>д)</w:t>
      </w:r>
      <w:r w:rsidRPr="00F01DDB">
        <w:rPr>
          <w:rFonts w:ascii="Sylfaen" w:hAnsi="Sylfaen"/>
          <w:sz w:val="22"/>
          <w:szCs w:val="22"/>
        </w:rPr>
        <w:tab/>
      </w:r>
      <w:proofErr w:type="gramEnd"/>
      <w:r w:rsidRPr="00F01DDB">
        <w:rPr>
          <w:rFonts w:ascii="Sylfaen" w:hAnsi="Sylfaen"/>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1.4.</w:t>
      </w:r>
      <w:r w:rsidRPr="00F01DDB">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01DDB">
        <w:rPr>
          <w:rFonts w:ascii="Sylfaen" w:hAnsi="Sylfaen" w:cs="Courier New"/>
          <w:sz w:val="22"/>
          <w:szCs w:val="22"/>
          <w:lang w:val="en-US"/>
        </w:rPr>
        <w:t> </w:t>
      </w:r>
      <w:r w:rsidRPr="00F01DDB">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1.5.</w:t>
      </w:r>
      <w:r w:rsidRPr="00F01DDB">
        <w:rPr>
          <w:rFonts w:ascii="Sylfaen" w:hAnsi="Sylfaen"/>
          <w:sz w:val="22"/>
          <w:szCs w:val="22"/>
        </w:rPr>
        <w:tab/>
        <w:t>Заказчик может представить в Банк-плательщик иные дополнительные документы.</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1.6. Банк не несет какой-либо ответственности за риски (понесенные</w:t>
      </w:r>
      <w:r w:rsidRPr="00F01DDB">
        <w:rPr>
          <w:rFonts w:ascii="Sylfaen" w:hAnsi="Sylfaen" w:cs="Courier New"/>
          <w:sz w:val="22"/>
          <w:szCs w:val="22"/>
          <w:lang w:val="en-US"/>
        </w:rPr>
        <w:t> </w:t>
      </w:r>
      <w:r w:rsidRPr="00F01DDB">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01DDB">
        <w:rPr>
          <w:rFonts w:ascii="Sylfaen" w:hAnsi="Sylfaen" w:cs="Courier New"/>
          <w:sz w:val="22"/>
          <w:szCs w:val="22"/>
          <w:lang w:val="en-US"/>
        </w:rPr>
        <w:t> </w:t>
      </w:r>
      <w:r w:rsidRPr="00F01DDB">
        <w:rPr>
          <w:rFonts w:ascii="Sylfaen" w:hAnsi="Sylfaen"/>
          <w:sz w:val="22"/>
          <w:szCs w:val="22"/>
        </w:rPr>
        <w:t>Требовании. Банк не обязан проверять факты нарушения Компанией условий договора.</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lastRenderedPageBreak/>
        <w:t>1.7.</w:t>
      </w:r>
      <w:r w:rsidRPr="00F01DDB">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1.8.</w:t>
      </w:r>
      <w:r w:rsidRPr="00F01DDB">
        <w:rPr>
          <w:rFonts w:ascii="Sylfaen" w:hAnsi="Sylfaen"/>
          <w:sz w:val="22"/>
          <w:szCs w:val="22"/>
        </w:rPr>
        <w:tab/>
        <w:t>В случае если в течение десяти рабочих дней после представления в</w:t>
      </w:r>
      <w:r w:rsidRPr="00F01DDB">
        <w:rPr>
          <w:rFonts w:ascii="Sylfaen" w:hAnsi="Sylfaen" w:cs="Courier New"/>
          <w:sz w:val="22"/>
          <w:szCs w:val="22"/>
          <w:lang w:val="en-US"/>
        </w:rPr>
        <w:t> </w:t>
      </w:r>
      <w:r w:rsidRPr="00F01DDB">
        <w:rPr>
          <w:rFonts w:ascii="Sylfaen" w:hAnsi="Sylfaen"/>
          <w:sz w:val="22"/>
          <w:szCs w:val="22"/>
        </w:rPr>
        <w:t>Банк настоящего Соглашения и прилагаемого Требования по независящим от</w:t>
      </w:r>
      <w:r w:rsidRPr="00F01DDB">
        <w:rPr>
          <w:rFonts w:ascii="Sylfaen" w:hAnsi="Sylfaen" w:cs="Courier New"/>
          <w:sz w:val="22"/>
          <w:szCs w:val="22"/>
          <w:lang w:val="en-US"/>
        </w:rPr>
        <w:t> </w:t>
      </w:r>
      <w:r w:rsidRPr="00F01DDB">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F01DDB">
        <w:rPr>
          <w:rFonts w:ascii="Sylfaen" w:hAnsi="Sylfaen"/>
          <w:sz w:val="22"/>
          <w:szCs w:val="22"/>
        </w:rPr>
        <w:t>Репортинг</w:t>
      </w:r>
      <w:proofErr w:type="spellEnd"/>
      <w:r w:rsidRPr="00F01DDB">
        <w:rPr>
          <w:rFonts w:ascii="Sylfaen" w:hAnsi="Sylfaen"/>
          <w:sz w:val="22"/>
          <w:szCs w:val="22"/>
        </w:rPr>
        <w:t>" (Кредитное бюро) сведения о Компании в связи с</w:t>
      </w:r>
      <w:r w:rsidRPr="00F01DDB">
        <w:rPr>
          <w:rFonts w:ascii="Sylfaen" w:hAnsi="Sylfaen" w:cs="Courier New"/>
          <w:sz w:val="22"/>
          <w:szCs w:val="22"/>
          <w:lang w:val="en-US"/>
        </w:rPr>
        <w:t> </w:t>
      </w:r>
      <w:r w:rsidRPr="00F01DDB">
        <w:rPr>
          <w:rFonts w:ascii="Sylfaen" w:hAnsi="Sylfaen"/>
          <w:sz w:val="22"/>
          <w:szCs w:val="22"/>
        </w:rPr>
        <w:t>неуплатой.</w:t>
      </w:r>
    </w:p>
    <w:p w:rsidR="003D2FE2" w:rsidRPr="00F01DDB" w:rsidRDefault="003D2FE2" w:rsidP="003D2FE2">
      <w:pPr>
        <w:widowControl w:val="0"/>
        <w:spacing w:after="160"/>
        <w:jc w:val="center"/>
        <w:rPr>
          <w:rFonts w:ascii="Sylfaen" w:hAnsi="Sylfaen" w:cs="GHEA Grapalat"/>
          <w:b/>
          <w:bCs/>
          <w:sz w:val="22"/>
          <w:szCs w:val="22"/>
        </w:rPr>
      </w:pPr>
      <w:r w:rsidRPr="00F01DDB">
        <w:rPr>
          <w:rFonts w:ascii="Sylfaen" w:hAnsi="Sylfaen"/>
          <w:b/>
          <w:sz w:val="22"/>
          <w:szCs w:val="22"/>
        </w:rPr>
        <w:t>2. Иные условия</w:t>
      </w:r>
    </w:p>
    <w:p w:rsidR="003D2FE2" w:rsidRPr="00F01DDB" w:rsidRDefault="003D2FE2" w:rsidP="003D2FE2">
      <w:pPr>
        <w:widowControl w:val="0"/>
        <w:tabs>
          <w:tab w:val="left" w:pos="1134"/>
        </w:tabs>
        <w:spacing w:after="160"/>
        <w:ind w:firstLine="567"/>
        <w:jc w:val="both"/>
        <w:rPr>
          <w:rFonts w:ascii="Sylfaen" w:hAnsi="Sylfaen"/>
          <w:sz w:val="22"/>
          <w:szCs w:val="22"/>
        </w:rPr>
      </w:pPr>
      <w:r w:rsidRPr="00F01DDB">
        <w:rPr>
          <w:rFonts w:ascii="Sylfaen" w:hAnsi="Sylfaen"/>
          <w:sz w:val="22"/>
          <w:szCs w:val="22"/>
        </w:rPr>
        <w:t>2.1.</w:t>
      </w:r>
      <w:r w:rsidRPr="00F01DDB">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2.2.</w:t>
      </w:r>
      <w:r w:rsidRPr="00F01DDB">
        <w:rPr>
          <w:rFonts w:ascii="Sylfaen" w:hAnsi="Sylfaen"/>
          <w:sz w:val="22"/>
          <w:szCs w:val="22"/>
        </w:rPr>
        <w:tab/>
        <w:t xml:space="preserve">Представив настоящее Соглашение и прилагаемое Требование в Банк-плательщик: </w:t>
      </w:r>
    </w:p>
    <w:p w:rsidR="003D2FE2" w:rsidRPr="00F01DDB"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2.2.1.</w:t>
      </w:r>
      <w:r w:rsidRPr="00F01DDB">
        <w:rPr>
          <w:rFonts w:ascii="Sylfaen" w:hAnsi="Sylfaen"/>
          <w:sz w:val="22"/>
          <w:szCs w:val="22"/>
        </w:rPr>
        <w:tab/>
        <w:t>Заказчик подтверждает, что Компания допустила нарушение договорных обязательств, а</w:t>
      </w:r>
    </w:p>
    <w:p w:rsidR="003D2FE2" w:rsidRPr="00F01DDB" w:rsidDel="00A13215" w:rsidRDefault="003D2FE2" w:rsidP="003D2FE2">
      <w:pPr>
        <w:widowControl w:val="0"/>
        <w:tabs>
          <w:tab w:val="left" w:pos="1134"/>
        </w:tabs>
        <w:spacing w:after="160"/>
        <w:ind w:firstLine="567"/>
        <w:jc w:val="both"/>
        <w:rPr>
          <w:rFonts w:ascii="Sylfaen" w:hAnsi="Sylfaen" w:cs="GHEA Grapalat"/>
          <w:sz w:val="22"/>
          <w:szCs w:val="22"/>
        </w:rPr>
      </w:pPr>
      <w:r w:rsidRPr="00F01DDB">
        <w:rPr>
          <w:rFonts w:ascii="Sylfaen" w:hAnsi="Sylfaen"/>
          <w:sz w:val="22"/>
          <w:szCs w:val="22"/>
        </w:rPr>
        <w:t>2.2.2.</w:t>
      </w:r>
      <w:r w:rsidRPr="00F01DDB">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F01DDB" w:rsidRDefault="003D2FE2" w:rsidP="003D2FE2">
      <w:pPr>
        <w:widowControl w:val="0"/>
        <w:tabs>
          <w:tab w:val="left" w:pos="1134"/>
        </w:tabs>
        <w:spacing w:after="160"/>
        <w:ind w:firstLine="567"/>
        <w:jc w:val="both"/>
        <w:rPr>
          <w:rFonts w:ascii="Sylfaen" w:hAnsi="Sylfaen"/>
          <w:sz w:val="22"/>
          <w:szCs w:val="22"/>
        </w:rPr>
      </w:pPr>
      <w:r w:rsidRPr="00F01DDB">
        <w:rPr>
          <w:rFonts w:ascii="Sylfaen" w:hAnsi="Sylfaen"/>
          <w:sz w:val="22"/>
          <w:szCs w:val="22"/>
        </w:rPr>
        <w:t>2.3.</w:t>
      </w:r>
      <w:r w:rsidRPr="00F01DDB">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F01DDB">
        <w:rPr>
          <w:rFonts w:ascii="Sylfaen" w:hAnsi="Sylfaen"/>
          <w:sz w:val="22"/>
          <w:szCs w:val="22"/>
        </w:rPr>
        <w:t>недостижения</w:t>
      </w:r>
      <w:proofErr w:type="spellEnd"/>
      <w:r w:rsidRPr="00F01DDB">
        <w:rPr>
          <w:rFonts w:ascii="Sylfaen" w:hAnsi="Sylfaen"/>
          <w:sz w:val="22"/>
          <w:szCs w:val="22"/>
        </w:rPr>
        <w:t xml:space="preserve"> согласия споры разрешаются в судебном порядке.</w:t>
      </w:r>
    </w:p>
    <w:p w:rsidR="003D2FE2" w:rsidRPr="00F01DDB" w:rsidRDefault="003D2FE2" w:rsidP="003D2FE2">
      <w:pPr>
        <w:widowControl w:val="0"/>
        <w:spacing w:after="160"/>
        <w:ind w:firstLine="567"/>
        <w:jc w:val="center"/>
        <w:rPr>
          <w:rFonts w:ascii="Sylfaen" w:hAnsi="Sylfaen"/>
          <w:b/>
          <w:sz w:val="22"/>
          <w:szCs w:val="22"/>
        </w:rPr>
      </w:pPr>
      <w:r w:rsidRPr="00F01DDB">
        <w:rPr>
          <w:rFonts w:ascii="Sylfaen" w:hAnsi="Sylfaen"/>
          <w:b/>
          <w:sz w:val="22"/>
          <w:szCs w:val="22"/>
        </w:rPr>
        <w:t>3. Адрес, банковские реквизиты Компании</w:t>
      </w:r>
    </w:p>
    <w:p w:rsidR="003D2FE2" w:rsidRPr="00F01DDB" w:rsidRDefault="003D2FE2" w:rsidP="003D2FE2">
      <w:pPr>
        <w:widowControl w:val="0"/>
        <w:jc w:val="both"/>
        <w:rPr>
          <w:rFonts w:ascii="Sylfaen" w:hAnsi="Sylfaen"/>
          <w:sz w:val="22"/>
          <w:szCs w:val="22"/>
        </w:rPr>
      </w:pPr>
      <w:r w:rsidRPr="00F01DDB">
        <w:rPr>
          <w:rFonts w:ascii="Sylfaen" w:hAnsi="Sylfaen"/>
          <w:sz w:val="22"/>
          <w:szCs w:val="22"/>
        </w:rPr>
        <w:t>_______________________________________</w:t>
      </w:r>
    </w:p>
    <w:p w:rsidR="003D2FE2" w:rsidRPr="00F01DDB" w:rsidRDefault="003D2FE2" w:rsidP="003D2FE2">
      <w:pPr>
        <w:widowControl w:val="0"/>
        <w:spacing w:after="160"/>
        <w:ind w:right="4250"/>
        <w:jc w:val="center"/>
        <w:rPr>
          <w:rFonts w:ascii="Sylfaen" w:hAnsi="Sylfaen"/>
          <w:sz w:val="22"/>
          <w:szCs w:val="22"/>
          <w:vertAlign w:val="superscript"/>
        </w:rPr>
      </w:pPr>
      <w:proofErr w:type="gramStart"/>
      <w:r w:rsidRPr="00F01DDB">
        <w:rPr>
          <w:rFonts w:ascii="Sylfaen" w:hAnsi="Sylfaen"/>
          <w:sz w:val="22"/>
          <w:szCs w:val="22"/>
          <w:vertAlign w:val="superscript"/>
        </w:rPr>
        <w:t>наименование</w:t>
      </w:r>
      <w:proofErr w:type="gramEnd"/>
      <w:r w:rsidRPr="00F01DDB">
        <w:rPr>
          <w:rFonts w:ascii="Sylfaen" w:hAnsi="Sylfaen"/>
          <w:sz w:val="22"/>
          <w:szCs w:val="22"/>
          <w:vertAlign w:val="superscript"/>
        </w:rPr>
        <w:t xml:space="preserve"> компании</w:t>
      </w:r>
    </w:p>
    <w:p w:rsidR="003D2FE2" w:rsidRPr="00F01DDB" w:rsidRDefault="003D2FE2" w:rsidP="003D2FE2">
      <w:pPr>
        <w:widowControl w:val="0"/>
        <w:jc w:val="both"/>
        <w:rPr>
          <w:rFonts w:ascii="Sylfaen" w:hAnsi="Sylfaen"/>
          <w:sz w:val="22"/>
          <w:szCs w:val="22"/>
        </w:rPr>
      </w:pPr>
      <w:r w:rsidRPr="00F01DDB">
        <w:rPr>
          <w:rFonts w:ascii="Sylfaen" w:hAnsi="Sylfaen"/>
          <w:sz w:val="22"/>
          <w:szCs w:val="22"/>
        </w:rPr>
        <w:t>_______________________________________</w:t>
      </w:r>
    </w:p>
    <w:p w:rsidR="003D2FE2" w:rsidRPr="00F01DDB" w:rsidRDefault="003D2FE2" w:rsidP="003D2FE2">
      <w:pPr>
        <w:widowControl w:val="0"/>
        <w:spacing w:after="160"/>
        <w:ind w:right="4250"/>
        <w:jc w:val="center"/>
        <w:rPr>
          <w:rFonts w:ascii="Sylfaen" w:hAnsi="Sylfaen"/>
          <w:sz w:val="22"/>
          <w:szCs w:val="22"/>
          <w:vertAlign w:val="superscript"/>
        </w:rPr>
      </w:pPr>
      <w:proofErr w:type="gramStart"/>
      <w:r w:rsidRPr="00F01DDB">
        <w:rPr>
          <w:rFonts w:ascii="Sylfaen" w:hAnsi="Sylfaen"/>
          <w:sz w:val="22"/>
          <w:szCs w:val="22"/>
          <w:vertAlign w:val="superscript"/>
        </w:rPr>
        <w:t>адрес</w:t>
      </w:r>
      <w:proofErr w:type="gramEnd"/>
      <w:r w:rsidRPr="00F01DDB">
        <w:rPr>
          <w:rFonts w:ascii="Sylfaen" w:hAnsi="Sylfaen"/>
          <w:sz w:val="22"/>
          <w:szCs w:val="22"/>
          <w:vertAlign w:val="superscript"/>
        </w:rPr>
        <w:t xml:space="preserve"> компании</w:t>
      </w:r>
    </w:p>
    <w:p w:rsidR="003D2FE2" w:rsidRPr="00F01DDB" w:rsidRDefault="003D2FE2" w:rsidP="003D2FE2">
      <w:pPr>
        <w:widowControl w:val="0"/>
        <w:jc w:val="both"/>
        <w:rPr>
          <w:rFonts w:ascii="Sylfaen" w:hAnsi="Sylfaen"/>
          <w:sz w:val="22"/>
          <w:szCs w:val="22"/>
        </w:rPr>
      </w:pPr>
      <w:r w:rsidRPr="00F01DDB">
        <w:rPr>
          <w:rFonts w:ascii="Sylfaen" w:hAnsi="Sylfaen"/>
          <w:sz w:val="22"/>
          <w:szCs w:val="22"/>
        </w:rPr>
        <w:t>_______________________________________</w:t>
      </w:r>
    </w:p>
    <w:p w:rsidR="003D2FE2" w:rsidRPr="00F01DDB" w:rsidRDefault="003D2FE2" w:rsidP="003D2FE2">
      <w:pPr>
        <w:widowControl w:val="0"/>
        <w:spacing w:after="160"/>
        <w:ind w:right="4250"/>
        <w:jc w:val="center"/>
        <w:rPr>
          <w:rFonts w:ascii="Sylfaen" w:hAnsi="Sylfaen"/>
          <w:sz w:val="22"/>
          <w:szCs w:val="22"/>
          <w:vertAlign w:val="superscript"/>
        </w:rPr>
      </w:pPr>
      <w:proofErr w:type="gramStart"/>
      <w:r w:rsidRPr="00F01DDB">
        <w:rPr>
          <w:rFonts w:ascii="Sylfaen" w:hAnsi="Sylfaen"/>
          <w:sz w:val="22"/>
          <w:szCs w:val="22"/>
          <w:vertAlign w:val="superscript"/>
        </w:rPr>
        <w:t>наименование</w:t>
      </w:r>
      <w:proofErr w:type="gramEnd"/>
      <w:r w:rsidRPr="00F01DDB">
        <w:rPr>
          <w:rFonts w:ascii="Sylfaen" w:hAnsi="Sylfaen"/>
          <w:sz w:val="22"/>
          <w:szCs w:val="22"/>
          <w:vertAlign w:val="superscript"/>
        </w:rPr>
        <w:t xml:space="preserve"> обслуживающего компанию банка</w:t>
      </w:r>
    </w:p>
    <w:p w:rsidR="003D2FE2" w:rsidRPr="00F01DDB" w:rsidRDefault="003D2FE2" w:rsidP="003D2FE2">
      <w:pPr>
        <w:widowControl w:val="0"/>
        <w:spacing w:after="160"/>
        <w:jc w:val="right"/>
        <w:rPr>
          <w:rFonts w:ascii="Sylfaen" w:hAnsi="Sylfaen"/>
          <w:sz w:val="22"/>
          <w:szCs w:val="22"/>
        </w:rPr>
      </w:pPr>
    </w:p>
    <w:p w:rsidR="003D2FE2" w:rsidRPr="00F01DDB" w:rsidRDefault="003D2FE2" w:rsidP="003D2FE2">
      <w:pPr>
        <w:widowControl w:val="0"/>
        <w:spacing w:after="160"/>
        <w:jc w:val="right"/>
        <w:rPr>
          <w:rFonts w:ascii="Sylfaen" w:hAnsi="Sylfaen"/>
          <w:sz w:val="22"/>
          <w:szCs w:val="22"/>
        </w:rPr>
      </w:pPr>
      <w:r w:rsidRPr="00F01DDB">
        <w:rPr>
          <w:rFonts w:ascii="Sylfaen" w:hAnsi="Sylfaen"/>
          <w:sz w:val="22"/>
          <w:szCs w:val="22"/>
        </w:rPr>
        <w:lastRenderedPageBreak/>
        <w:t>М. П.</w:t>
      </w:r>
    </w:p>
    <w:p w:rsidR="003D2FE2" w:rsidRPr="00F01DDB" w:rsidRDefault="003D2FE2" w:rsidP="003D2FE2">
      <w:pPr>
        <w:widowControl w:val="0"/>
        <w:spacing w:after="160"/>
        <w:jc w:val="both"/>
        <w:rPr>
          <w:rFonts w:ascii="Sylfaen" w:hAnsi="Sylfaen"/>
          <w:sz w:val="22"/>
          <w:szCs w:val="22"/>
        </w:rPr>
      </w:pPr>
      <w:r w:rsidRPr="00F01DDB">
        <w:rPr>
          <w:rFonts w:ascii="Sylfaen" w:hAnsi="Sylfaen"/>
          <w:sz w:val="22"/>
          <w:szCs w:val="22"/>
        </w:rPr>
        <w:t>День/месяц/год</w:t>
      </w:r>
    </w:p>
    <w:p w:rsidR="003D2FE2" w:rsidRPr="00F01DDB" w:rsidRDefault="003D2FE2" w:rsidP="003D2FE2">
      <w:pPr>
        <w:widowControl w:val="0"/>
        <w:spacing w:after="160"/>
        <w:jc w:val="both"/>
        <w:rPr>
          <w:rFonts w:ascii="Sylfaen" w:hAnsi="Sylfaen"/>
          <w:sz w:val="22"/>
          <w:szCs w:val="22"/>
        </w:rPr>
      </w:pPr>
    </w:p>
    <w:p w:rsidR="003D2FE2" w:rsidRPr="00F01DDB" w:rsidRDefault="003D2FE2" w:rsidP="003D2FE2">
      <w:pPr>
        <w:widowControl w:val="0"/>
        <w:spacing w:after="160"/>
        <w:jc w:val="both"/>
        <w:rPr>
          <w:rFonts w:ascii="Sylfaen" w:hAnsi="Sylfaen"/>
          <w:sz w:val="22"/>
          <w:szCs w:val="22"/>
        </w:rPr>
      </w:pPr>
    </w:p>
    <w:p w:rsidR="003D2FE2" w:rsidRPr="00F01DDB" w:rsidRDefault="003D2FE2" w:rsidP="003D2FE2">
      <w:pPr>
        <w:rPr>
          <w:rFonts w:ascii="Sylfaen" w:hAnsi="Sylfaen"/>
          <w:sz w:val="22"/>
          <w:szCs w:val="22"/>
        </w:rPr>
      </w:pPr>
    </w:p>
    <w:p w:rsidR="001005B0" w:rsidRPr="00F01DDB" w:rsidRDefault="001005B0" w:rsidP="003D2FE2">
      <w:pPr>
        <w:widowControl w:val="0"/>
        <w:spacing w:after="160"/>
        <w:ind w:left="567" w:right="565"/>
        <w:jc w:val="both"/>
        <w:rPr>
          <w:rFonts w:ascii="Sylfaen" w:hAnsi="Sylfaen"/>
          <w:sz w:val="22"/>
          <w:szCs w:val="22"/>
        </w:rPr>
      </w:pPr>
    </w:p>
    <w:p w:rsidR="001005B0" w:rsidRPr="00F01DDB" w:rsidRDefault="001005B0" w:rsidP="00B46D58">
      <w:pPr>
        <w:widowControl w:val="0"/>
        <w:spacing w:after="160"/>
        <w:ind w:left="567" w:right="565"/>
        <w:jc w:val="center"/>
        <w:rPr>
          <w:rFonts w:ascii="Sylfaen" w:hAnsi="Sylfaen"/>
          <w:b/>
          <w:sz w:val="22"/>
          <w:szCs w:val="22"/>
        </w:rPr>
      </w:pPr>
    </w:p>
    <w:p w:rsidR="001005B0" w:rsidRPr="00F01DDB" w:rsidRDefault="001005B0" w:rsidP="00B46D58">
      <w:pPr>
        <w:widowControl w:val="0"/>
        <w:spacing w:after="160"/>
        <w:ind w:left="567" w:right="565"/>
        <w:jc w:val="center"/>
        <w:rPr>
          <w:rFonts w:ascii="Sylfaen" w:hAnsi="Sylfaen"/>
          <w:b/>
          <w:sz w:val="22"/>
          <w:szCs w:val="22"/>
        </w:rPr>
      </w:pPr>
    </w:p>
    <w:p w:rsidR="001005B0" w:rsidRPr="00F01DDB" w:rsidRDefault="001005B0" w:rsidP="00B46D58">
      <w:pPr>
        <w:widowControl w:val="0"/>
        <w:spacing w:after="160"/>
        <w:ind w:left="567" w:right="565"/>
        <w:jc w:val="center"/>
        <w:rPr>
          <w:rFonts w:ascii="Sylfaen" w:hAnsi="Sylfaen"/>
          <w:b/>
          <w:sz w:val="22"/>
          <w:szCs w:val="22"/>
        </w:rPr>
      </w:pPr>
    </w:p>
    <w:p w:rsidR="001005B0" w:rsidRPr="00F01DDB" w:rsidRDefault="001005B0" w:rsidP="00B46D58">
      <w:pPr>
        <w:widowControl w:val="0"/>
        <w:spacing w:after="160"/>
        <w:ind w:left="567" w:right="565"/>
        <w:jc w:val="center"/>
        <w:rPr>
          <w:rFonts w:ascii="Sylfaen" w:hAnsi="Sylfaen"/>
          <w:b/>
          <w:sz w:val="22"/>
          <w:szCs w:val="22"/>
        </w:rPr>
      </w:pPr>
    </w:p>
    <w:p w:rsidR="001005B0" w:rsidRPr="00F01DDB" w:rsidRDefault="001005B0" w:rsidP="00B46D58">
      <w:pPr>
        <w:widowControl w:val="0"/>
        <w:spacing w:after="160"/>
        <w:ind w:left="567" w:right="565"/>
        <w:jc w:val="center"/>
        <w:rPr>
          <w:rFonts w:ascii="Sylfaen" w:hAnsi="Sylfaen"/>
          <w:b/>
          <w:sz w:val="22"/>
          <w:szCs w:val="22"/>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C3421C">
            <w:pPr>
              <w:widowControl w:val="0"/>
              <w:tabs>
                <w:tab w:val="left" w:pos="3402"/>
              </w:tabs>
              <w:spacing w:after="160"/>
              <w:ind w:left="360"/>
              <w:rPr>
                <w:rFonts w:ascii="Sylfaen" w:hAnsi="Sylfaen" w:cs="Sylfaen"/>
                <w:b/>
                <w:bCs/>
                <w:lang w:val="en-US"/>
              </w:rPr>
            </w:pPr>
            <w:r w:rsidRPr="00F01DDB">
              <w:rPr>
                <w:rFonts w:ascii="Sylfaen" w:hAnsi="Sylfaen"/>
                <w:b/>
                <w:lang w:val="en-US"/>
              </w:rPr>
              <w:lastRenderedPageBreak/>
              <w:t>1.</w:t>
            </w:r>
            <w:r w:rsidRPr="00F01DDB">
              <w:rPr>
                <w:rFonts w:ascii="Sylfaen" w:hAnsi="Sylfaen"/>
                <w:b/>
                <w:lang w:val="en-US"/>
              </w:rPr>
              <w:tab/>
            </w:r>
            <w:r w:rsidRPr="00F01DDB">
              <w:rPr>
                <w:rFonts w:ascii="Sylfaen" w:hAnsi="Sylfaen"/>
                <w:b/>
              </w:rPr>
              <w:t xml:space="preserve">ПЛАТЕЖНОЕ ТРЕБОВАНИЕ </w:t>
            </w:r>
            <w:r w:rsidRPr="00F01DDB">
              <w:rPr>
                <w:rFonts w:ascii="Sylfaen" w:hAnsi="Sylfaen"/>
                <w:b/>
                <w:lang w:val="en-US"/>
              </w:rPr>
              <w:t>*</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cs="Sylfaen"/>
              </w:rPr>
            </w:pPr>
            <w:r w:rsidRPr="00F01DDB">
              <w:rPr>
                <w:rFonts w:ascii="Sylfaen" w:hAnsi="Sylfaen"/>
              </w:rPr>
              <w:t>2.</w:t>
            </w:r>
            <w:r w:rsidRPr="00F01DDB">
              <w:rPr>
                <w:rFonts w:ascii="Sylfaen" w:hAnsi="Sylfaen"/>
              </w:rPr>
              <w:tab/>
              <w:t xml:space="preserve">Номер </w:t>
            </w:r>
          </w:p>
        </w:tc>
      </w:tr>
      <w:tr w:rsidR="00B138F3" w:rsidRPr="00F01DDB" w:rsidTr="002B42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3390"/>
              </w:tabs>
              <w:spacing w:after="160"/>
              <w:ind w:left="322"/>
              <w:rPr>
                <w:rFonts w:ascii="Sylfaen" w:hAnsi="Sylfaen" w:cs="Sylfaen"/>
              </w:rPr>
            </w:pPr>
            <w:r w:rsidRPr="00F01DDB">
              <w:rPr>
                <w:rFonts w:ascii="Sylfaen" w:hAnsi="Sylfaen"/>
              </w:rPr>
              <w:t>3</w:t>
            </w:r>
            <w:r w:rsidRPr="00F01DDB">
              <w:rPr>
                <w:rFonts w:ascii="Sylfaen" w:hAnsi="Sylfaen"/>
              </w:rPr>
              <w:tab/>
              <w:t>Дата представления: "___" ___ 20___г.</w:t>
            </w:r>
          </w:p>
        </w:tc>
      </w:tr>
      <w:tr w:rsidR="00B138F3" w:rsidRPr="00F01DDB" w:rsidTr="002B42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4.</w:t>
            </w:r>
            <w:r w:rsidRPr="00F01DDB">
              <w:rPr>
                <w:rFonts w:ascii="Sylfaen" w:hAnsi="Sylfaen"/>
              </w:rPr>
              <w:tab/>
              <w:t>Наименование, или имя, фамилия плательщика (Компания:</w:t>
            </w:r>
          </w:p>
        </w:tc>
      </w:tr>
      <w:tr w:rsidR="00B138F3" w:rsidRPr="00F01DDB"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5.</w:t>
            </w:r>
            <w:r w:rsidRPr="00F01DDB">
              <w:rPr>
                <w:rFonts w:ascii="Sylfaen" w:hAnsi="Sylfaen"/>
              </w:rPr>
              <w:tab/>
              <w:t>Обслуживающая плательщика Финансовая организация (банк):</w:t>
            </w:r>
          </w:p>
        </w:tc>
      </w:tr>
      <w:tr w:rsidR="00B138F3" w:rsidRPr="00F01DDB"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6.</w:t>
            </w:r>
            <w:r w:rsidRPr="00F01DDB">
              <w:rPr>
                <w:rFonts w:ascii="Sylfaen" w:hAnsi="Sylfaen"/>
              </w:rPr>
              <w:tab/>
              <w:t>Номер счета плательщика:</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7.</w:t>
            </w:r>
            <w:r w:rsidRPr="00F01DDB">
              <w:rPr>
                <w:rFonts w:ascii="Sylfaen" w:hAnsi="Sylfaen"/>
              </w:rPr>
              <w:tab/>
              <w:t>УНН плательщика:</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8.</w:t>
            </w:r>
            <w:r w:rsidRPr="00F01DDB">
              <w:rPr>
                <w:rFonts w:ascii="Sylfaen" w:hAnsi="Sylfaen"/>
              </w:rPr>
              <w:tab/>
              <w:t>НЗОУ плательщика:</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9.</w:t>
            </w:r>
            <w:r w:rsidRPr="00F01DDB">
              <w:rPr>
                <w:rFonts w:ascii="Sylfaen" w:hAnsi="Sylfaen"/>
              </w:rPr>
              <w:tab/>
              <w:t>Наименование, или имя, фамилия бенефициара:</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10.</w:t>
            </w:r>
            <w:r w:rsidRPr="00F01DDB">
              <w:rPr>
                <w:rFonts w:ascii="Sylfaen" w:hAnsi="Sylfaen"/>
              </w:rPr>
              <w:tab/>
              <w:t>НЗОУ бенефициара (не заполняется)</w:t>
            </w:r>
          </w:p>
        </w:tc>
      </w:tr>
      <w:tr w:rsidR="00B138F3" w:rsidRPr="00F01DDB" w:rsidTr="002B42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11.</w:t>
            </w:r>
            <w:r w:rsidRPr="00F01DDB">
              <w:rPr>
                <w:rFonts w:ascii="Sylfaen" w:hAnsi="Sylfaen"/>
              </w:rPr>
              <w:tab/>
              <w:t>УНН бенефициара:</w:t>
            </w:r>
          </w:p>
        </w:tc>
      </w:tr>
      <w:tr w:rsidR="00B138F3" w:rsidRPr="00F01DDB"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12.</w:t>
            </w:r>
            <w:r w:rsidRPr="00F01DDB">
              <w:rPr>
                <w:rFonts w:ascii="Sylfaen" w:hAnsi="Sylfaen"/>
              </w:rPr>
              <w:tab/>
              <w:t>Обслуживающая бенефициара Финансовая организация (банк):</w:t>
            </w:r>
          </w:p>
        </w:tc>
      </w:tr>
      <w:tr w:rsidR="00B138F3" w:rsidRPr="00F01DDB"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13.</w:t>
            </w:r>
            <w:r w:rsidRPr="00F01DDB">
              <w:rPr>
                <w:rFonts w:ascii="Sylfaen" w:hAnsi="Sylfaen"/>
              </w:rPr>
              <w:tab/>
              <w:t>Номер счета бенефициара (</w:t>
            </w:r>
            <w:proofErr w:type="spellStart"/>
            <w:proofErr w:type="gramStart"/>
            <w:r w:rsidRPr="00F01DDB">
              <w:rPr>
                <w:rFonts w:ascii="Sylfaen" w:hAnsi="Sylfaen"/>
              </w:rPr>
              <w:t>сч</w:t>
            </w:r>
            <w:proofErr w:type="spellEnd"/>
            <w:r w:rsidRPr="00F01DDB">
              <w:rPr>
                <w:rFonts w:ascii="Sylfaen" w:hAnsi="Sylfaen"/>
              </w:rPr>
              <w:t>.№</w:t>
            </w:r>
            <w:proofErr w:type="gramEnd"/>
            <w:r w:rsidRPr="00F01DDB">
              <w:rPr>
                <w:rFonts w:ascii="Sylfaen" w:hAnsi="Sylfaen"/>
              </w:rPr>
              <w:t>)</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14.</w:t>
            </w:r>
            <w:r w:rsidRPr="00F01DDB">
              <w:rPr>
                <w:rFonts w:ascii="Sylfaen" w:hAnsi="Sylfaen"/>
              </w:rPr>
              <w:tab/>
              <w:t>Сумма (цифрами и прописью):</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15.</w:t>
            </w:r>
            <w:r w:rsidRPr="00F01DDB">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16.</w:t>
            </w:r>
            <w:r w:rsidRPr="00F01DDB">
              <w:rPr>
                <w:rFonts w:ascii="Sylfaen" w:hAnsi="Sylfaen"/>
              </w:rPr>
              <w:tab/>
              <w:t>Валюта (прописью и по коду):</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17.</w:t>
            </w:r>
            <w:r w:rsidRPr="00F01DDB">
              <w:rPr>
                <w:rFonts w:ascii="Sylfaen" w:hAnsi="Sylfaen"/>
              </w:rPr>
              <w:tab/>
              <w:t>Цель сделки (уплаты): (для обеспечения исполнения договора)</w:t>
            </w:r>
          </w:p>
        </w:tc>
      </w:tr>
      <w:tr w:rsidR="00B138F3" w:rsidRPr="00F01DDB" w:rsidTr="002B42A7">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18.</w:t>
            </w:r>
            <w:r w:rsidRPr="00F01DDB">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F01DDB"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rPr>
            </w:pPr>
            <w:r w:rsidRPr="00F01DDB">
              <w:rPr>
                <w:rFonts w:ascii="Sylfaen" w:hAnsi="Sylfaen"/>
              </w:rPr>
              <w:t>19.</w:t>
            </w:r>
            <w:r w:rsidRPr="00F01DDB">
              <w:rPr>
                <w:rFonts w:ascii="Sylfaen" w:hAnsi="Sylfaen"/>
                <w:lang w:val="en-US"/>
              </w:rPr>
              <w:tab/>
            </w:r>
            <w:r w:rsidRPr="00F01DDB">
              <w:rPr>
                <w:rFonts w:ascii="Sylfaen" w:hAnsi="Sylfaen"/>
              </w:rPr>
              <w:t>Условия оплаты: &lt;акцептованный платеж&gt;</w:t>
            </w:r>
          </w:p>
        </w:tc>
      </w:tr>
      <w:tr w:rsidR="00B138F3" w:rsidRPr="00F01DDB"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01DDB" w:rsidRDefault="00C3421C" w:rsidP="002B42A7">
            <w:pPr>
              <w:widowControl w:val="0"/>
              <w:tabs>
                <w:tab w:val="left" w:pos="855"/>
              </w:tabs>
              <w:spacing w:after="160"/>
              <w:ind w:left="360"/>
              <w:rPr>
                <w:rFonts w:ascii="Sylfaen" w:hAnsi="Sylfaen"/>
                <w:lang w:val="en-US"/>
              </w:rPr>
            </w:pPr>
            <w:r w:rsidRPr="00F01DDB">
              <w:rPr>
                <w:rFonts w:ascii="Sylfaen" w:hAnsi="Sylfaen"/>
              </w:rPr>
              <w:t>20.</w:t>
            </w:r>
            <w:r w:rsidRPr="00F01DDB">
              <w:rPr>
                <w:rFonts w:ascii="Sylfaen" w:hAnsi="Sylfaen"/>
                <w:lang w:val="en-US"/>
              </w:rPr>
              <w:tab/>
            </w:r>
            <w:r w:rsidRPr="00F01DDB">
              <w:rPr>
                <w:rFonts w:ascii="Sylfaen" w:hAnsi="Sylfaen"/>
              </w:rPr>
              <w:t>Количество прилагаемых страниц: --- страниц</w:t>
            </w:r>
          </w:p>
        </w:tc>
      </w:tr>
      <w:tr w:rsidR="00B138F3" w:rsidRPr="00F01DDB"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F01DDB" w:rsidRDefault="00C3421C" w:rsidP="002B42A7">
            <w:pPr>
              <w:widowControl w:val="0"/>
              <w:tabs>
                <w:tab w:val="left" w:pos="851"/>
              </w:tabs>
              <w:spacing w:after="160"/>
              <w:rPr>
                <w:rFonts w:ascii="Sylfaen" w:hAnsi="Sylfaen" w:cs="Sylfaen"/>
              </w:rPr>
            </w:pPr>
            <w:r w:rsidRPr="00F01DDB">
              <w:rPr>
                <w:rFonts w:ascii="Sylfaen" w:hAnsi="Sylfaen"/>
              </w:rPr>
              <w:t>22.а.</w:t>
            </w:r>
            <w:r w:rsidRPr="00F01DDB">
              <w:rPr>
                <w:rFonts w:ascii="Sylfaen" w:hAnsi="Sylfaen"/>
              </w:rPr>
              <w:tab/>
              <w:t>Подписи бенефициара</w:t>
            </w:r>
          </w:p>
          <w:p w:rsidR="00C3421C" w:rsidRPr="00F01DDB" w:rsidRDefault="00C3421C" w:rsidP="002B42A7">
            <w:pPr>
              <w:widowControl w:val="0"/>
              <w:spacing w:after="160"/>
              <w:rPr>
                <w:rFonts w:ascii="Sylfaen" w:hAnsi="Sylfaen" w:cs="Sylfaen"/>
              </w:rPr>
            </w:pPr>
          </w:p>
          <w:p w:rsidR="00C3421C" w:rsidRPr="00F01DDB" w:rsidRDefault="00C3421C" w:rsidP="002B42A7">
            <w:pPr>
              <w:widowControl w:val="0"/>
              <w:spacing w:after="160"/>
              <w:jc w:val="right"/>
              <w:rPr>
                <w:rFonts w:ascii="Sylfaen" w:hAnsi="Sylfaen" w:cs="Tahoma"/>
              </w:rPr>
            </w:pPr>
            <w:r w:rsidRPr="00F01DDB">
              <w:rPr>
                <w:rFonts w:ascii="Sylfaen" w:hAnsi="Sylfaen"/>
              </w:rPr>
              <w:t>/____________________/</w:t>
            </w:r>
          </w:p>
          <w:p w:rsidR="00C3421C" w:rsidRPr="00F01DDB" w:rsidRDefault="00C3421C" w:rsidP="002B42A7">
            <w:pPr>
              <w:widowControl w:val="0"/>
              <w:spacing w:after="160"/>
              <w:rPr>
                <w:rFonts w:ascii="Sylfaen" w:hAnsi="Sylfaen" w:cs="Sylfaen"/>
              </w:rPr>
            </w:pPr>
          </w:p>
          <w:p w:rsidR="00C3421C" w:rsidRPr="00F01DDB" w:rsidRDefault="00C3421C" w:rsidP="002B42A7">
            <w:pPr>
              <w:widowControl w:val="0"/>
              <w:spacing w:after="160"/>
              <w:jc w:val="right"/>
              <w:rPr>
                <w:rFonts w:ascii="Sylfaen" w:hAnsi="Sylfaen" w:cs="Sylfaen"/>
              </w:rPr>
            </w:pPr>
            <w:r w:rsidRPr="00F01DDB">
              <w:rPr>
                <w:rFonts w:ascii="Sylfaen" w:hAnsi="Sylfaen"/>
              </w:rPr>
              <w:t>/____________________/</w:t>
            </w:r>
          </w:p>
          <w:p w:rsidR="00C3421C" w:rsidRPr="00F01DDB" w:rsidRDefault="00C3421C" w:rsidP="002B42A7">
            <w:pPr>
              <w:widowControl w:val="0"/>
              <w:spacing w:after="160"/>
              <w:rPr>
                <w:rFonts w:ascii="Sylfaen" w:hAnsi="Sylfaen" w:cs="Sylfaen"/>
              </w:rPr>
            </w:pPr>
          </w:p>
          <w:p w:rsidR="00C3421C" w:rsidRPr="00F01DDB" w:rsidRDefault="00C3421C" w:rsidP="002B42A7">
            <w:pPr>
              <w:widowControl w:val="0"/>
              <w:tabs>
                <w:tab w:val="left" w:pos="4545"/>
              </w:tabs>
              <w:spacing w:after="160"/>
              <w:rPr>
                <w:rFonts w:ascii="Sylfaen" w:hAnsi="Sylfaen" w:cs="Sylfaen"/>
              </w:rPr>
            </w:pPr>
            <w:r w:rsidRPr="00F01DDB">
              <w:rPr>
                <w:rFonts w:ascii="Sylfaen" w:hAnsi="Sylfaen"/>
              </w:rPr>
              <w:lastRenderedPageBreak/>
              <w:t>22.б.</w:t>
            </w:r>
            <w:r w:rsidRPr="00F01DDB">
              <w:rPr>
                <w:rFonts w:ascii="Sylfaen" w:hAnsi="Sylfaen"/>
              </w:rPr>
              <w:tab/>
              <w:t>М. П.</w:t>
            </w:r>
          </w:p>
          <w:p w:rsidR="00C3421C" w:rsidRPr="00F01DDB" w:rsidRDefault="00C3421C" w:rsidP="002B42A7">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C3421C" w:rsidRPr="00F01DDB" w:rsidRDefault="00C3421C" w:rsidP="002B42A7">
            <w:pPr>
              <w:widowControl w:val="0"/>
              <w:tabs>
                <w:tab w:val="left" w:pos="905"/>
              </w:tabs>
              <w:spacing w:after="160"/>
              <w:rPr>
                <w:rFonts w:ascii="Sylfaen" w:hAnsi="Sylfaen" w:cs="Sylfaen"/>
              </w:rPr>
            </w:pPr>
            <w:r w:rsidRPr="00F01DDB">
              <w:rPr>
                <w:rFonts w:ascii="Sylfaen" w:hAnsi="Sylfaen"/>
              </w:rPr>
              <w:lastRenderedPageBreak/>
              <w:t>21.а.</w:t>
            </w:r>
            <w:r w:rsidRPr="00F01DDB">
              <w:rPr>
                <w:rFonts w:ascii="Sylfaen" w:hAnsi="Sylfaen"/>
              </w:rPr>
              <w:tab/>
              <w:t> Подписи плательщика:</w:t>
            </w:r>
          </w:p>
          <w:p w:rsidR="00C3421C" w:rsidRPr="00F01DDB" w:rsidRDefault="00C3421C" w:rsidP="002B42A7">
            <w:pPr>
              <w:widowControl w:val="0"/>
              <w:spacing w:after="160"/>
              <w:rPr>
                <w:rFonts w:ascii="Sylfaen" w:hAnsi="Sylfaen" w:cs="Sylfaen"/>
              </w:rPr>
            </w:pPr>
          </w:p>
          <w:p w:rsidR="00C3421C" w:rsidRPr="00F01DDB" w:rsidRDefault="00C3421C" w:rsidP="002B42A7">
            <w:pPr>
              <w:widowControl w:val="0"/>
              <w:spacing w:after="160"/>
              <w:jc w:val="right"/>
              <w:rPr>
                <w:rFonts w:ascii="Sylfaen" w:hAnsi="Sylfaen" w:cs="Sylfaen"/>
              </w:rPr>
            </w:pPr>
            <w:r w:rsidRPr="00F01DDB">
              <w:rPr>
                <w:rFonts w:ascii="Sylfaen" w:hAnsi="Sylfaen"/>
              </w:rPr>
              <w:t>/____________________/</w:t>
            </w:r>
          </w:p>
          <w:p w:rsidR="00C3421C" w:rsidRPr="00F01DDB" w:rsidRDefault="00C3421C" w:rsidP="002B42A7">
            <w:pPr>
              <w:widowControl w:val="0"/>
              <w:spacing w:after="160"/>
              <w:jc w:val="right"/>
              <w:rPr>
                <w:rFonts w:ascii="Sylfaen" w:hAnsi="Sylfaen" w:cs="Tahoma"/>
              </w:rPr>
            </w:pPr>
          </w:p>
          <w:p w:rsidR="00C3421C" w:rsidRPr="00F01DDB" w:rsidRDefault="00C3421C" w:rsidP="002B42A7">
            <w:pPr>
              <w:widowControl w:val="0"/>
              <w:spacing w:after="160"/>
              <w:jc w:val="right"/>
              <w:rPr>
                <w:rFonts w:ascii="Sylfaen" w:hAnsi="Sylfaen" w:cs="Sylfaen"/>
              </w:rPr>
            </w:pPr>
            <w:r w:rsidRPr="00F01DDB">
              <w:rPr>
                <w:rFonts w:ascii="Sylfaen" w:hAnsi="Sylfaen"/>
              </w:rPr>
              <w:t>/____________________/</w:t>
            </w:r>
          </w:p>
          <w:p w:rsidR="00C3421C" w:rsidRPr="00F01DDB" w:rsidRDefault="00C3421C" w:rsidP="002B42A7">
            <w:pPr>
              <w:widowControl w:val="0"/>
              <w:spacing w:after="160"/>
              <w:rPr>
                <w:rFonts w:ascii="Sylfaen" w:hAnsi="Sylfaen" w:cs="Sylfaen"/>
              </w:rPr>
            </w:pPr>
          </w:p>
          <w:p w:rsidR="00C3421C" w:rsidRPr="00F01DDB" w:rsidRDefault="00C3421C" w:rsidP="002B42A7">
            <w:pPr>
              <w:widowControl w:val="0"/>
              <w:tabs>
                <w:tab w:val="left" w:pos="4539"/>
              </w:tabs>
              <w:spacing w:after="160"/>
              <w:rPr>
                <w:rFonts w:ascii="Sylfaen" w:hAnsi="Sylfaen" w:cs="Sylfaen"/>
              </w:rPr>
            </w:pPr>
            <w:r w:rsidRPr="00F01DDB">
              <w:rPr>
                <w:rFonts w:ascii="Sylfaen" w:hAnsi="Sylfaen"/>
              </w:rPr>
              <w:lastRenderedPageBreak/>
              <w:t>21.б.</w:t>
            </w:r>
            <w:r w:rsidRPr="00F01DDB">
              <w:rPr>
                <w:rFonts w:ascii="Sylfaen" w:hAnsi="Sylfaen"/>
              </w:rPr>
              <w:tab/>
              <w:t>М. П.</w:t>
            </w:r>
          </w:p>
        </w:tc>
      </w:tr>
      <w:tr w:rsidR="00B138F3" w:rsidRPr="00F01DDB" w:rsidTr="002B42A7">
        <w:trPr>
          <w:trHeight w:val="2194"/>
        </w:trPr>
        <w:tc>
          <w:tcPr>
            <w:tcW w:w="5616" w:type="dxa"/>
            <w:tcBorders>
              <w:top w:val="single" w:sz="4" w:space="0" w:color="auto"/>
              <w:left w:val="single" w:sz="4" w:space="0" w:color="auto"/>
              <w:right w:val="single" w:sz="4" w:space="0" w:color="auto"/>
            </w:tcBorders>
            <w:noWrap/>
            <w:vAlign w:val="bottom"/>
          </w:tcPr>
          <w:p w:rsidR="00C3421C" w:rsidRPr="00F01DDB" w:rsidRDefault="00C3421C" w:rsidP="002B42A7">
            <w:pPr>
              <w:widowControl w:val="0"/>
              <w:spacing w:after="160"/>
              <w:rPr>
                <w:rFonts w:ascii="Sylfaen" w:hAnsi="Sylfaen" w:cs="Tahoma"/>
              </w:rPr>
            </w:pPr>
            <w:r w:rsidRPr="00F01DDB">
              <w:rPr>
                <w:rFonts w:ascii="Sylfaen" w:hAnsi="Sylfaen"/>
              </w:rPr>
              <w:lastRenderedPageBreak/>
              <w:t>24.а.</w:t>
            </w:r>
            <w:r w:rsidRPr="00F01DDB">
              <w:rPr>
                <w:rFonts w:ascii="Sylfaen" w:hAnsi="Sylfaen"/>
              </w:rPr>
              <w:tab/>
              <w:t xml:space="preserve"> Обслуживающая бенефициара финансовая организация </w:t>
            </w:r>
          </w:p>
          <w:p w:rsidR="00C3421C" w:rsidRPr="00F01DDB" w:rsidRDefault="00C3421C" w:rsidP="002B42A7">
            <w:pPr>
              <w:widowControl w:val="0"/>
              <w:spacing w:after="160"/>
              <w:rPr>
                <w:rFonts w:ascii="Sylfaen" w:hAnsi="Sylfaen"/>
              </w:rPr>
            </w:pPr>
          </w:p>
          <w:p w:rsidR="00C3421C" w:rsidRPr="00F01DDB" w:rsidRDefault="00C3421C" w:rsidP="002B42A7">
            <w:pPr>
              <w:widowControl w:val="0"/>
              <w:jc w:val="right"/>
              <w:rPr>
                <w:rFonts w:ascii="Sylfaen" w:hAnsi="Sylfaen" w:cs="Tahoma"/>
              </w:rPr>
            </w:pPr>
            <w:r w:rsidRPr="00F01DDB">
              <w:rPr>
                <w:rFonts w:ascii="Sylfaen" w:hAnsi="Sylfaen"/>
              </w:rPr>
              <w:t>/____________________/</w:t>
            </w:r>
          </w:p>
          <w:p w:rsidR="00C3421C" w:rsidRPr="00F01DDB" w:rsidRDefault="00C3421C" w:rsidP="002B42A7">
            <w:pPr>
              <w:widowControl w:val="0"/>
              <w:spacing w:after="160"/>
              <w:ind w:left="3828" w:right="13"/>
              <w:jc w:val="both"/>
              <w:rPr>
                <w:rFonts w:ascii="Sylfaen" w:hAnsi="Sylfaen" w:cs="Sylfaen"/>
                <w:vertAlign w:val="superscript"/>
              </w:rPr>
            </w:pPr>
            <w:proofErr w:type="gramStart"/>
            <w:r w:rsidRPr="00F01DDB">
              <w:rPr>
                <w:rFonts w:ascii="Sylfaen" w:hAnsi="Sylfaen"/>
                <w:vertAlign w:val="superscript"/>
              </w:rPr>
              <w:t>подпись</w:t>
            </w:r>
            <w:proofErr w:type="gramEnd"/>
            <w:r w:rsidRPr="00F01DDB">
              <w:rPr>
                <w:rFonts w:ascii="Sylfaen" w:hAnsi="Sylfaen"/>
                <w:vertAlign w:val="superscript"/>
              </w:rPr>
              <w:t>/</w:t>
            </w:r>
          </w:p>
          <w:p w:rsidR="00C3421C" w:rsidRPr="00F01DDB" w:rsidRDefault="00C3421C" w:rsidP="002B42A7">
            <w:pPr>
              <w:widowControl w:val="0"/>
              <w:spacing w:after="160"/>
              <w:rPr>
                <w:rFonts w:ascii="Sylfaen" w:hAnsi="Sylfaen" w:cs="Tahoma"/>
              </w:rPr>
            </w:pPr>
          </w:p>
          <w:p w:rsidR="00C3421C" w:rsidRPr="00F01DDB" w:rsidRDefault="00C3421C" w:rsidP="002B42A7">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C3421C" w:rsidRPr="00F01DDB" w:rsidRDefault="00C3421C" w:rsidP="002B42A7">
            <w:pPr>
              <w:widowControl w:val="0"/>
              <w:spacing w:after="160"/>
              <w:rPr>
                <w:rFonts w:ascii="Sylfaen" w:hAnsi="Sylfaen" w:cs="Tahoma"/>
              </w:rPr>
            </w:pPr>
            <w:r w:rsidRPr="00F01DDB">
              <w:rPr>
                <w:rFonts w:ascii="Sylfaen" w:hAnsi="Sylfaen"/>
              </w:rPr>
              <w:t>23.а.</w:t>
            </w:r>
            <w:r w:rsidRPr="00F01DDB">
              <w:rPr>
                <w:rFonts w:ascii="Sylfaen" w:hAnsi="Sylfaen"/>
              </w:rPr>
              <w:tab/>
              <w:t xml:space="preserve"> Обслуживающая плательщика финансовая организация </w:t>
            </w:r>
          </w:p>
          <w:p w:rsidR="00C3421C" w:rsidRPr="00F01DDB" w:rsidRDefault="00C3421C" w:rsidP="002B42A7">
            <w:pPr>
              <w:widowControl w:val="0"/>
              <w:spacing w:after="160"/>
              <w:rPr>
                <w:rFonts w:ascii="Sylfaen" w:hAnsi="Sylfaen" w:cs="Tahoma"/>
              </w:rPr>
            </w:pPr>
          </w:p>
          <w:p w:rsidR="00C3421C" w:rsidRPr="00F01DDB" w:rsidRDefault="00C3421C" w:rsidP="002B42A7">
            <w:pPr>
              <w:widowControl w:val="0"/>
              <w:jc w:val="right"/>
              <w:rPr>
                <w:rFonts w:ascii="Sylfaen" w:hAnsi="Sylfaen" w:cs="Tahoma"/>
              </w:rPr>
            </w:pPr>
            <w:r w:rsidRPr="00F01DDB">
              <w:rPr>
                <w:rFonts w:ascii="Sylfaen" w:hAnsi="Sylfaen"/>
              </w:rPr>
              <w:t>/____________________/</w:t>
            </w:r>
          </w:p>
          <w:p w:rsidR="00C3421C" w:rsidRPr="00F01DDB" w:rsidRDefault="00C3421C" w:rsidP="002B42A7">
            <w:pPr>
              <w:widowControl w:val="0"/>
              <w:spacing w:after="160"/>
              <w:ind w:right="983"/>
              <w:jc w:val="right"/>
              <w:rPr>
                <w:rFonts w:ascii="Sylfaen" w:hAnsi="Sylfaen" w:cs="Sylfaen"/>
                <w:vertAlign w:val="superscript"/>
              </w:rPr>
            </w:pPr>
            <w:r w:rsidRPr="00F01DDB">
              <w:rPr>
                <w:rFonts w:ascii="Sylfaen" w:hAnsi="Sylfaen"/>
                <w:vertAlign w:val="superscript"/>
              </w:rPr>
              <w:t>/подпись/</w:t>
            </w:r>
          </w:p>
          <w:p w:rsidR="00C3421C" w:rsidRPr="00F01DDB" w:rsidRDefault="00C3421C" w:rsidP="002B42A7">
            <w:pPr>
              <w:widowControl w:val="0"/>
              <w:spacing w:after="160"/>
              <w:rPr>
                <w:rFonts w:ascii="Sylfaen" w:hAnsi="Sylfaen" w:cs="Arial"/>
              </w:rPr>
            </w:pPr>
          </w:p>
        </w:tc>
      </w:tr>
      <w:tr w:rsidR="00B138F3" w:rsidRPr="00F01DDB"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F01DDB" w:rsidRDefault="00C3421C" w:rsidP="002B42A7">
            <w:pPr>
              <w:widowControl w:val="0"/>
              <w:tabs>
                <w:tab w:val="left" w:pos="4678"/>
              </w:tabs>
              <w:spacing w:after="160"/>
              <w:rPr>
                <w:rFonts w:ascii="Sylfaen" w:hAnsi="Sylfaen" w:cs="Sylfaen"/>
              </w:rPr>
            </w:pPr>
            <w:r w:rsidRPr="00F01DDB">
              <w:rPr>
                <w:rFonts w:ascii="Sylfaen" w:hAnsi="Sylfaen"/>
              </w:rPr>
              <w:t>24.б.</w:t>
            </w:r>
            <w:r w:rsidRPr="00F01DDB">
              <w:rPr>
                <w:rFonts w:ascii="Sylfaen" w:hAnsi="Sylfaen"/>
              </w:rPr>
              <w:tab/>
              <w:t>М. П.</w:t>
            </w:r>
          </w:p>
          <w:p w:rsidR="00C3421C" w:rsidRPr="00F01DDB" w:rsidRDefault="00C3421C" w:rsidP="002B42A7">
            <w:pPr>
              <w:widowControl w:val="0"/>
              <w:spacing w:after="160"/>
              <w:rPr>
                <w:rFonts w:ascii="Sylfaen" w:hAnsi="Sylfaen" w:cs="Sylfaen"/>
              </w:rPr>
            </w:pPr>
          </w:p>
          <w:p w:rsidR="00C3421C" w:rsidRPr="00F01DDB" w:rsidRDefault="00C3421C" w:rsidP="002B42A7">
            <w:pPr>
              <w:widowControl w:val="0"/>
              <w:spacing w:after="160"/>
              <w:ind w:right="155"/>
              <w:jc w:val="right"/>
              <w:rPr>
                <w:rFonts w:ascii="Sylfaen" w:hAnsi="Sylfaen" w:cs="Sylfaen"/>
                <w:lang w:val="en-US"/>
              </w:rPr>
            </w:pPr>
            <w:proofErr w:type="gramStart"/>
            <w:r w:rsidRPr="00F01DDB">
              <w:rPr>
                <w:rFonts w:ascii="Sylfaen" w:hAnsi="Sylfaen"/>
              </w:rPr>
              <w:t>24.в</w:t>
            </w:r>
            <w:proofErr w:type="gramEnd"/>
            <w:r w:rsidRPr="00F01DDB">
              <w:rPr>
                <w:rFonts w:ascii="Sylfaen" w:hAnsi="Sylfaen"/>
              </w:rPr>
              <w:t xml:space="preserve">"___" ___ 20___ г. </w:t>
            </w:r>
          </w:p>
        </w:tc>
        <w:tc>
          <w:tcPr>
            <w:tcW w:w="5364" w:type="dxa"/>
            <w:tcBorders>
              <w:top w:val="nil"/>
              <w:left w:val="nil"/>
              <w:bottom w:val="single" w:sz="4" w:space="0" w:color="auto"/>
              <w:right w:val="single" w:sz="4" w:space="0" w:color="auto"/>
            </w:tcBorders>
            <w:noWrap/>
            <w:vAlign w:val="bottom"/>
          </w:tcPr>
          <w:p w:rsidR="00C3421C" w:rsidRPr="00F01DDB" w:rsidRDefault="00C3421C" w:rsidP="002B42A7">
            <w:pPr>
              <w:widowControl w:val="0"/>
              <w:tabs>
                <w:tab w:val="left" w:pos="4554"/>
              </w:tabs>
              <w:spacing w:after="160"/>
              <w:rPr>
                <w:rFonts w:ascii="Sylfaen" w:hAnsi="Sylfaen" w:cs="Sylfaen"/>
              </w:rPr>
            </w:pPr>
            <w:r w:rsidRPr="00F01DDB">
              <w:rPr>
                <w:rFonts w:ascii="Sylfaen" w:hAnsi="Sylfaen"/>
              </w:rPr>
              <w:t>23.б.</w:t>
            </w:r>
            <w:r w:rsidRPr="00F01DDB">
              <w:rPr>
                <w:rFonts w:ascii="Sylfaen" w:hAnsi="Sylfaen"/>
              </w:rPr>
              <w:tab/>
              <w:t>М. П.</w:t>
            </w:r>
          </w:p>
          <w:p w:rsidR="00C3421C" w:rsidRPr="00F01DDB" w:rsidRDefault="00C3421C" w:rsidP="002B42A7">
            <w:pPr>
              <w:widowControl w:val="0"/>
              <w:spacing w:after="160"/>
              <w:rPr>
                <w:rFonts w:ascii="Sylfaen" w:hAnsi="Sylfaen"/>
              </w:rPr>
            </w:pPr>
          </w:p>
          <w:p w:rsidR="00C3421C" w:rsidRPr="00F01DDB" w:rsidRDefault="00C3421C" w:rsidP="002B42A7">
            <w:pPr>
              <w:widowControl w:val="0"/>
              <w:spacing w:after="160"/>
              <w:jc w:val="right"/>
              <w:rPr>
                <w:rFonts w:ascii="Sylfaen" w:hAnsi="Sylfaen" w:cs="Sylfaen"/>
              </w:rPr>
            </w:pPr>
            <w:proofErr w:type="gramStart"/>
            <w:r w:rsidRPr="00F01DDB">
              <w:rPr>
                <w:rFonts w:ascii="Sylfaen" w:hAnsi="Sylfaen"/>
              </w:rPr>
              <w:t>23.в</w:t>
            </w:r>
            <w:proofErr w:type="gramEnd"/>
            <w:r w:rsidRPr="00F01DDB">
              <w:rPr>
                <w:rFonts w:ascii="Sylfaen" w:hAnsi="Sylfaen"/>
              </w:rPr>
              <w:t xml:space="preserve"> Дата исполнения: "___" ___ 20___г.</w:t>
            </w:r>
          </w:p>
        </w:tc>
      </w:tr>
    </w:tbl>
    <w:p w:rsidR="00C3421C" w:rsidRPr="00F01DDB" w:rsidRDefault="00C3421C" w:rsidP="00C3421C">
      <w:pPr>
        <w:widowControl w:val="0"/>
        <w:spacing w:after="160"/>
        <w:jc w:val="center"/>
        <w:rPr>
          <w:rFonts w:ascii="Sylfaen" w:hAnsi="Sylfaen" w:cs="Sylfaen"/>
        </w:rPr>
      </w:pPr>
    </w:p>
    <w:p w:rsidR="00C3421C" w:rsidRPr="00F01DDB" w:rsidRDefault="00C3421C" w:rsidP="00C3421C">
      <w:pPr>
        <w:rPr>
          <w:rFonts w:ascii="Sylfaen" w:hAnsi="Sylfaen" w:cs="Sylfaen"/>
        </w:rPr>
      </w:pPr>
      <w:proofErr w:type="gramStart"/>
      <w:r w:rsidRPr="00F01DDB">
        <w:rPr>
          <w:rFonts w:ascii="Sylfaen" w:hAnsi="Sylfaen" w:cs="Sylfaen"/>
        </w:rPr>
        <w:lastRenderedPageBreak/>
        <w:t xml:space="preserve">*  </w:t>
      </w:r>
      <w:r w:rsidRPr="00F01DDB">
        <w:rPr>
          <w:rFonts w:ascii="Sylfaen" w:hAnsi="Sylfaen"/>
          <w:i/>
          <w:sz w:val="20"/>
          <w:szCs w:val="20"/>
        </w:rPr>
        <w:t>Платежное</w:t>
      </w:r>
      <w:proofErr w:type="gramEnd"/>
      <w:r w:rsidRPr="00F01DDB">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01DDB" w:rsidRDefault="00C3421C" w:rsidP="00C3421C">
      <w:pPr>
        <w:rPr>
          <w:rFonts w:ascii="Sylfaen" w:hAnsi="Sylfaen" w:cs="Sylfaen"/>
        </w:rPr>
      </w:pPr>
      <w:r w:rsidRPr="00F01DDB">
        <w:rPr>
          <w:rFonts w:ascii="Sylfaen" w:hAnsi="Sylfaen" w:cs="Sylfaen"/>
        </w:rPr>
        <w:br w:type="page"/>
      </w:r>
    </w:p>
    <w:p w:rsidR="00C3421C" w:rsidRPr="00F01DDB" w:rsidRDefault="00C3421C" w:rsidP="00C3421C">
      <w:pPr>
        <w:widowControl w:val="0"/>
        <w:spacing w:after="160"/>
        <w:ind w:left="567" w:right="565"/>
        <w:jc w:val="center"/>
        <w:rPr>
          <w:rFonts w:ascii="Sylfaen" w:hAnsi="Sylfaen"/>
          <w:b/>
        </w:rPr>
      </w:pPr>
      <w:r w:rsidRPr="00F01DDB">
        <w:rPr>
          <w:rFonts w:ascii="Sylfaen" w:hAnsi="Sylfaen"/>
          <w:b/>
        </w:rPr>
        <w:lastRenderedPageBreak/>
        <w:t xml:space="preserve">Обязательные реквизиты платежного требования </w:t>
      </w:r>
      <w:r w:rsidRPr="00F01DDB">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01DDB"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Наличие указанного поля/</w:t>
            </w:r>
          </w:p>
          <w:p w:rsidR="00C3421C" w:rsidRPr="00F01DDB" w:rsidRDefault="00C3421C" w:rsidP="002B42A7">
            <w:pPr>
              <w:widowControl w:val="0"/>
              <w:spacing w:after="120"/>
              <w:jc w:val="center"/>
              <w:rPr>
                <w:rFonts w:ascii="Sylfaen" w:hAnsi="Sylfaen"/>
                <w:b/>
                <w:sz w:val="18"/>
                <w:szCs w:val="18"/>
              </w:rPr>
            </w:pPr>
            <w:proofErr w:type="gramStart"/>
            <w:r w:rsidRPr="00F01DDB">
              <w:rPr>
                <w:rFonts w:ascii="Sylfaen" w:hAnsi="Sylfaen"/>
                <w:b/>
                <w:sz w:val="18"/>
                <w:szCs w:val="18"/>
              </w:rPr>
              <w:t>реквизита</w:t>
            </w:r>
            <w:proofErr w:type="gramEnd"/>
            <w:r w:rsidRPr="00F01DDB">
              <w:rPr>
                <w:rFonts w:ascii="Sylfaen" w:hAnsi="Sylfaen"/>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 xml:space="preserve">Требование о заполнении реквизита </w:t>
            </w:r>
          </w:p>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w:t>
            </w:r>
            <w:proofErr w:type="gramStart"/>
            <w:r w:rsidRPr="00F01DDB">
              <w:rPr>
                <w:rFonts w:ascii="Sylfaen" w:hAnsi="Sylfaen"/>
                <w:b/>
                <w:sz w:val="18"/>
                <w:szCs w:val="18"/>
              </w:rPr>
              <w:t>в</w:t>
            </w:r>
            <w:proofErr w:type="gramEnd"/>
            <w:r w:rsidRPr="00F01DDB">
              <w:rPr>
                <w:rFonts w:ascii="Sylfaen" w:hAnsi="Sylfaen"/>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Сторона,</w:t>
            </w:r>
          </w:p>
          <w:p w:rsidR="00C3421C" w:rsidRPr="00F01DDB" w:rsidRDefault="00C3421C" w:rsidP="002B42A7">
            <w:pPr>
              <w:widowControl w:val="0"/>
              <w:spacing w:after="120"/>
              <w:jc w:val="center"/>
              <w:rPr>
                <w:rFonts w:ascii="Sylfaen" w:hAnsi="Sylfaen"/>
                <w:b/>
                <w:sz w:val="18"/>
                <w:szCs w:val="18"/>
              </w:rPr>
            </w:pPr>
            <w:proofErr w:type="gramStart"/>
            <w:r w:rsidRPr="00F01DDB">
              <w:rPr>
                <w:rFonts w:ascii="Sylfaen" w:hAnsi="Sylfaen"/>
                <w:b/>
                <w:sz w:val="18"/>
                <w:szCs w:val="18"/>
              </w:rPr>
              <w:t>заполняющая</w:t>
            </w:r>
            <w:proofErr w:type="gramEnd"/>
            <w:r w:rsidRPr="00F01DDB">
              <w:rPr>
                <w:rFonts w:ascii="Sylfaen" w:hAnsi="Sylfaen"/>
                <w:b/>
                <w:sz w:val="18"/>
                <w:szCs w:val="18"/>
              </w:rPr>
              <w:t xml:space="preserve"> реквизит </w:t>
            </w:r>
          </w:p>
          <w:p w:rsidR="00C3421C" w:rsidRPr="00F01DDB" w:rsidRDefault="00C3421C" w:rsidP="002B42A7">
            <w:pPr>
              <w:widowControl w:val="0"/>
              <w:spacing w:after="120"/>
              <w:jc w:val="center"/>
              <w:rPr>
                <w:rFonts w:ascii="Sylfaen" w:hAnsi="Sylfaen"/>
                <w:b/>
                <w:sz w:val="18"/>
                <w:szCs w:val="18"/>
              </w:rPr>
            </w:pPr>
            <w:proofErr w:type="gramStart"/>
            <w:r w:rsidRPr="00F01DDB">
              <w:rPr>
                <w:rFonts w:ascii="Sylfaen" w:hAnsi="Sylfaen"/>
                <w:b/>
                <w:sz w:val="18"/>
                <w:szCs w:val="18"/>
              </w:rPr>
              <w:t>бенефициар</w:t>
            </w:r>
            <w:proofErr w:type="gramEnd"/>
            <w:r w:rsidRPr="00F01DDB">
              <w:rPr>
                <w:rFonts w:ascii="Sylfaen" w:hAnsi="Sylfaen"/>
                <w:b/>
                <w:sz w:val="18"/>
                <w:szCs w:val="18"/>
              </w:rPr>
              <w:t xml:space="preserve"> или плательщик</w:t>
            </w:r>
          </w:p>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w:t>
            </w:r>
            <w:proofErr w:type="gramStart"/>
            <w:r w:rsidRPr="00F01DDB">
              <w:rPr>
                <w:rFonts w:ascii="Sylfaen" w:hAnsi="Sylfaen"/>
                <w:b/>
                <w:sz w:val="18"/>
                <w:szCs w:val="18"/>
              </w:rPr>
              <w:t>в</w:t>
            </w:r>
            <w:proofErr w:type="gramEnd"/>
            <w:r w:rsidRPr="00F01DDB">
              <w:rPr>
                <w:rFonts w:ascii="Sylfaen" w:hAnsi="Sylfaen"/>
                <w:b/>
                <w:sz w:val="18"/>
                <w:szCs w:val="18"/>
              </w:rPr>
              <w:t xml:space="preserve"> связи с процессом закупки)</w:t>
            </w:r>
          </w:p>
        </w:tc>
      </w:tr>
      <w:tr w:rsidR="00B138F3" w:rsidRPr="00F01DDB"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b/>
                <w:sz w:val="18"/>
                <w:szCs w:val="18"/>
              </w:rPr>
            </w:pPr>
            <w:r w:rsidRPr="00F01DDB">
              <w:rPr>
                <w:rFonts w:ascii="Sylfaen" w:hAnsi="Sylfaen"/>
                <w:b/>
                <w:sz w:val="18"/>
                <w:szCs w:val="18"/>
              </w:rPr>
              <w:t>5</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на</w:t>
            </w:r>
            <w:proofErr w:type="gramEnd"/>
            <w:r w:rsidRPr="00F01DDB">
              <w:rPr>
                <w:rFonts w:ascii="Sylfaen" w:hAnsi="Sylfaen"/>
                <w:sz w:val="18"/>
                <w:szCs w:val="18"/>
              </w:rPr>
              <w:t xml:space="preserve"> документе заранее заполнено "Платежное требование"</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both"/>
              <w:rPr>
                <w:rFonts w:ascii="Sylfaen" w:hAnsi="Sylfaen"/>
                <w:sz w:val="18"/>
                <w:szCs w:val="18"/>
              </w:rPr>
            </w:pPr>
            <w:proofErr w:type="gramStart"/>
            <w:r w:rsidRPr="00F01DDB">
              <w:rPr>
                <w:rFonts w:ascii="Sylfaen" w:hAnsi="Sylfaen"/>
                <w:sz w:val="18"/>
                <w:szCs w:val="18"/>
              </w:rPr>
              <w:t>номер</w:t>
            </w:r>
            <w:proofErr w:type="gramEnd"/>
            <w:r w:rsidRPr="00F01DDB">
              <w:rPr>
                <w:rFonts w:ascii="Sylfaen" w:hAnsi="Sylfaen"/>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 при представлении платежного требования в банк плательщика</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both"/>
              <w:rPr>
                <w:rFonts w:ascii="Sylfaen" w:hAnsi="Sylfaen"/>
                <w:sz w:val="18"/>
                <w:szCs w:val="18"/>
              </w:rPr>
            </w:pPr>
            <w:proofErr w:type="gramStart"/>
            <w:r w:rsidRPr="00F01DDB">
              <w:rPr>
                <w:rFonts w:ascii="Sylfaen" w:hAnsi="Sylfaen"/>
                <w:sz w:val="18"/>
                <w:szCs w:val="18"/>
              </w:rPr>
              <w:t>дата</w:t>
            </w:r>
            <w:proofErr w:type="gramEnd"/>
            <w:r w:rsidRPr="00F01DDB">
              <w:rPr>
                <w:rFonts w:ascii="Sylfaen" w:hAnsi="Sylfaen"/>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 в день представления платежного требования в банк плательщика </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both"/>
              <w:rPr>
                <w:rFonts w:ascii="Sylfaen" w:hAnsi="Sylfaen"/>
                <w:sz w:val="18"/>
                <w:szCs w:val="18"/>
              </w:rPr>
            </w:pPr>
            <w:r w:rsidRPr="00F01DDB">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номер</w:t>
            </w:r>
            <w:proofErr w:type="gramEnd"/>
            <w:r w:rsidRPr="00F01DDB">
              <w:rPr>
                <w:rFonts w:ascii="Sylfaen" w:hAnsi="Sylfaen"/>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не</w:t>
            </w:r>
            <w:proofErr w:type="gramEnd"/>
            <w:r w:rsidRPr="00F01DDB">
              <w:rPr>
                <w:rFonts w:ascii="Sylfaen" w:hAnsi="Sylfaen"/>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не</w:t>
            </w:r>
            <w:proofErr w:type="gramEnd"/>
            <w:r w:rsidRPr="00F01DDB">
              <w:rPr>
                <w:rFonts w:ascii="Sylfaen" w:hAnsi="Sylfaen"/>
                <w:sz w:val="18"/>
                <w:szCs w:val="18"/>
              </w:rPr>
              <w:t xml:space="preserve"> заполняется)</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номер</w:t>
            </w:r>
            <w:proofErr w:type="gramEnd"/>
            <w:r w:rsidRPr="00F01DDB">
              <w:rPr>
                <w:rFonts w:ascii="Sylfaen" w:hAnsi="Sylfaen"/>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сумма</w:t>
            </w:r>
            <w:proofErr w:type="gramEnd"/>
            <w:r w:rsidRPr="00F01DDB">
              <w:rPr>
                <w:rFonts w:ascii="Sylfaen" w:hAnsi="Sylfaen"/>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 </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акцептованная</w:t>
            </w:r>
            <w:proofErr w:type="gramEnd"/>
            <w:r w:rsidRPr="00F01DDB">
              <w:rPr>
                <w:rFonts w:ascii="Sylfaen" w:hAnsi="Sylfaen"/>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предусмотрена</w:t>
            </w:r>
            <w:proofErr w:type="gramEnd"/>
            <w:r w:rsidRPr="00F01DDB">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не</w:t>
            </w:r>
            <w:proofErr w:type="gramEnd"/>
            <w:r w:rsidRPr="00F01DDB">
              <w:rPr>
                <w:rFonts w:ascii="Sylfaen" w:hAnsi="Sylfaen"/>
                <w:sz w:val="18"/>
                <w:szCs w:val="18"/>
              </w:rPr>
              <w:t xml:space="preserve"> заполняется и не применяется)</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валюта</w:t>
            </w:r>
            <w:proofErr w:type="gramEnd"/>
            <w:r w:rsidRPr="00F01DDB">
              <w:rPr>
                <w:rFonts w:ascii="Sylfaen" w:hAnsi="Sylfaen"/>
                <w:sz w:val="18"/>
                <w:szCs w:val="18"/>
              </w:rPr>
              <w:t xml:space="preserve">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цель</w:t>
            </w:r>
            <w:proofErr w:type="gramEnd"/>
            <w:r w:rsidRPr="00F01DDB">
              <w:rPr>
                <w:rFonts w:ascii="Sylfaen" w:hAnsi="Sylfaen"/>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 xml:space="preserve">В обязательном порядке заполняются слова "для обеспечения исполнения </w:t>
            </w:r>
            <w:r w:rsidRPr="00F01DDB">
              <w:rPr>
                <w:rFonts w:ascii="Sylfaen" w:hAnsi="Sylfaen"/>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lastRenderedPageBreak/>
              <w:t>заранее</w:t>
            </w:r>
            <w:proofErr w:type="gramEnd"/>
            <w:r w:rsidRPr="00F01DDB">
              <w:rPr>
                <w:rFonts w:ascii="Sylfaen" w:hAnsi="Sylfaen"/>
                <w:sz w:val="18"/>
                <w:szCs w:val="18"/>
              </w:rPr>
              <w:t xml:space="preserve"> заполняется бенефициаром — по </w:t>
            </w:r>
            <w:r w:rsidRPr="00F01DDB">
              <w:rPr>
                <w:rFonts w:ascii="Sylfaen" w:hAnsi="Sylfaen"/>
                <w:sz w:val="18"/>
                <w:szCs w:val="18"/>
              </w:rPr>
              <w:lastRenderedPageBreak/>
              <w:t>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основания</w:t>
            </w:r>
            <w:proofErr w:type="gramEnd"/>
            <w:r w:rsidRPr="00F01DDB">
              <w:rPr>
                <w:rFonts w:ascii="Sylfaen" w:hAnsi="Sylfaen"/>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заполняются</w:t>
            </w:r>
            <w:proofErr w:type="gramEnd"/>
            <w:r w:rsidRPr="00F01DDB">
              <w:rPr>
                <w:rFonts w:ascii="Sylfaen" w:hAnsi="Sylfaen"/>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Del="0010680B" w:rsidRDefault="00C3421C" w:rsidP="002B42A7">
            <w:pPr>
              <w:widowControl w:val="0"/>
              <w:spacing w:after="120"/>
              <w:jc w:val="center"/>
              <w:rPr>
                <w:rFonts w:ascii="Sylfaen" w:hAnsi="Sylfaen"/>
                <w:sz w:val="18"/>
                <w:szCs w:val="18"/>
              </w:rPr>
            </w:pPr>
            <w:r w:rsidRPr="00F01DDB">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условия</w:t>
            </w:r>
            <w:proofErr w:type="gramEnd"/>
            <w:r w:rsidRPr="00F01DDB">
              <w:rPr>
                <w:rFonts w:ascii="Sylfaen" w:hAnsi="Sylfaen"/>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cs="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C3421C" w:rsidRPr="00F01DDB" w:rsidRDefault="00C3421C" w:rsidP="002B42A7">
            <w:pPr>
              <w:widowControl w:val="0"/>
              <w:spacing w:after="120"/>
              <w:jc w:val="center"/>
              <w:rPr>
                <w:rFonts w:ascii="Sylfaen" w:hAnsi="Sylfaen" w:cs="Sylfaen"/>
                <w:sz w:val="18"/>
                <w:szCs w:val="18"/>
              </w:rPr>
            </w:pPr>
            <w:proofErr w:type="gramStart"/>
            <w:r w:rsidRPr="00F01DDB">
              <w:rPr>
                <w:rFonts w:ascii="Sylfaen" w:hAnsi="Sylfaen"/>
                <w:sz w:val="18"/>
                <w:szCs w:val="18"/>
              </w:rPr>
              <w:t>заполняются</w:t>
            </w:r>
            <w:proofErr w:type="gramEnd"/>
            <w:r w:rsidRPr="00F01DDB">
              <w:rPr>
                <w:rFonts w:ascii="Sylfaen" w:hAnsi="Sylfaen"/>
                <w:sz w:val="18"/>
                <w:szCs w:val="18"/>
              </w:rPr>
              <w:t xml:space="preserve"> слова "акцептованный платеж", </w:t>
            </w:r>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что</w:t>
            </w:r>
            <w:proofErr w:type="gramEnd"/>
            <w:r w:rsidRPr="00F01DDB">
              <w:rPr>
                <w:rFonts w:ascii="Sylfaen" w:hAnsi="Sylfaen"/>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количество</w:t>
            </w:r>
            <w:proofErr w:type="gramEnd"/>
            <w:r w:rsidRPr="00F01DDB">
              <w:rPr>
                <w:rFonts w:ascii="Sylfaen" w:hAnsi="Sylfaen"/>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настоящее</w:t>
            </w:r>
            <w:proofErr w:type="gramEnd"/>
            <w:r w:rsidRPr="00F01DDB">
              <w:rPr>
                <w:rFonts w:ascii="Sylfaen" w:hAnsi="Sylfaen"/>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подписывается</w:t>
            </w:r>
            <w:proofErr w:type="gramEnd"/>
            <w:r w:rsidRPr="00F01DDB">
              <w:rPr>
                <w:rFonts w:ascii="Sylfaen" w:hAnsi="Sylfaen"/>
                <w:sz w:val="18"/>
                <w:szCs w:val="18"/>
              </w:rPr>
              <w:t xml:space="preserve"> плательщиком или </w:t>
            </w:r>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проставляется</w:t>
            </w:r>
            <w:proofErr w:type="gramEnd"/>
            <w:r w:rsidRPr="00F01DDB">
              <w:rPr>
                <w:rFonts w:ascii="Sylfaen" w:hAnsi="Sylfaen"/>
                <w:sz w:val="18"/>
                <w:szCs w:val="18"/>
              </w:rPr>
              <w:t xml:space="preserve"> электронная подпись плательщика</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печать</w:t>
            </w:r>
            <w:proofErr w:type="gramEnd"/>
            <w:r w:rsidRPr="00F01DDB">
              <w:rPr>
                <w:rFonts w:ascii="Sylfaen" w:hAnsi="Sylfaen"/>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lastRenderedPageBreak/>
              <w:t>при</w:t>
            </w:r>
            <w:proofErr w:type="gramEnd"/>
            <w:r w:rsidRPr="00F01DDB">
              <w:rPr>
                <w:rFonts w:ascii="Sylfaen" w:hAnsi="Sylfaen"/>
                <w:sz w:val="18"/>
                <w:szCs w:val="18"/>
              </w:rPr>
              <w:t xml:space="preserve"> наличии печати, когда плательщик представляет Требование в бумажной форме</w:t>
            </w:r>
          </w:p>
          <w:p w:rsidR="00C3421C" w:rsidRPr="00F01DDB" w:rsidRDefault="00C3421C" w:rsidP="002B42A7">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lastRenderedPageBreak/>
              <w:t>скрепляется</w:t>
            </w:r>
            <w:proofErr w:type="gramEnd"/>
            <w:r w:rsidRPr="00F01DDB">
              <w:rPr>
                <w:rFonts w:ascii="Sylfaen" w:hAnsi="Sylfaen"/>
                <w:sz w:val="18"/>
                <w:szCs w:val="18"/>
              </w:rPr>
              <w:t xml:space="preserve"> печатью </w:t>
            </w:r>
            <w:r w:rsidRPr="00F01DDB">
              <w:rPr>
                <w:rFonts w:ascii="Sylfaen" w:hAnsi="Sylfaen"/>
                <w:sz w:val="18"/>
                <w:szCs w:val="18"/>
              </w:rPr>
              <w:lastRenderedPageBreak/>
              <w:t xml:space="preserve">плательщика </w:t>
            </w:r>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при</w:t>
            </w:r>
            <w:proofErr w:type="gramEnd"/>
            <w:r w:rsidRPr="00F01DDB">
              <w:rPr>
                <w:rFonts w:ascii="Sylfaen" w:hAnsi="Sylfaen"/>
                <w:sz w:val="18"/>
                <w:szCs w:val="18"/>
              </w:rPr>
              <w:t xml:space="preserve"> представлении в бумажной форме</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подписывается</w:t>
            </w:r>
            <w:proofErr w:type="gramEnd"/>
            <w:r w:rsidRPr="00F01DDB">
              <w:rPr>
                <w:rFonts w:ascii="Sylfaen" w:hAnsi="Sylfaen"/>
                <w:sz w:val="18"/>
                <w:szCs w:val="18"/>
              </w:rPr>
              <w:t xml:space="preserve"> бенефициаром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печать</w:t>
            </w:r>
            <w:proofErr w:type="gramEnd"/>
            <w:r w:rsidRPr="00F01DDB">
              <w:rPr>
                <w:rFonts w:ascii="Sylfaen" w:hAnsi="Sylfaen"/>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при</w:t>
            </w:r>
            <w:proofErr w:type="gramEnd"/>
            <w:r w:rsidRPr="00F01DDB">
              <w:rPr>
                <w:rFonts w:ascii="Sylfaen" w:hAnsi="Sylfaen"/>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скрепляется</w:t>
            </w:r>
            <w:proofErr w:type="gramEnd"/>
            <w:r w:rsidRPr="00F01DDB">
              <w:rPr>
                <w:rFonts w:ascii="Sylfaen" w:hAnsi="Sylfaen"/>
                <w:sz w:val="18"/>
                <w:szCs w:val="18"/>
              </w:rPr>
              <w:t xml:space="preserve"> печатью бенефициара </w:t>
            </w:r>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при</w:t>
            </w:r>
            <w:proofErr w:type="gramEnd"/>
            <w:r w:rsidRPr="00F01DDB">
              <w:rPr>
                <w:rFonts w:ascii="Sylfaen" w:hAnsi="Sylfaen"/>
                <w:sz w:val="18"/>
                <w:szCs w:val="18"/>
              </w:rPr>
              <w:t xml:space="preserve"> представлении в банк в бумажной форме</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в</w:t>
            </w:r>
            <w:proofErr w:type="gramEnd"/>
            <w:r w:rsidRPr="00F01DDB">
              <w:rPr>
                <w:rFonts w:ascii="Sylfaen" w:hAnsi="Sylfaen"/>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штамп</w:t>
            </w:r>
            <w:proofErr w:type="gramEnd"/>
            <w:r w:rsidRPr="00F01DDB">
              <w:rPr>
                <w:rFonts w:ascii="Sylfaen" w:hAnsi="Sylfaen"/>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в</w:t>
            </w:r>
            <w:proofErr w:type="gramEnd"/>
            <w:r w:rsidRPr="00F01DDB">
              <w:rPr>
                <w:rFonts w:ascii="Sylfaen" w:hAnsi="Sylfaen"/>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23.в</w:t>
            </w:r>
            <w:proofErr w:type="gramEnd"/>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дата</w:t>
            </w:r>
            <w:proofErr w:type="gramEnd"/>
            <w:r w:rsidRPr="00F01DDB">
              <w:rPr>
                <w:rFonts w:ascii="Sylfaen" w:hAnsi="Sylfaen"/>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обслуживающей</w:t>
            </w:r>
            <w:proofErr w:type="gramEnd"/>
            <w:r w:rsidRPr="00F01DDB">
              <w:rPr>
                <w:rFonts w:ascii="Sylfaen" w:hAnsi="Sylfaen"/>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r w:rsidRPr="00F01DDB">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штамп</w:t>
            </w:r>
            <w:proofErr w:type="gramEnd"/>
            <w:r w:rsidRPr="00F01DDB">
              <w:rPr>
                <w:rFonts w:ascii="Sylfaen" w:hAnsi="Sylfaen"/>
                <w:sz w:val="18"/>
                <w:szCs w:val="18"/>
              </w:rPr>
              <w:t xml:space="preserve">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w:t>
            </w:r>
            <w:r w:rsidRPr="00F01DDB">
              <w:rPr>
                <w:rFonts w:ascii="Sylfaen" w:hAnsi="Sylfaen"/>
                <w:sz w:val="18"/>
                <w:szCs w:val="18"/>
              </w:rPr>
              <w:lastRenderedPageBreak/>
              <w:t>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
        </w:tc>
      </w:tr>
      <w:tr w:rsidR="00FF3DE9"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lastRenderedPageBreak/>
              <w:t>24.в</w:t>
            </w:r>
            <w:proofErr w:type="gramEnd"/>
          </w:p>
        </w:tc>
        <w:tc>
          <w:tcPr>
            <w:tcW w:w="1938"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обслуживающей</w:t>
            </w:r>
            <w:proofErr w:type="gramEnd"/>
            <w:r w:rsidRPr="00F01DDB">
              <w:rPr>
                <w:rFonts w:ascii="Sylfaen" w:hAnsi="Sylfaen"/>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C3421C" w:rsidRPr="00F01DDB" w:rsidRDefault="00C3421C"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01DDB" w:rsidRDefault="00C3421C" w:rsidP="002B42A7">
            <w:pPr>
              <w:widowControl w:val="0"/>
              <w:spacing w:after="120"/>
              <w:jc w:val="center"/>
              <w:rPr>
                <w:rFonts w:ascii="Sylfaen" w:hAnsi="Sylfaen"/>
                <w:sz w:val="18"/>
                <w:szCs w:val="18"/>
              </w:rPr>
            </w:pPr>
          </w:p>
        </w:tc>
      </w:tr>
    </w:tbl>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235549" w:rsidRPr="00F01DDB" w:rsidRDefault="00235549" w:rsidP="00235549">
      <w:pPr>
        <w:widowControl w:val="0"/>
        <w:spacing w:after="160"/>
        <w:ind w:firstLine="567"/>
        <w:jc w:val="right"/>
        <w:rPr>
          <w:rFonts w:ascii="Sylfaen" w:hAnsi="Sylfaen" w:cs="Arial"/>
          <w:b/>
        </w:rPr>
      </w:pPr>
      <w:r w:rsidRPr="00F01DDB">
        <w:rPr>
          <w:rFonts w:ascii="Sylfaen" w:hAnsi="Sylfaen"/>
          <w:b/>
        </w:rPr>
        <w:t>Приложение № 5</w:t>
      </w:r>
    </w:p>
    <w:p w:rsidR="00235549" w:rsidRPr="00F01DDB" w:rsidRDefault="00235549" w:rsidP="00235549">
      <w:pPr>
        <w:pStyle w:val="31"/>
        <w:widowControl w:val="0"/>
        <w:spacing w:after="160" w:line="240" w:lineRule="auto"/>
        <w:jc w:val="right"/>
        <w:rPr>
          <w:rFonts w:ascii="Sylfaen" w:hAnsi="Sylfaen" w:cs="Arial"/>
          <w:b/>
          <w:sz w:val="24"/>
          <w:szCs w:val="24"/>
        </w:rPr>
      </w:pPr>
      <w:proofErr w:type="gramStart"/>
      <w:r w:rsidRPr="00F01DDB">
        <w:rPr>
          <w:rFonts w:ascii="Sylfaen" w:hAnsi="Sylfaen"/>
          <w:b/>
          <w:sz w:val="24"/>
          <w:szCs w:val="24"/>
        </w:rPr>
        <w:t>к</w:t>
      </w:r>
      <w:proofErr w:type="gramEnd"/>
      <w:r w:rsidRPr="00F01DDB">
        <w:rPr>
          <w:rFonts w:ascii="Sylfaen" w:hAnsi="Sylfaen"/>
          <w:b/>
          <w:sz w:val="24"/>
          <w:szCs w:val="24"/>
        </w:rPr>
        <w:t xml:space="preserve"> Приглашению на </w:t>
      </w:r>
      <w:r w:rsidR="00FD58EC" w:rsidRPr="00F01DDB">
        <w:rPr>
          <w:rFonts w:ascii="Sylfaen" w:hAnsi="Sylfaen"/>
          <w:b/>
          <w:sz w:val="24"/>
          <w:szCs w:val="24"/>
        </w:rPr>
        <w:t>запрос котировки</w:t>
      </w:r>
      <w:r w:rsidRPr="00F01DDB">
        <w:rPr>
          <w:rFonts w:ascii="Sylfaen" w:hAnsi="Sylfaen" w:cs="Arial"/>
          <w:b/>
          <w:sz w:val="24"/>
          <w:szCs w:val="24"/>
        </w:rPr>
        <w:br/>
      </w:r>
      <w:r w:rsidR="002B42A7" w:rsidRPr="00F01DDB">
        <w:rPr>
          <w:rFonts w:ascii="Sylfaen" w:hAnsi="Sylfaen"/>
          <w:b/>
          <w:sz w:val="24"/>
          <w:szCs w:val="24"/>
        </w:rPr>
        <w:t>под кодом "</w:t>
      </w:r>
      <w:r w:rsidR="002B42A7" w:rsidRPr="00F01DDB">
        <w:rPr>
          <w:rFonts w:ascii="Sylfaen" w:hAnsi="Sylfaen"/>
          <w:sz w:val="24"/>
          <w:szCs w:val="24"/>
        </w:rPr>
        <w:t xml:space="preserve"> </w:t>
      </w:r>
      <w:r w:rsidR="00E835E7" w:rsidRPr="00F01DDB">
        <w:rPr>
          <w:rFonts w:ascii="Sylfaen" w:hAnsi="Sylfaen"/>
          <w:sz w:val="24"/>
          <w:szCs w:val="24"/>
        </w:rPr>
        <w:t>ԳN8ՄԴ-ԳՀԱՊՁԲ-20</w:t>
      </w:r>
      <w:r w:rsidRPr="00F01DDB">
        <w:rPr>
          <w:rFonts w:ascii="Sylfaen" w:hAnsi="Sylfaen"/>
          <w:b/>
          <w:sz w:val="24"/>
          <w:szCs w:val="24"/>
        </w:rPr>
        <w:t>"</w:t>
      </w:r>
      <w:r w:rsidRPr="00F01DDB">
        <w:rPr>
          <w:rStyle w:val="af6"/>
          <w:rFonts w:ascii="Sylfaen" w:hAnsi="Sylfaen"/>
          <w:b/>
          <w:sz w:val="24"/>
          <w:szCs w:val="24"/>
        </w:rPr>
        <w:footnoteReference w:customMarkFollows="1" w:id="23"/>
        <w:t>*</w:t>
      </w:r>
    </w:p>
    <w:p w:rsidR="001005B0" w:rsidRPr="00F01DDB" w:rsidRDefault="001005B0" w:rsidP="00B46D58">
      <w:pPr>
        <w:widowControl w:val="0"/>
        <w:spacing w:after="160"/>
        <w:ind w:left="567" w:right="565"/>
        <w:jc w:val="center"/>
        <w:rPr>
          <w:rFonts w:ascii="Sylfaen" w:hAnsi="Sylfaen"/>
          <w:b/>
        </w:rPr>
      </w:pPr>
    </w:p>
    <w:p w:rsidR="0075061D" w:rsidRPr="00F01DDB" w:rsidRDefault="0075061D" w:rsidP="0075061D">
      <w:pPr>
        <w:pStyle w:val="31"/>
        <w:widowControl w:val="0"/>
        <w:spacing w:after="160" w:line="240" w:lineRule="auto"/>
        <w:jc w:val="center"/>
        <w:rPr>
          <w:rFonts w:ascii="Sylfaen" w:hAnsi="Sylfaen"/>
          <w:sz w:val="24"/>
          <w:szCs w:val="24"/>
          <w:lang w:val="hy-AM"/>
        </w:rPr>
      </w:pPr>
      <w:r w:rsidRPr="00F01DDB">
        <w:rPr>
          <w:rFonts w:ascii="Sylfaen" w:hAnsi="Sylfaen"/>
          <w:sz w:val="24"/>
          <w:szCs w:val="24"/>
        </w:rPr>
        <w:t xml:space="preserve">ГАРАНТИЯ </w:t>
      </w:r>
      <w:r w:rsidRPr="00F01DDB">
        <w:rPr>
          <w:rFonts w:ascii="Sylfaen" w:hAnsi="Sylfaen"/>
          <w:sz w:val="24"/>
          <w:szCs w:val="24"/>
          <w:lang w:val="en-US"/>
        </w:rPr>
        <w:t>N</w:t>
      </w:r>
      <w:r w:rsidRPr="00F01DDB">
        <w:rPr>
          <w:rFonts w:ascii="Sylfaen" w:hAnsi="Sylfaen"/>
          <w:sz w:val="24"/>
          <w:szCs w:val="24"/>
          <w:lang w:val="hy-AM"/>
        </w:rPr>
        <w:t>________</w:t>
      </w:r>
    </w:p>
    <w:p w:rsidR="0075061D" w:rsidRPr="00F01DDB" w:rsidRDefault="0075061D" w:rsidP="0075061D">
      <w:pPr>
        <w:widowControl w:val="0"/>
        <w:spacing w:after="160"/>
        <w:ind w:left="567" w:right="565"/>
        <w:jc w:val="center"/>
        <w:rPr>
          <w:rFonts w:ascii="Sylfaen" w:hAnsi="Sylfaen"/>
          <w:b/>
        </w:rPr>
      </w:pPr>
      <w:r w:rsidRPr="00F01DDB">
        <w:rPr>
          <w:rFonts w:ascii="Sylfaen" w:hAnsi="Sylfaen"/>
          <w:b/>
        </w:rPr>
        <w:t>(</w:t>
      </w:r>
      <w:proofErr w:type="gramStart"/>
      <w:r w:rsidRPr="00F01DDB">
        <w:rPr>
          <w:rFonts w:ascii="Sylfaen" w:hAnsi="Sylfaen"/>
          <w:b/>
        </w:rPr>
        <w:t>обеспечение</w:t>
      </w:r>
      <w:proofErr w:type="gramEnd"/>
      <w:r w:rsidRPr="00F01DDB">
        <w:rPr>
          <w:rFonts w:ascii="Sylfaen" w:hAnsi="Sylfaen"/>
          <w:b/>
        </w:rPr>
        <w:t xml:space="preserve"> договора)</w:t>
      </w:r>
    </w:p>
    <w:p w:rsidR="001005B0" w:rsidRPr="00F01DDB" w:rsidRDefault="001005B0" w:rsidP="00B46D58">
      <w:pPr>
        <w:widowControl w:val="0"/>
        <w:spacing w:after="160"/>
        <w:ind w:left="567" w:right="565"/>
        <w:jc w:val="center"/>
        <w:rPr>
          <w:rFonts w:ascii="Sylfaen" w:hAnsi="Sylfaen"/>
          <w:b/>
        </w:rPr>
      </w:pPr>
    </w:p>
    <w:p w:rsidR="005B3A59" w:rsidRPr="00F01DDB" w:rsidRDefault="005B3A59" w:rsidP="005B3A59">
      <w:pPr>
        <w:pStyle w:val="af4"/>
        <w:shd w:val="clear" w:color="auto" w:fill="FFFFFF"/>
        <w:spacing w:before="0" w:beforeAutospacing="0" w:after="0" w:afterAutospacing="0"/>
        <w:jc w:val="both"/>
        <w:rPr>
          <w:rStyle w:val="af5"/>
          <w:rFonts w:ascii="Sylfaen" w:hAnsi="Sylfaen"/>
          <w:b w:val="0"/>
          <w:bCs w:val="0"/>
          <w:sz w:val="20"/>
          <w:szCs w:val="20"/>
          <w:lang w:val="hy-AM"/>
        </w:rPr>
      </w:pPr>
      <w:r w:rsidRPr="00F01DDB">
        <w:rPr>
          <w:rFonts w:ascii="Sylfaen" w:eastAsiaTheme="minorHAnsi" w:hAnsi="Sylfaen"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F01DDB">
        <w:rPr>
          <w:rFonts w:ascii="Sylfaen" w:eastAsiaTheme="minorHAnsi" w:hAnsi="Sylfaen" w:cstheme="minorBidi"/>
        </w:rPr>
        <w:t>N</w:t>
      </w:r>
      <w:r w:rsidRPr="00F01DDB">
        <w:rPr>
          <w:rFonts w:ascii="Sylfaen" w:eastAsiaTheme="minorHAnsi" w:hAnsi="Sylfaen" w:cstheme="minorBidi"/>
          <w:lang w:val="hy-AM"/>
        </w:rPr>
        <w:t xml:space="preserve">  </w:t>
      </w:r>
      <w:r w:rsidRPr="00F01DDB">
        <w:rPr>
          <w:rStyle w:val="af5"/>
          <w:rFonts w:ascii="Sylfaen" w:hAnsi="Sylfaen"/>
          <w:sz w:val="20"/>
          <w:szCs w:val="20"/>
          <w:u w:val="single"/>
          <w:lang w:val="hy-AM"/>
        </w:rPr>
        <w:tab/>
      </w:r>
      <w:proofErr w:type="gramEnd"/>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Style w:val="af5"/>
          <w:rFonts w:ascii="Sylfaen" w:hAnsi="Sylfaen"/>
          <w:sz w:val="20"/>
          <w:szCs w:val="20"/>
          <w:u w:val="single"/>
          <w:lang w:val="hy-AM"/>
        </w:rPr>
        <w:tab/>
      </w:r>
      <w:r w:rsidRPr="00F01DDB">
        <w:rPr>
          <w:rStyle w:val="af5"/>
          <w:rFonts w:ascii="Sylfaen" w:hAnsi="Sylfaen"/>
          <w:sz w:val="20"/>
          <w:szCs w:val="20"/>
        </w:rPr>
        <w:t xml:space="preserve">   </w:t>
      </w:r>
      <w:r w:rsidRPr="00F01DDB">
        <w:rPr>
          <w:rFonts w:ascii="Sylfaen" w:eastAsiaTheme="minorHAnsi" w:hAnsi="Sylfaen" w:cstheme="minorBidi"/>
        </w:rPr>
        <w:t>заключаемым</w:t>
      </w:r>
      <w:r w:rsidRPr="00F01DDB">
        <w:rPr>
          <w:rStyle w:val="af5"/>
          <w:rFonts w:ascii="Sylfaen" w:hAnsi="Sylfaen"/>
          <w:sz w:val="22"/>
          <w:szCs w:val="22"/>
        </w:rPr>
        <w:t xml:space="preserve">  </w:t>
      </w:r>
      <w:r w:rsidRPr="00F01DDB">
        <w:rPr>
          <w:rFonts w:ascii="Sylfaen" w:eastAsiaTheme="minorHAnsi" w:hAnsi="Sylfaen" w:cstheme="minorBidi"/>
          <w:bCs/>
        </w:rPr>
        <w:t>между</w:t>
      </w:r>
    </w:p>
    <w:p w:rsidR="005B3A59" w:rsidRPr="00F01DDB" w:rsidRDefault="005B3A59" w:rsidP="005B3A59">
      <w:pPr>
        <w:pStyle w:val="af4"/>
        <w:shd w:val="clear" w:color="auto" w:fill="FFFFFF"/>
        <w:spacing w:before="0" w:beforeAutospacing="0" w:after="0" w:afterAutospacing="0"/>
        <w:jc w:val="both"/>
        <w:rPr>
          <w:rStyle w:val="af5"/>
          <w:rFonts w:ascii="Sylfaen" w:hAnsi="Sylfaen"/>
          <w:b w:val="0"/>
          <w:bCs w:val="0"/>
          <w:sz w:val="20"/>
          <w:szCs w:val="20"/>
        </w:rPr>
      </w:pPr>
      <w:r w:rsidRPr="00F01DDB">
        <w:rPr>
          <w:rStyle w:val="af5"/>
          <w:rFonts w:ascii="Sylfaen" w:hAnsi="Sylfaen"/>
          <w:sz w:val="20"/>
          <w:szCs w:val="20"/>
          <w:lang w:val="hy-AM"/>
        </w:rPr>
        <w:tab/>
      </w:r>
      <w:r w:rsidRPr="00F01DDB">
        <w:rPr>
          <w:rStyle w:val="af5"/>
          <w:rFonts w:ascii="Sylfaen" w:hAnsi="Sylfaen"/>
          <w:sz w:val="20"/>
          <w:szCs w:val="20"/>
          <w:lang w:val="hy-AM"/>
        </w:rPr>
        <w:tab/>
      </w:r>
      <w:r w:rsidRPr="00F01DDB">
        <w:rPr>
          <w:rStyle w:val="af5"/>
          <w:rFonts w:ascii="Sylfaen" w:hAnsi="Sylfaen"/>
          <w:b w:val="0"/>
          <w:sz w:val="20"/>
          <w:szCs w:val="20"/>
        </w:rPr>
        <w:t xml:space="preserve">      </w:t>
      </w:r>
      <w:proofErr w:type="gramStart"/>
      <w:r w:rsidRPr="00F01DDB">
        <w:rPr>
          <w:rStyle w:val="af5"/>
          <w:rFonts w:ascii="Sylfaen" w:hAnsi="Sylfaen"/>
          <w:b w:val="0"/>
          <w:sz w:val="20"/>
          <w:szCs w:val="20"/>
        </w:rPr>
        <w:t>номер</w:t>
      </w:r>
      <w:proofErr w:type="gramEnd"/>
      <w:r w:rsidRPr="00F01DDB">
        <w:rPr>
          <w:rStyle w:val="af5"/>
          <w:rFonts w:ascii="Sylfaen" w:hAnsi="Sylfaen"/>
          <w:b w:val="0"/>
          <w:sz w:val="20"/>
          <w:szCs w:val="20"/>
        </w:rPr>
        <w:t xml:space="preserve"> заключаемого договора</w:t>
      </w:r>
      <w:r w:rsidRPr="00F01DDB">
        <w:rPr>
          <w:rStyle w:val="af5"/>
          <w:rFonts w:ascii="Sylfaen" w:hAnsi="Sylfaen"/>
          <w:b w:val="0"/>
          <w:sz w:val="20"/>
          <w:szCs w:val="20"/>
          <w:lang w:val="hy-AM"/>
        </w:rPr>
        <w:tab/>
      </w:r>
      <w:r w:rsidRPr="00F01DDB">
        <w:rPr>
          <w:rStyle w:val="af5"/>
          <w:rFonts w:ascii="Sylfaen" w:hAnsi="Sylfaen"/>
          <w:b w:val="0"/>
          <w:sz w:val="20"/>
          <w:szCs w:val="20"/>
          <w:lang w:val="hy-AM"/>
        </w:rPr>
        <w:tab/>
      </w:r>
      <w:r w:rsidRPr="00F01DDB">
        <w:rPr>
          <w:rStyle w:val="af5"/>
          <w:rFonts w:ascii="Sylfaen" w:hAnsi="Sylfaen"/>
          <w:b w:val="0"/>
          <w:sz w:val="20"/>
          <w:szCs w:val="20"/>
          <w:lang w:val="hy-AM"/>
        </w:rPr>
        <w:tab/>
      </w:r>
    </w:p>
    <w:p w:rsidR="005B3A59" w:rsidRPr="00F01DDB" w:rsidRDefault="005B3A59" w:rsidP="005B3A59">
      <w:pPr>
        <w:pStyle w:val="af4"/>
        <w:shd w:val="clear" w:color="auto" w:fill="FFFFFF"/>
        <w:spacing w:before="0" w:beforeAutospacing="0" w:after="0" w:afterAutospacing="0"/>
        <w:ind w:left="-142"/>
        <w:rPr>
          <w:rStyle w:val="af5"/>
          <w:rFonts w:ascii="Sylfaen" w:hAnsi="Sylfaen"/>
          <w:b w:val="0"/>
          <w:bCs w:val="0"/>
          <w:sz w:val="20"/>
          <w:szCs w:val="20"/>
          <w:lang w:val="hy-AM"/>
        </w:rPr>
      </w:pP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00875F09" w:rsidRPr="00F01DDB">
        <w:rPr>
          <w:rFonts w:ascii="Sylfaen" w:hAnsi="Sylfaen"/>
          <w:sz w:val="20"/>
          <w:szCs w:val="20"/>
          <w:u w:val="single"/>
        </w:rPr>
        <w:t>_____</w:t>
      </w:r>
      <w:r w:rsidRPr="00F01DDB">
        <w:rPr>
          <w:rFonts w:ascii="Sylfaen" w:hAnsi="Sylfaen"/>
          <w:sz w:val="20"/>
          <w:szCs w:val="20"/>
          <w:lang w:val="hy-AM"/>
        </w:rPr>
        <w:t xml:space="preserve"> </w:t>
      </w:r>
      <w:proofErr w:type="gramStart"/>
      <w:r w:rsidRPr="00F01DDB">
        <w:rPr>
          <w:rFonts w:ascii="Sylfaen" w:eastAsiaTheme="minorHAnsi" w:hAnsi="Sylfaen" w:cstheme="minorBidi"/>
        </w:rPr>
        <w:t xml:space="preserve">   (</w:t>
      </w:r>
      <w:proofErr w:type="gramEnd"/>
      <w:r w:rsidRPr="00F01DDB">
        <w:rPr>
          <w:rFonts w:ascii="Sylfaen" w:eastAsiaTheme="minorHAnsi" w:hAnsi="Sylfaen" w:cstheme="minorBidi"/>
        </w:rPr>
        <w:t>далее-бенефициар) и</w:t>
      </w:r>
      <w:r w:rsidRPr="00F01DDB">
        <w:rPr>
          <w:rStyle w:val="af5"/>
          <w:rFonts w:ascii="Sylfaen" w:hAnsi="Sylfaen"/>
          <w:b w:val="0"/>
          <w:sz w:val="20"/>
          <w:szCs w:val="20"/>
        </w:rPr>
        <w:t xml:space="preserve">   </w:t>
      </w:r>
      <w:r w:rsidRPr="00F01DDB">
        <w:rPr>
          <w:rStyle w:val="af5"/>
          <w:rFonts w:ascii="Sylfaen" w:hAnsi="Sylfaen"/>
          <w:b w:val="0"/>
          <w:sz w:val="20"/>
          <w:szCs w:val="20"/>
          <w:u w:val="single"/>
          <w:lang w:val="hy-AM"/>
        </w:rPr>
        <w:tab/>
      </w:r>
      <w:r w:rsidRPr="00F01DDB">
        <w:rPr>
          <w:rStyle w:val="af5"/>
          <w:rFonts w:ascii="Sylfaen" w:hAnsi="Sylfaen"/>
          <w:b w:val="0"/>
          <w:sz w:val="20"/>
          <w:szCs w:val="20"/>
          <w:u w:val="single"/>
          <w:lang w:val="hy-AM"/>
        </w:rPr>
        <w:tab/>
      </w:r>
      <w:r w:rsidRPr="00F01DDB">
        <w:rPr>
          <w:rStyle w:val="af5"/>
          <w:rFonts w:ascii="Sylfaen" w:hAnsi="Sylfaen"/>
          <w:b w:val="0"/>
          <w:sz w:val="20"/>
          <w:szCs w:val="20"/>
          <w:u w:val="single"/>
          <w:lang w:val="hy-AM"/>
        </w:rPr>
        <w:tab/>
      </w:r>
      <w:r w:rsidRPr="00F01DDB">
        <w:rPr>
          <w:rStyle w:val="af5"/>
          <w:rFonts w:ascii="Sylfaen" w:hAnsi="Sylfaen"/>
          <w:b w:val="0"/>
          <w:sz w:val="20"/>
          <w:szCs w:val="20"/>
          <w:u w:val="single"/>
          <w:lang w:val="hy-AM"/>
        </w:rPr>
        <w:tab/>
      </w:r>
      <w:r w:rsidRPr="00F01DDB">
        <w:rPr>
          <w:rStyle w:val="af5"/>
          <w:rFonts w:ascii="Sylfaen" w:hAnsi="Sylfaen"/>
          <w:b w:val="0"/>
          <w:sz w:val="20"/>
          <w:szCs w:val="20"/>
          <w:u w:val="single"/>
          <w:lang w:val="hy-AM"/>
        </w:rPr>
        <w:tab/>
      </w:r>
      <w:r w:rsidR="00875F09" w:rsidRPr="00F01DDB">
        <w:rPr>
          <w:rStyle w:val="af5"/>
          <w:rFonts w:ascii="Sylfaen" w:hAnsi="Sylfaen"/>
          <w:b w:val="0"/>
          <w:sz w:val="20"/>
          <w:szCs w:val="20"/>
          <w:u w:val="single"/>
        </w:rPr>
        <w:t>____</w:t>
      </w:r>
      <w:r w:rsidRPr="00F01DDB">
        <w:rPr>
          <w:rFonts w:ascii="Sylfaen" w:eastAsiaTheme="minorHAnsi" w:hAnsi="Sylfaen" w:cstheme="minorBidi"/>
        </w:rPr>
        <w:t xml:space="preserve">    </w:t>
      </w:r>
    </w:p>
    <w:p w:rsidR="005B3A59" w:rsidRPr="00F01DDB" w:rsidRDefault="005B3A59" w:rsidP="005B3A59">
      <w:pPr>
        <w:pStyle w:val="af4"/>
        <w:shd w:val="clear" w:color="auto" w:fill="FFFFFF"/>
        <w:spacing w:before="0" w:beforeAutospacing="0" w:after="0" w:afterAutospacing="0"/>
        <w:ind w:left="-142"/>
        <w:rPr>
          <w:rStyle w:val="af5"/>
          <w:rFonts w:ascii="Sylfaen" w:hAnsi="Sylfaen"/>
          <w:b w:val="0"/>
          <w:sz w:val="18"/>
          <w:szCs w:val="18"/>
        </w:rPr>
      </w:pPr>
      <w:proofErr w:type="gramStart"/>
      <w:r w:rsidRPr="00F01DDB">
        <w:rPr>
          <w:rStyle w:val="af5"/>
          <w:rFonts w:ascii="Sylfaen" w:hAnsi="Sylfaen"/>
          <w:b w:val="0"/>
          <w:sz w:val="18"/>
          <w:szCs w:val="18"/>
        </w:rPr>
        <w:t>наименование</w:t>
      </w:r>
      <w:proofErr w:type="gramEnd"/>
      <w:r w:rsidRPr="00F01DDB">
        <w:rPr>
          <w:rStyle w:val="af5"/>
          <w:rFonts w:ascii="Sylfaen" w:hAnsi="Sylfaen"/>
          <w:b w:val="0"/>
          <w:sz w:val="18"/>
          <w:szCs w:val="18"/>
        </w:rPr>
        <w:t xml:space="preserve"> заказчика</w:t>
      </w:r>
      <w:r w:rsidRPr="00F01DDB">
        <w:rPr>
          <w:rStyle w:val="af5"/>
          <w:rFonts w:ascii="Sylfaen" w:hAnsi="Sylfaen"/>
          <w:b w:val="0"/>
          <w:sz w:val="20"/>
          <w:szCs w:val="20"/>
        </w:rPr>
        <w:t xml:space="preserve">                                    </w:t>
      </w:r>
      <w:r w:rsidR="00875F09" w:rsidRPr="00F01DDB">
        <w:rPr>
          <w:rStyle w:val="af5"/>
          <w:rFonts w:ascii="Sylfaen" w:hAnsi="Sylfaen"/>
          <w:b w:val="0"/>
          <w:sz w:val="20"/>
          <w:szCs w:val="20"/>
        </w:rPr>
        <w:t xml:space="preserve">        </w:t>
      </w:r>
      <w:r w:rsidRPr="00F01DDB">
        <w:rPr>
          <w:rStyle w:val="af5"/>
          <w:rFonts w:ascii="Sylfaen" w:hAnsi="Sylfaen"/>
          <w:b w:val="0"/>
          <w:sz w:val="20"/>
          <w:szCs w:val="20"/>
        </w:rPr>
        <w:t>наименование отобранного участника</w:t>
      </w:r>
    </w:p>
    <w:p w:rsidR="005B3A59" w:rsidRPr="00F01DDB" w:rsidRDefault="005B3A59" w:rsidP="005B3A59">
      <w:pPr>
        <w:pStyle w:val="af4"/>
        <w:shd w:val="clear" w:color="auto" w:fill="FFFFFF"/>
        <w:spacing w:before="0" w:beforeAutospacing="0" w:after="0" w:afterAutospacing="0"/>
        <w:ind w:left="-142"/>
        <w:rPr>
          <w:rFonts w:ascii="Sylfaen" w:hAnsi="Sylfaen" w:cs="Sylfaen"/>
          <w:vertAlign w:val="superscript"/>
          <w:lang w:val="hy-AM"/>
        </w:rPr>
      </w:pPr>
      <w:r w:rsidRPr="00F01DDB">
        <w:rPr>
          <w:rStyle w:val="af5"/>
          <w:rFonts w:ascii="Sylfaen" w:hAnsi="Sylfaen"/>
          <w:b w:val="0"/>
          <w:sz w:val="20"/>
          <w:szCs w:val="20"/>
        </w:rPr>
        <w:t xml:space="preserve">                                                                </w:t>
      </w:r>
      <w:r w:rsidRPr="00F01DDB">
        <w:rPr>
          <w:rStyle w:val="af5"/>
          <w:rFonts w:ascii="Sylfaen" w:hAnsi="Sylfaen"/>
          <w:b w:val="0"/>
          <w:sz w:val="20"/>
          <w:szCs w:val="20"/>
          <w:lang w:val="hy-AM"/>
        </w:rPr>
        <w:tab/>
      </w:r>
    </w:p>
    <w:p w:rsidR="005B3A59" w:rsidRPr="00F01DDB" w:rsidRDefault="00875F09" w:rsidP="005B3A59">
      <w:pPr>
        <w:pStyle w:val="af4"/>
        <w:shd w:val="clear" w:color="auto" w:fill="FFFFFF"/>
        <w:spacing w:before="0" w:beforeAutospacing="0" w:after="0" w:afterAutospacing="0"/>
        <w:jc w:val="both"/>
        <w:rPr>
          <w:rFonts w:ascii="Sylfaen" w:hAnsi="Sylfaen"/>
          <w:sz w:val="20"/>
          <w:szCs w:val="20"/>
          <w:lang w:val="hy-AM"/>
        </w:rPr>
      </w:pPr>
      <w:r w:rsidRPr="00F01DDB">
        <w:rPr>
          <w:rFonts w:ascii="Sylfaen" w:eastAsiaTheme="minorHAnsi" w:hAnsi="Sylfaen" w:cstheme="minorBidi"/>
        </w:rPr>
        <w:t>(</w:t>
      </w:r>
      <w:proofErr w:type="gramStart"/>
      <w:r w:rsidRPr="00F01DDB">
        <w:rPr>
          <w:rFonts w:ascii="Sylfaen" w:eastAsiaTheme="minorHAnsi" w:hAnsi="Sylfaen" w:cstheme="minorBidi"/>
        </w:rPr>
        <w:t>далее</w:t>
      </w:r>
      <w:proofErr w:type="gramEnd"/>
      <w:r w:rsidRPr="00F01DDB">
        <w:rPr>
          <w:rFonts w:ascii="Sylfaen" w:eastAsiaTheme="minorHAnsi" w:hAnsi="Sylfaen" w:cstheme="minorBidi"/>
        </w:rPr>
        <w:t>-принципал).</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Style w:val="af5"/>
          <w:rFonts w:ascii="Sylfaen" w:hAnsi="Sylfaen"/>
          <w:sz w:val="20"/>
          <w:szCs w:val="20"/>
          <w:lang w:val="hy-AM"/>
        </w:rPr>
        <w:tab/>
      </w:r>
      <w:r w:rsidRPr="00F01DDB">
        <w:rPr>
          <w:rStyle w:val="af5"/>
          <w:rFonts w:ascii="Sylfaen" w:hAnsi="Sylfaen"/>
          <w:sz w:val="20"/>
          <w:szCs w:val="20"/>
          <w:lang w:val="hy-AM"/>
        </w:rPr>
        <w:tab/>
      </w:r>
      <w:r w:rsidRPr="00F01DDB">
        <w:rPr>
          <w:rFonts w:ascii="Sylfaen" w:eastAsiaTheme="minorHAnsi" w:hAnsi="Sylfaen" w:cstheme="minorBidi"/>
        </w:rPr>
        <w:t xml:space="preserve"> </w:t>
      </w:r>
    </w:p>
    <w:p w:rsidR="005B3A59" w:rsidRPr="00F01DDB" w:rsidRDefault="005B3A59" w:rsidP="005B3A59">
      <w:pPr>
        <w:pStyle w:val="af4"/>
        <w:shd w:val="clear" w:color="auto" w:fill="FFFFFF"/>
        <w:spacing w:before="0" w:beforeAutospacing="0" w:after="0" w:afterAutospacing="0"/>
        <w:jc w:val="both"/>
        <w:rPr>
          <w:rFonts w:ascii="Sylfaen" w:eastAsiaTheme="minorHAnsi" w:hAnsi="Sylfaen" w:cstheme="minorBidi"/>
          <w:lang w:val="hy-AM"/>
        </w:rPr>
      </w:pPr>
      <w:r w:rsidRPr="00F01DDB">
        <w:rPr>
          <w:rFonts w:ascii="Sylfaen" w:eastAsiaTheme="minorHAnsi" w:hAnsi="Sylfaen" w:cstheme="minorBidi"/>
        </w:rPr>
        <w:t xml:space="preserve">  2.  По гарантии </w:t>
      </w:r>
      <w:r w:rsidRPr="00F01DDB">
        <w:rPr>
          <w:rFonts w:ascii="Sylfaen" w:eastAsiaTheme="minorHAnsi" w:hAnsi="Sylfaen" w:cstheme="minorBidi"/>
          <w:lang w:val="hy-AM"/>
        </w:rPr>
        <w:t xml:space="preserve">---------------------------------------------------------------------------- </w:t>
      </w:r>
    </w:p>
    <w:p w:rsidR="005B3A59" w:rsidRPr="00F01DDB"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lang w:val="hy-AM"/>
        </w:rPr>
      </w:pPr>
      <w:r w:rsidRPr="00F01DDB">
        <w:rPr>
          <w:rFonts w:ascii="Sylfaen" w:eastAsiaTheme="minorHAnsi" w:hAnsi="Sylfaen" w:cstheme="minorBidi"/>
          <w:sz w:val="18"/>
          <w:szCs w:val="18"/>
        </w:rPr>
        <w:t xml:space="preserve">                                                           </w:t>
      </w:r>
      <w:proofErr w:type="gramStart"/>
      <w:r w:rsidRPr="00F01DDB">
        <w:rPr>
          <w:rFonts w:ascii="Sylfaen" w:eastAsiaTheme="minorHAnsi" w:hAnsi="Sylfaen" w:cstheme="minorBidi"/>
          <w:sz w:val="18"/>
          <w:szCs w:val="18"/>
        </w:rPr>
        <w:t>наименование</w:t>
      </w:r>
      <w:proofErr w:type="gramEnd"/>
      <w:r w:rsidRPr="00F01DDB">
        <w:rPr>
          <w:rFonts w:ascii="Sylfaen" w:eastAsiaTheme="minorHAnsi" w:hAnsi="Sylfaen" w:cstheme="minorBidi"/>
          <w:sz w:val="18"/>
          <w:szCs w:val="18"/>
        </w:rPr>
        <w:t xml:space="preserve"> банка выдающего гарантию</w:t>
      </w:r>
    </w:p>
    <w:p w:rsidR="005B3A59" w:rsidRPr="00F01DDB" w:rsidRDefault="005B3A59" w:rsidP="005B3A59">
      <w:pPr>
        <w:pStyle w:val="af4"/>
        <w:shd w:val="clear" w:color="auto" w:fill="FFFFFF"/>
        <w:spacing w:before="0" w:beforeAutospacing="0" w:after="0" w:afterAutospacing="0"/>
        <w:jc w:val="both"/>
        <w:rPr>
          <w:rFonts w:ascii="Sylfaen" w:eastAsiaTheme="minorHAnsi" w:hAnsi="Sylfaen" w:cstheme="minorBidi"/>
        </w:rPr>
      </w:pPr>
    </w:p>
    <w:p w:rsidR="00286CDB" w:rsidRPr="00F01DDB" w:rsidRDefault="005B3A59" w:rsidP="005B3A59">
      <w:pPr>
        <w:pStyle w:val="af4"/>
        <w:shd w:val="clear" w:color="auto" w:fill="FFFFFF"/>
        <w:spacing w:before="0" w:beforeAutospacing="0" w:after="0" w:afterAutospacing="0"/>
        <w:jc w:val="both"/>
        <w:rPr>
          <w:rFonts w:ascii="Sylfaen" w:eastAsiaTheme="minorHAnsi" w:hAnsi="Sylfaen" w:cstheme="minorBidi"/>
        </w:rPr>
      </w:pPr>
      <w:r w:rsidRPr="00F01DDB">
        <w:rPr>
          <w:rFonts w:ascii="Sylfaen" w:eastAsiaTheme="minorHAnsi" w:hAnsi="Sylfaen" w:cstheme="minorBidi"/>
        </w:rPr>
        <w:t>(</w:t>
      </w:r>
      <w:proofErr w:type="gramStart"/>
      <w:r w:rsidRPr="00F01DDB">
        <w:rPr>
          <w:rFonts w:ascii="Sylfaen" w:eastAsiaTheme="minorHAnsi" w:hAnsi="Sylfaen" w:cstheme="minorBidi"/>
        </w:rPr>
        <w:t>далее</w:t>
      </w:r>
      <w:proofErr w:type="gramEnd"/>
      <w:r w:rsidRPr="00F01DDB">
        <w:rPr>
          <w:rFonts w:ascii="Sylfaen" w:eastAsiaTheme="minorHAnsi" w:hAnsi="Sylfaen" w:cstheme="minorBidi"/>
        </w:rPr>
        <w:t>-лицо,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F01DDB">
        <w:rPr>
          <w:rFonts w:ascii="Sylfaen" w:eastAsiaTheme="minorHAnsi" w:hAnsi="Sylfaen" w:cstheme="minorBidi"/>
        </w:rPr>
        <w:t>-------------</w:t>
      </w:r>
      <w:r w:rsidRPr="00F01DDB">
        <w:rPr>
          <w:rFonts w:ascii="Sylfaen" w:eastAsiaTheme="minorHAnsi" w:hAnsi="Sylfaen" w:cstheme="minorBidi"/>
        </w:rPr>
        <w:t xml:space="preserve"> </w:t>
      </w:r>
    </w:p>
    <w:p w:rsidR="00286CDB" w:rsidRPr="00F01DDB" w:rsidRDefault="00286CDB" w:rsidP="00286CDB">
      <w:pPr>
        <w:pStyle w:val="af4"/>
        <w:shd w:val="clear" w:color="auto" w:fill="FFFFFF"/>
        <w:spacing w:before="0" w:beforeAutospacing="0" w:after="0" w:afterAutospacing="0"/>
        <w:jc w:val="center"/>
        <w:rPr>
          <w:rFonts w:ascii="Sylfaen" w:eastAsiaTheme="minorHAnsi" w:hAnsi="Sylfaen" w:cstheme="minorBidi"/>
        </w:rPr>
      </w:pPr>
      <w:r w:rsidRPr="00F01DDB">
        <w:rPr>
          <w:rFonts w:ascii="Sylfaen" w:eastAsiaTheme="minorHAnsi" w:hAnsi="Sylfaen" w:cstheme="minorBidi"/>
          <w:sz w:val="18"/>
          <w:szCs w:val="18"/>
        </w:rPr>
        <w:lastRenderedPageBreak/>
        <w:t xml:space="preserve">                                                       </w:t>
      </w:r>
      <w:proofErr w:type="gramStart"/>
      <w:r w:rsidRPr="00F01DDB">
        <w:rPr>
          <w:rFonts w:ascii="Sylfaen" w:eastAsiaTheme="minorHAnsi" w:hAnsi="Sylfaen" w:cstheme="minorBidi"/>
          <w:sz w:val="18"/>
          <w:szCs w:val="18"/>
        </w:rPr>
        <w:t>сумма</w:t>
      </w:r>
      <w:proofErr w:type="gramEnd"/>
      <w:r w:rsidRPr="00F01DDB">
        <w:rPr>
          <w:rFonts w:ascii="Sylfaen" w:eastAsiaTheme="minorHAnsi" w:hAnsi="Sylfaen" w:cstheme="minorBidi"/>
          <w:sz w:val="18"/>
          <w:szCs w:val="18"/>
        </w:rPr>
        <w:t xml:space="preserve"> в цифрах и прописью</w:t>
      </w:r>
    </w:p>
    <w:p w:rsidR="005B3A59" w:rsidRPr="00F01DDB"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rPr>
        <w:t xml:space="preserve">                         </w:t>
      </w:r>
    </w:p>
    <w:p w:rsidR="005B3A59" w:rsidRPr="00F01DDB" w:rsidRDefault="002D4EEB" w:rsidP="005B3A59">
      <w:pPr>
        <w:pStyle w:val="af4"/>
        <w:shd w:val="clear" w:color="auto" w:fill="FFFFFF"/>
        <w:spacing w:before="0" w:beforeAutospacing="0" w:after="0" w:afterAutospacing="0"/>
        <w:jc w:val="both"/>
        <w:rPr>
          <w:rFonts w:ascii="Sylfaen" w:eastAsiaTheme="minorHAnsi" w:hAnsi="Sylfaen" w:cstheme="minorBidi"/>
        </w:rPr>
      </w:pPr>
      <w:r w:rsidRPr="00F01DDB">
        <w:rPr>
          <w:rFonts w:ascii="Sylfaen" w:eastAsiaTheme="minorHAnsi" w:hAnsi="Sylfaen" w:cstheme="minorBidi"/>
        </w:rPr>
        <w:t>(</w:t>
      </w:r>
      <w:proofErr w:type="gramStart"/>
      <w:r w:rsidRPr="00F01DDB">
        <w:rPr>
          <w:rFonts w:ascii="Sylfaen" w:eastAsiaTheme="minorHAnsi" w:hAnsi="Sylfaen" w:cstheme="minorBidi"/>
        </w:rPr>
        <w:t>далее</w:t>
      </w:r>
      <w:proofErr w:type="gramEnd"/>
      <w:r w:rsidRPr="00F01DDB">
        <w:rPr>
          <w:rFonts w:ascii="Sylfaen" w:eastAsiaTheme="minorHAnsi" w:hAnsi="Sylfaen" w:cstheme="minorBidi"/>
        </w:rPr>
        <w:t xml:space="preserve">-сумма гарантии) в течение десяти </w:t>
      </w:r>
      <w:r w:rsidR="005B3A59" w:rsidRPr="00F01DDB">
        <w:rPr>
          <w:rFonts w:ascii="Sylfaen" w:eastAsiaTheme="minorHAnsi" w:hAnsi="Sylfaen"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F01DDB" w:rsidRDefault="005B3A59" w:rsidP="005B3A59">
      <w:pPr>
        <w:pStyle w:val="af4"/>
        <w:shd w:val="clear" w:color="auto" w:fill="FFFFFF"/>
        <w:spacing w:before="0" w:beforeAutospacing="0" w:after="0" w:afterAutospacing="0"/>
        <w:jc w:val="both"/>
        <w:rPr>
          <w:rFonts w:ascii="Sylfaen" w:eastAsiaTheme="minorHAnsi" w:hAnsi="Sylfaen" w:cstheme="minorBidi"/>
          <w:sz w:val="18"/>
          <w:szCs w:val="18"/>
        </w:rPr>
      </w:pPr>
      <w:r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расчетный</w:t>
      </w:r>
      <w:proofErr w:type="gramEnd"/>
      <w:r w:rsidRPr="00F01DDB">
        <w:rPr>
          <w:rFonts w:ascii="Sylfaen" w:eastAsiaTheme="minorHAnsi" w:hAnsi="Sylfaen" w:cstheme="minorBidi"/>
          <w:sz w:val="18"/>
          <w:szCs w:val="18"/>
        </w:rPr>
        <w:t xml:space="preserve"> счет</w:t>
      </w:r>
    </w:p>
    <w:p w:rsidR="005B3A59" w:rsidRPr="00F01DDB" w:rsidRDefault="005B3A59" w:rsidP="005B3A59">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F01DDB">
        <w:rPr>
          <w:rStyle w:val="af5"/>
          <w:rFonts w:ascii="Sylfaen" w:hAnsi="Sylfaen"/>
          <w:sz w:val="20"/>
          <w:szCs w:val="20"/>
        </w:rPr>
        <w:t xml:space="preserve">3. </w:t>
      </w:r>
      <w:r w:rsidRPr="00F01DDB">
        <w:rPr>
          <w:rFonts w:ascii="Sylfaen" w:eastAsiaTheme="minorHAnsi" w:hAnsi="Sylfaen" w:cstheme="minorBidi"/>
        </w:rPr>
        <w:t>Настоящая гарантия является безотзывной.</w:t>
      </w:r>
    </w:p>
    <w:p w:rsidR="005B3A59" w:rsidRPr="00F01DDB" w:rsidRDefault="005B3A59" w:rsidP="005B3A59">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01DDB" w:rsidRDefault="005B3A59" w:rsidP="00EE62ED">
      <w:pPr>
        <w:pStyle w:val="af4"/>
        <w:shd w:val="clear" w:color="auto" w:fill="FFFFFF"/>
        <w:ind w:firstLine="374"/>
        <w:contextualSpacing/>
        <w:jc w:val="both"/>
        <w:rPr>
          <w:rFonts w:ascii="Sylfaen" w:eastAsiaTheme="minorHAnsi" w:hAnsi="Sylfaen" w:cstheme="minorBidi"/>
        </w:rPr>
      </w:pPr>
      <w:r w:rsidRPr="00F01DDB">
        <w:rPr>
          <w:rFonts w:ascii="Sylfaen" w:eastAsiaTheme="minorHAnsi" w:hAnsi="Sylfaen" w:cstheme="minorBidi"/>
        </w:rPr>
        <w:t>5. Гарантия действует со дня вступления в силу договора N_____________________</w:t>
      </w:r>
      <w:r w:rsidR="00C30BFB" w:rsidRPr="00F01DDB">
        <w:rPr>
          <w:rFonts w:ascii="Sylfaen" w:eastAsiaTheme="minorHAnsi" w:hAnsi="Sylfaen" w:cstheme="minorBidi"/>
        </w:rPr>
        <w:t xml:space="preserve"> заключенного между бенефициаром и </w:t>
      </w:r>
      <w:proofErr w:type="spellStart"/>
      <w:r w:rsidR="00C30BFB" w:rsidRPr="00F01DDB">
        <w:rPr>
          <w:rFonts w:ascii="Sylfaen" w:eastAsiaTheme="minorHAnsi" w:hAnsi="Sylfaen" w:cstheme="minorBidi"/>
        </w:rPr>
        <w:t>приципалом</w:t>
      </w:r>
      <w:proofErr w:type="spellEnd"/>
      <w:r w:rsidR="00C30BFB" w:rsidRPr="00F01DDB">
        <w:rPr>
          <w:rFonts w:ascii="Sylfaen" w:eastAsiaTheme="minorHAnsi" w:hAnsi="Sylfaen" w:cstheme="minorBidi"/>
        </w:rPr>
        <w:t>,</w:t>
      </w:r>
    </w:p>
    <w:p w:rsidR="005B3A59" w:rsidRPr="00F01DDB" w:rsidRDefault="005B3A59" w:rsidP="00EE62ED">
      <w:pPr>
        <w:pStyle w:val="af4"/>
        <w:shd w:val="clear" w:color="auto" w:fill="FFFFFF"/>
        <w:contextualSpacing/>
        <w:jc w:val="both"/>
        <w:rPr>
          <w:rFonts w:ascii="Sylfaen" w:eastAsiaTheme="minorHAnsi" w:hAnsi="Sylfaen" w:cstheme="minorBidi"/>
          <w:sz w:val="18"/>
          <w:szCs w:val="18"/>
        </w:rPr>
      </w:pPr>
      <w:r w:rsidRPr="00F01DDB">
        <w:rPr>
          <w:rFonts w:ascii="Sylfaen" w:eastAsiaTheme="minorHAnsi" w:hAnsi="Sylfaen" w:cstheme="minorBidi"/>
        </w:rPr>
        <w:t xml:space="preserve">   </w:t>
      </w:r>
      <w:r w:rsidRPr="00F01DDB">
        <w:rPr>
          <w:rFonts w:ascii="Sylfaen" w:eastAsiaTheme="minorHAnsi" w:hAnsi="Sylfaen" w:cstheme="minorBidi"/>
          <w:lang w:val="hy-AM"/>
        </w:rPr>
        <w:t xml:space="preserve"> </w:t>
      </w:r>
      <w:proofErr w:type="gramStart"/>
      <w:r w:rsidRPr="00F01DDB">
        <w:rPr>
          <w:rFonts w:ascii="Sylfaen" w:eastAsiaTheme="minorHAnsi" w:hAnsi="Sylfaen" w:cstheme="minorBidi"/>
          <w:sz w:val="18"/>
          <w:szCs w:val="18"/>
        </w:rPr>
        <w:t>номер</w:t>
      </w:r>
      <w:proofErr w:type="gramEnd"/>
      <w:r w:rsidRPr="00F01DDB">
        <w:rPr>
          <w:rFonts w:ascii="Sylfaen" w:eastAsiaTheme="minorHAnsi" w:hAnsi="Sylfaen" w:cstheme="minorBidi"/>
          <w:sz w:val="18"/>
          <w:szCs w:val="18"/>
        </w:rPr>
        <w:t xml:space="preserve"> заключаемого </w:t>
      </w:r>
      <w:proofErr w:type="spellStart"/>
      <w:r w:rsidRPr="00F01DDB">
        <w:rPr>
          <w:rFonts w:ascii="Sylfaen" w:eastAsiaTheme="minorHAnsi" w:hAnsi="Sylfaen" w:cstheme="minorBidi"/>
          <w:sz w:val="18"/>
          <w:szCs w:val="18"/>
        </w:rPr>
        <w:t>договара</w:t>
      </w:r>
      <w:proofErr w:type="spellEnd"/>
    </w:p>
    <w:p w:rsidR="005B3A59" w:rsidRPr="00F01DDB" w:rsidRDefault="005B3A59" w:rsidP="00EE62ED">
      <w:pPr>
        <w:pStyle w:val="af4"/>
        <w:shd w:val="clear" w:color="auto" w:fill="FFFFFF"/>
        <w:contextualSpacing/>
        <w:jc w:val="both"/>
        <w:rPr>
          <w:rFonts w:ascii="Sylfaen" w:eastAsiaTheme="minorHAnsi" w:hAnsi="Sylfaen" w:cstheme="minorBidi"/>
          <w:sz w:val="18"/>
          <w:szCs w:val="18"/>
        </w:rPr>
      </w:pPr>
      <w:proofErr w:type="gramStart"/>
      <w:r w:rsidRPr="00F01DDB">
        <w:rPr>
          <w:rFonts w:ascii="Sylfaen" w:eastAsiaTheme="minorHAnsi" w:hAnsi="Sylfaen" w:cstheme="minorBidi"/>
        </w:rPr>
        <w:t>до</w:t>
      </w:r>
      <w:proofErr w:type="gramEnd"/>
      <w:r w:rsidRPr="00F01DDB">
        <w:rPr>
          <w:rFonts w:ascii="Sylfaen" w:eastAsiaTheme="minorHAnsi" w:hAnsi="Sylfaen" w:cstheme="minorBidi"/>
        </w:rPr>
        <w:t xml:space="preserve"> двадцатого рабочего дня, следующего за днем полного принятия бенефициаром результата выполнения договора включительно. </w:t>
      </w:r>
    </w:p>
    <w:p w:rsidR="005B3A59" w:rsidRPr="00F01DDB" w:rsidRDefault="005B3A59" w:rsidP="005B3A59">
      <w:pPr>
        <w:pStyle w:val="af4"/>
        <w:shd w:val="clear" w:color="auto" w:fill="FFFFFF"/>
        <w:spacing w:before="0" w:beforeAutospacing="0" w:after="0" w:afterAutospacing="0"/>
        <w:ind w:firstLine="375"/>
        <w:jc w:val="both"/>
        <w:rPr>
          <w:rStyle w:val="af5"/>
          <w:rFonts w:ascii="Sylfaen" w:hAnsi="Sylfaen"/>
          <w:b w:val="0"/>
          <w:bCs w:val="0"/>
          <w:sz w:val="20"/>
          <w:szCs w:val="20"/>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F01DDB" w:rsidRDefault="00D273E6"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ind w:firstLine="374"/>
        <w:contextualSpacing/>
        <w:jc w:val="both"/>
        <w:rPr>
          <w:rFonts w:ascii="Sylfaen" w:eastAsiaTheme="minorHAnsi" w:hAnsi="Sylfaen" w:cstheme="minorBidi"/>
        </w:rPr>
      </w:pPr>
      <w:r w:rsidRPr="00F01DDB">
        <w:rPr>
          <w:rFonts w:ascii="Sylfaen" w:eastAsiaTheme="minorHAnsi" w:hAnsi="Sylfaen" w:cstheme="minorBidi"/>
        </w:rPr>
        <w:t xml:space="preserve">1) </w:t>
      </w:r>
      <w:proofErr w:type="gramStart"/>
      <w:r w:rsidRPr="00F01DDB">
        <w:rPr>
          <w:rFonts w:ascii="Sylfaen" w:eastAsiaTheme="minorHAnsi" w:hAnsi="Sylfaen" w:cstheme="minorBidi"/>
        </w:rPr>
        <w:t>копии</w:t>
      </w:r>
      <w:proofErr w:type="gramEnd"/>
      <w:r w:rsidRPr="00F01DDB">
        <w:rPr>
          <w:rFonts w:ascii="Sylfaen" w:eastAsiaTheme="minorHAnsi" w:hAnsi="Sylfaen" w:cstheme="minorBidi"/>
        </w:rPr>
        <w:t xml:space="preserve"> заключенного договора N</w:t>
      </w:r>
      <w:r w:rsidRPr="00F01DDB">
        <w:rPr>
          <w:rFonts w:ascii="Sylfaen" w:eastAsiaTheme="minorHAnsi" w:hAnsi="Sylfaen" w:cstheme="minorBidi"/>
          <w:lang w:val="hy-AM"/>
        </w:rPr>
        <w:t xml:space="preserve"> </w:t>
      </w:r>
      <w:r w:rsidRPr="00F01DDB">
        <w:rPr>
          <w:rFonts w:ascii="Sylfaen" w:eastAsiaTheme="minorHAnsi" w:hAnsi="Sylfaen" w:cstheme="minorBidi"/>
        </w:rPr>
        <w:t xml:space="preserve">_____________________, включая </w:t>
      </w:r>
    </w:p>
    <w:p w:rsidR="005B3A59" w:rsidRPr="00F01DDB" w:rsidRDefault="005B3A59" w:rsidP="005B3A59">
      <w:pPr>
        <w:pStyle w:val="af4"/>
        <w:shd w:val="clear" w:color="auto" w:fill="FFFFFF"/>
        <w:contextualSpacing/>
        <w:jc w:val="both"/>
        <w:rPr>
          <w:rFonts w:ascii="Sylfaen" w:eastAsiaTheme="minorHAnsi" w:hAnsi="Sylfaen" w:cstheme="minorBidi"/>
          <w:sz w:val="18"/>
          <w:szCs w:val="18"/>
        </w:rPr>
      </w:pPr>
      <w:r w:rsidRPr="00F01DDB">
        <w:rPr>
          <w:rFonts w:ascii="Sylfaen" w:eastAsiaTheme="minorHAnsi" w:hAnsi="Sylfaen" w:cstheme="minorBidi"/>
        </w:rPr>
        <w:t xml:space="preserve">                                                               </w:t>
      </w:r>
      <w:r w:rsidR="00D273E6" w:rsidRPr="00F01DDB">
        <w:rPr>
          <w:rFonts w:ascii="Sylfaen" w:eastAsiaTheme="minorHAnsi" w:hAnsi="Sylfaen" w:cstheme="minorBidi"/>
        </w:rPr>
        <w:t xml:space="preserve">          </w:t>
      </w:r>
      <w:proofErr w:type="gramStart"/>
      <w:r w:rsidRPr="00F01DDB">
        <w:rPr>
          <w:rFonts w:ascii="Sylfaen" w:eastAsiaTheme="minorHAnsi" w:hAnsi="Sylfaen" w:cstheme="minorBidi"/>
          <w:sz w:val="18"/>
          <w:szCs w:val="18"/>
        </w:rPr>
        <w:t>номер</w:t>
      </w:r>
      <w:proofErr w:type="gramEnd"/>
      <w:r w:rsidRPr="00F01DDB">
        <w:rPr>
          <w:rFonts w:ascii="Sylfaen" w:eastAsiaTheme="minorHAnsi" w:hAnsi="Sylfaen" w:cstheme="minorBidi"/>
          <w:sz w:val="18"/>
          <w:szCs w:val="18"/>
        </w:rPr>
        <w:t xml:space="preserve"> заключаемого </w:t>
      </w:r>
      <w:proofErr w:type="spellStart"/>
      <w:r w:rsidRPr="00F01DDB">
        <w:rPr>
          <w:rFonts w:ascii="Sylfaen" w:eastAsiaTheme="minorHAnsi" w:hAnsi="Sylfaen" w:cstheme="minorBidi"/>
          <w:sz w:val="18"/>
          <w:szCs w:val="18"/>
        </w:rPr>
        <w:t>договара</w:t>
      </w:r>
      <w:proofErr w:type="spellEnd"/>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roofErr w:type="gramStart"/>
      <w:r w:rsidRPr="00F01DDB">
        <w:rPr>
          <w:rFonts w:ascii="Sylfaen" w:eastAsiaTheme="minorHAnsi" w:hAnsi="Sylfaen" w:cstheme="minorBidi"/>
        </w:rPr>
        <w:t>копии</w:t>
      </w:r>
      <w:proofErr w:type="gramEnd"/>
      <w:r w:rsidRPr="00F01DDB">
        <w:rPr>
          <w:rFonts w:ascii="Sylfaen" w:eastAsiaTheme="minorHAnsi" w:hAnsi="Sylfaen" w:cstheme="minorBidi"/>
        </w:rPr>
        <w:t xml:space="preserve"> внесенных  в него изменений, дополнительных соглашений,</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2) </w:t>
      </w:r>
      <w:proofErr w:type="gramStart"/>
      <w:r w:rsidRPr="00F01DDB">
        <w:rPr>
          <w:rFonts w:ascii="Sylfaen" w:eastAsiaTheme="minorHAnsi" w:hAnsi="Sylfaen" w:cstheme="minorBidi"/>
        </w:rPr>
        <w:t>уведомление</w:t>
      </w:r>
      <w:proofErr w:type="gramEnd"/>
      <w:r w:rsidRPr="00F01DDB">
        <w:rPr>
          <w:rFonts w:ascii="Sylfaen" w:eastAsiaTheme="minorHAnsi" w:hAnsi="Sylfaen" w:cstheme="minorBidi"/>
        </w:rPr>
        <w:t xml:space="preserve"> об одностороннем расторжении контракта бенефициаром опубликованное в бюллетене действующем по адресу </w:t>
      </w:r>
      <w:hyperlink r:id="rId10" w:history="1">
        <w:r w:rsidRPr="00F01DDB">
          <w:rPr>
            <w:rStyle w:val="a9"/>
            <w:rFonts w:ascii="Sylfaen" w:hAnsi="Sylfaen"/>
            <w:color w:val="auto"/>
            <w:sz w:val="20"/>
            <w:szCs w:val="20"/>
            <w:lang w:val="hy-AM"/>
          </w:rPr>
          <w:t>www.procurement.am</w:t>
        </w:r>
      </w:hyperlink>
      <w:r w:rsidRPr="00F01DDB">
        <w:rPr>
          <w:rFonts w:ascii="Sylfaen" w:eastAsiaTheme="minorHAnsi" w:hAnsi="Sylfaen" w:cstheme="minorBidi"/>
        </w:rPr>
        <w:t xml:space="preserve"> .</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3) </w:t>
      </w:r>
      <w:proofErr w:type="gramStart"/>
      <w:r w:rsidRPr="00F01DDB">
        <w:rPr>
          <w:rFonts w:ascii="Sylfaen" w:eastAsiaTheme="minorHAnsi" w:hAnsi="Sylfaen" w:cstheme="minorBidi"/>
        </w:rPr>
        <w:t>настоящая</w:t>
      </w:r>
      <w:proofErr w:type="gramEnd"/>
      <w:r w:rsidRPr="00F01DDB">
        <w:rPr>
          <w:rFonts w:ascii="Sylfaen" w:eastAsiaTheme="minorHAnsi" w:hAnsi="Sylfaen" w:cstheme="minorBidi"/>
        </w:rPr>
        <w:t xml:space="preserve"> гарантия.</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7.</w:t>
      </w:r>
      <w:r w:rsidRPr="00F01DDB">
        <w:rPr>
          <w:rFonts w:ascii="Sylfaen" w:hAnsi="Sylfaen"/>
        </w:rPr>
        <w:t xml:space="preserve"> </w:t>
      </w:r>
      <w:r w:rsidRPr="00F01DDB">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lastRenderedPageBreak/>
        <w:t>8.</w:t>
      </w:r>
      <w:r w:rsidRPr="00F01DDB">
        <w:rPr>
          <w:rFonts w:ascii="Sylfaen" w:hAnsi="Sylfaen"/>
        </w:rPr>
        <w:t xml:space="preserve"> </w:t>
      </w:r>
      <w:r w:rsidRPr="00F01DDB">
        <w:rPr>
          <w:rFonts w:ascii="Sylfaen" w:eastAsiaTheme="minorHAnsi" w:hAnsi="Sylfaen" w:cstheme="minorBidi"/>
        </w:rPr>
        <w:t>Лицо, выдающее гарантию, отклоняет требование бенефициара, если:</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1) </w:t>
      </w:r>
      <w:proofErr w:type="gramStart"/>
      <w:r w:rsidRPr="00F01DDB">
        <w:rPr>
          <w:rFonts w:ascii="Sylfaen" w:eastAsiaTheme="minorHAnsi" w:hAnsi="Sylfaen" w:cstheme="minorBidi"/>
        </w:rPr>
        <w:t>требование</w:t>
      </w:r>
      <w:proofErr w:type="gramEnd"/>
      <w:r w:rsidRPr="00F01DDB">
        <w:rPr>
          <w:rFonts w:ascii="Sylfaen" w:eastAsiaTheme="minorHAnsi" w:hAnsi="Sylfaen" w:cstheme="minorBidi"/>
        </w:rPr>
        <w:t xml:space="preserve"> или прилагаемые документы не соответствуют условиям настоящей гарантии,</w:t>
      </w:r>
    </w:p>
    <w:p w:rsidR="005B3A59" w:rsidRPr="00F01DDB" w:rsidRDefault="005B3A59" w:rsidP="005B3A59">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2) </w:t>
      </w:r>
      <w:proofErr w:type="gramStart"/>
      <w:r w:rsidRPr="00F01DDB">
        <w:rPr>
          <w:rFonts w:ascii="Sylfaen" w:eastAsiaTheme="minorHAnsi" w:hAnsi="Sylfaen" w:cstheme="minorBidi"/>
        </w:rPr>
        <w:t>требование</w:t>
      </w:r>
      <w:proofErr w:type="gramEnd"/>
      <w:r w:rsidRPr="00F01DDB">
        <w:rPr>
          <w:rFonts w:ascii="Sylfaen" w:eastAsiaTheme="minorHAnsi" w:hAnsi="Sylfaen" w:cstheme="minorBidi"/>
        </w:rPr>
        <w:t xml:space="preserve"> представлено по истечении срока, установленного гарантией.</w:t>
      </w:r>
    </w:p>
    <w:p w:rsidR="005B3A59" w:rsidRPr="00F01DDB" w:rsidRDefault="005B3A59" w:rsidP="005B3A59">
      <w:pPr>
        <w:pStyle w:val="af4"/>
        <w:shd w:val="clear" w:color="auto" w:fill="FFFFFF"/>
        <w:spacing w:before="0" w:beforeAutospacing="0" w:after="0" w:afterAutospacing="0"/>
        <w:ind w:firstLine="375"/>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F01DDB" w:rsidRDefault="005B3A59" w:rsidP="005B3A59">
      <w:pPr>
        <w:pStyle w:val="af4"/>
        <w:shd w:val="clear" w:color="auto" w:fill="FFFFFF"/>
        <w:spacing w:before="0" w:beforeAutospacing="0" w:after="0" w:afterAutospacing="0"/>
        <w:ind w:firstLine="375"/>
        <w:rPr>
          <w:rFonts w:ascii="Sylfaen" w:eastAsiaTheme="minorHAnsi" w:hAnsi="Sylfaen" w:cstheme="minorBidi"/>
        </w:rPr>
      </w:pPr>
      <w:r w:rsidRPr="00F01DDB">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r w:rsidRPr="00F01DDB">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jc w:val="both"/>
        <w:rPr>
          <w:rFonts w:ascii="Sylfaen" w:hAnsi="Sylfaen"/>
          <w:sz w:val="20"/>
          <w:szCs w:val="20"/>
        </w:rPr>
      </w:pPr>
    </w:p>
    <w:p w:rsidR="005B3A59" w:rsidRPr="00F01DDB" w:rsidRDefault="005B3A59" w:rsidP="005B3A59">
      <w:pPr>
        <w:pStyle w:val="af4"/>
        <w:shd w:val="clear" w:color="auto" w:fill="FFFFFF"/>
        <w:spacing w:before="0" w:beforeAutospacing="0" w:after="0" w:afterAutospacing="0"/>
        <w:ind w:firstLine="375"/>
        <w:jc w:val="both"/>
        <w:rPr>
          <w:rFonts w:ascii="Sylfaen" w:hAnsi="Sylfaen"/>
          <w:sz w:val="20"/>
          <w:szCs w:val="20"/>
          <w:u w:val="single"/>
          <w:lang w:val="hy-AM"/>
        </w:rPr>
      </w:pPr>
      <w:proofErr w:type="spellStart"/>
      <w:r w:rsidRPr="00F01DDB">
        <w:rPr>
          <w:rFonts w:ascii="Sylfaen" w:hAnsi="Sylfaen"/>
          <w:sz w:val="20"/>
          <w:szCs w:val="20"/>
          <w:lang w:val="hy-AM"/>
        </w:rPr>
        <w:t>Руководитель</w:t>
      </w:r>
      <w:proofErr w:type="spellEnd"/>
      <w:r w:rsidRPr="00F01DDB">
        <w:rPr>
          <w:rFonts w:ascii="Sylfaen" w:hAnsi="Sylfaen"/>
          <w:sz w:val="20"/>
          <w:szCs w:val="20"/>
          <w:lang w:val="hy-AM"/>
        </w:rPr>
        <w:t xml:space="preserve"> </w:t>
      </w:r>
      <w:proofErr w:type="spellStart"/>
      <w:r w:rsidRPr="00F01DDB">
        <w:rPr>
          <w:rFonts w:ascii="Sylfaen" w:hAnsi="Sylfaen"/>
          <w:sz w:val="20"/>
          <w:szCs w:val="20"/>
          <w:lang w:val="hy-AM"/>
        </w:rPr>
        <w:t>исполнительного</w:t>
      </w:r>
      <w:proofErr w:type="spellEnd"/>
      <w:r w:rsidRPr="00F01DDB">
        <w:rPr>
          <w:rFonts w:ascii="Sylfaen" w:hAnsi="Sylfaen"/>
          <w:sz w:val="20"/>
          <w:szCs w:val="20"/>
          <w:lang w:val="hy-AM"/>
        </w:rPr>
        <w:t xml:space="preserve"> </w:t>
      </w:r>
      <w:proofErr w:type="spellStart"/>
      <w:r w:rsidRPr="00F01DDB">
        <w:rPr>
          <w:rFonts w:ascii="Sylfaen" w:hAnsi="Sylfaen"/>
          <w:sz w:val="20"/>
          <w:szCs w:val="20"/>
          <w:lang w:val="hy-AM"/>
        </w:rPr>
        <w:t>органа</w:t>
      </w:r>
      <w:proofErr w:type="spellEnd"/>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p>
    <w:p w:rsidR="005B3A59" w:rsidRPr="00F01DDB"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p>
    <w:p w:rsidR="005B3A59" w:rsidRPr="00F01DDB"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p>
    <w:p w:rsidR="005B3A59" w:rsidRPr="00F01DDB" w:rsidRDefault="005B3A59" w:rsidP="005B3A59">
      <w:pPr>
        <w:pStyle w:val="af4"/>
        <w:shd w:val="clear" w:color="auto" w:fill="FFFFFF"/>
        <w:spacing w:before="0" w:beforeAutospacing="0" w:after="0" w:afterAutospacing="0"/>
        <w:ind w:firstLine="375"/>
        <w:jc w:val="both"/>
        <w:rPr>
          <w:rFonts w:ascii="Sylfaen" w:hAnsi="Sylfaen"/>
          <w:sz w:val="20"/>
          <w:szCs w:val="20"/>
          <w:lang w:val="hy-AM"/>
        </w:rPr>
      </w:pP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r w:rsidRPr="00F01DDB">
        <w:rPr>
          <w:rFonts w:ascii="Sylfaen" w:hAnsi="Sylfaen"/>
          <w:sz w:val="20"/>
          <w:szCs w:val="20"/>
          <w:u w:val="single"/>
          <w:lang w:val="hy-AM"/>
        </w:rPr>
        <w:tab/>
      </w:r>
    </w:p>
    <w:p w:rsidR="005B3A59" w:rsidRPr="00F01DDB" w:rsidRDefault="005B3A59" w:rsidP="005B3A59">
      <w:pPr>
        <w:pStyle w:val="af4"/>
        <w:shd w:val="clear" w:color="auto" w:fill="FFFFFF"/>
        <w:spacing w:before="0" w:beforeAutospacing="0" w:after="0" w:afterAutospacing="0"/>
        <w:rPr>
          <w:rFonts w:ascii="Sylfaen" w:hAnsi="Sylfaen" w:cs="Sylfaen"/>
          <w:vertAlign w:val="superscript"/>
        </w:rPr>
      </w:pPr>
      <w:r w:rsidRPr="00F01DDB">
        <w:rPr>
          <w:rFonts w:ascii="Sylfaen" w:hAnsi="Sylfaen" w:cs="Sylfaen"/>
          <w:vertAlign w:val="superscript"/>
          <w:lang w:val="hy-AM"/>
        </w:rPr>
        <w:t xml:space="preserve">                                                        </w:t>
      </w:r>
      <w:proofErr w:type="gramStart"/>
      <w:r w:rsidRPr="00F01DDB">
        <w:rPr>
          <w:rFonts w:ascii="Sylfaen" w:hAnsi="Sylfaen" w:cs="Sylfaen"/>
          <w:vertAlign w:val="superscript"/>
        </w:rPr>
        <w:t>число</w:t>
      </w:r>
      <w:proofErr w:type="gramEnd"/>
      <w:r w:rsidRPr="00F01DDB">
        <w:rPr>
          <w:rFonts w:ascii="Sylfaen" w:hAnsi="Sylfaen" w:cs="Sylfaen"/>
          <w:vertAlign w:val="superscript"/>
        </w:rPr>
        <w:t>, месяц, год</w:t>
      </w: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rPr>
          <w:rFonts w:ascii="Sylfaen" w:eastAsiaTheme="minorHAnsi" w:hAnsi="Sylfaen" w:cstheme="minorBidi"/>
        </w:rPr>
      </w:pPr>
    </w:p>
    <w:p w:rsidR="005B3A59" w:rsidRPr="00F01DDB" w:rsidRDefault="005B3A59" w:rsidP="005B3A59">
      <w:pPr>
        <w:pStyle w:val="af4"/>
        <w:shd w:val="clear" w:color="auto" w:fill="FFFFFF"/>
        <w:spacing w:before="0" w:beforeAutospacing="0" w:after="0" w:afterAutospacing="0"/>
        <w:ind w:firstLine="375"/>
        <w:rPr>
          <w:rStyle w:val="af5"/>
          <w:rFonts w:ascii="Sylfaen" w:hAnsi="Sylfaen"/>
          <w:b w:val="0"/>
          <w:bCs w:val="0"/>
          <w:sz w:val="20"/>
          <w:szCs w:val="20"/>
        </w:rPr>
      </w:pPr>
    </w:p>
    <w:p w:rsidR="001005B0" w:rsidRPr="00F01DDB" w:rsidRDefault="001005B0" w:rsidP="005B3A59">
      <w:pPr>
        <w:widowControl w:val="0"/>
        <w:spacing w:after="160"/>
        <w:ind w:left="567" w:right="565"/>
        <w:jc w:val="both"/>
        <w:rPr>
          <w:rFonts w:ascii="Sylfaen" w:hAnsi="Sylfaen"/>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0A214C" w:rsidRPr="00F01DDB" w:rsidRDefault="000A214C" w:rsidP="000A214C">
      <w:pPr>
        <w:widowControl w:val="0"/>
        <w:spacing w:after="160"/>
        <w:jc w:val="right"/>
        <w:rPr>
          <w:rFonts w:ascii="Sylfaen" w:hAnsi="Sylfaen" w:cs="GHEA Grapalat"/>
          <w:i/>
        </w:rPr>
      </w:pPr>
      <w:r w:rsidRPr="00F01DDB">
        <w:rPr>
          <w:rFonts w:ascii="Sylfaen" w:hAnsi="Sylfaen"/>
          <w:i/>
        </w:rPr>
        <w:t>Приложение № 5.1</w:t>
      </w:r>
    </w:p>
    <w:p w:rsidR="000A214C" w:rsidRPr="00F01DDB" w:rsidRDefault="000A214C" w:rsidP="000A214C">
      <w:pPr>
        <w:widowControl w:val="0"/>
        <w:spacing w:after="160"/>
        <w:jc w:val="right"/>
        <w:rPr>
          <w:rFonts w:ascii="Sylfaen" w:hAnsi="Sylfaen" w:cs="GHEA Grapalat"/>
          <w:i/>
        </w:rPr>
      </w:pPr>
      <w:proofErr w:type="gramStart"/>
      <w:r w:rsidRPr="00F01DDB">
        <w:rPr>
          <w:rFonts w:ascii="Sylfaen" w:hAnsi="Sylfaen"/>
          <w:i/>
        </w:rPr>
        <w:lastRenderedPageBreak/>
        <w:t>к</w:t>
      </w:r>
      <w:proofErr w:type="gramEnd"/>
      <w:r w:rsidRPr="00F01DDB">
        <w:rPr>
          <w:rFonts w:ascii="Sylfaen" w:hAnsi="Sylfaen"/>
          <w:i/>
        </w:rPr>
        <w:t xml:space="preserve"> Приглашению на </w:t>
      </w:r>
      <w:r w:rsidR="00FD58EC" w:rsidRPr="00F01DDB">
        <w:rPr>
          <w:rFonts w:ascii="Sylfaen" w:hAnsi="Sylfaen"/>
          <w:i/>
        </w:rPr>
        <w:t>запрос котировки</w:t>
      </w:r>
      <w:r w:rsidR="002B42A7" w:rsidRPr="00F01DDB">
        <w:rPr>
          <w:rFonts w:ascii="Sylfaen" w:hAnsi="Sylfaen"/>
          <w:i/>
        </w:rPr>
        <w:br/>
        <w:t>под кодом "</w:t>
      </w:r>
      <w:r w:rsidR="002B42A7" w:rsidRPr="00F01DDB">
        <w:rPr>
          <w:rFonts w:ascii="Sylfaen" w:hAnsi="Sylfaen"/>
        </w:rPr>
        <w:t xml:space="preserve"> </w:t>
      </w:r>
      <w:r w:rsidR="00E835E7" w:rsidRPr="00F01DDB">
        <w:rPr>
          <w:rFonts w:ascii="Sylfaen" w:hAnsi="Sylfaen"/>
        </w:rPr>
        <w:t>ԳN8ՄԴ-ԳՀԱՊՁԲ-20</w:t>
      </w:r>
      <w:r w:rsidRPr="00F01DDB">
        <w:rPr>
          <w:rFonts w:ascii="Sylfaen" w:hAnsi="Sylfaen"/>
          <w:i/>
        </w:rPr>
        <w:t>"</w:t>
      </w:r>
      <w:r w:rsidRPr="00F01DDB">
        <w:rPr>
          <w:rStyle w:val="af6"/>
          <w:rFonts w:ascii="Sylfaen" w:hAnsi="Sylfaen"/>
          <w:i/>
        </w:rPr>
        <w:footnoteReference w:customMarkFollows="1" w:id="24"/>
        <w:t>*</w:t>
      </w:r>
    </w:p>
    <w:p w:rsidR="00AF4211" w:rsidRPr="00F01DDB" w:rsidRDefault="00AF4211" w:rsidP="000A214C">
      <w:pPr>
        <w:widowControl w:val="0"/>
        <w:spacing w:after="160"/>
        <w:jc w:val="center"/>
        <w:rPr>
          <w:rFonts w:ascii="Sylfaen" w:hAnsi="Sylfaen"/>
          <w:b/>
        </w:rPr>
      </w:pPr>
    </w:p>
    <w:p w:rsidR="000A214C" w:rsidRPr="00F01DDB" w:rsidRDefault="000A214C" w:rsidP="000A214C">
      <w:pPr>
        <w:widowControl w:val="0"/>
        <w:spacing w:after="160"/>
        <w:jc w:val="center"/>
        <w:rPr>
          <w:rFonts w:ascii="Sylfaen" w:hAnsi="Sylfaen" w:cs="GHEA Grapalat"/>
          <w:b/>
        </w:rPr>
      </w:pPr>
      <w:r w:rsidRPr="00F01DDB">
        <w:rPr>
          <w:rFonts w:ascii="Sylfaen" w:hAnsi="Sylfaen"/>
          <w:b/>
        </w:rPr>
        <w:t xml:space="preserve">СОГЛАШЕНИЕ О НЕУСТОЙКЕ </w:t>
      </w:r>
    </w:p>
    <w:p w:rsidR="000A214C" w:rsidRPr="00F01DDB" w:rsidRDefault="000A214C" w:rsidP="000A214C">
      <w:pPr>
        <w:widowControl w:val="0"/>
        <w:spacing w:after="160"/>
        <w:jc w:val="center"/>
        <w:rPr>
          <w:rFonts w:ascii="Sylfaen" w:hAnsi="Sylfaen" w:cs="GHEA Grapalat"/>
          <w:b/>
        </w:rPr>
      </w:pPr>
      <w:r w:rsidRPr="00F01DDB">
        <w:rPr>
          <w:rFonts w:ascii="Sylfaen" w:hAnsi="Sylfaen"/>
          <w:b/>
        </w:rPr>
        <w:t>(</w:t>
      </w:r>
      <w:proofErr w:type="gramStart"/>
      <w:r w:rsidRPr="00F01DDB">
        <w:rPr>
          <w:rFonts w:ascii="Sylfaen" w:hAnsi="Sylfaen"/>
          <w:b/>
        </w:rPr>
        <w:t>обеспечение</w:t>
      </w:r>
      <w:proofErr w:type="gramEnd"/>
      <w:r w:rsidRPr="00F01DDB">
        <w:rPr>
          <w:rFonts w:ascii="Sylfaen" w:hAnsi="Sylfaen"/>
          <w:b/>
        </w:rPr>
        <w:t xml:space="preserve">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F01DDB" w:rsidTr="002B42A7">
        <w:tc>
          <w:tcPr>
            <w:tcW w:w="4786" w:type="dxa"/>
          </w:tcPr>
          <w:p w:rsidR="000A214C" w:rsidRPr="00F01DDB" w:rsidRDefault="000A214C" w:rsidP="002B42A7">
            <w:pPr>
              <w:widowControl w:val="0"/>
              <w:spacing w:after="160"/>
              <w:rPr>
                <w:rFonts w:ascii="Sylfaen" w:hAnsi="Sylfaen" w:cs="GHEA Grapalat"/>
                <w:b/>
                <w:lang w:val="en-US"/>
              </w:rPr>
            </w:pPr>
            <w:r w:rsidRPr="00F01DDB">
              <w:rPr>
                <w:rFonts w:ascii="Sylfaen" w:hAnsi="Sylfaen"/>
              </w:rPr>
              <w:t>г. Ереван</w:t>
            </w:r>
          </w:p>
        </w:tc>
        <w:tc>
          <w:tcPr>
            <w:tcW w:w="4500" w:type="dxa"/>
          </w:tcPr>
          <w:p w:rsidR="000A214C" w:rsidRPr="00F01DDB" w:rsidRDefault="000A214C" w:rsidP="002B42A7">
            <w:pPr>
              <w:widowControl w:val="0"/>
              <w:spacing w:after="160"/>
              <w:jc w:val="right"/>
              <w:rPr>
                <w:rFonts w:ascii="Sylfaen" w:hAnsi="Sylfaen" w:cs="GHEA Grapalat"/>
                <w:b/>
              </w:rPr>
            </w:pPr>
            <w:r w:rsidRPr="00F01DDB">
              <w:rPr>
                <w:rFonts w:ascii="Sylfaen" w:hAnsi="Sylfaen"/>
              </w:rPr>
              <w:t>"</w:t>
            </w:r>
            <w:r w:rsidRPr="00F01DDB">
              <w:rPr>
                <w:rFonts w:ascii="Sylfaen" w:hAnsi="Sylfaen"/>
                <w:lang w:val="en-US"/>
              </w:rPr>
              <w:tab/>
            </w:r>
            <w:r w:rsidRPr="00F01DDB">
              <w:rPr>
                <w:rFonts w:ascii="Sylfaen" w:hAnsi="Sylfaen"/>
              </w:rPr>
              <w:t xml:space="preserve">" </w:t>
            </w:r>
            <w:r w:rsidRPr="00F01DDB">
              <w:rPr>
                <w:rFonts w:ascii="Sylfaen" w:hAnsi="Sylfaen"/>
                <w:lang w:val="en-US"/>
              </w:rPr>
              <w:tab/>
            </w:r>
            <w:r w:rsidRPr="00F01DDB">
              <w:rPr>
                <w:rFonts w:ascii="Sylfaen" w:hAnsi="Sylfaen"/>
              </w:rPr>
              <w:t>20</w:t>
            </w:r>
            <w:r w:rsidRPr="00F01DDB">
              <w:rPr>
                <w:rFonts w:ascii="Sylfaen" w:hAnsi="Sylfaen"/>
                <w:lang w:val="en-US"/>
              </w:rPr>
              <w:tab/>
            </w:r>
            <w:r w:rsidRPr="00F01DDB">
              <w:rPr>
                <w:rFonts w:ascii="Sylfaen" w:hAnsi="Sylfaen"/>
              </w:rPr>
              <w:t>г.</w:t>
            </w:r>
            <w:r w:rsidRPr="00F01DDB">
              <w:rPr>
                <w:rStyle w:val="af6"/>
                <w:rFonts w:ascii="Sylfaen" w:hAnsi="Sylfaen"/>
              </w:rPr>
              <w:footnoteReference w:customMarkFollows="1" w:id="25"/>
              <w:t>**</w:t>
            </w:r>
          </w:p>
        </w:tc>
      </w:tr>
    </w:tbl>
    <w:p w:rsidR="000A214C" w:rsidRPr="00F01DDB" w:rsidRDefault="000A214C" w:rsidP="000A214C">
      <w:pPr>
        <w:widowControl w:val="0"/>
        <w:spacing w:after="160"/>
        <w:rPr>
          <w:rFonts w:ascii="Sylfaen" w:hAnsi="Sylfaen" w:cs="GHEA Grapalat"/>
          <w:b/>
        </w:rPr>
      </w:pPr>
    </w:p>
    <w:p w:rsidR="000A214C" w:rsidRPr="00F01DDB" w:rsidRDefault="000A214C" w:rsidP="000A214C">
      <w:pPr>
        <w:widowControl w:val="0"/>
        <w:jc w:val="both"/>
        <w:rPr>
          <w:rFonts w:ascii="Sylfaen" w:hAnsi="Sylfaen" w:cs="GHEA Grapalat"/>
          <w:u w:val="single"/>
          <w:vertAlign w:val="subscript"/>
        </w:rPr>
      </w:pPr>
      <w:r w:rsidRPr="00F01DDB">
        <w:rPr>
          <w:rFonts w:ascii="Sylfaen" w:hAnsi="Sylfaen"/>
        </w:rPr>
        <w:t>_______________________________________________, в лице директора Компании,</w:t>
      </w:r>
    </w:p>
    <w:p w:rsidR="000A214C" w:rsidRPr="00F01DDB" w:rsidRDefault="000A214C" w:rsidP="000A214C">
      <w:pPr>
        <w:widowControl w:val="0"/>
        <w:spacing w:after="160"/>
        <w:ind w:left="1843"/>
        <w:jc w:val="both"/>
        <w:rPr>
          <w:rFonts w:ascii="Sylfaen" w:hAnsi="Sylfaen"/>
          <w:vertAlign w:val="superscript"/>
          <w:lang w:val="en-US"/>
        </w:rPr>
      </w:pPr>
      <w:proofErr w:type="gramStart"/>
      <w:r w:rsidRPr="00F01DDB">
        <w:rPr>
          <w:rFonts w:ascii="Sylfaen" w:hAnsi="Sylfaen"/>
          <w:vertAlign w:val="superscript"/>
        </w:rPr>
        <w:t>наименование</w:t>
      </w:r>
      <w:proofErr w:type="gramEnd"/>
      <w:r w:rsidRPr="00F01DDB">
        <w:rPr>
          <w:rFonts w:ascii="Sylfaen" w:hAnsi="Sylfaen"/>
          <w:vertAlign w:val="superscript"/>
        </w:rPr>
        <w:t xml:space="preserve"> Компании</w:t>
      </w:r>
    </w:p>
    <w:p w:rsidR="000A214C" w:rsidRPr="00F01DDB" w:rsidRDefault="000A214C" w:rsidP="000A214C">
      <w:pPr>
        <w:widowControl w:val="0"/>
        <w:jc w:val="both"/>
        <w:rPr>
          <w:rFonts w:ascii="Sylfaen" w:hAnsi="Sylfaen"/>
          <w:lang w:val="en-US"/>
        </w:rPr>
      </w:pPr>
      <w:r w:rsidRPr="00F01DDB">
        <w:rPr>
          <w:rFonts w:ascii="Sylfaen" w:hAnsi="Sylfaen"/>
          <w:lang w:val="en-US"/>
        </w:rPr>
        <w:t>_________________________________________________________________________</w:t>
      </w:r>
    </w:p>
    <w:p w:rsidR="000A214C" w:rsidRPr="00F01DDB" w:rsidRDefault="000A214C" w:rsidP="000A214C">
      <w:pPr>
        <w:widowControl w:val="0"/>
        <w:spacing w:after="160"/>
        <w:jc w:val="center"/>
        <w:rPr>
          <w:rFonts w:ascii="Sylfaen" w:hAnsi="Sylfaen"/>
          <w:vertAlign w:val="superscript"/>
        </w:rPr>
      </w:pPr>
      <w:proofErr w:type="gramStart"/>
      <w:r w:rsidRPr="00F01DDB">
        <w:rPr>
          <w:rFonts w:ascii="Sylfaen" w:hAnsi="Sylfaen"/>
          <w:vertAlign w:val="superscript"/>
        </w:rPr>
        <w:t>имя</w:t>
      </w:r>
      <w:proofErr w:type="gramEnd"/>
      <w:r w:rsidRPr="00F01DDB">
        <w:rPr>
          <w:rFonts w:ascii="Sylfaen" w:hAnsi="Sylfaen"/>
          <w:vertAlign w:val="superscript"/>
        </w:rPr>
        <w:t>, фамилия, паспортные данные директора компании</w:t>
      </w:r>
    </w:p>
    <w:p w:rsidR="000A214C" w:rsidRPr="00F01DDB" w:rsidRDefault="000A214C" w:rsidP="000A214C">
      <w:pPr>
        <w:widowControl w:val="0"/>
        <w:spacing w:after="160"/>
        <w:jc w:val="both"/>
        <w:rPr>
          <w:rFonts w:ascii="Sylfaen" w:hAnsi="Sylfaen" w:cs="GHEA Grapalat"/>
        </w:rPr>
      </w:pPr>
      <w:proofErr w:type="gramStart"/>
      <w:r w:rsidRPr="00F01DDB">
        <w:rPr>
          <w:rFonts w:ascii="Sylfaen" w:hAnsi="Sylfaen"/>
        </w:rPr>
        <w:t>действующего</w:t>
      </w:r>
      <w:proofErr w:type="gramEnd"/>
      <w:r w:rsidRPr="00F01DDB">
        <w:rPr>
          <w:rFonts w:ascii="Sylfaen" w:hAnsi="Sylfaen"/>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01DDB" w:rsidRDefault="000A214C" w:rsidP="000A214C">
      <w:pPr>
        <w:widowControl w:val="0"/>
        <w:spacing w:after="160"/>
        <w:jc w:val="center"/>
        <w:rPr>
          <w:rFonts w:ascii="Sylfaen" w:hAnsi="Sylfaen" w:cs="GHEA Grapalat"/>
          <w:b/>
          <w:bCs/>
        </w:rPr>
      </w:pPr>
      <w:r w:rsidRPr="00F01DDB">
        <w:rPr>
          <w:rFonts w:ascii="Sylfaen" w:hAnsi="Sylfaen"/>
          <w:b/>
        </w:rPr>
        <w:t>1. Предмет соглашения</w:t>
      </w:r>
    </w:p>
    <w:p w:rsidR="000A214C" w:rsidRPr="00F01DDB" w:rsidRDefault="000A214C" w:rsidP="000A214C">
      <w:pPr>
        <w:widowControl w:val="0"/>
        <w:tabs>
          <w:tab w:val="left" w:pos="567"/>
        </w:tabs>
        <w:jc w:val="both"/>
        <w:rPr>
          <w:rFonts w:ascii="Sylfaen" w:hAnsi="Sylfaen" w:cs="GHEA Grapalat"/>
          <w:spacing w:val="-6"/>
        </w:rPr>
      </w:pPr>
      <w:r w:rsidRPr="00F01DDB">
        <w:rPr>
          <w:rFonts w:ascii="Sylfaen" w:hAnsi="Sylfaen"/>
        </w:rPr>
        <w:t>1</w:t>
      </w:r>
      <w:r w:rsidRPr="00F01DDB">
        <w:rPr>
          <w:rFonts w:ascii="Sylfaen" w:hAnsi="Sylfaen"/>
          <w:spacing w:val="-6"/>
        </w:rPr>
        <w:t>.1.</w:t>
      </w:r>
      <w:r w:rsidRPr="00F01DDB">
        <w:rPr>
          <w:rFonts w:ascii="Sylfaen" w:hAnsi="Sylfaen"/>
          <w:spacing w:val="-6"/>
        </w:rPr>
        <w:tab/>
        <w:t xml:space="preserve">Компания участвует в организованной ___________________ *(далее — Заказчик) </w:t>
      </w:r>
    </w:p>
    <w:p w:rsidR="000A214C" w:rsidRPr="00F01DDB" w:rsidRDefault="000A214C" w:rsidP="000A214C">
      <w:pPr>
        <w:widowControl w:val="0"/>
        <w:tabs>
          <w:tab w:val="left" w:pos="284"/>
        </w:tabs>
        <w:spacing w:after="160"/>
        <w:ind w:left="5245"/>
        <w:jc w:val="both"/>
        <w:rPr>
          <w:rFonts w:ascii="Sylfaen" w:hAnsi="Sylfaen" w:cs="GHEA Grapalat"/>
        </w:rPr>
      </w:pPr>
      <w:proofErr w:type="gramStart"/>
      <w:r w:rsidRPr="00F01DDB">
        <w:rPr>
          <w:rFonts w:ascii="Sylfaen" w:hAnsi="Sylfaen"/>
          <w:vertAlign w:val="superscript"/>
        </w:rPr>
        <w:t>наименование</w:t>
      </w:r>
      <w:proofErr w:type="gramEnd"/>
      <w:r w:rsidRPr="00F01DDB">
        <w:rPr>
          <w:rFonts w:ascii="Sylfaen" w:hAnsi="Sylfaen"/>
          <w:vertAlign w:val="superscript"/>
        </w:rPr>
        <w:t xml:space="preserve"> заказчика</w:t>
      </w:r>
    </w:p>
    <w:p w:rsidR="000A214C" w:rsidRPr="00F01DDB" w:rsidRDefault="000A214C" w:rsidP="000A214C">
      <w:pPr>
        <w:widowControl w:val="0"/>
        <w:jc w:val="both"/>
        <w:rPr>
          <w:rFonts w:ascii="Sylfaen" w:hAnsi="Sylfaen" w:cs="GHEA Grapalat"/>
        </w:rPr>
      </w:pPr>
      <w:proofErr w:type="gramStart"/>
      <w:r w:rsidRPr="00F01DDB">
        <w:rPr>
          <w:rFonts w:ascii="Sylfaen" w:hAnsi="Sylfaen"/>
        </w:rPr>
        <w:t>процедуре</w:t>
      </w:r>
      <w:proofErr w:type="gramEnd"/>
      <w:r w:rsidRPr="00F01DDB">
        <w:rPr>
          <w:rFonts w:ascii="Sylfaen" w:hAnsi="Sylfaen"/>
        </w:rPr>
        <w:t xml:space="preserve"> закупок под кодом ____________________________________________ *.</w:t>
      </w:r>
    </w:p>
    <w:p w:rsidR="000A214C" w:rsidRPr="00F01DDB" w:rsidRDefault="000A214C" w:rsidP="000A214C">
      <w:pPr>
        <w:widowControl w:val="0"/>
        <w:spacing w:after="160"/>
        <w:ind w:left="5245"/>
        <w:jc w:val="both"/>
        <w:rPr>
          <w:rFonts w:ascii="Sylfaen" w:hAnsi="Sylfaen" w:cs="GHEA Grapalat"/>
        </w:rPr>
      </w:pPr>
      <w:proofErr w:type="gramStart"/>
      <w:r w:rsidRPr="00F01DDB">
        <w:rPr>
          <w:rFonts w:ascii="Sylfaen" w:hAnsi="Sylfaen"/>
          <w:vertAlign w:val="superscript"/>
        </w:rPr>
        <w:t>код</w:t>
      </w:r>
      <w:proofErr w:type="gramEnd"/>
      <w:r w:rsidRPr="00F01DDB">
        <w:rPr>
          <w:rFonts w:ascii="Sylfaen" w:hAnsi="Sylfaen"/>
          <w:vertAlign w:val="superscript"/>
        </w:rPr>
        <w:t xml:space="preserve"> процедуры</w:t>
      </w:r>
    </w:p>
    <w:p w:rsidR="000A214C" w:rsidRPr="00F01DDB" w:rsidRDefault="000A214C" w:rsidP="000A214C">
      <w:pPr>
        <w:rPr>
          <w:rFonts w:ascii="Sylfaen" w:hAnsi="Sylfaen"/>
        </w:rPr>
      </w:pPr>
      <w:r w:rsidRPr="00F01DDB">
        <w:rPr>
          <w:rFonts w:ascii="Sylfaen" w:hAnsi="Sylfaen"/>
        </w:rPr>
        <w:br w:type="page"/>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lastRenderedPageBreak/>
        <w:t>1.2.</w:t>
      </w:r>
      <w:r w:rsidRPr="00F01DDB">
        <w:rPr>
          <w:rFonts w:ascii="Sylfaen" w:hAnsi="Sylfaen"/>
        </w:rPr>
        <w:tab/>
        <w:t>В качестве обеспечения исполнения договора, заключаемого в</w:t>
      </w:r>
      <w:r w:rsidRPr="00F01DDB">
        <w:rPr>
          <w:rFonts w:ascii="Sylfaen" w:hAnsi="Sylfaen" w:cs="Courier New"/>
          <w:lang w:val="en-US"/>
        </w:rPr>
        <w:t> </w:t>
      </w:r>
      <w:r w:rsidRPr="00F01DDB">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1.3.</w:t>
      </w:r>
      <w:r w:rsidRPr="00F01DDB">
        <w:rPr>
          <w:rFonts w:ascii="Sylfaen" w:hAnsi="Sylfaen"/>
        </w:rPr>
        <w:tab/>
        <w:t>Подписав платежное требование (далее — Требование), прилагаемое к</w:t>
      </w:r>
      <w:r w:rsidRPr="00F01DDB">
        <w:rPr>
          <w:rFonts w:ascii="Sylfaen" w:hAnsi="Sylfaen"/>
          <w:lang w:val="en-US"/>
        </w:rPr>
        <w:t> </w:t>
      </w:r>
      <w:r w:rsidRPr="00F01DDB">
        <w:rPr>
          <w:rFonts w:ascii="Sylfaen" w:hAnsi="Sylfaen"/>
        </w:rPr>
        <w:t xml:space="preserve">настоящему Соглашению о неустойке, Компания </w:t>
      </w:r>
      <w:proofErr w:type="spellStart"/>
      <w:r w:rsidRPr="00F01DDB">
        <w:rPr>
          <w:rFonts w:ascii="Sylfaen" w:hAnsi="Sylfaen"/>
        </w:rPr>
        <w:t>безотзывно</w:t>
      </w:r>
      <w:proofErr w:type="spellEnd"/>
      <w:r w:rsidRPr="00F01DDB">
        <w:rPr>
          <w:rFonts w:ascii="Sylfaen" w:hAnsi="Sylfaen"/>
        </w:rPr>
        <w:t xml:space="preserve"> соглашается, что: </w:t>
      </w:r>
    </w:p>
    <w:p w:rsidR="000A214C" w:rsidRPr="00F01DDB" w:rsidRDefault="000A214C" w:rsidP="000A214C">
      <w:pPr>
        <w:widowControl w:val="0"/>
        <w:tabs>
          <w:tab w:val="left" w:pos="1134"/>
        </w:tabs>
        <w:spacing w:after="160"/>
        <w:ind w:firstLine="567"/>
        <w:jc w:val="both"/>
        <w:rPr>
          <w:rFonts w:ascii="Sylfaen" w:hAnsi="Sylfaen" w:cs="GHEA Grapalat"/>
        </w:rPr>
      </w:pPr>
      <w:proofErr w:type="gramStart"/>
      <w:r w:rsidRPr="00F01DDB">
        <w:rPr>
          <w:rFonts w:ascii="Sylfaen" w:hAnsi="Sylfaen"/>
        </w:rPr>
        <w:t>а)</w:t>
      </w:r>
      <w:r w:rsidRPr="00F01DDB">
        <w:rPr>
          <w:rFonts w:ascii="Sylfaen" w:hAnsi="Sylfaen"/>
        </w:rPr>
        <w:tab/>
      </w:r>
      <w:proofErr w:type="gramEnd"/>
      <w:r w:rsidRPr="00F01DDB">
        <w:rPr>
          <w:rFonts w:ascii="Sylfaen" w:hAnsi="Sylfaen"/>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01DDB" w:rsidRDefault="000A214C" w:rsidP="000A214C">
      <w:pPr>
        <w:widowControl w:val="0"/>
        <w:tabs>
          <w:tab w:val="left" w:pos="1134"/>
        </w:tabs>
        <w:spacing w:after="160"/>
        <w:ind w:firstLine="567"/>
        <w:jc w:val="both"/>
        <w:rPr>
          <w:rFonts w:ascii="Sylfaen" w:hAnsi="Sylfaen" w:cs="GHEA Grapalat"/>
        </w:rPr>
      </w:pPr>
      <w:proofErr w:type="gramStart"/>
      <w:r w:rsidRPr="00F01DDB">
        <w:rPr>
          <w:rFonts w:ascii="Sylfaen" w:hAnsi="Sylfaen"/>
        </w:rPr>
        <w:t>б)</w:t>
      </w:r>
      <w:r w:rsidRPr="00F01DDB">
        <w:rPr>
          <w:rFonts w:ascii="Sylfaen" w:hAnsi="Sylfaen"/>
        </w:rPr>
        <w:tab/>
      </w:r>
      <w:proofErr w:type="gramEnd"/>
      <w:r w:rsidRPr="00F01DDB">
        <w:rPr>
          <w:rFonts w:ascii="Sylfaen" w:hAnsi="Sylfaen"/>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01DDB" w:rsidRDefault="000A214C" w:rsidP="000A214C">
      <w:pPr>
        <w:widowControl w:val="0"/>
        <w:tabs>
          <w:tab w:val="left" w:pos="1134"/>
        </w:tabs>
        <w:spacing w:after="160"/>
        <w:ind w:firstLine="567"/>
        <w:jc w:val="both"/>
        <w:rPr>
          <w:rFonts w:ascii="Sylfaen" w:hAnsi="Sylfaen" w:cs="GHEA Grapalat"/>
        </w:rPr>
      </w:pPr>
      <w:proofErr w:type="gramStart"/>
      <w:r w:rsidRPr="00F01DDB">
        <w:rPr>
          <w:rFonts w:ascii="Sylfaen" w:hAnsi="Sylfaen"/>
        </w:rPr>
        <w:t>в)</w:t>
      </w:r>
      <w:r w:rsidRPr="00F01DDB">
        <w:rPr>
          <w:rFonts w:ascii="Sylfaen" w:hAnsi="Sylfaen"/>
        </w:rPr>
        <w:tab/>
      </w:r>
      <w:proofErr w:type="gramEnd"/>
      <w:r w:rsidRPr="00F01DDB">
        <w:rPr>
          <w:rFonts w:ascii="Sylfaen" w:hAnsi="Sylfaen"/>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01DDB" w:rsidRDefault="000A214C" w:rsidP="000A214C">
      <w:pPr>
        <w:widowControl w:val="0"/>
        <w:tabs>
          <w:tab w:val="left" w:pos="1134"/>
        </w:tabs>
        <w:spacing w:after="160"/>
        <w:ind w:firstLine="567"/>
        <w:jc w:val="both"/>
        <w:rPr>
          <w:rFonts w:ascii="Sylfaen" w:hAnsi="Sylfaen" w:cs="GHEA Grapalat"/>
        </w:rPr>
      </w:pPr>
      <w:proofErr w:type="gramStart"/>
      <w:r w:rsidRPr="00F01DDB">
        <w:rPr>
          <w:rFonts w:ascii="Sylfaen" w:hAnsi="Sylfaen"/>
        </w:rPr>
        <w:t>г)</w:t>
      </w:r>
      <w:r w:rsidRPr="00F01DDB">
        <w:rPr>
          <w:rFonts w:ascii="Sylfaen" w:hAnsi="Sylfaen"/>
        </w:rPr>
        <w:tab/>
      </w:r>
      <w:proofErr w:type="gramEnd"/>
      <w:r w:rsidRPr="00F01DDB">
        <w:rPr>
          <w:rFonts w:ascii="Sylfaen" w:hAnsi="Sylfaen"/>
        </w:rPr>
        <w:t>Компания подтверждает, что акцептовала Требование в полном размере суммы неустойки.</w:t>
      </w:r>
    </w:p>
    <w:p w:rsidR="000A214C" w:rsidRPr="00F01DDB" w:rsidRDefault="000A214C" w:rsidP="000A214C">
      <w:pPr>
        <w:widowControl w:val="0"/>
        <w:tabs>
          <w:tab w:val="left" w:pos="1134"/>
        </w:tabs>
        <w:spacing w:after="160"/>
        <w:ind w:firstLine="567"/>
        <w:jc w:val="both"/>
        <w:rPr>
          <w:rFonts w:ascii="Sylfaen" w:hAnsi="Sylfaen" w:cs="GHEA Grapalat"/>
        </w:rPr>
      </w:pPr>
      <w:proofErr w:type="gramStart"/>
      <w:r w:rsidRPr="00F01DDB">
        <w:rPr>
          <w:rFonts w:ascii="Sylfaen" w:hAnsi="Sylfaen"/>
        </w:rPr>
        <w:t>д)</w:t>
      </w:r>
      <w:r w:rsidRPr="00F01DDB">
        <w:rPr>
          <w:rFonts w:ascii="Sylfaen" w:hAnsi="Sylfaen"/>
        </w:rPr>
        <w:tab/>
      </w:r>
      <w:proofErr w:type="gramEnd"/>
      <w:r w:rsidRPr="00F01DDB">
        <w:rPr>
          <w:rFonts w:ascii="Sylfaen" w:hAnsi="Sylfaen"/>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1.5.</w:t>
      </w:r>
      <w:r w:rsidRPr="00F01DDB">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r w:rsidRPr="00F01DDB">
        <w:rPr>
          <w:rFonts w:ascii="Sylfaen" w:hAnsi="Sylfaen"/>
        </w:rPr>
        <w:lastRenderedPageBreak/>
        <w:t>в</w:t>
      </w:r>
      <w:r w:rsidRPr="00F01DDB">
        <w:rPr>
          <w:rFonts w:ascii="Sylfaen" w:hAnsi="Sylfaen" w:cs="Courier New"/>
          <w:lang w:val="en-US"/>
        </w:rPr>
        <w:t> </w:t>
      </w:r>
      <w:r w:rsidRPr="00F01DDB">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1.6.</w:t>
      </w:r>
      <w:r w:rsidRPr="00F01DDB">
        <w:rPr>
          <w:rFonts w:ascii="Sylfaen" w:hAnsi="Sylfaen"/>
        </w:rPr>
        <w:tab/>
        <w:t>Заказчик может представить в Банк-плательщик иные дополнительные документы.</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1.7. Банк не несет какой-либо ответственности за риски (понесенные</w:t>
      </w:r>
      <w:r w:rsidRPr="00F01DDB">
        <w:rPr>
          <w:rFonts w:ascii="Sylfaen" w:hAnsi="Sylfaen" w:cs="Courier New"/>
          <w:lang w:val="en-US"/>
        </w:rPr>
        <w:t> </w:t>
      </w:r>
      <w:r w:rsidRPr="00F01DDB">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F01DDB">
        <w:rPr>
          <w:rFonts w:ascii="Sylfaen" w:hAnsi="Sylfaen" w:cs="Courier New"/>
          <w:lang w:val="en-US"/>
        </w:rPr>
        <w:t> </w:t>
      </w:r>
      <w:r w:rsidRPr="00F01DDB">
        <w:rPr>
          <w:rFonts w:ascii="Sylfaen" w:hAnsi="Sylfaen"/>
        </w:rPr>
        <w:t>Требовании. Банк не обязан проверять факты нарушения Компанией условий договора.</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1.8.</w:t>
      </w:r>
      <w:r w:rsidRPr="00F01DDB">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1.9.</w:t>
      </w:r>
      <w:r w:rsidRPr="00F01DDB">
        <w:rPr>
          <w:rFonts w:ascii="Sylfaen" w:hAnsi="Sylfaen"/>
        </w:rPr>
        <w:tab/>
        <w:t>В случае если в течение десяти рабочих дней после представления в</w:t>
      </w:r>
      <w:r w:rsidRPr="00F01DDB">
        <w:rPr>
          <w:rFonts w:ascii="Sylfaen" w:hAnsi="Sylfaen" w:cs="Courier New"/>
          <w:lang w:val="en-US"/>
        </w:rPr>
        <w:t> </w:t>
      </w:r>
      <w:r w:rsidRPr="00F01DDB">
        <w:rPr>
          <w:rFonts w:ascii="Sylfaen" w:hAnsi="Sylfaen"/>
        </w:rPr>
        <w:t>Банк настоящего Соглашения и прилагаемого Требования по независящим от</w:t>
      </w:r>
      <w:r w:rsidRPr="00F01DDB">
        <w:rPr>
          <w:rFonts w:ascii="Sylfaen" w:hAnsi="Sylfaen" w:cs="Courier New"/>
          <w:lang w:val="en-US"/>
        </w:rPr>
        <w:t> </w:t>
      </w:r>
      <w:r w:rsidRPr="00F01DDB">
        <w:rPr>
          <w:rFonts w:ascii="Sylfaen" w:hAnsi="Sylfaen"/>
        </w:rPr>
        <w:t xml:space="preserve">Банка причинам Заказчику не выплачивается сумма, Заказчик передает в ЗАО "АКРА Кредит </w:t>
      </w:r>
      <w:proofErr w:type="spellStart"/>
      <w:r w:rsidRPr="00F01DDB">
        <w:rPr>
          <w:rFonts w:ascii="Sylfaen" w:hAnsi="Sylfaen"/>
        </w:rPr>
        <w:t>Репортинг</w:t>
      </w:r>
      <w:proofErr w:type="spellEnd"/>
      <w:r w:rsidRPr="00F01DDB">
        <w:rPr>
          <w:rFonts w:ascii="Sylfaen" w:hAnsi="Sylfaen"/>
        </w:rPr>
        <w:t>" (Кредитное бюро) сведения о Компании в связи с</w:t>
      </w:r>
      <w:r w:rsidRPr="00F01DDB">
        <w:rPr>
          <w:rFonts w:ascii="Sylfaen" w:hAnsi="Sylfaen" w:cs="Courier New"/>
          <w:lang w:val="en-US"/>
        </w:rPr>
        <w:t> </w:t>
      </w:r>
      <w:r w:rsidRPr="00F01DDB">
        <w:rPr>
          <w:rFonts w:ascii="Sylfaen" w:hAnsi="Sylfaen"/>
        </w:rPr>
        <w:t>неуплатой.</w:t>
      </w:r>
    </w:p>
    <w:p w:rsidR="000A214C" w:rsidRPr="00F01DDB" w:rsidRDefault="000A214C" w:rsidP="000A214C">
      <w:pPr>
        <w:widowControl w:val="0"/>
        <w:spacing w:after="160"/>
        <w:jc w:val="center"/>
        <w:rPr>
          <w:rFonts w:ascii="Sylfaen" w:hAnsi="Sylfaen" w:cs="GHEA Grapalat"/>
          <w:b/>
          <w:bCs/>
        </w:rPr>
      </w:pPr>
      <w:r w:rsidRPr="00F01DDB">
        <w:rPr>
          <w:rFonts w:ascii="Sylfaen" w:hAnsi="Sylfaen"/>
          <w:b/>
        </w:rPr>
        <w:t>2. Иные условия</w:t>
      </w:r>
    </w:p>
    <w:p w:rsidR="000A214C" w:rsidRPr="00F01DDB" w:rsidRDefault="000A214C" w:rsidP="000A214C">
      <w:pPr>
        <w:widowControl w:val="0"/>
        <w:tabs>
          <w:tab w:val="left" w:pos="1134"/>
        </w:tabs>
        <w:spacing w:after="160"/>
        <w:ind w:firstLine="567"/>
        <w:jc w:val="both"/>
        <w:rPr>
          <w:rFonts w:ascii="Sylfaen" w:hAnsi="Sylfaen"/>
        </w:rPr>
      </w:pPr>
      <w:r w:rsidRPr="00F01DDB">
        <w:rPr>
          <w:rFonts w:ascii="Sylfaen" w:hAnsi="Sylfaen"/>
        </w:rPr>
        <w:t>2.1.</w:t>
      </w:r>
      <w:r w:rsidRPr="00F01DDB">
        <w:rPr>
          <w:rFonts w:ascii="Sylfaen" w:hAnsi="Sylfaen"/>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2.2.</w:t>
      </w:r>
      <w:r w:rsidRPr="00F01DDB">
        <w:rPr>
          <w:rFonts w:ascii="Sylfaen" w:hAnsi="Sylfaen"/>
        </w:rPr>
        <w:tab/>
        <w:t xml:space="preserve">Представив настоящее Соглашение и прилагаемое Требование в Банк-плательщик: </w:t>
      </w:r>
    </w:p>
    <w:p w:rsidR="000A214C" w:rsidRPr="00F01DDB"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t>2.2.1.</w:t>
      </w:r>
      <w:r w:rsidRPr="00F01DDB">
        <w:rPr>
          <w:rFonts w:ascii="Sylfaen" w:hAnsi="Sylfaen"/>
        </w:rPr>
        <w:tab/>
        <w:t>Заказчик подтверждает, что Компания допустила нарушение договорных обязательств, а</w:t>
      </w:r>
    </w:p>
    <w:p w:rsidR="000A214C" w:rsidRPr="00F01DDB" w:rsidDel="00A13215" w:rsidRDefault="000A214C" w:rsidP="000A214C">
      <w:pPr>
        <w:widowControl w:val="0"/>
        <w:tabs>
          <w:tab w:val="left" w:pos="1134"/>
        </w:tabs>
        <w:spacing w:after="160"/>
        <w:ind w:firstLine="567"/>
        <w:jc w:val="both"/>
        <w:rPr>
          <w:rFonts w:ascii="Sylfaen" w:hAnsi="Sylfaen" w:cs="GHEA Grapalat"/>
        </w:rPr>
      </w:pPr>
      <w:r w:rsidRPr="00F01DDB">
        <w:rPr>
          <w:rFonts w:ascii="Sylfaen" w:hAnsi="Sylfaen"/>
        </w:rPr>
        <w:lastRenderedPageBreak/>
        <w:t>2.2.2.</w:t>
      </w:r>
      <w:r w:rsidRPr="00F01DDB">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F01DDB" w:rsidRDefault="000A214C" w:rsidP="000A214C">
      <w:pPr>
        <w:widowControl w:val="0"/>
        <w:tabs>
          <w:tab w:val="left" w:pos="1134"/>
        </w:tabs>
        <w:spacing w:after="160"/>
        <w:ind w:firstLine="567"/>
        <w:jc w:val="both"/>
        <w:rPr>
          <w:rFonts w:ascii="Sylfaen" w:hAnsi="Sylfaen"/>
        </w:rPr>
      </w:pPr>
      <w:r w:rsidRPr="00F01DDB">
        <w:rPr>
          <w:rFonts w:ascii="Sylfaen" w:hAnsi="Sylfaen"/>
        </w:rPr>
        <w:t>2.3.</w:t>
      </w:r>
      <w:r w:rsidRPr="00F01DDB">
        <w:rPr>
          <w:rFonts w:ascii="Sylfaen" w:hAnsi="Sylfaen"/>
        </w:rPr>
        <w:tab/>
        <w:t xml:space="preserve">Споры, возникшие в связи с настоящим Соглашением, разрешаются путем переговоров. В случае </w:t>
      </w:r>
      <w:proofErr w:type="spellStart"/>
      <w:r w:rsidRPr="00F01DDB">
        <w:rPr>
          <w:rFonts w:ascii="Sylfaen" w:hAnsi="Sylfaen"/>
        </w:rPr>
        <w:t>недостижения</w:t>
      </w:r>
      <w:proofErr w:type="spellEnd"/>
      <w:r w:rsidRPr="00F01DDB">
        <w:rPr>
          <w:rFonts w:ascii="Sylfaen" w:hAnsi="Sylfaen"/>
        </w:rPr>
        <w:t xml:space="preserve"> согласия споры разрешаются в судебном порядке.</w:t>
      </w:r>
    </w:p>
    <w:p w:rsidR="000A214C" w:rsidRPr="00F01DDB" w:rsidRDefault="000A214C" w:rsidP="000A214C">
      <w:pPr>
        <w:widowControl w:val="0"/>
        <w:spacing w:after="160"/>
        <w:ind w:firstLine="567"/>
        <w:jc w:val="center"/>
        <w:rPr>
          <w:rFonts w:ascii="Sylfaen" w:hAnsi="Sylfaen"/>
          <w:b/>
        </w:rPr>
      </w:pPr>
      <w:r w:rsidRPr="00F01DDB">
        <w:rPr>
          <w:rFonts w:ascii="Sylfaen" w:hAnsi="Sylfaen"/>
          <w:b/>
        </w:rPr>
        <w:t>3. Адрес, банковские реквизиты Компании</w:t>
      </w:r>
    </w:p>
    <w:p w:rsidR="000A214C" w:rsidRPr="00F01DDB" w:rsidRDefault="000A214C" w:rsidP="000A214C">
      <w:pPr>
        <w:widowControl w:val="0"/>
        <w:jc w:val="both"/>
        <w:rPr>
          <w:rFonts w:ascii="Sylfaen" w:hAnsi="Sylfaen"/>
        </w:rPr>
      </w:pPr>
      <w:r w:rsidRPr="00F01DDB">
        <w:rPr>
          <w:rFonts w:ascii="Sylfaen" w:hAnsi="Sylfaen"/>
        </w:rPr>
        <w:t>_______________________________________</w:t>
      </w:r>
    </w:p>
    <w:p w:rsidR="000A214C" w:rsidRPr="00F01DDB" w:rsidRDefault="000A214C" w:rsidP="000A214C">
      <w:pPr>
        <w:widowControl w:val="0"/>
        <w:spacing w:after="160"/>
        <w:ind w:right="4250"/>
        <w:jc w:val="center"/>
        <w:rPr>
          <w:rFonts w:ascii="Sylfaen" w:hAnsi="Sylfaen"/>
          <w:vertAlign w:val="superscript"/>
        </w:rPr>
      </w:pPr>
      <w:proofErr w:type="gramStart"/>
      <w:r w:rsidRPr="00F01DDB">
        <w:rPr>
          <w:rFonts w:ascii="Sylfaen" w:hAnsi="Sylfaen"/>
          <w:vertAlign w:val="superscript"/>
        </w:rPr>
        <w:t>наименование</w:t>
      </w:r>
      <w:proofErr w:type="gramEnd"/>
      <w:r w:rsidRPr="00F01DDB">
        <w:rPr>
          <w:rFonts w:ascii="Sylfaen" w:hAnsi="Sylfaen"/>
          <w:vertAlign w:val="superscript"/>
        </w:rPr>
        <w:t xml:space="preserve"> компании</w:t>
      </w:r>
    </w:p>
    <w:p w:rsidR="000A214C" w:rsidRPr="00F01DDB" w:rsidRDefault="000A214C" w:rsidP="000A214C">
      <w:pPr>
        <w:widowControl w:val="0"/>
        <w:jc w:val="both"/>
        <w:rPr>
          <w:rFonts w:ascii="Sylfaen" w:hAnsi="Sylfaen"/>
        </w:rPr>
      </w:pPr>
      <w:r w:rsidRPr="00F01DDB">
        <w:rPr>
          <w:rFonts w:ascii="Sylfaen" w:hAnsi="Sylfaen"/>
        </w:rPr>
        <w:t>_______________________________________</w:t>
      </w:r>
    </w:p>
    <w:p w:rsidR="000A214C" w:rsidRPr="00F01DDB" w:rsidRDefault="000A214C" w:rsidP="000A214C">
      <w:pPr>
        <w:widowControl w:val="0"/>
        <w:spacing w:after="160"/>
        <w:ind w:right="4250"/>
        <w:jc w:val="center"/>
        <w:rPr>
          <w:rFonts w:ascii="Sylfaen" w:hAnsi="Sylfaen"/>
          <w:vertAlign w:val="superscript"/>
        </w:rPr>
      </w:pPr>
      <w:proofErr w:type="gramStart"/>
      <w:r w:rsidRPr="00F01DDB">
        <w:rPr>
          <w:rFonts w:ascii="Sylfaen" w:hAnsi="Sylfaen"/>
          <w:vertAlign w:val="superscript"/>
        </w:rPr>
        <w:t>адрес</w:t>
      </w:r>
      <w:proofErr w:type="gramEnd"/>
      <w:r w:rsidRPr="00F01DDB">
        <w:rPr>
          <w:rFonts w:ascii="Sylfaen" w:hAnsi="Sylfaen"/>
          <w:vertAlign w:val="superscript"/>
        </w:rPr>
        <w:t xml:space="preserve"> компании</w:t>
      </w:r>
    </w:p>
    <w:p w:rsidR="000A214C" w:rsidRPr="00F01DDB" w:rsidRDefault="000A214C" w:rsidP="000A214C">
      <w:pPr>
        <w:widowControl w:val="0"/>
        <w:jc w:val="both"/>
        <w:rPr>
          <w:rFonts w:ascii="Sylfaen" w:hAnsi="Sylfaen"/>
        </w:rPr>
      </w:pPr>
      <w:r w:rsidRPr="00F01DDB">
        <w:rPr>
          <w:rFonts w:ascii="Sylfaen" w:hAnsi="Sylfaen"/>
        </w:rPr>
        <w:t>_______________________________________</w:t>
      </w:r>
    </w:p>
    <w:p w:rsidR="000A214C" w:rsidRPr="00F01DDB" w:rsidRDefault="000A214C" w:rsidP="000A214C">
      <w:pPr>
        <w:widowControl w:val="0"/>
        <w:spacing w:after="160"/>
        <w:ind w:right="4250"/>
        <w:jc w:val="center"/>
        <w:rPr>
          <w:rFonts w:ascii="Sylfaen" w:hAnsi="Sylfaen"/>
          <w:vertAlign w:val="superscript"/>
        </w:rPr>
      </w:pPr>
      <w:proofErr w:type="gramStart"/>
      <w:r w:rsidRPr="00F01DDB">
        <w:rPr>
          <w:rFonts w:ascii="Sylfaen" w:hAnsi="Sylfaen"/>
          <w:vertAlign w:val="superscript"/>
        </w:rPr>
        <w:t>наименование</w:t>
      </w:r>
      <w:proofErr w:type="gramEnd"/>
      <w:r w:rsidRPr="00F01DDB">
        <w:rPr>
          <w:rFonts w:ascii="Sylfaen" w:hAnsi="Sylfaen"/>
          <w:vertAlign w:val="superscript"/>
        </w:rPr>
        <w:t xml:space="preserve"> обслуживающего компанию банка</w:t>
      </w:r>
    </w:p>
    <w:p w:rsidR="000A214C" w:rsidRPr="00F01DDB" w:rsidRDefault="000A214C" w:rsidP="000A214C">
      <w:pPr>
        <w:widowControl w:val="0"/>
        <w:jc w:val="both"/>
        <w:rPr>
          <w:rFonts w:ascii="Sylfaen" w:hAnsi="Sylfaen"/>
        </w:rPr>
      </w:pPr>
      <w:r w:rsidRPr="00F01DDB">
        <w:rPr>
          <w:rFonts w:ascii="Sylfaen" w:hAnsi="Sylfaen"/>
        </w:rPr>
        <w:t>_______________________________________</w:t>
      </w:r>
    </w:p>
    <w:p w:rsidR="000A214C" w:rsidRPr="00F01DDB" w:rsidRDefault="000A214C" w:rsidP="000A214C">
      <w:pPr>
        <w:widowControl w:val="0"/>
        <w:spacing w:after="160"/>
        <w:ind w:right="4250"/>
        <w:jc w:val="center"/>
        <w:rPr>
          <w:rFonts w:ascii="Sylfaen" w:hAnsi="Sylfaen"/>
          <w:vertAlign w:val="superscript"/>
        </w:rPr>
      </w:pPr>
      <w:proofErr w:type="gramStart"/>
      <w:r w:rsidRPr="00F01DDB">
        <w:rPr>
          <w:rFonts w:ascii="Sylfaen" w:hAnsi="Sylfaen"/>
          <w:vertAlign w:val="superscript"/>
        </w:rPr>
        <w:t>номер</w:t>
      </w:r>
      <w:proofErr w:type="gramEnd"/>
      <w:r w:rsidRPr="00F01DDB">
        <w:rPr>
          <w:rFonts w:ascii="Sylfaen" w:hAnsi="Sylfaen"/>
          <w:vertAlign w:val="superscript"/>
        </w:rPr>
        <w:t xml:space="preserve"> банковского счета компании</w:t>
      </w:r>
    </w:p>
    <w:p w:rsidR="000A214C" w:rsidRPr="00F01DDB" w:rsidRDefault="000A214C" w:rsidP="000A214C">
      <w:pPr>
        <w:widowControl w:val="0"/>
        <w:jc w:val="both"/>
        <w:rPr>
          <w:rFonts w:ascii="Sylfaen" w:hAnsi="Sylfaen"/>
        </w:rPr>
      </w:pPr>
      <w:r w:rsidRPr="00F01DDB">
        <w:rPr>
          <w:rFonts w:ascii="Sylfaen" w:hAnsi="Sylfaen"/>
        </w:rPr>
        <w:t>_______________________________________</w:t>
      </w:r>
    </w:p>
    <w:p w:rsidR="000A214C" w:rsidRPr="00F01DDB" w:rsidRDefault="000A214C" w:rsidP="000A214C">
      <w:pPr>
        <w:widowControl w:val="0"/>
        <w:spacing w:after="160"/>
        <w:ind w:right="4250"/>
        <w:jc w:val="center"/>
        <w:rPr>
          <w:rFonts w:ascii="Sylfaen" w:hAnsi="Sylfaen"/>
          <w:vertAlign w:val="superscript"/>
        </w:rPr>
      </w:pPr>
      <w:proofErr w:type="gramStart"/>
      <w:r w:rsidRPr="00F01DDB">
        <w:rPr>
          <w:rFonts w:ascii="Sylfaen" w:hAnsi="Sylfaen"/>
          <w:vertAlign w:val="superscript"/>
        </w:rPr>
        <w:t>учетный</w:t>
      </w:r>
      <w:proofErr w:type="gramEnd"/>
      <w:r w:rsidRPr="00F01DDB">
        <w:rPr>
          <w:rFonts w:ascii="Sylfaen" w:hAnsi="Sylfaen"/>
          <w:vertAlign w:val="superscript"/>
        </w:rPr>
        <w:t xml:space="preserve"> номер налогоплательщика компании</w:t>
      </w:r>
    </w:p>
    <w:p w:rsidR="000A214C" w:rsidRPr="00F01DDB" w:rsidRDefault="000A214C" w:rsidP="000A214C">
      <w:pPr>
        <w:widowControl w:val="0"/>
        <w:jc w:val="both"/>
        <w:rPr>
          <w:rFonts w:ascii="Sylfaen" w:hAnsi="Sylfaen"/>
        </w:rPr>
      </w:pPr>
      <w:r w:rsidRPr="00F01DDB">
        <w:rPr>
          <w:rFonts w:ascii="Sylfaen" w:hAnsi="Sylfaen"/>
        </w:rPr>
        <w:t>_______________________________________</w:t>
      </w:r>
    </w:p>
    <w:p w:rsidR="000A214C" w:rsidRPr="00F01DDB" w:rsidRDefault="000A214C" w:rsidP="00632AC2">
      <w:pPr>
        <w:widowControl w:val="0"/>
        <w:spacing w:after="160"/>
        <w:ind w:right="4250"/>
        <w:jc w:val="center"/>
        <w:rPr>
          <w:rFonts w:ascii="Sylfaen" w:hAnsi="Sylfaen"/>
        </w:rPr>
      </w:pPr>
      <w:proofErr w:type="gramStart"/>
      <w:r w:rsidRPr="00F01DDB">
        <w:rPr>
          <w:rFonts w:ascii="Sylfaen" w:hAnsi="Sylfaen"/>
          <w:vertAlign w:val="superscript"/>
        </w:rPr>
        <w:t>имя</w:t>
      </w:r>
      <w:proofErr w:type="gramEnd"/>
      <w:r w:rsidRPr="00F01DDB">
        <w:rPr>
          <w:rFonts w:ascii="Sylfaen" w:hAnsi="Sylfaen"/>
          <w:vertAlign w:val="superscript"/>
        </w:rPr>
        <w:t>, фамилия и подпись директора компании</w:t>
      </w:r>
    </w:p>
    <w:p w:rsidR="000A214C" w:rsidRPr="00F01DDB" w:rsidRDefault="00632AC2" w:rsidP="00632AC2">
      <w:pPr>
        <w:widowControl w:val="0"/>
        <w:spacing w:after="160"/>
        <w:rPr>
          <w:rFonts w:ascii="Sylfaen" w:hAnsi="Sylfaen"/>
        </w:rPr>
      </w:pPr>
      <w:r w:rsidRPr="00F01DDB">
        <w:rPr>
          <w:rFonts w:ascii="Sylfaen" w:hAnsi="Sylfaen"/>
        </w:rPr>
        <w:t xml:space="preserve">День/месяц/год                                                                                    </w:t>
      </w:r>
      <w:r w:rsidR="000A214C" w:rsidRPr="00F01DDB">
        <w:rPr>
          <w:rFonts w:ascii="Sylfaen" w:hAnsi="Sylfaen"/>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3402"/>
              </w:tabs>
              <w:spacing w:after="160"/>
              <w:ind w:left="360"/>
              <w:rPr>
                <w:rFonts w:ascii="Sylfaen" w:hAnsi="Sylfaen" w:cs="Sylfaen"/>
                <w:b/>
                <w:bCs/>
                <w:lang w:val="en-US"/>
              </w:rPr>
            </w:pPr>
            <w:r w:rsidRPr="00F01DDB">
              <w:rPr>
                <w:rFonts w:ascii="Sylfaen" w:hAnsi="Sylfaen"/>
                <w:b/>
                <w:lang w:val="en-US"/>
              </w:rPr>
              <w:lastRenderedPageBreak/>
              <w:t>1.</w:t>
            </w:r>
            <w:r w:rsidRPr="00F01DDB">
              <w:rPr>
                <w:rFonts w:ascii="Sylfaen" w:hAnsi="Sylfaen"/>
                <w:b/>
                <w:lang w:val="en-US"/>
              </w:rPr>
              <w:tab/>
            </w:r>
            <w:r w:rsidRPr="00F01DDB">
              <w:rPr>
                <w:rFonts w:ascii="Sylfaen" w:hAnsi="Sylfaen"/>
                <w:b/>
              </w:rPr>
              <w:t xml:space="preserve">ПЛАТЕЖНОЕ ТРЕБОВАНИЕ </w:t>
            </w:r>
            <w:r w:rsidRPr="00F01DDB">
              <w:rPr>
                <w:rFonts w:ascii="Sylfaen" w:hAnsi="Sylfaen"/>
                <w:b/>
                <w:lang w:val="en-US"/>
              </w:rPr>
              <w:t>*</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cs="Sylfaen"/>
              </w:rPr>
            </w:pPr>
            <w:r w:rsidRPr="00F01DDB">
              <w:rPr>
                <w:rFonts w:ascii="Sylfaen" w:hAnsi="Sylfaen"/>
              </w:rPr>
              <w:t>2.</w:t>
            </w:r>
            <w:r w:rsidRPr="00F01DDB">
              <w:rPr>
                <w:rFonts w:ascii="Sylfaen" w:hAnsi="Sylfaen"/>
              </w:rPr>
              <w:tab/>
              <w:t xml:space="preserve">Номер </w:t>
            </w:r>
          </w:p>
        </w:tc>
      </w:tr>
      <w:tr w:rsidR="00B138F3" w:rsidRPr="00F01DDB" w:rsidTr="002B42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3390"/>
              </w:tabs>
              <w:spacing w:after="160"/>
              <w:ind w:left="322"/>
              <w:rPr>
                <w:rFonts w:ascii="Sylfaen" w:hAnsi="Sylfaen" w:cs="Sylfaen"/>
              </w:rPr>
            </w:pPr>
            <w:r w:rsidRPr="00F01DDB">
              <w:rPr>
                <w:rFonts w:ascii="Sylfaen" w:hAnsi="Sylfaen"/>
              </w:rPr>
              <w:t>3</w:t>
            </w:r>
            <w:r w:rsidRPr="00F01DDB">
              <w:rPr>
                <w:rFonts w:ascii="Sylfaen" w:hAnsi="Sylfaen"/>
              </w:rPr>
              <w:tab/>
              <w:t>Дата представления: "___" ___ 20___г.</w:t>
            </w:r>
          </w:p>
        </w:tc>
      </w:tr>
      <w:tr w:rsidR="00B138F3" w:rsidRPr="00F01DDB" w:rsidTr="002B42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4.</w:t>
            </w:r>
            <w:r w:rsidRPr="00F01DDB">
              <w:rPr>
                <w:rFonts w:ascii="Sylfaen" w:hAnsi="Sylfaen"/>
              </w:rPr>
              <w:tab/>
              <w:t>Наименование, или имя, фамилия плательщика (Компания:</w:t>
            </w:r>
          </w:p>
        </w:tc>
      </w:tr>
      <w:tr w:rsidR="00B138F3" w:rsidRPr="00F01DDB"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5.</w:t>
            </w:r>
            <w:r w:rsidRPr="00F01DDB">
              <w:rPr>
                <w:rFonts w:ascii="Sylfaen" w:hAnsi="Sylfaen"/>
              </w:rPr>
              <w:tab/>
              <w:t>Обслуживающая плательщика Финансовая организация (банк):</w:t>
            </w:r>
          </w:p>
        </w:tc>
      </w:tr>
      <w:tr w:rsidR="00B138F3" w:rsidRPr="00F01DDB"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6.</w:t>
            </w:r>
            <w:r w:rsidRPr="00F01DDB">
              <w:rPr>
                <w:rFonts w:ascii="Sylfaen" w:hAnsi="Sylfaen"/>
              </w:rPr>
              <w:tab/>
              <w:t>Номер счета плательщика:</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7.</w:t>
            </w:r>
            <w:r w:rsidRPr="00F01DDB">
              <w:rPr>
                <w:rFonts w:ascii="Sylfaen" w:hAnsi="Sylfaen"/>
              </w:rPr>
              <w:tab/>
              <w:t>УНН плательщика:</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8.</w:t>
            </w:r>
            <w:r w:rsidRPr="00F01DDB">
              <w:rPr>
                <w:rFonts w:ascii="Sylfaen" w:hAnsi="Sylfaen"/>
              </w:rPr>
              <w:tab/>
              <w:t>НЗОУ плательщика:</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9.</w:t>
            </w:r>
            <w:r w:rsidRPr="00F01DDB">
              <w:rPr>
                <w:rFonts w:ascii="Sylfaen" w:hAnsi="Sylfaen"/>
              </w:rPr>
              <w:tab/>
              <w:t>Наименование, или имя, фамилия бенефициара:</w:t>
            </w:r>
          </w:p>
        </w:tc>
      </w:tr>
      <w:tr w:rsidR="00B138F3" w:rsidRPr="00F01DDB" w:rsidTr="002B42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10.</w:t>
            </w:r>
            <w:r w:rsidRPr="00F01DDB">
              <w:rPr>
                <w:rFonts w:ascii="Sylfaen" w:hAnsi="Sylfaen"/>
              </w:rPr>
              <w:tab/>
              <w:t>НЗОУ бенефициара (не заполняется)</w:t>
            </w:r>
          </w:p>
        </w:tc>
      </w:tr>
      <w:tr w:rsidR="00B138F3" w:rsidRPr="00F01DDB" w:rsidTr="002B42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11.</w:t>
            </w:r>
            <w:r w:rsidRPr="00F01DDB">
              <w:rPr>
                <w:rFonts w:ascii="Sylfaen" w:hAnsi="Sylfaen"/>
              </w:rPr>
              <w:tab/>
              <w:t>УНН бенефициара:</w:t>
            </w:r>
          </w:p>
        </w:tc>
      </w:tr>
      <w:tr w:rsidR="00B138F3" w:rsidRPr="00F01DDB" w:rsidTr="002B42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12.</w:t>
            </w:r>
            <w:r w:rsidRPr="00F01DDB">
              <w:rPr>
                <w:rFonts w:ascii="Sylfaen" w:hAnsi="Sylfaen"/>
              </w:rPr>
              <w:tab/>
              <w:t>Обслуживающая бенефициара Финансовая организация (банк):</w:t>
            </w:r>
          </w:p>
        </w:tc>
      </w:tr>
      <w:tr w:rsidR="00B138F3" w:rsidRPr="00F01DDB" w:rsidTr="002B42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13.</w:t>
            </w:r>
            <w:r w:rsidRPr="00F01DDB">
              <w:rPr>
                <w:rFonts w:ascii="Sylfaen" w:hAnsi="Sylfaen"/>
              </w:rPr>
              <w:tab/>
              <w:t>Номер счета бенефициара (</w:t>
            </w:r>
            <w:proofErr w:type="spellStart"/>
            <w:proofErr w:type="gramStart"/>
            <w:r w:rsidRPr="00F01DDB">
              <w:rPr>
                <w:rFonts w:ascii="Sylfaen" w:hAnsi="Sylfaen"/>
              </w:rPr>
              <w:t>сч</w:t>
            </w:r>
            <w:proofErr w:type="spellEnd"/>
            <w:r w:rsidRPr="00F01DDB">
              <w:rPr>
                <w:rFonts w:ascii="Sylfaen" w:hAnsi="Sylfaen"/>
              </w:rPr>
              <w:t>.№</w:t>
            </w:r>
            <w:proofErr w:type="gramEnd"/>
            <w:r w:rsidRPr="00F01DDB">
              <w:rPr>
                <w:rFonts w:ascii="Sylfaen" w:hAnsi="Sylfaen"/>
              </w:rPr>
              <w:t>)</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14.</w:t>
            </w:r>
            <w:r w:rsidRPr="00F01DDB">
              <w:rPr>
                <w:rFonts w:ascii="Sylfaen" w:hAnsi="Sylfaen"/>
              </w:rPr>
              <w:tab/>
              <w:t>Сумма (цифрами и прописью):</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15.</w:t>
            </w:r>
            <w:r w:rsidRPr="00F01DDB">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16.</w:t>
            </w:r>
            <w:r w:rsidRPr="00F01DDB">
              <w:rPr>
                <w:rFonts w:ascii="Sylfaen" w:hAnsi="Sylfaen"/>
              </w:rPr>
              <w:tab/>
              <w:t>Валюта (прописью и по коду):</w:t>
            </w:r>
          </w:p>
        </w:tc>
      </w:tr>
      <w:tr w:rsidR="00B138F3" w:rsidRPr="00F01DDB" w:rsidTr="002B42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17.</w:t>
            </w:r>
            <w:r w:rsidRPr="00F01DDB">
              <w:rPr>
                <w:rFonts w:ascii="Sylfaen" w:hAnsi="Sylfaen"/>
              </w:rPr>
              <w:tab/>
              <w:t>Цель сделки (уплаты): (для обеспечения исполнения договора)</w:t>
            </w:r>
          </w:p>
        </w:tc>
      </w:tr>
      <w:tr w:rsidR="00B138F3" w:rsidRPr="00F01DDB" w:rsidTr="002B42A7">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18.</w:t>
            </w:r>
            <w:r w:rsidRPr="00F01DDB">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F01DDB"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rPr>
            </w:pPr>
            <w:r w:rsidRPr="00F01DDB">
              <w:rPr>
                <w:rFonts w:ascii="Sylfaen" w:hAnsi="Sylfaen"/>
              </w:rPr>
              <w:t>19.</w:t>
            </w:r>
            <w:r w:rsidRPr="00F01DDB">
              <w:rPr>
                <w:rFonts w:ascii="Sylfaen" w:hAnsi="Sylfaen"/>
                <w:lang w:val="en-US"/>
              </w:rPr>
              <w:tab/>
            </w:r>
            <w:r w:rsidRPr="00F01DDB">
              <w:rPr>
                <w:rFonts w:ascii="Sylfaen" w:hAnsi="Sylfaen"/>
              </w:rPr>
              <w:t>Условия оплаты: &lt;акцептованный платеж&gt;</w:t>
            </w:r>
          </w:p>
        </w:tc>
      </w:tr>
      <w:tr w:rsidR="00B138F3" w:rsidRPr="00F01DDB" w:rsidTr="002B42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01DDB" w:rsidRDefault="00BE2572" w:rsidP="002B42A7">
            <w:pPr>
              <w:widowControl w:val="0"/>
              <w:tabs>
                <w:tab w:val="left" w:pos="855"/>
              </w:tabs>
              <w:spacing w:after="160"/>
              <w:ind w:left="360"/>
              <w:rPr>
                <w:rFonts w:ascii="Sylfaen" w:hAnsi="Sylfaen"/>
                <w:lang w:val="en-US"/>
              </w:rPr>
            </w:pPr>
            <w:r w:rsidRPr="00F01DDB">
              <w:rPr>
                <w:rFonts w:ascii="Sylfaen" w:hAnsi="Sylfaen"/>
              </w:rPr>
              <w:t>20.</w:t>
            </w:r>
            <w:r w:rsidRPr="00F01DDB">
              <w:rPr>
                <w:rFonts w:ascii="Sylfaen" w:hAnsi="Sylfaen"/>
                <w:lang w:val="en-US"/>
              </w:rPr>
              <w:tab/>
            </w:r>
            <w:r w:rsidRPr="00F01DDB">
              <w:rPr>
                <w:rFonts w:ascii="Sylfaen" w:hAnsi="Sylfaen"/>
              </w:rPr>
              <w:t>Количество прилагаемых страниц: --- страниц</w:t>
            </w:r>
          </w:p>
        </w:tc>
      </w:tr>
      <w:tr w:rsidR="00B138F3" w:rsidRPr="00F01DDB"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F01DDB" w:rsidRDefault="00BE2572" w:rsidP="002B42A7">
            <w:pPr>
              <w:widowControl w:val="0"/>
              <w:tabs>
                <w:tab w:val="left" w:pos="851"/>
              </w:tabs>
              <w:spacing w:after="160"/>
              <w:rPr>
                <w:rFonts w:ascii="Sylfaen" w:hAnsi="Sylfaen" w:cs="Sylfaen"/>
              </w:rPr>
            </w:pPr>
            <w:r w:rsidRPr="00F01DDB">
              <w:rPr>
                <w:rFonts w:ascii="Sylfaen" w:hAnsi="Sylfaen"/>
              </w:rPr>
              <w:t>22.а.</w:t>
            </w:r>
            <w:r w:rsidRPr="00F01DDB">
              <w:rPr>
                <w:rFonts w:ascii="Sylfaen" w:hAnsi="Sylfaen"/>
              </w:rPr>
              <w:tab/>
              <w:t>Подписи бенефициара</w:t>
            </w:r>
          </w:p>
          <w:p w:rsidR="00BE2572" w:rsidRPr="00F01DDB" w:rsidRDefault="00BE2572" w:rsidP="002B42A7">
            <w:pPr>
              <w:widowControl w:val="0"/>
              <w:spacing w:after="160"/>
              <w:rPr>
                <w:rFonts w:ascii="Sylfaen" w:hAnsi="Sylfaen" w:cs="Sylfaen"/>
              </w:rPr>
            </w:pPr>
          </w:p>
          <w:p w:rsidR="00BE2572" w:rsidRPr="00F01DDB" w:rsidRDefault="00BE2572" w:rsidP="002B42A7">
            <w:pPr>
              <w:widowControl w:val="0"/>
              <w:spacing w:after="160"/>
              <w:jc w:val="right"/>
              <w:rPr>
                <w:rFonts w:ascii="Sylfaen" w:hAnsi="Sylfaen" w:cs="Tahoma"/>
              </w:rPr>
            </w:pPr>
            <w:r w:rsidRPr="00F01DDB">
              <w:rPr>
                <w:rFonts w:ascii="Sylfaen" w:hAnsi="Sylfaen"/>
              </w:rPr>
              <w:t>/____________________/</w:t>
            </w:r>
          </w:p>
          <w:p w:rsidR="00BE2572" w:rsidRPr="00F01DDB" w:rsidRDefault="00BE2572" w:rsidP="002B42A7">
            <w:pPr>
              <w:widowControl w:val="0"/>
              <w:spacing w:after="160"/>
              <w:rPr>
                <w:rFonts w:ascii="Sylfaen" w:hAnsi="Sylfaen" w:cs="Sylfaen"/>
              </w:rPr>
            </w:pPr>
          </w:p>
          <w:p w:rsidR="00BE2572" w:rsidRPr="00F01DDB" w:rsidRDefault="00BE2572" w:rsidP="002B42A7">
            <w:pPr>
              <w:widowControl w:val="0"/>
              <w:spacing w:after="160"/>
              <w:jc w:val="right"/>
              <w:rPr>
                <w:rFonts w:ascii="Sylfaen" w:hAnsi="Sylfaen" w:cs="Sylfaen"/>
              </w:rPr>
            </w:pPr>
            <w:r w:rsidRPr="00F01DDB">
              <w:rPr>
                <w:rFonts w:ascii="Sylfaen" w:hAnsi="Sylfaen"/>
              </w:rPr>
              <w:t>/____________________/</w:t>
            </w:r>
          </w:p>
          <w:p w:rsidR="00BE2572" w:rsidRPr="00F01DDB" w:rsidRDefault="00BE2572" w:rsidP="002B42A7">
            <w:pPr>
              <w:widowControl w:val="0"/>
              <w:spacing w:after="160"/>
              <w:rPr>
                <w:rFonts w:ascii="Sylfaen" w:hAnsi="Sylfaen" w:cs="Sylfaen"/>
              </w:rPr>
            </w:pPr>
          </w:p>
          <w:p w:rsidR="00BE2572" w:rsidRPr="00F01DDB" w:rsidRDefault="00BE2572" w:rsidP="002B42A7">
            <w:pPr>
              <w:widowControl w:val="0"/>
              <w:tabs>
                <w:tab w:val="left" w:pos="4545"/>
              </w:tabs>
              <w:spacing w:after="160"/>
              <w:rPr>
                <w:rFonts w:ascii="Sylfaen" w:hAnsi="Sylfaen" w:cs="Sylfaen"/>
              </w:rPr>
            </w:pPr>
            <w:r w:rsidRPr="00F01DDB">
              <w:rPr>
                <w:rFonts w:ascii="Sylfaen" w:hAnsi="Sylfaen"/>
              </w:rPr>
              <w:lastRenderedPageBreak/>
              <w:t>22.б.</w:t>
            </w:r>
            <w:r w:rsidRPr="00F01DDB">
              <w:rPr>
                <w:rFonts w:ascii="Sylfaen" w:hAnsi="Sylfaen"/>
              </w:rPr>
              <w:tab/>
              <w:t>М. П.</w:t>
            </w:r>
          </w:p>
          <w:p w:rsidR="00BE2572" w:rsidRPr="00F01DDB" w:rsidRDefault="00BE2572" w:rsidP="002B42A7">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BE2572" w:rsidRPr="00F01DDB" w:rsidRDefault="00BE2572" w:rsidP="002B42A7">
            <w:pPr>
              <w:widowControl w:val="0"/>
              <w:tabs>
                <w:tab w:val="left" w:pos="905"/>
              </w:tabs>
              <w:spacing w:after="160"/>
              <w:rPr>
                <w:rFonts w:ascii="Sylfaen" w:hAnsi="Sylfaen" w:cs="Sylfaen"/>
              </w:rPr>
            </w:pPr>
            <w:r w:rsidRPr="00F01DDB">
              <w:rPr>
                <w:rFonts w:ascii="Sylfaen" w:hAnsi="Sylfaen"/>
              </w:rPr>
              <w:lastRenderedPageBreak/>
              <w:t>21.а.</w:t>
            </w:r>
            <w:r w:rsidRPr="00F01DDB">
              <w:rPr>
                <w:rFonts w:ascii="Sylfaen" w:hAnsi="Sylfaen"/>
              </w:rPr>
              <w:tab/>
              <w:t> Подписи плательщика:</w:t>
            </w:r>
          </w:p>
          <w:p w:rsidR="00BE2572" w:rsidRPr="00F01DDB" w:rsidRDefault="00BE2572" w:rsidP="002B42A7">
            <w:pPr>
              <w:widowControl w:val="0"/>
              <w:spacing w:after="160"/>
              <w:rPr>
                <w:rFonts w:ascii="Sylfaen" w:hAnsi="Sylfaen" w:cs="Sylfaen"/>
              </w:rPr>
            </w:pPr>
          </w:p>
          <w:p w:rsidR="00BE2572" w:rsidRPr="00F01DDB" w:rsidRDefault="00BE2572" w:rsidP="002B42A7">
            <w:pPr>
              <w:widowControl w:val="0"/>
              <w:spacing w:after="160"/>
              <w:jc w:val="right"/>
              <w:rPr>
                <w:rFonts w:ascii="Sylfaen" w:hAnsi="Sylfaen" w:cs="Sylfaen"/>
              </w:rPr>
            </w:pPr>
            <w:r w:rsidRPr="00F01DDB">
              <w:rPr>
                <w:rFonts w:ascii="Sylfaen" w:hAnsi="Sylfaen"/>
              </w:rPr>
              <w:t>/____________________/</w:t>
            </w:r>
          </w:p>
          <w:p w:rsidR="00BE2572" w:rsidRPr="00F01DDB" w:rsidRDefault="00BE2572" w:rsidP="002B42A7">
            <w:pPr>
              <w:widowControl w:val="0"/>
              <w:spacing w:after="160"/>
              <w:jc w:val="right"/>
              <w:rPr>
                <w:rFonts w:ascii="Sylfaen" w:hAnsi="Sylfaen" w:cs="Tahoma"/>
              </w:rPr>
            </w:pPr>
          </w:p>
          <w:p w:rsidR="00BE2572" w:rsidRPr="00F01DDB" w:rsidRDefault="00BE2572" w:rsidP="002B42A7">
            <w:pPr>
              <w:widowControl w:val="0"/>
              <w:spacing w:after="160"/>
              <w:jc w:val="right"/>
              <w:rPr>
                <w:rFonts w:ascii="Sylfaen" w:hAnsi="Sylfaen" w:cs="Sylfaen"/>
              </w:rPr>
            </w:pPr>
            <w:r w:rsidRPr="00F01DDB">
              <w:rPr>
                <w:rFonts w:ascii="Sylfaen" w:hAnsi="Sylfaen"/>
              </w:rPr>
              <w:t>/____________________/</w:t>
            </w:r>
          </w:p>
          <w:p w:rsidR="00BE2572" w:rsidRPr="00F01DDB" w:rsidRDefault="00BE2572" w:rsidP="002B42A7">
            <w:pPr>
              <w:widowControl w:val="0"/>
              <w:spacing w:after="160"/>
              <w:rPr>
                <w:rFonts w:ascii="Sylfaen" w:hAnsi="Sylfaen" w:cs="Sylfaen"/>
              </w:rPr>
            </w:pPr>
          </w:p>
          <w:p w:rsidR="00BE2572" w:rsidRPr="00F01DDB" w:rsidRDefault="00BE2572" w:rsidP="002B42A7">
            <w:pPr>
              <w:widowControl w:val="0"/>
              <w:tabs>
                <w:tab w:val="left" w:pos="4539"/>
              </w:tabs>
              <w:spacing w:after="160"/>
              <w:rPr>
                <w:rFonts w:ascii="Sylfaen" w:hAnsi="Sylfaen" w:cs="Sylfaen"/>
              </w:rPr>
            </w:pPr>
            <w:r w:rsidRPr="00F01DDB">
              <w:rPr>
                <w:rFonts w:ascii="Sylfaen" w:hAnsi="Sylfaen"/>
              </w:rPr>
              <w:lastRenderedPageBreak/>
              <w:t>21.б.</w:t>
            </w:r>
            <w:r w:rsidRPr="00F01DDB">
              <w:rPr>
                <w:rFonts w:ascii="Sylfaen" w:hAnsi="Sylfaen"/>
              </w:rPr>
              <w:tab/>
              <w:t>М. П.</w:t>
            </w:r>
          </w:p>
        </w:tc>
      </w:tr>
      <w:tr w:rsidR="00B138F3" w:rsidRPr="00F01DDB" w:rsidTr="002B42A7">
        <w:trPr>
          <w:trHeight w:val="2194"/>
        </w:trPr>
        <w:tc>
          <w:tcPr>
            <w:tcW w:w="5616" w:type="dxa"/>
            <w:tcBorders>
              <w:top w:val="single" w:sz="4" w:space="0" w:color="auto"/>
              <w:left w:val="single" w:sz="4" w:space="0" w:color="auto"/>
              <w:right w:val="single" w:sz="4" w:space="0" w:color="auto"/>
            </w:tcBorders>
            <w:noWrap/>
            <w:vAlign w:val="bottom"/>
          </w:tcPr>
          <w:p w:rsidR="00BE2572" w:rsidRPr="00F01DDB" w:rsidRDefault="00BE2572" w:rsidP="002B42A7">
            <w:pPr>
              <w:widowControl w:val="0"/>
              <w:spacing w:after="160"/>
              <w:rPr>
                <w:rFonts w:ascii="Sylfaen" w:hAnsi="Sylfaen" w:cs="Tahoma"/>
              </w:rPr>
            </w:pPr>
            <w:r w:rsidRPr="00F01DDB">
              <w:rPr>
                <w:rFonts w:ascii="Sylfaen" w:hAnsi="Sylfaen"/>
              </w:rPr>
              <w:lastRenderedPageBreak/>
              <w:t>24.а.</w:t>
            </w:r>
            <w:r w:rsidRPr="00F01DDB">
              <w:rPr>
                <w:rFonts w:ascii="Sylfaen" w:hAnsi="Sylfaen"/>
              </w:rPr>
              <w:tab/>
              <w:t xml:space="preserve"> Обслуживающая бенефициара финансовая организация </w:t>
            </w:r>
          </w:p>
          <w:p w:rsidR="00BE2572" w:rsidRPr="00F01DDB" w:rsidRDefault="00BE2572" w:rsidP="002B42A7">
            <w:pPr>
              <w:widowControl w:val="0"/>
              <w:spacing w:after="160"/>
              <w:rPr>
                <w:rFonts w:ascii="Sylfaen" w:hAnsi="Sylfaen"/>
              </w:rPr>
            </w:pPr>
          </w:p>
          <w:p w:rsidR="00BE2572" w:rsidRPr="00F01DDB" w:rsidRDefault="00BE2572" w:rsidP="002B42A7">
            <w:pPr>
              <w:widowControl w:val="0"/>
              <w:jc w:val="right"/>
              <w:rPr>
                <w:rFonts w:ascii="Sylfaen" w:hAnsi="Sylfaen" w:cs="Tahoma"/>
              </w:rPr>
            </w:pPr>
            <w:r w:rsidRPr="00F01DDB">
              <w:rPr>
                <w:rFonts w:ascii="Sylfaen" w:hAnsi="Sylfaen"/>
              </w:rPr>
              <w:t>/____________________/</w:t>
            </w:r>
          </w:p>
          <w:p w:rsidR="00BE2572" w:rsidRPr="00F01DDB" w:rsidRDefault="00BE2572" w:rsidP="002B42A7">
            <w:pPr>
              <w:widowControl w:val="0"/>
              <w:spacing w:after="160"/>
              <w:ind w:left="3828" w:right="13"/>
              <w:jc w:val="both"/>
              <w:rPr>
                <w:rFonts w:ascii="Sylfaen" w:hAnsi="Sylfaen" w:cs="Sylfaen"/>
                <w:vertAlign w:val="superscript"/>
              </w:rPr>
            </w:pPr>
            <w:proofErr w:type="gramStart"/>
            <w:r w:rsidRPr="00F01DDB">
              <w:rPr>
                <w:rFonts w:ascii="Sylfaen" w:hAnsi="Sylfaen"/>
                <w:vertAlign w:val="superscript"/>
              </w:rPr>
              <w:t>подпись</w:t>
            </w:r>
            <w:proofErr w:type="gramEnd"/>
            <w:r w:rsidRPr="00F01DDB">
              <w:rPr>
                <w:rFonts w:ascii="Sylfaen" w:hAnsi="Sylfaen"/>
                <w:vertAlign w:val="superscript"/>
              </w:rPr>
              <w:t>/</w:t>
            </w:r>
          </w:p>
          <w:p w:rsidR="00BE2572" w:rsidRPr="00F01DDB" w:rsidRDefault="00BE2572" w:rsidP="002B42A7">
            <w:pPr>
              <w:widowControl w:val="0"/>
              <w:spacing w:after="160"/>
              <w:rPr>
                <w:rFonts w:ascii="Sylfaen" w:hAnsi="Sylfaen" w:cs="Tahoma"/>
              </w:rPr>
            </w:pPr>
          </w:p>
          <w:p w:rsidR="00BE2572" w:rsidRPr="00F01DDB" w:rsidRDefault="00BE2572" w:rsidP="002B42A7">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BE2572" w:rsidRPr="00F01DDB" w:rsidRDefault="00BE2572" w:rsidP="002B42A7">
            <w:pPr>
              <w:widowControl w:val="0"/>
              <w:spacing w:after="160"/>
              <w:rPr>
                <w:rFonts w:ascii="Sylfaen" w:hAnsi="Sylfaen" w:cs="Tahoma"/>
              </w:rPr>
            </w:pPr>
            <w:r w:rsidRPr="00F01DDB">
              <w:rPr>
                <w:rFonts w:ascii="Sylfaen" w:hAnsi="Sylfaen"/>
              </w:rPr>
              <w:t>23.а.</w:t>
            </w:r>
            <w:r w:rsidRPr="00F01DDB">
              <w:rPr>
                <w:rFonts w:ascii="Sylfaen" w:hAnsi="Sylfaen"/>
              </w:rPr>
              <w:tab/>
              <w:t xml:space="preserve"> Обслуживающая плательщика финансовая организация </w:t>
            </w:r>
          </w:p>
          <w:p w:rsidR="00BE2572" w:rsidRPr="00F01DDB" w:rsidRDefault="00BE2572" w:rsidP="002B42A7">
            <w:pPr>
              <w:widowControl w:val="0"/>
              <w:spacing w:after="160"/>
              <w:rPr>
                <w:rFonts w:ascii="Sylfaen" w:hAnsi="Sylfaen" w:cs="Tahoma"/>
              </w:rPr>
            </w:pPr>
          </w:p>
          <w:p w:rsidR="00BE2572" w:rsidRPr="00F01DDB" w:rsidRDefault="00BE2572" w:rsidP="002B42A7">
            <w:pPr>
              <w:widowControl w:val="0"/>
              <w:jc w:val="right"/>
              <w:rPr>
                <w:rFonts w:ascii="Sylfaen" w:hAnsi="Sylfaen" w:cs="Tahoma"/>
              </w:rPr>
            </w:pPr>
            <w:r w:rsidRPr="00F01DDB">
              <w:rPr>
                <w:rFonts w:ascii="Sylfaen" w:hAnsi="Sylfaen"/>
              </w:rPr>
              <w:t>/____________________/</w:t>
            </w:r>
          </w:p>
          <w:p w:rsidR="00BE2572" w:rsidRPr="00F01DDB" w:rsidRDefault="00BE2572" w:rsidP="002B42A7">
            <w:pPr>
              <w:widowControl w:val="0"/>
              <w:spacing w:after="160"/>
              <w:ind w:right="983"/>
              <w:jc w:val="right"/>
              <w:rPr>
                <w:rFonts w:ascii="Sylfaen" w:hAnsi="Sylfaen" w:cs="Sylfaen"/>
                <w:vertAlign w:val="superscript"/>
              </w:rPr>
            </w:pPr>
            <w:r w:rsidRPr="00F01DDB">
              <w:rPr>
                <w:rFonts w:ascii="Sylfaen" w:hAnsi="Sylfaen"/>
                <w:vertAlign w:val="superscript"/>
              </w:rPr>
              <w:t>/подпись/</w:t>
            </w:r>
          </w:p>
          <w:p w:rsidR="00BE2572" w:rsidRPr="00F01DDB" w:rsidRDefault="00BE2572" w:rsidP="002B42A7">
            <w:pPr>
              <w:widowControl w:val="0"/>
              <w:spacing w:after="160"/>
              <w:rPr>
                <w:rFonts w:ascii="Sylfaen" w:hAnsi="Sylfaen" w:cs="Arial"/>
              </w:rPr>
            </w:pPr>
          </w:p>
        </w:tc>
      </w:tr>
      <w:tr w:rsidR="00B138F3" w:rsidRPr="00F01DDB" w:rsidTr="002B42A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F01DDB" w:rsidRDefault="00BE2572" w:rsidP="002B42A7">
            <w:pPr>
              <w:widowControl w:val="0"/>
              <w:tabs>
                <w:tab w:val="left" w:pos="4678"/>
              </w:tabs>
              <w:spacing w:after="160"/>
              <w:rPr>
                <w:rFonts w:ascii="Sylfaen" w:hAnsi="Sylfaen" w:cs="Sylfaen"/>
              </w:rPr>
            </w:pPr>
            <w:r w:rsidRPr="00F01DDB">
              <w:rPr>
                <w:rFonts w:ascii="Sylfaen" w:hAnsi="Sylfaen"/>
              </w:rPr>
              <w:t>24.б.</w:t>
            </w:r>
            <w:r w:rsidRPr="00F01DDB">
              <w:rPr>
                <w:rFonts w:ascii="Sylfaen" w:hAnsi="Sylfaen"/>
              </w:rPr>
              <w:tab/>
              <w:t>М. П.</w:t>
            </w:r>
          </w:p>
          <w:p w:rsidR="00BE2572" w:rsidRPr="00F01DDB" w:rsidRDefault="00BE2572" w:rsidP="002B42A7">
            <w:pPr>
              <w:widowControl w:val="0"/>
              <w:spacing w:after="160"/>
              <w:rPr>
                <w:rFonts w:ascii="Sylfaen" w:hAnsi="Sylfaen" w:cs="Sylfaen"/>
              </w:rPr>
            </w:pPr>
          </w:p>
          <w:p w:rsidR="00BE2572" w:rsidRPr="00F01DDB" w:rsidRDefault="00BE2572" w:rsidP="002B42A7">
            <w:pPr>
              <w:widowControl w:val="0"/>
              <w:spacing w:after="160"/>
              <w:ind w:right="155"/>
              <w:jc w:val="right"/>
              <w:rPr>
                <w:rFonts w:ascii="Sylfaen" w:hAnsi="Sylfaen" w:cs="Sylfaen"/>
                <w:lang w:val="en-US"/>
              </w:rPr>
            </w:pPr>
            <w:proofErr w:type="gramStart"/>
            <w:r w:rsidRPr="00F01DDB">
              <w:rPr>
                <w:rFonts w:ascii="Sylfaen" w:hAnsi="Sylfaen"/>
              </w:rPr>
              <w:t>24.в</w:t>
            </w:r>
            <w:proofErr w:type="gramEnd"/>
            <w:r w:rsidRPr="00F01DDB">
              <w:rPr>
                <w:rFonts w:ascii="Sylfaen" w:hAnsi="Sylfaen"/>
              </w:rPr>
              <w:t xml:space="preserve">"___" ___ 20___ г. </w:t>
            </w:r>
          </w:p>
        </w:tc>
        <w:tc>
          <w:tcPr>
            <w:tcW w:w="5364" w:type="dxa"/>
            <w:tcBorders>
              <w:top w:val="nil"/>
              <w:left w:val="nil"/>
              <w:bottom w:val="single" w:sz="4" w:space="0" w:color="auto"/>
              <w:right w:val="single" w:sz="4" w:space="0" w:color="auto"/>
            </w:tcBorders>
            <w:noWrap/>
            <w:vAlign w:val="bottom"/>
          </w:tcPr>
          <w:p w:rsidR="00BE2572" w:rsidRPr="00F01DDB" w:rsidRDefault="00BE2572" w:rsidP="002B42A7">
            <w:pPr>
              <w:widowControl w:val="0"/>
              <w:tabs>
                <w:tab w:val="left" w:pos="4554"/>
              </w:tabs>
              <w:spacing w:after="160"/>
              <w:rPr>
                <w:rFonts w:ascii="Sylfaen" w:hAnsi="Sylfaen" w:cs="Sylfaen"/>
              </w:rPr>
            </w:pPr>
            <w:r w:rsidRPr="00F01DDB">
              <w:rPr>
                <w:rFonts w:ascii="Sylfaen" w:hAnsi="Sylfaen"/>
              </w:rPr>
              <w:t>23.б.</w:t>
            </w:r>
            <w:r w:rsidRPr="00F01DDB">
              <w:rPr>
                <w:rFonts w:ascii="Sylfaen" w:hAnsi="Sylfaen"/>
              </w:rPr>
              <w:tab/>
              <w:t>М. П.</w:t>
            </w:r>
          </w:p>
          <w:p w:rsidR="00BE2572" w:rsidRPr="00F01DDB" w:rsidRDefault="00BE2572" w:rsidP="002B42A7">
            <w:pPr>
              <w:widowControl w:val="0"/>
              <w:spacing w:after="160"/>
              <w:rPr>
                <w:rFonts w:ascii="Sylfaen" w:hAnsi="Sylfaen"/>
              </w:rPr>
            </w:pPr>
          </w:p>
          <w:p w:rsidR="00BE2572" w:rsidRPr="00F01DDB" w:rsidRDefault="00BE2572" w:rsidP="002B42A7">
            <w:pPr>
              <w:widowControl w:val="0"/>
              <w:spacing w:after="160"/>
              <w:jc w:val="right"/>
              <w:rPr>
                <w:rFonts w:ascii="Sylfaen" w:hAnsi="Sylfaen" w:cs="Sylfaen"/>
              </w:rPr>
            </w:pPr>
            <w:proofErr w:type="gramStart"/>
            <w:r w:rsidRPr="00F01DDB">
              <w:rPr>
                <w:rFonts w:ascii="Sylfaen" w:hAnsi="Sylfaen"/>
              </w:rPr>
              <w:t>23.в</w:t>
            </w:r>
            <w:proofErr w:type="gramEnd"/>
            <w:r w:rsidRPr="00F01DDB">
              <w:rPr>
                <w:rFonts w:ascii="Sylfaen" w:hAnsi="Sylfaen"/>
              </w:rPr>
              <w:t xml:space="preserve"> Дата исполнения: "___" ___ 20___г.</w:t>
            </w:r>
          </w:p>
        </w:tc>
      </w:tr>
    </w:tbl>
    <w:p w:rsidR="00BE2572" w:rsidRPr="00F01DDB" w:rsidRDefault="00BE2572" w:rsidP="00BE2572">
      <w:pPr>
        <w:widowControl w:val="0"/>
        <w:spacing w:after="160"/>
        <w:jc w:val="center"/>
        <w:rPr>
          <w:rFonts w:ascii="Sylfaen" w:hAnsi="Sylfaen" w:cs="Sylfaen"/>
        </w:rPr>
      </w:pPr>
    </w:p>
    <w:p w:rsidR="00BE2572" w:rsidRPr="00F01DDB" w:rsidRDefault="00BE2572" w:rsidP="00BE2572">
      <w:pPr>
        <w:rPr>
          <w:rFonts w:ascii="Sylfaen" w:hAnsi="Sylfaen" w:cs="Sylfaen"/>
        </w:rPr>
      </w:pPr>
      <w:proofErr w:type="gramStart"/>
      <w:r w:rsidRPr="00F01DDB">
        <w:rPr>
          <w:rFonts w:ascii="Sylfaen" w:hAnsi="Sylfaen" w:cs="Sylfaen"/>
        </w:rPr>
        <w:t xml:space="preserve">*  </w:t>
      </w:r>
      <w:r w:rsidRPr="00F01DDB">
        <w:rPr>
          <w:rFonts w:ascii="Sylfaen" w:hAnsi="Sylfaen"/>
          <w:i/>
          <w:sz w:val="20"/>
          <w:szCs w:val="20"/>
        </w:rPr>
        <w:t>Платежное</w:t>
      </w:r>
      <w:proofErr w:type="gramEnd"/>
      <w:r w:rsidRPr="00F01DDB">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01DDB" w:rsidRDefault="00BE2572" w:rsidP="00BE2572">
      <w:pPr>
        <w:rPr>
          <w:rFonts w:ascii="Sylfaen" w:hAnsi="Sylfaen" w:cs="Sylfaen"/>
        </w:rPr>
      </w:pPr>
      <w:r w:rsidRPr="00F01DDB">
        <w:rPr>
          <w:rFonts w:ascii="Sylfaen" w:hAnsi="Sylfaen" w:cs="Sylfaen"/>
        </w:rPr>
        <w:br w:type="page"/>
      </w:r>
    </w:p>
    <w:p w:rsidR="00BE2572" w:rsidRPr="00F01DDB" w:rsidRDefault="00BE2572" w:rsidP="00BE2572">
      <w:pPr>
        <w:widowControl w:val="0"/>
        <w:spacing w:after="160"/>
        <w:ind w:left="567" w:right="565"/>
        <w:jc w:val="center"/>
        <w:rPr>
          <w:rFonts w:ascii="Sylfaen" w:hAnsi="Sylfaen"/>
          <w:b/>
        </w:rPr>
      </w:pPr>
      <w:r w:rsidRPr="00F01DDB">
        <w:rPr>
          <w:rFonts w:ascii="Sylfaen" w:hAnsi="Sylfaen"/>
          <w:b/>
        </w:rPr>
        <w:lastRenderedPageBreak/>
        <w:t xml:space="preserve">Обязательные реквизиты платежного требования </w:t>
      </w:r>
      <w:r w:rsidRPr="00F01DDB">
        <w:rPr>
          <w:rFonts w:ascii="Sylfaen" w:hAnsi="Sylfaen"/>
          <w:b/>
        </w:rPr>
        <w:br/>
      </w:r>
      <w:r w:rsidRPr="00F01DDB">
        <w:rPr>
          <w:rFonts w:ascii="Sylfaen" w:hAnsi="Sylfaen"/>
          <w:b/>
        </w:rPr>
        <w:lastRenderedPageBreak/>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01DDB"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Наличие указанного поля/</w:t>
            </w:r>
          </w:p>
          <w:p w:rsidR="00BE2572" w:rsidRPr="00F01DDB" w:rsidRDefault="00BE2572" w:rsidP="002B42A7">
            <w:pPr>
              <w:widowControl w:val="0"/>
              <w:spacing w:after="120"/>
              <w:jc w:val="center"/>
              <w:rPr>
                <w:rFonts w:ascii="Sylfaen" w:hAnsi="Sylfaen"/>
                <w:b/>
                <w:sz w:val="18"/>
                <w:szCs w:val="18"/>
              </w:rPr>
            </w:pPr>
            <w:proofErr w:type="gramStart"/>
            <w:r w:rsidRPr="00F01DDB">
              <w:rPr>
                <w:rFonts w:ascii="Sylfaen" w:hAnsi="Sylfaen"/>
                <w:b/>
                <w:sz w:val="18"/>
                <w:szCs w:val="18"/>
              </w:rPr>
              <w:t>реквизита</w:t>
            </w:r>
            <w:proofErr w:type="gramEnd"/>
            <w:r w:rsidRPr="00F01DDB">
              <w:rPr>
                <w:rFonts w:ascii="Sylfaen" w:hAnsi="Sylfaen"/>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 xml:space="preserve">Требование о заполнении реквизита </w:t>
            </w:r>
          </w:p>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w:t>
            </w:r>
            <w:proofErr w:type="gramStart"/>
            <w:r w:rsidRPr="00F01DDB">
              <w:rPr>
                <w:rFonts w:ascii="Sylfaen" w:hAnsi="Sylfaen"/>
                <w:b/>
                <w:sz w:val="18"/>
                <w:szCs w:val="18"/>
              </w:rPr>
              <w:t>в</w:t>
            </w:r>
            <w:proofErr w:type="gramEnd"/>
            <w:r w:rsidRPr="00F01DDB">
              <w:rPr>
                <w:rFonts w:ascii="Sylfaen" w:hAnsi="Sylfaen"/>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Сторона,</w:t>
            </w:r>
          </w:p>
          <w:p w:rsidR="00BE2572" w:rsidRPr="00F01DDB" w:rsidRDefault="00BE2572" w:rsidP="002B42A7">
            <w:pPr>
              <w:widowControl w:val="0"/>
              <w:spacing w:after="120"/>
              <w:jc w:val="center"/>
              <w:rPr>
                <w:rFonts w:ascii="Sylfaen" w:hAnsi="Sylfaen"/>
                <w:b/>
                <w:sz w:val="18"/>
                <w:szCs w:val="18"/>
              </w:rPr>
            </w:pPr>
            <w:proofErr w:type="gramStart"/>
            <w:r w:rsidRPr="00F01DDB">
              <w:rPr>
                <w:rFonts w:ascii="Sylfaen" w:hAnsi="Sylfaen"/>
                <w:b/>
                <w:sz w:val="18"/>
                <w:szCs w:val="18"/>
              </w:rPr>
              <w:t>заполняющая</w:t>
            </w:r>
            <w:proofErr w:type="gramEnd"/>
            <w:r w:rsidRPr="00F01DDB">
              <w:rPr>
                <w:rFonts w:ascii="Sylfaen" w:hAnsi="Sylfaen"/>
                <w:b/>
                <w:sz w:val="18"/>
                <w:szCs w:val="18"/>
              </w:rPr>
              <w:t xml:space="preserve"> реквизит </w:t>
            </w:r>
          </w:p>
          <w:p w:rsidR="00BE2572" w:rsidRPr="00F01DDB" w:rsidRDefault="00BE2572" w:rsidP="002B42A7">
            <w:pPr>
              <w:widowControl w:val="0"/>
              <w:spacing w:after="120"/>
              <w:jc w:val="center"/>
              <w:rPr>
                <w:rFonts w:ascii="Sylfaen" w:hAnsi="Sylfaen"/>
                <w:b/>
                <w:sz w:val="18"/>
                <w:szCs w:val="18"/>
              </w:rPr>
            </w:pPr>
            <w:proofErr w:type="gramStart"/>
            <w:r w:rsidRPr="00F01DDB">
              <w:rPr>
                <w:rFonts w:ascii="Sylfaen" w:hAnsi="Sylfaen"/>
                <w:b/>
                <w:sz w:val="18"/>
                <w:szCs w:val="18"/>
              </w:rPr>
              <w:t>бенефициар</w:t>
            </w:r>
            <w:proofErr w:type="gramEnd"/>
            <w:r w:rsidRPr="00F01DDB">
              <w:rPr>
                <w:rFonts w:ascii="Sylfaen" w:hAnsi="Sylfaen"/>
                <w:b/>
                <w:sz w:val="18"/>
                <w:szCs w:val="18"/>
              </w:rPr>
              <w:t xml:space="preserve"> или плательщик</w:t>
            </w:r>
          </w:p>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w:t>
            </w:r>
            <w:proofErr w:type="gramStart"/>
            <w:r w:rsidRPr="00F01DDB">
              <w:rPr>
                <w:rFonts w:ascii="Sylfaen" w:hAnsi="Sylfaen"/>
                <w:b/>
                <w:sz w:val="18"/>
                <w:szCs w:val="18"/>
              </w:rPr>
              <w:t>в</w:t>
            </w:r>
            <w:proofErr w:type="gramEnd"/>
            <w:r w:rsidRPr="00F01DDB">
              <w:rPr>
                <w:rFonts w:ascii="Sylfaen" w:hAnsi="Sylfaen"/>
                <w:b/>
                <w:sz w:val="18"/>
                <w:szCs w:val="18"/>
              </w:rPr>
              <w:t xml:space="preserve"> связи с процессом закупки)</w:t>
            </w:r>
          </w:p>
        </w:tc>
      </w:tr>
      <w:tr w:rsidR="00B138F3" w:rsidRPr="00F01DDB" w:rsidTr="002B42A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b/>
                <w:sz w:val="18"/>
                <w:szCs w:val="18"/>
              </w:rPr>
            </w:pPr>
            <w:r w:rsidRPr="00F01DDB">
              <w:rPr>
                <w:rFonts w:ascii="Sylfaen" w:hAnsi="Sylfaen"/>
                <w:b/>
                <w:sz w:val="18"/>
                <w:szCs w:val="18"/>
              </w:rPr>
              <w:t>5</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на</w:t>
            </w:r>
            <w:proofErr w:type="gramEnd"/>
            <w:r w:rsidRPr="00F01DDB">
              <w:rPr>
                <w:rFonts w:ascii="Sylfaen" w:hAnsi="Sylfaen"/>
                <w:sz w:val="18"/>
                <w:szCs w:val="18"/>
              </w:rPr>
              <w:t xml:space="preserve"> документе заранее заполнено "Платежное требование"</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both"/>
              <w:rPr>
                <w:rFonts w:ascii="Sylfaen" w:hAnsi="Sylfaen"/>
                <w:sz w:val="18"/>
                <w:szCs w:val="18"/>
              </w:rPr>
            </w:pPr>
            <w:proofErr w:type="gramStart"/>
            <w:r w:rsidRPr="00F01DDB">
              <w:rPr>
                <w:rFonts w:ascii="Sylfaen" w:hAnsi="Sylfaen"/>
                <w:sz w:val="18"/>
                <w:szCs w:val="18"/>
              </w:rPr>
              <w:t>номер</w:t>
            </w:r>
            <w:proofErr w:type="gramEnd"/>
            <w:r w:rsidRPr="00F01DDB">
              <w:rPr>
                <w:rFonts w:ascii="Sylfaen" w:hAnsi="Sylfaen"/>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 при представлении платежного требования в банк плательщика</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both"/>
              <w:rPr>
                <w:rFonts w:ascii="Sylfaen" w:hAnsi="Sylfaen"/>
                <w:sz w:val="18"/>
                <w:szCs w:val="18"/>
              </w:rPr>
            </w:pPr>
            <w:proofErr w:type="gramStart"/>
            <w:r w:rsidRPr="00F01DDB">
              <w:rPr>
                <w:rFonts w:ascii="Sylfaen" w:hAnsi="Sylfaen"/>
                <w:sz w:val="18"/>
                <w:szCs w:val="18"/>
              </w:rPr>
              <w:t>дата</w:t>
            </w:r>
            <w:proofErr w:type="gramEnd"/>
            <w:r w:rsidRPr="00F01DDB">
              <w:rPr>
                <w:rFonts w:ascii="Sylfaen" w:hAnsi="Sylfaen"/>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 в день представления платежного требования в банк плательщика </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both"/>
              <w:rPr>
                <w:rFonts w:ascii="Sylfaen" w:hAnsi="Sylfaen"/>
                <w:sz w:val="18"/>
                <w:szCs w:val="18"/>
              </w:rPr>
            </w:pPr>
            <w:r w:rsidRPr="00F01DDB">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имя лица (плательщика), со счета которого должна быть взыскана </w:t>
            </w:r>
            <w:r w:rsidRPr="00F01DDB">
              <w:rPr>
                <w:rFonts w:ascii="Sylfaen" w:hAnsi="Sylfaen"/>
                <w:sz w:val="18"/>
                <w:szCs w:val="18"/>
              </w:rPr>
              <w:lastRenderedPageBreak/>
              <w:t>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lastRenderedPageBreak/>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номер</w:t>
            </w:r>
            <w:proofErr w:type="gramEnd"/>
            <w:r w:rsidRPr="00F01DDB">
              <w:rPr>
                <w:rFonts w:ascii="Sylfaen" w:hAnsi="Sylfaen"/>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не</w:t>
            </w:r>
            <w:proofErr w:type="gramEnd"/>
            <w:r w:rsidRPr="00F01DDB">
              <w:rPr>
                <w:rFonts w:ascii="Sylfaen" w:hAnsi="Sylfaen"/>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не</w:t>
            </w:r>
            <w:proofErr w:type="gramEnd"/>
            <w:r w:rsidRPr="00F01DDB">
              <w:rPr>
                <w:rFonts w:ascii="Sylfaen" w:hAnsi="Sylfaen"/>
                <w:sz w:val="18"/>
                <w:szCs w:val="18"/>
              </w:rPr>
              <w:t xml:space="preserve"> заполняется)</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в установленных нормативными правовыми актами </w:t>
            </w:r>
            <w:r w:rsidRPr="00F01DDB">
              <w:rPr>
                <w:rFonts w:ascii="Sylfaen" w:hAnsi="Sylfaen"/>
                <w:sz w:val="18"/>
                <w:szCs w:val="18"/>
              </w:rPr>
              <w:lastRenderedPageBreak/>
              <w:t xml:space="preserve">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lastRenderedPageBreak/>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наименование</w:t>
            </w:r>
            <w:proofErr w:type="gramEnd"/>
            <w:r w:rsidRPr="00F01DDB">
              <w:rPr>
                <w:rFonts w:ascii="Sylfaen" w:hAnsi="Sylfaen"/>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номер</w:t>
            </w:r>
            <w:proofErr w:type="gramEnd"/>
            <w:r w:rsidRPr="00F01DDB">
              <w:rPr>
                <w:rFonts w:ascii="Sylfaen" w:hAnsi="Sylfaen"/>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сумма</w:t>
            </w:r>
            <w:proofErr w:type="gramEnd"/>
            <w:r w:rsidRPr="00F01DDB">
              <w:rPr>
                <w:rFonts w:ascii="Sylfaen" w:hAnsi="Sylfaen"/>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 </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акцептованная</w:t>
            </w:r>
            <w:proofErr w:type="gramEnd"/>
            <w:r w:rsidRPr="00F01DDB">
              <w:rPr>
                <w:rFonts w:ascii="Sylfaen" w:hAnsi="Sylfaen"/>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предусмотрена</w:t>
            </w:r>
            <w:proofErr w:type="gramEnd"/>
            <w:r w:rsidRPr="00F01DDB">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w:t>
            </w:r>
            <w:proofErr w:type="gramStart"/>
            <w:r w:rsidRPr="00F01DDB">
              <w:rPr>
                <w:rFonts w:ascii="Sylfaen" w:hAnsi="Sylfaen"/>
                <w:sz w:val="18"/>
                <w:szCs w:val="18"/>
              </w:rPr>
              <w:t>не</w:t>
            </w:r>
            <w:proofErr w:type="gramEnd"/>
            <w:r w:rsidRPr="00F01DDB">
              <w:rPr>
                <w:rFonts w:ascii="Sylfaen" w:hAnsi="Sylfaen"/>
                <w:sz w:val="18"/>
                <w:szCs w:val="18"/>
              </w:rPr>
              <w:t xml:space="preserve"> заполняется и не применяется)</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валюта</w:t>
            </w:r>
            <w:proofErr w:type="gramEnd"/>
            <w:r w:rsidRPr="00F01DDB">
              <w:rPr>
                <w:rFonts w:ascii="Sylfaen" w:hAnsi="Sylfaen"/>
                <w:sz w:val="18"/>
                <w:szCs w:val="18"/>
              </w:rPr>
              <w:t xml:space="preserve">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плательщиком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цель</w:t>
            </w:r>
            <w:proofErr w:type="gramEnd"/>
            <w:r w:rsidRPr="00F01DDB">
              <w:rPr>
                <w:rFonts w:ascii="Sylfaen" w:hAnsi="Sylfaen"/>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заранее</w:t>
            </w:r>
            <w:proofErr w:type="gramEnd"/>
            <w:r w:rsidRPr="00F01DDB">
              <w:rPr>
                <w:rFonts w:ascii="Sylfaen" w:hAnsi="Sylfaen"/>
                <w:sz w:val="18"/>
                <w:szCs w:val="18"/>
              </w:rPr>
              <w:t xml:space="preserve"> заполняется бенефициаром — по приглашению</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основания</w:t>
            </w:r>
            <w:proofErr w:type="gramEnd"/>
            <w:r w:rsidRPr="00F01DDB">
              <w:rPr>
                <w:rFonts w:ascii="Sylfaen" w:hAnsi="Sylfaen"/>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заполняются</w:t>
            </w:r>
            <w:proofErr w:type="gramEnd"/>
            <w:r w:rsidRPr="00F01DDB">
              <w:rPr>
                <w:rFonts w:ascii="Sylfaen" w:hAnsi="Sylfaen"/>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Del="0010680B" w:rsidRDefault="00BE2572" w:rsidP="002B42A7">
            <w:pPr>
              <w:widowControl w:val="0"/>
              <w:spacing w:after="120"/>
              <w:jc w:val="center"/>
              <w:rPr>
                <w:rFonts w:ascii="Sylfaen" w:hAnsi="Sylfaen"/>
                <w:sz w:val="18"/>
                <w:szCs w:val="18"/>
              </w:rPr>
            </w:pPr>
            <w:r w:rsidRPr="00F01DDB">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условия</w:t>
            </w:r>
            <w:proofErr w:type="gramEnd"/>
            <w:r w:rsidRPr="00F01DDB">
              <w:rPr>
                <w:rFonts w:ascii="Sylfaen" w:hAnsi="Sylfaen"/>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cs="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BE2572" w:rsidRPr="00F01DDB" w:rsidRDefault="00BE2572" w:rsidP="002B42A7">
            <w:pPr>
              <w:widowControl w:val="0"/>
              <w:spacing w:after="120"/>
              <w:jc w:val="center"/>
              <w:rPr>
                <w:rFonts w:ascii="Sylfaen" w:hAnsi="Sylfaen" w:cs="Sylfaen"/>
                <w:sz w:val="18"/>
                <w:szCs w:val="18"/>
              </w:rPr>
            </w:pPr>
            <w:proofErr w:type="gramStart"/>
            <w:r w:rsidRPr="00F01DDB">
              <w:rPr>
                <w:rFonts w:ascii="Sylfaen" w:hAnsi="Sylfaen"/>
                <w:sz w:val="18"/>
                <w:szCs w:val="18"/>
              </w:rPr>
              <w:t>заполняются</w:t>
            </w:r>
            <w:proofErr w:type="gramEnd"/>
            <w:r w:rsidRPr="00F01DDB">
              <w:rPr>
                <w:rFonts w:ascii="Sylfaen" w:hAnsi="Sylfaen"/>
                <w:sz w:val="18"/>
                <w:szCs w:val="18"/>
              </w:rPr>
              <w:t xml:space="preserve"> слова "акцептованный платеж", </w:t>
            </w:r>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что</w:t>
            </w:r>
            <w:proofErr w:type="gramEnd"/>
            <w:r w:rsidRPr="00F01DDB">
              <w:rPr>
                <w:rFonts w:ascii="Sylfaen" w:hAnsi="Sylfaen"/>
                <w:sz w:val="18"/>
                <w:szCs w:val="18"/>
              </w:rPr>
              <w:t xml:space="preserve"> означает, что подписав Требование, </w:t>
            </w:r>
            <w:r w:rsidRPr="00F01DDB">
              <w:rPr>
                <w:rFonts w:ascii="Sylfaen" w:hAnsi="Sylfaen"/>
                <w:sz w:val="18"/>
                <w:szCs w:val="18"/>
              </w:rPr>
              <w:lastRenderedPageBreak/>
              <w:t xml:space="preserve">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lastRenderedPageBreak/>
              <w:t>заранее</w:t>
            </w:r>
            <w:proofErr w:type="gramEnd"/>
            <w:r w:rsidRPr="00F01DDB">
              <w:rPr>
                <w:rFonts w:ascii="Sylfaen" w:hAnsi="Sylfaen"/>
                <w:sz w:val="18"/>
                <w:szCs w:val="18"/>
              </w:rPr>
              <w:t xml:space="preserve"> заполняется бенефициаром </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количество</w:t>
            </w:r>
            <w:proofErr w:type="gramEnd"/>
            <w:r w:rsidRPr="00F01DDB">
              <w:rPr>
                <w:rFonts w:ascii="Sylfaen" w:hAnsi="Sylfaen"/>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бенефициаром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настоящее</w:t>
            </w:r>
            <w:proofErr w:type="gramEnd"/>
            <w:r w:rsidRPr="00F01DDB">
              <w:rPr>
                <w:rFonts w:ascii="Sylfaen" w:hAnsi="Sylfaen"/>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подписывается</w:t>
            </w:r>
            <w:proofErr w:type="gramEnd"/>
            <w:r w:rsidRPr="00F01DDB">
              <w:rPr>
                <w:rFonts w:ascii="Sylfaen" w:hAnsi="Sylfaen"/>
                <w:sz w:val="18"/>
                <w:szCs w:val="18"/>
              </w:rPr>
              <w:t xml:space="preserve"> плательщиком или </w:t>
            </w:r>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проставляется</w:t>
            </w:r>
            <w:proofErr w:type="gramEnd"/>
            <w:r w:rsidRPr="00F01DDB">
              <w:rPr>
                <w:rFonts w:ascii="Sylfaen" w:hAnsi="Sylfaen"/>
                <w:sz w:val="18"/>
                <w:szCs w:val="18"/>
              </w:rPr>
              <w:t xml:space="preserve"> электронная подпись плательщика</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печать</w:t>
            </w:r>
            <w:proofErr w:type="gramEnd"/>
            <w:r w:rsidRPr="00F01DDB">
              <w:rPr>
                <w:rFonts w:ascii="Sylfaen" w:hAnsi="Sylfaen"/>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при</w:t>
            </w:r>
            <w:proofErr w:type="gramEnd"/>
            <w:r w:rsidRPr="00F01DDB">
              <w:rPr>
                <w:rFonts w:ascii="Sylfaen" w:hAnsi="Sylfaen"/>
                <w:sz w:val="18"/>
                <w:szCs w:val="18"/>
              </w:rPr>
              <w:t xml:space="preserve"> наличии печати, когда плательщик представляет Требование в бумажной форме</w:t>
            </w:r>
          </w:p>
          <w:p w:rsidR="00BE2572" w:rsidRPr="00F01DDB" w:rsidRDefault="00BE2572" w:rsidP="002B42A7">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скрепляется</w:t>
            </w:r>
            <w:proofErr w:type="gramEnd"/>
            <w:r w:rsidRPr="00F01DDB">
              <w:rPr>
                <w:rFonts w:ascii="Sylfaen" w:hAnsi="Sylfaen"/>
                <w:sz w:val="18"/>
                <w:szCs w:val="18"/>
              </w:rPr>
              <w:t xml:space="preserve"> печатью плательщика </w:t>
            </w:r>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при</w:t>
            </w:r>
            <w:proofErr w:type="gramEnd"/>
            <w:r w:rsidRPr="00F01DDB">
              <w:rPr>
                <w:rFonts w:ascii="Sylfaen" w:hAnsi="Sylfaen"/>
                <w:sz w:val="18"/>
                <w:szCs w:val="18"/>
              </w:rPr>
              <w:t xml:space="preserve"> представлении в бумажной форме</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подписывается</w:t>
            </w:r>
            <w:proofErr w:type="gramEnd"/>
            <w:r w:rsidRPr="00F01DDB">
              <w:rPr>
                <w:rFonts w:ascii="Sylfaen" w:hAnsi="Sylfaen"/>
                <w:sz w:val="18"/>
                <w:szCs w:val="18"/>
              </w:rPr>
              <w:t xml:space="preserve"> бенефициаром</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печать</w:t>
            </w:r>
            <w:proofErr w:type="gramEnd"/>
            <w:r w:rsidRPr="00F01DDB">
              <w:rPr>
                <w:rFonts w:ascii="Sylfaen" w:hAnsi="Sylfaen"/>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r w:rsidRPr="00F01DDB">
              <w:rPr>
                <w:rFonts w:ascii="Sylfaen" w:hAnsi="Sylfaen"/>
                <w:sz w:val="18"/>
                <w:szCs w:val="18"/>
              </w:rPr>
              <w:t xml:space="preserve">: </w:t>
            </w:r>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при</w:t>
            </w:r>
            <w:proofErr w:type="gramEnd"/>
            <w:r w:rsidRPr="00F01DDB">
              <w:rPr>
                <w:rFonts w:ascii="Sylfaen" w:hAnsi="Sylfaen"/>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скрепляется</w:t>
            </w:r>
            <w:proofErr w:type="gramEnd"/>
            <w:r w:rsidRPr="00F01DDB">
              <w:rPr>
                <w:rFonts w:ascii="Sylfaen" w:hAnsi="Sylfaen"/>
                <w:sz w:val="18"/>
                <w:szCs w:val="18"/>
              </w:rPr>
              <w:t xml:space="preserve"> печатью бенефициара </w:t>
            </w:r>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при</w:t>
            </w:r>
            <w:proofErr w:type="gramEnd"/>
            <w:r w:rsidRPr="00F01DDB">
              <w:rPr>
                <w:rFonts w:ascii="Sylfaen" w:hAnsi="Sylfaen"/>
                <w:sz w:val="18"/>
                <w:szCs w:val="18"/>
              </w:rPr>
              <w:t xml:space="preserve"> представлении в банк в бумажной форме</w:t>
            </w: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в</w:t>
            </w:r>
            <w:proofErr w:type="gramEnd"/>
            <w:r w:rsidRPr="00F01DDB">
              <w:rPr>
                <w:rFonts w:ascii="Sylfaen" w:hAnsi="Sylfaen"/>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штамп</w:t>
            </w:r>
            <w:proofErr w:type="gramEnd"/>
            <w:r w:rsidRPr="00F01DDB">
              <w:rPr>
                <w:rFonts w:ascii="Sylfaen" w:hAnsi="Sylfaen"/>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в</w:t>
            </w:r>
            <w:proofErr w:type="gramEnd"/>
            <w:r w:rsidRPr="00F01DDB">
              <w:rPr>
                <w:rFonts w:ascii="Sylfaen" w:hAnsi="Sylfaen"/>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23.в</w:t>
            </w:r>
            <w:proofErr w:type="gramEnd"/>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дата</w:t>
            </w:r>
            <w:proofErr w:type="gramEnd"/>
            <w:r w:rsidRPr="00F01DDB">
              <w:rPr>
                <w:rFonts w:ascii="Sylfaen" w:hAnsi="Sylfaen"/>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обслуживающей</w:t>
            </w:r>
            <w:proofErr w:type="gramEnd"/>
            <w:r w:rsidRPr="00F01DDB">
              <w:rPr>
                <w:rFonts w:ascii="Sylfaen" w:hAnsi="Sylfaen"/>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подпись</w:t>
            </w:r>
            <w:proofErr w:type="gramEnd"/>
            <w:r w:rsidRPr="00F01DDB">
              <w:rPr>
                <w:rFonts w:ascii="Sylfaen" w:hAnsi="Sylfaen"/>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
        </w:tc>
      </w:tr>
      <w:tr w:rsidR="00B138F3"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r w:rsidRPr="00F01DDB">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штамп</w:t>
            </w:r>
            <w:proofErr w:type="gramEnd"/>
            <w:r w:rsidRPr="00F01DDB">
              <w:rPr>
                <w:rFonts w:ascii="Sylfaen" w:hAnsi="Sylfaen"/>
                <w:sz w:val="18"/>
                <w:szCs w:val="18"/>
              </w:rPr>
              <w:t xml:space="preserve">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
        </w:tc>
      </w:tr>
      <w:tr w:rsidR="00FF3DE9" w:rsidRPr="00F01DDB" w:rsidTr="002B42A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24.в</w:t>
            </w:r>
            <w:proofErr w:type="gramEnd"/>
          </w:p>
        </w:tc>
        <w:tc>
          <w:tcPr>
            <w:tcW w:w="1938"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обслуживающей</w:t>
            </w:r>
            <w:proofErr w:type="gramEnd"/>
            <w:r w:rsidRPr="00F01DDB">
              <w:rPr>
                <w:rFonts w:ascii="Sylfaen" w:hAnsi="Sylfaen"/>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необязательно</w:t>
            </w:r>
            <w:proofErr w:type="gramEnd"/>
          </w:p>
          <w:p w:rsidR="00BE2572" w:rsidRPr="00F01DDB" w:rsidRDefault="00BE2572" w:rsidP="002B42A7">
            <w:pPr>
              <w:widowControl w:val="0"/>
              <w:spacing w:after="120"/>
              <w:jc w:val="center"/>
              <w:rPr>
                <w:rFonts w:ascii="Sylfaen" w:hAnsi="Sylfaen"/>
                <w:sz w:val="18"/>
                <w:szCs w:val="18"/>
              </w:rPr>
            </w:pPr>
            <w:proofErr w:type="gramStart"/>
            <w:r w:rsidRPr="00F01DDB">
              <w:rPr>
                <w:rFonts w:ascii="Sylfaen" w:hAnsi="Sylfaen"/>
                <w:sz w:val="18"/>
                <w:szCs w:val="18"/>
              </w:rPr>
              <w:t>заполняется</w:t>
            </w:r>
            <w:proofErr w:type="gramEnd"/>
            <w:r w:rsidRPr="00F01DDB">
              <w:rPr>
                <w:rFonts w:ascii="Sylfaen" w:hAnsi="Sylfaen"/>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01DDB" w:rsidRDefault="00BE2572" w:rsidP="002B42A7">
            <w:pPr>
              <w:widowControl w:val="0"/>
              <w:spacing w:after="120"/>
              <w:jc w:val="center"/>
              <w:rPr>
                <w:rFonts w:ascii="Sylfaen" w:hAnsi="Sylfaen"/>
                <w:sz w:val="18"/>
                <w:szCs w:val="18"/>
              </w:rPr>
            </w:pPr>
          </w:p>
        </w:tc>
      </w:tr>
    </w:tbl>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BE2572" w:rsidRPr="00F01DDB" w:rsidRDefault="00BE2572" w:rsidP="00BE2572">
      <w:pPr>
        <w:widowControl w:val="0"/>
        <w:spacing w:after="160"/>
        <w:ind w:left="567" w:right="565"/>
        <w:jc w:val="center"/>
        <w:rPr>
          <w:rFonts w:ascii="Sylfaen" w:hAnsi="Sylfaen"/>
          <w:b/>
        </w:rPr>
      </w:pPr>
    </w:p>
    <w:p w:rsidR="000A214C" w:rsidRPr="00F01DDB" w:rsidRDefault="000A214C" w:rsidP="000A214C">
      <w:pPr>
        <w:widowControl w:val="0"/>
        <w:spacing w:after="160"/>
        <w:jc w:val="both"/>
        <w:rPr>
          <w:rFonts w:ascii="Sylfaen" w:hAnsi="Sylfaen"/>
        </w:rPr>
      </w:pPr>
      <w:r w:rsidRPr="00F01DDB">
        <w:rPr>
          <w:rFonts w:ascii="Sylfaen" w:hAnsi="Sylfaen"/>
        </w:rPr>
        <w:br w:type="page"/>
      </w:r>
    </w:p>
    <w:p w:rsidR="001005B0" w:rsidRPr="00F01DDB" w:rsidRDefault="001005B0" w:rsidP="00B46D58">
      <w:pPr>
        <w:widowControl w:val="0"/>
        <w:spacing w:after="160"/>
        <w:ind w:left="567" w:right="565"/>
        <w:jc w:val="center"/>
        <w:rPr>
          <w:rFonts w:ascii="Sylfaen" w:hAnsi="Sylfaen"/>
          <w:b/>
        </w:rPr>
      </w:pPr>
    </w:p>
    <w:p w:rsidR="001005B0" w:rsidRPr="00F01DDB" w:rsidRDefault="001005B0" w:rsidP="00B46D58">
      <w:pPr>
        <w:widowControl w:val="0"/>
        <w:spacing w:after="160"/>
        <w:ind w:left="567" w:right="565"/>
        <w:jc w:val="center"/>
        <w:rPr>
          <w:rFonts w:ascii="Sylfaen" w:hAnsi="Sylfaen"/>
          <w:b/>
        </w:rPr>
      </w:pPr>
    </w:p>
    <w:p w:rsidR="00071D1C" w:rsidRPr="00F01DDB" w:rsidRDefault="00B2572B" w:rsidP="00B46D58">
      <w:pPr>
        <w:pStyle w:val="31"/>
        <w:widowControl w:val="0"/>
        <w:spacing w:after="160" w:line="240" w:lineRule="auto"/>
        <w:jc w:val="right"/>
        <w:rPr>
          <w:rFonts w:ascii="Sylfaen" w:hAnsi="Sylfaen" w:cs="Sylfaen"/>
          <w:b/>
          <w:sz w:val="24"/>
          <w:szCs w:val="24"/>
        </w:rPr>
      </w:pPr>
      <w:r w:rsidRPr="00F01DDB">
        <w:rPr>
          <w:rFonts w:ascii="Sylfaen" w:hAnsi="Sylfaen"/>
          <w:b/>
          <w:sz w:val="24"/>
          <w:szCs w:val="24"/>
        </w:rPr>
        <w:t xml:space="preserve">Приложение № </w:t>
      </w:r>
      <w:r w:rsidR="004A51CE" w:rsidRPr="00F01DDB">
        <w:rPr>
          <w:rFonts w:ascii="Sylfaen" w:hAnsi="Sylfaen"/>
          <w:b/>
          <w:sz w:val="24"/>
          <w:szCs w:val="24"/>
        </w:rPr>
        <w:t>6</w:t>
      </w:r>
    </w:p>
    <w:p w:rsidR="00071D1C" w:rsidRPr="00F01DDB" w:rsidRDefault="00071D1C" w:rsidP="00B46D58">
      <w:pPr>
        <w:pStyle w:val="31"/>
        <w:widowControl w:val="0"/>
        <w:spacing w:after="160" w:line="240" w:lineRule="auto"/>
        <w:jc w:val="right"/>
        <w:rPr>
          <w:rFonts w:ascii="Sylfaen" w:hAnsi="Sylfaen" w:cs="Sylfaen"/>
          <w:b/>
          <w:sz w:val="24"/>
          <w:szCs w:val="24"/>
        </w:rPr>
      </w:pPr>
      <w:proofErr w:type="gramStart"/>
      <w:r w:rsidRPr="00F01DDB">
        <w:rPr>
          <w:rFonts w:ascii="Sylfaen" w:hAnsi="Sylfaen"/>
          <w:b/>
          <w:sz w:val="24"/>
          <w:szCs w:val="24"/>
        </w:rPr>
        <w:t>к</w:t>
      </w:r>
      <w:proofErr w:type="gramEnd"/>
      <w:r w:rsidRPr="00F01DDB">
        <w:rPr>
          <w:rFonts w:ascii="Sylfaen" w:hAnsi="Sylfaen"/>
          <w:b/>
          <w:sz w:val="24"/>
          <w:szCs w:val="24"/>
        </w:rPr>
        <w:t xml:space="preserve"> Приглашению на электронный аукцион</w:t>
      </w:r>
      <w:r w:rsidR="008D352C" w:rsidRPr="00F01DDB">
        <w:rPr>
          <w:rFonts w:ascii="Sylfaen" w:hAnsi="Sylfaen" w:cs="Sylfaen"/>
          <w:b/>
          <w:sz w:val="24"/>
          <w:szCs w:val="24"/>
        </w:rPr>
        <w:br/>
      </w:r>
      <w:r w:rsidRPr="00F01DDB">
        <w:rPr>
          <w:rFonts w:ascii="Sylfaen" w:hAnsi="Sylfaen"/>
          <w:b/>
          <w:sz w:val="24"/>
          <w:szCs w:val="24"/>
        </w:rPr>
        <w:t xml:space="preserve">под кодом </w:t>
      </w:r>
      <w:r w:rsidR="006132ED" w:rsidRPr="00F01DDB">
        <w:rPr>
          <w:rFonts w:ascii="Sylfaen" w:hAnsi="Sylfaen"/>
          <w:b/>
          <w:sz w:val="24"/>
          <w:szCs w:val="24"/>
        </w:rPr>
        <w:t>"</w:t>
      </w:r>
      <w:r w:rsidR="002B42A7" w:rsidRPr="00F01DDB">
        <w:rPr>
          <w:rFonts w:ascii="Sylfaen" w:hAnsi="Sylfaen"/>
          <w:sz w:val="24"/>
          <w:szCs w:val="24"/>
        </w:rPr>
        <w:t xml:space="preserve"> </w:t>
      </w:r>
      <w:r w:rsidR="00E835E7" w:rsidRPr="00F01DDB">
        <w:rPr>
          <w:rFonts w:ascii="Sylfaen" w:hAnsi="Sylfaen"/>
          <w:sz w:val="24"/>
          <w:szCs w:val="24"/>
        </w:rPr>
        <w:t>ԳN8ՄԴ-ԳՀԱՊՁԲ-20</w:t>
      </w:r>
      <w:r w:rsidR="006132ED" w:rsidRPr="00F01DDB">
        <w:rPr>
          <w:rFonts w:ascii="Sylfaen" w:hAnsi="Sylfaen"/>
          <w:b/>
          <w:sz w:val="24"/>
          <w:szCs w:val="24"/>
        </w:rPr>
        <w:t>"</w:t>
      </w:r>
      <w:r w:rsidR="005250C2" w:rsidRPr="00F01DDB">
        <w:rPr>
          <w:rStyle w:val="af6"/>
          <w:rFonts w:ascii="Sylfaen" w:hAnsi="Sylfaen"/>
          <w:b/>
          <w:sz w:val="24"/>
          <w:szCs w:val="24"/>
        </w:rPr>
        <w:footnoteReference w:customMarkFollows="1" w:id="26"/>
        <w:t>*</w:t>
      </w:r>
    </w:p>
    <w:p w:rsidR="008D352C" w:rsidRPr="00F01DDB" w:rsidRDefault="008D352C" w:rsidP="00B46D58">
      <w:pPr>
        <w:widowControl w:val="0"/>
        <w:spacing w:after="160"/>
        <w:ind w:left="-142" w:firstLine="142"/>
        <w:jc w:val="center"/>
        <w:rPr>
          <w:rFonts w:ascii="Sylfaen" w:hAnsi="Sylfaen"/>
          <w:i/>
        </w:rPr>
      </w:pPr>
    </w:p>
    <w:p w:rsidR="00071D1C" w:rsidRPr="00F01DDB" w:rsidRDefault="00071D1C" w:rsidP="00B46D58">
      <w:pPr>
        <w:widowControl w:val="0"/>
        <w:spacing w:after="160"/>
        <w:ind w:left="-142" w:firstLine="142"/>
        <w:jc w:val="center"/>
        <w:rPr>
          <w:rFonts w:ascii="Sylfaen" w:hAnsi="Sylfaen"/>
          <w:b/>
        </w:rPr>
      </w:pPr>
      <w:r w:rsidRPr="00F01DDB">
        <w:rPr>
          <w:rFonts w:ascii="Sylfaen" w:hAnsi="Sylfaen"/>
          <w:b/>
        </w:rPr>
        <w:t xml:space="preserve">ДОГОВОР </w:t>
      </w:r>
    </w:p>
    <w:p w:rsidR="00071D1C" w:rsidRPr="00F01DDB" w:rsidRDefault="00071D1C" w:rsidP="00B46D58">
      <w:pPr>
        <w:widowControl w:val="0"/>
        <w:spacing w:after="160"/>
        <w:ind w:left="-142" w:firstLine="142"/>
        <w:jc w:val="center"/>
        <w:rPr>
          <w:rFonts w:ascii="Sylfaen" w:hAnsi="Sylfaen" w:cs="Times Armenian"/>
          <w:b/>
        </w:rPr>
      </w:pPr>
      <w:r w:rsidRPr="00F01DDB">
        <w:rPr>
          <w:rFonts w:ascii="Sylfaen" w:hAnsi="Sylfaen"/>
          <w:b/>
        </w:rPr>
        <w:t>ПОСТАВК</w:t>
      </w:r>
      <w:r w:rsidR="00F15CED" w:rsidRPr="00F01DDB">
        <w:rPr>
          <w:rFonts w:ascii="Sylfaen" w:hAnsi="Sylfaen"/>
          <w:b/>
        </w:rPr>
        <w:t>И ТОВАРА ДЛЯ НУЖД ГОСУДАРСТВА</w:t>
      </w:r>
    </w:p>
    <w:p w:rsidR="00071D1C" w:rsidRPr="00F01DDB" w:rsidRDefault="00071D1C" w:rsidP="00B46D58">
      <w:pPr>
        <w:widowControl w:val="0"/>
        <w:spacing w:after="160"/>
        <w:ind w:left="-142" w:firstLine="142"/>
        <w:jc w:val="center"/>
        <w:rPr>
          <w:rFonts w:ascii="Sylfaen" w:hAnsi="Sylfaen"/>
          <w:b/>
          <w:u w:val="single"/>
        </w:rPr>
      </w:pPr>
      <w:r w:rsidRPr="00F01DDB">
        <w:rPr>
          <w:rFonts w:ascii="Sylfaen" w:hAnsi="Sylfaen"/>
          <w:b/>
        </w:rPr>
        <w:t>№ ____________________</w:t>
      </w:r>
    </w:p>
    <w:p w:rsidR="00071D1C" w:rsidRPr="00F01DDB" w:rsidRDefault="00071D1C" w:rsidP="00B46D58">
      <w:pPr>
        <w:widowControl w:val="0"/>
        <w:spacing w:after="160"/>
        <w:jc w:val="center"/>
        <w:rPr>
          <w:rFonts w:ascii="Sylfaen" w:hAnsi="Sylfaen"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F01DDB" w:rsidTr="00F15CED">
        <w:tc>
          <w:tcPr>
            <w:tcW w:w="4643" w:type="dxa"/>
          </w:tcPr>
          <w:p w:rsidR="00F15CED" w:rsidRPr="00F01DDB" w:rsidRDefault="00F83E0A" w:rsidP="00B46D58">
            <w:pPr>
              <w:widowControl w:val="0"/>
              <w:spacing w:after="160"/>
              <w:rPr>
                <w:rFonts w:ascii="Sylfaen" w:hAnsi="Sylfaen" w:cs="Sylfaen"/>
                <w:lang w:val="en-US"/>
              </w:rPr>
            </w:pPr>
            <w:r w:rsidRPr="00F01DDB">
              <w:rPr>
                <w:rFonts w:ascii="Sylfaen" w:hAnsi="Sylfaen"/>
                <w:lang w:val="en-US"/>
              </w:rPr>
              <w:tab/>
            </w:r>
            <w:proofErr w:type="gramStart"/>
            <w:r w:rsidR="00F15CED" w:rsidRPr="00F01DDB">
              <w:rPr>
                <w:rFonts w:ascii="Sylfaen" w:hAnsi="Sylfaen"/>
              </w:rPr>
              <w:t>г</w:t>
            </w:r>
            <w:proofErr w:type="gramEnd"/>
          </w:p>
        </w:tc>
        <w:tc>
          <w:tcPr>
            <w:tcW w:w="4643" w:type="dxa"/>
          </w:tcPr>
          <w:p w:rsidR="00F15CED" w:rsidRPr="00F01DDB" w:rsidRDefault="00F15CED" w:rsidP="00B46D58">
            <w:pPr>
              <w:widowControl w:val="0"/>
              <w:spacing w:after="160"/>
              <w:jc w:val="right"/>
              <w:rPr>
                <w:rFonts w:ascii="Sylfaen" w:hAnsi="Sylfaen" w:cs="Sylfaen"/>
                <w:lang w:val="en-US"/>
              </w:rPr>
            </w:pPr>
            <w:r w:rsidRPr="00F01DDB">
              <w:rPr>
                <w:rFonts w:ascii="Sylfaen" w:hAnsi="Sylfaen"/>
              </w:rPr>
              <w:t>"</w:t>
            </w:r>
            <w:r w:rsidR="00F83E0A" w:rsidRPr="00F01DDB">
              <w:rPr>
                <w:rFonts w:ascii="Sylfaen" w:hAnsi="Sylfaen"/>
                <w:lang w:val="en-US"/>
              </w:rPr>
              <w:tab/>
            </w:r>
            <w:r w:rsidRPr="00F01DDB">
              <w:rPr>
                <w:rFonts w:ascii="Sylfaen" w:hAnsi="Sylfaen"/>
              </w:rPr>
              <w:t xml:space="preserve">" </w:t>
            </w:r>
            <w:r w:rsidR="00F83E0A" w:rsidRPr="00F01DDB">
              <w:rPr>
                <w:rFonts w:ascii="Sylfaen" w:hAnsi="Sylfaen"/>
                <w:lang w:val="en-US"/>
              </w:rPr>
              <w:tab/>
            </w:r>
            <w:r w:rsidRPr="00F01DDB">
              <w:rPr>
                <w:rFonts w:ascii="Sylfaen" w:hAnsi="Sylfaen"/>
                <w:lang w:val="en-US"/>
              </w:rPr>
              <w:t xml:space="preserve"> </w:t>
            </w:r>
            <w:r w:rsidRPr="00F01DDB">
              <w:rPr>
                <w:rFonts w:ascii="Sylfaen" w:hAnsi="Sylfaen"/>
              </w:rPr>
              <w:t>20</w:t>
            </w:r>
            <w:r w:rsidR="00F83E0A" w:rsidRPr="00F01DDB">
              <w:rPr>
                <w:rFonts w:ascii="Sylfaen" w:hAnsi="Sylfaen"/>
                <w:lang w:val="en-US"/>
              </w:rPr>
              <w:tab/>
            </w:r>
            <w:r w:rsidRPr="00F01DDB">
              <w:rPr>
                <w:rFonts w:ascii="Sylfaen" w:hAnsi="Sylfaen"/>
              </w:rPr>
              <w:t>г.</w:t>
            </w:r>
          </w:p>
        </w:tc>
      </w:tr>
    </w:tbl>
    <w:p w:rsidR="00071D1C" w:rsidRPr="00F01DDB" w:rsidRDefault="00071D1C" w:rsidP="00B46D58">
      <w:pPr>
        <w:widowControl w:val="0"/>
        <w:tabs>
          <w:tab w:val="left" w:pos="720"/>
          <w:tab w:val="left" w:pos="1440"/>
          <w:tab w:val="left" w:pos="8865"/>
        </w:tabs>
        <w:spacing w:after="160"/>
        <w:jc w:val="center"/>
        <w:rPr>
          <w:rFonts w:ascii="Sylfaen" w:hAnsi="Sylfaen" w:cs="Sylfaen"/>
        </w:rPr>
      </w:pPr>
    </w:p>
    <w:p w:rsidR="00071D1C" w:rsidRPr="00F01DDB" w:rsidRDefault="006B3AE3" w:rsidP="00B46D58">
      <w:pPr>
        <w:widowControl w:val="0"/>
        <w:spacing w:after="160"/>
        <w:jc w:val="both"/>
        <w:rPr>
          <w:rFonts w:ascii="Sylfaen" w:hAnsi="Sylfaen"/>
        </w:rPr>
      </w:pPr>
      <w:r w:rsidRPr="00F01DDB">
        <w:rPr>
          <w:rFonts w:ascii="Sylfaen" w:hAnsi="Sylfaen"/>
        </w:rPr>
        <w:t>_____________, в лице _______________________, действующего на основании устава _____________, далее — "Покупатель", с одной стороны, и</w:t>
      </w:r>
      <w:r w:rsidR="00D5443D" w:rsidRPr="00F01DDB">
        <w:rPr>
          <w:rFonts w:ascii="Sylfaen" w:hAnsi="Sylfaen"/>
        </w:rPr>
        <w:t xml:space="preserve"> </w:t>
      </w:r>
      <w:r w:rsidRPr="00F01DDB">
        <w:rPr>
          <w:rFonts w:ascii="Sylfaen" w:hAnsi="Sylfaen"/>
        </w:rPr>
        <w:t>__________________, в лице директора</w:t>
      </w:r>
      <w:r w:rsidR="00D5443D" w:rsidRPr="00F01DDB">
        <w:rPr>
          <w:rFonts w:ascii="Sylfaen" w:hAnsi="Sylfaen"/>
        </w:rPr>
        <w:t xml:space="preserve"> </w:t>
      </w:r>
      <w:r w:rsidRPr="00F01DDB">
        <w:rPr>
          <w:rFonts w:ascii="Sylfaen" w:hAnsi="Sylfaen"/>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F01DDB" w:rsidRDefault="00071D1C" w:rsidP="00B46D58">
      <w:pPr>
        <w:widowControl w:val="0"/>
        <w:spacing w:after="160"/>
        <w:ind w:firstLine="709"/>
        <w:jc w:val="both"/>
        <w:rPr>
          <w:rFonts w:ascii="Sylfaen" w:hAnsi="Sylfaen"/>
          <w:b/>
        </w:rPr>
      </w:pPr>
    </w:p>
    <w:p w:rsidR="00071D1C" w:rsidRPr="00F01DDB" w:rsidRDefault="00071D1C" w:rsidP="00B46D58">
      <w:pPr>
        <w:widowControl w:val="0"/>
        <w:spacing w:after="160"/>
        <w:jc w:val="center"/>
        <w:rPr>
          <w:rFonts w:ascii="Sylfaen" w:hAnsi="Sylfaen" w:cs="Times Armenian"/>
          <w:b/>
        </w:rPr>
      </w:pPr>
      <w:r w:rsidRPr="00F01DDB">
        <w:rPr>
          <w:rFonts w:ascii="Sylfaen" w:hAnsi="Sylfaen"/>
          <w:b/>
        </w:rPr>
        <w:t>1. ПРЕДМЕТ ДОГОВОРА</w:t>
      </w:r>
    </w:p>
    <w:p w:rsidR="00071D1C" w:rsidRPr="00F01DDB" w:rsidRDefault="00071D1C" w:rsidP="00B46D58">
      <w:pPr>
        <w:widowControl w:val="0"/>
        <w:tabs>
          <w:tab w:val="left" w:pos="1134"/>
        </w:tabs>
        <w:spacing w:after="160"/>
        <w:ind w:firstLine="567"/>
        <w:jc w:val="both"/>
        <w:rPr>
          <w:rFonts w:ascii="Sylfaen" w:hAnsi="Sylfaen" w:cs="Times Armenian"/>
        </w:rPr>
      </w:pPr>
      <w:r w:rsidRPr="00F01DDB">
        <w:rPr>
          <w:rFonts w:ascii="Sylfaen" w:hAnsi="Sylfaen"/>
        </w:rPr>
        <w:t>1.1.</w:t>
      </w:r>
      <w:r w:rsidR="00F15CED" w:rsidRPr="00F01DDB">
        <w:rPr>
          <w:rFonts w:ascii="Sylfaen" w:hAnsi="Sylfaen"/>
        </w:rPr>
        <w:tab/>
      </w:r>
      <w:r w:rsidRPr="00F01DDB">
        <w:rPr>
          <w:rFonts w:ascii="Sylfaen" w:hAnsi="Sylfaen"/>
          <w:spacing w:val="6"/>
        </w:rPr>
        <w:t>Продавец обязуется в установленном настоящим Договором (далее</w:t>
      </w:r>
      <w:r w:rsidR="00F15CED" w:rsidRPr="00F01DDB">
        <w:rPr>
          <w:rFonts w:ascii="Sylfaen" w:hAnsi="Sylfaen" w:cs="Courier New"/>
          <w:spacing w:val="6"/>
          <w:lang w:val="en-US"/>
        </w:rPr>
        <w:t> </w:t>
      </w:r>
      <w:r w:rsidRPr="00F01DDB">
        <w:rPr>
          <w:rFonts w:ascii="Sylfaen" w:hAnsi="Sylfaen"/>
          <w:spacing w:val="6"/>
        </w:rPr>
        <w:t xml:space="preserve">— договор) </w:t>
      </w:r>
      <w:r w:rsidRPr="00F01DDB">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F01DDB" w:rsidRDefault="00071D1C" w:rsidP="00B46D58">
      <w:pPr>
        <w:widowControl w:val="0"/>
        <w:spacing w:after="160"/>
        <w:ind w:firstLine="709"/>
        <w:jc w:val="both"/>
        <w:rPr>
          <w:rFonts w:ascii="Sylfaen" w:hAnsi="Sylfaen" w:cs="Times Armenian"/>
        </w:rPr>
      </w:pPr>
    </w:p>
    <w:p w:rsidR="00071D1C" w:rsidRPr="00F01DDB" w:rsidRDefault="00071D1C" w:rsidP="00B46D58">
      <w:pPr>
        <w:widowControl w:val="0"/>
        <w:spacing w:after="160"/>
        <w:jc w:val="center"/>
        <w:rPr>
          <w:rFonts w:ascii="Sylfaen" w:hAnsi="Sylfaen"/>
          <w:b/>
        </w:rPr>
      </w:pPr>
      <w:proofErr w:type="gramStart"/>
      <w:r w:rsidRPr="00F01DDB">
        <w:rPr>
          <w:rFonts w:ascii="Sylfaen" w:hAnsi="Sylfaen"/>
          <w:b/>
        </w:rPr>
        <w:t>2.ПРАВА</w:t>
      </w:r>
      <w:proofErr w:type="gramEnd"/>
      <w:r w:rsidRPr="00F01DDB">
        <w:rPr>
          <w:rFonts w:ascii="Sylfaen" w:hAnsi="Sylfaen"/>
          <w:b/>
        </w:rPr>
        <w:t xml:space="preserve"> И ОБЯЗАННОСТИ СТОРОН</w:t>
      </w:r>
    </w:p>
    <w:p w:rsidR="00071D1C" w:rsidRPr="00F01DDB" w:rsidRDefault="00071D1C" w:rsidP="00B46D58">
      <w:pPr>
        <w:widowControl w:val="0"/>
        <w:tabs>
          <w:tab w:val="left" w:pos="1134"/>
        </w:tabs>
        <w:spacing w:after="160"/>
        <w:ind w:firstLine="567"/>
        <w:jc w:val="both"/>
        <w:rPr>
          <w:rFonts w:ascii="Sylfaen" w:hAnsi="Sylfaen"/>
          <w:b/>
        </w:rPr>
      </w:pPr>
      <w:r w:rsidRPr="00F01DDB">
        <w:rPr>
          <w:rFonts w:ascii="Sylfaen" w:hAnsi="Sylfaen"/>
          <w:b/>
        </w:rPr>
        <w:t>2.</w:t>
      </w:r>
      <w:r w:rsidR="009D71F8" w:rsidRPr="00F01DDB">
        <w:rPr>
          <w:rFonts w:ascii="Sylfaen" w:hAnsi="Sylfaen"/>
          <w:b/>
        </w:rPr>
        <w:t>1.</w:t>
      </w:r>
      <w:r w:rsidR="009D71F8" w:rsidRPr="00F01DDB">
        <w:rPr>
          <w:rFonts w:ascii="Sylfaen" w:hAnsi="Sylfaen"/>
          <w:b/>
        </w:rPr>
        <w:tab/>
      </w:r>
      <w:r w:rsidRPr="00F01DDB">
        <w:rPr>
          <w:rFonts w:ascii="Sylfaen" w:hAnsi="Sylfaen"/>
          <w:b/>
        </w:rPr>
        <w:t>Покупатель имеет право:</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w:t>
      </w:r>
      <w:r w:rsidR="009D71F8" w:rsidRPr="00F01DDB">
        <w:rPr>
          <w:rFonts w:ascii="Sylfaen" w:hAnsi="Sylfaen"/>
        </w:rPr>
        <w:t>1.</w:t>
      </w:r>
      <w:r w:rsidR="009D71F8" w:rsidRPr="00F01DDB">
        <w:rPr>
          <w:rFonts w:ascii="Sylfaen" w:hAnsi="Sylfaen"/>
        </w:rPr>
        <w:tab/>
      </w:r>
      <w:r w:rsidRPr="00F01DDB">
        <w:rPr>
          <w:rFonts w:ascii="Sylfaen" w:hAnsi="Sylfaen"/>
        </w:rPr>
        <w:t xml:space="preserve">Отказываться от товара в случае </w:t>
      </w:r>
      <w:proofErr w:type="spellStart"/>
      <w:r w:rsidRPr="00F01DDB">
        <w:rPr>
          <w:rFonts w:ascii="Sylfaen" w:hAnsi="Sylfaen"/>
        </w:rPr>
        <w:t>непоставки</w:t>
      </w:r>
      <w:proofErr w:type="spellEnd"/>
      <w:r w:rsidRPr="00F01DDB">
        <w:rPr>
          <w:rFonts w:ascii="Sylfaen" w:hAnsi="Sylfaen"/>
        </w:rPr>
        <w:t xml:space="preserve"> товара Продавцом в</w:t>
      </w:r>
      <w:r w:rsidR="005250C2" w:rsidRPr="00F01DDB">
        <w:rPr>
          <w:rFonts w:ascii="Sylfaen" w:hAnsi="Sylfaen" w:cs="Courier New"/>
          <w:lang w:val="en-US"/>
        </w:rPr>
        <w:t> </w:t>
      </w:r>
      <w:r w:rsidRPr="00F01DDB">
        <w:rPr>
          <w:rFonts w:ascii="Sylfaen" w:hAnsi="Sylfaen"/>
        </w:rPr>
        <w:t>установленный договором срок, если сроки поставки были нарушены более чем на ______</w:t>
      </w:r>
      <w:r w:rsidR="00F15CED" w:rsidRPr="00F01DDB">
        <w:rPr>
          <w:rFonts w:ascii="Sylfaen" w:hAnsi="Sylfaen"/>
        </w:rPr>
        <w:t>__________</w:t>
      </w:r>
      <w:r w:rsidR="00EC165E" w:rsidRPr="00F01DDB">
        <w:rPr>
          <w:rFonts w:ascii="Sylfaen" w:hAnsi="Sylfaen"/>
        </w:rPr>
        <w:t>__</w:t>
      </w:r>
      <w:r w:rsidR="00F15CED" w:rsidRPr="00F01DDB">
        <w:rPr>
          <w:rFonts w:ascii="Sylfaen" w:hAnsi="Sylfaen"/>
        </w:rPr>
        <w:t>__</w:t>
      </w:r>
      <w:r w:rsidRPr="00F01DDB">
        <w:rPr>
          <w:rFonts w:ascii="Sylfaen" w:hAnsi="Sylfaen"/>
        </w:rPr>
        <w:t>__ дней.</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w:t>
      </w:r>
      <w:r w:rsidR="009D71F8" w:rsidRPr="00F01DDB">
        <w:rPr>
          <w:rFonts w:ascii="Sylfaen" w:hAnsi="Sylfaen"/>
        </w:rPr>
        <w:t>2.</w:t>
      </w:r>
      <w:r w:rsidR="009D71F8" w:rsidRPr="00F01DDB">
        <w:rPr>
          <w:rFonts w:ascii="Sylfaen" w:hAnsi="Sylfaen"/>
        </w:rPr>
        <w:tab/>
      </w:r>
      <w:r w:rsidRPr="00F01DDB">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а)</w:t>
      </w:r>
      <w:r w:rsidR="005250C2" w:rsidRPr="00F01DDB">
        <w:rPr>
          <w:rFonts w:ascii="Sylfaen" w:hAnsi="Sylfaen"/>
        </w:rPr>
        <w:tab/>
      </w:r>
      <w:proofErr w:type="gramEnd"/>
      <w:r w:rsidRPr="00F01DDB">
        <w:rPr>
          <w:rFonts w:ascii="Sylfaen" w:hAnsi="Sylfaen"/>
        </w:rPr>
        <w:t>требовать возмещения расходов, произведенных им по причине ненадлежащего качества товара;</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б)</w:t>
      </w:r>
      <w:r w:rsidR="005250C2" w:rsidRPr="00F01DDB">
        <w:rPr>
          <w:rFonts w:ascii="Sylfaen" w:hAnsi="Sylfaen"/>
        </w:rPr>
        <w:tab/>
      </w:r>
      <w:proofErr w:type="gramEnd"/>
      <w:r w:rsidRPr="00F01DDB">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в)</w:t>
      </w:r>
      <w:r w:rsidR="005250C2" w:rsidRPr="00F01DDB">
        <w:rPr>
          <w:rFonts w:ascii="Sylfaen" w:hAnsi="Sylfaen"/>
        </w:rPr>
        <w:tab/>
      </w:r>
      <w:proofErr w:type="gramEnd"/>
      <w:r w:rsidRPr="00F01DDB">
        <w:rPr>
          <w:rFonts w:ascii="Sylfaen" w:hAnsi="Sylfaen"/>
        </w:rPr>
        <w:t>отказываться от исполнения договора и требовать возврата уплаченной за товар суммы.</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w:t>
      </w:r>
      <w:r w:rsidR="005B2A24" w:rsidRPr="00F01DDB">
        <w:rPr>
          <w:rFonts w:ascii="Sylfaen" w:hAnsi="Sylfaen"/>
        </w:rPr>
        <w:t>3.</w:t>
      </w:r>
      <w:r w:rsidR="005B2A24" w:rsidRPr="00F01DDB">
        <w:rPr>
          <w:rFonts w:ascii="Sylfaen" w:hAnsi="Sylfaen"/>
        </w:rPr>
        <w:tab/>
      </w:r>
      <w:r w:rsidRPr="00F01DDB">
        <w:rPr>
          <w:rFonts w:ascii="Sylfaen" w:hAnsi="Sylfaen"/>
        </w:rPr>
        <w:t xml:space="preserve">Если передан товар в количестве меньше оговоренного в договоре, то: </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а)</w:t>
      </w:r>
      <w:r w:rsidR="005250C2" w:rsidRPr="00F01DDB">
        <w:rPr>
          <w:rFonts w:ascii="Sylfaen" w:hAnsi="Sylfaen"/>
        </w:rPr>
        <w:tab/>
      </w:r>
      <w:proofErr w:type="gramEnd"/>
      <w:r w:rsidRPr="00F01DDB">
        <w:rPr>
          <w:rFonts w:ascii="Sylfaen" w:hAnsi="Sylfaen"/>
        </w:rPr>
        <w:t xml:space="preserve">требовать восполнения </w:t>
      </w:r>
      <w:proofErr w:type="spellStart"/>
      <w:r w:rsidRPr="00F01DDB">
        <w:rPr>
          <w:rFonts w:ascii="Sylfaen" w:hAnsi="Sylfaen"/>
        </w:rPr>
        <w:t>недопереданного</w:t>
      </w:r>
      <w:proofErr w:type="spellEnd"/>
      <w:r w:rsidRPr="00F01DDB">
        <w:rPr>
          <w:rFonts w:ascii="Sylfaen" w:hAnsi="Sylfaen"/>
        </w:rPr>
        <w:t xml:space="preserve"> количества</w:t>
      </w:r>
      <w:r w:rsidR="00AA7117" w:rsidRPr="00F01DDB">
        <w:rPr>
          <w:rFonts w:ascii="Sylfaen" w:hAnsi="Sylfaen"/>
        </w:rPr>
        <w:t xml:space="preserve"> </w:t>
      </w:r>
      <w:r w:rsidRPr="00F01DDB">
        <w:rPr>
          <w:rFonts w:ascii="Sylfaen" w:hAnsi="Sylfaen"/>
        </w:rPr>
        <w:t>товара;</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б)</w:t>
      </w:r>
      <w:r w:rsidR="005250C2" w:rsidRPr="00F01DDB">
        <w:rPr>
          <w:rFonts w:ascii="Sylfaen" w:hAnsi="Sylfaen"/>
        </w:rPr>
        <w:tab/>
      </w:r>
      <w:proofErr w:type="gramEnd"/>
      <w:r w:rsidRPr="00F01DDB">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2.1.4</w:t>
      </w:r>
      <w:r w:rsidR="005250C2" w:rsidRPr="00F01DDB">
        <w:rPr>
          <w:rFonts w:ascii="Sylfaen" w:hAnsi="Sylfaen"/>
        </w:rPr>
        <w:t>.</w:t>
      </w:r>
      <w:r w:rsidR="005250C2" w:rsidRPr="00F01DDB">
        <w:rPr>
          <w:rFonts w:ascii="Sylfaen" w:hAnsi="Sylfaen"/>
        </w:rPr>
        <w:tab/>
      </w:r>
      <w:r w:rsidRPr="00F01DDB">
        <w:rPr>
          <w:rFonts w:ascii="Sylfaen" w:hAnsi="Sylfaen"/>
        </w:rPr>
        <w:t>Если передан товар с нарушением условия его вида, по своему усмотрению:</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а)</w:t>
      </w:r>
      <w:r w:rsidR="005250C2" w:rsidRPr="00F01DDB">
        <w:rPr>
          <w:rFonts w:ascii="Sylfaen" w:hAnsi="Sylfaen"/>
        </w:rPr>
        <w:tab/>
      </w:r>
      <w:proofErr w:type="gramEnd"/>
      <w:r w:rsidRPr="00F01DDB">
        <w:rPr>
          <w:rFonts w:ascii="Sylfaen" w:hAnsi="Sylfaen"/>
        </w:rPr>
        <w:t>принимать товар, соответствующий условию относительно его вида, и отказываться от остальных товаров;</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lastRenderedPageBreak/>
        <w:t>б)</w:t>
      </w:r>
      <w:r w:rsidR="005250C2" w:rsidRPr="00F01DDB">
        <w:rPr>
          <w:rFonts w:ascii="Sylfaen" w:hAnsi="Sylfaen"/>
        </w:rPr>
        <w:tab/>
      </w:r>
      <w:proofErr w:type="gramEnd"/>
      <w:r w:rsidRPr="00F01DDB">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в)</w:t>
      </w:r>
      <w:r w:rsidR="005250C2" w:rsidRPr="00F01DDB">
        <w:rPr>
          <w:rFonts w:ascii="Sylfaen" w:hAnsi="Sylfaen"/>
        </w:rPr>
        <w:tab/>
      </w:r>
      <w:proofErr w:type="gramEnd"/>
      <w:r w:rsidRPr="00F01DDB">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F01DDB">
        <w:rPr>
          <w:rFonts w:ascii="Sylfaen" w:hAnsi="Sylfaen" w:cs="Courier New"/>
          <w:lang w:val="en-US"/>
        </w:rPr>
        <w:t> </w:t>
      </w:r>
      <w:r w:rsidRPr="00F01DDB">
        <w:rPr>
          <w:rFonts w:ascii="Sylfaen" w:hAnsi="Sylfaen"/>
        </w:rPr>
        <w:t>виду.</w:t>
      </w:r>
    </w:p>
    <w:p w:rsidR="009E45F3"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w:t>
      </w:r>
      <w:r w:rsidR="003A734A" w:rsidRPr="00F01DDB">
        <w:rPr>
          <w:rFonts w:ascii="Sylfaen" w:hAnsi="Sylfaen"/>
        </w:rPr>
        <w:t>5.</w:t>
      </w:r>
      <w:r w:rsidR="003A734A" w:rsidRPr="00F01DDB">
        <w:rPr>
          <w:rFonts w:ascii="Sylfaen" w:hAnsi="Sylfaen"/>
        </w:rPr>
        <w:tab/>
      </w:r>
      <w:r w:rsidRPr="00F01DDB">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w:t>
      </w:r>
      <w:r w:rsidR="00AC30D5" w:rsidRPr="00F01DDB">
        <w:rPr>
          <w:rFonts w:ascii="Sylfaen" w:hAnsi="Sylfaen"/>
        </w:rPr>
        <w:t>6.</w:t>
      </w:r>
      <w:r w:rsidR="00AC30D5" w:rsidRPr="00F01DDB">
        <w:rPr>
          <w:rFonts w:ascii="Sylfaen" w:hAnsi="Sylfaen"/>
        </w:rPr>
        <w:tab/>
      </w:r>
      <w:r w:rsidRPr="00F01DDB">
        <w:rPr>
          <w:rFonts w:ascii="Sylfaen" w:hAnsi="Sylfaen"/>
        </w:rPr>
        <w:t>Требовать у Продавца возмещения убытков, если Покупатель в</w:t>
      </w:r>
      <w:r w:rsidR="005250C2" w:rsidRPr="00F01DDB">
        <w:rPr>
          <w:rFonts w:ascii="Sylfaen" w:hAnsi="Sylfaen" w:cs="Courier New"/>
          <w:lang w:val="en-US"/>
        </w:rPr>
        <w:t> </w:t>
      </w:r>
      <w:r w:rsidRPr="00F01DDB">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w:t>
      </w:r>
      <w:r w:rsidR="00AC30D5" w:rsidRPr="00F01DDB">
        <w:rPr>
          <w:rFonts w:ascii="Sylfaen" w:hAnsi="Sylfaen"/>
        </w:rPr>
        <w:t>7.</w:t>
      </w:r>
      <w:r w:rsidR="00AC30D5" w:rsidRPr="00F01DDB">
        <w:rPr>
          <w:rFonts w:ascii="Sylfaen" w:hAnsi="Sylfaen"/>
        </w:rPr>
        <w:tab/>
      </w:r>
      <w:r w:rsidRPr="00F01DDB">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2.1.7.</w:t>
      </w:r>
      <w:r w:rsidR="009D71F8" w:rsidRPr="00F01DDB">
        <w:rPr>
          <w:rFonts w:ascii="Sylfaen" w:hAnsi="Sylfaen"/>
        </w:rPr>
        <w:t>1.</w:t>
      </w:r>
      <w:r w:rsidR="009D71F8" w:rsidRPr="00F01DDB">
        <w:rPr>
          <w:rFonts w:ascii="Sylfaen" w:hAnsi="Sylfaen"/>
        </w:rPr>
        <w:tab/>
      </w:r>
      <w:r w:rsidRPr="00F01DDB">
        <w:rPr>
          <w:rFonts w:ascii="Sylfaen" w:hAnsi="Sylfaen"/>
        </w:rPr>
        <w:t>Нарушение договора Продавцом считается существенным, если:</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а)</w:t>
      </w:r>
      <w:r w:rsidR="005250C2" w:rsidRPr="00F01DDB">
        <w:rPr>
          <w:rFonts w:ascii="Sylfaen" w:hAnsi="Sylfaen"/>
        </w:rPr>
        <w:tab/>
      </w:r>
      <w:proofErr w:type="gramEnd"/>
      <w:r w:rsidRPr="00F01DDB">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F01DDB" w:rsidRDefault="00071D1C" w:rsidP="00B46D58">
      <w:pPr>
        <w:widowControl w:val="0"/>
        <w:tabs>
          <w:tab w:val="left" w:pos="1134"/>
        </w:tabs>
        <w:spacing w:after="160"/>
        <w:ind w:firstLine="567"/>
        <w:jc w:val="both"/>
        <w:rPr>
          <w:rFonts w:ascii="Sylfaen" w:hAnsi="Sylfaen"/>
        </w:rPr>
      </w:pPr>
      <w:proofErr w:type="gramStart"/>
      <w:r w:rsidRPr="00F01DDB">
        <w:rPr>
          <w:rFonts w:ascii="Sylfaen" w:hAnsi="Sylfaen"/>
        </w:rPr>
        <w:t>б)</w:t>
      </w:r>
      <w:r w:rsidR="005250C2" w:rsidRPr="00F01DDB">
        <w:rPr>
          <w:rFonts w:ascii="Sylfaen" w:hAnsi="Sylfaen"/>
        </w:rPr>
        <w:tab/>
      </w:r>
      <w:proofErr w:type="gramEnd"/>
      <w:r w:rsidRPr="00F01DDB">
        <w:rPr>
          <w:rFonts w:ascii="Sylfaen" w:hAnsi="Sylfaen"/>
        </w:rPr>
        <w:t>сроки поставки товара нарушены более чем на ____</w:t>
      </w:r>
      <w:r w:rsidR="00786A78" w:rsidRPr="00F01DDB">
        <w:rPr>
          <w:rFonts w:ascii="Sylfaen" w:hAnsi="Sylfaen"/>
        </w:rPr>
        <w:t>_________</w:t>
      </w:r>
      <w:r w:rsidRPr="00F01DDB">
        <w:rPr>
          <w:rFonts w:ascii="Sylfaen" w:hAnsi="Sylfaen"/>
        </w:rPr>
        <w:t>___ дней;</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2.1.</w:t>
      </w:r>
      <w:r w:rsidR="006E15CD" w:rsidRPr="00F01DDB">
        <w:rPr>
          <w:rFonts w:ascii="Sylfaen" w:hAnsi="Sylfaen"/>
        </w:rPr>
        <w:t>8.</w:t>
      </w:r>
      <w:r w:rsidR="006E15CD" w:rsidRPr="00F01DDB">
        <w:rPr>
          <w:rFonts w:ascii="Sylfaen" w:hAnsi="Sylfaen"/>
        </w:rPr>
        <w:tab/>
      </w:r>
      <w:r w:rsidRPr="00F01DDB">
        <w:rPr>
          <w:rFonts w:ascii="Sylfaen" w:hAnsi="Sylfaen"/>
        </w:rPr>
        <w:t>Осматривать товар и незамедлительно уведомлять Продавца о</w:t>
      </w:r>
      <w:r w:rsidR="005250C2" w:rsidRPr="00F01DDB">
        <w:rPr>
          <w:rFonts w:ascii="Sylfaen" w:hAnsi="Sylfaen" w:cs="Courier New"/>
          <w:lang w:val="en-US"/>
        </w:rPr>
        <w:t> </w:t>
      </w:r>
      <w:r w:rsidRPr="00F01DDB">
        <w:rPr>
          <w:rFonts w:ascii="Sylfaen" w:hAnsi="Sylfaen"/>
        </w:rPr>
        <w:t>выявленных дефектах.</w:t>
      </w:r>
    </w:p>
    <w:p w:rsidR="00071D1C" w:rsidRPr="00F01DDB" w:rsidRDefault="00071D1C" w:rsidP="00B46D58">
      <w:pPr>
        <w:widowControl w:val="0"/>
        <w:tabs>
          <w:tab w:val="left" w:pos="1134"/>
        </w:tabs>
        <w:spacing w:after="160"/>
        <w:ind w:firstLine="567"/>
        <w:jc w:val="both"/>
        <w:rPr>
          <w:rFonts w:ascii="Sylfaen" w:hAnsi="Sylfaen"/>
          <w:b/>
        </w:rPr>
      </w:pPr>
      <w:r w:rsidRPr="00F01DDB">
        <w:rPr>
          <w:rFonts w:ascii="Sylfaen" w:hAnsi="Sylfaen"/>
          <w:b/>
        </w:rPr>
        <w:t>2.</w:t>
      </w:r>
      <w:r w:rsidR="009D71F8" w:rsidRPr="00F01DDB">
        <w:rPr>
          <w:rFonts w:ascii="Sylfaen" w:hAnsi="Sylfaen"/>
          <w:b/>
        </w:rPr>
        <w:t>2.</w:t>
      </w:r>
      <w:r w:rsidR="009D71F8" w:rsidRPr="00F01DDB">
        <w:rPr>
          <w:rFonts w:ascii="Sylfaen" w:hAnsi="Sylfaen"/>
          <w:b/>
        </w:rPr>
        <w:tab/>
      </w:r>
      <w:r w:rsidRPr="00F01DDB">
        <w:rPr>
          <w:rFonts w:ascii="Sylfaen" w:hAnsi="Sylfaen"/>
          <w:b/>
        </w:rPr>
        <w:t>Покупатель обязан:</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2.2.</w:t>
      </w:r>
      <w:r w:rsidR="009D71F8" w:rsidRPr="00F01DDB">
        <w:rPr>
          <w:rFonts w:ascii="Sylfaen" w:hAnsi="Sylfaen"/>
        </w:rPr>
        <w:t>1.</w:t>
      </w:r>
      <w:r w:rsidR="009D71F8" w:rsidRPr="00F01DDB">
        <w:rPr>
          <w:rFonts w:ascii="Sylfaen" w:hAnsi="Sylfaen"/>
        </w:rPr>
        <w:tab/>
      </w:r>
      <w:r w:rsidRPr="00F01DDB">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lastRenderedPageBreak/>
        <w:t>2.2.</w:t>
      </w:r>
      <w:r w:rsidR="009D71F8" w:rsidRPr="00F01DDB">
        <w:rPr>
          <w:rFonts w:ascii="Sylfaen" w:hAnsi="Sylfaen"/>
        </w:rPr>
        <w:t>2.</w:t>
      </w:r>
      <w:r w:rsidR="009D71F8" w:rsidRPr="00F01DDB">
        <w:rPr>
          <w:rFonts w:ascii="Sylfaen" w:hAnsi="Sylfaen"/>
        </w:rPr>
        <w:tab/>
      </w:r>
      <w:r w:rsidRPr="00F01DDB">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2.2.</w:t>
      </w:r>
      <w:r w:rsidR="005B2A24" w:rsidRPr="00F01DDB">
        <w:rPr>
          <w:rFonts w:ascii="Sylfaen" w:hAnsi="Sylfaen"/>
        </w:rPr>
        <w:t>3.</w:t>
      </w:r>
      <w:r w:rsidR="005B2A24" w:rsidRPr="00F01DDB">
        <w:rPr>
          <w:rFonts w:ascii="Sylfaen" w:hAnsi="Sylfaen"/>
        </w:rPr>
        <w:tab/>
      </w:r>
      <w:r w:rsidRPr="00F01DDB">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2.2.</w:t>
      </w:r>
      <w:r w:rsidR="00552934" w:rsidRPr="00F01DDB">
        <w:rPr>
          <w:rFonts w:ascii="Sylfaen" w:hAnsi="Sylfaen"/>
        </w:rPr>
        <w:t>4.</w:t>
      </w:r>
      <w:r w:rsidR="00552934" w:rsidRPr="00F01DDB">
        <w:rPr>
          <w:rFonts w:ascii="Sylfaen" w:hAnsi="Sylfaen"/>
        </w:rPr>
        <w:tab/>
      </w:r>
      <w:r w:rsidRPr="00F01DDB">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2.2.</w:t>
      </w:r>
      <w:r w:rsidR="003A734A" w:rsidRPr="00F01DDB">
        <w:rPr>
          <w:rFonts w:ascii="Sylfaen" w:hAnsi="Sylfaen"/>
        </w:rPr>
        <w:t>5.</w:t>
      </w:r>
      <w:r w:rsidR="003A734A" w:rsidRPr="00F01DDB">
        <w:rPr>
          <w:rFonts w:ascii="Sylfaen" w:hAnsi="Sylfaen"/>
        </w:rPr>
        <w:tab/>
      </w:r>
      <w:r w:rsidRPr="00F01DDB">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F01DDB" w:rsidRDefault="00071D1C" w:rsidP="00B46D58">
      <w:pPr>
        <w:widowControl w:val="0"/>
        <w:tabs>
          <w:tab w:val="left" w:pos="1276"/>
        </w:tabs>
        <w:spacing w:after="160"/>
        <w:ind w:firstLine="567"/>
        <w:jc w:val="both"/>
        <w:rPr>
          <w:rFonts w:ascii="Sylfaen" w:hAnsi="Sylfaen"/>
          <w:b/>
        </w:rPr>
      </w:pPr>
      <w:r w:rsidRPr="00F01DDB">
        <w:rPr>
          <w:rFonts w:ascii="Sylfaen" w:hAnsi="Sylfaen"/>
          <w:b/>
        </w:rPr>
        <w:t>2.</w:t>
      </w:r>
      <w:r w:rsidR="005B2A24" w:rsidRPr="00F01DDB">
        <w:rPr>
          <w:rFonts w:ascii="Sylfaen" w:hAnsi="Sylfaen"/>
          <w:b/>
        </w:rPr>
        <w:t>3.</w:t>
      </w:r>
      <w:r w:rsidR="005B2A24" w:rsidRPr="00F01DDB">
        <w:rPr>
          <w:rFonts w:ascii="Sylfaen" w:hAnsi="Sylfaen"/>
          <w:b/>
        </w:rPr>
        <w:tab/>
      </w:r>
      <w:r w:rsidRPr="00F01DDB">
        <w:rPr>
          <w:rFonts w:ascii="Sylfaen" w:hAnsi="Sylfaen"/>
          <w:b/>
        </w:rPr>
        <w:t>Продавец имеет право:</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2.3.</w:t>
      </w:r>
      <w:r w:rsidR="009D71F8" w:rsidRPr="00F01DDB">
        <w:rPr>
          <w:rFonts w:ascii="Sylfaen" w:hAnsi="Sylfaen"/>
        </w:rPr>
        <w:t>1.</w:t>
      </w:r>
      <w:r w:rsidR="009D71F8" w:rsidRPr="00F01DDB">
        <w:rPr>
          <w:rFonts w:ascii="Sylfaen" w:hAnsi="Sylfaen"/>
        </w:rPr>
        <w:tab/>
      </w:r>
      <w:r w:rsidRPr="00F01DDB">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2.3.</w:t>
      </w:r>
      <w:r w:rsidR="009D71F8" w:rsidRPr="00F01DDB">
        <w:rPr>
          <w:rFonts w:ascii="Sylfaen" w:hAnsi="Sylfaen"/>
        </w:rPr>
        <w:t>2.</w:t>
      </w:r>
      <w:r w:rsidR="009D71F8" w:rsidRPr="00F01DDB">
        <w:rPr>
          <w:rFonts w:ascii="Sylfaen" w:hAnsi="Sylfaen"/>
        </w:rPr>
        <w:tab/>
      </w:r>
      <w:r w:rsidRPr="00F01DDB">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2.3.</w:t>
      </w:r>
      <w:r w:rsidR="005B2A24" w:rsidRPr="00F01DDB">
        <w:rPr>
          <w:rFonts w:ascii="Sylfaen" w:hAnsi="Sylfaen"/>
        </w:rPr>
        <w:t>3.</w:t>
      </w:r>
      <w:r w:rsidR="005B2A24" w:rsidRPr="00F01DDB">
        <w:rPr>
          <w:rFonts w:ascii="Sylfaen" w:hAnsi="Sylfaen"/>
        </w:rPr>
        <w:tab/>
      </w:r>
      <w:r w:rsidRPr="00F01DDB">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F01DDB" w:rsidRDefault="00071D1C" w:rsidP="00B46D58">
      <w:pPr>
        <w:widowControl w:val="0"/>
        <w:tabs>
          <w:tab w:val="left" w:pos="1560"/>
        </w:tabs>
        <w:spacing w:after="160"/>
        <w:ind w:firstLine="567"/>
        <w:jc w:val="both"/>
        <w:rPr>
          <w:rFonts w:ascii="Sylfaen" w:hAnsi="Sylfaen"/>
        </w:rPr>
      </w:pPr>
      <w:r w:rsidRPr="00F01DDB">
        <w:rPr>
          <w:rFonts w:ascii="Sylfaen" w:hAnsi="Sylfaen"/>
        </w:rPr>
        <w:t>2.3.3.</w:t>
      </w:r>
      <w:r w:rsidR="009D71F8" w:rsidRPr="00F01DDB">
        <w:rPr>
          <w:rFonts w:ascii="Sylfaen" w:hAnsi="Sylfaen"/>
        </w:rPr>
        <w:t>1.</w:t>
      </w:r>
      <w:r w:rsidR="009D71F8" w:rsidRPr="00F01DDB">
        <w:rPr>
          <w:rFonts w:ascii="Sylfaen" w:hAnsi="Sylfaen"/>
        </w:rPr>
        <w:tab/>
      </w:r>
      <w:r w:rsidRPr="00F01DDB">
        <w:rPr>
          <w:rFonts w:ascii="Sylfaen" w:hAnsi="Sylfaen"/>
        </w:rPr>
        <w:t>Нарушение договора Покупателем считается существенным, если сроки оплаты товара нарушены неоднократно.</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2.3.</w:t>
      </w:r>
      <w:r w:rsidR="00552934" w:rsidRPr="00F01DDB">
        <w:rPr>
          <w:rFonts w:ascii="Sylfaen" w:hAnsi="Sylfaen"/>
        </w:rPr>
        <w:t>4.</w:t>
      </w:r>
      <w:r w:rsidR="00552934" w:rsidRPr="00F01DDB">
        <w:rPr>
          <w:rFonts w:ascii="Sylfaen" w:hAnsi="Sylfaen"/>
        </w:rPr>
        <w:tab/>
      </w:r>
      <w:r w:rsidRPr="00F01DDB">
        <w:rPr>
          <w:rFonts w:ascii="Sylfaen" w:hAnsi="Sylfaen"/>
        </w:rPr>
        <w:t>Досрочно поставля</w:t>
      </w:r>
      <w:r w:rsidR="00C45B20" w:rsidRPr="00F01DDB">
        <w:rPr>
          <w:rFonts w:ascii="Sylfaen" w:hAnsi="Sylfaen"/>
        </w:rPr>
        <w:t>ть товар с согласия Покупателя.</w:t>
      </w:r>
    </w:p>
    <w:p w:rsidR="00071D1C" w:rsidRPr="00F01DDB" w:rsidRDefault="00071D1C" w:rsidP="00B46D58">
      <w:pPr>
        <w:widowControl w:val="0"/>
        <w:tabs>
          <w:tab w:val="left" w:pos="1134"/>
        </w:tabs>
        <w:spacing w:after="160"/>
        <w:ind w:firstLine="567"/>
        <w:jc w:val="both"/>
        <w:rPr>
          <w:rFonts w:ascii="Sylfaen" w:hAnsi="Sylfaen"/>
          <w:b/>
        </w:rPr>
      </w:pPr>
      <w:r w:rsidRPr="00F01DDB">
        <w:rPr>
          <w:rFonts w:ascii="Sylfaen" w:hAnsi="Sylfaen"/>
          <w:b/>
        </w:rPr>
        <w:t>2.</w:t>
      </w:r>
      <w:r w:rsidR="00552934" w:rsidRPr="00F01DDB">
        <w:rPr>
          <w:rFonts w:ascii="Sylfaen" w:hAnsi="Sylfaen"/>
          <w:b/>
        </w:rPr>
        <w:t>4.</w:t>
      </w:r>
      <w:r w:rsidR="00552934" w:rsidRPr="00F01DDB">
        <w:rPr>
          <w:rFonts w:ascii="Sylfaen" w:hAnsi="Sylfaen"/>
          <w:b/>
        </w:rPr>
        <w:tab/>
      </w:r>
      <w:r w:rsidRPr="00F01DDB">
        <w:rPr>
          <w:rFonts w:ascii="Sylfaen" w:hAnsi="Sylfaen"/>
          <w:b/>
        </w:rPr>
        <w:t>Продавец обязан:</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lastRenderedPageBreak/>
        <w:t>2.4.</w:t>
      </w:r>
      <w:r w:rsidR="009D71F8" w:rsidRPr="00F01DDB">
        <w:rPr>
          <w:rFonts w:ascii="Sylfaen" w:hAnsi="Sylfaen"/>
        </w:rPr>
        <w:t>1.</w:t>
      </w:r>
      <w:r w:rsidR="009D71F8" w:rsidRPr="00F01DDB">
        <w:rPr>
          <w:rFonts w:ascii="Sylfaen" w:hAnsi="Sylfaen"/>
        </w:rPr>
        <w:tab/>
      </w:r>
      <w:r w:rsidRPr="00F01DDB">
        <w:rPr>
          <w:rFonts w:ascii="Sylfaen" w:hAnsi="Sylfaen"/>
        </w:rPr>
        <w:t>Передавать товар Покупателю в порядке, объемах, сроки и по адресу, предусмотренные договором.</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w:t>
      </w:r>
      <w:r w:rsidR="009D71F8" w:rsidRPr="00F01DDB">
        <w:rPr>
          <w:rFonts w:ascii="Sylfaen" w:hAnsi="Sylfaen"/>
        </w:rPr>
        <w:t>2.</w:t>
      </w:r>
      <w:r w:rsidR="009D71F8" w:rsidRPr="00F01DDB">
        <w:rPr>
          <w:rFonts w:ascii="Sylfaen" w:hAnsi="Sylfaen"/>
        </w:rPr>
        <w:tab/>
      </w:r>
      <w:r w:rsidRPr="00F01DDB">
        <w:rPr>
          <w:rFonts w:ascii="Sylfaen" w:hAnsi="Sylfaen"/>
        </w:rPr>
        <w:t>Обеспечивать поставку товара в соответствии с подпунктом б) пункта 2.1.2 и (или) пунктом 2.1.5 договора в ус</w:t>
      </w:r>
      <w:r w:rsidR="00C45B20" w:rsidRPr="00F01DDB">
        <w:rPr>
          <w:rFonts w:ascii="Sylfaen" w:hAnsi="Sylfaen"/>
        </w:rPr>
        <w:t>тановленные Покупателем сроки.</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w:t>
      </w:r>
      <w:r w:rsidR="005B2A24" w:rsidRPr="00F01DDB">
        <w:rPr>
          <w:rFonts w:ascii="Sylfaen" w:hAnsi="Sylfaen"/>
        </w:rPr>
        <w:t>3.</w:t>
      </w:r>
      <w:r w:rsidR="005B2A24" w:rsidRPr="00F01DDB">
        <w:rPr>
          <w:rFonts w:ascii="Sylfaen" w:hAnsi="Sylfaen"/>
        </w:rPr>
        <w:tab/>
      </w:r>
      <w:r w:rsidRPr="00F01DDB">
        <w:rPr>
          <w:rFonts w:ascii="Sylfaen" w:hAnsi="Sylfaen"/>
        </w:rPr>
        <w:t>Передавать Покупателю товар, свободный от прав третьих лиц.</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w:t>
      </w:r>
      <w:r w:rsidR="003A734A" w:rsidRPr="00F01DDB">
        <w:rPr>
          <w:rFonts w:ascii="Sylfaen" w:hAnsi="Sylfaen"/>
        </w:rPr>
        <w:t>5.</w:t>
      </w:r>
      <w:r w:rsidR="003A734A" w:rsidRPr="00F01DDB">
        <w:rPr>
          <w:rFonts w:ascii="Sylfaen" w:hAnsi="Sylfaen"/>
        </w:rPr>
        <w:tab/>
      </w:r>
      <w:r w:rsidRPr="00F01DDB">
        <w:rPr>
          <w:rFonts w:ascii="Sylfaen" w:hAnsi="Sylfaen"/>
        </w:rPr>
        <w:t>Передавать Покупателю товар предусмотренного</w:t>
      </w:r>
      <w:r w:rsidR="00AA7117" w:rsidRPr="00F01DDB">
        <w:rPr>
          <w:rFonts w:ascii="Sylfaen" w:hAnsi="Sylfaen"/>
        </w:rPr>
        <w:t xml:space="preserve"> </w:t>
      </w:r>
      <w:r w:rsidRPr="00F01DDB">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w:t>
      </w:r>
      <w:r w:rsidR="00AC30D5" w:rsidRPr="00F01DDB">
        <w:rPr>
          <w:rFonts w:ascii="Sylfaen" w:hAnsi="Sylfaen"/>
        </w:rPr>
        <w:t>6.</w:t>
      </w:r>
      <w:r w:rsidR="00AC30D5" w:rsidRPr="00F01DDB">
        <w:rPr>
          <w:rFonts w:ascii="Sylfaen" w:hAnsi="Sylfaen"/>
        </w:rPr>
        <w:tab/>
      </w:r>
      <w:r w:rsidRPr="00F01DDB">
        <w:rPr>
          <w:rFonts w:ascii="Sylfaen" w:hAnsi="Sylfaen"/>
        </w:rPr>
        <w:t>В случае допущения недопоставки, в установленном договором порядке восполнять недопоставку.</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w:t>
      </w:r>
      <w:r w:rsidR="00AC30D5" w:rsidRPr="00F01DDB">
        <w:rPr>
          <w:rFonts w:ascii="Sylfaen" w:hAnsi="Sylfaen"/>
        </w:rPr>
        <w:t>7.</w:t>
      </w:r>
      <w:r w:rsidR="00AC30D5" w:rsidRPr="00F01DDB">
        <w:rPr>
          <w:rFonts w:ascii="Sylfaen" w:hAnsi="Sylfaen"/>
        </w:rPr>
        <w:tab/>
      </w:r>
      <w:r w:rsidRPr="00F01DDB">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w:t>
      </w:r>
      <w:r w:rsidR="006E15CD" w:rsidRPr="00F01DDB">
        <w:rPr>
          <w:rFonts w:ascii="Sylfaen" w:hAnsi="Sylfaen"/>
        </w:rPr>
        <w:t>8.</w:t>
      </w:r>
      <w:r w:rsidR="006E15CD" w:rsidRPr="00F01DDB">
        <w:rPr>
          <w:rFonts w:ascii="Sylfaen" w:hAnsi="Sylfaen"/>
        </w:rPr>
        <w:tab/>
      </w:r>
      <w:r w:rsidRPr="00F01DDB">
        <w:rPr>
          <w:rFonts w:ascii="Sylfaen" w:hAnsi="Sylfaen"/>
        </w:rPr>
        <w:t>В предусмотренных договором случаях уплачивать предусмотренные пунктами 6.2 и 6.3 договора пеню и штраф.</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w:t>
      </w:r>
      <w:r w:rsidR="006E15CD" w:rsidRPr="00F01DDB">
        <w:rPr>
          <w:rFonts w:ascii="Sylfaen" w:hAnsi="Sylfaen"/>
        </w:rPr>
        <w:t>9.</w:t>
      </w:r>
      <w:r w:rsidR="006E15CD" w:rsidRPr="00F01DDB">
        <w:rPr>
          <w:rFonts w:ascii="Sylfaen" w:hAnsi="Sylfaen"/>
        </w:rPr>
        <w:tab/>
      </w:r>
      <w:r w:rsidRPr="00F01DDB">
        <w:rPr>
          <w:rFonts w:ascii="Sylfaen" w:hAnsi="Sylfaen"/>
        </w:rPr>
        <w:t>Передавать Покупателю принадлежности товара и соответствующие документы.</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2.4.1</w:t>
      </w:r>
      <w:r w:rsidR="006E15CD" w:rsidRPr="00F01DDB">
        <w:rPr>
          <w:rFonts w:ascii="Sylfaen" w:hAnsi="Sylfaen"/>
        </w:rPr>
        <w:t>0.</w:t>
      </w:r>
      <w:r w:rsidR="006E15CD" w:rsidRPr="00F01DDB">
        <w:rPr>
          <w:rFonts w:ascii="Sylfaen" w:hAnsi="Sylfaen"/>
        </w:rPr>
        <w:tab/>
      </w:r>
      <w:r w:rsidRPr="00F01DDB">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F01DDB" w:rsidRDefault="00071D1C" w:rsidP="00011CB9">
      <w:pPr>
        <w:widowControl w:val="0"/>
        <w:tabs>
          <w:tab w:val="left" w:pos="1418"/>
        </w:tabs>
        <w:spacing w:after="160"/>
        <w:ind w:firstLine="567"/>
        <w:jc w:val="both"/>
        <w:rPr>
          <w:rFonts w:ascii="Sylfaen" w:hAnsi="Sylfaen"/>
        </w:rPr>
      </w:pPr>
      <w:r w:rsidRPr="00F01DDB">
        <w:rPr>
          <w:rFonts w:ascii="Sylfaen" w:hAnsi="Sylfaen"/>
        </w:rPr>
        <w:t>2.4.1</w:t>
      </w:r>
      <w:r w:rsidR="009D71F8" w:rsidRPr="00F01DDB">
        <w:rPr>
          <w:rFonts w:ascii="Sylfaen" w:hAnsi="Sylfaen"/>
        </w:rPr>
        <w:t>1.</w:t>
      </w:r>
      <w:r w:rsidR="009D71F8" w:rsidRPr="00F01DDB">
        <w:rPr>
          <w:rFonts w:ascii="Sylfaen" w:hAnsi="Sylfaen"/>
        </w:rPr>
        <w:tab/>
      </w:r>
      <w:r w:rsidR="00011CB9" w:rsidRPr="00F01DDB">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F01DDB" w:rsidRDefault="00071D1C" w:rsidP="00B46D58">
      <w:pPr>
        <w:widowControl w:val="0"/>
        <w:spacing w:after="160"/>
        <w:jc w:val="center"/>
        <w:rPr>
          <w:rFonts w:ascii="Sylfaen" w:hAnsi="Sylfaen"/>
          <w:b/>
        </w:rPr>
      </w:pPr>
      <w:r w:rsidRPr="00F01DDB">
        <w:rPr>
          <w:rFonts w:ascii="Sylfaen" w:hAnsi="Sylfaen"/>
          <w:b/>
        </w:rPr>
        <w:t>3. ЦЕНА ДОГОВОРА И ПОРЯДОК ОПЛАТЫ</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lastRenderedPageBreak/>
        <w:t>3.</w:t>
      </w:r>
      <w:r w:rsidR="009D71F8" w:rsidRPr="00F01DDB">
        <w:rPr>
          <w:rFonts w:ascii="Sylfaen" w:hAnsi="Sylfaen"/>
        </w:rPr>
        <w:t>1.</w:t>
      </w:r>
      <w:r w:rsidR="009D71F8" w:rsidRPr="00F01DDB">
        <w:rPr>
          <w:rFonts w:ascii="Sylfaen" w:hAnsi="Sylfaen"/>
        </w:rPr>
        <w:tab/>
      </w:r>
      <w:r w:rsidRPr="00F01DDB">
        <w:rPr>
          <w:rFonts w:ascii="Sylfaen" w:hAnsi="Sylfaen"/>
        </w:rPr>
        <w:t>Цена договора составляет ________</w:t>
      </w:r>
      <w:r w:rsidR="00C45B20" w:rsidRPr="00F01DDB">
        <w:rPr>
          <w:rFonts w:ascii="Sylfaen" w:hAnsi="Sylfaen"/>
        </w:rPr>
        <w:t>_____</w:t>
      </w:r>
      <w:r w:rsidRPr="00F01DDB">
        <w:rPr>
          <w:rFonts w:ascii="Sylfaen" w:hAnsi="Sylfaen"/>
        </w:rPr>
        <w:t xml:space="preserve">________ </w:t>
      </w:r>
      <w:proofErr w:type="spellStart"/>
      <w:r w:rsidRPr="00F01DDB">
        <w:rPr>
          <w:rFonts w:ascii="Sylfaen" w:hAnsi="Sylfaen"/>
        </w:rPr>
        <w:t>драмов</w:t>
      </w:r>
      <w:proofErr w:type="spellEnd"/>
      <w:r w:rsidRPr="00F01DDB">
        <w:rPr>
          <w:rFonts w:ascii="Sylfaen" w:hAnsi="Sylfaen"/>
        </w:rPr>
        <w:t xml:space="preserve"> Республики Армения, включая НДС</w:t>
      </w:r>
      <w:r w:rsidR="00D043FA" w:rsidRPr="00F01DDB">
        <w:rPr>
          <w:rStyle w:val="af6"/>
          <w:rFonts w:ascii="Sylfaen" w:hAnsi="Sylfaen"/>
        </w:rPr>
        <w:footnoteReference w:customMarkFollows="1" w:id="27"/>
        <w:t>17</w:t>
      </w:r>
      <w:r w:rsidRPr="00F01DDB">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F01DDB" w:rsidRDefault="00071D1C" w:rsidP="00B46D58">
      <w:pPr>
        <w:widowControl w:val="0"/>
        <w:spacing w:after="160"/>
        <w:ind w:firstLine="567"/>
        <w:jc w:val="both"/>
        <w:rPr>
          <w:rFonts w:ascii="Sylfaen" w:hAnsi="Sylfaen" w:cs="Sylfaen"/>
        </w:rPr>
      </w:pPr>
      <w:r w:rsidRPr="00F01DDB">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3.</w:t>
      </w:r>
      <w:r w:rsidR="009D71F8" w:rsidRPr="00F01DDB">
        <w:rPr>
          <w:rFonts w:ascii="Sylfaen" w:hAnsi="Sylfaen"/>
        </w:rPr>
        <w:t>2.</w:t>
      </w:r>
      <w:r w:rsidR="009D71F8" w:rsidRPr="00F01DDB">
        <w:rPr>
          <w:rFonts w:ascii="Sylfaen" w:hAnsi="Sylfaen"/>
        </w:rPr>
        <w:tab/>
      </w:r>
      <w:r w:rsidRPr="00F01DDB">
        <w:rPr>
          <w:rFonts w:ascii="Sylfaen" w:hAnsi="Sylfaen"/>
        </w:rPr>
        <w:t>Покупатель перечи</w:t>
      </w:r>
      <w:r w:rsidR="00C45B20" w:rsidRPr="00F01DDB">
        <w:rPr>
          <w:rFonts w:ascii="Sylfaen" w:hAnsi="Sylfaen"/>
        </w:rPr>
        <w:t>сляет сумму в размере до ______</w:t>
      </w:r>
      <w:r w:rsidRPr="00F01DDB">
        <w:rPr>
          <w:rFonts w:ascii="Sylfaen" w:hAnsi="Sylfaen"/>
        </w:rPr>
        <w:t xml:space="preserve">_________ </w:t>
      </w:r>
      <w:proofErr w:type="spellStart"/>
      <w:r w:rsidRPr="00F01DDB">
        <w:rPr>
          <w:rFonts w:ascii="Sylfaen" w:hAnsi="Sylfaen"/>
        </w:rPr>
        <w:t>драмов</w:t>
      </w:r>
      <w:proofErr w:type="spellEnd"/>
      <w:r w:rsidRPr="00F01DDB">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F01DDB">
        <w:rPr>
          <w:rFonts w:ascii="Sylfaen" w:hAnsi="Sylfaen"/>
        </w:rPr>
        <w:t xml:space="preserve">При этом до полного погашения предоплаты платежи </w:t>
      </w:r>
      <w:r w:rsidR="00EC00EF" w:rsidRPr="00F01DDB">
        <w:rPr>
          <w:rFonts w:ascii="Sylfaen" w:hAnsi="Sylfaen"/>
        </w:rPr>
        <w:t>Продавцу</w:t>
      </w:r>
      <w:r w:rsidR="0072587C" w:rsidRPr="00F01DDB">
        <w:rPr>
          <w:rFonts w:ascii="Sylfaen" w:hAnsi="Sylfaen"/>
        </w:rPr>
        <w:t xml:space="preserve"> не </w:t>
      </w:r>
      <w:proofErr w:type="gramStart"/>
      <w:r w:rsidR="0072587C" w:rsidRPr="00F01DDB">
        <w:rPr>
          <w:rFonts w:ascii="Sylfaen" w:hAnsi="Sylfaen"/>
        </w:rPr>
        <w:t>производятся.</w:t>
      </w:r>
      <w:r w:rsidR="003C61D5" w:rsidRPr="00F01DDB">
        <w:rPr>
          <w:rStyle w:val="af6"/>
          <w:rFonts w:ascii="Sylfaen" w:hAnsi="Sylfaen"/>
        </w:rPr>
        <w:footnoteReference w:customMarkFollows="1" w:id="28"/>
        <w:t>18</w:t>
      </w:r>
      <w:r w:rsidR="00C45B20" w:rsidRPr="00F01DDB">
        <w:rPr>
          <w:rFonts w:ascii="Sylfaen" w:hAnsi="Sylfaen"/>
        </w:rPr>
        <w:t>.</w:t>
      </w:r>
      <w:proofErr w:type="gramEnd"/>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3.</w:t>
      </w:r>
      <w:r w:rsidR="005B2A24" w:rsidRPr="00F01DDB">
        <w:rPr>
          <w:rFonts w:ascii="Sylfaen" w:hAnsi="Sylfaen"/>
        </w:rPr>
        <w:t>3.</w:t>
      </w:r>
      <w:r w:rsidR="005B2A24" w:rsidRPr="00F01DDB">
        <w:rPr>
          <w:rFonts w:ascii="Sylfaen" w:hAnsi="Sylfaen"/>
        </w:rPr>
        <w:tab/>
      </w:r>
      <w:r w:rsidRPr="00F01DDB">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F01DDB">
        <w:rPr>
          <w:rFonts w:ascii="Sylfaen" w:hAnsi="Sylfaen" w:cs="Courier New"/>
          <w:lang w:val="en-US"/>
        </w:rPr>
        <w:t> </w:t>
      </w:r>
      <w:r w:rsidRPr="00F01DDB">
        <w:rPr>
          <w:rFonts w:ascii="Sylfaen" w:hAnsi="Sylfaen"/>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F01DDB">
        <w:rPr>
          <w:rFonts w:ascii="Sylfaen" w:hAnsi="Sylfaen" w:cs="Courier New"/>
          <w:lang w:val="en-US"/>
        </w:rPr>
        <w:t> </w:t>
      </w:r>
      <w:r w:rsidRPr="00F01DDB">
        <w:rPr>
          <w:rFonts w:ascii="Sylfaen" w:hAnsi="Sylfaen"/>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F01DDB">
        <w:rPr>
          <w:rFonts w:ascii="Sylfaen" w:hAnsi="Sylfaen" w:cs="Courier New"/>
          <w:lang w:val="en-US"/>
        </w:rPr>
        <w:t> </w:t>
      </w:r>
      <w:r w:rsidRPr="00F01DDB">
        <w:rPr>
          <w:rFonts w:ascii="Sylfaen" w:hAnsi="Sylfaen"/>
        </w:rPr>
        <w:t xml:space="preserve">не позднее чем до </w:t>
      </w:r>
      <w:r w:rsidR="000A5316" w:rsidRPr="00F01DDB">
        <w:rPr>
          <w:rFonts w:ascii="Sylfaen" w:hAnsi="Sylfaen"/>
        </w:rPr>
        <w:t>3</w:t>
      </w:r>
      <w:r w:rsidRPr="00F01DDB">
        <w:rPr>
          <w:rFonts w:ascii="Sylfaen" w:hAnsi="Sylfaen"/>
        </w:rPr>
        <w:t xml:space="preserve">0 декабря данного года. </w:t>
      </w:r>
    </w:p>
    <w:p w:rsidR="00071D1C" w:rsidRPr="00F01DDB" w:rsidRDefault="00071D1C" w:rsidP="00B46D58">
      <w:pPr>
        <w:widowControl w:val="0"/>
        <w:spacing w:after="160"/>
        <w:ind w:firstLine="720"/>
        <w:jc w:val="both"/>
        <w:rPr>
          <w:rFonts w:ascii="Sylfaen" w:hAnsi="Sylfaen" w:cs="Sylfaen"/>
          <w:i/>
          <w:u w:val="single"/>
          <w:lang w:val="hy-AM"/>
        </w:rPr>
      </w:pPr>
    </w:p>
    <w:p w:rsidR="00071D1C" w:rsidRPr="00F01DDB" w:rsidRDefault="00071D1C" w:rsidP="00B46D58">
      <w:pPr>
        <w:widowControl w:val="0"/>
        <w:spacing w:after="160"/>
        <w:jc w:val="center"/>
        <w:rPr>
          <w:rFonts w:ascii="Sylfaen" w:hAnsi="Sylfaen"/>
          <w:b/>
        </w:rPr>
      </w:pPr>
      <w:r w:rsidRPr="00F01DDB">
        <w:rPr>
          <w:rFonts w:ascii="Sylfaen" w:hAnsi="Sylfaen"/>
          <w:b/>
        </w:rPr>
        <w:t>4. КАЧЕСТВО И ГАРАНТИЯ ТОВАРА</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lastRenderedPageBreak/>
        <w:t>4.</w:t>
      </w:r>
      <w:r w:rsidR="009D71F8" w:rsidRPr="00F01DDB">
        <w:rPr>
          <w:rFonts w:ascii="Sylfaen" w:hAnsi="Sylfaen"/>
        </w:rPr>
        <w:t>1.</w:t>
      </w:r>
      <w:r w:rsidR="009D71F8" w:rsidRPr="00F01DDB">
        <w:rPr>
          <w:rFonts w:ascii="Sylfaen" w:hAnsi="Sylfaen"/>
        </w:rPr>
        <w:tab/>
      </w:r>
      <w:r w:rsidRPr="00F01DDB">
        <w:rPr>
          <w:rFonts w:ascii="Sylfaen" w:hAnsi="Sylfaen"/>
        </w:rPr>
        <w:t>Продавец гарантирует соответствие качества поставленного товара требованиям государственного стандарта.</w:t>
      </w:r>
    </w:p>
    <w:p w:rsidR="009E45F3" w:rsidRPr="00F01DDB" w:rsidRDefault="00071D1C" w:rsidP="00B46D58">
      <w:pPr>
        <w:widowControl w:val="0"/>
        <w:tabs>
          <w:tab w:val="left" w:pos="1134"/>
        </w:tabs>
        <w:spacing w:after="160"/>
        <w:ind w:firstLine="567"/>
        <w:jc w:val="both"/>
        <w:rPr>
          <w:rFonts w:ascii="Sylfaen" w:hAnsi="Sylfaen" w:cs="Sylfaen"/>
        </w:rPr>
      </w:pPr>
      <w:r w:rsidRPr="00F01DDB">
        <w:rPr>
          <w:rFonts w:ascii="Sylfaen" w:hAnsi="Sylfaen"/>
        </w:rPr>
        <w:t>4.</w:t>
      </w:r>
      <w:r w:rsidR="009D71F8" w:rsidRPr="00F01DDB">
        <w:rPr>
          <w:rFonts w:ascii="Sylfaen" w:hAnsi="Sylfaen"/>
        </w:rPr>
        <w:t>2.</w:t>
      </w:r>
      <w:r w:rsidR="009D71F8" w:rsidRPr="00F01DDB">
        <w:rPr>
          <w:rFonts w:ascii="Sylfaen" w:hAnsi="Sylfaen"/>
        </w:rPr>
        <w:tab/>
      </w:r>
      <w:r w:rsidRPr="00F01DDB">
        <w:rPr>
          <w:rFonts w:ascii="Sylfaen" w:hAnsi="Sylfaen"/>
        </w:rPr>
        <w:t>Для товаров, являющихся основным средством, гарантийным сроком устанавливается _____</w:t>
      </w:r>
      <w:r w:rsidR="00C45B20" w:rsidRPr="00F01DDB">
        <w:rPr>
          <w:rFonts w:ascii="Sylfaen" w:hAnsi="Sylfaen"/>
        </w:rPr>
        <w:t>________</w:t>
      </w:r>
      <w:r w:rsidRPr="00F01DDB">
        <w:rPr>
          <w:rFonts w:ascii="Sylfaen" w:hAnsi="Sylfaen"/>
        </w:rPr>
        <w:t>___ календарных дней со дня, следующего за днем принятия товара Покупателем.</w:t>
      </w:r>
      <w:r w:rsidR="00AA7117" w:rsidRPr="00F01DDB">
        <w:rPr>
          <w:rFonts w:ascii="Sylfaen" w:hAnsi="Sylfaen"/>
        </w:rPr>
        <w:t xml:space="preserve"> </w:t>
      </w:r>
      <w:r w:rsidRPr="00F01DDB">
        <w:rPr>
          <w:rFonts w:ascii="Sylfaen" w:hAnsi="Sylfaen"/>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F01DDB">
        <w:rPr>
          <w:rStyle w:val="af6"/>
          <w:rFonts w:ascii="Sylfaen" w:hAnsi="Sylfaen"/>
        </w:rPr>
        <w:footnoteReference w:customMarkFollows="1" w:id="29"/>
        <w:t>19</w:t>
      </w:r>
      <w:r w:rsidRPr="00F01DDB">
        <w:rPr>
          <w:rFonts w:ascii="Sylfaen" w:hAnsi="Sylfaen"/>
        </w:rPr>
        <w:t>.</w:t>
      </w:r>
    </w:p>
    <w:p w:rsidR="009E45F3" w:rsidRPr="00F01DDB" w:rsidRDefault="009E45F3" w:rsidP="00B46D58">
      <w:pPr>
        <w:widowControl w:val="0"/>
        <w:spacing w:after="160"/>
        <w:jc w:val="center"/>
        <w:rPr>
          <w:rFonts w:ascii="Sylfaen" w:hAnsi="Sylfaen"/>
          <w:b/>
        </w:rPr>
      </w:pPr>
      <w:r w:rsidRPr="00F01DDB">
        <w:rPr>
          <w:rFonts w:ascii="Sylfaen" w:hAnsi="Sylfaen"/>
          <w:b/>
        </w:rPr>
        <w:t>5. ПЕРЕДАЧА И ПРИЕМ ТОВАРА</w:t>
      </w:r>
    </w:p>
    <w:p w:rsidR="009E45F3" w:rsidRPr="00F01DDB" w:rsidRDefault="009E45F3" w:rsidP="00B46D58">
      <w:pPr>
        <w:widowControl w:val="0"/>
        <w:tabs>
          <w:tab w:val="left" w:pos="1134"/>
        </w:tabs>
        <w:spacing w:after="160"/>
        <w:ind w:firstLine="567"/>
        <w:jc w:val="both"/>
        <w:rPr>
          <w:rFonts w:ascii="Sylfaen" w:hAnsi="Sylfaen"/>
        </w:rPr>
      </w:pPr>
      <w:r w:rsidRPr="00F01DDB">
        <w:rPr>
          <w:rFonts w:ascii="Sylfaen" w:hAnsi="Sylfaen"/>
        </w:rPr>
        <w:t>5.</w:t>
      </w:r>
      <w:r w:rsidR="009D71F8" w:rsidRPr="00F01DDB">
        <w:rPr>
          <w:rFonts w:ascii="Sylfaen" w:hAnsi="Sylfaen"/>
        </w:rPr>
        <w:t>1.</w:t>
      </w:r>
      <w:r w:rsidR="009D71F8" w:rsidRPr="00F01DDB">
        <w:rPr>
          <w:rFonts w:ascii="Sylfaen" w:hAnsi="Sylfaen"/>
        </w:rPr>
        <w:tab/>
      </w:r>
      <w:r w:rsidRPr="00F01DDB">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1DDB">
        <w:rPr>
          <w:rFonts w:ascii="Sylfaen" w:hAnsi="Sylfaen"/>
        </w:rPr>
        <w:t>ием даты составления документа.</w:t>
      </w:r>
    </w:p>
    <w:p w:rsidR="00CE1E11" w:rsidRPr="00F01DDB" w:rsidRDefault="00CE1E11" w:rsidP="00CE1E11">
      <w:pPr>
        <w:widowControl w:val="0"/>
        <w:spacing w:after="160"/>
        <w:ind w:firstLine="567"/>
        <w:jc w:val="both"/>
        <w:rPr>
          <w:rFonts w:ascii="Sylfaen" w:hAnsi="Sylfaen" w:cs="Sylfaen"/>
        </w:rPr>
      </w:pPr>
      <w:r w:rsidRPr="00F01DDB">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F01DDB" w:rsidRDefault="001E4776" w:rsidP="00CE1E11">
      <w:pPr>
        <w:widowControl w:val="0"/>
        <w:tabs>
          <w:tab w:val="left" w:pos="1134"/>
        </w:tabs>
        <w:spacing w:after="160"/>
        <w:ind w:firstLine="567"/>
        <w:jc w:val="both"/>
        <w:rPr>
          <w:rFonts w:ascii="Sylfaen" w:hAnsi="Sylfaen" w:cs="Sylfaen"/>
        </w:rPr>
      </w:pPr>
      <w:r w:rsidRPr="00F01DDB">
        <w:rPr>
          <w:rFonts w:ascii="Sylfaen" w:hAnsi="Sylfaen"/>
        </w:rPr>
        <w:t>5.2.</w:t>
      </w:r>
      <w:r w:rsidRPr="00F01DDB">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1DDB" w:rsidRDefault="001E4776" w:rsidP="00AA6428">
      <w:pPr>
        <w:widowControl w:val="0"/>
        <w:tabs>
          <w:tab w:val="left" w:pos="1134"/>
        </w:tabs>
        <w:spacing w:after="160"/>
        <w:ind w:firstLine="567"/>
        <w:jc w:val="both"/>
        <w:rPr>
          <w:rFonts w:ascii="Sylfaen" w:hAnsi="Sylfaen" w:cs="Sylfaen"/>
        </w:rPr>
      </w:pPr>
      <w:proofErr w:type="gramStart"/>
      <w:r w:rsidRPr="00F01DDB">
        <w:rPr>
          <w:rFonts w:ascii="Sylfaen" w:hAnsi="Sylfaen"/>
        </w:rPr>
        <w:t>а)</w:t>
      </w:r>
      <w:r w:rsidRPr="00F01DDB">
        <w:rPr>
          <w:rFonts w:ascii="Sylfaen" w:hAnsi="Sylfaen"/>
        </w:rPr>
        <w:tab/>
      </w:r>
      <w:proofErr w:type="gramEnd"/>
      <w:r w:rsidRPr="00F01DDB">
        <w:rPr>
          <w:rFonts w:ascii="Sylfaen" w:hAnsi="Sylfaen"/>
        </w:rPr>
        <w:t>для урегулирования вопроса предпринимает меры, предусмотренные договором для подобной ситуации;</w:t>
      </w:r>
    </w:p>
    <w:p w:rsidR="001E4776" w:rsidRPr="00F01DDB" w:rsidRDefault="001E4776" w:rsidP="00AA6428">
      <w:pPr>
        <w:widowControl w:val="0"/>
        <w:tabs>
          <w:tab w:val="left" w:pos="1134"/>
        </w:tabs>
        <w:spacing w:after="160"/>
        <w:ind w:firstLine="567"/>
        <w:jc w:val="both"/>
        <w:rPr>
          <w:rFonts w:ascii="Sylfaen" w:hAnsi="Sylfaen" w:cs="Sylfaen"/>
        </w:rPr>
      </w:pPr>
      <w:proofErr w:type="gramStart"/>
      <w:r w:rsidRPr="00F01DDB">
        <w:rPr>
          <w:rFonts w:ascii="Sylfaen" w:hAnsi="Sylfaen"/>
        </w:rPr>
        <w:lastRenderedPageBreak/>
        <w:t>б)</w:t>
      </w:r>
      <w:r w:rsidRPr="00F01DDB">
        <w:rPr>
          <w:rFonts w:ascii="Sylfaen" w:hAnsi="Sylfaen"/>
        </w:rPr>
        <w:tab/>
      </w:r>
      <w:proofErr w:type="gramEnd"/>
      <w:r w:rsidRPr="00F01DDB">
        <w:rPr>
          <w:rFonts w:ascii="Sylfaen" w:hAnsi="Sylfaen"/>
        </w:rPr>
        <w:t>в отношении Продавца применяет меры ответственности, предусмотренные договором.</w:t>
      </w:r>
    </w:p>
    <w:p w:rsidR="00371CF8" w:rsidRPr="00F01DDB" w:rsidRDefault="00CB1211" w:rsidP="00371CF8">
      <w:pPr>
        <w:widowControl w:val="0"/>
        <w:tabs>
          <w:tab w:val="left" w:pos="1134"/>
        </w:tabs>
        <w:spacing w:after="160"/>
        <w:ind w:firstLine="567"/>
        <w:jc w:val="both"/>
        <w:rPr>
          <w:rFonts w:ascii="Sylfaen" w:hAnsi="Sylfaen"/>
        </w:rPr>
      </w:pPr>
      <w:r w:rsidRPr="00F01DDB">
        <w:rPr>
          <w:rFonts w:ascii="Sylfaen" w:hAnsi="Sylfaen"/>
        </w:rPr>
        <w:t>5</w:t>
      </w:r>
      <w:r w:rsidR="009123CA" w:rsidRPr="00F01DDB">
        <w:rPr>
          <w:rFonts w:ascii="Sylfaen" w:hAnsi="Sylfaen"/>
        </w:rPr>
        <w:t>.</w:t>
      </w:r>
      <w:r w:rsidR="005B2A24" w:rsidRPr="00F01DDB">
        <w:rPr>
          <w:rFonts w:ascii="Sylfaen" w:hAnsi="Sylfaen"/>
        </w:rPr>
        <w:t>3.</w:t>
      </w:r>
      <w:r w:rsidR="005B2A24" w:rsidRPr="00F01DDB">
        <w:rPr>
          <w:rFonts w:ascii="Sylfaen" w:hAnsi="Sylfaen"/>
        </w:rPr>
        <w:tab/>
      </w:r>
      <w:r w:rsidR="00371CF8" w:rsidRPr="00F01DDB">
        <w:rPr>
          <w:rFonts w:ascii="Sylfaen" w:hAnsi="Sylfaen"/>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F01DDB" w:rsidRDefault="00371CF8" w:rsidP="00371CF8">
      <w:pPr>
        <w:widowControl w:val="0"/>
        <w:tabs>
          <w:tab w:val="left" w:pos="1134"/>
        </w:tabs>
        <w:spacing w:after="160"/>
        <w:ind w:firstLine="567"/>
        <w:jc w:val="both"/>
        <w:rPr>
          <w:rFonts w:ascii="Sylfaen" w:hAnsi="Sylfaen" w:cs="Sylfaen"/>
        </w:rPr>
      </w:pPr>
      <w:r w:rsidRPr="00F01DDB">
        <w:rPr>
          <w:rFonts w:ascii="Sylfaen" w:hAnsi="Sylfaen"/>
        </w:rPr>
        <w:t>5.4.</w:t>
      </w:r>
      <w:r w:rsidRPr="00F01DDB">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F01DDB" w:rsidRDefault="00BE5F44" w:rsidP="00B46D58">
      <w:pPr>
        <w:widowControl w:val="0"/>
        <w:tabs>
          <w:tab w:val="left" w:pos="1134"/>
        </w:tabs>
        <w:spacing w:after="160"/>
        <w:ind w:firstLine="567"/>
        <w:jc w:val="both"/>
        <w:rPr>
          <w:rFonts w:ascii="Sylfaen" w:hAnsi="Sylfaen"/>
        </w:rPr>
      </w:pPr>
    </w:p>
    <w:p w:rsidR="009123CA" w:rsidRPr="00F01DDB" w:rsidRDefault="009123CA" w:rsidP="00B46D58">
      <w:pPr>
        <w:widowControl w:val="0"/>
        <w:spacing w:after="160"/>
        <w:jc w:val="center"/>
        <w:rPr>
          <w:rFonts w:ascii="Sylfaen" w:hAnsi="Sylfaen"/>
          <w:b/>
        </w:rPr>
      </w:pPr>
      <w:r w:rsidRPr="00F01DDB">
        <w:rPr>
          <w:rFonts w:ascii="Sylfaen" w:hAnsi="Sylfaen"/>
          <w:b/>
        </w:rPr>
        <w:t>6. ОТВЕТСТВЕННОСТЬ СТОРОН</w:t>
      </w:r>
    </w:p>
    <w:p w:rsidR="009123CA" w:rsidRPr="00F01DDB" w:rsidRDefault="009123CA" w:rsidP="00B46D58">
      <w:pPr>
        <w:widowControl w:val="0"/>
        <w:tabs>
          <w:tab w:val="left" w:pos="1134"/>
        </w:tabs>
        <w:spacing w:after="160"/>
        <w:ind w:firstLine="567"/>
        <w:jc w:val="both"/>
        <w:rPr>
          <w:rFonts w:ascii="Sylfaen" w:hAnsi="Sylfaen"/>
        </w:rPr>
      </w:pPr>
      <w:r w:rsidRPr="00F01DDB">
        <w:rPr>
          <w:rFonts w:ascii="Sylfaen" w:hAnsi="Sylfaen"/>
        </w:rPr>
        <w:t>6.</w:t>
      </w:r>
      <w:r w:rsidR="009D71F8" w:rsidRPr="00F01DDB">
        <w:rPr>
          <w:rFonts w:ascii="Sylfaen" w:hAnsi="Sylfaen"/>
        </w:rPr>
        <w:t>1.</w:t>
      </w:r>
      <w:r w:rsidR="009D71F8" w:rsidRPr="00F01DDB">
        <w:rPr>
          <w:rFonts w:ascii="Sylfaen" w:hAnsi="Sylfaen"/>
        </w:rPr>
        <w:tab/>
      </w:r>
      <w:r w:rsidRPr="00F01DDB">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F01DDB" w:rsidRDefault="009123CA" w:rsidP="00B46D58">
      <w:pPr>
        <w:widowControl w:val="0"/>
        <w:tabs>
          <w:tab w:val="left" w:pos="1134"/>
        </w:tabs>
        <w:spacing w:after="160"/>
        <w:ind w:firstLine="567"/>
        <w:jc w:val="both"/>
        <w:rPr>
          <w:rFonts w:ascii="Sylfaen" w:hAnsi="Sylfaen"/>
        </w:rPr>
      </w:pPr>
      <w:r w:rsidRPr="00F01DDB">
        <w:rPr>
          <w:rFonts w:ascii="Sylfaen" w:hAnsi="Sylfaen"/>
        </w:rPr>
        <w:t>6.</w:t>
      </w:r>
      <w:r w:rsidR="009D71F8" w:rsidRPr="00F01DDB">
        <w:rPr>
          <w:rFonts w:ascii="Sylfaen" w:hAnsi="Sylfaen"/>
        </w:rPr>
        <w:t>2.</w:t>
      </w:r>
      <w:r w:rsidR="009D71F8" w:rsidRPr="00F01DDB">
        <w:rPr>
          <w:rFonts w:ascii="Sylfaen" w:hAnsi="Sylfaen"/>
        </w:rPr>
        <w:tab/>
      </w:r>
      <w:r w:rsidRPr="00F01DDB">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F01DDB">
        <w:rPr>
          <w:rFonts w:ascii="Sylfaen" w:hAnsi="Sylfaen"/>
        </w:rPr>
        <w:t xml:space="preserve"> рабочий</w:t>
      </w:r>
      <w:r w:rsidRPr="00F01DDB">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F01DDB" w:rsidRDefault="009123CA" w:rsidP="00B46D58">
      <w:pPr>
        <w:widowControl w:val="0"/>
        <w:tabs>
          <w:tab w:val="left" w:pos="1134"/>
        </w:tabs>
        <w:spacing w:after="160"/>
        <w:ind w:firstLine="567"/>
        <w:jc w:val="both"/>
        <w:rPr>
          <w:rFonts w:ascii="Sylfaen" w:hAnsi="Sylfaen"/>
        </w:rPr>
      </w:pPr>
      <w:r w:rsidRPr="00F01DDB">
        <w:rPr>
          <w:rFonts w:ascii="Sylfaen" w:hAnsi="Sylfaen"/>
        </w:rPr>
        <w:t>6.</w:t>
      </w:r>
      <w:r w:rsidR="005B2A24" w:rsidRPr="00F01DDB">
        <w:rPr>
          <w:rFonts w:ascii="Sylfaen" w:hAnsi="Sylfaen"/>
        </w:rPr>
        <w:t>3.</w:t>
      </w:r>
      <w:r w:rsidR="005B2A24" w:rsidRPr="00F01DDB">
        <w:rPr>
          <w:rFonts w:ascii="Sylfaen" w:hAnsi="Sylfaen"/>
        </w:rPr>
        <w:tab/>
      </w:r>
      <w:r w:rsidRPr="00F01DDB">
        <w:rPr>
          <w:rFonts w:ascii="Sylfaen" w:hAnsi="Sylfaen"/>
        </w:rPr>
        <w:t>В каждом случае поставки товара, не соответствующего указанной в</w:t>
      </w:r>
      <w:r w:rsidR="00D52566" w:rsidRPr="00F01DDB">
        <w:rPr>
          <w:rFonts w:ascii="Sylfaen" w:hAnsi="Sylfaen" w:cs="Courier New"/>
          <w:lang w:val="en-US"/>
        </w:rPr>
        <w:t> </w:t>
      </w:r>
      <w:r w:rsidRPr="00F01DDB">
        <w:rPr>
          <w:rFonts w:ascii="Sylfaen" w:hAnsi="Sylfaen"/>
        </w:rPr>
        <w:t>пункте 1.</w:t>
      </w:r>
      <w:r w:rsidR="009D71F8" w:rsidRPr="00F01DDB">
        <w:rPr>
          <w:rFonts w:ascii="Sylfaen" w:hAnsi="Sylfaen"/>
        </w:rPr>
        <w:t>1.</w:t>
      </w:r>
      <w:r w:rsidR="009D71F8" w:rsidRPr="00F01DDB">
        <w:rPr>
          <w:rFonts w:ascii="Sylfaen" w:hAnsi="Sylfaen"/>
        </w:rPr>
        <w:tab/>
      </w:r>
      <w:proofErr w:type="gramStart"/>
      <w:r w:rsidRPr="00F01DDB">
        <w:rPr>
          <w:rFonts w:ascii="Sylfaen" w:hAnsi="Sylfaen"/>
        </w:rPr>
        <w:t>договора</w:t>
      </w:r>
      <w:proofErr w:type="gramEnd"/>
      <w:r w:rsidRPr="00F01DDB">
        <w:rPr>
          <w:rFonts w:ascii="Sylfaen" w:hAnsi="Sylfaen"/>
        </w:rPr>
        <w:t xml:space="preserve"> технической характеристике, с Продавца взимается штраф в размере 0,5 (ноль целых пять десятых) процента от цены договора</w:t>
      </w:r>
      <w:r w:rsidR="00803ED8" w:rsidRPr="00F01DDB">
        <w:rPr>
          <w:rStyle w:val="af6"/>
          <w:rFonts w:ascii="Sylfaen" w:hAnsi="Sylfaen"/>
        </w:rPr>
        <w:footnoteReference w:customMarkFollows="1" w:id="30"/>
        <w:t>20</w:t>
      </w:r>
      <w:r w:rsidRPr="00F01DDB">
        <w:rPr>
          <w:rFonts w:ascii="Sylfaen" w:hAnsi="Sylfaen"/>
        </w:rPr>
        <w:t>.</w:t>
      </w:r>
      <w:r w:rsidR="00DF0BD2" w:rsidRPr="00F01DDB">
        <w:rPr>
          <w:rFonts w:ascii="Sylfaen" w:hAnsi="Sylfaen"/>
        </w:rPr>
        <w:t xml:space="preserve"> При этом</w:t>
      </w:r>
      <w:r w:rsidR="00DF0BD2" w:rsidRPr="00F01DDB">
        <w:rPr>
          <w:rFonts w:ascii="Sylfaen" w:hAnsi="Sylfaen"/>
          <w:lang w:val="hy-AM"/>
        </w:rPr>
        <w:t>,</w:t>
      </w:r>
      <w:r w:rsidR="00DF0BD2" w:rsidRPr="00F01DDB">
        <w:rPr>
          <w:rFonts w:ascii="Sylfaen" w:hAnsi="Sylfaen"/>
        </w:rPr>
        <w:t xml:space="preserve"> штраф рассчитывается также при выполнении поставки товара в срок, </w:t>
      </w:r>
      <w:r w:rsidR="00DF0BD2" w:rsidRPr="00F01DDB">
        <w:rPr>
          <w:rFonts w:ascii="Sylfaen" w:hAnsi="Sylfaen"/>
        </w:rPr>
        <w:lastRenderedPageBreak/>
        <w:t>установленный настоящим договором, но в случае его непринятия заказчиком</w:t>
      </w:r>
    </w:p>
    <w:p w:rsidR="0094684E" w:rsidRPr="00F01DDB" w:rsidRDefault="0094684E" w:rsidP="00B46D58">
      <w:pPr>
        <w:widowControl w:val="0"/>
        <w:tabs>
          <w:tab w:val="left" w:pos="1134"/>
        </w:tabs>
        <w:spacing w:after="160"/>
        <w:ind w:firstLine="567"/>
        <w:jc w:val="both"/>
        <w:rPr>
          <w:rFonts w:ascii="Sylfaen" w:hAnsi="Sylfaen"/>
        </w:rPr>
      </w:pPr>
      <w:r w:rsidRPr="00F01DDB">
        <w:rPr>
          <w:rFonts w:ascii="Sylfaen" w:hAnsi="Sylfaen"/>
        </w:rPr>
        <w:t>6.</w:t>
      </w:r>
      <w:r w:rsidR="00552934" w:rsidRPr="00F01DDB">
        <w:rPr>
          <w:rFonts w:ascii="Sylfaen" w:hAnsi="Sylfaen"/>
        </w:rPr>
        <w:t>4.</w:t>
      </w:r>
      <w:r w:rsidR="00552934" w:rsidRPr="00F01DDB">
        <w:rPr>
          <w:rFonts w:ascii="Sylfaen" w:hAnsi="Sylfaen"/>
        </w:rPr>
        <w:tab/>
      </w:r>
      <w:r w:rsidRPr="00F01DDB">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F01DDB" w:rsidRDefault="0094684E" w:rsidP="00B46D58">
      <w:pPr>
        <w:widowControl w:val="0"/>
        <w:tabs>
          <w:tab w:val="left" w:pos="1134"/>
        </w:tabs>
        <w:spacing w:after="160"/>
        <w:ind w:firstLine="567"/>
        <w:jc w:val="both"/>
        <w:rPr>
          <w:rFonts w:ascii="Sylfaen" w:hAnsi="Sylfaen"/>
        </w:rPr>
      </w:pPr>
      <w:r w:rsidRPr="00F01DDB">
        <w:rPr>
          <w:rFonts w:ascii="Sylfaen" w:hAnsi="Sylfaen"/>
        </w:rPr>
        <w:t>6.</w:t>
      </w:r>
      <w:r w:rsidR="003A734A" w:rsidRPr="00F01DDB">
        <w:rPr>
          <w:rFonts w:ascii="Sylfaen" w:hAnsi="Sylfaen"/>
        </w:rPr>
        <w:t>5.</w:t>
      </w:r>
      <w:r w:rsidR="003A734A" w:rsidRPr="00F01DDB">
        <w:rPr>
          <w:rFonts w:ascii="Sylfaen" w:hAnsi="Sylfaen"/>
        </w:rPr>
        <w:tab/>
      </w:r>
      <w:r w:rsidRPr="00F01DDB">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F01DDB">
        <w:rPr>
          <w:rFonts w:ascii="Sylfaen" w:hAnsi="Sylfaen"/>
        </w:rPr>
        <w:t xml:space="preserve">рабочий </w:t>
      </w:r>
      <w:r w:rsidRPr="00F01DDB">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F01DDB" w:rsidRDefault="0094684E" w:rsidP="00B46D58">
      <w:pPr>
        <w:widowControl w:val="0"/>
        <w:tabs>
          <w:tab w:val="left" w:pos="1134"/>
        </w:tabs>
        <w:spacing w:after="160"/>
        <w:ind w:firstLine="567"/>
        <w:jc w:val="both"/>
        <w:rPr>
          <w:rFonts w:ascii="Sylfaen" w:hAnsi="Sylfaen"/>
        </w:rPr>
      </w:pPr>
      <w:r w:rsidRPr="00F01DDB">
        <w:rPr>
          <w:rFonts w:ascii="Sylfaen" w:hAnsi="Sylfaen"/>
        </w:rPr>
        <w:t>6.</w:t>
      </w:r>
      <w:r w:rsidR="00AC30D5" w:rsidRPr="00F01DDB">
        <w:rPr>
          <w:rFonts w:ascii="Sylfaen" w:hAnsi="Sylfaen"/>
        </w:rPr>
        <w:t>6.</w:t>
      </w:r>
      <w:r w:rsidR="00AC30D5" w:rsidRPr="00F01DDB">
        <w:rPr>
          <w:rFonts w:ascii="Sylfaen" w:hAnsi="Sylfaen"/>
        </w:rPr>
        <w:tab/>
      </w:r>
      <w:r w:rsidRPr="00F01DDB">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F01DDB" w:rsidRDefault="00BE5525" w:rsidP="00B46D58">
      <w:pPr>
        <w:widowControl w:val="0"/>
        <w:tabs>
          <w:tab w:val="left" w:pos="1134"/>
        </w:tabs>
        <w:spacing w:after="160"/>
        <w:ind w:firstLine="567"/>
        <w:jc w:val="both"/>
        <w:rPr>
          <w:rFonts w:ascii="Sylfaen" w:hAnsi="Sylfaen"/>
        </w:rPr>
      </w:pPr>
      <w:r w:rsidRPr="00F01DDB">
        <w:rPr>
          <w:rFonts w:ascii="Sylfaen" w:hAnsi="Sylfaen"/>
        </w:rPr>
        <w:t>6</w:t>
      </w:r>
      <w:r w:rsidR="0094684E" w:rsidRPr="00F01DDB">
        <w:rPr>
          <w:rFonts w:ascii="Sylfaen" w:hAnsi="Sylfaen"/>
        </w:rPr>
        <w:t>.</w:t>
      </w:r>
      <w:r w:rsidR="00AC30D5" w:rsidRPr="00F01DDB">
        <w:rPr>
          <w:rFonts w:ascii="Sylfaen" w:hAnsi="Sylfaen"/>
        </w:rPr>
        <w:t>7.</w:t>
      </w:r>
      <w:r w:rsidR="00AC30D5" w:rsidRPr="00F01DDB">
        <w:rPr>
          <w:rFonts w:ascii="Sylfaen" w:hAnsi="Sylfaen"/>
        </w:rPr>
        <w:tab/>
      </w:r>
      <w:r w:rsidR="0094684E" w:rsidRPr="00F01DDB">
        <w:rPr>
          <w:rFonts w:ascii="Sylfaen" w:hAnsi="Sylfaen"/>
        </w:rPr>
        <w:t>Уплата пеней и (или) штрафов не освобождает стороны от полного исполнения своих договорных обязательств.</w:t>
      </w:r>
    </w:p>
    <w:p w:rsidR="00D52566" w:rsidRPr="00F01DDB" w:rsidRDefault="00D52566" w:rsidP="00B46D58">
      <w:pPr>
        <w:rPr>
          <w:rFonts w:ascii="Sylfaen" w:hAnsi="Sylfaen"/>
          <w:lang w:val="hy-AM"/>
        </w:rPr>
      </w:pPr>
    </w:p>
    <w:p w:rsidR="009F337A" w:rsidRPr="00F01DDB" w:rsidRDefault="009F337A" w:rsidP="00B46D58">
      <w:pPr>
        <w:widowControl w:val="0"/>
        <w:spacing w:after="160"/>
        <w:jc w:val="center"/>
        <w:rPr>
          <w:rFonts w:ascii="Sylfaen" w:hAnsi="Sylfaen"/>
          <w:b/>
        </w:rPr>
      </w:pPr>
      <w:r w:rsidRPr="00F01DDB">
        <w:rPr>
          <w:rFonts w:ascii="Sylfaen" w:hAnsi="Sylfaen"/>
          <w:b/>
        </w:rPr>
        <w:t>7. ДЕЙСТВИЕ НЕПРЕОДОЛИМОЙ СИЛЫ (ФОРС-МАЖОР)</w:t>
      </w:r>
    </w:p>
    <w:p w:rsidR="009F337A" w:rsidRPr="00F01DDB" w:rsidRDefault="009F337A" w:rsidP="00B46D58">
      <w:pPr>
        <w:widowControl w:val="0"/>
        <w:spacing w:after="160"/>
        <w:ind w:firstLine="567"/>
        <w:jc w:val="both"/>
        <w:rPr>
          <w:rFonts w:ascii="Sylfaen" w:hAnsi="Sylfaen"/>
        </w:rPr>
      </w:pPr>
      <w:r w:rsidRPr="00F01DDB">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F01DDB" w:rsidRDefault="0094684E" w:rsidP="00B46D58">
      <w:pPr>
        <w:widowControl w:val="0"/>
        <w:spacing w:after="160"/>
        <w:jc w:val="center"/>
        <w:rPr>
          <w:rFonts w:ascii="Sylfaen" w:hAnsi="Sylfaen"/>
          <w:lang w:val="hy-AM"/>
        </w:rPr>
      </w:pPr>
    </w:p>
    <w:p w:rsidR="00071D1C" w:rsidRPr="00F01DDB" w:rsidRDefault="00071D1C" w:rsidP="00B46D58">
      <w:pPr>
        <w:widowControl w:val="0"/>
        <w:spacing w:after="160"/>
        <w:jc w:val="center"/>
        <w:rPr>
          <w:rFonts w:ascii="Sylfaen" w:hAnsi="Sylfaen"/>
          <w:b/>
        </w:rPr>
      </w:pPr>
      <w:r w:rsidRPr="00F01DDB">
        <w:rPr>
          <w:rFonts w:ascii="Sylfaen" w:hAnsi="Sylfaen"/>
          <w:b/>
        </w:rPr>
        <w:t>8. ИНЫЕ УСЛОВИЯ</w:t>
      </w:r>
    </w:p>
    <w:p w:rsidR="00071D1C" w:rsidRPr="00F01DDB" w:rsidRDefault="00071D1C" w:rsidP="00B46D58">
      <w:pPr>
        <w:widowControl w:val="0"/>
        <w:tabs>
          <w:tab w:val="left" w:pos="1134"/>
        </w:tabs>
        <w:spacing w:after="160"/>
        <w:ind w:firstLine="567"/>
        <w:jc w:val="both"/>
        <w:rPr>
          <w:rFonts w:ascii="Sylfaen" w:hAnsi="Sylfaen" w:cs="Times Armenian"/>
        </w:rPr>
      </w:pPr>
      <w:r w:rsidRPr="00F01DDB">
        <w:rPr>
          <w:rFonts w:ascii="Sylfaen" w:hAnsi="Sylfaen"/>
        </w:rPr>
        <w:lastRenderedPageBreak/>
        <w:t>8.</w:t>
      </w:r>
      <w:r w:rsidR="009D71F8" w:rsidRPr="00F01DDB">
        <w:rPr>
          <w:rFonts w:ascii="Sylfaen" w:hAnsi="Sylfaen"/>
        </w:rPr>
        <w:t>1.</w:t>
      </w:r>
      <w:r w:rsidR="009D71F8" w:rsidRPr="00F01DDB">
        <w:rPr>
          <w:rFonts w:ascii="Sylfaen" w:hAnsi="Sylfaen"/>
        </w:rPr>
        <w:tab/>
      </w:r>
      <w:r w:rsidRPr="00F01DDB">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F01DDB" w:rsidRDefault="00071D1C" w:rsidP="00B46D58">
      <w:pPr>
        <w:widowControl w:val="0"/>
        <w:spacing w:after="160"/>
        <w:ind w:firstLine="567"/>
        <w:jc w:val="both"/>
        <w:rPr>
          <w:rFonts w:ascii="Sylfaen" w:hAnsi="Sylfaen" w:cs="Sylfaen"/>
        </w:rPr>
      </w:pPr>
      <w:r w:rsidRPr="00F01DDB">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F01DDB">
        <w:rPr>
          <w:rStyle w:val="af6"/>
          <w:rFonts w:ascii="Sylfaen" w:hAnsi="Sylfaen"/>
        </w:rPr>
        <w:footnoteReference w:customMarkFollows="1" w:id="31"/>
        <w:t>21</w:t>
      </w:r>
      <w:r w:rsidRPr="00F01DDB">
        <w:rPr>
          <w:rFonts w:ascii="Sylfaen" w:hAnsi="Sylfaen"/>
        </w:rPr>
        <w:t>.</w:t>
      </w:r>
    </w:p>
    <w:p w:rsidR="00071D1C" w:rsidRPr="00F01DDB" w:rsidRDefault="00071D1C" w:rsidP="00B46D58">
      <w:pPr>
        <w:widowControl w:val="0"/>
        <w:tabs>
          <w:tab w:val="left" w:pos="1134"/>
        </w:tabs>
        <w:spacing w:after="160"/>
        <w:ind w:firstLine="567"/>
        <w:jc w:val="both"/>
        <w:rPr>
          <w:rFonts w:ascii="Sylfaen" w:hAnsi="Sylfaen" w:cs="Sylfaen"/>
        </w:rPr>
      </w:pPr>
      <w:r w:rsidRPr="00F01DDB">
        <w:rPr>
          <w:rFonts w:ascii="Sylfaen" w:hAnsi="Sylfaen"/>
        </w:rPr>
        <w:t>8.</w:t>
      </w:r>
      <w:r w:rsidR="009D71F8" w:rsidRPr="00F01DDB">
        <w:rPr>
          <w:rFonts w:ascii="Sylfaen" w:hAnsi="Sylfaen"/>
        </w:rPr>
        <w:t>2.</w:t>
      </w:r>
      <w:r w:rsidR="009D71F8" w:rsidRPr="00F01DDB">
        <w:rPr>
          <w:rFonts w:ascii="Sylfaen" w:hAnsi="Sylfaen"/>
        </w:rPr>
        <w:tab/>
      </w:r>
      <w:r w:rsidRPr="00F01DDB">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F01DDB">
        <w:rPr>
          <w:rFonts w:ascii="Sylfaen" w:hAnsi="Sylfaen" w:cs="Courier New"/>
          <w:lang w:val="en-US"/>
        </w:rPr>
        <w:t> </w:t>
      </w:r>
      <w:r w:rsidRPr="00F01DDB">
        <w:rPr>
          <w:rFonts w:ascii="Sylfaen" w:hAnsi="Sylfaen"/>
        </w:rPr>
        <w:t>тре</w:t>
      </w:r>
      <w:r w:rsidR="00D52566" w:rsidRPr="00F01DDB">
        <w:rPr>
          <w:rFonts w:ascii="Sylfaen" w:hAnsi="Sylfaen"/>
        </w:rPr>
        <w:t>бования, вытекающее из договора</w:t>
      </w:r>
      <w:r w:rsidRPr="00F01DDB">
        <w:rPr>
          <w:rFonts w:ascii="Sylfaen" w:hAnsi="Sylfaen"/>
        </w:rPr>
        <w:t xml:space="preserve">, не может быть передано другому лицу без письменного согласия стороны должника. </w:t>
      </w:r>
    </w:p>
    <w:p w:rsidR="00071D1C" w:rsidRPr="00F01DDB" w:rsidRDefault="00071D1C" w:rsidP="00B46D58">
      <w:pPr>
        <w:widowControl w:val="0"/>
        <w:tabs>
          <w:tab w:val="left" w:pos="1134"/>
        </w:tabs>
        <w:spacing w:after="160"/>
        <w:ind w:firstLine="567"/>
        <w:jc w:val="both"/>
        <w:rPr>
          <w:rFonts w:ascii="Sylfaen" w:hAnsi="Sylfaen" w:cs="Sylfaen"/>
        </w:rPr>
      </w:pPr>
      <w:r w:rsidRPr="00F01DDB">
        <w:rPr>
          <w:rFonts w:ascii="Sylfaen" w:hAnsi="Sylfaen"/>
        </w:rPr>
        <w:t>8.</w:t>
      </w:r>
      <w:r w:rsidR="005B2A24" w:rsidRPr="00F01DDB">
        <w:rPr>
          <w:rFonts w:ascii="Sylfaen" w:hAnsi="Sylfaen"/>
        </w:rPr>
        <w:t>3.</w:t>
      </w:r>
      <w:r w:rsidR="005B2A24" w:rsidRPr="00F01DDB">
        <w:rPr>
          <w:rFonts w:ascii="Sylfaen" w:hAnsi="Sylfaen"/>
        </w:rPr>
        <w:tab/>
      </w:r>
      <w:r w:rsidRPr="00F01DDB">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F01DDB">
        <w:rPr>
          <w:rFonts w:ascii="Sylfaen" w:hAnsi="Sylfaen"/>
          <w:lang w:val="hy-AM"/>
        </w:rPr>
        <w:t xml:space="preserve"> </w:t>
      </w:r>
      <w:proofErr w:type="spellStart"/>
      <w:r w:rsidR="002B6548" w:rsidRPr="00F01DDB">
        <w:rPr>
          <w:rFonts w:ascii="Sylfaen" w:hAnsi="Sylfaen"/>
          <w:lang w:val="hy-AM"/>
        </w:rPr>
        <w:t>расторгает</w:t>
      </w:r>
      <w:proofErr w:type="spellEnd"/>
      <w:r w:rsidR="002B6548" w:rsidRPr="00F01DDB">
        <w:rPr>
          <w:rFonts w:ascii="Sylfaen" w:hAnsi="Sylfaen"/>
          <w:lang w:val="hy-AM"/>
        </w:rPr>
        <w:t xml:space="preserve"> </w:t>
      </w:r>
      <w:proofErr w:type="spellStart"/>
      <w:r w:rsidR="002B6548" w:rsidRPr="00F01DDB">
        <w:rPr>
          <w:rFonts w:ascii="Sylfaen" w:hAnsi="Sylfaen"/>
          <w:lang w:val="hy-AM"/>
        </w:rPr>
        <w:t>договор</w:t>
      </w:r>
      <w:proofErr w:type="spellEnd"/>
      <w:r w:rsidRPr="00F01DDB">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F01DDB">
        <w:rPr>
          <w:rFonts w:ascii="Sylfaen" w:hAnsi="Sylfaen"/>
        </w:rPr>
        <w:t>незаключения</w:t>
      </w:r>
      <w:proofErr w:type="spellEnd"/>
      <w:r w:rsidRPr="00F01DDB">
        <w:rPr>
          <w:rFonts w:ascii="Sylfaen" w:hAnsi="Sylfaen"/>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F01DDB" w:rsidRDefault="00071D1C" w:rsidP="00B46D58">
      <w:pPr>
        <w:widowControl w:val="0"/>
        <w:tabs>
          <w:tab w:val="left" w:pos="1134"/>
        </w:tabs>
        <w:spacing w:after="160"/>
        <w:ind w:firstLine="567"/>
        <w:jc w:val="both"/>
        <w:rPr>
          <w:rFonts w:ascii="Sylfaen" w:hAnsi="Sylfaen" w:cs="Sylfaen"/>
        </w:rPr>
      </w:pPr>
      <w:r w:rsidRPr="00F01DDB">
        <w:rPr>
          <w:rFonts w:ascii="Sylfaen" w:hAnsi="Sylfaen"/>
        </w:rPr>
        <w:lastRenderedPageBreak/>
        <w:t>8.</w:t>
      </w:r>
      <w:r w:rsidR="00552934" w:rsidRPr="00F01DDB">
        <w:rPr>
          <w:rFonts w:ascii="Sylfaen" w:hAnsi="Sylfaen"/>
        </w:rPr>
        <w:t>4.</w:t>
      </w:r>
      <w:r w:rsidR="00552934" w:rsidRPr="00F01DDB">
        <w:rPr>
          <w:rFonts w:ascii="Sylfaen" w:hAnsi="Sylfaen"/>
        </w:rPr>
        <w:tab/>
      </w:r>
      <w:r w:rsidRPr="00F01DDB">
        <w:rPr>
          <w:rFonts w:ascii="Sylfaen" w:hAnsi="Sylfaen"/>
        </w:rPr>
        <w:t>Споры в связи с договором подлежат рассмотрению в судах Республики Армения.</w:t>
      </w:r>
    </w:p>
    <w:p w:rsidR="00071D1C" w:rsidRPr="00F01DDB" w:rsidRDefault="00071D1C" w:rsidP="00B46D58">
      <w:pPr>
        <w:widowControl w:val="0"/>
        <w:tabs>
          <w:tab w:val="left" w:pos="1134"/>
        </w:tabs>
        <w:spacing w:after="160"/>
        <w:ind w:firstLine="567"/>
        <w:jc w:val="both"/>
        <w:rPr>
          <w:rFonts w:ascii="Sylfaen" w:hAnsi="Sylfaen" w:cs="Sylfaen"/>
        </w:rPr>
      </w:pPr>
      <w:r w:rsidRPr="00F01DDB">
        <w:rPr>
          <w:rFonts w:ascii="Sylfaen" w:hAnsi="Sylfaen"/>
        </w:rPr>
        <w:t>8.5</w:t>
      </w:r>
      <w:r w:rsidRPr="00F01DDB">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F01DDB">
        <w:rPr>
          <w:rFonts w:ascii="Sylfaen" w:hAnsi="Sylfaen"/>
        </w:rPr>
        <w:t>—</w:t>
      </w:r>
      <w:r w:rsidRPr="00F01DDB">
        <w:rPr>
          <w:rFonts w:ascii="Sylfaen" w:hAnsi="Sylfaen"/>
        </w:rPr>
        <w:t xml:space="preserve"> посредством заключения соглашения, которое будет являться неотъемлемой частью договора. </w:t>
      </w:r>
    </w:p>
    <w:p w:rsidR="00071D1C" w:rsidRPr="00F01DDB" w:rsidRDefault="00071D1C" w:rsidP="00B46D58">
      <w:pPr>
        <w:widowControl w:val="0"/>
        <w:tabs>
          <w:tab w:val="left" w:pos="1134"/>
        </w:tabs>
        <w:spacing w:after="160"/>
        <w:ind w:firstLine="567"/>
        <w:jc w:val="both"/>
        <w:rPr>
          <w:rFonts w:ascii="Sylfaen" w:hAnsi="Sylfaen" w:cs="Sylfaen"/>
          <w:spacing w:val="-6"/>
        </w:rPr>
      </w:pPr>
      <w:r w:rsidRPr="00F01DDB">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F01DDB" w:rsidRDefault="00071D1C" w:rsidP="00B46D58">
      <w:pPr>
        <w:widowControl w:val="0"/>
        <w:spacing w:after="160"/>
        <w:ind w:firstLine="567"/>
        <w:jc w:val="both"/>
        <w:rPr>
          <w:rFonts w:ascii="Sylfaen" w:hAnsi="Sylfaen"/>
        </w:rPr>
      </w:pPr>
      <w:r w:rsidRPr="00F01DDB">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8.</w:t>
      </w:r>
      <w:r w:rsidR="00AC30D5" w:rsidRPr="00F01DDB">
        <w:rPr>
          <w:rFonts w:ascii="Sylfaen" w:hAnsi="Sylfaen"/>
        </w:rPr>
        <w:t>6.</w:t>
      </w:r>
      <w:r w:rsidR="00AC30D5" w:rsidRPr="00F01DDB">
        <w:rPr>
          <w:rFonts w:ascii="Sylfaen" w:hAnsi="Sylfaen"/>
        </w:rPr>
        <w:tab/>
      </w:r>
      <w:r w:rsidRPr="00F01DDB">
        <w:rPr>
          <w:rFonts w:ascii="Sylfaen" w:hAnsi="Sylfaen"/>
        </w:rPr>
        <w:t>Если договор осуществляется посредством заключения агентского договора:</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1)</w:t>
      </w:r>
      <w:r w:rsidR="00E95CE6" w:rsidRPr="00F01DDB">
        <w:rPr>
          <w:rFonts w:ascii="Sylfaen" w:hAnsi="Sylfaen"/>
        </w:rPr>
        <w:tab/>
      </w:r>
      <w:r w:rsidRPr="00F01DDB">
        <w:rPr>
          <w:rFonts w:ascii="Sylfaen" w:hAnsi="Sylfaen"/>
        </w:rPr>
        <w:t>Продавец несет ответственность за неисполнение или ненадлежащее исполнение обязательств агента;</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2)</w:t>
      </w:r>
      <w:r w:rsidR="00E95CE6" w:rsidRPr="00F01DDB">
        <w:rPr>
          <w:rFonts w:ascii="Sylfaen" w:hAnsi="Sylfaen"/>
        </w:rPr>
        <w:tab/>
      </w:r>
      <w:r w:rsidRPr="00F01DDB">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F01DDB">
        <w:rPr>
          <w:rStyle w:val="af6"/>
          <w:rFonts w:ascii="Sylfaen" w:hAnsi="Sylfaen"/>
        </w:rPr>
        <w:footnoteReference w:customMarkFollows="1" w:id="32"/>
        <w:t>22</w:t>
      </w:r>
      <w:r w:rsidRPr="00F01DDB">
        <w:rPr>
          <w:rFonts w:ascii="Sylfaen" w:hAnsi="Sylfaen"/>
        </w:rPr>
        <w:t>.</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8.</w:t>
      </w:r>
      <w:r w:rsidR="00AC30D5" w:rsidRPr="00F01DDB">
        <w:rPr>
          <w:rFonts w:ascii="Sylfaen" w:hAnsi="Sylfaen"/>
        </w:rPr>
        <w:t>7.</w:t>
      </w:r>
      <w:r w:rsidR="00AC30D5" w:rsidRPr="00F01DDB">
        <w:rPr>
          <w:rFonts w:ascii="Sylfaen" w:hAnsi="Sylfaen"/>
        </w:rPr>
        <w:tab/>
      </w:r>
      <w:r w:rsidRPr="00F01DDB">
        <w:rPr>
          <w:rFonts w:ascii="Sylfaen" w:hAnsi="Sylfaen"/>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w:t>
      </w:r>
      <w:r w:rsidRPr="00F01DDB">
        <w:rPr>
          <w:rFonts w:ascii="Sylfaen" w:hAnsi="Sylfaen"/>
        </w:rPr>
        <w:lastRenderedPageBreak/>
        <w:t>меры ответственности</w:t>
      </w:r>
      <w:r w:rsidR="00BC5D2F" w:rsidRPr="00F01DDB">
        <w:rPr>
          <w:rStyle w:val="af6"/>
          <w:rFonts w:ascii="Sylfaen" w:hAnsi="Sylfaen"/>
        </w:rPr>
        <w:footnoteReference w:customMarkFollows="1" w:id="33"/>
        <w:t>23</w:t>
      </w:r>
      <w:r w:rsidRPr="00F01DDB">
        <w:rPr>
          <w:rFonts w:ascii="Sylfaen" w:hAnsi="Sylfaen"/>
        </w:rPr>
        <w:t>.</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8.</w:t>
      </w:r>
      <w:r w:rsidR="006E15CD" w:rsidRPr="00F01DDB">
        <w:rPr>
          <w:rFonts w:ascii="Sylfaen" w:hAnsi="Sylfaen"/>
        </w:rPr>
        <w:t>8.</w:t>
      </w:r>
      <w:r w:rsidR="006E15CD" w:rsidRPr="00F01DDB">
        <w:rPr>
          <w:rFonts w:ascii="Sylfaen" w:hAnsi="Sylfaen"/>
        </w:rPr>
        <w:tab/>
      </w:r>
      <w:r w:rsidRPr="00F01DDB">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F01DDB">
        <w:rPr>
          <w:rFonts w:ascii="Sylfaen" w:hAnsi="Sylfaen"/>
        </w:rPr>
        <w:t>товара</w:t>
      </w:r>
      <w:r w:rsidR="005A3009" w:rsidRPr="00F01DDB">
        <w:rPr>
          <w:rFonts w:ascii="Sylfaen" w:hAnsi="Sylfaen"/>
        </w:rPr>
        <w:t>,а</w:t>
      </w:r>
      <w:proofErr w:type="spellEnd"/>
      <w:proofErr w:type="gramEnd"/>
      <w:r w:rsidR="005A3009" w:rsidRPr="00F01DDB">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F01DDB">
        <w:rPr>
          <w:rFonts w:ascii="Sylfaen" w:hAnsi="Sylfaen"/>
          <w:lang w:val="hy-AM"/>
        </w:rPr>
        <w:t xml:space="preserve">. </w:t>
      </w:r>
      <w:r w:rsidRPr="00F01DDB">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F01DDB" w:rsidRDefault="00071D1C" w:rsidP="00B46D58">
      <w:pPr>
        <w:widowControl w:val="0"/>
        <w:tabs>
          <w:tab w:val="left" w:pos="1134"/>
        </w:tabs>
        <w:spacing w:after="160"/>
        <w:ind w:firstLine="567"/>
        <w:jc w:val="both"/>
        <w:rPr>
          <w:rFonts w:ascii="Sylfaen" w:hAnsi="Sylfaen"/>
        </w:rPr>
      </w:pPr>
      <w:r w:rsidRPr="00F01DDB">
        <w:rPr>
          <w:rFonts w:ascii="Sylfaen" w:hAnsi="Sylfaen"/>
        </w:rPr>
        <w:t>8.</w:t>
      </w:r>
      <w:r w:rsidR="006E15CD" w:rsidRPr="00F01DDB">
        <w:rPr>
          <w:rFonts w:ascii="Sylfaen" w:hAnsi="Sylfaen"/>
        </w:rPr>
        <w:t>9.</w:t>
      </w:r>
      <w:r w:rsidR="006E15CD" w:rsidRPr="00F01DDB">
        <w:rPr>
          <w:rFonts w:ascii="Sylfaen" w:hAnsi="Sylfaen"/>
        </w:rPr>
        <w:tab/>
      </w:r>
      <w:r w:rsidRPr="00F01DDB">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F01DDB">
        <w:rPr>
          <w:rFonts w:ascii="Sylfaen" w:hAnsi="Sylfaen"/>
        </w:rPr>
        <w:t>—</w:t>
      </w:r>
      <w:r w:rsidRPr="00F01DDB">
        <w:rPr>
          <w:rFonts w:ascii="Sylfaen" w:hAnsi="Sylfaen"/>
        </w:rPr>
        <w:t xml:space="preserve"> это выгода или убытки, понесенные данной стороной.</w:t>
      </w:r>
      <w:r w:rsidR="003A39AC" w:rsidRPr="00F01DDB" w:rsidDel="003A39AC">
        <w:rPr>
          <w:rFonts w:ascii="Sylfaen" w:hAnsi="Sylfaen"/>
        </w:rPr>
        <w:t xml:space="preserve"> </w:t>
      </w:r>
      <w:r w:rsidRPr="00F01DDB">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8.1</w:t>
      </w:r>
      <w:r w:rsidR="00E3606B" w:rsidRPr="00F01DDB">
        <w:rPr>
          <w:rFonts w:ascii="Sylfaen" w:hAnsi="Sylfaen"/>
        </w:rPr>
        <w:t>0.</w:t>
      </w:r>
      <w:r w:rsidR="00E3606B" w:rsidRPr="00F01DDB">
        <w:rPr>
          <w:rFonts w:ascii="Sylfaen" w:hAnsi="Sylfaen"/>
        </w:rPr>
        <w:tab/>
      </w:r>
      <w:r w:rsidRPr="00F01DDB">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F01DDB">
        <w:rPr>
          <w:rFonts w:ascii="Sylfaen" w:hAnsi="Sylfaen" w:cs="Courier New"/>
          <w:lang w:val="en-US"/>
        </w:rPr>
        <w:t> </w:t>
      </w:r>
      <w:r w:rsidRPr="00F01DDB">
        <w:rPr>
          <w:rFonts w:ascii="Sylfaen" w:hAnsi="Sylfaen"/>
        </w:rPr>
        <w:t xml:space="preserve">Армения. </w:t>
      </w:r>
    </w:p>
    <w:p w:rsidR="00071D1C" w:rsidRPr="00F01DDB" w:rsidRDefault="00071D1C" w:rsidP="00B46D58">
      <w:pPr>
        <w:widowControl w:val="0"/>
        <w:tabs>
          <w:tab w:val="left" w:pos="1276"/>
        </w:tabs>
        <w:spacing w:after="160"/>
        <w:ind w:firstLine="567"/>
        <w:jc w:val="both"/>
        <w:rPr>
          <w:rFonts w:ascii="Sylfaen" w:hAnsi="Sylfaen"/>
          <w:spacing w:val="-6"/>
        </w:rPr>
      </w:pPr>
      <w:r w:rsidRPr="00F01DDB">
        <w:rPr>
          <w:rFonts w:ascii="Sylfaen" w:hAnsi="Sylfaen"/>
        </w:rPr>
        <w:lastRenderedPageBreak/>
        <w:t>8.1</w:t>
      </w:r>
      <w:r w:rsidR="009D71F8" w:rsidRPr="00F01DDB">
        <w:rPr>
          <w:rFonts w:ascii="Sylfaen" w:hAnsi="Sylfaen"/>
        </w:rPr>
        <w:t>1.</w:t>
      </w:r>
      <w:r w:rsidR="009D71F8" w:rsidRPr="00F01DDB">
        <w:rPr>
          <w:rFonts w:ascii="Sylfaen" w:hAnsi="Sylfaen"/>
        </w:rPr>
        <w:tab/>
      </w:r>
      <w:r w:rsidRPr="00F01DDB">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F01DDB">
        <w:rPr>
          <w:rFonts w:ascii="Sylfaen" w:hAnsi="Sylfaen" w:cs="Courier New"/>
          <w:spacing w:val="-6"/>
          <w:lang w:val="en-US"/>
        </w:rPr>
        <w:t> </w:t>
      </w:r>
      <w:r w:rsidRPr="00F01DDB">
        <w:rPr>
          <w:rFonts w:ascii="Sylfaen" w:hAnsi="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F01DDB">
        <w:rPr>
          <w:rFonts w:ascii="Sylfaen" w:hAnsi="Sylfaen" w:cs="Courier New"/>
          <w:spacing w:val="-6"/>
          <w:lang w:val="en-US"/>
        </w:rPr>
        <w:t> </w:t>
      </w:r>
      <w:r w:rsidRPr="00F01DDB">
        <w:rPr>
          <w:rFonts w:ascii="Sylfaen" w:hAnsi="Sylfaen"/>
          <w:spacing w:val="-6"/>
        </w:rPr>
        <w:t>следующего за опубликованием уведомления дня, установленного настоящим пунктом.</w:t>
      </w:r>
      <w:r w:rsidR="00DD41E4" w:rsidRPr="00F01DDB">
        <w:rPr>
          <w:rFonts w:ascii="Sylfaen" w:hAnsi="Sylfaen"/>
        </w:rPr>
        <w:t xml:space="preserve"> </w:t>
      </w:r>
      <w:r w:rsidR="00DD41E4" w:rsidRPr="00F01DDB">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F01DDB">
        <w:rPr>
          <w:rFonts w:ascii="Sylfaen" w:hAnsi="Sylfaen"/>
          <w:spacing w:val="-6"/>
        </w:rPr>
        <w:t xml:space="preserve">высылает </w:t>
      </w:r>
      <w:r w:rsidR="00DD41E4" w:rsidRPr="00F01DDB">
        <w:rPr>
          <w:rFonts w:ascii="Sylfaen" w:hAnsi="Sylfaen"/>
          <w:spacing w:val="-6"/>
        </w:rPr>
        <w:t>его также на электронную почту Продавца.</w:t>
      </w:r>
    </w:p>
    <w:p w:rsidR="00071D1C" w:rsidRPr="00F01DDB" w:rsidRDefault="00071D1C" w:rsidP="00B46D58">
      <w:pPr>
        <w:widowControl w:val="0"/>
        <w:tabs>
          <w:tab w:val="left" w:pos="1276"/>
        </w:tabs>
        <w:spacing w:after="160"/>
        <w:ind w:firstLine="567"/>
        <w:jc w:val="both"/>
        <w:rPr>
          <w:rFonts w:ascii="Sylfaen" w:hAnsi="Sylfaen"/>
          <w:spacing w:val="-6"/>
        </w:rPr>
      </w:pPr>
      <w:r w:rsidRPr="00F01DDB">
        <w:rPr>
          <w:rFonts w:ascii="Sylfaen" w:hAnsi="Sylfaen"/>
        </w:rPr>
        <w:t>8.1</w:t>
      </w:r>
      <w:r w:rsidR="009D71F8" w:rsidRPr="00F01DDB">
        <w:rPr>
          <w:rFonts w:ascii="Sylfaen" w:hAnsi="Sylfaen"/>
        </w:rPr>
        <w:t>2.</w:t>
      </w:r>
      <w:r w:rsidR="009D71F8" w:rsidRPr="00F01DDB">
        <w:rPr>
          <w:rFonts w:ascii="Sylfaen" w:hAnsi="Sylfaen"/>
        </w:rPr>
        <w:tab/>
      </w:r>
      <w:r w:rsidRPr="00F01DDB">
        <w:rPr>
          <w:rFonts w:ascii="Sylfaen" w:hAnsi="Sylfaen"/>
          <w:spacing w:val="-6"/>
        </w:rPr>
        <w:t xml:space="preserve">Споры, возникшие в связи с договором, разрешаются путем переговоров. В случае </w:t>
      </w:r>
      <w:proofErr w:type="spellStart"/>
      <w:r w:rsidRPr="00F01DDB">
        <w:rPr>
          <w:rFonts w:ascii="Sylfaen" w:hAnsi="Sylfaen"/>
          <w:spacing w:val="-6"/>
        </w:rPr>
        <w:t>недостижения</w:t>
      </w:r>
      <w:proofErr w:type="spellEnd"/>
      <w:r w:rsidRPr="00F01DDB">
        <w:rPr>
          <w:rFonts w:ascii="Sylfaen" w:hAnsi="Sylfaen"/>
          <w:spacing w:val="-6"/>
        </w:rPr>
        <w:t xml:space="preserve"> согласия споры разрешаются в судебном порядке.</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8.1</w:t>
      </w:r>
      <w:r w:rsidR="005B2A24" w:rsidRPr="00F01DDB">
        <w:rPr>
          <w:rFonts w:ascii="Sylfaen" w:hAnsi="Sylfaen"/>
        </w:rPr>
        <w:t>3.</w:t>
      </w:r>
      <w:r w:rsidR="005B2A24" w:rsidRPr="00F01DDB">
        <w:rPr>
          <w:rFonts w:ascii="Sylfaen" w:hAnsi="Sylfaen"/>
        </w:rPr>
        <w:tab/>
      </w:r>
      <w:r w:rsidRPr="00F01DDB">
        <w:rPr>
          <w:rFonts w:ascii="Sylfaen" w:hAnsi="Sylfaen"/>
        </w:rPr>
        <w:t>Договор составлен на ____</w:t>
      </w:r>
      <w:r w:rsidR="00E95CE6" w:rsidRPr="00F01DDB">
        <w:rPr>
          <w:rFonts w:ascii="Sylfaen" w:hAnsi="Sylfaen"/>
        </w:rPr>
        <w:t>_______</w:t>
      </w:r>
      <w:r w:rsidRPr="00F01DDB">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F01DDB">
        <w:rPr>
          <w:rFonts w:ascii="Sylfaen" w:hAnsi="Sylfaen"/>
        </w:rPr>
        <w:t>1</w:t>
      </w:r>
      <w:proofErr w:type="gramStart"/>
      <w:r w:rsidR="009D71F8" w:rsidRPr="00F01DDB">
        <w:rPr>
          <w:rFonts w:ascii="Sylfaen" w:hAnsi="Sylfaen"/>
        </w:rPr>
        <w:t>.</w:t>
      </w:r>
      <w:r w:rsidR="00E95CE6" w:rsidRPr="00F01DDB">
        <w:rPr>
          <w:rFonts w:ascii="Sylfaen" w:hAnsi="Sylfaen"/>
        </w:rPr>
        <w:t xml:space="preserve"> </w:t>
      </w:r>
      <w:r w:rsidRPr="00F01DDB">
        <w:rPr>
          <w:rFonts w:ascii="Sylfaen" w:hAnsi="Sylfaen"/>
        </w:rPr>
        <w:t>к</w:t>
      </w:r>
      <w:proofErr w:type="gramEnd"/>
      <w:r w:rsidR="00E95CE6" w:rsidRPr="00F01DDB">
        <w:rPr>
          <w:rFonts w:ascii="Sylfaen" w:hAnsi="Sylfaen" w:cs="Courier New"/>
          <w:lang w:val="en-US"/>
        </w:rPr>
        <w:t> </w:t>
      </w:r>
      <w:r w:rsidRPr="00F01DDB">
        <w:rPr>
          <w:rFonts w:ascii="Sylfaen" w:hAnsi="Sylfaen"/>
        </w:rPr>
        <w:t>договору считаются неотъемлемой частью договора.</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8.1</w:t>
      </w:r>
      <w:r w:rsidR="00552934" w:rsidRPr="00F01DDB">
        <w:rPr>
          <w:rFonts w:ascii="Sylfaen" w:hAnsi="Sylfaen"/>
        </w:rPr>
        <w:t>4.</w:t>
      </w:r>
      <w:r w:rsidR="00552934" w:rsidRPr="00F01DDB">
        <w:rPr>
          <w:rFonts w:ascii="Sylfaen" w:hAnsi="Sylfaen"/>
        </w:rPr>
        <w:tab/>
      </w:r>
      <w:r w:rsidRPr="00F01DDB">
        <w:rPr>
          <w:rFonts w:ascii="Sylfaen" w:hAnsi="Sylfaen"/>
        </w:rPr>
        <w:t>К отношениям, связанным с договором, применяется право Республики Армения.</w:t>
      </w:r>
    </w:p>
    <w:p w:rsidR="00071D1C" w:rsidRPr="00F01DDB" w:rsidRDefault="00071D1C" w:rsidP="00B46D58">
      <w:pPr>
        <w:widowControl w:val="0"/>
        <w:tabs>
          <w:tab w:val="left" w:pos="1276"/>
        </w:tabs>
        <w:spacing w:after="160"/>
        <w:ind w:firstLine="567"/>
        <w:jc w:val="both"/>
        <w:rPr>
          <w:rFonts w:ascii="Sylfaen" w:hAnsi="Sylfaen"/>
        </w:rPr>
      </w:pPr>
      <w:r w:rsidRPr="00F01DDB">
        <w:rPr>
          <w:rFonts w:ascii="Sylfaen" w:hAnsi="Sylfaen"/>
        </w:rPr>
        <w:t>8.1</w:t>
      </w:r>
      <w:r w:rsidR="003A734A" w:rsidRPr="00F01DDB">
        <w:rPr>
          <w:rFonts w:ascii="Sylfaen" w:hAnsi="Sylfaen"/>
        </w:rPr>
        <w:t>5.</w:t>
      </w:r>
      <w:r w:rsidR="003A734A" w:rsidRPr="00F01DDB">
        <w:rPr>
          <w:rFonts w:ascii="Sylfaen" w:hAnsi="Sylfaen"/>
        </w:rPr>
        <w:tab/>
      </w:r>
      <w:r w:rsidRPr="00F01DDB">
        <w:rPr>
          <w:rFonts w:ascii="Sylfaen" w:hAnsi="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F01DDB">
        <w:rPr>
          <w:rFonts w:ascii="Sylfaen" w:hAnsi="Sylfaen"/>
        </w:rPr>
        <w:t>заключенo</w:t>
      </w:r>
      <w:proofErr w:type="spellEnd"/>
      <w:r w:rsidRPr="00F01DDB">
        <w:rPr>
          <w:rFonts w:ascii="Sylfaen" w:hAnsi="Sylfaen"/>
        </w:rPr>
        <w:t xml:space="preserve"> соглашение в случае, если </w:t>
      </w:r>
      <w:r w:rsidR="009673B8" w:rsidRPr="00F01DDB">
        <w:rPr>
          <w:rFonts w:ascii="Sylfaen" w:hAnsi="Sylfaen"/>
        </w:rPr>
        <w:t xml:space="preserve">представленные </w:t>
      </w:r>
      <w:r w:rsidRPr="00F01DDB">
        <w:rPr>
          <w:rFonts w:ascii="Sylfaen" w:hAnsi="Sylfaen"/>
        </w:rPr>
        <w:t xml:space="preserve">Продавцом в виде неустойки </w:t>
      </w:r>
      <w:r w:rsidR="009673B8" w:rsidRPr="00F01DDB">
        <w:rPr>
          <w:rFonts w:ascii="Sylfaen" w:hAnsi="Sylfaen"/>
        </w:rPr>
        <w:t xml:space="preserve">обеспечения квалификации и </w:t>
      </w:r>
      <w:r w:rsidRPr="00F01DDB">
        <w:rPr>
          <w:rFonts w:ascii="Sylfaen" w:hAnsi="Sylfaen"/>
        </w:rPr>
        <w:t>договора в размере предусмот</w:t>
      </w:r>
      <w:r w:rsidR="008707D8" w:rsidRPr="00F01DDB">
        <w:rPr>
          <w:rFonts w:ascii="Sylfaen" w:hAnsi="Sylfaen"/>
        </w:rPr>
        <w:t>ренных финансовых средств заменяю</w:t>
      </w:r>
      <w:r w:rsidRPr="00F01DDB">
        <w:rPr>
          <w:rFonts w:ascii="Sylfaen" w:hAnsi="Sylfaen"/>
        </w:rPr>
        <w:t>тся банковской гарантией или налич</w:t>
      </w:r>
      <w:r w:rsidRPr="00F01DDB">
        <w:rPr>
          <w:rFonts w:ascii="Sylfaen" w:hAnsi="Sylfaen"/>
        </w:rPr>
        <w:lastRenderedPageBreak/>
        <w:t xml:space="preserve">ными деньгами, с учетом требований абзаца "б" подпункта </w:t>
      </w:r>
      <w:r w:rsidR="000B33B2" w:rsidRPr="00F01DDB">
        <w:rPr>
          <w:rFonts w:ascii="Sylfaen" w:hAnsi="Sylfaen"/>
        </w:rPr>
        <w:t xml:space="preserve">17 </w:t>
      </w:r>
      <w:r w:rsidRPr="00F01DDB">
        <w:rPr>
          <w:rFonts w:ascii="Sylfaen" w:hAnsi="Sylfaen"/>
        </w:rPr>
        <w:t xml:space="preserve">пункта 32 Приложения № </w:t>
      </w:r>
      <w:r w:rsidR="006E50E4" w:rsidRPr="00F01DDB">
        <w:rPr>
          <w:rFonts w:ascii="Sylfaen" w:hAnsi="Sylfaen"/>
        </w:rPr>
        <w:t>1</w:t>
      </w:r>
      <w:r w:rsidR="006E50E4" w:rsidRPr="00F01DDB">
        <w:rPr>
          <w:rFonts w:ascii="Sylfaen" w:hAnsi="Sylfaen"/>
          <w:lang w:val="hy-AM"/>
        </w:rPr>
        <w:t xml:space="preserve"> </w:t>
      </w:r>
      <w:r w:rsidRPr="00F01DDB">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F01DDB">
        <w:rPr>
          <w:rFonts w:ascii="Sylfaen" w:hAnsi="Sylfaen"/>
        </w:rPr>
        <w:t xml:space="preserve">обеспечений квалификации и </w:t>
      </w:r>
      <w:r w:rsidRPr="00F01DDB">
        <w:rPr>
          <w:rFonts w:ascii="Sylfaen" w:hAnsi="Sylfaen"/>
        </w:rPr>
        <w:t xml:space="preserve">договора </w:t>
      </w:r>
      <w:r w:rsidR="00CD7A4F" w:rsidRPr="00F01DDB">
        <w:rPr>
          <w:rFonts w:ascii="Sylfaen" w:hAnsi="Sylfaen"/>
        </w:rPr>
        <w:t xml:space="preserve">представленных </w:t>
      </w:r>
      <w:r w:rsidRPr="00F01DDB">
        <w:rPr>
          <w:rFonts w:ascii="Sylfaen" w:hAnsi="Sylfaen"/>
        </w:rPr>
        <w:t xml:space="preserve">в виде неустойки, также представляет Покупателю </w:t>
      </w:r>
      <w:r w:rsidR="00CD7A4F" w:rsidRPr="00F01DDB">
        <w:rPr>
          <w:rFonts w:ascii="Sylfaen" w:hAnsi="Sylfaen"/>
        </w:rPr>
        <w:t xml:space="preserve">новые обеспечения </w:t>
      </w:r>
      <w:r w:rsidRPr="00F01DDB">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F01DDB">
        <w:rPr>
          <w:rStyle w:val="af6"/>
          <w:rFonts w:ascii="Sylfaen" w:hAnsi="Sylfaen"/>
        </w:rPr>
        <w:footnoteReference w:customMarkFollows="1" w:id="34"/>
        <w:t>24</w:t>
      </w:r>
    </w:p>
    <w:p w:rsidR="00071D1C" w:rsidRPr="00F01DDB" w:rsidRDefault="00071D1C" w:rsidP="00B46D58">
      <w:pPr>
        <w:widowControl w:val="0"/>
        <w:spacing w:after="160"/>
        <w:jc w:val="center"/>
        <w:rPr>
          <w:rFonts w:ascii="Sylfaen" w:hAnsi="Sylfaen"/>
          <w:b/>
        </w:rPr>
      </w:pPr>
      <w:r w:rsidRPr="00F01DDB">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F01DDB" w:rsidTr="0016519F">
        <w:tc>
          <w:tcPr>
            <w:tcW w:w="4536" w:type="dxa"/>
          </w:tcPr>
          <w:p w:rsidR="00071D1C" w:rsidRPr="00F01DDB" w:rsidRDefault="00071D1C" w:rsidP="00B46D58">
            <w:pPr>
              <w:widowControl w:val="0"/>
              <w:spacing w:after="160"/>
              <w:jc w:val="center"/>
              <w:rPr>
                <w:rFonts w:ascii="Sylfaen" w:hAnsi="Sylfaen" w:cs="Sylfaen"/>
                <w:b/>
                <w:bCs/>
              </w:rPr>
            </w:pPr>
            <w:r w:rsidRPr="00F01DDB">
              <w:rPr>
                <w:rFonts w:ascii="Sylfaen" w:hAnsi="Sylfaen"/>
                <w:b/>
              </w:rPr>
              <w:t>ПОКУПАТЕЛЬ</w:t>
            </w:r>
          </w:p>
          <w:p w:rsidR="00071D1C" w:rsidRPr="00F01DDB" w:rsidRDefault="00F83E0A" w:rsidP="00B46D58">
            <w:pPr>
              <w:widowControl w:val="0"/>
              <w:jc w:val="center"/>
              <w:rPr>
                <w:rFonts w:ascii="Sylfaen" w:hAnsi="Sylfaen"/>
                <w:lang w:val="en-US"/>
              </w:rPr>
            </w:pPr>
            <w:r w:rsidRPr="00F01DDB">
              <w:rPr>
                <w:rFonts w:ascii="Sylfaen" w:hAnsi="Sylfaen"/>
                <w:lang w:val="en-US"/>
              </w:rPr>
              <w:t>_______________________</w:t>
            </w:r>
          </w:p>
          <w:p w:rsidR="00071D1C" w:rsidRPr="00F01DDB" w:rsidRDefault="00071D1C" w:rsidP="00B46D58">
            <w:pPr>
              <w:widowControl w:val="0"/>
              <w:spacing w:after="160"/>
              <w:jc w:val="center"/>
              <w:rPr>
                <w:rFonts w:ascii="Sylfaen" w:hAnsi="Sylfaen"/>
                <w:sz w:val="16"/>
                <w:szCs w:val="16"/>
              </w:rPr>
            </w:pPr>
            <w:r w:rsidRPr="00F01DDB">
              <w:rPr>
                <w:rFonts w:ascii="Sylfaen" w:hAnsi="Sylfaen"/>
                <w:sz w:val="16"/>
                <w:szCs w:val="16"/>
              </w:rPr>
              <w:t>/подпись/</w:t>
            </w:r>
          </w:p>
          <w:p w:rsidR="00071D1C" w:rsidRPr="00F01DDB" w:rsidRDefault="00071D1C" w:rsidP="00B46D58">
            <w:pPr>
              <w:widowControl w:val="0"/>
              <w:spacing w:after="160"/>
              <w:jc w:val="center"/>
              <w:rPr>
                <w:rFonts w:ascii="Sylfaen" w:hAnsi="Sylfaen"/>
              </w:rPr>
            </w:pPr>
            <w:r w:rsidRPr="00F01DDB">
              <w:rPr>
                <w:rFonts w:ascii="Sylfaen" w:hAnsi="Sylfaen"/>
              </w:rPr>
              <w:t>М. П.</w:t>
            </w:r>
          </w:p>
        </w:tc>
        <w:tc>
          <w:tcPr>
            <w:tcW w:w="760" w:type="dxa"/>
          </w:tcPr>
          <w:p w:rsidR="00071D1C" w:rsidRPr="00F01DDB" w:rsidRDefault="00071D1C" w:rsidP="00B46D58">
            <w:pPr>
              <w:widowControl w:val="0"/>
              <w:spacing w:after="160"/>
              <w:jc w:val="center"/>
              <w:rPr>
                <w:rFonts w:ascii="Sylfaen" w:hAnsi="Sylfaen"/>
              </w:rPr>
            </w:pPr>
          </w:p>
        </w:tc>
        <w:tc>
          <w:tcPr>
            <w:tcW w:w="4343" w:type="dxa"/>
          </w:tcPr>
          <w:p w:rsidR="00071D1C" w:rsidRPr="00F01DDB" w:rsidRDefault="00071D1C" w:rsidP="00B46D58">
            <w:pPr>
              <w:widowControl w:val="0"/>
              <w:spacing w:after="160"/>
              <w:jc w:val="center"/>
              <w:rPr>
                <w:rFonts w:ascii="Sylfaen" w:hAnsi="Sylfaen" w:cs="Sylfaen"/>
                <w:b/>
                <w:bCs/>
              </w:rPr>
            </w:pPr>
            <w:r w:rsidRPr="00F01DDB">
              <w:rPr>
                <w:rFonts w:ascii="Sylfaen" w:hAnsi="Sylfaen"/>
                <w:b/>
              </w:rPr>
              <w:t>ПРОДАВЕЦ</w:t>
            </w:r>
          </w:p>
          <w:p w:rsidR="00071D1C" w:rsidRPr="00F01DDB" w:rsidRDefault="00F83E0A" w:rsidP="00B46D58">
            <w:pPr>
              <w:widowControl w:val="0"/>
              <w:jc w:val="center"/>
              <w:rPr>
                <w:rFonts w:ascii="Sylfaen" w:hAnsi="Sylfaen"/>
                <w:lang w:val="en-US"/>
              </w:rPr>
            </w:pPr>
            <w:r w:rsidRPr="00F01DDB">
              <w:rPr>
                <w:rFonts w:ascii="Sylfaen" w:hAnsi="Sylfaen"/>
                <w:lang w:val="en-US"/>
              </w:rPr>
              <w:t>______________________</w:t>
            </w:r>
          </w:p>
          <w:p w:rsidR="00071D1C" w:rsidRPr="00F01DDB" w:rsidRDefault="00071D1C" w:rsidP="00B46D58">
            <w:pPr>
              <w:widowControl w:val="0"/>
              <w:spacing w:after="160"/>
              <w:jc w:val="center"/>
              <w:rPr>
                <w:rFonts w:ascii="Sylfaen" w:hAnsi="Sylfaen"/>
                <w:sz w:val="16"/>
                <w:szCs w:val="16"/>
              </w:rPr>
            </w:pPr>
            <w:r w:rsidRPr="00F01DDB">
              <w:rPr>
                <w:rFonts w:ascii="Sylfaen" w:hAnsi="Sylfaen"/>
                <w:sz w:val="16"/>
                <w:szCs w:val="16"/>
              </w:rPr>
              <w:t>/подпись/</w:t>
            </w:r>
          </w:p>
          <w:p w:rsidR="00071D1C" w:rsidRPr="00F01DDB" w:rsidRDefault="00071D1C" w:rsidP="00B46D58">
            <w:pPr>
              <w:widowControl w:val="0"/>
              <w:spacing w:after="160"/>
              <w:jc w:val="center"/>
              <w:rPr>
                <w:rFonts w:ascii="Sylfaen" w:hAnsi="Sylfaen"/>
              </w:rPr>
            </w:pPr>
            <w:r w:rsidRPr="00F01DDB">
              <w:rPr>
                <w:rFonts w:ascii="Sylfaen" w:hAnsi="Sylfaen"/>
              </w:rPr>
              <w:t>М. П.</w:t>
            </w:r>
          </w:p>
        </w:tc>
      </w:tr>
    </w:tbl>
    <w:p w:rsidR="00382B60" w:rsidRPr="00F01DDB" w:rsidRDefault="00382B60" w:rsidP="00B46D58">
      <w:pPr>
        <w:widowControl w:val="0"/>
        <w:spacing w:after="160"/>
        <w:ind w:firstLine="567"/>
        <w:jc w:val="both"/>
        <w:rPr>
          <w:rFonts w:ascii="Sylfaen" w:hAnsi="Sylfaen"/>
          <w:i/>
          <w:lang w:val="hy-AM"/>
        </w:rPr>
      </w:pPr>
    </w:p>
    <w:p w:rsidR="00071D1C" w:rsidRPr="00F01DDB" w:rsidRDefault="00071D1C" w:rsidP="00B46D58">
      <w:pPr>
        <w:widowControl w:val="0"/>
        <w:spacing w:after="160"/>
        <w:ind w:firstLine="567"/>
        <w:jc w:val="both"/>
        <w:rPr>
          <w:rFonts w:ascii="Sylfaen" w:hAnsi="Sylfaen"/>
        </w:rPr>
      </w:pPr>
      <w:r w:rsidRPr="00F01DDB">
        <w:rPr>
          <w:rFonts w:ascii="Sylfaen" w:hAnsi="Sylfaen"/>
          <w:i/>
        </w:rPr>
        <w:t>В случае необходимости в договор могут быть включены не</w:t>
      </w:r>
      <w:r w:rsidR="001D0249" w:rsidRPr="00F01DDB">
        <w:rPr>
          <w:rFonts w:ascii="Sylfaen" w:hAnsi="Sylfaen" w:cs="Courier New"/>
          <w:i/>
          <w:lang w:val="en-US"/>
        </w:rPr>
        <w:t> </w:t>
      </w:r>
      <w:r w:rsidRPr="00F01DDB">
        <w:rPr>
          <w:rFonts w:ascii="Sylfaen" w:hAnsi="Sylfaen"/>
          <w:i/>
        </w:rPr>
        <w:t>противоречащие законодательству Республики Армения положения.</w:t>
      </w:r>
    </w:p>
    <w:p w:rsidR="00071D1C" w:rsidRPr="00F01DDB" w:rsidRDefault="00071D1C" w:rsidP="00B46D58">
      <w:pPr>
        <w:widowControl w:val="0"/>
        <w:spacing w:after="160"/>
        <w:rPr>
          <w:rFonts w:ascii="Sylfaen" w:hAnsi="Sylfaen"/>
        </w:rPr>
      </w:pPr>
    </w:p>
    <w:p w:rsidR="00071D1C" w:rsidRPr="00F01DDB" w:rsidRDefault="00071D1C" w:rsidP="00B46D58">
      <w:pPr>
        <w:widowControl w:val="0"/>
        <w:spacing w:after="160"/>
        <w:jc w:val="right"/>
        <w:rPr>
          <w:rFonts w:ascii="Sylfaen" w:hAnsi="Sylfaen"/>
        </w:rPr>
        <w:sectPr w:rsidR="00071D1C" w:rsidRPr="00F01DDB"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F01DDB" w:rsidRDefault="00071D1C" w:rsidP="00B46D58">
      <w:pPr>
        <w:widowControl w:val="0"/>
        <w:spacing w:after="160"/>
        <w:jc w:val="right"/>
        <w:rPr>
          <w:rFonts w:ascii="Sylfaen" w:hAnsi="Sylfaen"/>
          <w:i/>
        </w:rPr>
      </w:pPr>
      <w:r w:rsidRPr="00F01DDB">
        <w:rPr>
          <w:rFonts w:ascii="Sylfaen" w:hAnsi="Sylfaen"/>
          <w:i/>
        </w:rPr>
        <w:lastRenderedPageBreak/>
        <w:t>Приложение № 1</w:t>
      </w:r>
    </w:p>
    <w:p w:rsidR="00071D1C" w:rsidRPr="00F01DDB" w:rsidRDefault="00071D1C" w:rsidP="00B46D58">
      <w:pPr>
        <w:widowControl w:val="0"/>
        <w:spacing w:after="160"/>
        <w:jc w:val="right"/>
        <w:rPr>
          <w:rFonts w:ascii="Sylfaen" w:hAnsi="Sylfaen"/>
          <w:i/>
        </w:rPr>
      </w:pPr>
      <w:proofErr w:type="gramStart"/>
      <w:r w:rsidRPr="00F01DDB">
        <w:rPr>
          <w:rFonts w:ascii="Sylfaen" w:hAnsi="Sylfaen"/>
          <w:i/>
        </w:rPr>
        <w:t>к</w:t>
      </w:r>
      <w:proofErr w:type="gramEnd"/>
      <w:r w:rsidRPr="00F01DDB">
        <w:rPr>
          <w:rFonts w:ascii="Sylfaen" w:hAnsi="Sylfaen"/>
          <w:i/>
        </w:rPr>
        <w:t xml:space="preserve"> Договору под кодом </w:t>
      </w:r>
      <w:r w:rsidR="001D0249" w:rsidRPr="00F01DDB">
        <w:rPr>
          <w:rFonts w:ascii="Sylfaen" w:hAnsi="Sylfaen"/>
          <w:i/>
        </w:rPr>
        <w:br/>
      </w:r>
      <w:r w:rsidRPr="00F01DDB">
        <w:rPr>
          <w:rFonts w:ascii="Sylfaen" w:hAnsi="Sylfaen"/>
          <w:i/>
        </w:rPr>
        <w:t xml:space="preserve">заключенному </w:t>
      </w:r>
      <w:r w:rsidR="006132ED" w:rsidRPr="00F01DDB">
        <w:rPr>
          <w:rFonts w:ascii="Sylfaen" w:hAnsi="Sylfaen"/>
          <w:i/>
        </w:rPr>
        <w:t>"</w:t>
      </w:r>
      <w:r w:rsidR="00D52566" w:rsidRPr="00F01DDB">
        <w:rPr>
          <w:rFonts w:ascii="Sylfaen" w:hAnsi="Sylfaen"/>
          <w:i/>
        </w:rPr>
        <w:tab/>
      </w:r>
      <w:r w:rsidR="006132ED" w:rsidRPr="00F01DDB">
        <w:rPr>
          <w:rFonts w:ascii="Sylfaen" w:hAnsi="Sylfaen"/>
          <w:i/>
        </w:rPr>
        <w:t>"</w:t>
      </w:r>
      <w:r w:rsidR="00D52566" w:rsidRPr="00F01DDB">
        <w:rPr>
          <w:rFonts w:ascii="Sylfaen" w:hAnsi="Sylfaen"/>
          <w:i/>
        </w:rPr>
        <w:tab/>
      </w:r>
      <w:r w:rsidRPr="00F01DDB">
        <w:rPr>
          <w:rFonts w:ascii="Sylfaen" w:hAnsi="Sylfaen"/>
          <w:i/>
        </w:rPr>
        <w:t>20</w:t>
      </w:r>
      <w:r w:rsidR="00D52566" w:rsidRPr="00F01DDB">
        <w:rPr>
          <w:rFonts w:ascii="Sylfaen" w:hAnsi="Sylfaen"/>
          <w:i/>
        </w:rPr>
        <w:tab/>
      </w:r>
      <w:r w:rsidRPr="00F01DDB">
        <w:rPr>
          <w:rFonts w:ascii="Sylfaen" w:hAnsi="Sylfaen"/>
          <w:i/>
        </w:rPr>
        <w:t>г.</w:t>
      </w:r>
    </w:p>
    <w:p w:rsidR="00071D1C" w:rsidRPr="00F01DDB" w:rsidRDefault="00071D1C" w:rsidP="00B46D58">
      <w:pPr>
        <w:widowControl w:val="0"/>
        <w:spacing w:after="160"/>
        <w:jc w:val="center"/>
        <w:rPr>
          <w:rFonts w:ascii="Sylfaen" w:hAnsi="Sylfaen"/>
        </w:rPr>
      </w:pPr>
      <w:r w:rsidRPr="00F01DDB">
        <w:rPr>
          <w:rFonts w:ascii="Sylfaen" w:hAnsi="Sylfaen"/>
        </w:rPr>
        <w:t>ТЕХНИЧЕСКА</w:t>
      </w:r>
      <w:r w:rsidR="001D0249" w:rsidRPr="00F01DDB">
        <w:rPr>
          <w:rFonts w:ascii="Sylfaen" w:hAnsi="Sylfaen"/>
        </w:rPr>
        <w:t>Я ХАРАКТЕРИСТИКА-ГРАФИК ЗАКУПКИ</w:t>
      </w:r>
      <w:r w:rsidR="001D0249" w:rsidRPr="00F01DDB">
        <w:rPr>
          <w:rStyle w:val="af6"/>
          <w:rFonts w:ascii="Sylfaen" w:hAnsi="Sylfaen"/>
        </w:rPr>
        <w:footnoteReference w:customMarkFollows="1" w:id="35"/>
        <w:t>*</w:t>
      </w:r>
    </w:p>
    <w:p w:rsidR="00071D1C" w:rsidRPr="00F01DDB" w:rsidRDefault="00071D1C" w:rsidP="00B46D58">
      <w:pPr>
        <w:widowControl w:val="0"/>
        <w:spacing w:after="160"/>
        <w:jc w:val="right"/>
        <w:rPr>
          <w:rFonts w:ascii="Sylfaen" w:hAnsi="Sylfaen"/>
        </w:rPr>
      </w:pPr>
      <w:proofErr w:type="spellStart"/>
      <w:r w:rsidRPr="00F01DDB">
        <w:rPr>
          <w:rFonts w:ascii="Sylfaen" w:hAnsi="Sylfaen"/>
        </w:rPr>
        <w:t>Драмов</w:t>
      </w:r>
      <w:proofErr w:type="spellEnd"/>
      <w:r w:rsidRPr="00F01DDB">
        <w:rPr>
          <w:rFonts w:ascii="Sylfaen" w:hAnsi="Sylfaen"/>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419"/>
        <w:gridCol w:w="1559"/>
        <w:gridCol w:w="4253"/>
        <w:gridCol w:w="992"/>
        <w:gridCol w:w="1164"/>
        <w:gridCol w:w="678"/>
        <w:gridCol w:w="851"/>
        <w:gridCol w:w="992"/>
        <w:gridCol w:w="1135"/>
        <w:gridCol w:w="2551"/>
        <w:gridCol w:w="8"/>
      </w:tblGrid>
      <w:tr w:rsidR="000A23E6" w:rsidRPr="00F01DDB" w:rsidTr="00D93136">
        <w:trPr>
          <w:jc w:val="center"/>
        </w:trPr>
        <w:tc>
          <w:tcPr>
            <w:tcW w:w="16350" w:type="dxa"/>
            <w:gridSpan w:val="12"/>
          </w:tcPr>
          <w:p w:rsidR="000A23E6" w:rsidRPr="00F01DDB" w:rsidRDefault="000A23E6" w:rsidP="00D93136">
            <w:pPr>
              <w:widowControl w:val="0"/>
              <w:jc w:val="center"/>
              <w:rPr>
                <w:rFonts w:ascii="Sylfaen" w:hAnsi="Sylfaen"/>
                <w:sz w:val="16"/>
                <w:szCs w:val="16"/>
              </w:rPr>
            </w:pPr>
            <w:r w:rsidRPr="00F01DDB">
              <w:rPr>
                <w:rFonts w:ascii="Sylfaen" w:hAnsi="Sylfaen"/>
                <w:sz w:val="16"/>
                <w:szCs w:val="16"/>
              </w:rPr>
              <w:t>Товар</w:t>
            </w:r>
          </w:p>
        </w:tc>
      </w:tr>
      <w:tr w:rsidR="000A23E6" w:rsidRPr="00F01DDB" w:rsidTr="00F01DDB">
        <w:trPr>
          <w:gridAfter w:val="1"/>
          <w:wAfter w:w="8" w:type="dxa"/>
          <w:trHeight w:val="219"/>
          <w:jc w:val="center"/>
        </w:trPr>
        <w:tc>
          <w:tcPr>
            <w:tcW w:w="748" w:type="dxa"/>
            <w:vMerge w:val="restart"/>
            <w:vAlign w:val="center"/>
          </w:tcPr>
          <w:p w:rsidR="000A23E6" w:rsidRPr="00F01DDB" w:rsidRDefault="000A23E6" w:rsidP="00D93136">
            <w:pPr>
              <w:widowControl w:val="0"/>
              <w:jc w:val="center"/>
              <w:rPr>
                <w:rFonts w:ascii="Sylfaen" w:hAnsi="Sylfaen"/>
                <w:sz w:val="16"/>
                <w:szCs w:val="16"/>
              </w:rPr>
            </w:pPr>
            <w:proofErr w:type="gramStart"/>
            <w:r w:rsidRPr="00F01DDB">
              <w:rPr>
                <w:rFonts w:ascii="Sylfaen" w:hAnsi="Sylfaen"/>
                <w:sz w:val="16"/>
                <w:szCs w:val="16"/>
              </w:rPr>
              <w:t>номер</w:t>
            </w:r>
            <w:proofErr w:type="gramEnd"/>
            <w:r w:rsidRPr="00F01DDB">
              <w:rPr>
                <w:rFonts w:ascii="Sylfaen" w:hAnsi="Sylfaen"/>
                <w:sz w:val="16"/>
                <w:szCs w:val="16"/>
              </w:rPr>
              <w:t xml:space="preserve"> предусмотренного </w:t>
            </w:r>
            <w:r w:rsidRPr="00F01DDB">
              <w:rPr>
                <w:rFonts w:ascii="Sylfaen" w:hAnsi="Sylfaen"/>
                <w:spacing w:val="-6"/>
                <w:sz w:val="16"/>
                <w:szCs w:val="16"/>
              </w:rPr>
              <w:t>приглашением</w:t>
            </w:r>
            <w:r w:rsidRPr="00F01DDB">
              <w:rPr>
                <w:rFonts w:ascii="Sylfaen" w:hAnsi="Sylfaen"/>
                <w:sz w:val="16"/>
                <w:szCs w:val="16"/>
              </w:rPr>
              <w:t xml:space="preserve"> лота</w:t>
            </w:r>
          </w:p>
        </w:tc>
        <w:tc>
          <w:tcPr>
            <w:tcW w:w="1419" w:type="dxa"/>
            <w:vMerge w:val="restart"/>
            <w:vAlign w:val="center"/>
          </w:tcPr>
          <w:p w:rsidR="000A23E6" w:rsidRPr="00F01DDB" w:rsidRDefault="000A23E6" w:rsidP="00D93136">
            <w:pPr>
              <w:widowControl w:val="0"/>
              <w:jc w:val="center"/>
              <w:rPr>
                <w:rFonts w:ascii="Sylfaen" w:hAnsi="Sylfaen"/>
                <w:sz w:val="16"/>
                <w:szCs w:val="16"/>
              </w:rPr>
            </w:pPr>
            <w:proofErr w:type="gramStart"/>
            <w:r w:rsidRPr="00F01DDB">
              <w:rPr>
                <w:rFonts w:ascii="Sylfaen" w:hAnsi="Sylfaen"/>
                <w:sz w:val="16"/>
                <w:szCs w:val="16"/>
              </w:rPr>
              <w:t>промежуточный</w:t>
            </w:r>
            <w:proofErr w:type="gramEnd"/>
            <w:r w:rsidRPr="00F01DDB">
              <w:rPr>
                <w:rFonts w:ascii="Sylfaen" w:hAnsi="Sylfaen"/>
                <w:sz w:val="16"/>
                <w:szCs w:val="16"/>
              </w:rPr>
              <w:t xml:space="preserve"> код, предусмотренный планом закупок по классификации ЕЗК (CPV)</w:t>
            </w:r>
          </w:p>
        </w:tc>
        <w:tc>
          <w:tcPr>
            <w:tcW w:w="1559" w:type="dxa"/>
            <w:vMerge w:val="restart"/>
            <w:vAlign w:val="center"/>
          </w:tcPr>
          <w:p w:rsidR="000A23E6" w:rsidRPr="00F01DDB" w:rsidRDefault="000A23E6" w:rsidP="00D93136">
            <w:pPr>
              <w:widowControl w:val="0"/>
              <w:jc w:val="center"/>
              <w:rPr>
                <w:rFonts w:ascii="Sylfaen" w:hAnsi="Sylfaen"/>
                <w:sz w:val="16"/>
                <w:szCs w:val="16"/>
                <w:lang w:val="en-US"/>
              </w:rPr>
            </w:pPr>
            <w:proofErr w:type="gramStart"/>
            <w:r w:rsidRPr="00F01DDB">
              <w:rPr>
                <w:rFonts w:ascii="Sylfaen" w:hAnsi="Sylfaen"/>
                <w:sz w:val="16"/>
                <w:szCs w:val="16"/>
              </w:rPr>
              <w:t>наименование</w:t>
            </w:r>
            <w:proofErr w:type="gramEnd"/>
            <w:r w:rsidRPr="00F01DDB">
              <w:rPr>
                <w:rFonts w:ascii="Sylfaen" w:hAnsi="Sylfaen"/>
                <w:sz w:val="16"/>
                <w:szCs w:val="16"/>
              </w:rPr>
              <w:t xml:space="preserve"> </w:t>
            </w:r>
          </w:p>
        </w:tc>
        <w:tc>
          <w:tcPr>
            <w:tcW w:w="4253" w:type="dxa"/>
            <w:vMerge w:val="restart"/>
            <w:vAlign w:val="center"/>
          </w:tcPr>
          <w:p w:rsidR="000A23E6" w:rsidRPr="00F01DDB" w:rsidRDefault="000A23E6" w:rsidP="00D93136">
            <w:pPr>
              <w:widowControl w:val="0"/>
              <w:ind w:left="-108" w:right="-59"/>
              <w:jc w:val="center"/>
              <w:rPr>
                <w:rFonts w:ascii="Sylfaen" w:hAnsi="Sylfaen"/>
                <w:sz w:val="16"/>
                <w:szCs w:val="16"/>
              </w:rPr>
            </w:pPr>
            <w:proofErr w:type="gramStart"/>
            <w:r w:rsidRPr="00F01DDB">
              <w:rPr>
                <w:rFonts w:ascii="Sylfaen" w:hAnsi="Sylfaen"/>
                <w:sz w:val="16"/>
                <w:szCs w:val="16"/>
              </w:rPr>
              <w:t>техническая</w:t>
            </w:r>
            <w:proofErr w:type="gramEnd"/>
            <w:r w:rsidRPr="00F01DDB">
              <w:rPr>
                <w:rFonts w:ascii="Sylfaen" w:hAnsi="Sylfaen"/>
                <w:sz w:val="16"/>
                <w:szCs w:val="16"/>
              </w:rPr>
              <w:t xml:space="preserve"> характеристика</w:t>
            </w:r>
          </w:p>
        </w:tc>
        <w:tc>
          <w:tcPr>
            <w:tcW w:w="992" w:type="dxa"/>
            <w:vMerge w:val="restart"/>
            <w:vAlign w:val="center"/>
          </w:tcPr>
          <w:p w:rsidR="000A23E6" w:rsidRPr="00F01DDB" w:rsidRDefault="000A23E6" w:rsidP="00D93136">
            <w:pPr>
              <w:widowControl w:val="0"/>
              <w:ind w:left="-48" w:right="-108"/>
              <w:jc w:val="center"/>
              <w:rPr>
                <w:rFonts w:ascii="Sylfaen" w:hAnsi="Sylfaen"/>
                <w:sz w:val="16"/>
                <w:szCs w:val="16"/>
              </w:rPr>
            </w:pPr>
            <w:proofErr w:type="gramStart"/>
            <w:r w:rsidRPr="00F01DDB">
              <w:rPr>
                <w:rFonts w:ascii="Sylfaen" w:hAnsi="Sylfaen"/>
                <w:sz w:val="16"/>
                <w:szCs w:val="16"/>
              </w:rPr>
              <w:t>единица</w:t>
            </w:r>
            <w:proofErr w:type="gramEnd"/>
            <w:r w:rsidRPr="00F01DDB">
              <w:rPr>
                <w:rFonts w:ascii="Sylfaen" w:hAnsi="Sylfaen"/>
                <w:sz w:val="16"/>
                <w:szCs w:val="16"/>
              </w:rPr>
              <w:t xml:space="preserve"> измерения</w:t>
            </w:r>
          </w:p>
        </w:tc>
        <w:tc>
          <w:tcPr>
            <w:tcW w:w="1164" w:type="dxa"/>
            <w:vMerge w:val="restart"/>
            <w:vAlign w:val="center"/>
          </w:tcPr>
          <w:p w:rsidR="000A23E6" w:rsidRPr="00F01DDB" w:rsidRDefault="000A23E6" w:rsidP="00D93136">
            <w:pPr>
              <w:widowControl w:val="0"/>
              <w:ind w:left="-108" w:right="-108"/>
              <w:jc w:val="center"/>
              <w:rPr>
                <w:rFonts w:ascii="Sylfaen" w:hAnsi="Sylfaen"/>
                <w:sz w:val="16"/>
                <w:szCs w:val="16"/>
              </w:rPr>
            </w:pPr>
            <w:proofErr w:type="gramStart"/>
            <w:r w:rsidRPr="00F01DDB">
              <w:rPr>
                <w:rFonts w:ascii="Sylfaen" w:hAnsi="Sylfaen"/>
                <w:sz w:val="16"/>
                <w:szCs w:val="16"/>
              </w:rPr>
              <w:t>цена</w:t>
            </w:r>
            <w:proofErr w:type="gramEnd"/>
            <w:r w:rsidRPr="00F01DDB">
              <w:rPr>
                <w:rFonts w:ascii="Sylfaen" w:hAnsi="Sylfaen"/>
                <w:sz w:val="16"/>
                <w:szCs w:val="16"/>
              </w:rPr>
              <w:t xml:space="preserve"> единицы/</w:t>
            </w:r>
            <w:proofErr w:type="spellStart"/>
            <w:r w:rsidRPr="00F01DDB">
              <w:rPr>
                <w:rFonts w:ascii="Sylfaen" w:hAnsi="Sylfaen"/>
                <w:sz w:val="16"/>
                <w:szCs w:val="16"/>
              </w:rPr>
              <w:t>драмов</w:t>
            </w:r>
            <w:proofErr w:type="spellEnd"/>
            <w:r w:rsidRPr="00F01DDB">
              <w:rPr>
                <w:rFonts w:ascii="Sylfaen" w:hAnsi="Sylfaen"/>
                <w:sz w:val="16"/>
                <w:szCs w:val="16"/>
              </w:rPr>
              <w:t xml:space="preserve"> РА</w:t>
            </w:r>
          </w:p>
        </w:tc>
        <w:tc>
          <w:tcPr>
            <w:tcW w:w="678" w:type="dxa"/>
            <w:vMerge w:val="restart"/>
            <w:vAlign w:val="center"/>
          </w:tcPr>
          <w:p w:rsidR="000A23E6" w:rsidRPr="00F01DDB" w:rsidRDefault="000A23E6" w:rsidP="00D93136">
            <w:pPr>
              <w:widowControl w:val="0"/>
              <w:ind w:left="-108" w:right="-108"/>
              <w:jc w:val="center"/>
              <w:rPr>
                <w:rFonts w:ascii="Sylfaen" w:hAnsi="Sylfaen"/>
                <w:sz w:val="16"/>
                <w:szCs w:val="16"/>
              </w:rPr>
            </w:pPr>
            <w:proofErr w:type="gramStart"/>
            <w:r w:rsidRPr="00F01DDB">
              <w:rPr>
                <w:rFonts w:ascii="Sylfaen" w:hAnsi="Sylfaen"/>
                <w:sz w:val="16"/>
                <w:szCs w:val="16"/>
              </w:rPr>
              <w:t>общая</w:t>
            </w:r>
            <w:proofErr w:type="gramEnd"/>
            <w:r w:rsidRPr="00F01DDB">
              <w:rPr>
                <w:rFonts w:ascii="Sylfaen" w:hAnsi="Sylfaen"/>
                <w:sz w:val="16"/>
                <w:szCs w:val="16"/>
              </w:rPr>
              <w:t xml:space="preserve"> цена/</w:t>
            </w:r>
            <w:proofErr w:type="spellStart"/>
            <w:r w:rsidRPr="00F01DDB">
              <w:rPr>
                <w:rFonts w:ascii="Sylfaen" w:hAnsi="Sylfaen"/>
                <w:sz w:val="16"/>
                <w:szCs w:val="16"/>
              </w:rPr>
              <w:t>драмов</w:t>
            </w:r>
            <w:proofErr w:type="spellEnd"/>
            <w:r w:rsidRPr="00F01DDB">
              <w:rPr>
                <w:rFonts w:ascii="Sylfaen" w:hAnsi="Sylfaen"/>
                <w:sz w:val="16"/>
                <w:szCs w:val="16"/>
              </w:rPr>
              <w:t xml:space="preserve"> РА</w:t>
            </w:r>
          </w:p>
        </w:tc>
        <w:tc>
          <w:tcPr>
            <w:tcW w:w="851" w:type="dxa"/>
            <w:vMerge w:val="restart"/>
            <w:vAlign w:val="center"/>
          </w:tcPr>
          <w:p w:rsidR="000A23E6" w:rsidRPr="00F01DDB" w:rsidRDefault="000A23E6" w:rsidP="00D93136">
            <w:pPr>
              <w:widowControl w:val="0"/>
              <w:ind w:left="-126" w:right="-108"/>
              <w:jc w:val="center"/>
              <w:rPr>
                <w:rFonts w:ascii="Sylfaen" w:hAnsi="Sylfaen"/>
                <w:sz w:val="16"/>
                <w:szCs w:val="16"/>
              </w:rPr>
            </w:pPr>
            <w:proofErr w:type="gramStart"/>
            <w:r w:rsidRPr="00F01DDB">
              <w:rPr>
                <w:rFonts w:ascii="Sylfaen" w:hAnsi="Sylfaen"/>
                <w:sz w:val="16"/>
                <w:szCs w:val="16"/>
              </w:rPr>
              <w:t>общий</w:t>
            </w:r>
            <w:proofErr w:type="gramEnd"/>
            <w:r w:rsidRPr="00F01DDB">
              <w:rPr>
                <w:rFonts w:ascii="Sylfaen" w:hAnsi="Sylfaen"/>
                <w:sz w:val="16"/>
                <w:szCs w:val="16"/>
              </w:rPr>
              <w:t xml:space="preserve"> объем</w:t>
            </w:r>
          </w:p>
        </w:tc>
        <w:tc>
          <w:tcPr>
            <w:tcW w:w="4678" w:type="dxa"/>
            <w:gridSpan w:val="3"/>
            <w:vAlign w:val="center"/>
          </w:tcPr>
          <w:p w:rsidR="000A23E6" w:rsidRPr="00F01DDB" w:rsidRDefault="000A23E6" w:rsidP="00D93136">
            <w:pPr>
              <w:widowControl w:val="0"/>
              <w:jc w:val="center"/>
              <w:rPr>
                <w:rFonts w:ascii="Sylfaen" w:hAnsi="Sylfaen"/>
                <w:sz w:val="16"/>
                <w:szCs w:val="16"/>
              </w:rPr>
            </w:pPr>
            <w:proofErr w:type="gramStart"/>
            <w:r w:rsidRPr="00F01DDB">
              <w:rPr>
                <w:rFonts w:ascii="Sylfaen" w:hAnsi="Sylfaen"/>
                <w:sz w:val="16"/>
                <w:szCs w:val="16"/>
              </w:rPr>
              <w:t>поставки</w:t>
            </w:r>
            <w:proofErr w:type="gramEnd"/>
          </w:p>
        </w:tc>
      </w:tr>
      <w:tr w:rsidR="000A23E6" w:rsidRPr="00F01DDB" w:rsidTr="00F01DDB">
        <w:trPr>
          <w:gridAfter w:val="1"/>
          <w:wAfter w:w="8" w:type="dxa"/>
          <w:trHeight w:val="445"/>
          <w:jc w:val="center"/>
        </w:trPr>
        <w:tc>
          <w:tcPr>
            <w:tcW w:w="748" w:type="dxa"/>
            <w:vMerge/>
            <w:vAlign w:val="center"/>
          </w:tcPr>
          <w:p w:rsidR="000A23E6" w:rsidRPr="00F01DDB" w:rsidRDefault="000A23E6" w:rsidP="00D93136">
            <w:pPr>
              <w:widowControl w:val="0"/>
              <w:jc w:val="center"/>
              <w:rPr>
                <w:rFonts w:ascii="Sylfaen" w:hAnsi="Sylfaen"/>
                <w:sz w:val="16"/>
                <w:szCs w:val="16"/>
              </w:rPr>
            </w:pPr>
          </w:p>
        </w:tc>
        <w:tc>
          <w:tcPr>
            <w:tcW w:w="1419" w:type="dxa"/>
            <w:vMerge/>
            <w:vAlign w:val="center"/>
          </w:tcPr>
          <w:p w:rsidR="000A23E6" w:rsidRPr="00F01DDB" w:rsidRDefault="000A23E6" w:rsidP="00D93136">
            <w:pPr>
              <w:widowControl w:val="0"/>
              <w:jc w:val="center"/>
              <w:rPr>
                <w:rFonts w:ascii="Sylfaen" w:hAnsi="Sylfaen"/>
                <w:sz w:val="16"/>
                <w:szCs w:val="16"/>
              </w:rPr>
            </w:pPr>
          </w:p>
        </w:tc>
        <w:tc>
          <w:tcPr>
            <w:tcW w:w="1559" w:type="dxa"/>
            <w:vMerge/>
            <w:vAlign w:val="center"/>
          </w:tcPr>
          <w:p w:rsidR="000A23E6" w:rsidRPr="00F01DDB" w:rsidRDefault="000A23E6" w:rsidP="00D93136">
            <w:pPr>
              <w:widowControl w:val="0"/>
              <w:jc w:val="center"/>
              <w:rPr>
                <w:rFonts w:ascii="Sylfaen" w:hAnsi="Sylfaen"/>
                <w:sz w:val="16"/>
                <w:szCs w:val="16"/>
              </w:rPr>
            </w:pPr>
          </w:p>
        </w:tc>
        <w:tc>
          <w:tcPr>
            <w:tcW w:w="4253" w:type="dxa"/>
            <w:vMerge/>
            <w:vAlign w:val="center"/>
          </w:tcPr>
          <w:p w:rsidR="000A23E6" w:rsidRPr="00F01DDB" w:rsidRDefault="000A23E6" w:rsidP="00D93136">
            <w:pPr>
              <w:widowControl w:val="0"/>
              <w:jc w:val="center"/>
              <w:rPr>
                <w:rFonts w:ascii="Sylfaen" w:hAnsi="Sylfaen"/>
                <w:sz w:val="16"/>
                <w:szCs w:val="16"/>
              </w:rPr>
            </w:pPr>
          </w:p>
        </w:tc>
        <w:tc>
          <w:tcPr>
            <w:tcW w:w="992" w:type="dxa"/>
            <w:vMerge/>
            <w:vAlign w:val="center"/>
          </w:tcPr>
          <w:p w:rsidR="000A23E6" w:rsidRPr="00F01DDB" w:rsidRDefault="000A23E6" w:rsidP="00D93136">
            <w:pPr>
              <w:widowControl w:val="0"/>
              <w:jc w:val="center"/>
              <w:rPr>
                <w:rFonts w:ascii="Sylfaen" w:hAnsi="Sylfaen"/>
                <w:sz w:val="16"/>
                <w:szCs w:val="16"/>
              </w:rPr>
            </w:pPr>
          </w:p>
        </w:tc>
        <w:tc>
          <w:tcPr>
            <w:tcW w:w="1164" w:type="dxa"/>
            <w:vMerge/>
            <w:vAlign w:val="center"/>
          </w:tcPr>
          <w:p w:rsidR="000A23E6" w:rsidRPr="00F01DDB" w:rsidRDefault="000A23E6" w:rsidP="00D93136">
            <w:pPr>
              <w:widowControl w:val="0"/>
              <w:jc w:val="center"/>
              <w:rPr>
                <w:rFonts w:ascii="Sylfaen" w:hAnsi="Sylfaen"/>
                <w:sz w:val="16"/>
                <w:szCs w:val="16"/>
              </w:rPr>
            </w:pPr>
          </w:p>
        </w:tc>
        <w:tc>
          <w:tcPr>
            <w:tcW w:w="678" w:type="dxa"/>
            <w:vMerge/>
            <w:vAlign w:val="center"/>
          </w:tcPr>
          <w:p w:rsidR="000A23E6" w:rsidRPr="00F01DDB" w:rsidRDefault="000A23E6" w:rsidP="00D93136">
            <w:pPr>
              <w:widowControl w:val="0"/>
              <w:jc w:val="center"/>
              <w:rPr>
                <w:rFonts w:ascii="Sylfaen" w:hAnsi="Sylfaen"/>
                <w:sz w:val="16"/>
                <w:szCs w:val="16"/>
              </w:rPr>
            </w:pPr>
          </w:p>
        </w:tc>
        <w:tc>
          <w:tcPr>
            <w:tcW w:w="851" w:type="dxa"/>
            <w:vMerge/>
            <w:vAlign w:val="center"/>
          </w:tcPr>
          <w:p w:rsidR="000A23E6" w:rsidRPr="00F01DDB" w:rsidRDefault="000A23E6" w:rsidP="00D93136">
            <w:pPr>
              <w:widowControl w:val="0"/>
              <w:jc w:val="center"/>
              <w:rPr>
                <w:rFonts w:ascii="Sylfaen" w:hAnsi="Sylfaen"/>
                <w:sz w:val="16"/>
                <w:szCs w:val="16"/>
              </w:rPr>
            </w:pPr>
          </w:p>
        </w:tc>
        <w:tc>
          <w:tcPr>
            <w:tcW w:w="992" w:type="dxa"/>
            <w:vAlign w:val="center"/>
          </w:tcPr>
          <w:p w:rsidR="000A23E6" w:rsidRPr="00F01DDB" w:rsidRDefault="000A23E6" w:rsidP="00D93136">
            <w:pPr>
              <w:widowControl w:val="0"/>
              <w:ind w:left="-108" w:right="-108"/>
              <w:jc w:val="center"/>
              <w:rPr>
                <w:rFonts w:ascii="Sylfaen" w:hAnsi="Sylfaen"/>
                <w:sz w:val="16"/>
                <w:szCs w:val="16"/>
              </w:rPr>
            </w:pPr>
            <w:proofErr w:type="gramStart"/>
            <w:r w:rsidRPr="00F01DDB">
              <w:rPr>
                <w:rFonts w:ascii="Sylfaen" w:hAnsi="Sylfaen"/>
                <w:sz w:val="16"/>
                <w:szCs w:val="16"/>
              </w:rPr>
              <w:t>адрес</w:t>
            </w:r>
            <w:proofErr w:type="gramEnd"/>
          </w:p>
        </w:tc>
        <w:tc>
          <w:tcPr>
            <w:tcW w:w="1135" w:type="dxa"/>
            <w:vAlign w:val="center"/>
          </w:tcPr>
          <w:p w:rsidR="000A23E6" w:rsidRPr="00F01DDB" w:rsidRDefault="000A23E6" w:rsidP="00D93136">
            <w:pPr>
              <w:widowControl w:val="0"/>
              <w:ind w:left="-46" w:right="-84"/>
              <w:jc w:val="center"/>
              <w:rPr>
                <w:rFonts w:ascii="Sylfaen" w:hAnsi="Sylfaen"/>
                <w:sz w:val="16"/>
                <w:szCs w:val="16"/>
              </w:rPr>
            </w:pPr>
            <w:proofErr w:type="gramStart"/>
            <w:r w:rsidRPr="00F01DDB">
              <w:rPr>
                <w:rFonts w:ascii="Sylfaen" w:hAnsi="Sylfaen"/>
                <w:sz w:val="16"/>
                <w:szCs w:val="16"/>
              </w:rPr>
              <w:t>подлежащее</w:t>
            </w:r>
            <w:proofErr w:type="gramEnd"/>
            <w:r w:rsidRPr="00F01DDB">
              <w:rPr>
                <w:rFonts w:ascii="Sylfaen" w:hAnsi="Sylfaen"/>
                <w:sz w:val="16"/>
                <w:szCs w:val="16"/>
              </w:rPr>
              <w:t xml:space="preserve"> поставке количество товара</w:t>
            </w:r>
          </w:p>
        </w:tc>
        <w:tc>
          <w:tcPr>
            <w:tcW w:w="2551" w:type="dxa"/>
            <w:vAlign w:val="center"/>
          </w:tcPr>
          <w:p w:rsidR="000A23E6" w:rsidRPr="00F01DDB" w:rsidRDefault="000A23E6" w:rsidP="00D93136">
            <w:pPr>
              <w:widowControl w:val="0"/>
              <w:ind w:left="-132" w:right="-129"/>
              <w:jc w:val="center"/>
              <w:rPr>
                <w:rFonts w:ascii="Sylfaen" w:hAnsi="Sylfaen"/>
                <w:sz w:val="16"/>
                <w:szCs w:val="16"/>
                <w:lang w:val="en-US"/>
              </w:rPr>
            </w:pPr>
            <w:proofErr w:type="gramStart"/>
            <w:r w:rsidRPr="00F01DDB">
              <w:rPr>
                <w:rFonts w:ascii="Sylfaen" w:hAnsi="Sylfaen"/>
                <w:sz w:val="16"/>
                <w:szCs w:val="16"/>
              </w:rPr>
              <w:t>срок</w:t>
            </w:r>
            <w:proofErr w:type="gramEnd"/>
            <w:r w:rsidRPr="00F01DDB">
              <w:rPr>
                <w:rStyle w:val="af6"/>
                <w:rFonts w:ascii="Sylfaen" w:hAnsi="Sylfaen"/>
                <w:sz w:val="16"/>
                <w:szCs w:val="16"/>
              </w:rPr>
              <w:footnoteReference w:customMarkFollows="1" w:id="36"/>
              <w:t>***</w:t>
            </w:r>
          </w:p>
        </w:tc>
      </w:tr>
      <w:tr w:rsidR="00F01DDB" w:rsidRPr="00F01DDB" w:rsidTr="00F01DDB">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cs="Calibri"/>
                <w:sz w:val="14"/>
                <w:szCs w:val="14"/>
              </w:rPr>
            </w:pPr>
            <w:r w:rsidRPr="00F01DDB">
              <w:rPr>
                <w:rFonts w:ascii="Sylfaen" w:hAnsi="Sylfaen"/>
                <w:sz w:val="14"/>
                <w:szCs w:val="14"/>
              </w:rPr>
              <w:t>15811120</w:t>
            </w:r>
          </w:p>
        </w:tc>
        <w:tc>
          <w:tcPr>
            <w:tcW w:w="1559" w:type="dxa"/>
            <w:vAlign w:val="center"/>
          </w:tcPr>
          <w:p w:rsidR="00F01DDB" w:rsidRPr="00F01DDB" w:rsidRDefault="00F01DDB" w:rsidP="00F01DDB">
            <w:pPr>
              <w:jc w:val="center"/>
              <w:rPr>
                <w:rFonts w:ascii="Sylfaen" w:hAnsi="Sylfaen" w:cs="Arial"/>
                <w:sz w:val="16"/>
                <w:szCs w:val="16"/>
              </w:rPr>
            </w:pPr>
            <w:proofErr w:type="gramStart"/>
            <w:r w:rsidRPr="00F01DDB">
              <w:rPr>
                <w:rFonts w:ascii="Sylfaen" w:hAnsi="Sylfaen" w:cs="Cambria"/>
                <w:sz w:val="16"/>
                <w:szCs w:val="16"/>
              </w:rPr>
              <w:t>хлеб</w:t>
            </w:r>
            <w:proofErr w:type="gramEnd"/>
          </w:p>
        </w:tc>
        <w:tc>
          <w:tcPr>
            <w:tcW w:w="4253"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cs="Cambria"/>
                <w:sz w:val="16"/>
                <w:szCs w:val="16"/>
              </w:rPr>
              <w:t>Мука</w:t>
            </w:r>
            <w:r w:rsidRPr="00F01DDB">
              <w:rPr>
                <w:rFonts w:ascii="Sylfaen" w:hAnsi="Sylfaen"/>
                <w:sz w:val="16"/>
                <w:szCs w:val="16"/>
              </w:rPr>
              <w:t xml:space="preserve"> </w:t>
            </w:r>
            <w:r w:rsidRPr="00F01DDB">
              <w:rPr>
                <w:rFonts w:ascii="Sylfaen" w:hAnsi="Sylfaen" w:cs="Cambria"/>
                <w:sz w:val="16"/>
                <w:szCs w:val="16"/>
              </w:rPr>
              <w:t>пшеничная</w:t>
            </w:r>
            <w:r w:rsidRPr="00F01DDB">
              <w:rPr>
                <w:rFonts w:ascii="Sylfaen" w:hAnsi="Sylfaen"/>
                <w:sz w:val="16"/>
                <w:szCs w:val="16"/>
              </w:rPr>
              <w:t xml:space="preserve"> </w:t>
            </w:r>
            <w:r w:rsidRPr="00F01DDB">
              <w:rPr>
                <w:rFonts w:ascii="Sylfaen" w:hAnsi="Sylfaen" w:cs="Cambria"/>
                <w:sz w:val="16"/>
                <w:szCs w:val="16"/>
              </w:rPr>
              <w:t>первого</w:t>
            </w:r>
            <w:r w:rsidRPr="00F01DDB">
              <w:rPr>
                <w:rFonts w:ascii="Sylfaen" w:hAnsi="Sylfaen"/>
                <w:sz w:val="16"/>
                <w:szCs w:val="16"/>
              </w:rPr>
              <w:t xml:space="preserve"> </w:t>
            </w:r>
            <w:r w:rsidRPr="00F01DDB">
              <w:rPr>
                <w:rFonts w:ascii="Sylfaen" w:hAnsi="Sylfaen" w:cs="Cambria"/>
                <w:sz w:val="16"/>
                <w:szCs w:val="16"/>
              </w:rPr>
              <w:t>сорта</w:t>
            </w:r>
            <w:r w:rsidRPr="00F01DDB">
              <w:rPr>
                <w:rFonts w:ascii="Sylfaen" w:hAnsi="Sylfaen"/>
                <w:sz w:val="16"/>
                <w:szCs w:val="16"/>
              </w:rPr>
              <w:t xml:space="preserve">. </w:t>
            </w:r>
            <w:r w:rsidRPr="00F01DDB">
              <w:rPr>
                <w:rFonts w:ascii="Sylfaen" w:hAnsi="Sylfaen" w:cs="Cambria"/>
                <w:sz w:val="16"/>
                <w:szCs w:val="16"/>
              </w:rPr>
              <w:t>Остаточный</w:t>
            </w:r>
            <w:r w:rsidRPr="00F01DDB">
              <w:rPr>
                <w:rFonts w:ascii="Sylfaen" w:hAnsi="Sylfaen"/>
                <w:sz w:val="16"/>
                <w:szCs w:val="16"/>
              </w:rPr>
              <w:t xml:space="preserve">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90%.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соответствии</w:t>
            </w:r>
            <w:r w:rsidRPr="00F01DDB">
              <w:rPr>
                <w:rFonts w:ascii="Sylfaen" w:hAnsi="Sylfaen"/>
                <w:sz w:val="16"/>
                <w:szCs w:val="16"/>
              </w:rPr>
              <w:t xml:space="preserve"> </w:t>
            </w:r>
            <w:r w:rsidRPr="00F01DDB">
              <w:rPr>
                <w:rFonts w:ascii="Sylfaen" w:hAnsi="Sylfaen" w:cs="Cambria"/>
                <w:sz w:val="16"/>
                <w:szCs w:val="16"/>
              </w:rPr>
              <w:t>со</w:t>
            </w:r>
            <w:r w:rsidRPr="00F01DDB">
              <w:rPr>
                <w:rFonts w:ascii="Sylfaen" w:hAnsi="Sylfaen"/>
                <w:sz w:val="16"/>
                <w:szCs w:val="16"/>
              </w:rPr>
              <w:t xml:space="preserve"> </w:t>
            </w:r>
            <w:r w:rsidRPr="00F01DDB">
              <w:rPr>
                <w:rFonts w:ascii="Sylfaen" w:hAnsi="Sylfaen" w:cs="Cambria"/>
                <w:sz w:val="16"/>
                <w:szCs w:val="16"/>
              </w:rPr>
              <w:t>статьей</w:t>
            </w:r>
            <w:r w:rsidRPr="00F01DDB">
              <w:rPr>
                <w:rFonts w:ascii="Sylfaen" w:hAnsi="Sylfaen"/>
                <w:sz w:val="16"/>
                <w:szCs w:val="16"/>
              </w:rPr>
              <w:t xml:space="preserve"> 8 N 2-III-4.9-01-2010 </w:t>
            </w:r>
            <w:r w:rsidRPr="00F01DDB">
              <w:rPr>
                <w:rFonts w:ascii="Sylfaen" w:hAnsi="Sylfaen" w:cs="Cambria"/>
                <w:sz w:val="16"/>
                <w:szCs w:val="16"/>
              </w:rPr>
              <w:t>гигиенических</w:t>
            </w:r>
            <w:r w:rsidRPr="00F01DDB">
              <w:rPr>
                <w:rFonts w:ascii="Sylfaen" w:hAnsi="Sylfaen"/>
                <w:sz w:val="16"/>
                <w:szCs w:val="16"/>
              </w:rPr>
              <w:t xml:space="preserve"> </w:t>
            </w:r>
            <w:r w:rsidRPr="00F01DDB">
              <w:rPr>
                <w:rFonts w:ascii="Sylfaen" w:hAnsi="Sylfaen" w:cs="Cambria"/>
                <w:sz w:val="16"/>
                <w:szCs w:val="16"/>
              </w:rPr>
              <w:t>норм</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sz w:val="16"/>
                <w:szCs w:val="16"/>
                <w:lang w:val="hy-AM"/>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912</w:t>
            </w:r>
          </w:p>
        </w:tc>
        <w:tc>
          <w:tcPr>
            <w:tcW w:w="992"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vAlign w:val="center"/>
          </w:tcPr>
          <w:p w:rsidR="00F01DDB" w:rsidRPr="00F01DDB" w:rsidRDefault="00F01DDB" w:rsidP="00F01DDB">
            <w:pPr>
              <w:widowControl w:val="0"/>
              <w:spacing w:after="240"/>
              <w:jc w:val="center"/>
              <w:rPr>
                <w:rFonts w:ascii="Sylfaen" w:hAnsi="Sylfaen"/>
                <w:sz w:val="18"/>
                <w:szCs w:val="18"/>
              </w:rPr>
            </w:pPr>
            <w:r w:rsidRPr="00F01DDB">
              <w:rPr>
                <w:rFonts w:ascii="Sylfaen" w:hAnsi="Sylfaen"/>
                <w:sz w:val="16"/>
                <w:szCs w:val="16"/>
              </w:rPr>
              <w:br/>
            </w:r>
            <w:r w:rsidRPr="00F01DDB">
              <w:rPr>
                <w:rFonts w:ascii="Sylfaen" w:hAnsi="Sylfaen" w:cs="Arial"/>
                <w:color w:val="222222"/>
                <w:sz w:val="16"/>
                <w:szCs w:val="16"/>
                <w:shd w:val="clear" w:color="auto" w:fill="F8F9FA"/>
              </w:rPr>
              <w:t>Со</w:t>
            </w:r>
            <w:r>
              <w:rPr>
                <w:rFonts w:ascii="Sylfaen" w:hAnsi="Sylfaen" w:cs="Arial"/>
                <w:color w:val="222222"/>
                <w:sz w:val="16"/>
                <w:szCs w:val="16"/>
                <w:shd w:val="clear" w:color="auto" w:fill="F8F9FA"/>
              </w:rPr>
              <w:t>глашение вступает в силу с 25.</w:t>
            </w:r>
            <w:r w:rsidRPr="00F01DDB">
              <w:rPr>
                <w:rFonts w:ascii="Sylfaen" w:hAnsi="Sylfaen" w:cs="Arial"/>
                <w:color w:val="222222"/>
                <w:sz w:val="16"/>
                <w:szCs w:val="16"/>
                <w:shd w:val="clear" w:color="auto" w:fill="F8F9FA"/>
              </w:rPr>
              <w:t>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15112110</w:t>
            </w:r>
          </w:p>
        </w:tc>
        <w:tc>
          <w:tcPr>
            <w:tcW w:w="1559"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 xml:space="preserve">Мясо </w:t>
            </w:r>
            <w:proofErr w:type="spellStart"/>
            <w:r w:rsidRPr="00F01DDB">
              <w:rPr>
                <w:rFonts w:ascii="Sylfaen" w:hAnsi="Sylfaen" w:cs="Cambria"/>
                <w:sz w:val="16"/>
                <w:szCs w:val="16"/>
              </w:rPr>
              <w:t>курици</w:t>
            </w:r>
            <w:proofErr w:type="spell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Бройлерного</w:t>
            </w:r>
            <w:r w:rsidRPr="00F01DDB">
              <w:rPr>
                <w:rFonts w:ascii="Sylfaen" w:hAnsi="Sylfaen"/>
                <w:sz w:val="16"/>
                <w:szCs w:val="16"/>
              </w:rPr>
              <w:t xml:space="preserve"> </w:t>
            </w:r>
            <w:r w:rsidRPr="00F01DDB">
              <w:rPr>
                <w:rFonts w:ascii="Sylfaen" w:hAnsi="Sylfaen" w:cs="Cambria"/>
                <w:sz w:val="16"/>
                <w:szCs w:val="16"/>
              </w:rPr>
              <w:t>типа</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кишок</w:t>
            </w:r>
            <w:r w:rsidRPr="00F01DDB">
              <w:rPr>
                <w:rFonts w:ascii="Sylfaen" w:hAnsi="Sylfaen"/>
                <w:sz w:val="16"/>
                <w:szCs w:val="16"/>
              </w:rPr>
              <w:t xml:space="preserve">, </w:t>
            </w:r>
            <w:r w:rsidRPr="00F01DDB">
              <w:rPr>
                <w:rFonts w:ascii="Sylfaen" w:hAnsi="Sylfaen" w:cs="Cambria"/>
                <w:sz w:val="16"/>
                <w:szCs w:val="16"/>
              </w:rPr>
              <w:t>чистый</w:t>
            </w:r>
            <w:r w:rsidRPr="00F01DDB">
              <w:rPr>
                <w:rFonts w:ascii="Sylfaen" w:hAnsi="Sylfaen"/>
                <w:sz w:val="16"/>
                <w:szCs w:val="16"/>
              </w:rPr>
              <w:t xml:space="preserve">, </w:t>
            </w:r>
            <w:r w:rsidRPr="00F01DDB">
              <w:rPr>
                <w:rFonts w:ascii="Sylfaen" w:hAnsi="Sylfaen" w:cs="Cambria"/>
                <w:sz w:val="16"/>
                <w:szCs w:val="16"/>
              </w:rPr>
              <w:t>бескровный</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запахов</w:t>
            </w:r>
            <w:r w:rsidRPr="00F01DDB">
              <w:rPr>
                <w:rFonts w:ascii="Sylfaen" w:hAnsi="Sylfaen"/>
                <w:sz w:val="16"/>
                <w:szCs w:val="16"/>
              </w:rPr>
              <w:t xml:space="preserve">, </w:t>
            </w:r>
            <w:r w:rsidRPr="00F01DDB">
              <w:rPr>
                <w:rFonts w:ascii="Sylfaen" w:hAnsi="Sylfaen" w:cs="Cambria"/>
                <w:sz w:val="16"/>
                <w:szCs w:val="16"/>
              </w:rPr>
              <w:t>упакован</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полиэтиленовую</w:t>
            </w:r>
            <w:r w:rsidRPr="00F01DDB">
              <w:rPr>
                <w:rFonts w:ascii="Sylfaen" w:hAnsi="Sylfaen"/>
                <w:sz w:val="16"/>
                <w:szCs w:val="16"/>
              </w:rPr>
              <w:t xml:space="preserve"> </w:t>
            </w:r>
            <w:r w:rsidRPr="00F01DDB">
              <w:rPr>
                <w:rFonts w:ascii="Sylfaen" w:hAnsi="Sylfaen" w:cs="Cambria"/>
                <w:sz w:val="16"/>
                <w:szCs w:val="16"/>
              </w:rPr>
              <w:t>пленку</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Правительству</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2006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мясе</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мясном</w:t>
            </w:r>
            <w:r w:rsidRPr="00F01DDB">
              <w:rPr>
                <w:rFonts w:ascii="Sylfaen" w:hAnsi="Sylfaen"/>
                <w:sz w:val="16"/>
                <w:szCs w:val="16"/>
              </w:rPr>
              <w:t xml:space="preserve"> </w:t>
            </w:r>
            <w:r w:rsidRPr="00F01DDB">
              <w:rPr>
                <w:rFonts w:ascii="Sylfaen" w:hAnsi="Sylfaen" w:cs="Cambria"/>
                <w:sz w:val="16"/>
                <w:szCs w:val="16"/>
              </w:rPr>
              <w:t>техническом</w:t>
            </w:r>
            <w:r w:rsidRPr="00F01DDB">
              <w:rPr>
                <w:rFonts w:ascii="Sylfaen" w:hAnsi="Sylfaen"/>
                <w:sz w:val="16"/>
                <w:szCs w:val="16"/>
              </w:rPr>
              <w:t xml:space="preserve"> </w:t>
            </w:r>
            <w:r w:rsidRPr="00F01DDB">
              <w:rPr>
                <w:rFonts w:ascii="Sylfaen" w:hAnsi="Sylfaen" w:cs="Cambria"/>
                <w:sz w:val="16"/>
                <w:szCs w:val="16"/>
              </w:rPr>
              <w:t>регулировании</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принятого</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N 1560-N </w:t>
            </w:r>
            <w:r w:rsidRPr="00F01DDB">
              <w:rPr>
                <w:rFonts w:ascii="Sylfaen" w:hAnsi="Sylfaen" w:cs="Cambria"/>
                <w:sz w:val="16"/>
                <w:szCs w:val="16"/>
              </w:rPr>
              <w:t>от</w:t>
            </w:r>
            <w:r w:rsidRPr="00F01DDB">
              <w:rPr>
                <w:rFonts w:ascii="Sylfaen" w:hAnsi="Sylfaen"/>
                <w:sz w:val="16"/>
                <w:szCs w:val="16"/>
              </w:rPr>
              <w:t xml:space="preserve"> 19 </w:t>
            </w:r>
            <w:r w:rsidRPr="00F01DDB">
              <w:rPr>
                <w:rFonts w:ascii="Sylfaen" w:hAnsi="Sylfaen" w:cs="Cambria"/>
                <w:sz w:val="16"/>
                <w:szCs w:val="16"/>
              </w:rPr>
              <w:t>октября</w:t>
            </w:r>
            <w:r w:rsidRPr="00F01DDB">
              <w:rPr>
                <w:rFonts w:ascii="Sylfaen" w:hAnsi="Sylfaen"/>
                <w:sz w:val="16"/>
                <w:szCs w:val="16"/>
              </w:rPr>
              <w:t xml:space="preserve"> 2009 </w:t>
            </w:r>
            <w:r w:rsidRPr="00F01DDB">
              <w:rPr>
                <w:rFonts w:ascii="Sylfaen" w:hAnsi="Sylfaen" w:cs="Cambria"/>
                <w:sz w:val="16"/>
                <w:szCs w:val="16"/>
              </w:rPr>
              <w:t>г</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lang w:val="hy-AM"/>
              </w:rPr>
            </w:pPr>
          </w:p>
        </w:tc>
        <w:tc>
          <w:tcPr>
            <w:tcW w:w="678" w:type="dxa"/>
            <w:vAlign w:val="center"/>
          </w:tcPr>
          <w:p w:rsidR="00F01DDB" w:rsidRPr="00F01DDB" w:rsidRDefault="00F01DDB" w:rsidP="00F01DDB">
            <w:pPr>
              <w:jc w:val="center"/>
              <w:rPr>
                <w:rFonts w:ascii="Sylfaen" w:hAnsi="Sylfaen"/>
                <w:sz w:val="16"/>
                <w:szCs w:val="16"/>
                <w:lang w:val="hy-AM"/>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114</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15831000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сахар</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Белый</w:t>
            </w:r>
            <w:r w:rsidRPr="00F01DDB">
              <w:rPr>
                <w:rFonts w:ascii="Sylfaen" w:hAnsi="Sylfaen"/>
                <w:sz w:val="16"/>
                <w:szCs w:val="16"/>
              </w:rPr>
              <w:t xml:space="preserve">, </w:t>
            </w:r>
            <w:r w:rsidRPr="00F01DDB">
              <w:rPr>
                <w:rFonts w:ascii="Sylfaen" w:hAnsi="Sylfaen" w:cs="Cambria"/>
                <w:sz w:val="16"/>
                <w:szCs w:val="16"/>
              </w:rPr>
              <w:t>объемный</w:t>
            </w:r>
            <w:r w:rsidRPr="00F01DDB">
              <w:rPr>
                <w:rFonts w:ascii="Sylfaen" w:hAnsi="Sylfaen"/>
                <w:sz w:val="16"/>
                <w:szCs w:val="16"/>
              </w:rPr>
              <w:t xml:space="preserve">, </w:t>
            </w:r>
            <w:r w:rsidRPr="00F01DDB">
              <w:rPr>
                <w:rFonts w:ascii="Sylfaen" w:hAnsi="Sylfaen" w:cs="Cambria"/>
                <w:sz w:val="16"/>
                <w:szCs w:val="16"/>
              </w:rPr>
              <w:t>сладкий</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запаха</w:t>
            </w:r>
            <w:r w:rsidRPr="00F01DDB">
              <w:rPr>
                <w:rFonts w:ascii="Sylfaen" w:hAnsi="Sylfaen"/>
                <w:sz w:val="16"/>
                <w:szCs w:val="16"/>
              </w:rPr>
              <w:t xml:space="preserve"> </w:t>
            </w:r>
            <w:r w:rsidRPr="00F01DDB">
              <w:rPr>
                <w:rFonts w:ascii="Sylfaen" w:hAnsi="Sylfaen" w:cs="Cambria"/>
                <w:sz w:val="16"/>
                <w:szCs w:val="16"/>
              </w:rPr>
              <w:t>или</w:t>
            </w:r>
            <w:r w:rsidRPr="00F01DDB">
              <w:rPr>
                <w:rFonts w:ascii="Sylfaen" w:hAnsi="Sylfaen"/>
                <w:sz w:val="16"/>
                <w:szCs w:val="16"/>
              </w:rPr>
              <w:t xml:space="preserve"> </w:t>
            </w:r>
            <w:r w:rsidRPr="00F01DDB">
              <w:rPr>
                <w:rFonts w:ascii="Sylfaen" w:hAnsi="Sylfaen" w:cs="Cambria"/>
                <w:sz w:val="16"/>
                <w:szCs w:val="16"/>
              </w:rPr>
              <w:t>запаха</w:t>
            </w:r>
            <w:r w:rsidRPr="00F01DDB">
              <w:rPr>
                <w:rFonts w:ascii="Sylfaen" w:hAnsi="Sylfaen"/>
                <w:sz w:val="16"/>
                <w:szCs w:val="16"/>
              </w:rPr>
              <w:t xml:space="preserve"> (</w:t>
            </w:r>
            <w:r w:rsidRPr="00F01DDB">
              <w:rPr>
                <w:rFonts w:ascii="Sylfaen" w:hAnsi="Sylfaen" w:cs="Cambria"/>
                <w:sz w:val="16"/>
                <w:szCs w:val="16"/>
              </w:rPr>
              <w:t>как</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сухом</w:t>
            </w:r>
            <w:r w:rsidRPr="00F01DDB">
              <w:rPr>
                <w:rFonts w:ascii="Sylfaen" w:hAnsi="Sylfaen"/>
                <w:sz w:val="16"/>
                <w:szCs w:val="16"/>
              </w:rPr>
              <w:t xml:space="preserve"> </w:t>
            </w:r>
            <w:r w:rsidRPr="00F01DDB">
              <w:rPr>
                <w:rFonts w:ascii="Sylfaen" w:hAnsi="Sylfaen" w:cs="Cambria"/>
                <w:sz w:val="16"/>
                <w:szCs w:val="16"/>
              </w:rPr>
              <w:t>состоянии</w:t>
            </w:r>
            <w:r w:rsidRPr="00F01DDB">
              <w:rPr>
                <w:rFonts w:ascii="Sylfaen" w:hAnsi="Sylfaen"/>
                <w:sz w:val="16"/>
                <w:szCs w:val="16"/>
              </w:rPr>
              <w:t xml:space="preserve">, </w:t>
            </w:r>
            <w:r w:rsidRPr="00F01DDB">
              <w:rPr>
                <w:rFonts w:ascii="Sylfaen" w:hAnsi="Sylfaen" w:cs="Cambria"/>
                <w:sz w:val="16"/>
                <w:szCs w:val="16"/>
              </w:rPr>
              <w:t>так</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растворе</w:t>
            </w:r>
            <w:r w:rsidRPr="00F01DDB">
              <w:rPr>
                <w:rFonts w:ascii="Sylfaen" w:hAnsi="Sylfaen"/>
                <w:sz w:val="16"/>
                <w:szCs w:val="16"/>
              </w:rPr>
              <w:t xml:space="preserve">). </w:t>
            </w:r>
            <w:r w:rsidRPr="00F01DDB">
              <w:rPr>
                <w:rFonts w:ascii="Sylfaen" w:hAnsi="Sylfaen" w:cs="Cambria"/>
                <w:sz w:val="16"/>
                <w:szCs w:val="16"/>
              </w:rPr>
              <w:t>Раствор</w:t>
            </w:r>
            <w:r w:rsidRPr="00F01DDB">
              <w:rPr>
                <w:rFonts w:ascii="Sylfaen" w:hAnsi="Sylfaen"/>
                <w:sz w:val="16"/>
                <w:szCs w:val="16"/>
              </w:rPr>
              <w:t xml:space="preserve"> </w:t>
            </w:r>
            <w:r w:rsidRPr="00F01DDB">
              <w:rPr>
                <w:rFonts w:ascii="Sylfaen" w:hAnsi="Sylfaen" w:cs="Cambria"/>
                <w:sz w:val="16"/>
                <w:szCs w:val="16"/>
              </w:rPr>
              <w:t>сахара</w:t>
            </w:r>
            <w:r w:rsidRPr="00F01DDB">
              <w:rPr>
                <w:rFonts w:ascii="Sylfaen" w:hAnsi="Sylfaen"/>
                <w:sz w:val="16"/>
                <w:szCs w:val="16"/>
              </w:rPr>
              <w:t xml:space="preserve"> </w:t>
            </w:r>
            <w:r w:rsidRPr="00F01DDB">
              <w:rPr>
                <w:rFonts w:ascii="Sylfaen" w:hAnsi="Sylfaen" w:cs="Cambria"/>
                <w:sz w:val="16"/>
                <w:szCs w:val="16"/>
              </w:rPr>
              <w:t>должен</w:t>
            </w:r>
            <w:r w:rsidRPr="00F01DDB">
              <w:rPr>
                <w:rFonts w:ascii="Sylfaen" w:hAnsi="Sylfaen"/>
                <w:sz w:val="16"/>
                <w:szCs w:val="16"/>
              </w:rPr>
              <w:t xml:space="preserve"> </w:t>
            </w:r>
            <w:r w:rsidRPr="00F01DDB">
              <w:rPr>
                <w:rFonts w:ascii="Sylfaen" w:hAnsi="Sylfaen" w:cs="Cambria"/>
                <w:sz w:val="16"/>
                <w:szCs w:val="16"/>
              </w:rPr>
              <w:t>быть</w:t>
            </w:r>
            <w:r w:rsidRPr="00F01DDB">
              <w:rPr>
                <w:rFonts w:ascii="Sylfaen" w:hAnsi="Sylfaen"/>
                <w:sz w:val="16"/>
                <w:szCs w:val="16"/>
              </w:rPr>
              <w:t xml:space="preserve"> </w:t>
            </w:r>
            <w:r w:rsidRPr="00F01DDB">
              <w:rPr>
                <w:rFonts w:ascii="Sylfaen" w:hAnsi="Sylfaen" w:cs="Cambria"/>
                <w:sz w:val="16"/>
                <w:szCs w:val="16"/>
              </w:rPr>
              <w:t>прозрачным</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остаточных</w:t>
            </w:r>
            <w:r w:rsidRPr="00F01DDB">
              <w:rPr>
                <w:rFonts w:ascii="Sylfaen" w:hAnsi="Sylfaen"/>
                <w:sz w:val="16"/>
                <w:szCs w:val="16"/>
              </w:rPr>
              <w:t xml:space="preserve"> </w:t>
            </w:r>
            <w:r w:rsidRPr="00F01DDB">
              <w:rPr>
                <w:rFonts w:ascii="Sylfaen" w:hAnsi="Sylfaen" w:cs="Cambria"/>
                <w:sz w:val="16"/>
                <w:szCs w:val="16"/>
              </w:rPr>
              <w:t>осадков</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побочных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sz w:val="16"/>
                <w:szCs w:val="16"/>
              </w:rPr>
              <w:t xml:space="preserve">, </w:t>
            </w:r>
            <w:r w:rsidRPr="00F01DDB">
              <w:rPr>
                <w:rFonts w:ascii="Sylfaen" w:hAnsi="Sylfaen" w:cs="Cambria"/>
                <w:sz w:val="16"/>
                <w:szCs w:val="16"/>
              </w:rPr>
              <w:t>масса</w:t>
            </w:r>
            <w:r w:rsidRPr="00F01DDB">
              <w:rPr>
                <w:rFonts w:ascii="Sylfaen" w:hAnsi="Sylfaen"/>
                <w:sz w:val="16"/>
                <w:szCs w:val="16"/>
              </w:rPr>
              <w:t xml:space="preserve"> </w:t>
            </w:r>
            <w:r w:rsidRPr="00F01DDB">
              <w:rPr>
                <w:rFonts w:ascii="Sylfaen" w:hAnsi="Sylfaen" w:cs="Cambria"/>
                <w:sz w:val="16"/>
                <w:szCs w:val="16"/>
              </w:rPr>
              <w:t>сахарозы</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99,75% (</w:t>
            </w:r>
            <w:r w:rsidRPr="00F01DDB">
              <w:rPr>
                <w:rFonts w:ascii="Sylfaen" w:hAnsi="Sylfaen" w:cs="Cambria"/>
                <w:sz w:val="16"/>
                <w:szCs w:val="16"/>
              </w:rPr>
              <w:t>содержание</w:t>
            </w:r>
            <w:r w:rsidRPr="00F01DDB">
              <w:rPr>
                <w:rFonts w:ascii="Sylfaen" w:hAnsi="Sylfaen"/>
                <w:sz w:val="16"/>
                <w:szCs w:val="16"/>
              </w:rPr>
              <w:t xml:space="preserve"> </w:t>
            </w:r>
            <w:r w:rsidRPr="00F01DDB">
              <w:rPr>
                <w:rFonts w:ascii="Sylfaen" w:hAnsi="Sylfaen" w:cs="Cambria"/>
                <w:sz w:val="16"/>
                <w:szCs w:val="16"/>
              </w:rPr>
              <w:t>сухого</w:t>
            </w:r>
            <w:r w:rsidRPr="00F01DDB">
              <w:rPr>
                <w:rFonts w:ascii="Sylfaen" w:hAnsi="Sylfaen"/>
                <w:sz w:val="16"/>
                <w:szCs w:val="16"/>
              </w:rPr>
              <w:t xml:space="preserve"> </w:t>
            </w:r>
            <w:r w:rsidRPr="00F01DDB">
              <w:rPr>
                <w:rFonts w:ascii="Sylfaen" w:hAnsi="Sylfaen" w:cs="Cambria"/>
                <w:sz w:val="16"/>
                <w:szCs w:val="16"/>
              </w:rPr>
              <w:t>вещества</w:t>
            </w:r>
            <w:r w:rsidRPr="00F01DDB">
              <w:rPr>
                <w:rFonts w:ascii="Sylfaen" w:hAnsi="Sylfaen"/>
                <w:sz w:val="16"/>
                <w:szCs w:val="16"/>
              </w:rPr>
              <w:t xml:space="preserve">), </w:t>
            </w:r>
            <w:r w:rsidRPr="00F01DDB">
              <w:rPr>
                <w:rFonts w:ascii="Sylfaen" w:hAnsi="Sylfaen" w:cs="Cambria"/>
                <w:sz w:val="16"/>
                <w:szCs w:val="16"/>
              </w:rPr>
              <w:t>влажность</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более</w:t>
            </w:r>
            <w:r w:rsidRPr="00F01DDB">
              <w:rPr>
                <w:rFonts w:ascii="Sylfaen" w:hAnsi="Sylfaen"/>
                <w:sz w:val="16"/>
                <w:szCs w:val="16"/>
              </w:rPr>
              <w:t xml:space="preserve"> 0,14%, </w:t>
            </w:r>
            <w:r w:rsidRPr="00F01DDB">
              <w:rPr>
                <w:rFonts w:ascii="Sylfaen" w:hAnsi="Sylfaen" w:cs="Cambria"/>
                <w:sz w:val="16"/>
                <w:szCs w:val="16"/>
              </w:rPr>
              <w:t>масса</w:t>
            </w:r>
            <w:r w:rsidRPr="00F01DDB">
              <w:rPr>
                <w:rFonts w:ascii="Sylfaen" w:hAnsi="Sylfaen"/>
                <w:sz w:val="16"/>
                <w:szCs w:val="16"/>
              </w:rPr>
              <w:t xml:space="preserve"> </w:t>
            </w:r>
            <w:r w:rsidRPr="00F01DDB">
              <w:rPr>
                <w:rFonts w:ascii="Sylfaen" w:hAnsi="Sylfaen" w:cs="Cambria"/>
                <w:sz w:val="16"/>
                <w:szCs w:val="16"/>
              </w:rPr>
              <w:t>ферментеров</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более</w:t>
            </w:r>
            <w:r w:rsidRPr="00F01DDB">
              <w:rPr>
                <w:rFonts w:ascii="Sylfaen" w:hAnsi="Sylfaen"/>
                <w:sz w:val="16"/>
                <w:szCs w:val="16"/>
              </w:rPr>
              <w:t xml:space="preserve"> 0,0003%,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50% </w:t>
            </w:r>
            <w:r w:rsidRPr="00F01DDB">
              <w:rPr>
                <w:rFonts w:ascii="Sylfaen" w:hAnsi="Sylfaen" w:cs="Cambria"/>
                <w:sz w:val="16"/>
                <w:szCs w:val="16"/>
              </w:rPr>
              <w:t>от</w:t>
            </w:r>
            <w:r w:rsidRPr="00F01DDB">
              <w:rPr>
                <w:rFonts w:ascii="Sylfaen" w:hAnsi="Sylfaen"/>
                <w:sz w:val="16"/>
                <w:szCs w:val="16"/>
              </w:rPr>
              <w:t xml:space="preserve"> </w:t>
            </w:r>
            <w:r w:rsidRPr="00F01DDB">
              <w:rPr>
                <w:rFonts w:ascii="Sylfaen" w:hAnsi="Sylfaen" w:cs="Cambria"/>
                <w:sz w:val="16"/>
                <w:szCs w:val="16"/>
              </w:rPr>
              <w:t>времени</w:t>
            </w:r>
            <w:r w:rsidRPr="00F01DDB">
              <w:rPr>
                <w:rFonts w:ascii="Sylfaen" w:hAnsi="Sylfaen"/>
                <w:sz w:val="16"/>
                <w:szCs w:val="16"/>
              </w:rPr>
              <w:t xml:space="preserve"> </w:t>
            </w:r>
            <w:r w:rsidRPr="00F01DDB">
              <w:rPr>
                <w:rFonts w:ascii="Sylfaen" w:hAnsi="Sylfaen" w:cs="Cambria"/>
                <w:sz w:val="16"/>
                <w:szCs w:val="16"/>
              </w:rPr>
              <w:t>доставки</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соответствии</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N 2-III-4.9-01-2010 </w:t>
            </w:r>
            <w:r w:rsidRPr="00F01DDB">
              <w:rPr>
                <w:rFonts w:ascii="Sylfaen" w:hAnsi="Sylfaen" w:cs="Cambria"/>
                <w:sz w:val="16"/>
                <w:szCs w:val="16"/>
              </w:rPr>
              <w:t>гигиеническими</w:t>
            </w:r>
            <w:r w:rsidRPr="00F01DDB">
              <w:rPr>
                <w:rFonts w:ascii="Sylfaen" w:hAnsi="Sylfaen"/>
                <w:sz w:val="16"/>
                <w:szCs w:val="16"/>
              </w:rPr>
              <w:t xml:space="preserve"> </w:t>
            </w:r>
            <w:r w:rsidRPr="00F01DDB">
              <w:rPr>
                <w:rFonts w:ascii="Sylfaen" w:hAnsi="Sylfaen" w:cs="Cambria"/>
                <w:sz w:val="16"/>
                <w:szCs w:val="16"/>
              </w:rPr>
              <w:t>нормами</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маркировкой</w:t>
            </w:r>
            <w:r w:rsidRPr="00F01DDB">
              <w:rPr>
                <w:rFonts w:ascii="Sylfaen" w:hAnsi="Sylfaen"/>
                <w:sz w:val="16"/>
                <w:szCs w:val="16"/>
              </w:rPr>
              <w:t xml:space="preserve"> -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57</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15412200</w:t>
            </w:r>
          </w:p>
        </w:tc>
        <w:tc>
          <w:tcPr>
            <w:tcW w:w="1559"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Растительное</w:t>
            </w:r>
            <w:r w:rsidRPr="00F01DDB">
              <w:rPr>
                <w:rFonts w:ascii="Sylfaen" w:hAnsi="Sylfaen"/>
                <w:sz w:val="16"/>
                <w:szCs w:val="16"/>
              </w:rPr>
              <w:t xml:space="preserve"> </w:t>
            </w:r>
            <w:r w:rsidRPr="00F01DDB">
              <w:rPr>
                <w:rFonts w:ascii="Sylfaen" w:hAnsi="Sylfaen" w:cs="Cambria"/>
                <w:sz w:val="16"/>
                <w:szCs w:val="16"/>
              </w:rPr>
              <w:t>масло</w:t>
            </w:r>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Изготовлено</w:t>
            </w:r>
            <w:r w:rsidRPr="00F01DDB">
              <w:rPr>
                <w:rFonts w:ascii="Sylfaen" w:hAnsi="Sylfaen"/>
                <w:sz w:val="16"/>
                <w:szCs w:val="16"/>
              </w:rPr>
              <w:t xml:space="preserve"> </w:t>
            </w:r>
            <w:r w:rsidRPr="00F01DDB">
              <w:rPr>
                <w:rFonts w:ascii="Sylfaen" w:hAnsi="Sylfaen" w:cs="Cambria"/>
                <w:sz w:val="16"/>
                <w:szCs w:val="16"/>
              </w:rPr>
              <w:t>путем</w:t>
            </w:r>
            <w:r w:rsidRPr="00F01DDB">
              <w:rPr>
                <w:rFonts w:ascii="Sylfaen" w:hAnsi="Sylfaen"/>
                <w:sz w:val="16"/>
                <w:szCs w:val="16"/>
              </w:rPr>
              <w:t xml:space="preserve"> </w:t>
            </w:r>
            <w:r w:rsidRPr="00F01DDB">
              <w:rPr>
                <w:rFonts w:ascii="Sylfaen" w:hAnsi="Sylfaen" w:cs="Cambria"/>
                <w:sz w:val="16"/>
                <w:szCs w:val="16"/>
              </w:rPr>
              <w:t>отжима</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отжима</w:t>
            </w:r>
            <w:r w:rsidRPr="00F01DDB">
              <w:rPr>
                <w:rFonts w:ascii="Sylfaen" w:hAnsi="Sylfaen"/>
                <w:sz w:val="16"/>
                <w:szCs w:val="16"/>
              </w:rPr>
              <w:t xml:space="preserve"> </w:t>
            </w:r>
            <w:r w:rsidRPr="00F01DDB">
              <w:rPr>
                <w:rFonts w:ascii="Sylfaen" w:hAnsi="Sylfaen" w:cs="Cambria"/>
                <w:sz w:val="16"/>
                <w:szCs w:val="16"/>
              </w:rPr>
              <w:t>семян</w:t>
            </w:r>
            <w:r w:rsidRPr="00F01DDB">
              <w:rPr>
                <w:rFonts w:ascii="Sylfaen" w:hAnsi="Sylfaen"/>
                <w:sz w:val="16"/>
                <w:szCs w:val="16"/>
              </w:rPr>
              <w:t xml:space="preserve"> </w:t>
            </w:r>
            <w:r w:rsidRPr="00F01DDB">
              <w:rPr>
                <w:rFonts w:ascii="Sylfaen" w:hAnsi="Sylfaen" w:cs="Cambria"/>
                <w:sz w:val="16"/>
                <w:szCs w:val="16"/>
              </w:rPr>
              <w:t>подсолнечника</w:t>
            </w:r>
            <w:r w:rsidRPr="00F01DDB">
              <w:rPr>
                <w:rFonts w:ascii="Sylfaen" w:hAnsi="Sylfaen"/>
                <w:sz w:val="16"/>
                <w:szCs w:val="16"/>
              </w:rPr>
              <w:t xml:space="preserve">, </w:t>
            </w:r>
            <w:r w:rsidRPr="00F01DDB">
              <w:rPr>
                <w:rFonts w:ascii="Sylfaen" w:hAnsi="Sylfaen" w:cs="Cambria"/>
                <w:sz w:val="16"/>
                <w:szCs w:val="16"/>
              </w:rPr>
              <w:t>высокого</w:t>
            </w:r>
            <w:r w:rsidRPr="00F01DDB">
              <w:rPr>
                <w:rFonts w:ascii="Sylfaen" w:hAnsi="Sylfaen"/>
                <w:sz w:val="16"/>
                <w:szCs w:val="16"/>
              </w:rPr>
              <w:t xml:space="preserve"> </w:t>
            </w:r>
            <w:r w:rsidRPr="00F01DDB">
              <w:rPr>
                <w:rFonts w:ascii="Sylfaen" w:hAnsi="Sylfaen" w:cs="Cambria"/>
                <w:sz w:val="16"/>
                <w:szCs w:val="16"/>
              </w:rPr>
              <w:t>качества</w:t>
            </w:r>
            <w:r w:rsidRPr="00F01DDB">
              <w:rPr>
                <w:rFonts w:ascii="Sylfaen" w:hAnsi="Sylfaen"/>
                <w:sz w:val="16"/>
                <w:szCs w:val="16"/>
              </w:rPr>
              <w:t xml:space="preserve">, </w:t>
            </w:r>
            <w:r w:rsidRPr="00F01DDB">
              <w:rPr>
                <w:rFonts w:ascii="Sylfaen" w:hAnsi="Sylfaen" w:cs="Cambria"/>
                <w:sz w:val="16"/>
                <w:szCs w:val="16"/>
              </w:rPr>
              <w:t>рафинированного</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запаха</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N 2-III-4.9-01-2010 </w:t>
            </w:r>
            <w:r w:rsidRPr="00F01DDB">
              <w:rPr>
                <w:rFonts w:ascii="Sylfaen" w:hAnsi="Sylfaen" w:cs="Cambria"/>
                <w:sz w:val="16"/>
                <w:szCs w:val="16"/>
              </w:rPr>
              <w:t>гигиенические</w:t>
            </w:r>
            <w:r w:rsidRPr="00F01DDB">
              <w:rPr>
                <w:rFonts w:ascii="Sylfaen" w:hAnsi="Sylfaen"/>
                <w:sz w:val="16"/>
                <w:szCs w:val="16"/>
              </w:rPr>
              <w:t xml:space="preserve"> </w:t>
            </w:r>
            <w:r w:rsidRPr="00F01DDB">
              <w:rPr>
                <w:rFonts w:ascii="Sylfaen" w:hAnsi="Sylfaen" w:cs="Cambria"/>
                <w:sz w:val="16"/>
                <w:szCs w:val="16"/>
              </w:rPr>
              <w:t>нормы</w:t>
            </w:r>
            <w:r w:rsidRPr="00F01DDB">
              <w:rPr>
                <w:rFonts w:ascii="Sylfaen" w:hAnsi="Sylfaen"/>
                <w:sz w:val="16"/>
                <w:szCs w:val="16"/>
              </w:rPr>
              <w:t xml:space="preserve">, </w:t>
            </w:r>
            <w:r w:rsidRPr="00F01DDB">
              <w:rPr>
                <w:rFonts w:ascii="Sylfaen" w:hAnsi="Sylfaen" w:cs="Cambria"/>
                <w:sz w:val="16"/>
                <w:szCs w:val="16"/>
              </w:rPr>
              <w:t>обозначенные</w:t>
            </w:r>
            <w:r w:rsidRPr="00F01DDB">
              <w:rPr>
                <w:rFonts w:ascii="Sylfaen" w:hAnsi="Sylfaen"/>
                <w:sz w:val="16"/>
                <w:szCs w:val="16"/>
              </w:rPr>
              <w:t xml:space="preserve"> </w:t>
            </w:r>
            <w:r w:rsidRPr="00F01DDB">
              <w:rPr>
                <w:rFonts w:ascii="Sylfaen" w:hAnsi="Sylfaen" w:cs="Cambria"/>
                <w:sz w:val="16"/>
                <w:szCs w:val="16"/>
              </w:rPr>
              <w:t>как</w:t>
            </w:r>
            <w:r w:rsidRPr="00F01DDB">
              <w:rPr>
                <w:rFonts w:ascii="Sylfaen" w:hAnsi="Sylfaen"/>
                <w:sz w:val="16"/>
                <w:szCs w:val="16"/>
              </w:rPr>
              <w:t xml:space="preserve">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lang w:val="hy-AM"/>
              </w:rPr>
            </w:pPr>
          </w:p>
        </w:tc>
        <w:tc>
          <w:tcPr>
            <w:tcW w:w="678" w:type="dxa"/>
            <w:vAlign w:val="center"/>
          </w:tcPr>
          <w:p w:rsidR="00F01DDB" w:rsidRPr="00F01DDB" w:rsidRDefault="00F01DDB" w:rsidP="00F01DDB">
            <w:pPr>
              <w:jc w:val="center"/>
              <w:rPr>
                <w:rFonts w:ascii="Sylfaen" w:hAnsi="Sylfaen"/>
                <w:sz w:val="16"/>
                <w:szCs w:val="16"/>
                <w:lang w:val="hy-AM"/>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114</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3142500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яйцо</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Яйцо</w:t>
            </w:r>
            <w:r w:rsidRPr="00F01DDB">
              <w:rPr>
                <w:rFonts w:ascii="Sylfaen" w:hAnsi="Sylfaen"/>
                <w:sz w:val="16"/>
                <w:szCs w:val="16"/>
              </w:rPr>
              <w:t xml:space="preserve"> </w:t>
            </w:r>
            <w:r w:rsidRPr="00F01DDB">
              <w:rPr>
                <w:rFonts w:ascii="Sylfaen" w:hAnsi="Sylfaen" w:cs="Cambria"/>
                <w:sz w:val="16"/>
                <w:szCs w:val="16"/>
              </w:rPr>
              <w:t>столовое</w:t>
            </w:r>
            <w:r w:rsidRPr="00F01DDB">
              <w:rPr>
                <w:rFonts w:ascii="Sylfaen" w:hAnsi="Sylfaen"/>
                <w:sz w:val="16"/>
                <w:szCs w:val="16"/>
              </w:rPr>
              <w:t xml:space="preserve"> </w:t>
            </w:r>
            <w:r w:rsidRPr="00F01DDB">
              <w:rPr>
                <w:rFonts w:ascii="Sylfaen" w:hAnsi="Sylfaen" w:cs="Cambria"/>
                <w:sz w:val="16"/>
                <w:szCs w:val="16"/>
              </w:rPr>
              <w:t>или</w:t>
            </w:r>
            <w:r w:rsidRPr="00F01DDB">
              <w:rPr>
                <w:rFonts w:ascii="Sylfaen" w:hAnsi="Sylfaen"/>
                <w:sz w:val="16"/>
                <w:szCs w:val="16"/>
              </w:rPr>
              <w:t xml:space="preserve"> </w:t>
            </w:r>
            <w:r w:rsidRPr="00F01DDB">
              <w:rPr>
                <w:rFonts w:ascii="Sylfaen" w:hAnsi="Sylfaen" w:cs="Cambria"/>
                <w:sz w:val="16"/>
                <w:szCs w:val="16"/>
              </w:rPr>
              <w:t>диетическое</w:t>
            </w:r>
            <w:r w:rsidRPr="00F01DDB">
              <w:rPr>
                <w:rFonts w:ascii="Sylfaen" w:hAnsi="Sylfaen"/>
                <w:sz w:val="16"/>
                <w:szCs w:val="16"/>
              </w:rPr>
              <w:t>, 1-</w:t>
            </w:r>
            <w:r w:rsidRPr="00F01DDB">
              <w:rPr>
                <w:rFonts w:ascii="Sylfaen" w:hAnsi="Sylfaen" w:cs="Cambria"/>
                <w:sz w:val="16"/>
                <w:szCs w:val="16"/>
              </w:rPr>
              <w:t>го</w:t>
            </w:r>
            <w:r w:rsidRPr="00F01DDB">
              <w:rPr>
                <w:rFonts w:ascii="Sylfaen" w:hAnsi="Sylfaen"/>
                <w:sz w:val="16"/>
                <w:szCs w:val="16"/>
              </w:rPr>
              <w:t xml:space="preserve"> </w:t>
            </w:r>
            <w:r w:rsidRPr="00F01DDB">
              <w:rPr>
                <w:rFonts w:ascii="Sylfaen" w:hAnsi="Sylfaen" w:cs="Cambria"/>
                <w:sz w:val="16"/>
                <w:szCs w:val="16"/>
              </w:rPr>
              <w:t>сорта</w:t>
            </w:r>
            <w:r w:rsidRPr="00F01DDB">
              <w:rPr>
                <w:rFonts w:ascii="Sylfaen" w:hAnsi="Sylfaen"/>
                <w:sz w:val="16"/>
                <w:szCs w:val="16"/>
              </w:rPr>
              <w:t xml:space="preserve">, </w:t>
            </w:r>
            <w:r w:rsidRPr="00F01DDB">
              <w:rPr>
                <w:rFonts w:ascii="Sylfaen" w:hAnsi="Sylfaen" w:cs="Cambria"/>
                <w:sz w:val="16"/>
                <w:szCs w:val="16"/>
              </w:rPr>
              <w:t>отсортировано</w:t>
            </w:r>
            <w:r w:rsidRPr="00F01DDB">
              <w:rPr>
                <w:rFonts w:ascii="Sylfaen" w:hAnsi="Sylfaen"/>
                <w:sz w:val="16"/>
                <w:szCs w:val="16"/>
              </w:rPr>
              <w:t xml:space="preserve"> </w:t>
            </w:r>
            <w:r w:rsidRPr="00F01DDB">
              <w:rPr>
                <w:rFonts w:ascii="Sylfaen" w:hAnsi="Sylfaen" w:cs="Cambria"/>
                <w:sz w:val="16"/>
                <w:szCs w:val="16"/>
              </w:rPr>
              <w:t>по</w:t>
            </w:r>
            <w:r w:rsidRPr="00F01DDB">
              <w:rPr>
                <w:rFonts w:ascii="Sylfaen" w:hAnsi="Sylfaen"/>
                <w:sz w:val="16"/>
                <w:szCs w:val="16"/>
              </w:rPr>
              <w:t xml:space="preserve"> </w:t>
            </w:r>
            <w:r w:rsidRPr="00F01DDB">
              <w:rPr>
                <w:rFonts w:ascii="Sylfaen" w:hAnsi="Sylfaen" w:cs="Cambria"/>
                <w:sz w:val="16"/>
                <w:szCs w:val="16"/>
              </w:rPr>
              <w:t>яичной</w:t>
            </w:r>
            <w:r w:rsidRPr="00F01DDB">
              <w:rPr>
                <w:rFonts w:ascii="Sylfaen" w:hAnsi="Sylfaen"/>
                <w:sz w:val="16"/>
                <w:szCs w:val="16"/>
              </w:rPr>
              <w:t xml:space="preserve"> </w:t>
            </w:r>
            <w:r w:rsidRPr="00F01DDB">
              <w:rPr>
                <w:rFonts w:ascii="Sylfaen" w:hAnsi="Sylfaen" w:cs="Cambria"/>
                <w:sz w:val="16"/>
                <w:szCs w:val="16"/>
              </w:rPr>
              <w:t>массе</w:t>
            </w:r>
            <w:r w:rsidRPr="00F01DDB">
              <w:rPr>
                <w:rFonts w:ascii="Sylfaen" w:hAnsi="Sylfaen"/>
                <w:sz w:val="16"/>
                <w:szCs w:val="16"/>
              </w:rPr>
              <w:t xml:space="preserve">,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диетического</w:t>
            </w:r>
            <w:r w:rsidRPr="00F01DDB">
              <w:rPr>
                <w:rFonts w:ascii="Sylfaen" w:hAnsi="Sylfaen"/>
                <w:sz w:val="16"/>
                <w:szCs w:val="16"/>
              </w:rPr>
              <w:t xml:space="preserve"> </w:t>
            </w:r>
            <w:r w:rsidRPr="00F01DDB">
              <w:rPr>
                <w:rFonts w:ascii="Sylfaen" w:hAnsi="Sylfaen" w:cs="Cambria"/>
                <w:sz w:val="16"/>
                <w:szCs w:val="16"/>
              </w:rPr>
              <w:t>яйца</w:t>
            </w:r>
            <w:r w:rsidRPr="00F01DDB">
              <w:rPr>
                <w:rFonts w:ascii="Sylfaen" w:hAnsi="Sylfaen"/>
                <w:sz w:val="16"/>
                <w:szCs w:val="16"/>
              </w:rPr>
              <w:t xml:space="preserve"> - 7 </w:t>
            </w:r>
            <w:r w:rsidRPr="00F01DDB">
              <w:rPr>
                <w:rFonts w:ascii="Sylfaen" w:hAnsi="Sylfaen" w:cs="Cambria"/>
                <w:sz w:val="16"/>
                <w:szCs w:val="16"/>
              </w:rPr>
              <w:t>дней</w:t>
            </w:r>
            <w:r w:rsidRPr="00F01DDB">
              <w:rPr>
                <w:rFonts w:ascii="Sylfaen" w:hAnsi="Sylfaen"/>
                <w:sz w:val="16"/>
                <w:szCs w:val="16"/>
              </w:rPr>
              <w:t xml:space="preserve">,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столового</w:t>
            </w:r>
            <w:r w:rsidRPr="00F01DDB">
              <w:rPr>
                <w:rFonts w:ascii="Sylfaen" w:hAnsi="Sylfaen"/>
                <w:sz w:val="16"/>
                <w:szCs w:val="16"/>
              </w:rPr>
              <w:t xml:space="preserve"> </w:t>
            </w:r>
            <w:r w:rsidRPr="00F01DDB">
              <w:rPr>
                <w:rFonts w:ascii="Sylfaen" w:hAnsi="Sylfaen" w:cs="Cambria"/>
                <w:sz w:val="16"/>
                <w:szCs w:val="16"/>
              </w:rPr>
              <w:t>яйца</w:t>
            </w:r>
            <w:r w:rsidRPr="00F01DDB">
              <w:rPr>
                <w:rFonts w:ascii="Sylfaen" w:hAnsi="Sylfaen"/>
                <w:sz w:val="16"/>
                <w:szCs w:val="16"/>
              </w:rPr>
              <w:t xml:space="preserve"> - 25 </w:t>
            </w:r>
            <w:r w:rsidRPr="00F01DDB">
              <w:rPr>
                <w:rFonts w:ascii="Sylfaen" w:hAnsi="Sylfaen" w:cs="Cambria"/>
                <w:sz w:val="16"/>
                <w:szCs w:val="16"/>
              </w:rPr>
              <w:t>дней</w:t>
            </w:r>
            <w:r w:rsidRPr="00F01DDB">
              <w:rPr>
                <w:rFonts w:ascii="Sylfaen" w:hAnsi="Sylfaen"/>
                <w:sz w:val="16"/>
                <w:szCs w:val="16"/>
              </w:rPr>
              <w:t xml:space="preserve">, </w:t>
            </w:r>
            <w:r w:rsidRPr="00F01DDB">
              <w:rPr>
                <w:rFonts w:ascii="Sylfaen" w:hAnsi="Sylfaen" w:cs="Cambria"/>
                <w:sz w:val="16"/>
                <w:szCs w:val="16"/>
              </w:rPr>
              <w:t>охлаждение</w:t>
            </w:r>
            <w:r w:rsidRPr="00F01DDB">
              <w:rPr>
                <w:rFonts w:ascii="Sylfaen" w:hAnsi="Sylfaen"/>
                <w:sz w:val="16"/>
                <w:szCs w:val="16"/>
              </w:rPr>
              <w:t xml:space="preserve"> - 120 </w:t>
            </w:r>
            <w:r w:rsidRPr="00F01DDB">
              <w:rPr>
                <w:rFonts w:ascii="Sylfaen" w:hAnsi="Sylfaen" w:cs="Cambria"/>
                <w:sz w:val="16"/>
                <w:szCs w:val="16"/>
              </w:rPr>
              <w:t>дней</w:t>
            </w:r>
            <w:r w:rsidRPr="00F01DDB">
              <w:rPr>
                <w:rFonts w:ascii="Sylfaen" w:hAnsi="Sylfaen"/>
                <w:sz w:val="16"/>
                <w:szCs w:val="16"/>
              </w:rPr>
              <w:t xml:space="preserve">. </w:t>
            </w:r>
            <w:r w:rsidRPr="00F01DDB">
              <w:rPr>
                <w:rFonts w:ascii="Sylfaen" w:hAnsi="Sylfaen" w:cs="Cambria"/>
                <w:sz w:val="16"/>
                <w:szCs w:val="16"/>
              </w:rPr>
              <w:t>Остаточный</w:t>
            </w:r>
            <w:r w:rsidRPr="00F01DDB">
              <w:rPr>
                <w:rFonts w:ascii="Sylfaen" w:hAnsi="Sylfaen"/>
                <w:sz w:val="16"/>
                <w:szCs w:val="16"/>
              </w:rPr>
              <w:t xml:space="preserve">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90%.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соответствии</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w:t>
            </w:r>
            <w:r w:rsidRPr="00F01DDB">
              <w:rPr>
                <w:rFonts w:ascii="Sylfaen" w:hAnsi="Sylfaen" w:cs="Cambria"/>
                <w:sz w:val="16"/>
                <w:szCs w:val="16"/>
              </w:rPr>
              <w:t>Постановлением</w:t>
            </w:r>
            <w:r w:rsidRPr="00F01DDB">
              <w:rPr>
                <w:rFonts w:ascii="Sylfaen" w:hAnsi="Sylfaen"/>
                <w:sz w:val="16"/>
                <w:szCs w:val="16"/>
              </w:rPr>
              <w:t xml:space="preserve"> </w:t>
            </w:r>
            <w:r w:rsidRPr="00F01DDB">
              <w:rPr>
                <w:rFonts w:ascii="Sylfaen" w:hAnsi="Sylfaen" w:cs="Cambria"/>
                <w:sz w:val="16"/>
                <w:szCs w:val="16"/>
              </w:rPr>
              <w:t>Правительства</w:t>
            </w:r>
            <w:r w:rsidRPr="00F01DDB">
              <w:rPr>
                <w:rFonts w:ascii="Sylfaen" w:hAnsi="Sylfaen"/>
                <w:sz w:val="16"/>
                <w:szCs w:val="16"/>
              </w:rPr>
              <w:t xml:space="preserve"> № 1438-N </w:t>
            </w:r>
            <w:r w:rsidRPr="00F01DDB">
              <w:rPr>
                <w:rFonts w:ascii="Sylfaen" w:hAnsi="Sylfaen" w:cs="Cambria"/>
                <w:sz w:val="16"/>
                <w:szCs w:val="16"/>
              </w:rPr>
              <w:t>от</w:t>
            </w:r>
            <w:r w:rsidRPr="00F01DDB">
              <w:rPr>
                <w:rFonts w:ascii="Sylfaen" w:hAnsi="Sylfaen"/>
                <w:sz w:val="16"/>
                <w:szCs w:val="16"/>
              </w:rPr>
              <w:t xml:space="preserve"> 29 </w:t>
            </w:r>
            <w:r w:rsidRPr="00F01DDB">
              <w:rPr>
                <w:rFonts w:ascii="Sylfaen" w:hAnsi="Sylfaen" w:cs="Cambria"/>
                <w:sz w:val="16"/>
                <w:szCs w:val="16"/>
              </w:rPr>
              <w:t>сентября</w:t>
            </w:r>
            <w:r w:rsidRPr="00F01DDB">
              <w:rPr>
                <w:rFonts w:ascii="Sylfaen" w:hAnsi="Sylfaen"/>
                <w:sz w:val="16"/>
                <w:szCs w:val="16"/>
              </w:rPr>
              <w:t xml:space="preserve"> 2011 </w:t>
            </w:r>
            <w:r w:rsidRPr="00F01DDB">
              <w:rPr>
                <w:rFonts w:ascii="Sylfaen" w:hAnsi="Sylfaen" w:cs="Cambria"/>
                <w:sz w:val="16"/>
                <w:szCs w:val="16"/>
              </w:rPr>
              <w:t>года</w:t>
            </w:r>
            <w:r w:rsidRPr="00F01DDB">
              <w:rPr>
                <w:rFonts w:ascii="Sylfaen" w:hAnsi="Sylfaen"/>
                <w:sz w:val="16"/>
                <w:szCs w:val="16"/>
              </w:rPr>
              <w:t xml:space="preserve"> </w:t>
            </w:r>
            <w:r w:rsidRPr="00F01DDB">
              <w:rPr>
                <w:rFonts w:ascii="Sylfaen" w:hAnsi="Sylfaen" w:cs="Cambria"/>
                <w:sz w:val="16"/>
                <w:szCs w:val="16"/>
              </w:rPr>
              <w:t>об</w:t>
            </w:r>
            <w:r w:rsidRPr="00F01DDB">
              <w:rPr>
                <w:rFonts w:ascii="Sylfaen" w:hAnsi="Sylfaen"/>
                <w:sz w:val="16"/>
                <w:szCs w:val="16"/>
              </w:rPr>
              <w:t xml:space="preserve"> </w:t>
            </w:r>
            <w:r w:rsidRPr="00F01DDB">
              <w:rPr>
                <w:rFonts w:ascii="Sylfaen" w:hAnsi="Sylfaen" w:cs="Cambria"/>
                <w:sz w:val="16"/>
                <w:szCs w:val="16"/>
              </w:rPr>
              <w:t>утверждении</w:t>
            </w:r>
            <w:r w:rsidRPr="00F01DDB">
              <w:rPr>
                <w:rFonts w:ascii="Sylfaen" w:hAnsi="Sylfaen"/>
                <w:sz w:val="16"/>
                <w:szCs w:val="16"/>
              </w:rPr>
              <w:t xml:space="preserve"> </w:t>
            </w:r>
            <w:r w:rsidRPr="00F01DDB">
              <w:rPr>
                <w:rFonts w:ascii="Sylfaen" w:hAnsi="Sylfaen" w:cs="Cambria"/>
                <w:sz w:val="16"/>
                <w:szCs w:val="16"/>
              </w:rPr>
              <w:t>Технического</w:t>
            </w:r>
            <w:r w:rsidRPr="00F01DDB">
              <w:rPr>
                <w:rFonts w:ascii="Sylfaen" w:hAnsi="Sylfaen"/>
                <w:sz w:val="16"/>
                <w:szCs w:val="16"/>
              </w:rPr>
              <w:t xml:space="preserve"> </w:t>
            </w:r>
            <w:r w:rsidRPr="00F01DDB">
              <w:rPr>
                <w:rFonts w:ascii="Sylfaen" w:hAnsi="Sylfaen" w:cs="Cambria"/>
                <w:sz w:val="16"/>
                <w:szCs w:val="16"/>
              </w:rPr>
              <w:t>регламента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яйцах</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яйцах</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статьей</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lang w:val="hy-AM"/>
              </w:rPr>
            </w:pPr>
          </w:p>
        </w:tc>
        <w:tc>
          <w:tcPr>
            <w:tcW w:w="678" w:type="dxa"/>
            <w:vAlign w:val="center"/>
          </w:tcPr>
          <w:p w:rsidR="00F01DDB" w:rsidRPr="00F01DDB" w:rsidRDefault="00F01DDB" w:rsidP="00F01DDB">
            <w:pPr>
              <w:jc w:val="center"/>
              <w:rPr>
                <w:rFonts w:ascii="Sylfaen" w:hAnsi="Sylfaen"/>
                <w:sz w:val="16"/>
                <w:szCs w:val="16"/>
                <w:lang w:val="hy-AM"/>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114</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15540000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сыр</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Белый</w:t>
            </w:r>
            <w:r w:rsidRPr="00F01DDB">
              <w:rPr>
                <w:rFonts w:ascii="Sylfaen" w:hAnsi="Sylfaen"/>
                <w:sz w:val="16"/>
                <w:szCs w:val="16"/>
              </w:rPr>
              <w:t xml:space="preserve"> </w:t>
            </w:r>
            <w:r w:rsidRPr="00F01DDB">
              <w:rPr>
                <w:rFonts w:ascii="Sylfaen" w:hAnsi="Sylfaen" w:cs="Cambria"/>
                <w:sz w:val="16"/>
                <w:szCs w:val="16"/>
              </w:rPr>
              <w:t>миндальный</w:t>
            </w:r>
            <w:r w:rsidRPr="00F01DDB">
              <w:rPr>
                <w:rFonts w:ascii="Sylfaen" w:hAnsi="Sylfaen"/>
                <w:sz w:val="16"/>
                <w:szCs w:val="16"/>
              </w:rPr>
              <w:t xml:space="preserve"> </w:t>
            </w:r>
            <w:r w:rsidRPr="00F01DDB">
              <w:rPr>
                <w:rFonts w:ascii="Sylfaen" w:hAnsi="Sylfaen" w:cs="Cambria"/>
                <w:sz w:val="16"/>
                <w:szCs w:val="16"/>
              </w:rPr>
              <w:t>сыр</w:t>
            </w:r>
            <w:r w:rsidRPr="00F01DDB">
              <w:rPr>
                <w:rFonts w:ascii="Sylfaen" w:hAnsi="Sylfaen"/>
                <w:sz w:val="16"/>
                <w:szCs w:val="16"/>
              </w:rPr>
              <w:t xml:space="preserve">, </w:t>
            </w:r>
            <w:r w:rsidRPr="00F01DDB">
              <w:rPr>
                <w:rFonts w:ascii="Sylfaen" w:hAnsi="Sylfaen" w:cs="Cambria"/>
                <w:sz w:val="16"/>
                <w:szCs w:val="16"/>
              </w:rPr>
              <w:t>изготовленный</w:t>
            </w:r>
            <w:r w:rsidRPr="00F01DDB">
              <w:rPr>
                <w:rFonts w:ascii="Sylfaen" w:hAnsi="Sylfaen"/>
                <w:sz w:val="16"/>
                <w:szCs w:val="16"/>
              </w:rPr>
              <w:t xml:space="preserve"> </w:t>
            </w:r>
            <w:r w:rsidRPr="00F01DDB">
              <w:rPr>
                <w:rFonts w:ascii="Sylfaen" w:hAnsi="Sylfaen" w:cs="Cambria"/>
                <w:sz w:val="16"/>
                <w:szCs w:val="16"/>
              </w:rPr>
              <w:t>из</w:t>
            </w:r>
            <w:r w:rsidRPr="00F01DDB">
              <w:rPr>
                <w:rFonts w:ascii="Sylfaen" w:hAnsi="Sylfaen"/>
                <w:sz w:val="16"/>
                <w:szCs w:val="16"/>
              </w:rPr>
              <w:t xml:space="preserve"> </w:t>
            </w:r>
            <w:r w:rsidRPr="00F01DDB">
              <w:rPr>
                <w:rFonts w:ascii="Sylfaen" w:hAnsi="Sylfaen" w:cs="Cambria"/>
                <w:sz w:val="16"/>
                <w:szCs w:val="16"/>
              </w:rPr>
              <w:t>коровьего</w:t>
            </w:r>
            <w:r w:rsidRPr="00F01DDB">
              <w:rPr>
                <w:rFonts w:ascii="Sylfaen" w:hAnsi="Sylfaen"/>
                <w:sz w:val="16"/>
                <w:szCs w:val="16"/>
              </w:rPr>
              <w:t xml:space="preserve"> </w:t>
            </w:r>
            <w:r w:rsidRPr="00F01DDB">
              <w:rPr>
                <w:rFonts w:ascii="Sylfaen" w:hAnsi="Sylfaen" w:cs="Cambria"/>
                <w:sz w:val="16"/>
                <w:szCs w:val="16"/>
              </w:rPr>
              <w:t>молока</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w:t>
            </w:r>
            <w:r w:rsidRPr="00F01DDB">
              <w:rPr>
                <w:rFonts w:ascii="Sylfaen" w:hAnsi="Sylfaen" w:cs="Cambria"/>
                <w:sz w:val="16"/>
                <w:szCs w:val="16"/>
              </w:rPr>
              <w:t>содержанием</w:t>
            </w:r>
            <w:r w:rsidRPr="00F01DDB">
              <w:rPr>
                <w:rFonts w:ascii="Sylfaen" w:hAnsi="Sylfaen"/>
                <w:sz w:val="16"/>
                <w:szCs w:val="16"/>
              </w:rPr>
              <w:t xml:space="preserve"> </w:t>
            </w:r>
            <w:r w:rsidRPr="00F01DDB">
              <w:rPr>
                <w:rFonts w:ascii="Sylfaen" w:hAnsi="Sylfaen" w:cs="Cambria"/>
                <w:sz w:val="16"/>
                <w:szCs w:val="16"/>
              </w:rPr>
              <w:t>жира</w:t>
            </w:r>
            <w:r w:rsidRPr="00F01DDB">
              <w:rPr>
                <w:rFonts w:ascii="Sylfaen" w:hAnsi="Sylfaen"/>
                <w:sz w:val="16"/>
                <w:szCs w:val="16"/>
              </w:rPr>
              <w:t xml:space="preserve"> 36-40%.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Правительству</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2006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Технического</w:t>
            </w:r>
            <w:r w:rsidRPr="00F01DDB">
              <w:rPr>
                <w:rFonts w:ascii="Sylfaen" w:hAnsi="Sylfaen"/>
                <w:sz w:val="16"/>
                <w:szCs w:val="16"/>
              </w:rPr>
              <w:t xml:space="preserve"> </w:t>
            </w:r>
            <w:r w:rsidRPr="00F01DDB">
              <w:rPr>
                <w:rFonts w:ascii="Sylfaen" w:hAnsi="Sylfaen" w:cs="Cambria"/>
                <w:sz w:val="16"/>
                <w:szCs w:val="16"/>
              </w:rPr>
              <w:t>регламента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требованиях</w:t>
            </w:r>
            <w:r w:rsidRPr="00F01DDB">
              <w:rPr>
                <w:rFonts w:ascii="Sylfaen" w:hAnsi="Sylfaen"/>
                <w:sz w:val="16"/>
                <w:szCs w:val="16"/>
              </w:rPr>
              <w:t xml:space="preserve"> </w:t>
            </w:r>
            <w:r w:rsidRPr="00F01DDB">
              <w:rPr>
                <w:rFonts w:ascii="Sylfaen" w:hAnsi="Sylfaen" w:cs="Cambria"/>
                <w:sz w:val="16"/>
                <w:szCs w:val="16"/>
              </w:rPr>
              <w:t>к</w:t>
            </w:r>
            <w:r w:rsidRPr="00F01DDB">
              <w:rPr>
                <w:rFonts w:ascii="Sylfaen" w:hAnsi="Sylfaen"/>
                <w:sz w:val="16"/>
                <w:szCs w:val="16"/>
              </w:rPr>
              <w:t xml:space="preserve"> </w:t>
            </w:r>
            <w:r w:rsidRPr="00F01DDB">
              <w:rPr>
                <w:rFonts w:ascii="Sylfaen" w:hAnsi="Sylfaen" w:cs="Cambria"/>
                <w:sz w:val="16"/>
                <w:szCs w:val="16"/>
              </w:rPr>
              <w:t>молоку</w:t>
            </w:r>
            <w:r w:rsidRPr="00F01DDB">
              <w:rPr>
                <w:rFonts w:ascii="Sylfaen" w:hAnsi="Sylfaen"/>
                <w:sz w:val="16"/>
                <w:szCs w:val="16"/>
              </w:rPr>
              <w:t xml:space="preserve">, </w:t>
            </w:r>
            <w:r w:rsidRPr="00F01DDB">
              <w:rPr>
                <w:rFonts w:ascii="Sylfaen" w:hAnsi="Sylfaen" w:cs="Cambria"/>
                <w:sz w:val="16"/>
                <w:szCs w:val="16"/>
              </w:rPr>
              <w:t>молочным</w:t>
            </w:r>
            <w:r w:rsidRPr="00F01DDB">
              <w:rPr>
                <w:rFonts w:ascii="Sylfaen" w:hAnsi="Sylfaen"/>
                <w:sz w:val="16"/>
                <w:szCs w:val="16"/>
              </w:rPr>
              <w:t xml:space="preserve"> </w:t>
            </w:r>
            <w:r w:rsidRPr="00F01DDB">
              <w:rPr>
                <w:rFonts w:ascii="Sylfaen" w:hAnsi="Sylfaen" w:cs="Cambria"/>
                <w:sz w:val="16"/>
                <w:szCs w:val="16"/>
              </w:rPr>
              <w:t>продуктам</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их</w:t>
            </w:r>
            <w:r w:rsidRPr="00F01DDB">
              <w:rPr>
                <w:rFonts w:ascii="Sylfaen" w:hAnsi="Sylfaen"/>
                <w:sz w:val="16"/>
                <w:szCs w:val="16"/>
              </w:rPr>
              <w:t xml:space="preserve"> </w:t>
            </w:r>
            <w:r w:rsidRPr="00F01DDB">
              <w:rPr>
                <w:rFonts w:ascii="Sylfaen" w:hAnsi="Sylfaen" w:cs="Cambria"/>
                <w:sz w:val="16"/>
                <w:szCs w:val="16"/>
              </w:rPr>
              <w:t>производству</w:t>
            </w:r>
            <w:r w:rsidRPr="00F01DDB">
              <w:rPr>
                <w:rFonts w:ascii="Sylfaen" w:hAnsi="Sylfaen"/>
                <w:sz w:val="16"/>
                <w:szCs w:val="16"/>
              </w:rPr>
              <w:t xml:space="preserve">, </w:t>
            </w:r>
            <w:r w:rsidRPr="00F01DDB">
              <w:rPr>
                <w:rFonts w:ascii="Sylfaen" w:hAnsi="Sylfaen" w:cs="Cambria"/>
                <w:sz w:val="16"/>
                <w:szCs w:val="16"/>
              </w:rPr>
              <w:t>а</w:t>
            </w:r>
            <w:r w:rsidRPr="00F01DDB">
              <w:rPr>
                <w:rFonts w:ascii="Sylfaen" w:hAnsi="Sylfaen"/>
                <w:sz w:val="16"/>
                <w:szCs w:val="16"/>
              </w:rPr>
              <w:t xml:space="preserve"> </w:t>
            </w:r>
            <w:r w:rsidRPr="00F01DDB">
              <w:rPr>
                <w:rFonts w:ascii="Sylfaen" w:hAnsi="Sylfaen" w:cs="Cambria"/>
                <w:sz w:val="16"/>
                <w:szCs w:val="16"/>
              </w:rPr>
              <w:t>также</w:t>
            </w:r>
            <w:r w:rsidRPr="00F01DDB">
              <w:rPr>
                <w:rFonts w:ascii="Sylfaen" w:hAnsi="Sylfaen"/>
                <w:sz w:val="16"/>
                <w:szCs w:val="16"/>
              </w:rPr>
              <w:t xml:space="preserve">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утвержденная</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 1925-N </w:t>
            </w:r>
            <w:r w:rsidRPr="00F01DDB">
              <w:rPr>
                <w:rFonts w:ascii="Sylfaen" w:hAnsi="Sylfaen" w:cs="Cambria"/>
                <w:sz w:val="16"/>
                <w:szCs w:val="16"/>
              </w:rPr>
              <w:t>от</w:t>
            </w:r>
            <w:r w:rsidRPr="00F01DDB">
              <w:rPr>
                <w:rFonts w:ascii="Sylfaen" w:hAnsi="Sylfaen"/>
                <w:sz w:val="16"/>
                <w:szCs w:val="16"/>
              </w:rPr>
              <w:t xml:space="preserve"> 21 </w:t>
            </w:r>
            <w:r w:rsidRPr="00F01DDB">
              <w:rPr>
                <w:rFonts w:ascii="Sylfaen" w:hAnsi="Sylfaen" w:cs="Cambria"/>
                <w:sz w:val="16"/>
                <w:szCs w:val="16"/>
              </w:rPr>
              <w:t>декабря</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114</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15333100</w:t>
            </w:r>
          </w:p>
        </w:tc>
        <w:tc>
          <w:tcPr>
            <w:tcW w:w="1559"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Томатная</w:t>
            </w:r>
            <w:r w:rsidRPr="00F01DDB">
              <w:rPr>
                <w:rFonts w:ascii="Sylfaen" w:hAnsi="Sylfaen"/>
                <w:sz w:val="16"/>
                <w:szCs w:val="16"/>
              </w:rPr>
              <w:t xml:space="preserve"> </w:t>
            </w:r>
            <w:r w:rsidRPr="00F01DDB">
              <w:rPr>
                <w:rFonts w:ascii="Sylfaen" w:hAnsi="Sylfaen" w:cs="Cambria"/>
                <w:sz w:val="16"/>
                <w:szCs w:val="16"/>
              </w:rPr>
              <w:t>паста</w:t>
            </w:r>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Высокие</w:t>
            </w:r>
            <w:r w:rsidRPr="00F01DDB">
              <w:rPr>
                <w:rFonts w:ascii="Sylfaen" w:hAnsi="Sylfaen"/>
                <w:sz w:val="16"/>
                <w:szCs w:val="16"/>
              </w:rPr>
              <w:t xml:space="preserve"> </w:t>
            </w:r>
            <w:r w:rsidRPr="00F01DDB">
              <w:rPr>
                <w:rFonts w:ascii="Sylfaen" w:hAnsi="Sylfaen" w:cs="Cambria"/>
                <w:sz w:val="16"/>
                <w:szCs w:val="16"/>
              </w:rPr>
              <w:t>или</w:t>
            </w:r>
            <w:r w:rsidRPr="00F01DDB">
              <w:rPr>
                <w:rFonts w:ascii="Sylfaen" w:hAnsi="Sylfaen"/>
                <w:sz w:val="16"/>
                <w:szCs w:val="16"/>
              </w:rPr>
              <w:t xml:space="preserve"> </w:t>
            </w:r>
            <w:r w:rsidRPr="00F01DDB">
              <w:rPr>
                <w:rFonts w:ascii="Sylfaen" w:hAnsi="Sylfaen" w:cs="Cambria"/>
                <w:sz w:val="16"/>
                <w:szCs w:val="16"/>
              </w:rPr>
              <w:t>первые</w:t>
            </w:r>
            <w:r w:rsidRPr="00F01DDB">
              <w:rPr>
                <w:rFonts w:ascii="Sylfaen" w:hAnsi="Sylfaen"/>
                <w:sz w:val="16"/>
                <w:szCs w:val="16"/>
              </w:rPr>
              <w:t xml:space="preserve"> </w:t>
            </w:r>
            <w:r w:rsidRPr="00F01DDB">
              <w:rPr>
                <w:rFonts w:ascii="Sylfaen" w:hAnsi="Sylfaen" w:cs="Cambria"/>
                <w:sz w:val="16"/>
                <w:szCs w:val="16"/>
              </w:rPr>
              <w:t>типы</w:t>
            </w:r>
            <w:r w:rsidRPr="00F01DDB">
              <w:rPr>
                <w:rFonts w:ascii="Sylfaen" w:hAnsi="Sylfaen"/>
                <w:sz w:val="16"/>
                <w:szCs w:val="16"/>
              </w:rPr>
              <w:t xml:space="preserve">, </w:t>
            </w:r>
            <w:r w:rsidRPr="00F01DDB">
              <w:rPr>
                <w:rFonts w:ascii="Sylfaen" w:hAnsi="Sylfaen" w:cs="Cambria"/>
                <w:sz w:val="16"/>
                <w:szCs w:val="16"/>
              </w:rPr>
              <w:t>со</w:t>
            </w:r>
            <w:r w:rsidRPr="00F01DDB">
              <w:rPr>
                <w:rFonts w:ascii="Sylfaen" w:hAnsi="Sylfaen"/>
                <w:sz w:val="16"/>
                <w:szCs w:val="16"/>
              </w:rPr>
              <w:t xml:space="preserve"> </w:t>
            </w:r>
            <w:r w:rsidRPr="00F01DDB">
              <w:rPr>
                <w:rFonts w:ascii="Sylfaen" w:hAnsi="Sylfaen" w:cs="Cambria"/>
                <w:sz w:val="16"/>
                <w:szCs w:val="16"/>
              </w:rPr>
              <w:t>стеклянными</w:t>
            </w:r>
            <w:r w:rsidRPr="00F01DDB">
              <w:rPr>
                <w:rFonts w:ascii="Sylfaen" w:hAnsi="Sylfaen"/>
                <w:sz w:val="16"/>
                <w:szCs w:val="16"/>
              </w:rPr>
              <w:t xml:space="preserve"> </w:t>
            </w:r>
            <w:r w:rsidRPr="00F01DDB">
              <w:rPr>
                <w:rFonts w:ascii="Sylfaen" w:hAnsi="Sylfaen" w:cs="Cambria"/>
                <w:sz w:val="16"/>
                <w:szCs w:val="16"/>
              </w:rPr>
              <w:t>или</w:t>
            </w:r>
            <w:r w:rsidRPr="00F01DDB">
              <w:rPr>
                <w:rFonts w:ascii="Sylfaen" w:hAnsi="Sylfaen"/>
                <w:sz w:val="16"/>
                <w:szCs w:val="16"/>
              </w:rPr>
              <w:t xml:space="preserve"> </w:t>
            </w:r>
            <w:r w:rsidRPr="00F01DDB">
              <w:rPr>
                <w:rFonts w:ascii="Sylfaen" w:hAnsi="Sylfaen" w:cs="Cambria"/>
                <w:sz w:val="16"/>
                <w:szCs w:val="16"/>
              </w:rPr>
              <w:t>металлическими</w:t>
            </w:r>
            <w:r w:rsidRPr="00F01DDB">
              <w:rPr>
                <w:rFonts w:ascii="Sylfaen" w:hAnsi="Sylfaen"/>
                <w:sz w:val="16"/>
                <w:szCs w:val="16"/>
              </w:rPr>
              <w:t xml:space="preserve"> </w:t>
            </w:r>
            <w:r w:rsidRPr="00F01DDB">
              <w:rPr>
                <w:rFonts w:ascii="Sylfaen" w:hAnsi="Sylfaen" w:cs="Cambria"/>
                <w:sz w:val="16"/>
                <w:szCs w:val="16"/>
              </w:rPr>
              <w:t>контейнерами</w:t>
            </w:r>
            <w:r w:rsidRPr="00F01DDB">
              <w:rPr>
                <w:rFonts w:ascii="Sylfaen" w:hAnsi="Sylfaen"/>
                <w:sz w:val="16"/>
                <w:szCs w:val="16"/>
              </w:rPr>
              <w:t xml:space="preserve">, </w:t>
            </w:r>
            <w:r w:rsidRPr="00F01DDB">
              <w:rPr>
                <w:rFonts w:ascii="Sylfaen" w:hAnsi="Sylfaen" w:cs="Cambria"/>
                <w:sz w:val="16"/>
                <w:szCs w:val="16"/>
              </w:rPr>
              <w:t>упаковка</w:t>
            </w:r>
            <w:r w:rsidRPr="00F01DDB">
              <w:rPr>
                <w:rFonts w:ascii="Sylfaen" w:hAnsi="Sylfaen"/>
                <w:sz w:val="16"/>
                <w:szCs w:val="16"/>
              </w:rPr>
              <w:t xml:space="preserve"> </w:t>
            </w:r>
            <w:r w:rsidRPr="00F01DDB">
              <w:rPr>
                <w:rFonts w:ascii="Sylfaen" w:hAnsi="Sylfaen" w:cs="Cambria"/>
                <w:sz w:val="16"/>
                <w:szCs w:val="16"/>
              </w:rPr>
              <w:t>вместимостью</w:t>
            </w:r>
            <w:r w:rsidRPr="00F01DDB">
              <w:rPr>
                <w:rFonts w:ascii="Sylfaen" w:hAnsi="Sylfaen"/>
                <w:sz w:val="16"/>
                <w:szCs w:val="16"/>
              </w:rPr>
              <w:t xml:space="preserve"> </w:t>
            </w:r>
            <w:r w:rsidRPr="00F01DDB">
              <w:rPr>
                <w:rFonts w:ascii="Sylfaen" w:hAnsi="Sylfaen" w:cs="Cambria"/>
                <w:sz w:val="16"/>
                <w:szCs w:val="16"/>
              </w:rPr>
              <w:t>до</w:t>
            </w:r>
            <w:r w:rsidRPr="00F01DDB">
              <w:rPr>
                <w:rFonts w:ascii="Sylfaen" w:hAnsi="Sylfaen"/>
                <w:sz w:val="16"/>
                <w:szCs w:val="16"/>
              </w:rPr>
              <w:t xml:space="preserve"> 10 </w:t>
            </w:r>
            <w:proofErr w:type="spellStart"/>
            <w:r w:rsidRPr="00F01DDB">
              <w:rPr>
                <w:rFonts w:ascii="Sylfaen" w:hAnsi="Sylfaen" w:cs="Cambria"/>
                <w:sz w:val="16"/>
                <w:szCs w:val="16"/>
              </w:rPr>
              <w:t>дм</w:t>
            </w:r>
            <w:proofErr w:type="spellEnd"/>
            <w:r w:rsidRPr="00F01DDB">
              <w:rPr>
                <w:rFonts w:ascii="Sylfaen" w:hAnsi="Sylfaen"/>
                <w:sz w:val="16"/>
                <w:szCs w:val="16"/>
              </w:rPr>
              <w:t xml:space="preserve"> 3.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статья</w:t>
            </w:r>
            <w:r w:rsidRPr="00F01DDB">
              <w:rPr>
                <w:rFonts w:ascii="Sylfaen" w:hAnsi="Sylfaen"/>
                <w:sz w:val="16"/>
                <w:szCs w:val="16"/>
              </w:rPr>
              <w:t xml:space="preserve"> 2 </w:t>
            </w:r>
            <w:r w:rsidRPr="00F01DDB">
              <w:rPr>
                <w:rFonts w:ascii="Sylfaen" w:hAnsi="Sylfaen" w:cs="Cambria"/>
                <w:sz w:val="16"/>
                <w:szCs w:val="16"/>
              </w:rPr>
              <w:t>гигиенических</w:t>
            </w:r>
            <w:r w:rsidRPr="00F01DDB">
              <w:rPr>
                <w:rFonts w:ascii="Sylfaen" w:hAnsi="Sylfaen"/>
                <w:sz w:val="16"/>
                <w:szCs w:val="16"/>
              </w:rPr>
              <w:t xml:space="preserve"> </w:t>
            </w:r>
            <w:r w:rsidRPr="00F01DDB">
              <w:rPr>
                <w:rFonts w:ascii="Sylfaen" w:hAnsi="Sylfaen" w:cs="Cambria"/>
                <w:sz w:val="16"/>
                <w:szCs w:val="16"/>
              </w:rPr>
              <w:t>норм</w:t>
            </w:r>
            <w:r w:rsidRPr="00F01DDB">
              <w:rPr>
                <w:rFonts w:ascii="Sylfaen" w:hAnsi="Sylfaen"/>
                <w:sz w:val="16"/>
                <w:szCs w:val="16"/>
              </w:rPr>
              <w:t xml:space="preserve"> N 2-III-4.9-01-2010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Закон</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34,2</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15872400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соль</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Шрот</w:t>
            </w:r>
            <w:r w:rsidRPr="00F01DDB">
              <w:rPr>
                <w:rFonts w:ascii="Sylfaen" w:hAnsi="Sylfaen"/>
                <w:sz w:val="16"/>
                <w:szCs w:val="16"/>
              </w:rPr>
              <w:t xml:space="preserve"> </w:t>
            </w:r>
            <w:r w:rsidRPr="00F01DDB">
              <w:rPr>
                <w:rFonts w:ascii="Sylfaen" w:hAnsi="Sylfaen" w:cs="Cambria"/>
                <w:sz w:val="16"/>
                <w:szCs w:val="16"/>
              </w:rPr>
              <w:t>высокого</w:t>
            </w:r>
            <w:r w:rsidRPr="00F01DDB">
              <w:rPr>
                <w:rFonts w:ascii="Sylfaen" w:hAnsi="Sylfaen"/>
                <w:sz w:val="16"/>
                <w:szCs w:val="16"/>
              </w:rPr>
              <w:t xml:space="preserve"> </w:t>
            </w:r>
            <w:r w:rsidRPr="00F01DDB">
              <w:rPr>
                <w:rFonts w:ascii="Sylfaen" w:hAnsi="Sylfaen" w:cs="Cambria"/>
                <w:sz w:val="16"/>
                <w:szCs w:val="16"/>
              </w:rPr>
              <w:t>качества</w:t>
            </w:r>
            <w:r w:rsidRPr="00F01DDB">
              <w:rPr>
                <w:rFonts w:ascii="Sylfaen" w:hAnsi="Sylfaen"/>
                <w:sz w:val="16"/>
                <w:szCs w:val="16"/>
              </w:rPr>
              <w:t xml:space="preserve">, </w:t>
            </w:r>
            <w:r w:rsidRPr="00F01DDB">
              <w:rPr>
                <w:rFonts w:ascii="Sylfaen" w:hAnsi="Sylfaen" w:cs="Cambria"/>
                <w:sz w:val="16"/>
                <w:szCs w:val="16"/>
              </w:rPr>
              <w:t>йодированный</w:t>
            </w:r>
            <w:r w:rsidRPr="00F01DDB">
              <w:rPr>
                <w:rFonts w:ascii="Sylfaen" w:hAnsi="Sylfaen"/>
                <w:sz w:val="16"/>
                <w:szCs w:val="16"/>
              </w:rPr>
              <w:t xml:space="preserve"> </w:t>
            </w:r>
            <w:r w:rsidRPr="00F01DDB">
              <w:rPr>
                <w:rFonts w:ascii="Sylfaen" w:hAnsi="Sylfaen" w:cs="Cambria"/>
                <w:sz w:val="16"/>
                <w:szCs w:val="16"/>
              </w:rPr>
              <w:t>АСТ</w:t>
            </w:r>
            <w:r w:rsidRPr="00F01DDB">
              <w:rPr>
                <w:rFonts w:ascii="Sylfaen" w:hAnsi="Sylfaen"/>
                <w:sz w:val="16"/>
                <w:szCs w:val="16"/>
              </w:rPr>
              <w:t xml:space="preserve"> 239-2005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12 </w:t>
            </w:r>
            <w:r w:rsidRPr="00F01DDB">
              <w:rPr>
                <w:rFonts w:ascii="Sylfaen" w:hAnsi="Sylfaen" w:cs="Cambria"/>
                <w:sz w:val="16"/>
                <w:szCs w:val="16"/>
              </w:rPr>
              <w:t>месяцев</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w:t>
            </w:r>
            <w:r w:rsidRPr="00F01DDB">
              <w:rPr>
                <w:rFonts w:ascii="Sylfaen" w:hAnsi="Sylfaen" w:cs="Cambria"/>
                <w:sz w:val="16"/>
                <w:szCs w:val="16"/>
              </w:rPr>
              <w:t>даты</w:t>
            </w:r>
            <w:r w:rsidRPr="00F01DDB">
              <w:rPr>
                <w:rFonts w:ascii="Sylfaen" w:hAnsi="Sylfaen"/>
                <w:sz w:val="16"/>
                <w:szCs w:val="16"/>
              </w:rPr>
              <w:t xml:space="preserve"> </w:t>
            </w:r>
            <w:r w:rsidRPr="00F01DDB">
              <w:rPr>
                <w:rFonts w:ascii="Sylfaen" w:hAnsi="Sylfaen" w:cs="Cambria"/>
                <w:sz w:val="16"/>
                <w:szCs w:val="16"/>
              </w:rPr>
              <w:t>изготовления</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22,8</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15614300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рис</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Белый</w:t>
            </w:r>
            <w:r w:rsidRPr="00F01DDB">
              <w:rPr>
                <w:rFonts w:ascii="Sylfaen" w:hAnsi="Sylfaen"/>
                <w:sz w:val="16"/>
                <w:szCs w:val="16"/>
              </w:rPr>
              <w:t xml:space="preserve">, </w:t>
            </w:r>
            <w:r w:rsidRPr="00F01DDB">
              <w:rPr>
                <w:rFonts w:ascii="Sylfaen" w:hAnsi="Sylfaen" w:cs="Cambria"/>
                <w:sz w:val="16"/>
                <w:szCs w:val="16"/>
              </w:rPr>
              <w:t>большой</w:t>
            </w:r>
            <w:r w:rsidRPr="00F01DDB">
              <w:rPr>
                <w:rFonts w:ascii="Sylfaen" w:hAnsi="Sylfaen"/>
                <w:sz w:val="16"/>
                <w:szCs w:val="16"/>
              </w:rPr>
              <w:t xml:space="preserve">, </w:t>
            </w:r>
            <w:r w:rsidRPr="00F01DDB">
              <w:rPr>
                <w:rFonts w:ascii="Sylfaen" w:hAnsi="Sylfaen" w:cs="Cambria"/>
                <w:sz w:val="16"/>
                <w:szCs w:val="16"/>
              </w:rPr>
              <w:t>высокий</w:t>
            </w:r>
            <w:r w:rsidRPr="00F01DDB">
              <w:rPr>
                <w:rFonts w:ascii="Sylfaen" w:hAnsi="Sylfaen"/>
                <w:sz w:val="16"/>
                <w:szCs w:val="16"/>
              </w:rPr>
              <w:t xml:space="preserve">, </w:t>
            </w:r>
            <w:r w:rsidRPr="00F01DDB">
              <w:rPr>
                <w:rFonts w:ascii="Sylfaen" w:hAnsi="Sylfaen" w:cs="Cambria"/>
                <w:sz w:val="16"/>
                <w:szCs w:val="16"/>
              </w:rPr>
              <w:t>длинный</w:t>
            </w:r>
            <w:r w:rsidRPr="00F01DDB">
              <w:rPr>
                <w:rFonts w:ascii="Sylfaen" w:hAnsi="Sylfaen"/>
                <w:sz w:val="16"/>
                <w:szCs w:val="16"/>
              </w:rPr>
              <w:t xml:space="preserve"> </w:t>
            </w:r>
            <w:r w:rsidRPr="00F01DDB">
              <w:rPr>
                <w:rFonts w:ascii="Sylfaen" w:hAnsi="Sylfaen" w:cs="Cambria"/>
                <w:sz w:val="16"/>
                <w:szCs w:val="16"/>
              </w:rPr>
              <w:t>тип</w:t>
            </w:r>
            <w:r w:rsidRPr="00F01DDB">
              <w:rPr>
                <w:rFonts w:ascii="Sylfaen" w:hAnsi="Sylfaen"/>
                <w:sz w:val="16"/>
                <w:szCs w:val="16"/>
              </w:rPr>
              <w:t xml:space="preserve">, </w:t>
            </w:r>
            <w:r w:rsidRPr="00F01DDB">
              <w:rPr>
                <w:rFonts w:ascii="Sylfaen" w:hAnsi="Sylfaen" w:cs="Cambria"/>
                <w:sz w:val="16"/>
                <w:szCs w:val="16"/>
              </w:rPr>
              <w:t>непрерывный</w:t>
            </w:r>
            <w:r w:rsidRPr="00F01DDB">
              <w:rPr>
                <w:rFonts w:ascii="Sylfaen" w:hAnsi="Sylfaen"/>
                <w:sz w:val="16"/>
                <w:szCs w:val="16"/>
              </w:rPr>
              <w:t xml:space="preserve">, </w:t>
            </w:r>
            <w:r w:rsidRPr="00F01DDB">
              <w:rPr>
                <w:rFonts w:ascii="Sylfaen" w:hAnsi="Sylfaen" w:cs="Cambria"/>
                <w:sz w:val="16"/>
                <w:szCs w:val="16"/>
              </w:rPr>
              <w:t>разделенный</w:t>
            </w:r>
            <w:r w:rsidRPr="00F01DDB">
              <w:rPr>
                <w:rFonts w:ascii="Sylfaen" w:hAnsi="Sylfaen"/>
                <w:sz w:val="16"/>
                <w:szCs w:val="16"/>
              </w:rPr>
              <w:t xml:space="preserve"> </w:t>
            </w:r>
            <w:r w:rsidRPr="00F01DDB">
              <w:rPr>
                <w:rFonts w:ascii="Sylfaen" w:hAnsi="Sylfaen" w:cs="Cambria"/>
                <w:sz w:val="16"/>
                <w:szCs w:val="16"/>
              </w:rPr>
              <w:t>по</w:t>
            </w:r>
            <w:r w:rsidRPr="00F01DDB">
              <w:rPr>
                <w:rFonts w:ascii="Sylfaen" w:hAnsi="Sylfaen"/>
                <w:sz w:val="16"/>
                <w:szCs w:val="16"/>
              </w:rPr>
              <w:t xml:space="preserve"> </w:t>
            </w:r>
            <w:r w:rsidRPr="00F01DDB">
              <w:rPr>
                <w:rFonts w:ascii="Sylfaen" w:hAnsi="Sylfaen" w:cs="Cambria"/>
                <w:sz w:val="16"/>
                <w:szCs w:val="16"/>
              </w:rPr>
              <w:t>ширине</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1 </w:t>
            </w:r>
            <w:r w:rsidRPr="00F01DDB">
              <w:rPr>
                <w:rFonts w:ascii="Sylfaen" w:hAnsi="Sylfaen" w:cs="Cambria"/>
                <w:sz w:val="16"/>
                <w:szCs w:val="16"/>
              </w:rPr>
              <w:t>до</w:t>
            </w:r>
            <w:r w:rsidRPr="00F01DDB">
              <w:rPr>
                <w:rFonts w:ascii="Sylfaen" w:hAnsi="Sylfaen"/>
                <w:sz w:val="16"/>
                <w:szCs w:val="16"/>
              </w:rPr>
              <w:t xml:space="preserve"> 4 </w:t>
            </w:r>
            <w:r w:rsidRPr="00F01DDB">
              <w:rPr>
                <w:rFonts w:ascii="Sylfaen" w:hAnsi="Sylfaen" w:cs="Cambria"/>
                <w:sz w:val="16"/>
                <w:szCs w:val="16"/>
              </w:rPr>
              <w:t>типов</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w:t>
            </w:r>
            <w:r w:rsidRPr="00F01DDB">
              <w:rPr>
                <w:rFonts w:ascii="Sylfaen" w:hAnsi="Sylfaen" w:cs="Cambria"/>
                <w:sz w:val="16"/>
                <w:szCs w:val="16"/>
              </w:rPr>
              <w:t>типами</w:t>
            </w:r>
            <w:r w:rsidRPr="00F01DDB">
              <w:rPr>
                <w:rFonts w:ascii="Sylfaen" w:hAnsi="Sylfaen"/>
                <w:sz w:val="16"/>
                <w:szCs w:val="16"/>
              </w:rPr>
              <w:t xml:space="preserve">, </w:t>
            </w:r>
            <w:r w:rsidRPr="00F01DDB">
              <w:rPr>
                <w:rFonts w:ascii="Sylfaen" w:hAnsi="Sylfaen" w:cs="Cambria"/>
                <w:sz w:val="16"/>
                <w:szCs w:val="16"/>
              </w:rPr>
              <w:t>варьирующими</w:t>
            </w:r>
            <w:r w:rsidRPr="00F01DDB">
              <w:rPr>
                <w:rFonts w:ascii="Sylfaen" w:hAnsi="Sylfaen"/>
                <w:sz w:val="16"/>
                <w:szCs w:val="16"/>
              </w:rPr>
              <w:t xml:space="preserve"> </w:t>
            </w:r>
            <w:r w:rsidRPr="00F01DDB">
              <w:rPr>
                <w:rFonts w:ascii="Sylfaen" w:hAnsi="Sylfaen" w:cs="Cambria"/>
                <w:sz w:val="16"/>
                <w:szCs w:val="16"/>
              </w:rPr>
              <w:t>влажность</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13% </w:t>
            </w:r>
            <w:r w:rsidRPr="00F01DDB">
              <w:rPr>
                <w:rFonts w:ascii="Sylfaen" w:hAnsi="Sylfaen" w:cs="Cambria"/>
                <w:sz w:val="16"/>
                <w:szCs w:val="16"/>
              </w:rPr>
              <w:t>до</w:t>
            </w:r>
            <w:r w:rsidRPr="00F01DDB">
              <w:rPr>
                <w:rFonts w:ascii="Sylfaen" w:hAnsi="Sylfaen"/>
                <w:sz w:val="16"/>
                <w:szCs w:val="16"/>
              </w:rPr>
              <w:t xml:space="preserve"> 15%.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правительством</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2007. </w:t>
            </w:r>
            <w:proofErr w:type="spellStart"/>
            <w:r w:rsidRPr="00F01DDB">
              <w:rPr>
                <w:rFonts w:ascii="Sylfaen" w:hAnsi="Sylfaen"/>
                <w:sz w:val="16"/>
                <w:szCs w:val="16"/>
              </w:rPr>
              <w:t>Technical</w:t>
            </w:r>
            <w:r w:rsidRPr="00F01DDB">
              <w:rPr>
                <w:rFonts w:ascii="Sylfaen" w:hAnsi="Sylfaen" w:cs="Sylfaen"/>
                <w:sz w:val="16"/>
                <w:szCs w:val="16"/>
              </w:rPr>
              <w:t>եխն</w:t>
            </w:r>
            <w:proofErr w:type="spellEnd"/>
            <w:r w:rsidRPr="00F01DDB">
              <w:rPr>
                <w:rFonts w:ascii="Sylfaen" w:hAnsi="Sylfaen"/>
                <w:sz w:val="16"/>
                <w:szCs w:val="16"/>
              </w:rPr>
              <w:t xml:space="preserve"> </w:t>
            </w:r>
            <w:proofErr w:type="spellStart"/>
            <w:r w:rsidRPr="00F01DDB">
              <w:rPr>
                <w:rFonts w:ascii="Sylfaen" w:hAnsi="Sylfaen"/>
                <w:sz w:val="16"/>
                <w:szCs w:val="16"/>
              </w:rPr>
              <w:t>for</w:t>
            </w:r>
            <w:r w:rsidRPr="00F01DDB">
              <w:rPr>
                <w:rFonts w:ascii="Sylfaen" w:hAnsi="Sylfaen" w:cs="Sylfaen"/>
                <w:sz w:val="16"/>
                <w:szCs w:val="16"/>
              </w:rPr>
              <w:t>կ</w:t>
            </w:r>
            <w:proofErr w:type="spellEnd"/>
            <w:r w:rsidRPr="00F01DDB">
              <w:rPr>
                <w:rFonts w:ascii="Sylfaen" w:hAnsi="Sylfaen"/>
                <w:sz w:val="16"/>
                <w:szCs w:val="16"/>
              </w:rPr>
              <w:t xml:space="preserve"> </w:t>
            </w:r>
            <w:r w:rsidRPr="00F01DDB">
              <w:rPr>
                <w:rFonts w:ascii="Sylfaen" w:hAnsi="Sylfaen" w:cs="Cambria"/>
                <w:sz w:val="16"/>
                <w:szCs w:val="16"/>
              </w:rPr>
              <w:t>Технический</w:t>
            </w:r>
            <w:r w:rsidRPr="00F01DDB">
              <w:rPr>
                <w:rFonts w:ascii="Sylfaen" w:hAnsi="Sylfaen"/>
                <w:sz w:val="16"/>
                <w:szCs w:val="16"/>
              </w:rPr>
              <w:t xml:space="preserve"> </w:t>
            </w:r>
            <w:r w:rsidRPr="00F01DDB">
              <w:rPr>
                <w:rFonts w:ascii="Sylfaen" w:hAnsi="Sylfaen" w:cs="Cambria"/>
                <w:sz w:val="16"/>
                <w:szCs w:val="16"/>
              </w:rPr>
              <w:t>регламент</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требованиях</w:t>
            </w:r>
            <w:r w:rsidRPr="00F01DDB">
              <w:rPr>
                <w:rFonts w:ascii="Sylfaen" w:hAnsi="Sylfaen"/>
                <w:sz w:val="16"/>
                <w:szCs w:val="16"/>
              </w:rPr>
              <w:t xml:space="preserve"> </w:t>
            </w:r>
            <w:r w:rsidRPr="00F01DDB">
              <w:rPr>
                <w:rFonts w:ascii="Sylfaen" w:hAnsi="Sylfaen" w:cs="Cambria"/>
                <w:sz w:val="16"/>
                <w:szCs w:val="16"/>
              </w:rPr>
              <w:t>к</w:t>
            </w:r>
            <w:r w:rsidRPr="00F01DDB">
              <w:rPr>
                <w:rFonts w:ascii="Sylfaen" w:hAnsi="Sylfaen"/>
                <w:sz w:val="16"/>
                <w:szCs w:val="16"/>
              </w:rPr>
              <w:t xml:space="preserve"> </w:t>
            </w:r>
            <w:r w:rsidRPr="00F01DDB">
              <w:rPr>
                <w:rFonts w:ascii="Sylfaen" w:hAnsi="Sylfaen" w:cs="Cambria"/>
                <w:sz w:val="16"/>
                <w:szCs w:val="16"/>
              </w:rPr>
              <w:t>зерновым</w:t>
            </w:r>
            <w:r w:rsidRPr="00F01DDB">
              <w:rPr>
                <w:rFonts w:ascii="Sylfaen" w:hAnsi="Sylfaen"/>
                <w:sz w:val="16"/>
                <w:szCs w:val="16"/>
              </w:rPr>
              <w:t xml:space="preserve"> </w:t>
            </w:r>
            <w:r w:rsidRPr="00F01DDB">
              <w:rPr>
                <w:rFonts w:ascii="Sylfaen" w:hAnsi="Sylfaen" w:cs="Cambria"/>
                <w:sz w:val="16"/>
                <w:szCs w:val="16"/>
              </w:rPr>
              <w:t>культурам</w:t>
            </w:r>
            <w:r w:rsidRPr="00F01DDB">
              <w:rPr>
                <w:rFonts w:ascii="Sylfaen" w:hAnsi="Sylfaen"/>
                <w:sz w:val="16"/>
                <w:szCs w:val="16"/>
              </w:rPr>
              <w:t xml:space="preserve">, </w:t>
            </w:r>
            <w:r w:rsidRPr="00F01DDB">
              <w:rPr>
                <w:rFonts w:ascii="Sylfaen" w:hAnsi="Sylfaen" w:cs="Cambria"/>
                <w:sz w:val="16"/>
                <w:szCs w:val="16"/>
              </w:rPr>
              <w:t>их</w:t>
            </w:r>
            <w:r w:rsidRPr="00F01DDB">
              <w:rPr>
                <w:rFonts w:ascii="Sylfaen" w:hAnsi="Sylfaen"/>
                <w:sz w:val="16"/>
                <w:szCs w:val="16"/>
              </w:rPr>
              <w:t xml:space="preserve"> </w:t>
            </w:r>
            <w:r w:rsidRPr="00F01DDB">
              <w:rPr>
                <w:rFonts w:ascii="Sylfaen" w:hAnsi="Sylfaen" w:cs="Cambria"/>
                <w:sz w:val="16"/>
                <w:szCs w:val="16"/>
              </w:rPr>
              <w:t>производству</w:t>
            </w:r>
            <w:r w:rsidRPr="00F01DDB">
              <w:rPr>
                <w:rFonts w:ascii="Sylfaen" w:hAnsi="Sylfaen"/>
                <w:sz w:val="16"/>
                <w:szCs w:val="16"/>
              </w:rPr>
              <w:t xml:space="preserve">, </w:t>
            </w:r>
            <w:r w:rsidRPr="00F01DDB">
              <w:rPr>
                <w:rFonts w:ascii="Sylfaen" w:hAnsi="Sylfaen" w:cs="Cambria"/>
                <w:sz w:val="16"/>
                <w:szCs w:val="16"/>
              </w:rPr>
              <w:t>хранению</w:t>
            </w:r>
            <w:r w:rsidRPr="00F01DDB">
              <w:rPr>
                <w:rFonts w:ascii="Sylfaen" w:hAnsi="Sylfaen"/>
                <w:sz w:val="16"/>
                <w:szCs w:val="16"/>
              </w:rPr>
              <w:t xml:space="preserve">, </w:t>
            </w:r>
            <w:r w:rsidRPr="00F01DDB">
              <w:rPr>
                <w:rFonts w:ascii="Sylfaen" w:hAnsi="Sylfaen" w:cs="Cambria"/>
                <w:sz w:val="16"/>
                <w:szCs w:val="16"/>
              </w:rPr>
              <w:t>переработке</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уборке</w:t>
            </w:r>
            <w:r w:rsidRPr="00F01DDB">
              <w:rPr>
                <w:rFonts w:ascii="Sylfaen" w:hAnsi="Sylfaen"/>
                <w:sz w:val="16"/>
                <w:szCs w:val="16"/>
              </w:rPr>
              <w:t xml:space="preserve">, </w:t>
            </w:r>
            <w:r w:rsidRPr="00F01DDB">
              <w:rPr>
                <w:rFonts w:ascii="Sylfaen" w:hAnsi="Sylfaen" w:cs="Cambria"/>
                <w:sz w:val="16"/>
                <w:szCs w:val="16"/>
              </w:rPr>
              <w:t>утвержденный</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 22-N </w:t>
            </w:r>
            <w:r w:rsidRPr="00F01DDB">
              <w:rPr>
                <w:rFonts w:ascii="Sylfaen" w:hAnsi="Sylfaen" w:cs="Cambria"/>
                <w:sz w:val="16"/>
                <w:szCs w:val="16"/>
              </w:rPr>
              <w:t>от</w:t>
            </w:r>
            <w:r w:rsidRPr="00F01DDB">
              <w:rPr>
                <w:rFonts w:ascii="Sylfaen" w:hAnsi="Sylfaen"/>
                <w:sz w:val="16"/>
                <w:szCs w:val="16"/>
              </w:rPr>
              <w:t xml:space="preserve"> 11 </w:t>
            </w:r>
            <w:r w:rsidRPr="00F01DDB">
              <w:rPr>
                <w:rFonts w:ascii="Sylfaen" w:hAnsi="Sylfaen" w:cs="Cambria"/>
                <w:sz w:val="16"/>
                <w:szCs w:val="16"/>
              </w:rPr>
              <w:t>января</w:t>
            </w:r>
            <w:r w:rsidRPr="00F01DDB">
              <w:rPr>
                <w:rFonts w:ascii="Sylfaen" w:hAnsi="Sylfaen"/>
                <w:sz w:val="16"/>
                <w:szCs w:val="16"/>
              </w:rPr>
              <w:t xml:space="preserve"> 2003 </w:t>
            </w:r>
            <w:r w:rsidRPr="00F01DDB">
              <w:rPr>
                <w:rFonts w:ascii="Sylfaen" w:hAnsi="Sylfaen" w:cs="Cambria"/>
                <w:sz w:val="16"/>
                <w:szCs w:val="16"/>
              </w:rPr>
              <w:t>г</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статьей</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lang w:val="hy-AM"/>
              </w:rPr>
            </w:pPr>
          </w:p>
        </w:tc>
        <w:tc>
          <w:tcPr>
            <w:tcW w:w="678" w:type="dxa"/>
            <w:vAlign w:val="center"/>
          </w:tcPr>
          <w:p w:rsidR="00F01DDB" w:rsidRPr="00F01DDB" w:rsidRDefault="00F01DDB" w:rsidP="00F01DDB">
            <w:pPr>
              <w:jc w:val="center"/>
              <w:rPr>
                <w:rFonts w:ascii="Sylfaen" w:hAnsi="Sylfaen"/>
                <w:sz w:val="16"/>
                <w:szCs w:val="16"/>
                <w:lang w:val="hy-AM"/>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114</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15331151</w:t>
            </w:r>
          </w:p>
        </w:tc>
        <w:tc>
          <w:tcPr>
            <w:tcW w:w="1559"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Фасоль</w:t>
            </w:r>
            <w:r w:rsidRPr="00F01DDB">
              <w:rPr>
                <w:rFonts w:ascii="Sylfaen" w:hAnsi="Sylfaen"/>
                <w:sz w:val="16"/>
                <w:szCs w:val="16"/>
              </w:rPr>
              <w:t xml:space="preserve"> </w:t>
            </w:r>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Цвет</w:t>
            </w:r>
            <w:r w:rsidRPr="00F01DDB">
              <w:rPr>
                <w:rFonts w:ascii="Sylfaen" w:hAnsi="Sylfaen"/>
                <w:sz w:val="16"/>
                <w:szCs w:val="16"/>
              </w:rPr>
              <w:t xml:space="preserve"> </w:t>
            </w:r>
            <w:r w:rsidRPr="00F01DDB">
              <w:rPr>
                <w:rFonts w:ascii="Sylfaen" w:hAnsi="Sylfaen" w:cs="Cambria"/>
                <w:sz w:val="16"/>
                <w:szCs w:val="16"/>
              </w:rPr>
              <w:t>бобов</w:t>
            </w:r>
            <w:r w:rsidRPr="00F01DDB">
              <w:rPr>
                <w:rFonts w:ascii="Sylfaen" w:hAnsi="Sylfaen"/>
                <w:sz w:val="16"/>
                <w:szCs w:val="16"/>
              </w:rPr>
              <w:t xml:space="preserve"> </w:t>
            </w:r>
            <w:r w:rsidRPr="00F01DDB">
              <w:rPr>
                <w:rFonts w:ascii="Sylfaen" w:hAnsi="Sylfaen" w:cs="Cambria"/>
                <w:sz w:val="16"/>
                <w:szCs w:val="16"/>
              </w:rPr>
              <w:t>однотонный</w:t>
            </w:r>
            <w:r w:rsidRPr="00F01DDB">
              <w:rPr>
                <w:rFonts w:ascii="Sylfaen" w:hAnsi="Sylfaen"/>
                <w:sz w:val="16"/>
                <w:szCs w:val="16"/>
              </w:rPr>
              <w:t xml:space="preserve">, </w:t>
            </w:r>
            <w:r w:rsidRPr="00F01DDB">
              <w:rPr>
                <w:rFonts w:ascii="Sylfaen" w:hAnsi="Sylfaen" w:cs="Cambria"/>
                <w:sz w:val="16"/>
                <w:szCs w:val="16"/>
              </w:rPr>
              <w:t>светлый</w:t>
            </w:r>
            <w:r w:rsidRPr="00F01DDB">
              <w:rPr>
                <w:rFonts w:ascii="Sylfaen" w:hAnsi="Sylfaen"/>
                <w:sz w:val="16"/>
                <w:szCs w:val="16"/>
              </w:rPr>
              <w:t xml:space="preserve">, </w:t>
            </w:r>
            <w:r w:rsidRPr="00F01DDB">
              <w:rPr>
                <w:rFonts w:ascii="Sylfaen" w:hAnsi="Sylfaen" w:cs="Cambria"/>
                <w:sz w:val="16"/>
                <w:szCs w:val="16"/>
              </w:rPr>
              <w:t>сухой</w:t>
            </w:r>
            <w:r w:rsidRPr="00F01DDB">
              <w:rPr>
                <w:rFonts w:ascii="Sylfaen" w:hAnsi="Sylfaen"/>
                <w:sz w:val="16"/>
                <w:szCs w:val="16"/>
              </w:rPr>
              <w:t xml:space="preserve">: </w:t>
            </w:r>
            <w:r w:rsidRPr="00F01DDB">
              <w:rPr>
                <w:rFonts w:ascii="Sylfaen" w:hAnsi="Sylfaen" w:cs="Cambria"/>
                <w:sz w:val="16"/>
                <w:szCs w:val="16"/>
              </w:rPr>
              <w:t>влажность</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более</w:t>
            </w:r>
            <w:r w:rsidRPr="00F01DDB">
              <w:rPr>
                <w:rFonts w:ascii="Sylfaen" w:hAnsi="Sylfaen"/>
                <w:sz w:val="16"/>
                <w:szCs w:val="16"/>
              </w:rPr>
              <w:t xml:space="preserve"> 15% </w:t>
            </w:r>
            <w:r w:rsidRPr="00F01DDB">
              <w:rPr>
                <w:rFonts w:ascii="Sylfaen" w:hAnsi="Sylfaen" w:cs="Cambria"/>
                <w:sz w:val="16"/>
                <w:szCs w:val="16"/>
              </w:rPr>
              <w:t>или</w:t>
            </w:r>
            <w:r w:rsidRPr="00F01DDB">
              <w:rPr>
                <w:rFonts w:ascii="Sylfaen" w:hAnsi="Sylfaen"/>
                <w:sz w:val="16"/>
                <w:szCs w:val="16"/>
              </w:rPr>
              <w:t xml:space="preserve"> </w:t>
            </w:r>
            <w:r w:rsidRPr="00F01DDB">
              <w:rPr>
                <w:rFonts w:ascii="Sylfaen" w:hAnsi="Sylfaen" w:cs="Cambria"/>
                <w:sz w:val="16"/>
                <w:szCs w:val="16"/>
              </w:rPr>
              <w:t>средняя</w:t>
            </w:r>
            <w:r w:rsidRPr="00F01DDB">
              <w:rPr>
                <w:rFonts w:ascii="Sylfaen" w:hAnsi="Sylfaen"/>
                <w:sz w:val="16"/>
                <w:szCs w:val="16"/>
              </w:rPr>
              <w:t xml:space="preserve"> </w:t>
            </w:r>
            <w:r w:rsidRPr="00F01DDB">
              <w:rPr>
                <w:rFonts w:ascii="Sylfaen" w:hAnsi="Sylfaen" w:cs="Cambria"/>
                <w:sz w:val="16"/>
                <w:szCs w:val="16"/>
              </w:rPr>
              <w:t>сухость</w:t>
            </w:r>
            <w:r w:rsidRPr="00F01DDB">
              <w:rPr>
                <w:rFonts w:ascii="Sylfaen" w:hAnsi="Sylfaen"/>
                <w:sz w:val="16"/>
                <w:szCs w:val="16"/>
              </w:rPr>
              <w:t xml:space="preserve"> (15,1-18,0%).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гигиеническим</w:t>
            </w:r>
            <w:r w:rsidRPr="00F01DDB">
              <w:rPr>
                <w:rFonts w:ascii="Sylfaen" w:hAnsi="Sylfaen"/>
                <w:sz w:val="16"/>
                <w:szCs w:val="16"/>
              </w:rPr>
              <w:t xml:space="preserve"> </w:t>
            </w:r>
            <w:r w:rsidRPr="00F01DDB">
              <w:rPr>
                <w:rFonts w:ascii="Sylfaen" w:hAnsi="Sylfaen" w:cs="Cambria"/>
                <w:sz w:val="16"/>
                <w:szCs w:val="16"/>
              </w:rPr>
              <w:t>нормам</w:t>
            </w:r>
            <w:r w:rsidRPr="00F01DDB">
              <w:rPr>
                <w:rFonts w:ascii="Sylfaen" w:hAnsi="Sylfaen"/>
                <w:sz w:val="16"/>
                <w:szCs w:val="16"/>
              </w:rPr>
              <w:t xml:space="preserve"> N 8-III-4.9-01-2010, </w:t>
            </w:r>
            <w:r w:rsidRPr="00F01DDB">
              <w:rPr>
                <w:rFonts w:ascii="Sylfaen" w:hAnsi="Sylfaen" w:cs="Cambria"/>
                <w:sz w:val="16"/>
                <w:szCs w:val="16"/>
              </w:rPr>
              <w:t>ст</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sz w:val="16"/>
                <w:szCs w:val="16"/>
              </w:rPr>
              <w:t xml:space="preserve">. </w:t>
            </w:r>
            <w:r w:rsidRPr="00F01DDB">
              <w:rPr>
                <w:rFonts w:ascii="Sylfaen" w:hAnsi="Sylfaen" w:cs="Cambria"/>
                <w:sz w:val="16"/>
                <w:szCs w:val="16"/>
              </w:rPr>
              <w:t>Остаточный</w:t>
            </w:r>
            <w:r w:rsidRPr="00F01DDB">
              <w:rPr>
                <w:rFonts w:ascii="Sylfaen" w:hAnsi="Sylfaen"/>
                <w:sz w:val="16"/>
                <w:szCs w:val="16"/>
              </w:rPr>
              <w:t xml:space="preserve">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50%.</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57</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15331153</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чечевица</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Три</w:t>
            </w:r>
            <w:r w:rsidRPr="00F01DDB">
              <w:rPr>
                <w:rFonts w:ascii="Sylfaen" w:hAnsi="Sylfaen"/>
                <w:sz w:val="16"/>
                <w:szCs w:val="16"/>
              </w:rPr>
              <w:t xml:space="preserve"> </w:t>
            </w:r>
            <w:r w:rsidRPr="00F01DDB">
              <w:rPr>
                <w:rFonts w:ascii="Sylfaen" w:hAnsi="Sylfaen" w:cs="Cambria"/>
                <w:sz w:val="16"/>
                <w:szCs w:val="16"/>
              </w:rPr>
              <w:t>типа</w:t>
            </w:r>
            <w:r w:rsidRPr="00F01DDB">
              <w:rPr>
                <w:rFonts w:ascii="Sylfaen" w:hAnsi="Sylfaen"/>
                <w:sz w:val="16"/>
                <w:szCs w:val="16"/>
              </w:rPr>
              <w:t xml:space="preserve">, </w:t>
            </w:r>
            <w:r w:rsidRPr="00F01DDB">
              <w:rPr>
                <w:rFonts w:ascii="Sylfaen" w:hAnsi="Sylfaen" w:cs="Cambria"/>
                <w:sz w:val="16"/>
                <w:szCs w:val="16"/>
              </w:rPr>
              <w:t>однородный</w:t>
            </w:r>
            <w:r w:rsidRPr="00F01DDB">
              <w:rPr>
                <w:rFonts w:ascii="Sylfaen" w:hAnsi="Sylfaen"/>
                <w:sz w:val="16"/>
                <w:szCs w:val="16"/>
              </w:rPr>
              <w:t xml:space="preserve">, </w:t>
            </w:r>
            <w:r w:rsidRPr="00F01DDB">
              <w:rPr>
                <w:rFonts w:ascii="Sylfaen" w:hAnsi="Sylfaen" w:cs="Cambria"/>
                <w:sz w:val="16"/>
                <w:szCs w:val="16"/>
              </w:rPr>
              <w:t>чистый</w:t>
            </w:r>
            <w:r w:rsidRPr="00F01DDB">
              <w:rPr>
                <w:rFonts w:ascii="Sylfaen" w:hAnsi="Sylfaen"/>
                <w:sz w:val="16"/>
                <w:szCs w:val="16"/>
              </w:rPr>
              <w:t xml:space="preserve">, </w:t>
            </w:r>
            <w:r w:rsidRPr="00F01DDB">
              <w:rPr>
                <w:rFonts w:ascii="Sylfaen" w:hAnsi="Sylfaen" w:cs="Cambria"/>
                <w:sz w:val="16"/>
                <w:szCs w:val="16"/>
              </w:rPr>
              <w:t>сухой</w:t>
            </w:r>
            <w:r w:rsidRPr="00F01DDB">
              <w:rPr>
                <w:rFonts w:ascii="Sylfaen" w:hAnsi="Sylfaen"/>
                <w:sz w:val="16"/>
                <w:szCs w:val="16"/>
              </w:rPr>
              <w:t xml:space="preserve"> - </w:t>
            </w:r>
            <w:r w:rsidRPr="00F01DDB">
              <w:rPr>
                <w:rFonts w:ascii="Sylfaen" w:hAnsi="Sylfaen" w:cs="Cambria"/>
                <w:sz w:val="16"/>
                <w:szCs w:val="16"/>
              </w:rPr>
              <w:t>влажность</w:t>
            </w:r>
            <w:r w:rsidRPr="00F01DDB">
              <w:rPr>
                <w:rFonts w:ascii="Sylfaen" w:hAnsi="Sylfaen"/>
                <w:sz w:val="16"/>
                <w:szCs w:val="16"/>
              </w:rPr>
              <w:t xml:space="preserve"> (14,0-17,</w:t>
            </w:r>
            <w:proofErr w:type="gramStart"/>
            <w:r w:rsidRPr="00F01DDB">
              <w:rPr>
                <w:rFonts w:ascii="Sylfaen" w:hAnsi="Sylfaen"/>
                <w:sz w:val="16"/>
                <w:szCs w:val="16"/>
              </w:rPr>
              <w:t>0)%</w:t>
            </w:r>
            <w:proofErr w:type="gramEnd"/>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является</w:t>
            </w:r>
            <w:r w:rsidRPr="00F01DDB">
              <w:rPr>
                <w:rFonts w:ascii="Sylfaen" w:hAnsi="Sylfaen"/>
                <w:sz w:val="16"/>
                <w:szCs w:val="16"/>
              </w:rPr>
              <w:t xml:space="preserve"> </w:t>
            </w:r>
            <w:r w:rsidRPr="00F01DDB">
              <w:rPr>
                <w:rFonts w:ascii="Sylfaen" w:hAnsi="Sylfaen" w:cs="Cambria"/>
                <w:sz w:val="16"/>
                <w:szCs w:val="16"/>
              </w:rPr>
              <w:t>необходимой</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гигиеническим</w:t>
            </w:r>
            <w:r w:rsidRPr="00F01DDB">
              <w:rPr>
                <w:rFonts w:ascii="Sylfaen" w:hAnsi="Sylfaen"/>
                <w:sz w:val="16"/>
                <w:szCs w:val="16"/>
              </w:rPr>
              <w:t xml:space="preserve"> </w:t>
            </w:r>
            <w:r w:rsidRPr="00F01DDB">
              <w:rPr>
                <w:rFonts w:ascii="Sylfaen" w:hAnsi="Sylfaen" w:cs="Cambria"/>
                <w:sz w:val="16"/>
                <w:szCs w:val="16"/>
              </w:rPr>
              <w:t>нормам</w:t>
            </w:r>
            <w:r w:rsidRPr="00F01DDB">
              <w:rPr>
                <w:rFonts w:ascii="Sylfaen" w:hAnsi="Sylfaen"/>
                <w:sz w:val="16"/>
                <w:szCs w:val="16"/>
              </w:rPr>
              <w:t xml:space="preserve"> N 8-III-4.9-01-2010, </w:t>
            </w:r>
            <w:r w:rsidRPr="00F01DDB">
              <w:rPr>
                <w:rFonts w:ascii="Sylfaen" w:hAnsi="Sylfaen" w:cs="Cambria"/>
                <w:sz w:val="16"/>
                <w:szCs w:val="16"/>
              </w:rPr>
              <w:t>ст</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57</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15616000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гречиха</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Гречневая</w:t>
            </w:r>
            <w:r w:rsidRPr="00F01DDB">
              <w:rPr>
                <w:rFonts w:ascii="Sylfaen" w:hAnsi="Sylfaen"/>
                <w:sz w:val="16"/>
                <w:szCs w:val="16"/>
              </w:rPr>
              <w:t xml:space="preserve"> </w:t>
            </w:r>
            <w:r w:rsidRPr="00F01DDB">
              <w:rPr>
                <w:rFonts w:ascii="Sylfaen" w:hAnsi="Sylfaen" w:cs="Cambria"/>
                <w:sz w:val="16"/>
                <w:szCs w:val="16"/>
              </w:rPr>
              <w:t>крупа</w:t>
            </w:r>
            <w:r w:rsidRPr="00F01DDB">
              <w:rPr>
                <w:rFonts w:ascii="Sylfaen" w:hAnsi="Sylfaen"/>
                <w:sz w:val="16"/>
                <w:szCs w:val="16"/>
              </w:rPr>
              <w:t xml:space="preserve"> I </w:t>
            </w:r>
            <w:r w:rsidRPr="00F01DDB">
              <w:rPr>
                <w:rFonts w:ascii="Sylfaen" w:hAnsi="Sylfaen" w:cs="Cambria"/>
                <w:sz w:val="16"/>
                <w:szCs w:val="16"/>
              </w:rPr>
              <w:t>или</w:t>
            </w:r>
            <w:r w:rsidRPr="00F01DDB">
              <w:rPr>
                <w:rFonts w:ascii="Sylfaen" w:hAnsi="Sylfaen"/>
                <w:sz w:val="16"/>
                <w:szCs w:val="16"/>
              </w:rPr>
              <w:t xml:space="preserve"> II </w:t>
            </w:r>
            <w:r w:rsidRPr="00F01DDB">
              <w:rPr>
                <w:rFonts w:ascii="Sylfaen" w:hAnsi="Sylfaen" w:cs="Cambria"/>
                <w:sz w:val="16"/>
                <w:szCs w:val="16"/>
              </w:rPr>
              <w:t>сортов</w:t>
            </w:r>
            <w:r w:rsidRPr="00F01DDB">
              <w:rPr>
                <w:rFonts w:ascii="Sylfaen" w:hAnsi="Sylfaen"/>
                <w:sz w:val="16"/>
                <w:szCs w:val="16"/>
              </w:rPr>
              <w:t xml:space="preserve">, </w:t>
            </w:r>
            <w:r w:rsidRPr="00F01DDB">
              <w:rPr>
                <w:rFonts w:ascii="Sylfaen" w:hAnsi="Sylfaen" w:cs="Cambria"/>
                <w:sz w:val="16"/>
                <w:szCs w:val="16"/>
              </w:rPr>
              <w:t>влажность</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более</w:t>
            </w:r>
            <w:r w:rsidRPr="00F01DDB">
              <w:rPr>
                <w:rFonts w:ascii="Sylfaen" w:hAnsi="Sylfaen"/>
                <w:sz w:val="16"/>
                <w:szCs w:val="16"/>
              </w:rPr>
              <w:t xml:space="preserve"> 14,0%, </w:t>
            </w:r>
            <w:r w:rsidRPr="00F01DDB">
              <w:rPr>
                <w:rFonts w:ascii="Sylfaen" w:hAnsi="Sylfaen" w:cs="Cambria"/>
                <w:sz w:val="16"/>
                <w:szCs w:val="16"/>
              </w:rPr>
              <w:t>крупы</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97,5%. </w:t>
            </w:r>
            <w:r w:rsidRPr="00F01DDB">
              <w:rPr>
                <w:rFonts w:ascii="Sylfaen" w:hAnsi="Sylfaen" w:cs="Cambria"/>
                <w:sz w:val="16"/>
                <w:szCs w:val="16"/>
              </w:rPr>
              <w:t>Остаточный</w:t>
            </w:r>
            <w:r w:rsidRPr="00F01DDB">
              <w:rPr>
                <w:rFonts w:ascii="Sylfaen" w:hAnsi="Sylfaen"/>
                <w:sz w:val="16"/>
                <w:szCs w:val="16"/>
              </w:rPr>
              <w:t xml:space="preserve"> </w:t>
            </w:r>
            <w:r w:rsidRPr="00F01DDB">
              <w:rPr>
                <w:rFonts w:ascii="Sylfaen" w:hAnsi="Sylfaen" w:cs="Cambria"/>
                <w:sz w:val="16"/>
                <w:szCs w:val="16"/>
              </w:rPr>
              <w:t>срок</w:t>
            </w:r>
            <w:r w:rsidRPr="00F01DDB">
              <w:rPr>
                <w:rFonts w:ascii="Sylfaen" w:hAnsi="Sylfaen"/>
                <w:sz w:val="16"/>
                <w:szCs w:val="16"/>
              </w:rPr>
              <w:t xml:space="preserve"> </w:t>
            </w:r>
            <w:r w:rsidRPr="00F01DDB">
              <w:rPr>
                <w:rFonts w:ascii="Sylfaen" w:hAnsi="Sylfaen" w:cs="Cambria"/>
                <w:sz w:val="16"/>
                <w:szCs w:val="16"/>
              </w:rPr>
              <w:t>годности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70%.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Правительству</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2007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Республики</w:t>
            </w:r>
            <w:r w:rsidRPr="00F01DDB">
              <w:rPr>
                <w:rFonts w:ascii="Sylfaen" w:hAnsi="Sylfaen"/>
                <w:sz w:val="16"/>
                <w:szCs w:val="16"/>
              </w:rPr>
              <w:t xml:space="preserve"> </w:t>
            </w:r>
            <w:r w:rsidRPr="00F01DDB">
              <w:rPr>
                <w:rFonts w:ascii="Sylfaen" w:hAnsi="Sylfaen" w:cs="Cambria"/>
                <w:sz w:val="16"/>
                <w:szCs w:val="16"/>
              </w:rPr>
              <w:t>Армения</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техническом</w:t>
            </w:r>
            <w:r w:rsidRPr="00F01DDB">
              <w:rPr>
                <w:rFonts w:ascii="Sylfaen" w:hAnsi="Sylfaen"/>
                <w:sz w:val="16"/>
                <w:szCs w:val="16"/>
              </w:rPr>
              <w:t xml:space="preserve"> </w:t>
            </w:r>
            <w:r w:rsidRPr="00F01DDB">
              <w:rPr>
                <w:rFonts w:ascii="Sylfaen" w:hAnsi="Sylfaen" w:cs="Cambria"/>
                <w:sz w:val="16"/>
                <w:szCs w:val="16"/>
              </w:rPr>
              <w:t>регулировании</w:t>
            </w:r>
            <w:r w:rsidRPr="00F01DDB">
              <w:rPr>
                <w:rFonts w:ascii="Sylfaen" w:hAnsi="Sylfaen"/>
                <w:sz w:val="16"/>
                <w:szCs w:val="16"/>
              </w:rPr>
              <w:t xml:space="preserve"> </w:t>
            </w:r>
            <w:r w:rsidRPr="00F01DDB">
              <w:rPr>
                <w:rFonts w:ascii="Sylfaen" w:hAnsi="Sylfaen" w:cs="Cambria"/>
                <w:sz w:val="16"/>
                <w:szCs w:val="16"/>
              </w:rPr>
              <w:t>требований</w:t>
            </w:r>
            <w:r w:rsidRPr="00F01DDB">
              <w:rPr>
                <w:rFonts w:ascii="Sylfaen" w:hAnsi="Sylfaen"/>
                <w:sz w:val="16"/>
                <w:szCs w:val="16"/>
              </w:rPr>
              <w:t xml:space="preserve"> </w:t>
            </w:r>
            <w:r w:rsidRPr="00F01DDB">
              <w:rPr>
                <w:rFonts w:ascii="Sylfaen" w:hAnsi="Sylfaen" w:cs="Cambria"/>
                <w:sz w:val="16"/>
                <w:szCs w:val="16"/>
              </w:rPr>
              <w:t>к</w:t>
            </w:r>
            <w:r w:rsidRPr="00F01DDB">
              <w:rPr>
                <w:rFonts w:ascii="Sylfaen" w:hAnsi="Sylfaen"/>
                <w:sz w:val="16"/>
                <w:szCs w:val="16"/>
              </w:rPr>
              <w:t xml:space="preserve"> </w:t>
            </w:r>
            <w:r w:rsidRPr="00F01DDB">
              <w:rPr>
                <w:rFonts w:ascii="Sylfaen" w:hAnsi="Sylfaen" w:cs="Cambria"/>
                <w:sz w:val="16"/>
                <w:szCs w:val="16"/>
              </w:rPr>
              <w:t>зерновым</w:t>
            </w:r>
            <w:r w:rsidRPr="00F01DDB">
              <w:rPr>
                <w:rFonts w:ascii="Sylfaen" w:hAnsi="Sylfaen"/>
                <w:sz w:val="16"/>
                <w:szCs w:val="16"/>
              </w:rPr>
              <w:t xml:space="preserve"> </w:t>
            </w:r>
            <w:r w:rsidRPr="00F01DDB">
              <w:rPr>
                <w:rFonts w:ascii="Sylfaen" w:hAnsi="Sylfaen" w:cs="Cambria"/>
                <w:sz w:val="16"/>
                <w:szCs w:val="16"/>
              </w:rPr>
              <w:t>культурам</w:t>
            </w:r>
            <w:r w:rsidRPr="00F01DDB">
              <w:rPr>
                <w:rFonts w:ascii="Sylfaen" w:hAnsi="Sylfaen"/>
                <w:sz w:val="16"/>
                <w:szCs w:val="16"/>
              </w:rPr>
              <w:t xml:space="preserve">, </w:t>
            </w:r>
            <w:r w:rsidRPr="00F01DDB">
              <w:rPr>
                <w:rFonts w:ascii="Sylfaen" w:hAnsi="Sylfaen" w:cs="Cambria"/>
                <w:sz w:val="16"/>
                <w:szCs w:val="16"/>
              </w:rPr>
              <w:t>их</w:t>
            </w:r>
            <w:r w:rsidRPr="00F01DDB">
              <w:rPr>
                <w:rFonts w:ascii="Sylfaen" w:hAnsi="Sylfaen"/>
                <w:sz w:val="16"/>
                <w:szCs w:val="16"/>
              </w:rPr>
              <w:t xml:space="preserve"> </w:t>
            </w:r>
            <w:r w:rsidRPr="00F01DDB">
              <w:rPr>
                <w:rFonts w:ascii="Sylfaen" w:hAnsi="Sylfaen" w:cs="Cambria"/>
                <w:sz w:val="16"/>
                <w:szCs w:val="16"/>
              </w:rPr>
              <w:t>производству</w:t>
            </w:r>
            <w:r w:rsidRPr="00F01DDB">
              <w:rPr>
                <w:rFonts w:ascii="Sylfaen" w:hAnsi="Sylfaen"/>
                <w:sz w:val="16"/>
                <w:szCs w:val="16"/>
              </w:rPr>
              <w:t xml:space="preserve">, </w:t>
            </w:r>
            <w:r w:rsidRPr="00F01DDB">
              <w:rPr>
                <w:rFonts w:ascii="Sylfaen" w:hAnsi="Sylfaen" w:cs="Cambria"/>
                <w:sz w:val="16"/>
                <w:szCs w:val="16"/>
              </w:rPr>
              <w:t>хранению</w:t>
            </w:r>
            <w:r w:rsidRPr="00F01DDB">
              <w:rPr>
                <w:rFonts w:ascii="Sylfaen" w:hAnsi="Sylfaen"/>
                <w:sz w:val="16"/>
                <w:szCs w:val="16"/>
              </w:rPr>
              <w:t xml:space="preserve">, </w:t>
            </w:r>
            <w:r w:rsidRPr="00F01DDB">
              <w:rPr>
                <w:rFonts w:ascii="Sylfaen" w:hAnsi="Sylfaen" w:cs="Cambria"/>
                <w:sz w:val="16"/>
                <w:szCs w:val="16"/>
              </w:rPr>
              <w:t>переработке</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уборке</w:t>
            </w:r>
            <w:r w:rsidRPr="00F01DDB">
              <w:rPr>
                <w:rFonts w:ascii="Sylfaen" w:hAnsi="Sylfaen"/>
                <w:sz w:val="16"/>
                <w:szCs w:val="16"/>
              </w:rPr>
              <w:t xml:space="preserve"> </w:t>
            </w:r>
            <w:r w:rsidRPr="00F01DDB">
              <w:rPr>
                <w:rFonts w:ascii="Sylfaen" w:hAnsi="Sylfaen" w:cs="Cambria"/>
                <w:sz w:val="16"/>
                <w:szCs w:val="16"/>
              </w:rPr>
              <w:t>урожая</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Республики</w:t>
            </w:r>
            <w:r w:rsidRPr="00F01DDB">
              <w:rPr>
                <w:rFonts w:ascii="Sylfaen" w:hAnsi="Sylfaen"/>
                <w:sz w:val="16"/>
                <w:szCs w:val="16"/>
              </w:rPr>
              <w:t xml:space="preserve"> </w:t>
            </w:r>
            <w:r w:rsidRPr="00F01DDB">
              <w:rPr>
                <w:rFonts w:ascii="Sylfaen" w:hAnsi="Sylfaen" w:cs="Cambria"/>
                <w:sz w:val="16"/>
                <w:szCs w:val="16"/>
              </w:rPr>
              <w:t>Армения</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114</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15331154</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горох</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Горох</w:t>
            </w:r>
            <w:r w:rsidRPr="00F01DDB">
              <w:rPr>
                <w:rFonts w:ascii="Sylfaen" w:hAnsi="Sylfaen"/>
                <w:sz w:val="16"/>
                <w:szCs w:val="16"/>
              </w:rPr>
              <w:t xml:space="preserve"> </w:t>
            </w:r>
            <w:r w:rsidRPr="00F01DDB">
              <w:rPr>
                <w:rFonts w:ascii="Sylfaen" w:hAnsi="Sylfaen" w:cs="Cambria"/>
                <w:sz w:val="16"/>
                <w:szCs w:val="16"/>
              </w:rPr>
              <w:t>по</w:t>
            </w:r>
            <w:r w:rsidRPr="00F01DDB">
              <w:rPr>
                <w:rFonts w:ascii="Sylfaen" w:hAnsi="Sylfaen"/>
                <w:sz w:val="16"/>
                <w:szCs w:val="16"/>
              </w:rPr>
              <w:t xml:space="preserve"> </w:t>
            </w:r>
            <w:r w:rsidRPr="00F01DDB">
              <w:rPr>
                <w:rFonts w:ascii="Sylfaen" w:hAnsi="Sylfaen" w:cs="Cambria"/>
                <w:sz w:val="16"/>
                <w:szCs w:val="16"/>
              </w:rPr>
              <w:t>ГОСТ</w:t>
            </w:r>
            <w:r w:rsidRPr="00F01DDB">
              <w:rPr>
                <w:rFonts w:ascii="Sylfaen" w:hAnsi="Sylfaen"/>
                <w:sz w:val="16"/>
                <w:szCs w:val="16"/>
              </w:rPr>
              <w:t xml:space="preserve"> 8758-76, </w:t>
            </w:r>
            <w:r w:rsidRPr="00F01DDB">
              <w:rPr>
                <w:rFonts w:ascii="Sylfaen" w:hAnsi="Sylfaen" w:cs="Cambria"/>
                <w:sz w:val="16"/>
                <w:szCs w:val="16"/>
              </w:rPr>
              <w:t>однородный</w:t>
            </w:r>
            <w:r w:rsidRPr="00F01DDB">
              <w:rPr>
                <w:rFonts w:ascii="Sylfaen" w:hAnsi="Sylfaen"/>
                <w:sz w:val="16"/>
                <w:szCs w:val="16"/>
              </w:rPr>
              <w:t xml:space="preserve">, </w:t>
            </w:r>
            <w:r w:rsidRPr="00F01DDB">
              <w:rPr>
                <w:rFonts w:ascii="Sylfaen" w:hAnsi="Sylfaen" w:cs="Cambria"/>
                <w:sz w:val="16"/>
                <w:szCs w:val="16"/>
              </w:rPr>
              <w:t>чистый</w:t>
            </w:r>
            <w:r w:rsidRPr="00F01DDB">
              <w:rPr>
                <w:rFonts w:ascii="Sylfaen" w:hAnsi="Sylfaen"/>
                <w:sz w:val="16"/>
                <w:szCs w:val="16"/>
              </w:rPr>
              <w:t xml:space="preserve">, </w:t>
            </w:r>
            <w:r w:rsidRPr="00F01DDB">
              <w:rPr>
                <w:rFonts w:ascii="Sylfaen" w:hAnsi="Sylfaen" w:cs="Cambria"/>
                <w:sz w:val="16"/>
                <w:szCs w:val="16"/>
              </w:rPr>
              <w:t>влажность</w:t>
            </w:r>
            <w:r w:rsidRPr="00F01DDB">
              <w:rPr>
                <w:rFonts w:ascii="Sylfaen" w:hAnsi="Sylfaen"/>
                <w:sz w:val="16"/>
                <w:szCs w:val="16"/>
              </w:rPr>
              <w:t xml:space="preserve"> </w:t>
            </w:r>
            <w:r w:rsidRPr="00F01DDB">
              <w:rPr>
                <w:rFonts w:ascii="Sylfaen" w:hAnsi="Sylfaen" w:cs="Cambria"/>
                <w:sz w:val="16"/>
                <w:szCs w:val="16"/>
              </w:rPr>
              <w:t>сухая</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более</w:t>
            </w:r>
            <w:r w:rsidRPr="00F01DDB">
              <w:rPr>
                <w:rFonts w:ascii="Sylfaen" w:hAnsi="Sylfaen"/>
                <w:sz w:val="16"/>
                <w:szCs w:val="16"/>
              </w:rPr>
              <w:t xml:space="preserve"> (14,0-20,0%).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гигиеническим</w:t>
            </w:r>
            <w:r w:rsidRPr="00F01DDB">
              <w:rPr>
                <w:rFonts w:ascii="Sylfaen" w:hAnsi="Sylfaen"/>
                <w:sz w:val="16"/>
                <w:szCs w:val="16"/>
              </w:rPr>
              <w:t xml:space="preserve"> </w:t>
            </w:r>
            <w:r w:rsidRPr="00F01DDB">
              <w:rPr>
                <w:rFonts w:ascii="Sylfaen" w:hAnsi="Sylfaen" w:cs="Cambria"/>
                <w:sz w:val="16"/>
                <w:szCs w:val="16"/>
              </w:rPr>
              <w:t>нормам</w:t>
            </w:r>
            <w:r w:rsidRPr="00F01DDB">
              <w:rPr>
                <w:rFonts w:ascii="Sylfaen" w:hAnsi="Sylfaen"/>
                <w:sz w:val="16"/>
                <w:szCs w:val="16"/>
              </w:rPr>
              <w:t xml:space="preserve"> N 8-III-4.9-01-2010, </w:t>
            </w:r>
            <w:r w:rsidRPr="00F01DDB">
              <w:rPr>
                <w:rFonts w:ascii="Sylfaen" w:hAnsi="Sylfaen" w:cs="Cambria"/>
                <w:sz w:val="16"/>
                <w:szCs w:val="16"/>
              </w:rPr>
              <w:t>ст</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57</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15313000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картофель</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Ранние</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поздние</w:t>
            </w:r>
            <w:r w:rsidRPr="00F01DDB">
              <w:rPr>
                <w:rFonts w:ascii="Sylfaen" w:hAnsi="Sylfaen"/>
                <w:sz w:val="16"/>
                <w:szCs w:val="16"/>
              </w:rPr>
              <w:t xml:space="preserve">, </w:t>
            </w:r>
            <w:r w:rsidRPr="00F01DDB">
              <w:rPr>
                <w:rFonts w:ascii="Sylfaen" w:hAnsi="Sylfaen" w:cs="Cambria"/>
                <w:sz w:val="16"/>
                <w:szCs w:val="16"/>
              </w:rPr>
              <w:t>тип</w:t>
            </w:r>
            <w:r w:rsidRPr="00F01DDB">
              <w:rPr>
                <w:rFonts w:ascii="Sylfaen" w:hAnsi="Sylfaen"/>
                <w:sz w:val="16"/>
                <w:szCs w:val="16"/>
              </w:rPr>
              <w:t xml:space="preserve"> I,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повреждений</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травм</w:t>
            </w:r>
            <w:r w:rsidRPr="00F01DDB">
              <w:rPr>
                <w:rFonts w:ascii="Sylfaen" w:hAnsi="Sylfaen"/>
                <w:sz w:val="16"/>
                <w:szCs w:val="16"/>
              </w:rPr>
              <w:t xml:space="preserve">, 4 </w:t>
            </w:r>
            <w:r w:rsidRPr="00F01DDB">
              <w:rPr>
                <w:rFonts w:ascii="Sylfaen" w:hAnsi="Sylfaen" w:cs="Cambria"/>
                <w:sz w:val="16"/>
                <w:szCs w:val="16"/>
              </w:rPr>
              <w:t>см</w:t>
            </w:r>
            <w:r w:rsidRPr="00F01DDB">
              <w:rPr>
                <w:rFonts w:ascii="Sylfaen" w:hAnsi="Sylfaen"/>
                <w:sz w:val="16"/>
                <w:szCs w:val="16"/>
              </w:rPr>
              <w:t xml:space="preserve"> </w:t>
            </w:r>
            <w:r w:rsidRPr="00F01DDB">
              <w:rPr>
                <w:rFonts w:ascii="Sylfaen" w:hAnsi="Sylfaen" w:cs="Cambria"/>
                <w:sz w:val="16"/>
                <w:szCs w:val="16"/>
              </w:rPr>
              <w:t>овальные</w:t>
            </w:r>
            <w:r w:rsidRPr="00F01DDB">
              <w:rPr>
                <w:rFonts w:ascii="Sylfaen" w:hAnsi="Sylfaen"/>
                <w:sz w:val="16"/>
                <w:szCs w:val="16"/>
              </w:rPr>
              <w:t xml:space="preserve">, 5%, </w:t>
            </w:r>
            <w:r w:rsidRPr="00F01DDB">
              <w:rPr>
                <w:rFonts w:ascii="Sylfaen" w:hAnsi="Sylfaen" w:cs="Cambria"/>
                <w:sz w:val="16"/>
                <w:szCs w:val="16"/>
              </w:rPr>
              <w:t>продолговатые</w:t>
            </w:r>
            <w:r w:rsidRPr="00F01DDB">
              <w:rPr>
                <w:rFonts w:ascii="Sylfaen" w:hAnsi="Sylfaen"/>
                <w:sz w:val="16"/>
                <w:szCs w:val="16"/>
              </w:rPr>
              <w:t xml:space="preserve"> 3,5 </w:t>
            </w:r>
            <w:r w:rsidRPr="00F01DDB">
              <w:rPr>
                <w:rFonts w:ascii="Sylfaen" w:hAnsi="Sylfaen" w:cs="Cambria"/>
                <w:sz w:val="16"/>
                <w:szCs w:val="16"/>
              </w:rPr>
              <w:t>см</w:t>
            </w:r>
            <w:r w:rsidRPr="00F01DDB">
              <w:rPr>
                <w:rFonts w:ascii="Sylfaen" w:hAnsi="Sylfaen"/>
                <w:sz w:val="16"/>
                <w:szCs w:val="16"/>
              </w:rPr>
              <w:t xml:space="preserve">, 5%, </w:t>
            </w:r>
            <w:r w:rsidRPr="00F01DDB">
              <w:rPr>
                <w:rFonts w:ascii="Sylfaen" w:hAnsi="Sylfaen" w:cs="Cambria"/>
                <w:sz w:val="16"/>
                <w:szCs w:val="16"/>
              </w:rPr>
              <w:t>круглые</w:t>
            </w:r>
            <w:r w:rsidRPr="00F01DDB">
              <w:rPr>
                <w:rFonts w:ascii="Sylfaen" w:hAnsi="Sylfaen"/>
                <w:sz w:val="16"/>
                <w:szCs w:val="16"/>
              </w:rPr>
              <w:t xml:space="preserve"> </w:t>
            </w:r>
            <w:r w:rsidRPr="00F01DDB">
              <w:rPr>
                <w:rFonts w:ascii="Sylfaen" w:hAnsi="Sylfaen" w:cs="Cambria"/>
                <w:sz w:val="16"/>
                <w:szCs w:val="16"/>
              </w:rPr>
              <w:t>овальные</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4 </w:t>
            </w:r>
            <w:r w:rsidRPr="00F01DDB">
              <w:rPr>
                <w:rFonts w:ascii="Sylfaen" w:hAnsi="Sylfaen" w:cs="Cambria"/>
                <w:sz w:val="16"/>
                <w:szCs w:val="16"/>
              </w:rPr>
              <w:t>до</w:t>
            </w:r>
            <w:r w:rsidRPr="00F01DDB">
              <w:rPr>
                <w:rFonts w:ascii="Sylfaen" w:hAnsi="Sylfaen"/>
                <w:sz w:val="16"/>
                <w:szCs w:val="16"/>
              </w:rPr>
              <w:t xml:space="preserve"> 5) 20%, </w:t>
            </w:r>
            <w:r w:rsidRPr="00F01DDB">
              <w:rPr>
                <w:rFonts w:ascii="Sylfaen" w:hAnsi="Sylfaen" w:cs="Cambria"/>
                <w:sz w:val="16"/>
                <w:szCs w:val="16"/>
              </w:rPr>
              <w:t>удлиненные</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4 </w:t>
            </w:r>
            <w:r w:rsidRPr="00F01DDB">
              <w:rPr>
                <w:rFonts w:ascii="Sylfaen" w:hAnsi="Sylfaen" w:cs="Cambria"/>
                <w:sz w:val="16"/>
                <w:szCs w:val="16"/>
              </w:rPr>
              <w:t>до</w:t>
            </w:r>
            <w:r w:rsidRPr="00F01DDB">
              <w:rPr>
                <w:rFonts w:ascii="Sylfaen" w:hAnsi="Sylfaen"/>
                <w:sz w:val="16"/>
                <w:szCs w:val="16"/>
              </w:rPr>
              <w:t xml:space="preserve"> 4,5) </w:t>
            </w:r>
            <w:r w:rsidRPr="00F01DDB">
              <w:rPr>
                <w:rFonts w:ascii="Sylfaen" w:hAnsi="Sylfaen" w:cs="Cambria"/>
                <w:sz w:val="16"/>
                <w:szCs w:val="16"/>
              </w:rPr>
              <w:t>см</w:t>
            </w:r>
            <w:r w:rsidRPr="00F01DDB">
              <w:rPr>
                <w:rFonts w:ascii="Sylfaen" w:hAnsi="Sylfaen"/>
                <w:sz w:val="16"/>
                <w:szCs w:val="16"/>
              </w:rPr>
              <w:t xml:space="preserve"> 20%, </w:t>
            </w:r>
            <w:r w:rsidRPr="00F01DDB">
              <w:rPr>
                <w:rFonts w:ascii="Sylfaen" w:hAnsi="Sylfaen" w:cs="Cambria"/>
                <w:sz w:val="16"/>
                <w:szCs w:val="16"/>
              </w:rPr>
              <w:t>круглые</w:t>
            </w:r>
            <w:r w:rsidRPr="00F01DDB">
              <w:rPr>
                <w:rFonts w:ascii="Sylfaen" w:hAnsi="Sylfaen"/>
                <w:sz w:val="16"/>
                <w:szCs w:val="16"/>
              </w:rPr>
              <w:t xml:space="preserve"> </w:t>
            </w:r>
            <w:r w:rsidRPr="00F01DDB">
              <w:rPr>
                <w:rFonts w:ascii="Sylfaen" w:hAnsi="Sylfaen" w:cs="Cambria"/>
                <w:sz w:val="16"/>
                <w:szCs w:val="16"/>
              </w:rPr>
              <w:t>овальные</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5 </w:t>
            </w:r>
            <w:r w:rsidRPr="00F01DDB">
              <w:rPr>
                <w:rFonts w:ascii="Sylfaen" w:hAnsi="Sylfaen" w:cs="Cambria"/>
                <w:sz w:val="16"/>
                <w:szCs w:val="16"/>
              </w:rPr>
              <w:t>до</w:t>
            </w:r>
            <w:r w:rsidRPr="00F01DDB">
              <w:rPr>
                <w:rFonts w:ascii="Sylfaen" w:hAnsi="Sylfaen"/>
                <w:sz w:val="16"/>
                <w:szCs w:val="16"/>
              </w:rPr>
              <w:t xml:space="preserve"> 6 </w:t>
            </w:r>
            <w:r w:rsidRPr="00F01DDB">
              <w:rPr>
                <w:rFonts w:ascii="Sylfaen" w:hAnsi="Sylfaen" w:cs="Cambria"/>
                <w:sz w:val="16"/>
                <w:szCs w:val="16"/>
              </w:rPr>
              <w:t>см</w:t>
            </w:r>
            <w:r w:rsidRPr="00F01DDB">
              <w:rPr>
                <w:rFonts w:ascii="Sylfaen" w:hAnsi="Sylfaen"/>
                <w:sz w:val="16"/>
                <w:szCs w:val="16"/>
              </w:rPr>
              <w:t xml:space="preserve">) 55%, </w:t>
            </w:r>
            <w:r w:rsidRPr="00F01DDB">
              <w:rPr>
                <w:rFonts w:ascii="Sylfaen" w:hAnsi="Sylfaen" w:cs="Cambria"/>
                <w:sz w:val="16"/>
                <w:szCs w:val="16"/>
              </w:rPr>
              <w:t>продолговатые</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5 </w:t>
            </w:r>
            <w:r w:rsidRPr="00F01DDB">
              <w:rPr>
                <w:rFonts w:ascii="Sylfaen" w:hAnsi="Sylfaen" w:cs="Cambria"/>
                <w:sz w:val="16"/>
                <w:szCs w:val="16"/>
              </w:rPr>
              <w:t>до</w:t>
            </w:r>
            <w:r w:rsidRPr="00F01DDB">
              <w:rPr>
                <w:rFonts w:ascii="Sylfaen" w:hAnsi="Sylfaen"/>
                <w:sz w:val="16"/>
                <w:szCs w:val="16"/>
              </w:rPr>
              <w:t xml:space="preserve"> 5,5) </w:t>
            </w:r>
            <w:r w:rsidRPr="00F01DDB">
              <w:rPr>
                <w:rFonts w:ascii="Sylfaen" w:hAnsi="Sylfaen" w:cs="Cambria"/>
                <w:sz w:val="16"/>
                <w:szCs w:val="16"/>
              </w:rPr>
              <w:t>см</w:t>
            </w:r>
            <w:r w:rsidRPr="00F01DDB">
              <w:rPr>
                <w:rFonts w:ascii="Sylfaen" w:hAnsi="Sylfaen"/>
                <w:sz w:val="16"/>
                <w:szCs w:val="16"/>
              </w:rPr>
              <w:t xml:space="preserve"> 55%, </w:t>
            </w:r>
            <w:r w:rsidRPr="00F01DDB">
              <w:rPr>
                <w:rFonts w:ascii="Sylfaen" w:hAnsi="Sylfaen" w:cs="Cambria"/>
                <w:sz w:val="16"/>
                <w:szCs w:val="16"/>
              </w:rPr>
              <w:t>круглые</w:t>
            </w:r>
            <w:r w:rsidRPr="00F01DDB">
              <w:rPr>
                <w:rFonts w:ascii="Sylfaen" w:hAnsi="Sylfaen"/>
                <w:sz w:val="16"/>
                <w:szCs w:val="16"/>
              </w:rPr>
              <w:t xml:space="preserve"> </w:t>
            </w:r>
            <w:r w:rsidRPr="00F01DDB">
              <w:rPr>
                <w:rFonts w:ascii="Sylfaen" w:hAnsi="Sylfaen" w:cs="Cambria"/>
                <w:sz w:val="16"/>
                <w:szCs w:val="16"/>
              </w:rPr>
              <w:t>овальные</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6 </w:t>
            </w:r>
            <w:r w:rsidRPr="00F01DDB">
              <w:rPr>
                <w:rFonts w:ascii="Sylfaen" w:hAnsi="Sylfaen" w:cs="Cambria"/>
                <w:sz w:val="16"/>
                <w:szCs w:val="16"/>
              </w:rPr>
              <w:t>до</w:t>
            </w:r>
            <w:r w:rsidRPr="00F01DDB">
              <w:rPr>
                <w:rFonts w:ascii="Sylfaen" w:hAnsi="Sylfaen"/>
                <w:sz w:val="16"/>
                <w:szCs w:val="16"/>
              </w:rPr>
              <w:t xml:space="preserve"> 7) </w:t>
            </w:r>
            <w:r w:rsidRPr="00F01DDB">
              <w:rPr>
                <w:rFonts w:ascii="Sylfaen" w:hAnsi="Sylfaen" w:cs="Cambria"/>
                <w:sz w:val="16"/>
                <w:szCs w:val="16"/>
              </w:rPr>
              <w:t>см</w:t>
            </w:r>
            <w:r w:rsidRPr="00F01DDB">
              <w:rPr>
                <w:rFonts w:ascii="Sylfaen" w:hAnsi="Sylfaen"/>
                <w:sz w:val="16"/>
                <w:szCs w:val="16"/>
              </w:rPr>
              <w:t xml:space="preserve"> 20%, </w:t>
            </w:r>
            <w:r w:rsidRPr="00F01DDB">
              <w:rPr>
                <w:rFonts w:ascii="Sylfaen" w:hAnsi="Sylfaen" w:cs="Cambria"/>
                <w:sz w:val="16"/>
                <w:szCs w:val="16"/>
              </w:rPr>
              <w:t>удлиненные</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6 </w:t>
            </w:r>
            <w:r w:rsidRPr="00F01DDB">
              <w:rPr>
                <w:rFonts w:ascii="Sylfaen" w:hAnsi="Sylfaen" w:cs="Cambria"/>
                <w:sz w:val="16"/>
                <w:szCs w:val="16"/>
              </w:rPr>
              <w:t>до</w:t>
            </w:r>
            <w:r w:rsidRPr="00F01DDB">
              <w:rPr>
                <w:rFonts w:ascii="Sylfaen" w:hAnsi="Sylfaen"/>
                <w:sz w:val="16"/>
                <w:szCs w:val="16"/>
              </w:rPr>
              <w:t xml:space="preserve"> 6,5) </w:t>
            </w:r>
            <w:r w:rsidRPr="00F01DDB">
              <w:rPr>
                <w:rFonts w:ascii="Sylfaen" w:hAnsi="Sylfaen" w:cs="Cambria"/>
                <w:sz w:val="16"/>
                <w:szCs w:val="16"/>
              </w:rPr>
              <w:t>см</w:t>
            </w:r>
            <w:r w:rsidRPr="00F01DDB">
              <w:rPr>
                <w:rFonts w:ascii="Sylfaen" w:hAnsi="Sylfaen"/>
                <w:sz w:val="16"/>
                <w:szCs w:val="16"/>
              </w:rPr>
              <w:t xml:space="preserve"> 20 %. </w:t>
            </w:r>
            <w:r w:rsidRPr="00F01DDB">
              <w:rPr>
                <w:rFonts w:ascii="Sylfaen" w:hAnsi="Sylfaen" w:cs="Cambria"/>
                <w:sz w:val="16"/>
                <w:szCs w:val="16"/>
              </w:rPr>
              <w:t>Различная</w:t>
            </w:r>
            <w:r w:rsidRPr="00F01DDB">
              <w:rPr>
                <w:rFonts w:ascii="Sylfaen" w:hAnsi="Sylfaen"/>
                <w:sz w:val="16"/>
                <w:szCs w:val="16"/>
              </w:rPr>
              <w:t xml:space="preserve"> </w:t>
            </w:r>
            <w:r w:rsidRPr="00F01DDB">
              <w:rPr>
                <w:rFonts w:ascii="Sylfaen" w:hAnsi="Sylfaen" w:cs="Cambria"/>
                <w:sz w:val="16"/>
                <w:szCs w:val="16"/>
              </w:rPr>
              <w:t>чистота</w:t>
            </w:r>
            <w:r w:rsidRPr="00F01DDB">
              <w:rPr>
                <w:rFonts w:ascii="Sylfaen" w:hAnsi="Sylfaen"/>
                <w:sz w:val="16"/>
                <w:szCs w:val="16"/>
              </w:rPr>
              <w:t xml:space="preserve"> -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90%, </w:t>
            </w:r>
            <w:r w:rsidRPr="00F01DDB">
              <w:rPr>
                <w:rFonts w:ascii="Sylfaen" w:hAnsi="Sylfaen" w:cs="Cambria"/>
                <w:sz w:val="16"/>
                <w:szCs w:val="16"/>
              </w:rPr>
              <w:t>упаковка</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упаковки</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Правительству</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2006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свежих</w:t>
            </w:r>
            <w:r w:rsidRPr="00F01DDB">
              <w:rPr>
                <w:rFonts w:ascii="Sylfaen" w:hAnsi="Sylfaen"/>
                <w:sz w:val="16"/>
                <w:szCs w:val="16"/>
              </w:rPr>
              <w:t xml:space="preserve"> </w:t>
            </w:r>
            <w:r w:rsidRPr="00F01DDB">
              <w:rPr>
                <w:rFonts w:ascii="Sylfaen" w:hAnsi="Sylfaen" w:cs="Cambria"/>
                <w:sz w:val="16"/>
                <w:szCs w:val="16"/>
              </w:rPr>
              <w:t>фруктах</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овощах</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утвержденная</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 1913-N </w:t>
            </w:r>
            <w:r w:rsidRPr="00F01DDB">
              <w:rPr>
                <w:rFonts w:ascii="Sylfaen" w:hAnsi="Sylfaen" w:cs="Cambria"/>
                <w:sz w:val="16"/>
                <w:szCs w:val="16"/>
              </w:rPr>
              <w:t>от</w:t>
            </w:r>
            <w:r w:rsidRPr="00F01DDB">
              <w:rPr>
                <w:rFonts w:ascii="Sylfaen" w:hAnsi="Sylfaen"/>
                <w:sz w:val="16"/>
                <w:szCs w:val="16"/>
              </w:rPr>
              <w:t xml:space="preserve"> 21 </w:t>
            </w:r>
            <w:r w:rsidRPr="00F01DDB">
              <w:rPr>
                <w:rFonts w:ascii="Sylfaen" w:hAnsi="Sylfaen" w:cs="Cambria"/>
                <w:sz w:val="16"/>
                <w:szCs w:val="16"/>
              </w:rPr>
              <w:t>декабря</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342</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15331164</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морковь</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Типичный</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необязательный</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Правительству</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2006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Республики</w:t>
            </w:r>
            <w:r w:rsidRPr="00F01DDB">
              <w:rPr>
                <w:rFonts w:ascii="Sylfaen" w:hAnsi="Sylfaen"/>
                <w:sz w:val="16"/>
                <w:szCs w:val="16"/>
              </w:rPr>
              <w:t xml:space="preserve"> </w:t>
            </w:r>
            <w:r w:rsidRPr="00F01DDB">
              <w:rPr>
                <w:rFonts w:ascii="Sylfaen" w:hAnsi="Sylfaen" w:cs="Cambria"/>
                <w:sz w:val="16"/>
                <w:szCs w:val="16"/>
              </w:rPr>
              <w:t>Армения</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техническом</w:t>
            </w:r>
            <w:r w:rsidRPr="00F01DDB">
              <w:rPr>
                <w:rFonts w:ascii="Sylfaen" w:hAnsi="Sylfaen"/>
                <w:sz w:val="16"/>
                <w:szCs w:val="16"/>
              </w:rPr>
              <w:t xml:space="preserve"> </w:t>
            </w:r>
            <w:r w:rsidRPr="00F01DDB">
              <w:rPr>
                <w:rFonts w:ascii="Sylfaen" w:hAnsi="Sylfaen" w:cs="Cambria"/>
                <w:sz w:val="16"/>
                <w:szCs w:val="16"/>
              </w:rPr>
              <w:t>регулировании</w:t>
            </w:r>
            <w:r w:rsidRPr="00F01DDB">
              <w:rPr>
                <w:rFonts w:ascii="Sylfaen" w:hAnsi="Sylfaen"/>
                <w:sz w:val="16"/>
                <w:szCs w:val="16"/>
              </w:rPr>
              <w:t xml:space="preserve"> </w:t>
            </w:r>
            <w:r w:rsidRPr="00F01DDB">
              <w:rPr>
                <w:rFonts w:ascii="Sylfaen" w:hAnsi="Sylfaen" w:cs="Cambria"/>
                <w:sz w:val="16"/>
                <w:szCs w:val="16"/>
              </w:rPr>
              <w:t>свежих</w:t>
            </w:r>
            <w:r w:rsidRPr="00F01DDB">
              <w:rPr>
                <w:rFonts w:ascii="Sylfaen" w:hAnsi="Sylfaen"/>
                <w:sz w:val="16"/>
                <w:szCs w:val="16"/>
              </w:rPr>
              <w:t xml:space="preserve"> </w:t>
            </w:r>
            <w:r w:rsidRPr="00F01DDB">
              <w:rPr>
                <w:rFonts w:ascii="Sylfaen" w:hAnsi="Sylfaen" w:cs="Cambria"/>
                <w:sz w:val="16"/>
                <w:szCs w:val="16"/>
              </w:rPr>
              <w:t>фруктов</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овощей</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утвержденная</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 1913-N </w:t>
            </w:r>
            <w:r w:rsidRPr="00F01DDB">
              <w:rPr>
                <w:rFonts w:ascii="Sylfaen" w:hAnsi="Sylfaen" w:cs="Cambria"/>
                <w:sz w:val="16"/>
                <w:szCs w:val="16"/>
              </w:rPr>
              <w:t>от</w:t>
            </w:r>
            <w:r w:rsidRPr="00F01DDB">
              <w:rPr>
                <w:rFonts w:ascii="Sylfaen" w:hAnsi="Sylfaen"/>
                <w:sz w:val="16"/>
                <w:szCs w:val="16"/>
              </w:rPr>
              <w:t xml:space="preserve"> 21 </w:t>
            </w:r>
            <w:r w:rsidRPr="00F01DDB">
              <w:rPr>
                <w:rFonts w:ascii="Sylfaen" w:hAnsi="Sylfaen" w:cs="Cambria"/>
                <w:sz w:val="16"/>
                <w:szCs w:val="16"/>
              </w:rPr>
              <w:t>декабря</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57</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15331163</w:t>
            </w:r>
          </w:p>
        </w:tc>
        <w:tc>
          <w:tcPr>
            <w:tcW w:w="1559"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Красная</w:t>
            </w:r>
            <w:r w:rsidRPr="00F01DDB">
              <w:rPr>
                <w:rFonts w:ascii="Sylfaen" w:hAnsi="Sylfaen"/>
                <w:sz w:val="16"/>
                <w:szCs w:val="16"/>
              </w:rPr>
              <w:t xml:space="preserve"> </w:t>
            </w:r>
            <w:r w:rsidRPr="00F01DDB">
              <w:rPr>
                <w:rFonts w:ascii="Sylfaen" w:hAnsi="Sylfaen" w:cs="Cambria"/>
                <w:sz w:val="16"/>
                <w:szCs w:val="16"/>
              </w:rPr>
              <w:t>свекла</w:t>
            </w:r>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Внешний</w:t>
            </w:r>
            <w:r w:rsidRPr="00F01DDB">
              <w:rPr>
                <w:rFonts w:ascii="Sylfaen" w:hAnsi="Sylfaen"/>
                <w:sz w:val="16"/>
                <w:szCs w:val="16"/>
              </w:rPr>
              <w:t xml:space="preserve"> </w:t>
            </w:r>
            <w:r w:rsidRPr="00F01DDB">
              <w:rPr>
                <w:rFonts w:ascii="Sylfaen" w:hAnsi="Sylfaen" w:cs="Cambria"/>
                <w:sz w:val="16"/>
                <w:szCs w:val="16"/>
              </w:rPr>
              <w:t>вид</w:t>
            </w:r>
            <w:r w:rsidRPr="00F01DDB">
              <w:rPr>
                <w:rFonts w:ascii="Sylfaen" w:hAnsi="Sylfaen"/>
                <w:sz w:val="16"/>
                <w:szCs w:val="16"/>
              </w:rPr>
              <w:t xml:space="preserve">: </w:t>
            </w:r>
            <w:r w:rsidRPr="00F01DDB">
              <w:rPr>
                <w:rFonts w:ascii="Sylfaen" w:hAnsi="Sylfaen" w:cs="Cambria"/>
                <w:sz w:val="16"/>
                <w:szCs w:val="16"/>
              </w:rPr>
              <w:t>Корни</w:t>
            </w:r>
            <w:r w:rsidRPr="00F01DDB">
              <w:rPr>
                <w:rFonts w:ascii="Sylfaen" w:hAnsi="Sylfaen"/>
                <w:sz w:val="16"/>
                <w:szCs w:val="16"/>
              </w:rPr>
              <w:t xml:space="preserve"> </w:t>
            </w:r>
            <w:r w:rsidRPr="00F01DDB">
              <w:rPr>
                <w:rFonts w:ascii="Sylfaen" w:hAnsi="Sylfaen" w:cs="Cambria"/>
                <w:sz w:val="16"/>
                <w:szCs w:val="16"/>
              </w:rPr>
              <w:t>свежие</w:t>
            </w:r>
            <w:r w:rsidRPr="00F01DDB">
              <w:rPr>
                <w:rFonts w:ascii="Sylfaen" w:hAnsi="Sylfaen"/>
                <w:sz w:val="16"/>
                <w:szCs w:val="16"/>
              </w:rPr>
              <w:t xml:space="preserve">, </w:t>
            </w:r>
            <w:r w:rsidRPr="00F01DDB">
              <w:rPr>
                <w:rFonts w:ascii="Sylfaen" w:hAnsi="Sylfaen" w:cs="Cambria"/>
                <w:sz w:val="16"/>
                <w:szCs w:val="16"/>
              </w:rPr>
              <w:t>цельные</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болезней</w:t>
            </w:r>
            <w:r w:rsidRPr="00F01DDB">
              <w:rPr>
                <w:rFonts w:ascii="Sylfaen" w:hAnsi="Sylfaen"/>
                <w:sz w:val="16"/>
                <w:szCs w:val="16"/>
              </w:rPr>
              <w:t xml:space="preserve">, </w:t>
            </w:r>
            <w:r w:rsidRPr="00F01DDB">
              <w:rPr>
                <w:rFonts w:ascii="Sylfaen" w:hAnsi="Sylfaen" w:cs="Cambria"/>
                <w:sz w:val="16"/>
                <w:szCs w:val="16"/>
              </w:rPr>
              <w:t>сухие</w:t>
            </w:r>
            <w:r w:rsidRPr="00F01DDB">
              <w:rPr>
                <w:rFonts w:ascii="Sylfaen" w:hAnsi="Sylfaen"/>
                <w:sz w:val="16"/>
                <w:szCs w:val="16"/>
              </w:rPr>
              <w:t xml:space="preserve">, </w:t>
            </w:r>
            <w:r w:rsidRPr="00F01DDB">
              <w:rPr>
                <w:rFonts w:ascii="Sylfaen" w:hAnsi="Sylfaen" w:cs="Cambria"/>
                <w:sz w:val="16"/>
                <w:szCs w:val="16"/>
              </w:rPr>
              <w:t>незагрязненные</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трещин</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повреждений</w:t>
            </w:r>
            <w:r w:rsidRPr="00F01DDB">
              <w:rPr>
                <w:rFonts w:ascii="Sylfaen" w:hAnsi="Sylfaen"/>
                <w:sz w:val="16"/>
                <w:szCs w:val="16"/>
              </w:rPr>
              <w:t xml:space="preserve">. </w:t>
            </w:r>
            <w:r w:rsidRPr="00F01DDB">
              <w:rPr>
                <w:rFonts w:ascii="Sylfaen" w:hAnsi="Sylfaen" w:cs="Cambria"/>
                <w:sz w:val="16"/>
                <w:szCs w:val="16"/>
              </w:rPr>
              <w:t>Внутренняя</w:t>
            </w:r>
            <w:r w:rsidRPr="00F01DDB">
              <w:rPr>
                <w:rFonts w:ascii="Sylfaen" w:hAnsi="Sylfaen"/>
                <w:sz w:val="16"/>
                <w:szCs w:val="16"/>
              </w:rPr>
              <w:t xml:space="preserve"> </w:t>
            </w:r>
            <w:r w:rsidRPr="00F01DDB">
              <w:rPr>
                <w:rFonts w:ascii="Sylfaen" w:hAnsi="Sylfaen" w:cs="Cambria"/>
                <w:sz w:val="16"/>
                <w:szCs w:val="16"/>
              </w:rPr>
              <w:t>структура</w:t>
            </w:r>
            <w:r w:rsidRPr="00F01DDB">
              <w:rPr>
                <w:rFonts w:ascii="Sylfaen" w:hAnsi="Sylfaen"/>
                <w:sz w:val="16"/>
                <w:szCs w:val="16"/>
              </w:rPr>
              <w:t xml:space="preserve">: </w:t>
            </w:r>
            <w:r w:rsidRPr="00F01DDB">
              <w:rPr>
                <w:rFonts w:ascii="Sylfaen" w:hAnsi="Sylfaen" w:cs="Cambria"/>
                <w:sz w:val="16"/>
                <w:szCs w:val="16"/>
              </w:rPr>
              <w:t>ядро</w:t>
            </w:r>
            <w:r w:rsidRPr="00F01DDB">
              <w:rPr>
                <w:rFonts w:ascii="Sylfaen" w:hAnsi="Sylfaen"/>
                <w:sz w:val="16"/>
                <w:szCs w:val="16"/>
              </w:rPr>
              <w:t xml:space="preserve"> </w:t>
            </w:r>
            <w:r w:rsidRPr="00F01DDB">
              <w:rPr>
                <w:rFonts w:ascii="Sylfaen" w:hAnsi="Sylfaen" w:cs="Cambria"/>
                <w:sz w:val="16"/>
                <w:szCs w:val="16"/>
              </w:rPr>
              <w:t>сочное</w:t>
            </w:r>
            <w:r w:rsidRPr="00F01DDB">
              <w:rPr>
                <w:rFonts w:ascii="Sylfaen" w:hAnsi="Sylfaen"/>
                <w:sz w:val="16"/>
                <w:szCs w:val="16"/>
              </w:rPr>
              <w:t xml:space="preserve">, </w:t>
            </w:r>
            <w:r w:rsidRPr="00F01DDB">
              <w:rPr>
                <w:rFonts w:ascii="Sylfaen" w:hAnsi="Sylfaen" w:cs="Cambria"/>
                <w:sz w:val="16"/>
                <w:szCs w:val="16"/>
              </w:rPr>
              <w:t>темно</w:t>
            </w:r>
            <w:r w:rsidRPr="00F01DDB">
              <w:rPr>
                <w:rFonts w:ascii="Sylfaen" w:hAnsi="Sylfaen"/>
                <w:sz w:val="16"/>
                <w:szCs w:val="16"/>
              </w:rPr>
              <w:t>-</w:t>
            </w:r>
            <w:r w:rsidRPr="00F01DDB">
              <w:rPr>
                <w:rFonts w:ascii="Sylfaen" w:hAnsi="Sylfaen" w:cs="Cambria"/>
                <w:sz w:val="16"/>
                <w:szCs w:val="16"/>
              </w:rPr>
              <w:t>красное</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w:t>
            </w:r>
            <w:r w:rsidRPr="00F01DDB">
              <w:rPr>
                <w:rFonts w:ascii="Sylfaen" w:hAnsi="Sylfaen" w:cs="Cambria"/>
                <w:sz w:val="16"/>
                <w:szCs w:val="16"/>
              </w:rPr>
              <w:t>различными</w:t>
            </w:r>
            <w:r w:rsidRPr="00F01DDB">
              <w:rPr>
                <w:rFonts w:ascii="Sylfaen" w:hAnsi="Sylfaen"/>
                <w:sz w:val="16"/>
                <w:szCs w:val="16"/>
              </w:rPr>
              <w:t xml:space="preserve"> </w:t>
            </w:r>
            <w:r w:rsidRPr="00F01DDB">
              <w:rPr>
                <w:rFonts w:ascii="Sylfaen" w:hAnsi="Sylfaen" w:cs="Cambria"/>
                <w:sz w:val="16"/>
                <w:szCs w:val="16"/>
              </w:rPr>
              <w:t>оттенками</w:t>
            </w:r>
            <w:r w:rsidRPr="00F01DDB">
              <w:rPr>
                <w:rFonts w:ascii="Sylfaen" w:hAnsi="Sylfaen"/>
                <w:sz w:val="16"/>
                <w:szCs w:val="16"/>
              </w:rPr>
              <w:t xml:space="preserve">. </w:t>
            </w:r>
            <w:r w:rsidRPr="00F01DDB">
              <w:rPr>
                <w:rFonts w:ascii="Sylfaen" w:hAnsi="Sylfaen" w:cs="Cambria"/>
                <w:sz w:val="16"/>
                <w:szCs w:val="16"/>
              </w:rPr>
              <w:t>Допускаются</w:t>
            </w:r>
            <w:r w:rsidRPr="00F01DDB">
              <w:rPr>
                <w:rFonts w:ascii="Sylfaen" w:hAnsi="Sylfaen"/>
                <w:sz w:val="16"/>
                <w:szCs w:val="16"/>
              </w:rPr>
              <w:t xml:space="preserve"> </w:t>
            </w:r>
            <w:r w:rsidRPr="00F01DDB">
              <w:rPr>
                <w:rFonts w:ascii="Sylfaen" w:hAnsi="Sylfaen" w:cs="Cambria"/>
                <w:sz w:val="16"/>
                <w:szCs w:val="16"/>
              </w:rPr>
              <w:t>отклонения</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w:t>
            </w:r>
            <w:r w:rsidRPr="00F01DDB">
              <w:rPr>
                <w:rFonts w:ascii="Sylfaen" w:hAnsi="Sylfaen" w:cs="Cambria"/>
                <w:sz w:val="16"/>
                <w:szCs w:val="16"/>
              </w:rPr>
              <w:t>указанных</w:t>
            </w:r>
            <w:r w:rsidRPr="00F01DDB">
              <w:rPr>
                <w:rFonts w:ascii="Sylfaen" w:hAnsi="Sylfaen"/>
                <w:sz w:val="16"/>
                <w:szCs w:val="16"/>
              </w:rPr>
              <w:t xml:space="preserve"> </w:t>
            </w:r>
            <w:r w:rsidRPr="00F01DDB">
              <w:rPr>
                <w:rFonts w:ascii="Sylfaen" w:hAnsi="Sylfaen" w:cs="Cambria"/>
                <w:sz w:val="16"/>
                <w:szCs w:val="16"/>
              </w:rPr>
              <w:t>размеров</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механические</w:t>
            </w:r>
            <w:r w:rsidRPr="00F01DDB">
              <w:rPr>
                <w:rFonts w:ascii="Sylfaen" w:hAnsi="Sylfaen"/>
                <w:sz w:val="16"/>
                <w:szCs w:val="16"/>
              </w:rPr>
              <w:t xml:space="preserve"> </w:t>
            </w:r>
            <w:r w:rsidRPr="00F01DDB">
              <w:rPr>
                <w:rFonts w:ascii="Sylfaen" w:hAnsi="Sylfaen" w:cs="Cambria"/>
                <w:sz w:val="16"/>
                <w:szCs w:val="16"/>
              </w:rPr>
              <w:t>повреждения</w:t>
            </w:r>
            <w:r w:rsidRPr="00F01DDB">
              <w:rPr>
                <w:rFonts w:ascii="Sylfaen" w:hAnsi="Sylfaen"/>
                <w:sz w:val="16"/>
                <w:szCs w:val="16"/>
              </w:rPr>
              <w:t xml:space="preserve"> </w:t>
            </w:r>
            <w:r w:rsidRPr="00F01DDB">
              <w:rPr>
                <w:rFonts w:ascii="Sylfaen" w:hAnsi="Sylfaen" w:cs="Cambria"/>
                <w:sz w:val="16"/>
                <w:szCs w:val="16"/>
              </w:rPr>
              <w:t>глубиной</w:t>
            </w:r>
            <w:r w:rsidRPr="00F01DDB">
              <w:rPr>
                <w:rFonts w:ascii="Sylfaen" w:hAnsi="Sylfaen"/>
                <w:sz w:val="16"/>
                <w:szCs w:val="16"/>
              </w:rPr>
              <w:t xml:space="preserve"> </w:t>
            </w:r>
            <w:r w:rsidRPr="00F01DDB">
              <w:rPr>
                <w:rFonts w:ascii="Sylfaen" w:hAnsi="Sylfaen" w:cs="Cambria"/>
                <w:sz w:val="16"/>
                <w:szCs w:val="16"/>
              </w:rPr>
              <w:t>более</w:t>
            </w:r>
            <w:r w:rsidRPr="00F01DDB">
              <w:rPr>
                <w:rFonts w:ascii="Sylfaen" w:hAnsi="Sylfaen"/>
                <w:sz w:val="16"/>
                <w:szCs w:val="16"/>
              </w:rPr>
              <w:t xml:space="preserve"> 3 </w:t>
            </w:r>
            <w:r w:rsidRPr="00F01DDB">
              <w:rPr>
                <w:rFonts w:ascii="Sylfaen" w:hAnsi="Sylfaen" w:cs="Cambria"/>
                <w:sz w:val="16"/>
                <w:szCs w:val="16"/>
              </w:rPr>
              <w:t>мм</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превышающие</w:t>
            </w:r>
            <w:r w:rsidRPr="00F01DDB">
              <w:rPr>
                <w:rFonts w:ascii="Sylfaen" w:hAnsi="Sylfaen"/>
                <w:sz w:val="16"/>
                <w:szCs w:val="16"/>
              </w:rPr>
              <w:t xml:space="preserve"> 5% </w:t>
            </w:r>
            <w:r w:rsidRPr="00F01DDB">
              <w:rPr>
                <w:rFonts w:ascii="Sylfaen" w:hAnsi="Sylfaen" w:cs="Cambria"/>
                <w:sz w:val="16"/>
                <w:szCs w:val="16"/>
              </w:rPr>
              <w:t>от</w:t>
            </w:r>
            <w:r w:rsidRPr="00F01DDB">
              <w:rPr>
                <w:rFonts w:ascii="Sylfaen" w:hAnsi="Sylfaen"/>
                <w:sz w:val="16"/>
                <w:szCs w:val="16"/>
              </w:rPr>
              <w:t xml:space="preserve"> </w:t>
            </w:r>
            <w:r w:rsidRPr="00F01DDB">
              <w:rPr>
                <w:rFonts w:ascii="Sylfaen" w:hAnsi="Sylfaen" w:cs="Cambria"/>
                <w:sz w:val="16"/>
                <w:szCs w:val="16"/>
              </w:rPr>
              <w:t>общего</w:t>
            </w:r>
            <w:r w:rsidRPr="00F01DDB">
              <w:rPr>
                <w:rFonts w:ascii="Sylfaen" w:hAnsi="Sylfaen"/>
                <w:sz w:val="16"/>
                <w:szCs w:val="16"/>
              </w:rPr>
              <w:t xml:space="preserve"> </w:t>
            </w:r>
            <w:r w:rsidRPr="00F01DDB">
              <w:rPr>
                <w:rFonts w:ascii="Sylfaen" w:hAnsi="Sylfaen" w:cs="Cambria"/>
                <w:sz w:val="16"/>
                <w:szCs w:val="16"/>
              </w:rPr>
              <w:t>количества</w:t>
            </w:r>
            <w:r w:rsidRPr="00F01DDB">
              <w:rPr>
                <w:rFonts w:ascii="Sylfaen" w:hAnsi="Sylfaen"/>
                <w:sz w:val="16"/>
                <w:szCs w:val="16"/>
              </w:rPr>
              <w:t xml:space="preserve">. </w:t>
            </w:r>
            <w:r w:rsidRPr="00F01DDB">
              <w:rPr>
                <w:rFonts w:ascii="Sylfaen" w:hAnsi="Sylfaen" w:cs="Cambria"/>
                <w:sz w:val="16"/>
                <w:szCs w:val="16"/>
              </w:rPr>
              <w:t>Количество</w:t>
            </w:r>
            <w:r w:rsidRPr="00F01DDB">
              <w:rPr>
                <w:rFonts w:ascii="Sylfaen" w:hAnsi="Sylfaen"/>
                <w:sz w:val="16"/>
                <w:szCs w:val="16"/>
              </w:rPr>
              <w:t xml:space="preserve"> </w:t>
            </w:r>
            <w:r w:rsidRPr="00F01DDB">
              <w:rPr>
                <w:rFonts w:ascii="Sylfaen" w:hAnsi="Sylfaen" w:cs="Cambria"/>
                <w:sz w:val="16"/>
                <w:szCs w:val="16"/>
              </w:rPr>
              <w:t>почвы</w:t>
            </w:r>
            <w:r w:rsidRPr="00F01DDB">
              <w:rPr>
                <w:rFonts w:ascii="Sylfaen" w:hAnsi="Sylfaen"/>
                <w:sz w:val="16"/>
                <w:szCs w:val="16"/>
              </w:rPr>
              <w:t xml:space="preserve">, </w:t>
            </w:r>
            <w:r w:rsidRPr="00F01DDB">
              <w:rPr>
                <w:rFonts w:ascii="Sylfaen" w:hAnsi="Sylfaen" w:cs="Cambria"/>
                <w:sz w:val="16"/>
                <w:szCs w:val="16"/>
              </w:rPr>
              <w:t>прикрепленной</w:t>
            </w:r>
            <w:r w:rsidRPr="00F01DDB">
              <w:rPr>
                <w:rFonts w:ascii="Sylfaen" w:hAnsi="Sylfaen"/>
                <w:sz w:val="16"/>
                <w:szCs w:val="16"/>
              </w:rPr>
              <w:t xml:space="preserve"> </w:t>
            </w:r>
            <w:r w:rsidRPr="00F01DDB">
              <w:rPr>
                <w:rFonts w:ascii="Sylfaen" w:hAnsi="Sylfaen" w:cs="Cambria"/>
                <w:sz w:val="16"/>
                <w:szCs w:val="16"/>
              </w:rPr>
              <w:t>к</w:t>
            </w:r>
            <w:r w:rsidRPr="00F01DDB">
              <w:rPr>
                <w:rFonts w:ascii="Sylfaen" w:hAnsi="Sylfaen"/>
                <w:sz w:val="16"/>
                <w:szCs w:val="16"/>
              </w:rPr>
              <w:t xml:space="preserve"> </w:t>
            </w:r>
            <w:r w:rsidRPr="00F01DDB">
              <w:rPr>
                <w:rFonts w:ascii="Sylfaen" w:hAnsi="Sylfaen" w:cs="Cambria"/>
                <w:sz w:val="16"/>
                <w:szCs w:val="16"/>
              </w:rPr>
              <w:t>корням</w:t>
            </w:r>
            <w:r w:rsidRPr="00F01DDB">
              <w:rPr>
                <w:rFonts w:ascii="Sylfaen" w:hAnsi="Sylfaen"/>
                <w:sz w:val="16"/>
                <w:szCs w:val="16"/>
              </w:rPr>
              <w:t xml:space="preserve">, </w:t>
            </w:r>
            <w:r w:rsidRPr="00F01DDB">
              <w:rPr>
                <w:rFonts w:ascii="Sylfaen" w:hAnsi="Sylfaen" w:cs="Cambria"/>
                <w:sz w:val="16"/>
                <w:szCs w:val="16"/>
              </w:rPr>
              <w:t>составляет</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более</w:t>
            </w:r>
            <w:r w:rsidRPr="00F01DDB">
              <w:rPr>
                <w:rFonts w:ascii="Sylfaen" w:hAnsi="Sylfaen"/>
                <w:sz w:val="16"/>
                <w:szCs w:val="16"/>
              </w:rPr>
              <w:t xml:space="preserve"> 1% </w:t>
            </w:r>
            <w:r w:rsidRPr="00F01DDB">
              <w:rPr>
                <w:rFonts w:ascii="Sylfaen" w:hAnsi="Sylfaen" w:cs="Cambria"/>
                <w:sz w:val="16"/>
                <w:szCs w:val="16"/>
              </w:rPr>
              <w:t>от</w:t>
            </w:r>
            <w:r w:rsidRPr="00F01DDB">
              <w:rPr>
                <w:rFonts w:ascii="Sylfaen" w:hAnsi="Sylfaen"/>
                <w:sz w:val="16"/>
                <w:szCs w:val="16"/>
              </w:rPr>
              <w:t xml:space="preserve"> </w:t>
            </w:r>
            <w:r w:rsidRPr="00F01DDB">
              <w:rPr>
                <w:rFonts w:ascii="Sylfaen" w:hAnsi="Sylfaen" w:cs="Cambria"/>
                <w:sz w:val="16"/>
                <w:szCs w:val="16"/>
              </w:rPr>
              <w:t>общего</w:t>
            </w:r>
            <w:r w:rsidRPr="00F01DDB">
              <w:rPr>
                <w:rFonts w:ascii="Sylfaen" w:hAnsi="Sylfaen"/>
                <w:sz w:val="16"/>
                <w:szCs w:val="16"/>
              </w:rPr>
              <w:t xml:space="preserve"> </w:t>
            </w:r>
            <w:r w:rsidRPr="00F01DDB">
              <w:rPr>
                <w:rFonts w:ascii="Sylfaen" w:hAnsi="Sylfaen" w:cs="Cambria"/>
                <w:sz w:val="16"/>
                <w:szCs w:val="16"/>
              </w:rPr>
              <w:t>количества</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57</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15331161</w:t>
            </w:r>
          </w:p>
        </w:tc>
        <w:tc>
          <w:tcPr>
            <w:tcW w:w="1559"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Лук</w:t>
            </w:r>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Свежие</w:t>
            </w:r>
            <w:r w:rsidRPr="00F01DDB">
              <w:rPr>
                <w:rFonts w:ascii="Sylfaen" w:hAnsi="Sylfaen"/>
                <w:sz w:val="16"/>
                <w:szCs w:val="16"/>
              </w:rPr>
              <w:t xml:space="preserve">, </w:t>
            </w:r>
            <w:r w:rsidRPr="00F01DDB">
              <w:rPr>
                <w:rFonts w:ascii="Sylfaen" w:hAnsi="Sylfaen" w:cs="Cambria"/>
                <w:sz w:val="16"/>
                <w:szCs w:val="16"/>
              </w:rPr>
              <w:t>пряные</w:t>
            </w:r>
            <w:r w:rsidRPr="00F01DDB">
              <w:rPr>
                <w:rFonts w:ascii="Sylfaen" w:hAnsi="Sylfaen"/>
                <w:sz w:val="16"/>
                <w:szCs w:val="16"/>
              </w:rPr>
              <w:t xml:space="preserve">, </w:t>
            </w:r>
            <w:r w:rsidRPr="00F01DDB">
              <w:rPr>
                <w:rFonts w:ascii="Sylfaen" w:hAnsi="Sylfaen" w:cs="Cambria"/>
                <w:sz w:val="16"/>
                <w:szCs w:val="16"/>
              </w:rPr>
              <w:t>полусладкие</w:t>
            </w:r>
            <w:r w:rsidRPr="00F01DDB">
              <w:rPr>
                <w:rFonts w:ascii="Sylfaen" w:hAnsi="Sylfaen"/>
                <w:sz w:val="16"/>
                <w:szCs w:val="16"/>
              </w:rPr>
              <w:t xml:space="preserve"> </w:t>
            </w:r>
            <w:r w:rsidRPr="00F01DDB">
              <w:rPr>
                <w:rFonts w:ascii="Sylfaen" w:hAnsi="Sylfaen" w:cs="Cambria"/>
                <w:sz w:val="16"/>
                <w:szCs w:val="16"/>
              </w:rPr>
              <w:t>или</w:t>
            </w:r>
            <w:r w:rsidRPr="00F01DDB">
              <w:rPr>
                <w:rFonts w:ascii="Sylfaen" w:hAnsi="Sylfaen"/>
                <w:sz w:val="16"/>
                <w:szCs w:val="16"/>
              </w:rPr>
              <w:t xml:space="preserve"> </w:t>
            </w:r>
            <w:r w:rsidRPr="00F01DDB">
              <w:rPr>
                <w:rFonts w:ascii="Sylfaen" w:hAnsi="Sylfaen" w:cs="Cambria"/>
                <w:sz w:val="16"/>
                <w:szCs w:val="16"/>
              </w:rPr>
              <w:t>сладкие</w:t>
            </w:r>
            <w:r w:rsidRPr="00F01DDB">
              <w:rPr>
                <w:rFonts w:ascii="Sylfaen" w:hAnsi="Sylfaen"/>
                <w:sz w:val="16"/>
                <w:szCs w:val="16"/>
              </w:rPr>
              <w:t xml:space="preserve">, </w:t>
            </w:r>
            <w:r w:rsidRPr="00F01DDB">
              <w:rPr>
                <w:rFonts w:ascii="Sylfaen" w:hAnsi="Sylfaen" w:cs="Cambria"/>
                <w:sz w:val="16"/>
                <w:szCs w:val="16"/>
              </w:rPr>
              <w:t>отборного</w:t>
            </w:r>
            <w:r w:rsidRPr="00F01DDB">
              <w:rPr>
                <w:rFonts w:ascii="Sylfaen" w:hAnsi="Sylfaen"/>
                <w:sz w:val="16"/>
                <w:szCs w:val="16"/>
              </w:rPr>
              <w:t xml:space="preserve"> </w:t>
            </w:r>
            <w:r w:rsidRPr="00F01DDB">
              <w:rPr>
                <w:rFonts w:ascii="Sylfaen" w:hAnsi="Sylfaen" w:cs="Cambria"/>
                <w:sz w:val="16"/>
                <w:szCs w:val="16"/>
              </w:rPr>
              <w:t>типа</w:t>
            </w:r>
            <w:r w:rsidRPr="00F01DDB">
              <w:rPr>
                <w:rFonts w:ascii="Sylfaen" w:hAnsi="Sylfaen"/>
                <w:sz w:val="16"/>
                <w:szCs w:val="16"/>
              </w:rPr>
              <w:t xml:space="preserve">, </w:t>
            </w:r>
            <w:r w:rsidRPr="00F01DDB">
              <w:rPr>
                <w:rFonts w:ascii="Sylfaen" w:hAnsi="Sylfaen" w:cs="Cambria"/>
                <w:sz w:val="16"/>
                <w:szCs w:val="16"/>
              </w:rPr>
              <w:t>диаметром</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3 </w:t>
            </w:r>
            <w:r w:rsidRPr="00F01DDB">
              <w:rPr>
                <w:rFonts w:ascii="Sylfaen" w:hAnsi="Sylfaen" w:cs="Cambria"/>
                <w:sz w:val="16"/>
                <w:szCs w:val="16"/>
              </w:rPr>
              <w:t>см</w:t>
            </w:r>
            <w:r w:rsidRPr="00F01DDB">
              <w:rPr>
                <w:rFonts w:ascii="Sylfaen" w:hAnsi="Sylfaen"/>
                <w:sz w:val="16"/>
                <w:szCs w:val="16"/>
              </w:rPr>
              <w:t xml:space="preserve">, </w:t>
            </w:r>
            <w:r w:rsidRPr="00F01DDB">
              <w:rPr>
                <w:rFonts w:ascii="Sylfaen" w:hAnsi="Sylfaen" w:cs="Cambria"/>
                <w:sz w:val="16"/>
                <w:szCs w:val="16"/>
              </w:rPr>
              <w:t>ГОСТ</w:t>
            </w:r>
            <w:r w:rsidRPr="00F01DDB">
              <w:rPr>
                <w:rFonts w:ascii="Sylfaen" w:hAnsi="Sylfaen"/>
                <w:sz w:val="16"/>
                <w:szCs w:val="16"/>
              </w:rPr>
              <w:t xml:space="preserve"> 27166-86, </w:t>
            </w:r>
            <w:r w:rsidRPr="00F01DDB">
              <w:rPr>
                <w:rFonts w:ascii="Sylfaen" w:hAnsi="Sylfaen" w:cs="Cambria"/>
                <w:sz w:val="16"/>
                <w:szCs w:val="16"/>
              </w:rPr>
              <w:t>по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Правительству</w:t>
            </w:r>
            <w:r w:rsidRPr="00F01DDB">
              <w:rPr>
                <w:rFonts w:ascii="Sylfaen" w:hAnsi="Sylfaen"/>
                <w:sz w:val="16"/>
                <w:szCs w:val="16"/>
              </w:rPr>
              <w:t xml:space="preserve"> </w:t>
            </w:r>
            <w:r w:rsidRPr="00F01DDB">
              <w:rPr>
                <w:rFonts w:ascii="Sylfaen" w:hAnsi="Sylfaen" w:cs="Cambria"/>
                <w:sz w:val="16"/>
                <w:szCs w:val="16"/>
              </w:rPr>
              <w:t>Республики</w:t>
            </w:r>
            <w:r w:rsidRPr="00F01DDB">
              <w:rPr>
                <w:rFonts w:ascii="Sylfaen" w:hAnsi="Sylfaen"/>
                <w:sz w:val="16"/>
                <w:szCs w:val="16"/>
              </w:rPr>
              <w:t xml:space="preserve"> </w:t>
            </w:r>
            <w:r w:rsidRPr="00F01DDB">
              <w:rPr>
                <w:rFonts w:ascii="Sylfaen" w:hAnsi="Sylfaen" w:cs="Cambria"/>
                <w:sz w:val="16"/>
                <w:szCs w:val="16"/>
              </w:rPr>
              <w:t>Армения</w:t>
            </w:r>
            <w:r w:rsidRPr="00F01DDB">
              <w:rPr>
                <w:rFonts w:ascii="Sylfaen" w:hAnsi="Sylfaen"/>
                <w:sz w:val="16"/>
                <w:szCs w:val="16"/>
              </w:rPr>
              <w:t xml:space="preserve">, 2006. 8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свежих</w:t>
            </w:r>
            <w:r w:rsidRPr="00F01DDB">
              <w:rPr>
                <w:rFonts w:ascii="Sylfaen" w:hAnsi="Sylfaen"/>
                <w:sz w:val="16"/>
                <w:szCs w:val="16"/>
              </w:rPr>
              <w:t xml:space="preserve"> </w:t>
            </w:r>
            <w:r w:rsidRPr="00F01DDB">
              <w:rPr>
                <w:rFonts w:ascii="Sylfaen" w:hAnsi="Sylfaen" w:cs="Cambria"/>
                <w:sz w:val="16"/>
                <w:szCs w:val="16"/>
              </w:rPr>
              <w:t>фруктах</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овощах</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утвержденного</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 1913-N </w:t>
            </w:r>
            <w:r w:rsidRPr="00F01DDB">
              <w:rPr>
                <w:rFonts w:ascii="Sylfaen" w:hAnsi="Sylfaen" w:cs="Cambria"/>
                <w:sz w:val="16"/>
                <w:szCs w:val="16"/>
              </w:rPr>
              <w:t>от</w:t>
            </w:r>
            <w:r w:rsidRPr="00F01DDB">
              <w:rPr>
                <w:rFonts w:ascii="Sylfaen" w:hAnsi="Sylfaen"/>
                <w:sz w:val="16"/>
                <w:szCs w:val="16"/>
              </w:rPr>
              <w:t xml:space="preserve"> 21 </w:t>
            </w:r>
            <w:r w:rsidRPr="00F01DDB">
              <w:rPr>
                <w:rFonts w:ascii="Sylfaen" w:hAnsi="Sylfaen" w:cs="Cambria"/>
                <w:sz w:val="16"/>
                <w:szCs w:val="16"/>
              </w:rPr>
              <w:t>декабря</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57</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15331142</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капуста</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Свежая</w:t>
            </w:r>
            <w:r w:rsidRPr="00F01DDB">
              <w:rPr>
                <w:rFonts w:ascii="Sylfaen" w:hAnsi="Sylfaen"/>
                <w:sz w:val="16"/>
                <w:szCs w:val="16"/>
              </w:rPr>
              <w:t xml:space="preserve"> </w:t>
            </w:r>
            <w:r w:rsidRPr="00F01DDB">
              <w:rPr>
                <w:rFonts w:ascii="Sylfaen" w:hAnsi="Sylfaen" w:cs="Cambria"/>
                <w:sz w:val="16"/>
                <w:szCs w:val="16"/>
              </w:rPr>
              <w:t>кочан</w:t>
            </w:r>
            <w:r w:rsidRPr="00F01DDB">
              <w:rPr>
                <w:rFonts w:ascii="Sylfaen" w:hAnsi="Sylfaen"/>
                <w:sz w:val="16"/>
                <w:szCs w:val="16"/>
              </w:rPr>
              <w:t xml:space="preserve"> </w:t>
            </w:r>
            <w:r w:rsidRPr="00F01DDB">
              <w:rPr>
                <w:rFonts w:ascii="Sylfaen" w:hAnsi="Sylfaen" w:cs="Cambria"/>
                <w:sz w:val="16"/>
                <w:szCs w:val="16"/>
              </w:rPr>
              <w:t>для</w:t>
            </w:r>
            <w:r w:rsidRPr="00F01DDB">
              <w:rPr>
                <w:rFonts w:ascii="Sylfaen" w:hAnsi="Sylfaen"/>
                <w:sz w:val="16"/>
                <w:szCs w:val="16"/>
              </w:rPr>
              <w:t xml:space="preserve"> </w:t>
            </w:r>
            <w:r w:rsidRPr="00F01DDB">
              <w:rPr>
                <w:rFonts w:ascii="Sylfaen" w:hAnsi="Sylfaen" w:cs="Cambria"/>
                <w:sz w:val="16"/>
                <w:szCs w:val="16"/>
              </w:rPr>
              <w:t>сбора</w:t>
            </w:r>
            <w:r w:rsidRPr="00F01DDB">
              <w:rPr>
                <w:rFonts w:ascii="Sylfaen" w:hAnsi="Sylfaen"/>
                <w:sz w:val="16"/>
                <w:szCs w:val="16"/>
              </w:rPr>
              <w:t xml:space="preserve"> </w:t>
            </w:r>
            <w:r w:rsidRPr="00F01DDB">
              <w:rPr>
                <w:rFonts w:ascii="Sylfaen" w:hAnsi="Sylfaen" w:cs="Cambria"/>
                <w:sz w:val="16"/>
                <w:szCs w:val="16"/>
              </w:rPr>
              <w:t>урожая</w:t>
            </w:r>
            <w:r w:rsidRPr="00F01DDB">
              <w:rPr>
                <w:rFonts w:ascii="Sylfaen" w:hAnsi="Sylfaen"/>
                <w:sz w:val="16"/>
                <w:szCs w:val="16"/>
              </w:rPr>
              <w:t xml:space="preserve">. </w:t>
            </w:r>
            <w:r w:rsidRPr="00F01DDB">
              <w:rPr>
                <w:rFonts w:ascii="Sylfaen" w:hAnsi="Sylfaen" w:cs="Cambria"/>
                <w:sz w:val="16"/>
                <w:szCs w:val="16"/>
              </w:rPr>
              <w:t>Свежая</w:t>
            </w:r>
            <w:r w:rsidRPr="00F01DDB">
              <w:rPr>
                <w:rFonts w:ascii="Sylfaen" w:hAnsi="Sylfaen"/>
                <w:sz w:val="16"/>
                <w:szCs w:val="16"/>
              </w:rPr>
              <w:t xml:space="preserve"> </w:t>
            </w:r>
            <w:r w:rsidRPr="00F01DDB">
              <w:rPr>
                <w:rFonts w:ascii="Sylfaen" w:hAnsi="Sylfaen" w:cs="Cambria"/>
                <w:sz w:val="16"/>
                <w:szCs w:val="16"/>
              </w:rPr>
              <w:t>капуста</w:t>
            </w:r>
            <w:r w:rsidRPr="00F01DDB">
              <w:rPr>
                <w:rFonts w:ascii="Sylfaen" w:hAnsi="Sylfaen"/>
                <w:sz w:val="16"/>
                <w:szCs w:val="16"/>
              </w:rPr>
              <w:t xml:space="preserve"> </w:t>
            </w:r>
            <w:r w:rsidRPr="00F01DDB">
              <w:rPr>
                <w:rFonts w:ascii="Sylfaen" w:hAnsi="Sylfaen" w:cs="Cambria"/>
                <w:sz w:val="16"/>
                <w:szCs w:val="16"/>
              </w:rPr>
              <w:t>подразделяется</w:t>
            </w:r>
            <w:r w:rsidRPr="00F01DDB">
              <w:rPr>
                <w:rFonts w:ascii="Sylfaen" w:hAnsi="Sylfaen"/>
                <w:sz w:val="16"/>
                <w:szCs w:val="16"/>
              </w:rPr>
              <w:t xml:space="preserve"> </w:t>
            </w:r>
            <w:r w:rsidRPr="00F01DDB">
              <w:rPr>
                <w:rFonts w:ascii="Sylfaen" w:hAnsi="Sylfaen" w:cs="Cambria"/>
                <w:sz w:val="16"/>
                <w:szCs w:val="16"/>
              </w:rPr>
              <w:t>на</w:t>
            </w:r>
            <w:r w:rsidRPr="00F01DDB">
              <w:rPr>
                <w:rFonts w:ascii="Sylfaen" w:hAnsi="Sylfaen"/>
                <w:sz w:val="16"/>
                <w:szCs w:val="16"/>
              </w:rPr>
              <w:t xml:space="preserve"> </w:t>
            </w:r>
            <w:r w:rsidRPr="00F01DDB">
              <w:rPr>
                <w:rFonts w:ascii="Sylfaen" w:hAnsi="Sylfaen" w:cs="Cambria"/>
                <w:sz w:val="16"/>
                <w:szCs w:val="16"/>
              </w:rPr>
              <w:t>следующие</w:t>
            </w:r>
            <w:r w:rsidRPr="00F01DDB">
              <w:rPr>
                <w:rFonts w:ascii="Sylfaen" w:hAnsi="Sylfaen"/>
                <w:sz w:val="16"/>
                <w:szCs w:val="16"/>
              </w:rPr>
              <w:t xml:space="preserve"> </w:t>
            </w:r>
            <w:r w:rsidRPr="00F01DDB">
              <w:rPr>
                <w:rFonts w:ascii="Sylfaen" w:hAnsi="Sylfaen" w:cs="Cambria"/>
                <w:sz w:val="16"/>
                <w:szCs w:val="16"/>
              </w:rPr>
              <w:t>виды</w:t>
            </w:r>
            <w:r w:rsidRPr="00F01DDB">
              <w:rPr>
                <w:rFonts w:ascii="Sylfaen" w:hAnsi="Sylfaen"/>
                <w:sz w:val="16"/>
                <w:szCs w:val="16"/>
              </w:rPr>
              <w:t xml:space="preserve">, </w:t>
            </w:r>
            <w:r w:rsidRPr="00F01DDB">
              <w:rPr>
                <w:rFonts w:ascii="Sylfaen" w:hAnsi="Sylfaen" w:cs="Cambria"/>
                <w:sz w:val="16"/>
                <w:szCs w:val="16"/>
              </w:rPr>
              <w:t>преждевременные</w:t>
            </w:r>
            <w:r w:rsidRPr="00F01DDB">
              <w:rPr>
                <w:rFonts w:ascii="Sylfaen" w:hAnsi="Sylfaen"/>
                <w:sz w:val="16"/>
                <w:szCs w:val="16"/>
              </w:rPr>
              <w:t xml:space="preserve">, </w:t>
            </w:r>
            <w:r w:rsidRPr="00F01DDB">
              <w:rPr>
                <w:rFonts w:ascii="Sylfaen" w:hAnsi="Sylfaen" w:cs="Cambria"/>
                <w:sz w:val="16"/>
                <w:szCs w:val="16"/>
              </w:rPr>
              <w:t>промежуточные</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поздние</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зависимости</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w:t>
            </w:r>
            <w:r w:rsidRPr="00F01DDB">
              <w:rPr>
                <w:rFonts w:ascii="Sylfaen" w:hAnsi="Sylfaen" w:cs="Cambria"/>
                <w:sz w:val="16"/>
                <w:szCs w:val="16"/>
              </w:rPr>
              <w:t>зрелости</w:t>
            </w:r>
            <w:r w:rsidRPr="00F01DDB">
              <w:rPr>
                <w:rFonts w:ascii="Sylfaen" w:hAnsi="Sylfaen"/>
                <w:sz w:val="16"/>
                <w:szCs w:val="16"/>
              </w:rPr>
              <w:t xml:space="preserve">. </w:t>
            </w:r>
            <w:r w:rsidRPr="00F01DDB">
              <w:rPr>
                <w:rFonts w:ascii="Sylfaen" w:hAnsi="Sylfaen" w:cs="Cambria"/>
                <w:sz w:val="16"/>
                <w:szCs w:val="16"/>
              </w:rPr>
              <w:t>Внешний</w:t>
            </w:r>
            <w:r w:rsidRPr="00F01DDB">
              <w:rPr>
                <w:rFonts w:ascii="Sylfaen" w:hAnsi="Sylfaen"/>
                <w:sz w:val="16"/>
                <w:szCs w:val="16"/>
              </w:rPr>
              <w:t xml:space="preserve"> </w:t>
            </w:r>
            <w:r w:rsidRPr="00F01DDB">
              <w:rPr>
                <w:rFonts w:ascii="Sylfaen" w:hAnsi="Sylfaen" w:cs="Cambria"/>
                <w:sz w:val="16"/>
                <w:szCs w:val="16"/>
              </w:rPr>
              <w:t>вид</w:t>
            </w:r>
            <w:r w:rsidRPr="00F01DDB">
              <w:rPr>
                <w:rFonts w:ascii="Sylfaen" w:hAnsi="Sylfaen"/>
                <w:sz w:val="16"/>
                <w:szCs w:val="16"/>
              </w:rPr>
              <w:t xml:space="preserve">: </w:t>
            </w:r>
            <w:r w:rsidRPr="00F01DDB">
              <w:rPr>
                <w:rFonts w:ascii="Sylfaen" w:hAnsi="Sylfaen" w:cs="Cambria"/>
                <w:sz w:val="16"/>
                <w:szCs w:val="16"/>
              </w:rPr>
              <w:t>головы</w:t>
            </w:r>
            <w:r w:rsidRPr="00F01DDB">
              <w:rPr>
                <w:rFonts w:ascii="Sylfaen" w:hAnsi="Sylfaen"/>
                <w:sz w:val="16"/>
                <w:szCs w:val="16"/>
              </w:rPr>
              <w:t xml:space="preserve"> </w:t>
            </w:r>
            <w:r w:rsidRPr="00F01DDB">
              <w:rPr>
                <w:rFonts w:ascii="Sylfaen" w:hAnsi="Sylfaen" w:cs="Cambria"/>
                <w:sz w:val="16"/>
                <w:szCs w:val="16"/>
              </w:rPr>
              <w:t>свежие</w:t>
            </w:r>
            <w:r w:rsidRPr="00F01DDB">
              <w:rPr>
                <w:rFonts w:ascii="Sylfaen" w:hAnsi="Sylfaen"/>
                <w:sz w:val="16"/>
                <w:szCs w:val="16"/>
              </w:rPr>
              <w:t xml:space="preserve">, </w:t>
            </w:r>
            <w:r w:rsidRPr="00F01DDB">
              <w:rPr>
                <w:rFonts w:ascii="Sylfaen" w:hAnsi="Sylfaen" w:cs="Cambria"/>
                <w:sz w:val="16"/>
                <w:szCs w:val="16"/>
              </w:rPr>
              <w:t>цельные</w:t>
            </w:r>
            <w:r w:rsidRPr="00F01DDB">
              <w:rPr>
                <w:rFonts w:ascii="Sylfaen" w:hAnsi="Sylfaen"/>
                <w:sz w:val="16"/>
                <w:szCs w:val="16"/>
              </w:rPr>
              <w:t xml:space="preserve">, </w:t>
            </w:r>
            <w:r w:rsidRPr="00F01DDB">
              <w:rPr>
                <w:rFonts w:ascii="Sylfaen" w:hAnsi="Sylfaen" w:cs="Cambria"/>
                <w:sz w:val="16"/>
                <w:szCs w:val="16"/>
              </w:rPr>
              <w:t>чистые</w:t>
            </w:r>
            <w:r w:rsidRPr="00F01DDB">
              <w:rPr>
                <w:rFonts w:ascii="Sylfaen" w:hAnsi="Sylfaen"/>
                <w:sz w:val="16"/>
                <w:szCs w:val="16"/>
              </w:rPr>
              <w:t xml:space="preserve">, </w:t>
            </w:r>
            <w:r w:rsidRPr="00F01DDB">
              <w:rPr>
                <w:rFonts w:ascii="Sylfaen" w:hAnsi="Sylfaen" w:cs="Cambria"/>
                <w:sz w:val="16"/>
                <w:szCs w:val="16"/>
              </w:rPr>
              <w:t>здоровые</w:t>
            </w:r>
            <w:r w:rsidRPr="00F01DDB">
              <w:rPr>
                <w:rFonts w:ascii="Sylfaen" w:hAnsi="Sylfaen"/>
                <w:sz w:val="16"/>
                <w:szCs w:val="16"/>
              </w:rPr>
              <w:t xml:space="preserve">, </w:t>
            </w:r>
            <w:r w:rsidRPr="00F01DDB">
              <w:rPr>
                <w:rFonts w:ascii="Sylfaen" w:hAnsi="Sylfaen" w:cs="Cambria"/>
                <w:sz w:val="16"/>
                <w:szCs w:val="16"/>
              </w:rPr>
              <w:t>полностью</w:t>
            </w:r>
            <w:r w:rsidRPr="00F01DDB">
              <w:rPr>
                <w:rFonts w:ascii="Sylfaen" w:hAnsi="Sylfaen"/>
                <w:sz w:val="16"/>
                <w:szCs w:val="16"/>
              </w:rPr>
              <w:t xml:space="preserve"> </w:t>
            </w:r>
            <w:r w:rsidRPr="00F01DDB">
              <w:rPr>
                <w:rFonts w:ascii="Sylfaen" w:hAnsi="Sylfaen" w:cs="Cambria"/>
                <w:sz w:val="16"/>
                <w:szCs w:val="16"/>
              </w:rPr>
              <w:t>сформированные</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болезней</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цвета</w:t>
            </w:r>
            <w:r w:rsidRPr="00F01DDB">
              <w:rPr>
                <w:rFonts w:ascii="Sylfaen" w:hAnsi="Sylfaen"/>
                <w:sz w:val="16"/>
                <w:szCs w:val="16"/>
              </w:rPr>
              <w:t xml:space="preserve">, </w:t>
            </w:r>
            <w:r w:rsidRPr="00F01DDB">
              <w:rPr>
                <w:rFonts w:ascii="Sylfaen" w:hAnsi="Sylfaen" w:cs="Cambria"/>
                <w:sz w:val="16"/>
                <w:szCs w:val="16"/>
              </w:rPr>
              <w:t>типичные</w:t>
            </w:r>
            <w:r w:rsidRPr="00F01DDB">
              <w:rPr>
                <w:rFonts w:ascii="Sylfaen" w:hAnsi="Sylfaen"/>
                <w:sz w:val="16"/>
                <w:szCs w:val="16"/>
              </w:rPr>
              <w:t xml:space="preserve"> </w:t>
            </w:r>
            <w:r w:rsidRPr="00F01DDB">
              <w:rPr>
                <w:rFonts w:ascii="Sylfaen" w:hAnsi="Sylfaen" w:cs="Cambria"/>
                <w:sz w:val="16"/>
                <w:szCs w:val="16"/>
              </w:rPr>
              <w:t>для</w:t>
            </w:r>
            <w:r w:rsidRPr="00F01DDB">
              <w:rPr>
                <w:rFonts w:ascii="Sylfaen" w:hAnsi="Sylfaen"/>
                <w:sz w:val="16"/>
                <w:szCs w:val="16"/>
              </w:rPr>
              <w:t xml:space="preserve"> </w:t>
            </w:r>
            <w:r w:rsidRPr="00F01DDB">
              <w:rPr>
                <w:rFonts w:ascii="Sylfaen" w:hAnsi="Sylfaen" w:cs="Cambria"/>
                <w:sz w:val="16"/>
                <w:szCs w:val="16"/>
              </w:rPr>
              <w:t>ботанических</w:t>
            </w:r>
            <w:r w:rsidRPr="00F01DDB">
              <w:rPr>
                <w:rFonts w:ascii="Sylfaen" w:hAnsi="Sylfaen"/>
                <w:sz w:val="16"/>
                <w:szCs w:val="16"/>
              </w:rPr>
              <w:t xml:space="preserve"> </w:t>
            </w:r>
            <w:r w:rsidRPr="00F01DDB">
              <w:rPr>
                <w:rFonts w:ascii="Sylfaen" w:hAnsi="Sylfaen" w:cs="Cambria"/>
                <w:sz w:val="16"/>
                <w:szCs w:val="16"/>
              </w:rPr>
              <w:t>видов</w:t>
            </w:r>
            <w:proofErr w:type="gramStart"/>
            <w:r w:rsidRPr="00F01DDB">
              <w:rPr>
                <w:rFonts w:ascii="Sylfaen" w:hAnsi="Sylfaen"/>
                <w:sz w:val="16"/>
                <w:szCs w:val="16"/>
              </w:rPr>
              <w:t xml:space="preserve">. </w:t>
            </w:r>
            <w:r w:rsidRPr="00F01DDB">
              <w:rPr>
                <w:rFonts w:ascii="Sylfaen" w:hAnsi="Sylfaen" w:cs="Cambria"/>
                <w:sz w:val="16"/>
                <w:szCs w:val="16"/>
              </w:rPr>
              <w:t>в</w:t>
            </w:r>
            <w:proofErr w:type="gramEnd"/>
            <w:r w:rsidRPr="00F01DDB">
              <w:rPr>
                <w:rFonts w:ascii="Sylfaen" w:hAnsi="Sylfaen"/>
                <w:sz w:val="16"/>
                <w:szCs w:val="16"/>
              </w:rPr>
              <w:t xml:space="preserve"> </w:t>
            </w:r>
            <w:r w:rsidRPr="00F01DDB">
              <w:rPr>
                <w:rFonts w:ascii="Sylfaen" w:hAnsi="Sylfaen" w:cs="Cambria"/>
                <w:sz w:val="16"/>
                <w:szCs w:val="16"/>
              </w:rPr>
              <w:t>форме</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вкусе</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запахе</w:t>
            </w:r>
            <w:r w:rsidRPr="00F01DDB">
              <w:rPr>
                <w:rFonts w:ascii="Sylfaen" w:hAnsi="Sylfaen"/>
                <w:sz w:val="16"/>
                <w:szCs w:val="16"/>
              </w:rPr>
              <w:t xml:space="preserve">, </w:t>
            </w:r>
            <w:r w:rsidRPr="00F01DDB">
              <w:rPr>
                <w:rFonts w:ascii="Sylfaen" w:hAnsi="Sylfaen" w:cs="Cambria"/>
                <w:sz w:val="16"/>
                <w:szCs w:val="16"/>
              </w:rPr>
              <w:t>без</w:t>
            </w:r>
            <w:r w:rsidRPr="00F01DDB">
              <w:rPr>
                <w:rFonts w:ascii="Sylfaen" w:hAnsi="Sylfaen"/>
                <w:sz w:val="16"/>
                <w:szCs w:val="16"/>
              </w:rPr>
              <w:t xml:space="preserve"> </w:t>
            </w:r>
            <w:r w:rsidRPr="00F01DDB">
              <w:rPr>
                <w:rFonts w:ascii="Sylfaen" w:hAnsi="Sylfaen" w:cs="Cambria"/>
                <w:sz w:val="16"/>
                <w:szCs w:val="16"/>
              </w:rPr>
              <w:t>запаха</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вкуса</w:t>
            </w:r>
            <w:r w:rsidRPr="00F01DDB">
              <w:rPr>
                <w:rFonts w:ascii="Sylfaen" w:hAnsi="Sylfaen"/>
                <w:sz w:val="16"/>
                <w:szCs w:val="16"/>
              </w:rPr>
              <w:t xml:space="preserve">. </w:t>
            </w:r>
            <w:r w:rsidRPr="00F01DDB">
              <w:rPr>
                <w:rFonts w:ascii="Sylfaen" w:hAnsi="Sylfaen" w:cs="Cambria"/>
                <w:sz w:val="16"/>
                <w:szCs w:val="16"/>
              </w:rPr>
              <w:t>Головки</w:t>
            </w:r>
            <w:r w:rsidRPr="00F01DDB">
              <w:rPr>
                <w:rFonts w:ascii="Sylfaen" w:hAnsi="Sylfaen"/>
                <w:sz w:val="16"/>
                <w:szCs w:val="16"/>
              </w:rPr>
              <w:t xml:space="preserve"> </w:t>
            </w:r>
            <w:r w:rsidRPr="00F01DDB">
              <w:rPr>
                <w:rFonts w:ascii="Sylfaen" w:hAnsi="Sylfaen" w:cs="Cambria"/>
                <w:sz w:val="16"/>
                <w:szCs w:val="16"/>
              </w:rPr>
              <w:t>капусты</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должны</w:t>
            </w:r>
            <w:r w:rsidRPr="00F01DDB">
              <w:rPr>
                <w:rFonts w:ascii="Sylfaen" w:hAnsi="Sylfaen"/>
                <w:sz w:val="16"/>
                <w:szCs w:val="16"/>
              </w:rPr>
              <w:t xml:space="preserve"> </w:t>
            </w:r>
            <w:r w:rsidRPr="00F01DDB">
              <w:rPr>
                <w:rFonts w:ascii="Sylfaen" w:hAnsi="Sylfaen" w:cs="Cambria"/>
                <w:sz w:val="16"/>
                <w:szCs w:val="16"/>
              </w:rPr>
              <w:t>быть</w:t>
            </w:r>
            <w:r w:rsidRPr="00F01DDB">
              <w:rPr>
                <w:rFonts w:ascii="Sylfaen" w:hAnsi="Sylfaen"/>
                <w:sz w:val="16"/>
                <w:szCs w:val="16"/>
              </w:rPr>
              <w:t xml:space="preserve"> </w:t>
            </w:r>
            <w:r w:rsidRPr="00F01DDB">
              <w:rPr>
                <w:rFonts w:ascii="Sylfaen" w:hAnsi="Sylfaen" w:cs="Cambria"/>
                <w:sz w:val="16"/>
                <w:szCs w:val="16"/>
              </w:rPr>
              <w:t>повреждены</w:t>
            </w:r>
            <w:r w:rsidRPr="00F01DDB">
              <w:rPr>
                <w:rFonts w:ascii="Sylfaen" w:hAnsi="Sylfaen"/>
                <w:sz w:val="16"/>
                <w:szCs w:val="16"/>
              </w:rPr>
              <w:t xml:space="preserve"> </w:t>
            </w:r>
            <w:r w:rsidRPr="00F01DDB">
              <w:rPr>
                <w:rFonts w:ascii="Sylfaen" w:hAnsi="Sylfaen" w:cs="Cambria"/>
                <w:sz w:val="16"/>
                <w:szCs w:val="16"/>
              </w:rPr>
              <w:t>сельскохозяйственными</w:t>
            </w:r>
            <w:r w:rsidRPr="00F01DDB">
              <w:rPr>
                <w:rFonts w:ascii="Sylfaen" w:hAnsi="Sylfaen"/>
                <w:sz w:val="16"/>
                <w:szCs w:val="16"/>
              </w:rPr>
              <w:t xml:space="preserve"> </w:t>
            </w:r>
            <w:r w:rsidRPr="00F01DDB">
              <w:rPr>
                <w:rFonts w:ascii="Sylfaen" w:hAnsi="Sylfaen" w:cs="Cambria"/>
                <w:sz w:val="16"/>
                <w:szCs w:val="16"/>
              </w:rPr>
              <w:t>вредителями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должны</w:t>
            </w:r>
            <w:r w:rsidRPr="00F01DDB">
              <w:rPr>
                <w:rFonts w:ascii="Sylfaen" w:hAnsi="Sylfaen"/>
                <w:sz w:val="16"/>
                <w:szCs w:val="16"/>
              </w:rPr>
              <w:t xml:space="preserve"> </w:t>
            </w:r>
            <w:r w:rsidRPr="00F01DDB">
              <w:rPr>
                <w:rFonts w:ascii="Sylfaen" w:hAnsi="Sylfaen" w:cs="Cambria"/>
                <w:sz w:val="16"/>
                <w:szCs w:val="16"/>
              </w:rPr>
              <w:t>иметь</w:t>
            </w:r>
            <w:r w:rsidRPr="00F01DDB">
              <w:rPr>
                <w:rFonts w:ascii="Sylfaen" w:hAnsi="Sylfaen"/>
                <w:sz w:val="16"/>
                <w:szCs w:val="16"/>
              </w:rPr>
              <w:t xml:space="preserve"> </w:t>
            </w:r>
            <w:r w:rsidRPr="00F01DDB">
              <w:rPr>
                <w:rFonts w:ascii="Sylfaen" w:hAnsi="Sylfaen" w:cs="Cambria"/>
                <w:sz w:val="16"/>
                <w:szCs w:val="16"/>
              </w:rPr>
              <w:t>чрезмерной</w:t>
            </w:r>
            <w:r w:rsidRPr="00F01DDB">
              <w:rPr>
                <w:rFonts w:ascii="Sylfaen" w:hAnsi="Sylfaen"/>
                <w:sz w:val="16"/>
                <w:szCs w:val="16"/>
              </w:rPr>
              <w:t xml:space="preserve"> </w:t>
            </w:r>
            <w:r w:rsidRPr="00F01DDB">
              <w:rPr>
                <w:rFonts w:ascii="Sylfaen" w:hAnsi="Sylfaen" w:cs="Cambria"/>
                <w:sz w:val="16"/>
                <w:szCs w:val="16"/>
              </w:rPr>
              <w:t>внешней</w:t>
            </w:r>
            <w:r w:rsidRPr="00F01DDB">
              <w:rPr>
                <w:rFonts w:ascii="Sylfaen" w:hAnsi="Sylfaen"/>
                <w:sz w:val="16"/>
                <w:szCs w:val="16"/>
              </w:rPr>
              <w:t xml:space="preserve"> </w:t>
            </w:r>
            <w:r w:rsidRPr="00F01DDB">
              <w:rPr>
                <w:rFonts w:ascii="Sylfaen" w:hAnsi="Sylfaen" w:cs="Cambria"/>
                <w:sz w:val="16"/>
                <w:szCs w:val="16"/>
              </w:rPr>
              <w:t>влаги</w:t>
            </w:r>
            <w:r w:rsidRPr="00F01DDB">
              <w:rPr>
                <w:rFonts w:ascii="Sylfaen" w:hAnsi="Sylfaen"/>
                <w:sz w:val="16"/>
                <w:szCs w:val="16"/>
              </w:rPr>
              <w:t xml:space="preserve">, </w:t>
            </w:r>
            <w:r w:rsidRPr="00F01DDB">
              <w:rPr>
                <w:rFonts w:ascii="Sylfaen" w:hAnsi="Sylfaen" w:cs="Cambria"/>
                <w:sz w:val="16"/>
                <w:szCs w:val="16"/>
              </w:rPr>
              <w:t>должны</w:t>
            </w:r>
            <w:r w:rsidRPr="00F01DDB">
              <w:rPr>
                <w:rFonts w:ascii="Sylfaen" w:hAnsi="Sylfaen"/>
                <w:sz w:val="16"/>
                <w:szCs w:val="16"/>
              </w:rPr>
              <w:t xml:space="preserve"> </w:t>
            </w:r>
            <w:r w:rsidRPr="00F01DDB">
              <w:rPr>
                <w:rFonts w:ascii="Sylfaen" w:hAnsi="Sylfaen" w:cs="Cambria"/>
                <w:sz w:val="16"/>
                <w:szCs w:val="16"/>
              </w:rPr>
              <w:t>быть</w:t>
            </w:r>
            <w:r w:rsidRPr="00F01DDB">
              <w:rPr>
                <w:rFonts w:ascii="Sylfaen" w:hAnsi="Sylfaen"/>
                <w:sz w:val="16"/>
                <w:szCs w:val="16"/>
              </w:rPr>
              <w:t xml:space="preserve"> </w:t>
            </w:r>
            <w:r w:rsidRPr="00F01DDB">
              <w:rPr>
                <w:rFonts w:ascii="Sylfaen" w:hAnsi="Sylfaen" w:cs="Cambria"/>
                <w:sz w:val="16"/>
                <w:szCs w:val="16"/>
              </w:rPr>
              <w:t>плотными</w:t>
            </w:r>
            <w:r w:rsidRPr="00F01DDB">
              <w:rPr>
                <w:rFonts w:ascii="Sylfaen" w:hAnsi="Sylfaen"/>
                <w:sz w:val="16"/>
                <w:szCs w:val="16"/>
              </w:rPr>
              <w:t xml:space="preserve"> </w:t>
            </w:r>
            <w:r w:rsidRPr="00F01DDB">
              <w:rPr>
                <w:rFonts w:ascii="Sylfaen" w:hAnsi="Sylfaen" w:cs="Cambria"/>
                <w:sz w:val="16"/>
                <w:szCs w:val="16"/>
              </w:rPr>
              <w:t>или</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w:t>
            </w:r>
            <w:r w:rsidRPr="00F01DDB">
              <w:rPr>
                <w:rFonts w:ascii="Sylfaen" w:hAnsi="Sylfaen" w:cs="Cambria"/>
                <w:sz w:val="16"/>
                <w:szCs w:val="16"/>
              </w:rPr>
              <w:t>плотными</w:t>
            </w:r>
            <w:r w:rsidRPr="00F01DDB">
              <w:rPr>
                <w:rFonts w:ascii="Sylfaen" w:hAnsi="Sylfaen"/>
                <w:sz w:val="16"/>
                <w:szCs w:val="16"/>
              </w:rPr>
              <w:t xml:space="preserve">, </w:t>
            </w:r>
            <w:r w:rsidRPr="00F01DDB">
              <w:rPr>
                <w:rFonts w:ascii="Sylfaen" w:hAnsi="Sylfaen" w:cs="Cambria"/>
                <w:sz w:val="16"/>
                <w:szCs w:val="16"/>
              </w:rPr>
              <w:t>но</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рассыпчатыми</w:t>
            </w:r>
            <w:r w:rsidRPr="00F01DDB">
              <w:rPr>
                <w:rFonts w:ascii="Sylfaen" w:hAnsi="Sylfaen"/>
                <w:sz w:val="16"/>
                <w:szCs w:val="16"/>
              </w:rPr>
              <w:t xml:space="preserve">, </w:t>
            </w:r>
            <w:r w:rsidRPr="00F01DDB">
              <w:rPr>
                <w:rFonts w:ascii="Sylfaen" w:hAnsi="Sylfaen" w:cs="Cambria"/>
                <w:sz w:val="16"/>
                <w:szCs w:val="16"/>
              </w:rPr>
              <w:t>ранняя</w:t>
            </w:r>
            <w:r w:rsidRPr="00F01DDB">
              <w:rPr>
                <w:rFonts w:ascii="Sylfaen" w:hAnsi="Sylfaen"/>
                <w:sz w:val="16"/>
                <w:szCs w:val="16"/>
              </w:rPr>
              <w:t xml:space="preserve"> </w:t>
            </w:r>
            <w:r w:rsidRPr="00F01DDB">
              <w:rPr>
                <w:rFonts w:ascii="Sylfaen" w:hAnsi="Sylfaen" w:cs="Cambria"/>
                <w:sz w:val="16"/>
                <w:szCs w:val="16"/>
              </w:rPr>
              <w:t>капуста</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w:t>
            </w:r>
            <w:r w:rsidRPr="00F01DDB">
              <w:rPr>
                <w:rFonts w:ascii="Sylfaen" w:hAnsi="Sylfaen" w:cs="Cambria"/>
                <w:sz w:val="16"/>
                <w:szCs w:val="16"/>
              </w:rPr>
              <w:t>различной</w:t>
            </w:r>
            <w:r w:rsidRPr="00F01DDB">
              <w:rPr>
                <w:rFonts w:ascii="Sylfaen" w:hAnsi="Sylfaen"/>
                <w:sz w:val="16"/>
                <w:szCs w:val="16"/>
              </w:rPr>
              <w:t xml:space="preserve"> </w:t>
            </w:r>
            <w:r w:rsidRPr="00F01DDB">
              <w:rPr>
                <w:rFonts w:ascii="Sylfaen" w:hAnsi="Sylfaen" w:cs="Cambria"/>
                <w:sz w:val="16"/>
                <w:szCs w:val="16"/>
              </w:rPr>
              <w:t>степенью</w:t>
            </w:r>
            <w:r w:rsidRPr="00F01DDB">
              <w:rPr>
                <w:rFonts w:ascii="Sylfaen" w:hAnsi="Sylfaen"/>
                <w:sz w:val="16"/>
                <w:szCs w:val="16"/>
              </w:rPr>
              <w:t xml:space="preserve"> </w:t>
            </w:r>
            <w:r w:rsidRPr="00F01DDB">
              <w:rPr>
                <w:rFonts w:ascii="Sylfaen" w:hAnsi="Sylfaen" w:cs="Cambria"/>
                <w:sz w:val="16"/>
                <w:szCs w:val="16"/>
              </w:rPr>
              <w:t>растрескивания</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Упаковка</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Правительством</w:t>
            </w:r>
            <w:r w:rsidRPr="00F01DDB">
              <w:rPr>
                <w:rFonts w:ascii="Sylfaen" w:hAnsi="Sylfaen"/>
                <w:sz w:val="16"/>
                <w:szCs w:val="16"/>
              </w:rPr>
              <w:t xml:space="preserve"> 2006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Республики</w:t>
            </w:r>
            <w:r w:rsidRPr="00F01DDB">
              <w:rPr>
                <w:rFonts w:ascii="Sylfaen" w:hAnsi="Sylfaen"/>
                <w:sz w:val="16"/>
                <w:szCs w:val="16"/>
              </w:rPr>
              <w:t xml:space="preserve"> </w:t>
            </w:r>
            <w:r w:rsidRPr="00F01DDB">
              <w:rPr>
                <w:rFonts w:ascii="Sylfaen" w:hAnsi="Sylfaen" w:cs="Cambria"/>
                <w:sz w:val="16"/>
                <w:szCs w:val="16"/>
              </w:rPr>
              <w:t>Армения</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техническом</w:t>
            </w:r>
            <w:r w:rsidRPr="00F01DDB">
              <w:rPr>
                <w:rFonts w:ascii="Sylfaen" w:hAnsi="Sylfaen"/>
                <w:sz w:val="16"/>
                <w:szCs w:val="16"/>
              </w:rPr>
              <w:t xml:space="preserve"> </w:t>
            </w:r>
            <w:r w:rsidRPr="00F01DDB">
              <w:rPr>
                <w:rFonts w:ascii="Sylfaen" w:hAnsi="Sylfaen" w:cs="Cambria"/>
                <w:sz w:val="16"/>
                <w:szCs w:val="16"/>
              </w:rPr>
              <w:t>регулировании</w:t>
            </w:r>
            <w:r w:rsidRPr="00F01DDB">
              <w:rPr>
                <w:rFonts w:ascii="Sylfaen" w:hAnsi="Sylfaen"/>
                <w:sz w:val="16"/>
                <w:szCs w:val="16"/>
              </w:rPr>
              <w:t xml:space="preserve"> </w:t>
            </w:r>
            <w:r w:rsidRPr="00F01DDB">
              <w:rPr>
                <w:rFonts w:ascii="Sylfaen" w:hAnsi="Sylfaen" w:cs="Cambria"/>
                <w:sz w:val="16"/>
                <w:szCs w:val="16"/>
              </w:rPr>
              <w:t>свежих</w:t>
            </w:r>
            <w:r w:rsidRPr="00F01DDB">
              <w:rPr>
                <w:rFonts w:ascii="Sylfaen" w:hAnsi="Sylfaen"/>
                <w:sz w:val="16"/>
                <w:szCs w:val="16"/>
              </w:rPr>
              <w:t xml:space="preserve"> </w:t>
            </w:r>
            <w:r w:rsidRPr="00F01DDB">
              <w:rPr>
                <w:rFonts w:ascii="Sylfaen" w:hAnsi="Sylfaen" w:cs="Cambria"/>
                <w:sz w:val="16"/>
                <w:szCs w:val="16"/>
              </w:rPr>
              <w:t>овощей</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утвержденная</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 1913-N </w:t>
            </w:r>
            <w:r w:rsidRPr="00F01DDB">
              <w:rPr>
                <w:rFonts w:ascii="Sylfaen" w:hAnsi="Sylfaen" w:cs="Cambria"/>
                <w:sz w:val="16"/>
                <w:szCs w:val="16"/>
              </w:rPr>
              <w:t>от</w:t>
            </w:r>
            <w:r w:rsidRPr="00F01DDB">
              <w:rPr>
                <w:rFonts w:ascii="Sylfaen" w:hAnsi="Sylfaen"/>
                <w:sz w:val="16"/>
                <w:szCs w:val="16"/>
              </w:rPr>
              <w:t xml:space="preserve"> 21 </w:t>
            </w:r>
            <w:r w:rsidRPr="00F01DDB">
              <w:rPr>
                <w:rFonts w:ascii="Sylfaen" w:hAnsi="Sylfaen" w:cs="Cambria"/>
                <w:sz w:val="16"/>
                <w:szCs w:val="16"/>
              </w:rPr>
              <w:t>декабря</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228</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15851100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макароны</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Макароны</w:t>
            </w:r>
            <w:r w:rsidRPr="00F01DDB">
              <w:rPr>
                <w:rFonts w:ascii="Sylfaen" w:hAnsi="Sylfaen"/>
                <w:sz w:val="16"/>
                <w:szCs w:val="16"/>
              </w:rPr>
              <w:t xml:space="preserve"> </w:t>
            </w:r>
            <w:r w:rsidRPr="00F01DDB">
              <w:rPr>
                <w:rFonts w:ascii="Sylfaen" w:hAnsi="Sylfaen" w:cs="Cambria"/>
                <w:sz w:val="16"/>
                <w:szCs w:val="16"/>
              </w:rPr>
              <w:t>из</w:t>
            </w:r>
            <w:r w:rsidRPr="00F01DDB">
              <w:rPr>
                <w:rFonts w:ascii="Sylfaen" w:hAnsi="Sylfaen"/>
                <w:sz w:val="16"/>
                <w:szCs w:val="16"/>
              </w:rPr>
              <w:t xml:space="preserve"> </w:t>
            </w:r>
            <w:r w:rsidRPr="00F01DDB">
              <w:rPr>
                <w:rFonts w:ascii="Sylfaen" w:hAnsi="Sylfaen" w:cs="Cambria"/>
                <w:sz w:val="16"/>
                <w:szCs w:val="16"/>
              </w:rPr>
              <w:t>сырого</w:t>
            </w:r>
            <w:r w:rsidRPr="00F01DDB">
              <w:rPr>
                <w:rFonts w:ascii="Sylfaen" w:hAnsi="Sylfaen"/>
                <w:sz w:val="16"/>
                <w:szCs w:val="16"/>
              </w:rPr>
              <w:t xml:space="preserve"> </w:t>
            </w:r>
            <w:r w:rsidRPr="00F01DDB">
              <w:rPr>
                <w:rFonts w:ascii="Sylfaen" w:hAnsi="Sylfaen" w:cs="Cambria"/>
                <w:sz w:val="16"/>
                <w:szCs w:val="16"/>
              </w:rPr>
              <w:t>теста</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зависимости</w:t>
            </w:r>
            <w:r w:rsidRPr="00F01DDB">
              <w:rPr>
                <w:rFonts w:ascii="Sylfaen" w:hAnsi="Sylfaen"/>
                <w:sz w:val="16"/>
                <w:szCs w:val="16"/>
              </w:rPr>
              <w:t xml:space="preserve"> </w:t>
            </w:r>
            <w:r w:rsidRPr="00F01DDB">
              <w:rPr>
                <w:rFonts w:ascii="Sylfaen" w:hAnsi="Sylfaen" w:cs="Cambria"/>
                <w:sz w:val="16"/>
                <w:szCs w:val="16"/>
              </w:rPr>
              <w:t>от</w:t>
            </w:r>
            <w:r w:rsidRPr="00F01DDB">
              <w:rPr>
                <w:rFonts w:ascii="Sylfaen" w:hAnsi="Sylfaen"/>
                <w:sz w:val="16"/>
                <w:szCs w:val="16"/>
              </w:rPr>
              <w:t xml:space="preserve"> </w:t>
            </w:r>
            <w:r w:rsidRPr="00F01DDB">
              <w:rPr>
                <w:rFonts w:ascii="Sylfaen" w:hAnsi="Sylfaen" w:cs="Cambria"/>
                <w:sz w:val="16"/>
                <w:szCs w:val="16"/>
              </w:rPr>
              <w:t>типа</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качества</w:t>
            </w:r>
            <w:r w:rsidRPr="00F01DDB">
              <w:rPr>
                <w:rFonts w:ascii="Sylfaen" w:hAnsi="Sylfaen"/>
                <w:sz w:val="16"/>
                <w:szCs w:val="16"/>
              </w:rPr>
              <w:t xml:space="preserve"> </w:t>
            </w:r>
            <w:r w:rsidRPr="00F01DDB">
              <w:rPr>
                <w:rFonts w:ascii="Sylfaen" w:hAnsi="Sylfaen" w:cs="Cambria"/>
                <w:sz w:val="16"/>
                <w:szCs w:val="16"/>
              </w:rPr>
              <w:t>муки</w:t>
            </w:r>
            <w:r w:rsidRPr="00F01DDB">
              <w:rPr>
                <w:rFonts w:ascii="Sylfaen" w:hAnsi="Sylfaen"/>
                <w:sz w:val="16"/>
                <w:szCs w:val="16"/>
              </w:rPr>
              <w:t>: A (</w:t>
            </w:r>
            <w:r w:rsidRPr="00F01DDB">
              <w:rPr>
                <w:rFonts w:ascii="Sylfaen" w:hAnsi="Sylfaen" w:cs="Cambria"/>
                <w:sz w:val="16"/>
                <w:szCs w:val="16"/>
              </w:rPr>
              <w:t>мука</w:t>
            </w:r>
            <w:r w:rsidRPr="00F01DDB">
              <w:rPr>
                <w:rFonts w:ascii="Sylfaen" w:hAnsi="Sylfaen"/>
                <w:sz w:val="16"/>
                <w:szCs w:val="16"/>
              </w:rPr>
              <w:t xml:space="preserve"> </w:t>
            </w:r>
            <w:r w:rsidRPr="00F01DDB">
              <w:rPr>
                <w:rFonts w:ascii="Sylfaen" w:hAnsi="Sylfaen" w:cs="Cambria"/>
                <w:sz w:val="16"/>
                <w:szCs w:val="16"/>
              </w:rPr>
              <w:t>из</w:t>
            </w:r>
            <w:r w:rsidRPr="00F01DDB">
              <w:rPr>
                <w:rFonts w:ascii="Sylfaen" w:hAnsi="Sylfaen"/>
                <w:sz w:val="16"/>
                <w:szCs w:val="16"/>
              </w:rPr>
              <w:t xml:space="preserve"> </w:t>
            </w:r>
            <w:r w:rsidRPr="00F01DDB">
              <w:rPr>
                <w:rFonts w:ascii="Sylfaen" w:hAnsi="Sylfaen" w:cs="Cambria"/>
                <w:sz w:val="16"/>
                <w:szCs w:val="16"/>
              </w:rPr>
              <w:t>твердой</w:t>
            </w:r>
            <w:r w:rsidRPr="00F01DDB">
              <w:rPr>
                <w:rFonts w:ascii="Sylfaen" w:hAnsi="Sylfaen"/>
                <w:sz w:val="16"/>
                <w:szCs w:val="16"/>
              </w:rPr>
              <w:t xml:space="preserve"> </w:t>
            </w:r>
            <w:r w:rsidRPr="00F01DDB">
              <w:rPr>
                <w:rFonts w:ascii="Sylfaen" w:hAnsi="Sylfaen" w:cs="Cambria"/>
                <w:sz w:val="16"/>
                <w:szCs w:val="16"/>
              </w:rPr>
              <w:t>пшеницы</w:t>
            </w:r>
            <w:r w:rsidRPr="00F01DDB">
              <w:rPr>
                <w:rFonts w:ascii="Sylfaen" w:hAnsi="Sylfaen"/>
                <w:sz w:val="16"/>
                <w:szCs w:val="16"/>
              </w:rPr>
              <w:t>), B (</w:t>
            </w:r>
            <w:r w:rsidRPr="00F01DDB">
              <w:rPr>
                <w:rFonts w:ascii="Sylfaen" w:hAnsi="Sylfaen" w:cs="Cambria"/>
                <w:sz w:val="16"/>
                <w:szCs w:val="16"/>
              </w:rPr>
              <w:t>пшеничная</w:t>
            </w:r>
            <w:r w:rsidRPr="00F01DDB">
              <w:rPr>
                <w:rFonts w:ascii="Sylfaen" w:hAnsi="Sylfaen"/>
                <w:sz w:val="16"/>
                <w:szCs w:val="16"/>
              </w:rPr>
              <w:t xml:space="preserve"> </w:t>
            </w:r>
            <w:r w:rsidRPr="00F01DDB">
              <w:rPr>
                <w:rFonts w:ascii="Sylfaen" w:hAnsi="Sylfaen" w:cs="Cambria"/>
                <w:sz w:val="16"/>
                <w:szCs w:val="16"/>
              </w:rPr>
              <w:t>мука</w:t>
            </w:r>
            <w:r w:rsidRPr="00F01DDB">
              <w:rPr>
                <w:rFonts w:ascii="Sylfaen" w:hAnsi="Sylfaen"/>
                <w:sz w:val="16"/>
                <w:szCs w:val="16"/>
              </w:rPr>
              <w:t xml:space="preserve"> </w:t>
            </w:r>
            <w:r w:rsidRPr="00F01DDB">
              <w:rPr>
                <w:rFonts w:ascii="Sylfaen" w:hAnsi="Sylfaen" w:cs="Cambria"/>
                <w:sz w:val="16"/>
                <w:szCs w:val="16"/>
              </w:rPr>
              <w:t>из</w:t>
            </w:r>
            <w:r w:rsidRPr="00F01DDB">
              <w:rPr>
                <w:rFonts w:ascii="Sylfaen" w:hAnsi="Sylfaen"/>
                <w:sz w:val="16"/>
                <w:szCs w:val="16"/>
              </w:rPr>
              <w:t xml:space="preserve"> </w:t>
            </w:r>
            <w:r w:rsidRPr="00F01DDB">
              <w:rPr>
                <w:rFonts w:ascii="Sylfaen" w:hAnsi="Sylfaen" w:cs="Cambria"/>
                <w:sz w:val="16"/>
                <w:szCs w:val="16"/>
              </w:rPr>
              <w:t>мягкого</w:t>
            </w:r>
            <w:r w:rsidRPr="00F01DDB">
              <w:rPr>
                <w:rFonts w:ascii="Sylfaen" w:hAnsi="Sylfaen"/>
                <w:sz w:val="16"/>
                <w:szCs w:val="16"/>
              </w:rPr>
              <w:t xml:space="preserve"> </w:t>
            </w:r>
            <w:r w:rsidRPr="00F01DDB">
              <w:rPr>
                <w:rFonts w:ascii="Sylfaen" w:hAnsi="Sylfaen" w:cs="Cambria"/>
                <w:sz w:val="16"/>
                <w:szCs w:val="16"/>
              </w:rPr>
              <w:t>глазури</w:t>
            </w:r>
            <w:r w:rsidRPr="00F01DDB">
              <w:rPr>
                <w:rFonts w:ascii="Sylfaen" w:hAnsi="Sylfaen"/>
                <w:sz w:val="16"/>
                <w:szCs w:val="16"/>
              </w:rPr>
              <w:t>), B (</w:t>
            </w:r>
            <w:r w:rsidRPr="00F01DDB">
              <w:rPr>
                <w:rFonts w:ascii="Sylfaen" w:hAnsi="Sylfaen" w:cs="Cambria"/>
                <w:sz w:val="16"/>
                <w:szCs w:val="16"/>
              </w:rPr>
              <w:t>пшеничная</w:t>
            </w:r>
            <w:r w:rsidRPr="00F01DDB">
              <w:rPr>
                <w:rFonts w:ascii="Sylfaen" w:hAnsi="Sylfaen"/>
                <w:sz w:val="16"/>
                <w:szCs w:val="16"/>
              </w:rPr>
              <w:t xml:space="preserve"> </w:t>
            </w:r>
            <w:r w:rsidRPr="00F01DDB">
              <w:rPr>
                <w:rFonts w:ascii="Sylfaen" w:hAnsi="Sylfaen" w:cs="Cambria"/>
                <w:sz w:val="16"/>
                <w:szCs w:val="16"/>
              </w:rPr>
              <w:t>мука</w:t>
            </w:r>
            <w:r w:rsidRPr="00F01DDB">
              <w:rPr>
                <w:rFonts w:ascii="Sylfaen" w:hAnsi="Sylfaen"/>
                <w:sz w:val="16"/>
                <w:szCs w:val="16"/>
              </w:rPr>
              <w:t xml:space="preserve"> </w:t>
            </w:r>
            <w:r w:rsidRPr="00F01DDB">
              <w:rPr>
                <w:rFonts w:ascii="Sylfaen" w:hAnsi="Sylfaen" w:cs="Cambria"/>
                <w:sz w:val="16"/>
                <w:szCs w:val="16"/>
              </w:rPr>
              <w:t>для</w:t>
            </w:r>
            <w:r w:rsidRPr="00F01DDB">
              <w:rPr>
                <w:rFonts w:ascii="Sylfaen" w:hAnsi="Sylfaen"/>
                <w:sz w:val="16"/>
                <w:szCs w:val="16"/>
              </w:rPr>
              <w:t xml:space="preserve"> </w:t>
            </w:r>
            <w:r w:rsidRPr="00F01DDB">
              <w:rPr>
                <w:rFonts w:ascii="Sylfaen" w:hAnsi="Sylfaen" w:cs="Cambria"/>
                <w:sz w:val="16"/>
                <w:szCs w:val="16"/>
              </w:rPr>
              <w:t>выпечки</w:t>
            </w:r>
            <w:r w:rsidRPr="00F01DDB">
              <w:rPr>
                <w:rFonts w:ascii="Sylfaen" w:hAnsi="Sylfaen"/>
                <w:sz w:val="16"/>
                <w:szCs w:val="16"/>
              </w:rPr>
              <w:t xml:space="preserve">), </w:t>
            </w:r>
            <w:r w:rsidRPr="00F01DDB">
              <w:rPr>
                <w:rFonts w:ascii="Sylfaen" w:hAnsi="Sylfaen" w:cs="Cambria"/>
                <w:sz w:val="16"/>
                <w:szCs w:val="16"/>
              </w:rPr>
              <w:t>жареная</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не</w:t>
            </w:r>
            <w:r w:rsidRPr="00F01DDB">
              <w:rPr>
                <w:rFonts w:ascii="Sylfaen" w:hAnsi="Sylfaen"/>
                <w:sz w:val="16"/>
                <w:szCs w:val="16"/>
              </w:rPr>
              <w:t xml:space="preserve"> </w:t>
            </w:r>
            <w:r w:rsidRPr="00F01DDB">
              <w:rPr>
                <w:rFonts w:ascii="Sylfaen" w:hAnsi="Sylfaen" w:cs="Cambria"/>
                <w:sz w:val="16"/>
                <w:szCs w:val="16"/>
              </w:rPr>
              <w:t>жареная</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в</w:t>
            </w:r>
            <w:r w:rsidRPr="00F01DDB">
              <w:rPr>
                <w:rFonts w:ascii="Sylfaen" w:hAnsi="Sylfaen"/>
                <w:sz w:val="16"/>
                <w:szCs w:val="16"/>
              </w:rPr>
              <w:t xml:space="preserve"> </w:t>
            </w:r>
            <w:r w:rsidRPr="00F01DDB">
              <w:rPr>
                <w:rFonts w:ascii="Sylfaen" w:hAnsi="Sylfaen" w:cs="Cambria"/>
                <w:sz w:val="16"/>
                <w:szCs w:val="16"/>
              </w:rPr>
              <w:t>соответствии</w:t>
            </w:r>
            <w:r w:rsidRPr="00F01DDB">
              <w:rPr>
                <w:rFonts w:ascii="Sylfaen" w:hAnsi="Sylfaen"/>
                <w:sz w:val="16"/>
                <w:szCs w:val="16"/>
              </w:rPr>
              <w:t xml:space="preserve"> </w:t>
            </w:r>
            <w:r w:rsidRPr="00F01DDB">
              <w:rPr>
                <w:rFonts w:ascii="Sylfaen" w:hAnsi="Sylfaen" w:cs="Cambria"/>
                <w:sz w:val="16"/>
                <w:szCs w:val="16"/>
              </w:rPr>
              <w:t>с</w:t>
            </w:r>
            <w:r w:rsidRPr="00F01DDB">
              <w:rPr>
                <w:rFonts w:ascii="Sylfaen" w:hAnsi="Sylfaen"/>
                <w:sz w:val="16"/>
                <w:szCs w:val="16"/>
              </w:rPr>
              <w:t xml:space="preserve"> N 2-III-4.9-01-2010 </w:t>
            </w:r>
            <w:r w:rsidRPr="00F01DDB">
              <w:rPr>
                <w:rFonts w:ascii="Sylfaen" w:hAnsi="Sylfaen" w:cs="Cambria"/>
                <w:sz w:val="16"/>
                <w:szCs w:val="16"/>
              </w:rPr>
              <w:t>гигиеническими</w:t>
            </w:r>
            <w:r w:rsidRPr="00F01DDB">
              <w:rPr>
                <w:rFonts w:ascii="Sylfaen" w:hAnsi="Sylfaen"/>
                <w:sz w:val="16"/>
                <w:szCs w:val="16"/>
              </w:rPr>
              <w:t xml:space="preserve"> </w:t>
            </w:r>
            <w:r w:rsidRPr="00F01DDB">
              <w:rPr>
                <w:rFonts w:ascii="Sylfaen" w:hAnsi="Sylfaen" w:cs="Cambria"/>
                <w:sz w:val="16"/>
                <w:szCs w:val="16"/>
              </w:rPr>
              <w:t>нормами</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маркировкой</w:t>
            </w:r>
            <w:r w:rsidRPr="00F01DDB">
              <w:rPr>
                <w:rFonts w:ascii="Sylfaen" w:hAnsi="Sylfaen"/>
                <w:sz w:val="16"/>
                <w:szCs w:val="16"/>
              </w:rPr>
              <w:t xml:space="preserve"> -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lang w:val="hy-AM"/>
              </w:rPr>
            </w:pPr>
          </w:p>
        </w:tc>
        <w:tc>
          <w:tcPr>
            <w:tcW w:w="678" w:type="dxa"/>
            <w:vAlign w:val="center"/>
          </w:tcPr>
          <w:p w:rsidR="00F01DDB" w:rsidRPr="00F01DDB" w:rsidRDefault="00F01DDB" w:rsidP="00F01DDB">
            <w:pPr>
              <w:jc w:val="center"/>
              <w:rPr>
                <w:rFonts w:ascii="Sylfaen" w:hAnsi="Sylfaen"/>
                <w:sz w:val="16"/>
                <w:szCs w:val="16"/>
                <w:lang w:val="hy-AM"/>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114</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r w:rsidR="00F01DDB" w:rsidRPr="00F01DDB" w:rsidTr="009566C2">
        <w:trPr>
          <w:gridAfter w:val="1"/>
          <w:wAfter w:w="8" w:type="dxa"/>
          <w:trHeight w:val="246"/>
          <w:jc w:val="center"/>
        </w:trPr>
        <w:tc>
          <w:tcPr>
            <w:tcW w:w="748" w:type="dxa"/>
            <w:vAlign w:val="center"/>
          </w:tcPr>
          <w:p w:rsidR="00F01DDB" w:rsidRPr="00F01DDB" w:rsidRDefault="00F01DDB" w:rsidP="00F01DDB">
            <w:pPr>
              <w:numPr>
                <w:ilvl w:val="0"/>
                <w:numId w:val="26"/>
              </w:numPr>
              <w:jc w:val="center"/>
              <w:rPr>
                <w:rFonts w:ascii="Sylfaen" w:hAnsi="Sylfaen"/>
                <w:sz w:val="16"/>
                <w:szCs w:val="16"/>
              </w:rPr>
            </w:pPr>
          </w:p>
        </w:tc>
        <w:tc>
          <w:tcPr>
            <w:tcW w:w="1419"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15332140</w:t>
            </w:r>
          </w:p>
        </w:tc>
        <w:tc>
          <w:tcPr>
            <w:tcW w:w="1559"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яблоко</w:t>
            </w:r>
            <w:proofErr w:type="gramEnd"/>
          </w:p>
        </w:tc>
        <w:tc>
          <w:tcPr>
            <w:tcW w:w="4253" w:type="dxa"/>
          </w:tcPr>
          <w:p w:rsidR="00F01DDB" w:rsidRPr="00F01DDB" w:rsidRDefault="00F01DDB" w:rsidP="00F01DDB">
            <w:pPr>
              <w:rPr>
                <w:rFonts w:ascii="Sylfaen" w:hAnsi="Sylfaen"/>
                <w:sz w:val="16"/>
                <w:szCs w:val="16"/>
              </w:rPr>
            </w:pPr>
            <w:r w:rsidRPr="00F01DDB">
              <w:rPr>
                <w:rFonts w:ascii="Sylfaen" w:hAnsi="Sylfaen" w:cs="Cambria"/>
                <w:sz w:val="16"/>
                <w:szCs w:val="16"/>
              </w:rPr>
              <w:t>Фетальная</w:t>
            </w:r>
            <w:r w:rsidRPr="00F01DDB">
              <w:rPr>
                <w:rFonts w:ascii="Sylfaen" w:hAnsi="Sylfaen"/>
                <w:sz w:val="16"/>
                <w:szCs w:val="16"/>
              </w:rPr>
              <w:t xml:space="preserve"> </w:t>
            </w:r>
            <w:r w:rsidRPr="00F01DDB">
              <w:rPr>
                <w:rFonts w:ascii="Sylfaen" w:hAnsi="Sylfaen" w:cs="Cambria"/>
                <w:sz w:val="16"/>
                <w:szCs w:val="16"/>
              </w:rPr>
              <w:t>группа</w:t>
            </w:r>
            <w:r w:rsidRPr="00F01DDB">
              <w:rPr>
                <w:rFonts w:ascii="Sylfaen" w:hAnsi="Sylfaen"/>
                <w:sz w:val="16"/>
                <w:szCs w:val="16"/>
              </w:rPr>
              <w:t xml:space="preserve"> I, </w:t>
            </w:r>
            <w:r w:rsidRPr="00F01DDB">
              <w:rPr>
                <w:rFonts w:ascii="Sylfaen" w:hAnsi="Sylfaen" w:cs="Cambria"/>
                <w:sz w:val="16"/>
                <w:szCs w:val="16"/>
              </w:rPr>
              <w:t>различные</w:t>
            </w:r>
            <w:r w:rsidRPr="00F01DDB">
              <w:rPr>
                <w:rFonts w:ascii="Sylfaen" w:hAnsi="Sylfaen"/>
                <w:sz w:val="16"/>
                <w:szCs w:val="16"/>
              </w:rPr>
              <w:t xml:space="preserve"> </w:t>
            </w:r>
            <w:r w:rsidRPr="00F01DDB">
              <w:rPr>
                <w:rFonts w:ascii="Sylfaen" w:hAnsi="Sylfaen" w:cs="Cambria"/>
                <w:sz w:val="16"/>
                <w:szCs w:val="16"/>
              </w:rPr>
              <w:t>виды</w:t>
            </w:r>
            <w:r w:rsidRPr="00F01DDB">
              <w:rPr>
                <w:rFonts w:ascii="Sylfaen" w:hAnsi="Sylfaen"/>
                <w:sz w:val="16"/>
                <w:szCs w:val="16"/>
              </w:rPr>
              <w:t xml:space="preserve"> </w:t>
            </w:r>
            <w:r w:rsidRPr="00F01DDB">
              <w:rPr>
                <w:rFonts w:ascii="Sylfaen" w:hAnsi="Sylfaen" w:cs="Cambria"/>
                <w:sz w:val="16"/>
                <w:szCs w:val="16"/>
              </w:rPr>
              <w:t>Армении</w:t>
            </w:r>
            <w:r w:rsidRPr="00F01DDB">
              <w:rPr>
                <w:rFonts w:ascii="Sylfaen" w:hAnsi="Sylfaen"/>
                <w:sz w:val="16"/>
                <w:szCs w:val="16"/>
              </w:rPr>
              <w:t xml:space="preserve">, </w:t>
            </w:r>
            <w:r w:rsidRPr="00F01DDB">
              <w:rPr>
                <w:rFonts w:ascii="Sylfaen" w:hAnsi="Sylfaen" w:cs="Cambria"/>
                <w:sz w:val="16"/>
                <w:szCs w:val="16"/>
              </w:rPr>
              <w:t>диаметром</w:t>
            </w:r>
            <w:r w:rsidRPr="00F01DDB">
              <w:rPr>
                <w:rFonts w:ascii="Sylfaen" w:hAnsi="Sylfaen"/>
                <w:sz w:val="16"/>
                <w:szCs w:val="16"/>
              </w:rPr>
              <w:t xml:space="preserve"> </w:t>
            </w:r>
            <w:r w:rsidRPr="00F01DDB">
              <w:rPr>
                <w:rFonts w:ascii="Sylfaen" w:hAnsi="Sylfaen" w:cs="Cambria"/>
                <w:sz w:val="16"/>
                <w:szCs w:val="16"/>
              </w:rPr>
              <w:t>менее</w:t>
            </w:r>
            <w:r w:rsidRPr="00F01DDB">
              <w:rPr>
                <w:rFonts w:ascii="Sylfaen" w:hAnsi="Sylfaen"/>
                <w:sz w:val="16"/>
                <w:szCs w:val="16"/>
              </w:rPr>
              <w:t xml:space="preserve"> 5 </w:t>
            </w:r>
            <w:r w:rsidRPr="00F01DDB">
              <w:rPr>
                <w:rFonts w:ascii="Sylfaen" w:hAnsi="Sylfaen" w:cs="Cambria"/>
                <w:sz w:val="16"/>
                <w:szCs w:val="16"/>
              </w:rPr>
              <w:t>см</w:t>
            </w:r>
            <w:r w:rsidRPr="00F01DDB">
              <w:rPr>
                <w:rFonts w:ascii="Sylfaen" w:hAnsi="Sylfaen"/>
                <w:sz w:val="16"/>
                <w:szCs w:val="16"/>
              </w:rPr>
              <w:t xml:space="preserve">, </w:t>
            </w:r>
            <w:r w:rsidRPr="00F01DDB">
              <w:rPr>
                <w:rFonts w:ascii="Sylfaen" w:hAnsi="Sylfaen" w:cs="Cambria"/>
                <w:sz w:val="16"/>
                <w:szCs w:val="16"/>
              </w:rPr>
              <w:t>безопасность</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маркировка</w:t>
            </w:r>
            <w:r w:rsidRPr="00F01DDB">
              <w:rPr>
                <w:rFonts w:ascii="Sylfaen" w:hAnsi="Sylfaen"/>
                <w:sz w:val="16"/>
                <w:szCs w:val="16"/>
              </w:rPr>
              <w:t xml:space="preserve"> </w:t>
            </w:r>
            <w:r w:rsidRPr="00F01DDB">
              <w:rPr>
                <w:rFonts w:ascii="Sylfaen" w:hAnsi="Sylfaen" w:cs="Cambria"/>
                <w:sz w:val="16"/>
                <w:szCs w:val="16"/>
              </w:rPr>
              <w:t>согласно</w:t>
            </w:r>
            <w:r w:rsidRPr="00F01DDB">
              <w:rPr>
                <w:rFonts w:ascii="Sylfaen" w:hAnsi="Sylfaen"/>
                <w:sz w:val="16"/>
                <w:szCs w:val="16"/>
              </w:rPr>
              <w:t xml:space="preserve"> </w:t>
            </w:r>
            <w:r w:rsidRPr="00F01DDB">
              <w:rPr>
                <w:rFonts w:ascii="Sylfaen" w:hAnsi="Sylfaen" w:cs="Cambria"/>
                <w:sz w:val="16"/>
                <w:szCs w:val="16"/>
              </w:rPr>
              <w:t>Правительству</w:t>
            </w:r>
            <w:r w:rsidRPr="00F01DDB">
              <w:rPr>
                <w:rFonts w:ascii="Sylfaen" w:hAnsi="Sylfaen"/>
                <w:sz w:val="16"/>
                <w:szCs w:val="16"/>
              </w:rPr>
              <w:t xml:space="preserve"> </w:t>
            </w:r>
            <w:r w:rsidRPr="00F01DDB">
              <w:rPr>
                <w:rFonts w:ascii="Sylfaen" w:hAnsi="Sylfaen" w:cs="Cambria"/>
                <w:sz w:val="16"/>
                <w:szCs w:val="16"/>
              </w:rPr>
              <w:t>РА</w:t>
            </w:r>
            <w:r w:rsidRPr="00F01DDB">
              <w:rPr>
                <w:rFonts w:ascii="Sylfaen" w:hAnsi="Sylfaen"/>
                <w:sz w:val="16"/>
                <w:szCs w:val="16"/>
              </w:rPr>
              <w:t xml:space="preserve"> 2006 </w:t>
            </w:r>
            <w:r w:rsidRPr="00F01DDB">
              <w:rPr>
                <w:rFonts w:ascii="Sylfaen" w:hAnsi="Sylfaen" w:cs="Cambria"/>
                <w:sz w:val="16"/>
                <w:szCs w:val="16"/>
              </w:rPr>
              <w:t>Статья</w:t>
            </w:r>
            <w:r w:rsidRPr="00F01DDB">
              <w:rPr>
                <w:rFonts w:ascii="Sylfaen" w:hAnsi="Sylfaen"/>
                <w:sz w:val="16"/>
                <w:szCs w:val="16"/>
              </w:rPr>
              <w:t xml:space="preserve"> 8 </w:t>
            </w:r>
            <w:r w:rsidRPr="00F01DDB">
              <w:rPr>
                <w:rFonts w:ascii="Sylfaen" w:hAnsi="Sylfaen" w:cs="Cambria"/>
                <w:sz w:val="16"/>
                <w:szCs w:val="16"/>
              </w:rPr>
              <w:t>Закона</w:t>
            </w:r>
            <w:r w:rsidRPr="00F01DDB">
              <w:rPr>
                <w:rFonts w:ascii="Sylfaen" w:hAnsi="Sylfaen"/>
                <w:sz w:val="16"/>
                <w:szCs w:val="16"/>
              </w:rPr>
              <w:t xml:space="preserve"> </w:t>
            </w:r>
            <w:r w:rsidRPr="00F01DDB">
              <w:rPr>
                <w:rFonts w:ascii="Sylfaen" w:hAnsi="Sylfaen" w:cs="Cambria"/>
                <w:sz w:val="16"/>
                <w:szCs w:val="16"/>
              </w:rPr>
              <w:t>Республики</w:t>
            </w:r>
            <w:r w:rsidRPr="00F01DDB">
              <w:rPr>
                <w:rFonts w:ascii="Sylfaen" w:hAnsi="Sylfaen"/>
                <w:sz w:val="16"/>
                <w:szCs w:val="16"/>
              </w:rPr>
              <w:t xml:space="preserve"> </w:t>
            </w:r>
            <w:r w:rsidRPr="00F01DDB">
              <w:rPr>
                <w:rFonts w:ascii="Sylfaen" w:hAnsi="Sylfaen" w:cs="Cambria"/>
                <w:sz w:val="16"/>
                <w:szCs w:val="16"/>
              </w:rPr>
              <w:t>Армения</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техническом</w:t>
            </w:r>
            <w:r w:rsidRPr="00F01DDB">
              <w:rPr>
                <w:rFonts w:ascii="Sylfaen" w:hAnsi="Sylfaen"/>
                <w:sz w:val="16"/>
                <w:szCs w:val="16"/>
              </w:rPr>
              <w:t xml:space="preserve"> </w:t>
            </w:r>
            <w:r w:rsidRPr="00F01DDB">
              <w:rPr>
                <w:rFonts w:ascii="Sylfaen" w:hAnsi="Sylfaen" w:cs="Cambria"/>
                <w:sz w:val="16"/>
                <w:szCs w:val="16"/>
              </w:rPr>
              <w:t>регулировании</w:t>
            </w:r>
            <w:r w:rsidRPr="00F01DDB">
              <w:rPr>
                <w:rFonts w:ascii="Sylfaen" w:hAnsi="Sylfaen"/>
                <w:sz w:val="16"/>
                <w:szCs w:val="16"/>
              </w:rPr>
              <w:t xml:space="preserve"> </w:t>
            </w:r>
            <w:r w:rsidRPr="00F01DDB">
              <w:rPr>
                <w:rFonts w:ascii="Sylfaen" w:hAnsi="Sylfaen" w:cs="Cambria"/>
                <w:sz w:val="16"/>
                <w:szCs w:val="16"/>
              </w:rPr>
              <w:t>свежих</w:t>
            </w:r>
            <w:r w:rsidRPr="00F01DDB">
              <w:rPr>
                <w:rFonts w:ascii="Sylfaen" w:hAnsi="Sylfaen"/>
                <w:sz w:val="16"/>
                <w:szCs w:val="16"/>
              </w:rPr>
              <w:t xml:space="preserve"> </w:t>
            </w:r>
            <w:r w:rsidRPr="00F01DDB">
              <w:rPr>
                <w:rFonts w:ascii="Sylfaen" w:hAnsi="Sylfaen" w:cs="Cambria"/>
                <w:sz w:val="16"/>
                <w:szCs w:val="16"/>
              </w:rPr>
              <w:t>фруктов</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овощей</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и</w:t>
            </w:r>
            <w:r w:rsidRPr="00F01DDB">
              <w:rPr>
                <w:rFonts w:ascii="Sylfaen" w:hAnsi="Sylfaen"/>
                <w:sz w:val="16"/>
                <w:szCs w:val="16"/>
              </w:rPr>
              <w:t xml:space="preserve"> «</w:t>
            </w:r>
            <w:r w:rsidRPr="00F01DDB">
              <w:rPr>
                <w:rFonts w:ascii="Sylfaen" w:hAnsi="Sylfaen" w:cs="Cambria"/>
                <w:sz w:val="16"/>
                <w:szCs w:val="16"/>
              </w:rPr>
              <w:t>О</w:t>
            </w:r>
            <w:r w:rsidRPr="00F01DDB">
              <w:rPr>
                <w:rFonts w:ascii="Sylfaen" w:hAnsi="Sylfaen"/>
                <w:sz w:val="16"/>
                <w:szCs w:val="16"/>
              </w:rPr>
              <w:t xml:space="preserve"> </w:t>
            </w:r>
            <w:r w:rsidRPr="00F01DDB">
              <w:rPr>
                <w:rFonts w:ascii="Sylfaen" w:hAnsi="Sylfaen" w:cs="Cambria"/>
                <w:sz w:val="16"/>
                <w:szCs w:val="16"/>
              </w:rPr>
              <w:t>безопасности</w:t>
            </w:r>
            <w:r w:rsidRPr="00F01DDB">
              <w:rPr>
                <w:rFonts w:ascii="Sylfaen" w:hAnsi="Sylfaen"/>
                <w:sz w:val="16"/>
                <w:szCs w:val="16"/>
              </w:rPr>
              <w:t xml:space="preserve"> </w:t>
            </w:r>
            <w:r w:rsidRPr="00F01DDB">
              <w:rPr>
                <w:rFonts w:ascii="Sylfaen" w:hAnsi="Sylfaen" w:cs="Cambria"/>
                <w:sz w:val="16"/>
                <w:szCs w:val="16"/>
              </w:rPr>
              <w:t>пищевых</w:t>
            </w:r>
            <w:r w:rsidRPr="00F01DDB">
              <w:rPr>
                <w:rFonts w:ascii="Sylfaen" w:hAnsi="Sylfaen"/>
                <w:sz w:val="16"/>
                <w:szCs w:val="16"/>
              </w:rPr>
              <w:t xml:space="preserve"> </w:t>
            </w:r>
            <w:r w:rsidRPr="00F01DDB">
              <w:rPr>
                <w:rFonts w:ascii="Sylfaen" w:hAnsi="Sylfaen" w:cs="Cambria"/>
                <w:sz w:val="16"/>
                <w:szCs w:val="16"/>
              </w:rPr>
              <w:t>продуктов</w:t>
            </w:r>
            <w:r w:rsidRPr="00F01DDB">
              <w:rPr>
                <w:rFonts w:ascii="Sylfaen" w:hAnsi="Sylfaen" w:cs="Times Armenian"/>
                <w:sz w:val="16"/>
                <w:szCs w:val="16"/>
              </w:rPr>
              <w:t>»</w:t>
            </w:r>
            <w:r w:rsidRPr="00F01DDB">
              <w:rPr>
                <w:rFonts w:ascii="Sylfaen" w:hAnsi="Sylfaen"/>
                <w:sz w:val="16"/>
                <w:szCs w:val="16"/>
              </w:rPr>
              <w:t xml:space="preserve">, </w:t>
            </w:r>
            <w:r w:rsidRPr="00F01DDB">
              <w:rPr>
                <w:rFonts w:ascii="Sylfaen" w:hAnsi="Sylfaen" w:cs="Cambria"/>
                <w:sz w:val="16"/>
                <w:szCs w:val="16"/>
              </w:rPr>
              <w:t>утвержденная</w:t>
            </w:r>
            <w:r w:rsidRPr="00F01DDB">
              <w:rPr>
                <w:rFonts w:ascii="Sylfaen" w:hAnsi="Sylfaen"/>
                <w:sz w:val="16"/>
                <w:szCs w:val="16"/>
              </w:rPr>
              <w:t xml:space="preserve"> </w:t>
            </w:r>
            <w:r w:rsidRPr="00F01DDB">
              <w:rPr>
                <w:rFonts w:ascii="Sylfaen" w:hAnsi="Sylfaen" w:cs="Cambria"/>
                <w:sz w:val="16"/>
                <w:szCs w:val="16"/>
              </w:rPr>
              <w:t>Указом</w:t>
            </w:r>
            <w:r w:rsidRPr="00F01DDB">
              <w:rPr>
                <w:rFonts w:ascii="Sylfaen" w:hAnsi="Sylfaen"/>
                <w:sz w:val="16"/>
                <w:szCs w:val="16"/>
              </w:rPr>
              <w:t xml:space="preserve"> № 1913-N </w:t>
            </w:r>
            <w:r w:rsidRPr="00F01DDB">
              <w:rPr>
                <w:rFonts w:ascii="Sylfaen" w:hAnsi="Sylfaen" w:cs="Cambria"/>
                <w:sz w:val="16"/>
                <w:szCs w:val="16"/>
              </w:rPr>
              <w:t>от</w:t>
            </w:r>
            <w:r w:rsidRPr="00F01DDB">
              <w:rPr>
                <w:rFonts w:ascii="Sylfaen" w:hAnsi="Sylfaen"/>
                <w:sz w:val="16"/>
                <w:szCs w:val="16"/>
              </w:rPr>
              <w:t xml:space="preserve"> 21 </w:t>
            </w:r>
            <w:r w:rsidRPr="00F01DDB">
              <w:rPr>
                <w:rFonts w:ascii="Sylfaen" w:hAnsi="Sylfaen" w:cs="Cambria"/>
                <w:sz w:val="16"/>
                <w:szCs w:val="16"/>
              </w:rPr>
              <w:t>декабря</w:t>
            </w:r>
            <w:r w:rsidRPr="00F01DDB">
              <w:rPr>
                <w:rFonts w:ascii="Sylfaen" w:hAnsi="Sylfaen"/>
                <w:sz w:val="16"/>
                <w:szCs w:val="16"/>
              </w:rPr>
              <w:t xml:space="preserve"> 2011 </w:t>
            </w:r>
            <w:r w:rsidRPr="00F01DDB">
              <w:rPr>
                <w:rFonts w:ascii="Sylfaen" w:hAnsi="Sylfaen" w:cs="Cambria"/>
                <w:sz w:val="16"/>
                <w:szCs w:val="16"/>
              </w:rPr>
              <w:t>года</w:t>
            </w:r>
            <w:r w:rsidRPr="00F01DDB">
              <w:rPr>
                <w:rFonts w:ascii="Sylfaen" w:hAnsi="Sylfaen"/>
                <w:sz w:val="16"/>
                <w:szCs w:val="16"/>
              </w:rPr>
              <w:t>.</w:t>
            </w:r>
          </w:p>
        </w:tc>
        <w:tc>
          <w:tcPr>
            <w:tcW w:w="992" w:type="dxa"/>
            <w:vAlign w:val="center"/>
          </w:tcPr>
          <w:p w:rsidR="00F01DDB" w:rsidRPr="00F01DDB" w:rsidRDefault="00F01DDB" w:rsidP="00F01DDB">
            <w:pPr>
              <w:jc w:val="center"/>
              <w:rPr>
                <w:rFonts w:ascii="Sylfaen" w:hAnsi="Sylfaen"/>
              </w:rPr>
            </w:pPr>
            <w:r w:rsidRPr="00F01DDB">
              <w:rPr>
                <w:rFonts w:ascii="Sylfaen" w:hAnsi="Sylfaen"/>
                <w:sz w:val="16"/>
                <w:szCs w:val="16"/>
                <w:lang w:val="hy-AM"/>
              </w:rPr>
              <w:t>կգ</w:t>
            </w:r>
          </w:p>
        </w:tc>
        <w:tc>
          <w:tcPr>
            <w:tcW w:w="1164" w:type="dxa"/>
            <w:vAlign w:val="center"/>
          </w:tcPr>
          <w:p w:rsidR="00F01DDB" w:rsidRPr="00F01DDB" w:rsidRDefault="00F01DDB" w:rsidP="00F01DDB">
            <w:pPr>
              <w:jc w:val="center"/>
              <w:rPr>
                <w:rFonts w:ascii="Sylfaen" w:hAnsi="Sylfaen"/>
                <w:sz w:val="16"/>
                <w:szCs w:val="16"/>
              </w:rPr>
            </w:pPr>
          </w:p>
        </w:tc>
        <w:tc>
          <w:tcPr>
            <w:tcW w:w="678" w:type="dxa"/>
            <w:vAlign w:val="center"/>
          </w:tcPr>
          <w:p w:rsidR="00F01DDB" w:rsidRPr="00F01DDB" w:rsidRDefault="00F01DDB" w:rsidP="00F01DDB">
            <w:pPr>
              <w:jc w:val="center"/>
              <w:rPr>
                <w:rFonts w:ascii="Sylfaen" w:hAnsi="Sylfaen"/>
                <w:sz w:val="16"/>
                <w:szCs w:val="16"/>
              </w:rPr>
            </w:pPr>
          </w:p>
        </w:tc>
        <w:tc>
          <w:tcPr>
            <w:tcW w:w="851" w:type="dxa"/>
            <w:vAlign w:val="center"/>
          </w:tcPr>
          <w:p w:rsidR="00F01DDB" w:rsidRDefault="00F01DDB" w:rsidP="00F01DDB">
            <w:pPr>
              <w:jc w:val="center"/>
              <w:rPr>
                <w:rFonts w:ascii="Calibri" w:hAnsi="Calibri"/>
                <w:color w:val="000000"/>
                <w:sz w:val="22"/>
                <w:szCs w:val="22"/>
              </w:rPr>
            </w:pPr>
            <w:r>
              <w:rPr>
                <w:rFonts w:ascii="Calibri" w:hAnsi="Calibri"/>
                <w:color w:val="000000"/>
                <w:sz w:val="22"/>
                <w:szCs w:val="22"/>
              </w:rPr>
              <w:t>228</w:t>
            </w:r>
          </w:p>
        </w:tc>
        <w:tc>
          <w:tcPr>
            <w:tcW w:w="992" w:type="dxa"/>
          </w:tcPr>
          <w:p w:rsidR="00F01DDB" w:rsidRPr="00F01DDB" w:rsidRDefault="00F01DDB" w:rsidP="00F01DDB">
            <w:pPr>
              <w:rPr>
                <w:rFonts w:ascii="Sylfaen" w:hAnsi="Sylfaen"/>
              </w:rPr>
            </w:pPr>
            <w:r w:rsidRPr="00F01DDB">
              <w:rPr>
                <w:rFonts w:ascii="Sylfaen" w:hAnsi="Sylfaen"/>
                <w:sz w:val="16"/>
                <w:szCs w:val="16"/>
              </w:rPr>
              <w:t xml:space="preserve">С. </w:t>
            </w:r>
            <w:proofErr w:type="spellStart"/>
            <w:r w:rsidRPr="00F01DDB">
              <w:rPr>
                <w:rFonts w:ascii="Sylfaen" w:hAnsi="Sylfaen"/>
                <w:sz w:val="16"/>
                <w:szCs w:val="16"/>
              </w:rPr>
              <w:t>Ширакски</w:t>
            </w:r>
            <w:proofErr w:type="spellEnd"/>
            <w:r w:rsidRPr="00F01DDB">
              <w:rPr>
                <w:rFonts w:ascii="Sylfaen" w:hAnsi="Sylfaen"/>
                <w:sz w:val="16"/>
                <w:szCs w:val="16"/>
              </w:rPr>
              <w:t xml:space="preserve"> область РА, </w:t>
            </w:r>
            <w:proofErr w:type="spellStart"/>
            <w:r w:rsidRPr="00F01DDB">
              <w:rPr>
                <w:rFonts w:ascii="Sylfaen" w:hAnsi="Sylfaen"/>
                <w:sz w:val="16"/>
                <w:szCs w:val="16"/>
              </w:rPr>
              <w:t>Гюмри</w:t>
            </w:r>
            <w:proofErr w:type="spellEnd"/>
            <w:r w:rsidRPr="00F01DDB">
              <w:rPr>
                <w:rFonts w:ascii="Sylfaen" w:hAnsi="Sylfaen"/>
                <w:sz w:val="16"/>
                <w:szCs w:val="16"/>
              </w:rPr>
              <w:t xml:space="preserve"> </w:t>
            </w:r>
            <w:proofErr w:type="spellStart"/>
            <w:r w:rsidRPr="00F01DDB">
              <w:rPr>
                <w:rFonts w:ascii="Sylfaen" w:hAnsi="Sylfaen"/>
                <w:sz w:val="16"/>
                <w:szCs w:val="16"/>
              </w:rPr>
              <w:t>Лисинян</w:t>
            </w:r>
            <w:proofErr w:type="spellEnd"/>
            <w:r w:rsidRPr="00F01DDB">
              <w:rPr>
                <w:rFonts w:ascii="Sylfaen" w:hAnsi="Sylfaen"/>
                <w:sz w:val="16"/>
                <w:szCs w:val="16"/>
              </w:rPr>
              <w:t xml:space="preserve"> 6</w:t>
            </w:r>
          </w:p>
        </w:tc>
        <w:tc>
          <w:tcPr>
            <w:tcW w:w="1135" w:type="dxa"/>
            <w:vAlign w:val="center"/>
          </w:tcPr>
          <w:p w:rsidR="00F01DDB" w:rsidRPr="00F01DDB" w:rsidRDefault="00F01DDB" w:rsidP="00F01DDB">
            <w:pPr>
              <w:widowControl w:val="0"/>
              <w:jc w:val="center"/>
              <w:rPr>
                <w:rFonts w:ascii="Sylfaen" w:hAnsi="Sylfaen"/>
                <w:sz w:val="16"/>
                <w:szCs w:val="16"/>
              </w:rPr>
            </w:pPr>
            <w:r w:rsidRPr="00F01DDB">
              <w:rPr>
                <w:rFonts w:ascii="Sylfaen" w:hAnsi="Sylfaen"/>
                <w:sz w:val="16"/>
                <w:szCs w:val="16"/>
              </w:rPr>
              <w:t xml:space="preserve">Согласно запросу клиента </w:t>
            </w:r>
          </w:p>
        </w:tc>
        <w:tc>
          <w:tcPr>
            <w:tcW w:w="2551" w:type="dxa"/>
          </w:tcPr>
          <w:p w:rsidR="00F01DDB" w:rsidRDefault="00F01DDB" w:rsidP="00F01DDB">
            <w:r w:rsidRPr="002C4C77">
              <w:rPr>
                <w:rFonts w:ascii="Sylfaen" w:hAnsi="Sylfaen"/>
                <w:sz w:val="16"/>
                <w:szCs w:val="16"/>
              </w:rPr>
              <w:br/>
            </w:r>
            <w:r w:rsidRPr="002C4C77">
              <w:rPr>
                <w:rFonts w:ascii="Sylfaen" w:hAnsi="Sylfaen" w:cs="Arial"/>
                <w:color w:val="222222"/>
                <w:sz w:val="16"/>
                <w:szCs w:val="16"/>
                <w:shd w:val="clear" w:color="auto" w:fill="F8F9FA"/>
              </w:rPr>
              <w:t>Соглашение вступает в силу с 25.06.2020 г</w:t>
            </w:r>
          </w:p>
        </w:tc>
      </w:tr>
    </w:tbl>
    <w:p w:rsidR="00F954E8" w:rsidRPr="00F01DDB" w:rsidRDefault="00F01DDB" w:rsidP="00B46D58">
      <w:pPr>
        <w:widowControl w:val="0"/>
        <w:jc w:val="both"/>
        <w:rPr>
          <w:rFonts w:ascii="Sylfaen" w:hAnsi="Sylfaen"/>
        </w:rPr>
      </w:pPr>
      <w:proofErr w:type="gramStart"/>
      <w:r w:rsidRPr="008842CE">
        <w:rPr>
          <w:rFonts w:ascii="GHEA Grapalat" w:hAnsi="GHEA Grapalat"/>
          <w:i/>
        </w:rPr>
        <w:t>договор</w:t>
      </w:r>
      <w:proofErr w:type="gramEnd"/>
      <w:r w:rsidRPr="008842CE">
        <w:rPr>
          <w:rFonts w:ascii="GHEA Grapalat" w:hAnsi="GHEA Grapalat"/>
          <w:i/>
        </w:rPr>
        <w:t xml:space="preserve"> заключается на основании части 6 статьи 15 Закона РА "О закупках",</w:t>
      </w:r>
    </w:p>
    <w:tbl>
      <w:tblPr>
        <w:tblW w:w="9639" w:type="dxa"/>
        <w:jc w:val="center"/>
        <w:tblLayout w:type="fixed"/>
        <w:tblLook w:val="0000" w:firstRow="0" w:lastRow="0" w:firstColumn="0" w:lastColumn="0" w:noHBand="0" w:noVBand="0"/>
      </w:tblPr>
      <w:tblGrid>
        <w:gridCol w:w="4536"/>
        <w:gridCol w:w="760"/>
        <w:gridCol w:w="4343"/>
      </w:tblGrid>
      <w:tr w:rsidR="00B138F3" w:rsidRPr="00F01DDB" w:rsidTr="00E22E51">
        <w:trPr>
          <w:jc w:val="center"/>
        </w:trPr>
        <w:tc>
          <w:tcPr>
            <w:tcW w:w="4536" w:type="dxa"/>
          </w:tcPr>
          <w:p w:rsidR="00F01DDB" w:rsidRDefault="00F01DDB" w:rsidP="00B46D58">
            <w:pPr>
              <w:widowControl w:val="0"/>
              <w:jc w:val="center"/>
              <w:rPr>
                <w:rFonts w:ascii="Sylfaen" w:hAnsi="Sylfaen"/>
                <w:b/>
              </w:rPr>
            </w:pPr>
          </w:p>
          <w:p w:rsidR="00F01DDB" w:rsidRDefault="00F01DDB" w:rsidP="00B46D58">
            <w:pPr>
              <w:widowControl w:val="0"/>
              <w:jc w:val="center"/>
              <w:rPr>
                <w:rFonts w:ascii="Sylfaen" w:hAnsi="Sylfaen"/>
                <w:b/>
              </w:rPr>
            </w:pPr>
          </w:p>
          <w:p w:rsidR="00F01DDB" w:rsidRDefault="00F01DDB" w:rsidP="00B46D58">
            <w:pPr>
              <w:widowControl w:val="0"/>
              <w:jc w:val="center"/>
              <w:rPr>
                <w:rFonts w:ascii="Sylfaen" w:hAnsi="Sylfaen"/>
                <w:b/>
              </w:rPr>
            </w:pPr>
          </w:p>
          <w:p w:rsidR="00F01DDB" w:rsidRDefault="00F01DDB" w:rsidP="00B46D58">
            <w:pPr>
              <w:widowControl w:val="0"/>
              <w:jc w:val="center"/>
              <w:rPr>
                <w:rFonts w:ascii="Sylfaen" w:hAnsi="Sylfaen"/>
                <w:b/>
              </w:rPr>
            </w:pPr>
          </w:p>
          <w:p w:rsidR="00071D1C" w:rsidRPr="00F01DDB" w:rsidRDefault="00071D1C" w:rsidP="00B46D58">
            <w:pPr>
              <w:widowControl w:val="0"/>
              <w:jc w:val="center"/>
              <w:rPr>
                <w:rFonts w:ascii="Sylfaen" w:hAnsi="Sylfaen" w:cs="Sylfaen"/>
                <w:b/>
                <w:bCs/>
              </w:rPr>
            </w:pPr>
            <w:r w:rsidRPr="00F01DDB">
              <w:rPr>
                <w:rFonts w:ascii="Sylfaen" w:hAnsi="Sylfaen"/>
                <w:b/>
              </w:rPr>
              <w:t>ПОКУПАТЕЛЬ</w:t>
            </w:r>
          </w:p>
          <w:p w:rsidR="00071D1C" w:rsidRPr="00F01DDB" w:rsidRDefault="00AB4EAB" w:rsidP="00B46D58">
            <w:pPr>
              <w:widowControl w:val="0"/>
              <w:jc w:val="center"/>
              <w:rPr>
                <w:rFonts w:ascii="Sylfaen" w:hAnsi="Sylfaen"/>
                <w:lang w:val="en-US"/>
              </w:rPr>
            </w:pPr>
            <w:r w:rsidRPr="00F01DDB">
              <w:rPr>
                <w:rFonts w:ascii="Sylfaen" w:hAnsi="Sylfaen"/>
                <w:lang w:val="en-US"/>
              </w:rPr>
              <w:t>_____________________</w:t>
            </w:r>
          </w:p>
          <w:p w:rsidR="00071D1C" w:rsidRPr="00F01DDB" w:rsidRDefault="00071D1C" w:rsidP="00B46D58">
            <w:pPr>
              <w:widowControl w:val="0"/>
              <w:jc w:val="center"/>
              <w:rPr>
                <w:rFonts w:ascii="Sylfaen" w:hAnsi="Sylfaen"/>
                <w:sz w:val="16"/>
                <w:szCs w:val="16"/>
              </w:rPr>
            </w:pPr>
            <w:r w:rsidRPr="00F01DDB">
              <w:rPr>
                <w:rFonts w:ascii="Sylfaen" w:hAnsi="Sylfaen"/>
                <w:sz w:val="16"/>
                <w:szCs w:val="16"/>
              </w:rPr>
              <w:t>/подпись/</w:t>
            </w:r>
          </w:p>
          <w:p w:rsidR="00071D1C" w:rsidRPr="00F01DDB" w:rsidRDefault="00071D1C" w:rsidP="00B46D58">
            <w:pPr>
              <w:widowControl w:val="0"/>
              <w:jc w:val="center"/>
              <w:rPr>
                <w:rFonts w:ascii="Sylfaen" w:hAnsi="Sylfaen"/>
              </w:rPr>
            </w:pPr>
            <w:r w:rsidRPr="00F01DDB">
              <w:rPr>
                <w:rFonts w:ascii="Sylfaen" w:hAnsi="Sylfaen"/>
              </w:rPr>
              <w:t>М. П.</w:t>
            </w:r>
          </w:p>
        </w:tc>
        <w:tc>
          <w:tcPr>
            <w:tcW w:w="760" w:type="dxa"/>
          </w:tcPr>
          <w:p w:rsidR="00071D1C" w:rsidRPr="00F01DDB" w:rsidRDefault="00071D1C" w:rsidP="00B46D58">
            <w:pPr>
              <w:widowControl w:val="0"/>
              <w:jc w:val="center"/>
              <w:rPr>
                <w:rFonts w:ascii="Sylfaen" w:hAnsi="Sylfaen"/>
              </w:rPr>
            </w:pPr>
          </w:p>
        </w:tc>
        <w:tc>
          <w:tcPr>
            <w:tcW w:w="4343" w:type="dxa"/>
          </w:tcPr>
          <w:p w:rsidR="00071D1C" w:rsidRPr="00F01DDB" w:rsidRDefault="00071D1C" w:rsidP="00B46D58">
            <w:pPr>
              <w:widowControl w:val="0"/>
              <w:jc w:val="center"/>
              <w:rPr>
                <w:rFonts w:ascii="Sylfaen" w:hAnsi="Sylfaen" w:cs="Sylfaen"/>
                <w:b/>
                <w:bCs/>
              </w:rPr>
            </w:pPr>
            <w:r w:rsidRPr="00F01DDB">
              <w:rPr>
                <w:rFonts w:ascii="Sylfaen" w:hAnsi="Sylfaen"/>
                <w:b/>
              </w:rPr>
              <w:t>ПРОДАВЕЦ</w:t>
            </w:r>
          </w:p>
          <w:p w:rsidR="00071D1C" w:rsidRPr="00F01DDB" w:rsidRDefault="00AB4EAB" w:rsidP="00B46D58">
            <w:pPr>
              <w:widowControl w:val="0"/>
              <w:jc w:val="center"/>
              <w:rPr>
                <w:rFonts w:ascii="Sylfaen" w:hAnsi="Sylfaen"/>
                <w:lang w:val="en-US"/>
              </w:rPr>
            </w:pPr>
            <w:r w:rsidRPr="00F01DDB">
              <w:rPr>
                <w:rFonts w:ascii="Sylfaen" w:hAnsi="Sylfaen"/>
                <w:lang w:val="en-US"/>
              </w:rPr>
              <w:t>______________________</w:t>
            </w:r>
          </w:p>
          <w:p w:rsidR="00071D1C" w:rsidRPr="00F01DDB" w:rsidRDefault="00071D1C" w:rsidP="00B46D58">
            <w:pPr>
              <w:widowControl w:val="0"/>
              <w:jc w:val="center"/>
              <w:rPr>
                <w:rFonts w:ascii="Sylfaen" w:hAnsi="Sylfaen"/>
                <w:sz w:val="16"/>
                <w:szCs w:val="16"/>
              </w:rPr>
            </w:pPr>
            <w:r w:rsidRPr="00F01DDB">
              <w:rPr>
                <w:rFonts w:ascii="Sylfaen" w:hAnsi="Sylfaen"/>
                <w:sz w:val="16"/>
                <w:szCs w:val="16"/>
              </w:rPr>
              <w:t>/подпись/</w:t>
            </w:r>
          </w:p>
          <w:p w:rsidR="00071D1C" w:rsidRPr="00F01DDB" w:rsidRDefault="00071D1C" w:rsidP="00B46D58">
            <w:pPr>
              <w:widowControl w:val="0"/>
              <w:jc w:val="center"/>
              <w:rPr>
                <w:rFonts w:ascii="Sylfaen" w:hAnsi="Sylfaen"/>
              </w:rPr>
            </w:pPr>
            <w:r w:rsidRPr="00F01DDB">
              <w:rPr>
                <w:rFonts w:ascii="Sylfaen" w:hAnsi="Sylfaen"/>
              </w:rPr>
              <w:t>М. П.</w:t>
            </w:r>
          </w:p>
        </w:tc>
      </w:tr>
    </w:tbl>
    <w:p w:rsidR="00071D1C" w:rsidRPr="00F01DDB" w:rsidRDefault="00071D1C" w:rsidP="00B46D58">
      <w:pPr>
        <w:widowControl w:val="0"/>
        <w:spacing w:after="160"/>
        <w:jc w:val="right"/>
        <w:rPr>
          <w:rFonts w:ascii="Sylfaen" w:hAnsi="Sylfaen"/>
          <w:i/>
        </w:rPr>
      </w:pPr>
      <w:r w:rsidRPr="00F01DDB">
        <w:rPr>
          <w:rFonts w:ascii="Sylfaen" w:hAnsi="Sylfaen"/>
        </w:rPr>
        <w:br w:type="page"/>
      </w:r>
      <w:r w:rsidRPr="00F01DDB">
        <w:rPr>
          <w:rFonts w:ascii="Sylfaen" w:hAnsi="Sylfaen"/>
          <w:i/>
        </w:rPr>
        <w:lastRenderedPageBreak/>
        <w:t>Приложение № 2</w:t>
      </w:r>
    </w:p>
    <w:p w:rsidR="00071D1C" w:rsidRPr="00F01DDB" w:rsidRDefault="00071D1C" w:rsidP="00B46D58">
      <w:pPr>
        <w:widowControl w:val="0"/>
        <w:spacing w:after="160"/>
        <w:jc w:val="right"/>
        <w:rPr>
          <w:rFonts w:ascii="Sylfaen" w:hAnsi="Sylfaen"/>
          <w:i/>
        </w:rPr>
      </w:pPr>
      <w:proofErr w:type="gramStart"/>
      <w:r w:rsidRPr="00F01DDB">
        <w:rPr>
          <w:rFonts w:ascii="Sylfaen" w:hAnsi="Sylfaen"/>
          <w:i/>
        </w:rPr>
        <w:t>к</w:t>
      </w:r>
      <w:proofErr w:type="gramEnd"/>
      <w:r w:rsidRPr="00F01DDB">
        <w:rPr>
          <w:rFonts w:ascii="Sylfaen" w:hAnsi="Sylfaen"/>
          <w:i/>
        </w:rPr>
        <w:t xml:space="preserve"> Договору под кодом </w:t>
      </w:r>
      <w:r w:rsidR="005A57B8" w:rsidRPr="00F01DDB">
        <w:rPr>
          <w:rFonts w:ascii="Sylfaen" w:hAnsi="Sylfaen"/>
          <w:i/>
        </w:rPr>
        <w:br/>
      </w:r>
      <w:r w:rsidRPr="00F01DDB">
        <w:rPr>
          <w:rFonts w:ascii="Sylfaen" w:hAnsi="Sylfaen"/>
          <w:i/>
        </w:rPr>
        <w:t xml:space="preserve">заключенному </w:t>
      </w:r>
      <w:r w:rsidR="006132ED" w:rsidRPr="00F01DDB">
        <w:rPr>
          <w:rFonts w:ascii="Sylfaen" w:hAnsi="Sylfaen"/>
          <w:i/>
        </w:rPr>
        <w:t>"</w:t>
      </w:r>
      <w:r w:rsidR="00D52566" w:rsidRPr="00F01DDB">
        <w:rPr>
          <w:rFonts w:ascii="Sylfaen" w:hAnsi="Sylfaen"/>
          <w:i/>
        </w:rPr>
        <w:tab/>
      </w:r>
      <w:r w:rsidR="006132ED" w:rsidRPr="00F01DDB">
        <w:rPr>
          <w:rFonts w:ascii="Sylfaen" w:hAnsi="Sylfaen"/>
          <w:i/>
        </w:rPr>
        <w:t>"</w:t>
      </w:r>
      <w:r w:rsidR="00D52566" w:rsidRPr="00F01DDB">
        <w:rPr>
          <w:rFonts w:ascii="Sylfaen" w:hAnsi="Sylfaen"/>
          <w:i/>
        </w:rPr>
        <w:tab/>
      </w:r>
      <w:r w:rsidRPr="00F01DDB">
        <w:rPr>
          <w:rFonts w:ascii="Sylfaen" w:hAnsi="Sylfaen"/>
          <w:i/>
        </w:rPr>
        <w:t>20</w:t>
      </w:r>
      <w:r w:rsidR="00D52566" w:rsidRPr="00F01DDB">
        <w:rPr>
          <w:rFonts w:ascii="Sylfaen" w:hAnsi="Sylfaen"/>
          <w:i/>
        </w:rPr>
        <w:tab/>
      </w:r>
      <w:r w:rsidRPr="00F01DDB">
        <w:rPr>
          <w:rFonts w:ascii="Sylfaen" w:hAnsi="Sylfaen"/>
          <w:i/>
        </w:rPr>
        <w:t>г.</w:t>
      </w:r>
    </w:p>
    <w:p w:rsidR="00071D1C" w:rsidRPr="00F01DDB" w:rsidRDefault="00071D1C" w:rsidP="00B46D58">
      <w:pPr>
        <w:widowControl w:val="0"/>
        <w:spacing w:after="160"/>
        <w:jc w:val="center"/>
        <w:rPr>
          <w:rFonts w:ascii="Sylfaen" w:hAnsi="Sylfaen"/>
        </w:rPr>
      </w:pPr>
      <w:r w:rsidRPr="00F01DDB">
        <w:rPr>
          <w:rFonts w:ascii="Sylfaen" w:hAnsi="Sylfaen"/>
        </w:rPr>
        <w:t>ГРАФИК ОПЛАТЫ</w:t>
      </w:r>
      <w:r w:rsidR="00E67FD5" w:rsidRPr="00F01DDB">
        <w:rPr>
          <w:rStyle w:val="af6"/>
          <w:rFonts w:ascii="Sylfaen" w:hAnsi="Sylfaen"/>
        </w:rPr>
        <w:footnoteReference w:customMarkFollows="1" w:id="37"/>
        <w:t>*</w:t>
      </w:r>
    </w:p>
    <w:p w:rsidR="00071D1C" w:rsidRPr="00F01DDB" w:rsidRDefault="00071D1C" w:rsidP="00B46D58">
      <w:pPr>
        <w:widowControl w:val="0"/>
        <w:spacing w:after="160"/>
        <w:jc w:val="right"/>
        <w:rPr>
          <w:rFonts w:ascii="Sylfaen" w:hAnsi="Sylfaen"/>
        </w:rPr>
      </w:pPr>
      <w:proofErr w:type="spellStart"/>
      <w:r w:rsidRPr="00F01DDB">
        <w:rPr>
          <w:rFonts w:ascii="Sylfaen" w:hAnsi="Sylfaen"/>
        </w:rPr>
        <w:t>Драмов</w:t>
      </w:r>
      <w:proofErr w:type="spellEnd"/>
      <w:r w:rsidRPr="00F01DDB">
        <w:rPr>
          <w:rFonts w:ascii="Sylfaen" w:hAnsi="Sylfaen"/>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128"/>
        <w:gridCol w:w="1291"/>
        <w:gridCol w:w="994"/>
        <w:gridCol w:w="999"/>
        <w:gridCol w:w="711"/>
        <w:gridCol w:w="854"/>
        <w:gridCol w:w="558"/>
        <w:gridCol w:w="705"/>
        <w:gridCol w:w="712"/>
        <w:gridCol w:w="846"/>
        <w:gridCol w:w="868"/>
        <w:gridCol w:w="858"/>
        <w:gridCol w:w="995"/>
        <w:gridCol w:w="858"/>
        <w:gridCol w:w="813"/>
      </w:tblGrid>
      <w:tr w:rsidR="000A23E6" w:rsidRPr="00F01DDB" w:rsidTr="00D93136">
        <w:trPr>
          <w:trHeight w:val="305"/>
          <w:jc w:val="center"/>
        </w:trPr>
        <w:tc>
          <w:tcPr>
            <w:tcW w:w="15905" w:type="dxa"/>
            <w:gridSpan w:val="16"/>
          </w:tcPr>
          <w:p w:rsidR="000A23E6" w:rsidRPr="00F01DDB" w:rsidRDefault="000A23E6" w:rsidP="00D93136">
            <w:pPr>
              <w:widowControl w:val="0"/>
              <w:jc w:val="center"/>
              <w:rPr>
                <w:rFonts w:ascii="Sylfaen" w:hAnsi="Sylfaen"/>
                <w:sz w:val="16"/>
                <w:szCs w:val="16"/>
              </w:rPr>
            </w:pPr>
            <w:r w:rsidRPr="00F01DDB">
              <w:rPr>
                <w:rFonts w:ascii="Sylfaen" w:hAnsi="Sylfaen"/>
                <w:sz w:val="16"/>
                <w:szCs w:val="16"/>
              </w:rPr>
              <w:t>Товар</w:t>
            </w:r>
          </w:p>
        </w:tc>
      </w:tr>
      <w:tr w:rsidR="000A23E6" w:rsidRPr="00F01DDB" w:rsidTr="00D93136">
        <w:trPr>
          <w:trHeight w:val="747"/>
          <w:jc w:val="center"/>
        </w:trPr>
        <w:tc>
          <w:tcPr>
            <w:tcW w:w="1715" w:type="dxa"/>
            <w:vAlign w:val="center"/>
          </w:tcPr>
          <w:p w:rsidR="000A23E6" w:rsidRPr="00F01DDB" w:rsidRDefault="000A23E6" w:rsidP="00D93136">
            <w:pPr>
              <w:widowControl w:val="0"/>
              <w:jc w:val="center"/>
              <w:rPr>
                <w:rFonts w:ascii="Sylfaen" w:hAnsi="Sylfaen"/>
                <w:sz w:val="16"/>
                <w:szCs w:val="16"/>
              </w:rPr>
            </w:pPr>
            <w:proofErr w:type="gramStart"/>
            <w:r w:rsidRPr="00F01DDB">
              <w:rPr>
                <w:rFonts w:ascii="Sylfaen" w:hAnsi="Sylfaen"/>
                <w:sz w:val="16"/>
                <w:szCs w:val="16"/>
              </w:rPr>
              <w:t>номер</w:t>
            </w:r>
            <w:proofErr w:type="gramEnd"/>
            <w:r w:rsidRPr="00F01DDB">
              <w:rPr>
                <w:rFonts w:ascii="Sylfaen" w:hAnsi="Sylfaen"/>
                <w:sz w:val="16"/>
                <w:szCs w:val="16"/>
              </w:rPr>
              <w:t xml:space="preserve"> предусмотренного приглашением лота</w:t>
            </w:r>
          </w:p>
        </w:tc>
        <w:tc>
          <w:tcPr>
            <w:tcW w:w="2128" w:type="dxa"/>
            <w:vAlign w:val="center"/>
          </w:tcPr>
          <w:p w:rsidR="000A23E6" w:rsidRPr="00F01DDB" w:rsidRDefault="000A23E6" w:rsidP="00D93136">
            <w:pPr>
              <w:widowControl w:val="0"/>
              <w:jc w:val="center"/>
              <w:rPr>
                <w:rFonts w:ascii="Sylfaen" w:hAnsi="Sylfaen"/>
                <w:sz w:val="16"/>
                <w:szCs w:val="16"/>
              </w:rPr>
            </w:pPr>
            <w:proofErr w:type="gramStart"/>
            <w:r w:rsidRPr="00F01DDB">
              <w:rPr>
                <w:rFonts w:ascii="Sylfaen" w:hAnsi="Sylfaen"/>
                <w:sz w:val="16"/>
                <w:szCs w:val="16"/>
              </w:rPr>
              <w:t>промежуточный</w:t>
            </w:r>
            <w:proofErr w:type="gramEnd"/>
            <w:r w:rsidRPr="00F01DDB">
              <w:rPr>
                <w:rFonts w:ascii="Sylfaen" w:hAnsi="Sylfaen"/>
                <w:sz w:val="16"/>
                <w:szCs w:val="16"/>
              </w:rPr>
              <w:t xml:space="preserve"> код, предусмотренный планом закупок по классификации ЕЗК (CPV)</w:t>
            </w:r>
          </w:p>
        </w:tc>
        <w:tc>
          <w:tcPr>
            <w:tcW w:w="1291" w:type="dxa"/>
            <w:vAlign w:val="center"/>
          </w:tcPr>
          <w:p w:rsidR="000A23E6" w:rsidRPr="00F01DDB" w:rsidRDefault="000A23E6" w:rsidP="00D93136">
            <w:pPr>
              <w:widowControl w:val="0"/>
              <w:jc w:val="center"/>
              <w:rPr>
                <w:rFonts w:ascii="Sylfaen" w:hAnsi="Sylfaen"/>
                <w:sz w:val="16"/>
                <w:szCs w:val="16"/>
              </w:rPr>
            </w:pPr>
            <w:proofErr w:type="gramStart"/>
            <w:r w:rsidRPr="00F01DDB">
              <w:rPr>
                <w:rFonts w:ascii="Sylfaen" w:hAnsi="Sylfaen"/>
                <w:sz w:val="16"/>
                <w:szCs w:val="16"/>
              </w:rPr>
              <w:t>наименование</w:t>
            </w:r>
            <w:proofErr w:type="gramEnd"/>
          </w:p>
        </w:tc>
        <w:tc>
          <w:tcPr>
            <w:tcW w:w="10771" w:type="dxa"/>
            <w:gridSpan w:val="13"/>
            <w:vAlign w:val="center"/>
          </w:tcPr>
          <w:p w:rsidR="000A23E6" w:rsidRPr="00F01DDB" w:rsidRDefault="000A23E6" w:rsidP="00D93136">
            <w:pPr>
              <w:widowControl w:val="0"/>
              <w:jc w:val="both"/>
              <w:rPr>
                <w:rFonts w:ascii="Sylfaen" w:hAnsi="Sylfaen"/>
                <w:sz w:val="16"/>
                <w:szCs w:val="16"/>
              </w:rPr>
            </w:pPr>
            <w:r w:rsidRPr="00F01DDB">
              <w:rPr>
                <w:rFonts w:ascii="Sylfaen" w:hAnsi="Sylfaen"/>
                <w:sz w:val="16"/>
                <w:szCs w:val="16"/>
              </w:rPr>
              <w:t>Оплату товара предусматривается произвести в 20 г., по месяцам, в том числе</w:t>
            </w:r>
            <w:r w:rsidRPr="00F01DDB">
              <w:rPr>
                <w:rStyle w:val="af6"/>
                <w:rFonts w:ascii="Sylfaen" w:hAnsi="Sylfaen"/>
                <w:sz w:val="16"/>
                <w:szCs w:val="16"/>
              </w:rPr>
              <w:footnoteReference w:customMarkFollows="1" w:id="38"/>
              <w:t>**</w:t>
            </w:r>
          </w:p>
        </w:tc>
      </w:tr>
      <w:tr w:rsidR="000A23E6" w:rsidRPr="00F01DDB" w:rsidTr="00D93136">
        <w:trPr>
          <w:trHeight w:val="594"/>
          <w:jc w:val="center"/>
        </w:trPr>
        <w:tc>
          <w:tcPr>
            <w:tcW w:w="1715" w:type="dxa"/>
          </w:tcPr>
          <w:p w:rsidR="000A23E6" w:rsidRPr="00F01DDB" w:rsidRDefault="000A23E6" w:rsidP="00D93136">
            <w:pPr>
              <w:widowControl w:val="0"/>
              <w:jc w:val="center"/>
              <w:rPr>
                <w:rFonts w:ascii="Sylfaen" w:hAnsi="Sylfaen"/>
                <w:sz w:val="16"/>
                <w:szCs w:val="16"/>
              </w:rPr>
            </w:pPr>
          </w:p>
        </w:tc>
        <w:tc>
          <w:tcPr>
            <w:tcW w:w="2128" w:type="dxa"/>
          </w:tcPr>
          <w:p w:rsidR="000A23E6" w:rsidRPr="00F01DDB" w:rsidRDefault="000A23E6" w:rsidP="00D93136">
            <w:pPr>
              <w:widowControl w:val="0"/>
              <w:jc w:val="center"/>
              <w:rPr>
                <w:rFonts w:ascii="Sylfaen" w:hAnsi="Sylfaen"/>
                <w:sz w:val="16"/>
                <w:szCs w:val="16"/>
              </w:rPr>
            </w:pPr>
          </w:p>
        </w:tc>
        <w:tc>
          <w:tcPr>
            <w:tcW w:w="1291" w:type="dxa"/>
          </w:tcPr>
          <w:p w:rsidR="000A23E6" w:rsidRPr="00F01DDB" w:rsidRDefault="000A23E6" w:rsidP="00D93136">
            <w:pPr>
              <w:widowControl w:val="0"/>
              <w:jc w:val="center"/>
              <w:rPr>
                <w:rFonts w:ascii="Sylfaen" w:hAnsi="Sylfaen"/>
                <w:sz w:val="16"/>
                <w:szCs w:val="16"/>
              </w:rPr>
            </w:pPr>
          </w:p>
        </w:tc>
        <w:tc>
          <w:tcPr>
            <w:tcW w:w="994"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январь</w:t>
            </w:r>
            <w:proofErr w:type="gramEnd"/>
          </w:p>
        </w:tc>
        <w:tc>
          <w:tcPr>
            <w:tcW w:w="999" w:type="dxa"/>
            <w:vAlign w:val="center"/>
          </w:tcPr>
          <w:p w:rsidR="000A23E6" w:rsidRPr="00F01DDB" w:rsidRDefault="000A23E6" w:rsidP="00D93136">
            <w:pPr>
              <w:widowControl w:val="0"/>
              <w:ind w:right="-7"/>
              <w:jc w:val="center"/>
              <w:rPr>
                <w:rFonts w:ascii="Sylfaen" w:hAnsi="Sylfaen" w:cs="Sylfaen"/>
                <w:sz w:val="16"/>
                <w:szCs w:val="16"/>
              </w:rPr>
            </w:pPr>
            <w:proofErr w:type="gramStart"/>
            <w:r w:rsidRPr="00F01DDB">
              <w:rPr>
                <w:rFonts w:ascii="Sylfaen" w:hAnsi="Sylfaen"/>
                <w:sz w:val="16"/>
                <w:szCs w:val="16"/>
              </w:rPr>
              <w:t>февраль</w:t>
            </w:r>
            <w:proofErr w:type="gramEnd"/>
          </w:p>
        </w:tc>
        <w:tc>
          <w:tcPr>
            <w:tcW w:w="711"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март</w:t>
            </w:r>
            <w:proofErr w:type="gramEnd"/>
          </w:p>
        </w:tc>
        <w:tc>
          <w:tcPr>
            <w:tcW w:w="854" w:type="dxa"/>
            <w:vAlign w:val="center"/>
          </w:tcPr>
          <w:p w:rsidR="000A23E6" w:rsidRPr="00F01DDB" w:rsidRDefault="000A23E6" w:rsidP="00D93136">
            <w:pPr>
              <w:widowControl w:val="0"/>
              <w:ind w:right="-7"/>
              <w:jc w:val="center"/>
              <w:rPr>
                <w:rFonts w:ascii="Sylfaen" w:hAnsi="Sylfaen" w:cs="Sylfaen"/>
                <w:sz w:val="16"/>
                <w:szCs w:val="16"/>
              </w:rPr>
            </w:pPr>
            <w:proofErr w:type="gramStart"/>
            <w:r w:rsidRPr="00F01DDB">
              <w:rPr>
                <w:rFonts w:ascii="Sylfaen" w:hAnsi="Sylfaen"/>
                <w:sz w:val="16"/>
                <w:szCs w:val="16"/>
              </w:rPr>
              <w:t>апрель</w:t>
            </w:r>
            <w:proofErr w:type="gramEnd"/>
          </w:p>
        </w:tc>
        <w:tc>
          <w:tcPr>
            <w:tcW w:w="558"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май</w:t>
            </w:r>
            <w:proofErr w:type="gramEnd"/>
          </w:p>
        </w:tc>
        <w:tc>
          <w:tcPr>
            <w:tcW w:w="705"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июнь</w:t>
            </w:r>
            <w:proofErr w:type="gramEnd"/>
          </w:p>
        </w:tc>
        <w:tc>
          <w:tcPr>
            <w:tcW w:w="712"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июль</w:t>
            </w:r>
            <w:proofErr w:type="gramEnd"/>
          </w:p>
        </w:tc>
        <w:tc>
          <w:tcPr>
            <w:tcW w:w="846"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август</w:t>
            </w:r>
            <w:proofErr w:type="gramEnd"/>
          </w:p>
        </w:tc>
        <w:tc>
          <w:tcPr>
            <w:tcW w:w="868"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сентябрь</w:t>
            </w:r>
            <w:proofErr w:type="gramEnd"/>
          </w:p>
        </w:tc>
        <w:tc>
          <w:tcPr>
            <w:tcW w:w="858"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октябрь</w:t>
            </w:r>
            <w:proofErr w:type="gramEnd"/>
          </w:p>
        </w:tc>
        <w:tc>
          <w:tcPr>
            <w:tcW w:w="995"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ноябрь</w:t>
            </w:r>
            <w:proofErr w:type="gramEnd"/>
          </w:p>
        </w:tc>
        <w:tc>
          <w:tcPr>
            <w:tcW w:w="858" w:type="dxa"/>
            <w:vAlign w:val="center"/>
          </w:tcPr>
          <w:p w:rsidR="000A23E6" w:rsidRPr="00F01DDB" w:rsidRDefault="000A23E6" w:rsidP="00D93136">
            <w:pPr>
              <w:widowControl w:val="0"/>
              <w:ind w:right="-7"/>
              <w:jc w:val="center"/>
              <w:rPr>
                <w:rFonts w:ascii="Sylfaen" w:hAnsi="Sylfaen"/>
                <w:sz w:val="16"/>
                <w:szCs w:val="16"/>
              </w:rPr>
            </w:pPr>
            <w:proofErr w:type="gramStart"/>
            <w:r w:rsidRPr="00F01DDB">
              <w:rPr>
                <w:rFonts w:ascii="Sylfaen" w:hAnsi="Sylfaen"/>
                <w:sz w:val="16"/>
                <w:szCs w:val="16"/>
              </w:rPr>
              <w:t>декабрь</w:t>
            </w:r>
            <w:proofErr w:type="gramEnd"/>
          </w:p>
        </w:tc>
        <w:tc>
          <w:tcPr>
            <w:tcW w:w="813" w:type="dxa"/>
            <w:vAlign w:val="center"/>
          </w:tcPr>
          <w:p w:rsidR="000A23E6" w:rsidRPr="00F01DDB" w:rsidRDefault="000A23E6" w:rsidP="00D93136">
            <w:pPr>
              <w:widowControl w:val="0"/>
              <w:ind w:right="-1"/>
              <w:jc w:val="center"/>
              <w:rPr>
                <w:rFonts w:ascii="Sylfaen" w:hAnsi="Sylfaen"/>
                <w:sz w:val="16"/>
                <w:szCs w:val="16"/>
                <w:lang w:val="en-US"/>
              </w:rPr>
            </w:pPr>
            <w:r w:rsidRPr="00F01DDB">
              <w:rPr>
                <w:rFonts w:ascii="Sylfaen" w:hAnsi="Sylfaen"/>
                <w:sz w:val="16"/>
                <w:szCs w:val="16"/>
              </w:rPr>
              <w:t>Всего</w:t>
            </w:r>
          </w:p>
        </w:tc>
      </w:tr>
      <w:tr w:rsidR="000A23E6" w:rsidRPr="00F01DDB" w:rsidTr="00D93136">
        <w:trPr>
          <w:trHeight w:val="404"/>
          <w:jc w:val="center"/>
        </w:trPr>
        <w:tc>
          <w:tcPr>
            <w:tcW w:w="1715" w:type="dxa"/>
            <w:vAlign w:val="center"/>
          </w:tcPr>
          <w:p w:rsidR="000A23E6" w:rsidRPr="00F01DDB" w:rsidRDefault="000A23E6" w:rsidP="000A23E6">
            <w:pPr>
              <w:numPr>
                <w:ilvl w:val="0"/>
                <w:numId w:val="27"/>
              </w:numPr>
              <w:jc w:val="center"/>
              <w:rPr>
                <w:rFonts w:ascii="Sylfaen" w:hAnsi="Sylfaen"/>
                <w:sz w:val="16"/>
                <w:szCs w:val="16"/>
              </w:rPr>
            </w:pPr>
          </w:p>
        </w:tc>
        <w:tc>
          <w:tcPr>
            <w:tcW w:w="2128" w:type="dxa"/>
            <w:vAlign w:val="center"/>
          </w:tcPr>
          <w:p w:rsidR="000A23E6" w:rsidRPr="00F01DDB" w:rsidRDefault="000A23E6" w:rsidP="00D93136">
            <w:pPr>
              <w:jc w:val="center"/>
              <w:rPr>
                <w:rFonts w:ascii="Sylfaen" w:hAnsi="Sylfaen" w:cs="Calibri"/>
                <w:sz w:val="14"/>
                <w:szCs w:val="14"/>
              </w:rPr>
            </w:pPr>
            <w:r w:rsidRPr="00F01DDB">
              <w:rPr>
                <w:rFonts w:ascii="Sylfaen" w:hAnsi="Sylfaen"/>
                <w:sz w:val="14"/>
                <w:szCs w:val="14"/>
              </w:rPr>
              <w:t>15811120</w:t>
            </w:r>
          </w:p>
        </w:tc>
        <w:tc>
          <w:tcPr>
            <w:tcW w:w="1291" w:type="dxa"/>
            <w:vAlign w:val="center"/>
          </w:tcPr>
          <w:p w:rsidR="000A23E6" w:rsidRPr="00F01DDB" w:rsidRDefault="000A23E6" w:rsidP="00D93136">
            <w:pPr>
              <w:jc w:val="center"/>
              <w:rPr>
                <w:rFonts w:ascii="Sylfaen" w:hAnsi="Sylfaen" w:cs="Arial"/>
                <w:sz w:val="16"/>
                <w:szCs w:val="16"/>
              </w:rPr>
            </w:pPr>
            <w:proofErr w:type="gramStart"/>
            <w:r w:rsidRPr="00F01DDB">
              <w:rPr>
                <w:rFonts w:ascii="Sylfaen" w:hAnsi="Sylfaen" w:cs="Cambria"/>
                <w:sz w:val="16"/>
                <w:szCs w:val="16"/>
              </w:rPr>
              <w:t>хлеб</w:t>
            </w:r>
            <w:proofErr w:type="gramEnd"/>
          </w:p>
        </w:tc>
        <w:tc>
          <w:tcPr>
            <w:tcW w:w="994" w:type="dxa"/>
            <w:vAlign w:val="center"/>
          </w:tcPr>
          <w:p w:rsidR="000A23E6" w:rsidRPr="00F01DDB" w:rsidRDefault="000A23E6" w:rsidP="00D93136">
            <w:pPr>
              <w:jc w:val="center"/>
              <w:rPr>
                <w:rFonts w:ascii="Sylfaen" w:hAnsi="Sylfaen"/>
              </w:rPr>
            </w:pPr>
            <w:r w:rsidRPr="00F01DDB">
              <w:rPr>
                <w:rFonts w:ascii="Sylfaen" w:hAnsi="Sylfaen"/>
              </w:rPr>
              <w:t>-</w:t>
            </w:r>
          </w:p>
        </w:tc>
        <w:tc>
          <w:tcPr>
            <w:tcW w:w="999" w:type="dxa"/>
            <w:vAlign w:val="center"/>
          </w:tcPr>
          <w:p w:rsidR="000A23E6" w:rsidRPr="00F01DDB" w:rsidRDefault="00F01DDB" w:rsidP="00D93136">
            <w:pPr>
              <w:jc w:val="center"/>
              <w:rPr>
                <w:rFonts w:ascii="Sylfaen" w:hAnsi="Sylfaen"/>
                <w:sz w:val="18"/>
                <w:szCs w:val="18"/>
              </w:rPr>
            </w:pPr>
            <w:r>
              <w:rPr>
                <w:rFonts w:ascii="Sylfaen" w:hAnsi="Sylfaen"/>
                <w:sz w:val="18"/>
                <w:szCs w:val="18"/>
                <w:lang w:val="pt-BR"/>
              </w:rPr>
              <w:t>20</w:t>
            </w:r>
            <w:r w:rsidR="000A23E6" w:rsidRPr="00F01DDB">
              <w:rPr>
                <w:rFonts w:ascii="Sylfaen" w:hAnsi="Sylfaen"/>
                <w:sz w:val="18"/>
                <w:szCs w:val="18"/>
              </w:rPr>
              <w:t>%</w:t>
            </w:r>
          </w:p>
        </w:tc>
        <w:tc>
          <w:tcPr>
            <w:tcW w:w="711" w:type="dxa"/>
            <w:vAlign w:val="center"/>
          </w:tcPr>
          <w:p w:rsidR="000A23E6" w:rsidRPr="00F01DDB" w:rsidRDefault="00F01DDB" w:rsidP="00D93136">
            <w:pPr>
              <w:jc w:val="center"/>
              <w:rPr>
                <w:rFonts w:ascii="Sylfaen" w:hAnsi="Sylfaen" w:cs="Arial"/>
                <w:sz w:val="18"/>
                <w:szCs w:val="18"/>
              </w:rPr>
            </w:pPr>
            <w:r>
              <w:rPr>
                <w:rFonts w:ascii="Sylfaen" w:hAnsi="Sylfaen" w:cs="Arial"/>
                <w:sz w:val="18"/>
                <w:szCs w:val="18"/>
                <w:lang w:val="en-US"/>
              </w:rPr>
              <w:t>40</w:t>
            </w:r>
            <w:r w:rsidR="000A23E6" w:rsidRPr="00F01DDB">
              <w:rPr>
                <w:rFonts w:ascii="Sylfaen" w:hAnsi="Sylfaen" w:cs="Arial"/>
                <w:sz w:val="18"/>
                <w:szCs w:val="18"/>
              </w:rPr>
              <w:t>%</w:t>
            </w:r>
          </w:p>
        </w:tc>
        <w:tc>
          <w:tcPr>
            <w:tcW w:w="854" w:type="dxa"/>
            <w:vAlign w:val="center"/>
          </w:tcPr>
          <w:p w:rsidR="000A23E6" w:rsidRPr="00F01DDB" w:rsidRDefault="00F01DDB" w:rsidP="00D93136">
            <w:pPr>
              <w:jc w:val="center"/>
              <w:rPr>
                <w:rFonts w:ascii="Sylfaen" w:hAnsi="Sylfaen" w:cs="Arial"/>
                <w:sz w:val="18"/>
                <w:szCs w:val="18"/>
              </w:rPr>
            </w:pPr>
            <w:r>
              <w:rPr>
                <w:rFonts w:ascii="Sylfaen" w:hAnsi="Sylfaen" w:cs="Arial"/>
                <w:sz w:val="18"/>
                <w:szCs w:val="18"/>
                <w:lang w:val="en-US"/>
              </w:rPr>
              <w:t>60</w:t>
            </w:r>
            <w:r w:rsidR="000A23E6" w:rsidRPr="00F01DDB">
              <w:rPr>
                <w:rFonts w:ascii="Sylfaen" w:hAnsi="Sylfaen" w:cs="Arial"/>
                <w:sz w:val="18"/>
                <w:szCs w:val="18"/>
              </w:rPr>
              <w:t>%</w:t>
            </w:r>
          </w:p>
        </w:tc>
        <w:tc>
          <w:tcPr>
            <w:tcW w:w="558" w:type="dxa"/>
            <w:vAlign w:val="center"/>
          </w:tcPr>
          <w:p w:rsidR="000A23E6" w:rsidRPr="00F01DDB" w:rsidRDefault="00F01DDB" w:rsidP="00D93136">
            <w:pPr>
              <w:jc w:val="center"/>
              <w:rPr>
                <w:rFonts w:ascii="Sylfaen" w:hAnsi="Sylfaen" w:cs="Arial"/>
                <w:sz w:val="18"/>
                <w:szCs w:val="18"/>
              </w:rPr>
            </w:pPr>
            <w:r>
              <w:rPr>
                <w:rFonts w:ascii="Sylfaen" w:hAnsi="Sylfaen" w:cs="Arial"/>
                <w:sz w:val="18"/>
                <w:szCs w:val="18"/>
                <w:lang w:val="en-US"/>
              </w:rPr>
              <w:t>80</w:t>
            </w:r>
            <w:r w:rsidR="000A23E6" w:rsidRPr="00F01DDB">
              <w:rPr>
                <w:rFonts w:ascii="Sylfaen" w:hAnsi="Sylfaen" w:cs="Arial"/>
                <w:sz w:val="18"/>
                <w:szCs w:val="18"/>
              </w:rPr>
              <w:t>%</w:t>
            </w:r>
          </w:p>
        </w:tc>
        <w:tc>
          <w:tcPr>
            <w:tcW w:w="705" w:type="dxa"/>
            <w:vAlign w:val="center"/>
          </w:tcPr>
          <w:p w:rsidR="000A23E6" w:rsidRPr="00F01DDB" w:rsidRDefault="00F01DDB" w:rsidP="00D93136">
            <w:pPr>
              <w:jc w:val="center"/>
              <w:rPr>
                <w:rFonts w:ascii="Sylfaen" w:hAnsi="Sylfaen" w:cs="Arial"/>
                <w:sz w:val="18"/>
                <w:szCs w:val="18"/>
              </w:rPr>
            </w:pPr>
            <w:r>
              <w:rPr>
                <w:rFonts w:ascii="Sylfaen" w:hAnsi="Sylfaen" w:cs="Arial"/>
                <w:sz w:val="18"/>
                <w:szCs w:val="18"/>
                <w:lang w:val="en-US"/>
              </w:rPr>
              <w:t>100</w:t>
            </w:r>
            <w:r w:rsidR="000A23E6" w:rsidRPr="00F01DDB">
              <w:rPr>
                <w:rFonts w:ascii="Sylfaen" w:hAnsi="Sylfaen" w:cs="Arial"/>
                <w:sz w:val="18"/>
                <w:szCs w:val="18"/>
              </w:rPr>
              <w:t>%</w:t>
            </w:r>
          </w:p>
        </w:tc>
        <w:tc>
          <w:tcPr>
            <w:tcW w:w="712" w:type="dxa"/>
            <w:vAlign w:val="center"/>
          </w:tcPr>
          <w:p w:rsidR="000A23E6" w:rsidRPr="00F01DDB" w:rsidRDefault="000A23E6" w:rsidP="00D93136">
            <w:pPr>
              <w:jc w:val="center"/>
              <w:rPr>
                <w:rFonts w:ascii="Sylfaen" w:hAnsi="Sylfaen" w:cs="Arial"/>
                <w:sz w:val="18"/>
                <w:szCs w:val="18"/>
              </w:rPr>
            </w:pPr>
          </w:p>
        </w:tc>
        <w:tc>
          <w:tcPr>
            <w:tcW w:w="846" w:type="dxa"/>
            <w:vAlign w:val="center"/>
          </w:tcPr>
          <w:p w:rsidR="000A23E6" w:rsidRPr="00F01DDB" w:rsidRDefault="000A23E6" w:rsidP="00D93136">
            <w:pPr>
              <w:jc w:val="center"/>
              <w:rPr>
                <w:rFonts w:ascii="Sylfaen" w:hAnsi="Sylfaen" w:cs="Arial"/>
                <w:sz w:val="18"/>
                <w:szCs w:val="18"/>
              </w:rPr>
            </w:pPr>
          </w:p>
        </w:tc>
        <w:tc>
          <w:tcPr>
            <w:tcW w:w="868" w:type="dxa"/>
            <w:vAlign w:val="center"/>
          </w:tcPr>
          <w:p w:rsidR="000A23E6" w:rsidRPr="00F01DDB" w:rsidRDefault="000A23E6" w:rsidP="00D93136">
            <w:pPr>
              <w:jc w:val="center"/>
              <w:rPr>
                <w:rFonts w:ascii="Sylfaen" w:hAnsi="Sylfaen" w:cs="Arial"/>
                <w:sz w:val="18"/>
                <w:szCs w:val="18"/>
              </w:rPr>
            </w:pPr>
          </w:p>
        </w:tc>
        <w:tc>
          <w:tcPr>
            <w:tcW w:w="858" w:type="dxa"/>
            <w:vAlign w:val="center"/>
          </w:tcPr>
          <w:p w:rsidR="000A23E6" w:rsidRPr="00F01DDB" w:rsidRDefault="000A23E6" w:rsidP="00D93136">
            <w:pPr>
              <w:jc w:val="center"/>
              <w:rPr>
                <w:rFonts w:ascii="Sylfaen" w:hAnsi="Sylfaen" w:cs="Arial"/>
                <w:sz w:val="18"/>
                <w:szCs w:val="18"/>
              </w:rPr>
            </w:pPr>
          </w:p>
        </w:tc>
        <w:tc>
          <w:tcPr>
            <w:tcW w:w="995" w:type="dxa"/>
            <w:vAlign w:val="center"/>
          </w:tcPr>
          <w:p w:rsidR="000A23E6" w:rsidRPr="00F01DDB" w:rsidRDefault="000A23E6" w:rsidP="00D93136">
            <w:pPr>
              <w:jc w:val="center"/>
              <w:rPr>
                <w:rFonts w:ascii="Sylfaen" w:hAnsi="Sylfaen" w:cs="Arial"/>
                <w:sz w:val="18"/>
                <w:szCs w:val="18"/>
              </w:rPr>
            </w:pPr>
          </w:p>
        </w:tc>
        <w:tc>
          <w:tcPr>
            <w:tcW w:w="858" w:type="dxa"/>
            <w:vAlign w:val="center"/>
          </w:tcPr>
          <w:p w:rsidR="000A23E6" w:rsidRPr="00F01DDB" w:rsidRDefault="000A23E6" w:rsidP="00D93136">
            <w:pPr>
              <w:jc w:val="center"/>
              <w:rPr>
                <w:rFonts w:ascii="Sylfaen" w:hAnsi="Sylfaen" w:cs="Arial"/>
                <w:sz w:val="18"/>
                <w:szCs w:val="18"/>
              </w:rPr>
            </w:pPr>
          </w:p>
        </w:tc>
        <w:tc>
          <w:tcPr>
            <w:tcW w:w="813" w:type="dxa"/>
          </w:tcPr>
          <w:p w:rsidR="000A23E6" w:rsidRPr="00F01DDB" w:rsidRDefault="000A23E6" w:rsidP="00D93136">
            <w:pP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15112110</w:t>
            </w:r>
          </w:p>
        </w:tc>
        <w:tc>
          <w:tcPr>
            <w:tcW w:w="1291" w:type="dxa"/>
            <w:vAlign w:val="center"/>
          </w:tcPr>
          <w:p w:rsidR="00F01DDB" w:rsidRPr="00F01DDB" w:rsidRDefault="00F01DDB" w:rsidP="00F01DDB">
            <w:pPr>
              <w:jc w:val="center"/>
              <w:rPr>
                <w:rFonts w:ascii="Sylfaen" w:hAnsi="Sylfaen"/>
                <w:sz w:val="16"/>
                <w:szCs w:val="16"/>
              </w:rPr>
            </w:pPr>
            <w:proofErr w:type="spellStart"/>
            <w:r w:rsidRPr="00F01DDB">
              <w:rPr>
                <w:rFonts w:ascii="Sylfaen" w:hAnsi="Sylfaen" w:cs="Cambria"/>
                <w:sz w:val="16"/>
                <w:szCs w:val="16"/>
                <w:lang w:val="en-US"/>
              </w:rPr>
              <w:t>Мясо</w:t>
            </w:r>
            <w:proofErr w:type="spellEnd"/>
            <w:r w:rsidRPr="00F01DDB">
              <w:rPr>
                <w:rFonts w:ascii="Sylfaen" w:hAnsi="Sylfaen" w:cs="Cambria"/>
                <w:sz w:val="16"/>
                <w:szCs w:val="16"/>
                <w:lang w:val="en-US"/>
              </w:rPr>
              <w:t xml:space="preserve"> </w:t>
            </w:r>
            <w:proofErr w:type="spellStart"/>
            <w:r w:rsidRPr="00F01DDB">
              <w:rPr>
                <w:rFonts w:ascii="Sylfaen" w:hAnsi="Sylfaen" w:cs="Cambria"/>
                <w:sz w:val="16"/>
                <w:szCs w:val="16"/>
              </w:rPr>
              <w:t>курици</w:t>
            </w:r>
            <w:proofErr w:type="spell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15831000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сахар</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15412200</w:t>
            </w:r>
          </w:p>
        </w:tc>
        <w:tc>
          <w:tcPr>
            <w:tcW w:w="1291"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Растительное</w:t>
            </w:r>
            <w:r w:rsidRPr="00F01DDB">
              <w:rPr>
                <w:rFonts w:ascii="Sylfaen" w:hAnsi="Sylfaen"/>
                <w:sz w:val="16"/>
                <w:szCs w:val="16"/>
              </w:rPr>
              <w:t xml:space="preserve"> </w:t>
            </w:r>
            <w:r w:rsidRPr="00F01DDB">
              <w:rPr>
                <w:rFonts w:ascii="Sylfaen" w:hAnsi="Sylfaen" w:cs="Cambria"/>
                <w:sz w:val="16"/>
                <w:szCs w:val="16"/>
              </w:rPr>
              <w:t>масло</w:t>
            </w:r>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3142500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яйцо</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15540000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сыр</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15333100</w:t>
            </w:r>
          </w:p>
        </w:tc>
        <w:tc>
          <w:tcPr>
            <w:tcW w:w="1291"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Томатная</w:t>
            </w:r>
            <w:r w:rsidRPr="00F01DDB">
              <w:rPr>
                <w:rFonts w:ascii="Sylfaen" w:hAnsi="Sylfaen"/>
                <w:sz w:val="16"/>
                <w:szCs w:val="16"/>
              </w:rPr>
              <w:t xml:space="preserve"> </w:t>
            </w:r>
            <w:r w:rsidRPr="00F01DDB">
              <w:rPr>
                <w:rFonts w:ascii="Sylfaen" w:hAnsi="Sylfaen" w:cs="Cambria"/>
                <w:sz w:val="16"/>
                <w:szCs w:val="16"/>
              </w:rPr>
              <w:t>паста</w:t>
            </w:r>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15872400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соль</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15614300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рис</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15331151</w:t>
            </w:r>
          </w:p>
        </w:tc>
        <w:tc>
          <w:tcPr>
            <w:tcW w:w="1291"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Фасоль</w:t>
            </w:r>
            <w:r w:rsidRPr="00F01DDB">
              <w:rPr>
                <w:rFonts w:ascii="Sylfaen" w:hAnsi="Sylfaen"/>
                <w:sz w:val="16"/>
                <w:szCs w:val="16"/>
              </w:rPr>
              <w:t xml:space="preserve"> </w:t>
            </w:r>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15331153</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чечевица</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15616000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гречиха</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15331154</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горох</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15313000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картофель</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15331164</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морковь</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15331163</w:t>
            </w:r>
          </w:p>
        </w:tc>
        <w:tc>
          <w:tcPr>
            <w:tcW w:w="1291"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Красная</w:t>
            </w:r>
            <w:r w:rsidRPr="00F01DDB">
              <w:rPr>
                <w:rFonts w:ascii="Sylfaen" w:hAnsi="Sylfaen"/>
                <w:sz w:val="16"/>
                <w:szCs w:val="16"/>
              </w:rPr>
              <w:t xml:space="preserve"> </w:t>
            </w:r>
            <w:r w:rsidRPr="00F01DDB">
              <w:rPr>
                <w:rFonts w:ascii="Sylfaen" w:hAnsi="Sylfaen" w:cs="Cambria"/>
                <w:sz w:val="16"/>
                <w:szCs w:val="16"/>
              </w:rPr>
              <w:t>свекла</w:t>
            </w:r>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15331161</w:t>
            </w:r>
          </w:p>
        </w:tc>
        <w:tc>
          <w:tcPr>
            <w:tcW w:w="1291" w:type="dxa"/>
            <w:vAlign w:val="center"/>
          </w:tcPr>
          <w:p w:rsidR="00F01DDB" w:rsidRPr="00F01DDB" w:rsidRDefault="00F01DDB" w:rsidP="00F01DDB">
            <w:pPr>
              <w:jc w:val="center"/>
              <w:rPr>
                <w:rFonts w:ascii="Sylfaen" w:hAnsi="Sylfaen"/>
                <w:sz w:val="16"/>
                <w:szCs w:val="16"/>
              </w:rPr>
            </w:pPr>
            <w:r w:rsidRPr="00F01DDB">
              <w:rPr>
                <w:rFonts w:ascii="Sylfaen" w:hAnsi="Sylfaen" w:cs="Cambria"/>
                <w:sz w:val="16"/>
                <w:szCs w:val="16"/>
              </w:rPr>
              <w:t>Лук</w:t>
            </w:r>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15331142</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капуста</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15851100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макароны</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t>100 %</w:t>
            </w:r>
          </w:p>
        </w:tc>
      </w:tr>
      <w:tr w:rsidR="00F01DDB" w:rsidRPr="00F01DDB" w:rsidTr="00D93136">
        <w:trPr>
          <w:trHeight w:val="404"/>
          <w:jc w:val="center"/>
        </w:trPr>
        <w:tc>
          <w:tcPr>
            <w:tcW w:w="1715" w:type="dxa"/>
            <w:vAlign w:val="center"/>
          </w:tcPr>
          <w:p w:rsidR="00F01DDB" w:rsidRPr="00F01DDB" w:rsidRDefault="00F01DDB" w:rsidP="00F01DDB">
            <w:pPr>
              <w:numPr>
                <w:ilvl w:val="0"/>
                <w:numId w:val="27"/>
              </w:numPr>
              <w:jc w:val="center"/>
              <w:rPr>
                <w:rFonts w:ascii="Sylfaen" w:hAnsi="Sylfaen"/>
                <w:sz w:val="16"/>
                <w:szCs w:val="16"/>
              </w:rPr>
            </w:pPr>
          </w:p>
        </w:tc>
        <w:tc>
          <w:tcPr>
            <w:tcW w:w="2128" w:type="dxa"/>
            <w:vAlign w:val="center"/>
          </w:tcPr>
          <w:p w:rsidR="00F01DDB" w:rsidRPr="00F01DDB" w:rsidRDefault="00F01DDB" w:rsidP="00F01DDB">
            <w:pPr>
              <w:jc w:val="center"/>
              <w:rPr>
                <w:rFonts w:ascii="Sylfaen" w:hAnsi="Sylfaen"/>
                <w:sz w:val="14"/>
                <w:szCs w:val="14"/>
              </w:rPr>
            </w:pPr>
            <w:r w:rsidRPr="00F01DDB">
              <w:rPr>
                <w:rFonts w:ascii="Sylfaen" w:hAnsi="Sylfaen"/>
                <w:sz w:val="14"/>
                <w:szCs w:val="14"/>
              </w:rPr>
              <w:t>15332140</w:t>
            </w:r>
          </w:p>
        </w:tc>
        <w:tc>
          <w:tcPr>
            <w:tcW w:w="1291" w:type="dxa"/>
            <w:vAlign w:val="center"/>
          </w:tcPr>
          <w:p w:rsidR="00F01DDB" w:rsidRPr="00F01DDB" w:rsidRDefault="00F01DDB" w:rsidP="00F01DDB">
            <w:pPr>
              <w:jc w:val="center"/>
              <w:rPr>
                <w:rFonts w:ascii="Sylfaen" w:hAnsi="Sylfaen"/>
                <w:sz w:val="16"/>
                <w:szCs w:val="16"/>
              </w:rPr>
            </w:pPr>
            <w:proofErr w:type="gramStart"/>
            <w:r w:rsidRPr="00F01DDB">
              <w:rPr>
                <w:rFonts w:ascii="Sylfaen" w:hAnsi="Sylfaen" w:cs="Cambria"/>
                <w:sz w:val="16"/>
                <w:szCs w:val="16"/>
              </w:rPr>
              <w:t>яблоко</w:t>
            </w:r>
            <w:proofErr w:type="gramEnd"/>
          </w:p>
        </w:tc>
        <w:tc>
          <w:tcPr>
            <w:tcW w:w="994" w:type="dxa"/>
            <w:vAlign w:val="center"/>
          </w:tcPr>
          <w:p w:rsidR="00F01DDB" w:rsidRPr="00F01DDB" w:rsidRDefault="00F01DDB" w:rsidP="00F01DDB">
            <w:pPr>
              <w:jc w:val="center"/>
              <w:rPr>
                <w:rFonts w:ascii="Sylfaen" w:hAnsi="Sylfaen"/>
              </w:rPr>
            </w:pPr>
            <w:r w:rsidRPr="00F01DDB">
              <w:rPr>
                <w:rFonts w:ascii="Sylfaen" w:hAnsi="Sylfaen"/>
              </w:rPr>
              <w:t>-</w:t>
            </w:r>
          </w:p>
        </w:tc>
        <w:tc>
          <w:tcPr>
            <w:tcW w:w="999" w:type="dxa"/>
            <w:vAlign w:val="center"/>
          </w:tcPr>
          <w:p w:rsidR="00F01DDB" w:rsidRPr="00F01DDB" w:rsidRDefault="00F01DDB" w:rsidP="00F01DDB">
            <w:pPr>
              <w:jc w:val="center"/>
              <w:rPr>
                <w:rFonts w:ascii="Sylfaen" w:hAnsi="Sylfaen"/>
                <w:sz w:val="18"/>
                <w:szCs w:val="18"/>
              </w:rPr>
            </w:pPr>
            <w:r>
              <w:rPr>
                <w:rFonts w:ascii="Sylfaen" w:hAnsi="Sylfaen"/>
                <w:sz w:val="18"/>
                <w:szCs w:val="18"/>
                <w:lang w:val="pt-BR"/>
              </w:rPr>
              <w:t>20</w:t>
            </w:r>
            <w:r w:rsidRPr="00F01DDB">
              <w:rPr>
                <w:rFonts w:ascii="Sylfaen" w:hAnsi="Sylfaen"/>
                <w:sz w:val="18"/>
                <w:szCs w:val="18"/>
              </w:rPr>
              <w:t>%</w:t>
            </w:r>
          </w:p>
        </w:tc>
        <w:tc>
          <w:tcPr>
            <w:tcW w:w="711"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40</w:t>
            </w:r>
            <w:r w:rsidRPr="00F01DDB">
              <w:rPr>
                <w:rFonts w:ascii="Sylfaen" w:hAnsi="Sylfaen" w:cs="Arial"/>
                <w:sz w:val="18"/>
                <w:szCs w:val="18"/>
              </w:rPr>
              <w:t>%</w:t>
            </w:r>
          </w:p>
        </w:tc>
        <w:tc>
          <w:tcPr>
            <w:tcW w:w="854"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60</w:t>
            </w:r>
            <w:r w:rsidRPr="00F01DDB">
              <w:rPr>
                <w:rFonts w:ascii="Sylfaen" w:hAnsi="Sylfaen" w:cs="Arial"/>
                <w:sz w:val="18"/>
                <w:szCs w:val="18"/>
              </w:rPr>
              <w:t>%</w:t>
            </w:r>
          </w:p>
        </w:tc>
        <w:tc>
          <w:tcPr>
            <w:tcW w:w="558"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80</w:t>
            </w:r>
            <w:r w:rsidRPr="00F01DDB">
              <w:rPr>
                <w:rFonts w:ascii="Sylfaen" w:hAnsi="Sylfaen" w:cs="Arial"/>
                <w:sz w:val="18"/>
                <w:szCs w:val="18"/>
              </w:rPr>
              <w:t>%</w:t>
            </w:r>
          </w:p>
        </w:tc>
        <w:tc>
          <w:tcPr>
            <w:tcW w:w="705" w:type="dxa"/>
            <w:vAlign w:val="center"/>
          </w:tcPr>
          <w:p w:rsidR="00F01DDB" w:rsidRPr="00F01DDB" w:rsidRDefault="00F01DDB" w:rsidP="00F01DDB">
            <w:pPr>
              <w:jc w:val="center"/>
              <w:rPr>
                <w:rFonts w:ascii="Sylfaen" w:hAnsi="Sylfaen" w:cs="Arial"/>
                <w:sz w:val="18"/>
                <w:szCs w:val="18"/>
              </w:rPr>
            </w:pPr>
            <w:r>
              <w:rPr>
                <w:rFonts w:ascii="Sylfaen" w:hAnsi="Sylfaen" w:cs="Arial"/>
                <w:sz w:val="18"/>
                <w:szCs w:val="18"/>
                <w:lang w:val="en-US"/>
              </w:rPr>
              <w:t>100</w:t>
            </w:r>
            <w:r w:rsidRPr="00F01DDB">
              <w:rPr>
                <w:rFonts w:ascii="Sylfaen" w:hAnsi="Sylfaen" w:cs="Arial"/>
                <w:sz w:val="18"/>
                <w:szCs w:val="18"/>
              </w:rPr>
              <w:t>%</w:t>
            </w:r>
          </w:p>
        </w:tc>
        <w:tc>
          <w:tcPr>
            <w:tcW w:w="712" w:type="dxa"/>
            <w:vAlign w:val="center"/>
          </w:tcPr>
          <w:p w:rsidR="00F01DDB" w:rsidRPr="00F01DDB" w:rsidRDefault="00F01DDB" w:rsidP="00F01DDB">
            <w:pPr>
              <w:jc w:val="center"/>
              <w:rPr>
                <w:rFonts w:ascii="Sylfaen" w:hAnsi="Sylfaen" w:cs="Arial"/>
                <w:sz w:val="18"/>
                <w:szCs w:val="18"/>
              </w:rPr>
            </w:pPr>
          </w:p>
        </w:tc>
        <w:tc>
          <w:tcPr>
            <w:tcW w:w="846" w:type="dxa"/>
            <w:vAlign w:val="center"/>
          </w:tcPr>
          <w:p w:rsidR="00F01DDB" w:rsidRPr="00F01DDB" w:rsidRDefault="00F01DDB" w:rsidP="00F01DDB">
            <w:pPr>
              <w:jc w:val="center"/>
              <w:rPr>
                <w:rFonts w:ascii="Sylfaen" w:hAnsi="Sylfaen" w:cs="Arial"/>
                <w:sz w:val="18"/>
                <w:szCs w:val="18"/>
              </w:rPr>
            </w:pPr>
          </w:p>
        </w:tc>
        <w:tc>
          <w:tcPr>
            <w:tcW w:w="868"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995" w:type="dxa"/>
            <w:vAlign w:val="center"/>
          </w:tcPr>
          <w:p w:rsidR="00F01DDB" w:rsidRPr="00F01DDB" w:rsidRDefault="00F01DDB" w:rsidP="00F01DDB">
            <w:pPr>
              <w:jc w:val="center"/>
              <w:rPr>
                <w:rFonts w:ascii="Sylfaen" w:hAnsi="Sylfaen" w:cs="Arial"/>
                <w:sz w:val="18"/>
                <w:szCs w:val="18"/>
              </w:rPr>
            </w:pPr>
          </w:p>
        </w:tc>
        <w:tc>
          <w:tcPr>
            <w:tcW w:w="858" w:type="dxa"/>
            <w:vAlign w:val="center"/>
          </w:tcPr>
          <w:p w:rsidR="00F01DDB" w:rsidRPr="00F01DDB" w:rsidRDefault="00F01DDB" w:rsidP="00F01DDB">
            <w:pPr>
              <w:jc w:val="center"/>
              <w:rPr>
                <w:rFonts w:ascii="Sylfaen" w:hAnsi="Sylfaen" w:cs="Arial"/>
                <w:sz w:val="18"/>
                <w:szCs w:val="18"/>
              </w:rPr>
            </w:pPr>
          </w:p>
        </w:tc>
        <w:tc>
          <w:tcPr>
            <w:tcW w:w="813" w:type="dxa"/>
            <w:vAlign w:val="center"/>
          </w:tcPr>
          <w:p w:rsidR="00F01DDB" w:rsidRPr="00F01DDB" w:rsidRDefault="00F01DDB" w:rsidP="00F01DDB">
            <w:pPr>
              <w:rPr>
                <w:rFonts w:ascii="Sylfaen" w:hAnsi="Sylfaen"/>
                <w:sz w:val="20"/>
                <w:lang w:val="pt-BR"/>
              </w:rPr>
            </w:pPr>
          </w:p>
          <w:p w:rsidR="00F01DDB" w:rsidRPr="00F01DDB" w:rsidRDefault="00F01DDB" w:rsidP="00F01DDB">
            <w:pPr>
              <w:jc w:val="center"/>
              <w:rPr>
                <w:rFonts w:ascii="Sylfaen" w:hAnsi="Sylfaen"/>
                <w:b/>
                <w:lang w:val="pt-BR"/>
              </w:rPr>
            </w:pPr>
            <w:r w:rsidRPr="00F01DDB">
              <w:rPr>
                <w:rFonts w:ascii="Sylfaen" w:hAnsi="Sylfaen"/>
                <w:sz w:val="20"/>
                <w:lang w:val="pt-BR"/>
              </w:rPr>
              <w:lastRenderedPageBreak/>
              <w:t>100 %</w:t>
            </w:r>
          </w:p>
        </w:tc>
      </w:tr>
    </w:tbl>
    <w:p w:rsidR="00071D1C" w:rsidRPr="00F01DDB" w:rsidRDefault="00071D1C" w:rsidP="00B46D58">
      <w:pPr>
        <w:widowControl w:val="0"/>
        <w:spacing w:after="120"/>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138F3" w:rsidRPr="00F01DDB" w:rsidTr="00E22E51">
        <w:trPr>
          <w:jc w:val="center"/>
        </w:trPr>
        <w:tc>
          <w:tcPr>
            <w:tcW w:w="4536" w:type="dxa"/>
          </w:tcPr>
          <w:p w:rsidR="00071D1C" w:rsidRPr="00F01DDB" w:rsidRDefault="00071D1C" w:rsidP="00B46D58">
            <w:pPr>
              <w:widowControl w:val="0"/>
              <w:spacing w:after="160"/>
              <w:jc w:val="center"/>
              <w:rPr>
                <w:rFonts w:ascii="Sylfaen" w:hAnsi="Sylfaen" w:cs="Sylfaen"/>
                <w:b/>
                <w:bCs/>
              </w:rPr>
            </w:pPr>
            <w:r w:rsidRPr="00F01DDB">
              <w:rPr>
                <w:rFonts w:ascii="Sylfaen" w:hAnsi="Sylfaen"/>
                <w:b/>
              </w:rPr>
              <w:t>ПОКУПАТЕЛЬ</w:t>
            </w:r>
          </w:p>
          <w:p w:rsidR="00071D1C" w:rsidRPr="00F01DDB" w:rsidRDefault="00AB4EAB" w:rsidP="00B46D58">
            <w:pPr>
              <w:widowControl w:val="0"/>
              <w:jc w:val="center"/>
              <w:rPr>
                <w:rFonts w:ascii="Sylfaen" w:hAnsi="Sylfaen"/>
                <w:lang w:val="en-US"/>
              </w:rPr>
            </w:pPr>
            <w:r w:rsidRPr="00F01DDB">
              <w:rPr>
                <w:rFonts w:ascii="Sylfaen" w:hAnsi="Sylfaen"/>
                <w:lang w:val="en-US"/>
              </w:rPr>
              <w:t>______________________</w:t>
            </w:r>
          </w:p>
          <w:p w:rsidR="00071D1C" w:rsidRPr="00F01DDB" w:rsidRDefault="00071D1C" w:rsidP="00B46D58">
            <w:pPr>
              <w:widowControl w:val="0"/>
              <w:spacing w:after="160"/>
              <w:jc w:val="center"/>
              <w:rPr>
                <w:rFonts w:ascii="Sylfaen" w:hAnsi="Sylfaen"/>
                <w:sz w:val="20"/>
                <w:szCs w:val="20"/>
              </w:rPr>
            </w:pPr>
            <w:r w:rsidRPr="00F01DDB">
              <w:rPr>
                <w:rFonts w:ascii="Sylfaen" w:hAnsi="Sylfaen"/>
                <w:sz w:val="20"/>
                <w:szCs w:val="20"/>
              </w:rPr>
              <w:t>/подпись/</w:t>
            </w:r>
          </w:p>
          <w:p w:rsidR="00071D1C" w:rsidRPr="00F01DDB" w:rsidRDefault="00071D1C" w:rsidP="00B46D58">
            <w:pPr>
              <w:widowControl w:val="0"/>
              <w:spacing w:after="160"/>
              <w:jc w:val="center"/>
              <w:rPr>
                <w:rFonts w:ascii="Sylfaen" w:hAnsi="Sylfaen"/>
              </w:rPr>
            </w:pPr>
            <w:r w:rsidRPr="00F01DDB">
              <w:rPr>
                <w:rFonts w:ascii="Sylfaen" w:hAnsi="Sylfaen"/>
              </w:rPr>
              <w:t>М. П.</w:t>
            </w:r>
          </w:p>
        </w:tc>
        <w:tc>
          <w:tcPr>
            <w:tcW w:w="760" w:type="dxa"/>
          </w:tcPr>
          <w:p w:rsidR="00071D1C" w:rsidRPr="00F01DDB" w:rsidRDefault="00071D1C" w:rsidP="00B46D58">
            <w:pPr>
              <w:widowControl w:val="0"/>
              <w:spacing w:after="160"/>
              <w:jc w:val="center"/>
              <w:rPr>
                <w:rFonts w:ascii="Sylfaen" w:hAnsi="Sylfaen"/>
              </w:rPr>
            </w:pPr>
          </w:p>
        </w:tc>
        <w:tc>
          <w:tcPr>
            <w:tcW w:w="4343" w:type="dxa"/>
          </w:tcPr>
          <w:p w:rsidR="00071D1C" w:rsidRPr="00F01DDB" w:rsidRDefault="00071D1C" w:rsidP="00B46D58">
            <w:pPr>
              <w:widowControl w:val="0"/>
              <w:spacing w:after="160"/>
              <w:jc w:val="center"/>
              <w:rPr>
                <w:rFonts w:ascii="Sylfaen" w:hAnsi="Sylfaen" w:cs="Sylfaen"/>
                <w:b/>
                <w:bCs/>
              </w:rPr>
            </w:pPr>
            <w:r w:rsidRPr="00F01DDB">
              <w:rPr>
                <w:rFonts w:ascii="Sylfaen" w:hAnsi="Sylfaen"/>
                <w:b/>
              </w:rPr>
              <w:t>ПРОДАВЕЦ</w:t>
            </w:r>
          </w:p>
          <w:p w:rsidR="00071D1C" w:rsidRPr="00F01DDB" w:rsidRDefault="00AB4EAB" w:rsidP="00B46D58">
            <w:pPr>
              <w:widowControl w:val="0"/>
              <w:jc w:val="center"/>
              <w:rPr>
                <w:rFonts w:ascii="Sylfaen" w:hAnsi="Sylfaen"/>
                <w:lang w:val="en-US"/>
              </w:rPr>
            </w:pPr>
            <w:r w:rsidRPr="00F01DDB">
              <w:rPr>
                <w:rFonts w:ascii="Sylfaen" w:hAnsi="Sylfaen"/>
                <w:lang w:val="en-US"/>
              </w:rPr>
              <w:t>______________________</w:t>
            </w:r>
          </w:p>
          <w:p w:rsidR="00071D1C" w:rsidRPr="00F01DDB" w:rsidRDefault="00071D1C" w:rsidP="00B46D58">
            <w:pPr>
              <w:widowControl w:val="0"/>
              <w:spacing w:after="160"/>
              <w:jc w:val="center"/>
              <w:rPr>
                <w:rFonts w:ascii="Sylfaen" w:hAnsi="Sylfaen"/>
                <w:sz w:val="20"/>
                <w:szCs w:val="20"/>
              </w:rPr>
            </w:pPr>
            <w:r w:rsidRPr="00F01DDB">
              <w:rPr>
                <w:rFonts w:ascii="Sylfaen" w:hAnsi="Sylfaen"/>
                <w:sz w:val="20"/>
                <w:szCs w:val="20"/>
              </w:rPr>
              <w:t>/подпись/</w:t>
            </w:r>
          </w:p>
          <w:p w:rsidR="00071D1C" w:rsidRPr="00F01DDB" w:rsidRDefault="00071D1C" w:rsidP="00B46D58">
            <w:pPr>
              <w:widowControl w:val="0"/>
              <w:spacing w:after="160"/>
              <w:jc w:val="center"/>
              <w:rPr>
                <w:rFonts w:ascii="Sylfaen" w:hAnsi="Sylfaen"/>
              </w:rPr>
            </w:pPr>
            <w:r w:rsidRPr="00F01DDB">
              <w:rPr>
                <w:rFonts w:ascii="Sylfaen" w:hAnsi="Sylfaen"/>
              </w:rPr>
              <w:t>М. П.</w:t>
            </w:r>
          </w:p>
        </w:tc>
      </w:tr>
    </w:tbl>
    <w:p w:rsidR="00071D1C" w:rsidRPr="00F01DDB" w:rsidRDefault="00071D1C" w:rsidP="00B46D58">
      <w:pPr>
        <w:widowControl w:val="0"/>
        <w:spacing w:after="160"/>
        <w:rPr>
          <w:rFonts w:ascii="Sylfaen" w:hAnsi="Sylfaen"/>
        </w:rPr>
        <w:sectPr w:rsidR="00071D1C" w:rsidRPr="00F01DDB" w:rsidSect="00E6288F">
          <w:footnotePr>
            <w:pos w:val="beneathText"/>
          </w:footnotePr>
          <w:pgSz w:w="16838" w:h="11906" w:orient="landscape" w:code="9"/>
          <w:pgMar w:top="1418" w:right="1418" w:bottom="1418" w:left="1418" w:header="561" w:footer="561" w:gutter="0"/>
          <w:cols w:space="720"/>
        </w:sectPr>
      </w:pPr>
    </w:p>
    <w:p w:rsidR="00071D1C" w:rsidRPr="00F01DDB" w:rsidRDefault="00071D1C" w:rsidP="00B46D58">
      <w:pPr>
        <w:widowControl w:val="0"/>
        <w:spacing w:after="160"/>
        <w:jc w:val="right"/>
        <w:rPr>
          <w:rFonts w:ascii="Sylfaen" w:hAnsi="Sylfaen"/>
          <w:i/>
        </w:rPr>
      </w:pPr>
      <w:r w:rsidRPr="00F01DDB">
        <w:rPr>
          <w:rFonts w:ascii="Sylfaen" w:hAnsi="Sylfaen"/>
          <w:i/>
        </w:rPr>
        <w:lastRenderedPageBreak/>
        <w:t>Приложение № 3</w:t>
      </w:r>
    </w:p>
    <w:p w:rsidR="00071D1C" w:rsidRPr="00F01DDB" w:rsidRDefault="00071D1C" w:rsidP="00B46D58">
      <w:pPr>
        <w:widowControl w:val="0"/>
        <w:spacing w:after="160"/>
        <w:jc w:val="right"/>
        <w:rPr>
          <w:rFonts w:ascii="Sylfaen" w:hAnsi="Sylfaen"/>
          <w:i/>
        </w:rPr>
      </w:pPr>
      <w:proofErr w:type="gramStart"/>
      <w:r w:rsidRPr="00F01DDB">
        <w:rPr>
          <w:rFonts w:ascii="Sylfaen" w:hAnsi="Sylfaen"/>
          <w:i/>
        </w:rPr>
        <w:t>к</w:t>
      </w:r>
      <w:proofErr w:type="gramEnd"/>
      <w:r w:rsidRPr="00F01DDB">
        <w:rPr>
          <w:rFonts w:ascii="Sylfaen" w:hAnsi="Sylfaen"/>
          <w:i/>
        </w:rPr>
        <w:t xml:space="preserve"> Договору под кодом </w:t>
      </w:r>
      <w:r w:rsidR="00E67FD5" w:rsidRPr="00F01DDB">
        <w:rPr>
          <w:rFonts w:ascii="Sylfaen" w:hAnsi="Sylfaen"/>
          <w:i/>
        </w:rPr>
        <w:br/>
      </w:r>
      <w:r w:rsidRPr="00F01DDB">
        <w:rPr>
          <w:rFonts w:ascii="Sylfaen" w:hAnsi="Sylfaen"/>
          <w:i/>
        </w:rPr>
        <w:t xml:space="preserve">заключенному </w:t>
      </w:r>
      <w:r w:rsidR="006132ED" w:rsidRPr="00F01DDB">
        <w:rPr>
          <w:rFonts w:ascii="Sylfaen" w:hAnsi="Sylfaen"/>
          <w:i/>
        </w:rPr>
        <w:t>"</w:t>
      </w:r>
      <w:r w:rsidR="00D52566" w:rsidRPr="00F01DDB">
        <w:rPr>
          <w:rFonts w:ascii="Sylfaen" w:hAnsi="Sylfaen"/>
          <w:i/>
        </w:rPr>
        <w:tab/>
      </w:r>
      <w:r w:rsidR="006132ED" w:rsidRPr="00F01DDB">
        <w:rPr>
          <w:rFonts w:ascii="Sylfaen" w:hAnsi="Sylfaen"/>
          <w:i/>
        </w:rPr>
        <w:t>"</w:t>
      </w:r>
      <w:r w:rsidR="00D52566" w:rsidRPr="00F01DDB">
        <w:rPr>
          <w:rFonts w:ascii="Sylfaen" w:hAnsi="Sylfaen"/>
          <w:i/>
        </w:rPr>
        <w:tab/>
      </w:r>
      <w:r w:rsidRPr="00F01DDB">
        <w:rPr>
          <w:rFonts w:ascii="Sylfaen" w:hAnsi="Sylfaen"/>
          <w:i/>
        </w:rPr>
        <w:t>20</w:t>
      </w:r>
      <w:r w:rsidR="00D52566" w:rsidRPr="00F01DDB">
        <w:rPr>
          <w:rFonts w:ascii="Sylfaen" w:hAnsi="Sylfaen"/>
          <w:i/>
        </w:rPr>
        <w:tab/>
      </w:r>
      <w:r w:rsidRPr="00F01DDB">
        <w:rPr>
          <w:rFonts w:ascii="Sylfaen" w:hAnsi="Sylfaen"/>
          <w:i/>
        </w:rPr>
        <w:t>г.</w:t>
      </w:r>
    </w:p>
    <w:p w:rsidR="00071D1C" w:rsidRPr="00F01DDB" w:rsidRDefault="00071D1C" w:rsidP="00B46D58">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F01DDB" w:rsidTr="007A2020">
        <w:trPr>
          <w:tblCellSpacing w:w="7" w:type="dxa"/>
          <w:jc w:val="center"/>
        </w:trPr>
        <w:tc>
          <w:tcPr>
            <w:tcW w:w="0" w:type="auto"/>
            <w:vAlign w:val="center"/>
          </w:tcPr>
          <w:p w:rsidR="0038400D" w:rsidRPr="00F01DDB" w:rsidRDefault="00EB713D" w:rsidP="00B46D58">
            <w:pPr>
              <w:widowControl w:val="0"/>
              <w:spacing w:after="160"/>
              <w:jc w:val="center"/>
              <w:rPr>
                <w:rFonts w:ascii="Sylfaen" w:hAnsi="Sylfaen"/>
                <w:iCs/>
              </w:rPr>
            </w:pPr>
            <w:r w:rsidRPr="00F01DDB">
              <w:rPr>
                <w:rFonts w:ascii="Sylfaen" w:hAnsi="Sylfaen"/>
              </w:rPr>
              <w:t xml:space="preserve">Сторона договора </w:t>
            </w:r>
          </w:p>
          <w:p w:rsidR="0038400D" w:rsidRPr="00F01DDB" w:rsidRDefault="0038400D" w:rsidP="00B46D58">
            <w:pPr>
              <w:widowControl w:val="0"/>
              <w:spacing w:after="160"/>
              <w:jc w:val="center"/>
              <w:rPr>
                <w:rFonts w:ascii="Sylfaen" w:hAnsi="Sylfaen"/>
                <w:iCs/>
              </w:rPr>
            </w:pPr>
            <w:r w:rsidRPr="00F01DDB">
              <w:rPr>
                <w:rFonts w:ascii="Sylfaen" w:hAnsi="Sylfaen"/>
              </w:rPr>
              <w:t>______________________</w:t>
            </w:r>
            <w:r w:rsidR="00E67FD5" w:rsidRPr="00F01DDB">
              <w:rPr>
                <w:rFonts w:ascii="Sylfaen" w:hAnsi="Sylfaen"/>
              </w:rPr>
              <w:t>___</w:t>
            </w:r>
            <w:r w:rsidRPr="00F01DDB">
              <w:rPr>
                <w:rFonts w:ascii="Sylfaen" w:hAnsi="Sylfaen"/>
              </w:rPr>
              <w:t>_</w:t>
            </w:r>
            <w:r w:rsidR="00E67FD5" w:rsidRPr="00F01DDB">
              <w:rPr>
                <w:rFonts w:ascii="Sylfaen" w:hAnsi="Sylfaen"/>
              </w:rPr>
              <w:t>_</w:t>
            </w:r>
            <w:r w:rsidRPr="00F01DDB">
              <w:rPr>
                <w:rFonts w:ascii="Sylfaen" w:hAnsi="Sylfaen"/>
              </w:rPr>
              <w:t>____</w:t>
            </w:r>
          </w:p>
          <w:p w:rsidR="0038400D" w:rsidRPr="00F01DDB" w:rsidRDefault="0038400D" w:rsidP="00B46D58">
            <w:pPr>
              <w:widowControl w:val="0"/>
              <w:spacing w:after="160"/>
              <w:jc w:val="center"/>
              <w:rPr>
                <w:rFonts w:ascii="Sylfaen" w:hAnsi="Sylfaen"/>
                <w:iCs/>
              </w:rPr>
            </w:pPr>
            <w:r w:rsidRPr="00F01DDB">
              <w:rPr>
                <w:rFonts w:ascii="Sylfaen" w:hAnsi="Sylfaen"/>
              </w:rPr>
              <w:t>_______________</w:t>
            </w:r>
            <w:r w:rsidR="00E67FD5" w:rsidRPr="00F01DDB">
              <w:rPr>
                <w:rFonts w:ascii="Sylfaen" w:hAnsi="Sylfaen"/>
              </w:rPr>
              <w:t>__</w:t>
            </w:r>
            <w:r w:rsidRPr="00F01DDB">
              <w:rPr>
                <w:rFonts w:ascii="Sylfaen" w:hAnsi="Sylfaen"/>
              </w:rPr>
              <w:t>_______</w:t>
            </w:r>
            <w:r w:rsidR="00E67FD5" w:rsidRPr="00F01DDB">
              <w:rPr>
                <w:rFonts w:ascii="Sylfaen" w:hAnsi="Sylfaen"/>
              </w:rPr>
              <w:t>_</w:t>
            </w:r>
            <w:r w:rsidRPr="00F01DDB">
              <w:rPr>
                <w:rFonts w:ascii="Sylfaen" w:hAnsi="Sylfaen"/>
              </w:rPr>
              <w:t>___</w:t>
            </w:r>
            <w:r w:rsidR="00E67FD5" w:rsidRPr="00F01DDB">
              <w:rPr>
                <w:rFonts w:ascii="Sylfaen" w:hAnsi="Sylfaen"/>
              </w:rPr>
              <w:t>_</w:t>
            </w:r>
            <w:r w:rsidRPr="00F01DDB">
              <w:rPr>
                <w:rFonts w:ascii="Sylfaen" w:hAnsi="Sylfaen"/>
              </w:rPr>
              <w:t>__</w:t>
            </w:r>
          </w:p>
          <w:p w:rsidR="0038400D" w:rsidRPr="00F01DDB" w:rsidRDefault="0038400D" w:rsidP="00B46D58">
            <w:pPr>
              <w:widowControl w:val="0"/>
              <w:spacing w:after="160"/>
              <w:jc w:val="center"/>
              <w:rPr>
                <w:rFonts w:ascii="Sylfaen" w:hAnsi="Sylfaen"/>
                <w:iCs/>
              </w:rPr>
            </w:pPr>
            <w:proofErr w:type="gramStart"/>
            <w:r w:rsidRPr="00F01DDB">
              <w:rPr>
                <w:rFonts w:ascii="Sylfaen" w:hAnsi="Sylfaen"/>
              </w:rPr>
              <w:t>место</w:t>
            </w:r>
            <w:proofErr w:type="gramEnd"/>
            <w:r w:rsidRPr="00F01DDB">
              <w:rPr>
                <w:rFonts w:ascii="Sylfaen" w:hAnsi="Sylfaen"/>
              </w:rPr>
              <w:t xml:space="preserve"> нахождения ____________</w:t>
            </w:r>
            <w:r w:rsidR="00E67FD5" w:rsidRPr="00F01DDB">
              <w:rPr>
                <w:rFonts w:ascii="Sylfaen" w:hAnsi="Sylfaen"/>
              </w:rPr>
              <w:t>_</w:t>
            </w:r>
            <w:r w:rsidRPr="00F01DDB">
              <w:rPr>
                <w:rFonts w:ascii="Sylfaen" w:hAnsi="Sylfaen"/>
              </w:rPr>
              <w:t>__</w:t>
            </w:r>
          </w:p>
          <w:p w:rsidR="0038400D" w:rsidRPr="00F01DDB" w:rsidRDefault="00E67FD5" w:rsidP="00B46D58">
            <w:pPr>
              <w:widowControl w:val="0"/>
              <w:spacing w:after="160"/>
              <w:jc w:val="center"/>
              <w:rPr>
                <w:rFonts w:ascii="Sylfaen" w:hAnsi="Sylfaen"/>
                <w:iCs/>
              </w:rPr>
            </w:pPr>
            <w:r w:rsidRPr="00F01DDB">
              <w:rPr>
                <w:rFonts w:ascii="Sylfaen" w:hAnsi="Sylfaen"/>
              </w:rPr>
              <w:t>Р/С____________________________</w:t>
            </w:r>
          </w:p>
          <w:p w:rsidR="0038400D" w:rsidRPr="00F01DDB" w:rsidRDefault="0038400D" w:rsidP="00B46D58">
            <w:pPr>
              <w:widowControl w:val="0"/>
              <w:spacing w:after="160"/>
              <w:jc w:val="center"/>
              <w:rPr>
                <w:rFonts w:ascii="Sylfaen" w:hAnsi="Sylfaen"/>
                <w:iCs/>
              </w:rPr>
            </w:pPr>
            <w:r w:rsidRPr="00F01DDB">
              <w:rPr>
                <w:rFonts w:ascii="Sylfaen" w:hAnsi="Sylfaen"/>
              </w:rPr>
              <w:t>УНН______________________</w:t>
            </w:r>
            <w:r w:rsidR="00E67FD5" w:rsidRPr="00F01DDB">
              <w:rPr>
                <w:rFonts w:ascii="Sylfaen" w:hAnsi="Sylfaen"/>
              </w:rPr>
              <w:t>____</w:t>
            </w:r>
            <w:r w:rsidRPr="00F01DDB">
              <w:rPr>
                <w:rFonts w:ascii="Sylfaen" w:hAnsi="Sylfaen"/>
              </w:rPr>
              <w:t>_</w:t>
            </w:r>
          </w:p>
        </w:tc>
        <w:tc>
          <w:tcPr>
            <w:tcW w:w="0" w:type="auto"/>
            <w:vAlign w:val="center"/>
          </w:tcPr>
          <w:p w:rsidR="0038400D" w:rsidRPr="00F01DDB" w:rsidRDefault="00E67FD5" w:rsidP="00B46D58">
            <w:pPr>
              <w:widowControl w:val="0"/>
              <w:spacing w:after="160"/>
              <w:jc w:val="center"/>
              <w:rPr>
                <w:rFonts w:ascii="Sylfaen" w:hAnsi="Sylfaen"/>
                <w:iCs/>
              </w:rPr>
            </w:pPr>
            <w:r w:rsidRPr="00F01DDB">
              <w:rPr>
                <w:rFonts w:ascii="Sylfaen" w:hAnsi="Sylfaen"/>
              </w:rPr>
              <w:t xml:space="preserve">Заказчик </w:t>
            </w:r>
          </w:p>
          <w:p w:rsidR="0038400D" w:rsidRPr="00F01DDB" w:rsidRDefault="0038400D" w:rsidP="00B46D58">
            <w:pPr>
              <w:widowControl w:val="0"/>
              <w:spacing w:after="160"/>
              <w:jc w:val="center"/>
              <w:rPr>
                <w:rFonts w:ascii="Sylfaen" w:hAnsi="Sylfaen"/>
                <w:iCs/>
              </w:rPr>
            </w:pPr>
            <w:r w:rsidRPr="00F01DDB">
              <w:rPr>
                <w:rFonts w:ascii="Sylfaen" w:hAnsi="Sylfaen"/>
              </w:rPr>
              <w:t>_____________________</w:t>
            </w:r>
            <w:r w:rsidR="00E67FD5" w:rsidRPr="00F01DDB">
              <w:rPr>
                <w:rFonts w:ascii="Sylfaen" w:hAnsi="Sylfaen"/>
              </w:rPr>
              <w:t>_____</w:t>
            </w:r>
            <w:r w:rsidRPr="00F01DDB">
              <w:rPr>
                <w:rFonts w:ascii="Sylfaen" w:hAnsi="Sylfaen"/>
              </w:rPr>
              <w:t>________</w:t>
            </w:r>
          </w:p>
          <w:p w:rsidR="0038400D" w:rsidRPr="00F01DDB" w:rsidRDefault="0038400D" w:rsidP="00B46D58">
            <w:pPr>
              <w:widowControl w:val="0"/>
              <w:spacing w:after="160"/>
              <w:jc w:val="center"/>
              <w:rPr>
                <w:rFonts w:ascii="Sylfaen" w:hAnsi="Sylfaen"/>
                <w:iCs/>
              </w:rPr>
            </w:pPr>
            <w:r w:rsidRPr="00F01DDB">
              <w:rPr>
                <w:rFonts w:ascii="Sylfaen" w:hAnsi="Sylfaen"/>
              </w:rPr>
              <w:t>_____________________</w:t>
            </w:r>
            <w:r w:rsidR="00E67FD5" w:rsidRPr="00F01DDB">
              <w:rPr>
                <w:rFonts w:ascii="Sylfaen" w:hAnsi="Sylfaen"/>
              </w:rPr>
              <w:t>_____</w:t>
            </w:r>
            <w:r w:rsidRPr="00F01DDB">
              <w:rPr>
                <w:rFonts w:ascii="Sylfaen" w:hAnsi="Sylfaen"/>
              </w:rPr>
              <w:t>________</w:t>
            </w:r>
          </w:p>
          <w:p w:rsidR="0038400D" w:rsidRPr="00F01DDB" w:rsidRDefault="00E67FD5" w:rsidP="00B46D58">
            <w:pPr>
              <w:widowControl w:val="0"/>
              <w:spacing w:after="160"/>
              <w:jc w:val="center"/>
              <w:rPr>
                <w:rFonts w:ascii="Sylfaen" w:hAnsi="Sylfaen"/>
                <w:iCs/>
              </w:rPr>
            </w:pPr>
            <w:proofErr w:type="gramStart"/>
            <w:r w:rsidRPr="00F01DDB">
              <w:rPr>
                <w:rFonts w:ascii="Sylfaen" w:hAnsi="Sylfaen"/>
              </w:rPr>
              <w:t>место</w:t>
            </w:r>
            <w:proofErr w:type="gramEnd"/>
            <w:r w:rsidRPr="00F01DDB">
              <w:rPr>
                <w:rFonts w:ascii="Sylfaen" w:hAnsi="Sylfaen"/>
              </w:rPr>
              <w:t xml:space="preserve"> нахождения </w:t>
            </w:r>
            <w:r w:rsidR="0038400D" w:rsidRPr="00F01DDB">
              <w:rPr>
                <w:rFonts w:ascii="Sylfaen" w:hAnsi="Sylfaen"/>
              </w:rPr>
              <w:t>_________________</w:t>
            </w:r>
          </w:p>
          <w:p w:rsidR="0038400D" w:rsidRPr="00F01DDB" w:rsidRDefault="0038400D" w:rsidP="00B46D58">
            <w:pPr>
              <w:widowControl w:val="0"/>
              <w:spacing w:after="160"/>
              <w:jc w:val="center"/>
              <w:rPr>
                <w:rFonts w:ascii="Sylfaen" w:hAnsi="Sylfaen"/>
                <w:iCs/>
              </w:rPr>
            </w:pPr>
            <w:r w:rsidRPr="00F01DDB">
              <w:rPr>
                <w:rFonts w:ascii="Sylfaen" w:hAnsi="Sylfaen"/>
              </w:rPr>
              <w:t>Р/С________________________</w:t>
            </w:r>
            <w:r w:rsidR="00E67FD5" w:rsidRPr="00F01DDB">
              <w:rPr>
                <w:rFonts w:ascii="Sylfaen" w:hAnsi="Sylfaen"/>
              </w:rPr>
              <w:t>___</w:t>
            </w:r>
            <w:r w:rsidRPr="00F01DDB">
              <w:rPr>
                <w:rFonts w:ascii="Sylfaen" w:hAnsi="Sylfaen"/>
              </w:rPr>
              <w:t>____</w:t>
            </w:r>
          </w:p>
          <w:p w:rsidR="0038400D" w:rsidRPr="00F01DDB" w:rsidRDefault="0038400D" w:rsidP="00B46D58">
            <w:pPr>
              <w:widowControl w:val="0"/>
              <w:spacing w:after="160"/>
              <w:jc w:val="center"/>
              <w:rPr>
                <w:rFonts w:ascii="Sylfaen" w:hAnsi="Sylfaen"/>
                <w:iCs/>
              </w:rPr>
            </w:pPr>
            <w:r w:rsidRPr="00F01DDB">
              <w:rPr>
                <w:rFonts w:ascii="Sylfaen" w:hAnsi="Sylfaen"/>
              </w:rPr>
              <w:t>УНН______________________</w:t>
            </w:r>
            <w:r w:rsidR="00E67FD5" w:rsidRPr="00F01DDB">
              <w:rPr>
                <w:rFonts w:ascii="Sylfaen" w:hAnsi="Sylfaen"/>
              </w:rPr>
              <w:t>___</w:t>
            </w:r>
            <w:r w:rsidRPr="00F01DDB">
              <w:rPr>
                <w:rFonts w:ascii="Sylfaen" w:hAnsi="Sylfaen"/>
              </w:rPr>
              <w:t>_____</w:t>
            </w:r>
          </w:p>
        </w:tc>
      </w:tr>
    </w:tbl>
    <w:p w:rsidR="0038400D" w:rsidRPr="00F01DDB" w:rsidRDefault="0038400D" w:rsidP="00B46D58">
      <w:pPr>
        <w:widowControl w:val="0"/>
        <w:spacing w:after="160"/>
        <w:ind w:firstLine="375"/>
        <w:rPr>
          <w:rFonts w:ascii="Sylfaen" w:hAnsi="Sylfaen"/>
          <w:iCs/>
        </w:rPr>
      </w:pPr>
    </w:p>
    <w:p w:rsidR="0038400D" w:rsidRPr="00F01DDB" w:rsidRDefault="0038400D" w:rsidP="00B46D58">
      <w:pPr>
        <w:widowControl w:val="0"/>
        <w:spacing w:after="160"/>
        <w:ind w:left="567" w:right="467"/>
        <w:jc w:val="center"/>
        <w:rPr>
          <w:rFonts w:ascii="Sylfaen" w:hAnsi="Sylfaen"/>
          <w:iCs/>
        </w:rPr>
      </w:pPr>
      <w:r w:rsidRPr="00F01DDB">
        <w:rPr>
          <w:rFonts w:ascii="Sylfaen" w:hAnsi="Sylfaen"/>
          <w:b/>
        </w:rPr>
        <w:t>АКТ №</w:t>
      </w:r>
    </w:p>
    <w:p w:rsidR="0038400D" w:rsidRPr="00F01DDB" w:rsidRDefault="0038400D" w:rsidP="00B46D58">
      <w:pPr>
        <w:widowControl w:val="0"/>
        <w:spacing w:after="160"/>
        <w:ind w:left="567" w:right="467"/>
        <w:jc w:val="center"/>
        <w:rPr>
          <w:rFonts w:ascii="Sylfaen" w:hAnsi="Sylfaen"/>
          <w:b/>
          <w:bCs/>
          <w:iCs/>
        </w:rPr>
      </w:pPr>
      <w:r w:rsidRPr="00F01DDB">
        <w:rPr>
          <w:rFonts w:ascii="Sylfaen" w:hAnsi="Sylfaen"/>
          <w:b/>
        </w:rPr>
        <w:t xml:space="preserve">ПРИЕМА-ПЕРЕДАЧИ РЕЗУЛЬТАТОВ </w:t>
      </w:r>
      <w:r w:rsidR="00AB4EAB" w:rsidRPr="00F01DDB">
        <w:rPr>
          <w:rFonts w:ascii="Sylfaen" w:hAnsi="Sylfaen"/>
          <w:b/>
        </w:rPr>
        <w:br/>
      </w:r>
      <w:r w:rsidRPr="00F01DDB">
        <w:rPr>
          <w:rFonts w:ascii="Sylfaen" w:hAnsi="Sylfaen"/>
          <w:b/>
        </w:rPr>
        <w:t>ИСПОЛНЕНИЯ ДОГОВОРАИЛИ ЕГО ЧАСТИ</w:t>
      </w:r>
    </w:p>
    <w:p w:rsidR="0038400D" w:rsidRPr="00F01DDB" w:rsidRDefault="0038400D" w:rsidP="00B46D58">
      <w:pPr>
        <w:pStyle w:val="a3"/>
        <w:widowControl w:val="0"/>
        <w:spacing w:after="160" w:line="240" w:lineRule="auto"/>
        <w:ind w:firstLine="0"/>
        <w:jc w:val="center"/>
        <w:rPr>
          <w:rFonts w:ascii="Sylfaen" w:hAnsi="Sylfaen"/>
          <w:b/>
          <w:bCs/>
          <w:iCs/>
          <w:sz w:val="24"/>
          <w:szCs w:val="24"/>
        </w:rPr>
      </w:pPr>
    </w:p>
    <w:p w:rsidR="0038400D" w:rsidRPr="00F01DDB"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F01DDB">
        <w:rPr>
          <w:rFonts w:ascii="Sylfaen" w:hAnsi="Sylfaen"/>
          <w:sz w:val="24"/>
          <w:szCs w:val="24"/>
        </w:rPr>
        <w:t>"</w:t>
      </w:r>
      <w:r w:rsidR="00D52566" w:rsidRPr="00F01DDB">
        <w:rPr>
          <w:rFonts w:ascii="Sylfaen" w:hAnsi="Sylfaen"/>
          <w:sz w:val="24"/>
          <w:szCs w:val="24"/>
        </w:rPr>
        <w:tab/>
      </w:r>
      <w:r w:rsidRPr="00F01DDB">
        <w:rPr>
          <w:rFonts w:ascii="Sylfaen" w:hAnsi="Sylfaen"/>
          <w:sz w:val="24"/>
          <w:szCs w:val="24"/>
        </w:rPr>
        <w:t>" "</w:t>
      </w:r>
      <w:r w:rsidR="00D52566" w:rsidRPr="00F01DDB">
        <w:rPr>
          <w:rFonts w:ascii="Sylfaen" w:hAnsi="Sylfaen"/>
          <w:sz w:val="24"/>
          <w:szCs w:val="24"/>
        </w:rPr>
        <w:tab/>
      </w:r>
      <w:r w:rsidRPr="00F01DDB">
        <w:rPr>
          <w:rFonts w:ascii="Sylfaen" w:hAnsi="Sylfaen"/>
          <w:sz w:val="24"/>
          <w:szCs w:val="24"/>
        </w:rPr>
        <w:t>"</w:t>
      </w:r>
      <w:r w:rsidR="00AA7117" w:rsidRPr="00F01DDB">
        <w:rPr>
          <w:rFonts w:ascii="Sylfaen" w:hAnsi="Sylfaen"/>
          <w:sz w:val="24"/>
          <w:szCs w:val="24"/>
        </w:rPr>
        <w:t xml:space="preserve"> </w:t>
      </w:r>
      <w:r w:rsidRPr="00F01DDB">
        <w:rPr>
          <w:rFonts w:ascii="Sylfaen" w:hAnsi="Sylfaen"/>
          <w:sz w:val="24"/>
          <w:szCs w:val="24"/>
        </w:rPr>
        <w:t>20</w:t>
      </w:r>
      <w:r w:rsidR="00D52566" w:rsidRPr="00F01DDB">
        <w:rPr>
          <w:rFonts w:ascii="Sylfaen" w:hAnsi="Sylfaen"/>
          <w:sz w:val="24"/>
          <w:szCs w:val="24"/>
        </w:rPr>
        <w:tab/>
      </w:r>
      <w:r w:rsidRPr="00F01DDB">
        <w:rPr>
          <w:rFonts w:ascii="Sylfaen" w:hAnsi="Sylfaen"/>
          <w:sz w:val="24"/>
          <w:szCs w:val="24"/>
        </w:rPr>
        <w:t>г.</w:t>
      </w:r>
    </w:p>
    <w:p w:rsidR="0038400D" w:rsidRPr="00F01DDB" w:rsidRDefault="0038400D" w:rsidP="00B46D58">
      <w:pPr>
        <w:pStyle w:val="af4"/>
        <w:widowControl w:val="0"/>
        <w:spacing w:before="0" w:beforeAutospacing="0" w:after="160" w:afterAutospacing="0"/>
        <w:rPr>
          <w:rFonts w:ascii="Sylfaen" w:hAnsi="Sylfaen"/>
        </w:rPr>
      </w:pPr>
      <w:r w:rsidRPr="00F01DDB">
        <w:rPr>
          <w:rFonts w:ascii="Sylfaen" w:hAnsi="Sylfaen"/>
        </w:rPr>
        <w:t>Наименование договора (далее — Договор)</w:t>
      </w:r>
      <w:r w:rsidR="00F71F29" w:rsidRPr="00F01DDB">
        <w:rPr>
          <w:rFonts w:ascii="Sylfaen" w:hAnsi="Sylfaen"/>
        </w:rPr>
        <w:t xml:space="preserve"> </w:t>
      </w:r>
      <w:r w:rsidR="00196F14" w:rsidRPr="00F01DDB">
        <w:rPr>
          <w:rFonts w:ascii="Sylfaen" w:hAnsi="Sylfaen"/>
        </w:rPr>
        <w:t>_</w:t>
      </w:r>
      <w:r w:rsidR="00F71F29" w:rsidRPr="00F01DDB">
        <w:rPr>
          <w:rFonts w:ascii="Sylfaen" w:hAnsi="Sylfaen"/>
        </w:rPr>
        <w:t>_______</w:t>
      </w:r>
      <w:r w:rsidR="00196F14" w:rsidRPr="00F01DDB">
        <w:rPr>
          <w:rFonts w:ascii="Sylfaen" w:hAnsi="Sylfaen"/>
        </w:rPr>
        <w:t>_</w:t>
      </w:r>
      <w:r w:rsidR="00F71F29" w:rsidRPr="00F01DDB">
        <w:rPr>
          <w:rFonts w:ascii="Sylfaen" w:hAnsi="Sylfaen"/>
        </w:rPr>
        <w:t>__</w:t>
      </w:r>
      <w:r w:rsidR="00196F14" w:rsidRPr="00F01DDB">
        <w:rPr>
          <w:rFonts w:ascii="Sylfaen" w:hAnsi="Sylfaen"/>
        </w:rPr>
        <w:t>_____</w:t>
      </w:r>
      <w:r w:rsidRPr="00F01DDB">
        <w:rPr>
          <w:rFonts w:ascii="Sylfaen" w:hAnsi="Sylfaen"/>
        </w:rPr>
        <w:t>__________________</w:t>
      </w:r>
    </w:p>
    <w:p w:rsidR="0038400D" w:rsidRPr="00F01DDB" w:rsidRDefault="0038400D" w:rsidP="00B46D58">
      <w:pPr>
        <w:pStyle w:val="af4"/>
        <w:widowControl w:val="0"/>
        <w:spacing w:before="0" w:beforeAutospacing="0" w:after="160" w:afterAutospacing="0"/>
        <w:rPr>
          <w:rFonts w:ascii="Sylfaen" w:hAnsi="Sylfaen"/>
        </w:rPr>
      </w:pPr>
      <w:r w:rsidRPr="00F01DDB">
        <w:rPr>
          <w:rFonts w:ascii="Sylfaen" w:hAnsi="Sylfaen"/>
        </w:rPr>
        <w:t>Дата заключения Договора "___</w:t>
      </w:r>
      <w:r w:rsidR="00196F14" w:rsidRPr="00F01DDB">
        <w:rPr>
          <w:rFonts w:ascii="Sylfaen" w:hAnsi="Sylfaen"/>
        </w:rPr>
        <w:t>___</w:t>
      </w:r>
      <w:r w:rsidR="00F71F29" w:rsidRPr="00F01DDB">
        <w:rPr>
          <w:rFonts w:ascii="Sylfaen" w:hAnsi="Sylfaen"/>
        </w:rPr>
        <w:t>___</w:t>
      </w:r>
      <w:r w:rsidRPr="00F01DDB">
        <w:rPr>
          <w:rFonts w:ascii="Sylfaen" w:hAnsi="Sylfaen"/>
        </w:rPr>
        <w:t>_" "______</w:t>
      </w:r>
      <w:r w:rsidR="00196F14" w:rsidRPr="00F01DDB">
        <w:rPr>
          <w:rFonts w:ascii="Sylfaen" w:hAnsi="Sylfaen"/>
        </w:rPr>
        <w:t>_______</w:t>
      </w:r>
      <w:r w:rsidRPr="00F01DDB">
        <w:rPr>
          <w:rFonts w:ascii="Sylfaen" w:hAnsi="Sylfaen"/>
        </w:rPr>
        <w:t xml:space="preserve">__________" 20 </w:t>
      </w:r>
      <w:r w:rsidR="00196F14" w:rsidRPr="00F01DDB">
        <w:rPr>
          <w:rFonts w:ascii="Sylfaen" w:hAnsi="Sylfaen"/>
        </w:rPr>
        <w:t>___</w:t>
      </w:r>
      <w:r w:rsidR="00F71F29" w:rsidRPr="00F01DDB">
        <w:rPr>
          <w:rFonts w:ascii="Sylfaen" w:hAnsi="Sylfaen"/>
        </w:rPr>
        <w:t>___</w:t>
      </w:r>
      <w:r w:rsidRPr="00F01DDB">
        <w:rPr>
          <w:rFonts w:ascii="Sylfaen" w:hAnsi="Sylfaen"/>
        </w:rPr>
        <w:t xml:space="preserve"> г.</w:t>
      </w:r>
    </w:p>
    <w:p w:rsidR="0038400D" w:rsidRPr="00F01DDB" w:rsidRDefault="0038400D" w:rsidP="00B46D58">
      <w:pPr>
        <w:pStyle w:val="af4"/>
        <w:widowControl w:val="0"/>
        <w:spacing w:before="0" w:beforeAutospacing="0" w:after="160" w:afterAutospacing="0"/>
        <w:rPr>
          <w:rFonts w:ascii="Sylfaen" w:hAnsi="Sylfaen"/>
        </w:rPr>
      </w:pPr>
      <w:r w:rsidRPr="00F01DDB">
        <w:rPr>
          <w:rFonts w:ascii="Sylfaen" w:hAnsi="Sylfaen"/>
        </w:rPr>
        <w:t>Номер Договора ____</w:t>
      </w:r>
      <w:r w:rsidR="00196F14" w:rsidRPr="00F01DDB">
        <w:rPr>
          <w:rFonts w:ascii="Sylfaen" w:hAnsi="Sylfaen"/>
        </w:rPr>
        <w:t>_____________</w:t>
      </w:r>
      <w:r w:rsidR="00F71F29" w:rsidRPr="00F01DDB">
        <w:rPr>
          <w:rFonts w:ascii="Sylfaen" w:hAnsi="Sylfaen"/>
        </w:rPr>
        <w:t>___________________________________</w:t>
      </w:r>
      <w:r w:rsidRPr="00F01DDB">
        <w:rPr>
          <w:rFonts w:ascii="Sylfaen" w:hAnsi="Sylfaen"/>
        </w:rPr>
        <w:t>______</w:t>
      </w:r>
    </w:p>
    <w:p w:rsidR="00AB4EAB" w:rsidRPr="00F01DDB" w:rsidRDefault="0038400D" w:rsidP="00B46D58">
      <w:pPr>
        <w:widowControl w:val="0"/>
        <w:tabs>
          <w:tab w:val="left" w:pos="5954"/>
          <w:tab w:val="left" w:pos="6663"/>
          <w:tab w:val="left" w:pos="7513"/>
        </w:tabs>
        <w:spacing w:after="160"/>
        <w:jc w:val="both"/>
        <w:rPr>
          <w:rFonts w:ascii="Sylfaen" w:hAnsi="Sylfaen"/>
        </w:rPr>
      </w:pPr>
      <w:r w:rsidRPr="00F01DDB">
        <w:rPr>
          <w:rFonts w:ascii="Sylfaen" w:hAnsi="Sylfaen"/>
        </w:rPr>
        <w:t>Заказчик и сторона Договора, принимая за основание относящийся к исполнению договора счет-фактуру N __</w:t>
      </w:r>
      <w:r w:rsidR="00F71F29" w:rsidRPr="00F01DDB">
        <w:rPr>
          <w:rFonts w:ascii="Sylfaen" w:hAnsi="Sylfaen"/>
        </w:rPr>
        <w:t>_____</w:t>
      </w:r>
      <w:proofErr w:type="gramStart"/>
      <w:r w:rsidRPr="00F01DDB">
        <w:rPr>
          <w:rFonts w:ascii="Sylfaen" w:hAnsi="Sylfaen"/>
        </w:rPr>
        <w:t>_ ,</w:t>
      </w:r>
      <w:proofErr w:type="gramEnd"/>
      <w:r w:rsidRPr="00F01DDB">
        <w:rPr>
          <w:rFonts w:ascii="Sylfaen" w:hAnsi="Sylfaen"/>
        </w:rPr>
        <w:t xml:space="preserve"> выписанный "</w:t>
      </w:r>
      <w:r w:rsidR="00D52566" w:rsidRPr="00F01DDB">
        <w:rPr>
          <w:rFonts w:ascii="Sylfaen" w:hAnsi="Sylfaen"/>
        </w:rPr>
        <w:tab/>
      </w:r>
      <w:r w:rsidRPr="00F01DDB">
        <w:rPr>
          <w:rFonts w:ascii="Sylfaen" w:hAnsi="Sylfaen"/>
        </w:rPr>
        <w:t>"</w:t>
      </w:r>
      <w:r w:rsidR="00AA7117" w:rsidRPr="00F01DDB">
        <w:rPr>
          <w:rFonts w:ascii="Sylfaen" w:hAnsi="Sylfaen"/>
        </w:rPr>
        <w:t xml:space="preserve"> </w:t>
      </w:r>
      <w:r w:rsidRPr="00F01DDB">
        <w:rPr>
          <w:rFonts w:ascii="Sylfaen" w:hAnsi="Sylfaen"/>
        </w:rPr>
        <w:t>"</w:t>
      </w:r>
      <w:r w:rsidR="00D52566" w:rsidRPr="00F01DDB">
        <w:rPr>
          <w:rFonts w:ascii="Sylfaen" w:hAnsi="Sylfaen"/>
        </w:rPr>
        <w:tab/>
      </w:r>
      <w:r w:rsidR="00AB4EAB" w:rsidRPr="00F01DDB">
        <w:rPr>
          <w:rFonts w:ascii="Sylfaen" w:hAnsi="Sylfaen"/>
        </w:rPr>
        <w:t>"</w:t>
      </w:r>
      <w:r w:rsidRPr="00F01DDB">
        <w:rPr>
          <w:rFonts w:ascii="Sylfaen" w:hAnsi="Sylfaen"/>
        </w:rPr>
        <w:t xml:space="preserve"> 20</w:t>
      </w:r>
      <w:r w:rsidR="00D52566" w:rsidRPr="00F01DDB">
        <w:rPr>
          <w:rFonts w:ascii="Sylfaen" w:hAnsi="Sylfaen"/>
        </w:rPr>
        <w:tab/>
      </w:r>
      <w:r w:rsidRPr="00F01DDB">
        <w:rPr>
          <w:rFonts w:ascii="Sylfaen" w:hAnsi="Sylfaen"/>
        </w:rPr>
        <w:t>г., составили настоящий акт о следующем:</w:t>
      </w:r>
      <w:r w:rsidR="00AB4EAB" w:rsidRPr="00F01DDB">
        <w:rPr>
          <w:rFonts w:ascii="Sylfaen" w:hAnsi="Sylfaen"/>
        </w:rPr>
        <w:br w:type="page"/>
      </w:r>
    </w:p>
    <w:p w:rsidR="0038400D" w:rsidRPr="00F01DDB" w:rsidRDefault="0038400D" w:rsidP="00B46D58">
      <w:pPr>
        <w:widowControl w:val="0"/>
        <w:spacing w:after="160"/>
        <w:ind w:firstLine="567"/>
        <w:jc w:val="both"/>
        <w:rPr>
          <w:rFonts w:ascii="Sylfaen" w:hAnsi="Sylfaen"/>
          <w:iCs/>
        </w:rPr>
      </w:pPr>
      <w:r w:rsidRPr="00F01DDB">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F01DDB" w:rsidTr="00AB4EAB">
        <w:trPr>
          <w:jc w:val="center"/>
        </w:trPr>
        <w:tc>
          <w:tcPr>
            <w:tcW w:w="442" w:type="dxa"/>
            <w:vMerge w:val="restart"/>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r w:rsidRPr="00F01DDB">
              <w:rPr>
                <w:rFonts w:ascii="Sylfaen" w:hAnsi="Sylfaen"/>
                <w:sz w:val="16"/>
                <w:szCs w:val="16"/>
              </w:rPr>
              <w:t>№</w:t>
            </w:r>
          </w:p>
        </w:tc>
        <w:tc>
          <w:tcPr>
            <w:tcW w:w="10263" w:type="dxa"/>
            <w:gridSpan w:val="8"/>
            <w:shd w:val="clear" w:color="auto" w:fill="auto"/>
            <w:vAlign w:val="center"/>
          </w:tcPr>
          <w:p w:rsidR="0038400D" w:rsidRPr="00F01DDB"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F01DDB">
              <w:rPr>
                <w:rFonts w:ascii="Sylfaen" w:hAnsi="Sylfaen"/>
                <w:sz w:val="16"/>
                <w:szCs w:val="16"/>
              </w:rPr>
              <w:t>Поставленные товары</w:t>
            </w:r>
          </w:p>
        </w:tc>
      </w:tr>
      <w:tr w:rsidR="00B138F3" w:rsidRPr="00F01DDB" w:rsidTr="00AB4EAB">
        <w:trPr>
          <w:jc w:val="center"/>
        </w:trPr>
        <w:tc>
          <w:tcPr>
            <w:tcW w:w="442" w:type="dxa"/>
            <w:vMerge/>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наименование</w:t>
            </w:r>
            <w:proofErr w:type="gramEnd"/>
          </w:p>
        </w:tc>
        <w:tc>
          <w:tcPr>
            <w:tcW w:w="1440" w:type="dxa"/>
            <w:vMerge w:val="restart"/>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краткое</w:t>
            </w:r>
            <w:proofErr w:type="gramEnd"/>
            <w:r w:rsidRPr="00F01DDB">
              <w:rPr>
                <w:rFonts w:ascii="Sylfaen" w:hAnsi="Sylfaen"/>
                <w:sz w:val="16"/>
                <w:szCs w:val="16"/>
              </w:rPr>
              <w:t xml:space="preserve"> изложение технической характеристики</w:t>
            </w:r>
          </w:p>
        </w:tc>
        <w:tc>
          <w:tcPr>
            <w:tcW w:w="2575" w:type="dxa"/>
            <w:gridSpan w:val="2"/>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количественный</w:t>
            </w:r>
            <w:proofErr w:type="gramEnd"/>
            <w:r w:rsidRPr="00F01DDB">
              <w:rPr>
                <w:rFonts w:ascii="Sylfaen" w:hAnsi="Sylfaen"/>
                <w:sz w:val="16"/>
                <w:szCs w:val="16"/>
              </w:rPr>
              <w:t xml:space="preserve"> показатель</w:t>
            </w:r>
          </w:p>
        </w:tc>
        <w:tc>
          <w:tcPr>
            <w:tcW w:w="2693" w:type="dxa"/>
            <w:gridSpan w:val="2"/>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срок</w:t>
            </w:r>
            <w:proofErr w:type="gramEnd"/>
            <w:r w:rsidRPr="00F01DDB">
              <w:rPr>
                <w:rFonts w:ascii="Sylfaen" w:hAnsi="Sylfaen"/>
                <w:sz w:val="16"/>
                <w:szCs w:val="16"/>
              </w:rPr>
              <w:t xml:space="preserve"> исполнения</w:t>
            </w:r>
          </w:p>
        </w:tc>
        <w:tc>
          <w:tcPr>
            <w:tcW w:w="1134" w:type="dxa"/>
            <w:vMerge w:val="restart"/>
            <w:shd w:val="clear" w:color="auto" w:fill="auto"/>
            <w:vAlign w:val="center"/>
          </w:tcPr>
          <w:p w:rsidR="0038400D" w:rsidRPr="00F01DDB" w:rsidRDefault="00A20240"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с</w:t>
            </w:r>
            <w:r w:rsidR="0038400D" w:rsidRPr="00F01DDB">
              <w:rPr>
                <w:rFonts w:ascii="Sylfaen" w:hAnsi="Sylfaen"/>
                <w:sz w:val="16"/>
                <w:szCs w:val="16"/>
              </w:rPr>
              <w:t>умма</w:t>
            </w:r>
            <w:proofErr w:type="gramEnd"/>
            <w:r w:rsidR="0038400D" w:rsidRPr="00F01DDB">
              <w:rPr>
                <w:rFonts w:ascii="Sylfaen" w:hAnsi="Sylfaen"/>
                <w:sz w:val="16"/>
                <w:szCs w:val="16"/>
              </w:rPr>
              <w:t xml:space="preserve">, подлежащая уплате (тыс. </w:t>
            </w:r>
            <w:proofErr w:type="spellStart"/>
            <w:r w:rsidR="0038400D" w:rsidRPr="00F01DDB">
              <w:rPr>
                <w:rFonts w:ascii="Sylfaen" w:hAnsi="Sylfaen"/>
                <w:sz w:val="16"/>
                <w:szCs w:val="16"/>
              </w:rPr>
              <w:t>драмов</w:t>
            </w:r>
            <w:proofErr w:type="spellEnd"/>
            <w:r w:rsidR="0038400D" w:rsidRPr="00F01DDB">
              <w:rPr>
                <w:rFonts w:ascii="Sylfaen" w:hAnsi="Sylfaen"/>
                <w:sz w:val="16"/>
                <w:szCs w:val="16"/>
              </w:rPr>
              <w:t>)</w:t>
            </w:r>
          </w:p>
        </w:tc>
        <w:tc>
          <w:tcPr>
            <w:tcW w:w="1333" w:type="dxa"/>
            <w:vMerge w:val="restart"/>
            <w:shd w:val="clear" w:color="auto" w:fill="auto"/>
            <w:vAlign w:val="center"/>
          </w:tcPr>
          <w:p w:rsidR="0038400D" w:rsidRPr="00F01DDB" w:rsidRDefault="00A20240"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с</w:t>
            </w:r>
            <w:r w:rsidR="0038400D" w:rsidRPr="00F01DDB">
              <w:rPr>
                <w:rFonts w:ascii="Sylfaen" w:hAnsi="Sylfaen"/>
                <w:sz w:val="16"/>
                <w:szCs w:val="16"/>
              </w:rPr>
              <w:t>рок</w:t>
            </w:r>
            <w:proofErr w:type="gramEnd"/>
            <w:r w:rsidR="0038400D" w:rsidRPr="00F01DDB">
              <w:rPr>
                <w:rFonts w:ascii="Sylfaen" w:hAnsi="Sylfaen"/>
                <w:sz w:val="16"/>
                <w:szCs w:val="16"/>
              </w:rPr>
              <w:t xml:space="preserve"> оплаты (по графику оплаты)</w:t>
            </w:r>
          </w:p>
        </w:tc>
      </w:tr>
      <w:tr w:rsidR="00B138F3" w:rsidRPr="00F01DDB" w:rsidTr="00AB4EAB">
        <w:trPr>
          <w:trHeight w:val="1105"/>
          <w:jc w:val="center"/>
        </w:trPr>
        <w:tc>
          <w:tcPr>
            <w:tcW w:w="442" w:type="dxa"/>
            <w:vMerge/>
            <w:tcBorders>
              <w:bottom w:val="single" w:sz="4" w:space="0" w:color="auto"/>
            </w:tcBorders>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по</w:t>
            </w:r>
            <w:proofErr w:type="gramEnd"/>
            <w:r w:rsidRPr="00F01DDB">
              <w:rPr>
                <w:rFonts w:ascii="Sylfaen" w:hAnsi="Sylfaen"/>
                <w:sz w:val="16"/>
                <w:szCs w:val="16"/>
              </w:rPr>
              <w:t xml:space="preserve"> графику закупки, утвержденному Договором</w:t>
            </w:r>
          </w:p>
        </w:tc>
        <w:tc>
          <w:tcPr>
            <w:tcW w:w="1276" w:type="dxa"/>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фактический</w:t>
            </w:r>
            <w:proofErr w:type="gramEnd"/>
          </w:p>
        </w:tc>
        <w:tc>
          <w:tcPr>
            <w:tcW w:w="1418" w:type="dxa"/>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по</w:t>
            </w:r>
            <w:proofErr w:type="gramEnd"/>
            <w:r w:rsidRPr="00F01DDB">
              <w:rPr>
                <w:rFonts w:ascii="Sylfaen" w:hAnsi="Sylfaen"/>
                <w:sz w:val="16"/>
                <w:szCs w:val="16"/>
              </w:rPr>
              <w:t xml:space="preserve"> графику закупки, утвержденному Договором</w:t>
            </w:r>
          </w:p>
        </w:tc>
        <w:tc>
          <w:tcPr>
            <w:tcW w:w="1275" w:type="dxa"/>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roofErr w:type="gramStart"/>
            <w:r w:rsidRPr="00F01DDB">
              <w:rPr>
                <w:rFonts w:ascii="Sylfaen" w:hAnsi="Sylfaen"/>
                <w:sz w:val="16"/>
                <w:szCs w:val="16"/>
              </w:rPr>
              <w:t>фактический</w:t>
            </w:r>
            <w:proofErr w:type="gramEnd"/>
          </w:p>
        </w:tc>
        <w:tc>
          <w:tcPr>
            <w:tcW w:w="1134" w:type="dxa"/>
            <w:vMerge/>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r>
      <w:tr w:rsidR="00B138F3" w:rsidRPr="00F01DDB" w:rsidTr="00AB4EAB">
        <w:trPr>
          <w:jc w:val="center"/>
        </w:trPr>
        <w:tc>
          <w:tcPr>
            <w:tcW w:w="442"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r>
      <w:tr w:rsidR="0038400D" w:rsidRPr="00F01DDB" w:rsidTr="00AB4EAB">
        <w:trPr>
          <w:jc w:val="center"/>
        </w:trPr>
        <w:tc>
          <w:tcPr>
            <w:tcW w:w="442"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rsidR="0038400D" w:rsidRPr="00F01DDB" w:rsidRDefault="0038400D" w:rsidP="00B46D58">
            <w:pPr>
              <w:pStyle w:val="af4"/>
              <w:widowControl w:val="0"/>
              <w:spacing w:before="0" w:beforeAutospacing="0" w:after="120" w:afterAutospacing="0"/>
              <w:jc w:val="center"/>
              <w:rPr>
                <w:rFonts w:ascii="Sylfaen" w:hAnsi="Sylfaen"/>
                <w:sz w:val="16"/>
                <w:szCs w:val="16"/>
              </w:rPr>
            </w:pPr>
          </w:p>
        </w:tc>
      </w:tr>
    </w:tbl>
    <w:p w:rsidR="0038400D" w:rsidRPr="00F01DDB" w:rsidRDefault="0038400D" w:rsidP="00B46D58">
      <w:pPr>
        <w:widowControl w:val="0"/>
        <w:spacing w:after="160"/>
        <w:ind w:firstLine="375"/>
        <w:jc w:val="both"/>
        <w:rPr>
          <w:rFonts w:ascii="Sylfaen" w:hAnsi="Sylfaen" w:cs="Arial"/>
          <w:iCs/>
          <w:lang w:val="en-US"/>
        </w:rPr>
      </w:pPr>
    </w:p>
    <w:p w:rsidR="0038400D" w:rsidRPr="00F01DDB" w:rsidRDefault="0038400D" w:rsidP="00B46D58">
      <w:pPr>
        <w:widowControl w:val="0"/>
        <w:spacing w:after="160"/>
        <w:ind w:firstLine="567"/>
        <w:jc w:val="both"/>
        <w:rPr>
          <w:rFonts w:ascii="Sylfaen" w:hAnsi="Sylfaen"/>
          <w:iCs/>
          <w:snapToGrid w:val="0"/>
        </w:rPr>
      </w:pPr>
      <w:r w:rsidRPr="00F01DDB">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F01DDB">
        <w:rPr>
          <w:rFonts w:ascii="Sylfaen" w:hAnsi="Sylfaen"/>
          <w:snapToGrid w:val="0"/>
        </w:rPr>
        <w:t>Акта,</w:t>
      </w:r>
      <w:r w:rsidRPr="00F01DDB">
        <w:rPr>
          <w:rFonts w:ascii="Sylfaen" w:hAnsi="Sylfaen"/>
        </w:rPr>
        <w:t>являются</w:t>
      </w:r>
      <w:proofErr w:type="spellEnd"/>
      <w:proofErr w:type="gramEnd"/>
      <w:r w:rsidRPr="00F01DDB">
        <w:rPr>
          <w:rFonts w:ascii="Sylfaen" w:hAnsi="Sylfaen"/>
        </w:rPr>
        <w:t xml:space="preserve"> составляющей частью настоящего Акта и прилагаются.</w:t>
      </w:r>
    </w:p>
    <w:p w:rsidR="0038400D" w:rsidRPr="00F01DDB" w:rsidRDefault="0038400D" w:rsidP="00B46D58">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F01DDB" w:rsidTr="007A2020">
        <w:trPr>
          <w:trHeight w:val="266"/>
          <w:tblCellSpacing w:w="7" w:type="dxa"/>
          <w:jc w:val="center"/>
        </w:trPr>
        <w:tc>
          <w:tcPr>
            <w:tcW w:w="0" w:type="auto"/>
            <w:vAlign w:val="center"/>
          </w:tcPr>
          <w:p w:rsidR="0038400D" w:rsidRPr="00F01DDB" w:rsidRDefault="0038400D" w:rsidP="00B46D58">
            <w:pPr>
              <w:widowControl w:val="0"/>
              <w:spacing w:after="160"/>
              <w:jc w:val="center"/>
              <w:rPr>
                <w:rFonts w:ascii="Sylfaen" w:hAnsi="Sylfaen"/>
                <w:iCs/>
              </w:rPr>
            </w:pPr>
            <w:r w:rsidRPr="00F01DDB">
              <w:rPr>
                <w:rFonts w:ascii="Sylfaen" w:hAnsi="Sylfaen"/>
              </w:rPr>
              <w:t xml:space="preserve">Товар передал </w:t>
            </w:r>
          </w:p>
        </w:tc>
        <w:tc>
          <w:tcPr>
            <w:tcW w:w="0" w:type="auto"/>
            <w:vAlign w:val="center"/>
          </w:tcPr>
          <w:p w:rsidR="0038400D" w:rsidRPr="00F01DDB" w:rsidRDefault="0038400D" w:rsidP="00B46D58">
            <w:pPr>
              <w:widowControl w:val="0"/>
              <w:spacing w:after="160"/>
              <w:jc w:val="center"/>
              <w:rPr>
                <w:rFonts w:ascii="Sylfaen" w:hAnsi="Sylfaen"/>
                <w:iCs/>
              </w:rPr>
            </w:pPr>
            <w:r w:rsidRPr="00F01DDB">
              <w:rPr>
                <w:rFonts w:ascii="Sylfaen" w:hAnsi="Sylfaen"/>
              </w:rPr>
              <w:t>Товар принят</w:t>
            </w:r>
          </w:p>
        </w:tc>
      </w:tr>
      <w:tr w:rsidR="00B138F3" w:rsidRPr="00F01DDB" w:rsidTr="007A2020">
        <w:trPr>
          <w:trHeight w:val="473"/>
          <w:tblCellSpacing w:w="7" w:type="dxa"/>
          <w:jc w:val="center"/>
        </w:trPr>
        <w:tc>
          <w:tcPr>
            <w:tcW w:w="0" w:type="auto"/>
            <w:vAlign w:val="center"/>
          </w:tcPr>
          <w:p w:rsidR="0038400D" w:rsidRPr="00F01DDB" w:rsidRDefault="0038400D" w:rsidP="00B46D58">
            <w:pPr>
              <w:widowControl w:val="0"/>
              <w:jc w:val="center"/>
              <w:rPr>
                <w:rFonts w:ascii="Sylfaen" w:hAnsi="Sylfaen"/>
                <w:iCs/>
              </w:rPr>
            </w:pPr>
            <w:r w:rsidRPr="00F01DDB">
              <w:rPr>
                <w:rFonts w:ascii="Sylfaen" w:hAnsi="Sylfaen"/>
              </w:rPr>
              <w:t>____________</w:t>
            </w:r>
            <w:r w:rsidR="00196F14" w:rsidRPr="00F01DDB">
              <w:rPr>
                <w:rFonts w:ascii="Sylfaen" w:hAnsi="Sylfaen"/>
              </w:rPr>
              <w:t>________</w:t>
            </w:r>
            <w:r w:rsidRPr="00F01DDB">
              <w:rPr>
                <w:rFonts w:ascii="Sylfaen" w:hAnsi="Sylfaen"/>
              </w:rPr>
              <w:t xml:space="preserve">___ </w:t>
            </w:r>
          </w:p>
          <w:p w:rsidR="0038400D" w:rsidRPr="00F01DDB" w:rsidRDefault="0038400D" w:rsidP="00B46D58">
            <w:pPr>
              <w:widowControl w:val="0"/>
              <w:spacing w:after="160"/>
              <w:jc w:val="center"/>
              <w:rPr>
                <w:rFonts w:ascii="Sylfaen" w:hAnsi="Sylfaen"/>
                <w:iCs/>
                <w:vertAlign w:val="superscript"/>
                <w:lang w:val="en-US"/>
              </w:rPr>
            </w:pPr>
            <w:proofErr w:type="gramStart"/>
            <w:r w:rsidRPr="00F01DDB">
              <w:rPr>
                <w:rFonts w:ascii="Sylfaen" w:hAnsi="Sylfaen"/>
                <w:vertAlign w:val="superscript"/>
              </w:rPr>
              <w:t>подпись</w:t>
            </w:r>
            <w:proofErr w:type="gramEnd"/>
            <w:r w:rsidRPr="00F01DDB">
              <w:rPr>
                <w:rFonts w:ascii="Sylfaen" w:hAnsi="Sylfaen"/>
                <w:vertAlign w:val="superscript"/>
              </w:rPr>
              <w:t xml:space="preserve"> </w:t>
            </w:r>
          </w:p>
        </w:tc>
        <w:tc>
          <w:tcPr>
            <w:tcW w:w="0" w:type="auto"/>
            <w:vAlign w:val="center"/>
          </w:tcPr>
          <w:p w:rsidR="0038400D" w:rsidRPr="00F01DDB" w:rsidRDefault="00196F14" w:rsidP="00B46D58">
            <w:pPr>
              <w:widowControl w:val="0"/>
              <w:jc w:val="center"/>
              <w:rPr>
                <w:rFonts w:ascii="Sylfaen" w:hAnsi="Sylfaen"/>
                <w:iCs/>
              </w:rPr>
            </w:pPr>
            <w:r w:rsidRPr="00F01DDB">
              <w:rPr>
                <w:rFonts w:ascii="Sylfaen" w:hAnsi="Sylfaen"/>
              </w:rPr>
              <w:t>_____</w:t>
            </w:r>
            <w:r w:rsidR="0038400D" w:rsidRPr="00F01DDB">
              <w:rPr>
                <w:rFonts w:ascii="Sylfaen" w:hAnsi="Sylfaen"/>
              </w:rPr>
              <w:t>__________________</w:t>
            </w:r>
          </w:p>
          <w:p w:rsidR="0038400D" w:rsidRPr="00F01DDB" w:rsidRDefault="0038400D" w:rsidP="00B46D58">
            <w:pPr>
              <w:widowControl w:val="0"/>
              <w:spacing w:after="160"/>
              <w:jc w:val="center"/>
              <w:rPr>
                <w:rFonts w:ascii="Sylfaen" w:hAnsi="Sylfaen"/>
                <w:iCs/>
                <w:vertAlign w:val="superscript"/>
              </w:rPr>
            </w:pPr>
            <w:proofErr w:type="gramStart"/>
            <w:r w:rsidRPr="00F01DDB">
              <w:rPr>
                <w:rFonts w:ascii="Sylfaen" w:hAnsi="Sylfaen"/>
                <w:vertAlign w:val="superscript"/>
              </w:rPr>
              <w:t>подпись</w:t>
            </w:r>
            <w:proofErr w:type="gramEnd"/>
            <w:r w:rsidRPr="00F01DDB">
              <w:rPr>
                <w:rFonts w:ascii="Sylfaen" w:hAnsi="Sylfaen"/>
                <w:vertAlign w:val="superscript"/>
              </w:rPr>
              <w:t xml:space="preserve"> </w:t>
            </w:r>
          </w:p>
        </w:tc>
      </w:tr>
      <w:tr w:rsidR="00B138F3" w:rsidRPr="00F01DDB" w:rsidTr="007A2020">
        <w:trPr>
          <w:trHeight w:val="503"/>
          <w:tblCellSpacing w:w="7" w:type="dxa"/>
          <w:jc w:val="center"/>
        </w:trPr>
        <w:tc>
          <w:tcPr>
            <w:tcW w:w="0" w:type="auto"/>
            <w:vAlign w:val="center"/>
          </w:tcPr>
          <w:p w:rsidR="0038400D" w:rsidRPr="00F01DDB" w:rsidRDefault="00196F14" w:rsidP="00B46D58">
            <w:pPr>
              <w:widowControl w:val="0"/>
              <w:jc w:val="center"/>
              <w:rPr>
                <w:rFonts w:ascii="Sylfaen" w:hAnsi="Sylfaen"/>
                <w:iCs/>
              </w:rPr>
            </w:pPr>
            <w:r w:rsidRPr="00F01DDB">
              <w:rPr>
                <w:rFonts w:ascii="Sylfaen" w:hAnsi="Sylfaen"/>
              </w:rPr>
              <w:t>_____________________</w:t>
            </w:r>
            <w:r w:rsidR="0038400D" w:rsidRPr="00F01DDB">
              <w:rPr>
                <w:rFonts w:ascii="Sylfaen" w:hAnsi="Sylfaen"/>
              </w:rPr>
              <w:t xml:space="preserve">_ </w:t>
            </w:r>
          </w:p>
          <w:p w:rsidR="0038400D" w:rsidRPr="00F01DDB" w:rsidRDefault="0038400D" w:rsidP="00B46D58">
            <w:pPr>
              <w:widowControl w:val="0"/>
              <w:spacing w:after="160"/>
              <w:jc w:val="center"/>
              <w:rPr>
                <w:rFonts w:ascii="Sylfaen" w:hAnsi="Sylfaen"/>
                <w:iCs/>
                <w:vertAlign w:val="superscript"/>
                <w:lang w:val="en-US"/>
              </w:rPr>
            </w:pPr>
            <w:proofErr w:type="gramStart"/>
            <w:r w:rsidRPr="00F01DDB">
              <w:rPr>
                <w:rFonts w:ascii="Sylfaen" w:hAnsi="Sylfaen"/>
                <w:vertAlign w:val="superscript"/>
              </w:rPr>
              <w:t>фамилия</w:t>
            </w:r>
            <w:proofErr w:type="gramEnd"/>
            <w:r w:rsidRPr="00F01DDB">
              <w:rPr>
                <w:rFonts w:ascii="Sylfaen" w:hAnsi="Sylfaen"/>
                <w:vertAlign w:val="superscript"/>
              </w:rPr>
              <w:t>, имя</w:t>
            </w:r>
          </w:p>
        </w:tc>
        <w:tc>
          <w:tcPr>
            <w:tcW w:w="0" w:type="auto"/>
            <w:vAlign w:val="center"/>
          </w:tcPr>
          <w:p w:rsidR="0038400D" w:rsidRPr="00F01DDB" w:rsidRDefault="00196F14" w:rsidP="00B46D58">
            <w:pPr>
              <w:widowControl w:val="0"/>
              <w:jc w:val="center"/>
              <w:rPr>
                <w:rFonts w:ascii="Sylfaen" w:hAnsi="Sylfaen"/>
                <w:iCs/>
              </w:rPr>
            </w:pPr>
            <w:r w:rsidRPr="00F01DDB">
              <w:rPr>
                <w:rFonts w:ascii="Sylfaen" w:hAnsi="Sylfaen"/>
              </w:rPr>
              <w:t>____</w:t>
            </w:r>
            <w:r w:rsidR="0038400D" w:rsidRPr="00F01DDB">
              <w:rPr>
                <w:rFonts w:ascii="Sylfaen" w:hAnsi="Sylfaen"/>
              </w:rPr>
              <w:t>___________________</w:t>
            </w:r>
          </w:p>
          <w:p w:rsidR="0038400D" w:rsidRPr="00F01DDB" w:rsidRDefault="0038400D" w:rsidP="00B46D58">
            <w:pPr>
              <w:widowControl w:val="0"/>
              <w:spacing w:after="160"/>
              <w:jc w:val="center"/>
              <w:rPr>
                <w:rFonts w:ascii="Sylfaen" w:hAnsi="Sylfaen"/>
                <w:iCs/>
                <w:vertAlign w:val="superscript"/>
              </w:rPr>
            </w:pPr>
            <w:proofErr w:type="gramStart"/>
            <w:r w:rsidRPr="00F01DDB">
              <w:rPr>
                <w:rFonts w:ascii="Sylfaen" w:hAnsi="Sylfaen"/>
                <w:vertAlign w:val="superscript"/>
              </w:rPr>
              <w:t>фамилия</w:t>
            </w:r>
            <w:proofErr w:type="gramEnd"/>
            <w:r w:rsidRPr="00F01DDB">
              <w:rPr>
                <w:rFonts w:ascii="Sylfaen" w:hAnsi="Sylfaen"/>
                <w:vertAlign w:val="superscript"/>
              </w:rPr>
              <w:t>, имя</w:t>
            </w:r>
          </w:p>
        </w:tc>
      </w:tr>
      <w:tr w:rsidR="00B138F3" w:rsidRPr="00F01DDB" w:rsidTr="007A2020">
        <w:trPr>
          <w:trHeight w:val="281"/>
          <w:tblCellSpacing w:w="7" w:type="dxa"/>
          <w:jc w:val="center"/>
        </w:trPr>
        <w:tc>
          <w:tcPr>
            <w:tcW w:w="0" w:type="auto"/>
            <w:vAlign w:val="center"/>
          </w:tcPr>
          <w:p w:rsidR="0038400D" w:rsidRPr="00F01DDB" w:rsidRDefault="0038400D" w:rsidP="00B46D58">
            <w:pPr>
              <w:widowControl w:val="0"/>
              <w:spacing w:after="160"/>
              <w:jc w:val="center"/>
              <w:rPr>
                <w:rFonts w:ascii="Sylfaen" w:hAnsi="Sylfaen"/>
                <w:iCs/>
              </w:rPr>
            </w:pPr>
            <w:r w:rsidRPr="00F01DDB">
              <w:rPr>
                <w:rFonts w:ascii="Sylfaen" w:hAnsi="Sylfaen"/>
              </w:rPr>
              <w:t>М. П.</w:t>
            </w:r>
          </w:p>
        </w:tc>
        <w:tc>
          <w:tcPr>
            <w:tcW w:w="0" w:type="auto"/>
            <w:vAlign w:val="center"/>
          </w:tcPr>
          <w:p w:rsidR="0038400D" w:rsidRPr="00F01DDB" w:rsidRDefault="0038400D" w:rsidP="00B46D58">
            <w:pPr>
              <w:widowControl w:val="0"/>
              <w:spacing w:after="160"/>
              <w:jc w:val="center"/>
              <w:rPr>
                <w:rFonts w:ascii="Sylfaen" w:hAnsi="Sylfaen"/>
                <w:iCs/>
              </w:rPr>
            </w:pPr>
            <w:r w:rsidRPr="00F01DDB">
              <w:rPr>
                <w:rFonts w:ascii="Sylfaen" w:hAnsi="Sylfaen"/>
              </w:rPr>
              <w:t>М. П.</w:t>
            </w:r>
          </w:p>
        </w:tc>
      </w:tr>
    </w:tbl>
    <w:p w:rsidR="00196F14" w:rsidRPr="00F01DDB" w:rsidRDefault="00196F14" w:rsidP="00B46D58">
      <w:pPr>
        <w:widowControl w:val="0"/>
        <w:spacing w:after="160"/>
        <w:jc w:val="right"/>
        <w:rPr>
          <w:rFonts w:ascii="Sylfaen" w:hAnsi="Sylfaen" w:cs="Sylfaen"/>
          <w:b/>
        </w:rPr>
      </w:pPr>
    </w:p>
    <w:p w:rsidR="00196F14" w:rsidRPr="00F01DDB" w:rsidRDefault="00196F14" w:rsidP="00B46D58">
      <w:pPr>
        <w:rPr>
          <w:rFonts w:ascii="Sylfaen" w:hAnsi="Sylfaen" w:cs="Sylfaen"/>
          <w:b/>
        </w:rPr>
      </w:pPr>
      <w:r w:rsidRPr="00F01DDB">
        <w:rPr>
          <w:rFonts w:ascii="Sylfaen" w:hAnsi="Sylfaen" w:cs="Sylfaen"/>
          <w:b/>
        </w:rPr>
        <w:br w:type="page"/>
      </w:r>
    </w:p>
    <w:p w:rsidR="00071D1C" w:rsidRPr="00F01DDB" w:rsidRDefault="00071D1C" w:rsidP="00B46D58">
      <w:pPr>
        <w:widowControl w:val="0"/>
        <w:spacing w:after="160"/>
        <w:jc w:val="right"/>
        <w:rPr>
          <w:rFonts w:ascii="Sylfaen" w:hAnsi="Sylfaen" w:cs="Sylfaen"/>
          <w:i/>
        </w:rPr>
      </w:pPr>
      <w:r w:rsidRPr="00F01DDB">
        <w:rPr>
          <w:rFonts w:ascii="Sylfaen" w:hAnsi="Sylfaen"/>
          <w:i/>
        </w:rPr>
        <w:lastRenderedPageBreak/>
        <w:t>Приложение № 3.1</w:t>
      </w:r>
    </w:p>
    <w:p w:rsidR="00341A74" w:rsidRPr="00F01DDB" w:rsidRDefault="00341A74" w:rsidP="00B46D58">
      <w:pPr>
        <w:widowControl w:val="0"/>
        <w:spacing w:after="160"/>
        <w:jc w:val="right"/>
        <w:rPr>
          <w:rFonts w:ascii="Sylfaen" w:hAnsi="Sylfaen" w:cs="Sylfaen"/>
          <w:i/>
        </w:rPr>
      </w:pPr>
      <w:proofErr w:type="gramStart"/>
      <w:r w:rsidRPr="00F01DDB">
        <w:rPr>
          <w:rFonts w:ascii="Sylfaen" w:hAnsi="Sylfaen"/>
          <w:i/>
        </w:rPr>
        <w:t>к</w:t>
      </w:r>
      <w:proofErr w:type="gramEnd"/>
      <w:r w:rsidRPr="00F01DDB">
        <w:rPr>
          <w:rFonts w:ascii="Sylfaen" w:hAnsi="Sylfaen"/>
          <w:i/>
        </w:rPr>
        <w:t xml:space="preserve"> Договору под кодом </w:t>
      </w:r>
      <w:r w:rsidR="00196F14" w:rsidRPr="00F01DDB">
        <w:rPr>
          <w:rFonts w:ascii="Sylfaen" w:hAnsi="Sylfaen" w:cs="Sylfaen"/>
          <w:i/>
        </w:rPr>
        <w:br/>
      </w:r>
      <w:r w:rsidRPr="00F01DDB">
        <w:rPr>
          <w:rFonts w:ascii="Sylfaen" w:hAnsi="Sylfaen"/>
          <w:i/>
        </w:rPr>
        <w:t xml:space="preserve">заключенному </w:t>
      </w:r>
      <w:r w:rsidR="006132ED" w:rsidRPr="00F01DDB">
        <w:rPr>
          <w:rFonts w:ascii="Sylfaen" w:hAnsi="Sylfaen"/>
          <w:i/>
        </w:rPr>
        <w:t>"</w:t>
      </w:r>
      <w:r w:rsidR="00D52566" w:rsidRPr="00F01DDB">
        <w:rPr>
          <w:rFonts w:ascii="Sylfaen" w:hAnsi="Sylfaen"/>
          <w:i/>
        </w:rPr>
        <w:tab/>
      </w:r>
      <w:r w:rsidR="006132ED" w:rsidRPr="00F01DDB">
        <w:rPr>
          <w:rFonts w:ascii="Sylfaen" w:hAnsi="Sylfaen"/>
          <w:i/>
        </w:rPr>
        <w:t>"</w:t>
      </w:r>
      <w:r w:rsidR="00AA7117" w:rsidRPr="00F01DDB">
        <w:rPr>
          <w:rFonts w:ascii="Sylfaen" w:hAnsi="Sylfaen"/>
          <w:i/>
        </w:rPr>
        <w:t xml:space="preserve"> </w:t>
      </w:r>
      <w:r w:rsidR="00D52566" w:rsidRPr="00F01DDB">
        <w:rPr>
          <w:rFonts w:ascii="Sylfaen" w:hAnsi="Sylfaen"/>
          <w:i/>
        </w:rPr>
        <w:tab/>
      </w:r>
      <w:r w:rsidRPr="00F01DDB">
        <w:rPr>
          <w:rFonts w:ascii="Sylfaen" w:hAnsi="Sylfaen"/>
          <w:i/>
        </w:rPr>
        <w:t>20</w:t>
      </w:r>
      <w:r w:rsidR="00AA7117" w:rsidRPr="00F01DDB">
        <w:rPr>
          <w:rFonts w:ascii="Sylfaen" w:hAnsi="Sylfaen"/>
          <w:i/>
        </w:rPr>
        <w:t xml:space="preserve"> </w:t>
      </w:r>
      <w:r w:rsidR="00D52566" w:rsidRPr="00F01DDB">
        <w:rPr>
          <w:rFonts w:ascii="Sylfaen" w:hAnsi="Sylfaen"/>
          <w:i/>
        </w:rPr>
        <w:tab/>
      </w:r>
      <w:r w:rsidRPr="00F01DDB">
        <w:rPr>
          <w:rFonts w:ascii="Sylfaen" w:hAnsi="Sylfaen"/>
          <w:i/>
        </w:rPr>
        <w:t>г.</w:t>
      </w:r>
    </w:p>
    <w:p w:rsidR="00071D1C" w:rsidRPr="00F01DDB" w:rsidRDefault="00071D1C" w:rsidP="00B46D58">
      <w:pPr>
        <w:widowControl w:val="0"/>
        <w:tabs>
          <w:tab w:val="left" w:pos="360"/>
          <w:tab w:val="left" w:pos="540"/>
        </w:tabs>
        <w:spacing w:after="160"/>
        <w:jc w:val="center"/>
        <w:rPr>
          <w:rFonts w:ascii="Sylfaen" w:hAnsi="Sylfaen" w:cs="Sylfaen"/>
          <w:b/>
          <w:bCs/>
        </w:rPr>
      </w:pPr>
    </w:p>
    <w:p w:rsidR="00071D1C" w:rsidRPr="00F01DDB" w:rsidRDefault="00196F14" w:rsidP="00B46D58">
      <w:pPr>
        <w:widowControl w:val="0"/>
        <w:spacing w:after="160"/>
        <w:jc w:val="center"/>
        <w:rPr>
          <w:rFonts w:ascii="Sylfaen" w:hAnsi="Sylfaen" w:cs="Sylfaen"/>
          <w:bCs/>
        </w:rPr>
      </w:pPr>
      <w:r w:rsidRPr="00F01DDB">
        <w:rPr>
          <w:rFonts w:ascii="Sylfaen" w:hAnsi="Sylfaen"/>
        </w:rPr>
        <w:t>АКТ №———</w:t>
      </w:r>
    </w:p>
    <w:p w:rsidR="00071D1C" w:rsidRPr="00F01DDB" w:rsidRDefault="00071D1C" w:rsidP="00B46D58">
      <w:pPr>
        <w:widowControl w:val="0"/>
        <w:spacing w:after="160"/>
        <w:jc w:val="center"/>
        <w:rPr>
          <w:rFonts w:ascii="Sylfaen" w:hAnsi="Sylfaen" w:cs="Sylfaen"/>
          <w:b/>
          <w:bCs/>
        </w:rPr>
      </w:pPr>
      <w:proofErr w:type="gramStart"/>
      <w:r w:rsidRPr="00F01DDB">
        <w:rPr>
          <w:rFonts w:ascii="Sylfaen" w:hAnsi="Sylfaen"/>
        </w:rPr>
        <w:t>относительно</w:t>
      </w:r>
      <w:proofErr w:type="gramEnd"/>
      <w:r w:rsidRPr="00F01DDB">
        <w:rPr>
          <w:rFonts w:ascii="Sylfaen" w:hAnsi="Sylfaen"/>
        </w:rPr>
        <w:t xml:space="preserve"> фиксирования факта передачи Покупателю результата договора </w:t>
      </w:r>
    </w:p>
    <w:p w:rsidR="00071D1C" w:rsidRPr="00F01DDB" w:rsidRDefault="00071D1C" w:rsidP="00B46D58">
      <w:pPr>
        <w:widowControl w:val="0"/>
        <w:tabs>
          <w:tab w:val="left" w:pos="360"/>
          <w:tab w:val="left" w:pos="540"/>
        </w:tabs>
        <w:spacing w:after="160"/>
        <w:jc w:val="center"/>
        <w:rPr>
          <w:rFonts w:ascii="Sylfaen" w:hAnsi="Sylfaen" w:cs="Sylfaen"/>
        </w:rPr>
      </w:pPr>
    </w:p>
    <w:p w:rsidR="006B3AE3" w:rsidRPr="00F01DDB" w:rsidRDefault="006B3AE3" w:rsidP="00B46D58">
      <w:pPr>
        <w:widowControl w:val="0"/>
        <w:ind w:firstLine="567"/>
        <w:jc w:val="both"/>
        <w:rPr>
          <w:rFonts w:ascii="Sylfaen" w:hAnsi="Sylfaen"/>
        </w:rPr>
      </w:pPr>
      <w:r w:rsidRPr="00F01DDB">
        <w:rPr>
          <w:rFonts w:ascii="Sylfaen" w:hAnsi="Sylfaen"/>
        </w:rPr>
        <w:t>Настоящим фиксируется, что в рамках договора закупки № ______________,</w:t>
      </w:r>
    </w:p>
    <w:p w:rsidR="006B3AE3" w:rsidRPr="00F01DDB" w:rsidRDefault="006B3AE3" w:rsidP="00B46D58">
      <w:pPr>
        <w:widowControl w:val="0"/>
        <w:spacing w:after="120"/>
        <w:ind w:left="7371" w:hanging="141"/>
        <w:jc w:val="both"/>
        <w:rPr>
          <w:rFonts w:ascii="Sylfaen" w:hAnsi="Sylfaen"/>
          <w:sz w:val="16"/>
        </w:rPr>
      </w:pPr>
      <w:proofErr w:type="gramStart"/>
      <w:r w:rsidRPr="00F01DDB">
        <w:rPr>
          <w:rFonts w:ascii="Sylfaen" w:hAnsi="Sylfaen"/>
          <w:sz w:val="16"/>
        </w:rPr>
        <w:t>номер</w:t>
      </w:r>
      <w:proofErr w:type="gramEnd"/>
      <w:r w:rsidRPr="00F01DDB">
        <w:rPr>
          <w:rFonts w:ascii="Sylfaen" w:hAnsi="Sylfaen"/>
          <w:sz w:val="16"/>
        </w:rPr>
        <w:t xml:space="preserve"> договора</w:t>
      </w:r>
    </w:p>
    <w:p w:rsidR="006B3AE3" w:rsidRPr="00F01DDB" w:rsidRDefault="006B3AE3" w:rsidP="00B46D58">
      <w:pPr>
        <w:widowControl w:val="0"/>
        <w:tabs>
          <w:tab w:val="left" w:pos="4480"/>
        </w:tabs>
        <w:jc w:val="both"/>
        <w:rPr>
          <w:rFonts w:ascii="Sylfaen" w:hAnsi="Sylfaen" w:cs="Sylfaen"/>
        </w:rPr>
      </w:pPr>
      <w:proofErr w:type="gramStart"/>
      <w:r w:rsidRPr="00F01DDB">
        <w:rPr>
          <w:rFonts w:ascii="Sylfaen" w:hAnsi="Sylfaen"/>
        </w:rPr>
        <w:t>заключенного</w:t>
      </w:r>
      <w:proofErr w:type="gramEnd"/>
      <w:r w:rsidRPr="00F01DDB">
        <w:rPr>
          <w:rFonts w:ascii="Sylfaen" w:hAnsi="Sylfaen"/>
        </w:rPr>
        <w:t xml:space="preserve"> __________________ 20</w:t>
      </w:r>
      <w:r w:rsidRPr="00F01DDB">
        <w:rPr>
          <w:rFonts w:ascii="Sylfaen" w:hAnsi="Sylfaen"/>
        </w:rPr>
        <w:tab/>
        <w:t>г. между _____________________________</w:t>
      </w:r>
    </w:p>
    <w:p w:rsidR="006B3AE3" w:rsidRPr="00F01DDB" w:rsidRDefault="006B3AE3" w:rsidP="00B46D58">
      <w:pPr>
        <w:widowControl w:val="0"/>
        <w:tabs>
          <w:tab w:val="left" w:pos="6379"/>
        </w:tabs>
        <w:spacing w:after="120"/>
        <w:ind w:left="1701" w:right="-360"/>
        <w:jc w:val="both"/>
        <w:rPr>
          <w:rFonts w:ascii="Sylfaen" w:hAnsi="Sylfaen" w:cs="Sylfaen"/>
          <w:sz w:val="8"/>
        </w:rPr>
      </w:pPr>
      <w:proofErr w:type="gramStart"/>
      <w:r w:rsidRPr="00F01DDB">
        <w:rPr>
          <w:rFonts w:ascii="Sylfaen" w:hAnsi="Sylfaen"/>
          <w:sz w:val="16"/>
        </w:rPr>
        <w:t>дата</w:t>
      </w:r>
      <w:proofErr w:type="gramEnd"/>
      <w:r w:rsidRPr="00F01DDB">
        <w:rPr>
          <w:rFonts w:ascii="Sylfaen" w:hAnsi="Sylfaen"/>
          <w:sz w:val="16"/>
        </w:rPr>
        <w:t xml:space="preserve"> заключения договора </w:t>
      </w:r>
      <w:r w:rsidRPr="00F01DDB">
        <w:rPr>
          <w:rFonts w:ascii="Sylfaen" w:hAnsi="Sylfaen"/>
          <w:sz w:val="16"/>
        </w:rPr>
        <w:tab/>
        <w:t>наименование Покупателя</w:t>
      </w:r>
    </w:p>
    <w:p w:rsidR="006B3AE3" w:rsidRPr="00F01DDB" w:rsidRDefault="006B3AE3" w:rsidP="00B46D58">
      <w:pPr>
        <w:widowControl w:val="0"/>
        <w:tabs>
          <w:tab w:val="left" w:pos="360"/>
          <w:tab w:val="left" w:pos="540"/>
        </w:tabs>
        <w:ind w:right="-2"/>
        <w:jc w:val="both"/>
        <w:rPr>
          <w:rFonts w:ascii="Sylfaen" w:hAnsi="Sylfaen"/>
        </w:rPr>
      </w:pPr>
      <w:r w:rsidRPr="00F01DDB">
        <w:rPr>
          <w:rFonts w:ascii="Sylfaen" w:hAnsi="Sylfaen"/>
        </w:rPr>
        <w:t>(</w:t>
      </w:r>
      <w:proofErr w:type="gramStart"/>
      <w:r w:rsidRPr="00F01DDB">
        <w:rPr>
          <w:rFonts w:ascii="Sylfaen" w:hAnsi="Sylfaen"/>
        </w:rPr>
        <w:t>далее</w:t>
      </w:r>
      <w:proofErr w:type="gramEnd"/>
      <w:r w:rsidRPr="00F01DDB">
        <w:rPr>
          <w:rFonts w:ascii="Sylfaen" w:hAnsi="Sylfaen"/>
        </w:rPr>
        <w:t xml:space="preserve"> — Покупатель) и ________________________________ (далее — Продавец), </w:t>
      </w:r>
    </w:p>
    <w:p w:rsidR="006B3AE3" w:rsidRPr="00F01DDB" w:rsidRDefault="006B3AE3" w:rsidP="00B46D58">
      <w:pPr>
        <w:widowControl w:val="0"/>
        <w:spacing w:after="120"/>
        <w:ind w:left="3544" w:right="-360"/>
        <w:jc w:val="both"/>
        <w:rPr>
          <w:rFonts w:ascii="Sylfaen" w:hAnsi="Sylfaen"/>
          <w:sz w:val="16"/>
        </w:rPr>
      </w:pPr>
      <w:proofErr w:type="gramStart"/>
      <w:r w:rsidRPr="00F01DDB">
        <w:rPr>
          <w:rFonts w:ascii="Sylfaen" w:hAnsi="Sylfaen"/>
          <w:sz w:val="16"/>
        </w:rPr>
        <w:t>наименование</w:t>
      </w:r>
      <w:proofErr w:type="gramEnd"/>
      <w:r w:rsidRPr="00F01DDB">
        <w:rPr>
          <w:rFonts w:ascii="Sylfaen" w:hAnsi="Sylfaen"/>
          <w:sz w:val="16"/>
        </w:rPr>
        <w:t xml:space="preserve"> Продавца</w:t>
      </w:r>
    </w:p>
    <w:p w:rsidR="00071D1C" w:rsidRPr="00F01DDB" w:rsidRDefault="006B3AE3" w:rsidP="00B46D58">
      <w:pPr>
        <w:widowControl w:val="0"/>
        <w:tabs>
          <w:tab w:val="left" w:pos="360"/>
          <w:tab w:val="left" w:pos="540"/>
        </w:tabs>
        <w:spacing w:after="160"/>
        <w:jc w:val="both"/>
        <w:rPr>
          <w:rFonts w:ascii="Sylfaen" w:hAnsi="Sylfaen" w:cs="Sylfaen"/>
        </w:rPr>
      </w:pPr>
      <w:r w:rsidRPr="00F01DDB">
        <w:rPr>
          <w:rFonts w:ascii="Sylfaen" w:hAnsi="Sylfaen"/>
        </w:rPr>
        <w:t>Продавец _______ 20</w:t>
      </w:r>
      <w:r w:rsidRPr="00F01DDB">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F01DDB"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F01DDB" w:rsidRDefault="00071D1C" w:rsidP="00B46D58">
            <w:pPr>
              <w:widowControl w:val="0"/>
              <w:spacing w:after="120"/>
              <w:jc w:val="center"/>
              <w:rPr>
                <w:rFonts w:ascii="Sylfaen" w:hAnsi="Sylfaen" w:cs="Sylfaen"/>
                <w:bCs/>
                <w:sz w:val="20"/>
                <w:szCs w:val="20"/>
              </w:rPr>
            </w:pPr>
            <w:r w:rsidRPr="00F01DDB">
              <w:rPr>
                <w:rFonts w:ascii="Sylfaen" w:hAnsi="Sylfaen"/>
                <w:sz w:val="20"/>
                <w:szCs w:val="20"/>
              </w:rPr>
              <w:t>Товар</w:t>
            </w:r>
          </w:p>
        </w:tc>
      </w:tr>
      <w:tr w:rsidR="00B138F3" w:rsidRPr="00F01DDB"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01DDB" w:rsidRDefault="0016519F" w:rsidP="00B46D58">
            <w:pPr>
              <w:widowControl w:val="0"/>
              <w:spacing w:after="120"/>
              <w:jc w:val="center"/>
              <w:rPr>
                <w:rFonts w:ascii="Sylfaen" w:hAnsi="Sylfaen"/>
                <w:sz w:val="20"/>
                <w:szCs w:val="20"/>
              </w:rPr>
            </w:pPr>
            <w:proofErr w:type="gramStart"/>
            <w:r w:rsidRPr="00F01DDB">
              <w:rPr>
                <w:rFonts w:ascii="Sylfaen" w:hAnsi="Sylfaen"/>
                <w:sz w:val="20"/>
                <w:szCs w:val="20"/>
              </w:rPr>
              <w:t>наименование</w:t>
            </w:r>
            <w:proofErr w:type="gramEnd"/>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01DDB" w:rsidRDefault="000F494F" w:rsidP="00B46D58">
            <w:pPr>
              <w:widowControl w:val="0"/>
              <w:spacing w:after="120"/>
              <w:jc w:val="center"/>
              <w:rPr>
                <w:rFonts w:ascii="Sylfaen" w:hAnsi="Sylfaen"/>
                <w:sz w:val="20"/>
                <w:szCs w:val="20"/>
              </w:rPr>
            </w:pPr>
            <w:proofErr w:type="gramStart"/>
            <w:r w:rsidRPr="00F01DDB">
              <w:rPr>
                <w:rFonts w:ascii="Sylfaen" w:hAnsi="Sylfaen"/>
                <w:sz w:val="20"/>
                <w:szCs w:val="20"/>
              </w:rPr>
              <w:t>единица</w:t>
            </w:r>
            <w:proofErr w:type="gramEnd"/>
            <w:r w:rsidRPr="00F01DDB">
              <w:rPr>
                <w:rFonts w:ascii="Sylfaen" w:hAnsi="Sylfaen"/>
                <w:sz w:val="20"/>
                <w:szCs w:val="20"/>
              </w:rPr>
              <w:t xml:space="preserve">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01DDB" w:rsidRDefault="000F494F" w:rsidP="00B46D58">
            <w:pPr>
              <w:widowControl w:val="0"/>
              <w:spacing w:after="120"/>
              <w:jc w:val="center"/>
              <w:rPr>
                <w:rFonts w:ascii="Sylfaen" w:hAnsi="Sylfaen"/>
                <w:sz w:val="20"/>
                <w:szCs w:val="20"/>
              </w:rPr>
            </w:pPr>
            <w:proofErr w:type="gramStart"/>
            <w:r w:rsidRPr="00F01DDB">
              <w:rPr>
                <w:rFonts w:ascii="Sylfaen" w:hAnsi="Sylfaen"/>
                <w:sz w:val="20"/>
                <w:szCs w:val="20"/>
              </w:rPr>
              <w:t>объем</w:t>
            </w:r>
            <w:proofErr w:type="gramEnd"/>
            <w:r w:rsidRPr="00F01DDB">
              <w:rPr>
                <w:rFonts w:ascii="Sylfaen" w:hAnsi="Sylfaen"/>
                <w:sz w:val="20"/>
                <w:szCs w:val="20"/>
              </w:rPr>
              <w:t xml:space="preserve"> (фактический)</w:t>
            </w:r>
          </w:p>
        </w:tc>
      </w:tr>
      <w:tr w:rsidR="00B138F3" w:rsidRPr="00F01DDB"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01DDB"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01DDB"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01DDB" w:rsidRDefault="00071D1C" w:rsidP="00B46D58">
            <w:pPr>
              <w:widowControl w:val="0"/>
              <w:spacing w:after="120"/>
              <w:jc w:val="center"/>
              <w:rPr>
                <w:rFonts w:ascii="Sylfaen" w:hAnsi="Sylfaen" w:cs="Sylfaen"/>
                <w:sz w:val="20"/>
                <w:szCs w:val="20"/>
              </w:rPr>
            </w:pPr>
          </w:p>
        </w:tc>
      </w:tr>
      <w:tr w:rsidR="00071D1C" w:rsidRPr="00F01DDB"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01DDB"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01DDB"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01DDB" w:rsidRDefault="00071D1C" w:rsidP="00B46D58">
            <w:pPr>
              <w:widowControl w:val="0"/>
              <w:spacing w:after="120"/>
              <w:jc w:val="center"/>
              <w:rPr>
                <w:rFonts w:ascii="Sylfaen" w:hAnsi="Sylfaen" w:cs="Sylfaen"/>
                <w:sz w:val="20"/>
                <w:szCs w:val="20"/>
              </w:rPr>
            </w:pPr>
          </w:p>
        </w:tc>
      </w:tr>
    </w:tbl>
    <w:p w:rsidR="00071D1C" w:rsidRPr="00F01DDB" w:rsidRDefault="00071D1C" w:rsidP="00B46D58">
      <w:pPr>
        <w:widowControl w:val="0"/>
        <w:tabs>
          <w:tab w:val="left" w:pos="360"/>
          <w:tab w:val="left" w:pos="540"/>
        </w:tabs>
        <w:spacing w:after="160"/>
        <w:jc w:val="both"/>
        <w:rPr>
          <w:rFonts w:ascii="Sylfaen" w:hAnsi="Sylfaen" w:cs="Sylfaen"/>
        </w:rPr>
      </w:pPr>
    </w:p>
    <w:p w:rsidR="00071D1C" w:rsidRPr="00F01DDB" w:rsidRDefault="00071D1C" w:rsidP="00B46D58">
      <w:pPr>
        <w:widowControl w:val="0"/>
        <w:spacing w:after="160"/>
        <w:ind w:firstLine="567"/>
        <w:jc w:val="both"/>
        <w:rPr>
          <w:rFonts w:ascii="Sylfaen" w:hAnsi="Sylfaen" w:cs="Sylfaen"/>
        </w:rPr>
      </w:pPr>
      <w:r w:rsidRPr="00F01DDB">
        <w:rPr>
          <w:rFonts w:ascii="Sylfaen" w:hAnsi="Sylfaen"/>
        </w:rPr>
        <w:t>Настоящий акт составлен в 2 экземплярах, каждой из сторон предоставляется по одному экземпляру.</w:t>
      </w:r>
    </w:p>
    <w:p w:rsidR="00B138F3" w:rsidRPr="00F01DDB" w:rsidRDefault="00B138F3" w:rsidP="00B138F3">
      <w:pPr>
        <w:rPr>
          <w:rFonts w:ascii="Sylfaen" w:hAnsi="Sylfaen"/>
        </w:rPr>
      </w:pPr>
      <w:r w:rsidRPr="00F01DDB">
        <w:rPr>
          <w:rFonts w:ascii="Sylfaen" w:hAnsi="Sylfaen"/>
        </w:rPr>
        <w:t xml:space="preserve">                                                       </w:t>
      </w:r>
    </w:p>
    <w:p w:rsidR="00071D1C" w:rsidRPr="00F01DDB" w:rsidRDefault="00B138F3" w:rsidP="00B138F3">
      <w:pPr>
        <w:rPr>
          <w:rFonts w:ascii="Sylfaen" w:hAnsi="Sylfaen"/>
          <w:lang w:val="en-US"/>
        </w:rPr>
      </w:pPr>
      <w:r w:rsidRPr="00F01DDB">
        <w:rPr>
          <w:rFonts w:ascii="Sylfaen" w:hAnsi="Sylfaen"/>
        </w:rPr>
        <w:lastRenderedPageBreak/>
        <w:t xml:space="preserve">                                                          </w:t>
      </w:r>
      <w:r w:rsidR="00071D1C" w:rsidRPr="00F01DDB">
        <w:rPr>
          <w:rFonts w:ascii="Sylfaen" w:hAnsi="Sylfaen"/>
        </w:rPr>
        <w:t>СТОРОНЫ</w:t>
      </w:r>
    </w:p>
    <w:p w:rsidR="007072C5" w:rsidRPr="00F01DDB" w:rsidRDefault="007072C5" w:rsidP="00B46D58">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F01DDB" w:rsidTr="007072C5">
        <w:tc>
          <w:tcPr>
            <w:tcW w:w="4450" w:type="dxa"/>
          </w:tcPr>
          <w:p w:rsidR="00071D1C" w:rsidRPr="00F01DDB" w:rsidRDefault="00071D1C" w:rsidP="00B46D58">
            <w:pPr>
              <w:widowControl w:val="0"/>
              <w:tabs>
                <w:tab w:val="left" w:pos="360"/>
                <w:tab w:val="left" w:pos="540"/>
              </w:tabs>
              <w:spacing w:after="160"/>
              <w:jc w:val="center"/>
              <w:rPr>
                <w:rFonts w:ascii="Sylfaen" w:hAnsi="Sylfaen" w:cs="Sylfaen"/>
                <w:b/>
                <w:bCs/>
              </w:rPr>
            </w:pPr>
            <w:r w:rsidRPr="00F01DDB">
              <w:rPr>
                <w:rFonts w:ascii="Sylfaen" w:hAnsi="Sylfaen"/>
                <w:b/>
              </w:rPr>
              <w:t>Передал</w:t>
            </w:r>
          </w:p>
        </w:tc>
        <w:tc>
          <w:tcPr>
            <w:tcW w:w="4836" w:type="dxa"/>
          </w:tcPr>
          <w:p w:rsidR="00071D1C" w:rsidRPr="00F01DDB" w:rsidRDefault="00071D1C" w:rsidP="00B46D58">
            <w:pPr>
              <w:widowControl w:val="0"/>
              <w:tabs>
                <w:tab w:val="left" w:pos="360"/>
                <w:tab w:val="left" w:pos="540"/>
              </w:tabs>
              <w:spacing w:after="160"/>
              <w:jc w:val="center"/>
              <w:rPr>
                <w:rFonts w:ascii="Sylfaen" w:hAnsi="Sylfaen" w:cs="Sylfaen"/>
                <w:b/>
                <w:bCs/>
              </w:rPr>
            </w:pPr>
            <w:r w:rsidRPr="00F01DDB">
              <w:rPr>
                <w:rFonts w:ascii="Sylfaen" w:hAnsi="Sylfaen"/>
                <w:b/>
              </w:rPr>
              <w:t>Принял</w:t>
            </w:r>
          </w:p>
        </w:tc>
      </w:tr>
    </w:tbl>
    <w:p w:rsidR="00071D1C" w:rsidRPr="00F01DDB" w:rsidRDefault="00071D1C" w:rsidP="00B46D58">
      <w:pPr>
        <w:widowControl w:val="0"/>
        <w:tabs>
          <w:tab w:val="left" w:pos="360"/>
          <w:tab w:val="left" w:pos="540"/>
        </w:tabs>
        <w:spacing w:after="160"/>
        <w:jc w:val="right"/>
        <w:rPr>
          <w:rFonts w:ascii="Sylfaen" w:hAnsi="Sylfaen" w:cs="Sylfaen"/>
        </w:rPr>
      </w:pPr>
      <w:proofErr w:type="gramStart"/>
      <w:r w:rsidRPr="00F01DDB">
        <w:rPr>
          <w:rFonts w:ascii="Sylfaen" w:hAnsi="Sylfaen"/>
        </w:rPr>
        <w:t>представитель</w:t>
      </w:r>
      <w:proofErr w:type="gramEnd"/>
      <w:r w:rsidRPr="00F01DDB">
        <w:rPr>
          <w:rFonts w:ascii="Sylfaen" w:hAnsi="Sylfaen"/>
        </w:rPr>
        <w:t>, спроектировавший заявку:</w:t>
      </w:r>
    </w:p>
    <w:p w:rsidR="00071D1C" w:rsidRPr="00F01DDB" w:rsidRDefault="00071D1C" w:rsidP="00B46D58">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F01DDB" w:rsidTr="00E22E51">
        <w:trPr>
          <w:tblCellSpacing w:w="7" w:type="dxa"/>
          <w:jc w:val="center"/>
        </w:trPr>
        <w:tc>
          <w:tcPr>
            <w:tcW w:w="0" w:type="auto"/>
            <w:vAlign w:val="center"/>
          </w:tcPr>
          <w:p w:rsidR="00071D1C" w:rsidRPr="00F01DDB" w:rsidRDefault="00071D1C" w:rsidP="00B46D58">
            <w:pPr>
              <w:widowControl w:val="0"/>
              <w:jc w:val="center"/>
              <w:rPr>
                <w:rFonts w:ascii="Sylfaen" w:hAnsi="Sylfaen" w:cs="GHEA Grapalat"/>
              </w:rPr>
            </w:pPr>
            <w:r w:rsidRPr="00F01DDB">
              <w:rPr>
                <w:rFonts w:ascii="Sylfaen" w:hAnsi="Sylfaen"/>
              </w:rPr>
              <w:t xml:space="preserve">___________________________ </w:t>
            </w:r>
          </w:p>
          <w:p w:rsidR="00071D1C" w:rsidRPr="00F01DDB" w:rsidRDefault="00071D1C" w:rsidP="00B46D58">
            <w:pPr>
              <w:widowControl w:val="0"/>
              <w:spacing w:after="160"/>
              <w:jc w:val="center"/>
              <w:rPr>
                <w:rFonts w:ascii="Sylfaen" w:hAnsi="Sylfaen" w:cs="GHEA Grapalat"/>
                <w:vertAlign w:val="superscript"/>
              </w:rPr>
            </w:pPr>
            <w:proofErr w:type="gramStart"/>
            <w:r w:rsidRPr="00F01DDB">
              <w:rPr>
                <w:rFonts w:ascii="Sylfaen" w:hAnsi="Sylfaen"/>
                <w:vertAlign w:val="superscript"/>
              </w:rPr>
              <w:t>фамилия</w:t>
            </w:r>
            <w:proofErr w:type="gramEnd"/>
            <w:r w:rsidRPr="00F01DDB">
              <w:rPr>
                <w:rFonts w:ascii="Sylfaen" w:hAnsi="Sylfaen"/>
                <w:vertAlign w:val="superscript"/>
              </w:rPr>
              <w:t>, имя</w:t>
            </w:r>
          </w:p>
        </w:tc>
        <w:tc>
          <w:tcPr>
            <w:tcW w:w="0" w:type="auto"/>
            <w:vAlign w:val="center"/>
          </w:tcPr>
          <w:p w:rsidR="00071D1C" w:rsidRPr="00F01DDB" w:rsidRDefault="00071D1C" w:rsidP="00B46D58">
            <w:pPr>
              <w:widowControl w:val="0"/>
              <w:jc w:val="center"/>
              <w:rPr>
                <w:rFonts w:ascii="Sylfaen" w:hAnsi="Sylfaen" w:cs="GHEA Grapalat"/>
              </w:rPr>
            </w:pPr>
            <w:r w:rsidRPr="00F01DDB">
              <w:rPr>
                <w:rFonts w:ascii="Sylfaen" w:hAnsi="Sylfaen"/>
              </w:rPr>
              <w:t>___________________________</w:t>
            </w:r>
          </w:p>
          <w:p w:rsidR="00071D1C" w:rsidRPr="00F01DDB" w:rsidRDefault="00071D1C" w:rsidP="00B46D58">
            <w:pPr>
              <w:widowControl w:val="0"/>
              <w:spacing w:after="160"/>
              <w:jc w:val="center"/>
              <w:rPr>
                <w:rFonts w:ascii="Sylfaen" w:hAnsi="Sylfaen" w:cs="GHEA Grapalat"/>
                <w:vertAlign w:val="superscript"/>
              </w:rPr>
            </w:pPr>
            <w:proofErr w:type="gramStart"/>
            <w:r w:rsidRPr="00F01DDB">
              <w:rPr>
                <w:rFonts w:ascii="Sylfaen" w:hAnsi="Sylfaen"/>
                <w:vertAlign w:val="superscript"/>
              </w:rPr>
              <w:t>фамилия</w:t>
            </w:r>
            <w:proofErr w:type="gramEnd"/>
            <w:r w:rsidRPr="00F01DDB">
              <w:rPr>
                <w:rFonts w:ascii="Sylfaen" w:hAnsi="Sylfaen"/>
                <w:vertAlign w:val="superscript"/>
              </w:rPr>
              <w:t>, имя</w:t>
            </w:r>
          </w:p>
        </w:tc>
      </w:tr>
      <w:tr w:rsidR="00B138F3" w:rsidRPr="00F01DDB" w:rsidTr="00E22E51">
        <w:trPr>
          <w:tblCellSpacing w:w="7" w:type="dxa"/>
          <w:jc w:val="center"/>
        </w:trPr>
        <w:tc>
          <w:tcPr>
            <w:tcW w:w="0" w:type="auto"/>
            <w:vAlign w:val="center"/>
          </w:tcPr>
          <w:p w:rsidR="00071D1C" w:rsidRPr="00F01DDB" w:rsidRDefault="00071D1C" w:rsidP="00B46D58">
            <w:pPr>
              <w:widowControl w:val="0"/>
              <w:jc w:val="center"/>
              <w:rPr>
                <w:rFonts w:ascii="Sylfaen" w:hAnsi="Sylfaen" w:cs="GHEA Grapalat"/>
              </w:rPr>
            </w:pPr>
            <w:r w:rsidRPr="00F01DDB">
              <w:rPr>
                <w:rFonts w:ascii="Sylfaen" w:hAnsi="Sylfaen"/>
              </w:rPr>
              <w:t xml:space="preserve">___________________________ </w:t>
            </w:r>
          </w:p>
          <w:p w:rsidR="00071D1C" w:rsidRPr="00F01DDB" w:rsidRDefault="00071D1C" w:rsidP="00B46D58">
            <w:pPr>
              <w:widowControl w:val="0"/>
              <w:spacing w:after="160"/>
              <w:jc w:val="center"/>
              <w:rPr>
                <w:rFonts w:ascii="Sylfaen" w:hAnsi="Sylfaen" w:cs="GHEA Grapalat"/>
                <w:vertAlign w:val="superscript"/>
              </w:rPr>
            </w:pPr>
            <w:proofErr w:type="gramStart"/>
            <w:r w:rsidRPr="00F01DDB">
              <w:rPr>
                <w:rFonts w:ascii="Sylfaen" w:hAnsi="Sylfaen"/>
                <w:vertAlign w:val="superscript"/>
              </w:rPr>
              <w:t>подпись</w:t>
            </w:r>
            <w:proofErr w:type="gramEnd"/>
          </w:p>
        </w:tc>
        <w:tc>
          <w:tcPr>
            <w:tcW w:w="0" w:type="auto"/>
            <w:vAlign w:val="center"/>
          </w:tcPr>
          <w:p w:rsidR="00071D1C" w:rsidRPr="00F01DDB" w:rsidRDefault="00071D1C" w:rsidP="00B46D58">
            <w:pPr>
              <w:widowControl w:val="0"/>
              <w:jc w:val="center"/>
              <w:rPr>
                <w:rFonts w:ascii="Sylfaen" w:hAnsi="Sylfaen" w:cs="GHEA Grapalat"/>
              </w:rPr>
            </w:pPr>
            <w:r w:rsidRPr="00F01DDB">
              <w:rPr>
                <w:rFonts w:ascii="Sylfaen" w:hAnsi="Sylfaen"/>
              </w:rPr>
              <w:t>___________________________</w:t>
            </w:r>
          </w:p>
          <w:p w:rsidR="00071D1C" w:rsidRPr="00F01DDB" w:rsidRDefault="00071D1C" w:rsidP="00B46D58">
            <w:pPr>
              <w:widowControl w:val="0"/>
              <w:spacing w:after="160"/>
              <w:jc w:val="center"/>
              <w:rPr>
                <w:rFonts w:ascii="Sylfaen" w:hAnsi="Sylfaen" w:cs="GHEA Grapalat"/>
                <w:vertAlign w:val="superscript"/>
              </w:rPr>
            </w:pPr>
            <w:proofErr w:type="gramStart"/>
            <w:r w:rsidRPr="00F01DDB">
              <w:rPr>
                <w:rFonts w:ascii="Sylfaen" w:hAnsi="Sylfaen"/>
                <w:vertAlign w:val="superscript"/>
              </w:rPr>
              <w:t>подпись</w:t>
            </w:r>
            <w:proofErr w:type="gramEnd"/>
          </w:p>
        </w:tc>
      </w:tr>
    </w:tbl>
    <w:p w:rsidR="00071D1C" w:rsidRPr="00F01DDB" w:rsidRDefault="00071D1C" w:rsidP="00B46D58">
      <w:pPr>
        <w:widowControl w:val="0"/>
        <w:spacing w:after="160"/>
        <w:ind w:left="-142" w:firstLine="142"/>
        <w:jc w:val="center"/>
        <w:rPr>
          <w:rFonts w:ascii="Sylfaen" w:hAnsi="Sylfaen" w:cs="Sylfaen"/>
          <w:b/>
        </w:rPr>
      </w:pPr>
    </w:p>
    <w:sectPr w:rsidR="00071D1C" w:rsidRPr="00F01DD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E28" w:rsidRDefault="00DF5E28">
      <w:r>
        <w:separator/>
      </w:r>
    </w:p>
  </w:endnote>
  <w:endnote w:type="continuationSeparator" w:id="0">
    <w:p w:rsidR="00DF5E28" w:rsidRDefault="00DF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DF5E28" w:rsidRPr="00C861E9" w:rsidRDefault="00DF5E2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D4036">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E28" w:rsidRDefault="00DF5E28">
      <w:r>
        <w:separator/>
      </w:r>
    </w:p>
  </w:footnote>
  <w:footnote w:type="continuationSeparator" w:id="0">
    <w:p w:rsidR="00DF5E28" w:rsidRDefault="00DF5E28">
      <w:r>
        <w:continuationSeparator/>
      </w:r>
    </w:p>
  </w:footnote>
  <w:footnote w:id="1">
    <w:p w:rsidR="00DF5E28" w:rsidRPr="00ED3BA4" w:rsidRDefault="00DF5E28" w:rsidP="007A5F50">
      <w:pPr>
        <w:pStyle w:val="af2"/>
        <w:jc w:val="both"/>
        <w:rPr>
          <w:rFonts w:asciiTheme="minorHAnsi" w:hAnsiTheme="minorHAnsi"/>
          <w:i/>
          <w:lang w:val="hy-AM"/>
        </w:rPr>
      </w:pPr>
    </w:p>
  </w:footnote>
  <w:footnote w:id="2">
    <w:p w:rsidR="00DF5E28" w:rsidRPr="00D3436F" w:rsidRDefault="00DF5E28" w:rsidP="00E45CEB">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DF5E28" w:rsidRPr="008842CE" w:rsidRDefault="00DF5E28" w:rsidP="001831C4">
      <w:pPr>
        <w:pStyle w:val="af2"/>
        <w:widowControl w:val="0"/>
        <w:jc w:val="both"/>
        <w:rPr>
          <w:rFonts w:ascii="GHEA Grapalat" w:hAnsi="GHEA Grapalat"/>
          <w:lang w:val="af-ZA"/>
        </w:rPr>
      </w:pPr>
    </w:p>
    <w:p w:rsidR="00DF5E28" w:rsidRPr="008842CE" w:rsidRDefault="00DF5E28" w:rsidP="008842CE">
      <w:pPr>
        <w:pStyle w:val="af2"/>
        <w:widowControl w:val="0"/>
        <w:jc w:val="both"/>
        <w:rPr>
          <w:rFonts w:ascii="GHEA Grapalat" w:hAnsi="GHEA Grapalat"/>
          <w:lang w:val="af-ZA"/>
        </w:rPr>
      </w:pPr>
    </w:p>
  </w:footnote>
  <w:footnote w:id="3">
    <w:p w:rsidR="00DF5E28" w:rsidRPr="00CD6B60" w:rsidRDefault="00DF5E28"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DF5E28" w:rsidRDefault="00DF5E28"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F5E28" w:rsidRDefault="00DF5E28" w:rsidP="002B51FB">
      <w:pPr>
        <w:widowControl w:val="0"/>
        <w:jc w:val="both"/>
        <w:rPr>
          <w:rFonts w:ascii="GHEA Grapalat" w:hAnsi="GHEA Grapalat"/>
          <w:i/>
          <w:sz w:val="20"/>
          <w:szCs w:val="20"/>
        </w:rPr>
      </w:pPr>
      <w:r>
        <w:rPr>
          <w:rFonts w:ascii="GHEA Grapalat" w:hAnsi="GHEA Grapalat"/>
          <w:i/>
          <w:sz w:val="20"/>
          <w:szCs w:val="20"/>
        </w:rPr>
        <w:t>-</w:t>
      </w:r>
      <w:proofErr w:type="gramStart"/>
      <w:r w:rsidRPr="00BC07EB">
        <w:rPr>
          <w:rFonts w:ascii="GHEA Grapalat" w:hAnsi="GHEA Grapalat"/>
          <w:i/>
          <w:sz w:val="20"/>
          <w:szCs w:val="20"/>
        </w:rPr>
        <w:t>процедура</w:t>
      </w:r>
      <w:proofErr w:type="gramEnd"/>
      <w:r w:rsidRPr="00BC07EB">
        <w:rPr>
          <w:rFonts w:ascii="GHEA Grapalat" w:hAnsi="GHEA Grapalat"/>
          <w:i/>
          <w:sz w:val="20"/>
          <w:szCs w:val="20"/>
        </w:rPr>
        <w:t xml:space="preserve">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DF5E28" w:rsidRPr="009E2596" w:rsidRDefault="00DF5E28"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proofErr w:type="gramStart"/>
      <w:r w:rsidRPr="00C27A88">
        <w:rPr>
          <w:rFonts w:ascii="GHEA Grapalat" w:hAnsi="GHEA Grapalat"/>
          <w:i/>
          <w:sz w:val="20"/>
          <w:szCs w:val="20"/>
        </w:rPr>
        <w:t>цена</w:t>
      </w:r>
      <w:proofErr w:type="gramEnd"/>
      <w:r w:rsidRPr="00C27A88">
        <w:rPr>
          <w:rFonts w:ascii="GHEA Grapalat" w:hAnsi="GHEA Grapalat"/>
          <w:i/>
          <w:sz w:val="20"/>
          <w:szCs w:val="20"/>
        </w:rPr>
        <w:t xml:space="preserve">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5">
    <w:p w:rsidR="00DF5E28" w:rsidRPr="0049623A" w:rsidDel="00932115" w:rsidRDefault="00DF5E28"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DF5E28" w:rsidRPr="00D3436F" w:rsidRDefault="00DF5E28"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F5E28" w:rsidRPr="000811C1" w:rsidRDefault="00DF5E28">
      <w:pPr>
        <w:pStyle w:val="af2"/>
        <w:rPr>
          <w:rFonts w:asciiTheme="minorHAnsi" w:hAnsiTheme="minorHAnsi"/>
        </w:rPr>
      </w:pPr>
    </w:p>
  </w:footnote>
  <w:footnote w:id="7">
    <w:p w:rsidR="00DF5E28" w:rsidRPr="002C2499" w:rsidRDefault="00DF5E28"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DF5E28" w:rsidRPr="000811C1" w:rsidRDefault="00DF5E28">
      <w:pPr>
        <w:pStyle w:val="af2"/>
        <w:rPr>
          <w:rFonts w:asciiTheme="minorHAnsi" w:hAnsiTheme="minorHAnsi"/>
        </w:rPr>
      </w:pPr>
    </w:p>
  </w:footnote>
  <w:footnote w:id="8">
    <w:p w:rsidR="00DF5E28" w:rsidRPr="00FE2AA4" w:rsidRDefault="00DF5E28">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DF5E28" w:rsidRPr="008842CE" w:rsidRDefault="00DF5E28"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F5E28" w:rsidRPr="000811C1" w:rsidRDefault="00DF5E28">
      <w:pPr>
        <w:pStyle w:val="af2"/>
        <w:rPr>
          <w:lang w:val="af-ZA"/>
        </w:rPr>
      </w:pPr>
    </w:p>
  </w:footnote>
  <w:footnote w:id="10">
    <w:p w:rsidR="00DF5E28" w:rsidRPr="0092041F" w:rsidRDefault="00DF5E28"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(приложение 4</w:t>
      </w:r>
      <w:proofErr w:type="gramStart"/>
      <w:r w:rsidRPr="00C67FAB">
        <w:rPr>
          <w:rFonts w:ascii="GHEA Grapalat" w:hAnsi="GHEA Grapalat"/>
          <w:i/>
        </w:rPr>
        <w:t xml:space="preserve">) </w:t>
      </w:r>
      <w:r w:rsidRPr="0092041F">
        <w:rPr>
          <w:rFonts w:ascii="GHEA Grapalat" w:hAnsi="GHEA Grapalat" w:cs="Sylfaen"/>
          <w:i/>
          <w:sz w:val="16"/>
          <w:szCs w:val="16"/>
        </w:rPr>
        <w:t>”</w:t>
      </w:r>
      <w:proofErr w:type="gramEnd"/>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1">
    <w:p w:rsidR="00DF5E28" w:rsidRPr="00511966" w:rsidRDefault="00DF5E28"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2">
    <w:p w:rsidR="00DF5E28" w:rsidRPr="008E4439" w:rsidRDefault="00DF5E28"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F5E28" w:rsidRPr="000811C1" w:rsidRDefault="00DF5E28" w:rsidP="0027573B">
      <w:pPr>
        <w:pStyle w:val="af2"/>
        <w:rPr>
          <w:rFonts w:ascii="Sylfaen" w:hAnsi="Sylfaen"/>
          <w:sz w:val="18"/>
          <w:szCs w:val="18"/>
        </w:rPr>
      </w:pPr>
    </w:p>
  </w:footnote>
  <w:footnote w:id="13">
    <w:p w:rsidR="00DF5E28" w:rsidRPr="00A31673" w:rsidRDefault="00DF5E28">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DF5E28" w:rsidRPr="00DE7706" w:rsidRDefault="00DF5E28">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DF5E28" w:rsidRDefault="00DF5E28"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F5E28" w:rsidRDefault="00DF5E28" w:rsidP="006B3E56">
      <w:pPr>
        <w:pStyle w:val="af2"/>
        <w:rPr>
          <w:rFonts w:asciiTheme="minorHAnsi" w:hAnsiTheme="minorHAnsi"/>
          <w:lang w:val="af-ZA"/>
        </w:rPr>
      </w:pPr>
    </w:p>
  </w:footnote>
  <w:footnote w:id="16">
    <w:p w:rsidR="00DF5E28" w:rsidRPr="00A25D1B" w:rsidRDefault="00DF5E28"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DF5E28" w:rsidRPr="00DC619D" w:rsidRDefault="00DF5E28"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DF5E28" w:rsidRPr="00D3436F" w:rsidRDefault="00DF5E2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DF5E28" w:rsidRPr="00D3436F" w:rsidRDefault="00DF5E28">
      <w:pPr>
        <w:pStyle w:val="af2"/>
        <w:rPr>
          <w:lang w:val="es-ES"/>
        </w:rPr>
      </w:pPr>
    </w:p>
  </w:footnote>
  <w:footnote w:id="19">
    <w:p w:rsidR="00DF5E28" w:rsidRPr="00217344" w:rsidRDefault="00DF5E28">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DF5E28" w:rsidRPr="00217344" w:rsidRDefault="00DF5E28"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DF5E28" w:rsidRPr="008842CE" w:rsidRDefault="00DF5E28"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F5E28" w:rsidRPr="008842CE" w:rsidRDefault="00DF5E28" w:rsidP="003D2FE2">
      <w:pPr>
        <w:pStyle w:val="af2"/>
        <w:jc w:val="both"/>
        <w:rPr>
          <w:rFonts w:ascii="GHEA Grapalat" w:hAnsi="GHEA Grapalat"/>
        </w:rPr>
      </w:pPr>
    </w:p>
  </w:footnote>
  <w:footnote w:id="22">
    <w:p w:rsidR="00DF5E28" w:rsidRPr="008842CE" w:rsidRDefault="00DF5E28" w:rsidP="003D2FE2">
      <w:pPr>
        <w:pStyle w:val="af2"/>
        <w:jc w:val="both"/>
      </w:pPr>
    </w:p>
  </w:footnote>
  <w:footnote w:id="23">
    <w:p w:rsidR="00DF5E28" w:rsidRPr="00217344" w:rsidRDefault="00DF5E28"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DF5E28" w:rsidRPr="008842CE" w:rsidRDefault="00DF5E28"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F5E28" w:rsidRPr="008842CE" w:rsidRDefault="00DF5E28" w:rsidP="000A214C">
      <w:pPr>
        <w:pStyle w:val="af2"/>
        <w:jc w:val="both"/>
        <w:rPr>
          <w:rFonts w:ascii="GHEA Grapalat" w:hAnsi="GHEA Grapalat"/>
        </w:rPr>
      </w:pPr>
    </w:p>
  </w:footnote>
  <w:footnote w:id="25">
    <w:p w:rsidR="00DF5E28" w:rsidRPr="008842CE" w:rsidRDefault="00DF5E28" w:rsidP="000A214C">
      <w:pPr>
        <w:pStyle w:val="af2"/>
        <w:jc w:val="both"/>
      </w:pPr>
    </w:p>
  </w:footnote>
  <w:footnote w:id="26">
    <w:p w:rsidR="00DF5E28" w:rsidRPr="008842CE" w:rsidRDefault="00DF5E28"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rsidR="00DF5E28" w:rsidRPr="00D3436F" w:rsidRDefault="00DF5E28"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rsidR="00DF5E28" w:rsidRPr="008842CE" w:rsidRDefault="00DF5E28"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F5E28" w:rsidRPr="00D3436F" w:rsidRDefault="00DF5E28">
      <w:pPr>
        <w:pStyle w:val="af2"/>
        <w:rPr>
          <w:lang w:val="hy-AM"/>
        </w:rPr>
      </w:pPr>
    </w:p>
  </w:footnote>
  <w:footnote w:id="29">
    <w:p w:rsidR="00DF5E28" w:rsidRPr="008842CE" w:rsidRDefault="00DF5E28"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F5E28" w:rsidRPr="00E85250" w:rsidRDefault="00DF5E28" w:rsidP="00D90640">
      <w:pPr>
        <w:widowControl w:val="0"/>
        <w:spacing w:after="160" w:line="360" w:lineRule="auto"/>
        <w:ind w:firstLine="709"/>
        <w:jc w:val="both"/>
        <w:rPr>
          <w:rFonts w:ascii="GHEA Grapalat" w:hAnsi="GHEA Grapalat"/>
          <w:lang w:val="hy-AM"/>
        </w:rPr>
      </w:pPr>
    </w:p>
    <w:p w:rsidR="00DF5E28" w:rsidRPr="00D3436F" w:rsidRDefault="00DF5E28">
      <w:pPr>
        <w:pStyle w:val="af2"/>
        <w:rPr>
          <w:lang w:val="hy-AM"/>
        </w:rPr>
      </w:pPr>
    </w:p>
  </w:footnote>
  <w:footnote w:id="30">
    <w:p w:rsidR="00DF5E28" w:rsidRPr="00402BC3" w:rsidRDefault="00DF5E28"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F5E28" w:rsidRPr="00552088" w:rsidRDefault="00DF5E28"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F5E28" w:rsidRPr="00D3436F" w:rsidRDefault="00DF5E28">
      <w:pPr>
        <w:pStyle w:val="af2"/>
        <w:rPr>
          <w:lang w:val="hy-AM"/>
        </w:rPr>
      </w:pPr>
    </w:p>
  </w:footnote>
  <w:footnote w:id="31">
    <w:p w:rsidR="00DF5E28" w:rsidRPr="008842CE" w:rsidRDefault="00DF5E28"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F5E28" w:rsidRPr="00D3436F" w:rsidRDefault="00DF5E28">
      <w:pPr>
        <w:pStyle w:val="af2"/>
        <w:rPr>
          <w:lang w:val="hy-AM"/>
        </w:rPr>
      </w:pPr>
    </w:p>
  </w:footnote>
  <w:footnote w:id="32">
    <w:p w:rsidR="00DF5E28" w:rsidRPr="00D3436F" w:rsidRDefault="00DF5E28"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DF5E28" w:rsidRPr="008842CE" w:rsidRDefault="00DF5E28"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F5E28" w:rsidRPr="00D3436F" w:rsidRDefault="00DF5E28">
      <w:pPr>
        <w:pStyle w:val="af2"/>
        <w:rPr>
          <w:lang w:val="hy-AM"/>
        </w:rPr>
      </w:pPr>
    </w:p>
  </w:footnote>
  <w:footnote w:id="34">
    <w:p w:rsidR="00DF5E28" w:rsidRPr="008842CE" w:rsidRDefault="00DF5E28"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DF5E28" w:rsidRPr="008842CE" w:rsidRDefault="00DF5E28"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F5E28" w:rsidRPr="00D3436F" w:rsidRDefault="00DF5E28">
      <w:pPr>
        <w:pStyle w:val="af2"/>
        <w:rPr>
          <w:lang w:val="hy-AM"/>
        </w:rPr>
      </w:pPr>
    </w:p>
  </w:footnote>
  <w:footnote w:id="35">
    <w:p w:rsidR="00DF5E28" w:rsidRPr="00E861BF" w:rsidRDefault="00DF5E28"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Pr>
          <w:rFonts w:ascii="GHEA Grapalat" w:hAnsi="GHEA Grapalat"/>
          <w:i/>
        </w:rPr>
        <w:t xml:space="preserve">30 </w:t>
      </w:r>
      <w:r w:rsidRPr="00490CFF">
        <w:rPr>
          <w:rFonts w:ascii="GHEA Grapalat" w:hAnsi="GHEA Grapalat"/>
          <w:i/>
        </w:rPr>
        <w:t>апреля</w:t>
      </w:r>
      <w:r w:rsidRPr="008842CE">
        <w:rPr>
          <w:rFonts w:ascii="GHEA Grapalat" w:hAnsi="GHEA Grapalat"/>
          <w:i/>
        </w:rPr>
        <w:t xml:space="preserve"> данного года.</w:t>
      </w:r>
    </w:p>
  </w:footnote>
  <w:footnote w:id="36">
    <w:p w:rsidR="00DF5E28" w:rsidRPr="00E861BF" w:rsidRDefault="00DF5E28" w:rsidP="000A23E6">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37">
    <w:p w:rsidR="00DF5E28" w:rsidRPr="008842CE" w:rsidRDefault="00DF5E28"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8">
    <w:p w:rsidR="00DF5E28" w:rsidRPr="008842CE" w:rsidRDefault="00DF5E28" w:rsidP="000A23E6">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9AA75BD"/>
    <w:multiLevelType w:val="hybridMultilevel"/>
    <w:tmpl w:val="4878B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0E02F21"/>
    <w:multiLevelType w:val="hybridMultilevel"/>
    <w:tmpl w:val="30A47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447ABB"/>
    <w:multiLevelType w:val="hybridMultilevel"/>
    <w:tmpl w:val="30A47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9"/>
  </w:num>
  <w:num w:numId="5">
    <w:abstractNumId w:val="17"/>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21"/>
  </w:num>
  <w:num w:numId="13">
    <w:abstractNumId w:val="19"/>
  </w:num>
  <w:num w:numId="14">
    <w:abstractNumId w:val="6"/>
  </w:num>
  <w:num w:numId="15">
    <w:abstractNumId w:val="20"/>
  </w:num>
  <w:num w:numId="16">
    <w:abstractNumId w:val="7"/>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8"/>
  </w:num>
  <w:num w:numId="26">
    <w:abstractNumId w:val="18"/>
  </w:num>
  <w:num w:numId="2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510"/>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23E6"/>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6EC9"/>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2A7"/>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E40"/>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4036"/>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2AA"/>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0CF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739"/>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713"/>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478"/>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3136"/>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1EA"/>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5E28"/>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5CEB"/>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5E7"/>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1DDB"/>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58EC"/>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B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B42A7"/>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12095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8F436-EDC0-4555-BFBA-94D3ECB6C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82</Pages>
  <Words>20704</Words>
  <Characters>118019</Characters>
  <Application>Microsoft Office Word</Application>
  <DocSecurity>4</DocSecurity>
  <Lines>983</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138447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ServerC</cp:lastModifiedBy>
  <cp:revision>2</cp:revision>
  <cp:lastPrinted>2018-02-16T07:12:00Z</cp:lastPrinted>
  <dcterms:created xsi:type="dcterms:W3CDTF">2019-12-17T10:09:00Z</dcterms:created>
  <dcterms:modified xsi:type="dcterms:W3CDTF">2019-12-17T10:09:00Z</dcterms:modified>
</cp:coreProperties>
</file>