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E476C6" w:rsidRDefault="00642EFE" w:rsidP="00E476C6">
      <w:pPr>
        <w:pStyle w:val="BodyTextIndent"/>
        <w:widowControl w:val="0"/>
        <w:spacing w:line="240" w:lineRule="auto"/>
        <w:ind w:firstLine="0"/>
        <w:jc w:val="center"/>
        <w:rPr>
          <w:rFonts w:ascii="GHEA Grapalat" w:hAnsi="GHEA Grapalat"/>
          <w:i w:val="0"/>
          <w:sz w:val="22"/>
          <w:szCs w:val="24"/>
        </w:rPr>
      </w:pPr>
      <w:r w:rsidRPr="00E476C6">
        <w:rPr>
          <w:rFonts w:ascii="GHEA Grapalat" w:hAnsi="GHEA Grapalat"/>
          <w:i w:val="0"/>
          <w:sz w:val="22"/>
          <w:szCs w:val="24"/>
        </w:rPr>
        <w:t>ОБЪЯВЛЕНИЕ</w:t>
      </w:r>
    </w:p>
    <w:p w:rsidR="00642EFE" w:rsidRPr="00E476C6" w:rsidRDefault="00642EFE" w:rsidP="00E476C6">
      <w:pPr>
        <w:pStyle w:val="BodyTextIndent"/>
        <w:widowControl w:val="0"/>
        <w:spacing w:after="160" w:line="240" w:lineRule="auto"/>
        <w:ind w:firstLine="0"/>
        <w:jc w:val="center"/>
        <w:rPr>
          <w:rFonts w:ascii="GHEA Grapalat" w:hAnsi="GHEA Grapalat"/>
          <w:i w:val="0"/>
          <w:sz w:val="22"/>
          <w:szCs w:val="24"/>
        </w:rPr>
      </w:pPr>
      <w:r w:rsidRPr="00E476C6">
        <w:rPr>
          <w:rFonts w:ascii="GHEA Grapalat" w:hAnsi="GHEA Grapalat"/>
          <w:i w:val="0"/>
          <w:sz w:val="22"/>
          <w:szCs w:val="24"/>
        </w:rPr>
        <w:t xml:space="preserve">ОБ </w:t>
      </w:r>
      <w:r w:rsidR="00AE531D" w:rsidRPr="00E476C6">
        <w:rPr>
          <w:rFonts w:ascii="GHEA Grapalat" w:hAnsi="GHEA Grapalat"/>
          <w:i w:val="0"/>
          <w:sz w:val="22"/>
          <w:szCs w:val="24"/>
        </w:rPr>
        <w:t>ОТКРЫТЫЙ КОНКУРС</w:t>
      </w:r>
    </w:p>
    <w:p w:rsidR="00B941F0" w:rsidRPr="00E476C6" w:rsidRDefault="00642EFE" w:rsidP="00E476C6">
      <w:pPr>
        <w:pStyle w:val="BodyTextIndent"/>
        <w:widowControl w:val="0"/>
        <w:spacing w:line="240" w:lineRule="auto"/>
        <w:ind w:firstLine="0"/>
        <w:jc w:val="center"/>
        <w:rPr>
          <w:rFonts w:ascii="GHEA Grapalat" w:hAnsi="GHEA Grapalat"/>
          <w:i w:val="0"/>
          <w:sz w:val="22"/>
          <w:szCs w:val="24"/>
        </w:rPr>
      </w:pPr>
      <w:r w:rsidRPr="00E476C6">
        <w:rPr>
          <w:rFonts w:ascii="GHEA Grapalat" w:hAnsi="GHEA Grapalat"/>
          <w:i w:val="0"/>
          <w:sz w:val="22"/>
          <w:szCs w:val="24"/>
        </w:rPr>
        <w:t xml:space="preserve">Настоящий текст объявления утвержден Решением </w:t>
      </w:r>
      <w:r w:rsidR="00417E48" w:rsidRPr="00E476C6">
        <w:rPr>
          <w:rFonts w:ascii="GHEA Grapalat" w:hAnsi="GHEA Grapalat"/>
          <w:i w:val="0"/>
          <w:sz w:val="22"/>
          <w:szCs w:val="24"/>
        </w:rPr>
        <w:t xml:space="preserve">Оценочной </w:t>
      </w:r>
      <w:r w:rsidRPr="00E476C6">
        <w:rPr>
          <w:rFonts w:ascii="GHEA Grapalat" w:hAnsi="GHEA Grapalat"/>
          <w:i w:val="0"/>
          <w:sz w:val="22"/>
          <w:szCs w:val="24"/>
        </w:rPr>
        <w:t>Комиссии от</w:t>
      </w:r>
    </w:p>
    <w:p w:rsidR="0091042F" w:rsidRPr="00E476C6" w:rsidRDefault="00642EFE" w:rsidP="00E476C6">
      <w:pPr>
        <w:pStyle w:val="BodyTextIndent"/>
        <w:widowControl w:val="0"/>
        <w:spacing w:line="240" w:lineRule="auto"/>
        <w:ind w:firstLine="0"/>
        <w:jc w:val="center"/>
        <w:rPr>
          <w:rFonts w:ascii="GHEA Grapalat" w:hAnsi="GHEA Grapalat"/>
          <w:i w:val="0"/>
          <w:sz w:val="22"/>
          <w:szCs w:val="24"/>
        </w:rPr>
      </w:pPr>
      <w:r w:rsidRPr="00E476C6">
        <w:rPr>
          <w:rFonts w:ascii="GHEA Grapalat" w:hAnsi="GHEA Grapalat"/>
          <w:i w:val="0"/>
          <w:sz w:val="22"/>
          <w:szCs w:val="24"/>
        </w:rPr>
        <w:t xml:space="preserve"> </w:t>
      </w:r>
      <w:r w:rsidR="00B14796" w:rsidRPr="00E476C6">
        <w:rPr>
          <w:rFonts w:ascii="GHEA Grapalat" w:hAnsi="GHEA Grapalat"/>
          <w:i w:val="0"/>
          <w:sz w:val="22"/>
          <w:szCs w:val="24"/>
        </w:rPr>
        <w:t>23 декабря</w:t>
      </w:r>
      <w:r w:rsidRPr="00E476C6">
        <w:rPr>
          <w:rFonts w:ascii="GHEA Grapalat" w:hAnsi="GHEA Grapalat"/>
          <w:i w:val="0"/>
          <w:sz w:val="22"/>
          <w:szCs w:val="24"/>
        </w:rPr>
        <w:t xml:space="preserve"> 20</w:t>
      </w:r>
      <w:r w:rsidR="00F11658" w:rsidRPr="00E476C6">
        <w:rPr>
          <w:rFonts w:ascii="GHEA Grapalat" w:hAnsi="GHEA Grapalat"/>
          <w:i w:val="0"/>
          <w:sz w:val="22"/>
          <w:szCs w:val="24"/>
        </w:rPr>
        <w:t>2</w:t>
      </w:r>
      <w:r w:rsidR="00B941F0" w:rsidRPr="00E476C6">
        <w:rPr>
          <w:rFonts w:ascii="GHEA Grapalat" w:hAnsi="GHEA Grapalat"/>
          <w:i w:val="0"/>
          <w:sz w:val="22"/>
          <w:szCs w:val="24"/>
        </w:rPr>
        <w:t>1</w:t>
      </w:r>
      <w:r w:rsidR="00AA7117" w:rsidRPr="00E476C6">
        <w:rPr>
          <w:rFonts w:ascii="GHEA Grapalat" w:hAnsi="GHEA Grapalat"/>
          <w:i w:val="0"/>
          <w:sz w:val="22"/>
          <w:szCs w:val="24"/>
        </w:rPr>
        <w:t xml:space="preserve"> </w:t>
      </w:r>
      <w:r w:rsidRPr="00E476C6">
        <w:rPr>
          <w:rFonts w:ascii="GHEA Grapalat" w:hAnsi="GHEA Grapalat"/>
          <w:i w:val="0"/>
          <w:sz w:val="22"/>
          <w:szCs w:val="24"/>
        </w:rPr>
        <w:t>года "</w:t>
      </w:r>
      <w:r w:rsidR="00F11658" w:rsidRPr="00E476C6">
        <w:rPr>
          <w:rFonts w:ascii="GHEA Grapalat" w:hAnsi="GHEA Grapalat"/>
          <w:i w:val="0"/>
          <w:sz w:val="22"/>
          <w:szCs w:val="24"/>
          <w:lang w:val="en-US"/>
        </w:rPr>
        <w:t>N</w:t>
      </w:r>
      <w:r w:rsidR="00F11658" w:rsidRPr="00E476C6">
        <w:rPr>
          <w:rFonts w:ascii="GHEA Grapalat" w:hAnsi="GHEA Grapalat"/>
          <w:i w:val="0"/>
          <w:sz w:val="22"/>
          <w:szCs w:val="24"/>
        </w:rPr>
        <w:t>1</w:t>
      </w:r>
      <w:r w:rsidRPr="00E476C6">
        <w:rPr>
          <w:rFonts w:ascii="GHEA Grapalat" w:hAnsi="GHEA Grapalat"/>
          <w:i w:val="0"/>
          <w:sz w:val="22"/>
          <w:szCs w:val="24"/>
        </w:rPr>
        <w:t xml:space="preserve">" </w:t>
      </w:r>
    </w:p>
    <w:p w:rsidR="0091042F" w:rsidRPr="00E476C6" w:rsidRDefault="0006703E" w:rsidP="00E476C6">
      <w:pPr>
        <w:pStyle w:val="BodyTextIndent"/>
        <w:widowControl w:val="0"/>
        <w:spacing w:after="160" w:line="240" w:lineRule="auto"/>
        <w:ind w:firstLine="0"/>
        <w:jc w:val="center"/>
        <w:rPr>
          <w:rFonts w:ascii="GHEA Grapalat" w:hAnsi="GHEA Grapalat"/>
          <w:i w:val="0"/>
          <w:sz w:val="22"/>
          <w:szCs w:val="24"/>
        </w:rPr>
      </w:pPr>
      <w:r w:rsidRPr="00E476C6">
        <w:rPr>
          <w:rFonts w:ascii="GHEA Grapalat" w:hAnsi="GHEA Grapalat"/>
          <w:i w:val="0"/>
          <w:sz w:val="22"/>
          <w:szCs w:val="24"/>
        </w:rPr>
        <w:t xml:space="preserve">Код </w:t>
      </w:r>
      <w:r w:rsidR="00417E48" w:rsidRPr="00E476C6">
        <w:rPr>
          <w:rFonts w:ascii="GHEA Grapalat" w:hAnsi="GHEA Grapalat"/>
          <w:i w:val="0"/>
          <w:sz w:val="22"/>
          <w:szCs w:val="24"/>
        </w:rPr>
        <w:t>процедуры</w:t>
      </w:r>
      <w:r w:rsidRPr="00E476C6">
        <w:rPr>
          <w:rFonts w:ascii="GHEA Grapalat" w:hAnsi="GHEA Grapalat"/>
          <w:i w:val="0"/>
          <w:sz w:val="22"/>
          <w:szCs w:val="24"/>
        </w:rPr>
        <w:t xml:space="preserve"> </w:t>
      </w:r>
      <w:r w:rsidR="00AE531D" w:rsidRPr="00E476C6">
        <w:rPr>
          <w:rFonts w:ascii="GHEA Grapalat" w:hAnsi="GHEA Grapalat"/>
          <w:b/>
          <w:i w:val="0"/>
          <w:sz w:val="22"/>
          <w:szCs w:val="24"/>
          <w:lang w:val="it-IT"/>
        </w:rPr>
        <w:t>ԿԴՄՀՀ-ԲՄԱՊՁԲ-22/3</w:t>
      </w:r>
    </w:p>
    <w:p w:rsidR="00642EFE" w:rsidRPr="00E476C6" w:rsidRDefault="00642EFE"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Заказчик</w:t>
      </w:r>
      <w:r w:rsidR="0042706C" w:rsidRPr="00E476C6">
        <w:rPr>
          <w:rFonts w:ascii="GHEA Grapalat" w:hAnsi="GHEA Grapalat"/>
          <w:i w:val="0"/>
          <w:szCs w:val="22"/>
        </w:rPr>
        <w:t>,</w:t>
      </w:r>
      <w:r w:rsidRPr="00E476C6">
        <w:rPr>
          <w:rFonts w:ascii="GHEA Grapalat" w:hAnsi="GHEA Grapalat"/>
          <w:i w:val="0"/>
          <w:szCs w:val="22"/>
        </w:rPr>
        <w:t xml:space="preserve"> </w:t>
      </w:r>
      <w:r w:rsidR="0042706C" w:rsidRPr="00E476C6">
        <w:rPr>
          <w:rFonts w:ascii="GHEA Grapalat" w:hAnsi="GHEA Grapalat"/>
          <w:b/>
          <w:i w:val="0"/>
          <w:szCs w:val="22"/>
        </w:rPr>
        <w:t>ГНКО “Спортивно-концертный комплекс имени Карена Демирчяна”</w:t>
      </w:r>
      <w:r w:rsidRPr="00E476C6">
        <w:rPr>
          <w:rFonts w:ascii="GHEA Grapalat" w:hAnsi="GHEA Grapalat"/>
          <w:i w:val="0"/>
          <w:szCs w:val="22"/>
        </w:rPr>
        <w:t>, находящийся по адресу:</w:t>
      </w:r>
      <w:r w:rsidR="00F11658" w:rsidRPr="00E476C6">
        <w:rPr>
          <w:rFonts w:ascii="GHEA Grapalat" w:hAnsi="GHEA Grapalat"/>
          <w:i w:val="0"/>
          <w:szCs w:val="22"/>
        </w:rPr>
        <w:t xml:space="preserve"> </w:t>
      </w:r>
      <w:r w:rsidR="0042706C" w:rsidRPr="00E476C6">
        <w:rPr>
          <w:rFonts w:ascii="GHEA Grapalat" w:hAnsi="GHEA Grapalat"/>
          <w:b/>
          <w:i w:val="0"/>
          <w:szCs w:val="22"/>
        </w:rPr>
        <w:t>РА, г. Ереван, Цицернакаберд парк, 1 дом</w:t>
      </w:r>
      <w:r w:rsidR="00F11658" w:rsidRPr="00E476C6">
        <w:rPr>
          <w:rFonts w:ascii="GHEA Grapalat" w:hAnsi="GHEA Grapalat"/>
          <w:b/>
          <w:i w:val="0"/>
          <w:szCs w:val="22"/>
          <w:lang w:val="hy-AM"/>
        </w:rPr>
        <w:t>,</w:t>
      </w:r>
      <w:r w:rsidR="00F11658" w:rsidRPr="00E476C6">
        <w:rPr>
          <w:rFonts w:ascii="GHEA Grapalat" w:hAnsi="GHEA Grapalat"/>
          <w:i w:val="0"/>
          <w:szCs w:val="22"/>
        </w:rPr>
        <w:t xml:space="preserve"> </w:t>
      </w:r>
      <w:r w:rsidRPr="00E476C6">
        <w:rPr>
          <w:rFonts w:ascii="GHEA Grapalat" w:hAnsi="GHEA Grapalat"/>
          <w:i w:val="0"/>
          <w:szCs w:val="22"/>
        </w:rPr>
        <w:t xml:space="preserve">объявляет </w:t>
      </w:r>
      <w:r w:rsidR="00AE531D" w:rsidRPr="00E476C6">
        <w:rPr>
          <w:rFonts w:ascii="GHEA Grapalat" w:hAnsi="GHEA Grapalat"/>
          <w:i w:val="0"/>
          <w:szCs w:val="22"/>
        </w:rPr>
        <w:t>ОТКРЫТЫЙ КОНКУРС</w:t>
      </w:r>
      <w:r w:rsidRPr="00E476C6">
        <w:rPr>
          <w:rFonts w:ascii="GHEA Grapalat" w:hAnsi="GHEA Grapalat"/>
          <w:i w:val="0"/>
          <w:szCs w:val="22"/>
        </w:rPr>
        <w:t>, который проводится одним этапом</w:t>
      </w:r>
      <w:r w:rsidR="0050550F" w:rsidRPr="00E476C6">
        <w:rPr>
          <w:rFonts w:ascii="GHEA Grapalat" w:hAnsi="GHEA Grapalat"/>
          <w:i w:val="0"/>
          <w:szCs w:val="22"/>
        </w:rPr>
        <w:t>.</w:t>
      </w:r>
    </w:p>
    <w:p w:rsidR="00341A74" w:rsidRPr="00E476C6" w:rsidRDefault="00A20B69"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Участнику, отобранному по итогам </w:t>
      </w:r>
      <w:r w:rsidR="0041023E" w:rsidRPr="00E476C6">
        <w:rPr>
          <w:rFonts w:ascii="GHEA Grapalat" w:hAnsi="GHEA Grapalat"/>
          <w:i w:val="0"/>
          <w:szCs w:val="22"/>
        </w:rPr>
        <w:t>настоящей процедуры</w:t>
      </w:r>
      <w:r w:rsidRPr="00E476C6">
        <w:rPr>
          <w:rFonts w:ascii="GHEA Grapalat" w:hAnsi="GHEA Grapalat"/>
          <w:i w:val="0"/>
          <w:szCs w:val="22"/>
        </w:rPr>
        <w:t>, в</w:t>
      </w:r>
      <w:r w:rsidR="00782D60" w:rsidRPr="00E476C6">
        <w:rPr>
          <w:rFonts w:ascii="Calibri" w:hAnsi="Calibri" w:cs="Calibri"/>
          <w:i w:val="0"/>
          <w:szCs w:val="22"/>
        </w:rPr>
        <w:t> </w:t>
      </w:r>
      <w:r w:rsidRPr="00E476C6">
        <w:rPr>
          <w:rFonts w:ascii="GHEA Grapalat" w:hAnsi="GHEA Grapalat"/>
          <w:i w:val="0"/>
          <w:szCs w:val="22"/>
        </w:rPr>
        <w:t>установленном</w:t>
      </w:r>
      <w:r w:rsidR="00782D60" w:rsidRPr="00E476C6">
        <w:rPr>
          <w:rFonts w:ascii="Calibri" w:hAnsi="Calibri" w:cs="Calibri"/>
          <w:i w:val="0"/>
          <w:szCs w:val="22"/>
        </w:rPr>
        <w:t> </w:t>
      </w:r>
      <w:r w:rsidRPr="00E476C6">
        <w:rPr>
          <w:rFonts w:ascii="GHEA Grapalat" w:hAnsi="GHEA Grapalat"/>
          <w:i w:val="0"/>
          <w:szCs w:val="22"/>
        </w:rPr>
        <w:t xml:space="preserve">порядке будет предложено заключить договор на поставку </w:t>
      </w:r>
      <w:r w:rsidR="00AE531D" w:rsidRPr="00E476C6">
        <w:rPr>
          <w:rFonts w:ascii="GHEA Grapalat" w:hAnsi="GHEA Grapalat"/>
          <w:b/>
          <w:i w:val="0"/>
          <w:szCs w:val="22"/>
        </w:rPr>
        <w:t>модульного подвижного пола</w:t>
      </w:r>
      <w:r w:rsidR="00CB04C5" w:rsidRPr="00E476C6">
        <w:rPr>
          <w:rFonts w:ascii="GHEA Grapalat" w:hAnsi="GHEA Grapalat"/>
          <w:b/>
          <w:i w:val="0"/>
          <w:szCs w:val="22"/>
        </w:rPr>
        <w:t xml:space="preserve"> </w:t>
      </w:r>
      <w:r w:rsidR="00782D60" w:rsidRPr="00E476C6">
        <w:rPr>
          <w:rFonts w:ascii="GHEA Grapalat" w:hAnsi="GHEA Grapalat"/>
          <w:i w:val="0"/>
          <w:szCs w:val="22"/>
        </w:rPr>
        <w:t>(далее — договор).</w:t>
      </w:r>
    </w:p>
    <w:p w:rsidR="00357D48" w:rsidRPr="00E476C6" w:rsidRDefault="00A20B69"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476C6">
        <w:rPr>
          <w:rFonts w:ascii="Calibri" w:hAnsi="Calibri" w:cs="Calibri"/>
          <w:i w:val="0"/>
          <w:szCs w:val="22"/>
        </w:rPr>
        <w:t> </w:t>
      </w:r>
      <w:r w:rsidR="00F95E94" w:rsidRPr="00E476C6">
        <w:rPr>
          <w:rFonts w:ascii="GHEA Grapalat" w:hAnsi="GHEA Grapalat"/>
          <w:i w:val="0"/>
          <w:szCs w:val="22"/>
        </w:rPr>
        <w:t>настоящей процедуре</w:t>
      </w:r>
      <w:r w:rsidRPr="00E476C6">
        <w:rPr>
          <w:rFonts w:ascii="GHEA Grapalat" w:hAnsi="GHEA Grapalat"/>
          <w:i w:val="0"/>
          <w:szCs w:val="22"/>
        </w:rPr>
        <w:t>.</w:t>
      </w:r>
    </w:p>
    <w:p w:rsidR="001E6506" w:rsidRPr="00E476C6" w:rsidRDefault="00F11658"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Условия,</w:t>
      </w:r>
      <w:r w:rsidR="00052084" w:rsidRPr="00E476C6">
        <w:rPr>
          <w:rFonts w:ascii="GHEA Grapalat" w:hAnsi="GHEA Grapalat"/>
          <w:i w:val="0"/>
          <w:szCs w:val="22"/>
        </w:rPr>
        <w:t xml:space="preserve"> </w:t>
      </w:r>
      <w:r w:rsidR="00677658" w:rsidRPr="00E476C6">
        <w:rPr>
          <w:rFonts w:ascii="GHEA Grapalat" w:hAnsi="GHEA Grapalat"/>
          <w:i w:val="0"/>
          <w:szCs w:val="22"/>
        </w:rPr>
        <w:t xml:space="preserve">предъявляемые </w:t>
      </w:r>
      <w:r w:rsidR="00FD0B1A" w:rsidRPr="00E476C6">
        <w:rPr>
          <w:rFonts w:ascii="GHEA Grapalat" w:hAnsi="GHEA Grapalat"/>
          <w:i w:val="0"/>
          <w:szCs w:val="22"/>
        </w:rPr>
        <w:t xml:space="preserve">к </w:t>
      </w:r>
      <w:r w:rsidR="00677658" w:rsidRPr="00E476C6">
        <w:rPr>
          <w:rFonts w:ascii="GHEA Grapalat" w:hAnsi="GHEA Grapalat"/>
          <w:i w:val="0"/>
          <w:szCs w:val="22"/>
        </w:rPr>
        <w:t>лицам</w:t>
      </w:r>
      <w:r w:rsidRPr="00E476C6">
        <w:rPr>
          <w:rFonts w:ascii="GHEA Grapalat" w:hAnsi="GHEA Grapalat"/>
          <w:i w:val="0"/>
          <w:szCs w:val="22"/>
        </w:rPr>
        <w:t>, не имеющим права на участие в</w:t>
      </w:r>
      <w:r w:rsidR="00052084" w:rsidRPr="00E476C6">
        <w:rPr>
          <w:rFonts w:ascii="GHEA Grapalat" w:hAnsi="GHEA Grapalat"/>
          <w:i w:val="0"/>
          <w:szCs w:val="22"/>
        </w:rPr>
        <w:t xml:space="preserve"> данной </w:t>
      </w:r>
      <w:r w:rsidR="006F297B" w:rsidRPr="00E476C6">
        <w:rPr>
          <w:rFonts w:ascii="GHEA Grapalat" w:hAnsi="GHEA Grapalat"/>
          <w:i w:val="0"/>
          <w:szCs w:val="22"/>
        </w:rPr>
        <w:t>процедуре</w:t>
      </w:r>
      <w:r w:rsidR="00677658" w:rsidRPr="00E476C6">
        <w:rPr>
          <w:rFonts w:ascii="GHEA Grapalat" w:hAnsi="GHEA Grapalat"/>
          <w:i w:val="0"/>
          <w:szCs w:val="22"/>
        </w:rPr>
        <w:t>, а также участникам, установлены приглашением на настоящую процедуру.</w:t>
      </w:r>
      <w:r w:rsidR="00052084" w:rsidRPr="00E476C6" w:rsidDel="00052084">
        <w:rPr>
          <w:rFonts w:ascii="GHEA Grapalat" w:hAnsi="GHEA Grapalat"/>
          <w:i w:val="0"/>
          <w:szCs w:val="22"/>
        </w:rPr>
        <w:t xml:space="preserve"> </w:t>
      </w:r>
    </w:p>
    <w:p w:rsidR="00357D48" w:rsidRPr="00E476C6" w:rsidRDefault="00EE73A8"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Отобранный участник определяется из числа участников, подавших заявки, оцененные </w:t>
      </w:r>
      <w:r w:rsidR="007442CF" w:rsidRPr="00E476C6">
        <w:rPr>
          <w:rFonts w:ascii="GHEA Grapalat" w:hAnsi="GHEA Grapalat"/>
          <w:i w:val="0"/>
          <w:szCs w:val="22"/>
        </w:rPr>
        <w:t>удовлетворительно</w:t>
      </w:r>
      <w:r w:rsidR="007442CF" w:rsidRPr="00E476C6">
        <w:rPr>
          <w:rFonts w:ascii="GHEA Grapalat" w:hAnsi="GHEA Grapalat"/>
          <w:i w:val="0"/>
          <w:szCs w:val="22"/>
          <w:lang w:val="hy-AM"/>
        </w:rPr>
        <w:t xml:space="preserve"> </w:t>
      </w:r>
      <w:r w:rsidR="007442CF" w:rsidRPr="00E476C6">
        <w:rPr>
          <w:rFonts w:ascii="GHEA Grapalat" w:hAnsi="GHEA Grapalat"/>
          <w:i w:val="0"/>
          <w:szCs w:val="22"/>
        </w:rPr>
        <w:t xml:space="preserve">по </w:t>
      </w:r>
      <w:r w:rsidR="00830445" w:rsidRPr="00E476C6">
        <w:rPr>
          <w:rFonts w:ascii="GHEA Grapalat" w:hAnsi="GHEA Grapalat"/>
          <w:i w:val="0"/>
          <w:szCs w:val="22"/>
        </w:rPr>
        <w:t xml:space="preserve">неценовым </w:t>
      </w:r>
      <w:r w:rsidR="007442CF" w:rsidRPr="00E476C6">
        <w:rPr>
          <w:rFonts w:ascii="GHEA Grapalat" w:hAnsi="GHEA Grapalat"/>
          <w:i w:val="0"/>
          <w:szCs w:val="22"/>
        </w:rPr>
        <w:t>условиям</w:t>
      </w:r>
      <w:r w:rsidRPr="00E476C6">
        <w:rPr>
          <w:rFonts w:ascii="GHEA Grapalat" w:hAnsi="GHEA Grapalat"/>
          <w:i w:val="0"/>
          <w:szCs w:val="22"/>
        </w:rPr>
        <w:t>, по принципу предпочтения, отдаваемого участнику, представившему м</w:t>
      </w:r>
      <w:r w:rsidR="003F762C" w:rsidRPr="00E476C6">
        <w:rPr>
          <w:rFonts w:ascii="GHEA Grapalat" w:hAnsi="GHEA Grapalat"/>
          <w:i w:val="0"/>
          <w:szCs w:val="22"/>
        </w:rPr>
        <w:t>инимальное ценовое предложение.</w:t>
      </w:r>
    </w:p>
    <w:p w:rsidR="000E2427" w:rsidRPr="00E476C6" w:rsidRDefault="000E2427"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В отношении </w:t>
      </w:r>
      <w:r w:rsidR="00830445" w:rsidRPr="00E476C6">
        <w:rPr>
          <w:rFonts w:ascii="GHEA Grapalat" w:hAnsi="GHEA Grapalat"/>
          <w:i w:val="0"/>
          <w:szCs w:val="22"/>
        </w:rPr>
        <w:t xml:space="preserve">настоящей процедуры </w:t>
      </w:r>
      <w:r w:rsidRPr="00E476C6">
        <w:rPr>
          <w:rFonts w:ascii="GHEA Grapalat" w:hAnsi="GHEA Grapalat"/>
          <w:i w:val="0"/>
          <w:szCs w:val="22"/>
        </w:rPr>
        <w:t>применяются положения Соглашения Всемирной торговой организации по правительственным закупкам</w:t>
      </w:r>
      <w:r w:rsidR="00F11658" w:rsidRPr="00E476C6">
        <w:rPr>
          <w:rFonts w:ascii="GHEA Grapalat" w:hAnsi="GHEA Grapalat"/>
          <w:i w:val="0"/>
          <w:szCs w:val="22"/>
        </w:rPr>
        <w:t>, eсли цена закупки не превышает пороги, установленные Соглашением Всемирной торговой организации по правительственным закупкам.</w:t>
      </w:r>
    </w:p>
    <w:p w:rsidR="007E15A7" w:rsidRPr="00E476C6" w:rsidRDefault="00677658"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Для получения приглашения на </w:t>
      </w:r>
      <w:r w:rsidR="00830445" w:rsidRPr="00E476C6">
        <w:rPr>
          <w:rFonts w:ascii="GHEA Grapalat" w:hAnsi="GHEA Grapalat"/>
          <w:i w:val="0"/>
          <w:szCs w:val="22"/>
        </w:rPr>
        <w:t xml:space="preserve">процедуру </w:t>
      </w:r>
      <w:r w:rsidRPr="00E476C6">
        <w:rPr>
          <w:rFonts w:ascii="GHEA Grapalat" w:hAnsi="GHEA Grapalat"/>
          <w:i w:val="0"/>
          <w:szCs w:val="22"/>
        </w:rPr>
        <w:t xml:space="preserve">в бумажной форме необходимо обратиться к заказчику до </w:t>
      </w:r>
      <w:r w:rsidR="00FC77B5" w:rsidRPr="00E476C6">
        <w:rPr>
          <w:rFonts w:ascii="GHEA Grapalat" w:hAnsi="GHEA Grapalat"/>
          <w:b/>
          <w:i w:val="0"/>
          <w:szCs w:val="22"/>
        </w:rPr>
        <w:t>12:45</w:t>
      </w:r>
      <w:r w:rsidRPr="00E476C6">
        <w:rPr>
          <w:rFonts w:ascii="GHEA Grapalat" w:hAnsi="GHEA Grapalat"/>
          <w:b/>
          <w:i w:val="0"/>
          <w:szCs w:val="22"/>
        </w:rPr>
        <w:t xml:space="preserve"> часов</w:t>
      </w:r>
      <w:r w:rsidR="00971F4A" w:rsidRPr="00E476C6">
        <w:rPr>
          <w:rFonts w:ascii="GHEA Grapalat" w:hAnsi="GHEA Grapalat"/>
          <w:b/>
          <w:i w:val="0"/>
          <w:szCs w:val="22"/>
        </w:rPr>
        <w:t xml:space="preserve"> </w:t>
      </w:r>
      <w:r w:rsidR="00B14796" w:rsidRPr="00E476C6">
        <w:rPr>
          <w:rFonts w:ascii="GHEA Grapalat" w:hAnsi="GHEA Grapalat"/>
          <w:b/>
          <w:i w:val="0"/>
          <w:szCs w:val="22"/>
        </w:rPr>
        <w:t>18-го дня</w:t>
      </w:r>
      <w:r w:rsidRPr="00E476C6">
        <w:rPr>
          <w:rFonts w:ascii="GHEA Grapalat" w:hAnsi="GHEA Grapalat"/>
          <w:i w:val="0"/>
          <w:szCs w:val="22"/>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476C6">
        <w:rPr>
          <w:szCs w:val="22"/>
          <w:lang w:val="en-US"/>
        </w:rPr>
        <w:t> </w:t>
      </w:r>
      <w:r w:rsidRPr="00E476C6">
        <w:rPr>
          <w:rFonts w:ascii="GHEA Grapalat" w:hAnsi="GHEA Grapalat"/>
          <w:i w:val="0"/>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476C6" w:rsidRDefault="00357D48" w:rsidP="00E476C6">
      <w:pPr>
        <w:pStyle w:val="BodyTextIndent"/>
        <w:widowControl w:val="0"/>
        <w:spacing w:line="240" w:lineRule="auto"/>
        <w:ind w:firstLine="540"/>
        <w:rPr>
          <w:rFonts w:ascii="GHEA Grapalat" w:hAnsi="GHEA Grapalat"/>
          <w:i w:val="0"/>
          <w:spacing w:val="-6"/>
          <w:szCs w:val="22"/>
        </w:rPr>
      </w:pPr>
      <w:r w:rsidRPr="00E476C6">
        <w:rPr>
          <w:rFonts w:ascii="GHEA Grapalat" w:hAnsi="GHEA Grapalat"/>
          <w:i w:val="0"/>
          <w:spacing w:val="-6"/>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476C6">
        <w:rPr>
          <w:rFonts w:ascii="Courier New" w:hAnsi="Courier New" w:cs="Courier New"/>
          <w:i w:val="0"/>
          <w:spacing w:val="-6"/>
          <w:szCs w:val="22"/>
          <w:lang w:val="en-US"/>
        </w:rPr>
        <w:t> </w:t>
      </w:r>
      <w:r w:rsidRPr="00E476C6">
        <w:rPr>
          <w:rFonts w:ascii="GHEA Grapalat" w:hAnsi="GHEA Grapalat"/>
          <w:i w:val="0"/>
          <w:spacing w:val="-6"/>
          <w:szCs w:val="22"/>
        </w:rPr>
        <w:t xml:space="preserve">электронной форме в течение рабочего дня, следующего за днем получения заявления. </w:t>
      </w:r>
    </w:p>
    <w:p w:rsidR="0067579A" w:rsidRPr="00E476C6" w:rsidRDefault="00363E98"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Неполучение приглашения не ограничивает права участника на участие в</w:t>
      </w:r>
      <w:r w:rsidR="001E06D6" w:rsidRPr="00E476C6">
        <w:rPr>
          <w:rFonts w:ascii="Courier New" w:hAnsi="Courier New" w:cs="Courier New"/>
          <w:i w:val="0"/>
          <w:szCs w:val="22"/>
          <w:lang w:val="en-US"/>
        </w:rPr>
        <w:t> </w:t>
      </w:r>
      <w:r w:rsidR="001B32D9" w:rsidRPr="00E476C6">
        <w:rPr>
          <w:rFonts w:ascii="GHEA Grapalat" w:hAnsi="GHEA Grapalat"/>
          <w:i w:val="0"/>
          <w:szCs w:val="22"/>
        </w:rPr>
        <w:t>настоящей процедуре.</w:t>
      </w:r>
    </w:p>
    <w:p w:rsidR="003F6ED1" w:rsidRPr="00E476C6" w:rsidRDefault="003F6ED1"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Заявки на </w:t>
      </w:r>
      <w:r w:rsidR="00AE531D" w:rsidRPr="00E476C6">
        <w:rPr>
          <w:rFonts w:ascii="GHEA Grapalat" w:hAnsi="GHEA Grapalat"/>
          <w:i w:val="0"/>
          <w:szCs w:val="22"/>
        </w:rPr>
        <w:t>ОТКРЫТЫЙ КОНКУРС</w:t>
      </w:r>
      <w:r w:rsidRPr="00E476C6">
        <w:rPr>
          <w:rFonts w:ascii="GHEA Grapalat" w:hAnsi="GHEA Grapalat"/>
          <w:i w:val="0"/>
          <w:szCs w:val="22"/>
        </w:rPr>
        <w:t xml:space="preserve"> необходимо подавать по адресу </w:t>
      </w:r>
      <w:r w:rsidR="0042706C" w:rsidRPr="00E476C6">
        <w:rPr>
          <w:rFonts w:ascii="GHEA Grapalat" w:hAnsi="GHEA Grapalat"/>
          <w:b/>
          <w:i w:val="0"/>
          <w:szCs w:val="22"/>
        </w:rPr>
        <w:t>РА, г. Ереван, Цицернакаберд парк, 1 дом</w:t>
      </w:r>
      <w:r w:rsidR="00F11658" w:rsidRPr="00E476C6">
        <w:rPr>
          <w:rFonts w:ascii="GHEA Grapalat" w:hAnsi="GHEA Grapalat"/>
          <w:i w:val="0"/>
          <w:szCs w:val="22"/>
        </w:rPr>
        <w:t xml:space="preserve"> </w:t>
      </w:r>
      <w:r w:rsidRPr="00E476C6">
        <w:rPr>
          <w:rFonts w:ascii="GHEA Grapalat" w:hAnsi="GHEA Grapalat"/>
          <w:i w:val="0"/>
          <w:szCs w:val="22"/>
        </w:rPr>
        <w:t xml:space="preserve">в документарной форме, до </w:t>
      </w:r>
      <w:r w:rsidR="00FC77B5" w:rsidRPr="00E476C6">
        <w:rPr>
          <w:rFonts w:ascii="GHEA Grapalat" w:hAnsi="GHEA Grapalat"/>
          <w:b/>
          <w:i w:val="0"/>
          <w:szCs w:val="22"/>
        </w:rPr>
        <w:t>12:45</w:t>
      </w:r>
      <w:r w:rsidR="00F11658" w:rsidRPr="00E476C6">
        <w:rPr>
          <w:rFonts w:ascii="GHEA Grapalat" w:hAnsi="GHEA Grapalat"/>
          <w:b/>
          <w:i w:val="0"/>
          <w:szCs w:val="22"/>
        </w:rPr>
        <w:t xml:space="preserve"> </w:t>
      </w:r>
      <w:r w:rsidRPr="00E476C6">
        <w:rPr>
          <w:rFonts w:ascii="GHEA Grapalat" w:hAnsi="GHEA Grapalat"/>
          <w:b/>
          <w:i w:val="0"/>
          <w:szCs w:val="22"/>
        </w:rPr>
        <w:t xml:space="preserve">часов </w:t>
      </w:r>
      <w:r w:rsidR="00B14796" w:rsidRPr="00E476C6">
        <w:rPr>
          <w:rFonts w:ascii="GHEA Grapalat" w:hAnsi="GHEA Grapalat"/>
          <w:b/>
          <w:i w:val="0"/>
          <w:szCs w:val="22"/>
        </w:rPr>
        <w:t>18-го дня</w:t>
      </w:r>
      <w:r w:rsidRPr="00E476C6">
        <w:rPr>
          <w:rFonts w:ascii="GHEA Grapalat" w:hAnsi="GHEA Grapalat"/>
          <w:i w:val="0"/>
          <w:szCs w:val="22"/>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E476C6" w:rsidRDefault="003F6ED1"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Вскрытие заявок будет проводиться по адресу </w:t>
      </w:r>
      <w:r w:rsidR="0042706C" w:rsidRPr="00E476C6">
        <w:rPr>
          <w:rFonts w:ascii="GHEA Grapalat" w:hAnsi="GHEA Grapalat"/>
          <w:b/>
          <w:i w:val="0"/>
          <w:szCs w:val="22"/>
        </w:rPr>
        <w:t>РА, г. Ереван, Цицернакаберд парк, 1 дом</w:t>
      </w:r>
      <w:r w:rsidRPr="00E476C6">
        <w:rPr>
          <w:rFonts w:ascii="GHEA Grapalat" w:hAnsi="GHEA Grapalat"/>
          <w:b/>
          <w:i w:val="0"/>
          <w:szCs w:val="22"/>
        </w:rPr>
        <w:t xml:space="preserve">, в </w:t>
      </w:r>
      <w:r w:rsidR="00FC77B5" w:rsidRPr="00E476C6">
        <w:rPr>
          <w:rFonts w:ascii="GHEA Grapalat" w:hAnsi="GHEA Grapalat"/>
          <w:b/>
          <w:i w:val="0"/>
          <w:szCs w:val="22"/>
        </w:rPr>
        <w:t>12:45</w:t>
      </w:r>
      <w:r w:rsidRPr="00E476C6">
        <w:rPr>
          <w:rFonts w:ascii="GHEA Grapalat" w:hAnsi="GHEA Grapalat"/>
          <w:b/>
          <w:i w:val="0"/>
          <w:szCs w:val="22"/>
        </w:rPr>
        <w:t xml:space="preserve"> часов </w:t>
      </w:r>
      <w:r w:rsidR="00B14796" w:rsidRPr="00E476C6">
        <w:rPr>
          <w:rFonts w:ascii="GHEA Grapalat" w:hAnsi="GHEA Grapalat"/>
          <w:b/>
          <w:i w:val="0"/>
          <w:szCs w:val="22"/>
          <w:lang w:val="en-US"/>
        </w:rPr>
        <w:t>10</w:t>
      </w:r>
      <w:r w:rsidR="00FC77B5" w:rsidRPr="00E476C6">
        <w:rPr>
          <w:rFonts w:ascii="GHEA Grapalat" w:hAnsi="GHEA Grapalat"/>
          <w:b/>
          <w:i w:val="0"/>
          <w:szCs w:val="22"/>
          <w:lang w:val="en-US"/>
        </w:rPr>
        <w:t xml:space="preserve"> </w:t>
      </w:r>
      <w:proofErr w:type="spellStart"/>
      <w:r w:rsidR="00AE531D" w:rsidRPr="00E476C6">
        <w:rPr>
          <w:rFonts w:ascii="GHEA Grapalat" w:hAnsi="GHEA Grapalat"/>
          <w:b/>
          <w:i w:val="0"/>
          <w:szCs w:val="22"/>
          <w:lang w:val="en-US"/>
        </w:rPr>
        <w:t>января</w:t>
      </w:r>
      <w:proofErr w:type="spellEnd"/>
      <w:r w:rsidRPr="00E476C6">
        <w:rPr>
          <w:rFonts w:ascii="GHEA Grapalat" w:hAnsi="GHEA Grapalat"/>
          <w:b/>
          <w:i w:val="0"/>
          <w:szCs w:val="22"/>
        </w:rPr>
        <w:t xml:space="preserve"> </w:t>
      </w:r>
      <w:r w:rsidR="00B941F0" w:rsidRPr="00E476C6">
        <w:rPr>
          <w:rFonts w:ascii="GHEA Grapalat" w:hAnsi="GHEA Grapalat"/>
          <w:b/>
          <w:i w:val="0"/>
          <w:szCs w:val="22"/>
        </w:rPr>
        <w:t>2021</w:t>
      </w:r>
      <w:r w:rsidR="00F11658" w:rsidRPr="00E476C6">
        <w:rPr>
          <w:rFonts w:ascii="GHEA Grapalat" w:hAnsi="GHEA Grapalat"/>
          <w:b/>
          <w:i w:val="0"/>
          <w:szCs w:val="22"/>
        </w:rPr>
        <w:t>г.</w:t>
      </w:r>
    </w:p>
    <w:p w:rsidR="00BE1C5E" w:rsidRPr="00E476C6" w:rsidRDefault="001305C6" w:rsidP="00E476C6">
      <w:pPr>
        <w:pStyle w:val="BodyTextIndent"/>
        <w:widowControl w:val="0"/>
        <w:spacing w:line="240" w:lineRule="auto"/>
        <w:ind w:firstLine="540"/>
        <w:rPr>
          <w:rFonts w:ascii="GHEA Grapalat" w:hAnsi="GHEA Grapalat"/>
          <w:i w:val="0"/>
          <w:szCs w:val="22"/>
        </w:rPr>
      </w:pPr>
      <w:r w:rsidRPr="00E476C6">
        <w:rPr>
          <w:rFonts w:ascii="GHEA Grapalat" w:hAnsi="GHEA Grapalat"/>
          <w:i w:val="0"/>
          <w:szCs w:val="22"/>
        </w:rPr>
        <w:t xml:space="preserve">Жалобы относительно настоящей процедуры должны быть поданы </w:t>
      </w:r>
      <w:r w:rsidR="004B4B72" w:rsidRPr="00E476C6">
        <w:rPr>
          <w:rFonts w:ascii="GHEA Grapalat" w:hAnsi="GHEA Grapalat"/>
          <w:i w:val="0"/>
          <w:szCs w:val="22"/>
        </w:rPr>
        <w:t>л</w:t>
      </w:r>
      <w:r w:rsidR="00D746A9" w:rsidRPr="00E476C6">
        <w:rPr>
          <w:rFonts w:ascii="GHEA Grapalat" w:hAnsi="GHEA Grapalat"/>
          <w:i w:val="0"/>
          <w:szCs w:val="22"/>
        </w:rPr>
        <w:t>ицу</w:t>
      </w:r>
      <w:r w:rsidRPr="00E476C6">
        <w:rPr>
          <w:rFonts w:ascii="GHEA Grapalat" w:hAnsi="GHEA Grapalat"/>
          <w:i w:val="0"/>
          <w:szCs w:val="22"/>
        </w:rPr>
        <w:t xml:space="preserve">, </w:t>
      </w:r>
      <w:r w:rsidR="00D746A9" w:rsidRPr="00E476C6">
        <w:rPr>
          <w:rFonts w:ascii="GHEA Grapalat" w:hAnsi="GHEA Grapalat"/>
          <w:i w:val="0"/>
          <w:szCs w:val="22"/>
        </w:rPr>
        <w:t>рассматривающее связанные с закупками жалобы</w:t>
      </w:r>
      <w:r w:rsidR="00032D7E" w:rsidRPr="00E476C6">
        <w:rPr>
          <w:rFonts w:ascii="GHEA Grapalat" w:hAnsi="GHEA Grapalat"/>
          <w:i w:val="0"/>
          <w:szCs w:val="22"/>
        </w:rPr>
        <w:t>,</w:t>
      </w:r>
      <w:r w:rsidR="00D746A9" w:rsidRPr="00E476C6" w:rsidDel="00D746A9">
        <w:rPr>
          <w:rFonts w:ascii="GHEA Grapalat" w:hAnsi="GHEA Grapalat"/>
          <w:i w:val="0"/>
          <w:szCs w:val="22"/>
        </w:rPr>
        <w:t xml:space="preserve"> </w:t>
      </w:r>
      <w:r w:rsidRPr="00E476C6">
        <w:rPr>
          <w:rFonts w:ascii="GHEA Grapalat" w:hAnsi="GHEA Grapalat"/>
          <w:i w:val="0"/>
          <w:szCs w:val="22"/>
        </w:rPr>
        <w:t>по адресу: ул. Мелик-Адамяна 1, Ереван. Обжалование осуществляется в порядке, установленном приглашением на</w:t>
      </w:r>
      <w:r w:rsidR="00790715" w:rsidRPr="00E476C6">
        <w:rPr>
          <w:rFonts w:ascii="Courier New" w:hAnsi="Courier New" w:cs="Courier New"/>
          <w:i w:val="0"/>
          <w:szCs w:val="22"/>
          <w:lang w:val="en-US"/>
        </w:rPr>
        <w:t> </w:t>
      </w:r>
      <w:r w:rsidRPr="00E476C6">
        <w:rPr>
          <w:rFonts w:ascii="GHEA Grapalat" w:hAnsi="GHEA Grapalat"/>
          <w:i w:val="0"/>
          <w:szCs w:val="22"/>
        </w:rPr>
        <w:t>настоящий конкурс. Для подачи жалобы требуется плата в размере 30</w:t>
      </w:r>
      <w:r w:rsidR="00790715" w:rsidRPr="00E476C6">
        <w:rPr>
          <w:rFonts w:ascii="Courier New" w:hAnsi="Courier New" w:cs="Courier New"/>
          <w:i w:val="0"/>
          <w:szCs w:val="22"/>
          <w:lang w:val="en-US"/>
        </w:rPr>
        <w:t> </w:t>
      </w:r>
      <w:r w:rsidRPr="00E476C6">
        <w:rPr>
          <w:rFonts w:ascii="GHEA Grapalat" w:hAnsi="GHEA Grapalat"/>
          <w:i w:val="0"/>
          <w:szCs w:val="22"/>
        </w:rPr>
        <w:t>000</w:t>
      </w:r>
      <w:r w:rsidR="00790715" w:rsidRPr="00E476C6">
        <w:rPr>
          <w:rFonts w:ascii="Courier New" w:hAnsi="Courier New" w:cs="Courier New"/>
          <w:i w:val="0"/>
          <w:szCs w:val="22"/>
          <w:lang w:val="en-US"/>
        </w:rPr>
        <w:t> </w:t>
      </w:r>
      <w:r w:rsidRPr="00E476C6">
        <w:rPr>
          <w:rFonts w:ascii="GHEA Grapalat" w:hAnsi="GHEA Grapalat"/>
          <w:i w:val="0"/>
          <w:szCs w:val="22"/>
        </w:rPr>
        <w:t>(тридцать тысяч) драмов РА, которая должна быть перечислена на</w:t>
      </w:r>
      <w:r w:rsidR="007A6841" w:rsidRPr="00E476C6">
        <w:rPr>
          <w:rFonts w:ascii="Courier New" w:hAnsi="Courier New" w:cs="Courier New"/>
          <w:i w:val="0"/>
          <w:szCs w:val="22"/>
          <w:lang w:val="en-US"/>
        </w:rPr>
        <w:t> </w:t>
      </w:r>
      <w:r w:rsidRPr="00E476C6">
        <w:rPr>
          <w:rFonts w:ascii="GHEA Grapalat" w:hAnsi="GHEA Grapalat"/>
          <w:i w:val="0"/>
          <w:szCs w:val="22"/>
        </w:rPr>
        <w:t>казначейский счет № 900008000482, открытый на имя Министерст</w:t>
      </w:r>
      <w:r w:rsidR="001B32D9" w:rsidRPr="00E476C6">
        <w:rPr>
          <w:rFonts w:ascii="GHEA Grapalat" w:hAnsi="GHEA Grapalat"/>
          <w:i w:val="0"/>
          <w:szCs w:val="22"/>
        </w:rPr>
        <w:t>ва финансов Республики Армения.</w:t>
      </w:r>
    </w:p>
    <w:p w:rsidR="009F18D0" w:rsidRPr="00E476C6" w:rsidRDefault="00754697" w:rsidP="00E476C6">
      <w:pPr>
        <w:pStyle w:val="BodyTextIndent"/>
        <w:widowControl w:val="0"/>
        <w:spacing w:after="160" w:line="240" w:lineRule="auto"/>
        <w:ind w:firstLine="540"/>
        <w:rPr>
          <w:rFonts w:ascii="GHEA Grapalat" w:hAnsi="GHEA Grapalat"/>
          <w:i w:val="0"/>
          <w:szCs w:val="22"/>
        </w:rPr>
      </w:pPr>
      <w:r w:rsidRPr="00E476C6">
        <w:rPr>
          <w:rFonts w:ascii="GHEA Grapalat" w:hAnsi="GHEA Grapalat"/>
          <w:i w:val="0"/>
          <w:szCs w:val="22"/>
        </w:rPr>
        <w:t>Для получения дополнительной информации, связанной с настоящим</w:t>
      </w:r>
      <w:r w:rsidR="00D5443D" w:rsidRPr="00E476C6">
        <w:rPr>
          <w:rFonts w:ascii="Courier New" w:hAnsi="Courier New" w:cs="Courier New"/>
          <w:i w:val="0"/>
          <w:szCs w:val="22"/>
          <w:lang w:val="en-US"/>
        </w:rPr>
        <w:t> </w:t>
      </w:r>
      <w:r w:rsidRPr="00E476C6">
        <w:rPr>
          <w:rFonts w:ascii="GHEA Grapalat" w:hAnsi="GHEA Grapalat"/>
          <w:i w:val="0"/>
          <w:szCs w:val="22"/>
        </w:rPr>
        <w:t>объявлением, можете обратиться к секретарю Оценочной комиссии</w:t>
      </w:r>
      <w:r w:rsidR="001C391C" w:rsidRPr="00E476C6">
        <w:rPr>
          <w:rFonts w:ascii="GHEA Grapalat" w:hAnsi="GHEA Grapalat"/>
          <w:i w:val="0"/>
          <w:szCs w:val="22"/>
        </w:rPr>
        <w:t xml:space="preserve"> </w:t>
      </w:r>
      <w:r w:rsidR="0042706C" w:rsidRPr="00E476C6">
        <w:rPr>
          <w:rFonts w:ascii="GHEA Grapalat" w:hAnsi="GHEA Grapalat"/>
          <w:b/>
          <w:i w:val="0"/>
          <w:szCs w:val="22"/>
        </w:rPr>
        <w:t>В. Есаяну</w:t>
      </w:r>
      <w:r w:rsidR="00F11658" w:rsidRPr="00E476C6">
        <w:rPr>
          <w:rFonts w:ascii="GHEA Grapalat" w:hAnsi="GHEA Grapalat"/>
          <w:i w:val="0"/>
          <w:szCs w:val="22"/>
        </w:rPr>
        <w:t>.</w:t>
      </w:r>
    </w:p>
    <w:p w:rsidR="0042706C" w:rsidRPr="00E476C6" w:rsidRDefault="0042706C" w:rsidP="00E476C6">
      <w:pPr>
        <w:pStyle w:val="BodyTextIndent"/>
        <w:widowControl w:val="0"/>
        <w:spacing w:line="240" w:lineRule="auto"/>
        <w:ind w:firstLine="540"/>
        <w:rPr>
          <w:rFonts w:ascii="GHEA Grapalat" w:hAnsi="GHEA Grapalat"/>
          <w:i w:val="0"/>
          <w:szCs w:val="22"/>
        </w:rPr>
      </w:pPr>
      <w:r w:rsidRPr="00E476C6">
        <w:rPr>
          <w:rFonts w:ascii="GHEA Grapalat" w:hAnsi="GHEA Grapalat"/>
          <w:b/>
          <w:i w:val="0"/>
          <w:szCs w:val="22"/>
        </w:rPr>
        <w:t>Телефон:</w:t>
      </w:r>
      <w:r w:rsidRPr="00E476C6">
        <w:rPr>
          <w:rFonts w:ascii="GHEA Grapalat" w:hAnsi="GHEA Grapalat"/>
          <w:i w:val="0"/>
          <w:szCs w:val="22"/>
        </w:rPr>
        <w:t xml:space="preserve"> </w:t>
      </w:r>
      <w:r w:rsidR="00807188" w:rsidRPr="00E476C6">
        <w:rPr>
          <w:rFonts w:ascii="GHEA Grapalat" w:hAnsi="GHEA Grapalat"/>
          <w:i w:val="0"/>
          <w:szCs w:val="22"/>
          <w:lang w:val="af-ZA"/>
        </w:rPr>
        <w:t>+374 91374530</w:t>
      </w:r>
    </w:p>
    <w:p w:rsidR="0042706C" w:rsidRPr="00E476C6" w:rsidRDefault="0042706C" w:rsidP="00E476C6">
      <w:pPr>
        <w:pStyle w:val="BodyTextIndent"/>
        <w:widowControl w:val="0"/>
        <w:spacing w:line="240" w:lineRule="auto"/>
        <w:ind w:firstLine="540"/>
        <w:rPr>
          <w:rFonts w:ascii="GHEA Grapalat" w:hAnsi="GHEA Grapalat"/>
          <w:i w:val="0"/>
          <w:szCs w:val="22"/>
        </w:rPr>
      </w:pPr>
      <w:r w:rsidRPr="00E476C6">
        <w:rPr>
          <w:rFonts w:ascii="GHEA Grapalat" w:hAnsi="GHEA Grapalat"/>
          <w:b/>
          <w:i w:val="0"/>
          <w:szCs w:val="22"/>
        </w:rPr>
        <w:t>Электронная почта:</w:t>
      </w:r>
      <w:r w:rsidRPr="00E476C6">
        <w:rPr>
          <w:rFonts w:ascii="GHEA Grapalat" w:hAnsi="GHEA Grapalat"/>
          <w:i w:val="0"/>
          <w:szCs w:val="22"/>
        </w:rPr>
        <w:t xml:space="preserve"> </w:t>
      </w:r>
      <w:hyperlink r:id="rId8" w:history="1">
        <w:r w:rsidRPr="00E476C6">
          <w:rPr>
            <w:rStyle w:val="Hyperlink"/>
            <w:rFonts w:ascii="GHEA Grapalat" w:hAnsi="GHEA Grapalat"/>
            <w:i w:val="0"/>
            <w:color w:val="auto"/>
            <w:szCs w:val="22"/>
            <w:u w:val="none"/>
          </w:rPr>
          <w:t>info@epromotion.am</w:t>
        </w:r>
      </w:hyperlink>
    </w:p>
    <w:p w:rsidR="00915A97" w:rsidRPr="00E476C6" w:rsidRDefault="0042706C" w:rsidP="00E476C6">
      <w:pPr>
        <w:pStyle w:val="BodyTextIndent"/>
        <w:widowControl w:val="0"/>
        <w:spacing w:line="240" w:lineRule="auto"/>
        <w:ind w:firstLine="540"/>
        <w:rPr>
          <w:rFonts w:ascii="GHEA Grapalat" w:hAnsi="GHEA Grapalat"/>
          <w:i w:val="0"/>
          <w:sz w:val="16"/>
          <w:szCs w:val="16"/>
        </w:rPr>
      </w:pPr>
      <w:r w:rsidRPr="00E476C6">
        <w:rPr>
          <w:rFonts w:ascii="GHEA Grapalat" w:hAnsi="GHEA Grapalat"/>
          <w:b/>
          <w:i w:val="0"/>
          <w:szCs w:val="22"/>
        </w:rPr>
        <w:t>Заказчик:</w:t>
      </w:r>
      <w:r w:rsidRPr="00E476C6">
        <w:rPr>
          <w:rFonts w:ascii="GHEA Grapalat" w:hAnsi="GHEA Grapalat"/>
          <w:i w:val="0"/>
          <w:szCs w:val="22"/>
        </w:rPr>
        <w:t xml:space="preserve"> ГНКО “Спортивно-концертный комплекс имени Карена Демирчяна”</w:t>
      </w:r>
      <w:r w:rsidRPr="00E476C6">
        <w:rPr>
          <w:rFonts w:ascii="GHEA Grapalat" w:hAnsi="GHEA Grapalat"/>
          <w:i w:val="0"/>
          <w:szCs w:val="22"/>
          <w:lang w:val="hy-AM"/>
        </w:rPr>
        <w:t xml:space="preserve"> </w:t>
      </w:r>
      <w:r w:rsidR="00915A97" w:rsidRPr="00E476C6">
        <w:rPr>
          <w:rFonts w:ascii="GHEA Grapalat" w:hAnsi="GHEA Grapalat" w:cs="Sylfaen"/>
          <w:b/>
        </w:rPr>
        <w:br w:type="page"/>
      </w:r>
    </w:p>
    <w:p w:rsidR="00096865" w:rsidRPr="00E476C6" w:rsidRDefault="00096865" w:rsidP="00E476C6">
      <w:pPr>
        <w:pStyle w:val="BodyText"/>
        <w:widowControl w:val="0"/>
        <w:spacing w:after="0"/>
        <w:ind w:firstLine="567"/>
        <w:jc w:val="right"/>
        <w:rPr>
          <w:rFonts w:ascii="GHEA Grapalat" w:hAnsi="GHEA Grapalat" w:cs="Sylfaen"/>
          <w:i/>
          <w:sz w:val="22"/>
          <w:szCs w:val="22"/>
        </w:rPr>
      </w:pPr>
      <w:r w:rsidRPr="00E476C6">
        <w:rPr>
          <w:rFonts w:ascii="GHEA Grapalat" w:hAnsi="GHEA Grapalat"/>
          <w:i/>
          <w:sz w:val="22"/>
          <w:szCs w:val="22"/>
        </w:rPr>
        <w:lastRenderedPageBreak/>
        <w:t>Утверждено</w:t>
      </w:r>
    </w:p>
    <w:p w:rsidR="00096865" w:rsidRPr="00E476C6" w:rsidRDefault="005D7731" w:rsidP="00E476C6">
      <w:pPr>
        <w:pStyle w:val="BodyText"/>
        <w:widowControl w:val="0"/>
        <w:spacing w:after="0"/>
        <w:ind w:firstLine="567"/>
        <w:jc w:val="right"/>
        <w:rPr>
          <w:rFonts w:ascii="GHEA Grapalat" w:hAnsi="GHEA Grapalat"/>
          <w:i/>
          <w:sz w:val="22"/>
          <w:szCs w:val="22"/>
        </w:rPr>
      </w:pPr>
      <w:r w:rsidRPr="00E476C6">
        <w:rPr>
          <w:rFonts w:ascii="GHEA Grapalat" w:hAnsi="GHEA Grapalat"/>
          <w:i/>
          <w:sz w:val="22"/>
          <w:szCs w:val="22"/>
        </w:rPr>
        <w:t xml:space="preserve">Решением Оценочной комиссии </w:t>
      </w:r>
      <w:r w:rsidR="00AE531D" w:rsidRPr="00E476C6">
        <w:rPr>
          <w:rFonts w:ascii="GHEA Grapalat" w:hAnsi="GHEA Grapalat"/>
          <w:i/>
          <w:sz w:val="22"/>
          <w:szCs w:val="22"/>
        </w:rPr>
        <w:t>открытого конкурса</w:t>
      </w:r>
      <w:r w:rsidR="001B32D9" w:rsidRPr="00E476C6">
        <w:rPr>
          <w:rFonts w:ascii="GHEA Grapalat" w:hAnsi="GHEA Grapalat"/>
          <w:i/>
          <w:sz w:val="22"/>
          <w:szCs w:val="22"/>
        </w:rPr>
        <w:br/>
      </w:r>
      <w:r w:rsidR="00096865" w:rsidRPr="00E476C6">
        <w:rPr>
          <w:rFonts w:ascii="GHEA Grapalat" w:hAnsi="GHEA Grapalat"/>
          <w:i/>
          <w:sz w:val="22"/>
          <w:szCs w:val="22"/>
        </w:rPr>
        <w:t xml:space="preserve">под кодом </w:t>
      </w:r>
      <w:r w:rsidR="00AE531D" w:rsidRPr="00E476C6">
        <w:rPr>
          <w:rFonts w:ascii="GHEA Grapalat" w:hAnsi="GHEA Grapalat"/>
          <w:i/>
          <w:sz w:val="22"/>
          <w:szCs w:val="22"/>
        </w:rPr>
        <w:t>ԿԴՄՀՀ-ԲՄԱՊՁԲ-22/3</w:t>
      </w:r>
      <w:r w:rsidR="001B32D9" w:rsidRPr="00E476C6">
        <w:rPr>
          <w:rFonts w:ascii="GHEA Grapalat" w:hAnsi="GHEA Grapalat"/>
          <w:i/>
          <w:sz w:val="22"/>
          <w:szCs w:val="22"/>
        </w:rPr>
        <w:br/>
      </w:r>
      <w:r w:rsidR="00A46F92" w:rsidRPr="00E476C6">
        <w:rPr>
          <w:rFonts w:ascii="GHEA Grapalat" w:hAnsi="GHEA Grapalat"/>
          <w:i/>
          <w:sz w:val="22"/>
          <w:szCs w:val="22"/>
        </w:rPr>
        <w:t xml:space="preserve">№ </w:t>
      </w:r>
      <w:r w:rsidR="00F11658" w:rsidRPr="00E476C6">
        <w:rPr>
          <w:rFonts w:ascii="GHEA Grapalat" w:hAnsi="GHEA Grapalat"/>
          <w:i/>
          <w:sz w:val="22"/>
          <w:szCs w:val="22"/>
        </w:rPr>
        <w:t>1</w:t>
      </w:r>
      <w:r w:rsidR="00096865" w:rsidRPr="00E476C6">
        <w:rPr>
          <w:rFonts w:ascii="GHEA Grapalat" w:hAnsi="GHEA Grapalat"/>
          <w:i/>
          <w:sz w:val="22"/>
          <w:szCs w:val="22"/>
        </w:rPr>
        <w:t xml:space="preserve"> от </w:t>
      </w:r>
      <w:r w:rsidR="00B14796" w:rsidRPr="00E476C6">
        <w:rPr>
          <w:rFonts w:ascii="GHEA Grapalat" w:hAnsi="GHEA Grapalat"/>
          <w:i/>
          <w:sz w:val="22"/>
          <w:szCs w:val="22"/>
        </w:rPr>
        <w:t>23 декабря</w:t>
      </w:r>
      <w:r w:rsidR="00096865" w:rsidRPr="00E476C6">
        <w:rPr>
          <w:rFonts w:ascii="GHEA Grapalat" w:hAnsi="GHEA Grapalat"/>
          <w:i/>
          <w:sz w:val="22"/>
          <w:szCs w:val="22"/>
        </w:rPr>
        <w:t xml:space="preserve"> 20</w:t>
      </w:r>
      <w:r w:rsidR="00F11658" w:rsidRPr="00E476C6">
        <w:rPr>
          <w:rFonts w:ascii="GHEA Grapalat" w:hAnsi="GHEA Grapalat"/>
          <w:i/>
          <w:sz w:val="22"/>
          <w:szCs w:val="22"/>
        </w:rPr>
        <w:t>2</w:t>
      </w:r>
      <w:r w:rsidR="009147A2" w:rsidRPr="00E476C6">
        <w:rPr>
          <w:rFonts w:ascii="GHEA Grapalat" w:hAnsi="GHEA Grapalat"/>
          <w:i/>
          <w:sz w:val="22"/>
          <w:szCs w:val="22"/>
        </w:rPr>
        <w:t>1</w:t>
      </w:r>
      <w:r w:rsidR="00096865" w:rsidRPr="00E476C6">
        <w:rPr>
          <w:rFonts w:ascii="GHEA Grapalat" w:hAnsi="GHEA Grapalat"/>
          <w:i/>
          <w:sz w:val="22"/>
          <w:szCs w:val="22"/>
        </w:rPr>
        <w:t>г.</w:t>
      </w:r>
    </w:p>
    <w:p w:rsidR="00096865" w:rsidRPr="00E476C6" w:rsidRDefault="00096865" w:rsidP="00E476C6">
      <w:pPr>
        <w:pStyle w:val="BodyText"/>
        <w:widowControl w:val="0"/>
        <w:spacing w:after="160"/>
        <w:ind w:right="-7" w:firstLine="567"/>
        <w:jc w:val="center"/>
        <w:rPr>
          <w:rFonts w:ascii="GHEA Grapalat" w:hAnsi="GHEA Grapalat"/>
          <w:sz w:val="22"/>
          <w:szCs w:val="22"/>
        </w:rPr>
      </w:pPr>
    </w:p>
    <w:p w:rsidR="00096865" w:rsidRPr="00E476C6" w:rsidRDefault="00096865" w:rsidP="00E476C6">
      <w:pPr>
        <w:pStyle w:val="BodyText"/>
        <w:widowControl w:val="0"/>
        <w:spacing w:after="160"/>
        <w:ind w:right="-7" w:firstLine="567"/>
        <w:jc w:val="center"/>
        <w:rPr>
          <w:rFonts w:ascii="GHEA Grapalat" w:hAnsi="GHEA Grapalat"/>
          <w:sz w:val="22"/>
          <w:szCs w:val="22"/>
        </w:rPr>
      </w:pPr>
    </w:p>
    <w:p w:rsidR="000763E5" w:rsidRPr="00E476C6" w:rsidRDefault="000763E5" w:rsidP="00E476C6">
      <w:pPr>
        <w:pStyle w:val="BodyText"/>
        <w:widowControl w:val="0"/>
        <w:spacing w:after="160"/>
        <w:ind w:right="-7" w:firstLine="567"/>
        <w:jc w:val="center"/>
        <w:rPr>
          <w:rFonts w:ascii="GHEA Grapalat" w:hAnsi="GHEA Grapalat"/>
          <w:sz w:val="22"/>
          <w:szCs w:val="22"/>
        </w:rPr>
      </w:pPr>
    </w:p>
    <w:p w:rsidR="00096865" w:rsidRPr="00E476C6" w:rsidRDefault="0042706C" w:rsidP="00E476C6">
      <w:pPr>
        <w:pStyle w:val="BodyText"/>
        <w:widowControl w:val="0"/>
        <w:spacing w:after="160"/>
        <w:ind w:right="-7" w:firstLine="567"/>
        <w:jc w:val="center"/>
        <w:rPr>
          <w:rFonts w:ascii="GHEA Grapalat" w:hAnsi="GHEA Grapalat"/>
          <w:sz w:val="22"/>
          <w:szCs w:val="22"/>
        </w:rPr>
      </w:pPr>
      <w:r w:rsidRPr="00E476C6">
        <w:rPr>
          <w:rFonts w:ascii="GHEA Grapalat" w:hAnsi="GHEA Grapalat"/>
          <w:i/>
          <w:sz w:val="22"/>
          <w:szCs w:val="22"/>
        </w:rPr>
        <w:t>ГНКО “Спортивно-концертный комплекс имени Карена Демирчяна”</w:t>
      </w:r>
    </w:p>
    <w:p w:rsidR="00096865" w:rsidRPr="00E476C6" w:rsidRDefault="00096865" w:rsidP="00E476C6">
      <w:pPr>
        <w:pStyle w:val="BodyText"/>
        <w:widowControl w:val="0"/>
        <w:spacing w:after="160"/>
        <w:ind w:right="-7" w:firstLine="567"/>
        <w:jc w:val="center"/>
        <w:rPr>
          <w:rFonts w:ascii="GHEA Grapalat" w:hAnsi="GHEA Grapalat"/>
          <w:sz w:val="22"/>
          <w:szCs w:val="22"/>
        </w:rPr>
      </w:pPr>
    </w:p>
    <w:p w:rsidR="000763E5" w:rsidRPr="00E476C6" w:rsidRDefault="000763E5" w:rsidP="00E476C6">
      <w:pPr>
        <w:pStyle w:val="BodyText"/>
        <w:widowControl w:val="0"/>
        <w:spacing w:after="160"/>
        <w:ind w:right="-7" w:firstLine="567"/>
        <w:jc w:val="center"/>
        <w:rPr>
          <w:rFonts w:ascii="GHEA Grapalat" w:hAnsi="GHEA Grapalat"/>
          <w:sz w:val="22"/>
          <w:szCs w:val="22"/>
        </w:rPr>
      </w:pPr>
    </w:p>
    <w:p w:rsidR="000763E5" w:rsidRPr="00E476C6" w:rsidRDefault="000763E5" w:rsidP="00E476C6">
      <w:pPr>
        <w:pStyle w:val="BodyText"/>
        <w:widowControl w:val="0"/>
        <w:spacing w:after="160"/>
        <w:ind w:right="-7" w:firstLine="567"/>
        <w:jc w:val="center"/>
        <w:rPr>
          <w:rFonts w:ascii="GHEA Grapalat" w:hAnsi="GHEA Grapalat"/>
          <w:sz w:val="22"/>
          <w:szCs w:val="22"/>
        </w:rPr>
      </w:pPr>
    </w:p>
    <w:p w:rsidR="00096865" w:rsidRPr="00E476C6" w:rsidRDefault="000763E5" w:rsidP="00E476C6">
      <w:pPr>
        <w:pStyle w:val="BodyText"/>
        <w:widowControl w:val="0"/>
        <w:spacing w:after="160"/>
        <w:ind w:right="-7" w:firstLine="567"/>
        <w:jc w:val="center"/>
        <w:rPr>
          <w:rFonts w:ascii="GHEA Grapalat" w:hAnsi="GHEA Grapalat" w:cs="Sylfaen"/>
          <w:sz w:val="22"/>
          <w:szCs w:val="22"/>
        </w:rPr>
      </w:pPr>
      <w:r w:rsidRPr="00E476C6">
        <w:rPr>
          <w:rFonts w:ascii="GHEA Grapalat" w:hAnsi="GHEA Grapalat"/>
          <w:sz w:val="22"/>
          <w:szCs w:val="22"/>
        </w:rPr>
        <w:t>ПРИГЛАШЕНИ</w:t>
      </w:r>
      <w:r w:rsidR="00096865" w:rsidRPr="00E476C6">
        <w:rPr>
          <w:rFonts w:ascii="GHEA Grapalat" w:hAnsi="GHEA Grapalat"/>
          <w:sz w:val="22"/>
          <w:szCs w:val="22"/>
        </w:rPr>
        <w:t>Е</w:t>
      </w:r>
    </w:p>
    <w:p w:rsidR="00096865" w:rsidRPr="00E476C6" w:rsidRDefault="00096865" w:rsidP="00E476C6">
      <w:pPr>
        <w:pStyle w:val="BodyText"/>
        <w:widowControl w:val="0"/>
        <w:spacing w:after="160"/>
        <w:ind w:right="-7" w:firstLine="567"/>
        <w:jc w:val="center"/>
        <w:rPr>
          <w:rFonts w:ascii="GHEA Grapalat" w:hAnsi="GHEA Grapalat" w:cs="Sylfaen"/>
          <w:sz w:val="22"/>
          <w:szCs w:val="22"/>
        </w:rPr>
      </w:pPr>
    </w:p>
    <w:p w:rsidR="00096865" w:rsidRPr="00E476C6" w:rsidRDefault="00096865" w:rsidP="00E476C6">
      <w:pPr>
        <w:pStyle w:val="BodyText"/>
        <w:widowControl w:val="0"/>
        <w:spacing w:after="160"/>
        <w:ind w:right="-7" w:firstLine="567"/>
        <w:jc w:val="center"/>
        <w:rPr>
          <w:rFonts w:ascii="GHEA Grapalat" w:hAnsi="GHEA Grapalat" w:cs="Sylfaen"/>
          <w:sz w:val="22"/>
          <w:szCs w:val="22"/>
        </w:rPr>
      </w:pPr>
    </w:p>
    <w:p w:rsidR="00096865" w:rsidRPr="00E476C6" w:rsidRDefault="00AE531D" w:rsidP="00E476C6">
      <w:pPr>
        <w:pStyle w:val="BodyText"/>
        <w:widowControl w:val="0"/>
        <w:spacing w:after="160"/>
        <w:ind w:right="-7"/>
        <w:jc w:val="center"/>
        <w:rPr>
          <w:rFonts w:ascii="GHEA Grapalat" w:hAnsi="GHEA Grapalat"/>
          <w:sz w:val="22"/>
          <w:szCs w:val="22"/>
        </w:rPr>
      </w:pPr>
      <w:r w:rsidRPr="00E476C6">
        <w:rPr>
          <w:rFonts w:ascii="GHEA Grapalat" w:hAnsi="GHEA Grapalat"/>
          <w:sz w:val="22"/>
          <w:szCs w:val="22"/>
        </w:rPr>
        <w:t>НА ОТКРЫТ</w:t>
      </w:r>
      <w:r w:rsidRPr="00E476C6">
        <w:rPr>
          <w:rFonts w:ascii="GHEA Grapalat" w:hAnsi="GHEA Grapalat"/>
          <w:sz w:val="22"/>
          <w:szCs w:val="22"/>
          <w:lang w:val="en-US"/>
        </w:rPr>
        <w:t>ЫЙ</w:t>
      </w:r>
      <w:r w:rsidRPr="00E476C6">
        <w:rPr>
          <w:rFonts w:ascii="GHEA Grapalat" w:hAnsi="GHEA Grapalat"/>
          <w:sz w:val="22"/>
          <w:szCs w:val="22"/>
        </w:rPr>
        <w:t xml:space="preserve"> КОНКУРС, ОБЪЯВЛЕННЫЙ </w:t>
      </w:r>
      <w:r w:rsidR="005E42BE" w:rsidRPr="00E476C6">
        <w:rPr>
          <w:rFonts w:ascii="GHEA Grapalat" w:hAnsi="GHEA Grapalat"/>
          <w:sz w:val="22"/>
          <w:szCs w:val="22"/>
        </w:rPr>
        <w:t xml:space="preserve">С ЦЕЛЬЮ </w:t>
      </w:r>
      <w:r w:rsidR="008D158E" w:rsidRPr="00E476C6">
        <w:rPr>
          <w:rFonts w:ascii="GHEA Grapalat" w:hAnsi="GHEA Grapalat"/>
          <w:sz w:val="22"/>
          <w:szCs w:val="22"/>
        </w:rPr>
        <w:t xml:space="preserve">ПРИОБРЕТЕНИЯ </w:t>
      </w:r>
      <w:r w:rsidRPr="00E476C6">
        <w:rPr>
          <w:rFonts w:ascii="GHEA Grapalat" w:hAnsi="GHEA Grapalat"/>
        </w:rPr>
        <w:t>МОДУЛЬНОГО ПОДВИЖНОГО ПОЛА</w:t>
      </w:r>
      <w:r w:rsidR="008D158E" w:rsidRPr="00E476C6">
        <w:rPr>
          <w:rFonts w:ascii="GHEA Grapalat" w:hAnsi="GHEA Grapalat"/>
        </w:rPr>
        <w:t xml:space="preserve"> </w:t>
      </w:r>
      <w:r w:rsidR="008D158E" w:rsidRPr="00E476C6">
        <w:rPr>
          <w:rFonts w:ascii="GHEA Grapalat" w:hAnsi="GHEA Grapalat"/>
          <w:sz w:val="22"/>
          <w:szCs w:val="22"/>
        </w:rPr>
        <w:t xml:space="preserve">ДЛЯ НУЖД </w:t>
      </w:r>
      <w:r w:rsidR="008D158E" w:rsidRPr="00E476C6">
        <w:rPr>
          <w:rFonts w:ascii="GHEA Grapalat" w:hAnsi="GHEA Grapalat"/>
          <w:sz w:val="22"/>
          <w:szCs w:val="22"/>
          <w:lang w:val="hy-AM"/>
        </w:rPr>
        <w:t>ГНКО “</w:t>
      </w:r>
      <w:r w:rsidR="002C732E" w:rsidRPr="00E476C6">
        <w:rPr>
          <w:rFonts w:ascii="GHEA Grapalat" w:hAnsi="GHEA Grapalat"/>
          <w:sz w:val="22"/>
          <w:szCs w:val="22"/>
          <w:lang w:val="hy-AM"/>
        </w:rPr>
        <w:t>СПОРТИВНО-КОНЦЕРТНЫЙ КОМПЛЕКС ИМЕНИ КАРЕНА ДЕМИРЧЯНА</w:t>
      </w:r>
      <w:r w:rsidR="0042706C" w:rsidRPr="00E476C6">
        <w:rPr>
          <w:rFonts w:ascii="GHEA Grapalat" w:hAnsi="GHEA Grapalat"/>
          <w:sz w:val="22"/>
          <w:szCs w:val="22"/>
          <w:lang w:val="hy-AM"/>
        </w:rPr>
        <w:t>”</w:t>
      </w:r>
    </w:p>
    <w:p w:rsidR="00CE0D95" w:rsidRPr="00E476C6" w:rsidRDefault="00CE0D95" w:rsidP="00E476C6">
      <w:pPr>
        <w:pStyle w:val="BodyText"/>
        <w:widowControl w:val="0"/>
        <w:spacing w:after="160"/>
        <w:ind w:right="-7" w:firstLine="567"/>
        <w:jc w:val="center"/>
        <w:rPr>
          <w:rFonts w:ascii="GHEA Grapalat" w:hAnsi="GHEA Grapalat"/>
          <w:sz w:val="22"/>
          <w:szCs w:val="22"/>
        </w:rPr>
      </w:pPr>
    </w:p>
    <w:p w:rsidR="00CE0D95" w:rsidRPr="00E476C6" w:rsidRDefault="00CE0D95" w:rsidP="00E476C6">
      <w:pPr>
        <w:pStyle w:val="BodyText"/>
        <w:widowControl w:val="0"/>
        <w:spacing w:after="160"/>
        <w:ind w:right="-7" w:firstLine="567"/>
        <w:jc w:val="center"/>
        <w:rPr>
          <w:rFonts w:ascii="GHEA Grapalat" w:hAnsi="GHEA Grapalat"/>
          <w:sz w:val="22"/>
          <w:szCs w:val="22"/>
        </w:rPr>
      </w:pPr>
    </w:p>
    <w:p w:rsidR="000763E5" w:rsidRPr="00E476C6" w:rsidRDefault="000763E5" w:rsidP="00E476C6">
      <w:pPr>
        <w:rPr>
          <w:rFonts w:ascii="GHEA Grapalat" w:hAnsi="GHEA Grapalat"/>
          <w:sz w:val="22"/>
          <w:szCs w:val="22"/>
        </w:rPr>
      </w:pPr>
      <w:r w:rsidRPr="00E476C6">
        <w:rPr>
          <w:rFonts w:ascii="GHEA Grapalat" w:hAnsi="GHEA Grapalat"/>
          <w:sz w:val="22"/>
          <w:szCs w:val="22"/>
        </w:rPr>
        <w:br w:type="page"/>
      </w:r>
    </w:p>
    <w:p w:rsidR="001A43A4" w:rsidRPr="00E476C6" w:rsidRDefault="00096865" w:rsidP="00E476C6">
      <w:pPr>
        <w:widowControl w:val="0"/>
        <w:spacing w:after="160"/>
        <w:ind w:firstLine="567"/>
        <w:jc w:val="both"/>
        <w:rPr>
          <w:rFonts w:ascii="GHEA Grapalat" w:hAnsi="GHEA Grapalat" w:cs="Sylfaen"/>
          <w:i/>
          <w:sz w:val="22"/>
        </w:rPr>
      </w:pPr>
      <w:r w:rsidRPr="00E476C6">
        <w:rPr>
          <w:rFonts w:ascii="GHEA Grapalat" w:hAnsi="GHEA Grapalat"/>
          <w:i/>
          <w:sz w:val="22"/>
        </w:rPr>
        <w:lastRenderedPageBreak/>
        <w:t>Уважаемый участник, прежде чем составить и подать заявку просим Вас</w:t>
      </w:r>
      <w:r w:rsidR="001D209D" w:rsidRPr="00E476C6">
        <w:rPr>
          <w:rFonts w:ascii="Courier New" w:hAnsi="Courier New" w:cs="Courier New"/>
          <w:i/>
          <w:sz w:val="22"/>
          <w:lang w:val="en-US"/>
        </w:rPr>
        <w:t> </w:t>
      </w:r>
      <w:r w:rsidRPr="00E476C6">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E476C6" w:rsidRDefault="00160AE4" w:rsidP="00E476C6">
      <w:pPr>
        <w:widowControl w:val="0"/>
        <w:spacing w:after="160"/>
        <w:ind w:firstLine="567"/>
        <w:jc w:val="center"/>
        <w:rPr>
          <w:rFonts w:ascii="GHEA Grapalat" w:hAnsi="GHEA Grapalat" w:cs="Sylfaen"/>
          <w:b/>
          <w:sz w:val="22"/>
        </w:rPr>
      </w:pPr>
    </w:p>
    <w:p w:rsidR="00160AE4" w:rsidRPr="00E476C6" w:rsidRDefault="00160AE4" w:rsidP="00E476C6">
      <w:pPr>
        <w:widowControl w:val="0"/>
        <w:spacing w:after="160"/>
        <w:jc w:val="center"/>
        <w:rPr>
          <w:rFonts w:ascii="GHEA Grapalat" w:hAnsi="GHEA Grapalat"/>
          <w:b/>
          <w:sz w:val="22"/>
        </w:rPr>
      </w:pPr>
      <w:r w:rsidRPr="00E476C6">
        <w:rPr>
          <w:rFonts w:ascii="GHEA Grapalat" w:hAnsi="GHEA Grapalat"/>
          <w:b/>
          <w:sz w:val="22"/>
        </w:rPr>
        <w:t>СОДЕРЖАНИЕ</w:t>
      </w:r>
    </w:p>
    <w:p w:rsidR="00160AE4" w:rsidRPr="00E476C6" w:rsidRDefault="00160AE4" w:rsidP="00E476C6">
      <w:pPr>
        <w:widowControl w:val="0"/>
        <w:spacing w:after="160"/>
        <w:ind w:firstLine="567"/>
        <w:jc w:val="center"/>
        <w:rPr>
          <w:rFonts w:ascii="GHEA Grapalat" w:hAnsi="GHEA Grapalat"/>
          <w:i/>
          <w:sz w:val="22"/>
        </w:rPr>
      </w:pPr>
    </w:p>
    <w:p w:rsidR="00615B35" w:rsidRPr="00E476C6" w:rsidRDefault="00AE531D" w:rsidP="00E476C6">
      <w:pPr>
        <w:widowControl w:val="0"/>
        <w:jc w:val="center"/>
        <w:rPr>
          <w:rFonts w:ascii="GHEA Grapalat" w:hAnsi="GHEA Grapalat"/>
          <w:sz w:val="22"/>
        </w:rPr>
      </w:pPr>
      <w:r w:rsidRPr="00E476C6">
        <w:rPr>
          <w:rFonts w:ascii="GHEA Grapalat" w:hAnsi="GHEA Grapalat"/>
          <w:b/>
          <w:sz w:val="22"/>
          <w:lang w:val="en-US"/>
        </w:rPr>
        <w:t>МОДУЛЬНОГО ПОДВИЖНОГО ПОЛА</w:t>
      </w:r>
      <w:r w:rsidRPr="00E476C6">
        <w:rPr>
          <w:rFonts w:ascii="GHEA Grapalat" w:hAnsi="GHEA Grapalat"/>
          <w:b/>
          <w:sz w:val="22"/>
        </w:rPr>
        <w:t xml:space="preserve"> ДЛЯ НУЖД</w:t>
      </w:r>
      <w:r w:rsidRPr="00E476C6">
        <w:rPr>
          <w:rFonts w:ascii="GHEA Grapalat" w:hAnsi="GHEA Grapalat"/>
          <w:sz w:val="22"/>
        </w:rPr>
        <w:t xml:space="preserve"> </w:t>
      </w:r>
      <w:r w:rsidRPr="00E476C6">
        <w:rPr>
          <w:rFonts w:ascii="GHEA Grapalat" w:hAnsi="GHEA Grapalat"/>
          <w:b/>
          <w:sz w:val="22"/>
        </w:rPr>
        <w:t xml:space="preserve">ГНКО </w:t>
      </w:r>
      <w:r w:rsidR="008D158E" w:rsidRPr="00E476C6">
        <w:rPr>
          <w:rFonts w:ascii="GHEA Grapalat" w:hAnsi="GHEA Grapalat"/>
          <w:b/>
          <w:sz w:val="22"/>
        </w:rPr>
        <w:t>“СПОРТИВНО-КОНЦЕРТНЫЙ КОМПЛЕКС ИМЕНИ КАРЕНА ДЕМИРЧЯНА”</w:t>
      </w:r>
    </w:p>
    <w:p w:rsidR="00160AE4" w:rsidRPr="00E476C6" w:rsidRDefault="00160AE4" w:rsidP="00E476C6">
      <w:pPr>
        <w:widowControl w:val="0"/>
        <w:spacing w:after="160"/>
        <w:ind w:firstLine="567"/>
        <w:jc w:val="center"/>
        <w:rPr>
          <w:rFonts w:ascii="GHEA Grapalat" w:hAnsi="GHEA Grapalat"/>
          <w:sz w:val="22"/>
        </w:rPr>
      </w:pPr>
    </w:p>
    <w:p w:rsidR="00096865" w:rsidRPr="00E476C6" w:rsidRDefault="00160AE4" w:rsidP="00E476C6">
      <w:pPr>
        <w:widowControl w:val="0"/>
        <w:spacing w:after="160"/>
        <w:jc w:val="center"/>
        <w:rPr>
          <w:rFonts w:ascii="GHEA Grapalat" w:hAnsi="GHEA Grapalat"/>
          <w:i/>
          <w:sz w:val="22"/>
        </w:rPr>
      </w:pPr>
      <w:r w:rsidRPr="00E476C6">
        <w:rPr>
          <w:rFonts w:ascii="GHEA Grapalat" w:hAnsi="GHEA Grapalat"/>
          <w:b/>
          <w:sz w:val="22"/>
        </w:rPr>
        <w:t xml:space="preserve">ПРИГЛАШЕНИЯ НА </w:t>
      </w:r>
      <w:r w:rsidR="00AE531D" w:rsidRPr="00E476C6">
        <w:rPr>
          <w:rFonts w:ascii="GHEA Grapalat" w:hAnsi="GHEA Grapalat"/>
          <w:b/>
          <w:sz w:val="22"/>
        </w:rPr>
        <w:t>ОТКРЫТЫЙ КОНКУРС</w:t>
      </w:r>
      <w:r w:rsidRPr="00E476C6">
        <w:rPr>
          <w:rFonts w:ascii="GHEA Grapalat" w:hAnsi="GHEA Grapalat"/>
          <w:b/>
          <w:sz w:val="22"/>
        </w:rPr>
        <w:t xml:space="preserve">, </w:t>
      </w:r>
      <w:r w:rsidR="005C1BF7" w:rsidRPr="00E476C6">
        <w:rPr>
          <w:rFonts w:ascii="GHEA Grapalat" w:hAnsi="GHEA Grapalat"/>
          <w:b/>
          <w:sz w:val="22"/>
        </w:rPr>
        <w:br/>
      </w:r>
      <w:r w:rsidRPr="00E476C6">
        <w:rPr>
          <w:rFonts w:ascii="GHEA Grapalat" w:hAnsi="GHEA Grapalat"/>
          <w:b/>
          <w:sz w:val="22"/>
        </w:rPr>
        <w:t>ОБЪЯВЛЕННЫЙ С ЦЕЛЬЮ ПРИОБРЕТЕНИЯ</w:t>
      </w:r>
    </w:p>
    <w:p w:rsidR="00C67E80" w:rsidRPr="00E476C6" w:rsidRDefault="00C67E80" w:rsidP="00E476C6">
      <w:pPr>
        <w:widowControl w:val="0"/>
        <w:spacing w:after="160"/>
        <w:jc w:val="center"/>
        <w:rPr>
          <w:rFonts w:ascii="GHEA Grapalat" w:hAnsi="GHEA Grapalat" w:cs="Sylfaen"/>
          <w:b/>
          <w:sz w:val="22"/>
        </w:rPr>
      </w:pPr>
    </w:p>
    <w:p w:rsidR="002E069D" w:rsidRPr="00E476C6" w:rsidRDefault="00096865" w:rsidP="00E476C6">
      <w:pPr>
        <w:widowControl w:val="0"/>
        <w:spacing w:after="160"/>
        <w:jc w:val="center"/>
        <w:rPr>
          <w:rFonts w:ascii="GHEA Grapalat" w:hAnsi="GHEA Grapalat"/>
          <w:b/>
          <w:sz w:val="22"/>
        </w:rPr>
      </w:pPr>
      <w:r w:rsidRPr="00E476C6">
        <w:rPr>
          <w:rFonts w:ascii="GHEA Grapalat" w:hAnsi="GHEA Grapalat"/>
          <w:b/>
          <w:sz w:val="22"/>
        </w:rPr>
        <w:t>ЧАСТЬ I.</w:t>
      </w:r>
    </w:p>
    <w:p w:rsidR="00096865" w:rsidRPr="00E476C6" w:rsidRDefault="00096865"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1.</w:t>
      </w:r>
      <w:r w:rsidR="005C1BF7" w:rsidRPr="00E476C6">
        <w:rPr>
          <w:rFonts w:ascii="GHEA Grapalat" w:hAnsi="GHEA Grapalat"/>
          <w:sz w:val="22"/>
        </w:rPr>
        <w:tab/>
      </w:r>
      <w:r w:rsidR="00543BAE" w:rsidRPr="00E476C6">
        <w:rPr>
          <w:rFonts w:ascii="GHEA Grapalat" w:hAnsi="GHEA Grapalat"/>
          <w:sz w:val="22"/>
        </w:rPr>
        <w:t>Характеристика предмета закупки</w:t>
      </w:r>
      <w:r w:rsidRPr="00E476C6">
        <w:rPr>
          <w:rFonts w:ascii="GHEA Grapalat" w:hAnsi="GHEA Grapalat"/>
          <w:sz w:val="22"/>
        </w:rPr>
        <w:t xml:space="preserve"> </w:t>
      </w:r>
    </w:p>
    <w:p w:rsidR="00096865" w:rsidRPr="00E476C6" w:rsidRDefault="00096865"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2.</w:t>
      </w:r>
      <w:r w:rsidR="005D191A" w:rsidRPr="00E476C6">
        <w:rPr>
          <w:rFonts w:ascii="GHEA Grapalat" w:hAnsi="GHEA Grapalat"/>
          <w:sz w:val="22"/>
        </w:rPr>
        <w:tab/>
      </w:r>
      <w:r w:rsidRPr="00E476C6">
        <w:rPr>
          <w:rFonts w:ascii="GHEA Grapalat" w:hAnsi="GHEA Grapalat"/>
          <w:sz w:val="22"/>
        </w:rPr>
        <w:t>Требования к праву участника на участие</w:t>
      </w:r>
      <w:r w:rsidR="00543BAE" w:rsidRPr="00E476C6">
        <w:rPr>
          <w:rFonts w:ascii="GHEA Grapalat" w:hAnsi="GHEA Grapalat"/>
          <w:sz w:val="22"/>
        </w:rPr>
        <w:t xml:space="preserve"> и порядок их оценки</w:t>
      </w:r>
      <w:r w:rsidR="003D0E3C" w:rsidRPr="00E476C6">
        <w:rPr>
          <w:rFonts w:ascii="GHEA Grapalat" w:hAnsi="GHEA Grapalat"/>
          <w:sz w:val="22"/>
        </w:rPr>
        <w:t>, в случае признания отобранным участником-условия представления обеспечения квалификации.</w:t>
      </w:r>
    </w:p>
    <w:p w:rsidR="00096865" w:rsidRPr="00E476C6" w:rsidRDefault="00096865"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3.</w:t>
      </w:r>
      <w:r w:rsidR="005D191A" w:rsidRPr="00E476C6">
        <w:rPr>
          <w:rFonts w:ascii="GHEA Grapalat" w:hAnsi="GHEA Grapalat"/>
          <w:sz w:val="22"/>
        </w:rPr>
        <w:tab/>
      </w:r>
      <w:r w:rsidRPr="00E476C6">
        <w:rPr>
          <w:rFonts w:ascii="GHEA Grapalat" w:hAnsi="GHEA Grapalat"/>
          <w:sz w:val="22"/>
        </w:rPr>
        <w:t>Разъяснение приглашения и порядок вне</w:t>
      </w:r>
      <w:r w:rsidR="00543BAE" w:rsidRPr="00E476C6">
        <w:rPr>
          <w:rFonts w:ascii="GHEA Grapalat" w:hAnsi="GHEA Grapalat"/>
          <w:sz w:val="22"/>
        </w:rPr>
        <w:t>сения изменения в приглашение</w:t>
      </w:r>
    </w:p>
    <w:p w:rsidR="00087A30" w:rsidRPr="00E476C6" w:rsidRDefault="00096865" w:rsidP="00E476C6">
      <w:pPr>
        <w:widowControl w:val="0"/>
        <w:tabs>
          <w:tab w:val="left" w:pos="1134"/>
        </w:tabs>
        <w:ind w:left="1134" w:hanging="567"/>
        <w:jc w:val="both"/>
        <w:rPr>
          <w:rFonts w:ascii="GHEA Grapalat" w:hAnsi="GHEA Grapalat" w:cs="Sylfaen"/>
          <w:sz w:val="22"/>
        </w:rPr>
      </w:pPr>
      <w:r w:rsidRPr="00E476C6">
        <w:rPr>
          <w:rFonts w:ascii="GHEA Grapalat" w:hAnsi="GHEA Grapalat"/>
          <w:sz w:val="22"/>
        </w:rPr>
        <w:t>4.</w:t>
      </w:r>
      <w:r w:rsidR="005D191A" w:rsidRPr="00E476C6">
        <w:rPr>
          <w:rFonts w:ascii="GHEA Grapalat" w:hAnsi="GHEA Grapalat"/>
          <w:sz w:val="22"/>
        </w:rPr>
        <w:tab/>
      </w:r>
      <w:r w:rsidRPr="00E476C6">
        <w:rPr>
          <w:rFonts w:ascii="GHEA Grapalat" w:hAnsi="GHEA Grapalat"/>
          <w:sz w:val="22"/>
        </w:rPr>
        <w:t>Порядок подачи заявки</w:t>
      </w:r>
    </w:p>
    <w:p w:rsidR="00096865" w:rsidRPr="00E476C6" w:rsidRDefault="00543BAE"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5.</w:t>
      </w:r>
      <w:r w:rsidRPr="00E476C6">
        <w:rPr>
          <w:rFonts w:ascii="GHEA Grapalat" w:hAnsi="GHEA Grapalat"/>
          <w:sz w:val="22"/>
        </w:rPr>
        <w:tab/>
        <w:t>Ценовое предложение заявки</w:t>
      </w:r>
      <w:r w:rsidR="00087A30" w:rsidRPr="00E476C6">
        <w:rPr>
          <w:rFonts w:ascii="GHEA Grapalat" w:hAnsi="GHEA Grapalat"/>
          <w:sz w:val="22"/>
        </w:rPr>
        <w:t xml:space="preserve"> </w:t>
      </w:r>
    </w:p>
    <w:p w:rsidR="00096865" w:rsidRPr="00E476C6" w:rsidRDefault="00087A30"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6.</w:t>
      </w:r>
      <w:r w:rsidR="005D191A" w:rsidRPr="00E476C6">
        <w:rPr>
          <w:rFonts w:ascii="GHEA Grapalat" w:hAnsi="GHEA Grapalat"/>
          <w:sz w:val="22"/>
        </w:rPr>
        <w:tab/>
      </w:r>
      <w:r w:rsidRPr="00E476C6">
        <w:rPr>
          <w:rFonts w:ascii="GHEA Grapalat" w:hAnsi="GHEA Grapalat"/>
          <w:sz w:val="22"/>
        </w:rPr>
        <w:t>Срок действия заявки, порядок внесения</w:t>
      </w:r>
      <w:r w:rsidR="005D191A" w:rsidRPr="00E476C6">
        <w:rPr>
          <w:rFonts w:ascii="GHEA Grapalat" w:hAnsi="GHEA Grapalat"/>
          <w:sz w:val="22"/>
        </w:rPr>
        <w:t xml:space="preserve"> изменений в заявки и их отзыва</w:t>
      </w:r>
      <w:r w:rsidRPr="00E476C6">
        <w:rPr>
          <w:rFonts w:ascii="GHEA Grapalat" w:hAnsi="GHEA Grapalat"/>
          <w:sz w:val="22"/>
        </w:rPr>
        <w:t xml:space="preserve"> </w:t>
      </w:r>
    </w:p>
    <w:p w:rsidR="00096865" w:rsidRPr="00E476C6" w:rsidRDefault="00087A30" w:rsidP="00E476C6">
      <w:pPr>
        <w:widowControl w:val="0"/>
        <w:tabs>
          <w:tab w:val="left" w:pos="1134"/>
        </w:tabs>
        <w:ind w:left="1134" w:hanging="567"/>
        <w:jc w:val="both"/>
        <w:rPr>
          <w:rFonts w:ascii="GHEA Grapalat" w:hAnsi="GHEA Grapalat" w:cs="Sylfaen"/>
          <w:sz w:val="22"/>
        </w:rPr>
      </w:pPr>
      <w:r w:rsidRPr="00E476C6">
        <w:rPr>
          <w:rFonts w:ascii="GHEA Grapalat" w:hAnsi="GHEA Grapalat"/>
          <w:sz w:val="22"/>
        </w:rPr>
        <w:t>8.</w:t>
      </w:r>
      <w:r w:rsidR="005D191A" w:rsidRPr="00E476C6">
        <w:rPr>
          <w:rFonts w:ascii="GHEA Grapalat" w:hAnsi="GHEA Grapalat"/>
          <w:sz w:val="22"/>
        </w:rPr>
        <w:tab/>
      </w:r>
      <w:r w:rsidRPr="00E476C6">
        <w:rPr>
          <w:rFonts w:ascii="GHEA Grapalat" w:hAnsi="GHEA Grapalat"/>
          <w:sz w:val="22"/>
        </w:rPr>
        <w:t>Вскрытие, оц</w:t>
      </w:r>
      <w:r w:rsidR="000B2CFA" w:rsidRPr="00E476C6">
        <w:rPr>
          <w:rFonts w:ascii="GHEA Grapalat" w:hAnsi="GHEA Grapalat"/>
          <w:sz w:val="22"/>
        </w:rPr>
        <w:t>енка заявок и подведение итогов</w:t>
      </w:r>
    </w:p>
    <w:p w:rsidR="00096865" w:rsidRPr="00E476C6" w:rsidRDefault="00087A30"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9.</w:t>
      </w:r>
      <w:r w:rsidR="005D191A" w:rsidRPr="00E476C6">
        <w:rPr>
          <w:rFonts w:ascii="GHEA Grapalat" w:hAnsi="GHEA Grapalat"/>
          <w:sz w:val="22"/>
        </w:rPr>
        <w:tab/>
      </w:r>
      <w:r w:rsidRPr="00E476C6">
        <w:rPr>
          <w:rFonts w:ascii="GHEA Grapalat" w:hAnsi="GHEA Grapalat"/>
          <w:sz w:val="22"/>
        </w:rPr>
        <w:t>Заключение догово</w:t>
      </w:r>
      <w:r w:rsidR="00543BAE" w:rsidRPr="00E476C6">
        <w:rPr>
          <w:rFonts w:ascii="GHEA Grapalat" w:hAnsi="GHEA Grapalat"/>
          <w:sz w:val="22"/>
        </w:rPr>
        <w:t>ра</w:t>
      </w:r>
    </w:p>
    <w:p w:rsidR="00096865" w:rsidRPr="00E476C6" w:rsidRDefault="00087A30"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10.</w:t>
      </w:r>
      <w:r w:rsidR="005D191A" w:rsidRPr="00E476C6">
        <w:rPr>
          <w:rFonts w:ascii="GHEA Grapalat" w:hAnsi="GHEA Grapalat"/>
          <w:sz w:val="22"/>
        </w:rPr>
        <w:tab/>
      </w:r>
      <w:r w:rsidR="003E1D9D" w:rsidRPr="00E476C6">
        <w:rPr>
          <w:rFonts w:ascii="GHEA Grapalat" w:hAnsi="GHEA Grapalat"/>
          <w:sz w:val="22"/>
        </w:rPr>
        <w:t xml:space="preserve">Обеспечения </w:t>
      </w:r>
      <w:r w:rsidR="00174DAB" w:rsidRPr="00E476C6">
        <w:rPr>
          <w:rFonts w:ascii="GHEA Grapalat" w:hAnsi="GHEA Grapalat"/>
          <w:sz w:val="22"/>
        </w:rPr>
        <w:t>квалификаци</w:t>
      </w:r>
      <w:r w:rsidR="00F11658" w:rsidRPr="00E476C6">
        <w:rPr>
          <w:rFonts w:ascii="GHEA Grapalat" w:hAnsi="GHEA Grapalat"/>
          <w:sz w:val="22"/>
        </w:rPr>
        <w:t>и</w:t>
      </w:r>
      <w:r w:rsidR="00174DAB" w:rsidRPr="00E476C6">
        <w:rPr>
          <w:rFonts w:ascii="GHEA Grapalat" w:hAnsi="GHEA Grapalat"/>
          <w:sz w:val="22"/>
        </w:rPr>
        <w:t xml:space="preserve"> и </w:t>
      </w:r>
      <w:r w:rsidR="00543BAE" w:rsidRPr="00E476C6">
        <w:rPr>
          <w:rFonts w:ascii="GHEA Grapalat" w:hAnsi="GHEA Grapalat"/>
          <w:sz w:val="22"/>
        </w:rPr>
        <w:t>договора</w:t>
      </w:r>
      <w:r w:rsidRPr="00E476C6">
        <w:rPr>
          <w:rFonts w:ascii="GHEA Grapalat" w:hAnsi="GHEA Grapalat"/>
          <w:sz w:val="22"/>
        </w:rPr>
        <w:t xml:space="preserve"> </w:t>
      </w:r>
    </w:p>
    <w:p w:rsidR="00096865" w:rsidRPr="00E476C6" w:rsidRDefault="00096865"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11.</w:t>
      </w:r>
      <w:r w:rsidR="005D191A" w:rsidRPr="00E476C6">
        <w:rPr>
          <w:rFonts w:ascii="GHEA Grapalat" w:hAnsi="GHEA Grapalat"/>
          <w:sz w:val="22"/>
        </w:rPr>
        <w:tab/>
      </w:r>
      <w:r w:rsidRPr="00E476C6">
        <w:rPr>
          <w:rFonts w:ascii="GHEA Grapalat" w:hAnsi="GHEA Grapalat"/>
          <w:sz w:val="22"/>
        </w:rPr>
        <w:t>Объяв</w:t>
      </w:r>
      <w:r w:rsidR="00543BAE" w:rsidRPr="00E476C6">
        <w:rPr>
          <w:rFonts w:ascii="GHEA Grapalat" w:hAnsi="GHEA Grapalat"/>
          <w:sz w:val="22"/>
        </w:rPr>
        <w:t>ление процедуры несостоявшейся</w:t>
      </w:r>
      <w:r w:rsidRPr="00E476C6">
        <w:rPr>
          <w:rFonts w:ascii="GHEA Grapalat" w:hAnsi="GHEA Grapalat"/>
          <w:sz w:val="22"/>
        </w:rPr>
        <w:t xml:space="preserve"> </w:t>
      </w:r>
    </w:p>
    <w:p w:rsidR="00096865" w:rsidRPr="00E476C6" w:rsidRDefault="00096865"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12.</w:t>
      </w:r>
      <w:r w:rsidR="005D191A" w:rsidRPr="00E476C6">
        <w:rPr>
          <w:rFonts w:ascii="GHEA Grapalat" w:hAnsi="GHEA Grapalat"/>
          <w:sz w:val="22"/>
        </w:rPr>
        <w:tab/>
      </w:r>
      <w:r w:rsidRPr="00E476C6">
        <w:rPr>
          <w:rFonts w:ascii="GHEA Grapalat" w:hAnsi="GHEA Grapalat"/>
          <w:sz w:val="22"/>
        </w:rPr>
        <w:t>Право участника и порядок обжалования им действий и (или) принятых решений</w:t>
      </w:r>
      <w:r w:rsidR="00543BAE" w:rsidRPr="00E476C6">
        <w:rPr>
          <w:rFonts w:ascii="GHEA Grapalat" w:hAnsi="GHEA Grapalat"/>
          <w:sz w:val="22"/>
        </w:rPr>
        <w:t>, связанных с процессом закупки</w:t>
      </w:r>
    </w:p>
    <w:p w:rsidR="00520F57" w:rsidRPr="00E476C6" w:rsidRDefault="00520F57" w:rsidP="00E476C6">
      <w:pPr>
        <w:widowControl w:val="0"/>
        <w:spacing w:after="160"/>
        <w:jc w:val="center"/>
        <w:rPr>
          <w:rFonts w:ascii="GHEA Grapalat" w:hAnsi="GHEA Grapalat"/>
          <w:b/>
          <w:sz w:val="22"/>
        </w:rPr>
      </w:pPr>
    </w:p>
    <w:p w:rsidR="008842CE" w:rsidRPr="00E476C6" w:rsidRDefault="00CA590C" w:rsidP="00E476C6">
      <w:pPr>
        <w:widowControl w:val="0"/>
        <w:spacing w:after="160"/>
        <w:jc w:val="center"/>
        <w:rPr>
          <w:rFonts w:ascii="GHEA Grapalat" w:hAnsi="GHEA Grapalat"/>
          <w:b/>
          <w:sz w:val="22"/>
        </w:rPr>
      </w:pPr>
      <w:r w:rsidRPr="00E476C6">
        <w:rPr>
          <w:rFonts w:ascii="GHEA Grapalat" w:hAnsi="GHEA Grapalat"/>
          <w:b/>
          <w:sz w:val="22"/>
        </w:rPr>
        <w:t xml:space="preserve">ЧАСТЬ II. </w:t>
      </w:r>
    </w:p>
    <w:p w:rsidR="00520F57" w:rsidRPr="00E476C6" w:rsidRDefault="00096865" w:rsidP="00E476C6">
      <w:pPr>
        <w:widowControl w:val="0"/>
        <w:spacing w:after="160"/>
        <w:jc w:val="center"/>
        <w:rPr>
          <w:rFonts w:ascii="GHEA Grapalat" w:hAnsi="GHEA Grapalat"/>
          <w:b/>
          <w:sz w:val="22"/>
        </w:rPr>
      </w:pPr>
      <w:r w:rsidRPr="00E476C6">
        <w:rPr>
          <w:rFonts w:ascii="GHEA Grapalat" w:hAnsi="GHEA Grapalat"/>
          <w:b/>
          <w:sz w:val="22"/>
        </w:rPr>
        <w:t xml:space="preserve">ИНСТРУКЦИЯ ПО ПОДГОТОВКЕ ЗАЯВКИ </w:t>
      </w:r>
      <w:r w:rsidR="00CA590C" w:rsidRPr="00E476C6">
        <w:rPr>
          <w:rFonts w:ascii="GHEA Grapalat" w:hAnsi="GHEA Grapalat"/>
          <w:b/>
          <w:sz w:val="22"/>
        </w:rPr>
        <w:br/>
      </w:r>
      <w:r w:rsidRPr="00E476C6">
        <w:rPr>
          <w:rFonts w:ascii="GHEA Grapalat" w:hAnsi="GHEA Grapalat"/>
          <w:b/>
          <w:sz w:val="22"/>
        </w:rPr>
        <w:t xml:space="preserve">НА </w:t>
      </w:r>
      <w:r w:rsidR="00AE531D" w:rsidRPr="00E476C6">
        <w:rPr>
          <w:rFonts w:ascii="GHEA Grapalat" w:hAnsi="GHEA Grapalat"/>
          <w:b/>
          <w:sz w:val="22"/>
        </w:rPr>
        <w:t>ОТКРЫТЫЙ КОНКУРС</w:t>
      </w:r>
    </w:p>
    <w:p w:rsidR="00096865" w:rsidRPr="00E476C6" w:rsidRDefault="00096865"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1.</w:t>
      </w:r>
      <w:r w:rsidRPr="00E476C6">
        <w:rPr>
          <w:rFonts w:ascii="GHEA Grapalat" w:hAnsi="GHEA Grapalat"/>
          <w:sz w:val="22"/>
        </w:rPr>
        <w:tab/>
        <w:t>Общ</w:t>
      </w:r>
      <w:r w:rsidR="00543BAE" w:rsidRPr="00E476C6">
        <w:rPr>
          <w:rFonts w:ascii="GHEA Grapalat" w:hAnsi="GHEA Grapalat"/>
          <w:sz w:val="22"/>
        </w:rPr>
        <w:t>ие положения</w:t>
      </w:r>
    </w:p>
    <w:p w:rsidR="00096865" w:rsidRPr="00E476C6" w:rsidRDefault="00543BAE"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2.</w:t>
      </w:r>
      <w:r w:rsidRPr="00E476C6">
        <w:rPr>
          <w:rFonts w:ascii="GHEA Grapalat" w:hAnsi="GHEA Grapalat"/>
          <w:sz w:val="22"/>
        </w:rPr>
        <w:tab/>
        <w:t>Заявка на процедуру</w:t>
      </w:r>
    </w:p>
    <w:p w:rsidR="0061522D" w:rsidRPr="00E476C6" w:rsidRDefault="00450C30" w:rsidP="00E476C6">
      <w:pPr>
        <w:widowControl w:val="0"/>
        <w:tabs>
          <w:tab w:val="left" w:pos="1134"/>
        </w:tabs>
        <w:ind w:left="1134" w:hanging="567"/>
        <w:jc w:val="both"/>
        <w:rPr>
          <w:rFonts w:ascii="GHEA Grapalat" w:hAnsi="GHEA Grapalat"/>
          <w:sz w:val="22"/>
        </w:rPr>
      </w:pPr>
      <w:r w:rsidRPr="00E476C6">
        <w:rPr>
          <w:rFonts w:ascii="GHEA Grapalat" w:hAnsi="GHEA Grapalat"/>
          <w:sz w:val="22"/>
        </w:rPr>
        <w:t>3</w:t>
      </w:r>
      <w:r w:rsidR="00543BAE" w:rsidRPr="00E476C6">
        <w:rPr>
          <w:rFonts w:ascii="GHEA Grapalat" w:hAnsi="GHEA Grapalat"/>
          <w:sz w:val="22"/>
        </w:rPr>
        <w:t>.</w:t>
      </w:r>
      <w:r w:rsidR="00543BAE" w:rsidRPr="00E476C6">
        <w:rPr>
          <w:rFonts w:ascii="GHEA Grapalat" w:hAnsi="GHEA Grapalat"/>
          <w:sz w:val="22"/>
        </w:rPr>
        <w:tab/>
        <w:t>Приложения № 1-</w:t>
      </w:r>
      <w:r w:rsidR="003529EA" w:rsidRPr="00E476C6">
        <w:rPr>
          <w:rFonts w:ascii="GHEA Grapalat" w:hAnsi="GHEA Grapalat"/>
          <w:sz w:val="22"/>
        </w:rPr>
        <w:t>6</w:t>
      </w:r>
    </w:p>
    <w:p w:rsidR="00E17B7F" w:rsidRPr="00E476C6" w:rsidRDefault="00E17B7F" w:rsidP="00E476C6">
      <w:pPr>
        <w:rPr>
          <w:rFonts w:ascii="GHEA Grapalat" w:hAnsi="GHEA Grapalat"/>
          <w:spacing w:val="-6"/>
          <w:sz w:val="22"/>
        </w:rPr>
      </w:pPr>
      <w:r w:rsidRPr="00E476C6">
        <w:rPr>
          <w:rFonts w:ascii="GHEA Grapalat" w:hAnsi="GHEA Grapalat"/>
          <w:spacing w:val="-6"/>
          <w:sz w:val="22"/>
        </w:rPr>
        <w:br w:type="page"/>
      </w:r>
    </w:p>
    <w:p w:rsidR="00C40FC1" w:rsidRPr="00E476C6" w:rsidRDefault="00C40FC1" w:rsidP="00E476C6">
      <w:pPr>
        <w:widowControl w:val="0"/>
        <w:ind w:firstLine="540"/>
        <w:jc w:val="both"/>
        <w:rPr>
          <w:rFonts w:ascii="GHEA Grapalat" w:hAnsi="GHEA Grapalat"/>
          <w:spacing w:val="-6"/>
          <w:sz w:val="22"/>
        </w:rPr>
      </w:pPr>
    </w:p>
    <w:p w:rsidR="00096865" w:rsidRPr="00E476C6" w:rsidRDefault="00096865" w:rsidP="00E476C6">
      <w:pPr>
        <w:widowControl w:val="0"/>
        <w:ind w:firstLine="540"/>
        <w:jc w:val="both"/>
        <w:rPr>
          <w:rFonts w:ascii="GHEA Grapalat" w:hAnsi="GHEA Grapalat"/>
          <w:spacing w:val="-6"/>
          <w:sz w:val="22"/>
        </w:rPr>
      </w:pPr>
      <w:r w:rsidRPr="00E476C6">
        <w:rPr>
          <w:rFonts w:ascii="GHEA Grapalat" w:hAnsi="GHEA Grapalat"/>
          <w:spacing w:val="-6"/>
          <w:sz w:val="22"/>
        </w:rPr>
        <w:t xml:space="preserve">Настоящее Приглашение предоставляется в дополнение к объявлению об </w:t>
      </w:r>
      <w:r w:rsidR="00AE531D" w:rsidRPr="00E476C6">
        <w:rPr>
          <w:rFonts w:ascii="GHEA Grapalat" w:hAnsi="GHEA Grapalat"/>
          <w:spacing w:val="-6"/>
          <w:sz w:val="22"/>
        </w:rPr>
        <w:t>ОТКРЫТЫЙ КОНКУРС</w:t>
      </w:r>
      <w:r w:rsidRPr="00E476C6">
        <w:rPr>
          <w:rFonts w:ascii="GHEA Grapalat" w:hAnsi="GHEA Grapalat"/>
          <w:spacing w:val="-6"/>
          <w:sz w:val="22"/>
        </w:rPr>
        <w:t xml:space="preserve">, проводимом под кодом </w:t>
      </w:r>
      <w:r w:rsidR="00AE531D" w:rsidRPr="00E476C6">
        <w:rPr>
          <w:rFonts w:ascii="GHEA Grapalat" w:hAnsi="GHEA Grapalat"/>
          <w:spacing w:val="-6"/>
          <w:sz w:val="22"/>
        </w:rPr>
        <w:t>ԿԴՄՀՀ-ԲՄԱՊՁԲ-22/3</w:t>
      </w:r>
      <w:r w:rsidR="00F11658" w:rsidRPr="00E476C6">
        <w:rPr>
          <w:rFonts w:ascii="GHEA Grapalat" w:hAnsi="GHEA Grapalat"/>
          <w:spacing w:val="-6"/>
          <w:sz w:val="22"/>
        </w:rPr>
        <w:t xml:space="preserve"> </w:t>
      </w:r>
      <w:r w:rsidRPr="00E476C6">
        <w:rPr>
          <w:rFonts w:ascii="GHEA Grapalat" w:hAnsi="GHEA Grapalat"/>
          <w:spacing w:val="-6"/>
          <w:sz w:val="22"/>
        </w:rPr>
        <w:t>(далее — процедура).</w:t>
      </w:r>
    </w:p>
    <w:p w:rsidR="00096865" w:rsidRPr="00E476C6" w:rsidRDefault="00096865" w:rsidP="00E476C6">
      <w:pPr>
        <w:widowControl w:val="0"/>
        <w:ind w:firstLine="540"/>
        <w:jc w:val="both"/>
        <w:rPr>
          <w:rFonts w:ascii="GHEA Grapalat" w:hAnsi="GHEA Grapalat"/>
          <w:sz w:val="22"/>
        </w:rPr>
      </w:pPr>
      <w:r w:rsidRPr="00E476C6">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476C6">
        <w:rPr>
          <w:rFonts w:ascii="Courier New" w:hAnsi="Courier New" w:cs="Courier New"/>
          <w:sz w:val="22"/>
          <w:lang w:val="en-US"/>
        </w:rPr>
        <w:t> </w:t>
      </w:r>
      <w:r w:rsidRPr="00E476C6">
        <w:rPr>
          <w:rFonts w:ascii="GHEA Grapalat" w:hAnsi="GHEA Grapalat"/>
          <w:sz w:val="22"/>
        </w:rPr>
        <w:t>4</w:t>
      </w:r>
      <w:r w:rsidR="006D2DF7" w:rsidRPr="00E476C6">
        <w:rPr>
          <w:rFonts w:ascii="Courier New" w:hAnsi="Courier New" w:cs="Courier New"/>
          <w:sz w:val="22"/>
          <w:lang w:val="en-US"/>
        </w:rPr>
        <w:t> </w:t>
      </w:r>
      <w:r w:rsidRPr="00E476C6">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2706C" w:rsidRPr="00E476C6">
        <w:rPr>
          <w:rFonts w:ascii="GHEA Grapalat" w:hAnsi="GHEA Grapalat"/>
          <w:sz w:val="22"/>
        </w:rPr>
        <w:t>ГНКО “Спортивно-концертный комплекс имени Карена Демирчяна”</w:t>
      </w:r>
      <w:r w:rsidRPr="00E476C6">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476C6" w:rsidRDefault="00096865" w:rsidP="00E476C6">
      <w:pPr>
        <w:widowControl w:val="0"/>
        <w:ind w:firstLine="540"/>
        <w:jc w:val="both"/>
        <w:rPr>
          <w:rFonts w:ascii="GHEA Grapalat" w:hAnsi="GHEA Grapalat"/>
          <w:sz w:val="22"/>
        </w:rPr>
      </w:pPr>
      <w:r w:rsidRPr="00E476C6">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476C6" w:rsidRDefault="00096865" w:rsidP="00E476C6">
      <w:pPr>
        <w:widowControl w:val="0"/>
        <w:ind w:firstLine="540"/>
        <w:jc w:val="both"/>
        <w:rPr>
          <w:rFonts w:ascii="GHEA Grapalat" w:hAnsi="GHEA Grapalat" w:cs="Times Armenian"/>
          <w:sz w:val="22"/>
        </w:rPr>
      </w:pPr>
      <w:r w:rsidRPr="00E476C6">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476C6" w:rsidRDefault="00A81DD5" w:rsidP="00E476C6">
      <w:pPr>
        <w:pStyle w:val="BodyTextIndent2"/>
        <w:widowControl w:val="0"/>
        <w:spacing w:after="160" w:line="240" w:lineRule="auto"/>
        <w:rPr>
          <w:rFonts w:ascii="GHEA Grapalat" w:hAnsi="GHEA Grapalat"/>
          <w:sz w:val="22"/>
          <w:szCs w:val="24"/>
        </w:rPr>
      </w:pPr>
      <w:r w:rsidRPr="00E476C6">
        <w:rPr>
          <w:rFonts w:ascii="GHEA Grapalat" w:hAnsi="GHEA Grapalat"/>
          <w:sz w:val="22"/>
          <w:szCs w:val="24"/>
        </w:rPr>
        <w:t>Адрес электронной почты секретаря оценочной комиссии "</w:t>
      </w:r>
      <w:hyperlink r:id="rId9" w:history="1">
        <w:r w:rsidR="00C748C9" w:rsidRPr="00E476C6">
          <w:rPr>
            <w:rFonts w:ascii="GHEA Grapalat" w:hAnsi="GHEA Grapalat"/>
            <w:sz w:val="22"/>
            <w:szCs w:val="24"/>
          </w:rPr>
          <w:t>info@epromotion.am</w:t>
        </w:r>
      </w:hyperlink>
      <w:r w:rsidRPr="00E476C6">
        <w:rPr>
          <w:rFonts w:ascii="GHEA Grapalat" w:hAnsi="GHEA Grapalat"/>
          <w:sz w:val="22"/>
          <w:szCs w:val="24"/>
        </w:rPr>
        <w:t>".</w:t>
      </w:r>
    </w:p>
    <w:p w:rsidR="00096865" w:rsidRPr="00E476C6" w:rsidRDefault="00F5653D" w:rsidP="00E476C6">
      <w:pPr>
        <w:widowControl w:val="0"/>
        <w:spacing w:after="160"/>
        <w:jc w:val="center"/>
        <w:rPr>
          <w:rFonts w:ascii="GHEA Grapalat" w:hAnsi="GHEA Grapalat"/>
          <w:sz w:val="22"/>
          <w:szCs w:val="22"/>
        </w:rPr>
      </w:pPr>
      <w:r w:rsidRPr="00E476C6">
        <w:rPr>
          <w:rFonts w:ascii="GHEA Grapalat" w:hAnsi="GHEA Grapalat"/>
        </w:rPr>
        <w:br w:type="page"/>
      </w:r>
      <w:r w:rsidRPr="00E476C6">
        <w:rPr>
          <w:rFonts w:ascii="GHEA Grapalat" w:hAnsi="GHEA Grapalat"/>
          <w:sz w:val="22"/>
          <w:szCs w:val="22"/>
        </w:rPr>
        <w:lastRenderedPageBreak/>
        <w:t>ЧАСТЬ I</w:t>
      </w:r>
    </w:p>
    <w:p w:rsidR="00096865" w:rsidRPr="00E476C6" w:rsidRDefault="00F63BBB" w:rsidP="00E476C6">
      <w:pPr>
        <w:widowControl w:val="0"/>
        <w:spacing w:after="160"/>
        <w:jc w:val="center"/>
        <w:rPr>
          <w:rFonts w:ascii="GHEA Grapalat" w:hAnsi="GHEA Grapalat" w:cs="Sylfaen"/>
          <w:b/>
          <w:sz w:val="22"/>
          <w:szCs w:val="22"/>
        </w:rPr>
      </w:pPr>
      <w:r w:rsidRPr="00E476C6">
        <w:rPr>
          <w:rFonts w:ascii="GHEA Grapalat" w:hAnsi="GHEA Grapalat"/>
          <w:b/>
          <w:sz w:val="22"/>
          <w:szCs w:val="22"/>
        </w:rPr>
        <w:t xml:space="preserve">1. </w:t>
      </w:r>
      <w:r w:rsidR="002B32D6" w:rsidRPr="00E476C6">
        <w:rPr>
          <w:rFonts w:ascii="GHEA Grapalat" w:hAnsi="GHEA Grapalat"/>
          <w:b/>
          <w:sz w:val="22"/>
          <w:szCs w:val="22"/>
        </w:rPr>
        <w:t>ХАРАКТЕРИСТИКА ПРЕДМЕТА ЗАКУПКИ</w:t>
      </w:r>
    </w:p>
    <w:p w:rsidR="00096865" w:rsidRPr="00E476C6" w:rsidRDefault="00845AA5" w:rsidP="00E476C6">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E476C6">
        <w:rPr>
          <w:rFonts w:ascii="GHEA Grapalat" w:hAnsi="GHEA Grapalat"/>
          <w:i w:val="0"/>
          <w:sz w:val="22"/>
          <w:szCs w:val="22"/>
        </w:rPr>
        <w:t>1.1</w:t>
      </w:r>
      <w:r w:rsidR="008E6E51" w:rsidRPr="00E476C6">
        <w:rPr>
          <w:rFonts w:ascii="GHEA Grapalat" w:hAnsi="GHEA Grapalat"/>
          <w:i w:val="0"/>
          <w:sz w:val="22"/>
          <w:szCs w:val="22"/>
        </w:rPr>
        <w:t>.</w:t>
      </w:r>
      <w:r w:rsidR="00F63BBB" w:rsidRPr="00E476C6">
        <w:rPr>
          <w:rFonts w:ascii="GHEA Grapalat" w:hAnsi="GHEA Grapalat"/>
          <w:i w:val="0"/>
          <w:sz w:val="22"/>
          <w:szCs w:val="22"/>
        </w:rPr>
        <w:tab/>
      </w:r>
      <w:r w:rsidRPr="00E476C6">
        <w:rPr>
          <w:rFonts w:ascii="GHEA Grapalat" w:hAnsi="GHEA Grapalat"/>
          <w:i w:val="0"/>
          <w:sz w:val="22"/>
          <w:szCs w:val="22"/>
        </w:rPr>
        <w:t xml:space="preserve">Предметом закупки является приобретение </w:t>
      </w:r>
      <w:r w:rsidR="00AE531D" w:rsidRPr="00E476C6">
        <w:rPr>
          <w:rFonts w:ascii="GHEA Grapalat" w:hAnsi="GHEA Grapalat"/>
          <w:i w:val="0"/>
          <w:sz w:val="22"/>
          <w:szCs w:val="22"/>
        </w:rPr>
        <w:t>модульного подвижного пола</w:t>
      </w:r>
      <w:r w:rsidR="008D158E" w:rsidRPr="00E476C6">
        <w:rPr>
          <w:rFonts w:ascii="GHEA Grapalat" w:hAnsi="GHEA Grapalat"/>
          <w:i w:val="0"/>
          <w:sz w:val="22"/>
          <w:szCs w:val="22"/>
        </w:rPr>
        <w:t xml:space="preserve"> </w:t>
      </w:r>
      <w:r w:rsidR="005E42BE" w:rsidRPr="00E476C6">
        <w:rPr>
          <w:rFonts w:ascii="GHEA Grapalat" w:hAnsi="GHEA Grapalat"/>
          <w:i w:val="0"/>
          <w:sz w:val="22"/>
          <w:szCs w:val="22"/>
        </w:rPr>
        <w:t>(</w:t>
      </w:r>
      <w:r w:rsidRPr="00E476C6">
        <w:rPr>
          <w:rFonts w:ascii="GHEA Grapalat" w:hAnsi="GHEA Grapalat"/>
          <w:i w:val="0"/>
          <w:sz w:val="22"/>
          <w:szCs w:val="22"/>
        </w:rPr>
        <w:t xml:space="preserve">далее — также товар) для нужд </w:t>
      </w:r>
      <w:r w:rsidR="0042706C" w:rsidRPr="00E476C6">
        <w:rPr>
          <w:rFonts w:ascii="GHEA Grapalat" w:hAnsi="GHEA Grapalat"/>
          <w:i w:val="0"/>
          <w:sz w:val="22"/>
          <w:szCs w:val="22"/>
        </w:rPr>
        <w:t>ГНКО “Спортивно-концертный комплекс имени Карена Демирчяна”</w:t>
      </w:r>
      <w:r w:rsidR="0010047A" w:rsidRPr="00E476C6">
        <w:rPr>
          <w:rFonts w:ascii="GHEA Grapalat" w:hAnsi="GHEA Grapalat"/>
          <w:i w:val="0"/>
          <w:sz w:val="22"/>
          <w:szCs w:val="22"/>
        </w:rPr>
        <w:t xml:space="preserve">, которые сгруппированы в </w:t>
      </w:r>
      <w:r w:rsidR="002C732E" w:rsidRPr="00E476C6">
        <w:rPr>
          <w:rFonts w:ascii="GHEA Grapalat" w:hAnsi="GHEA Grapalat"/>
          <w:i w:val="0"/>
          <w:sz w:val="22"/>
          <w:szCs w:val="22"/>
        </w:rPr>
        <w:t xml:space="preserve">нижеуказанные </w:t>
      </w:r>
      <w:r w:rsidR="0010047A" w:rsidRPr="00E476C6">
        <w:rPr>
          <w:rFonts w:ascii="GHEA Grapalat" w:hAnsi="GHEA Grapalat"/>
          <w:i w:val="0"/>
          <w:sz w:val="22"/>
          <w:szCs w:val="22"/>
        </w:rPr>
        <w:t>лот</w:t>
      </w:r>
      <w:r w:rsidR="00C40FC1" w:rsidRPr="00E476C6">
        <w:rPr>
          <w:rFonts w:ascii="GHEA Grapalat" w:hAnsi="GHEA Grapalat"/>
          <w:i w:val="0"/>
          <w:sz w:val="22"/>
          <w:szCs w:val="22"/>
        </w:rPr>
        <w:t>ы</w:t>
      </w:r>
      <w:r w:rsidR="002C732E" w:rsidRPr="00E476C6">
        <w:rPr>
          <w:rFonts w:ascii="GHEA Grapalat" w:hAnsi="GHEA Grapalat"/>
          <w:i w:val="0"/>
          <w:sz w:val="22"/>
          <w:szCs w:val="22"/>
        </w:rPr>
        <w:t>:</w:t>
      </w:r>
    </w:p>
    <w:tbl>
      <w:tblPr>
        <w:tblW w:w="6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5143"/>
      </w:tblGrid>
      <w:tr w:rsidR="00D819A8" w:rsidRPr="00E476C6" w:rsidTr="002C732E">
        <w:trPr>
          <w:trHeight w:val="547"/>
          <w:jc w:val="center"/>
        </w:trPr>
        <w:tc>
          <w:tcPr>
            <w:tcW w:w="1699" w:type="dxa"/>
            <w:vAlign w:val="center"/>
          </w:tcPr>
          <w:p w:rsidR="00096865" w:rsidRPr="00E476C6" w:rsidRDefault="00096865" w:rsidP="00E476C6">
            <w:pPr>
              <w:pStyle w:val="BodyTextIndent2"/>
              <w:widowControl w:val="0"/>
              <w:spacing w:line="240" w:lineRule="auto"/>
              <w:ind w:firstLine="0"/>
              <w:jc w:val="center"/>
              <w:rPr>
                <w:rFonts w:ascii="GHEA Grapalat" w:hAnsi="GHEA Grapalat"/>
                <w:b/>
                <w:bCs/>
                <w:i/>
                <w:iCs/>
                <w:sz w:val="22"/>
                <w:szCs w:val="22"/>
              </w:rPr>
            </w:pPr>
            <w:r w:rsidRPr="00E476C6">
              <w:rPr>
                <w:rFonts w:ascii="GHEA Grapalat" w:hAnsi="GHEA Grapalat"/>
                <w:b/>
                <w:i/>
                <w:sz w:val="22"/>
                <w:szCs w:val="22"/>
              </w:rPr>
              <w:t>Номера лотов</w:t>
            </w:r>
          </w:p>
        </w:tc>
        <w:tc>
          <w:tcPr>
            <w:tcW w:w="5143" w:type="dxa"/>
            <w:vAlign w:val="center"/>
          </w:tcPr>
          <w:p w:rsidR="00096865" w:rsidRPr="00E476C6" w:rsidRDefault="00096865" w:rsidP="00E476C6">
            <w:pPr>
              <w:pStyle w:val="BodyTextIndent2"/>
              <w:widowControl w:val="0"/>
              <w:spacing w:line="240" w:lineRule="auto"/>
              <w:ind w:firstLine="0"/>
              <w:jc w:val="center"/>
              <w:rPr>
                <w:rFonts w:ascii="GHEA Grapalat" w:hAnsi="GHEA Grapalat"/>
                <w:b/>
                <w:bCs/>
                <w:i/>
                <w:iCs/>
                <w:sz w:val="22"/>
                <w:szCs w:val="22"/>
              </w:rPr>
            </w:pPr>
            <w:r w:rsidRPr="00E476C6">
              <w:rPr>
                <w:rFonts w:ascii="GHEA Grapalat" w:hAnsi="GHEA Grapalat"/>
                <w:b/>
                <w:i/>
                <w:sz w:val="22"/>
                <w:szCs w:val="22"/>
              </w:rPr>
              <w:t>Наименование лота</w:t>
            </w:r>
          </w:p>
        </w:tc>
      </w:tr>
      <w:tr w:rsidR="007D6BD8" w:rsidRPr="00E476C6" w:rsidTr="002C732E">
        <w:trPr>
          <w:trHeight w:val="266"/>
          <w:jc w:val="center"/>
        </w:trPr>
        <w:tc>
          <w:tcPr>
            <w:tcW w:w="1699" w:type="dxa"/>
            <w:vAlign w:val="center"/>
          </w:tcPr>
          <w:p w:rsidR="007D6BD8" w:rsidRPr="00E476C6" w:rsidRDefault="007D6BD8" w:rsidP="00E476C6">
            <w:pPr>
              <w:jc w:val="center"/>
              <w:rPr>
                <w:rFonts w:ascii="GHEA Grapalat" w:hAnsi="GHEA Grapalat" w:cs="Calibri"/>
                <w:sz w:val="22"/>
                <w:szCs w:val="22"/>
              </w:rPr>
            </w:pPr>
            <w:r w:rsidRPr="00E476C6">
              <w:rPr>
                <w:rFonts w:ascii="GHEA Grapalat" w:hAnsi="GHEA Grapalat" w:cs="Calibri"/>
                <w:sz w:val="22"/>
                <w:szCs w:val="22"/>
                <w:lang w:val="hy-AM"/>
              </w:rPr>
              <w:t>1</w:t>
            </w:r>
          </w:p>
        </w:tc>
        <w:tc>
          <w:tcPr>
            <w:tcW w:w="5143" w:type="dxa"/>
            <w:vAlign w:val="center"/>
          </w:tcPr>
          <w:p w:rsidR="007D6BD8" w:rsidRPr="00E476C6" w:rsidRDefault="00AE531D" w:rsidP="00E476C6">
            <w:pPr>
              <w:rPr>
                <w:rFonts w:ascii="GHEA Grapalat" w:hAnsi="GHEA Grapalat" w:cs="Calibri"/>
                <w:sz w:val="22"/>
                <w:szCs w:val="22"/>
              </w:rPr>
            </w:pPr>
            <w:r w:rsidRPr="00E476C6">
              <w:rPr>
                <w:rFonts w:ascii="GHEA Grapalat" w:hAnsi="GHEA Grapalat" w:cs="Calibri"/>
                <w:sz w:val="22"/>
                <w:szCs w:val="22"/>
              </w:rPr>
              <w:t>Модульный подвижный пол</w:t>
            </w:r>
          </w:p>
        </w:tc>
      </w:tr>
    </w:tbl>
    <w:p w:rsidR="00096865" w:rsidRPr="00E476C6" w:rsidRDefault="00816505" w:rsidP="00E476C6">
      <w:pPr>
        <w:pStyle w:val="BodyTextIndent2"/>
        <w:widowControl w:val="0"/>
        <w:spacing w:before="240" w:after="160" w:line="240" w:lineRule="auto"/>
        <w:ind w:firstLine="567"/>
        <w:jc w:val="left"/>
        <w:rPr>
          <w:rFonts w:ascii="GHEA Grapalat" w:hAnsi="GHEA Grapalat"/>
          <w:sz w:val="22"/>
          <w:szCs w:val="22"/>
        </w:rPr>
      </w:pPr>
      <w:r w:rsidRPr="00E476C6">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476C6">
        <w:rPr>
          <w:rFonts w:ascii="GHEA Grapalat" w:hAnsi="GHEA Grapalat"/>
          <w:sz w:val="22"/>
          <w:szCs w:val="22"/>
        </w:rPr>
        <w:t xml:space="preserve">6 </w:t>
      </w:r>
      <w:r w:rsidRPr="00E476C6">
        <w:rPr>
          <w:rFonts w:ascii="GHEA Grapalat" w:hAnsi="GHEA Grapalat"/>
          <w:sz w:val="22"/>
          <w:szCs w:val="22"/>
        </w:rPr>
        <w:t>к настоящему Приглашению.</w:t>
      </w:r>
    </w:p>
    <w:p w:rsidR="00AE531D" w:rsidRPr="00E476C6" w:rsidRDefault="00AE531D" w:rsidP="00E476C6">
      <w:pPr>
        <w:pStyle w:val="BodyTextIndent2"/>
        <w:widowControl w:val="0"/>
        <w:spacing w:after="160" w:line="240" w:lineRule="auto"/>
        <w:ind w:firstLine="567"/>
        <w:rPr>
          <w:rFonts w:ascii="GHEA Grapalat" w:hAnsi="GHEA Grapalat"/>
          <w:sz w:val="22"/>
          <w:szCs w:val="22"/>
        </w:rPr>
      </w:pPr>
      <w:r w:rsidRPr="00E476C6">
        <w:rPr>
          <w:rFonts w:ascii="GHEA Grapalat" w:hAnsi="GHEA Grapalat"/>
          <w:sz w:val="22"/>
          <w:szCs w:val="22"/>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5"/>
        <w:gridCol w:w="5079"/>
        <w:gridCol w:w="13"/>
      </w:tblGrid>
      <w:tr w:rsidR="00AE531D" w:rsidRPr="00E476C6" w:rsidTr="00AE531D">
        <w:trPr>
          <w:trHeight w:val="209"/>
          <w:jc w:val="center"/>
        </w:trPr>
        <w:tc>
          <w:tcPr>
            <w:tcW w:w="9277" w:type="dxa"/>
            <w:gridSpan w:val="3"/>
          </w:tcPr>
          <w:p w:rsidR="00AE531D" w:rsidRPr="00E476C6" w:rsidRDefault="00AE531D" w:rsidP="00E476C6">
            <w:pPr>
              <w:pStyle w:val="BodyTextIndent2"/>
              <w:widowControl w:val="0"/>
              <w:spacing w:line="240" w:lineRule="auto"/>
              <w:jc w:val="center"/>
              <w:rPr>
                <w:rFonts w:ascii="GHEA Grapalat" w:hAnsi="GHEA Grapalat" w:cs="Sylfaen"/>
                <w:b/>
                <w:i/>
                <w:sz w:val="18"/>
                <w:szCs w:val="18"/>
              </w:rPr>
            </w:pPr>
            <w:r w:rsidRPr="00E476C6">
              <w:rPr>
                <w:rFonts w:ascii="GHEA Grapalat" w:hAnsi="GHEA Grapalat"/>
                <w:b/>
                <w:i/>
                <w:sz w:val="18"/>
                <w:szCs w:val="18"/>
              </w:rPr>
              <w:t>Предоставление предоплаты</w:t>
            </w:r>
          </w:p>
        </w:tc>
      </w:tr>
      <w:tr w:rsidR="00AE531D" w:rsidRPr="00E476C6" w:rsidTr="00AE531D">
        <w:trPr>
          <w:gridAfter w:val="1"/>
          <w:wAfter w:w="13" w:type="dxa"/>
          <w:trHeight w:val="342"/>
          <w:jc w:val="center"/>
        </w:trPr>
        <w:tc>
          <w:tcPr>
            <w:tcW w:w="4185" w:type="dxa"/>
            <w:vAlign w:val="center"/>
          </w:tcPr>
          <w:p w:rsidR="00AE531D" w:rsidRPr="00E476C6" w:rsidRDefault="00AE531D" w:rsidP="00E476C6">
            <w:pPr>
              <w:pStyle w:val="BodyTextIndent2"/>
              <w:widowControl w:val="0"/>
              <w:spacing w:line="240" w:lineRule="auto"/>
              <w:ind w:right="330"/>
              <w:jc w:val="center"/>
              <w:rPr>
                <w:rFonts w:ascii="GHEA Grapalat" w:hAnsi="GHEA Grapalat" w:cs="Sylfaen"/>
                <w:b/>
                <w:i/>
                <w:sz w:val="18"/>
                <w:szCs w:val="18"/>
              </w:rPr>
            </w:pPr>
            <w:r w:rsidRPr="00E476C6">
              <w:rPr>
                <w:rFonts w:ascii="GHEA Grapalat" w:hAnsi="GHEA Grapalat"/>
                <w:b/>
                <w:i/>
                <w:sz w:val="18"/>
                <w:szCs w:val="18"/>
              </w:rPr>
              <w:t>максимальный размер (драмы РА)</w:t>
            </w:r>
          </w:p>
        </w:tc>
        <w:tc>
          <w:tcPr>
            <w:tcW w:w="5079" w:type="dxa"/>
            <w:vAlign w:val="center"/>
          </w:tcPr>
          <w:p w:rsidR="00AE531D" w:rsidRPr="00E476C6" w:rsidRDefault="00AE531D" w:rsidP="00E476C6">
            <w:pPr>
              <w:pStyle w:val="BodyTextIndent2"/>
              <w:widowControl w:val="0"/>
              <w:spacing w:line="240" w:lineRule="auto"/>
              <w:jc w:val="center"/>
              <w:rPr>
                <w:rFonts w:ascii="GHEA Grapalat" w:hAnsi="GHEA Grapalat" w:cs="Sylfaen"/>
                <w:b/>
                <w:i/>
                <w:sz w:val="18"/>
                <w:szCs w:val="18"/>
              </w:rPr>
            </w:pPr>
            <w:r w:rsidRPr="00E476C6">
              <w:rPr>
                <w:rFonts w:ascii="GHEA Grapalat" w:hAnsi="GHEA Grapalat"/>
                <w:b/>
                <w:i/>
                <w:sz w:val="18"/>
                <w:szCs w:val="18"/>
              </w:rPr>
              <w:t>срок (месяц, год)</w:t>
            </w:r>
          </w:p>
        </w:tc>
      </w:tr>
      <w:tr w:rsidR="00AE531D" w:rsidRPr="00E476C6" w:rsidTr="00AE531D">
        <w:trPr>
          <w:gridAfter w:val="1"/>
          <w:wAfter w:w="13" w:type="dxa"/>
          <w:trHeight w:val="628"/>
          <w:jc w:val="center"/>
        </w:trPr>
        <w:tc>
          <w:tcPr>
            <w:tcW w:w="4185" w:type="dxa"/>
            <w:vAlign w:val="center"/>
          </w:tcPr>
          <w:p w:rsidR="00AE531D" w:rsidRPr="00E476C6" w:rsidRDefault="00AE531D" w:rsidP="00E476C6">
            <w:pPr>
              <w:widowControl w:val="0"/>
              <w:jc w:val="center"/>
              <w:rPr>
                <w:rFonts w:ascii="GHEA Grapalat" w:hAnsi="GHEA Grapalat"/>
                <w:sz w:val="18"/>
                <w:szCs w:val="18"/>
              </w:rPr>
            </w:pPr>
            <w:r w:rsidRPr="00E476C6">
              <w:rPr>
                <w:rFonts w:ascii="GHEA Grapalat" w:hAnsi="GHEA Grapalat"/>
                <w:sz w:val="18"/>
                <w:szCs w:val="18"/>
              </w:rPr>
              <w:t>Максимум 50% от ценого предложения, предложенной выбранным участником торгов</w:t>
            </w:r>
          </w:p>
        </w:tc>
        <w:tc>
          <w:tcPr>
            <w:tcW w:w="5079" w:type="dxa"/>
            <w:vAlign w:val="center"/>
          </w:tcPr>
          <w:p w:rsidR="00AE531D" w:rsidRPr="00E476C6" w:rsidRDefault="00AE531D" w:rsidP="00E476C6">
            <w:pPr>
              <w:widowControl w:val="0"/>
              <w:jc w:val="center"/>
              <w:rPr>
                <w:rFonts w:ascii="GHEA Grapalat" w:hAnsi="GHEA Grapalat"/>
                <w:sz w:val="18"/>
                <w:szCs w:val="18"/>
              </w:rPr>
            </w:pPr>
            <w:r w:rsidRPr="00E476C6">
              <w:rPr>
                <w:rFonts w:ascii="GHEA Grapalat" w:hAnsi="GHEA Grapalat"/>
                <w:sz w:val="18"/>
                <w:szCs w:val="18"/>
              </w:rPr>
              <w:t>в течение 1 месяца после вступления в силу контракта на основе соглашения между сторонами в случае финансовых средств</w:t>
            </w:r>
          </w:p>
        </w:tc>
      </w:tr>
    </w:tbl>
    <w:p w:rsidR="00AE531D" w:rsidRPr="00E476C6" w:rsidRDefault="00AE531D" w:rsidP="00E476C6">
      <w:pPr>
        <w:pStyle w:val="BodyTextIndent2"/>
        <w:widowControl w:val="0"/>
        <w:spacing w:before="240" w:after="160" w:line="240" w:lineRule="auto"/>
        <w:ind w:firstLine="567"/>
        <w:jc w:val="left"/>
        <w:rPr>
          <w:rFonts w:ascii="GHEA Grapalat" w:hAnsi="GHEA Grapalat"/>
          <w:sz w:val="22"/>
          <w:szCs w:val="22"/>
        </w:rPr>
      </w:pPr>
      <w:r w:rsidRPr="00E476C6">
        <w:rPr>
          <w:rFonts w:ascii="GHEA Grapalat" w:hAnsi="GHEA Grapalat"/>
          <w:sz w:val="22"/>
          <w:szCs w:val="22"/>
        </w:rPr>
        <w:t>При этом предоплата будет предоставлена отобранному участнику на условиях, установленных пунктом 10.5 части 1 настоящего Приглашения, а</w:t>
      </w:r>
      <w:r w:rsidRPr="00E476C6">
        <w:rPr>
          <w:rFonts w:ascii="Courier New" w:hAnsi="Courier New" w:cs="Courier New"/>
          <w:sz w:val="22"/>
          <w:szCs w:val="22"/>
        </w:rPr>
        <w:t> </w:t>
      </w:r>
      <w:r w:rsidRPr="00E476C6">
        <w:rPr>
          <w:rFonts w:ascii="GHEA Grapalat" w:hAnsi="GHEA Grapalat"/>
          <w:sz w:val="22"/>
          <w:szCs w:val="22"/>
        </w:rPr>
        <w:t>погашение предоплаты будет осуществлено в порядке, установленном заключаемым договором.</w:t>
      </w:r>
    </w:p>
    <w:p w:rsidR="00096865" w:rsidRPr="00E476C6" w:rsidRDefault="00693101" w:rsidP="00E476C6">
      <w:pPr>
        <w:widowControl w:val="0"/>
        <w:spacing w:after="160"/>
        <w:jc w:val="center"/>
        <w:rPr>
          <w:rFonts w:ascii="GHEA Grapalat" w:hAnsi="GHEA Grapalat"/>
          <w:b/>
          <w:sz w:val="22"/>
          <w:szCs w:val="22"/>
        </w:rPr>
      </w:pPr>
      <w:r w:rsidRPr="00E476C6">
        <w:rPr>
          <w:rFonts w:ascii="GHEA Grapalat" w:hAnsi="GHEA Grapalat"/>
          <w:b/>
          <w:sz w:val="22"/>
          <w:szCs w:val="22"/>
        </w:rPr>
        <w:t>2.</w:t>
      </w:r>
      <w:r w:rsidR="002B32D6" w:rsidRPr="00E476C6">
        <w:rPr>
          <w:rFonts w:ascii="GHEA Grapalat" w:hAnsi="GHEA Grapalat"/>
          <w:b/>
          <w:sz w:val="22"/>
          <w:szCs w:val="22"/>
        </w:rPr>
        <w:t xml:space="preserve"> ТРЕБОВАНИЯ К ПРАВУ УЧАСТНИКА НА УЧАСТИЕ, </w:t>
      </w:r>
      <w:r w:rsidRPr="00E476C6">
        <w:rPr>
          <w:rFonts w:ascii="GHEA Grapalat" w:hAnsi="GHEA Grapalat"/>
          <w:b/>
          <w:sz w:val="22"/>
          <w:szCs w:val="22"/>
        </w:rPr>
        <w:br/>
      </w:r>
      <w:r w:rsidR="002B32D6" w:rsidRPr="00E476C6">
        <w:rPr>
          <w:rFonts w:ascii="GHEA Grapalat" w:hAnsi="GHEA Grapalat"/>
          <w:b/>
          <w:sz w:val="22"/>
          <w:szCs w:val="22"/>
        </w:rPr>
        <w:t xml:space="preserve">КВАЛИФИКАЦИОННЫЕ КРИТЕРИИ И ПОРЯДОК ИХ ОЦЕНКИ </w:t>
      </w:r>
    </w:p>
    <w:p w:rsidR="000D5D26" w:rsidRPr="00E476C6" w:rsidRDefault="000D5D26" w:rsidP="00E476C6">
      <w:pPr>
        <w:widowControl w:val="0"/>
        <w:tabs>
          <w:tab w:val="left" w:pos="1134"/>
        </w:tabs>
        <w:ind w:firstLine="567"/>
        <w:jc w:val="both"/>
        <w:rPr>
          <w:rFonts w:ascii="GHEA Grapalat" w:hAnsi="GHEA Grapalat" w:cs="Arial Armenian"/>
          <w:sz w:val="22"/>
          <w:szCs w:val="22"/>
        </w:rPr>
      </w:pPr>
      <w:r w:rsidRPr="00E476C6">
        <w:rPr>
          <w:rFonts w:ascii="GHEA Grapalat" w:hAnsi="GHEA Grapalat"/>
          <w:sz w:val="22"/>
          <w:szCs w:val="22"/>
        </w:rPr>
        <w:t>2.1.</w:t>
      </w:r>
      <w:r w:rsidRPr="00E476C6">
        <w:rPr>
          <w:rFonts w:ascii="GHEA Grapalat" w:hAnsi="GHEA Grapalat"/>
          <w:sz w:val="22"/>
          <w:szCs w:val="22"/>
        </w:rPr>
        <w:tab/>
        <w:t>В настоящей процедуре не имеют права участвовать лица:</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1)</w:t>
      </w:r>
      <w:r w:rsidRPr="00E476C6">
        <w:rPr>
          <w:rFonts w:ascii="GHEA Grapalat" w:hAnsi="GHEA Grapalat"/>
          <w:sz w:val="22"/>
          <w:szCs w:val="22"/>
        </w:rPr>
        <w:tab/>
        <w:t xml:space="preserve">которые на день подачи заявки в судебном порядке признаны банкротом; </w:t>
      </w:r>
    </w:p>
    <w:p w:rsidR="000D5D26" w:rsidRPr="00E476C6" w:rsidRDefault="000D5D26" w:rsidP="00E476C6">
      <w:pPr>
        <w:widowControl w:val="0"/>
        <w:tabs>
          <w:tab w:val="left" w:pos="1134"/>
          <w:tab w:val="left" w:pos="7200"/>
        </w:tabs>
        <w:ind w:firstLine="567"/>
        <w:jc w:val="both"/>
        <w:rPr>
          <w:rFonts w:ascii="GHEA Grapalat" w:hAnsi="GHEA Grapalat"/>
          <w:sz w:val="22"/>
          <w:szCs w:val="22"/>
        </w:rPr>
      </w:pPr>
      <w:r w:rsidRPr="00E476C6">
        <w:rPr>
          <w:rFonts w:ascii="GHEA Grapalat" w:hAnsi="GHEA Grapalat"/>
          <w:sz w:val="22"/>
          <w:szCs w:val="22"/>
        </w:rPr>
        <w:t>2)</w:t>
      </w:r>
      <w:r w:rsidRPr="00E476C6">
        <w:rPr>
          <w:rFonts w:ascii="GHEA Grapalat" w:hAnsi="GHEA Grapalat"/>
          <w:sz w:val="22"/>
          <w:szCs w:val="22"/>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3)</w:t>
      </w:r>
      <w:r w:rsidRPr="00E476C6">
        <w:rPr>
          <w:rFonts w:ascii="GHEA Grapalat" w:hAnsi="GHEA Grapalat"/>
          <w:sz w:val="22"/>
          <w:szCs w:val="22"/>
        </w:rPr>
        <w:tab/>
        <w:t>которые или представитель исполнительного органа которых в течение трех лет, предшествующих дню подачи заявки, были осуждены за</w:t>
      </w:r>
      <w:r w:rsidRPr="00E476C6">
        <w:rPr>
          <w:rFonts w:ascii="Courier New" w:hAnsi="Courier New" w:cs="Courier New"/>
          <w:sz w:val="22"/>
          <w:szCs w:val="22"/>
          <w:lang w:val="en-US"/>
        </w:rPr>
        <w:t> </w:t>
      </w:r>
      <w:r w:rsidRPr="00E476C6">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76C6">
        <w:rPr>
          <w:rFonts w:ascii="Courier New" w:hAnsi="Courier New" w:cs="Courier New"/>
          <w:sz w:val="22"/>
          <w:szCs w:val="22"/>
          <w:lang w:val="en-US"/>
        </w:rPr>
        <w:t> </w:t>
      </w:r>
      <w:r w:rsidRPr="00E476C6">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4)</w:t>
      </w:r>
      <w:r w:rsidRPr="00E476C6">
        <w:rPr>
          <w:rFonts w:ascii="GHEA Grapalat" w:hAnsi="GHEA Grapalat"/>
          <w:sz w:val="22"/>
          <w:szCs w:val="22"/>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5)</w:t>
      </w:r>
      <w:r w:rsidRPr="00E476C6">
        <w:rPr>
          <w:rFonts w:ascii="GHEA Grapalat" w:hAnsi="GHEA Grapalat"/>
          <w:sz w:val="22"/>
          <w:szCs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76C6">
        <w:rPr>
          <w:rFonts w:ascii="Courier New" w:hAnsi="Courier New" w:cs="Courier New"/>
          <w:sz w:val="22"/>
          <w:szCs w:val="22"/>
          <w:lang w:val="en-US"/>
        </w:rPr>
        <w:t> </w:t>
      </w:r>
      <w:r w:rsidRPr="00E476C6">
        <w:rPr>
          <w:rFonts w:ascii="GHEA Grapalat" w:hAnsi="GHEA Grapalat"/>
          <w:sz w:val="22"/>
          <w:szCs w:val="22"/>
        </w:rPr>
        <w:t xml:space="preserve">закупках; </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6)</w:t>
      </w:r>
      <w:r w:rsidRPr="00E476C6">
        <w:rPr>
          <w:rFonts w:ascii="GHEA Grapalat" w:hAnsi="GHEA Grapalat"/>
          <w:sz w:val="22"/>
          <w:szCs w:val="22"/>
        </w:rPr>
        <w:tab/>
        <w:t>которые по состоянию на день подачи заявки включены в список участников, не имеющих права на участие в процессе закупок.</w:t>
      </w:r>
    </w:p>
    <w:p w:rsidR="000D5D26" w:rsidRPr="00E476C6" w:rsidRDefault="000D5D26"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0D5D26" w:rsidRPr="00E476C6" w:rsidRDefault="000D5D26"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lastRenderedPageBreak/>
        <w:t>2.2.</w:t>
      </w:r>
      <w:r w:rsidRPr="00E476C6">
        <w:rPr>
          <w:rFonts w:ascii="GHEA Grapalat" w:hAnsi="GHEA Grapalat"/>
          <w:sz w:val="22"/>
          <w:szCs w:val="22"/>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2.3.</w:t>
      </w:r>
      <w:r w:rsidRPr="00E476C6">
        <w:rPr>
          <w:rFonts w:ascii="GHEA Grapalat" w:hAnsi="GHEA Grapalat"/>
          <w:sz w:val="22"/>
          <w:szCs w:val="22"/>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По смыслу пункта 119 Порядка:</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1)</w:t>
      </w:r>
      <w:r w:rsidRPr="00E476C6">
        <w:rPr>
          <w:rFonts w:ascii="GHEA Grapalat" w:hAnsi="GHEA Grapalat"/>
          <w:sz w:val="22"/>
          <w:szCs w:val="22"/>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2)</w:t>
      </w:r>
      <w:r w:rsidRPr="00E476C6">
        <w:rPr>
          <w:rFonts w:ascii="GHEA Grapalat" w:hAnsi="GHEA Grapalat"/>
          <w:sz w:val="22"/>
          <w:szCs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а.</w:t>
      </w:r>
      <w:r w:rsidRPr="00E476C6">
        <w:rPr>
          <w:rFonts w:ascii="GHEA Grapalat" w:hAnsi="GHEA Grapalat"/>
          <w:sz w:val="22"/>
          <w:szCs w:val="22"/>
        </w:rPr>
        <w:tab/>
        <w:t>участником, распоряжающимся более чем десятью процентами акций данного юридического лица;</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б.</w:t>
      </w:r>
      <w:r w:rsidRPr="00E476C6">
        <w:rPr>
          <w:rFonts w:ascii="GHEA Grapalat" w:hAnsi="GHEA Grapalat"/>
          <w:sz w:val="22"/>
          <w:szCs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в.</w:t>
      </w:r>
      <w:r w:rsidRPr="00E476C6">
        <w:rPr>
          <w:rFonts w:ascii="GHEA Grapalat" w:hAnsi="GHEA Grapalat"/>
          <w:sz w:val="22"/>
          <w:szCs w:val="22"/>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г.</w:t>
      </w:r>
      <w:r w:rsidRPr="00E476C6">
        <w:rPr>
          <w:rFonts w:ascii="GHEA Grapalat" w:hAnsi="GHEA Grapalat"/>
          <w:sz w:val="22"/>
          <w:szCs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3)</w:t>
      </w:r>
      <w:r w:rsidRPr="00E476C6">
        <w:rPr>
          <w:rFonts w:ascii="GHEA Grapalat" w:hAnsi="GHEA Grapalat"/>
          <w:sz w:val="22"/>
          <w:szCs w:val="22"/>
        </w:rPr>
        <w:tab/>
        <w:t>участники, не имеющие статуса физического лица, считаются взаимосвязанными, если:</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а.</w:t>
      </w:r>
      <w:r w:rsidRPr="00E476C6">
        <w:rPr>
          <w:rFonts w:ascii="GHEA Grapalat" w:hAnsi="GHEA Grapalat"/>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76C6">
        <w:rPr>
          <w:rFonts w:ascii="Courier New" w:hAnsi="Courier New" w:cs="Courier New"/>
          <w:sz w:val="22"/>
          <w:szCs w:val="22"/>
          <w:lang w:val="en-US"/>
        </w:rPr>
        <w:t> </w:t>
      </w:r>
      <w:r w:rsidRPr="00E476C6">
        <w:rPr>
          <w:rFonts w:ascii="GHEA Grapalat" w:hAnsi="GHEA Grapalat"/>
          <w:sz w:val="22"/>
          <w:szCs w:val="22"/>
        </w:rPr>
        <w:t>лица;</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б.</w:t>
      </w:r>
      <w:r w:rsidRPr="00E476C6">
        <w:rPr>
          <w:rFonts w:ascii="GHEA Grapalat" w:hAnsi="GHEA Grapalat"/>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в.</w:t>
      </w:r>
      <w:r w:rsidRPr="00E476C6">
        <w:rPr>
          <w:rFonts w:ascii="GHEA Grapalat" w:hAnsi="GHEA Grapalat"/>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D5D26" w:rsidRPr="00E476C6" w:rsidRDefault="000D5D26" w:rsidP="00E476C6">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476C6">
        <w:rPr>
          <w:rFonts w:ascii="GHEA Grapalat" w:hAnsi="GHEA Grapalat"/>
          <w:sz w:val="22"/>
          <w:szCs w:val="22"/>
        </w:rPr>
        <w:t>г.</w:t>
      </w:r>
      <w:r w:rsidRPr="00E476C6">
        <w:rPr>
          <w:rFonts w:ascii="GHEA Grapalat" w:hAnsi="GHEA Grapalat"/>
          <w:sz w:val="22"/>
          <w:szCs w:val="22"/>
        </w:rPr>
        <w:tab/>
        <w:t>они действовали или действуют согласованно, исходя из общих экономических интересов.</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D5D26" w:rsidRPr="00E476C6" w:rsidRDefault="000D5D26"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2.4.</w:t>
      </w:r>
      <w:r w:rsidRPr="00E476C6">
        <w:rPr>
          <w:rFonts w:ascii="GHEA Grapalat" w:hAnsi="GHEA Grapalat"/>
          <w:sz w:val="22"/>
          <w:szCs w:val="22"/>
        </w:rPr>
        <w:tab/>
        <w:t xml:space="preserve">Участник, в случае признания отобранным участником, в сроки и порядке, </w:t>
      </w:r>
      <w:r w:rsidRPr="00E476C6">
        <w:rPr>
          <w:rFonts w:ascii="GHEA Grapalat" w:hAnsi="GHEA Grapalat"/>
          <w:sz w:val="22"/>
          <w:szCs w:val="22"/>
        </w:rPr>
        <w:lastRenderedPageBreak/>
        <w:t xml:space="preserve">установленными статьей 35 Закона, представляет обеспечение квалификации в размере </w:t>
      </w:r>
      <w:r w:rsidR="00EB6FE5" w:rsidRPr="00E476C6">
        <w:rPr>
          <w:rFonts w:ascii="GHEA Grapalat" w:hAnsi="GHEA Grapalat"/>
          <w:sz w:val="22"/>
          <w:szCs w:val="22"/>
          <w:lang w:val="en-US"/>
        </w:rPr>
        <w:t>30</w:t>
      </w:r>
      <w:r w:rsidRPr="00E476C6">
        <w:rPr>
          <w:rFonts w:ascii="GHEA Grapalat" w:hAnsi="GHEA Grapalat"/>
          <w:sz w:val="22"/>
          <w:szCs w:val="22"/>
        </w:rPr>
        <w:t xml:space="preserve"> процентов</w:t>
      </w:r>
      <w:r w:rsidR="00EB6FE5" w:rsidRPr="00E476C6">
        <w:rPr>
          <w:rFonts w:ascii="GHEA Grapalat" w:hAnsi="GHEA Grapalat"/>
          <w:sz w:val="22"/>
          <w:szCs w:val="22"/>
          <w:lang w:val="en-US"/>
        </w:rPr>
        <w:t xml:space="preserve"> </w:t>
      </w:r>
      <w:r w:rsidRPr="00E476C6">
        <w:rPr>
          <w:rFonts w:ascii="GHEA Grapalat" w:hAnsi="GHEA Grapalat"/>
          <w:sz w:val="22"/>
          <w:szCs w:val="22"/>
        </w:rPr>
        <w:t>5,1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D5D26" w:rsidRPr="00E476C6" w:rsidRDefault="000D5D26"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rPr>
        <w:t>2.5.</w:t>
      </w:r>
      <w:r w:rsidRPr="00E476C6">
        <w:rPr>
          <w:rFonts w:ascii="GHEA Grapalat" w:hAnsi="GHEA Grapalat"/>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0D5D26" w:rsidRPr="00E476C6" w:rsidRDefault="000D5D26" w:rsidP="00E476C6">
      <w:pPr>
        <w:pStyle w:val="BodyTextIndent2"/>
        <w:widowControl w:val="0"/>
        <w:tabs>
          <w:tab w:val="left" w:pos="1134"/>
        </w:tabs>
        <w:spacing w:line="240" w:lineRule="auto"/>
        <w:ind w:firstLine="567"/>
        <w:rPr>
          <w:rFonts w:ascii="GHEA Grapalat" w:hAnsi="GHEA Grapalat"/>
          <w:sz w:val="22"/>
          <w:szCs w:val="22"/>
        </w:rPr>
      </w:pPr>
      <w:r w:rsidRPr="00E476C6">
        <w:rPr>
          <w:rFonts w:ascii="GHEA Grapalat" w:hAnsi="GHEA Grapalat"/>
          <w:sz w:val="22"/>
          <w:szCs w:val="22"/>
        </w:rPr>
        <w:t>2.6.</w:t>
      </w:r>
      <w:r w:rsidRPr="00E476C6">
        <w:rPr>
          <w:rFonts w:ascii="GHEA Grapalat" w:hAnsi="GHEA Grapalat"/>
          <w:sz w:val="22"/>
          <w:szCs w:val="22"/>
        </w:rPr>
        <w:tab/>
        <w:t xml:space="preserve">Участники могут участвовать в настоящей процедуре в порядке совместной деятельности (консорциумом). </w:t>
      </w:r>
    </w:p>
    <w:p w:rsidR="000D5D26" w:rsidRPr="00E476C6" w:rsidRDefault="000D5D26" w:rsidP="00E476C6">
      <w:pPr>
        <w:pStyle w:val="BodyTextIndent2"/>
        <w:widowControl w:val="0"/>
        <w:spacing w:line="240" w:lineRule="auto"/>
        <w:rPr>
          <w:rFonts w:ascii="GHEA Grapalat" w:hAnsi="GHEA Grapalat" w:cs="Sylfaen"/>
          <w:sz w:val="22"/>
          <w:szCs w:val="22"/>
        </w:rPr>
      </w:pPr>
      <w:r w:rsidRPr="00E476C6">
        <w:rPr>
          <w:rFonts w:ascii="GHEA Grapalat" w:hAnsi="GHEA Grapalat"/>
          <w:sz w:val="22"/>
          <w:szCs w:val="22"/>
        </w:rPr>
        <w:t>В подобном случае:</w:t>
      </w:r>
    </w:p>
    <w:p w:rsidR="000D5D26" w:rsidRPr="00E476C6" w:rsidRDefault="000D5D26" w:rsidP="00E476C6">
      <w:pPr>
        <w:pStyle w:val="BodyTextIndent2"/>
        <w:widowControl w:val="0"/>
        <w:tabs>
          <w:tab w:val="left" w:pos="1134"/>
        </w:tabs>
        <w:spacing w:line="240" w:lineRule="auto"/>
        <w:ind w:firstLine="567"/>
        <w:rPr>
          <w:rFonts w:ascii="GHEA Grapalat" w:hAnsi="GHEA Grapalat"/>
          <w:sz w:val="22"/>
          <w:szCs w:val="22"/>
        </w:rPr>
      </w:pPr>
      <w:r w:rsidRPr="00E476C6">
        <w:rPr>
          <w:rFonts w:ascii="GHEA Grapalat" w:hAnsi="GHEA Grapalat"/>
          <w:sz w:val="22"/>
          <w:szCs w:val="22"/>
        </w:rPr>
        <w:t>1)</w:t>
      </w:r>
      <w:r w:rsidRPr="00E476C6">
        <w:rPr>
          <w:rFonts w:ascii="GHEA Grapalat" w:hAnsi="GHEA Grapalat"/>
          <w:sz w:val="22"/>
          <w:szCs w:val="22"/>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476C6" w:rsidRDefault="000D5D26" w:rsidP="00E476C6">
      <w:pPr>
        <w:pStyle w:val="BodyTextIndent2"/>
        <w:widowControl w:val="0"/>
        <w:tabs>
          <w:tab w:val="left" w:pos="1134"/>
        </w:tabs>
        <w:spacing w:line="240" w:lineRule="auto"/>
        <w:ind w:firstLine="567"/>
        <w:rPr>
          <w:rFonts w:ascii="GHEA Grapalat" w:hAnsi="GHEA Grapalat" w:cs="Sylfaen"/>
          <w:sz w:val="22"/>
          <w:szCs w:val="22"/>
        </w:rPr>
      </w:pPr>
      <w:r w:rsidRPr="00E476C6">
        <w:rPr>
          <w:rFonts w:ascii="GHEA Grapalat" w:hAnsi="GHEA Grapalat"/>
          <w:sz w:val="22"/>
          <w:szCs w:val="22"/>
        </w:rPr>
        <w:t>2)</w:t>
      </w:r>
      <w:r w:rsidRPr="00E476C6">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E476C6" w:rsidRDefault="00F677F1" w:rsidP="00E476C6">
      <w:pPr>
        <w:widowControl w:val="0"/>
        <w:spacing w:after="160"/>
        <w:jc w:val="center"/>
        <w:rPr>
          <w:rFonts w:ascii="GHEA Grapalat" w:hAnsi="GHEA Grapalat"/>
          <w:b/>
          <w:sz w:val="22"/>
          <w:szCs w:val="22"/>
        </w:rPr>
      </w:pPr>
    </w:p>
    <w:p w:rsidR="00096865" w:rsidRPr="00E476C6" w:rsidRDefault="00ED2352" w:rsidP="00E476C6">
      <w:pPr>
        <w:widowControl w:val="0"/>
        <w:spacing w:after="160"/>
        <w:jc w:val="center"/>
        <w:rPr>
          <w:rFonts w:ascii="GHEA Grapalat" w:hAnsi="GHEA Grapalat" w:cs="Arial"/>
          <w:b/>
          <w:sz w:val="22"/>
          <w:szCs w:val="22"/>
        </w:rPr>
      </w:pPr>
      <w:r w:rsidRPr="00E476C6">
        <w:rPr>
          <w:rFonts w:ascii="GHEA Grapalat" w:hAnsi="GHEA Grapalat"/>
          <w:b/>
          <w:sz w:val="22"/>
          <w:szCs w:val="22"/>
        </w:rPr>
        <w:t>3.</w:t>
      </w:r>
      <w:r w:rsidR="002B32D6" w:rsidRPr="00E476C6">
        <w:rPr>
          <w:rFonts w:ascii="GHEA Grapalat" w:hAnsi="GHEA Grapalat"/>
          <w:b/>
          <w:sz w:val="22"/>
          <w:szCs w:val="22"/>
        </w:rPr>
        <w:t xml:space="preserve"> РАЗЪЯСНЕНИЕ ПРИГЛАШЕНИЯ </w:t>
      </w:r>
      <w:r w:rsidRPr="00E476C6">
        <w:rPr>
          <w:rFonts w:ascii="GHEA Grapalat" w:hAnsi="GHEA Grapalat"/>
          <w:b/>
          <w:sz w:val="22"/>
          <w:szCs w:val="22"/>
        </w:rPr>
        <w:br/>
      </w:r>
      <w:r w:rsidR="002B32D6" w:rsidRPr="00E476C6">
        <w:rPr>
          <w:rFonts w:ascii="GHEA Grapalat" w:hAnsi="GHEA Grapalat"/>
          <w:b/>
          <w:sz w:val="22"/>
          <w:szCs w:val="22"/>
        </w:rPr>
        <w:t xml:space="preserve">И ПОРЯДОК ВНЕСЕНИЯ ИЗМЕНЕНИЯ В ПРИГЛАШЕНИЕ </w:t>
      </w:r>
    </w:p>
    <w:p w:rsidR="00096865" w:rsidRPr="00E476C6" w:rsidRDefault="00096865"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3.1</w:t>
      </w:r>
      <w:r w:rsidR="000A15F9" w:rsidRPr="00E476C6">
        <w:rPr>
          <w:rFonts w:ascii="GHEA Grapalat" w:hAnsi="GHEA Grapalat"/>
          <w:sz w:val="22"/>
          <w:szCs w:val="22"/>
        </w:rPr>
        <w:t>.</w:t>
      </w:r>
      <w:r w:rsidR="00ED2352" w:rsidRPr="00E476C6">
        <w:rPr>
          <w:rFonts w:ascii="GHEA Grapalat" w:hAnsi="GHEA Grapalat"/>
          <w:sz w:val="22"/>
          <w:szCs w:val="22"/>
        </w:rPr>
        <w:tab/>
      </w:r>
      <w:r w:rsidRPr="00E476C6">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E476C6" w:rsidRDefault="00096865" w:rsidP="00E476C6">
      <w:pPr>
        <w:widowControl w:val="0"/>
        <w:autoSpaceDE w:val="0"/>
        <w:autoSpaceDN w:val="0"/>
        <w:adjustRightInd w:val="0"/>
        <w:ind w:firstLine="567"/>
        <w:jc w:val="both"/>
        <w:rPr>
          <w:rFonts w:ascii="GHEA Grapalat" w:hAnsi="GHEA Grapalat"/>
          <w:sz w:val="22"/>
          <w:szCs w:val="22"/>
        </w:rPr>
      </w:pPr>
      <w:r w:rsidRPr="00E476C6">
        <w:rPr>
          <w:rFonts w:ascii="GHEA Grapalat" w:hAnsi="GHEA Grapalat"/>
          <w:sz w:val="22"/>
          <w:szCs w:val="22"/>
        </w:rPr>
        <w:t xml:space="preserve">Участник имеет право </w:t>
      </w:r>
      <w:r w:rsidR="006735A4" w:rsidRPr="00E476C6">
        <w:rPr>
          <w:rFonts w:ascii="GHEA Grapalat" w:hAnsi="GHEA Grapalat"/>
          <w:sz w:val="22"/>
          <w:szCs w:val="22"/>
        </w:rPr>
        <w:t>в письменной форме</w:t>
      </w:r>
      <w:r w:rsidRPr="00E476C6">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E476C6">
        <w:rPr>
          <w:rFonts w:ascii="GHEA Grapalat" w:hAnsi="GHEA Grapalat"/>
          <w:sz w:val="22"/>
          <w:szCs w:val="22"/>
        </w:rPr>
        <w:t xml:space="preserve">в письменной форме </w:t>
      </w:r>
      <w:r w:rsidRPr="00E476C6">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AA7117" w:rsidRPr="00E476C6">
        <w:rPr>
          <w:rFonts w:ascii="GHEA Grapalat" w:hAnsi="GHEA Grapalat"/>
          <w:sz w:val="22"/>
          <w:szCs w:val="22"/>
        </w:rPr>
        <w:t xml:space="preserve"> </w:t>
      </w:r>
    </w:p>
    <w:p w:rsidR="00096865" w:rsidRPr="00E476C6" w:rsidRDefault="00096865"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3.2.</w:t>
      </w:r>
      <w:r w:rsidR="00ED2352" w:rsidRPr="00E476C6">
        <w:rPr>
          <w:rFonts w:ascii="GHEA Grapalat" w:hAnsi="GHEA Grapalat"/>
          <w:sz w:val="22"/>
          <w:szCs w:val="22"/>
        </w:rPr>
        <w:tab/>
      </w:r>
      <w:r w:rsidRPr="00E476C6">
        <w:rPr>
          <w:rFonts w:ascii="GHEA Grapalat" w:hAnsi="GHEA Grapalat"/>
          <w:sz w:val="22"/>
          <w:szCs w:val="22"/>
        </w:rPr>
        <w:t>В день предоставления разъяснения объявление о запросе и о</w:t>
      </w:r>
      <w:r w:rsidR="00775FAF" w:rsidRPr="00E476C6">
        <w:rPr>
          <w:rFonts w:ascii="Courier New" w:hAnsi="Courier New" w:cs="Courier New"/>
          <w:sz w:val="22"/>
          <w:szCs w:val="22"/>
          <w:lang w:val="en-US"/>
        </w:rPr>
        <w:t> </w:t>
      </w:r>
      <w:r w:rsidRPr="00E476C6">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476C6">
        <w:rPr>
          <w:rFonts w:ascii="Courier New" w:hAnsi="Courier New" w:cs="Courier New"/>
          <w:sz w:val="22"/>
          <w:szCs w:val="22"/>
          <w:lang w:val="en-US"/>
        </w:rPr>
        <w:t> </w:t>
      </w:r>
      <w:r w:rsidRPr="00E476C6">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476C6" w:rsidRDefault="00096865" w:rsidP="00E476C6">
      <w:pPr>
        <w:widowControl w:val="0"/>
        <w:tabs>
          <w:tab w:val="left" w:pos="1134"/>
        </w:tabs>
        <w:autoSpaceDE w:val="0"/>
        <w:autoSpaceDN w:val="0"/>
        <w:adjustRightInd w:val="0"/>
        <w:ind w:firstLine="567"/>
        <w:jc w:val="both"/>
        <w:rPr>
          <w:rFonts w:ascii="GHEA Grapalat" w:hAnsi="GHEA Grapalat"/>
          <w:sz w:val="22"/>
          <w:szCs w:val="22"/>
        </w:rPr>
      </w:pPr>
      <w:r w:rsidRPr="00E476C6">
        <w:rPr>
          <w:rFonts w:ascii="GHEA Grapalat" w:hAnsi="GHEA Grapalat"/>
          <w:sz w:val="22"/>
          <w:szCs w:val="22"/>
        </w:rPr>
        <w:t>3.3</w:t>
      </w:r>
      <w:r w:rsidR="000A15F9" w:rsidRPr="00E476C6">
        <w:rPr>
          <w:rFonts w:ascii="GHEA Grapalat" w:hAnsi="GHEA Grapalat"/>
          <w:sz w:val="22"/>
          <w:szCs w:val="22"/>
        </w:rPr>
        <w:t>.</w:t>
      </w:r>
      <w:r w:rsidR="00ED2352" w:rsidRPr="00E476C6">
        <w:rPr>
          <w:rFonts w:ascii="GHEA Grapalat" w:hAnsi="GHEA Grapalat"/>
          <w:sz w:val="22"/>
          <w:szCs w:val="22"/>
        </w:rPr>
        <w:tab/>
      </w:r>
      <w:r w:rsidRPr="00E476C6">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476C6">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E476C6">
        <w:rPr>
          <w:rFonts w:ascii="GHEA Grapalat" w:hAnsi="GHEA Grapalat"/>
          <w:sz w:val="22"/>
          <w:szCs w:val="22"/>
        </w:rPr>
        <w:t>у</w:t>
      </w:r>
      <w:r w:rsidR="00791FE4" w:rsidRPr="00E476C6">
        <w:rPr>
          <w:rFonts w:ascii="GHEA Grapalat" w:hAnsi="GHEA Grapalat"/>
          <w:sz w:val="22"/>
          <w:szCs w:val="22"/>
        </w:rPr>
        <w:t>частником товаров техническим характеристикам, предусмотренным настоящим</w:t>
      </w:r>
      <w:r w:rsidR="00791FE4" w:rsidRPr="00E476C6">
        <w:rPr>
          <w:rFonts w:ascii="Sylfaen" w:hAnsi="Sylfaen"/>
          <w:sz w:val="22"/>
          <w:szCs w:val="22"/>
          <w:lang w:val="hy-AM"/>
        </w:rPr>
        <w:t xml:space="preserve"> </w:t>
      </w:r>
      <w:r w:rsidR="00791FE4" w:rsidRPr="00E476C6">
        <w:rPr>
          <w:rFonts w:ascii="GHEA Grapalat" w:hAnsi="GHEA Grapalat"/>
          <w:sz w:val="22"/>
          <w:szCs w:val="22"/>
        </w:rPr>
        <w:t>приглашением</w:t>
      </w:r>
      <w:r w:rsidRPr="00E476C6">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476C6" w:rsidRDefault="00096865" w:rsidP="00E476C6">
      <w:pPr>
        <w:widowControl w:val="0"/>
        <w:tabs>
          <w:tab w:val="left" w:pos="1134"/>
        </w:tabs>
        <w:autoSpaceDE w:val="0"/>
        <w:autoSpaceDN w:val="0"/>
        <w:adjustRightInd w:val="0"/>
        <w:ind w:firstLine="567"/>
        <w:jc w:val="both"/>
        <w:rPr>
          <w:rFonts w:ascii="GHEA Grapalat" w:hAnsi="GHEA Grapalat"/>
          <w:sz w:val="22"/>
          <w:szCs w:val="22"/>
          <w:lang w:val="hy-AM"/>
        </w:rPr>
      </w:pPr>
      <w:r w:rsidRPr="00E476C6">
        <w:rPr>
          <w:rFonts w:ascii="GHEA Grapalat" w:hAnsi="GHEA Grapalat"/>
          <w:sz w:val="22"/>
          <w:szCs w:val="22"/>
        </w:rPr>
        <w:t>3.4</w:t>
      </w:r>
      <w:r w:rsidR="000A15F9" w:rsidRPr="00E476C6">
        <w:rPr>
          <w:rFonts w:ascii="GHEA Grapalat" w:hAnsi="GHEA Grapalat"/>
          <w:sz w:val="22"/>
          <w:szCs w:val="22"/>
        </w:rPr>
        <w:t>.</w:t>
      </w:r>
      <w:r w:rsidR="00ED2352" w:rsidRPr="00E476C6">
        <w:rPr>
          <w:rFonts w:ascii="GHEA Grapalat" w:hAnsi="GHEA Grapalat"/>
          <w:sz w:val="22"/>
          <w:szCs w:val="22"/>
        </w:rPr>
        <w:tab/>
      </w:r>
      <w:r w:rsidRPr="00E476C6">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E476C6" w:rsidRDefault="002D7D70" w:rsidP="00E476C6">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E476C6">
        <w:rPr>
          <w:rFonts w:ascii="GHEA Grapalat" w:hAnsi="GHEA Grapalat"/>
          <w:sz w:val="22"/>
          <w:szCs w:val="22"/>
          <w:lang w:val="hy-AM"/>
        </w:rPr>
        <w:t>3.5</w:t>
      </w:r>
      <w:r w:rsidR="00F9791A" w:rsidRPr="00E476C6">
        <w:rPr>
          <w:rFonts w:ascii="GHEA Grapalat" w:hAnsi="GHEA Grapalat"/>
          <w:sz w:val="22"/>
          <w:szCs w:val="22"/>
        </w:rPr>
        <w:t xml:space="preserve"> </w:t>
      </w:r>
      <w:r w:rsidR="00F9791A" w:rsidRPr="00E476C6">
        <w:rPr>
          <w:rFonts w:ascii="GHEA Grapalat" w:hAnsi="GHEA Grapalat"/>
          <w:sz w:val="22"/>
          <w:szCs w:val="22"/>
          <w:lang w:val="hy-AM"/>
        </w:rPr>
        <w:t>Кажд</w:t>
      </w:r>
      <w:r w:rsidR="00F9791A" w:rsidRPr="00E476C6">
        <w:rPr>
          <w:rFonts w:ascii="GHEA Grapalat" w:hAnsi="GHEA Grapalat"/>
          <w:sz w:val="22"/>
          <w:szCs w:val="22"/>
        </w:rPr>
        <w:t>ое лиц</w:t>
      </w:r>
      <w:r w:rsidR="00CA1F39" w:rsidRPr="00E476C6">
        <w:rPr>
          <w:rFonts w:ascii="GHEA Grapalat" w:hAnsi="GHEA Grapalat"/>
          <w:sz w:val="22"/>
          <w:szCs w:val="22"/>
        </w:rPr>
        <w:t>о</w:t>
      </w:r>
      <w:r w:rsidR="00CA1F39" w:rsidRPr="00E476C6">
        <w:rPr>
          <w:rFonts w:ascii="GHEA Grapalat" w:hAnsi="GHEA Grapalat"/>
          <w:sz w:val="22"/>
          <w:szCs w:val="22"/>
          <w:lang w:val="hy-AM"/>
        </w:rPr>
        <w:t xml:space="preserve"> без указания имени</w:t>
      </w:r>
      <w:r w:rsidR="00F9791A" w:rsidRPr="00E476C6">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E476C6">
        <w:rPr>
          <w:rFonts w:ascii="GHEA Grapalat" w:hAnsi="GHEA Grapalat"/>
          <w:sz w:val="22"/>
          <w:szCs w:val="22"/>
        </w:rPr>
        <w:t xml:space="preserve">имеет право </w:t>
      </w:r>
      <w:r w:rsidR="00F9791A" w:rsidRPr="00E476C6">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476C6">
        <w:rPr>
          <w:rFonts w:ascii="GHEA Grapalat" w:hAnsi="GHEA Grapalat"/>
          <w:sz w:val="22"/>
          <w:szCs w:val="22"/>
        </w:rPr>
        <w:t xml:space="preserve"> </w:t>
      </w:r>
      <w:r w:rsidR="00F9791A" w:rsidRPr="00E476C6">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E476C6">
        <w:rPr>
          <w:rFonts w:ascii="GHEA Grapalat" w:hAnsi="GHEA Grapalat"/>
          <w:sz w:val="22"/>
          <w:szCs w:val="22"/>
        </w:rPr>
        <w:t>.</w:t>
      </w:r>
      <w:r w:rsidR="00F9791A" w:rsidRPr="00E476C6">
        <w:rPr>
          <w:rFonts w:ascii="GHEA Grapalat" w:hAnsi="GHEA Grapalat"/>
          <w:sz w:val="22"/>
          <w:szCs w:val="22"/>
          <w:lang w:val="hy-AM"/>
        </w:rPr>
        <w:t xml:space="preserve"> </w:t>
      </w:r>
      <w:r w:rsidR="00750FFF" w:rsidRPr="00E476C6">
        <w:rPr>
          <w:rFonts w:ascii="GHEA Grapalat" w:hAnsi="GHEA Grapalat"/>
          <w:sz w:val="22"/>
          <w:szCs w:val="22"/>
          <w:lang w:val="hy-AM"/>
        </w:rPr>
        <w:t xml:space="preserve">В случае признания представленных обоснований приемлемыми оценочная комиссия </w:t>
      </w:r>
      <w:r w:rsidR="00750FFF" w:rsidRPr="00E476C6">
        <w:rPr>
          <w:rFonts w:ascii="GHEA Grapalat" w:hAnsi="GHEA Grapalat"/>
          <w:sz w:val="22"/>
          <w:szCs w:val="22"/>
          <w:lang w:val="hy-AM"/>
        </w:rPr>
        <w:lastRenderedPageBreak/>
        <w:t>в установленный срок вносит обусловленные ими изменения в приглашение.</w:t>
      </w:r>
    </w:p>
    <w:p w:rsidR="00096865" w:rsidRPr="00E476C6" w:rsidRDefault="00096865" w:rsidP="00E476C6">
      <w:pPr>
        <w:widowControl w:val="0"/>
        <w:tabs>
          <w:tab w:val="left" w:pos="1134"/>
        </w:tabs>
        <w:autoSpaceDE w:val="0"/>
        <w:autoSpaceDN w:val="0"/>
        <w:adjustRightInd w:val="0"/>
        <w:ind w:firstLine="567"/>
        <w:jc w:val="both"/>
        <w:rPr>
          <w:rFonts w:ascii="GHEA Grapalat" w:hAnsi="GHEA Grapalat" w:cs="Arial Unicode"/>
          <w:sz w:val="22"/>
          <w:szCs w:val="22"/>
        </w:rPr>
      </w:pPr>
      <w:r w:rsidRPr="00E476C6">
        <w:rPr>
          <w:rFonts w:ascii="GHEA Grapalat" w:hAnsi="GHEA Grapalat"/>
          <w:sz w:val="22"/>
          <w:szCs w:val="22"/>
        </w:rPr>
        <w:t>3.</w:t>
      </w:r>
      <w:r w:rsidR="00E648D1" w:rsidRPr="00E476C6">
        <w:rPr>
          <w:rFonts w:ascii="GHEA Grapalat" w:hAnsi="GHEA Grapalat"/>
          <w:sz w:val="22"/>
          <w:szCs w:val="22"/>
          <w:lang w:val="hy-AM"/>
        </w:rPr>
        <w:t>6</w:t>
      </w:r>
      <w:r w:rsidR="000A15F9" w:rsidRPr="00E476C6">
        <w:rPr>
          <w:rFonts w:ascii="GHEA Grapalat" w:hAnsi="GHEA Grapalat"/>
          <w:sz w:val="22"/>
          <w:szCs w:val="22"/>
        </w:rPr>
        <w:t>.</w:t>
      </w:r>
      <w:r w:rsidR="00ED2352" w:rsidRPr="00E476C6">
        <w:rPr>
          <w:rFonts w:ascii="GHEA Grapalat" w:hAnsi="GHEA Grapalat"/>
          <w:sz w:val="22"/>
          <w:szCs w:val="22"/>
        </w:rPr>
        <w:tab/>
      </w:r>
      <w:r w:rsidRPr="00E476C6">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476C6">
        <w:rPr>
          <w:rFonts w:ascii="Courier New" w:hAnsi="Courier New" w:cs="Courier New"/>
          <w:sz w:val="22"/>
          <w:szCs w:val="22"/>
          <w:lang w:val="en-US"/>
        </w:rPr>
        <w:t> </w:t>
      </w:r>
      <w:r w:rsidRPr="00E476C6">
        <w:rPr>
          <w:rFonts w:ascii="GHEA Grapalat" w:hAnsi="GHEA Grapalat"/>
          <w:sz w:val="22"/>
          <w:szCs w:val="22"/>
        </w:rPr>
        <w:t xml:space="preserve">этих изменениях. В этом случае участники обязаны продлить срок </w:t>
      </w:r>
      <w:r w:rsidR="004B67B2" w:rsidRPr="00E476C6">
        <w:rPr>
          <w:rFonts w:ascii="GHEA Grapalat" w:hAnsi="GHEA Grapalat"/>
          <w:sz w:val="22"/>
          <w:szCs w:val="22"/>
        </w:rPr>
        <w:t>действия,</w:t>
      </w:r>
      <w:r w:rsidRPr="00E476C6">
        <w:rPr>
          <w:rFonts w:ascii="GHEA Grapalat" w:hAnsi="GHEA Grapalat"/>
          <w:sz w:val="22"/>
          <w:szCs w:val="22"/>
        </w:rPr>
        <w:t xml:space="preserve"> представленного ими обеспечения заявки или представить новое обеспечение заявки. </w:t>
      </w:r>
    </w:p>
    <w:p w:rsidR="00096865" w:rsidRPr="00E476C6" w:rsidRDefault="00955A1E" w:rsidP="00E476C6">
      <w:pPr>
        <w:widowControl w:val="0"/>
        <w:spacing w:after="160"/>
        <w:jc w:val="center"/>
        <w:rPr>
          <w:rFonts w:ascii="GHEA Grapalat" w:hAnsi="GHEA Grapalat" w:cs="Arial"/>
          <w:b/>
          <w:sz w:val="22"/>
          <w:szCs w:val="22"/>
        </w:rPr>
      </w:pPr>
      <w:r w:rsidRPr="00E476C6">
        <w:rPr>
          <w:rFonts w:ascii="GHEA Grapalat" w:hAnsi="GHEA Grapalat"/>
          <w:b/>
          <w:sz w:val="22"/>
          <w:szCs w:val="22"/>
        </w:rPr>
        <w:t>4. ПОРЯДОК ПОДАЧИ ЗАЯВКИ</w:t>
      </w:r>
    </w:p>
    <w:p w:rsidR="00096865" w:rsidRPr="00E476C6" w:rsidRDefault="00096865"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4.1</w:t>
      </w:r>
      <w:r w:rsidR="00A34DFE" w:rsidRPr="00E476C6">
        <w:rPr>
          <w:rFonts w:ascii="GHEA Grapalat" w:hAnsi="GHEA Grapalat"/>
          <w:sz w:val="22"/>
          <w:szCs w:val="22"/>
        </w:rPr>
        <w:t>.</w:t>
      </w:r>
      <w:r w:rsidR="009C7913" w:rsidRPr="00E476C6">
        <w:rPr>
          <w:rFonts w:ascii="GHEA Grapalat" w:hAnsi="GHEA Grapalat"/>
          <w:sz w:val="22"/>
          <w:szCs w:val="22"/>
        </w:rPr>
        <w:tab/>
      </w:r>
      <w:r w:rsidRPr="00E476C6">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E476C6" w:rsidRDefault="00096865" w:rsidP="00E476C6">
      <w:pPr>
        <w:pStyle w:val="BodyTextIndent2"/>
        <w:widowControl w:val="0"/>
        <w:spacing w:line="240" w:lineRule="auto"/>
        <w:ind w:firstLine="567"/>
        <w:rPr>
          <w:rFonts w:ascii="GHEA Grapalat" w:hAnsi="GHEA Grapalat" w:cs="Sylfaen"/>
          <w:sz w:val="22"/>
          <w:szCs w:val="22"/>
        </w:rPr>
      </w:pPr>
      <w:r w:rsidRPr="00E476C6">
        <w:rPr>
          <w:rFonts w:ascii="GHEA Grapalat" w:hAnsi="GHEA Grapalat"/>
          <w:sz w:val="22"/>
          <w:szCs w:val="22"/>
        </w:rPr>
        <w:t>Участник может подать заявку как для каждого лота, так и для нескольких или всех лотов.</w:t>
      </w:r>
      <w:r w:rsidR="00AA7117" w:rsidRPr="00E476C6">
        <w:rPr>
          <w:rFonts w:ascii="GHEA Grapalat" w:hAnsi="GHEA Grapalat"/>
          <w:sz w:val="22"/>
          <w:szCs w:val="22"/>
        </w:rPr>
        <w:t xml:space="preserve"> </w:t>
      </w:r>
    </w:p>
    <w:p w:rsidR="00096865" w:rsidRPr="00E476C6" w:rsidRDefault="000946A3" w:rsidP="00E476C6">
      <w:pPr>
        <w:pStyle w:val="BodyTextIndent2"/>
        <w:widowControl w:val="0"/>
        <w:spacing w:line="240" w:lineRule="auto"/>
        <w:ind w:firstLine="567"/>
        <w:rPr>
          <w:rFonts w:ascii="GHEA Grapalat" w:hAnsi="GHEA Grapalat" w:cs="Sylfaen"/>
          <w:sz w:val="22"/>
          <w:szCs w:val="22"/>
        </w:rPr>
      </w:pPr>
      <w:r w:rsidRPr="00E476C6">
        <w:rPr>
          <w:rFonts w:ascii="GHEA Grapalat" w:hAnsi="GHEA Grapalat"/>
          <w:sz w:val="22"/>
          <w:szCs w:val="22"/>
        </w:rPr>
        <w:t>Заявка подается до истечения срока, установленного для этого настоящим Приглашением.</w:t>
      </w:r>
    </w:p>
    <w:p w:rsidR="00096865" w:rsidRPr="00E476C6" w:rsidRDefault="000946A3" w:rsidP="00E476C6">
      <w:pPr>
        <w:pStyle w:val="BodyTextIndent2"/>
        <w:widowControl w:val="0"/>
        <w:spacing w:line="240" w:lineRule="auto"/>
        <w:ind w:firstLine="567"/>
        <w:rPr>
          <w:rFonts w:ascii="GHEA Grapalat" w:hAnsi="GHEA Grapalat"/>
          <w:sz w:val="22"/>
          <w:szCs w:val="22"/>
        </w:rPr>
      </w:pPr>
      <w:r w:rsidRPr="00E476C6">
        <w:rPr>
          <w:rFonts w:ascii="GHEA Grapalat" w:hAnsi="GHEA Grapalat"/>
          <w:sz w:val="22"/>
          <w:szCs w:val="22"/>
        </w:rPr>
        <w:t xml:space="preserve">Порядок подготовки заявки описан в части 2 настоящего приглашения - в инструкции по подготовке заявок </w:t>
      </w:r>
      <w:r w:rsidR="00EB6FE5" w:rsidRPr="00E476C6">
        <w:rPr>
          <w:rFonts w:ascii="GHEA Grapalat" w:hAnsi="GHEA Grapalat"/>
          <w:sz w:val="22"/>
          <w:szCs w:val="22"/>
        </w:rPr>
        <w:t>на открытый конкурс.</w:t>
      </w:r>
    </w:p>
    <w:p w:rsidR="00A80ECD" w:rsidRPr="00E476C6" w:rsidRDefault="00A80ECD" w:rsidP="00E476C6">
      <w:pPr>
        <w:pStyle w:val="BodyTextIndent2"/>
        <w:widowControl w:val="0"/>
        <w:tabs>
          <w:tab w:val="left" w:pos="1134"/>
        </w:tabs>
        <w:spacing w:line="240" w:lineRule="auto"/>
        <w:ind w:firstLine="567"/>
        <w:rPr>
          <w:rFonts w:ascii="GHEA Grapalat" w:hAnsi="GHEA Grapalat" w:cs="Sylfaen"/>
          <w:sz w:val="22"/>
          <w:szCs w:val="22"/>
        </w:rPr>
      </w:pPr>
      <w:r w:rsidRPr="00E476C6">
        <w:rPr>
          <w:rFonts w:ascii="GHEA Grapalat" w:hAnsi="GHEA Grapalat"/>
          <w:sz w:val="22"/>
          <w:szCs w:val="22"/>
        </w:rPr>
        <w:t>4.2.</w:t>
      </w:r>
      <w:r w:rsidRPr="00E476C6">
        <w:rPr>
          <w:rFonts w:ascii="GHEA Grapalat" w:hAnsi="GHEA Grapalat"/>
          <w:sz w:val="22"/>
          <w:szCs w:val="22"/>
        </w:rPr>
        <w:tab/>
        <w:t xml:space="preserve">Заявки на процедуру необходимо представить в комиссию по адресу </w:t>
      </w:r>
      <w:r w:rsidRPr="00E476C6">
        <w:rPr>
          <w:rFonts w:ascii="GHEA Grapalat" w:hAnsi="GHEA Grapalat"/>
          <w:b/>
          <w:sz w:val="22"/>
          <w:szCs w:val="22"/>
        </w:rPr>
        <w:t>"</w:t>
      </w:r>
      <w:r w:rsidR="0042706C" w:rsidRPr="00E476C6">
        <w:rPr>
          <w:rFonts w:ascii="GHEA Grapalat" w:hAnsi="GHEA Grapalat"/>
          <w:b/>
          <w:sz w:val="22"/>
          <w:szCs w:val="22"/>
          <w:lang w:val="hy-AM"/>
        </w:rPr>
        <w:t>РА, г. Ереван, Цицернакаберд парк, 1 дом</w:t>
      </w:r>
      <w:r w:rsidRPr="00E476C6">
        <w:rPr>
          <w:rFonts w:ascii="GHEA Grapalat" w:hAnsi="GHEA Grapalat"/>
          <w:b/>
          <w:sz w:val="22"/>
          <w:szCs w:val="22"/>
        </w:rPr>
        <w:t>" не позднее, чем "</w:t>
      </w:r>
      <w:r w:rsidR="00FC77B5" w:rsidRPr="00E476C6">
        <w:rPr>
          <w:rFonts w:ascii="GHEA Grapalat" w:hAnsi="GHEA Grapalat"/>
          <w:b/>
          <w:sz w:val="22"/>
          <w:szCs w:val="22"/>
        </w:rPr>
        <w:t>12:45</w:t>
      </w:r>
      <w:r w:rsidRPr="00E476C6">
        <w:rPr>
          <w:rFonts w:ascii="GHEA Grapalat" w:hAnsi="GHEA Grapalat"/>
          <w:b/>
          <w:sz w:val="22"/>
          <w:szCs w:val="22"/>
        </w:rPr>
        <w:t xml:space="preserve">" часов </w:t>
      </w:r>
      <w:r w:rsidR="00B14796" w:rsidRPr="00E476C6">
        <w:rPr>
          <w:rFonts w:ascii="GHEA Grapalat" w:hAnsi="GHEA Grapalat"/>
          <w:b/>
          <w:sz w:val="22"/>
          <w:szCs w:val="22"/>
          <w:lang w:val="en-US"/>
        </w:rPr>
        <w:t xml:space="preserve">18-го </w:t>
      </w:r>
      <w:proofErr w:type="spellStart"/>
      <w:r w:rsidR="00B14796" w:rsidRPr="00E476C6">
        <w:rPr>
          <w:rFonts w:ascii="GHEA Grapalat" w:hAnsi="GHEA Grapalat"/>
          <w:b/>
          <w:sz w:val="22"/>
          <w:szCs w:val="22"/>
          <w:lang w:val="en-US"/>
        </w:rPr>
        <w:t>дня</w:t>
      </w:r>
      <w:proofErr w:type="spellEnd"/>
      <w:r w:rsidRPr="00E476C6">
        <w:rPr>
          <w:rFonts w:ascii="GHEA Grapalat" w:hAnsi="GHEA Grapalat"/>
          <w:sz w:val="22"/>
          <w:szCs w:val="22"/>
        </w:rPr>
        <w:t xml:space="preserve"> с даты опубликования в бюллетене объявления и приглашения на настоящую процедуру. </w:t>
      </w:r>
    </w:p>
    <w:p w:rsidR="00A80ECD" w:rsidRPr="00E476C6" w:rsidRDefault="00A80ECD" w:rsidP="00E476C6">
      <w:pPr>
        <w:pStyle w:val="BodyTextIndent2"/>
        <w:widowControl w:val="0"/>
        <w:spacing w:line="240" w:lineRule="auto"/>
        <w:ind w:firstLine="567"/>
        <w:rPr>
          <w:rFonts w:ascii="GHEA Grapalat" w:hAnsi="GHEA Grapalat" w:cs="Sylfaen"/>
          <w:sz w:val="22"/>
          <w:szCs w:val="22"/>
        </w:rPr>
      </w:pPr>
      <w:r w:rsidRPr="00E476C6">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C40FC1" w:rsidRPr="00E476C6">
        <w:rPr>
          <w:rFonts w:ascii="GHEA Grapalat" w:hAnsi="GHEA Grapalat"/>
          <w:b/>
          <w:sz w:val="22"/>
          <w:szCs w:val="22"/>
        </w:rPr>
        <w:t>В</w:t>
      </w:r>
      <w:r w:rsidR="00C748C9" w:rsidRPr="00E476C6">
        <w:rPr>
          <w:rFonts w:ascii="GHEA Grapalat" w:hAnsi="GHEA Grapalat"/>
          <w:b/>
          <w:sz w:val="22"/>
          <w:szCs w:val="22"/>
        </w:rPr>
        <w:t xml:space="preserve">. </w:t>
      </w:r>
      <w:r w:rsidR="00C40FC1" w:rsidRPr="00E476C6">
        <w:rPr>
          <w:rFonts w:ascii="GHEA Grapalat" w:hAnsi="GHEA Grapalat"/>
          <w:b/>
          <w:sz w:val="22"/>
          <w:szCs w:val="22"/>
        </w:rPr>
        <w:t>Еса</w:t>
      </w:r>
      <w:r w:rsidR="00C748C9" w:rsidRPr="00E476C6">
        <w:rPr>
          <w:rFonts w:ascii="GHEA Grapalat" w:hAnsi="GHEA Grapalat"/>
          <w:b/>
          <w:sz w:val="22"/>
          <w:szCs w:val="22"/>
        </w:rPr>
        <w:t>ян</w:t>
      </w:r>
      <w:r w:rsidRPr="00E476C6">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E476C6" w:rsidRDefault="00B67CCD" w:rsidP="00E476C6">
      <w:pPr>
        <w:pStyle w:val="BodyTextIndent2"/>
        <w:widowControl w:val="0"/>
        <w:tabs>
          <w:tab w:val="left" w:pos="1134"/>
        </w:tabs>
        <w:spacing w:line="240" w:lineRule="auto"/>
        <w:ind w:firstLine="567"/>
        <w:rPr>
          <w:rFonts w:ascii="GHEA Grapalat" w:hAnsi="GHEA Grapalat"/>
          <w:sz w:val="22"/>
          <w:szCs w:val="22"/>
        </w:rPr>
      </w:pPr>
      <w:r w:rsidRPr="00E476C6">
        <w:rPr>
          <w:rFonts w:ascii="GHEA Grapalat" w:hAnsi="GHEA Grapalat"/>
          <w:sz w:val="22"/>
          <w:szCs w:val="22"/>
        </w:rPr>
        <w:t>4.3.</w:t>
      </w:r>
      <w:r w:rsidR="003065C4" w:rsidRPr="00E476C6">
        <w:rPr>
          <w:rFonts w:ascii="GHEA Grapalat" w:hAnsi="GHEA Grapalat"/>
          <w:sz w:val="22"/>
          <w:szCs w:val="22"/>
        </w:rPr>
        <w:tab/>
      </w:r>
      <w:r w:rsidRPr="00E476C6">
        <w:rPr>
          <w:rFonts w:ascii="GHEA Grapalat" w:hAnsi="GHEA Grapalat"/>
          <w:sz w:val="22"/>
          <w:szCs w:val="22"/>
        </w:rPr>
        <w:t>В заявке участник представляет:</w:t>
      </w:r>
    </w:p>
    <w:p w:rsidR="005F25EF" w:rsidRPr="00E476C6" w:rsidRDefault="005F25EF" w:rsidP="00E476C6">
      <w:pPr>
        <w:ind w:firstLine="567"/>
        <w:jc w:val="both"/>
        <w:rPr>
          <w:rFonts w:ascii="GHEA Grapalat" w:hAnsi="GHEA Grapalat"/>
          <w:sz w:val="22"/>
          <w:szCs w:val="22"/>
        </w:rPr>
      </w:pPr>
      <w:r w:rsidRPr="00E476C6">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E476C6">
        <w:rPr>
          <w:rFonts w:ascii="GHEA Grapalat" w:hAnsi="GHEA Grapalat"/>
          <w:sz w:val="22"/>
          <w:szCs w:val="22"/>
          <w:lang w:val="hy-AM"/>
        </w:rPr>
        <w:t xml:space="preserve"> </w:t>
      </w:r>
      <w:r w:rsidR="003C5795" w:rsidRPr="00E476C6">
        <w:rPr>
          <w:rFonts w:ascii="GHEA Grapalat" w:hAnsi="GHEA Grapalat"/>
          <w:sz w:val="22"/>
          <w:szCs w:val="22"/>
        </w:rPr>
        <w:t>указав адрес электронной почты, учетный номер налогоплательщика, адре</w:t>
      </w:r>
      <w:r w:rsidR="004B67B2" w:rsidRPr="00E476C6">
        <w:rPr>
          <w:rFonts w:ascii="GHEA Grapalat" w:hAnsi="GHEA Grapalat"/>
          <w:sz w:val="22"/>
          <w:szCs w:val="22"/>
        </w:rPr>
        <w:t>с деятельности и номер телефона</w:t>
      </w:r>
      <w:r w:rsidRPr="00E476C6">
        <w:rPr>
          <w:rFonts w:ascii="GHEA Grapalat" w:hAnsi="GHEA Grapalat"/>
          <w:sz w:val="22"/>
          <w:szCs w:val="22"/>
        </w:rPr>
        <w:t>, которое включает:</w:t>
      </w:r>
    </w:p>
    <w:p w:rsidR="005F25EF" w:rsidRPr="00E476C6" w:rsidRDefault="005F25EF" w:rsidP="00E476C6">
      <w:pPr>
        <w:ind w:firstLine="567"/>
        <w:jc w:val="both"/>
        <w:rPr>
          <w:rFonts w:ascii="GHEA Grapalat" w:hAnsi="GHEA Grapalat"/>
          <w:sz w:val="22"/>
          <w:szCs w:val="22"/>
        </w:rPr>
      </w:pPr>
      <w:r w:rsidRPr="00E476C6">
        <w:rPr>
          <w:rFonts w:ascii="GHEA Grapalat" w:hAnsi="GHEA Grapalat"/>
          <w:sz w:val="22"/>
          <w:szCs w:val="22"/>
        </w:rPr>
        <w:t xml:space="preserve">а) </w:t>
      </w:r>
      <w:r w:rsidR="003C5795" w:rsidRPr="00E476C6">
        <w:rPr>
          <w:rFonts w:ascii="GHEA Grapalat" w:hAnsi="GHEA Grapalat"/>
          <w:sz w:val="22"/>
          <w:szCs w:val="22"/>
        </w:rPr>
        <w:t xml:space="preserve">подтверждение </w:t>
      </w:r>
      <w:r w:rsidRPr="00E476C6">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E476C6" w:rsidRDefault="005F25EF" w:rsidP="00E476C6">
      <w:pPr>
        <w:ind w:firstLine="567"/>
        <w:jc w:val="both"/>
        <w:rPr>
          <w:rFonts w:ascii="GHEA Grapalat" w:hAnsi="GHEA Grapalat"/>
          <w:sz w:val="22"/>
          <w:szCs w:val="22"/>
        </w:rPr>
      </w:pPr>
      <w:r w:rsidRPr="00E476C6">
        <w:rPr>
          <w:rFonts w:ascii="GHEA Grapalat" w:hAnsi="GHEA Grapalat"/>
          <w:sz w:val="22"/>
          <w:szCs w:val="22"/>
        </w:rPr>
        <w:t xml:space="preserve">б) </w:t>
      </w:r>
      <w:r w:rsidR="003C5795" w:rsidRPr="00E476C6">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476C6">
        <w:rPr>
          <w:rFonts w:ascii="GHEA Grapalat" w:hAnsi="GHEA Grapalat"/>
          <w:sz w:val="22"/>
          <w:szCs w:val="22"/>
        </w:rPr>
        <w:t xml:space="preserve"> в случае признания отобранным участником</w:t>
      </w:r>
      <w:r w:rsidR="0049623A" w:rsidRPr="00E476C6">
        <w:rPr>
          <w:rFonts w:ascii="GHEA Grapalat" w:hAnsi="GHEA Grapalat"/>
          <w:sz w:val="22"/>
          <w:szCs w:val="22"/>
        </w:rPr>
        <w:t xml:space="preserve">    </w:t>
      </w:r>
    </w:p>
    <w:p w:rsidR="005F25EF" w:rsidRPr="00E476C6" w:rsidRDefault="005F25EF" w:rsidP="00E476C6">
      <w:pPr>
        <w:ind w:firstLine="567"/>
        <w:jc w:val="both"/>
        <w:rPr>
          <w:rFonts w:ascii="GHEA Grapalat" w:hAnsi="GHEA Grapalat"/>
          <w:sz w:val="22"/>
          <w:szCs w:val="22"/>
        </w:rPr>
      </w:pPr>
      <w:r w:rsidRPr="00E476C6">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E476C6" w:rsidRDefault="005F25EF" w:rsidP="00E476C6">
      <w:pPr>
        <w:ind w:firstLine="567"/>
        <w:jc w:val="both"/>
        <w:rPr>
          <w:rFonts w:ascii="GHEA Grapalat" w:hAnsi="GHEA Grapalat"/>
          <w:sz w:val="22"/>
          <w:szCs w:val="22"/>
        </w:rPr>
      </w:pPr>
      <w:r w:rsidRPr="00E476C6">
        <w:rPr>
          <w:rFonts w:ascii="GHEA Grapalat" w:hAnsi="GHEA Grapalat"/>
          <w:sz w:val="22"/>
          <w:szCs w:val="22"/>
        </w:rPr>
        <w:t>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w:t>
      </w:r>
      <w:r w:rsidR="004B67B2" w:rsidRPr="00E476C6">
        <w:rPr>
          <w:rFonts w:ascii="GHEA Grapalat" w:hAnsi="GHEA Grapalat"/>
          <w:sz w:val="22"/>
          <w:szCs w:val="22"/>
        </w:rPr>
        <w:t>надлежащую ему долю (пай)</w:t>
      </w:r>
      <w:r w:rsidRPr="00E476C6">
        <w:rPr>
          <w:rFonts w:ascii="GHEA Grapalat" w:hAnsi="GHEA Grapalat"/>
          <w:sz w:val="22"/>
          <w:szCs w:val="22"/>
        </w:rPr>
        <w:t xml:space="preserve"> в размере более пятидесяти процентов; </w:t>
      </w:r>
    </w:p>
    <w:p w:rsidR="00EA0D10" w:rsidRPr="00E476C6" w:rsidRDefault="001361B2" w:rsidP="00E476C6">
      <w:pPr>
        <w:pStyle w:val="norm"/>
        <w:widowControl w:val="0"/>
        <w:tabs>
          <w:tab w:val="left" w:pos="1134"/>
        </w:tabs>
        <w:spacing w:line="240" w:lineRule="auto"/>
        <w:ind w:firstLine="567"/>
        <w:rPr>
          <w:rFonts w:ascii="GHEA Grapalat" w:hAnsi="GHEA Grapalat"/>
          <w:szCs w:val="22"/>
        </w:rPr>
      </w:pPr>
      <w:r w:rsidRPr="00E476C6">
        <w:rPr>
          <w:rFonts w:ascii="GHEA Grapalat" w:hAnsi="GHEA Grapalat"/>
          <w:szCs w:val="22"/>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476C6">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E476C6">
        <w:rPr>
          <w:rFonts w:ascii="GHEA Grapalat" w:hAnsi="GHEA Grapalat"/>
          <w:szCs w:val="22"/>
        </w:rPr>
        <w:t xml:space="preserve"> решении заключить договор;</w:t>
      </w:r>
      <w:r w:rsidR="005F25EF" w:rsidRPr="00E476C6">
        <w:rPr>
          <w:rFonts w:ascii="GHEA Grapalat" w:hAnsi="GHEA Grapalat"/>
          <w:szCs w:val="22"/>
        </w:rPr>
        <w:t xml:space="preserve">  </w:t>
      </w:r>
    </w:p>
    <w:p w:rsidR="00071119" w:rsidRPr="00E476C6" w:rsidRDefault="00932115" w:rsidP="00E476C6">
      <w:pPr>
        <w:pStyle w:val="norm"/>
        <w:widowControl w:val="0"/>
        <w:tabs>
          <w:tab w:val="left" w:pos="1134"/>
        </w:tabs>
        <w:spacing w:line="240" w:lineRule="auto"/>
        <w:ind w:firstLine="567"/>
        <w:rPr>
          <w:rFonts w:ascii="GHEA Grapalat" w:hAnsi="GHEA Grapalat"/>
          <w:szCs w:val="22"/>
          <w:lang w:val="hy-AM"/>
        </w:rPr>
      </w:pPr>
      <w:r w:rsidRPr="00E476C6">
        <w:rPr>
          <w:rFonts w:ascii="GHEA Grapalat" w:hAnsi="GHEA Grapalat"/>
          <w:szCs w:val="22"/>
        </w:rPr>
        <w:t>2</w:t>
      </w:r>
      <w:r w:rsidR="005F25EF" w:rsidRPr="00E476C6">
        <w:rPr>
          <w:rFonts w:ascii="GHEA Grapalat" w:hAnsi="GHEA Grapalat"/>
          <w:szCs w:val="22"/>
        </w:rPr>
        <w:t>) технические характеристики</w:t>
      </w:r>
      <w:r w:rsidRPr="00E476C6">
        <w:rPr>
          <w:rFonts w:ascii="GHEA Grapalat" w:hAnsi="GHEA Grapalat" w:cs="Sylfaen"/>
          <w:szCs w:val="22"/>
        </w:rPr>
        <w:t xml:space="preserve"> предлагаемого им товара</w:t>
      </w:r>
      <w:r w:rsidR="005F25EF" w:rsidRPr="00E476C6">
        <w:rPr>
          <w:rFonts w:ascii="GHEA Grapalat" w:hAnsi="GHEA Grapalat"/>
          <w:szCs w:val="22"/>
        </w:rPr>
        <w:t xml:space="preserve">, а также товарный знак, </w:t>
      </w:r>
      <w:r w:rsidRPr="00E476C6">
        <w:rPr>
          <w:rFonts w:ascii="GHEA Grapalat" w:hAnsi="GHEA Grapalat" w:cs="Sylfaen"/>
          <w:szCs w:val="22"/>
        </w:rPr>
        <w:t xml:space="preserve">фирменное наименование, марка и </w:t>
      </w:r>
      <w:r w:rsidR="005F25EF" w:rsidRPr="00E476C6">
        <w:rPr>
          <w:rFonts w:ascii="GHEA Grapalat" w:hAnsi="GHEA Grapalat" w:cs="Sylfaen"/>
          <w:szCs w:val="22"/>
        </w:rPr>
        <w:t>наименование производителя, (далее</w:t>
      </w:r>
      <w:r w:rsidR="005F25EF" w:rsidRPr="00E476C6">
        <w:rPr>
          <w:rFonts w:ascii="Calibri" w:hAnsi="Calibri" w:cs="Calibri"/>
          <w:szCs w:val="22"/>
        </w:rPr>
        <w:t> </w:t>
      </w:r>
      <w:r w:rsidR="005F25EF" w:rsidRPr="00E476C6">
        <w:rPr>
          <w:rFonts w:ascii="GHEA Grapalat" w:hAnsi="GHEA Grapalat" w:cs="GHEA Grapalat"/>
          <w:szCs w:val="22"/>
        </w:rPr>
        <w:t>—</w:t>
      </w:r>
      <w:r w:rsidR="005F25EF" w:rsidRPr="00E476C6">
        <w:rPr>
          <w:rFonts w:ascii="GHEA Grapalat" w:hAnsi="GHEA Grapalat" w:cs="Sylfaen"/>
          <w:szCs w:val="22"/>
        </w:rPr>
        <w:t xml:space="preserve"> </w:t>
      </w:r>
      <w:r w:rsidR="005F25EF" w:rsidRPr="00E476C6">
        <w:rPr>
          <w:rFonts w:ascii="GHEA Grapalat" w:hAnsi="GHEA Grapalat" w:cs="GHEA Grapalat"/>
          <w:szCs w:val="22"/>
        </w:rPr>
        <w:t>полное</w:t>
      </w:r>
      <w:r w:rsidR="005F25EF" w:rsidRPr="00E476C6">
        <w:rPr>
          <w:rFonts w:ascii="GHEA Grapalat" w:hAnsi="GHEA Grapalat" w:cs="Sylfaen"/>
          <w:szCs w:val="22"/>
        </w:rPr>
        <w:t xml:space="preserve"> </w:t>
      </w:r>
      <w:r w:rsidR="005F25EF" w:rsidRPr="00E476C6">
        <w:rPr>
          <w:rFonts w:ascii="GHEA Grapalat" w:hAnsi="GHEA Grapalat" w:cs="GHEA Grapalat"/>
          <w:szCs w:val="22"/>
        </w:rPr>
        <w:t>описание</w:t>
      </w:r>
      <w:r w:rsidR="005F25EF" w:rsidRPr="00E476C6">
        <w:rPr>
          <w:rFonts w:ascii="GHEA Grapalat" w:hAnsi="GHEA Grapalat" w:cs="Sylfaen"/>
          <w:szCs w:val="22"/>
        </w:rPr>
        <w:t xml:space="preserve"> </w:t>
      </w:r>
      <w:r w:rsidR="005F25EF" w:rsidRPr="00E476C6">
        <w:rPr>
          <w:rFonts w:ascii="GHEA Grapalat" w:hAnsi="GHEA Grapalat" w:cs="GHEA Grapalat"/>
          <w:szCs w:val="22"/>
        </w:rPr>
        <w:t>товара</w:t>
      </w:r>
      <w:r w:rsidR="005F25EF" w:rsidRPr="00E476C6">
        <w:rPr>
          <w:rFonts w:ascii="GHEA Grapalat" w:hAnsi="GHEA Grapalat" w:cs="Sylfaen"/>
          <w:szCs w:val="22"/>
        </w:rPr>
        <w:t>)</w:t>
      </w:r>
      <w:r w:rsidR="000824C6" w:rsidRPr="00E476C6">
        <w:rPr>
          <w:rFonts w:ascii="GHEA Grapalat" w:hAnsi="GHEA Grapalat" w:cs="Sylfaen"/>
          <w:szCs w:val="22"/>
        </w:rPr>
        <w:t xml:space="preserve">, если настоящим приглашением предусматривано представление информации относительно товарного знака, фирменного наименования, марки и наименования производителя, то из подпункта </w:t>
      </w:r>
      <w:r w:rsidR="000824C6" w:rsidRPr="00E476C6">
        <w:rPr>
          <w:rFonts w:ascii="GHEA Grapalat" w:hAnsi="GHEA Grapalat" w:cs="Sylfaen"/>
          <w:szCs w:val="22"/>
        </w:rPr>
        <w:lastRenderedPageBreak/>
        <w:t>исключаются слова " а также товарный знак, фирменное наименование, марка и наименование производителя</w:t>
      </w:r>
      <w:r w:rsidR="005F25EF" w:rsidRPr="00E476C6">
        <w:rPr>
          <w:rFonts w:ascii="GHEA Grapalat" w:hAnsi="GHEA Grapalat" w:cs="Sylfaen"/>
          <w:szCs w:val="22"/>
        </w:rPr>
        <w:t>:</w:t>
      </w:r>
      <w:r w:rsidRPr="00E476C6">
        <w:rPr>
          <w:szCs w:val="22"/>
        </w:rPr>
        <w:t xml:space="preserve"> </w:t>
      </w:r>
    </w:p>
    <w:p w:rsidR="00B67CCD" w:rsidRPr="00E476C6" w:rsidRDefault="001C6688"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lang w:val="hy-AM"/>
        </w:rPr>
        <w:t>3</w:t>
      </w:r>
      <w:r w:rsidR="0047117B" w:rsidRPr="00E476C6">
        <w:rPr>
          <w:rFonts w:ascii="GHEA Grapalat" w:hAnsi="GHEA Grapalat"/>
          <w:szCs w:val="22"/>
        </w:rPr>
        <w:t>)</w:t>
      </w:r>
      <w:r w:rsidR="00444026" w:rsidRPr="00E476C6">
        <w:rPr>
          <w:rFonts w:ascii="GHEA Grapalat" w:hAnsi="GHEA Grapalat"/>
          <w:szCs w:val="22"/>
        </w:rPr>
        <w:tab/>
      </w:r>
      <w:r w:rsidR="0047117B" w:rsidRPr="00E476C6">
        <w:rPr>
          <w:rFonts w:ascii="GHEA Grapalat" w:hAnsi="GHEA Grapalat"/>
          <w:szCs w:val="22"/>
        </w:rPr>
        <w:t>утвержденное им ценовое предложение;</w:t>
      </w:r>
    </w:p>
    <w:p w:rsidR="006C3115" w:rsidRPr="00E476C6" w:rsidRDefault="00094F5C"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4</w:t>
      </w:r>
      <w:r w:rsidR="00E326DD" w:rsidRPr="00E476C6">
        <w:rPr>
          <w:rFonts w:ascii="GHEA Grapalat" w:hAnsi="GHEA Grapalat"/>
          <w:sz w:val="22"/>
          <w:szCs w:val="22"/>
        </w:rPr>
        <w:t>)</w:t>
      </w:r>
      <w:r w:rsidR="00444026" w:rsidRPr="00E476C6">
        <w:rPr>
          <w:rFonts w:ascii="GHEA Grapalat" w:hAnsi="GHEA Grapalat"/>
          <w:sz w:val="22"/>
          <w:szCs w:val="22"/>
        </w:rPr>
        <w:tab/>
      </w:r>
      <w:r w:rsidR="00E326DD" w:rsidRPr="00E476C6">
        <w:rPr>
          <w:rFonts w:ascii="GHEA Grapalat" w:hAnsi="GHEA Grapalat"/>
          <w:sz w:val="22"/>
          <w:szCs w:val="22"/>
        </w:rPr>
        <w:t>обеспечение заявки</w:t>
      </w:r>
      <w:r w:rsidR="0067389F" w:rsidRPr="00E476C6">
        <w:rPr>
          <w:rFonts w:ascii="GHEA Grapalat" w:hAnsi="GHEA Grapalat"/>
          <w:sz w:val="22"/>
          <w:szCs w:val="22"/>
        </w:rPr>
        <w:t xml:space="preserve">- </w:t>
      </w:r>
      <w:r w:rsidR="00E326DD" w:rsidRPr="00E476C6">
        <w:rPr>
          <w:rFonts w:ascii="GHEA Grapalat" w:hAnsi="GHEA Grapalat"/>
          <w:sz w:val="22"/>
          <w:szCs w:val="22"/>
        </w:rPr>
        <w:t>в форме наличных денег или банковской гарантии</w:t>
      </w:r>
      <w:r w:rsidR="00395F4A" w:rsidRPr="00E476C6">
        <w:rPr>
          <w:rFonts w:ascii="GHEA Grapalat" w:hAnsi="GHEA Grapalat"/>
          <w:sz w:val="22"/>
          <w:szCs w:val="22"/>
          <w:lang w:val="hy-AM"/>
        </w:rPr>
        <w:t>.</w:t>
      </w:r>
    </w:p>
    <w:p w:rsidR="000845F6" w:rsidRPr="00E476C6" w:rsidRDefault="005F25EF"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rPr>
        <w:t>5</w:t>
      </w:r>
      <w:r w:rsidR="003E3FD0" w:rsidRPr="00E476C6">
        <w:rPr>
          <w:rFonts w:ascii="GHEA Grapalat" w:hAnsi="GHEA Grapalat"/>
          <w:szCs w:val="22"/>
        </w:rPr>
        <w:t>)</w:t>
      </w:r>
      <w:r w:rsidR="00333B85" w:rsidRPr="00E476C6">
        <w:rPr>
          <w:rFonts w:ascii="GHEA Grapalat" w:hAnsi="GHEA Grapalat"/>
          <w:szCs w:val="22"/>
        </w:rPr>
        <w:tab/>
      </w:r>
      <w:r w:rsidR="003E3FD0" w:rsidRPr="00E476C6">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476C6" w:rsidRDefault="005F25EF" w:rsidP="00E476C6">
      <w:pPr>
        <w:pStyle w:val="norm"/>
        <w:widowControl w:val="0"/>
        <w:tabs>
          <w:tab w:val="left" w:pos="1134"/>
        </w:tabs>
        <w:spacing w:line="240" w:lineRule="auto"/>
        <w:ind w:firstLine="567"/>
        <w:rPr>
          <w:rFonts w:ascii="GHEA Grapalat" w:hAnsi="GHEA Grapalat"/>
          <w:szCs w:val="22"/>
        </w:rPr>
      </w:pPr>
      <w:r w:rsidRPr="00E476C6">
        <w:rPr>
          <w:rFonts w:ascii="GHEA Grapalat" w:hAnsi="GHEA Grapalat"/>
          <w:szCs w:val="22"/>
        </w:rPr>
        <w:t>6</w:t>
      </w:r>
      <w:r w:rsidR="003E3FD0" w:rsidRPr="00E476C6">
        <w:rPr>
          <w:rFonts w:ascii="GHEA Grapalat" w:hAnsi="GHEA Grapalat"/>
          <w:szCs w:val="22"/>
        </w:rPr>
        <w:t>)</w:t>
      </w:r>
      <w:r w:rsidR="00333B85" w:rsidRPr="00E476C6">
        <w:rPr>
          <w:rFonts w:ascii="GHEA Grapalat" w:hAnsi="GHEA Grapalat"/>
          <w:szCs w:val="22"/>
        </w:rPr>
        <w:tab/>
      </w:r>
      <w:r w:rsidR="003E3FD0" w:rsidRPr="00E476C6">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476C6" w:rsidRDefault="00721677" w:rsidP="00E476C6">
      <w:pPr>
        <w:ind w:firstLine="567"/>
        <w:jc w:val="both"/>
        <w:rPr>
          <w:rFonts w:ascii="GHEA Grapalat" w:hAnsi="GHEA Grapalat" w:cs="Sylfaen"/>
          <w:sz w:val="22"/>
          <w:szCs w:val="22"/>
        </w:rPr>
      </w:pPr>
      <w:r w:rsidRPr="00E476C6">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E476C6" w:rsidRDefault="00721677" w:rsidP="00E476C6">
      <w:pPr>
        <w:ind w:firstLine="567"/>
        <w:jc w:val="both"/>
        <w:rPr>
          <w:rFonts w:ascii="GHEA Grapalat" w:hAnsi="GHEA Grapalat" w:cs="Sylfaen"/>
          <w:sz w:val="22"/>
          <w:szCs w:val="22"/>
        </w:rPr>
      </w:pPr>
      <w:r w:rsidRPr="00E476C6">
        <w:rPr>
          <w:rFonts w:ascii="GHEA Grapalat" w:hAnsi="GHEA Grapalat" w:cs="Sylfaen"/>
          <w:sz w:val="22"/>
          <w:szCs w:val="22"/>
        </w:rPr>
        <w:t>• ни одна из сторон договора о совместной деятельности не может подавать отдельную заявку на данную процедуру</w:t>
      </w:r>
      <w:r w:rsidR="006519EF" w:rsidRPr="00E476C6">
        <w:rPr>
          <w:rFonts w:ascii="GHEA Grapalat" w:hAnsi="GHEA Grapalat" w:cs="Sylfaen"/>
          <w:sz w:val="22"/>
          <w:szCs w:val="22"/>
        </w:rPr>
        <w:t xml:space="preserve"> (на один и тот же лот)</w:t>
      </w:r>
      <w:r w:rsidRPr="00E476C6">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476C6" w:rsidRDefault="00721677" w:rsidP="00E476C6">
      <w:pPr>
        <w:pStyle w:val="norm"/>
        <w:widowControl w:val="0"/>
        <w:spacing w:line="240" w:lineRule="auto"/>
        <w:ind w:firstLine="567"/>
        <w:rPr>
          <w:rFonts w:ascii="GHEA Grapalat" w:hAnsi="GHEA Grapalat" w:cs="Sylfaen"/>
          <w:szCs w:val="22"/>
        </w:rPr>
      </w:pPr>
      <w:r w:rsidRPr="00E476C6">
        <w:rPr>
          <w:rFonts w:ascii="GHEA Grapalat" w:hAnsi="GHEA Grapalat" w:cs="Sylfaen"/>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E476C6" w:rsidRDefault="0049655D" w:rsidP="00E476C6">
      <w:pPr>
        <w:rPr>
          <w:rFonts w:ascii="GHEA Grapalat" w:hAnsi="GHEA Grapalat"/>
          <w:b/>
          <w:sz w:val="22"/>
          <w:szCs w:val="22"/>
        </w:rPr>
      </w:pPr>
    </w:p>
    <w:p w:rsidR="00A45946" w:rsidRPr="00E476C6" w:rsidRDefault="00333B85" w:rsidP="00E476C6">
      <w:pPr>
        <w:widowControl w:val="0"/>
        <w:spacing w:after="160"/>
        <w:jc w:val="center"/>
        <w:rPr>
          <w:rFonts w:ascii="GHEA Grapalat" w:hAnsi="GHEA Grapalat" w:cs="Arial"/>
          <w:b/>
          <w:sz w:val="22"/>
          <w:szCs w:val="22"/>
        </w:rPr>
      </w:pPr>
      <w:r w:rsidRPr="00E476C6">
        <w:rPr>
          <w:rFonts w:ascii="GHEA Grapalat" w:hAnsi="GHEA Grapalat"/>
          <w:b/>
          <w:sz w:val="22"/>
          <w:szCs w:val="22"/>
        </w:rPr>
        <w:t>5.</w:t>
      </w:r>
      <w:r w:rsidR="00C8055A" w:rsidRPr="00E476C6">
        <w:rPr>
          <w:rFonts w:ascii="GHEA Grapalat" w:hAnsi="GHEA Grapalat"/>
          <w:b/>
          <w:sz w:val="22"/>
          <w:szCs w:val="22"/>
        </w:rPr>
        <w:t xml:space="preserve">ЦЕНОВОЕ ПРЕДЛОЖЕНИЕ ЗАЯВКИ </w:t>
      </w:r>
    </w:p>
    <w:p w:rsidR="00A45946" w:rsidRPr="00E476C6" w:rsidRDefault="00C8055A"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5.1</w:t>
      </w:r>
      <w:r w:rsidR="00A34DFE" w:rsidRPr="00E476C6">
        <w:rPr>
          <w:rFonts w:ascii="GHEA Grapalat" w:hAnsi="GHEA Grapalat"/>
          <w:sz w:val="22"/>
          <w:szCs w:val="22"/>
        </w:rPr>
        <w:t>.</w:t>
      </w:r>
      <w:r w:rsidR="00333B85" w:rsidRPr="00E476C6">
        <w:rPr>
          <w:rFonts w:ascii="GHEA Grapalat" w:hAnsi="GHEA Grapalat"/>
          <w:sz w:val="22"/>
          <w:szCs w:val="22"/>
        </w:rPr>
        <w:tab/>
      </w:r>
      <w:r w:rsidRPr="00E476C6">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476C6" w:rsidRDefault="00C8055A"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rPr>
        <w:t>5.2.</w:t>
      </w:r>
      <w:r w:rsidR="00333B85" w:rsidRPr="00E476C6">
        <w:rPr>
          <w:rFonts w:ascii="GHEA Grapalat" w:hAnsi="GHEA Grapalat"/>
          <w:szCs w:val="22"/>
        </w:rPr>
        <w:tab/>
      </w:r>
      <w:r w:rsidRPr="00E476C6">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E476C6">
        <w:rPr>
          <w:rFonts w:ascii="GHEA Grapalat" w:hAnsi="GHEA Grapalat"/>
          <w:szCs w:val="22"/>
        </w:rPr>
        <w:t xml:space="preserve"> </w:t>
      </w:r>
      <w:r w:rsidR="00443317" w:rsidRPr="00E476C6">
        <w:rPr>
          <w:rFonts w:ascii="GHEA Grapalat" w:hAnsi="GHEA Grapalat"/>
          <w:szCs w:val="22"/>
        </w:rPr>
        <w:t>-</w:t>
      </w:r>
      <w:r w:rsidRPr="00E476C6">
        <w:rPr>
          <w:rFonts w:ascii="GHEA Grapalat" w:hAnsi="GHEA Grapalat"/>
          <w:szCs w:val="22"/>
        </w:rPr>
        <w:t xml:space="preserve"> </w:t>
      </w:r>
      <w:r w:rsidR="00443317" w:rsidRPr="00E476C6">
        <w:rPr>
          <w:rFonts w:ascii="GHEA Grapalat" w:hAnsi="GHEA Grapalat"/>
          <w:szCs w:val="22"/>
        </w:rPr>
        <w:t>стоимость</w:t>
      </w:r>
      <w:r w:rsidR="00F677F1" w:rsidRPr="00E476C6">
        <w:rPr>
          <w:rFonts w:ascii="GHEA Grapalat" w:hAnsi="GHEA Grapalat"/>
          <w:szCs w:val="22"/>
        </w:rPr>
        <w:t xml:space="preserve"> (совокупность себестоимости и прогнозируемой прибыли) </w:t>
      </w:r>
      <w:r w:rsidRPr="00E476C6">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E476C6" w:rsidRDefault="00B95FE0" w:rsidP="00E476C6">
      <w:pPr>
        <w:pStyle w:val="norm"/>
        <w:widowControl w:val="0"/>
        <w:spacing w:line="240" w:lineRule="auto"/>
        <w:ind w:firstLine="567"/>
        <w:rPr>
          <w:rFonts w:ascii="GHEA Grapalat" w:hAnsi="GHEA Grapalat" w:cs="Sylfaen"/>
          <w:szCs w:val="22"/>
        </w:rPr>
      </w:pPr>
      <w:r w:rsidRPr="00E476C6">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476C6" w:rsidRDefault="00B95FE0"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rPr>
        <w:t>а.</w:t>
      </w:r>
      <w:r w:rsidR="00333B85" w:rsidRPr="00E476C6">
        <w:rPr>
          <w:rFonts w:ascii="GHEA Grapalat" w:hAnsi="GHEA Grapalat"/>
          <w:szCs w:val="22"/>
        </w:rPr>
        <w:tab/>
      </w:r>
      <w:r w:rsidRPr="00E476C6">
        <w:rPr>
          <w:rFonts w:ascii="GHEA Grapalat" w:hAnsi="GHEA Grapalat"/>
          <w:szCs w:val="22"/>
        </w:rPr>
        <w:t>графы "стоимость</w:t>
      </w:r>
      <w:r w:rsidR="00DF3688" w:rsidRPr="00E476C6">
        <w:rPr>
          <w:rFonts w:ascii="GHEA Grapalat" w:hAnsi="GHEA Grapalat"/>
          <w:szCs w:val="22"/>
        </w:rPr>
        <w:t>"</w:t>
      </w:r>
      <w:r w:rsidR="00F677F1" w:rsidRPr="00E476C6">
        <w:rPr>
          <w:rFonts w:ascii="GHEA Grapalat" w:hAnsi="GHEA Grapalat"/>
          <w:szCs w:val="22"/>
        </w:rPr>
        <w:t xml:space="preserve"> </w:t>
      </w:r>
      <w:r w:rsidRPr="00E476C6">
        <w:rPr>
          <w:rFonts w:ascii="GHEA Grapalat" w:hAnsi="GHEA Grapalat"/>
          <w:szCs w:val="22"/>
        </w:rPr>
        <w:t xml:space="preserve">и "налог на добавленную стоимость" </w:t>
      </w:r>
      <w:r w:rsidR="00F677F1" w:rsidRPr="00E476C6">
        <w:rPr>
          <w:rFonts w:ascii="GHEA Grapalat" w:hAnsi="GHEA Grapalat"/>
          <w:szCs w:val="22"/>
        </w:rPr>
        <w:t xml:space="preserve">ценового предложения </w:t>
      </w:r>
      <w:r w:rsidRPr="00E476C6">
        <w:rPr>
          <w:rFonts w:ascii="GHEA Grapalat" w:hAnsi="GHEA Grapalat"/>
          <w:szCs w:val="22"/>
        </w:rPr>
        <w:t>заполнены только цифрами, а графа "общая цена" — и прописью, и цифрами или только прописью.</w:t>
      </w:r>
    </w:p>
    <w:p w:rsidR="00B95FE0" w:rsidRPr="00E476C6" w:rsidRDefault="00B95FE0"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rPr>
        <w:t>б.</w:t>
      </w:r>
      <w:r w:rsidR="00333B85" w:rsidRPr="00E476C6">
        <w:rPr>
          <w:rFonts w:ascii="GHEA Grapalat" w:hAnsi="GHEA Grapalat"/>
          <w:szCs w:val="22"/>
        </w:rPr>
        <w:tab/>
      </w:r>
      <w:r w:rsidRPr="00E476C6">
        <w:rPr>
          <w:rFonts w:ascii="GHEA Grapalat" w:hAnsi="GHEA Grapalat"/>
          <w:szCs w:val="22"/>
        </w:rPr>
        <w:t xml:space="preserve">между суммами, указанными прописью или цифрами в графах </w:t>
      </w:r>
      <w:r w:rsidR="00A60D60" w:rsidRPr="00E476C6">
        <w:rPr>
          <w:rFonts w:ascii="GHEA Grapalat" w:hAnsi="GHEA Grapalat"/>
          <w:szCs w:val="22"/>
        </w:rPr>
        <w:t>"стоимость"</w:t>
      </w:r>
      <w:r w:rsidR="00A207C9" w:rsidRPr="00E476C6">
        <w:rPr>
          <w:rFonts w:ascii="GHEA Grapalat" w:hAnsi="GHEA Grapalat"/>
          <w:szCs w:val="22"/>
        </w:rPr>
        <w:t xml:space="preserve"> </w:t>
      </w:r>
      <w:r w:rsidRPr="00E476C6">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476C6" w:rsidRDefault="00B95FE0" w:rsidP="00E476C6">
      <w:pPr>
        <w:pStyle w:val="norm"/>
        <w:widowControl w:val="0"/>
        <w:tabs>
          <w:tab w:val="left" w:pos="1134"/>
        </w:tabs>
        <w:spacing w:line="240" w:lineRule="auto"/>
        <w:ind w:firstLine="567"/>
        <w:rPr>
          <w:rFonts w:ascii="GHEA Grapalat" w:hAnsi="GHEA Grapalat"/>
          <w:szCs w:val="22"/>
        </w:rPr>
      </w:pPr>
      <w:r w:rsidRPr="00E476C6">
        <w:rPr>
          <w:rFonts w:ascii="GHEA Grapalat" w:hAnsi="GHEA Grapalat"/>
          <w:szCs w:val="22"/>
        </w:rPr>
        <w:t>в.</w:t>
      </w:r>
      <w:r w:rsidR="00333B85" w:rsidRPr="00E476C6">
        <w:rPr>
          <w:rFonts w:ascii="GHEA Grapalat" w:hAnsi="GHEA Grapalat"/>
          <w:szCs w:val="22"/>
        </w:rPr>
        <w:tab/>
      </w:r>
      <w:r w:rsidRPr="00E476C6">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E476C6" w:rsidRDefault="00B9778A" w:rsidP="00E476C6">
      <w:pPr>
        <w:pStyle w:val="norm"/>
        <w:widowControl w:val="0"/>
        <w:tabs>
          <w:tab w:val="left" w:pos="1134"/>
        </w:tabs>
        <w:spacing w:line="240" w:lineRule="auto"/>
        <w:ind w:firstLine="567"/>
        <w:rPr>
          <w:rFonts w:ascii="GHEA Grapalat" w:hAnsi="GHEA Grapalat"/>
          <w:szCs w:val="22"/>
        </w:rPr>
      </w:pPr>
      <w:r w:rsidRPr="00E476C6">
        <w:rPr>
          <w:rFonts w:ascii="GHEA Grapalat" w:hAnsi="GHEA Grapalat"/>
          <w:szCs w:val="22"/>
        </w:rPr>
        <w:t>г.</w:t>
      </w:r>
      <w:r w:rsidRPr="00E476C6">
        <w:rPr>
          <w:szCs w:val="22"/>
        </w:rPr>
        <w:t xml:space="preserve"> </w:t>
      </w:r>
      <w:r w:rsidRPr="00E476C6">
        <w:rPr>
          <w:rFonts w:ascii="GHEA Grapalat" w:hAnsi="GHEA Grapalat"/>
          <w:szCs w:val="22"/>
        </w:rPr>
        <w:t>стоимость, налог на добавленную стоимость и общая сумма</w:t>
      </w:r>
      <w:r w:rsidR="00910938" w:rsidRPr="00E476C6">
        <w:rPr>
          <w:rFonts w:ascii="GHEA Grapalat" w:hAnsi="GHEA Grapalat"/>
          <w:szCs w:val="22"/>
        </w:rPr>
        <w:t xml:space="preserve"> ценового предложения</w:t>
      </w:r>
      <w:r w:rsidRPr="00E476C6">
        <w:rPr>
          <w:rFonts w:ascii="GHEA Grapalat" w:hAnsi="GHEA Grapalat"/>
          <w:szCs w:val="22"/>
        </w:rPr>
        <w:t xml:space="preserve">, указанные в графах </w:t>
      </w:r>
      <w:r w:rsidR="00207490" w:rsidRPr="00E476C6">
        <w:rPr>
          <w:rFonts w:ascii="GHEA Grapalat" w:hAnsi="GHEA Grapalat"/>
          <w:szCs w:val="22"/>
        </w:rPr>
        <w:t>прописью</w:t>
      </w:r>
      <w:r w:rsidRPr="00E476C6">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E476C6">
        <w:rPr>
          <w:rFonts w:ascii="GHEA Grapalat" w:hAnsi="GHEA Grapalat"/>
          <w:szCs w:val="22"/>
        </w:rPr>
        <w:t xml:space="preserve">, </w:t>
      </w:r>
    </w:p>
    <w:p w:rsidR="00AE1E38" w:rsidRPr="00E476C6" w:rsidRDefault="00A14685" w:rsidP="00E476C6">
      <w:pPr>
        <w:pStyle w:val="norm"/>
        <w:widowControl w:val="0"/>
        <w:tabs>
          <w:tab w:val="left" w:pos="1134"/>
        </w:tabs>
        <w:spacing w:line="240" w:lineRule="auto"/>
        <w:ind w:firstLine="567"/>
        <w:rPr>
          <w:rFonts w:ascii="GHEA Grapalat" w:hAnsi="GHEA Grapalat"/>
          <w:szCs w:val="22"/>
        </w:rPr>
      </w:pPr>
      <w:r w:rsidRPr="00E476C6">
        <w:rPr>
          <w:rFonts w:ascii="GHEA Grapalat" w:hAnsi="GHEA Grapalat"/>
          <w:szCs w:val="22"/>
        </w:rPr>
        <w:t>д.</w:t>
      </w:r>
      <w:r w:rsidRPr="00E476C6">
        <w:rPr>
          <w:szCs w:val="22"/>
        </w:rPr>
        <w:t xml:space="preserve"> </w:t>
      </w:r>
      <w:r w:rsidRPr="00E476C6">
        <w:rPr>
          <w:rFonts w:ascii="GHEA Grapalat" w:hAnsi="GHEA Grapalat"/>
          <w:szCs w:val="22"/>
        </w:rPr>
        <w:t xml:space="preserve">в графах стоимость и налог на добавленную стоимость </w:t>
      </w:r>
      <w:r w:rsidR="008730A8" w:rsidRPr="00E476C6">
        <w:rPr>
          <w:rFonts w:ascii="GHEA Grapalat" w:hAnsi="GHEA Grapalat"/>
          <w:szCs w:val="22"/>
        </w:rPr>
        <w:t xml:space="preserve">ценового предложения </w:t>
      </w:r>
      <w:r w:rsidRPr="00E476C6">
        <w:rPr>
          <w:rFonts w:ascii="GHEA Grapalat" w:hAnsi="GHEA Grapalat"/>
          <w:szCs w:val="22"/>
        </w:rPr>
        <w:t xml:space="preserve">суммы заполнены как цифрами, так и </w:t>
      </w:r>
      <w:r w:rsidR="008730A8" w:rsidRPr="00E476C6">
        <w:rPr>
          <w:rFonts w:ascii="GHEA Grapalat" w:hAnsi="GHEA Grapalat"/>
          <w:szCs w:val="22"/>
        </w:rPr>
        <w:t>прописью</w:t>
      </w:r>
      <w:r w:rsidRPr="00E476C6">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E476C6">
        <w:rPr>
          <w:rFonts w:ascii="GHEA Grapalat" w:hAnsi="GHEA Grapalat"/>
          <w:szCs w:val="22"/>
        </w:rPr>
        <w:t xml:space="preserve"> При этом в случае, указанном в настоящем абзаце, оценочная комиссия при </w:t>
      </w:r>
      <w:r w:rsidR="00AE1E38" w:rsidRPr="00E476C6">
        <w:rPr>
          <w:rFonts w:ascii="GHEA Grapalat" w:hAnsi="GHEA Grapalat"/>
          <w:szCs w:val="22"/>
        </w:rPr>
        <w:lastRenderedPageBreak/>
        <w:t>оценке заявки принимает за основу совокупность сумм, заполненных прописью в графах "стоимость"</w:t>
      </w:r>
      <w:r w:rsidR="007803DF" w:rsidRPr="00E476C6">
        <w:rPr>
          <w:rFonts w:ascii="GHEA Grapalat" w:hAnsi="GHEA Grapalat"/>
          <w:szCs w:val="22"/>
        </w:rPr>
        <w:t xml:space="preserve"> </w:t>
      </w:r>
      <w:r w:rsidR="00AE1E38" w:rsidRPr="00E476C6">
        <w:rPr>
          <w:rFonts w:ascii="GHEA Grapalat" w:hAnsi="GHEA Grapalat"/>
          <w:szCs w:val="22"/>
        </w:rPr>
        <w:t>и "налог на добавленную стоимость".</w:t>
      </w:r>
    </w:p>
    <w:p w:rsidR="0048059F" w:rsidRPr="00E476C6" w:rsidRDefault="0048059F" w:rsidP="00E476C6">
      <w:pPr>
        <w:pStyle w:val="norm"/>
        <w:widowControl w:val="0"/>
        <w:tabs>
          <w:tab w:val="left" w:pos="1134"/>
        </w:tabs>
        <w:spacing w:line="240" w:lineRule="auto"/>
        <w:ind w:firstLine="567"/>
        <w:rPr>
          <w:rFonts w:ascii="GHEA Grapalat" w:hAnsi="GHEA Grapalat" w:cs="Sylfaen"/>
          <w:szCs w:val="22"/>
        </w:rPr>
      </w:pPr>
      <w:r w:rsidRPr="00E476C6">
        <w:rPr>
          <w:rFonts w:ascii="GHEA Grapalat" w:hAnsi="GHEA Grapalat"/>
          <w:szCs w:val="22"/>
        </w:rPr>
        <w:t>е.</w:t>
      </w:r>
      <w:r w:rsidRPr="00E476C6">
        <w:rPr>
          <w:szCs w:val="22"/>
        </w:rPr>
        <w:t xml:space="preserve"> </w:t>
      </w:r>
      <w:r w:rsidRPr="00E476C6">
        <w:rPr>
          <w:rFonts w:ascii="GHEA Grapalat" w:hAnsi="GHEA Grapalat"/>
          <w:szCs w:val="22"/>
        </w:rPr>
        <w:t>в суммах, заполненных буквами в графах ценового пред</w:t>
      </w:r>
      <w:r w:rsidR="00413595" w:rsidRPr="00E476C6">
        <w:rPr>
          <w:rFonts w:ascii="GHEA Grapalat" w:hAnsi="GHEA Grapalat"/>
          <w:szCs w:val="22"/>
        </w:rPr>
        <w:t>ложения, лумы указаны в цифрах.</w:t>
      </w:r>
    </w:p>
    <w:p w:rsidR="00A45946" w:rsidRPr="00E476C6" w:rsidRDefault="00C8055A" w:rsidP="00E476C6">
      <w:pPr>
        <w:pStyle w:val="norm"/>
        <w:widowControl w:val="0"/>
        <w:tabs>
          <w:tab w:val="left" w:pos="1134"/>
        </w:tabs>
        <w:spacing w:line="240" w:lineRule="auto"/>
        <w:ind w:firstLine="567"/>
        <w:rPr>
          <w:rFonts w:ascii="GHEA Grapalat" w:hAnsi="GHEA Grapalat"/>
          <w:szCs w:val="22"/>
        </w:rPr>
      </w:pPr>
      <w:r w:rsidRPr="00E476C6">
        <w:rPr>
          <w:rFonts w:ascii="GHEA Grapalat" w:hAnsi="GHEA Grapalat"/>
          <w:szCs w:val="22"/>
        </w:rPr>
        <w:t>5.3</w:t>
      </w:r>
      <w:r w:rsidR="00A34DFE" w:rsidRPr="00E476C6">
        <w:rPr>
          <w:rFonts w:ascii="GHEA Grapalat" w:hAnsi="GHEA Grapalat"/>
          <w:szCs w:val="22"/>
        </w:rPr>
        <w:t>.</w:t>
      </w:r>
      <w:r w:rsidR="00333B85" w:rsidRPr="00E476C6">
        <w:rPr>
          <w:rFonts w:ascii="GHEA Grapalat" w:hAnsi="GHEA Grapalat"/>
          <w:szCs w:val="22"/>
        </w:rPr>
        <w:tab/>
      </w:r>
      <w:r w:rsidRPr="00E476C6">
        <w:rPr>
          <w:rFonts w:ascii="GHEA Grapalat" w:hAnsi="GHEA Grapalat"/>
          <w:szCs w:val="22"/>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r w:rsidR="000824C6" w:rsidRPr="00E476C6">
        <w:rPr>
          <w:rFonts w:ascii="GHEA Grapalat" w:hAnsi="GHEA Grapalat"/>
          <w:szCs w:val="22"/>
        </w:rPr>
        <w:t>сведений,</w:t>
      </w:r>
      <w:r w:rsidRPr="00E476C6">
        <w:rPr>
          <w:rFonts w:ascii="GHEA Grapalat" w:hAnsi="GHEA Grapalat"/>
          <w:szCs w:val="22"/>
        </w:rPr>
        <w:t xml:space="preserve"> или документов иного типа; также размер прибыли участника не может быть ограничен приглашением.</w:t>
      </w:r>
    </w:p>
    <w:p w:rsidR="00096865" w:rsidRPr="00E476C6" w:rsidRDefault="00096865" w:rsidP="00E476C6">
      <w:pPr>
        <w:pStyle w:val="BodyTextIndent2"/>
        <w:widowControl w:val="0"/>
        <w:spacing w:after="160" w:line="240" w:lineRule="auto"/>
        <w:ind w:firstLine="567"/>
        <w:rPr>
          <w:rFonts w:ascii="GHEA Grapalat" w:hAnsi="GHEA Grapalat"/>
          <w:sz w:val="22"/>
          <w:szCs w:val="22"/>
        </w:rPr>
      </w:pPr>
    </w:p>
    <w:p w:rsidR="00096865" w:rsidRPr="00E476C6" w:rsidRDefault="00220C7C" w:rsidP="00E476C6">
      <w:pPr>
        <w:widowControl w:val="0"/>
        <w:spacing w:after="160"/>
        <w:ind w:left="567" w:right="565"/>
        <w:jc w:val="center"/>
        <w:rPr>
          <w:rFonts w:ascii="GHEA Grapalat" w:hAnsi="GHEA Grapalat"/>
          <w:b/>
          <w:sz w:val="22"/>
          <w:szCs w:val="22"/>
        </w:rPr>
      </w:pPr>
      <w:r w:rsidRPr="00E476C6">
        <w:rPr>
          <w:rFonts w:ascii="GHEA Grapalat" w:hAnsi="GHEA Grapalat"/>
          <w:b/>
          <w:sz w:val="22"/>
          <w:szCs w:val="22"/>
        </w:rPr>
        <w:t xml:space="preserve">6. СРОК ДЕЙСТВИЯ ЗАЯВКИ, </w:t>
      </w:r>
      <w:r w:rsidR="00294F67" w:rsidRPr="00E476C6">
        <w:rPr>
          <w:rFonts w:ascii="GHEA Grapalat" w:hAnsi="GHEA Grapalat"/>
          <w:b/>
          <w:sz w:val="22"/>
          <w:szCs w:val="22"/>
        </w:rPr>
        <w:br/>
      </w:r>
      <w:r w:rsidRPr="00E476C6">
        <w:rPr>
          <w:rFonts w:ascii="GHEA Grapalat" w:hAnsi="GHEA Grapalat"/>
          <w:b/>
          <w:sz w:val="22"/>
          <w:szCs w:val="22"/>
        </w:rPr>
        <w:t>ПОРЯДОК ВНЕСЕНИЯ ИЗМЕНЕНИЙ В ЗАЯВКИ</w:t>
      </w:r>
      <w:r w:rsidR="002626F7" w:rsidRPr="00E476C6">
        <w:rPr>
          <w:rFonts w:ascii="GHEA Grapalat" w:hAnsi="GHEA Grapalat"/>
          <w:b/>
          <w:sz w:val="22"/>
          <w:szCs w:val="22"/>
        </w:rPr>
        <w:t xml:space="preserve"> </w:t>
      </w:r>
      <w:r w:rsidR="00955A1E" w:rsidRPr="00E476C6">
        <w:rPr>
          <w:rFonts w:ascii="GHEA Grapalat" w:hAnsi="GHEA Grapalat"/>
          <w:b/>
          <w:sz w:val="22"/>
          <w:szCs w:val="22"/>
        </w:rPr>
        <w:t>И ИХ ОТЗЫВА</w:t>
      </w:r>
    </w:p>
    <w:p w:rsidR="00096865" w:rsidRPr="00E476C6" w:rsidRDefault="00220C7C" w:rsidP="00E476C6">
      <w:pPr>
        <w:pStyle w:val="BodyTextIndent"/>
        <w:widowControl w:val="0"/>
        <w:tabs>
          <w:tab w:val="left" w:pos="1134"/>
        </w:tabs>
        <w:spacing w:line="240" w:lineRule="auto"/>
        <w:ind w:firstLine="567"/>
        <w:rPr>
          <w:rFonts w:ascii="GHEA Grapalat" w:hAnsi="GHEA Grapalat"/>
          <w:i w:val="0"/>
          <w:sz w:val="22"/>
          <w:szCs w:val="22"/>
        </w:rPr>
      </w:pPr>
      <w:r w:rsidRPr="00E476C6">
        <w:rPr>
          <w:rFonts w:ascii="GHEA Grapalat" w:hAnsi="GHEA Grapalat"/>
          <w:i w:val="0"/>
          <w:sz w:val="22"/>
          <w:szCs w:val="22"/>
        </w:rPr>
        <w:t>6.1</w:t>
      </w:r>
      <w:r w:rsidR="00A34DFE" w:rsidRPr="00E476C6">
        <w:rPr>
          <w:rFonts w:ascii="GHEA Grapalat" w:hAnsi="GHEA Grapalat"/>
          <w:i w:val="0"/>
          <w:sz w:val="22"/>
          <w:szCs w:val="22"/>
        </w:rPr>
        <w:t>.</w:t>
      </w:r>
      <w:r w:rsidR="00294F67" w:rsidRPr="00E476C6">
        <w:rPr>
          <w:rFonts w:ascii="GHEA Grapalat" w:hAnsi="GHEA Grapalat"/>
          <w:i w:val="0"/>
          <w:sz w:val="22"/>
          <w:szCs w:val="22"/>
        </w:rPr>
        <w:tab/>
      </w:r>
      <w:r w:rsidRPr="00E476C6">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476C6" w:rsidRDefault="00220C7C" w:rsidP="00E476C6">
      <w:pPr>
        <w:pStyle w:val="BodyTextIndent"/>
        <w:widowControl w:val="0"/>
        <w:tabs>
          <w:tab w:val="left" w:pos="1134"/>
        </w:tabs>
        <w:spacing w:line="240" w:lineRule="auto"/>
        <w:ind w:firstLine="567"/>
        <w:rPr>
          <w:rFonts w:ascii="GHEA Grapalat" w:hAnsi="GHEA Grapalat" w:cs="Sylfaen"/>
          <w:i w:val="0"/>
          <w:sz w:val="22"/>
          <w:szCs w:val="22"/>
        </w:rPr>
      </w:pPr>
      <w:r w:rsidRPr="00E476C6">
        <w:rPr>
          <w:rFonts w:ascii="GHEA Grapalat" w:hAnsi="GHEA Grapalat"/>
          <w:i w:val="0"/>
          <w:sz w:val="22"/>
          <w:szCs w:val="22"/>
        </w:rPr>
        <w:t>6.2</w:t>
      </w:r>
      <w:r w:rsidR="00A34DFE" w:rsidRPr="00E476C6">
        <w:rPr>
          <w:rFonts w:ascii="GHEA Grapalat" w:hAnsi="GHEA Grapalat"/>
          <w:i w:val="0"/>
          <w:sz w:val="22"/>
          <w:szCs w:val="22"/>
        </w:rPr>
        <w:t>.</w:t>
      </w:r>
      <w:r w:rsidR="008E6E51" w:rsidRPr="00E476C6">
        <w:rPr>
          <w:rFonts w:ascii="GHEA Grapalat" w:hAnsi="GHEA Grapalat"/>
          <w:i w:val="0"/>
          <w:sz w:val="22"/>
          <w:szCs w:val="22"/>
        </w:rPr>
        <w:tab/>
      </w:r>
      <w:r w:rsidRPr="00E476C6">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E476C6" w:rsidRDefault="002626F7" w:rsidP="00E476C6">
      <w:pPr>
        <w:rPr>
          <w:rFonts w:ascii="GHEA Grapalat" w:hAnsi="GHEA Grapalat" w:cs="Sylfaen"/>
          <w:sz w:val="22"/>
          <w:szCs w:val="22"/>
        </w:rPr>
      </w:pPr>
    </w:p>
    <w:p w:rsidR="00096865" w:rsidRPr="00E476C6" w:rsidRDefault="00E70FC4" w:rsidP="00E476C6">
      <w:pPr>
        <w:widowControl w:val="0"/>
        <w:spacing w:after="160"/>
        <w:jc w:val="center"/>
        <w:rPr>
          <w:rFonts w:ascii="GHEA Grapalat" w:hAnsi="GHEA Grapalat"/>
          <w:b/>
          <w:sz w:val="22"/>
          <w:szCs w:val="22"/>
        </w:rPr>
      </w:pPr>
      <w:r w:rsidRPr="00E476C6">
        <w:rPr>
          <w:rFonts w:ascii="GHEA Grapalat" w:hAnsi="GHEA Grapalat"/>
          <w:b/>
          <w:sz w:val="22"/>
          <w:szCs w:val="22"/>
        </w:rPr>
        <w:t xml:space="preserve">8.ВСКРЫТИЕ, ОЦЕНКА ЗАЯВОК И </w:t>
      </w:r>
      <w:r w:rsidR="008E3C53" w:rsidRPr="00E476C6">
        <w:rPr>
          <w:rFonts w:ascii="GHEA Grapalat" w:hAnsi="GHEA Grapalat"/>
          <w:b/>
          <w:sz w:val="22"/>
          <w:szCs w:val="22"/>
        </w:rPr>
        <w:br/>
      </w:r>
      <w:r w:rsidR="00807178" w:rsidRPr="00E476C6">
        <w:rPr>
          <w:rFonts w:ascii="GHEA Grapalat" w:hAnsi="GHEA Grapalat"/>
          <w:b/>
          <w:sz w:val="22"/>
          <w:szCs w:val="22"/>
        </w:rPr>
        <w:t xml:space="preserve">ПОДВЕДЕНИЕ ИТОГОВ </w:t>
      </w:r>
    </w:p>
    <w:p w:rsidR="00096865" w:rsidRPr="00E476C6" w:rsidRDefault="00FD2748" w:rsidP="00E476C6">
      <w:pPr>
        <w:pStyle w:val="BodyTextIndent2"/>
        <w:widowControl w:val="0"/>
        <w:tabs>
          <w:tab w:val="left" w:pos="90"/>
          <w:tab w:val="left" w:pos="1134"/>
        </w:tabs>
        <w:spacing w:line="240" w:lineRule="auto"/>
        <w:ind w:firstLine="567"/>
        <w:rPr>
          <w:rFonts w:ascii="GHEA Grapalat" w:hAnsi="GHEA Grapalat" w:cs="Tahoma"/>
          <w:sz w:val="22"/>
          <w:szCs w:val="22"/>
        </w:rPr>
      </w:pPr>
      <w:r w:rsidRPr="00E476C6">
        <w:rPr>
          <w:rFonts w:ascii="GHEA Grapalat" w:hAnsi="GHEA Grapalat"/>
          <w:sz w:val="22"/>
          <w:szCs w:val="22"/>
        </w:rPr>
        <w:t>8.1</w:t>
      </w:r>
      <w:r w:rsidR="00D07367" w:rsidRPr="00E476C6">
        <w:rPr>
          <w:rFonts w:ascii="GHEA Grapalat" w:hAnsi="GHEA Grapalat"/>
          <w:sz w:val="22"/>
          <w:szCs w:val="22"/>
        </w:rPr>
        <w:t>.</w:t>
      </w:r>
      <w:r w:rsidR="00D07367" w:rsidRPr="00E476C6">
        <w:rPr>
          <w:rFonts w:ascii="GHEA Grapalat" w:hAnsi="GHEA Grapalat"/>
          <w:sz w:val="22"/>
          <w:szCs w:val="22"/>
        </w:rPr>
        <w:tab/>
      </w:r>
      <w:r w:rsidRPr="00E476C6">
        <w:rPr>
          <w:rFonts w:ascii="GHEA Grapalat" w:hAnsi="GHEA Grapalat"/>
          <w:sz w:val="22"/>
          <w:szCs w:val="22"/>
        </w:rPr>
        <w:t xml:space="preserve">Вскрытие заявок произойдет на </w:t>
      </w:r>
      <w:r w:rsidR="00B14796" w:rsidRPr="00E476C6">
        <w:rPr>
          <w:rFonts w:ascii="GHEA Grapalat" w:hAnsi="GHEA Grapalat"/>
          <w:b/>
          <w:sz w:val="22"/>
          <w:szCs w:val="22"/>
          <w:lang w:val="en-US"/>
        </w:rPr>
        <w:t>18-й д</w:t>
      </w:r>
      <w:r w:rsidRPr="00E476C6">
        <w:rPr>
          <w:rFonts w:ascii="GHEA Grapalat" w:hAnsi="GHEA Grapalat"/>
          <w:b/>
          <w:sz w:val="22"/>
          <w:szCs w:val="22"/>
        </w:rPr>
        <w:t>ень в "</w:t>
      </w:r>
      <w:r w:rsidR="00FC77B5" w:rsidRPr="00E476C6">
        <w:rPr>
          <w:rFonts w:ascii="GHEA Grapalat" w:hAnsi="GHEA Grapalat"/>
          <w:b/>
          <w:sz w:val="22"/>
          <w:szCs w:val="22"/>
        </w:rPr>
        <w:t>12:45</w:t>
      </w:r>
      <w:r w:rsidRPr="00E476C6">
        <w:rPr>
          <w:rFonts w:ascii="GHEA Grapalat" w:hAnsi="GHEA Grapalat"/>
          <w:b/>
          <w:sz w:val="22"/>
          <w:szCs w:val="22"/>
        </w:rPr>
        <w:t>"</w:t>
      </w:r>
      <w:r w:rsidRPr="00E476C6">
        <w:rPr>
          <w:rFonts w:ascii="GHEA Grapalat" w:hAnsi="GHEA Grapalat"/>
          <w:sz w:val="22"/>
          <w:szCs w:val="22"/>
        </w:rPr>
        <w:t xml:space="preserve"> со дня опубликования в </w:t>
      </w:r>
      <w:r w:rsidR="00CE35E7" w:rsidRPr="00E476C6">
        <w:rPr>
          <w:rFonts w:ascii="GHEA Grapalat" w:hAnsi="GHEA Grapalat"/>
          <w:sz w:val="22"/>
          <w:szCs w:val="22"/>
        </w:rPr>
        <w:t>бюллетене</w:t>
      </w:r>
      <w:r w:rsidRPr="00E476C6">
        <w:rPr>
          <w:rFonts w:ascii="GHEA Grapalat" w:hAnsi="GHEA Grapalat"/>
          <w:sz w:val="22"/>
          <w:szCs w:val="22"/>
        </w:rPr>
        <w:t xml:space="preserve"> объявления и приглашения на настоящую процедуру. </w:t>
      </w:r>
    </w:p>
    <w:p w:rsidR="00C64E56" w:rsidRPr="00E476C6" w:rsidRDefault="009B6D58" w:rsidP="00E476C6">
      <w:pPr>
        <w:widowControl w:val="0"/>
        <w:tabs>
          <w:tab w:val="left" w:pos="90"/>
        </w:tabs>
        <w:ind w:firstLine="567"/>
        <w:jc w:val="both"/>
        <w:rPr>
          <w:rFonts w:ascii="GHEA Grapalat" w:hAnsi="GHEA Grapalat"/>
          <w:sz w:val="22"/>
          <w:szCs w:val="22"/>
        </w:rPr>
      </w:pPr>
      <w:r w:rsidRPr="00E476C6">
        <w:rPr>
          <w:rFonts w:ascii="GHEA Grapalat" w:hAnsi="GHEA Grapalat"/>
          <w:sz w:val="22"/>
          <w:szCs w:val="22"/>
        </w:rPr>
        <w:t>На заседании по вскрытию</w:t>
      </w:r>
      <w:r w:rsidR="001F2926" w:rsidRPr="00E476C6">
        <w:rPr>
          <w:rFonts w:ascii="GHEA Grapalat" w:hAnsi="GHEA Grapalat"/>
          <w:sz w:val="22"/>
          <w:szCs w:val="22"/>
        </w:rPr>
        <w:t xml:space="preserve"> и оценке</w:t>
      </w:r>
      <w:r w:rsidRPr="00E476C6">
        <w:rPr>
          <w:rFonts w:ascii="GHEA Grapalat" w:hAnsi="GHEA Grapalat"/>
          <w:sz w:val="22"/>
          <w:szCs w:val="22"/>
        </w:rPr>
        <w:t xml:space="preserve"> заявок</w:t>
      </w:r>
      <w:r w:rsidR="00C64E56" w:rsidRPr="00E476C6">
        <w:rPr>
          <w:rFonts w:ascii="GHEA Grapalat" w:hAnsi="GHEA Grapalat"/>
          <w:sz w:val="22"/>
          <w:szCs w:val="22"/>
        </w:rPr>
        <w:t>:</w:t>
      </w:r>
    </w:p>
    <w:p w:rsidR="00576D5D" w:rsidRPr="00E476C6" w:rsidRDefault="009B6D58" w:rsidP="00E476C6">
      <w:pPr>
        <w:widowControl w:val="0"/>
        <w:tabs>
          <w:tab w:val="left" w:pos="90"/>
        </w:tabs>
        <w:ind w:firstLine="567"/>
        <w:jc w:val="both"/>
        <w:rPr>
          <w:rFonts w:ascii="GHEA Grapalat" w:hAnsi="GHEA Grapalat"/>
          <w:sz w:val="22"/>
          <w:szCs w:val="22"/>
        </w:rPr>
      </w:pPr>
      <w:r w:rsidRPr="00E476C6">
        <w:rPr>
          <w:rFonts w:ascii="GHEA Grapalat" w:hAnsi="GHEA Grapalat"/>
          <w:sz w:val="22"/>
          <w:szCs w:val="22"/>
        </w:rPr>
        <w:t xml:space="preserve"> </w:t>
      </w:r>
      <w:r w:rsidR="00576D5D" w:rsidRPr="00E476C6">
        <w:rPr>
          <w:rFonts w:ascii="GHEA Grapalat" w:hAnsi="GHEA Grapalat"/>
          <w:sz w:val="22"/>
          <w:szCs w:val="22"/>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476C6">
        <w:rPr>
          <w:rFonts w:ascii="GHEA Grapalat" w:hAnsi="GHEA Grapalat"/>
          <w:sz w:val="22"/>
          <w:szCs w:val="22"/>
        </w:rPr>
        <w:t>;</w:t>
      </w:r>
    </w:p>
    <w:p w:rsidR="00576D5D" w:rsidRPr="00E476C6" w:rsidRDefault="00576D5D" w:rsidP="00E476C6">
      <w:pPr>
        <w:widowControl w:val="0"/>
        <w:tabs>
          <w:tab w:val="left" w:pos="90"/>
          <w:tab w:val="left" w:pos="1134"/>
        </w:tabs>
        <w:ind w:firstLine="567"/>
        <w:jc w:val="both"/>
        <w:rPr>
          <w:rFonts w:ascii="GHEA Grapalat" w:hAnsi="GHEA Grapalat"/>
          <w:sz w:val="22"/>
          <w:szCs w:val="22"/>
        </w:rPr>
      </w:pPr>
      <w:r w:rsidRPr="00E476C6">
        <w:rPr>
          <w:rFonts w:ascii="GHEA Grapalat" w:hAnsi="GHEA Grapalat"/>
          <w:sz w:val="22"/>
          <w:szCs w:val="22"/>
        </w:rPr>
        <w:t>2)</w:t>
      </w:r>
      <w:r w:rsidRPr="00E476C6">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E476C6" w:rsidRDefault="00576D5D" w:rsidP="00E476C6">
      <w:pPr>
        <w:widowControl w:val="0"/>
        <w:tabs>
          <w:tab w:val="left" w:pos="90"/>
          <w:tab w:val="left" w:pos="1134"/>
        </w:tabs>
        <w:ind w:firstLine="567"/>
        <w:jc w:val="both"/>
        <w:rPr>
          <w:rFonts w:ascii="GHEA Grapalat" w:hAnsi="GHEA Grapalat"/>
          <w:sz w:val="22"/>
          <w:szCs w:val="22"/>
        </w:rPr>
      </w:pPr>
      <w:r w:rsidRPr="00E476C6">
        <w:rPr>
          <w:rFonts w:ascii="GHEA Grapalat" w:hAnsi="GHEA Grapalat"/>
          <w:sz w:val="22"/>
          <w:szCs w:val="22"/>
        </w:rPr>
        <w:t>а.</w:t>
      </w:r>
      <w:r w:rsidRPr="00E476C6">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E476C6" w:rsidRDefault="00576D5D" w:rsidP="00E476C6">
      <w:pPr>
        <w:widowControl w:val="0"/>
        <w:tabs>
          <w:tab w:val="left" w:pos="90"/>
          <w:tab w:val="left" w:pos="1134"/>
        </w:tabs>
        <w:ind w:firstLine="567"/>
        <w:jc w:val="both"/>
        <w:rPr>
          <w:rFonts w:ascii="GHEA Grapalat" w:hAnsi="GHEA Grapalat"/>
          <w:sz w:val="22"/>
          <w:szCs w:val="22"/>
        </w:rPr>
      </w:pPr>
      <w:r w:rsidRPr="00E476C6">
        <w:rPr>
          <w:rFonts w:ascii="GHEA Grapalat" w:hAnsi="GHEA Grapalat"/>
          <w:sz w:val="22"/>
          <w:szCs w:val="22"/>
        </w:rPr>
        <w:t>б.</w:t>
      </w:r>
      <w:r w:rsidRPr="00E476C6">
        <w:rPr>
          <w:rFonts w:ascii="GHEA Grapalat" w:hAnsi="GHEA Grapalat"/>
          <w:sz w:val="22"/>
          <w:szCs w:val="22"/>
        </w:rPr>
        <w:tab/>
      </w:r>
      <w:r w:rsidRPr="00E476C6">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E476C6">
        <w:rPr>
          <w:rFonts w:ascii="GHEA Grapalat" w:hAnsi="GHEA Grapalat"/>
          <w:sz w:val="22"/>
          <w:szCs w:val="22"/>
        </w:rPr>
        <w:t xml:space="preserve"> реквизитам;</w:t>
      </w:r>
    </w:p>
    <w:p w:rsidR="00576D5D" w:rsidRPr="00E476C6" w:rsidRDefault="00576D5D" w:rsidP="00E476C6">
      <w:pPr>
        <w:widowControl w:val="0"/>
        <w:tabs>
          <w:tab w:val="left" w:pos="90"/>
          <w:tab w:val="left" w:pos="1134"/>
        </w:tabs>
        <w:ind w:firstLine="567"/>
        <w:jc w:val="both"/>
        <w:rPr>
          <w:rFonts w:ascii="GHEA Grapalat" w:hAnsi="GHEA Grapalat" w:cs="Sylfaen"/>
          <w:sz w:val="22"/>
          <w:szCs w:val="22"/>
        </w:rPr>
      </w:pPr>
      <w:r w:rsidRPr="00E476C6">
        <w:rPr>
          <w:rFonts w:ascii="GHEA Grapalat" w:hAnsi="GHEA Grapalat"/>
          <w:sz w:val="22"/>
          <w:szCs w:val="22"/>
        </w:rPr>
        <w:t>3)</w:t>
      </w:r>
      <w:r w:rsidRPr="00E476C6">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76C6" w:rsidRDefault="00FD2748" w:rsidP="00E476C6">
      <w:pPr>
        <w:widowControl w:val="0"/>
        <w:tabs>
          <w:tab w:val="left" w:pos="90"/>
          <w:tab w:val="left" w:pos="1134"/>
        </w:tabs>
        <w:ind w:firstLine="567"/>
        <w:jc w:val="both"/>
        <w:rPr>
          <w:rFonts w:ascii="GHEA Grapalat" w:hAnsi="GHEA Grapalat" w:cs="Sylfaen"/>
          <w:sz w:val="22"/>
          <w:szCs w:val="22"/>
        </w:rPr>
      </w:pPr>
      <w:r w:rsidRPr="00E476C6">
        <w:rPr>
          <w:rFonts w:ascii="GHEA Grapalat" w:hAnsi="GHEA Grapalat"/>
          <w:sz w:val="22"/>
          <w:szCs w:val="22"/>
        </w:rPr>
        <w:t>8.2.</w:t>
      </w:r>
      <w:r w:rsidR="00D07367" w:rsidRPr="00E476C6">
        <w:rPr>
          <w:rFonts w:ascii="GHEA Grapalat" w:hAnsi="GHEA Grapalat"/>
          <w:sz w:val="22"/>
          <w:szCs w:val="22"/>
        </w:rPr>
        <w:tab/>
      </w:r>
      <w:r w:rsidRPr="00E476C6">
        <w:rPr>
          <w:rFonts w:ascii="GHEA Grapalat" w:hAnsi="GHEA Grapalat"/>
          <w:sz w:val="22"/>
          <w:szCs w:val="22"/>
        </w:rPr>
        <w:t xml:space="preserve">Заявки оцениваются в порядке, установленном настоящим приглашением. </w:t>
      </w:r>
    </w:p>
    <w:p w:rsidR="002A665D" w:rsidRPr="00E476C6" w:rsidRDefault="00CF34DE" w:rsidP="00E476C6">
      <w:pPr>
        <w:widowControl w:val="0"/>
        <w:tabs>
          <w:tab w:val="left" w:pos="90"/>
        </w:tabs>
        <w:ind w:firstLine="567"/>
        <w:jc w:val="both"/>
        <w:rPr>
          <w:sz w:val="22"/>
          <w:szCs w:val="22"/>
        </w:rPr>
      </w:pPr>
      <w:r w:rsidRPr="00E476C6">
        <w:rPr>
          <w:rFonts w:ascii="GHEA Grapalat" w:hAnsi="GHEA Grapalat"/>
          <w:sz w:val="22"/>
          <w:szCs w:val="22"/>
        </w:rPr>
        <w:t>Е</w:t>
      </w:r>
      <w:r w:rsidR="00CA7C54" w:rsidRPr="00E476C6">
        <w:rPr>
          <w:rFonts w:ascii="GHEA Grapalat" w:hAnsi="GHEA Grapalat"/>
          <w:sz w:val="22"/>
          <w:szCs w:val="22"/>
        </w:rPr>
        <w:t xml:space="preserve">сли количество лотов </w:t>
      </w:r>
      <w:r w:rsidR="00D42D33" w:rsidRPr="00E476C6">
        <w:rPr>
          <w:rFonts w:ascii="GHEA Grapalat" w:hAnsi="GHEA Grapalat"/>
          <w:sz w:val="22"/>
          <w:szCs w:val="22"/>
        </w:rPr>
        <w:t xml:space="preserve">в </w:t>
      </w:r>
      <w:r w:rsidR="00CA7C54" w:rsidRPr="00E476C6">
        <w:rPr>
          <w:rFonts w:ascii="GHEA Grapalat" w:hAnsi="GHEA Grapalat"/>
          <w:sz w:val="22"/>
          <w:szCs w:val="22"/>
        </w:rPr>
        <w:t>процедур</w:t>
      </w:r>
      <w:r w:rsidR="00D42D33" w:rsidRPr="00E476C6">
        <w:rPr>
          <w:rFonts w:ascii="GHEA Grapalat" w:hAnsi="GHEA Grapalat"/>
          <w:sz w:val="22"/>
          <w:szCs w:val="22"/>
        </w:rPr>
        <w:t>е</w:t>
      </w:r>
      <w:r w:rsidR="00CA7C54" w:rsidRPr="00E476C6">
        <w:rPr>
          <w:rFonts w:ascii="GHEA Grapalat" w:hAnsi="GHEA Grapalat"/>
          <w:sz w:val="22"/>
          <w:szCs w:val="22"/>
        </w:rPr>
        <w:t xml:space="preserve"> закупок не превышает семдесять пять</w:t>
      </w:r>
      <w:r w:rsidRPr="00E476C6">
        <w:rPr>
          <w:rFonts w:ascii="GHEA Grapalat" w:hAnsi="GHEA Grapalat"/>
          <w:sz w:val="22"/>
          <w:szCs w:val="22"/>
        </w:rPr>
        <w:t xml:space="preserve"> лотов</w:t>
      </w:r>
      <w:r w:rsidR="00CA7C54" w:rsidRPr="00E476C6">
        <w:rPr>
          <w:rFonts w:ascii="GHEA Grapalat" w:hAnsi="GHEA Grapalat"/>
          <w:sz w:val="22"/>
          <w:szCs w:val="22"/>
        </w:rPr>
        <w:t xml:space="preserve">- оценка </w:t>
      </w:r>
      <w:r w:rsidR="009A796C" w:rsidRPr="00E476C6">
        <w:rPr>
          <w:rFonts w:ascii="GHEA Grapalat" w:hAnsi="GHEA Grapalat"/>
          <w:sz w:val="22"/>
          <w:szCs w:val="22"/>
        </w:rPr>
        <w:t xml:space="preserve">заявок осуществляется в течение </w:t>
      </w:r>
      <w:r w:rsidR="00CA7C54" w:rsidRPr="00E476C6">
        <w:rPr>
          <w:rFonts w:ascii="GHEA Grapalat" w:hAnsi="GHEA Grapalat"/>
          <w:sz w:val="22"/>
          <w:szCs w:val="22"/>
        </w:rPr>
        <w:t xml:space="preserve">десяти </w:t>
      </w:r>
      <w:r w:rsidR="009A796C" w:rsidRPr="00E476C6">
        <w:rPr>
          <w:rFonts w:ascii="GHEA Grapalat" w:hAnsi="GHEA Grapalat"/>
          <w:sz w:val="22"/>
          <w:szCs w:val="22"/>
        </w:rPr>
        <w:t>рабочих дней со дня истечения окончательного срока их подачи, а</w:t>
      </w:r>
      <w:r w:rsidR="00CA7C54" w:rsidRPr="00E476C6">
        <w:rPr>
          <w:rFonts w:ascii="GHEA Grapalat" w:hAnsi="GHEA Grapalat"/>
          <w:sz w:val="22"/>
          <w:szCs w:val="22"/>
        </w:rPr>
        <w:t xml:space="preserve"> при превышении-</w:t>
      </w:r>
      <w:r w:rsidR="009A796C" w:rsidRPr="00E476C6">
        <w:rPr>
          <w:rFonts w:ascii="GHEA Grapalat" w:hAnsi="GHEA Grapalat"/>
          <w:sz w:val="22"/>
          <w:szCs w:val="22"/>
        </w:rPr>
        <w:t xml:space="preserve"> в течение </w:t>
      </w:r>
      <w:r w:rsidR="00CA7C54" w:rsidRPr="00E476C6">
        <w:rPr>
          <w:rFonts w:ascii="GHEA Grapalat" w:hAnsi="GHEA Grapalat"/>
          <w:sz w:val="22"/>
          <w:szCs w:val="22"/>
        </w:rPr>
        <w:t xml:space="preserve">пятнадцати </w:t>
      </w:r>
      <w:r w:rsidR="009A796C" w:rsidRPr="00E476C6">
        <w:rPr>
          <w:rFonts w:ascii="GHEA Grapalat" w:hAnsi="GHEA Grapalat"/>
          <w:sz w:val="22"/>
          <w:szCs w:val="22"/>
        </w:rPr>
        <w:t>рабочих дней.</w:t>
      </w:r>
    </w:p>
    <w:p w:rsidR="00ED6836" w:rsidRPr="00E476C6" w:rsidRDefault="00745561" w:rsidP="00E476C6">
      <w:pPr>
        <w:widowControl w:val="0"/>
        <w:tabs>
          <w:tab w:val="left" w:pos="90"/>
        </w:tabs>
        <w:ind w:firstLine="567"/>
        <w:jc w:val="both"/>
        <w:rPr>
          <w:rFonts w:ascii="GHEA Grapalat" w:hAnsi="GHEA Grapalat" w:cs="Sylfaen"/>
          <w:sz w:val="22"/>
          <w:szCs w:val="22"/>
        </w:rPr>
      </w:pPr>
      <w:r w:rsidRPr="00E476C6">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476C6">
        <w:rPr>
          <w:rFonts w:ascii="GHEA Grapalat" w:hAnsi="GHEA Grapalat"/>
          <w:sz w:val="22"/>
          <w:szCs w:val="22"/>
        </w:rPr>
        <w:t xml:space="preserve"> и оценке </w:t>
      </w:r>
      <w:r w:rsidRPr="00E476C6">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E476C6">
        <w:rPr>
          <w:rFonts w:ascii="GHEA Grapalat" w:hAnsi="GHEA Grapalat"/>
          <w:sz w:val="22"/>
          <w:szCs w:val="22"/>
        </w:rPr>
        <w:t>, за исключением случая, установленного пунктом 8.9 части 1 настоящего приглашения</w:t>
      </w:r>
      <w:r w:rsidRPr="00E476C6">
        <w:rPr>
          <w:rFonts w:ascii="GHEA Grapalat" w:hAnsi="GHEA Grapalat"/>
          <w:sz w:val="22"/>
          <w:szCs w:val="22"/>
        </w:rPr>
        <w:t>.</w:t>
      </w:r>
    </w:p>
    <w:p w:rsidR="00B514E8" w:rsidRPr="00E476C6" w:rsidRDefault="00FD2748" w:rsidP="00E476C6">
      <w:pPr>
        <w:pStyle w:val="BodyTextIndent2"/>
        <w:widowControl w:val="0"/>
        <w:tabs>
          <w:tab w:val="left" w:pos="90"/>
          <w:tab w:val="left" w:pos="1134"/>
        </w:tabs>
        <w:spacing w:line="240" w:lineRule="auto"/>
        <w:ind w:firstLine="567"/>
        <w:rPr>
          <w:rFonts w:ascii="GHEA Grapalat" w:hAnsi="GHEA Grapalat" w:cs="Sylfaen"/>
          <w:sz w:val="22"/>
          <w:szCs w:val="22"/>
        </w:rPr>
      </w:pPr>
      <w:r w:rsidRPr="00E476C6">
        <w:rPr>
          <w:rFonts w:ascii="GHEA Grapalat" w:hAnsi="GHEA Grapalat"/>
          <w:sz w:val="22"/>
          <w:szCs w:val="22"/>
        </w:rPr>
        <w:t>8.</w:t>
      </w:r>
      <w:r w:rsidR="004C3E56" w:rsidRPr="00E476C6">
        <w:rPr>
          <w:rFonts w:ascii="GHEA Grapalat" w:hAnsi="GHEA Grapalat"/>
          <w:sz w:val="22"/>
          <w:szCs w:val="22"/>
        </w:rPr>
        <w:t>3</w:t>
      </w:r>
      <w:r w:rsidR="00D07367" w:rsidRPr="00E476C6">
        <w:rPr>
          <w:rFonts w:ascii="GHEA Grapalat" w:hAnsi="GHEA Grapalat"/>
          <w:sz w:val="22"/>
          <w:szCs w:val="22"/>
        </w:rPr>
        <w:t>.</w:t>
      </w:r>
      <w:r w:rsidR="00D07367" w:rsidRPr="00E476C6">
        <w:rPr>
          <w:rFonts w:ascii="GHEA Grapalat" w:hAnsi="GHEA Grapalat"/>
          <w:sz w:val="22"/>
          <w:szCs w:val="22"/>
        </w:rPr>
        <w:tab/>
      </w:r>
      <w:r w:rsidR="00D22CBB" w:rsidRPr="00E476C6">
        <w:rPr>
          <w:rFonts w:ascii="GHEA Grapalat" w:hAnsi="GHEA Grapalat"/>
          <w:sz w:val="22"/>
          <w:szCs w:val="22"/>
        </w:rPr>
        <w:t>Отобранный у</w:t>
      </w:r>
      <w:r w:rsidRPr="00E476C6">
        <w:rPr>
          <w:rFonts w:ascii="GHEA Grapalat" w:hAnsi="GHEA Grapalat"/>
          <w:sz w:val="22"/>
          <w:szCs w:val="22"/>
        </w:rPr>
        <w:t>частник</w:t>
      </w:r>
      <w:r w:rsidR="00DD2F66" w:rsidRPr="00E476C6">
        <w:rPr>
          <w:rFonts w:ascii="GHEA Grapalat" w:hAnsi="GHEA Grapalat"/>
          <w:sz w:val="22"/>
          <w:szCs w:val="22"/>
        </w:rPr>
        <w:t xml:space="preserve"> </w:t>
      </w:r>
      <w:r w:rsidRPr="00E476C6">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476C6">
        <w:rPr>
          <w:rFonts w:ascii="GHEA Grapalat" w:hAnsi="GHEA Grapalat"/>
          <w:sz w:val="22"/>
          <w:szCs w:val="22"/>
        </w:rPr>
        <w:t>отобранного</w:t>
      </w:r>
      <w:r w:rsidR="0066621D" w:rsidRPr="00E476C6">
        <w:rPr>
          <w:rFonts w:ascii="GHEA Grapalat" w:hAnsi="GHEA Grapalat"/>
          <w:sz w:val="22"/>
          <w:szCs w:val="22"/>
        </w:rPr>
        <w:t xml:space="preserve"> участника</w:t>
      </w:r>
      <w:r w:rsidR="009A0BDF" w:rsidRPr="00E476C6">
        <w:rPr>
          <w:rFonts w:ascii="GHEA Grapalat" w:hAnsi="GHEA Grapalat"/>
          <w:sz w:val="22"/>
          <w:szCs w:val="22"/>
        </w:rPr>
        <w:t xml:space="preserve"> и </w:t>
      </w:r>
      <w:r w:rsidRPr="00E476C6">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476C6">
        <w:rPr>
          <w:rFonts w:ascii="GHEA Grapalat" w:hAnsi="GHEA Grapalat"/>
          <w:sz w:val="22"/>
          <w:szCs w:val="22"/>
        </w:rPr>
        <w:t>.</w:t>
      </w:r>
    </w:p>
    <w:p w:rsidR="00096865" w:rsidRPr="00E476C6" w:rsidRDefault="00FD2748" w:rsidP="00E476C6">
      <w:pPr>
        <w:pStyle w:val="BodyTextIndent"/>
        <w:widowControl w:val="0"/>
        <w:tabs>
          <w:tab w:val="left" w:pos="90"/>
          <w:tab w:val="left" w:pos="1134"/>
        </w:tabs>
        <w:spacing w:line="240" w:lineRule="auto"/>
        <w:ind w:firstLine="567"/>
        <w:rPr>
          <w:rFonts w:ascii="GHEA Grapalat" w:hAnsi="GHEA Grapalat" w:cs="Sylfaen"/>
          <w:i w:val="0"/>
          <w:sz w:val="22"/>
          <w:szCs w:val="22"/>
        </w:rPr>
      </w:pPr>
      <w:r w:rsidRPr="00E476C6">
        <w:rPr>
          <w:rFonts w:ascii="GHEA Grapalat" w:hAnsi="GHEA Grapalat"/>
          <w:i w:val="0"/>
          <w:sz w:val="22"/>
          <w:szCs w:val="22"/>
        </w:rPr>
        <w:lastRenderedPageBreak/>
        <w:t>8.</w:t>
      </w:r>
      <w:r w:rsidR="004C3E56" w:rsidRPr="00E476C6">
        <w:rPr>
          <w:rFonts w:ascii="GHEA Grapalat" w:hAnsi="GHEA Grapalat"/>
          <w:i w:val="0"/>
          <w:sz w:val="22"/>
          <w:szCs w:val="22"/>
        </w:rPr>
        <w:t>4</w:t>
      </w:r>
      <w:r w:rsidR="00644850" w:rsidRPr="00E476C6">
        <w:rPr>
          <w:rFonts w:ascii="GHEA Grapalat" w:hAnsi="GHEA Grapalat"/>
          <w:i w:val="0"/>
          <w:sz w:val="22"/>
          <w:szCs w:val="22"/>
        </w:rPr>
        <w:t>.</w:t>
      </w:r>
      <w:r w:rsidR="00644850" w:rsidRPr="00E476C6">
        <w:rPr>
          <w:rFonts w:ascii="GHEA Grapalat" w:hAnsi="GHEA Grapalat"/>
          <w:i w:val="0"/>
          <w:sz w:val="22"/>
          <w:szCs w:val="22"/>
        </w:rPr>
        <w:tab/>
      </w:r>
      <w:r w:rsidRPr="00E476C6">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824C6" w:rsidRPr="00E476C6">
        <w:rPr>
          <w:rFonts w:ascii="GHEA Grapalat" w:hAnsi="GHEA Grapalat"/>
          <w:i w:val="0"/>
          <w:sz w:val="22"/>
          <w:szCs w:val="22"/>
        </w:rPr>
        <w:t>по курсу установленному Центральным банком РА на данный день</w:t>
      </w:r>
      <w:r w:rsidR="00A01157" w:rsidRPr="00E476C6">
        <w:rPr>
          <w:rFonts w:ascii="GHEA Grapalat" w:hAnsi="GHEA Grapalat"/>
          <w:i w:val="0"/>
          <w:sz w:val="22"/>
          <w:szCs w:val="22"/>
        </w:rPr>
        <w:t>.</w:t>
      </w:r>
    </w:p>
    <w:p w:rsidR="00096865" w:rsidRPr="00E476C6" w:rsidRDefault="00FD2748" w:rsidP="00E476C6">
      <w:pPr>
        <w:pStyle w:val="BodyTextIndent"/>
        <w:widowControl w:val="0"/>
        <w:tabs>
          <w:tab w:val="left" w:pos="90"/>
          <w:tab w:val="left" w:pos="1134"/>
        </w:tabs>
        <w:spacing w:line="240" w:lineRule="auto"/>
        <w:ind w:firstLine="567"/>
        <w:rPr>
          <w:rFonts w:ascii="GHEA Grapalat" w:hAnsi="GHEA Grapalat" w:cs="Sylfaen"/>
          <w:i w:val="0"/>
          <w:sz w:val="22"/>
          <w:szCs w:val="22"/>
        </w:rPr>
      </w:pPr>
      <w:r w:rsidRPr="00E476C6">
        <w:rPr>
          <w:rFonts w:ascii="GHEA Grapalat" w:hAnsi="GHEA Grapalat"/>
          <w:i w:val="0"/>
          <w:sz w:val="22"/>
          <w:szCs w:val="22"/>
        </w:rPr>
        <w:t>8.</w:t>
      </w:r>
      <w:r w:rsidR="00D31874" w:rsidRPr="00E476C6">
        <w:rPr>
          <w:rFonts w:ascii="GHEA Grapalat" w:hAnsi="GHEA Grapalat"/>
          <w:i w:val="0"/>
          <w:sz w:val="22"/>
          <w:szCs w:val="22"/>
        </w:rPr>
        <w:t>5</w:t>
      </w:r>
      <w:r w:rsidRPr="00E476C6">
        <w:rPr>
          <w:rFonts w:ascii="GHEA Grapalat" w:hAnsi="GHEA Grapalat"/>
          <w:i w:val="0"/>
          <w:sz w:val="22"/>
          <w:szCs w:val="22"/>
        </w:rPr>
        <w:t>.</w:t>
      </w:r>
      <w:r w:rsidR="00644850" w:rsidRPr="00E476C6">
        <w:rPr>
          <w:rFonts w:ascii="GHEA Grapalat" w:hAnsi="GHEA Grapalat"/>
          <w:i w:val="0"/>
          <w:sz w:val="22"/>
          <w:szCs w:val="22"/>
        </w:rPr>
        <w:tab/>
      </w:r>
      <w:r w:rsidRPr="00E476C6">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E476C6" w:rsidRDefault="00096865" w:rsidP="00E476C6">
      <w:pPr>
        <w:pStyle w:val="BodyTextIndent"/>
        <w:widowControl w:val="0"/>
        <w:tabs>
          <w:tab w:val="left" w:pos="90"/>
          <w:tab w:val="left" w:pos="1134"/>
        </w:tabs>
        <w:spacing w:line="240" w:lineRule="auto"/>
        <w:ind w:firstLine="567"/>
        <w:rPr>
          <w:rFonts w:ascii="GHEA Grapalat" w:hAnsi="GHEA Grapalat" w:cs="Sylfaen"/>
          <w:i w:val="0"/>
          <w:sz w:val="22"/>
          <w:szCs w:val="22"/>
        </w:rPr>
      </w:pPr>
      <w:r w:rsidRPr="00E476C6">
        <w:rPr>
          <w:rFonts w:ascii="GHEA Grapalat" w:hAnsi="GHEA Grapalat"/>
          <w:i w:val="0"/>
          <w:sz w:val="22"/>
          <w:szCs w:val="22"/>
        </w:rPr>
        <w:t>1)</w:t>
      </w:r>
      <w:r w:rsidR="00644850" w:rsidRPr="00E476C6">
        <w:rPr>
          <w:rFonts w:ascii="GHEA Grapalat" w:hAnsi="GHEA Grapalat"/>
          <w:i w:val="0"/>
          <w:sz w:val="22"/>
          <w:szCs w:val="22"/>
        </w:rPr>
        <w:tab/>
      </w:r>
      <w:r w:rsidRPr="00E476C6">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476C6">
        <w:rPr>
          <w:rFonts w:ascii="Courier New" w:hAnsi="Courier New" w:cs="Courier New"/>
          <w:i w:val="0"/>
          <w:sz w:val="22"/>
          <w:szCs w:val="22"/>
          <w:lang w:val="en-US"/>
        </w:rPr>
        <w:t> </w:t>
      </w:r>
      <w:r w:rsidRPr="00E476C6">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E476C6">
        <w:rPr>
          <w:rFonts w:ascii="GHEA Grapalat" w:hAnsi="GHEA Grapalat"/>
          <w:i w:val="0"/>
          <w:sz w:val="22"/>
          <w:szCs w:val="22"/>
        </w:rPr>
        <w:t xml:space="preserve"> </w:t>
      </w:r>
      <w:r w:rsidRPr="00E476C6">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476C6" w:rsidDel="00992C40" w:rsidRDefault="00096865" w:rsidP="00E476C6">
      <w:pPr>
        <w:pStyle w:val="BodyTextIndent2"/>
        <w:widowControl w:val="0"/>
        <w:tabs>
          <w:tab w:val="left" w:pos="90"/>
          <w:tab w:val="left" w:pos="1134"/>
        </w:tabs>
        <w:spacing w:line="240" w:lineRule="auto"/>
        <w:ind w:firstLine="567"/>
        <w:rPr>
          <w:rFonts w:ascii="GHEA Grapalat" w:hAnsi="GHEA Grapalat" w:cs="Sylfaen"/>
          <w:sz w:val="22"/>
          <w:szCs w:val="22"/>
        </w:rPr>
      </w:pPr>
      <w:r w:rsidRPr="00E476C6">
        <w:rPr>
          <w:rFonts w:ascii="GHEA Grapalat" w:hAnsi="GHEA Grapalat"/>
          <w:sz w:val="22"/>
          <w:szCs w:val="22"/>
        </w:rPr>
        <w:t>2)</w:t>
      </w:r>
      <w:r w:rsidR="00644850" w:rsidRPr="00E476C6">
        <w:rPr>
          <w:rFonts w:ascii="GHEA Grapalat" w:hAnsi="GHEA Grapalat"/>
          <w:sz w:val="22"/>
          <w:szCs w:val="22"/>
        </w:rPr>
        <w:tab/>
      </w:r>
      <w:r w:rsidRPr="00E476C6">
        <w:rPr>
          <w:rFonts w:ascii="GHEA Grapalat" w:hAnsi="GHEA Grapalat"/>
          <w:sz w:val="22"/>
          <w:szCs w:val="22"/>
        </w:rPr>
        <w:t>иных случаев, предусмотренных Законом.</w:t>
      </w:r>
    </w:p>
    <w:p w:rsidR="009B6D58" w:rsidRPr="00E476C6" w:rsidRDefault="00FD2748"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8.</w:t>
      </w:r>
      <w:r w:rsidR="00D31874" w:rsidRPr="00E476C6">
        <w:rPr>
          <w:rFonts w:ascii="GHEA Grapalat" w:hAnsi="GHEA Grapalat"/>
          <w:szCs w:val="22"/>
        </w:rPr>
        <w:t>6</w:t>
      </w:r>
      <w:r w:rsidRPr="00E476C6">
        <w:rPr>
          <w:rFonts w:ascii="GHEA Grapalat" w:hAnsi="GHEA Grapalat"/>
          <w:szCs w:val="22"/>
        </w:rPr>
        <w:t>.</w:t>
      </w:r>
      <w:r w:rsidR="00644850" w:rsidRPr="00E476C6">
        <w:rPr>
          <w:rFonts w:ascii="GHEA Grapalat" w:hAnsi="GHEA Grapalat"/>
          <w:szCs w:val="22"/>
        </w:rPr>
        <w:tab/>
      </w:r>
      <w:r w:rsidRPr="00E476C6">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476C6">
        <w:rPr>
          <w:rFonts w:ascii="GHEA Grapalat" w:hAnsi="GHEA Grapalat"/>
          <w:szCs w:val="22"/>
        </w:rPr>
        <w:t>отобранного</w:t>
      </w:r>
      <w:r w:rsidR="00970000" w:rsidRPr="00E476C6">
        <w:rPr>
          <w:rFonts w:ascii="GHEA Grapalat" w:hAnsi="GHEA Grapalat"/>
          <w:szCs w:val="22"/>
        </w:rPr>
        <w:t xml:space="preserve"> участника</w:t>
      </w:r>
      <w:r w:rsidR="00A00A1F" w:rsidRPr="00E476C6">
        <w:rPr>
          <w:rFonts w:ascii="GHEA Grapalat" w:hAnsi="GHEA Grapalat"/>
          <w:szCs w:val="22"/>
        </w:rPr>
        <w:t xml:space="preserve"> и </w:t>
      </w:r>
      <w:r w:rsidR="000824C6" w:rsidRPr="00E476C6">
        <w:rPr>
          <w:rFonts w:ascii="GHEA Grapalat" w:hAnsi="GHEA Grapalat"/>
          <w:szCs w:val="22"/>
        </w:rPr>
        <w:t>участников, занявших</w:t>
      </w:r>
      <w:r w:rsidR="00A00A1F" w:rsidRPr="00E476C6">
        <w:rPr>
          <w:rFonts w:ascii="GHEA Grapalat" w:hAnsi="GHEA Grapalat"/>
          <w:szCs w:val="22"/>
        </w:rPr>
        <w:t xml:space="preserve"> </w:t>
      </w:r>
      <w:r w:rsidRPr="00E476C6">
        <w:rPr>
          <w:rFonts w:ascii="GHEA Grapalat" w:hAnsi="GHEA Grapalat"/>
          <w:szCs w:val="22"/>
        </w:rPr>
        <w:t xml:space="preserve">последующие места. </w:t>
      </w:r>
      <w:r w:rsidR="002F2045" w:rsidRPr="00E476C6">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E476C6">
        <w:rPr>
          <w:rFonts w:ascii="GHEA Grapalat" w:hAnsi="GHEA Grapalat"/>
          <w:szCs w:val="22"/>
        </w:rPr>
        <w:t>.</w:t>
      </w:r>
      <w:r w:rsidRPr="00E476C6">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E476C6">
        <w:rPr>
          <w:rFonts w:ascii="GHEA Grapalat" w:hAnsi="GHEA Grapalat"/>
          <w:szCs w:val="22"/>
        </w:rPr>
        <w:t>ании части 6 статьи 15 Закона:</w:t>
      </w:r>
    </w:p>
    <w:p w:rsidR="009B6D58" w:rsidRPr="00E476C6" w:rsidRDefault="009B6D58"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а.</w:t>
      </w:r>
      <w:r w:rsidR="00186559" w:rsidRPr="00E476C6">
        <w:rPr>
          <w:rFonts w:ascii="GHEA Grapalat" w:hAnsi="GHEA Grapalat"/>
          <w:szCs w:val="22"/>
        </w:rPr>
        <w:tab/>
      </w:r>
      <w:r w:rsidRPr="00E476C6">
        <w:rPr>
          <w:rFonts w:ascii="GHEA Grapalat" w:hAnsi="GHEA Grapalat"/>
          <w:szCs w:val="22"/>
        </w:rPr>
        <w:t>для определения</w:t>
      </w:r>
      <w:r w:rsidR="005F09CE" w:rsidRPr="00E476C6">
        <w:rPr>
          <w:rFonts w:ascii="GHEA Grapalat" w:hAnsi="GHEA Grapalat"/>
          <w:szCs w:val="22"/>
        </w:rPr>
        <w:t xml:space="preserve"> отобранного</w:t>
      </w:r>
      <w:r w:rsidR="000C6E1C" w:rsidRPr="00E476C6">
        <w:rPr>
          <w:rFonts w:ascii="GHEA Grapalat" w:hAnsi="GHEA Grapalat"/>
          <w:szCs w:val="22"/>
        </w:rPr>
        <w:t xml:space="preserve"> участника</w:t>
      </w:r>
      <w:r w:rsidR="005F09CE" w:rsidRPr="00E476C6">
        <w:rPr>
          <w:rFonts w:ascii="GHEA Grapalat" w:hAnsi="GHEA Grapalat"/>
          <w:szCs w:val="22"/>
        </w:rPr>
        <w:t xml:space="preserve"> и</w:t>
      </w:r>
      <w:r w:rsidRPr="00E476C6">
        <w:rPr>
          <w:rFonts w:ascii="GHEA Grapalat" w:hAnsi="GHEA Grapalat"/>
          <w:szCs w:val="22"/>
        </w:rPr>
        <w:t xml:space="preserve"> участников, занявших последующие места, с</w:t>
      </w:r>
      <w:r w:rsidR="00A50C53" w:rsidRPr="00E476C6">
        <w:rPr>
          <w:rFonts w:ascii="Courier New" w:hAnsi="Courier New" w:cs="Courier New"/>
          <w:szCs w:val="22"/>
          <w:lang w:val="en-US"/>
        </w:rPr>
        <w:t> </w:t>
      </w:r>
      <w:r w:rsidRPr="00E476C6">
        <w:rPr>
          <w:rFonts w:ascii="GHEA Grapalat" w:hAnsi="GHEA Grapalat"/>
          <w:szCs w:val="22"/>
        </w:rPr>
        <w:t>целью сокращения предложенных на заседании комиссии цен, со всеми участниками,</w:t>
      </w:r>
      <w:r w:rsidR="00AA7117" w:rsidRPr="00E476C6">
        <w:rPr>
          <w:rFonts w:ascii="GHEA Grapalat" w:hAnsi="GHEA Grapalat"/>
          <w:szCs w:val="22"/>
        </w:rPr>
        <w:t xml:space="preserve"> </w:t>
      </w:r>
      <w:r w:rsidRPr="00E476C6">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476C6" w:rsidRDefault="009B6D58"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б.</w:t>
      </w:r>
      <w:r w:rsidR="00186559" w:rsidRPr="00E476C6">
        <w:rPr>
          <w:rFonts w:ascii="GHEA Grapalat" w:hAnsi="GHEA Grapalat"/>
          <w:szCs w:val="22"/>
        </w:rPr>
        <w:tab/>
      </w:r>
      <w:r w:rsidRPr="00E476C6">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E476C6">
        <w:rPr>
          <w:rFonts w:ascii="GHEA Grapalat" w:hAnsi="GHEA Grapalat"/>
          <w:szCs w:val="22"/>
        </w:rPr>
        <w:t>в электронной форме</w:t>
      </w:r>
      <w:r w:rsidRPr="00E476C6">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476C6" w:rsidRDefault="009B6D58"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в.</w:t>
      </w:r>
      <w:r w:rsidR="00186559" w:rsidRPr="00E476C6">
        <w:rPr>
          <w:rFonts w:ascii="GHEA Grapalat" w:hAnsi="GHEA Grapalat"/>
          <w:szCs w:val="22"/>
        </w:rPr>
        <w:tab/>
      </w:r>
      <w:r w:rsidRPr="00E476C6">
        <w:rPr>
          <w:rFonts w:ascii="GHEA Grapalat" w:hAnsi="GHEA Grapalat"/>
          <w:szCs w:val="22"/>
        </w:rPr>
        <w:t xml:space="preserve">переговоры проводятся не раннее чем на второй и не позднее чем на </w:t>
      </w:r>
      <w:r w:rsidR="00996FDC" w:rsidRPr="00E476C6">
        <w:rPr>
          <w:rFonts w:ascii="GHEA Grapalat" w:hAnsi="GHEA Grapalat"/>
          <w:szCs w:val="22"/>
        </w:rPr>
        <w:t xml:space="preserve">пятый </w:t>
      </w:r>
      <w:r w:rsidRPr="00E476C6">
        <w:rPr>
          <w:rFonts w:ascii="GHEA Grapalat" w:hAnsi="GHEA Grapalat"/>
          <w:szCs w:val="22"/>
        </w:rPr>
        <w:t>рабочий день со дня отправки извещения</w:t>
      </w:r>
      <w:r w:rsidR="00A50C53" w:rsidRPr="00E476C6">
        <w:rPr>
          <w:rFonts w:ascii="GHEA Grapalat" w:hAnsi="GHEA Grapalat"/>
          <w:szCs w:val="22"/>
        </w:rPr>
        <w:t>,</w:t>
      </w:r>
    </w:p>
    <w:p w:rsidR="009B6D58" w:rsidRPr="00E476C6" w:rsidRDefault="009B6D58"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г.</w:t>
      </w:r>
      <w:r w:rsidR="00186559" w:rsidRPr="00E476C6">
        <w:rPr>
          <w:rFonts w:ascii="GHEA Grapalat" w:hAnsi="GHEA Grapalat"/>
          <w:szCs w:val="22"/>
        </w:rPr>
        <w:tab/>
      </w:r>
      <w:r w:rsidRPr="00E476C6">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476C6" w:rsidRDefault="009B6D58"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д.</w:t>
      </w:r>
      <w:r w:rsidR="00186559" w:rsidRPr="00E476C6">
        <w:rPr>
          <w:rFonts w:ascii="GHEA Grapalat" w:hAnsi="GHEA Grapalat"/>
          <w:szCs w:val="22"/>
        </w:rPr>
        <w:tab/>
      </w:r>
      <w:r w:rsidRPr="00E476C6">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E476C6">
        <w:rPr>
          <w:rFonts w:ascii="GHEA Grapalat" w:hAnsi="GHEA Grapalat"/>
          <w:szCs w:val="22"/>
        </w:rPr>
        <w:t xml:space="preserve">присутствующим на переговорах </w:t>
      </w:r>
      <w:r w:rsidRPr="00E476C6">
        <w:rPr>
          <w:rFonts w:ascii="GHEA Grapalat" w:hAnsi="GHEA Grapalat"/>
          <w:szCs w:val="22"/>
        </w:rPr>
        <w:t>участниками</w:t>
      </w:r>
      <w:r w:rsidR="001D129F" w:rsidRPr="00E476C6">
        <w:rPr>
          <w:rFonts w:ascii="GHEA Grapalat" w:hAnsi="GHEA Grapalat"/>
          <w:szCs w:val="22"/>
        </w:rPr>
        <w:t xml:space="preserve"> </w:t>
      </w:r>
      <w:r w:rsidRPr="00E476C6">
        <w:rPr>
          <w:rFonts w:ascii="GHEA Grapalat" w:hAnsi="GHEA Grapalat"/>
          <w:szCs w:val="22"/>
        </w:rPr>
        <w:t xml:space="preserve">ценам, </w:t>
      </w:r>
      <w:r w:rsidR="00927888" w:rsidRPr="00E476C6">
        <w:rPr>
          <w:rFonts w:ascii="GHEA Grapalat" w:hAnsi="GHEA Grapalat"/>
          <w:szCs w:val="22"/>
        </w:rPr>
        <w:t xml:space="preserve">которые </w:t>
      </w:r>
      <w:r w:rsidRPr="00E476C6">
        <w:rPr>
          <w:rFonts w:ascii="GHEA Grapalat" w:hAnsi="GHEA Grapalat"/>
          <w:szCs w:val="22"/>
        </w:rPr>
        <w:t xml:space="preserve">не </w:t>
      </w:r>
      <w:r w:rsidR="00927888" w:rsidRPr="00E476C6">
        <w:rPr>
          <w:rFonts w:ascii="GHEA Grapalat" w:hAnsi="GHEA Grapalat"/>
          <w:szCs w:val="22"/>
        </w:rPr>
        <w:t xml:space="preserve">превышают цену, </w:t>
      </w:r>
      <w:r w:rsidR="000824C6" w:rsidRPr="00E476C6">
        <w:rPr>
          <w:rFonts w:ascii="GHEA Grapalat" w:hAnsi="GHEA Grapalat"/>
          <w:szCs w:val="22"/>
        </w:rPr>
        <w:t>установленную заявкой</w:t>
      </w:r>
      <w:r w:rsidR="00927888" w:rsidRPr="00E476C6">
        <w:rPr>
          <w:rFonts w:ascii="GHEA Grapalat" w:hAnsi="GHEA Grapalat"/>
          <w:szCs w:val="22"/>
        </w:rPr>
        <w:t xml:space="preserve"> на </w:t>
      </w:r>
      <w:r w:rsidR="000824C6" w:rsidRPr="00E476C6">
        <w:rPr>
          <w:rFonts w:ascii="GHEA Grapalat" w:hAnsi="GHEA Grapalat"/>
          <w:szCs w:val="22"/>
        </w:rPr>
        <w:t>закупку,</w:t>
      </w:r>
      <w:r w:rsidRPr="00E476C6">
        <w:rPr>
          <w:rFonts w:ascii="GHEA Grapalat" w:hAnsi="GHEA Grapalat"/>
          <w:szCs w:val="22"/>
        </w:rPr>
        <w:t xml:space="preserve"> определяются и объявляются</w:t>
      </w:r>
      <w:r w:rsidR="00A134CC" w:rsidRPr="00E476C6">
        <w:rPr>
          <w:rFonts w:ascii="GHEA Grapalat" w:hAnsi="GHEA Grapalat"/>
          <w:szCs w:val="22"/>
        </w:rPr>
        <w:t xml:space="preserve"> отобранный участник и</w:t>
      </w:r>
      <w:r w:rsidRPr="00E476C6">
        <w:rPr>
          <w:rFonts w:ascii="GHEA Grapalat" w:hAnsi="GHEA Grapalat"/>
          <w:szCs w:val="22"/>
        </w:rPr>
        <w:t xml:space="preserve"> участники, занявшие последующие места,</w:t>
      </w:r>
    </w:p>
    <w:p w:rsidR="008F2148" w:rsidRPr="00E476C6" w:rsidRDefault="009B6D58" w:rsidP="00E476C6">
      <w:pPr>
        <w:pStyle w:val="norm"/>
        <w:widowControl w:val="0"/>
        <w:tabs>
          <w:tab w:val="left" w:pos="90"/>
          <w:tab w:val="left" w:pos="1134"/>
        </w:tabs>
        <w:spacing w:line="240" w:lineRule="auto"/>
        <w:ind w:firstLine="567"/>
        <w:rPr>
          <w:rFonts w:ascii="GHEA Grapalat" w:hAnsi="GHEA Grapalat"/>
          <w:szCs w:val="22"/>
        </w:rPr>
      </w:pPr>
      <w:r w:rsidRPr="00E476C6">
        <w:rPr>
          <w:rFonts w:ascii="GHEA Grapalat" w:hAnsi="GHEA Grapalat"/>
          <w:szCs w:val="22"/>
        </w:rPr>
        <w:t>е.</w:t>
      </w:r>
      <w:r w:rsidR="00C37724" w:rsidRPr="00E476C6">
        <w:rPr>
          <w:rFonts w:ascii="GHEA Grapalat" w:hAnsi="GHEA Grapalat"/>
          <w:szCs w:val="22"/>
        </w:rPr>
        <w:tab/>
      </w:r>
      <w:r w:rsidRPr="00E476C6">
        <w:rPr>
          <w:rFonts w:ascii="GHEA Grapalat" w:hAnsi="GHEA Grapalat"/>
          <w:szCs w:val="22"/>
        </w:rPr>
        <w:t xml:space="preserve">если на момент </w:t>
      </w:r>
      <w:r w:rsidR="000824C6" w:rsidRPr="00E476C6">
        <w:rPr>
          <w:rFonts w:ascii="GHEA Grapalat" w:hAnsi="GHEA Grapalat"/>
          <w:szCs w:val="22"/>
        </w:rPr>
        <w:t>истечения установленного для переговоров окончательного срока,</w:t>
      </w:r>
      <w:r w:rsidRPr="00E476C6">
        <w:rPr>
          <w:rFonts w:ascii="GHEA Grapalat" w:hAnsi="GHEA Grapalat"/>
          <w:szCs w:val="22"/>
        </w:rPr>
        <w:t xml:space="preserve"> представленные </w:t>
      </w:r>
      <w:r w:rsidR="009639FF" w:rsidRPr="00E476C6">
        <w:rPr>
          <w:rFonts w:ascii="GHEA Grapalat" w:hAnsi="GHEA Grapalat"/>
          <w:szCs w:val="22"/>
        </w:rPr>
        <w:t xml:space="preserve">присутствующим на переговорах </w:t>
      </w:r>
      <w:r w:rsidR="000824C6" w:rsidRPr="00E476C6">
        <w:rPr>
          <w:rFonts w:ascii="GHEA Grapalat" w:hAnsi="GHEA Grapalat"/>
          <w:szCs w:val="22"/>
        </w:rPr>
        <w:t>участниками цены,</w:t>
      </w:r>
      <w:r w:rsidRPr="00E476C6">
        <w:rPr>
          <w:rFonts w:ascii="GHEA Grapalat" w:hAnsi="GHEA Grapalat"/>
          <w:szCs w:val="22"/>
        </w:rPr>
        <w:t xml:space="preserve"> превышают цену, установленную заявкой на закупку,</w:t>
      </w:r>
      <w:r w:rsidR="008F2148" w:rsidRPr="00E476C6">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476C6" w:rsidRDefault="008F2148" w:rsidP="00E476C6">
      <w:pPr>
        <w:pStyle w:val="norm"/>
        <w:widowControl w:val="0"/>
        <w:tabs>
          <w:tab w:val="left" w:pos="90"/>
          <w:tab w:val="left" w:pos="1134"/>
        </w:tabs>
        <w:spacing w:line="240" w:lineRule="auto"/>
        <w:ind w:firstLine="567"/>
        <w:rPr>
          <w:rFonts w:ascii="GHEA Grapalat" w:hAnsi="GHEA Grapalat"/>
          <w:szCs w:val="22"/>
        </w:rPr>
      </w:pPr>
      <w:r w:rsidRPr="00E476C6">
        <w:rPr>
          <w:rFonts w:ascii="GHEA Grapalat" w:hAnsi="GHEA Grapalat"/>
          <w:szCs w:val="22"/>
        </w:rPr>
        <w:t>-</w:t>
      </w:r>
      <w:r w:rsidRPr="00E476C6">
        <w:rPr>
          <w:szCs w:val="22"/>
        </w:rPr>
        <w:t xml:space="preserve"> </w:t>
      </w:r>
      <w:r w:rsidRPr="00E476C6">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E476C6">
        <w:rPr>
          <w:rFonts w:ascii="GHEA Grapalat" w:hAnsi="GHEA Grapalat"/>
          <w:szCs w:val="22"/>
        </w:rPr>
        <w:t xml:space="preserve">как минимум одна </w:t>
      </w:r>
      <w:r w:rsidRPr="00E476C6">
        <w:rPr>
          <w:rFonts w:ascii="GHEA Grapalat" w:hAnsi="GHEA Grapalat"/>
          <w:szCs w:val="22"/>
        </w:rPr>
        <w:t xml:space="preserve">конкурентная процедура закупки, которая была объявлена несостоявшейся </w:t>
      </w:r>
      <w:r w:rsidR="00E23F8C" w:rsidRPr="00E476C6">
        <w:rPr>
          <w:rFonts w:ascii="GHEA Grapalat" w:hAnsi="GHEA Grapalat"/>
          <w:szCs w:val="22"/>
        </w:rPr>
        <w:t>на основании</w:t>
      </w:r>
      <w:r w:rsidR="00144E38" w:rsidRPr="00E476C6">
        <w:rPr>
          <w:rFonts w:ascii="GHEA Grapalat" w:hAnsi="GHEA Grapalat"/>
          <w:szCs w:val="22"/>
        </w:rPr>
        <w:t xml:space="preserve"> того, что</w:t>
      </w:r>
      <w:r w:rsidRPr="00E476C6">
        <w:rPr>
          <w:rFonts w:ascii="GHEA Grapalat" w:hAnsi="GHEA Grapalat"/>
          <w:szCs w:val="22"/>
        </w:rPr>
        <w:t xml:space="preserve"> представленны</w:t>
      </w:r>
      <w:r w:rsidR="00144E38" w:rsidRPr="00E476C6">
        <w:rPr>
          <w:rFonts w:ascii="GHEA Grapalat" w:hAnsi="GHEA Grapalat"/>
          <w:szCs w:val="22"/>
        </w:rPr>
        <w:t>е</w:t>
      </w:r>
      <w:r w:rsidRPr="00E476C6">
        <w:rPr>
          <w:rFonts w:ascii="GHEA Grapalat" w:hAnsi="GHEA Grapalat"/>
          <w:szCs w:val="22"/>
        </w:rPr>
        <w:t xml:space="preserve"> участниками цен</w:t>
      </w:r>
      <w:r w:rsidR="00144E38" w:rsidRPr="00E476C6">
        <w:rPr>
          <w:rFonts w:ascii="GHEA Grapalat" w:hAnsi="GHEA Grapalat"/>
          <w:szCs w:val="22"/>
        </w:rPr>
        <w:t>ы</w:t>
      </w:r>
      <w:r w:rsidRPr="00E476C6">
        <w:rPr>
          <w:rFonts w:ascii="GHEA Grapalat" w:hAnsi="GHEA Grapalat"/>
          <w:szCs w:val="22"/>
        </w:rPr>
        <w:t xml:space="preserve"> пре</w:t>
      </w:r>
      <w:r w:rsidR="00144E38" w:rsidRPr="00E476C6">
        <w:rPr>
          <w:rFonts w:ascii="GHEA Grapalat" w:hAnsi="GHEA Grapalat"/>
          <w:szCs w:val="22"/>
        </w:rPr>
        <w:t xml:space="preserve">вышают цену, </w:t>
      </w:r>
      <w:r w:rsidR="00144E38" w:rsidRPr="00E476C6">
        <w:rPr>
          <w:rFonts w:ascii="GHEA Grapalat" w:hAnsi="GHEA Grapalat"/>
          <w:szCs w:val="22"/>
        </w:rPr>
        <w:lastRenderedPageBreak/>
        <w:t>установленную</w:t>
      </w:r>
      <w:r w:rsidRPr="00E476C6">
        <w:rPr>
          <w:rFonts w:ascii="GHEA Grapalat" w:hAnsi="GHEA Grapalat"/>
          <w:szCs w:val="22"/>
        </w:rPr>
        <w:t xml:space="preserve"> заявкой на закупку</w:t>
      </w:r>
      <w:r w:rsidR="00235D56" w:rsidRPr="00E476C6">
        <w:rPr>
          <w:rFonts w:ascii="GHEA Grapalat" w:hAnsi="GHEA Grapalat"/>
          <w:szCs w:val="22"/>
        </w:rPr>
        <w:t>,</w:t>
      </w:r>
    </w:p>
    <w:p w:rsidR="008F2148" w:rsidRPr="00E476C6" w:rsidRDefault="00235D56" w:rsidP="00E476C6">
      <w:pPr>
        <w:pStyle w:val="norm"/>
        <w:widowControl w:val="0"/>
        <w:tabs>
          <w:tab w:val="left" w:pos="90"/>
          <w:tab w:val="left" w:pos="1134"/>
        </w:tabs>
        <w:spacing w:line="240" w:lineRule="auto"/>
        <w:ind w:firstLine="567"/>
        <w:rPr>
          <w:rFonts w:ascii="GHEA Grapalat" w:hAnsi="GHEA Grapalat"/>
          <w:szCs w:val="22"/>
        </w:rPr>
      </w:pPr>
      <w:r w:rsidRPr="00E476C6">
        <w:rPr>
          <w:rFonts w:ascii="GHEA Grapalat" w:hAnsi="GHEA Grapalat"/>
          <w:szCs w:val="22"/>
        </w:rPr>
        <w:t>-</w:t>
      </w:r>
      <w:r w:rsidRPr="00E476C6">
        <w:rPr>
          <w:szCs w:val="22"/>
        </w:rPr>
        <w:t xml:space="preserve"> </w:t>
      </w:r>
      <w:r w:rsidR="00B11432" w:rsidRPr="00E476C6">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476C6">
        <w:rPr>
          <w:rFonts w:ascii="GHEA Grapalat" w:hAnsi="GHEA Grapalat"/>
          <w:szCs w:val="22"/>
        </w:rPr>
        <w:t xml:space="preserve"> цены, превышающей</w:t>
      </w:r>
      <w:r w:rsidR="00B11432" w:rsidRPr="00E476C6">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E476C6">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476C6">
        <w:rPr>
          <w:rFonts w:ascii="GHEA Grapalat" w:hAnsi="GHEA Grapalat"/>
          <w:szCs w:val="22"/>
        </w:rPr>
        <w:t xml:space="preserve"> договора, </w:t>
      </w:r>
      <w:r w:rsidR="007D4E09" w:rsidRPr="00E476C6">
        <w:rPr>
          <w:rFonts w:ascii="GHEA Grapalat" w:hAnsi="GHEA Grapalat"/>
          <w:szCs w:val="22"/>
        </w:rPr>
        <w:t>дополнительные финансовые средства</w:t>
      </w:r>
      <w:r w:rsidR="00EC09B0" w:rsidRPr="00E476C6">
        <w:rPr>
          <w:rFonts w:ascii="GHEA Grapalat" w:hAnsi="GHEA Grapalat"/>
          <w:szCs w:val="22"/>
        </w:rPr>
        <w:t xml:space="preserve"> не предусматриваются.</w:t>
      </w:r>
    </w:p>
    <w:p w:rsidR="009B6D58" w:rsidRPr="00E476C6" w:rsidRDefault="003572EA"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ж.</w:t>
      </w:r>
      <w:r w:rsidR="00DF44E3" w:rsidRPr="00E476C6">
        <w:rPr>
          <w:rFonts w:ascii="GHEA Grapalat" w:hAnsi="GHEA Grapalat"/>
          <w:szCs w:val="22"/>
        </w:rPr>
        <w:t xml:space="preserve"> </w:t>
      </w:r>
      <w:r w:rsidR="00C34AFD" w:rsidRPr="00E476C6">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476C6">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E476C6">
        <w:rPr>
          <w:rFonts w:ascii="GHEA Grapalat" w:hAnsi="GHEA Grapalat"/>
          <w:szCs w:val="22"/>
        </w:rPr>
        <w:t xml:space="preserve">, за исключением случая, предусмотренного абзацем </w:t>
      </w:r>
      <w:r w:rsidR="000824C6" w:rsidRPr="00E476C6">
        <w:rPr>
          <w:rFonts w:ascii="GHEA Grapalat" w:hAnsi="GHEA Grapalat"/>
          <w:szCs w:val="22"/>
        </w:rPr>
        <w:t>“</w:t>
      </w:r>
      <w:r w:rsidR="00C34AFD" w:rsidRPr="00E476C6">
        <w:rPr>
          <w:rFonts w:ascii="GHEA Grapalat" w:hAnsi="GHEA Grapalat"/>
          <w:szCs w:val="22"/>
        </w:rPr>
        <w:t>е</w:t>
      </w:r>
      <w:r w:rsidR="000824C6" w:rsidRPr="00E476C6">
        <w:rPr>
          <w:rFonts w:ascii="GHEA Grapalat" w:hAnsi="GHEA Grapalat"/>
          <w:szCs w:val="22"/>
        </w:rPr>
        <w:t>”</w:t>
      </w:r>
      <w:r w:rsidR="00C34AFD" w:rsidRPr="00E476C6">
        <w:rPr>
          <w:rFonts w:ascii="GHEA Grapalat" w:hAnsi="GHEA Grapalat"/>
          <w:szCs w:val="22"/>
        </w:rPr>
        <w:t xml:space="preserve"> настоящего подпункта</w:t>
      </w:r>
      <w:r w:rsidR="009B6D58" w:rsidRPr="00E476C6">
        <w:rPr>
          <w:rFonts w:ascii="GHEA Grapalat" w:hAnsi="GHEA Grapalat"/>
          <w:szCs w:val="22"/>
        </w:rPr>
        <w:t xml:space="preserve">. </w:t>
      </w:r>
    </w:p>
    <w:p w:rsidR="00B514E8" w:rsidRPr="00E476C6" w:rsidRDefault="00FD2748" w:rsidP="00E476C6">
      <w:pPr>
        <w:widowControl w:val="0"/>
        <w:tabs>
          <w:tab w:val="left" w:pos="90"/>
          <w:tab w:val="left" w:pos="1134"/>
        </w:tabs>
        <w:ind w:firstLine="567"/>
        <w:jc w:val="both"/>
        <w:rPr>
          <w:rFonts w:ascii="GHEA Grapalat" w:hAnsi="GHEA Grapalat"/>
          <w:sz w:val="22"/>
          <w:szCs w:val="22"/>
        </w:rPr>
      </w:pPr>
      <w:r w:rsidRPr="00E476C6">
        <w:rPr>
          <w:rFonts w:ascii="GHEA Grapalat" w:hAnsi="GHEA Grapalat"/>
          <w:sz w:val="22"/>
          <w:szCs w:val="22"/>
        </w:rPr>
        <w:t>8.</w:t>
      </w:r>
      <w:r w:rsidR="00096B2C" w:rsidRPr="00E476C6">
        <w:rPr>
          <w:rFonts w:ascii="GHEA Grapalat" w:hAnsi="GHEA Grapalat"/>
          <w:sz w:val="22"/>
          <w:szCs w:val="22"/>
        </w:rPr>
        <w:t>7</w:t>
      </w:r>
      <w:r w:rsidRPr="00E476C6">
        <w:rPr>
          <w:rFonts w:ascii="GHEA Grapalat" w:hAnsi="GHEA Grapalat"/>
          <w:sz w:val="22"/>
          <w:szCs w:val="22"/>
        </w:rPr>
        <w:t>.</w:t>
      </w:r>
      <w:r w:rsidR="00C37724" w:rsidRPr="00E476C6">
        <w:rPr>
          <w:rFonts w:ascii="GHEA Grapalat" w:hAnsi="GHEA Grapalat"/>
          <w:sz w:val="22"/>
          <w:szCs w:val="22"/>
        </w:rPr>
        <w:tab/>
      </w:r>
      <w:r w:rsidRPr="00E476C6">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476C6">
        <w:rPr>
          <w:rFonts w:ascii="GHEA Grapalat" w:hAnsi="GHEA Grapalat"/>
          <w:sz w:val="22"/>
          <w:szCs w:val="22"/>
        </w:rPr>
        <w:t xml:space="preserve">включенные в заявку </w:t>
      </w:r>
      <w:r w:rsidRPr="00E476C6">
        <w:rPr>
          <w:rFonts w:ascii="GHEA Grapalat" w:hAnsi="GHEA Grapalat"/>
          <w:sz w:val="22"/>
          <w:szCs w:val="22"/>
        </w:rPr>
        <w:t>документ</w:t>
      </w:r>
      <w:r w:rsidR="00F7541A" w:rsidRPr="00E476C6">
        <w:rPr>
          <w:rFonts w:ascii="GHEA Grapalat" w:hAnsi="GHEA Grapalat"/>
          <w:sz w:val="22"/>
          <w:szCs w:val="22"/>
        </w:rPr>
        <w:t>ы</w:t>
      </w:r>
      <w:r w:rsidRPr="00E476C6">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E476C6">
        <w:rPr>
          <w:rFonts w:ascii="Courier New" w:hAnsi="Courier New" w:cs="Courier New"/>
          <w:sz w:val="22"/>
          <w:szCs w:val="22"/>
          <w:lang w:val="en-US"/>
        </w:rPr>
        <w:t> </w:t>
      </w:r>
      <w:r w:rsidRPr="00E476C6">
        <w:rPr>
          <w:rFonts w:ascii="GHEA Grapalat" w:hAnsi="GHEA Grapalat"/>
          <w:sz w:val="22"/>
          <w:szCs w:val="22"/>
        </w:rPr>
        <w:t>препятствуя нормальному функционированию комиссии.</w:t>
      </w:r>
    </w:p>
    <w:p w:rsidR="00AD2081" w:rsidRPr="00E476C6" w:rsidRDefault="00A150A9" w:rsidP="00E476C6">
      <w:pPr>
        <w:pStyle w:val="norm"/>
        <w:widowControl w:val="0"/>
        <w:tabs>
          <w:tab w:val="left" w:pos="90"/>
          <w:tab w:val="left" w:pos="1134"/>
        </w:tabs>
        <w:spacing w:line="240" w:lineRule="auto"/>
        <w:ind w:firstLine="567"/>
        <w:rPr>
          <w:rFonts w:ascii="GHEA Grapalat" w:hAnsi="GHEA Grapalat"/>
          <w:szCs w:val="22"/>
        </w:rPr>
      </w:pPr>
      <w:r w:rsidRPr="00E476C6">
        <w:rPr>
          <w:rFonts w:ascii="GHEA Grapalat" w:hAnsi="GHEA Grapalat"/>
          <w:szCs w:val="22"/>
        </w:rPr>
        <w:t>8.</w:t>
      </w:r>
      <w:r w:rsidR="00917747" w:rsidRPr="00E476C6">
        <w:rPr>
          <w:rFonts w:ascii="GHEA Grapalat" w:hAnsi="GHEA Grapalat"/>
          <w:szCs w:val="22"/>
        </w:rPr>
        <w:t>8</w:t>
      </w:r>
      <w:r w:rsidRPr="00E476C6">
        <w:rPr>
          <w:rFonts w:ascii="GHEA Grapalat" w:hAnsi="GHEA Grapalat"/>
          <w:szCs w:val="22"/>
        </w:rPr>
        <w:t>.</w:t>
      </w:r>
      <w:r w:rsidR="00213830" w:rsidRPr="00E476C6">
        <w:rPr>
          <w:rFonts w:ascii="GHEA Grapalat" w:hAnsi="GHEA Grapalat"/>
          <w:szCs w:val="22"/>
        </w:rPr>
        <w:tab/>
      </w:r>
      <w:r w:rsidRPr="00E476C6">
        <w:rPr>
          <w:rFonts w:ascii="GHEA Grapalat" w:hAnsi="GHEA Grapalat"/>
          <w:szCs w:val="22"/>
        </w:rPr>
        <w:t xml:space="preserve">Если в результате оценки, проведенной в ходе заседания по вскрытию </w:t>
      </w:r>
      <w:r w:rsidR="00F00565" w:rsidRPr="00E476C6">
        <w:rPr>
          <w:rFonts w:ascii="GHEA Grapalat" w:hAnsi="GHEA Grapalat"/>
          <w:szCs w:val="22"/>
        </w:rPr>
        <w:t xml:space="preserve">и оценке </w:t>
      </w:r>
      <w:r w:rsidRPr="00E476C6">
        <w:rPr>
          <w:rFonts w:ascii="GHEA Grapalat" w:hAnsi="GHEA Grapalat"/>
          <w:szCs w:val="22"/>
        </w:rPr>
        <w:t>заявок, в заявке участника фиксируются несоответствия требованиям приглашения,</w:t>
      </w:r>
      <w:r w:rsidR="001F0DAB" w:rsidRPr="00E476C6">
        <w:rPr>
          <w:rFonts w:ascii="GHEA Grapalat" w:hAnsi="GHEA Grapalat"/>
          <w:szCs w:val="22"/>
        </w:rPr>
        <w:t xml:space="preserve"> </w:t>
      </w:r>
      <w:r w:rsidRPr="00E476C6">
        <w:rPr>
          <w:rFonts w:ascii="GHEA Grapalat" w:hAnsi="GHEA Grapalat"/>
          <w:szCs w:val="22"/>
        </w:rPr>
        <w:t>комиссия приостанавливает заседание на один рабочий день, а секретарь комиссии в тот же день</w:t>
      </w:r>
      <w:r w:rsidR="007A34A6" w:rsidRPr="00E476C6">
        <w:rPr>
          <w:rFonts w:ascii="GHEA Grapalat" w:hAnsi="GHEA Grapalat"/>
          <w:szCs w:val="22"/>
        </w:rPr>
        <w:t xml:space="preserve"> </w:t>
      </w:r>
      <w:r w:rsidR="001F0DAB" w:rsidRPr="00E476C6">
        <w:rPr>
          <w:rFonts w:ascii="GHEA Grapalat" w:hAnsi="GHEA Grapalat"/>
          <w:szCs w:val="22"/>
        </w:rPr>
        <w:t xml:space="preserve">в электронной </w:t>
      </w:r>
      <w:r w:rsidR="000824C6" w:rsidRPr="00E476C6">
        <w:rPr>
          <w:rFonts w:ascii="GHEA Grapalat" w:hAnsi="GHEA Grapalat"/>
          <w:szCs w:val="22"/>
        </w:rPr>
        <w:t>форме информирует</w:t>
      </w:r>
      <w:r w:rsidRPr="00E476C6">
        <w:rPr>
          <w:rFonts w:ascii="GHEA Grapalat" w:hAnsi="GHEA Grapalat"/>
          <w:szCs w:val="22"/>
        </w:rPr>
        <w:t xml:space="preserve"> об этом участника, предлагая последнему исправить несоответствия до окончания срока приостановления.</w:t>
      </w:r>
    </w:p>
    <w:p w:rsidR="003B3E74" w:rsidRPr="00E476C6" w:rsidRDefault="006A202F" w:rsidP="00E476C6">
      <w:pPr>
        <w:pStyle w:val="norm"/>
        <w:widowControl w:val="0"/>
        <w:tabs>
          <w:tab w:val="left" w:pos="90"/>
          <w:tab w:val="left" w:pos="1134"/>
        </w:tabs>
        <w:spacing w:line="240" w:lineRule="auto"/>
        <w:ind w:firstLine="567"/>
        <w:rPr>
          <w:rFonts w:ascii="GHEA Grapalat" w:hAnsi="GHEA Grapalat" w:cs="Sylfaen"/>
          <w:szCs w:val="22"/>
        </w:rPr>
      </w:pPr>
      <w:r w:rsidRPr="00E476C6">
        <w:rPr>
          <w:rFonts w:ascii="GHEA Grapalat" w:hAnsi="GHEA Grapalat"/>
          <w:szCs w:val="22"/>
        </w:rPr>
        <w:t>В</w:t>
      </w:r>
      <w:r w:rsidR="00AD2081" w:rsidRPr="00E476C6">
        <w:rPr>
          <w:rFonts w:ascii="GHEA Grapalat" w:hAnsi="GHEA Grapalat"/>
          <w:szCs w:val="22"/>
        </w:rPr>
        <w:t xml:space="preserve"> случае обоснованного решения на основании пункта 67 </w:t>
      </w:r>
      <w:r w:rsidR="0033740E" w:rsidRPr="00E476C6">
        <w:rPr>
          <w:rFonts w:ascii="GHEA Grapalat" w:hAnsi="GHEA Grapalat"/>
          <w:szCs w:val="22"/>
        </w:rPr>
        <w:t>П</w:t>
      </w:r>
      <w:r w:rsidR="00AD2081" w:rsidRPr="00E476C6">
        <w:rPr>
          <w:rFonts w:ascii="GHEA Grapalat" w:hAnsi="GHEA Grapalat"/>
          <w:szCs w:val="22"/>
        </w:rPr>
        <w:t xml:space="preserve">орядка </w:t>
      </w:r>
      <w:r w:rsidRPr="00E476C6">
        <w:rPr>
          <w:rFonts w:ascii="GHEA Grapalat" w:hAnsi="GHEA Grapalat"/>
          <w:szCs w:val="22"/>
        </w:rPr>
        <w:t xml:space="preserve">Оценочная комиссия </w:t>
      </w:r>
      <w:r w:rsidR="00CD1E50" w:rsidRPr="00E476C6">
        <w:rPr>
          <w:rFonts w:ascii="GHEA Grapalat" w:hAnsi="GHEA Grapalat"/>
          <w:szCs w:val="22"/>
        </w:rPr>
        <w:t xml:space="preserve">посредством </w:t>
      </w:r>
      <w:r w:rsidR="00A150D1" w:rsidRPr="00E476C6">
        <w:rPr>
          <w:rFonts w:ascii="GHEA Grapalat" w:hAnsi="GHEA Grapalat"/>
          <w:szCs w:val="22"/>
        </w:rPr>
        <w:t>К</w:t>
      </w:r>
      <w:r w:rsidR="00CD1E50" w:rsidRPr="00E476C6">
        <w:rPr>
          <w:rFonts w:ascii="GHEA Grapalat" w:hAnsi="GHEA Grapalat"/>
          <w:szCs w:val="22"/>
        </w:rPr>
        <w:t xml:space="preserve">омитета государственных доходов РА </w:t>
      </w:r>
      <w:r w:rsidRPr="00E476C6">
        <w:rPr>
          <w:rFonts w:ascii="GHEA Grapalat" w:hAnsi="GHEA Grapalat"/>
          <w:szCs w:val="22"/>
        </w:rPr>
        <w:t xml:space="preserve">может </w:t>
      </w:r>
      <w:r w:rsidR="00AD2081" w:rsidRPr="00E476C6">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476C6">
        <w:rPr>
          <w:rFonts w:ascii="GHEA Grapalat" w:hAnsi="GHEA Grapalat"/>
          <w:szCs w:val="22"/>
        </w:rPr>
        <w:t>З</w:t>
      </w:r>
      <w:r w:rsidR="00AD2081" w:rsidRPr="00E476C6">
        <w:rPr>
          <w:rFonts w:ascii="GHEA Grapalat" w:hAnsi="GHEA Grapalat"/>
          <w:szCs w:val="22"/>
        </w:rPr>
        <w:t>акона</w:t>
      </w:r>
      <w:r w:rsidR="00F215E2" w:rsidRPr="00E476C6">
        <w:rPr>
          <w:rFonts w:ascii="GHEA Grapalat" w:hAnsi="GHEA Grapalat"/>
          <w:szCs w:val="22"/>
        </w:rPr>
        <w:t xml:space="preserve">. </w:t>
      </w:r>
      <w:r w:rsidR="00AD2081" w:rsidRPr="00E476C6">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476C6">
        <w:rPr>
          <w:rFonts w:ascii="GHEA Grapalat" w:hAnsi="GHEA Grapalat" w:cs="Sylfaen"/>
          <w:szCs w:val="22"/>
        </w:rPr>
        <w:t>(число, месяц, год)</w:t>
      </w:r>
      <w:r w:rsidR="00AD2081" w:rsidRPr="00E476C6">
        <w:rPr>
          <w:rFonts w:ascii="GHEA Grapalat" w:hAnsi="GHEA Grapalat" w:cs="Sylfaen"/>
          <w:szCs w:val="22"/>
        </w:rPr>
        <w:t xml:space="preserve"> представления заявки</w:t>
      </w:r>
      <w:r w:rsidR="00855622" w:rsidRPr="00E476C6">
        <w:rPr>
          <w:rFonts w:ascii="GHEA Grapalat" w:hAnsi="GHEA Grapalat" w:cs="Sylfaen"/>
          <w:szCs w:val="22"/>
        </w:rPr>
        <w:t>.</w:t>
      </w:r>
      <w:r w:rsidR="003B3E74" w:rsidRPr="00E476C6">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476C6">
        <w:rPr>
          <w:rFonts w:ascii="GHEA Grapalat" w:hAnsi="GHEA Grapalat" w:cs="Sylfaen"/>
          <w:szCs w:val="22"/>
        </w:rPr>
        <w:t>с</w:t>
      </w:r>
      <w:r w:rsidR="003B3E74" w:rsidRPr="00E476C6">
        <w:rPr>
          <w:rFonts w:ascii="GHEA Grapalat" w:hAnsi="GHEA Grapalat" w:cs="Sylfaen"/>
          <w:szCs w:val="22"/>
        </w:rPr>
        <w:t xml:space="preserve"> оригинала информаци</w:t>
      </w:r>
      <w:r w:rsidR="00914B4A" w:rsidRPr="00E476C6">
        <w:rPr>
          <w:rFonts w:ascii="GHEA Grapalat" w:hAnsi="GHEA Grapalat" w:cs="Sylfaen"/>
          <w:szCs w:val="22"/>
        </w:rPr>
        <w:t>я</w:t>
      </w:r>
      <w:r w:rsidR="003B3E74" w:rsidRPr="00E476C6">
        <w:rPr>
          <w:rFonts w:ascii="GHEA Grapalat" w:hAnsi="GHEA Grapalat" w:cs="Sylfaen"/>
          <w:szCs w:val="22"/>
        </w:rPr>
        <w:t>, полученн</w:t>
      </w:r>
      <w:r w:rsidR="00914B4A" w:rsidRPr="00E476C6">
        <w:rPr>
          <w:rFonts w:ascii="GHEA Grapalat" w:hAnsi="GHEA Grapalat" w:cs="Sylfaen"/>
          <w:szCs w:val="22"/>
        </w:rPr>
        <w:t xml:space="preserve">ая </w:t>
      </w:r>
      <w:r w:rsidR="00584166" w:rsidRPr="00E476C6">
        <w:rPr>
          <w:rFonts w:ascii="GHEA Grapalat" w:hAnsi="GHEA Grapalat" w:cs="Sylfaen"/>
          <w:szCs w:val="22"/>
        </w:rPr>
        <w:t>из</w:t>
      </w:r>
      <w:r w:rsidR="003B3E74" w:rsidRPr="00E476C6">
        <w:rPr>
          <w:rFonts w:ascii="GHEA Grapalat" w:hAnsi="GHEA Grapalat" w:cs="Sylfaen"/>
          <w:szCs w:val="22"/>
        </w:rPr>
        <w:t xml:space="preserve"> </w:t>
      </w:r>
      <w:r w:rsidR="00914B4A" w:rsidRPr="00E476C6">
        <w:rPr>
          <w:rFonts w:ascii="GHEA Grapalat" w:hAnsi="GHEA Grapalat" w:cs="Sylfaen"/>
          <w:szCs w:val="22"/>
        </w:rPr>
        <w:t>К</w:t>
      </w:r>
      <w:r w:rsidR="003B3E74" w:rsidRPr="00E476C6">
        <w:rPr>
          <w:rFonts w:ascii="GHEA Grapalat" w:hAnsi="GHEA Grapalat" w:cs="Sylfaen"/>
          <w:szCs w:val="22"/>
        </w:rPr>
        <w:t>омитета.</w:t>
      </w:r>
      <w:r w:rsidR="006A3C8A" w:rsidRPr="00E476C6">
        <w:rPr>
          <w:szCs w:val="22"/>
        </w:rPr>
        <w:t xml:space="preserve"> </w:t>
      </w:r>
      <w:r w:rsidR="006A3C8A" w:rsidRPr="00E476C6">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E476C6">
        <w:rPr>
          <w:rFonts w:ascii="GHEA Grapalat" w:hAnsi="GHEA Grapalat" w:cs="Sylfaen"/>
          <w:szCs w:val="22"/>
        </w:rPr>
        <w:t>.</w:t>
      </w:r>
    </w:p>
    <w:p w:rsidR="00C27BA4" w:rsidRPr="00E476C6" w:rsidRDefault="00A150A9" w:rsidP="00E476C6">
      <w:pPr>
        <w:pStyle w:val="norm"/>
        <w:widowControl w:val="0"/>
        <w:tabs>
          <w:tab w:val="left" w:pos="90"/>
          <w:tab w:val="left" w:pos="1276"/>
        </w:tabs>
        <w:spacing w:line="240" w:lineRule="auto"/>
        <w:ind w:firstLine="567"/>
        <w:rPr>
          <w:rFonts w:ascii="GHEA Grapalat" w:hAnsi="GHEA Grapalat"/>
          <w:szCs w:val="22"/>
        </w:rPr>
      </w:pPr>
      <w:r w:rsidRPr="00E476C6">
        <w:rPr>
          <w:rFonts w:ascii="GHEA Grapalat" w:hAnsi="GHEA Grapalat"/>
          <w:szCs w:val="22"/>
        </w:rPr>
        <w:t>8.</w:t>
      </w:r>
      <w:r w:rsidR="000F35AE" w:rsidRPr="00E476C6">
        <w:rPr>
          <w:rFonts w:ascii="GHEA Grapalat" w:hAnsi="GHEA Grapalat"/>
          <w:szCs w:val="22"/>
        </w:rPr>
        <w:t>9</w:t>
      </w:r>
      <w:r w:rsidRPr="00E476C6">
        <w:rPr>
          <w:rFonts w:ascii="GHEA Grapalat" w:hAnsi="GHEA Grapalat"/>
          <w:szCs w:val="22"/>
        </w:rPr>
        <w:t>.</w:t>
      </w:r>
      <w:r w:rsidR="00213830" w:rsidRPr="00E476C6">
        <w:rPr>
          <w:rFonts w:ascii="GHEA Grapalat" w:hAnsi="GHEA Grapalat"/>
          <w:szCs w:val="22"/>
        </w:rPr>
        <w:tab/>
      </w:r>
      <w:r w:rsidRPr="00E476C6">
        <w:rPr>
          <w:rFonts w:ascii="GHEA Grapalat" w:hAnsi="GHEA Grapalat"/>
          <w:szCs w:val="22"/>
        </w:rPr>
        <w:t>Если участник исправляет зафиксированное несоответствие в срок, установленный пунктом 8.</w:t>
      </w:r>
      <w:r w:rsidR="000F35AE" w:rsidRPr="00E476C6">
        <w:rPr>
          <w:rFonts w:ascii="GHEA Grapalat" w:hAnsi="GHEA Grapalat"/>
          <w:szCs w:val="22"/>
        </w:rPr>
        <w:t>8</w:t>
      </w:r>
      <w:r w:rsidRPr="00E476C6">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E476C6">
        <w:rPr>
          <w:rFonts w:ascii="GHEA Grapalat" w:hAnsi="GHEA Grapalat"/>
          <w:szCs w:val="22"/>
        </w:rPr>
        <w:t xml:space="preserve"> данного участника</w:t>
      </w:r>
      <w:r w:rsidRPr="00E476C6">
        <w:rPr>
          <w:rFonts w:ascii="GHEA Grapalat" w:hAnsi="GHEA Grapalat"/>
          <w:szCs w:val="22"/>
        </w:rPr>
        <w:t xml:space="preserve"> оценивается неуд</w:t>
      </w:r>
      <w:r w:rsidR="00A50C53" w:rsidRPr="00E476C6">
        <w:rPr>
          <w:rFonts w:ascii="GHEA Grapalat" w:hAnsi="GHEA Grapalat"/>
          <w:szCs w:val="22"/>
        </w:rPr>
        <w:t>овлетворительно и отклоняется</w:t>
      </w:r>
      <w:r w:rsidR="005D7FA6" w:rsidRPr="00E476C6">
        <w:rPr>
          <w:rFonts w:ascii="GHEA Grapalat" w:hAnsi="GHEA Grapalat"/>
          <w:szCs w:val="22"/>
        </w:rPr>
        <w:t>, а отобранным участником признается участник, занявший последующее место</w:t>
      </w:r>
      <w:r w:rsidR="00A50C53" w:rsidRPr="00E476C6">
        <w:rPr>
          <w:rFonts w:ascii="GHEA Grapalat" w:hAnsi="GHEA Grapalat"/>
          <w:szCs w:val="22"/>
        </w:rPr>
        <w:t>.</w:t>
      </w:r>
    </w:p>
    <w:p w:rsidR="00C27BA4" w:rsidRPr="00E476C6" w:rsidRDefault="00C27BA4" w:rsidP="00E476C6">
      <w:pPr>
        <w:pStyle w:val="norm"/>
        <w:widowControl w:val="0"/>
        <w:tabs>
          <w:tab w:val="left" w:pos="90"/>
          <w:tab w:val="left" w:pos="1276"/>
        </w:tabs>
        <w:spacing w:line="240" w:lineRule="auto"/>
        <w:ind w:firstLine="567"/>
        <w:rPr>
          <w:rFonts w:ascii="GHEA Grapalat" w:hAnsi="GHEA Grapalat" w:cs="Sylfaen"/>
          <w:szCs w:val="22"/>
        </w:rPr>
      </w:pPr>
      <w:r w:rsidRPr="00E476C6">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E476C6">
        <w:rPr>
          <w:rFonts w:ascii="GHEA Grapalat" w:hAnsi="GHEA Grapalat" w:cs="Sylfaen"/>
          <w:szCs w:val="22"/>
        </w:rPr>
        <w:t>К</w:t>
      </w:r>
      <w:r w:rsidRPr="00E476C6">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E476C6">
        <w:rPr>
          <w:rFonts w:ascii="GHEA Grapalat" w:hAnsi="GHEA Grapalat" w:cs="Sylfaen"/>
          <w:szCs w:val="22"/>
        </w:rPr>
        <w:t xml:space="preserve">воспроизведенный </w:t>
      </w:r>
      <w:r w:rsidRPr="00E476C6">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E476C6">
        <w:rPr>
          <w:rFonts w:ascii="GHEA Grapalat" w:hAnsi="GHEA Grapalat" w:cs="Sylfaen"/>
          <w:szCs w:val="22"/>
        </w:rPr>
        <w:t>.</w:t>
      </w:r>
    </w:p>
    <w:p w:rsidR="005E0E50" w:rsidRPr="00E476C6" w:rsidRDefault="00A150A9" w:rsidP="00E476C6">
      <w:pPr>
        <w:pStyle w:val="BodyTextIndent2"/>
        <w:widowControl w:val="0"/>
        <w:tabs>
          <w:tab w:val="left" w:pos="90"/>
          <w:tab w:val="left" w:pos="1276"/>
        </w:tabs>
        <w:spacing w:line="240" w:lineRule="auto"/>
        <w:ind w:firstLine="567"/>
        <w:rPr>
          <w:rFonts w:ascii="GHEA Grapalat" w:hAnsi="GHEA Grapalat" w:cs="Sylfaen"/>
          <w:sz w:val="22"/>
          <w:szCs w:val="22"/>
        </w:rPr>
      </w:pPr>
      <w:r w:rsidRPr="00E476C6">
        <w:rPr>
          <w:rFonts w:ascii="GHEA Grapalat" w:hAnsi="GHEA Grapalat"/>
          <w:sz w:val="22"/>
          <w:szCs w:val="22"/>
        </w:rPr>
        <w:t>8.1</w:t>
      </w:r>
      <w:r w:rsidR="00B81197" w:rsidRPr="00E476C6">
        <w:rPr>
          <w:rFonts w:ascii="GHEA Grapalat" w:hAnsi="GHEA Grapalat"/>
          <w:sz w:val="22"/>
          <w:szCs w:val="22"/>
        </w:rPr>
        <w:t>0</w:t>
      </w:r>
      <w:r w:rsidRPr="00E476C6">
        <w:rPr>
          <w:rFonts w:ascii="GHEA Grapalat" w:hAnsi="GHEA Grapalat"/>
          <w:sz w:val="22"/>
          <w:szCs w:val="22"/>
        </w:rPr>
        <w:t>.</w:t>
      </w:r>
      <w:r w:rsidR="00213830" w:rsidRPr="00E476C6">
        <w:rPr>
          <w:rFonts w:ascii="GHEA Grapalat" w:hAnsi="GHEA Grapalat"/>
          <w:sz w:val="22"/>
          <w:szCs w:val="22"/>
        </w:rPr>
        <w:tab/>
      </w:r>
      <w:r w:rsidRPr="00E476C6">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w:t>
      </w:r>
      <w:r w:rsidRPr="00E476C6">
        <w:rPr>
          <w:rFonts w:ascii="GHEA Grapalat" w:hAnsi="GHEA Grapalat"/>
          <w:sz w:val="22"/>
          <w:szCs w:val="22"/>
        </w:rPr>
        <w:lastRenderedPageBreak/>
        <w:t xml:space="preserve">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E476C6" w:rsidRDefault="00A150A9" w:rsidP="00E476C6">
      <w:pPr>
        <w:pStyle w:val="BodyTextIndent2"/>
        <w:widowControl w:val="0"/>
        <w:tabs>
          <w:tab w:val="left" w:pos="90"/>
          <w:tab w:val="left" w:pos="1276"/>
        </w:tabs>
        <w:spacing w:line="240" w:lineRule="auto"/>
        <w:ind w:firstLine="567"/>
        <w:rPr>
          <w:rFonts w:ascii="GHEA Grapalat" w:hAnsi="GHEA Grapalat" w:cs="Sylfaen"/>
          <w:sz w:val="22"/>
          <w:szCs w:val="22"/>
        </w:rPr>
      </w:pPr>
      <w:r w:rsidRPr="00E476C6">
        <w:rPr>
          <w:rFonts w:ascii="GHEA Grapalat" w:hAnsi="GHEA Grapalat"/>
          <w:sz w:val="22"/>
          <w:szCs w:val="22"/>
        </w:rPr>
        <w:t>8.1</w:t>
      </w:r>
      <w:r w:rsidR="00B55371" w:rsidRPr="00E476C6">
        <w:rPr>
          <w:rFonts w:ascii="GHEA Grapalat" w:hAnsi="GHEA Grapalat"/>
          <w:sz w:val="22"/>
          <w:szCs w:val="22"/>
        </w:rPr>
        <w:t>1</w:t>
      </w:r>
      <w:r w:rsidR="004409B1" w:rsidRPr="00E476C6">
        <w:rPr>
          <w:rFonts w:ascii="GHEA Grapalat" w:hAnsi="GHEA Grapalat"/>
          <w:sz w:val="22"/>
          <w:szCs w:val="22"/>
        </w:rPr>
        <w:t>.</w:t>
      </w:r>
      <w:r w:rsidR="004409B1" w:rsidRPr="00E476C6">
        <w:rPr>
          <w:rFonts w:ascii="GHEA Grapalat" w:hAnsi="GHEA Grapalat"/>
          <w:sz w:val="22"/>
          <w:szCs w:val="22"/>
        </w:rPr>
        <w:tab/>
      </w:r>
      <w:r w:rsidRPr="00E476C6">
        <w:rPr>
          <w:rFonts w:ascii="GHEA Grapalat" w:hAnsi="GHEA Grapalat"/>
          <w:sz w:val="22"/>
          <w:szCs w:val="22"/>
        </w:rPr>
        <w:t>После вскрытия</w:t>
      </w:r>
      <w:r w:rsidR="00895E05" w:rsidRPr="00E476C6">
        <w:rPr>
          <w:rFonts w:ascii="GHEA Grapalat" w:hAnsi="GHEA Grapalat"/>
          <w:sz w:val="22"/>
          <w:szCs w:val="22"/>
        </w:rPr>
        <w:t xml:space="preserve"> и оценки</w:t>
      </w:r>
      <w:r w:rsidRPr="00E476C6">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E476C6">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476C6">
        <w:rPr>
          <w:rFonts w:ascii="GHEA Grapalat" w:hAnsi="GHEA Grapalat"/>
          <w:sz w:val="22"/>
          <w:szCs w:val="22"/>
        </w:rPr>
        <w:t>.</w:t>
      </w:r>
    </w:p>
    <w:p w:rsidR="00E65F37" w:rsidRPr="00E476C6" w:rsidRDefault="00A150A9" w:rsidP="00E476C6">
      <w:pPr>
        <w:pStyle w:val="BodyTextIndent2"/>
        <w:widowControl w:val="0"/>
        <w:tabs>
          <w:tab w:val="left" w:pos="90"/>
          <w:tab w:val="left" w:pos="1276"/>
        </w:tabs>
        <w:spacing w:line="240" w:lineRule="auto"/>
        <w:ind w:firstLine="567"/>
        <w:rPr>
          <w:rFonts w:ascii="GHEA Grapalat" w:hAnsi="GHEA Grapalat" w:cs="Sylfaen"/>
          <w:sz w:val="22"/>
          <w:szCs w:val="22"/>
        </w:rPr>
      </w:pPr>
      <w:r w:rsidRPr="00E476C6">
        <w:rPr>
          <w:rFonts w:ascii="GHEA Grapalat" w:hAnsi="GHEA Grapalat"/>
          <w:sz w:val="22"/>
          <w:szCs w:val="22"/>
        </w:rPr>
        <w:t>8.1</w:t>
      </w:r>
      <w:r w:rsidR="00696900" w:rsidRPr="00E476C6">
        <w:rPr>
          <w:rFonts w:ascii="GHEA Grapalat" w:hAnsi="GHEA Grapalat"/>
          <w:sz w:val="22"/>
          <w:szCs w:val="22"/>
        </w:rPr>
        <w:t>2</w:t>
      </w:r>
      <w:r w:rsidRPr="00E476C6">
        <w:rPr>
          <w:rFonts w:ascii="GHEA Grapalat" w:hAnsi="GHEA Grapalat"/>
          <w:sz w:val="22"/>
          <w:szCs w:val="22"/>
        </w:rPr>
        <w:t>.</w:t>
      </w:r>
      <w:r w:rsidR="004409B1" w:rsidRPr="00E476C6">
        <w:rPr>
          <w:rFonts w:ascii="GHEA Grapalat" w:hAnsi="GHEA Grapalat"/>
          <w:sz w:val="22"/>
          <w:szCs w:val="22"/>
        </w:rPr>
        <w:tab/>
      </w:r>
      <w:r w:rsidRPr="00E476C6">
        <w:rPr>
          <w:rFonts w:ascii="GHEA Grapalat" w:hAnsi="GHEA Grapalat"/>
          <w:sz w:val="22"/>
          <w:szCs w:val="22"/>
        </w:rPr>
        <w:t>Не позднее чем на следующий рабочий день после завершения заседания по вскрытию</w:t>
      </w:r>
      <w:r w:rsidR="001E4A24" w:rsidRPr="00E476C6">
        <w:rPr>
          <w:rFonts w:ascii="GHEA Grapalat" w:hAnsi="GHEA Grapalat"/>
          <w:sz w:val="22"/>
          <w:szCs w:val="22"/>
        </w:rPr>
        <w:t xml:space="preserve"> и оценке</w:t>
      </w:r>
      <w:r w:rsidRPr="00E476C6">
        <w:rPr>
          <w:rFonts w:ascii="GHEA Grapalat" w:hAnsi="GHEA Grapalat"/>
          <w:sz w:val="22"/>
          <w:szCs w:val="22"/>
        </w:rPr>
        <w:t xml:space="preserve"> заявок секретарь комиссии: </w:t>
      </w:r>
    </w:p>
    <w:p w:rsidR="00A24827" w:rsidRPr="00E476C6" w:rsidRDefault="00A24827" w:rsidP="00E476C6">
      <w:pPr>
        <w:pStyle w:val="BodyTextIndent2"/>
        <w:widowControl w:val="0"/>
        <w:tabs>
          <w:tab w:val="left" w:pos="90"/>
          <w:tab w:val="left" w:pos="1134"/>
        </w:tabs>
        <w:spacing w:line="240" w:lineRule="auto"/>
        <w:ind w:firstLine="567"/>
        <w:rPr>
          <w:rFonts w:ascii="GHEA Grapalat" w:hAnsi="GHEA Grapalat" w:cs="Sylfaen"/>
          <w:sz w:val="22"/>
          <w:szCs w:val="22"/>
        </w:rPr>
      </w:pPr>
      <w:r w:rsidRPr="00E476C6">
        <w:rPr>
          <w:rFonts w:ascii="GHEA Grapalat" w:hAnsi="GHEA Grapalat"/>
          <w:sz w:val="22"/>
          <w:szCs w:val="22"/>
        </w:rPr>
        <w:t>1)</w:t>
      </w:r>
      <w:r w:rsidR="00DC64B5" w:rsidRPr="00E476C6">
        <w:rPr>
          <w:rFonts w:ascii="GHEA Grapalat" w:hAnsi="GHEA Grapalat"/>
          <w:sz w:val="22"/>
          <w:szCs w:val="22"/>
        </w:rPr>
        <w:tab/>
      </w:r>
      <w:r w:rsidRPr="00E476C6">
        <w:rPr>
          <w:rFonts w:ascii="GHEA Grapalat" w:hAnsi="GHEA Grapalat"/>
          <w:sz w:val="22"/>
          <w:szCs w:val="22"/>
        </w:rPr>
        <w:t>опубликовывает в бюллетене воспроизведенный (отсканированный) с</w:t>
      </w:r>
      <w:r w:rsidR="00DC64B5" w:rsidRPr="00E476C6">
        <w:rPr>
          <w:rFonts w:ascii="Courier New" w:hAnsi="Courier New" w:cs="Courier New"/>
          <w:sz w:val="22"/>
          <w:szCs w:val="22"/>
          <w:lang w:val="en-US"/>
        </w:rPr>
        <w:t> </w:t>
      </w:r>
      <w:r w:rsidRPr="00E476C6">
        <w:rPr>
          <w:rFonts w:ascii="GHEA Grapalat" w:hAnsi="GHEA Grapalat"/>
          <w:sz w:val="22"/>
          <w:szCs w:val="22"/>
        </w:rPr>
        <w:t xml:space="preserve">оригинала вариант протокола заседания по вскрытию </w:t>
      </w:r>
      <w:r w:rsidR="000824C6" w:rsidRPr="00E476C6">
        <w:rPr>
          <w:rFonts w:ascii="GHEA Grapalat" w:hAnsi="GHEA Grapalat"/>
          <w:sz w:val="22"/>
          <w:szCs w:val="22"/>
        </w:rPr>
        <w:t>заявок и</w:t>
      </w:r>
      <w:r w:rsidR="001E4A24" w:rsidRPr="00E476C6">
        <w:rPr>
          <w:rFonts w:ascii="GHEA Grapalat" w:hAnsi="GHEA Grapalat"/>
          <w:sz w:val="22"/>
          <w:szCs w:val="22"/>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476C6">
        <w:rPr>
          <w:sz w:val="22"/>
          <w:szCs w:val="22"/>
        </w:rPr>
        <w:t xml:space="preserve"> </w:t>
      </w:r>
      <w:r w:rsidR="001E4A24" w:rsidRPr="00E476C6">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E476C6" w:rsidRDefault="008B73CD" w:rsidP="00E476C6">
      <w:pPr>
        <w:pStyle w:val="BodyTextIndent2"/>
        <w:widowControl w:val="0"/>
        <w:tabs>
          <w:tab w:val="left" w:pos="90"/>
          <w:tab w:val="left" w:pos="1134"/>
        </w:tabs>
        <w:spacing w:line="240" w:lineRule="auto"/>
        <w:ind w:firstLine="567"/>
        <w:rPr>
          <w:rFonts w:ascii="GHEA Grapalat" w:hAnsi="GHEA Grapalat" w:cs="Sylfaen"/>
          <w:sz w:val="22"/>
          <w:szCs w:val="22"/>
        </w:rPr>
      </w:pPr>
      <w:r w:rsidRPr="00E476C6">
        <w:rPr>
          <w:rFonts w:ascii="GHEA Grapalat" w:hAnsi="GHEA Grapalat"/>
          <w:sz w:val="22"/>
          <w:szCs w:val="22"/>
        </w:rPr>
        <w:t>2)</w:t>
      </w:r>
      <w:r w:rsidR="00DC64B5" w:rsidRPr="00E476C6">
        <w:rPr>
          <w:rFonts w:ascii="GHEA Grapalat" w:hAnsi="GHEA Grapalat"/>
          <w:sz w:val="22"/>
          <w:szCs w:val="22"/>
        </w:rPr>
        <w:tab/>
      </w:r>
      <w:r w:rsidRPr="00E476C6">
        <w:rPr>
          <w:rFonts w:ascii="GHEA Grapalat" w:hAnsi="GHEA Grapalat"/>
          <w:sz w:val="22"/>
          <w:szCs w:val="22"/>
        </w:rPr>
        <w:t>опубликовывает в бюллетене воспроизведенные (отсканированные) с</w:t>
      </w:r>
      <w:r w:rsidR="00DC64B5" w:rsidRPr="00E476C6">
        <w:rPr>
          <w:rFonts w:ascii="Courier New" w:hAnsi="Courier New" w:cs="Courier New"/>
          <w:sz w:val="22"/>
          <w:szCs w:val="22"/>
          <w:lang w:val="en-US"/>
        </w:rPr>
        <w:t> </w:t>
      </w:r>
      <w:r w:rsidRPr="00E476C6">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476C6">
        <w:rPr>
          <w:rFonts w:ascii="GHEA Grapalat" w:hAnsi="GHEA Grapalat"/>
          <w:sz w:val="22"/>
          <w:szCs w:val="22"/>
        </w:rPr>
        <w:t xml:space="preserve"> и оценке</w:t>
      </w:r>
      <w:r w:rsidRPr="00E476C6">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476C6" w:rsidRDefault="008769B4" w:rsidP="00E476C6">
      <w:pPr>
        <w:widowControl w:val="0"/>
        <w:tabs>
          <w:tab w:val="left" w:pos="90"/>
          <w:tab w:val="left" w:pos="1276"/>
        </w:tabs>
        <w:ind w:firstLine="567"/>
        <w:jc w:val="both"/>
        <w:rPr>
          <w:rFonts w:ascii="GHEA Grapalat" w:hAnsi="GHEA Grapalat"/>
          <w:sz w:val="22"/>
          <w:szCs w:val="22"/>
        </w:rPr>
      </w:pPr>
      <w:r w:rsidRPr="00E476C6">
        <w:rPr>
          <w:rFonts w:ascii="GHEA Grapalat" w:hAnsi="GHEA Grapalat"/>
          <w:sz w:val="22"/>
          <w:szCs w:val="22"/>
        </w:rPr>
        <w:t>8.</w:t>
      </w:r>
      <w:r w:rsidR="005B6DCF" w:rsidRPr="00E476C6">
        <w:rPr>
          <w:rFonts w:ascii="GHEA Grapalat" w:hAnsi="GHEA Grapalat"/>
          <w:sz w:val="22"/>
          <w:szCs w:val="22"/>
          <w:lang w:val="hy-AM"/>
        </w:rPr>
        <w:t>1</w:t>
      </w:r>
      <w:r w:rsidR="00762474" w:rsidRPr="00E476C6">
        <w:rPr>
          <w:rFonts w:ascii="GHEA Grapalat" w:hAnsi="GHEA Grapalat"/>
          <w:sz w:val="22"/>
          <w:szCs w:val="22"/>
        </w:rPr>
        <w:t>3</w:t>
      </w:r>
      <w:r w:rsidR="00493CC7" w:rsidRPr="00E476C6">
        <w:rPr>
          <w:rFonts w:ascii="GHEA Grapalat" w:hAnsi="GHEA Grapalat"/>
          <w:sz w:val="22"/>
          <w:szCs w:val="22"/>
        </w:rPr>
        <w:t>.</w:t>
      </w:r>
      <w:r w:rsidR="00493CC7" w:rsidRPr="00E476C6">
        <w:rPr>
          <w:rFonts w:ascii="GHEA Grapalat" w:hAnsi="GHEA Grapalat"/>
          <w:sz w:val="22"/>
          <w:szCs w:val="22"/>
        </w:rPr>
        <w:tab/>
      </w:r>
      <w:r w:rsidRPr="00E476C6">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476C6">
        <w:rPr>
          <w:rFonts w:ascii="GHEA Grapalat" w:hAnsi="GHEA Grapalat"/>
          <w:sz w:val="22"/>
          <w:szCs w:val="22"/>
        </w:rPr>
        <w:t xml:space="preserve"> их</w:t>
      </w:r>
      <w:r w:rsidRPr="00E476C6">
        <w:rPr>
          <w:rFonts w:ascii="GHEA Grapalat" w:hAnsi="GHEA Grapalat"/>
          <w:sz w:val="22"/>
          <w:szCs w:val="22"/>
        </w:rPr>
        <w:t xml:space="preserve"> получения </w:t>
      </w:r>
      <w:r w:rsidR="00C42879" w:rsidRPr="00E476C6">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E476C6">
        <w:rPr>
          <w:rFonts w:ascii="GHEA Grapalat" w:hAnsi="GHEA Grapalat"/>
          <w:sz w:val="22"/>
          <w:szCs w:val="22"/>
        </w:rPr>
        <w:t xml:space="preserve">. При этом если </w:t>
      </w:r>
      <w:r w:rsidR="00F763EC" w:rsidRPr="00E476C6">
        <w:rPr>
          <w:rFonts w:ascii="GHEA Grapalat" w:hAnsi="GHEA Grapalat"/>
          <w:sz w:val="22"/>
          <w:szCs w:val="22"/>
        </w:rPr>
        <w:t xml:space="preserve">представленное </w:t>
      </w:r>
      <w:r w:rsidRPr="00E476C6">
        <w:rPr>
          <w:rFonts w:ascii="GHEA Grapalat" w:hAnsi="GHEA Grapalat"/>
          <w:sz w:val="22"/>
          <w:szCs w:val="22"/>
        </w:rPr>
        <w:t xml:space="preserve">по заявке </w:t>
      </w:r>
      <w:r w:rsidR="00FA2B47" w:rsidRPr="00E476C6">
        <w:rPr>
          <w:rFonts w:ascii="GHEA Grapalat" w:hAnsi="GHEA Grapalat"/>
          <w:sz w:val="22"/>
          <w:szCs w:val="22"/>
        </w:rPr>
        <w:t>подтверждени</w:t>
      </w:r>
      <w:r w:rsidR="00F763EC" w:rsidRPr="00E476C6">
        <w:rPr>
          <w:rFonts w:ascii="GHEA Grapalat" w:hAnsi="GHEA Grapalat"/>
          <w:sz w:val="22"/>
          <w:szCs w:val="22"/>
        </w:rPr>
        <w:t>е</w:t>
      </w:r>
      <w:r w:rsidR="00FA2B47" w:rsidRPr="00E476C6">
        <w:rPr>
          <w:rFonts w:ascii="GHEA Grapalat" w:hAnsi="GHEA Grapalat"/>
          <w:sz w:val="22"/>
          <w:szCs w:val="22"/>
        </w:rPr>
        <w:t xml:space="preserve"> </w:t>
      </w:r>
      <w:r w:rsidRPr="00E476C6">
        <w:rPr>
          <w:rFonts w:ascii="GHEA Grapalat" w:hAnsi="GHEA Grapalat"/>
          <w:sz w:val="22"/>
          <w:szCs w:val="22"/>
        </w:rPr>
        <w:t xml:space="preserve">участника о том, что он имеет право на участие </w:t>
      </w:r>
      <w:r w:rsidR="000824C6" w:rsidRPr="00E476C6">
        <w:rPr>
          <w:rFonts w:ascii="GHEA Grapalat" w:hAnsi="GHEA Grapalat"/>
          <w:sz w:val="22"/>
          <w:szCs w:val="22"/>
        </w:rPr>
        <w:t>в предусмотренных приглашением закупках,</w:t>
      </w:r>
      <w:r w:rsidRPr="00E476C6">
        <w:rPr>
          <w:rFonts w:ascii="GHEA Grapalat" w:hAnsi="GHEA Grapalat"/>
          <w:sz w:val="22"/>
          <w:szCs w:val="22"/>
        </w:rPr>
        <w:t xml:space="preserve"> квалифицируются как не </w:t>
      </w:r>
      <w:r w:rsidR="00F763EC" w:rsidRPr="00E476C6">
        <w:rPr>
          <w:rFonts w:ascii="GHEA Grapalat" w:hAnsi="GHEA Grapalat"/>
          <w:sz w:val="22"/>
          <w:szCs w:val="22"/>
        </w:rPr>
        <w:t xml:space="preserve">соответствующее </w:t>
      </w:r>
      <w:r w:rsidRPr="00E476C6">
        <w:rPr>
          <w:rFonts w:ascii="GHEA Grapalat" w:hAnsi="GHEA Grapalat"/>
          <w:sz w:val="22"/>
          <w:szCs w:val="22"/>
        </w:rPr>
        <w:t xml:space="preserve">действительности </w:t>
      </w:r>
      <w:r w:rsidR="00F763EC" w:rsidRPr="00E476C6">
        <w:rPr>
          <w:rFonts w:ascii="GHEA Grapalat" w:hAnsi="GHEA Grapalat"/>
          <w:sz w:val="22"/>
          <w:szCs w:val="22"/>
        </w:rPr>
        <w:t xml:space="preserve">либо </w:t>
      </w:r>
      <w:r w:rsidRPr="00E476C6">
        <w:rPr>
          <w:rFonts w:ascii="GHEA Grapalat" w:hAnsi="GHEA Grapalat"/>
          <w:sz w:val="22"/>
          <w:szCs w:val="22"/>
        </w:rPr>
        <w:t xml:space="preserve">участник в установленные </w:t>
      </w:r>
      <w:r w:rsidR="004623A3" w:rsidRPr="00E476C6">
        <w:rPr>
          <w:rFonts w:ascii="GHEA Grapalat" w:hAnsi="GHEA Grapalat"/>
          <w:sz w:val="22"/>
          <w:szCs w:val="22"/>
        </w:rPr>
        <w:t xml:space="preserve">настоящим </w:t>
      </w:r>
      <w:r w:rsidRPr="00E476C6">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E476C6">
        <w:rPr>
          <w:rFonts w:ascii="GHEA Grapalat" w:hAnsi="GHEA Grapalat"/>
          <w:sz w:val="22"/>
          <w:szCs w:val="22"/>
        </w:rPr>
        <w:t>или отобранный участник не представляет обеспечение квалификации,</w:t>
      </w:r>
      <w:r w:rsidR="00F73D7F" w:rsidRPr="00E476C6">
        <w:rPr>
          <w:rFonts w:ascii="GHEA Grapalat" w:hAnsi="GHEA Grapalat"/>
          <w:sz w:val="22"/>
          <w:szCs w:val="22"/>
        </w:rPr>
        <w:t xml:space="preserve"> </w:t>
      </w:r>
      <w:r w:rsidRPr="00E476C6">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E476C6" w:rsidRDefault="00A63D83" w:rsidP="00E476C6">
      <w:pPr>
        <w:widowControl w:val="0"/>
        <w:tabs>
          <w:tab w:val="left" w:pos="90"/>
          <w:tab w:val="left" w:pos="1276"/>
        </w:tabs>
        <w:ind w:firstLine="567"/>
        <w:jc w:val="both"/>
        <w:rPr>
          <w:rFonts w:ascii="GHEA Grapalat" w:hAnsi="GHEA Grapalat"/>
          <w:sz w:val="22"/>
          <w:szCs w:val="22"/>
        </w:rPr>
      </w:pPr>
      <w:r w:rsidRPr="00E476C6">
        <w:rPr>
          <w:rFonts w:ascii="GHEA Grapalat" w:hAnsi="GHEA Grapalat"/>
          <w:sz w:val="22"/>
          <w:szCs w:val="22"/>
        </w:rPr>
        <w:t>8.1</w:t>
      </w:r>
      <w:r w:rsidR="008067C5" w:rsidRPr="00E476C6">
        <w:rPr>
          <w:rFonts w:ascii="GHEA Grapalat" w:hAnsi="GHEA Grapalat"/>
          <w:sz w:val="22"/>
          <w:szCs w:val="22"/>
        </w:rPr>
        <w:t>4</w:t>
      </w:r>
      <w:r w:rsidR="00A31DCA" w:rsidRPr="00E476C6">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476C6" w:rsidRDefault="00E64D24" w:rsidP="00E476C6">
      <w:pPr>
        <w:pStyle w:val="norm"/>
        <w:widowControl w:val="0"/>
        <w:tabs>
          <w:tab w:val="left" w:pos="90"/>
          <w:tab w:val="left" w:pos="1276"/>
        </w:tabs>
        <w:spacing w:line="240" w:lineRule="auto"/>
        <w:ind w:firstLine="567"/>
        <w:rPr>
          <w:rFonts w:ascii="GHEA Grapalat" w:hAnsi="GHEA Grapalat" w:cs="Sylfaen"/>
          <w:szCs w:val="22"/>
        </w:rPr>
      </w:pPr>
      <w:r w:rsidRPr="00E476C6">
        <w:rPr>
          <w:rFonts w:ascii="GHEA Grapalat" w:hAnsi="GHEA Grapalat"/>
          <w:szCs w:val="22"/>
        </w:rPr>
        <w:t>8.1</w:t>
      </w:r>
      <w:r w:rsidR="00FE1D95" w:rsidRPr="00E476C6">
        <w:rPr>
          <w:rFonts w:ascii="GHEA Grapalat" w:hAnsi="GHEA Grapalat"/>
          <w:szCs w:val="22"/>
        </w:rPr>
        <w:t>5</w:t>
      </w:r>
      <w:r w:rsidRPr="00E476C6">
        <w:rPr>
          <w:rFonts w:ascii="GHEA Grapalat" w:hAnsi="GHEA Grapalat"/>
          <w:szCs w:val="22"/>
        </w:rPr>
        <w:t xml:space="preserve"> </w:t>
      </w:r>
      <w:r w:rsidR="00A74478" w:rsidRPr="00E476C6">
        <w:rPr>
          <w:rFonts w:ascii="GHEA Grapalat" w:hAnsi="GHEA Grapalat"/>
          <w:szCs w:val="22"/>
        </w:rPr>
        <w:t>Документы, указанные в пунктах 8.</w:t>
      </w:r>
      <w:r w:rsidR="00D0532E" w:rsidRPr="00E476C6">
        <w:rPr>
          <w:rFonts w:ascii="GHEA Grapalat" w:hAnsi="GHEA Grapalat"/>
          <w:szCs w:val="22"/>
        </w:rPr>
        <w:t>8</w:t>
      </w:r>
      <w:r w:rsidR="00A74478" w:rsidRPr="00E476C6">
        <w:rPr>
          <w:rFonts w:ascii="GHEA Grapalat" w:hAnsi="GHEA Grapalat"/>
          <w:szCs w:val="22"/>
        </w:rPr>
        <w:t xml:space="preserve"> и 8.</w:t>
      </w:r>
      <w:r w:rsidR="00D0532E" w:rsidRPr="00E476C6">
        <w:rPr>
          <w:rFonts w:ascii="GHEA Grapalat" w:hAnsi="GHEA Grapalat"/>
          <w:szCs w:val="22"/>
        </w:rPr>
        <w:t>9</w:t>
      </w:r>
      <w:r w:rsidR="00A74478" w:rsidRPr="00E476C6">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476C6">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E476C6" w:rsidRDefault="00A150A9" w:rsidP="00E476C6">
      <w:pPr>
        <w:pStyle w:val="BodyTextIndent2"/>
        <w:widowControl w:val="0"/>
        <w:tabs>
          <w:tab w:val="left" w:pos="90"/>
          <w:tab w:val="left" w:pos="1276"/>
        </w:tabs>
        <w:spacing w:line="240" w:lineRule="auto"/>
        <w:ind w:firstLine="567"/>
        <w:rPr>
          <w:rFonts w:ascii="GHEA Grapalat" w:hAnsi="GHEA Grapalat" w:cs="Sylfaen"/>
          <w:spacing w:val="-4"/>
          <w:sz w:val="22"/>
          <w:szCs w:val="22"/>
        </w:rPr>
      </w:pPr>
      <w:r w:rsidRPr="00E476C6">
        <w:rPr>
          <w:rFonts w:ascii="GHEA Grapalat" w:hAnsi="GHEA Grapalat"/>
          <w:sz w:val="22"/>
          <w:szCs w:val="22"/>
        </w:rPr>
        <w:t>8.</w:t>
      </w:r>
      <w:r w:rsidR="0093610F" w:rsidRPr="00E476C6">
        <w:rPr>
          <w:rFonts w:ascii="GHEA Grapalat" w:hAnsi="GHEA Grapalat"/>
          <w:sz w:val="22"/>
          <w:szCs w:val="22"/>
        </w:rPr>
        <w:t>1</w:t>
      </w:r>
      <w:r w:rsidR="00D51DF5" w:rsidRPr="00E476C6">
        <w:rPr>
          <w:rFonts w:ascii="GHEA Grapalat" w:hAnsi="GHEA Grapalat"/>
          <w:sz w:val="22"/>
          <w:szCs w:val="22"/>
        </w:rPr>
        <w:t>6</w:t>
      </w:r>
      <w:r w:rsidR="00EE0CB1" w:rsidRPr="00E476C6">
        <w:rPr>
          <w:rFonts w:ascii="GHEA Grapalat" w:hAnsi="GHEA Grapalat"/>
          <w:sz w:val="22"/>
          <w:szCs w:val="22"/>
        </w:rPr>
        <w:t>.</w:t>
      </w:r>
      <w:r w:rsidR="00EE0CB1" w:rsidRPr="00E476C6">
        <w:rPr>
          <w:rFonts w:ascii="GHEA Grapalat" w:hAnsi="GHEA Grapalat"/>
          <w:sz w:val="22"/>
          <w:szCs w:val="22"/>
        </w:rPr>
        <w:tab/>
      </w:r>
      <w:r w:rsidRPr="00E476C6">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E476C6" w:rsidRDefault="00B5219E" w:rsidP="00E476C6">
      <w:pPr>
        <w:widowControl w:val="0"/>
        <w:tabs>
          <w:tab w:val="left" w:pos="90"/>
          <w:tab w:val="left" w:pos="1276"/>
        </w:tabs>
        <w:ind w:firstLine="567"/>
        <w:contextualSpacing/>
        <w:jc w:val="both"/>
        <w:rPr>
          <w:rFonts w:ascii="GHEA Grapalat" w:hAnsi="GHEA Grapalat"/>
          <w:spacing w:val="-4"/>
          <w:sz w:val="22"/>
          <w:szCs w:val="22"/>
        </w:rPr>
      </w:pPr>
      <w:r w:rsidRPr="00E476C6">
        <w:rPr>
          <w:rFonts w:ascii="GHEA Grapalat" w:hAnsi="GHEA Grapalat"/>
          <w:spacing w:val="-4"/>
          <w:sz w:val="22"/>
          <w:szCs w:val="22"/>
        </w:rPr>
        <w:t>8</w:t>
      </w:r>
      <w:r w:rsidR="00A150A9" w:rsidRPr="00E476C6">
        <w:rPr>
          <w:rFonts w:ascii="GHEA Grapalat" w:hAnsi="GHEA Grapalat"/>
          <w:spacing w:val="-4"/>
          <w:sz w:val="22"/>
          <w:szCs w:val="22"/>
        </w:rPr>
        <w:t>.</w:t>
      </w:r>
      <w:r w:rsidR="0093610F" w:rsidRPr="00E476C6">
        <w:rPr>
          <w:rFonts w:ascii="GHEA Grapalat" w:hAnsi="GHEA Grapalat"/>
          <w:spacing w:val="-4"/>
          <w:sz w:val="22"/>
          <w:szCs w:val="22"/>
        </w:rPr>
        <w:t>1</w:t>
      </w:r>
      <w:r w:rsidR="00A161B0" w:rsidRPr="00E476C6">
        <w:rPr>
          <w:rFonts w:ascii="GHEA Grapalat" w:hAnsi="GHEA Grapalat"/>
          <w:spacing w:val="-4"/>
          <w:sz w:val="22"/>
          <w:szCs w:val="22"/>
        </w:rPr>
        <w:t>7</w:t>
      </w:r>
      <w:r w:rsidR="00EE0CB1" w:rsidRPr="00E476C6">
        <w:rPr>
          <w:rFonts w:ascii="GHEA Grapalat" w:hAnsi="GHEA Grapalat"/>
          <w:spacing w:val="-4"/>
          <w:sz w:val="22"/>
          <w:szCs w:val="22"/>
        </w:rPr>
        <w:t>.</w:t>
      </w:r>
      <w:r w:rsidR="00EE0CB1" w:rsidRPr="00E476C6">
        <w:rPr>
          <w:rFonts w:ascii="GHEA Grapalat" w:hAnsi="GHEA Grapalat"/>
          <w:spacing w:val="-4"/>
          <w:sz w:val="22"/>
          <w:szCs w:val="22"/>
        </w:rPr>
        <w:tab/>
      </w:r>
      <w:r w:rsidR="00BF1CBD" w:rsidRPr="00E476C6">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E476C6" w:rsidRDefault="00BF1CBD" w:rsidP="00E476C6">
      <w:pPr>
        <w:widowControl w:val="0"/>
        <w:tabs>
          <w:tab w:val="left" w:pos="90"/>
        </w:tabs>
        <w:ind w:firstLine="567"/>
        <w:contextualSpacing/>
        <w:jc w:val="both"/>
        <w:rPr>
          <w:rFonts w:ascii="GHEA Grapalat" w:hAnsi="GHEA Grapalat"/>
          <w:spacing w:val="-4"/>
          <w:sz w:val="22"/>
          <w:szCs w:val="22"/>
        </w:rPr>
      </w:pPr>
      <w:r w:rsidRPr="00E476C6">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E476C6" w:rsidRDefault="00A150A9" w:rsidP="00E476C6">
      <w:pPr>
        <w:pStyle w:val="BodyTextIndent2"/>
        <w:widowControl w:val="0"/>
        <w:tabs>
          <w:tab w:val="left" w:pos="90"/>
          <w:tab w:val="left" w:pos="1276"/>
        </w:tabs>
        <w:spacing w:line="240" w:lineRule="auto"/>
        <w:ind w:firstLine="567"/>
        <w:rPr>
          <w:rFonts w:ascii="GHEA Grapalat" w:hAnsi="GHEA Grapalat"/>
          <w:sz w:val="22"/>
          <w:szCs w:val="22"/>
        </w:rPr>
      </w:pPr>
      <w:r w:rsidRPr="00E476C6">
        <w:rPr>
          <w:rFonts w:ascii="GHEA Grapalat" w:hAnsi="GHEA Grapalat"/>
          <w:sz w:val="22"/>
          <w:szCs w:val="22"/>
        </w:rPr>
        <w:t>8.</w:t>
      </w:r>
      <w:r w:rsidR="000E624C" w:rsidRPr="00E476C6">
        <w:rPr>
          <w:rFonts w:ascii="GHEA Grapalat" w:hAnsi="GHEA Grapalat"/>
          <w:sz w:val="22"/>
          <w:szCs w:val="22"/>
          <w:lang w:val="hy-AM"/>
        </w:rPr>
        <w:t>1</w:t>
      </w:r>
      <w:r w:rsidR="00B325AF" w:rsidRPr="00E476C6">
        <w:rPr>
          <w:rFonts w:ascii="GHEA Grapalat" w:hAnsi="GHEA Grapalat"/>
          <w:sz w:val="22"/>
          <w:szCs w:val="22"/>
        </w:rPr>
        <w:t>8</w:t>
      </w:r>
      <w:r w:rsidRPr="00E476C6">
        <w:rPr>
          <w:rFonts w:ascii="GHEA Grapalat" w:hAnsi="GHEA Grapalat"/>
          <w:sz w:val="22"/>
          <w:szCs w:val="22"/>
        </w:rPr>
        <w:t>.</w:t>
      </w:r>
      <w:r w:rsidR="00EE0CB1" w:rsidRPr="00E476C6">
        <w:rPr>
          <w:rFonts w:ascii="GHEA Grapalat" w:hAnsi="GHEA Grapalat"/>
          <w:sz w:val="22"/>
          <w:szCs w:val="22"/>
        </w:rPr>
        <w:tab/>
      </w:r>
      <w:r w:rsidRPr="00E476C6">
        <w:rPr>
          <w:rFonts w:ascii="GHEA Grapalat" w:hAnsi="GHEA Grapalat"/>
          <w:sz w:val="22"/>
          <w:szCs w:val="22"/>
        </w:rPr>
        <w:t xml:space="preserve">Оценка заявок и определение отобранного участника осуществляются по отдельным лотам. </w:t>
      </w:r>
    </w:p>
    <w:p w:rsidR="00583092" w:rsidRPr="00E476C6" w:rsidRDefault="00A150A9" w:rsidP="00E476C6">
      <w:pPr>
        <w:widowControl w:val="0"/>
        <w:tabs>
          <w:tab w:val="left" w:pos="90"/>
          <w:tab w:val="left" w:pos="1276"/>
        </w:tabs>
        <w:ind w:firstLine="567"/>
        <w:jc w:val="both"/>
        <w:rPr>
          <w:rFonts w:ascii="GHEA Grapalat" w:hAnsi="GHEA Grapalat"/>
          <w:sz w:val="22"/>
          <w:szCs w:val="22"/>
        </w:rPr>
      </w:pPr>
      <w:r w:rsidRPr="00E476C6">
        <w:rPr>
          <w:rFonts w:ascii="GHEA Grapalat" w:hAnsi="GHEA Grapalat"/>
          <w:sz w:val="22"/>
          <w:szCs w:val="22"/>
        </w:rPr>
        <w:t>8.</w:t>
      </w:r>
      <w:r w:rsidR="00E44A71" w:rsidRPr="00E476C6">
        <w:rPr>
          <w:rFonts w:ascii="GHEA Grapalat" w:hAnsi="GHEA Grapalat"/>
          <w:sz w:val="22"/>
          <w:szCs w:val="22"/>
        </w:rPr>
        <w:t>19</w:t>
      </w:r>
      <w:r w:rsidR="009F2C5D" w:rsidRPr="00E476C6">
        <w:rPr>
          <w:rFonts w:ascii="GHEA Grapalat" w:hAnsi="GHEA Grapalat"/>
          <w:sz w:val="22"/>
          <w:szCs w:val="22"/>
        </w:rPr>
        <w:t>.</w:t>
      </w:r>
      <w:r w:rsidR="009F2C5D" w:rsidRPr="00E476C6">
        <w:rPr>
          <w:rFonts w:ascii="GHEA Grapalat" w:hAnsi="GHEA Grapalat"/>
          <w:sz w:val="22"/>
          <w:szCs w:val="22"/>
        </w:rPr>
        <w:tab/>
      </w:r>
      <w:r w:rsidRPr="00E476C6">
        <w:rPr>
          <w:rFonts w:ascii="GHEA Grapalat" w:hAnsi="GHEA Grapalat"/>
          <w:sz w:val="22"/>
          <w:szCs w:val="22"/>
        </w:rPr>
        <w:t>В случае если отобранный участник не заключает (отказывается</w:t>
      </w:r>
      <w:r w:rsidR="00521B59" w:rsidRPr="00E476C6">
        <w:rPr>
          <w:rFonts w:ascii="Courier New" w:hAnsi="Courier New" w:cs="Courier New"/>
          <w:sz w:val="22"/>
          <w:szCs w:val="22"/>
          <w:lang w:val="en-US"/>
        </w:rPr>
        <w:t> </w:t>
      </w:r>
      <w:r w:rsidRPr="00E476C6">
        <w:rPr>
          <w:rFonts w:ascii="GHEA Grapalat" w:hAnsi="GHEA Grapalat"/>
          <w:sz w:val="22"/>
          <w:szCs w:val="22"/>
        </w:rPr>
        <w:t xml:space="preserve">заключать) договор или лишается права на заключение договора, </w:t>
      </w:r>
      <w:r w:rsidR="000702A0" w:rsidRPr="00E476C6">
        <w:rPr>
          <w:rFonts w:ascii="GHEA Grapalat" w:hAnsi="GHEA Grapalat"/>
          <w:sz w:val="22"/>
          <w:szCs w:val="22"/>
        </w:rPr>
        <w:t xml:space="preserve">решением комиссии </w:t>
      </w:r>
      <w:r w:rsidR="000824C6" w:rsidRPr="00E476C6">
        <w:rPr>
          <w:rFonts w:ascii="GHEA Grapalat" w:hAnsi="GHEA Grapalat"/>
          <w:sz w:val="22"/>
          <w:szCs w:val="22"/>
        </w:rPr>
        <w:t xml:space="preserve">отобранным участником </w:t>
      </w:r>
      <w:r w:rsidR="000824C6" w:rsidRPr="00E476C6">
        <w:rPr>
          <w:rFonts w:ascii="GHEA Grapalat" w:hAnsi="GHEA Grapalat"/>
          <w:sz w:val="22"/>
          <w:szCs w:val="22"/>
          <w:lang w:val="hy-AM"/>
        </w:rPr>
        <w:t>признается</w:t>
      </w:r>
      <w:r w:rsidR="005F2F3B" w:rsidRPr="00E476C6">
        <w:rPr>
          <w:rFonts w:ascii="GHEA Grapalat" w:hAnsi="GHEA Grapalat"/>
          <w:sz w:val="22"/>
          <w:szCs w:val="22"/>
        </w:rPr>
        <w:t xml:space="preserve"> </w:t>
      </w:r>
      <w:r w:rsidR="005F2F3B" w:rsidRPr="00E476C6">
        <w:rPr>
          <w:rFonts w:ascii="GHEA Grapalat" w:hAnsi="GHEA Grapalat"/>
          <w:sz w:val="22"/>
          <w:szCs w:val="22"/>
        </w:rPr>
        <w:lastRenderedPageBreak/>
        <w:t>участник занявший следующее место</w:t>
      </w:r>
      <w:r w:rsidR="00951CE5" w:rsidRPr="00E476C6">
        <w:rPr>
          <w:rFonts w:ascii="GHEA Grapalat" w:hAnsi="GHEA Grapalat"/>
          <w:sz w:val="22"/>
          <w:szCs w:val="22"/>
          <w:lang w:val="hy-AM"/>
        </w:rPr>
        <w:t xml:space="preserve"> </w:t>
      </w:r>
      <w:r w:rsidR="00951CE5" w:rsidRPr="00E476C6">
        <w:rPr>
          <w:rFonts w:ascii="GHEA Grapalat" w:hAnsi="GHEA Grapalat"/>
          <w:sz w:val="22"/>
          <w:szCs w:val="22"/>
        </w:rPr>
        <w:t>с</w:t>
      </w:r>
      <w:r w:rsidRPr="00E476C6">
        <w:rPr>
          <w:rFonts w:ascii="GHEA Grapalat" w:hAnsi="GHEA Grapalat"/>
          <w:sz w:val="22"/>
          <w:szCs w:val="22"/>
        </w:rPr>
        <w:t xml:space="preserve"> </w:t>
      </w:r>
      <w:r w:rsidR="00951CE5" w:rsidRPr="00E476C6">
        <w:rPr>
          <w:rFonts w:ascii="GHEA Grapalat" w:hAnsi="GHEA Grapalat"/>
          <w:sz w:val="22"/>
          <w:szCs w:val="22"/>
        </w:rPr>
        <w:t>применением процедуры</w:t>
      </w:r>
      <w:r w:rsidRPr="00E476C6">
        <w:rPr>
          <w:rFonts w:ascii="GHEA Grapalat" w:hAnsi="GHEA Grapalat"/>
          <w:sz w:val="22"/>
          <w:szCs w:val="22"/>
        </w:rPr>
        <w:t>, установленн</w:t>
      </w:r>
      <w:r w:rsidR="00951CE5" w:rsidRPr="00E476C6">
        <w:rPr>
          <w:rFonts w:ascii="GHEA Grapalat" w:hAnsi="GHEA Grapalat"/>
          <w:sz w:val="22"/>
          <w:szCs w:val="22"/>
        </w:rPr>
        <w:t>ой</w:t>
      </w:r>
      <w:r w:rsidRPr="00E476C6">
        <w:rPr>
          <w:rFonts w:ascii="GHEA Grapalat" w:hAnsi="GHEA Grapalat"/>
          <w:sz w:val="22"/>
          <w:szCs w:val="22"/>
        </w:rPr>
        <w:t xml:space="preserve"> пунктами 8.1</w:t>
      </w:r>
      <w:r w:rsidR="00625515" w:rsidRPr="00E476C6">
        <w:rPr>
          <w:rFonts w:ascii="GHEA Grapalat" w:hAnsi="GHEA Grapalat"/>
          <w:sz w:val="22"/>
          <w:szCs w:val="22"/>
        </w:rPr>
        <w:t>2</w:t>
      </w:r>
      <w:r w:rsidRPr="00E476C6">
        <w:rPr>
          <w:rFonts w:ascii="GHEA Grapalat" w:hAnsi="GHEA Grapalat"/>
          <w:sz w:val="22"/>
          <w:szCs w:val="22"/>
        </w:rPr>
        <w:t>-8.</w:t>
      </w:r>
      <w:r w:rsidR="00625515" w:rsidRPr="00E476C6">
        <w:rPr>
          <w:rFonts w:ascii="GHEA Grapalat" w:hAnsi="GHEA Grapalat"/>
          <w:sz w:val="22"/>
          <w:szCs w:val="22"/>
        </w:rPr>
        <w:t>18</w:t>
      </w:r>
      <w:r w:rsidR="007854B2" w:rsidRPr="00E476C6">
        <w:rPr>
          <w:rFonts w:ascii="GHEA Grapalat" w:hAnsi="GHEA Grapalat"/>
          <w:sz w:val="22"/>
          <w:szCs w:val="22"/>
        </w:rPr>
        <w:t xml:space="preserve"> </w:t>
      </w:r>
      <w:r w:rsidRPr="00E476C6">
        <w:rPr>
          <w:rFonts w:ascii="GHEA Grapalat" w:hAnsi="GHEA Grapalat"/>
          <w:sz w:val="22"/>
          <w:szCs w:val="22"/>
        </w:rPr>
        <w:t>части 1 настоящего Приглашения.</w:t>
      </w:r>
    </w:p>
    <w:p w:rsidR="00583092" w:rsidRPr="00E476C6" w:rsidRDefault="00A150A9" w:rsidP="00E476C6">
      <w:pPr>
        <w:pStyle w:val="BodyTextIndent2"/>
        <w:widowControl w:val="0"/>
        <w:tabs>
          <w:tab w:val="left" w:pos="90"/>
          <w:tab w:val="left" w:pos="1276"/>
        </w:tabs>
        <w:spacing w:line="240" w:lineRule="auto"/>
        <w:ind w:firstLine="567"/>
        <w:rPr>
          <w:rFonts w:ascii="GHEA Grapalat" w:hAnsi="GHEA Grapalat" w:cs="Sylfaen"/>
          <w:sz w:val="22"/>
          <w:szCs w:val="22"/>
        </w:rPr>
      </w:pPr>
      <w:r w:rsidRPr="00E476C6">
        <w:rPr>
          <w:rFonts w:ascii="GHEA Grapalat" w:hAnsi="GHEA Grapalat"/>
          <w:sz w:val="22"/>
          <w:szCs w:val="22"/>
        </w:rPr>
        <w:t>8.</w:t>
      </w:r>
      <w:r w:rsidR="0022247D" w:rsidRPr="00E476C6">
        <w:rPr>
          <w:rFonts w:ascii="GHEA Grapalat" w:hAnsi="GHEA Grapalat"/>
          <w:sz w:val="22"/>
          <w:szCs w:val="22"/>
        </w:rPr>
        <w:t>2</w:t>
      </w:r>
      <w:r w:rsidR="005D0468" w:rsidRPr="00E476C6">
        <w:rPr>
          <w:rFonts w:ascii="GHEA Grapalat" w:hAnsi="GHEA Grapalat"/>
          <w:sz w:val="22"/>
          <w:szCs w:val="22"/>
        </w:rPr>
        <w:t>0</w:t>
      </w:r>
      <w:r w:rsidR="00FA2DBA" w:rsidRPr="00E476C6">
        <w:rPr>
          <w:rFonts w:ascii="GHEA Grapalat" w:hAnsi="GHEA Grapalat"/>
          <w:sz w:val="22"/>
          <w:szCs w:val="22"/>
        </w:rPr>
        <w:t>.</w:t>
      </w:r>
      <w:r w:rsidR="00FA2DBA" w:rsidRPr="00E476C6">
        <w:rPr>
          <w:rFonts w:ascii="GHEA Grapalat" w:hAnsi="GHEA Grapalat"/>
          <w:sz w:val="22"/>
          <w:szCs w:val="22"/>
        </w:rPr>
        <w:tab/>
      </w:r>
      <w:r w:rsidRPr="00E476C6">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476C6" w:rsidRDefault="00662165" w:rsidP="00E476C6">
      <w:pPr>
        <w:pStyle w:val="BodyTextIndent2"/>
        <w:widowControl w:val="0"/>
        <w:tabs>
          <w:tab w:val="left" w:pos="90"/>
        </w:tabs>
        <w:spacing w:line="240" w:lineRule="auto"/>
        <w:ind w:firstLine="567"/>
        <w:rPr>
          <w:rFonts w:ascii="GHEA Grapalat" w:hAnsi="GHEA Grapalat"/>
          <w:sz w:val="22"/>
          <w:szCs w:val="22"/>
        </w:rPr>
      </w:pPr>
      <w:r w:rsidRPr="00E476C6">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476C6" w:rsidRDefault="00A150A9" w:rsidP="00E476C6">
      <w:pPr>
        <w:pStyle w:val="BodyTextIndent2"/>
        <w:widowControl w:val="0"/>
        <w:tabs>
          <w:tab w:val="left" w:pos="90"/>
          <w:tab w:val="left" w:pos="1276"/>
        </w:tabs>
        <w:spacing w:line="240" w:lineRule="auto"/>
        <w:ind w:firstLine="567"/>
        <w:rPr>
          <w:rFonts w:ascii="GHEA Grapalat" w:hAnsi="GHEA Grapalat"/>
          <w:sz w:val="22"/>
          <w:szCs w:val="22"/>
        </w:rPr>
      </w:pPr>
      <w:r w:rsidRPr="00E476C6">
        <w:rPr>
          <w:rFonts w:ascii="GHEA Grapalat" w:hAnsi="GHEA Grapalat"/>
          <w:sz w:val="22"/>
          <w:szCs w:val="22"/>
        </w:rPr>
        <w:t>8.</w:t>
      </w:r>
      <w:r w:rsidR="005A79EE" w:rsidRPr="00E476C6">
        <w:rPr>
          <w:rFonts w:ascii="GHEA Grapalat" w:hAnsi="GHEA Grapalat"/>
          <w:sz w:val="22"/>
          <w:szCs w:val="22"/>
        </w:rPr>
        <w:t>2</w:t>
      </w:r>
      <w:r w:rsidR="000241CA" w:rsidRPr="00E476C6">
        <w:rPr>
          <w:rFonts w:ascii="GHEA Grapalat" w:hAnsi="GHEA Grapalat"/>
          <w:sz w:val="22"/>
          <w:szCs w:val="22"/>
        </w:rPr>
        <w:t>1</w:t>
      </w:r>
      <w:r w:rsidRPr="00E476C6">
        <w:rPr>
          <w:rFonts w:ascii="GHEA Grapalat" w:hAnsi="GHEA Grapalat"/>
          <w:sz w:val="22"/>
          <w:szCs w:val="22"/>
        </w:rPr>
        <w:t>.</w:t>
      </w:r>
      <w:r w:rsidR="00FA2DBA" w:rsidRPr="00E476C6">
        <w:rPr>
          <w:rFonts w:ascii="GHEA Grapalat" w:hAnsi="GHEA Grapalat"/>
          <w:sz w:val="22"/>
          <w:szCs w:val="22"/>
        </w:rPr>
        <w:tab/>
      </w:r>
      <w:r w:rsidRPr="00E476C6">
        <w:rPr>
          <w:rFonts w:ascii="GHEA Grapalat" w:hAnsi="GHEA Grapalat"/>
          <w:sz w:val="22"/>
          <w:szCs w:val="22"/>
        </w:rPr>
        <w:t>С целью применения пункта 8.</w:t>
      </w:r>
      <w:r w:rsidR="005A79EE" w:rsidRPr="00E476C6">
        <w:rPr>
          <w:rFonts w:ascii="GHEA Grapalat" w:hAnsi="GHEA Grapalat"/>
          <w:sz w:val="22"/>
          <w:szCs w:val="22"/>
        </w:rPr>
        <w:t>2</w:t>
      </w:r>
      <w:r w:rsidR="00D35E75" w:rsidRPr="00E476C6">
        <w:rPr>
          <w:rFonts w:ascii="GHEA Grapalat" w:hAnsi="GHEA Grapalat"/>
          <w:sz w:val="22"/>
          <w:szCs w:val="22"/>
        </w:rPr>
        <w:t>0</w:t>
      </w:r>
      <w:r w:rsidRPr="00E476C6">
        <w:rPr>
          <w:rFonts w:ascii="GHEA Grapalat" w:hAnsi="GHEA Grapalat"/>
          <w:sz w:val="22"/>
          <w:szCs w:val="22"/>
        </w:rPr>
        <w:t xml:space="preserve">. части 1 настоящего приглашения </w:t>
      </w:r>
      <w:r w:rsidR="005A79EE" w:rsidRPr="00E476C6">
        <w:rPr>
          <w:rFonts w:ascii="GHEA Grapalat" w:hAnsi="GHEA Grapalat"/>
          <w:sz w:val="22"/>
          <w:szCs w:val="22"/>
        </w:rPr>
        <w:t xml:space="preserve">может быть созвано </w:t>
      </w:r>
      <w:r w:rsidRPr="00E476C6">
        <w:rPr>
          <w:rFonts w:ascii="GHEA Grapalat" w:hAnsi="GHEA Grapalat"/>
          <w:sz w:val="22"/>
          <w:szCs w:val="22"/>
        </w:rPr>
        <w:t>внеочередное заседание комиссии.</w:t>
      </w:r>
    </w:p>
    <w:p w:rsidR="00E45ACA" w:rsidRPr="00E476C6" w:rsidRDefault="00A150A9" w:rsidP="00E476C6">
      <w:pPr>
        <w:pStyle w:val="norm"/>
        <w:widowControl w:val="0"/>
        <w:tabs>
          <w:tab w:val="left" w:pos="90"/>
          <w:tab w:val="left" w:pos="1276"/>
        </w:tabs>
        <w:spacing w:line="240" w:lineRule="auto"/>
        <w:ind w:firstLine="567"/>
        <w:rPr>
          <w:rFonts w:ascii="GHEA Grapalat" w:hAnsi="GHEA Grapalat"/>
          <w:szCs w:val="22"/>
        </w:rPr>
      </w:pPr>
      <w:r w:rsidRPr="00E476C6">
        <w:rPr>
          <w:rFonts w:ascii="GHEA Grapalat" w:hAnsi="GHEA Grapalat"/>
          <w:spacing w:val="-6"/>
          <w:szCs w:val="22"/>
        </w:rPr>
        <w:t>8.</w:t>
      </w:r>
      <w:r w:rsidR="004D0EA7" w:rsidRPr="00E476C6">
        <w:rPr>
          <w:rFonts w:ascii="GHEA Grapalat" w:hAnsi="GHEA Grapalat"/>
          <w:spacing w:val="-6"/>
          <w:szCs w:val="22"/>
        </w:rPr>
        <w:t>2</w:t>
      </w:r>
      <w:r w:rsidR="005D5CCD" w:rsidRPr="00E476C6">
        <w:rPr>
          <w:rFonts w:ascii="GHEA Grapalat" w:hAnsi="GHEA Grapalat"/>
          <w:spacing w:val="-6"/>
          <w:szCs w:val="22"/>
        </w:rPr>
        <w:t>2</w:t>
      </w:r>
      <w:r w:rsidR="00544D9F" w:rsidRPr="00E476C6">
        <w:rPr>
          <w:rFonts w:ascii="GHEA Grapalat" w:hAnsi="GHEA Grapalat"/>
          <w:spacing w:val="-6"/>
          <w:szCs w:val="22"/>
        </w:rPr>
        <w:t>.</w:t>
      </w:r>
      <w:r w:rsidR="00544D9F" w:rsidRPr="00E476C6">
        <w:rPr>
          <w:rFonts w:ascii="GHEA Grapalat" w:hAnsi="GHEA Grapalat"/>
          <w:spacing w:val="-6"/>
          <w:szCs w:val="22"/>
        </w:rPr>
        <w:tab/>
      </w:r>
      <w:r w:rsidRPr="00E476C6">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476C6">
        <w:rPr>
          <w:rFonts w:ascii="GHEA Grapalat" w:hAnsi="GHEA Grapalat"/>
          <w:szCs w:val="22"/>
        </w:rPr>
        <w:t xml:space="preserve"> Решение о</w:t>
      </w:r>
      <w:r w:rsidR="00BA2853" w:rsidRPr="00E476C6">
        <w:rPr>
          <w:rFonts w:ascii="Courier New" w:hAnsi="Courier New" w:cs="Courier New"/>
          <w:szCs w:val="22"/>
          <w:lang w:val="en-US"/>
        </w:rPr>
        <w:t> </w:t>
      </w:r>
      <w:r w:rsidRPr="00E476C6">
        <w:rPr>
          <w:rFonts w:ascii="GHEA Grapalat" w:hAnsi="GHEA Grapalat"/>
          <w:szCs w:val="22"/>
        </w:rPr>
        <w:t>заключении договора содержит краткую информацию об оценке заявок, о</w:t>
      </w:r>
      <w:r w:rsidR="00BA2853" w:rsidRPr="00E476C6">
        <w:rPr>
          <w:rFonts w:ascii="Courier New" w:hAnsi="Courier New" w:cs="Courier New"/>
          <w:szCs w:val="22"/>
          <w:lang w:val="en-US"/>
        </w:rPr>
        <w:t> </w:t>
      </w:r>
      <w:r w:rsidRPr="00E476C6">
        <w:rPr>
          <w:rFonts w:ascii="GHEA Grapalat" w:hAnsi="GHEA Grapalat"/>
          <w:szCs w:val="22"/>
        </w:rPr>
        <w:t>причинах, обосновывающих выбор отобранного участника, и объявление о</w:t>
      </w:r>
      <w:r w:rsidR="00BA2853" w:rsidRPr="00E476C6">
        <w:rPr>
          <w:rFonts w:ascii="Courier New" w:hAnsi="Courier New" w:cs="Courier New"/>
          <w:szCs w:val="22"/>
          <w:lang w:val="en-US"/>
        </w:rPr>
        <w:t> </w:t>
      </w:r>
      <w:r w:rsidRPr="00E476C6">
        <w:rPr>
          <w:rFonts w:ascii="GHEA Grapalat" w:hAnsi="GHEA Grapalat"/>
          <w:szCs w:val="22"/>
        </w:rPr>
        <w:t>периоде ожидания.</w:t>
      </w:r>
    </w:p>
    <w:p w:rsidR="00583092" w:rsidRPr="00E476C6" w:rsidRDefault="00A150A9" w:rsidP="00E476C6">
      <w:pPr>
        <w:pStyle w:val="BodyTextIndent2"/>
        <w:widowControl w:val="0"/>
        <w:tabs>
          <w:tab w:val="left" w:pos="90"/>
          <w:tab w:val="left" w:pos="1276"/>
        </w:tabs>
        <w:spacing w:line="240" w:lineRule="auto"/>
        <w:ind w:firstLine="567"/>
        <w:rPr>
          <w:rFonts w:ascii="GHEA Grapalat" w:hAnsi="GHEA Grapalat" w:cs="Sylfaen"/>
          <w:sz w:val="22"/>
          <w:szCs w:val="22"/>
        </w:rPr>
      </w:pPr>
      <w:r w:rsidRPr="00E476C6">
        <w:rPr>
          <w:rFonts w:ascii="GHEA Grapalat" w:hAnsi="GHEA Grapalat"/>
          <w:sz w:val="22"/>
          <w:szCs w:val="22"/>
        </w:rPr>
        <w:t>8.</w:t>
      </w:r>
      <w:r w:rsidR="00163324" w:rsidRPr="00E476C6">
        <w:rPr>
          <w:rFonts w:ascii="GHEA Grapalat" w:hAnsi="GHEA Grapalat"/>
          <w:sz w:val="22"/>
          <w:szCs w:val="22"/>
        </w:rPr>
        <w:t>2</w:t>
      </w:r>
      <w:r w:rsidR="00BE4CFA" w:rsidRPr="00E476C6">
        <w:rPr>
          <w:rFonts w:ascii="GHEA Grapalat" w:hAnsi="GHEA Grapalat"/>
          <w:sz w:val="22"/>
          <w:szCs w:val="22"/>
        </w:rPr>
        <w:t>3</w:t>
      </w:r>
      <w:r w:rsidR="00BA2853" w:rsidRPr="00E476C6">
        <w:rPr>
          <w:rFonts w:ascii="GHEA Grapalat" w:hAnsi="GHEA Grapalat"/>
          <w:sz w:val="22"/>
          <w:szCs w:val="22"/>
        </w:rPr>
        <w:t>.</w:t>
      </w:r>
      <w:r w:rsidR="006354FA" w:rsidRPr="00E476C6">
        <w:rPr>
          <w:rFonts w:ascii="GHEA Grapalat" w:hAnsi="GHEA Grapalat"/>
          <w:sz w:val="22"/>
          <w:szCs w:val="22"/>
        </w:rPr>
        <w:t xml:space="preserve"> </w:t>
      </w:r>
      <w:r w:rsidRPr="00E476C6">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476C6" w:rsidRDefault="00583092" w:rsidP="00E476C6">
      <w:pPr>
        <w:pStyle w:val="BodyTextIndent2"/>
        <w:widowControl w:val="0"/>
        <w:tabs>
          <w:tab w:val="left" w:pos="90"/>
        </w:tabs>
        <w:spacing w:line="240" w:lineRule="auto"/>
        <w:ind w:firstLine="567"/>
        <w:rPr>
          <w:rFonts w:ascii="GHEA Grapalat" w:hAnsi="GHEA Grapalat"/>
          <w:i/>
          <w:sz w:val="22"/>
          <w:szCs w:val="22"/>
        </w:rPr>
      </w:pPr>
      <w:r w:rsidRPr="00E476C6">
        <w:rPr>
          <w:rFonts w:ascii="GHEA Grapalat" w:hAnsi="GHEA Grapalat"/>
          <w:sz w:val="22"/>
          <w:szCs w:val="22"/>
        </w:rPr>
        <w:t>Период ожидания в случае настоящей процедуры составляет "</w:t>
      </w:r>
      <w:r w:rsidR="009F1FA5" w:rsidRPr="00E476C6">
        <w:rPr>
          <w:rFonts w:ascii="GHEA Grapalat" w:hAnsi="GHEA Grapalat"/>
          <w:sz w:val="22"/>
          <w:szCs w:val="22"/>
          <w:lang w:val="en-US"/>
        </w:rPr>
        <w:t>10</w:t>
      </w:r>
      <w:r w:rsidRPr="00E476C6">
        <w:rPr>
          <w:rFonts w:ascii="GHEA Grapalat" w:hAnsi="GHEA Grapalat"/>
          <w:sz w:val="22"/>
          <w:szCs w:val="22"/>
        </w:rPr>
        <w:t>" календарных дней. Период ожидания не применим, если заявку подал только один участник, с которым заключается договор.</w:t>
      </w:r>
    </w:p>
    <w:p w:rsidR="00583092" w:rsidRPr="00E476C6" w:rsidRDefault="00583092" w:rsidP="00E476C6">
      <w:pPr>
        <w:pStyle w:val="BodyTextIndent2"/>
        <w:widowControl w:val="0"/>
        <w:tabs>
          <w:tab w:val="left" w:pos="90"/>
        </w:tabs>
        <w:spacing w:line="240" w:lineRule="auto"/>
        <w:ind w:firstLine="567"/>
        <w:rPr>
          <w:rFonts w:ascii="GHEA Grapalat" w:hAnsi="GHEA Grapalat" w:cs="Sylfaen"/>
          <w:sz w:val="22"/>
          <w:szCs w:val="22"/>
        </w:rPr>
      </w:pPr>
      <w:r w:rsidRPr="00E476C6">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D5D26" w:rsidRPr="00E476C6" w:rsidRDefault="000D5D26" w:rsidP="00E476C6">
      <w:pPr>
        <w:widowControl w:val="0"/>
        <w:spacing w:after="160"/>
        <w:jc w:val="center"/>
        <w:rPr>
          <w:rFonts w:ascii="GHEA Grapalat" w:hAnsi="GHEA Grapalat"/>
          <w:b/>
          <w:sz w:val="22"/>
          <w:szCs w:val="22"/>
        </w:rPr>
      </w:pPr>
    </w:p>
    <w:p w:rsidR="000313A6" w:rsidRPr="00E476C6" w:rsidRDefault="00AA0AD8" w:rsidP="00E476C6">
      <w:pPr>
        <w:widowControl w:val="0"/>
        <w:spacing w:after="160"/>
        <w:jc w:val="center"/>
        <w:rPr>
          <w:rFonts w:ascii="GHEA Grapalat" w:hAnsi="GHEA Grapalat" w:cs="Arial"/>
          <w:b/>
          <w:iCs/>
          <w:sz w:val="22"/>
          <w:szCs w:val="22"/>
        </w:rPr>
      </w:pPr>
      <w:r w:rsidRPr="00E476C6">
        <w:rPr>
          <w:rFonts w:ascii="GHEA Grapalat" w:hAnsi="GHEA Grapalat"/>
          <w:b/>
          <w:sz w:val="22"/>
          <w:szCs w:val="22"/>
        </w:rPr>
        <w:t xml:space="preserve">9. ЗАКЛЮЧЕНИЕ ДОГОВОРА </w:t>
      </w:r>
    </w:p>
    <w:p w:rsidR="00096865" w:rsidRPr="00E476C6" w:rsidRDefault="00AA0AD8"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9.1</w:t>
      </w:r>
      <w:r w:rsidR="002A3FC1" w:rsidRPr="00E476C6">
        <w:rPr>
          <w:rFonts w:ascii="GHEA Grapalat" w:hAnsi="GHEA Grapalat"/>
          <w:sz w:val="22"/>
          <w:szCs w:val="22"/>
        </w:rPr>
        <w:t>.</w:t>
      </w:r>
      <w:r w:rsidR="002A3FC1" w:rsidRPr="00E476C6">
        <w:rPr>
          <w:rFonts w:ascii="GHEA Grapalat" w:hAnsi="GHEA Grapalat"/>
          <w:sz w:val="22"/>
          <w:szCs w:val="22"/>
        </w:rPr>
        <w:tab/>
      </w:r>
      <w:r w:rsidRPr="00E476C6">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476C6" w:rsidRDefault="00AA0AD8"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9.2.</w:t>
      </w:r>
      <w:r w:rsidR="002A3FC1" w:rsidRPr="00E476C6">
        <w:rPr>
          <w:rFonts w:ascii="GHEA Grapalat" w:hAnsi="GHEA Grapalat"/>
          <w:sz w:val="22"/>
          <w:szCs w:val="22"/>
        </w:rPr>
        <w:tab/>
      </w:r>
      <w:r w:rsidRPr="00E476C6">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E476C6">
        <w:rPr>
          <w:rFonts w:ascii="GHEA Grapalat" w:hAnsi="GHEA Grapalat"/>
          <w:sz w:val="22"/>
          <w:szCs w:val="22"/>
        </w:rPr>
        <w:t>2</w:t>
      </w:r>
      <w:r w:rsidR="00655890" w:rsidRPr="00E476C6">
        <w:rPr>
          <w:rFonts w:ascii="GHEA Grapalat" w:hAnsi="GHEA Grapalat"/>
          <w:sz w:val="22"/>
          <w:szCs w:val="22"/>
        </w:rPr>
        <w:t>3</w:t>
      </w:r>
      <w:r w:rsidRPr="00E476C6">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476C6">
        <w:rPr>
          <w:rFonts w:ascii="GHEA Grapalat" w:hAnsi="GHEA Grapalat"/>
          <w:sz w:val="22"/>
          <w:szCs w:val="22"/>
        </w:rPr>
        <w:t>2</w:t>
      </w:r>
      <w:r w:rsidR="00655890" w:rsidRPr="00E476C6">
        <w:rPr>
          <w:rFonts w:ascii="GHEA Grapalat" w:hAnsi="GHEA Grapalat"/>
          <w:sz w:val="22"/>
          <w:szCs w:val="22"/>
        </w:rPr>
        <w:t>3</w:t>
      </w:r>
      <w:r w:rsidR="00DA3F9C" w:rsidRPr="00E476C6">
        <w:rPr>
          <w:rFonts w:ascii="GHEA Grapalat" w:hAnsi="GHEA Grapalat"/>
          <w:sz w:val="22"/>
          <w:szCs w:val="22"/>
        </w:rPr>
        <w:t xml:space="preserve"> </w:t>
      </w:r>
      <w:r w:rsidRPr="00E476C6">
        <w:rPr>
          <w:rFonts w:ascii="GHEA Grapalat" w:hAnsi="GHEA Grapalat"/>
          <w:sz w:val="22"/>
          <w:szCs w:val="22"/>
        </w:rPr>
        <w:t>части 1 настоящего Приглашения.</w:t>
      </w:r>
    </w:p>
    <w:p w:rsidR="00F23A51" w:rsidRPr="00E476C6" w:rsidRDefault="00AA0AD8"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9.3.</w:t>
      </w:r>
      <w:r w:rsidR="002A3FC1" w:rsidRPr="00E476C6">
        <w:rPr>
          <w:rFonts w:ascii="GHEA Grapalat" w:hAnsi="GHEA Grapalat"/>
          <w:sz w:val="22"/>
          <w:szCs w:val="22"/>
        </w:rPr>
        <w:tab/>
      </w:r>
      <w:r w:rsidRPr="00E476C6">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E476C6" w:rsidRDefault="00AA0AD8"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9.</w:t>
      </w:r>
      <w:r w:rsidR="008E1532" w:rsidRPr="00E476C6">
        <w:rPr>
          <w:rFonts w:ascii="GHEA Grapalat" w:hAnsi="GHEA Grapalat"/>
          <w:sz w:val="22"/>
          <w:szCs w:val="22"/>
        </w:rPr>
        <w:t>4</w:t>
      </w:r>
      <w:r w:rsidR="00DC30CC" w:rsidRPr="00E476C6">
        <w:rPr>
          <w:rFonts w:ascii="GHEA Grapalat" w:hAnsi="GHEA Grapalat"/>
          <w:sz w:val="22"/>
          <w:szCs w:val="22"/>
        </w:rPr>
        <w:t>.</w:t>
      </w:r>
      <w:r w:rsidR="00DC30CC" w:rsidRPr="00E476C6">
        <w:rPr>
          <w:rFonts w:ascii="GHEA Grapalat" w:hAnsi="GHEA Grapalat"/>
          <w:sz w:val="22"/>
          <w:szCs w:val="22"/>
        </w:rPr>
        <w:tab/>
      </w:r>
      <w:r w:rsidRPr="00E476C6">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476C6">
        <w:rPr>
          <w:rFonts w:ascii="GHEA Grapalat" w:hAnsi="GHEA Grapalat"/>
          <w:sz w:val="22"/>
          <w:szCs w:val="22"/>
        </w:rPr>
        <w:t xml:space="preserve"> квалификации и</w:t>
      </w:r>
      <w:r w:rsidRPr="00E476C6">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476C6" w:rsidRDefault="000313A6" w:rsidP="00E476C6">
      <w:pPr>
        <w:widowControl w:val="0"/>
        <w:ind w:firstLine="567"/>
        <w:jc w:val="both"/>
        <w:rPr>
          <w:rFonts w:ascii="GHEA Grapalat" w:hAnsi="GHEA Grapalat" w:cs="Sylfaen"/>
          <w:sz w:val="22"/>
          <w:szCs w:val="22"/>
        </w:rPr>
      </w:pPr>
      <w:r w:rsidRPr="00E476C6">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476C6">
        <w:rPr>
          <w:rFonts w:ascii="GHEA Grapalat" w:hAnsi="GHEA Grapalat"/>
          <w:sz w:val="22"/>
          <w:szCs w:val="22"/>
        </w:rPr>
        <w:t xml:space="preserve"> </w:t>
      </w:r>
      <w:r w:rsidRPr="00E476C6">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476C6" w:rsidRDefault="00AA0AD8" w:rsidP="00E476C6">
      <w:pPr>
        <w:pStyle w:val="BodyTextIndent"/>
        <w:widowControl w:val="0"/>
        <w:tabs>
          <w:tab w:val="left" w:pos="1134"/>
        </w:tabs>
        <w:spacing w:line="240" w:lineRule="auto"/>
        <w:ind w:firstLine="567"/>
        <w:rPr>
          <w:rFonts w:ascii="GHEA Grapalat" w:hAnsi="GHEA Grapalat" w:cs="Sylfaen"/>
          <w:i w:val="0"/>
          <w:sz w:val="22"/>
          <w:szCs w:val="22"/>
        </w:rPr>
      </w:pPr>
      <w:r w:rsidRPr="00E476C6">
        <w:rPr>
          <w:rFonts w:ascii="GHEA Grapalat" w:hAnsi="GHEA Grapalat"/>
          <w:i w:val="0"/>
          <w:sz w:val="22"/>
          <w:szCs w:val="22"/>
        </w:rPr>
        <w:lastRenderedPageBreak/>
        <w:t>9.</w:t>
      </w:r>
      <w:r w:rsidR="00CC3097" w:rsidRPr="00E476C6">
        <w:rPr>
          <w:rFonts w:ascii="GHEA Grapalat" w:hAnsi="GHEA Grapalat"/>
          <w:i w:val="0"/>
          <w:sz w:val="22"/>
          <w:szCs w:val="22"/>
        </w:rPr>
        <w:t>5</w:t>
      </w:r>
      <w:r w:rsidR="00DC30CC" w:rsidRPr="00E476C6">
        <w:rPr>
          <w:rFonts w:ascii="GHEA Grapalat" w:hAnsi="GHEA Grapalat"/>
          <w:i w:val="0"/>
          <w:sz w:val="22"/>
          <w:szCs w:val="22"/>
        </w:rPr>
        <w:t>.</w:t>
      </w:r>
      <w:r w:rsidR="00DC30CC" w:rsidRPr="00E476C6">
        <w:rPr>
          <w:rFonts w:ascii="GHEA Grapalat" w:hAnsi="GHEA Grapalat"/>
          <w:i w:val="0"/>
          <w:sz w:val="22"/>
          <w:szCs w:val="22"/>
        </w:rPr>
        <w:tab/>
      </w:r>
      <w:r w:rsidRPr="00E476C6">
        <w:rPr>
          <w:rFonts w:ascii="GHEA Grapalat" w:hAnsi="GHEA Grapalat"/>
          <w:i w:val="0"/>
          <w:sz w:val="22"/>
          <w:szCs w:val="22"/>
        </w:rPr>
        <w:t>До истечения срока, предусмотренного пунктом 9.</w:t>
      </w:r>
      <w:r w:rsidR="00E048B1" w:rsidRPr="00E476C6">
        <w:rPr>
          <w:rFonts w:ascii="GHEA Grapalat" w:hAnsi="GHEA Grapalat"/>
          <w:i w:val="0"/>
          <w:sz w:val="22"/>
          <w:szCs w:val="22"/>
        </w:rPr>
        <w:t>4</w:t>
      </w:r>
      <w:r w:rsidRPr="00E476C6">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476C6">
        <w:rPr>
          <w:rFonts w:ascii="GHEA Grapalat" w:hAnsi="GHEA Grapalat"/>
          <w:spacing w:val="-8"/>
          <w:sz w:val="22"/>
          <w:szCs w:val="22"/>
        </w:rPr>
        <w:t xml:space="preserve"> </w:t>
      </w:r>
    </w:p>
    <w:p w:rsidR="00096865" w:rsidRPr="00E476C6" w:rsidRDefault="00030D40" w:rsidP="00E476C6">
      <w:pPr>
        <w:widowControl w:val="0"/>
        <w:spacing w:after="160"/>
        <w:jc w:val="center"/>
        <w:rPr>
          <w:rFonts w:ascii="GHEA Grapalat" w:hAnsi="GHEA Grapalat" w:cs="Arial"/>
          <w:b/>
          <w:iCs/>
          <w:sz w:val="22"/>
          <w:szCs w:val="22"/>
        </w:rPr>
      </w:pPr>
      <w:r w:rsidRPr="00E476C6">
        <w:rPr>
          <w:rFonts w:ascii="GHEA Grapalat" w:hAnsi="GHEA Grapalat"/>
          <w:b/>
          <w:sz w:val="22"/>
          <w:szCs w:val="22"/>
        </w:rPr>
        <w:t xml:space="preserve">10. </w:t>
      </w:r>
      <w:r w:rsidR="00F83409" w:rsidRPr="00E476C6">
        <w:rPr>
          <w:rFonts w:ascii="GHEA Grapalat" w:hAnsi="GHEA Grapalat"/>
          <w:b/>
          <w:sz w:val="22"/>
          <w:szCs w:val="22"/>
        </w:rPr>
        <w:t xml:space="preserve">ОБЕСПЕЧЕНИЯ КВАЛИФИКАЦИИ И </w:t>
      </w:r>
      <w:r w:rsidRPr="00E476C6">
        <w:rPr>
          <w:rFonts w:ascii="GHEA Grapalat" w:hAnsi="GHEA Grapalat"/>
          <w:b/>
          <w:sz w:val="22"/>
          <w:szCs w:val="22"/>
        </w:rPr>
        <w:t xml:space="preserve">ДОГОВОРА </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10.1.</w:t>
      </w:r>
      <w:r w:rsidRPr="00E476C6">
        <w:rPr>
          <w:rFonts w:ascii="GHEA Grapalat" w:hAnsi="GHEA Grapalat"/>
          <w:sz w:val="22"/>
          <w:szCs w:val="22"/>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0D5D26" w:rsidRPr="00E476C6" w:rsidRDefault="000D5D26"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cs="Sylfaen"/>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E476C6">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476C6">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w:t>
      </w:r>
      <w:r w:rsidRPr="00E476C6">
        <w:rPr>
          <w:rFonts w:ascii="Courier New" w:hAnsi="Courier New" w:cs="Courier New"/>
          <w:sz w:val="22"/>
          <w:szCs w:val="22"/>
        </w:rPr>
        <w:t> </w:t>
      </w:r>
      <w:r w:rsidRPr="00E476C6">
        <w:rPr>
          <w:rFonts w:ascii="GHEA Grapalat" w:hAnsi="GHEA Grapalat" w:cs="GHEA Grapalat"/>
          <w:sz w:val="22"/>
          <w:szCs w:val="22"/>
        </w:rPr>
        <w:t>«</w:t>
      </w:r>
      <w:r w:rsidRPr="00E476C6">
        <w:rPr>
          <w:rFonts w:ascii="GHEA Grapalat" w:hAnsi="GHEA Grapalat" w:cs="Sylfaen"/>
          <w:sz w:val="22"/>
          <w:szCs w:val="22"/>
        </w:rPr>
        <w:t>900008000698</w:t>
      </w:r>
      <w:r w:rsidRPr="00E476C6">
        <w:rPr>
          <w:rFonts w:ascii="GHEA Grapalat" w:hAnsi="GHEA Grapalat" w:cs="GHEA Grapalat"/>
          <w:sz w:val="22"/>
          <w:szCs w:val="22"/>
        </w:rPr>
        <w:t>»</w:t>
      </w:r>
      <w:r w:rsidRPr="00E476C6">
        <w:rPr>
          <w:rFonts w:ascii="GHEA Grapalat" w:hAnsi="GHEA Grapalat" w:cs="Sylfaen"/>
          <w:sz w:val="22"/>
          <w:szCs w:val="22"/>
        </w:rPr>
        <w:t xml:space="preserve"> </w:t>
      </w:r>
      <w:r w:rsidRPr="00E476C6">
        <w:rPr>
          <w:rFonts w:ascii="GHEA Grapalat" w:hAnsi="GHEA Grapalat" w:cs="GHEA Grapalat"/>
          <w:sz w:val="22"/>
          <w:szCs w:val="22"/>
        </w:rPr>
        <w:t>открытый</w:t>
      </w:r>
      <w:r w:rsidRPr="00E476C6">
        <w:rPr>
          <w:rFonts w:ascii="GHEA Grapalat" w:hAnsi="GHEA Grapalat" w:cs="Sylfaen"/>
          <w:sz w:val="22"/>
          <w:szCs w:val="22"/>
        </w:rPr>
        <w:t xml:space="preserve"> в Центральном казначействе на имя уполномоченного органа.</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0D5D26" w:rsidRPr="00E476C6" w:rsidRDefault="000D5D26" w:rsidP="00E476C6">
      <w:pPr>
        <w:widowControl w:val="0"/>
        <w:tabs>
          <w:tab w:val="left" w:pos="1276"/>
        </w:tabs>
        <w:ind w:firstLine="567"/>
        <w:jc w:val="both"/>
        <w:rPr>
          <w:rFonts w:ascii="GHEA Grapalat" w:hAnsi="GHEA Grapalat"/>
          <w:sz w:val="22"/>
          <w:szCs w:val="22"/>
          <w:lang w:val="hy-AM"/>
        </w:rPr>
      </w:pPr>
      <w:r w:rsidRPr="00E476C6">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cs="Sylfaen"/>
          <w:sz w:val="22"/>
          <w:szCs w:val="22"/>
        </w:rPr>
        <w:t>Обеспечение квалификации в виде гарантии отобранный участник представляет согласно приложению 4 или приложению 4.1.</w:t>
      </w:r>
    </w:p>
    <w:p w:rsidR="000D5D26" w:rsidRPr="00E476C6" w:rsidRDefault="000D5D26"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10.3.</w:t>
      </w:r>
      <w:r w:rsidRPr="00E476C6">
        <w:rPr>
          <w:rFonts w:ascii="GHEA Grapalat" w:hAnsi="GHEA Grapalat"/>
          <w:sz w:val="22"/>
          <w:szCs w:val="22"/>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p>
    <w:p w:rsidR="000D5D26" w:rsidRPr="00E476C6" w:rsidRDefault="000D5D26" w:rsidP="00E476C6">
      <w:pPr>
        <w:widowControl w:val="0"/>
        <w:tabs>
          <w:tab w:val="left" w:pos="1276"/>
        </w:tabs>
        <w:ind w:firstLine="567"/>
        <w:jc w:val="both"/>
        <w:rPr>
          <w:rFonts w:ascii="GHEA Grapalat" w:hAnsi="GHEA Grapalat"/>
          <w:sz w:val="22"/>
          <w:szCs w:val="22"/>
          <w:lang w:val="hy-AM"/>
        </w:rPr>
      </w:pPr>
      <w:r w:rsidRPr="00E476C6">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w:t>
      </w:r>
      <w:r w:rsidRPr="00E476C6">
        <w:rPr>
          <w:rFonts w:ascii="GHEA Grapalat" w:hAnsi="GHEA Grapalat" w:cs="Sylfaen"/>
          <w:sz w:val="22"/>
          <w:szCs w:val="22"/>
        </w:rPr>
        <w:t xml:space="preserve">то он может предоставить обеспечение договора как </w:t>
      </w:r>
      <w:r w:rsidRPr="00E476C6">
        <w:rPr>
          <w:rFonts w:ascii="GHEA Grapalat" w:hAnsi="GHEA Grapalat"/>
          <w:sz w:val="22"/>
          <w:szCs w:val="22"/>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E476C6">
        <w:rPr>
          <w:rFonts w:ascii="Courier New" w:hAnsi="Courier New" w:cs="Courier New"/>
          <w:sz w:val="22"/>
          <w:szCs w:val="22"/>
        </w:rPr>
        <w:t> </w:t>
      </w:r>
      <w:r w:rsidRPr="00E476C6">
        <w:rPr>
          <w:rFonts w:ascii="GHEA Grapalat" w:hAnsi="GHEA Grapalat"/>
          <w:sz w:val="22"/>
          <w:szCs w:val="22"/>
        </w:rPr>
        <w:t>"900008000664", открытый в Центральном казначействе на имя уполномоченного органа.</w:t>
      </w:r>
    </w:p>
    <w:p w:rsidR="000D5D26" w:rsidRPr="00E476C6" w:rsidRDefault="000D5D26"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Pr="00E476C6">
        <w:rPr>
          <w:rFonts w:ascii="GHEA Grapalat" w:hAnsi="GHEA Grapalat"/>
          <w:sz w:val="22"/>
          <w:szCs w:val="22"/>
        </w:rPr>
        <w:lastRenderedPageBreak/>
        <w:t>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E476C6">
        <w:rPr>
          <w:rFonts w:ascii="GHEA Grapalat" w:hAnsi="GHEA Grapalat"/>
          <w:sz w:val="22"/>
          <w:szCs w:val="22"/>
          <w:lang w:val="hy-AM"/>
        </w:rPr>
        <w:t xml:space="preserve"> </w:t>
      </w:r>
      <w:r w:rsidRPr="00E476C6">
        <w:rPr>
          <w:rFonts w:ascii="GHEA Grapalat" w:hAnsi="GHEA Grapalat" w:cs="Sylfaen"/>
          <w:sz w:val="22"/>
          <w:szCs w:val="22"/>
        </w:rPr>
        <w:t xml:space="preserve">предусмотренные финансовые средства превышают </w:t>
      </w:r>
      <w:r w:rsidRPr="00E476C6">
        <w:rPr>
          <w:rFonts w:ascii="GHEA Grapalat" w:hAnsi="GHEA Grapalat" w:cs="Sylfaen"/>
          <w:sz w:val="22"/>
          <w:szCs w:val="22"/>
          <w:lang w:val="hy-AM"/>
        </w:rPr>
        <w:t>25</w:t>
      </w:r>
      <w:r w:rsidRPr="00E476C6">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D5D26" w:rsidRPr="00E476C6" w:rsidRDefault="000D5D26" w:rsidP="00E476C6">
      <w:pPr>
        <w:widowControl w:val="0"/>
        <w:tabs>
          <w:tab w:val="left" w:pos="1276"/>
        </w:tabs>
        <w:ind w:firstLine="567"/>
        <w:jc w:val="both"/>
        <w:rPr>
          <w:rFonts w:ascii="GHEA Grapalat" w:hAnsi="GHEA Grapalat"/>
          <w:i/>
          <w:sz w:val="22"/>
          <w:szCs w:val="22"/>
        </w:rPr>
      </w:pPr>
      <w:r w:rsidRPr="00E476C6">
        <w:rPr>
          <w:rFonts w:ascii="GHEA Grapalat" w:hAnsi="GHEA Grapalat"/>
          <w:sz w:val="22"/>
          <w:szCs w:val="22"/>
        </w:rPr>
        <w:t>10.5.</w:t>
      </w:r>
      <w:r w:rsidRPr="00E476C6">
        <w:rPr>
          <w:rFonts w:ascii="GHEA Grapalat" w:hAnsi="GHEA Grapalat"/>
          <w:sz w:val="22"/>
          <w:szCs w:val="22"/>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E476C6">
        <w:rPr>
          <w:rFonts w:ascii="GHEA Grapalat" w:hAnsi="GHEA Grapalat"/>
          <w:i/>
          <w:sz w:val="22"/>
          <w:szCs w:val="22"/>
        </w:rPr>
        <w:t xml:space="preserve"> </w:t>
      </w:r>
    </w:p>
    <w:p w:rsidR="000D5D26" w:rsidRPr="00E476C6" w:rsidRDefault="000D5D26"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D5D26" w:rsidRPr="00E476C6" w:rsidRDefault="003E194D" w:rsidP="00E476C6">
      <w:pPr>
        <w:widowControl w:val="0"/>
        <w:tabs>
          <w:tab w:val="left" w:pos="1134"/>
        </w:tabs>
        <w:spacing w:after="160"/>
        <w:ind w:firstLine="567"/>
        <w:jc w:val="both"/>
        <w:rPr>
          <w:rFonts w:ascii="GHEA Grapalat" w:hAnsi="GHEA Grapalat"/>
          <w:sz w:val="22"/>
          <w:szCs w:val="22"/>
        </w:rPr>
      </w:pPr>
      <w:r w:rsidRPr="00E476C6">
        <w:rPr>
          <w:rFonts w:ascii="GHEA Grapalat" w:hAnsi="GHEA Grapalat"/>
          <w:sz w:val="22"/>
          <w:szCs w:val="22"/>
        </w:rPr>
        <w:tab/>
      </w:r>
    </w:p>
    <w:p w:rsidR="00096865" w:rsidRPr="00E476C6" w:rsidRDefault="008D5016" w:rsidP="00E476C6">
      <w:pPr>
        <w:widowControl w:val="0"/>
        <w:tabs>
          <w:tab w:val="left" w:pos="1134"/>
        </w:tabs>
        <w:spacing w:after="160"/>
        <w:ind w:firstLine="567"/>
        <w:jc w:val="center"/>
        <w:rPr>
          <w:rFonts w:ascii="GHEA Grapalat" w:hAnsi="GHEA Grapalat"/>
          <w:b/>
          <w:sz w:val="22"/>
          <w:szCs w:val="22"/>
        </w:rPr>
      </w:pPr>
      <w:r w:rsidRPr="00E476C6">
        <w:rPr>
          <w:rFonts w:ascii="GHEA Grapalat" w:hAnsi="GHEA Grapalat"/>
          <w:b/>
          <w:sz w:val="22"/>
          <w:szCs w:val="22"/>
        </w:rPr>
        <w:t>11. ОБЪЯВЛЕНИЕ ПРОЦЕДУРЫ НЕСОСТОЯВШЕЙСЯ</w:t>
      </w:r>
    </w:p>
    <w:p w:rsidR="00096865" w:rsidRPr="00E476C6" w:rsidRDefault="00096865"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11.1</w:t>
      </w:r>
      <w:r w:rsidR="00801AC7" w:rsidRPr="00E476C6">
        <w:rPr>
          <w:rFonts w:ascii="GHEA Grapalat" w:hAnsi="GHEA Grapalat"/>
          <w:sz w:val="22"/>
          <w:szCs w:val="22"/>
        </w:rPr>
        <w:t>.</w:t>
      </w:r>
      <w:r w:rsidR="00801AC7" w:rsidRPr="00E476C6">
        <w:rPr>
          <w:rFonts w:ascii="GHEA Grapalat" w:hAnsi="GHEA Grapalat"/>
          <w:sz w:val="22"/>
          <w:szCs w:val="22"/>
        </w:rPr>
        <w:tab/>
      </w:r>
      <w:r w:rsidRPr="00E476C6">
        <w:rPr>
          <w:rFonts w:ascii="GHEA Grapalat" w:hAnsi="GHEA Grapalat"/>
          <w:sz w:val="22"/>
          <w:szCs w:val="22"/>
        </w:rPr>
        <w:t>Согласно статье 37 Закона, Комиссия объявляет настоящую процедуру несостоявшейся, если:</w:t>
      </w:r>
    </w:p>
    <w:p w:rsidR="00096865" w:rsidRPr="00E476C6" w:rsidRDefault="00096865"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1)</w:t>
      </w:r>
      <w:r w:rsidR="00801AC7" w:rsidRPr="00E476C6">
        <w:rPr>
          <w:rFonts w:ascii="GHEA Grapalat" w:hAnsi="GHEA Grapalat"/>
          <w:sz w:val="22"/>
          <w:szCs w:val="22"/>
        </w:rPr>
        <w:tab/>
      </w:r>
      <w:r w:rsidRPr="00E476C6">
        <w:rPr>
          <w:rFonts w:ascii="GHEA Grapalat" w:hAnsi="GHEA Grapalat"/>
          <w:sz w:val="22"/>
          <w:szCs w:val="22"/>
        </w:rPr>
        <w:t>ни одна из заявок не соответствует условиям приглашения;</w:t>
      </w:r>
    </w:p>
    <w:p w:rsidR="00096865" w:rsidRPr="00E476C6" w:rsidRDefault="00096865"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2)</w:t>
      </w:r>
      <w:r w:rsidR="00801AC7" w:rsidRPr="00E476C6">
        <w:rPr>
          <w:rFonts w:ascii="GHEA Grapalat" w:hAnsi="GHEA Grapalat"/>
          <w:sz w:val="22"/>
          <w:szCs w:val="22"/>
        </w:rPr>
        <w:tab/>
      </w:r>
      <w:r w:rsidRPr="00E476C6">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476C6">
        <w:rPr>
          <w:sz w:val="22"/>
          <w:szCs w:val="22"/>
          <w:lang w:val="en-US"/>
        </w:rPr>
        <w:t> </w:t>
      </w:r>
      <w:r w:rsidRPr="00E476C6">
        <w:rPr>
          <w:rFonts w:ascii="GHEA Grapalat" w:hAnsi="GHEA Grapalat"/>
          <w:sz w:val="22"/>
          <w:szCs w:val="22"/>
        </w:rPr>
        <w:t>— Совета попечителей.</w:t>
      </w:r>
    </w:p>
    <w:p w:rsidR="00096865" w:rsidRPr="00E476C6" w:rsidRDefault="00096865"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3)</w:t>
      </w:r>
      <w:r w:rsidR="00801AC7" w:rsidRPr="00E476C6">
        <w:rPr>
          <w:rFonts w:ascii="GHEA Grapalat" w:hAnsi="GHEA Grapalat"/>
          <w:sz w:val="22"/>
          <w:szCs w:val="22"/>
        </w:rPr>
        <w:tab/>
      </w:r>
      <w:r w:rsidRPr="00E476C6">
        <w:rPr>
          <w:rFonts w:ascii="GHEA Grapalat" w:hAnsi="GHEA Grapalat"/>
          <w:sz w:val="22"/>
          <w:szCs w:val="22"/>
        </w:rPr>
        <w:t>не подано ни одной заявки;</w:t>
      </w:r>
    </w:p>
    <w:p w:rsidR="00096865" w:rsidRPr="00E476C6" w:rsidRDefault="00096865"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4)</w:t>
      </w:r>
      <w:r w:rsidR="00801AC7" w:rsidRPr="00E476C6">
        <w:rPr>
          <w:rFonts w:ascii="GHEA Grapalat" w:hAnsi="GHEA Grapalat"/>
          <w:sz w:val="22"/>
          <w:szCs w:val="22"/>
        </w:rPr>
        <w:tab/>
      </w:r>
      <w:r w:rsidRPr="00E476C6">
        <w:rPr>
          <w:rFonts w:ascii="GHEA Grapalat" w:hAnsi="GHEA Grapalat"/>
          <w:sz w:val="22"/>
          <w:szCs w:val="22"/>
        </w:rPr>
        <w:t>договор не заключается.</w:t>
      </w:r>
    </w:p>
    <w:p w:rsidR="00CA1C11" w:rsidRPr="00E476C6" w:rsidRDefault="00731D26"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11.2</w:t>
      </w:r>
      <w:r w:rsidR="007642C2" w:rsidRPr="00E476C6">
        <w:rPr>
          <w:rFonts w:ascii="GHEA Grapalat" w:hAnsi="GHEA Grapalat"/>
          <w:sz w:val="22"/>
          <w:szCs w:val="22"/>
        </w:rPr>
        <w:t>.</w:t>
      </w:r>
      <w:r w:rsidR="007642C2" w:rsidRPr="00E476C6">
        <w:rPr>
          <w:rFonts w:ascii="GHEA Grapalat" w:hAnsi="GHEA Grapalat"/>
          <w:sz w:val="22"/>
          <w:szCs w:val="22"/>
        </w:rPr>
        <w:tab/>
      </w:r>
      <w:r w:rsidRPr="00E476C6">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E476C6" w:rsidRDefault="00C54730" w:rsidP="00E476C6">
      <w:pPr>
        <w:jc w:val="center"/>
        <w:rPr>
          <w:rFonts w:ascii="GHEA Grapalat" w:hAnsi="GHEA Grapalat"/>
          <w:b/>
          <w:sz w:val="22"/>
          <w:szCs w:val="22"/>
        </w:rPr>
      </w:pPr>
    </w:p>
    <w:p w:rsidR="00096865" w:rsidRPr="00E476C6" w:rsidRDefault="008D5016" w:rsidP="00E476C6">
      <w:pPr>
        <w:spacing w:after="240"/>
        <w:jc w:val="center"/>
        <w:rPr>
          <w:rFonts w:ascii="GHEA Grapalat" w:hAnsi="GHEA Grapalat"/>
          <w:b/>
          <w:sz w:val="22"/>
          <w:szCs w:val="22"/>
        </w:rPr>
      </w:pPr>
      <w:r w:rsidRPr="00E476C6">
        <w:rPr>
          <w:rFonts w:ascii="GHEA Grapalat" w:hAnsi="GHEA Grapalat"/>
          <w:b/>
          <w:sz w:val="22"/>
          <w:szCs w:val="22"/>
        </w:rPr>
        <w:t xml:space="preserve">12. ПРАВО УЧАСТНИКА И </w:t>
      </w:r>
      <w:r w:rsidR="008E3307" w:rsidRPr="00E476C6">
        <w:rPr>
          <w:rFonts w:ascii="GHEA Grapalat" w:hAnsi="GHEA Grapalat"/>
          <w:b/>
          <w:sz w:val="22"/>
          <w:szCs w:val="22"/>
        </w:rPr>
        <w:t xml:space="preserve">ПОРЯДОК ОБЖАЛОВАНИЯ ИМ </w:t>
      </w:r>
      <w:r w:rsidR="00025A85" w:rsidRPr="00E476C6">
        <w:rPr>
          <w:rFonts w:ascii="GHEA Grapalat" w:hAnsi="GHEA Grapalat"/>
          <w:b/>
          <w:sz w:val="22"/>
          <w:szCs w:val="22"/>
        </w:rPr>
        <w:br/>
      </w:r>
      <w:r w:rsidRPr="00E476C6">
        <w:rPr>
          <w:rFonts w:ascii="GHEA Grapalat" w:hAnsi="GHEA Grapalat"/>
          <w:b/>
          <w:sz w:val="22"/>
          <w:szCs w:val="22"/>
        </w:rPr>
        <w:t>ДЕЙСТВИЙ И (ИЛИ) ПРИНЯТЫХ РЕШЕНИЙ, СВЯЗАННЫХ</w:t>
      </w:r>
      <w:r w:rsidR="00025A85" w:rsidRPr="00E476C6">
        <w:rPr>
          <w:rFonts w:ascii="Courier New" w:hAnsi="Courier New" w:cs="Courier New"/>
          <w:b/>
          <w:sz w:val="22"/>
          <w:szCs w:val="22"/>
          <w:lang w:val="en-US"/>
        </w:rPr>
        <w:t> </w:t>
      </w:r>
      <w:r w:rsidRPr="00E476C6">
        <w:rPr>
          <w:rFonts w:ascii="GHEA Grapalat" w:hAnsi="GHEA Grapalat"/>
          <w:b/>
          <w:sz w:val="22"/>
          <w:szCs w:val="22"/>
        </w:rPr>
        <w:t>С</w:t>
      </w:r>
      <w:r w:rsidR="00025A85" w:rsidRPr="00E476C6">
        <w:rPr>
          <w:rFonts w:ascii="Courier New" w:hAnsi="Courier New" w:cs="Courier New"/>
          <w:b/>
          <w:sz w:val="22"/>
          <w:szCs w:val="22"/>
          <w:lang w:val="en-US"/>
        </w:rPr>
        <w:t> </w:t>
      </w:r>
      <w:r w:rsidRPr="00E476C6">
        <w:rPr>
          <w:rFonts w:ascii="GHEA Grapalat" w:hAnsi="GHEA Grapalat"/>
          <w:b/>
          <w:sz w:val="22"/>
          <w:szCs w:val="22"/>
        </w:rPr>
        <w:t>ПРОЦЕССОМ ЗАКУПКИ</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12.1</w:t>
      </w:r>
      <w:r w:rsidR="00025A85" w:rsidRPr="00E476C6">
        <w:rPr>
          <w:rFonts w:ascii="GHEA Grapalat" w:hAnsi="GHEA Grapalat"/>
          <w:sz w:val="22"/>
          <w:szCs w:val="22"/>
        </w:rPr>
        <w:t>.</w:t>
      </w:r>
      <w:r w:rsidR="00025A85" w:rsidRPr="00E476C6">
        <w:rPr>
          <w:rFonts w:ascii="GHEA Grapalat" w:hAnsi="GHEA Grapalat"/>
          <w:sz w:val="22"/>
          <w:szCs w:val="22"/>
        </w:rPr>
        <w:tab/>
      </w:r>
      <w:r w:rsidRPr="00E476C6">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E476C6">
        <w:rPr>
          <w:rFonts w:ascii="GHEA Grapalat" w:hAnsi="GHEA Grapalat"/>
          <w:sz w:val="22"/>
          <w:szCs w:val="22"/>
        </w:rPr>
        <w:t>связанные с закупками жалобы.</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12.2</w:t>
      </w:r>
      <w:r w:rsidR="00025A85" w:rsidRPr="00E476C6">
        <w:rPr>
          <w:rFonts w:ascii="GHEA Grapalat" w:hAnsi="GHEA Grapalat"/>
          <w:sz w:val="22"/>
          <w:szCs w:val="22"/>
        </w:rPr>
        <w:t>.</w:t>
      </w:r>
      <w:r w:rsidR="00025A85" w:rsidRPr="00E476C6">
        <w:rPr>
          <w:rFonts w:ascii="GHEA Grapalat" w:hAnsi="GHEA Grapalat"/>
          <w:sz w:val="22"/>
          <w:szCs w:val="22"/>
        </w:rPr>
        <w:tab/>
      </w:r>
      <w:r w:rsidRPr="00E476C6">
        <w:rPr>
          <w:rFonts w:ascii="GHEA Grapalat" w:hAnsi="GHEA Grapalat"/>
          <w:sz w:val="22"/>
          <w:szCs w:val="22"/>
        </w:rPr>
        <w:t>Отношения, связанные с закупками, в том числе</w:t>
      </w:r>
      <w:r w:rsidR="00AA7117" w:rsidRPr="00E476C6">
        <w:rPr>
          <w:rFonts w:ascii="GHEA Grapalat" w:hAnsi="GHEA Grapalat"/>
          <w:sz w:val="22"/>
          <w:szCs w:val="22"/>
        </w:rPr>
        <w:t xml:space="preserve"> </w:t>
      </w:r>
      <w:r w:rsidRPr="00E476C6">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12.3</w:t>
      </w:r>
      <w:r w:rsidR="00025A85" w:rsidRPr="00E476C6">
        <w:rPr>
          <w:rFonts w:ascii="GHEA Grapalat" w:hAnsi="GHEA Grapalat"/>
          <w:sz w:val="22"/>
          <w:szCs w:val="22"/>
        </w:rPr>
        <w:t>.</w:t>
      </w:r>
      <w:r w:rsidR="00025A85" w:rsidRPr="00E476C6">
        <w:rPr>
          <w:rFonts w:ascii="GHEA Grapalat" w:hAnsi="GHEA Grapalat"/>
          <w:sz w:val="22"/>
          <w:szCs w:val="22"/>
        </w:rPr>
        <w:tab/>
      </w:r>
      <w:r w:rsidRPr="00E476C6">
        <w:rPr>
          <w:rFonts w:ascii="GHEA Grapalat" w:hAnsi="GHEA Grapalat"/>
          <w:sz w:val="22"/>
          <w:szCs w:val="22"/>
        </w:rPr>
        <w:t xml:space="preserve">Каждое лицо согласно </w:t>
      </w:r>
      <w:r w:rsidR="009A3F91" w:rsidRPr="00E476C6">
        <w:rPr>
          <w:rFonts w:ascii="GHEA Grapalat" w:hAnsi="GHEA Grapalat"/>
          <w:sz w:val="22"/>
          <w:szCs w:val="22"/>
        </w:rPr>
        <w:t>Закону,</w:t>
      </w:r>
      <w:r w:rsidRPr="00E476C6">
        <w:rPr>
          <w:rFonts w:ascii="GHEA Grapalat" w:hAnsi="GHEA Grapalat"/>
          <w:sz w:val="22"/>
          <w:szCs w:val="22"/>
        </w:rPr>
        <w:t xml:space="preserve"> имеет право:</w:t>
      </w:r>
    </w:p>
    <w:p w:rsidR="00D51669" w:rsidRPr="00E476C6" w:rsidRDefault="00996C19"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1)</w:t>
      </w:r>
      <w:r w:rsidR="00025A85" w:rsidRPr="00E476C6">
        <w:rPr>
          <w:rFonts w:ascii="GHEA Grapalat" w:hAnsi="GHEA Grapalat"/>
          <w:sz w:val="22"/>
          <w:szCs w:val="22"/>
        </w:rPr>
        <w:tab/>
      </w:r>
      <w:r w:rsidRPr="00E476C6">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E476C6">
        <w:rPr>
          <w:rFonts w:ascii="GHEA Grapalat" w:hAnsi="GHEA Grapalat"/>
          <w:sz w:val="22"/>
          <w:szCs w:val="22"/>
        </w:rPr>
        <w:t>связанные с закупками жалобы.</w:t>
      </w:r>
      <w:r w:rsidR="00D51669" w:rsidRPr="00E476C6">
        <w:rPr>
          <w:rFonts w:ascii="Sylfaen" w:hAnsi="Sylfaen"/>
          <w:sz w:val="22"/>
          <w:szCs w:val="22"/>
          <w:lang w:val="hy-AM"/>
        </w:rPr>
        <w:t xml:space="preserve"> </w:t>
      </w:r>
      <w:r w:rsidR="00D51669" w:rsidRPr="00E476C6">
        <w:rPr>
          <w:rFonts w:ascii="GHEA Grapalat" w:hAnsi="GHEA Grapalat"/>
          <w:sz w:val="22"/>
          <w:szCs w:val="22"/>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2)</w:t>
      </w:r>
      <w:r w:rsidR="00025A85" w:rsidRPr="00E476C6">
        <w:rPr>
          <w:rFonts w:ascii="GHEA Grapalat" w:hAnsi="GHEA Grapalat"/>
          <w:sz w:val="22"/>
          <w:szCs w:val="22"/>
        </w:rPr>
        <w:tab/>
      </w:r>
      <w:r w:rsidRPr="00E476C6">
        <w:rPr>
          <w:rFonts w:ascii="GHEA Grapalat" w:hAnsi="GHEA Grapalat"/>
          <w:sz w:val="22"/>
          <w:szCs w:val="22"/>
        </w:rPr>
        <w:t xml:space="preserve">на обжалование в судебном порядке действий (бездействия) и решений лица, </w:t>
      </w:r>
      <w:r w:rsidR="00B716B0" w:rsidRPr="00E476C6">
        <w:rPr>
          <w:rFonts w:ascii="GHEA Grapalat" w:hAnsi="GHEA Grapalat"/>
          <w:sz w:val="22"/>
          <w:szCs w:val="22"/>
        </w:rPr>
        <w:t>рассматривающего связанные с закупками жалобы</w:t>
      </w:r>
      <w:r w:rsidRPr="00E476C6">
        <w:rPr>
          <w:rFonts w:ascii="GHEA Grapalat" w:hAnsi="GHEA Grapalat"/>
          <w:sz w:val="22"/>
          <w:szCs w:val="22"/>
        </w:rPr>
        <w:t>, заказчика и Комиссии.</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12.4</w:t>
      </w:r>
      <w:r w:rsidR="00025A85" w:rsidRPr="00E476C6">
        <w:rPr>
          <w:rFonts w:ascii="GHEA Grapalat" w:hAnsi="GHEA Grapalat"/>
          <w:sz w:val="22"/>
          <w:szCs w:val="22"/>
        </w:rPr>
        <w:t>.</w:t>
      </w:r>
      <w:r w:rsidR="00025A85" w:rsidRPr="00E476C6">
        <w:rPr>
          <w:rFonts w:ascii="GHEA Grapalat" w:hAnsi="GHEA Grapalat"/>
          <w:sz w:val="22"/>
          <w:szCs w:val="22"/>
        </w:rPr>
        <w:tab/>
      </w:r>
      <w:r w:rsidRPr="00E476C6">
        <w:rPr>
          <w:rFonts w:ascii="GHEA Grapalat" w:hAnsi="GHEA Grapalat"/>
          <w:sz w:val="22"/>
          <w:szCs w:val="22"/>
        </w:rPr>
        <w:t>Если подавшее жалобу лицо обжалует:</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1)</w:t>
      </w:r>
      <w:r w:rsidR="001926B2" w:rsidRPr="00E476C6">
        <w:rPr>
          <w:rFonts w:ascii="GHEA Grapalat" w:hAnsi="GHEA Grapalat"/>
          <w:sz w:val="22"/>
          <w:szCs w:val="22"/>
        </w:rPr>
        <w:tab/>
      </w:r>
      <w:r w:rsidRPr="00E476C6">
        <w:rPr>
          <w:rFonts w:ascii="GHEA Grapalat" w:hAnsi="GHEA Grapalat"/>
          <w:sz w:val="22"/>
          <w:szCs w:val="22"/>
        </w:rPr>
        <w:t>решение о заключении договора, то жалоба подается в период ожидания, предусмотренный пунктом 8.2</w:t>
      </w:r>
      <w:r w:rsidR="004862B6" w:rsidRPr="00E476C6">
        <w:rPr>
          <w:rFonts w:ascii="GHEA Grapalat" w:hAnsi="GHEA Grapalat"/>
          <w:sz w:val="22"/>
          <w:szCs w:val="22"/>
        </w:rPr>
        <w:t>3</w:t>
      </w:r>
      <w:r w:rsidRPr="00E476C6">
        <w:rPr>
          <w:rFonts w:ascii="GHEA Grapalat" w:hAnsi="GHEA Grapalat"/>
          <w:sz w:val="22"/>
          <w:szCs w:val="22"/>
        </w:rPr>
        <w:t xml:space="preserve"> части 1 настоящего Приглашения;</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2)</w:t>
      </w:r>
      <w:r w:rsidR="001926B2" w:rsidRPr="00E476C6">
        <w:rPr>
          <w:rFonts w:ascii="GHEA Grapalat" w:hAnsi="GHEA Grapalat"/>
          <w:sz w:val="22"/>
          <w:szCs w:val="22"/>
        </w:rPr>
        <w:tab/>
      </w:r>
      <w:r w:rsidRPr="00E476C6">
        <w:rPr>
          <w:rFonts w:ascii="GHEA Grapalat" w:hAnsi="GHEA Grapalat"/>
          <w:sz w:val="22"/>
          <w:szCs w:val="22"/>
        </w:rPr>
        <w:t>характеристики предмета закупки или требования приглашения, то</w:t>
      </w:r>
      <w:r w:rsidR="00720542" w:rsidRPr="00E476C6">
        <w:rPr>
          <w:rFonts w:ascii="Courier New" w:hAnsi="Courier New" w:cs="Courier New"/>
          <w:sz w:val="22"/>
          <w:szCs w:val="22"/>
          <w:lang w:val="en-US"/>
        </w:rPr>
        <w:t> </w:t>
      </w:r>
      <w:r w:rsidRPr="00E476C6">
        <w:rPr>
          <w:rFonts w:ascii="GHEA Grapalat" w:hAnsi="GHEA Grapalat"/>
          <w:sz w:val="22"/>
          <w:szCs w:val="22"/>
        </w:rPr>
        <w:t xml:space="preserve">жалоба подается до </w:t>
      </w:r>
      <w:r w:rsidRPr="00E476C6">
        <w:rPr>
          <w:rFonts w:ascii="GHEA Grapalat" w:hAnsi="GHEA Grapalat"/>
          <w:sz w:val="22"/>
          <w:szCs w:val="22"/>
        </w:rPr>
        <w:lastRenderedPageBreak/>
        <w:t>истечения окончательного срока подачи заявок.</w:t>
      </w:r>
      <w:r w:rsidR="00AA7117" w:rsidRPr="00E476C6">
        <w:rPr>
          <w:rFonts w:ascii="GHEA Grapalat" w:hAnsi="GHEA Grapalat"/>
          <w:sz w:val="22"/>
          <w:szCs w:val="22"/>
        </w:rPr>
        <w:t xml:space="preserve"> </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12.5</w:t>
      </w:r>
      <w:r w:rsidR="001926B2" w:rsidRPr="00E476C6">
        <w:rPr>
          <w:rFonts w:ascii="GHEA Grapalat" w:hAnsi="GHEA Grapalat"/>
          <w:sz w:val="22"/>
          <w:szCs w:val="22"/>
        </w:rPr>
        <w:t>.</w:t>
      </w:r>
      <w:r w:rsidR="001926B2" w:rsidRPr="00E476C6">
        <w:rPr>
          <w:rFonts w:ascii="GHEA Grapalat" w:hAnsi="GHEA Grapalat"/>
          <w:sz w:val="22"/>
          <w:szCs w:val="22"/>
        </w:rPr>
        <w:tab/>
      </w:r>
      <w:r w:rsidRPr="00E476C6">
        <w:rPr>
          <w:rFonts w:ascii="GHEA Grapalat" w:hAnsi="GHEA Grapalat"/>
          <w:sz w:val="22"/>
          <w:szCs w:val="22"/>
        </w:rPr>
        <w:t xml:space="preserve">Жалоба подается лицу, рассматривающему </w:t>
      </w:r>
      <w:r w:rsidR="007E4355" w:rsidRPr="00E476C6">
        <w:rPr>
          <w:rFonts w:ascii="GHEA Grapalat" w:hAnsi="GHEA Grapalat"/>
          <w:sz w:val="22"/>
          <w:szCs w:val="22"/>
        </w:rPr>
        <w:t>связанные с закупками жалобы</w:t>
      </w:r>
      <w:r w:rsidRPr="00E476C6">
        <w:rPr>
          <w:rFonts w:ascii="GHEA Grapalat" w:hAnsi="GHEA Grapalat"/>
          <w:sz w:val="22"/>
          <w:szCs w:val="22"/>
        </w:rPr>
        <w:t>, в письменной форме, подписанной, с включением в нее:</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1)</w:t>
      </w:r>
      <w:r w:rsidR="001926B2" w:rsidRPr="00E476C6">
        <w:rPr>
          <w:rFonts w:ascii="GHEA Grapalat" w:hAnsi="GHEA Grapalat"/>
          <w:sz w:val="22"/>
          <w:szCs w:val="22"/>
        </w:rPr>
        <w:tab/>
      </w:r>
      <w:r w:rsidRPr="00E476C6">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2)</w:t>
      </w:r>
      <w:r w:rsidR="001926B2" w:rsidRPr="00E476C6">
        <w:rPr>
          <w:rFonts w:ascii="GHEA Grapalat" w:hAnsi="GHEA Grapalat"/>
          <w:sz w:val="22"/>
          <w:szCs w:val="22"/>
        </w:rPr>
        <w:tab/>
      </w:r>
      <w:r w:rsidRPr="00E476C6">
        <w:rPr>
          <w:rFonts w:ascii="GHEA Grapalat" w:hAnsi="GHEA Grapalat"/>
          <w:sz w:val="22"/>
          <w:szCs w:val="22"/>
        </w:rPr>
        <w:t>наименования и адреса заказчика;</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3)</w:t>
      </w:r>
      <w:r w:rsidR="001926B2" w:rsidRPr="00E476C6">
        <w:rPr>
          <w:rFonts w:ascii="GHEA Grapalat" w:hAnsi="GHEA Grapalat"/>
          <w:sz w:val="22"/>
          <w:szCs w:val="22"/>
        </w:rPr>
        <w:tab/>
      </w:r>
      <w:r w:rsidRPr="00E476C6">
        <w:rPr>
          <w:rFonts w:ascii="GHEA Grapalat" w:hAnsi="GHEA Grapalat"/>
          <w:sz w:val="22"/>
          <w:szCs w:val="22"/>
        </w:rPr>
        <w:t>кода и предмета обжалуемой процедуры закупки;</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4)</w:t>
      </w:r>
      <w:r w:rsidR="001926B2" w:rsidRPr="00E476C6">
        <w:rPr>
          <w:rFonts w:ascii="GHEA Grapalat" w:hAnsi="GHEA Grapalat"/>
          <w:sz w:val="22"/>
          <w:szCs w:val="22"/>
        </w:rPr>
        <w:tab/>
      </w:r>
      <w:r w:rsidRPr="00E476C6">
        <w:rPr>
          <w:rFonts w:ascii="GHEA Grapalat" w:hAnsi="GHEA Grapalat"/>
          <w:sz w:val="22"/>
          <w:szCs w:val="22"/>
        </w:rPr>
        <w:t xml:space="preserve">предмета спора и </w:t>
      </w:r>
      <w:r w:rsidR="009A3F91" w:rsidRPr="00E476C6">
        <w:rPr>
          <w:rFonts w:ascii="GHEA Grapalat" w:hAnsi="GHEA Grapalat"/>
          <w:sz w:val="22"/>
          <w:szCs w:val="22"/>
        </w:rPr>
        <w:t>требования,</w:t>
      </w:r>
      <w:r w:rsidRPr="00E476C6">
        <w:rPr>
          <w:rFonts w:ascii="GHEA Grapalat" w:hAnsi="GHEA Grapalat"/>
          <w:sz w:val="22"/>
          <w:szCs w:val="22"/>
        </w:rPr>
        <w:t xml:space="preserve"> подавшего жалобу лица;</w:t>
      </w:r>
    </w:p>
    <w:p w:rsidR="00996C19" w:rsidRPr="00E476C6" w:rsidRDefault="00996C19"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5)</w:t>
      </w:r>
      <w:r w:rsidR="001926B2" w:rsidRPr="00E476C6">
        <w:rPr>
          <w:rFonts w:ascii="GHEA Grapalat" w:hAnsi="GHEA Grapalat"/>
          <w:sz w:val="22"/>
          <w:szCs w:val="22"/>
        </w:rPr>
        <w:tab/>
      </w:r>
      <w:r w:rsidRPr="00E476C6">
        <w:rPr>
          <w:rFonts w:ascii="GHEA Grapalat" w:hAnsi="GHEA Grapalat"/>
          <w:sz w:val="22"/>
          <w:szCs w:val="22"/>
        </w:rPr>
        <w:t>фактических и правовых оснований жалобы, доказательств по ней;</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6)</w:t>
      </w:r>
      <w:r w:rsidR="001926B2" w:rsidRPr="00E476C6">
        <w:rPr>
          <w:rFonts w:ascii="GHEA Grapalat" w:hAnsi="GHEA Grapalat"/>
          <w:sz w:val="22"/>
          <w:szCs w:val="22"/>
        </w:rPr>
        <w:tab/>
      </w:r>
      <w:r w:rsidRPr="00E476C6">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7)</w:t>
      </w:r>
      <w:r w:rsidR="001926B2" w:rsidRPr="00E476C6">
        <w:rPr>
          <w:rFonts w:ascii="GHEA Grapalat" w:hAnsi="GHEA Grapalat"/>
          <w:sz w:val="22"/>
          <w:szCs w:val="22"/>
        </w:rPr>
        <w:tab/>
      </w:r>
      <w:r w:rsidRPr="00E476C6">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E476C6" w:rsidRDefault="00996C19"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8)</w:t>
      </w:r>
      <w:r w:rsidR="001926B2" w:rsidRPr="00E476C6">
        <w:rPr>
          <w:rFonts w:ascii="GHEA Grapalat" w:hAnsi="GHEA Grapalat"/>
          <w:sz w:val="22"/>
          <w:szCs w:val="22"/>
        </w:rPr>
        <w:tab/>
      </w:r>
      <w:r w:rsidRPr="00E476C6">
        <w:rPr>
          <w:rFonts w:ascii="GHEA Grapalat" w:hAnsi="GHEA Grapalat"/>
          <w:sz w:val="22"/>
          <w:szCs w:val="22"/>
        </w:rPr>
        <w:t>иных необходимых сведений.</w:t>
      </w:r>
    </w:p>
    <w:p w:rsidR="00D51669" w:rsidRPr="00E476C6" w:rsidRDefault="00D51669"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1</w:t>
      </w:r>
      <w:r w:rsidR="004F78B4" w:rsidRPr="00E476C6">
        <w:rPr>
          <w:rFonts w:ascii="GHEA Grapalat" w:hAnsi="GHEA Grapalat"/>
          <w:sz w:val="22"/>
          <w:szCs w:val="22"/>
        </w:rPr>
        <w:t>2</w:t>
      </w:r>
      <w:r w:rsidRPr="00E476C6">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w:t>
      </w:r>
      <w:r w:rsidR="009A3F91" w:rsidRPr="00E476C6">
        <w:rPr>
          <w:rFonts w:ascii="GHEA Grapalat" w:hAnsi="GHEA Grapalat"/>
          <w:sz w:val="22"/>
          <w:szCs w:val="22"/>
        </w:rPr>
        <w:t>оригинала высылается</w:t>
      </w:r>
      <w:r w:rsidRPr="00E476C6">
        <w:rPr>
          <w:rFonts w:ascii="GHEA Grapalat" w:hAnsi="GHEA Grapalat"/>
          <w:sz w:val="22"/>
          <w:szCs w:val="22"/>
        </w:rPr>
        <w:t xml:space="preserve"> на электронную почту по адресу </w:t>
      </w:r>
      <w:hyperlink r:id="rId10" w:history="1">
        <w:r w:rsidRPr="00E476C6">
          <w:rPr>
            <w:rStyle w:val="Hyperlink"/>
            <w:rFonts w:ascii="GHEA Grapalat" w:hAnsi="GHEA Grapalat"/>
            <w:color w:val="auto"/>
            <w:sz w:val="22"/>
            <w:szCs w:val="22"/>
          </w:rPr>
          <w:t>secretariat@minfin.am</w:t>
        </w:r>
      </w:hyperlink>
      <w:r w:rsidRPr="00E476C6">
        <w:rPr>
          <w:rFonts w:ascii="GHEA Grapalat" w:hAnsi="GHEA Grapalat"/>
          <w:sz w:val="22"/>
          <w:szCs w:val="22"/>
        </w:rPr>
        <w:t xml:space="preserve">. </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D51669" w:rsidRPr="00E476C6">
        <w:rPr>
          <w:rFonts w:ascii="GHEA Grapalat" w:hAnsi="GHEA Grapalat"/>
          <w:sz w:val="22"/>
          <w:szCs w:val="22"/>
        </w:rPr>
        <w:t>7</w:t>
      </w:r>
      <w:r w:rsidR="001926B2" w:rsidRPr="00E476C6">
        <w:rPr>
          <w:rFonts w:ascii="GHEA Grapalat" w:hAnsi="GHEA Grapalat"/>
          <w:sz w:val="22"/>
          <w:szCs w:val="22"/>
        </w:rPr>
        <w:t>.</w:t>
      </w:r>
      <w:r w:rsidR="001926B2" w:rsidRPr="00E476C6">
        <w:rPr>
          <w:rFonts w:ascii="GHEA Grapalat" w:hAnsi="GHEA Grapalat"/>
          <w:sz w:val="22"/>
          <w:szCs w:val="22"/>
        </w:rPr>
        <w:tab/>
      </w:r>
      <w:r w:rsidRPr="00E476C6">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476C6">
        <w:rPr>
          <w:rFonts w:ascii="Courier New" w:hAnsi="Courier New" w:cs="Courier New"/>
          <w:sz w:val="22"/>
          <w:szCs w:val="22"/>
        </w:rPr>
        <w:t> </w:t>
      </w:r>
      <w:r w:rsidRPr="00E476C6">
        <w:rPr>
          <w:rFonts w:ascii="GHEA Grapalat" w:hAnsi="GHEA Grapalat"/>
          <w:sz w:val="22"/>
          <w:szCs w:val="22"/>
        </w:rPr>
        <w:t>уполномоченный орган копию документа, удостоверяющего внесение платы за</w:t>
      </w:r>
      <w:r w:rsidR="00EF11FF" w:rsidRPr="00E476C6">
        <w:rPr>
          <w:rFonts w:ascii="Courier New" w:hAnsi="Courier New" w:cs="Courier New"/>
          <w:sz w:val="22"/>
          <w:szCs w:val="22"/>
        </w:rPr>
        <w:t> </w:t>
      </w:r>
      <w:r w:rsidRPr="00E476C6">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476C6">
        <w:rPr>
          <w:rFonts w:ascii="Courier New" w:hAnsi="Courier New" w:cs="Courier New"/>
          <w:sz w:val="22"/>
          <w:szCs w:val="22"/>
          <w:lang w:val="en-US"/>
        </w:rPr>
        <w:t> </w:t>
      </w:r>
      <w:r w:rsidRPr="00E476C6">
        <w:rPr>
          <w:rFonts w:ascii="GHEA Grapalat" w:hAnsi="GHEA Grapalat"/>
          <w:sz w:val="22"/>
          <w:szCs w:val="22"/>
        </w:rPr>
        <w:t>лицу посредством совершения перевода на указанный банковский счет.</w:t>
      </w:r>
    </w:p>
    <w:p w:rsidR="00996C19" w:rsidRPr="00E476C6" w:rsidRDefault="00996C19"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12.7</w:t>
      </w:r>
      <w:r w:rsidR="001926B2" w:rsidRPr="00E476C6">
        <w:rPr>
          <w:rFonts w:ascii="GHEA Grapalat" w:hAnsi="GHEA Grapalat"/>
          <w:sz w:val="22"/>
          <w:szCs w:val="22"/>
        </w:rPr>
        <w:t>.</w:t>
      </w:r>
      <w:r w:rsidR="001926B2" w:rsidRPr="00E476C6">
        <w:rPr>
          <w:rFonts w:ascii="GHEA Grapalat" w:hAnsi="GHEA Grapalat"/>
          <w:sz w:val="22"/>
          <w:szCs w:val="22"/>
        </w:rPr>
        <w:tab/>
      </w:r>
      <w:r w:rsidR="00D51669" w:rsidRPr="00E476C6">
        <w:rPr>
          <w:rFonts w:ascii="GHEA Grapalat" w:hAnsi="GHEA Grapalat"/>
          <w:sz w:val="22"/>
          <w:szCs w:val="22"/>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w:t>
      </w:r>
      <w:r w:rsidR="009A3F91" w:rsidRPr="00E476C6">
        <w:rPr>
          <w:rFonts w:ascii="GHEA Grapalat" w:hAnsi="GHEA Grapalat"/>
          <w:sz w:val="22"/>
          <w:szCs w:val="22"/>
        </w:rPr>
        <w:t>жалобе.</w:t>
      </w:r>
      <w:r w:rsidRPr="00E476C6">
        <w:rPr>
          <w:rFonts w:ascii="GHEA Grapalat" w:hAnsi="GHEA Grapalat"/>
          <w:sz w:val="22"/>
          <w:szCs w:val="22"/>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476C6" w:rsidRDefault="000473EF"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A677CD" w:rsidRPr="00E476C6">
        <w:rPr>
          <w:rFonts w:ascii="GHEA Grapalat" w:hAnsi="GHEA Grapalat"/>
          <w:sz w:val="22"/>
          <w:szCs w:val="22"/>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476C6">
        <w:rPr>
          <w:sz w:val="22"/>
          <w:szCs w:val="22"/>
        </w:rPr>
        <w:t xml:space="preserve"> </w:t>
      </w:r>
      <w:r w:rsidR="00A677CD" w:rsidRPr="00E476C6">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E476C6">
        <w:rPr>
          <w:rFonts w:ascii="GHEA Grapalat" w:hAnsi="GHEA Grapalat"/>
          <w:sz w:val="22"/>
          <w:szCs w:val="22"/>
        </w:rPr>
        <w:t>2</w:t>
      </w:r>
      <w:r w:rsidR="00A677CD" w:rsidRPr="00E476C6">
        <w:rPr>
          <w:rFonts w:ascii="GHEA Grapalat" w:hAnsi="GHEA Grapalat"/>
          <w:sz w:val="22"/>
          <w:szCs w:val="22"/>
        </w:rPr>
        <w:t>.</w:t>
      </w:r>
      <w:r w:rsidR="00A677CD" w:rsidRPr="00E476C6">
        <w:rPr>
          <w:rFonts w:ascii="GHEA Grapalat" w:hAnsi="GHEA Grapalat"/>
          <w:sz w:val="22"/>
          <w:szCs w:val="22"/>
          <w:lang w:val="hy-AM"/>
        </w:rPr>
        <w:t>8</w:t>
      </w:r>
      <w:r w:rsidR="00A677CD" w:rsidRPr="00E476C6">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w:t>
      </w:r>
      <w:r w:rsidR="009A3F91" w:rsidRPr="00E476C6">
        <w:rPr>
          <w:rFonts w:ascii="GHEA Grapalat" w:hAnsi="GHEA Grapalat"/>
          <w:sz w:val="22"/>
          <w:szCs w:val="22"/>
        </w:rPr>
        <w:t>недостатками -</w:t>
      </w:r>
      <w:r w:rsidR="00A677CD" w:rsidRPr="00E476C6">
        <w:rPr>
          <w:rFonts w:ascii="GHEA Grapalat" w:hAnsi="GHEA Grapalat"/>
          <w:sz w:val="22"/>
          <w:szCs w:val="22"/>
        </w:rPr>
        <w:t xml:space="preserve"> со дня ее предоставления лицу, рассматривающему связанные с закупками жалобы.</w:t>
      </w:r>
    </w:p>
    <w:p w:rsidR="009619D8" w:rsidRPr="00E476C6" w:rsidRDefault="000473EF"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cs="Sylfaen"/>
          <w:sz w:val="22"/>
          <w:szCs w:val="22"/>
        </w:rPr>
        <w:t>12</w:t>
      </w:r>
      <w:r w:rsidR="00A677CD" w:rsidRPr="00E476C6">
        <w:rPr>
          <w:rFonts w:ascii="GHEA Grapalat" w:hAnsi="GHEA Grapalat" w:cs="Sylfaen"/>
          <w:sz w:val="22"/>
          <w:szCs w:val="22"/>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w:t>
      </w:r>
      <w:r w:rsidR="00A677CD" w:rsidRPr="00E476C6">
        <w:rPr>
          <w:rFonts w:ascii="GHEA Grapalat" w:hAnsi="GHEA Grapalat" w:cs="Sylfaen"/>
          <w:sz w:val="22"/>
          <w:szCs w:val="22"/>
        </w:rPr>
        <w:lastRenderedPageBreak/>
        <w:t>форме или в воспроизведенном (отсканированном) с их оригинала варианте, путем направления на электронную почту, указанную в пункте 1</w:t>
      </w:r>
      <w:r w:rsidR="00607120" w:rsidRPr="00E476C6">
        <w:rPr>
          <w:rFonts w:ascii="GHEA Grapalat" w:hAnsi="GHEA Grapalat" w:cs="Sylfaen"/>
          <w:sz w:val="22"/>
          <w:szCs w:val="22"/>
        </w:rPr>
        <w:t>2</w:t>
      </w:r>
      <w:r w:rsidR="00A677CD" w:rsidRPr="00E476C6">
        <w:rPr>
          <w:rFonts w:ascii="GHEA Grapalat" w:hAnsi="GHEA Grapalat" w:cs="Sylfaen"/>
          <w:sz w:val="22"/>
          <w:szCs w:val="22"/>
        </w:rPr>
        <w:t>.5 части 1 настоящего приглашения.</w:t>
      </w:r>
    </w:p>
    <w:p w:rsidR="00A677CD" w:rsidRPr="00E476C6" w:rsidRDefault="009619D8"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cs="Sylfaen"/>
          <w:sz w:val="22"/>
          <w:szCs w:val="22"/>
        </w:rPr>
        <w:t xml:space="preserve"> </w:t>
      </w:r>
      <w:r w:rsidR="00A677CD" w:rsidRPr="00E476C6">
        <w:rPr>
          <w:rFonts w:ascii="GHEA Grapalat" w:hAnsi="GHEA Grapalat" w:cs="Sylfaen"/>
          <w:sz w:val="22"/>
          <w:szCs w:val="22"/>
        </w:rPr>
        <w:t xml:space="preserve">Указанные в настоящем пункте документы заказчик представляет лицу, рассматривающему связанные с закупками </w:t>
      </w:r>
      <w:r w:rsidR="009A3F91" w:rsidRPr="00E476C6">
        <w:rPr>
          <w:rFonts w:ascii="GHEA Grapalat" w:hAnsi="GHEA Grapalat" w:cs="Sylfaen"/>
          <w:sz w:val="22"/>
          <w:szCs w:val="22"/>
        </w:rPr>
        <w:t>жалобы, в</w:t>
      </w:r>
      <w:r w:rsidR="00A677CD" w:rsidRPr="00E476C6">
        <w:rPr>
          <w:rFonts w:ascii="GHEA Grapalat" w:hAnsi="GHEA Grapalat" w:cs="Sylfaen"/>
          <w:sz w:val="22"/>
          <w:szCs w:val="22"/>
        </w:rPr>
        <w:t xml:space="preserve"> течение двух рабочих дней со дня получения такого требования.</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2C605B" w:rsidRPr="00E476C6">
        <w:rPr>
          <w:rFonts w:ascii="GHEA Grapalat" w:hAnsi="GHEA Grapalat"/>
          <w:sz w:val="22"/>
          <w:szCs w:val="22"/>
        </w:rPr>
        <w:t>11</w:t>
      </w:r>
      <w:r w:rsidR="00D334B6" w:rsidRPr="00E476C6">
        <w:rPr>
          <w:rFonts w:ascii="GHEA Grapalat" w:hAnsi="GHEA Grapalat"/>
          <w:sz w:val="22"/>
          <w:szCs w:val="22"/>
        </w:rPr>
        <w:t>.</w:t>
      </w:r>
      <w:r w:rsidR="00D334B6" w:rsidRPr="00E476C6">
        <w:rPr>
          <w:rFonts w:ascii="GHEA Grapalat" w:hAnsi="GHEA Grapalat"/>
          <w:sz w:val="22"/>
          <w:szCs w:val="22"/>
        </w:rPr>
        <w:tab/>
      </w:r>
      <w:r w:rsidRPr="00E476C6">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2C605B" w:rsidRPr="00E476C6">
        <w:rPr>
          <w:rFonts w:ascii="GHEA Grapalat" w:hAnsi="GHEA Grapalat"/>
          <w:sz w:val="22"/>
          <w:szCs w:val="22"/>
        </w:rPr>
        <w:t>12</w:t>
      </w:r>
      <w:r w:rsidR="00D334B6" w:rsidRPr="00E476C6">
        <w:rPr>
          <w:rFonts w:ascii="GHEA Grapalat" w:hAnsi="GHEA Grapalat"/>
          <w:sz w:val="22"/>
          <w:szCs w:val="22"/>
        </w:rPr>
        <w:t>.</w:t>
      </w:r>
      <w:r w:rsidR="00D334B6" w:rsidRPr="00E476C6">
        <w:rPr>
          <w:rFonts w:ascii="GHEA Grapalat" w:hAnsi="GHEA Grapalat"/>
          <w:sz w:val="22"/>
          <w:szCs w:val="22"/>
        </w:rPr>
        <w:tab/>
      </w:r>
      <w:r w:rsidR="002C605B" w:rsidRPr="00E476C6">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476C6">
        <w:rPr>
          <w:sz w:val="22"/>
          <w:szCs w:val="22"/>
        </w:rPr>
        <w:t xml:space="preserve"> </w:t>
      </w:r>
      <w:r w:rsidR="002C605B" w:rsidRPr="00E476C6">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476C6">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35482E" w:rsidRPr="00E476C6">
        <w:rPr>
          <w:rFonts w:ascii="GHEA Grapalat" w:hAnsi="GHEA Grapalat"/>
          <w:sz w:val="22"/>
          <w:szCs w:val="22"/>
        </w:rPr>
        <w:t>13</w:t>
      </w:r>
      <w:r w:rsidR="00D334B6" w:rsidRPr="00E476C6">
        <w:rPr>
          <w:rFonts w:ascii="GHEA Grapalat" w:hAnsi="GHEA Grapalat"/>
          <w:sz w:val="22"/>
          <w:szCs w:val="22"/>
        </w:rPr>
        <w:t>.</w:t>
      </w:r>
      <w:r w:rsidR="00D334B6" w:rsidRPr="00E476C6">
        <w:rPr>
          <w:rFonts w:ascii="GHEA Grapalat" w:hAnsi="GHEA Grapalat"/>
          <w:sz w:val="22"/>
          <w:szCs w:val="22"/>
        </w:rPr>
        <w:tab/>
      </w:r>
      <w:r w:rsidRPr="00E476C6">
        <w:rPr>
          <w:rFonts w:ascii="GHEA Grapalat" w:hAnsi="GHEA Grapalat"/>
          <w:sz w:val="22"/>
          <w:szCs w:val="22"/>
        </w:rPr>
        <w:t xml:space="preserve">Лицо, рассматривающее </w:t>
      </w:r>
      <w:r w:rsidR="0035482E" w:rsidRPr="00E476C6">
        <w:rPr>
          <w:rFonts w:ascii="GHEA Grapalat" w:hAnsi="GHEA Grapalat"/>
          <w:sz w:val="22"/>
          <w:szCs w:val="22"/>
        </w:rPr>
        <w:t xml:space="preserve">связанные с закупками </w:t>
      </w:r>
      <w:r w:rsidRPr="00E476C6">
        <w:rPr>
          <w:rFonts w:ascii="GHEA Grapalat" w:hAnsi="GHEA Grapalat"/>
          <w:sz w:val="22"/>
          <w:szCs w:val="22"/>
        </w:rPr>
        <w:t>жалобы:</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1)</w:t>
      </w:r>
      <w:r w:rsidR="00D334B6" w:rsidRPr="00E476C6">
        <w:rPr>
          <w:rFonts w:ascii="GHEA Grapalat" w:hAnsi="GHEA Grapalat"/>
          <w:sz w:val="22"/>
          <w:szCs w:val="22"/>
        </w:rPr>
        <w:tab/>
      </w:r>
      <w:r w:rsidRPr="00E476C6">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а.</w:t>
      </w:r>
      <w:r w:rsidR="00D334B6" w:rsidRPr="00E476C6">
        <w:rPr>
          <w:rFonts w:ascii="GHEA Grapalat" w:hAnsi="GHEA Grapalat"/>
          <w:sz w:val="22"/>
          <w:szCs w:val="22"/>
        </w:rPr>
        <w:tab/>
      </w:r>
      <w:r w:rsidRPr="00E476C6">
        <w:rPr>
          <w:rFonts w:ascii="GHEA Grapalat" w:hAnsi="GHEA Grapalat"/>
          <w:sz w:val="22"/>
          <w:szCs w:val="22"/>
        </w:rPr>
        <w:t>запретить выполнение определенных действий и принятие решений;</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б.</w:t>
      </w:r>
      <w:r w:rsidR="00D334B6" w:rsidRPr="00E476C6">
        <w:rPr>
          <w:rFonts w:ascii="GHEA Grapalat" w:hAnsi="GHEA Grapalat"/>
          <w:sz w:val="22"/>
          <w:szCs w:val="22"/>
        </w:rPr>
        <w:tab/>
      </w:r>
      <w:r w:rsidRPr="00E476C6">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2)</w:t>
      </w:r>
      <w:r w:rsidR="00DE1D22" w:rsidRPr="00E476C6">
        <w:rPr>
          <w:rFonts w:ascii="GHEA Grapalat" w:hAnsi="GHEA Grapalat"/>
          <w:sz w:val="22"/>
          <w:szCs w:val="22"/>
        </w:rPr>
        <w:tab/>
      </w:r>
      <w:r w:rsidRPr="00E476C6">
        <w:rPr>
          <w:rFonts w:ascii="GHEA Grapalat" w:hAnsi="GHEA Grapalat"/>
          <w:sz w:val="22"/>
          <w:szCs w:val="22"/>
        </w:rPr>
        <w:t>принимает решение о включении участника в список участников, не</w:t>
      </w:r>
      <w:r w:rsidR="00720542" w:rsidRPr="00E476C6">
        <w:rPr>
          <w:rFonts w:ascii="Courier New" w:hAnsi="Courier New" w:cs="Courier New"/>
          <w:sz w:val="22"/>
          <w:szCs w:val="22"/>
          <w:lang w:val="en-US"/>
        </w:rPr>
        <w:t> </w:t>
      </w:r>
      <w:r w:rsidRPr="00E476C6">
        <w:rPr>
          <w:rFonts w:ascii="GHEA Grapalat" w:hAnsi="GHEA Grapalat"/>
          <w:sz w:val="22"/>
          <w:szCs w:val="22"/>
        </w:rPr>
        <w:t>имеющих права на участие в процессе закупок;</w:t>
      </w:r>
    </w:p>
    <w:p w:rsidR="00996C19" w:rsidRPr="00E476C6" w:rsidRDefault="00996C19"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3)</w:t>
      </w:r>
      <w:r w:rsidR="00DE1D22" w:rsidRPr="00E476C6">
        <w:rPr>
          <w:rFonts w:ascii="GHEA Grapalat" w:hAnsi="GHEA Grapalat"/>
          <w:sz w:val="22"/>
          <w:szCs w:val="22"/>
        </w:rPr>
        <w:tab/>
      </w:r>
      <w:r w:rsidRPr="00E476C6">
        <w:rPr>
          <w:rFonts w:ascii="GHEA Grapalat" w:hAnsi="GHEA Grapalat"/>
          <w:sz w:val="22"/>
          <w:szCs w:val="22"/>
        </w:rPr>
        <w:t>ведет учет решений, принятых лицом, рассматривающим жалобы в</w:t>
      </w:r>
      <w:r w:rsidR="00720542" w:rsidRPr="00E476C6">
        <w:rPr>
          <w:rFonts w:ascii="Courier New" w:hAnsi="Courier New" w:cs="Courier New"/>
          <w:sz w:val="22"/>
          <w:szCs w:val="22"/>
          <w:lang w:val="en-US"/>
        </w:rPr>
        <w:t> </w:t>
      </w:r>
      <w:r w:rsidRPr="00E476C6">
        <w:rPr>
          <w:rFonts w:ascii="GHEA Grapalat" w:hAnsi="GHEA Grapalat"/>
          <w:sz w:val="22"/>
          <w:szCs w:val="22"/>
        </w:rPr>
        <w:t>связи с закупками, и осуществляет контроль над их исполнением.</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9639DF" w:rsidRPr="00E476C6">
        <w:rPr>
          <w:rFonts w:ascii="GHEA Grapalat" w:hAnsi="GHEA Grapalat"/>
          <w:sz w:val="22"/>
          <w:szCs w:val="22"/>
        </w:rPr>
        <w:t>14</w:t>
      </w:r>
      <w:r w:rsidR="00DE1D22" w:rsidRPr="00E476C6">
        <w:rPr>
          <w:rFonts w:ascii="GHEA Grapalat" w:hAnsi="GHEA Grapalat"/>
          <w:sz w:val="22"/>
          <w:szCs w:val="22"/>
        </w:rPr>
        <w:t>.</w:t>
      </w:r>
      <w:r w:rsidR="00DE1D22" w:rsidRPr="00E476C6">
        <w:rPr>
          <w:rFonts w:ascii="GHEA Grapalat" w:hAnsi="GHEA Grapalat"/>
          <w:sz w:val="22"/>
          <w:szCs w:val="22"/>
        </w:rPr>
        <w:tab/>
      </w:r>
      <w:r w:rsidRPr="00E476C6">
        <w:rPr>
          <w:rFonts w:ascii="GHEA Grapalat" w:hAnsi="GHEA Grapalat"/>
          <w:sz w:val="22"/>
          <w:szCs w:val="22"/>
        </w:rPr>
        <w:t xml:space="preserve">В случае удовлетворения жалобы лицом, рассматривающим </w:t>
      </w:r>
      <w:r w:rsidR="00A32D42" w:rsidRPr="00E476C6">
        <w:rPr>
          <w:rFonts w:ascii="GHEA Grapalat" w:hAnsi="GHEA Grapalat"/>
          <w:sz w:val="22"/>
          <w:szCs w:val="22"/>
        </w:rPr>
        <w:t>связанные с закупками жалобы</w:t>
      </w:r>
      <w:r w:rsidRPr="00E476C6">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476C6" w:rsidRDefault="00996C19"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12.</w:t>
      </w:r>
      <w:r w:rsidR="009639DF" w:rsidRPr="00E476C6">
        <w:rPr>
          <w:rFonts w:ascii="GHEA Grapalat" w:hAnsi="GHEA Grapalat"/>
          <w:sz w:val="22"/>
          <w:szCs w:val="22"/>
        </w:rPr>
        <w:t>15</w:t>
      </w:r>
      <w:r w:rsidR="00DE1D22" w:rsidRPr="00E476C6">
        <w:rPr>
          <w:rFonts w:ascii="GHEA Grapalat" w:hAnsi="GHEA Grapalat"/>
          <w:sz w:val="22"/>
          <w:szCs w:val="22"/>
        </w:rPr>
        <w:t>.</w:t>
      </w:r>
      <w:r w:rsidR="00DE1D22" w:rsidRPr="00E476C6">
        <w:rPr>
          <w:rFonts w:ascii="GHEA Grapalat" w:hAnsi="GHEA Grapalat"/>
          <w:sz w:val="22"/>
          <w:szCs w:val="22"/>
        </w:rPr>
        <w:tab/>
      </w:r>
      <w:r w:rsidRPr="00E476C6">
        <w:rPr>
          <w:rFonts w:ascii="GHEA Grapalat" w:hAnsi="GHEA Grapalat"/>
          <w:sz w:val="22"/>
          <w:szCs w:val="22"/>
        </w:rPr>
        <w:t>Рассмотрение жалобы является открытым для общественности</w:t>
      </w:r>
      <w:r w:rsidR="009639DF" w:rsidRPr="00E476C6">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476C6">
        <w:rPr>
          <w:sz w:val="22"/>
          <w:szCs w:val="22"/>
        </w:rPr>
        <w:t xml:space="preserve"> </w:t>
      </w:r>
      <w:r w:rsidR="009639DF" w:rsidRPr="00E476C6">
        <w:rPr>
          <w:rFonts w:ascii="GHEA Grapalat" w:hAnsi="GHEA Grapalat"/>
          <w:sz w:val="22"/>
          <w:szCs w:val="22"/>
        </w:rPr>
        <w:t>В случае невозможности записи заседания стенографируются</w:t>
      </w:r>
      <w:r w:rsidR="009639DF" w:rsidRPr="00E476C6">
        <w:rPr>
          <w:rFonts w:ascii="GHEA Grapalat" w:hAnsi="GHEA Grapalat"/>
          <w:sz w:val="22"/>
          <w:szCs w:val="22"/>
          <w:lang w:val="hy-AM"/>
        </w:rPr>
        <w:t>.</w:t>
      </w:r>
      <w:r w:rsidR="009639DF" w:rsidRPr="00E476C6">
        <w:rPr>
          <w:rFonts w:ascii="GHEA Grapalat" w:hAnsi="GHEA Grapalat"/>
          <w:sz w:val="22"/>
          <w:szCs w:val="22"/>
        </w:rPr>
        <w:t xml:space="preserve"> Заседания онлайн транслируются также в интернете.</w:t>
      </w:r>
      <w:r w:rsidR="009639DF" w:rsidRPr="00E476C6" w:rsidDel="009639DF">
        <w:rPr>
          <w:rFonts w:ascii="GHEA Grapalat" w:hAnsi="GHEA Grapalat"/>
          <w:sz w:val="22"/>
          <w:szCs w:val="22"/>
        </w:rPr>
        <w:t xml:space="preserve"> </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9639DF" w:rsidRPr="00E476C6">
        <w:rPr>
          <w:rFonts w:ascii="GHEA Grapalat" w:hAnsi="GHEA Grapalat"/>
          <w:sz w:val="22"/>
          <w:szCs w:val="22"/>
        </w:rPr>
        <w:t>16</w:t>
      </w:r>
      <w:r w:rsidR="00DE1D22" w:rsidRPr="00E476C6">
        <w:rPr>
          <w:rFonts w:ascii="GHEA Grapalat" w:hAnsi="GHEA Grapalat"/>
          <w:sz w:val="22"/>
          <w:szCs w:val="22"/>
        </w:rPr>
        <w:t>.</w:t>
      </w:r>
      <w:r w:rsidR="00DE1D22" w:rsidRPr="00E476C6">
        <w:rPr>
          <w:rFonts w:ascii="GHEA Grapalat" w:hAnsi="GHEA Grapalat"/>
          <w:sz w:val="22"/>
          <w:szCs w:val="22"/>
        </w:rPr>
        <w:tab/>
      </w:r>
      <w:r w:rsidRPr="00E476C6">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476C6">
        <w:rPr>
          <w:rFonts w:ascii="GHEA Grapalat" w:hAnsi="GHEA Grapalat"/>
          <w:sz w:val="22"/>
          <w:szCs w:val="22"/>
        </w:rPr>
        <w:t>связанные с закупками жалобы</w:t>
      </w:r>
      <w:r w:rsidRPr="00E476C6">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9639DF" w:rsidRPr="00E476C6">
        <w:rPr>
          <w:rFonts w:ascii="GHEA Grapalat" w:hAnsi="GHEA Grapalat"/>
          <w:sz w:val="22"/>
          <w:szCs w:val="22"/>
        </w:rPr>
        <w:t>17</w:t>
      </w:r>
      <w:r w:rsidR="00DE1D22" w:rsidRPr="00E476C6">
        <w:rPr>
          <w:rFonts w:ascii="GHEA Grapalat" w:hAnsi="GHEA Grapalat"/>
          <w:sz w:val="22"/>
          <w:szCs w:val="22"/>
        </w:rPr>
        <w:t>.</w:t>
      </w:r>
      <w:r w:rsidR="00DE1D22" w:rsidRPr="00E476C6">
        <w:rPr>
          <w:rFonts w:ascii="GHEA Grapalat" w:hAnsi="GHEA Grapalat"/>
          <w:sz w:val="22"/>
          <w:szCs w:val="22"/>
        </w:rPr>
        <w:tab/>
      </w:r>
      <w:r w:rsidRPr="00E476C6">
        <w:rPr>
          <w:rFonts w:ascii="GHEA Grapalat" w:hAnsi="GHEA Grapalat"/>
          <w:sz w:val="22"/>
          <w:szCs w:val="22"/>
        </w:rPr>
        <w:t xml:space="preserve">Лицо, рассматривающее </w:t>
      </w:r>
      <w:r w:rsidR="00723E02" w:rsidRPr="00E476C6">
        <w:rPr>
          <w:rFonts w:ascii="GHEA Grapalat" w:hAnsi="GHEA Grapalat"/>
          <w:sz w:val="22"/>
          <w:szCs w:val="22"/>
        </w:rPr>
        <w:t xml:space="preserve">связанные </w:t>
      </w:r>
      <w:r w:rsidRPr="00E476C6">
        <w:rPr>
          <w:rFonts w:ascii="GHEA Grapalat" w:hAnsi="GHEA Grapalat"/>
          <w:sz w:val="22"/>
          <w:szCs w:val="22"/>
        </w:rPr>
        <w:t>с закупками</w:t>
      </w:r>
      <w:r w:rsidR="00723E02" w:rsidRPr="00E476C6">
        <w:rPr>
          <w:rFonts w:ascii="GHEA Grapalat" w:hAnsi="GHEA Grapalat"/>
          <w:sz w:val="22"/>
          <w:szCs w:val="22"/>
        </w:rPr>
        <w:t xml:space="preserve"> жалобы</w:t>
      </w:r>
      <w:r w:rsidRPr="00E476C6">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476C6" w:rsidRDefault="00996C19" w:rsidP="00E476C6">
      <w:pPr>
        <w:widowControl w:val="0"/>
        <w:tabs>
          <w:tab w:val="left" w:pos="1276"/>
        </w:tabs>
        <w:ind w:firstLine="567"/>
        <w:jc w:val="both"/>
        <w:rPr>
          <w:rFonts w:ascii="GHEA Grapalat" w:hAnsi="GHEA Grapalat" w:cs="Sylfaen"/>
          <w:sz w:val="22"/>
          <w:szCs w:val="22"/>
        </w:rPr>
      </w:pPr>
      <w:r w:rsidRPr="00E476C6">
        <w:rPr>
          <w:rFonts w:ascii="GHEA Grapalat" w:hAnsi="GHEA Grapalat"/>
          <w:sz w:val="22"/>
          <w:szCs w:val="22"/>
        </w:rPr>
        <w:t>12.</w:t>
      </w:r>
      <w:r w:rsidR="005D27D0" w:rsidRPr="00E476C6">
        <w:rPr>
          <w:rFonts w:ascii="GHEA Grapalat" w:hAnsi="GHEA Grapalat"/>
          <w:sz w:val="22"/>
          <w:szCs w:val="22"/>
        </w:rPr>
        <w:t>18</w:t>
      </w:r>
      <w:r w:rsidR="00DE1D22" w:rsidRPr="00E476C6">
        <w:rPr>
          <w:rFonts w:ascii="GHEA Grapalat" w:hAnsi="GHEA Grapalat"/>
          <w:sz w:val="22"/>
          <w:szCs w:val="22"/>
        </w:rPr>
        <w:t>.</w:t>
      </w:r>
      <w:r w:rsidR="00DE1D22" w:rsidRPr="00E476C6">
        <w:rPr>
          <w:rFonts w:ascii="GHEA Grapalat" w:hAnsi="GHEA Grapalat"/>
          <w:sz w:val="22"/>
          <w:szCs w:val="22"/>
        </w:rPr>
        <w:tab/>
      </w:r>
      <w:r w:rsidRPr="00E476C6">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476C6">
        <w:rPr>
          <w:rFonts w:ascii="GHEA Grapalat" w:hAnsi="GHEA Grapalat"/>
          <w:sz w:val="22"/>
          <w:szCs w:val="22"/>
        </w:rPr>
        <w:t>рассматривающего связанные с закупками жалобы</w:t>
      </w:r>
      <w:r w:rsidRPr="00E476C6">
        <w:rPr>
          <w:rFonts w:ascii="GHEA Grapalat" w:hAnsi="GHEA Grapalat"/>
          <w:sz w:val="22"/>
          <w:szCs w:val="22"/>
        </w:rPr>
        <w:t>, вправе требовать в судебном порядке возмещения убытков.</w:t>
      </w:r>
    </w:p>
    <w:p w:rsidR="00996C19" w:rsidRPr="00E476C6" w:rsidRDefault="00996C19" w:rsidP="00E476C6">
      <w:pPr>
        <w:widowControl w:val="0"/>
        <w:tabs>
          <w:tab w:val="left" w:pos="1276"/>
        </w:tabs>
        <w:ind w:firstLine="567"/>
        <w:jc w:val="both"/>
        <w:rPr>
          <w:rFonts w:ascii="GHEA Grapalat" w:hAnsi="GHEA Grapalat"/>
          <w:sz w:val="22"/>
          <w:szCs w:val="22"/>
        </w:rPr>
      </w:pPr>
      <w:r w:rsidRPr="00E476C6">
        <w:rPr>
          <w:rFonts w:ascii="GHEA Grapalat" w:hAnsi="GHEA Grapalat"/>
          <w:sz w:val="22"/>
          <w:szCs w:val="22"/>
        </w:rPr>
        <w:t>12.</w:t>
      </w:r>
      <w:r w:rsidR="005D27D0" w:rsidRPr="00E476C6">
        <w:rPr>
          <w:rFonts w:ascii="GHEA Grapalat" w:hAnsi="GHEA Grapalat"/>
          <w:sz w:val="22"/>
          <w:szCs w:val="22"/>
        </w:rPr>
        <w:t>19</w:t>
      </w:r>
      <w:r w:rsidR="00DE1D22" w:rsidRPr="00E476C6">
        <w:rPr>
          <w:rFonts w:ascii="GHEA Grapalat" w:hAnsi="GHEA Grapalat"/>
          <w:sz w:val="22"/>
          <w:szCs w:val="22"/>
        </w:rPr>
        <w:t>.</w:t>
      </w:r>
      <w:r w:rsidR="00DE1D22" w:rsidRPr="00E476C6">
        <w:rPr>
          <w:rFonts w:ascii="GHEA Grapalat" w:hAnsi="GHEA Grapalat"/>
          <w:sz w:val="22"/>
          <w:szCs w:val="22"/>
        </w:rPr>
        <w:tab/>
      </w:r>
      <w:r w:rsidRPr="00E476C6">
        <w:rPr>
          <w:rFonts w:ascii="GHEA Grapalat" w:hAnsi="GHEA Grapalat"/>
          <w:sz w:val="22"/>
          <w:szCs w:val="22"/>
        </w:rPr>
        <w:t xml:space="preserve">Представленная лицу, рассматривающему </w:t>
      </w:r>
      <w:r w:rsidR="00CA485E" w:rsidRPr="00E476C6">
        <w:rPr>
          <w:rFonts w:ascii="GHEA Grapalat" w:hAnsi="GHEA Grapalat"/>
          <w:sz w:val="22"/>
          <w:szCs w:val="22"/>
        </w:rPr>
        <w:t>связанные с закупками жалобы</w:t>
      </w:r>
      <w:r w:rsidRPr="00E476C6">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476C6">
        <w:rPr>
          <w:rFonts w:ascii="GHEA Grapalat" w:hAnsi="GHEA Grapalat"/>
          <w:sz w:val="22"/>
          <w:szCs w:val="22"/>
        </w:rPr>
        <w:t>зультатам рассмотрения жалобы.</w:t>
      </w:r>
    </w:p>
    <w:p w:rsidR="00AE679C" w:rsidRPr="00E476C6" w:rsidRDefault="002004DB" w:rsidP="00E476C6">
      <w:pPr>
        <w:widowControl w:val="0"/>
        <w:ind w:firstLine="567"/>
        <w:jc w:val="both"/>
        <w:rPr>
          <w:rFonts w:ascii="GHEA Grapalat" w:hAnsi="GHEA Grapalat" w:cs="Sylfaen"/>
          <w:b/>
          <w:sz w:val="22"/>
          <w:szCs w:val="22"/>
        </w:rPr>
      </w:pPr>
      <w:r w:rsidRPr="00E476C6">
        <w:rPr>
          <w:rFonts w:ascii="GHEA Grapalat" w:hAnsi="GHEA Grapalat"/>
          <w:sz w:val="22"/>
          <w:szCs w:val="22"/>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476C6">
        <w:rPr>
          <w:rFonts w:ascii="GHEA Grapalat" w:hAnsi="GHEA Grapalat"/>
          <w:sz w:val="22"/>
          <w:szCs w:val="22"/>
        </w:rPr>
        <w:t>З</w:t>
      </w:r>
      <w:r w:rsidRPr="00E476C6">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E476C6">
        <w:rPr>
          <w:rFonts w:ascii="GHEA Grapalat" w:hAnsi="GHEA Grapalat"/>
          <w:sz w:val="22"/>
          <w:szCs w:val="22"/>
        </w:rPr>
        <w:t>ых</w:t>
      </w:r>
      <w:r w:rsidRPr="00E476C6">
        <w:rPr>
          <w:rFonts w:ascii="GHEA Grapalat" w:hAnsi="GHEA Grapalat"/>
          <w:sz w:val="22"/>
          <w:szCs w:val="22"/>
        </w:rPr>
        <w:t xml:space="preserve"> </w:t>
      </w:r>
      <w:r w:rsidR="006F2702" w:rsidRPr="00E476C6">
        <w:rPr>
          <w:rFonts w:ascii="GHEA Grapalat" w:hAnsi="GHEA Grapalat"/>
          <w:sz w:val="22"/>
          <w:szCs w:val="22"/>
        </w:rPr>
        <w:t xml:space="preserve">интересов </w:t>
      </w:r>
      <w:r w:rsidRPr="00E476C6">
        <w:rPr>
          <w:rFonts w:ascii="GHEA Grapalat" w:hAnsi="GHEA Grapalat"/>
          <w:sz w:val="22"/>
          <w:szCs w:val="22"/>
        </w:rPr>
        <w:t xml:space="preserve">или </w:t>
      </w:r>
      <w:r w:rsidR="006F2702" w:rsidRPr="00E476C6">
        <w:rPr>
          <w:rFonts w:ascii="GHEA Grapalat" w:hAnsi="GHEA Grapalat"/>
          <w:sz w:val="22"/>
          <w:szCs w:val="22"/>
        </w:rPr>
        <w:t xml:space="preserve">интересов </w:t>
      </w:r>
      <w:r w:rsidRPr="00E476C6">
        <w:rPr>
          <w:rFonts w:ascii="GHEA Grapalat" w:hAnsi="GHEA Grapalat"/>
          <w:sz w:val="22"/>
          <w:szCs w:val="22"/>
        </w:rPr>
        <w:t>обороны и национальной безопасности, необходимо продолжить процесс закупки.</w:t>
      </w:r>
      <w:r w:rsidR="00996C19" w:rsidRPr="00E476C6">
        <w:rPr>
          <w:rFonts w:ascii="GHEA Grapalat" w:hAnsi="GHEA Grapalat"/>
          <w:sz w:val="22"/>
          <w:szCs w:val="22"/>
        </w:rPr>
        <w:t xml:space="preserve">Лицо, рассматривающее </w:t>
      </w:r>
      <w:r w:rsidR="00A31442" w:rsidRPr="00E476C6">
        <w:rPr>
          <w:rFonts w:ascii="GHEA Grapalat" w:hAnsi="GHEA Grapalat"/>
          <w:sz w:val="22"/>
          <w:szCs w:val="22"/>
        </w:rPr>
        <w:t xml:space="preserve">связанные с закупками </w:t>
      </w:r>
      <w:r w:rsidR="00996C19" w:rsidRPr="00E476C6">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476C6" w:rsidRDefault="00AE679C" w:rsidP="00E476C6">
      <w:pPr>
        <w:widowControl w:val="0"/>
        <w:spacing w:after="160"/>
        <w:jc w:val="center"/>
        <w:rPr>
          <w:rFonts w:ascii="GHEA Grapalat" w:hAnsi="GHEA Grapalat" w:cs="Sylfaen"/>
          <w:b/>
          <w:sz w:val="22"/>
          <w:szCs w:val="22"/>
        </w:rPr>
      </w:pPr>
    </w:p>
    <w:p w:rsidR="00C40FC1" w:rsidRPr="00E476C6" w:rsidRDefault="004373E3" w:rsidP="00E476C6">
      <w:pPr>
        <w:jc w:val="center"/>
        <w:rPr>
          <w:rFonts w:ascii="GHEA Grapalat" w:hAnsi="GHEA Grapalat"/>
          <w:b/>
          <w:sz w:val="22"/>
          <w:szCs w:val="22"/>
        </w:rPr>
      </w:pPr>
      <w:r w:rsidRPr="00E476C6">
        <w:rPr>
          <w:rFonts w:ascii="GHEA Grapalat" w:hAnsi="GHEA Grapalat"/>
          <w:b/>
          <w:sz w:val="22"/>
          <w:szCs w:val="22"/>
        </w:rPr>
        <w:br w:type="page"/>
      </w:r>
    </w:p>
    <w:p w:rsidR="00C40FC1" w:rsidRPr="00E476C6" w:rsidRDefault="00C40FC1" w:rsidP="00E476C6">
      <w:pPr>
        <w:jc w:val="center"/>
        <w:rPr>
          <w:rFonts w:ascii="GHEA Grapalat" w:hAnsi="GHEA Grapalat"/>
          <w:b/>
          <w:sz w:val="22"/>
          <w:szCs w:val="22"/>
        </w:rPr>
      </w:pPr>
    </w:p>
    <w:p w:rsidR="00096865" w:rsidRPr="00E476C6" w:rsidRDefault="00096865" w:rsidP="00E476C6">
      <w:pPr>
        <w:jc w:val="center"/>
        <w:rPr>
          <w:rFonts w:ascii="GHEA Grapalat" w:hAnsi="GHEA Grapalat"/>
          <w:b/>
          <w:sz w:val="22"/>
          <w:szCs w:val="22"/>
        </w:rPr>
      </w:pPr>
      <w:r w:rsidRPr="00E476C6">
        <w:rPr>
          <w:rFonts w:ascii="GHEA Grapalat" w:hAnsi="GHEA Grapalat"/>
          <w:b/>
          <w:sz w:val="22"/>
          <w:szCs w:val="22"/>
        </w:rPr>
        <w:t>ЧАСТЬ II</w:t>
      </w:r>
    </w:p>
    <w:p w:rsidR="00C40FC1" w:rsidRPr="00E476C6" w:rsidRDefault="00096865" w:rsidP="00E476C6">
      <w:pPr>
        <w:pStyle w:val="BodyText"/>
        <w:widowControl w:val="0"/>
        <w:spacing w:after="0"/>
        <w:jc w:val="center"/>
        <w:rPr>
          <w:rFonts w:ascii="GHEA Grapalat" w:hAnsi="GHEA Grapalat"/>
          <w:b/>
          <w:szCs w:val="22"/>
        </w:rPr>
      </w:pPr>
      <w:r w:rsidRPr="00E476C6">
        <w:rPr>
          <w:rFonts w:ascii="GHEA Grapalat" w:hAnsi="GHEA Grapalat"/>
          <w:b/>
          <w:szCs w:val="22"/>
        </w:rPr>
        <w:t>ИНСТРУКЦИЯ</w:t>
      </w:r>
      <w:r w:rsidR="00191D27" w:rsidRPr="00E476C6">
        <w:rPr>
          <w:rFonts w:ascii="GHEA Grapalat" w:hAnsi="GHEA Grapalat"/>
          <w:b/>
          <w:szCs w:val="22"/>
        </w:rPr>
        <w:t xml:space="preserve"> </w:t>
      </w:r>
      <w:r w:rsidRPr="00E476C6">
        <w:rPr>
          <w:rFonts w:ascii="GHEA Grapalat" w:hAnsi="GHEA Grapalat"/>
          <w:b/>
          <w:szCs w:val="22"/>
        </w:rPr>
        <w:t xml:space="preserve">ПО СОСТАВЛЕНИЮ </w:t>
      </w:r>
    </w:p>
    <w:p w:rsidR="00096865" w:rsidRPr="00E476C6" w:rsidRDefault="00096865" w:rsidP="00E476C6">
      <w:pPr>
        <w:pStyle w:val="BodyText"/>
        <w:widowControl w:val="0"/>
        <w:spacing w:after="160"/>
        <w:jc w:val="center"/>
        <w:rPr>
          <w:rFonts w:ascii="GHEA Grapalat" w:hAnsi="GHEA Grapalat"/>
          <w:b/>
          <w:sz w:val="22"/>
          <w:szCs w:val="22"/>
        </w:rPr>
      </w:pPr>
      <w:r w:rsidRPr="00E476C6">
        <w:rPr>
          <w:rFonts w:ascii="GHEA Grapalat" w:hAnsi="GHEA Grapalat"/>
          <w:b/>
          <w:sz w:val="22"/>
          <w:szCs w:val="22"/>
        </w:rPr>
        <w:t xml:space="preserve">ЗАЯВКИ НА </w:t>
      </w:r>
      <w:r w:rsidR="009A3F91" w:rsidRPr="00E476C6">
        <w:rPr>
          <w:rFonts w:ascii="GHEA Grapalat" w:hAnsi="GHEA Grapalat"/>
          <w:b/>
          <w:sz w:val="22"/>
          <w:szCs w:val="22"/>
        </w:rPr>
        <w:t>ЗАПРОСА КАТИРОВОК</w:t>
      </w:r>
    </w:p>
    <w:p w:rsidR="00096865" w:rsidRPr="00E476C6" w:rsidRDefault="008D5016" w:rsidP="00E476C6">
      <w:pPr>
        <w:widowControl w:val="0"/>
        <w:jc w:val="center"/>
        <w:rPr>
          <w:rFonts w:ascii="GHEA Grapalat" w:hAnsi="GHEA Grapalat"/>
          <w:b/>
          <w:sz w:val="22"/>
          <w:szCs w:val="22"/>
        </w:rPr>
      </w:pPr>
      <w:r w:rsidRPr="00E476C6">
        <w:rPr>
          <w:rFonts w:ascii="GHEA Grapalat" w:hAnsi="GHEA Grapalat"/>
          <w:b/>
          <w:sz w:val="22"/>
          <w:szCs w:val="22"/>
        </w:rPr>
        <w:t>1. ОБЩИЕ ПОЛОЖЕНИЯ</w:t>
      </w:r>
    </w:p>
    <w:p w:rsidR="00096865" w:rsidRPr="00E476C6" w:rsidRDefault="00096865"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1.1</w:t>
      </w:r>
      <w:r w:rsidR="003802B8" w:rsidRPr="00E476C6">
        <w:rPr>
          <w:rFonts w:ascii="GHEA Grapalat" w:hAnsi="GHEA Grapalat"/>
          <w:sz w:val="22"/>
          <w:szCs w:val="22"/>
        </w:rPr>
        <w:t>.</w:t>
      </w:r>
      <w:r w:rsidR="003802B8" w:rsidRPr="00E476C6">
        <w:rPr>
          <w:rFonts w:ascii="GHEA Grapalat" w:hAnsi="GHEA Grapalat"/>
          <w:sz w:val="22"/>
          <w:szCs w:val="22"/>
        </w:rPr>
        <w:tab/>
      </w:r>
      <w:r w:rsidRPr="00E476C6">
        <w:rPr>
          <w:rFonts w:ascii="GHEA Grapalat" w:hAnsi="GHEA Grapalat"/>
          <w:sz w:val="22"/>
          <w:szCs w:val="22"/>
        </w:rPr>
        <w:t>Целью настоящей Инструкции является содействие участникам при подготовке заявки.</w:t>
      </w:r>
    </w:p>
    <w:p w:rsidR="00096865" w:rsidRPr="00E476C6" w:rsidRDefault="00096865"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1.2</w:t>
      </w:r>
      <w:r w:rsidR="003802B8" w:rsidRPr="00E476C6">
        <w:rPr>
          <w:rFonts w:ascii="GHEA Grapalat" w:hAnsi="GHEA Grapalat"/>
          <w:sz w:val="22"/>
          <w:szCs w:val="22"/>
        </w:rPr>
        <w:t>.</w:t>
      </w:r>
      <w:r w:rsidR="003802B8" w:rsidRPr="00E476C6">
        <w:rPr>
          <w:rFonts w:ascii="GHEA Grapalat" w:hAnsi="GHEA Grapalat"/>
          <w:sz w:val="22"/>
          <w:szCs w:val="22"/>
        </w:rPr>
        <w:tab/>
      </w:r>
      <w:r w:rsidRPr="00E476C6">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476C6" w:rsidRDefault="00096865"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1.3</w:t>
      </w:r>
      <w:r w:rsidR="003802B8" w:rsidRPr="00E476C6">
        <w:rPr>
          <w:rFonts w:ascii="GHEA Grapalat" w:hAnsi="GHEA Grapalat"/>
          <w:sz w:val="22"/>
          <w:szCs w:val="22"/>
        </w:rPr>
        <w:t>.</w:t>
      </w:r>
      <w:r w:rsidR="003802B8" w:rsidRPr="00E476C6">
        <w:rPr>
          <w:rFonts w:ascii="GHEA Grapalat" w:hAnsi="GHEA Grapalat"/>
          <w:sz w:val="22"/>
          <w:szCs w:val="22"/>
        </w:rPr>
        <w:tab/>
      </w:r>
      <w:r w:rsidRPr="00E476C6">
        <w:rPr>
          <w:rFonts w:ascii="GHEA Grapalat" w:hAnsi="GHEA Grapalat"/>
          <w:sz w:val="22"/>
          <w:szCs w:val="22"/>
        </w:rPr>
        <w:t>Кроме армянского языка, заявки могут быть поданы также н</w:t>
      </w:r>
      <w:r w:rsidR="00191D27" w:rsidRPr="00E476C6">
        <w:rPr>
          <w:rFonts w:ascii="GHEA Grapalat" w:hAnsi="GHEA Grapalat"/>
          <w:sz w:val="22"/>
          <w:szCs w:val="22"/>
        </w:rPr>
        <w:t>а английском или русском языке.</w:t>
      </w:r>
    </w:p>
    <w:p w:rsidR="00096865" w:rsidRPr="00E476C6" w:rsidRDefault="008D5016" w:rsidP="00E476C6">
      <w:pPr>
        <w:widowControl w:val="0"/>
        <w:jc w:val="center"/>
        <w:rPr>
          <w:rFonts w:ascii="GHEA Grapalat" w:hAnsi="GHEA Grapalat"/>
          <w:b/>
          <w:sz w:val="22"/>
          <w:szCs w:val="22"/>
        </w:rPr>
      </w:pPr>
      <w:r w:rsidRPr="00E476C6">
        <w:rPr>
          <w:rFonts w:ascii="GHEA Grapalat" w:hAnsi="GHEA Grapalat"/>
          <w:b/>
          <w:sz w:val="22"/>
          <w:szCs w:val="22"/>
        </w:rPr>
        <w:t>2. ЗАЯВКА НА ПРОЦЕДУРУ</w:t>
      </w:r>
    </w:p>
    <w:p w:rsidR="008F15B9" w:rsidRPr="00E476C6" w:rsidRDefault="00EA1314" w:rsidP="00E476C6">
      <w:pPr>
        <w:widowControl w:val="0"/>
        <w:ind w:firstLine="567"/>
        <w:jc w:val="both"/>
        <w:rPr>
          <w:rFonts w:ascii="GHEA Grapalat" w:hAnsi="GHEA Grapalat"/>
          <w:sz w:val="22"/>
          <w:szCs w:val="22"/>
        </w:rPr>
      </w:pPr>
      <w:r w:rsidRPr="00E476C6">
        <w:rPr>
          <w:rFonts w:ascii="GHEA Grapalat" w:hAnsi="GHEA Grapalat"/>
          <w:sz w:val="22"/>
          <w:szCs w:val="22"/>
        </w:rPr>
        <w:t xml:space="preserve">2. </w:t>
      </w:r>
      <w:r w:rsidR="008F15B9" w:rsidRPr="00E476C6">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476C6">
        <w:rPr>
          <w:rFonts w:ascii="GHEA Grapalat" w:hAnsi="GHEA Grapalat"/>
          <w:sz w:val="22"/>
          <w:szCs w:val="22"/>
        </w:rPr>
        <w:t>:</w:t>
      </w:r>
    </w:p>
    <w:p w:rsidR="00096865" w:rsidRPr="00E476C6" w:rsidRDefault="002D5CF0"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2.1</w:t>
      </w:r>
      <w:r w:rsidR="005114D0" w:rsidRPr="00E476C6">
        <w:rPr>
          <w:rFonts w:ascii="GHEA Grapalat" w:hAnsi="GHEA Grapalat"/>
          <w:sz w:val="22"/>
          <w:szCs w:val="22"/>
        </w:rPr>
        <w:t>.</w:t>
      </w:r>
      <w:r w:rsidR="009873F3" w:rsidRPr="00E476C6">
        <w:rPr>
          <w:rFonts w:ascii="GHEA Grapalat" w:hAnsi="GHEA Grapalat"/>
          <w:sz w:val="22"/>
          <w:szCs w:val="22"/>
        </w:rPr>
        <w:tab/>
      </w:r>
      <w:r w:rsidRPr="00E476C6">
        <w:rPr>
          <w:rFonts w:ascii="GHEA Grapalat" w:hAnsi="GHEA Grapalat"/>
          <w:sz w:val="22"/>
          <w:szCs w:val="22"/>
        </w:rPr>
        <w:t>заявление</w:t>
      </w:r>
      <w:r w:rsidR="00EB3C28" w:rsidRPr="00E476C6">
        <w:rPr>
          <w:rFonts w:ascii="GHEA Grapalat" w:hAnsi="GHEA Grapalat"/>
          <w:sz w:val="22"/>
          <w:szCs w:val="22"/>
        </w:rPr>
        <w:t>--объявлени</w:t>
      </w:r>
      <w:r w:rsidR="00EB3C28" w:rsidRPr="00E476C6">
        <w:rPr>
          <w:rFonts w:ascii="GHEA Grapalat" w:hAnsi="GHEA Grapalat"/>
          <w:sz w:val="22"/>
          <w:szCs w:val="22"/>
          <w:lang w:val="en-US"/>
        </w:rPr>
        <w:t>e</w:t>
      </w:r>
      <w:r w:rsidRPr="00E476C6">
        <w:rPr>
          <w:rFonts w:ascii="GHEA Grapalat" w:hAnsi="GHEA Grapalat"/>
          <w:sz w:val="22"/>
          <w:szCs w:val="22"/>
        </w:rPr>
        <w:t xml:space="preserve"> на участие в процедуре согласно Приложению №1;</w:t>
      </w:r>
    </w:p>
    <w:p w:rsidR="00172BC4" w:rsidRPr="00E476C6" w:rsidRDefault="00172BC4"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2.2</w:t>
      </w:r>
      <w:r w:rsidR="00D23E36" w:rsidRPr="00E476C6">
        <w:rPr>
          <w:rFonts w:ascii="GHEA Grapalat" w:hAnsi="GHEA Grapalat"/>
          <w:sz w:val="22"/>
          <w:szCs w:val="22"/>
        </w:rPr>
        <w:t>.</w:t>
      </w:r>
      <w:r w:rsidRPr="00E476C6">
        <w:rPr>
          <w:rFonts w:ascii="GHEA Grapalat" w:hAnsi="GHEA Grapalat"/>
          <w:sz w:val="22"/>
          <w:szCs w:val="22"/>
        </w:rPr>
        <w:t xml:space="preserve"> утвержденн</w:t>
      </w:r>
      <w:r w:rsidRPr="00E476C6">
        <w:rPr>
          <w:rFonts w:ascii="GHEA Grapalat" w:hAnsi="GHEA Grapalat"/>
          <w:sz w:val="22"/>
          <w:szCs w:val="22"/>
          <w:lang w:val="en-US"/>
        </w:rPr>
        <w:t>o</w:t>
      </w:r>
      <w:r w:rsidRPr="00E476C6">
        <w:rPr>
          <w:rFonts w:ascii="GHEA Grapalat" w:hAnsi="GHEA Grapalat"/>
          <w:sz w:val="22"/>
          <w:szCs w:val="22"/>
        </w:rPr>
        <w:t xml:space="preserve">е им полное описание предлагаемого товара согласно </w:t>
      </w:r>
      <w:r w:rsidR="009A3F91" w:rsidRPr="00E476C6">
        <w:rPr>
          <w:rFonts w:ascii="GHEA Grapalat" w:hAnsi="GHEA Grapalat"/>
          <w:sz w:val="22"/>
          <w:szCs w:val="22"/>
        </w:rPr>
        <w:t>Приложению</w:t>
      </w:r>
      <w:r w:rsidRPr="00E476C6">
        <w:rPr>
          <w:rFonts w:ascii="GHEA Grapalat" w:hAnsi="GHEA Grapalat"/>
          <w:sz w:val="22"/>
          <w:szCs w:val="22"/>
        </w:rPr>
        <w:t xml:space="preserve"> </w:t>
      </w:r>
      <w:r w:rsidRPr="00E476C6">
        <w:rPr>
          <w:rFonts w:ascii="GHEA Grapalat" w:hAnsi="GHEA Grapalat"/>
          <w:sz w:val="22"/>
          <w:szCs w:val="22"/>
          <w:lang w:val="en-US"/>
        </w:rPr>
        <w:t>N</w:t>
      </w:r>
      <w:r w:rsidRPr="00E476C6">
        <w:rPr>
          <w:rFonts w:ascii="GHEA Grapalat" w:hAnsi="GHEA Grapalat"/>
          <w:sz w:val="22"/>
          <w:szCs w:val="22"/>
        </w:rPr>
        <w:t xml:space="preserve"> 1.1.</w:t>
      </w:r>
    </w:p>
    <w:p w:rsidR="009D7EFF" w:rsidRPr="00E476C6" w:rsidRDefault="009D7EFF"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w:t>
      </w:r>
      <w:r w:rsidR="00EA7CA6" w:rsidRPr="00E476C6">
        <w:rPr>
          <w:rFonts w:ascii="GHEA Grapalat" w:hAnsi="GHEA Grapalat"/>
          <w:sz w:val="22"/>
          <w:szCs w:val="22"/>
        </w:rPr>
        <w:t xml:space="preserve">3 </w:t>
      </w:r>
      <w:r w:rsidR="00524D3D" w:rsidRPr="00E476C6">
        <w:rPr>
          <w:rFonts w:ascii="GHEA Grapalat" w:hAnsi="GHEA Grapalat"/>
          <w:sz w:val="22"/>
          <w:szCs w:val="22"/>
        </w:rPr>
        <w:t xml:space="preserve"> </w:t>
      </w:r>
      <w:r w:rsidRPr="00E476C6">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E476C6" w:rsidRDefault="008D4137"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w:t>
      </w:r>
      <w:r w:rsidR="00EA7CA6" w:rsidRPr="00E476C6">
        <w:rPr>
          <w:rFonts w:ascii="GHEA Grapalat" w:hAnsi="GHEA Grapalat"/>
          <w:sz w:val="22"/>
          <w:szCs w:val="22"/>
        </w:rPr>
        <w:t xml:space="preserve">4 </w:t>
      </w:r>
      <w:r w:rsidRPr="00E476C6">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DB3179" w:rsidRPr="00E476C6">
        <w:rPr>
          <w:rFonts w:ascii="GHEA Grapalat" w:hAnsi="GHEA Grapalat"/>
          <w:sz w:val="22"/>
          <w:szCs w:val="22"/>
        </w:rPr>
        <w:t>. 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p w:rsidR="00E67BA7" w:rsidRPr="00E476C6" w:rsidRDefault="00096865"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w:t>
      </w:r>
      <w:r w:rsidR="00385C27" w:rsidRPr="00E476C6">
        <w:rPr>
          <w:rFonts w:ascii="GHEA Grapalat" w:hAnsi="GHEA Grapalat"/>
          <w:sz w:val="22"/>
          <w:szCs w:val="22"/>
        </w:rPr>
        <w:t>6</w:t>
      </w:r>
      <w:r w:rsidR="004413A5" w:rsidRPr="00E476C6">
        <w:rPr>
          <w:rFonts w:ascii="GHEA Grapalat" w:hAnsi="GHEA Grapalat"/>
          <w:sz w:val="22"/>
          <w:szCs w:val="22"/>
        </w:rPr>
        <w:t>.</w:t>
      </w:r>
      <w:r w:rsidR="00367A9A" w:rsidRPr="00E476C6">
        <w:rPr>
          <w:rFonts w:ascii="GHEA Grapalat" w:hAnsi="GHEA Grapalat"/>
          <w:sz w:val="22"/>
          <w:szCs w:val="22"/>
        </w:rPr>
        <w:tab/>
      </w:r>
      <w:r w:rsidRPr="00E476C6">
        <w:rPr>
          <w:rFonts w:ascii="GHEA Grapalat" w:hAnsi="GHEA Grapalat"/>
          <w:sz w:val="22"/>
          <w:szCs w:val="22"/>
        </w:rPr>
        <w:t>ценовое предложение согласно Приложению №</w:t>
      </w:r>
      <w:r w:rsidR="00385C27" w:rsidRPr="00E476C6">
        <w:rPr>
          <w:rFonts w:ascii="GHEA Grapalat" w:hAnsi="GHEA Grapalat"/>
          <w:sz w:val="22"/>
          <w:szCs w:val="22"/>
        </w:rPr>
        <w:t>2</w:t>
      </w:r>
      <w:r w:rsidRPr="00E476C6">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E476C6">
        <w:rPr>
          <w:rFonts w:ascii="GHEA Grapalat" w:hAnsi="GHEA Grapalat"/>
          <w:sz w:val="22"/>
          <w:szCs w:val="22"/>
        </w:rPr>
        <w:t xml:space="preserve"> (совокупность себестоимости и прогнозируемой прибыли</w:t>
      </w:r>
      <w:r w:rsidR="00A57B1A" w:rsidRPr="00E476C6">
        <w:rPr>
          <w:rFonts w:ascii="GHEA Grapalat" w:hAnsi="GHEA Grapalat"/>
          <w:sz w:val="22"/>
          <w:szCs w:val="22"/>
        </w:rPr>
        <w:t>)</w:t>
      </w:r>
      <w:r w:rsidRPr="00E476C6">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E476C6">
        <w:rPr>
          <w:rFonts w:ascii="GHEA Grapalat" w:hAnsi="GHEA Grapalat"/>
          <w:sz w:val="22"/>
          <w:szCs w:val="22"/>
        </w:rPr>
        <w:t xml:space="preserve"> требуются и не представляются.</w:t>
      </w:r>
    </w:p>
    <w:p w:rsidR="009A3F91" w:rsidRPr="00E476C6" w:rsidRDefault="009A3F91" w:rsidP="00E476C6">
      <w:pPr>
        <w:widowControl w:val="0"/>
        <w:tabs>
          <w:tab w:val="left" w:pos="1134"/>
        </w:tabs>
        <w:ind w:firstLine="567"/>
        <w:jc w:val="both"/>
        <w:rPr>
          <w:rFonts w:ascii="GHEA Grapalat" w:hAnsi="GHEA Grapalat"/>
          <w:sz w:val="22"/>
          <w:szCs w:val="22"/>
        </w:rPr>
      </w:pPr>
    </w:p>
    <w:p w:rsidR="008937EA" w:rsidRPr="00E476C6" w:rsidRDefault="008937EA" w:rsidP="00E476C6">
      <w:pPr>
        <w:widowControl w:val="0"/>
        <w:spacing w:line="360" w:lineRule="auto"/>
        <w:jc w:val="center"/>
        <w:rPr>
          <w:rFonts w:ascii="GHEA Grapalat" w:hAnsi="GHEA Grapalat" w:cs="Sylfaen"/>
          <w:b/>
          <w:sz w:val="22"/>
          <w:szCs w:val="22"/>
        </w:rPr>
      </w:pPr>
      <w:r w:rsidRPr="00E476C6">
        <w:rPr>
          <w:rFonts w:ascii="GHEA Grapalat" w:hAnsi="GHEA Grapalat"/>
          <w:b/>
          <w:sz w:val="22"/>
          <w:szCs w:val="22"/>
        </w:rPr>
        <w:t>3. ПОРЯДОК ПОДГОТОВКИ ЗАЯВКИ</w:t>
      </w:r>
    </w:p>
    <w:p w:rsidR="008937EA" w:rsidRPr="00E476C6" w:rsidRDefault="00F535C1" w:rsidP="00E476C6">
      <w:pPr>
        <w:widowControl w:val="0"/>
        <w:tabs>
          <w:tab w:val="left" w:pos="1134"/>
        </w:tabs>
        <w:ind w:firstLine="567"/>
        <w:jc w:val="both"/>
        <w:rPr>
          <w:rFonts w:ascii="GHEA Grapalat" w:hAnsi="GHEA Grapalat" w:cs="Sylfaen"/>
          <w:sz w:val="22"/>
          <w:szCs w:val="22"/>
        </w:rPr>
      </w:pPr>
      <w:r w:rsidRPr="00E476C6">
        <w:rPr>
          <w:rFonts w:ascii="GHEA Grapalat" w:hAnsi="GHEA Grapalat"/>
          <w:sz w:val="22"/>
          <w:szCs w:val="22"/>
        </w:rPr>
        <w:t>3</w:t>
      </w:r>
      <w:r w:rsidR="008937EA" w:rsidRPr="00E476C6">
        <w:rPr>
          <w:rFonts w:ascii="GHEA Grapalat" w:hAnsi="GHEA Grapalat"/>
          <w:sz w:val="22"/>
          <w:szCs w:val="22"/>
        </w:rPr>
        <w:t>.1.</w:t>
      </w:r>
      <w:r w:rsidR="008937EA" w:rsidRPr="00E476C6">
        <w:rPr>
          <w:rFonts w:ascii="GHEA Grapalat" w:hAnsi="GHEA Grapalat"/>
          <w:sz w:val="22"/>
          <w:szCs w:val="22"/>
        </w:rPr>
        <w:tab/>
        <w:t xml:space="preserve">Участник подает заявку в порядке, установленном настоящим приглашением. </w:t>
      </w:r>
    </w:p>
    <w:p w:rsidR="008937EA" w:rsidRPr="00E476C6" w:rsidRDefault="008937EA" w:rsidP="00E476C6">
      <w:pPr>
        <w:widowControl w:val="0"/>
        <w:ind w:firstLine="567"/>
        <w:jc w:val="both"/>
        <w:rPr>
          <w:rFonts w:ascii="GHEA Grapalat" w:hAnsi="GHEA Grapalat" w:cs="Sylfaen"/>
          <w:sz w:val="22"/>
          <w:szCs w:val="22"/>
        </w:rPr>
      </w:pPr>
      <w:r w:rsidRPr="00E476C6">
        <w:rPr>
          <w:rFonts w:ascii="GHEA Grapalat" w:hAnsi="GHEA Grapalat"/>
          <w:b/>
          <w:sz w:val="22"/>
          <w:szCs w:val="22"/>
        </w:rPr>
        <w:t xml:space="preserve">Предложения участника, относящиеся к ним </w:t>
      </w:r>
      <w:r w:rsidR="009A3F91" w:rsidRPr="00E476C6">
        <w:rPr>
          <w:rFonts w:ascii="GHEA Grapalat" w:hAnsi="GHEA Grapalat"/>
          <w:b/>
          <w:sz w:val="22"/>
          <w:szCs w:val="22"/>
        </w:rPr>
        <w:t>документы,</w:t>
      </w:r>
      <w:r w:rsidRPr="00E476C6">
        <w:rPr>
          <w:rFonts w:ascii="GHEA Grapalat" w:hAnsi="GHEA Grapalat"/>
          <w:b/>
          <w:sz w:val="22"/>
          <w:szCs w:val="22"/>
        </w:rPr>
        <w:t xml:space="preserve"> вкладываются в конверт, который заклеивается представляющим его лицом</w:t>
      </w:r>
      <w:r w:rsidRPr="00E476C6">
        <w:rPr>
          <w:rFonts w:ascii="GHEA Grapalat" w:hAnsi="GHEA Grapalat"/>
          <w:sz w:val="22"/>
          <w:szCs w:val="22"/>
        </w:rPr>
        <w:t xml:space="preserve">. Вложенные в конверт документы формируются из </w:t>
      </w:r>
      <w:r w:rsidRPr="00E476C6">
        <w:rPr>
          <w:rFonts w:ascii="GHEA Grapalat" w:hAnsi="GHEA Grapalat"/>
          <w:b/>
          <w:sz w:val="22"/>
          <w:szCs w:val="22"/>
        </w:rPr>
        <w:t>оригиналов</w:t>
      </w:r>
      <w:r w:rsidRPr="00E476C6">
        <w:rPr>
          <w:rFonts w:ascii="GHEA Grapalat" w:hAnsi="GHEA Grapalat"/>
          <w:sz w:val="22"/>
          <w:szCs w:val="22"/>
        </w:rPr>
        <w:t xml:space="preserve"> (за</w:t>
      </w:r>
      <w:r w:rsidRPr="00E476C6">
        <w:rPr>
          <w:rFonts w:ascii="Courier New" w:hAnsi="Courier New" w:cs="Courier New"/>
          <w:sz w:val="22"/>
          <w:szCs w:val="22"/>
        </w:rPr>
        <w:t> </w:t>
      </w:r>
      <w:r w:rsidRPr="00E476C6">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476C6">
        <w:rPr>
          <w:rFonts w:ascii="Courier New" w:hAnsi="Courier New" w:cs="Courier New"/>
          <w:sz w:val="22"/>
          <w:szCs w:val="22"/>
        </w:rPr>
        <w:t> </w:t>
      </w:r>
      <w:r w:rsidRPr="00E476C6">
        <w:rPr>
          <w:rFonts w:ascii="GHEA Grapalat" w:hAnsi="GHEA Grapalat"/>
          <w:sz w:val="22"/>
          <w:szCs w:val="22"/>
        </w:rPr>
        <w:t xml:space="preserve">оригинала) и </w:t>
      </w:r>
      <w:r w:rsidRPr="00E476C6">
        <w:rPr>
          <w:rFonts w:ascii="GHEA Grapalat" w:hAnsi="GHEA Grapalat"/>
          <w:b/>
          <w:sz w:val="22"/>
          <w:szCs w:val="22"/>
        </w:rPr>
        <w:t xml:space="preserve">копий в </w:t>
      </w:r>
      <w:r w:rsidR="00C748C9" w:rsidRPr="00E476C6">
        <w:rPr>
          <w:rFonts w:ascii="GHEA Grapalat" w:hAnsi="GHEA Grapalat"/>
          <w:b/>
          <w:sz w:val="22"/>
          <w:szCs w:val="22"/>
        </w:rPr>
        <w:t>1</w:t>
      </w:r>
      <w:r w:rsidRPr="00E476C6">
        <w:rPr>
          <w:rFonts w:ascii="GHEA Grapalat" w:hAnsi="GHEA Grapalat"/>
          <w:b/>
          <w:sz w:val="22"/>
          <w:szCs w:val="22"/>
        </w:rPr>
        <w:t xml:space="preserve"> </w:t>
      </w:r>
      <w:r w:rsidR="00C748C9" w:rsidRPr="00E476C6">
        <w:rPr>
          <w:rFonts w:ascii="GHEA Grapalat" w:hAnsi="GHEA Grapalat"/>
          <w:b/>
          <w:sz w:val="22"/>
          <w:szCs w:val="22"/>
        </w:rPr>
        <w:t>экземпляр</w:t>
      </w:r>
      <w:r w:rsidRPr="00E476C6">
        <w:rPr>
          <w:rFonts w:ascii="GHEA Grapalat" w:hAnsi="GHEA Grapalat"/>
          <w:sz w:val="22"/>
          <w:szCs w:val="22"/>
        </w:rPr>
        <w:t xml:space="preserve">. На пакетах документов пишутся соответственно слова </w:t>
      </w:r>
      <w:r w:rsidRPr="00E476C6">
        <w:rPr>
          <w:rFonts w:ascii="GHEA Grapalat" w:hAnsi="GHEA Grapalat"/>
          <w:b/>
          <w:sz w:val="22"/>
          <w:szCs w:val="22"/>
        </w:rPr>
        <w:t>"оригинал"</w:t>
      </w:r>
      <w:r w:rsidRPr="00E476C6">
        <w:rPr>
          <w:rFonts w:ascii="GHEA Grapalat" w:hAnsi="GHEA Grapalat"/>
          <w:sz w:val="22"/>
          <w:szCs w:val="22"/>
        </w:rPr>
        <w:t xml:space="preserve"> и </w:t>
      </w:r>
      <w:r w:rsidRPr="00E476C6">
        <w:rPr>
          <w:rFonts w:ascii="GHEA Grapalat" w:hAnsi="GHEA Grapalat"/>
          <w:b/>
          <w:sz w:val="22"/>
          <w:szCs w:val="22"/>
        </w:rPr>
        <w:t>"копия"</w:t>
      </w:r>
      <w:r w:rsidRPr="00E476C6">
        <w:rPr>
          <w:rFonts w:ascii="GHEA Grapalat" w:hAnsi="GHEA Grapalat"/>
          <w:sz w:val="22"/>
          <w:szCs w:val="22"/>
        </w:rPr>
        <w:t>. Вместо оригиналов документов, включенных в заявку, могут быть представлены нотариально заверенные копии этих документов.</w:t>
      </w:r>
    </w:p>
    <w:p w:rsidR="008937EA" w:rsidRPr="00E476C6" w:rsidRDefault="008937EA" w:rsidP="00E476C6">
      <w:pPr>
        <w:widowControl w:val="0"/>
        <w:ind w:firstLine="567"/>
        <w:jc w:val="both"/>
        <w:rPr>
          <w:rFonts w:ascii="GHEA Grapalat" w:hAnsi="GHEA Grapalat"/>
          <w:sz w:val="22"/>
          <w:szCs w:val="22"/>
        </w:rPr>
      </w:pPr>
      <w:r w:rsidRPr="00E476C6">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E476C6" w:rsidRDefault="008937EA"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4.2.</w:t>
      </w:r>
      <w:r w:rsidRPr="00E476C6">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rsidR="008937EA" w:rsidRPr="00E476C6" w:rsidRDefault="008937EA" w:rsidP="00E476C6">
      <w:pPr>
        <w:widowControl w:val="0"/>
        <w:tabs>
          <w:tab w:val="left" w:pos="1134"/>
        </w:tabs>
        <w:ind w:firstLine="567"/>
        <w:rPr>
          <w:rFonts w:ascii="GHEA Grapalat" w:hAnsi="GHEA Grapalat"/>
          <w:sz w:val="22"/>
          <w:szCs w:val="22"/>
        </w:rPr>
      </w:pPr>
      <w:r w:rsidRPr="00E476C6">
        <w:rPr>
          <w:rFonts w:ascii="GHEA Grapalat" w:hAnsi="GHEA Grapalat"/>
          <w:sz w:val="22"/>
          <w:szCs w:val="22"/>
        </w:rPr>
        <w:t>1)</w:t>
      </w:r>
      <w:r w:rsidRPr="00E476C6">
        <w:rPr>
          <w:rFonts w:ascii="GHEA Grapalat" w:hAnsi="GHEA Grapalat"/>
          <w:sz w:val="22"/>
          <w:szCs w:val="22"/>
        </w:rPr>
        <w:tab/>
        <w:t>наименование заказчика и место (адрес) подачи заявки;</w:t>
      </w:r>
    </w:p>
    <w:p w:rsidR="008937EA" w:rsidRPr="00E476C6" w:rsidRDefault="008937EA"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w:t>
      </w:r>
      <w:r w:rsidRPr="00E476C6">
        <w:rPr>
          <w:rFonts w:ascii="GHEA Grapalat" w:hAnsi="GHEA Grapalat"/>
          <w:sz w:val="22"/>
          <w:szCs w:val="22"/>
        </w:rPr>
        <w:tab/>
        <w:t xml:space="preserve">код </w:t>
      </w:r>
      <w:r w:rsidR="00F535C1" w:rsidRPr="00E476C6">
        <w:rPr>
          <w:rFonts w:ascii="GHEA Grapalat" w:hAnsi="GHEA Grapalat"/>
          <w:sz w:val="22"/>
          <w:szCs w:val="22"/>
        </w:rPr>
        <w:t>процедуры</w:t>
      </w:r>
      <w:r w:rsidRPr="00E476C6">
        <w:rPr>
          <w:rFonts w:ascii="GHEA Grapalat" w:hAnsi="GHEA Grapalat"/>
          <w:sz w:val="22"/>
          <w:szCs w:val="22"/>
        </w:rPr>
        <w:t>;</w:t>
      </w:r>
    </w:p>
    <w:p w:rsidR="008937EA" w:rsidRPr="00E476C6" w:rsidRDefault="008937EA"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3)</w:t>
      </w:r>
      <w:r w:rsidRPr="00E476C6">
        <w:rPr>
          <w:rFonts w:ascii="GHEA Grapalat" w:hAnsi="GHEA Grapalat"/>
          <w:sz w:val="22"/>
          <w:szCs w:val="22"/>
        </w:rPr>
        <w:tab/>
        <w:t>слова “не вскрывать до заседания по вскрытию заявок”;</w:t>
      </w:r>
    </w:p>
    <w:p w:rsidR="008937EA" w:rsidRPr="00E476C6" w:rsidRDefault="008937EA"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4)</w:t>
      </w:r>
      <w:r w:rsidRPr="00E476C6">
        <w:rPr>
          <w:rFonts w:ascii="GHEA Grapalat" w:hAnsi="GHEA Grapalat"/>
          <w:sz w:val="22"/>
          <w:szCs w:val="22"/>
        </w:rPr>
        <w:tab/>
        <w:t>наименование (имя), место нахождения и номер телефона участника.</w:t>
      </w:r>
    </w:p>
    <w:p w:rsidR="00986620" w:rsidRPr="00E476C6" w:rsidRDefault="008937EA" w:rsidP="00E476C6">
      <w:pPr>
        <w:widowControl w:val="0"/>
        <w:tabs>
          <w:tab w:val="left" w:pos="1134"/>
        </w:tabs>
        <w:ind w:firstLine="567"/>
        <w:jc w:val="both"/>
        <w:rPr>
          <w:rFonts w:ascii="GHEA Grapalat" w:hAnsi="GHEA Grapalat"/>
          <w:b/>
          <w:sz w:val="22"/>
        </w:rPr>
      </w:pPr>
      <w:r w:rsidRPr="00E476C6">
        <w:rPr>
          <w:rFonts w:ascii="GHEA Grapalat" w:hAnsi="GHEA Grapalat"/>
          <w:sz w:val="22"/>
          <w:szCs w:val="22"/>
        </w:rPr>
        <w:t>4.3.</w:t>
      </w:r>
      <w:r w:rsidRPr="00E476C6">
        <w:rPr>
          <w:rFonts w:ascii="GHEA Grapalat" w:hAnsi="GHEA Grapalat"/>
          <w:sz w:val="22"/>
          <w:szCs w:val="22"/>
        </w:rPr>
        <w:tab/>
        <w:t>На заседании по вскрытию заявок комиссия отклоняет заявки, не</w:t>
      </w:r>
      <w:r w:rsidRPr="00E476C6">
        <w:rPr>
          <w:rFonts w:ascii="Courier New" w:hAnsi="Courier New" w:cs="Courier New"/>
          <w:sz w:val="22"/>
          <w:szCs w:val="22"/>
        </w:rPr>
        <w:t> </w:t>
      </w:r>
      <w:r w:rsidRPr="00E476C6">
        <w:rPr>
          <w:rFonts w:ascii="GHEA Grapalat" w:hAnsi="GHEA Grapalat"/>
          <w:sz w:val="22"/>
          <w:szCs w:val="22"/>
        </w:rPr>
        <w:t xml:space="preserve">соответствующие требованиям пунктов </w:t>
      </w:r>
      <w:r w:rsidR="00EE46E2" w:rsidRPr="00E476C6">
        <w:rPr>
          <w:rFonts w:ascii="GHEA Grapalat" w:hAnsi="GHEA Grapalat"/>
          <w:sz w:val="22"/>
          <w:szCs w:val="22"/>
        </w:rPr>
        <w:t>3</w:t>
      </w:r>
      <w:r w:rsidRPr="00E476C6">
        <w:rPr>
          <w:rFonts w:ascii="GHEA Grapalat" w:hAnsi="GHEA Grapalat"/>
          <w:sz w:val="22"/>
          <w:szCs w:val="22"/>
        </w:rPr>
        <w:t xml:space="preserve">.1 и </w:t>
      </w:r>
      <w:r w:rsidR="00EE46E2" w:rsidRPr="00E476C6">
        <w:rPr>
          <w:rFonts w:ascii="GHEA Grapalat" w:hAnsi="GHEA Grapalat"/>
          <w:sz w:val="22"/>
          <w:szCs w:val="22"/>
        </w:rPr>
        <w:t>3</w:t>
      </w:r>
      <w:r w:rsidRPr="00E476C6">
        <w:rPr>
          <w:rFonts w:ascii="GHEA Grapalat" w:hAnsi="GHEA Grapalat"/>
          <w:sz w:val="22"/>
          <w:szCs w:val="22"/>
        </w:rPr>
        <w:t>.2 настоящей инструкции, и в том же виде возвращает подающему их лицу.</w:t>
      </w:r>
      <w:r w:rsidR="00986620" w:rsidRPr="00E476C6">
        <w:rPr>
          <w:rFonts w:ascii="GHEA Grapalat" w:hAnsi="GHEA Grapalat"/>
          <w:b/>
        </w:rPr>
        <w:br w:type="page"/>
      </w:r>
    </w:p>
    <w:p w:rsidR="00B2572B" w:rsidRPr="00E476C6" w:rsidRDefault="00B2572B" w:rsidP="00E476C6">
      <w:pPr>
        <w:pStyle w:val="norm"/>
        <w:widowControl w:val="0"/>
        <w:spacing w:line="240" w:lineRule="auto"/>
        <w:ind w:firstLine="284"/>
        <w:jc w:val="right"/>
        <w:rPr>
          <w:rFonts w:ascii="GHEA Grapalat" w:hAnsi="GHEA Grapalat" w:cs="Arial"/>
          <w:b/>
          <w:szCs w:val="24"/>
        </w:rPr>
      </w:pPr>
      <w:r w:rsidRPr="00E476C6">
        <w:rPr>
          <w:rFonts w:ascii="GHEA Grapalat" w:hAnsi="GHEA Grapalat"/>
          <w:b/>
          <w:szCs w:val="24"/>
        </w:rPr>
        <w:lastRenderedPageBreak/>
        <w:t>Приложение № 1</w:t>
      </w:r>
    </w:p>
    <w:p w:rsidR="00B2572B" w:rsidRPr="00E476C6" w:rsidRDefault="00B2572B" w:rsidP="00E476C6">
      <w:pPr>
        <w:pStyle w:val="BodyTextIndent3"/>
        <w:widowControl w:val="0"/>
        <w:spacing w:after="160" w:line="240" w:lineRule="auto"/>
        <w:jc w:val="right"/>
        <w:rPr>
          <w:rFonts w:ascii="GHEA Grapalat" w:hAnsi="GHEA Grapalat" w:cs="Arial"/>
          <w:b/>
          <w:sz w:val="22"/>
          <w:szCs w:val="24"/>
        </w:rPr>
      </w:pPr>
      <w:r w:rsidRPr="00E476C6">
        <w:rPr>
          <w:rFonts w:ascii="GHEA Grapalat" w:hAnsi="GHEA Grapalat"/>
          <w:b/>
          <w:sz w:val="22"/>
          <w:szCs w:val="24"/>
        </w:rPr>
        <w:t xml:space="preserve">к Приглашению </w:t>
      </w:r>
      <w:r w:rsidR="00EB6FE5" w:rsidRPr="00E476C6">
        <w:rPr>
          <w:rFonts w:ascii="GHEA Grapalat" w:hAnsi="GHEA Grapalat"/>
          <w:b/>
          <w:sz w:val="22"/>
          <w:szCs w:val="24"/>
        </w:rPr>
        <w:t>на открытый конкурс</w:t>
      </w:r>
      <w:r w:rsidR="00123294" w:rsidRPr="00E476C6">
        <w:rPr>
          <w:rFonts w:ascii="GHEA Grapalat" w:hAnsi="GHEA Grapalat" w:cs="Arial"/>
          <w:b/>
          <w:sz w:val="22"/>
          <w:szCs w:val="24"/>
        </w:rPr>
        <w:br/>
      </w:r>
      <w:r w:rsidRPr="00E476C6">
        <w:rPr>
          <w:rFonts w:ascii="GHEA Grapalat" w:hAnsi="GHEA Grapalat"/>
          <w:b/>
          <w:sz w:val="22"/>
          <w:szCs w:val="24"/>
        </w:rPr>
        <w:t xml:space="preserve">под кодом </w:t>
      </w:r>
      <w:r w:rsidR="00AE531D" w:rsidRPr="00E476C6">
        <w:rPr>
          <w:rFonts w:ascii="GHEA Grapalat" w:hAnsi="GHEA Grapalat"/>
          <w:b/>
          <w:sz w:val="22"/>
          <w:szCs w:val="24"/>
          <w:lang w:val="it-IT"/>
        </w:rPr>
        <w:t>ԿԴՄՀՀ-ԲՄԱՊՁԲ-22/3</w:t>
      </w:r>
    </w:p>
    <w:p w:rsidR="00B2572B" w:rsidRPr="00E476C6" w:rsidRDefault="00B2572B" w:rsidP="00E476C6">
      <w:pPr>
        <w:widowControl w:val="0"/>
        <w:spacing w:after="120"/>
        <w:jc w:val="center"/>
        <w:rPr>
          <w:rFonts w:ascii="GHEA Grapalat" w:hAnsi="GHEA Grapalat" w:cs="Sylfaen"/>
          <w:b/>
          <w:sz w:val="22"/>
        </w:rPr>
      </w:pPr>
    </w:p>
    <w:p w:rsidR="00B2572B" w:rsidRPr="00E476C6" w:rsidRDefault="00B2572B" w:rsidP="00E476C6">
      <w:pPr>
        <w:widowControl w:val="0"/>
        <w:spacing w:after="160"/>
        <w:jc w:val="center"/>
        <w:rPr>
          <w:rFonts w:ascii="GHEA Grapalat" w:hAnsi="GHEA Grapalat" w:cs="Arial"/>
          <w:b/>
          <w:sz w:val="22"/>
        </w:rPr>
      </w:pPr>
      <w:r w:rsidRPr="00E476C6">
        <w:rPr>
          <w:rFonts w:ascii="GHEA Grapalat" w:hAnsi="GHEA Grapalat"/>
          <w:b/>
          <w:sz w:val="22"/>
        </w:rPr>
        <w:t>ЗАЯВЛЕНИЕ</w:t>
      </w:r>
      <w:r w:rsidR="00350210" w:rsidRPr="00E476C6">
        <w:rPr>
          <w:rFonts w:ascii="GHEA Grapalat" w:hAnsi="GHEA Grapalat"/>
          <w:b/>
          <w:sz w:val="22"/>
        </w:rPr>
        <w:t>-</w:t>
      </w:r>
      <w:r w:rsidR="005A6435" w:rsidRPr="00E476C6">
        <w:rPr>
          <w:rFonts w:ascii="GHEA Grapalat" w:hAnsi="GHEA Grapalat"/>
          <w:b/>
          <w:sz w:val="22"/>
        </w:rPr>
        <w:t xml:space="preserve">ОБЪЯВЛЕНИЕ </w:t>
      </w:r>
      <w:r w:rsidRPr="00E476C6">
        <w:rPr>
          <w:rFonts w:ascii="GHEA Grapalat" w:hAnsi="GHEA Grapalat"/>
          <w:b/>
          <w:sz w:val="22"/>
        </w:rPr>
        <w:t>*</w:t>
      </w:r>
    </w:p>
    <w:p w:rsidR="00B2572B" w:rsidRPr="00E476C6" w:rsidRDefault="00B2572B" w:rsidP="00E476C6">
      <w:pPr>
        <w:pStyle w:val="Heading6"/>
        <w:keepNext w:val="0"/>
        <w:widowControl w:val="0"/>
        <w:spacing w:after="160"/>
        <w:jc w:val="center"/>
        <w:rPr>
          <w:rFonts w:ascii="GHEA Grapalat" w:hAnsi="GHEA Grapalat" w:cs="Arial"/>
          <w:color w:val="auto"/>
          <w:szCs w:val="24"/>
        </w:rPr>
      </w:pPr>
      <w:r w:rsidRPr="00E476C6">
        <w:rPr>
          <w:rFonts w:ascii="GHEA Grapalat" w:hAnsi="GHEA Grapalat"/>
          <w:color w:val="auto"/>
          <w:szCs w:val="24"/>
        </w:rPr>
        <w:t xml:space="preserve">на участие в </w:t>
      </w:r>
      <w:r w:rsidR="00AE531D" w:rsidRPr="00E476C6">
        <w:rPr>
          <w:rFonts w:ascii="GHEA Grapalat" w:hAnsi="GHEA Grapalat"/>
          <w:color w:val="auto"/>
          <w:szCs w:val="24"/>
        </w:rPr>
        <w:t>ОТКРЫТЫЙ КОНКУРС</w:t>
      </w:r>
      <w:r w:rsidR="00AA7117" w:rsidRPr="00E476C6">
        <w:rPr>
          <w:rFonts w:ascii="GHEA Grapalat" w:hAnsi="GHEA Grapalat"/>
          <w:color w:val="auto"/>
          <w:szCs w:val="24"/>
        </w:rPr>
        <w:t xml:space="preserve"> </w:t>
      </w:r>
    </w:p>
    <w:p w:rsidR="00374F4A" w:rsidRPr="00E476C6" w:rsidRDefault="00374F4A" w:rsidP="00E476C6">
      <w:pPr>
        <w:jc w:val="both"/>
        <w:rPr>
          <w:rFonts w:ascii="GHEA Grapalat" w:hAnsi="GHEA Grapalat"/>
          <w:sz w:val="22"/>
        </w:rPr>
      </w:pPr>
      <w:r w:rsidRPr="00E476C6">
        <w:rPr>
          <w:rFonts w:ascii="GHEA Grapalat" w:hAnsi="GHEA Grapalat"/>
          <w:sz w:val="22"/>
        </w:rPr>
        <w:t xml:space="preserve">______________________________________________________________заявляет, что </w:t>
      </w:r>
    </w:p>
    <w:p w:rsidR="00374F4A" w:rsidRPr="00E476C6" w:rsidRDefault="00374F4A" w:rsidP="00E476C6">
      <w:pPr>
        <w:spacing w:after="160"/>
        <w:ind w:left="2694"/>
        <w:jc w:val="both"/>
        <w:rPr>
          <w:rFonts w:ascii="GHEA Grapalat" w:hAnsi="GHEA Grapalat"/>
          <w:sz w:val="14"/>
        </w:rPr>
      </w:pPr>
      <w:r w:rsidRPr="00E476C6">
        <w:rPr>
          <w:rFonts w:ascii="GHEA Grapalat" w:hAnsi="GHEA Grapalat"/>
          <w:sz w:val="14"/>
        </w:rPr>
        <w:t xml:space="preserve">наименование участника </w:t>
      </w:r>
    </w:p>
    <w:p w:rsidR="00374F4A" w:rsidRPr="00E476C6" w:rsidRDefault="00374F4A" w:rsidP="00E476C6">
      <w:pPr>
        <w:jc w:val="both"/>
        <w:rPr>
          <w:rFonts w:ascii="GHEA Grapalat" w:hAnsi="GHEA Grapalat"/>
          <w:sz w:val="22"/>
          <w:u w:val="single"/>
        </w:rPr>
      </w:pPr>
      <w:r w:rsidRPr="00E476C6">
        <w:rPr>
          <w:rFonts w:ascii="GHEA Grapalat" w:hAnsi="GHEA Grapalat"/>
          <w:sz w:val="22"/>
        </w:rPr>
        <w:t>желает участвовать в лоте (лотах)_______________________________ объявленного</w:t>
      </w:r>
    </w:p>
    <w:p w:rsidR="00374F4A" w:rsidRPr="00E476C6" w:rsidRDefault="00374F4A" w:rsidP="00E476C6">
      <w:pPr>
        <w:spacing w:after="160"/>
        <w:ind w:left="4395"/>
        <w:jc w:val="both"/>
        <w:rPr>
          <w:rFonts w:ascii="GHEA Grapalat" w:hAnsi="GHEA Grapalat" w:cs="Sylfaen"/>
          <w:sz w:val="14"/>
        </w:rPr>
      </w:pPr>
      <w:r w:rsidRPr="00E476C6">
        <w:rPr>
          <w:rFonts w:ascii="GHEA Grapalat" w:hAnsi="GHEA Grapalat"/>
          <w:sz w:val="14"/>
        </w:rPr>
        <w:t>номер лота (лотов)</w:t>
      </w:r>
    </w:p>
    <w:p w:rsidR="00374F4A" w:rsidRPr="00E476C6" w:rsidRDefault="0042706C" w:rsidP="00E476C6">
      <w:pPr>
        <w:jc w:val="both"/>
        <w:rPr>
          <w:rFonts w:ascii="GHEA Grapalat" w:hAnsi="GHEA Grapalat" w:cs="Sylfaen"/>
          <w:sz w:val="22"/>
        </w:rPr>
      </w:pPr>
      <w:r w:rsidRPr="00E476C6">
        <w:rPr>
          <w:rFonts w:ascii="GHEA Grapalat" w:hAnsi="GHEA Grapalat"/>
          <w:sz w:val="22"/>
        </w:rPr>
        <w:t>ГНКО “Спортивно-концертный комплекс имени Карена Демирчяна”</w:t>
      </w:r>
      <w:r w:rsidR="00374F4A" w:rsidRPr="00E476C6">
        <w:rPr>
          <w:rFonts w:ascii="GHEA Grapalat" w:hAnsi="GHEA Grapalat"/>
          <w:sz w:val="22"/>
        </w:rPr>
        <w:t xml:space="preserve"> под кодом </w:t>
      </w:r>
      <w:r w:rsidR="00AE531D" w:rsidRPr="00E476C6">
        <w:rPr>
          <w:rFonts w:ascii="GHEA Grapalat" w:hAnsi="GHEA Grapalat"/>
          <w:b/>
          <w:sz w:val="22"/>
          <w:lang w:val="it-IT"/>
        </w:rPr>
        <w:t>ԿԴՄՀՀ-ԲՄԱՊՁԲ-22/3</w:t>
      </w:r>
      <w:r w:rsidR="009A3F91" w:rsidRPr="00E476C6">
        <w:rPr>
          <w:rFonts w:ascii="GHEA Grapalat" w:hAnsi="GHEA Grapalat" w:cs="Sylfaen"/>
          <w:sz w:val="22"/>
        </w:rPr>
        <w:t xml:space="preserve"> </w:t>
      </w:r>
      <w:r w:rsidR="009A3F91" w:rsidRPr="00E476C6">
        <w:rPr>
          <w:rFonts w:ascii="GHEA Grapalat" w:hAnsi="GHEA Grapalat"/>
          <w:sz w:val="22"/>
        </w:rPr>
        <w:t>запрос катировок</w:t>
      </w:r>
      <w:r w:rsidR="00374F4A" w:rsidRPr="00E476C6">
        <w:rPr>
          <w:rFonts w:ascii="GHEA Grapalat" w:hAnsi="GHEA Grapalat"/>
          <w:sz w:val="22"/>
        </w:rPr>
        <w:t xml:space="preserve"> и в соответствии с требованиями приглашения подает заявку.</w:t>
      </w:r>
    </w:p>
    <w:p w:rsidR="00374F4A" w:rsidRPr="00E476C6" w:rsidRDefault="00374F4A" w:rsidP="00E476C6">
      <w:pPr>
        <w:jc w:val="both"/>
        <w:rPr>
          <w:rFonts w:ascii="GHEA Grapalat" w:hAnsi="GHEA Grapalat"/>
          <w:sz w:val="22"/>
        </w:rPr>
      </w:pPr>
      <w:r w:rsidRPr="00E476C6">
        <w:rPr>
          <w:rFonts w:ascii="GHEA Grapalat" w:hAnsi="GHEA Grapalat"/>
          <w:sz w:val="22"/>
        </w:rPr>
        <w:t>__________________________________________________ заявляет и заверяет, что</w:t>
      </w:r>
    </w:p>
    <w:p w:rsidR="00374F4A" w:rsidRPr="00E476C6" w:rsidRDefault="00374F4A" w:rsidP="00E476C6">
      <w:pPr>
        <w:spacing w:after="160"/>
        <w:ind w:left="1843"/>
        <w:jc w:val="both"/>
        <w:rPr>
          <w:rFonts w:ascii="GHEA Grapalat" w:hAnsi="GHEA Grapalat" w:cs="Sylfaen"/>
          <w:sz w:val="14"/>
        </w:rPr>
      </w:pPr>
      <w:r w:rsidRPr="00E476C6">
        <w:rPr>
          <w:rFonts w:ascii="GHEA Grapalat" w:hAnsi="GHEA Grapalat"/>
          <w:sz w:val="14"/>
        </w:rPr>
        <w:t>наименование участника</w:t>
      </w:r>
    </w:p>
    <w:p w:rsidR="00374F4A" w:rsidRPr="00E476C6" w:rsidRDefault="00374F4A" w:rsidP="00E476C6">
      <w:pPr>
        <w:jc w:val="both"/>
        <w:rPr>
          <w:rFonts w:ascii="GHEA Grapalat" w:hAnsi="GHEA Grapalat" w:cs="Sylfaen"/>
          <w:sz w:val="22"/>
        </w:rPr>
      </w:pPr>
      <w:r w:rsidRPr="00E476C6">
        <w:rPr>
          <w:rFonts w:ascii="GHEA Grapalat" w:hAnsi="GHEA Grapalat"/>
          <w:sz w:val="22"/>
        </w:rPr>
        <w:t>является резидентом ______________________________________________________</w:t>
      </w:r>
      <w:r w:rsidR="00D04575" w:rsidRPr="00E476C6">
        <w:rPr>
          <w:rFonts w:ascii="GHEA Grapalat" w:hAnsi="GHEA Grapalat"/>
          <w:sz w:val="22"/>
        </w:rPr>
        <w:t>.</w:t>
      </w:r>
    </w:p>
    <w:p w:rsidR="00374F4A" w:rsidRPr="00E476C6" w:rsidRDefault="00374F4A" w:rsidP="00E476C6">
      <w:pPr>
        <w:spacing w:after="160"/>
        <w:ind w:left="4111"/>
        <w:jc w:val="both"/>
        <w:rPr>
          <w:rFonts w:ascii="GHEA Grapalat" w:hAnsi="GHEA Grapalat" w:cs="Arial"/>
          <w:sz w:val="14"/>
        </w:rPr>
      </w:pPr>
      <w:r w:rsidRPr="00E476C6">
        <w:rPr>
          <w:rFonts w:ascii="GHEA Grapalat" w:hAnsi="GHEA Grapalat"/>
          <w:sz w:val="14"/>
        </w:rPr>
        <w:t>наименование страны</w:t>
      </w:r>
    </w:p>
    <w:p w:rsidR="000612B9" w:rsidRPr="00E476C6" w:rsidRDefault="000612B9" w:rsidP="00E476C6">
      <w:pPr>
        <w:jc w:val="both"/>
        <w:rPr>
          <w:rFonts w:ascii="GHEA Grapalat" w:hAnsi="GHEA Grapalat"/>
          <w:sz w:val="22"/>
        </w:rPr>
      </w:pPr>
    </w:p>
    <w:p w:rsidR="000612B9" w:rsidRPr="00E476C6" w:rsidRDefault="004F0CAA" w:rsidP="00E476C6">
      <w:pPr>
        <w:jc w:val="both"/>
        <w:rPr>
          <w:rFonts w:ascii="GHEA Grapalat" w:hAnsi="GHEA Grapalat"/>
          <w:sz w:val="22"/>
        </w:rPr>
      </w:pPr>
      <w:r w:rsidRPr="00E476C6">
        <w:rPr>
          <w:rFonts w:ascii="GHEA Grapalat" w:hAnsi="GHEA Grapalat"/>
          <w:sz w:val="22"/>
        </w:rPr>
        <w:t>Данные</w:t>
      </w:r>
      <w:r w:rsidR="002A0700" w:rsidRPr="00E476C6">
        <w:rPr>
          <w:rFonts w:ascii="GHEA Grapalat" w:hAnsi="GHEA Grapalat"/>
          <w:sz w:val="22"/>
        </w:rPr>
        <w:t xml:space="preserve">       </w:t>
      </w:r>
      <w:r w:rsidR="000612B9" w:rsidRPr="00E476C6">
        <w:rPr>
          <w:rFonts w:ascii="GHEA Grapalat" w:hAnsi="GHEA Grapalat"/>
          <w:sz w:val="22"/>
        </w:rPr>
        <w:t>----------------------------------------</w:t>
      </w:r>
      <w:r w:rsidR="00304237" w:rsidRPr="00E476C6">
        <w:rPr>
          <w:rFonts w:ascii="GHEA Grapalat" w:hAnsi="GHEA Grapalat"/>
          <w:sz w:val="22"/>
        </w:rPr>
        <w:t xml:space="preserve">  </w:t>
      </w:r>
      <w:r w:rsidR="00F96993" w:rsidRPr="00E476C6">
        <w:rPr>
          <w:rFonts w:ascii="GHEA Grapalat" w:hAnsi="GHEA Grapalat"/>
          <w:sz w:val="22"/>
        </w:rPr>
        <w:t>следующие</w:t>
      </w:r>
      <w:r w:rsidR="00304237" w:rsidRPr="00E476C6">
        <w:rPr>
          <w:rFonts w:ascii="GHEA Grapalat" w:hAnsi="GHEA Grapalat"/>
          <w:sz w:val="22"/>
        </w:rPr>
        <w:t>:</w:t>
      </w:r>
    </w:p>
    <w:p w:rsidR="002A0700" w:rsidRPr="00E476C6" w:rsidRDefault="002A0700" w:rsidP="00E476C6">
      <w:pPr>
        <w:spacing w:after="160"/>
        <w:ind w:left="1843"/>
        <w:rPr>
          <w:rFonts w:ascii="GHEA Grapalat" w:hAnsi="GHEA Grapalat" w:cs="Sylfaen"/>
          <w:sz w:val="14"/>
          <w:lang w:val="hy-AM"/>
        </w:rPr>
      </w:pPr>
      <w:r w:rsidRPr="00E476C6">
        <w:rPr>
          <w:rFonts w:ascii="GHEA Grapalat" w:hAnsi="GHEA Grapalat"/>
          <w:sz w:val="14"/>
        </w:rPr>
        <w:t>наименование участника</w:t>
      </w:r>
    </w:p>
    <w:p w:rsidR="000612B9" w:rsidRPr="00E476C6" w:rsidRDefault="000612B9" w:rsidP="00E476C6">
      <w:pPr>
        <w:jc w:val="both"/>
        <w:rPr>
          <w:rFonts w:ascii="GHEA Grapalat" w:hAnsi="GHEA Grapalat"/>
          <w:sz w:val="22"/>
        </w:rPr>
      </w:pPr>
    </w:p>
    <w:p w:rsidR="00374F4A" w:rsidRPr="00E476C6" w:rsidRDefault="00374F4A" w:rsidP="00E476C6">
      <w:pPr>
        <w:jc w:val="both"/>
        <w:rPr>
          <w:rFonts w:ascii="GHEA Grapalat" w:hAnsi="GHEA Grapalat"/>
          <w:sz w:val="22"/>
        </w:rPr>
      </w:pPr>
      <w:r w:rsidRPr="00E476C6">
        <w:rPr>
          <w:rFonts w:ascii="GHEA Grapalat" w:hAnsi="GHEA Grapalat"/>
          <w:sz w:val="22"/>
        </w:rPr>
        <w:t xml:space="preserve">Учетный номер налогоплательщика  </w:t>
      </w:r>
      <w:r w:rsidR="00B138F3" w:rsidRPr="00E476C6">
        <w:rPr>
          <w:rFonts w:ascii="GHEA Grapalat" w:hAnsi="GHEA Grapalat"/>
          <w:sz w:val="22"/>
        </w:rPr>
        <w:t xml:space="preserve">             </w:t>
      </w:r>
      <w:r w:rsidRPr="00E476C6">
        <w:rPr>
          <w:rFonts w:ascii="GHEA Grapalat" w:hAnsi="GHEA Grapalat"/>
          <w:sz w:val="22"/>
        </w:rPr>
        <w:t>________________</w:t>
      </w:r>
    </w:p>
    <w:p w:rsidR="00374F4A" w:rsidRPr="00E476C6" w:rsidRDefault="00B138F3" w:rsidP="00E476C6">
      <w:pPr>
        <w:tabs>
          <w:tab w:val="left" w:pos="7371"/>
        </w:tabs>
        <w:ind w:left="4111"/>
        <w:jc w:val="both"/>
        <w:rPr>
          <w:rFonts w:ascii="GHEA Grapalat" w:hAnsi="GHEA Grapalat" w:cs="Arial"/>
          <w:sz w:val="14"/>
        </w:rPr>
      </w:pPr>
      <w:r w:rsidRPr="00E476C6">
        <w:rPr>
          <w:rFonts w:ascii="GHEA Grapalat" w:hAnsi="GHEA Grapalat"/>
          <w:sz w:val="14"/>
        </w:rPr>
        <w:t xml:space="preserve">               </w:t>
      </w:r>
      <w:r w:rsidR="00374F4A" w:rsidRPr="00E476C6">
        <w:rPr>
          <w:rFonts w:ascii="GHEA Grapalat" w:hAnsi="GHEA Grapalat"/>
          <w:sz w:val="14"/>
        </w:rPr>
        <w:t>учетный номер</w:t>
      </w:r>
      <w:r w:rsidRPr="00E476C6">
        <w:rPr>
          <w:rFonts w:ascii="GHEA Grapalat" w:hAnsi="GHEA Grapalat"/>
          <w:sz w:val="14"/>
        </w:rPr>
        <w:t xml:space="preserve"> </w:t>
      </w:r>
      <w:r w:rsidR="00374F4A" w:rsidRPr="00E476C6">
        <w:rPr>
          <w:rFonts w:ascii="GHEA Grapalat" w:hAnsi="GHEA Grapalat"/>
          <w:sz w:val="14"/>
        </w:rPr>
        <w:t>налогоплательщика</w:t>
      </w:r>
    </w:p>
    <w:p w:rsidR="00B138F3" w:rsidRPr="00E476C6" w:rsidRDefault="00B138F3" w:rsidP="00E476C6">
      <w:pPr>
        <w:jc w:val="both"/>
        <w:rPr>
          <w:rFonts w:ascii="GHEA Grapalat" w:hAnsi="GHEA Grapalat"/>
          <w:sz w:val="22"/>
        </w:rPr>
      </w:pPr>
    </w:p>
    <w:p w:rsidR="00374F4A" w:rsidRPr="00E476C6" w:rsidRDefault="00B138F3" w:rsidP="00E476C6">
      <w:pPr>
        <w:jc w:val="both"/>
        <w:rPr>
          <w:rFonts w:ascii="GHEA Grapalat" w:hAnsi="GHEA Grapalat"/>
          <w:sz w:val="22"/>
        </w:rPr>
      </w:pPr>
      <w:r w:rsidRPr="00E476C6">
        <w:rPr>
          <w:rFonts w:ascii="GHEA Grapalat" w:hAnsi="GHEA Grapalat"/>
          <w:sz w:val="22"/>
        </w:rPr>
        <w:t xml:space="preserve"> </w:t>
      </w:r>
      <w:r w:rsidR="00374F4A" w:rsidRPr="00E476C6">
        <w:rPr>
          <w:rFonts w:ascii="GHEA Grapalat" w:hAnsi="GHEA Grapalat"/>
          <w:sz w:val="22"/>
        </w:rPr>
        <w:t xml:space="preserve">Адрес электронной почты </w:t>
      </w:r>
      <w:r w:rsidRPr="00E476C6">
        <w:rPr>
          <w:rFonts w:ascii="GHEA Grapalat" w:hAnsi="GHEA Grapalat"/>
          <w:sz w:val="22"/>
        </w:rPr>
        <w:t xml:space="preserve">                           </w:t>
      </w:r>
      <w:r w:rsidR="00374F4A" w:rsidRPr="00E476C6">
        <w:rPr>
          <w:rFonts w:ascii="GHEA Grapalat" w:hAnsi="GHEA Grapalat"/>
          <w:sz w:val="22"/>
        </w:rPr>
        <w:t>__________________</w:t>
      </w:r>
    </w:p>
    <w:p w:rsidR="00374F4A" w:rsidRPr="00E476C6" w:rsidRDefault="00B138F3" w:rsidP="00E476C6">
      <w:pPr>
        <w:tabs>
          <w:tab w:val="left" w:pos="6946"/>
        </w:tabs>
        <w:ind w:left="3402" w:firstLine="6"/>
        <w:jc w:val="both"/>
        <w:rPr>
          <w:rFonts w:ascii="GHEA Grapalat" w:hAnsi="GHEA Grapalat"/>
          <w:sz w:val="14"/>
        </w:rPr>
      </w:pPr>
      <w:r w:rsidRPr="00E476C6">
        <w:rPr>
          <w:rFonts w:ascii="GHEA Grapalat" w:hAnsi="GHEA Grapalat"/>
          <w:sz w:val="14"/>
        </w:rPr>
        <w:t xml:space="preserve">                                  </w:t>
      </w:r>
      <w:r w:rsidR="00374F4A" w:rsidRPr="00E476C6">
        <w:rPr>
          <w:rFonts w:ascii="GHEA Grapalat" w:hAnsi="GHEA Grapalat"/>
          <w:sz w:val="14"/>
        </w:rPr>
        <w:t>адрес электронной</w:t>
      </w:r>
      <w:r w:rsidR="00374F4A" w:rsidRPr="00E476C6">
        <w:rPr>
          <w:rFonts w:ascii="GHEA Grapalat" w:hAnsi="GHEA Grapalat"/>
          <w:sz w:val="14"/>
        </w:rPr>
        <w:tab/>
        <w:t>почты</w:t>
      </w:r>
    </w:p>
    <w:p w:rsidR="00B138F3" w:rsidRPr="00E476C6" w:rsidRDefault="00B138F3" w:rsidP="00E476C6">
      <w:pPr>
        <w:jc w:val="both"/>
        <w:rPr>
          <w:rFonts w:ascii="GHEA Grapalat" w:hAnsi="GHEA Grapalat"/>
          <w:sz w:val="22"/>
        </w:rPr>
      </w:pPr>
    </w:p>
    <w:p w:rsidR="009E1181" w:rsidRPr="00E476C6" w:rsidRDefault="00F96993" w:rsidP="00E476C6">
      <w:pPr>
        <w:jc w:val="both"/>
        <w:rPr>
          <w:rFonts w:ascii="GHEA Grapalat" w:hAnsi="GHEA Grapalat"/>
          <w:sz w:val="22"/>
        </w:rPr>
      </w:pPr>
      <w:r w:rsidRPr="00E476C6">
        <w:rPr>
          <w:rFonts w:ascii="GHEA Grapalat" w:hAnsi="GHEA Grapalat"/>
          <w:sz w:val="22"/>
        </w:rPr>
        <w:t>Адрес деятельности</w:t>
      </w:r>
      <w:r w:rsidR="009E1181" w:rsidRPr="00E476C6">
        <w:rPr>
          <w:rFonts w:ascii="GHEA Grapalat" w:hAnsi="GHEA Grapalat"/>
          <w:sz w:val="22"/>
        </w:rPr>
        <w:t xml:space="preserve">              ----------------------------</w:t>
      </w:r>
      <w:r w:rsidR="009627B3" w:rsidRPr="00E476C6">
        <w:rPr>
          <w:rFonts w:ascii="GHEA Grapalat" w:hAnsi="GHEA Grapalat"/>
          <w:sz w:val="22"/>
        </w:rPr>
        <w:t>--------------------------------</w:t>
      </w:r>
    </w:p>
    <w:p w:rsidR="00F96993" w:rsidRPr="00E476C6" w:rsidRDefault="009E1181" w:rsidP="00E476C6">
      <w:pPr>
        <w:jc w:val="both"/>
        <w:rPr>
          <w:rFonts w:ascii="GHEA Grapalat" w:hAnsi="GHEA Grapalat"/>
          <w:sz w:val="16"/>
          <w:szCs w:val="18"/>
        </w:rPr>
      </w:pPr>
      <w:r w:rsidRPr="00E476C6">
        <w:rPr>
          <w:rFonts w:ascii="GHEA Grapalat" w:hAnsi="GHEA Grapalat"/>
          <w:sz w:val="22"/>
        </w:rPr>
        <w:t xml:space="preserve">            </w:t>
      </w:r>
      <w:r w:rsidR="00F96993" w:rsidRPr="00E476C6">
        <w:rPr>
          <w:rFonts w:ascii="GHEA Grapalat" w:hAnsi="GHEA Grapalat"/>
          <w:sz w:val="22"/>
        </w:rPr>
        <w:t xml:space="preserve">  </w:t>
      </w:r>
      <w:r w:rsidRPr="00E476C6">
        <w:rPr>
          <w:rFonts w:ascii="GHEA Grapalat" w:hAnsi="GHEA Grapalat"/>
          <w:sz w:val="22"/>
        </w:rPr>
        <w:t xml:space="preserve">                                </w:t>
      </w:r>
      <w:r w:rsidR="00B138F3" w:rsidRPr="00E476C6">
        <w:rPr>
          <w:rFonts w:ascii="GHEA Grapalat" w:hAnsi="GHEA Grapalat"/>
          <w:sz w:val="22"/>
        </w:rPr>
        <w:t xml:space="preserve">                        </w:t>
      </w:r>
      <w:r w:rsidRPr="00E476C6">
        <w:rPr>
          <w:rFonts w:ascii="GHEA Grapalat" w:hAnsi="GHEA Grapalat"/>
          <w:sz w:val="16"/>
          <w:szCs w:val="18"/>
        </w:rPr>
        <w:t>адрес деятельности</w:t>
      </w:r>
    </w:p>
    <w:p w:rsidR="00B16483" w:rsidRPr="00E476C6" w:rsidRDefault="00B16483" w:rsidP="00E476C6">
      <w:pPr>
        <w:jc w:val="both"/>
        <w:rPr>
          <w:rFonts w:ascii="GHEA Grapalat" w:hAnsi="GHEA Grapalat"/>
          <w:sz w:val="16"/>
          <w:szCs w:val="18"/>
        </w:rPr>
      </w:pPr>
    </w:p>
    <w:p w:rsidR="00B16483" w:rsidRPr="00E476C6" w:rsidRDefault="00B16483" w:rsidP="00E476C6">
      <w:pPr>
        <w:jc w:val="both"/>
        <w:rPr>
          <w:rFonts w:ascii="GHEA Grapalat" w:hAnsi="GHEA Grapalat"/>
          <w:sz w:val="22"/>
        </w:rPr>
      </w:pPr>
      <w:r w:rsidRPr="00E476C6">
        <w:rPr>
          <w:rFonts w:ascii="GHEA Grapalat" w:hAnsi="GHEA Grapalat"/>
          <w:sz w:val="22"/>
        </w:rPr>
        <w:t>Номер телефона                     ------------------------------</w:t>
      </w:r>
      <w:r w:rsidR="009627B3" w:rsidRPr="00E476C6">
        <w:rPr>
          <w:rFonts w:ascii="GHEA Grapalat" w:hAnsi="GHEA Grapalat"/>
          <w:sz w:val="22"/>
        </w:rPr>
        <w:t>-------------------------------</w:t>
      </w:r>
      <w:r w:rsidRPr="00E476C6">
        <w:rPr>
          <w:rFonts w:ascii="GHEA Grapalat" w:hAnsi="GHEA Grapalat"/>
          <w:sz w:val="22"/>
        </w:rPr>
        <w:t xml:space="preserve"> </w:t>
      </w:r>
    </w:p>
    <w:p w:rsidR="006B3E56" w:rsidRPr="00E476C6" w:rsidRDefault="00B138F3" w:rsidP="00E476C6">
      <w:pPr>
        <w:tabs>
          <w:tab w:val="left" w:pos="7371"/>
        </w:tabs>
        <w:spacing w:after="160"/>
        <w:ind w:left="3544" w:firstLine="3"/>
        <w:jc w:val="both"/>
        <w:rPr>
          <w:rFonts w:ascii="GHEA Grapalat" w:hAnsi="GHEA Grapalat"/>
          <w:sz w:val="14"/>
        </w:rPr>
      </w:pPr>
      <w:r w:rsidRPr="00E476C6">
        <w:rPr>
          <w:rFonts w:ascii="GHEA Grapalat" w:hAnsi="GHEA Grapalat"/>
          <w:sz w:val="14"/>
        </w:rPr>
        <w:t xml:space="preserve">                                 </w:t>
      </w:r>
      <w:r w:rsidR="00B16483" w:rsidRPr="00E476C6">
        <w:rPr>
          <w:rFonts w:ascii="GHEA Grapalat" w:hAnsi="GHEA Grapalat"/>
          <w:sz w:val="14"/>
        </w:rPr>
        <w:t>Номер телефона</w:t>
      </w:r>
    </w:p>
    <w:p w:rsidR="00B16483" w:rsidRPr="00E476C6" w:rsidRDefault="00B16483" w:rsidP="00E476C6">
      <w:pPr>
        <w:tabs>
          <w:tab w:val="left" w:pos="7371"/>
        </w:tabs>
        <w:spacing w:after="160"/>
        <w:ind w:left="3544" w:firstLine="3"/>
        <w:jc w:val="both"/>
        <w:rPr>
          <w:rFonts w:ascii="GHEA Grapalat" w:hAnsi="GHEA Grapalat"/>
          <w:sz w:val="14"/>
        </w:rPr>
      </w:pPr>
    </w:p>
    <w:p w:rsidR="006B3E56" w:rsidRPr="00E476C6" w:rsidRDefault="006B3E56" w:rsidP="00E476C6">
      <w:pPr>
        <w:widowControl w:val="0"/>
        <w:jc w:val="both"/>
        <w:rPr>
          <w:rFonts w:ascii="GHEA Grapalat" w:hAnsi="GHEA Grapalat"/>
          <w:sz w:val="22"/>
        </w:rPr>
      </w:pPr>
      <w:r w:rsidRPr="00E476C6">
        <w:rPr>
          <w:rFonts w:ascii="GHEA Grapalat" w:hAnsi="GHEA Grapalat"/>
          <w:sz w:val="22"/>
        </w:rPr>
        <w:t>Настоящим _________________________________объявляет и подтверждает,</w:t>
      </w:r>
      <w:r w:rsidR="009A3F91" w:rsidRPr="00E476C6">
        <w:rPr>
          <w:rFonts w:ascii="GHEA Grapalat" w:hAnsi="GHEA Grapalat"/>
          <w:sz w:val="22"/>
        </w:rPr>
        <w:t xml:space="preserve"> </w:t>
      </w:r>
      <w:r w:rsidRPr="00E476C6">
        <w:rPr>
          <w:rFonts w:ascii="GHEA Grapalat" w:hAnsi="GHEA Grapalat"/>
          <w:sz w:val="22"/>
        </w:rPr>
        <w:t>что:</w:t>
      </w:r>
    </w:p>
    <w:p w:rsidR="006B3E56" w:rsidRPr="00E476C6" w:rsidRDefault="006B3E56" w:rsidP="00E476C6">
      <w:pPr>
        <w:widowControl w:val="0"/>
        <w:spacing w:after="120"/>
        <w:ind w:left="2835"/>
        <w:jc w:val="both"/>
        <w:rPr>
          <w:rFonts w:ascii="GHEA Grapalat" w:hAnsi="GHEA Grapalat"/>
          <w:sz w:val="14"/>
        </w:rPr>
      </w:pPr>
      <w:r w:rsidRPr="00E476C6">
        <w:rPr>
          <w:rFonts w:ascii="GHEA Grapalat" w:hAnsi="GHEA Grapalat"/>
          <w:sz w:val="14"/>
        </w:rPr>
        <w:t>наименование участника</w:t>
      </w:r>
    </w:p>
    <w:p w:rsidR="006B3E56" w:rsidRPr="00E476C6" w:rsidRDefault="006B3E56" w:rsidP="00E476C6">
      <w:pPr>
        <w:pStyle w:val="ListParagraph"/>
        <w:widowControl w:val="0"/>
        <w:numPr>
          <w:ilvl w:val="0"/>
          <w:numId w:val="21"/>
        </w:numPr>
        <w:spacing w:after="160"/>
        <w:jc w:val="both"/>
        <w:rPr>
          <w:rFonts w:ascii="GHEA Grapalat" w:hAnsi="GHEA Grapalat" w:cs="Arial"/>
          <w:sz w:val="22"/>
        </w:rPr>
      </w:pPr>
      <w:r w:rsidRPr="00E476C6">
        <w:rPr>
          <w:rFonts w:ascii="GHEA Grapalat" w:hAnsi="GHEA Grapalat"/>
          <w:sz w:val="22"/>
        </w:rPr>
        <w:t>удовлетворяет</w:t>
      </w:r>
      <w:r w:rsidRPr="00E476C6">
        <w:rPr>
          <w:rFonts w:ascii="GHEA Grapalat" w:hAnsi="GHEA Grapalat"/>
          <w:spacing w:val="-4"/>
          <w:sz w:val="22"/>
        </w:rPr>
        <w:t xml:space="preserve"> требованиям к праву участия установленным приглашением на </w:t>
      </w:r>
      <w:r w:rsidR="00AE531D" w:rsidRPr="00E476C6">
        <w:rPr>
          <w:rFonts w:ascii="GHEA Grapalat" w:hAnsi="GHEA Grapalat"/>
          <w:sz w:val="22"/>
        </w:rPr>
        <w:t>ОТКРЫТЫЙ КОНКУРС</w:t>
      </w:r>
      <w:r w:rsidRPr="00E476C6">
        <w:rPr>
          <w:rFonts w:ascii="GHEA Grapalat" w:hAnsi="GHEA Grapalat"/>
          <w:sz w:val="22"/>
        </w:rPr>
        <w:t xml:space="preserve"> под кодом </w:t>
      </w:r>
      <w:r w:rsidR="00AE531D" w:rsidRPr="00E476C6">
        <w:rPr>
          <w:rFonts w:ascii="GHEA Grapalat" w:hAnsi="GHEA Grapalat"/>
          <w:b/>
          <w:sz w:val="22"/>
          <w:lang w:val="es-ES"/>
        </w:rPr>
        <w:t>ԿԴՄՀՀ-ԲՄԱՊՁԲ-22/3</w:t>
      </w:r>
      <w:r w:rsidRPr="00E476C6">
        <w:rPr>
          <w:rFonts w:ascii="GHEA Grapalat" w:hAnsi="GHEA Grapalat"/>
          <w:sz w:val="22"/>
        </w:rPr>
        <w:t>,</w:t>
      </w:r>
      <w:r w:rsidR="009A3F91" w:rsidRPr="00E476C6">
        <w:rPr>
          <w:rFonts w:ascii="GHEA Grapalat" w:hAnsi="GHEA Grapalat"/>
          <w:sz w:val="22"/>
        </w:rPr>
        <w:t xml:space="preserve"> </w:t>
      </w:r>
      <w:r w:rsidR="00A90FCD" w:rsidRPr="00E476C6">
        <w:rPr>
          <w:rFonts w:ascii="GHEA Grapalat" w:hAnsi="GHEA Grapalat"/>
          <w:sz w:val="22"/>
        </w:rPr>
        <w:t xml:space="preserve">и обязуется в случае признания </w:t>
      </w:r>
      <w:r w:rsidR="00BF09F8" w:rsidRPr="00E476C6">
        <w:rPr>
          <w:rFonts w:ascii="GHEA Grapalat" w:hAnsi="GHEA Grapalat"/>
          <w:sz w:val="22"/>
        </w:rPr>
        <w:t>отобранным</w:t>
      </w:r>
      <w:r w:rsidR="00A90FCD" w:rsidRPr="00E476C6">
        <w:rPr>
          <w:rFonts w:ascii="GHEA Grapalat" w:hAnsi="GHEA Grapalat"/>
          <w:sz w:val="22"/>
        </w:rPr>
        <w:t xml:space="preserve"> участником в порядке и сроки, установленные </w:t>
      </w:r>
      <w:r w:rsidR="00B64C48" w:rsidRPr="00E476C6">
        <w:rPr>
          <w:rFonts w:ascii="GHEA Grapalat" w:hAnsi="GHEA Grapalat"/>
          <w:sz w:val="22"/>
        </w:rPr>
        <w:t xml:space="preserve">настоящим </w:t>
      </w:r>
      <w:r w:rsidR="00A90FCD" w:rsidRPr="00E476C6">
        <w:rPr>
          <w:rFonts w:ascii="GHEA Grapalat" w:hAnsi="GHEA Grapalat"/>
          <w:sz w:val="22"/>
        </w:rPr>
        <w:t>приг</w:t>
      </w:r>
      <w:r w:rsidR="009A3F91" w:rsidRPr="00E476C6">
        <w:rPr>
          <w:rFonts w:ascii="GHEA Grapalat" w:hAnsi="GHEA Grapalat"/>
          <w:sz w:val="22"/>
        </w:rPr>
        <w:t>лашением</w:t>
      </w:r>
      <w:r w:rsidR="00952531" w:rsidRPr="00E476C6">
        <w:rPr>
          <w:rFonts w:ascii="GHEA Grapalat" w:hAnsi="GHEA Grapalat"/>
          <w:sz w:val="22"/>
        </w:rPr>
        <w:t xml:space="preserve"> представить обеспечение квалификации в размере ценового предложения,</w:t>
      </w:r>
    </w:p>
    <w:p w:rsidR="00F45BB7" w:rsidRPr="00E476C6" w:rsidRDefault="00F45BB7" w:rsidP="00E476C6">
      <w:pPr>
        <w:pStyle w:val="ListParagraph"/>
        <w:widowControl w:val="0"/>
        <w:numPr>
          <w:ilvl w:val="0"/>
          <w:numId w:val="21"/>
        </w:numPr>
        <w:tabs>
          <w:tab w:val="left" w:pos="567"/>
        </w:tabs>
        <w:jc w:val="both"/>
        <w:rPr>
          <w:rFonts w:ascii="GHEA Grapalat" w:hAnsi="GHEA Grapalat" w:cs="Arial"/>
        </w:rPr>
      </w:pPr>
      <w:r w:rsidRPr="00E476C6">
        <w:rPr>
          <w:rFonts w:ascii="GHEA Grapalat" w:hAnsi="GHEA Grapalat"/>
        </w:rPr>
        <w:t>в рамках участия в запросе котировок под кодом ԵՄ-ԳՀԱՊՁԲ-21/132</w:t>
      </w:r>
    </w:p>
    <w:p w:rsidR="00F45BB7" w:rsidRPr="00E476C6" w:rsidRDefault="00F45BB7" w:rsidP="00E476C6">
      <w:pPr>
        <w:pStyle w:val="ListParagraph"/>
        <w:widowControl w:val="0"/>
        <w:numPr>
          <w:ilvl w:val="0"/>
          <w:numId w:val="22"/>
        </w:numPr>
        <w:tabs>
          <w:tab w:val="left" w:pos="567"/>
        </w:tabs>
        <w:jc w:val="both"/>
        <w:rPr>
          <w:rFonts w:ascii="GHEA Grapalat" w:hAnsi="GHEA Grapalat"/>
        </w:rPr>
      </w:pPr>
      <w:r w:rsidRPr="00E476C6">
        <w:rPr>
          <w:rFonts w:ascii="GHEA Grapalat" w:hAnsi="GHEA Grapalat"/>
        </w:rPr>
        <w:t>не допускал и (или) не допустит злоупотребления доминирующим положением и антиконкурентного соглашения,</w:t>
      </w:r>
    </w:p>
    <w:p w:rsidR="00F45BB7" w:rsidRPr="00E476C6" w:rsidRDefault="00F45BB7" w:rsidP="00E476C6">
      <w:pPr>
        <w:pStyle w:val="ListParagraph"/>
        <w:widowControl w:val="0"/>
        <w:numPr>
          <w:ilvl w:val="0"/>
          <w:numId w:val="22"/>
        </w:numPr>
        <w:tabs>
          <w:tab w:val="left" w:pos="567"/>
        </w:tabs>
        <w:spacing w:after="160"/>
        <w:jc w:val="both"/>
        <w:rPr>
          <w:rFonts w:ascii="GHEA Grapalat" w:hAnsi="GHEA Grapalat"/>
          <w:spacing w:val="-6"/>
        </w:rPr>
      </w:pPr>
      <w:r w:rsidRPr="00E476C6">
        <w:rPr>
          <w:rFonts w:ascii="GHEA Grapalat" w:hAnsi="GHEA Grapalat"/>
          <w:spacing w:val="-6"/>
        </w:rPr>
        <w:t xml:space="preserve">отсутствует случай установленного приглашением на </w:t>
      </w:r>
      <w:r w:rsidRPr="00E476C6">
        <w:rPr>
          <w:rFonts w:ascii="GHEA Grapalat" w:hAnsi="GHEA Grapalat"/>
        </w:rPr>
        <w:t xml:space="preserve">открытый конкурс случая     одновременного </w:t>
      </w:r>
    </w:p>
    <w:p w:rsidR="00F45BB7" w:rsidRPr="00E476C6" w:rsidRDefault="00F45BB7" w:rsidP="00E476C6">
      <w:pPr>
        <w:pStyle w:val="BodyTextIndent"/>
        <w:widowControl w:val="0"/>
        <w:spacing w:line="240" w:lineRule="auto"/>
        <w:ind w:firstLine="0"/>
        <w:jc w:val="left"/>
        <w:rPr>
          <w:rFonts w:ascii="GHEA Grapalat" w:hAnsi="GHEA Grapalat"/>
          <w:i w:val="0"/>
          <w:sz w:val="24"/>
        </w:rPr>
      </w:pPr>
      <w:r w:rsidRPr="00E476C6">
        <w:rPr>
          <w:rFonts w:ascii="GHEA Grapalat" w:hAnsi="GHEA Grapalat"/>
          <w:i w:val="0"/>
          <w:sz w:val="24"/>
        </w:rPr>
        <w:t>участия взаимосвязанных с ________________ лиц и (или) учрежденных__________</w:t>
      </w:r>
    </w:p>
    <w:p w:rsidR="00F45BB7" w:rsidRPr="00E476C6" w:rsidRDefault="00F45BB7" w:rsidP="00E476C6">
      <w:pPr>
        <w:widowControl w:val="0"/>
        <w:tabs>
          <w:tab w:val="left" w:pos="7938"/>
        </w:tabs>
        <w:ind w:left="3119"/>
        <w:jc w:val="both"/>
        <w:rPr>
          <w:rFonts w:ascii="GHEA Grapalat" w:hAnsi="GHEA Grapalat"/>
          <w:sz w:val="16"/>
        </w:rPr>
      </w:pPr>
      <w:r w:rsidRPr="00E476C6">
        <w:rPr>
          <w:rFonts w:ascii="GHEA Grapalat" w:hAnsi="GHEA Grapalat"/>
          <w:sz w:val="16"/>
        </w:rPr>
        <w:t>наименование участника</w:t>
      </w:r>
      <w:r w:rsidRPr="00E476C6">
        <w:rPr>
          <w:rFonts w:ascii="GHEA Grapalat" w:hAnsi="GHEA Grapalat"/>
          <w:sz w:val="16"/>
        </w:rPr>
        <w:tab/>
        <w:t>наименование</w:t>
      </w:r>
    </w:p>
    <w:p w:rsidR="00F45BB7" w:rsidRPr="00E476C6" w:rsidRDefault="00F45BB7" w:rsidP="00E476C6">
      <w:pPr>
        <w:widowControl w:val="0"/>
        <w:tabs>
          <w:tab w:val="left" w:pos="7938"/>
        </w:tabs>
        <w:spacing w:after="160"/>
        <w:ind w:left="8080"/>
        <w:jc w:val="both"/>
        <w:rPr>
          <w:rFonts w:ascii="GHEA Grapalat" w:hAnsi="GHEA Grapalat" w:cs="Arial"/>
          <w:sz w:val="16"/>
        </w:rPr>
      </w:pPr>
      <w:r w:rsidRPr="00E476C6">
        <w:rPr>
          <w:rFonts w:ascii="GHEA Grapalat" w:hAnsi="GHEA Grapalat"/>
          <w:sz w:val="16"/>
        </w:rPr>
        <w:t>участника</w:t>
      </w:r>
    </w:p>
    <w:p w:rsidR="00F45BB7" w:rsidRPr="00E476C6" w:rsidRDefault="00F45BB7" w:rsidP="00E476C6">
      <w:pPr>
        <w:widowControl w:val="0"/>
        <w:jc w:val="both"/>
        <w:rPr>
          <w:rFonts w:ascii="GHEA Grapalat" w:hAnsi="GHEA Grapalat"/>
          <w:u w:val="single"/>
        </w:rPr>
      </w:pPr>
      <w:r w:rsidRPr="00E476C6">
        <w:rPr>
          <w:rFonts w:ascii="GHEA Grapalat" w:hAnsi="GHEA Grapalat"/>
        </w:rPr>
        <w:lastRenderedPageBreak/>
        <w:t>организаций, либо организаций, имеющих принадлежащую ____________________</w:t>
      </w:r>
    </w:p>
    <w:p w:rsidR="00F45BB7" w:rsidRPr="00E476C6" w:rsidRDefault="00F45BB7" w:rsidP="00E476C6">
      <w:pPr>
        <w:widowControl w:val="0"/>
        <w:spacing w:after="160"/>
        <w:ind w:left="7088"/>
        <w:jc w:val="both"/>
        <w:rPr>
          <w:rFonts w:ascii="GHEA Grapalat" w:hAnsi="GHEA Grapalat"/>
        </w:rPr>
      </w:pPr>
      <w:r w:rsidRPr="00E476C6">
        <w:rPr>
          <w:rFonts w:ascii="GHEA Grapalat" w:hAnsi="GHEA Grapalat"/>
          <w:vertAlign w:val="superscript"/>
        </w:rPr>
        <w:t>наименование участника</w:t>
      </w:r>
    </w:p>
    <w:p w:rsidR="00F45BB7" w:rsidRPr="00E476C6" w:rsidRDefault="00F45BB7" w:rsidP="00E476C6">
      <w:pPr>
        <w:widowControl w:val="0"/>
        <w:spacing w:after="160"/>
        <w:jc w:val="both"/>
        <w:rPr>
          <w:rFonts w:ascii="GHEA Grapalat" w:hAnsi="GHEA Grapalat"/>
        </w:rPr>
      </w:pPr>
      <w:r w:rsidRPr="00E476C6">
        <w:rPr>
          <w:rFonts w:ascii="GHEA Grapalat" w:hAnsi="GHEA Grapalat"/>
        </w:rPr>
        <w:t>долю (пай) в размере более пятидесяти процентов.</w:t>
      </w:r>
    </w:p>
    <w:p w:rsidR="00F45BB7" w:rsidRPr="00E476C6" w:rsidRDefault="00F45BB7" w:rsidP="00E476C6">
      <w:pPr>
        <w:widowControl w:val="0"/>
        <w:spacing w:after="160"/>
        <w:jc w:val="both"/>
        <w:rPr>
          <w:rFonts w:ascii="GHEA Grapalat" w:hAnsi="GHEA Grapalat"/>
        </w:rPr>
      </w:pPr>
      <w:r w:rsidRPr="00E476C6">
        <w:rPr>
          <w:rFonts w:ascii="GHEA Grapalat" w:hAnsi="GHEA Grapalat"/>
        </w:rPr>
        <w:t>Ниже  ---------------------------------------------------------- представляет ссылку на сайт,</w:t>
      </w:r>
    </w:p>
    <w:p w:rsidR="00F45BB7" w:rsidRPr="00E476C6" w:rsidRDefault="00F45BB7" w:rsidP="00E476C6">
      <w:pPr>
        <w:widowControl w:val="0"/>
        <w:spacing w:after="160"/>
        <w:ind w:left="2268"/>
        <w:jc w:val="both"/>
        <w:rPr>
          <w:rFonts w:ascii="GHEA Grapalat" w:hAnsi="GHEA Grapalat"/>
        </w:rPr>
      </w:pPr>
      <w:r w:rsidRPr="00E476C6">
        <w:rPr>
          <w:rFonts w:ascii="GHEA Grapalat" w:hAnsi="GHEA Grapalat"/>
        </w:rPr>
        <w:t xml:space="preserve"> </w:t>
      </w:r>
      <w:r w:rsidRPr="00E476C6">
        <w:rPr>
          <w:rFonts w:ascii="GHEA Grapalat" w:hAnsi="GHEA Grapalat"/>
          <w:vertAlign w:val="superscript"/>
        </w:rPr>
        <w:t>наименование участника</w:t>
      </w:r>
    </w:p>
    <w:p w:rsidR="00F45BB7" w:rsidRPr="00E476C6" w:rsidRDefault="00F45BB7" w:rsidP="00E476C6">
      <w:pPr>
        <w:jc w:val="both"/>
        <w:rPr>
          <w:rFonts w:ascii="GHEA Grapalat" w:hAnsi="GHEA Grapalat"/>
        </w:rPr>
      </w:pPr>
      <w:r w:rsidRPr="00E476C6">
        <w:rPr>
          <w:rFonts w:ascii="GHEA Grapalat" w:hAnsi="GHEA Grapalat"/>
        </w:rPr>
        <w:t>содержащий информацию о реальных бенефициарах -----------------------------------</w:t>
      </w:r>
      <w:r w:rsidRPr="00E476C6">
        <w:rPr>
          <w:rStyle w:val="FootnoteReference"/>
          <w:rFonts w:ascii="GHEA Grapalat" w:hAnsi="GHEA Grapalat"/>
          <w:sz w:val="32"/>
          <w:szCs w:val="32"/>
        </w:rPr>
        <w:footnoteReference w:customMarkFollows="1" w:id="1"/>
        <w:t>**</w:t>
      </w:r>
      <w:r w:rsidRPr="00E476C6">
        <w:rPr>
          <w:rFonts w:ascii="GHEA Grapalat" w:hAnsi="GHEA Grapalat"/>
          <w:sz w:val="32"/>
          <w:szCs w:val="32"/>
        </w:rPr>
        <w:t>.</w:t>
      </w:r>
    </w:p>
    <w:p w:rsidR="00F45BB7" w:rsidRPr="00E476C6" w:rsidRDefault="00F45BB7" w:rsidP="00E476C6">
      <w:pPr>
        <w:jc w:val="both"/>
        <w:rPr>
          <w:rFonts w:ascii="GHEA Grapalat" w:hAnsi="GHEA Grapalat"/>
        </w:rPr>
      </w:pPr>
      <w:r w:rsidRPr="00E476C6">
        <w:rPr>
          <w:rFonts w:ascii="GHEA Grapalat" w:hAnsi="GHEA Grapalat"/>
        </w:rPr>
        <w:t xml:space="preserve">Прилагается  полное описание предлагаемого   ----------------------------     товара, </w:t>
      </w:r>
    </w:p>
    <w:p w:rsidR="00F45BB7" w:rsidRPr="00E476C6" w:rsidRDefault="00F45BB7" w:rsidP="00E476C6">
      <w:pPr>
        <w:jc w:val="both"/>
        <w:rPr>
          <w:rFonts w:ascii="GHEA Grapalat" w:hAnsi="GHEA Grapalat"/>
        </w:rPr>
      </w:pPr>
      <w:r w:rsidRPr="00E476C6">
        <w:rPr>
          <w:rFonts w:ascii="GHEA Grapalat" w:hAnsi="GHEA Grapalat"/>
          <w:sz w:val="16"/>
        </w:rPr>
        <w:t xml:space="preserve">                                                                                                             наименование участника</w:t>
      </w:r>
    </w:p>
    <w:p w:rsidR="00F45BB7" w:rsidRPr="00E476C6" w:rsidRDefault="00F45BB7" w:rsidP="00E476C6">
      <w:pPr>
        <w:jc w:val="both"/>
        <w:rPr>
          <w:rFonts w:ascii="GHEA Grapalat" w:hAnsi="GHEA Grapalat"/>
          <w:sz w:val="16"/>
          <w:lang w:val="hy-AM"/>
        </w:rPr>
      </w:pPr>
      <w:r w:rsidRPr="00E476C6">
        <w:rPr>
          <w:rFonts w:ascii="GHEA Grapalat" w:hAnsi="GHEA Grapalat"/>
        </w:rPr>
        <w:t xml:space="preserve">согласно Приложению 1.1.   </w:t>
      </w:r>
      <w:r w:rsidRPr="00E476C6">
        <w:rPr>
          <w:rFonts w:ascii="GHEA Grapalat" w:hAnsi="GHEA Grapalat"/>
          <w:sz w:val="16"/>
        </w:rPr>
        <w:t xml:space="preserve">                                                                                                                        </w:t>
      </w:r>
    </w:p>
    <w:p w:rsidR="00F45BB7" w:rsidRPr="00E476C6" w:rsidRDefault="00F45BB7" w:rsidP="00E476C6">
      <w:pPr>
        <w:tabs>
          <w:tab w:val="left" w:pos="7371"/>
        </w:tabs>
        <w:ind w:left="3544" w:firstLine="3"/>
        <w:jc w:val="both"/>
        <w:rPr>
          <w:rFonts w:ascii="GHEA Grapalat" w:hAnsi="GHEA Grapalat"/>
          <w:sz w:val="16"/>
          <w:lang w:val="hy-AM"/>
        </w:rPr>
      </w:pPr>
    </w:p>
    <w:p w:rsidR="00F45BB7" w:rsidRPr="00E476C6" w:rsidRDefault="00F45BB7" w:rsidP="00E476C6">
      <w:pPr>
        <w:tabs>
          <w:tab w:val="left" w:pos="7371"/>
        </w:tabs>
        <w:ind w:left="3544" w:firstLine="3"/>
        <w:jc w:val="both"/>
        <w:rPr>
          <w:rFonts w:ascii="GHEA Grapalat" w:hAnsi="GHEA Grapalat"/>
          <w:sz w:val="16"/>
          <w:lang w:val="hy-AM"/>
        </w:rPr>
      </w:pPr>
    </w:p>
    <w:p w:rsidR="00F45BB7" w:rsidRPr="00E476C6" w:rsidRDefault="00F45BB7" w:rsidP="00E476C6">
      <w:pPr>
        <w:tabs>
          <w:tab w:val="left" w:pos="7371"/>
        </w:tabs>
        <w:ind w:left="3544" w:firstLine="3"/>
        <w:jc w:val="both"/>
        <w:rPr>
          <w:rFonts w:ascii="GHEA Grapalat" w:hAnsi="GHEA Grapalat"/>
          <w:sz w:val="16"/>
        </w:rPr>
      </w:pPr>
    </w:p>
    <w:p w:rsidR="00F45BB7" w:rsidRPr="00E476C6" w:rsidRDefault="00F45BB7" w:rsidP="00E476C6">
      <w:pPr>
        <w:tabs>
          <w:tab w:val="left" w:pos="7371"/>
        </w:tabs>
        <w:ind w:left="3544" w:firstLine="3"/>
        <w:jc w:val="both"/>
        <w:rPr>
          <w:rFonts w:ascii="GHEA Grapalat" w:hAnsi="GHEA Grapalat"/>
          <w:sz w:val="16"/>
        </w:rPr>
      </w:pPr>
    </w:p>
    <w:p w:rsidR="00F45BB7" w:rsidRPr="00E476C6" w:rsidRDefault="00F45BB7" w:rsidP="00E476C6">
      <w:pPr>
        <w:jc w:val="both"/>
        <w:rPr>
          <w:rFonts w:ascii="GHEA Grapalat" w:hAnsi="GHEA Grapalat"/>
        </w:rPr>
      </w:pPr>
      <w:r w:rsidRPr="00E476C6">
        <w:rPr>
          <w:rFonts w:ascii="GHEA Grapalat" w:hAnsi="GHEA Grapalat"/>
        </w:rPr>
        <w:t>_______________________________________________</w:t>
      </w:r>
      <w:r w:rsidRPr="00E476C6">
        <w:rPr>
          <w:rFonts w:ascii="GHEA Grapalat" w:hAnsi="GHEA Grapalat"/>
        </w:rPr>
        <w:tab/>
        <w:t>_____________________</w:t>
      </w:r>
    </w:p>
    <w:p w:rsidR="00F45BB7" w:rsidRPr="00E476C6" w:rsidRDefault="00F45BB7" w:rsidP="00E476C6">
      <w:pPr>
        <w:tabs>
          <w:tab w:val="left" w:pos="7230"/>
        </w:tabs>
        <w:ind w:left="851"/>
        <w:jc w:val="both"/>
        <w:rPr>
          <w:rFonts w:ascii="GHEA Grapalat" w:hAnsi="GHEA Grapalat"/>
          <w:sz w:val="16"/>
        </w:rPr>
      </w:pPr>
      <w:r w:rsidRPr="00E476C6">
        <w:rPr>
          <w:rFonts w:ascii="GHEA Grapalat" w:hAnsi="GHEA Grapalat"/>
          <w:sz w:val="16"/>
        </w:rPr>
        <w:t>наименование участника (должность,</w:t>
      </w:r>
      <w:r w:rsidRPr="00E476C6">
        <w:rPr>
          <w:rFonts w:ascii="GHEA Grapalat" w:hAnsi="GHEA Grapalat"/>
          <w:sz w:val="16"/>
        </w:rPr>
        <w:tab/>
        <w:t>подпись)</w:t>
      </w:r>
    </w:p>
    <w:p w:rsidR="00F45BB7" w:rsidRPr="00E476C6" w:rsidRDefault="00F45BB7" w:rsidP="00E476C6">
      <w:pPr>
        <w:ind w:left="1134"/>
        <w:jc w:val="both"/>
        <w:rPr>
          <w:rFonts w:ascii="GHEA Grapalat" w:hAnsi="GHEA Grapalat"/>
          <w:sz w:val="16"/>
        </w:rPr>
      </w:pPr>
      <w:r w:rsidRPr="00E476C6">
        <w:rPr>
          <w:rFonts w:ascii="GHEA Grapalat" w:hAnsi="GHEA Grapalat"/>
          <w:sz w:val="16"/>
        </w:rPr>
        <w:t>имя, фамилия руководителя)</w:t>
      </w:r>
    </w:p>
    <w:p w:rsidR="00F45BB7" w:rsidRPr="00E476C6" w:rsidRDefault="00F45BB7" w:rsidP="00E476C6">
      <w:pPr>
        <w:widowControl w:val="0"/>
        <w:jc w:val="right"/>
        <w:rPr>
          <w:rFonts w:ascii="GHEA Grapalat" w:hAnsi="GHEA Grapalat"/>
          <w:b/>
        </w:rPr>
      </w:pPr>
      <w:r w:rsidRPr="00E476C6">
        <w:rPr>
          <w:rFonts w:ascii="GHEA Grapalat" w:hAnsi="GHEA Grapalat"/>
        </w:rPr>
        <w:t>М. П.</w:t>
      </w:r>
      <w:r w:rsidRPr="00E476C6">
        <w:rPr>
          <w:rFonts w:ascii="GHEA Grapalat" w:hAnsi="GHEA Grapalat"/>
          <w:b/>
        </w:rPr>
        <w:t xml:space="preserve"> </w:t>
      </w:r>
    </w:p>
    <w:p w:rsidR="00B048B2" w:rsidRPr="00E476C6" w:rsidRDefault="00B048B2" w:rsidP="00E476C6">
      <w:pPr>
        <w:rPr>
          <w:rFonts w:ascii="GHEA Grapalat" w:hAnsi="GHEA Grapalat"/>
          <w:b/>
          <w:sz w:val="22"/>
        </w:rPr>
      </w:pPr>
    </w:p>
    <w:p w:rsidR="00986620" w:rsidRPr="00E476C6" w:rsidRDefault="00986620" w:rsidP="00E476C6">
      <w:pPr>
        <w:rPr>
          <w:rFonts w:ascii="GHEA Grapalat" w:hAnsi="GHEA Grapalat"/>
          <w:b/>
          <w:sz w:val="22"/>
        </w:rPr>
      </w:pPr>
      <w:r w:rsidRPr="00E476C6">
        <w:rPr>
          <w:rFonts w:ascii="GHEA Grapalat" w:hAnsi="GHEA Grapalat"/>
          <w:b/>
          <w:i/>
          <w:sz w:val="22"/>
        </w:rPr>
        <w:br w:type="page"/>
      </w:r>
    </w:p>
    <w:p w:rsidR="00F45BB7" w:rsidRPr="00E476C6" w:rsidRDefault="00F45BB7" w:rsidP="00E476C6">
      <w:pPr>
        <w:jc w:val="right"/>
        <w:rPr>
          <w:rFonts w:ascii="GHEA Grapalat" w:hAnsi="GHEA Grapalat"/>
          <w:b/>
        </w:rPr>
      </w:pPr>
      <w:r w:rsidRPr="00E476C6">
        <w:rPr>
          <w:rFonts w:ascii="GHEA Grapalat" w:hAnsi="GHEA Grapalat"/>
          <w:b/>
        </w:rPr>
        <w:lastRenderedPageBreak/>
        <w:t xml:space="preserve">Приложение 1.3** </w:t>
      </w:r>
    </w:p>
    <w:p w:rsidR="00F45BB7" w:rsidRPr="00E476C6" w:rsidRDefault="00F45BB7" w:rsidP="00E476C6">
      <w:pPr>
        <w:jc w:val="right"/>
        <w:rPr>
          <w:rFonts w:ascii="GHEA Grapalat" w:hAnsi="GHEA Grapalat"/>
          <w:b/>
        </w:rPr>
      </w:pPr>
      <w:r w:rsidRPr="00E476C6">
        <w:rPr>
          <w:rFonts w:ascii="GHEA Grapalat" w:hAnsi="GHEA Grapalat"/>
          <w:b/>
        </w:rPr>
        <w:t>к Приглашению на запрос котировок</w:t>
      </w:r>
    </w:p>
    <w:p w:rsidR="00F45BB7" w:rsidRPr="00E476C6" w:rsidRDefault="00F45BB7" w:rsidP="00E476C6">
      <w:pPr>
        <w:pStyle w:val="Heading3"/>
        <w:keepNext w:val="0"/>
        <w:widowControl w:val="0"/>
        <w:spacing w:line="240" w:lineRule="auto"/>
        <w:ind w:firstLine="567"/>
        <w:jc w:val="right"/>
        <w:rPr>
          <w:rFonts w:ascii="GHEA Grapalat" w:hAnsi="GHEA Grapalat"/>
          <w:b/>
        </w:rPr>
      </w:pPr>
      <w:r w:rsidRPr="00E476C6">
        <w:rPr>
          <w:rFonts w:ascii="GHEA Grapalat" w:hAnsi="GHEA Grapalat"/>
          <w:b/>
        </w:rPr>
        <w:t xml:space="preserve">под кодом </w:t>
      </w:r>
      <w:r w:rsidR="00AE531D" w:rsidRPr="00E476C6">
        <w:rPr>
          <w:rFonts w:ascii="GHEA Grapalat" w:hAnsi="GHEA Grapalat"/>
          <w:b/>
        </w:rPr>
        <w:t>ԿԴՄՀՀ-ԲՄԱՊՁԲ-22/3</w:t>
      </w:r>
    </w:p>
    <w:p w:rsidR="00F45BB7" w:rsidRPr="00E476C6" w:rsidRDefault="00F45BB7" w:rsidP="00E476C6">
      <w:pPr>
        <w:ind w:left="360" w:hanging="360"/>
        <w:jc w:val="center"/>
        <w:rPr>
          <w:rFonts w:ascii="GHEA Grapalat" w:hAnsi="GHEA Grapalat"/>
          <w:b/>
        </w:rPr>
      </w:pPr>
      <w:r w:rsidRPr="00E476C6">
        <w:rPr>
          <w:rFonts w:ascii="GHEA Grapalat" w:hAnsi="GHEA Grapalat"/>
          <w:b/>
        </w:rPr>
        <w:t>ФОРМА</w:t>
      </w:r>
    </w:p>
    <w:p w:rsidR="00F45BB7" w:rsidRPr="00E476C6" w:rsidRDefault="00F45BB7" w:rsidP="00E476C6">
      <w:pPr>
        <w:ind w:left="360" w:hanging="360"/>
        <w:jc w:val="center"/>
        <w:rPr>
          <w:rFonts w:ascii="GHEA Grapalat" w:hAnsi="GHEA Grapalat"/>
          <w:b/>
        </w:rPr>
      </w:pPr>
      <w:r w:rsidRPr="00E476C6">
        <w:rPr>
          <w:rFonts w:ascii="GHEA Grapalat" w:hAnsi="GHEA Grapalat"/>
          <w:b/>
        </w:rPr>
        <w:t>ДЕКЛАРАЦИИ О РЕАЛЬНЫХ  БЕНЕФИЦИАРАХ</w:t>
      </w:r>
    </w:p>
    <w:p w:rsidR="00F45BB7" w:rsidRPr="00E476C6" w:rsidRDefault="00F45BB7" w:rsidP="00E476C6">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E476C6">
        <w:rPr>
          <w:rFonts w:ascii="GHEA Grapalat" w:eastAsia="GHEA Grapalat" w:hAnsi="GHEA Grapalat" w:cs="GHEA Grapalat"/>
          <w:b/>
        </w:rPr>
        <w:t>Организация</w:t>
      </w:r>
    </w:p>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 латинскими буквами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Номер государственной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День, месяц, год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r w:rsidRPr="00E476C6">
              <w:rPr>
                <w:rFonts w:ascii="GHEA Grapalat" w:eastAsia="GHEA Grapalat" w:hAnsi="GHEA Grapalat" w:cs="GHEA Grapalat"/>
              </w:rPr>
              <w:t xml:space="preserve">Адрес </w:t>
            </w:r>
            <w:ins w:id="0" w:author="Author">
              <w:r w:rsidRPr="00E476C6">
                <w:rPr>
                  <w:rFonts w:ascii="GHEA Grapalat" w:eastAsia="GHEA Grapalat" w:hAnsi="GHEA Grapalat" w:cs="GHEA Grapalat"/>
                </w:rPr>
                <w:t xml:space="preserve"> </w:t>
              </w:r>
            </w:ins>
            <w:r w:rsidRPr="00E476C6">
              <w:rPr>
                <w:rFonts w:ascii="GHEA Grapalat" w:eastAsia="GHEA Grapalat" w:hAnsi="GHEA Grapalat" w:cs="GHEA Grapalat"/>
              </w:rPr>
              <w:t>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r w:rsidRPr="00E476C6">
              <w:rPr>
                <w:rFonts w:ascii="GHEA Grapalat" w:eastAsia="GHEA Grapalat" w:hAnsi="GHEA Grapalat" w:cs="GHEA Grapalat"/>
              </w:rPr>
              <w:t>Государство регистрации</w:t>
            </w:r>
          </w:p>
        </w:tc>
        <w:tc>
          <w:tcPr>
            <w:tcW w:w="6180" w:type="dxa"/>
            <w:vAlign w:val="center"/>
          </w:tcPr>
          <w:p w:rsidR="00F45BB7" w:rsidRPr="00E476C6" w:rsidRDefault="00F45BB7" w:rsidP="00E476C6">
            <w:pPr>
              <w:ind w:left="993" w:hanging="851"/>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left="284" w:hanging="284"/>
              <w:rPr>
                <w:rFonts w:ascii="GHEA Grapalat" w:eastAsia="GHEA Grapalat" w:hAnsi="GHEA Grapalat" w:cs="GHEA Grapalat"/>
              </w:rPr>
            </w:pPr>
            <w:r w:rsidRPr="00E476C6">
              <w:rPr>
                <w:rFonts w:ascii="GHEA Grapalat" w:eastAsia="GHEA Grapalat" w:hAnsi="GHEA Grapalat" w:cs="GHEA Grapalat"/>
              </w:rPr>
              <w:t>Имя и фамилия руководителя исполнительного органа</w:t>
            </w:r>
          </w:p>
        </w:tc>
        <w:tc>
          <w:tcPr>
            <w:tcW w:w="6180" w:type="dxa"/>
            <w:vAlign w:val="center"/>
          </w:tcPr>
          <w:p w:rsidR="00F45BB7" w:rsidRPr="00E476C6" w:rsidRDefault="00F45BB7" w:rsidP="00E476C6">
            <w:pPr>
              <w:ind w:left="993" w:hanging="851"/>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Имя и фамилия лица, представляющего декларацию</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rPr>
          <w:trHeight w:val="1487"/>
        </w:trPr>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Должность лица, представляющего декларацию</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E476C6">
              <w:rPr>
                <w:rFonts w:ascii="GHEA Grapalat" w:eastAsia="GHEA Grapalat" w:hAnsi="GHEA Grapalat" w:cs="GHEA Grapalat"/>
              </w:rPr>
              <w:t>День, месяц, год подписания декларации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E476C6">
              <w:rPr>
                <w:rFonts w:ascii="GHEA Grapalat" w:eastAsia="GHEA Grapalat" w:hAnsi="GHEA Grapalat" w:cs="GHEA Grapalat"/>
              </w:rPr>
              <w:t>Количество страниц декларации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rPr>
            </w:pPr>
            <w:r w:rsidRPr="00E476C6">
              <w:rPr>
                <w:rFonts w:ascii="GHEA Grapalat" w:eastAsia="GHEA Grapalat" w:hAnsi="GHEA Grapalat" w:cs="GHEA Grapalat"/>
              </w:rPr>
              <w:t>Подпись лица, представляющего декларацию</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rPr>
          <w:rFonts w:ascii="GHEA Grapalat" w:eastAsia="GHEA Grapalat" w:hAnsi="GHEA Grapalat" w:cs="GHEA Grapalat"/>
        </w:rPr>
      </w:pPr>
    </w:p>
    <w:p w:rsidR="00F45BB7" w:rsidRPr="00E476C6" w:rsidRDefault="00F45BB7" w:rsidP="00E476C6">
      <w:pPr>
        <w:rPr>
          <w:rFonts w:ascii="GHEA Grapalat" w:eastAsia="GHEA Grapalat" w:hAnsi="GHEA Grapalat" w:cs="GHEA Grapalat"/>
        </w:rPr>
      </w:pPr>
      <w:r w:rsidRPr="00E476C6">
        <w:rPr>
          <w:rFonts w:ascii="GHEA Grapalat" w:hAnsi="GHEA Grapalat"/>
        </w:rPr>
        <w:br w:type="page"/>
      </w:r>
    </w:p>
    <w:p w:rsidR="00F45BB7" w:rsidRPr="00E476C6" w:rsidRDefault="00F45BB7" w:rsidP="00E476C6">
      <w:pPr>
        <w:numPr>
          <w:ilvl w:val="0"/>
          <w:numId w:val="25"/>
        </w:numPr>
        <w:pBdr>
          <w:top w:val="nil"/>
          <w:left w:val="nil"/>
          <w:bottom w:val="nil"/>
          <w:right w:val="nil"/>
          <w:between w:val="nil"/>
        </w:pBdr>
        <w:spacing w:line="259" w:lineRule="auto"/>
        <w:rPr>
          <w:rFonts w:ascii="GHEA Grapalat" w:eastAsia="GHEA Grapalat" w:hAnsi="GHEA Grapalat" w:cs="GHEA Grapalat"/>
        </w:rPr>
      </w:pPr>
      <w:r w:rsidRPr="00E476C6">
        <w:rPr>
          <w:rFonts w:ascii="GHEA Grapalat" w:eastAsia="GHEA Grapalat" w:hAnsi="GHEA Grapalat" w:cs="GHEA Grapalat"/>
          <w:b/>
        </w:rPr>
        <w:lastRenderedPageBreak/>
        <w:t>Данные листинга  акций</w:t>
      </w:r>
    </w:p>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E476C6">
              <w:rPr>
                <w:rFonts w:ascii="GHEA Grapalat" w:eastAsia="GHEA Grapalat" w:hAnsi="GHEA Grapalat" w:cs="GHEA Grapalat"/>
              </w:rPr>
              <w:t>Наименование фондовой биржи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 xml:space="preserve">Ссылка на документы, наличествующие на бирже </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 латинскими буквами</w:t>
            </w:r>
            <w:r w:rsidRPr="00E476C6">
              <w:t xml:space="preserve"> </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Номер государственной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День, месяц, год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Адрес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rPr>
          <w:trHeight w:val="1361"/>
        </w:trPr>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Государтво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Имя и фамилия руководителя исполнительного органа</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E476C6">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hanging="930"/>
              <w:rPr>
                <w:rFonts w:ascii="GHEA Grapalat" w:eastAsia="GHEA Grapalat" w:hAnsi="GHEA Grapalat" w:cs="GHEA Grapalat"/>
              </w:rPr>
            </w:pPr>
            <w:r w:rsidRPr="00E476C6">
              <w:rPr>
                <w:rFonts w:ascii="GHEA Grapalat" w:eastAsia="GHEA Grapalat" w:hAnsi="GHEA Grapalat" w:cs="GHEA Grapalat"/>
              </w:rPr>
              <w:t>Размер участия (%)</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hanging="930"/>
              <w:rPr>
                <w:rFonts w:ascii="GHEA Grapalat" w:eastAsia="GHEA Grapalat" w:hAnsi="GHEA Grapalat" w:cs="GHEA Grapalat"/>
              </w:rPr>
            </w:pPr>
            <w:r w:rsidRPr="00E476C6">
              <w:rPr>
                <w:rFonts w:ascii="GHEA Grapalat" w:eastAsia="GHEA Grapalat" w:hAnsi="GHEA Grapalat" w:cs="GHEA Grapalat"/>
              </w:rPr>
              <w:t>Вид участия</w:t>
            </w:r>
          </w:p>
        </w:tc>
        <w:tc>
          <w:tcPr>
            <w:tcW w:w="6178" w:type="dxa"/>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45BB7" w:rsidRPr="00E476C6">
                  <w:rPr>
                    <w:rFonts w:ascii="MS Gothic" w:eastAsia="MS Gothic" w:hAnsi="MS Gothic" w:cs="GHEA Grapalat" w:hint="eastAsia"/>
                  </w:rPr>
                  <w:t>☐</w:t>
                </w:r>
              </w:sdtContent>
            </w:sdt>
            <w:r w:rsidR="00F45BB7" w:rsidRPr="00E476C6">
              <w:rPr>
                <w:rFonts w:ascii="GHEA Grapalat" w:eastAsia="GHEA Grapalat" w:hAnsi="GHEA Grapalat" w:cs="GHEA Grapalat"/>
              </w:rPr>
              <w:tab/>
              <w:t>Прямое участие</w:t>
            </w:r>
          </w:p>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45BB7" w:rsidRPr="00E476C6">
                  <w:rPr>
                    <w:rFonts w:ascii="MS Gothic" w:eastAsia="MS Gothic" w:hAnsi="MS Gothic" w:cs="GHEA Grapalat" w:hint="eastAsia"/>
                  </w:rPr>
                  <w:t>☐</w:t>
                </w:r>
              </w:sdtContent>
            </w:sdt>
            <w:r w:rsidR="00F45BB7" w:rsidRPr="00E476C6">
              <w:rPr>
                <w:rFonts w:ascii="GHEA Grapalat" w:eastAsia="GHEA Grapalat" w:hAnsi="GHEA Grapalat" w:cs="GHEA Grapalat"/>
              </w:rPr>
              <w:tab/>
              <w:t>Косвенное участие</w:t>
            </w:r>
          </w:p>
        </w:tc>
      </w:tr>
    </w:tbl>
    <w:p w:rsidR="00F45BB7" w:rsidRPr="00E476C6" w:rsidRDefault="00F45BB7" w:rsidP="00E476C6">
      <w:pPr>
        <w:pBdr>
          <w:top w:val="nil"/>
          <w:left w:val="nil"/>
          <w:bottom w:val="nil"/>
          <w:right w:val="nil"/>
          <w:between w:val="nil"/>
        </w:pBdr>
        <w:rPr>
          <w:rFonts w:ascii="GHEA Grapalat" w:eastAsia="GHEA Grapalat" w:hAnsi="GHEA Grapalat" w:cs="GHEA Grapalat"/>
        </w:rPr>
      </w:pPr>
    </w:p>
    <w:p w:rsidR="00F45BB7" w:rsidRPr="00E476C6" w:rsidRDefault="00F45BB7" w:rsidP="00E476C6">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E476C6">
        <w:rPr>
          <w:rFonts w:ascii="GHEA Grapalat" w:eastAsia="GHEA Grapalat" w:hAnsi="GHEA Grapalat" w:cs="GHEA Grapalat"/>
          <w:b/>
        </w:rPr>
        <w:t>Участие государства, муниципалитета или международной организации</w:t>
      </w:r>
    </w:p>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Название государства</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Название муниципалитета</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Размер участия (%)</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r w:rsidRPr="00E476C6">
              <w:rPr>
                <w:rFonts w:ascii="GHEA Grapalat" w:eastAsia="GHEA Grapalat" w:hAnsi="GHEA Grapalat" w:cs="GHEA Grapalat"/>
              </w:rPr>
              <w:t>Вид участия</w:t>
            </w:r>
          </w:p>
        </w:tc>
        <w:tc>
          <w:tcPr>
            <w:tcW w:w="6180" w:type="dxa"/>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Прямое участие</w:t>
            </w:r>
          </w:p>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Косвенное участие</w:t>
            </w:r>
          </w:p>
        </w:tc>
      </w:tr>
    </w:tbl>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Название международной организации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r w:rsidRPr="00E476C6">
              <w:rPr>
                <w:rFonts w:ascii="GHEA Grapalat" w:eastAsia="GHEA Grapalat" w:hAnsi="GHEA Grapalat" w:cs="GHEA Grapalat"/>
              </w:rPr>
              <w:t>Название международной организации латинскими буквами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Размер участия</w:t>
            </w:r>
            <w:r w:rsidRPr="00E476C6" w:rsidDel="00C376E4">
              <w:rPr>
                <w:rFonts w:ascii="GHEA Grapalat" w:eastAsia="GHEA Grapalat" w:hAnsi="GHEA Grapalat" w:cs="GHEA Grapalat"/>
              </w:rPr>
              <w:t xml:space="preserve"> </w:t>
            </w:r>
            <w:r w:rsidRPr="00E476C6">
              <w:rPr>
                <w:rFonts w:ascii="GHEA Grapalat" w:eastAsia="GHEA Grapalat" w:hAnsi="GHEA Grapalat" w:cs="GHEA Grapalat"/>
              </w:rPr>
              <w:t>(%)</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r w:rsidRPr="00E476C6">
              <w:rPr>
                <w:rFonts w:ascii="GHEA Grapalat" w:eastAsia="GHEA Grapalat" w:hAnsi="GHEA Grapalat" w:cs="GHEA Grapalat"/>
              </w:rPr>
              <w:t>Вид участия</w:t>
            </w:r>
          </w:p>
        </w:tc>
        <w:tc>
          <w:tcPr>
            <w:tcW w:w="6180" w:type="dxa"/>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Прямое участие</w:t>
            </w:r>
          </w:p>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Косвенное участие</w:t>
            </w:r>
          </w:p>
        </w:tc>
      </w:tr>
    </w:tbl>
    <w:p w:rsidR="00F45BB7" w:rsidRPr="00E476C6" w:rsidRDefault="00F45BB7" w:rsidP="00E476C6">
      <w:pPr>
        <w:rPr>
          <w:rFonts w:ascii="GHEA Grapalat" w:eastAsia="GHEA Grapalat" w:hAnsi="GHEA Grapalat" w:cs="GHEA Grapalat"/>
          <w:b/>
        </w:rPr>
      </w:pPr>
    </w:p>
    <w:p w:rsidR="00F45BB7" w:rsidRPr="00E476C6" w:rsidRDefault="00F45BB7" w:rsidP="00E476C6">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E476C6">
        <w:rPr>
          <w:rFonts w:ascii="GHEA Grapalat" w:eastAsia="GHEA Grapalat" w:hAnsi="GHEA Grapalat" w:cs="GHEA Grapalat"/>
          <w:b/>
        </w:rPr>
        <w:t>Данные реального бенефициара</w:t>
      </w:r>
    </w:p>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Имя</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Фамилия</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Имя(латинскими буквами)</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Фамилия (латинскими буквами)</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Гражданство</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6"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День, месяц, год рождения</w:t>
            </w:r>
          </w:p>
        </w:tc>
        <w:tc>
          <w:tcPr>
            <w:tcW w:w="6178"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45BB7" w:rsidRPr="00E476C6" w:rsidTr="004C7BFD">
        <w:tc>
          <w:tcPr>
            <w:tcW w:w="297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Тип документа</w:t>
            </w:r>
          </w:p>
        </w:tc>
        <w:tc>
          <w:tcPr>
            <w:tcW w:w="6096"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7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Номер документа</w:t>
            </w:r>
          </w:p>
        </w:tc>
        <w:tc>
          <w:tcPr>
            <w:tcW w:w="6096"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7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rPr>
            </w:pPr>
            <w:r w:rsidRPr="00E476C6">
              <w:rPr>
                <w:rFonts w:ascii="GHEA Grapalat" w:eastAsia="GHEA Grapalat" w:hAnsi="GHEA Grapalat" w:cs="GHEA Grapalat"/>
              </w:rPr>
              <w:t>День, месяц, год предоставления</w:t>
            </w:r>
          </w:p>
        </w:tc>
        <w:tc>
          <w:tcPr>
            <w:tcW w:w="6096"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7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rPr>
            </w:pPr>
            <w:r w:rsidRPr="00E476C6">
              <w:rPr>
                <w:rFonts w:ascii="GHEA Grapalat" w:eastAsia="GHEA Grapalat" w:hAnsi="GHEA Grapalat" w:cs="GHEA Grapalat"/>
              </w:rPr>
              <w:t>Предоставляющий орган</w:t>
            </w:r>
          </w:p>
        </w:tc>
        <w:tc>
          <w:tcPr>
            <w:tcW w:w="6096"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7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НЗОУ или эквивалентный номер</w:t>
            </w:r>
          </w:p>
        </w:tc>
        <w:tc>
          <w:tcPr>
            <w:tcW w:w="6096"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45BB7" w:rsidRPr="00E476C6" w:rsidTr="004C7BFD">
        <w:tc>
          <w:tcPr>
            <w:tcW w:w="2943"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Государство</w:t>
            </w:r>
          </w:p>
        </w:tc>
        <w:tc>
          <w:tcPr>
            <w:tcW w:w="6072"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43"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Муниципалитет</w:t>
            </w:r>
          </w:p>
        </w:tc>
        <w:tc>
          <w:tcPr>
            <w:tcW w:w="6072"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43"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E476C6">
              <w:rPr>
                <w:rFonts w:ascii="GHEA Grapalat" w:eastAsia="GHEA Grapalat" w:hAnsi="GHEA Grapalat" w:cs="GHEA Grapalat"/>
              </w:rPr>
              <w:t>Административно-территориальная единица</w:t>
            </w:r>
          </w:p>
        </w:tc>
        <w:tc>
          <w:tcPr>
            <w:tcW w:w="6072"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943"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rPr>
            </w:pPr>
            <w:r w:rsidRPr="00E476C6">
              <w:rPr>
                <w:rFonts w:ascii="GHEA Grapalat" w:eastAsia="GHEA Grapalat" w:hAnsi="GHEA Grapalat" w:cs="GHEA Grapalat"/>
              </w:rPr>
              <w:t xml:space="preserve">Название улицы, здание (дом), </w:t>
            </w:r>
            <w:r w:rsidRPr="00E476C6">
              <w:rPr>
                <w:rFonts w:ascii="GHEA Grapalat" w:eastAsia="GHEA Grapalat" w:hAnsi="GHEA Grapalat" w:cs="GHEA Grapalat"/>
              </w:rPr>
              <w:lastRenderedPageBreak/>
              <w:t>квартира</w:t>
            </w:r>
          </w:p>
        </w:tc>
        <w:tc>
          <w:tcPr>
            <w:tcW w:w="6072"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Государство</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Муниципалитет</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Административно-территориальная единица</w:t>
            </w:r>
          </w:p>
        </w:tc>
        <w:tc>
          <w:tcPr>
            <w:tcW w:w="6178"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Название улицы, здание (дом), квартира</w:t>
            </w:r>
          </w:p>
        </w:tc>
        <w:tc>
          <w:tcPr>
            <w:tcW w:w="6178"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Основания являться реальным бенефициаром</w:t>
      </w:r>
      <w:r w:rsidRPr="00E476C6" w:rsidDel="00F76C18">
        <w:rPr>
          <w:rFonts w:ascii="GHEA Grapalat" w:eastAsia="GHEA Grapalat" w:hAnsi="GHEA Grapalat" w:cs="GHEA Grapalat"/>
          <w:i/>
        </w:rPr>
        <w:t xml:space="preserve"> </w:t>
      </w:r>
      <w:r w:rsidRPr="00E476C6">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E476C6" w:rsidTr="004C7BFD">
        <w:trPr>
          <w:trHeight w:val="924"/>
        </w:trPr>
        <w:tc>
          <w:tcPr>
            <w:tcW w:w="9016" w:type="dxa"/>
            <w:gridSpan w:val="2"/>
            <w:vAlign w:val="center"/>
          </w:tcPr>
          <w:p w:rsidR="00F45BB7" w:rsidRPr="00E476C6" w:rsidRDefault="008F3C63" w:rsidP="00E476C6">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а</w:t>
            </w:r>
            <w:r w:rsidR="00F45BB7" w:rsidRPr="00E476C6">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45BB7" w:rsidRPr="00E476C6" w:rsidTr="004C7BFD">
        <w:trPr>
          <w:trHeight w:val="684"/>
        </w:trPr>
        <w:tc>
          <w:tcPr>
            <w:tcW w:w="4508"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Размер участия</w:t>
            </w:r>
            <w:r w:rsidRPr="00E476C6" w:rsidDel="00C376E4">
              <w:rPr>
                <w:rFonts w:ascii="GHEA Grapalat" w:eastAsia="GHEA Grapalat" w:hAnsi="GHEA Grapalat" w:cs="GHEA Grapalat"/>
              </w:rPr>
              <w:t xml:space="preserve"> </w:t>
            </w:r>
            <w:r w:rsidRPr="00E476C6">
              <w:rPr>
                <w:rFonts w:ascii="GHEA Grapalat" w:eastAsia="GHEA Grapalat" w:hAnsi="GHEA Grapalat" w:cs="GHEA Grapalat"/>
              </w:rPr>
              <w:t>(%)</w:t>
            </w:r>
          </w:p>
        </w:tc>
        <w:tc>
          <w:tcPr>
            <w:tcW w:w="4508" w:type="dxa"/>
            <w:shd w:val="clear" w:color="auto" w:fill="FFFFFF"/>
            <w:vAlign w:val="center"/>
          </w:tcPr>
          <w:p w:rsidR="00F45BB7" w:rsidRPr="00E476C6" w:rsidRDefault="00F45BB7" w:rsidP="00E476C6">
            <w:pPr>
              <w:rPr>
                <w:rFonts w:ascii="GHEA Grapalat" w:eastAsia="GHEA Grapalat" w:hAnsi="GHEA Grapalat" w:cs="GHEA Grapalat"/>
              </w:rPr>
            </w:pPr>
          </w:p>
        </w:tc>
      </w:tr>
      <w:tr w:rsidR="00F45BB7" w:rsidRPr="00E476C6" w:rsidTr="004C7BFD">
        <w:trPr>
          <w:trHeight w:val="1282"/>
        </w:trPr>
        <w:tc>
          <w:tcPr>
            <w:tcW w:w="4508"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Вид участия</w:t>
            </w:r>
          </w:p>
        </w:tc>
        <w:tc>
          <w:tcPr>
            <w:tcW w:w="4508" w:type="dxa"/>
            <w:vAlign w:val="center"/>
          </w:tcPr>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Прямое участие</w:t>
            </w:r>
          </w:p>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Косвенное участие</w:t>
            </w:r>
          </w:p>
        </w:tc>
      </w:tr>
      <w:tr w:rsidR="00F45BB7" w:rsidRPr="00E476C6" w:rsidTr="004C7BFD">
        <w:tc>
          <w:tcPr>
            <w:tcW w:w="9016" w:type="dxa"/>
            <w:gridSpan w:val="2"/>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б</w:t>
            </w:r>
            <w:r w:rsidR="00F45BB7" w:rsidRPr="00E476C6">
              <w:rPr>
                <w:rFonts w:eastAsia="Cambria Math"/>
              </w:rPr>
              <w:t>․</w:t>
            </w:r>
            <w:r w:rsidR="00F45BB7" w:rsidRPr="00E476C6">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45BB7" w:rsidRPr="00E476C6" w:rsidTr="004C7BFD">
        <w:tc>
          <w:tcPr>
            <w:tcW w:w="9016" w:type="dxa"/>
            <w:gridSpan w:val="2"/>
            <w:vAlign w:val="center"/>
          </w:tcPr>
          <w:p w:rsidR="00F45BB7" w:rsidRPr="00E476C6" w:rsidRDefault="008F3C63" w:rsidP="00E476C6">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в</w:t>
            </w:r>
            <w:r w:rsidR="00F45BB7" w:rsidRPr="00E476C6">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45BB7" w:rsidRPr="00E476C6">
              <w:rPr>
                <w:rFonts w:ascii="GHEA Grapalat" w:eastAsia="GHEA Grapalat" w:hAnsi="GHEA Grapalat" w:cs="GHEA Grapalat"/>
                <w:lang w:val="hy-AM"/>
              </w:rPr>
              <w:t>б</w:t>
            </w:r>
            <w:r w:rsidR="00F45BB7" w:rsidRPr="00E476C6">
              <w:rPr>
                <w:rFonts w:ascii="GHEA Grapalat" w:eastAsia="GHEA Grapalat" w:hAnsi="GHEA Grapalat" w:cs="GHEA Grapalat"/>
              </w:rPr>
              <w:t>"</w:t>
            </w:r>
          </w:p>
        </w:tc>
      </w:tr>
    </w:tbl>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Основания являться реальным бенефициаром</w:t>
      </w:r>
      <w:r w:rsidRPr="00E476C6" w:rsidDel="00F76C18">
        <w:rPr>
          <w:rFonts w:ascii="GHEA Grapalat" w:eastAsia="GHEA Grapalat" w:hAnsi="GHEA Grapalat" w:cs="GHEA Grapalat"/>
          <w:i/>
        </w:rPr>
        <w:t xml:space="preserve"> </w:t>
      </w:r>
      <w:r w:rsidRPr="00E476C6">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45BB7" w:rsidRPr="00E476C6" w:rsidTr="004C7BFD">
        <w:trPr>
          <w:trHeight w:val="924"/>
        </w:trPr>
        <w:tc>
          <w:tcPr>
            <w:tcW w:w="9016" w:type="dxa"/>
            <w:gridSpan w:val="2"/>
            <w:vAlign w:val="center"/>
          </w:tcPr>
          <w:p w:rsidR="00F45BB7" w:rsidRPr="00E476C6" w:rsidRDefault="008F3C63" w:rsidP="00E476C6">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а</w:t>
            </w:r>
            <w:r w:rsidR="00F45BB7" w:rsidRPr="00E476C6">
              <w:rPr>
                <w:rFonts w:eastAsia="Cambria Math"/>
              </w:rPr>
              <w:t>․</w:t>
            </w:r>
            <w:r w:rsidR="00F45BB7" w:rsidRPr="00E476C6">
              <w:rPr>
                <w:rFonts w:ascii="GHEA Grapalat" w:eastAsia="Cambria Math" w:hAnsi="GHEA Grapalat" w:cs="Cambria Math"/>
              </w:rPr>
              <w:t xml:space="preserve"> </w:t>
            </w:r>
            <w:r w:rsidR="00F45BB7" w:rsidRPr="00E476C6">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45BB7" w:rsidRPr="00E476C6" w:rsidTr="004C7BFD">
        <w:trPr>
          <w:trHeight w:val="684"/>
        </w:trPr>
        <w:tc>
          <w:tcPr>
            <w:tcW w:w="4508"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Размер участия (%)</w:t>
            </w:r>
          </w:p>
        </w:tc>
        <w:tc>
          <w:tcPr>
            <w:tcW w:w="4508" w:type="dxa"/>
            <w:shd w:val="clear" w:color="auto" w:fill="auto"/>
            <w:vAlign w:val="center"/>
          </w:tcPr>
          <w:p w:rsidR="00F45BB7" w:rsidRPr="00E476C6" w:rsidRDefault="00F45BB7" w:rsidP="00E476C6">
            <w:pPr>
              <w:rPr>
                <w:rFonts w:ascii="GHEA Grapalat" w:eastAsia="GHEA Grapalat" w:hAnsi="GHEA Grapalat" w:cs="GHEA Grapalat"/>
              </w:rPr>
            </w:pPr>
          </w:p>
        </w:tc>
      </w:tr>
      <w:tr w:rsidR="00F45BB7" w:rsidRPr="00E476C6" w:rsidTr="004C7BFD">
        <w:trPr>
          <w:trHeight w:val="1282"/>
        </w:trPr>
        <w:tc>
          <w:tcPr>
            <w:tcW w:w="4508"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Вид участия</w:t>
            </w:r>
          </w:p>
        </w:tc>
        <w:tc>
          <w:tcPr>
            <w:tcW w:w="4508" w:type="dxa"/>
            <w:vAlign w:val="center"/>
          </w:tcPr>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Прямое участие</w:t>
            </w:r>
          </w:p>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Косвенное участие</w:t>
            </w:r>
          </w:p>
        </w:tc>
      </w:tr>
      <w:tr w:rsidR="00F45BB7" w:rsidRPr="00E476C6" w:rsidTr="004C7BFD">
        <w:tc>
          <w:tcPr>
            <w:tcW w:w="9016" w:type="dxa"/>
            <w:gridSpan w:val="2"/>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б</w:t>
            </w:r>
            <w:r w:rsidR="00F45BB7" w:rsidRPr="00E476C6">
              <w:rPr>
                <w:rFonts w:eastAsia="Cambria Math"/>
              </w:rPr>
              <w:t>․</w:t>
            </w:r>
            <w:r w:rsidR="00F45BB7" w:rsidRPr="00E476C6">
              <w:rPr>
                <w:rFonts w:ascii="GHEA Grapalat" w:eastAsia="Cambria Math" w:hAnsi="GHEA Grapalat" w:cs="Cambria Math"/>
              </w:rPr>
              <w:t xml:space="preserve"> </w:t>
            </w:r>
            <w:r w:rsidR="00F45BB7" w:rsidRPr="00E476C6">
              <w:rPr>
                <w:rFonts w:ascii="GHEA Grapalat" w:eastAsia="GHEA Grapalat" w:hAnsi="GHEA Grapalat" w:cs="GHEA Grapalat"/>
              </w:rPr>
              <w:t xml:space="preserve">имеет право назначать или </w:t>
            </w:r>
            <w:r w:rsidR="00F45BB7" w:rsidRPr="00E476C6">
              <w:rPr>
                <w:rFonts w:ascii="GHEA Grapalat" w:eastAsia="GHEA Grapalat" w:hAnsi="GHEA Grapalat" w:cs="GHEA Grapalat"/>
                <w:lang w:eastAsia="hy-AM"/>
              </w:rPr>
              <w:t>освобождать</w:t>
            </w:r>
            <w:r w:rsidR="00F45BB7" w:rsidRPr="00E476C6">
              <w:rPr>
                <w:rFonts w:ascii="GHEA Grapalat" w:eastAsia="GHEA Grapalat" w:hAnsi="GHEA Grapalat" w:cs="GHEA Grapalat"/>
              </w:rPr>
              <w:t xml:space="preserve"> большинство членов органов управления юридического лица</w:t>
            </w:r>
          </w:p>
        </w:tc>
      </w:tr>
      <w:tr w:rsidR="00F45BB7" w:rsidRPr="00E476C6" w:rsidTr="004C7BFD">
        <w:tc>
          <w:tcPr>
            <w:tcW w:w="9016" w:type="dxa"/>
            <w:gridSpan w:val="2"/>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в</w:t>
            </w:r>
            <w:r w:rsidR="00F45BB7" w:rsidRPr="00E476C6">
              <w:rPr>
                <w:rFonts w:eastAsia="Cambria Math"/>
              </w:rPr>
              <w:t>․</w:t>
            </w:r>
            <w:r w:rsidR="00F45BB7" w:rsidRPr="00E476C6">
              <w:rPr>
                <w:rFonts w:ascii="GHEA Grapalat" w:eastAsia="Cambria Math" w:hAnsi="GHEA Grapalat" w:cs="Cambria Math"/>
              </w:rPr>
              <w:t xml:space="preserve"> </w:t>
            </w:r>
            <w:r w:rsidR="00F45BB7" w:rsidRPr="00E476C6">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45BB7" w:rsidRPr="00E476C6" w:rsidTr="004C7BFD">
        <w:tc>
          <w:tcPr>
            <w:tcW w:w="9016" w:type="dxa"/>
            <w:gridSpan w:val="2"/>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г</w:t>
            </w:r>
            <w:r w:rsidR="00F45BB7" w:rsidRPr="00E476C6">
              <w:rPr>
                <w:rFonts w:eastAsia="Cambria Math"/>
              </w:rPr>
              <w:t>․</w:t>
            </w:r>
            <w:r w:rsidR="00F45BB7" w:rsidRPr="00E476C6">
              <w:rPr>
                <w:rFonts w:ascii="GHEA Grapalat" w:eastAsia="Cambria Math" w:hAnsi="GHEA Grapalat" w:cs="Cambria Math"/>
              </w:rPr>
              <w:t xml:space="preserve"> </w:t>
            </w:r>
            <w:r w:rsidR="00F45BB7" w:rsidRPr="00E476C6">
              <w:rPr>
                <w:rFonts w:ascii="GHEA Grapalat" w:eastAsia="GHEA Grapalat" w:hAnsi="GHEA Grapalat" w:cs="GHEA Grapalat"/>
              </w:rPr>
              <w:t xml:space="preserve">осуществляет реальный (фактический) контроль за юридическим </w:t>
            </w:r>
            <w:r w:rsidR="00F45BB7" w:rsidRPr="00E476C6">
              <w:rPr>
                <w:rFonts w:ascii="GHEA Grapalat" w:eastAsia="GHEA Grapalat" w:hAnsi="GHEA Grapalat" w:cs="GHEA Grapalat"/>
              </w:rPr>
              <w:lastRenderedPageBreak/>
              <w:t>лицом иными средствами</w:t>
            </w:r>
          </w:p>
        </w:tc>
      </w:tr>
      <w:tr w:rsidR="00F45BB7" w:rsidRPr="00E476C6" w:rsidTr="004C7BFD">
        <w:tc>
          <w:tcPr>
            <w:tcW w:w="9016" w:type="dxa"/>
            <w:gridSpan w:val="2"/>
            <w:vAlign w:val="center"/>
          </w:tcPr>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r>
            <w:r w:rsidR="00F45BB7" w:rsidRPr="00E476C6">
              <w:rPr>
                <w:rFonts w:ascii="GHEA Grapalat" w:eastAsia="GHEA Grapalat" w:hAnsi="GHEA Grapalat" w:cs="GHEA Grapalat"/>
                <w:lang w:val="hy-AM"/>
              </w:rPr>
              <w:t>д</w:t>
            </w:r>
            <w:r w:rsidR="00F45BB7" w:rsidRPr="00E476C6">
              <w:rPr>
                <w:rFonts w:eastAsia="Cambria Math"/>
              </w:rPr>
              <w:t>․</w:t>
            </w:r>
            <w:r w:rsidR="00F45BB7" w:rsidRPr="00E476C6">
              <w:rPr>
                <w:rFonts w:ascii="GHEA Grapalat" w:eastAsia="Cambria Math" w:hAnsi="GHEA Grapalat" w:cs="Cambria Math"/>
              </w:rPr>
              <w:t xml:space="preserve"> </w:t>
            </w:r>
            <w:r w:rsidR="00F45BB7" w:rsidRPr="00E476C6">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rPr>
            </w:pPr>
            <w:r w:rsidRPr="00E476C6">
              <w:rPr>
                <w:rFonts w:ascii="GHEA Grapalat" w:eastAsia="GHEA Grapalat" w:hAnsi="GHEA Grapalat" w:cs="GHEA Grapalat"/>
              </w:rPr>
              <w:t>День, месяц, год становления реальным бенефициаром</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E476C6">
              <w:rPr>
                <w:rFonts w:ascii="GHEA Grapalat" w:eastAsia="GHEA Grapalat" w:hAnsi="GHEA Grapalat" w:cs="GHEA Grapalat"/>
              </w:rPr>
              <w:t>Осуществление контроля за организацией</w:t>
            </w:r>
          </w:p>
        </w:tc>
        <w:tc>
          <w:tcPr>
            <w:tcW w:w="6180" w:type="dxa"/>
            <w:vAlign w:val="center"/>
          </w:tcPr>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Отдельно</w:t>
            </w:r>
          </w:p>
          <w:p w:rsidR="00F45BB7" w:rsidRPr="00E476C6" w:rsidRDefault="008F3C63" w:rsidP="00E476C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Совместно с аффилированными лицами</w:t>
            </w: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E476C6">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Да</w:t>
            </w:r>
          </w:p>
          <w:p w:rsidR="00F45BB7" w:rsidRPr="00E476C6" w:rsidRDefault="008F3C63" w:rsidP="00E476C6">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45BB7" w:rsidRPr="00E476C6">
                  <w:rPr>
                    <w:rFonts w:ascii="Segoe UI Symbol" w:eastAsia="MS Gothic" w:hAnsi="Segoe UI Symbol" w:cs="Segoe UI Symbol"/>
                  </w:rPr>
                  <w:t>☐</w:t>
                </w:r>
              </w:sdtContent>
            </w:sdt>
            <w:r w:rsidR="00F45BB7" w:rsidRPr="00E476C6">
              <w:rPr>
                <w:rFonts w:ascii="GHEA Grapalat" w:eastAsia="GHEA Grapalat" w:hAnsi="GHEA Grapalat" w:cs="GHEA Grapalat"/>
              </w:rPr>
              <w:tab/>
              <w:t>Нет</w:t>
            </w:r>
          </w:p>
        </w:tc>
      </w:tr>
    </w:tbl>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 xml:space="preserve">Адрес </w:t>
            </w:r>
            <w:r w:rsidRPr="00E476C6">
              <w:rPr>
                <w:rFonts w:ascii="Calibri" w:eastAsia="GHEA Grapalat" w:hAnsi="Calibri" w:cs="Calibri"/>
              </w:rPr>
              <w:t> </w:t>
            </w:r>
            <w:r w:rsidRPr="00E476C6">
              <w:rPr>
                <w:rFonts w:ascii="GHEA Grapalat" w:eastAsia="GHEA Grapalat" w:hAnsi="GHEA Grapalat" w:cs="GHEA Grapalat"/>
              </w:rPr>
              <w:t>электронной почты</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7"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Номер телефона</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pBdr>
          <w:top w:val="nil"/>
          <w:left w:val="nil"/>
          <w:bottom w:val="nil"/>
          <w:right w:val="nil"/>
          <w:between w:val="nil"/>
        </w:pBdr>
        <w:ind w:left="792"/>
        <w:rPr>
          <w:rFonts w:ascii="GHEA Grapalat" w:eastAsia="GHEA Grapalat" w:hAnsi="GHEA Grapalat" w:cs="GHEA Grapalat"/>
          <w:i/>
        </w:rPr>
      </w:pPr>
    </w:p>
    <w:p w:rsidR="00F45BB7" w:rsidRPr="00E476C6" w:rsidRDefault="00F45BB7" w:rsidP="00E476C6">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E476C6">
        <w:rPr>
          <w:rFonts w:ascii="GHEA Grapalat" w:eastAsia="GHEA Grapalat" w:hAnsi="GHEA Grapalat" w:cs="GHEA Grapalat"/>
          <w:b/>
        </w:rPr>
        <w:t>Промежуточные юридические лица</w:t>
      </w:r>
    </w:p>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 латинскими буквами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Номер государственной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День, месяц, год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Адрес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Государство регистрации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 xml:space="preserve">Имя и фамилия руководителя исполнительного </w:t>
            </w:r>
            <w:r w:rsidRPr="00E476C6">
              <w:rPr>
                <w:rFonts w:ascii="GHEA Grapalat" w:eastAsia="GHEA Grapalat" w:hAnsi="GHEA Grapalat" w:cs="GHEA Grapalat"/>
              </w:rPr>
              <w:lastRenderedPageBreak/>
              <w:t>органа</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rPr>
      </w:pPr>
      <w:r w:rsidRPr="00E476C6">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rPr>
          <w:trHeight w:val="853"/>
        </w:trPr>
        <w:tc>
          <w:tcPr>
            <w:tcW w:w="2835" w:type="dxa"/>
            <w:vMerge w:val="restart"/>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rPr>
            </w:pPr>
            <w:r w:rsidRPr="00E476C6">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45BB7" w:rsidRPr="00E476C6" w:rsidRDefault="00F45BB7" w:rsidP="00E476C6">
            <w:pPr>
              <w:rPr>
                <w:rFonts w:ascii="GHEA Grapalat" w:eastAsia="GHEA Grapalat" w:hAnsi="GHEA Grapalat" w:cs="GHEA Grapalat"/>
              </w:rPr>
            </w:pPr>
          </w:p>
        </w:tc>
      </w:tr>
      <w:tr w:rsidR="00F45BB7" w:rsidRPr="00E476C6" w:rsidTr="004C7BFD">
        <w:trPr>
          <w:trHeight w:val="850"/>
        </w:trPr>
        <w:tc>
          <w:tcPr>
            <w:tcW w:w="2835" w:type="dxa"/>
            <w:vMerge/>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E476C6" w:rsidRDefault="00F45BB7" w:rsidP="00E476C6">
            <w:pPr>
              <w:rPr>
                <w:rFonts w:ascii="GHEA Grapalat" w:eastAsia="GHEA Grapalat" w:hAnsi="GHEA Grapalat" w:cs="GHEA Grapalat"/>
              </w:rPr>
            </w:pPr>
          </w:p>
        </w:tc>
      </w:tr>
      <w:tr w:rsidR="00F45BB7" w:rsidRPr="00E476C6" w:rsidTr="004C7BFD">
        <w:trPr>
          <w:trHeight w:val="850"/>
        </w:trPr>
        <w:tc>
          <w:tcPr>
            <w:tcW w:w="2835" w:type="dxa"/>
            <w:vMerge/>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E476C6" w:rsidRDefault="00F45BB7" w:rsidP="00E476C6">
            <w:pPr>
              <w:rPr>
                <w:rFonts w:ascii="GHEA Grapalat" w:eastAsia="GHEA Grapalat" w:hAnsi="GHEA Grapalat" w:cs="GHEA Grapalat"/>
              </w:rPr>
            </w:pPr>
          </w:p>
        </w:tc>
      </w:tr>
      <w:tr w:rsidR="00F45BB7" w:rsidRPr="00E476C6" w:rsidTr="004C7BFD">
        <w:trPr>
          <w:trHeight w:val="850"/>
        </w:trPr>
        <w:tc>
          <w:tcPr>
            <w:tcW w:w="2835" w:type="dxa"/>
            <w:vMerge/>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E476C6" w:rsidRDefault="00F45BB7" w:rsidP="00E476C6">
            <w:pPr>
              <w:rPr>
                <w:rFonts w:ascii="GHEA Grapalat" w:eastAsia="GHEA Grapalat" w:hAnsi="GHEA Grapalat" w:cs="GHEA Grapalat"/>
              </w:rPr>
            </w:pPr>
          </w:p>
        </w:tc>
      </w:tr>
      <w:tr w:rsidR="00F45BB7" w:rsidRPr="00E476C6" w:rsidTr="004C7BFD">
        <w:trPr>
          <w:trHeight w:val="850"/>
        </w:trPr>
        <w:tc>
          <w:tcPr>
            <w:tcW w:w="2835" w:type="dxa"/>
            <w:vMerge/>
            <w:shd w:val="clear" w:color="auto" w:fill="D9E2F3"/>
            <w:vAlign w:val="center"/>
          </w:tcPr>
          <w:p w:rsidR="00F45BB7" w:rsidRPr="00E476C6" w:rsidRDefault="00F45BB7" w:rsidP="00E476C6">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numPr>
          <w:ilvl w:val="1"/>
          <w:numId w:val="25"/>
        </w:numPr>
        <w:pBdr>
          <w:top w:val="nil"/>
          <w:left w:val="nil"/>
          <w:bottom w:val="nil"/>
          <w:right w:val="nil"/>
          <w:between w:val="nil"/>
        </w:pBdr>
        <w:spacing w:line="259" w:lineRule="auto"/>
        <w:rPr>
          <w:rFonts w:ascii="GHEA Grapalat" w:eastAsia="GHEA Grapalat" w:hAnsi="GHEA Grapalat" w:cs="GHEA Grapalat"/>
          <w:i/>
        </w:rPr>
      </w:pPr>
      <w:r w:rsidRPr="00E476C6">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Наименование фондовой биржи</w:t>
            </w:r>
          </w:p>
        </w:tc>
        <w:tc>
          <w:tcPr>
            <w:tcW w:w="6180" w:type="dxa"/>
            <w:vAlign w:val="center"/>
          </w:tcPr>
          <w:p w:rsidR="00F45BB7" w:rsidRPr="00E476C6" w:rsidRDefault="00F45BB7" w:rsidP="00E476C6">
            <w:pPr>
              <w:rPr>
                <w:rFonts w:ascii="GHEA Grapalat" w:eastAsia="GHEA Grapalat" w:hAnsi="GHEA Grapalat" w:cs="GHEA Grapalat"/>
              </w:rPr>
            </w:pPr>
          </w:p>
        </w:tc>
      </w:tr>
      <w:tr w:rsidR="00F45BB7" w:rsidRPr="00E476C6" w:rsidTr="004C7BFD">
        <w:tc>
          <w:tcPr>
            <w:tcW w:w="2835" w:type="dxa"/>
            <w:shd w:val="clear" w:color="auto" w:fill="D9E2F3"/>
            <w:vAlign w:val="center"/>
          </w:tcPr>
          <w:p w:rsidR="00F45BB7" w:rsidRPr="00E476C6" w:rsidRDefault="00F45BB7" w:rsidP="00E476C6">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rPr>
            </w:pPr>
            <w:r w:rsidRPr="00E476C6">
              <w:rPr>
                <w:rFonts w:ascii="GHEA Grapalat" w:eastAsia="GHEA Grapalat" w:hAnsi="GHEA Grapalat" w:cs="GHEA Grapalat"/>
              </w:rPr>
              <w:t>Ссылка на документы, наличествующие на бирже</w:t>
            </w:r>
          </w:p>
        </w:tc>
        <w:tc>
          <w:tcPr>
            <w:tcW w:w="6180" w:type="dxa"/>
            <w:vAlign w:val="center"/>
          </w:tcPr>
          <w:p w:rsidR="00F45BB7" w:rsidRPr="00E476C6" w:rsidRDefault="00F45BB7" w:rsidP="00E476C6">
            <w:pPr>
              <w:rPr>
                <w:rFonts w:ascii="GHEA Grapalat" w:eastAsia="GHEA Grapalat" w:hAnsi="GHEA Grapalat" w:cs="GHEA Grapalat"/>
              </w:rPr>
            </w:pPr>
          </w:p>
        </w:tc>
      </w:tr>
    </w:tbl>
    <w:p w:rsidR="00F45BB7" w:rsidRPr="00E476C6" w:rsidRDefault="00F45BB7" w:rsidP="00E476C6">
      <w:pPr>
        <w:pBdr>
          <w:top w:val="nil"/>
          <w:left w:val="nil"/>
          <w:bottom w:val="nil"/>
          <w:right w:val="nil"/>
          <w:between w:val="nil"/>
        </w:pBdr>
        <w:rPr>
          <w:rFonts w:ascii="GHEA Grapalat" w:eastAsia="GHEA Grapalat" w:hAnsi="GHEA Grapalat" w:cs="GHEA Grapalat"/>
          <w:i/>
        </w:rPr>
      </w:pPr>
    </w:p>
    <w:p w:rsidR="00F45BB7" w:rsidRPr="00E476C6" w:rsidRDefault="00F45BB7" w:rsidP="00E476C6">
      <w:pPr>
        <w:pStyle w:val="ListParagraph"/>
        <w:numPr>
          <w:ilvl w:val="0"/>
          <w:numId w:val="25"/>
        </w:numPr>
        <w:pBdr>
          <w:top w:val="nil"/>
          <w:left w:val="nil"/>
          <w:bottom w:val="nil"/>
          <w:right w:val="nil"/>
          <w:between w:val="nil"/>
        </w:pBdr>
        <w:rPr>
          <w:rFonts w:ascii="GHEA Grapalat" w:eastAsia="GHEA Grapalat" w:hAnsi="GHEA Grapalat" w:cs="GHEA Grapalat"/>
          <w:b/>
        </w:rPr>
      </w:pPr>
      <w:r w:rsidRPr="00E476C6">
        <w:rPr>
          <w:rFonts w:ascii="GHEA Grapalat" w:eastAsia="GHEA Grapalat" w:hAnsi="GHEA Grapalat" w:cs="GHEA Grapalat"/>
          <w:b/>
        </w:rPr>
        <w:t>Дополнительные примечания</w:t>
      </w:r>
    </w:p>
    <w:tbl>
      <w:tblPr>
        <w:tblStyle w:val="TableGrid"/>
        <w:tblW w:w="0" w:type="auto"/>
        <w:tblLayout w:type="fixed"/>
        <w:tblLook w:val="04A0" w:firstRow="1" w:lastRow="0" w:firstColumn="1" w:lastColumn="0" w:noHBand="0" w:noVBand="1"/>
      </w:tblPr>
      <w:tblGrid>
        <w:gridCol w:w="9046"/>
      </w:tblGrid>
      <w:tr w:rsidR="00F45BB7" w:rsidRPr="00E476C6" w:rsidTr="00FC77B5">
        <w:trPr>
          <w:trHeight w:val="249"/>
        </w:trPr>
        <w:tc>
          <w:tcPr>
            <w:tcW w:w="9046" w:type="dxa"/>
            <w:shd w:val="clear" w:color="auto" w:fill="DBE5F1" w:themeFill="accent1" w:themeFillTint="33"/>
          </w:tcPr>
          <w:p w:rsidR="00F45BB7" w:rsidRPr="00E476C6" w:rsidRDefault="00F45BB7" w:rsidP="00E476C6">
            <w:pPr>
              <w:spacing w:line="259" w:lineRule="auto"/>
              <w:rPr>
                <w:rFonts w:ascii="GHEA Grapalat" w:eastAsia="GHEA Grapalat" w:hAnsi="GHEA Grapalat" w:cs="GHEA Grapalat"/>
                <w:i/>
              </w:rPr>
            </w:pPr>
            <w:r w:rsidRPr="00E476C6">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F45BB7" w:rsidRPr="00E476C6" w:rsidTr="00FC77B5">
        <w:trPr>
          <w:trHeight w:val="3687"/>
        </w:trPr>
        <w:tc>
          <w:tcPr>
            <w:tcW w:w="9046" w:type="dxa"/>
          </w:tcPr>
          <w:p w:rsidR="00F45BB7" w:rsidRPr="00E476C6" w:rsidRDefault="00F45BB7" w:rsidP="00E476C6">
            <w:pPr>
              <w:rPr>
                <w:rFonts w:ascii="GHEA Grapalat" w:eastAsia="GHEA Grapalat" w:hAnsi="GHEA Grapalat" w:cs="GHEA Grapalat"/>
                <w:b/>
              </w:rPr>
            </w:pPr>
          </w:p>
        </w:tc>
      </w:tr>
    </w:tbl>
    <w:p w:rsidR="00F45BB7" w:rsidRPr="00E476C6" w:rsidRDefault="00F45BB7" w:rsidP="00E476C6">
      <w:pPr>
        <w:pBdr>
          <w:top w:val="nil"/>
          <w:left w:val="nil"/>
          <w:bottom w:val="nil"/>
          <w:right w:val="nil"/>
          <w:between w:val="nil"/>
        </w:pBdr>
        <w:rPr>
          <w:rFonts w:ascii="GHEA Grapalat" w:eastAsia="GHEA Grapalat" w:hAnsi="GHEA Grapalat" w:cs="GHEA Grapalat"/>
          <w:b/>
        </w:rPr>
      </w:pPr>
    </w:p>
    <w:p w:rsidR="00F45BB7" w:rsidRPr="00E476C6" w:rsidRDefault="00F45BB7" w:rsidP="00E476C6">
      <w:pPr>
        <w:rPr>
          <w:rFonts w:ascii="GHEA Grapalat" w:hAnsi="GHEA Grapalat"/>
          <w:b/>
        </w:rPr>
      </w:pPr>
    </w:p>
    <w:p w:rsidR="00F45BB7" w:rsidRPr="00E476C6" w:rsidRDefault="00F45BB7" w:rsidP="00E476C6">
      <w:pPr>
        <w:rPr>
          <w:ins w:id="1" w:author="Author"/>
          <w:rFonts w:ascii="GHEA Grapalat" w:hAnsi="GHEA Grapalat"/>
          <w:b/>
        </w:rPr>
      </w:pPr>
    </w:p>
    <w:p w:rsidR="00F45BB7" w:rsidRPr="00E476C6" w:rsidRDefault="00F45BB7" w:rsidP="00E476C6">
      <w:pPr>
        <w:rPr>
          <w:rFonts w:ascii="GHEA Grapalat" w:hAnsi="GHEA Grapalat"/>
          <w:b/>
        </w:rPr>
      </w:pPr>
      <w:r w:rsidRPr="00E476C6">
        <w:rPr>
          <w:rFonts w:ascii="GHEA Grapalat" w:hAnsi="GHEA Grapalat"/>
          <w:b/>
        </w:rPr>
        <w:br w:type="page"/>
      </w:r>
    </w:p>
    <w:p w:rsidR="00F45BB7" w:rsidRPr="00E476C6" w:rsidRDefault="00F45BB7" w:rsidP="00E476C6">
      <w:pPr>
        <w:ind w:left="360"/>
        <w:contextualSpacing/>
        <w:jc w:val="center"/>
        <w:rPr>
          <w:rFonts w:ascii="GHEA Grapalat" w:hAnsi="GHEA Grapalat"/>
          <w:b/>
          <w:lang w:val="hy-AM"/>
        </w:rPr>
      </w:pPr>
      <w:r w:rsidRPr="00E476C6">
        <w:rPr>
          <w:rFonts w:ascii="GHEA Grapalat" w:hAnsi="GHEA Grapalat"/>
          <w:b/>
        </w:rPr>
        <w:lastRenderedPageBreak/>
        <w:t>Порядок заполнения декларации</w:t>
      </w:r>
    </w:p>
    <w:p w:rsidR="00F45BB7" w:rsidRPr="00E476C6" w:rsidRDefault="00F45BB7" w:rsidP="00E476C6">
      <w:pPr>
        <w:pStyle w:val="ListParagraph"/>
        <w:numPr>
          <w:ilvl w:val="0"/>
          <w:numId w:val="26"/>
        </w:numPr>
        <w:ind w:left="360"/>
        <w:contextualSpacing/>
        <w:jc w:val="both"/>
        <w:rPr>
          <w:rFonts w:ascii="GHEA Grapalat" w:hAnsi="GHEA Grapalat"/>
        </w:rPr>
      </w:pPr>
      <w:r w:rsidRPr="00E476C6">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45BB7" w:rsidRPr="00E476C6" w:rsidRDefault="00F45BB7" w:rsidP="00E476C6">
      <w:pPr>
        <w:pStyle w:val="ListParagraph"/>
        <w:numPr>
          <w:ilvl w:val="0"/>
          <w:numId w:val="27"/>
        </w:numPr>
        <w:ind w:left="360" w:firstLine="142"/>
        <w:contextualSpacing/>
        <w:jc w:val="both"/>
        <w:rPr>
          <w:rFonts w:ascii="GHEA Grapalat" w:hAnsi="GHEA Grapalat"/>
        </w:rPr>
      </w:pPr>
      <w:r w:rsidRPr="00E476C6">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45BB7" w:rsidRPr="00E476C6" w:rsidRDefault="00F45BB7" w:rsidP="00E476C6">
      <w:pPr>
        <w:pStyle w:val="ListParagraph"/>
        <w:numPr>
          <w:ilvl w:val="0"/>
          <w:numId w:val="27"/>
        </w:numPr>
        <w:ind w:left="360"/>
        <w:contextualSpacing/>
        <w:jc w:val="both"/>
        <w:rPr>
          <w:rFonts w:ascii="GHEA Grapalat" w:hAnsi="GHEA Grapalat"/>
        </w:rPr>
      </w:pPr>
      <w:r w:rsidRPr="00E476C6">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45BB7" w:rsidRPr="00E476C6" w:rsidRDefault="00F45BB7" w:rsidP="00E476C6">
      <w:pPr>
        <w:pStyle w:val="ListParagraph"/>
        <w:numPr>
          <w:ilvl w:val="0"/>
          <w:numId w:val="27"/>
        </w:numPr>
        <w:ind w:left="360" w:firstLine="0"/>
        <w:contextualSpacing/>
        <w:jc w:val="both"/>
        <w:rPr>
          <w:rFonts w:ascii="GHEA Grapalat" w:hAnsi="GHEA Grapalat"/>
        </w:rPr>
      </w:pPr>
      <w:r w:rsidRPr="00E476C6">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45BB7" w:rsidRPr="00E476C6" w:rsidRDefault="00F45BB7" w:rsidP="00E476C6">
      <w:pPr>
        <w:pStyle w:val="ListParagraph"/>
        <w:numPr>
          <w:ilvl w:val="0"/>
          <w:numId w:val="26"/>
        </w:numPr>
        <w:ind w:left="360" w:hanging="284"/>
        <w:contextualSpacing/>
        <w:jc w:val="both"/>
        <w:rPr>
          <w:rFonts w:ascii="GHEA Grapalat" w:hAnsi="GHEA Grapalat"/>
        </w:rPr>
      </w:pPr>
      <w:r w:rsidRPr="00E476C6">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E476C6">
        <w:t xml:space="preserve"> </w:t>
      </w:r>
      <w:r w:rsidRPr="00E476C6">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45BB7" w:rsidRPr="00E476C6" w:rsidRDefault="00F45BB7" w:rsidP="00E476C6">
      <w:pPr>
        <w:pStyle w:val="ListParagraph"/>
        <w:numPr>
          <w:ilvl w:val="0"/>
          <w:numId w:val="28"/>
        </w:numPr>
        <w:ind w:left="360"/>
        <w:contextualSpacing/>
        <w:jc w:val="both"/>
        <w:rPr>
          <w:rFonts w:ascii="GHEA Grapalat" w:hAnsi="GHEA Grapalat"/>
        </w:rPr>
      </w:pPr>
      <w:r w:rsidRPr="00E476C6">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45BB7" w:rsidRPr="00E476C6" w:rsidRDefault="00F45BB7" w:rsidP="00E476C6">
      <w:pPr>
        <w:pStyle w:val="ListParagraph"/>
        <w:numPr>
          <w:ilvl w:val="0"/>
          <w:numId w:val="28"/>
        </w:numPr>
        <w:ind w:left="360"/>
        <w:contextualSpacing/>
        <w:jc w:val="both"/>
        <w:rPr>
          <w:rFonts w:ascii="GHEA Grapalat" w:hAnsi="GHEA Grapalat"/>
        </w:rPr>
      </w:pPr>
      <w:r w:rsidRPr="00E476C6">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45BB7" w:rsidRPr="00E476C6" w:rsidRDefault="00F45BB7" w:rsidP="00E476C6">
      <w:pPr>
        <w:pStyle w:val="ListParagraph"/>
        <w:numPr>
          <w:ilvl w:val="0"/>
          <w:numId w:val="28"/>
        </w:numPr>
        <w:ind w:left="360"/>
        <w:contextualSpacing/>
        <w:jc w:val="both"/>
        <w:rPr>
          <w:rFonts w:ascii="GHEA Grapalat" w:hAnsi="GHEA Grapalat"/>
        </w:rPr>
      </w:pPr>
      <w:r w:rsidRPr="00E476C6">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45BB7" w:rsidRPr="00E476C6" w:rsidRDefault="00F45BB7" w:rsidP="00E476C6">
      <w:pPr>
        <w:pStyle w:val="ListParagraph"/>
        <w:numPr>
          <w:ilvl w:val="0"/>
          <w:numId w:val="26"/>
        </w:numPr>
        <w:ind w:left="360"/>
        <w:contextualSpacing/>
        <w:jc w:val="both"/>
        <w:rPr>
          <w:rFonts w:ascii="GHEA Grapalat" w:hAnsi="GHEA Grapalat"/>
        </w:rPr>
      </w:pPr>
      <w:r w:rsidRPr="00E476C6">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w:t>
      </w:r>
      <w:r w:rsidRPr="00E476C6">
        <w:rPr>
          <w:rFonts w:ascii="GHEA Grapalat" w:hAnsi="GHEA Grapalat"/>
        </w:rPr>
        <w:lastRenderedPageBreak/>
        <w:t>или международных организациий. В этом разделе подразделы заполняются следующими правилами</w:t>
      </w:r>
      <w:r w:rsidRPr="00E476C6">
        <w:rPr>
          <w:rFonts w:ascii="MS Mincho" w:eastAsia="MS Mincho" w:hAnsi="MS Mincho" w:cs="MS Mincho" w:hint="eastAsia"/>
        </w:rPr>
        <w:t>․</w:t>
      </w:r>
    </w:p>
    <w:p w:rsidR="00F45BB7" w:rsidRPr="00E476C6" w:rsidRDefault="00F45BB7" w:rsidP="00E476C6">
      <w:pPr>
        <w:pStyle w:val="ListParagraph"/>
        <w:numPr>
          <w:ilvl w:val="0"/>
          <w:numId w:val="29"/>
        </w:numPr>
        <w:ind w:hanging="426"/>
        <w:contextualSpacing/>
        <w:jc w:val="both"/>
        <w:rPr>
          <w:rFonts w:ascii="GHEA Grapalat" w:hAnsi="GHEA Grapalat"/>
        </w:rPr>
      </w:pPr>
      <w:r w:rsidRPr="00E476C6">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45BB7" w:rsidRPr="00E476C6" w:rsidRDefault="00F45BB7" w:rsidP="00E476C6">
      <w:pPr>
        <w:ind w:left="360"/>
        <w:contextualSpacing/>
        <w:jc w:val="both"/>
        <w:rPr>
          <w:rFonts w:ascii="GHEA Grapalat" w:hAnsi="GHEA Grapalat"/>
        </w:rPr>
      </w:pPr>
      <w:r w:rsidRPr="00E476C6">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45BB7" w:rsidRPr="00E476C6" w:rsidRDefault="00F45BB7" w:rsidP="00E476C6">
      <w:pPr>
        <w:pStyle w:val="ListParagraph"/>
        <w:numPr>
          <w:ilvl w:val="0"/>
          <w:numId w:val="26"/>
        </w:numPr>
        <w:ind w:left="360"/>
        <w:contextualSpacing/>
        <w:jc w:val="both"/>
        <w:rPr>
          <w:rFonts w:ascii="GHEA Grapalat" w:hAnsi="GHEA Grapalat"/>
        </w:rPr>
      </w:pPr>
      <w:r w:rsidRPr="00E476C6">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476C6">
        <w:rPr>
          <w:rFonts w:ascii="MS Mincho" w:eastAsia="MS Mincho" w:hAnsi="MS Mincho" w:cs="MS Mincho" w:hint="eastAsia"/>
        </w:rPr>
        <w:t>․</w:t>
      </w:r>
    </w:p>
    <w:p w:rsidR="00F45BB7" w:rsidRPr="00E476C6" w:rsidRDefault="00F45BB7" w:rsidP="00E476C6">
      <w:pPr>
        <w:pStyle w:val="ListParagraph"/>
        <w:numPr>
          <w:ilvl w:val="0"/>
          <w:numId w:val="30"/>
        </w:numPr>
        <w:ind w:left="360"/>
        <w:contextualSpacing/>
        <w:jc w:val="both"/>
        <w:rPr>
          <w:rFonts w:ascii="GHEA Grapalat" w:hAnsi="GHEA Grapalat"/>
        </w:rPr>
      </w:pPr>
      <w:r w:rsidRPr="00E476C6">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45BB7" w:rsidRPr="00E476C6" w:rsidRDefault="00F45BB7" w:rsidP="00E476C6">
      <w:pPr>
        <w:ind w:left="360"/>
        <w:contextualSpacing/>
        <w:jc w:val="both"/>
        <w:rPr>
          <w:rFonts w:ascii="GHEA Grapalat" w:hAnsi="GHEA Grapalat"/>
        </w:rPr>
      </w:pPr>
      <w:r w:rsidRPr="00E476C6">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45BB7" w:rsidRPr="00E476C6" w:rsidRDefault="00F45BB7" w:rsidP="00E476C6">
      <w:pPr>
        <w:ind w:left="360"/>
        <w:contextualSpacing/>
        <w:jc w:val="both"/>
        <w:rPr>
          <w:rFonts w:ascii="GHEA Grapalat" w:hAnsi="GHEA Grapalat"/>
        </w:rPr>
      </w:pPr>
      <w:r w:rsidRPr="00E476C6">
        <w:rPr>
          <w:rFonts w:ascii="GHEA Grapalat" w:hAnsi="GHEA Grapalat"/>
        </w:rPr>
        <w:t>3) в подразделе "Адрес учета лица" заполняется адрес места учета реального бенефициара;</w:t>
      </w:r>
    </w:p>
    <w:p w:rsidR="00F45BB7" w:rsidRPr="00E476C6" w:rsidRDefault="00F45BB7" w:rsidP="00E476C6">
      <w:pPr>
        <w:ind w:left="360"/>
        <w:contextualSpacing/>
        <w:jc w:val="both"/>
        <w:rPr>
          <w:rFonts w:ascii="GHEA Grapalat" w:hAnsi="GHEA Grapalat"/>
        </w:rPr>
      </w:pPr>
      <w:r w:rsidRPr="00E476C6">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5) подраздел "Основания </w:t>
      </w:r>
      <w:r w:rsidRPr="00E476C6">
        <w:rPr>
          <w:rFonts w:ascii="GHEA Grapalat" w:eastAsiaTheme="minorHAnsi" w:hAnsi="GHEA Grapalat"/>
        </w:rPr>
        <w:t>являться</w:t>
      </w:r>
      <w:r w:rsidRPr="00E476C6">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45BB7" w:rsidRPr="00E476C6" w:rsidRDefault="00F45BB7" w:rsidP="00E476C6">
      <w:pPr>
        <w:ind w:left="360"/>
        <w:contextualSpacing/>
        <w:jc w:val="both"/>
        <w:rPr>
          <w:rFonts w:ascii="GHEA Grapalat" w:eastAsia="GHEA Grapalat" w:hAnsi="GHEA Grapalat" w:cs="GHEA Grapalat"/>
        </w:rPr>
      </w:pPr>
      <w:r w:rsidRPr="00E476C6">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w:t>
      </w:r>
      <w:r w:rsidRPr="00E476C6">
        <w:rPr>
          <w:rFonts w:ascii="GHEA Grapalat" w:hAnsi="GHEA Grapalat"/>
        </w:rPr>
        <w:lastRenderedPageBreak/>
        <w:t xml:space="preserve">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476C6">
        <w:rPr>
          <w:rFonts w:ascii="GHEA Grapalat" w:hAnsi="GHEA Grapalat"/>
          <w:lang w:val="hy-AM"/>
        </w:rPr>
        <w:t>Օ</w:t>
      </w:r>
      <w:r w:rsidRPr="00E476C6">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476C6">
        <w:rPr>
          <w:rFonts w:ascii="GHEA Grapalat" w:hAnsi="GHEA Grapalat"/>
          <w:lang w:val="hy-AM"/>
        </w:rPr>
        <w:t>Օ</w:t>
      </w:r>
      <w:r w:rsidRPr="00E476C6">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476C6">
        <w:rPr>
          <w:rFonts w:ascii="GHEA Grapalat" w:hAnsi="GHEA Grapalat"/>
          <w:lang w:val="hy-AM"/>
        </w:rPr>
        <w:t>Օ</w:t>
      </w:r>
      <w:r w:rsidRPr="00E476C6">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476C6">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45BB7" w:rsidRPr="00E476C6" w:rsidRDefault="00F45BB7" w:rsidP="00E476C6">
      <w:pPr>
        <w:ind w:left="360"/>
        <w:contextualSpacing/>
        <w:jc w:val="both"/>
        <w:rPr>
          <w:rFonts w:ascii="GHEA Grapalat" w:hAnsi="GHEA Grapalat"/>
          <w:lang w:val="hy-AM"/>
        </w:rPr>
      </w:pPr>
      <w:r w:rsidRPr="00E476C6">
        <w:rPr>
          <w:rFonts w:ascii="GHEA Grapalat" w:hAnsi="GHEA Grapalat"/>
        </w:rPr>
        <w:t xml:space="preserve">б. в пункте </w:t>
      </w:r>
      <w:r w:rsidRPr="00E476C6">
        <w:rPr>
          <w:rFonts w:ascii="GHEA Grapalat" w:eastAsia="GHEA Grapalat" w:hAnsi="GHEA Grapalat" w:cs="GHEA Grapalat"/>
        </w:rPr>
        <w:t>"</w:t>
      </w:r>
      <w:r w:rsidRPr="00E476C6">
        <w:rPr>
          <w:rFonts w:ascii="GHEA Grapalat" w:hAnsi="GHEA Grapalat"/>
        </w:rPr>
        <w:t>б</w:t>
      </w:r>
      <w:r w:rsidRPr="00E476C6">
        <w:rPr>
          <w:rFonts w:ascii="GHEA Grapalat" w:eastAsia="GHEA Grapalat" w:hAnsi="GHEA Grapalat" w:cs="GHEA Grapalat"/>
        </w:rPr>
        <w:t>"</w:t>
      </w:r>
      <w:r w:rsidRPr="00E476C6">
        <w:rPr>
          <w:rFonts w:ascii="GHEA Grapalat" w:hAnsi="GHEA Grapalat"/>
        </w:rPr>
        <w:t xml:space="preserve"> этого подраздела делается отметка, если лицо по смыслу пункта </w:t>
      </w:r>
      <w:r w:rsidRPr="00E476C6">
        <w:rPr>
          <w:rFonts w:ascii="GHEA Grapalat" w:eastAsia="GHEA Grapalat" w:hAnsi="GHEA Grapalat" w:cs="GHEA Grapalat"/>
        </w:rPr>
        <w:t>"</w:t>
      </w:r>
      <w:r w:rsidRPr="00E476C6">
        <w:rPr>
          <w:rFonts w:ascii="GHEA Grapalat" w:hAnsi="GHEA Grapalat"/>
        </w:rPr>
        <w:t>а</w:t>
      </w:r>
      <w:r w:rsidRPr="00E476C6">
        <w:rPr>
          <w:rFonts w:ascii="GHEA Grapalat" w:eastAsia="GHEA Grapalat" w:hAnsi="GHEA Grapalat" w:cs="GHEA Grapalat"/>
        </w:rPr>
        <w:t>"</w:t>
      </w:r>
      <w:r w:rsidRPr="00E476C6">
        <w:rPr>
          <w:rFonts w:ascii="GHEA Grapalat" w:hAnsi="GHEA Grapalat"/>
        </w:rPr>
        <w:t xml:space="preserve"> не является реальным бенефициаром Организации, но контролирует </w:t>
      </w:r>
      <w:r w:rsidRPr="00E476C6">
        <w:rPr>
          <w:rFonts w:ascii="GHEA Grapalat" w:hAnsi="GHEA Grapalat"/>
          <w:lang w:val="hy-AM"/>
        </w:rPr>
        <w:t>Օ</w:t>
      </w:r>
      <w:r w:rsidRPr="00E476C6">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45BB7" w:rsidRPr="00E476C6" w:rsidRDefault="00F45BB7" w:rsidP="00E476C6">
      <w:pPr>
        <w:ind w:left="360"/>
        <w:contextualSpacing/>
        <w:jc w:val="both"/>
        <w:rPr>
          <w:rFonts w:ascii="GHEA Grapalat" w:hAnsi="GHEA Grapalat"/>
        </w:rPr>
      </w:pPr>
      <w:r w:rsidRPr="00E476C6">
        <w:rPr>
          <w:rFonts w:ascii="GHEA Grapalat" w:hAnsi="GHEA Grapalat"/>
        </w:rPr>
        <w:t>в</w:t>
      </w:r>
      <w:r w:rsidRPr="00E476C6">
        <w:rPr>
          <w:rFonts w:ascii="GHEA Grapalat" w:hAnsi="GHEA Grapalat"/>
          <w:lang w:val="hy-AM"/>
        </w:rPr>
        <w:t xml:space="preserve">. </w:t>
      </w:r>
      <w:r w:rsidRPr="00E476C6">
        <w:rPr>
          <w:rFonts w:ascii="GHEA Grapalat" w:hAnsi="GHEA Grapalat"/>
        </w:rPr>
        <w:t>в</w:t>
      </w:r>
      <w:r w:rsidRPr="00E476C6">
        <w:rPr>
          <w:rFonts w:ascii="GHEA Grapalat" w:hAnsi="GHEA Grapalat"/>
          <w:lang w:val="hy-AM"/>
        </w:rPr>
        <w:t xml:space="preserve"> пункте </w:t>
      </w:r>
      <w:r w:rsidRPr="00E476C6">
        <w:rPr>
          <w:rFonts w:ascii="GHEA Grapalat" w:eastAsia="GHEA Grapalat" w:hAnsi="GHEA Grapalat" w:cs="GHEA Grapalat"/>
        </w:rPr>
        <w:t>"</w:t>
      </w:r>
      <w:r w:rsidRPr="00E476C6">
        <w:rPr>
          <w:rFonts w:ascii="GHEA Grapalat" w:hAnsi="GHEA Grapalat"/>
        </w:rPr>
        <w:t>в</w:t>
      </w:r>
      <w:r w:rsidRPr="00E476C6">
        <w:rPr>
          <w:rFonts w:ascii="GHEA Grapalat" w:eastAsia="GHEA Grapalat" w:hAnsi="GHEA Grapalat" w:cs="GHEA Grapalat"/>
        </w:rPr>
        <w:t>"</w:t>
      </w:r>
      <w:r w:rsidRPr="00E476C6">
        <w:rPr>
          <w:rFonts w:ascii="GHEA Grapalat" w:hAnsi="GHEA Grapalat"/>
        </w:rPr>
        <w:t xml:space="preserve"> </w:t>
      </w:r>
      <w:r w:rsidRPr="00E476C6">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476C6">
        <w:rPr>
          <w:rFonts w:ascii="GHEA Grapalat" w:hAnsi="GHEA Grapalat"/>
        </w:rPr>
        <w:t>О</w:t>
      </w:r>
      <w:r w:rsidRPr="00E476C6">
        <w:rPr>
          <w:rFonts w:ascii="GHEA Grapalat" w:hAnsi="GHEA Grapalat"/>
          <w:lang w:val="hy-AM"/>
        </w:rPr>
        <w:t xml:space="preserve">рганизации, в случае если не имеется физическое лицо, соответствующее требованиям пунктов </w:t>
      </w:r>
      <w:r w:rsidRPr="00E476C6">
        <w:rPr>
          <w:rFonts w:ascii="GHEA Grapalat" w:eastAsia="GHEA Grapalat" w:hAnsi="GHEA Grapalat" w:cs="GHEA Grapalat"/>
        </w:rPr>
        <w:t>"</w:t>
      </w:r>
      <w:r w:rsidRPr="00E476C6">
        <w:rPr>
          <w:rFonts w:ascii="GHEA Grapalat" w:hAnsi="GHEA Grapalat"/>
        </w:rPr>
        <w:t>а</w:t>
      </w:r>
      <w:r w:rsidRPr="00E476C6">
        <w:rPr>
          <w:rFonts w:ascii="GHEA Grapalat" w:eastAsia="GHEA Grapalat" w:hAnsi="GHEA Grapalat" w:cs="GHEA Grapalat"/>
        </w:rPr>
        <w:t>"</w:t>
      </w:r>
      <w:r w:rsidRPr="00E476C6">
        <w:rPr>
          <w:rFonts w:ascii="GHEA Grapalat" w:hAnsi="GHEA Grapalat"/>
        </w:rPr>
        <w:t xml:space="preserve"> </w:t>
      </w:r>
      <w:r w:rsidRPr="00E476C6">
        <w:rPr>
          <w:rFonts w:ascii="GHEA Grapalat" w:hAnsi="GHEA Grapalat"/>
          <w:lang w:val="hy-AM"/>
        </w:rPr>
        <w:t xml:space="preserve">и </w:t>
      </w:r>
      <w:r w:rsidRPr="00E476C6">
        <w:rPr>
          <w:rFonts w:ascii="GHEA Grapalat" w:eastAsia="GHEA Grapalat" w:hAnsi="GHEA Grapalat" w:cs="GHEA Grapalat"/>
        </w:rPr>
        <w:t>"</w:t>
      </w:r>
      <w:r w:rsidRPr="00E476C6">
        <w:rPr>
          <w:rFonts w:ascii="GHEA Grapalat" w:hAnsi="GHEA Grapalat"/>
        </w:rPr>
        <w:t>б</w:t>
      </w:r>
      <w:r w:rsidRPr="00E476C6">
        <w:rPr>
          <w:rFonts w:ascii="GHEA Grapalat" w:eastAsia="GHEA Grapalat" w:hAnsi="GHEA Grapalat" w:cs="GHEA Grapalat"/>
        </w:rPr>
        <w:t>"</w:t>
      </w:r>
      <w:r w:rsidRPr="00E476C6">
        <w:rPr>
          <w:rFonts w:ascii="GHEA Grapalat" w:hAnsi="GHEA Grapalat"/>
        </w:rPr>
        <w:t xml:space="preserve"> </w:t>
      </w:r>
      <w:r w:rsidRPr="00E476C6">
        <w:rPr>
          <w:rFonts w:ascii="GHEA Grapalat" w:hAnsi="GHEA Grapalat"/>
          <w:lang w:val="hy-AM"/>
        </w:rPr>
        <w:t>этого подраздела</w:t>
      </w:r>
      <w:r w:rsidRPr="00E476C6">
        <w:rPr>
          <w:rFonts w:ascii="GHEA Grapalat" w:hAnsi="GHEA Grapalat"/>
        </w:rPr>
        <w:t>.</w:t>
      </w:r>
    </w:p>
    <w:p w:rsidR="00F45BB7" w:rsidRPr="00E476C6" w:rsidRDefault="00F45BB7" w:rsidP="00E476C6">
      <w:pPr>
        <w:ind w:left="360"/>
        <w:contextualSpacing/>
        <w:jc w:val="both"/>
        <w:rPr>
          <w:rFonts w:ascii="Cambria Math" w:hAnsi="Cambria Math" w:cs="Cambria Math"/>
        </w:rPr>
      </w:pPr>
      <w:r w:rsidRPr="00E476C6">
        <w:rPr>
          <w:rFonts w:ascii="GHEA Grapalat" w:hAnsi="GHEA Grapalat"/>
          <w:lang w:val="hy-AM"/>
        </w:rPr>
        <w:t xml:space="preserve">6) </w:t>
      </w:r>
      <w:r w:rsidRPr="00E476C6">
        <w:rPr>
          <w:rFonts w:ascii="GHEA Grapalat" w:hAnsi="GHEA Grapalat"/>
        </w:rPr>
        <w:t>П</w:t>
      </w:r>
      <w:r w:rsidRPr="00E476C6">
        <w:rPr>
          <w:rFonts w:ascii="GHEA Grapalat" w:hAnsi="GHEA Grapalat"/>
          <w:lang w:val="hy-AM"/>
        </w:rPr>
        <w:t xml:space="preserve">одраздел </w:t>
      </w:r>
      <w:r w:rsidRPr="00E476C6">
        <w:rPr>
          <w:rFonts w:ascii="GHEA Grapalat" w:eastAsia="GHEA Grapalat" w:hAnsi="GHEA Grapalat" w:cs="GHEA Grapalat"/>
        </w:rPr>
        <w:t>"</w:t>
      </w:r>
      <w:r w:rsidRPr="00E476C6">
        <w:rPr>
          <w:rFonts w:ascii="GHEA Grapalat" w:hAnsi="GHEA Grapalat"/>
        </w:rPr>
        <w:t>О</w:t>
      </w:r>
      <w:r w:rsidRPr="00E476C6">
        <w:rPr>
          <w:rFonts w:ascii="GHEA Grapalat" w:hAnsi="GHEA Grapalat"/>
          <w:lang w:val="hy-AM"/>
        </w:rPr>
        <w:t xml:space="preserve">снования </w:t>
      </w:r>
      <w:r w:rsidRPr="00E476C6">
        <w:rPr>
          <w:rFonts w:ascii="GHEA Grapalat" w:hAnsi="GHEA Grapalat"/>
        </w:rPr>
        <w:t>являться</w:t>
      </w:r>
      <w:r w:rsidRPr="00E476C6">
        <w:rPr>
          <w:rFonts w:ascii="GHEA Grapalat" w:hAnsi="GHEA Grapalat"/>
          <w:lang w:val="hy-AM"/>
        </w:rPr>
        <w:t xml:space="preserve"> реальн</w:t>
      </w:r>
      <w:r w:rsidRPr="00E476C6">
        <w:rPr>
          <w:rFonts w:ascii="GHEA Grapalat" w:hAnsi="GHEA Grapalat"/>
        </w:rPr>
        <w:t>ым</w:t>
      </w:r>
      <w:r w:rsidRPr="00E476C6">
        <w:rPr>
          <w:rFonts w:ascii="GHEA Grapalat" w:hAnsi="GHEA Grapalat"/>
          <w:lang w:val="hy-AM"/>
        </w:rPr>
        <w:t xml:space="preserve"> </w:t>
      </w:r>
      <w:r w:rsidRPr="00E476C6">
        <w:rPr>
          <w:rFonts w:ascii="GHEA Grapalat" w:hAnsi="GHEA Grapalat"/>
        </w:rPr>
        <w:t>бенефициаром</w:t>
      </w:r>
      <w:r w:rsidRPr="00E476C6">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476C6">
        <w:t xml:space="preserve"> </w:t>
      </w:r>
      <w:r w:rsidRPr="00E476C6">
        <w:rPr>
          <w:rFonts w:ascii="GHEA Grapalat" w:hAnsi="GHEA Grapalat"/>
          <w:lang w:val="hy-AM"/>
        </w:rPr>
        <w:t xml:space="preserve">Раскрытие реальных </w:t>
      </w:r>
      <w:r w:rsidRPr="00E476C6">
        <w:rPr>
          <w:rFonts w:ascii="GHEA Grapalat" w:hAnsi="GHEA Grapalat"/>
        </w:rPr>
        <w:t>бенефициаров</w:t>
      </w:r>
      <w:r w:rsidRPr="00E476C6">
        <w:rPr>
          <w:rFonts w:ascii="GHEA Grapalat" w:hAnsi="GHEA Grapalat"/>
          <w:lang w:val="hy-AM"/>
        </w:rPr>
        <w:t xml:space="preserve"> осуществляется по критериям, установленным Кодексом О недрах</w:t>
      </w:r>
      <w:r w:rsidRPr="00E476C6">
        <w:rPr>
          <w:rFonts w:ascii="GHEA Grapalat" w:hAnsi="GHEA Grapalat"/>
        </w:rPr>
        <w:t>.</w:t>
      </w:r>
      <w:r w:rsidRPr="00E476C6">
        <w:t xml:space="preserve"> </w:t>
      </w:r>
      <w:r w:rsidRPr="00E476C6">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476C6">
        <w:rPr>
          <w:rFonts w:ascii="Cambria Math" w:hAnsi="Cambria Math" w:cs="Cambria Math"/>
        </w:rPr>
        <w:t>:</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а. в пункте </w:t>
      </w:r>
      <w:r w:rsidRPr="00E476C6">
        <w:rPr>
          <w:rFonts w:ascii="GHEA Grapalat" w:eastAsia="GHEA Grapalat" w:hAnsi="GHEA Grapalat" w:cs="GHEA Grapalat"/>
        </w:rPr>
        <w:t>"</w:t>
      </w:r>
      <w:r w:rsidRPr="00E476C6">
        <w:rPr>
          <w:rFonts w:ascii="GHEA Grapalat" w:hAnsi="GHEA Grapalat"/>
        </w:rPr>
        <w:t>а</w:t>
      </w:r>
      <w:r w:rsidRPr="00E476C6">
        <w:rPr>
          <w:rFonts w:ascii="GHEA Grapalat" w:eastAsia="GHEA Grapalat" w:hAnsi="GHEA Grapalat" w:cs="GHEA Grapalat"/>
        </w:rPr>
        <w:t>"</w:t>
      </w:r>
      <w:r w:rsidRPr="00E476C6">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476C6">
        <w:rPr>
          <w:rFonts w:ascii="GHEA Grapalat" w:eastAsia="GHEA Grapalat" w:hAnsi="GHEA Grapalat" w:cs="GHEA Grapalat"/>
        </w:rPr>
        <w:t>"</w:t>
      </w:r>
      <w:r w:rsidRPr="00E476C6">
        <w:rPr>
          <w:rFonts w:ascii="GHEA Grapalat" w:hAnsi="GHEA Grapalat"/>
        </w:rPr>
        <w:t>а</w:t>
      </w:r>
      <w:r w:rsidRPr="00E476C6">
        <w:rPr>
          <w:rFonts w:ascii="GHEA Grapalat" w:eastAsia="GHEA Grapalat" w:hAnsi="GHEA Grapalat" w:cs="GHEA Grapalat"/>
        </w:rPr>
        <w:t>"</w:t>
      </w:r>
      <w:r w:rsidRPr="00E476C6">
        <w:rPr>
          <w:rFonts w:ascii="GHEA Grapalat" w:hAnsi="GHEA Grapalat"/>
        </w:rPr>
        <w:t xml:space="preserve"> подпункта 5 пункта 4 настоящего Порядка;</w:t>
      </w:r>
    </w:p>
    <w:p w:rsidR="00F45BB7" w:rsidRPr="00E476C6" w:rsidRDefault="00F45BB7" w:rsidP="00E476C6">
      <w:pPr>
        <w:ind w:left="360"/>
        <w:contextualSpacing/>
        <w:jc w:val="both"/>
        <w:rPr>
          <w:rFonts w:ascii="GHEA Grapalat" w:hAnsi="GHEA Grapalat"/>
          <w:lang w:val="hy-AM"/>
        </w:rPr>
      </w:pPr>
      <w:r w:rsidRPr="00E476C6">
        <w:rPr>
          <w:rFonts w:ascii="GHEA Grapalat" w:hAnsi="GHEA Grapalat"/>
          <w:lang w:val="hy-AM"/>
        </w:rPr>
        <w:t xml:space="preserve">б.в пункте </w:t>
      </w:r>
      <w:r w:rsidRPr="00E476C6">
        <w:rPr>
          <w:rFonts w:ascii="GHEA Grapalat" w:eastAsia="GHEA Grapalat" w:hAnsi="GHEA Grapalat" w:cs="GHEA Grapalat"/>
        </w:rPr>
        <w:t>"</w:t>
      </w:r>
      <w:r w:rsidRPr="00E476C6">
        <w:rPr>
          <w:rFonts w:ascii="GHEA Grapalat" w:hAnsi="GHEA Grapalat"/>
        </w:rPr>
        <w:t>б</w:t>
      </w:r>
      <w:r w:rsidRPr="00E476C6">
        <w:rPr>
          <w:rFonts w:ascii="GHEA Grapalat" w:eastAsia="GHEA Grapalat" w:hAnsi="GHEA Grapalat" w:cs="GHEA Grapalat"/>
        </w:rPr>
        <w:t>"</w:t>
      </w:r>
      <w:r w:rsidRPr="00E476C6">
        <w:rPr>
          <w:rFonts w:ascii="GHEA Grapalat" w:hAnsi="GHEA Grapalat"/>
        </w:rPr>
        <w:t xml:space="preserve"> </w:t>
      </w:r>
      <w:r w:rsidRPr="00E476C6">
        <w:rPr>
          <w:rFonts w:ascii="GHEA Grapalat" w:hAnsi="GHEA Grapalat"/>
          <w:lang w:val="hy-AM"/>
        </w:rPr>
        <w:t xml:space="preserve">этого подраздела производится отметка, если лицо имеет право назначать или </w:t>
      </w:r>
      <w:r w:rsidRPr="00E476C6">
        <w:rPr>
          <w:rFonts w:ascii="GHEA Grapalat" w:hAnsi="GHEA Grapalat"/>
        </w:rPr>
        <w:t>отстраня</w:t>
      </w:r>
      <w:r w:rsidRPr="00E476C6">
        <w:rPr>
          <w:rFonts w:ascii="GHEA Grapalat" w:hAnsi="GHEA Grapalat"/>
          <w:lang w:val="hy-AM"/>
        </w:rPr>
        <w:t>ть большинство членов органов управления юридического лица;</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в. В пункте </w:t>
      </w:r>
      <w:r w:rsidRPr="00E476C6">
        <w:rPr>
          <w:rFonts w:ascii="GHEA Grapalat" w:eastAsia="GHEA Grapalat" w:hAnsi="GHEA Grapalat" w:cs="GHEA Grapalat"/>
        </w:rPr>
        <w:t>"</w:t>
      </w:r>
      <w:r w:rsidRPr="00E476C6">
        <w:rPr>
          <w:rFonts w:ascii="GHEA Grapalat" w:hAnsi="GHEA Grapalat"/>
        </w:rPr>
        <w:t>в</w:t>
      </w:r>
      <w:r w:rsidRPr="00E476C6">
        <w:rPr>
          <w:rFonts w:ascii="GHEA Grapalat" w:eastAsia="GHEA Grapalat" w:hAnsi="GHEA Grapalat" w:cs="GHEA Grapalat"/>
        </w:rPr>
        <w:t>"</w:t>
      </w:r>
      <w:r w:rsidRPr="00E476C6">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45BB7" w:rsidRPr="00E476C6" w:rsidRDefault="00F45BB7" w:rsidP="00E476C6">
      <w:pPr>
        <w:ind w:left="360"/>
        <w:contextualSpacing/>
        <w:jc w:val="both"/>
        <w:rPr>
          <w:rFonts w:ascii="GHEA Grapalat" w:hAnsi="GHEA Grapalat"/>
        </w:rPr>
      </w:pPr>
      <w:r w:rsidRPr="00E476C6">
        <w:rPr>
          <w:rFonts w:ascii="GHEA Grapalat" w:hAnsi="GHEA Grapalat"/>
        </w:rPr>
        <w:lastRenderedPageBreak/>
        <w:t xml:space="preserve">г. в пункте </w:t>
      </w:r>
      <w:r w:rsidRPr="00E476C6">
        <w:rPr>
          <w:rFonts w:ascii="GHEA Grapalat" w:eastAsia="GHEA Grapalat" w:hAnsi="GHEA Grapalat" w:cs="GHEA Grapalat"/>
        </w:rPr>
        <w:t>"</w:t>
      </w:r>
      <w:r w:rsidRPr="00E476C6">
        <w:rPr>
          <w:rFonts w:ascii="GHEA Grapalat" w:hAnsi="GHEA Grapalat"/>
        </w:rPr>
        <w:t>г</w:t>
      </w:r>
      <w:r w:rsidRPr="00E476C6">
        <w:rPr>
          <w:rFonts w:ascii="GHEA Grapalat" w:eastAsia="GHEA Grapalat" w:hAnsi="GHEA Grapalat" w:cs="GHEA Grapalat"/>
        </w:rPr>
        <w:t>"</w:t>
      </w:r>
      <w:r w:rsidRPr="00E476C6">
        <w:rPr>
          <w:rFonts w:ascii="GHEA Grapalat" w:hAnsi="GHEA Grapalat"/>
        </w:rPr>
        <w:t xml:space="preserve"> этого подраздела производится отметка, если лицо по смыслу пунктов </w:t>
      </w:r>
      <w:r w:rsidRPr="00E476C6">
        <w:rPr>
          <w:rFonts w:ascii="GHEA Grapalat" w:eastAsia="GHEA Grapalat" w:hAnsi="GHEA Grapalat" w:cs="GHEA Grapalat"/>
        </w:rPr>
        <w:t>"</w:t>
      </w:r>
      <w:r w:rsidRPr="00E476C6">
        <w:rPr>
          <w:rFonts w:ascii="GHEA Grapalat" w:hAnsi="GHEA Grapalat"/>
        </w:rPr>
        <w:t>а</w:t>
      </w:r>
      <w:r w:rsidRPr="00E476C6">
        <w:rPr>
          <w:rFonts w:ascii="GHEA Grapalat" w:eastAsia="GHEA Grapalat" w:hAnsi="GHEA Grapalat" w:cs="GHEA Grapalat"/>
        </w:rPr>
        <w:t>"</w:t>
      </w:r>
      <w:r w:rsidRPr="00E476C6">
        <w:rPr>
          <w:rFonts w:ascii="GHEA Grapalat" w:eastAsia="GHEA Grapalat" w:hAnsi="GHEA Grapalat" w:cs="GHEA Grapalat"/>
          <w:lang w:val="hy-AM"/>
        </w:rPr>
        <w:t xml:space="preserve"> </w:t>
      </w:r>
      <w:r w:rsidRPr="00E476C6">
        <w:rPr>
          <w:rFonts w:ascii="GHEA Grapalat" w:hAnsi="GHEA Grapalat"/>
        </w:rPr>
        <w:t>-</w:t>
      </w:r>
      <w:r w:rsidRPr="00E476C6">
        <w:rPr>
          <w:rFonts w:ascii="GHEA Grapalat" w:hAnsi="GHEA Grapalat"/>
          <w:lang w:val="hy-AM"/>
        </w:rPr>
        <w:t xml:space="preserve"> </w:t>
      </w:r>
      <w:r w:rsidRPr="00E476C6">
        <w:rPr>
          <w:rFonts w:ascii="GHEA Grapalat" w:eastAsia="GHEA Grapalat" w:hAnsi="GHEA Grapalat" w:cs="GHEA Grapalat"/>
        </w:rPr>
        <w:t>"</w:t>
      </w:r>
      <w:r w:rsidRPr="00E476C6">
        <w:rPr>
          <w:rFonts w:ascii="GHEA Grapalat" w:hAnsi="GHEA Grapalat"/>
        </w:rPr>
        <w:t>в</w:t>
      </w:r>
      <w:r w:rsidRPr="00E476C6">
        <w:rPr>
          <w:rFonts w:ascii="GHEA Grapalat" w:eastAsia="GHEA Grapalat" w:hAnsi="GHEA Grapalat" w:cs="GHEA Grapalat"/>
        </w:rPr>
        <w:t>"</w:t>
      </w:r>
      <w:r w:rsidRPr="00E476C6">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д. в пункте </w:t>
      </w:r>
      <w:r w:rsidRPr="00E476C6">
        <w:rPr>
          <w:rFonts w:ascii="GHEA Grapalat" w:eastAsia="GHEA Grapalat" w:hAnsi="GHEA Grapalat" w:cs="GHEA Grapalat"/>
        </w:rPr>
        <w:t>"</w:t>
      </w:r>
      <w:r w:rsidRPr="00E476C6">
        <w:rPr>
          <w:rFonts w:ascii="GHEA Grapalat" w:hAnsi="GHEA Grapalat"/>
        </w:rPr>
        <w:t>д</w:t>
      </w:r>
      <w:r w:rsidRPr="00E476C6">
        <w:rPr>
          <w:rFonts w:ascii="GHEA Grapalat" w:eastAsia="GHEA Grapalat" w:hAnsi="GHEA Grapalat" w:cs="GHEA Grapalat"/>
        </w:rPr>
        <w:t>"</w:t>
      </w:r>
      <w:r w:rsidRPr="00E476C6">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476C6">
        <w:rPr>
          <w:rFonts w:ascii="GHEA Grapalat" w:eastAsia="GHEA Grapalat" w:hAnsi="GHEA Grapalat" w:cs="GHEA Grapalat"/>
        </w:rPr>
        <w:t>"</w:t>
      </w:r>
      <w:r w:rsidRPr="00E476C6">
        <w:rPr>
          <w:rFonts w:ascii="GHEA Grapalat" w:hAnsi="GHEA Grapalat"/>
        </w:rPr>
        <w:t>а</w:t>
      </w:r>
      <w:r w:rsidRPr="00E476C6">
        <w:rPr>
          <w:rFonts w:ascii="GHEA Grapalat" w:eastAsia="GHEA Grapalat" w:hAnsi="GHEA Grapalat" w:cs="GHEA Grapalat"/>
        </w:rPr>
        <w:t xml:space="preserve">" </w:t>
      </w:r>
      <w:r w:rsidRPr="00E476C6">
        <w:rPr>
          <w:rFonts w:ascii="GHEA Grapalat" w:hAnsi="GHEA Grapalat"/>
        </w:rPr>
        <w:t xml:space="preserve">- </w:t>
      </w:r>
      <w:r w:rsidRPr="00E476C6">
        <w:rPr>
          <w:rFonts w:ascii="GHEA Grapalat" w:eastAsia="GHEA Grapalat" w:hAnsi="GHEA Grapalat" w:cs="GHEA Grapalat"/>
        </w:rPr>
        <w:t>"</w:t>
      </w:r>
      <w:r w:rsidRPr="00E476C6">
        <w:rPr>
          <w:rFonts w:ascii="GHEA Grapalat" w:hAnsi="GHEA Grapalat"/>
        </w:rPr>
        <w:t>г</w:t>
      </w:r>
      <w:r w:rsidRPr="00E476C6">
        <w:rPr>
          <w:rFonts w:ascii="GHEA Grapalat" w:eastAsia="GHEA Grapalat" w:hAnsi="GHEA Grapalat" w:cs="GHEA Grapalat"/>
        </w:rPr>
        <w:t>"</w:t>
      </w:r>
      <w:r w:rsidRPr="00E476C6">
        <w:rPr>
          <w:rFonts w:ascii="GHEA Grapalat" w:hAnsi="GHEA Grapalat"/>
        </w:rPr>
        <w:t xml:space="preserve"> этого подраздела.</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476C6">
        <w:rPr>
          <w:rFonts w:ascii="GHEA Grapalat" w:hAnsi="GHEA Grapalat"/>
          <w:lang w:val="hy-AM"/>
        </w:rPr>
        <w:t>Օ</w:t>
      </w:r>
      <w:r w:rsidRPr="00E476C6">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45BB7" w:rsidRPr="00E476C6" w:rsidRDefault="00F45BB7" w:rsidP="00E476C6">
      <w:pPr>
        <w:ind w:left="360"/>
        <w:contextualSpacing/>
        <w:jc w:val="both"/>
        <w:rPr>
          <w:rFonts w:ascii="GHEA Grapalat" w:eastAsia="GHEA Grapalat" w:hAnsi="GHEA Grapalat" w:cs="GHEA Grapalat"/>
        </w:rPr>
      </w:pPr>
      <w:r w:rsidRPr="00E476C6">
        <w:rPr>
          <w:rFonts w:ascii="GHEA Grapalat" w:eastAsia="GHEA Grapalat" w:hAnsi="GHEA Grapalat" w:cs="GHEA Grapalat"/>
        </w:rPr>
        <w:t>8) в подразделе</w:t>
      </w:r>
      <w:r w:rsidRPr="00E476C6">
        <w:rPr>
          <w:rFonts w:ascii="GHEA Grapalat" w:eastAsia="GHEA Grapalat" w:hAnsi="GHEA Grapalat" w:cs="GHEA Grapalat"/>
          <w:lang w:val="hy-AM"/>
        </w:rPr>
        <w:t xml:space="preserve"> </w:t>
      </w:r>
      <w:r w:rsidRPr="00E476C6">
        <w:rPr>
          <w:rFonts w:ascii="GHEA Grapalat" w:eastAsia="GHEA Grapalat" w:hAnsi="GHEA Grapalat" w:cs="GHEA Grapalat"/>
        </w:rPr>
        <w:t xml:space="preserve">"Контактные данные реального </w:t>
      </w:r>
      <w:r w:rsidRPr="00E476C6">
        <w:rPr>
          <w:rFonts w:ascii="GHEA Grapalat" w:hAnsi="GHEA Grapalat"/>
        </w:rPr>
        <w:t>бенефициара</w:t>
      </w:r>
      <w:r w:rsidRPr="00E476C6">
        <w:rPr>
          <w:rFonts w:ascii="GHEA Grapalat" w:eastAsia="GHEA Grapalat" w:hAnsi="GHEA Grapalat" w:cs="GHEA Grapalat"/>
        </w:rPr>
        <w:t xml:space="preserve">" заполняются адрес электронной почты и номер телефона реального </w:t>
      </w:r>
      <w:r w:rsidRPr="00E476C6">
        <w:rPr>
          <w:rFonts w:ascii="GHEA Grapalat" w:hAnsi="GHEA Grapalat"/>
        </w:rPr>
        <w:t>бенефициара</w:t>
      </w:r>
      <w:r w:rsidRPr="00E476C6">
        <w:rPr>
          <w:rFonts w:ascii="GHEA Grapalat" w:eastAsia="GHEA Grapalat" w:hAnsi="GHEA Grapalat" w:cs="GHEA Grapalat"/>
        </w:rPr>
        <w:t>.</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5. Раздел 5 декларации (Промежуточные юридические лица) заполняется, </w:t>
      </w:r>
    </w:p>
    <w:p w:rsidR="00F45BB7" w:rsidRPr="00E476C6" w:rsidRDefault="00F45BB7" w:rsidP="00E476C6">
      <w:pPr>
        <w:ind w:left="360"/>
        <w:contextualSpacing/>
        <w:jc w:val="both"/>
        <w:rPr>
          <w:rFonts w:ascii="GHEA Grapalat" w:hAnsi="GHEA Grapalat"/>
        </w:rPr>
      </w:pPr>
      <w:r w:rsidRPr="00E476C6">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476C6">
        <w:rPr>
          <w:rFonts w:ascii="MS Mincho" w:eastAsia="MS Mincho" w:hAnsi="MS Mincho" w:cs="MS Mincho" w:hint="eastAsia"/>
        </w:rPr>
        <w:t>․</w:t>
      </w:r>
    </w:p>
    <w:p w:rsidR="00F45BB7" w:rsidRPr="00E476C6" w:rsidRDefault="00F45BB7" w:rsidP="00E476C6">
      <w:pPr>
        <w:ind w:left="360"/>
        <w:contextualSpacing/>
        <w:jc w:val="both"/>
        <w:rPr>
          <w:rFonts w:ascii="GHEA Grapalat" w:hAnsi="GHEA Grapalat"/>
        </w:rPr>
      </w:pPr>
      <w:r w:rsidRPr="00E476C6">
        <w:rPr>
          <w:rFonts w:ascii="GHEA Grapalat" w:hAnsi="GHEA Grapalat"/>
        </w:rPr>
        <w:t>1) в подразделе</w:t>
      </w:r>
      <w:r w:rsidRPr="00E476C6">
        <w:rPr>
          <w:rFonts w:ascii="GHEA Grapalat" w:hAnsi="GHEA Grapalat"/>
          <w:lang w:val="hy-AM"/>
        </w:rPr>
        <w:t xml:space="preserve"> </w:t>
      </w:r>
      <w:r w:rsidRPr="00E476C6">
        <w:rPr>
          <w:rFonts w:ascii="GHEA Grapalat" w:eastAsia="GHEA Grapalat" w:hAnsi="GHEA Grapalat" w:cs="GHEA Grapalat"/>
        </w:rPr>
        <w:t>"</w:t>
      </w:r>
      <w:r w:rsidRPr="00E476C6">
        <w:rPr>
          <w:rFonts w:ascii="GHEA Grapalat" w:hAnsi="GHEA Grapalat"/>
        </w:rPr>
        <w:t>Данные организации"</w:t>
      </w:r>
      <w:r w:rsidRPr="00E476C6">
        <w:rPr>
          <w:rFonts w:ascii="GHEA Grapalat" w:hAnsi="GHEA Grapalat"/>
          <w:lang w:val="hy-AM"/>
        </w:rPr>
        <w:t xml:space="preserve"> </w:t>
      </w:r>
      <w:r w:rsidRPr="00E476C6">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45BB7" w:rsidRPr="00E476C6" w:rsidRDefault="00F45BB7" w:rsidP="00E476C6">
      <w:pPr>
        <w:ind w:left="360"/>
        <w:contextualSpacing/>
        <w:jc w:val="both"/>
        <w:rPr>
          <w:rFonts w:ascii="GHEA Grapalat" w:hAnsi="GHEA Grapalat"/>
        </w:rPr>
      </w:pPr>
      <w:r w:rsidRPr="00E476C6">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45BB7" w:rsidRPr="00E476C6" w:rsidRDefault="00F45BB7" w:rsidP="00E476C6">
      <w:pPr>
        <w:ind w:left="360"/>
        <w:contextualSpacing/>
        <w:jc w:val="both"/>
        <w:rPr>
          <w:rFonts w:ascii="GHEA Grapalat" w:hAnsi="GHEA Grapalat"/>
        </w:rPr>
      </w:pPr>
      <w:r w:rsidRPr="00E476C6">
        <w:rPr>
          <w:rFonts w:ascii="GHEA Grapalat" w:hAnsi="GHEA Grapalat"/>
        </w:rPr>
        <w:t>3) Подраздел</w:t>
      </w:r>
      <w:r w:rsidRPr="00E476C6">
        <w:rPr>
          <w:rFonts w:ascii="GHEA Grapalat" w:hAnsi="GHEA Grapalat"/>
          <w:lang w:val="hy-AM"/>
        </w:rPr>
        <w:t xml:space="preserve"> </w:t>
      </w:r>
      <w:r w:rsidRPr="00E476C6">
        <w:rPr>
          <w:rFonts w:ascii="GHEA Grapalat" w:eastAsia="GHEA Grapalat" w:hAnsi="GHEA Grapalat" w:cs="GHEA Grapalat"/>
        </w:rPr>
        <w:t>"</w:t>
      </w:r>
      <w:r w:rsidRPr="00E476C6">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45BB7" w:rsidRPr="00E476C6" w:rsidRDefault="00F45BB7" w:rsidP="00E476C6">
      <w:pPr>
        <w:ind w:left="360"/>
        <w:contextualSpacing/>
        <w:jc w:val="both"/>
        <w:rPr>
          <w:rFonts w:ascii="GHEA Grapalat" w:hAnsi="GHEA Grapalat"/>
        </w:rPr>
      </w:pPr>
      <w:r w:rsidRPr="00E476C6">
        <w:rPr>
          <w:rFonts w:ascii="GHEA Grapalat" w:hAnsi="GHEA Grapalat"/>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w:t>
      </w:r>
      <w:r w:rsidRPr="00E476C6">
        <w:rPr>
          <w:rFonts w:ascii="GHEA Grapalat" w:hAnsi="GHEA Grapalat"/>
        </w:rPr>
        <w:lastRenderedPageBreak/>
        <w:t>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45BB7" w:rsidRPr="00E476C6" w:rsidRDefault="00F45BB7" w:rsidP="00E476C6">
      <w:pPr>
        <w:ind w:left="360"/>
        <w:contextualSpacing/>
        <w:jc w:val="both"/>
        <w:rPr>
          <w:rFonts w:ascii="GHEA Grapalat" w:hAnsi="GHEA Grapalat"/>
        </w:rPr>
      </w:pPr>
      <w:r w:rsidRPr="00E476C6">
        <w:rPr>
          <w:rFonts w:ascii="GHEA Grapalat" w:hAnsi="GHEA Grapalat"/>
        </w:rPr>
        <w:t>7. Декларация заполняется и подписывается лицом, подающим заявку.</w:t>
      </w:r>
      <w:r w:rsidRPr="00E476C6">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45BB7" w:rsidRPr="00E476C6" w:rsidRDefault="00F45BB7" w:rsidP="00E476C6">
      <w:pPr>
        <w:ind w:left="360"/>
        <w:contextualSpacing/>
        <w:jc w:val="both"/>
        <w:rPr>
          <w:rFonts w:ascii="GHEA Grapalat" w:hAnsi="GHEA Grapalat"/>
          <w:i/>
          <w:sz w:val="18"/>
          <w:szCs w:val="18"/>
        </w:rPr>
      </w:pPr>
      <w:r w:rsidRPr="00E476C6">
        <w:rPr>
          <w:rFonts w:ascii="GHEA Grapalat" w:hAnsi="GHEA Grapalat"/>
          <w:sz w:val="18"/>
          <w:szCs w:val="18"/>
        </w:rPr>
        <w:t xml:space="preserve">* </w:t>
      </w:r>
      <w:r w:rsidRPr="00E476C6">
        <w:rPr>
          <w:rFonts w:ascii="GHEA Grapalat" w:hAnsi="GHEA Grapalat"/>
          <w:i/>
          <w:sz w:val="18"/>
          <w:szCs w:val="18"/>
        </w:rPr>
        <w:t>заполняется секретарем комиссии до публикации приглашения в бюллетене:</w:t>
      </w:r>
    </w:p>
    <w:p w:rsidR="00F45BB7" w:rsidRPr="00E476C6" w:rsidRDefault="00F45BB7" w:rsidP="00E476C6">
      <w:pPr>
        <w:ind w:left="360"/>
        <w:contextualSpacing/>
        <w:jc w:val="both"/>
        <w:rPr>
          <w:rFonts w:ascii="GHEA Grapalat" w:hAnsi="GHEA Grapalat"/>
          <w:i/>
          <w:sz w:val="18"/>
          <w:szCs w:val="18"/>
        </w:rPr>
      </w:pPr>
      <w:r w:rsidRPr="00E476C6">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45BB7" w:rsidRPr="00E476C6" w:rsidRDefault="00F45BB7" w:rsidP="00E476C6">
      <w:pPr>
        <w:ind w:left="360"/>
        <w:rPr>
          <w:rFonts w:ascii="GHEA Grapalat" w:hAnsi="GHEA Grapalat"/>
          <w:i/>
        </w:rPr>
      </w:pPr>
      <w:r w:rsidRPr="00E476C6">
        <w:rPr>
          <w:rFonts w:ascii="GHEA Grapalat" w:hAnsi="GHEA Grapalat"/>
          <w:i/>
        </w:rPr>
        <w:br w:type="page"/>
      </w:r>
    </w:p>
    <w:p w:rsidR="00D043C1" w:rsidRPr="00E476C6" w:rsidRDefault="00D043C1" w:rsidP="00E476C6">
      <w:pPr>
        <w:pStyle w:val="Heading3"/>
        <w:keepNext w:val="0"/>
        <w:widowControl w:val="0"/>
        <w:spacing w:after="160" w:line="240" w:lineRule="auto"/>
        <w:ind w:firstLine="567"/>
        <w:jc w:val="right"/>
        <w:rPr>
          <w:rFonts w:ascii="GHEA Grapalat" w:hAnsi="GHEA Grapalat" w:cs="Arial"/>
          <w:b/>
          <w:i w:val="0"/>
          <w:sz w:val="22"/>
          <w:szCs w:val="24"/>
        </w:rPr>
      </w:pPr>
      <w:r w:rsidRPr="00E476C6">
        <w:rPr>
          <w:rFonts w:ascii="GHEA Grapalat" w:hAnsi="GHEA Grapalat"/>
          <w:b/>
          <w:i w:val="0"/>
          <w:sz w:val="22"/>
          <w:szCs w:val="24"/>
        </w:rPr>
        <w:lastRenderedPageBreak/>
        <w:t>Приложение № 1</w:t>
      </w:r>
      <w:r w:rsidR="00FC77B5" w:rsidRPr="00E476C6">
        <w:rPr>
          <w:rFonts w:ascii="GHEA Grapalat" w:hAnsi="GHEA Grapalat"/>
          <w:b/>
          <w:i w:val="0"/>
          <w:sz w:val="22"/>
          <w:szCs w:val="24"/>
          <w:lang w:val="en-US"/>
        </w:rPr>
        <w:t>.</w:t>
      </w:r>
      <w:r w:rsidRPr="00E476C6">
        <w:rPr>
          <w:rFonts w:ascii="GHEA Grapalat" w:hAnsi="GHEA Grapalat"/>
          <w:b/>
          <w:i w:val="0"/>
          <w:sz w:val="22"/>
          <w:szCs w:val="24"/>
        </w:rPr>
        <w:t>1</w:t>
      </w:r>
    </w:p>
    <w:p w:rsidR="00D043C1" w:rsidRPr="00E476C6" w:rsidRDefault="00D043C1" w:rsidP="00E476C6">
      <w:pPr>
        <w:pStyle w:val="BodyTextIndent3"/>
        <w:widowControl w:val="0"/>
        <w:spacing w:after="160" w:line="240" w:lineRule="auto"/>
        <w:jc w:val="right"/>
        <w:rPr>
          <w:rFonts w:ascii="GHEA Grapalat" w:hAnsi="GHEA Grapalat" w:cs="Arial"/>
          <w:b/>
          <w:sz w:val="22"/>
          <w:szCs w:val="24"/>
        </w:rPr>
      </w:pPr>
      <w:r w:rsidRPr="00E476C6">
        <w:rPr>
          <w:rFonts w:ascii="GHEA Grapalat" w:hAnsi="GHEA Grapalat"/>
          <w:b/>
          <w:sz w:val="22"/>
          <w:szCs w:val="24"/>
        </w:rPr>
        <w:t xml:space="preserve">к Приглашению на </w:t>
      </w:r>
      <w:r w:rsidR="00AE531D" w:rsidRPr="00E476C6">
        <w:rPr>
          <w:rFonts w:ascii="GHEA Grapalat" w:hAnsi="GHEA Grapalat"/>
          <w:b/>
          <w:sz w:val="22"/>
          <w:szCs w:val="24"/>
        </w:rPr>
        <w:t>ОТКРЫТЫЙ КОНКУРС</w:t>
      </w:r>
      <w:r w:rsidRPr="00E476C6">
        <w:rPr>
          <w:rFonts w:ascii="GHEA Grapalat" w:hAnsi="GHEA Grapalat" w:cs="Arial"/>
          <w:b/>
          <w:sz w:val="22"/>
          <w:szCs w:val="24"/>
        </w:rPr>
        <w:br/>
      </w:r>
      <w:r w:rsidRPr="00E476C6">
        <w:rPr>
          <w:rFonts w:ascii="GHEA Grapalat" w:hAnsi="GHEA Grapalat"/>
          <w:b/>
          <w:sz w:val="22"/>
          <w:szCs w:val="24"/>
        </w:rPr>
        <w:t xml:space="preserve">под кодом </w:t>
      </w:r>
      <w:r w:rsidR="00AE531D" w:rsidRPr="00E476C6">
        <w:rPr>
          <w:rFonts w:ascii="GHEA Grapalat" w:hAnsi="GHEA Grapalat"/>
          <w:b/>
          <w:sz w:val="22"/>
          <w:szCs w:val="24"/>
          <w:lang w:val="es-ES"/>
        </w:rPr>
        <w:t>ԿԴՄՀՀ-ԲՄԱՊՁԲ-22/3</w:t>
      </w:r>
    </w:p>
    <w:p w:rsidR="00D043C1" w:rsidRPr="00E476C6" w:rsidRDefault="00D043C1" w:rsidP="00E476C6">
      <w:pPr>
        <w:widowControl w:val="0"/>
        <w:spacing w:after="160"/>
        <w:ind w:left="567" w:right="565"/>
        <w:jc w:val="center"/>
        <w:rPr>
          <w:rFonts w:ascii="GHEA Grapalat" w:hAnsi="GHEA Grapalat"/>
          <w:b/>
          <w:sz w:val="22"/>
        </w:rPr>
      </w:pPr>
    </w:p>
    <w:p w:rsidR="00D043C1" w:rsidRPr="00E476C6" w:rsidRDefault="00D043C1" w:rsidP="00E476C6">
      <w:pPr>
        <w:pStyle w:val="Heading3"/>
        <w:keepNext w:val="0"/>
        <w:widowControl w:val="0"/>
        <w:spacing w:after="160" w:line="240" w:lineRule="auto"/>
        <w:ind w:left="567" w:right="565"/>
        <w:rPr>
          <w:rFonts w:ascii="GHEA Grapalat" w:hAnsi="GHEA Grapalat"/>
          <w:b/>
          <w:i w:val="0"/>
          <w:sz w:val="22"/>
          <w:szCs w:val="24"/>
        </w:rPr>
      </w:pPr>
      <w:r w:rsidRPr="00E476C6">
        <w:rPr>
          <w:rFonts w:ascii="GHEA Grapalat" w:hAnsi="GHEA Grapalat"/>
          <w:b/>
          <w:i w:val="0"/>
          <w:sz w:val="22"/>
          <w:szCs w:val="24"/>
        </w:rPr>
        <w:t>ПОЛНОЕ ОПИСАНИЕ</w:t>
      </w:r>
    </w:p>
    <w:p w:rsidR="00D043C1" w:rsidRPr="00E476C6" w:rsidRDefault="00D043C1" w:rsidP="00E476C6">
      <w:pPr>
        <w:pStyle w:val="Heading3"/>
        <w:keepNext w:val="0"/>
        <w:widowControl w:val="0"/>
        <w:spacing w:after="160" w:line="240" w:lineRule="auto"/>
        <w:ind w:left="567" w:right="565"/>
        <w:rPr>
          <w:rFonts w:ascii="GHEA Grapalat" w:hAnsi="GHEA Grapalat"/>
          <w:b/>
          <w:i w:val="0"/>
          <w:sz w:val="22"/>
          <w:szCs w:val="24"/>
        </w:rPr>
      </w:pPr>
      <w:r w:rsidRPr="00E476C6">
        <w:rPr>
          <w:rFonts w:ascii="GHEA Grapalat" w:hAnsi="GHEA Grapalat"/>
          <w:b/>
          <w:i w:val="0"/>
          <w:sz w:val="22"/>
          <w:szCs w:val="24"/>
        </w:rPr>
        <w:t xml:space="preserve">предлагаемого </w:t>
      </w:r>
      <w:r w:rsidR="00A35FB1" w:rsidRPr="00E476C6">
        <w:rPr>
          <w:rFonts w:ascii="GHEA Grapalat" w:hAnsi="GHEA Grapalat"/>
          <w:b/>
          <w:i w:val="0"/>
          <w:sz w:val="22"/>
          <w:szCs w:val="24"/>
        </w:rPr>
        <w:t>товара</w:t>
      </w:r>
    </w:p>
    <w:p w:rsidR="00D043C1" w:rsidRPr="00E476C6" w:rsidRDefault="00D043C1" w:rsidP="00E476C6">
      <w:pPr>
        <w:widowControl w:val="0"/>
        <w:ind w:firstLine="567"/>
        <w:jc w:val="both"/>
        <w:rPr>
          <w:rFonts w:ascii="GHEA Grapalat" w:hAnsi="GHEA Grapalat"/>
          <w:sz w:val="22"/>
        </w:rPr>
      </w:pPr>
      <w:r w:rsidRPr="00E476C6">
        <w:rPr>
          <w:rFonts w:ascii="GHEA Grapalat" w:hAnsi="GHEA Grapalat"/>
          <w:sz w:val="22"/>
        </w:rPr>
        <w:t>_____</w:t>
      </w:r>
      <w:r w:rsidR="009E4381" w:rsidRPr="00E476C6">
        <w:rPr>
          <w:rFonts w:ascii="GHEA Grapalat" w:hAnsi="GHEA Grapalat"/>
          <w:sz w:val="14"/>
        </w:rPr>
        <w:t xml:space="preserve"> наименование участника</w:t>
      </w:r>
      <w:r w:rsidR="009E4381" w:rsidRPr="00E476C6">
        <w:rPr>
          <w:rFonts w:ascii="GHEA Grapalat" w:hAnsi="GHEA Grapalat"/>
          <w:sz w:val="22"/>
        </w:rPr>
        <w:t>____,</w:t>
      </w:r>
      <w:r w:rsidRPr="00E476C6">
        <w:rPr>
          <w:rFonts w:ascii="GHEA Grapalat" w:hAnsi="GHEA Grapalat"/>
          <w:sz w:val="22"/>
        </w:rPr>
        <w:t xml:space="preserve"> в качестве участника в рамках </w:t>
      </w:r>
      <w:r w:rsidR="009A3F91" w:rsidRPr="00E476C6">
        <w:rPr>
          <w:rFonts w:ascii="GHEA Grapalat" w:hAnsi="GHEA Grapalat"/>
          <w:sz w:val="22"/>
        </w:rPr>
        <w:t>запрос катировок</w:t>
      </w:r>
      <w:r w:rsidRPr="00E476C6">
        <w:rPr>
          <w:rFonts w:ascii="GHEA Grapalat" w:hAnsi="GHEA Grapalat"/>
          <w:sz w:val="22"/>
        </w:rPr>
        <w:t xml:space="preserve"> под кодом </w:t>
      </w:r>
      <w:r w:rsidR="00AE531D" w:rsidRPr="00E476C6">
        <w:rPr>
          <w:rFonts w:ascii="GHEA Grapalat" w:hAnsi="GHEA Grapalat"/>
          <w:b/>
          <w:sz w:val="22"/>
          <w:lang w:val="es-ES"/>
        </w:rPr>
        <w:t>ԿԴՄՀՀ-ԲՄԱՊՁԲ-22/3</w:t>
      </w:r>
      <w:r w:rsidR="009A3F91" w:rsidRPr="00E476C6">
        <w:rPr>
          <w:rFonts w:ascii="GHEA Grapalat" w:hAnsi="GHEA Grapalat"/>
          <w:sz w:val="22"/>
          <w:lang w:val="es-ES"/>
        </w:rPr>
        <w:t xml:space="preserve"> </w:t>
      </w:r>
      <w:r w:rsidRPr="00E476C6">
        <w:rPr>
          <w:rFonts w:ascii="GHEA Grapalat" w:hAnsi="GHEA Grapalat"/>
          <w:sz w:val="22"/>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819A8" w:rsidRPr="00E476C6" w:rsidTr="009A3F91">
        <w:trPr>
          <w:jc w:val="center"/>
        </w:trPr>
        <w:tc>
          <w:tcPr>
            <w:tcW w:w="1042" w:type="dxa"/>
            <w:vMerge w:val="restart"/>
            <w:vAlign w:val="center"/>
          </w:tcPr>
          <w:p w:rsidR="00EE1022" w:rsidRPr="00E476C6" w:rsidRDefault="00EE1022" w:rsidP="00E476C6">
            <w:pPr>
              <w:widowControl w:val="0"/>
              <w:jc w:val="center"/>
              <w:rPr>
                <w:rFonts w:ascii="GHEA Grapalat" w:hAnsi="GHEA Grapalat"/>
                <w:b/>
                <w:sz w:val="18"/>
                <w:szCs w:val="20"/>
              </w:rPr>
            </w:pPr>
          </w:p>
          <w:p w:rsidR="00D043C1" w:rsidRPr="00E476C6" w:rsidRDefault="00D043C1" w:rsidP="00E476C6">
            <w:pPr>
              <w:widowControl w:val="0"/>
              <w:jc w:val="center"/>
              <w:rPr>
                <w:rFonts w:ascii="GHEA Grapalat" w:hAnsi="GHEA Grapalat"/>
                <w:b/>
                <w:bCs/>
                <w:sz w:val="18"/>
                <w:szCs w:val="20"/>
              </w:rPr>
            </w:pPr>
            <w:r w:rsidRPr="00E476C6">
              <w:rPr>
                <w:rFonts w:ascii="GHEA Grapalat" w:hAnsi="GHEA Grapalat"/>
                <w:b/>
                <w:sz w:val="18"/>
                <w:szCs w:val="20"/>
              </w:rPr>
              <w:t>Номер лота</w:t>
            </w:r>
          </w:p>
        </w:tc>
        <w:tc>
          <w:tcPr>
            <w:tcW w:w="8244" w:type="dxa"/>
            <w:gridSpan w:val="5"/>
            <w:vAlign w:val="center"/>
          </w:tcPr>
          <w:p w:rsidR="00D043C1" w:rsidRPr="00E476C6" w:rsidRDefault="00D043C1" w:rsidP="00E476C6">
            <w:pPr>
              <w:widowControl w:val="0"/>
              <w:jc w:val="center"/>
              <w:rPr>
                <w:rFonts w:ascii="GHEA Grapalat" w:hAnsi="GHEA Grapalat"/>
                <w:b/>
                <w:bCs/>
                <w:sz w:val="18"/>
                <w:szCs w:val="20"/>
              </w:rPr>
            </w:pPr>
            <w:r w:rsidRPr="00E476C6">
              <w:rPr>
                <w:rFonts w:ascii="GHEA Grapalat" w:hAnsi="GHEA Grapalat"/>
                <w:b/>
                <w:sz w:val="18"/>
                <w:szCs w:val="20"/>
              </w:rPr>
              <w:t>Предлагаемый товар</w:t>
            </w:r>
          </w:p>
        </w:tc>
      </w:tr>
      <w:tr w:rsidR="00D819A8" w:rsidRPr="00E476C6" w:rsidTr="009A3F91">
        <w:trPr>
          <w:trHeight w:val="696"/>
          <w:jc w:val="center"/>
        </w:trPr>
        <w:tc>
          <w:tcPr>
            <w:tcW w:w="1042" w:type="dxa"/>
            <w:vMerge/>
            <w:vAlign w:val="center"/>
          </w:tcPr>
          <w:p w:rsidR="00D043C1" w:rsidRPr="00E476C6" w:rsidRDefault="00D043C1" w:rsidP="00E476C6">
            <w:pPr>
              <w:widowControl w:val="0"/>
              <w:jc w:val="center"/>
              <w:rPr>
                <w:rFonts w:ascii="GHEA Grapalat" w:hAnsi="GHEA Grapalat"/>
                <w:b/>
                <w:bCs/>
                <w:sz w:val="18"/>
                <w:szCs w:val="20"/>
              </w:rPr>
            </w:pPr>
          </w:p>
        </w:tc>
        <w:tc>
          <w:tcPr>
            <w:tcW w:w="1605" w:type="dxa"/>
            <w:vAlign w:val="center"/>
          </w:tcPr>
          <w:p w:rsidR="00D043C1" w:rsidRPr="00E476C6" w:rsidRDefault="00873A3C" w:rsidP="00E476C6">
            <w:pPr>
              <w:widowControl w:val="0"/>
              <w:jc w:val="center"/>
              <w:rPr>
                <w:rFonts w:ascii="GHEA Grapalat" w:hAnsi="GHEA Grapalat"/>
                <w:b/>
                <w:sz w:val="18"/>
                <w:szCs w:val="20"/>
              </w:rPr>
            </w:pPr>
            <w:r w:rsidRPr="00E476C6">
              <w:rPr>
                <w:rFonts w:ascii="GHEA Grapalat" w:hAnsi="GHEA Grapalat"/>
                <w:b/>
                <w:sz w:val="18"/>
                <w:szCs w:val="20"/>
              </w:rPr>
              <w:t>ф</w:t>
            </w:r>
            <w:r w:rsidR="00D043C1" w:rsidRPr="00E476C6">
              <w:rPr>
                <w:rFonts w:ascii="GHEA Grapalat" w:hAnsi="GHEA Grapalat"/>
                <w:b/>
                <w:sz w:val="18"/>
                <w:szCs w:val="20"/>
              </w:rPr>
              <w:t>ирменное</w:t>
            </w:r>
          </w:p>
          <w:p w:rsidR="00D043C1" w:rsidRPr="00E476C6" w:rsidRDefault="00D043C1" w:rsidP="00E476C6">
            <w:pPr>
              <w:widowControl w:val="0"/>
              <w:jc w:val="center"/>
              <w:rPr>
                <w:rFonts w:ascii="GHEA Grapalat" w:hAnsi="GHEA Grapalat"/>
                <w:b/>
                <w:bCs/>
                <w:sz w:val="18"/>
                <w:szCs w:val="20"/>
              </w:rPr>
            </w:pPr>
            <w:r w:rsidRPr="00E476C6">
              <w:rPr>
                <w:rFonts w:ascii="GHEA Grapalat" w:hAnsi="GHEA Grapalat"/>
                <w:b/>
                <w:sz w:val="18"/>
                <w:szCs w:val="20"/>
              </w:rPr>
              <w:t>наименование</w:t>
            </w:r>
          </w:p>
        </w:tc>
        <w:tc>
          <w:tcPr>
            <w:tcW w:w="1463" w:type="dxa"/>
            <w:vAlign w:val="center"/>
          </w:tcPr>
          <w:p w:rsidR="00D043C1" w:rsidRPr="00E476C6" w:rsidRDefault="00D043C1" w:rsidP="00E476C6">
            <w:pPr>
              <w:widowControl w:val="0"/>
              <w:jc w:val="center"/>
              <w:rPr>
                <w:rFonts w:ascii="GHEA Grapalat" w:hAnsi="GHEA Grapalat"/>
                <w:b/>
                <w:bCs/>
                <w:sz w:val="18"/>
                <w:szCs w:val="20"/>
              </w:rPr>
            </w:pPr>
            <w:r w:rsidRPr="00E476C6">
              <w:rPr>
                <w:rFonts w:ascii="GHEA Grapalat" w:hAnsi="GHEA Grapalat"/>
                <w:b/>
                <w:sz w:val="18"/>
                <w:szCs w:val="20"/>
              </w:rPr>
              <w:t>товарный знак</w:t>
            </w:r>
          </w:p>
        </w:tc>
        <w:tc>
          <w:tcPr>
            <w:tcW w:w="1699" w:type="dxa"/>
            <w:vAlign w:val="center"/>
          </w:tcPr>
          <w:p w:rsidR="00D043C1" w:rsidRPr="00E476C6" w:rsidRDefault="00EE1022" w:rsidP="00E476C6">
            <w:pPr>
              <w:widowControl w:val="0"/>
              <w:jc w:val="center"/>
              <w:rPr>
                <w:rFonts w:ascii="GHEA Grapalat" w:hAnsi="GHEA Grapalat"/>
                <w:b/>
                <w:bCs/>
                <w:sz w:val="18"/>
                <w:szCs w:val="20"/>
                <w:lang w:val="hy-AM"/>
              </w:rPr>
            </w:pPr>
            <w:r w:rsidRPr="00E476C6">
              <w:rPr>
                <w:rFonts w:ascii="GHEA Grapalat" w:hAnsi="GHEA Grapalat"/>
                <w:b/>
                <w:bCs/>
                <w:sz w:val="18"/>
                <w:szCs w:val="20"/>
              </w:rPr>
              <w:t>марка</w:t>
            </w:r>
          </w:p>
        </w:tc>
        <w:tc>
          <w:tcPr>
            <w:tcW w:w="1727" w:type="dxa"/>
            <w:vAlign w:val="center"/>
          </w:tcPr>
          <w:p w:rsidR="00D043C1" w:rsidRPr="00E476C6" w:rsidRDefault="00D043C1" w:rsidP="00E476C6">
            <w:pPr>
              <w:widowControl w:val="0"/>
              <w:jc w:val="center"/>
              <w:rPr>
                <w:rFonts w:ascii="GHEA Grapalat" w:hAnsi="GHEA Grapalat"/>
                <w:b/>
                <w:bCs/>
                <w:sz w:val="18"/>
                <w:szCs w:val="20"/>
              </w:rPr>
            </w:pPr>
            <w:r w:rsidRPr="00E476C6">
              <w:rPr>
                <w:rFonts w:ascii="GHEA Grapalat" w:hAnsi="GHEA Grapalat"/>
                <w:b/>
                <w:sz w:val="18"/>
                <w:szCs w:val="20"/>
              </w:rPr>
              <w:t>наименование производителя</w:t>
            </w:r>
          </w:p>
        </w:tc>
        <w:tc>
          <w:tcPr>
            <w:tcW w:w="1750" w:type="dxa"/>
            <w:vAlign w:val="center"/>
          </w:tcPr>
          <w:p w:rsidR="00D043C1" w:rsidRPr="00E476C6" w:rsidRDefault="00D043C1" w:rsidP="00E476C6">
            <w:pPr>
              <w:widowControl w:val="0"/>
              <w:jc w:val="center"/>
              <w:rPr>
                <w:rFonts w:ascii="GHEA Grapalat" w:hAnsi="GHEA Grapalat"/>
                <w:b/>
                <w:bCs/>
                <w:sz w:val="18"/>
                <w:szCs w:val="20"/>
              </w:rPr>
            </w:pPr>
            <w:r w:rsidRPr="00E476C6">
              <w:rPr>
                <w:rFonts w:ascii="GHEA Grapalat" w:hAnsi="GHEA Grapalat"/>
                <w:b/>
                <w:sz w:val="18"/>
                <w:szCs w:val="20"/>
              </w:rPr>
              <w:t>технические характеристики</w:t>
            </w:r>
          </w:p>
        </w:tc>
      </w:tr>
      <w:tr w:rsidR="00D819A8" w:rsidRPr="00E476C6" w:rsidTr="009A3F91">
        <w:trPr>
          <w:jc w:val="center"/>
        </w:trPr>
        <w:tc>
          <w:tcPr>
            <w:tcW w:w="1042"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605"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463"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699"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727"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750"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r>
      <w:tr w:rsidR="00D819A8" w:rsidRPr="00E476C6" w:rsidTr="009A3F91">
        <w:trPr>
          <w:jc w:val="center"/>
        </w:trPr>
        <w:tc>
          <w:tcPr>
            <w:tcW w:w="1042"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605"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463"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699"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727"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750"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r>
      <w:tr w:rsidR="00D043C1" w:rsidRPr="00E476C6" w:rsidTr="009A3F91">
        <w:trPr>
          <w:jc w:val="center"/>
        </w:trPr>
        <w:tc>
          <w:tcPr>
            <w:tcW w:w="1042"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605"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463"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699"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727"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c>
          <w:tcPr>
            <w:tcW w:w="1750" w:type="dxa"/>
          </w:tcPr>
          <w:p w:rsidR="00D043C1" w:rsidRPr="00E476C6" w:rsidRDefault="00D043C1" w:rsidP="00E476C6">
            <w:pPr>
              <w:pStyle w:val="Heading3"/>
              <w:keepNext w:val="0"/>
              <w:widowControl w:val="0"/>
              <w:spacing w:line="240" w:lineRule="auto"/>
              <w:jc w:val="left"/>
              <w:rPr>
                <w:rFonts w:ascii="GHEA Grapalat" w:hAnsi="GHEA Grapalat"/>
                <w:b/>
                <w:sz w:val="18"/>
              </w:rPr>
            </w:pPr>
          </w:p>
        </w:tc>
      </w:tr>
    </w:tbl>
    <w:p w:rsidR="00D043C1" w:rsidRPr="00E476C6" w:rsidRDefault="00D043C1" w:rsidP="00E476C6">
      <w:pPr>
        <w:widowControl w:val="0"/>
        <w:tabs>
          <w:tab w:val="left" w:pos="6804"/>
        </w:tabs>
        <w:jc w:val="center"/>
        <w:rPr>
          <w:rFonts w:ascii="GHEA Grapalat" w:hAnsi="GHEA Grapalat"/>
          <w:sz w:val="22"/>
          <w:lang w:val="en-US"/>
        </w:rPr>
      </w:pPr>
    </w:p>
    <w:p w:rsidR="00D043C1" w:rsidRPr="00E476C6" w:rsidRDefault="00D043C1" w:rsidP="00E476C6">
      <w:pPr>
        <w:widowControl w:val="0"/>
        <w:tabs>
          <w:tab w:val="left" w:pos="6804"/>
        </w:tabs>
        <w:jc w:val="center"/>
        <w:rPr>
          <w:rFonts w:ascii="GHEA Grapalat" w:hAnsi="GHEA Grapalat"/>
          <w:sz w:val="22"/>
        </w:rPr>
      </w:pPr>
      <w:r w:rsidRPr="00E476C6">
        <w:rPr>
          <w:rFonts w:ascii="GHEA Grapalat" w:hAnsi="GHEA Grapalat"/>
          <w:sz w:val="22"/>
        </w:rPr>
        <w:t>_________________________________________________</w:t>
      </w:r>
      <w:r w:rsidRPr="00E476C6">
        <w:rPr>
          <w:rFonts w:ascii="GHEA Grapalat" w:hAnsi="GHEA Grapalat"/>
          <w:sz w:val="22"/>
        </w:rPr>
        <w:tab/>
        <w:t>_________________</w:t>
      </w:r>
    </w:p>
    <w:p w:rsidR="00D043C1" w:rsidRPr="00E476C6" w:rsidRDefault="00D043C1" w:rsidP="00E476C6">
      <w:pPr>
        <w:widowControl w:val="0"/>
        <w:tabs>
          <w:tab w:val="left" w:pos="7513"/>
        </w:tabs>
        <w:spacing w:after="160"/>
        <w:ind w:left="709"/>
        <w:jc w:val="both"/>
        <w:rPr>
          <w:rFonts w:ascii="GHEA Grapalat" w:hAnsi="GHEA Grapalat" w:cs="Arial"/>
          <w:sz w:val="14"/>
        </w:rPr>
      </w:pPr>
      <w:r w:rsidRPr="00E476C6">
        <w:rPr>
          <w:rFonts w:ascii="GHEA Grapalat" w:hAnsi="GHEA Grapalat"/>
          <w:sz w:val="14"/>
        </w:rPr>
        <w:t>наименование участника (должность, имя, фамилия руководителя</w:t>
      </w:r>
      <w:r w:rsidRPr="00E476C6">
        <w:rPr>
          <w:rFonts w:ascii="GHEA Grapalat" w:hAnsi="GHEA Grapalat"/>
          <w:sz w:val="14"/>
        </w:rPr>
        <w:tab/>
        <w:t>подпись</w:t>
      </w:r>
    </w:p>
    <w:p w:rsidR="00D043C1" w:rsidRPr="00E476C6" w:rsidRDefault="00D043C1" w:rsidP="00E476C6">
      <w:pPr>
        <w:widowControl w:val="0"/>
        <w:spacing w:after="160"/>
        <w:jc w:val="right"/>
        <w:rPr>
          <w:rFonts w:ascii="GHEA Grapalat" w:hAnsi="GHEA Grapalat"/>
          <w:sz w:val="22"/>
        </w:rPr>
      </w:pPr>
    </w:p>
    <w:p w:rsidR="00D043C1" w:rsidRPr="00E476C6" w:rsidRDefault="00D043C1" w:rsidP="00E476C6">
      <w:pPr>
        <w:widowControl w:val="0"/>
        <w:spacing w:after="160"/>
        <w:jc w:val="right"/>
        <w:rPr>
          <w:rFonts w:ascii="GHEA Grapalat" w:hAnsi="GHEA Grapalat"/>
          <w:sz w:val="22"/>
        </w:rPr>
      </w:pPr>
      <w:r w:rsidRPr="00E476C6">
        <w:rPr>
          <w:rFonts w:ascii="GHEA Grapalat" w:hAnsi="GHEA Grapalat"/>
          <w:sz w:val="22"/>
        </w:rPr>
        <w:t>М. П.</w:t>
      </w:r>
    </w:p>
    <w:p w:rsidR="00D043C1" w:rsidRPr="00E476C6" w:rsidRDefault="00D043C1" w:rsidP="00E476C6">
      <w:pPr>
        <w:rPr>
          <w:rFonts w:ascii="GHEA Grapalat" w:hAnsi="GHEA Grapalat"/>
          <w:sz w:val="22"/>
        </w:rPr>
      </w:pPr>
      <w:r w:rsidRPr="00E476C6">
        <w:rPr>
          <w:rFonts w:ascii="GHEA Grapalat" w:hAnsi="GHEA Grapalat"/>
          <w:sz w:val="22"/>
        </w:rPr>
        <w:br w:type="page"/>
      </w:r>
    </w:p>
    <w:p w:rsidR="00B2572B" w:rsidRPr="00E476C6" w:rsidRDefault="00B2572B" w:rsidP="00E476C6">
      <w:pPr>
        <w:pStyle w:val="BodyTextIndent3"/>
        <w:widowControl w:val="0"/>
        <w:spacing w:after="160" w:line="240" w:lineRule="auto"/>
        <w:ind w:firstLine="0"/>
        <w:jc w:val="right"/>
        <w:rPr>
          <w:rFonts w:ascii="GHEA Grapalat" w:hAnsi="GHEA Grapalat" w:cs="Arial"/>
          <w:b/>
          <w:sz w:val="22"/>
          <w:szCs w:val="24"/>
        </w:rPr>
      </w:pPr>
      <w:r w:rsidRPr="00E476C6">
        <w:rPr>
          <w:rFonts w:ascii="GHEA Grapalat" w:hAnsi="GHEA Grapalat"/>
          <w:b/>
          <w:sz w:val="22"/>
          <w:szCs w:val="24"/>
        </w:rPr>
        <w:lastRenderedPageBreak/>
        <w:t xml:space="preserve">Приложение № </w:t>
      </w:r>
      <w:r w:rsidR="00B048B2" w:rsidRPr="00E476C6">
        <w:rPr>
          <w:rFonts w:ascii="GHEA Grapalat" w:hAnsi="GHEA Grapalat"/>
          <w:b/>
          <w:sz w:val="22"/>
          <w:szCs w:val="24"/>
        </w:rPr>
        <w:t>2</w:t>
      </w:r>
    </w:p>
    <w:p w:rsidR="00B2572B" w:rsidRPr="00E476C6" w:rsidRDefault="00B2572B" w:rsidP="00E476C6">
      <w:pPr>
        <w:pStyle w:val="BodyTextIndent3"/>
        <w:widowControl w:val="0"/>
        <w:spacing w:after="160" w:line="240" w:lineRule="auto"/>
        <w:jc w:val="right"/>
        <w:rPr>
          <w:rFonts w:ascii="GHEA Grapalat" w:hAnsi="GHEA Grapalat" w:cs="Arial"/>
          <w:b/>
          <w:sz w:val="22"/>
          <w:szCs w:val="24"/>
        </w:rPr>
      </w:pPr>
      <w:r w:rsidRPr="00E476C6">
        <w:rPr>
          <w:rFonts w:ascii="GHEA Grapalat" w:hAnsi="GHEA Grapalat"/>
          <w:b/>
          <w:sz w:val="22"/>
          <w:szCs w:val="24"/>
        </w:rPr>
        <w:t xml:space="preserve">к Приглашению </w:t>
      </w:r>
      <w:r w:rsidR="00EB6FE5" w:rsidRPr="00E476C6">
        <w:rPr>
          <w:rFonts w:ascii="GHEA Grapalat" w:hAnsi="GHEA Grapalat"/>
          <w:b/>
          <w:sz w:val="22"/>
          <w:szCs w:val="24"/>
        </w:rPr>
        <w:t>на открытый конкурс</w:t>
      </w:r>
      <w:r w:rsidR="00EB6FE5" w:rsidRPr="00E476C6">
        <w:rPr>
          <w:rFonts w:ascii="GHEA Grapalat" w:hAnsi="GHEA Grapalat" w:cs="Arial"/>
          <w:b/>
          <w:sz w:val="22"/>
          <w:szCs w:val="24"/>
        </w:rPr>
        <w:br/>
      </w:r>
      <w:r w:rsidRPr="00E476C6">
        <w:rPr>
          <w:rFonts w:ascii="GHEA Grapalat" w:hAnsi="GHEA Grapalat"/>
          <w:b/>
          <w:sz w:val="22"/>
          <w:szCs w:val="24"/>
        </w:rPr>
        <w:t xml:space="preserve">под кодом </w:t>
      </w:r>
      <w:r w:rsidR="00AE531D" w:rsidRPr="00E476C6">
        <w:rPr>
          <w:rFonts w:ascii="GHEA Grapalat" w:hAnsi="GHEA Grapalat"/>
          <w:b/>
          <w:sz w:val="22"/>
          <w:szCs w:val="24"/>
          <w:lang w:val="es-ES"/>
        </w:rPr>
        <w:t>ԿԴՄՀՀ-ԲՄԱՊՁԲ-22/3</w:t>
      </w:r>
    </w:p>
    <w:p w:rsidR="00B2572B" w:rsidRPr="00E476C6" w:rsidRDefault="00B2572B" w:rsidP="00E476C6">
      <w:pPr>
        <w:widowControl w:val="0"/>
        <w:spacing w:after="120"/>
        <w:ind w:firstLine="567"/>
        <w:jc w:val="center"/>
        <w:rPr>
          <w:rFonts w:ascii="GHEA Grapalat" w:hAnsi="GHEA Grapalat"/>
          <w:sz w:val="22"/>
        </w:rPr>
      </w:pPr>
    </w:p>
    <w:p w:rsidR="00B2572B" w:rsidRPr="00E476C6" w:rsidRDefault="00B2572B" w:rsidP="00E476C6">
      <w:pPr>
        <w:widowControl w:val="0"/>
        <w:spacing w:after="120"/>
        <w:ind w:left="-66"/>
        <w:jc w:val="center"/>
        <w:rPr>
          <w:rFonts w:ascii="GHEA Grapalat" w:hAnsi="GHEA Grapalat"/>
          <w:b/>
          <w:sz w:val="22"/>
        </w:rPr>
      </w:pPr>
      <w:r w:rsidRPr="00E476C6">
        <w:rPr>
          <w:rFonts w:ascii="GHEA Grapalat" w:hAnsi="GHEA Grapalat"/>
          <w:b/>
          <w:sz w:val="22"/>
        </w:rPr>
        <w:t>ЦЕНОВОЕ ПРЕДЛОЖЕНИЕ</w:t>
      </w:r>
    </w:p>
    <w:p w:rsidR="00B2572B" w:rsidRPr="00E476C6" w:rsidRDefault="00B2572B" w:rsidP="00E476C6">
      <w:pPr>
        <w:widowControl w:val="0"/>
        <w:spacing w:after="120"/>
        <w:ind w:firstLine="567"/>
        <w:jc w:val="center"/>
        <w:rPr>
          <w:rFonts w:ascii="GHEA Grapalat" w:hAnsi="GHEA Grapalat"/>
          <w:sz w:val="22"/>
        </w:rPr>
      </w:pPr>
    </w:p>
    <w:p w:rsidR="00B2572B" w:rsidRPr="00E476C6" w:rsidRDefault="00B2572B" w:rsidP="00E476C6">
      <w:pPr>
        <w:widowControl w:val="0"/>
        <w:spacing w:after="160"/>
        <w:ind w:firstLine="567"/>
        <w:jc w:val="both"/>
        <w:rPr>
          <w:rFonts w:ascii="GHEA Grapalat" w:hAnsi="GHEA Grapalat"/>
          <w:sz w:val="22"/>
        </w:rPr>
      </w:pPr>
      <w:r w:rsidRPr="00E476C6">
        <w:rPr>
          <w:rFonts w:ascii="GHEA Grapalat" w:hAnsi="GHEA Grapalat"/>
          <w:spacing w:val="-6"/>
          <w:sz w:val="22"/>
        </w:rPr>
        <w:t xml:space="preserve">Рассмотрев приглашение на </w:t>
      </w:r>
      <w:r w:rsidR="00AE531D" w:rsidRPr="00E476C6">
        <w:rPr>
          <w:rFonts w:ascii="GHEA Grapalat" w:hAnsi="GHEA Grapalat"/>
          <w:spacing w:val="-6"/>
          <w:sz w:val="22"/>
        </w:rPr>
        <w:t>ОТКРЫТЫЙ КОНКУРС</w:t>
      </w:r>
      <w:r w:rsidRPr="00E476C6">
        <w:rPr>
          <w:rFonts w:ascii="GHEA Grapalat" w:hAnsi="GHEA Grapalat"/>
          <w:spacing w:val="-6"/>
          <w:sz w:val="22"/>
        </w:rPr>
        <w:t xml:space="preserve"> под кодом </w:t>
      </w:r>
      <w:r w:rsidR="00AE531D" w:rsidRPr="00E476C6">
        <w:rPr>
          <w:rFonts w:ascii="GHEA Grapalat" w:hAnsi="GHEA Grapalat"/>
          <w:b/>
          <w:spacing w:val="-6"/>
          <w:sz w:val="22"/>
          <w:lang w:val="es-ES"/>
        </w:rPr>
        <w:t>ԿԴՄՀՀ-ԲՄԱՊՁԲ-22/3</w:t>
      </w:r>
      <w:r w:rsidRPr="00E476C6">
        <w:rPr>
          <w:rFonts w:ascii="GHEA Grapalat" w:hAnsi="GHEA Grapalat"/>
          <w:spacing w:val="-6"/>
          <w:sz w:val="22"/>
        </w:rPr>
        <w:t>,</w:t>
      </w:r>
      <w:r w:rsidRPr="00E476C6">
        <w:rPr>
          <w:rFonts w:ascii="GHEA Grapalat" w:hAnsi="GHEA Grapalat"/>
          <w:sz w:val="22"/>
        </w:rPr>
        <w:t xml:space="preserve"> </w:t>
      </w:r>
      <w:r w:rsidR="005744FC" w:rsidRPr="00E476C6">
        <w:rPr>
          <w:rFonts w:ascii="GHEA Grapalat" w:hAnsi="GHEA Grapalat"/>
          <w:sz w:val="22"/>
        </w:rPr>
        <w:t xml:space="preserve">в </w:t>
      </w:r>
      <w:r w:rsidRPr="00E476C6">
        <w:rPr>
          <w:rFonts w:ascii="GHEA Grapalat" w:hAnsi="GHEA Grapalat"/>
          <w:sz w:val="22"/>
        </w:rPr>
        <w:t>том числе проект заключаемого договора</w:t>
      </w:r>
      <w:r w:rsidR="005744FC" w:rsidRPr="00E476C6">
        <w:rPr>
          <w:rFonts w:ascii="GHEA Grapalat" w:hAnsi="GHEA Grapalat"/>
          <w:sz w:val="22"/>
        </w:rPr>
        <w:t xml:space="preserve"> </w:t>
      </w:r>
      <w:r w:rsidRPr="00E476C6">
        <w:rPr>
          <w:rFonts w:ascii="GHEA Grapalat" w:hAnsi="GHEA Grapalat"/>
          <w:sz w:val="22"/>
        </w:rPr>
        <w:t>___</w:t>
      </w:r>
      <w:r w:rsidR="005744FC" w:rsidRPr="00E476C6">
        <w:rPr>
          <w:rFonts w:ascii="GHEA Grapalat" w:hAnsi="GHEA Grapalat"/>
          <w:sz w:val="22"/>
        </w:rPr>
        <w:t>_</w:t>
      </w:r>
      <w:r w:rsidR="009E4381" w:rsidRPr="00E476C6">
        <w:rPr>
          <w:rFonts w:ascii="GHEA Grapalat" w:hAnsi="GHEA Grapalat"/>
          <w:sz w:val="16"/>
        </w:rPr>
        <w:t>наименование участника</w:t>
      </w:r>
      <w:r w:rsidRPr="00E476C6">
        <w:rPr>
          <w:rFonts w:ascii="GHEA Grapalat" w:hAnsi="GHEA Grapalat"/>
          <w:sz w:val="22"/>
        </w:rPr>
        <w:t>__</w:t>
      </w:r>
      <w:r w:rsidR="00191D27" w:rsidRPr="00E476C6">
        <w:rPr>
          <w:rFonts w:ascii="GHEA Grapalat" w:hAnsi="GHEA Grapalat"/>
          <w:sz w:val="22"/>
        </w:rPr>
        <w:t>___</w:t>
      </w:r>
      <w:r w:rsidR="009E4381" w:rsidRPr="00E476C6">
        <w:rPr>
          <w:rFonts w:ascii="GHEA Grapalat" w:hAnsi="GHEA Grapalat"/>
          <w:sz w:val="22"/>
        </w:rPr>
        <w:t xml:space="preserve"> </w:t>
      </w:r>
      <w:r w:rsidRPr="00E476C6">
        <w:rPr>
          <w:rFonts w:ascii="GHEA Grapalat" w:hAnsi="GHEA Grapalat"/>
          <w:sz w:val="22"/>
        </w:rPr>
        <w:t>предлагает</w:t>
      </w:r>
      <w:r w:rsidR="005646FC" w:rsidRPr="00E476C6">
        <w:rPr>
          <w:rFonts w:ascii="GHEA Grapalat" w:hAnsi="GHEA Grapalat"/>
          <w:sz w:val="22"/>
        </w:rPr>
        <w:t xml:space="preserve"> </w:t>
      </w:r>
      <w:r w:rsidRPr="00E476C6">
        <w:rPr>
          <w:rFonts w:ascii="GHEA Grapalat" w:hAnsi="GHEA Grapalat"/>
          <w:sz w:val="22"/>
        </w:rPr>
        <w:t>выполнить договор по нижеуказанным общим ценам:</w:t>
      </w:r>
    </w:p>
    <w:p w:rsidR="00B2572B" w:rsidRPr="00E476C6" w:rsidRDefault="005646FC" w:rsidP="00E476C6">
      <w:pPr>
        <w:widowControl w:val="0"/>
        <w:spacing w:after="160"/>
        <w:jc w:val="right"/>
        <w:rPr>
          <w:rFonts w:ascii="GHEA Grapalat" w:hAnsi="GHEA Grapalat"/>
          <w:sz w:val="22"/>
        </w:rPr>
      </w:pPr>
      <w:r w:rsidRPr="00E476C6">
        <w:rPr>
          <w:rFonts w:ascii="GHEA Grapalat" w:hAnsi="GHEA Grapalat"/>
          <w:sz w:val="22"/>
        </w:rPr>
        <w:t>д</w:t>
      </w:r>
      <w:r w:rsidR="00B2572B" w:rsidRPr="00E476C6">
        <w:rPr>
          <w:rFonts w:ascii="GHEA Grapalat" w:hAnsi="GHEA Grapalat"/>
          <w:sz w:val="22"/>
        </w:rPr>
        <w:t>рамов РА</w:t>
      </w:r>
    </w:p>
    <w:tbl>
      <w:tblPr>
        <w:tblW w:w="99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7"/>
        <w:gridCol w:w="1843"/>
        <w:gridCol w:w="2435"/>
        <w:gridCol w:w="2011"/>
        <w:gridCol w:w="2011"/>
      </w:tblGrid>
      <w:tr w:rsidR="00D819A8" w:rsidRPr="00E476C6" w:rsidTr="009E4381">
        <w:trPr>
          <w:trHeight w:val="965"/>
          <w:jc w:val="center"/>
        </w:trPr>
        <w:tc>
          <w:tcPr>
            <w:tcW w:w="1617" w:type="dxa"/>
            <w:tcBorders>
              <w:top w:val="single" w:sz="4" w:space="0" w:color="auto"/>
              <w:left w:val="single" w:sz="4" w:space="0" w:color="auto"/>
              <w:right w:val="single" w:sz="4" w:space="0" w:color="auto"/>
            </w:tcBorders>
            <w:vAlign w:val="center"/>
          </w:tcPr>
          <w:p w:rsidR="0009191C" w:rsidRPr="00E476C6" w:rsidRDefault="0009191C" w:rsidP="00E476C6">
            <w:pPr>
              <w:widowControl w:val="0"/>
              <w:jc w:val="center"/>
              <w:rPr>
                <w:rFonts w:ascii="GHEA Grapalat" w:hAnsi="GHEA Grapalat"/>
                <w:b/>
                <w:bCs/>
                <w:sz w:val="18"/>
                <w:szCs w:val="20"/>
                <w:lang w:val="en-US"/>
              </w:rPr>
            </w:pPr>
            <w:r w:rsidRPr="00E476C6">
              <w:rPr>
                <w:rFonts w:ascii="GHEA Grapalat" w:hAnsi="GHEA Grapalat"/>
                <w:b/>
                <w:sz w:val="18"/>
                <w:szCs w:val="20"/>
              </w:rPr>
              <w:t>Номера лотов</w:t>
            </w:r>
          </w:p>
        </w:tc>
        <w:tc>
          <w:tcPr>
            <w:tcW w:w="1843" w:type="dxa"/>
            <w:tcBorders>
              <w:top w:val="single" w:sz="4" w:space="0" w:color="auto"/>
              <w:left w:val="single" w:sz="4" w:space="0" w:color="auto"/>
              <w:right w:val="single" w:sz="4" w:space="0" w:color="auto"/>
            </w:tcBorders>
            <w:vAlign w:val="center"/>
          </w:tcPr>
          <w:p w:rsidR="0009191C" w:rsidRPr="00E476C6" w:rsidRDefault="0009191C" w:rsidP="00E476C6">
            <w:pPr>
              <w:widowControl w:val="0"/>
              <w:jc w:val="center"/>
              <w:rPr>
                <w:rFonts w:ascii="GHEA Grapalat" w:hAnsi="GHEA Grapalat"/>
                <w:b/>
                <w:bCs/>
                <w:sz w:val="18"/>
                <w:szCs w:val="20"/>
              </w:rPr>
            </w:pPr>
            <w:r w:rsidRPr="00E476C6">
              <w:rPr>
                <w:rFonts w:ascii="GHEA Grapalat" w:hAnsi="GHEA Grapalat"/>
                <w:b/>
                <w:sz w:val="18"/>
                <w:szCs w:val="20"/>
              </w:rPr>
              <w:t>Наименование товара</w:t>
            </w:r>
          </w:p>
        </w:tc>
        <w:tc>
          <w:tcPr>
            <w:tcW w:w="2435" w:type="dxa"/>
            <w:tcBorders>
              <w:top w:val="single" w:sz="4" w:space="0" w:color="auto"/>
              <w:left w:val="single" w:sz="4" w:space="0" w:color="auto"/>
              <w:right w:val="single" w:sz="4" w:space="0" w:color="auto"/>
            </w:tcBorders>
            <w:vAlign w:val="center"/>
          </w:tcPr>
          <w:p w:rsidR="0009191C" w:rsidRPr="00E476C6" w:rsidRDefault="0009191C" w:rsidP="00E476C6">
            <w:pPr>
              <w:widowControl w:val="0"/>
              <w:jc w:val="center"/>
              <w:rPr>
                <w:rFonts w:ascii="GHEA Grapalat" w:hAnsi="GHEA Grapalat"/>
                <w:b/>
                <w:sz w:val="18"/>
                <w:szCs w:val="20"/>
              </w:rPr>
            </w:pPr>
            <w:r w:rsidRPr="00E476C6">
              <w:rPr>
                <w:rFonts w:ascii="GHEA Grapalat" w:hAnsi="GHEA Grapalat"/>
                <w:b/>
                <w:sz w:val="18"/>
                <w:szCs w:val="20"/>
              </w:rPr>
              <w:t>Стоимость</w:t>
            </w:r>
          </w:p>
          <w:p w:rsidR="0009191C" w:rsidRPr="00E476C6" w:rsidRDefault="0009191C" w:rsidP="00E476C6">
            <w:pPr>
              <w:widowControl w:val="0"/>
              <w:jc w:val="center"/>
              <w:rPr>
                <w:rFonts w:ascii="GHEA Grapalat" w:hAnsi="GHEA Grapalat"/>
                <w:b/>
                <w:sz w:val="14"/>
                <w:szCs w:val="16"/>
              </w:rPr>
            </w:pPr>
            <w:r w:rsidRPr="00E476C6">
              <w:rPr>
                <w:rFonts w:ascii="GHEA Grapalat" w:hAnsi="GHEA Grapalat"/>
                <w:sz w:val="14"/>
                <w:szCs w:val="16"/>
              </w:rPr>
              <w:t>(совокупность себестоимости и прогнозируемой прибыли)</w:t>
            </w:r>
          </w:p>
          <w:p w:rsidR="0009191C" w:rsidRPr="00E476C6" w:rsidRDefault="0009191C" w:rsidP="00E476C6">
            <w:pPr>
              <w:widowControl w:val="0"/>
              <w:jc w:val="center"/>
              <w:rPr>
                <w:rFonts w:ascii="GHEA Grapalat" w:hAnsi="GHEA Grapalat"/>
                <w:b/>
                <w:bCs/>
                <w:sz w:val="18"/>
                <w:szCs w:val="20"/>
              </w:rPr>
            </w:pPr>
            <w:r w:rsidRPr="00E476C6">
              <w:rPr>
                <w:rFonts w:ascii="GHEA Grapalat" w:hAnsi="GHEA Grapalat"/>
                <w:b/>
                <w:sz w:val="18"/>
                <w:szCs w:val="20"/>
              </w:rPr>
              <w:t xml:space="preserve"> /прописью и цифрами/</w:t>
            </w:r>
          </w:p>
        </w:tc>
        <w:tc>
          <w:tcPr>
            <w:tcW w:w="2011" w:type="dxa"/>
            <w:tcBorders>
              <w:top w:val="single" w:sz="4" w:space="0" w:color="auto"/>
              <w:left w:val="single" w:sz="4" w:space="0" w:color="auto"/>
              <w:right w:val="single" w:sz="4" w:space="0" w:color="auto"/>
            </w:tcBorders>
            <w:vAlign w:val="center"/>
          </w:tcPr>
          <w:p w:rsidR="004825CB" w:rsidRPr="00E476C6" w:rsidRDefault="0009191C" w:rsidP="00E476C6">
            <w:pPr>
              <w:widowControl w:val="0"/>
              <w:jc w:val="center"/>
              <w:rPr>
                <w:rFonts w:ascii="GHEA Grapalat" w:hAnsi="GHEA Grapalat"/>
                <w:b/>
                <w:sz w:val="18"/>
                <w:szCs w:val="20"/>
                <w:lang w:val="en-US"/>
              </w:rPr>
            </w:pPr>
            <w:r w:rsidRPr="00E476C6">
              <w:rPr>
                <w:rFonts w:ascii="GHEA Grapalat" w:hAnsi="GHEA Grapalat"/>
                <w:b/>
                <w:sz w:val="18"/>
                <w:szCs w:val="20"/>
              </w:rPr>
              <w:t>НДС</w:t>
            </w:r>
            <w:r w:rsidRPr="00E476C6">
              <w:rPr>
                <w:rStyle w:val="FootnoteReference"/>
                <w:rFonts w:ascii="GHEA Grapalat" w:hAnsi="GHEA Grapalat"/>
                <w:b/>
                <w:sz w:val="18"/>
                <w:szCs w:val="20"/>
              </w:rPr>
              <w:footnoteReference w:customMarkFollows="1" w:id="2"/>
              <w:t>**</w:t>
            </w:r>
          </w:p>
          <w:p w:rsidR="0009191C" w:rsidRPr="00E476C6" w:rsidRDefault="0009191C" w:rsidP="00E476C6">
            <w:pPr>
              <w:widowControl w:val="0"/>
              <w:jc w:val="center"/>
              <w:rPr>
                <w:rFonts w:ascii="GHEA Grapalat" w:hAnsi="GHEA Grapalat"/>
                <w:b/>
                <w:bCs/>
                <w:sz w:val="18"/>
                <w:szCs w:val="20"/>
              </w:rPr>
            </w:pPr>
            <w:r w:rsidRPr="00E476C6">
              <w:rPr>
                <w:rFonts w:ascii="GHEA Grapalat" w:hAnsi="GHEA Grapalat"/>
                <w:b/>
                <w:sz w:val="18"/>
                <w:szCs w:val="20"/>
              </w:rPr>
              <w:t>/прописью и цифрами/</w:t>
            </w:r>
          </w:p>
        </w:tc>
        <w:tc>
          <w:tcPr>
            <w:tcW w:w="2011" w:type="dxa"/>
            <w:tcBorders>
              <w:top w:val="single" w:sz="4" w:space="0" w:color="auto"/>
              <w:left w:val="single" w:sz="4" w:space="0" w:color="auto"/>
              <w:right w:val="single" w:sz="4" w:space="0" w:color="auto"/>
            </w:tcBorders>
            <w:vAlign w:val="center"/>
          </w:tcPr>
          <w:p w:rsidR="0009191C" w:rsidRPr="00E476C6" w:rsidRDefault="0009191C" w:rsidP="00E476C6">
            <w:pPr>
              <w:widowControl w:val="0"/>
              <w:jc w:val="center"/>
              <w:rPr>
                <w:rFonts w:ascii="GHEA Grapalat" w:hAnsi="GHEA Grapalat"/>
                <w:b/>
                <w:bCs/>
                <w:sz w:val="18"/>
                <w:szCs w:val="20"/>
              </w:rPr>
            </w:pPr>
            <w:r w:rsidRPr="00E476C6">
              <w:rPr>
                <w:rFonts w:ascii="GHEA Grapalat" w:hAnsi="GHEA Grapalat"/>
                <w:b/>
                <w:sz w:val="18"/>
                <w:szCs w:val="20"/>
              </w:rPr>
              <w:t>Общая цена</w:t>
            </w:r>
          </w:p>
          <w:p w:rsidR="0009191C" w:rsidRPr="00E476C6" w:rsidRDefault="0009191C" w:rsidP="00E476C6">
            <w:pPr>
              <w:widowControl w:val="0"/>
              <w:jc w:val="center"/>
              <w:rPr>
                <w:rFonts w:ascii="GHEA Grapalat" w:hAnsi="GHEA Grapalat"/>
                <w:b/>
                <w:bCs/>
                <w:sz w:val="18"/>
                <w:szCs w:val="20"/>
              </w:rPr>
            </w:pPr>
            <w:r w:rsidRPr="00E476C6">
              <w:rPr>
                <w:rFonts w:ascii="GHEA Grapalat" w:hAnsi="GHEA Grapalat"/>
                <w:b/>
                <w:sz w:val="18"/>
                <w:szCs w:val="20"/>
              </w:rPr>
              <w:t>/прописью и цифрами/</w:t>
            </w:r>
          </w:p>
        </w:tc>
      </w:tr>
      <w:tr w:rsidR="00D819A8" w:rsidRPr="00E476C6" w:rsidTr="009E4381">
        <w:trPr>
          <w:trHeight w:val="284"/>
          <w:jc w:val="center"/>
        </w:trPr>
        <w:tc>
          <w:tcPr>
            <w:tcW w:w="1617"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E476C6" w:rsidRDefault="0009191C" w:rsidP="00E476C6">
            <w:pPr>
              <w:widowControl w:val="0"/>
              <w:jc w:val="center"/>
              <w:rPr>
                <w:rFonts w:ascii="GHEA Grapalat" w:hAnsi="GHEA Grapalat"/>
                <w:b/>
                <w:i/>
                <w:sz w:val="18"/>
                <w:szCs w:val="20"/>
              </w:rPr>
            </w:pPr>
            <w:r w:rsidRPr="00E476C6">
              <w:rPr>
                <w:rFonts w:ascii="GHEA Grapalat" w:hAnsi="GHEA Grapalat"/>
                <w:b/>
                <w:i/>
                <w:sz w:val="18"/>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09191C" w:rsidRPr="00E476C6" w:rsidRDefault="0009191C" w:rsidP="00E476C6">
            <w:pPr>
              <w:widowControl w:val="0"/>
              <w:jc w:val="center"/>
              <w:rPr>
                <w:rFonts w:ascii="GHEA Grapalat" w:hAnsi="GHEA Grapalat"/>
                <w:b/>
                <w:i/>
                <w:sz w:val="18"/>
                <w:szCs w:val="20"/>
              </w:rPr>
            </w:pPr>
            <w:r w:rsidRPr="00E476C6">
              <w:rPr>
                <w:rFonts w:ascii="GHEA Grapalat" w:hAnsi="GHEA Grapalat"/>
                <w:b/>
                <w:i/>
                <w:sz w:val="18"/>
                <w:szCs w:val="20"/>
              </w:rPr>
              <w:t>2</w:t>
            </w:r>
          </w:p>
        </w:tc>
        <w:tc>
          <w:tcPr>
            <w:tcW w:w="2435" w:type="dxa"/>
            <w:tcBorders>
              <w:top w:val="single" w:sz="4" w:space="0" w:color="auto"/>
              <w:left w:val="single" w:sz="4" w:space="0" w:color="auto"/>
              <w:bottom w:val="single" w:sz="4" w:space="0" w:color="auto"/>
              <w:right w:val="single" w:sz="4" w:space="0" w:color="auto"/>
            </w:tcBorders>
            <w:shd w:val="clear" w:color="auto" w:fill="99CCFF"/>
          </w:tcPr>
          <w:p w:rsidR="0009191C" w:rsidRPr="00E476C6" w:rsidRDefault="0009191C" w:rsidP="00E476C6">
            <w:pPr>
              <w:widowControl w:val="0"/>
              <w:jc w:val="center"/>
              <w:rPr>
                <w:rFonts w:ascii="GHEA Grapalat" w:hAnsi="GHEA Grapalat"/>
                <w:i/>
                <w:sz w:val="18"/>
                <w:szCs w:val="20"/>
              </w:rPr>
            </w:pPr>
            <w:r w:rsidRPr="00E476C6">
              <w:rPr>
                <w:rFonts w:ascii="GHEA Grapalat" w:hAnsi="GHEA Grapalat"/>
                <w:b/>
                <w:i/>
                <w:sz w:val="18"/>
                <w:szCs w:val="20"/>
              </w:rPr>
              <w:t>3</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rsidR="0009191C" w:rsidRPr="00E476C6" w:rsidRDefault="00E02389" w:rsidP="00E476C6">
            <w:pPr>
              <w:widowControl w:val="0"/>
              <w:jc w:val="center"/>
              <w:rPr>
                <w:rFonts w:ascii="GHEA Grapalat" w:hAnsi="GHEA Grapalat"/>
                <w:i/>
                <w:sz w:val="18"/>
                <w:szCs w:val="20"/>
                <w:lang w:val="en-US"/>
              </w:rPr>
            </w:pPr>
            <w:r w:rsidRPr="00E476C6">
              <w:rPr>
                <w:rFonts w:ascii="GHEA Grapalat" w:hAnsi="GHEA Grapalat"/>
                <w:b/>
                <w:i/>
                <w:sz w:val="18"/>
                <w:szCs w:val="20"/>
                <w:lang w:val="en-US"/>
              </w:rPr>
              <w:t>4</w:t>
            </w:r>
          </w:p>
        </w:tc>
        <w:tc>
          <w:tcPr>
            <w:tcW w:w="2011" w:type="dxa"/>
            <w:tcBorders>
              <w:top w:val="single" w:sz="4" w:space="0" w:color="auto"/>
              <w:left w:val="single" w:sz="4" w:space="0" w:color="auto"/>
              <w:bottom w:val="single" w:sz="4" w:space="0" w:color="auto"/>
              <w:right w:val="single" w:sz="4" w:space="0" w:color="auto"/>
            </w:tcBorders>
            <w:shd w:val="clear" w:color="auto" w:fill="99CCFF"/>
          </w:tcPr>
          <w:p w:rsidR="0009191C" w:rsidRPr="00E476C6" w:rsidRDefault="00E02389" w:rsidP="00E476C6">
            <w:pPr>
              <w:widowControl w:val="0"/>
              <w:jc w:val="center"/>
              <w:rPr>
                <w:rFonts w:ascii="GHEA Grapalat" w:hAnsi="GHEA Grapalat"/>
                <w:i/>
                <w:sz w:val="18"/>
                <w:szCs w:val="20"/>
              </w:rPr>
            </w:pPr>
            <w:r w:rsidRPr="00E476C6">
              <w:rPr>
                <w:rFonts w:ascii="GHEA Grapalat" w:hAnsi="GHEA Grapalat"/>
                <w:b/>
                <w:i/>
                <w:sz w:val="18"/>
                <w:szCs w:val="20"/>
                <w:lang w:val="en-US"/>
              </w:rPr>
              <w:t>5</w:t>
            </w:r>
            <w:r w:rsidR="0009191C" w:rsidRPr="00E476C6">
              <w:rPr>
                <w:rFonts w:ascii="GHEA Grapalat" w:hAnsi="GHEA Grapalat"/>
                <w:b/>
                <w:i/>
                <w:sz w:val="18"/>
                <w:szCs w:val="20"/>
              </w:rPr>
              <w:t>=3+4</w:t>
            </w:r>
          </w:p>
        </w:tc>
      </w:tr>
      <w:tr w:rsidR="00D819A8" w:rsidRPr="00E476C6"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E476C6" w:rsidRDefault="009E4381" w:rsidP="00E476C6">
            <w:pPr>
              <w:widowControl w:val="0"/>
              <w:jc w:val="center"/>
              <w:rPr>
                <w:rFonts w:ascii="GHEA Grapalat" w:hAnsi="GHEA Grapalat"/>
                <w:b/>
                <w:bCs/>
                <w:sz w:val="20"/>
                <w:szCs w:val="20"/>
              </w:rPr>
            </w:pPr>
            <w:r w:rsidRPr="00E476C6">
              <w:rPr>
                <w:rFonts w:ascii="GHEA Grapalat" w:hAnsi="GHEA Grapalat"/>
                <w:b/>
                <w:sz w:val="20"/>
                <w:szCs w:val="20"/>
              </w:rPr>
              <w:t>1</w:t>
            </w:r>
          </w:p>
        </w:tc>
        <w:tc>
          <w:tcPr>
            <w:tcW w:w="1843" w:type="dxa"/>
            <w:tcBorders>
              <w:top w:val="single" w:sz="4" w:space="0" w:color="auto"/>
              <w:bottom w:val="single" w:sz="4" w:space="0" w:color="auto"/>
            </w:tcBorders>
            <w:vAlign w:val="center"/>
          </w:tcPr>
          <w:p w:rsidR="009E4381" w:rsidRPr="00E476C6" w:rsidRDefault="009E4381" w:rsidP="00E476C6">
            <w:pPr>
              <w:widowControl w:val="0"/>
              <w:rPr>
                <w:rFonts w:ascii="GHEA Grapalat" w:hAnsi="GHEA Grapalat"/>
                <w:sz w:val="20"/>
                <w:szCs w:val="20"/>
              </w:rPr>
            </w:pPr>
            <w:r w:rsidRPr="00E476C6">
              <w:rPr>
                <w:rFonts w:ascii="GHEA Grapalat" w:hAnsi="GHEA Grapalat"/>
                <w:sz w:val="20"/>
                <w:szCs w:val="20"/>
                <w:u w:val="single"/>
                <w:vertAlign w:val="subscript"/>
              </w:rPr>
              <w:t>"Наименование лота предмета закупки № 1"</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r>
      <w:tr w:rsidR="00D819A8" w:rsidRPr="00E476C6"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E476C6" w:rsidRDefault="009E4381" w:rsidP="00E476C6">
            <w:pPr>
              <w:widowControl w:val="0"/>
              <w:jc w:val="center"/>
              <w:rPr>
                <w:rFonts w:ascii="GHEA Grapalat" w:hAnsi="GHEA Grapalat"/>
                <w:b/>
                <w:bCs/>
                <w:sz w:val="20"/>
                <w:szCs w:val="20"/>
              </w:rPr>
            </w:pPr>
            <w:r w:rsidRPr="00E476C6">
              <w:rPr>
                <w:rFonts w:ascii="GHEA Grapalat" w:hAnsi="GHEA Grapalat"/>
                <w:b/>
                <w:sz w:val="20"/>
                <w:szCs w:val="20"/>
              </w:rPr>
              <w:t>2</w:t>
            </w:r>
          </w:p>
        </w:tc>
        <w:tc>
          <w:tcPr>
            <w:tcW w:w="1843" w:type="dxa"/>
            <w:tcBorders>
              <w:top w:val="single" w:sz="4" w:space="0" w:color="auto"/>
              <w:bottom w:val="single" w:sz="4" w:space="0" w:color="auto"/>
            </w:tcBorders>
            <w:vAlign w:val="center"/>
          </w:tcPr>
          <w:p w:rsidR="009E4381" w:rsidRPr="00E476C6" w:rsidRDefault="009E4381" w:rsidP="00E476C6">
            <w:pPr>
              <w:widowControl w:val="0"/>
              <w:rPr>
                <w:rFonts w:ascii="GHEA Grapalat" w:hAnsi="GHEA Grapalat"/>
                <w:sz w:val="20"/>
                <w:szCs w:val="20"/>
              </w:rPr>
            </w:pPr>
            <w:r w:rsidRPr="00E476C6">
              <w:rPr>
                <w:rFonts w:ascii="GHEA Grapalat" w:hAnsi="GHEA Grapalat"/>
                <w:sz w:val="20"/>
                <w:szCs w:val="20"/>
                <w:u w:val="single"/>
                <w:vertAlign w:val="subscript"/>
              </w:rPr>
              <w:t>"Наименование лота предмета закупки № 2"</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r>
      <w:tr w:rsidR="00D819A8" w:rsidRPr="00E476C6"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E476C6" w:rsidRDefault="009E4381" w:rsidP="00E476C6">
            <w:pPr>
              <w:widowControl w:val="0"/>
              <w:jc w:val="center"/>
              <w:rPr>
                <w:rFonts w:ascii="GHEA Grapalat" w:hAnsi="GHEA Grapalat"/>
                <w:b/>
                <w:bCs/>
                <w:sz w:val="20"/>
                <w:szCs w:val="20"/>
              </w:rPr>
            </w:pPr>
            <w:r w:rsidRPr="00E476C6">
              <w:rPr>
                <w:rFonts w:ascii="GHEA Grapalat" w:hAnsi="GHEA Grapalat"/>
                <w:b/>
                <w:sz w:val="20"/>
                <w:szCs w:val="20"/>
              </w:rPr>
              <w:t>3</w:t>
            </w:r>
          </w:p>
        </w:tc>
        <w:tc>
          <w:tcPr>
            <w:tcW w:w="1843" w:type="dxa"/>
            <w:tcBorders>
              <w:top w:val="single" w:sz="4" w:space="0" w:color="auto"/>
              <w:bottom w:val="single" w:sz="4" w:space="0" w:color="auto"/>
            </w:tcBorders>
            <w:vAlign w:val="center"/>
          </w:tcPr>
          <w:p w:rsidR="009E4381" w:rsidRPr="00E476C6" w:rsidRDefault="009E4381" w:rsidP="00E476C6">
            <w:pPr>
              <w:widowControl w:val="0"/>
              <w:rPr>
                <w:rFonts w:ascii="GHEA Grapalat" w:hAnsi="GHEA Grapalat"/>
                <w:sz w:val="20"/>
                <w:szCs w:val="20"/>
              </w:rPr>
            </w:pPr>
            <w:r w:rsidRPr="00E476C6">
              <w:rPr>
                <w:rFonts w:ascii="GHEA Grapalat" w:hAnsi="GHEA Grapalat"/>
                <w:sz w:val="20"/>
                <w:szCs w:val="20"/>
                <w:u w:val="single"/>
                <w:vertAlign w:val="subscript"/>
              </w:rPr>
              <w:t>"Наименование лота предмета закупки № 3"</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r>
      <w:tr w:rsidR="00D819A8" w:rsidRPr="00E476C6"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E476C6" w:rsidRDefault="009E4381" w:rsidP="00E476C6">
            <w:pPr>
              <w:widowControl w:val="0"/>
              <w:jc w:val="center"/>
              <w:rPr>
                <w:rFonts w:ascii="GHEA Grapalat" w:hAnsi="GHEA Grapalat"/>
                <w:b/>
                <w:bCs/>
                <w:sz w:val="20"/>
                <w:szCs w:val="20"/>
              </w:rPr>
            </w:pPr>
            <w:r w:rsidRPr="00E476C6">
              <w:rPr>
                <w:rFonts w:ascii="GHEA Grapalat" w:hAnsi="GHEA Grapalat"/>
                <w:b/>
                <w:sz w:val="20"/>
                <w:szCs w:val="20"/>
              </w:rPr>
              <w:t>…</w:t>
            </w:r>
          </w:p>
        </w:tc>
        <w:tc>
          <w:tcPr>
            <w:tcW w:w="1843" w:type="dxa"/>
            <w:tcBorders>
              <w:top w:val="single" w:sz="4" w:space="0" w:color="auto"/>
              <w:bottom w:val="single" w:sz="4" w:space="0" w:color="auto"/>
            </w:tcBorders>
            <w:vAlign w:val="center"/>
          </w:tcPr>
          <w:p w:rsidR="009E4381" w:rsidRPr="00E476C6" w:rsidRDefault="009E4381" w:rsidP="00E476C6">
            <w:pPr>
              <w:widowControl w:val="0"/>
              <w:rPr>
                <w:rFonts w:ascii="GHEA Grapalat" w:hAnsi="GHEA Grapalat"/>
                <w:sz w:val="20"/>
                <w:szCs w:val="20"/>
              </w:rPr>
            </w:pPr>
            <w:r w:rsidRPr="00E476C6">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r>
      <w:tr w:rsidR="00D819A8" w:rsidRPr="00E476C6" w:rsidTr="00DB3179">
        <w:trPr>
          <w:trHeight w:val="20"/>
          <w:jc w:val="center"/>
        </w:trPr>
        <w:tc>
          <w:tcPr>
            <w:tcW w:w="1617" w:type="dxa"/>
            <w:tcBorders>
              <w:top w:val="single" w:sz="4" w:space="0" w:color="auto"/>
              <w:left w:val="single" w:sz="4" w:space="0" w:color="auto"/>
              <w:bottom w:val="single" w:sz="4" w:space="0" w:color="auto"/>
              <w:right w:val="single" w:sz="4" w:space="0" w:color="auto"/>
            </w:tcBorders>
            <w:vAlign w:val="center"/>
          </w:tcPr>
          <w:p w:rsidR="009E4381" w:rsidRPr="00E476C6" w:rsidRDefault="009E4381" w:rsidP="00E476C6">
            <w:pPr>
              <w:widowControl w:val="0"/>
              <w:jc w:val="center"/>
              <w:rPr>
                <w:rFonts w:ascii="GHEA Grapalat" w:hAnsi="GHEA Grapalat"/>
                <w:b/>
                <w:bCs/>
                <w:sz w:val="20"/>
                <w:szCs w:val="20"/>
              </w:rPr>
            </w:pPr>
            <w:r w:rsidRPr="00E476C6">
              <w:rPr>
                <w:rFonts w:ascii="GHEA Grapalat" w:hAnsi="GHEA Grapalat"/>
                <w:b/>
                <w:sz w:val="20"/>
                <w:szCs w:val="20"/>
              </w:rPr>
              <w:t>…</w:t>
            </w:r>
          </w:p>
        </w:tc>
        <w:tc>
          <w:tcPr>
            <w:tcW w:w="1843" w:type="dxa"/>
            <w:tcBorders>
              <w:top w:val="single" w:sz="4" w:space="0" w:color="auto"/>
              <w:bottom w:val="single" w:sz="4" w:space="0" w:color="auto"/>
            </w:tcBorders>
            <w:vAlign w:val="center"/>
          </w:tcPr>
          <w:p w:rsidR="009E4381" w:rsidRPr="00E476C6" w:rsidRDefault="009E4381" w:rsidP="00E476C6">
            <w:pPr>
              <w:widowControl w:val="0"/>
              <w:rPr>
                <w:rFonts w:ascii="GHEA Grapalat" w:hAnsi="GHEA Grapalat"/>
                <w:sz w:val="20"/>
                <w:szCs w:val="20"/>
              </w:rPr>
            </w:pPr>
            <w:r w:rsidRPr="00E476C6">
              <w:rPr>
                <w:rFonts w:ascii="GHEA Grapalat" w:hAnsi="GHEA Grapalat"/>
                <w:sz w:val="20"/>
                <w:szCs w:val="20"/>
              </w:rPr>
              <w:t>...</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9E4381" w:rsidRPr="00E476C6" w:rsidRDefault="009E4381" w:rsidP="00E476C6">
            <w:pPr>
              <w:widowControl w:val="0"/>
              <w:jc w:val="center"/>
              <w:rPr>
                <w:rFonts w:ascii="GHEA Grapalat" w:hAnsi="GHEA Grapalat"/>
                <w:sz w:val="18"/>
                <w:szCs w:val="20"/>
              </w:rPr>
            </w:pPr>
          </w:p>
        </w:tc>
      </w:tr>
    </w:tbl>
    <w:p w:rsidR="00374F4A" w:rsidRPr="00E476C6" w:rsidRDefault="00374F4A" w:rsidP="00E476C6">
      <w:pPr>
        <w:widowControl w:val="0"/>
        <w:tabs>
          <w:tab w:val="left" w:pos="6804"/>
        </w:tabs>
        <w:jc w:val="center"/>
        <w:rPr>
          <w:rFonts w:ascii="GHEA Grapalat" w:hAnsi="GHEA Grapalat"/>
          <w:sz w:val="22"/>
        </w:rPr>
      </w:pPr>
      <w:r w:rsidRPr="00E476C6">
        <w:rPr>
          <w:rFonts w:ascii="GHEA Grapalat" w:hAnsi="GHEA Grapalat"/>
          <w:sz w:val="22"/>
        </w:rPr>
        <w:t>_________________________________________________</w:t>
      </w:r>
      <w:r w:rsidRPr="00E476C6">
        <w:rPr>
          <w:rFonts w:ascii="GHEA Grapalat" w:hAnsi="GHEA Grapalat"/>
          <w:sz w:val="22"/>
        </w:rPr>
        <w:tab/>
        <w:t>_________________</w:t>
      </w:r>
    </w:p>
    <w:p w:rsidR="00374F4A" w:rsidRPr="00E476C6" w:rsidRDefault="00374F4A" w:rsidP="00E476C6">
      <w:pPr>
        <w:widowControl w:val="0"/>
        <w:tabs>
          <w:tab w:val="left" w:pos="7513"/>
        </w:tabs>
        <w:spacing w:after="160"/>
        <w:ind w:left="709"/>
        <w:jc w:val="both"/>
        <w:rPr>
          <w:rFonts w:ascii="GHEA Grapalat" w:hAnsi="GHEA Grapalat" w:cs="Arial"/>
          <w:sz w:val="14"/>
        </w:rPr>
      </w:pPr>
      <w:r w:rsidRPr="00E476C6">
        <w:rPr>
          <w:rFonts w:ascii="GHEA Grapalat" w:hAnsi="GHEA Grapalat"/>
          <w:sz w:val="14"/>
        </w:rPr>
        <w:t>наименование участника (должность, имя, фамилия руководителя</w:t>
      </w:r>
      <w:r w:rsidR="00335DAA" w:rsidRPr="00E476C6">
        <w:rPr>
          <w:rFonts w:ascii="GHEA Grapalat" w:hAnsi="GHEA Grapalat"/>
          <w:sz w:val="14"/>
        </w:rPr>
        <w:t>)</w:t>
      </w:r>
      <w:r w:rsidRPr="00E476C6">
        <w:rPr>
          <w:rFonts w:ascii="GHEA Grapalat" w:hAnsi="GHEA Grapalat"/>
          <w:sz w:val="14"/>
        </w:rPr>
        <w:tab/>
        <w:t>подпись</w:t>
      </w:r>
    </w:p>
    <w:p w:rsidR="00DC619D" w:rsidRPr="00E476C6" w:rsidRDefault="00DC619D" w:rsidP="00E476C6">
      <w:pPr>
        <w:widowControl w:val="0"/>
        <w:spacing w:after="160"/>
        <w:jc w:val="both"/>
        <w:rPr>
          <w:rFonts w:ascii="GHEA Grapalat" w:hAnsi="GHEA Grapalat"/>
          <w:sz w:val="22"/>
          <w:lang w:val="es-ES"/>
        </w:rPr>
      </w:pPr>
    </w:p>
    <w:p w:rsidR="00B2572B" w:rsidRPr="00E476C6" w:rsidRDefault="00B2572B" w:rsidP="00E476C6">
      <w:pPr>
        <w:widowControl w:val="0"/>
        <w:spacing w:after="160"/>
        <w:jc w:val="right"/>
        <w:rPr>
          <w:rFonts w:ascii="GHEA Grapalat" w:hAnsi="GHEA Grapalat"/>
          <w:sz w:val="22"/>
        </w:rPr>
      </w:pPr>
      <w:r w:rsidRPr="00E476C6">
        <w:rPr>
          <w:rFonts w:ascii="GHEA Grapalat" w:hAnsi="GHEA Grapalat"/>
          <w:sz w:val="22"/>
        </w:rPr>
        <w:t>М. П.</w:t>
      </w:r>
    </w:p>
    <w:p w:rsidR="00B217BB" w:rsidRPr="00E476C6" w:rsidRDefault="00B217BB" w:rsidP="00E476C6">
      <w:pPr>
        <w:rPr>
          <w:rFonts w:ascii="GHEA Grapalat" w:hAnsi="GHEA Grapalat"/>
          <w:b/>
          <w:sz w:val="22"/>
        </w:rPr>
      </w:pPr>
      <w:r w:rsidRPr="00E476C6">
        <w:rPr>
          <w:rFonts w:ascii="GHEA Grapalat" w:hAnsi="GHEA Grapalat"/>
          <w:b/>
          <w:sz w:val="22"/>
        </w:rPr>
        <w:br w:type="page"/>
      </w:r>
    </w:p>
    <w:p w:rsidR="003D2FE2" w:rsidRPr="00E476C6" w:rsidRDefault="003D2FE2" w:rsidP="00E476C6">
      <w:pPr>
        <w:widowControl w:val="0"/>
        <w:ind w:firstLine="567"/>
        <w:jc w:val="right"/>
        <w:rPr>
          <w:rFonts w:ascii="GHEA Grapalat" w:hAnsi="GHEA Grapalat"/>
          <w:b/>
          <w:sz w:val="22"/>
        </w:rPr>
      </w:pPr>
      <w:r w:rsidRPr="00E476C6">
        <w:rPr>
          <w:rFonts w:ascii="GHEA Grapalat" w:hAnsi="GHEA Grapalat"/>
          <w:b/>
          <w:sz w:val="22"/>
        </w:rPr>
        <w:lastRenderedPageBreak/>
        <w:t>Приложение № 4.</w:t>
      </w:r>
      <w:r w:rsidR="00A13428" w:rsidRPr="00E476C6">
        <w:rPr>
          <w:rFonts w:ascii="GHEA Grapalat" w:hAnsi="GHEA Grapalat"/>
          <w:b/>
          <w:sz w:val="22"/>
        </w:rPr>
        <w:t>2</w:t>
      </w:r>
    </w:p>
    <w:p w:rsidR="003D2FE2" w:rsidRPr="00E476C6" w:rsidRDefault="003D2FE2" w:rsidP="00E476C6">
      <w:pPr>
        <w:widowControl w:val="0"/>
        <w:ind w:firstLine="567"/>
        <w:jc w:val="right"/>
        <w:rPr>
          <w:rFonts w:ascii="GHEA Grapalat" w:hAnsi="GHEA Grapalat"/>
          <w:b/>
          <w:sz w:val="22"/>
        </w:rPr>
      </w:pPr>
      <w:r w:rsidRPr="00E476C6">
        <w:rPr>
          <w:rFonts w:ascii="GHEA Grapalat" w:hAnsi="GHEA Grapalat"/>
          <w:b/>
          <w:sz w:val="22"/>
        </w:rPr>
        <w:t xml:space="preserve">к </w:t>
      </w:r>
      <w:r w:rsidR="00EB6FE5" w:rsidRPr="00E476C6">
        <w:rPr>
          <w:rFonts w:ascii="GHEA Grapalat" w:hAnsi="GHEA Grapalat"/>
          <w:b/>
          <w:sz w:val="22"/>
        </w:rPr>
        <w:t>приглашению на открытый конкурс</w:t>
      </w:r>
      <w:r w:rsidR="00EB6FE5" w:rsidRPr="00E476C6">
        <w:rPr>
          <w:rFonts w:ascii="GHEA Grapalat" w:hAnsi="GHEA Grapalat"/>
          <w:b/>
          <w:sz w:val="22"/>
        </w:rPr>
        <w:br/>
      </w:r>
      <w:r w:rsidRPr="00E476C6">
        <w:rPr>
          <w:rFonts w:ascii="GHEA Grapalat" w:hAnsi="GHEA Grapalat"/>
          <w:b/>
          <w:sz w:val="22"/>
        </w:rPr>
        <w:t xml:space="preserve">под кодом </w:t>
      </w:r>
      <w:r w:rsidR="00AE531D" w:rsidRPr="00E476C6">
        <w:rPr>
          <w:rFonts w:ascii="GHEA Grapalat" w:hAnsi="GHEA Grapalat"/>
          <w:b/>
          <w:sz w:val="22"/>
        </w:rPr>
        <w:t>ԿԴՄՀՀ-ԲՄԱՊՁԲ-22/3</w:t>
      </w:r>
    </w:p>
    <w:p w:rsidR="003D2FE2" w:rsidRPr="00E476C6" w:rsidRDefault="003D2FE2" w:rsidP="00E476C6">
      <w:pPr>
        <w:widowControl w:val="0"/>
        <w:spacing w:after="160"/>
        <w:jc w:val="center"/>
        <w:rPr>
          <w:rFonts w:ascii="GHEA Grapalat" w:hAnsi="GHEA Grapalat"/>
          <w:b/>
          <w:sz w:val="22"/>
          <w:szCs w:val="22"/>
        </w:rPr>
      </w:pPr>
    </w:p>
    <w:p w:rsidR="003D2FE2" w:rsidRPr="00E476C6" w:rsidRDefault="003D2FE2" w:rsidP="00E476C6">
      <w:pPr>
        <w:widowControl w:val="0"/>
        <w:jc w:val="center"/>
        <w:rPr>
          <w:rFonts w:ascii="GHEA Grapalat" w:hAnsi="GHEA Grapalat" w:cs="GHEA Grapalat"/>
          <w:b/>
          <w:sz w:val="22"/>
          <w:szCs w:val="22"/>
        </w:rPr>
      </w:pPr>
      <w:r w:rsidRPr="00E476C6">
        <w:rPr>
          <w:rFonts w:ascii="GHEA Grapalat" w:hAnsi="GHEA Grapalat"/>
          <w:b/>
          <w:sz w:val="22"/>
          <w:szCs w:val="22"/>
        </w:rPr>
        <w:t xml:space="preserve">СОГЛАШЕНИЕ О НЕУСТОЙКЕ </w:t>
      </w:r>
    </w:p>
    <w:p w:rsidR="003D2FE2" w:rsidRPr="00E476C6" w:rsidRDefault="003D2FE2" w:rsidP="00E476C6">
      <w:pPr>
        <w:widowControl w:val="0"/>
        <w:spacing w:after="160"/>
        <w:jc w:val="center"/>
        <w:rPr>
          <w:rFonts w:ascii="GHEA Grapalat" w:hAnsi="GHEA Grapalat" w:cs="GHEA Grapalat"/>
          <w:b/>
          <w:sz w:val="22"/>
          <w:szCs w:val="22"/>
        </w:rPr>
      </w:pPr>
      <w:r w:rsidRPr="00E476C6">
        <w:rPr>
          <w:rFonts w:ascii="GHEA Grapalat" w:hAnsi="GHEA Grapalat"/>
          <w:b/>
          <w:sz w:val="22"/>
          <w:szCs w:val="22"/>
        </w:rPr>
        <w:t>(обеспечение квалификации)</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819A8" w:rsidRPr="00E476C6" w:rsidTr="0078512D">
        <w:tc>
          <w:tcPr>
            <w:tcW w:w="4786" w:type="dxa"/>
          </w:tcPr>
          <w:p w:rsidR="003D2FE2" w:rsidRPr="00E476C6" w:rsidRDefault="003D2FE2" w:rsidP="00E476C6">
            <w:pPr>
              <w:widowControl w:val="0"/>
              <w:spacing w:after="160"/>
              <w:rPr>
                <w:rFonts w:ascii="GHEA Grapalat" w:hAnsi="GHEA Grapalat" w:cs="GHEA Grapalat"/>
                <w:b/>
                <w:sz w:val="22"/>
                <w:szCs w:val="22"/>
                <w:lang w:val="en-US"/>
              </w:rPr>
            </w:pPr>
            <w:r w:rsidRPr="00E476C6">
              <w:rPr>
                <w:rFonts w:ascii="GHEA Grapalat" w:hAnsi="GHEA Grapalat"/>
                <w:sz w:val="22"/>
                <w:szCs w:val="22"/>
              </w:rPr>
              <w:t>г. Ереван</w:t>
            </w:r>
          </w:p>
        </w:tc>
        <w:tc>
          <w:tcPr>
            <w:tcW w:w="4500" w:type="dxa"/>
          </w:tcPr>
          <w:p w:rsidR="003D2FE2" w:rsidRPr="00E476C6" w:rsidRDefault="003D2FE2" w:rsidP="00E476C6">
            <w:pPr>
              <w:widowControl w:val="0"/>
              <w:spacing w:after="160"/>
              <w:jc w:val="right"/>
              <w:rPr>
                <w:rFonts w:ascii="GHEA Grapalat" w:hAnsi="GHEA Grapalat" w:cs="GHEA Grapalat"/>
                <w:b/>
                <w:sz w:val="22"/>
                <w:szCs w:val="22"/>
              </w:rPr>
            </w:pPr>
            <w:r w:rsidRPr="00E476C6">
              <w:rPr>
                <w:rFonts w:ascii="GHEA Grapalat" w:hAnsi="GHEA Grapalat"/>
                <w:sz w:val="22"/>
                <w:szCs w:val="22"/>
              </w:rPr>
              <w:t>"</w:t>
            </w:r>
            <w:r w:rsidRPr="00E476C6">
              <w:rPr>
                <w:rFonts w:ascii="GHEA Grapalat" w:hAnsi="GHEA Grapalat"/>
                <w:sz w:val="22"/>
                <w:szCs w:val="22"/>
                <w:lang w:val="en-US"/>
              </w:rPr>
              <w:tab/>
            </w:r>
            <w:r w:rsidRPr="00E476C6">
              <w:rPr>
                <w:rFonts w:ascii="GHEA Grapalat" w:hAnsi="GHEA Grapalat"/>
                <w:sz w:val="22"/>
                <w:szCs w:val="22"/>
              </w:rPr>
              <w:t xml:space="preserve">" </w:t>
            </w:r>
            <w:r w:rsidRPr="00E476C6">
              <w:rPr>
                <w:rFonts w:ascii="GHEA Grapalat" w:hAnsi="GHEA Grapalat"/>
                <w:sz w:val="22"/>
                <w:szCs w:val="22"/>
                <w:lang w:val="en-US"/>
              </w:rPr>
              <w:tab/>
            </w:r>
            <w:r w:rsidRPr="00E476C6">
              <w:rPr>
                <w:rFonts w:ascii="GHEA Grapalat" w:hAnsi="GHEA Grapalat"/>
                <w:sz w:val="22"/>
                <w:szCs w:val="22"/>
              </w:rPr>
              <w:t>20</w:t>
            </w:r>
            <w:r w:rsidRPr="00E476C6">
              <w:rPr>
                <w:rFonts w:ascii="GHEA Grapalat" w:hAnsi="GHEA Grapalat"/>
                <w:sz w:val="22"/>
                <w:szCs w:val="22"/>
                <w:lang w:val="en-US"/>
              </w:rPr>
              <w:tab/>
            </w:r>
            <w:r w:rsidRPr="00E476C6">
              <w:rPr>
                <w:rFonts w:ascii="GHEA Grapalat" w:hAnsi="GHEA Grapalat"/>
                <w:sz w:val="22"/>
                <w:szCs w:val="22"/>
              </w:rPr>
              <w:t>г.</w:t>
            </w:r>
            <w:r w:rsidRPr="00E476C6">
              <w:rPr>
                <w:rStyle w:val="FootnoteReference"/>
                <w:rFonts w:ascii="GHEA Grapalat" w:hAnsi="GHEA Grapalat"/>
                <w:sz w:val="22"/>
                <w:szCs w:val="22"/>
              </w:rPr>
              <w:footnoteReference w:customMarkFollows="1" w:id="3"/>
              <w:t>**</w:t>
            </w:r>
          </w:p>
        </w:tc>
      </w:tr>
    </w:tbl>
    <w:p w:rsidR="003D2FE2" w:rsidRPr="00E476C6" w:rsidRDefault="003D2FE2" w:rsidP="00E476C6">
      <w:pPr>
        <w:widowControl w:val="0"/>
        <w:jc w:val="both"/>
        <w:rPr>
          <w:rFonts w:ascii="GHEA Grapalat" w:hAnsi="GHEA Grapalat" w:cs="GHEA Grapalat"/>
          <w:sz w:val="22"/>
          <w:szCs w:val="22"/>
          <w:u w:val="single"/>
          <w:vertAlign w:val="subscript"/>
        </w:rPr>
      </w:pPr>
      <w:r w:rsidRPr="00E476C6">
        <w:rPr>
          <w:rFonts w:ascii="GHEA Grapalat" w:hAnsi="GHEA Grapalat"/>
          <w:sz w:val="22"/>
          <w:szCs w:val="22"/>
        </w:rPr>
        <w:t>_____</w:t>
      </w:r>
      <w:r w:rsidR="0078512D" w:rsidRPr="00E476C6">
        <w:rPr>
          <w:rFonts w:ascii="GHEA Grapalat" w:hAnsi="GHEA Grapalat"/>
          <w:sz w:val="22"/>
          <w:szCs w:val="22"/>
          <w:vertAlign w:val="superscript"/>
        </w:rPr>
        <w:t xml:space="preserve"> наименование Компании</w:t>
      </w:r>
      <w:r w:rsidRPr="00E476C6">
        <w:rPr>
          <w:rFonts w:ascii="GHEA Grapalat" w:hAnsi="GHEA Grapalat"/>
          <w:sz w:val="22"/>
          <w:szCs w:val="22"/>
        </w:rPr>
        <w:t>_____, в лице директора Компании,</w:t>
      </w:r>
      <w:r w:rsidR="0078512D" w:rsidRPr="00E476C6">
        <w:rPr>
          <w:rFonts w:ascii="GHEA Grapalat" w:hAnsi="GHEA Grapalat" w:cs="GHEA Grapalat"/>
          <w:sz w:val="22"/>
          <w:szCs w:val="22"/>
          <w:vertAlign w:val="subscript"/>
        </w:rPr>
        <w:t xml:space="preserve"> </w:t>
      </w:r>
      <w:r w:rsidRPr="00E476C6">
        <w:rPr>
          <w:rFonts w:ascii="GHEA Grapalat" w:hAnsi="GHEA Grapalat"/>
          <w:sz w:val="22"/>
          <w:szCs w:val="22"/>
        </w:rPr>
        <w:t>______</w:t>
      </w:r>
      <w:r w:rsidR="0078512D" w:rsidRPr="00E476C6">
        <w:rPr>
          <w:rFonts w:ascii="GHEA Grapalat" w:hAnsi="GHEA Grapalat"/>
          <w:sz w:val="22"/>
          <w:szCs w:val="22"/>
          <w:vertAlign w:val="superscript"/>
        </w:rPr>
        <w:t>имя, фамилия, паспортные данные директора компании</w:t>
      </w:r>
      <w:r w:rsidRPr="00E476C6">
        <w:rPr>
          <w:rFonts w:ascii="GHEA Grapalat" w:hAnsi="GHEA Grapalat"/>
          <w:sz w:val="22"/>
          <w:szCs w:val="22"/>
        </w:rPr>
        <w:t>______</w:t>
      </w:r>
      <w:r w:rsidR="0078512D" w:rsidRPr="00E476C6">
        <w:rPr>
          <w:rFonts w:ascii="GHEA Grapalat" w:hAnsi="GHEA Grapalat" w:cs="GHEA Grapalat"/>
          <w:sz w:val="22"/>
          <w:szCs w:val="22"/>
          <w:vertAlign w:val="subscript"/>
        </w:rPr>
        <w:t xml:space="preserve"> </w:t>
      </w:r>
      <w:r w:rsidRPr="00E476C6">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E476C6" w:rsidRDefault="003D2FE2" w:rsidP="00E476C6">
      <w:pPr>
        <w:widowControl w:val="0"/>
        <w:spacing w:after="160"/>
        <w:ind w:firstLine="709"/>
        <w:jc w:val="both"/>
        <w:rPr>
          <w:rFonts w:ascii="GHEA Grapalat" w:hAnsi="GHEA Grapalat" w:cs="GHEA Grapalat"/>
          <w:sz w:val="22"/>
          <w:szCs w:val="22"/>
        </w:rPr>
      </w:pPr>
    </w:p>
    <w:p w:rsidR="003D2FE2" w:rsidRPr="00E476C6" w:rsidRDefault="003D2FE2" w:rsidP="00E476C6">
      <w:pPr>
        <w:widowControl w:val="0"/>
        <w:spacing w:after="160"/>
        <w:jc w:val="center"/>
        <w:rPr>
          <w:rFonts w:ascii="GHEA Grapalat" w:hAnsi="GHEA Grapalat" w:cs="GHEA Grapalat"/>
          <w:b/>
          <w:bCs/>
          <w:sz w:val="22"/>
          <w:szCs w:val="22"/>
        </w:rPr>
      </w:pPr>
      <w:r w:rsidRPr="00E476C6">
        <w:rPr>
          <w:rFonts w:ascii="GHEA Grapalat" w:hAnsi="GHEA Grapalat"/>
          <w:b/>
          <w:sz w:val="22"/>
          <w:szCs w:val="22"/>
        </w:rPr>
        <w:t>1. Предмет соглашения</w:t>
      </w:r>
    </w:p>
    <w:p w:rsidR="003D2FE2" w:rsidRPr="00E476C6" w:rsidRDefault="003D2FE2" w:rsidP="00E476C6">
      <w:pPr>
        <w:widowControl w:val="0"/>
        <w:tabs>
          <w:tab w:val="left" w:pos="567"/>
          <w:tab w:val="left" w:pos="990"/>
        </w:tabs>
        <w:ind w:firstLine="540"/>
        <w:jc w:val="both"/>
        <w:rPr>
          <w:rFonts w:ascii="GHEA Grapalat" w:hAnsi="GHEA Grapalat" w:cs="GHEA Grapalat"/>
          <w:spacing w:val="-6"/>
          <w:sz w:val="22"/>
          <w:szCs w:val="22"/>
        </w:rPr>
      </w:pPr>
      <w:r w:rsidRPr="00E476C6">
        <w:rPr>
          <w:rFonts w:ascii="GHEA Grapalat" w:hAnsi="GHEA Grapalat"/>
          <w:sz w:val="22"/>
          <w:szCs w:val="22"/>
        </w:rPr>
        <w:t>1</w:t>
      </w:r>
      <w:r w:rsidRPr="00E476C6">
        <w:rPr>
          <w:rFonts w:ascii="GHEA Grapalat" w:hAnsi="GHEA Grapalat"/>
          <w:spacing w:val="-6"/>
          <w:sz w:val="22"/>
          <w:szCs w:val="22"/>
        </w:rPr>
        <w:t>.1.</w:t>
      </w:r>
      <w:r w:rsidRPr="00E476C6">
        <w:rPr>
          <w:rFonts w:ascii="GHEA Grapalat" w:hAnsi="GHEA Grapalat"/>
          <w:spacing w:val="-6"/>
          <w:sz w:val="22"/>
          <w:szCs w:val="22"/>
        </w:rPr>
        <w:tab/>
        <w:t xml:space="preserve">Компания участвует в организованной </w:t>
      </w:r>
      <w:r w:rsidR="0042706C" w:rsidRPr="00E476C6">
        <w:rPr>
          <w:rFonts w:ascii="GHEA Grapalat" w:hAnsi="GHEA Grapalat"/>
          <w:b/>
          <w:spacing w:val="-6"/>
          <w:sz w:val="22"/>
          <w:szCs w:val="22"/>
        </w:rPr>
        <w:t>ГНКО “Спортивно-концертный комплекс имени Карена Демирчяна”</w:t>
      </w:r>
      <w:r w:rsidR="006D144C" w:rsidRPr="00E476C6">
        <w:rPr>
          <w:rFonts w:ascii="GHEA Grapalat" w:hAnsi="GHEA Grapalat"/>
          <w:b/>
          <w:spacing w:val="-6"/>
          <w:sz w:val="22"/>
          <w:szCs w:val="22"/>
        </w:rPr>
        <w:t xml:space="preserve"> </w:t>
      </w:r>
      <w:r w:rsidRPr="00E476C6">
        <w:rPr>
          <w:rFonts w:ascii="GHEA Grapalat" w:hAnsi="GHEA Grapalat"/>
          <w:spacing w:val="-6"/>
          <w:sz w:val="22"/>
          <w:szCs w:val="22"/>
        </w:rPr>
        <w:t xml:space="preserve">(далее — Заказчик) </w:t>
      </w:r>
      <w:r w:rsidRPr="00E476C6">
        <w:rPr>
          <w:rFonts w:ascii="GHEA Grapalat" w:hAnsi="GHEA Grapalat"/>
          <w:sz w:val="22"/>
          <w:szCs w:val="22"/>
        </w:rPr>
        <w:t xml:space="preserve">процедуре закупок под кодом </w:t>
      </w:r>
      <w:r w:rsidR="00AE531D" w:rsidRPr="00E476C6">
        <w:rPr>
          <w:rFonts w:ascii="GHEA Grapalat" w:hAnsi="GHEA Grapalat"/>
          <w:b/>
          <w:sz w:val="22"/>
          <w:szCs w:val="22"/>
          <w:lang w:val="it-IT"/>
        </w:rPr>
        <w:t>ԿԴՄՀՀ-ԲՄԱՊՁԲ-22/3</w:t>
      </w:r>
      <w:r w:rsidRPr="00E476C6">
        <w:rPr>
          <w:rFonts w:ascii="GHEA Grapalat" w:hAnsi="GHEA Grapalat"/>
          <w:sz w:val="22"/>
          <w:szCs w:val="22"/>
        </w:rPr>
        <w:t>.</w:t>
      </w:r>
    </w:p>
    <w:p w:rsidR="003D2FE2" w:rsidRPr="00E476C6" w:rsidRDefault="003D2FE2"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1.2.</w:t>
      </w:r>
      <w:r w:rsidRPr="00E476C6">
        <w:rPr>
          <w:rFonts w:ascii="GHEA Grapalat" w:hAnsi="GHEA Grapalat"/>
          <w:sz w:val="22"/>
          <w:szCs w:val="22"/>
        </w:rPr>
        <w:tab/>
      </w:r>
      <w:r w:rsidRPr="00E476C6">
        <w:rPr>
          <w:rFonts w:ascii="GHEA Grapalat" w:hAnsi="GHEA Grapalat" w:cs="GHEA Grapalat"/>
          <w:sz w:val="22"/>
          <w:szCs w:val="22"/>
        </w:rPr>
        <w:t xml:space="preserve">В качестве участника, </w:t>
      </w:r>
      <w:r w:rsidRPr="00E476C6">
        <w:rPr>
          <w:rFonts w:ascii="GHEA Grapalat" w:hAnsi="GHEA Grapalat" w:cs="GHEA Grapalat"/>
          <w:sz w:val="22"/>
          <w:szCs w:val="22"/>
          <w:lang w:val="hy-AM"/>
        </w:rPr>
        <w:t>օ</w:t>
      </w:r>
      <w:r w:rsidRPr="00E476C6">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476C6">
        <w:rPr>
          <w:rFonts w:ascii="GHEA Grapalat" w:hAnsi="GHEA Grapalat" w:cs="GHEA Grapalat"/>
          <w:sz w:val="22"/>
          <w:szCs w:val="22"/>
          <w:lang w:val="en-US"/>
        </w:rPr>
        <w:t>K</w:t>
      </w:r>
      <w:r w:rsidRPr="00E476C6">
        <w:rPr>
          <w:rFonts w:ascii="GHEA Grapalat" w:hAnsi="GHEA Grapalat" w:cs="GHEA Grapalat"/>
          <w:sz w:val="22"/>
          <w:szCs w:val="22"/>
        </w:rPr>
        <w:t xml:space="preserve">омпания </w:t>
      </w:r>
      <w:r w:rsidRPr="00E476C6">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1.3.</w:t>
      </w:r>
      <w:r w:rsidRPr="00E476C6">
        <w:rPr>
          <w:rFonts w:ascii="GHEA Grapalat" w:hAnsi="GHEA Grapalat"/>
          <w:sz w:val="22"/>
          <w:szCs w:val="22"/>
        </w:rPr>
        <w:tab/>
        <w:t>Подписав платежное требование (далее — Требование), прилагаемое к</w:t>
      </w:r>
      <w:r w:rsidRPr="00E476C6">
        <w:rPr>
          <w:sz w:val="22"/>
          <w:szCs w:val="22"/>
          <w:lang w:val="en-US"/>
        </w:rPr>
        <w:t> </w:t>
      </w:r>
      <w:r w:rsidRPr="00E476C6">
        <w:rPr>
          <w:rFonts w:ascii="GHEA Grapalat" w:hAnsi="GHEA Grapalat"/>
          <w:sz w:val="22"/>
          <w:szCs w:val="22"/>
        </w:rPr>
        <w:t xml:space="preserve">настоящему Соглашению о неустойке, Компания безотзывно соглашается, что: </w:t>
      </w:r>
    </w:p>
    <w:p w:rsidR="003D2FE2" w:rsidRPr="00E476C6" w:rsidRDefault="003D2FE2" w:rsidP="00E476C6">
      <w:pPr>
        <w:widowControl w:val="0"/>
        <w:tabs>
          <w:tab w:val="left" w:pos="900"/>
        </w:tabs>
        <w:ind w:firstLine="567"/>
        <w:jc w:val="both"/>
        <w:rPr>
          <w:rFonts w:ascii="GHEA Grapalat" w:hAnsi="GHEA Grapalat" w:cs="GHEA Grapalat"/>
          <w:sz w:val="22"/>
          <w:szCs w:val="22"/>
        </w:rPr>
      </w:pPr>
      <w:r w:rsidRPr="00E476C6">
        <w:rPr>
          <w:rFonts w:ascii="GHEA Grapalat" w:hAnsi="GHEA Grapalat"/>
          <w:sz w:val="22"/>
          <w:szCs w:val="22"/>
        </w:rPr>
        <w:t>а)</w:t>
      </w:r>
      <w:r w:rsidRPr="00E476C6">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E476C6" w:rsidRDefault="003D2FE2" w:rsidP="00E476C6">
      <w:pPr>
        <w:widowControl w:val="0"/>
        <w:tabs>
          <w:tab w:val="left" w:pos="900"/>
        </w:tabs>
        <w:ind w:firstLine="567"/>
        <w:jc w:val="both"/>
        <w:rPr>
          <w:rFonts w:ascii="GHEA Grapalat" w:hAnsi="GHEA Grapalat" w:cs="GHEA Grapalat"/>
          <w:sz w:val="22"/>
          <w:szCs w:val="22"/>
        </w:rPr>
      </w:pPr>
      <w:r w:rsidRPr="00E476C6">
        <w:rPr>
          <w:rFonts w:ascii="GHEA Grapalat" w:hAnsi="GHEA Grapalat"/>
          <w:sz w:val="22"/>
          <w:szCs w:val="22"/>
        </w:rPr>
        <w:t>б)</w:t>
      </w:r>
      <w:r w:rsidRPr="00E476C6">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E476C6" w:rsidRDefault="003D2FE2" w:rsidP="00E476C6">
      <w:pPr>
        <w:widowControl w:val="0"/>
        <w:tabs>
          <w:tab w:val="left" w:pos="900"/>
        </w:tabs>
        <w:ind w:firstLine="567"/>
        <w:jc w:val="both"/>
        <w:rPr>
          <w:rFonts w:ascii="GHEA Grapalat" w:hAnsi="GHEA Grapalat" w:cs="GHEA Grapalat"/>
          <w:sz w:val="22"/>
          <w:szCs w:val="22"/>
        </w:rPr>
      </w:pPr>
      <w:r w:rsidRPr="00E476C6">
        <w:rPr>
          <w:rFonts w:ascii="GHEA Grapalat" w:hAnsi="GHEA Grapalat"/>
          <w:sz w:val="22"/>
          <w:szCs w:val="22"/>
        </w:rPr>
        <w:t>в)</w:t>
      </w:r>
      <w:r w:rsidRPr="00E476C6">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E476C6" w:rsidRDefault="003D2FE2" w:rsidP="00E476C6">
      <w:pPr>
        <w:widowControl w:val="0"/>
        <w:tabs>
          <w:tab w:val="left" w:pos="900"/>
        </w:tabs>
        <w:ind w:firstLine="567"/>
        <w:jc w:val="both"/>
        <w:rPr>
          <w:rFonts w:ascii="GHEA Grapalat" w:hAnsi="GHEA Grapalat" w:cs="GHEA Grapalat"/>
          <w:sz w:val="22"/>
          <w:szCs w:val="22"/>
        </w:rPr>
      </w:pPr>
      <w:r w:rsidRPr="00E476C6">
        <w:rPr>
          <w:rFonts w:ascii="GHEA Grapalat" w:hAnsi="GHEA Grapalat"/>
          <w:sz w:val="22"/>
          <w:szCs w:val="22"/>
        </w:rPr>
        <w:t>г)</w:t>
      </w:r>
      <w:r w:rsidRPr="00E476C6">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E476C6" w:rsidRDefault="003D2FE2" w:rsidP="00E476C6">
      <w:pPr>
        <w:widowControl w:val="0"/>
        <w:tabs>
          <w:tab w:val="left" w:pos="900"/>
        </w:tabs>
        <w:ind w:firstLine="567"/>
        <w:jc w:val="both"/>
        <w:rPr>
          <w:rFonts w:ascii="GHEA Grapalat" w:hAnsi="GHEA Grapalat" w:cs="GHEA Grapalat"/>
          <w:sz w:val="22"/>
          <w:szCs w:val="22"/>
        </w:rPr>
      </w:pPr>
      <w:r w:rsidRPr="00E476C6">
        <w:rPr>
          <w:rFonts w:ascii="GHEA Grapalat" w:hAnsi="GHEA Grapalat"/>
          <w:sz w:val="22"/>
          <w:szCs w:val="22"/>
        </w:rPr>
        <w:t>д)</w:t>
      </w:r>
      <w:r w:rsidRPr="00E476C6">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1.4.</w:t>
      </w:r>
      <w:r w:rsidRPr="00E476C6">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476C6">
        <w:rPr>
          <w:rFonts w:ascii="Courier New" w:hAnsi="Courier New" w:cs="Courier New"/>
          <w:sz w:val="22"/>
          <w:szCs w:val="22"/>
          <w:lang w:val="en-US"/>
        </w:rPr>
        <w:t> </w:t>
      </w:r>
      <w:r w:rsidRPr="00E476C6">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1.5.</w:t>
      </w:r>
      <w:r w:rsidRPr="00E476C6">
        <w:rPr>
          <w:rFonts w:ascii="GHEA Grapalat" w:hAnsi="GHEA Grapalat"/>
          <w:sz w:val="22"/>
          <w:szCs w:val="22"/>
        </w:rPr>
        <w:tab/>
        <w:t>Заказчик может представить в Банк-плательщик иные дополнительные документы.</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1.6. Банк не несет какой-либо ответственности за риски (понесенные</w:t>
      </w:r>
      <w:r w:rsidRPr="00E476C6">
        <w:rPr>
          <w:rFonts w:ascii="Courier New" w:hAnsi="Courier New" w:cs="Courier New"/>
          <w:sz w:val="22"/>
          <w:szCs w:val="22"/>
          <w:lang w:val="en-US"/>
        </w:rPr>
        <w:t> </w:t>
      </w:r>
      <w:r w:rsidRPr="00E476C6">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476C6">
        <w:rPr>
          <w:rFonts w:ascii="Courier New" w:hAnsi="Courier New" w:cs="Courier New"/>
          <w:sz w:val="22"/>
          <w:szCs w:val="22"/>
          <w:lang w:val="en-US"/>
        </w:rPr>
        <w:t> </w:t>
      </w:r>
      <w:r w:rsidRPr="00E476C6">
        <w:rPr>
          <w:rFonts w:ascii="GHEA Grapalat" w:hAnsi="GHEA Grapalat"/>
          <w:sz w:val="22"/>
          <w:szCs w:val="22"/>
        </w:rPr>
        <w:t xml:space="preserve">Требовании. Банк не обязан проверять факты нарушения Компанией условий </w:t>
      </w:r>
      <w:r w:rsidRPr="00E476C6">
        <w:rPr>
          <w:rFonts w:ascii="GHEA Grapalat" w:hAnsi="GHEA Grapalat"/>
          <w:sz w:val="22"/>
          <w:szCs w:val="22"/>
        </w:rPr>
        <w:lastRenderedPageBreak/>
        <w:t>договора.</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1.7.</w:t>
      </w:r>
      <w:r w:rsidRPr="00E476C6">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E476C6" w:rsidRDefault="003D2FE2"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1.8.</w:t>
      </w:r>
      <w:r w:rsidRPr="00E476C6">
        <w:rPr>
          <w:rFonts w:ascii="GHEA Grapalat" w:hAnsi="GHEA Grapalat"/>
          <w:sz w:val="22"/>
          <w:szCs w:val="22"/>
        </w:rPr>
        <w:tab/>
        <w:t>В случае если в течение десяти рабочих дней после представления в</w:t>
      </w:r>
      <w:r w:rsidRPr="00E476C6">
        <w:rPr>
          <w:rFonts w:ascii="Courier New" w:hAnsi="Courier New" w:cs="Courier New"/>
          <w:sz w:val="22"/>
          <w:szCs w:val="22"/>
          <w:lang w:val="en-US"/>
        </w:rPr>
        <w:t> </w:t>
      </w:r>
      <w:r w:rsidRPr="00E476C6">
        <w:rPr>
          <w:rFonts w:ascii="GHEA Grapalat" w:hAnsi="GHEA Grapalat"/>
          <w:sz w:val="22"/>
          <w:szCs w:val="22"/>
        </w:rPr>
        <w:t>Банк настоящего Соглашения и прилагаемого Требования по независящим от</w:t>
      </w:r>
      <w:r w:rsidRPr="00E476C6">
        <w:rPr>
          <w:rFonts w:ascii="Courier New" w:hAnsi="Courier New" w:cs="Courier New"/>
          <w:sz w:val="22"/>
          <w:szCs w:val="22"/>
          <w:lang w:val="en-US"/>
        </w:rPr>
        <w:t> </w:t>
      </w:r>
      <w:r w:rsidRPr="00E476C6">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476C6">
        <w:rPr>
          <w:rFonts w:ascii="Courier New" w:hAnsi="Courier New" w:cs="Courier New"/>
          <w:sz w:val="22"/>
          <w:szCs w:val="22"/>
          <w:lang w:val="en-US"/>
        </w:rPr>
        <w:t> </w:t>
      </w:r>
      <w:r w:rsidRPr="00E476C6">
        <w:rPr>
          <w:rFonts w:ascii="GHEA Grapalat" w:hAnsi="GHEA Grapalat"/>
          <w:sz w:val="22"/>
          <w:szCs w:val="22"/>
        </w:rPr>
        <w:t>неуплатой.</w:t>
      </w:r>
    </w:p>
    <w:p w:rsidR="0078512D" w:rsidRPr="00E476C6" w:rsidRDefault="0078512D" w:rsidP="00E476C6">
      <w:pPr>
        <w:widowControl w:val="0"/>
        <w:jc w:val="center"/>
        <w:rPr>
          <w:rFonts w:ascii="GHEA Grapalat" w:hAnsi="GHEA Grapalat"/>
          <w:b/>
          <w:sz w:val="22"/>
          <w:szCs w:val="22"/>
        </w:rPr>
      </w:pPr>
    </w:p>
    <w:p w:rsidR="003D2FE2" w:rsidRPr="00E476C6" w:rsidRDefault="003D2FE2" w:rsidP="00E476C6">
      <w:pPr>
        <w:widowControl w:val="0"/>
        <w:jc w:val="center"/>
        <w:rPr>
          <w:rFonts w:ascii="GHEA Grapalat" w:hAnsi="GHEA Grapalat" w:cs="GHEA Grapalat"/>
          <w:b/>
          <w:bCs/>
          <w:sz w:val="22"/>
          <w:szCs w:val="22"/>
        </w:rPr>
      </w:pPr>
      <w:r w:rsidRPr="00E476C6">
        <w:rPr>
          <w:rFonts w:ascii="GHEA Grapalat" w:hAnsi="GHEA Grapalat"/>
          <w:b/>
          <w:sz w:val="22"/>
          <w:szCs w:val="22"/>
        </w:rPr>
        <w:t>2. Иные условия</w:t>
      </w:r>
    </w:p>
    <w:p w:rsidR="003D2FE2" w:rsidRPr="00E476C6" w:rsidRDefault="003D2FE2"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2.1.</w:t>
      </w:r>
      <w:r w:rsidRPr="00E476C6">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476C6">
        <w:rPr>
          <w:rFonts w:ascii="GHEA Grapalat" w:hAnsi="GHEA Grapalat"/>
          <w:sz w:val="22"/>
          <w:szCs w:val="22"/>
        </w:rPr>
        <w:t>двадцатого</w:t>
      </w:r>
      <w:r w:rsidRPr="00E476C6">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2.2.</w:t>
      </w:r>
      <w:r w:rsidRPr="00E476C6">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E476C6"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2.2.1.</w:t>
      </w:r>
      <w:r w:rsidRPr="00E476C6">
        <w:rPr>
          <w:rFonts w:ascii="GHEA Grapalat" w:hAnsi="GHEA Grapalat"/>
          <w:sz w:val="22"/>
          <w:szCs w:val="22"/>
        </w:rPr>
        <w:tab/>
        <w:t>Заказчик подтверждает, что Компания допустила нарушение договорных обязательств, а</w:t>
      </w:r>
    </w:p>
    <w:p w:rsidR="003D2FE2" w:rsidRPr="00E476C6" w:rsidDel="00A13215" w:rsidRDefault="003D2FE2" w:rsidP="00E476C6">
      <w:pPr>
        <w:widowControl w:val="0"/>
        <w:tabs>
          <w:tab w:val="left" w:pos="1134"/>
        </w:tabs>
        <w:ind w:firstLine="567"/>
        <w:jc w:val="both"/>
        <w:rPr>
          <w:rFonts w:ascii="GHEA Grapalat" w:hAnsi="GHEA Grapalat" w:cs="GHEA Grapalat"/>
          <w:sz w:val="22"/>
          <w:szCs w:val="22"/>
        </w:rPr>
      </w:pPr>
      <w:r w:rsidRPr="00E476C6">
        <w:rPr>
          <w:rFonts w:ascii="GHEA Grapalat" w:hAnsi="GHEA Grapalat"/>
          <w:sz w:val="22"/>
          <w:szCs w:val="22"/>
        </w:rPr>
        <w:t>2.2.2.</w:t>
      </w:r>
      <w:r w:rsidRPr="00E476C6">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476C6" w:rsidRDefault="003D2FE2" w:rsidP="00E476C6">
      <w:pPr>
        <w:widowControl w:val="0"/>
        <w:tabs>
          <w:tab w:val="left" w:pos="1134"/>
        </w:tabs>
        <w:ind w:firstLine="567"/>
        <w:jc w:val="both"/>
        <w:rPr>
          <w:rFonts w:ascii="GHEA Grapalat" w:hAnsi="GHEA Grapalat"/>
          <w:sz w:val="22"/>
          <w:szCs w:val="22"/>
        </w:rPr>
      </w:pPr>
      <w:r w:rsidRPr="00E476C6">
        <w:rPr>
          <w:rFonts w:ascii="GHEA Grapalat" w:hAnsi="GHEA Grapalat"/>
          <w:sz w:val="22"/>
          <w:szCs w:val="22"/>
        </w:rPr>
        <w:t>2.3.</w:t>
      </w:r>
      <w:r w:rsidRPr="00E476C6">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409D9" w:rsidRPr="00E476C6" w:rsidRDefault="00E409D9" w:rsidP="00E476C6">
      <w:pPr>
        <w:widowControl w:val="0"/>
        <w:tabs>
          <w:tab w:val="left" w:pos="1134"/>
        </w:tabs>
        <w:ind w:firstLine="567"/>
        <w:jc w:val="both"/>
        <w:rPr>
          <w:rFonts w:ascii="GHEA Grapalat" w:hAnsi="GHEA Grapalat"/>
          <w:sz w:val="22"/>
          <w:szCs w:val="22"/>
        </w:rPr>
      </w:pPr>
    </w:p>
    <w:p w:rsidR="003D2FE2" w:rsidRPr="00E476C6" w:rsidRDefault="003D2FE2" w:rsidP="00E476C6">
      <w:pPr>
        <w:widowControl w:val="0"/>
        <w:spacing w:after="160"/>
        <w:ind w:firstLine="567"/>
        <w:jc w:val="center"/>
        <w:rPr>
          <w:rFonts w:ascii="GHEA Grapalat" w:hAnsi="GHEA Grapalat"/>
          <w:b/>
          <w:sz w:val="22"/>
          <w:szCs w:val="22"/>
        </w:rPr>
      </w:pPr>
      <w:r w:rsidRPr="00E476C6">
        <w:rPr>
          <w:rFonts w:ascii="GHEA Grapalat" w:hAnsi="GHEA Grapalat"/>
          <w:b/>
          <w:sz w:val="22"/>
          <w:szCs w:val="22"/>
        </w:rPr>
        <w:t>3. Адрес, банковские реквизиты Компании</w:t>
      </w:r>
    </w:p>
    <w:p w:rsidR="003D2FE2" w:rsidRPr="00E476C6" w:rsidRDefault="003D2FE2" w:rsidP="00E476C6">
      <w:pPr>
        <w:widowControl w:val="0"/>
        <w:jc w:val="both"/>
        <w:rPr>
          <w:rFonts w:ascii="GHEA Grapalat" w:hAnsi="GHEA Grapalat"/>
          <w:sz w:val="22"/>
          <w:szCs w:val="22"/>
        </w:rPr>
      </w:pPr>
      <w:r w:rsidRPr="00E476C6">
        <w:rPr>
          <w:rFonts w:ascii="GHEA Grapalat" w:hAnsi="GHEA Grapalat"/>
          <w:sz w:val="22"/>
          <w:szCs w:val="22"/>
        </w:rPr>
        <w:t>________</w:t>
      </w:r>
      <w:r w:rsidR="0078512D" w:rsidRPr="00E476C6">
        <w:rPr>
          <w:rFonts w:ascii="GHEA Grapalat" w:hAnsi="GHEA Grapalat"/>
          <w:sz w:val="22"/>
          <w:szCs w:val="22"/>
          <w:vertAlign w:val="superscript"/>
        </w:rPr>
        <w:t>наименование компании</w:t>
      </w:r>
      <w:r w:rsidRPr="00E476C6">
        <w:rPr>
          <w:rFonts w:ascii="GHEA Grapalat" w:hAnsi="GHEA Grapalat"/>
          <w:sz w:val="22"/>
          <w:szCs w:val="22"/>
        </w:rPr>
        <w:t>________</w:t>
      </w:r>
    </w:p>
    <w:p w:rsidR="003D2FE2" w:rsidRPr="00E476C6" w:rsidRDefault="003D2FE2" w:rsidP="00E476C6">
      <w:pPr>
        <w:widowControl w:val="0"/>
        <w:spacing w:after="160"/>
        <w:ind w:right="4250"/>
        <w:jc w:val="center"/>
        <w:rPr>
          <w:rFonts w:ascii="GHEA Grapalat" w:hAnsi="GHEA Grapalat"/>
          <w:sz w:val="22"/>
          <w:szCs w:val="22"/>
          <w:vertAlign w:val="superscript"/>
        </w:rPr>
      </w:pPr>
    </w:p>
    <w:p w:rsidR="003D2FE2" w:rsidRPr="00E476C6" w:rsidRDefault="003D2FE2" w:rsidP="00E476C6">
      <w:pPr>
        <w:widowControl w:val="0"/>
        <w:jc w:val="both"/>
        <w:rPr>
          <w:rFonts w:ascii="GHEA Grapalat" w:hAnsi="GHEA Grapalat"/>
          <w:sz w:val="22"/>
          <w:szCs w:val="22"/>
        </w:rPr>
      </w:pPr>
      <w:r w:rsidRPr="00E476C6">
        <w:rPr>
          <w:rFonts w:ascii="GHEA Grapalat" w:hAnsi="GHEA Grapalat"/>
          <w:sz w:val="22"/>
          <w:szCs w:val="22"/>
        </w:rPr>
        <w:t>________</w:t>
      </w:r>
      <w:r w:rsidR="0078512D" w:rsidRPr="00E476C6">
        <w:rPr>
          <w:rFonts w:ascii="GHEA Grapalat" w:hAnsi="GHEA Grapalat"/>
          <w:sz w:val="22"/>
          <w:szCs w:val="22"/>
          <w:vertAlign w:val="superscript"/>
        </w:rPr>
        <w:t xml:space="preserve"> адрес компании</w:t>
      </w:r>
      <w:r w:rsidRPr="00E476C6">
        <w:rPr>
          <w:rFonts w:ascii="GHEA Grapalat" w:hAnsi="GHEA Grapalat"/>
          <w:sz w:val="22"/>
          <w:szCs w:val="22"/>
        </w:rPr>
        <w:t>____________</w:t>
      </w:r>
    </w:p>
    <w:p w:rsidR="003D2FE2" w:rsidRPr="00E476C6" w:rsidRDefault="003D2FE2" w:rsidP="00E476C6">
      <w:pPr>
        <w:widowControl w:val="0"/>
        <w:spacing w:after="160"/>
        <w:ind w:right="4250"/>
        <w:jc w:val="center"/>
        <w:rPr>
          <w:rFonts w:ascii="GHEA Grapalat" w:hAnsi="GHEA Grapalat"/>
          <w:sz w:val="22"/>
          <w:szCs w:val="22"/>
          <w:vertAlign w:val="superscript"/>
        </w:rPr>
      </w:pPr>
    </w:p>
    <w:p w:rsidR="003D2FE2" w:rsidRPr="00E476C6" w:rsidRDefault="003D2FE2" w:rsidP="00E476C6">
      <w:pPr>
        <w:widowControl w:val="0"/>
        <w:jc w:val="both"/>
        <w:rPr>
          <w:rFonts w:ascii="GHEA Grapalat" w:hAnsi="GHEA Grapalat"/>
          <w:sz w:val="22"/>
          <w:szCs w:val="22"/>
        </w:rPr>
      </w:pPr>
      <w:r w:rsidRPr="00E476C6">
        <w:rPr>
          <w:rFonts w:ascii="GHEA Grapalat" w:hAnsi="GHEA Grapalat"/>
          <w:sz w:val="22"/>
          <w:szCs w:val="22"/>
        </w:rPr>
        <w:t>________</w:t>
      </w:r>
      <w:r w:rsidR="0078512D" w:rsidRPr="00E476C6">
        <w:rPr>
          <w:rFonts w:ascii="GHEA Grapalat" w:hAnsi="GHEA Grapalat"/>
          <w:sz w:val="22"/>
          <w:szCs w:val="22"/>
          <w:vertAlign w:val="superscript"/>
        </w:rPr>
        <w:t xml:space="preserve"> наименование обслуживающего компанию банка</w:t>
      </w:r>
      <w:r w:rsidRPr="00E476C6">
        <w:rPr>
          <w:rFonts w:ascii="GHEA Grapalat" w:hAnsi="GHEA Grapalat"/>
          <w:sz w:val="22"/>
          <w:szCs w:val="22"/>
        </w:rPr>
        <w:t>________</w:t>
      </w:r>
    </w:p>
    <w:p w:rsidR="003D2FE2" w:rsidRPr="00E476C6" w:rsidRDefault="003D2FE2" w:rsidP="00E476C6">
      <w:pPr>
        <w:widowControl w:val="0"/>
        <w:spacing w:after="160"/>
        <w:ind w:right="4250"/>
        <w:jc w:val="center"/>
        <w:rPr>
          <w:rFonts w:ascii="GHEA Grapalat" w:hAnsi="GHEA Grapalat"/>
          <w:sz w:val="22"/>
          <w:szCs w:val="22"/>
          <w:vertAlign w:val="superscript"/>
        </w:rPr>
      </w:pPr>
    </w:p>
    <w:p w:rsidR="003D2FE2" w:rsidRPr="00E476C6" w:rsidRDefault="003D2FE2" w:rsidP="00E476C6">
      <w:pPr>
        <w:widowControl w:val="0"/>
        <w:spacing w:after="160"/>
        <w:jc w:val="right"/>
        <w:rPr>
          <w:rFonts w:ascii="GHEA Grapalat" w:hAnsi="GHEA Grapalat"/>
          <w:sz w:val="22"/>
          <w:szCs w:val="22"/>
        </w:rPr>
      </w:pPr>
    </w:p>
    <w:p w:rsidR="003D2FE2" w:rsidRPr="00E476C6" w:rsidRDefault="003D2FE2" w:rsidP="00E476C6">
      <w:pPr>
        <w:widowControl w:val="0"/>
        <w:spacing w:after="160"/>
        <w:jc w:val="right"/>
        <w:rPr>
          <w:rFonts w:ascii="GHEA Grapalat" w:hAnsi="GHEA Grapalat"/>
          <w:sz w:val="22"/>
          <w:szCs w:val="22"/>
        </w:rPr>
      </w:pPr>
      <w:r w:rsidRPr="00E476C6">
        <w:rPr>
          <w:rFonts w:ascii="GHEA Grapalat" w:hAnsi="GHEA Grapalat"/>
          <w:sz w:val="22"/>
          <w:szCs w:val="22"/>
        </w:rPr>
        <w:t>М. П.</w:t>
      </w:r>
    </w:p>
    <w:p w:rsidR="003D2FE2" w:rsidRPr="00E476C6" w:rsidRDefault="003D2FE2" w:rsidP="00E476C6">
      <w:pPr>
        <w:widowControl w:val="0"/>
        <w:spacing w:after="160"/>
        <w:jc w:val="both"/>
        <w:rPr>
          <w:rFonts w:ascii="GHEA Grapalat" w:hAnsi="GHEA Grapalat"/>
          <w:sz w:val="22"/>
          <w:szCs w:val="22"/>
        </w:rPr>
      </w:pPr>
      <w:r w:rsidRPr="00E476C6">
        <w:rPr>
          <w:rFonts w:ascii="GHEA Grapalat" w:hAnsi="GHEA Grapalat"/>
          <w:sz w:val="22"/>
          <w:szCs w:val="22"/>
        </w:rPr>
        <w:t>День/месяц/год</w:t>
      </w:r>
    </w:p>
    <w:p w:rsidR="001005B0" w:rsidRPr="00E476C6" w:rsidRDefault="001005B0" w:rsidP="00E476C6">
      <w:pPr>
        <w:widowControl w:val="0"/>
        <w:spacing w:after="160"/>
        <w:ind w:left="567" w:right="565"/>
        <w:jc w:val="center"/>
        <w:rPr>
          <w:rFonts w:ascii="GHEA Grapalat" w:hAnsi="GHEA Grapalat"/>
          <w:b/>
          <w:sz w:val="22"/>
          <w:szCs w:val="22"/>
        </w:rPr>
      </w:pPr>
    </w:p>
    <w:p w:rsidR="0078512D" w:rsidRPr="00E476C6" w:rsidRDefault="0078512D" w:rsidP="00E476C6">
      <w:pPr>
        <w:widowControl w:val="0"/>
        <w:spacing w:after="160"/>
        <w:ind w:left="567" w:right="565"/>
        <w:jc w:val="center"/>
        <w:rPr>
          <w:rFonts w:ascii="GHEA Grapalat" w:hAnsi="GHEA Grapalat"/>
          <w:b/>
          <w:sz w:val="22"/>
          <w:szCs w:val="22"/>
        </w:rPr>
        <w:sectPr w:rsidR="0078512D" w:rsidRPr="00E476C6" w:rsidSect="00C40FC1">
          <w:headerReference w:type="default" r:id="rId11"/>
          <w:footerReference w:type="default" r:id="rId12"/>
          <w:footnotePr>
            <w:pos w:val="beneathText"/>
          </w:footnotePr>
          <w:pgSz w:w="11906" w:h="16838" w:code="9"/>
          <w:pgMar w:top="360" w:right="836" w:bottom="540" w:left="810" w:header="561" w:footer="225" w:gutter="0"/>
          <w:cols w:space="720"/>
          <w:docGrid w:linePitch="326"/>
        </w:sectPr>
      </w:pPr>
    </w:p>
    <w:tbl>
      <w:tblPr>
        <w:tblpPr w:leftFromText="180" w:rightFromText="180" w:vertAnchor="page" w:horzAnchor="margin" w:tblpY="661"/>
        <w:tblW w:w="10386" w:type="dxa"/>
        <w:tblLook w:val="0000" w:firstRow="0" w:lastRow="0" w:firstColumn="0" w:lastColumn="0" w:noHBand="0" w:noVBand="0"/>
      </w:tblPr>
      <w:tblGrid>
        <w:gridCol w:w="5574"/>
        <w:gridCol w:w="4902"/>
      </w:tblGrid>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402"/>
                <w:tab w:val="left" w:pos="3780"/>
              </w:tabs>
              <w:rPr>
                <w:rFonts w:ascii="GHEA Grapalat" w:hAnsi="GHEA Grapalat" w:cs="Sylfaen"/>
                <w:b/>
                <w:bCs/>
                <w:lang w:val="en-US"/>
              </w:rPr>
            </w:pPr>
            <w:r w:rsidRPr="00E476C6">
              <w:rPr>
                <w:rFonts w:ascii="GHEA Grapalat" w:hAnsi="GHEA Grapalat"/>
                <w:lang w:val="en-US"/>
              </w:rPr>
              <w:lastRenderedPageBreak/>
              <w:t>1.</w:t>
            </w:r>
            <w:r w:rsidRPr="00E476C6">
              <w:rPr>
                <w:rFonts w:ascii="GHEA Grapalat" w:hAnsi="GHEA Grapalat"/>
                <w:b/>
                <w:lang w:val="en-US"/>
              </w:rPr>
              <w:tab/>
            </w:r>
            <w:r w:rsidRPr="00E476C6">
              <w:rPr>
                <w:rFonts w:ascii="GHEA Grapalat" w:hAnsi="GHEA Grapalat"/>
                <w:b/>
              </w:rPr>
              <w:t xml:space="preserve">ПЛАТЕЖНОЕ ТРЕБОВАНИЕ </w:t>
            </w:r>
            <w:r w:rsidRPr="00E476C6">
              <w:rPr>
                <w:rFonts w:ascii="GHEA Grapalat" w:hAnsi="GHEA Grapalat"/>
                <w:b/>
                <w:lang w:val="en-US"/>
              </w:rPr>
              <w:t>*</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cs="Sylfaen"/>
                <w:sz w:val="22"/>
              </w:rPr>
            </w:pPr>
            <w:r w:rsidRPr="00E476C6">
              <w:rPr>
                <w:rFonts w:ascii="GHEA Grapalat" w:hAnsi="GHEA Grapalat"/>
                <w:sz w:val="22"/>
              </w:rPr>
              <w:t>2.</w:t>
            </w:r>
            <w:r w:rsidRPr="00E476C6">
              <w:rPr>
                <w:rFonts w:ascii="GHEA Grapalat" w:hAnsi="GHEA Grapalat"/>
                <w:sz w:val="22"/>
              </w:rPr>
              <w:tab/>
              <w:t xml:space="preserve">Номер </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3390"/>
              </w:tabs>
              <w:rPr>
                <w:rFonts w:ascii="GHEA Grapalat" w:hAnsi="GHEA Grapalat" w:cs="Sylfaen"/>
                <w:sz w:val="22"/>
              </w:rPr>
            </w:pPr>
            <w:r w:rsidRPr="00E476C6">
              <w:rPr>
                <w:rFonts w:ascii="GHEA Grapalat" w:hAnsi="GHEA Grapalat"/>
                <w:sz w:val="22"/>
              </w:rPr>
              <w:t>3</w:t>
            </w:r>
            <w:r w:rsidRPr="00E476C6">
              <w:rPr>
                <w:rFonts w:ascii="GHEA Grapalat" w:hAnsi="GHEA Grapalat"/>
                <w:sz w:val="22"/>
              </w:rPr>
              <w:tab/>
              <w:t>Дата представления: "___" ___ 20___г.</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4.</w:t>
            </w:r>
            <w:r w:rsidRPr="00E476C6">
              <w:rPr>
                <w:rFonts w:ascii="GHEA Grapalat" w:hAnsi="GHEA Grapalat"/>
                <w:sz w:val="22"/>
              </w:rPr>
              <w:tab/>
              <w:t>Наименование, или имя, фамилия плательщика (Компания):</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5.</w:t>
            </w:r>
            <w:r w:rsidRPr="00E476C6">
              <w:rPr>
                <w:rFonts w:ascii="GHEA Grapalat" w:hAnsi="GHEA Grapalat"/>
                <w:sz w:val="22"/>
              </w:rPr>
              <w:tab/>
              <w:t>Обслуживающая плательщика Финансовая организация (банк):</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6.</w:t>
            </w:r>
            <w:r w:rsidRPr="00E476C6">
              <w:rPr>
                <w:rFonts w:ascii="GHEA Grapalat" w:hAnsi="GHEA Grapalat"/>
                <w:sz w:val="22"/>
              </w:rPr>
              <w:tab/>
              <w:t>Номер счета плательщика:</w:t>
            </w:r>
          </w:p>
        </w:tc>
      </w:tr>
      <w:tr w:rsidR="00D819A8" w:rsidRPr="00E476C6" w:rsidTr="00DB3179">
        <w:trPr>
          <w:trHeight w:val="352"/>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7.</w:t>
            </w:r>
            <w:r w:rsidRPr="00E476C6">
              <w:rPr>
                <w:rFonts w:ascii="GHEA Grapalat" w:hAnsi="GHEA Grapalat"/>
                <w:sz w:val="22"/>
              </w:rPr>
              <w:tab/>
              <w:t>УНН плательщика:</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8.</w:t>
            </w:r>
            <w:r w:rsidRPr="00E476C6">
              <w:rPr>
                <w:rFonts w:ascii="GHEA Grapalat" w:hAnsi="GHEA Grapalat"/>
                <w:sz w:val="22"/>
              </w:rPr>
              <w:tab/>
              <w:t>НЗОУ плательщика:</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9.</w:t>
            </w:r>
            <w:r w:rsidRPr="00E476C6">
              <w:rPr>
                <w:rFonts w:ascii="GHEA Grapalat" w:hAnsi="GHEA Grapalat"/>
                <w:sz w:val="22"/>
              </w:rPr>
              <w:tab/>
              <w:t>Наименование, или имя, фамилия бенефициара:</w:t>
            </w:r>
            <w:r w:rsidRPr="00E476C6">
              <w:t xml:space="preserve"> </w:t>
            </w:r>
            <w:r w:rsidRPr="00E476C6">
              <w:rPr>
                <w:rFonts w:ascii="GHEA Grapalat" w:hAnsi="GHEA Grapalat"/>
                <w:b/>
                <w:sz w:val="22"/>
              </w:rPr>
              <w:t>ГНКО “Спортивно-концертный комплекс имени Карена Демирчяна”</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10.</w:t>
            </w:r>
            <w:r w:rsidRPr="00E476C6">
              <w:rPr>
                <w:rFonts w:ascii="GHEA Grapalat" w:hAnsi="GHEA Grapalat"/>
                <w:sz w:val="22"/>
              </w:rPr>
              <w:tab/>
              <w:t>НЗОУ бенефициара (не заполняется)</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lang w:val="en-US"/>
              </w:rPr>
            </w:pPr>
            <w:r w:rsidRPr="00E476C6">
              <w:rPr>
                <w:rFonts w:ascii="GHEA Grapalat" w:hAnsi="GHEA Grapalat"/>
                <w:sz w:val="22"/>
              </w:rPr>
              <w:t>11.</w:t>
            </w:r>
            <w:r w:rsidRPr="00E476C6">
              <w:rPr>
                <w:rFonts w:ascii="GHEA Grapalat" w:hAnsi="GHEA Grapalat"/>
                <w:sz w:val="22"/>
              </w:rPr>
              <w:tab/>
              <w:t>УНН бенефициара:</w:t>
            </w:r>
            <w:r w:rsidRPr="00E476C6">
              <w:rPr>
                <w:rFonts w:ascii="GHEA Grapalat" w:hAnsi="GHEA Grapalat"/>
                <w:sz w:val="22"/>
                <w:lang w:val="en-US"/>
              </w:rPr>
              <w:t xml:space="preserve"> </w:t>
            </w:r>
            <w:r w:rsidRPr="00E476C6">
              <w:rPr>
                <w:rFonts w:ascii="GHEA Grapalat" w:hAnsi="GHEA Grapalat"/>
                <w:b/>
                <w:sz w:val="22"/>
                <w:lang w:val="en-US"/>
              </w:rPr>
              <w:t>00144572</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12.</w:t>
            </w:r>
            <w:r w:rsidRPr="00E476C6">
              <w:rPr>
                <w:rFonts w:ascii="GHEA Grapalat" w:hAnsi="GHEA Grapalat"/>
                <w:sz w:val="22"/>
              </w:rPr>
              <w:tab/>
              <w:t xml:space="preserve">Обслуживающая бенефициара Финансовая организация (банк): </w:t>
            </w:r>
            <w:r w:rsidRPr="00E476C6">
              <w:rPr>
                <w:rFonts w:ascii="GHEA Grapalat" w:hAnsi="GHEA Grapalat"/>
                <w:b/>
                <w:sz w:val="22"/>
              </w:rPr>
              <w:t>Территориальное казначейство №1</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lang w:val="en-US"/>
              </w:rPr>
            </w:pPr>
            <w:r w:rsidRPr="00E476C6">
              <w:rPr>
                <w:rFonts w:ascii="GHEA Grapalat" w:hAnsi="GHEA Grapalat"/>
                <w:sz w:val="22"/>
              </w:rPr>
              <w:t>13.</w:t>
            </w:r>
            <w:r w:rsidRPr="00E476C6">
              <w:rPr>
                <w:rFonts w:ascii="GHEA Grapalat" w:hAnsi="GHEA Grapalat"/>
                <w:sz w:val="22"/>
              </w:rPr>
              <w:tab/>
              <w:t>Номер счета бенефициара (сч.</w:t>
            </w:r>
            <w:r w:rsidRPr="00E476C6">
              <w:rPr>
                <w:rFonts w:ascii="GHEA Grapalat" w:hAnsi="GHEA Grapalat"/>
                <w:sz w:val="22"/>
                <w:lang w:val="en-US"/>
              </w:rPr>
              <w:t xml:space="preserve"> </w:t>
            </w:r>
            <w:r w:rsidRPr="00E476C6">
              <w:rPr>
                <w:rFonts w:ascii="GHEA Grapalat" w:hAnsi="GHEA Grapalat"/>
                <w:sz w:val="22"/>
              </w:rPr>
              <w:t>№)</w:t>
            </w:r>
            <w:r w:rsidRPr="00E476C6">
              <w:rPr>
                <w:rFonts w:ascii="GHEA Grapalat" w:hAnsi="GHEA Grapalat"/>
                <w:sz w:val="22"/>
                <w:lang w:val="en-US"/>
              </w:rPr>
              <w:t xml:space="preserve"> </w:t>
            </w:r>
            <w:r w:rsidRPr="00E476C6">
              <w:rPr>
                <w:rFonts w:ascii="GHEA Grapalat" w:hAnsi="GHEA Grapalat"/>
                <w:b/>
                <w:sz w:val="22"/>
                <w:lang w:val="en-US"/>
              </w:rPr>
              <w:t>900018002825</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14.</w:t>
            </w:r>
            <w:r w:rsidRPr="00E476C6">
              <w:rPr>
                <w:rFonts w:ascii="GHEA Grapalat" w:hAnsi="GHEA Grapalat"/>
                <w:sz w:val="22"/>
              </w:rPr>
              <w:tab/>
              <w:t>Сумма (цифрами и прописью):</w:t>
            </w:r>
          </w:p>
        </w:tc>
      </w:tr>
      <w:tr w:rsidR="00D819A8" w:rsidRPr="00E476C6" w:rsidTr="00DB3179">
        <w:trPr>
          <w:trHeight w:val="442"/>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15.</w:t>
            </w:r>
            <w:r w:rsidRPr="00E476C6">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16.</w:t>
            </w:r>
            <w:r w:rsidRPr="00E476C6">
              <w:rPr>
                <w:rFonts w:ascii="GHEA Grapalat" w:hAnsi="GHEA Grapalat"/>
                <w:sz w:val="22"/>
              </w:rPr>
              <w:tab/>
              <w:t>Валюта (прописью и по коду):</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17.</w:t>
            </w:r>
            <w:r w:rsidRPr="00E476C6">
              <w:rPr>
                <w:rFonts w:ascii="GHEA Grapalat" w:hAnsi="GHEA Grapalat"/>
                <w:sz w:val="22"/>
              </w:rPr>
              <w:tab/>
              <w:t>Цель сделки (уплаты): (для обеспечения исполнения договора)</w:t>
            </w:r>
          </w:p>
        </w:tc>
      </w:tr>
      <w:tr w:rsidR="00D819A8" w:rsidRPr="00E476C6" w:rsidTr="00DB3179">
        <w:trPr>
          <w:trHeight w:val="424"/>
        </w:trPr>
        <w:tc>
          <w:tcPr>
            <w:tcW w:w="10386" w:type="dxa"/>
            <w:gridSpan w:val="2"/>
            <w:tcBorders>
              <w:top w:val="single" w:sz="4" w:space="0" w:color="auto"/>
              <w:left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18.</w:t>
            </w:r>
            <w:r w:rsidRPr="00E476C6">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rPr>
            </w:pPr>
            <w:r w:rsidRPr="00E476C6">
              <w:rPr>
                <w:rFonts w:ascii="GHEA Grapalat" w:hAnsi="GHEA Grapalat"/>
                <w:sz w:val="22"/>
              </w:rPr>
              <w:t>19.</w:t>
            </w:r>
            <w:r w:rsidRPr="00E476C6">
              <w:rPr>
                <w:rFonts w:ascii="GHEA Grapalat" w:hAnsi="GHEA Grapalat"/>
                <w:sz w:val="22"/>
                <w:lang w:val="en-US"/>
              </w:rPr>
              <w:tab/>
            </w:r>
            <w:r w:rsidRPr="00E476C6">
              <w:rPr>
                <w:rFonts w:ascii="GHEA Grapalat" w:hAnsi="GHEA Grapalat"/>
                <w:sz w:val="22"/>
              </w:rPr>
              <w:t>Условия оплаты: &lt;акцептованный платеж&gt;</w:t>
            </w:r>
          </w:p>
        </w:tc>
      </w:tr>
      <w:tr w:rsidR="00D819A8" w:rsidRPr="00E476C6" w:rsidTr="00DB3179">
        <w:trPr>
          <w:trHeight w:val="70"/>
        </w:trPr>
        <w:tc>
          <w:tcPr>
            <w:tcW w:w="10386" w:type="dxa"/>
            <w:gridSpan w:val="2"/>
            <w:tcBorders>
              <w:top w:val="single" w:sz="4" w:space="0" w:color="auto"/>
              <w:left w:val="single" w:sz="4" w:space="0" w:color="auto"/>
              <w:bottom w:val="single" w:sz="4" w:space="0" w:color="auto"/>
              <w:right w:val="single" w:sz="4" w:space="0" w:color="000000"/>
            </w:tcBorders>
            <w:noWrap/>
            <w:vAlign w:val="bottom"/>
          </w:tcPr>
          <w:p w:rsidR="0078512D" w:rsidRPr="00E476C6" w:rsidRDefault="0078512D" w:rsidP="00E476C6">
            <w:pPr>
              <w:widowControl w:val="0"/>
              <w:tabs>
                <w:tab w:val="left" w:pos="330"/>
                <w:tab w:val="left" w:pos="855"/>
              </w:tabs>
              <w:rPr>
                <w:rFonts w:ascii="GHEA Grapalat" w:hAnsi="GHEA Grapalat"/>
                <w:sz w:val="22"/>
                <w:lang w:val="en-US"/>
              </w:rPr>
            </w:pPr>
            <w:r w:rsidRPr="00E476C6">
              <w:rPr>
                <w:rFonts w:ascii="GHEA Grapalat" w:hAnsi="GHEA Grapalat"/>
                <w:sz w:val="22"/>
              </w:rPr>
              <w:t>20.</w:t>
            </w:r>
            <w:r w:rsidRPr="00E476C6">
              <w:rPr>
                <w:rFonts w:ascii="GHEA Grapalat" w:hAnsi="GHEA Grapalat"/>
                <w:sz w:val="22"/>
                <w:lang w:val="en-US"/>
              </w:rPr>
              <w:tab/>
            </w:r>
            <w:r w:rsidRPr="00E476C6">
              <w:rPr>
                <w:rFonts w:ascii="GHEA Grapalat" w:hAnsi="GHEA Grapalat"/>
                <w:sz w:val="22"/>
              </w:rPr>
              <w:t>Количество прилагаемых страниц: --- страниц</w:t>
            </w:r>
          </w:p>
        </w:tc>
      </w:tr>
      <w:tr w:rsidR="00D819A8" w:rsidRPr="00E476C6" w:rsidTr="00DB3179">
        <w:trPr>
          <w:trHeight w:val="70"/>
        </w:trPr>
        <w:tc>
          <w:tcPr>
            <w:tcW w:w="5326" w:type="dxa"/>
            <w:tcBorders>
              <w:top w:val="nil"/>
              <w:left w:val="single" w:sz="4" w:space="0" w:color="auto"/>
              <w:bottom w:val="single" w:sz="4" w:space="0" w:color="auto"/>
              <w:right w:val="single" w:sz="4" w:space="0" w:color="auto"/>
            </w:tcBorders>
            <w:noWrap/>
            <w:vAlign w:val="bottom"/>
          </w:tcPr>
          <w:p w:rsidR="0078512D" w:rsidRPr="00E476C6" w:rsidRDefault="0078512D" w:rsidP="00E476C6">
            <w:pPr>
              <w:widowControl w:val="0"/>
              <w:tabs>
                <w:tab w:val="left" w:pos="851"/>
              </w:tabs>
              <w:rPr>
                <w:rFonts w:ascii="GHEA Grapalat" w:hAnsi="GHEA Grapalat" w:cs="Sylfaen"/>
                <w:sz w:val="22"/>
              </w:rPr>
            </w:pPr>
            <w:r w:rsidRPr="00E476C6">
              <w:rPr>
                <w:rFonts w:ascii="GHEA Grapalat" w:hAnsi="GHEA Grapalat"/>
                <w:sz w:val="22"/>
              </w:rPr>
              <w:t>22.а.</w:t>
            </w:r>
            <w:r w:rsidRPr="00E476C6">
              <w:rPr>
                <w:rFonts w:ascii="GHEA Grapalat" w:hAnsi="GHEA Grapalat"/>
                <w:sz w:val="22"/>
              </w:rPr>
              <w:tab/>
              <w:t>Подписи бенефициара</w:t>
            </w:r>
          </w:p>
          <w:p w:rsidR="0078512D" w:rsidRPr="00E476C6" w:rsidRDefault="0078512D" w:rsidP="00E476C6">
            <w:pPr>
              <w:widowControl w:val="0"/>
              <w:rPr>
                <w:rFonts w:ascii="GHEA Grapalat" w:hAnsi="GHEA Grapalat" w:cs="Sylfaen"/>
                <w:sz w:val="22"/>
              </w:rPr>
            </w:pPr>
          </w:p>
          <w:p w:rsidR="0078512D" w:rsidRPr="00E476C6" w:rsidRDefault="0078512D" w:rsidP="00E476C6">
            <w:pPr>
              <w:widowControl w:val="0"/>
              <w:jc w:val="right"/>
              <w:rPr>
                <w:rFonts w:ascii="GHEA Grapalat" w:hAnsi="GHEA Grapalat" w:cs="Tahoma"/>
                <w:sz w:val="22"/>
              </w:rPr>
            </w:pPr>
            <w:r w:rsidRPr="00E476C6">
              <w:rPr>
                <w:rFonts w:ascii="GHEA Grapalat" w:hAnsi="GHEA Grapalat"/>
                <w:sz w:val="22"/>
              </w:rPr>
              <w:t>/____________________/</w:t>
            </w:r>
          </w:p>
          <w:p w:rsidR="0078512D" w:rsidRPr="00E476C6" w:rsidRDefault="0078512D" w:rsidP="00E476C6">
            <w:pPr>
              <w:widowControl w:val="0"/>
              <w:rPr>
                <w:rFonts w:ascii="GHEA Grapalat" w:hAnsi="GHEA Grapalat" w:cs="Sylfaen"/>
                <w:sz w:val="22"/>
              </w:rPr>
            </w:pPr>
          </w:p>
          <w:p w:rsidR="0078512D" w:rsidRPr="00E476C6" w:rsidRDefault="0078512D" w:rsidP="00E476C6">
            <w:pPr>
              <w:widowControl w:val="0"/>
              <w:jc w:val="right"/>
              <w:rPr>
                <w:rFonts w:ascii="GHEA Grapalat" w:hAnsi="GHEA Grapalat" w:cs="Sylfaen"/>
                <w:sz w:val="22"/>
              </w:rPr>
            </w:pPr>
            <w:r w:rsidRPr="00E476C6">
              <w:rPr>
                <w:rFonts w:ascii="GHEA Grapalat" w:hAnsi="GHEA Grapalat"/>
                <w:sz w:val="22"/>
              </w:rPr>
              <w:t>/____________________/</w:t>
            </w:r>
          </w:p>
          <w:p w:rsidR="0078512D" w:rsidRPr="00E476C6" w:rsidRDefault="0078512D" w:rsidP="00E476C6">
            <w:pPr>
              <w:widowControl w:val="0"/>
              <w:tabs>
                <w:tab w:val="left" w:pos="4500"/>
              </w:tabs>
              <w:ind w:right="432"/>
              <w:rPr>
                <w:rFonts w:ascii="GHEA Grapalat" w:hAnsi="GHEA Grapalat"/>
                <w:sz w:val="22"/>
              </w:rPr>
            </w:pPr>
            <w:r w:rsidRPr="00E476C6">
              <w:rPr>
                <w:rFonts w:ascii="GHEA Grapalat" w:hAnsi="GHEA Grapalat"/>
                <w:sz w:val="22"/>
              </w:rPr>
              <w:t>22.б.</w:t>
            </w:r>
          </w:p>
          <w:p w:rsidR="0078512D" w:rsidRPr="00E476C6" w:rsidRDefault="0078512D" w:rsidP="00E476C6">
            <w:pPr>
              <w:widowControl w:val="0"/>
              <w:tabs>
                <w:tab w:val="left" w:pos="4551"/>
              </w:tabs>
              <w:ind w:right="736"/>
              <w:jc w:val="right"/>
              <w:rPr>
                <w:rFonts w:ascii="GHEA Grapalat" w:hAnsi="GHEA Grapalat" w:cs="Sylfaen"/>
                <w:sz w:val="22"/>
              </w:rPr>
            </w:pPr>
            <w:r w:rsidRPr="00E476C6">
              <w:rPr>
                <w:rFonts w:ascii="GHEA Grapalat" w:hAnsi="GHEA Grapalat"/>
                <w:sz w:val="22"/>
              </w:rPr>
              <w:tab/>
              <w:t>М. П.</w:t>
            </w:r>
          </w:p>
          <w:p w:rsidR="0078512D" w:rsidRPr="00E476C6" w:rsidRDefault="0078512D" w:rsidP="00E476C6">
            <w:pPr>
              <w:widowControl w:val="0"/>
              <w:rPr>
                <w:rFonts w:ascii="GHEA Grapalat" w:hAnsi="GHEA Grapalat" w:cs="Sylfaen"/>
                <w:sz w:val="22"/>
              </w:rPr>
            </w:pPr>
          </w:p>
        </w:tc>
        <w:tc>
          <w:tcPr>
            <w:tcW w:w="5060" w:type="dxa"/>
            <w:tcBorders>
              <w:top w:val="nil"/>
              <w:left w:val="nil"/>
              <w:bottom w:val="single" w:sz="4" w:space="0" w:color="auto"/>
              <w:right w:val="single" w:sz="4" w:space="0" w:color="auto"/>
            </w:tcBorders>
            <w:noWrap/>
          </w:tcPr>
          <w:p w:rsidR="0078512D" w:rsidRPr="00E476C6" w:rsidRDefault="0078512D" w:rsidP="00E476C6">
            <w:pPr>
              <w:widowControl w:val="0"/>
              <w:tabs>
                <w:tab w:val="left" w:pos="905"/>
              </w:tabs>
              <w:rPr>
                <w:rFonts w:ascii="GHEA Grapalat" w:hAnsi="GHEA Grapalat" w:cs="Sylfaen"/>
                <w:sz w:val="22"/>
              </w:rPr>
            </w:pPr>
            <w:r w:rsidRPr="00E476C6">
              <w:rPr>
                <w:rFonts w:ascii="GHEA Grapalat" w:hAnsi="GHEA Grapalat"/>
                <w:sz w:val="22"/>
              </w:rPr>
              <w:t>21.а.</w:t>
            </w:r>
            <w:r w:rsidRPr="00E476C6">
              <w:rPr>
                <w:rFonts w:ascii="GHEA Grapalat" w:hAnsi="GHEA Grapalat"/>
                <w:sz w:val="22"/>
              </w:rPr>
              <w:tab/>
            </w:r>
            <w:r w:rsidRPr="00E476C6">
              <w:rPr>
                <w:rFonts w:ascii="Courier New" w:hAnsi="Courier New"/>
                <w:sz w:val="22"/>
              </w:rPr>
              <w:t> </w:t>
            </w:r>
            <w:r w:rsidRPr="00E476C6">
              <w:rPr>
                <w:rFonts w:ascii="GHEA Grapalat" w:hAnsi="GHEA Grapalat"/>
                <w:sz w:val="22"/>
              </w:rPr>
              <w:t>Подписи плательщика:</w:t>
            </w:r>
          </w:p>
          <w:p w:rsidR="0078512D" w:rsidRPr="00E476C6" w:rsidRDefault="0078512D" w:rsidP="00E476C6">
            <w:pPr>
              <w:widowControl w:val="0"/>
              <w:rPr>
                <w:rFonts w:ascii="GHEA Grapalat" w:hAnsi="GHEA Grapalat" w:cs="Sylfaen"/>
                <w:sz w:val="22"/>
              </w:rPr>
            </w:pPr>
          </w:p>
          <w:p w:rsidR="0078512D" w:rsidRPr="00E476C6" w:rsidRDefault="0078512D" w:rsidP="00E476C6">
            <w:pPr>
              <w:widowControl w:val="0"/>
              <w:jc w:val="right"/>
              <w:rPr>
                <w:rFonts w:ascii="GHEA Grapalat" w:hAnsi="GHEA Grapalat" w:cs="Sylfaen"/>
                <w:sz w:val="22"/>
              </w:rPr>
            </w:pPr>
            <w:r w:rsidRPr="00E476C6">
              <w:rPr>
                <w:rFonts w:ascii="GHEA Grapalat" w:hAnsi="GHEA Grapalat"/>
                <w:sz w:val="22"/>
              </w:rPr>
              <w:t>/____________________/</w:t>
            </w:r>
          </w:p>
          <w:p w:rsidR="0078512D" w:rsidRPr="00E476C6" w:rsidRDefault="0078512D" w:rsidP="00E476C6">
            <w:pPr>
              <w:widowControl w:val="0"/>
              <w:jc w:val="right"/>
              <w:rPr>
                <w:rFonts w:ascii="GHEA Grapalat" w:hAnsi="GHEA Grapalat" w:cs="Tahoma"/>
                <w:sz w:val="22"/>
              </w:rPr>
            </w:pPr>
          </w:p>
          <w:p w:rsidR="0078512D" w:rsidRPr="00E476C6" w:rsidRDefault="0078512D" w:rsidP="00E476C6">
            <w:pPr>
              <w:widowControl w:val="0"/>
              <w:jc w:val="right"/>
              <w:rPr>
                <w:rFonts w:ascii="GHEA Grapalat" w:hAnsi="GHEA Grapalat" w:cs="Sylfaen"/>
                <w:sz w:val="22"/>
              </w:rPr>
            </w:pPr>
            <w:r w:rsidRPr="00E476C6">
              <w:rPr>
                <w:rFonts w:ascii="GHEA Grapalat" w:hAnsi="GHEA Grapalat"/>
                <w:sz w:val="22"/>
              </w:rPr>
              <w:t>/____________________/</w:t>
            </w:r>
          </w:p>
          <w:p w:rsidR="0078512D" w:rsidRPr="00E476C6" w:rsidRDefault="0078512D" w:rsidP="00E476C6">
            <w:pPr>
              <w:widowControl w:val="0"/>
              <w:tabs>
                <w:tab w:val="left" w:pos="4539"/>
              </w:tabs>
              <w:rPr>
                <w:rFonts w:ascii="GHEA Grapalat" w:hAnsi="GHEA Grapalat"/>
                <w:sz w:val="22"/>
              </w:rPr>
            </w:pPr>
            <w:r w:rsidRPr="00E476C6">
              <w:rPr>
                <w:rFonts w:ascii="GHEA Grapalat" w:hAnsi="GHEA Grapalat"/>
                <w:sz w:val="22"/>
              </w:rPr>
              <w:t>21.б.</w:t>
            </w:r>
          </w:p>
          <w:p w:rsidR="0078512D" w:rsidRPr="00E476C6" w:rsidRDefault="0078512D" w:rsidP="00E476C6">
            <w:pPr>
              <w:widowControl w:val="0"/>
              <w:tabs>
                <w:tab w:val="left" w:pos="4539"/>
              </w:tabs>
              <w:jc w:val="right"/>
              <w:rPr>
                <w:rFonts w:ascii="GHEA Grapalat" w:hAnsi="GHEA Grapalat" w:cs="Sylfaen"/>
                <w:sz w:val="22"/>
              </w:rPr>
            </w:pPr>
            <w:r w:rsidRPr="00E476C6">
              <w:rPr>
                <w:rFonts w:ascii="GHEA Grapalat" w:hAnsi="GHEA Grapalat"/>
                <w:sz w:val="22"/>
              </w:rPr>
              <w:t>М. П.</w:t>
            </w:r>
          </w:p>
        </w:tc>
      </w:tr>
      <w:tr w:rsidR="00D819A8" w:rsidRPr="00E476C6" w:rsidTr="00DB3179">
        <w:trPr>
          <w:trHeight w:val="2194"/>
        </w:trPr>
        <w:tc>
          <w:tcPr>
            <w:tcW w:w="5326" w:type="dxa"/>
            <w:tcBorders>
              <w:top w:val="single" w:sz="4" w:space="0" w:color="auto"/>
              <w:left w:val="single" w:sz="4" w:space="0" w:color="auto"/>
              <w:right w:val="single" w:sz="4" w:space="0" w:color="auto"/>
            </w:tcBorders>
            <w:noWrap/>
            <w:vAlign w:val="bottom"/>
          </w:tcPr>
          <w:p w:rsidR="0078512D" w:rsidRPr="00E476C6" w:rsidRDefault="0078512D" w:rsidP="00E476C6">
            <w:pPr>
              <w:widowControl w:val="0"/>
              <w:rPr>
                <w:rFonts w:ascii="GHEA Grapalat" w:hAnsi="GHEA Grapalat" w:cs="Tahoma"/>
                <w:sz w:val="22"/>
              </w:rPr>
            </w:pPr>
            <w:r w:rsidRPr="00E476C6">
              <w:rPr>
                <w:rFonts w:ascii="GHEA Grapalat" w:hAnsi="GHEA Grapalat"/>
                <w:sz w:val="22"/>
              </w:rPr>
              <w:t>24.а.</w:t>
            </w:r>
            <w:r w:rsidRPr="00E476C6">
              <w:rPr>
                <w:rFonts w:ascii="GHEA Grapalat" w:hAnsi="GHEA Grapalat"/>
                <w:sz w:val="22"/>
              </w:rPr>
              <w:tab/>
              <w:t xml:space="preserve"> Обслуживающая бенефициара финансовая организация </w:t>
            </w:r>
          </w:p>
          <w:p w:rsidR="0078512D" w:rsidRPr="00E476C6" w:rsidRDefault="0078512D" w:rsidP="00E476C6">
            <w:pPr>
              <w:widowControl w:val="0"/>
              <w:rPr>
                <w:rFonts w:ascii="GHEA Grapalat" w:hAnsi="GHEA Grapalat"/>
                <w:sz w:val="22"/>
              </w:rPr>
            </w:pPr>
          </w:p>
          <w:p w:rsidR="0078512D" w:rsidRPr="00E476C6" w:rsidRDefault="0078512D" w:rsidP="00E476C6">
            <w:pPr>
              <w:widowControl w:val="0"/>
              <w:jc w:val="right"/>
              <w:rPr>
                <w:rFonts w:ascii="GHEA Grapalat" w:hAnsi="GHEA Grapalat" w:cs="Tahoma"/>
                <w:sz w:val="22"/>
              </w:rPr>
            </w:pPr>
            <w:r w:rsidRPr="00E476C6">
              <w:rPr>
                <w:rFonts w:ascii="GHEA Grapalat" w:hAnsi="GHEA Grapalat"/>
                <w:sz w:val="22"/>
              </w:rPr>
              <w:t>/____________________/</w:t>
            </w:r>
          </w:p>
          <w:p w:rsidR="0078512D" w:rsidRPr="00E476C6" w:rsidRDefault="0078512D" w:rsidP="00E476C6">
            <w:pPr>
              <w:widowControl w:val="0"/>
              <w:ind w:left="3828" w:right="13"/>
              <w:jc w:val="both"/>
              <w:rPr>
                <w:rFonts w:ascii="GHEA Grapalat" w:hAnsi="GHEA Grapalat" w:cs="Sylfaen"/>
                <w:sz w:val="22"/>
                <w:vertAlign w:val="superscript"/>
              </w:rPr>
            </w:pPr>
            <w:r w:rsidRPr="00E476C6">
              <w:rPr>
                <w:rFonts w:ascii="GHEA Grapalat" w:hAnsi="GHEA Grapalat"/>
                <w:sz w:val="22"/>
                <w:vertAlign w:val="superscript"/>
              </w:rPr>
              <w:t>подпись/</w:t>
            </w:r>
          </w:p>
          <w:p w:rsidR="0078512D" w:rsidRPr="00E476C6" w:rsidRDefault="0078512D" w:rsidP="00E476C6">
            <w:pPr>
              <w:widowControl w:val="0"/>
              <w:rPr>
                <w:rFonts w:ascii="GHEA Grapalat" w:hAnsi="GHEA Grapalat" w:cs="Tahoma"/>
                <w:sz w:val="22"/>
              </w:rPr>
            </w:pPr>
          </w:p>
          <w:p w:rsidR="0078512D" w:rsidRPr="00E476C6" w:rsidRDefault="0078512D" w:rsidP="00E476C6">
            <w:pPr>
              <w:widowControl w:val="0"/>
              <w:rPr>
                <w:rFonts w:ascii="GHEA Grapalat" w:hAnsi="GHEA Grapalat" w:cs="Arial"/>
                <w:sz w:val="22"/>
              </w:rPr>
            </w:pPr>
          </w:p>
        </w:tc>
        <w:tc>
          <w:tcPr>
            <w:tcW w:w="5060" w:type="dxa"/>
            <w:tcBorders>
              <w:top w:val="single" w:sz="4" w:space="0" w:color="auto"/>
              <w:left w:val="nil"/>
              <w:right w:val="single" w:sz="4" w:space="0" w:color="auto"/>
            </w:tcBorders>
            <w:noWrap/>
          </w:tcPr>
          <w:p w:rsidR="0078512D" w:rsidRPr="00E476C6" w:rsidRDefault="0078512D" w:rsidP="00E476C6">
            <w:pPr>
              <w:widowControl w:val="0"/>
              <w:rPr>
                <w:rFonts w:ascii="GHEA Grapalat" w:hAnsi="GHEA Grapalat" w:cs="Tahoma"/>
                <w:sz w:val="22"/>
              </w:rPr>
            </w:pPr>
            <w:r w:rsidRPr="00E476C6">
              <w:rPr>
                <w:rFonts w:ascii="GHEA Grapalat" w:hAnsi="GHEA Grapalat"/>
                <w:sz w:val="22"/>
              </w:rPr>
              <w:t>23.а.</w:t>
            </w:r>
            <w:r w:rsidRPr="00E476C6">
              <w:rPr>
                <w:rFonts w:ascii="GHEA Grapalat" w:hAnsi="GHEA Grapalat"/>
                <w:sz w:val="22"/>
              </w:rPr>
              <w:tab/>
              <w:t xml:space="preserve"> Обслуживающая плательщика финансовая организация </w:t>
            </w:r>
          </w:p>
          <w:p w:rsidR="0078512D" w:rsidRPr="00E476C6" w:rsidRDefault="0078512D" w:rsidP="00E476C6">
            <w:pPr>
              <w:widowControl w:val="0"/>
              <w:rPr>
                <w:rFonts w:ascii="GHEA Grapalat" w:hAnsi="GHEA Grapalat" w:cs="Tahoma"/>
                <w:sz w:val="22"/>
              </w:rPr>
            </w:pPr>
          </w:p>
          <w:p w:rsidR="0078512D" w:rsidRPr="00E476C6" w:rsidRDefault="0078512D" w:rsidP="00E476C6">
            <w:pPr>
              <w:widowControl w:val="0"/>
              <w:jc w:val="right"/>
              <w:rPr>
                <w:rFonts w:ascii="GHEA Grapalat" w:hAnsi="GHEA Grapalat" w:cs="Tahoma"/>
                <w:sz w:val="22"/>
              </w:rPr>
            </w:pPr>
            <w:r w:rsidRPr="00E476C6">
              <w:rPr>
                <w:rFonts w:ascii="GHEA Grapalat" w:hAnsi="GHEA Grapalat"/>
                <w:sz w:val="22"/>
              </w:rPr>
              <w:t>/____________________/</w:t>
            </w:r>
          </w:p>
          <w:p w:rsidR="0078512D" w:rsidRPr="00E476C6" w:rsidRDefault="0078512D" w:rsidP="00E476C6">
            <w:pPr>
              <w:widowControl w:val="0"/>
              <w:ind w:right="983"/>
              <w:jc w:val="right"/>
              <w:rPr>
                <w:rFonts w:ascii="GHEA Grapalat" w:hAnsi="GHEA Grapalat" w:cs="Sylfaen"/>
                <w:sz w:val="22"/>
                <w:vertAlign w:val="superscript"/>
              </w:rPr>
            </w:pPr>
            <w:r w:rsidRPr="00E476C6">
              <w:rPr>
                <w:rFonts w:ascii="GHEA Grapalat" w:hAnsi="GHEA Grapalat"/>
                <w:sz w:val="22"/>
                <w:vertAlign w:val="superscript"/>
              </w:rPr>
              <w:t>/подпись/</w:t>
            </w:r>
          </w:p>
          <w:p w:rsidR="0078512D" w:rsidRPr="00E476C6" w:rsidRDefault="0078512D" w:rsidP="00E476C6">
            <w:pPr>
              <w:widowControl w:val="0"/>
              <w:rPr>
                <w:rFonts w:ascii="GHEA Grapalat" w:hAnsi="GHEA Grapalat" w:cs="Arial"/>
                <w:sz w:val="22"/>
              </w:rPr>
            </w:pPr>
          </w:p>
        </w:tc>
      </w:tr>
      <w:tr w:rsidR="00F84C64" w:rsidRPr="00E476C6" w:rsidTr="00DB3179">
        <w:trPr>
          <w:trHeight w:val="87"/>
        </w:trPr>
        <w:tc>
          <w:tcPr>
            <w:tcW w:w="5326" w:type="dxa"/>
            <w:tcBorders>
              <w:top w:val="nil"/>
              <w:left w:val="single" w:sz="4" w:space="0" w:color="auto"/>
              <w:bottom w:val="single" w:sz="4" w:space="0" w:color="auto"/>
              <w:right w:val="single" w:sz="4" w:space="0" w:color="auto"/>
            </w:tcBorders>
            <w:noWrap/>
            <w:vAlign w:val="bottom"/>
          </w:tcPr>
          <w:p w:rsidR="0078512D" w:rsidRPr="00E476C6" w:rsidRDefault="0078512D" w:rsidP="00E476C6">
            <w:pPr>
              <w:widowControl w:val="0"/>
              <w:rPr>
                <w:rFonts w:ascii="GHEA Grapalat" w:hAnsi="GHEA Grapalat"/>
                <w:sz w:val="22"/>
              </w:rPr>
            </w:pPr>
            <w:r w:rsidRPr="00E476C6">
              <w:rPr>
                <w:rFonts w:ascii="GHEA Grapalat" w:hAnsi="GHEA Grapalat"/>
                <w:sz w:val="22"/>
              </w:rPr>
              <w:t>24.б.</w:t>
            </w:r>
            <w:r w:rsidRPr="00E476C6">
              <w:rPr>
                <w:rFonts w:ascii="GHEA Grapalat" w:hAnsi="GHEA Grapalat"/>
                <w:sz w:val="22"/>
              </w:rPr>
              <w:tab/>
            </w:r>
          </w:p>
          <w:p w:rsidR="0078512D" w:rsidRPr="00E476C6" w:rsidRDefault="0078512D" w:rsidP="00E476C6">
            <w:pPr>
              <w:widowControl w:val="0"/>
              <w:jc w:val="right"/>
              <w:rPr>
                <w:rFonts w:ascii="GHEA Grapalat" w:hAnsi="GHEA Grapalat" w:cs="Sylfaen"/>
                <w:sz w:val="22"/>
              </w:rPr>
            </w:pPr>
            <w:r w:rsidRPr="00E476C6">
              <w:rPr>
                <w:rFonts w:ascii="GHEA Grapalat" w:hAnsi="GHEA Grapalat"/>
                <w:sz w:val="22"/>
              </w:rPr>
              <w:t>М. П.</w:t>
            </w:r>
          </w:p>
          <w:p w:rsidR="0078512D" w:rsidRPr="00E476C6" w:rsidRDefault="0078512D" w:rsidP="00E476C6">
            <w:pPr>
              <w:widowControl w:val="0"/>
              <w:rPr>
                <w:rFonts w:ascii="GHEA Grapalat" w:hAnsi="GHEA Grapalat" w:cs="Sylfaen"/>
                <w:sz w:val="22"/>
              </w:rPr>
            </w:pPr>
          </w:p>
          <w:p w:rsidR="0078512D" w:rsidRPr="00E476C6" w:rsidRDefault="0078512D" w:rsidP="00E476C6">
            <w:pPr>
              <w:widowControl w:val="0"/>
              <w:ind w:right="155"/>
              <w:jc w:val="right"/>
              <w:rPr>
                <w:rFonts w:ascii="GHEA Grapalat" w:hAnsi="GHEA Grapalat" w:cs="Sylfaen"/>
                <w:sz w:val="22"/>
                <w:lang w:val="en-US"/>
              </w:rPr>
            </w:pPr>
            <w:r w:rsidRPr="00E476C6">
              <w:rPr>
                <w:rFonts w:ascii="GHEA Grapalat" w:hAnsi="GHEA Grapalat"/>
                <w:sz w:val="22"/>
              </w:rPr>
              <w:t xml:space="preserve">24.в"___" ___ 20___ г. </w:t>
            </w:r>
          </w:p>
        </w:tc>
        <w:tc>
          <w:tcPr>
            <w:tcW w:w="5060" w:type="dxa"/>
            <w:tcBorders>
              <w:top w:val="nil"/>
              <w:left w:val="nil"/>
              <w:bottom w:val="single" w:sz="4" w:space="0" w:color="auto"/>
              <w:right w:val="single" w:sz="4" w:space="0" w:color="auto"/>
            </w:tcBorders>
            <w:noWrap/>
            <w:vAlign w:val="bottom"/>
          </w:tcPr>
          <w:p w:rsidR="0078512D" w:rsidRPr="00E476C6" w:rsidRDefault="0078512D" w:rsidP="00E476C6">
            <w:pPr>
              <w:widowControl w:val="0"/>
              <w:tabs>
                <w:tab w:val="left" w:pos="4554"/>
              </w:tabs>
              <w:rPr>
                <w:rFonts w:ascii="GHEA Grapalat" w:hAnsi="GHEA Grapalat"/>
                <w:sz w:val="22"/>
              </w:rPr>
            </w:pPr>
            <w:r w:rsidRPr="00E476C6">
              <w:rPr>
                <w:rFonts w:ascii="GHEA Grapalat" w:hAnsi="GHEA Grapalat"/>
                <w:sz w:val="22"/>
              </w:rPr>
              <w:t>23.б.</w:t>
            </w:r>
          </w:p>
          <w:p w:rsidR="0078512D" w:rsidRPr="00E476C6" w:rsidRDefault="0078512D" w:rsidP="00E476C6">
            <w:pPr>
              <w:widowControl w:val="0"/>
              <w:tabs>
                <w:tab w:val="left" w:pos="4554"/>
              </w:tabs>
              <w:jc w:val="right"/>
              <w:rPr>
                <w:rFonts w:ascii="GHEA Grapalat" w:hAnsi="GHEA Grapalat" w:cs="Sylfaen"/>
                <w:sz w:val="22"/>
              </w:rPr>
            </w:pPr>
            <w:r w:rsidRPr="00E476C6">
              <w:rPr>
                <w:rFonts w:ascii="GHEA Grapalat" w:hAnsi="GHEA Grapalat"/>
                <w:sz w:val="22"/>
              </w:rPr>
              <w:t>М. П.</w:t>
            </w:r>
          </w:p>
          <w:p w:rsidR="0078512D" w:rsidRPr="00E476C6" w:rsidRDefault="0078512D" w:rsidP="00E476C6">
            <w:pPr>
              <w:widowControl w:val="0"/>
              <w:rPr>
                <w:rFonts w:ascii="GHEA Grapalat" w:hAnsi="GHEA Grapalat"/>
                <w:sz w:val="22"/>
              </w:rPr>
            </w:pPr>
          </w:p>
          <w:p w:rsidR="0078512D" w:rsidRPr="00E476C6" w:rsidRDefault="0078512D" w:rsidP="00E476C6">
            <w:pPr>
              <w:widowControl w:val="0"/>
              <w:jc w:val="right"/>
              <w:rPr>
                <w:rFonts w:ascii="GHEA Grapalat" w:hAnsi="GHEA Grapalat" w:cs="Sylfaen"/>
                <w:sz w:val="22"/>
              </w:rPr>
            </w:pPr>
            <w:r w:rsidRPr="00E476C6">
              <w:rPr>
                <w:rFonts w:ascii="GHEA Grapalat" w:hAnsi="GHEA Grapalat"/>
                <w:sz w:val="22"/>
              </w:rPr>
              <w:t>23.в Дата исполнения: "___" ___ 20___г.</w:t>
            </w:r>
          </w:p>
        </w:tc>
      </w:tr>
    </w:tbl>
    <w:p w:rsidR="0078512D" w:rsidRPr="00E476C6" w:rsidRDefault="0078512D" w:rsidP="00E476C6">
      <w:pPr>
        <w:rPr>
          <w:rFonts w:ascii="GHEA Grapalat" w:hAnsi="GHEA Grapalat" w:cs="Sylfaen"/>
        </w:rPr>
      </w:pPr>
    </w:p>
    <w:p w:rsidR="00C3421C" w:rsidRPr="00E476C6" w:rsidRDefault="00C3421C" w:rsidP="00E476C6">
      <w:pPr>
        <w:rPr>
          <w:rFonts w:ascii="GHEA Grapalat" w:hAnsi="GHEA Grapalat" w:cs="Sylfaen"/>
        </w:rPr>
      </w:pPr>
      <w:r w:rsidRPr="00E476C6">
        <w:rPr>
          <w:rFonts w:ascii="GHEA Grapalat" w:hAnsi="GHEA Grapalat" w:cs="Sylfaen"/>
        </w:rPr>
        <w:t xml:space="preserve">*  </w:t>
      </w:r>
      <w:r w:rsidRPr="00E476C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476C6" w:rsidRDefault="00C3421C" w:rsidP="00E476C6">
      <w:pPr>
        <w:rPr>
          <w:rFonts w:ascii="GHEA Grapalat" w:hAnsi="GHEA Grapalat" w:cs="Sylfaen"/>
        </w:rPr>
      </w:pPr>
      <w:r w:rsidRPr="00E476C6">
        <w:rPr>
          <w:rFonts w:ascii="GHEA Grapalat" w:hAnsi="GHEA Grapalat" w:cs="Sylfaen"/>
        </w:rPr>
        <w:br w:type="page"/>
      </w:r>
    </w:p>
    <w:p w:rsidR="00C3421C" w:rsidRPr="00E476C6" w:rsidRDefault="00C3421C" w:rsidP="00E476C6">
      <w:pPr>
        <w:widowControl w:val="0"/>
        <w:spacing w:after="160"/>
        <w:ind w:left="567" w:right="565"/>
        <w:jc w:val="center"/>
        <w:rPr>
          <w:rFonts w:ascii="GHEA Grapalat" w:hAnsi="GHEA Grapalat"/>
          <w:b/>
        </w:rPr>
      </w:pPr>
      <w:r w:rsidRPr="00E476C6">
        <w:rPr>
          <w:rFonts w:ascii="GHEA Grapalat" w:hAnsi="GHEA Grapalat"/>
          <w:b/>
        </w:rPr>
        <w:lastRenderedPageBreak/>
        <w:t xml:space="preserve">Обязательные реквизиты платежного требования </w:t>
      </w:r>
      <w:r w:rsidRPr="00E476C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819A8" w:rsidRPr="00E476C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Наличие указанного поля/</w:t>
            </w:r>
          </w:p>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 xml:space="preserve">Требование о заполнении реквизита </w:t>
            </w:r>
          </w:p>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Сторона,</w:t>
            </w:r>
          </w:p>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 xml:space="preserve">заполняющая реквизит </w:t>
            </w:r>
          </w:p>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бенефициар или плательщик</w:t>
            </w:r>
          </w:p>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(в связи с процессом закупки)</w:t>
            </w:r>
          </w:p>
        </w:tc>
      </w:tr>
      <w:tr w:rsidR="00D819A8" w:rsidRPr="00E476C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b/>
                <w:sz w:val="18"/>
                <w:szCs w:val="18"/>
              </w:rPr>
            </w:pPr>
            <w:r w:rsidRPr="00E476C6">
              <w:rPr>
                <w:rFonts w:ascii="GHEA Grapalat" w:hAnsi="GHEA Grapalat"/>
                <w:b/>
                <w:sz w:val="18"/>
                <w:szCs w:val="18"/>
              </w:rPr>
              <w:t>5</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на документе заранее заполнено "Платежное требование"</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both"/>
              <w:rPr>
                <w:rFonts w:ascii="GHEA Grapalat" w:hAnsi="GHEA Grapalat"/>
                <w:sz w:val="18"/>
                <w:szCs w:val="18"/>
              </w:rPr>
            </w:pPr>
            <w:r w:rsidRPr="00E476C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бенефициаром при представлении платежного требования в банк плательщика</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both"/>
              <w:rPr>
                <w:rFonts w:ascii="GHEA Grapalat" w:hAnsi="GHEA Grapalat"/>
                <w:sz w:val="18"/>
                <w:szCs w:val="18"/>
              </w:rPr>
            </w:pPr>
            <w:r w:rsidRPr="00E476C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both"/>
              <w:rPr>
                <w:rFonts w:ascii="GHEA Grapalat" w:hAnsi="GHEA Grapalat"/>
                <w:sz w:val="18"/>
                <w:szCs w:val="18"/>
              </w:rPr>
            </w:pPr>
            <w:r w:rsidRPr="00E476C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 заполняется)</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плательщиком </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 заполняется и не применяется)</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В обязательном порядке заполняются слова "для обеспечения исполнения </w:t>
            </w:r>
            <w:r w:rsidRPr="00E476C6">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 xml:space="preserve">заранее заполняется бенефициаром — по </w:t>
            </w:r>
            <w:r w:rsidRPr="00E476C6">
              <w:rPr>
                <w:rFonts w:ascii="GHEA Grapalat" w:hAnsi="GHEA Grapalat"/>
                <w:sz w:val="18"/>
                <w:szCs w:val="18"/>
              </w:rPr>
              <w:lastRenderedPageBreak/>
              <w:t>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бенефициаром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Del="0010680B"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cs="Sylfaen"/>
                <w:sz w:val="18"/>
                <w:szCs w:val="18"/>
              </w:rPr>
            </w:pPr>
            <w:r w:rsidRPr="00E476C6">
              <w:rPr>
                <w:rFonts w:ascii="GHEA Grapalat" w:hAnsi="GHEA Grapalat"/>
                <w:sz w:val="18"/>
                <w:szCs w:val="18"/>
              </w:rPr>
              <w:t xml:space="preserve">обязательно </w:t>
            </w:r>
          </w:p>
          <w:p w:rsidR="00C3421C" w:rsidRPr="00E476C6" w:rsidRDefault="00C3421C" w:rsidP="00E476C6">
            <w:pPr>
              <w:widowControl w:val="0"/>
              <w:spacing w:after="120"/>
              <w:jc w:val="center"/>
              <w:rPr>
                <w:rFonts w:ascii="GHEA Grapalat" w:hAnsi="GHEA Grapalat" w:cs="Sylfaen"/>
                <w:sz w:val="18"/>
                <w:szCs w:val="18"/>
              </w:rPr>
            </w:pPr>
            <w:r w:rsidRPr="00E476C6">
              <w:rPr>
                <w:rFonts w:ascii="GHEA Grapalat" w:hAnsi="GHEA Grapalat"/>
                <w:sz w:val="18"/>
                <w:szCs w:val="18"/>
              </w:rPr>
              <w:t xml:space="preserve">заполняются слова "акцептованный платеж",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заранее заполняется бенефициаром </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бенефициаром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подписывается плательщиком или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проставляется электронная подпись плательщика</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при наличии печати, когда </w:t>
            </w:r>
            <w:r w:rsidRPr="00E476C6">
              <w:rPr>
                <w:rFonts w:ascii="GHEA Grapalat" w:hAnsi="GHEA Grapalat"/>
                <w:sz w:val="18"/>
                <w:szCs w:val="18"/>
              </w:rPr>
              <w:lastRenderedPageBreak/>
              <w:t>плательщик представляет Требование в бумажной форме</w:t>
            </w:r>
          </w:p>
          <w:p w:rsidR="00C3421C" w:rsidRPr="00E476C6" w:rsidRDefault="00C3421C" w:rsidP="00E476C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 xml:space="preserve">скрепляется печатью плательщика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при представлении в бумажной форме</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подписывается бенефициаром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скрепляется печатью бенефициара </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при представлении в банк в бумажной форме</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p>
        </w:tc>
      </w:tr>
      <w:tr w:rsidR="00FF3DE9"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C3421C" w:rsidRPr="00E476C6" w:rsidRDefault="00C3421C"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476C6" w:rsidRDefault="00C3421C" w:rsidP="00E476C6">
            <w:pPr>
              <w:widowControl w:val="0"/>
              <w:spacing w:after="120"/>
              <w:jc w:val="center"/>
              <w:rPr>
                <w:rFonts w:ascii="GHEA Grapalat" w:hAnsi="GHEA Grapalat"/>
                <w:sz w:val="18"/>
                <w:szCs w:val="18"/>
              </w:rPr>
            </w:pPr>
          </w:p>
        </w:tc>
      </w:tr>
    </w:tbl>
    <w:p w:rsidR="006C5154" w:rsidRPr="00E476C6" w:rsidRDefault="006C5154" w:rsidP="00E476C6">
      <w:pPr>
        <w:widowControl w:val="0"/>
        <w:spacing w:after="160"/>
        <w:ind w:firstLine="567"/>
        <w:jc w:val="right"/>
        <w:rPr>
          <w:rFonts w:ascii="GHEA Grapalat" w:hAnsi="GHEA Grapalat"/>
          <w:b/>
        </w:rPr>
      </w:pPr>
    </w:p>
    <w:p w:rsidR="00986620" w:rsidRPr="00E476C6" w:rsidRDefault="00986620" w:rsidP="00E476C6">
      <w:pPr>
        <w:rPr>
          <w:rFonts w:ascii="GHEA Grapalat" w:hAnsi="GHEA Grapalat"/>
          <w:i/>
          <w:sz w:val="22"/>
        </w:rPr>
      </w:pPr>
      <w:r w:rsidRPr="00E476C6">
        <w:rPr>
          <w:rFonts w:ascii="GHEA Grapalat" w:hAnsi="GHEA Grapalat"/>
          <w:i/>
          <w:sz w:val="22"/>
        </w:rPr>
        <w:br w:type="page"/>
      </w:r>
    </w:p>
    <w:p w:rsidR="000A214C" w:rsidRPr="00E476C6" w:rsidRDefault="000A214C" w:rsidP="00E476C6">
      <w:pPr>
        <w:widowControl w:val="0"/>
        <w:jc w:val="right"/>
        <w:rPr>
          <w:rFonts w:ascii="GHEA Grapalat" w:hAnsi="GHEA Grapalat" w:cs="GHEA Grapalat"/>
          <w:i/>
          <w:sz w:val="22"/>
        </w:rPr>
      </w:pPr>
      <w:r w:rsidRPr="00E476C6">
        <w:rPr>
          <w:rFonts w:ascii="GHEA Grapalat" w:hAnsi="GHEA Grapalat"/>
          <w:i/>
          <w:sz w:val="22"/>
        </w:rPr>
        <w:lastRenderedPageBreak/>
        <w:t>Приложение № 5.1</w:t>
      </w:r>
    </w:p>
    <w:p w:rsidR="000A214C" w:rsidRPr="00E476C6" w:rsidRDefault="000A214C" w:rsidP="00E476C6">
      <w:pPr>
        <w:widowControl w:val="0"/>
        <w:jc w:val="right"/>
        <w:rPr>
          <w:rFonts w:ascii="GHEA Grapalat" w:hAnsi="GHEA Grapalat" w:cs="GHEA Grapalat"/>
          <w:i/>
          <w:sz w:val="22"/>
        </w:rPr>
      </w:pPr>
      <w:r w:rsidRPr="00E476C6">
        <w:rPr>
          <w:rFonts w:ascii="GHEA Grapalat" w:hAnsi="GHEA Grapalat"/>
          <w:i/>
          <w:sz w:val="22"/>
        </w:rPr>
        <w:t xml:space="preserve">к Приглашению на </w:t>
      </w:r>
      <w:r w:rsidR="004C7BFD" w:rsidRPr="00E476C6">
        <w:rPr>
          <w:rFonts w:ascii="GHEA Grapalat" w:hAnsi="GHEA Grapalat"/>
          <w:i/>
          <w:sz w:val="22"/>
        </w:rPr>
        <w:t>открытый конкурс</w:t>
      </w:r>
      <w:r w:rsidRPr="00E476C6">
        <w:rPr>
          <w:rFonts w:ascii="GHEA Grapalat" w:hAnsi="GHEA Grapalat"/>
          <w:i/>
          <w:sz w:val="22"/>
        </w:rPr>
        <w:br/>
        <w:t xml:space="preserve">под кодом </w:t>
      </w:r>
      <w:r w:rsidR="00AE531D" w:rsidRPr="00E476C6">
        <w:rPr>
          <w:rFonts w:ascii="GHEA Grapalat" w:hAnsi="GHEA Grapalat"/>
          <w:b/>
          <w:i/>
          <w:sz w:val="22"/>
          <w:lang w:val="it-IT"/>
        </w:rPr>
        <w:t>ԿԴՄՀՀ-ԲՄԱՊՁԲ-22/3</w:t>
      </w:r>
    </w:p>
    <w:p w:rsidR="000A214C" w:rsidRPr="00E476C6" w:rsidRDefault="000A214C" w:rsidP="00E476C6">
      <w:pPr>
        <w:widowControl w:val="0"/>
        <w:jc w:val="center"/>
        <w:rPr>
          <w:rFonts w:ascii="GHEA Grapalat" w:hAnsi="GHEA Grapalat" w:cs="GHEA Grapalat"/>
          <w:b/>
          <w:sz w:val="22"/>
        </w:rPr>
      </w:pPr>
      <w:r w:rsidRPr="00E476C6">
        <w:rPr>
          <w:rFonts w:ascii="GHEA Grapalat" w:hAnsi="GHEA Grapalat"/>
          <w:b/>
          <w:sz w:val="22"/>
        </w:rPr>
        <w:t xml:space="preserve">СОГЛАШЕНИЕ О НЕУСТОЙКЕ </w:t>
      </w:r>
    </w:p>
    <w:p w:rsidR="000A214C" w:rsidRPr="00E476C6" w:rsidRDefault="000A214C" w:rsidP="00E476C6">
      <w:pPr>
        <w:widowControl w:val="0"/>
        <w:jc w:val="center"/>
        <w:rPr>
          <w:rFonts w:ascii="GHEA Grapalat" w:hAnsi="GHEA Grapalat" w:cs="GHEA Grapalat"/>
          <w:b/>
          <w:sz w:val="22"/>
        </w:rPr>
      </w:pPr>
      <w:r w:rsidRPr="00E476C6">
        <w:rPr>
          <w:rFonts w:ascii="GHEA Grapalat" w:hAnsi="GHEA Grapalat"/>
          <w:b/>
          <w:sz w:val="22"/>
        </w:rPr>
        <w:t>(обеспечение договора)</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A294D" w:rsidRPr="00E476C6" w:rsidTr="0042376A">
        <w:tc>
          <w:tcPr>
            <w:tcW w:w="4786" w:type="dxa"/>
          </w:tcPr>
          <w:p w:rsidR="000A214C" w:rsidRPr="00E476C6" w:rsidRDefault="000A214C" w:rsidP="00E476C6">
            <w:pPr>
              <w:widowControl w:val="0"/>
              <w:rPr>
                <w:rFonts w:ascii="GHEA Grapalat" w:hAnsi="GHEA Grapalat" w:cs="GHEA Grapalat"/>
                <w:b/>
                <w:sz w:val="22"/>
                <w:lang w:val="en-US"/>
              </w:rPr>
            </w:pPr>
            <w:r w:rsidRPr="00E476C6">
              <w:rPr>
                <w:rFonts w:ascii="GHEA Grapalat" w:hAnsi="GHEA Grapalat"/>
                <w:sz w:val="22"/>
              </w:rPr>
              <w:t>г. Ереван</w:t>
            </w:r>
          </w:p>
        </w:tc>
        <w:tc>
          <w:tcPr>
            <w:tcW w:w="4500" w:type="dxa"/>
          </w:tcPr>
          <w:p w:rsidR="000A214C" w:rsidRPr="00E476C6" w:rsidRDefault="000A214C" w:rsidP="00E476C6">
            <w:pPr>
              <w:widowControl w:val="0"/>
              <w:jc w:val="right"/>
              <w:rPr>
                <w:rFonts w:ascii="GHEA Grapalat" w:hAnsi="GHEA Grapalat" w:cs="GHEA Grapalat"/>
                <w:b/>
                <w:sz w:val="22"/>
              </w:rPr>
            </w:pPr>
            <w:r w:rsidRPr="00E476C6">
              <w:rPr>
                <w:rFonts w:ascii="GHEA Grapalat" w:hAnsi="GHEA Grapalat"/>
                <w:sz w:val="22"/>
              </w:rPr>
              <w:t>"</w:t>
            </w:r>
            <w:r w:rsidRPr="00E476C6">
              <w:rPr>
                <w:rFonts w:ascii="GHEA Grapalat" w:hAnsi="GHEA Grapalat"/>
                <w:sz w:val="22"/>
                <w:lang w:val="en-US"/>
              </w:rPr>
              <w:tab/>
            </w:r>
            <w:r w:rsidRPr="00E476C6">
              <w:rPr>
                <w:rFonts w:ascii="GHEA Grapalat" w:hAnsi="GHEA Grapalat"/>
                <w:sz w:val="22"/>
              </w:rPr>
              <w:t xml:space="preserve">" </w:t>
            </w:r>
            <w:r w:rsidRPr="00E476C6">
              <w:rPr>
                <w:rFonts w:ascii="GHEA Grapalat" w:hAnsi="GHEA Grapalat"/>
                <w:sz w:val="22"/>
                <w:lang w:val="en-US"/>
              </w:rPr>
              <w:tab/>
            </w:r>
            <w:r w:rsidRPr="00E476C6">
              <w:rPr>
                <w:rFonts w:ascii="GHEA Grapalat" w:hAnsi="GHEA Grapalat"/>
                <w:sz w:val="22"/>
              </w:rPr>
              <w:t>20</w:t>
            </w:r>
            <w:r w:rsidRPr="00E476C6">
              <w:rPr>
                <w:rFonts w:ascii="GHEA Grapalat" w:hAnsi="GHEA Grapalat"/>
                <w:sz w:val="22"/>
                <w:lang w:val="en-US"/>
              </w:rPr>
              <w:tab/>
            </w:r>
            <w:r w:rsidRPr="00E476C6">
              <w:rPr>
                <w:rFonts w:ascii="GHEA Grapalat" w:hAnsi="GHEA Grapalat"/>
                <w:sz w:val="22"/>
              </w:rPr>
              <w:t>г.</w:t>
            </w:r>
            <w:r w:rsidRPr="00E476C6">
              <w:rPr>
                <w:rStyle w:val="FootnoteReference"/>
                <w:rFonts w:ascii="GHEA Grapalat" w:hAnsi="GHEA Grapalat"/>
                <w:sz w:val="22"/>
              </w:rPr>
              <w:footnoteReference w:customMarkFollows="1" w:id="4"/>
              <w:t>**</w:t>
            </w:r>
          </w:p>
        </w:tc>
      </w:tr>
    </w:tbl>
    <w:p w:rsidR="0042376A" w:rsidRPr="00E476C6" w:rsidRDefault="0042376A" w:rsidP="00E476C6">
      <w:pPr>
        <w:widowControl w:val="0"/>
        <w:jc w:val="both"/>
        <w:rPr>
          <w:rFonts w:ascii="GHEA Grapalat" w:hAnsi="GHEA Grapalat"/>
          <w:sz w:val="22"/>
        </w:rPr>
      </w:pPr>
    </w:p>
    <w:p w:rsidR="000A214C" w:rsidRPr="00E476C6" w:rsidRDefault="000A214C" w:rsidP="00E476C6">
      <w:pPr>
        <w:widowControl w:val="0"/>
        <w:ind w:firstLine="708"/>
        <w:jc w:val="both"/>
        <w:rPr>
          <w:rFonts w:ascii="GHEA Grapalat" w:hAnsi="GHEA Grapalat"/>
          <w:sz w:val="22"/>
        </w:rPr>
      </w:pPr>
      <w:r w:rsidRPr="00E476C6">
        <w:rPr>
          <w:rFonts w:ascii="GHEA Grapalat" w:hAnsi="GHEA Grapalat"/>
          <w:sz w:val="22"/>
        </w:rPr>
        <w:t>_____</w:t>
      </w:r>
      <w:r w:rsidR="0042376A" w:rsidRPr="00E476C6">
        <w:rPr>
          <w:rFonts w:ascii="GHEA Grapalat" w:hAnsi="GHEA Grapalat"/>
          <w:sz w:val="22"/>
          <w:vertAlign w:val="superscript"/>
        </w:rPr>
        <w:t>наименование Компании</w:t>
      </w:r>
      <w:r w:rsidRPr="00E476C6">
        <w:rPr>
          <w:rFonts w:ascii="GHEA Grapalat" w:hAnsi="GHEA Grapalat"/>
          <w:sz w:val="22"/>
        </w:rPr>
        <w:t>_____, в лице директора Компании,</w:t>
      </w:r>
      <w:r w:rsidR="0042376A" w:rsidRPr="00E476C6">
        <w:rPr>
          <w:rFonts w:ascii="GHEA Grapalat" w:hAnsi="GHEA Grapalat"/>
          <w:sz w:val="22"/>
        </w:rPr>
        <w:t xml:space="preserve"> </w:t>
      </w:r>
      <w:r w:rsidRPr="00E476C6">
        <w:rPr>
          <w:rFonts w:ascii="GHEA Grapalat" w:hAnsi="GHEA Grapalat"/>
          <w:sz w:val="22"/>
        </w:rPr>
        <w:t>______</w:t>
      </w:r>
      <w:r w:rsidR="0042376A" w:rsidRPr="00E476C6">
        <w:rPr>
          <w:rFonts w:ascii="GHEA Grapalat" w:hAnsi="GHEA Grapalat"/>
          <w:sz w:val="22"/>
          <w:vertAlign w:val="superscript"/>
        </w:rPr>
        <w:t>имя, фамилия, паспортные данные директора компании</w:t>
      </w:r>
      <w:r w:rsidRPr="00E476C6">
        <w:rPr>
          <w:rFonts w:ascii="GHEA Grapalat" w:hAnsi="GHEA Grapalat"/>
          <w:sz w:val="22"/>
        </w:rPr>
        <w:t>_______</w:t>
      </w:r>
      <w:r w:rsidR="0042376A" w:rsidRPr="00E476C6">
        <w:rPr>
          <w:rFonts w:ascii="GHEA Grapalat" w:hAnsi="GHEA Grapalat"/>
          <w:sz w:val="22"/>
        </w:rPr>
        <w:t xml:space="preserve"> </w:t>
      </w:r>
      <w:r w:rsidRPr="00E476C6">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409D9" w:rsidRPr="00E476C6" w:rsidRDefault="00E409D9" w:rsidP="00E476C6">
      <w:pPr>
        <w:widowControl w:val="0"/>
        <w:jc w:val="both"/>
        <w:rPr>
          <w:rFonts w:ascii="GHEA Grapalat" w:hAnsi="GHEA Grapalat" w:cs="GHEA Grapalat"/>
          <w:sz w:val="22"/>
        </w:rPr>
      </w:pPr>
    </w:p>
    <w:p w:rsidR="000A214C" w:rsidRPr="00E476C6" w:rsidRDefault="000A214C" w:rsidP="00E476C6">
      <w:pPr>
        <w:widowControl w:val="0"/>
        <w:jc w:val="center"/>
        <w:rPr>
          <w:rFonts w:ascii="GHEA Grapalat" w:hAnsi="GHEA Grapalat" w:cs="GHEA Grapalat"/>
          <w:b/>
          <w:bCs/>
          <w:sz w:val="22"/>
        </w:rPr>
      </w:pPr>
      <w:r w:rsidRPr="00E476C6">
        <w:rPr>
          <w:rFonts w:ascii="GHEA Grapalat" w:hAnsi="GHEA Grapalat"/>
          <w:b/>
          <w:sz w:val="22"/>
        </w:rPr>
        <w:t>1. Предмет соглашения</w:t>
      </w:r>
    </w:p>
    <w:p w:rsidR="000A214C" w:rsidRPr="00E476C6" w:rsidRDefault="006C5154" w:rsidP="00E476C6">
      <w:pPr>
        <w:widowControl w:val="0"/>
        <w:tabs>
          <w:tab w:val="left" w:pos="567"/>
          <w:tab w:val="left" w:pos="900"/>
        </w:tabs>
        <w:ind w:firstLine="540"/>
        <w:jc w:val="both"/>
        <w:rPr>
          <w:rFonts w:ascii="GHEA Grapalat" w:hAnsi="GHEA Grapalat" w:cs="GHEA Grapalat"/>
          <w:spacing w:val="-6"/>
          <w:sz w:val="22"/>
        </w:rPr>
      </w:pPr>
      <w:r w:rsidRPr="00E476C6">
        <w:rPr>
          <w:rFonts w:ascii="GHEA Grapalat" w:hAnsi="GHEA Grapalat"/>
          <w:sz w:val="22"/>
        </w:rPr>
        <w:tab/>
      </w:r>
      <w:r w:rsidR="000A214C" w:rsidRPr="00E476C6">
        <w:rPr>
          <w:rFonts w:ascii="GHEA Grapalat" w:hAnsi="GHEA Grapalat"/>
          <w:sz w:val="22"/>
        </w:rPr>
        <w:t>1</w:t>
      </w:r>
      <w:r w:rsidR="000A214C" w:rsidRPr="00E476C6">
        <w:rPr>
          <w:rFonts w:ascii="GHEA Grapalat" w:hAnsi="GHEA Grapalat"/>
          <w:spacing w:val="-6"/>
          <w:sz w:val="22"/>
        </w:rPr>
        <w:t>.1.</w:t>
      </w:r>
      <w:r w:rsidR="000A214C" w:rsidRPr="00E476C6">
        <w:rPr>
          <w:rFonts w:ascii="GHEA Grapalat" w:hAnsi="GHEA Grapalat"/>
          <w:spacing w:val="-6"/>
          <w:sz w:val="22"/>
        </w:rPr>
        <w:tab/>
        <w:t xml:space="preserve">Компания участвует в организованной </w:t>
      </w:r>
      <w:r w:rsidR="0042706C" w:rsidRPr="00E476C6">
        <w:rPr>
          <w:rFonts w:ascii="GHEA Grapalat" w:hAnsi="GHEA Grapalat"/>
          <w:spacing w:val="-6"/>
          <w:sz w:val="22"/>
        </w:rPr>
        <w:t>ГНКО “Спортивно-концертный комплекс имени Карена Демирчяна”</w:t>
      </w:r>
      <w:r w:rsidRPr="00E476C6">
        <w:rPr>
          <w:rFonts w:ascii="GHEA Grapalat" w:hAnsi="GHEA Grapalat"/>
          <w:spacing w:val="-6"/>
          <w:sz w:val="22"/>
        </w:rPr>
        <w:t xml:space="preserve"> </w:t>
      </w:r>
      <w:r w:rsidR="000A214C" w:rsidRPr="00E476C6">
        <w:rPr>
          <w:rFonts w:ascii="GHEA Grapalat" w:hAnsi="GHEA Grapalat"/>
          <w:spacing w:val="-6"/>
          <w:sz w:val="22"/>
        </w:rPr>
        <w:t xml:space="preserve">(далее — Заказчик) </w:t>
      </w:r>
      <w:r w:rsidR="000A214C" w:rsidRPr="00E476C6">
        <w:rPr>
          <w:rFonts w:ascii="GHEA Grapalat" w:hAnsi="GHEA Grapalat"/>
          <w:sz w:val="22"/>
        </w:rPr>
        <w:t xml:space="preserve">процедуре закупок под кодом </w:t>
      </w:r>
      <w:r w:rsidR="00AE531D" w:rsidRPr="00E476C6">
        <w:rPr>
          <w:rFonts w:ascii="GHEA Grapalat" w:hAnsi="GHEA Grapalat"/>
          <w:sz w:val="22"/>
          <w:lang w:val="hy-AM"/>
        </w:rPr>
        <w:t>ԿԴՄՀՀ-ԲՄԱՊՁԲ-22/3</w:t>
      </w:r>
      <w:r w:rsidR="000A214C" w:rsidRPr="00E476C6">
        <w:rPr>
          <w:rFonts w:ascii="GHEA Grapalat" w:hAnsi="GHEA Grapalat"/>
          <w:sz w:val="22"/>
        </w:rPr>
        <w:t>.</w:t>
      </w:r>
    </w:p>
    <w:p w:rsidR="000A214C" w:rsidRPr="00E476C6" w:rsidRDefault="000A214C" w:rsidP="00E476C6">
      <w:pPr>
        <w:tabs>
          <w:tab w:val="left" w:pos="900"/>
        </w:tabs>
        <w:ind w:firstLine="540"/>
        <w:rPr>
          <w:rFonts w:ascii="GHEA Grapalat" w:hAnsi="GHEA Grapalat" w:cs="GHEA Grapalat"/>
          <w:sz w:val="22"/>
        </w:rPr>
      </w:pPr>
      <w:r w:rsidRPr="00E476C6">
        <w:rPr>
          <w:rFonts w:ascii="GHEA Grapalat" w:hAnsi="GHEA Grapalat"/>
          <w:sz w:val="22"/>
        </w:rPr>
        <w:t>1.2.</w:t>
      </w:r>
      <w:r w:rsidRPr="00E476C6">
        <w:rPr>
          <w:rFonts w:ascii="GHEA Grapalat" w:hAnsi="GHEA Grapalat"/>
          <w:sz w:val="22"/>
        </w:rPr>
        <w:tab/>
        <w:t>В качестве обеспечения исполнения договора, заключаемого в</w:t>
      </w:r>
      <w:r w:rsidRPr="00E476C6">
        <w:rPr>
          <w:rFonts w:ascii="Courier New" w:hAnsi="Courier New" w:cs="Courier New"/>
          <w:sz w:val="22"/>
          <w:lang w:val="en-US"/>
        </w:rPr>
        <w:t> </w:t>
      </w:r>
      <w:r w:rsidRPr="00E476C6">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1.3.</w:t>
      </w:r>
      <w:r w:rsidRPr="00E476C6">
        <w:rPr>
          <w:rFonts w:ascii="GHEA Grapalat" w:hAnsi="GHEA Grapalat"/>
          <w:sz w:val="22"/>
        </w:rPr>
        <w:tab/>
        <w:t>Подписав платежное требование (далее — Требование), прилагаемое к</w:t>
      </w:r>
      <w:r w:rsidRPr="00E476C6">
        <w:rPr>
          <w:sz w:val="22"/>
          <w:lang w:val="en-US"/>
        </w:rPr>
        <w:t> </w:t>
      </w:r>
      <w:r w:rsidRPr="00E476C6">
        <w:rPr>
          <w:rFonts w:ascii="GHEA Grapalat" w:hAnsi="GHEA Grapalat"/>
          <w:sz w:val="22"/>
        </w:rPr>
        <w:t xml:space="preserve">настоящему Соглашению о неустойке, Компания безотзывно соглашается, что: </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а)</w:t>
      </w:r>
      <w:r w:rsidRPr="00E476C6">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б)</w:t>
      </w:r>
      <w:r w:rsidRPr="00E476C6">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в)</w:t>
      </w:r>
      <w:r w:rsidRPr="00E476C6">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г)</w:t>
      </w:r>
      <w:r w:rsidRPr="00E476C6">
        <w:rPr>
          <w:rFonts w:ascii="GHEA Grapalat" w:hAnsi="GHEA Grapalat"/>
          <w:sz w:val="22"/>
        </w:rPr>
        <w:tab/>
        <w:t>Компания подтверждает, что акцептовала Требование в полном размере суммы неустойки.</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д)</w:t>
      </w:r>
      <w:r w:rsidRPr="00E476C6">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1.5.</w:t>
      </w:r>
      <w:r w:rsidRPr="00E476C6">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476C6">
        <w:rPr>
          <w:rFonts w:ascii="Courier New" w:hAnsi="Courier New" w:cs="Courier New"/>
          <w:sz w:val="22"/>
          <w:lang w:val="en-US"/>
        </w:rPr>
        <w:t> </w:t>
      </w:r>
      <w:r w:rsidRPr="00E476C6">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1.6.</w:t>
      </w:r>
      <w:r w:rsidRPr="00E476C6">
        <w:rPr>
          <w:rFonts w:ascii="GHEA Grapalat" w:hAnsi="GHEA Grapalat"/>
          <w:sz w:val="22"/>
        </w:rPr>
        <w:tab/>
        <w:t>Заказчик может представить в Банк-плательщик иные дополнительные документы.</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1.7. Банк не несет какой-либо ответственности за риски (понесенные</w:t>
      </w:r>
      <w:r w:rsidRPr="00E476C6">
        <w:rPr>
          <w:rFonts w:ascii="Courier New" w:hAnsi="Courier New" w:cs="Courier New"/>
          <w:sz w:val="22"/>
          <w:lang w:val="en-US"/>
        </w:rPr>
        <w:t> </w:t>
      </w:r>
      <w:r w:rsidRPr="00E476C6">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E476C6">
        <w:rPr>
          <w:rFonts w:ascii="Courier New" w:hAnsi="Courier New" w:cs="Courier New"/>
          <w:sz w:val="22"/>
          <w:lang w:val="en-US"/>
        </w:rPr>
        <w:t> </w:t>
      </w:r>
      <w:r w:rsidRPr="00E476C6">
        <w:rPr>
          <w:rFonts w:ascii="GHEA Grapalat" w:hAnsi="GHEA Grapalat"/>
          <w:sz w:val="22"/>
        </w:rPr>
        <w:t>Требовании. Банк не обязан проверять факты нарушения Компанией условий договора.</w:t>
      </w:r>
    </w:p>
    <w:p w:rsidR="000A214C" w:rsidRPr="00E476C6" w:rsidRDefault="000A214C" w:rsidP="00E476C6">
      <w:pPr>
        <w:widowControl w:val="0"/>
        <w:tabs>
          <w:tab w:val="left" w:pos="900"/>
          <w:tab w:val="left" w:pos="1134"/>
        </w:tabs>
        <w:ind w:firstLine="540"/>
        <w:jc w:val="both"/>
        <w:rPr>
          <w:rFonts w:ascii="GHEA Grapalat" w:hAnsi="GHEA Grapalat" w:cs="GHEA Grapalat"/>
          <w:sz w:val="22"/>
        </w:rPr>
      </w:pPr>
      <w:r w:rsidRPr="00E476C6">
        <w:rPr>
          <w:rFonts w:ascii="GHEA Grapalat" w:hAnsi="GHEA Grapalat"/>
          <w:sz w:val="22"/>
        </w:rPr>
        <w:t>1.8.</w:t>
      </w:r>
      <w:r w:rsidRPr="00E476C6">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E476C6" w:rsidRDefault="000A214C" w:rsidP="00E476C6">
      <w:pPr>
        <w:widowControl w:val="0"/>
        <w:tabs>
          <w:tab w:val="left" w:pos="900"/>
          <w:tab w:val="left" w:pos="1134"/>
        </w:tabs>
        <w:ind w:firstLine="540"/>
        <w:jc w:val="both"/>
        <w:rPr>
          <w:rFonts w:ascii="GHEA Grapalat" w:hAnsi="GHEA Grapalat"/>
          <w:sz w:val="22"/>
        </w:rPr>
      </w:pPr>
      <w:r w:rsidRPr="00E476C6">
        <w:rPr>
          <w:rFonts w:ascii="GHEA Grapalat" w:hAnsi="GHEA Grapalat"/>
          <w:sz w:val="22"/>
        </w:rPr>
        <w:t>1.9.</w:t>
      </w:r>
      <w:r w:rsidRPr="00E476C6">
        <w:rPr>
          <w:rFonts w:ascii="GHEA Grapalat" w:hAnsi="GHEA Grapalat"/>
          <w:sz w:val="22"/>
        </w:rPr>
        <w:tab/>
        <w:t>В случае если в течение десяти рабочих дней после представления в</w:t>
      </w:r>
      <w:r w:rsidRPr="00E476C6">
        <w:rPr>
          <w:rFonts w:ascii="Courier New" w:hAnsi="Courier New" w:cs="Courier New"/>
          <w:sz w:val="22"/>
          <w:lang w:val="en-US"/>
        </w:rPr>
        <w:t> </w:t>
      </w:r>
      <w:r w:rsidRPr="00E476C6">
        <w:rPr>
          <w:rFonts w:ascii="GHEA Grapalat" w:hAnsi="GHEA Grapalat"/>
          <w:sz w:val="22"/>
        </w:rPr>
        <w:t xml:space="preserve">Банк настоящего </w:t>
      </w:r>
      <w:r w:rsidRPr="00E476C6">
        <w:rPr>
          <w:rFonts w:ascii="GHEA Grapalat" w:hAnsi="GHEA Grapalat"/>
          <w:sz w:val="22"/>
        </w:rPr>
        <w:lastRenderedPageBreak/>
        <w:t>Соглашения и прилагаемого Требования по независящим от</w:t>
      </w:r>
      <w:r w:rsidRPr="00E476C6">
        <w:rPr>
          <w:rFonts w:ascii="Courier New" w:hAnsi="Courier New" w:cs="Courier New"/>
          <w:sz w:val="22"/>
          <w:lang w:val="en-US"/>
        </w:rPr>
        <w:t> </w:t>
      </w:r>
      <w:r w:rsidRPr="00E476C6">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476C6">
        <w:rPr>
          <w:rFonts w:ascii="Courier New" w:hAnsi="Courier New" w:cs="Courier New"/>
          <w:sz w:val="22"/>
          <w:lang w:val="en-US"/>
        </w:rPr>
        <w:t> </w:t>
      </w:r>
      <w:r w:rsidRPr="00E476C6">
        <w:rPr>
          <w:rFonts w:ascii="GHEA Grapalat" w:hAnsi="GHEA Grapalat"/>
          <w:sz w:val="22"/>
        </w:rPr>
        <w:t>неуплатой.</w:t>
      </w:r>
    </w:p>
    <w:p w:rsidR="0042376A" w:rsidRPr="00E476C6" w:rsidRDefault="0042376A" w:rsidP="00E476C6">
      <w:pPr>
        <w:widowControl w:val="0"/>
        <w:tabs>
          <w:tab w:val="left" w:pos="900"/>
          <w:tab w:val="left" w:pos="1134"/>
        </w:tabs>
        <w:ind w:firstLine="540"/>
        <w:jc w:val="both"/>
        <w:rPr>
          <w:rFonts w:ascii="GHEA Grapalat" w:hAnsi="GHEA Grapalat" w:cs="GHEA Grapalat"/>
          <w:sz w:val="22"/>
        </w:rPr>
      </w:pPr>
    </w:p>
    <w:p w:rsidR="000A214C" w:rsidRPr="00E476C6" w:rsidRDefault="000A214C" w:rsidP="00E476C6">
      <w:pPr>
        <w:widowControl w:val="0"/>
        <w:jc w:val="center"/>
        <w:rPr>
          <w:rFonts w:ascii="GHEA Grapalat" w:hAnsi="GHEA Grapalat" w:cs="GHEA Grapalat"/>
          <w:b/>
          <w:bCs/>
          <w:sz w:val="22"/>
        </w:rPr>
      </w:pPr>
      <w:r w:rsidRPr="00E476C6">
        <w:rPr>
          <w:rFonts w:ascii="GHEA Grapalat" w:hAnsi="GHEA Grapalat"/>
          <w:b/>
          <w:sz w:val="22"/>
        </w:rPr>
        <w:t>2. Иные условия</w:t>
      </w:r>
    </w:p>
    <w:p w:rsidR="00FE75E6" w:rsidRPr="00E476C6" w:rsidRDefault="000A214C" w:rsidP="00E476C6">
      <w:pPr>
        <w:widowControl w:val="0"/>
        <w:tabs>
          <w:tab w:val="left" w:pos="1134"/>
        </w:tabs>
        <w:ind w:firstLine="567"/>
        <w:jc w:val="both"/>
        <w:rPr>
          <w:rFonts w:ascii="GHEA Grapalat" w:hAnsi="GHEA Grapalat"/>
          <w:sz w:val="22"/>
        </w:rPr>
      </w:pPr>
      <w:r w:rsidRPr="00E476C6">
        <w:rPr>
          <w:rFonts w:ascii="GHEA Grapalat" w:hAnsi="GHEA Grapalat"/>
          <w:sz w:val="22"/>
        </w:rPr>
        <w:t>2.1.</w:t>
      </w:r>
      <w:r w:rsidRPr="00E476C6">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476C6">
        <w:rPr>
          <w:rFonts w:ascii="GHEA Grapalat" w:hAnsi="GHEA Grapalat"/>
          <w:sz w:val="22"/>
        </w:rPr>
        <w:t xml:space="preserve">двадцатого </w:t>
      </w:r>
      <w:r w:rsidRPr="00E476C6">
        <w:rPr>
          <w:rFonts w:ascii="GHEA Grapalat" w:hAnsi="GHEA Grapalat"/>
          <w:sz w:val="22"/>
        </w:rPr>
        <w:t>рабочего дня, следующего</w:t>
      </w:r>
      <w:r w:rsidR="004300C2" w:rsidRPr="00E476C6">
        <w:rPr>
          <w:rFonts w:ascii="GHEA Grapalat" w:hAnsi="GHEA Grapalat"/>
          <w:sz w:val="22"/>
        </w:rPr>
        <w:t xml:space="preserve"> за</w:t>
      </w:r>
      <w:r w:rsidRPr="00E476C6">
        <w:rPr>
          <w:rFonts w:ascii="GHEA Grapalat" w:hAnsi="GHEA Grapalat"/>
          <w:sz w:val="22"/>
        </w:rPr>
        <w:t xml:space="preserve"> </w:t>
      </w:r>
      <w:r w:rsidR="00FE75E6" w:rsidRPr="00E476C6">
        <w:rPr>
          <w:rFonts w:ascii="GHEA Grapalat" w:hAnsi="GHEA Grapalat"/>
          <w:sz w:val="22"/>
        </w:rPr>
        <w:t>последним днем полного выполнения взятых Компанией по заключаемому договору обязательств, включительно.</w:t>
      </w:r>
    </w:p>
    <w:p w:rsidR="000A214C" w:rsidRPr="00E476C6" w:rsidRDefault="000A214C" w:rsidP="00E476C6">
      <w:pPr>
        <w:widowControl w:val="0"/>
        <w:tabs>
          <w:tab w:val="left" w:pos="1134"/>
        </w:tabs>
        <w:ind w:firstLine="567"/>
        <w:jc w:val="both"/>
        <w:rPr>
          <w:rFonts w:ascii="GHEA Grapalat" w:hAnsi="GHEA Grapalat" w:cs="GHEA Grapalat"/>
          <w:sz w:val="22"/>
        </w:rPr>
      </w:pPr>
      <w:r w:rsidRPr="00E476C6">
        <w:rPr>
          <w:rFonts w:ascii="GHEA Grapalat" w:hAnsi="GHEA Grapalat"/>
          <w:sz w:val="22"/>
        </w:rPr>
        <w:t>2.2.</w:t>
      </w:r>
      <w:r w:rsidRPr="00E476C6">
        <w:rPr>
          <w:rFonts w:ascii="GHEA Grapalat" w:hAnsi="GHEA Grapalat"/>
          <w:sz w:val="22"/>
        </w:rPr>
        <w:tab/>
        <w:t xml:space="preserve">Представив настоящее Соглашение и прилагаемое Требование в Банк-плательщик: </w:t>
      </w:r>
    </w:p>
    <w:p w:rsidR="000A214C" w:rsidRPr="00E476C6" w:rsidRDefault="000A214C" w:rsidP="00E476C6">
      <w:pPr>
        <w:widowControl w:val="0"/>
        <w:tabs>
          <w:tab w:val="left" w:pos="1134"/>
        </w:tabs>
        <w:ind w:firstLine="567"/>
        <w:jc w:val="both"/>
        <w:rPr>
          <w:rFonts w:ascii="GHEA Grapalat" w:hAnsi="GHEA Grapalat" w:cs="GHEA Grapalat"/>
          <w:sz w:val="22"/>
        </w:rPr>
      </w:pPr>
      <w:r w:rsidRPr="00E476C6">
        <w:rPr>
          <w:rFonts w:ascii="GHEA Grapalat" w:hAnsi="GHEA Grapalat"/>
          <w:sz w:val="22"/>
        </w:rPr>
        <w:t>2.2.1.</w:t>
      </w:r>
      <w:r w:rsidRPr="00E476C6">
        <w:rPr>
          <w:rFonts w:ascii="GHEA Grapalat" w:hAnsi="GHEA Grapalat"/>
          <w:sz w:val="22"/>
        </w:rPr>
        <w:tab/>
        <w:t>Заказчик подтверждает, что Компания допустила нарушение договорных обязательств, а</w:t>
      </w:r>
    </w:p>
    <w:p w:rsidR="000A214C" w:rsidRPr="00E476C6" w:rsidDel="00A13215" w:rsidRDefault="000A214C" w:rsidP="00E476C6">
      <w:pPr>
        <w:widowControl w:val="0"/>
        <w:tabs>
          <w:tab w:val="left" w:pos="1134"/>
        </w:tabs>
        <w:ind w:firstLine="567"/>
        <w:jc w:val="both"/>
        <w:rPr>
          <w:rFonts w:ascii="GHEA Grapalat" w:hAnsi="GHEA Grapalat" w:cs="GHEA Grapalat"/>
          <w:sz w:val="22"/>
        </w:rPr>
      </w:pPr>
      <w:r w:rsidRPr="00E476C6">
        <w:rPr>
          <w:rFonts w:ascii="GHEA Grapalat" w:hAnsi="GHEA Grapalat"/>
          <w:sz w:val="22"/>
        </w:rPr>
        <w:t>2.2.2.</w:t>
      </w:r>
      <w:r w:rsidRPr="00E476C6">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E476C6" w:rsidRDefault="000A214C" w:rsidP="00E476C6">
      <w:pPr>
        <w:widowControl w:val="0"/>
        <w:tabs>
          <w:tab w:val="left" w:pos="1134"/>
        </w:tabs>
        <w:spacing w:after="160"/>
        <w:ind w:firstLine="567"/>
        <w:jc w:val="both"/>
        <w:rPr>
          <w:rFonts w:ascii="GHEA Grapalat" w:hAnsi="GHEA Grapalat"/>
          <w:sz w:val="22"/>
        </w:rPr>
      </w:pPr>
      <w:r w:rsidRPr="00E476C6">
        <w:rPr>
          <w:rFonts w:ascii="GHEA Grapalat" w:hAnsi="GHEA Grapalat"/>
          <w:sz w:val="22"/>
        </w:rPr>
        <w:t>2.3.</w:t>
      </w:r>
      <w:r w:rsidRPr="00E476C6">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E476C6" w:rsidRDefault="000A214C" w:rsidP="00E476C6">
      <w:pPr>
        <w:widowControl w:val="0"/>
        <w:ind w:firstLine="567"/>
        <w:jc w:val="center"/>
        <w:rPr>
          <w:rFonts w:ascii="GHEA Grapalat" w:hAnsi="GHEA Grapalat"/>
          <w:b/>
          <w:sz w:val="22"/>
        </w:rPr>
      </w:pPr>
      <w:r w:rsidRPr="00E476C6">
        <w:rPr>
          <w:rFonts w:ascii="GHEA Grapalat" w:hAnsi="GHEA Grapalat"/>
          <w:b/>
          <w:sz w:val="22"/>
        </w:rPr>
        <w:t>3. Адрес, банковские реквизиты Компании</w:t>
      </w:r>
    </w:p>
    <w:p w:rsidR="0042376A" w:rsidRPr="00E476C6" w:rsidRDefault="0042376A" w:rsidP="00E476C6">
      <w:pPr>
        <w:widowControl w:val="0"/>
        <w:jc w:val="both"/>
        <w:rPr>
          <w:rFonts w:ascii="GHEA Grapalat" w:hAnsi="GHEA Grapalat"/>
          <w:sz w:val="22"/>
        </w:rPr>
      </w:pPr>
    </w:p>
    <w:p w:rsidR="0042376A" w:rsidRPr="00E476C6" w:rsidRDefault="0042376A" w:rsidP="00E476C6">
      <w:pPr>
        <w:widowControl w:val="0"/>
        <w:jc w:val="both"/>
        <w:rPr>
          <w:rFonts w:ascii="GHEA Grapalat" w:hAnsi="GHEA Grapalat"/>
          <w:sz w:val="22"/>
        </w:rPr>
      </w:pPr>
      <w:r w:rsidRPr="00E476C6">
        <w:rPr>
          <w:rFonts w:ascii="GHEA Grapalat" w:hAnsi="GHEA Grapalat"/>
          <w:sz w:val="22"/>
        </w:rPr>
        <w:t>________</w:t>
      </w:r>
      <w:r w:rsidRPr="00E476C6">
        <w:rPr>
          <w:rFonts w:ascii="GHEA Grapalat" w:hAnsi="GHEA Grapalat"/>
          <w:sz w:val="22"/>
          <w:vertAlign w:val="superscript"/>
        </w:rPr>
        <w:t>наименование компании</w:t>
      </w:r>
      <w:r w:rsidRPr="00E476C6">
        <w:rPr>
          <w:rFonts w:ascii="GHEA Grapalat" w:hAnsi="GHEA Grapalat"/>
          <w:sz w:val="22"/>
        </w:rPr>
        <w:t>_________</w:t>
      </w:r>
    </w:p>
    <w:p w:rsidR="0042376A" w:rsidRPr="00E476C6" w:rsidRDefault="0042376A" w:rsidP="00E476C6">
      <w:pPr>
        <w:widowControl w:val="0"/>
        <w:jc w:val="both"/>
        <w:rPr>
          <w:rFonts w:ascii="GHEA Grapalat" w:hAnsi="GHEA Grapalat"/>
          <w:sz w:val="22"/>
        </w:rPr>
      </w:pPr>
      <w:r w:rsidRPr="00E476C6">
        <w:rPr>
          <w:rFonts w:ascii="GHEA Grapalat" w:hAnsi="GHEA Grapalat"/>
          <w:sz w:val="22"/>
        </w:rPr>
        <w:t>________</w:t>
      </w:r>
      <w:r w:rsidRPr="00E476C6">
        <w:rPr>
          <w:rFonts w:ascii="GHEA Grapalat" w:hAnsi="GHEA Grapalat"/>
          <w:sz w:val="22"/>
          <w:vertAlign w:val="superscript"/>
        </w:rPr>
        <w:t>адрес компании</w:t>
      </w:r>
      <w:r w:rsidRPr="00E476C6">
        <w:rPr>
          <w:rFonts w:ascii="GHEA Grapalat" w:hAnsi="GHEA Grapalat"/>
          <w:sz w:val="22"/>
        </w:rPr>
        <w:t xml:space="preserve"> __________</w:t>
      </w:r>
    </w:p>
    <w:p w:rsidR="0042376A" w:rsidRPr="00E476C6" w:rsidRDefault="0042376A" w:rsidP="00E476C6">
      <w:pPr>
        <w:widowControl w:val="0"/>
        <w:jc w:val="both"/>
        <w:rPr>
          <w:rFonts w:ascii="GHEA Grapalat" w:hAnsi="GHEA Grapalat"/>
          <w:sz w:val="22"/>
        </w:rPr>
      </w:pPr>
      <w:r w:rsidRPr="00E476C6">
        <w:rPr>
          <w:rFonts w:ascii="GHEA Grapalat" w:hAnsi="GHEA Grapalat"/>
          <w:sz w:val="22"/>
        </w:rPr>
        <w:t>________</w:t>
      </w:r>
      <w:r w:rsidRPr="00E476C6">
        <w:rPr>
          <w:rFonts w:ascii="GHEA Grapalat" w:hAnsi="GHEA Grapalat"/>
          <w:sz w:val="22"/>
          <w:vertAlign w:val="superscript"/>
        </w:rPr>
        <w:t>наименование обслуживающего компанию банка</w:t>
      </w:r>
      <w:r w:rsidRPr="00E476C6">
        <w:rPr>
          <w:rFonts w:ascii="GHEA Grapalat" w:hAnsi="GHEA Grapalat"/>
          <w:sz w:val="22"/>
        </w:rPr>
        <w:t>__________</w:t>
      </w:r>
    </w:p>
    <w:p w:rsidR="0042376A" w:rsidRPr="00E476C6" w:rsidRDefault="0042376A" w:rsidP="00E476C6">
      <w:pPr>
        <w:widowControl w:val="0"/>
        <w:jc w:val="both"/>
        <w:rPr>
          <w:rFonts w:ascii="GHEA Grapalat" w:hAnsi="GHEA Grapalat"/>
          <w:sz w:val="22"/>
        </w:rPr>
      </w:pPr>
      <w:r w:rsidRPr="00E476C6">
        <w:rPr>
          <w:rFonts w:ascii="GHEA Grapalat" w:hAnsi="GHEA Grapalat"/>
          <w:sz w:val="22"/>
        </w:rPr>
        <w:t>________</w:t>
      </w:r>
      <w:r w:rsidRPr="00E476C6">
        <w:rPr>
          <w:rFonts w:ascii="GHEA Grapalat" w:hAnsi="GHEA Grapalat"/>
          <w:sz w:val="22"/>
          <w:vertAlign w:val="superscript"/>
        </w:rPr>
        <w:t>номер банковского счета компании</w:t>
      </w:r>
      <w:r w:rsidRPr="00E476C6">
        <w:rPr>
          <w:rFonts w:ascii="GHEA Grapalat" w:hAnsi="GHEA Grapalat"/>
          <w:sz w:val="22"/>
        </w:rPr>
        <w:t>_________</w:t>
      </w:r>
    </w:p>
    <w:p w:rsidR="0042376A" w:rsidRPr="00E476C6" w:rsidRDefault="0042376A" w:rsidP="00E476C6">
      <w:pPr>
        <w:widowControl w:val="0"/>
        <w:jc w:val="both"/>
        <w:rPr>
          <w:rFonts w:ascii="GHEA Grapalat" w:hAnsi="GHEA Grapalat"/>
          <w:sz w:val="22"/>
        </w:rPr>
      </w:pPr>
      <w:r w:rsidRPr="00E476C6">
        <w:rPr>
          <w:rFonts w:ascii="GHEA Grapalat" w:hAnsi="GHEA Grapalat"/>
          <w:sz w:val="22"/>
        </w:rPr>
        <w:t>________</w:t>
      </w:r>
      <w:r w:rsidRPr="00E476C6">
        <w:rPr>
          <w:rFonts w:ascii="GHEA Grapalat" w:hAnsi="GHEA Grapalat"/>
          <w:sz w:val="22"/>
          <w:vertAlign w:val="superscript"/>
        </w:rPr>
        <w:t xml:space="preserve"> учетный номер налогоплательщика компании</w:t>
      </w:r>
      <w:r w:rsidRPr="00E476C6">
        <w:rPr>
          <w:rFonts w:ascii="GHEA Grapalat" w:hAnsi="GHEA Grapalat"/>
          <w:sz w:val="22"/>
        </w:rPr>
        <w:t>__________</w:t>
      </w:r>
    </w:p>
    <w:p w:rsidR="0042376A" w:rsidRPr="00E476C6" w:rsidRDefault="0042376A" w:rsidP="00E476C6">
      <w:pPr>
        <w:widowControl w:val="0"/>
        <w:jc w:val="both"/>
        <w:rPr>
          <w:rFonts w:ascii="GHEA Grapalat" w:hAnsi="GHEA Grapalat"/>
          <w:sz w:val="22"/>
        </w:rPr>
      </w:pPr>
      <w:r w:rsidRPr="00E476C6">
        <w:rPr>
          <w:rFonts w:ascii="GHEA Grapalat" w:hAnsi="GHEA Grapalat"/>
          <w:sz w:val="22"/>
        </w:rPr>
        <w:t>________</w:t>
      </w:r>
      <w:r w:rsidRPr="00E476C6">
        <w:rPr>
          <w:rFonts w:ascii="GHEA Grapalat" w:hAnsi="GHEA Grapalat"/>
          <w:sz w:val="22"/>
          <w:vertAlign w:val="superscript"/>
        </w:rPr>
        <w:t>имя, фамилия и подпись директора компании</w:t>
      </w:r>
      <w:r w:rsidRPr="00E476C6">
        <w:rPr>
          <w:rFonts w:ascii="GHEA Grapalat" w:hAnsi="GHEA Grapalat"/>
          <w:sz w:val="22"/>
        </w:rPr>
        <w:t>_______</w:t>
      </w:r>
    </w:p>
    <w:p w:rsidR="0042376A" w:rsidRPr="00E476C6" w:rsidRDefault="0042376A" w:rsidP="00E476C6">
      <w:pPr>
        <w:widowControl w:val="0"/>
        <w:spacing w:after="160"/>
        <w:rPr>
          <w:rFonts w:ascii="GHEA Grapalat" w:hAnsi="GHEA Grapalat"/>
          <w:sz w:val="22"/>
        </w:rPr>
      </w:pPr>
    </w:p>
    <w:p w:rsidR="000A214C" w:rsidRPr="00E476C6" w:rsidRDefault="00632AC2" w:rsidP="00E476C6">
      <w:pPr>
        <w:widowControl w:val="0"/>
        <w:spacing w:after="160"/>
        <w:rPr>
          <w:rFonts w:ascii="GHEA Grapalat" w:hAnsi="GHEA Grapalat"/>
          <w:sz w:val="22"/>
        </w:rPr>
      </w:pPr>
      <w:r w:rsidRPr="00E476C6">
        <w:rPr>
          <w:rFonts w:ascii="GHEA Grapalat" w:hAnsi="GHEA Grapalat"/>
          <w:sz w:val="22"/>
        </w:rPr>
        <w:t xml:space="preserve">День/месяц/год                                                                                    </w:t>
      </w:r>
      <w:r w:rsidR="000A214C" w:rsidRPr="00E476C6">
        <w:rPr>
          <w:rFonts w:ascii="GHEA Grapalat" w:hAnsi="GHEA Grapalat"/>
          <w:sz w:val="22"/>
        </w:rPr>
        <w:t>М. П.</w:t>
      </w:r>
    </w:p>
    <w:p w:rsidR="0042376A" w:rsidRPr="00E476C6" w:rsidRDefault="0042376A" w:rsidP="00E476C6">
      <w:pPr>
        <w:widowControl w:val="0"/>
        <w:spacing w:after="160"/>
        <w:rPr>
          <w:rFonts w:ascii="GHEA Grapalat" w:hAnsi="GHEA Grapalat"/>
          <w:sz w:val="22"/>
        </w:rPr>
      </w:pPr>
    </w:p>
    <w:p w:rsidR="0042376A" w:rsidRPr="00E476C6" w:rsidRDefault="0042376A" w:rsidP="00E476C6">
      <w:pPr>
        <w:widowControl w:val="0"/>
        <w:spacing w:after="160"/>
        <w:rPr>
          <w:rFonts w:ascii="GHEA Grapalat" w:hAnsi="GHEA Grapalat"/>
          <w:sz w:val="22"/>
        </w:rPr>
        <w:sectPr w:rsidR="0042376A" w:rsidRPr="00E476C6" w:rsidSect="00C40FC1">
          <w:footnotePr>
            <w:pos w:val="beneathText"/>
          </w:footnotePr>
          <w:pgSz w:w="11906" w:h="16838" w:code="9"/>
          <w:pgMar w:top="360" w:right="836" w:bottom="540" w:left="810" w:header="561" w:footer="225" w:gutter="0"/>
          <w:cols w:space="720"/>
          <w:docGrid w:linePitch="326"/>
        </w:sectPr>
      </w:pPr>
    </w:p>
    <w:tbl>
      <w:tblPr>
        <w:tblpPr w:leftFromText="180" w:rightFromText="180" w:vertAnchor="page" w:horzAnchor="margin" w:tblpXSpec="center" w:tblpY="841"/>
        <w:tblW w:w="10278" w:type="dxa"/>
        <w:tblLook w:val="0000" w:firstRow="0" w:lastRow="0" w:firstColumn="0" w:lastColumn="0" w:noHBand="0" w:noVBand="0"/>
      </w:tblPr>
      <w:tblGrid>
        <w:gridCol w:w="5185"/>
        <w:gridCol w:w="5093"/>
      </w:tblGrid>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510"/>
              </w:tabs>
              <w:rPr>
                <w:rFonts w:ascii="GHEA Grapalat" w:hAnsi="GHEA Grapalat" w:cs="Sylfaen"/>
                <w:b/>
                <w:bCs/>
                <w:lang w:val="en-US"/>
              </w:rPr>
            </w:pPr>
            <w:r w:rsidRPr="00E476C6">
              <w:rPr>
                <w:rFonts w:ascii="GHEA Grapalat" w:hAnsi="GHEA Grapalat"/>
                <w:lang w:val="en-US"/>
              </w:rPr>
              <w:lastRenderedPageBreak/>
              <w:t>1.</w:t>
            </w:r>
            <w:r w:rsidRPr="00E476C6">
              <w:rPr>
                <w:rFonts w:ascii="GHEA Grapalat" w:hAnsi="GHEA Grapalat"/>
                <w:b/>
                <w:lang w:val="en-US"/>
              </w:rPr>
              <w:tab/>
            </w:r>
            <w:r w:rsidRPr="00E476C6">
              <w:rPr>
                <w:rFonts w:ascii="GHEA Grapalat" w:hAnsi="GHEA Grapalat"/>
                <w:b/>
              </w:rPr>
              <w:t xml:space="preserve">ПЛАТЕЖНОЕ ТРЕБОВАНИЕ </w:t>
            </w:r>
            <w:r w:rsidRPr="00E476C6">
              <w:rPr>
                <w:rFonts w:ascii="GHEA Grapalat" w:hAnsi="GHEA Grapalat"/>
                <w:b/>
                <w:lang w:val="en-US"/>
              </w:rPr>
              <w:t>*</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cs="Sylfaen"/>
                <w:sz w:val="22"/>
              </w:rPr>
            </w:pPr>
            <w:r w:rsidRPr="00E476C6">
              <w:rPr>
                <w:rFonts w:ascii="GHEA Grapalat" w:hAnsi="GHEA Grapalat"/>
                <w:sz w:val="22"/>
              </w:rPr>
              <w:t>2.</w:t>
            </w:r>
            <w:r w:rsidRPr="00E476C6">
              <w:rPr>
                <w:rFonts w:ascii="GHEA Grapalat" w:hAnsi="GHEA Grapalat"/>
                <w:sz w:val="22"/>
              </w:rPr>
              <w:tab/>
              <w:t xml:space="preserve">Номер </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 w:val="left" w:pos="3390"/>
              </w:tabs>
              <w:rPr>
                <w:rFonts w:ascii="GHEA Grapalat" w:hAnsi="GHEA Grapalat" w:cs="Sylfaen"/>
                <w:sz w:val="22"/>
              </w:rPr>
            </w:pPr>
            <w:r w:rsidRPr="00E476C6">
              <w:rPr>
                <w:rFonts w:ascii="GHEA Grapalat" w:hAnsi="GHEA Grapalat"/>
                <w:sz w:val="22"/>
              </w:rPr>
              <w:t>3</w:t>
            </w:r>
            <w:r w:rsidRPr="00E476C6">
              <w:rPr>
                <w:rFonts w:ascii="GHEA Grapalat" w:hAnsi="GHEA Grapalat"/>
                <w:sz w:val="22"/>
              </w:rPr>
              <w:tab/>
              <w:t>Дата представления: "___" ___ 20___г.</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4.</w:t>
            </w:r>
            <w:r w:rsidRPr="00E476C6">
              <w:rPr>
                <w:rFonts w:ascii="GHEA Grapalat" w:hAnsi="GHEA Grapalat"/>
                <w:sz w:val="22"/>
              </w:rPr>
              <w:tab/>
              <w:t>Наименование, или имя, фамилия плательщика (Компания:</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5.</w:t>
            </w:r>
            <w:r w:rsidRPr="00E476C6">
              <w:rPr>
                <w:rFonts w:ascii="GHEA Grapalat" w:hAnsi="GHEA Grapalat"/>
                <w:sz w:val="22"/>
              </w:rPr>
              <w:tab/>
              <w:t>Обслуживающая плательщика Финансовая организация (банк):</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6.</w:t>
            </w:r>
            <w:r w:rsidRPr="00E476C6">
              <w:rPr>
                <w:rFonts w:ascii="GHEA Grapalat" w:hAnsi="GHEA Grapalat"/>
                <w:sz w:val="22"/>
              </w:rPr>
              <w:tab/>
              <w:t>Номер счета плательщика:</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7.</w:t>
            </w:r>
            <w:r w:rsidRPr="00E476C6">
              <w:rPr>
                <w:rFonts w:ascii="GHEA Grapalat" w:hAnsi="GHEA Grapalat"/>
                <w:sz w:val="22"/>
              </w:rPr>
              <w:tab/>
              <w:t>УНН плательщика:</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8.</w:t>
            </w:r>
            <w:r w:rsidRPr="00E476C6">
              <w:rPr>
                <w:rFonts w:ascii="GHEA Grapalat" w:hAnsi="GHEA Grapalat"/>
                <w:sz w:val="22"/>
              </w:rPr>
              <w:tab/>
              <w:t>НЗОУ плательщика:</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855"/>
              </w:tabs>
              <w:rPr>
                <w:rFonts w:ascii="GHEA Grapalat" w:hAnsi="GHEA Grapalat"/>
                <w:sz w:val="22"/>
              </w:rPr>
            </w:pPr>
            <w:r w:rsidRPr="00E476C6">
              <w:rPr>
                <w:rFonts w:ascii="GHEA Grapalat" w:hAnsi="GHEA Grapalat"/>
                <w:sz w:val="22"/>
              </w:rPr>
              <w:t>9.</w:t>
            </w:r>
            <w:r w:rsidRPr="00E476C6">
              <w:rPr>
                <w:rFonts w:ascii="GHEA Grapalat" w:hAnsi="GHEA Grapalat"/>
                <w:sz w:val="22"/>
              </w:rPr>
              <w:tab/>
              <w:t>Наименование, или имя, фамилия бенефициара:</w:t>
            </w:r>
            <w:r w:rsidRPr="00E476C6">
              <w:t xml:space="preserve"> </w:t>
            </w:r>
            <w:r w:rsidRPr="00E476C6">
              <w:rPr>
                <w:rFonts w:ascii="GHEA Grapalat" w:hAnsi="GHEA Grapalat"/>
                <w:b/>
                <w:sz w:val="22"/>
              </w:rPr>
              <w:t>ГНКО “Спортивно-концертный комплекс имени Карена Демирчяна”</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855"/>
              </w:tabs>
              <w:rPr>
                <w:rFonts w:ascii="GHEA Grapalat" w:hAnsi="GHEA Grapalat"/>
                <w:sz w:val="22"/>
              </w:rPr>
            </w:pPr>
            <w:r w:rsidRPr="00E476C6">
              <w:rPr>
                <w:rFonts w:ascii="GHEA Grapalat" w:hAnsi="GHEA Grapalat"/>
                <w:sz w:val="22"/>
              </w:rPr>
              <w:t>10.</w:t>
            </w:r>
            <w:r w:rsidRPr="00E476C6">
              <w:rPr>
                <w:rFonts w:ascii="GHEA Grapalat" w:hAnsi="GHEA Grapalat"/>
                <w:sz w:val="22"/>
              </w:rPr>
              <w:tab/>
              <w:t>НЗОУ бенефициара (не заполняется)</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855"/>
              </w:tabs>
              <w:rPr>
                <w:rFonts w:ascii="GHEA Grapalat" w:hAnsi="GHEA Grapalat"/>
                <w:sz w:val="22"/>
                <w:lang w:val="en-US"/>
              </w:rPr>
            </w:pPr>
            <w:r w:rsidRPr="00E476C6">
              <w:rPr>
                <w:rFonts w:ascii="GHEA Grapalat" w:hAnsi="GHEA Grapalat"/>
                <w:sz w:val="22"/>
              </w:rPr>
              <w:t>11.</w:t>
            </w:r>
            <w:r w:rsidRPr="00E476C6">
              <w:rPr>
                <w:rFonts w:ascii="GHEA Grapalat" w:hAnsi="GHEA Grapalat"/>
                <w:sz w:val="22"/>
              </w:rPr>
              <w:tab/>
              <w:t>УНН бенефициара:</w:t>
            </w:r>
            <w:r w:rsidRPr="00E476C6">
              <w:rPr>
                <w:rFonts w:ascii="GHEA Grapalat" w:hAnsi="GHEA Grapalat"/>
                <w:sz w:val="22"/>
                <w:lang w:val="en-US"/>
              </w:rPr>
              <w:t xml:space="preserve"> </w:t>
            </w:r>
            <w:r w:rsidRPr="00E476C6">
              <w:rPr>
                <w:rFonts w:ascii="GHEA Grapalat" w:hAnsi="GHEA Grapalat"/>
                <w:b/>
                <w:sz w:val="22"/>
                <w:lang w:val="en-US"/>
              </w:rPr>
              <w:t>00144572</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855"/>
              </w:tabs>
              <w:rPr>
                <w:rFonts w:ascii="GHEA Grapalat" w:hAnsi="GHEA Grapalat"/>
                <w:sz w:val="22"/>
              </w:rPr>
            </w:pPr>
            <w:r w:rsidRPr="00E476C6">
              <w:rPr>
                <w:rFonts w:ascii="GHEA Grapalat" w:hAnsi="GHEA Grapalat"/>
                <w:sz w:val="22"/>
              </w:rPr>
              <w:t>12.</w:t>
            </w:r>
            <w:r w:rsidRPr="00E476C6">
              <w:rPr>
                <w:rFonts w:ascii="GHEA Grapalat" w:hAnsi="GHEA Grapalat"/>
                <w:sz w:val="22"/>
              </w:rPr>
              <w:tab/>
              <w:t xml:space="preserve">Обслуживающая бенефициара Финансовая организация (банк): </w:t>
            </w:r>
            <w:r w:rsidRPr="00E476C6">
              <w:rPr>
                <w:rFonts w:ascii="GHEA Grapalat" w:hAnsi="GHEA Grapalat"/>
                <w:b/>
                <w:sz w:val="22"/>
              </w:rPr>
              <w:t>Территориальное казначейство №1</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855"/>
              </w:tabs>
              <w:rPr>
                <w:rFonts w:ascii="GHEA Grapalat" w:hAnsi="GHEA Grapalat"/>
                <w:sz w:val="22"/>
                <w:lang w:val="en-US"/>
              </w:rPr>
            </w:pPr>
            <w:r w:rsidRPr="00E476C6">
              <w:rPr>
                <w:rFonts w:ascii="GHEA Grapalat" w:hAnsi="GHEA Grapalat"/>
                <w:sz w:val="22"/>
              </w:rPr>
              <w:t>13.</w:t>
            </w:r>
            <w:r w:rsidRPr="00E476C6">
              <w:rPr>
                <w:rFonts w:ascii="GHEA Grapalat" w:hAnsi="GHEA Grapalat"/>
                <w:sz w:val="22"/>
              </w:rPr>
              <w:tab/>
              <w:t>Номер счета бенефициара (сч.</w:t>
            </w:r>
            <w:r w:rsidRPr="00E476C6">
              <w:rPr>
                <w:rFonts w:ascii="GHEA Grapalat" w:hAnsi="GHEA Grapalat"/>
                <w:sz w:val="22"/>
                <w:lang w:val="en-US"/>
              </w:rPr>
              <w:t xml:space="preserve"> </w:t>
            </w:r>
            <w:r w:rsidRPr="00E476C6">
              <w:rPr>
                <w:rFonts w:ascii="GHEA Grapalat" w:hAnsi="GHEA Grapalat"/>
                <w:sz w:val="22"/>
              </w:rPr>
              <w:t>№)</w:t>
            </w:r>
            <w:r w:rsidRPr="00E476C6">
              <w:rPr>
                <w:rFonts w:ascii="GHEA Grapalat" w:hAnsi="GHEA Grapalat"/>
                <w:sz w:val="22"/>
                <w:lang w:val="en-US"/>
              </w:rPr>
              <w:t xml:space="preserve"> </w:t>
            </w:r>
            <w:r w:rsidRPr="00E476C6">
              <w:rPr>
                <w:rFonts w:ascii="GHEA Grapalat" w:hAnsi="GHEA Grapalat"/>
                <w:b/>
                <w:sz w:val="22"/>
                <w:lang w:val="en-US"/>
              </w:rPr>
              <w:t>900018002825</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14.</w:t>
            </w:r>
            <w:r w:rsidRPr="00E476C6">
              <w:rPr>
                <w:rFonts w:ascii="GHEA Grapalat" w:hAnsi="GHEA Grapalat"/>
                <w:sz w:val="22"/>
              </w:rPr>
              <w:tab/>
              <w:t>Сумма (цифрами и прописью):</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15.</w:t>
            </w:r>
            <w:r w:rsidRPr="00E476C6">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16.</w:t>
            </w:r>
            <w:r w:rsidRPr="00E476C6">
              <w:rPr>
                <w:rFonts w:ascii="GHEA Grapalat" w:hAnsi="GHEA Grapalat"/>
                <w:sz w:val="22"/>
              </w:rPr>
              <w:tab/>
              <w:t>Валюта (прописью и по коду):</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17.</w:t>
            </w:r>
            <w:r w:rsidRPr="00E476C6">
              <w:rPr>
                <w:rFonts w:ascii="GHEA Grapalat" w:hAnsi="GHEA Grapalat"/>
                <w:sz w:val="22"/>
              </w:rPr>
              <w:tab/>
              <w:t>Цель сделки (уплаты): (для обеспечения исполнения договора)</w:t>
            </w:r>
          </w:p>
        </w:tc>
      </w:tr>
      <w:tr w:rsidR="00D819A8" w:rsidRPr="00E476C6" w:rsidTr="00986620">
        <w:trPr>
          <w:trHeight w:val="54"/>
        </w:trPr>
        <w:tc>
          <w:tcPr>
            <w:tcW w:w="10278" w:type="dxa"/>
            <w:gridSpan w:val="2"/>
            <w:tcBorders>
              <w:top w:val="single" w:sz="4" w:space="0" w:color="auto"/>
              <w:left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18.</w:t>
            </w:r>
            <w:r w:rsidRPr="00E476C6">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rPr>
            </w:pPr>
            <w:r w:rsidRPr="00E476C6">
              <w:rPr>
                <w:rFonts w:ascii="GHEA Grapalat" w:hAnsi="GHEA Grapalat"/>
                <w:sz w:val="22"/>
              </w:rPr>
              <w:t>19.</w:t>
            </w:r>
            <w:r w:rsidRPr="00E476C6">
              <w:rPr>
                <w:rFonts w:ascii="GHEA Grapalat" w:hAnsi="GHEA Grapalat"/>
                <w:sz w:val="22"/>
                <w:lang w:val="en-US"/>
              </w:rPr>
              <w:tab/>
            </w:r>
            <w:r w:rsidRPr="00E476C6">
              <w:rPr>
                <w:rFonts w:ascii="GHEA Grapalat" w:hAnsi="GHEA Grapalat"/>
                <w:sz w:val="22"/>
              </w:rPr>
              <w:t>Условия оплаты: &lt;акцептованный платеж&gt;</w:t>
            </w:r>
          </w:p>
        </w:tc>
      </w:tr>
      <w:tr w:rsidR="00D819A8" w:rsidRPr="00E476C6" w:rsidTr="00986620">
        <w:trPr>
          <w:trHeight w:val="54"/>
        </w:trPr>
        <w:tc>
          <w:tcPr>
            <w:tcW w:w="10278" w:type="dxa"/>
            <w:gridSpan w:val="2"/>
            <w:tcBorders>
              <w:top w:val="single" w:sz="4" w:space="0" w:color="auto"/>
              <w:left w:val="single" w:sz="4" w:space="0" w:color="auto"/>
              <w:bottom w:val="single" w:sz="4" w:space="0" w:color="auto"/>
              <w:right w:val="single" w:sz="4" w:space="0" w:color="000000"/>
            </w:tcBorders>
            <w:noWrap/>
            <w:vAlign w:val="bottom"/>
          </w:tcPr>
          <w:p w:rsidR="00986620" w:rsidRPr="00E476C6" w:rsidRDefault="00986620" w:rsidP="00E476C6">
            <w:pPr>
              <w:widowControl w:val="0"/>
              <w:tabs>
                <w:tab w:val="left" w:pos="330"/>
                <w:tab w:val="left" w:pos="630"/>
              </w:tabs>
              <w:rPr>
                <w:rFonts w:ascii="GHEA Grapalat" w:hAnsi="GHEA Grapalat"/>
                <w:sz w:val="22"/>
                <w:lang w:val="en-US"/>
              </w:rPr>
            </w:pPr>
            <w:r w:rsidRPr="00E476C6">
              <w:rPr>
                <w:rFonts w:ascii="GHEA Grapalat" w:hAnsi="GHEA Grapalat"/>
                <w:sz w:val="22"/>
              </w:rPr>
              <w:t>20.</w:t>
            </w:r>
            <w:r w:rsidRPr="00E476C6">
              <w:rPr>
                <w:rFonts w:ascii="GHEA Grapalat" w:hAnsi="GHEA Grapalat"/>
                <w:sz w:val="22"/>
                <w:lang w:val="en-US"/>
              </w:rPr>
              <w:tab/>
            </w:r>
            <w:r w:rsidRPr="00E476C6">
              <w:rPr>
                <w:rFonts w:ascii="GHEA Grapalat" w:hAnsi="GHEA Grapalat"/>
                <w:sz w:val="22"/>
              </w:rPr>
              <w:t>Количество прилагаемых страниц: --- страниц</w:t>
            </w:r>
          </w:p>
        </w:tc>
      </w:tr>
      <w:tr w:rsidR="00D819A8" w:rsidRPr="00E476C6" w:rsidTr="00986620">
        <w:trPr>
          <w:trHeight w:val="54"/>
        </w:trPr>
        <w:tc>
          <w:tcPr>
            <w:tcW w:w="5185" w:type="dxa"/>
            <w:tcBorders>
              <w:top w:val="nil"/>
              <w:left w:val="single" w:sz="4" w:space="0" w:color="auto"/>
              <w:bottom w:val="single" w:sz="4" w:space="0" w:color="auto"/>
              <w:right w:val="single" w:sz="4" w:space="0" w:color="auto"/>
            </w:tcBorders>
            <w:noWrap/>
            <w:vAlign w:val="bottom"/>
          </w:tcPr>
          <w:p w:rsidR="00986620" w:rsidRPr="00E476C6" w:rsidRDefault="00986620" w:rsidP="00E476C6">
            <w:pPr>
              <w:widowControl w:val="0"/>
              <w:tabs>
                <w:tab w:val="left" w:pos="851"/>
              </w:tabs>
              <w:rPr>
                <w:rFonts w:ascii="GHEA Grapalat" w:hAnsi="GHEA Grapalat" w:cs="Sylfaen"/>
                <w:sz w:val="22"/>
              </w:rPr>
            </w:pPr>
            <w:r w:rsidRPr="00E476C6">
              <w:rPr>
                <w:rFonts w:ascii="GHEA Grapalat" w:hAnsi="GHEA Grapalat"/>
                <w:sz w:val="22"/>
              </w:rPr>
              <w:t>22.а.</w:t>
            </w:r>
            <w:r w:rsidRPr="00E476C6">
              <w:rPr>
                <w:rFonts w:ascii="GHEA Grapalat" w:hAnsi="GHEA Grapalat"/>
                <w:sz w:val="22"/>
              </w:rPr>
              <w:tab/>
              <w:t>Подписи бенефициара</w:t>
            </w:r>
          </w:p>
          <w:p w:rsidR="00986620" w:rsidRPr="00E476C6" w:rsidRDefault="00986620" w:rsidP="00E476C6">
            <w:pPr>
              <w:widowControl w:val="0"/>
              <w:rPr>
                <w:rFonts w:ascii="GHEA Grapalat" w:hAnsi="GHEA Grapalat" w:cs="Sylfaen"/>
                <w:sz w:val="22"/>
              </w:rPr>
            </w:pPr>
          </w:p>
          <w:p w:rsidR="00986620" w:rsidRPr="00E476C6" w:rsidRDefault="00986620" w:rsidP="00E476C6">
            <w:pPr>
              <w:widowControl w:val="0"/>
              <w:jc w:val="right"/>
              <w:rPr>
                <w:rFonts w:ascii="GHEA Grapalat" w:hAnsi="GHEA Grapalat" w:cs="Tahoma"/>
                <w:sz w:val="22"/>
              </w:rPr>
            </w:pPr>
            <w:r w:rsidRPr="00E476C6">
              <w:rPr>
                <w:rFonts w:ascii="GHEA Grapalat" w:hAnsi="GHEA Grapalat"/>
                <w:sz w:val="22"/>
              </w:rPr>
              <w:t>/____________________/</w:t>
            </w:r>
          </w:p>
          <w:p w:rsidR="00986620" w:rsidRPr="00E476C6" w:rsidRDefault="00986620" w:rsidP="00E476C6">
            <w:pPr>
              <w:widowControl w:val="0"/>
              <w:rPr>
                <w:rFonts w:ascii="GHEA Grapalat" w:hAnsi="GHEA Grapalat" w:cs="Sylfaen"/>
                <w:sz w:val="22"/>
              </w:rPr>
            </w:pPr>
          </w:p>
          <w:p w:rsidR="00986620" w:rsidRPr="00E476C6" w:rsidRDefault="00986620" w:rsidP="00E476C6">
            <w:pPr>
              <w:widowControl w:val="0"/>
              <w:jc w:val="right"/>
              <w:rPr>
                <w:rFonts w:ascii="GHEA Grapalat" w:hAnsi="GHEA Grapalat" w:cs="Sylfaen"/>
                <w:sz w:val="22"/>
              </w:rPr>
            </w:pPr>
            <w:r w:rsidRPr="00E476C6">
              <w:rPr>
                <w:rFonts w:ascii="GHEA Grapalat" w:hAnsi="GHEA Grapalat"/>
                <w:sz w:val="22"/>
              </w:rPr>
              <w:t>/____________________/</w:t>
            </w:r>
          </w:p>
          <w:p w:rsidR="00986620" w:rsidRPr="00E476C6" w:rsidRDefault="00986620" w:rsidP="00E476C6">
            <w:pPr>
              <w:widowControl w:val="0"/>
              <w:rPr>
                <w:rFonts w:ascii="GHEA Grapalat" w:hAnsi="GHEA Grapalat" w:cs="Sylfaen"/>
                <w:sz w:val="22"/>
              </w:rPr>
            </w:pPr>
          </w:p>
          <w:p w:rsidR="00986620" w:rsidRPr="00E476C6" w:rsidRDefault="00986620" w:rsidP="00E476C6">
            <w:pPr>
              <w:widowControl w:val="0"/>
              <w:tabs>
                <w:tab w:val="left" w:pos="4050"/>
              </w:tabs>
              <w:rPr>
                <w:rFonts w:ascii="GHEA Grapalat" w:hAnsi="GHEA Grapalat" w:cs="Sylfaen"/>
                <w:sz w:val="22"/>
              </w:rPr>
            </w:pPr>
            <w:r w:rsidRPr="00E476C6">
              <w:rPr>
                <w:rFonts w:ascii="GHEA Grapalat" w:hAnsi="GHEA Grapalat"/>
                <w:sz w:val="22"/>
              </w:rPr>
              <w:t>22.б.</w:t>
            </w:r>
            <w:r w:rsidRPr="00E476C6">
              <w:rPr>
                <w:rFonts w:ascii="GHEA Grapalat" w:hAnsi="GHEA Grapalat"/>
                <w:sz w:val="22"/>
              </w:rPr>
              <w:tab/>
              <w:t>М. П.</w:t>
            </w:r>
          </w:p>
        </w:tc>
        <w:tc>
          <w:tcPr>
            <w:tcW w:w="5093" w:type="dxa"/>
            <w:tcBorders>
              <w:top w:val="nil"/>
              <w:left w:val="nil"/>
              <w:bottom w:val="single" w:sz="4" w:space="0" w:color="auto"/>
              <w:right w:val="single" w:sz="4" w:space="0" w:color="auto"/>
            </w:tcBorders>
            <w:noWrap/>
          </w:tcPr>
          <w:p w:rsidR="00986620" w:rsidRPr="00E476C6" w:rsidRDefault="00986620" w:rsidP="00E476C6">
            <w:pPr>
              <w:widowControl w:val="0"/>
              <w:tabs>
                <w:tab w:val="left" w:pos="905"/>
              </w:tabs>
              <w:rPr>
                <w:rFonts w:ascii="GHEA Grapalat" w:hAnsi="GHEA Grapalat" w:cs="Sylfaen"/>
                <w:sz w:val="22"/>
              </w:rPr>
            </w:pPr>
            <w:r w:rsidRPr="00E476C6">
              <w:rPr>
                <w:rFonts w:ascii="GHEA Grapalat" w:hAnsi="GHEA Grapalat"/>
                <w:sz w:val="22"/>
              </w:rPr>
              <w:t>21.а.</w:t>
            </w:r>
            <w:r w:rsidRPr="00E476C6">
              <w:rPr>
                <w:rFonts w:ascii="GHEA Grapalat" w:hAnsi="GHEA Grapalat"/>
                <w:sz w:val="22"/>
              </w:rPr>
              <w:tab/>
            </w:r>
            <w:r w:rsidRPr="00E476C6">
              <w:rPr>
                <w:rFonts w:ascii="Courier New" w:hAnsi="Courier New"/>
                <w:sz w:val="22"/>
              </w:rPr>
              <w:t> </w:t>
            </w:r>
            <w:r w:rsidRPr="00E476C6">
              <w:rPr>
                <w:rFonts w:ascii="GHEA Grapalat" w:hAnsi="GHEA Grapalat"/>
                <w:sz w:val="22"/>
              </w:rPr>
              <w:t>Подписи плательщика:</w:t>
            </w:r>
          </w:p>
          <w:p w:rsidR="00986620" w:rsidRPr="00E476C6" w:rsidRDefault="00986620" w:rsidP="00E476C6">
            <w:pPr>
              <w:widowControl w:val="0"/>
              <w:rPr>
                <w:rFonts w:ascii="GHEA Grapalat" w:hAnsi="GHEA Grapalat" w:cs="Sylfaen"/>
                <w:sz w:val="22"/>
              </w:rPr>
            </w:pPr>
          </w:p>
          <w:p w:rsidR="00986620" w:rsidRPr="00E476C6" w:rsidRDefault="00986620" w:rsidP="00E476C6">
            <w:pPr>
              <w:widowControl w:val="0"/>
              <w:jc w:val="right"/>
              <w:rPr>
                <w:rFonts w:ascii="GHEA Grapalat" w:hAnsi="GHEA Grapalat" w:cs="Sylfaen"/>
                <w:sz w:val="22"/>
              </w:rPr>
            </w:pPr>
            <w:r w:rsidRPr="00E476C6">
              <w:rPr>
                <w:rFonts w:ascii="GHEA Grapalat" w:hAnsi="GHEA Grapalat"/>
                <w:sz w:val="22"/>
              </w:rPr>
              <w:t>/____________________/</w:t>
            </w:r>
          </w:p>
          <w:p w:rsidR="00986620" w:rsidRPr="00E476C6" w:rsidRDefault="00986620" w:rsidP="00E476C6">
            <w:pPr>
              <w:widowControl w:val="0"/>
              <w:jc w:val="right"/>
              <w:rPr>
                <w:rFonts w:ascii="GHEA Grapalat" w:hAnsi="GHEA Grapalat" w:cs="Tahoma"/>
                <w:sz w:val="22"/>
              </w:rPr>
            </w:pPr>
          </w:p>
          <w:p w:rsidR="00986620" w:rsidRPr="00E476C6" w:rsidRDefault="00986620" w:rsidP="00E476C6">
            <w:pPr>
              <w:widowControl w:val="0"/>
              <w:jc w:val="right"/>
              <w:rPr>
                <w:rFonts w:ascii="GHEA Grapalat" w:hAnsi="GHEA Grapalat" w:cs="Sylfaen"/>
                <w:sz w:val="22"/>
              </w:rPr>
            </w:pPr>
            <w:r w:rsidRPr="00E476C6">
              <w:rPr>
                <w:rFonts w:ascii="GHEA Grapalat" w:hAnsi="GHEA Grapalat"/>
                <w:sz w:val="22"/>
              </w:rPr>
              <w:t>/____________________/</w:t>
            </w:r>
          </w:p>
          <w:p w:rsidR="00986620" w:rsidRPr="00E476C6" w:rsidRDefault="00986620" w:rsidP="00E476C6">
            <w:pPr>
              <w:widowControl w:val="0"/>
              <w:rPr>
                <w:rFonts w:ascii="GHEA Grapalat" w:hAnsi="GHEA Grapalat" w:cs="Sylfaen"/>
                <w:sz w:val="22"/>
              </w:rPr>
            </w:pPr>
          </w:p>
          <w:p w:rsidR="00986620" w:rsidRPr="00E476C6" w:rsidRDefault="00986620" w:rsidP="00E476C6">
            <w:pPr>
              <w:widowControl w:val="0"/>
              <w:tabs>
                <w:tab w:val="left" w:pos="4539"/>
              </w:tabs>
              <w:rPr>
                <w:rFonts w:ascii="GHEA Grapalat" w:hAnsi="GHEA Grapalat" w:cs="Sylfaen"/>
                <w:sz w:val="22"/>
              </w:rPr>
            </w:pPr>
            <w:r w:rsidRPr="00E476C6">
              <w:rPr>
                <w:rFonts w:ascii="GHEA Grapalat" w:hAnsi="GHEA Grapalat"/>
                <w:sz w:val="22"/>
              </w:rPr>
              <w:t>21.б.</w:t>
            </w:r>
            <w:r w:rsidRPr="00E476C6">
              <w:rPr>
                <w:rFonts w:ascii="GHEA Grapalat" w:hAnsi="GHEA Grapalat"/>
                <w:sz w:val="22"/>
              </w:rPr>
              <w:tab/>
              <w:t>М. П.</w:t>
            </w:r>
          </w:p>
        </w:tc>
      </w:tr>
      <w:tr w:rsidR="00D819A8" w:rsidRPr="00E476C6" w:rsidTr="00986620">
        <w:trPr>
          <w:trHeight w:val="1716"/>
        </w:trPr>
        <w:tc>
          <w:tcPr>
            <w:tcW w:w="5185" w:type="dxa"/>
            <w:tcBorders>
              <w:top w:val="single" w:sz="4" w:space="0" w:color="auto"/>
              <w:left w:val="single" w:sz="4" w:space="0" w:color="auto"/>
              <w:right w:val="single" w:sz="4" w:space="0" w:color="auto"/>
            </w:tcBorders>
            <w:noWrap/>
            <w:vAlign w:val="bottom"/>
          </w:tcPr>
          <w:p w:rsidR="00986620" w:rsidRPr="00E476C6" w:rsidRDefault="00986620" w:rsidP="00E476C6">
            <w:pPr>
              <w:widowControl w:val="0"/>
              <w:rPr>
                <w:rFonts w:ascii="GHEA Grapalat" w:hAnsi="GHEA Grapalat" w:cs="Tahoma"/>
                <w:sz w:val="22"/>
              </w:rPr>
            </w:pPr>
            <w:r w:rsidRPr="00E476C6">
              <w:rPr>
                <w:rFonts w:ascii="GHEA Grapalat" w:hAnsi="GHEA Grapalat"/>
                <w:sz w:val="22"/>
              </w:rPr>
              <w:t>24.а.</w:t>
            </w:r>
            <w:r w:rsidRPr="00E476C6">
              <w:rPr>
                <w:rFonts w:ascii="GHEA Grapalat" w:hAnsi="GHEA Grapalat"/>
                <w:sz w:val="22"/>
              </w:rPr>
              <w:tab/>
              <w:t xml:space="preserve"> Обслуживающая бенефициара финансовая организация </w:t>
            </w:r>
          </w:p>
          <w:p w:rsidR="00986620" w:rsidRPr="00E476C6" w:rsidRDefault="00986620" w:rsidP="00E476C6">
            <w:pPr>
              <w:widowControl w:val="0"/>
              <w:rPr>
                <w:rFonts w:ascii="GHEA Grapalat" w:hAnsi="GHEA Grapalat"/>
                <w:sz w:val="22"/>
              </w:rPr>
            </w:pPr>
          </w:p>
          <w:p w:rsidR="00986620" w:rsidRPr="00E476C6" w:rsidRDefault="00986620" w:rsidP="00E476C6">
            <w:pPr>
              <w:widowControl w:val="0"/>
              <w:jc w:val="right"/>
              <w:rPr>
                <w:rFonts w:ascii="GHEA Grapalat" w:hAnsi="GHEA Grapalat" w:cs="Tahoma"/>
                <w:sz w:val="22"/>
              </w:rPr>
            </w:pPr>
            <w:r w:rsidRPr="00E476C6">
              <w:rPr>
                <w:rFonts w:ascii="GHEA Grapalat" w:hAnsi="GHEA Grapalat"/>
                <w:sz w:val="22"/>
              </w:rPr>
              <w:t>/____________________/</w:t>
            </w:r>
          </w:p>
          <w:p w:rsidR="00986620" w:rsidRPr="00E476C6" w:rsidRDefault="00986620" w:rsidP="00E476C6">
            <w:pPr>
              <w:widowControl w:val="0"/>
              <w:ind w:left="3828" w:right="13"/>
              <w:jc w:val="both"/>
              <w:rPr>
                <w:rFonts w:ascii="GHEA Grapalat" w:hAnsi="GHEA Grapalat" w:cs="Sylfaen"/>
                <w:sz w:val="22"/>
                <w:vertAlign w:val="superscript"/>
              </w:rPr>
            </w:pPr>
            <w:r w:rsidRPr="00E476C6">
              <w:rPr>
                <w:rFonts w:ascii="GHEA Grapalat" w:hAnsi="GHEA Grapalat"/>
                <w:sz w:val="22"/>
                <w:vertAlign w:val="superscript"/>
              </w:rPr>
              <w:t>подпись/</w:t>
            </w:r>
          </w:p>
          <w:p w:rsidR="00986620" w:rsidRPr="00E476C6" w:rsidRDefault="00986620" w:rsidP="00E476C6">
            <w:pPr>
              <w:widowControl w:val="0"/>
              <w:rPr>
                <w:rFonts w:ascii="GHEA Grapalat" w:hAnsi="GHEA Grapalat" w:cs="Arial"/>
                <w:sz w:val="22"/>
              </w:rPr>
            </w:pPr>
          </w:p>
        </w:tc>
        <w:tc>
          <w:tcPr>
            <w:tcW w:w="5093" w:type="dxa"/>
            <w:tcBorders>
              <w:top w:val="single" w:sz="4" w:space="0" w:color="auto"/>
              <w:left w:val="nil"/>
              <w:right w:val="single" w:sz="4" w:space="0" w:color="auto"/>
            </w:tcBorders>
            <w:noWrap/>
          </w:tcPr>
          <w:p w:rsidR="00986620" w:rsidRPr="00E476C6" w:rsidRDefault="00986620" w:rsidP="00E476C6">
            <w:pPr>
              <w:widowControl w:val="0"/>
              <w:rPr>
                <w:rFonts w:ascii="GHEA Grapalat" w:hAnsi="GHEA Grapalat" w:cs="Tahoma"/>
                <w:sz w:val="22"/>
              </w:rPr>
            </w:pPr>
            <w:r w:rsidRPr="00E476C6">
              <w:rPr>
                <w:rFonts w:ascii="GHEA Grapalat" w:hAnsi="GHEA Grapalat"/>
                <w:sz w:val="22"/>
              </w:rPr>
              <w:t>23.а.</w:t>
            </w:r>
            <w:r w:rsidRPr="00E476C6">
              <w:rPr>
                <w:rFonts w:ascii="GHEA Grapalat" w:hAnsi="GHEA Grapalat"/>
                <w:sz w:val="22"/>
              </w:rPr>
              <w:tab/>
              <w:t xml:space="preserve"> Обслуживающая плательщика финансовая организация </w:t>
            </w:r>
          </w:p>
          <w:p w:rsidR="00986620" w:rsidRPr="00E476C6" w:rsidRDefault="00986620" w:rsidP="00E476C6">
            <w:pPr>
              <w:widowControl w:val="0"/>
              <w:rPr>
                <w:rFonts w:ascii="GHEA Grapalat" w:hAnsi="GHEA Grapalat" w:cs="Tahoma"/>
                <w:sz w:val="22"/>
              </w:rPr>
            </w:pPr>
          </w:p>
          <w:p w:rsidR="00986620" w:rsidRPr="00E476C6" w:rsidRDefault="00986620" w:rsidP="00E476C6">
            <w:pPr>
              <w:widowControl w:val="0"/>
              <w:jc w:val="right"/>
              <w:rPr>
                <w:rFonts w:ascii="GHEA Grapalat" w:hAnsi="GHEA Grapalat" w:cs="Tahoma"/>
                <w:sz w:val="22"/>
              </w:rPr>
            </w:pPr>
            <w:r w:rsidRPr="00E476C6">
              <w:rPr>
                <w:rFonts w:ascii="GHEA Grapalat" w:hAnsi="GHEA Grapalat"/>
                <w:sz w:val="22"/>
              </w:rPr>
              <w:t>/____________________/</w:t>
            </w:r>
          </w:p>
          <w:p w:rsidR="00986620" w:rsidRPr="00E476C6" w:rsidRDefault="00986620" w:rsidP="00E476C6">
            <w:pPr>
              <w:widowControl w:val="0"/>
              <w:ind w:right="983"/>
              <w:jc w:val="right"/>
              <w:rPr>
                <w:rFonts w:ascii="GHEA Grapalat" w:hAnsi="GHEA Grapalat" w:cs="Sylfaen"/>
                <w:sz w:val="22"/>
                <w:vertAlign w:val="superscript"/>
              </w:rPr>
            </w:pPr>
            <w:r w:rsidRPr="00E476C6">
              <w:rPr>
                <w:rFonts w:ascii="GHEA Grapalat" w:hAnsi="GHEA Grapalat"/>
                <w:sz w:val="22"/>
                <w:vertAlign w:val="superscript"/>
              </w:rPr>
              <w:t>/подпись/</w:t>
            </w:r>
          </w:p>
        </w:tc>
      </w:tr>
      <w:tr w:rsidR="00F84C64" w:rsidRPr="00E476C6" w:rsidTr="00986620">
        <w:trPr>
          <w:trHeight w:val="80"/>
        </w:trPr>
        <w:tc>
          <w:tcPr>
            <w:tcW w:w="5185" w:type="dxa"/>
            <w:tcBorders>
              <w:top w:val="nil"/>
              <w:left w:val="single" w:sz="4" w:space="0" w:color="auto"/>
              <w:bottom w:val="single" w:sz="4" w:space="0" w:color="auto"/>
              <w:right w:val="single" w:sz="4" w:space="0" w:color="auto"/>
            </w:tcBorders>
            <w:noWrap/>
            <w:vAlign w:val="bottom"/>
          </w:tcPr>
          <w:p w:rsidR="00986620" w:rsidRPr="00E476C6" w:rsidRDefault="00986620" w:rsidP="00E476C6">
            <w:pPr>
              <w:widowControl w:val="0"/>
              <w:tabs>
                <w:tab w:val="left" w:pos="4230"/>
              </w:tabs>
              <w:rPr>
                <w:rFonts w:ascii="GHEA Grapalat" w:hAnsi="GHEA Grapalat" w:cs="Sylfaen"/>
                <w:sz w:val="22"/>
              </w:rPr>
            </w:pPr>
            <w:r w:rsidRPr="00E476C6">
              <w:rPr>
                <w:rFonts w:ascii="GHEA Grapalat" w:hAnsi="GHEA Grapalat"/>
                <w:sz w:val="22"/>
              </w:rPr>
              <w:t>24.б.</w:t>
            </w:r>
            <w:r w:rsidRPr="00E476C6">
              <w:rPr>
                <w:rFonts w:ascii="GHEA Grapalat" w:hAnsi="GHEA Grapalat"/>
                <w:sz w:val="22"/>
              </w:rPr>
              <w:tab/>
              <w:t>М. П.</w:t>
            </w:r>
          </w:p>
          <w:p w:rsidR="00986620" w:rsidRPr="00E476C6" w:rsidRDefault="00986620" w:rsidP="00E476C6">
            <w:pPr>
              <w:widowControl w:val="0"/>
              <w:rPr>
                <w:rFonts w:ascii="GHEA Grapalat" w:hAnsi="GHEA Grapalat" w:cs="Sylfaen"/>
                <w:sz w:val="22"/>
              </w:rPr>
            </w:pPr>
          </w:p>
          <w:p w:rsidR="00986620" w:rsidRPr="00E476C6" w:rsidRDefault="00986620" w:rsidP="00E476C6">
            <w:pPr>
              <w:widowControl w:val="0"/>
              <w:ind w:right="155"/>
              <w:jc w:val="right"/>
              <w:rPr>
                <w:rFonts w:ascii="GHEA Grapalat" w:hAnsi="GHEA Grapalat" w:cs="Sylfaen"/>
                <w:sz w:val="22"/>
                <w:lang w:val="en-US"/>
              </w:rPr>
            </w:pPr>
            <w:r w:rsidRPr="00E476C6">
              <w:rPr>
                <w:rFonts w:ascii="GHEA Grapalat" w:hAnsi="GHEA Grapalat"/>
                <w:sz w:val="22"/>
              </w:rPr>
              <w:t xml:space="preserve">24.в"___" ___ 20___ г. </w:t>
            </w:r>
          </w:p>
        </w:tc>
        <w:tc>
          <w:tcPr>
            <w:tcW w:w="5093" w:type="dxa"/>
            <w:tcBorders>
              <w:top w:val="nil"/>
              <w:left w:val="nil"/>
              <w:bottom w:val="single" w:sz="4" w:space="0" w:color="auto"/>
              <w:right w:val="single" w:sz="4" w:space="0" w:color="auto"/>
            </w:tcBorders>
            <w:noWrap/>
            <w:vAlign w:val="bottom"/>
          </w:tcPr>
          <w:p w:rsidR="00986620" w:rsidRPr="00E476C6" w:rsidRDefault="00986620" w:rsidP="00E476C6">
            <w:pPr>
              <w:widowControl w:val="0"/>
              <w:tabs>
                <w:tab w:val="left" w:pos="4554"/>
              </w:tabs>
              <w:rPr>
                <w:rFonts w:ascii="GHEA Grapalat" w:hAnsi="GHEA Grapalat" w:cs="Sylfaen"/>
                <w:sz w:val="22"/>
              </w:rPr>
            </w:pPr>
            <w:r w:rsidRPr="00E476C6">
              <w:rPr>
                <w:rFonts w:ascii="GHEA Grapalat" w:hAnsi="GHEA Grapalat"/>
                <w:sz w:val="22"/>
              </w:rPr>
              <w:t>23.б.</w:t>
            </w:r>
            <w:r w:rsidRPr="00E476C6">
              <w:rPr>
                <w:rFonts w:ascii="GHEA Grapalat" w:hAnsi="GHEA Grapalat"/>
                <w:sz w:val="22"/>
              </w:rPr>
              <w:tab/>
              <w:t>М. П.</w:t>
            </w:r>
          </w:p>
          <w:p w:rsidR="00986620" w:rsidRPr="00E476C6" w:rsidRDefault="00986620" w:rsidP="00E476C6">
            <w:pPr>
              <w:widowControl w:val="0"/>
              <w:rPr>
                <w:rFonts w:ascii="GHEA Grapalat" w:hAnsi="GHEA Grapalat"/>
                <w:sz w:val="22"/>
              </w:rPr>
            </w:pPr>
          </w:p>
          <w:p w:rsidR="00986620" w:rsidRPr="00E476C6" w:rsidRDefault="00986620" w:rsidP="00E476C6">
            <w:pPr>
              <w:widowControl w:val="0"/>
              <w:jc w:val="right"/>
              <w:rPr>
                <w:rFonts w:ascii="GHEA Grapalat" w:hAnsi="GHEA Grapalat" w:cs="Sylfaen"/>
                <w:sz w:val="22"/>
              </w:rPr>
            </w:pPr>
            <w:r w:rsidRPr="00E476C6">
              <w:rPr>
                <w:rFonts w:ascii="GHEA Grapalat" w:hAnsi="GHEA Grapalat"/>
                <w:sz w:val="22"/>
              </w:rPr>
              <w:t>23.в Дата исполнения: "___" ___ 20___г.</w:t>
            </w:r>
          </w:p>
        </w:tc>
      </w:tr>
    </w:tbl>
    <w:p w:rsidR="0042376A" w:rsidRPr="00E476C6" w:rsidRDefault="0042376A" w:rsidP="00E476C6">
      <w:pPr>
        <w:widowControl w:val="0"/>
        <w:spacing w:after="160"/>
        <w:rPr>
          <w:rFonts w:ascii="GHEA Grapalat" w:hAnsi="GHEA Grapalat"/>
          <w:sz w:val="22"/>
        </w:rPr>
      </w:pPr>
    </w:p>
    <w:p w:rsidR="00986620" w:rsidRPr="00E476C6" w:rsidRDefault="0042376A" w:rsidP="00E476C6">
      <w:pPr>
        <w:rPr>
          <w:rFonts w:ascii="GHEA Grapalat" w:hAnsi="GHEA Grapalat"/>
          <w:i/>
          <w:sz w:val="20"/>
          <w:szCs w:val="20"/>
        </w:rPr>
      </w:pPr>
      <w:r w:rsidRPr="00E476C6">
        <w:rPr>
          <w:rFonts w:ascii="GHEA Grapalat" w:hAnsi="GHEA Grapalat" w:cs="Sylfaen"/>
        </w:rPr>
        <w:t xml:space="preserve">*  </w:t>
      </w:r>
      <w:r w:rsidRPr="00E476C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86620" w:rsidRPr="00E476C6" w:rsidRDefault="00986620" w:rsidP="00E476C6">
      <w:pPr>
        <w:rPr>
          <w:rFonts w:ascii="GHEA Grapalat" w:hAnsi="GHEA Grapalat"/>
          <w:i/>
          <w:sz w:val="20"/>
          <w:szCs w:val="20"/>
        </w:rPr>
      </w:pPr>
      <w:r w:rsidRPr="00E476C6">
        <w:rPr>
          <w:rFonts w:ascii="GHEA Grapalat" w:hAnsi="GHEA Grapalat"/>
          <w:i/>
          <w:sz w:val="20"/>
          <w:szCs w:val="20"/>
        </w:rPr>
        <w:br w:type="page"/>
      </w:r>
    </w:p>
    <w:p w:rsidR="00BE2572" w:rsidRPr="00E476C6" w:rsidRDefault="00BE2572" w:rsidP="00E476C6">
      <w:pPr>
        <w:widowControl w:val="0"/>
        <w:spacing w:after="160"/>
        <w:ind w:left="567" w:right="565"/>
        <w:jc w:val="center"/>
        <w:rPr>
          <w:rFonts w:ascii="GHEA Grapalat" w:hAnsi="GHEA Grapalat"/>
          <w:b/>
        </w:rPr>
      </w:pPr>
      <w:r w:rsidRPr="00E476C6">
        <w:rPr>
          <w:rFonts w:ascii="GHEA Grapalat" w:hAnsi="GHEA Grapalat"/>
          <w:b/>
        </w:rPr>
        <w:lastRenderedPageBreak/>
        <w:t xml:space="preserve">Обязательные реквизиты платежного требования </w:t>
      </w:r>
      <w:r w:rsidRPr="00E476C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819A8" w:rsidRPr="00E476C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Наличие указанного поля/</w:t>
            </w:r>
          </w:p>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 xml:space="preserve">Требование о заполнении реквизита </w:t>
            </w:r>
          </w:p>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Сторона,</w:t>
            </w:r>
          </w:p>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 xml:space="preserve">заполняющая реквизит </w:t>
            </w:r>
          </w:p>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бенефициар или плательщик</w:t>
            </w:r>
          </w:p>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(в связи с процессом закупки)</w:t>
            </w:r>
          </w:p>
        </w:tc>
      </w:tr>
      <w:tr w:rsidR="00D819A8" w:rsidRPr="00E476C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b/>
                <w:sz w:val="18"/>
                <w:szCs w:val="18"/>
              </w:rPr>
            </w:pPr>
            <w:r w:rsidRPr="00E476C6">
              <w:rPr>
                <w:rFonts w:ascii="GHEA Grapalat" w:hAnsi="GHEA Grapalat"/>
                <w:b/>
                <w:sz w:val="18"/>
                <w:szCs w:val="18"/>
              </w:rPr>
              <w:t>5</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на документе заранее заполнено "Платежное требование"</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both"/>
              <w:rPr>
                <w:rFonts w:ascii="GHEA Grapalat" w:hAnsi="GHEA Grapalat"/>
                <w:sz w:val="18"/>
                <w:szCs w:val="18"/>
              </w:rPr>
            </w:pPr>
            <w:r w:rsidRPr="00E476C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бенефициаром при представлении платежного требования в банк плательщика</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both"/>
              <w:rPr>
                <w:rFonts w:ascii="GHEA Grapalat" w:hAnsi="GHEA Grapalat"/>
                <w:sz w:val="18"/>
                <w:szCs w:val="18"/>
              </w:rPr>
            </w:pPr>
            <w:r w:rsidRPr="00E476C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both"/>
              <w:rPr>
                <w:rFonts w:ascii="GHEA Grapalat" w:hAnsi="GHEA Grapalat"/>
                <w:sz w:val="18"/>
                <w:szCs w:val="18"/>
              </w:rPr>
            </w:pPr>
            <w:r w:rsidRPr="00E476C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 заполняется)</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заранее заполняется бенефициаром — по 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заполняется плательщиком </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 заполняется и не применяется)</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плательщиком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В обязательном порядке заполняются слова "для обеспечения исполнения </w:t>
            </w:r>
            <w:r w:rsidRPr="00E476C6">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 xml:space="preserve">заранее заполняется бенефициаром — по </w:t>
            </w:r>
            <w:r w:rsidRPr="00E476C6">
              <w:rPr>
                <w:rFonts w:ascii="GHEA Grapalat" w:hAnsi="GHEA Grapalat"/>
                <w:sz w:val="18"/>
                <w:szCs w:val="18"/>
              </w:rPr>
              <w:lastRenderedPageBreak/>
              <w:t>приглашению</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бенефициаром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Del="0010680B"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cs="Sylfaen"/>
                <w:sz w:val="18"/>
                <w:szCs w:val="18"/>
              </w:rPr>
            </w:pPr>
            <w:r w:rsidRPr="00E476C6">
              <w:rPr>
                <w:rFonts w:ascii="GHEA Grapalat" w:hAnsi="GHEA Grapalat"/>
                <w:sz w:val="18"/>
                <w:szCs w:val="18"/>
              </w:rPr>
              <w:t xml:space="preserve">обязательно </w:t>
            </w:r>
          </w:p>
          <w:p w:rsidR="00BE2572" w:rsidRPr="00E476C6" w:rsidRDefault="00BE2572" w:rsidP="00E476C6">
            <w:pPr>
              <w:widowControl w:val="0"/>
              <w:spacing w:after="120"/>
              <w:jc w:val="center"/>
              <w:rPr>
                <w:rFonts w:ascii="GHEA Grapalat" w:hAnsi="GHEA Grapalat" w:cs="Sylfaen"/>
                <w:sz w:val="18"/>
                <w:szCs w:val="18"/>
              </w:rPr>
            </w:pPr>
            <w:r w:rsidRPr="00E476C6">
              <w:rPr>
                <w:rFonts w:ascii="GHEA Grapalat" w:hAnsi="GHEA Grapalat"/>
                <w:sz w:val="18"/>
                <w:szCs w:val="18"/>
              </w:rPr>
              <w:t xml:space="preserve">заполняются слова "акцептованный платеж",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заранее заполняется бенефициаром </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бенефициаром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подписывается плательщиком или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проставляется электронная подпись плательщика</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при наличии печати, когда </w:t>
            </w:r>
            <w:r w:rsidRPr="00E476C6">
              <w:rPr>
                <w:rFonts w:ascii="GHEA Grapalat" w:hAnsi="GHEA Grapalat"/>
                <w:sz w:val="18"/>
                <w:szCs w:val="18"/>
              </w:rPr>
              <w:lastRenderedPageBreak/>
              <w:t>плательщик представляет Требование в бумажной форме</w:t>
            </w:r>
          </w:p>
          <w:p w:rsidR="00BE2572" w:rsidRPr="00E476C6" w:rsidRDefault="00BE2572" w:rsidP="00E476C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 xml:space="preserve">скрепляется печатью плательщика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при представлении в бумажной форме</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подписывается бенефициаром</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обязательно: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скрепляется печатью бенефициара </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при представлении в банк в бумажной форме</w:t>
            </w: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p>
        </w:tc>
      </w:tr>
      <w:tr w:rsidR="00D819A8"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p>
        </w:tc>
      </w:tr>
      <w:tr w:rsidR="00FF3DE9" w:rsidRPr="00E476C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необязательно</w:t>
            </w:r>
          </w:p>
          <w:p w:rsidR="00BE2572" w:rsidRPr="00E476C6" w:rsidRDefault="00BE2572" w:rsidP="00E476C6">
            <w:pPr>
              <w:widowControl w:val="0"/>
              <w:spacing w:after="120"/>
              <w:jc w:val="center"/>
              <w:rPr>
                <w:rFonts w:ascii="GHEA Grapalat" w:hAnsi="GHEA Grapalat"/>
                <w:sz w:val="18"/>
                <w:szCs w:val="18"/>
              </w:rPr>
            </w:pPr>
            <w:r w:rsidRPr="00E476C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476C6" w:rsidRDefault="00BE2572" w:rsidP="00E476C6">
            <w:pPr>
              <w:widowControl w:val="0"/>
              <w:spacing w:after="120"/>
              <w:jc w:val="center"/>
              <w:rPr>
                <w:rFonts w:ascii="GHEA Grapalat" w:hAnsi="GHEA Grapalat"/>
                <w:sz w:val="18"/>
                <w:szCs w:val="18"/>
              </w:rPr>
            </w:pPr>
          </w:p>
        </w:tc>
      </w:tr>
    </w:tbl>
    <w:p w:rsidR="00BE2572" w:rsidRPr="00E476C6" w:rsidRDefault="00BE2572" w:rsidP="00E476C6">
      <w:pPr>
        <w:widowControl w:val="0"/>
        <w:spacing w:after="160"/>
        <w:ind w:left="567" w:right="565"/>
        <w:jc w:val="center"/>
        <w:rPr>
          <w:rFonts w:ascii="GHEA Grapalat" w:hAnsi="GHEA Grapalat"/>
          <w:b/>
        </w:rPr>
      </w:pPr>
    </w:p>
    <w:p w:rsidR="000A214C" w:rsidRPr="00E476C6" w:rsidRDefault="000A214C" w:rsidP="00E476C6">
      <w:pPr>
        <w:widowControl w:val="0"/>
        <w:spacing w:after="160"/>
        <w:jc w:val="both"/>
        <w:rPr>
          <w:rFonts w:ascii="GHEA Grapalat" w:hAnsi="GHEA Grapalat"/>
        </w:rPr>
      </w:pPr>
      <w:r w:rsidRPr="00E476C6">
        <w:rPr>
          <w:rFonts w:ascii="GHEA Grapalat" w:hAnsi="GHEA Grapalat"/>
        </w:rPr>
        <w:br w:type="page"/>
      </w:r>
    </w:p>
    <w:p w:rsidR="004C7BFD" w:rsidRPr="00E476C6" w:rsidRDefault="004C7BFD" w:rsidP="00E476C6">
      <w:pPr>
        <w:widowControl w:val="0"/>
        <w:spacing w:after="160"/>
        <w:ind w:firstLine="567"/>
        <w:jc w:val="right"/>
        <w:rPr>
          <w:rFonts w:ascii="GHEA Grapalat" w:hAnsi="GHEA Grapalat" w:cs="Arial"/>
          <w:b/>
        </w:rPr>
      </w:pPr>
      <w:r w:rsidRPr="00E476C6">
        <w:rPr>
          <w:rFonts w:ascii="GHEA Grapalat" w:hAnsi="GHEA Grapalat"/>
          <w:b/>
        </w:rPr>
        <w:lastRenderedPageBreak/>
        <w:t>Приложение № 5.2</w:t>
      </w:r>
    </w:p>
    <w:p w:rsidR="004C7BFD" w:rsidRPr="00E476C6" w:rsidRDefault="004C7BFD" w:rsidP="00E476C6">
      <w:pPr>
        <w:widowControl w:val="0"/>
        <w:jc w:val="right"/>
        <w:rPr>
          <w:rFonts w:ascii="GHEA Grapalat" w:hAnsi="GHEA Grapalat" w:cs="GHEA Grapalat"/>
          <w:i/>
          <w:sz w:val="22"/>
        </w:rPr>
      </w:pPr>
      <w:r w:rsidRPr="00E476C6">
        <w:rPr>
          <w:rFonts w:ascii="GHEA Grapalat" w:hAnsi="GHEA Grapalat"/>
          <w:i/>
          <w:sz w:val="22"/>
        </w:rPr>
        <w:t>к Приглашению на открытый конкурс</w:t>
      </w:r>
      <w:r w:rsidRPr="00E476C6">
        <w:rPr>
          <w:rFonts w:ascii="GHEA Grapalat" w:hAnsi="GHEA Grapalat"/>
          <w:i/>
          <w:sz w:val="22"/>
        </w:rPr>
        <w:br/>
        <w:t xml:space="preserve">под кодом </w:t>
      </w:r>
      <w:r w:rsidRPr="00E476C6">
        <w:rPr>
          <w:rFonts w:ascii="GHEA Grapalat" w:hAnsi="GHEA Grapalat"/>
          <w:b/>
          <w:i/>
          <w:sz w:val="22"/>
          <w:lang w:val="it-IT"/>
        </w:rPr>
        <w:t>ԿԴՄՀՀ-ԲՄԱՊՁԲ-22/3</w:t>
      </w:r>
    </w:p>
    <w:p w:rsidR="004C7BFD" w:rsidRPr="00E476C6" w:rsidRDefault="004C7BFD" w:rsidP="00E476C6">
      <w:pPr>
        <w:pStyle w:val="BodyTextIndent3"/>
        <w:widowControl w:val="0"/>
        <w:spacing w:line="240" w:lineRule="auto"/>
        <w:jc w:val="right"/>
        <w:rPr>
          <w:rFonts w:ascii="GHEA Grapalat" w:hAnsi="GHEA Grapalat"/>
          <w:b/>
          <w:sz w:val="24"/>
          <w:szCs w:val="24"/>
        </w:rPr>
      </w:pPr>
    </w:p>
    <w:p w:rsidR="004C7BFD" w:rsidRPr="00E476C6" w:rsidRDefault="004C7BFD" w:rsidP="00E476C6">
      <w:pPr>
        <w:widowControl w:val="0"/>
        <w:spacing w:after="160"/>
        <w:ind w:left="567" w:right="565"/>
        <w:jc w:val="center"/>
        <w:rPr>
          <w:rFonts w:ascii="GHEA Grapalat" w:hAnsi="GHEA Grapalat"/>
          <w:b/>
        </w:rPr>
      </w:pPr>
    </w:p>
    <w:p w:rsidR="004C7BFD" w:rsidRPr="00E476C6" w:rsidRDefault="004C7BFD" w:rsidP="00E476C6">
      <w:pPr>
        <w:pStyle w:val="BodyTextIndent3"/>
        <w:widowControl w:val="0"/>
        <w:spacing w:after="160" w:line="240" w:lineRule="auto"/>
        <w:jc w:val="center"/>
        <w:rPr>
          <w:rFonts w:ascii="GHEA Grapalat" w:hAnsi="GHEA Grapalat"/>
          <w:sz w:val="24"/>
          <w:szCs w:val="24"/>
          <w:lang w:val="hy-AM"/>
        </w:rPr>
      </w:pPr>
      <w:r w:rsidRPr="00E476C6">
        <w:rPr>
          <w:rFonts w:ascii="GHEA Grapalat" w:hAnsi="GHEA Grapalat"/>
          <w:sz w:val="24"/>
          <w:szCs w:val="24"/>
        </w:rPr>
        <w:t>ГАРАНТИЯ N</w:t>
      </w:r>
      <w:r w:rsidRPr="00E476C6">
        <w:rPr>
          <w:rFonts w:ascii="GHEA Grapalat" w:hAnsi="GHEA Grapalat"/>
          <w:sz w:val="24"/>
          <w:szCs w:val="24"/>
          <w:lang w:val="hy-AM"/>
        </w:rPr>
        <w:t>________</w:t>
      </w:r>
    </w:p>
    <w:p w:rsidR="004C7BFD" w:rsidRPr="00E476C6" w:rsidRDefault="004C7BFD" w:rsidP="00E476C6">
      <w:pPr>
        <w:widowControl w:val="0"/>
        <w:spacing w:after="160"/>
        <w:ind w:left="567" w:right="565"/>
        <w:jc w:val="center"/>
        <w:rPr>
          <w:rFonts w:ascii="GHEA Grapalat" w:hAnsi="GHEA Grapalat"/>
          <w:b/>
        </w:rPr>
      </w:pPr>
      <w:r w:rsidRPr="00E476C6">
        <w:rPr>
          <w:rFonts w:ascii="GHEA Grapalat" w:hAnsi="GHEA Grapalat"/>
          <w:b/>
        </w:rPr>
        <w:t>(обеспечение предоплаты)</w:t>
      </w:r>
    </w:p>
    <w:p w:rsidR="004C7BFD" w:rsidRPr="00E476C6" w:rsidRDefault="004C7BFD" w:rsidP="00E476C6">
      <w:pPr>
        <w:pStyle w:val="NormalWeb"/>
        <w:spacing w:before="0" w:beforeAutospacing="0" w:after="0" w:afterAutospacing="0"/>
        <w:jc w:val="both"/>
        <w:rPr>
          <w:rStyle w:val="Strong"/>
          <w:rFonts w:ascii="GHEA Grapalat" w:eastAsiaTheme="minorHAnsi" w:hAnsi="GHEA Grapalat" w:cstheme="minorBidi"/>
          <w:b w:val="0"/>
          <w:bCs w:val="0"/>
        </w:rPr>
      </w:pPr>
      <w:r w:rsidRPr="00E476C6">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E476C6">
        <w:rPr>
          <w:rFonts w:eastAsiaTheme="minorHAnsi" w:cstheme="minorBidi"/>
        </w:rPr>
        <w:t>N</w:t>
      </w:r>
      <w:r w:rsidRPr="00E476C6">
        <w:rPr>
          <w:rFonts w:eastAsiaTheme="minorHAnsi" w:cstheme="minorBidi"/>
          <w:lang w:val="hy-AM"/>
        </w:rPr>
        <w:t xml:space="preserve">  </w:t>
      </w:r>
      <w:r w:rsidRPr="00E476C6">
        <w:rPr>
          <w:rStyle w:val="Strong"/>
          <w:rFonts w:ascii="GHEA Grapalat" w:hAnsi="GHEA Grapalat"/>
          <w:sz w:val="20"/>
          <w:szCs w:val="20"/>
          <w:u w:val="single"/>
          <w:lang w:val="hy-AM"/>
        </w:rPr>
        <w:tab/>
      </w:r>
      <w:r w:rsidRPr="00E476C6">
        <w:rPr>
          <w:rStyle w:val="Strong"/>
          <w:rFonts w:ascii="GHEA Grapalat" w:hAnsi="GHEA Grapalat"/>
          <w:sz w:val="20"/>
          <w:szCs w:val="20"/>
          <w:u w:val="single"/>
        </w:rPr>
        <w:t>___________</w:t>
      </w:r>
      <w:r w:rsidRPr="00E476C6">
        <w:rPr>
          <w:rFonts w:ascii="GHEA Grapalat" w:eastAsiaTheme="minorHAnsi" w:hAnsi="GHEA Grapalat" w:cstheme="minorBidi"/>
        </w:rPr>
        <w:t>заключаемым между</w:t>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rPr>
      </w:pPr>
      <w:r w:rsidRPr="00E476C6">
        <w:rPr>
          <w:rStyle w:val="Strong"/>
          <w:rFonts w:ascii="GHEA Grapalat" w:hAnsi="GHEA Grapalat"/>
          <w:sz w:val="20"/>
          <w:szCs w:val="20"/>
        </w:rPr>
        <w:t xml:space="preserve">                                                       </w:t>
      </w:r>
      <w:r w:rsidRPr="00E476C6">
        <w:rPr>
          <w:rStyle w:val="Strong"/>
          <w:rFonts w:ascii="GHEA Grapalat" w:hAnsi="GHEA Grapalat"/>
          <w:sz w:val="20"/>
          <w:szCs w:val="20"/>
          <w:lang w:val="hy-AM"/>
        </w:rPr>
        <w:tab/>
      </w:r>
      <w:r w:rsidRPr="00E476C6">
        <w:rPr>
          <w:rStyle w:val="Strong"/>
          <w:rFonts w:ascii="GHEA Grapalat" w:hAnsi="GHEA Grapalat"/>
          <w:sz w:val="20"/>
          <w:szCs w:val="20"/>
          <w:lang w:val="hy-AM"/>
        </w:rPr>
        <w:tab/>
      </w:r>
      <w:r w:rsidRPr="00E476C6">
        <w:rPr>
          <w:rStyle w:val="Strong"/>
          <w:rFonts w:ascii="GHEA Grapalat" w:hAnsi="GHEA Grapalat"/>
          <w:sz w:val="20"/>
          <w:szCs w:val="20"/>
        </w:rPr>
        <w:t xml:space="preserve">           </w:t>
      </w:r>
      <w:r w:rsidRPr="00E476C6">
        <w:rPr>
          <w:rStyle w:val="Strong"/>
          <w:rFonts w:ascii="GHEA Grapalat" w:hAnsi="GHEA Grapalat"/>
          <w:sz w:val="16"/>
          <w:szCs w:val="16"/>
        </w:rPr>
        <w:t>номер заключаемого договора</w:t>
      </w:r>
      <w:r w:rsidRPr="00E476C6">
        <w:rPr>
          <w:rFonts w:ascii="GHEA Grapalat" w:eastAsiaTheme="minorHAnsi" w:hAnsi="GHEA Grapalat" w:cstheme="minorBidi"/>
        </w:rPr>
        <w:t xml:space="preserve"> </w:t>
      </w:r>
    </w:p>
    <w:p w:rsidR="004C7BFD" w:rsidRPr="00E476C6" w:rsidRDefault="004C7BFD" w:rsidP="00E476C6">
      <w:pPr>
        <w:pStyle w:val="NormalWeb"/>
        <w:spacing w:before="0" w:beforeAutospacing="0" w:after="0" w:afterAutospacing="0"/>
        <w:ind w:left="-142"/>
        <w:rPr>
          <w:rStyle w:val="Strong"/>
          <w:rFonts w:ascii="GHEA Grapalat" w:hAnsi="GHEA Grapalat"/>
          <w:b w:val="0"/>
          <w:bCs w:val="0"/>
          <w:sz w:val="20"/>
          <w:szCs w:val="20"/>
          <w:lang w:val="hy-AM"/>
        </w:rPr>
      </w:pPr>
      <w:r w:rsidRPr="00E476C6">
        <w:rPr>
          <w:rFonts w:ascii="GHEA Grapalat" w:hAnsi="GHEA Grapalat"/>
          <w:sz w:val="20"/>
          <w:szCs w:val="20"/>
          <w:u w:val="single"/>
        </w:rPr>
        <w:t>______________________</w:t>
      </w:r>
      <w:r w:rsidRPr="00E476C6">
        <w:rPr>
          <w:rFonts w:ascii="GHEA Grapalat" w:hAnsi="GHEA Grapalat"/>
          <w:sz w:val="20"/>
          <w:szCs w:val="20"/>
          <w:lang w:val="hy-AM"/>
        </w:rPr>
        <w:t xml:space="preserve"> </w:t>
      </w:r>
      <w:r w:rsidRPr="00E476C6">
        <w:rPr>
          <w:rFonts w:ascii="GHEA Grapalat" w:eastAsiaTheme="minorHAnsi" w:hAnsi="GHEA Grapalat" w:cstheme="minorBidi"/>
        </w:rPr>
        <w:t xml:space="preserve">   (далее-бенефициар)   и</w:t>
      </w:r>
      <w:r w:rsidRPr="00E476C6">
        <w:rPr>
          <w:rStyle w:val="Strong"/>
          <w:rFonts w:ascii="GHEA Grapalat" w:hAnsi="GHEA Grapalat"/>
          <w:sz w:val="20"/>
          <w:szCs w:val="20"/>
        </w:rPr>
        <w:t xml:space="preserve">     </w:t>
      </w:r>
      <w:r w:rsidRPr="00E476C6">
        <w:rPr>
          <w:rStyle w:val="Strong"/>
          <w:rFonts w:ascii="GHEA Grapalat" w:hAnsi="GHEA Grapalat"/>
          <w:sz w:val="20"/>
          <w:szCs w:val="20"/>
          <w:u w:val="single"/>
          <w:lang w:val="hy-AM"/>
        </w:rPr>
        <w:tab/>
      </w:r>
      <w:r w:rsidRPr="00E476C6">
        <w:rPr>
          <w:rStyle w:val="Strong"/>
          <w:rFonts w:ascii="GHEA Grapalat" w:hAnsi="GHEA Grapalat"/>
          <w:sz w:val="20"/>
          <w:szCs w:val="20"/>
          <w:u w:val="single"/>
          <w:lang w:val="hy-AM"/>
        </w:rPr>
        <w:tab/>
      </w:r>
      <w:r w:rsidRPr="00E476C6">
        <w:rPr>
          <w:rStyle w:val="Strong"/>
          <w:rFonts w:ascii="GHEA Grapalat" w:hAnsi="GHEA Grapalat"/>
          <w:sz w:val="20"/>
          <w:szCs w:val="20"/>
          <w:u w:val="single"/>
          <w:lang w:val="hy-AM"/>
        </w:rPr>
        <w:tab/>
      </w:r>
      <w:r w:rsidRPr="00E476C6">
        <w:rPr>
          <w:rStyle w:val="Strong"/>
          <w:rFonts w:ascii="GHEA Grapalat" w:hAnsi="GHEA Grapalat"/>
          <w:sz w:val="20"/>
          <w:szCs w:val="20"/>
          <w:u w:val="single"/>
          <w:lang w:val="hy-AM"/>
        </w:rPr>
        <w:tab/>
      </w:r>
      <w:r w:rsidRPr="00E476C6">
        <w:rPr>
          <w:rFonts w:eastAsiaTheme="minorHAnsi" w:cstheme="minorBidi"/>
        </w:rPr>
        <w:t xml:space="preserve">    </w:t>
      </w:r>
    </w:p>
    <w:p w:rsidR="004C7BFD" w:rsidRPr="00E476C6" w:rsidRDefault="004C7BFD" w:rsidP="00E476C6">
      <w:pPr>
        <w:pStyle w:val="NormalWeb"/>
        <w:spacing w:before="0" w:beforeAutospacing="0" w:after="0" w:afterAutospacing="0"/>
        <w:ind w:left="-142"/>
        <w:rPr>
          <w:rStyle w:val="Strong"/>
          <w:rFonts w:ascii="GHEA Grapalat" w:hAnsi="GHEA Grapalat"/>
          <w:b w:val="0"/>
          <w:sz w:val="16"/>
          <w:szCs w:val="16"/>
        </w:rPr>
      </w:pPr>
      <w:r w:rsidRPr="00E476C6">
        <w:rPr>
          <w:rStyle w:val="Strong"/>
          <w:rFonts w:ascii="GHEA Grapalat" w:hAnsi="GHEA Grapalat"/>
          <w:sz w:val="18"/>
          <w:szCs w:val="18"/>
        </w:rPr>
        <w:t xml:space="preserve"> </w:t>
      </w:r>
      <w:r w:rsidRPr="00E476C6">
        <w:rPr>
          <w:rStyle w:val="Strong"/>
          <w:rFonts w:ascii="GHEA Grapalat" w:hAnsi="GHEA Grapalat"/>
          <w:sz w:val="16"/>
          <w:szCs w:val="16"/>
        </w:rPr>
        <w:t>наименование заказчика                                                                  наименование отобранного участника</w:t>
      </w:r>
    </w:p>
    <w:p w:rsidR="004C7BFD" w:rsidRPr="00E476C6" w:rsidRDefault="004C7BFD" w:rsidP="00E476C6">
      <w:pPr>
        <w:pStyle w:val="NormalWeb"/>
        <w:spacing w:before="0" w:beforeAutospacing="0" w:after="0" w:afterAutospacing="0"/>
        <w:ind w:left="-142"/>
        <w:rPr>
          <w:rFonts w:cs="Sylfaen"/>
          <w:sz w:val="16"/>
          <w:szCs w:val="16"/>
          <w:vertAlign w:val="superscript"/>
          <w:lang w:val="hy-AM"/>
        </w:rPr>
      </w:pPr>
      <w:r w:rsidRPr="00E476C6">
        <w:rPr>
          <w:rStyle w:val="Strong"/>
          <w:rFonts w:ascii="GHEA Grapalat" w:hAnsi="GHEA Grapalat"/>
          <w:sz w:val="16"/>
          <w:szCs w:val="16"/>
        </w:rPr>
        <w:t xml:space="preserve">                                                                </w:t>
      </w:r>
      <w:r w:rsidRPr="00E476C6">
        <w:rPr>
          <w:rStyle w:val="Strong"/>
          <w:rFonts w:ascii="GHEA Grapalat" w:hAnsi="GHEA Grapalat"/>
          <w:sz w:val="16"/>
          <w:szCs w:val="16"/>
          <w:lang w:val="hy-AM"/>
        </w:rPr>
        <w:tab/>
      </w:r>
    </w:p>
    <w:p w:rsidR="004C7BFD" w:rsidRPr="00E476C6" w:rsidRDefault="004C7BFD" w:rsidP="00E476C6">
      <w:pPr>
        <w:pStyle w:val="NormalWeb"/>
        <w:spacing w:before="0" w:beforeAutospacing="0" w:after="0" w:afterAutospacing="0"/>
        <w:jc w:val="both"/>
        <w:rPr>
          <w:rFonts w:ascii="GHEA Grapalat" w:hAnsi="GHEA Grapalat"/>
          <w:sz w:val="20"/>
          <w:szCs w:val="20"/>
        </w:rPr>
      </w:pPr>
      <w:r w:rsidRPr="00E476C6">
        <w:rPr>
          <w:rFonts w:eastAsiaTheme="minorHAnsi" w:cstheme="minorBidi"/>
        </w:rPr>
        <w:t>(</w:t>
      </w:r>
      <w:r w:rsidRPr="00E476C6">
        <w:rPr>
          <w:rFonts w:ascii="GHEA Grapalat" w:eastAsiaTheme="minorHAnsi" w:hAnsi="GHEA Grapalat" w:cstheme="minorBidi"/>
        </w:rPr>
        <w:t xml:space="preserve">далее-принципал). </w:t>
      </w:r>
    </w:p>
    <w:p w:rsidR="004C7BFD" w:rsidRPr="00E476C6" w:rsidRDefault="004C7BFD" w:rsidP="00E476C6">
      <w:pPr>
        <w:pStyle w:val="NormalWeb"/>
        <w:spacing w:before="0" w:beforeAutospacing="0" w:after="0" w:afterAutospacing="0"/>
        <w:ind w:firstLine="375"/>
        <w:jc w:val="both"/>
        <w:rPr>
          <w:rStyle w:val="Strong"/>
          <w:rFonts w:ascii="GHEA Grapalat" w:hAnsi="GHEA Grapalat"/>
          <w:sz w:val="20"/>
          <w:szCs w:val="20"/>
          <w:lang w:val="hy-AM"/>
        </w:rPr>
      </w:pPr>
      <w:r w:rsidRPr="00E476C6">
        <w:rPr>
          <w:rStyle w:val="Strong"/>
          <w:rFonts w:ascii="GHEA Grapalat" w:hAnsi="GHEA Grapalat"/>
          <w:sz w:val="20"/>
          <w:szCs w:val="20"/>
          <w:lang w:val="hy-AM"/>
        </w:rPr>
        <w:tab/>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lang w:val="hy-AM"/>
        </w:rPr>
      </w:pPr>
      <w:r w:rsidRPr="00E476C6">
        <w:rPr>
          <w:rFonts w:ascii="GHEA Grapalat" w:eastAsiaTheme="minorHAnsi" w:hAnsi="GHEA Grapalat" w:cstheme="minorBidi"/>
        </w:rPr>
        <w:t xml:space="preserve">  2.  По гарантии </w:t>
      </w:r>
      <w:r w:rsidRPr="00E476C6">
        <w:rPr>
          <w:rFonts w:ascii="GHEA Grapalat" w:eastAsiaTheme="minorHAnsi" w:hAnsi="GHEA Grapalat" w:cstheme="minorBidi"/>
          <w:lang w:val="hy-AM"/>
        </w:rPr>
        <w:t xml:space="preserve">---------------------------------------------------------------------------- </w:t>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sz w:val="18"/>
          <w:szCs w:val="18"/>
          <w:lang w:val="hy-AM"/>
        </w:rPr>
      </w:pPr>
      <w:r w:rsidRPr="00E476C6">
        <w:rPr>
          <w:rFonts w:ascii="GHEA Grapalat" w:eastAsiaTheme="minorHAnsi" w:hAnsi="GHEA Grapalat" w:cstheme="minorBidi"/>
          <w:sz w:val="18"/>
          <w:szCs w:val="18"/>
        </w:rPr>
        <w:t xml:space="preserve">                                                           наименование банка выдающего гарантию</w:t>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jc w:val="both"/>
        <w:rPr>
          <w:rFonts w:ascii="GHEA Grapalat" w:eastAsiaTheme="minorHAnsi" w:hAnsi="GHEA Grapalat" w:cstheme="minorBidi"/>
        </w:rPr>
      </w:pPr>
      <w:r w:rsidRPr="00E476C6">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4C7BFD" w:rsidRPr="00E476C6" w:rsidRDefault="004C7BFD" w:rsidP="00E476C6">
      <w:pPr>
        <w:pStyle w:val="NormalWeb"/>
        <w:spacing w:before="0" w:beforeAutospacing="0" w:after="0" w:afterAutospacing="0"/>
        <w:jc w:val="center"/>
        <w:rPr>
          <w:rFonts w:ascii="GHEA Grapalat" w:eastAsiaTheme="minorHAnsi" w:hAnsi="GHEA Grapalat" w:cstheme="minorBidi"/>
        </w:rPr>
      </w:pPr>
      <w:r w:rsidRPr="00E476C6">
        <w:rPr>
          <w:rFonts w:ascii="GHEA Grapalat" w:eastAsiaTheme="minorHAnsi" w:hAnsi="GHEA Grapalat" w:cstheme="minorBidi"/>
          <w:sz w:val="18"/>
          <w:szCs w:val="18"/>
        </w:rPr>
        <w:t xml:space="preserve">                                                       сумма в цифрах и прописью</w:t>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sz w:val="18"/>
          <w:szCs w:val="18"/>
        </w:rPr>
      </w:pPr>
      <w:r w:rsidRPr="00E476C6">
        <w:rPr>
          <w:rFonts w:ascii="GHEA Grapalat" w:eastAsiaTheme="minorHAnsi" w:hAnsi="GHEA Grapalat" w:cstheme="minorBidi"/>
        </w:rPr>
        <w:t xml:space="preserve">                         </w:t>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rPr>
      </w:pPr>
      <w:r w:rsidRPr="00E476C6">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4C7BFD" w:rsidRPr="00E476C6" w:rsidRDefault="004C7BFD" w:rsidP="00E476C6">
      <w:pPr>
        <w:pStyle w:val="NormalWeb"/>
        <w:spacing w:before="0" w:beforeAutospacing="0" w:after="0" w:afterAutospacing="0"/>
        <w:jc w:val="both"/>
        <w:rPr>
          <w:rFonts w:ascii="GHEA Grapalat" w:eastAsiaTheme="minorHAnsi" w:hAnsi="GHEA Grapalat" w:cstheme="minorBidi"/>
          <w:sz w:val="18"/>
          <w:szCs w:val="18"/>
        </w:rPr>
      </w:pPr>
      <w:r w:rsidRPr="00E476C6">
        <w:rPr>
          <w:rFonts w:ascii="GHEA Grapalat" w:eastAsiaTheme="minorHAnsi" w:hAnsi="GHEA Grapalat" w:cstheme="minorBidi"/>
        </w:rPr>
        <w:t xml:space="preserve">             </w:t>
      </w:r>
      <w:r w:rsidRPr="00E476C6">
        <w:rPr>
          <w:rFonts w:ascii="GHEA Grapalat" w:eastAsiaTheme="minorHAnsi" w:hAnsi="GHEA Grapalat" w:cstheme="minorBidi"/>
          <w:sz w:val="18"/>
          <w:szCs w:val="18"/>
        </w:rPr>
        <w:t>расчетный счет</w:t>
      </w:r>
    </w:p>
    <w:p w:rsidR="004C7BFD" w:rsidRPr="00E476C6" w:rsidRDefault="004C7BFD" w:rsidP="00E476C6">
      <w:pPr>
        <w:pStyle w:val="NormalWeb"/>
        <w:spacing w:before="0" w:beforeAutospacing="0" w:after="0" w:afterAutospacing="0"/>
        <w:ind w:firstLine="375"/>
        <w:jc w:val="both"/>
        <w:rPr>
          <w:rStyle w:val="Strong"/>
          <w:rFonts w:ascii="GHEA Grapalat" w:hAnsi="GHEA Grapalat"/>
          <w:b w:val="0"/>
          <w:bCs w:val="0"/>
          <w:sz w:val="20"/>
          <w:szCs w:val="20"/>
        </w:rPr>
      </w:pPr>
      <w:r w:rsidRPr="00E476C6">
        <w:rPr>
          <w:rStyle w:val="Strong"/>
          <w:rFonts w:ascii="GHEA Grapalat" w:hAnsi="GHEA Grapalat"/>
          <w:sz w:val="20"/>
          <w:szCs w:val="20"/>
        </w:rPr>
        <w:t xml:space="preserve">3. </w:t>
      </w:r>
      <w:r w:rsidRPr="00E476C6">
        <w:rPr>
          <w:rFonts w:ascii="GHEA Grapalat" w:eastAsiaTheme="minorHAnsi" w:hAnsi="GHEA Grapalat" w:cstheme="minorBidi"/>
        </w:rPr>
        <w:t>Настоящая гарантия является безотзывной.</w:t>
      </w:r>
    </w:p>
    <w:p w:rsidR="004C7BFD" w:rsidRPr="00E476C6" w:rsidRDefault="004C7BFD" w:rsidP="00E476C6">
      <w:pPr>
        <w:pStyle w:val="NormalWeb"/>
        <w:spacing w:before="0" w:beforeAutospacing="0" w:after="0" w:afterAutospacing="0"/>
        <w:ind w:firstLine="375"/>
        <w:jc w:val="both"/>
        <w:rPr>
          <w:rStyle w:val="Strong"/>
          <w:rFonts w:ascii="GHEA Grapalat" w:hAnsi="GHEA Grapalat"/>
          <w:b w:val="0"/>
          <w:bCs w:val="0"/>
          <w:sz w:val="20"/>
          <w:szCs w:val="20"/>
        </w:rPr>
      </w:pP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C7BFD" w:rsidRPr="00E476C6" w:rsidRDefault="004C7BFD" w:rsidP="00E476C6">
      <w:pPr>
        <w:pStyle w:val="NormalWeb"/>
        <w:ind w:firstLine="374"/>
        <w:contextualSpacing/>
        <w:jc w:val="both"/>
        <w:rPr>
          <w:rFonts w:ascii="GHEA Grapalat" w:eastAsiaTheme="minorHAnsi" w:hAnsi="GHEA Grapalat" w:cstheme="minorBidi"/>
        </w:rPr>
      </w:pPr>
      <w:r w:rsidRPr="00E476C6">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4C7BFD" w:rsidRPr="00E476C6" w:rsidRDefault="004C7BFD" w:rsidP="00E476C6">
      <w:pPr>
        <w:pStyle w:val="NormalWeb"/>
        <w:ind w:firstLine="374"/>
        <w:contextualSpacing/>
        <w:jc w:val="both"/>
        <w:rPr>
          <w:rFonts w:ascii="GHEA Grapalat" w:eastAsiaTheme="minorHAnsi" w:hAnsi="GHEA Grapalat" w:cstheme="minorBidi"/>
        </w:rPr>
      </w:pPr>
      <w:r w:rsidRPr="00E476C6">
        <w:rPr>
          <w:rFonts w:ascii="GHEA Grapalat" w:eastAsiaTheme="minorHAnsi" w:hAnsi="GHEA Grapalat" w:cstheme="minorBidi"/>
          <w:sz w:val="18"/>
          <w:szCs w:val="18"/>
        </w:rPr>
        <w:t>номер заключаемого договара</w:t>
      </w:r>
    </w:p>
    <w:p w:rsidR="004C7BFD" w:rsidRPr="00E476C6" w:rsidRDefault="004C7BFD" w:rsidP="00E476C6">
      <w:pPr>
        <w:pStyle w:val="NormalWeb"/>
        <w:ind w:firstLine="374"/>
        <w:contextualSpacing/>
        <w:jc w:val="both"/>
        <w:rPr>
          <w:rFonts w:ascii="GHEA Grapalat" w:eastAsiaTheme="minorHAnsi" w:hAnsi="GHEA Grapalat" w:cstheme="minorBidi"/>
        </w:rPr>
      </w:pPr>
    </w:p>
    <w:p w:rsidR="004C7BFD" w:rsidRPr="00E476C6" w:rsidRDefault="004C7BFD" w:rsidP="00E476C6">
      <w:pPr>
        <w:pStyle w:val="NormalWeb"/>
        <w:contextualSpacing/>
        <w:jc w:val="both"/>
        <w:rPr>
          <w:rFonts w:ascii="GHEA Grapalat" w:eastAsiaTheme="minorHAnsi" w:hAnsi="GHEA Grapalat" w:cstheme="minorBidi"/>
          <w:lang w:val="hy-AM"/>
        </w:rPr>
      </w:pPr>
      <w:r w:rsidRPr="00E476C6">
        <w:rPr>
          <w:rFonts w:ascii="GHEA Grapalat" w:eastAsiaTheme="minorHAnsi" w:hAnsi="GHEA Grapalat" w:cstheme="minorBidi"/>
        </w:rPr>
        <w:t xml:space="preserve">и  действует </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в</w:t>
      </w:r>
      <w:r w:rsidRPr="00E476C6">
        <w:rPr>
          <w:rFonts w:ascii="GHEA Grapalat" w:hAnsi="GHEA Grapalat"/>
        </w:rPr>
        <w:t>ключительно</w:t>
      </w:r>
      <w:r w:rsidRPr="00E476C6">
        <w:rPr>
          <w:rFonts w:ascii="GHEA Grapalat" w:eastAsiaTheme="minorHAnsi" w:hAnsi="GHEA Grapalat" w:cstheme="minorBidi"/>
        </w:rPr>
        <w:t xml:space="preserve"> </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 xml:space="preserve">до </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 xml:space="preserve">девяностого </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 xml:space="preserve">рабочего </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дня</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 xml:space="preserve">следующего за днем </w:t>
      </w:r>
    </w:p>
    <w:p w:rsidR="004C7BFD" w:rsidRPr="00E476C6" w:rsidRDefault="004C7BFD" w:rsidP="00E476C6">
      <w:pPr>
        <w:pStyle w:val="NormalWeb"/>
        <w:contextualSpacing/>
        <w:jc w:val="both"/>
        <w:rPr>
          <w:rFonts w:ascii="GHEA Grapalat" w:eastAsiaTheme="minorHAnsi" w:hAnsi="GHEA Grapalat" w:cstheme="minorBidi"/>
          <w:sz w:val="18"/>
          <w:szCs w:val="18"/>
          <w:lang w:val="hy-AM"/>
        </w:rPr>
      </w:pPr>
    </w:p>
    <w:p w:rsidR="00755775" w:rsidRPr="00E476C6" w:rsidRDefault="004C7BFD" w:rsidP="00E476C6">
      <w:pPr>
        <w:pStyle w:val="NormalWeb"/>
        <w:contextualSpacing/>
        <w:rPr>
          <w:rFonts w:eastAsiaTheme="minorHAnsi" w:cstheme="minorBidi"/>
          <w:lang w:val="hy-AM"/>
        </w:rPr>
      </w:pPr>
      <w:r w:rsidRPr="00E476C6">
        <w:rPr>
          <w:rFonts w:ascii="GHEA Grapalat" w:eastAsiaTheme="minorHAnsi" w:hAnsi="GHEA Grapalat" w:cstheme="minorBidi"/>
          <w:lang w:val="hy-AM"/>
        </w:rPr>
        <w:t>--------------------------------------------------------</w:t>
      </w:r>
      <w:r w:rsidRPr="00E476C6">
        <w:rPr>
          <w:rFonts w:ascii="GHEA Grapalat" w:eastAsiaTheme="minorHAnsi" w:hAnsi="GHEA Grapalat" w:cstheme="minorBidi"/>
        </w:rPr>
        <w:t>------------------</w:t>
      </w:r>
      <w:r w:rsidRPr="00E476C6">
        <w:rPr>
          <w:rFonts w:ascii="GHEA Grapalat" w:eastAsiaTheme="minorHAnsi" w:hAnsi="GHEA Grapalat" w:cstheme="minorBidi"/>
          <w:lang w:val="hy-AM"/>
        </w:rPr>
        <w:t>----------------------</w:t>
      </w:r>
      <w:r w:rsidRPr="00E476C6">
        <w:rPr>
          <w:rFonts w:eastAsiaTheme="minorHAnsi" w:cstheme="minorBidi"/>
        </w:rPr>
        <w:t xml:space="preserve"> </w:t>
      </w:r>
    </w:p>
    <w:p w:rsidR="004C7BFD" w:rsidRPr="00E476C6" w:rsidRDefault="004C7BFD" w:rsidP="00E476C6">
      <w:pPr>
        <w:pStyle w:val="NormalWeb"/>
        <w:contextualSpacing/>
        <w:rPr>
          <w:rFonts w:eastAsiaTheme="minorHAnsi" w:cstheme="minorBidi"/>
        </w:rPr>
      </w:pPr>
      <w:r w:rsidRPr="00E476C6">
        <w:rPr>
          <w:rFonts w:eastAsiaTheme="minorHAnsi" w:cstheme="minorBidi"/>
        </w:rPr>
        <w:t xml:space="preserve">          </w:t>
      </w:r>
      <w:r w:rsidRPr="00E476C6">
        <w:rPr>
          <w:rFonts w:ascii="GHEA Grapalat" w:hAnsi="GHEA Grapalat"/>
          <w:sz w:val="16"/>
          <w:szCs w:val="16"/>
        </w:rPr>
        <w:t>крайний  срок</w:t>
      </w:r>
      <w:r w:rsidRPr="00E476C6">
        <w:rPr>
          <w:rFonts w:ascii="GHEA Grapalat" w:eastAsiaTheme="minorHAnsi" w:hAnsi="GHEA Grapalat" w:cstheme="minorBidi"/>
          <w:sz w:val="16"/>
          <w:szCs w:val="16"/>
        </w:rPr>
        <w:t xml:space="preserve"> поставки товаров</w:t>
      </w:r>
      <w:r w:rsidRPr="00E476C6">
        <w:rPr>
          <w:rFonts w:ascii="GHEA Grapalat" w:hAnsi="GHEA Grapalat"/>
          <w:sz w:val="16"/>
          <w:szCs w:val="16"/>
        </w:rPr>
        <w:t>, предусмотренный заключаемым договором</w:t>
      </w:r>
    </w:p>
    <w:p w:rsidR="004C7BFD" w:rsidRPr="00E476C6" w:rsidRDefault="004C7BFD" w:rsidP="00E476C6">
      <w:pPr>
        <w:pStyle w:val="NormalWeb"/>
        <w:contextualSpacing/>
        <w:jc w:val="both"/>
        <w:rPr>
          <w:rFonts w:ascii="GHEA Grapalat" w:eastAsiaTheme="minorHAnsi" w:hAnsi="GHEA Grapalat" w:cstheme="minorBidi"/>
        </w:rPr>
      </w:pPr>
      <w:r w:rsidRPr="00E476C6">
        <w:rPr>
          <w:rFonts w:ascii="GHEA Grapalat" w:eastAsiaTheme="minorHAnsi" w:hAnsi="GHEA Grapalat" w:cstheme="minorBidi"/>
        </w:rPr>
        <w:t>В день предоставления гарантии лицо, выдающее гарантию, с официального адреса</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ind w:firstLine="374"/>
        <w:contextualSpacing/>
        <w:jc w:val="both"/>
        <w:rPr>
          <w:rFonts w:ascii="GHEA Grapalat" w:eastAsiaTheme="minorHAnsi" w:hAnsi="GHEA Grapalat" w:cstheme="minorBidi"/>
        </w:rPr>
      </w:pPr>
      <w:r w:rsidRPr="00E476C6">
        <w:rPr>
          <w:rFonts w:ascii="GHEA Grapalat" w:eastAsiaTheme="minorHAnsi" w:hAnsi="GHEA Grapalat" w:cstheme="minorBidi"/>
        </w:rPr>
        <w:t>1) копии заключенного договора N</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 xml:space="preserve">_____________________, включая </w:t>
      </w:r>
    </w:p>
    <w:p w:rsidR="004C7BFD" w:rsidRPr="00E476C6" w:rsidRDefault="004C7BFD" w:rsidP="00E476C6">
      <w:pPr>
        <w:pStyle w:val="NormalWeb"/>
        <w:contextualSpacing/>
        <w:jc w:val="both"/>
        <w:rPr>
          <w:rFonts w:ascii="GHEA Grapalat" w:eastAsiaTheme="minorHAnsi" w:hAnsi="GHEA Grapalat" w:cstheme="minorBidi"/>
          <w:sz w:val="18"/>
          <w:szCs w:val="18"/>
        </w:rPr>
      </w:pPr>
      <w:r w:rsidRPr="00E476C6">
        <w:rPr>
          <w:rFonts w:eastAsiaTheme="minorHAnsi" w:cstheme="minorBidi"/>
        </w:rPr>
        <w:t xml:space="preserve">                                                                  </w:t>
      </w:r>
      <w:r w:rsidRPr="00E476C6">
        <w:rPr>
          <w:rFonts w:ascii="GHEA Grapalat" w:eastAsiaTheme="minorHAnsi" w:hAnsi="GHEA Grapalat" w:cstheme="minorBidi"/>
          <w:sz w:val="18"/>
          <w:szCs w:val="18"/>
        </w:rPr>
        <w:t>номер заключаемого договара</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копии внесенных  в него изменений, дополнительных соглашений,</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E476C6">
        <w:fldChar w:fldCharType="begin"/>
      </w:r>
      <w:r w:rsidRPr="00E476C6">
        <w:instrText xml:space="preserve"> HYPERLINK "http://www.procurement.am" </w:instrText>
      </w:r>
      <w:r w:rsidRPr="00E476C6">
        <w:fldChar w:fldCharType="separate"/>
      </w:r>
      <w:r w:rsidRPr="00E476C6">
        <w:rPr>
          <w:rStyle w:val="Hyperlink"/>
          <w:rFonts w:ascii="GHEA Grapalat" w:hAnsi="GHEA Grapalat"/>
          <w:color w:val="auto"/>
          <w:lang w:val="hy-AM"/>
        </w:rPr>
        <w:t>www.procurement.am</w:t>
      </w:r>
      <w:r w:rsidRPr="00E476C6">
        <w:rPr>
          <w:rStyle w:val="Hyperlink"/>
          <w:rFonts w:ascii="GHEA Grapalat" w:hAnsi="GHEA Grapalat"/>
          <w:color w:val="auto"/>
          <w:lang w:val="hy-AM"/>
        </w:rPr>
        <w:fldChar w:fldCharType="end"/>
      </w:r>
      <w:r w:rsidRPr="00E476C6">
        <w:rPr>
          <w:rFonts w:ascii="GHEA Grapalat" w:eastAsiaTheme="minorHAnsi" w:hAnsi="GHEA Grapalat" w:cstheme="minorBidi"/>
        </w:rPr>
        <w:t xml:space="preserve"> .</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7.</w:t>
      </w:r>
      <w:r w:rsidRPr="00E476C6">
        <w:t xml:space="preserve"> </w:t>
      </w:r>
      <w:r w:rsidRPr="00E476C6">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8.</w:t>
      </w:r>
      <w:r w:rsidRPr="00E476C6">
        <w:t xml:space="preserve"> </w:t>
      </w:r>
      <w:r w:rsidRPr="00E476C6">
        <w:rPr>
          <w:rFonts w:ascii="GHEA Grapalat" w:eastAsiaTheme="minorHAnsi" w:hAnsi="GHEA Grapalat" w:cstheme="minorBidi"/>
        </w:rPr>
        <w:t>Лицо, выдающее гарантию, отклоняет требование бенефициара, если:</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4C7BFD" w:rsidRPr="00E476C6" w:rsidRDefault="004C7BFD" w:rsidP="00E476C6">
      <w:pPr>
        <w:pStyle w:val="NormalWeb"/>
        <w:spacing w:before="0" w:beforeAutospacing="0" w:after="0" w:afterAutospacing="0"/>
        <w:ind w:firstLine="375"/>
        <w:rPr>
          <w:rFonts w:ascii="GHEA Grapalat" w:eastAsiaTheme="minorHAnsi" w:hAnsi="GHEA Grapalat" w:cstheme="minorBidi"/>
        </w:rPr>
      </w:pPr>
      <w:r w:rsidRPr="00E476C6">
        <w:rPr>
          <w:rFonts w:ascii="GHEA Grapalat" w:eastAsiaTheme="minorHAnsi" w:hAnsi="GHEA Grapalat" w:cstheme="minorBidi"/>
        </w:rPr>
        <w:t>2) требование представлено по истечении срока, установленного гарантией.</w:t>
      </w:r>
    </w:p>
    <w:p w:rsidR="004C7BFD" w:rsidRPr="00E476C6" w:rsidRDefault="004C7BFD" w:rsidP="00E476C6">
      <w:pPr>
        <w:pStyle w:val="NormalWeb"/>
        <w:spacing w:before="0" w:beforeAutospacing="0" w:after="0" w:afterAutospacing="0"/>
        <w:ind w:firstLine="375"/>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rPr>
          <w:rFonts w:ascii="GHEA Grapalat" w:eastAsiaTheme="minorHAnsi" w:hAnsi="GHEA Grapalat" w:cstheme="minorBidi"/>
        </w:rPr>
      </w:pPr>
      <w:r w:rsidRPr="00E476C6">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C7BFD" w:rsidRPr="00E476C6" w:rsidRDefault="004C7BFD" w:rsidP="00E476C6">
      <w:pPr>
        <w:pStyle w:val="NormalWeb"/>
        <w:spacing w:before="0" w:beforeAutospacing="0" w:after="0" w:afterAutospacing="0"/>
        <w:ind w:firstLine="375"/>
        <w:rPr>
          <w:rFonts w:ascii="GHEA Grapalat" w:eastAsiaTheme="minorHAnsi" w:hAnsi="GHEA Grapalat" w:cstheme="minorBidi"/>
        </w:rPr>
      </w:pPr>
      <w:r w:rsidRPr="00E476C6">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r w:rsidRPr="00E476C6">
        <w:rPr>
          <w:rFonts w:ascii="GHEA Grapalat" w:eastAsiaTheme="minorHAnsi" w:hAnsi="GHEA Grapalat" w:cstheme="minorBidi"/>
        </w:rPr>
        <w:t>12. В день предоставления гарантии лицо, выдающее гарантию, с официального адреса</w:t>
      </w:r>
      <w:r w:rsidRPr="00E476C6">
        <w:rPr>
          <w:rFonts w:ascii="GHEA Grapalat" w:eastAsiaTheme="minorHAnsi" w:hAnsi="GHEA Grapalat" w:cstheme="minorBidi"/>
          <w:lang w:val="hy-AM"/>
        </w:rPr>
        <w:t xml:space="preserve"> </w:t>
      </w:r>
      <w:r w:rsidRPr="00E476C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sz w:val="16"/>
          <w:szCs w:val="16"/>
        </w:rPr>
      </w:pPr>
      <w:r w:rsidRPr="00E476C6">
        <w:rPr>
          <w:rFonts w:ascii="GHEA Grapalat" w:eastAsiaTheme="minorHAnsi" w:hAnsi="GHEA Grapalat" w:cstheme="minorBidi"/>
        </w:rPr>
        <w:t xml:space="preserve">                                             </w:t>
      </w:r>
      <w:r w:rsidRPr="00E476C6">
        <w:rPr>
          <w:rFonts w:ascii="GHEA Grapalat" w:eastAsiaTheme="minorHAnsi" w:hAnsi="GHEA Grapalat" w:cstheme="minorBidi"/>
          <w:sz w:val="16"/>
          <w:szCs w:val="16"/>
        </w:rPr>
        <w:t>код процедуры</w:t>
      </w: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jc w:val="both"/>
        <w:rPr>
          <w:rFonts w:ascii="GHEA Grapalat" w:eastAsiaTheme="minorHAnsi" w:hAnsi="GHEA Grapalat" w:cstheme="minorBidi"/>
        </w:rPr>
      </w:pPr>
    </w:p>
    <w:p w:rsidR="004C7BFD" w:rsidRPr="00E476C6" w:rsidRDefault="004C7BFD" w:rsidP="00E476C6">
      <w:pPr>
        <w:pStyle w:val="NormalWeb"/>
        <w:spacing w:before="0" w:beforeAutospacing="0" w:after="0" w:afterAutospacing="0"/>
        <w:ind w:firstLine="375"/>
        <w:jc w:val="both"/>
        <w:rPr>
          <w:rFonts w:ascii="GHEA Grapalat" w:hAnsi="GHEA Grapalat"/>
          <w:sz w:val="20"/>
          <w:szCs w:val="20"/>
        </w:rPr>
      </w:pPr>
    </w:p>
    <w:p w:rsidR="004C7BFD" w:rsidRPr="00E476C6" w:rsidRDefault="004C7BFD" w:rsidP="00E476C6">
      <w:pPr>
        <w:pStyle w:val="NormalWeb"/>
        <w:spacing w:before="0" w:beforeAutospacing="0" w:after="0" w:afterAutospacing="0"/>
        <w:ind w:firstLine="375"/>
        <w:jc w:val="both"/>
        <w:rPr>
          <w:rFonts w:ascii="GHEA Grapalat" w:hAnsi="GHEA Grapalat"/>
          <w:sz w:val="20"/>
          <w:szCs w:val="20"/>
          <w:u w:val="single"/>
          <w:lang w:val="hy-AM"/>
        </w:rPr>
      </w:pPr>
      <w:r w:rsidRPr="00E476C6">
        <w:rPr>
          <w:rFonts w:ascii="GHEA Grapalat" w:hAnsi="GHEA Grapalat"/>
          <w:sz w:val="20"/>
          <w:szCs w:val="20"/>
          <w:lang w:val="hy-AM"/>
        </w:rPr>
        <w:t>Руководитель исполнительного органа</w:t>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p>
    <w:p w:rsidR="004C7BFD" w:rsidRPr="00E476C6" w:rsidRDefault="004C7BFD" w:rsidP="00E476C6">
      <w:pPr>
        <w:pStyle w:val="NormalWeb"/>
        <w:spacing w:before="0" w:beforeAutospacing="0" w:after="0" w:afterAutospacing="0"/>
        <w:ind w:firstLine="375"/>
        <w:jc w:val="both"/>
        <w:rPr>
          <w:rFonts w:ascii="GHEA Grapalat" w:hAnsi="GHEA Grapalat"/>
          <w:sz w:val="20"/>
          <w:szCs w:val="20"/>
          <w:lang w:val="hy-AM"/>
        </w:rPr>
      </w:pPr>
    </w:p>
    <w:p w:rsidR="004C7BFD" w:rsidRPr="00E476C6" w:rsidRDefault="004C7BFD" w:rsidP="00E476C6">
      <w:pPr>
        <w:pStyle w:val="NormalWeb"/>
        <w:spacing w:before="0" w:beforeAutospacing="0" w:after="0" w:afterAutospacing="0"/>
        <w:ind w:firstLine="375"/>
        <w:jc w:val="both"/>
        <w:rPr>
          <w:rFonts w:ascii="GHEA Grapalat" w:hAnsi="GHEA Grapalat"/>
          <w:sz w:val="20"/>
          <w:szCs w:val="20"/>
          <w:lang w:val="hy-AM"/>
        </w:rPr>
      </w:pPr>
    </w:p>
    <w:p w:rsidR="004C7BFD" w:rsidRPr="00E476C6" w:rsidRDefault="004C7BFD" w:rsidP="00E476C6">
      <w:pPr>
        <w:pStyle w:val="NormalWeb"/>
        <w:spacing w:before="0" w:beforeAutospacing="0" w:after="0" w:afterAutospacing="0"/>
        <w:ind w:firstLine="375"/>
        <w:jc w:val="both"/>
        <w:rPr>
          <w:rFonts w:ascii="GHEA Grapalat" w:hAnsi="GHEA Grapalat"/>
          <w:sz w:val="20"/>
          <w:szCs w:val="20"/>
          <w:lang w:val="hy-AM"/>
        </w:rPr>
      </w:pP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r w:rsidRPr="00E476C6">
        <w:rPr>
          <w:rFonts w:ascii="GHEA Grapalat" w:hAnsi="GHEA Grapalat"/>
          <w:sz w:val="20"/>
          <w:szCs w:val="20"/>
          <w:u w:val="single"/>
          <w:lang w:val="hy-AM"/>
        </w:rPr>
        <w:tab/>
      </w:r>
    </w:p>
    <w:p w:rsidR="004C7BFD" w:rsidRPr="00E476C6" w:rsidRDefault="004C7BFD" w:rsidP="00E476C6">
      <w:pPr>
        <w:pStyle w:val="NormalWeb"/>
        <w:spacing w:before="0" w:beforeAutospacing="0" w:after="0" w:afterAutospacing="0"/>
        <w:rPr>
          <w:rFonts w:ascii="GHEA Grapalat" w:hAnsi="GHEA Grapalat" w:cs="Sylfaen"/>
          <w:vertAlign w:val="superscript"/>
        </w:rPr>
      </w:pPr>
      <w:r w:rsidRPr="00E476C6">
        <w:rPr>
          <w:rFonts w:ascii="GHEA Grapalat" w:hAnsi="GHEA Grapalat" w:cs="Sylfaen"/>
          <w:vertAlign w:val="superscript"/>
          <w:lang w:val="hy-AM"/>
        </w:rPr>
        <w:t xml:space="preserve">                                                        </w:t>
      </w:r>
      <w:r w:rsidRPr="00E476C6">
        <w:rPr>
          <w:rFonts w:ascii="GHEA Grapalat" w:hAnsi="GHEA Grapalat" w:cs="Sylfaen"/>
          <w:vertAlign w:val="superscript"/>
        </w:rPr>
        <w:t>число, месяц, год</w:t>
      </w:r>
    </w:p>
    <w:p w:rsidR="004C7BFD" w:rsidRPr="00E476C6" w:rsidRDefault="004C7BFD" w:rsidP="00E476C6">
      <w:pPr>
        <w:rPr>
          <w:rFonts w:ascii="GHEA Grapalat" w:hAnsi="GHEA Grapalat"/>
          <w:b/>
          <w:sz w:val="22"/>
        </w:rPr>
      </w:pPr>
      <w:r w:rsidRPr="00E476C6">
        <w:rPr>
          <w:rFonts w:ascii="GHEA Grapalat" w:hAnsi="GHEA Grapalat"/>
          <w:b/>
          <w:sz w:val="22"/>
        </w:rPr>
        <w:br w:type="page"/>
      </w:r>
    </w:p>
    <w:p w:rsidR="00071D1C" w:rsidRPr="00E476C6" w:rsidRDefault="00B2572B" w:rsidP="00E476C6">
      <w:pPr>
        <w:pStyle w:val="BodyTextIndent3"/>
        <w:widowControl w:val="0"/>
        <w:spacing w:line="240" w:lineRule="auto"/>
        <w:jc w:val="right"/>
        <w:rPr>
          <w:rFonts w:ascii="GHEA Grapalat" w:hAnsi="GHEA Grapalat" w:cs="Sylfaen"/>
          <w:b/>
          <w:sz w:val="22"/>
          <w:szCs w:val="24"/>
        </w:rPr>
      </w:pPr>
      <w:r w:rsidRPr="00E476C6">
        <w:rPr>
          <w:rFonts w:ascii="GHEA Grapalat" w:hAnsi="GHEA Grapalat"/>
          <w:b/>
          <w:sz w:val="22"/>
          <w:szCs w:val="24"/>
        </w:rPr>
        <w:lastRenderedPageBreak/>
        <w:t xml:space="preserve">Приложение № </w:t>
      </w:r>
      <w:r w:rsidR="004A51CE" w:rsidRPr="00E476C6">
        <w:rPr>
          <w:rFonts w:ascii="GHEA Grapalat" w:hAnsi="GHEA Grapalat"/>
          <w:b/>
          <w:sz w:val="22"/>
          <w:szCs w:val="24"/>
        </w:rPr>
        <w:t>6</w:t>
      </w:r>
    </w:p>
    <w:p w:rsidR="00755775" w:rsidRPr="00E476C6" w:rsidRDefault="00755775" w:rsidP="00E476C6">
      <w:pPr>
        <w:widowControl w:val="0"/>
        <w:jc w:val="right"/>
        <w:rPr>
          <w:rFonts w:ascii="GHEA Grapalat" w:hAnsi="GHEA Grapalat" w:cs="GHEA Grapalat"/>
          <w:i/>
          <w:sz w:val="22"/>
        </w:rPr>
      </w:pPr>
      <w:r w:rsidRPr="00E476C6">
        <w:rPr>
          <w:rFonts w:ascii="GHEA Grapalat" w:hAnsi="GHEA Grapalat"/>
          <w:i/>
          <w:sz w:val="22"/>
        </w:rPr>
        <w:t>к Приглашению на открытый конкурс</w:t>
      </w:r>
      <w:r w:rsidRPr="00E476C6">
        <w:rPr>
          <w:rFonts w:ascii="GHEA Grapalat" w:hAnsi="GHEA Grapalat"/>
          <w:i/>
          <w:sz w:val="22"/>
        </w:rPr>
        <w:br/>
        <w:t xml:space="preserve">под кодом </w:t>
      </w:r>
      <w:r w:rsidRPr="00E476C6">
        <w:rPr>
          <w:rFonts w:ascii="GHEA Grapalat" w:hAnsi="GHEA Grapalat"/>
          <w:b/>
          <w:i/>
          <w:sz w:val="22"/>
          <w:lang w:val="it-IT"/>
        </w:rPr>
        <w:t>ԿԴՄՀՀ-ԲՄԱՊՁԲ-22/3</w:t>
      </w:r>
    </w:p>
    <w:p w:rsidR="00071D1C" w:rsidRPr="00E476C6" w:rsidRDefault="00071D1C" w:rsidP="00E476C6">
      <w:pPr>
        <w:pStyle w:val="BodyTextIndent3"/>
        <w:widowControl w:val="0"/>
        <w:spacing w:after="160" w:line="240" w:lineRule="auto"/>
        <w:jc w:val="right"/>
        <w:rPr>
          <w:rFonts w:ascii="GHEA Grapalat" w:hAnsi="GHEA Grapalat" w:cs="Sylfaen"/>
          <w:b/>
          <w:sz w:val="22"/>
          <w:szCs w:val="24"/>
        </w:rPr>
      </w:pPr>
    </w:p>
    <w:p w:rsidR="00071D1C" w:rsidRPr="00E476C6" w:rsidRDefault="00071D1C" w:rsidP="00E476C6">
      <w:pPr>
        <w:widowControl w:val="0"/>
        <w:ind w:left="-142" w:firstLine="142"/>
        <w:jc w:val="center"/>
        <w:rPr>
          <w:rFonts w:ascii="GHEA Grapalat" w:hAnsi="GHEA Grapalat"/>
          <w:b/>
          <w:sz w:val="22"/>
        </w:rPr>
      </w:pPr>
      <w:r w:rsidRPr="00E476C6">
        <w:rPr>
          <w:rFonts w:ascii="GHEA Grapalat" w:hAnsi="GHEA Grapalat"/>
          <w:b/>
          <w:sz w:val="22"/>
        </w:rPr>
        <w:t xml:space="preserve">ДОГОВОР </w:t>
      </w:r>
    </w:p>
    <w:p w:rsidR="00755775" w:rsidRPr="00E476C6" w:rsidRDefault="00071D1C" w:rsidP="00E476C6">
      <w:pPr>
        <w:widowControl w:val="0"/>
        <w:ind w:left="-142" w:firstLine="142"/>
        <w:jc w:val="center"/>
        <w:rPr>
          <w:rFonts w:ascii="GHEA Grapalat" w:hAnsi="GHEA Grapalat"/>
          <w:b/>
          <w:sz w:val="22"/>
        </w:rPr>
      </w:pPr>
      <w:r w:rsidRPr="00E476C6">
        <w:rPr>
          <w:rFonts w:ascii="GHEA Grapalat" w:hAnsi="GHEA Grapalat"/>
          <w:b/>
          <w:sz w:val="22"/>
        </w:rPr>
        <w:t>ПОСТАВК</w:t>
      </w:r>
      <w:r w:rsidR="00F15CED" w:rsidRPr="00E476C6">
        <w:rPr>
          <w:rFonts w:ascii="GHEA Grapalat" w:hAnsi="GHEA Grapalat"/>
          <w:b/>
          <w:sz w:val="22"/>
        </w:rPr>
        <w:t xml:space="preserve">И ТОВАРА ДЛЯ НУЖД </w:t>
      </w:r>
      <w:r w:rsidR="0042706C" w:rsidRPr="00E476C6">
        <w:rPr>
          <w:rFonts w:ascii="GHEA Grapalat" w:hAnsi="GHEA Grapalat"/>
          <w:b/>
          <w:sz w:val="22"/>
        </w:rPr>
        <w:t xml:space="preserve">ГНКО </w:t>
      </w:r>
      <w:r w:rsidR="0042376A" w:rsidRPr="00E476C6">
        <w:rPr>
          <w:rFonts w:ascii="GHEA Grapalat" w:hAnsi="GHEA Grapalat"/>
          <w:b/>
          <w:sz w:val="22"/>
        </w:rPr>
        <w:t xml:space="preserve">“СПОРТИВНО-КОНЦЕРТНЫЙ </w:t>
      </w:r>
    </w:p>
    <w:p w:rsidR="00071D1C" w:rsidRPr="00E476C6" w:rsidRDefault="0042376A" w:rsidP="00E476C6">
      <w:pPr>
        <w:widowControl w:val="0"/>
        <w:ind w:left="-142" w:firstLine="142"/>
        <w:jc w:val="center"/>
        <w:rPr>
          <w:rFonts w:ascii="GHEA Grapalat" w:hAnsi="GHEA Grapalat" w:cs="Times Armenian"/>
          <w:b/>
          <w:sz w:val="22"/>
        </w:rPr>
      </w:pPr>
      <w:r w:rsidRPr="00E476C6">
        <w:rPr>
          <w:rFonts w:ascii="GHEA Grapalat" w:hAnsi="GHEA Grapalat"/>
          <w:b/>
          <w:sz w:val="22"/>
        </w:rPr>
        <w:t>КОМПЛЕКС ИМЕНИ КАРЕНА ДЕМИРЧЯНА”</w:t>
      </w:r>
    </w:p>
    <w:p w:rsidR="00071D1C" w:rsidRPr="00E476C6" w:rsidRDefault="00071D1C" w:rsidP="00E476C6">
      <w:pPr>
        <w:widowControl w:val="0"/>
        <w:ind w:left="-142" w:firstLine="142"/>
        <w:jc w:val="center"/>
        <w:rPr>
          <w:rFonts w:ascii="GHEA Grapalat" w:hAnsi="GHEA Grapalat"/>
          <w:b/>
          <w:sz w:val="22"/>
          <w:u w:val="single"/>
          <w:lang w:val="en-US"/>
        </w:rPr>
      </w:pPr>
      <w:r w:rsidRPr="00E476C6">
        <w:rPr>
          <w:rFonts w:ascii="GHEA Grapalat" w:hAnsi="GHEA Grapalat"/>
          <w:b/>
          <w:sz w:val="22"/>
        </w:rPr>
        <w:t xml:space="preserve">№ </w:t>
      </w:r>
      <w:r w:rsidR="00AE531D" w:rsidRPr="00E476C6">
        <w:rPr>
          <w:rFonts w:ascii="GHEA Grapalat" w:hAnsi="GHEA Grapalat"/>
          <w:b/>
          <w:sz w:val="22"/>
          <w:lang w:val="hy-AM"/>
        </w:rPr>
        <w:t>ԿԴՄՀՀ-ԲՄԱՊՁԲ-22/3</w:t>
      </w:r>
      <w:r w:rsidR="00FC77B5" w:rsidRPr="00E476C6">
        <w:rPr>
          <w:rFonts w:ascii="GHEA Grapalat" w:hAnsi="GHEA Grapalat"/>
          <w:b/>
          <w:sz w:val="22"/>
          <w:lang w:val="en-US"/>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5"/>
      </w:tblGrid>
      <w:tr w:rsidR="00D819A8" w:rsidRPr="00E476C6" w:rsidTr="0042376A">
        <w:tc>
          <w:tcPr>
            <w:tcW w:w="4643" w:type="dxa"/>
          </w:tcPr>
          <w:p w:rsidR="00F15CED" w:rsidRPr="00E476C6" w:rsidRDefault="0070118D" w:rsidP="00E476C6">
            <w:pPr>
              <w:widowControl w:val="0"/>
              <w:tabs>
                <w:tab w:val="left" w:pos="90"/>
              </w:tabs>
              <w:spacing w:before="240"/>
              <w:ind w:firstLine="540"/>
              <w:rPr>
                <w:rFonts w:ascii="GHEA Grapalat" w:hAnsi="GHEA Grapalat" w:cs="Sylfaen"/>
                <w:sz w:val="22"/>
                <w:lang w:val="en-US"/>
              </w:rPr>
            </w:pPr>
            <w:r w:rsidRPr="00E476C6">
              <w:rPr>
                <w:rFonts w:ascii="GHEA Grapalat" w:hAnsi="GHEA Grapalat"/>
                <w:sz w:val="22"/>
                <w:lang w:val="en-US"/>
              </w:rPr>
              <w:t>г</w:t>
            </w:r>
            <w:r w:rsidR="006C5154" w:rsidRPr="00E476C6">
              <w:rPr>
                <w:rFonts w:ascii="GHEA Grapalat" w:hAnsi="GHEA Grapalat"/>
                <w:sz w:val="22"/>
              </w:rPr>
              <w:t xml:space="preserve">. </w:t>
            </w:r>
            <w:proofErr w:type="spellStart"/>
            <w:r w:rsidR="006C5154" w:rsidRPr="00E476C6">
              <w:rPr>
                <w:rFonts w:ascii="GHEA Grapalat" w:hAnsi="GHEA Grapalat"/>
                <w:sz w:val="22"/>
                <w:lang w:val="en-US"/>
              </w:rPr>
              <w:t>Ереван</w:t>
            </w:r>
            <w:proofErr w:type="spellEnd"/>
          </w:p>
        </w:tc>
        <w:tc>
          <w:tcPr>
            <w:tcW w:w="5815" w:type="dxa"/>
          </w:tcPr>
          <w:p w:rsidR="00F15CED" w:rsidRPr="00E476C6" w:rsidRDefault="00F15CED" w:rsidP="00E476C6">
            <w:pPr>
              <w:widowControl w:val="0"/>
              <w:tabs>
                <w:tab w:val="left" w:pos="90"/>
              </w:tabs>
              <w:spacing w:before="240"/>
              <w:ind w:firstLine="540"/>
              <w:jc w:val="right"/>
              <w:rPr>
                <w:rFonts w:ascii="GHEA Grapalat" w:hAnsi="GHEA Grapalat" w:cs="Sylfaen"/>
                <w:sz w:val="22"/>
              </w:rPr>
            </w:pPr>
            <w:r w:rsidRPr="00E476C6">
              <w:rPr>
                <w:rFonts w:ascii="GHEA Grapalat" w:hAnsi="GHEA Grapalat"/>
                <w:sz w:val="22"/>
              </w:rPr>
              <w:t>"</w:t>
            </w:r>
            <w:r w:rsidR="00F83E0A" w:rsidRPr="00E476C6">
              <w:rPr>
                <w:rFonts w:ascii="GHEA Grapalat" w:hAnsi="GHEA Grapalat"/>
                <w:sz w:val="22"/>
              </w:rPr>
              <w:tab/>
            </w:r>
            <w:r w:rsidR="006C5154" w:rsidRPr="00E476C6">
              <w:rPr>
                <w:rFonts w:ascii="GHEA Grapalat" w:hAnsi="GHEA Grapalat"/>
                <w:sz w:val="22"/>
                <w:lang w:val="en-US"/>
              </w:rPr>
              <w:t xml:space="preserve">   </w:t>
            </w:r>
            <w:r w:rsidRPr="00E476C6">
              <w:rPr>
                <w:rFonts w:ascii="GHEA Grapalat" w:hAnsi="GHEA Grapalat"/>
                <w:sz w:val="22"/>
              </w:rPr>
              <w:t xml:space="preserve">" </w:t>
            </w:r>
            <w:r w:rsidR="00F83E0A" w:rsidRPr="00E476C6">
              <w:rPr>
                <w:rFonts w:ascii="GHEA Grapalat" w:hAnsi="GHEA Grapalat"/>
                <w:sz w:val="22"/>
              </w:rPr>
              <w:tab/>
            </w:r>
            <w:r w:rsidRPr="00E476C6">
              <w:rPr>
                <w:rFonts w:ascii="GHEA Grapalat" w:hAnsi="GHEA Grapalat"/>
                <w:sz w:val="22"/>
              </w:rPr>
              <w:t xml:space="preserve"> </w:t>
            </w:r>
            <w:r w:rsidR="006C5154" w:rsidRPr="00E476C6">
              <w:rPr>
                <w:rFonts w:ascii="GHEA Grapalat" w:hAnsi="GHEA Grapalat"/>
                <w:sz w:val="22"/>
                <w:lang w:val="en-US"/>
              </w:rPr>
              <w:t xml:space="preserve">      </w:t>
            </w:r>
            <w:r w:rsidRPr="00E476C6">
              <w:rPr>
                <w:rFonts w:ascii="GHEA Grapalat" w:hAnsi="GHEA Grapalat"/>
                <w:sz w:val="22"/>
              </w:rPr>
              <w:t>20</w:t>
            </w:r>
            <w:r w:rsidR="006C5154" w:rsidRPr="00E476C6">
              <w:rPr>
                <w:rFonts w:ascii="GHEA Grapalat" w:hAnsi="GHEA Grapalat"/>
                <w:sz w:val="22"/>
                <w:lang w:val="en-US"/>
              </w:rPr>
              <w:t>20</w:t>
            </w:r>
            <w:r w:rsidRPr="00E476C6">
              <w:rPr>
                <w:rFonts w:ascii="GHEA Grapalat" w:hAnsi="GHEA Grapalat"/>
                <w:sz w:val="22"/>
              </w:rPr>
              <w:t>г.</w:t>
            </w:r>
          </w:p>
        </w:tc>
      </w:tr>
    </w:tbl>
    <w:p w:rsidR="00071D1C" w:rsidRPr="00E476C6" w:rsidRDefault="0042706C" w:rsidP="00E476C6">
      <w:pPr>
        <w:widowControl w:val="0"/>
        <w:tabs>
          <w:tab w:val="left" w:pos="90"/>
        </w:tabs>
        <w:spacing w:before="240"/>
        <w:ind w:firstLine="540"/>
        <w:jc w:val="both"/>
        <w:rPr>
          <w:rFonts w:ascii="GHEA Grapalat" w:hAnsi="GHEA Grapalat"/>
          <w:sz w:val="22"/>
        </w:rPr>
      </w:pPr>
      <w:r w:rsidRPr="00E476C6">
        <w:rPr>
          <w:rFonts w:ascii="GHEA Grapalat" w:hAnsi="GHEA Grapalat"/>
          <w:bCs/>
          <w:sz w:val="22"/>
        </w:rPr>
        <w:t>ГНКО “Спортивно-концертный комплекс имени Карена Демирчяна”</w:t>
      </w:r>
      <w:r w:rsidR="006C5154" w:rsidRPr="00E476C6">
        <w:rPr>
          <w:rFonts w:ascii="GHEA Grapalat" w:hAnsi="GHEA Grapalat"/>
          <w:bCs/>
          <w:sz w:val="22"/>
        </w:rPr>
        <w:t xml:space="preserve">, в лице </w:t>
      </w:r>
      <w:r w:rsidR="005C213C" w:rsidRPr="00E476C6">
        <w:rPr>
          <w:rFonts w:ascii="GHEA Grapalat" w:hAnsi="GHEA Grapalat"/>
          <w:bCs/>
          <w:sz w:val="20"/>
        </w:rPr>
        <w:t xml:space="preserve">директора </w:t>
      </w:r>
      <w:r w:rsidR="0042376A" w:rsidRPr="00E476C6">
        <w:rPr>
          <w:rFonts w:ascii="GHEA Grapalat" w:hAnsi="GHEA Grapalat"/>
          <w:bCs/>
          <w:sz w:val="20"/>
        </w:rPr>
        <w:t>К. Казаряана</w:t>
      </w:r>
      <w:r w:rsidR="006C5154" w:rsidRPr="00E476C6">
        <w:rPr>
          <w:rFonts w:ascii="GHEA Grapalat" w:hAnsi="GHEA Grapalat"/>
          <w:bCs/>
          <w:sz w:val="22"/>
        </w:rPr>
        <w:t xml:space="preserve">, действующего на основании устава </w:t>
      </w:r>
      <w:r w:rsidR="0042376A" w:rsidRPr="00E476C6">
        <w:rPr>
          <w:rFonts w:ascii="GHEA Grapalat" w:hAnsi="GHEA Grapalat"/>
          <w:bCs/>
          <w:sz w:val="22"/>
        </w:rPr>
        <w:t>Компании</w:t>
      </w:r>
      <w:r w:rsidR="006C5154" w:rsidRPr="00E476C6">
        <w:rPr>
          <w:rFonts w:ascii="GHEA Grapalat" w:hAnsi="GHEA Grapalat"/>
          <w:bCs/>
          <w:sz w:val="22"/>
        </w:rPr>
        <w:t>, далее</w:t>
      </w:r>
      <w:r w:rsidR="006B3AE3" w:rsidRPr="00E476C6">
        <w:rPr>
          <w:rFonts w:ascii="GHEA Grapalat" w:hAnsi="GHEA Grapalat"/>
          <w:bCs/>
          <w:sz w:val="22"/>
        </w:rPr>
        <w:t xml:space="preserve"> — "Покупатель", с одной стороны, и</w:t>
      </w:r>
      <w:r w:rsidR="00D5443D" w:rsidRPr="00E476C6">
        <w:rPr>
          <w:rFonts w:ascii="GHEA Grapalat" w:hAnsi="GHEA Grapalat"/>
          <w:bCs/>
          <w:sz w:val="22"/>
        </w:rPr>
        <w:t xml:space="preserve"> </w:t>
      </w:r>
      <w:r w:rsidR="006B3AE3" w:rsidRPr="00E476C6">
        <w:rPr>
          <w:rFonts w:ascii="GHEA Grapalat" w:hAnsi="GHEA Grapalat"/>
          <w:bCs/>
          <w:sz w:val="22"/>
        </w:rPr>
        <w:t>__________________, в лице директора</w:t>
      </w:r>
      <w:r w:rsidR="00D5443D" w:rsidRPr="00E476C6">
        <w:rPr>
          <w:rFonts w:ascii="GHEA Grapalat" w:hAnsi="GHEA Grapalat"/>
          <w:bCs/>
          <w:sz w:val="22"/>
        </w:rPr>
        <w:t xml:space="preserve"> </w:t>
      </w:r>
      <w:r w:rsidR="006B3AE3" w:rsidRPr="00E476C6">
        <w:rPr>
          <w:rFonts w:ascii="GHEA Grapalat" w:hAnsi="GHEA Grapalat"/>
          <w:bCs/>
          <w:sz w:val="22"/>
        </w:rPr>
        <w:t>_____________________, действующего на основании</w:t>
      </w:r>
      <w:r w:rsidR="006B3AE3" w:rsidRPr="00E476C6">
        <w:rPr>
          <w:rFonts w:ascii="GHEA Grapalat" w:hAnsi="GHEA Grapalat"/>
          <w:sz w:val="22"/>
        </w:rPr>
        <w:t xml:space="preserve"> устава ________________________, далее — "Продавец", с другой стороны, заключили настоящий Договор о следующем.</w:t>
      </w:r>
    </w:p>
    <w:p w:rsidR="00071D1C" w:rsidRPr="00E476C6" w:rsidRDefault="00071D1C" w:rsidP="00E476C6">
      <w:pPr>
        <w:widowControl w:val="0"/>
        <w:tabs>
          <w:tab w:val="left" w:pos="90"/>
        </w:tabs>
        <w:spacing w:before="240" w:after="160"/>
        <w:ind w:firstLine="540"/>
        <w:jc w:val="center"/>
        <w:rPr>
          <w:rFonts w:ascii="GHEA Grapalat" w:hAnsi="GHEA Grapalat" w:cs="Times Armenian"/>
          <w:b/>
          <w:sz w:val="22"/>
        </w:rPr>
      </w:pPr>
      <w:r w:rsidRPr="00E476C6">
        <w:rPr>
          <w:rFonts w:ascii="GHEA Grapalat" w:hAnsi="GHEA Grapalat"/>
          <w:b/>
          <w:sz w:val="22"/>
        </w:rPr>
        <w:t>1. ПРЕДМЕТ ДОГОВОРА</w:t>
      </w:r>
    </w:p>
    <w:p w:rsidR="00071D1C" w:rsidRPr="00E476C6" w:rsidRDefault="00071D1C" w:rsidP="00E476C6">
      <w:pPr>
        <w:widowControl w:val="0"/>
        <w:tabs>
          <w:tab w:val="left" w:pos="90"/>
          <w:tab w:val="left" w:pos="1134"/>
        </w:tabs>
        <w:spacing w:before="240" w:after="160"/>
        <w:ind w:firstLine="540"/>
        <w:jc w:val="both"/>
        <w:rPr>
          <w:rFonts w:ascii="GHEA Grapalat" w:hAnsi="GHEA Grapalat" w:cs="Times Armenian"/>
          <w:sz w:val="22"/>
        </w:rPr>
      </w:pPr>
      <w:r w:rsidRPr="00E476C6">
        <w:rPr>
          <w:rFonts w:ascii="GHEA Grapalat" w:hAnsi="GHEA Grapalat"/>
          <w:sz w:val="22"/>
        </w:rPr>
        <w:t>1.1.</w:t>
      </w:r>
      <w:r w:rsidR="00F15CED" w:rsidRPr="00E476C6">
        <w:rPr>
          <w:rFonts w:ascii="GHEA Grapalat" w:hAnsi="GHEA Grapalat"/>
          <w:sz w:val="22"/>
        </w:rPr>
        <w:tab/>
      </w:r>
      <w:r w:rsidRPr="00E476C6">
        <w:rPr>
          <w:rFonts w:ascii="GHEA Grapalat" w:hAnsi="GHEA Grapalat"/>
          <w:spacing w:val="6"/>
          <w:sz w:val="22"/>
        </w:rPr>
        <w:t>Продавец обязуется в установленном настоящим Договором (далее</w:t>
      </w:r>
      <w:r w:rsidR="00F15CED" w:rsidRPr="00E476C6">
        <w:rPr>
          <w:rFonts w:ascii="Courier New" w:hAnsi="Courier New" w:cs="Courier New"/>
          <w:spacing w:val="6"/>
          <w:sz w:val="22"/>
          <w:lang w:val="en-US"/>
        </w:rPr>
        <w:t> </w:t>
      </w:r>
      <w:r w:rsidRPr="00E476C6">
        <w:rPr>
          <w:rFonts w:ascii="GHEA Grapalat" w:hAnsi="GHEA Grapalat"/>
          <w:spacing w:val="6"/>
          <w:sz w:val="22"/>
        </w:rPr>
        <w:t xml:space="preserve">— договор) </w:t>
      </w:r>
      <w:r w:rsidRPr="00E476C6">
        <w:rPr>
          <w:rFonts w:ascii="GHEA Grapalat" w:hAnsi="GHEA Grapalat"/>
          <w:sz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E476C6" w:rsidRDefault="00071D1C"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t>2.ПРАВА И ОБЯЗАННОСТИ СТОРОН</w:t>
      </w:r>
    </w:p>
    <w:p w:rsidR="00071D1C" w:rsidRPr="00E476C6" w:rsidRDefault="00071D1C" w:rsidP="00E476C6">
      <w:pPr>
        <w:widowControl w:val="0"/>
        <w:tabs>
          <w:tab w:val="left" w:pos="90"/>
          <w:tab w:val="left" w:pos="1134"/>
        </w:tabs>
        <w:spacing w:before="240"/>
        <w:ind w:firstLine="540"/>
        <w:jc w:val="both"/>
        <w:rPr>
          <w:rFonts w:ascii="GHEA Grapalat" w:hAnsi="GHEA Grapalat"/>
          <w:b/>
          <w:sz w:val="22"/>
        </w:rPr>
      </w:pPr>
      <w:r w:rsidRPr="00E476C6">
        <w:rPr>
          <w:rFonts w:ascii="GHEA Grapalat" w:hAnsi="GHEA Grapalat"/>
          <w:b/>
          <w:sz w:val="22"/>
        </w:rPr>
        <w:t>2.</w:t>
      </w:r>
      <w:r w:rsidR="009D71F8" w:rsidRPr="00E476C6">
        <w:rPr>
          <w:rFonts w:ascii="GHEA Grapalat" w:hAnsi="GHEA Grapalat"/>
          <w:b/>
          <w:sz w:val="22"/>
        </w:rPr>
        <w:t>1.</w:t>
      </w:r>
      <w:r w:rsidR="009D71F8" w:rsidRPr="00E476C6">
        <w:rPr>
          <w:rFonts w:ascii="GHEA Grapalat" w:hAnsi="GHEA Grapalat"/>
          <w:b/>
          <w:sz w:val="22"/>
        </w:rPr>
        <w:tab/>
      </w:r>
      <w:r w:rsidRPr="00E476C6">
        <w:rPr>
          <w:rFonts w:ascii="GHEA Grapalat" w:hAnsi="GHEA Grapalat"/>
          <w:b/>
          <w:sz w:val="22"/>
        </w:rPr>
        <w:t>Покупатель имеет право:</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Отказываться от товара в случае непоставки товара Продавцом в</w:t>
      </w:r>
      <w:r w:rsidR="005250C2" w:rsidRPr="00E476C6">
        <w:rPr>
          <w:rFonts w:ascii="Courier New" w:hAnsi="Courier New" w:cs="Courier New"/>
          <w:sz w:val="22"/>
          <w:lang w:val="en-US"/>
        </w:rPr>
        <w:t> </w:t>
      </w:r>
      <w:r w:rsidRPr="00E476C6">
        <w:rPr>
          <w:rFonts w:ascii="GHEA Grapalat" w:hAnsi="GHEA Grapalat"/>
          <w:sz w:val="22"/>
        </w:rPr>
        <w:t xml:space="preserve">установленный договором срок, если сроки поставки были нарушены более чем на </w:t>
      </w:r>
      <w:r w:rsidR="0010047A" w:rsidRPr="00E476C6">
        <w:rPr>
          <w:rFonts w:ascii="GHEA Grapalat" w:hAnsi="GHEA Grapalat"/>
          <w:sz w:val="22"/>
        </w:rPr>
        <w:t>10</w:t>
      </w:r>
      <w:r w:rsidRPr="00E476C6">
        <w:rPr>
          <w:rFonts w:ascii="GHEA Grapalat" w:hAnsi="GHEA Grapalat"/>
          <w:sz w:val="22"/>
        </w:rPr>
        <w:t xml:space="preserve"> дней.</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z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а)</w:t>
      </w:r>
      <w:r w:rsidR="005250C2" w:rsidRPr="00E476C6">
        <w:rPr>
          <w:rFonts w:ascii="GHEA Grapalat" w:hAnsi="GHEA Grapalat"/>
          <w:sz w:val="22"/>
        </w:rPr>
        <w:tab/>
      </w:r>
      <w:r w:rsidRPr="00E476C6">
        <w:rPr>
          <w:rFonts w:ascii="GHEA Grapalat" w:hAnsi="GHEA Grapalat"/>
          <w:sz w:val="22"/>
        </w:rPr>
        <w:t>требовать возмещения расходов, произведенных им по причине ненадлежащего качества товара;</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б)</w:t>
      </w:r>
      <w:r w:rsidR="005250C2" w:rsidRPr="00E476C6">
        <w:rPr>
          <w:rFonts w:ascii="GHEA Grapalat" w:hAnsi="GHEA Grapalat"/>
          <w:sz w:val="22"/>
        </w:rPr>
        <w:tab/>
      </w:r>
      <w:r w:rsidRPr="00E476C6">
        <w:rPr>
          <w:rFonts w:ascii="GHEA Grapalat" w:hAnsi="GHEA Grapalat"/>
          <w:sz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в)</w:t>
      </w:r>
      <w:r w:rsidR="005250C2" w:rsidRPr="00E476C6">
        <w:rPr>
          <w:rFonts w:ascii="GHEA Grapalat" w:hAnsi="GHEA Grapalat"/>
          <w:sz w:val="22"/>
        </w:rPr>
        <w:tab/>
      </w:r>
      <w:r w:rsidRPr="00E476C6">
        <w:rPr>
          <w:rFonts w:ascii="GHEA Grapalat" w:hAnsi="GHEA Grapalat"/>
          <w:sz w:val="22"/>
        </w:rPr>
        <w:t>отказываться от исполнения договора и требовать возврата уплаченной за товар суммы.</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 xml:space="preserve">Если передан товар в количестве меньше оговоренного в договоре, то: </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а)</w:t>
      </w:r>
      <w:r w:rsidR="005250C2" w:rsidRPr="00E476C6">
        <w:rPr>
          <w:rFonts w:ascii="GHEA Grapalat" w:hAnsi="GHEA Grapalat"/>
          <w:sz w:val="22"/>
        </w:rPr>
        <w:tab/>
      </w:r>
      <w:r w:rsidRPr="00E476C6">
        <w:rPr>
          <w:rFonts w:ascii="GHEA Grapalat" w:hAnsi="GHEA Grapalat"/>
          <w:sz w:val="22"/>
        </w:rPr>
        <w:t>требовать восполнения недопереданного количества</w:t>
      </w:r>
      <w:r w:rsidR="00AA7117" w:rsidRPr="00E476C6">
        <w:rPr>
          <w:rFonts w:ascii="GHEA Grapalat" w:hAnsi="GHEA Grapalat"/>
          <w:sz w:val="22"/>
        </w:rPr>
        <w:t xml:space="preserve"> </w:t>
      </w:r>
      <w:r w:rsidRPr="00E476C6">
        <w:rPr>
          <w:rFonts w:ascii="GHEA Grapalat" w:hAnsi="GHEA Grapalat"/>
          <w:sz w:val="22"/>
        </w:rPr>
        <w:t>товара;</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б)</w:t>
      </w:r>
      <w:r w:rsidR="005250C2" w:rsidRPr="00E476C6">
        <w:rPr>
          <w:rFonts w:ascii="GHEA Grapalat" w:hAnsi="GHEA Grapalat"/>
          <w:sz w:val="22"/>
        </w:rPr>
        <w:tab/>
      </w:r>
      <w:r w:rsidRPr="00E476C6">
        <w:rPr>
          <w:rFonts w:ascii="GHEA Grapalat" w:hAnsi="GHEA Grapalat"/>
          <w:sz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2.1.4</w:t>
      </w:r>
      <w:r w:rsidR="005250C2" w:rsidRPr="00E476C6">
        <w:rPr>
          <w:rFonts w:ascii="GHEA Grapalat" w:hAnsi="GHEA Grapalat"/>
          <w:sz w:val="22"/>
        </w:rPr>
        <w:t>.</w:t>
      </w:r>
      <w:r w:rsidR="005250C2" w:rsidRPr="00E476C6">
        <w:rPr>
          <w:rFonts w:ascii="GHEA Grapalat" w:hAnsi="GHEA Grapalat"/>
          <w:sz w:val="22"/>
        </w:rPr>
        <w:tab/>
      </w:r>
      <w:r w:rsidRPr="00E476C6">
        <w:rPr>
          <w:rFonts w:ascii="GHEA Grapalat" w:hAnsi="GHEA Grapalat"/>
          <w:sz w:val="22"/>
        </w:rPr>
        <w:t>Если передан товар с нарушением условия его вида, по своему усмотрению:</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а)</w:t>
      </w:r>
      <w:r w:rsidR="005250C2" w:rsidRPr="00E476C6">
        <w:rPr>
          <w:rFonts w:ascii="GHEA Grapalat" w:hAnsi="GHEA Grapalat"/>
          <w:sz w:val="22"/>
        </w:rPr>
        <w:tab/>
      </w:r>
      <w:r w:rsidRPr="00E476C6">
        <w:rPr>
          <w:rFonts w:ascii="GHEA Grapalat" w:hAnsi="GHEA Grapalat"/>
          <w:sz w:val="22"/>
        </w:rPr>
        <w:t>принимать товар, соответствующий условию относительно его вида, и отказываться от остальных товаров;</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б)</w:t>
      </w:r>
      <w:r w:rsidR="005250C2" w:rsidRPr="00E476C6">
        <w:rPr>
          <w:rFonts w:ascii="GHEA Grapalat" w:hAnsi="GHEA Grapalat"/>
          <w:sz w:val="22"/>
        </w:rPr>
        <w:tab/>
      </w:r>
      <w:r w:rsidRPr="00E476C6">
        <w:rPr>
          <w:rFonts w:ascii="GHEA Grapalat" w:hAnsi="GHEA Grapalat"/>
          <w:sz w:val="22"/>
        </w:rPr>
        <w:t xml:space="preserve">отказываться от всех переданных товаров и требовать уплаты пени, предусмотренной пунктом 6.2 договора; </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в)</w:t>
      </w:r>
      <w:r w:rsidR="005250C2" w:rsidRPr="00E476C6">
        <w:rPr>
          <w:rFonts w:ascii="GHEA Grapalat" w:hAnsi="GHEA Grapalat"/>
          <w:sz w:val="22"/>
        </w:rPr>
        <w:tab/>
      </w:r>
      <w:r w:rsidRPr="00E476C6">
        <w:rPr>
          <w:rFonts w:ascii="GHEA Grapalat" w:hAnsi="GHEA Grapalat"/>
          <w:sz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476C6">
        <w:rPr>
          <w:rFonts w:ascii="Courier New" w:hAnsi="Courier New" w:cs="Courier New"/>
          <w:sz w:val="22"/>
          <w:lang w:val="en-US"/>
        </w:rPr>
        <w:t> </w:t>
      </w:r>
      <w:r w:rsidRPr="00E476C6">
        <w:rPr>
          <w:rFonts w:ascii="GHEA Grapalat" w:hAnsi="GHEA Grapalat"/>
          <w:sz w:val="22"/>
        </w:rPr>
        <w:t>виду.</w:t>
      </w:r>
    </w:p>
    <w:p w:rsidR="009E45F3"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3A734A" w:rsidRPr="00E476C6">
        <w:rPr>
          <w:rFonts w:ascii="GHEA Grapalat" w:hAnsi="GHEA Grapalat"/>
          <w:sz w:val="22"/>
        </w:rPr>
        <w:t>5.</w:t>
      </w:r>
      <w:r w:rsidR="003A734A" w:rsidRPr="00E476C6">
        <w:rPr>
          <w:rFonts w:ascii="GHEA Grapalat" w:hAnsi="GHEA Grapalat"/>
          <w:sz w:val="22"/>
        </w:rPr>
        <w:tab/>
      </w:r>
      <w:r w:rsidRPr="00E476C6">
        <w:rPr>
          <w:rFonts w:ascii="GHEA Grapalat" w:hAnsi="GHEA Grapalat"/>
          <w:sz w:val="22"/>
        </w:rPr>
        <w:t xml:space="preserve">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w:t>
      </w:r>
      <w:r w:rsidRPr="00E476C6">
        <w:rPr>
          <w:rFonts w:ascii="GHEA Grapalat" w:hAnsi="GHEA Grapalat"/>
          <w:sz w:val="22"/>
        </w:rPr>
        <w:lastRenderedPageBreak/>
        <w:t>договора.</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AC30D5" w:rsidRPr="00E476C6">
        <w:rPr>
          <w:rFonts w:ascii="GHEA Grapalat" w:hAnsi="GHEA Grapalat"/>
          <w:sz w:val="22"/>
        </w:rPr>
        <w:t>6.</w:t>
      </w:r>
      <w:r w:rsidR="00AC30D5" w:rsidRPr="00E476C6">
        <w:rPr>
          <w:rFonts w:ascii="GHEA Grapalat" w:hAnsi="GHEA Grapalat"/>
          <w:sz w:val="22"/>
        </w:rPr>
        <w:tab/>
      </w:r>
      <w:r w:rsidRPr="00E476C6">
        <w:rPr>
          <w:rFonts w:ascii="GHEA Grapalat" w:hAnsi="GHEA Grapalat"/>
          <w:sz w:val="22"/>
        </w:rPr>
        <w:t>Требовать у Продавца возмещения убытков, если Покупатель в</w:t>
      </w:r>
      <w:r w:rsidR="005250C2" w:rsidRPr="00E476C6">
        <w:rPr>
          <w:rFonts w:ascii="Courier New" w:hAnsi="Courier New" w:cs="Courier New"/>
          <w:sz w:val="22"/>
          <w:lang w:val="en-US"/>
        </w:rPr>
        <w:t> </w:t>
      </w:r>
      <w:r w:rsidRPr="00E476C6">
        <w:rPr>
          <w:rFonts w:ascii="GHEA Grapalat" w:hAnsi="GHEA Grapalat"/>
          <w:sz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AC30D5" w:rsidRPr="00E476C6">
        <w:rPr>
          <w:rFonts w:ascii="GHEA Grapalat" w:hAnsi="GHEA Grapalat"/>
          <w:sz w:val="22"/>
        </w:rPr>
        <w:t>7.</w:t>
      </w:r>
      <w:r w:rsidR="00AC30D5" w:rsidRPr="00E476C6">
        <w:rPr>
          <w:rFonts w:ascii="GHEA Grapalat" w:hAnsi="GHEA Grapalat"/>
          <w:sz w:val="22"/>
        </w:rPr>
        <w:tab/>
      </w:r>
      <w:r w:rsidRPr="00E476C6">
        <w:rPr>
          <w:rFonts w:ascii="GHEA Grapalat" w:hAnsi="GHEA Grapalat"/>
          <w:sz w:val="22"/>
        </w:rPr>
        <w:t>В одностороннем порядке расторгать договор (полностью или частично), если Продавец существенным образом нарушил договор;</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2.1.7.</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Нарушение договора Продавцом считается существенным, если:</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а)</w:t>
      </w:r>
      <w:r w:rsidR="005250C2" w:rsidRPr="00E476C6">
        <w:rPr>
          <w:rFonts w:ascii="GHEA Grapalat" w:hAnsi="GHEA Grapalat"/>
          <w:sz w:val="22"/>
        </w:rPr>
        <w:tab/>
      </w:r>
      <w:r w:rsidRPr="00E476C6">
        <w:rPr>
          <w:rFonts w:ascii="GHEA Grapalat" w:hAnsi="GHEA Grapalat"/>
          <w:sz w:val="22"/>
        </w:rPr>
        <w:t>был поставлен товар ненадлежащего качества, который не может быть заменен в приемлемый для Покупателя срок;</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б)</w:t>
      </w:r>
      <w:r w:rsidR="005250C2" w:rsidRPr="00E476C6">
        <w:rPr>
          <w:rFonts w:ascii="GHEA Grapalat" w:hAnsi="GHEA Grapalat"/>
          <w:sz w:val="22"/>
        </w:rPr>
        <w:tab/>
      </w:r>
      <w:r w:rsidRPr="00E476C6">
        <w:rPr>
          <w:rFonts w:ascii="GHEA Grapalat" w:hAnsi="GHEA Grapalat"/>
          <w:sz w:val="22"/>
        </w:rPr>
        <w:t xml:space="preserve">сроки поставки товара нарушены более чем на </w:t>
      </w:r>
      <w:r w:rsidR="0010047A" w:rsidRPr="00E476C6">
        <w:rPr>
          <w:rFonts w:ascii="GHEA Grapalat" w:hAnsi="GHEA Grapalat"/>
          <w:sz w:val="22"/>
        </w:rPr>
        <w:t>10</w:t>
      </w:r>
      <w:r w:rsidRPr="00E476C6">
        <w:rPr>
          <w:rFonts w:ascii="GHEA Grapalat" w:hAnsi="GHEA Grapalat"/>
          <w:sz w:val="22"/>
        </w:rPr>
        <w:t xml:space="preserve"> дней;</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2.1.</w:t>
      </w:r>
      <w:r w:rsidR="006E15CD" w:rsidRPr="00E476C6">
        <w:rPr>
          <w:rFonts w:ascii="GHEA Grapalat" w:hAnsi="GHEA Grapalat"/>
          <w:sz w:val="22"/>
        </w:rPr>
        <w:t>8.</w:t>
      </w:r>
      <w:r w:rsidR="006E15CD" w:rsidRPr="00E476C6">
        <w:rPr>
          <w:rFonts w:ascii="GHEA Grapalat" w:hAnsi="GHEA Grapalat"/>
          <w:sz w:val="22"/>
        </w:rPr>
        <w:tab/>
      </w:r>
      <w:r w:rsidRPr="00E476C6">
        <w:rPr>
          <w:rFonts w:ascii="GHEA Grapalat" w:hAnsi="GHEA Grapalat"/>
          <w:sz w:val="22"/>
        </w:rPr>
        <w:t>Осматривать товар и незамедлительно уведомлять Продавца о</w:t>
      </w:r>
      <w:r w:rsidR="005250C2" w:rsidRPr="00E476C6">
        <w:rPr>
          <w:rFonts w:ascii="Courier New" w:hAnsi="Courier New" w:cs="Courier New"/>
          <w:sz w:val="22"/>
          <w:lang w:val="en-US"/>
        </w:rPr>
        <w:t> </w:t>
      </w:r>
      <w:r w:rsidRPr="00E476C6">
        <w:rPr>
          <w:rFonts w:ascii="GHEA Grapalat" w:hAnsi="GHEA Grapalat"/>
          <w:sz w:val="22"/>
        </w:rPr>
        <w:t>выявленных дефектах.</w:t>
      </w:r>
    </w:p>
    <w:p w:rsidR="00071D1C" w:rsidRPr="00E476C6" w:rsidRDefault="00071D1C" w:rsidP="00E476C6">
      <w:pPr>
        <w:widowControl w:val="0"/>
        <w:tabs>
          <w:tab w:val="left" w:pos="90"/>
          <w:tab w:val="left" w:pos="1134"/>
        </w:tabs>
        <w:ind w:firstLine="540"/>
        <w:jc w:val="both"/>
        <w:rPr>
          <w:rFonts w:ascii="GHEA Grapalat" w:hAnsi="GHEA Grapalat"/>
          <w:b/>
          <w:sz w:val="22"/>
        </w:rPr>
      </w:pPr>
      <w:r w:rsidRPr="00E476C6">
        <w:rPr>
          <w:rFonts w:ascii="GHEA Grapalat" w:hAnsi="GHEA Grapalat"/>
          <w:b/>
          <w:sz w:val="22"/>
        </w:rPr>
        <w:t>2.</w:t>
      </w:r>
      <w:r w:rsidR="009D71F8" w:rsidRPr="00E476C6">
        <w:rPr>
          <w:rFonts w:ascii="GHEA Grapalat" w:hAnsi="GHEA Grapalat"/>
          <w:b/>
          <w:sz w:val="22"/>
        </w:rPr>
        <w:t>2.</w:t>
      </w:r>
      <w:r w:rsidR="009D71F8" w:rsidRPr="00E476C6">
        <w:rPr>
          <w:rFonts w:ascii="GHEA Grapalat" w:hAnsi="GHEA Grapalat"/>
          <w:b/>
          <w:sz w:val="22"/>
        </w:rPr>
        <w:tab/>
      </w:r>
      <w:r w:rsidRPr="00E476C6">
        <w:rPr>
          <w:rFonts w:ascii="GHEA Grapalat" w:hAnsi="GHEA Grapalat"/>
          <w:b/>
          <w:sz w:val="22"/>
        </w:rPr>
        <w:t>Покупатель обязан:</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2.2.</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Выполнять все необходимые действия, обеспечивающие прием товара, поставленного в соответствии с договором.</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2.2.</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z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2.2.</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2.2.</w:t>
      </w:r>
      <w:r w:rsidR="00552934" w:rsidRPr="00E476C6">
        <w:rPr>
          <w:rFonts w:ascii="GHEA Grapalat" w:hAnsi="GHEA Grapalat"/>
          <w:sz w:val="22"/>
        </w:rPr>
        <w:t>4.</w:t>
      </w:r>
      <w:r w:rsidR="00552934" w:rsidRPr="00E476C6">
        <w:rPr>
          <w:rFonts w:ascii="GHEA Grapalat" w:hAnsi="GHEA Grapalat"/>
          <w:sz w:val="22"/>
        </w:rPr>
        <w:tab/>
      </w:r>
      <w:r w:rsidRPr="00E476C6">
        <w:rPr>
          <w:rFonts w:ascii="GHEA Grapalat" w:hAnsi="GHEA Grapalat"/>
          <w:sz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2.2.</w:t>
      </w:r>
      <w:r w:rsidR="003A734A" w:rsidRPr="00E476C6">
        <w:rPr>
          <w:rFonts w:ascii="GHEA Grapalat" w:hAnsi="GHEA Grapalat"/>
          <w:sz w:val="22"/>
        </w:rPr>
        <w:t>5.</w:t>
      </w:r>
      <w:r w:rsidR="003A734A" w:rsidRPr="00E476C6">
        <w:rPr>
          <w:rFonts w:ascii="GHEA Grapalat" w:hAnsi="GHEA Grapalat"/>
          <w:sz w:val="22"/>
        </w:rPr>
        <w:tab/>
      </w:r>
      <w:r w:rsidRPr="00E476C6">
        <w:rPr>
          <w:rFonts w:ascii="GHEA Grapalat" w:hAnsi="GHEA Grapalat"/>
          <w:sz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E476C6" w:rsidRDefault="00071D1C" w:rsidP="00E476C6">
      <w:pPr>
        <w:widowControl w:val="0"/>
        <w:tabs>
          <w:tab w:val="left" w:pos="90"/>
          <w:tab w:val="left" w:pos="1276"/>
        </w:tabs>
        <w:ind w:firstLine="540"/>
        <w:jc w:val="both"/>
        <w:rPr>
          <w:rFonts w:ascii="GHEA Grapalat" w:hAnsi="GHEA Grapalat"/>
          <w:b/>
          <w:sz w:val="22"/>
        </w:rPr>
      </w:pPr>
      <w:r w:rsidRPr="00E476C6">
        <w:rPr>
          <w:rFonts w:ascii="GHEA Grapalat" w:hAnsi="GHEA Grapalat"/>
          <w:b/>
          <w:sz w:val="22"/>
        </w:rPr>
        <w:t>2.</w:t>
      </w:r>
      <w:r w:rsidR="005B2A24" w:rsidRPr="00E476C6">
        <w:rPr>
          <w:rFonts w:ascii="GHEA Grapalat" w:hAnsi="GHEA Grapalat"/>
          <w:b/>
          <w:sz w:val="22"/>
        </w:rPr>
        <w:t>3.</w:t>
      </w:r>
      <w:r w:rsidR="005B2A24" w:rsidRPr="00E476C6">
        <w:rPr>
          <w:rFonts w:ascii="GHEA Grapalat" w:hAnsi="GHEA Grapalat"/>
          <w:b/>
          <w:sz w:val="22"/>
        </w:rPr>
        <w:tab/>
      </w:r>
      <w:r w:rsidRPr="00E476C6">
        <w:rPr>
          <w:rFonts w:ascii="GHEA Grapalat" w:hAnsi="GHEA Grapalat"/>
          <w:b/>
          <w:sz w:val="22"/>
        </w:rPr>
        <w:t>Продавец имеет право:</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2.3.</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2.3.</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z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2.3.</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В одностороннем порядке расторгать договор (полностью или частично), если Покупатель существенным образом нарушил договор.</w:t>
      </w:r>
    </w:p>
    <w:p w:rsidR="00071D1C" w:rsidRPr="00E476C6" w:rsidRDefault="00071D1C" w:rsidP="00E476C6">
      <w:pPr>
        <w:widowControl w:val="0"/>
        <w:tabs>
          <w:tab w:val="left" w:pos="90"/>
          <w:tab w:val="left" w:pos="1560"/>
        </w:tabs>
        <w:ind w:firstLine="540"/>
        <w:jc w:val="both"/>
        <w:rPr>
          <w:rFonts w:ascii="GHEA Grapalat" w:hAnsi="GHEA Grapalat"/>
          <w:sz w:val="22"/>
        </w:rPr>
      </w:pPr>
      <w:r w:rsidRPr="00E476C6">
        <w:rPr>
          <w:rFonts w:ascii="GHEA Grapalat" w:hAnsi="GHEA Grapalat"/>
          <w:sz w:val="22"/>
        </w:rPr>
        <w:t>2.3.3.</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Нарушение договора Покупателем считается существенным, если сроки оплаты товара нарушены неоднократно.</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2.3.</w:t>
      </w:r>
      <w:r w:rsidR="00552934" w:rsidRPr="00E476C6">
        <w:rPr>
          <w:rFonts w:ascii="GHEA Grapalat" w:hAnsi="GHEA Grapalat"/>
          <w:sz w:val="22"/>
        </w:rPr>
        <w:t>4.</w:t>
      </w:r>
      <w:r w:rsidR="00552934" w:rsidRPr="00E476C6">
        <w:rPr>
          <w:rFonts w:ascii="GHEA Grapalat" w:hAnsi="GHEA Grapalat"/>
          <w:sz w:val="22"/>
        </w:rPr>
        <w:tab/>
      </w:r>
      <w:r w:rsidRPr="00E476C6">
        <w:rPr>
          <w:rFonts w:ascii="GHEA Grapalat" w:hAnsi="GHEA Grapalat"/>
          <w:sz w:val="22"/>
        </w:rPr>
        <w:t>Досрочно поставля</w:t>
      </w:r>
      <w:r w:rsidR="00C45B20" w:rsidRPr="00E476C6">
        <w:rPr>
          <w:rFonts w:ascii="GHEA Grapalat" w:hAnsi="GHEA Grapalat"/>
          <w:sz w:val="22"/>
        </w:rPr>
        <w:t>ть товар с согласия Покупателя.</w:t>
      </w:r>
    </w:p>
    <w:p w:rsidR="00071D1C" w:rsidRPr="00E476C6" w:rsidRDefault="00071D1C" w:rsidP="00E476C6">
      <w:pPr>
        <w:widowControl w:val="0"/>
        <w:tabs>
          <w:tab w:val="left" w:pos="90"/>
          <w:tab w:val="left" w:pos="1134"/>
        </w:tabs>
        <w:ind w:firstLine="540"/>
        <w:jc w:val="both"/>
        <w:rPr>
          <w:rFonts w:ascii="GHEA Grapalat" w:hAnsi="GHEA Grapalat"/>
          <w:b/>
          <w:sz w:val="22"/>
        </w:rPr>
      </w:pPr>
      <w:r w:rsidRPr="00E476C6">
        <w:rPr>
          <w:rFonts w:ascii="GHEA Grapalat" w:hAnsi="GHEA Grapalat"/>
          <w:b/>
          <w:sz w:val="22"/>
        </w:rPr>
        <w:t>2.</w:t>
      </w:r>
      <w:r w:rsidR="00552934" w:rsidRPr="00E476C6">
        <w:rPr>
          <w:rFonts w:ascii="GHEA Grapalat" w:hAnsi="GHEA Grapalat"/>
          <w:b/>
          <w:sz w:val="22"/>
        </w:rPr>
        <w:t>4.</w:t>
      </w:r>
      <w:r w:rsidR="00552934" w:rsidRPr="00E476C6">
        <w:rPr>
          <w:rFonts w:ascii="GHEA Grapalat" w:hAnsi="GHEA Grapalat"/>
          <w:b/>
          <w:sz w:val="22"/>
        </w:rPr>
        <w:tab/>
      </w:r>
      <w:r w:rsidRPr="00E476C6">
        <w:rPr>
          <w:rFonts w:ascii="GHEA Grapalat" w:hAnsi="GHEA Grapalat"/>
          <w:b/>
          <w:sz w:val="22"/>
        </w:rPr>
        <w:t>Продавец обязан:</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Передавать товар Покупателю в порядке, объемах, сроки и по адресу, предусмотренные договором.</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z w:val="22"/>
        </w:rPr>
        <w:t>Обеспечивать поставку товара в соответствии с подпунктом б) пункта 2.1.2 и (или) пунктом 2.1.5 договора в ус</w:t>
      </w:r>
      <w:r w:rsidR="00C45B20" w:rsidRPr="00E476C6">
        <w:rPr>
          <w:rFonts w:ascii="GHEA Grapalat" w:hAnsi="GHEA Grapalat"/>
          <w:sz w:val="22"/>
        </w:rPr>
        <w:t>тановленные Покупателем сроки.</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Передавать Покупателю товар, свободный от прав третьих лиц.</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3A734A" w:rsidRPr="00E476C6">
        <w:rPr>
          <w:rFonts w:ascii="GHEA Grapalat" w:hAnsi="GHEA Grapalat"/>
          <w:sz w:val="22"/>
        </w:rPr>
        <w:t>5.</w:t>
      </w:r>
      <w:r w:rsidR="003A734A" w:rsidRPr="00E476C6">
        <w:rPr>
          <w:rFonts w:ascii="GHEA Grapalat" w:hAnsi="GHEA Grapalat"/>
          <w:sz w:val="22"/>
        </w:rPr>
        <w:tab/>
      </w:r>
      <w:r w:rsidRPr="00E476C6">
        <w:rPr>
          <w:rFonts w:ascii="GHEA Grapalat" w:hAnsi="GHEA Grapalat"/>
          <w:sz w:val="22"/>
        </w:rPr>
        <w:t>Передавать Покупателю товар предусмотренного</w:t>
      </w:r>
      <w:r w:rsidR="00AA7117" w:rsidRPr="00E476C6">
        <w:rPr>
          <w:rFonts w:ascii="GHEA Grapalat" w:hAnsi="GHEA Grapalat"/>
          <w:sz w:val="22"/>
        </w:rPr>
        <w:t xml:space="preserve"> </w:t>
      </w:r>
      <w:r w:rsidRPr="00E476C6">
        <w:rPr>
          <w:rFonts w:ascii="GHEA Grapalat" w:hAnsi="GHEA Grapalat"/>
          <w:sz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AC30D5" w:rsidRPr="00E476C6">
        <w:rPr>
          <w:rFonts w:ascii="GHEA Grapalat" w:hAnsi="GHEA Grapalat"/>
          <w:sz w:val="22"/>
        </w:rPr>
        <w:t>6.</w:t>
      </w:r>
      <w:r w:rsidR="00AC30D5" w:rsidRPr="00E476C6">
        <w:rPr>
          <w:rFonts w:ascii="GHEA Grapalat" w:hAnsi="GHEA Grapalat"/>
          <w:sz w:val="22"/>
        </w:rPr>
        <w:tab/>
      </w:r>
      <w:r w:rsidRPr="00E476C6">
        <w:rPr>
          <w:rFonts w:ascii="GHEA Grapalat" w:hAnsi="GHEA Grapalat"/>
          <w:sz w:val="22"/>
        </w:rPr>
        <w:t>В случае допущения недопоставки, в установленном договором порядке восполнять недопоставку.</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AC30D5" w:rsidRPr="00E476C6">
        <w:rPr>
          <w:rFonts w:ascii="GHEA Grapalat" w:hAnsi="GHEA Grapalat"/>
          <w:sz w:val="22"/>
        </w:rPr>
        <w:t>7.</w:t>
      </w:r>
      <w:r w:rsidR="00AC30D5" w:rsidRPr="00E476C6">
        <w:rPr>
          <w:rFonts w:ascii="GHEA Grapalat" w:hAnsi="GHEA Grapalat"/>
          <w:sz w:val="22"/>
        </w:rPr>
        <w:tab/>
      </w:r>
      <w:r w:rsidRPr="00E476C6">
        <w:rPr>
          <w:rFonts w:ascii="GHEA Grapalat" w:hAnsi="GHEA Grapalat"/>
          <w:sz w:val="22"/>
        </w:rPr>
        <w:t xml:space="preserve">Забирать обратно товар, принятый Покупателем в соответствии с пунктом 2.2.2 </w:t>
      </w:r>
      <w:r w:rsidRPr="00E476C6">
        <w:rPr>
          <w:rFonts w:ascii="GHEA Grapalat" w:hAnsi="GHEA Grapalat"/>
          <w:sz w:val="22"/>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6E15CD" w:rsidRPr="00E476C6">
        <w:rPr>
          <w:rFonts w:ascii="GHEA Grapalat" w:hAnsi="GHEA Grapalat"/>
          <w:sz w:val="22"/>
        </w:rPr>
        <w:t>8.</w:t>
      </w:r>
      <w:r w:rsidR="006E15CD" w:rsidRPr="00E476C6">
        <w:rPr>
          <w:rFonts w:ascii="GHEA Grapalat" w:hAnsi="GHEA Grapalat"/>
          <w:sz w:val="22"/>
        </w:rPr>
        <w:tab/>
      </w:r>
      <w:r w:rsidRPr="00E476C6">
        <w:rPr>
          <w:rFonts w:ascii="GHEA Grapalat" w:hAnsi="GHEA Grapalat"/>
          <w:sz w:val="22"/>
        </w:rPr>
        <w:t>В предусмотренных договором случаях уплачивать предусмотренные пунктами 6.2 и 6.3 договора пеню и штраф.</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w:t>
      </w:r>
      <w:r w:rsidR="006E15CD" w:rsidRPr="00E476C6">
        <w:rPr>
          <w:rFonts w:ascii="GHEA Grapalat" w:hAnsi="GHEA Grapalat"/>
          <w:sz w:val="22"/>
        </w:rPr>
        <w:t>9.</w:t>
      </w:r>
      <w:r w:rsidR="006E15CD" w:rsidRPr="00E476C6">
        <w:rPr>
          <w:rFonts w:ascii="GHEA Grapalat" w:hAnsi="GHEA Grapalat"/>
          <w:sz w:val="22"/>
        </w:rPr>
        <w:tab/>
      </w:r>
      <w:r w:rsidRPr="00E476C6">
        <w:rPr>
          <w:rFonts w:ascii="GHEA Grapalat" w:hAnsi="GHEA Grapalat"/>
          <w:sz w:val="22"/>
        </w:rPr>
        <w:t>Передавать Покупателю принадлежности товара и соответствующие документы.</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2.4.1</w:t>
      </w:r>
      <w:r w:rsidR="006E15CD" w:rsidRPr="00E476C6">
        <w:rPr>
          <w:rFonts w:ascii="GHEA Grapalat" w:hAnsi="GHEA Grapalat"/>
          <w:sz w:val="22"/>
        </w:rPr>
        <w:t>0.</w:t>
      </w:r>
      <w:r w:rsidR="006E15CD" w:rsidRPr="00E476C6">
        <w:rPr>
          <w:rFonts w:ascii="GHEA Grapalat" w:hAnsi="GHEA Grapalat"/>
          <w:sz w:val="22"/>
        </w:rPr>
        <w:tab/>
      </w:r>
      <w:r w:rsidRPr="00E476C6">
        <w:rPr>
          <w:rFonts w:ascii="GHEA Grapalat" w:hAnsi="GHEA Grapalat"/>
          <w:sz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E476C6" w:rsidRDefault="00071D1C" w:rsidP="00E476C6">
      <w:pPr>
        <w:widowControl w:val="0"/>
        <w:tabs>
          <w:tab w:val="left" w:pos="90"/>
          <w:tab w:val="left" w:pos="1418"/>
        </w:tabs>
        <w:spacing w:after="240"/>
        <w:ind w:firstLine="540"/>
        <w:jc w:val="both"/>
        <w:rPr>
          <w:rFonts w:ascii="GHEA Grapalat" w:hAnsi="GHEA Grapalat"/>
          <w:sz w:val="22"/>
        </w:rPr>
      </w:pPr>
      <w:r w:rsidRPr="00E476C6">
        <w:rPr>
          <w:rFonts w:ascii="GHEA Grapalat" w:hAnsi="GHEA Grapalat"/>
          <w:sz w:val="22"/>
        </w:rPr>
        <w:t>2.4.1</w:t>
      </w:r>
      <w:r w:rsidR="009D71F8" w:rsidRPr="00E476C6">
        <w:rPr>
          <w:rFonts w:ascii="GHEA Grapalat" w:hAnsi="GHEA Grapalat"/>
          <w:sz w:val="22"/>
        </w:rPr>
        <w:t>1.</w:t>
      </w:r>
      <w:r w:rsidR="009D71F8" w:rsidRPr="00E476C6">
        <w:rPr>
          <w:rFonts w:ascii="GHEA Grapalat" w:hAnsi="GHEA Grapalat"/>
          <w:sz w:val="22"/>
        </w:rPr>
        <w:tab/>
      </w:r>
      <w:r w:rsidR="00011CB9" w:rsidRPr="00E476C6">
        <w:rPr>
          <w:rFonts w:ascii="GHEA Grapalat" w:hAnsi="GHEA Grapalat"/>
          <w:sz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E476C6" w:rsidRDefault="00071D1C"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t>3. ЦЕНА ДОГОВОРА И ПОРЯДОК ОПЛАТЫ</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3.</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Цена договора составляет ________</w:t>
      </w:r>
      <w:r w:rsidR="00C45B20" w:rsidRPr="00E476C6">
        <w:rPr>
          <w:rFonts w:ascii="GHEA Grapalat" w:hAnsi="GHEA Grapalat"/>
          <w:sz w:val="22"/>
        </w:rPr>
        <w:t>_____</w:t>
      </w:r>
      <w:r w:rsidRPr="00E476C6">
        <w:rPr>
          <w:rFonts w:ascii="GHEA Grapalat" w:hAnsi="GHEA Grapalat"/>
          <w:sz w:val="22"/>
        </w:rPr>
        <w:t>________ драмов Республики Армения, включая НДС</w:t>
      </w:r>
      <w:r w:rsidR="00D043FA" w:rsidRPr="00E476C6">
        <w:rPr>
          <w:rStyle w:val="FootnoteReference"/>
          <w:rFonts w:ascii="GHEA Grapalat" w:hAnsi="GHEA Grapalat"/>
          <w:sz w:val="22"/>
        </w:rPr>
        <w:footnoteReference w:customMarkFollows="1" w:id="5"/>
        <w:t>17</w:t>
      </w:r>
      <w:r w:rsidRPr="00E476C6">
        <w:rPr>
          <w:rFonts w:ascii="GHEA Grapalat" w:hAnsi="GHEA Grapalat"/>
          <w:sz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E476C6" w:rsidRDefault="00071D1C" w:rsidP="00E476C6">
      <w:pPr>
        <w:widowControl w:val="0"/>
        <w:tabs>
          <w:tab w:val="left" w:pos="90"/>
        </w:tabs>
        <w:ind w:firstLine="540"/>
        <w:jc w:val="both"/>
        <w:rPr>
          <w:rFonts w:ascii="GHEA Grapalat" w:hAnsi="GHEA Grapalat"/>
          <w:sz w:val="22"/>
        </w:rPr>
      </w:pPr>
      <w:r w:rsidRPr="00E476C6">
        <w:rPr>
          <w:rFonts w:ascii="GHEA Grapalat" w:hAnsi="GHEA Grapalat"/>
          <w:sz w:val="22"/>
        </w:rPr>
        <w:t>Цена поставки товара стабильна, и Продавец не вправе требовать увеличения, а Покупатель — снижения этой цены.</w:t>
      </w:r>
    </w:p>
    <w:p w:rsidR="005B762D" w:rsidRPr="00E476C6" w:rsidRDefault="005B762D" w:rsidP="00E476C6">
      <w:pPr>
        <w:widowControl w:val="0"/>
        <w:tabs>
          <w:tab w:val="left" w:pos="90"/>
        </w:tabs>
        <w:ind w:firstLine="540"/>
        <w:jc w:val="both"/>
        <w:rPr>
          <w:rFonts w:ascii="GHEA Grapalat" w:hAnsi="GHEA Grapalat" w:cs="Sylfaen"/>
          <w:sz w:val="22"/>
        </w:rPr>
      </w:pPr>
      <w:r w:rsidRPr="00E476C6">
        <w:rPr>
          <w:rFonts w:ascii="GHEA Grapalat" w:hAnsi="GHEA Grapalat"/>
        </w:rPr>
        <w:t>3.2.</w:t>
      </w:r>
      <w:r w:rsidRPr="00E476C6">
        <w:rPr>
          <w:rFonts w:ascii="GHEA Grapalat" w:hAnsi="GHEA Grapalat"/>
        </w:rPr>
        <w:tab/>
        <w:t>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Продавцу не производятся.</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3.</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E476C6">
        <w:rPr>
          <w:rFonts w:ascii="Courier New" w:hAnsi="Courier New" w:cs="Courier New"/>
          <w:sz w:val="22"/>
          <w:lang w:val="en-US"/>
        </w:rPr>
        <w:t> </w:t>
      </w:r>
      <w:r w:rsidRPr="00E476C6">
        <w:rPr>
          <w:rFonts w:ascii="GHEA Grapalat" w:hAnsi="GHEA Grapalat"/>
          <w:sz w:val="22"/>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E476C6">
        <w:rPr>
          <w:rFonts w:ascii="Courier New" w:hAnsi="Courier New" w:cs="Courier New"/>
          <w:sz w:val="22"/>
          <w:lang w:val="en-US"/>
        </w:rPr>
        <w:t> </w:t>
      </w:r>
      <w:r w:rsidRPr="00E476C6">
        <w:rPr>
          <w:rFonts w:ascii="GHEA Grapalat" w:hAnsi="GHEA Grapalat"/>
          <w:sz w:val="22"/>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E476C6">
        <w:rPr>
          <w:rFonts w:ascii="Courier New" w:hAnsi="Courier New" w:cs="Courier New"/>
          <w:sz w:val="22"/>
          <w:lang w:val="en-US"/>
        </w:rPr>
        <w:t> </w:t>
      </w:r>
      <w:r w:rsidRPr="00E476C6">
        <w:rPr>
          <w:rFonts w:ascii="GHEA Grapalat" w:hAnsi="GHEA Grapalat"/>
          <w:sz w:val="22"/>
        </w:rPr>
        <w:t xml:space="preserve">не позднее чем до </w:t>
      </w:r>
      <w:r w:rsidR="000A5316" w:rsidRPr="00E476C6">
        <w:rPr>
          <w:rFonts w:ascii="GHEA Grapalat" w:hAnsi="GHEA Grapalat"/>
          <w:sz w:val="22"/>
        </w:rPr>
        <w:t>3</w:t>
      </w:r>
      <w:r w:rsidRPr="00E476C6">
        <w:rPr>
          <w:rFonts w:ascii="GHEA Grapalat" w:hAnsi="GHEA Grapalat"/>
          <w:sz w:val="22"/>
        </w:rPr>
        <w:t xml:space="preserve">0 декабря данного года. </w:t>
      </w:r>
    </w:p>
    <w:p w:rsidR="00071D1C" w:rsidRPr="00E476C6" w:rsidRDefault="00071D1C"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t>4. КАЧЕСТВО И ГАРАНТИЯ ТОВАРА</w:t>
      </w:r>
    </w:p>
    <w:p w:rsidR="00071D1C" w:rsidRPr="00E476C6" w:rsidRDefault="00071D1C" w:rsidP="00E476C6">
      <w:pPr>
        <w:widowControl w:val="0"/>
        <w:tabs>
          <w:tab w:val="left" w:pos="90"/>
          <w:tab w:val="left" w:pos="1134"/>
        </w:tabs>
        <w:spacing w:before="240"/>
        <w:ind w:firstLine="540"/>
        <w:jc w:val="both"/>
        <w:rPr>
          <w:rFonts w:ascii="GHEA Grapalat" w:hAnsi="GHEA Grapalat"/>
          <w:sz w:val="22"/>
        </w:rPr>
      </w:pPr>
      <w:r w:rsidRPr="00E476C6">
        <w:rPr>
          <w:rFonts w:ascii="GHEA Grapalat" w:hAnsi="GHEA Grapalat"/>
          <w:sz w:val="22"/>
        </w:rPr>
        <w:t>4.</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rsidR="001C391C" w:rsidRPr="00E476C6" w:rsidRDefault="001C391C" w:rsidP="00E476C6">
      <w:pPr>
        <w:widowControl w:val="0"/>
        <w:tabs>
          <w:tab w:val="left" w:pos="90"/>
          <w:tab w:val="left" w:pos="1134"/>
        </w:tabs>
        <w:spacing w:after="160"/>
        <w:ind w:firstLine="540"/>
        <w:jc w:val="both"/>
        <w:rPr>
          <w:rFonts w:ascii="GHEA Grapalat" w:hAnsi="GHEA Grapalat"/>
          <w:sz w:val="22"/>
        </w:rPr>
      </w:pPr>
      <w:r w:rsidRPr="00E476C6">
        <w:rPr>
          <w:rFonts w:ascii="GHEA Grapalat" w:hAnsi="GHEA Grapalat"/>
          <w:sz w:val="22"/>
        </w:rPr>
        <w:t>4.2.</w:t>
      </w:r>
      <w:r w:rsidRPr="00E476C6">
        <w:rPr>
          <w:rFonts w:ascii="GHEA Grapalat" w:hAnsi="GHEA Grapalat"/>
          <w:sz w:val="22"/>
        </w:rPr>
        <w:tab/>
      </w:r>
      <w:r w:rsidR="00EB6FE5" w:rsidRPr="00E476C6">
        <w:rPr>
          <w:rFonts w:ascii="GHEA Grapalat" w:hAnsi="GHEA Grapalat"/>
        </w:rPr>
        <w:t xml:space="preserve">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w:t>
      </w:r>
      <w:r w:rsidRPr="00E476C6">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E476C6" w:rsidRDefault="009E45F3"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t>5. ПЕРЕДАЧА И ПРИЕМ ТОВАРА</w:t>
      </w:r>
    </w:p>
    <w:p w:rsidR="009E45F3" w:rsidRPr="00E476C6" w:rsidRDefault="009E45F3"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5.</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476C6">
        <w:rPr>
          <w:rFonts w:ascii="GHEA Grapalat" w:hAnsi="GHEA Grapalat"/>
          <w:sz w:val="22"/>
        </w:rPr>
        <w:t>ием даты составления документа.</w:t>
      </w:r>
    </w:p>
    <w:p w:rsidR="00CE1E11" w:rsidRPr="00E476C6" w:rsidRDefault="00CE1E11" w:rsidP="00E476C6">
      <w:pPr>
        <w:widowControl w:val="0"/>
        <w:tabs>
          <w:tab w:val="left" w:pos="90"/>
        </w:tabs>
        <w:ind w:firstLine="540"/>
        <w:jc w:val="both"/>
        <w:rPr>
          <w:rFonts w:ascii="GHEA Grapalat" w:hAnsi="GHEA Grapalat" w:cs="Sylfaen"/>
          <w:sz w:val="22"/>
        </w:rPr>
      </w:pPr>
      <w:r w:rsidRPr="00E476C6">
        <w:rPr>
          <w:rFonts w:ascii="GHEA Grapalat" w:hAnsi="GHEA Grapalat"/>
          <w:sz w:val="22"/>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6C5154" w:rsidRPr="00E476C6">
        <w:rPr>
          <w:rFonts w:ascii="GHEA Grapalat" w:hAnsi="GHEA Grapalat"/>
          <w:sz w:val="22"/>
        </w:rPr>
        <w:t>2</w:t>
      </w:r>
      <w:r w:rsidRPr="00E476C6">
        <w:rPr>
          <w:rFonts w:ascii="GHEA Grapalat" w:hAnsi="GHEA Grapalat"/>
          <w:sz w:val="22"/>
        </w:rPr>
        <w:t xml:space="preserve"> экземпляр акта приема-передачи (Приложение № 3). </w:t>
      </w:r>
    </w:p>
    <w:p w:rsidR="001E4776" w:rsidRPr="00E476C6" w:rsidRDefault="001E4776" w:rsidP="00E476C6">
      <w:pPr>
        <w:widowControl w:val="0"/>
        <w:tabs>
          <w:tab w:val="left" w:pos="90"/>
          <w:tab w:val="left" w:pos="1134"/>
        </w:tabs>
        <w:ind w:firstLine="540"/>
        <w:jc w:val="both"/>
        <w:rPr>
          <w:rFonts w:ascii="GHEA Grapalat" w:hAnsi="GHEA Grapalat" w:cs="Sylfaen"/>
          <w:sz w:val="22"/>
        </w:rPr>
      </w:pPr>
      <w:r w:rsidRPr="00E476C6">
        <w:rPr>
          <w:rFonts w:ascii="GHEA Grapalat" w:hAnsi="GHEA Grapalat"/>
          <w:sz w:val="22"/>
        </w:rPr>
        <w:t>5.2.</w:t>
      </w:r>
      <w:r w:rsidRPr="00E476C6">
        <w:rPr>
          <w:rFonts w:ascii="GHEA Grapalat" w:hAnsi="GHEA Grapalat"/>
          <w:sz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E476C6" w:rsidRDefault="001E4776" w:rsidP="00E476C6">
      <w:pPr>
        <w:widowControl w:val="0"/>
        <w:tabs>
          <w:tab w:val="left" w:pos="90"/>
          <w:tab w:val="left" w:pos="1134"/>
        </w:tabs>
        <w:ind w:firstLine="540"/>
        <w:jc w:val="both"/>
        <w:rPr>
          <w:rFonts w:ascii="GHEA Grapalat" w:hAnsi="GHEA Grapalat" w:cs="Sylfaen"/>
          <w:sz w:val="22"/>
        </w:rPr>
      </w:pPr>
      <w:r w:rsidRPr="00E476C6">
        <w:rPr>
          <w:rFonts w:ascii="GHEA Grapalat" w:hAnsi="GHEA Grapalat"/>
          <w:sz w:val="22"/>
        </w:rPr>
        <w:t>а)</w:t>
      </w:r>
      <w:r w:rsidRPr="00E476C6">
        <w:rPr>
          <w:rFonts w:ascii="GHEA Grapalat" w:hAnsi="GHEA Grapalat"/>
          <w:sz w:val="22"/>
        </w:rPr>
        <w:tab/>
        <w:t>для урегулирования вопроса предпринимает меры, предусмотренные договором для подобной ситуации;</w:t>
      </w:r>
    </w:p>
    <w:p w:rsidR="001E4776" w:rsidRPr="00E476C6" w:rsidRDefault="001E4776" w:rsidP="00E476C6">
      <w:pPr>
        <w:widowControl w:val="0"/>
        <w:tabs>
          <w:tab w:val="left" w:pos="90"/>
          <w:tab w:val="left" w:pos="1134"/>
        </w:tabs>
        <w:ind w:firstLine="540"/>
        <w:jc w:val="both"/>
        <w:rPr>
          <w:rFonts w:ascii="GHEA Grapalat" w:hAnsi="GHEA Grapalat" w:cs="Sylfaen"/>
          <w:sz w:val="22"/>
        </w:rPr>
      </w:pPr>
      <w:r w:rsidRPr="00E476C6">
        <w:rPr>
          <w:rFonts w:ascii="GHEA Grapalat" w:hAnsi="GHEA Grapalat"/>
          <w:sz w:val="22"/>
        </w:rPr>
        <w:t>б)</w:t>
      </w:r>
      <w:r w:rsidRPr="00E476C6">
        <w:rPr>
          <w:rFonts w:ascii="GHEA Grapalat" w:hAnsi="GHEA Grapalat"/>
          <w:sz w:val="22"/>
        </w:rPr>
        <w:tab/>
        <w:t>в отношении Продавца применяет меры ответственности, предусмотренные договором.</w:t>
      </w:r>
    </w:p>
    <w:p w:rsidR="00371CF8" w:rsidRPr="00E476C6" w:rsidRDefault="00CB1211"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5</w:t>
      </w:r>
      <w:r w:rsidR="009123CA" w:rsidRPr="00E476C6">
        <w:rPr>
          <w:rFonts w:ascii="GHEA Grapalat" w:hAnsi="GHEA Grapalat"/>
          <w:sz w:val="22"/>
        </w:rPr>
        <w:t>.</w:t>
      </w:r>
      <w:r w:rsidR="005B2A24" w:rsidRPr="00E476C6">
        <w:rPr>
          <w:rFonts w:ascii="GHEA Grapalat" w:hAnsi="GHEA Grapalat"/>
          <w:sz w:val="22"/>
        </w:rPr>
        <w:t>3.</w:t>
      </w:r>
      <w:r w:rsidR="005B2A24" w:rsidRPr="00E476C6">
        <w:rPr>
          <w:rFonts w:ascii="GHEA Grapalat" w:hAnsi="GHEA Grapalat"/>
          <w:sz w:val="22"/>
        </w:rPr>
        <w:tab/>
      </w:r>
      <w:r w:rsidR="00371CF8" w:rsidRPr="00E476C6">
        <w:rPr>
          <w:rFonts w:ascii="GHEA Grapalat" w:hAnsi="GHEA Grapalat"/>
          <w:sz w:val="22"/>
        </w:rPr>
        <w:t xml:space="preserve">Покупатель в течение </w:t>
      </w:r>
      <w:r w:rsidR="00986620" w:rsidRPr="00E476C6">
        <w:rPr>
          <w:rFonts w:ascii="GHEA Grapalat" w:hAnsi="GHEA Grapalat"/>
          <w:sz w:val="22"/>
        </w:rPr>
        <w:t>10</w:t>
      </w:r>
      <w:r w:rsidR="00371CF8" w:rsidRPr="00E476C6">
        <w:rPr>
          <w:rFonts w:ascii="GHEA Grapalat" w:hAnsi="GHEA Grapalat"/>
          <w:sz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E476C6" w:rsidRDefault="00371CF8" w:rsidP="00E476C6">
      <w:pPr>
        <w:widowControl w:val="0"/>
        <w:tabs>
          <w:tab w:val="left" w:pos="90"/>
          <w:tab w:val="left" w:pos="1134"/>
        </w:tabs>
        <w:ind w:firstLine="540"/>
        <w:jc w:val="both"/>
        <w:rPr>
          <w:rFonts w:ascii="GHEA Grapalat" w:hAnsi="GHEA Grapalat" w:cs="Sylfaen"/>
          <w:sz w:val="22"/>
        </w:rPr>
      </w:pPr>
      <w:r w:rsidRPr="00E476C6">
        <w:rPr>
          <w:rFonts w:ascii="GHEA Grapalat" w:hAnsi="GHEA Grapalat"/>
          <w:sz w:val="22"/>
        </w:rPr>
        <w:t>5.4.</w:t>
      </w:r>
      <w:r w:rsidRPr="00E476C6">
        <w:rPr>
          <w:rFonts w:ascii="GHEA Grapalat" w:hAnsi="GHEA Grapalat"/>
          <w:sz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E476C6" w:rsidRDefault="009123CA"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t>6. ОТВЕТСТВЕННОСТЬ СТОРОН</w:t>
      </w:r>
    </w:p>
    <w:p w:rsidR="009123CA" w:rsidRPr="00E476C6" w:rsidRDefault="009123CA"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6.</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Продавец несет ответственность за качество переданного товара и соблюдение предусмотренных договором сроков поставки.</w:t>
      </w:r>
    </w:p>
    <w:p w:rsidR="009123CA" w:rsidRPr="00E476C6" w:rsidRDefault="009123CA"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6.</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z w:val="22"/>
        </w:rPr>
        <w:t>В случае нарушения Продавцом предусмотренных договором сроков поставки товара с Продавца за каждый просроченный</w:t>
      </w:r>
      <w:r w:rsidR="00E91A69" w:rsidRPr="00E476C6">
        <w:rPr>
          <w:rFonts w:ascii="GHEA Grapalat" w:hAnsi="GHEA Grapalat"/>
          <w:sz w:val="22"/>
        </w:rPr>
        <w:t xml:space="preserve"> рабочий</w:t>
      </w:r>
      <w:r w:rsidRPr="00E476C6">
        <w:rPr>
          <w:rFonts w:ascii="GHEA Grapalat" w:hAnsi="GHEA Grapalat"/>
          <w:sz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E476C6" w:rsidRDefault="009123CA"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6.</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В каждом случае поставки товара, не соответствующего указанной в</w:t>
      </w:r>
      <w:r w:rsidR="00D52566" w:rsidRPr="00E476C6">
        <w:rPr>
          <w:rFonts w:ascii="Courier New" w:hAnsi="Courier New" w:cs="Courier New"/>
          <w:sz w:val="22"/>
          <w:lang w:val="en-US"/>
        </w:rPr>
        <w:t> </w:t>
      </w:r>
      <w:r w:rsidRPr="00E476C6">
        <w:rPr>
          <w:rFonts w:ascii="GHEA Grapalat" w:hAnsi="GHEA Grapalat"/>
          <w:sz w:val="22"/>
        </w:rPr>
        <w:t>пункте 1.</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договора технической характеристике, с Продавца взимается штраф в размере 0,5 (ноль целых пять десятых) процента от цены договора.</w:t>
      </w:r>
      <w:r w:rsidR="00DF0BD2" w:rsidRPr="00E476C6">
        <w:rPr>
          <w:rFonts w:ascii="GHEA Grapalat" w:hAnsi="GHEA Grapalat"/>
          <w:sz w:val="22"/>
        </w:rPr>
        <w:t xml:space="preserve"> При этом</w:t>
      </w:r>
      <w:r w:rsidR="00DF0BD2" w:rsidRPr="00E476C6">
        <w:rPr>
          <w:rFonts w:ascii="GHEA Grapalat" w:hAnsi="GHEA Grapalat"/>
          <w:sz w:val="22"/>
          <w:lang w:val="hy-AM"/>
        </w:rPr>
        <w:t>,</w:t>
      </w:r>
      <w:r w:rsidR="00DF0BD2" w:rsidRPr="00E476C6">
        <w:rPr>
          <w:rFonts w:ascii="GHEA Grapalat" w:hAnsi="GHEA Grapalat"/>
          <w:sz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E476C6" w:rsidRDefault="0094684E"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6.</w:t>
      </w:r>
      <w:r w:rsidR="00552934" w:rsidRPr="00E476C6">
        <w:rPr>
          <w:rFonts w:ascii="GHEA Grapalat" w:hAnsi="GHEA Grapalat"/>
          <w:sz w:val="22"/>
        </w:rPr>
        <w:t>4.</w:t>
      </w:r>
      <w:r w:rsidR="00552934" w:rsidRPr="00E476C6">
        <w:rPr>
          <w:rFonts w:ascii="GHEA Grapalat" w:hAnsi="GHEA Grapalat"/>
          <w:sz w:val="22"/>
        </w:rPr>
        <w:tab/>
      </w:r>
      <w:r w:rsidRPr="00E476C6">
        <w:rPr>
          <w:rFonts w:ascii="GHEA Grapalat" w:hAnsi="GHEA Grapalat"/>
          <w:sz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E476C6" w:rsidRDefault="0094684E"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6.</w:t>
      </w:r>
      <w:r w:rsidR="003A734A" w:rsidRPr="00E476C6">
        <w:rPr>
          <w:rFonts w:ascii="GHEA Grapalat" w:hAnsi="GHEA Grapalat"/>
          <w:sz w:val="22"/>
        </w:rPr>
        <w:t>5.</w:t>
      </w:r>
      <w:r w:rsidR="003A734A" w:rsidRPr="00E476C6">
        <w:rPr>
          <w:rFonts w:ascii="GHEA Grapalat" w:hAnsi="GHEA Grapalat"/>
          <w:sz w:val="22"/>
        </w:rPr>
        <w:tab/>
      </w:r>
      <w:r w:rsidRPr="00E476C6">
        <w:rPr>
          <w:rFonts w:ascii="GHEA Grapalat" w:hAnsi="GHEA Grapalat"/>
          <w:sz w:val="22"/>
        </w:rPr>
        <w:t xml:space="preserve">За нарушение Покупателем предусмотренного пунктом 3.3 договора срока, в отношении Покупателя за каждый просроченный </w:t>
      </w:r>
      <w:r w:rsidR="00E17450" w:rsidRPr="00E476C6">
        <w:rPr>
          <w:rFonts w:ascii="GHEA Grapalat" w:hAnsi="GHEA Grapalat"/>
          <w:sz w:val="22"/>
        </w:rPr>
        <w:t xml:space="preserve">рабочий </w:t>
      </w:r>
      <w:r w:rsidRPr="00E476C6">
        <w:rPr>
          <w:rFonts w:ascii="GHEA Grapalat" w:hAnsi="GHEA Grapalat"/>
          <w:sz w:val="22"/>
        </w:rPr>
        <w:t>день исчисляется пеня в размере 0,05 (ноль целых пять сотых) процента от подлежащей уплате, но не уплаченной суммы.</w:t>
      </w:r>
    </w:p>
    <w:p w:rsidR="0094684E" w:rsidRPr="00E476C6" w:rsidRDefault="0094684E"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6.</w:t>
      </w:r>
      <w:r w:rsidR="00AC30D5" w:rsidRPr="00E476C6">
        <w:rPr>
          <w:rFonts w:ascii="GHEA Grapalat" w:hAnsi="GHEA Grapalat"/>
          <w:sz w:val="22"/>
        </w:rPr>
        <w:t>6.</w:t>
      </w:r>
      <w:r w:rsidR="00AC30D5" w:rsidRPr="00E476C6">
        <w:rPr>
          <w:rFonts w:ascii="GHEA Grapalat" w:hAnsi="GHEA Grapalat"/>
          <w:sz w:val="22"/>
        </w:rPr>
        <w:tab/>
      </w:r>
      <w:r w:rsidRPr="00E476C6">
        <w:rPr>
          <w:rFonts w:ascii="GHEA Grapalat" w:hAnsi="GHEA Grapalat"/>
          <w:sz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E476C6" w:rsidRDefault="00BE5525" w:rsidP="00E476C6">
      <w:pPr>
        <w:widowControl w:val="0"/>
        <w:tabs>
          <w:tab w:val="left" w:pos="90"/>
          <w:tab w:val="left" w:pos="1134"/>
        </w:tabs>
        <w:spacing w:after="160"/>
        <w:ind w:firstLine="540"/>
        <w:jc w:val="both"/>
        <w:rPr>
          <w:rFonts w:ascii="GHEA Grapalat" w:hAnsi="GHEA Grapalat"/>
          <w:sz w:val="22"/>
        </w:rPr>
      </w:pPr>
      <w:r w:rsidRPr="00E476C6">
        <w:rPr>
          <w:rFonts w:ascii="GHEA Grapalat" w:hAnsi="GHEA Grapalat"/>
          <w:sz w:val="22"/>
        </w:rPr>
        <w:t>6</w:t>
      </w:r>
      <w:r w:rsidR="0094684E" w:rsidRPr="00E476C6">
        <w:rPr>
          <w:rFonts w:ascii="GHEA Grapalat" w:hAnsi="GHEA Grapalat"/>
          <w:sz w:val="22"/>
        </w:rPr>
        <w:t>.</w:t>
      </w:r>
      <w:r w:rsidR="00AC30D5" w:rsidRPr="00E476C6">
        <w:rPr>
          <w:rFonts w:ascii="GHEA Grapalat" w:hAnsi="GHEA Grapalat"/>
          <w:sz w:val="22"/>
        </w:rPr>
        <w:t>7.</w:t>
      </w:r>
      <w:r w:rsidR="00AC30D5" w:rsidRPr="00E476C6">
        <w:rPr>
          <w:rFonts w:ascii="GHEA Grapalat" w:hAnsi="GHEA Grapalat"/>
          <w:sz w:val="22"/>
        </w:rPr>
        <w:tab/>
      </w:r>
      <w:r w:rsidR="0094684E" w:rsidRPr="00E476C6">
        <w:rPr>
          <w:rFonts w:ascii="GHEA Grapalat" w:hAnsi="GHEA Grapalat"/>
          <w:sz w:val="22"/>
        </w:rPr>
        <w:t>Уплата пеней и (или) штрафов не освобождает стороны от полного исполнения своих договорных обязательств.</w:t>
      </w:r>
    </w:p>
    <w:p w:rsidR="009F337A" w:rsidRPr="00E476C6" w:rsidRDefault="009F337A"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t>7. ДЕЙСТВИЕ НЕПРЕОДОЛИМОЙ СИЛЫ (ФОРС-МАЖОР)</w:t>
      </w:r>
    </w:p>
    <w:p w:rsidR="009F337A" w:rsidRPr="00E476C6" w:rsidRDefault="009F337A" w:rsidP="00E476C6">
      <w:pPr>
        <w:widowControl w:val="0"/>
        <w:tabs>
          <w:tab w:val="left" w:pos="90"/>
        </w:tabs>
        <w:spacing w:before="240" w:after="160"/>
        <w:ind w:firstLine="540"/>
        <w:jc w:val="both"/>
        <w:rPr>
          <w:rFonts w:ascii="GHEA Grapalat" w:hAnsi="GHEA Grapalat"/>
          <w:sz w:val="22"/>
        </w:rPr>
      </w:pPr>
      <w:r w:rsidRPr="00E476C6">
        <w:rPr>
          <w:rFonts w:ascii="GHEA Grapalat" w:hAnsi="GHEA Grapalat"/>
          <w:sz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E476C6" w:rsidRDefault="00071D1C" w:rsidP="00E476C6">
      <w:pPr>
        <w:widowControl w:val="0"/>
        <w:tabs>
          <w:tab w:val="left" w:pos="90"/>
        </w:tabs>
        <w:spacing w:before="240" w:after="160"/>
        <w:ind w:firstLine="540"/>
        <w:jc w:val="center"/>
        <w:rPr>
          <w:rFonts w:ascii="GHEA Grapalat" w:hAnsi="GHEA Grapalat"/>
          <w:b/>
          <w:sz w:val="22"/>
        </w:rPr>
      </w:pPr>
      <w:r w:rsidRPr="00E476C6">
        <w:rPr>
          <w:rFonts w:ascii="GHEA Grapalat" w:hAnsi="GHEA Grapalat"/>
          <w:b/>
          <w:sz w:val="22"/>
        </w:rPr>
        <w:lastRenderedPageBreak/>
        <w:t>8. ИНЫЕ УСЛОВИЯ</w:t>
      </w:r>
    </w:p>
    <w:p w:rsidR="00071D1C" w:rsidRPr="00E476C6" w:rsidRDefault="00071D1C" w:rsidP="00E476C6">
      <w:pPr>
        <w:widowControl w:val="0"/>
        <w:tabs>
          <w:tab w:val="left" w:pos="90"/>
          <w:tab w:val="left" w:pos="990"/>
        </w:tabs>
        <w:ind w:firstLine="540"/>
        <w:jc w:val="both"/>
        <w:rPr>
          <w:rFonts w:ascii="GHEA Grapalat" w:hAnsi="GHEA Grapalat" w:cs="Times Armenian"/>
          <w:sz w:val="22"/>
        </w:rPr>
      </w:pPr>
      <w:r w:rsidRPr="00E476C6">
        <w:rPr>
          <w:rFonts w:ascii="GHEA Grapalat" w:hAnsi="GHEA Grapalat"/>
          <w:sz w:val="22"/>
        </w:rPr>
        <w:t>8.</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z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E476C6" w:rsidRDefault="00071D1C" w:rsidP="00E476C6">
      <w:pPr>
        <w:widowControl w:val="0"/>
        <w:tabs>
          <w:tab w:val="left" w:pos="90"/>
          <w:tab w:val="left" w:pos="990"/>
        </w:tabs>
        <w:ind w:firstLine="540"/>
        <w:jc w:val="both"/>
        <w:rPr>
          <w:rFonts w:ascii="GHEA Grapalat" w:hAnsi="GHEA Grapalat" w:cs="Sylfaen"/>
          <w:sz w:val="22"/>
        </w:rPr>
      </w:pPr>
      <w:r w:rsidRPr="00E476C6">
        <w:rPr>
          <w:rFonts w:ascii="GHEA Grapalat" w:hAnsi="GHEA Grapalat"/>
          <w:sz w:val="22"/>
        </w:rPr>
        <w:t>8.</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z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476C6">
        <w:rPr>
          <w:rFonts w:ascii="Courier New" w:hAnsi="Courier New" w:cs="Courier New"/>
          <w:sz w:val="22"/>
          <w:lang w:val="en-US"/>
        </w:rPr>
        <w:t> </w:t>
      </w:r>
      <w:r w:rsidRPr="00E476C6">
        <w:rPr>
          <w:rFonts w:ascii="GHEA Grapalat" w:hAnsi="GHEA Grapalat"/>
          <w:sz w:val="22"/>
        </w:rPr>
        <w:t>тре</w:t>
      </w:r>
      <w:r w:rsidR="00D52566" w:rsidRPr="00E476C6">
        <w:rPr>
          <w:rFonts w:ascii="GHEA Grapalat" w:hAnsi="GHEA Grapalat"/>
          <w:sz w:val="22"/>
        </w:rPr>
        <w:t>бования, вытекающее из договора</w:t>
      </w:r>
      <w:r w:rsidRPr="00E476C6">
        <w:rPr>
          <w:rFonts w:ascii="GHEA Grapalat" w:hAnsi="GHEA Grapalat"/>
          <w:sz w:val="22"/>
        </w:rPr>
        <w:t xml:space="preserve">, не может быть передано другому лицу без письменного согласия стороны должника. </w:t>
      </w:r>
    </w:p>
    <w:p w:rsidR="00071D1C" w:rsidRPr="00E476C6" w:rsidRDefault="00071D1C" w:rsidP="00E476C6">
      <w:pPr>
        <w:widowControl w:val="0"/>
        <w:tabs>
          <w:tab w:val="left" w:pos="90"/>
          <w:tab w:val="left" w:pos="990"/>
        </w:tabs>
        <w:ind w:firstLine="540"/>
        <w:jc w:val="both"/>
        <w:rPr>
          <w:rFonts w:ascii="GHEA Grapalat" w:hAnsi="GHEA Grapalat" w:cs="Sylfaen"/>
          <w:sz w:val="22"/>
        </w:rPr>
      </w:pPr>
      <w:r w:rsidRPr="00E476C6">
        <w:rPr>
          <w:rFonts w:ascii="GHEA Grapalat" w:hAnsi="GHEA Grapalat"/>
          <w:sz w:val="22"/>
        </w:rPr>
        <w:t>8.</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E476C6">
        <w:rPr>
          <w:rFonts w:ascii="GHEA Grapalat" w:hAnsi="GHEA Grapalat"/>
          <w:sz w:val="22"/>
          <w:lang w:val="hy-AM"/>
        </w:rPr>
        <w:t xml:space="preserve"> расторгает договор</w:t>
      </w:r>
      <w:r w:rsidRPr="00E476C6">
        <w:rPr>
          <w:rFonts w:ascii="GHEA Grapalat" w:hAnsi="GHEA Grapalat"/>
          <w:sz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E476C6" w:rsidRDefault="00071D1C" w:rsidP="00E476C6">
      <w:pPr>
        <w:widowControl w:val="0"/>
        <w:tabs>
          <w:tab w:val="left" w:pos="90"/>
          <w:tab w:val="left" w:pos="990"/>
        </w:tabs>
        <w:ind w:firstLine="540"/>
        <w:jc w:val="both"/>
        <w:rPr>
          <w:rFonts w:ascii="GHEA Grapalat" w:hAnsi="GHEA Grapalat" w:cs="Sylfaen"/>
          <w:sz w:val="22"/>
        </w:rPr>
      </w:pPr>
      <w:r w:rsidRPr="00E476C6">
        <w:rPr>
          <w:rFonts w:ascii="GHEA Grapalat" w:hAnsi="GHEA Grapalat"/>
          <w:sz w:val="22"/>
        </w:rPr>
        <w:t>8.</w:t>
      </w:r>
      <w:r w:rsidR="00552934" w:rsidRPr="00E476C6">
        <w:rPr>
          <w:rFonts w:ascii="GHEA Grapalat" w:hAnsi="GHEA Grapalat"/>
          <w:sz w:val="22"/>
        </w:rPr>
        <w:t>4.</w:t>
      </w:r>
      <w:r w:rsidR="00552934" w:rsidRPr="00E476C6">
        <w:rPr>
          <w:rFonts w:ascii="GHEA Grapalat" w:hAnsi="GHEA Grapalat"/>
          <w:sz w:val="22"/>
        </w:rPr>
        <w:tab/>
      </w:r>
      <w:r w:rsidRPr="00E476C6">
        <w:rPr>
          <w:rFonts w:ascii="GHEA Grapalat" w:hAnsi="GHEA Grapalat"/>
          <w:sz w:val="22"/>
        </w:rPr>
        <w:t>Споры в связи с договором подлежат рассмотрению в судах Республики Армения.</w:t>
      </w:r>
    </w:p>
    <w:p w:rsidR="00071D1C" w:rsidRPr="00E476C6" w:rsidRDefault="00071D1C" w:rsidP="00E476C6">
      <w:pPr>
        <w:widowControl w:val="0"/>
        <w:tabs>
          <w:tab w:val="left" w:pos="90"/>
          <w:tab w:val="left" w:pos="990"/>
        </w:tabs>
        <w:ind w:firstLine="540"/>
        <w:jc w:val="both"/>
        <w:rPr>
          <w:rFonts w:ascii="GHEA Grapalat" w:hAnsi="GHEA Grapalat" w:cs="Sylfaen"/>
          <w:sz w:val="22"/>
        </w:rPr>
      </w:pPr>
      <w:r w:rsidRPr="00E476C6">
        <w:rPr>
          <w:rFonts w:ascii="GHEA Grapalat" w:hAnsi="GHEA Grapalat"/>
          <w:sz w:val="22"/>
        </w:rPr>
        <w:t>8.5</w:t>
      </w:r>
      <w:r w:rsidRPr="00E476C6">
        <w:rPr>
          <w:rFonts w:ascii="GHEA Grapalat" w:hAnsi="GHEA Grapalat"/>
          <w:sz w:val="22"/>
        </w:rPr>
        <w:tab/>
        <w:t xml:space="preserve">Изменения и дополнения могут быть внесены в договор исключительно с взаимного согласия сторон </w:t>
      </w:r>
      <w:r w:rsidR="009F10E4" w:rsidRPr="00E476C6">
        <w:rPr>
          <w:rFonts w:ascii="GHEA Grapalat" w:hAnsi="GHEA Grapalat"/>
          <w:sz w:val="22"/>
        </w:rPr>
        <w:t>—</w:t>
      </w:r>
      <w:r w:rsidRPr="00E476C6">
        <w:rPr>
          <w:rFonts w:ascii="GHEA Grapalat" w:hAnsi="GHEA Grapalat"/>
          <w:sz w:val="22"/>
        </w:rPr>
        <w:t xml:space="preserve"> посредством заключения соглашения, которое будет являться неотъемлемой частью договора. </w:t>
      </w:r>
    </w:p>
    <w:p w:rsidR="00071D1C" w:rsidRPr="00E476C6" w:rsidRDefault="00071D1C" w:rsidP="00E476C6">
      <w:pPr>
        <w:widowControl w:val="0"/>
        <w:tabs>
          <w:tab w:val="left" w:pos="90"/>
          <w:tab w:val="left" w:pos="1134"/>
        </w:tabs>
        <w:ind w:firstLine="540"/>
        <w:jc w:val="both"/>
        <w:rPr>
          <w:rFonts w:ascii="GHEA Grapalat" w:hAnsi="GHEA Grapalat" w:cs="Sylfaen"/>
          <w:spacing w:val="-6"/>
          <w:sz w:val="22"/>
        </w:rPr>
      </w:pPr>
      <w:r w:rsidRPr="00E476C6">
        <w:rPr>
          <w:rFonts w:ascii="GHEA Grapalat" w:hAnsi="GHEA Grapalat"/>
          <w:spacing w:val="-6"/>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E476C6" w:rsidRDefault="00071D1C" w:rsidP="00E476C6">
      <w:pPr>
        <w:widowControl w:val="0"/>
        <w:tabs>
          <w:tab w:val="left" w:pos="90"/>
        </w:tabs>
        <w:ind w:firstLine="540"/>
        <w:jc w:val="both"/>
        <w:rPr>
          <w:rFonts w:ascii="GHEA Grapalat" w:hAnsi="GHEA Grapalat"/>
          <w:sz w:val="22"/>
        </w:rPr>
      </w:pPr>
      <w:r w:rsidRPr="00E476C6">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8.</w:t>
      </w:r>
      <w:r w:rsidR="00AC30D5" w:rsidRPr="00E476C6">
        <w:rPr>
          <w:rFonts w:ascii="GHEA Grapalat" w:hAnsi="GHEA Grapalat"/>
          <w:sz w:val="22"/>
        </w:rPr>
        <w:t>6.</w:t>
      </w:r>
      <w:r w:rsidR="00AC30D5" w:rsidRPr="00E476C6">
        <w:rPr>
          <w:rFonts w:ascii="GHEA Grapalat" w:hAnsi="GHEA Grapalat"/>
          <w:sz w:val="22"/>
        </w:rPr>
        <w:tab/>
      </w:r>
      <w:r w:rsidRPr="00E476C6">
        <w:rPr>
          <w:rFonts w:ascii="GHEA Grapalat" w:hAnsi="GHEA Grapalat"/>
          <w:sz w:val="22"/>
        </w:rPr>
        <w:t>Если договор осуществляется посредством заключения агентского договора:</w:t>
      </w:r>
    </w:p>
    <w:p w:rsidR="00071D1C" w:rsidRPr="00E476C6" w:rsidRDefault="00071D1C" w:rsidP="00E476C6">
      <w:pPr>
        <w:widowControl w:val="0"/>
        <w:tabs>
          <w:tab w:val="left" w:pos="90"/>
          <w:tab w:val="left" w:pos="810"/>
        </w:tabs>
        <w:ind w:firstLine="540"/>
        <w:jc w:val="both"/>
        <w:rPr>
          <w:rFonts w:ascii="GHEA Grapalat" w:hAnsi="GHEA Grapalat"/>
          <w:sz w:val="22"/>
        </w:rPr>
      </w:pPr>
      <w:r w:rsidRPr="00E476C6">
        <w:rPr>
          <w:rFonts w:ascii="GHEA Grapalat" w:hAnsi="GHEA Grapalat"/>
          <w:sz w:val="22"/>
        </w:rPr>
        <w:t>1)</w:t>
      </w:r>
      <w:r w:rsidR="00E95CE6" w:rsidRPr="00E476C6">
        <w:rPr>
          <w:rFonts w:ascii="GHEA Grapalat" w:hAnsi="GHEA Grapalat"/>
          <w:sz w:val="22"/>
        </w:rPr>
        <w:tab/>
      </w:r>
      <w:r w:rsidRPr="00E476C6">
        <w:rPr>
          <w:rFonts w:ascii="GHEA Grapalat" w:hAnsi="GHEA Grapalat"/>
          <w:sz w:val="22"/>
        </w:rPr>
        <w:t>Продавец несет ответственность за неисполнение или ненадлежащее исполнение обязательств агента;</w:t>
      </w:r>
    </w:p>
    <w:p w:rsidR="00071D1C" w:rsidRPr="00E476C6" w:rsidRDefault="00071D1C" w:rsidP="00E476C6">
      <w:pPr>
        <w:widowControl w:val="0"/>
        <w:tabs>
          <w:tab w:val="left" w:pos="90"/>
          <w:tab w:val="left" w:pos="810"/>
        </w:tabs>
        <w:ind w:firstLine="540"/>
        <w:jc w:val="both"/>
        <w:rPr>
          <w:rFonts w:ascii="GHEA Grapalat" w:hAnsi="GHEA Grapalat"/>
          <w:sz w:val="22"/>
        </w:rPr>
      </w:pPr>
      <w:r w:rsidRPr="00E476C6">
        <w:rPr>
          <w:rFonts w:ascii="GHEA Grapalat" w:hAnsi="GHEA Grapalat"/>
          <w:sz w:val="22"/>
        </w:rPr>
        <w:t>2)</w:t>
      </w:r>
      <w:r w:rsidR="00E95CE6" w:rsidRPr="00E476C6">
        <w:rPr>
          <w:rFonts w:ascii="GHEA Grapalat" w:hAnsi="GHEA Grapalat"/>
          <w:sz w:val="22"/>
        </w:rPr>
        <w:tab/>
      </w:r>
      <w:r w:rsidRPr="00E476C6">
        <w:rPr>
          <w:rFonts w:ascii="GHEA Grapalat" w:hAnsi="GHEA Grapalat"/>
          <w:sz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E476C6">
        <w:rPr>
          <w:rStyle w:val="FootnoteReference"/>
          <w:rFonts w:ascii="GHEA Grapalat" w:hAnsi="GHEA Grapalat"/>
          <w:sz w:val="22"/>
        </w:rPr>
        <w:footnoteReference w:customMarkFollows="1" w:id="6"/>
        <w:t>22</w:t>
      </w:r>
      <w:r w:rsidRPr="00E476C6">
        <w:rPr>
          <w:rFonts w:ascii="GHEA Grapalat" w:hAnsi="GHEA Grapalat"/>
          <w:sz w:val="22"/>
        </w:rPr>
        <w:t>.</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8.</w:t>
      </w:r>
      <w:r w:rsidR="00AC30D5" w:rsidRPr="00E476C6">
        <w:rPr>
          <w:rFonts w:ascii="GHEA Grapalat" w:hAnsi="GHEA Grapalat"/>
          <w:sz w:val="22"/>
        </w:rPr>
        <w:t>7.</w:t>
      </w:r>
      <w:r w:rsidR="00AC30D5" w:rsidRPr="00E476C6">
        <w:rPr>
          <w:rFonts w:ascii="GHEA Grapalat" w:hAnsi="GHEA Grapalat"/>
          <w:sz w:val="22"/>
        </w:rPr>
        <w:tab/>
      </w:r>
      <w:r w:rsidRPr="00E476C6">
        <w:rPr>
          <w:rFonts w:ascii="GHEA Grapalat" w:hAnsi="GHEA Grapalat"/>
          <w:sz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E476C6">
        <w:rPr>
          <w:rStyle w:val="FootnoteReference"/>
          <w:rFonts w:ascii="GHEA Grapalat" w:hAnsi="GHEA Grapalat"/>
          <w:sz w:val="22"/>
        </w:rPr>
        <w:footnoteReference w:customMarkFollows="1" w:id="7"/>
        <w:t>23</w:t>
      </w:r>
      <w:r w:rsidRPr="00E476C6">
        <w:rPr>
          <w:rFonts w:ascii="GHEA Grapalat" w:hAnsi="GHEA Grapalat"/>
          <w:sz w:val="22"/>
        </w:rPr>
        <w:t>.</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8.</w:t>
      </w:r>
      <w:r w:rsidR="006E15CD" w:rsidRPr="00E476C6">
        <w:rPr>
          <w:rFonts w:ascii="GHEA Grapalat" w:hAnsi="GHEA Grapalat"/>
          <w:sz w:val="22"/>
        </w:rPr>
        <w:t>8.</w:t>
      </w:r>
      <w:r w:rsidR="006E15CD" w:rsidRPr="00E476C6">
        <w:rPr>
          <w:rFonts w:ascii="GHEA Grapalat" w:hAnsi="GHEA Grapalat"/>
          <w:sz w:val="22"/>
        </w:rPr>
        <w:tab/>
      </w:r>
      <w:r w:rsidRPr="00E476C6">
        <w:rPr>
          <w:rFonts w:ascii="GHEA Grapalat" w:hAnsi="GHEA Grapalat"/>
          <w:sz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E476C6">
        <w:rPr>
          <w:rFonts w:ascii="GHEA Grapalat" w:hAnsi="GHEA Grapalat"/>
          <w:sz w:val="22"/>
        </w:rPr>
        <w:t>,</w:t>
      </w:r>
      <w:r w:rsidR="00E409D9" w:rsidRPr="00E476C6">
        <w:rPr>
          <w:rFonts w:ascii="GHEA Grapalat" w:hAnsi="GHEA Grapalat"/>
          <w:sz w:val="22"/>
        </w:rPr>
        <w:t xml:space="preserve"> </w:t>
      </w:r>
      <w:r w:rsidR="005A3009" w:rsidRPr="00E476C6">
        <w:rPr>
          <w:rFonts w:ascii="GHEA Grapalat" w:hAnsi="GHEA Grapalat"/>
          <w:sz w:val="22"/>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E476C6">
        <w:rPr>
          <w:rFonts w:ascii="GHEA Grapalat" w:hAnsi="GHEA Grapalat"/>
          <w:sz w:val="22"/>
          <w:lang w:val="hy-AM"/>
        </w:rPr>
        <w:t xml:space="preserve">. </w:t>
      </w:r>
      <w:r w:rsidRPr="00E476C6">
        <w:rPr>
          <w:rFonts w:ascii="GHEA Grapalat" w:hAnsi="GHEA Grapalat"/>
          <w:sz w:val="22"/>
        </w:rPr>
        <w:t xml:space="preserve">При этом, в установленном настоящим пунктом случае срок поставки товара может быть продлен один раз на </w:t>
      </w:r>
      <w:r w:rsidRPr="00E476C6">
        <w:rPr>
          <w:rFonts w:ascii="GHEA Grapalat" w:hAnsi="GHEA Grapalat"/>
          <w:sz w:val="22"/>
        </w:rPr>
        <w:lastRenderedPageBreak/>
        <w:t>срок до 30 календарных дней, но не более чем на срок, установленный договором.</w:t>
      </w:r>
    </w:p>
    <w:p w:rsidR="00071D1C" w:rsidRPr="00E476C6" w:rsidRDefault="00071D1C" w:rsidP="00E476C6">
      <w:pPr>
        <w:widowControl w:val="0"/>
        <w:tabs>
          <w:tab w:val="left" w:pos="90"/>
          <w:tab w:val="left" w:pos="1134"/>
        </w:tabs>
        <w:ind w:firstLine="540"/>
        <w:jc w:val="both"/>
        <w:rPr>
          <w:rFonts w:ascii="GHEA Grapalat" w:hAnsi="GHEA Grapalat"/>
          <w:sz w:val="22"/>
        </w:rPr>
      </w:pPr>
      <w:r w:rsidRPr="00E476C6">
        <w:rPr>
          <w:rFonts w:ascii="GHEA Grapalat" w:hAnsi="GHEA Grapalat"/>
          <w:sz w:val="22"/>
        </w:rPr>
        <w:t>8.</w:t>
      </w:r>
      <w:r w:rsidR="006E15CD" w:rsidRPr="00E476C6">
        <w:rPr>
          <w:rFonts w:ascii="GHEA Grapalat" w:hAnsi="GHEA Grapalat"/>
          <w:sz w:val="22"/>
        </w:rPr>
        <w:t>9.</w:t>
      </w:r>
      <w:r w:rsidR="006E15CD" w:rsidRPr="00E476C6">
        <w:rPr>
          <w:rFonts w:ascii="GHEA Grapalat" w:hAnsi="GHEA Grapalat"/>
          <w:sz w:val="22"/>
        </w:rPr>
        <w:tab/>
      </w:r>
      <w:r w:rsidRPr="00E476C6">
        <w:rPr>
          <w:rFonts w:ascii="GHEA Grapalat" w:hAnsi="GHEA Grapalat"/>
          <w:sz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E476C6">
        <w:rPr>
          <w:rFonts w:ascii="GHEA Grapalat" w:hAnsi="GHEA Grapalat"/>
          <w:sz w:val="22"/>
        </w:rPr>
        <w:t>—</w:t>
      </w:r>
      <w:r w:rsidRPr="00E476C6">
        <w:rPr>
          <w:rFonts w:ascii="GHEA Grapalat" w:hAnsi="GHEA Grapalat"/>
          <w:sz w:val="22"/>
        </w:rPr>
        <w:t xml:space="preserve"> это выгода или убытки, понесенные данной стороной.</w:t>
      </w:r>
      <w:r w:rsidR="003A39AC" w:rsidRPr="00E476C6" w:rsidDel="003A39AC">
        <w:rPr>
          <w:rFonts w:ascii="GHEA Grapalat" w:hAnsi="GHEA Grapalat"/>
          <w:sz w:val="22"/>
        </w:rPr>
        <w:t xml:space="preserve"> </w:t>
      </w:r>
      <w:r w:rsidRPr="00E476C6">
        <w:rPr>
          <w:rFonts w:ascii="GHEA Grapalat" w:hAnsi="GHEA Grapalat"/>
          <w:sz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E476C6" w:rsidRDefault="00071D1C" w:rsidP="00E476C6">
      <w:pPr>
        <w:widowControl w:val="0"/>
        <w:tabs>
          <w:tab w:val="left" w:pos="90"/>
          <w:tab w:val="left" w:pos="1276"/>
        </w:tabs>
        <w:ind w:firstLine="540"/>
        <w:jc w:val="both"/>
        <w:rPr>
          <w:rFonts w:ascii="GHEA Grapalat" w:hAnsi="GHEA Grapalat"/>
          <w:sz w:val="22"/>
        </w:rPr>
      </w:pPr>
      <w:r w:rsidRPr="00E476C6">
        <w:rPr>
          <w:rFonts w:ascii="GHEA Grapalat" w:hAnsi="GHEA Grapalat"/>
          <w:sz w:val="22"/>
        </w:rPr>
        <w:t>8.1</w:t>
      </w:r>
      <w:r w:rsidR="00E3606B" w:rsidRPr="00E476C6">
        <w:rPr>
          <w:rFonts w:ascii="GHEA Grapalat" w:hAnsi="GHEA Grapalat"/>
          <w:sz w:val="22"/>
        </w:rPr>
        <w:t>0.</w:t>
      </w:r>
      <w:r w:rsidR="00E3606B" w:rsidRPr="00E476C6">
        <w:rPr>
          <w:rFonts w:ascii="GHEA Grapalat" w:hAnsi="GHEA Grapalat"/>
          <w:sz w:val="22"/>
        </w:rPr>
        <w:tab/>
      </w:r>
      <w:r w:rsidRPr="00E476C6">
        <w:rPr>
          <w:rFonts w:ascii="GHEA Grapalat" w:hAnsi="GHEA Grapalat"/>
          <w:sz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476C6">
        <w:rPr>
          <w:rFonts w:ascii="Courier New" w:hAnsi="Courier New" w:cs="Courier New"/>
          <w:sz w:val="22"/>
          <w:lang w:val="en-US"/>
        </w:rPr>
        <w:t> </w:t>
      </w:r>
      <w:r w:rsidRPr="00E476C6">
        <w:rPr>
          <w:rFonts w:ascii="GHEA Grapalat" w:hAnsi="GHEA Grapalat"/>
          <w:sz w:val="22"/>
        </w:rPr>
        <w:t xml:space="preserve">Армения. </w:t>
      </w:r>
    </w:p>
    <w:p w:rsidR="00071D1C" w:rsidRPr="00E476C6" w:rsidRDefault="00071D1C" w:rsidP="00E476C6">
      <w:pPr>
        <w:widowControl w:val="0"/>
        <w:tabs>
          <w:tab w:val="left" w:pos="90"/>
          <w:tab w:val="left" w:pos="1276"/>
        </w:tabs>
        <w:ind w:firstLine="540"/>
        <w:jc w:val="both"/>
        <w:rPr>
          <w:rFonts w:ascii="GHEA Grapalat" w:hAnsi="GHEA Grapalat"/>
          <w:spacing w:val="-6"/>
          <w:sz w:val="22"/>
        </w:rPr>
      </w:pPr>
      <w:r w:rsidRPr="00E476C6">
        <w:rPr>
          <w:rFonts w:ascii="GHEA Grapalat" w:hAnsi="GHEA Grapalat"/>
          <w:sz w:val="22"/>
        </w:rPr>
        <w:t>8.1</w:t>
      </w:r>
      <w:r w:rsidR="009D71F8" w:rsidRPr="00E476C6">
        <w:rPr>
          <w:rFonts w:ascii="GHEA Grapalat" w:hAnsi="GHEA Grapalat"/>
          <w:sz w:val="22"/>
        </w:rPr>
        <w:t>1.</w:t>
      </w:r>
      <w:r w:rsidR="009D71F8" w:rsidRPr="00E476C6">
        <w:rPr>
          <w:rFonts w:ascii="GHEA Grapalat" w:hAnsi="GHEA Grapalat"/>
          <w:sz w:val="22"/>
        </w:rPr>
        <w:tab/>
      </w:r>
      <w:r w:rsidRPr="00E476C6">
        <w:rPr>
          <w:rFonts w:ascii="GHEA Grapalat" w:hAnsi="GHEA Grapalat"/>
          <w:spacing w:val="-6"/>
          <w:sz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476C6">
        <w:rPr>
          <w:rFonts w:ascii="Courier New" w:hAnsi="Courier New" w:cs="Courier New"/>
          <w:spacing w:val="-6"/>
          <w:sz w:val="22"/>
          <w:lang w:val="en-US"/>
        </w:rPr>
        <w:t> </w:t>
      </w:r>
      <w:r w:rsidRPr="00E476C6">
        <w:rPr>
          <w:rFonts w:ascii="GHEA Grapalat" w:hAnsi="GHEA Grapalat"/>
          <w:spacing w:val="-6"/>
          <w:sz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E476C6">
        <w:rPr>
          <w:rFonts w:ascii="Courier New" w:hAnsi="Courier New" w:cs="Courier New"/>
          <w:spacing w:val="-6"/>
          <w:sz w:val="22"/>
          <w:lang w:val="en-US"/>
        </w:rPr>
        <w:t> </w:t>
      </w:r>
      <w:r w:rsidRPr="00E476C6">
        <w:rPr>
          <w:rFonts w:ascii="GHEA Grapalat" w:hAnsi="GHEA Grapalat"/>
          <w:spacing w:val="-6"/>
          <w:sz w:val="22"/>
        </w:rPr>
        <w:t>следующего за опубликованием уведомления дня, установленного настоящим пунктом.</w:t>
      </w:r>
      <w:r w:rsidR="00DD41E4" w:rsidRPr="00E476C6">
        <w:rPr>
          <w:sz w:val="22"/>
        </w:rPr>
        <w:t xml:space="preserve"> </w:t>
      </w:r>
      <w:r w:rsidR="00DD41E4" w:rsidRPr="00E476C6">
        <w:rPr>
          <w:rFonts w:ascii="GHEA Grapalat" w:hAnsi="GHEA Grapalat"/>
          <w:spacing w:val="-6"/>
          <w:sz w:val="22"/>
        </w:rPr>
        <w:t xml:space="preserve">В день публикации в бюллетене уведомления о полном или частичном одностороннем расторжении договора Покупатель </w:t>
      </w:r>
      <w:r w:rsidR="00D43420" w:rsidRPr="00E476C6">
        <w:rPr>
          <w:rFonts w:ascii="GHEA Grapalat" w:hAnsi="GHEA Grapalat"/>
          <w:spacing w:val="-6"/>
          <w:sz w:val="22"/>
        </w:rPr>
        <w:t xml:space="preserve">высылает </w:t>
      </w:r>
      <w:r w:rsidR="00DD41E4" w:rsidRPr="00E476C6">
        <w:rPr>
          <w:rFonts w:ascii="GHEA Grapalat" w:hAnsi="GHEA Grapalat"/>
          <w:spacing w:val="-6"/>
          <w:sz w:val="22"/>
        </w:rPr>
        <w:t>его также на электронную почту Продавца.</w:t>
      </w:r>
    </w:p>
    <w:p w:rsidR="00071D1C" w:rsidRPr="00E476C6" w:rsidRDefault="00071D1C" w:rsidP="00E476C6">
      <w:pPr>
        <w:widowControl w:val="0"/>
        <w:tabs>
          <w:tab w:val="left" w:pos="90"/>
          <w:tab w:val="left" w:pos="1276"/>
        </w:tabs>
        <w:ind w:firstLine="540"/>
        <w:jc w:val="both"/>
        <w:rPr>
          <w:rFonts w:ascii="GHEA Grapalat" w:hAnsi="GHEA Grapalat"/>
          <w:spacing w:val="-6"/>
          <w:sz w:val="22"/>
        </w:rPr>
      </w:pPr>
      <w:r w:rsidRPr="00E476C6">
        <w:rPr>
          <w:rFonts w:ascii="GHEA Grapalat" w:hAnsi="GHEA Grapalat"/>
          <w:sz w:val="22"/>
        </w:rPr>
        <w:t>8.1</w:t>
      </w:r>
      <w:r w:rsidR="009D71F8" w:rsidRPr="00E476C6">
        <w:rPr>
          <w:rFonts w:ascii="GHEA Grapalat" w:hAnsi="GHEA Grapalat"/>
          <w:sz w:val="22"/>
        </w:rPr>
        <w:t>2.</w:t>
      </w:r>
      <w:r w:rsidR="009D71F8" w:rsidRPr="00E476C6">
        <w:rPr>
          <w:rFonts w:ascii="GHEA Grapalat" w:hAnsi="GHEA Grapalat"/>
          <w:sz w:val="22"/>
        </w:rPr>
        <w:tab/>
      </w:r>
      <w:r w:rsidRPr="00E476C6">
        <w:rPr>
          <w:rFonts w:ascii="GHEA Grapalat" w:hAnsi="GHEA Grapalat"/>
          <w:spacing w:val="-6"/>
          <w:sz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E476C6" w:rsidRDefault="00071D1C" w:rsidP="00E476C6">
      <w:pPr>
        <w:widowControl w:val="0"/>
        <w:tabs>
          <w:tab w:val="left" w:pos="90"/>
          <w:tab w:val="left" w:pos="1276"/>
        </w:tabs>
        <w:ind w:firstLine="540"/>
        <w:jc w:val="both"/>
        <w:rPr>
          <w:rFonts w:ascii="GHEA Grapalat" w:hAnsi="GHEA Grapalat"/>
          <w:sz w:val="22"/>
          <w:szCs w:val="22"/>
        </w:rPr>
      </w:pPr>
      <w:r w:rsidRPr="00E476C6">
        <w:rPr>
          <w:rFonts w:ascii="GHEA Grapalat" w:hAnsi="GHEA Grapalat"/>
          <w:sz w:val="22"/>
        </w:rPr>
        <w:t>8.1</w:t>
      </w:r>
      <w:r w:rsidR="005B2A24" w:rsidRPr="00E476C6">
        <w:rPr>
          <w:rFonts w:ascii="GHEA Grapalat" w:hAnsi="GHEA Grapalat"/>
          <w:sz w:val="22"/>
        </w:rPr>
        <w:t>3.</w:t>
      </w:r>
      <w:r w:rsidR="005B2A24" w:rsidRPr="00E476C6">
        <w:rPr>
          <w:rFonts w:ascii="GHEA Grapalat" w:hAnsi="GHEA Grapalat"/>
          <w:sz w:val="22"/>
        </w:rPr>
        <w:tab/>
      </w:r>
      <w:r w:rsidRPr="00E476C6">
        <w:rPr>
          <w:rFonts w:ascii="GHEA Grapalat" w:hAnsi="GHEA Grapalat"/>
          <w:sz w:val="22"/>
        </w:rPr>
        <w:t>Договор составлен на ____</w:t>
      </w:r>
      <w:r w:rsidR="00E95CE6" w:rsidRPr="00E476C6">
        <w:rPr>
          <w:rFonts w:ascii="GHEA Grapalat" w:hAnsi="GHEA Grapalat"/>
          <w:sz w:val="22"/>
        </w:rPr>
        <w:t>_______</w:t>
      </w:r>
      <w:r w:rsidRPr="00E476C6">
        <w:rPr>
          <w:rFonts w:ascii="GHEA Grapalat" w:hAnsi="GHEA Grapalat"/>
          <w:sz w:val="22"/>
        </w:rPr>
        <w:t xml:space="preserve">_ страницах, заключается в двух экземплярах, </w:t>
      </w:r>
      <w:r w:rsidRPr="00E476C6">
        <w:rPr>
          <w:rFonts w:ascii="GHEA Grapalat" w:hAnsi="GHEA Grapalat"/>
          <w:sz w:val="22"/>
          <w:szCs w:val="22"/>
        </w:rPr>
        <w:t>имеющих равную юридическую силу, каждой стороне предоставляется по одному экземпляру. Приложения № 1, № 2, № 3 и № 3.</w:t>
      </w:r>
      <w:r w:rsidR="009D71F8" w:rsidRPr="00E476C6">
        <w:rPr>
          <w:rFonts w:ascii="GHEA Grapalat" w:hAnsi="GHEA Grapalat"/>
          <w:sz w:val="22"/>
          <w:szCs w:val="22"/>
        </w:rPr>
        <w:t>1.</w:t>
      </w:r>
      <w:r w:rsidR="00E95CE6" w:rsidRPr="00E476C6">
        <w:rPr>
          <w:rFonts w:ascii="GHEA Grapalat" w:hAnsi="GHEA Grapalat"/>
          <w:sz w:val="22"/>
          <w:szCs w:val="22"/>
        </w:rPr>
        <w:t xml:space="preserve"> </w:t>
      </w:r>
      <w:r w:rsidRPr="00E476C6">
        <w:rPr>
          <w:rFonts w:ascii="GHEA Grapalat" w:hAnsi="GHEA Grapalat"/>
          <w:sz w:val="22"/>
          <w:szCs w:val="22"/>
        </w:rPr>
        <w:t>к</w:t>
      </w:r>
      <w:r w:rsidR="00E95CE6" w:rsidRPr="00E476C6">
        <w:rPr>
          <w:rFonts w:ascii="Courier New" w:hAnsi="Courier New" w:cs="Courier New"/>
          <w:sz w:val="22"/>
          <w:szCs w:val="22"/>
          <w:lang w:val="en-US"/>
        </w:rPr>
        <w:t> </w:t>
      </w:r>
      <w:r w:rsidRPr="00E476C6">
        <w:rPr>
          <w:rFonts w:ascii="GHEA Grapalat" w:hAnsi="GHEA Grapalat"/>
          <w:sz w:val="22"/>
          <w:szCs w:val="22"/>
        </w:rPr>
        <w:t>договору считаются неотъемлемой частью договора.</w:t>
      </w:r>
    </w:p>
    <w:p w:rsidR="00071D1C" w:rsidRPr="00E476C6" w:rsidRDefault="00071D1C" w:rsidP="00E476C6">
      <w:pPr>
        <w:widowControl w:val="0"/>
        <w:tabs>
          <w:tab w:val="left" w:pos="90"/>
          <w:tab w:val="left" w:pos="1276"/>
        </w:tabs>
        <w:ind w:firstLine="540"/>
        <w:jc w:val="both"/>
        <w:rPr>
          <w:rFonts w:ascii="GHEA Grapalat" w:hAnsi="GHEA Grapalat"/>
          <w:sz w:val="22"/>
          <w:szCs w:val="22"/>
        </w:rPr>
      </w:pPr>
      <w:r w:rsidRPr="00E476C6">
        <w:rPr>
          <w:rFonts w:ascii="GHEA Grapalat" w:hAnsi="GHEA Grapalat"/>
          <w:sz w:val="22"/>
          <w:szCs w:val="22"/>
        </w:rPr>
        <w:t>8.1</w:t>
      </w:r>
      <w:r w:rsidR="00552934" w:rsidRPr="00E476C6">
        <w:rPr>
          <w:rFonts w:ascii="GHEA Grapalat" w:hAnsi="GHEA Grapalat"/>
          <w:sz w:val="22"/>
          <w:szCs w:val="22"/>
        </w:rPr>
        <w:t>4.</w:t>
      </w:r>
      <w:r w:rsidR="00552934" w:rsidRPr="00E476C6">
        <w:rPr>
          <w:rFonts w:ascii="GHEA Grapalat" w:hAnsi="GHEA Grapalat"/>
          <w:sz w:val="22"/>
          <w:szCs w:val="22"/>
        </w:rPr>
        <w:tab/>
      </w:r>
      <w:r w:rsidRPr="00E476C6">
        <w:rPr>
          <w:rFonts w:ascii="GHEA Grapalat" w:hAnsi="GHEA Grapalat"/>
          <w:sz w:val="22"/>
          <w:szCs w:val="22"/>
        </w:rPr>
        <w:t>К отношениям, связанным с договором, применяется право Республики Армения.</w:t>
      </w:r>
    </w:p>
    <w:p w:rsidR="00636E8F" w:rsidRPr="00E476C6" w:rsidRDefault="00636E8F" w:rsidP="00E476C6">
      <w:pPr>
        <w:widowControl w:val="0"/>
        <w:tabs>
          <w:tab w:val="left" w:pos="90"/>
          <w:tab w:val="left" w:pos="1276"/>
        </w:tabs>
        <w:ind w:firstLine="540"/>
        <w:jc w:val="both"/>
        <w:rPr>
          <w:rFonts w:ascii="GHEA Grapalat" w:hAnsi="GHEA Grapalat"/>
          <w:sz w:val="22"/>
          <w:szCs w:val="22"/>
          <w:lang w:val="en-US"/>
        </w:rPr>
      </w:pPr>
      <w:r w:rsidRPr="00E476C6">
        <w:rPr>
          <w:rFonts w:ascii="GHEA Grapalat" w:hAnsi="GHEA Grapalat"/>
          <w:sz w:val="22"/>
          <w:szCs w:val="22"/>
        </w:rPr>
        <w:t>8.15.</w:t>
      </w:r>
      <w:r w:rsidRPr="00E476C6">
        <w:rPr>
          <w:rFonts w:ascii="GHEA Grapalat" w:hAnsi="GHEA Grapalat"/>
          <w:sz w:val="22"/>
          <w:szCs w:val="22"/>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E476C6">
        <w:rPr>
          <w:rFonts w:ascii="GHEA Grapalat" w:hAnsi="GHEA Grapalat"/>
          <w:sz w:val="22"/>
          <w:szCs w:val="22"/>
          <w:lang w:val="hy-AM"/>
        </w:rPr>
        <w:t xml:space="preserve"> </w:t>
      </w:r>
      <w:r w:rsidRPr="00E476C6">
        <w:rPr>
          <w:rFonts w:ascii="GHEA Grapalat" w:hAnsi="GHEA Grapalat"/>
          <w:sz w:val="22"/>
          <w:szCs w:val="22"/>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E476C6">
        <w:rPr>
          <w:rFonts w:ascii="GHEA Grapalat" w:hAnsi="GHEA Grapalat"/>
          <w:sz w:val="22"/>
          <w:szCs w:val="22"/>
          <w:lang w:val="en-US"/>
        </w:rPr>
        <w:t>.</w:t>
      </w:r>
    </w:p>
    <w:p w:rsidR="005C213C" w:rsidRPr="00E476C6" w:rsidRDefault="005C213C" w:rsidP="00E476C6">
      <w:pPr>
        <w:widowControl w:val="0"/>
        <w:tabs>
          <w:tab w:val="left" w:pos="90"/>
          <w:tab w:val="left" w:pos="1276"/>
        </w:tabs>
        <w:ind w:firstLine="540"/>
        <w:jc w:val="both"/>
        <w:rPr>
          <w:rFonts w:ascii="GHEA Grapalat" w:hAnsi="GHEA Grapalat"/>
          <w:sz w:val="22"/>
        </w:rPr>
      </w:pPr>
    </w:p>
    <w:p w:rsidR="00071D1C" w:rsidRPr="00E476C6" w:rsidRDefault="00071D1C" w:rsidP="00E476C6">
      <w:pPr>
        <w:widowControl w:val="0"/>
        <w:spacing w:after="160"/>
        <w:jc w:val="center"/>
        <w:rPr>
          <w:rFonts w:ascii="GHEA Grapalat" w:hAnsi="GHEA Grapalat"/>
          <w:b/>
          <w:sz w:val="22"/>
        </w:rPr>
      </w:pPr>
      <w:r w:rsidRPr="00E476C6">
        <w:rPr>
          <w:rFonts w:ascii="GHEA Grapalat" w:hAnsi="GHEA Grapalat"/>
          <w:b/>
          <w:sz w:val="22"/>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D819A8" w:rsidRPr="00E476C6" w:rsidTr="0016519F">
        <w:tc>
          <w:tcPr>
            <w:tcW w:w="4536" w:type="dxa"/>
          </w:tcPr>
          <w:p w:rsidR="00071D1C" w:rsidRPr="00E476C6" w:rsidRDefault="00071D1C" w:rsidP="00E476C6">
            <w:pPr>
              <w:widowControl w:val="0"/>
              <w:spacing w:after="160"/>
              <w:jc w:val="center"/>
              <w:rPr>
                <w:rFonts w:ascii="GHEA Grapalat" w:hAnsi="GHEA Grapalat"/>
                <w:b/>
                <w:sz w:val="20"/>
              </w:rPr>
            </w:pPr>
            <w:r w:rsidRPr="00E476C6">
              <w:rPr>
                <w:rFonts w:ascii="GHEA Grapalat" w:hAnsi="GHEA Grapalat"/>
                <w:b/>
                <w:sz w:val="20"/>
              </w:rPr>
              <w:t>ПОКУПАТЕЛЬ</w:t>
            </w:r>
          </w:p>
          <w:p w:rsidR="001E1474" w:rsidRPr="00E476C6" w:rsidRDefault="001E1474"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ГНКО “Спортивно-концертный комплекс имени Карена Демирчяна”</w:t>
            </w:r>
          </w:p>
          <w:p w:rsidR="001E1474" w:rsidRPr="00E476C6" w:rsidRDefault="001E1474"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lastRenderedPageBreak/>
              <w:t>РА, г. Ереван, Цицернакаберд парк, 1 дом</w:t>
            </w:r>
          </w:p>
          <w:p w:rsidR="001E1474" w:rsidRPr="00E476C6" w:rsidRDefault="001E1474"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Территориальное казначейство №1</w:t>
            </w:r>
          </w:p>
          <w:p w:rsidR="001E1474" w:rsidRPr="00E476C6" w:rsidRDefault="001E1474"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Р/С 900018002825</w:t>
            </w:r>
          </w:p>
          <w:p w:rsidR="001E1474" w:rsidRPr="00E476C6" w:rsidRDefault="001E1474" w:rsidP="00E476C6">
            <w:pPr>
              <w:widowControl w:val="0"/>
              <w:jc w:val="center"/>
              <w:rPr>
                <w:rFonts w:ascii="GHEA Grapalat" w:hAnsi="GHEA Grapalat" w:cs="Sylfaen"/>
                <w:bCs/>
                <w:sz w:val="20"/>
                <w:lang w:val="hy-AM"/>
              </w:rPr>
            </w:pPr>
            <w:r w:rsidRPr="00E476C6">
              <w:rPr>
                <w:rFonts w:ascii="GHEA Grapalat" w:hAnsi="GHEA Grapalat" w:cs="Sylfaen"/>
                <w:bCs/>
                <w:sz w:val="20"/>
              </w:rPr>
              <w:t>УНН</w:t>
            </w:r>
            <w:r w:rsidRPr="00E476C6">
              <w:rPr>
                <w:rFonts w:ascii="GHEA Grapalat" w:hAnsi="GHEA Grapalat" w:cs="Sylfaen"/>
                <w:bCs/>
                <w:sz w:val="20"/>
                <w:lang w:val="hy-AM"/>
              </w:rPr>
              <w:t xml:space="preserve"> 00144572</w:t>
            </w:r>
          </w:p>
          <w:p w:rsidR="001E1474" w:rsidRPr="00E476C6" w:rsidRDefault="001E1474" w:rsidP="00E476C6">
            <w:pPr>
              <w:widowControl w:val="0"/>
              <w:jc w:val="center"/>
              <w:rPr>
                <w:rFonts w:ascii="GHEA Grapalat" w:hAnsi="GHEA Grapalat" w:cs="Sylfaen"/>
                <w:bCs/>
                <w:sz w:val="20"/>
                <w:lang w:val="hy-AM"/>
              </w:rPr>
            </w:pPr>
          </w:p>
          <w:p w:rsidR="001E1474" w:rsidRPr="00E476C6" w:rsidRDefault="001E1474" w:rsidP="00E476C6">
            <w:pPr>
              <w:widowControl w:val="0"/>
              <w:jc w:val="center"/>
              <w:rPr>
                <w:rFonts w:ascii="GHEA Grapalat" w:hAnsi="GHEA Grapalat" w:cs="Sylfaen"/>
                <w:bCs/>
                <w:sz w:val="20"/>
              </w:rPr>
            </w:pPr>
            <w:r w:rsidRPr="00E476C6">
              <w:rPr>
                <w:rFonts w:ascii="GHEA Grapalat" w:hAnsi="GHEA Grapalat" w:cs="Sylfaen"/>
                <w:bCs/>
                <w:sz w:val="20"/>
                <w:lang w:val="hy-AM"/>
              </w:rPr>
              <w:t xml:space="preserve">        </w:t>
            </w:r>
            <w:r w:rsidRPr="00E476C6">
              <w:rPr>
                <w:rFonts w:ascii="GHEA Grapalat" w:hAnsi="GHEA Grapalat" w:cs="Sylfaen"/>
                <w:bCs/>
                <w:sz w:val="20"/>
              </w:rPr>
              <w:t>Директор</w:t>
            </w:r>
            <w:r w:rsidRPr="00E476C6">
              <w:rPr>
                <w:rFonts w:ascii="GHEA Grapalat" w:hAnsi="GHEA Grapalat" w:cs="Sylfaen"/>
                <w:bCs/>
                <w:sz w:val="20"/>
                <w:lang w:val="hy-AM"/>
              </w:rPr>
              <w:t xml:space="preserve"> ------------------------- </w:t>
            </w:r>
            <w:r w:rsidRPr="00E476C6">
              <w:rPr>
                <w:rFonts w:ascii="GHEA Grapalat" w:hAnsi="GHEA Grapalat" w:cs="Sylfaen"/>
                <w:bCs/>
                <w:sz w:val="20"/>
              </w:rPr>
              <w:t>К</w:t>
            </w:r>
            <w:r w:rsidRPr="00E476C6">
              <w:rPr>
                <w:rFonts w:ascii="GHEA Grapalat" w:hAnsi="GHEA Grapalat" w:cs="Sylfaen"/>
                <w:bCs/>
                <w:sz w:val="20"/>
                <w:lang w:val="hy-AM"/>
              </w:rPr>
              <w:t>.</w:t>
            </w:r>
            <w:r w:rsidRPr="00E476C6">
              <w:rPr>
                <w:rFonts w:ascii="GHEA Grapalat" w:hAnsi="GHEA Grapalat" w:cs="Sylfaen"/>
                <w:bCs/>
                <w:sz w:val="20"/>
              </w:rPr>
              <w:t xml:space="preserve"> Казаряан</w:t>
            </w:r>
          </w:p>
          <w:p w:rsidR="001E1474" w:rsidRPr="00E476C6" w:rsidRDefault="001E1474" w:rsidP="00E476C6">
            <w:pPr>
              <w:widowControl w:val="0"/>
              <w:jc w:val="center"/>
              <w:rPr>
                <w:rFonts w:ascii="GHEA Grapalat" w:hAnsi="GHEA Grapalat" w:cs="Sylfaen"/>
                <w:bCs/>
                <w:sz w:val="20"/>
                <w:vertAlign w:val="superscript"/>
                <w:lang w:val="hy-AM"/>
              </w:rPr>
            </w:pPr>
            <w:r w:rsidRPr="00E476C6">
              <w:rPr>
                <w:rFonts w:ascii="GHEA Grapalat" w:hAnsi="GHEA Grapalat" w:cs="Sylfaen"/>
                <w:bCs/>
                <w:sz w:val="20"/>
                <w:vertAlign w:val="superscript"/>
                <w:lang w:val="hy-AM"/>
              </w:rPr>
              <w:t>/подпись/</w:t>
            </w:r>
          </w:p>
          <w:p w:rsidR="00071D1C" w:rsidRPr="00E476C6" w:rsidRDefault="001E1474" w:rsidP="00E476C6">
            <w:pPr>
              <w:widowControl w:val="0"/>
              <w:spacing w:after="160"/>
              <w:jc w:val="center"/>
              <w:rPr>
                <w:rFonts w:ascii="GHEA Grapalat" w:hAnsi="GHEA Grapalat"/>
                <w:sz w:val="20"/>
              </w:rPr>
            </w:pPr>
            <w:r w:rsidRPr="00E476C6">
              <w:rPr>
                <w:rFonts w:ascii="GHEA Grapalat" w:hAnsi="GHEA Grapalat" w:cs="Sylfaen"/>
                <w:bCs/>
                <w:sz w:val="20"/>
                <w:lang w:val="hy-AM"/>
              </w:rPr>
              <w:t>М. П.</w:t>
            </w:r>
          </w:p>
        </w:tc>
        <w:tc>
          <w:tcPr>
            <w:tcW w:w="760" w:type="dxa"/>
          </w:tcPr>
          <w:p w:rsidR="00071D1C" w:rsidRPr="00E476C6" w:rsidRDefault="00071D1C" w:rsidP="00E476C6">
            <w:pPr>
              <w:widowControl w:val="0"/>
              <w:spacing w:after="160"/>
              <w:jc w:val="center"/>
              <w:rPr>
                <w:rFonts w:ascii="GHEA Grapalat" w:hAnsi="GHEA Grapalat"/>
                <w:sz w:val="20"/>
              </w:rPr>
            </w:pPr>
          </w:p>
        </w:tc>
        <w:tc>
          <w:tcPr>
            <w:tcW w:w="4343" w:type="dxa"/>
          </w:tcPr>
          <w:p w:rsidR="00071D1C" w:rsidRPr="00E476C6" w:rsidRDefault="00071D1C" w:rsidP="00E476C6">
            <w:pPr>
              <w:widowControl w:val="0"/>
              <w:spacing w:after="160"/>
              <w:jc w:val="center"/>
              <w:rPr>
                <w:rFonts w:ascii="GHEA Grapalat" w:hAnsi="GHEA Grapalat" w:cs="Sylfaen"/>
                <w:b/>
                <w:bCs/>
                <w:sz w:val="20"/>
              </w:rPr>
            </w:pPr>
            <w:r w:rsidRPr="00E476C6">
              <w:rPr>
                <w:rFonts w:ascii="GHEA Grapalat" w:hAnsi="GHEA Grapalat"/>
                <w:b/>
                <w:sz w:val="20"/>
              </w:rPr>
              <w:t>ПРОДАВЕЦ</w:t>
            </w:r>
          </w:p>
          <w:p w:rsidR="00071D1C" w:rsidRPr="00E476C6" w:rsidRDefault="00F83E0A" w:rsidP="00E476C6">
            <w:pPr>
              <w:widowControl w:val="0"/>
              <w:jc w:val="center"/>
              <w:rPr>
                <w:rFonts w:ascii="GHEA Grapalat" w:hAnsi="GHEA Grapalat"/>
                <w:sz w:val="20"/>
              </w:rPr>
            </w:pPr>
            <w:r w:rsidRPr="00E476C6">
              <w:rPr>
                <w:rFonts w:ascii="GHEA Grapalat" w:hAnsi="GHEA Grapalat"/>
                <w:sz w:val="20"/>
              </w:rPr>
              <w:t>______________________</w:t>
            </w:r>
          </w:p>
          <w:p w:rsidR="00071D1C" w:rsidRPr="00E476C6" w:rsidRDefault="00071D1C" w:rsidP="00E476C6">
            <w:pPr>
              <w:widowControl w:val="0"/>
              <w:spacing w:after="160"/>
              <w:jc w:val="center"/>
              <w:rPr>
                <w:rFonts w:ascii="GHEA Grapalat" w:hAnsi="GHEA Grapalat"/>
                <w:sz w:val="20"/>
                <w:szCs w:val="16"/>
              </w:rPr>
            </w:pPr>
            <w:r w:rsidRPr="00E476C6">
              <w:rPr>
                <w:rFonts w:ascii="GHEA Grapalat" w:hAnsi="GHEA Grapalat"/>
                <w:sz w:val="20"/>
                <w:szCs w:val="16"/>
              </w:rPr>
              <w:lastRenderedPageBreak/>
              <w:t>/подпись/</w:t>
            </w:r>
          </w:p>
          <w:p w:rsidR="00071D1C" w:rsidRPr="00E476C6" w:rsidRDefault="00071D1C" w:rsidP="00E476C6">
            <w:pPr>
              <w:widowControl w:val="0"/>
              <w:spacing w:after="160"/>
              <w:jc w:val="center"/>
              <w:rPr>
                <w:rFonts w:ascii="GHEA Grapalat" w:hAnsi="GHEA Grapalat"/>
                <w:sz w:val="20"/>
              </w:rPr>
            </w:pPr>
            <w:r w:rsidRPr="00E476C6">
              <w:rPr>
                <w:rFonts w:ascii="GHEA Grapalat" w:hAnsi="GHEA Grapalat"/>
                <w:sz w:val="20"/>
              </w:rPr>
              <w:t>М. П.</w:t>
            </w:r>
          </w:p>
        </w:tc>
      </w:tr>
    </w:tbl>
    <w:p w:rsidR="0042376A" w:rsidRPr="00E476C6" w:rsidRDefault="00071D1C" w:rsidP="00E476C6">
      <w:pPr>
        <w:widowControl w:val="0"/>
        <w:spacing w:after="160"/>
        <w:ind w:firstLine="567"/>
        <w:jc w:val="both"/>
        <w:rPr>
          <w:rFonts w:ascii="GHEA Grapalat" w:hAnsi="GHEA Grapalat"/>
          <w:i/>
          <w:sz w:val="20"/>
        </w:rPr>
      </w:pPr>
      <w:r w:rsidRPr="00E476C6">
        <w:rPr>
          <w:rFonts w:ascii="GHEA Grapalat" w:hAnsi="GHEA Grapalat"/>
          <w:i/>
          <w:sz w:val="20"/>
        </w:rPr>
        <w:lastRenderedPageBreak/>
        <w:t>В случае необходимости в договор могут быть включены не</w:t>
      </w:r>
      <w:r w:rsidR="001D0249" w:rsidRPr="00E476C6">
        <w:rPr>
          <w:rFonts w:ascii="Courier New" w:hAnsi="Courier New" w:cs="Courier New"/>
          <w:i/>
          <w:sz w:val="20"/>
          <w:lang w:val="en-US"/>
        </w:rPr>
        <w:t> </w:t>
      </w:r>
      <w:r w:rsidRPr="00E476C6">
        <w:rPr>
          <w:rFonts w:ascii="GHEA Grapalat" w:hAnsi="GHEA Grapalat"/>
          <w:i/>
          <w:sz w:val="20"/>
        </w:rPr>
        <w:t>противоречащие законодательству Республики Армения положения.</w:t>
      </w:r>
    </w:p>
    <w:p w:rsidR="0042376A" w:rsidRPr="00E476C6" w:rsidRDefault="0042376A" w:rsidP="00E476C6">
      <w:pPr>
        <w:widowControl w:val="0"/>
        <w:spacing w:after="160"/>
        <w:ind w:firstLine="567"/>
        <w:jc w:val="both"/>
        <w:rPr>
          <w:rFonts w:ascii="GHEA Grapalat" w:hAnsi="GHEA Grapalat"/>
          <w:i/>
          <w:sz w:val="20"/>
        </w:rPr>
        <w:sectPr w:rsidR="0042376A" w:rsidRPr="00E476C6" w:rsidSect="00C40FC1">
          <w:footnotePr>
            <w:pos w:val="beneathText"/>
          </w:footnotePr>
          <w:pgSz w:w="11906" w:h="16838" w:code="9"/>
          <w:pgMar w:top="360" w:right="836" w:bottom="540" w:left="810" w:header="561" w:footer="225" w:gutter="0"/>
          <w:cols w:space="720"/>
          <w:docGrid w:linePitch="326"/>
        </w:sectPr>
      </w:pPr>
    </w:p>
    <w:p w:rsidR="00071D1C" w:rsidRPr="00E476C6" w:rsidRDefault="00071D1C" w:rsidP="00E476C6">
      <w:pPr>
        <w:pStyle w:val="BodyTextIndent3"/>
        <w:widowControl w:val="0"/>
        <w:spacing w:line="240" w:lineRule="auto"/>
        <w:jc w:val="right"/>
        <w:rPr>
          <w:rFonts w:ascii="GHEA Grapalat" w:hAnsi="GHEA Grapalat"/>
          <w:b/>
          <w:sz w:val="22"/>
          <w:szCs w:val="22"/>
        </w:rPr>
      </w:pPr>
      <w:r w:rsidRPr="00E476C6">
        <w:rPr>
          <w:rFonts w:ascii="GHEA Grapalat" w:hAnsi="GHEA Grapalat"/>
          <w:b/>
          <w:sz w:val="22"/>
          <w:szCs w:val="22"/>
        </w:rPr>
        <w:lastRenderedPageBreak/>
        <w:t>Приложение № 1</w:t>
      </w:r>
    </w:p>
    <w:p w:rsidR="00071D1C" w:rsidRPr="00E476C6" w:rsidRDefault="00071D1C" w:rsidP="00E476C6">
      <w:pPr>
        <w:pStyle w:val="BodyTextIndent3"/>
        <w:widowControl w:val="0"/>
        <w:spacing w:after="160" w:line="240" w:lineRule="auto"/>
        <w:jc w:val="right"/>
        <w:rPr>
          <w:rFonts w:ascii="GHEA Grapalat" w:hAnsi="GHEA Grapalat"/>
          <w:i/>
          <w:sz w:val="22"/>
          <w:szCs w:val="22"/>
        </w:rPr>
      </w:pPr>
      <w:r w:rsidRPr="00E476C6">
        <w:rPr>
          <w:rFonts w:ascii="GHEA Grapalat" w:hAnsi="GHEA Grapalat"/>
          <w:b/>
          <w:sz w:val="22"/>
          <w:szCs w:val="22"/>
        </w:rPr>
        <w:t xml:space="preserve">к Договору под кодом </w:t>
      </w:r>
      <w:r w:rsidR="001D0249" w:rsidRPr="00E476C6">
        <w:rPr>
          <w:rFonts w:ascii="GHEA Grapalat" w:hAnsi="GHEA Grapalat"/>
          <w:b/>
          <w:sz w:val="22"/>
          <w:szCs w:val="22"/>
        </w:rPr>
        <w:br/>
      </w:r>
      <w:r w:rsidR="00AE531D" w:rsidRPr="00E476C6">
        <w:rPr>
          <w:rFonts w:ascii="GHEA Grapalat" w:hAnsi="GHEA Grapalat"/>
          <w:b/>
          <w:sz w:val="22"/>
          <w:szCs w:val="22"/>
        </w:rPr>
        <w:t>ԿԴՄՀՀ-ԲՄԱՊՁԲ-22/3</w:t>
      </w:r>
      <w:r w:rsidR="00FC77B5" w:rsidRPr="00E476C6">
        <w:rPr>
          <w:rFonts w:ascii="GHEA Grapalat" w:hAnsi="GHEA Grapalat"/>
          <w:b/>
          <w:sz w:val="22"/>
          <w:szCs w:val="22"/>
          <w:lang w:val="en-US"/>
        </w:rPr>
        <w:t>-1</w:t>
      </w:r>
      <w:r w:rsidR="00240B61" w:rsidRPr="00E476C6">
        <w:rPr>
          <w:rFonts w:ascii="GHEA Grapalat" w:hAnsi="GHEA Grapalat"/>
          <w:b/>
          <w:sz w:val="22"/>
          <w:szCs w:val="22"/>
        </w:rPr>
        <w:t xml:space="preserve"> </w:t>
      </w:r>
      <w:r w:rsidRPr="00E476C6">
        <w:rPr>
          <w:rFonts w:ascii="GHEA Grapalat" w:hAnsi="GHEA Grapalat"/>
          <w:b/>
          <w:sz w:val="22"/>
          <w:szCs w:val="22"/>
        </w:rPr>
        <w:t xml:space="preserve">заключенному </w:t>
      </w:r>
      <w:r w:rsidR="006132ED" w:rsidRPr="00E476C6">
        <w:rPr>
          <w:rFonts w:ascii="GHEA Grapalat" w:hAnsi="GHEA Grapalat"/>
          <w:b/>
          <w:sz w:val="22"/>
          <w:szCs w:val="22"/>
        </w:rPr>
        <w:t>"</w:t>
      </w:r>
      <w:r w:rsidR="00D52566" w:rsidRPr="00E476C6">
        <w:rPr>
          <w:rFonts w:ascii="GHEA Grapalat" w:hAnsi="GHEA Grapalat"/>
          <w:b/>
          <w:sz w:val="22"/>
          <w:szCs w:val="22"/>
        </w:rPr>
        <w:tab/>
      </w:r>
      <w:r w:rsidR="001A114C" w:rsidRPr="00E476C6">
        <w:rPr>
          <w:rFonts w:ascii="GHEA Grapalat" w:hAnsi="GHEA Grapalat"/>
          <w:b/>
          <w:sz w:val="22"/>
          <w:szCs w:val="22"/>
          <w:lang w:val="hy-AM"/>
        </w:rPr>
        <w:t xml:space="preserve">  </w:t>
      </w:r>
      <w:r w:rsidR="006132ED" w:rsidRPr="00E476C6">
        <w:rPr>
          <w:rFonts w:ascii="GHEA Grapalat" w:hAnsi="GHEA Grapalat"/>
          <w:b/>
          <w:sz w:val="22"/>
          <w:szCs w:val="22"/>
        </w:rPr>
        <w:t>"</w:t>
      </w:r>
      <w:r w:rsidR="00D52566" w:rsidRPr="00E476C6">
        <w:rPr>
          <w:rFonts w:ascii="GHEA Grapalat" w:hAnsi="GHEA Grapalat"/>
          <w:b/>
          <w:sz w:val="22"/>
          <w:szCs w:val="22"/>
        </w:rPr>
        <w:tab/>
      </w:r>
      <w:r w:rsidRPr="00E476C6">
        <w:rPr>
          <w:rFonts w:ascii="GHEA Grapalat" w:hAnsi="GHEA Grapalat"/>
          <w:b/>
          <w:sz w:val="22"/>
          <w:szCs w:val="22"/>
        </w:rPr>
        <w:t>20</w:t>
      </w:r>
      <w:r w:rsidR="00D52566" w:rsidRPr="00E476C6">
        <w:rPr>
          <w:rFonts w:ascii="GHEA Grapalat" w:hAnsi="GHEA Grapalat"/>
          <w:b/>
          <w:sz w:val="22"/>
          <w:szCs w:val="22"/>
        </w:rPr>
        <w:tab/>
      </w:r>
      <w:r w:rsidRPr="00E476C6">
        <w:rPr>
          <w:rFonts w:ascii="GHEA Grapalat" w:hAnsi="GHEA Grapalat"/>
          <w:b/>
          <w:sz w:val="22"/>
          <w:szCs w:val="22"/>
        </w:rPr>
        <w:t>г.</w:t>
      </w:r>
    </w:p>
    <w:p w:rsidR="00071D1C" w:rsidRPr="00E476C6" w:rsidRDefault="00071D1C" w:rsidP="00E476C6">
      <w:pPr>
        <w:widowControl w:val="0"/>
        <w:spacing w:after="160"/>
        <w:jc w:val="center"/>
        <w:rPr>
          <w:rFonts w:ascii="GHEA Grapalat" w:hAnsi="GHEA Grapalat"/>
          <w:sz w:val="22"/>
          <w:szCs w:val="22"/>
        </w:rPr>
      </w:pPr>
      <w:r w:rsidRPr="00E476C6">
        <w:rPr>
          <w:rFonts w:ascii="GHEA Grapalat" w:hAnsi="GHEA Grapalat"/>
          <w:sz w:val="22"/>
          <w:szCs w:val="22"/>
        </w:rPr>
        <w:t>ТЕХНИЧЕСКА</w:t>
      </w:r>
      <w:r w:rsidR="001D0249" w:rsidRPr="00E476C6">
        <w:rPr>
          <w:rFonts w:ascii="GHEA Grapalat" w:hAnsi="GHEA Grapalat"/>
          <w:sz w:val="22"/>
          <w:szCs w:val="22"/>
        </w:rPr>
        <w:t>Я ХАРАКТЕРИСТИКА-ГРАФИК ЗАКУПКИ</w:t>
      </w:r>
    </w:p>
    <w:tbl>
      <w:tblPr>
        <w:tblW w:w="15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93"/>
        <w:gridCol w:w="1101"/>
        <w:gridCol w:w="826"/>
        <w:gridCol w:w="3508"/>
        <w:gridCol w:w="734"/>
        <w:gridCol w:w="734"/>
        <w:gridCol w:w="642"/>
        <w:gridCol w:w="826"/>
        <w:gridCol w:w="1193"/>
        <w:gridCol w:w="1009"/>
        <w:gridCol w:w="3140"/>
      </w:tblGrid>
      <w:tr w:rsidR="00D819A8" w:rsidRPr="00E476C6" w:rsidTr="005146C1">
        <w:trPr>
          <w:trHeight w:val="179"/>
          <w:jc w:val="center"/>
        </w:trPr>
        <w:tc>
          <w:tcPr>
            <w:tcW w:w="15671" w:type="dxa"/>
            <w:gridSpan w:val="12"/>
          </w:tcPr>
          <w:p w:rsidR="00071D1C" w:rsidRPr="00E476C6" w:rsidRDefault="00071D1C" w:rsidP="00E476C6">
            <w:pPr>
              <w:widowControl w:val="0"/>
              <w:jc w:val="center"/>
              <w:rPr>
                <w:rFonts w:ascii="GHEA Grapalat" w:hAnsi="GHEA Grapalat"/>
                <w:sz w:val="16"/>
                <w:szCs w:val="16"/>
              </w:rPr>
            </w:pPr>
            <w:r w:rsidRPr="00E476C6">
              <w:rPr>
                <w:rFonts w:ascii="GHEA Grapalat" w:hAnsi="GHEA Grapalat"/>
                <w:sz w:val="16"/>
                <w:szCs w:val="16"/>
              </w:rPr>
              <w:t>Товар</w:t>
            </w:r>
          </w:p>
        </w:tc>
      </w:tr>
      <w:tr w:rsidR="00D819A8" w:rsidRPr="00E476C6" w:rsidTr="00AE531D">
        <w:trPr>
          <w:trHeight w:val="191"/>
          <w:jc w:val="center"/>
        </w:trPr>
        <w:tc>
          <w:tcPr>
            <w:tcW w:w="765" w:type="dxa"/>
            <w:vMerge w:val="restart"/>
            <w:vAlign w:val="center"/>
          </w:tcPr>
          <w:p w:rsidR="00071D1C" w:rsidRPr="00E476C6" w:rsidRDefault="00071D1C" w:rsidP="00E476C6">
            <w:pPr>
              <w:widowControl w:val="0"/>
              <w:jc w:val="center"/>
              <w:rPr>
                <w:rFonts w:ascii="GHEA Grapalat" w:hAnsi="GHEA Grapalat"/>
                <w:sz w:val="16"/>
                <w:szCs w:val="16"/>
              </w:rPr>
            </w:pPr>
            <w:r w:rsidRPr="00E476C6">
              <w:rPr>
                <w:rFonts w:ascii="GHEA Grapalat" w:hAnsi="GHEA Grapalat"/>
                <w:sz w:val="16"/>
                <w:szCs w:val="16"/>
              </w:rPr>
              <w:t xml:space="preserve">номер предусмотренного </w:t>
            </w:r>
            <w:r w:rsidRPr="00E476C6">
              <w:rPr>
                <w:rFonts w:ascii="GHEA Grapalat" w:hAnsi="GHEA Grapalat"/>
                <w:spacing w:val="-6"/>
                <w:sz w:val="16"/>
                <w:szCs w:val="16"/>
              </w:rPr>
              <w:t>приглашением</w:t>
            </w:r>
            <w:r w:rsidRPr="00E476C6">
              <w:rPr>
                <w:rFonts w:ascii="GHEA Grapalat" w:hAnsi="GHEA Grapalat"/>
                <w:sz w:val="16"/>
                <w:szCs w:val="16"/>
              </w:rPr>
              <w:t xml:space="preserve"> лота</w:t>
            </w:r>
          </w:p>
        </w:tc>
        <w:tc>
          <w:tcPr>
            <w:tcW w:w="1193" w:type="dxa"/>
            <w:vMerge w:val="restart"/>
            <w:vAlign w:val="center"/>
          </w:tcPr>
          <w:p w:rsidR="00071D1C" w:rsidRPr="00E476C6" w:rsidRDefault="00071D1C" w:rsidP="00E476C6">
            <w:pPr>
              <w:widowControl w:val="0"/>
              <w:jc w:val="center"/>
              <w:rPr>
                <w:rFonts w:ascii="GHEA Grapalat" w:hAnsi="GHEA Grapalat"/>
                <w:sz w:val="16"/>
                <w:szCs w:val="16"/>
              </w:rPr>
            </w:pPr>
            <w:r w:rsidRPr="00E476C6">
              <w:rPr>
                <w:rFonts w:ascii="GHEA Grapalat" w:hAnsi="GHEA Grapalat"/>
                <w:sz w:val="16"/>
                <w:szCs w:val="16"/>
              </w:rPr>
              <w:t>промежуточный код, предусмотренный планом закупок по классификации ЕЗК (CPV)</w:t>
            </w:r>
          </w:p>
        </w:tc>
        <w:tc>
          <w:tcPr>
            <w:tcW w:w="1101" w:type="dxa"/>
            <w:vMerge w:val="restart"/>
            <w:vAlign w:val="center"/>
          </w:tcPr>
          <w:p w:rsidR="00071D1C" w:rsidRPr="00E476C6" w:rsidRDefault="001D0249" w:rsidP="00E476C6">
            <w:pPr>
              <w:widowControl w:val="0"/>
              <w:jc w:val="center"/>
              <w:rPr>
                <w:rFonts w:ascii="GHEA Grapalat" w:hAnsi="GHEA Grapalat"/>
                <w:sz w:val="16"/>
                <w:szCs w:val="16"/>
                <w:lang w:val="en-US"/>
              </w:rPr>
            </w:pPr>
            <w:r w:rsidRPr="00E476C6">
              <w:rPr>
                <w:rFonts w:ascii="GHEA Grapalat" w:hAnsi="GHEA Grapalat"/>
                <w:sz w:val="16"/>
                <w:szCs w:val="16"/>
              </w:rPr>
              <w:t xml:space="preserve">наименование </w:t>
            </w:r>
          </w:p>
        </w:tc>
        <w:tc>
          <w:tcPr>
            <w:tcW w:w="826" w:type="dxa"/>
            <w:vMerge w:val="restart"/>
            <w:vAlign w:val="center"/>
          </w:tcPr>
          <w:p w:rsidR="00071D1C" w:rsidRPr="00E476C6" w:rsidRDefault="00A205BF" w:rsidP="00E476C6">
            <w:pPr>
              <w:widowControl w:val="0"/>
              <w:ind w:left="-96" w:right="-108"/>
              <w:jc w:val="center"/>
              <w:rPr>
                <w:rFonts w:ascii="GHEA Grapalat" w:hAnsi="GHEA Grapalat"/>
                <w:sz w:val="16"/>
                <w:szCs w:val="16"/>
              </w:rPr>
            </w:pPr>
            <w:r w:rsidRPr="00E476C6">
              <w:rPr>
                <w:rFonts w:ascii="GHEA Grapalat" w:hAnsi="GHEA Grapalat"/>
                <w:sz w:val="16"/>
                <w:szCs w:val="16"/>
              </w:rPr>
              <w:t>товарный знак,</w:t>
            </w:r>
            <w:r w:rsidRPr="00E476C6">
              <w:rPr>
                <w:rFonts w:ascii="GHEA Grapalat" w:hAnsi="GHEA Grapalat"/>
                <w:sz w:val="16"/>
                <w:szCs w:val="16"/>
                <w:lang w:val="hy-AM"/>
              </w:rPr>
              <w:t xml:space="preserve"> </w:t>
            </w:r>
            <w:r w:rsidRPr="00E476C6">
              <w:rPr>
                <w:rFonts w:ascii="GHEA Grapalat" w:hAnsi="GHEA Grapalat"/>
                <w:sz w:val="16"/>
                <w:szCs w:val="16"/>
              </w:rPr>
              <w:t>марка</w:t>
            </w:r>
            <w:r w:rsidR="00317BD2" w:rsidRPr="00E476C6">
              <w:rPr>
                <w:rFonts w:ascii="GHEA Grapalat" w:hAnsi="GHEA Grapalat"/>
                <w:sz w:val="16"/>
                <w:szCs w:val="16"/>
                <w:lang w:val="hy-AM"/>
              </w:rPr>
              <w:t xml:space="preserve"> </w:t>
            </w:r>
            <w:r w:rsidR="00CC6362" w:rsidRPr="00E476C6">
              <w:rPr>
                <w:rFonts w:ascii="GHEA Grapalat" w:hAnsi="GHEA Grapalat"/>
                <w:sz w:val="16"/>
                <w:szCs w:val="16"/>
              </w:rPr>
              <w:t xml:space="preserve">и </w:t>
            </w:r>
            <w:r w:rsidR="009F06BA" w:rsidRPr="00E476C6">
              <w:rPr>
                <w:rFonts w:ascii="GHEA Grapalat" w:hAnsi="GHEA Grapalat"/>
                <w:sz w:val="16"/>
                <w:szCs w:val="16"/>
              </w:rPr>
              <w:t xml:space="preserve">наименование производителя </w:t>
            </w:r>
          </w:p>
        </w:tc>
        <w:tc>
          <w:tcPr>
            <w:tcW w:w="3508" w:type="dxa"/>
            <w:vMerge w:val="restart"/>
            <w:vAlign w:val="center"/>
          </w:tcPr>
          <w:p w:rsidR="00071D1C" w:rsidRPr="00E476C6" w:rsidRDefault="00071D1C" w:rsidP="00E476C6">
            <w:pPr>
              <w:widowControl w:val="0"/>
              <w:ind w:left="-108" w:right="-59"/>
              <w:jc w:val="center"/>
              <w:rPr>
                <w:rFonts w:ascii="GHEA Grapalat" w:hAnsi="GHEA Grapalat"/>
                <w:sz w:val="16"/>
                <w:szCs w:val="16"/>
              </w:rPr>
            </w:pPr>
            <w:r w:rsidRPr="00E476C6">
              <w:rPr>
                <w:rFonts w:ascii="GHEA Grapalat" w:hAnsi="GHEA Grapalat"/>
                <w:sz w:val="16"/>
                <w:szCs w:val="16"/>
              </w:rPr>
              <w:t>техническая характеристика</w:t>
            </w:r>
          </w:p>
        </w:tc>
        <w:tc>
          <w:tcPr>
            <w:tcW w:w="734" w:type="dxa"/>
            <w:vMerge w:val="restart"/>
            <w:vAlign w:val="center"/>
          </w:tcPr>
          <w:p w:rsidR="00071D1C" w:rsidRPr="00E476C6" w:rsidRDefault="00071D1C" w:rsidP="00E476C6">
            <w:pPr>
              <w:widowControl w:val="0"/>
              <w:ind w:left="-48" w:right="-108"/>
              <w:jc w:val="center"/>
              <w:rPr>
                <w:rFonts w:ascii="GHEA Grapalat" w:hAnsi="GHEA Grapalat"/>
                <w:sz w:val="16"/>
                <w:szCs w:val="16"/>
              </w:rPr>
            </w:pPr>
            <w:r w:rsidRPr="00E476C6">
              <w:rPr>
                <w:rFonts w:ascii="GHEA Grapalat" w:hAnsi="GHEA Grapalat"/>
                <w:sz w:val="16"/>
                <w:szCs w:val="16"/>
              </w:rPr>
              <w:t>единица измерения</w:t>
            </w:r>
          </w:p>
        </w:tc>
        <w:tc>
          <w:tcPr>
            <w:tcW w:w="734" w:type="dxa"/>
            <w:vMerge w:val="restart"/>
            <w:vAlign w:val="center"/>
          </w:tcPr>
          <w:p w:rsidR="00071D1C" w:rsidRPr="00E476C6" w:rsidRDefault="00071D1C" w:rsidP="00E476C6">
            <w:pPr>
              <w:widowControl w:val="0"/>
              <w:ind w:left="-108" w:right="-118"/>
              <w:jc w:val="center"/>
              <w:rPr>
                <w:rFonts w:ascii="GHEA Grapalat" w:hAnsi="GHEA Grapalat"/>
                <w:sz w:val="16"/>
                <w:szCs w:val="16"/>
              </w:rPr>
            </w:pPr>
            <w:r w:rsidRPr="00E476C6">
              <w:rPr>
                <w:rFonts w:ascii="GHEA Grapalat" w:hAnsi="GHEA Grapalat"/>
                <w:sz w:val="16"/>
                <w:szCs w:val="16"/>
              </w:rPr>
              <w:t>цена единицы/драмов РА</w:t>
            </w:r>
          </w:p>
        </w:tc>
        <w:tc>
          <w:tcPr>
            <w:tcW w:w="642" w:type="dxa"/>
            <w:vMerge w:val="restart"/>
            <w:vAlign w:val="center"/>
          </w:tcPr>
          <w:p w:rsidR="00071D1C" w:rsidRPr="00E476C6" w:rsidRDefault="00071D1C" w:rsidP="00E476C6">
            <w:pPr>
              <w:widowControl w:val="0"/>
              <w:ind w:left="-108" w:right="-108"/>
              <w:jc w:val="center"/>
              <w:rPr>
                <w:rFonts w:ascii="GHEA Grapalat" w:hAnsi="GHEA Grapalat"/>
                <w:sz w:val="16"/>
                <w:szCs w:val="16"/>
              </w:rPr>
            </w:pPr>
            <w:r w:rsidRPr="00E476C6">
              <w:rPr>
                <w:rFonts w:ascii="GHEA Grapalat" w:hAnsi="GHEA Grapalat"/>
                <w:sz w:val="16"/>
                <w:szCs w:val="16"/>
              </w:rPr>
              <w:t>общая цена/драмов РА</w:t>
            </w:r>
          </w:p>
        </w:tc>
        <w:tc>
          <w:tcPr>
            <w:tcW w:w="826" w:type="dxa"/>
            <w:vMerge w:val="restart"/>
            <w:vAlign w:val="center"/>
          </w:tcPr>
          <w:p w:rsidR="00071D1C" w:rsidRPr="00E476C6" w:rsidRDefault="00071D1C" w:rsidP="00E476C6">
            <w:pPr>
              <w:widowControl w:val="0"/>
              <w:ind w:left="-126" w:right="-108"/>
              <w:jc w:val="center"/>
              <w:rPr>
                <w:rFonts w:ascii="GHEA Grapalat" w:hAnsi="GHEA Grapalat"/>
                <w:sz w:val="16"/>
                <w:szCs w:val="16"/>
              </w:rPr>
            </w:pPr>
            <w:r w:rsidRPr="00E476C6">
              <w:rPr>
                <w:rFonts w:ascii="GHEA Grapalat" w:hAnsi="GHEA Grapalat"/>
                <w:sz w:val="16"/>
                <w:szCs w:val="16"/>
              </w:rPr>
              <w:t>общий объем</w:t>
            </w:r>
          </w:p>
        </w:tc>
        <w:tc>
          <w:tcPr>
            <w:tcW w:w="5342" w:type="dxa"/>
            <w:gridSpan w:val="3"/>
            <w:vAlign w:val="center"/>
          </w:tcPr>
          <w:p w:rsidR="00071D1C" w:rsidRPr="00E476C6" w:rsidRDefault="00071D1C" w:rsidP="00E476C6">
            <w:pPr>
              <w:widowControl w:val="0"/>
              <w:jc w:val="center"/>
              <w:rPr>
                <w:rFonts w:ascii="GHEA Grapalat" w:hAnsi="GHEA Grapalat"/>
                <w:sz w:val="16"/>
                <w:szCs w:val="16"/>
              </w:rPr>
            </w:pPr>
            <w:r w:rsidRPr="00E476C6">
              <w:rPr>
                <w:rFonts w:ascii="GHEA Grapalat" w:hAnsi="GHEA Grapalat"/>
                <w:sz w:val="16"/>
                <w:szCs w:val="16"/>
              </w:rPr>
              <w:t>поставки</w:t>
            </w:r>
          </w:p>
        </w:tc>
      </w:tr>
      <w:tr w:rsidR="00D819A8" w:rsidRPr="00E476C6" w:rsidTr="00AE531D">
        <w:trPr>
          <w:trHeight w:val="388"/>
          <w:jc w:val="center"/>
        </w:trPr>
        <w:tc>
          <w:tcPr>
            <w:tcW w:w="765" w:type="dxa"/>
            <w:vMerge/>
            <w:vAlign w:val="center"/>
          </w:tcPr>
          <w:p w:rsidR="00071D1C" w:rsidRPr="00E476C6" w:rsidRDefault="00071D1C" w:rsidP="00E476C6">
            <w:pPr>
              <w:widowControl w:val="0"/>
              <w:jc w:val="center"/>
              <w:rPr>
                <w:rFonts w:ascii="GHEA Grapalat" w:hAnsi="GHEA Grapalat"/>
                <w:sz w:val="16"/>
                <w:szCs w:val="16"/>
              </w:rPr>
            </w:pPr>
          </w:p>
        </w:tc>
        <w:tc>
          <w:tcPr>
            <w:tcW w:w="1193" w:type="dxa"/>
            <w:vMerge/>
            <w:vAlign w:val="center"/>
          </w:tcPr>
          <w:p w:rsidR="00071D1C" w:rsidRPr="00E476C6" w:rsidRDefault="00071D1C" w:rsidP="00E476C6">
            <w:pPr>
              <w:widowControl w:val="0"/>
              <w:jc w:val="center"/>
              <w:rPr>
                <w:rFonts w:ascii="GHEA Grapalat" w:hAnsi="GHEA Grapalat"/>
                <w:sz w:val="16"/>
                <w:szCs w:val="16"/>
              </w:rPr>
            </w:pPr>
          </w:p>
        </w:tc>
        <w:tc>
          <w:tcPr>
            <w:tcW w:w="1101" w:type="dxa"/>
            <w:vMerge/>
            <w:vAlign w:val="center"/>
          </w:tcPr>
          <w:p w:rsidR="00071D1C" w:rsidRPr="00E476C6" w:rsidRDefault="00071D1C" w:rsidP="00E476C6">
            <w:pPr>
              <w:widowControl w:val="0"/>
              <w:jc w:val="center"/>
              <w:rPr>
                <w:rFonts w:ascii="GHEA Grapalat" w:hAnsi="GHEA Grapalat"/>
                <w:sz w:val="16"/>
                <w:szCs w:val="16"/>
              </w:rPr>
            </w:pPr>
          </w:p>
        </w:tc>
        <w:tc>
          <w:tcPr>
            <w:tcW w:w="826" w:type="dxa"/>
            <w:vMerge/>
            <w:vAlign w:val="center"/>
          </w:tcPr>
          <w:p w:rsidR="00071D1C" w:rsidRPr="00E476C6" w:rsidRDefault="00071D1C" w:rsidP="00E476C6">
            <w:pPr>
              <w:widowControl w:val="0"/>
              <w:jc w:val="center"/>
              <w:rPr>
                <w:rFonts w:ascii="GHEA Grapalat" w:hAnsi="GHEA Grapalat"/>
                <w:sz w:val="16"/>
                <w:szCs w:val="16"/>
              </w:rPr>
            </w:pPr>
          </w:p>
        </w:tc>
        <w:tc>
          <w:tcPr>
            <w:tcW w:w="3508" w:type="dxa"/>
            <w:vMerge/>
            <w:vAlign w:val="center"/>
          </w:tcPr>
          <w:p w:rsidR="00071D1C" w:rsidRPr="00E476C6" w:rsidRDefault="00071D1C" w:rsidP="00E476C6">
            <w:pPr>
              <w:widowControl w:val="0"/>
              <w:jc w:val="center"/>
              <w:rPr>
                <w:rFonts w:ascii="GHEA Grapalat" w:hAnsi="GHEA Grapalat"/>
                <w:sz w:val="16"/>
                <w:szCs w:val="16"/>
              </w:rPr>
            </w:pPr>
          </w:p>
        </w:tc>
        <w:tc>
          <w:tcPr>
            <w:tcW w:w="734" w:type="dxa"/>
            <w:vMerge/>
            <w:vAlign w:val="center"/>
          </w:tcPr>
          <w:p w:rsidR="00071D1C" w:rsidRPr="00E476C6" w:rsidRDefault="00071D1C" w:rsidP="00E476C6">
            <w:pPr>
              <w:widowControl w:val="0"/>
              <w:jc w:val="center"/>
              <w:rPr>
                <w:rFonts w:ascii="GHEA Grapalat" w:hAnsi="GHEA Grapalat"/>
                <w:sz w:val="16"/>
                <w:szCs w:val="16"/>
              </w:rPr>
            </w:pPr>
          </w:p>
        </w:tc>
        <w:tc>
          <w:tcPr>
            <w:tcW w:w="734" w:type="dxa"/>
            <w:vMerge/>
            <w:vAlign w:val="center"/>
          </w:tcPr>
          <w:p w:rsidR="00071D1C" w:rsidRPr="00E476C6" w:rsidRDefault="00071D1C" w:rsidP="00E476C6">
            <w:pPr>
              <w:widowControl w:val="0"/>
              <w:jc w:val="center"/>
              <w:rPr>
                <w:rFonts w:ascii="GHEA Grapalat" w:hAnsi="GHEA Grapalat"/>
                <w:sz w:val="16"/>
                <w:szCs w:val="16"/>
              </w:rPr>
            </w:pPr>
          </w:p>
        </w:tc>
        <w:tc>
          <w:tcPr>
            <w:tcW w:w="642" w:type="dxa"/>
            <w:vMerge/>
            <w:vAlign w:val="center"/>
          </w:tcPr>
          <w:p w:rsidR="00071D1C" w:rsidRPr="00E476C6" w:rsidRDefault="00071D1C" w:rsidP="00E476C6">
            <w:pPr>
              <w:widowControl w:val="0"/>
              <w:jc w:val="center"/>
              <w:rPr>
                <w:rFonts w:ascii="GHEA Grapalat" w:hAnsi="GHEA Grapalat"/>
                <w:sz w:val="16"/>
                <w:szCs w:val="16"/>
              </w:rPr>
            </w:pPr>
          </w:p>
        </w:tc>
        <w:tc>
          <w:tcPr>
            <w:tcW w:w="826" w:type="dxa"/>
            <w:vMerge/>
            <w:vAlign w:val="center"/>
          </w:tcPr>
          <w:p w:rsidR="00071D1C" w:rsidRPr="00E476C6" w:rsidRDefault="00071D1C" w:rsidP="00E476C6">
            <w:pPr>
              <w:widowControl w:val="0"/>
              <w:jc w:val="center"/>
              <w:rPr>
                <w:rFonts w:ascii="GHEA Grapalat" w:hAnsi="GHEA Grapalat"/>
                <w:sz w:val="16"/>
                <w:szCs w:val="16"/>
              </w:rPr>
            </w:pPr>
          </w:p>
        </w:tc>
        <w:tc>
          <w:tcPr>
            <w:tcW w:w="1193" w:type="dxa"/>
            <w:vAlign w:val="center"/>
          </w:tcPr>
          <w:p w:rsidR="00071D1C" w:rsidRPr="00E476C6" w:rsidRDefault="00071D1C" w:rsidP="00E476C6">
            <w:pPr>
              <w:widowControl w:val="0"/>
              <w:ind w:left="-108" w:right="-108"/>
              <w:jc w:val="center"/>
              <w:rPr>
                <w:rFonts w:ascii="GHEA Grapalat" w:hAnsi="GHEA Grapalat"/>
                <w:sz w:val="16"/>
                <w:szCs w:val="16"/>
              </w:rPr>
            </w:pPr>
            <w:r w:rsidRPr="00E476C6">
              <w:rPr>
                <w:rFonts w:ascii="GHEA Grapalat" w:hAnsi="GHEA Grapalat"/>
                <w:sz w:val="16"/>
                <w:szCs w:val="16"/>
              </w:rPr>
              <w:t>адрес</w:t>
            </w:r>
          </w:p>
        </w:tc>
        <w:tc>
          <w:tcPr>
            <w:tcW w:w="1009" w:type="dxa"/>
            <w:vAlign w:val="center"/>
          </w:tcPr>
          <w:p w:rsidR="00071D1C" w:rsidRPr="00E476C6" w:rsidRDefault="00071D1C" w:rsidP="00E476C6">
            <w:pPr>
              <w:widowControl w:val="0"/>
              <w:ind w:left="-46" w:right="-84"/>
              <w:jc w:val="center"/>
              <w:rPr>
                <w:rFonts w:ascii="GHEA Grapalat" w:hAnsi="GHEA Grapalat"/>
                <w:sz w:val="16"/>
                <w:szCs w:val="16"/>
              </w:rPr>
            </w:pPr>
            <w:r w:rsidRPr="00E476C6">
              <w:rPr>
                <w:rFonts w:ascii="GHEA Grapalat" w:hAnsi="GHEA Grapalat"/>
                <w:sz w:val="16"/>
                <w:szCs w:val="16"/>
              </w:rPr>
              <w:t>подлежащее поставке количество товара</w:t>
            </w:r>
          </w:p>
        </w:tc>
        <w:tc>
          <w:tcPr>
            <w:tcW w:w="3140" w:type="dxa"/>
            <w:vAlign w:val="center"/>
          </w:tcPr>
          <w:p w:rsidR="00700C81" w:rsidRPr="00E476C6" w:rsidRDefault="005646FC" w:rsidP="00E476C6">
            <w:pPr>
              <w:widowControl w:val="0"/>
              <w:ind w:left="-132" w:right="-129"/>
              <w:jc w:val="center"/>
              <w:rPr>
                <w:rFonts w:ascii="GHEA Grapalat" w:hAnsi="GHEA Grapalat"/>
                <w:sz w:val="16"/>
                <w:szCs w:val="16"/>
                <w:lang w:val="en-US"/>
              </w:rPr>
            </w:pPr>
            <w:r w:rsidRPr="00E476C6">
              <w:rPr>
                <w:rFonts w:ascii="GHEA Grapalat" w:hAnsi="GHEA Grapalat"/>
                <w:sz w:val="16"/>
                <w:szCs w:val="16"/>
              </w:rPr>
              <w:t>с</w:t>
            </w:r>
            <w:r w:rsidR="00700C81" w:rsidRPr="00E476C6">
              <w:rPr>
                <w:rFonts w:ascii="GHEA Grapalat" w:hAnsi="GHEA Grapalat"/>
                <w:sz w:val="16"/>
                <w:szCs w:val="16"/>
              </w:rPr>
              <w:t>рок</w:t>
            </w:r>
          </w:p>
        </w:tc>
      </w:tr>
      <w:tr w:rsidR="00AE531D" w:rsidRPr="00E476C6" w:rsidTr="00AE531D">
        <w:trPr>
          <w:trHeight w:val="214"/>
          <w:jc w:val="center"/>
        </w:trPr>
        <w:tc>
          <w:tcPr>
            <w:tcW w:w="765" w:type="dxa"/>
            <w:vAlign w:val="center"/>
          </w:tcPr>
          <w:p w:rsidR="00AE531D" w:rsidRPr="00E476C6" w:rsidRDefault="00AE531D" w:rsidP="00E476C6">
            <w:pPr>
              <w:jc w:val="center"/>
              <w:rPr>
                <w:rFonts w:ascii="GHEA Grapalat" w:hAnsi="GHEA Grapalat" w:cs="Calibri"/>
                <w:sz w:val="16"/>
                <w:szCs w:val="16"/>
                <w:lang w:val="hy-AM"/>
              </w:rPr>
            </w:pPr>
            <w:r w:rsidRPr="00E476C6">
              <w:rPr>
                <w:rFonts w:ascii="GHEA Grapalat" w:hAnsi="GHEA Grapalat" w:cs="Calibri"/>
                <w:sz w:val="16"/>
                <w:szCs w:val="16"/>
                <w:lang w:val="hy-AM"/>
              </w:rPr>
              <w:t>1</w:t>
            </w:r>
          </w:p>
        </w:tc>
        <w:tc>
          <w:tcPr>
            <w:tcW w:w="1193" w:type="dxa"/>
            <w:shd w:val="clear" w:color="000000" w:fill="FFFFFF"/>
            <w:vAlign w:val="center"/>
          </w:tcPr>
          <w:p w:rsidR="00AE531D" w:rsidRPr="00E476C6" w:rsidRDefault="00AE531D" w:rsidP="00E476C6">
            <w:pPr>
              <w:jc w:val="center"/>
              <w:rPr>
                <w:rFonts w:ascii="GHEA Grapalat" w:hAnsi="GHEA Grapalat" w:cs="Calibri"/>
                <w:sz w:val="16"/>
                <w:szCs w:val="16"/>
              </w:rPr>
            </w:pPr>
            <w:r w:rsidRPr="00E476C6">
              <w:rPr>
                <w:rFonts w:ascii="GHEA Grapalat" w:hAnsi="GHEA Grapalat" w:cs="Calibri"/>
                <w:sz w:val="16"/>
                <w:szCs w:val="16"/>
              </w:rPr>
              <w:t>39531600</w:t>
            </w:r>
          </w:p>
        </w:tc>
        <w:tc>
          <w:tcPr>
            <w:tcW w:w="1101" w:type="dxa"/>
            <w:vAlign w:val="center"/>
          </w:tcPr>
          <w:p w:rsidR="00AE531D" w:rsidRPr="00E476C6" w:rsidRDefault="00AE531D" w:rsidP="00E476C6">
            <w:pPr>
              <w:jc w:val="center"/>
              <w:rPr>
                <w:rFonts w:ascii="GHEA Grapalat" w:hAnsi="GHEA Grapalat" w:cs="Calibri"/>
                <w:sz w:val="16"/>
                <w:szCs w:val="16"/>
              </w:rPr>
            </w:pPr>
            <w:r w:rsidRPr="00E476C6">
              <w:rPr>
                <w:rFonts w:ascii="GHEA Grapalat" w:hAnsi="GHEA Grapalat" w:cs="Calibri"/>
                <w:sz w:val="16"/>
                <w:szCs w:val="16"/>
              </w:rPr>
              <w:t>Модульный подвижный пол</w:t>
            </w:r>
          </w:p>
        </w:tc>
        <w:tc>
          <w:tcPr>
            <w:tcW w:w="826" w:type="dxa"/>
            <w:vAlign w:val="center"/>
          </w:tcPr>
          <w:p w:rsidR="00AE531D" w:rsidRPr="00E476C6" w:rsidRDefault="00AE531D" w:rsidP="00E476C6">
            <w:pPr>
              <w:widowControl w:val="0"/>
              <w:jc w:val="center"/>
              <w:rPr>
                <w:rFonts w:ascii="GHEA Grapalat" w:hAnsi="GHEA Grapalat"/>
                <w:sz w:val="18"/>
              </w:rPr>
            </w:pPr>
          </w:p>
        </w:tc>
        <w:tc>
          <w:tcPr>
            <w:tcW w:w="3508" w:type="dxa"/>
            <w:tcBorders>
              <w:top w:val="single" w:sz="6" w:space="0" w:color="000000"/>
              <w:left w:val="single" w:sz="6" w:space="0" w:color="000000"/>
              <w:bottom w:val="single" w:sz="6" w:space="0" w:color="000000"/>
              <w:right w:val="single" w:sz="6" w:space="0" w:color="000000"/>
            </w:tcBorders>
            <w:vAlign w:val="center"/>
          </w:tcPr>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Спортзал для ГНКО “Спортивно-концертный комплекс имени Карена Демирчяна”</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Цвет: дубовая древесина</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Слой: Трехслойный</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Пронумерованные модули для быстрой сборки.</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Система модулей должна соответствовать международным стандартам FIBA для международных соревнований. Самосборный модульный съёмный паркет по международным стандартам.</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Подрядчик должен поручить профильным специалистам (4 человека), провести демонтажно-монтажные работы собственными силами.</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Пол должен использоваться не менее 15 лет.</w:t>
            </w:r>
          </w:p>
          <w:p w:rsidR="003B1E97"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Гарантийный срок на изделие после установки - не менее 1 лет.</w:t>
            </w:r>
          </w:p>
          <w:p w:rsidR="00AE531D" w:rsidRPr="00E476C6" w:rsidRDefault="003B1E97" w:rsidP="00E476C6">
            <w:pPr>
              <w:spacing w:after="120"/>
              <w:rPr>
                <w:rFonts w:ascii="GHEA Grapalat" w:hAnsi="GHEA Grapalat" w:cs="Calibri"/>
                <w:sz w:val="16"/>
                <w:szCs w:val="16"/>
              </w:rPr>
            </w:pPr>
            <w:r w:rsidRPr="00E476C6">
              <w:rPr>
                <w:rFonts w:ascii="GHEA Grapalat" w:hAnsi="GHEA Grapalat" w:cs="Calibri"/>
                <w:sz w:val="16"/>
                <w:szCs w:val="16"/>
              </w:rPr>
              <w:t>Подробное описание приведено в Приложении 1.</w:t>
            </w:r>
          </w:p>
        </w:tc>
        <w:tc>
          <w:tcPr>
            <w:tcW w:w="734" w:type="dxa"/>
            <w:vAlign w:val="center"/>
          </w:tcPr>
          <w:p w:rsidR="00AE531D" w:rsidRPr="00E476C6" w:rsidRDefault="00AE531D" w:rsidP="00E476C6">
            <w:pPr>
              <w:jc w:val="center"/>
              <w:rPr>
                <w:rFonts w:ascii="GHEA Grapalat" w:hAnsi="GHEA Grapalat" w:cs="Calibri"/>
                <w:sz w:val="16"/>
                <w:szCs w:val="16"/>
              </w:rPr>
            </w:pPr>
            <w:r w:rsidRPr="00E476C6">
              <w:rPr>
                <w:rFonts w:ascii="GHEA Grapalat" w:hAnsi="GHEA Grapalat" w:cs="Calibri"/>
                <w:sz w:val="16"/>
                <w:szCs w:val="16"/>
              </w:rPr>
              <w:t>м</w:t>
            </w:r>
            <w:r w:rsidRPr="00E476C6">
              <w:rPr>
                <w:rFonts w:ascii="GHEA Grapalat" w:hAnsi="GHEA Grapalat" w:cs="Calibri"/>
                <w:sz w:val="16"/>
                <w:szCs w:val="16"/>
                <w:vertAlign w:val="superscript"/>
              </w:rPr>
              <w:t>2</w:t>
            </w:r>
          </w:p>
        </w:tc>
        <w:tc>
          <w:tcPr>
            <w:tcW w:w="734" w:type="dxa"/>
            <w:vAlign w:val="center"/>
          </w:tcPr>
          <w:p w:rsidR="00AE531D" w:rsidRPr="00E476C6" w:rsidRDefault="00AE531D" w:rsidP="00E476C6">
            <w:pPr>
              <w:jc w:val="center"/>
              <w:rPr>
                <w:rFonts w:ascii="GHEA Grapalat" w:hAnsi="GHEA Grapalat" w:cs="Calibri"/>
                <w:sz w:val="16"/>
                <w:szCs w:val="16"/>
              </w:rPr>
            </w:pPr>
          </w:p>
        </w:tc>
        <w:tc>
          <w:tcPr>
            <w:tcW w:w="642" w:type="dxa"/>
            <w:vAlign w:val="center"/>
          </w:tcPr>
          <w:p w:rsidR="00AE531D" w:rsidRPr="00E476C6" w:rsidRDefault="00AE531D" w:rsidP="00E476C6">
            <w:pPr>
              <w:jc w:val="center"/>
              <w:rPr>
                <w:rFonts w:ascii="GHEA Grapalat" w:hAnsi="GHEA Grapalat" w:cs="Calibri"/>
                <w:sz w:val="16"/>
                <w:szCs w:val="16"/>
              </w:rPr>
            </w:pPr>
          </w:p>
        </w:tc>
        <w:tc>
          <w:tcPr>
            <w:tcW w:w="826" w:type="dxa"/>
            <w:vAlign w:val="center"/>
          </w:tcPr>
          <w:p w:rsidR="00AE531D" w:rsidRPr="00E476C6" w:rsidRDefault="00AE531D" w:rsidP="00E476C6">
            <w:pPr>
              <w:jc w:val="center"/>
              <w:rPr>
                <w:rFonts w:ascii="GHEA Grapalat" w:hAnsi="GHEA Grapalat" w:cs="Calibri"/>
                <w:sz w:val="16"/>
                <w:szCs w:val="16"/>
              </w:rPr>
            </w:pPr>
            <w:r w:rsidRPr="00E476C6">
              <w:rPr>
                <w:rFonts w:ascii="GHEA Grapalat" w:hAnsi="GHEA Grapalat" w:cs="Calibri"/>
                <w:sz w:val="16"/>
                <w:szCs w:val="16"/>
              </w:rPr>
              <w:t>1068</w:t>
            </w:r>
          </w:p>
        </w:tc>
        <w:tc>
          <w:tcPr>
            <w:tcW w:w="1193" w:type="dxa"/>
            <w:vAlign w:val="center"/>
          </w:tcPr>
          <w:p w:rsidR="00AE531D" w:rsidRPr="00E476C6" w:rsidRDefault="00AE531D" w:rsidP="00E476C6">
            <w:pPr>
              <w:jc w:val="center"/>
              <w:rPr>
                <w:rFonts w:ascii="GHEA Grapalat" w:hAnsi="GHEA Grapalat"/>
                <w:sz w:val="16"/>
                <w:szCs w:val="16"/>
              </w:rPr>
            </w:pPr>
            <w:r w:rsidRPr="00E476C6">
              <w:rPr>
                <w:rFonts w:ascii="GHEA Grapalat" w:hAnsi="GHEA Grapalat"/>
                <w:sz w:val="16"/>
                <w:szCs w:val="16"/>
              </w:rPr>
              <w:t>Цицернакаберд парк, 1 дом, г. Ереван, РА</w:t>
            </w:r>
          </w:p>
        </w:tc>
        <w:tc>
          <w:tcPr>
            <w:tcW w:w="1009" w:type="dxa"/>
            <w:vAlign w:val="center"/>
          </w:tcPr>
          <w:p w:rsidR="00AE531D" w:rsidRPr="00E476C6" w:rsidRDefault="00AE531D" w:rsidP="00E476C6">
            <w:pPr>
              <w:jc w:val="center"/>
              <w:rPr>
                <w:rFonts w:ascii="GHEA Grapalat" w:hAnsi="GHEA Grapalat" w:cs="Calibri"/>
                <w:sz w:val="16"/>
                <w:szCs w:val="16"/>
              </w:rPr>
            </w:pPr>
            <w:r w:rsidRPr="00E476C6">
              <w:rPr>
                <w:rFonts w:ascii="GHEA Grapalat" w:hAnsi="GHEA Grapalat" w:cs="Calibri"/>
                <w:sz w:val="16"/>
                <w:szCs w:val="16"/>
              </w:rPr>
              <w:t>1068</w:t>
            </w:r>
          </w:p>
        </w:tc>
        <w:tc>
          <w:tcPr>
            <w:tcW w:w="3140" w:type="dxa"/>
            <w:vAlign w:val="center"/>
          </w:tcPr>
          <w:p w:rsidR="00AE531D" w:rsidRPr="00E476C6" w:rsidRDefault="00AE531D" w:rsidP="00E476C6">
            <w:pPr>
              <w:jc w:val="center"/>
              <w:rPr>
                <w:rFonts w:ascii="GHEA Grapalat" w:hAnsi="GHEA Grapalat"/>
                <w:sz w:val="16"/>
                <w:szCs w:val="16"/>
              </w:rPr>
            </w:pPr>
            <w:r w:rsidRPr="00E476C6">
              <w:rPr>
                <w:rFonts w:ascii="GHEA Grapalat" w:hAnsi="GHEA Grapalat"/>
                <w:sz w:val="16"/>
                <w:szCs w:val="16"/>
              </w:rPr>
              <w:t>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с наблюдением за Правительством РА 04.05.17. Требования, определенные абзацем «ը» 1-го подпункта 21-го пункта «Порядка организации закупки», утвержденного постановлением N 526-Н, по требованию Заказчика в течении 40 календарных дней.</w:t>
            </w:r>
          </w:p>
        </w:tc>
      </w:tr>
    </w:tbl>
    <w:p w:rsidR="00F954E8" w:rsidRPr="00E476C6" w:rsidRDefault="00F954E8" w:rsidP="00E476C6">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7BB1" w:rsidRPr="00E476C6" w:rsidTr="00BB7BB1">
        <w:trPr>
          <w:jc w:val="center"/>
        </w:trPr>
        <w:tc>
          <w:tcPr>
            <w:tcW w:w="4536" w:type="dxa"/>
          </w:tcPr>
          <w:p w:rsidR="00BB7BB1" w:rsidRPr="00E476C6" w:rsidRDefault="00BB7BB1" w:rsidP="00E476C6">
            <w:pPr>
              <w:widowControl w:val="0"/>
              <w:spacing w:after="160"/>
              <w:jc w:val="center"/>
              <w:rPr>
                <w:rFonts w:ascii="GHEA Grapalat" w:hAnsi="GHEA Grapalat"/>
                <w:b/>
                <w:sz w:val="20"/>
              </w:rPr>
            </w:pPr>
            <w:r w:rsidRPr="00E476C6">
              <w:rPr>
                <w:rFonts w:ascii="GHEA Grapalat" w:hAnsi="GHEA Grapalat"/>
                <w:b/>
                <w:sz w:val="20"/>
              </w:rPr>
              <w:t>ПОКУПАТЕЛЬ</w:t>
            </w:r>
          </w:p>
          <w:p w:rsidR="00BB7BB1" w:rsidRPr="00E476C6" w:rsidRDefault="00BB7BB1"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 xml:space="preserve">ГНКО “Спортивно-концертный комплекс </w:t>
            </w:r>
            <w:r w:rsidRPr="00E476C6">
              <w:rPr>
                <w:rFonts w:ascii="GHEA Grapalat" w:hAnsi="GHEA Grapalat" w:cs="Sylfaen"/>
                <w:bCs/>
                <w:sz w:val="20"/>
                <w:lang w:val="hy-AM"/>
              </w:rPr>
              <w:lastRenderedPageBreak/>
              <w:t>имени Карена Демирчяна”</w:t>
            </w:r>
          </w:p>
          <w:p w:rsidR="00BB7BB1" w:rsidRPr="00E476C6" w:rsidRDefault="00BB7BB1"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РА, г. Ереван, Цицернакаберд парк, 1 дом</w:t>
            </w:r>
          </w:p>
          <w:p w:rsidR="00BB7BB1" w:rsidRPr="00E476C6" w:rsidRDefault="00BB7BB1"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Территориальное казначейство №1</w:t>
            </w:r>
          </w:p>
          <w:p w:rsidR="00BB7BB1" w:rsidRPr="00E476C6" w:rsidRDefault="00BB7BB1"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Р/С 900018002825</w:t>
            </w:r>
          </w:p>
          <w:p w:rsidR="00BB7BB1" w:rsidRPr="00E476C6" w:rsidRDefault="00BB7BB1" w:rsidP="00E476C6">
            <w:pPr>
              <w:widowControl w:val="0"/>
              <w:jc w:val="center"/>
              <w:rPr>
                <w:rFonts w:ascii="GHEA Grapalat" w:hAnsi="GHEA Grapalat" w:cs="Sylfaen"/>
                <w:bCs/>
                <w:sz w:val="20"/>
                <w:lang w:val="hy-AM"/>
              </w:rPr>
            </w:pPr>
            <w:r w:rsidRPr="00E476C6">
              <w:rPr>
                <w:rFonts w:ascii="GHEA Grapalat" w:hAnsi="GHEA Grapalat" w:cs="Sylfaen"/>
                <w:bCs/>
                <w:sz w:val="20"/>
              </w:rPr>
              <w:t>УНН</w:t>
            </w:r>
            <w:r w:rsidRPr="00E476C6">
              <w:rPr>
                <w:rFonts w:ascii="GHEA Grapalat" w:hAnsi="GHEA Grapalat" w:cs="Sylfaen"/>
                <w:bCs/>
                <w:sz w:val="20"/>
                <w:lang w:val="hy-AM"/>
              </w:rPr>
              <w:t xml:space="preserve"> 00144572</w:t>
            </w:r>
          </w:p>
          <w:p w:rsidR="00BB7BB1" w:rsidRPr="00E476C6" w:rsidRDefault="00BB7BB1" w:rsidP="00E476C6">
            <w:pPr>
              <w:widowControl w:val="0"/>
              <w:jc w:val="center"/>
              <w:rPr>
                <w:rFonts w:ascii="GHEA Grapalat" w:hAnsi="GHEA Grapalat" w:cs="Sylfaen"/>
                <w:bCs/>
                <w:sz w:val="20"/>
                <w:lang w:val="hy-AM"/>
              </w:rPr>
            </w:pPr>
          </w:p>
          <w:p w:rsidR="00BB7BB1" w:rsidRPr="00E476C6" w:rsidRDefault="00BB7BB1" w:rsidP="00E476C6">
            <w:pPr>
              <w:widowControl w:val="0"/>
              <w:jc w:val="center"/>
              <w:rPr>
                <w:rFonts w:ascii="GHEA Grapalat" w:hAnsi="GHEA Grapalat" w:cs="Sylfaen"/>
                <w:bCs/>
                <w:sz w:val="20"/>
              </w:rPr>
            </w:pPr>
            <w:r w:rsidRPr="00E476C6">
              <w:rPr>
                <w:rFonts w:ascii="GHEA Grapalat" w:hAnsi="GHEA Grapalat" w:cs="Sylfaen"/>
                <w:bCs/>
                <w:sz w:val="20"/>
                <w:lang w:val="hy-AM"/>
              </w:rPr>
              <w:t xml:space="preserve">        </w:t>
            </w:r>
            <w:r w:rsidRPr="00E476C6">
              <w:rPr>
                <w:rFonts w:ascii="GHEA Grapalat" w:hAnsi="GHEA Grapalat" w:cs="Sylfaen"/>
                <w:bCs/>
                <w:sz w:val="20"/>
              </w:rPr>
              <w:t>Директор</w:t>
            </w:r>
            <w:r w:rsidRPr="00E476C6">
              <w:rPr>
                <w:rFonts w:ascii="GHEA Grapalat" w:hAnsi="GHEA Grapalat" w:cs="Sylfaen"/>
                <w:bCs/>
                <w:sz w:val="20"/>
                <w:lang w:val="hy-AM"/>
              </w:rPr>
              <w:t xml:space="preserve"> ------------------------- </w:t>
            </w:r>
            <w:r w:rsidRPr="00E476C6">
              <w:rPr>
                <w:rFonts w:ascii="GHEA Grapalat" w:hAnsi="GHEA Grapalat" w:cs="Sylfaen"/>
                <w:bCs/>
                <w:sz w:val="20"/>
              </w:rPr>
              <w:t>К</w:t>
            </w:r>
            <w:r w:rsidRPr="00E476C6">
              <w:rPr>
                <w:rFonts w:ascii="GHEA Grapalat" w:hAnsi="GHEA Grapalat" w:cs="Sylfaen"/>
                <w:bCs/>
                <w:sz w:val="20"/>
                <w:lang w:val="hy-AM"/>
              </w:rPr>
              <w:t>.</w:t>
            </w:r>
            <w:r w:rsidRPr="00E476C6">
              <w:rPr>
                <w:rFonts w:ascii="GHEA Grapalat" w:hAnsi="GHEA Grapalat" w:cs="Sylfaen"/>
                <w:bCs/>
                <w:sz w:val="20"/>
              </w:rPr>
              <w:t xml:space="preserve"> Казаряан</w:t>
            </w:r>
          </w:p>
          <w:p w:rsidR="00BB7BB1" w:rsidRPr="00E476C6" w:rsidRDefault="00BB7BB1" w:rsidP="00E476C6">
            <w:pPr>
              <w:widowControl w:val="0"/>
              <w:jc w:val="center"/>
              <w:rPr>
                <w:rFonts w:ascii="GHEA Grapalat" w:hAnsi="GHEA Grapalat" w:cs="Sylfaen"/>
                <w:bCs/>
                <w:sz w:val="20"/>
                <w:vertAlign w:val="superscript"/>
                <w:lang w:val="hy-AM"/>
              </w:rPr>
            </w:pPr>
            <w:r w:rsidRPr="00E476C6">
              <w:rPr>
                <w:rFonts w:ascii="GHEA Grapalat" w:hAnsi="GHEA Grapalat" w:cs="Sylfaen"/>
                <w:bCs/>
                <w:sz w:val="20"/>
                <w:vertAlign w:val="superscript"/>
                <w:lang w:val="hy-AM"/>
              </w:rPr>
              <w:t>/подпись/</w:t>
            </w:r>
          </w:p>
          <w:p w:rsidR="00BB7BB1" w:rsidRPr="00E476C6" w:rsidRDefault="00BB7BB1" w:rsidP="00E476C6">
            <w:pPr>
              <w:widowControl w:val="0"/>
              <w:spacing w:after="160"/>
              <w:jc w:val="center"/>
              <w:rPr>
                <w:rFonts w:ascii="GHEA Grapalat" w:hAnsi="GHEA Grapalat"/>
                <w:sz w:val="20"/>
              </w:rPr>
            </w:pPr>
            <w:r w:rsidRPr="00E476C6">
              <w:rPr>
                <w:rFonts w:ascii="GHEA Grapalat" w:hAnsi="GHEA Grapalat" w:cs="Sylfaen"/>
                <w:bCs/>
                <w:sz w:val="20"/>
                <w:lang w:val="hy-AM"/>
              </w:rPr>
              <w:t>М. П.</w:t>
            </w:r>
          </w:p>
        </w:tc>
        <w:tc>
          <w:tcPr>
            <w:tcW w:w="760" w:type="dxa"/>
          </w:tcPr>
          <w:p w:rsidR="00BB7BB1" w:rsidRPr="00E476C6" w:rsidRDefault="00BB7BB1" w:rsidP="00E476C6">
            <w:pPr>
              <w:widowControl w:val="0"/>
              <w:spacing w:after="160"/>
              <w:jc w:val="center"/>
              <w:rPr>
                <w:rFonts w:ascii="GHEA Grapalat" w:hAnsi="GHEA Grapalat"/>
                <w:sz w:val="20"/>
              </w:rPr>
            </w:pPr>
          </w:p>
        </w:tc>
        <w:tc>
          <w:tcPr>
            <w:tcW w:w="4343" w:type="dxa"/>
          </w:tcPr>
          <w:p w:rsidR="00BB7BB1" w:rsidRPr="00E476C6" w:rsidRDefault="00BB7BB1" w:rsidP="00E476C6">
            <w:pPr>
              <w:widowControl w:val="0"/>
              <w:spacing w:after="160"/>
              <w:jc w:val="center"/>
              <w:rPr>
                <w:rFonts w:ascii="GHEA Grapalat" w:hAnsi="GHEA Grapalat" w:cs="Sylfaen"/>
                <w:b/>
                <w:bCs/>
                <w:sz w:val="20"/>
              </w:rPr>
            </w:pPr>
            <w:r w:rsidRPr="00E476C6">
              <w:rPr>
                <w:rFonts w:ascii="GHEA Grapalat" w:hAnsi="GHEA Grapalat"/>
                <w:b/>
                <w:sz w:val="20"/>
              </w:rPr>
              <w:t>ПРОДАВЕЦ</w:t>
            </w:r>
          </w:p>
          <w:p w:rsidR="00BB7BB1" w:rsidRPr="00E476C6" w:rsidRDefault="00BB7BB1" w:rsidP="00E476C6">
            <w:pPr>
              <w:widowControl w:val="0"/>
              <w:jc w:val="center"/>
              <w:rPr>
                <w:rFonts w:ascii="GHEA Grapalat" w:hAnsi="GHEA Grapalat"/>
                <w:sz w:val="20"/>
              </w:rPr>
            </w:pPr>
            <w:r w:rsidRPr="00E476C6">
              <w:rPr>
                <w:rFonts w:ascii="GHEA Grapalat" w:hAnsi="GHEA Grapalat"/>
                <w:sz w:val="20"/>
              </w:rPr>
              <w:t>______________________</w:t>
            </w:r>
          </w:p>
          <w:p w:rsidR="00BB7BB1" w:rsidRPr="00E476C6" w:rsidRDefault="00BB7BB1" w:rsidP="00E476C6">
            <w:pPr>
              <w:widowControl w:val="0"/>
              <w:spacing w:after="160"/>
              <w:jc w:val="center"/>
              <w:rPr>
                <w:rFonts w:ascii="GHEA Grapalat" w:hAnsi="GHEA Grapalat"/>
                <w:sz w:val="20"/>
                <w:szCs w:val="16"/>
              </w:rPr>
            </w:pPr>
            <w:r w:rsidRPr="00E476C6">
              <w:rPr>
                <w:rFonts w:ascii="GHEA Grapalat" w:hAnsi="GHEA Grapalat"/>
                <w:sz w:val="20"/>
                <w:szCs w:val="16"/>
              </w:rPr>
              <w:lastRenderedPageBreak/>
              <w:t>/подпись/</w:t>
            </w:r>
          </w:p>
          <w:p w:rsidR="00BB7BB1" w:rsidRPr="00E476C6" w:rsidRDefault="00BB7BB1" w:rsidP="00E476C6">
            <w:pPr>
              <w:widowControl w:val="0"/>
              <w:spacing w:after="160"/>
              <w:jc w:val="center"/>
              <w:rPr>
                <w:rFonts w:ascii="GHEA Grapalat" w:hAnsi="GHEA Grapalat"/>
                <w:sz w:val="20"/>
              </w:rPr>
            </w:pPr>
            <w:r w:rsidRPr="00E476C6">
              <w:rPr>
                <w:rFonts w:ascii="GHEA Grapalat" w:hAnsi="GHEA Grapalat"/>
                <w:sz w:val="20"/>
              </w:rPr>
              <w:t>М. П.</w:t>
            </w:r>
          </w:p>
        </w:tc>
      </w:tr>
    </w:tbl>
    <w:p w:rsidR="00240B61" w:rsidRPr="00E476C6" w:rsidRDefault="00240B61" w:rsidP="00E476C6">
      <w:pPr>
        <w:widowControl w:val="0"/>
        <w:jc w:val="both"/>
        <w:rPr>
          <w:rFonts w:ascii="GHEA Grapalat" w:hAnsi="GHEA Grapalat"/>
          <w:sz w:val="22"/>
        </w:rPr>
      </w:pPr>
    </w:p>
    <w:p w:rsidR="00951D2C" w:rsidRPr="00E476C6" w:rsidRDefault="00071D1C" w:rsidP="00E476C6">
      <w:pPr>
        <w:pStyle w:val="BodyTextIndent3"/>
        <w:widowControl w:val="0"/>
        <w:spacing w:line="240" w:lineRule="auto"/>
        <w:jc w:val="right"/>
        <w:rPr>
          <w:rFonts w:ascii="GHEA Grapalat" w:hAnsi="GHEA Grapalat"/>
          <w:sz w:val="22"/>
        </w:rPr>
        <w:sectPr w:rsidR="00951D2C" w:rsidRPr="00E476C6" w:rsidSect="005F49CC">
          <w:footnotePr>
            <w:pos w:val="beneathText"/>
          </w:footnotePr>
          <w:pgSz w:w="16838" w:h="11906" w:orient="landscape" w:code="9"/>
          <w:pgMar w:top="450" w:right="1418" w:bottom="630" w:left="1418" w:header="561" w:footer="561" w:gutter="0"/>
          <w:cols w:space="720"/>
        </w:sectPr>
      </w:pPr>
      <w:r w:rsidRPr="00E476C6">
        <w:rPr>
          <w:rFonts w:ascii="GHEA Grapalat" w:hAnsi="GHEA Grapalat"/>
          <w:sz w:val="22"/>
        </w:rPr>
        <w:br w:type="page"/>
      </w:r>
    </w:p>
    <w:p w:rsidR="00AE531D" w:rsidRPr="00E476C6" w:rsidRDefault="00AE531D" w:rsidP="00E476C6">
      <w:pPr>
        <w:pStyle w:val="BodyTextIndent3"/>
        <w:widowControl w:val="0"/>
        <w:spacing w:line="240" w:lineRule="auto"/>
        <w:jc w:val="right"/>
        <w:rPr>
          <w:rFonts w:ascii="GHEA Grapalat" w:hAnsi="GHEA Grapalat"/>
          <w:b/>
          <w:szCs w:val="24"/>
          <w:lang w:val="en-US"/>
        </w:rPr>
      </w:pPr>
      <w:r w:rsidRPr="00E476C6">
        <w:rPr>
          <w:rFonts w:ascii="GHEA Grapalat" w:hAnsi="GHEA Grapalat"/>
          <w:b/>
          <w:szCs w:val="24"/>
        </w:rPr>
        <w:lastRenderedPageBreak/>
        <w:t xml:space="preserve">Приложение № </w:t>
      </w:r>
      <w:r w:rsidRPr="00E476C6">
        <w:rPr>
          <w:rFonts w:ascii="GHEA Grapalat" w:hAnsi="GHEA Grapalat"/>
          <w:b/>
          <w:szCs w:val="24"/>
          <w:lang w:val="en-US"/>
        </w:rPr>
        <w:t>1.1</w:t>
      </w:r>
    </w:p>
    <w:p w:rsidR="00AE531D" w:rsidRPr="00E476C6" w:rsidRDefault="00AE531D" w:rsidP="00E476C6">
      <w:pPr>
        <w:jc w:val="right"/>
        <w:rPr>
          <w:rFonts w:ascii="GHEA Grapalat" w:hAnsi="GHEA Grapalat"/>
          <w:b/>
        </w:rPr>
      </w:pPr>
      <w:r w:rsidRPr="00E476C6">
        <w:rPr>
          <w:rFonts w:ascii="GHEA Grapalat" w:hAnsi="GHEA Grapalat"/>
          <w:b/>
        </w:rPr>
        <w:t xml:space="preserve">к Договору под кодом </w:t>
      </w:r>
      <w:r w:rsidRPr="00E476C6">
        <w:rPr>
          <w:rFonts w:ascii="GHEA Grapalat" w:hAnsi="GHEA Grapalat"/>
          <w:b/>
        </w:rPr>
        <w:br/>
        <w:t>ԿԴՄՀՀ-ԲՄԱՊՁԲ-22/3</w:t>
      </w:r>
      <w:r w:rsidRPr="00E476C6">
        <w:rPr>
          <w:rFonts w:ascii="GHEA Grapalat" w:hAnsi="GHEA Grapalat"/>
          <w:b/>
          <w:lang w:val="en-US"/>
        </w:rPr>
        <w:t>-1</w:t>
      </w:r>
      <w:r w:rsidRPr="00E476C6">
        <w:rPr>
          <w:rFonts w:ascii="GHEA Grapalat" w:hAnsi="GHEA Grapalat"/>
          <w:b/>
        </w:rPr>
        <w:t xml:space="preserve"> заключенному "</w:t>
      </w:r>
      <w:r w:rsidRPr="00E476C6">
        <w:rPr>
          <w:rFonts w:ascii="GHEA Grapalat" w:hAnsi="GHEA Grapalat"/>
          <w:b/>
        </w:rPr>
        <w:tab/>
        <w:t>"</w:t>
      </w:r>
      <w:r w:rsidRPr="00E476C6">
        <w:rPr>
          <w:rFonts w:ascii="GHEA Grapalat" w:hAnsi="GHEA Grapalat"/>
          <w:b/>
        </w:rPr>
        <w:tab/>
        <w:t>20</w:t>
      </w:r>
      <w:r w:rsidRPr="00E476C6">
        <w:rPr>
          <w:rFonts w:ascii="GHEA Grapalat" w:hAnsi="GHEA Grapalat"/>
          <w:b/>
        </w:rPr>
        <w:tab/>
        <w:t>г.</w:t>
      </w:r>
    </w:p>
    <w:p w:rsidR="00AE531D" w:rsidRPr="00E476C6" w:rsidRDefault="00AE531D" w:rsidP="00E476C6">
      <w:pPr>
        <w:jc w:val="right"/>
        <w:rPr>
          <w:rFonts w:ascii="GHEA Grapalat" w:hAnsi="GHEA Grapalat"/>
          <w:b/>
        </w:rPr>
      </w:pPr>
    </w:p>
    <w:p w:rsidR="00AE531D" w:rsidRPr="00E476C6" w:rsidRDefault="00AE531D" w:rsidP="00E476C6">
      <w:pPr>
        <w:jc w:val="right"/>
        <w:rPr>
          <w:rFonts w:ascii="GHEA Grapalat" w:hAnsi="GHEA Grapalat"/>
          <w:b/>
        </w:rPr>
      </w:pPr>
    </w:p>
    <w:tbl>
      <w:tblPr>
        <w:tblStyle w:val="TableGrid"/>
        <w:tblW w:w="10816" w:type="dxa"/>
        <w:jc w:val="center"/>
        <w:tblLayout w:type="fixed"/>
        <w:tblLook w:val="04A0" w:firstRow="1" w:lastRow="0" w:firstColumn="1" w:lastColumn="0" w:noHBand="0" w:noVBand="1"/>
      </w:tblPr>
      <w:tblGrid>
        <w:gridCol w:w="612"/>
        <w:gridCol w:w="3170"/>
        <w:gridCol w:w="1184"/>
        <w:gridCol w:w="2070"/>
        <w:gridCol w:w="3780"/>
      </w:tblGrid>
      <w:tr w:rsidR="00AE531D" w:rsidRPr="00E476C6" w:rsidTr="00AE531D">
        <w:trPr>
          <w:jc w:val="center"/>
        </w:trPr>
        <w:tc>
          <w:tcPr>
            <w:tcW w:w="612" w:type="dxa"/>
            <w:vAlign w:val="center"/>
          </w:tcPr>
          <w:p w:rsidR="00AE531D" w:rsidRPr="00E476C6" w:rsidRDefault="00AE531D" w:rsidP="00E476C6">
            <w:pPr>
              <w:jc w:val="center"/>
              <w:rPr>
                <w:rFonts w:ascii="GHEA Grapalat" w:hAnsi="GHEA Grapalat" w:cs="Calibri"/>
                <w:sz w:val="20"/>
                <w:szCs w:val="20"/>
              </w:rPr>
            </w:pPr>
            <w:r w:rsidRPr="00E476C6">
              <w:rPr>
                <w:rFonts w:ascii="GHEA Grapalat" w:hAnsi="GHEA Grapalat" w:cs="Calibri"/>
                <w:b/>
                <w:bCs/>
                <w:sz w:val="20"/>
                <w:szCs w:val="20"/>
              </w:rPr>
              <w:t>№</w:t>
            </w:r>
          </w:p>
        </w:tc>
        <w:tc>
          <w:tcPr>
            <w:tcW w:w="3170" w:type="dxa"/>
            <w:vAlign w:val="center"/>
          </w:tcPr>
          <w:p w:rsidR="00AE531D" w:rsidRPr="00E476C6" w:rsidRDefault="00AE531D" w:rsidP="00E476C6">
            <w:pPr>
              <w:jc w:val="center"/>
              <w:rPr>
                <w:rFonts w:ascii="GHEA Grapalat" w:hAnsi="GHEA Grapalat" w:cs="Calibri"/>
                <w:sz w:val="20"/>
                <w:szCs w:val="20"/>
              </w:rPr>
            </w:pPr>
            <w:r w:rsidRPr="00E476C6">
              <w:rPr>
                <w:rFonts w:ascii="GHEA Grapalat" w:hAnsi="GHEA Grapalat" w:cs="Calibri"/>
                <w:b/>
                <w:bCs/>
                <w:sz w:val="20"/>
                <w:szCs w:val="20"/>
              </w:rPr>
              <w:t>Параметр</w:t>
            </w:r>
          </w:p>
        </w:tc>
        <w:tc>
          <w:tcPr>
            <w:tcW w:w="1184" w:type="dxa"/>
            <w:vAlign w:val="center"/>
          </w:tcPr>
          <w:p w:rsidR="00AE531D" w:rsidRPr="00E476C6" w:rsidRDefault="00AE531D" w:rsidP="00E476C6">
            <w:pPr>
              <w:jc w:val="center"/>
              <w:rPr>
                <w:rFonts w:ascii="GHEA Grapalat" w:hAnsi="GHEA Grapalat" w:cs="Calibri"/>
                <w:sz w:val="20"/>
                <w:szCs w:val="20"/>
              </w:rPr>
            </w:pPr>
            <w:r w:rsidRPr="00E476C6">
              <w:rPr>
                <w:rFonts w:ascii="GHEA Grapalat" w:hAnsi="GHEA Grapalat" w:cs="Calibri"/>
                <w:b/>
                <w:bCs/>
                <w:sz w:val="20"/>
                <w:szCs w:val="20"/>
              </w:rPr>
              <w:t>Ед. изм.</w:t>
            </w:r>
          </w:p>
        </w:tc>
        <w:tc>
          <w:tcPr>
            <w:tcW w:w="2070" w:type="dxa"/>
            <w:vAlign w:val="center"/>
          </w:tcPr>
          <w:p w:rsidR="00AE531D" w:rsidRPr="00E476C6" w:rsidRDefault="00AE531D" w:rsidP="00E476C6">
            <w:pPr>
              <w:jc w:val="center"/>
              <w:rPr>
                <w:rFonts w:ascii="GHEA Grapalat" w:hAnsi="GHEA Grapalat" w:cs="Calibri"/>
                <w:sz w:val="20"/>
                <w:szCs w:val="20"/>
              </w:rPr>
            </w:pPr>
            <w:r w:rsidRPr="00E476C6">
              <w:rPr>
                <w:rFonts w:ascii="GHEA Grapalat" w:hAnsi="GHEA Grapalat" w:cs="Calibri"/>
                <w:b/>
                <w:bCs/>
                <w:sz w:val="20"/>
                <w:szCs w:val="20"/>
              </w:rPr>
              <w:t>Значение</w:t>
            </w:r>
          </w:p>
        </w:tc>
        <w:tc>
          <w:tcPr>
            <w:tcW w:w="3780" w:type="dxa"/>
            <w:vAlign w:val="center"/>
          </w:tcPr>
          <w:p w:rsidR="00AE531D" w:rsidRPr="00E476C6" w:rsidRDefault="00AE531D" w:rsidP="00E476C6">
            <w:pPr>
              <w:jc w:val="center"/>
              <w:rPr>
                <w:rFonts w:ascii="GHEA Grapalat" w:hAnsi="GHEA Grapalat" w:cs="Calibri"/>
                <w:sz w:val="20"/>
                <w:szCs w:val="20"/>
              </w:rPr>
            </w:pPr>
            <w:r w:rsidRPr="00E476C6">
              <w:rPr>
                <w:rFonts w:ascii="GHEA Grapalat" w:hAnsi="GHEA Grapalat" w:cs="Calibri"/>
                <w:b/>
                <w:bCs/>
                <w:sz w:val="20"/>
                <w:szCs w:val="20"/>
              </w:rPr>
              <w:t>Материал</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1</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Общая толщина</w:t>
            </w:r>
          </w:p>
        </w:tc>
        <w:tc>
          <w:tcPr>
            <w:tcW w:w="1184" w:type="dxa"/>
            <w:vAlign w:val="center"/>
          </w:tcPr>
          <w:p w:rsidR="003B1E97" w:rsidRPr="00E476C6" w:rsidRDefault="003B1E97" w:rsidP="00E476C6">
            <w:pPr>
              <w:jc w:val="center"/>
              <w:rPr>
                <w:rFonts w:ascii="GHEA Grapalat" w:hAnsi="GHEA Grapalat" w:cs="Calibri"/>
                <w:sz w:val="20"/>
                <w:szCs w:val="20"/>
                <w:lang w:val="en-US"/>
              </w:rPr>
            </w:pPr>
            <w:proofErr w:type="spellStart"/>
            <w:r w:rsidRPr="00E476C6">
              <w:rPr>
                <w:rFonts w:ascii="GHEA Grapalat" w:hAnsi="GHEA Grapalat" w:cs="Calibri"/>
                <w:sz w:val="20"/>
                <w:szCs w:val="20"/>
                <w:lang w:val="en-US"/>
              </w:rPr>
              <w:t>мм</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35-39</w:t>
            </w:r>
          </w:p>
        </w:tc>
        <w:tc>
          <w:tcPr>
            <w:tcW w:w="3780" w:type="dxa"/>
            <w:vAlign w:val="center"/>
          </w:tcPr>
          <w:p w:rsidR="003B1E97" w:rsidRPr="00E476C6" w:rsidRDefault="003B1E97" w:rsidP="00E476C6">
            <w:pPr>
              <w:jc w:val="center"/>
              <w:rPr>
                <w:rFonts w:ascii="GHEA Grapalat" w:hAnsi="GHEA Grapalat" w:cs="Calibri"/>
                <w:sz w:val="20"/>
                <w:szCs w:val="20"/>
              </w:rPr>
            </w:pP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2</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Верхний слой</w:t>
            </w:r>
          </w:p>
        </w:tc>
        <w:tc>
          <w:tcPr>
            <w:tcW w:w="1184" w:type="dxa"/>
            <w:vAlign w:val="center"/>
          </w:tcPr>
          <w:p w:rsidR="003B1E97" w:rsidRPr="00E476C6" w:rsidRDefault="003B1E97" w:rsidP="00E476C6">
            <w:pPr>
              <w:jc w:val="center"/>
              <w:rPr>
                <w:rFonts w:ascii="GHEA Grapalat" w:hAnsi="GHEA Grapalat" w:cs="Calibri"/>
                <w:sz w:val="20"/>
                <w:szCs w:val="20"/>
              </w:rPr>
            </w:pPr>
            <w:proofErr w:type="spellStart"/>
            <w:r w:rsidRPr="00E476C6">
              <w:rPr>
                <w:rFonts w:ascii="GHEA Grapalat" w:hAnsi="GHEA Grapalat" w:cs="Calibri"/>
                <w:sz w:val="20"/>
                <w:szCs w:val="20"/>
                <w:lang w:val="en-US"/>
              </w:rPr>
              <w:t>мм</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3,4-3,8</w:t>
            </w:r>
          </w:p>
        </w:tc>
        <w:tc>
          <w:tcPr>
            <w:tcW w:w="378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Дуб или твердый клен</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3</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Средний слой</w:t>
            </w:r>
          </w:p>
        </w:tc>
        <w:tc>
          <w:tcPr>
            <w:tcW w:w="1184" w:type="dxa"/>
            <w:vAlign w:val="center"/>
          </w:tcPr>
          <w:p w:rsidR="003B1E97" w:rsidRPr="00E476C6" w:rsidRDefault="003B1E97" w:rsidP="00E476C6">
            <w:pPr>
              <w:jc w:val="center"/>
              <w:rPr>
                <w:rFonts w:ascii="GHEA Grapalat" w:hAnsi="GHEA Grapalat" w:cs="Calibri"/>
                <w:sz w:val="20"/>
                <w:szCs w:val="20"/>
              </w:rPr>
            </w:pPr>
            <w:proofErr w:type="spellStart"/>
            <w:r w:rsidRPr="00E476C6">
              <w:rPr>
                <w:rFonts w:ascii="GHEA Grapalat" w:hAnsi="GHEA Grapalat" w:cs="Calibri"/>
                <w:sz w:val="20"/>
                <w:szCs w:val="20"/>
                <w:lang w:val="en-US"/>
              </w:rPr>
              <w:t>мм</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14-16</w:t>
            </w:r>
          </w:p>
        </w:tc>
        <w:tc>
          <w:tcPr>
            <w:tcW w:w="378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Специальная березовая фанера согласно EN 13986 - EN 636-2S</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4</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Мягкая подложка</w:t>
            </w:r>
          </w:p>
        </w:tc>
        <w:tc>
          <w:tcPr>
            <w:tcW w:w="1184" w:type="dxa"/>
            <w:vAlign w:val="center"/>
          </w:tcPr>
          <w:p w:rsidR="003B1E97" w:rsidRPr="00E476C6" w:rsidRDefault="003B1E97" w:rsidP="00E476C6">
            <w:pPr>
              <w:jc w:val="center"/>
              <w:rPr>
                <w:rFonts w:ascii="GHEA Grapalat" w:hAnsi="GHEA Grapalat" w:cs="Calibri"/>
                <w:sz w:val="20"/>
                <w:szCs w:val="20"/>
              </w:rPr>
            </w:pPr>
            <w:proofErr w:type="spellStart"/>
            <w:r w:rsidRPr="00E476C6">
              <w:rPr>
                <w:rFonts w:ascii="GHEA Grapalat" w:hAnsi="GHEA Grapalat" w:cs="Calibri"/>
                <w:sz w:val="20"/>
                <w:szCs w:val="20"/>
                <w:lang w:val="en-US"/>
              </w:rPr>
              <w:t>мм</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16-19</w:t>
            </w:r>
          </w:p>
        </w:tc>
        <w:tc>
          <w:tcPr>
            <w:tcW w:w="378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Композитный вспененный материал с полиэтиленовой пленкой</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5</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Длина модуля</w:t>
            </w:r>
          </w:p>
        </w:tc>
        <w:tc>
          <w:tcPr>
            <w:tcW w:w="1184" w:type="dxa"/>
            <w:vAlign w:val="center"/>
          </w:tcPr>
          <w:p w:rsidR="003B1E97" w:rsidRPr="00E476C6" w:rsidRDefault="003B1E97" w:rsidP="00E476C6">
            <w:pPr>
              <w:jc w:val="center"/>
              <w:rPr>
                <w:rFonts w:ascii="GHEA Grapalat" w:hAnsi="GHEA Grapalat" w:cs="Calibri"/>
                <w:sz w:val="20"/>
                <w:szCs w:val="20"/>
              </w:rPr>
            </w:pPr>
            <w:proofErr w:type="spellStart"/>
            <w:r w:rsidRPr="00E476C6">
              <w:rPr>
                <w:rFonts w:ascii="GHEA Grapalat" w:hAnsi="GHEA Grapalat" w:cs="Calibri"/>
                <w:sz w:val="20"/>
                <w:szCs w:val="20"/>
                <w:lang w:val="en-US"/>
              </w:rPr>
              <w:t>мм</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2460-2480</w:t>
            </w:r>
          </w:p>
        </w:tc>
        <w:tc>
          <w:tcPr>
            <w:tcW w:w="3780" w:type="dxa"/>
            <w:vAlign w:val="center"/>
          </w:tcPr>
          <w:p w:rsidR="003B1E97" w:rsidRPr="00E476C6" w:rsidRDefault="003B1E97" w:rsidP="00E476C6">
            <w:pPr>
              <w:jc w:val="center"/>
              <w:rPr>
                <w:rFonts w:ascii="GHEA Grapalat" w:hAnsi="GHEA Grapalat" w:cs="Calibri"/>
                <w:sz w:val="20"/>
                <w:szCs w:val="20"/>
              </w:rPr>
            </w:pP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6</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Ширина модуля</w:t>
            </w:r>
          </w:p>
        </w:tc>
        <w:tc>
          <w:tcPr>
            <w:tcW w:w="1184" w:type="dxa"/>
            <w:vAlign w:val="center"/>
          </w:tcPr>
          <w:p w:rsidR="003B1E97" w:rsidRPr="00E476C6" w:rsidRDefault="003B1E97" w:rsidP="00E476C6">
            <w:pPr>
              <w:jc w:val="center"/>
              <w:rPr>
                <w:rFonts w:ascii="GHEA Grapalat" w:hAnsi="GHEA Grapalat" w:cs="Calibri"/>
                <w:sz w:val="20"/>
                <w:szCs w:val="20"/>
              </w:rPr>
            </w:pPr>
            <w:proofErr w:type="spellStart"/>
            <w:r w:rsidRPr="00E476C6">
              <w:rPr>
                <w:rFonts w:ascii="GHEA Grapalat" w:hAnsi="GHEA Grapalat" w:cs="Calibri"/>
                <w:sz w:val="20"/>
                <w:szCs w:val="20"/>
                <w:lang w:val="en-US"/>
              </w:rPr>
              <w:t>мм</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610-615</w:t>
            </w:r>
          </w:p>
        </w:tc>
        <w:tc>
          <w:tcPr>
            <w:tcW w:w="3780" w:type="dxa"/>
            <w:vAlign w:val="center"/>
          </w:tcPr>
          <w:p w:rsidR="003B1E97" w:rsidRPr="00E476C6" w:rsidRDefault="003B1E97" w:rsidP="00E476C6">
            <w:pPr>
              <w:jc w:val="center"/>
              <w:rPr>
                <w:rFonts w:ascii="GHEA Grapalat" w:hAnsi="GHEA Grapalat" w:cs="Calibri"/>
                <w:sz w:val="20"/>
                <w:szCs w:val="20"/>
              </w:rPr>
            </w:pP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7</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Соединительный механизм</w:t>
            </w:r>
          </w:p>
        </w:tc>
        <w:tc>
          <w:tcPr>
            <w:tcW w:w="1184" w:type="dxa"/>
            <w:vAlign w:val="center"/>
          </w:tcPr>
          <w:p w:rsidR="003B1E97" w:rsidRPr="00E476C6" w:rsidRDefault="003B1E97" w:rsidP="00E476C6">
            <w:pPr>
              <w:jc w:val="center"/>
              <w:rPr>
                <w:rFonts w:ascii="GHEA Grapalat" w:hAnsi="GHEA Grapalat" w:cs="Calibri"/>
                <w:sz w:val="20"/>
                <w:szCs w:val="20"/>
              </w:rPr>
            </w:pPr>
          </w:p>
        </w:tc>
        <w:tc>
          <w:tcPr>
            <w:tcW w:w="2070" w:type="dxa"/>
            <w:vAlign w:val="center"/>
          </w:tcPr>
          <w:p w:rsidR="003B1E97" w:rsidRPr="00E476C6" w:rsidRDefault="003B1E97" w:rsidP="00E476C6">
            <w:pPr>
              <w:jc w:val="center"/>
              <w:rPr>
                <w:rFonts w:ascii="GHEA Grapalat" w:hAnsi="GHEA Grapalat" w:cs="Calibri"/>
                <w:sz w:val="20"/>
                <w:szCs w:val="20"/>
              </w:rPr>
            </w:pPr>
          </w:p>
        </w:tc>
        <w:tc>
          <w:tcPr>
            <w:tcW w:w="378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Алюминий</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8</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Сертификация</w:t>
            </w:r>
          </w:p>
        </w:tc>
        <w:tc>
          <w:tcPr>
            <w:tcW w:w="1184" w:type="dxa"/>
            <w:vAlign w:val="center"/>
          </w:tcPr>
          <w:p w:rsidR="003B1E97" w:rsidRPr="00E476C6" w:rsidRDefault="003B1E97" w:rsidP="00E476C6">
            <w:pPr>
              <w:jc w:val="center"/>
              <w:rPr>
                <w:rFonts w:ascii="GHEA Grapalat" w:hAnsi="GHEA Grapalat" w:cs="Calibri"/>
                <w:sz w:val="20"/>
                <w:szCs w:val="20"/>
              </w:rPr>
            </w:pPr>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1. DIN V 18032-2:2001-04 and EN 14904:2006;</w:t>
            </w:r>
            <w:r w:rsidRPr="00E476C6">
              <w:rPr>
                <w:rFonts w:ascii="GHEA Grapalat" w:hAnsi="GHEA Grapalat" w:cs="Calibri"/>
                <w:sz w:val="20"/>
                <w:szCs w:val="20"/>
              </w:rPr>
              <w:br/>
              <w:t>2. для соревнований 1 уровня</w:t>
            </w:r>
            <w:r w:rsidRPr="00E476C6">
              <w:t xml:space="preserve"> </w:t>
            </w:r>
            <w:r w:rsidRPr="00E476C6">
              <w:rPr>
                <w:rFonts w:ascii="GHEA Grapalat" w:hAnsi="GHEA Grapalat" w:cs="Calibri"/>
                <w:sz w:val="20"/>
                <w:szCs w:val="20"/>
              </w:rPr>
              <w:t>FIBA</w:t>
            </w:r>
            <w:r w:rsidRPr="00E476C6">
              <w:rPr>
                <w:rFonts w:ascii="GHEA Grapalat" w:hAnsi="GHEA Grapalat" w:cs="Calibri"/>
                <w:sz w:val="20"/>
                <w:szCs w:val="20"/>
              </w:rPr>
              <w:br/>
              <w:t>3. Класс пожаробезопасности DIN EN 13501-1</w:t>
            </w:r>
          </w:p>
        </w:tc>
        <w:tc>
          <w:tcPr>
            <w:tcW w:w="3780" w:type="dxa"/>
            <w:vAlign w:val="center"/>
          </w:tcPr>
          <w:p w:rsidR="003B1E97" w:rsidRPr="00E476C6" w:rsidRDefault="003B1E97" w:rsidP="00E476C6">
            <w:pPr>
              <w:jc w:val="center"/>
              <w:rPr>
                <w:rFonts w:ascii="GHEA Grapalat" w:hAnsi="GHEA Grapalat" w:cs="Calibri"/>
                <w:sz w:val="20"/>
                <w:szCs w:val="20"/>
              </w:rPr>
            </w:pP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9</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Вес модуля</w:t>
            </w:r>
          </w:p>
        </w:tc>
        <w:tc>
          <w:tcPr>
            <w:tcW w:w="1184" w:type="dxa"/>
            <w:vAlign w:val="center"/>
          </w:tcPr>
          <w:p w:rsidR="003B1E97" w:rsidRPr="00E476C6" w:rsidRDefault="003B1E97" w:rsidP="00E476C6">
            <w:pPr>
              <w:jc w:val="center"/>
              <w:rPr>
                <w:rFonts w:ascii="GHEA Grapalat" w:hAnsi="GHEA Grapalat" w:cs="Calibri"/>
                <w:sz w:val="20"/>
                <w:szCs w:val="20"/>
                <w:lang w:val="en-US"/>
              </w:rPr>
            </w:pPr>
            <w:proofErr w:type="spellStart"/>
            <w:r w:rsidRPr="00E476C6">
              <w:rPr>
                <w:rFonts w:ascii="GHEA Grapalat" w:hAnsi="GHEA Grapalat" w:cs="Calibri"/>
                <w:sz w:val="20"/>
                <w:szCs w:val="20"/>
                <w:lang w:val="en-US"/>
              </w:rPr>
              <w:t>кг</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23-25</w:t>
            </w:r>
          </w:p>
        </w:tc>
        <w:tc>
          <w:tcPr>
            <w:tcW w:w="378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9</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lang w:val="en-US"/>
              </w:rPr>
            </w:pPr>
            <w:r w:rsidRPr="00E476C6">
              <w:rPr>
                <w:rFonts w:ascii="GHEA Grapalat" w:hAnsi="GHEA Grapalat" w:cs="Calibri"/>
                <w:sz w:val="20"/>
                <w:szCs w:val="20"/>
                <w:lang w:val="en-US"/>
              </w:rPr>
              <w:t>10</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Специальные сверхпрочные монтажные панели</w:t>
            </w:r>
          </w:p>
        </w:tc>
        <w:tc>
          <w:tcPr>
            <w:tcW w:w="1184" w:type="dxa"/>
            <w:vAlign w:val="center"/>
          </w:tcPr>
          <w:p w:rsidR="003B1E97" w:rsidRPr="00E476C6" w:rsidRDefault="003B1E97" w:rsidP="00E476C6">
            <w:pPr>
              <w:jc w:val="center"/>
              <w:rPr>
                <w:rFonts w:ascii="GHEA Grapalat" w:hAnsi="GHEA Grapalat" w:cs="Calibri"/>
                <w:sz w:val="20"/>
                <w:szCs w:val="20"/>
                <w:lang w:val="en-US"/>
              </w:rPr>
            </w:pPr>
            <w:proofErr w:type="spellStart"/>
            <w:r w:rsidRPr="00E476C6">
              <w:rPr>
                <w:rFonts w:ascii="GHEA Grapalat" w:hAnsi="GHEA Grapalat" w:cs="Calibri"/>
                <w:sz w:val="20"/>
                <w:szCs w:val="20"/>
                <w:lang w:val="en-US"/>
              </w:rPr>
              <w:t>шт</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p>
        </w:tc>
        <w:tc>
          <w:tcPr>
            <w:tcW w:w="3780" w:type="dxa"/>
            <w:vAlign w:val="center"/>
          </w:tcPr>
          <w:p w:rsidR="003B1E97" w:rsidRPr="00E476C6" w:rsidRDefault="003B1E97" w:rsidP="00E476C6">
            <w:pPr>
              <w:jc w:val="center"/>
              <w:rPr>
                <w:rFonts w:ascii="GHEA Grapalat" w:hAnsi="GHEA Grapalat" w:cs="Calibri"/>
                <w:sz w:val="20"/>
                <w:szCs w:val="20"/>
              </w:rPr>
            </w:pPr>
            <w:r w:rsidRPr="00E476C6">
              <w:rPr>
                <w:rFonts w:ascii="GHEA Grapalat" w:hAnsi="GHEA Grapalat" w:cs="Calibri"/>
                <w:sz w:val="20"/>
                <w:szCs w:val="20"/>
              </w:rPr>
              <w:t>18</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lang w:val="en-US"/>
              </w:rPr>
            </w:pPr>
            <w:r w:rsidRPr="00E476C6">
              <w:rPr>
                <w:rFonts w:ascii="GHEA Grapalat" w:hAnsi="GHEA Grapalat" w:cs="Calibri"/>
                <w:sz w:val="20"/>
                <w:szCs w:val="20"/>
                <w:lang w:val="en-US"/>
              </w:rPr>
              <w:t>11</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Набор специальной маркировки для баскетбола, гандбола</w:t>
            </w:r>
          </w:p>
        </w:tc>
        <w:tc>
          <w:tcPr>
            <w:tcW w:w="1184" w:type="dxa"/>
            <w:vAlign w:val="center"/>
          </w:tcPr>
          <w:p w:rsidR="003B1E97" w:rsidRPr="00E476C6" w:rsidRDefault="003B1E97" w:rsidP="00E476C6">
            <w:pPr>
              <w:jc w:val="center"/>
              <w:rPr>
                <w:rFonts w:ascii="GHEA Grapalat" w:hAnsi="GHEA Grapalat" w:cs="Calibri"/>
                <w:sz w:val="20"/>
                <w:szCs w:val="20"/>
                <w:lang w:val="en-US"/>
              </w:rPr>
            </w:pPr>
            <w:proofErr w:type="spellStart"/>
            <w:r w:rsidRPr="00E476C6">
              <w:rPr>
                <w:rFonts w:ascii="GHEA Grapalat" w:hAnsi="GHEA Grapalat" w:cs="Calibri"/>
                <w:sz w:val="20"/>
                <w:szCs w:val="20"/>
                <w:lang w:val="en-US"/>
              </w:rPr>
              <w:t>комплект</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p>
        </w:tc>
        <w:tc>
          <w:tcPr>
            <w:tcW w:w="3780" w:type="dxa"/>
            <w:vAlign w:val="center"/>
          </w:tcPr>
          <w:p w:rsidR="003B1E97" w:rsidRPr="00E476C6" w:rsidRDefault="003B1E97" w:rsidP="00E476C6">
            <w:pPr>
              <w:jc w:val="center"/>
              <w:rPr>
                <w:rFonts w:ascii="GHEA Grapalat" w:hAnsi="GHEA Grapalat" w:cs="Calibri"/>
                <w:sz w:val="20"/>
                <w:szCs w:val="20"/>
                <w:lang w:val="en-US"/>
              </w:rPr>
            </w:pPr>
            <w:r w:rsidRPr="00E476C6">
              <w:rPr>
                <w:rFonts w:ascii="GHEA Grapalat" w:hAnsi="GHEA Grapalat" w:cs="Calibri"/>
                <w:sz w:val="20"/>
                <w:szCs w:val="20"/>
                <w:lang w:val="en-US"/>
              </w:rPr>
              <w:t>1</w:t>
            </w:r>
          </w:p>
        </w:tc>
      </w:tr>
      <w:tr w:rsidR="003B1E97" w:rsidRPr="00E476C6" w:rsidTr="00AE531D">
        <w:trPr>
          <w:jc w:val="center"/>
        </w:trPr>
        <w:tc>
          <w:tcPr>
            <w:tcW w:w="612" w:type="dxa"/>
            <w:vAlign w:val="center"/>
          </w:tcPr>
          <w:p w:rsidR="003B1E97" w:rsidRPr="00E476C6" w:rsidRDefault="003B1E97" w:rsidP="00E476C6">
            <w:pPr>
              <w:jc w:val="center"/>
              <w:rPr>
                <w:rFonts w:ascii="GHEA Grapalat" w:hAnsi="GHEA Grapalat" w:cs="Calibri"/>
                <w:sz w:val="20"/>
                <w:szCs w:val="20"/>
                <w:lang w:val="en-US"/>
              </w:rPr>
            </w:pPr>
            <w:r w:rsidRPr="00E476C6">
              <w:rPr>
                <w:rFonts w:ascii="GHEA Grapalat" w:hAnsi="GHEA Grapalat" w:cs="Calibri"/>
                <w:sz w:val="20"/>
                <w:szCs w:val="20"/>
                <w:lang w:val="en-US"/>
              </w:rPr>
              <w:t>12</w:t>
            </w:r>
          </w:p>
        </w:tc>
        <w:tc>
          <w:tcPr>
            <w:tcW w:w="3170" w:type="dxa"/>
            <w:vAlign w:val="center"/>
          </w:tcPr>
          <w:p w:rsidR="003B1E97" w:rsidRPr="00E476C6" w:rsidRDefault="003B1E97" w:rsidP="00E476C6">
            <w:pPr>
              <w:rPr>
                <w:rFonts w:ascii="GHEA Grapalat" w:hAnsi="GHEA Grapalat" w:cs="Calibri"/>
                <w:sz w:val="20"/>
                <w:szCs w:val="20"/>
              </w:rPr>
            </w:pPr>
            <w:r w:rsidRPr="00E476C6">
              <w:rPr>
                <w:rFonts w:ascii="GHEA Grapalat" w:hAnsi="GHEA Grapalat" w:cs="Calibri"/>
                <w:sz w:val="20"/>
                <w:szCs w:val="20"/>
              </w:rPr>
              <w:t>Переносные тележки для перевозки модулей</w:t>
            </w:r>
          </w:p>
        </w:tc>
        <w:tc>
          <w:tcPr>
            <w:tcW w:w="1184" w:type="dxa"/>
            <w:vAlign w:val="center"/>
          </w:tcPr>
          <w:p w:rsidR="003B1E97" w:rsidRPr="00E476C6" w:rsidRDefault="003B1E97" w:rsidP="00E476C6">
            <w:pPr>
              <w:jc w:val="center"/>
              <w:rPr>
                <w:rFonts w:ascii="GHEA Grapalat" w:hAnsi="GHEA Grapalat" w:cs="Calibri"/>
                <w:sz w:val="20"/>
                <w:szCs w:val="20"/>
                <w:lang w:val="en-US"/>
              </w:rPr>
            </w:pPr>
            <w:proofErr w:type="spellStart"/>
            <w:r w:rsidRPr="00E476C6">
              <w:rPr>
                <w:rFonts w:ascii="GHEA Grapalat" w:hAnsi="GHEA Grapalat" w:cs="Calibri"/>
                <w:sz w:val="20"/>
                <w:szCs w:val="20"/>
                <w:lang w:val="en-US"/>
              </w:rPr>
              <w:t>шт</w:t>
            </w:r>
            <w:proofErr w:type="spellEnd"/>
          </w:p>
        </w:tc>
        <w:tc>
          <w:tcPr>
            <w:tcW w:w="2070" w:type="dxa"/>
            <w:vAlign w:val="center"/>
          </w:tcPr>
          <w:p w:rsidR="003B1E97" w:rsidRPr="00E476C6" w:rsidRDefault="003B1E97" w:rsidP="00E476C6">
            <w:pPr>
              <w:jc w:val="center"/>
              <w:rPr>
                <w:rFonts w:ascii="GHEA Grapalat" w:hAnsi="GHEA Grapalat" w:cs="Calibri"/>
                <w:sz w:val="20"/>
                <w:szCs w:val="20"/>
              </w:rPr>
            </w:pPr>
          </w:p>
        </w:tc>
        <w:tc>
          <w:tcPr>
            <w:tcW w:w="3780" w:type="dxa"/>
            <w:vAlign w:val="center"/>
          </w:tcPr>
          <w:p w:rsidR="003B1E97" w:rsidRPr="00E476C6" w:rsidRDefault="003B1E97" w:rsidP="00E476C6">
            <w:pPr>
              <w:jc w:val="center"/>
              <w:rPr>
                <w:rFonts w:ascii="GHEA Grapalat" w:hAnsi="GHEA Grapalat" w:cs="Calibri"/>
                <w:sz w:val="20"/>
                <w:szCs w:val="20"/>
                <w:lang w:val="en-US"/>
              </w:rPr>
            </w:pPr>
            <w:r w:rsidRPr="00E476C6">
              <w:rPr>
                <w:rFonts w:ascii="GHEA Grapalat" w:hAnsi="GHEA Grapalat" w:cs="Calibri"/>
                <w:sz w:val="20"/>
                <w:szCs w:val="20"/>
                <w:lang w:val="en-US"/>
              </w:rPr>
              <w:t>20</w:t>
            </w:r>
          </w:p>
        </w:tc>
      </w:tr>
    </w:tbl>
    <w:p w:rsidR="00AE531D" w:rsidRPr="00E476C6" w:rsidRDefault="00AE531D" w:rsidP="00E476C6">
      <w:pPr>
        <w:jc w:val="right"/>
        <w:rPr>
          <w:rFonts w:ascii="GHEA Grapalat" w:hAnsi="GHEA Grapalat"/>
          <w:b/>
        </w:rPr>
      </w:pPr>
    </w:p>
    <w:p w:rsidR="00AE531D" w:rsidRPr="00E476C6" w:rsidRDefault="00AE531D" w:rsidP="00E476C6">
      <w:pPr>
        <w:jc w:val="right"/>
        <w:rPr>
          <w:rFonts w:ascii="GHEA Grapalat" w:hAnsi="GHEA Grapalat"/>
          <w:b/>
        </w:rPr>
      </w:pPr>
    </w:p>
    <w:tbl>
      <w:tblPr>
        <w:tblW w:w="9639" w:type="dxa"/>
        <w:jc w:val="center"/>
        <w:tblLayout w:type="fixed"/>
        <w:tblLook w:val="0000" w:firstRow="0" w:lastRow="0" w:firstColumn="0" w:lastColumn="0" w:noHBand="0" w:noVBand="0"/>
      </w:tblPr>
      <w:tblGrid>
        <w:gridCol w:w="4536"/>
        <w:gridCol w:w="760"/>
        <w:gridCol w:w="4343"/>
      </w:tblGrid>
      <w:tr w:rsidR="00AE531D" w:rsidRPr="00E476C6" w:rsidTr="004C7BFD">
        <w:trPr>
          <w:jc w:val="center"/>
        </w:trPr>
        <w:tc>
          <w:tcPr>
            <w:tcW w:w="4536" w:type="dxa"/>
          </w:tcPr>
          <w:p w:rsidR="00AE531D" w:rsidRPr="00E476C6" w:rsidRDefault="00AE531D" w:rsidP="00E476C6">
            <w:pPr>
              <w:widowControl w:val="0"/>
              <w:spacing w:after="160"/>
              <w:jc w:val="center"/>
              <w:rPr>
                <w:rFonts w:ascii="GHEA Grapalat" w:hAnsi="GHEA Grapalat"/>
                <w:b/>
                <w:sz w:val="20"/>
              </w:rPr>
            </w:pPr>
            <w:r w:rsidRPr="00E476C6">
              <w:rPr>
                <w:rFonts w:ascii="GHEA Grapalat" w:hAnsi="GHEA Grapalat"/>
                <w:b/>
                <w:sz w:val="20"/>
              </w:rPr>
              <w:t>ПОКУПАТЕЛЬ</w:t>
            </w:r>
          </w:p>
          <w:p w:rsidR="00AE531D" w:rsidRPr="00E476C6" w:rsidRDefault="00AE531D"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ГНКО “Спортивно-концертный комплекс имени Карена Демирчяна”</w:t>
            </w:r>
          </w:p>
          <w:p w:rsidR="00AE531D" w:rsidRPr="00E476C6" w:rsidRDefault="00AE531D"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РА, г. Ереван, Цицернакаберд парк, 1 дом</w:t>
            </w:r>
          </w:p>
          <w:p w:rsidR="00AE531D" w:rsidRPr="00E476C6" w:rsidRDefault="00AE531D"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Территориальное казначейство №1</w:t>
            </w:r>
          </w:p>
          <w:p w:rsidR="00AE531D" w:rsidRPr="00E476C6" w:rsidRDefault="00AE531D"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Р/С 900018002825</w:t>
            </w:r>
          </w:p>
          <w:p w:rsidR="00AE531D" w:rsidRPr="00E476C6" w:rsidRDefault="00AE531D" w:rsidP="00E476C6">
            <w:pPr>
              <w:widowControl w:val="0"/>
              <w:jc w:val="center"/>
              <w:rPr>
                <w:rFonts w:ascii="GHEA Grapalat" w:hAnsi="GHEA Grapalat" w:cs="Sylfaen"/>
                <w:bCs/>
                <w:sz w:val="20"/>
                <w:lang w:val="hy-AM"/>
              </w:rPr>
            </w:pPr>
            <w:r w:rsidRPr="00E476C6">
              <w:rPr>
                <w:rFonts w:ascii="GHEA Grapalat" w:hAnsi="GHEA Grapalat" w:cs="Sylfaen"/>
                <w:bCs/>
                <w:sz w:val="20"/>
              </w:rPr>
              <w:t>УНН</w:t>
            </w:r>
            <w:r w:rsidRPr="00E476C6">
              <w:rPr>
                <w:rFonts w:ascii="GHEA Grapalat" w:hAnsi="GHEA Grapalat" w:cs="Sylfaen"/>
                <w:bCs/>
                <w:sz w:val="20"/>
                <w:lang w:val="hy-AM"/>
              </w:rPr>
              <w:t xml:space="preserve"> 00144572</w:t>
            </w:r>
          </w:p>
          <w:p w:rsidR="00AE531D" w:rsidRPr="00E476C6" w:rsidRDefault="00AE531D" w:rsidP="00E476C6">
            <w:pPr>
              <w:widowControl w:val="0"/>
              <w:jc w:val="center"/>
              <w:rPr>
                <w:rFonts w:ascii="GHEA Grapalat" w:hAnsi="GHEA Grapalat" w:cs="Sylfaen"/>
                <w:bCs/>
                <w:sz w:val="20"/>
                <w:lang w:val="hy-AM"/>
              </w:rPr>
            </w:pPr>
          </w:p>
          <w:p w:rsidR="00AE531D" w:rsidRPr="00E476C6" w:rsidRDefault="00AE531D" w:rsidP="00E476C6">
            <w:pPr>
              <w:widowControl w:val="0"/>
              <w:jc w:val="center"/>
              <w:rPr>
                <w:rFonts w:ascii="GHEA Grapalat" w:hAnsi="GHEA Grapalat" w:cs="Sylfaen"/>
                <w:bCs/>
                <w:sz w:val="20"/>
              </w:rPr>
            </w:pPr>
            <w:r w:rsidRPr="00E476C6">
              <w:rPr>
                <w:rFonts w:ascii="GHEA Grapalat" w:hAnsi="GHEA Grapalat" w:cs="Sylfaen"/>
                <w:bCs/>
                <w:sz w:val="20"/>
                <w:lang w:val="hy-AM"/>
              </w:rPr>
              <w:t xml:space="preserve">        </w:t>
            </w:r>
            <w:r w:rsidRPr="00E476C6">
              <w:rPr>
                <w:rFonts w:ascii="GHEA Grapalat" w:hAnsi="GHEA Grapalat" w:cs="Sylfaen"/>
                <w:bCs/>
                <w:sz w:val="20"/>
              </w:rPr>
              <w:t>Директор</w:t>
            </w:r>
            <w:r w:rsidRPr="00E476C6">
              <w:rPr>
                <w:rFonts w:ascii="GHEA Grapalat" w:hAnsi="GHEA Grapalat" w:cs="Sylfaen"/>
                <w:bCs/>
                <w:sz w:val="20"/>
                <w:lang w:val="hy-AM"/>
              </w:rPr>
              <w:t xml:space="preserve"> ------------------------- </w:t>
            </w:r>
            <w:r w:rsidRPr="00E476C6">
              <w:rPr>
                <w:rFonts w:ascii="GHEA Grapalat" w:hAnsi="GHEA Grapalat" w:cs="Sylfaen"/>
                <w:bCs/>
                <w:sz w:val="20"/>
              </w:rPr>
              <w:t>К</w:t>
            </w:r>
            <w:r w:rsidRPr="00E476C6">
              <w:rPr>
                <w:rFonts w:ascii="GHEA Grapalat" w:hAnsi="GHEA Grapalat" w:cs="Sylfaen"/>
                <w:bCs/>
                <w:sz w:val="20"/>
                <w:lang w:val="hy-AM"/>
              </w:rPr>
              <w:t>.</w:t>
            </w:r>
            <w:r w:rsidRPr="00E476C6">
              <w:rPr>
                <w:rFonts w:ascii="GHEA Grapalat" w:hAnsi="GHEA Grapalat" w:cs="Sylfaen"/>
                <w:bCs/>
                <w:sz w:val="20"/>
              </w:rPr>
              <w:t xml:space="preserve"> Казаряан</w:t>
            </w:r>
          </w:p>
          <w:p w:rsidR="00AE531D" w:rsidRPr="00E476C6" w:rsidRDefault="00AE531D" w:rsidP="00E476C6">
            <w:pPr>
              <w:widowControl w:val="0"/>
              <w:jc w:val="center"/>
              <w:rPr>
                <w:rFonts w:ascii="GHEA Grapalat" w:hAnsi="GHEA Grapalat" w:cs="Sylfaen"/>
                <w:bCs/>
                <w:sz w:val="20"/>
                <w:vertAlign w:val="superscript"/>
                <w:lang w:val="hy-AM"/>
              </w:rPr>
            </w:pPr>
            <w:r w:rsidRPr="00E476C6">
              <w:rPr>
                <w:rFonts w:ascii="GHEA Grapalat" w:hAnsi="GHEA Grapalat" w:cs="Sylfaen"/>
                <w:bCs/>
                <w:sz w:val="20"/>
                <w:vertAlign w:val="superscript"/>
                <w:lang w:val="hy-AM"/>
              </w:rPr>
              <w:t>/подпись/</w:t>
            </w:r>
          </w:p>
          <w:p w:rsidR="00AE531D" w:rsidRPr="00E476C6" w:rsidRDefault="00AE531D" w:rsidP="00E476C6">
            <w:pPr>
              <w:widowControl w:val="0"/>
              <w:spacing w:after="160"/>
              <w:jc w:val="center"/>
              <w:rPr>
                <w:rFonts w:ascii="GHEA Grapalat" w:hAnsi="GHEA Grapalat"/>
                <w:sz w:val="20"/>
              </w:rPr>
            </w:pPr>
            <w:r w:rsidRPr="00E476C6">
              <w:rPr>
                <w:rFonts w:ascii="GHEA Grapalat" w:hAnsi="GHEA Grapalat" w:cs="Sylfaen"/>
                <w:bCs/>
                <w:sz w:val="20"/>
                <w:lang w:val="hy-AM"/>
              </w:rPr>
              <w:t>М. П.</w:t>
            </w:r>
          </w:p>
        </w:tc>
        <w:tc>
          <w:tcPr>
            <w:tcW w:w="760" w:type="dxa"/>
          </w:tcPr>
          <w:p w:rsidR="00AE531D" w:rsidRPr="00E476C6" w:rsidRDefault="00AE531D" w:rsidP="00E476C6">
            <w:pPr>
              <w:widowControl w:val="0"/>
              <w:spacing w:after="160"/>
              <w:jc w:val="center"/>
              <w:rPr>
                <w:rFonts w:ascii="GHEA Grapalat" w:hAnsi="GHEA Grapalat"/>
                <w:sz w:val="20"/>
              </w:rPr>
            </w:pPr>
          </w:p>
        </w:tc>
        <w:tc>
          <w:tcPr>
            <w:tcW w:w="4343" w:type="dxa"/>
          </w:tcPr>
          <w:p w:rsidR="00AE531D" w:rsidRPr="00E476C6" w:rsidRDefault="00AE531D" w:rsidP="00E476C6">
            <w:pPr>
              <w:widowControl w:val="0"/>
              <w:spacing w:after="160"/>
              <w:jc w:val="center"/>
              <w:rPr>
                <w:rFonts w:ascii="GHEA Grapalat" w:hAnsi="GHEA Grapalat" w:cs="Sylfaen"/>
                <w:b/>
                <w:bCs/>
                <w:sz w:val="20"/>
              </w:rPr>
            </w:pPr>
            <w:r w:rsidRPr="00E476C6">
              <w:rPr>
                <w:rFonts w:ascii="GHEA Grapalat" w:hAnsi="GHEA Grapalat"/>
                <w:b/>
                <w:sz w:val="20"/>
              </w:rPr>
              <w:t>ПРОДАВЕЦ</w:t>
            </w:r>
          </w:p>
          <w:p w:rsidR="00AE531D" w:rsidRPr="00E476C6" w:rsidRDefault="00AE531D" w:rsidP="00E476C6">
            <w:pPr>
              <w:widowControl w:val="0"/>
              <w:jc w:val="center"/>
              <w:rPr>
                <w:rFonts w:ascii="GHEA Grapalat" w:hAnsi="GHEA Grapalat"/>
                <w:sz w:val="20"/>
              </w:rPr>
            </w:pPr>
            <w:r w:rsidRPr="00E476C6">
              <w:rPr>
                <w:rFonts w:ascii="GHEA Grapalat" w:hAnsi="GHEA Grapalat"/>
                <w:sz w:val="20"/>
              </w:rPr>
              <w:t>______________________</w:t>
            </w:r>
          </w:p>
          <w:p w:rsidR="00AE531D" w:rsidRPr="00E476C6" w:rsidRDefault="00AE531D" w:rsidP="00E476C6">
            <w:pPr>
              <w:widowControl w:val="0"/>
              <w:spacing w:after="160"/>
              <w:jc w:val="center"/>
              <w:rPr>
                <w:rFonts w:ascii="GHEA Grapalat" w:hAnsi="GHEA Grapalat"/>
                <w:sz w:val="20"/>
                <w:szCs w:val="16"/>
              </w:rPr>
            </w:pPr>
            <w:r w:rsidRPr="00E476C6">
              <w:rPr>
                <w:rFonts w:ascii="GHEA Grapalat" w:hAnsi="GHEA Grapalat"/>
                <w:sz w:val="20"/>
                <w:szCs w:val="16"/>
              </w:rPr>
              <w:t>/подпись/</w:t>
            </w:r>
          </w:p>
          <w:p w:rsidR="00AE531D" w:rsidRPr="00E476C6" w:rsidRDefault="00AE531D" w:rsidP="00E476C6">
            <w:pPr>
              <w:widowControl w:val="0"/>
              <w:spacing w:after="160"/>
              <w:jc w:val="center"/>
              <w:rPr>
                <w:rFonts w:ascii="GHEA Grapalat" w:hAnsi="GHEA Grapalat"/>
                <w:sz w:val="20"/>
              </w:rPr>
            </w:pPr>
            <w:r w:rsidRPr="00E476C6">
              <w:rPr>
                <w:rFonts w:ascii="GHEA Grapalat" w:hAnsi="GHEA Grapalat"/>
                <w:sz w:val="20"/>
              </w:rPr>
              <w:t>М. П.</w:t>
            </w:r>
          </w:p>
        </w:tc>
      </w:tr>
    </w:tbl>
    <w:p w:rsidR="00AE531D" w:rsidRPr="00E476C6" w:rsidRDefault="00AE531D" w:rsidP="00E476C6">
      <w:pPr>
        <w:jc w:val="right"/>
        <w:rPr>
          <w:rFonts w:ascii="GHEA Grapalat" w:hAnsi="GHEA Grapalat"/>
          <w:b/>
        </w:rPr>
      </w:pPr>
    </w:p>
    <w:p w:rsidR="00AE531D" w:rsidRPr="00E476C6" w:rsidRDefault="00AE531D" w:rsidP="00E476C6">
      <w:pPr>
        <w:jc w:val="right"/>
        <w:rPr>
          <w:rFonts w:ascii="GHEA Grapalat" w:hAnsi="GHEA Grapalat"/>
          <w:b/>
          <w:sz w:val="20"/>
        </w:rPr>
      </w:pPr>
      <w:r w:rsidRPr="00E476C6">
        <w:rPr>
          <w:rFonts w:ascii="GHEA Grapalat" w:hAnsi="GHEA Grapalat"/>
          <w:b/>
        </w:rPr>
        <w:br w:type="page"/>
      </w:r>
    </w:p>
    <w:p w:rsidR="00071D1C" w:rsidRPr="00E476C6" w:rsidRDefault="00071D1C" w:rsidP="00E476C6">
      <w:pPr>
        <w:pStyle w:val="BodyTextIndent3"/>
        <w:widowControl w:val="0"/>
        <w:spacing w:line="240" w:lineRule="auto"/>
        <w:jc w:val="right"/>
        <w:rPr>
          <w:rFonts w:ascii="GHEA Grapalat" w:hAnsi="GHEA Grapalat"/>
          <w:b/>
          <w:szCs w:val="24"/>
        </w:rPr>
      </w:pPr>
      <w:r w:rsidRPr="00E476C6">
        <w:rPr>
          <w:rFonts w:ascii="GHEA Grapalat" w:hAnsi="GHEA Grapalat"/>
          <w:b/>
          <w:szCs w:val="24"/>
        </w:rPr>
        <w:lastRenderedPageBreak/>
        <w:t>Приложение № 2</w:t>
      </w:r>
    </w:p>
    <w:p w:rsidR="00071D1C" w:rsidRPr="00E476C6" w:rsidRDefault="00071D1C" w:rsidP="00E476C6">
      <w:pPr>
        <w:pStyle w:val="BodyTextIndent3"/>
        <w:widowControl w:val="0"/>
        <w:spacing w:line="240" w:lineRule="auto"/>
        <w:jc w:val="right"/>
        <w:rPr>
          <w:rFonts w:ascii="GHEA Grapalat" w:hAnsi="GHEA Grapalat"/>
          <w:b/>
          <w:szCs w:val="24"/>
        </w:rPr>
      </w:pPr>
      <w:r w:rsidRPr="00E476C6">
        <w:rPr>
          <w:rFonts w:ascii="GHEA Grapalat" w:hAnsi="GHEA Grapalat"/>
          <w:b/>
          <w:szCs w:val="24"/>
        </w:rPr>
        <w:t xml:space="preserve">к Договору под кодом </w:t>
      </w:r>
      <w:r w:rsidR="005A57B8" w:rsidRPr="00E476C6">
        <w:rPr>
          <w:rFonts w:ascii="GHEA Grapalat" w:hAnsi="GHEA Grapalat"/>
          <w:b/>
          <w:szCs w:val="24"/>
        </w:rPr>
        <w:br/>
      </w:r>
      <w:r w:rsidR="00AE531D" w:rsidRPr="00E476C6">
        <w:rPr>
          <w:rFonts w:ascii="GHEA Grapalat" w:hAnsi="GHEA Grapalat"/>
          <w:b/>
          <w:szCs w:val="24"/>
        </w:rPr>
        <w:t>ԿԴՄՀՀ-ԲՄԱՊՁԲ-22/3</w:t>
      </w:r>
      <w:r w:rsidR="00FC77B5" w:rsidRPr="00E476C6">
        <w:rPr>
          <w:rFonts w:ascii="GHEA Grapalat" w:hAnsi="GHEA Grapalat"/>
          <w:b/>
          <w:szCs w:val="24"/>
          <w:lang w:val="en-US"/>
        </w:rPr>
        <w:t>-1</w:t>
      </w:r>
      <w:r w:rsidR="00240B61" w:rsidRPr="00E476C6">
        <w:rPr>
          <w:rFonts w:ascii="GHEA Grapalat" w:hAnsi="GHEA Grapalat"/>
          <w:b/>
          <w:szCs w:val="24"/>
        </w:rPr>
        <w:t xml:space="preserve"> </w:t>
      </w:r>
      <w:r w:rsidRPr="00E476C6">
        <w:rPr>
          <w:rFonts w:ascii="GHEA Grapalat" w:hAnsi="GHEA Grapalat"/>
          <w:b/>
          <w:szCs w:val="24"/>
        </w:rPr>
        <w:t xml:space="preserve">заключенному </w:t>
      </w:r>
      <w:r w:rsidR="006132ED" w:rsidRPr="00E476C6">
        <w:rPr>
          <w:rFonts w:ascii="GHEA Grapalat" w:hAnsi="GHEA Grapalat"/>
          <w:b/>
          <w:szCs w:val="24"/>
        </w:rPr>
        <w:t>"</w:t>
      </w:r>
      <w:r w:rsidR="00D52566" w:rsidRPr="00E476C6">
        <w:rPr>
          <w:rFonts w:ascii="GHEA Grapalat" w:hAnsi="GHEA Grapalat"/>
          <w:b/>
          <w:szCs w:val="24"/>
        </w:rPr>
        <w:tab/>
      </w:r>
      <w:r w:rsidR="006132ED" w:rsidRPr="00E476C6">
        <w:rPr>
          <w:rFonts w:ascii="GHEA Grapalat" w:hAnsi="GHEA Grapalat"/>
          <w:b/>
          <w:szCs w:val="24"/>
        </w:rPr>
        <w:t>"</w:t>
      </w:r>
      <w:r w:rsidR="00D52566" w:rsidRPr="00E476C6">
        <w:rPr>
          <w:rFonts w:ascii="GHEA Grapalat" w:hAnsi="GHEA Grapalat"/>
          <w:b/>
          <w:szCs w:val="24"/>
        </w:rPr>
        <w:tab/>
      </w:r>
      <w:r w:rsidRPr="00E476C6">
        <w:rPr>
          <w:rFonts w:ascii="GHEA Grapalat" w:hAnsi="GHEA Grapalat"/>
          <w:b/>
          <w:szCs w:val="24"/>
        </w:rPr>
        <w:t>20</w:t>
      </w:r>
      <w:r w:rsidR="00D52566" w:rsidRPr="00E476C6">
        <w:rPr>
          <w:rFonts w:ascii="GHEA Grapalat" w:hAnsi="GHEA Grapalat"/>
          <w:b/>
          <w:szCs w:val="24"/>
        </w:rPr>
        <w:tab/>
      </w:r>
      <w:r w:rsidRPr="00E476C6">
        <w:rPr>
          <w:rFonts w:ascii="GHEA Grapalat" w:hAnsi="GHEA Grapalat"/>
          <w:b/>
          <w:szCs w:val="24"/>
        </w:rPr>
        <w:t>г.</w:t>
      </w:r>
    </w:p>
    <w:p w:rsidR="00BB7BB1" w:rsidRPr="00E476C6" w:rsidRDefault="00BB7BB1" w:rsidP="00E476C6">
      <w:pPr>
        <w:widowControl w:val="0"/>
        <w:spacing w:after="160" w:line="360" w:lineRule="auto"/>
        <w:jc w:val="center"/>
        <w:rPr>
          <w:rFonts w:ascii="GHEA Grapalat" w:hAnsi="GHEA Grapalat"/>
          <w:sz w:val="20"/>
        </w:rPr>
      </w:pPr>
    </w:p>
    <w:p w:rsidR="0070118D" w:rsidRPr="00E476C6" w:rsidRDefault="0070118D" w:rsidP="00E476C6">
      <w:pPr>
        <w:widowControl w:val="0"/>
        <w:spacing w:after="160" w:line="360" w:lineRule="auto"/>
        <w:jc w:val="center"/>
        <w:rPr>
          <w:rFonts w:ascii="GHEA Grapalat" w:hAnsi="GHEA Grapalat"/>
          <w:sz w:val="20"/>
          <w:lang w:val="en-US"/>
        </w:rPr>
      </w:pPr>
      <w:r w:rsidRPr="00E476C6">
        <w:rPr>
          <w:rFonts w:ascii="GHEA Grapalat" w:hAnsi="GHEA Grapalat"/>
          <w:sz w:val="20"/>
        </w:rPr>
        <w:t>ГРАФИК ОПЛАТЫ</w:t>
      </w:r>
    </w:p>
    <w:p w:rsidR="00FC77B5" w:rsidRPr="00E476C6" w:rsidRDefault="00FC77B5" w:rsidP="00E476C6">
      <w:pPr>
        <w:ind w:firstLine="720"/>
        <w:jc w:val="both"/>
        <w:rPr>
          <w:rFonts w:ascii="GHEA Grapalat" w:hAnsi="GHEA Grapalat"/>
          <w:bCs/>
        </w:rPr>
      </w:pPr>
      <w:r w:rsidRPr="00E476C6">
        <w:rPr>
          <w:rFonts w:ascii="GHEA Grapalat" w:hAnsi="GHEA Grapalat"/>
          <w:bCs/>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FC77B5" w:rsidRPr="00E476C6" w:rsidRDefault="00FC77B5" w:rsidP="00E476C6">
      <w:pPr>
        <w:ind w:firstLine="567"/>
        <w:jc w:val="both"/>
        <w:rPr>
          <w:rFonts w:ascii="GHEA Grapalat" w:hAnsi="GHEA Grapalat"/>
          <w:bCs/>
        </w:rPr>
      </w:pPr>
      <w:r w:rsidRPr="00E476C6">
        <w:rPr>
          <w:rFonts w:ascii="GHEA Grapalat" w:hAnsi="GHEA Grapalat"/>
          <w:bCs/>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ГНКО “Спортивно-концертный комплекс имени Карена Демирчяна”.  </w:t>
      </w:r>
    </w:p>
    <w:p w:rsidR="00FC77B5" w:rsidRPr="00E476C6" w:rsidRDefault="00FC77B5" w:rsidP="00E476C6">
      <w:pPr>
        <w:ind w:firstLine="567"/>
        <w:jc w:val="both"/>
        <w:rPr>
          <w:rFonts w:ascii="GHEA Grapalat" w:hAnsi="GHEA Grapalat"/>
        </w:rPr>
      </w:pPr>
      <w:r w:rsidRPr="00E476C6">
        <w:rPr>
          <w:rFonts w:ascii="GHEA Grapalat" w:hAnsi="GHEA Grapalat"/>
        </w:rPr>
        <w:t>Оплата будет производиться в драмах РА, посредством перечисления денежных средств на расчетный счет Продавца. Перечисление денежных средств осуществляется на основании протокола о сдаче-приёмке. Если протокол составляется после 20-го числа данного месяца, и в этом месяце по графику оплаты  предусмотрены финансовые средства, то оплата производится в течение до 30 рабочих дней, но не позднее, чем в последний рабочий день года, когда финансовые ресурсы будут предоставлены.</w:t>
      </w:r>
    </w:p>
    <w:p w:rsidR="00FC77B5" w:rsidRPr="00E476C6" w:rsidRDefault="00FC77B5" w:rsidP="00E476C6">
      <w:pPr>
        <w:ind w:firstLine="567"/>
        <w:jc w:val="both"/>
        <w:rPr>
          <w:rFonts w:ascii="GHEA Grapalat" w:hAnsi="GHEA Grapalat"/>
        </w:rPr>
      </w:pPr>
      <w:r w:rsidRPr="00E476C6">
        <w:rPr>
          <w:rFonts w:ascii="GHEA Grapalat" w:hAnsi="GHEA Grapalat"/>
        </w:rPr>
        <w:t xml:space="preserve"> Подлежащие уплате суммы будут представлятся в порядке возрастания.</w:t>
      </w:r>
    </w:p>
    <w:p w:rsidR="0071271C" w:rsidRPr="00E476C6" w:rsidRDefault="0071271C" w:rsidP="00E476C6">
      <w:pPr>
        <w:widowControl w:val="0"/>
        <w:spacing w:after="160"/>
        <w:rPr>
          <w:rFonts w:ascii="GHEA Grapalat" w:hAnsi="GHEA Grapalat"/>
          <w:sz w:val="20"/>
        </w:rPr>
      </w:pPr>
    </w:p>
    <w:p w:rsidR="00FC77B5" w:rsidRPr="00E476C6" w:rsidRDefault="00FC77B5" w:rsidP="00E476C6">
      <w:pPr>
        <w:widowControl w:val="0"/>
        <w:spacing w:after="160"/>
        <w:rPr>
          <w:rFonts w:ascii="GHEA Grapalat" w:hAnsi="GHEA Grapalat"/>
          <w:lang w:val="en-US"/>
        </w:rPr>
      </w:pPr>
    </w:p>
    <w:p w:rsidR="0071271C" w:rsidRPr="00E476C6" w:rsidRDefault="0071271C" w:rsidP="00E476C6">
      <w:pPr>
        <w:widowControl w:val="0"/>
        <w:spacing w:after="160"/>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71271C" w:rsidRPr="00E476C6" w:rsidTr="005F6C12">
        <w:trPr>
          <w:jc w:val="center"/>
        </w:trPr>
        <w:tc>
          <w:tcPr>
            <w:tcW w:w="4536" w:type="dxa"/>
          </w:tcPr>
          <w:p w:rsidR="0071271C" w:rsidRPr="00E476C6" w:rsidRDefault="0071271C" w:rsidP="00E476C6">
            <w:pPr>
              <w:widowControl w:val="0"/>
              <w:spacing w:after="160"/>
              <w:jc w:val="center"/>
              <w:rPr>
                <w:rFonts w:ascii="GHEA Grapalat" w:hAnsi="GHEA Grapalat"/>
                <w:b/>
                <w:sz w:val="20"/>
              </w:rPr>
            </w:pPr>
            <w:r w:rsidRPr="00E476C6">
              <w:rPr>
                <w:rFonts w:ascii="GHEA Grapalat" w:hAnsi="GHEA Grapalat"/>
                <w:b/>
                <w:sz w:val="20"/>
              </w:rPr>
              <w:t>ПОКУПАТЕЛЬ</w:t>
            </w:r>
          </w:p>
          <w:p w:rsidR="0071271C" w:rsidRPr="00E476C6" w:rsidRDefault="0071271C"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ГНКО “Спортивно-концертный комплекс имени Карена Демирчяна”</w:t>
            </w:r>
          </w:p>
          <w:p w:rsidR="0071271C" w:rsidRPr="00E476C6" w:rsidRDefault="0071271C"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РА, г. Ереван, Цицернакаберд парк, 1 дом</w:t>
            </w:r>
          </w:p>
          <w:p w:rsidR="0071271C" w:rsidRPr="00E476C6" w:rsidRDefault="0071271C"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Территориальное казначейство №1</w:t>
            </w:r>
          </w:p>
          <w:p w:rsidR="0071271C" w:rsidRPr="00E476C6" w:rsidRDefault="0071271C" w:rsidP="00E476C6">
            <w:pPr>
              <w:widowControl w:val="0"/>
              <w:jc w:val="center"/>
              <w:rPr>
                <w:rFonts w:ascii="GHEA Grapalat" w:hAnsi="GHEA Grapalat" w:cs="Sylfaen"/>
                <w:bCs/>
                <w:sz w:val="20"/>
                <w:lang w:val="hy-AM"/>
              </w:rPr>
            </w:pPr>
            <w:r w:rsidRPr="00E476C6">
              <w:rPr>
                <w:rFonts w:ascii="GHEA Grapalat" w:hAnsi="GHEA Grapalat" w:cs="Sylfaen"/>
                <w:bCs/>
                <w:sz w:val="20"/>
                <w:lang w:val="hy-AM"/>
              </w:rPr>
              <w:t>Р/С 900018002825</w:t>
            </w:r>
          </w:p>
          <w:p w:rsidR="0071271C" w:rsidRPr="00E476C6" w:rsidRDefault="0071271C" w:rsidP="00E476C6">
            <w:pPr>
              <w:widowControl w:val="0"/>
              <w:jc w:val="center"/>
              <w:rPr>
                <w:rFonts w:ascii="GHEA Grapalat" w:hAnsi="GHEA Grapalat" w:cs="Sylfaen"/>
                <w:bCs/>
                <w:sz w:val="20"/>
                <w:lang w:val="hy-AM"/>
              </w:rPr>
            </w:pPr>
            <w:r w:rsidRPr="00E476C6">
              <w:rPr>
                <w:rFonts w:ascii="GHEA Grapalat" w:hAnsi="GHEA Grapalat" w:cs="Sylfaen"/>
                <w:bCs/>
                <w:sz w:val="20"/>
              </w:rPr>
              <w:t>УНН</w:t>
            </w:r>
            <w:r w:rsidRPr="00E476C6">
              <w:rPr>
                <w:rFonts w:ascii="GHEA Grapalat" w:hAnsi="GHEA Grapalat" w:cs="Sylfaen"/>
                <w:bCs/>
                <w:sz w:val="20"/>
                <w:lang w:val="hy-AM"/>
              </w:rPr>
              <w:t xml:space="preserve"> 00144572</w:t>
            </w:r>
          </w:p>
          <w:p w:rsidR="0071271C" w:rsidRPr="00E476C6" w:rsidRDefault="0071271C" w:rsidP="00E476C6">
            <w:pPr>
              <w:widowControl w:val="0"/>
              <w:jc w:val="center"/>
              <w:rPr>
                <w:rFonts w:ascii="GHEA Grapalat" w:hAnsi="GHEA Grapalat" w:cs="Sylfaen"/>
                <w:bCs/>
                <w:sz w:val="20"/>
                <w:lang w:val="hy-AM"/>
              </w:rPr>
            </w:pPr>
          </w:p>
          <w:p w:rsidR="0071271C" w:rsidRPr="00E476C6" w:rsidRDefault="0071271C" w:rsidP="00E476C6">
            <w:pPr>
              <w:widowControl w:val="0"/>
              <w:jc w:val="center"/>
              <w:rPr>
                <w:rFonts w:ascii="GHEA Grapalat" w:hAnsi="GHEA Grapalat" w:cs="Sylfaen"/>
                <w:bCs/>
                <w:sz w:val="20"/>
              </w:rPr>
            </w:pPr>
            <w:r w:rsidRPr="00E476C6">
              <w:rPr>
                <w:rFonts w:ascii="GHEA Grapalat" w:hAnsi="GHEA Grapalat" w:cs="Sylfaen"/>
                <w:bCs/>
                <w:sz w:val="20"/>
                <w:lang w:val="hy-AM"/>
              </w:rPr>
              <w:t xml:space="preserve">        </w:t>
            </w:r>
            <w:r w:rsidRPr="00E476C6">
              <w:rPr>
                <w:rFonts w:ascii="GHEA Grapalat" w:hAnsi="GHEA Grapalat" w:cs="Sylfaen"/>
                <w:bCs/>
                <w:sz w:val="20"/>
              </w:rPr>
              <w:t>Директор</w:t>
            </w:r>
            <w:r w:rsidRPr="00E476C6">
              <w:rPr>
                <w:rFonts w:ascii="GHEA Grapalat" w:hAnsi="GHEA Grapalat" w:cs="Sylfaen"/>
                <w:bCs/>
                <w:sz w:val="20"/>
                <w:lang w:val="hy-AM"/>
              </w:rPr>
              <w:t xml:space="preserve"> ------------------------- </w:t>
            </w:r>
            <w:r w:rsidRPr="00E476C6">
              <w:rPr>
                <w:rFonts w:ascii="GHEA Grapalat" w:hAnsi="GHEA Grapalat" w:cs="Sylfaen"/>
                <w:bCs/>
                <w:sz w:val="20"/>
              </w:rPr>
              <w:t>К</w:t>
            </w:r>
            <w:r w:rsidRPr="00E476C6">
              <w:rPr>
                <w:rFonts w:ascii="GHEA Grapalat" w:hAnsi="GHEA Grapalat" w:cs="Sylfaen"/>
                <w:bCs/>
                <w:sz w:val="20"/>
                <w:lang w:val="hy-AM"/>
              </w:rPr>
              <w:t>.</w:t>
            </w:r>
            <w:r w:rsidRPr="00E476C6">
              <w:rPr>
                <w:rFonts w:ascii="GHEA Grapalat" w:hAnsi="GHEA Grapalat" w:cs="Sylfaen"/>
                <w:bCs/>
                <w:sz w:val="20"/>
              </w:rPr>
              <w:t xml:space="preserve"> Казаряан</w:t>
            </w:r>
          </w:p>
          <w:p w:rsidR="0071271C" w:rsidRPr="00E476C6" w:rsidRDefault="0071271C" w:rsidP="00E476C6">
            <w:pPr>
              <w:widowControl w:val="0"/>
              <w:jc w:val="center"/>
              <w:rPr>
                <w:rFonts w:ascii="GHEA Grapalat" w:hAnsi="GHEA Grapalat" w:cs="Sylfaen"/>
                <w:bCs/>
                <w:sz w:val="20"/>
                <w:vertAlign w:val="superscript"/>
                <w:lang w:val="hy-AM"/>
              </w:rPr>
            </w:pPr>
            <w:r w:rsidRPr="00E476C6">
              <w:rPr>
                <w:rFonts w:ascii="GHEA Grapalat" w:hAnsi="GHEA Grapalat" w:cs="Sylfaen"/>
                <w:bCs/>
                <w:sz w:val="20"/>
                <w:vertAlign w:val="superscript"/>
                <w:lang w:val="hy-AM"/>
              </w:rPr>
              <w:t>/подпись/</w:t>
            </w:r>
          </w:p>
          <w:p w:rsidR="0071271C" w:rsidRPr="00E476C6" w:rsidRDefault="0071271C" w:rsidP="00E476C6">
            <w:pPr>
              <w:widowControl w:val="0"/>
              <w:spacing w:after="160"/>
              <w:jc w:val="center"/>
              <w:rPr>
                <w:rFonts w:ascii="GHEA Grapalat" w:hAnsi="GHEA Grapalat"/>
                <w:sz w:val="20"/>
              </w:rPr>
            </w:pPr>
            <w:r w:rsidRPr="00E476C6">
              <w:rPr>
                <w:rFonts w:ascii="GHEA Grapalat" w:hAnsi="GHEA Grapalat" w:cs="Sylfaen"/>
                <w:bCs/>
                <w:sz w:val="20"/>
                <w:lang w:val="hy-AM"/>
              </w:rPr>
              <w:t>М. П.</w:t>
            </w:r>
          </w:p>
        </w:tc>
        <w:tc>
          <w:tcPr>
            <w:tcW w:w="760" w:type="dxa"/>
          </w:tcPr>
          <w:p w:rsidR="0071271C" w:rsidRPr="00E476C6" w:rsidRDefault="0071271C" w:rsidP="00E476C6">
            <w:pPr>
              <w:widowControl w:val="0"/>
              <w:spacing w:after="160"/>
              <w:jc w:val="center"/>
              <w:rPr>
                <w:rFonts w:ascii="GHEA Grapalat" w:hAnsi="GHEA Grapalat"/>
                <w:sz w:val="20"/>
              </w:rPr>
            </w:pPr>
          </w:p>
        </w:tc>
        <w:tc>
          <w:tcPr>
            <w:tcW w:w="4343" w:type="dxa"/>
          </w:tcPr>
          <w:p w:rsidR="0071271C" w:rsidRPr="00E476C6" w:rsidRDefault="0071271C" w:rsidP="00E476C6">
            <w:pPr>
              <w:widowControl w:val="0"/>
              <w:spacing w:after="160"/>
              <w:jc w:val="center"/>
              <w:rPr>
                <w:rFonts w:ascii="GHEA Grapalat" w:hAnsi="GHEA Grapalat" w:cs="Sylfaen"/>
                <w:b/>
                <w:bCs/>
                <w:sz w:val="20"/>
              </w:rPr>
            </w:pPr>
            <w:r w:rsidRPr="00E476C6">
              <w:rPr>
                <w:rFonts w:ascii="GHEA Grapalat" w:hAnsi="GHEA Grapalat"/>
                <w:b/>
                <w:sz w:val="20"/>
              </w:rPr>
              <w:t>ПРОДАВЕЦ</w:t>
            </w:r>
          </w:p>
          <w:p w:rsidR="0071271C" w:rsidRPr="00E476C6" w:rsidRDefault="0071271C" w:rsidP="00E476C6">
            <w:pPr>
              <w:widowControl w:val="0"/>
              <w:jc w:val="center"/>
              <w:rPr>
                <w:rFonts w:ascii="GHEA Grapalat" w:hAnsi="GHEA Grapalat"/>
                <w:sz w:val="20"/>
              </w:rPr>
            </w:pPr>
            <w:r w:rsidRPr="00E476C6">
              <w:rPr>
                <w:rFonts w:ascii="GHEA Grapalat" w:hAnsi="GHEA Grapalat"/>
                <w:sz w:val="20"/>
              </w:rPr>
              <w:t>______________________</w:t>
            </w:r>
          </w:p>
          <w:p w:rsidR="0071271C" w:rsidRPr="00E476C6" w:rsidRDefault="0071271C" w:rsidP="00E476C6">
            <w:pPr>
              <w:widowControl w:val="0"/>
              <w:spacing w:after="160"/>
              <w:jc w:val="center"/>
              <w:rPr>
                <w:rFonts w:ascii="GHEA Grapalat" w:hAnsi="GHEA Grapalat"/>
                <w:sz w:val="20"/>
                <w:szCs w:val="16"/>
              </w:rPr>
            </w:pPr>
            <w:r w:rsidRPr="00E476C6">
              <w:rPr>
                <w:rFonts w:ascii="GHEA Grapalat" w:hAnsi="GHEA Grapalat"/>
                <w:sz w:val="20"/>
                <w:szCs w:val="16"/>
              </w:rPr>
              <w:t>/подпись/</w:t>
            </w:r>
          </w:p>
          <w:p w:rsidR="0071271C" w:rsidRPr="00E476C6" w:rsidRDefault="0071271C" w:rsidP="00E476C6">
            <w:pPr>
              <w:widowControl w:val="0"/>
              <w:spacing w:after="160"/>
              <w:jc w:val="center"/>
              <w:rPr>
                <w:rFonts w:ascii="GHEA Grapalat" w:hAnsi="GHEA Grapalat"/>
                <w:sz w:val="20"/>
              </w:rPr>
            </w:pPr>
            <w:r w:rsidRPr="00E476C6">
              <w:rPr>
                <w:rFonts w:ascii="GHEA Grapalat" w:hAnsi="GHEA Grapalat"/>
                <w:sz w:val="20"/>
              </w:rPr>
              <w:t>М. П.</w:t>
            </w:r>
          </w:p>
        </w:tc>
      </w:tr>
    </w:tbl>
    <w:p w:rsidR="0071271C" w:rsidRPr="00E476C6" w:rsidRDefault="0071271C" w:rsidP="00E476C6">
      <w:pPr>
        <w:pStyle w:val="BodyTextIndent3"/>
        <w:widowControl w:val="0"/>
        <w:spacing w:line="240" w:lineRule="auto"/>
        <w:jc w:val="right"/>
        <w:rPr>
          <w:rFonts w:ascii="GHEA Grapalat" w:hAnsi="GHEA Grapalat"/>
          <w:b/>
          <w:szCs w:val="24"/>
        </w:rPr>
      </w:pPr>
    </w:p>
    <w:p w:rsidR="0071271C" w:rsidRPr="00E476C6" w:rsidRDefault="0071271C" w:rsidP="00E476C6">
      <w:pPr>
        <w:rPr>
          <w:rFonts w:ascii="GHEA Grapalat" w:hAnsi="GHEA Grapalat"/>
          <w:b/>
          <w:sz w:val="20"/>
        </w:rPr>
      </w:pPr>
      <w:r w:rsidRPr="00E476C6">
        <w:rPr>
          <w:rFonts w:ascii="GHEA Grapalat" w:hAnsi="GHEA Grapalat"/>
          <w:b/>
        </w:rPr>
        <w:br w:type="page"/>
      </w:r>
    </w:p>
    <w:p w:rsidR="00071D1C" w:rsidRPr="00E476C6" w:rsidRDefault="00071D1C" w:rsidP="00E476C6">
      <w:pPr>
        <w:pStyle w:val="BodyTextIndent3"/>
        <w:widowControl w:val="0"/>
        <w:spacing w:line="240" w:lineRule="auto"/>
        <w:jc w:val="right"/>
        <w:rPr>
          <w:rFonts w:ascii="GHEA Grapalat" w:hAnsi="GHEA Grapalat"/>
          <w:b/>
          <w:szCs w:val="24"/>
        </w:rPr>
      </w:pPr>
      <w:r w:rsidRPr="00E476C6">
        <w:rPr>
          <w:rFonts w:ascii="GHEA Grapalat" w:hAnsi="GHEA Grapalat"/>
          <w:b/>
          <w:szCs w:val="24"/>
        </w:rPr>
        <w:lastRenderedPageBreak/>
        <w:t>Приложение № 3</w:t>
      </w:r>
    </w:p>
    <w:p w:rsidR="00071D1C" w:rsidRPr="00E476C6" w:rsidRDefault="00071D1C" w:rsidP="00E476C6">
      <w:pPr>
        <w:pStyle w:val="BodyTextIndent3"/>
        <w:widowControl w:val="0"/>
        <w:spacing w:line="240" w:lineRule="auto"/>
        <w:jc w:val="right"/>
        <w:rPr>
          <w:rFonts w:ascii="GHEA Grapalat" w:hAnsi="GHEA Grapalat"/>
          <w:b/>
          <w:szCs w:val="24"/>
        </w:rPr>
      </w:pPr>
      <w:r w:rsidRPr="00E476C6">
        <w:rPr>
          <w:rFonts w:ascii="GHEA Grapalat" w:hAnsi="GHEA Grapalat"/>
          <w:b/>
          <w:szCs w:val="24"/>
        </w:rPr>
        <w:t xml:space="preserve">к Договору под кодом </w:t>
      </w:r>
      <w:r w:rsidR="00E67FD5" w:rsidRPr="00E476C6">
        <w:rPr>
          <w:rFonts w:ascii="GHEA Grapalat" w:hAnsi="GHEA Grapalat"/>
          <w:b/>
          <w:szCs w:val="24"/>
        </w:rPr>
        <w:br/>
      </w:r>
      <w:r w:rsidR="00AE531D" w:rsidRPr="00E476C6">
        <w:rPr>
          <w:rFonts w:ascii="GHEA Grapalat" w:hAnsi="GHEA Grapalat"/>
          <w:b/>
          <w:szCs w:val="24"/>
        </w:rPr>
        <w:t>ԿԴՄՀՀ-ԲՄԱՊՁԲ-22/3</w:t>
      </w:r>
      <w:r w:rsidR="00FC77B5" w:rsidRPr="00E476C6">
        <w:rPr>
          <w:rFonts w:ascii="GHEA Grapalat" w:hAnsi="GHEA Grapalat"/>
          <w:b/>
          <w:szCs w:val="24"/>
          <w:lang w:val="en-US"/>
        </w:rPr>
        <w:t>-1</w:t>
      </w:r>
      <w:r w:rsidR="00240B61" w:rsidRPr="00E476C6">
        <w:rPr>
          <w:rFonts w:ascii="GHEA Grapalat" w:hAnsi="GHEA Grapalat"/>
          <w:b/>
          <w:szCs w:val="24"/>
        </w:rPr>
        <w:t xml:space="preserve"> </w:t>
      </w:r>
      <w:r w:rsidRPr="00E476C6">
        <w:rPr>
          <w:rFonts w:ascii="GHEA Grapalat" w:hAnsi="GHEA Grapalat"/>
          <w:b/>
          <w:szCs w:val="24"/>
        </w:rPr>
        <w:t xml:space="preserve">заключенному </w:t>
      </w:r>
      <w:r w:rsidR="006132ED" w:rsidRPr="00E476C6">
        <w:rPr>
          <w:rFonts w:ascii="GHEA Grapalat" w:hAnsi="GHEA Grapalat"/>
          <w:b/>
          <w:szCs w:val="24"/>
        </w:rPr>
        <w:t>"</w:t>
      </w:r>
      <w:r w:rsidR="00D52566" w:rsidRPr="00E476C6">
        <w:rPr>
          <w:rFonts w:ascii="GHEA Grapalat" w:hAnsi="GHEA Grapalat"/>
          <w:b/>
          <w:szCs w:val="24"/>
        </w:rPr>
        <w:tab/>
      </w:r>
      <w:r w:rsidR="006132ED" w:rsidRPr="00E476C6">
        <w:rPr>
          <w:rFonts w:ascii="GHEA Grapalat" w:hAnsi="GHEA Grapalat"/>
          <w:b/>
          <w:szCs w:val="24"/>
        </w:rPr>
        <w:t>"</w:t>
      </w:r>
      <w:r w:rsidR="00D52566" w:rsidRPr="00E476C6">
        <w:rPr>
          <w:rFonts w:ascii="GHEA Grapalat" w:hAnsi="GHEA Grapalat"/>
          <w:b/>
          <w:szCs w:val="24"/>
        </w:rPr>
        <w:tab/>
      </w:r>
      <w:r w:rsidRPr="00E476C6">
        <w:rPr>
          <w:rFonts w:ascii="GHEA Grapalat" w:hAnsi="GHEA Grapalat"/>
          <w:b/>
          <w:szCs w:val="24"/>
        </w:rPr>
        <w:t>20</w:t>
      </w:r>
      <w:r w:rsidR="00D52566" w:rsidRPr="00E476C6">
        <w:rPr>
          <w:rFonts w:ascii="GHEA Grapalat" w:hAnsi="GHEA Grapalat"/>
          <w:b/>
          <w:szCs w:val="24"/>
        </w:rPr>
        <w:tab/>
      </w:r>
      <w:r w:rsidRPr="00E476C6">
        <w:rPr>
          <w:rFonts w:ascii="GHEA Grapalat" w:hAnsi="GHEA Grapalat"/>
          <w:b/>
          <w:szCs w:val="24"/>
        </w:rPr>
        <w:t>г.</w:t>
      </w:r>
    </w:p>
    <w:p w:rsidR="00BB7BB1" w:rsidRPr="00E476C6" w:rsidRDefault="00BB7BB1" w:rsidP="00E476C6">
      <w:pPr>
        <w:pStyle w:val="BodyTextIndent3"/>
        <w:widowControl w:val="0"/>
        <w:spacing w:line="240" w:lineRule="auto"/>
        <w:jc w:val="right"/>
        <w:rPr>
          <w:rFonts w:ascii="GHEA Grapalat" w:hAnsi="GHEA Grapalat"/>
          <w:b/>
          <w:szCs w:val="24"/>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A294D" w:rsidRPr="00E476C6" w:rsidTr="007A2020">
        <w:trPr>
          <w:tblCellSpacing w:w="7" w:type="dxa"/>
          <w:jc w:val="center"/>
        </w:trPr>
        <w:tc>
          <w:tcPr>
            <w:tcW w:w="0" w:type="auto"/>
            <w:vAlign w:val="center"/>
          </w:tcPr>
          <w:p w:rsidR="0038400D" w:rsidRPr="00E476C6" w:rsidRDefault="00EB713D" w:rsidP="00E476C6">
            <w:pPr>
              <w:widowControl w:val="0"/>
              <w:jc w:val="center"/>
              <w:rPr>
                <w:rFonts w:ascii="GHEA Grapalat" w:hAnsi="GHEA Grapalat"/>
                <w:iCs/>
                <w:sz w:val="22"/>
              </w:rPr>
            </w:pPr>
            <w:r w:rsidRPr="00E476C6">
              <w:rPr>
                <w:rFonts w:ascii="GHEA Grapalat" w:hAnsi="GHEA Grapalat"/>
                <w:sz w:val="22"/>
              </w:rPr>
              <w:t xml:space="preserve">Сторона договора </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______________________</w:t>
            </w:r>
            <w:r w:rsidR="00E67FD5" w:rsidRPr="00E476C6">
              <w:rPr>
                <w:rFonts w:ascii="GHEA Grapalat" w:hAnsi="GHEA Grapalat"/>
                <w:sz w:val="22"/>
              </w:rPr>
              <w:t>___</w:t>
            </w:r>
            <w:r w:rsidRPr="00E476C6">
              <w:rPr>
                <w:rFonts w:ascii="GHEA Grapalat" w:hAnsi="GHEA Grapalat"/>
                <w:sz w:val="22"/>
              </w:rPr>
              <w:t>_</w:t>
            </w:r>
            <w:r w:rsidR="00E67FD5" w:rsidRPr="00E476C6">
              <w:rPr>
                <w:rFonts w:ascii="GHEA Grapalat" w:hAnsi="GHEA Grapalat"/>
                <w:sz w:val="22"/>
              </w:rPr>
              <w:t>_</w:t>
            </w:r>
            <w:r w:rsidRPr="00E476C6">
              <w:rPr>
                <w:rFonts w:ascii="GHEA Grapalat" w:hAnsi="GHEA Grapalat"/>
                <w:sz w:val="22"/>
              </w:rPr>
              <w:t>____</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_______________</w:t>
            </w:r>
            <w:r w:rsidR="00E67FD5" w:rsidRPr="00E476C6">
              <w:rPr>
                <w:rFonts w:ascii="GHEA Grapalat" w:hAnsi="GHEA Grapalat"/>
                <w:sz w:val="22"/>
              </w:rPr>
              <w:t>__</w:t>
            </w:r>
            <w:r w:rsidRPr="00E476C6">
              <w:rPr>
                <w:rFonts w:ascii="GHEA Grapalat" w:hAnsi="GHEA Grapalat"/>
                <w:sz w:val="22"/>
              </w:rPr>
              <w:t>_______</w:t>
            </w:r>
            <w:r w:rsidR="00E67FD5" w:rsidRPr="00E476C6">
              <w:rPr>
                <w:rFonts w:ascii="GHEA Grapalat" w:hAnsi="GHEA Grapalat"/>
                <w:sz w:val="22"/>
              </w:rPr>
              <w:t>_</w:t>
            </w:r>
            <w:r w:rsidRPr="00E476C6">
              <w:rPr>
                <w:rFonts w:ascii="GHEA Grapalat" w:hAnsi="GHEA Grapalat"/>
                <w:sz w:val="22"/>
              </w:rPr>
              <w:t>___</w:t>
            </w:r>
            <w:r w:rsidR="00E67FD5" w:rsidRPr="00E476C6">
              <w:rPr>
                <w:rFonts w:ascii="GHEA Grapalat" w:hAnsi="GHEA Grapalat"/>
                <w:sz w:val="22"/>
              </w:rPr>
              <w:t>_</w:t>
            </w:r>
            <w:r w:rsidRPr="00E476C6">
              <w:rPr>
                <w:rFonts w:ascii="GHEA Grapalat" w:hAnsi="GHEA Grapalat"/>
                <w:sz w:val="22"/>
              </w:rPr>
              <w:t>__</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место нахождения ____________</w:t>
            </w:r>
            <w:r w:rsidR="00E67FD5" w:rsidRPr="00E476C6">
              <w:rPr>
                <w:rFonts w:ascii="GHEA Grapalat" w:hAnsi="GHEA Grapalat"/>
                <w:sz w:val="22"/>
              </w:rPr>
              <w:t>_</w:t>
            </w:r>
            <w:r w:rsidRPr="00E476C6">
              <w:rPr>
                <w:rFonts w:ascii="GHEA Grapalat" w:hAnsi="GHEA Grapalat"/>
                <w:sz w:val="22"/>
              </w:rPr>
              <w:t>__</w:t>
            </w:r>
          </w:p>
          <w:p w:rsidR="0038400D" w:rsidRPr="00E476C6" w:rsidRDefault="00E67FD5" w:rsidP="00E476C6">
            <w:pPr>
              <w:widowControl w:val="0"/>
              <w:jc w:val="center"/>
              <w:rPr>
                <w:rFonts w:ascii="GHEA Grapalat" w:hAnsi="GHEA Grapalat"/>
                <w:iCs/>
                <w:sz w:val="22"/>
              </w:rPr>
            </w:pPr>
            <w:r w:rsidRPr="00E476C6">
              <w:rPr>
                <w:rFonts w:ascii="GHEA Grapalat" w:hAnsi="GHEA Grapalat"/>
                <w:sz w:val="22"/>
              </w:rPr>
              <w:t>Р/С____________________________</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УНН______________________</w:t>
            </w:r>
            <w:r w:rsidR="00E67FD5" w:rsidRPr="00E476C6">
              <w:rPr>
                <w:rFonts w:ascii="GHEA Grapalat" w:hAnsi="GHEA Grapalat"/>
                <w:sz w:val="22"/>
              </w:rPr>
              <w:t>____</w:t>
            </w:r>
            <w:r w:rsidRPr="00E476C6">
              <w:rPr>
                <w:rFonts w:ascii="GHEA Grapalat" w:hAnsi="GHEA Grapalat"/>
                <w:sz w:val="22"/>
              </w:rPr>
              <w:t>_</w:t>
            </w:r>
          </w:p>
        </w:tc>
        <w:tc>
          <w:tcPr>
            <w:tcW w:w="0" w:type="auto"/>
            <w:vAlign w:val="center"/>
          </w:tcPr>
          <w:p w:rsidR="0038400D" w:rsidRPr="00E476C6" w:rsidRDefault="00E67FD5" w:rsidP="00E476C6">
            <w:pPr>
              <w:widowControl w:val="0"/>
              <w:jc w:val="center"/>
              <w:rPr>
                <w:rFonts w:ascii="GHEA Grapalat" w:hAnsi="GHEA Grapalat"/>
                <w:iCs/>
                <w:sz w:val="22"/>
              </w:rPr>
            </w:pPr>
            <w:r w:rsidRPr="00E476C6">
              <w:rPr>
                <w:rFonts w:ascii="GHEA Grapalat" w:hAnsi="GHEA Grapalat"/>
                <w:sz w:val="22"/>
              </w:rPr>
              <w:t xml:space="preserve">Заказчик </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_____________________</w:t>
            </w:r>
            <w:r w:rsidR="00E67FD5" w:rsidRPr="00E476C6">
              <w:rPr>
                <w:rFonts w:ascii="GHEA Grapalat" w:hAnsi="GHEA Grapalat"/>
                <w:sz w:val="22"/>
              </w:rPr>
              <w:t>_____</w:t>
            </w:r>
            <w:r w:rsidRPr="00E476C6">
              <w:rPr>
                <w:rFonts w:ascii="GHEA Grapalat" w:hAnsi="GHEA Grapalat"/>
                <w:sz w:val="22"/>
              </w:rPr>
              <w:t>________</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_____________________</w:t>
            </w:r>
            <w:r w:rsidR="00E67FD5" w:rsidRPr="00E476C6">
              <w:rPr>
                <w:rFonts w:ascii="GHEA Grapalat" w:hAnsi="GHEA Grapalat"/>
                <w:sz w:val="22"/>
              </w:rPr>
              <w:t>_____</w:t>
            </w:r>
            <w:r w:rsidRPr="00E476C6">
              <w:rPr>
                <w:rFonts w:ascii="GHEA Grapalat" w:hAnsi="GHEA Grapalat"/>
                <w:sz w:val="22"/>
              </w:rPr>
              <w:t>________</w:t>
            </w:r>
          </w:p>
          <w:p w:rsidR="0038400D" w:rsidRPr="00E476C6" w:rsidRDefault="00E67FD5" w:rsidP="00E476C6">
            <w:pPr>
              <w:widowControl w:val="0"/>
              <w:jc w:val="center"/>
              <w:rPr>
                <w:rFonts w:ascii="GHEA Grapalat" w:hAnsi="GHEA Grapalat"/>
                <w:iCs/>
                <w:sz w:val="22"/>
              </w:rPr>
            </w:pPr>
            <w:r w:rsidRPr="00E476C6">
              <w:rPr>
                <w:rFonts w:ascii="GHEA Grapalat" w:hAnsi="GHEA Grapalat"/>
                <w:sz w:val="22"/>
              </w:rPr>
              <w:t xml:space="preserve">место нахождения </w:t>
            </w:r>
            <w:r w:rsidR="0038400D" w:rsidRPr="00E476C6">
              <w:rPr>
                <w:rFonts w:ascii="GHEA Grapalat" w:hAnsi="GHEA Grapalat"/>
                <w:sz w:val="22"/>
              </w:rPr>
              <w:t>_________________</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Р/С________________________</w:t>
            </w:r>
            <w:r w:rsidR="00E67FD5" w:rsidRPr="00E476C6">
              <w:rPr>
                <w:rFonts w:ascii="GHEA Grapalat" w:hAnsi="GHEA Grapalat"/>
                <w:sz w:val="22"/>
              </w:rPr>
              <w:t>___</w:t>
            </w:r>
            <w:r w:rsidRPr="00E476C6">
              <w:rPr>
                <w:rFonts w:ascii="GHEA Grapalat" w:hAnsi="GHEA Grapalat"/>
                <w:sz w:val="22"/>
              </w:rPr>
              <w:t>____</w:t>
            </w:r>
          </w:p>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УНН______________________</w:t>
            </w:r>
            <w:r w:rsidR="00E67FD5" w:rsidRPr="00E476C6">
              <w:rPr>
                <w:rFonts w:ascii="GHEA Grapalat" w:hAnsi="GHEA Grapalat"/>
                <w:sz w:val="22"/>
              </w:rPr>
              <w:t>___</w:t>
            </w:r>
            <w:r w:rsidRPr="00E476C6">
              <w:rPr>
                <w:rFonts w:ascii="GHEA Grapalat" w:hAnsi="GHEA Grapalat"/>
                <w:sz w:val="22"/>
              </w:rPr>
              <w:t>_____</w:t>
            </w:r>
          </w:p>
        </w:tc>
      </w:tr>
    </w:tbl>
    <w:p w:rsidR="0010047A" w:rsidRPr="00E476C6" w:rsidRDefault="0010047A" w:rsidP="00E476C6">
      <w:pPr>
        <w:widowControl w:val="0"/>
        <w:spacing w:after="160"/>
        <w:ind w:left="567" w:right="467"/>
        <w:jc w:val="center"/>
        <w:rPr>
          <w:rFonts w:ascii="GHEA Grapalat" w:hAnsi="GHEA Grapalat"/>
          <w:b/>
          <w:sz w:val="22"/>
        </w:rPr>
      </w:pPr>
    </w:p>
    <w:p w:rsidR="0038400D" w:rsidRPr="00E476C6" w:rsidRDefault="0038400D" w:rsidP="00E476C6">
      <w:pPr>
        <w:widowControl w:val="0"/>
        <w:spacing w:after="160"/>
        <w:ind w:left="567" w:right="467"/>
        <w:jc w:val="center"/>
        <w:rPr>
          <w:rFonts w:ascii="GHEA Grapalat" w:hAnsi="GHEA Grapalat"/>
          <w:iCs/>
          <w:sz w:val="22"/>
        </w:rPr>
      </w:pPr>
      <w:r w:rsidRPr="00E476C6">
        <w:rPr>
          <w:rFonts w:ascii="GHEA Grapalat" w:hAnsi="GHEA Grapalat"/>
          <w:b/>
          <w:sz w:val="22"/>
        </w:rPr>
        <w:t>АКТ №</w:t>
      </w:r>
    </w:p>
    <w:p w:rsidR="0038400D" w:rsidRPr="00E476C6" w:rsidRDefault="0038400D" w:rsidP="00E476C6">
      <w:pPr>
        <w:widowControl w:val="0"/>
        <w:spacing w:after="160"/>
        <w:ind w:left="567" w:right="467"/>
        <w:jc w:val="center"/>
        <w:rPr>
          <w:rFonts w:ascii="GHEA Grapalat" w:hAnsi="GHEA Grapalat"/>
          <w:b/>
          <w:bCs/>
          <w:iCs/>
          <w:sz w:val="22"/>
        </w:rPr>
      </w:pPr>
      <w:r w:rsidRPr="00E476C6">
        <w:rPr>
          <w:rFonts w:ascii="GHEA Grapalat" w:hAnsi="GHEA Grapalat"/>
          <w:b/>
          <w:sz w:val="22"/>
        </w:rPr>
        <w:t xml:space="preserve">ПРИЕМА-ПЕРЕДАЧИ РЕЗУЛЬТАТОВ </w:t>
      </w:r>
      <w:r w:rsidR="00AB4EAB" w:rsidRPr="00E476C6">
        <w:rPr>
          <w:rFonts w:ascii="GHEA Grapalat" w:hAnsi="GHEA Grapalat"/>
          <w:b/>
          <w:sz w:val="22"/>
        </w:rPr>
        <w:br/>
      </w:r>
      <w:r w:rsidRPr="00E476C6">
        <w:rPr>
          <w:rFonts w:ascii="GHEA Grapalat" w:hAnsi="GHEA Grapalat"/>
          <w:b/>
          <w:sz w:val="22"/>
        </w:rPr>
        <w:t>ИСПОЛНЕНИЯ ДОГОВОРАИЛИ ЕГО ЧАСТИ</w:t>
      </w:r>
    </w:p>
    <w:p w:rsidR="0038400D" w:rsidRPr="00E476C6" w:rsidRDefault="0038400D" w:rsidP="00E476C6">
      <w:pPr>
        <w:pStyle w:val="BodyTextIndent"/>
        <w:widowControl w:val="0"/>
        <w:tabs>
          <w:tab w:val="left" w:pos="1134"/>
          <w:tab w:val="left" w:pos="1843"/>
        </w:tabs>
        <w:spacing w:after="160" w:line="240" w:lineRule="auto"/>
        <w:ind w:firstLine="540"/>
        <w:rPr>
          <w:rFonts w:ascii="GHEA Grapalat" w:hAnsi="GHEA Grapalat"/>
          <w:iCs/>
          <w:sz w:val="22"/>
          <w:szCs w:val="24"/>
        </w:rPr>
      </w:pPr>
      <w:r w:rsidRPr="00E476C6">
        <w:rPr>
          <w:rFonts w:ascii="GHEA Grapalat" w:hAnsi="GHEA Grapalat"/>
          <w:sz w:val="22"/>
          <w:szCs w:val="24"/>
        </w:rPr>
        <w:t>"</w:t>
      </w:r>
      <w:r w:rsidR="00D52566" w:rsidRPr="00E476C6">
        <w:rPr>
          <w:rFonts w:ascii="GHEA Grapalat" w:hAnsi="GHEA Grapalat"/>
          <w:sz w:val="22"/>
          <w:szCs w:val="24"/>
        </w:rPr>
        <w:tab/>
      </w:r>
      <w:r w:rsidRPr="00E476C6">
        <w:rPr>
          <w:rFonts w:ascii="GHEA Grapalat" w:hAnsi="GHEA Grapalat"/>
          <w:sz w:val="22"/>
          <w:szCs w:val="24"/>
        </w:rPr>
        <w:t>" "</w:t>
      </w:r>
      <w:r w:rsidR="00D52566" w:rsidRPr="00E476C6">
        <w:rPr>
          <w:rFonts w:ascii="GHEA Grapalat" w:hAnsi="GHEA Grapalat"/>
          <w:sz w:val="22"/>
          <w:szCs w:val="24"/>
        </w:rPr>
        <w:tab/>
      </w:r>
      <w:r w:rsidRPr="00E476C6">
        <w:rPr>
          <w:rFonts w:ascii="GHEA Grapalat" w:hAnsi="GHEA Grapalat"/>
          <w:sz w:val="22"/>
          <w:szCs w:val="24"/>
        </w:rPr>
        <w:t>"</w:t>
      </w:r>
      <w:r w:rsidR="00AA7117" w:rsidRPr="00E476C6">
        <w:rPr>
          <w:rFonts w:ascii="GHEA Grapalat" w:hAnsi="GHEA Grapalat"/>
          <w:sz w:val="22"/>
          <w:szCs w:val="24"/>
        </w:rPr>
        <w:t xml:space="preserve"> </w:t>
      </w:r>
      <w:r w:rsidRPr="00E476C6">
        <w:rPr>
          <w:rFonts w:ascii="GHEA Grapalat" w:hAnsi="GHEA Grapalat"/>
          <w:sz w:val="22"/>
          <w:szCs w:val="24"/>
        </w:rPr>
        <w:t>20</w:t>
      </w:r>
      <w:r w:rsidR="00D52566" w:rsidRPr="00E476C6">
        <w:rPr>
          <w:rFonts w:ascii="GHEA Grapalat" w:hAnsi="GHEA Grapalat"/>
          <w:sz w:val="22"/>
          <w:szCs w:val="24"/>
        </w:rPr>
        <w:tab/>
      </w:r>
      <w:r w:rsidRPr="00E476C6">
        <w:rPr>
          <w:rFonts w:ascii="GHEA Grapalat" w:hAnsi="GHEA Grapalat"/>
          <w:sz w:val="22"/>
          <w:szCs w:val="24"/>
        </w:rPr>
        <w:t>г.</w:t>
      </w:r>
    </w:p>
    <w:p w:rsidR="0038400D" w:rsidRPr="00E476C6" w:rsidRDefault="0038400D" w:rsidP="00E476C6">
      <w:pPr>
        <w:pStyle w:val="NormalWeb"/>
        <w:widowControl w:val="0"/>
        <w:spacing w:before="0" w:beforeAutospacing="0" w:after="160" w:afterAutospacing="0"/>
        <w:rPr>
          <w:rFonts w:ascii="GHEA Grapalat" w:hAnsi="GHEA Grapalat"/>
          <w:sz w:val="22"/>
        </w:rPr>
      </w:pPr>
      <w:r w:rsidRPr="00E476C6">
        <w:rPr>
          <w:rFonts w:ascii="GHEA Grapalat" w:hAnsi="GHEA Grapalat"/>
          <w:sz w:val="22"/>
        </w:rPr>
        <w:t>Наименование договора (далее — Договор)</w:t>
      </w:r>
      <w:r w:rsidR="00F71F29" w:rsidRPr="00E476C6">
        <w:rPr>
          <w:rFonts w:ascii="GHEA Grapalat" w:hAnsi="GHEA Grapalat"/>
          <w:sz w:val="22"/>
        </w:rPr>
        <w:t xml:space="preserve"> </w:t>
      </w:r>
      <w:r w:rsidR="00196F14" w:rsidRPr="00E476C6">
        <w:rPr>
          <w:rFonts w:ascii="GHEA Grapalat" w:hAnsi="GHEA Grapalat"/>
          <w:sz w:val="22"/>
        </w:rPr>
        <w:t>_</w:t>
      </w:r>
      <w:r w:rsidR="00F71F29" w:rsidRPr="00E476C6">
        <w:rPr>
          <w:rFonts w:ascii="GHEA Grapalat" w:hAnsi="GHEA Grapalat"/>
          <w:sz w:val="22"/>
        </w:rPr>
        <w:t>_______</w:t>
      </w:r>
      <w:r w:rsidR="00196F14" w:rsidRPr="00E476C6">
        <w:rPr>
          <w:rFonts w:ascii="GHEA Grapalat" w:hAnsi="GHEA Grapalat"/>
          <w:sz w:val="22"/>
        </w:rPr>
        <w:t>_</w:t>
      </w:r>
      <w:r w:rsidR="00F71F29" w:rsidRPr="00E476C6">
        <w:rPr>
          <w:rFonts w:ascii="GHEA Grapalat" w:hAnsi="GHEA Grapalat"/>
          <w:sz w:val="22"/>
        </w:rPr>
        <w:t>__</w:t>
      </w:r>
      <w:r w:rsidR="00196F14" w:rsidRPr="00E476C6">
        <w:rPr>
          <w:rFonts w:ascii="GHEA Grapalat" w:hAnsi="GHEA Grapalat"/>
          <w:sz w:val="22"/>
        </w:rPr>
        <w:t>_____</w:t>
      </w:r>
      <w:r w:rsidRPr="00E476C6">
        <w:rPr>
          <w:rFonts w:ascii="GHEA Grapalat" w:hAnsi="GHEA Grapalat"/>
          <w:sz w:val="22"/>
        </w:rPr>
        <w:t>__________________</w:t>
      </w:r>
    </w:p>
    <w:p w:rsidR="0038400D" w:rsidRPr="00E476C6" w:rsidRDefault="0038400D" w:rsidP="00E476C6">
      <w:pPr>
        <w:pStyle w:val="NormalWeb"/>
        <w:widowControl w:val="0"/>
        <w:spacing w:before="0" w:beforeAutospacing="0" w:after="160" w:afterAutospacing="0"/>
        <w:rPr>
          <w:rFonts w:ascii="GHEA Grapalat" w:hAnsi="GHEA Grapalat"/>
          <w:sz w:val="22"/>
        </w:rPr>
      </w:pPr>
      <w:r w:rsidRPr="00E476C6">
        <w:rPr>
          <w:rFonts w:ascii="GHEA Grapalat" w:hAnsi="GHEA Grapalat"/>
          <w:sz w:val="22"/>
        </w:rPr>
        <w:t>Дата заключения Договора "___</w:t>
      </w:r>
      <w:r w:rsidR="00196F14" w:rsidRPr="00E476C6">
        <w:rPr>
          <w:rFonts w:ascii="GHEA Grapalat" w:hAnsi="GHEA Grapalat"/>
          <w:sz w:val="22"/>
        </w:rPr>
        <w:t>___</w:t>
      </w:r>
      <w:r w:rsidR="00F71F29" w:rsidRPr="00E476C6">
        <w:rPr>
          <w:rFonts w:ascii="GHEA Grapalat" w:hAnsi="GHEA Grapalat"/>
          <w:sz w:val="22"/>
        </w:rPr>
        <w:t>___</w:t>
      </w:r>
      <w:r w:rsidRPr="00E476C6">
        <w:rPr>
          <w:rFonts w:ascii="GHEA Grapalat" w:hAnsi="GHEA Grapalat"/>
          <w:sz w:val="22"/>
        </w:rPr>
        <w:t>_" "______</w:t>
      </w:r>
      <w:r w:rsidR="00196F14" w:rsidRPr="00E476C6">
        <w:rPr>
          <w:rFonts w:ascii="GHEA Grapalat" w:hAnsi="GHEA Grapalat"/>
          <w:sz w:val="22"/>
        </w:rPr>
        <w:t>_______</w:t>
      </w:r>
      <w:r w:rsidRPr="00E476C6">
        <w:rPr>
          <w:rFonts w:ascii="GHEA Grapalat" w:hAnsi="GHEA Grapalat"/>
          <w:sz w:val="22"/>
        </w:rPr>
        <w:t xml:space="preserve">__________" 20 </w:t>
      </w:r>
      <w:r w:rsidR="00196F14" w:rsidRPr="00E476C6">
        <w:rPr>
          <w:rFonts w:ascii="GHEA Grapalat" w:hAnsi="GHEA Grapalat"/>
          <w:sz w:val="22"/>
        </w:rPr>
        <w:t>___</w:t>
      </w:r>
      <w:r w:rsidR="00F71F29" w:rsidRPr="00E476C6">
        <w:rPr>
          <w:rFonts w:ascii="GHEA Grapalat" w:hAnsi="GHEA Grapalat"/>
          <w:sz w:val="22"/>
        </w:rPr>
        <w:t>___</w:t>
      </w:r>
      <w:r w:rsidRPr="00E476C6">
        <w:rPr>
          <w:rFonts w:ascii="GHEA Grapalat" w:hAnsi="GHEA Grapalat"/>
          <w:sz w:val="22"/>
        </w:rPr>
        <w:t xml:space="preserve"> г.</w:t>
      </w:r>
    </w:p>
    <w:p w:rsidR="0038400D" w:rsidRPr="00E476C6" w:rsidRDefault="0038400D" w:rsidP="00E476C6">
      <w:pPr>
        <w:pStyle w:val="NormalWeb"/>
        <w:widowControl w:val="0"/>
        <w:spacing w:before="0" w:beforeAutospacing="0" w:after="160" w:afterAutospacing="0"/>
        <w:rPr>
          <w:rFonts w:ascii="GHEA Grapalat" w:hAnsi="GHEA Grapalat"/>
          <w:sz w:val="22"/>
        </w:rPr>
      </w:pPr>
      <w:r w:rsidRPr="00E476C6">
        <w:rPr>
          <w:rFonts w:ascii="GHEA Grapalat" w:hAnsi="GHEA Grapalat"/>
          <w:sz w:val="22"/>
        </w:rPr>
        <w:t>Номер Договора ____</w:t>
      </w:r>
      <w:r w:rsidR="00196F14" w:rsidRPr="00E476C6">
        <w:rPr>
          <w:rFonts w:ascii="GHEA Grapalat" w:hAnsi="GHEA Grapalat"/>
          <w:sz w:val="22"/>
        </w:rPr>
        <w:t>_____________</w:t>
      </w:r>
      <w:r w:rsidR="00F71F29" w:rsidRPr="00E476C6">
        <w:rPr>
          <w:rFonts w:ascii="GHEA Grapalat" w:hAnsi="GHEA Grapalat"/>
          <w:sz w:val="22"/>
        </w:rPr>
        <w:t>___________________________________</w:t>
      </w:r>
      <w:r w:rsidRPr="00E476C6">
        <w:rPr>
          <w:rFonts w:ascii="GHEA Grapalat" w:hAnsi="GHEA Grapalat"/>
          <w:sz w:val="22"/>
        </w:rPr>
        <w:t>______</w:t>
      </w:r>
    </w:p>
    <w:p w:rsidR="00E409D9" w:rsidRPr="00E476C6" w:rsidRDefault="0038400D" w:rsidP="00E476C6">
      <w:pPr>
        <w:widowControl w:val="0"/>
        <w:tabs>
          <w:tab w:val="left" w:pos="5954"/>
          <w:tab w:val="left" w:pos="6663"/>
          <w:tab w:val="left" w:pos="7513"/>
        </w:tabs>
        <w:jc w:val="both"/>
        <w:rPr>
          <w:rFonts w:ascii="GHEA Grapalat" w:hAnsi="GHEA Grapalat"/>
          <w:sz w:val="22"/>
        </w:rPr>
      </w:pPr>
      <w:r w:rsidRPr="00E476C6">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E476C6">
        <w:rPr>
          <w:rFonts w:ascii="GHEA Grapalat" w:hAnsi="GHEA Grapalat"/>
          <w:sz w:val="22"/>
        </w:rPr>
        <w:t>_____</w:t>
      </w:r>
      <w:r w:rsidRPr="00E476C6">
        <w:rPr>
          <w:rFonts w:ascii="GHEA Grapalat" w:hAnsi="GHEA Grapalat"/>
          <w:sz w:val="22"/>
        </w:rPr>
        <w:t>_ , выписанный "</w:t>
      </w:r>
      <w:r w:rsidR="00D52566" w:rsidRPr="00E476C6">
        <w:rPr>
          <w:rFonts w:ascii="GHEA Grapalat" w:hAnsi="GHEA Grapalat"/>
          <w:sz w:val="22"/>
        </w:rPr>
        <w:tab/>
      </w:r>
      <w:r w:rsidRPr="00E476C6">
        <w:rPr>
          <w:rFonts w:ascii="GHEA Grapalat" w:hAnsi="GHEA Grapalat"/>
          <w:sz w:val="22"/>
        </w:rPr>
        <w:t>"</w:t>
      </w:r>
      <w:r w:rsidR="00AA7117" w:rsidRPr="00E476C6">
        <w:rPr>
          <w:rFonts w:ascii="GHEA Grapalat" w:hAnsi="GHEA Grapalat"/>
          <w:sz w:val="22"/>
        </w:rPr>
        <w:t xml:space="preserve"> </w:t>
      </w:r>
      <w:r w:rsidRPr="00E476C6">
        <w:rPr>
          <w:rFonts w:ascii="GHEA Grapalat" w:hAnsi="GHEA Grapalat"/>
          <w:sz w:val="22"/>
        </w:rPr>
        <w:t>"</w:t>
      </w:r>
      <w:r w:rsidR="00D52566" w:rsidRPr="00E476C6">
        <w:rPr>
          <w:rFonts w:ascii="GHEA Grapalat" w:hAnsi="GHEA Grapalat"/>
          <w:sz w:val="22"/>
        </w:rPr>
        <w:tab/>
      </w:r>
      <w:r w:rsidR="00AB4EAB" w:rsidRPr="00E476C6">
        <w:rPr>
          <w:rFonts w:ascii="GHEA Grapalat" w:hAnsi="GHEA Grapalat"/>
          <w:sz w:val="22"/>
        </w:rPr>
        <w:t>"</w:t>
      </w:r>
      <w:r w:rsidRPr="00E476C6">
        <w:rPr>
          <w:rFonts w:ascii="GHEA Grapalat" w:hAnsi="GHEA Grapalat"/>
          <w:sz w:val="22"/>
        </w:rPr>
        <w:t xml:space="preserve"> 20</w:t>
      </w:r>
      <w:r w:rsidR="00D52566" w:rsidRPr="00E476C6">
        <w:rPr>
          <w:rFonts w:ascii="GHEA Grapalat" w:hAnsi="GHEA Grapalat"/>
          <w:sz w:val="22"/>
        </w:rPr>
        <w:tab/>
      </w:r>
      <w:r w:rsidRPr="00E476C6">
        <w:rPr>
          <w:rFonts w:ascii="GHEA Grapalat" w:hAnsi="GHEA Grapalat"/>
          <w:sz w:val="22"/>
        </w:rPr>
        <w:t>г., составили настоящий акт о следующем:</w:t>
      </w:r>
    </w:p>
    <w:p w:rsidR="0038400D" w:rsidRPr="00E476C6" w:rsidRDefault="0038400D" w:rsidP="00E476C6">
      <w:pPr>
        <w:widowControl w:val="0"/>
        <w:tabs>
          <w:tab w:val="left" w:pos="5954"/>
          <w:tab w:val="left" w:pos="6663"/>
          <w:tab w:val="left" w:pos="7513"/>
        </w:tabs>
        <w:jc w:val="both"/>
        <w:rPr>
          <w:rFonts w:ascii="GHEA Grapalat" w:hAnsi="GHEA Grapalat"/>
          <w:sz w:val="22"/>
        </w:rPr>
      </w:pPr>
      <w:r w:rsidRPr="00E476C6">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819A8" w:rsidRPr="00E476C6" w:rsidTr="00AB4EAB">
        <w:trPr>
          <w:jc w:val="center"/>
        </w:trPr>
        <w:tc>
          <w:tcPr>
            <w:tcW w:w="442" w:type="dxa"/>
            <w:vMerge w:val="restart"/>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w:t>
            </w:r>
          </w:p>
        </w:tc>
        <w:tc>
          <w:tcPr>
            <w:tcW w:w="10263" w:type="dxa"/>
            <w:gridSpan w:val="8"/>
            <w:shd w:val="clear" w:color="auto" w:fill="auto"/>
            <w:vAlign w:val="center"/>
          </w:tcPr>
          <w:p w:rsidR="0038400D" w:rsidRPr="00E476C6" w:rsidRDefault="0038400D" w:rsidP="00E476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4"/>
                <w:szCs w:val="16"/>
              </w:rPr>
            </w:pPr>
            <w:r w:rsidRPr="00E476C6">
              <w:rPr>
                <w:rFonts w:ascii="GHEA Grapalat" w:hAnsi="GHEA Grapalat"/>
                <w:sz w:val="14"/>
                <w:szCs w:val="16"/>
              </w:rPr>
              <w:t>Поставленные товары</w:t>
            </w:r>
          </w:p>
        </w:tc>
      </w:tr>
      <w:tr w:rsidR="00D819A8" w:rsidRPr="00E476C6" w:rsidTr="00AB4EAB">
        <w:trPr>
          <w:jc w:val="center"/>
        </w:trPr>
        <w:tc>
          <w:tcPr>
            <w:tcW w:w="442" w:type="dxa"/>
            <w:vMerge/>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088" w:type="dxa"/>
            <w:vMerge w:val="restart"/>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наименование</w:t>
            </w:r>
          </w:p>
        </w:tc>
        <w:tc>
          <w:tcPr>
            <w:tcW w:w="1440" w:type="dxa"/>
            <w:vMerge w:val="restart"/>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количественный показатель</w:t>
            </w:r>
          </w:p>
        </w:tc>
        <w:tc>
          <w:tcPr>
            <w:tcW w:w="2693" w:type="dxa"/>
            <w:gridSpan w:val="2"/>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срок исполнения</w:t>
            </w:r>
          </w:p>
        </w:tc>
        <w:tc>
          <w:tcPr>
            <w:tcW w:w="1134" w:type="dxa"/>
            <w:vMerge w:val="restart"/>
            <w:shd w:val="clear" w:color="auto" w:fill="auto"/>
            <w:vAlign w:val="center"/>
          </w:tcPr>
          <w:p w:rsidR="0038400D" w:rsidRPr="00E476C6" w:rsidRDefault="00A20240"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с</w:t>
            </w:r>
            <w:r w:rsidR="0038400D" w:rsidRPr="00E476C6">
              <w:rPr>
                <w:rFonts w:ascii="GHEA Grapalat" w:hAnsi="GHEA Grapalat"/>
                <w:sz w:val="14"/>
                <w:szCs w:val="16"/>
              </w:rPr>
              <w:t>умма, подлежащая уплате (тыс. драмов)</w:t>
            </w:r>
          </w:p>
        </w:tc>
        <w:tc>
          <w:tcPr>
            <w:tcW w:w="1333" w:type="dxa"/>
            <w:vMerge w:val="restart"/>
            <w:shd w:val="clear" w:color="auto" w:fill="auto"/>
            <w:vAlign w:val="center"/>
          </w:tcPr>
          <w:p w:rsidR="0038400D" w:rsidRPr="00E476C6" w:rsidRDefault="00A20240"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с</w:t>
            </w:r>
            <w:r w:rsidR="0038400D" w:rsidRPr="00E476C6">
              <w:rPr>
                <w:rFonts w:ascii="GHEA Grapalat" w:hAnsi="GHEA Grapalat"/>
                <w:sz w:val="14"/>
                <w:szCs w:val="16"/>
              </w:rPr>
              <w:t>рок оплаты (по графику оплаты)</w:t>
            </w:r>
          </w:p>
        </w:tc>
      </w:tr>
      <w:tr w:rsidR="00D819A8" w:rsidRPr="00E476C6" w:rsidTr="00AB4EAB">
        <w:trPr>
          <w:trHeight w:val="1105"/>
          <w:jc w:val="center"/>
        </w:trPr>
        <w:tc>
          <w:tcPr>
            <w:tcW w:w="442" w:type="dxa"/>
            <w:vMerge/>
            <w:tcBorders>
              <w:bottom w:val="single" w:sz="4" w:space="0" w:color="auto"/>
            </w:tcBorders>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r w:rsidRPr="00E476C6">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r>
      <w:tr w:rsidR="00D819A8" w:rsidRPr="00E476C6" w:rsidTr="00AB4EAB">
        <w:trPr>
          <w:jc w:val="center"/>
        </w:trPr>
        <w:tc>
          <w:tcPr>
            <w:tcW w:w="442"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vAlign w:val="center"/>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r>
      <w:tr w:rsidR="00D819A8" w:rsidRPr="00E476C6" w:rsidTr="00AB4EAB">
        <w:trPr>
          <w:jc w:val="center"/>
        </w:trPr>
        <w:tc>
          <w:tcPr>
            <w:tcW w:w="442"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088"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440"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99"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76"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418"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275"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134"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c>
          <w:tcPr>
            <w:tcW w:w="1333" w:type="dxa"/>
            <w:shd w:val="clear" w:color="auto" w:fill="auto"/>
          </w:tcPr>
          <w:p w:rsidR="0038400D" w:rsidRPr="00E476C6" w:rsidRDefault="0038400D" w:rsidP="00E476C6">
            <w:pPr>
              <w:pStyle w:val="NormalWeb"/>
              <w:widowControl w:val="0"/>
              <w:spacing w:before="0" w:beforeAutospacing="0" w:after="120" w:afterAutospacing="0"/>
              <w:jc w:val="center"/>
              <w:rPr>
                <w:rFonts w:ascii="GHEA Grapalat" w:hAnsi="GHEA Grapalat"/>
                <w:sz w:val="14"/>
                <w:szCs w:val="16"/>
              </w:rPr>
            </w:pPr>
          </w:p>
        </w:tc>
      </w:tr>
    </w:tbl>
    <w:p w:rsidR="0038400D" w:rsidRPr="00E476C6" w:rsidRDefault="0038400D" w:rsidP="00E476C6">
      <w:pPr>
        <w:widowControl w:val="0"/>
        <w:spacing w:after="160"/>
        <w:ind w:firstLine="567"/>
        <w:jc w:val="both"/>
        <w:rPr>
          <w:rFonts w:ascii="GHEA Grapalat" w:hAnsi="GHEA Grapalat"/>
          <w:iCs/>
          <w:snapToGrid w:val="0"/>
          <w:sz w:val="22"/>
        </w:rPr>
      </w:pPr>
      <w:r w:rsidRPr="00E476C6">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E476C6">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819A8" w:rsidRPr="00E476C6" w:rsidTr="007A2020">
        <w:trPr>
          <w:trHeight w:val="266"/>
          <w:tblCellSpacing w:w="7" w:type="dxa"/>
          <w:jc w:val="center"/>
        </w:trPr>
        <w:tc>
          <w:tcPr>
            <w:tcW w:w="0" w:type="auto"/>
            <w:vAlign w:val="center"/>
          </w:tcPr>
          <w:p w:rsidR="0038400D" w:rsidRPr="00E476C6" w:rsidRDefault="0038400D" w:rsidP="00E476C6">
            <w:pPr>
              <w:widowControl w:val="0"/>
              <w:spacing w:after="160"/>
              <w:jc w:val="center"/>
              <w:rPr>
                <w:rFonts w:ascii="GHEA Grapalat" w:hAnsi="GHEA Grapalat"/>
                <w:iCs/>
                <w:sz w:val="22"/>
              </w:rPr>
            </w:pPr>
            <w:r w:rsidRPr="00E476C6">
              <w:rPr>
                <w:rFonts w:ascii="GHEA Grapalat" w:hAnsi="GHEA Grapalat"/>
                <w:sz w:val="22"/>
              </w:rPr>
              <w:t xml:space="preserve">Товар передал </w:t>
            </w:r>
          </w:p>
        </w:tc>
        <w:tc>
          <w:tcPr>
            <w:tcW w:w="0" w:type="auto"/>
            <w:vAlign w:val="center"/>
          </w:tcPr>
          <w:p w:rsidR="0038400D" w:rsidRPr="00E476C6" w:rsidRDefault="0038400D" w:rsidP="00E476C6">
            <w:pPr>
              <w:widowControl w:val="0"/>
              <w:spacing w:after="160"/>
              <w:jc w:val="center"/>
              <w:rPr>
                <w:rFonts w:ascii="GHEA Grapalat" w:hAnsi="GHEA Grapalat"/>
                <w:iCs/>
                <w:sz w:val="22"/>
              </w:rPr>
            </w:pPr>
            <w:r w:rsidRPr="00E476C6">
              <w:rPr>
                <w:rFonts w:ascii="GHEA Grapalat" w:hAnsi="GHEA Grapalat"/>
                <w:sz w:val="22"/>
              </w:rPr>
              <w:t>Товар принят</w:t>
            </w:r>
          </w:p>
        </w:tc>
      </w:tr>
      <w:tr w:rsidR="00D819A8" w:rsidRPr="00E476C6" w:rsidTr="007A2020">
        <w:trPr>
          <w:trHeight w:val="473"/>
          <w:tblCellSpacing w:w="7" w:type="dxa"/>
          <w:jc w:val="center"/>
        </w:trPr>
        <w:tc>
          <w:tcPr>
            <w:tcW w:w="0" w:type="auto"/>
            <w:vAlign w:val="center"/>
          </w:tcPr>
          <w:p w:rsidR="0038400D" w:rsidRPr="00E476C6" w:rsidRDefault="0038400D" w:rsidP="00E476C6">
            <w:pPr>
              <w:widowControl w:val="0"/>
              <w:jc w:val="center"/>
              <w:rPr>
                <w:rFonts w:ascii="GHEA Grapalat" w:hAnsi="GHEA Grapalat"/>
                <w:iCs/>
                <w:sz w:val="22"/>
              </w:rPr>
            </w:pPr>
            <w:r w:rsidRPr="00E476C6">
              <w:rPr>
                <w:rFonts w:ascii="GHEA Grapalat" w:hAnsi="GHEA Grapalat"/>
                <w:sz w:val="22"/>
              </w:rPr>
              <w:t>____________</w:t>
            </w:r>
            <w:r w:rsidR="00196F14" w:rsidRPr="00E476C6">
              <w:rPr>
                <w:rFonts w:ascii="GHEA Grapalat" w:hAnsi="GHEA Grapalat"/>
                <w:sz w:val="22"/>
              </w:rPr>
              <w:t>________</w:t>
            </w:r>
            <w:r w:rsidRPr="00E476C6">
              <w:rPr>
                <w:rFonts w:ascii="GHEA Grapalat" w:hAnsi="GHEA Grapalat"/>
                <w:sz w:val="22"/>
              </w:rPr>
              <w:t xml:space="preserve">___ </w:t>
            </w:r>
          </w:p>
          <w:p w:rsidR="0038400D" w:rsidRPr="00E476C6" w:rsidRDefault="0038400D" w:rsidP="00E476C6">
            <w:pPr>
              <w:widowControl w:val="0"/>
              <w:spacing w:after="160"/>
              <w:jc w:val="center"/>
              <w:rPr>
                <w:rFonts w:ascii="GHEA Grapalat" w:hAnsi="GHEA Grapalat"/>
                <w:iCs/>
                <w:sz w:val="22"/>
                <w:vertAlign w:val="superscript"/>
                <w:lang w:val="en-US"/>
              </w:rPr>
            </w:pPr>
            <w:r w:rsidRPr="00E476C6">
              <w:rPr>
                <w:rFonts w:ascii="GHEA Grapalat" w:hAnsi="GHEA Grapalat"/>
                <w:sz w:val="22"/>
                <w:vertAlign w:val="superscript"/>
              </w:rPr>
              <w:t xml:space="preserve">подпись </w:t>
            </w:r>
          </w:p>
        </w:tc>
        <w:tc>
          <w:tcPr>
            <w:tcW w:w="0" w:type="auto"/>
            <w:vAlign w:val="center"/>
          </w:tcPr>
          <w:p w:rsidR="0038400D" w:rsidRPr="00E476C6" w:rsidRDefault="00196F14" w:rsidP="00E476C6">
            <w:pPr>
              <w:widowControl w:val="0"/>
              <w:jc w:val="center"/>
              <w:rPr>
                <w:rFonts w:ascii="GHEA Grapalat" w:hAnsi="GHEA Grapalat"/>
                <w:iCs/>
                <w:sz w:val="22"/>
              </w:rPr>
            </w:pPr>
            <w:r w:rsidRPr="00E476C6">
              <w:rPr>
                <w:rFonts w:ascii="GHEA Grapalat" w:hAnsi="GHEA Grapalat"/>
                <w:sz w:val="22"/>
              </w:rPr>
              <w:t>_____</w:t>
            </w:r>
            <w:r w:rsidR="0038400D" w:rsidRPr="00E476C6">
              <w:rPr>
                <w:rFonts w:ascii="GHEA Grapalat" w:hAnsi="GHEA Grapalat"/>
                <w:sz w:val="22"/>
              </w:rPr>
              <w:t>__________________</w:t>
            </w:r>
          </w:p>
          <w:p w:rsidR="0038400D" w:rsidRPr="00E476C6" w:rsidRDefault="0038400D" w:rsidP="00E476C6">
            <w:pPr>
              <w:widowControl w:val="0"/>
              <w:spacing w:after="160"/>
              <w:jc w:val="center"/>
              <w:rPr>
                <w:rFonts w:ascii="GHEA Grapalat" w:hAnsi="GHEA Grapalat"/>
                <w:iCs/>
                <w:sz w:val="22"/>
                <w:vertAlign w:val="superscript"/>
              </w:rPr>
            </w:pPr>
            <w:r w:rsidRPr="00E476C6">
              <w:rPr>
                <w:rFonts w:ascii="GHEA Grapalat" w:hAnsi="GHEA Grapalat"/>
                <w:sz w:val="22"/>
                <w:vertAlign w:val="superscript"/>
              </w:rPr>
              <w:t xml:space="preserve">подпись </w:t>
            </w:r>
          </w:p>
        </w:tc>
      </w:tr>
      <w:tr w:rsidR="00D819A8" w:rsidRPr="00E476C6" w:rsidTr="007A2020">
        <w:trPr>
          <w:trHeight w:val="503"/>
          <w:tblCellSpacing w:w="7" w:type="dxa"/>
          <w:jc w:val="center"/>
        </w:trPr>
        <w:tc>
          <w:tcPr>
            <w:tcW w:w="0" w:type="auto"/>
            <w:vAlign w:val="center"/>
          </w:tcPr>
          <w:p w:rsidR="0038400D" w:rsidRPr="00E476C6" w:rsidRDefault="00196F14" w:rsidP="00E476C6">
            <w:pPr>
              <w:widowControl w:val="0"/>
              <w:jc w:val="center"/>
              <w:rPr>
                <w:rFonts w:ascii="GHEA Grapalat" w:hAnsi="GHEA Grapalat"/>
                <w:iCs/>
                <w:sz w:val="22"/>
              </w:rPr>
            </w:pPr>
            <w:r w:rsidRPr="00E476C6">
              <w:rPr>
                <w:rFonts w:ascii="GHEA Grapalat" w:hAnsi="GHEA Grapalat"/>
                <w:sz w:val="22"/>
              </w:rPr>
              <w:t>_____________________</w:t>
            </w:r>
            <w:r w:rsidR="0038400D" w:rsidRPr="00E476C6">
              <w:rPr>
                <w:rFonts w:ascii="GHEA Grapalat" w:hAnsi="GHEA Grapalat"/>
                <w:sz w:val="22"/>
              </w:rPr>
              <w:t xml:space="preserve">_ </w:t>
            </w:r>
          </w:p>
          <w:p w:rsidR="0038400D" w:rsidRPr="00E476C6" w:rsidRDefault="0038400D" w:rsidP="00E476C6">
            <w:pPr>
              <w:widowControl w:val="0"/>
              <w:spacing w:after="160"/>
              <w:jc w:val="center"/>
              <w:rPr>
                <w:rFonts w:ascii="GHEA Grapalat" w:hAnsi="GHEA Grapalat"/>
                <w:iCs/>
                <w:sz w:val="22"/>
                <w:vertAlign w:val="superscript"/>
                <w:lang w:val="en-US"/>
              </w:rPr>
            </w:pPr>
            <w:r w:rsidRPr="00E476C6">
              <w:rPr>
                <w:rFonts w:ascii="GHEA Grapalat" w:hAnsi="GHEA Grapalat"/>
                <w:sz w:val="22"/>
                <w:vertAlign w:val="superscript"/>
              </w:rPr>
              <w:t>фамилия, имя</w:t>
            </w:r>
          </w:p>
        </w:tc>
        <w:tc>
          <w:tcPr>
            <w:tcW w:w="0" w:type="auto"/>
            <w:vAlign w:val="center"/>
          </w:tcPr>
          <w:p w:rsidR="0038400D" w:rsidRPr="00E476C6" w:rsidRDefault="00196F14" w:rsidP="00E476C6">
            <w:pPr>
              <w:widowControl w:val="0"/>
              <w:jc w:val="center"/>
              <w:rPr>
                <w:rFonts w:ascii="GHEA Grapalat" w:hAnsi="GHEA Grapalat"/>
                <w:iCs/>
                <w:sz w:val="22"/>
              </w:rPr>
            </w:pPr>
            <w:r w:rsidRPr="00E476C6">
              <w:rPr>
                <w:rFonts w:ascii="GHEA Grapalat" w:hAnsi="GHEA Grapalat"/>
                <w:sz w:val="22"/>
              </w:rPr>
              <w:t>____</w:t>
            </w:r>
            <w:r w:rsidR="0038400D" w:rsidRPr="00E476C6">
              <w:rPr>
                <w:rFonts w:ascii="GHEA Grapalat" w:hAnsi="GHEA Grapalat"/>
                <w:sz w:val="22"/>
              </w:rPr>
              <w:t>___________________</w:t>
            </w:r>
          </w:p>
          <w:p w:rsidR="0038400D" w:rsidRPr="00E476C6" w:rsidRDefault="0038400D" w:rsidP="00E476C6">
            <w:pPr>
              <w:widowControl w:val="0"/>
              <w:spacing w:after="160"/>
              <w:jc w:val="center"/>
              <w:rPr>
                <w:rFonts w:ascii="GHEA Grapalat" w:hAnsi="GHEA Grapalat"/>
                <w:iCs/>
                <w:sz w:val="22"/>
                <w:vertAlign w:val="superscript"/>
              </w:rPr>
            </w:pPr>
            <w:r w:rsidRPr="00E476C6">
              <w:rPr>
                <w:rFonts w:ascii="GHEA Grapalat" w:hAnsi="GHEA Grapalat"/>
                <w:sz w:val="22"/>
                <w:vertAlign w:val="superscript"/>
              </w:rPr>
              <w:t>фамилия, имя</w:t>
            </w:r>
          </w:p>
        </w:tc>
      </w:tr>
      <w:tr w:rsidR="00D819A8" w:rsidRPr="00E476C6" w:rsidTr="007A2020">
        <w:trPr>
          <w:trHeight w:val="281"/>
          <w:tblCellSpacing w:w="7" w:type="dxa"/>
          <w:jc w:val="center"/>
        </w:trPr>
        <w:tc>
          <w:tcPr>
            <w:tcW w:w="0" w:type="auto"/>
            <w:vAlign w:val="center"/>
          </w:tcPr>
          <w:p w:rsidR="0038400D" w:rsidRPr="00E476C6" w:rsidRDefault="0038400D" w:rsidP="00E476C6">
            <w:pPr>
              <w:widowControl w:val="0"/>
              <w:spacing w:after="160"/>
              <w:jc w:val="center"/>
              <w:rPr>
                <w:rFonts w:ascii="GHEA Grapalat" w:hAnsi="GHEA Grapalat"/>
                <w:iCs/>
                <w:sz w:val="22"/>
              </w:rPr>
            </w:pPr>
            <w:r w:rsidRPr="00E476C6">
              <w:rPr>
                <w:rFonts w:ascii="GHEA Grapalat" w:hAnsi="GHEA Grapalat"/>
                <w:sz w:val="22"/>
              </w:rPr>
              <w:t>М. П.</w:t>
            </w:r>
          </w:p>
        </w:tc>
        <w:tc>
          <w:tcPr>
            <w:tcW w:w="0" w:type="auto"/>
            <w:vAlign w:val="center"/>
          </w:tcPr>
          <w:p w:rsidR="0038400D" w:rsidRPr="00E476C6" w:rsidRDefault="0038400D" w:rsidP="00E476C6">
            <w:pPr>
              <w:widowControl w:val="0"/>
              <w:spacing w:after="160"/>
              <w:jc w:val="center"/>
              <w:rPr>
                <w:rFonts w:ascii="GHEA Grapalat" w:hAnsi="GHEA Grapalat"/>
                <w:iCs/>
                <w:sz w:val="22"/>
              </w:rPr>
            </w:pPr>
            <w:r w:rsidRPr="00E476C6">
              <w:rPr>
                <w:rFonts w:ascii="GHEA Grapalat" w:hAnsi="GHEA Grapalat"/>
                <w:sz w:val="22"/>
              </w:rPr>
              <w:t>М. П.</w:t>
            </w:r>
          </w:p>
        </w:tc>
      </w:tr>
    </w:tbl>
    <w:p w:rsidR="00071D1C" w:rsidRPr="00E476C6" w:rsidRDefault="00196F14" w:rsidP="00E476C6">
      <w:pPr>
        <w:pStyle w:val="BodyTextIndent3"/>
        <w:widowControl w:val="0"/>
        <w:spacing w:line="240" w:lineRule="auto"/>
        <w:jc w:val="right"/>
        <w:rPr>
          <w:rFonts w:ascii="GHEA Grapalat" w:hAnsi="GHEA Grapalat"/>
          <w:b/>
          <w:szCs w:val="24"/>
        </w:rPr>
      </w:pPr>
      <w:r w:rsidRPr="00E476C6">
        <w:rPr>
          <w:rFonts w:ascii="GHEA Grapalat" w:hAnsi="GHEA Grapalat" w:cs="Sylfaen"/>
          <w:b/>
          <w:sz w:val="18"/>
        </w:rPr>
        <w:br w:type="page"/>
      </w:r>
      <w:r w:rsidR="00071D1C" w:rsidRPr="00E476C6">
        <w:rPr>
          <w:rFonts w:ascii="GHEA Grapalat" w:hAnsi="GHEA Grapalat"/>
          <w:b/>
          <w:szCs w:val="24"/>
        </w:rPr>
        <w:lastRenderedPageBreak/>
        <w:t>Приложение № 3.1</w:t>
      </w:r>
    </w:p>
    <w:p w:rsidR="00341A74" w:rsidRPr="00E476C6" w:rsidRDefault="00341A74" w:rsidP="00E476C6">
      <w:pPr>
        <w:pStyle w:val="BodyTextIndent3"/>
        <w:widowControl w:val="0"/>
        <w:spacing w:line="240" w:lineRule="auto"/>
        <w:jc w:val="right"/>
        <w:rPr>
          <w:rFonts w:ascii="GHEA Grapalat" w:hAnsi="GHEA Grapalat" w:cs="Sylfaen"/>
          <w:i/>
          <w:sz w:val="18"/>
        </w:rPr>
      </w:pPr>
      <w:r w:rsidRPr="00E476C6">
        <w:rPr>
          <w:rFonts w:ascii="GHEA Grapalat" w:hAnsi="GHEA Grapalat"/>
          <w:b/>
          <w:szCs w:val="24"/>
        </w:rPr>
        <w:t xml:space="preserve">к Договору под кодом </w:t>
      </w:r>
      <w:r w:rsidR="00196F14" w:rsidRPr="00E476C6">
        <w:rPr>
          <w:rFonts w:ascii="GHEA Grapalat" w:hAnsi="GHEA Grapalat"/>
          <w:b/>
          <w:szCs w:val="24"/>
        </w:rPr>
        <w:br/>
      </w:r>
      <w:r w:rsidR="00AE531D" w:rsidRPr="00E476C6">
        <w:rPr>
          <w:rFonts w:ascii="GHEA Grapalat" w:hAnsi="GHEA Grapalat"/>
          <w:b/>
          <w:szCs w:val="24"/>
        </w:rPr>
        <w:t>ԿԴՄՀՀ-ԲՄԱՊՁԲ-22/3</w:t>
      </w:r>
      <w:r w:rsidR="00FC77B5" w:rsidRPr="00E476C6">
        <w:rPr>
          <w:rFonts w:ascii="GHEA Grapalat" w:hAnsi="GHEA Grapalat"/>
          <w:b/>
          <w:szCs w:val="24"/>
          <w:lang w:val="en-US"/>
        </w:rPr>
        <w:t>-1</w:t>
      </w:r>
      <w:r w:rsidR="00240B61" w:rsidRPr="00E476C6">
        <w:rPr>
          <w:rFonts w:ascii="GHEA Grapalat" w:hAnsi="GHEA Grapalat"/>
          <w:b/>
          <w:szCs w:val="24"/>
        </w:rPr>
        <w:t xml:space="preserve"> </w:t>
      </w:r>
      <w:r w:rsidRPr="00E476C6">
        <w:rPr>
          <w:rFonts w:ascii="GHEA Grapalat" w:hAnsi="GHEA Grapalat"/>
          <w:b/>
          <w:szCs w:val="24"/>
        </w:rPr>
        <w:t xml:space="preserve">заключенному </w:t>
      </w:r>
      <w:r w:rsidR="006132ED" w:rsidRPr="00E476C6">
        <w:rPr>
          <w:rFonts w:ascii="GHEA Grapalat" w:hAnsi="GHEA Grapalat"/>
          <w:b/>
          <w:szCs w:val="24"/>
        </w:rPr>
        <w:t>"</w:t>
      </w:r>
      <w:r w:rsidR="00D52566" w:rsidRPr="00E476C6">
        <w:rPr>
          <w:rFonts w:ascii="GHEA Grapalat" w:hAnsi="GHEA Grapalat"/>
          <w:b/>
          <w:szCs w:val="24"/>
        </w:rPr>
        <w:tab/>
      </w:r>
      <w:r w:rsidR="006132ED" w:rsidRPr="00E476C6">
        <w:rPr>
          <w:rFonts w:ascii="GHEA Grapalat" w:hAnsi="GHEA Grapalat"/>
          <w:b/>
          <w:szCs w:val="24"/>
        </w:rPr>
        <w:t>"</w:t>
      </w:r>
      <w:r w:rsidR="00AA7117" w:rsidRPr="00E476C6">
        <w:rPr>
          <w:rFonts w:ascii="GHEA Grapalat" w:hAnsi="GHEA Grapalat"/>
          <w:b/>
          <w:szCs w:val="24"/>
        </w:rPr>
        <w:t xml:space="preserve"> </w:t>
      </w:r>
      <w:r w:rsidR="00D52566" w:rsidRPr="00E476C6">
        <w:rPr>
          <w:rFonts w:ascii="GHEA Grapalat" w:hAnsi="GHEA Grapalat"/>
          <w:b/>
          <w:szCs w:val="24"/>
        </w:rPr>
        <w:tab/>
      </w:r>
      <w:r w:rsidRPr="00E476C6">
        <w:rPr>
          <w:rFonts w:ascii="GHEA Grapalat" w:hAnsi="GHEA Grapalat"/>
          <w:b/>
          <w:szCs w:val="24"/>
        </w:rPr>
        <w:t>20</w:t>
      </w:r>
      <w:r w:rsidR="00AA7117" w:rsidRPr="00E476C6">
        <w:rPr>
          <w:rFonts w:ascii="GHEA Grapalat" w:hAnsi="GHEA Grapalat"/>
          <w:b/>
          <w:szCs w:val="24"/>
        </w:rPr>
        <w:t xml:space="preserve"> </w:t>
      </w:r>
      <w:r w:rsidR="00D52566" w:rsidRPr="00E476C6">
        <w:rPr>
          <w:rFonts w:ascii="GHEA Grapalat" w:hAnsi="GHEA Grapalat"/>
          <w:b/>
          <w:szCs w:val="24"/>
        </w:rPr>
        <w:tab/>
      </w:r>
      <w:r w:rsidRPr="00E476C6">
        <w:rPr>
          <w:rFonts w:ascii="GHEA Grapalat" w:hAnsi="GHEA Grapalat"/>
          <w:b/>
          <w:szCs w:val="24"/>
        </w:rPr>
        <w:t>г.</w:t>
      </w:r>
    </w:p>
    <w:p w:rsidR="00071D1C" w:rsidRPr="00E476C6" w:rsidRDefault="00071D1C" w:rsidP="00E476C6">
      <w:pPr>
        <w:widowControl w:val="0"/>
        <w:tabs>
          <w:tab w:val="left" w:pos="360"/>
          <w:tab w:val="left" w:pos="540"/>
        </w:tabs>
        <w:spacing w:after="160"/>
        <w:jc w:val="center"/>
        <w:rPr>
          <w:rFonts w:ascii="GHEA Grapalat" w:hAnsi="GHEA Grapalat" w:cs="Sylfaen"/>
          <w:b/>
          <w:bCs/>
          <w:sz w:val="22"/>
        </w:rPr>
      </w:pPr>
    </w:p>
    <w:p w:rsidR="00071D1C" w:rsidRPr="00E476C6" w:rsidRDefault="00196F14" w:rsidP="00E476C6">
      <w:pPr>
        <w:widowControl w:val="0"/>
        <w:spacing w:after="160"/>
        <w:jc w:val="center"/>
        <w:rPr>
          <w:rFonts w:ascii="GHEA Grapalat" w:hAnsi="GHEA Grapalat" w:cs="Sylfaen"/>
          <w:bCs/>
          <w:sz w:val="22"/>
        </w:rPr>
      </w:pPr>
      <w:r w:rsidRPr="00E476C6">
        <w:rPr>
          <w:rFonts w:ascii="GHEA Grapalat" w:hAnsi="GHEA Grapalat"/>
          <w:sz w:val="22"/>
        </w:rPr>
        <w:t>АКТ №———</w:t>
      </w:r>
    </w:p>
    <w:p w:rsidR="00071D1C" w:rsidRPr="00E476C6" w:rsidRDefault="00071D1C" w:rsidP="00E476C6">
      <w:pPr>
        <w:widowControl w:val="0"/>
        <w:spacing w:after="160"/>
        <w:jc w:val="center"/>
        <w:rPr>
          <w:rFonts w:ascii="GHEA Grapalat" w:hAnsi="GHEA Grapalat" w:cs="Sylfaen"/>
          <w:b/>
          <w:bCs/>
          <w:sz w:val="22"/>
        </w:rPr>
      </w:pPr>
      <w:r w:rsidRPr="00E476C6">
        <w:rPr>
          <w:rFonts w:ascii="GHEA Grapalat" w:hAnsi="GHEA Grapalat"/>
          <w:sz w:val="22"/>
        </w:rPr>
        <w:t xml:space="preserve">относительно фиксирования факта передачи Покупателю результата договора </w:t>
      </w:r>
    </w:p>
    <w:p w:rsidR="00071D1C" w:rsidRPr="00E476C6" w:rsidRDefault="00071D1C" w:rsidP="00E476C6">
      <w:pPr>
        <w:widowControl w:val="0"/>
        <w:tabs>
          <w:tab w:val="left" w:pos="360"/>
          <w:tab w:val="left" w:pos="540"/>
        </w:tabs>
        <w:spacing w:after="160"/>
        <w:jc w:val="center"/>
        <w:rPr>
          <w:rFonts w:ascii="GHEA Grapalat" w:hAnsi="GHEA Grapalat" w:cs="Sylfaen"/>
          <w:sz w:val="22"/>
        </w:rPr>
      </w:pPr>
    </w:p>
    <w:p w:rsidR="006B3AE3" w:rsidRPr="00E476C6" w:rsidRDefault="006B3AE3" w:rsidP="00E476C6">
      <w:pPr>
        <w:widowControl w:val="0"/>
        <w:ind w:firstLine="567"/>
        <w:jc w:val="both"/>
        <w:rPr>
          <w:rFonts w:ascii="GHEA Grapalat" w:hAnsi="GHEA Grapalat"/>
          <w:sz w:val="22"/>
        </w:rPr>
      </w:pPr>
      <w:r w:rsidRPr="00E476C6">
        <w:rPr>
          <w:rFonts w:ascii="GHEA Grapalat" w:hAnsi="GHEA Grapalat"/>
          <w:sz w:val="22"/>
        </w:rPr>
        <w:t>Настоящим фиксируется, что в рамках договора закупки № ______________,</w:t>
      </w:r>
    </w:p>
    <w:p w:rsidR="006B3AE3" w:rsidRPr="00E476C6" w:rsidRDefault="006B3AE3" w:rsidP="00E476C6">
      <w:pPr>
        <w:widowControl w:val="0"/>
        <w:spacing w:after="120"/>
        <w:ind w:left="7371" w:hanging="141"/>
        <w:jc w:val="both"/>
        <w:rPr>
          <w:rFonts w:ascii="GHEA Grapalat" w:hAnsi="GHEA Grapalat"/>
          <w:sz w:val="14"/>
        </w:rPr>
      </w:pPr>
      <w:r w:rsidRPr="00E476C6">
        <w:rPr>
          <w:rFonts w:ascii="GHEA Grapalat" w:hAnsi="GHEA Grapalat"/>
          <w:sz w:val="14"/>
        </w:rPr>
        <w:t>номер договора</w:t>
      </w:r>
    </w:p>
    <w:p w:rsidR="006B3AE3" w:rsidRPr="00E476C6" w:rsidRDefault="006B3AE3" w:rsidP="00E476C6">
      <w:pPr>
        <w:widowControl w:val="0"/>
        <w:tabs>
          <w:tab w:val="left" w:pos="4480"/>
        </w:tabs>
        <w:jc w:val="both"/>
        <w:rPr>
          <w:rFonts w:ascii="GHEA Grapalat" w:hAnsi="GHEA Grapalat" w:cs="Sylfaen"/>
          <w:sz w:val="22"/>
        </w:rPr>
      </w:pPr>
      <w:r w:rsidRPr="00E476C6">
        <w:rPr>
          <w:rFonts w:ascii="GHEA Grapalat" w:hAnsi="GHEA Grapalat"/>
          <w:sz w:val="22"/>
        </w:rPr>
        <w:t>заключенного __________________ 20</w:t>
      </w:r>
      <w:r w:rsidRPr="00E476C6">
        <w:rPr>
          <w:rFonts w:ascii="GHEA Grapalat" w:hAnsi="GHEA Grapalat"/>
          <w:sz w:val="22"/>
        </w:rPr>
        <w:tab/>
        <w:t>г. между _____________________________</w:t>
      </w:r>
    </w:p>
    <w:p w:rsidR="006B3AE3" w:rsidRPr="00E476C6" w:rsidRDefault="006B3AE3" w:rsidP="00E476C6">
      <w:pPr>
        <w:widowControl w:val="0"/>
        <w:tabs>
          <w:tab w:val="left" w:pos="6379"/>
        </w:tabs>
        <w:spacing w:after="120"/>
        <w:ind w:left="1701" w:right="-360"/>
        <w:jc w:val="both"/>
        <w:rPr>
          <w:rFonts w:ascii="GHEA Grapalat" w:hAnsi="GHEA Grapalat" w:cs="Sylfaen"/>
          <w:sz w:val="6"/>
        </w:rPr>
      </w:pPr>
      <w:r w:rsidRPr="00E476C6">
        <w:rPr>
          <w:rFonts w:ascii="GHEA Grapalat" w:hAnsi="GHEA Grapalat"/>
          <w:sz w:val="14"/>
        </w:rPr>
        <w:t xml:space="preserve">дата заключения договора </w:t>
      </w:r>
      <w:r w:rsidRPr="00E476C6">
        <w:rPr>
          <w:rFonts w:ascii="GHEA Grapalat" w:hAnsi="GHEA Grapalat"/>
          <w:sz w:val="14"/>
        </w:rPr>
        <w:tab/>
        <w:t>наименование Покупателя</w:t>
      </w:r>
    </w:p>
    <w:p w:rsidR="006B3AE3" w:rsidRPr="00E476C6" w:rsidRDefault="006B3AE3" w:rsidP="00E476C6">
      <w:pPr>
        <w:widowControl w:val="0"/>
        <w:tabs>
          <w:tab w:val="left" w:pos="360"/>
          <w:tab w:val="left" w:pos="540"/>
        </w:tabs>
        <w:ind w:right="-2"/>
        <w:jc w:val="both"/>
        <w:rPr>
          <w:rFonts w:ascii="GHEA Grapalat" w:hAnsi="GHEA Grapalat"/>
          <w:sz w:val="22"/>
        </w:rPr>
      </w:pPr>
      <w:r w:rsidRPr="00E476C6">
        <w:rPr>
          <w:rFonts w:ascii="GHEA Grapalat" w:hAnsi="GHEA Grapalat"/>
          <w:sz w:val="22"/>
        </w:rPr>
        <w:t xml:space="preserve">(далее — Покупатель) и ________________________________ (далее — Продавец), </w:t>
      </w:r>
    </w:p>
    <w:p w:rsidR="006B3AE3" w:rsidRPr="00E476C6" w:rsidRDefault="006B3AE3" w:rsidP="00E476C6">
      <w:pPr>
        <w:widowControl w:val="0"/>
        <w:spacing w:after="120"/>
        <w:ind w:left="3544" w:right="-360"/>
        <w:jc w:val="both"/>
        <w:rPr>
          <w:rFonts w:ascii="GHEA Grapalat" w:hAnsi="GHEA Grapalat"/>
          <w:sz w:val="14"/>
        </w:rPr>
      </w:pPr>
      <w:r w:rsidRPr="00E476C6">
        <w:rPr>
          <w:rFonts w:ascii="GHEA Grapalat" w:hAnsi="GHEA Grapalat"/>
          <w:sz w:val="14"/>
        </w:rPr>
        <w:t>наименование Продавца</w:t>
      </w:r>
    </w:p>
    <w:p w:rsidR="00071D1C" w:rsidRPr="00E476C6" w:rsidRDefault="006B3AE3" w:rsidP="00E476C6">
      <w:pPr>
        <w:widowControl w:val="0"/>
        <w:tabs>
          <w:tab w:val="left" w:pos="360"/>
          <w:tab w:val="left" w:pos="540"/>
        </w:tabs>
        <w:spacing w:after="160"/>
        <w:jc w:val="both"/>
        <w:rPr>
          <w:rFonts w:ascii="GHEA Grapalat" w:hAnsi="GHEA Grapalat" w:cs="Sylfaen"/>
          <w:sz w:val="22"/>
        </w:rPr>
      </w:pPr>
      <w:r w:rsidRPr="00E476C6">
        <w:rPr>
          <w:rFonts w:ascii="GHEA Grapalat" w:hAnsi="GHEA Grapalat"/>
          <w:sz w:val="22"/>
        </w:rPr>
        <w:t>Продавец _______ 20</w:t>
      </w:r>
      <w:r w:rsidRPr="00E476C6">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819A8" w:rsidRPr="00E476C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E476C6" w:rsidRDefault="00071D1C" w:rsidP="00E476C6">
            <w:pPr>
              <w:widowControl w:val="0"/>
              <w:spacing w:after="120"/>
              <w:jc w:val="center"/>
              <w:rPr>
                <w:rFonts w:ascii="GHEA Grapalat" w:hAnsi="GHEA Grapalat" w:cs="Sylfaen"/>
                <w:bCs/>
                <w:sz w:val="18"/>
                <w:szCs w:val="20"/>
              </w:rPr>
            </w:pPr>
            <w:r w:rsidRPr="00E476C6">
              <w:rPr>
                <w:rFonts w:ascii="GHEA Grapalat" w:hAnsi="GHEA Grapalat"/>
                <w:sz w:val="18"/>
                <w:szCs w:val="20"/>
              </w:rPr>
              <w:t>Товар</w:t>
            </w:r>
          </w:p>
        </w:tc>
      </w:tr>
      <w:tr w:rsidR="00D819A8" w:rsidRPr="00E476C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E476C6" w:rsidRDefault="0016519F" w:rsidP="00E476C6">
            <w:pPr>
              <w:widowControl w:val="0"/>
              <w:spacing w:after="120"/>
              <w:jc w:val="center"/>
              <w:rPr>
                <w:rFonts w:ascii="GHEA Grapalat" w:hAnsi="GHEA Grapalat"/>
                <w:sz w:val="18"/>
                <w:szCs w:val="20"/>
              </w:rPr>
            </w:pPr>
            <w:r w:rsidRPr="00E476C6">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E476C6" w:rsidRDefault="000F494F" w:rsidP="00E476C6">
            <w:pPr>
              <w:widowControl w:val="0"/>
              <w:spacing w:after="120"/>
              <w:jc w:val="center"/>
              <w:rPr>
                <w:rFonts w:ascii="GHEA Grapalat" w:hAnsi="GHEA Grapalat"/>
                <w:sz w:val="18"/>
                <w:szCs w:val="20"/>
              </w:rPr>
            </w:pPr>
            <w:r w:rsidRPr="00E476C6">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E476C6" w:rsidRDefault="000F494F" w:rsidP="00E476C6">
            <w:pPr>
              <w:widowControl w:val="0"/>
              <w:spacing w:after="120"/>
              <w:jc w:val="center"/>
              <w:rPr>
                <w:rFonts w:ascii="GHEA Grapalat" w:hAnsi="GHEA Grapalat"/>
                <w:sz w:val="18"/>
                <w:szCs w:val="20"/>
              </w:rPr>
            </w:pPr>
            <w:r w:rsidRPr="00E476C6">
              <w:rPr>
                <w:rFonts w:ascii="GHEA Grapalat" w:hAnsi="GHEA Grapalat"/>
                <w:sz w:val="18"/>
                <w:szCs w:val="20"/>
              </w:rPr>
              <w:t>объем (фактический)</w:t>
            </w:r>
          </w:p>
        </w:tc>
      </w:tr>
      <w:tr w:rsidR="00D819A8" w:rsidRPr="00E476C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E476C6" w:rsidRDefault="00071D1C" w:rsidP="00E476C6">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E476C6" w:rsidRDefault="00071D1C" w:rsidP="00E476C6">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E476C6" w:rsidRDefault="00071D1C" w:rsidP="00E476C6">
            <w:pPr>
              <w:widowControl w:val="0"/>
              <w:spacing w:after="120"/>
              <w:jc w:val="center"/>
              <w:rPr>
                <w:rFonts w:ascii="GHEA Grapalat" w:hAnsi="GHEA Grapalat" w:cs="Sylfaen"/>
                <w:sz w:val="18"/>
                <w:szCs w:val="20"/>
              </w:rPr>
            </w:pPr>
          </w:p>
        </w:tc>
      </w:tr>
      <w:tr w:rsidR="00071D1C" w:rsidRPr="00E476C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E476C6" w:rsidRDefault="00071D1C" w:rsidP="00E476C6">
            <w:pPr>
              <w:widowControl w:val="0"/>
              <w:spacing w:after="12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E476C6" w:rsidRDefault="00071D1C" w:rsidP="00E476C6">
            <w:pPr>
              <w:widowControl w:val="0"/>
              <w:spacing w:after="12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E476C6" w:rsidRDefault="00071D1C" w:rsidP="00E476C6">
            <w:pPr>
              <w:widowControl w:val="0"/>
              <w:spacing w:after="120"/>
              <w:jc w:val="center"/>
              <w:rPr>
                <w:rFonts w:ascii="GHEA Grapalat" w:hAnsi="GHEA Grapalat" w:cs="Sylfaen"/>
                <w:sz w:val="18"/>
                <w:szCs w:val="20"/>
              </w:rPr>
            </w:pPr>
          </w:p>
        </w:tc>
      </w:tr>
    </w:tbl>
    <w:p w:rsidR="00071D1C" w:rsidRPr="00E476C6" w:rsidRDefault="00071D1C" w:rsidP="00E476C6">
      <w:pPr>
        <w:widowControl w:val="0"/>
        <w:tabs>
          <w:tab w:val="left" w:pos="360"/>
          <w:tab w:val="left" w:pos="540"/>
        </w:tabs>
        <w:spacing w:after="160"/>
        <w:jc w:val="both"/>
        <w:rPr>
          <w:rFonts w:ascii="GHEA Grapalat" w:hAnsi="GHEA Grapalat" w:cs="Sylfaen"/>
          <w:sz w:val="22"/>
        </w:rPr>
      </w:pPr>
    </w:p>
    <w:p w:rsidR="00071D1C" w:rsidRPr="00E476C6" w:rsidRDefault="00071D1C" w:rsidP="00E476C6">
      <w:pPr>
        <w:widowControl w:val="0"/>
        <w:spacing w:after="160"/>
        <w:ind w:firstLine="567"/>
        <w:jc w:val="both"/>
        <w:rPr>
          <w:rFonts w:ascii="GHEA Grapalat" w:hAnsi="GHEA Grapalat" w:cs="Sylfaen"/>
          <w:sz w:val="22"/>
        </w:rPr>
      </w:pPr>
      <w:r w:rsidRPr="00E476C6">
        <w:rPr>
          <w:rFonts w:ascii="GHEA Grapalat" w:hAnsi="GHEA Grapalat"/>
          <w:sz w:val="22"/>
        </w:rPr>
        <w:t>Настоящий акт составлен в 2 экземплярах, каждой из сторон предоставляется по одному экземпляру.</w:t>
      </w:r>
    </w:p>
    <w:p w:rsidR="00B138F3" w:rsidRPr="00E476C6" w:rsidRDefault="00B138F3" w:rsidP="00E476C6">
      <w:pPr>
        <w:rPr>
          <w:rFonts w:ascii="GHEA Grapalat" w:hAnsi="GHEA Grapalat"/>
          <w:sz w:val="22"/>
        </w:rPr>
      </w:pPr>
      <w:r w:rsidRPr="00E476C6">
        <w:rPr>
          <w:rFonts w:ascii="GHEA Grapalat" w:hAnsi="GHEA Grapalat"/>
          <w:sz w:val="22"/>
        </w:rPr>
        <w:t xml:space="preserve">                                                       </w:t>
      </w:r>
    </w:p>
    <w:p w:rsidR="00071D1C" w:rsidRPr="00E476C6" w:rsidRDefault="00B138F3" w:rsidP="00E476C6">
      <w:pPr>
        <w:rPr>
          <w:rFonts w:ascii="GHEA Grapalat" w:hAnsi="GHEA Grapalat"/>
          <w:sz w:val="22"/>
          <w:lang w:val="en-US"/>
        </w:rPr>
      </w:pPr>
      <w:r w:rsidRPr="00E476C6">
        <w:rPr>
          <w:rFonts w:ascii="GHEA Grapalat" w:hAnsi="GHEA Grapalat"/>
          <w:sz w:val="22"/>
        </w:rPr>
        <w:t xml:space="preserve">                                                          </w:t>
      </w:r>
      <w:r w:rsidR="00071D1C" w:rsidRPr="00E476C6">
        <w:rPr>
          <w:rFonts w:ascii="GHEA Grapalat" w:hAnsi="GHEA Grapalat"/>
          <w:sz w:val="22"/>
        </w:rPr>
        <w:t>СТОРОНЫ</w:t>
      </w:r>
    </w:p>
    <w:p w:rsidR="007072C5" w:rsidRPr="00E476C6" w:rsidRDefault="007072C5" w:rsidP="00E476C6">
      <w:pPr>
        <w:widowControl w:val="0"/>
        <w:spacing w:after="16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819A8" w:rsidRPr="00E476C6" w:rsidTr="007072C5">
        <w:tc>
          <w:tcPr>
            <w:tcW w:w="4450" w:type="dxa"/>
          </w:tcPr>
          <w:p w:rsidR="00071D1C" w:rsidRPr="00E476C6" w:rsidRDefault="00071D1C" w:rsidP="00E476C6">
            <w:pPr>
              <w:widowControl w:val="0"/>
              <w:tabs>
                <w:tab w:val="left" w:pos="360"/>
                <w:tab w:val="left" w:pos="540"/>
              </w:tabs>
              <w:spacing w:after="160"/>
              <w:jc w:val="center"/>
              <w:rPr>
                <w:rFonts w:ascii="GHEA Grapalat" w:hAnsi="GHEA Grapalat" w:cs="Sylfaen"/>
                <w:b/>
                <w:bCs/>
                <w:sz w:val="22"/>
              </w:rPr>
            </w:pPr>
            <w:r w:rsidRPr="00E476C6">
              <w:rPr>
                <w:rFonts w:ascii="GHEA Grapalat" w:hAnsi="GHEA Grapalat"/>
                <w:b/>
                <w:sz w:val="22"/>
              </w:rPr>
              <w:t>Передал</w:t>
            </w:r>
          </w:p>
        </w:tc>
        <w:tc>
          <w:tcPr>
            <w:tcW w:w="4836" w:type="dxa"/>
          </w:tcPr>
          <w:p w:rsidR="00071D1C" w:rsidRPr="00E476C6" w:rsidRDefault="00071D1C" w:rsidP="00E476C6">
            <w:pPr>
              <w:widowControl w:val="0"/>
              <w:tabs>
                <w:tab w:val="left" w:pos="360"/>
                <w:tab w:val="left" w:pos="540"/>
              </w:tabs>
              <w:spacing w:after="160"/>
              <w:jc w:val="center"/>
              <w:rPr>
                <w:rFonts w:ascii="GHEA Grapalat" w:hAnsi="GHEA Grapalat" w:cs="Sylfaen"/>
                <w:b/>
                <w:bCs/>
                <w:sz w:val="22"/>
              </w:rPr>
            </w:pPr>
            <w:r w:rsidRPr="00E476C6">
              <w:rPr>
                <w:rFonts w:ascii="GHEA Grapalat" w:hAnsi="GHEA Grapalat"/>
                <w:b/>
                <w:sz w:val="22"/>
              </w:rPr>
              <w:t>Принял</w:t>
            </w:r>
          </w:p>
        </w:tc>
      </w:tr>
    </w:tbl>
    <w:p w:rsidR="00071D1C" w:rsidRPr="00E476C6" w:rsidRDefault="00071D1C" w:rsidP="00E476C6">
      <w:pPr>
        <w:widowControl w:val="0"/>
        <w:tabs>
          <w:tab w:val="left" w:pos="360"/>
          <w:tab w:val="left" w:pos="540"/>
        </w:tabs>
        <w:spacing w:after="160"/>
        <w:jc w:val="right"/>
        <w:rPr>
          <w:rFonts w:ascii="GHEA Grapalat" w:hAnsi="GHEA Grapalat" w:cs="Sylfaen"/>
          <w:sz w:val="22"/>
        </w:rPr>
      </w:pPr>
      <w:r w:rsidRPr="00E476C6">
        <w:rPr>
          <w:rFonts w:ascii="GHEA Grapalat" w:hAnsi="GHEA Grapalat"/>
          <w:sz w:val="22"/>
        </w:rPr>
        <w:t>представитель, спроектировавший заявку:</w:t>
      </w:r>
    </w:p>
    <w:p w:rsidR="00071D1C" w:rsidRPr="00E476C6" w:rsidRDefault="00071D1C" w:rsidP="00E476C6">
      <w:pPr>
        <w:widowControl w:val="0"/>
        <w:tabs>
          <w:tab w:val="left" w:pos="360"/>
          <w:tab w:val="left" w:pos="540"/>
        </w:tabs>
        <w:spacing w:after="160"/>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76C6" w:rsidRPr="00E476C6" w:rsidTr="00E22E51">
        <w:trPr>
          <w:tblCellSpacing w:w="7" w:type="dxa"/>
          <w:jc w:val="center"/>
        </w:trPr>
        <w:tc>
          <w:tcPr>
            <w:tcW w:w="0" w:type="auto"/>
            <w:vAlign w:val="center"/>
          </w:tcPr>
          <w:p w:rsidR="00071D1C" w:rsidRPr="00E476C6" w:rsidRDefault="00071D1C" w:rsidP="00E476C6">
            <w:pPr>
              <w:widowControl w:val="0"/>
              <w:jc w:val="center"/>
              <w:rPr>
                <w:rFonts w:ascii="GHEA Grapalat" w:hAnsi="GHEA Grapalat" w:cs="GHEA Grapalat"/>
                <w:sz w:val="22"/>
              </w:rPr>
            </w:pPr>
            <w:r w:rsidRPr="00E476C6">
              <w:rPr>
                <w:rFonts w:ascii="GHEA Grapalat" w:hAnsi="GHEA Grapalat"/>
                <w:sz w:val="22"/>
              </w:rPr>
              <w:t xml:space="preserve">___________________________ </w:t>
            </w:r>
          </w:p>
          <w:p w:rsidR="00071D1C" w:rsidRPr="00E476C6" w:rsidRDefault="00071D1C" w:rsidP="00E476C6">
            <w:pPr>
              <w:widowControl w:val="0"/>
              <w:spacing w:after="160"/>
              <w:jc w:val="center"/>
              <w:rPr>
                <w:rFonts w:ascii="GHEA Grapalat" w:hAnsi="GHEA Grapalat" w:cs="GHEA Grapalat"/>
                <w:sz w:val="22"/>
                <w:vertAlign w:val="superscript"/>
              </w:rPr>
            </w:pPr>
            <w:r w:rsidRPr="00E476C6">
              <w:rPr>
                <w:rFonts w:ascii="GHEA Grapalat" w:hAnsi="GHEA Grapalat"/>
                <w:sz w:val="22"/>
                <w:vertAlign w:val="superscript"/>
              </w:rPr>
              <w:t>фамилия, имя</w:t>
            </w:r>
          </w:p>
        </w:tc>
        <w:tc>
          <w:tcPr>
            <w:tcW w:w="0" w:type="auto"/>
            <w:vAlign w:val="center"/>
          </w:tcPr>
          <w:p w:rsidR="00071D1C" w:rsidRPr="00E476C6" w:rsidRDefault="00071D1C" w:rsidP="00E476C6">
            <w:pPr>
              <w:widowControl w:val="0"/>
              <w:jc w:val="center"/>
              <w:rPr>
                <w:rFonts w:ascii="GHEA Grapalat" w:hAnsi="GHEA Grapalat" w:cs="GHEA Grapalat"/>
                <w:sz w:val="22"/>
              </w:rPr>
            </w:pPr>
            <w:r w:rsidRPr="00E476C6">
              <w:rPr>
                <w:rFonts w:ascii="GHEA Grapalat" w:hAnsi="GHEA Grapalat"/>
                <w:sz w:val="22"/>
              </w:rPr>
              <w:t>___________________________</w:t>
            </w:r>
          </w:p>
          <w:p w:rsidR="00071D1C" w:rsidRPr="00E476C6" w:rsidRDefault="00071D1C" w:rsidP="00E476C6">
            <w:pPr>
              <w:widowControl w:val="0"/>
              <w:spacing w:after="160"/>
              <w:jc w:val="center"/>
              <w:rPr>
                <w:rFonts w:ascii="GHEA Grapalat" w:hAnsi="GHEA Grapalat" w:cs="GHEA Grapalat"/>
                <w:sz w:val="22"/>
                <w:vertAlign w:val="superscript"/>
              </w:rPr>
            </w:pPr>
            <w:r w:rsidRPr="00E476C6">
              <w:rPr>
                <w:rFonts w:ascii="GHEA Grapalat" w:hAnsi="GHEA Grapalat"/>
                <w:sz w:val="22"/>
                <w:vertAlign w:val="superscript"/>
              </w:rPr>
              <w:t>фамилия, имя</w:t>
            </w:r>
          </w:p>
        </w:tc>
      </w:tr>
      <w:tr w:rsidR="00E476C6" w:rsidRPr="00E476C6" w:rsidTr="00E22E51">
        <w:trPr>
          <w:tblCellSpacing w:w="7" w:type="dxa"/>
          <w:jc w:val="center"/>
        </w:trPr>
        <w:tc>
          <w:tcPr>
            <w:tcW w:w="0" w:type="auto"/>
            <w:vAlign w:val="center"/>
          </w:tcPr>
          <w:p w:rsidR="00071D1C" w:rsidRPr="00E476C6" w:rsidRDefault="00071D1C" w:rsidP="00E476C6">
            <w:pPr>
              <w:widowControl w:val="0"/>
              <w:jc w:val="center"/>
              <w:rPr>
                <w:rFonts w:ascii="GHEA Grapalat" w:hAnsi="GHEA Grapalat" w:cs="GHEA Grapalat"/>
                <w:sz w:val="22"/>
              </w:rPr>
            </w:pPr>
            <w:r w:rsidRPr="00E476C6">
              <w:rPr>
                <w:rFonts w:ascii="GHEA Grapalat" w:hAnsi="GHEA Grapalat"/>
                <w:sz w:val="22"/>
              </w:rPr>
              <w:t xml:space="preserve">___________________________ </w:t>
            </w:r>
          </w:p>
          <w:p w:rsidR="00071D1C" w:rsidRPr="00E476C6" w:rsidRDefault="00071D1C" w:rsidP="00E476C6">
            <w:pPr>
              <w:widowControl w:val="0"/>
              <w:spacing w:after="160"/>
              <w:jc w:val="center"/>
              <w:rPr>
                <w:rFonts w:ascii="GHEA Grapalat" w:hAnsi="GHEA Grapalat" w:cs="GHEA Grapalat"/>
                <w:sz w:val="22"/>
                <w:vertAlign w:val="superscript"/>
              </w:rPr>
            </w:pPr>
            <w:r w:rsidRPr="00E476C6">
              <w:rPr>
                <w:rFonts w:ascii="GHEA Grapalat" w:hAnsi="GHEA Grapalat"/>
                <w:sz w:val="22"/>
                <w:vertAlign w:val="superscript"/>
              </w:rPr>
              <w:t>подпись</w:t>
            </w:r>
          </w:p>
        </w:tc>
        <w:tc>
          <w:tcPr>
            <w:tcW w:w="0" w:type="auto"/>
            <w:vAlign w:val="center"/>
          </w:tcPr>
          <w:p w:rsidR="00071D1C" w:rsidRPr="00E476C6" w:rsidRDefault="00071D1C" w:rsidP="00E476C6">
            <w:pPr>
              <w:widowControl w:val="0"/>
              <w:jc w:val="center"/>
              <w:rPr>
                <w:rFonts w:ascii="GHEA Grapalat" w:hAnsi="GHEA Grapalat" w:cs="GHEA Grapalat"/>
                <w:sz w:val="22"/>
              </w:rPr>
            </w:pPr>
            <w:r w:rsidRPr="00E476C6">
              <w:rPr>
                <w:rFonts w:ascii="GHEA Grapalat" w:hAnsi="GHEA Grapalat"/>
                <w:sz w:val="22"/>
              </w:rPr>
              <w:t>___________________________</w:t>
            </w:r>
          </w:p>
          <w:p w:rsidR="00071D1C" w:rsidRPr="00E476C6" w:rsidRDefault="00071D1C" w:rsidP="00E476C6">
            <w:pPr>
              <w:widowControl w:val="0"/>
              <w:spacing w:after="160"/>
              <w:jc w:val="center"/>
              <w:rPr>
                <w:rFonts w:ascii="GHEA Grapalat" w:hAnsi="GHEA Grapalat" w:cs="GHEA Grapalat"/>
                <w:sz w:val="22"/>
                <w:vertAlign w:val="superscript"/>
              </w:rPr>
            </w:pPr>
            <w:r w:rsidRPr="00E476C6">
              <w:rPr>
                <w:rFonts w:ascii="GHEA Grapalat" w:hAnsi="GHEA Grapalat"/>
                <w:sz w:val="22"/>
                <w:vertAlign w:val="superscript"/>
              </w:rPr>
              <w:t>подпись</w:t>
            </w:r>
            <w:bookmarkStart w:id="2" w:name="_GoBack"/>
            <w:bookmarkEnd w:id="2"/>
          </w:p>
        </w:tc>
      </w:tr>
    </w:tbl>
    <w:p w:rsidR="00071D1C" w:rsidRPr="00E476C6" w:rsidRDefault="00071D1C" w:rsidP="00E476C6">
      <w:pPr>
        <w:widowControl w:val="0"/>
        <w:spacing w:after="160"/>
        <w:ind w:left="-142" w:firstLine="142"/>
        <w:jc w:val="center"/>
        <w:rPr>
          <w:rFonts w:ascii="GHEA Grapalat" w:hAnsi="GHEA Grapalat" w:cs="Sylfaen"/>
          <w:b/>
        </w:rPr>
      </w:pPr>
    </w:p>
    <w:sectPr w:rsidR="00071D1C" w:rsidRPr="00E476C6" w:rsidSect="00E409D9">
      <w:pgSz w:w="11906" w:h="16838" w:code="9"/>
      <w:pgMar w:top="630" w:right="1418" w:bottom="810"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C63" w:rsidRDefault="008F3C63">
      <w:r>
        <w:separator/>
      </w:r>
    </w:p>
  </w:endnote>
  <w:endnote w:type="continuationSeparator" w:id="0">
    <w:p w:rsidR="008F3C63" w:rsidRDefault="008F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6867455"/>
      <w:docPartObj>
        <w:docPartGallery w:val="Page Numbers (Bottom of Page)"/>
        <w:docPartUnique/>
      </w:docPartObj>
    </w:sdtPr>
    <w:sdtEndPr>
      <w:rPr>
        <w:rFonts w:ascii="GHEA Grapalat" w:hAnsi="GHEA Grapalat"/>
        <w:sz w:val="24"/>
        <w:szCs w:val="24"/>
      </w:rPr>
    </w:sdtEndPr>
    <w:sdtContent>
      <w:p w:rsidR="004C7BFD" w:rsidRDefault="004C7BFD" w:rsidP="00C40FC1">
        <w:pPr>
          <w:pStyle w:val="Footer"/>
          <w:jc w:val="both"/>
          <w:rPr>
            <w:rFonts w:ascii="GHEA Grapalat" w:hAnsi="GHEA Grapalat"/>
            <w:i/>
            <w:spacing w:val="-6"/>
          </w:rPr>
        </w:pPr>
        <w:r>
          <w:rPr>
            <w:rFonts w:ascii="GHEA Grapalat" w:hAnsi="GHEA Grapalat"/>
            <w:i/>
            <w:spacing w:val="-6"/>
          </w:rPr>
          <w:t>*В тексте, в случае возникновения несовпадений и разночтений, предпочтение отдаётся варианту на армянском языке.</w:t>
        </w:r>
      </w:p>
      <w:p w:rsidR="004C7BFD" w:rsidRPr="00C861E9" w:rsidRDefault="004C7BFD" w:rsidP="00C40FC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C63" w:rsidRDefault="008F3C63">
      <w:r>
        <w:separator/>
      </w:r>
    </w:p>
  </w:footnote>
  <w:footnote w:type="continuationSeparator" w:id="0">
    <w:p w:rsidR="008F3C63" w:rsidRDefault="008F3C63">
      <w:r>
        <w:continuationSeparator/>
      </w:r>
    </w:p>
  </w:footnote>
  <w:footnote w:id="1">
    <w:p w:rsidR="004C7BFD" w:rsidRDefault="004C7BFD" w:rsidP="00F45BB7">
      <w:pPr>
        <w:pStyle w:val="FootnoteText"/>
        <w:jc w:val="both"/>
        <w:rPr>
          <w:rFonts w:ascii="GHEA Grapalat" w:hAnsi="GHEA Grapalat"/>
          <w:i/>
        </w:rPr>
      </w:pPr>
      <w:r w:rsidRPr="003551C2">
        <w:rPr>
          <w:rFonts w:ascii="GHEA Grapalat" w:hAnsi="GHEA Grapalat"/>
          <w:i/>
        </w:rPr>
        <w:t>18.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C7BFD" w:rsidRPr="000E5A53" w:rsidRDefault="004C7BFD" w:rsidP="00F45BB7">
      <w:pPr>
        <w:pStyle w:val="FootnoteText"/>
        <w:jc w:val="both"/>
        <w:rPr>
          <w:rFonts w:ascii="GHEA Grapalat" w:hAnsi="GHEA Grapalat"/>
          <w:i/>
        </w:rPr>
      </w:pPr>
    </w:p>
    <w:p w:rsidR="004C7BFD" w:rsidRPr="00353AEB" w:rsidRDefault="004C7BFD" w:rsidP="00F45BB7">
      <w:pPr>
        <w:jc w:val="both"/>
        <w:rPr>
          <w:rFonts w:ascii="GHEA Grapalat" w:hAnsi="GHEA Grapalat"/>
          <w:i/>
          <w:sz w:val="20"/>
          <w:szCs w:val="20"/>
        </w:rPr>
      </w:pPr>
      <w:r w:rsidRPr="00353AEB">
        <w:rPr>
          <w:rFonts w:ascii="GHEA Grapalat" w:hAnsi="GHEA Grapalat"/>
          <w:sz w:val="20"/>
          <w:szCs w:val="20"/>
        </w:rPr>
        <w:t>**</w:t>
      </w:r>
      <w:r w:rsidRPr="00353A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C7BFD" w:rsidRPr="00353AEB" w:rsidRDefault="004C7BFD" w:rsidP="00F45BB7">
      <w:pPr>
        <w:jc w:val="both"/>
        <w:rPr>
          <w:rFonts w:ascii="GHEA Grapalat" w:hAnsi="GHEA Grapalat"/>
          <w:i/>
          <w:sz w:val="20"/>
          <w:szCs w:val="20"/>
        </w:rPr>
      </w:pPr>
      <w:r w:rsidRPr="00353AEB">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rsidR="004C7BFD" w:rsidRPr="00353AEB" w:rsidRDefault="004C7BFD" w:rsidP="00F45BB7">
      <w:pPr>
        <w:jc w:val="both"/>
        <w:rPr>
          <w:rFonts w:ascii="GHEA Grapalat" w:hAnsi="GHEA Grapalat"/>
          <w:i/>
          <w:sz w:val="20"/>
          <w:szCs w:val="20"/>
        </w:rPr>
      </w:pPr>
      <w:r w:rsidRPr="00353AEB">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4C7BFD" w:rsidRPr="00353AEB" w:rsidRDefault="004C7BFD" w:rsidP="00F45BB7">
      <w:pPr>
        <w:jc w:val="both"/>
        <w:rPr>
          <w:rFonts w:ascii="GHEA Grapalat" w:hAnsi="GHEA Grapalat"/>
          <w:i/>
          <w:sz w:val="20"/>
          <w:szCs w:val="20"/>
        </w:rPr>
      </w:pPr>
      <w:r w:rsidRPr="00353A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C7BFD" w:rsidRPr="00553058" w:rsidRDefault="004C7BFD" w:rsidP="00F45BB7">
      <w:pPr>
        <w:pStyle w:val="FootnoteText"/>
        <w:rPr>
          <w:rFonts w:asciiTheme="minorHAnsi" w:hAnsiTheme="minorHAnsi"/>
        </w:rPr>
      </w:pPr>
    </w:p>
  </w:footnote>
  <w:footnote w:id="2">
    <w:p w:rsidR="004C7BFD" w:rsidRPr="00D3436F" w:rsidRDefault="004C7BF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C7BFD" w:rsidRPr="00D3436F" w:rsidRDefault="004C7BFD">
      <w:pPr>
        <w:pStyle w:val="FootnoteText"/>
        <w:rPr>
          <w:lang w:val="es-ES"/>
        </w:rPr>
      </w:pPr>
    </w:p>
  </w:footnote>
  <w:footnote w:id="3">
    <w:p w:rsidR="004C7BFD" w:rsidRPr="008842CE" w:rsidRDefault="004C7BFD" w:rsidP="003D2FE2">
      <w:pPr>
        <w:pStyle w:val="FootnoteText"/>
        <w:jc w:val="both"/>
      </w:pPr>
    </w:p>
  </w:footnote>
  <w:footnote w:id="4">
    <w:p w:rsidR="004C7BFD" w:rsidRPr="008842CE" w:rsidRDefault="004C7BFD" w:rsidP="000A214C">
      <w:pPr>
        <w:pStyle w:val="FootnoteText"/>
        <w:jc w:val="both"/>
      </w:pPr>
    </w:p>
  </w:footnote>
  <w:footnote w:id="5">
    <w:p w:rsidR="004C7BFD" w:rsidRPr="00D3436F" w:rsidRDefault="004C7BFD"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6">
    <w:p w:rsidR="004C7BFD" w:rsidRPr="00D3436F" w:rsidRDefault="004C7BFD"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7">
    <w:p w:rsidR="004C7BFD" w:rsidRPr="008842CE" w:rsidRDefault="004C7BFD"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C7BFD" w:rsidRPr="00D3436F" w:rsidRDefault="004C7BFD">
      <w:pPr>
        <w:pStyle w:val="FootnoteText"/>
        <w:rPr>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BFD" w:rsidRPr="00A948E6" w:rsidRDefault="004C7BFD" w:rsidP="00A948E6">
    <w:pPr>
      <w:pStyle w:val="BodyTextIndent"/>
      <w:widowControl w:val="0"/>
      <w:spacing w:after="160" w:line="240" w:lineRule="auto"/>
      <w:ind w:firstLine="0"/>
      <w:jc w:val="right"/>
      <w:rPr>
        <w:sz w:val="16"/>
      </w:rPr>
    </w:pPr>
    <w:r w:rsidRPr="00A948E6">
      <w:rPr>
        <w:rFonts w:ascii="GHEA Grapalat" w:hAnsi="GHEA Grapalat"/>
        <w:sz w:val="16"/>
      </w:rPr>
      <w:t>Неофициальный перевод*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7E8"/>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4C6"/>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9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5D26"/>
    <w:rsid w:val="000D6018"/>
    <w:rsid w:val="000D6187"/>
    <w:rsid w:val="000D6A89"/>
    <w:rsid w:val="000D6C21"/>
    <w:rsid w:val="000D701E"/>
    <w:rsid w:val="000D77C1"/>
    <w:rsid w:val="000E0C4F"/>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2A70"/>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47A"/>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88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14C"/>
    <w:rsid w:val="001A23A6"/>
    <w:rsid w:val="001A2579"/>
    <w:rsid w:val="001A2B1D"/>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91C"/>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474"/>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310"/>
    <w:rsid w:val="002004DB"/>
    <w:rsid w:val="002017CB"/>
    <w:rsid w:val="00201B81"/>
    <w:rsid w:val="00201DA0"/>
    <w:rsid w:val="00201F2E"/>
    <w:rsid w:val="00202F4D"/>
    <w:rsid w:val="002032CE"/>
    <w:rsid w:val="00203917"/>
    <w:rsid w:val="00203E8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CC1"/>
    <w:rsid w:val="00232FE2"/>
    <w:rsid w:val="00233B5F"/>
    <w:rsid w:val="00233BB7"/>
    <w:rsid w:val="00235549"/>
    <w:rsid w:val="0023571C"/>
    <w:rsid w:val="00235D56"/>
    <w:rsid w:val="00235DAA"/>
    <w:rsid w:val="00236B75"/>
    <w:rsid w:val="002370BC"/>
    <w:rsid w:val="0024027D"/>
    <w:rsid w:val="00240289"/>
    <w:rsid w:val="00240609"/>
    <w:rsid w:val="002406D8"/>
    <w:rsid w:val="00240B61"/>
    <w:rsid w:val="0024186B"/>
    <w:rsid w:val="00241C72"/>
    <w:rsid w:val="00241F05"/>
    <w:rsid w:val="0024205E"/>
    <w:rsid w:val="00244B38"/>
    <w:rsid w:val="0024740F"/>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55"/>
    <w:rsid w:val="002A058F"/>
    <w:rsid w:val="002A0700"/>
    <w:rsid w:val="002A0C06"/>
    <w:rsid w:val="002A0F45"/>
    <w:rsid w:val="002A10B2"/>
    <w:rsid w:val="002A1FAC"/>
    <w:rsid w:val="002A2F79"/>
    <w:rsid w:val="002A3785"/>
    <w:rsid w:val="002A3FC1"/>
    <w:rsid w:val="002A464D"/>
    <w:rsid w:val="002A4BE0"/>
    <w:rsid w:val="002A560E"/>
    <w:rsid w:val="002A6182"/>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32E"/>
    <w:rsid w:val="002D02FE"/>
    <w:rsid w:val="002D156F"/>
    <w:rsid w:val="002D1858"/>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019"/>
    <w:rsid w:val="0036230B"/>
    <w:rsid w:val="003629F7"/>
    <w:rsid w:val="00363298"/>
    <w:rsid w:val="00363335"/>
    <w:rsid w:val="00363627"/>
    <w:rsid w:val="00363E98"/>
    <w:rsid w:val="00364E7A"/>
    <w:rsid w:val="003650C5"/>
    <w:rsid w:val="0036520F"/>
    <w:rsid w:val="0036524F"/>
    <w:rsid w:val="003653B7"/>
    <w:rsid w:val="00366584"/>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E97"/>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02"/>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B3"/>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50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376A"/>
    <w:rsid w:val="0042706C"/>
    <w:rsid w:val="00427EAA"/>
    <w:rsid w:val="004300C2"/>
    <w:rsid w:val="00431998"/>
    <w:rsid w:val="004320F2"/>
    <w:rsid w:val="00434D1C"/>
    <w:rsid w:val="00434E32"/>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678"/>
    <w:rsid w:val="004825CB"/>
    <w:rsid w:val="004830D2"/>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94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7B2"/>
    <w:rsid w:val="004B6A49"/>
    <w:rsid w:val="004B6D52"/>
    <w:rsid w:val="004B7B69"/>
    <w:rsid w:val="004C17D2"/>
    <w:rsid w:val="004C1D9B"/>
    <w:rsid w:val="004C217A"/>
    <w:rsid w:val="004C3803"/>
    <w:rsid w:val="004C3E56"/>
    <w:rsid w:val="004C5CF3"/>
    <w:rsid w:val="004C6104"/>
    <w:rsid w:val="004C78E7"/>
    <w:rsid w:val="004C7BFD"/>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A0F"/>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B83"/>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6C1"/>
    <w:rsid w:val="00514B2A"/>
    <w:rsid w:val="0051520A"/>
    <w:rsid w:val="0051613E"/>
    <w:rsid w:val="005162B1"/>
    <w:rsid w:val="005167C7"/>
    <w:rsid w:val="005169CF"/>
    <w:rsid w:val="00516DDC"/>
    <w:rsid w:val="005170F3"/>
    <w:rsid w:val="00520445"/>
    <w:rsid w:val="0052057E"/>
    <w:rsid w:val="00520BDB"/>
    <w:rsid w:val="00520F57"/>
    <w:rsid w:val="005215E3"/>
    <w:rsid w:val="005216EB"/>
    <w:rsid w:val="00521B22"/>
    <w:rsid w:val="00521B59"/>
    <w:rsid w:val="00521DF3"/>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A82"/>
    <w:rsid w:val="00544D9F"/>
    <w:rsid w:val="005457B4"/>
    <w:rsid w:val="00545F4E"/>
    <w:rsid w:val="0054752B"/>
    <w:rsid w:val="005500CE"/>
    <w:rsid w:val="00550A62"/>
    <w:rsid w:val="005525A4"/>
    <w:rsid w:val="00552934"/>
    <w:rsid w:val="00552AF6"/>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AA8"/>
    <w:rsid w:val="005B598A"/>
    <w:rsid w:val="005B6B3E"/>
    <w:rsid w:val="005B6B51"/>
    <w:rsid w:val="005B6DCF"/>
    <w:rsid w:val="005B6F10"/>
    <w:rsid w:val="005B762D"/>
    <w:rsid w:val="005C0666"/>
    <w:rsid w:val="005C0D39"/>
    <w:rsid w:val="005C1BF7"/>
    <w:rsid w:val="005C1C00"/>
    <w:rsid w:val="005C1C99"/>
    <w:rsid w:val="005C213C"/>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2BE"/>
    <w:rsid w:val="005E4C8D"/>
    <w:rsid w:val="005E52ED"/>
    <w:rsid w:val="005E573E"/>
    <w:rsid w:val="005E6606"/>
    <w:rsid w:val="005E693E"/>
    <w:rsid w:val="005E6D42"/>
    <w:rsid w:val="005F0715"/>
    <w:rsid w:val="005F09CE"/>
    <w:rsid w:val="005F1793"/>
    <w:rsid w:val="005F1DBB"/>
    <w:rsid w:val="005F1F95"/>
    <w:rsid w:val="005F25EF"/>
    <w:rsid w:val="005F2986"/>
    <w:rsid w:val="005F2F3B"/>
    <w:rsid w:val="005F49CC"/>
    <w:rsid w:val="005F53F2"/>
    <w:rsid w:val="005F581A"/>
    <w:rsid w:val="005F6C12"/>
    <w:rsid w:val="005F7C1D"/>
    <w:rsid w:val="0060526C"/>
    <w:rsid w:val="00605738"/>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6E8F"/>
    <w:rsid w:val="006371D0"/>
    <w:rsid w:val="00637D24"/>
    <w:rsid w:val="00637DAB"/>
    <w:rsid w:val="006417C7"/>
    <w:rsid w:val="00642172"/>
    <w:rsid w:val="00642B4B"/>
    <w:rsid w:val="00642EFE"/>
    <w:rsid w:val="0064473D"/>
    <w:rsid w:val="00644850"/>
    <w:rsid w:val="00644CE2"/>
    <w:rsid w:val="006452C2"/>
    <w:rsid w:val="006454A3"/>
    <w:rsid w:val="00650073"/>
    <w:rsid w:val="00650458"/>
    <w:rsid w:val="006505D2"/>
    <w:rsid w:val="00651408"/>
    <w:rsid w:val="006519EF"/>
    <w:rsid w:val="00651B6D"/>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7A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154"/>
    <w:rsid w:val="006C52B3"/>
    <w:rsid w:val="006C679A"/>
    <w:rsid w:val="006C7A0F"/>
    <w:rsid w:val="006C7FD7"/>
    <w:rsid w:val="006D0B02"/>
    <w:rsid w:val="006D0D6F"/>
    <w:rsid w:val="006D0E83"/>
    <w:rsid w:val="006D144C"/>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18D"/>
    <w:rsid w:val="007017E0"/>
    <w:rsid w:val="007019EA"/>
    <w:rsid w:val="00702A06"/>
    <w:rsid w:val="007032AC"/>
    <w:rsid w:val="007035C9"/>
    <w:rsid w:val="00704898"/>
    <w:rsid w:val="00705492"/>
    <w:rsid w:val="00705706"/>
    <w:rsid w:val="007072C5"/>
    <w:rsid w:val="0070731F"/>
    <w:rsid w:val="00707B86"/>
    <w:rsid w:val="00712311"/>
    <w:rsid w:val="0071271C"/>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77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12D"/>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6BD8"/>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DCF"/>
    <w:rsid w:val="007F281F"/>
    <w:rsid w:val="007F503F"/>
    <w:rsid w:val="007F5A5F"/>
    <w:rsid w:val="007F6722"/>
    <w:rsid w:val="008013BF"/>
    <w:rsid w:val="008013DA"/>
    <w:rsid w:val="00801A4F"/>
    <w:rsid w:val="00801AC7"/>
    <w:rsid w:val="00802C55"/>
    <w:rsid w:val="008030B6"/>
    <w:rsid w:val="00803ED8"/>
    <w:rsid w:val="008040A9"/>
    <w:rsid w:val="0080437A"/>
    <w:rsid w:val="00804E44"/>
    <w:rsid w:val="008055DB"/>
    <w:rsid w:val="008067C5"/>
    <w:rsid w:val="00806EF0"/>
    <w:rsid w:val="00807178"/>
    <w:rsid w:val="0080718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E82"/>
    <w:rsid w:val="0083475E"/>
    <w:rsid w:val="008348C6"/>
    <w:rsid w:val="00834CD0"/>
    <w:rsid w:val="00835374"/>
    <w:rsid w:val="00835822"/>
    <w:rsid w:val="00836400"/>
    <w:rsid w:val="008365E4"/>
    <w:rsid w:val="00836C9C"/>
    <w:rsid w:val="00837337"/>
    <w:rsid w:val="00837F16"/>
    <w:rsid w:val="00840327"/>
    <w:rsid w:val="00840BF5"/>
    <w:rsid w:val="00840FE0"/>
    <w:rsid w:val="00841A03"/>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4F"/>
    <w:rsid w:val="00861BEB"/>
    <w:rsid w:val="00861EC8"/>
    <w:rsid w:val="00862230"/>
    <w:rsid w:val="008626E5"/>
    <w:rsid w:val="008628CD"/>
    <w:rsid w:val="00863157"/>
    <w:rsid w:val="00863197"/>
    <w:rsid w:val="00863E4D"/>
    <w:rsid w:val="00865E9B"/>
    <w:rsid w:val="00870152"/>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5776"/>
    <w:rsid w:val="00886035"/>
    <w:rsid w:val="008860B6"/>
    <w:rsid w:val="00886AA6"/>
    <w:rsid w:val="00886D11"/>
    <w:rsid w:val="00886EFE"/>
    <w:rsid w:val="008875C7"/>
    <w:rsid w:val="00887DA9"/>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17B3"/>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58E"/>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3F2"/>
    <w:rsid w:val="008F0732"/>
    <w:rsid w:val="008F15B9"/>
    <w:rsid w:val="008F1F9B"/>
    <w:rsid w:val="008F2148"/>
    <w:rsid w:val="008F2365"/>
    <w:rsid w:val="008F2B76"/>
    <w:rsid w:val="008F3C63"/>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7A2"/>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2FD"/>
    <w:rsid w:val="0093354D"/>
    <w:rsid w:val="009335A0"/>
    <w:rsid w:val="0093396A"/>
    <w:rsid w:val="009340E4"/>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D2C"/>
    <w:rsid w:val="00952531"/>
    <w:rsid w:val="00953ADF"/>
    <w:rsid w:val="00953F12"/>
    <w:rsid w:val="00954425"/>
    <w:rsid w:val="009547F7"/>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DA"/>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620"/>
    <w:rsid w:val="009873F3"/>
    <w:rsid w:val="00987E76"/>
    <w:rsid w:val="00990375"/>
    <w:rsid w:val="00990561"/>
    <w:rsid w:val="00990C42"/>
    <w:rsid w:val="00990FD5"/>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F91"/>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6F60"/>
    <w:rsid w:val="009D71F8"/>
    <w:rsid w:val="009D78BC"/>
    <w:rsid w:val="009D7EFF"/>
    <w:rsid w:val="009E07EE"/>
    <w:rsid w:val="009E0C7F"/>
    <w:rsid w:val="009E1181"/>
    <w:rsid w:val="009E19C7"/>
    <w:rsid w:val="009E2596"/>
    <w:rsid w:val="009E26EE"/>
    <w:rsid w:val="009E27FC"/>
    <w:rsid w:val="009E2E21"/>
    <w:rsid w:val="009E31E2"/>
    <w:rsid w:val="009E35C5"/>
    <w:rsid w:val="009E38B9"/>
    <w:rsid w:val="009E39FC"/>
    <w:rsid w:val="009E4381"/>
    <w:rsid w:val="009E45F3"/>
    <w:rsid w:val="009E49AB"/>
    <w:rsid w:val="009E4A0F"/>
    <w:rsid w:val="009E5048"/>
    <w:rsid w:val="009E7100"/>
    <w:rsid w:val="009E77E3"/>
    <w:rsid w:val="009F0660"/>
    <w:rsid w:val="009F06BA"/>
    <w:rsid w:val="009F0AB3"/>
    <w:rsid w:val="009F0E95"/>
    <w:rsid w:val="009F10E4"/>
    <w:rsid w:val="009F18D0"/>
    <w:rsid w:val="009F1FA5"/>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5D"/>
    <w:rsid w:val="00A42E71"/>
    <w:rsid w:val="00A43166"/>
    <w:rsid w:val="00A4360B"/>
    <w:rsid w:val="00A43D3A"/>
    <w:rsid w:val="00A44096"/>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37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16C"/>
    <w:rsid w:val="00A86287"/>
    <w:rsid w:val="00A90E28"/>
    <w:rsid w:val="00A90FCD"/>
    <w:rsid w:val="00A921FF"/>
    <w:rsid w:val="00A93710"/>
    <w:rsid w:val="00A948E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0DE"/>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2ED4"/>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31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796"/>
    <w:rsid w:val="00B14E56"/>
    <w:rsid w:val="00B1537B"/>
    <w:rsid w:val="00B16483"/>
    <w:rsid w:val="00B16A08"/>
    <w:rsid w:val="00B16E83"/>
    <w:rsid w:val="00B170B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41F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B7BB1"/>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6AE"/>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FC1"/>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163"/>
    <w:rsid w:val="00C66474"/>
    <w:rsid w:val="00C66A65"/>
    <w:rsid w:val="00C67E80"/>
    <w:rsid w:val="00C67FAB"/>
    <w:rsid w:val="00C706F4"/>
    <w:rsid w:val="00C70C1A"/>
    <w:rsid w:val="00C71E26"/>
    <w:rsid w:val="00C72606"/>
    <w:rsid w:val="00C7261B"/>
    <w:rsid w:val="00C72D0E"/>
    <w:rsid w:val="00C72E21"/>
    <w:rsid w:val="00C73E62"/>
    <w:rsid w:val="00C748C9"/>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4C5"/>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A28"/>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3EEE"/>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2ECD"/>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879"/>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9A8"/>
    <w:rsid w:val="00D820D2"/>
    <w:rsid w:val="00D82DAD"/>
    <w:rsid w:val="00D82E27"/>
    <w:rsid w:val="00D83043"/>
    <w:rsid w:val="00D8313C"/>
    <w:rsid w:val="00D84988"/>
    <w:rsid w:val="00D855F5"/>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179"/>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9F9"/>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1D3F"/>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9D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476C6"/>
    <w:rsid w:val="00E51117"/>
    <w:rsid w:val="00E51CD0"/>
    <w:rsid w:val="00E51D3B"/>
    <w:rsid w:val="00E51D78"/>
    <w:rsid w:val="00E51EEA"/>
    <w:rsid w:val="00E54297"/>
    <w:rsid w:val="00E54B2C"/>
    <w:rsid w:val="00E5510F"/>
    <w:rsid w:val="00E55EBF"/>
    <w:rsid w:val="00E6008B"/>
    <w:rsid w:val="00E60276"/>
    <w:rsid w:val="00E6044F"/>
    <w:rsid w:val="00E60526"/>
    <w:rsid w:val="00E60D73"/>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B9C"/>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6FE5"/>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367"/>
    <w:rsid w:val="00F04AA1"/>
    <w:rsid w:val="00F04E4E"/>
    <w:rsid w:val="00F04FC3"/>
    <w:rsid w:val="00F0596B"/>
    <w:rsid w:val="00F06F30"/>
    <w:rsid w:val="00F0759D"/>
    <w:rsid w:val="00F102AB"/>
    <w:rsid w:val="00F11658"/>
    <w:rsid w:val="00F11794"/>
    <w:rsid w:val="00F11AC7"/>
    <w:rsid w:val="00F11D9C"/>
    <w:rsid w:val="00F11E5A"/>
    <w:rsid w:val="00F125C4"/>
    <w:rsid w:val="00F12D9A"/>
    <w:rsid w:val="00F130E4"/>
    <w:rsid w:val="00F1389B"/>
    <w:rsid w:val="00F13FFF"/>
    <w:rsid w:val="00F141E2"/>
    <w:rsid w:val="00F154A2"/>
    <w:rsid w:val="00F15CED"/>
    <w:rsid w:val="00F15F72"/>
    <w:rsid w:val="00F16C50"/>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BB7"/>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77D"/>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C64"/>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AD3"/>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8DC"/>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7B5"/>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1EE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3AB200-8742-4FE1-9098-B6030829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Salutation">
    <w:name w:val="Salutation"/>
    <w:basedOn w:val="Normal"/>
    <w:link w:val="SalutationChar"/>
    <w:uiPriority w:val="4"/>
    <w:unhideWhenUsed/>
    <w:qFormat/>
    <w:rsid w:val="00AE531D"/>
    <w:pPr>
      <w:spacing w:before="720" w:after="200" w:line="288" w:lineRule="auto"/>
    </w:pPr>
    <w:rPr>
      <w:rFonts w:asciiTheme="minorHAnsi" w:eastAsiaTheme="minorHAnsi" w:hAnsiTheme="minorHAnsi" w:cstheme="minorBidi"/>
      <w:kern w:val="20"/>
      <w:szCs w:val="20"/>
      <w:lang w:val="en-US" w:eastAsia="ja-JP" w:bidi="ar-SA"/>
    </w:rPr>
  </w:style>
  <w:style w:type="character" w:customStyle="1" w:styleId="SalutationChar">
    <w:name w:val="Salutation Char"/>
    <w:basedOn w:val="DefaultParagraphFont"/>
    <w:link w:val="Salutation"/>
    <w:uiPriority w:val="4"/>
    <w:rsid w:val="00AE531D"/>
    <w:rPr>
      <w:rFonts w:asciiTheme="minorHAnsi" w:eastAsiaTheme="minorHAnsi" w:hAnsiTheme="minorHAnsi" w:cstheme="minorBidi"/>
      <w:kern w:val="20"/>
      <w:sz w:val="24"/>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632189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8777319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promotio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procurement.yerevanzoo@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B0049-16C6-44AA-8DDF-9B13DA580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TotalTime>
  <Pages>66</Pages>
  <Words>21341</Words>
  <Characters>121650</Characters>
  <Application>Microsoft Office Word</Application>
  <DocSecurity>0</DocSecurity>
  <Lines>1013</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142706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 Ghazaryan</cp:lastModifiedBy>
  <cp:revision>853</cp:revision>
  <cp:lastPrinted>2021-03-12T09:26:00Z</cp:lastPrinted>
  <dcterms:created xsi:type="dcterms:W3CDTF">2019-10-28T07:04:00Z</dcterms:created>
  <dcterms:modified xsi:type="dcterms:W3CDTF">2021-12-23T07:12:00Z</dcterms:modified>
</cp:coreProperties>
</file>