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E24565" w:rsidRPr="00362336">
        <w:rPr>
          <w:rFonts w:ascii="GHEA Grapalat" w:hAnsi="GHEA Grapalat"/>
          <w:i w:val="0"/>
          <w:color w:val="000000"/>
          <w:lang w:val="en-US"/>
        </w:rPr>
        <w:t>մարտի</w:t>
      </w:r>
      <w:r w:rsidRPr="00362336">
        <w:rPr>
          <w:rFonts w:ascii="GHEA Grapalat" w:hAnsi="GHEA Grapalat"/>
          <w:i w:val="0"/>
          <w:color w:val="000000"/>
          <w:lang w:val="hy-AM"/>
        </w:rPr>
        <w:t xml:space="preserve"> </w:t>
      </w:r>
      <w:r w:rsidR="00E24565" w:rsidRPr="00362336">
        <w:rPr>
          <w:rFonts w:ascii="GHEA Grapalat" w:hAnsi="GHEA Grapalat"/>
          <w:i w:val="0"/>
          <w:color w:val="000000"/>
          <w:lang w:val="af-ZA"/>
        </w:rPr>
        <w:t>2</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E24565" w:rsidRPr="00362336">
        <w:rPr>
          <w:rFonts w:ascii="GHEA Grapalat" w:hAnsi="GHEA Grapalat"/>
          <w:b/>
          <w:i w:val="0"/>
          <w:lang w:val="af-ZA"/>
        </w:rPr>
        <w:t>ԳՀԱՊՁԲ-ՀՎԿԱԿ-2023-08</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185E08" w:rsidRPr="00362336">
        <w:rPr>
          <w:rFonts w:ascii="GHEA Grapalat" w:hAnsi="GHEA Grapalat"/>
          <w:b/>
          <w:i w:val="0"/>
          <w:lang w:val="af-ZA"/>
        </w:rPr>
        <w:t>քիմիական նյութերի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ք.Երևան,</w:t>
      </w:r>
      <w:r w:rsidRPr="00362336">
        <w:rPr>
          <w:rFonts w:ascii="GHEA Grapalat" w:hAnsi="GHEA Grapalat"/>
          <w:i w:val="0"/>
          <w:lang w:val="af-ZA"/>
        </w:rPr>
        <w:t xml:space="preserve"> </w:t>
      </w:r>
      <w:r w:rsidRPr="00362336">
        <w:rPr>
          <w:rFonts w:ascii="GHEA Grapalat" w:hAnsi="GHEA Grapalat"/>
          <w:b/>
          <w:i w:val="0"/>
          <w:lang w:val="hy-AM"/>
        </w:rPr>
        <w:t xml:space="preserve">Մ.Հերացի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362336" w:rsidRPr="00362336">
        <w:rPr>
          <w:rFonts w:ascii="GHEA Grapalat" w:hAnsi="GHEA Grapalat"/>
          <w:b/>
          <w:i w:val="0"/>
          <w:lang w:val="af-ZA"/>
        </w:rPr>
        <w:t>14</w:t>
      </w:r>
      <w:r w:rsidRPr="00362336">
        <w:rPr>
          <w:rFonts w:ascii="GHEA Grapalat" w:hAnsi="GHEA Grapalat"/>
          <w:b/>
          <w:i w:val="0"/>
          <w:lang w:val="af-ZA"/>
        </w:rPr>
        <w:t xml:space="preserve">-րդ օրվա ժամը </w:t>
      </w:r>
      <w:r w:rsidRPr="00362336">
        <w:rPr>
          <w:rFonts w:ascii="GHEA Grapalat" w:hAnsi="GHEA Grapalat"/>
          <w:b/>
          <w:i w:val="0"/>
          <w:lang w:val="hy-AM"/>
        </w:rPr>
        <w:t>11:</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Մ.Հերացի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24565" w:rsidRPr="00362336">
        <w:rPr>
          <w:rFonts w:ascii="GHEA Grapalat" w:hAnsi="GHEA Grapalat"/>
          <w:b/>
          <w:i w:val="0"/>
          <w:color w:val="000000"/>
          <w:lang w:val="en-US"/>
        </w:rPr>
        <w:t>մարտի</w:t>
      </w:r>
      <w:r w:rsidRPr="00362336">
        <w:rPr>
          <w:rFonts w:ascii="GHEA Grapalat" w:hAnsi="GHEA Grapalat"/>
          <w:b/>
          <w:i w:val="0"/>
          <w:color w:val="000000"/>
          <w:lang w:val="hy-AM"/>
        </w:rPr>
        <w:t xml:space="preserve"> </w:t>
      </w:r>
      <w:r w:rsidR="00E24565" w:rsidRPr="00362336">
        <w:rPr>
          <w:rFonts w:ascii="GHEA Grapalat" w:hAnsi="GHEA Grapalat"/>
          <w:b/>
          <w:i w:val="0"/>
          <w:color w:val="000000"/>
          <w:lang w:val="af-ZA"/>
        </w:rPr>
        <w:t>1</w:t>
      </w:r>
      <w:r w:rsidR="00362336" w:rsidRPr="00362336">
        <w:rPr>
          <w:rFonts w:ascii="GHEA Grapalat" w:hAnsi="GHEA Grapalat"/>
          <w:b/>
          <w:i w:val="0"/>
          <w:color w:val="000000"/>
          <w:lang w:val="af-ZA"/>
        </w:rPr>
        <w:t>6</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11:</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w:t>
      </w:r>
      <w:r w:rsidRPr="00F35DE7">
        <w:rPr>
          <w:rFonts w:ascii="Times New Roman" w:hAnsi="Times New Roman"/>
          <w:i w:val="0"/>
          <w:sz w:val="24"/>
          <w:szCs w:val="24"/>
        </w:rPr>
        <w:t xml:space="preserve">the notice is approved by decision of the Price Quotation Commission number 1 of </w:t>
      </w:r>
      <w:r w:rsidR="002E098D" w:rsidRPr="00F35DE7">
        <w:rPr>
          <w:rFonts w:ascii="Times New Roman" w:hAnsi="Times New Roman"/>
          <w:i w:val="0"/>
          <w:sz w:val="24"/>
          <w:szCs w:val="24"/>
          <w:lang w:val="en-GB"/>
        </w:rPr>
        <w:t>March</w:t>
      </w:r>
      <w:r w:rsidRPr="00F35DE7">
        <w:rPr>
          <w:rFonts w:ascii="Times New Roman" w:hAnsi="Times New Roman"/>
          <w:i w:val="0"/>
          <w:sz w:val="24"/>
          <w:szCs w:val="24"/>
          <w:lang w:val="en-GB"/>
        </w:rPr>
        <w:t xml:space="preserve"> </w:t>
      </w:r>
      <w:r w:rsidR="002E098D" w:rsidRPr="00F35DE7">
        <w:rPr>
          <w:rFonts w:ascii="Times New Roman" w:hAnsi="Times New Roman"/>
          <w:i w:val="0"/>
          <w:sz w:val="24"/>
          <w:szCs w:val="24"/>
        </w:rPr>
        <w:t>2</w:t>
      </w:r>
      <w:r w:rsidR="001C4C13" w:rsidRPr="00F35DE7">
        <w:rPr>
          <w:rFonts w:ascii="Times New Roman" w:hAnsi="Times New Roman"/>
          <w:i w:val="0"/>
          <w:sz w:val="24"/>
          <w:szCs w:val="24"/>
          <w:vertAlign w:val="superscript"/>
        </w:rPr>
        <w:t>nd</w:t>
      </w:r>
      <w:r w:rsidRPr="00F35DE7">
        <w:rPr>
          <w:rFonts w:ascii="Times New Roman" w:hAnsi="Times New Roman"/>
          <w:i w:val="0"/>
          <w:sz w:val="24"/>
          <w:szCs w:val="24"/>
        </w:rPr>
        <w:t xml:space="preserve"> of 2023 and is</w:t>
      </w:r>
      <w:r w:rsidRPr="00F35DE7">
        <w:rPr>
          <w:rFonts w:ascii="Times New Roman" w:hAnsi="Times New Roman"/>
          <w:i w:val="0"/>
          <w:sz w:val="24"/>
          <w:szCs w:val="24"/>
          <w:lang w:val="en-US"/>
        </w:rPr>
        <w:t> </w:t>
      </w:r>
      <w:r w:rsidRPr="00F35DE7">
        <w:rPr>
          <w:rFonts w:ascii="Times New Roman" w:hAnsi="Times New Roman"/>
          <w:i w:val="0"/>
          <w:sz w:val="24"/>
          <w:szCs w:val="24"/>
        </w:rPr>
        <w:t>published pursuant to Article 27 of the Law of the Republic of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2E098D">
        <w:rPr>
          <w:rFonts w:ascii="Times New Roman" w:hAnsi="Times New Roman"/>
          <w:b/>
          <w:i w:val="0"/>
          <w:sz w:val="24"/>
          <w:szCs w:val="24"/>
        </w:rPr>
        <w:t>08</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F35DE7"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F35DE7">
        <w:rPr>
          <w:rFonts w:ascii="Times New Roman" w:hAnsi="Times New Roman"/>
          <w:i w:val="0"/>
          <w:sz w:val="24"/>
          <w:szCs w:val="24"/>
        </w:rPr>
        <w:t xml:space="preserve">quotation must be submitted to the following address: 12 M.Heratsi str., Yerevan in hard copy, by </w:t>
      </w:r>
      <w:r w:rsidRPr="00F35DE7">
        <w:rPr>
          <w:rFonts w:ascii="Times New Roman" w:hAnsi="Times New Roman"/>
          <w:i w:val="0"/>
          <w:sz w:val="24"/>
          <w:szCs w:val="24"/>
          <w:lang w:val="en-US"/>
        </w:rPr>
        <w:t>11</w:t>
      </w:r>
      <w:r w:rsidRPr="00F35DE7">
        <w:rPr>
          <w:rFonts w:ascii="Times New Roman" w:hAnsi="Times New Roman"/>
          <w:i w:val="0"/>
          <w:sz w:val="24"/>
          <w:szCs w:val="24"/>
        </w:rPr>
        <w:t xml:space="preserve">:00 o'clock of </w:t>
      </w:r>
      <w:r w:rsidRPr="00F35DE7">
        <w:rPr>
          <w:rFonts w:ascii="Times New Roman" w:hAnsi="Times New Roman"/>
          <w:b/>
          <w:i w:val="0"/>
          <w:sz w:val="24"/>
          <w:szCs w:val="24"/>
        </w:rPr>
        <w:t xml:space="preserve">the </w:t>
      </w:r>
      <w:r w:rsidR="00F35DE7" w:rsidRPr="00F35DE7">
        <w:rPr>
          <w:rFonts w:ascii="Times New Roman" w:hAnsi="Times New Roman"/>
          <w:b/>
          <w:i w:val="0"/>
          <w:sz w:val="24"/>
          <w:szCs w:val="24"/>
        </w:rPr>
        <w:t>14</w:t>
      </w:r>
      <w:r w:rsidRPr="00F35DE7">
        <w:rPr>
          <w:rFonts w:ascii="Times New Roman" w:hAnsi="Times New Roman"/>
          <w:b/>
          <w:i w:val="0"/>
          <w:sz w:val="24"/>
          <w:szCs w:val="24"/>
          <w:u w:val="single"/>
          <w:vertAlign w:val="superscript"/>
        </w:rPr>
        <w:t>th</w:t>
      </w:r>
      <w:r w:rsidRPr="00F35DE7">
        <w:rPr>
          <w:rFonts w:ascii="Times New Roman" w:hAnsi="Times New Roman"/>
          <w:b/>
          <w:i w:val="0"/>
          <w:sz w:val="24"/>
          <w:szCs w:val="24"/>
        </w:rPr>
        <w:t xml:space="preserve"> day from</w:t>
      </w:r>
      <w:r w:rsidRPr="00F35DE7">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F35DE7">
        <w:rPr>
          <w:rFonts w:ascii="Times New Roman" w:hAnsi="Times New Roman"/>
          <w:i w:val="0"/>
          <w:sz w:val="24"/>
          <w:szCs w:val="24"/>
        </w:rPr>
        <w:t>The bid opening will take place at the following address: 12 M.Heratsi str</w:t>
      </w:r>
      <w:r w:rsidRPr="00F35DE7">
        <w:rPr>
          <w:rFonts w:ascii="Times New Roman" w:hAnsi="Times New Roman"/>
          <w:b/>
          <w:i w:val="0"/>
          <w:sz w:val="24"/>
          <w:szCs w:val="24"/>
        </w:rPr>
        <w:t xml:space="preserve">., on the </w:t>
      </w:r>
      <w:r w:rsidR="001C4C13" w:rsidRPr="00F35DE7">
        <w:rPr>
          <w:rFonts w:ascii="Times New Roman" w:hAnsi="Times New Roman"/>
          <w:b/>
          <w:i w:val="0"/>
          <w:sz w:val="24"/>
          <w:szCs w:val="24"/>
        </w:rPr>
        <w:t>1</w:t>
      </w:r>
      <w:r w:rsidR="00F35DE7" w:rsidRPr="00F35DE7">
        <w:rPr>
          <w:rFonts w:ascii="Times New Roman" w:hAnsi="Times New Roman"/>
          <w:b/>
          <w:i w:val="0"/>
          <w:sz w:val="24"/>
          <w:szCs w:val="24"/>
        </w:rPr>
        <w:t>6</w:t>
      </w:r>
      <w:r w:rsidR="001C4C13" w:rsidRPr="00F35DE7">
        <w:rPr>
          <w:rFonts w:ascii="Times New Roman" w:hAnsi="Times New Roman"/>
          <w:b/>
          <w:i w:val="0"/>
          <w:sz w:val="24"/>
          <w:szCs w:val="24"/>
          <w:vertAlign w:val="superscript"/>
        </w:rPr>
        <w:t>th</w:t>
      </w:r>
      <w:r w:rsidRPr="00F35DE7">
        <w:rPr>
          <w:rFonts w:ascii="Times New Roman" w:hAnsi="Times New Roman"/>
          <w:b/>
          <w:i w:val="0"/>
          <w:sz w:val="24"/>
          <w:szCs w:val="24"/>
        </w:rPr>
        <w:t xml:space="preserve"> of </w:t>
      </w:r>
      <w:r w:rsidR="001C4C13" w:rsidRPr="00F35DE7">
        <w:rPr>
          <w:rFonts w:ascii="Times New Roman" w:hAnsi="Times New Roman"/>
          <w:b/>
          <w:i w:val="0"/>
          <w:sz w:val="24"/>
          <w:szCs w:val="24"/>
        </w:rPr>
        <w:t>March</w:t>
      </w:r>
      <w:r w:rsidRPr="00F35DE7">
        <w:rPr>
          <w:rFonts w:ascii="Times New Roman" w:hAnsi="Times New Roman"/>
          <w:b/>
          <w:i w:val="0"/>
          <w:sz w:val="24"/>
          <w:szCs w:val="24"/>
        </w:rPr>
        <w:t xml:space="preserve"> 2023, at</w:t>
      </w:r>
      <w:r w:rsidRPr="00F35DE7">
        <w:rPr>
          <w:rFonts w:ascii="Times New Roman" w:hAnsi="Times New Roman"/>
          <w:i w:val="0"/>
          <w:sz w:val="24"/>
          <w:szCs w:val="24"/>
        </w:rPr>
        <w:t xml:space="preserve"> </w:t>
      </w:r>
      <w:r w:rsidRPr="00F35DE7">
        <w:rPr>
          <w:rFonts w:ascii="Times New Roman" w:hAnsi="Times New Roman"/>
          <w:i w:val="0"/>
          <w:sz w:val="24"/>
          <w:szCs w:val="24"/>
          <w:lang w:val="en-US"/>
        </w:rPr>
        <w:t>11</w:t>
      </w:r>
      <w:r w:rsidRPr="00F35DE7">
        <w:rPr>
          <w:rFonts w:ascii="Times New Roman" w:hAnsi="Times New Roman"/>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FC66E2" w:rsidRDefault="00414D1B" w:rsidP="00414D1B">
      <w:pPr>
        <w:pStyle w:val="BodyText"/>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E24565" w:rsidRPr="00FC66E2">
        <w:rPr>
          <w:rFonts w:ascii="GHEA Grapalat" w:hAnsi="GHEA Grapalat"/>
          <w:b/>
          <w:sz w:val="20"/>
          <w:szCs w:val="20"/>
          <w:lang w:val="af-ZA"/>
        </w:rPr>
        <w:t>ԳՀԱՊՁԲ-ՀՎԿԱԿ-2023-08</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proofErr w:type="gramStart"/>
      <w:r w:rsidR="003C0D07" w:rsidRPr="00FC66E2">
        <w:rPr>
          <w:rFonts w:ascii="GHEA Grapalat" w:hAnsi="GHEA Grapalat" w:cs="Times Armenian"/>
          <w:color w:val="000000"/>
          <w:sz w:val="20"/>
          <w:szCs w:val="20"/>
        </w:rPr>
        <w:t>մարտի</w:t>
      </w:r>
      <w:proofErr w:type="gramEnd"/>
      <w:r w:rsidR="003C0D07" w:rsidRPr="00FC66E2">
        <w:rPr>
          <w:rFonts w:ascii="GHEA Grapalat" w:hAnsi="GHEA Grapalat" w:cs="Times Armenian"/>
          <w:color w:val="000000"/>
          <w:sz w:val="20"/>
          <w:szCs w:val="20"/>
          <w:lang w:val="af-ZA"/>
        </w:rPr>
        <w:t xml:space="preserve"> 2</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Pr="001304AC">
        <w:rPr>
          <w:rFonts w:ascii="GHEA Grapalat" w:hAnsi="GHEA Grapalat"/>
          <w:b/>
        </w:rPr>
        <w:t>ՔԻՄԻԱԿԱՆ</w:t>
      </w:r>
      <w:r w:rsidRPr="001304AC">
        <w:rPr>
          <w:rFonts w:ascii="GHEA Grapalat" w:hAnsi="GHEA Grapalat"/>
          <w:b/>
          <w:lang w:val="af-ZA"/>
        </w:rPr>
        <w:t xml:space="preserve"> </w:t>
      </w:r>
      <w:r w:rsidRPr="001304AC">
        <w:rPr>
          <w:rFonts w:ascii="GHEA Grapalat" w:hAnsi="GHEA Grapalat"/>
          <w:b/>
        </w:rPr>
        <w:t>ՆՅՈՒԹԵՐԻ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ՀԱՄԱՐ` ՔԻՄԻԱԿԱՆ ՆՅՈՒԹԵՐԻ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E24565">
        <w:rPr>
          <w:rFonts w:ascii="GHEA Grapalat" w:hAnsi="GHEA Grapalat"/>
          <w:b/>
          <w:sz w:val="20"/>
          <w:szCs w:val="20"/>
          <w:lang w:val="af-ZA"/>
        </w:rPr>
        <w:t>ԳՀԱՊՁԲ-ՀՎԿԱԿ-2023-08</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B3239F" w:rsidRPr="00823554">
        <w:rPr>
          <w:rFonts w:ascii="GHEA Grapalat" w:hAnsi="GHEA Grapalat"/>
          <w:b/>
          <w:i w:val="0"/>
          <w:lang w:val="af-ZA"/>
        </w:rPr>
        <w:t xml:space="preserve">քիմիական նյութերի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proofErr w:type="gramStart"/>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proofErr w:type="gramEnd"/>
      <w:r w:rsidR="00096865" w:rsidRPr="00823554">
        <w:rPr>
          <w:rFonts w:ascii="GHEA Grapalat" w:hAnsi="GHEA Grapalat"/>
          <w:i w:val="0"/>
          <w:lang w:val="af-ZA"/>
        </w:rPr>
        <w:t xml:space="preserve"> </w:t>
      </w:r>
      <w:r w:rsidR="005951B7" w:rsidRPr="00823554">
        <w:rPr>
          <w:rFonts w:ascii="GHEA Grapalat" w:hAnsi="GHEA Grapalat"/>
          <w:b/>
          <w:i w:val="0"/>
          <w:lang w:val="af-ZA"/>
        </w:rPr>
        <w:t>1</w:t>
      </w:r>
      <w:r w:rsidR="00BE2063" w:rsidRPr="00823554">
        <w:rPr>
          <w:rFonts w:ascii="GHEA Grapalat" w:hAnsi="GHEA Grapalat"/>
          <w:b/>
          <w:i w:val="0"/>
          <w:lang w:val="af-ZA"/>
        </w:rPr>
        <w:t>89</w:t>
      </w:r>
      <w:r w:rsidR="005951B7" w:rsidRPr="00823554">
        <w:rPr>
          <w:rFonts w:ascii="GHEA Grapalat" w:hAnsi="GHEA Grapalat"/>
          <w:b/>
          <w:i w:val="0"/>
          <w:lang w:val="af-ZA"/>
        </w:rPr>
        <w:t xml:space="preserve"> (</w:t>
      </w:r>
      <w:r w:rsidR="00BE2063" w:rsidRPr="00823554">
        <w:rPr>
          <w:rFonts w:ascii="GHEA Grapalat" w:hAnsi="GHEA Grapalat"/>
          <w:b/>
          <w:i w:val="0"/>
          <w:lang w:val="af-ZA"/>
        </w:rPr>
        <w:t>մեկ հարյուր ութսունինը</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276"/>
        <w:gridCol w:w="8507"/>
      </w:tblGrid>
      <w:tr w:rsidR="006675F2" w:rsidRPr="00CB466C" w:rsidTr="00F109AC">
        <w:trPr>
          <w:trHeight w:val="480"/>
        </w:trPr>
        <w:tc>
          <w:tcPr>
            <w:tcW w:w="1843" w:type="dxa"/>
            <w:gridSpan w:val="2"/>
            <w:vAlign w:val="center"/>
          </w:tcPr>
          <w:p w:rsidR="006675F2" w:rsidRPr="00BD2B98" w:rsidRDefault="006675F2" w:rsidP="00D30C7A">
            <w:pPr>
              <w:pStyle w:val="BodyTextIndent2"/>
              <w:spacing w:line="240" w:lineRule="auto"/>
              <w:ind w:firstLine="0"/>
              <w:jc w:val="center"/>
              <w:rPr>
                <w:rFonts w:ascii="GHEA Grapalat" w:hAnsi="GHEA Grapalat"/>
                <w:b/>
                <w:bCs/>
                <w:i/>
                <w:iCs/>
                <w:sz w:val="18"/>
                <w:szCs w:val="18"/>
              </w:rPr>
            </w:pPr>
            <w:r w:rsidRPr="00BD2B98">
              <w:rPr>
                <w:rFonts w:ascii="GHEA Grapalat" w:hAnsi="GHEA Grapalat"/>
                <w:b/>
                <w:bCs/>
                <w:i/>
                <w:iCs/>
                <w:sz w:val="18"/>
                <w:szCs w:val="18"/>
              </w:rPr>
              <w:t xml:space="preserve">Չափաբաժինների </w:t>
            </w:r>
          </w:p>
        </w:tc>
        <w:tc>
          <w:tcPr>
            <w:tcW w:w="8507"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F109AC">
        <w:trPr>
          <w:trHeight w:val="292"/>
        </w:trPr>
        <w:tc>
          <w:tcPr>
            <w:tcW w:w="567" w:type="dxa"/>
            <w:vAlign w:val="center"/>
          </w:tcPr>
          <w:p w:rsidR="006675F2" w:rsidRPr="00BD2B98" w:rsidRDefault="00CE0D69" w:rsidP="006C0E35">
            <w:pPr>
              <w:pStyle w:val="BodyTextIndent2"/>
              <w:spacing w:line="240" w:lineRule="auto"/>
              <w:ind w:firstLine="34"/>
              <w:jc w:val="center"/>
              <w:rPr>
                <w:rFonts w:ascii="GHEA Grapalat" w:hAnsi="GHEA Grapalat"/>
                <w:b/>
                <w:bCs/>
                <w:i/>
                <w:iCs/>
                <w:sz w:val="18"/>
                <w:szCs w:val="18"/>
              </w:rPr>
            </w:pPr>
            <w:r>
              <w:rPr>
                <w:rFonts w:ascii="GHEA Grapalat" w:hAnsi="GHEA Grapalat"/>
                <w:b/>
                <w:bCs/>
                <w:i/>
                <w:iCs/>
                <w:sz w:val="18"/>
                <w:szCs w:val="18"/>
              </w:rPr>
              <w:t>№№</w:t>
            </w:r>
          </w:p>
        </w:tc>
        <w:tc>
          <w:tcPr>
            <w:tcW w:w="1276" w:type="dxa"/>
            <w:vAlign w:val="center"/>
          </w:tcPr>
          <w:p w:rsidR="006675F2" w:rsidRPr="00BD2B98" w:rsidRDefault="00D30C7A" w:rsidP="006C0E35">
            <w:pPr>
              <w:pStyle w:val="BodyTextIndent2"/>
              <w:spacing w:line="240" w:lineRule="auto"/>
              <w:ind w:firstLine="34"/>
              <w:jc w:val="center"/>
              <w:rPr>
                <w:rFonts w:ascii="GHEA Grapalat" w:hAnsi="GHEA Grapalat"/>
                <w:b/>
                <w:bCs/>
                <w:i/>
                <w:iCs/>
                <w:sz w:val="18"/>
                <w:szCs w:val="18"/>
              </w:rPr>
            </w:pPr>
            <w:r w:rsidRPr="00BD2B98">
              <w:rPr>
                <w:rFonts w:ascii="GHEA Grapalat" w:hAnsi="GHEA Grapalat"/>
                <w:b/>
                <w:bCs/>
                <w:i/>
                <w:iCs/>
                <w:sz w:val="18"/>
                <w:szCs w:val="18"/>
                <w:lang w:val="hy-AM"/>
              </w:rPr>
              <w:t>գնման</w:t>
            </w:r>
            <w:r w:rsidRPr="00BD2B98">
              <w:rPr>
                <w:rFonts w:ascii="GHEA Grapalat" w:hAnsi="GHEA Grapalat"/>
                <w:b/>
                <w:bCs/>
                <w:i/>
                <w:iCs/>
                <w:sz w:val="18"/>
                <w:szCs w:val="18"/>
                <w:lang w:val="en-US"/>
              </w:rPr>
              <w:t xml:space="preserve"> </w:t>
            </w:r>
            <w:r w:rsidRPr="00BD2B98">
              <w:rPr>
                <w:rFonts w:ascii="GHEA Grapalat" w:hAnsi="GHEA Grapalat"/>
                <w:b/>
                <w:bCs/>
                <w:i/>
                <w:iCs/>
                <w:sz w:val="18"/>
                <w:szCs w:val="18"/>
                <w:lang w:val="hy-AM"/>
              </w:rPr>
              <w:t xml:space="preserve"> գինը</w:t>
            </w:r>
          </w:p>
        </w:tc>
        <w:tc>
          <w:tcPr>
            <w:tcW w:w="8507"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BD2B98">
            <w:pPr>
              <w:jc w:val="center"/>
              <w:rPr>
                <w:rFonts w:ascii="GHEA Grapalat" w:hAnsi="GHEA Grapalat" w:cs="Calibri"/>
                <w:sz w:val="18"/>
                <w:szCs w:val="18"/>
              </w:rPr>
            </w:pPr>
            <w:r w:rsidRPr="00BD2B98">
              <w:rPr>
                <w:rFonts w:ascii="GHEA Grapalat" w:hAnsi="GHEA Grapalat" w:cs="Calibri"/>
                <w:sz w:val="18"/>
                <w:szCs w:val="18"/>
              </w:rPr>
              <w:t>3</w:t>
            </w:r>
            <w:r>
              <w:rPr>
                <w:rFonts w:ascii="GHEA Grapalat" w:hAnsi="GHEA Grapalat" w:cs="Calibri"/>
                <w:sz w:val="18"/>
                <w:szCs w:val="18"/>
              </w:rPr>
              <w:t xml:space="preserve"> </w:t>
            </w:r>
            <w:r w:rsidRPr="00BD2B98">
              <w:rPr>
                <w:rFonts w:ascii="GHEA Grapalat" w:hAnsi="GHEA Grapalat" w:cs="Calibri"/>
                <w:sz w:val="18"/>
                <w:szCs w:val="18"/>
              </w:rPr>
              <w:t>750</w:t>
            </w:r>
            <w:r>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Ֆերմենտատիվ պեպտոն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Pr>
                <w:rFonts w:ascii="GHEA Grapalat" w:hAnsi="GHEA Grapalat" w:cs="Calibri"/>
                <w:sz w:val="18"/>
                <w:szCs w:val="18"/>
              </w:rPr>
              <w:t xml:space="preserve">450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ՏՏ ագար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BD2B98">
            <w:pPr>
              <w:jc w:val="center"/>
              <w:rPr>
                <w:rFonts w:ascii="GHEA Grapalat" w:hAnsi="GHEA Grapalat" w:cs="Calibri"/>
                <w:sz w:val="18"/>
                <w:szCs w:val="18"/>
              </w:rPr>
            </w:pPr>
            <w:r w:rsidRPr="00BD2B98">
              <w:rPr>
                <w:rFonts w:ascii="GHEA Grapalat" w:hAnsi="GHEA Grapalat" w:cs="Calibri"/>
                <w:sz w:val="18"/>
                <w:szCs w:val="18"/>
              </w:rPr>
              <w:t>4</w:t>
            </w:r>
            <w:r>
              <w:rPr>
                <w:rFonts w:ascii="GHEA Grapalat" w:hAnsi="GHEA Grapalat" w:cs="Calibri"/>
                <w:sz w:val="18"/>
                <w:szCs w:val="18"/>
              </w:rPr>
              <w:t xml:space="preserve"> </w:t>
            </w:r>
            <w:r w:rsidRPr="00BD2B98">
              <w:rPr>
                <w:rFonts w:ascii="GHEA Grapalat" w:hAnsi="GHEA Grapalat" w:cs="Calibri"/>
                <w:sz w:val="18"/>
                <w:szCs w:val="18"/>
              </w:rPr>
              <w:t>500</w:t>
            </w:r>
            <w:r>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Քսիլոզ-լիզին-դեզօքսիխոլատային՝ XLD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rsidP="00FA79BA">
            <w:pPr>
              <w:jc w:val="center"/>
              <w:rPr>
                <w:rFonts w:ascii="GHEA Grapalat" w:hAnsi="GHEA Grapalat" w:cs="Calibri"/>
                <w:sz w:val="18"/>
                <w:szCs w:val="18"/>
              </w:rPr>
            </w:pPr>
            <w:r>
              <w:rPr>
                <w:rFonts w:ascii="GHEA Grapalat" w:hAnsi="GHEA Grapalat" w:cs="Calibri"/>
                <w:sz w:val="18"/>
                <w:szCs w:val="18"/>
              </w:rPr>
              <w:t xml:space="preserve">2 </w:t>
            </w:r>
            <w:r w:rsidR="00BD2B98" w:rsidRPr="00BD2B98">
              <w:rPr>
                <w:rFonts w:ascii="GHEA Grapalat" w:hAnsi="GHEA Grapalat" w:cs="Calibri"/>
                <w:sz w:val="18"/>
                <w:szCs w:val="18"/>
              </w:rPr>
              <w:t>835000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Էնդո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80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Բուֆերացված պեպտոնաջուր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60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Մյուլլեր-Կաուֆմանի տետրաթիոնատային միջավայր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A79BA">
            <w:pPr>
              <w:jc w:val="center"/>
              <w:rPr>
                <w:rFonts w:ascii="GHEA Grapalat" w:hAnsi="GHEA Grapalat" w:cs="Calibri"/>
                <w:sz w:val="18"/>
                <w:szCs w:val="18"/>
              </w:rPr>
            </w:pPr>
            <w:r w:rsidRPr="00BD2B98">
              <w:rPr>
                <w:rFonts w:ascii="GHEA Grapalat" w:hAnsi="GHEA Grapalat" w:cs="Calibri"/>
                <w:sz w:val="18"/>
                <w:szCs w:val="18"/>
              </w:rPr>
              <w:t>2</w:t>
            </w:r>
            <w:r w:rsidR="00FA79BA">
              <w:rPr>
                <w:rFonts w:ascii="GHEA Grapalat" w:hAnsi="GHEA Grapalat" w:cs="Calibri"/>
                <w:sz w:val="18"/>
                <w:szCs w:val="18"/>
              </w:rPr>
              <w:t xml:space="preserve"> </w:t>
            </w:r>
            <w:r w:rsidRPr="00BD2B98">
              <w:rPr>
                <w:rFonts w:ascii="GHEA Grapalat" w:hAnsi="GHEA Grapalat" w:cs="Calibri"/>
                <w:sz w:val="18"/>
                <w:szCs w:val="18"/>
              </w:rPr>
              <w:t>500</w:t>
            </w:r>
            <w:r w:rsidR="00FA79BA">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Սելենիտային արգանակ կամ Լեյֆսոնի միջավայր՝ կցված ընտրողական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3 600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Ռապպոպորտ-Վասիլիադիսի միջավայր` մոդիֆիկացված</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A79BA">
            <w:pPr>
              <w:jc w:val="center"/>
              <w:rPr>
                <w:rFonts w:ascii="GHEA Grapalat" w:hAnsi="GHEA Grapalat" w:cs="Calibri"/>
                <w:sz w:val="18"/>
                <w:szCs w:val="18"/>
              </w:rPr>
            </w:pPr>
            <w:r w:rsidRPr="00BD2B98">
              <w:rPr>
                <w:rFonts w:ascii="GHEA Grapalat" w:hAnsi="GHEA Grapalat" w:cs="Calibri"/>
                <w:sz w:val="18"/>
                <w:szCs w:val="18"/>
              </w:rPr>
              <w:t>550</w:t>
            </w:r>
            <w:r w:rsidR="00FA79BA">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Վիսմուտ-սուլֆիտ ագար (Wilson Blair)</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82 </w:t>
            </w:r>
            <w:r w:rsidR="00BD2B98" w:rsidRPr="00BD2B98">
              <w:rPr>
                <w:rFonts w:ascii="GHEA Grapalat" w:hAnsi="GHEA Grapalat" w:cs="Calibri"/>
                <w:sz w:val="18"/>
                <w:szCs w:val="18"/>
              </w:rPr>
              <w:t>500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Հեկտոեն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rsidP="00FA79BA">
            <w:pPr>
              <w:jc w:val="center"/>
              <w:rPr>
                <w:rFonts w:ascii="GHEA Grapalat" w:hAnsi="GHEA Grapalat" w:cs="Calibri"/>
                <w:sz w:val="18"/>
                <w:szCs w:val="18"/>
              </w:rPr>
            </w:pPr>
            <w:r>
              <w:rPr>
                <w:rFonts w:ascii="GHEA Grapalat" w:hAnsi="GHEA Grapalat" w:cs="Calibri"/>
                <w:sz w:val="18"/>
                <w:szCs w:val="18"/>
              </w:rPr>
              <w:t xml:space="preserve">2 </w:t>
            </w:r>
            <w:r w:rsidR="00BD2B98" w:rsidRPr="00BD2B98">
              <w:rPr>
                <w:rFonts w:ascii="GHEA Grapalat" w:hAnsi="GHEA Grapalat" w:cs="Calibri"/>
                <w:sz w:val="18"/>
                <w:szCs w:val="18"/>
              </w:rPr>
              <w:t>100</w:t>
            </w:r>
            <w:r>
              <w:rPr>
                <w:rFonts w:ascii="GHEA Grapalat" w:hAnsi="GHEA Grapalat" w:cs="Calibri"/>
                <w:sz w:val="18"/>
                <w:szCs w:val="18"/>
              </w:rPr>
              <w:t xml:space="preserve">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Մսա-պեպտոնային ագար կամ սնուցող ագար 1% պեպտոնով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A79BA">
            <w:pPr>
              <w:jc w:val="center"/>
              <w:rPr>
                <w:rFonts w:ascii="GHEA Grapalat" w:hAnsi="GHEA Grapalat" w:cs="Calibri"/>
                <w:sz w:val="18"/>
                <w:szCs w:val="18"/>
              </w:rPr>
            </w:pPr>
            <w:r w:rsidRPr="00BD2B98">
              <w:rPr>
                <w:rFonts w:ascii="GHEA Grapalat" w:hAnsi="GHEA Grapalat" w:cs="Calibri"/>
                <w:sz w:val="18"/>
                <w:szCs w:val="18"/>
              </w:rPr>
              <w:t>4</w:t>
            </w:r>
            <w:r w:rsidR="00FA79BA">
              <w:rPr>
                <w:rFonts w:ascii="GHEA Grapalat" w:hAnsi="GHEA Grapalat" w:cs="Calibri"/>
                <w:sz w:val="18"/>
                <w:szCs w:val="18"/>
              </w:rPr>
              <w:t xml:space="preserve"> </w:t>
            </w:r>
            <w:r w:rsidRPr="00BD2B98">
              <w:rPr>
                <w:rFonts w:ascii="GHEA Grapalat" w:hAnsi="GHEA Grapalat" w:cs="Calibri"/>
                <w:sz w:val="18"/>
                <w:szCs w:val="18"/>
              </w:rPr>
              <w:t>078</w:t>
            </w:r>
            <w:r w:rsidR="00FA79BA">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Մանիտ-աղային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618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Սաբուրո ագար քլորամֆենիկոլով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40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Բլաուրոկի միջավայր` բիֆիդոբակտերիաների աճեցման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A79BA">
            <w:pPr>
              <w:jc w:val="center"/>
              <w:rPr>
                <w:rFonts w:ascii="GHEA Grapalat" w:hAnsi="GHEA Grapalat" w:cs="Calibri"/>
                <w:sz w:val="18"/>
                <w:szCs w:val="18"/>
              </w:rPr>
            </w:pPr>
            <w:r w:rsidRPr="00BD2B98">
              <w:rPr>
                <w:rFonts w:ascii="GHEA Grapalat" w:hAnsi="GHEA Grapalat" w:cs="Calibri"/>
                <w:sz w:val="18"/>
                <w:szCs w:val="18"/>
              </w:rPr>
              <w:t>301</w:t>
            </w:r>
            <w:r w:rsidR="00FA79BA">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Մսա-պեպտոնային արգանակ</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280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Սաբուրո արգանակ</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180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Թիոգլիկոլային միջավայր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500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Մակ-Կոնկե արգանակ բրոմկրեզոլոպուրպուրով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74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Միջավայր մանրէների շարժունակությունը որոշելու համար՝ Motility medium</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A79BA">
            <w:pPr>
              <w:jc w:val="center"/>
              <w:rPr>
                <w:rFonts w:ascii="GHEA Grapalat" w:hAnsi="GHEA Grapalat" w:cs="Calibri"/>
                <w:sz w:val="18"/>
                <w:szCs w:val="18"/>
              </w:rPr>
            </w:pPr>
            <w:r w:rsidRPr="00BD2B98">
              <w:rPr>
                <w:rFonts w:ascii="GHEA Grapalat" w:hAnsi="GHEA Grapalat" w:cs="Calibri"/>
                <w:sz w:val="18"/>
                <w:szCs w:val="18"/>
              </w:rPr>
              <w:t>100</w:t>
            </w:r>
            <w:r w:rsidR="00FA79BA">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Պուրպուրային ագարի հիմք ածխաջրերի յուրացման հատկությունները որոշելու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rsidP="00FA79BA">
            <w:pPr>
              <w:jc w:val="center"/>
              <w:rPr>
                <w:rFonts w:ascii="GHEA Grapalat" w:hAnsi="GHEA Grapalat" w:cs="Calibri"/>
                <w:sz w:val="18"/>
                <w:szCs w:val="18"/>
              </w:rPr>
            </w:pPr>
            <w:r>
              <w:rPr>
                <w:rFonts w:ascii="GHEA Grapalat" w:hAnsi="GHEA Grapalat" w:cs="Calibri"/>
                <w:sz w:val="18"/>
                <w:szCs w:val="18"/>
              </w:rPr>
              <w:t xml:space="preserve">1 </w:t>
            </w:r>
            <w:r w:rsidR="00BD2B98" w:rsidRPr="00BD2B98">
              <w:rPr>
                <w:rFonts w:ascii="GHEA Grapalat" w:hAnsi="GHEA Grapalat" w:cs="Calibri"/>
                <w:sz w:val="18"/>
                <w:szCs w:val="18"/>
              </w:rPr>
              <w:t>800</w:t>
            </w:r>
            <w:r>
              <w:rPr>
                <w:rFonts w:ascii="GHEA Grapalat" w:hAnsi="GHEA Grapalat" w:cs="Calibri"/>
                <w:sz w:val="18"/>
                <w:szCs w:val="18"/>
              </w:rPr>
              <w:t xml:space="preserve">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Եռշաքարային միջավայր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A79BA">
            <w:pPr>
              <w:jc w:val="center"/>
              <w:rPr>
                <w:rFonts w:ascii="GHEA Grapalat" w:hAnsi="GHEA Grapalat" w:cs="Calibri"/>
                <w:sz w:val="18"/>
                <w:szCs w:val="18"/>
              </w:rPr>
            </w:pPr>
            <w:r w:rsidRPr="00BD2B98">
              <w:rPr>
                <w:rFonts w:ascii="GHEA Grapalat" w:hAnsi="GHEA Grapalat" w:cs="Calibri"/>
                <w:sz w:val="18"/>
                <w:szCs w:val="18"/>
              </w:rPr>
              <w:t>115</w:t>
            </w:r>
            <w:r w:rsidR="00FA79BA">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Կալիումի տելուրիտի 3,5%-անոց լ-թ</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85 </w:t>
            </w:r>
            <w:r w:rsidR="00BD2B98" w:rsidRPr="00BD2B98">
              <w:rPr>
                <w:rFonts w:ascii="GHEA Grapalat" w:hAnsi="GHEA Grapalat" w:cs="Calibri"/>
                <w:sz w:val="18"/>
                <w:szCs w:val="18"/>
              </w:rPr>
              <w:t>500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B. cereus-ի աճեցման PEMBA միջավայր՝ բացիլուս ցերեուս ագարի համար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A79BA">
            <w:pPr>
              <w:jc w:val="center"/>
              <w:rPr>
                <w:rFonts w:ascii="GHEA Grapalat" w:hAnsi="GHEA Grapalat" w:cs="Calibri"/>
                <w:sz w:val="18"/>
                <w:szCs w:val="18"/>
              </w:rPr>
            </w:pPr>
            <w:r>
              <w:rPr>
                <w:rFonts w:ascii="GHEA Grapalat" w:hAnsi="GHEA Grapalat" w:cs="Calibri"/>
                <w:sz w:val="18"/>
                <w:szCs w:val="18"/>
              </w:rPr>
              <w:t xml:space="preserve">70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Դեղնուցային և պոլիմիքսինային (MYP) ագարի հիմք</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31</w:t>
            </w:r>
            <w:r w:rsidR="003577F4">
              <w:rPr>
                <w:rFonts w:ascii="GHEA Grapalat" w:hAnsi="GHEA Grapalat" w:cs="Calibri"/>
                <w:sz w:val="18"/>
                <w:szCs w:val="18"/>
              </w:rPr>
              <w:t xml:space="preserve"> </w:t>
            </w:r>
            <w:r w:rsidRPr="00BD2B98">
              <w:rPr>
                <w:rFonts w:ascii="GHEA Grapalat" w:hAnsi="GHEA Grapalat" w:cs="Calibri"/>
                <w:sz w:val="18"/>
                <w:szCs w:val="18"/>
              </w:rPr>
              <w:t>200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Պոլիմիքսինային հավելում՝ Բացիլուս ցերեուս ագարի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150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Լեղա-էսկուլինային ագարի հիմք՝ նատրիումի ազիդով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140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Սլանեց-Բարտլի ագարի հիմք</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4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Կորինեբակտերիաների աճեցման և հայտնաբերման Հոյլի միջավայրի հիմք</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Մենինգակոկային ագար՝ լինկոմիցին հիդրոքլորիդի հակամանրէային դեղի սրվակների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84</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Կամպիլոբակտեր կամ Պրեստոն ագար՝ Կամպիլոբակտեր կամ Պրեստոն ագարի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84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Կամպիլոբակտեր կամ Պրեստոն արգանակ՝ Կամպիլոբակտեր կամ Պրեստոն արգանակի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Յերսինիոզային սելեկտիվ արգանակի հիմք՝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40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Լիստերիաների հարստացման Ֆրեյզեր արգանակի հիմք՝ հավելումներով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OXFORD ագարի հիմք լիստերիաների աճեցման համար՝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PALCAM ագարի հիմք լիստերիաների աճեցման համար՝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ALOA քրոմոգեն ագարի հիմք լիստերիաների աճեցման համար (ագարի հիմք ըստ Օտավիանի-Ագոստիի)` հավելումներով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150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Բրոմթիմոլոկապույտ ինդիկատոր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2 </w:t>
            </w:r>
            <w:r w:rsidR="00BD2B98" w:rsidRPr="00BD2B98">
              <w:rPr>
                <w:rFonts w:ascii="GHEA Grapalat" w:hAnsi="GHEA Grapalat" w:cs="Calibri"/>
                <w:sz w:val="18"/>
                <w:szCs w:val="18"/>
              </w:rPr>
              <w:t>700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Գլիցերին բժշկական (միկրոկենսաբանական)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Տրիպտոն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Մակ-Կոնկի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TSB արգանակ</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Լևինի (ЕМВ) ագար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Pseudomonas P ագար (Կինգ Ա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Ցետրիմիդով ագարի հիմք (Pseudomonas Selectice Agar Base)՝ ընտրողական հավելումով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SCDLP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SCDLP արգանակ՝ Տրիպտիկ սոյայի լեցիտինով և տվինով արգանակ</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TCBS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Enterobacter sakazakii տարբերակման (ESIA)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60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Հիսի միջավայր լակտոզով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60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Հիսի միջավայր գլյուկոզով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30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Հիսի միջավայր մանիտով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140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Նատրիումի քլորիդ</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65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Նատրիումի հիպոսուլֆիտ</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15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Իմերսիոն յուղ</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600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Ճագարի չոր պլազմա</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rsidP="003577F4">
            <w:pPr>
              <w:jc w:val="center"/>
              <w:rPr>
                <w:rFonts w:ascii="GHEA Grapalat" w:hAnsi="GHEA Grapalat" w:cs="Calibri"/>
                <w:sz w:val="18"/>
                <w:szCs w:val="18"/>
              </w:rPr>
            </w:pPr>
            <w:r>
              <w:rPr>
                <w:rFonts w:ascii="GHEA Grapalat" w:hAnsi="GHEA Grapalat" w:cs="Calibri"/>
                <w:sz w:val="18"/>
                <w:szCs w:val="18"/>
              </w:rPr>
              <w:t xml:space="preserve">1 </w:t>
            </w:r>
            <w:r w:rsidR="00BD2B98" w:rsidRPr="00BD2B98">
              <w:rPr>
                <w:rFonts w:ascii="GHEA Grapalat" w:hAnsi="GHEA Grapalat" w:cs="Calibri"/>
                <w:sz w:val="18"/>
                <w:szCs w:val="18"/>
              </w:rPr>
              <w:t>147</w:t>
            </w:r>
            <w:r>
              <w:rPr>
                <w:rFonts w:ascii="GHEA Grapalat" w:hAnsi="GHEA Grapalat" w:cs="Calibri"/>
                <w:sz w:val="18"/>
                <w:szCs w:val="18"/>
              </w:rPr>
              <w:t xml:space="preserve"> </w:t>
            </w:r>
            <w:r w:rsidR="00BD2B98" w:rsidRPr="00BD2B98">
              <w:rPr>
                <w:rFonts w:ascii="GHEA Grapalat" w:hAnsi="GHEA Grapalat" w:cs="Calibri"/>
                <w:sz w:val="18"/>
                <w:szCs w:val="18"/>
              </w:rPr>
              <w:t>500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Գրամով ներկման ներկերի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250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Բուֆերային լուծույթ</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rsidP="003577F4">
            <w:pPr>
              <w:jc w:val="center"/>
              <w:rPr>
                <w:rFonts w:ascii="GHEA Grapalat" w:hAnsi="GHEA Grapalat" w:cs="Calibri"/>
                <w:sz w:val="18"/>
                <w:szCs w:val="18"/>
              </w:rPr>
            </w:pPr>
            <w:r>
              <w:rPr>
                <w:rFonts w:ascii="GHEA Grapalat" w:hAnsi="GHEA Grapalat" w:cs="Calibri"/>
                <w:sz w:val="18"/>
                <w:szCs w:val="18"/>
              </w:rPr>
              <w:t xml:space="preserve">1 </w:t>
            </w:r>
            <w:r w:rsidR="00BD2B98" w:rsidRPr="00BD2B98">
              <w:rPr>
                <w:rFonts w:ascii="GHEA Grapalat" w:hAnsi="GHEA Grapalat" w:cs="Calibri"/>
                <w:sz w:val="18"/>
                <w:szCs w:val="18"/>
              </w:rPr>
              <w:t>360</w:t>
            </w:r>
            <w:r>
              <w:rPr>
                <w:rFonts w:ascii="GHEA Grapalat" w:hAnsi="GHEA Grapalat" w:cs="Calibri"/>
                <w:sz w:val="18"/>
                <w:szCs w:val="18"/>
              </w:rPr>
              <w:t xml:space="preserve">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ՍԻԲ-երի հավաքածու N 2</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45</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Քիմիական մաքուր լակտոզ</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300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Քիմիական մաքուր գլյուկոզ</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V և X գործոններով սկավառակների լրակազմ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10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Սկավառակներ լեղիով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15</w:t>
            </w:r>
            <w:r w:rsidR="003577F4">
              <w:rPr>
                <w:rFonts w:ascii="GHEA Grapalat" w:hAnsi="GHEA Grapalat" w:cs="Calibri"/>
                <w:sz w:val="18"/>
                <w:szCs w:val="18"/>
              </w:rPr>
              <w:t xml:space="preserve"> </w:t>
            </w:r>
            <w:r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Սկավառակներ օպտոխինով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380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Սկավառակներ օքսիդազայով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154 </w:t>
            </w:r>
            <w:r w:rsidR="00BD2B98" w:rsidRPr="00BD2B98">
              <w:rPr>
                <w:rFonts w:ascii="GHEA Grapalat" w:hAnsi="GHEA Grapalat" w:cs="Calibri"/>
                <w:sz w:val="18"/>
                <w:szCs w:val="18"/>
              </w:rPr>
              <w:t>500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Ածխաջրերով տարբերակիչ սկավառակների լրակազմ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Ձիու շիճուկ նորմալ</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rsidP="003577F4">
            <w:pPr>
              <w:jc w:val="center"/>
              <w:rPr>
                <w:rFonts w:ascii="GHEA Grapalat" w:hAnsi="GHEA Grapalat" w:cs="Calibri"/>
                <w:sz w:val="18"/>
                <w:szCs w:val="18"/>
              </w:rPr>
            </w:pPr>
            <w:r>
              <w:rPr>
                <w:rFonts w:ascii="GHEA Grapalat" w:hAnsi="GHEA Grapalat" w:cs="Calibri"/>
                <w:sz w:val="18"/>
                <w:szCs w:val="18"/>
              </w:rPr>
              <w:t xml:space="preserve">1 </w:t>
            </w:r>
            <w:r w:rsidR="00BD2B98" w:rsidRPr="00BD2B98">
              <w:rPr>
                <w:rFonts w:ascii="GHEA Grapalat" w:hAnsi="GHEA Grapalat" w:cs="Calibri"/>
                <w:sz w:val="18"/>
                <w:szCs w:val="18"/>
              </w:rPr>
              <w:t>500</w:t>
            </w:r>
            <w:r>
              <w:rPr>
                <w:rFonts w:ascii="GHEA Grapalat" w:hAnsi="GHEA Grapalat" w:cs="Calibri"/>
                <w:sz w:val="18"/>
                <w:szCs w:val="18"/>
              </w:rPr>
              <w:t xml:space="preserve">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Չոր շիգելոզային ադսորբցված ախտորոշիչ շիճուկ ագլյուտինացիայի ռեակցիայի համար I-VI և S.sonnei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3577F4">
            <w:pPr>
              <w:jc w:val="center"/>
              <w:rPr>
                <w:rFonts w:ascii="GHEA Grapalat" w:hAnsi="GHEA Grapalat" w:cs="Calibri"/>
                <w:sz w:val="18"/>
                <w:szCs w:val="18"/>
              </w:rPr>
            </w:pPr>
            <w:r w:rsidRPr="00BD2B98">
              <w:rPr>
                <w:rFonts w:ascii="GHEA Grapalat" w:hAnsi="GHEA Grapalat" w:cs="Calibri"/>
                <w:sz w:val="18"/>
                <w:szCs w:val="18"/>
              </w:rPr>
              <w:t>700</w:t>
            </w:r>
            <w:r w:rsidR="003577F4">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ագլյուտինացիայի ռեակցիայի համար ֆլեքսների I-V</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700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ագլյուտինացիայի ռեակցիայի համար S. sonnei</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3577F4">
            <w:pPr>
              <w:jc w:val="center"/>
              <w:rPr>
                <w:rFonts w:ascii="GHEA Grapalat" w:hAnsi="GHEA Grapalat" w:cs="Calibri"/>
                <w:sz w:val="18"/>
                <w:szCs w:val="18"/>
              </w:rPr>
            </w:pPr>
            <w:r>
              <w:rPr>
                <w:rFonts w:ascii="GHEA Grapalat" w:hAnsi="GHEA Grapalat" w:cs="Calibri"/>
                <w:sz w:val="18"/>
                <w:szCs w:val="18"/>
              </w:rPr>
              <w:t xml:space="preserve">350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Չոր շիգելոզային ադսորբցված ախտորոշիչ շիճուկ ֆլեքսներ տիպ I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350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ֆլեքսներ տիպ II</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350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ֆլեքսներ տիպ III</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350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ֆլեքսներ տիպ VI</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350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ֆլեքսներ 6 խմբային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525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ֆլեքսներ 7, 8 խմբային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3</w:t>
            </w:r>
            <w:r w:rsidR="007C0217">
              <w:rPr>
                <w:rFonts w:ascii="GHEA Grapalat" w:hAnsi="GHEA Grapalat" w:cs="Calibri"/>
                <w:sz w:val="18"/>
                <w:szCs w:val="18"/>
              </w:rPr>
              <w:t xml:space="preserve">50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շիգելոզային ադսորբցված ախտորոշիչ շիճուկ ֆլեքսներ 3, 4 խմբային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rsidP="007C0217">
            <w:pPr>
              <w:jc w:val="center"/>
              <w:rPr>
                <w:rFonts w:ascii="GHEA Grapalat" w:hAnsi="GHEA Grapalat" w:cs="Calibri"/>
                <w:sz w:val="18"/>
                <w:szCs w:val="18"/>
              </w:rPr>
            </w:pPr>
            <w:r>
              <w:rPr>
                <w:rFonts w:ascii="GHEA Grapalat" w:hAnsi="GHEA Grapalat" w:cs="Calibri"/>
                <w:sz w:val="18"/>
                <w:szCs w:val="18"/>
              </w:rPr>
              <w:t xml:space="preserve">2 </w:t>
            </w:r>
            <w:r w:rsidR="00BD2B98" w:rsidRPr="00BD2B98">
              <w:rPr>
                <w:rFonts w:ascii="GHEA Grapalat" w:hAnsi="GHEA Grapalat" w:cs="Calibri"/>
                <w:sz w:val="18"/>
                <w:szCs w:val="18"/>
              </w:rPr>
              <w:t>800</w:t>
            </w:r>
            <w:r>
              <w:rPr>
                <w:rFonts w:ascii="GHEA Grapalat" w:hAnsi="GHEA Grapalat" w:cs="Calibri"/>
                <w:sz w:val="18"/>
                <w:szCs w:val="18"/>
              </w:rPr>
              <w:t xml:space="preserve">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ABCDE</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7C0217">
            <w:pPr>
              <w:jc w:val="center"/>
              <w:rPr>
                <w:rFonts w:ascii="GHEA Grapalat" w:hAnsi="GHEA Grapalat" w:cs="Calibri"/>
                <w:sz w:val="18"/>
                <w:szCs w:val="18"/>
              </w:rPr>
            </w:pPr>
            <w:r w:rsidRPr="00BD2B98">
              <w:rPr>
                <w:rFonts w:ascii="GHEA Grapalat" w:hAnsi="GHEA Grapalat" w:cs="Calibri"/>
                <w:sz w:val="18"/>
                <w:szCs w:val="18"/>
              </w:rPr>
              <w:t>700</w:t>
            </w:r>
            <w:r w:rsidR="007C0217">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հազվագյուտ խմբի</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175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O1</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175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O2</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O3, 10</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O4</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O5</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175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O6</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175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O7</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O8</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700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O9</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O11</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O12</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Չոր սալմոնելոզային ադսորբցված ախտորոշիչ շիճուկ ագլյուտինացիայի ռեակցիայի համար Hb</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175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20"/>
                <w:szCs w:val="20"/>
              </w:rPr>
            </w:pPr>
            <w:r>
              <w:rPr>
                <w:rFonts w:ascii="GHEA Grapalat" w:hAnsi="GHEA Grapalat" w:cs="Calibri"/>
                <w:sz w:val="20"/>
                <w:szCs w:val="20"/>
              </w:rPr>
              <w:t>Չոր սալմոնելոզային ադսորբցված ախտորոշիչ շիճուկ ագլյուտինացիայի ռեակցիայի համար Hg</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rsidP="007C0217">
            <w:pPr>
              <w:jc w:val="center"/>
              <w:rPr>
                <w:rFonts w:ascii="GHEA Grapalat" w:hAnsi="GHEA Grapalat" w:cs="Calibri"/>
                <w:sz w:val="18"/>
                <w:szCs w:val="18"/>
              </w:rPr>
            </w:pPr>
            <w:r>
              <w:rPr>
                <w:rFonts w:ascii="GHEA Grapalat" w:hAnsi="GHEA Grapalat" w:cs="Calibri"/>
                <w:sz w:val="18"/>
                <w:szCs w:val="18"/>
              </w:rPr>
              <w:t xml:space="preserve">1 </w:t>
            </w:r>
            <w:r w:rsidR="00BD2B98" w:rsidRPr="00BD2B98">
              <w:rPr>
                <w:rFonts w:ascii="GHEA Grapalat" w:hAnsi="GHEA Grapalat" w:cs="Calibri"/>
                <w:sz w:val="18"/>
                <w:szCs w:val="18"/>
              </w:rPr>
              <w:t>918</w:t>
            </w:r>
            <w:r>
              <w:rPr>
                <w:rFonts w:ascii="GHEA Grapalat" w:hAnsi="GHEA Grapalat" w:cs="Calibri"/>
                <w:sz w:val="18"/>
                <w:szCs w:val="18"/>
              </w:rPr>
              <w:t xml:space="preserve">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Էնտերոախտածին (դիարոգեն) աղիքային ցուպիկների (EPEC, ETEC, EIEC, EHEC, EАgEC) ԴՆԹ-ն կլինիկական և շրջակա միջավայրի նմուշներից հայտնաբերման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7C0217">
            <w:pPr>
              <w:jc w:val="center"/>
              <w:rPr>
                <w:rFonts w:ascii="GHEA Grapalat" w:hAnsi="GHEA Grapalat" w:cs="Calibri"/>
                <w:sz w:val="18"/>
                <w:szCs w:val="18"/>
              </w:rPr>
            </w:pPr>
            <w:r w:rsidRPr="00BD2B98">
              <w:rPr>
                <w:rFonts w:ascii="GHEA Grapalat" w:hAnsi="GHEA Grapalat" w:cs="Calibri"/>
                <w:sz w:val="18"/>
                <w:szCs w:val="18"/>
              </w:rPr>
              <w:t>880</w:t>
            </w:r>
            <w:r w:rsidR="007C0217">
              <w:rPr>
                <w:rFonts w:ascii="GHEA Grapalat" w:hAnsi="GHEA Grapalat" w:cs="Calibri"/>
                <w:sz w:val="18"/>
                <w:szCs w:val="18"/>
              </w:rPr>
              <w:t xml:space="preserve"> </w:t>
            </w:r>
            <w:r w:rsidRPr="00BD2B98">
              <w:rPr>
                <w:rFonts w:ascii="GHEA Grapalat" w:hAnsi="GHEA Grapalat" w:cs="Calibri"/>
                <w:sz w:val="18"/>
                <w:szCs w:val="18"/>
              </w:rPr>
              <w:t>500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Կապույտ հազի (Bordetella pertussis), հարկապույտ հազի (Bordetella parapertussis) և բրոնխոսեպտիկոզի (Bordetella bronchiseptica) հարուցիչների ԴՆԹ–ն կլինիկական նմուշներից հայտնաբերման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450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20"/>
                <w:szCs w:val="20"/>
              </w:rPr>
            </w:pPr>
            <w:r>
              <w:rPr>
                <w:rFonts w:ascii="GHEA Grapalat" w:hAnsi="GHEA Grapalat" w:cs="Calibri"/>
                <w:sz w:val="20"/>
                <w:szCs w:val="20"/>
              </w:rPr>
              <w:t>ՊՇՌ հավաքածու Շիգելաների (Shigella spp.), Սալմոնելաների (Salmonella spp.), Կամպիլոբակտերիաների (Campylobacter spp.), ԴՆԹ կլինիկական և շրջակա միջավայրի նմուշներից հայտնաբերման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200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Legionella Antigen Urinary արագ թեստ L.pneumophila-ի հակածնի որոշման համար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21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«A» խմբի ստրեպտակոկերի հայտնաբերման արագ թեստ</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7C0217">
            <w:pPr>
              <w:jc w:val="center"/>
              <w:rPr>
                <w:rFonts w:ascii="GHEA Grapalat" w:hAnsi="GHEA Grapalat" w:cs="Calibri"/>
                <w:sz w:val="18"/>
                <w:szCs w:val="18"/>
              </w:rPr>
            </w:pPr>
            <w:r w:rsidRPr="00BD2B98">
              <w:rPr>
                <w:rFonts w:ascii="GHEA Grapalat" w:hAnsi="GHEA Grapalat" w:cs="Calibri"/>
                <w:sz w:val="18"/>
                <w:szCs w:val="18"/>
              </w:rPr>
              <w:t>120</w:t>
            </w:r>
            <w:r w:rsidR="007C0217">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Clostridium difficile GDH + Toxin A + Toxi B արագ հայտնաբերման իմունոքրոմատոգրաֆիկ թեստ</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Հելիկոբակտեր պիլորիի հակածնի որոշման արագ թեստ (կղանքում)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rsidP="007C0217">
            <w:pPr>
              <w:jc w:val="center"/>
              <w:rPr>
                <w:rFonts w:ascii="GHEA Grapalat" w:hAnsi="GHEA Grapalat" w:cs="Calibri"/>
                <w:sz w:val="18"/>
                <w:szCs w:val="18"/>
              </w:rPr>
            </w:pPr>
            <w:r>
              <w:rPr>
                <w:rFonts w:ascii="GHEA Grapalat" w:hAnsi="GHEA Grapalat" w:cs="Calibri"/>
                <w:sz w:val="18"/>
                <w:szCs w:val="18"/>
              </w:rPr>
              <w:t xml:space="preserve">3 </w:t>
            </w:r>
            <w:r w:rsidR="00BD2B98" w:rsidRPr="00BD2B98">
              <w:rPr>
                <w:rFonts w:ascii="GHEA Grapalat" w:hAnsi="GHEA Grapalat" w:cs="Calibri"/>
                <w:sz w:val="18"/>
                <w:szCs w:val="18"/>
              </w:rPr>
              <w:t>433</w:t>
            </w:r>
            <w:r>
              <w:rPr>
                <w:rFonts w:ascii="GHEA Grapalat" w:hAnsi="GHEA Grapalat" w:cs="Calibri"/>
                <w:sz w:val="18"/>
                <w:szCs w:val="18"/>
              </w:rPr>
              <w:t xml:space="preserve"> </w:t>
            </w:r>
            <w:r w:rsidR="00BD2B98" w:rsidRPr="00BD2B98">
              <w:rPr>
                <w:rFonts w:ascii="GHEA Grapalat" w:hAnsi="GHEA Grapalat" w:cs="Calibri"/>
                <w:sz w:val="18"/>
                <w:szCs w:val="18"/>
              </w:rPr>
              <w:t>500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Տրանսպորտային համակարգ Կերի Բլերի միջավայրով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7C0217">
            <w:pPr>
              <w:jc w:val="center"/>
              <w:rPr>
                <w:rFonts w:ascii="GHEA Grapalat" w:hAnsi="GHEA Grapalat" w:cs="Calibri"/>
                <w:sz w:val="18"/>
                <w:szCs w:val="18"/>
              </w:rPr>
            </w:pPr>
            <w:r w:rsidRPr="00BD2B98">
              <w:rPr>
                <w:rFonts w:ascii="GHEA Grapalat" w:hAnsi="GHEA Grapalat" w:cs="Calibri"/>
                <w:sz w:val="18"/>
                <w:szCs w:val="18"/>
              </w:rPr>
              <w:t>150</w:t>
            </w:r>
            <w:r w:rsidR="007C0217">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Տրանսպորտային համակարգ Ստյուարտի միջավայրով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7C0217">
            <w:pPr>
              <w:jc w:val="center"/>
              <w:rPr>
                <w:rFonts w:ascii="GHEA Grapalat" w:hAnsi="GHEA Grapalat" w:cs="Calibri"/>
                <w:sz w:val="18"/>
                <w:szCs w:val="18"/>
              </w:rPr>
            </w:pPr>
            <w:r>
              <w:rPr>
                <w:rFonts w:ascii="GHEA Grapalat" w:hAnsi="GHEA Grapalat" w:cs="Calibri"/>
                <w:sz w:val="18"/>
                <w:szCs w:val="18"/>
              </w:rPr>
              <w:t xml:space="preserve">102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Տրանսպորտային համակարգ Ամիես միջավայրով</w:t>
            </w:r>
          </w:p>
        </w:tc>
      </w:tr>
      <w:tr w:rsidR="00BD2B98" w:rsidRPr="00187A32"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31 </w:t>
            </w:r>
            <w:r w:rsidR="00BD2B98" w:rsidRPr="00BD2B98">
              <w:rPr>
                <w:rFonts w:ascii="GHEA Grapalat" w:hAnsi="GHEA Grapalat" w:cs="Calibri"/>
                <w:sz w:val="18"/>
                <w:szCs w:val="18"/>
              </w:rPr>
              <w:t>800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«ԳազՊակետ»-ներ էքսիկատորների համար (միկրոաէրոֆիլ պայմաններ ստեղծելու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29 </w:t>
            </w:r>
            <w:r w:rsidR="00BD2B98" w:rsidRPr="00BD2B98">
              <w:rPr>
                <w:rFonts w:ascii="GHEA Grapalat" w:hAnsi="GHEA Grapalat" w:cs="Calibri"/>
                <w:sz w:val="18"/>
                <w:szCs w:val="18"/>
              </w:rPr>
              <w:t>160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«ԳազՊակետ»-ներ էքսիկատորների համար (անաէրոբ պայմաններ ստեղծելու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Քլորոֆորմ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Հեղուկ վազելին</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Միզանյութ</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MIC թեստ կամ E - թեստ ժապավեն Պենիցիլինով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MIC թեստ կամ E - թեստ ժապավեն Օքսացիլինով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MIC թեստ կամ E - թեստ ժապավեն Ամպիցիլինով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MIC թեստ կամ E - թեստ ժապավեն Վանկոմիցինով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MIC թեստ կամ E - թեստ ժապավեն Կոլիստինով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MIC թեստ կամ E - թեստ ժապավեն Ցեֆտրիաքսոնով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144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MIC թեստ կամ E - թեստ ժապավեն Ցեֆոտաքսիմով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300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Էրիթրոցիտար զանգված</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PYR-թեստ -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17 </w:t>
            </w:r>
            <w:r w:rsidR="00BD2B98" w:rsidRPr="00BD2B98">
              <w:rPr>
                <w:rFonts w:ascii="GHEA Grapalat" w:hAnsi="GHEA Grapalat" w:cs="Calibri"/>
                <w:sz w:val="18"/>
                <w:szCs w:val="18"/>
              </w:rPr>
              <w:t>280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Պենիցիլին G 1 ԱՄ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24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տեմոցիլինով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խինուպրիստին-դալֆոպրիստինով 15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28 </w:t>
            </w:r>
            <w:r w:rsidR="00BD2B98" w:rsidRPr="00BD2B98">
              <w:rPr>
                <w:rFonts w:ascii="GHEA Grapalat" w:hAnsi="GHEA Grapalat" w:cs="Calibri"/>
                <w:sz w:val="18"/>
                <w:szCs w:val="18"/>
              </w:rPr>
              <w:t>800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նիտրոքսոլինով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տրիմետոպրիմ-սուլֆամետօքսազոլով 1.25/23.75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39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բացիտրացինով 0.04 ԱՄ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Հակամանրէային սկավառակներ Իմիպենեմով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Հակամանրէային սկավառակներ Մերոպենեմով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Մերոպենեմ + MBL ինհիբիտոր էթիլեն դիամին տետրաքացախաթթվով կամ դիպիկոլինաթթվով համակցված սկավառակներ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Մերոպենեմ + KPC ինհիբիտոր ֆենիլբորաթթվով կամ ամինոֆենիլբորաթթվով համակցված սկավառակներ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Մերոպենեմ + AmpC ինհիբիտոր կլօքսացիլին համակցված սկավառակներ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E485A">
            <w:pPr>
              <w:jc w:val="center"/>
              <w:rPr>
                <w:rFonts w:ascii="GHEA Grapalat" w:hAnsi="GHEA Grapalat" w:cs="Calibri"/>
                <w:sz w:val="18"/>
                <w:szCs w:val="18"/>
              </w:rPr>
            </w:pPr>
            <w:r w:rsidRPr="00BD2B98">
              <w:rPr>
                <w:rFonts w:ascii="GHEA Grapalat" w:hAnsi="GHEA Grapalat" w:cs="Calibri"/>
                <w:sz w:val="18"/>
                <w:szCs w:val="18"/>
              </w:rPr>
              <w:t>38</w:t>
            </w:r>
            <w:r w:rsidR="00FE485A">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Ցեֆտրիաքսոնով 30 նկգ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Ցեֆեպիմ 30 + կլավուլանաթթու 10 համակցված սկավառակներ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E485A">
            <w:pPr>
              <w:jc w:val="center"/>
              <w:rPr>
                <w:rFonts w:ascii="GHEA Grapalat" w:hAnsi="GHEA Grapalat" w:cs="Calibri"/>
                <w:sz w:val="18"/>
                <w:szCs w:val="18"/>
              </w:rPr>
            </w:pPr>
            <w:r w:rsidRPr="00BD2B98">
              <w:rPr>
                <w:rFonts w:ascii="GHEA Grapalat" w:hAnsi="GHEA Grapalat" w:cs="Calibri"/>
                <w:sz w:val="18"/>
                <w:szCs w:val="18"/>
              </w:rPr>
              <w:t>38</w:t>
            </w:r>
            <w:r w:rsidR="00FE485A">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ամպիցիլինով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ամպիցիլինով 2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E485A">
            <w:pPr>
              <w:jc w:val="center"/>
              <w:rPr>
                <w:rFonts w:ascii="GHEA Grapalat" w:hAnsi="GHEA Grapalat" w:cs="Calibri"/>
                <w:sz w:val="18"/>
                <w:szCs w:val="18"/>
              </w:rPr>
            </w:pPr>
            <w:r w:rsidRPr="00BD2B98">
              <w:rPr>
                <w:rFonts w:ascii="GHEA Grapalat" w:hAnsi="GHEA Grapalat" w:cs="Calibri"/>
                <w:sz w:val="18"/>
                <w:szCs w:val="18"/>
              </w:rPr>
              <w:t>38</w:t>
            </w:r>
            <w:r w:rsidR="00FE485A">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ամօքսիցիլին/կլավուլանաթթվով 20/10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պիպերացիլին/տազոբակտամով 30/6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օքսացիլինով 1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E485A">
            <w:pPr>
              <w:jc w:val="center"/>
              <w:rPr>
                <w:rFonts w:ascii="GHEA Grapalat" w:hAnsi="GHEA Grapalat" w:cs="Calibri"/>
                <w:sz w:val="18"/>
                <w:szCs w:val="18"/>
              </w:rPr>
            </w:pPr>
            <w:r w:rsidRPr="00BD2B98">
              <w:rPr>
                <w:rFonts w:ascii="GHEA Grapalat" w:hAnsi="GHEA Grapalat" w:cs="Calibri"/>
                <w:sz w:val="18"/>
                <w:szCs w:val="18"/>
              </w:rPr>
              <w:t>19</w:t>
            </w:r>
            <w:r w:rsidR="00FE485A">
              <w:rPr>
                <w:rFonts w:ascii="GHEA Grapalat" w:hAnsi="GHEA Grapalat" w:cs="Calibri"/>
                <w:sz w:val="18"/>
                <w:szCs w:val="18"/>
              </w:rPr>
              <w:t xml:space="preserve"> </w:t>
            </w:r>
            <w:r w:rsidRPr="00BD2B98">
              <w:rPr>
                <w:rFonts w:ascii="GHEA Grapalat" w:hAnsi="GHEA Grapalat" w:cs="Calibri"/>
                <w:sz w:val="18"/>
                <w:szCs w:val="18"/>
              </w:rPr>
              <w:t>200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Հակամանրէային սկավառակներ ցեֆօքսիտինով 30 մկգ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ցեֆտազիդիմով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28 </w:t>
            </w:r>
            <w:r w:rsidR="00BD2B98" w:rsidRPr="00BD2B98">
              <w:rPr>
                <w:rFonts w:ascii="GHEA Grapalat" w:hAnsi="GHEA Grapalat" w:cs="Calibri"/>
                <w:sz w:val="18"/>
                <w:szCs w:val="18"/>
              </w:rPr>
              <w:t>800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ցեֆոտաքսիմով 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ցեֆալեքսինով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E485A">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ցեֆեպիմով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E485A">
            <w:pPr>
              <w:jc w:val="center"/>
              <w:rPr>
                <w:rFonts w:ascii="GHEA Grapalat" w:hAnsi="GHEA Grapalat" w:cs="Calibri"/>
                <w:sz w:val="18"/>
                <w:szCs w:val="18"/>
              </w:rPr>
            </w:pPr>
            <w:r w:rsidRPr="00BD2B98">
              <w:rPr>
                <w:rFonts w:ascii="GHEA Grapalat" w:hAnsi="GHEA Grapalat" w:cs="Calibri"/>
                <w:sz w:val="18"/>
                <w:szCs w:val="18"/>
              </w:rPr>
              <w:t>38</w:t>
            </w:r>
            <w:r w:rsidR="00FE485A">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էրտապենեմով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ցիպրոֆլօքսացինով 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պեֆլօքսացինով 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28</w:t>
            </w:r>
            <w:r w:rsidR="00F03896">
              <w:rPr>
                <w:rFonts w:ascii="GHEA Grapalat" w:hAnsi="GHEA Grapalat" w:cs="Calibri"/>
                <w:sz w:val="18"/>
                <w:szCs w:val="18"/>
              </w:rPr>
              <w:t xml:space="preserve"> </w:t>
            </w:r>
            <w:r w:rsidRPr="00BD2B98">
              <w:rPr>
                <w:rFonts w:ascii="GHEA Grapalat" w:hAnsi="GHEA Grapalat" w:cs="Calibri"/>
                <w:sz w:val="18"/>
                <w:szCs w:val="18"/>
              </w:rPr>
              <w:t>800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Հակամանրէային սկավառակներ լեվոֆլօքսացինով 5 մկգ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19 </w:t>
            </w:r>
            <w:r w:rsidR="00BD2B98" w:rsidRPr="00BD2B98">
              <w:rPr>
                <w:rFonts w:ascii="GHEA Grapalat" w:hAnsi="GHEA Grapalat" w:cs="Calibri"/>
                <w:sz w:val="18"/>
                <w:szCs w:val="18"/>
              </w:rPr>
              <w:t>200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մօքսիֆլօքսացինով 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նորֆլօքսացինով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38</w:t>
            </w:r>
            <w:r w:rsidR="00F03896">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ամիկացինով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գենտամիցինով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38</w:t>
            </w:r>
            <w:r w:rsidR="00F03896">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գենտամիցինով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38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տոբրամիցինով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տեյկոպլանինով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վանկոմիցինով 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էրիթրոմիցինով 15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կլինդամիցինով 2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տետրացիկլինով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լինեզոլիդով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38</w:t>
            </w:r>
            <w:r w:rsidR="00F03896">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քլորամֆենիկոլով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ֆուզիդաթթվով 10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38</w:t>
            </w:r>
            <w:r w:rsidR="00F03896">
              <w:rPr>
                <w:rFonts w:ascii="GHEA Grapalat" w:hAnsi="GHEA Grapalat" w:cs="Calibri"/>
                <w:sz w:val="18"/>
                <w:szCs w:val="18"/>
              </w:rPr>
              <w:t xml:space="preserve"> </w:t>
            </w:r>
            <w:r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նիտրոֆուրանտոինով 100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ռիֆամպիցինով 5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Հակամանրէային սկավառակներ նովոբիոցինով 5 մկգ </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28</w:t>
            </w:r>
            <w:r w:rsidR="00F03896">
              <w:rPr>
                <w:rFonts w:ascii="GHEA Grapalat" w:hAnsi="GHEA Grapalat" w:cs="Calibri"/>
                <w:sz w:val="18"/>
                <w:szCs w:val="18"/>
              </w:rPr>
              <w:t xml:space="preserve"> </w:t>
            </w:r>
            <w:r w:rsidRPr="00BD2B98">
              <w:rPr>
                <w:rFonts w:ascii="GHEA Grapalat" w:hAnsi="GHEA Grapalat" w:cs="Calibri"/>
                <w:sz w:val="18"/>
                <w:szCs w:val="18"/>
              </w:rPr>
              <w:t>800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Հակամանրէային սկավառակներ ցեֆուրօքսիմով 30 մկգ</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Ցեֆտազիդիմ 30 + կլավուլանաթթու 10 համակցված սկավառակներ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Ցեֆոտաքսիմ 30 + կլավուլանաթթու 10 համակցված սկավառակներ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154</w:t>
            </w:r>
            <w:r w:rsidR="00F03896">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Խմորասնկերի կենսաքիմիական տարբերակման API - 20C թեստ-հավաքածու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96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Էնտերոբակտերիաների կենսաքիմիական տարբերակման API - 20E թեստ-հավաքածու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154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Չֆերմենտացնղ մանրէների կենսաքիմիական տարբերակման API - 20NE թեստ-հավաքածու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161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Ստաֆիլակոկերի ու միկրոկոկերի կենսաքիմիական տարբերակման API - Staph թեստ-հավաքածու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161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Ստրեպտակոկերի կենսաքիմիական տարբերակման API - Strep թեստ-հավաքածու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172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Candida քրոմոգեն ագարի հիմք</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27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Ռեագենտ NIN</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188</w:t>
            </w:r>
            <w:r w:rsidR="00F03896">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Մանրէների կենսաքիմիական հատկությունների հիման վրա տարբերակման API համակարգերի համար նախատեսված ռեագենտների լրակազմ</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336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Legionella pneumophila-ի ԴՆԹ-ի շրջակա միջավայրի և կլինիկական նմուշներում քանակական և որակական որոշման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color w:val="000000"/>
                <w:sz w:val="18"/>
                <w:szCs w:val="18"/>
              </w:rPr>
            </w:pPr>
            <w:r>
              <w:rPr>
                <w:rFonts w:ascii="GHEA Grapalat" w:hAnsi="GHEA Grapalat" w:cs="Calibri"/>
                <w:color w:val="000000"/>
                <w:sz w:val="18"/>
                <w:szCs w:val="18"/>
              </w:rPr>
              <w:t>Լիստերիաների կենսաքիմիական տարբերակման թեստ-հավաքածու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172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Shigella ցեղի մանրէների ընտրողական հարստացման միջավայրի հիմք</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45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Հավելում Shigella ցեղի մանրէների ընտրողական հարստացման միջավայրի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42 </w:t>
            </w:r>
            <w:r w:rsidR="00BD2B98" w:rsidRPr="00BD2B98">
              <w:rPr>
                <w:rFonts w:ascii="GHEA Grapalat" w:hAnsi="GHEA Grapalat" w:cs="Calibri"/>
                <w:sz w:val="18"/>
                <w:szCs w:val="18"/>
              </w:rPr>
              <w:t>800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Բիֆիդոբակտերիաների աճեցման սնուցող միջավայր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29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MRS ագար լակտոբակտերիաների աճեցման/հայտնաբերման համար (Տվին 80-ով)</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rsidP="00F03896">
            <w:pPr>
              <w:jc w:val="center"/>
              <w:rPr>
                <w:rFonts w:ascii="GHEA Grapalat" w:hAnsi="GHEA Grapalat" w:cs="Calibri"/>
                <w:sz w:val="18"/>
                <w:szCs w:val="18"/>
              </w:rPr>
            </w:pPr>
            <w:r w:rsidRPr="00BD2B98">
              <w:rPr>
                <w:rFonts w:ascii="GHEA Grapalat" w:hAnsi="GHEA Grapalat" w:cs="Calibri"/>
                <w:sz w:val="18"/>
                <w:szCs w:val="18"/>
              </w:rPr>
              <w:t>188</w:t>
            </w:r>
            <w:r w:rsidR="00F03896">
              <w:rPr>
                <w:rFonts w:ascii="GHEA Grapalat" w:hAnsi="GHEA Grapalat" w:cs="Calibri"/>
                <w:sz w:val="18"/>
                <w:szCs w:val="18"/>
              </w:rPr>
              <w:t xml:space="preserve"> </w:t>
            </w:r>
            <w:r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Մյուլլեր-Հինթոնի միջավայր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280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Բյուրեղային մանուշակագույնով և չեզոք կարմիրով լեղային արգանակ (Violet Red Bile Broth)</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Սիմոնսի միջավայր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62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Ացետատային տարբերակիչ ագար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BD2B98">
            <w:pPr>
              <w:jc w:val="center"/>
              <w:rPr>
                <w:rFonts w:ascii="GHEA Grapalat" w:hAnsi="GHEA Grapalat" w:cs="Calibri"/>
                <w:sz w:val="18"/>
                <w:szCs w:val="18"/>
              </w:rPr>
            </w:pPr>
            <w:r w:rsidRPr="00BD2B98">
              <w:rPr>
                <w:rFonts w:ascii="GHEA Grapalat" w:hAnsi="GHEA Grapalat" w:cs="Calibri"/>
                <w:sz w:val="18"/>
                <w:szCs w:val="18"/>
              </w:rPr>
              <w:t>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 xml:space="preserve">Չեզոքացնող </w:t>
            </w:r>
            <w:r>
              <w:rPr>
                <w:rFonts w:ascii="GHEA Grapalat" w:hAnsi="GHEA Grapalat" w:cs="Calibri"/>
                <w:sz w:val="20"/>
                <w:szCs w:val="20"/>
              </w:rPr>
              <w:t>արգանակ՝ ալդեհիդ պարունակող համակցված ախտահանիչների համար՝ Դի-Ինգլի</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79 </w:t>
            </w:r>
            <w:r w:rsidR="00BD2B98" w:rsidRPr="00BD2B98">
              <w:rPr>
                <w:rFonts w:ascii="GHEA Grapalat" w:hAnsi="GHEA Grapalat" w:cs="Calibri"/>
                <w:sz w:val="18"/>
                <w:szCs w:val="18"/>
              </w:rPr>
              <w:t>200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Listeria monocytogenes - ի ԴՆԹ-ն կլինիկական նմուշներում հայտնաբերման և քանակական որոշման հավաքածու R-B14-50-F</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50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ԴՆԹ -ի անջատման հավաքածու «ԴՆԹ սորբ -B»</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30 </w:t>
            </w:r>
            <w:r w:rsidR="00BD2B98" w:rsidRPr="00BD2B98">
              <w:rPr>
                <w:rFonts w:ascii="GHEA Grapalat" w:hAnsi="GHEA Grapalat" w:cs="Calibri"/>
                <w:sz w:val="18"/>
                <w:szCs w:val="18"/>
              </w:rPr>
              <w:t>000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Կլինիկական նմուշից ԴՆԹ - ի անջատման հավաքածու «ԴՆԹ սորբ-АМ»</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291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Յերսինիոզների հարուցիչների վիրուլենտ և ավիրուլենտ շտամների (Yersinia enterocolitica, Yersinia pseudotuberculosis) ԴՆԹ – ն անջատելու և տարբերակելու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261 </w:t>
            </w:r>
            <w:r w:rsidR="00BD2B98" w:rsidRPr="00BD2B98">
              <w:rPr>
                <w:rFonts w:ascii="GHEA Grapalat" w:hAnsi="GHEA Grapalat" w:cs="Calibri"/>
                <w:sz w:val="18"/>
                <w:szCs w:val="18"/>
              </w:rPr>
              <w:t>600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Shigella spp. և EIEC ԴՆԹ-ն սննդամթերքի նմուշից հայտնաբերման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296 </w:t>
            </w:r>
            <w:r w:rsidR="00BD2B98" w:rsidRPr="00BD2B98">
              <w:rPr>
                <w:rFonts w:ascii="GHEA Grapalat" w:hAnsi="GHEA Grapalat" w:cs="Calibri"/>
                <w:sz w:val="18"/>
                <w:szCs w:val="18"/>
              </w:rPr>
              <w:t>400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Neisseria meningitidis, Haemophilus influenzae և Streptococcus pneumoniae-ի ԴՆԹ-ն կենսաբանական նյութում հայտնաբերման հավաքածու</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193 </w:t>
            </w:r>
            <w:r w:rsidR="00BD2B98" w:rsidRPr="00BD2B98">
              <w:rPr>
                <w:rFonts w:ascii="GHEA Grapalat" w:hAnsi="GHEA Grapalat" w:cs="Calibri"/>
                <w:sz w:val="18"/>
                <w:szCs w:val="18"/>
              </w:rPr>
              <w:t>200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ՊՇՌ հավաքածու  կենսաբանական նյութում KPC и OXA-48 կարբապենեմազների ԴՆԹ-ի հայտնաբերման  համար</w:t>
            </w:r>
          </w:p>
        </w:tc>
      </w:tr>
      <w:tr w:rsidR="00BD2B98" w:rsidRPr="00CB466C" w:rsidTr="00F109AC">
        <w:tc>
          <w:tcPr>
            <w:tcW w:w="567" w:type="dxa"/>
            <w:vAlign w:val="center"/>
          </w:tcPr>
          <w:p w:rsidR="00BD2B98" w:rsidRPr="00BD2B98" w:rsidRDefault="00BD2B98"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BD2B98" w:rsidRPr="00BD2B98" w:rsidRDefault="00F03896">
            <w:pPr>
              <w:jc w:val="center"/>
              <w:rPr>
                <w:rFonts w:ascii="GHEA Grapalat" w:hAnsi="GHEA Grapalat" w:cs="Calibri"/>
                <w:sz w:val="18"/>
                <w:szCs w:val="18"/>
              </w:rPr>
            </w:pPr>
            <w:r>
              <w:rPr>
                <w:rFonts w:ascii="GHEA Grapalat" w:hAnsi="GHEA Grapalat" w:cs="Calibri"/>
                <w:sz w:val="18"/>
                <w:szCs w:val="18"/>
              </w:rPr>
              <w:t xml:space="preserve">193 </w:t>
            </w:r>
            <w:r w:rsidR="00BD2B98" w:rsidRPr="00BD2B98">
              <w:rPr>
                <w:rFonts w:ascii="GHEA Grapalat" w:hAnsi="GHEA Grapalat" w:cs="Calibri"/>
                <w:sz w:val="18"/>
                <w:szCs w:val="18"/>
              </w:rPr>
              <w:t>200</w:t>
            </w:r>
          </w:p>
        </w:tc>
        <w:tc>
          <w:tcPr>
            <w:tcW w:w="8507" w:type="dxa"/>
            <w:vAlign w:val="center"/>
          </w:tcPr>
          <w:p w:rsidR="00BD2B98" w:rsidRDefault="00BD2B98" w:rsidP="00826744">
            <w:pPr>
              <w:rPr>
                <w:rFonts w:ascii="GHEA Grapalat" w:hAnsi="GHEA Grapalat" w:cs="Calibri"/>
                <w:sz w:val="18"/>
                <w:szCs w:val="18"/>
              </w:rPr>
            </w:pPr>
            <w:r>
              <w:rPr>
                <w:rFonts w:ascii="GHEA Grapalat" w:hAnsi="GHEA Grapalat" w:cs="Calibri"/>
                <w:sz w:val="18"/>
                <w:szCs w:val="18"/>
              </w:rPr>
              <w:t>ՊՇՌ հավաքածու կենսաբանական նյութում VIM, IMP և NDM խմբի մետալո բետա-լակտամազների ԴՆԹ-ի հայտնաբերման համար</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lastRenderedPageBreak/>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w:t>
      </w:r>
      <w:r w:rsidRPr="001304AC">
        <w:rPr>
          <w:rFonts w:ascii="GHEA Grapalat" w:hAnsi="GHEA Grapalat"/>
          <w:color w:val="000000"/>
          <w:sz w:val="20"/>
          <w:szCs w:val="20"/>
          <w:lang w:val="hy-AM"/>
        </w:rPr>
        <w:lastRenderedPageBreak/>
        <w:t>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1304AC">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0676AE" w:rsidRPr="001008DE">
        <w:rPr>
          <w:rFonts w:ascii="GHEA Grapalat" w:hAnsi="GHEA Grapalat" w:cs="Sylfaen"/>
          <w:b/>
          <w:szCs w:val="24"/>
          <w:lang w:val="hy-AM"/>
        </w:rPr>
        <w:t>14</w:t>
      </w:r>
      <w:r w:rsidR="000405FF" w:rsidRPr="001304AC">
        <w:rPr>
          <w:rFonts w:ascii="GHEA Grapalat" w:hAnsi="GHEA Grapalat" w:cs="Sylfaen"/>
          <w:b/>
          <w:szCs w:val="24"/>
          <w:lang w:val="hy-AM"/>
        </w:rPr>
        <w:t>-րդ օրվա ժամը 11:30-ն,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lastRenderedPageBreak/>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1008DE">
        <w:rPr>
          <w:rFonts w:ascii="GHEA Grapalat" w:hAnsi="GHEA Grapalat" w:cs="Sylfaen"/>
          <w:b/>
          <w:szCs w:val="24"/>
        </w:rPr>
        <w:t>14</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11:</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lastRenderedPageBreak/>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 xml:space="preserve">նիստից հետո հրավիրվող նիստերին, ստորագրում են սույն ենթակետում նախատեսված </w:t>
      </w:r>
      <w:r w:rsidRPr="001304AC">
        <w:rPr>
          <w:rFonts w:ascii="GHEA Grapalat" w:hAnsi="GHEA Grapalat" w:cs="Sylfaen"/>
          <w:szCs w:val="24"/>
        </w:rPr>
        <w:lastRenderedPageBreak/>
        <w:t>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lastRenderedPageBreak/>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 xml:space="preserve">տվիրատուի ղեկավարի կողմից պայմանագրի նախագիծը </w:t>
      </w:r>
      <w:r w:rsidRPr="001304AC">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lastRenderedPageBreak/>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lastRenderedPageBreak/>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lastRenderedPageBreak/>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8D6A2E"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8D6A2E"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8D6A2E"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8D6A2E"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8D6A2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8D6A2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8D6A2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8D6A2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8D6A2E"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E24565">
        <w:rPr>
          <w:rFonts w:ascii="GHEA Grapalat" w:hAnsi="GHEA Grapalat"/>
          <w:b/>
          <w:color w:val="000000"/>
          <w:sz w:val="20"/>
          <w:szCs w:val="20"/>
          <w:lang w:val="hy-AM"/>
        </w:rPr>
        <w:t>ԳՀԱՊՁԲ-ՀՎԿԱԿ-2023-08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8D6A2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8D6A2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8D6A2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8D6A2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8D6A2E"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E24565">
        <w:rPr>
          <w:rFonts w:ascii="GHEA Grapalat" w:hAnsi="GHEA Grapalat"/>
          <w:b/>
          <w:color w:val="000000"/>
          <w:lang w:val="hy-AM"/>
        </w:rPr>
        <w:t>ԳՀԱՊՁԲ-ՀՎԿԱԿ-2023-08</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w:t>
      </w:r>
      <w:r w:rsidR="008D6A2E" w:rsidRPr="001304AC">
        <w:rPr>
          <w:rFonts w:ascii="GHEA Grapalat" w:hAnsi="GHEA Grapalat"/>
          <w:sz w:val="20"/>
          <w:szCs w:val="20"/>
          <w:lang w:val="hy-AM" w:eastAsia="ru-RU"/>
        </w:rPr>
        <w:t xml:space="preserve">N </w:t>
      </w:r>
      <w:r w:rsidR="008D6A2E" w:rsidRPr="008D6A2E">
        <w:rPr>
          <w:rFonts w:ascii="GHEA Grapalat" w:hAnsi="GHEA Grapalat"/>
          <w:sz w:val="20"/>
          <w:szCs w:val="20"/>
          <w:lang w:val="hy-AM" w:eastAsia="ru-RU"/>
        </w:rPr>
        <w:t>1</w:t>
      </w:r>
      <w:r w:rsidR="008D6A2E" w:rsidRPr="001304AC">
        <w:rPr>
          <w:rFonts w:ascii="GHEA Grapalat" w:hAnsi="GHEA Grapalat"/>
          <w:sz w:val="20"/>
          <w:szCs w:val="20"/>
          <w:lang w:val="hy-AM" w:eastAsia="ru-RU"/>
        </w:rPr>
        <w:t>.1</w:t>
      </w:r>
      <w:r w:rsidR="008D6A2E" w:rsidRPr="008D6A2E">
        <w:rPr>
          <w:rFonts w:ascii="GHEA Grapalat" w:hAnsi="GHEA Grapalat"/>
          <w:sz w:val="20"/>
          <w:szCs w:val="20"/>
          <w:lang w:val="hy-AM" w:eastAsia="ru-RU"/>
        </w:rPr>
        <w:t xml:space="preserve">- </w:t>
      </w:r>
      <w:r w:rsidR="008D6A2E" w:rsidRPr="001304AC">
        <w:rPr>
          <w:rFonts w:ascii="GHEA Grapalat" w:hAnsi="GHEA Grapalat"/>
          <w:sz w:val="20"/>
          <w:szCs w:val="20"/>
          <w:lang w:val="hy-AM" w:eastAsia="ru-RU"/>
        </w:rPr>
        <w:t xml:space="preserve">N </w:t>
      </w:r>
      <w:r w:rsidR="008D6A2E" w:rsidRPr="008D6A2E">
        <w:rPr>
          <w:rFonts w:ascii="GHEA Grapalat" w:hAnsi="GHEA Grapalat"/>
          <w:sz w:val="20"/>
          <w:szCs w:val="20"/>
          <w:lang w:val="hy-AM" w:eastAsia="ru-RU"/>
        </w:rPr>
        <w:t>1</w:t>
      </w:r>
      <w:r w:rsidR="008D6A2E" w:rsidRPr="001304AC">
        <w:rPr>
          <w:rFonts w:ascii="GHEA Grapalat" w:hAnsi="GHEA Grapalat"/>
          <w:sz w:val="20"/>
          <w:szCs w:val="20"/>
          <w:lang w:val="hy-AM" w:eastAsia="ru-RU"/>
        </w:rPr>
        <w:t>.1</w:t>
      </w:r>
      <w:r w:rsidR="008D6A2E" w:rsidRPr="008D6A2E">
        <w:rPr>
          <w:rFonts w:ascii="GHEA Grapalat" w:hAnsi="GHEA Grapalat"/>
          <w:sz w:val="20"/>
          <w:szCs w:val="20"/>
          <w:lang w:val="hy-AM" w:eastAsia="ru-RU"/>
        </w:rPr>
        <w:t>3,</w:t>
      </w:r>
      <w:r w:rsidR="008D6A2E" w:rsidRPr="001304AC">
        <w:rPr>
          <w:rFonts w:ascii="GHEA Grapalat" w:hAnsi="GHEA Grapalat"/>
          <w:sz w:val="20"/>
          <w:szCs w:val="20"/>
          <w:lang w:val="hy-AM" w:eastAsia="ru-RU"/>
        </w:rPr>
        <w:t xml:space="preserve">  </w:t>
      </w:r>
      <w:r w:rsidRPr="001304AC">
        <w:rPr>
          <w:rFonts w:ascii="GHEA Grapalat" w:hAnsi="GHEA Grapalat"/>
          <w:sz w:val="20"/>
          <w:szCs w:val="20"/>
          <w:lang w:val="hy-AM" w:eastAsia="ru-RU"/>
        </w:rPr>
        <w:t>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8D6A2E" w:rsidTr="001304AC">
        <w:trPr>
          <w:tblCellSpacing w:w="7" w:type="dxa"/>
          <w:jc w:val="center"/>
        </w:trPr>
        <w:tc>
          <w:tcPr>
            <w:tcW w:w="0" w:type="auto"/>
            <w:vAlign w:val="center"/>
          </w:tcPr>
          <w:p w:rsidR="00D12240" w:rsidRPr="001304AC" w:rsidRDefault="000676EA" w:rsidP="001304AC">
            <w:pPr>
              <w:jc w:val="center"/>
              <w:rPr>
                <w:rFonts w:ascii="GHEA Grapalat" w:hAnsi="GHEA Grapalat"/>
                <w:iCs/>
                <w:color w:val="000000"/>
                <w:sz w:val="21"/>
                <w:szCs w:val="21"/>
                <w:lang w:val="pt-BR"/>
              </w:rPr>
            </w:pPr>
            <w:r w:rsidRPr="000676EA">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6E2" w:rsidRDefault="00FC66E2">
      <w:r>
        <w:separator/>
      </w:r>
    </w:p>
  </w:endnote>
  <w:endnote w:type="continuationSeparator" w:id="0">
    <w:p w:rsidR="00FC66E2" w:rsidRDefault="00FC6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6E2" w:rsidRDefault="00FC66E2">
      <w:r>
        <w:separator/>
      </w:r>
    </w:p>
  </w:footnote>
  <w:footnote w:type="continuationSeparator" w:id="0">
    <w:p w:rsidR="00FC66E2" w:rsidRDefault="00FC66E2">
      <w:r>
        <w:continuationSeparator/>
      </w:r>
    </w:p>
  </w:footnote>
  <w:footnote w:id="1">
    <w:p w:rsidR="00FC66E2" w:rsidRPr="006265F4" w:rsidRDefault="00FC66E2"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FC66E2" w:rsidRPr="00AB6289" w:rsidRDefault="00FC66E2"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FC66E2" w:rsidRPr="000B7538" w:rsidRDefault="00FC66E2"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676EA">
        <w:fldChar w:fldCharType="begin"/>
      </w:r>
      <w:r w:rsidR="000676EA" w:rsidRPr="008D6A2E">
        <w:rPr>
          <w:lang w:val="af-ZA"/>
        </w:rPr>
        <w:instrText>HYPERLINK "https://ru.wikipedia.org/wiki/Standard_%26_Poor%E2%80%99s" \t "_blank"</w:instrText>
      </w:r>
      <w:r w:rsidR="000676EA">
        <w:fldChar w:fldCharType="separate"/>
      </w:r>
      <w:r w:rsidRPr="000B7538">
        <w:rPr>
          <w:rFonts w:ascii="GHEA Grapalat" w:hAnsi="GHEA Grapalat"/>
          <w:i/>
          <w:sz w:val="16"/>
          <w:szCs w:val="16"/>
          <w:lang w:val="hy-AM" w:eastAsia="ru-RU"/>
        </w:rPr>
        <w:t>Standard &amp; Poor’s</w:t>
      </w:r>
      <w:r w:rsidR="000676EA">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C66E2" w:rsidRPr="00880354" w:rsidRDefault="00FC66E2"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FC66E2" w:rsidRPr="00D33685" w:rsidRDefault="00FC66E2"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FC66E2" w:rsidRPr="00D33685" w:rsidRDefault="00FC66E2"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FC66E2" w:rsidRPr="00D33685" w:rsidRDefault="00FC66E2"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FC66E2" w:rsidRPr="002B6991" w:rsidRDefault="00FC66E2"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FC66E2" w:rsidRPr="00BF58CA" w:rsidRDefault="00FC66E2" w:rsidP="00D33685">
      <w:pPr>
        <w:pStyle w:val="BodyTextIndent3"/>
        <w:spacing w:line="240" w:lineRule="auto"/>
        <w:ind w:left="142" w:firstLine="0"/>
        <w:rPr>
          <w:rFonts w:ascii="GHEA Grapalat" w:hAnsi="GHEA Grapalat"/>
          <w:i/>
          <w:sz w:val="16"/>
          <w:szCs w:val="16"/>
          <w:lang w:val="hy-AM"/>
        </w:rPr>
      </w:pPr>
    </w:p>
    <w:p w:rsidR="00FC66E2" w:rsidRPr="00B20703" w:rsidDel="006C3873" w:rsidRDefault="00FC66E2" w:rsidP="00880AA5">
      <w:pPr>
        <w:jc w:val="both"/>
        <w:rPr>
          <w:del w:id="6" w:author="User" w:date="2019-05-26T09:52:00Z"/>
          <w:rFonts w:ascii="GHEA Grapalat" w:hAnsi="GHEA Grapalat" w:cs="Sylfaen"/>
          <w:sz w:val="20"/>
          <w:lang w:val="hy-AM"/>
        </w:rPr>
      </w:pPr>
    </w:p>
  </w:footnote>
  <w:footnote w:id="5">
    <w:p w:rsidR="00FC66E2" w:rsidRPr="006265F4" w:rsidRDefault="00FC66E2"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FC66E2" w:rsidRPr="006265F4" w:rsidRDefault="00FC66E2"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FC66E2" w:rsidRPr="006265F4" w:rsidDel="00856FDE" w:rsidRDefault="00FC66E2" w:rsidP="008136AE">
      <w:pPr>
        <w:pStyle w:val="FootnoteText"/>
        <w:rPr>
          <w:del w:id="9" w:author="User" w:date="2019-05-26T09:57:00Z"/>
          <w:i/>
          <w:lang w:val="af-ZA"/>
        </w:rPr>
      </w:pPr>
    </w:p>
  </w:footnote>
  <w:footnote w:id="6">
    <w:p w:rsidR="00FC66E2" w:rsidRPr="00C65A05" w:rsidRDefault="00FC66E2"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FC66E2" w:rsidRPr="00C65A05" w:rsidRDefault="00FC66E2"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FC66E2" w:rsidRPr="006265F4" w:rsidDel="007942E8" w:rsidRDefault="00FC66E2"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FC66E2" w:rsidRPr="006265F4" w:rsidRDefault="00FC66E2"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FC66E2" w:rsidRPr="006265F4" w:rsidDel="007942E8" w:rsidRDefault="00FC66E2"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FC66E2" w:rsidRPr="006265F4" w:rsidDel="002877FC" w:rsidRDefault="00FC66E2"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FC66E2" w:rsidRPr="006265F4" w:rsidDel="002877FC" w:rsidRDefault="00FC66E2"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FC66E2" w:rsidRPr="008C7473" w:rsidRDefault="00FC66E2"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6804"/>
    <w:rsid w:val="007E6E01"/>
    <w:rsid w:val="007E7260"/>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75D3F-656D-41D6-8850-5A5EFCB1E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68</Pages>
  <Words>17434</Words>
  <Characters>130260</Characters>
  <Application>Microsoft Office Word</Application>
  <DocSecurity>0</DocSecurity>
  <Lines>1085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147400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155</cp:revision>
  <cp:lastPrinted>2018-02-16T07:12:00Z</cp:lastPrinted>
  <dcterms:created xsi:type="dcterms:W3CDTF">2022-10-31T10:53:00Z</dcterms:created>
  <dcterms:modified xsi:type="dcterms:W3CDTF">2023-03-03T08:43:00Z</dcterms:modified>
</cp:coreProperties>
</file>