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3E3450" w:rsidRPr="003E3450"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w:t>
      </w:r>
      <w:proofErr w:type="gramStart"/>
      <w:r w:rsidR="00EA2C86">
        <w:rPr>
          <w:rFonts w:ascii="GHEA Grapalat" w:hAnsi="GHEA Grapalat"/>
          <w:i w:val="0"/>
          <w:sz w:val="24"/>
          <w:szCs w:val="24"/>
        </w:rPr>
        <w:t>от</w:t>
      </w:r>
      <w:proofErr w:type="gramEnd"/>
      <w:r w:rsidR="00EA2C86">
        <w:rPr>
          <w:rFonts w:ascii="GHEA Grapalat" w:hAnsi="GHEA Grapalat"/>
          <w:i w:val="0"/>
          <w:sz w:val="24"/>
          <w:szCs w:val="24"/>
        </w:rPr>
        <w:t xml:space="preserve"> </w:t>
      </w:r>
    </w:p>
    <w:p w:rsidR="008516DE" w:rsidRPr="001E66DB" w:rsidRDefault="004F0A48" w:rsidP="001E66DB">
      <w:pPr>
        <w:pStyle w:val="BodyTextIndent"/>
        <w:tabs>
          <w:tab w:val="clear" w:pos="1134"/>
        </w:tabs>
        <w:spacing w:after="160" w:line="240" w:lineRule="auto"/>
        <w:ind w:firstLine="0"/>
        <w:jc w:val="center"/>
        <w:rPr>
          <w:rFonts w:ascii="GHEA Grapalat" w:hAnsi="GHEA Grapalat"/>
          <w:i w:val="0"/>
          <w:sz w:val="24"/>
          <w:szCs w:val="24"/>
        </w:rPr>
      </w:pPr>
      <w:r>
        <w:rPr>
          <w:rFonts w:ascii="GHEA Grapalat" w:hAnsi="GHEA Grapalat"/>
          <w:i w:val="0"/>
          <w:sz w:val="24"/>
          <w:szCs w:val="24"/>
          <w:lang w:val="en-US"/>
        </w:rPr>
        <w:t>30</w:t>
      </w:r>
      <w:r w:rsidR="008516DE" w:rsidRPr="001E66DB">
        <w:rPr>
          <w:rFonts w:ascii="GHEA Grapalat" w:hAnsi="GHEA Grapalat"/>
          <w:i w:val="0"/>
          <w:sz w:val="24"/>
          <w:szCs w:val="24"/>
        </w:rPr>
        <w:t xml:space="preserve">-го </w:t>
      </w:r>
      <w:proofErr w:type="spellStart"/>
      <w:r w:rsidR="00E83270">
        <w:rPr>
          <w:rFonts w:ascii="GHEA Grapalat" w:hAnsi="GHEA Grapalat"/>
          <w:i w:val="0"/>
          <w:sz w:val="24"/>
          <w:szCs w:val="24"/>
          <w:lang w:val="en-US"/>
        </w:rPr>
        <w:t>марта</w:t>
      </w:r>
      <w:proofErr w:type="spellEnd"/>
      <w:r w:rsidR="008516DE" w:rsidRPr="001E66DB">
        <w:rPr>
          <w:rFonts w:ascii="GHEA Grapalat" w:hAnsi="GHEA Grapalat"/>
          <w:i w:val="0"/>
          <w:sz w:val="24"/>
          <w:szCs w:val="24"/>
        </w:rPr>
        <w:t xml:space="preserve"> 202</w:t>
      </w:r>
      <w:r w:rsidR="00E83270">
        <w:rPr>
          <w:rFonts w:ascii="GHEA Grapalat" w:hAnsi="GHEA Grapalat"/>
          <w:i w:val="0"/>
          <w:sz w:val="24"/>
          <w:szCs w:val="24"/>
          <w:lang w:val="en-US"/>
        </w:rPr>
        <w:t>2</w:t>
      </w:r>
      <w:r w:rsidR="008516DE" w:rsidRPr="001E66DB">
        <w:rPr>
          <w:rFonts w:ascii="GHEA Grapalat" w:hAnsi="GHEA Grapalat"/>
          <w:i w:val="0"/>
          <w:sz w:val="24"/>
          <w:szCs w:val="24"/>
        </w:rPr>
        <w:t xml:space="preserve"> года N 1 </w:t>
      </w:r>
    </w:p>
    <w:p w:rsidR="008516DE" w:rsidRPr="00A068AC" w:rsidRDefault="008516DE" w:rsidP="001E66DB">
      <w:pPr>
        <w:pStyle w:val="BodyTextIndent"/>
        <w:tabs>
          <w:tab w:val="clear" w:pos="1134"/>
        </w:tabs>
        <w:spacing w:after="160" w:line="240" w:lineRule="auto"/>
        <w:ind w:firstLine="0"/>
        <w:jc w:val="center"/>
        <w:rPr>
          <w:rFonts w:ascii="GHEA Grapalat" w:hAnsi="GHEA Grapalat"/>
          <w:b/>
          <w:i w:val="0"/>
          <w:sz w:val="24"/>
          <w:szCs w:val="24"/>
        </w:rPr>
      </w:pPr>
      <w:r w:rsidRPr="001E66DB">
        <w:rPr>
          <w:rFonts w:ascii="GHEA Grapalat" w:hAnsi="GHEA Grapalat"/>
          <w:i w:val="0"/>
          <w:sz w:val="24"/>
          <w:szCs w:val="24"/>
        </w:rPr>
        <w:t xml:space="preserve">Код процедуры </w:t>
      </w:r>
      <w:r w:rsidRPr="00A068AC">
        <w:rPr>
          <w:rFonts w:ascii="GHEA Grapalat" w:hAnsi="GHEA Grapalat"/>
          <w:b/>
          <w:i w:val="0"/>
          <w:sz w:val="24"/>
          <w:szCs w:val="24"/>
        </w:rPr>
        <w:t>«</w:t>
      </w:r>
      <w:r w:rsidR="004F0A48">
        <w:rPr>
          <w:rFonts w:ascii="GHEA Grapalat" w:hAnsi="GHEA Grapalat"/>
          <w:b/>
          <w:i w:val="0"/>
          <w:sz w:val="24"/>
          <w:szCs w:val="24"/>
        </w:rPr>
        <w:t>GHAPDzB-HVKAK-2022-28</w:t>
      </w:r>
      <w:r w:rsidRPr="00A068AC">
        <w:rPr>
          <w:rFonts w:ascii="GHEA Grapalat" w:hAnsi="GHEA Grapalat"/>
          <w:b/>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sidR="004F0A48">
        <w:rPr>
          <w:b/>
          <w:lang w:val="af-ZA"/>
        </w:rPr>
        <w:t>реагентов и лабораторных принадлежностей</w:t>
      </w:r>
      <w:r w:rsidR="000A69CF">
        <w:rPr>
          <w:b/>
          <w:lang w:val="af-ZA"/>
        </w:rPr>
        <w:t xml:space="preserve"> </w:t>
      </w:r>
      <w:r>
        <w:t>(далее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в 11:30 часов</w:t>
      </w:r>
      <w:r w:rsidRPr="00EA2C86">
        <w:rPr>
          <w:rFonts w:cs="Arial LatArm"/>
          <w:b/>
        </w:rPr>
        <w:t xml:space="preserve"> </w:t>
      </w:r>
      <w:r w:rsidR="00E1301F" w:rsidRPr="00E1301F">
        <w:rPr>
          <w:rFonts w:cs="Arial LatArm"/>
          <w:b/>
        </w:rPr>
        <w:t>7</w:t>
      </w:r>
      <w:r w:rsidRPr="00EA2C86">
        <w:rPr>
          <w:b/>
        </w:rPr>
        <w:t>-го</w:t>
      </w:r>
      <w:r w:rsidRPr="00EA2C86">
        <w:rPr>
          <w:rFonts w:cs="Arial LatArm"/>
          <w:b/>
        </w:rPr>
        <w:t xml:space="preserve"> </w:t>
      </w:r>
      <w:r w:rsidR="00E1301F" w:rsidRPr="00EA28F0">
        <w:rPr>
          <w:b/>
        </w:rPr>
        <w:t>апреля</w:t>
      </w:r>
      <w:r w:rsidRPr="00EA2C86">
        <w:rPr>
          <w:b/>
        </w:rPr>
        <w:t xml:space="preserve"> 202</w:t>
      </w:r>
      <w:r w:rsidR="00387E54" w:rsidRPr="00462719">
        <w:rPr>
          <w:b/>
        </w:rPr>
        <w:t>2</w:t>
      </w:r>
      <w:r w:rsidRPr="00EA2C86">
        <w:rPr>
          <w:b/>
        </w:rPr>
        <w:t xml:space="preserve">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00822339" w:rsidRPr="00ED0B9B">
        <w:rPr>
          <w:b/>
        </w:rPr>
        <w:t>012 80 80 83 (6014)</w:t>
      </w:r>
      <w:r w:rsidRPr="00ED0B9B">
        <w:rPr>
          <w:b/>
        </w:rPr>
        <w:t>, 091 272717</w:t>
      </w:r>
    </w:p>
    <w:p w:rsidR="008516DE" w:rsidRPr="00ED0B9B" w:rsidRDefault="008516DE" w:rsidP="00CD65C1">
      <w:pPr>
        <w:rPr>
          <w:b/>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ED0B9B">
        <w:rPr>
          <w:b/>
        </w:rPr>
        <w:t>procurement@ncdc.am</w:t>
      </w:r>
    </w:p>
    <w:p w:rsidR="008516DE" w:rsidRPr="00ED0B9B" w:rsidRDefault="008516DE" w:rsidP="00CD65C1">
      <w:pPr>
        <w:rPr>
          <w:b/>
          <w:i/>
          <w:sz w:val="16"/>
          <w:szCs w:val="16"/>
        </w:rPr>
      </w:pPr>
      <w:r w:rsidRPr="00B60239">
        <w:t xml:space="preserve">Заказчик: </w:t>
      </w:r>
      <w:r w:rsidRPr="00ED0B9B">
        <w:rPr>
          <w:b/>
        </w:rPr>
        <w:t>ГНО «Национальный центр по контролю и профилактике заболеваний» МЗ РА</w:t>
      </w:r>
      <w:r w:rsidRPr="00ED0B9B">
        <w:rPr>
          <w:b/>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4F0A48">
        <w:rPr>
          <w:i/>
        </w:rPr>
        <w:t>GHAPDzB-HVKAK-2022-28</w:t>
      </w:r>
      <w:r w:rsidRPr="00C756FC">
        <w:rPr>
          <w:i/>
        </w:rPr>
        <w:t>»</w:t>
      </w:r>
      <w:r w:rsidRPr="00C756FC">
        <w:rPr>
          <w:i/>
        </w:rPr>
        <w:br/>
        <w:t xml:space="preserve">  № 1 от </w:t>
      </w:r>
      <w:r w:rsidR="00EA28F0" w:rsidRPr="00A367F2">
        <w:rPr>
          <w:i/>
        </w:rPr>
        <w:t>30</w:t>
      </w:r>
      <w:r w:rsidR="008F4A83" w:rsidRPr="008F4A83">
        <w:rPr>
          <w:i/>
        </w:rPr>
        <w:t>-</w:t>
      </w:r>
      <w:r w:rsidRPr="00C756FC">
        <w:rPr>
          <w:i/>
        </w:rPr>
        <w:t xml:space="preserve">го </w:t>
      </w:r>
      <w:r w:rsidR="00462719" w:rsidRPr="00462719">
        <w:rPr>
          <w:i/>
        </w:rPr>
        <w:t>марта</w:t>
      </w:r>
      <w:r w:rsidRPr="00C756FC">
        <w:rPr>
          <w:i/>
        </w:rPr>
        <w:t xml:space="preserve"> 202</w:t>
      </w:r>
      <w:r w:rsidR="00462719" w:rsidRPr="00377228">
        <w:rPr>
          <w:i/>
        </w:rPr>
        <w:t>2</w:t>
      </w:r>
      <w:r w:rsidRPr="00C756FC">
        <w:rPr>
          <w:i/>
        </w:rPr>
        <w:t>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 xml:space="preserve">НА ЗАПРОС КОТИРОВОК, ОБЪЯВЛЕННЫЙ С ЦЕЛЬЮ ПРИОБРЕТЕНИЯ </w:t>
      </w:r>
      <w:r w:rsidR="004F0A48">
        <w:rPr>
          <w:b/>
        </w:rPr>
        <w:t>РЕАГЕНТОВ И ЛАБОРАТОРНЫХ ПРИНАДЛЕЖНОСТЕЙ</w:t>
      </w:r>
      <w:r w:rsidR="00B33645" w:rsidRPr="00C756FC">
        <w:rPr>
          <w:b/>
        </w:rPr>
        <w:t xml:space="preserve"> ДЛЯ НУЖД ГНО </w:t>
      </w:r>
      <w:r w:rsidRPr="00C756FC">
        <w:rPr>
          <w:b/>
        </w:rPr>
        <w:t>«НАЦИОНАЛЬНОГО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6E671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w:t>
      </w:r>
      <w:r w:rsidR="004F0A48">
        <w:rPr>
          <w:b/>
        </w:rPr>
        <w:t>РЕАГЕНТОВ И ЛАБОРАТОРНЫХ ПРИНАДЛЕЖНОСТЕЙ</w:t>
      </w:r>
      <w:r w:rsidR="00AB2A16" w:rsidRPr="00AB2A16">
        <w:rPr>
          <w:b/>
        </w:rPr>
        <w:t xml:space="preserve"> </w:t>
      </w:r>
      <w:r w:rsidR="007059A4" w:rsidRPr="00274A77">
        <w:rPr>
          <w:b/>
        </w:rPr>
        <w:t xml:space="preserve">ДЛЯ НУЖД ГНО </w:t>
      </w:r>
      <w:r w:rsidRPr="00274A77">
        <w:rPr>
          <w:b/>
        </w:rPr>
        <w:t>«НАЦИОНАЛЬНОГО ЦЕНТРА ПО КОНТРОЛЮ И ПРОФИЛАКТИКЕ ЗАБОЛЕВАНИЙ</w:t>
      </w:r>
      <w:r w:rsidRPr="006E6717">
        <w:rPr>
          <w:b/>
        </w:rPr>
        <w:t xml:space="preserve">» </w:t>
      </w:r>
      <w:r w:rsidRPr="006E6717">
        <w:rPr>
          <w:b/>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D4B72">
        <w:rPr>
          <w:b/>
        </w:rPr>
        <w:t>«</w:t>
      </w:r>
      <w:r w:rsidR="004F0A48">
        <w:rPr>
          <w:b/>
        </w:rPr>
        <w:t>GHAPDzB-HVKAK-2022-28</w:t>
      </w:r>
      <w:r w:rsidRPr="000D4B72">
        <w:rPr>
          <w:b/>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sidR="004F0A48">
        <w:rPr>
          <w:b/>
          <w:lang w:val="af-ZA"/>
        </w:rPr>
        <w:t>реагентов и лабораторных принадлежностей</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A367F2">
        <w:rPr>
          <w:b/>
          <w:color w:val="0D0D0D" w:themeColor="text1" w:themeTint="F2"/>
          <w:sz w:val="22"/>
          <w:szCs w:val="22"/>
        </w:rPr>
        <w:t>заболеваний</w:t>
      </w:r>
      <w:r w:rsidRPr="00A367F2">
        <w:rPr>
          <w:rFonts w:cs="Arial LatArm"/>
          <w:b/>
          <w:color w:val="0D0D0D" w:themeColor="text1" w:themeTint="F2"/>
          <w:sz w:val="22"/>
          <w:szCs w:val="22"/>
        </w:rPr>
        <w:t xml:space="preserve">» </w:t>
      </w:r>
      <w:r w:rsidRPr="00A367F2">
        <w:rPr>
          <w:rStyle w:val="Emphasis"/>
          <w:rFonts w:cs="Arial"/>
          <w:b/>
          <w:bCs/>
          <w:i w:val="0"/>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897B50">
        <w:rPr>
          <w:rFonts w:cs="Arial LatArm"/>
          <w:b/>
        </w:rPr>
        <w:t xml:space="preserve"> </w:t>
      </w:r>
      <w:r w:rsidR="00A367F2" w:rsidRPr="00A367F2">
        <w:rPr>
          <w:rFonts w:cs="Arial LatArm"/>
          <w:b/>
        </w:rPr>
        <w:t>12</w:t>
      </w:r>
      <w:r w:rsidRPr="008F26BA">
        <w:rPr>
          <w:b/>
        </w:rPr>
        <w:t xml:space="preserve"> </w:t>
      </w:r>
      <w:r w:rsidRPr="00B53C19">
        <w:rPr>
          <w:b/>
        </w:rPr>
        <w:t>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6800CD">
            <w:pPr>
              <w:rPr>
                <w:lang w:val="en-US"/>
              </w:rPr>
            </w:pPr>
            <w:r w:rsidRPr="00E47DF9">
              <w:rPr>
                <w:lang w:val="en-US"/>
              </w:rPr>
              <w:t>1-</w:t>
            </w:r>
            <w:r w:rsidR="006800CD">
              <w:rPr>
                <w:lang w:val="en-US"/>
              </w:rPr>
              <w:t>12</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w:t>
      </w:r>
      <w:r w:rsidRPr="009044F1">
        <w:lastRenderedPageBreak/>
        <w:t>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 xml:space="preserve">участником, распоряжающимся более чем десятью процентами акций </w:t>
      </w:r>
      <w:r w:rsidRPr="009044F1">
        <w:lastRenderedPageBreak/>
        <w:t>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w:t>
      </w:r>
      <w:r w:rsidR="00A425E2" w:rsidRPr="00205170">
        <w:lastRenderedPageBreak/>
        <w:t>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w:t>
      </w:r>
      <w:r w:rsidRPr="007D4470">
        <w:lastRenderedPageBreak/>
        <w:t xml:space="preserve">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 xml:space="preserve">1) утвержденное им заявление-объявление, предусмотренное пунктом 2.1 </w:t>
      </w:r>
      <w:r>
        <w:lastRenderedPageBreak/>
        <w:t>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C45B4D" w:rsidRPr="00650DCD" w:rsidRDefault="001361B2" w:rsidP="00C45B4D">
      <w:pPr>
        <w:pStyle w:val="norm"/>
        <w:spacing w:after="160" w:line="240" w:lineRule="auto"/>
        <w:ind w:firstLine="284"/>
        <w:rPr>
          <w:rFonts w:ascii="GHEA Grapalat" w:hAnsi="GHEA Grapalat"/>
          <w:sz w:val="24"/>
          <w:szCs w:val="24"/>
        </w:rPr>
      </w:pPr>
      <w:proofErr w:type="spellStart"/>
      <w:r w:rsidRPr="00C45B4D">
        <w:rPr>
          <w:rFonts w:ascii="GHEA Grapalat" w:hAnsi="GHEA Grapalat"/>
          <w:sz w:val="24"/>
          <w:szCs w:val="24"/>
        </w:rPr>
        <w:t>д</w:t>
      </w:r>
      <w:proofErr w:type="spellEnd"/>
      <w:r w:rsidRPr="00C45B4D">
        <w:rPr>
          <w:rFonts w:ascii="GHEA Grapalat" w:hAnsi="GHEA Grapalat"/>
          <w:sz w:val="24"/>
          <w:szCs w:val="24"/>
        </w:rPr>
        <w:t xml:space="preserve">) </w:t>
      </w:r>
      <w:r w:rsidR="00C45B4D">
        <w:rPr>
          <w:rFonts w:ascii="GHEA Grapalat" w:hAnsi="GHEA Grapalat"/>
          <w:sz w:val="24"/>
          <w:szCs w:val="24"/>
        </w:rPr>
        <w:t>д</w:t>
      </w:r>
      <w:r w:rsidR="00C45B4D" w:rsidRPr="00650DCD">
        <w:rPr>
          <w:rFonts w:ascii="GHEA Grapalat" w:hAnsi="GHEA Grapalat"/>
          <w:sz w:val="24"/>
          <w:szCs w:val="24"/>
        </w:rPr>
        <w:t>екларацию о реальных бенефициарах согласно Приложению 1</w:t>
      </w:r>
      <w:r w:rsidR="00C45B4D" w:rsidRPr="000E4396">
        <w:rPr>
          <w:rFonts w:ascii="GHEA Grapalat" w:hAnsi="GHEA Grapalat"/>
          <w:sz w:val="24"/>
          <w:szCs w:val="24"/>
        </w:rPr>
        <w:t>.2</w:t>
      </w:r>
      <w:r w:rsidR="00C45B4D" w:rsidRPr="00650DCD">
        <w:rPr>
          <w:rFonts w:ascii="GHEA Grapalat" w:hAnsi="GHEA Grapalat"/>
          <w:sz w:val="24"/>
          <w:szCs w:val="24"/>
        </w:rPr>
        <w:t>. Декларация не представляется, если участник является индивидуальным предпринимателем или физическим лицом. При этом</w:t>
      </w:r>
      <w:proofErr w:type="gramStart"/>
      <w:r w:rsidR="00C45B4D" w:rsidRPr="00650DCD">
        <w:rPr>
          <w:rFonts w:ascii="GHEA Grapalat" w:hAnsi="GHEA Grapalat"/>
          <w:sz w:val="24"/>
          <w:szCs w:val="24"/>
        </w:rPr>
        <w:t>,</w:t>
      </w:r>
      <w:proofErr w:type="gramEnd"/>
      <w:r w:rsidR="00C45B4D"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C45B4D" w:rsidRPr="00650DCD">
        <w:rPr>
          <w:rFonts w:ascii="GHEA Grapalat" w:hAnsi="GHEA Grapalat"/>
          <w:sz w:val="24"/>
          <w:szCs w:val="24"/>
        </w:rPr>
        <w:t>деклация</w:t>
      </w:r>
      <w:proofErr w:type="spellEnd"/>
      <w:r w:rsidR="00C45B4D" w:rsidRPr="00650DCD">
        <w:rPr>
          <w:rFonts w:ascii="GHEA Grapalat" w:hAnsi="GHEA Grapalat"/>
          <w:sz w:val="24"/>
          <w:szCs w:val="24"/>
        </w:rPr>
        <w:t>, после вскрытия заявок публикуется в бюллетене вместе с объявлением о</w:t>
      </w:r>
      <w:r w:rsidR="00C45B4D">
        <w:rPr>
          <w:rFonts w:ascii="GHEA Grapalat" w:hAnsi="GHEA Grapalat"/>
          <w:sz w:val="24"/>
          <w:szCs w:val="24"/>
        </w:rPr>
        <w:t xml:space="preserve"> решении заключить договор;</w:t>
      </w:r>
      <w:r w:rsidR="00C45B4D" w:rsidRPr="00650DCD">
        <w:rPr>
          <w:rFonts w:ascii="GHEA Grapalat" w:hAnsi="GHEA Grapalat"/>
          <w:sz w:val="24"/>
          <w:szCs w:val="24"/>
        </w:rPr>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lastRenderedPageBreak/>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lastRenderedPageBreak/>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 xml:space="preserve">"Удовлетворительно" оцениваются заявки, соответствующие предусмотренным настоящим приглашением условиям, в противном случае, </w:t>
      </w:r>
      <w:r w:rsidRPr="009044F1">
        <w:lastRenderedPageBreak/>
        <w:t>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lastRenderedPageBreak/>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lastRenderedPageBreak/>
        <w:t xml:space="preserve">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lastRenderedPageBreak/>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lastRenderedPageBreak/>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xml:space="preserve">" календарных </w:t>
      </w:r>
      <w:r w:rsidRPr="009044F1">
        <w:lastRenderedPageBreak/>
        <w:t>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w:t>
      </w:r>
      <w:r w:rsidR="000E4039" w:rsidRPr="000E4039">
        <w:lastRenderedPageBreak/>
        <w:t xml:space="preserve">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 xml:space="preserve">сли процедура закупки организована на основании части 6 статьи 15 </w:t>
      </w:r>
      <w:r w:rsidR="0076763C" w:rsidRPr="00250377">
        <w:lastRenderedPageBreak/>
        <w:t>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lastRenderedPageBreak/>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w:t>
      </w:r>
      <w:r w:rsidRPr="00457CCA">
        <w:lastRenderedPageBreak/>
        <w:t xml:space="preserve">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w:t>
      </w:r>
      <w:r w:rsidR="002C605B">
        <w:lastRenderedPageBreak/>
        <w:t>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lastRenderedPageBreak/>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F22E21" w:rsidRPr="00374F4A" w:rsidRDefault="00F22E21" w:rsidP="00F22E21">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F0A48">
        <w:rPr>
          <w:rFonts w:ascii="GHEA Grapalat" w:hAnsi="GHEA Grapalat"/>
          <w:b/>
          <w:sz w:val="22"/>
          <w:szCs w:val="22"/>
        </w:rPr>
        <w:t>GHAPDzB-HVKAK-2022-28</w:t>
      </w:r>
      <w:r w:rsidRPr="00E063D7">
        <w:rPr>
          <w:rFonts w:ascii="GHEA Grapalat" w:hAnsi="GHEA Grapalat"/>
          <w:b/>
          <w:sz w:val="22"/>
          <w:szCs w:val="22"/>
        </w:rPr>
        <w:t>»</w:t>
      </w:r>
    </w:p>
    <w:p w:rsidR="00F22E21" w:rsidRPr="00374F4A" w:rsidRDefault="00F22E21" w:rsidP="00F22E21">
      <w:pPr>
        <w:spacing w:after="120"/>
        <w:jc w:val="center"/>
        <w:rPr>
          <w:rFonts w:cs="Sylfaen"/>
          <w:b/>
        </w:rPr>
      </w:pPr>
    </w:p>
    <w:p w:rsidR="00F22E21" w:rsidRPr="00374F4A" w:rsidRDefault="00F22E21" w:rsidP="00F22E21">
      <w:pPr>
        <w:spacing w:after="160"/>
        <w:jc w:val="center"/>
        <w:rPr>
          <w:rFonts w:cs="Arial"/>
          <w:b/>
        </w:rPr>
      </w:pPr>
      <w:r w:rsidRPr="00374F4A">
        <w:rPr>
          <w:b/>
        </w:rPr>
        <w:t>ЗАЯВЛЕНИ</w:t>
      </w:r>
      <w:proofErr w:type="gramStart"/>
      <w:r w:rsidRPr="00374F4A">
        <w:rPr>
          <w:b/>
        </w:rPr>
        <w:t>Е</w:t>
      </w:r>
      <w:r w:rsidRPr="00D3436F">
        <w:rPr>
          <w:b/>
        </w:rPr>
        <w:t>-</w:t>
      </w:r>
      <w:proofErr w:type="gramEnd"/>
      <w:r w:rsidRPr="005A6435">
        <w:rPr>
          <w:b/>
        </w:rPr>
        <w:t xml:space="preserve"> </w:t>
      </w:r>
      <w:r>
        <w:rPr>
          <w:b/>
        </w:rPr>
        <w:t xml:space="preserve"> ОБЪЯВЛЕНИЕ </w:t>
      </w:r>
      <w:r w:rsidRPr="00374F4A">
        <w:rPr>
          <w:b/>
        </w:rPr>
        <w:t>*</w:t>
      </w:r>
    </w:p>
    <w:p w:rsidR="00F22E21" w:rsidRPr="00374F4A" w:rsidRDefault="00F22E21" w:rsidP="00F22E21">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Pr="00586C1B">
        <w:rPr>
          <w:rFonts w:ascii="GHEA Grapalat" w:hAnsi="GHEA Grapalat"/>
          <w:color w:val="auto"/>
          <w:sz w:val="24"/>
          <w:szCs w:val="24"/>
        </w:rPr>
        <w:t>запросе котировок</w:t>
      </w:r>
    </w:p>
    <w:p w:rsidR="00F22E21" w:rsidRPr="00374F4A" w:rsidRDefault="00F22E21" w:rsidP="00F22E21">
      <w:pPr>
        <w:spacing w:after="120"/>
        <w:jc w:val="center"/>
      </w:pPr>
    </w:p>
    <w:p w:rsidR="00F22E21" w:rsidRPr="00C4157A" w:rsidRDefault="00F22E21" w:rsidP="00F22E21">
      <w:r w:rsidRPr="00C46A5B">
        <w:t>______________________</w:t>
      </w:r>
      <w:r>
        <w:t>___________________</w:t>
      </w:r>
      <w:r w:rsidRPr="00C4157A">
        <w:t>______________</w:t>
      </w:r>
      <w:r>
        <w:t>___</w:t>
      </w:r>
      <w:r w:rsidRPr="00DA5EA0">
        <w:t xml:space="preserve">заявляет, что </w:t>
      </w:r>
    </w:p>
    <w:p w:rsidR="00F22E21" w:rsidRPr="000C1746" w:rsidRDefault="00F22E21" w:rsidP="00F22E21">
      <w:pPr>
        <w:spacing w:after="160"/>
        <w:ind w:left="2694"/>
        <w:rPr>
          <w:sz w:val="16"/>
        </w:rPr>
      </w:pPr>
      <w:r w:rsidRPr="000C1746">
        <w:rPr>
          <w:sz w:val="16"/>
        </w:rPr>
        <w:t xml:space="preserve">наименование участника </w:t>
      </w:r>
    </w:p>
    <w:p w:rsidR="00F22E21" w:rsidRPr="00DA5EA0" w:rsidRDefault="00F22E21" w:rsidP="00F22E21">
      <w:pPr>
        <w:rPr>
          <w:u w:val="single"/>
        </w:rPr>
      </w:pPr>
      <w:r w:rsidRPr="00DA5EA0">
        <w:t>желает участвовать в</w:t>
      </w:r>
      <w:r w:rsidRPr="00C4157A">
        <w:t xml:space="preserve"> </w:t>
      </w:r>
      <w:r w:rsidRPr="00DA5EA0">
        <w:t>лоте (лотах)</w:t>
      </w:r>
      <w:r>
        <w:t>____</w:t>
      </w:r>
      <w:r w:rsidRPr="00C4157A">
        <w:t>________________________</w:t>
      </w:r>
      <w:r w:rsidRPr="00A11905">
        <w:t xml:space="preserve"> </w:t>
      </w:r>
      <w:proofErr w:type="gramStart"/>
      <w:r w:rsidRPr="00DA5EA0">
        <w:t>объявленного</w:t>
      </w:r>
      <w:proofErr w:type="gramEnd"/>
    </w:p>
    <w:p w:rsidR="00F22E21" w:rsidRPr="000C1746" w:rsidRDefault="00F22E21" w:rsidP="00F22E21">
      <w:pPr>
        <w:spacing w:after="160"/>
        <w:ind w:left="4395"/>
        <w:rPr>
          <w:rFonts w:cs="Sylfaen"/>
          <w:sz w:val="16"/>
        </w:rPr>
      </w:pPr>
      <w:r w:rsidRPr="000C1746">
        <w:rPr>
          <w:sz w:val="16"/>
        </w:rPr>
        <w:t>номер лота (лотов)</w:t>
      </w:r>
    </w:p>
    <w:p w:rsidR="00F22E21" w:rsidRPr="00BD0FD1" w:rsidRDefault="00F22E21" w:rsidP="00F22E21">
      <w:pPr>
        <w:rPr>
          <w:rFonts w:cs="Sylfaen"/>
        </w:rPr>
      </w:pPr>
      <w:r>
        <w:t>___________</w:t>
      </w:r>
      <w:r w:rsidRPr="00FA54C5">
        <w:t>__</w:t>
      </w:r>
      <w:r>
        <w:t>________________</w:t>
      </w:r>
      <w:r w:rsidRPr="00425B00">
        <w:t>_____</w:t>
      </w:r>
      <w:r>
        <w:t>_</w:t>
      </w:r>
      <w:r w:rsidRPr="00DA5EA0">
        <w:t xml:space="preserve">_ </w:t>
      </w:r>
      <w:r w:rsidRPr="005437F6">
        <w:t>под кодом</w:t>
      </w:r>
      <w:r w:rsidRPr="00BD0FD1">
        <w:t xml:space="preserve"> </w:t>
      </w:r>
      <w:r w:rsidRPr="00E063D7">
        <w:rPr>
          <w:sz w:val="22"/>
          <w:szCs w:val="22"/>
        </w:rPr>
        <w:t>«</w:t>
      </w:r>
      <w:r w:rsidR="004F0A48">
        <w:rPr>
          <w:b/>
          <w:sz w:val="22"/>
          <w:szCs w:val="22"/>
        </w:rPr>
        <w:t>GHAPDzB-HVKAK-2022-28</w:t>
      </w:r>
      <w:r w:rsidRPr="00E063D7">
        <w:rPr>
          <w:b/>
          <w:sz w:val="22"/>
          <w:szCs w:val="22"/>
        </w:rPr>
        <w:t>»</w:t>
      </w:r>
    </w:p>
    <w:p w:rsidR="00F22E21" w:rsidRPr="00C4157A" w:rsidRDefault="00F22E21" w:rsidP="00F22E21">
      <w:pPr>
        <w:spacing w:after="160"/>
        <w:ind w:left="1560"/>
        <w:rPr>
          <w:sz w:val="20"/>
        </w:rPr>
      </w:pPr>
      <w:r w:rsidRPr="000C1746">
        <w:rPr>
          <w:sz w:val="16"/>
        </w:rPr>
        <w:t>наименование заказчика</w:t>
      </w:r>
    </w:p>
    <w:p w:rsidR="00F22E21" w:rsidRPr="00DA5EA0" w:rsidRDefault="00F22E21" w:rsidP="00F22E21">
      <w:pPr>
        <w:spacing w:after="160"/>
      </w:pPr>
      <w:r w:rsidRPr="00932293">
        <w:t>запроса котировок</w:t>
      </w:r>
      <w:r w:rsidRPr="005437F6">
        <w:t xml:space="preserve"> </w:t>
      </w:r>
      <w:r w:rsidRPr="00DA5EA0">
        <w:t>и в соответствии с требованиями приглашения подает заявку.</w:t>
      </w:r>
    </w:p>
    <w:p w:rsidR="00F22E21" w:rsidRPr="002B75BF" w:rsidRDefault="00F22E21" w:rsidP="00F22E21">
      <w:r w:rsidRPr="00C46A5B">
        <w:t>_______________</w:t>
      </w:r>
      <w:r>
        <w:t>______________</w:t>
      </w:r>
      <w:r w:rsidRPr="00C46A5B">
        <w:t xml:space="preserve">___________________ </w:t>
      </w:r>
      <w:r w:rsidRPr="00DA5EA0">
        <w:t>заявляет и заверяет, что</w:t>
      </w:r>
    </w:p>
    <w:p w:rsidR="00F22E21" w:rsidRPr="000C1746" w:rsidRDefault="00F22E21" w:rsidP="00F22E21">
      <w:pPr>
        <w:spacing w:after="160"/>
        <w:ind w:left="1843"/>
        <w:rPr>
          <w:rFonts w:cs="Sylfaen"/>
          <w:sz w:val="16"/>
        </w:rPr>
      </w:pPr>
      <w:r w:rsidRPr="000C1746">
        <w:rPr>
          <w:sz w:val="16"/>
        </w:rPr>
        <w:t>наименование участника</w:t>
      </w:r>
    </w:p>
    <w:p w:rsidR="00F22E21" w:rsidRPr="00DA5EA0" w:rsidRDefault="00F22E21" w:rsidP="00F22E21">
      <w:pPr>
        <w:rPr>
          <w:rFonts w:cs="Sylfaen"/>
        </w:rPr>
      </w:pPr>
      <w:r w:rsidRPr="00DA5EA0">
        <w:t>является</w:t>
      </w:r>
      <w:r w:rsidRPr="00F22E21">
        <w:t xml:space="preserve"> </w:t>
      </w:r>
      <w:r>
        <w:t xml:space="preserve">резидентом </w:t>
      </w:r>
      <w:r w:rsidRPr="00DA5EA0">
        <w:t>____</w:t>
      </w:r>
      <w:r w:rsidRPr="00C4157A">
        <w:t>________________________</w:t>
      </w:r>
      <w:r w:rsidRPr="00DA5EA0">
        <w:t>___</w:t>
      </w:r>
      <w:r w:rsidRPr="00C4157A">
        <w:t>__</w:t>
      </w:r>
      <w:r w:rsidRPr="00DA5EA0">
        <w:t>_____________</w:t>
      </w:r>
      <w:r>
        <w:t>.</w:t>
      </w:r>
    </w:p>
    <w:p w:rsidR="00F22E21" w:rsidRPr="000C1746" w:rsidRDefault="00F22E21" w:rsidP="00F22E21">
      <w:pPr>
        <w:spacing w:after="160"/>
        <w:ind w:left="4111"/>
        <w:rPr>
          <w:rFonts w:cs="Arial"/>
          <w:sz w:val="16"/>
        </w:rPr>
      </w:pPr>
      <w:r w:rsidRPr="000C1746">
        <w:rPr>
          <w:sz w:val="16"/>
        </w:rPr>
        <w:t>наименование страны</w:t>
      </w:r>
    </w:p>
    <w:p w:rsidR="00F22E21" w:rsidRDefault="00F22E21" w:rsidP="00F22E21"/>
    <w:p w:rsidR="00F22E21" w:rsidRDefault="00F22E21" w:rsidP="00F22E21">
      <w:r>
        <w:t>Данные       ----------------------------------------  следующие:</w:t>
      </w:r>
    </w:p>
    <w:p w:rsidR="00F22E21" w:rsidRPr="000811C1" w:rsidRDefault="00F22E21" w:rsidP="00F22E21">
      <w:pPr>
        <w:spacing w:after="160"/>
        <w:ind w:left="1843"/>
        <w:rPr>
          <w:rFonts w:cs="Sylfaen"/>
          <w:sz w:val="16"/>
          <w:lang w:val="hy-AM"/>
        </w:rPr>
      </w:pPr>
      <w:r w:rsidRPr="000C1746">
        <w:rPr>
          <w:sz w:val="16"/>
        </w:rPr>
        <w:t>наименование участника</w:t>
      </w:r>
    </w:p>
    <w:p w:rsidR="00F22E21" w:rsidRDefault="00F22E21" w:rsidP="00F22E21"/>
    <w:p w:rsidR="00F22E21" w:rsidRPr="00B443ED" w:rsidRDefault="00F22E21" w:rsidP="00F22E21">
      <w:r w:rsidRPr="00DA5EA0">
        <w:t xml:space="preserve">Учетный номер налогоплательщика </w:t>
      </w:r>
      <w:r w:rsidRPr="00B443ED">
        <w:t xml:space="preserve"> </w:t>
      </w:r>
      <w:r>
        <w:t xml:space="preserve">             ________________</w:t>
      </w:r>
    </w:p>
    <w:p w:rsidR="00F22E21" w:rsidRPr="000C1746" w:rsidRDefault="00F22E21" w:rsidP="00F22E21">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F22E21" w:rsidRDefault="00F22E21" w:rsidP="00F22E21"/>
    <w:p w:rsidR="00F22E21" w:rsidRPr="008E7F24" w:rsidRDefault="00F22E21" w:rsidP="00F22E21">
      <w:r>
        <w:t xml:space="preserve"> </w:t>
      </w:r>
      <w:r w:rsidRPr="00DA5EA0">
        <w:t>Адрес электронной почты</w:t>
      </w:r>
      <w:r w:rsidRPr="008E7F24">
        <w:t xml:space="preserve"> </w:t>
      </w:r>
      <w:r>
        <w:t xml:space="preserve">                           ______</w:t>
      </w:r>
      <w:r w:rsidRPr="008E7F24">
        <w:t>__</w:t>
      </w:r>
      <w:r>
        <w:t>_______</w:t>
      </w:r>
      <w:r w:rsidRPr="00DA5EA0">
        <w:t>___</w:t>
      </w:r>
    </w:p>
    <w:p w:rsidR="00F22E21" w:rsidRPr="00D3436F" w:rsidRDefault="00F22E21" w:rsidP="00F22E21">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F22E21" w:rsidRDefault="00F22E21" w:rsidP="00F22E21"/>
    <w:p w:rsidR="00F22E21" w:rsidRDefault="00F22E21" w:rsidP="00F22E21">
      <w:r w:rsidRPr="00DA5EA0">
        <w:t xml:space="preserve">Адрес </w:t>
      </w:r>
      <w:r>
        <w:t>деятельности              ------------------------------------------------------------</w:t>
      </w:r>
    </w:p>
    <w:p w:rsidR="00F22E21" w:rsidRDefault="00F22E21" w:rsidP="00F22E21">
      <w:pPr>
        <w:rPr>
          <w:sz w:val="18"/>
          <w:szCs w:val="18"/>
        </w:rPr>
      </w:pPr>
      <w:r>
        <w:t xml:space="preserve">                                                                      </w:t>
      </w:r>
      <w:r w:rsidRPr="000811C1">
        <w:rPr>
          <w:sz w:val="18"/>
          <w:szCs w:val="18"/>
        </w:rPr>
        <w:t>адрес деятельности</w:t>
      </w:r>
    </w:p>
    <w:p w:rsidR="00F22E21" w:rsidRDefault="00F22E21" w:rsidP="00F22E21">
      <w:pPr>
        <w:rPr>
          <w:sz w:val="18"/>
          <w:szCs w:val="18"/>
        </w:rPr>
      </w:pPr>
    </w:p>
    <w:p w:rsidR="00F22E21" w:rsidRPr="00B16483" w:rsidRDefault="00F22E21" w:rsidP="00F22E21">
      <w:r w:rsidRPr="000811C1">
        <w:t xml:space="preserve">Номер телефона                  </w:t>
      </w:r>
      <w:r>
        <w:t xml:space="preserve">   -------------------------------------------------------------</w:t>
      </w:r>
      <w:r w:rsidRPr="000811C1">
        <w:t xml:space="preserve"> </w:t>
      </w:r>
    </w:p>
    <w:p w:rsidR="00F22E21" w:rsidRDefault="00F22E21" w:rsidP="00F22E21">
      <w:pPr>
        <w:tabs>
          <w:tab w:val="left" w:pos="7371"/>
        </w:tabs>
        <w:spacing w:after="160"/>
        <w:ind w:left="3544" w:firstLine="3"/>
        <w:rPr>
          <w:sz w:val="16"/>
        </w:rPr>
      </w:pPr>
      <w:r>
        <w:rPr>
          <w:sz w:val="16"/>
        </w:rPr>
        <w:t xml:space="preserve">                                 Номер телефона</w:t>
      </w:r>
    </w:p>
    <w:p w:rsidR="00F22E21" w:rsidRPr="00D3436F" w:rsidRDefault="00F22E21" w:rsidP="00F22E21">
      <w:pPr>
        <w:tabs>
          <w:tab w:val="left" w:pos="7371"/>
        </w:tabs>
        <w:spacing w:after="160"/>
        <w:ind w:left="3544" w:firstLine="3"/>
        <w:rPr>
          <w:sz w:val="16"/>
        </w:rPr>
      </w:pPr>
    </w:p>
    <w:p w:rsidR="00F22E21" w:rsidRDefault="00F22E21" w:rsidP="00F22E21">
      <w:r>
        <w:t xml:space="preserve">Настоящим </w:t>
      </w:r>
      <w:proofErr w:type="spellStart"/>
      <w:r>
        <w:t>________________________________объявляет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F22E21" w:rsidRDefault="00F22E21" w:rsidP="00F22E21">
      <w:pPr>
        <w:spacing w:after="120"/>
        <w:ind w:left="2835"/>
        <w:rPr>
          <w:sz w:val="16"/>
        </w:rPr>
      </w:pPr>
      <w:r>
        <w:rPr>
          <w:sz w:val="16"/>
        </w:rPr>
        <w:t>наименование участника</w:t>
      </w:r>
    </w:p>
    <w:p w:rsidR="00F22E21" w:rsidRPr="003D58E1" w:rsidRDefault="00F22E21" w:rsidP="00F22E21">
      <w:pPr>
        <w:pStyle w:val="ListParagraph"/>
        <w:numPr>
          <w:ilvl w:val="0"/>
          <w:numId w:val="21"/>
        </w:numPr>
        <w:tabs>
          <w:tab w:val="clear" w:pos="1134"/>
        </w:tabs>
        <w:spacing w:after="160"/>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Pr="003543A9">
        <w:rPr>
          <w:rFonts w:ascii="GHEA Grapalat" w:hAnsi="GHEA Grapalat"/>
        </w:rPr>
        <w:t>запрос котировок</w:t>
      </w:r>
      <w:r w:rsidRPr="003D58E1">
        <w:rPr>
          <w:rFonts w:ascii="GHEA Grapalat" w:hAnsi="GHEA Grapalat"/>
        </w:rPr>
        <w:t xml:space="preserve"> под кодом </w:t>
      </w:r>
      <w:r w:rsidRPr="00E063D7">
        <w:rPr>
          <w:rFonts w:ascii="GHEA Grapalat" w:hAnsi="GHEA Grapalat"/>
          <w:sz w:val="22"/>
          <w:szCs w:val="22"/>
        </w:rPr>
        <w:t>«</w:t>
      </w:r>
      <w:r w:rsidR="004F0A48">
        <w:rPr>
          <w:rFonts w:ascii="GHEA Grapalat" w:hAnsi="GHEA Grapalat"/>
          <w:b/>
          <w:sz w:val="22"/>
          <w:szCs w:val="22"/>
        </w:rPr>
        <w:t>GHAPDzB-HVKAK-2022-28</w:t>
      </w:r>
      <w:r w:rsidRPr="00E063D7">
        <w:rPr>
          <w:rFonts w:ascii="GHEA Grapalat" w:hAnsi="GHEA Grapalat"/>
          <w:b/>
          <w:sz w:val="22"/>
          <w:szCs w:val="22"/>
        </w:rPr>
        <w:t>»</w:t>
      </w:r>
      <w:r w:rsidRPr="003D58E1">
        <w:rPr>
          <w:rFonts w:ascii="GHEA Grapalat" w:hAnsi="GHEA Grapalat"/>
        </w:rPr>
        <w:t>,</w:t>
      </w:r>
      <w:r w:rsidRPr="003543A9">
        <w:rPr>
          <w:rFonts w:ascii="GHEA Grapalat" w:hAnsi="GHEA Grapalat"/>
        </w:rPr>
        <w:t xml:space="preserve"> </w:t>
      </w:r>
      <w:r w:rsidRPr="003D58E1">
        <w:rPr>
          <w:rFonts w:ascii="GHEA Grapalat" w:hAnsi="GHEA Grapalat"/>
        </w:rPr>
        <w:t xml:space="preserve">и обязуется в случае признания отобранным участником в порядке и сроки, установленные настоящим приглашением  представить обеспечение </w:t>
      </w:r>
      <w:r w:rsidRPr="003D58E1">
        <w:rPr>
          <w:rFonts w:ascii="GHEA Grapalat" w:hAnsi="GHEA Grapalat"/>
        </w:rPr>
        <w:lastRenderedPageBreak/>
        <w:t>квалификации</w:t>
      </w:r>
      <w:r w:rsidRPr="003D58E1">
        <w:rPr>
          <w:rFonts w:ascii="GHEA Grapalat" w:hAnsi="GHEA Grapalat"/>
          <w:vertAlign w:val="superscript"/>
        </w:rPr>
        <w:t>16</w:t>
      </w:r>
      <w:r w:rsidRPr="003D58E1">
        <w:rPr>
          <w:rFonts w:ascii="GHEA Grapalat" w:hAnsi="GHEA Grapalat"/>
        </w:rPr>
        <w:t>,</w:t>
      </w:r>
    </w:p>
    <w:p w:rsidR="00F22E21" w:rsidRDefault="00F22E21" w:rsidP="00F22E21">
      <w:pPr>
        <w:pStyle w:val="ListParagraph"/>
        <w:numPr>
          <w:ilvl w:val="0"/>
          <w:numId w:val="21"/>
        </w:numPr>
        <w:tabs>
          <w:tab w:val="clear" w:pos="1134"/>
          <w:tab w:val="left" w:pos="567"/>
        </w:tabs>
        <w:spacing w:after="160"/>
        <w:rPr>
          <w:rFonts w:ascii="GHEA Grapalat" w:hAnsi="GHEA Grapalat" w:cs="Arial"/>
        </w:rPr>
      </w:pPr>
      <w:r>
        <w:rPr>
          <w:rFonts w:ascii="GHEA Grapalat" w:hAnsi="GHEA Grapalat"/>
        </w:rPr>
        <w:t xml:space="preserve">в рамках участия в </w:t>
      </w:r>
      <w:r w:rsidRPr="00A65E2C">
        <w:rPr>
          <w:rFonts w:ascii="GHEA Grapalat" w:hAnsi="GHEA Grapalat"/>
        </w:rPr>
        <w:t xml:space="preserve">запросе </w:t>
      </w:r>
      <w:proofErr w:type="spellStart"/>
      <w:r w:rsidRPr="00A65E2C">
        <w:rPr>
          <w:rFonts w:ascii="GHEA Grapalat" w:hAnsi="GHEA Grapalat"/>
        </w:rPr>
        <w:t>котиров</w:t>
      </w:r>
      <w:proofErr w:type="spellEnd"/>
      <w:r>
        <w:rPr>
          <w:rFonts w:ascii="GHEA Grapalat" w:hAnsi="GHEA Grapalat"/>
        </w:rPr>
        <w:t xml:space="preserve"> под кодом </w:t>
      </w:r>
      <w:r w:rsidRPr="00E063D7">
        <w:rPr>
          <w:rFonts w:ascii="GHEA Grapalat" w:hAnsi="GHEA Grapalat"/>
          <w:sz w:val="22"/>
          <w:szCs w:val="22"/>
        </w:rPr>
        <w:t>«</w:t>
      </w:r>
      <w:r w:rsidR="004F0A48">
        <w:rPr>
          <w:rFonts w:ascii="GHEA Grapalat" w:hAnsi="GHEA Grapalat"/>
          <w:b/>
          <w:sz w:val="22"/>
          <w:szCs w:val="22"/>
        </w:rPr>
        <w:t>GHAPDzB-HVKAK-2022-28</w:t>
      </w:r>
      <w:r w:rsidRPr="00E063D7">
        <w:rPr>
          <w:rFonts w:ascii="GHEA Grapalat" w:hAnsi="GHEA Grapalat"/>
          <w:b/>
          <w:sz w:val="22"/>
          <w:szCs w:val="22"/>
        </w:rPr>
        <w:t>»</w:t>
      </w:r>
    </w:p>
    <w:p w:rsidR="00F22E21" w:rsidRDefault="00F22E21" w:rsidP="00F22E21">
      <w:pPr>
        <w:pStyle w:val="ListParagraph"/>
        <w:numPr>
          <w:ilvl w:val="0"/>
          <w:numId w:val="22"/>
        </w:numPr>
        <w:tabs>
          <w:tab w:val="clear" w:pos="1134"/>
          <w:tab w:val="left" w:pos="567"/>
        </w:tabs>
        <w:spacing w:after="160"/>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F22E21" w:rsidRDefault="00F22E21" w:rsidP="00F22E21">
      <w:pPr>
        <w:pStyle w:val="ListParagraph"/>
        <w:numPr>
          <w:ilvl w:val="0"/>
          <w:numId w:val="22"/>
        </w:numPr>
        <w:tabs>
          <w:tab w:val="clear" w:pos="1134"/>
          <w:tab w:val="left" w:pos="567"/>
        </w:tabs>
        <w:spacing w:after="160"/>
        <w:rPr>
          <w:rFonts w:ascii="GHEA Grapalat" w:hAnsi="GHEA Grapalat"/>
          <w:spacing w:val="-6"/>
        </w:rPr>
      </w:pPr>
      <w:proofErr w:type="gramStart"/>
      <w:r>
        <w:rPr>
          <w:rFonts w:ascii="GHEA Grapalat" w:hAnsi="GHEA Grapalat"/>
          <w:spacing w:val="-6"/>
        </w:rPr>
        <w:t xml:space="preserve">отсутствует случай установленного приглашением на </w:t>
      </w:r>
      <w:r w:rsidRPr="006612B7">
        <w:rPr>
          <w:rFonts w:ascii="GHEA Grapalat" w:hAnsi="GHEA Grapalat"/>
        </w:rPr>
        <w:t>запрос котировок</w:t>
      </w:r>
      <w:r>
        <w:rPr>
          <w:rFonts w:ascii="GHEA Grapalat" w:hAnsi="GHEA Grapalat"/>
        </w:rPr>
        <w:t xml:space="preserve"> случая     одновременного </w:t>
      </w:r>
      <w:r>
        <w:rPr>
          <w:rFonts w:ascii="GHEA Grapalat" w:hAnsi="GHEA Grapalat"/>
          <w:i/>
        </w:rPr>
        <w:t>участия взаимосвязанных</w:t>
      </w:r>
      <w:proofErr w:type="gramEnd"/>
    </w:p>
    <w:p w:rsidR="00F22E21" w:rsidRDefault="00F22E21" w:rsidP="00F22E21">
      <w:pPr>
        <w:pStyle w:val="BodyTextIndent"/>
        <w:spacing w:line="240" w:lineRule="auto"/>
        <w:ind w:firstLine="0"/>
        <w:jc w:val="left"/>
        <w:rPr>
          <w:rFonts w:ascii="GHEA Grapalat" w:hAnsi="GHEA Grapalat"/>
          <w:i w:val="0"/>
          <w:sz w:val="24"/>
        </w:rPr>
      </w:pPr>
      <w:r>
        <w:rPr>
          <w:rFonts w:ascii="GHEA Grapalat" w:hAnsi="GHEA Grapalat"/>
          <w:i w:val="0"/>
          <w:sz w:val="24"/>
        </w:rPr>
        <w:t>с ________________ лиц и (или) учрежденных____</w:t>
      </w:r>
      <w:r w:rsidRPr="002177FA">
        <w:rPr>
          <w:rFonts w:ascii="GHEA Grapalat" w:hAnsi="GHEA Grapalat"/>
          <w:i w:val="0"/>
          <w:sz w:val="24"/>
        </w:rPr>
        <w:t>_______________________</w:t>
      </w:r>
      <w:r>
        <w:rPr>
          <w:rFonts w:ascii="GHEA Grapalat" w:hAnsi="GHEA Grapalat"/>
          <w:i w:val="0"/>
          <w:sz w:val="24"/>
        </w:rPr>
        <w:t>______</w:t>
      </w:r>
    </w:p>
    <w:p w:rsidR="00F22E21" w:rsidRDefault="00F22E21" w:rsidP="00F22E21">
      <w:pPr>
        <w:tabs>
          <w:tab w:val="left" w:pos="7938"/>
        </w:tabs>
        <w:spacing w:after="160"/>
        <w:rPr>
          <w:rFonts w:cs="Arial"/>
          <w:sz w:val="16"/>
        </w:rPr>
      </w:pPr>
      <w:r>
        <w:rPr>
          <w:sz w:val="16"/>
        </w:rPr>
        <w:t>наименование участника</w:t>
      </w:r>
      <w:r w:rsidRPr="00F43179">
        <w:rPr>
          <w:sz w:val="16"/>
        </w:rPr>
        <w:t xml:space="preserve">                                                                   </w:t>
      </w:r>
      <w:r>
        <w:rPr>
          <w:sz w:val="16"/>
        </w:rPr>
        <w:t>наименование</w:t>
      </w:r>
      <w:r w:rsidRPr="002177FA">
        <w:rPr>
          <w:sz w:val="16"/>
        </w:rPr>
        <w:t xml:space="preserve"> </w:t>
      </w:r>
      <w:r>
        <w:rPr>
          <w:sz w:val="16"/>
        </w:rPr>
        <w:t>участника</w:t>
      </w:r>
    </w:p>
    <w:p w:rsidR="00F22E21" w:rsidRDefault="00F22E21" w:rsidP="00F22E21">
      <w:pPr>
        <w:tabs>
          <w:tab w:val="left" w:pos="7938"/>
        </w:tabs>
        <w:ind w:firstLine="0"/>
        <w:rPr>
          <w:sz w:val="16"/>
        </w:rPr>
      </w:pPr>
    </w:p>
    <w:p w:rsidR="00F22E21" w:rsidRDefault="00F22E21" w:rsidP="00F22E21">
      <w:pPr>
        <w:spacing w:after="160"/>
        <w:rPr>
          <w:ins w:id="0" w:author="Inesa Kocharyan" w:date="2021-09-01T13:44:00Z"/>
        </w:rPr>
      </w:pPr>
      <w:r>
        <w:t>организаций, либо организаций, имеющих принадлежащую ____________________</w:t>
      </w:r>
      <w:r w:rsidRPr="00F43179">
        <w:t xml:space="preserve"> </w:t>
      </w:r>
      <w:r>
        <w:t>долю (пай) в размере более пятидесяти процентов.</w:t>
      </w:r>
    </w:p>
    <w:p w:rsidR="00F22E21" w:rsidRDefault="00F22E21" w:rsidP="00F22E21">
      <w:pPr>
        <w:spacing w:after="160"/>
      </w:pPr>
      <w:r>
        <w:rPr>
          <w:vertAlign w:val="superscript"/>
        </w:rPr>
        <w:t>наименование участника</w:t>
      </w:r>
    </w:p>
    <w:p w:rsidR="00F22E21" w:rsidRDefault="00F22E21" w:rsidP="00F22E21">
      <w:pPr>
        <w:spacing w:after="160"/>
        <w:ind w:firstLine="0"/>
        <w:contextualSpacing/>
      </w:pPr>
      <w:r>
        <w:t>Ниже  ----------------------------------------</w:t>
      </w:r>
      <w:r w:rsidRPr="009A73EA">
        <w:t xml:space="preserve"> </w:t>
      </w:r>
      <w:r>
        <w:t>представляет</w:t>
      </w:r>
      <w:r w:rsidRPr="006B2B1A">
        <w:t xml:space="preserve"> ссылк</w:t>
      </w:r>
      <w:r>
        <w:t>у</w:t>
      </w:r>
      <w:r w:rsidRPr="006B2B1A">
        <w:t xml:space="preserve"> на сайт</w:t>
      </w:r>
      <w:r>
        <w:t>,</w:t>
      </w:r>
      <w:r w:rsidRPr="009A73EA">
        <w:t xml:space="preserve"> </w:t>
      </w:r>
      <w:r w:rsidRPr="006B2B1A">
        <w:t>содержащий</w:t>
      </w:r>
    </w:p>
    <w:p w:rsidR="00F22E21" w:rsidRDefault="00F22E21" w:rsidP="00F22E21">
      <w:pPr>
        <w:spacing w:after="160"/>
        <w:ind w:left="1276"/>
        <w:contextualSpacing/>
      </w:pPr>
      <w:r>
        <w:rPr>
          <w:vertAlign w:val="superscript"/>
        </w:rPr>
        <w:t>наименование участника</w:t>
      </w:r>
    </w:p>
    <w:p w:rsidR="00F22E21" w:rsidRPr="009A73EA" w:rsidRDefault="00F22E21" w:rsidP="00F22E21">
      <w:pPr>
        <w:spacing w:after="160"/>
      </w:pPr>
      <w:r w:rsidRPr="006B2B1A">
        <w:t xml:space="preserve">информацию о реальных бенефициарах ---------------------------------------------------- </w:t>
      </w:r>
      <w:r w:rsidRPr="009A73EA">
        <w:rPr>
          <w:rStyle w:val="FootnoteReference"/>
          <w:sz w:val="28"/>
          <w:szCs w:val="28"/>
        </w:rPr>
        <w:footnoteReference w:customMarkFollows="1" w:id="2"/>
        <w:t>**</w:t>
      </w:r>
      <w:r>
        <w:rPr>
          <w:sz w:val="28"/>
          <w:szCs w:val="28"/>
        </w:rPr>
        <w:t>.</w:t>
      </w:r>
      <w:r w:rsidRPr="009A73EA">
        <w:t xml:space="preserve"> </w:t>
      </w:r>
      <w:r w:rsidRPr="009A73EA">
        <w:br w:type="page"/>
      </w:r>
    </w:p>
    <w:p w:rsidR="00F22E21" w:rsidRDefault="00F22E21" w:rsidP="00F22E21"/>
    <w:p w:rsidR="00F22E21" w:rsidRDefault="00F22E21" w:rsidP="00F22E21">
      <w:r>
        <w:t xml:space="preserve"> </w:t>
      </w:r>
    </w:p>
    <w:p w:rsidR="00F22E21" w:rsidRDefault="00F22E21" w:rsidP="00F22E21">
      <w:r>
        <w:t xml:space="preserve">Прилагается  полное описание предлагаемого   ----------------------------     товара, </w:t>
      </w:r>
    </w:p>
    <w:p w:rsidR="00F22E21" w:rsidRDefault="00F22E21" w:rsidP="00F22E21">
      <w:r>
        <w:rPr>
          <w:sz w:val="16"/>
        </w:rPr>
        <w:t xml:space="preserve">                                                                                                             наименование участника</w:t>
      </w:r>
    </w:p>
    <w:p w:rsidR="00F22E21" w:rsidRDefault="00F22E21" w:rsidP="00F22E21">
      <w:pPr>
        <w:rPr>
          <w:sz w:val="16"/>
          <w:lang w:val="hy-AM"/>
        </w:rPr>
      </w:pPr>
      <w:r>
        <w:t xml:space="preserve">согласно </w:t>
      </w:r>
      <w:r w:rsidRPr="000811C1">
        <w:t>Приложению 1.1</w:t>
      </w:r>
      <w:r w:rsidRPr="00C061DC">
        <w:t>.</w:t>
      </w:r>
      <w:r>
        <w:t xml:space="preserve">   </w:t>
      </w:r>
      <w:r>
        <w:rPr>
          <w:sz w:val="16"/>
        </w:rPr>
        <w:t xml:space="preserve">                                                                                                                        </w:t>
      </w:r>
    </w:p>
    <w:p w:rsidR="00F22E21" w:rsidRDefault="00F22E21" w:rsidP="00F22E21">
      <w:pPr>
        <w:tabs>
          <w:tab w:val="left" w:pos="7371"/>
        </w:tabs>
        <w:spacing w:after="160"/>
        <w:ind w:left="3544" w:firstLine="3"/>
        <w:rPr>
          <w:sz w:val="16"/>
          <w:lang w:val="hy-AM"/>
        </w:rPr>
      </w:pPr>
    </w:p>
    <w:p w:rsidR="00F22E21" w:rsidRPr="000811C1" w:rsidRDefault="00F22E21" w:rsidP="00F22E21">
      <w:pPr>
        <w:tabs>
          <w:tab w:val="left" w:pos="7371"/>
        </w:tabs>
        <w:spacing w:after="160"/>
        <w:ind w:left="3544" w:firstLine="3"/>
        <w:rPr>
          <w:sz w:val="16"/>
          <w:lang w:val="hy-AM"/>
        </w:rPr>
      </w:pPr>
    </w:p>
    <w:p w:rsidR="00F22E21" w:rsidRPr="00D3436F" w:rsidRDefault="00F22E21" w:rsidP="00F22E21">
      <w:pPr>
        <w:tabs>
          <w:tab w:val="left" w:pos="7371"/>
        </w:tabs>
        <w:spacing w:after="160"/>
        <w:ind w:left="3544" w:firstLine="3"/>
        <w:rPr>
          <w:sz w:val="16"/>
        </w:rPr>
      </w:pPr>
    </w:p>
    <w:p w:rsidR="00F22E21" w:rsidRPr="00770B03" w:rsidRDefault="00F22E21" w:rsidP="00F22E21">
      <w:pPr>
        <w:tabs>
          <w:tab w:val="left" w:pos="7371"/>
        </w:tabs>
        <w:spacing w:after="160"/>
        <w:ind w:left="3544" w:firstLine="3"/>
        <w:rPr>
          <w:sz w:val="16"/>
        </w:rPr>
      </w:pPr>
    </w:p>
    <w:p w:rsidR="00F22E21" w:rsidRPr="000C1746" w:rsidRDefault="00F22E21" w:rsidP="00F22E21">
      <w:r w:rsidRPr="00DA5EA0">
        <w:t>______________________</w:t>
      </w:r>
      <w:r>
        <w:t>_________________________</w:t>
      </w:r>
      <w:r w:rsidRPr="00373113">
        <w:tab/>
      </w:r>
      <w:r w:rsidRPr="00DA5EA0">
        <w:t>_____________</w:t>
      </w:r>
      <w:r w:rsidRPr="00C46A5B">
        <w:t>________</w:t>
      </w:r>
    </w:p>
    <w:p w:rsidR="00F22E21" w:rsidRPr="000C1746" w:rsidRDefault="00F22E21" w:rsidP="00F22E21">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F22E21" w:rsidRPr="000C1746" w:rsidRDefault="00F22E21" w:rsidP="00F22E21">
      <w:pPr>
        <w:spacing w:after="160"/>
        <w:ind w:left="1134"/>
        <w:rPr>
          <w:sz w:val="16"/>
        </w:rPr>
      </w:pPr>
      <w:r w:rsidRPr="000C1746">
        <w:rPr>
          <w:sz w:val="16"/>
        </w:rPr>
        <w:t>имя, фамилия руководителя)</w:t>
      </w:r>
    </w:p>
    <w:p w:rsidR="00F22E21" w:rsidRPr="009044F1" w:rsidRDefault="00F22E21" w:rsidP="00F22E21">
      <w:pPr>
        <w:spacing w:after="160"/>
        <w:jc w:val="right"/>
        <w:rPr>
          <w:b/>
        </w:rPr>
      </w:pPr>
      <w:r w:rsidRPr="00374F4A">
        <w:t>М. П.</w:t>
      </w:r>
      <w:r w:rsidRPr="00A225D9">
        <w:rPr>
          <w:b/>
        </w:rPr>
        <w:t xml:space="preserve"> </w:t>
      </w:r>
    </w:p>
    <w:p w:rsidR="00F22E21" w:rsidRDefault="00F22E21" w:rsidP="00F22E21">
      <w:pPr>
        <w:rPr>
          <w:b/>
        </w:rPr>
      </w:pPr>
      <w:r>
        <w:rPr>
          <w:b/>
        </w:rPr>
        <w:br w:type="page"/>
      </w:r>
    </w:p>
    <w:p w:rsidR="00F22E21" w:rsidRDefault="00F22E21" w:rsidP="00F22E21">
      <w:pPr>
        <w:rPr>
          <w:b/>
        </w:rPr>
      </w:pPr>
    </w:p>
    <w:p w:rsidR="00F22E21" w:rsidRPr="009044F1" w:rsidRDefault="00F22E21" w:rsidP="00F22E21">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F0A48">
        <w:rPr>
          <w:rFonts w:ascii="GHEA Grapalat" w:hAnsi="GHEA Grapalat"/>
          <w:b/>
          <w:sz w:val="22"/>
          <w:szCs w:val="22"/>
        </w:rPr>
        <w:t>GHAPDzB-HVKAK-2022-28</w:t>
      </w:r>
      <w:r w:rsidRPr="00E063D7">
        <w:rPr>
          <w:rFonts w:ascii="GHEA Grapalat" w:hAnsi="GHEA Grapalat"/>
          <w:b/>
          <w:sz w:val="22"/>
          <w:szCs w:val="22"/>
        </w:rPr>
        <w:t>»</w:t>
      </w:r>
    </w:p>
    <w:p w:rsidR="00F22E21" w:rsidRPr="009044F1" w:rsidRDefault="00F22E21" w:rsidP="00F22E21">
      <w:pPr>
        <w:spacing w:after="160"/>
        <w:ind w:left="567" w:right="565"/>
        <w:jc w:val="center"/>
        <w:rPr>
          <w:b/>
        </w:rPr>
      </w:pP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F22E21" w:rsidRPr="009044F1" w:rsidRDefault="00F22E21" w:rsidP="00F22E21">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F22E21" w:rsidRPr="009044F1" w:rsidRDefault="00F22E21" w:rsidP="00F22E21">
      <w:pPr>
        <w:pStyle w:val="Heading3"/>
        <w:keepNext w:val="0"/>
        <w:spacing w:after="160" w:line="240" w:lineRule="auto"/>
        <w:ind w:left="567" w:right="565"/>
        <w:rPr>
          <w:rFonts w:ascii="GHEA Grapalat" w:hAnsi="GHEA Grapalat" w:cs="Arial"/>
          <w:sz w:val="24"/>
          <w:szCs w:val="24"/>
        </w:rPr>
      </w:pPr>
    </w:p>
    <w:p w:rsidR="00F22E21" w:rsidRPr="00430541" w:rsidRDefault="00F22E21" w:rsidP="00F22E21">
      <w:r w:rsidRPr="00DD2B43">
        <w:t>________</w:t>
      </w:r>
      <w:r>
        <w:t>_____________________,                               в качестве участника</w:t>
      </w:r>
      <w:r w:rsidRPr="00DD2B43">
        <w:t xml:space="preserve"> </w:t>
      </w:r>
      <w:proofErr w:type="gramStart"/>
      <w:r w:rsidRPr="00DD2B43">
        <w:t>в</w:t>
      </w:r>
      <w:proofErr w:type="gramEnd"/>
      <w:r>
        <w:t xml:space="preserve"> </w:t>
      </w:r>
    </w:p>
    <w:p w:rsidR="00F22E21" w:rsidRPr="00430541" w:rsidRDefault="00F22E21" w:rsidP="00F22E21">
      <w:pPr>
        <w:spacing w:after="120"/>
        <w:rPr>
          <w:rFonts w:cs="Arial"/>
          <w:sz w:val="16"/>
          <w:u w:val="single"/>
        </w:rPr>
      </w:pPr>
      <w:r w:rsidRPr="00430541">
        <w:rPr>
          <w:sz w:val="16"/>
        </w:rPr>
        <w:t>наименование участника</w:t>
      </w:r>
    </w:p>
    <w:p w:rsidR="00F22E21" w:rsidRPr="009044F1" w:rsidRDefault="00F22E21" w:rsidP="00F22E21">
      <w:pPr>
        <w:spacing w:after="160"/>
      </w:pPr>
      <w:proofErr w:type="gramStart"/>
      <w:r w:rsidRPr="009044F1">
        <w:t>рамках</w:t>
      </w:r>
      <w:proofErr w:type="gramEnd"/>
      <w:r w:rsidRPr="009044F1">
        <w:t xml:space="preserve"> </w:t>
      </w:r>
      <w:r w:rsidRPr="00C3166C">
        <w:t>запроса котировок</w:t>
      </w:r>
      <w:r w:rsidRPr="009044F1">
        <w:t xml:space="preserve"> под кодом </w:t>
      </w:r>
      <w:r w:rsidRPr="00E063D7">
        <w:rPr>
          <w:sz w:val="22"/>
          <w:szCs w:val="22"/>
        </w:rPr>
        <w:t>«</w:t>
      </w:r>
      <w:r w:rsidR="004F0A48">
        <w:rPr>
          <w:b/>
          <w:sz w:val="22"/>
          <w:szCs w:val="22"/>
        </w:rPr>
        <w:t>GHAPDzB-HVKAK-2022-28</w:t>
      </w:r>
      <w:r w:rsidRPr="00E063D7">
        <w:rPr>
          <w:b/>
          <w:sz w:val="22"/>
          <w:szCs w:val="22"/>
        </w:rPr>
        <w:t>»</w:t>
      </w:r>
      <w:r w:rsidRPr="00C3166C">
        <w:rPr>
          <w:b/>
          <w:sz w:val="22"/>
          <w:szCs w:val="22"/>
        </w:rPr>
        <w:t xml:space="preserve"> </w:t>
      </w:r>
      <w:r w:rsidRPr="009044F1">
        <w:t>ниже по лотам представляет</w:t>
      </w:r>
      <w:r w:rsidRPr="00D3436F">
        <w:t xml:space="preserve"> </w:t>
      </w:r>
      <w:r w:rsidRPr="009044F1">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F22E21" w:rsidRPr="00206AF8" w:rsidTr="004F0A48">
        <w:tc>
          <w:tcPr>
            <w:tcW w:w="1042" w:type="dxa"/>
            <w:vMerge w:val="restart"/>
            <w:vAlign w:val="center"/>
          </w:tcPr>
          <w:p w:rsidR="00F22E21" w:rsidRDefault="00F22E21" w:rsidP="004F0A48">
            <w:pPr>
              <w:jc w:val="center"/>
              <w:rPr>
                <w:b/>
                <w:sz w:val="20"/>
                <w:szCs w:val="20"/>
              </w:rPr>
            </w:pPr>
          </w:p>
          <w:p w:rsidR="00F22E21" w:rsidRPr="00206AF8" w:rsidRDefault="00F22E21" w:rsidP="004F0A48">
            <w:pPr>
              <w:jc w:val="center"/>
              <w:rPr>
                <w:b/>
                <w:bCs/>
                <w:sz w:val="20"/>
                <w:szCs w:val="20"/>
              </w:rPr>
            </w:pPr>
            <w:r w:rsidRPr="00206AF8">
              <w:rPr>
                <w:b/>
                <w:sz w:val="20"/>
                <w:szCs w:val="20"/>
              </w:rPr>
              <w:t>Номер лота</w:t>
            </w:r>
          </w:p>
        </w:tc>
        <w:tc>
          <w:tcPr>
            <w:tcW w:w="8244" w:type="dxa"/>
            <w:gridSpan w:val="5"/>
            <w:vAlign w:val="center"/>
          </w:tcPr>
          <w:p w:rsidR="00F22E21" w:rsidRPr="00206AF8" w:rsidRDefault="00F22E21" w:rsidP="004F0A48">
            <w:pPr>
              <w:jc w:val="center"/>
              <w:rPr>
                <w:b/>
                <w:bCs/>
                <w:sz w:val="20"/>
                <w:szCs w:val="20"/>
              </w:rPr>
            </w:pPr>
            <w:r w:rsidRPr="00206AF8">
              <w:rPr>
                <w:b/>
                <w:sz w:val="20"/>
                <w:szCs w:val="20"/>
              </w:rPr>
              <w:t>Предлагаемый товар</w:t>
            </w:r>
          </w:p>
        </w:tc>
      </w:tr>
      <w:tr w:rsidR="00F22E21" w:rsidRPr="00206AF8" w:rsidTr="004F0A48">
        <w:trPr>
          <w:trHeight w:val="696"/>
        </w:trPr>
        <w:tc>
          <w:tcPr>
            <w:tcW w:w="1042" w:type="dxa"/>
            <w:vMerge/>
            <w:vAlign w:val="center"/>
          </w:tcPr>
          <w:p w:rsidR="00F22E21" w:rsidRPr="00206AF8" w:rsidRDefault="00F22E21" w:rsidP="004F0A48">
            <w:pPr>
              <w:jc w:val="center"/>
              <w:rPr>
                <w:b/>
                <w:bCs/>
                <w:sz w:val="20"/>
                <w:szCs w:val="20"/>
              </w:rPr>
            </w:pPr>
          </w:p>
        </w:tc>
        <w:tc>
          <w:tcPr>
            <w:tcW w:w="1605" w:type="dxa"/>
            <w:vAlign w:val="center"/>
          </w:tcPr>
          <w:p w:rsidR="00F22E21" w:rsidRDefault="00F22E21" w:rsidP="004F0A48">
            <w:pPr>
              <w:jc w:val="center"/>
              <w:rPr>
                <w:b/>
                <w:sz w:val="20"/>
                <w:szCs w:val="20"/>
              </w:rPr>
            </w:pPr>
            <w:r>
              <w:rPr>
                <w:b/>
                <w:sz w:val="20"/>
                <w:szCs w:val="20"/>
              </w:rPr>
              <w:t>фирменное</w:t>
            </w:r>
          </w:p>
          <w:p w:rsidR="00F22E21" w:rsidRPr="00206AF8" w:rsidRDefault="00F22E21" w:rsidP="004F0A48">
            <w:pPr>
              <w:jc w:val="center"/>
              <w:rPr>
                <w:b/>
                <w:bCs/>
                <w:sz w:val="20"/>
                <w:szCs w:val="20"/>
              </w:rPr>
            </w:pPr>
            <w:r w:rsidRPr="00206AF8">
              <w:rPr>
                <w:b/>
                <w:sz w:val="20"/>
                <w:szCs w:val="20"/>
              </w:rPr>
              <w:t>наименование</w:t>
            </w:r>
          </w:p>
        </w:tc>
        <w:tc>
          <w:tcPr>
            <w:tcW w:w="1463" w:type="dxa"/>
            <w:vAlign w:val="center"/>
          </w:tcPr>
          <w:p w:rsidR="00F22E21" w:rsidRPr="00206AF8" w:rsidRDefault="00F22E21" w:rsidP="004F0A48">
            <w:pPr>
              <w:jc w:val="center"/>
              <w:rPr>
                <w:b/>
                <w:bCs/>
                <w:sz w:val="20"/>
                <w:szCs w:val="20"/>
              </w:rPr>
            </w:pPr>
            <w:r w:rsidRPr="00206AF8">
              <w:rPr>
                <w:b/>
                <w:sz w:val="20"/>
                <w:szCs w:val="20"/>
              </w:rPr>
              <w:t>товарный знак</w:t>
            </w:r>
          </w:p>
        </w:tc>
        <w:tc>
          <w:tcPr>
            <w:tcW w:w="1699" w:type="dxa"/>
            <w:vAlign w:val="center"/>
          </w:tcPr>
          <w:p w:rsidR="00F22E21" w:rsidRPr="00BF7253" w:rsidRDefault="00F22E21" w:rsidP="004F0A48">
            <w:pPr>
              <w:jc w:val="center"/>
              <w:rPr>
                <w:b/>
                <w:bCs/>
                <w:sz w:val="20"/>
                <w:szCs w:val="20"/>
                <w:lang w:val="hy-AM"/>
              </w:rPr>
            </w:pPr>
            <w:r>
              <w:rPr>
                <w:b/>
                <w:bCs/>
                <w:sz w:val="20"/>
                <w:szCs w:val="20"/>
              </w:rPr>
              <w:t>марка</w:t>
            </w:r>
          </w:p>
        </w:tc>
        <w:tc>
          <w:tcPr>
            <w:tcW w:w="1727" w:type="dxa"/>
            <w:vAlign w:val="center"/>
          </w:tcPr>
          <w:p w:rsidR="00F22E21" w:rsidRPr="00206AF8" w:rsidRDefault="00F22E21" w:rsidP="004F0A48">
            <w:pPr>
              <w:jc w:val="center"/>
              <w:rPr>
                <w:b/>
                <w:bCs/>
                <w:sz w:val="20"/>
                <w:szCs w:val="20"/>
              </w:rPr>
            </w:pPr>
            <w:r w:rsidRPr="00206AF8">
              <w:rPr>
                <w:b/>
                <w:sz w:val="20"/>
                <w:szCs w:val="20"/>
              </w:rPr>
              <w:t>наименование производителя</w:t>
            </w:r>
          </w:p>
        </w:tc>
        <w:tc>
          <w:tcPr>
            <w:tcW w:w="1750" w:type="dxa"/>
            <w:vAlign w:val="center"/>
          </w:tcPr>
          <w:p w:rsidR="00F22E21" w:rsidRPr="00206AF8" w:rsidRDefault="00F22E21" w:rsidP="004F0A48">
            <w:pPr>
              <w:jc w:val="center"/>
              <w:rPr>
                <w:b/>
                <w:bCs/>
                <w:sz w:val="20"/>
                <w:szCs w:val="20"/>
              </w:rPr>
            </w:pPr>
            <w:r w:rsidRPr="00206AF8">
              <w:rPr>
                <w:b/>
                <w:sz w:val="20"/>
                <w:szCs w:val="20"/>
              </w:rPr>
              <w:t>технические характеристики</w:t>
            </w:r>
          </w:p>
        </w:tc>
      </w:tr>
      <w:tr w:rsidR="00F22E21" w:rsidRPr="00206AF8" w:rsidTr="004F0A48">
        <w:tc>
          <w:tcPr>
            <w:tcW w:w="1042" w:type="dxa"/>
          </w:tcPr>
          <w:p w:rsidR="00F22E21" w:rsidRPr="00206AF8" w:rsidRDefault="00F22E21" w:rsidP="004F0A48">
            <w:pPr>
              <w:pStyle w:val="Heading3"/>
              <w:keepNext w:val="0"/>
              <w:spacing w:line="240" w:lineRule="auto"/>
              <w:jc w:val="left"/>
              <w:rPr>
                <w:rFonts w:ascii="GHEA Grapalat" w:hAnsi="GHEA Grapalat"/>
                <w:b/>
              </w:rPr>
            </w:pPr>
          </w:p>
        </w:tc>
        <w:tc>
          <w:tcPr>
            <w:tcW w:w="1605" w:type="dxa"/>
          </w:tcPr>
          <w:p w:rsidR="00F22E21" w:rsidRPr="00206AF8" w:rsidRDefault="00F22E21" w:rsidP="004F0A48">
            <w:pPr>
              <w:pStyle w:val="Heading3"/>
              <w:keepNext w:val="0"/>
              <w:spacing w:line="240" w:lineRule="auto"/>
              <w:jc w:val="left"/>
              <w:rPr>
                <w:rFonts w:ascii="GHEA Grapalat" w:hAnsi="GHEA Grapalat"/>
                <w:b/>
              </w:rPr>
            </w:pPr>
          </w:p>
        </w:tc>
        <w:tc>
          <w:tcPr>
            <w:tcW w:w="1463" w:type="dxa"/>
          </w:tcPr>
          <w:p w:rsidR="00F22E21" w:rsidRPr="00206AF8" w:rsidRDefault="00F22E21" w:rsidP="004F0A48">
            <w:pPr>
              <w:pStyle w:val="Heading3"/>
              <w:keepNext w:val="0"/>
              <w:spacing w:line="240" w:lineRule="auto"/>
              <w:jc w:val="left"/>
              <w:rPr>
                <w:rFonts w:ascii="GHEA Grapalat" w:hAnsi="GHEA Grapalat"/>
                <w:b/>
              </w:rPr>
            </w:pPr>
          </w:p>
        </w:tc>
        <w:tc>
          <w:tcPr>
            <w:tcW w:w="1699" w:type="dxa"/>
          </w:tcPr>
          <w:p w:rsidR="00F22E21" w:rsidRPr="00206AF8" w:rsidRDefault="00F22E21" w:rsidP="004F0A48">
            <w:pPr>
              <w:pStyle w:val="Heading3"/>
              <w:keepNext w:val="0"/>
              <w:spacing w:line="240" w:lineRule="auto"/>
              <w:jc w:val="left"/>
              <w:rPr>
                <w:rFonts w:ascii="GHEA Grapalat" w:hAnsi="GHEA Grapalat"/>
                <w:b/>
              </w:rPr>
            </w:pPr>
          </w:p>
        </w:tc>
        <w:tc>
          <w:tcPr>
            <w:tcW w:w="1727" w:type="dxa"/>
          </w:tcPr>
          <w:p w:rsidR="00F22E21" w:rsidRPr="00206AF8" w:rsidRDefault="00F22E21" w:rsidP="004F0A48">
            <w:pPr>
              <w:pStyle w:val="Heading3"/>
              <w:keepNext w:val="0"/>
              <w:spacing w:line="240" w:lineRule="auto"/>
              <w:jc w:val="left"/>
              <w:rPr>
                <w:rFonts w:ascii="GHEA Grapalat" w:hAnsi="GHEA Grapalat"/>
                <w:b/>
              </w:rPr>
            </w:pPr>
          </w:p>
        </w:tc>
        <w:tc>
          <w:tcPr>
            <w:tcW w:w="1750" w:type="dxa"/>
          </w:tcPr>
          <w:p w:rsidR="00F22E21" w:rsidRPr="00206AF8" w:rsidRDefault="00F22E21" w:rsidP="004F0A48">
            <w:pPr>
              <w:pStyle w:val="Heading3"/>
              <w:keepNext w:val="0"/>
              <w:spacing w:line="240" w:lineRule="auto"/>
              <w:jc w:val="left"/>
              <w:rPr>
                <w:rFonts w:ascii="GHEA Grapalat" w:hAnsi="GHEA Grapalat"/>
                <w:b/>
              </w:rPr>
            </w:pPr>
          </w:p>
        </w:tc>
      </w:tr>
      <w:tr w:rsidR="00F22E21" w:rsidRPr="00206AF8" w:rsidTr="004F0A48">
        <w:tc>
          <w:tcPr>
            <w:tcW w:w="1042" w:type="dxa"/>
          </w:tcPr>
          <w:p w:rsidR="00F22E21" w:rsidRPr="00206AF8" w:rsidRDefault="00F22E21" w:rsidP="004F0A48">
            <w:pPr>
              <w:pStyle w:val="Heading3"/>
              <w:keepNext w:val="0"/>
              <w:spacing w:line="240" w:lineRule="auto"/>
              <w:jc w:val="left"/>
              <w:rPr>
                <w:rFonts w:ascii="GHEA Grapalat" w:hAnsi="GHEA Grapalat"/>
                <w:b/>
              </w:rPr>
            </w:pPr>
          </w:p>
        </w:tc>
        <w:tc>
          <w:tcPr>
            <w:tcW w:w="1605" w:type="dxa"/>
          </w:tcPr>
          <w:p w:rsidR="00F22E21" w:rsidRPr="00206AF8" w:rsidRDefault="00F22E21" w:rsidP="004F0A48">
            <w:pPr>
              <w:pStyle w:val="Heading3"/>
              <w:keepNext w:val="0"/>
              <w:spacing w:line="240" w:lineRule="auto"/>
              <w:jc w:val="left"/>
              <w:rPr>
                <w:rFonts w:ascii="GHEA Grapalat" w:hAnsi="GHEA Grapalat"/>
                <w:b/>
              </w:rPr>
            </w:pPr>
          </w:p>
        </w:tc>
        <w:tc>
          <w:tcPr>
            <w:tcW w:w="1463" w:type="dxa"/>
          </w:tcPr>
          <w:p w:rsidR="00F22E21" w:rsidRPr="00206AF8" w:rsidRDefault="00F22E21" w:rsidP="004F0A48">
            <w:pPr>
              <w:pStyle w:val="Heading3"/>
              <w:keepNext w:val="0"/>
              <w:spacing w:line="240" w:lineRule="auto"/>
              <w:jc w:val="left"/>
              <w:rPr>
                <w:rFonts w:ascii="GHEA Grapalat" w:hAnsi="GHEA Grapalat"/>
                <w:b/>
              </w:rPr>
            </w:pPr>
          </w:p>
        </w:tc>
        <w:tc>
          <w:tcPr>
            <w:tcW w:w="1699" w:type="dxa"/>
          </w:tcPr>
          <w:p w:rsidR="00F22E21" w:rsidRPr="00206AF8" w:rsidRDefault="00F22E21" w:rsidP="004F0A48">
            <w:pPr>
              <w:pStyle w:val="Heading3"/>
              <w:keepNext w:val="0"/>
              <w:spacing w:line="240" w:lineRule="auto"/>
              <w:jc w:val="left"/>
              <w:rPr>
                <w:rFonts w:ascii="GHEA Grapalat" w:hAnsi="GHEA Grapalat"/>
                <w:b/>
              </w:rPr>
            </w:pPr>
          </w:p>
        </w:tc>
        <w:tc>
          <w:tcPr>
            <w:tcW w:w="1727" w:type="dxa"/>
          </w:tcPr>
          <w:p w:rsidR="00F22E21" w:rsidRPr="00206AF8" w:rsidRDefault="00F22E21" w:rsidP="004F0A48">
            <w:pPr>
              <w:pStyle w:val="Heading3"/>
              <w:keepNext w:val="0"/>
              <w:spacing w:line="240" w:lineRule="auto"/>
              <w:jc w:val="left"/>
              <w:rPr>
                <w:rFonts w:ascii="GHEA Grapalat" w:hAnsi="GHEA Grapalat"/>
                <w:b/>
              </w:rPr>
            </w:pPr>
          </w:p>
        </w:tc>
        <w:tc>
          <w:tcPr>
            <w:tcW w:w="1750" w:type="dxa"/>
          </w:tcPr>
          <w:p w:rsidR="00F22E21" w:rsidRPr="00206AF8" w:rsidRDefault="00F22E21" w:rsidP="004F0A48">
            <w:pPr>
              <w:pStyle w:val="Heading3"/>
              <w:keepNext w:val="0"/>
              <w:spacing w:line="240" w:lineRule="auto"/>
              <w:jc w:val="left"/>
              <w:rPr>
                <w:rFonts w:ascii="GHEA Grapalat" w:hAnsi="GHEA Grapalat"/>
                <w:b/>
              </w:rPr>
            </w:pPr>
          </w:p>
        </w:tc>
      </w:tr>
      <w:tr w:rsidR="00F22E21" w:rsidRPr="00206AF8" w:rsidTr="004F0A48">
        <w:tc>
          <w:tcPr>
            <w:tcW w:w="1042" w:type="dxa"/>
          </w:tcPr>
          <w:p w:rsidR="00F22E21" w:rsidRPr="00206AF8" w:rsidRDefault="00F22E21" w:rsidP="004F0A48">
            <w:pPr>
              <w:pStyle w:val="Heading3"/>
              <w:keepNext w:val="0"/>
              <w:spacing w:line="240" w:lineRule="auto"/>
              <w:jc w:val="left"/>
              <w:rPr>
                <w:rFonts w:ascii="GHEA Grapalat" w:hAnsi="GHEA Grapalat"/>
                <w:b/>
              </w:rPr>
            </w:pPr>
          </w:p>
        </w:tc>
        <w:tc>
          <w:tcPr>
            <w:tcW w:w="1605" w:type="dxa"/>
          </w:tcPr>
          <w:p w:rsidR="00F22E21" w:rsidRPr="00206AF8" w:rsidRDefault="00F22E21" w:rsidP="004F0A48">
            <w:pPr>
              <w:pStyle w:val="Heading3"/>
              <w:keepNext w:val="0"/>
              <w:spacing w:line="240" w:lineRule="auto"/>
              <w:jc w:val="left"/>
              <w:rPr>
                <w:rFonts w:ascii="GHEA Grapalat" w:hAnsi="GHEA Grapalat"/>
                <w:b/>
              </w:rPr>
            </w:pPr>
          </w:p>
        </w:tc>
        <w:tc>
          <w:tcPr>
            <w:tcW w:w="1463" w:type="dxa"/>
          </w:tcPr>
          <w:p w:rsidR="00F22E21" w:rsidRPr="00206AF8" w:rsidRDefault="00F22E21" w:rsidP="004F0A48">
            <w:pPr>
              <w:pStyle w:val="Heading3"/>
              <w:keepNext w:val="0"/>
              <w:spacing w:line="240" w:lineRule="auto"/>
              <w:jc w:val="left"/>
              <w:rPr>
                <w:rFonts w:ascii="GHEA Grapalat" w:hAnsi="GHEA Grapalat"/>
                <w:b/>
              </w:rPr>
            </w:pPr>
          </w:p>
        </w:tc>
        <w:tc>
          <w:tcPr>
            <w:tcW w:w="1699" w:type="dxa"/>
          </w:tcPr>
          <w:p w:rsidR="00F22E21" w:rsidRPr="00206AF8" w:rsidRDefault="00F22E21" w:rsidP="004F0A48">
            <w:pPr>
              <w:pStyle w:val="Heading3"/>
              <w:keepNext w:val="0"/>
              <w:spacing w:line="240" w:lineRule="auto"/>
              <w:jc w:val="left"/>
              <w:rPr>
                <w:rFonts w:ascii="GHEA Grapalat" w:hAnsi="GHEA Grapalat"/>
                <w:b/>
              </w:rPr>
            </w:pPr>
          </w:p>
        </w:tc>
        <w:tc>
          <w:tcPr>
            <w:tcW w:w="1727" w:type="dxa"/>
          </w:tcPr>
          <w:p w:rsidR="00F22E21" w:rsidRPr="00206AF8" w:rsidRDefault="00F22E21" w:rsidP="004F0A48">
            <w:pPr>
              <w:pStyle w:val="Heading3"/>
              <w:keepNext w:val="0"/>
              <w:spacing w:line="240" w:lineRule="auto"/>
              <w:jc w:val="left"/>
              <w:rPr>
                <w:rFonts w:ascii="GHEA Grapalat" w:hAnsi="GHEA Grapalat"/>
                <w:b/>
              </w:rPr>
            </w:pPr>
          </w:p>
        </w:tc>
        <w:tc>
          <w:tcPr>
            <w:tcW w:w="1750" w:type="dxa"/>
          </w:tcPr>
          <w:p w:rsidR="00F22E21" w:rsidRPr="00206AF8" w:rsidRDefault="00F22E21" w:rsidP="004F0A48">
            <w:pPr>
              <w:pStyle w:val="Heading3"/>
              <w:keepNext w:val="0"/>
              <w:spacing w:line="240" w:lineRule="auto"/>
              <w:jc w:val="left"/>
              <w:rPr>
                <w:rFonts w:ascii="GHEA Grapalat" w:hAnsi="GHEA Grapalat"/>
                <w:b/>
              </w:rPr>
            </w:pPr>
          </w:p>
        </w:tc>
      </w:tr>
    </w:tbl>
    <w:p w:rsidR="00F22E21" w:rsidRDefault="00F22E21" w:rsidP="00F22E21">
      <w:pPr>
        <w:tabs>
          <w:tab w:val="left" w:pos="6804"/>
        </w:tabs>
        <w:jc w:val="center"/>
        <w:rPr>
          <w:lang w:val="en-US"/>
        </w:rPr>
      </w:pPr>
    </w:p>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F22E21" w:rsidRPr="008875C7" w:rsidRDefault="00F22E21" w:rsidP="00F22E21">
      <w:pPr>
        <w:spacing w:after="160"/>
        <w:jc w:val="right"/>
      </w:pPr>
    </w:p>
    <w:p w:rsidR="00F22E21" w:rsidRPr="00D5443D" w:rsidRDefault="00F22E21" w:rsidP="00F22E21">
      <w:pPr>
        <w:spacing w:after="160"/>
        <w:jc w:val="right"/>
      </w:pPr>
      <w:r w:rsidRPr="009044F1">
        <w:t>М. П.</w:t>
      </w:r>
    </w:p>
    <w:p w:rsidR="00F22E21" w:rsidRDefault="00F22E21" w:rsidP="00F22E21">
      <w:r>
        <w:br w:type="page"/>
      </w:r>
    </w:p>
    <w:p w:rsidR="00F22E21" w:rsidRDefault="00F22E21" w:rsidP="00F22E21">
      <w:pPr>
        <w:jc w:val="right"/>
        <w:rPr>
          <w:b/>
        </w:rPr>
      </w:pPr>
      <w:r>
        <w:rPr>
          <w:b/>
        </w:rPr>
        <w:lastRenderedPageBreak/>
        <w:t xml:space="preserve">Приложение 1.2** </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F0A48">
        <w:rPr>
          <w:rFonts w:ascii="GHEA Grapalat" w:hAnsi="GHEA Grapalat"/>
          <w:b/>
          <w:sz w:val="22"/>
          <w:szCs w:val="22"/>
        </w:rPr>
        <w:t>GHAPDzB-HVKAK-2022-28</w:t>
      </w:r>
      <w:r w:rsidRPr="00E063D7">
        <w:rPr>
          <w:rFonts w:ascii="GHEA Grapalat" w:hAnsi="GHEA Grapalat"/>
          <w:b/>
          <w:sz w:val="22"/>
          <w:szCs w:val="22"/>
        </w:rPr>
        <w:t>»</w:t>
      </w:r>
    </w:p>
    <w:p w:rsidR="00F22E21" w:rsidRDefault="00F22E21" w:rsidP="00F22E21">
      <w:pPr>
        <w:rPr>
          <w:b/>
        </w:rPr>
      </w:pPr>
    </w:p>
    <w:p w:rsidR="00F22E21" w:rsidRDefault="00F22E21" w:rsidP="00F22E21">
      <w:pPr>
        <w:ind w:left="360" w:hanging="360"/>
        <w:jc w:val="center"/>
        <w:rPr>
          <w:b/>
        </w:rPr>
      </w:pPr>
      <w:r>
        <w:rPr>
          <w:b/>
        </w:rPr>
        <w:t>ФОРМА</w:t>
      </w:r>
    </w:p>
    <w:p w:rsidR="00F22E21" w:rsidRPr="00C76978" w:rsidRDefault="00F22E21" w:rsidP="00F22E21">
      <w:pPr>
        <w:ind w:left="360" w:hanging="360"/>
        <w:jc w:val="center"/>
        <w:rPr>
          <w:b/>
        </w:rPr>
      </w:pPr>
      <w:r w:rsidRPr="005E58C3">
        <w:rPr>
          <w:b/>
        </w:rPr>
        <w:t xml:space="preserve">ДЕКЛАРАЦИИ </w:t>
      </w:r>
      <w:r>
        <w:rPr>
          <w:b/>
        </w:rPr>
        <w:t>О</w:t>
      </w:r>
      <w:r w:rsidRPr="005E58C3">
        <w:rPr>
          <w:b/>
        </w:rPr>
        <w:t xml:space="preserve"> РЕАЛЬНЫХ  БЕНЕФИЦИАР</w:t>
      </w:r>
      <w:r>
        <w:rPr>
          <w:b/>
        </w:rPr>
        <w:t>АХ</w:t>
      </w:r>
    </w:p>
    <w:p w:rsidR="00F22E21" w:rsidRPr="00ED3A13" w:rsidRDefault="00F22E21" w:rsidP="00F22E21">
      <w:pPr>
        <w:ind w:left="360" w:hanging="360"/>
        <w:jc w:val="center"/>
        <w:rPr>
          <w:rFonts w:eastAsia="GHEA Grapalat" w:cs="GHEA Grapalat"/>
          <w:b/>
        </w:rPr>
      </w:pPr>
    </w:p>
    <w:p w:rsidR="00F22E21" w:rsidRPr="00FD1EE4"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b/>
          <w:color w:val="000000"/>
        </w:rPr>
      </w:pPr>
      <w:r>
        <w:rPr>
          <w:rFonts w:eastAsia="GHEA Grapalat" w:cs="GHEA Grapalat"/>
          <w:b/>
          <w:color w:val="000000"/>
        </w:rPr>
        <w:t>Организация</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742874">
              <w:rPr>
                <w:rFonts w:eastAsia="GHEA Grapalat" w:cs="GHEA Grapalat"/>
                <w:color w:val="000000"/>
              </w:rPr>
              <w:t xml:space="preserve">Адрес </w:t>
            </w:r>
            <w:ins w:id="1" w:author="Inesa Kocharyan" w:date="2021-08-30T12:39:00Z">
              <w:r>
                <w:rPr>
                  <w:rFonts w:eastAsia="GHEA Grapalat" w:cs="GHEA Grapalat"/>
                  <w:color w:val="000000"/>
                </w:rPr>
                <w:t xml:space="preserve"> </w:t>
              </w:r>
            </w:ins>
            <w:r w:rsidRPr="00742874">
              <w:rPr>
                <w:rFonts w:eastAsia="GHEA Grapalat" w:cs="GHEA Grapalat"/>
                <w:color w:val="000000"/>
              </w:rPr>
              <w:t>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421E0E">
              <w:rPr>
                <w:rFonts w:eastAsia="GHEA Grapalat" w:cs="GHEA Grapalat"/>
                <w:color w:val="000000"/>
              </w:rPr>
              <w:t>Государство</w:t>
            </w:r>
            <w:r>
              <w:rPr>
                <w:rFonts w:eastAsia="GHEA Grapalat" w:cs="GHEA Grapalat"/>
                <w:color w:val="000000"/>
              </w:rPr>
              <w:t xml:space="preserve"> </w:t>
            </w:r>
            <w:r w:rsidRPr="00421E0E">
              <w:rPr>
                <w:rFonts w:eastAsia="GHEA Grapalat" w:cs="GHEA Grapalat"/>
                <w:color w:val="000000"/>
              </w:rPr>
              <w:t>регистрации</w:t>
            </w:r>
          </w:p>
        </w:tc>
        <w:tc>
          <w:tcPr>
            <w:tcW w:w="6180" w:type="dxa"/>
            <w:vAlign w:val="center"/>
          </w:tcPr>
          <w:p w:rsidR="00F22E21" w:rsidRPr="00FD1EE4" w:rsidRDefault="00F22E21" w:rsidP="004F0A48">
            <w:pPr>
              <w:spacing w:before="240" w:after="240"/>
              <w:ind w:left="993" w:hanging="851"/>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284" w:hanging="284"/>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4F0A48">
            <w:pPr>
              <w:spacing w:before="240" w:after="240"/>
              <w:ind w:left="993" w:hanging="851"/>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AB6909">
        <w:rPr>
          <w:rFonts w:eastAsia="GHEA Grapalat" w:cs="GHEA Grapalat"/>
          <w:i/>
          <w:color w:val="000000"/>
        </w:rPr>
        <w:t>Лицо, представ</w:t>
      </w:r>
      <w:r>
        <w:rPr>
          <w:rFonts w:eastAsia="GHEA Grapalat" w:cs="GHEA Grapalat"/>
          <w:i/>
          <w:color w:val="000000"/>
        </w:rPr>
        <w:t>ляющее</w:t>
      </w:r>
      <w:r w:rsidRPr="00AB6909">
        <w:rPr>
          <w:rFonts w:eastAsia="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 и фамилия лица, п</w:t>
            </w:r>
            <w:r w:rsidRPr="00F45E36">
              <w:rPr>
                <w:rFonts w:eastAsia="GHEA Grapalat" w:cs="GHEA Grapalat"/>
                <w:color w:val="000000"/>
              </w:rPr>
              <w:t xml:space="preserve">редставляющего </w:t>
            </w:r>
            <w:r>
              <w:rPr>
                <w:rFonts w:eastAsia="GHEA Grapalat" w:cs="GHEA Grapalat"/>
                <w:color w:val="000000"/>
              </w:rPr>
              <w:t>декларацию</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rPr>
          <w:trHeight w:val="1487"/>
        </w:trPr>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65ABC">
              <w:rPr>
                <w:rFonts w:eastAsia="GHEA Grapalat" w:cs="GHEA Grapalat"/>
                <w:color w:val="000000"/>
              </w:rPr>
              <w:t>Должность лица, представляющего декларацию</w:t>
            </w:r>
          </w:p>
        </w:tc>
        <w:tc>
          <w:tcPr>
            <w:tcW w:w="6180" w:type="dxa"/>
            <w:vAlign w:val="center"/>
          </w:tcPr>
          <w:p w:rsidR="00F22E21" w:rsidRPr="00FD1EE4" w:rsidRDefault="00F22E21" w:rsidP="004F0A48">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442FB6">
        <w:rPr>
          <w:rFonts w:eastAsia="GHEA Grapalat" w:cs="GHEA Grapalat"/>
          <w:i/>
          <w:color w:val="000000"/>
        </w:rPr>
        <w:t>Представление</w:t>
      </w:r>
      <w:r w:rsidRPr="00645E5A">
        <w:rPr>
          <w:rFonts w:eastAsia="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lastRenderedPageBreak/>
              <w:t>День, месяц, год подписания декларации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645E5A">
              <w:rPr>
                <w:rFonts w:eastAsia="GHEA Grapalat" w:cs="GHEA Grapalat"/>
                <w:color w:val="000000"/>
              </w:rPr>
              <w:t>Количество страниц декларации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hanging="79"/>
              <w:jc w:val="left"/>
              <w:rPr>
                <w:rFonts w:eastAsia="GHEA Grapalat" w:cs="GHEA Grapalat"/>
                <w:color w:val="000000"/>
              </w:rPr>
            </w:pPr>
            <w:r w:rsidRPr="009677BD">
              <w:rPr>
                <w:rFonts w:eastAsia="GHEA Grapalat" w:cs="GHEA Grapalat"/>
                <w:color w:val="000000"/>
              </w:rPr>
              <w:t>Подпись лица, представляющего декларацию</w:t>
            </w:r>
          </w:p>
        </w:tc>
        <w:tc>
          <w:tcPr>
            <w:tcW w:w="6180" w:type="dxa"/>
            <w:vAlign w:val="center"/>
          </w:tcPr>
          <w:p w:rsidR="00F22E21" w:rsidRPr="00FD1EE4" w:rsidRDefault="00F22E21" w:rsidP="004F0A48">
            <w:pPr>
              <w:spacing w:before="240" w:after="240"/>
              <w:rPr>
                <w:rFonts w:eastAsia="GHEA Grapalat" w:cs="GHEA Grapalat"/>
              </w:rPr>
            </w:pPr>
          </w:p>
        </w:tc>
      </w:tr>
    </w:tbl>
    <w:p w:rsidR="00F22E21" w:rsidRPr="00FD1EE4" w:rsidRDefault="00F22E21" w:rsidP="00F22E21">
      <w:pPr>
        <w:rPr>
          <w:rFonts w:eastAsia="GHEA Grapalat" w:cs="GHEA Grapalat"/>
        </w:rPr>
      </w:pPr>
    </w:p>
    <w:p w:rsidR="00F22E21" w:rsidRPr="00FD1EE4" w:rsidRDefault="00F22E21" w:rsidP="00F22E21">
      <w:pPr>
        <w:rPr>
          <w:rFonts w:eastAsia="GHEA Grapalat" w:cs="GHEA Grapalat"/>
        </w:rPr>
      </w:pPr>
      <w:r w:rsidRPr="00FD1EE4">
        <w:br w:type="page"/>
      </w:r>
    </w:p>
    <w:p w:rsidR="00F22E21" w:rsidRPr="009A52BE" w:rsidRDefault="00F22E21" w:rsidP="00F22E21">
      <w:pPr>
        <w:widowControl/>
        <w:numPr>
          <w:ilvl w:val="0"/>
          <w:numId w:val="25"/>
        </w:numPr>
        <w:pBdr>
          <w:top w:val="nil"/>
          <w:left w:val="nil"/>
          <w:bottom w:val="nil"/>
          <w:right w:val="nil"/>
          <w:between w:val="nil"/>
        </w:pBdr>
        <w:tabs>
          <w:tab w:val="clear" w:pos="1134"/>
        </w:tabs>
        <w:spacing w:after="160" w:line="259" w:lineRule="auto"/>
        <w:jc w:val="left"/>
        <w:rPr>
          <w:rFonts w:eastAsia="GHEA Grapalat" w:cs="GHEA Grapalat"/>
          <w:color w:val="000000"/>
        </w:rPr>
      </w:pPr>
      <w:r>
        <w:rPr>
          <w:rFonts w:eastAsia="GHEA Grapalat" w:cs="GHEA Grapalat"/>
          <w:b/>
          <w:color w:val="000000"/>
        </w:rPr>
        <w:lastRenderedPageBreak/>
        <w:t>Данные листинга  акций</w:t>
      </w:r>
    </w:p>
    <w:p w:rsidR="00F22E21" w:rsidRPr="004E2F96"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BF6BD4">
        <w:rPr>
          <w:rFonts w:eastAsia="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Pr>
                <w:rFonts w:eastAsia="GHEA Grapalat" w:cs="GHEA Grapalat"/>
                <w:color w:val="000000"/>
              </w:rPr>
              <w:t>Н</w:t>
            </w:r>
            <w:r w:rsidRPr="004E2F96">
              <w:rPr>
                <w:rFonts w:eastAsia="GHEA Grapalat" w:cs="GHEA Grapalat"/>
                <w:color w:val="000000"/>
              </w:rPr>
              <w:t>аименование фондовой биржи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w:t>
            </w:r>
            <w:r>
              <w:rPr>
                <w:rFonts w:eastAsia="GHEA Grapalat" w:cs="GHEA Grapalat"/>
                <w:color w:val="000000"/>
              </w:rPr>
              <w:t>ие</w:t>
            </w:r>
            <w:r w:rsidRPr="0047579C">
              <w:rPr>
                <w:rFonts w:eastAsia="GHEA Grapalat" w:cs="GHEA Grapalat"/>
                <w:color w:val="000000"/>
              </w:rPr>
              <w:t xml:space="preserve"> на бирже </w:t>
            </w:r>
          </w:p>
        </w:tc>
        <w:tc>
          <w:tcPr>
            <w:tcW w:w="6180" w:type="dxa"/>
            <w:vAlign w:val="center"/>
          </w:tcPr>
          <w:p w:rsidR="00F22E21" w:rsidRPr="00FD1EE4" w:rsidRDefault="00F22E21" w:rsidP="004F0A48">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DA7B16">
        <w:rPr>
          <w:rFonts w:eastAsia="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r>
              <w:t xml:space="preserve"> </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8E2DBE">
              <w:rPr>
                <w:rFonts w:eastAsia="GHEA Grapalat" w:cs="GHEA Grapalat"/>
                <w:color w:val="000000"/>
              </w:rPr>
              <w:t>Номер государственной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A11AD4">
              <w:rPr>
                <w:rFonts w:eastAsia="GHEA Grapalat" w:cs="GHEA Grapalat"/>
                <w:color w:val="000000"/>
              </w:rPr>
              <w:t>День, месяц, год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rPr>
          <w:trHeight w:val="1361"/>
        </w:trPr>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proofErr w:type="spellStart"/>
            <w:r>
              <w:rPr>
                <w:rFonts w:eastAsia="GHEA Grapalat" w:cs="GHEA Grapalat"/>
                <w:color w:val="000000"/>
              </w:rPr>
              <w:t>Государтво</w:t>
            </w:r>
            <w:proofErr w:type="spellEnd"/>
            <w:r>
              <w:rPr>
                <w:rFonts w:eastAsia="GHEA Grapalat" w:cs="GHEA Grapalat"/>
                <w:color w:val="000000"/>
              </w:rPr>
              <w:t xml:space="preserve">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4F0A48">
            <w:pPr>
              <w:spacing w:before="240" w:after="240"/>
              <w:rPr>
                <w:rFonts w:eastAsia="GHEA Grapalat" w:cs="GHEA Grapalat"/>
              </w:rPr>
            </w:pPr>
          </w:p>
        </w:tc>
      </w:tr>
    </w:tbl>
    <w:p w:rsidR="00F22E21" w:rsidRPr="00574FF7"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iCs/>
        </w:rPr>
      </w:pPr>
      <w:r>
        <w:rPr>
          <w:rFonts w:eastAsia="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hanging="93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78"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hanging="93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78" w:type="dxa"/>
            <w:vAlign w:val="center"/>
          </w:tcPr>
          <w:p w:rsidR="00F22E21" w:rsidRPr="00FD1EE4" w:rsidRDefault="003D15AE" w:rsidP="004F0A48">
            <w:pPr>
              <w:spacing w:before="240" w:after="240"/>
              <w:rPr>
                <w:rFonts w:eastAsia="GHEA Grapalat" w:cs="GHEA Grapalat"/>
              </w:rPr>
            </w:pPr>
            <w:sdt>
              <w:sdtPr>
                <w:rPr>
                  <w:rFonts w:eastAsia="GHEA Grapalat" w:cs="GHEA Grapalat"/>
                </w:rPr>
                <w:id w:val="-181660743"/>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3D15AE" w:rsidP="004F0A48">
            <w:pPr>
              <w:spacing w:before="240" w:after="240"/>
              <w:rPr>
                <w:rFonts w:eastAsia="GHEA Grapalat" w:cs="GHEA Grapalat"/>
              </w:rPr>
            </w:pPr>
            <w:sdt>
              <w:sdtPr>
                <w:rPr>
                  <w:rFonts w:eastAsia="GHEA Grapalat" w:cs="GHEA Grapalat"/>
                </w:rPr>
                <w:id w:val="-534419621"/>
              </w:sdtPr>
              <w:sdtContent>
                <w:r w:rsidR="00F22E21">
                  <w:rPr>
                    <w:rFonts w:ascii="MS Gothic" w:eastAsia="MS Gothic" w:hAnsi="MS Gothic" w:cs="GHEA Grapalat" w:hint="eastAsia"/>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pBdr>
          <w:top w:val="nil"/>
          <w:left w:val="nil"/>
          <w:bottom w:val="nil"/>
          <w:right w:val="nil"/>
          <w:between w:val="nil"/>
        </w:pBdr>
        <w:spacing w:before="240"/>
        <w:rPr>
          <w:rFonts w:eastAsia="GHEA Grapalat" w:cs="GHEA Grapalat"/>
        </w:rPr>
      </w:pPr>
      <w:r w:rsidRPr="00FD1EE4">
        <w:lastRenderedPageBreak/>
        <w:br w:type="page"/>
      </w:r>
    </w:p>
    <w:p w:rsidR="00F22E21" w:rsidRPr="00CB7DFD"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sidRPr="00CB7DFD">
        <w:rPr>
          <w:rFonts w:eastAsia="GHEA Grapalat" w:cs="GHEA Grapalat"/>
          <w:b/>
          <w:color w:val="000000"/>
        </w:rPr>
        <w:lastRenderedPageBreak/>
        <w:t>Участие государства, муниципалитета или международной организации</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 xml:space="preserve">Участие государства или </w:t>
      </w:r>
      <w:r w:rsidRPr="003C497E">
        <w:rPr>
          <w:rFonts w:eastAsia="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Название государства</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Название </w:t>
            </w:r>
            <w:r w:rsidRPr="00C865FB">
              <w:rPr>
                <w:rFonts w:eastAsia="GHEA Grapalat" w:cs="GHEA Grapalat"/>
                <w:color w:val="000000"/>
              </w:rPr>
              <w:t>муниципалитета</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3D15AE" w:rsidP="004F0A48">
            <w:pPr>
              <w:spacing w:before="240" w:after="240"/>
              <w:rPr>
                <w:rFonts w:eastAsia="GHEA Grapalat" w:cs="GHEA Grapalat"/>
              </w:rPr>
            </w:pPr>
            <w:sdt>
              <w:sdtPr>
                <w:rPr>
                  <w:rFonts w:eastAsia="GHEA Grapalat" w:cs="GHEA Grapalat"/>
                </w:rPr>
                <w:id w:val="-13673062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3D15AE" w:rsidP="004F0A48">
            <w:pPr>
              <w:spacing w:before="240" w:after="240"/>
              <w:rPr>
                <w:rFonts w:eastAsia="GHEA Grapalat" w:cs="GHEA Grapalat"/>
              </w:rPr>
            </w:pPr>
            <w:sdt>
              <w:sdtPr>
                <w:rPr>
                  <w:rFonts w:eastAsia="GHEA Grapalat" w:cs="GHEA Grapalat"/>
                </w:rPr>
                <w:id w:val="-89596834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4F0A48">
        <w:tc>
          <w:tcPr>
            <w:tcW w:w="2837" w:type="dxa"/>
            <w:shd w:val="clear" w:color="auto" w:fill="D9E2F3"/>
            <w:vAlign w:val="center"/>
          </w:tcPr>
          <w:p w:rsidR="00F22E21" w:rsidRPr="00B047A2"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B047A2">
              <w:rPr>
                <w:rFonts w:eastAsia="GHEA Grapalat" w:cs="GHEA Grapalat"/>
                <w:color w:val="000000"/>
              </w:rPr>
              <w:t>Название международной организации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sidRPr="001C5D2F">
              <w:rPr>
                <w:rFonts w:eastAsia="GHEA Grapalat" w:cs="GHEA Grapalat"/>
                <w:color w:val="000000"/>
              </w:rPr>
              <w:t xml:space="preserve">Название </w:t>
            </w:r>
            <w:r w:rsidRPr="00B047A2">
              <w:rPr>
                <w:rFonts w:eastAsia="GHEA Grapalat" w:cs="GHEA Grapalat"/>
                <w:color w:val="000000"/>
              </w:rPr>
              <w:t>международной организации латинскими буквами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r>
              <w:rPr>
                <w:rFonts w:eastAsia="GHEA Grapalat" w:cs="GHEA Grapalat"/>
                <w:color w:val="000000"/>
              </w:rPr>
              <w:t>В</w:t>
            </w:r>
            <w:r w:rsidRPr="00C035D8">
              <w:rPr>
                <w:rFonts w:eastAsia="GHEA Grapalat" w:cs="GHEA Grapalat"/>
                <w:color w:val="000000"/>
              </w:rPr>
              <w:t>ид участия</w:t>
            </w:r>
          </w:p>
        </w:tc>
        <w:tc>
          <w:tcPr>
            <w:tcW w:w="6180" w:type="dxa"/>
            <w:vAlign w:val="center"/>
          </w:tcPr>
          <w:p w:rsidR="00F22E21" w:rsidRPr="00FD1EE4" w:rsidRDefault="003D15AE" w:rsidP="004F0A48">
            <w:pPr>
              <w:spacing w:before="240" w:after="240"/>
              <w:rPr>
                <w:rFonts w:eastAsia="GHEA Grapalat" w:cs="GHEA Grapalat"/>
              </w:rPr>
            </w:pPr>
            <w:sdt>
              <w:sdtPr>
                <w:rPr>
                  <w:rFonts w:eastAsia="GHEA Grapalat" w:cs="GHEA Grapalat"/>
                </w:rPr>
                <w:id w:val="32679431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1137D">
              <w:rPr>
                <w:rFonts w:eastAsia="GHEA Grapalat" w:cs="GHEA Grapalat"/>
              </w:rPr>
              <w:t>Прямое участие</w:t>
            </w:r>
          </w:p>
          <w:p w:rsidR="00F22E21" w:rsidRPr="00FD1EE4" w:rsidRDefault="003D15AE" w:rsidP="004F0A48">
            <w:pPr>
              <w:spacing w:before="240" w:after="240"/>
              <w:rPr>
                <w:rFonts w:eastAsia="GHEA Grapalat" w:cs="GHEA Grapalat"/>
              </w:rPr>
            </w:pPr>
            <w:sdt>
              <w:sdtPr>
                <w:rPr>
                  <w:rFonts w:eastAsia="GHEA Grapalat" w:cs="GHEA Grapalat"/>
                </w:rPr>
                <w:id w:val="117961723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w:t>
            </w:r>
            <w:r w:rsidR="00F22E21" w:rsidRPr="00D812D8">
              <w:rPr>
                <w:rFonts w:eastAsia="GHEA Grapalat" w:cs="GHEA Grapalat"/>
              </w:rPr>
              <w:t>освенное участие</w:t>
            </w:r>
          </w:p>
        </w:tc>
      </w:tr>
    </w:tbl>
    <w:p w:rsidR="00F22E21" w:rsidRPr="00FD1EE4" w:rsidRDefault="00F22E21" w:rsidP="00F22E21">
      <w:pPr>
        <w:rPr>
          <w:rFonts w:eastAsia="GHEA Grapalat" w:cs="GHEA Grapalat"/>
          <w:b/>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Данные реального бенефициара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45728">
        <w:rPr>
          <w:rFonts w:eastAsia="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Имя</w:t>
            </w:r>
          </w:p>
        </w:tc>
        <w:tc>
          <w:tcPr>
            <w:tcW w:w="6178"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p>
        </w:tc>
        <w:tc>
          <w:tcPr>
            <w:tcW w:w="6178"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Им</w:t>
            </w:r>
            <w:proofErr w:type="gramStart"/>
            <w:r>
              <w:rPr>
                <w:rFonts w:eastAsia="GHEA Grapalat" w:cs="GHEA Grapalat"/>
                <w:color w:val="000000"/>
              </w:rPr>
              <w:t>я</w:t>
            </w:r>
            <w:r w:rsidRPr="00FD1EE4">
              <w:rPr>
                <w:rFonts w:eastAsia="GHEA Grapalat" w:cs="GHEA Grapalat"/>
                <w:color w:val="000000"/>
              </w:rPr>
              <w:t>(</w:t>
            </w:r>
            <w:proofErr w:type="gramEnd"/>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Фамилия</w:t>
            </w:r>
            <w:r w:rsidRPr="00FD1EE4">
              <w:rPr>
                <w:rFonts w:eastAsia="GHEA Grapalat" w:cs="GHEA Grapalat"/>
                <w:color w:val="000000"/>
              </w:rPr>
              <w:t xml:space="preserve"> (</w:t>
            </w:r>
            <w:r>
              <w:rPr>
                <w:rFonts w:eastAsia="GHEA Grapalat" w:cs="GHEA Grapalat"/>
                <w:color w:val="000000"/>
              </w:rPr>
              <w:t>латинскими буквами</w:t>
            </w:r>
            <w:r w:rsidRPr="00FD1EE4">
              <w:rPr>
                <w:rFonts w:eastAsia="GHEA Grapalat" w:cs="GHEA Grapalat"/>
                <w:color w:val="000000"/>
              </w:rPr>
              <w:t>)</w:t>
            </w:r>
          </w:p>
        </w:tc>
        <w:tc>
          <w:tcPr>
            <w:tcW w:w="6178"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Гражданство</w:t>
            </w:r>
          </w:p>
        </w:tc>
        <w:tc>
          <w:tcPr>
            <w:tcW w:w="6178"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6"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рождения</w:t>
            </w:r>
          </w:p>
        </w:tc>
        <w:tc>
          <w:tcPr>
            <w:tcW w:w="6178" w:type="dxa"/>
            <w:vAlign w:val="center"/>
          </w:tcPr>
          <w:p w:rsidR="00F22E21" w:rsidRPr="00FD1EE4" w:rsidRDefault="00F22E21" w:rsidP="004F0A48">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0F21C7">
        <w:rPr>
          <w:rFonts w:eastAsia="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22E21" w:rsidRPr="00FD1EE4" w:rsidTr="004F0A48">
        <w:tc>
          <w:tcPr>
            <w:tcW w:w="297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Тип документа</w:t>
            </w:r>
          </w:p>
        </w:tc>
        <w:tc>
          <w:tcPr>
            <w:tcW w:w="6096"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97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документа</w:t>
            </w:r>
          </w:p>
        </w:tc>
        <w:tc>
          <w:tcPr>
            <w:tcW w:w="6096"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97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317" w:hanging="283"/>
              <w:jc w:val="left"/>
              <w:rPr>
                <w:rFonts w:eastAsia="GHEA Grapalat" w:cs="GHEA Grapalat"/>
                <w:color w:val="000000"/>
              </w:rPr>
            </w:pPr>
            <w:r w:rsidRPr="00FD01DC">
              <w:rPr>
                <w:rFonts w:eastAsia="GHEA Grapalat" w:cs="GHEA Grapalat"/>
                <w:color w:val="000000"/>
              </w:rPr>
              <w:t>День, месяц, год предоставления</w:t>
            </w:r>
          </w:p>
        </w:tc>
        <w:tc>
          <w:tcPr>
            <w:tcW w:w="6096"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97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34" w:firstLine="0"/>
              <w:jc w:val="left"/>
              <w:rPr>
                <w:rFonts w:eastAsia="GHEA Grapalat" w:cs="GHEA Grapalat"/>
                <w:color w:val="000000"/>
              </w:rPr>
            </w:pPr>
            <w:r w:rsidRPr="000119AA">
              <w:rPr>
                <w:rFonts w:eastAsia="GHEA Grapalat" w:cs="GHEA Grapalat"/>
                <w:color w:val="000000"/>
              </w:rPr>
              <w:t>Предоставляющий орган</w:t>
            </w:r>
          </w:p>
        </w:tc>
        <w:tc>
          <w:tcPr>
            <w:tcW w:w="6096"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97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070CB7">
              <w:rPr>
                <w:rFonts w:eastAsia="GHEA Grapalat" w:cs="GHEA Grapalat"/>
                <w:color w:val="000000"/>
              </w:rPr>
              <w:t>НЗОУ или эквивалентный номер</w:t>
            </w:r>
          </w:p>
        </w:tc>
        <w:tc>
          <w:tcPr>
            <w:tcW w:w="6096" w:type="dxa"/>
            <w:vAlign w:val="center"/>
          </w:tcPr>
          <w:p w:rsidR="00F22E21" w:rsidRPr="00FD1EE4" w:rsidRDefault="00F22E21" w:rsidP="004F0A48">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22E21" w:rsidRPr="00FD1EE4" w:rsidTr="004F0A48">
        <w:tc>
          <w:tcPr>
            <w:tcW w:w="2943"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072"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943"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072"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943"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4A63D6">
              <w:rPr>
                <w:rFonts w:eastAsia="GHEA Grapalat" w:cs="GHEA Grapalat"/>
                <w:color w:val="000000"/>
              </w:rPr>
              <w:t xml:space="preserve">Административно-территориальная </w:t>
            </w:r>
            <w:r w:rsidRPr="004A63D6">
              <w:rPr>
                <w:rFonts w:eastAsia="GHEA Grapalat" w:cs="GHEA Grapalat"/>
                <w:color w:val="000000"/>
              </w:rPr>
              <w:lastRenderedPageBreak/>
              <w:t>единица</w:t>
            </w:r>
          </w:p>
        </w:tc>
        <w:tc>
          <w:tcPr>
            <w:tcW w:w="6072"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943"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426" w:hanging="426"/>
              <w:jc w:val="left"/>
              <w:rPr>
                <w:rFonts w:eastAsia="GHEA Grapalat" w:cs="GHEA Grapalat"/>
                <w:color w:val="000000"/>
              </w:rPr>
            </w:pPr>
            <w:r w:rsidRPr="00693B8E">
              <w:rPr>
                <w:rFonts w:eastAsia="GHEA Grapalat" w:cs="GHEA Grapalat"/>
                <w:color w:val="000000"/>
              </w:rPr>
              <w:lastRenderedPageBreak/>
              <w:t>Название улицы, здание (дом), квартира</w:t>
            </w:r>
          </w:p>
        </w:tc>
        <w:tc>
          <w:tcPr>
            <w:tcW w:w="6072" w:type="dxa"/>
            <w:vAlign w:val="center"/>
          </w:tcPr>
          <w:p w:rsidR="00F22E21" w:rsidRPr="00FD1EE4" w:rsidRDefault="00F22E21" w:rsidP="004F0A48">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387729">
        <w:rPr>
          <w:rFonts w:eastAsia="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w:t>
            </w:r>
          </w:p>
        </w:tc>
        <w:tc>
          <w:tcPr>
            <w:tcW w:w="6178"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Муниципалитет</w:t>
            </w:r>
          </w:p>
        </w:tc>
        <w:tc>
          <w:tcPr>
            <w:tcW w:w="6178"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A63D6">
              <w:rPr>
                <w:rFonts w:eastAsia="GHEA Grapalat" w:cs="GHEA Grapalat"/>
                <w:color w:val="000000"/>
              </w:rPr>
              <w:t>Административно-территориальная единица</w:t>
            </w:r>
          </w:p>
        </w:tc>
        <w:tc>
          <w:tcPr>
            <w:tcW w:w="6178"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693B8E">
              <w:rPr>
                <w:rFonts w:eastAsia="GHEA Grapalat" w:cs="GHEA Grapalat"/>
                <w:color w:val="000000"/>
              </w:rPr>
              <w:t>Название улицы, здание (дом), квартира</w:t>
            </w:r>
          </w:p>
        </w:tc>
        <w:tc>
          <w:tcPr>
            <w:tcW w:w="6178" w:type="dxa"/>
            <w:vAlign w:val="center"/>
          </w:tcPr>
          <w:p w:rsidR="00F22E21" w:rsidRPr="00FD1EE4" w:rsidRDefault="00F22E21" w:rsidP="004F0A48">
            <w:pPr>
              <w:spacing w:before="240" w:after="240"/>
              <w:rPr>
                <w:rFonts w:eastAsia="GHEA Grapalat" w:cs="GHEA Grapalat"/>
              </w:rPr>
            </w:pPr>
          </w:p>
        </w:tc>
      </w:tr>
    </w:tbl>
    <w:p w:rsidR="00F22E21" w:rsidRPr="008C665F"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8C665F">
        <w:rPr>
          <w:rFonts w:eastAsia="GHEA Grapalat" w:cs="GHEA Grapalat"/>
          <w:i/>
          <w:color w:val="000000"/>
        </w:rPr>
        <w:t>Основания являться реальным бенефициаром</w:t>
      </w:r>
      <w:r w:rsidRPr="008C665F" w:rsidDel="00F76C18">
        <w:rPr>
          <w:rFonts w:eastAsia="GHEA Grapalat" w:cs="GHEA Grapalat"/>
          <w:i/>
          <w:color w:val="000000"/>
        </w:rPr>
        <w:t xml:space="preserve"> </w:t>
      </w:r>
      <w:r w:rsidRPr="008C665F">
        <w:rPr>
          <w:rFonts w:eastAsia="GHEA Grapalat" w:cs="GHEA Grapalat"/>
          <w:i/>
          <w:color w:val="000000"/>
        </w:rPr>
        <w:t xml:space="preserve">(за исключением подотчетных организаций сферы </w:t>
      </w:r>
      <w:proofErr w:type="spellStart"/>
      <w:r w:rsidRPr="008C665F">
        <w:rPr>
          <w:rFonts w:eastAsia="GHEA Grapalat" w:cs="GHEA Grapalat"/>
          <w:i/>
          <w:color w:val="000000"/>
        </w:rPr>
        <w:t>недропользования</w:t>
      </w:r>
      <w:proofErr w:type="spellEnd"/>
      <w:r w:rsidRPr="008C665F">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4F0A48">
        <w:trPr>
          <w:trHeight w:val="924"/>
        </w:trPr>
        <w:tc>
          <w:tcPr>
            <w:tcW w:w="9016" w:type="dxa"/>
            <w:gridSpan w:val="2"/>
            <w:vAlign w:val="center"/>
          </w:tcPr>
          <w:p w:rsidR="00F22E21" w:rsidRPr="00FD1EE4" w:rsidRDefault="003D15AE" w:rsidP="004F0A48">
            <w:pPr>
              <w:spacing w:before="240" w:after="240"/>
              <w:rPr>
                <w:rFonts w:eastAsia="GHEA Grapalat" w:cs="GHEA Grapalat"/>
              </w:rPr>
            </w:pPr>
            <w:sdt>
              <w:sdtPr>
                <w:rPr>
                  <w:rFonts w:eastAsia="GHEA Grapalat" w:cs="GHEA Grapalat"/>
                </w:rPr>
                <w:id w:val="-84239344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B34CB6">
              <w:rPr>
                <w:rFonts w:eastAsia="GHEA Grapalat" w:cs="GHEA Grapalat"/>
                <w:lang w:val="hy-AM"/>
              </w:rPr>
              <w:t>а</w:t>
            </w:r>
            <w:r w:rsidR="00F22E21">
              <w:rPr>
                <w:rFonts w:eastAsia="GHEA Grapalat" w:cs="GHEA Grapalat"/>
              </w:rPr>
              <w:t>.</w:t>
            </w:r>
            <w:r w:rsidR="00F22E21" w:rsidRPr="00FD1EE4">
              <w:rPr>
                <w:rFonts w:eastAsia="GHEA Grapalat" w:cs="GHEA Grapalat"/>
              </w:rPr>
              <w:t xml:space="preserve"> </w:t>
            </w:r>
            <w:r w:rsidR="00F22E21" w:rsidRPr="00C76DD8">
              <w:rPr>
                <w:rFonts w:eastAsia="GHEA Grapalat" w:cs="GHEA Grapalat"/>
              </w:rPr>
              <w:t xml:space="preserve">прямо или косвенно владеет 20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22E21" w:rsidRPr="00FD1EE4" w:rsidTr="004F0A48">
        <w:trPr>
          <w:trHeight w:val="684"/>
        </w:trPr>
        <w:tc>
          <w:tcPr>
            <w:tcW w:w="4508"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2529F7">
              <w:rPr>
                <w:rFonts w:eastAsia="GHEA Grapalat" w:cs="GHEA Grapalat"/>
                <w:color w:val="000000"/>
              </w:rPr>
              <w:t>Размер участия</w:t>
            </w:r>
            <w:proofErr w:type="gramStart"/>
            <w:r w:rsidRPr="00FD1EE4" w:rsidDel="00C376E4">
              <w:rPr>
                <w:rFonts w:eastAsia="GHEA Grapalat" w:cs="GHEA Grapalat"/>
                <w:color w:val="000000"/>
              </w:rPr>
              <w:t xml:space="preserve"> </w:t>
            </w:r>
            <w:r w:rsidRPr="00FD1EE4">
              <w:rPr>
                <w:rFonts w:eastAsia="GHEA Grapalat" w:cs="GHEA Grapalat"/>
                <w:color w:val="000000"/>
              </w:rPr>
              <w:t>(%)</w:t>
            </w:r>
            <w:proofErr w:type="gramEnd"/>
          </w:p>
        </w:tc>
        <w:tc>
          <w:tcPr>
            <w:tcW w:w="4508" w:type="dxa"/>
            <w:shd w:val="clear" w:color="auto" w:fill="FFFFFF"/>
            <w:vAlign w:val="center"/>
          </w:tcPr>
          <w:p w:rsidR="00F22E21" w:rsidRPr="00FD1EE4" w:rsidRDefault="00F22E21" w:rsidP="004F0A48">
            <w:pPr>
              <w:spacing w:before="240" w:after="240"/>
              <w:rPr>
                <w:rFonts w:eastAsia="GHEA Grapalat" w:cs="GHEA Grapalat"/>
              </w:rPr>
            </w:pPr>
          </w:p>
        </w:tc>
      </w:tr>
      <w:tr w:rsidR="00F22E21" w:rsidRPr="00FD1EE4" w:rsidTr="004F0A48">
        <w:trPr>
          <w:trHeight w:val="1282"/>
        </w:trPr>
        <w:tc>
          <w:tcPr>
            <w:tcW w:w="4508"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w:t>
            </w:r>
            <w:r w:rsidRPr="002529F7">
              <w:rPr>
                <w:rFonts w:eastAsia="GHEA Grapalat" w:cs="GHEA Grapalat"/>
                <w:color w:val="000000"/>
              </w:rPr>
              <w:t xml:space="preserve"> участия</w:t>
            </w:r>
          </w:p>
        </w:tc>
        <w:tc>
          <w:tcPr>
            <w:tcW w:w="4508" w:type="dxa"/>
            <w:vAlign w:val="center"/>
          </w:tcPr>
          <w:p w:rsidR="00F22E21" w:rsidRPr="006B364D" w:rsidRDefault="003D15AE" w:rsidP="004F0A48">
            <w:pPr>
              <w:spacing w:before="240" w:after="240" w:line="259" w:lineRule="auto"/>
              <w:rPr>
                <w:rFonts w:eastAsia="GHEA Grapalat" w:cs="GHEA Grapalat"/>
              </w:rPr>
            </w:pPr>
            <w:sdt>
              <w:sdtPr>
                <w:rPr>
                  <w:rFonts w:eastAsia="GHEA Grapalat" w:cs="GHEA Grapalat"/>
                </w:rPr>
                <w:id w:val="-86868199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F10CBA" w:rsidRDefault="003D15AE" w:rsidP="004F0A48">
            <w:pPr>
              <w:spacing w:before="240" w:after="240" w:line="259" w:lineRule="auto"/>
              <w:rPr>
                <w:rFonts w:eastAsia="GHEA Grapalat" w:cs="GHEA Grapalat"/>
              </w:rPr>
            </w:pPr>
            <w:sdt>
              <w:sdtPr>
                <w:rPr>
                  <w:rFonts w:eastAsia="GHEA Grapalat" w:cs="GHEA Grapalat"/>
                </w:rPr>
                <w:id w:val="1440572912"/>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4F0A48">
        <w:tc>
          <w:tcPr>
            <w:tcW w:w="9016" w:type="dxa"/>
            <w:gridSpan w:val="2"/>
            <w:vAlign w:val="center"/>
          </w:tcPr>
          <w:p w:rsidR="00F22E21" w:rsidRPr="00FD1EE4" w:rsidRDefault="003D15AE" w:rsidP="004F0A48">
            <w:pPr>
              <w:spacing w:before="240" w:after="240"/>
              <w:rPr>
                <w:rFonts w:eastAsia="GHEA Grapalat" w:cs="GHEA Grapalat"/>
              </w:rPr>
            </w:pPr>
            <w:sdt>
              <w:sdtPr>
                <w:rPr>
                  <w:rFonts w:eastAsia="GHEA Grapalat" w:cs="GHEA Grapalat"/>
                </w:rPr>
                <w:id w:val="-17049120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6F16E4">
              <w:rPr>
                <w:rFonts w:eastAsia="GHEA Grapalat" w:cs="GHEA Grapalat"/>
                <w:lang w:val="hy-AM"/>
              </w:rPr>
              <w:t>б</w:t>
            </w:r>
            <w:proofErr w:type="gramEnd"/>
            <w:r w:rsidR="00F22E21" w:rsidRPr="006F16E4">
              <w:rPr>
                <w:rFonts w:eastAsia="Cambria Math"/>
              </w:rPr>
              <w:t>․</w:t>
            </w:r>
            <w:r w:rsidR="00F22E21" w:rsidRPr="006F16E4">
              <w:rPr>
                <w:rFonts w:eastAsia="GHEA Grapalat" w:cs="GHEA Grapalat"/>
              </w:rPr>
              <w:t xml:space="preserve"> осуществляет реальный (фактический) контроль за данным юридическим лицом иными средствами</w:t>
            </w:r>
          </w:p>
        </w:tc>
      </w:tr>
      <w:tr w:rsidR="00F22E21" w:rsidRPr="00FD1EE4" w:rsidTr="004F0A48">
        <w:tc>
          <w:tcPr>
            <w:tcW w:w="9016" w:type="dxa"/>
            <w:gridSpan w:val="2"/>
            <w:vAlign w:val="center"/>
          </w:tcPr>
          <w:p w:rsidR="00F22E21" w:rsidRPr="00FD1EE4" w:rsidRDefault="003D15AE" w:rsidP="004F0A48">
            <w:pPr>
              <w:spacing w:before="240" w:after="240"/>
              <w:rPr>
                <w:rFonts w:eastAsia="GHEA Grapalat" w:cs="GHEA Grapalat"/>
              </w:rPr>
            </w:pPr>
            <w:sdt>
              <w:sdtPr>
                <w:rPr>
                  <w:rFonts w:eastAsia="GHEA Grapalat" w:cs="GHEA Grapalat"/>
                </w:rPr>
                <w:id w:val="-18197184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801B2D">
              <w:rPr>
                <w:rFonts w:eastAsia="GHEA Grapalat" w:cs="GHEA Grapalat"/>
                <w:lang w:val="hy-AM"/>
              </w:rPr>
              <w:t>в</w:t>
            </w:r>
            <w:proofErr w:type="gramEnd"/>
            <w:r w:rsidR="00F22E21">
              <w:rPr>
                <w:rFonts w:eastAsia="GHEA Grapalat" w:cs="GHEA Grapalat"/>
              </w:rPr>
              <w:t>.</w:t>
            </w:r>
            <w:r w:rsidR="00F22E21" w:rsidRPr="00BA30D4">
              <w:rPr>
                <w:rFonts w:eastAsia="GHEA Grapalat" w:cs="GHEA Grapalat"/>
              </w:rPr>
              <w:t xml:space="preserve"> </w:t>
            </w:r>
            <w:proofErr w:type="gramStart"/>
            <w:r w:rsidR="00F22E21" w:rsidRPr="00BA30D4">
              <w:rPr>
                <w:rFonts w:eastAsia="GHEA Grapalat" w:cs="GHEA Grapalat"/>
              </w:rPr>
              <w:t>является</w:t>
            </w:r>
            <w:proofErr w:type="gramEnd"/>
            <w:r w:rsidR="00F22E21" w:rsidRPr="00BA30D4">
              <w:rPr>
                <w:rFonts w:eastAsia="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22E21" w:rsidRPr="00BA30D4">
              <w:rPr>
                <w:rFonts w:eastAsia="GHEA Grapalat" w:cs="GHEA Grapalat"/>
                <w:lang w:val="hy-AM"/>
              </w:rPr>
              <w:t>б</w:t>
            </w:r>
            <w:r w:rsidR="00F22E21" w:rsidRPr="00BA30D4">
              <w:rPr>
                <w:rFonts w:eastAsia="GHEA Grapalat" w:cs="GHEA Grapalat"/>
              </w:rPr>
              <w:t>"</w:t>
            </w:r>
          </w:p>
        </w:tc>
      </w:tr>
    </w:tbl>
    <w:p w:rsidR="00F22E21" w:rsidRPr="00A5193B"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sidRPr="00A5193B">
        <w:rPr>
          <w:rFonts w:eastAsia="GHEA Grapalat" w:cs="GHEA Grapalat"/>
          <w:i/>
          <w:color w:val="000000"/>
        </w:rPr>
        <w:lastRenderedPageBreak/>
        <w:t>Основания являться реальным бенефициаром</w:t>
      </w:r>
      <w:r w:rsidRPr="00A5193B" w:rsidDel="00F76C18">
        <w:rPr>
          <w:rFonts w:eastAsia="GHEA Grapalat" w:cs="GHEA Grapalat"/>
          <w:i/>
          <w:color w:val="000000"/>
        </w:rPr>
        <w:t xml:space="preserve"> </w:t>
      </w:r>
      <w:r w:rsidRPr="00A5193B">
        <w:rPr>
          <w:rFonts w:eastAsia="GHEA Grapalat" w:cs="GHEA Grapalat"/>
          <w:i/>
          <w:color w:val="000000"/>
        </w:rPr>
        <w:t xml:space="preserve">(для подотчетных организаций сферы </w:t>
      </w:r>
      <w:proofErr w:type="spellStart"/>
      <w:r w:rsidRPr="00A5193B">
        <w:rPr>
          <w:rFonts w:eastAsia="GHEA Grapalat" w:cs="GHEA Grapalat"/>
          <w:i/>
          <w:color w:val="000000"/>
        </w:rPr>
        <w:t>недропользования</w:t>
      </w:r>
      <w:proofErr w:type="spellEnd"/>
      <w:r w:rsidRPr="00A5193B">
        <w:rPr>
          <w:rFonts w:eastAsia="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22E21" w:rsidRPr="00FD1EE4" w:rsidTr="004F0A48">
        <w:trPr>
          <w:trHeight w:val="924"/>
        </w:trPr>
        <w:tc>
          <w:tcPr>
            <w:tcW w:w="9016" w:type="dxa"/>
            <w:gridSpan w:val="2"/>
            <w:vAlign w:val="center"/>
          </w:tcPr>
          <w:p w:rsidR="00F22E21" w:rsidRPr="00FD1EE4" w:rsidRDefault="003D15AE" w:rsidP="004F0A48">
            <w:pPr>
              <w:spacing w:before="240" w:after="240"/>
              <w:rPr>
                <w:rFonts w:eastAsia="GHEA Grapalat" w:cs="GHEA Grapalat"/>
              </w:rPr>
            </w:pPr>
            <w:sdt>
              <w:sdtPr>
                <w:rPr>
                  <w:rFonts w:eastAsia="GHEA Grapalat" w:cs="GHEA Grapalat"/>
                </w:rPr>
                <w:id w:val="189746133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9C7B43">
              <w:rPr>
                <w:rFonts w:eastAsia="GHEA Grapalat" w:cs="GHEA Grapalat"/>
                <w:lang w:val="hy-AM"/>
              </w:rPr>
              <w:t>а</w:t>
            </w:r>
            <w:r w:rsidR="00F22E21" w:rsidRPr="00FD1EE4">
              <w:rPr>
                <w:rFonts w:eastAsia="Cambria Math"/>
              </w:rPr>
              <w:t>․</w:t>
            </w:r>
            <w:r w:rsidR="00F22E21" w:rsidRPr="00FD1EE4">
              <w:rPr>
                <w:rFonts w:eastAsia="Cambria Math" w:cs="Cambria Math"/>
              </w:rPr>
              <w:t xml:space="preserve"> </w:t>
            </w:r>
            <w:r w:rsidR="00F22E21" w:rsidRPr="00BC0F3A">
              <w:rPr>
                <w:rFonts w:eastAsia="GHEA Grapalat" w:cs="GHEA Grapalat"/>
              </w:rPr>
              <w:t xml:space="preserve">прямо или косвенно владеет 10 и более процентами </w:t>
            </w:r>
            <w:r w:rsidR="00F22E21" w:rsidRPr="004B3E79">
              <w:rPr>
                <w:rFonts w:eastAsia="GHEA Grapalat" w:cs="GHEA Grapalat"/>
              </w:rPr>
              <w:t>дающих право голоса долей</w:t>
            </w:r>
            <w:r w:rsidR="00F22E21" w:rsidRPr="00C76DD8">
              <w:rPr>
                <w:rFonts w:eastAsia="GHEA Grapalat" w:cs="GHEA Grapalat"/>
              </w:rPr>
              <w:t xml:space="preserve"> (акций, паев) </w:t>
            </w:r>
            <w:r w:rsidR="00F22E21" w:rsidRPr="00BC0F3A">
              <w:rPr>
                <w:rFonts w:eastAsia="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22E21" w:rsidRPr="00FD1EE4" w:rsidTr="004F0A48">
        <w:trPr>
          <w:trHeight w:val="684"/>
        </w:trPr>
        <w:tc>
          <w:tcPr>
            <w:tcW w:w="4508"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Размер участия</w:t>
            </w:r>
            <w:proofErr w:type="gramStart"/>
            <w:r w:rsidRPr="00FD1EE4">
              <w:rPr>
                <w:rFonts w:eastAsia="GHEA Grapalat" w:cs="GHEA Grapalat"/>
                <w:color w:val="000000"/>
              </w:rPr>
              <w:t xml:space="preserve"> (%)</w:t>
            </w:r>
            <w:proofErr w:type="gramEnd"/>
          </w:p>
        </w:tc>
        <w:tc>
          <w:tcPr>
            <w:tcW w:w="4508" w:type="dxa"/>
            <w:shd w:val="clear" w:color="auto" w:fill="auto"/>
            <w:vAlign w:val="center"/>
          </w:tcPr>
          <w:p w:rsidR="00F22E21" w:rsidRPr="00FD1EE4" w:rsidRDefault="00F22E21" w:rsidP="004F0A48">
            <w:pPr>
              <w:spacing w:before="240" w:after="240"/>
              <w:rPr>
                <w:rFonts w:eastAsia="GHEA Grapalat" w:cs="GHEA Grapalat"/>
              </w:rPr>
            </w:pPr>
          </w:p>
        </w:tc>
      </w:tr>
      <w:tr w:rsidR="00F22E21" w:rsidRPr="00FD1EE4" w:rsidTr="004F0A48">
        <w:trPr>
          <w:trHeight w:val="1282"/>
        </w:trPr>
        <w:tc>
          <w:tcPr>
            <w:tcW w:w="4508"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Вид участия</w:t>
            </w:r>
          </w:p>
        </w:tc>
        <w:tc>
          <w:tcPr>
            <w:tcW w:w="4508" w:type="dxa"/>
            <w:vAlign w:val="center"/>
          </w:tcPr>
          <w:p w:rsidR="00F22E21" w:rsidRPr="00C843BA" w:rsidRDefault="003D15AE" w:rsidP="004F0A48">
            <w:pPr>
              <w:spacing w:before="240" w:after="240" w:line="259" w:lineRule="auto"/>
              <w:rPr>
                <w:rFonts w:eastAsia="GHEA Grapalat" w:cs="GHEA Grapalat"/>
              </w:rPr>
            </w:pPr>
            <w:sdt>
              <w:sdtPr>
                <w:rPr>
                  <w:rFonts w:eastAsia="GHEA Grapalat" w:cs="GHEA Grapalat"/>
                </w:rPr>
                <w:id w:val="37019415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Прямое участие</w:t>
            </w:r>
          </w:p>
          <w:p w:rsidR="00F22E21" w:rsidRPr="00C843BA" w:rsidRDefault="003D15AE" w:rsidP="004F0A48">
            <w:pPr>
              <w:spacing w:before="240" w:after="240" w:line="259" w:lineRule="auto"/>
              <w:rPr>
                <w:rFonts w:eastAsia="GHEA Grapalat" w:cs="GHEA Grapalat"/>
              </w:rPr>
            </w:pPr>
            <w:sdt>
              <w:sdtPr>
                <w:rPr>
                  <w:rFonts w:eastAsia="GHEA Grapalat" w:cs="GHEA Grapalat"/>
                </w:rPr>
                <w:id w:val="1358386919"/>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Косвенное участие</w:t>
            </w:r>
          </w:p>
        </w:tc>
      </w:tr>
      <w:tr w:rsidR="00F22E21" w:rsidRPr="00FD1EE4" w:rsidTr="004F0A48">
        <w:tc>
          <w:tcPr>
            <w:tcW w:w="9016" w:type="dxa"/>
            <w:gridSpan w:val="2"/>
            <w:vAlign w:val="center"/>
          </w:tcPr>
          <w:p w:rsidR="00F22E21" w:rsidRPr="00FD1EE4" w:rsidRDefault="003D15AE" w:rsidP="004F0A48">
            <w:pPr>
              <w:spacing w:before="240" w:after="240"/>
              <w:rPr>
                <w:rFonts w:eastAsia="GHEA Grapalat" w:cs="GHEA Grapalat"/>
              </w:rPr>
            </w:pPr>
            <w:sdt>
              <w:sdtPr>
                <w:rPr>
                  <w:rFonts w:eastAsia="GHEA Grapalat" w:cs="GHEA Grapalat"/>
                </w:rPr>
                <w:id w:val="-1350172285"/>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D654B4">
              <w:rPr>
                <w:rFonts w:eastAsia="GHEA Grapalat" w:cs="GHEA Grapalat"/>
                <w:lang w:val="hy-AM"/>
              </w:rPr>
              <w:t>б</w:t>
            </w:r>
            <w:proofErr w:type="gramEnd"/>
            <w:r w:rsidR="00F22E21" w:rsidRPr="00D654B4">
              <w:rPr>
                <w:rFonts w:eastAsia="Cambria Math"/>
              </w:rPr>
              <w:t>․</w:t>
            </w:r>
            <w:r w:rsidR="00F22E21" w:rsidRPr="00D654B4">
              <w:rPr>
                <w:rFonts w:eastAsia="Cambria Math" w:cs="Cambria Math"/>
              </w:rPr>
              <w:t xml:space="preserve"> </w:t>
            </w:r>
            <w:r w:rsidR="00F22E21" w:rsidRPr="00D654B4">
              <w:rPr>
                <w:rFonts w:eastAsia="GHEA Grapalat" w:cs="GHEA Grapalat"/>
              </w:rPr>
              <w:t xml:space="preserve">имеет право назначать или </w:t>
            </w:r>
            <w:r w:rsidR="00F22E21" w:rsidRPr="00D654B4">
              <w:rPr>
                <w:rFonts w:eastAsia="GHEA Grapalat" w:cs="GHEA Grapalat"/>
                <w:lang w:eastAsia="hy-AM"/>
              </w:rPr>
              <w:t>освобождать</w:t>
            </w:r>
            <w:r w:rsidR="00F22E21" w:rsidRPr="00D654B4">
              <w:rPr>
                <w:rFonts w:eastAsia="GHEA Grapalat" w:cs="GHEA Grapalat"/>
              </w:rPr>
              <w:t xml:space="preserve"> большинство членов органов управления юридического лица</w:t>
            </w:r>
          </w:p>
        </w:tc>
      </w:tr>
      <w:tr w:rsidR="00F22E21" w:rsidRPr="00FD1EE4" w:rsidTr="004F0A48">
        <w:tc>
          <w:tcPr>
            <w:tcW w:w="9016" w:type="dxa"/>
            <w:gridSpan w:val="2"/>
            <w:vAlign w:val="center"/>
          </w:tcPr>
          <w:p w:rsidR="00F22E21" w:rsidRPr="00FD1EE4" w:rsidRDefault="003D15AE" w:rsidP="004F0A48">
            <w:pPr>
              <w:spacing w:before="240" w:after="240"/>
              <w:rPr>
                <w:rFonts w:eastAsia="GHEA Grapalat" w:cs="GHEA Grapalat"/>
              </w:rPr>
            </w:pPr>
            <w:sdt>
              <w:sdtPr>
                <w:rPr>
                  <w:rFonts w:eastAsia="GHEA Grapalat" w:cs="GHEA Grapalat"/>
                </w:rPr>
                <w:id w:val="-1722589211"/>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1104ED">
              <w:rPr>
                <w:rFonts w:eastAsia="GHEA Grapalat" w:cs="GHEA Grapalat"/>
                <w:lang w:val="hy-AM"/>
              </w:rPr>
              <w:t>в</w:t>
            </w:r>
            <w:proofErr w:type="gramEnd"/>
            <w:r w:rsidR="00F22E21" w:rsidRPr="00FD1EE4">
              <w:rPr>
                <w:rFonts w:eastAsia="Cambria Math"/>
              </w:rPr>
              <w:t>․</w:t>
            </w:r>
            <w:r w:rsidR="00F22E21" w:rsidRPr="00FD1EE4">
              <w:rPr>
                <w:rFonts w:eastAsia="Cambria Math" w:cs="Cambria Math"/>
              </w:rPr>
              <w:t xml:space="preserve"> </w:t>
            </w:r>
            <w:proofErr w:type="gramStart"/>
            <w:r w:rsidR="00F22E21" w:rsidRPr="001104ED">
              <w:rPr>
                <w:rFonts w:eastAsia="GHEA Grapalat" w:cs="GHEA Grapalat"/>
              </w:rPr>
              <w:t>от</w:t>
            </w:r>
            <w:proofErr w:type="gramEnd"/>
            <w:r w:rsidR="00F22E21" w:rsidRPr="001104ED">
              <w:rPr>
                <w:rFonts w:eastAsia="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22E21" w:rsidRPr="00FD1EE4" w:rsidTr="004F0A48">
        <w:tc>
          <w:tcPr>
            <w:tcW w:w="9016" w:type="dxa"/>
            <w:gridSpan w:val="2"/>
            <w:vAlign w:val="center"/>
          </w:tcPr>
          <w:p w:rsidR="00F22E21" w:rsidRPr="00FD1EE4" w:rsidRDefault="003D15AE" w:rsidP="004F0A48">
            <w:pPr>
              <w:spacing w:before="240" w:after="240"/>
              <w:rPr>
                <w:rFonts w:eastAsia="GHEA Grapalat" w:cs="GHEA Grapalat"/>
              </w:rPr>
            </w:pPr>
            <w:sdt>
              <w:sdtPr>
                <w:rPr>
                  <w:rFonts w:eastAsia="GHEA Grapalat" w:cs="GHEA Grapalat"/>
                </w:rPr>
                <w:id w:val="-1583753897"/>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proofErr w:type="gramStart"/>
            <w:r w:rsidR="00F22E21" w:rsidRPr="009839CB">
              <w:rPr>
                <w:rFonts w:eastAsia="GHEA Grapalat" w:cs="GHEA Grapalat"/>
                <w:lang w:val="hy-AM"/>
              </w:rPr>
              <w:t>г</w:t>
            </w:r>
            <w:proofErr w:type="gramEnd"/>
            <w:r w:rsidR="00F22E21" w:rsidRPr="00FD1EE4">
              <w:rPr>
                <w:rFonts w:eastAsia="Cambria Math"/>
              </w:rPr>
              <w:t>․</w:t>
            </w:r>
            <w:r w:rsidR="00F22E21" w:rsidRPr="00FD1EE4">
              <w:rPr>
                <w:rFonts w:eastAsia="Cambria Math" w:cs="Cambria Math"/>
              </w:rPr>
              <w:t xml:space="preserve"> </w:t>
            </w:r>
            <w:r w:rsidR="00F22E21" w:rsidRPr="00F84F06">
              <w:rPr>
                <w:rFonts w:eastAsia="GHEA Grapalat" w:cs="GHEA Grapalat"/>
              </w:rPr>
              <w:t xml:space="preserve">осуществляет реальный (фактический) контроль за юридическим лицом </w:t>
            </w:r>
            <w:r w:rsidR="00F22E21">
              <w:rPr>
                <w:rFonts w:eastAsia="GHEA Grapalat" w:cs="GHEA Grapalat"/>
              </w:rPr>
              <w:t>иными</w:t>
            </w:r>
            <w:r w:rsidR="00F22E21" w:rsidRPr="00F84F06">
              <w:rPr>
                <w:rFonts w:eastAsia="GHEA Grapalat" w:cs="GHEA Grapalat"/>
              </w:rPr>
              <w:t xml:space="preserve"> средствами</w:t>
            </w:r>
          </w:p>
        </w:tc>
      </w:tr>
      <w:tr w:rsidR="00F22E21" w:rsidRPr="00FD1EE4" w:rsidTr="004F0A48">
        <w:tc>
          <w:tcPr>
            <w:tcW w:w="9016" w:type="dxa"/>
            <w:gridSpan w:val="2"/>
            <w:vAlign w:val="center"/>
          </w:tcPr>
          <w:p w:rsidR="00F22E21" w:rsidRPr="00FD1EE4" w:rsidRDefault="003D15AE" w:rsidP="004F0A48">
            <w:pPr>
              <w:spacing w:before="240" w:after="240"/>
              <w:rPr>
                <w:rFonts w:eastAsia="GHEA Grapalat" w:cs="GHEA Grapalat"/>
              </w:rPr>
            </w:pPr>
            <w:sdt>
              <w:sdtPr>
                <w:rPr>
                  <w:rFonts w:eastAsia="GHEA Grapalat" w:cs="GHEA Grapalat"/>
                </w:rPr>
                <w:id w:val="-1042667163"/>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331D0E">
              <w:rPr>
                <w:rFonts w:eastAsia="GHEA Grapalat" w:cs="GHEA Grapalat"/>
                <w:lang w:val="hy-AM"/>
              </w:rPr>
              <w:t>д</w:t>
            </w:r>
            <w:r w:rsidR="00F22E21" w:rsidRPr="00FD1EE4">
              <w:rPr>
                <w:rFonts w:eastAsia="Cambria Math"/>
              </w:rPr>
              <w:t>․</w:t>
            </w:r>
            <w:r w:rsidR="00F22E21" w:rsidRPr="00FD1EE4">
              <w:rPr>
                <w:rFonts w:eastAsia="Cambria Math" w:cs="Cambria Math"/>
              </w:rPr>
              <w:t xml:space="preserve"> </w:t>
            </w:r>
            <w:r w:rsidR="00F22E21" w:rsidRPr="00EE6298">
              <w:rPr>
                <w:rFonts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22E21" w:rsidRPr="00F36505">
              <w:rPr>
                <w:rFonts w:eastAsia="GHEA Grapalat" w:cs="GHEA Grapalat"/>
              </w:rPr>
              <w:t xml:space="preserve"> "а" - "г"</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color w:val="000000"/>
        </w:rPr>
      </w:pPr>
      <w:r w:rsidRPr="006A6D23">
        <w:rPr>
          <w:rFonts w:eastAsia="GHEA Grapalat" w:cs="GHEA Grapalat"/>
          <w:i/>
          <w:color w:val="000000"/>
        </w:rPr>
        <w:t xml:space="preserve">Информация о статусе реального </w:t>
      </w:r>
      <w:proofErr w:type="spellStart"/>
      <w:proofErr w:type="gramStart"/>
      <w:r w:rsidRPr="006A6D23">
        <w:rPr>
          <w:rFonts w:eastAsia="GHEA Grapalat" w:cs="GHEA Grapalat"/>
          <w:i/>
          <w:color w:val="000000"/>
        </w:rPr>
        <w:t>бене</w:t>
      </w:r>
      <w:proofErr w:type="spellEnd"/>
      <w:r>
        <w:rPr>
          <w:rFonts w:eastAsia="GHEA Grapalat" w:cs="GHEA Grapalat"/>
          <w:i/>
          <w:color w:val="000000"/>
        </w:rPr>
        <w:t xml:space="preserve"> </w:t>
      </w:r>
      <w:proofErr w:type="spellStart"/>
      <w:r w:rsidRPr="006A6D23">
        <w:rPr>
          <w:rFonts w:eastAsia="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284" w:hanging="284"/>
              <w:jc w:val="left"/>
              <w:rPr>
                <w:rFonts w:eastAsia="GHEA Grapalat" w:cs="GHEA Grapalat"/>
                <w:color w:val="000000"/>
              </w:rPr>
            </w:pPr>
            <w:r w:rsidRPr="00002D92">
              <w:rPr>
                <w:rFonts w:eastAsia="GHEA Grapalat" w:cs="GHEA Grapalat"/>
                <w:color w:val="000000"/>
              </w:rPr>
              <w:t>День, месяц, год становления реальным бенефициаром</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558FC">
              <w:rPr>
                <w:rFonts w:eastAsia="GHEA Grapalat" w:cs="GHEA Grapalat"/>
                <w:color w:val="000000"/>
              </w:rPr>
              <w:t xml:space="preserve">Осуществление </w:t>
            </w:r>
            <w:proofErr w:type="gramStart"/>
            <w:r w:rsidRPr="005558FC">
              <w:rPr>
                <w:rFonts w:eastAsia="GHEA Grapalat" w:cs="GHEA Grapalat"/>
                <w:color w:val="000000"/>
              </w:rPr>
              <w:t>контроля за</w:t>
            </w:r>
            <w:proofErr w:type="gramEnd"/>
            <w:r w:rsidRPr="005558FC">
              <w:rPr>
                <w:rFonts w:eastAsia="GHEA Grapalat" w:cs="GHEA Grapalat"/>
                <w:color w:val="000000"/>
              </w:rPr>
              <w:t xml:space="preserve"> организацией</w:t>
            </w:r>
          </w:p>
        </w:tc>
        <w:tc>
          <w:tcPr>
            <w:tcW w:w="6180" w:type="dxa"/>
            <w:vAlign w:val="center"/>
          </w:tcPr>
          <w:p w:rsidR="00F22E21" w:rsidRPr="00B23852" w:rsidRDefault="003D15AE" w:rsidP="004F0A48">
            <w:pPr>
              <w:spacing w:before="240" w:after="240" w:line="259" w:lineRule="auto"/>
              <w:rPr>
                <w:rFonts w:eastAsia="GHEA Grapalat" w:cs="GHEA Grapalat"/>
              </w:rPr>
            </w:pPr>
            <w:sdt>
              <w:sdtPr>
                <w:rPr>
                  <w:rFonts w:eastAsia="GHEA Grapalat" w:cs="GHEA Grapalat"/>
                </w:rPr>
                <w:id w:val="1769041764"/>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Отдельно</w:t>
            </w:r>
          </w:p>
          <w:p w:rsidR="00F22E21" w:rsidRPr="00FD1EE4" w:rsidRDefault="003D15AE" w:rsidP="004F0A48">
            <w:pPr>
              <w:rPr>
                <w:rFonts w:eastAsia="GHEA Grapalat" w:cs="GHEA Grapalat"/>
              </w:rPr>
            </w:pPr>
            <w:sdt>
              <w:sdtPr>
                <w:rPr>
                  <w:rFonts w:eastAsia="GHEA Grapalat" w:cs="GHEA Grapalat"/>
                </w:rPr>
                <w:id w:val="45428789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sidRPr="005558FC">
              <w:rPr>
                <w:rFonts w:eastAsia="GHEA Grapalat" w:cs="GHEA Grapalat"/>
              </w:rPr>
              <w:t xml:space="preserve">Совместно с </w:t>
            </w:r>
            <w:proofErr w:type="spellStart"/>
            <w:r w:rsidR="00F22E21" w:rsidRPr="005558FC">
              <w:rPr>
                <w:rFonts w:eastAsia="GHEA Grapalat" w:cs="GHEA Grapalat"/>
              </w:rPr>
              <w:t>аффилированными</w:t>
            </w:r>
            <w:proofErr w:type="spellEnd"/>
            <w:r w:rsidR="00F22E21" w:rsidRPr="005558FC">
              <w:rPr>
                <w:rFonts w:eastAsia="GHEA Grapalat" w:cs="GHEA Grapalat"/>
              </w:rPr>
              <w:t xml:space="preserve"> лицами</w:t>
            </w: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5D151C">
              <w:rPr>
                <w:rFonts w:eastAsia="GHEA Grapalat" w:cs="GHEA Grapalat"/>
                <w:color w:val="000000"/>
              </w:rPr>
              <w:t xml:space="preserve">Реальным бенефициаром </w:t>
            </w:r>
            <w:r w:rsidRPr="005D151C">
              <w:rPr>
                <w:rFonts w:eastAsia="GHEA Grapalat" w:cs="GHEA Grapalat"/>
                <w:color w:val="000000"/>
              </w:rPr>
              <w:lastRenderedPageBreak/>
              <w:t xml:space="preserve">отчетной организации в сфере </w:t>
            </w:r>
            <w:proofErr w:type="spellStart"/>
            <w:r w:rsidRPr="005D151C">
              <w:rPr>
                <w:rFonts w:eastAsia="GHEA Grapalat" w:cs="GHEA Grapalat"/>
                <w:color w:val="000000"/>
              </w:rPr>
              <w:t>недропользования</w:t>
            </w:r>
            <w:proofErr w:type="spellEnd"/>
            <w:r w:rsidRPr="005D151C">
              <w:rPr>
                <w:rFonts w:eastAsia="GHEA Grapalat" w:cs="GHEA Grapalat"/>
                <w:color w:val="000000"/>
              </w:rPr>
              <w:t xml:space="preserve"> является должностное лицо или член его семьи</w:t>
            </w:r>
            <w:r>
              <w:rPr>
                <w:rFonts w:eastAsia="GHEA Grapalat" w:cs="GHEA Grapalat"/>
                <w:color w:val="000000"/>
              </w:rPr>
              <w:t xml:space="preserve"> </w:t>
            </w:r>
          </w:p>
        </w:tc>
        <w:tc>
          <w:tcPr>
            <w:tcW w:w="6180" w:type="dxa"/>
            <w:vAlign w:val="center"/>
          </w:tcPr>
          <w:p w:rsidR="00F22E21" w:rsidRPr="005600B4" w:rsidRDefault="003D15AE" w:rsidP="004F0A48">
            <w:pPr>
              <w:spacing w:before="240" w:after="240" w:line="259" w:lineRule="auto"/>
              <w:rPr>
                <w:rFonts w:eastAsia="GHEA Grapalat" w:cs="GHEA Grapalat"/>
              </w:rPr>
            </w:pPr>
            <w:sdt>
              <w:sdtPr>
                <w:rPr>
                  <w:rFonts w:eastAsia="GHEA Grapalat" w:cs="GHEA Grapalat"/>
                </w:rPr>
                <w:id w:val="447587436"/>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Да</w:t>
            </w:r>
          </w:p>
          <w:p w:rsidR="00F22E21" w:rsidRPr="005600B4" w:rsidRDefault="003D15AE" w:rsidP="004F0A48">
            <w:pPr>
              <w:spacing w:before="240" w:after="240" w:line="259" w:lineRule="auto"/>
              <w:rPr>
                <w:rFonts w:eastAsia="GHEA Grapalat" w:cs="GHEA Grapalat"/>
              </w:rPr>
            </w:pPr>
            <w:sdt>
              <w:sdtPr>
                <w:rPr>
                  <w:rFonts w:eastAsia="GHEA Grapalat" w:cs="GHEA Grapalat"/>
                </w:rPr>
                <w:id w:val="-1236392488"/>
              </w:sdtPr>
              <w:sdtContent>
                <w:r w:rsidR="00F22E21" w:rsidRPr="00FD1EE4">
                  <w:rPr>
                    <w:rFonts w:ascii="Segoe UI Symbol" w:eastAsia="MS Gothic" w:hAnsi="Segoe UI Symbol" w:cs="Segoe UI Symbol"/>
                  </w:rPr>
                  <w:t>☐</w:t>
                </w:r>
              </w:sdtContent>
            </w:sdt>
            <w:r w:rsidR="00F22E21" w:rsidRPr="00FD1EE4">
              <w:rPr>
                <w:rFonts w:eastAsia="GHEA Grapalat" w:cs="GHEA Grapalat"/>
              </w:rPr>
              <w:tab/>
            </w:r>
            <w:r w:rsidR="00F22E21">
              <w:rPr>
                <w:rFonts w:eastAsia="GHEA Grapalat" w:cs="GHEA Grapalat"/>
              </w:rPr>
              <w:t>Нет</w:t>
            </w: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lastRenderedPageBreak/>
        <w:t xml:space="preserve">Контактные данные </w:t>
      </w:r>
      <w:r w:rsidRPr="00BF1FD8">
        <w:rPr>
          <w:rFonts w:eastAsia="GHEA Grapalat" w:cs="GHEA Grapalat"/>
          <w:i/>
          <w:color w:val="000000"/>
        </w:rPr>
        <w:t>реальн</w:t>
      </w:r>
      <w:r w:rsidRPr="008A0E49">
        <w:rPr>
          <w:rFonts w:eastAsia="GHEA Grapalat" w:cs="GHEA Grapalat"/>
          <w:i/>
          <w:color w:val="000000"/>
        </w:rPr>
        <w:t xml:space="preserve">ого </w:t>
      </w:r>
      <w:r w:rsidRPr="009C728E">
        <w:rPr>
          <w:rFonts w:eastAsia="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 xml:space="preserve">Адрес </w:t>
            </w:r>
            <w:r w:rsidRPr="001A2E46">
              <w:rPr>
                <w:rFonts w:eastAsia="GHEA Grapalat" w:cs="GHEA Grapalat"/>
                <w:color w:val="000000"/>
              </w:rPr>
              <w:t> электронной почты</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7"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телефона</w:t>
            </w:r>
          </w:p>
        </w:tc>
        <w:tc>
          <w:tcPr>
            <w:tcW w:w="6180" w:type="dxa"/>
            <w:vAlign w:val="center"/>
          </w:tcPr>
          <w:p w:rsidR="00F22E21" w:rsidRPr="00FD1EE4" w:rsidRDefault="00F22E21" w:rsidP="004F0A48">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ind w:left="792"/>
        <w:rPr>
          <w:rFonts w:eastAsia="GHEA Grapalat" w:cs="GHEA Grapalat"/>
          <w:i/>
          <w:color w:val="000000"/>
        </w:rPr>
      </w:pPr>
      <w:r w:rsidRPr="00FD1EE4">
        <w:br w:type="page"/>
      </w:r>
    </w:p>
    <w:p w:rsidR="00F22E21" w:rsidRPr="00FD1EE4" w:rsidRDefault="00F22E21" w:rsidP="00F22E21">
      <w:pPr>
        <w:widowControl/>
        <w:numPr>
          <w:ilvl w:val="0"/>
          <w:numId w:val="25"/>
        </w:numPr>
        <w:pBdr>
          <w:top w:val="nil"/>
          <w:left w:val="nil"/>
          <w:bottom w:val="nil"/>
          <w:right w:val="nil"/>
          <w:between w:val="nil"/>
        </w:pBdr>
        <w:tabs>
          <w:tab w:val="clear" w:pos="1134"/>
        </w:tabs>
        <w:spacing w:line="259" w:lineRule="auto"/>
        <w:jc w:val="left"/>
        <w:rPr>
          <w:rFonts w:eastAsia="GHEA Grapalat" w:cs="GHEA Grapalat"/>
          <w:b/>
          <w:color w:val="000000"/>
        </w:rPr>
      </w:pPr>
      <w:r>
        <w:rPr>
          <w:rFonts w:eastAsia="GHEA Grapalat" w:cs="GHEA Grapalat"/>
          <w:b/>
          <w:color w:val="000000"/>
        </w:rPr>
        <w:lastRenderedPageBreak/>
        <w:t>Промежуточные юридические лица</w:t>
      </w:r>
    </w:p>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Наименование латинскими буквами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Номер государственной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День, месяц, год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Адрес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t>Государство регистрации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21E0E">
              <w:rPr>
                <w:rFonts w:eastAsia="GHEA Grapalat" w:cs="GHEA Grapalat"/>
                <w:color w:val="000000"/>
              </w:rPr>
              <w:t>Имя и фамилия руководителя исполнительного органа</w:t>
            </w:r>
          </w:p>
        </w:tc>
        <w:tc>
          <w:tcPr>
            <w:tcW w:w="6180" w:type="dxa"/>
            <w:vAlign w:val="center"/>
          </w:tcPr>
          <w:p w:rsidR="00F22E21" w:rsidRPr="00FD1EE4" w:rsidRDefault="00F22E21" w:rsidP="004F0A48">
            <w:pPr>
              <w:spacing w:before="240" w:after="240"/>
              <w:rPr>
                <w:rFonts w:eastAsia="GHEA Grapalat" w:cs="GHEA Grapalat"/>
              </w:rPr>
            </w:pPr>
          </w:p>
        </w:tc>
      </w:tr>
    </w:tbl>
    <w:p w:rsidR="00F22E21" w:rsidRPr="00FD1EE4" w:rsidRDefault="00F22E21" w:rsidP="00F22E21">
      <w:pPr>
        <w:widowControl/>
        <w:numPr>
          <w:ilvl w:val="1"/>
          <w:numId w:val="25"/>
        </w:numPr>
        <w:pBdr>
          <w:top w:val="nil"/>
          <w:left w:val="nil"/>
          <w:bottom w:val="nil"/>
          <w:right w:val="nil"/>
          <w:between w:val="nil"/>
        </w:pBdr>
        <w:tabs>
          <w:tab w:val="clear" w:pos="1134"/>
        </w:tabs>
        <w:spacing w:before="240" w:after="160" w:line="259" w:lineRule="auto"/>
        <w:ind w:left="788" w:hanging="431"/>
        <w:jc w:val="left"/>
        <w:rPr>
          <w:rFonts w:eastAsia="GHEA Grapalat" w:cs="GHEA Grapalat"/>
          <w:i/>
          <w:color w:val="000000"/>
        </w:rPr>
      </w:pPr>
      <w:r>
        <w:rPr>
          <w:rFonts w:eastAsia="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F0A48">
        <w:trPr>
          <w:trHeight w:val="853"/>
        </w:trPr>
        <w:tc>
          <w:tcPr>
            <w:tcW w:w="2835" w:type="dxa"/>
            <w:vMerge w:val="restart"/>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142" w:hanging="142"/>
              <w:jc w:val="left"/>
              <w:rPr>
                <w:rFonts w:eastAsia="GHEA Grapalat" w:cs="GHEA Grapalat"/>
                <w:color w:val="000000"/>
              </w:rPr>
            </w:pPr>
            <w:r w:rsidRPr="00407276">
              <w:rPr>
                <w:rFonts w:eastAsia="GHEA Grapalat" w:cs="GHEA Grapalat"/>
                <w:color w:val="000000"/>
              </w:rPr>
              <w:t>Имя и фамилия реального бенефициа</w:t>
            </w:r>
            <w:r>
              <w:rPr>
                <w:rFonts w:eastAsia="GHEA Grapalat" w:cs="GHEA Grapalat"/>
                <w:color w:val="000000"/>
              </w:rPr>
              <w:t>р</w:t>
            </w:r>
            <w:r w:rsidRPr="00407276">
              <w:rPr>
                <w:rFonts w:eastAsia="GHEA Grapalat" w:cs="GHEA Grapalat"/>
                <w:color w:val="000000"/>
              </w:rPr>
              <w:t>а</w:t>
            </w:r>
            <w:r>
              <w:rPr>
                <w:rFonts w:eastAsia="GHEA Grapalat" w:cs="GHEA Grapalat"/>
                <w:color w:val="000000"/>
              </w:rPr>
              <w:t xml:space="preserve"> (бенефициаров)</w:t>
            </w:r>
            <w:r w:rsidRPr="00407276">
              <w:rPr>
                <w:rFonts w:eastAsia="GHEA Grapalat" w:cs="GHEA Grapalat"/>
                <w:color w:val="000000"/>
              </w:rPr>
              <w:t>, для которого организация является промежуточным юридическим лицом</w:t>
            </w:r>
          </w:p>
        </w:tc>
        <w:tc>
          <w:tcPr>
            <w:tcW w:w="6180" w:type="dxa"/>
          </w:tcPr>
          <w:p w:rsidR="00F22E21" w:rsidRPr="00FD1EE4" w:rsidRDefault="00F22E21" w:rsidP="004F0A48">
            <w:pPr>
              <w:spacing w:before="240" w:after="240"/>
              <w:rPr>
                <w:rFonts w:eastAsia="GHEA Grapalat" w:cs="GHEA Grapalat"/>
              </w:rPr>
            </w:pPr>
          </w:p>
        </w:tc>
      </w:tr>
      <w:tr w:rsidR="00F22E21" w:rsidRPr="00FD1EE4" w:rsidTr="004F0A48">
        <w:trPr>
          <w:trHeight w:val="850"/>
        </w:trPr>
        <w:tc>
          <w:tcPr>
            <w:tcW w:w="2835" w:type="dxa"/>
            <w:vMerge/>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4F0A48">
            <w:pPr>
              <w:spacing w:before="240" w:after="240"/>
              <w:rPr>
                <w:rFonts w:eastAsia="GHEA Grapalat" w:cs="GHEA Grapalat"/>
              </w:rPr>
            </w:pPr>
          </w:p>
        </w:tc>
      </w:tr>
      <w:tr w:rsidR="00F22E21" w:rsidRPr="00FD1EE4" w:rsidTr="004F0A48">
        <w:trPr>
          <w:trHeight w:val="850"/>
        </w:trPr>
        <w:tc>
          <w:tcPr>
            <w:tcW w:w="2835" w:type="dxa"/>
            <w:vMerge/>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4F0A48">
            <w:pPr>
              <w:spacing w:before="240" w:after="240"/>
              <w:rPr>
                <w:rFonts w:eastAsia="GHEA Grapalat" w:cs="GHEA Grapalat"/>
              </w:rPr>
            </w:pPr>
          </w:p>
        </w:tc>
      </w:tr>
      <w:tr w:rsidR="00F22E21" w:rsidRPr="00FD1EE4" w:rsidTr="004F0A48">
        <w:trPr>
          <w:trHeight w:val="850"/>
        </w:trPr>
        <w:tc>
          <w:tcPr>
            <w:tcW w:w="2835" w:type="dxa"/>
            <w:vMerge/>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4F0A48">
            <w:pPr>
              <w:spacing w:before="240" w:after="240"/>
              <w:rPr>
                <w:rFonts w:eastAsia="GHEA Grapalat" w:cs="GHEA Grapalat"/>
              </w:rPr>
            </w:pPr>
          </w:p>
        </w:tc>
      </w:tr>
      <w:tr w:rsidR="00F22E21" w:rsidRPr="00FD1EE4" w:rsidTr="004F0A48">
        <w:trPr>
          <w:trHeight w:val="850"/>
        </w:trPr>
        <w:tc>
          <w:tcPr>
            <w:tcW w:w="2835" w:type="dxa"/>
            <w:vMerge/>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ind w:left="0" w:firstLine="0"/>
              <w:jc w:val="left"/>
              <w:rPr>
                <w:rFonts w:eastAsia="GHEA Grapalat" w:cs="GHEA Grapalat"/>
                <w:color w:val="000000"/>
              </w:rPr>
            </w:pPr>
          </w:p>
        </w:tc>
        <w:tc>
          <w:tcPr>
            <w:tcW w:w="6180" w:type="dxa"/>
          </w:tcPr>
          <w:p w:rsidR="00F22E21" w:rsidRPr="00FD1EE4" w:rsidRDefault="00F22E21" w:rsidP="004F0A48">
            <w:pPr>
              <w:spacing w:before="240" w:after="240"/>
              <w:rPr>
                <w:rFonts w:eastAsia="GHEA Grapalat" w:cs="GHEA Grapalat"/>
              </w:rPr>
            </w:pPr>
          </w:p>
        </w:tc>
      </w:tr>
    </w:tbl>
    <w:p w:rsidR="00F22E21" w:rsidRDefault="00F22E21" w:rsidP="00F22E21">
      <w:pPr>
        <w:widowControl/>
        <w:numPr>
          <w:ilvl w:val="1"/>
          <w:numId w:val="25"/>
        </w:numPr>
        <w:pBdr>
          <w:top w:val="nil"/>
          <w:left w:val="nil"/>
          <w:bottom w:val="nil"/>
          <w:right w:val="nil"/>
          <w:between w:val="nil"/>
        </w:pBdr>
        <w:tabs>
          <w:tab w:val="clear" w:pos="1134"/>
        </w:tabs>
        <w:spacing w:before="240" w:after="160" w:line="259" w:lineRule="auto"/>
        <w:jc w:val="left"/>
        <w:rPr>
          <w:rFonts w:eastAsia="GHEA Grapalat" w:cs="GHEA Grapalat"/>
          <w:i/>
        </w:rPr>
      </w:pPr>
      <w:r>
        <w:rPr>
          <w:rFonts w:eastAsia="GHEA Grapalat" w:cs="GHEA Grapalat"/>
          <w:i/>
        </w:rPr>
        <w:t>Д</w:t>
      </w:r>
      <w:r w:rsidRPr="00D8582D">
        <w:rPr>
          <w:rFonts w:eastAsia="GHEA Grapalat" w:cs="GHEA Grapalat"/>
          <w:i/>
        </w:rPr>
        <w:t xml:space="preserve">анные о листинге акций </w:t>
      </w:r>
      <w:r>
        <w:rPr>
          <w:rFonts w:eastAsia="GHEA Grapalat" w:cs="GHEA Grapalat"/>
          <w:i/>
        </w:rPr>
        <w:t>промежуточного</w:t>
      </w:r>
      <w:r w:rsidRPr="00D8582D">
        <w:rPr>
          <w:rFonts w:eastAsia="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Pr>
                <w:rFonts w:eastAsia="GHEA Grapalat" w:cs="GHEA Grapalat"/>
                <w:color w:val="000000"/>
              </w:rPr>
              <w:lastRenderedPageBreak/>
              <w:t>Наименование фондовой биржи</w:t>
            </w:r>
          </w:p>
        </w:tc>
        <w:tc>
          <w:tcPr>
            <w:tcW w:w="6180" w:type="dxa"/>
            <w:vAlign w:val="center"/>
          </w:tcPr>
          <w:p w:rsidR="00F22E21" w:rsidRPr="00FD1EE4" w:rsidRDefault="00F22E21" w:rsidP="004F0A48">
            <w:pPr>
              <w:spacing w:before="240" w:after="240"/>
              <w:rPr>
                <w:rFonts w:eastAsia="GHEA Grapalat" w:cs="GHEA Grapalat"/>
              </w:rPr>
            </w:pPr>
          </w:p>
        </w:tc>
      </w:tr>
      <w:tr w:rsidR="00F22E21" w:rsidRPr="00FD1EE4" w:rsidTr="004F0A48">
        <w:tc>
          <w:tcPr>
            <w:tcW w:w="2835" w:type="dxa"/>
            <w:shd w:val="clear" w:color="auto" w:fill="D9E2F3"/>
            <w:vAlign w:val="center"/>
          </w:tcPr>
          <w:p w:rsidR="00F22E21" w:rsidRPr="00FD1EE4" w:rsidRDefault="00F22E21" w:rsidP="004F0A48">
            <w:pPr>
              <w:widowControl/>
              <w:numPr>
                <w:ilvl w:val="2"/>
                <w:numId w:val="25"/>
              </w:numPr>
              <w:pBdr>
                <w:top w:val="nil"/>
                <w:left w:val="nil"/>
                <w:bottom w:val="nil"/>
                <w:right w:val="nil"/>
                <w:between w:val="nil"/>
              </w:pBdr>
              <w:tabs>
                <w:tab w:val="clear" w:pos="1134"/>
              </w:tabs>
              <w:spacing w:after="160" w:line="259" w:lineRule="auto"/>
              <w:ind w:left="0" w:firstLine="0"/>
              <w:jc w:val="left"/>
              <w:rPr>
                <w:rFonts w:eastAsia="GHEA Grapalat" w:cs="GHEA Grapalat"/>
                <w:color w:val="000000"/>
              </w:rPr>
            </w:pPr>
            <w:r w:rsidRPr="0047579C">
              <w:rPr>
                <w:rFonts w:eastAsia="GHEA Grapalat" w:cs="GHEA Grapalat"/>
                <w:color w:val="000000"/>
              </w:rPr>
              <w:t>Ссылка на документы, наличествующи</w:t>
            </w:r>
            <w:r>
              <w:rPr>
                <w:rFonts w:eastAsia="GHEA Grapalat" w:cs="GHEA Grapalat"/>
                <w:color w:val="000000"/>
              </w:rPr>
              <w:t>е</w:t>
            </w:r>
            <w:r w:rsidRPr="0047579C">
              <w:rPr>
                <w:rFonts w:eastAsia="GHEA Grapalat" w:cs="GHEA Grapalat"/>
                <w:color w:val="000000"/>
              </w:rPr>
              <w:t xml:space="preserve"> на бирже</w:t>
            </w:r>
          </w:p>
        </w:tc>
        <w:tc>
          <w:tcPr>
            <w:tcW w:w="6180" w:type="dxa"/>
            <w:vAlign w:val="center"/>
          </w:tcPr>
          <w:p w:rsidR="00F22E21" w:rsidRPr="00FD1EE4" w:rsidRDefault="00F22E21" w:rsidP="004F0A48">
            <w:pPr>
              <w:spacing w:before="240" w:after="240"/>
              <w:rPr>
                <w:rFonts w:eastAsia="GHEA Grapalat" w:cs="GHEA Grapalat"/>
              </w:rPr>
            </w:pPr>
          </w:p>
        </w:tc>
      </w:tr>
    </w:tbl>
    <w:p w:rsidR="00F22E21" w:rsidRPr="00FD1EE4" w:rsidRDefault="00F22E21" w:rsidP="00F22E21">
      <w:pPr>
        <w:pBdr>
          <w:top w:val="nil"/>
          <w:left w:val="nil"/>
          <w:bottom w:val="nil"/>
          <w:right w:val="nil"/>
          <w:between w:val="nil"/>
        </w:pBdr>
        <w:spacing w:before="240"/>
        <w:rPr>
          <w:rFonts w:eastAsia="GHEA Grapalat" w:cs="GHEA Grapalat"/>
          <w:i/>
        </w:rPr>
      </w:pPr>
      <w:r w:rsidRPr="00FD1EE4">
        <w:rPr>
          <w:rFonts w:eastAsia="GHEA Grapalat" w:cs="GHEA Grapalat"/>
          <w:i/>
        </w:rPr>
        <w:br w:type="page"/>
      </w:r>
    </w:p>
    <w:p w:rsidR="00F22E21" w:rsidRPr="00FD1EE4" w:rsidRDefault="00F22E21" w:rsidP="00F22E21">
      <w:pPr>
        <w:pBdr>
          <w:top w:val="nil"/>
          <w:left w:val="nil"/>
          <w:bottom w:val="nil"/>
          <w:right w:val="nil"/>
          <w:between w:val="nil"/>
        </w:pBdr>
        <w:rPr>
          <w:rFonts w:eastAsia="GHEA Grapalat" w:cs="GHEA Grapalat"/>
          <w:b/>
          <w:color w:val="000000"/>
        </w:rPr>
      </w:pPr>
      <w:r w:rsidRPr="00BC1A25">
        <w:rPr>
          <w:rFonts w:eastAsia="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F22E21" w:rsidRPr="00FD1EE4" w:rsidTr="004F0A48">
        <w:tc>
          <w:tcPr>
            <w:tcW w:w="9016" w:type="dxa"/>
            <w:shd w:val="clear" w:color="auto" w:fill="DBE5F1" w:themeFill="accent1" w:themeFillTint="33"/>
          </w:tcPr>
          <w:p w:rsidR="00F22E21" w:rsidRPr="00FD1EE4" w:rsidRDefault="00F22E21" w:rsidP="004F0A48">
            <w:pPr>
              <w:spacing w:before="240" w:after="160" w:line="259" w:lineRule="auto"/>
              <w:rPr>
                <w:rFonts w:eastAsia="GHEA Grapalat" w:cs="GHEA Grapalat"/>
                <w:i/>
                <w:color w:val="000000"/>
              </w:rPr>
            </w:pPr>
            <w:r w:rsidRPr="001065EE">
              <w:rPr>
                <w:rFonts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22E21" w:rsidRPr="00FD1EE4" w:rsidTr="004F0A48">
        <w:trPr>
          <w:trHeight w:val="10187"/>
        </w:trPr>
        <w:tc>
          <w:tcPr>
            <w:tcW w:w="9016" w:type="dxa"/>
          </w:tcPr>
          <w:p w:rsidR="00F22E21" w:rsidRPr="00FD1EE4" w:rsidRDefault="00F22E21" w:rsidP="004F0A48">
            <w:pPr>
              <w:rPr>
                <w:rFonts w:eastAsia="GHEA Grapalat" w:cs="GHEA Grapalat"/>
                <w:b/>
                <w:color w:val="000000"/>
              </w:rPr>
            </w:pPr>
          </w:p>
        </w:tc>
      </w:tr>
    </w:tbl>
    <w:p w:rsidR="00F22E21" w:rsidRPr="00FD1EE4" w:rsidRDefault="00F22E21" w:rsidP="00F22E21">
      <w:pPr>
        <w:pBdr>
          <w:top w:val="nil"/>
          <w:left w:val="nil"/>
          <w:bottom w:val="nil"/>
          <w:right w:val="nil"/>
          <w:between w:val="nil"/>
        </w:pBdr>
        <w:rPr>
          <w:rFonts w:eastAsia="GHEA Grapalat" w:cs="GHEA Grapalat"/>
          <w:b/>
          <w:color w:val="000000"/>
        </w:rPr>
      </w:pPr>
    </w:p>
    <w:p w:rsidR="00F22E21" w:rsidRDefault="00F22E21" w:rsidP="00F22E21">
      <w:pPr>
        <w:rPr>
          <w:b/>
        </w:rPr>
      </w:pPr>
    </w:p>
    <w:p w:rsidR="00F22E21" w:rsidRDefault="00F22E21" w:rsidP="00F22E21">
      <w:pPr>
        <w:rPr>
          <w:ins w:id="2" w:author="Inesa Kocharyan" w:date="2021-09-01T11:45:00Z"/>
          <w:b/>
        </w:rPr>
      </w:pPr>
    </w:p>
    <w:p w:rsidR="00F22E21" w:rsidRDefault="00F22E21" w:rsidP="00F22E21">
      <w:pPr>
        <w:rPr>
          <w:b/>
        </w:rPr>
      </w:pPr>
      <w:r>
        <w:rPr>
          <w:b/>
        </w:rPr>
        <w:br w:type="page"/>
      </w:r>
    </w:p>
    <w:p w:rsidR="00F22E21" w:rsidRPr="000306ED" w:rsidRDefault="00F22E21" w:rsidP="00F22E21">
      <w:pPr>
        <w:spacing w:line="360" w:lineRule="auto"/>
        <w:contextualSpacing/>
        <w:jc w:val="center"/>
        <w:rPr>
          <w:b/>
          <w:lang w:val="hy-AM"/>
        </w:rPr>
      </w:pPr>
      <w:r w:rsidRPr="000306ED">
        <w:rPr>
          <w:b/>
        </w:rPr>
        <w:lastRenderedPageBreak/>
        <w:t>Порядок заполнения декларации</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22E21" w:rsidRPr="000306ED" w:rsidRDefault="00F22E21" w:rsidP="00F22E21">
      <w:pPr>
        <w:pStyle w:val="ListParagraph"/>
        <w:widowControl/>
        <w:numPr>
          <w:ilvl w:val="0"/>
          <w:numId w:val="27"/>
        </w:numPr>
        <w:tabs>
          <w:tab w:val="clear" w:pos="1134"/>
        </w:tabs>
        <w:spacing w:after="200" w:line="360" w:lineRule="auto"/>
        <w:ind w:left="0" w:firstLine="142"/>
        <w:contextualSpacing/>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22E21" w:rsidRPr="000306ED" w:rsidRDefault="00F22E21" w:rsidP="00F22E21">
      <w:pPr>
        <w:pStyle w:val="ListParagraph"/>
        <w:widowControl/>
        <w:numPr>
          <w:ilvl w:val="0"/>
          <w:numId w:val="27"/>
        </w:numPr>
        <w:tabs>
          <w:tab w:val="clear" w:pos="1134"/>
        </w:tabs>
        <w:spacing w:after="200" w:line="360" w:lineRule="auto"/>
        <w:contextualSpacing/>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22E21" w:rsidRPr="000306ED" w:rsidRDefault="00F22E21" w:rsidP="00F22E21">
      <w:pPr>
        <w:pStyle w:val="ListParagraph"/>
        <w:widowControl/>
        <w:numPr>
          <w:ilvl w:val="0"/>
          <w:numId w:val="27"/>
        </w:numPr>
        <w:tabs>
          <w:tab w:val="clear" w:pos="1134"/>
        </w:tabs>
        <w:spacing w:after="200" w:line="360" w:lineRule="auto"/>
        <w:ind w:left="0" w:firstLine="0"/>
        <w:contextualSpacing/>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22E21" w:rsidRPr="000306ED" w:rsidRDefault="00F22E21" w:rsidP="00F22E21">
      <w:pPr>
        <w:pStyle w:val="ListParagraph"/>
        <w:widowControl/>
        <w:numPr>
          <w:ilvl w:val="0"/>
          <w:numId w:val="26"/>
        </w:numPr>
        <w:tabs>
          <w:tab w:val="clear" w:pos="1134"/>
        </w:tabs>
        <w:spacing w:after="200" w:line="360" w:lineRule="auto"/>
        <w:ind w:left="142" w:hanging="284"/>
        <w:contextualSpacing/>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 xml:space="preserve">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22E21" w:rsidRPr="000306ED" w:rsidRDefault="00F22E21" w:rsidP="00F22E21">
      <w:pPr>
        <w:pStyle w:val="ListParagraph"/>
        <w:widowControl/>
        <w:numPr>
          <w:ilvl w:val="0"/>
          <w:numId w:val="28"/>
        </w:numPr>
        <w:tabs>
          <w:tab w:val="clear" w:pos="1134"/>
        </w:tabs>
        <w:spacing w:after="200" w:line="360" w:lineRule="auto"/>
        <w:contextualSpacing/>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29"/>
        </w:numPr>
        <w:tabs>
          <w:tab w:val="clear" w:pos="1134"/>
        </w:tabs>
        <w:spacing w:after="200" w:line="360" w:lineRule="auto"/>
        <w:ind w:left="0" w:hanging="426"/>
        <w:contextualSpacing/>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spacing w:line="360" w:lineRule="auto"/>
        <w:ind w:left="-360"/>
        <w:contextualSpacing/>
      </w:pPr>
      <w:r w:rsidRPr="000306ED">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22E21" w:rsidRPr="000306ED" w:rsidRDefault="00F22E21" w:rsidP="00F22E21">
      <w:pPr>
        <w:pStyle w:val="ListParagraph"/>
        <w:widowControl/>
        <w:numPr>
          <w:ilvl w:val="0"/>
          <w:numId w:val="26"/>
        </w:numPr>
        <w:tabs>
          <w:tab w:val="clear" w:pos="1134"/>
        </w:tabs>
        <w:spacing w:after="200" w:line="360" w:lineRule="auto"/>
        <w:ind w:left="0"/>
        <w:contextualSpacing/>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pStyle w:val="ListParagraph"/>
        <w:widowControl/>
        <w:numPr>
          <w:ilvl w:val="0"/>
          <w:numId w:val="30"/>
        </w:numPr>
        <w:tabs>
          <w:tab w:val="clear" w:pos="1134"/>
        </w:tabs>
        <w:spacing w:after="200" w:line="360" w:lineRule="auto"/>
        <w:ind w:left="0"/>
        <w:contextualSpacing/>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22E21" w:rsidRPr="000306ED" w:rsidRDefault="00F22E21" w:rsidP="00F22E21">
      <w:pPr>
        <w:spacing w:line="360" w:lineRule="auto"/>
        <w:ind w:left="-375"/>
        <w:contextualSpacing/>
        <w:rPr>
          <w:highlight w:val="yellow"/>
        </w:rPr>
      </w:pPr>
      <w:r w:rsidRPr="000306ED">
        <w:t>2)  в подразделе "Документ, удостоверяющий личность" вносятся сведения о документе, удостоверяющем личность реального бенефициара;</w:t>
      </w:r>
    </w:p>
    <w:p w:rsidR="00F22E21" w:rsidRPr="000306ED" w:rsidRDefault="00F22E21" w:rsidP="00F22E21">
      <w:pPr>
        <w:spacing w:line="360" w:lineRule="auto"/>
        <w:ind w:left="-375"/>
        <w:contextualSpacing/>
        <w:rPr>
          <w:highlight w:val="yellow"/>
        </w:rPr>
      </w:pPr>
      <w:r w:rsidRPr="000306ED">
        <w:t>3) в подразделе "Адрес учета лица" заполняется адрес места учета реального бенефициара;</w:t>
      </w:r>
    </w:p>
    <w:p w:rsidR="00F22E21" w:rsidRPr="000306ED" w:rsidRDefault="00F22E21" w:rsidP="00F22E21">
      <w:pPr>
        <w:spacing w:line="360" w:lineRule="auto"/>
        <w:ind w:left="-375"/>
        <w:contextualSpacing/>
        <w:rPr>
          <w:highlight w:val="yellow"/>
        </w:rPr>
      </w:pPr>
      <w:r w:rsidRPr="000306ED">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22E21" w:rsidRPr="000306ED" w:rsidRDefault="00F22E21" w:rsidP="00F22E21">
      <w:pPr>
        <w:spacing w:line="360" w:lineRule="auto"/>
        <w:ind w:left="-375"/>
        <w:contextualSpacing/>
      </w:pPr>
      <w:r w:rsidRPr="000306ED">
        <w:t xml:space="preserve">5) подраздел "Основания </w:t>
      </w:r>
      <w:r w:rsidRPr="000306ED">
        <w:rPr>
          <w:rFonts w:eastAsiaTheme="minorHAnsi" w:cstheme="minorBidi"/>
        </w:rPr>
        <w:t>являться</w:t>
      </w:r>
      <w:r w:rsidRPr="000306ED">
        <w:t xml:space="preserve"> реальным бенефициаром (за исключением подотчетных организаций сферы </w:t>
      </w:r>
      <w:proofErr w:type="spellStart"/>
      <w:r w:rsidRPr="000306ED">
        <w:t>недропользования</w:t>
      </w:r>
      <w:proofErr w:type="spellEnd"/>
      <w:r w:rsidRPr="000306ED">
        <w:t xml:space="preserve">)" заполняется, если юридическое </w:t>
      </w:r>
      <w:r w:rsidRPr="000306ED">
        <w:lastRenderedPageBreak/>
        <w:t xml:space="preserve">лицо, представившее декларацию, не является подотчетной организацией в сфере </w:t>
      </w:r>
      <w:proofErr w:type="spellStart"/>
      <w:r w:rsidRPr="000306ED">
        <w:t>недропользования</w:t>
      </w:r>
      <w:proofErr w:type="spellEnd"/>
      <w:r w:rsidRPr="000306ED">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t>реальнго</w:t>
      </w:r>
      <w:proofErr w:type="spellEnd"/>
      <w:r w:rsidRPr="000306ED">
        <w:t xml:space="preserve"> бенефициара </w:t>
      </w:r>
      <w:proofErr w:type="gramStart"/>
      <w:r w:rsidRPr="000306ED">
        <w:t>по</w:t>
      </w:r>
      <w:proofErr w:type="gramEnd"/>
      <w:r w:rsidRPr="000306ED">
        <w:t xml:space="preserve"> более </w:t>
      </w:r>
      <w:proofErr w:type="gramStart"/>
      <w:r w:rsidRPr="000306ED">
        <w:t>чем</w:t>
      </w:r>
      <w:proofErr w:type="gramEnd"/>
      <w:r w:rsidRPr="000306ED">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22E21" w:rsidRPr="000306ED" w:rsidRDefault="00F22E21" w:rsidP="00F22E21">
      <w:pPr>
        <w:spacing w:line="360" w:lineRule="auto"/>
        <w:contextualSpacing/>
        <w:rPr>
          <w:rFonts w:eastAsia="GHEA Grapalat" w:cs="GHEA Grapalat"/>
        </w:rPr>
      </w:pPr>
      <w:r w:rsidRPr="000306ED">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lang w:val="hy-AM"/>
        </w:rPr>
        <w:t>Օ</w:t>
      </w:r>
      <w:proofErr w:type="spellStart"/>
      <w:r w:rsidRPr="000306ED">
        <w:t>рганизации</w:t>
      </w:r>
      <w:proofErr w:type="spellEnd"/>
      <w:r w:rsidRPr="000306ED">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lang w:val="hy-AM"/>
        </w:rPr>
        <w:t>Օ</w:t>
      </w:r>
      <w:proofErr w:type="spellStart"/>
      <w:r w:rsidRPr="000306ED">
        <w:t>рганизации</w:t>
      </w:r>
      <w:proofErr w:type="spellEnd"/>
      <w:r w:rsidRPr="000306ED">
        <w:t xml:space="preserve"> в результате прямого и косвенного участия реального бенефициара. </w:t>
      </w:r>
      <w:proofErr w:type="gramStart"/>
      <w:r w:rsidRPr="000306ED">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lang w:val="hy-AM"/>
        </w:rPr>
        <w:t>Օ</w:t>
      </w:r>
      <w:proofErr w:type="spellStart"/>
      <w:r w:rsidRPr="000306ED">
        <w:t>рганизации</w:t>
      </w:r>
      <w:proofErr w:type="spellEnd"/>
      <w:r w:rsidRPr="000306ED">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t xml:space="preserve"> </w:t>
      </w:r>
      <w:r w:rsidRPr="000306ED">
        <w:rPr>
          <w:rFonts w:eastAsia="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eastAsia="GHEA Grapalat" w:cs="GHEA Grapalat"/>
        </w:rPr>
        <w:lastRenderedPageBreak/>
        <w:t>прямого, и косвенного участия производится отметка о наличии одновременно и прямого, и косвенного участия;</w:t>
      </w:r>
    </w:p>
    <w:p w:rsidR="00F22E21" w:rsidRPr="000306ED" w:rsidRDefault="00F22E21" w:rsidP="00F22E21">
      <w:pPr>
        <w:spacing w:line="360" w:lineRule="auto"/>
        <w:contextualSpacing/>
        <w:rPr>
          <w:lang w:val="hy-AM"/>
        </w:rPr>
      </w:pPr>
      <w:proofErr w:type="gramStart"/>
      <w:r w:rsidRPr="000306ED">
        <w:t>б</w:t>
      </w:r>
      <w:proofErr w:type="gramEnd"/>
      <w:r w:rsidRPr="000306ED">
        <w:t xml:space="preserve">. в пункте </w:t>
      </w:r>
      <w:r w:rsidRPr="000306ED">
        <w:rPr>
          <w:rFonts w:eastAsia="GHEA Grapalat" w:cs="GHEA Grapalat"/>
        </w:rPr>
        <w:t>"</w:t>
      </w:r>
      <w:r w:rsidRPr="000306ED">
        <w:t>б</w:t>
      </w:r>
      <w:r w:rsidRPr="000306ED">
        <w:rPr>
          <w:rFonts w:eastAsia="GHEA Grapalat" w:cs="GHEA Grapalat"/>
        </w:rPr>
        <w:t>"</w:t>
      </w:r>
      <w:r w:rsidRPr="000306ED">
        <w:t xml:space="preserve"> этого подраздела делается отметка, если лицо по смыслу пункта </w:t>
      </w:r>
      <w:r w:rsidRPr="000306ED">
        <w:rPr>
          <w:rFonts w:eastAsia="GHEA Grapalat" w:cs="GHEA Grapalat"/>
        </w:rPr>
        <w:t>"</w:t>
      </w:r>
      <w:r w:rsidRPr="000306ED">
        <w:t>а</w:t>
      </w:r>
      <w:r w:rsidRPr="000306ED">
        <w:rPr>
          <w:rFonts w:eastAsia="GHEA Grapalat" w:cs="GHEA Grapalat"/>
        </w:rPr>
        <w:t>"</w:t>
      </w:r>
      <w:r w:rsidRPr="000306ED">
        <w:t xml:space="preserve"> не является реальным бенефициаром Организации, но контролирует </w:t>
      </w:r>
      <w:r w:rsidRPr="000306ED">
        <w:rPr>
          <w:lang w:val="hy-AM"/>
        </w:rPr>
        <w:t>Օ</w:t>
      </w:r>
      <w:proofErr w:type="spellStart"/>
      <w:r w:rsidRPr="000306ED">
        <w:t>рганизацию</w:t>
      </w:r>
      <w:proofErr w:type="spellEnd"/>
      <w:r w:rsidRPr="000306ED">
        <w:t xml:space="preserve"> в силу правовых инструментов (в том числе заключенных сделок), на основе личного влияния иного характера или иными средствами;</w:t>
      </w:r>
    </w:p>
    <w:p w:rsidR="00F22E21" w:rsidRPr="000306ED" w:rsidRDefault="00F22E21" w:rsidP="00F22E21">
      <w:pPr>
        <w:spacing w:line="360" w:lineRule="auto"/>
        <w:contextualSpacing/>
      </w:pPr>
      <w:proofErr w:type="gramStart"/>
      <w:r w:rsidRPr="000306ED">
        <w:t>в</w:t>
      </w:r>
      <w:proofErr w:type="gramEnd"/>
      <w:r w:rsidRPr="000306ED">
        <w:rPr>
          <w:lang w:val="hy-AM"/>
        </w:rPr>
        <w:t xml:space="preserve">. </w:t>
      </w:r>
      <w:proofErr w:type="gramStart"/>
      <w:r w:rsidRPr="000306ED">
        <w:t>в</w:t>
      </w:r>
      <w:proofErr w:type="gramEnd"/>
      <w:r w:rsidRPr="000306ED">
        <w:rPr>
          <w:lang w:val="hy-AM"/>
        </w:rPr>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t>О</w:t>
      </w:r>
      <w:r w:rsidRPr="000306ED">
        <w:rPr>
          <w:lang w:val="hy-AM"/>
        </w:rPr>
        <w:t xml:space="preserve">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w:t>
      </w:r>
      <w:r w:rsidRPr="000306ED">
        <w:t xml:space="preserve"> </w:t>
      </w:r>
      <w:r w:rsidRPr="000306ED">
        <w:rPr>
          <w:lang w:val="hy-AM"/>
        </w:rPr>
        <w:t xml:space="preserve">и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этого подраздела</w:t>
      </w:r>
      <w:r w:rsidRPr="000306ED">
        <w:t>.</w:t>
      </w:r>
    </w:p>
    <w:p w:rsidR="00F22E21" w:rsidRPr="000306ED" w:rsidRDefault="00F22E21" w:rsidP="00F22E21">
      <w:pPr>
        <w:spacing w:line="360" w:lineRule="auto"/>
        <w:contextualSpacing/>
        <w:rPr>
          <w:rFonts w:ascii="Cambria Math" w:hAnsi="Cambria Math" w:cs="Cambria Math"/>
        </w:rPr>
      </w:pPr>
      <w:r w:rsidRPr="000306ED">
        <w:rPr>
          <w:lang w:val="hy-AM"/>
        </w:rPr>
        <w:t xml:space="preserve">6) </w:t>
      </w:r>
      <w:r w:rsidRPr="000306ED">
        <w:t>П</w:t>
      </w:r>
      <w:r w:rsidRPr="000306ED">
        <w:rPr>
          <w:lang w:val="hy-AM"/>
        </w:rPr>
        <w:t xml:space="preserve">одраздел </w:t>
      </w:r>
      <w:r w:rsidRPr="000306ED">
        <w:rPr>
          <w:rFonts w:eastAsia="GHEA Grapalat" w:cs="GHEA Grapalat"/>
        </w:rPr>
        <w:t>"</w:t>
      </w:r>
      <w:r w:rsidRPr="000306ED">
        <w:t>О</w:t>
      </w:r>
      <w:r w:rsidRPr="000306ED">
        <w:rPr>
          <w:lang w:val="hy-AM"/>
        </w:rPr>
        <w:t xml:space="preserve">снования </w:t>
      </w:r>
      <w:r w:rsidRPr="000306ED">
        <w:t>являться</w:t>
      </w:r>
      <w:r w:rsidRPr="000306ED">
        <w:rPr>
          <w:lang w:val="hy-AM"/>
        </w:rPr>
        <w:t xml:space="preserve"> реальн</w:t>
      </w:r>
      <w:proofErr w:type="spellStart"/>
      <w:r w:rsidRPr="000306ED">
        <w:t>ым</w:t>
      </w:r>
      <w:proofErr w:type="spellEnd"/>
      <w:r w:rsidRPr="000306ED">
        <w:rPr>
          <w:lang w:val="hy-AM"/>
        </w:rPr>
        <w:t xml:space="preserve"> </w:t>
      </w:r>
      <w:r w:rsidRPr="000306ED">
        <w:t>бенефициаром</w:t>
      </w:r>
      <w:r w:rsidRPr="000306ED">
        <w:rPr>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lang w:val="hy-AM"/>
        </w:rPr>
        <w:t xml:space="preserve">Раскрытие реальных </w:t>
      </w:r>
      <w:r w:rsidRPr="000306ED">
        <w:t>бенефициаров</w:t>
      </w:r>
      <w:r w:rsidRPr="000306ED">
        <w:rPr>
          <w:lang w:val="hy-AM"/>
        </w:rPr>
        <w:t xml:space="preserve"> осуществляется по критериям, установленным Кодексом О недрах</w:t>
      </w:r>
      <w:r w:rsidRPr="000306ED">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22E21" w:rsidRPr="000306ED" w:rsidRDefault="00F22E21" w:rsidP="00F22E21">
      <w:pPr>
        <w:spacing w:line="360" w:lineRule="auto"/>
        <w:contextualSpacing/>
      </w:pPr>
      <w:r w:rsidRPr="000306ED">
        <w:t xml:space="preserve">а. в пункте </w:t>
      </w:r>
      <w:r w:rsidRPr="000306ED">
        <w:rPr>
          <w:rFonts w:eastAsia="GHEA Grapalat" w:cs="GHEA Grapalat"/>
        </w:rPr>
        <w:t>"</w:t>
      </w:r>
      <w:r w:rsidRPr="000306ED">
        <w:t>а</w:t>
      </w:r>
      <w:r w:rsidRPr="000306ED">
        <w:rPr>
          <w:rFonts w:eastAsia="GHEA Grapalat" w:cs="GHEA Grapalat"/>
        </w:rPr>
        <w:t>"</w:t>
      </w:r>
      <w:r w:rsidRPr="000306ED">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eastAsia="GHEA Grapalat" w:cs="GHEA Grapalat"/>
        </w:rPr>
        <w:t>"</w:t>
      </w:r>
      <w:r w:rsidRPr="000306ED">
        <w:t>а</w:t>
      </w:r>
      <w:r w:rsidRPr="000306ED">
        <w:rPr>
          <w:rFonts w:eastAsia="GHEA Grapalat" w:cs="GHEA Grapalat"/>
        </w:rPr>
        <w:t>"</w:t>
      </w:r>
      <w:r w:rsidRPr="000306ED">
        <w:t xml:space="preserve"> подпункта 5 пункта 4 настоящего Порядка;</w:t>
      </w:r>
    </w:p>
    <w:p w:rsidR="00F22E21" w:rsidRPr="000306ED" w:rsidRDefault="00F22E21" w:rsidP="00F22E21">
      <w:pPr>
        <w:spacing w:line="360" w:lineRule="auto"/>
        <w:contextualSpacing/>
        <w:rPr>
          <w:lang w:val="hy-AM"/>
        </w:rPr>
      </w:pPr>
      <w:r w:rsidRPr="000306ED">
        <w:rPr>
          <w:lang w:val="hy-AM"/>
        </w:rPr>
        <w:t xml:space="preserve">б.в пункте </w:t>
      </w:r>
      <w:r w:rsidRPr="000306ED">
        <w:rPr>
          <w:rFonts w:eastAsia="GHEA Grapalat" w:cs="GHEA Grapalat"/>
        </w:rPr>
        <w:t>"</w:t>
      </w:r>
      <w:r w:rsidRPr="000306ED">
        <w:t>б</w:t>
      </w:r>
      <w:r w:rsidRPr="000306ED">
        <w:rPr>
          <w:rFonts w:eastAsia="GHEA Grapalat" w:cs="GHEA Grapalat"/>
        </w:rPr>
        <w:t>"</w:t>
      </w:r>
      <w:r w:rsidRPr="000306ED">
        <w:t xml:space="preserve"> </w:t>
      </w:r>
      <w:r w:rsidRPr="000306ED">
        <w:rPr>
          <w:lang w:val="hy-AM"/>
        </w:rPr>
        <w:t xml:space="preserve">этого подраздела производится отметка, если лицо имеет право назначать или </w:t>
      </w:r>
      <w:proofErr w:type="spellStart"/>
      <w:r w:rsidRPr="000306ED">
        <w:t>отстраня</w:t>
      </w:r>
      <w:proofErr w:type="spellEnd"/>
      <w:r w:rsidRPr="000306ED">
        <w:rPr>
          <w:lang w:val="hy-AM"/>
        </w:rPr>
        <w:t>ть большинство членов органов управления юридического лица;</w:t>
      </w:r>
    </w:p>
    <w:p w:rsidR="00F22E21" w:rsidRPr="000306ED" w:rsidRDefault="00F22E21" w:rsidP="00F22E21">
      <w:pPr>
        <w:spacing w:line="360" w:lineRule="auto"/>
        <w:contextualSpacing/>
      </w:pPr>
      <w:proofErr w:type="gramStart"/>
      <w:r w:rsidRPr="000306ED">
        <w:t>в</w:t>
      </w:r>
      <w:proofErr w:type="gramEnd"/>
      <w:r w:rsidRPr="000306ED">
        <w:t xml:space="preserve">. </w:t>
      </w:r>
      <w:proofErr w:type="gramStart"/>
      <w:r w:rsidRPr="000306ED">
        <w:t>В</w:t>
      </w:r>
      <w:proofErr w:type="gramEnd"/>
      <w:r w:rsidRPr="000306ED">
        <w:t xml:space="preserve"> пункте </w:t>
      </w:r>
      <w:r w:rsidRPr="000306ED">
        <w:rPr>
          <w:rFonts w:eastAsia="GHEA Grapalat" w:cs="GHEA Grapalat"/>
        </w:rPr>
        <w:t>"</w:t>
      </w:r>
      <w:r w:rsidRPr="000306ED">
        <w:t>в</w:t>
      </w:r>
      <w:r w:rsidRPr="000306ED">
        <w:rPr>
          <w:rFonts w:eastAsia="GHEA Grapalat" w:cs="GHEA Grapalat"/>
        </w:rPr>
        <w:t>"</w:t>
      </w:r>
      <w:r w:rsidRPr="000306ED">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22E21" w:rsidRPr="000306ED" w:rsidRDefault="00F22E21" w:rsidP="00F22E21">
      <w:pPr>
        <w:spacing w:line="360" w:lineRule="auto"/>
        <w:contextualSpacing/>
      </w:pPr>
      <w:r w:rsidRPr="000306ED">
        <w:lastRenderedPageBreak/>
        <w:t xml:space="preserve">г. в пункте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 производится отметка, если лицо по смыслу пунктов </w:t>
      </w:r>
      <w:r w:rsidRPr="000306ED">
        <w:rPr>
          <w:rFonts w:eastAsia="GHEA Grapalat" w:cs="GHEA Grapalat"/>
        </w:rPr>
        <w:t>"</w:t>
      </w:r>
      <w:r w:rsidRPr="000306ED">
        <w:t>а</w:t>
      </w:r>
      <w:r w:rsidRPr="000306ED">
        <w:rPr>
          <w:rFonts w:eastAsia="GHEA Grapalat" w:cs="GHEA Grapalat"/>
        </w:rPr>
        <w:t>"</w:t>
      </w:r>
      <w:r w:rsidRPr="000306ED">
        <w:rPr>
          <w:rFonts w:eastAsia="GHEA Grapalat" w:cs="GHEA Grapalat"/>
          <w:lang w:val="hy-AM"/>
        </w:rPr>
        <w:t xml:space="preserve"> </w:t>
      </w:r>
      <w:r w:rsidRPr="000306ED">
        <w:t>-</w:t>
      </w:r>
      <w:r w:rsidRPr="000306ED">
        <w:rPr>
          <w:lang w:val="hy-AM"/>
        </w:rPr>
        <w:t xml:space="preserve"> </w:t>
      </w:r>
      <w:r w:rsidRPr="000306ED">
        <w:rPr>
          <w:rFonts w:eastAsia="GHEA Grapalat" w:cs="GHEA Grapalat"/>
        </w:rPr>
        <w:t>"</w:t>
      </w:r>
      <w:r w:rsidRPr="000306ED">
        <w:t>в</w:t>
      </w:r>
      <w:r w:rsidRPr="000306ED">
        <w:rPr>
          <w:rFonts w:eastAsia="GHEA Grapalat" w:cs="GHEA Grapalat"/>
        </w:rPr>
        <w:t>"</w:t>
      </w:r>
      <w:r w:rsidRPr="000306ED">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22E21" w:rsidRPr="000306ED" w:rsidRDefault="00F22E21" w:rsidP="00F22E21">
      <w:pPr>
        <w:spacing w:line="360" w:lineRule="auto"/>
        <w:contextualSpacing/>
      </w:pPr>
      <w:r w:rsidRPr="000306ED">
        <w:t xml:space="preserve">д. в пункте </w:t>
      </w:r>
      <w:r w:rsidRPr="000306ED">
        <w:rPr>
          <w:rFonts w:eastAsia="GHEA Grapalat" w:cs="GHEA Grapalat"/>
        </w:rPr>
        <w:t>"</w:t>
      </w:r>
      <w:proofErr w:type="spellStart"/>
      <w:r w:rsidRPr="000306ED">
        <w:t>д</w:t>
      </w:r>
      <w:proofErr w:type="spellEnd"/>
      <w:r w:rsidRPr="000306ED">
        <w:rPr>
          <w:rFonts w:eastAsia="GHEA Grapalat" w:cs="GHEA Grapalat"/>
        </w:rPr>
        <w:t>"</w:t>
      </w:r>
      <w:r w:rsidRPr="000306ED">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eastAsia="GHEA Grapalat" w:cs="GHEA Grapalat"/>
        </w:rPr>
        <w:t>"</w:t>
      </w:r>
      <w:r w:rsidRPr="000306ED">
        <w:t>а</w:t>
      </w:r>
      <w:r w:rsidRPr="000306ED">
        <w:rPr>
          <w:rFonts w:eastAsia="GHEA Grapalat" w:cs="GHEA Grapalat"/>
        </w:rPr>
        <w:t xml:space="preserve">" </w:t>
      </w:r>
      <w:r w:rsidRPr="000306ED">
        <w:t xml:space="preserve">- </w:t>
      </w:r>
      <w:r w:rsidRPr="000306ED">
        <w:rPr>
          <w:rFonts w:eastAsia="GHEA Grapalat" w:cs="GHEA Grapalat"/>
        </w:rPr>
        <w:t>"</w:t>
      </w:r>
      <w:r w:rsidRPr="000306ED">
        <w:t>г</w:t>
      </w:r>
      <w:r w:rsidRPr="000306ED">
        <w:rPr>
          <w:rFonts w:eastAsia="GHEA Grapalat" w:cs="GHEA Grapalat"/>
        </w:rPr>
        <w:t>"</w:t>
      </w:r>
      <w:r w:rsidRPr="000306ED">
        <w:t xml:space="preserve"> этого подраздела.</w:t>
      </w:r>
    </w:p>
    <w:p w:rsidR="00F22E21" w:rsidRPr="000306ED" w:rsidRDefault="00F22E21" w:rsidP="00F22E21">
      <w:pPr>
        <w:spacing w:line="360" w:lineRule="auto"/>
        <w:contextualSpacing/>
      </w:pPr>
      <w:r w:rsidRPr="000306ED">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t>аффилированными</w:t>
      </w:r>
      <w:proofErr w:type="spellEnd"/>
      <w:r w:rsidRPr="000306ED">
        <w:t xml:space="preserve"> лицами производится отметка, если реальный бенефициар контролирует </w:t>
      </w:r>
      <w:r w:rsidRPr="000306ED">
        <w:rPr>
          <w:lang w:val="hy-AM"/>
        </w:rPr>
        <w:t>Օ</w:t>
      </w:r>
      <w:proofErr w:type="spellStart"/>
      <w:r w:rsidRPr="000306ED">
        <w:t>рганизацию</w:t>
      </w:r>
      <w:proofErr w:type="spellEnd"/>
      <w:r w:rsidRPr="000306ED">
        <w:t xml:space="preserve"> в силу согласованной с </w:t>
      </w:r>
      <w:proofErr w:type="spellStart"/>
      <w:r w:rsidRPr="000306ED">
        <w:t>аффилированным</w:t>
      </w:r>
      <w:proofErr w:type="spellEnd"/>
      <w:r w:rsidRPr="000306ED">
        <w:t xml:space="preserve"> лицом деятельности или может контролировать ее в случае согласованной с </w:t>
      </w:r>
      <w:proofErr w:type="spellStart"/>
      <w:r w:rsidRPr="000306ED">
        <w:t>аффилированным</w:t>
      </w:r>
      <w:proofErr w:type="spellEnd"/>
      <w:r w:rsidRPr="000306ED">
        <w:t xml:space="preserve"> лицом деятельности. Если юридическое лицо, представившее декларацию, является отчетной организацией в сфере </w:t>
      </w:r>
      <w:proofErr w:type="spellStart"/>
      <w:r w:rsidRPr="000306ED">
        <w:t>недропользования</w:t>
      </w:r>
      <w:proofErr w:type="spellEnd"/>
      <w:r w:rsidRPr="000306ED">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t xml:space="preserve"> О</w:t>
      </w:r>
      <w:proofErr w:type="gramEnd"/>
      <w:r w:rsidRPr="000306ED">
        <w:t xml:space="preserve"> недрах</w:t>
      </w:r>
    </w:p>
    <w:p w:rsidR="00F22E21" w:rsidRPr="000306ED" w:rsidRDefault="00F22E21" w:rsidP="00F22E21">
      <w:pPr>
        <w:spacing w:line="360" w:lineRule="auto"/>
        <w:contextualSpacing/>
        <w:rPr>
          <w:rFonts w:eastAsia="GHEA Grapalat" w:cs="GHEA Grapalat"/>
        </w:rPr>
      </w:pPr>
      <w:r w:rsidRPr="000306ED">
        <w:rPr>
          <w:rFonts w:eastAsia="GHEA Grapalat" w:cs="GHEA Grapalat"/>
        </w:rPr>
        <w:t>8) в подразделе</w:t>
      </w:r>
      <w:r w:rsidRPr="000306ED">
        <w:rPr>
          <w:rFonts w:eastAsia="GHEA Grapalat" w:cs="GHEA Grapalat"/>
          <w:lang w:val="hy-AM"/>
        </w:rPr>
        <w:t xml:space="preserve"> </w:t>
      </w:r>
      <w:r w:rsidRPr="000306ED">
        <w:rPr>
          <w:rFonts w:eastAsia="GHEA Grapalat" w:cs="GHEA Grapalat"/>
        </w:rPr>
        <w:t xml:space="preserve">"Контактные данные реального </w:t>
      </w:r>
      <w:r w:rsidRPr="000306ED">
        <w:t>бенефициара</w:t>
      </w:r>
      <w:r w:rsidRPr="000306ED">
        <w:rPr>
          <w:rFonts w:eastAsia="GHEA Grapalat" w:cs="GHEA Grapalat"/>
        </w:rPr>
        <w:t xml:space="preserve">" заполняются адрес электронной почты и номер телефона реального </w:t>
      </w:r>
      <w:r w:rsidRPr="000306ED">
        <w:t>бенефициара</w:t>
      </w:r>
      <w:r w:rsidRPr="000306ED">
        <w:rPr>
          <w:rFonts w:eastAsia="GHEA Grapalat" w:cs="GHEA Grapalat"/>
        </w:rPr>
        <w:t>.</w:t>
      </w:r>
    </w:p>
    <w:p w:rsidR="00F22E21" w:rsidRPr="000306ED" w:rsidRDefault="00F22E21" w:rsidP="00F22E21">
      <w:pPr>
        <w:spacing w:line="360" w:lineRule="auto"/>
        <w:contextualSpacing/>
      </w:pPr>
      <w:r w:rsidRPr="000306ED">
        <w:t xml:space="preserve">5. Раздел 5 декларации (Промежуточные юридические лица) заполняется, </w:t>
      </w:r>
    </w:p>
    <w:p w:rsidR="00F22E21" w:rsidRPr="000306ED" w:rsidRDefault="00F22E21" w:rsidP="00F22E21">
      <w:pPr>
        <w:spacing w:line="360" w:lineRule="auto"/>
        <w:contextualSpacing/>
      </w:pPr>
      <w:r w:rsidRPr="000306ED">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22E21" w:rsidRPr="000306ED" w:rsidRDefault="00F22E21" w:rsidP="00F22E21">
      <w:pPr>
        <w:spacing w:line="360" w:lineRule="auto"/>
        <w:contextualSpacing/>
      </w:pPr>
      <w:r w:rsidRPr="000306ED">
        <w:lastRenderedPageBreak/>
        <w:t>1) в подразделе</w:t>
      </w:r>
      <w:r w:rsidRPr="000306ED">
        <w:rPr>
          <w:lang w:val="hy-AM"/>
        </w:rPr>
        <w:t xml:space="preserve"> </w:t>
      </w:r>
      <w:r w:rsidRPr="000306ED">
        <w:rPr>
          <w:rFonts w:eastAsia="GHEA Grapalat" w:cs="GHEA Grapalat"/>
        </w:rPr>
        <w:t>"</w:t>
      </w:r>
      <w:r w:rsidRPr="000306ED">
        <w:t>Данные организации"</w:t>
      </w:r>
      <w:r w:rsidRPr="000306ED">
        <w:rPr>
          <w:lang w:val="hy-AM"/>
        </w:rPr>
        <w:t xml:space="preserve"> </w:t>
      </w:r>
      <w:r w:rsidRPr="000306ED">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22E21" w:rsidRPr="000306ED" w:rsidRDefault="00F22E21" w:rsidP="00F22E21">
      <w:pPr>
        <w:spacing w:line="360" w:lineRule="auto"/>
        <w:contextualSpacing/>
      </w:pPr>
      <w:r w:rsidRPr="000306ED">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22E21" w:rsidRPr="000306ED" w:rsidRDefault="00F22E21" w:rsidP="00F22E21">
      <w:pPr>
        <w:spacing w:line="360" w:lineRule="auto"/>
        <w:contextualSpacing/>
      </w:pPr>
      <w:r w:rsidRPr="000306ED">
        <w:t>3) Подраздел</w:t>
      </w:r>
      <w:r w:rsidRPr="000306ED">
        <w:rPr>
          <w:lang w:val="hy-AM"/>
        </w:rPr>
        <w:t xml:space="preserve"> </w:t>
      </w:r>
      <w:r w:rsidRPr="000306ED">
        <w:rPr>
          <w:rFonts w:eastAsia="GHEA Grapalat" w:cs="GHEA Grapalat"/>
        </w:rPr>
        <w:t>"</w:t>
      </w:r>
      <w:r w:rsidRPr="000306ED">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t>листингуются</w:t>
      </w:r>
      <w:proofErr w:type="spellEnd"/>
      <w:r w:rsidRPr="000306ED">
        <w:t xml:space="preserve"> на регулируемом рынке. В этом подразделе заполняется название фондовой биржи, указывая в скобках код биржи (</w:t>
      </w:r>
      <w:proofErr w:type="spellStart"/>
      <w:r w:rsidRPr="000306ED">
        <w:t>Market</w:t>
      </w:r>
      <w:proofErr w:type="spellEnd"/>
      <w:r w:rsidRPr="000306ED">
        <w:t xml:space="preserve"> </w:t>
      </w:r>
      <w:proofErr w:type="spellStart"/>
      <w:r w:rsidRPr="000306ED">
        <w:t>Identifier</w:t>
      </w:r>
      <w:proofErr w:type="spellEnd"/>
      <w:r w:rsidRPr="000306ED">
        <w:t xml:space="preserve"> </w:t>
      </w:r>
      <w:proofErr w:type="spellStart"/>
      <w:r w:rsidRPr="000306ED">
        <w:t>Code</w:t>
      </w:r>
      <w:proofErr w:type="spellEnd"/>
      <w:r w:rsidRPr="000306ED">
        <w:t xml:space="preserve">), где </w:t>
      </w:r>
      <w:proofErr w:type="spellStart"/>
      <w:r w:rsidRPr="000306ED">
        <w:t>листингуются</w:t>
      </w:r>
      <w:proofErr w:type="spellEnd"/>
      <w:r w:rsidRPr="000306ED">
        <w:t xml:space="preserve"> акции юридического лица, а также ссылается на </w:t>
      </w:r>
      <w:proofErr w:type="gramStart"/>
      <w:r w:rsidRPr="000306ED">
        <w:t>имеющиеся</w:t>
      </w:r>
      <w:proofErr w:type="gramEnd"/>
      <w:r w:rsidRPr="000306ED">
        <w:t xml:space="preserve"> на бирже документы.</w:t>
      </w:r>
    </w:p>
    <w:p w:rsidR="00F22E21" w:rsidRPr="000306ED" w:rsidRDefault="00F22E21" w:rsidP="00F22E21">
      <w:pPr>
        <w:spacing w:line="360" w:lineRule="auto"/>
        <w:contextualSpacing/>
      </w:pPr>
      <w:r w:rsidRPr="000306ED">
        <w:t xml:space="preserve">6. Раздел 6 декларации (Дополнительные </w:t>
      </w:r>
      <w:r>
        <w:t>примечания</w:t>
      </w:r>
      <w:r w:rsidRPr="000306ED">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22E21" w:rsidRPr="000306ED" w:rsidRDefault="00F22E21" w:rsidP="00F22E21">
      <w:pPr>
        <w:spacing w:line="360" w:lineRule="auto"/>
        <w:contextualSpacing/>
      </w:pPr>
      <w:r w:rsidRPr="000306ED">
        <w:t>7. Декларация заполняется и подписывается лицом, подающим заявку.</w:t>
      </w:r>
      <w:r w:rsidRPr="000306ED">
        <w:rPr>
          <w:lang w:val="hy-AM"/>
        </w:rPr>
        <w:t xml:space="preserve"> </w:t>
      </w:r>
      <w:bookmarkStart w:id="3" w:name="_GoBack"/>
      <w:bookmarkEnd w:id="3"/>
    </w:p>
    <w:p w:rsidR="00F22E21" w:rsidRPr="000306ED" w:rsidRDefault="00F22E21" w:rsidP="00F22E21">
      <w:pPr>
        <w:contextualSpacing/>
        <w:rPr>
          <w:i/>
          <w:sz w:val="18"/>
          <w:szCs w:val="18"/>
        </w:rPr>
      </w:pPr>
      <w:r w:rsidRPr="000306ED">
        <w:rPr>
          <w:sz w:val="18"/>
          <w:szCs w:val="18"/>
        </w:rPr>
        <w:t xml:space="preserve">* </w:t>
      </w:r>
      <w:r w:rsidRPr="000306ED">
        <w:rPr>
          <w:i/>
          <w:sz w:val="18"/>
          <w:szCs w:val="18"/>
        </w:rPr>
        <w:t>заполняется секретарем комиссии до публикации приглашения в бюллетене:</w:t>
      </w:r>
    </w:p>
    <w:p w:rsidR="00F22E21" w:rsidRPr="000306ED" w:rsidRDefault="00F22E21" w:rsidP="00F22E21">
      <w:pPr>
        <w:contextualSpacing/>
        <w:rPr>
          <w:i/>
          <w:sz w:val="18"/>
          <w:szCs w:val="18"/>
        </w:rPr>
      </w:pPr>
      <w:r w:rsidRPr="000306ED">
        <w:rPr>
          <w:i/>
          <w:sz w:val="18"/>
          <w:szCs w:val="18"/>
        </w:rPr>
        <w:t>** Приложение 1.</w:t>
      </w:r>
      <w:r>
        <w:rPr>
          <w:i/>
          <w:sz w:val="18"/>
          <w:szCs w:val="18"/>
        </w:rPr>
        <w:t>2</w:t>
      </w:r>
      <w:r w:rsidRPr="000306ED">
        <w:rPr>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F22E21" w:rsidRPr="00DC619D" w:rsidRDefault="00F22E21" w:rsidP="00F22E21">
      <w:pPr>
        <w:jc w:val="right"/>
        <w:rPr>
          <w:rFonts w:cs="Arial"/>
          <w:b/>
        </w:rPr>
      </w:pPr>
      <w:r>
        <w:rPr>
          <w:b/>
        </w:rPr>
        <w:br w:type="page"/>
      </w:r>
      <w:r w:rsidRPr="009044F1">
        <w:rPr>
          <w:b/>
        </w:rPr>
        <w:lastRenderedPageBreak/>
        <w:t xml:space="preserve">Приложение № </w:t>
      </w:r>
      <w:r w:rsidRPr="00D3436F">
        <w:rPr>
          <w:b/>
        </w:rPr>
        <w:t>2</w:t>
      </w:r>
    </w:p>
    <w:p w:rsidR="00F22E21" w:rsidRPr="00374F4A" w:rsidRDefault="00F22E21" w:rsidP="00F22E21">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4F0A48">
        <w:rPr>
          <w:rFonts w:ascii="GHEA Grapalat" w:hAnsi="GHEA Grapalat"/>
          <w:b/>
          <w:sz w:val="22"/>
          <w:szCs w:val="22"/>
        </w:rPr>
        <w:t>GHAPDzB-HVKAK-2022-28</w:t>
      </w:r>
      <w:r w:rsidRPr="00E063D7">
        <w:rPr>
          <w:rFonts w:ascii="GHEA Grapalat" w:hAnsi="GHEA Grapalat"/>
          <w:b/>
          <w:sz w:val="22"/>
          <w:szCs w:val="22"/>
        </w:rPr>
        <w:t>»</w:t>
      </w:r>
    </w:p>
    <w:p w:rsidR="00F22E21" w:rsidRPr="009044F1" w:rsidRDefault="00F22E21" w:rsidP="00F22E21">
      <w:pPr>
        <w:spacing w:after="120"/>
        <w:jc w:val="center"/>
      </w:pPr>
    </w:p>
    <w:p w:rsidR="00F22E21" w:rsidRPr="009044F1" w:rsidRDefault="00F22E21" w:rsidP="00F22E21">
      <w:pPr>
        <w:spacing w:after="120"/>
        <w:ind w:left="-66"/>
        <w:jc w:val="center"/>
        <w:rPr>
          <w:b/>
        </w:rPr>
      </w:pPr>
      <w:r w:rsidRPr="009044F1">
        <w:rPr>
          <w:b/>
        </w:rPr>
        <w:t>ЦЕНОВОЕ ПРЕДЛОЖЕНИЕ</w:t>
      </w:r>
    </w:p>
    <w:p w:rsidR="00F22E21" w:rsidRPr="009044F1" w:rsidRDefault="00F22E21" w:rsidP="00F22E21">
      <w:pPr>
        <w:spacing w:after="120"/>
        <w:jc w:val="center"/>
      </w:pPr>
    </w:p>
    <w:p w:rsidR="00F22E21" w:rsidRPr="00753B3C" w:rsidRDefault="00F22E21" w:rsidP="00F22E21">
      <w:pPr>
        <w:spacing w:after="160"/>
      </w:pPr>
      <w:r w:rsidRPr="00546A76">
        <w:t>Рассмотрев приглашение на</w:t>
      </w:r>
      <w:r w:rsidRPr="005744FC">
        <w:rPr>
          <w:spacing w:val="-6"/>
        </w:rPr>
        <w:t xml:space="preserve"> </w:t>
      </w:r>
      <w:proofErr w:type="spellStart"/>
      <w:proofErr w:type="gramStart"/>
      <w:r w:rsidRPr="00BF4E90">
        <w:rPr>
          <w:b/>
        </w:rPr>
        <w:t>на</w:t>
      </w:r>
      <w:proofErr w:type="spellEnd"/>
      <w:proofErr w:type="gramEnd"/>
      <w:r w:rsidRPr="00BF4E90">
        <w:rPr>
          <w:b/>
        </w:rPr>
        <w:t xml:space="preserve"> </w:t>
      </w:r>
      <w:r>
        <w:rPr>
          <w:b/>
        </w:rPr>
        <w:t>запрос котировок</w:t>
      </w:r>
      <w:r w:rsidRPr="00BF4E90">
        <w:rPr>
          <w:rFonts w:cs="Arial"/>
          <w:b/>
        </w:rPr>
        <w:br/>
      </w:r>
      <w:r w:rsidRPr="00374F4A">
        <w:rPr>
          <w:b/>
        </w:rPr>
        <w:t xml:space="preserve">под кодом </w:t>
      </w:r>
      <w:r w:rsidRPr="00E063D7">
        <w:rPr>
          <w:sz w:val="22"/>
          <w:szCs w:val="22"/>
        </w:rPr>
        <w:t>«</w:t>
      </w:r>
      <w:r w:rsidR="004F0A48">
        <w:rPr>
          <w:b/>
          <w:sz w:val="22"/>
          <w:szCs w:val="22"/>
        </w:rPr>
        <w:t>GHAPDzB-HVKAK-2022-28</w:t>
      </w:r>
      <w:r w:rsidRPr="00E063D7">
        <w:rPr>
          <w:b/>
          <w:sz w:val="22"/>
          <w:szCs w:val="22"/>
        </w:rPr>
        <w:t>»</w:t>
      </w:r>
      <w:r w:rsidRPr="005744FC">
        <w:rPr>
          <w:spacing w:val="-6"/>
        </w:rPr>
        <w:t>,</w:t>
      </w:r>
      <w:r w:rsidRPr="00546A76">
        <w:rPr>
          <w:spacing w:val="-6"/>
        </w:rPr>
        <w:t xml:space="preserve"> </w:t>
      </w:r>
      <w:r w:rsidRPr="00546A76">
        <w:t>в том числе проект заключаемого договора __________________________________</w:t>
      </w:r>
      <w:r w:rsidRPr="00753B3C">
        <w:t xml:space="preserve"> </w:t>
      </w:r>
      <w:r w:rsidRPr="009044F1">
        <w:t xml:space="preserve">предлагает выполнить договор по </w:t>
      </w:r>
    </w:p>
    <w:p w:rsidR="00F22E21" w:rsidRPr="009044F1" w:rsidRDefault="00F22E21" w:rsidP="00F22E21">
      <w:pPr>
        <w:spacing w:after="160"/>
        <w:jc w:val="left"/>
        <w:rPr>
          <w:vertAlign w:val="superscript"/>
        </w:rPr>
      </w:pPr>
      <w:r w:rsidRPr="009044F1">
        <w:rPr>
          <w:vertAlign w:val="superscript"/>
        </w:rPr>
        <w:t>наименование участника</w:t>
      </w:r>
    </w:p>
    <w:p w:rsidR="00F22E21" w:rsidRPr="009044F1" w:rsidRDefault="00F22E21" w:rsidP="00F22E21">
      <w:pPr>
        <w:spacing w:after="160"/>
      </w:pPr>
      <w:r w:rsidRPr="009044F1">
        <w:t>нижеуказанным общим ценам:</w:t>
      </w:r>
    </w:p>
    <w:p w:rsidR="00F22E21" w:rsidRPr="00546A76" w:rsidRDefault="00F22E21" w:rsidP="00F22E21">
      <w:pPr>
        <w:pStyle w:val="BodyTextIndent3"/>
        <w:spacing w:line="240" w:lineRule="auto"/>
        <w:contextualSpacing/>
        <w:rPr>
          <w:rFonts w:ascii="GHEA Grapalat" w:hAnsi="GHEA Grapalat"/>
          <w:sz w:val="24"/>
          <w:szCs w:val="24"/>
        </w:rPr>
      </w:pPr>
    </w:p>
    <w:p w:rsidR="00F22E21" w:rsidRPr="009044F1" w:rsidRDefault="00F22E21" w:rsidP="00F22E21">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F22E21" w:rsidRPr="005744FC" w:rsidTr="004F0A48">
        <w:trPr>
          <w:trHeight w:val="916"/>
          <w:jc w:val="center"/>
        </w:trPr>
        <w:tc>
          <w:tcPr>
            <w:tcW w:w="1368" w:type="dxa"/>
            <w:tcBorders>
              <w:top w:val="single" w:sz="4" w:space="0" w:color="auto"/>
              <w:left w:val="single" w:sz="4" w:space="0" w:color="auto"/>
              <w:right w:val="single" w:sz="4" w:space="0" w:color="auto"/>
            </w:tcBorders>
            <w:vAlign w:val="center"/>
          </w:tcPr>
          <w:p w:rsidR="00F22E21" w:rsidRPr="005744FC" w:rsidRDefault="00F22E21" w:rsidP="004F0A48">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F22E21" w:rsidRPr="005744FC" w:rsidRDefault="00F22E21" w:rsidP="004F0A48">
            <w:pPr>
              <w:jc w:val="center"/>
              <w:rPr>
                <w:b/>
                <w:bCs/>
                <w:sz w:val="20"/>
                <w:szCs w:val="20"/>
              </w:rPr>
            </w:pPr>
            <w:r w:rsidRPr="005744FC">
              <w:rPr>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F22E21" w:rsidRPr="00DE2AE3" w:rsidRDefault="00F22E21" w:rsidP="004F0A48">
            <w:pPr>
              <w:jc w:val="center"/>
              <w:rPr>
                <w:b/>
                <w:sz w:val="20"/>
                <w:szCs w:val="20"/>
              </w:rPr>
            </w:pPr>
            <w:r>
              <w:rPr>
                <w:b/>
                <w:sz w:val="20"/>
                <w:szCs w:val="20"/>
              </w:rPr>
              <w:t>С</w:t>
            </w:r>
            <w:r w:rsidRPr="005744FC">
              <w:rPr>
                <w:b/>
                <w:sz w:val="20"/>
                <w:szCs w:val="20"/>
              </w:rPr>
              <w:t>тоимост</w:t>
            </w:r>
            <w:r>
              <w:rPr>
                <w:b/>
                <w:sz w:val="20"/>
                <w:szCs w:val="20"/>
              </w:rPr>
              <w:t>ь</w:t>
            </w:r>
          </w:p>
          <w:p w:rsidR="00F22E21" w:rsidRPr="0009191C" w:rsidRDefault="00F22E21" w:rsidP="004F0A48">
            <w:pPr>
              <w:jc w:val="center"/>
              <w:rPr>
                <w:b/>
                <w:sz w:val="16"/>
                <w:szCs w:val="16"/>
              </w:rPr>
            </w:pPr>
            <w:r w:rsidRPr="0009191C">
              <w:rPr>
                <w:sz w:val="16"/>
                <w:szCs w:val="16"/>
              </w:rPr>
              <w:t>(совокупность себестоимости и прогнозируемой прибыли)</w:t>
            </w:r>
          </w:p>
          <w:p w:rsidR="00F22E21" w:rsidRPr="005744FC" w:rsidRDefault="00F22E21" w:rsidP="004F0A48">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F22E21" w:rsidRDefault="00F22E21" w:rsidP="004F0A48">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F22E21" w:rsidRPr="005744FC" w:rsidRDefault="00F22E21" w:rsidP="004F0A48">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F22E21" w:rsidRPr="005744FC" w:rsidRDefault="00F22E21" w:rsidP="004F0A48">
            <w:pPr>
              <w:jc w:val="center"/>
              <w:rPr>
                <w:b/>
                <w:bCs/>
                <w:sz w:val="20"/>
                <w:szCs w:val="20"/>
              </w:rPr>
            </w:pPr>
            <w:r w:rsidRPr="005744FC">
              <w:rPr>
                <w:b/>
                <w:sz w:val="20"/>
                <w:szCs w:val="20"/>
              </w:rPr>
              <w:t>Общая цена</w:t>
            </w:r>
          </w:p>
          <w:p w:rsidR="00F22E21" w:rsidRPr="005744FC" w:rsidRDefault="00F22E21" w:rsidP="004F0A48">
            <w:pPr>
              <w:jc w:val="center"/>
              <w:rPr>
                <w:b/>
                <w:bCs/>
                <w:sz w:val="20"/>
                <w:szCs w:val="20"/>
              </w:rPr>
            </w:pPr>
            <w:r w:rsidRPr="005744FC">
              <w:rPr>
                <w:b/>
                <w:sz w:val="20"/>
                <w:szCs w:val="20"/>
              </w:rPr>
              <w:t>/прописью и цифрами/</w:t>
            </w:r>
          </w:p>
        </w:tc>
      </w:tr>
      <w:tr w:rsidR="00F22E21" w:rsidRPr="005744FC" w:rsidTr="004F0A48">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F22E21" w:rsidRPr="005744FC" w:rsidRDefault="00F22E21" w:rsidP="004F0A48">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4F0A48">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4F0A48">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E02389" w:rsidRDefault="00F22E21" w:rsidP="004F0A48">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22E21" w:rsidRPr="005744FC" w:rsidRDefault="00F22E21" w:rsidP="004F0A48">
            <w:pPr>
              <w:jc w:val="center"/>
              <w:rPr>
                <w:i/>
                <w:sz w:val="20"/>
                <w:szCs w:val="20"/>
              </w:rPr>
            </w:pPr>
            <w:r>
              <w:rPr>
                <w:b/>
                <w:i/>
                <w:sz w:val="20"/>
                <w:szCs w:val="20"/>
                <w:lang w:val="en-US"/>
              </w:rPr>
              <w:t>5</w:t>
            </w:r>
            <w:r w:rsidRPr="005744FC">
              <w:rPr>
                <w:b/>
                <w:i/>
                <w:sz w:val="20"/>
                <w:szCs w:val="20"/>
              </w:rPr>
              <w:t>=3+4</w:t>
            </w:r>
          </w:p>
        </w:tc>
      </w:tr>
      <w:tr w:rsidR="00F22E21" w:rsidRPr="005744FC" w:rsidTr="004F0A4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r>
      <w:tr w:rsidR="00F22E21" w:rsidRPr="005744FC" w:rsidTr="004F0A48">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rPr>
                <w:sz w:val="20"/>
                <w:szCs w:val="20"/>
              </w:rPr>
            </w:pPr>
          </w:p>
        </w:tc>
      </w:tr>
      <w:tr w:rsidR="00F22E21" w:rsidRPr="005744FC" w:rsidTr="004F0A4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r>
      <w:tr w:rsidR="00F22E21" w:rsidRPr="005744FC" w:rsidTr="004F0A48">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22E21" w:rsidRPr="005744FC" w:rsidRDefault="00F22E21" w:rsidP="004F0A48">
            <w:pPr>
              <w:jc w:val="center"/>
              <w:rPr>
                <w:sz w:val="20"/>
                <w:szCs w:val="20"/>
              </w:rPr>
            </w:pPr>
          </w:p>
        </w:tc>
      </w:tr>
      <w:tr w:rsidR="00F22E21" w:rsidRPr="005744FC" w:rsidTr="004F0A48">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F22E21" w:rsidRPr="005744FC" w:rsidRDefault="00F22E21" w:rsidP="004F0A48">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4F0A48">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2E21" w:rsidRPr="005744FC" w:rsidRDefault="00F22E21" w:rsidP="004F0A48">
            <w:pPr>
              <w:jc w:val="center"/>
              <w:rPr>
                <w:sz w:val="20"/>
                <w:szCs w:val="20"/>
              </w:rPr>
            </w:pPr>
          </w:p>
        </w:tc>
      </w:tr>
    </w:tbl>
    <w:p w:rsidR="00F22E21" w:rsidRPr="00DD2B43" w:rsidRDefault="00F22E21" w:rsidP="00F22E21">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F22E21" w:rsidRPr="00567D3B" w:rsidRDefault="00F22E21" w:rsidP="00F22E21">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F22E21" w:rsidRPr="00D3436F" w:rsidRDefault="00F22E21" w:rsidP="00F22E21">
      <w:pPr>
        <w:spacing w:after="160"/>
        <w:rPr>
          <w:lang w:val="es-ES"/>
        </w:rPr>
      </w:pPr>
    </w:p>
    <w:p w:rsidR="00F22E21" w:rsidRPr="000F6C24" w:rsidRDefault="00F22E21" w:rsidP="00F22E21">
      <w:pPr>
        <w:spacing w:after="160"/>
        <w:jc w:val="right"/>
      </w:pPr>
      <w:r w:rsidRPr="009044F1">
        <w:t>М. П.</w:t>
      </w:r>
    </w:p>
    <w:p w:rsidR="00F22E21" w:rsidRDefault="00F22E21" w:rsidP="00F22E21">
      <w:pPr>
        <w:rPr>
          <w:b/>
        </w:rPr>
      </w:pPr>
      <w:r>
        <w:rPr>
          <w:b/>
        </w:rPr>
        <w:br w:type="page"/>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4F0A48">
        <w:rPr>
          <w:b/>
          <w:sz w:val="22"/>
          <w:szCs w:val="22"/>
        </w:rPr>
        <w:t>GHAPDzB-HVKAK-2022-28</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 xml:space="preserve">процедуре закупок под кодом </w:t>
      </w:r>
      <w:r w:rsidRPr="00C03CEA">
        <w:rPr>
          <w:b/>
          <w:sz w:val="22"/>
          <w:szCs w:val="22"/>
        </w:rPr>
        <w:t>«</w:t>
      </w:r>
      <w:r w:rsidR="004F0A48">
        <w:rPr>
          <w:b/>
          <w:sz w:val="22"/>
          <w:szCs w:val="22"/>
        </w:rPr>
        <w:t>GHAPDzB-HVKAK-2022-28</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4F0A48">
        <w:rPr>
          <w:b/>
          <w:sz w:val="22"/>
          <w:szCs w:val="22"/>
        </w:rPr>
        <w:t>GHAPDzB-HVKAK-2022-28</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4F0A48">
        <w:rPr>
          <w:b/>
          <w:sz w:val="22"/>
          <w:szCs w:val="22"/>
        </w:rPr>
        <w:t>GHAPDzB-HVKAK-2022-28</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4F0A48">
        <w:rPr>
          <w:rFonts w:ascii="GHEA Grapalat" w:hAnsi="GHEA Grapalat"/>
          <w:b/>
          <w:sz w:val="24"/>
          <w:szCs w:val="24"/>
        </w:rPr>
        <w:t>GHAPDzB-HVKAK-2022-28</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принимать товар, соответствующий условию относительно его вида, и отказываться от остальных товаров;</w:t>
      </w:r>
    </w:p>
    <w:p w:rsidR="00071D1C" w:rsidRPr="00B138F3" w:rsidRDefault="00071D1C" w:rsidP="00CD65C1">
      <w:r w:rsidRPr="00B138F3">
        <w:lastRenderedPageBreak/>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Нарушение договора Покупателем считается существенным, если сроки оплаты товара нарушены неоднократно.</w:t>
      </w:r>
    </w:p>
    <w:p w:rsidR="00071D1C" w:rsidRPr="00B138F3" w:rsidRDefault="00071D1C" w:rsidP="00CD65C1">
      <w:r w:rsidRPr="00B138F3">
        <w:lastRenderedPageBreak/>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161D86" w:rsidRDefault="00071D1C" w:rsidP="00CD65C1"/>
    <w:p w:rsidR="00FA212E" w:rsidRPr="00161D86" w:rsidRDefault="00FA212E" w:rsidP="00CD65C1"/>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071D1C" w:rsidRPr="0052791C" w:rsidRDefault="00071D1C" w:rsidP="00CD65C1">
      <w:pPr>
        <w:rPr>
          <w:lang w:val="en-US"/>
        </w:rPr>
      </w:pPr>
    </w:p>
    <w:sectPr w:rsidR="00071D1C" w:rsidRPr="0052791C"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A48" w:rsidRDefault="004F0A48" w:rsidP="00B360E2">
      <w:r>
        <w:separator/>
      </w:r>
    </w:p>
  </w:endnote>
  <w:endnote w:type="continuationSeparator" w:id="0">
    <w:p w:rsidR="004F0A48" w:rsidRDefault="004F0A48"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4F0A48" w:rsidRPr="00C861E9" w:rsidRDefault="004F0A48" w:rsidP="00B360E2">
        <w:pPr>
          <w:pStyle w:val="Footer"/>
        </w:pPr>
        <w:fldSimple w:instr=" PAGE   \* MERGEFORMAT ">
          <w:r w:rsidR="006800CD">
            <w:rPr>
              <w:noProof/>
            </w:rPr>
            <w:t>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4F0A48" w:rsidRPr="00C861E9" w:rsidRDefault="004F0A48">
        <w:pPr>
          <w:pStyle w:val="Footer"/>
          <w:jc w:val="center"/>
          <w:rPr>
            <w:sz w:val="24"/>
            <w:szCs w:val="24"/>
          </w:rPr>
        </w:pPr>
        <w:r w:rsidRPr="00C861E9">
          <w:rPr>
            <w:sz w:val="24"/>
            <w:szCs w:val="24"/>
          </w:rPr>
          <w:fldChar w:fldCharType="begin"/>
        </w:r>
        <w:r w:rsidRPr="00C861E9">
          <w:rPr>
            <w:sz w:val="24"/>
            <w:szCs w:val="24"/>
          </w:rPr>
          <w:instrText xml:space="preserve"> PAGE   \* MERGEFORMAT </w:instrText>
        </w:r>
        <w:r w:rsidRPr="00C861E9">
          <w:rPr>
            <w:sz w:val="24"/>
            <w:szCs w:val="24"/>
          </w:rPr>
          <w:fldChar w:fldCharType="separate"/>
        </w:r>
        <w:r w:rsidR="00EA28F0">
          <w:rPr>
            <w:noProof/>
            <w:sz w:val="24"/>
            <w:szCs w:val="24"/>
          </w:rPr>
          <w:t>81</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A48" w:rsidRDefault="004F0A48" w:rsidP="00B360E2">
      <w:r>
        <w:separator/>
      </w:r>
    </w:p>
  </w:footnote>
  <w:footnote w:type="continuationSeparator" w:id="0">
    <w:p w:rsidR="004F0A48" w:rsidRDefault="004F0A48" w:rsidP="00B360E2">
      <w:r>
        <w:continuationSeparator/>
      </w:r>
    </w:p>
  </w:footnote>
  <w:footnote w:id="1">
    <w:p w:rsidR="004F0A48" w:rsidRPr="00A31673" w:rsidRDefault="004F0A48"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4F0A48" w:rsidRPr="008416BA" w:rsidRDefault="004F0A48" w:rsidP="00F22E21">
      <w:pPr>
        <w:pStyle w:val="FootnoteText"/>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4F0A48" w:rsidRDefault="004F0A48" w:rsidP="00F22E21"/>
    <w:p w:rsidR="004F0A48" w:rsidRPr="008B70EB" w:rsidRDefault="004F0A48" w:rsidP="00F22E21">
      <w:pPr>
        <w:rPr>
          <w:i/>
          <w:sz w:val="20"/>
          <w:szCs w:val="20"/>
        </w:rPr>
      </w:pPr>
      <w:r w:rsidRPr="008B70EB">
        <w:rPr>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i/>
          <w:sz w:val="20"/>
          <w:szCs w:val="20"/>
        </w:rPr>
        <w:t>"О</w:t>
      </w:r>
      <w:proofErr w:type="gramEnd"/>
      <w:r w:rsidRPr="008B70EB">
        <w:rPr>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4F0A48" w:rsidRPr="008B70EB" w:rsidRDefault="004F0A48" w:rsidP="00F22E21">
      <w:pPr>
        <w:rPr>
          <w:i/>
          <w:sz w:val="20"/>
          <w:szCs w:val="20"/>
        </w:rPr>
      </w:pPr>
      <w:proofErr w:type="gramStart"/>
      <w:r w:rsidRPr="008B70EB">
        <w:rPr>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i/>
          <w:sz w:val="20"/>
          <w:szCs w:val="20"/>
        </w:rPr>
        <w:t>2</w:t>
      </w:r>
      <w:r w:rsidRPr="008B70EB">
        <w:rPr>
          <w:i/>
          <w:sz w:val="20"/>
          <w:szCs w:val="20"/>
        </w:rPr>
        <w:t>";</w:t>
      </w:r>
    </w:p>
    <w:p w:rsidR="004F0A48" w:rsidRPr="008B70EB" w:rsidRDefault="004F0A48" w:rsidP="00F22E21">
      <w:pPr>
        <w:rPr>
          <w:i/>
          <w:sz w:val="20"/>
          <w:szCs w:val="20"/>
        </w:rPr>
      </w:pPr>
      <w:r w:rsidRPr="008B70EB">
        <w:rPr>
          <w:i/>
          <w:sz w:val="20"/>
          <w:szCs w:val="20"/>
        </w:rPr>
        <w:t>- если участник является индивидуальным предпринимателем или физическим лицо</w:t>
      </w:r>
      <w:proofErr w:type="gramStart"/>
      <w:r w:rsidRPr="008B70EB">
        <w:rPr>
          <w:i/>
          <w:sz w:val="20"/>
          <w:szCs w:val="20"/>
        </w:rPr>
        <w:t>м-</w:t>
      </w:r>
      <w:proofErr w:type="gramEnd"/>
      <w:r w:rsidRPr="008B70EB">
        <w:rPr>
          <w:i/>
          <w:sz w:val="20"/>
          <w:szCs w:val="20"/>
        </w:rPr>
        <w:t xml:space="preserve"> информация о реальных бенефициарах не представляется</w:t>
      </w:r>
    </w:p>
    <w:p w:rsidR="004F0A48" w:rsidRDefault="004F0A48" w:rsidP="00F22E21">
      <w:pPr>
        <w:rPr>
          <w:rFonts w:asciiTheme="minorHAnsi" w:hAnsiTheme="minorHAnsi"/>
          <w:lang w:val="af-ZA"/>
        </w:rPr>
      </w:pPr>
    </w:p>
  </w:footnote>
  <w:footnote w:id="3">
    <w:p w:rsidR="004F0A48" w:rsidRPr="00D3436F" w:rsidRDefault="004F0A48" w:rsidP="00F22E21">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4F0A48" w:rsidRPr="00D3436F" w:rsidRDefault="004F0A48" w:rsidP="00F22E21">
      <w:pPr>
        <w:pStyle w:val="FootnoteText"/>
        <w:rPr>
          <w:lang w:val="es-ES"/>
        </w:rPr>
      </w:pPr>
    </w:p>
  </w:footnote>
  <w:footnote w:id="4">
    <w:p w:rsidR="004F0A48" w:rsidRPr="008842CE" w:rsidRDefault="004F0A48" w:rsidP="00602C9A">
      <w:pPr>
        <w:pStyle w:val="FootnoteText"/>
      </w:pPr>
    </w:p>
  </w:footnote>
  <w:footnote w:id="5">
    <w:p w:rsidR="004F0A48" w:rsidRPr="00343969" w:rsidRDefault="004F0A48" w:rsidP="00602C9A">
      <w:pPr>
        <w:pStyle w:val="FootnoteText"/>
        <w:rPr>
          <w:rFonts w:asciiTheme="minorHAnsi" w:hAnsiTheme="minorHAnsi"/>
        </w:rPr>
      </w:pPr>
    </w:p>
  </w:footnote>
  <w:footnote w:id="6">
    <w:p w:rsidR="004F0A48" w:rsidRPr="00D3436F" w:rsidRDefault="004F0A48"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4F0A48" w:rsidRPr="00402BC3" w:rsidRDefault="004F0A48"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4F0A48" w:rsidRPr="00552088" w:rsidRDefault="004F0A48"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4F0A48" w:rsidRPr="00D3436F" w:rsidRDefault="004F0A48" w:rsidP="00B360E2">
      <w:pPr>
        <w:pStyle w:val="FootnoteText"/>
        <w:rPr>
          <w:lang w:val="hy-AM"/>
        </w:rPr>
      </w:pPr>
    </w:p>
  </w:footnote>
  <w:footnote w:id="8">
    <w:p w:rsidR="004F0A48" w:rsidRPr="008842CE" w:rsidRDefault="004F0A48"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4F0A48" w:rsidRPr="00D3436F" w:rsidRDefault="004F0A48" w:rsidP="00B360E2">
      <w:pPr>
        <w:pStyle w:val="FootnoteText"/>
        <w:rPr>
          <w:lang w:val="hy-AM"/>
        </w:rPr>
      </w:pPr>
    </w:p>
  </w:footnote>
  <w:footnote w:id="9">
    <w:p w:rsidR="004F0A48" w:rsidRPr="00D3436F" w:rsidRDefault="004F0A48"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4F0A48" w:rsidRPr="008842CE" w:rsidRDefault="004F0A48"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4F0A48" w:rsidRPr="00D3436F" w:rsidRDefault="004F0A48" w:rsidP="00B360E2">
      <w:pPr>
        <w:pStyle w:val="FootnoteText"/>
        <w:rPr>
          <w:lang w:val="hy-AM"/>
        </w:rPr>
      </w:pPr>
    </w:p>
  </w:footnote>
  <w:footnote w:id="11">
    <w:p w:rsidR="004F0A48" w:rsidRPr="00E861BF" w:rsidRDefault="004F0A48"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1FA"/>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9CF"/>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4B72"/>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1D86"/>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0EC"/>
    <w:rsid w:val="001B0D9A"/>
    <w:rsid w:val="001B1050"/>
    <w:rsid w:val="001B1370"/>
    <w:rsid w:val="001B1BC2"/>
    <w:rsid w:val="001B1C67"/>
    <w:rsid w:val="001B1FC4"/>
    <w:rsid w:val="001B32D9"/>
    <w:rsid w:val="001B37D2"/>
    <w:rsid w:val="001B3E7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9C2"/>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00"/>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877"/>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59E8"/>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228"/>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87E54"/>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06B"/>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5AE"/>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450"/>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078DA"/>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217"/>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719"/>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A48"/>
    <w:rsid w:val="004F0CAA"/>
    <w:rsid w:val="004F2130"/>
    <w:rsid w:val="004F2639"/>
    <w:rsid w:val="004F2E2A"/>
    <w:rsid w:val="004F30DA"/>
    <w:rsid w:val="004F3B83"/>
    <w:rsid w:val="004F3C4E"/>
    <w:rsid w:val="004F4D14"/>
    <w:rsid w:val="004F4F3B"/>
    <w:rsid w:val="004F5190"/>
    <w:rsid w:val="004F5518"/>
    <w:rsid w:val="004F5616"/>
    <w:rsid w:val="004F666A"/>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AB8"/>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2791C"/>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10"/>
    <w:rsid w:val="005A6435"/>
    <w:rsid w:val="005A79EE"/>
    <w:rsid w:val="005A7FD2"/>
    <w:rsid w:val="005B0141"/>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627"/>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28B"/>
    <w:rsid w:val="00675740"/>
    <w:rsid w:val="0067579A"/>
    <w:rsid w:val="00676178"/>
    <w:rsid w:val="00677658"/>
    <w:rsid w:val="00677822"/>
    <w:rsid w:val="006800CD"/>
    <w:rsid w:val="00681F45"/>
    <w:rsid w:val="00682E8D"/>
    <w:rsid w:val="00683285"/>
    <w:rsid w:val="00685962"/>
    <w:rsid w:val="00685A30"/>
    <w:rsid w:val="00685C48"/>
    <w:rsid w:val="00687E34"/>
    <w:rsid w:val="0069041C"/>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6717"/>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59A4"/>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44"/>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1CA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39"/>
    <w:rsid w:val="008223F5"/>
    <w:rsid w:val="00822942"/>
    <w:rsid w:val="008229D3"/>
    <w:rsid w:val="00822E50"/>
    <w:rsid w:val="0082440E"/>
    <w:rsid w:val="00824F68"/>
    <w:rsid w:val="008253F1"/>
    <w:rsid w:val="008258A1"/>
    <w:rsid w:val="00825AAE"/>
    <w:rsid w:val="00825ACA"/>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B50"/>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0F4B"/>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6BA"/>
    <w:rsid w:val="008F2B76"/>
    <w:rsid w:val="008F4A83"/>
    <w:rsid w:val="008F527F"/>
    <w:rsid w:val="008F6B74"/>
    <w:rsid w:val="008F7426"/>
    <w:rsid w:val="00900517"/>
    <w:rsid w:val="0090055D"/>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7F1"/>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0AE2"/>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65A6"/>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C"/>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67F2"/>
    <w:rsid w:val="00A37070"/>
    <w:rsid w:val="00A4028C"/>
    <w:rsid w:val="00A40446"/>
    <w:rsid w:val="00A412F1"/>
    <w:rsid w:val="00A425E2"/>
    <w:rsid w:val="00A42E71"/>
    <w:rsid w:val="00A43166"/>
    <w:rsid w:val="00A4360B"/>
    <w:rsid w:val="00A43D3A"/>
    <w:rsid w:val="00A4426D"/>
    <w:rsid w:val="00A442A3"/>
    <w:rsid w:val="00A44D7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3158"/>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16"/>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776"/>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3645"/>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CEA"/>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5B4D"/>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8A3"/>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62FE"/>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225"/>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667"/>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01F"/>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5ABA"/>
    <w:rsid w:val="00E75B83"/>
    <w:rsid w:val="00E765B7"/>
    <w:rsid w:val="00E77AD7"/>
    <w:rsid w:val="00E77EEE"/>
    <w:rsid w:val="00E805B6"/>
    <w:rsid w:val="00E80AFC"/>
    <w:rsid w:val="00E81D32"/>
    <w:rsid w:val="00E83270"/>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8F0"/>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244"/>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9B"/>
    <w:rsid w:val="00ED0BF3"/>
    <w:rsid w:val="00ED0DE3"/>
    <w:rsid w:val="00ED0E10"/>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2E21"/>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54E8"/>
    <w:rsid w:val="00F95BB0"/>
    <w:rsid w:val="00F95E94"/>
    <w:rsid w:val="00F96993"/>
    <w:rsid w:val="00F97595"/>
    <w:rsid w:val="00F9791A"/>
    <w:rsid w:val="00F97D3E"/>
    <w:rsid w:val="00FA0498"/>
    <w:rsid w:val="00FA0E41"/>
    <w:rsid w:val="00FA212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B0A9E-6DEF-487D-A611-0FAEDBE08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81</Pages>
  <Words>15857</Words>
  <Characters>115074</Characters>
  <Application>Microsoft Office Word</Application>
  <DocSecurity>0</DocSecurity>
  <Lines>958</Lines>
  <Paragraphs>261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130670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1103</cp:revision>
  <cp:lastPrinted>2018-02-16T07:12:00Z</cp:lastPrinted>
  <dcterms:created xsi:type="dcterms:W3CDTF">2019-10-28T07:04:00Z</dcterms:created>
  <dcterms:modified xsi:type="dcterms:W3CDTF">2022-03-31T06:55:00Z</dcterms:modified>
</cp:coreProperties>
</file>