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rsidR="00FB0E0B" w:rsidRPr="00064ADD" w:rsidRDefault="00FB0E0B" w:rsidP="00FB0E0B">
      <w:pPr>
        <w:pStyle w:val="BodyText"/>
        <w:spacing w:after="0" w:line="360" w:lineRule="auto"/>
        <w:ind w:firstLine="567"/>
        <w:jc w:val="right"/>
        <w:rPr>
          <w:rFonts w:ascii="GHEA Grapalat" w:hAnsi="GHEA Grapalat" w:cs="Sylfaen"/>
          <w:i/>
          <w:sz w:val="16"/>
          <w:lang w:val="hy-AM"/>
        </w:rPr>
      </w:pPr>
      <w:r w:rsidRPr="00064ADD">
        <w:rPr>
          <w:rFonts w:ascii="GHEA Grapalat" w:hAnsi="GHEA Grapalat" w:cs="Sylfaen"/>
          <w:i/>
          <w:sz w:val="16"/>
        </w:rPr>
        <w:t xml:space="preserve">Հավելված N </w:t>
      </w:r>
      <w:r w:rsidRPr="00064ADD">
        <w:rPr>
          <w:rFonts w:ascii="GHEA Grapalat" w:hAnsi="GHEA Grapalat" w:cs="Sylfaen"/>
          <w:i/>
          <w:sz w:val="16"/>
          <w:lang w:val="hy-AM"/>
        </w:rPr>
        <w:t>9</w:t>
      </w:r>
    </w:p>
    <w:p w:rsidR="00CF159C" w:rsidRDefault="00CF159C" w:rsidP="00CF159C">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2023 թվականի </w:t>
      </w:r>
      <w:r w:rsidR="006C39B1">
        <w:rPr>
          <w:rFonts w:ascii="GHEA Grapalat" w:hAnsi="GHEA Grapalat" w:cs="Sylfaen"/>
          <w:i/>
          <w:sz w:val="16"/>
          <w:lang w:val="hy-AM"/>
        </w:rPr>
        <w:t>մարտի 1-ի</w:t>
      </w:r>
      <w:r>
        <w:rPr>
          <w:rFonts w:ascii="GHEA Grapalat" w:hAnsi="GHEA Grapalat" w:cs="Sylfaen"/>
          <w:i/>
          <w:sz w:val="16"/>
          <w:lang w:val="hy-AM"/>
        </w:rPr>
        <w:t xml:space="preserve"> </w:t>
      </w:r>
    </w:p>
    <w:p w:rsidR="00CF159C" w:rsidRDefault="00CF159C" w:rsidP="00CF159C">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rsidR="00096865" w:rsidRPr="00064ADD" w:rsidRDefault="00096865" w:rsidP="00EF3662">
      <w:pPr>
        <w:pStyle w:val="BodyText"/>
        <w:spacing w:after="0"/>
        <w:ind w:right="-7" w:firstLine="567"/>
        <w:jc w:val="right"/>
        <w:rPr>
          <w:rFonts w:ascii="GHEA Grapalat" w:hAnsi="GHEA Grapalat" w:cs="Sylfaen"/>
          <w:i/>
          <w:sz w:val="18"/>
          <w:szCs w:val="20"/>
          <w:lang w:val="af-ZA" w:eastAsia="ru-RU"/>
        </w:rPr>
      </w:pPr>
      <w:r w:rsidRPr="00064ADD">
        <w:rPr>
          <w:rFonts w:ascii="GHEA Grapalat" w:hAnsi="GHEA Grapalat" w:cs="Sylfaen"/>
          <w:i/>
          <w:sz w:val="18"/>
          <w:szCs w:val="20"/>
          <w:lang w:val="af-ZA" w:eastAsia="ru-RU"/>
        </w:rPr>
        <w:tab/>
      </w:r>
    </w:p>
    <w:p w:rsidR="00096865" w:rsidRPr="00064ADD" w:rsidRDefault="00096865" w:rsidP="00EF3662">
      <w:pPr>
        <w:pStyle w:val="BodyTextIndent"/>
        <w:spacing w:line="240" w:lineRule="auto"/>
        <w:jc w:val="center"/>
        <w:rPr>
          <w:rFonts w:ascii="GHEA Grapalat" w:hAnsi="GHEA Grapalat"/>
          <w:i w:val="0"/>
          <w:lang w:val="af-ZA"/>
        </w:rPr>
      </w:pPr>
    </w:p>
    <w:p w:rsidR="00137239" w:rsidRDefault="00137239" w:rsidP="00137239">
      <w:pPr>
        <w:pStyle w:val="BodyTextIndent"/>
        <w:spacing w:line="240" w:lineRule="auto"/>
        <w:jc w:val="center"/>
        <w:rPr>
          <w:rFonts w:ascii="GHEA Grapalat" w:hAnsi="GHEA Grapalat"/>
          <w:i w:val="0"/>
          <w:lang w:val="hy-AM"/>
        </w:rPr>
      </w:pPr>
      <w:r w:rsidRPr="00A71D81">
        <w:rPr>
          <w:rFonts w:ascii="GHEA Grapalat" w:hAnsi="GHEA Grapalat"/>
          <w:i w:val="0"/>
          <w:lang w:val="af-ZA"/>
        </w:rPr>
        <w:t>ՀԱՅՏԱՐԱՐՈՒԹՅՈՒՆ</w:t>
      </w:r>
    </w:p>
    <w:p w:rsidR="00137239" w:rsidRDefault="00137239" w:rsidP="00137239">
      <w:pPr>
        <w:pStyle w:val="BodyTextIndent"/>
        <w:spacing w:line="240" w:lineRule="auto"/>
        <w:jc w:val="center"/>
        <w:rPr>
          <w:rFonts w:ascii="GHEA Grapalat" w:hAnsi="GHEA Grapalat"/>
          <w:i w:val="0"/>
          <w:lang w:val="hy-AM"/>
        </w:rPr>
      </w:pPr>
      <w:r>
        <w:rPr>
          <w:rFonts w:ascii="GHEA Grapalat" w:hAnsi="GHEA Grapalat"/>
          <w:i w:val="0"/>
          <w:lang w:val="hy-AM"/>
        </w:rPr>
        <w:t xml:space="preserve">ԳՆԱՆՇՄԱՆ ՀԱՐՑՄԱՆ </w:t>
      </w:r>
      <w:r w:rsidRPr="00A71D81">
        <w:rPr>
          <w:rFonts w:ascii="GHEA Grapalat" w:hAnsi="GHEA Grapalat"/>
          <w:i w:val="0"/>
          <w:lang w:val="af-ZA"/>
        </w:rPr>
        <w:t>ՄԱՍԻՆ</w:t>
      </w:r>
    </w:p>
    <w:p w:rsidR="00137239" w:rsidRPr="00A71D81" w:rsidRDefault="00137239" w:rsidP="00137239">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Հայտարարության սույն տեքստը հաստատված է գնահատող հանձնաժողովի</w:t>
      </w:r>
    </w:p>
    <w:p w:rsidR="00137239" w:rsidRPr="00251E6A" w:rsidRDefault="00137239" w:rsidP="00137239">
      <w:pPr>
        <w:pStyle w:val="BodyTextIndent"/>
        <w:spacing w:line="240" w:lineRule="auto"/>
        <w:jc w:val="center"/>
        <w:rPr>
          <w:rFonts w:ascii="GHEA Grapalat" w:hAnsi="GHEA Grapalat"/>
          <w:i w:val="0"/>
          <w:lang w:val="af-ZA"/>
        </w:rPr>
      </w:pPr>
      <w:r w:rsidRPr="00251E6A">
        <w:rPr>
          <w:rFonts w:ascii="GHEA Grapalat" w:hAnsi="GHEA Grapalat"/>
          <w:i w:val="0"/>
          <w:lang w:val="af-ZA"/>
        </w:rPr>
        <w:t>20</w:t>
      </w:r>
      <w:r w:rsidRPr="00251E6A">
        <w:rPr>
          <w:rFonts w:ascii="GHEA Grapalat" w:hAnsi="GHEA Grapalat"/>
          <w:i w:val="0"/>
          <w:lang w:val="hy-AM"/>
        </w:rPr>
        <w:t>2</w:t>
      </w:r>
      <w:r w:rsidR="00232F71">
        <w:rPr>
          <w:rFonts w:ascii="GHEA Grapalat" w:hAnsi="GHEA Grapalat"/>
          <w:i w:val="0"/>
          <w:lang w:val="hy-AM"/>
        </w:rPr>
        <w:t>4</w:t>
      </w:r>
      <w:r w:rsidRPr="00251E6A">
        <w:rPr>
          <w:rFonts w:ascii="GHEA Grapalat" w:hAnsi="GHEA Grapalat"/>
          <w:i w:val="0"/>
          <w:lang w:val="af-ZA"/>
        </w:rPr>
        <w:t xml:space="preserve"> թվականի «</w:t>
      </w:r>
      <w:r w:rsidR="00BC7CD6">
        <w:rPr>
          <w:rFonts w:ascii="GHEA Grapalat" w:hAnsi="GHEA Grapalat"/>
          <w:i w:val="0"/>
          <w:lang w:val="hy-AM"/>
        </w:rPr>
        <w:t>նոյեմբերի</w:t>
      </w:r>
      <w:r w:rsidRPr="00251E6A">
        <w:rPr>
          <w:rFonts w:ascii="GHEA Grapalat" w:hAnsi="GHEA Grapalat"/>
          <w:i w:val="0"/>
          <w:lang w:val="af-ZA"/>
        </w:rPr>
        <w:t>»</w:t>
      </w:r>
      <w:r w:rsidRPr="00251E6A">
        <w:rPr>
          <w:rFonts w:ascii="GHEA Grapalat" w:hAnsi="GHEA Grapalat"/>
          <w:i w:val="0"/>
          <w:lang w:val="hy-AM"/>
        </w:rPr>
        <w:t xml:space="preserve"> </w:t>
      </w:r>
      <w:r w:rsidRPr="00251E6A">
        <w:rPr>
          <w:rFonts w:ascii="GHEA Grapalat" w:hAnsi="GHEA Grapalat"/>
          <w:i w:val="0"/>
          <w:lang w:val="af-ZA"/>
        </w:rPr>
        <w:t>«</w:t>
      </w:r>
      <w:r w:rsidR="00BC7CD6">
        <w:rPr>
          <w:rFonts w:ascii="GHEA Grapalat" w:hAnsi="GHEA Grapalat"/>
          <w:i w:val="0"/>
          <w:lang w:val="hy-AM"/>
        </w:rPr>
        <w:t>2</w:t>
      </w:r>
      <w:r w:rsidR="00DA740C">
        <w:rPr>
          <w:rFonts w:ascii="GHEA Grapalat" w:hAnsi="GHEA Grapalat"/>
          <w:i w:val="0"/>
          <w:lang w:val="hy-AM"/>
        </w:rPr>
        <w:t>2</w:t>
      </w:r>
      <w:r w:rsidRPr="00251E6A">
        <w:rPr>
          <w:rFonts w:ascii="GHEA Grapalat" w:hAnsi="GHEA Grapalat"/>
          <w:i w:val="0"/>
          <w:lang w:val="af-ZA"/>
        </w:rPr>
        <w:t>»</w:t>
      </w:r>
      <w:r w:rsidRPr="00251E6A">
        <w:rPr>
          <w:rFonts w:ascii="GHEA Grapalat" w:hAnsi="GHEA Grapalat"/>
          <w:i w:val="0"/>
          <w:lang w:val="hy-AM"/>
        </w:rPr>
        <w:t xml:space="preserve"> </w:t>
      </w:r>
      <w:r w:rsidRPr="00251E6A">
        <w:rPr>
          <w:rFonts w:ascii="GHEA Grapalat" w:hAnsi="GHEA Grapalat"/>
          <w:i w:val="0"/>
          <w:lang w:val="af-ZA"/>
        </w:rPr>
        <w:t>«</w:t>
      </w:r>
      <w:r w:rsidRPr="00251E6A">
        <w:rPr>
          <w:rFonts w:ascii="GHEA Grapalat" w:hAnsi="GHEA Grapalat"/>
          <w:i w:val="0"/>
          <w:lang w:val="hy-AM"/>
        </w:rPr>
        <w:t>2</w:t>
      </w:r>
      <w:r w:rsidRPr="00251E6A">
        <w:rPr>
          <w:rFonts w:ascii="GHEA Grapalat" w:hAnsi="GHEA Grapalat"/>
          <w:i w:val="0"/>
          <w:lang w:val="af-ZA"/>
        </w:rPr>
        <w:t xml:space="preserve">»որոշմամբ </w:t>
      </w:r>
    </w:p>
    <w:p w:rsidR="00137239" w:rsidRPr="00251E6A" w:rsidRDefault="00137239" w:rsidP="00137239">
      <w:pPr>
        <w:pStyle w:val="BodyTextIndent"/>
        <w:spacing w:line="240" w:lineRule="auto"/>
        <w:jc w:val="center"/>
        <w:rPr>
          <w:rFonts w:ascii="GHEA Grapalat" w:hAnsi="GHEA Grapalat"/>
          <w:i w:val="0"/>
          <w:lang w:val="af-ZA"/>
        </w:rPr>
      </w:pPr>
    </w:p>
    <w:p w:rsidR="00137239" w:rsidRPr="00A71D81" w:rsidRDefault="00137239" w:rsidP="00137239">
      <w:pPr>
        <w:pStyle w:val="BodyTextIndent"/>
        <w:spacing w:line="240" w:lineRule="auto"/>
        <w:jc w:val="center"/>
        <w:rPr>
          <w:rFonts w:ascii="GHEA Grapalat" w:hAnsi="GHEA Grapalat"/>
          <w:i w:val="0"/>
          <w:lang w:val="af-ZA"/>
        </w:rPr>
      </w:pPr>
      <w:r w:rsidRPr="00251E6A">
        <w:rPr>
          <w:rFonts w:ascii="GHEA Grapalat" w:hAnsi="GHEA Grapalat"/>
          <w:i w:val="0"/>
          <w:lang w:val="af-ZA"/>
        </w:rPr>
        <w:t>Ընթացակարգի ծածկագիրը`</w:t>
      </w:r>
      <w:r w:rsidRPr="00251E6A">
        <w:rPr>
          <w:rFonts w:ascii="GHEA Grapalat" w:hAnsi="GHEA Grapalat"/>
          <w:i w:val="0"/>
          <w:lang w:val="hy-AM"/>
        </w:rPr>
        <w:t xml:space="preserve"> </w:t>
      </w:r>
      <w:r w:rsidR="00232F71">
        <w:rPr>
          <w:rFonts w:ascii="GHEA Grapalat" w:hAnsi="GHEA Grapalat"/>
          <w:i w:val="0"/>
          <w:lang w:val="hy-AM"/>
        </w:rPr>
        <w:t>ԿՄՋՀ-ԳՀԽԾՁԲ-24/</w:t>
      </w:r>
      <w:r w:rsidR="00BC7CD6">
        <w:rPr>
          <w:rFonts w:ascii="GHEA Grapalat" w:hAnsi="GHEA Grapalat"/>
          <w:i w:val="0"/>
          <w:lang w:val="hy-AM"/>
        </w:rPr>
        <w:t>31</w:t>
      </w:r>
    </w:p>
    <w:p w:rsidR="00137239" w:rsidRPr="00064ADD" w:rsidRDefault="00137239" w:rsidP="00137239">
      <w:pPr>
        <w:pStyle w:val="BodyTextIndent"/>
        <w:spacing w:line="240" w:lineRule="auto"/>
        <w:rPr>
          <w:rFonts w:ascii="GHEA Grapalat" w:hAnsi="GHEA Grapalat"/>
          <w:i w:val="0"/>
          <w:lang w:val="af-ZA"/>
        </w:rPr>
      </w:pPr>
    </w:p>
    <w:p w:rsidR="00137239" w:rsidRPr="00726059" w:rsidRDefault="00137239" w:rsidP="00137239">
      <w:pPr>
        <w:pStyle w:val="BodyTextIndent"/>
        <w:spacing w:line="240" w:lineRule="auto"/>
        <w:ind w:firstLine="708"/>
        <w:rPr>
          <w:rFonts w:ascii="GHEA Grapalat" w:hAnsi="GHEA Grapalat"/>
          <w:i w:val="0"/>
          <w:lang w:val="af-ZA"/>
        </w:rPr>
      </w:pPr>
      <w:r w:rsidRPr="00CB2E92">
        <w:rPr>
          <w:rFonts w:ascii="GHEA Grapalat" w:hAnsi="GHEA Grapalat"/>
          <w:i w:val="0"/>
          <w:lang w:val="af-ZA"/>
        </w:rPr>
        <w:t xml:space="preserve">Պատվիրատուն` </w:t>
      </w:r>
      <w:r w:rsidRPr="00CB2E92">
        <w:rPr>
          <w:rFonts w:ascii="GHEA Grapalat" w:hAnsi="GHEA Grapalat"/>
          <w:i w:val="0"/>
          <w:lang w:val="hy-AM"/>
        </w:rPr>
        <w:t>Ջրվեժի համայնքապետարանը</w:t>
      </w:r>
      <w:r w:rsidRPr="00CB2E92">
        <w:rPr>
          <w:rFonts w:ascii="GHEA Grapalat" w:hAnsi="GHEA Grapalat"/>
          <w:i w:val="0"/>
          <w:lang w:val="af-ZA"/>
        </w:rPr>
        <w:t>, որը գտնվում է Կոտայքի մարզ,</w:t>
      </w:r>
      <w:r w:rsidRPr="00CB2E92">
        <w:rPr>
          <w:rFonts w:ascii="GHEA Grapalat" w:hAnsi="GHEA Grapalat"/>
          <w:i w:val="0"/>
          <w:lang w:val="hy-AM"/>
        </w:rPr>
        <w:t xml:space="preserve"> Ջրվեժ համայնք,</w:t>
      </w:r>
      <w:r w:rsidRPr="00CB2E92">
        <w:rPr>
          <w:rFonts w:ascii="GHEA Grapalat" w:hAnsi="GHEA Grapalat"/>
          <w:i w:val="0"/>
          <w:lang w:val="af-ZA"/>
        </w:rPr>
        <w:t xml:space="preserve"> գյուղ Ջրվեժ Մելքոնյան 76 հասցեում,</w:t>
      </w:r>
      <w:r>
        <w:rPr>
          <w:rFonts w:ascii="GHEA Grapalat" w:hAnsi="GHEA Grapalat"/>
          <w:i w:val="0"/>
          <w:lang w:val="hy-AM"/>
        </w:rPr>
        <w:t xml:space="preserve"> </w:t>
      </w:r>
      <w:r w:rsidRPr="00CB2E92">
        <w:rPr>
          <w:rFonts w:ascii="GHEA Grapalat" w:hAnsi="GHEA Grapalat"/>
          <w:i w:val="0"/>
          <w:lang w:val="af-ZA"/>
        </w:rPr>
        <w:t>հայտարարում է գնանշման հարցում</w:t>
      </w:r>
      <w:r w:rsidRPr="00726059">
        <w:rPr>
          <w:rFonts w:ascii="GHEA Grapalat" w:hAnsi="GHEA Grapalat"/>
          <w:i w:val="0"/>
          <w:lang w:val="af-ZA"/>
        </w:rPr>
        <w:t>, որն իրականացվում է մեկ փուլով:</w:t>
      </w:r>
    </w:p>
    <w:p w:rsidR="00137239" w:rsidRPr="00251E6A" w:rsidRDefault="00137239" w:rsidP="00137239">
      <w:pPr>
        <w:pStyle w:val="BodyTextIndent"/>
        <w:spacing w:line="240" w:lineRule="auto"/>
        <w:ind w:firstLine="708"/>
        <w:rPr>
          <w:rFonts w:ascii="GHEA Grapalat" w:hAnsi="GHEA Grapalat"/>
          <w:i w:val="0"/>
          <w:lang w:val="af-ZA"/>
        </w:rPr>
      </w:pPr>
      <w:r w:rsidRPr="00251E6A">
        <w:rPr>
          <w:rFonts w:ascii="GHEA Grapalat" w:hAnsi="GHEA Grapalat"/>
          <w:i w:val="0"/>
          <w:lang w:val="af-ZA"/>
        </w:rPr>
        <w:t>Սույն ընթացակարգի արդյունքում</w:t>
      </w:r>
      <w:r>
        <w:rPr>
          <w:rFonts w:ascii="GHEA Grapalat" w:hAnsi="GHEA Grapalat"/>
          <w:i w:val="0"/>
          <w:lang w:val="hy-AM"/>
        </w:rPr>
        <w:t xml:space="preserve"> </w:t>
      </w:r>
      <w:r w:rsidRPr="00251E6A">
        <w:rPr>
          <w:rFonts w:ascii="GHEA Grapalat" w:hAnsi="GHEA Grapalat"/>
          <w:i w:val="0"/>
          <w:lang w:val="hy-AM"/>
        </w:rPr>
        <w:t>ընտրված</w:t>
      </w:r>
      <w:r w:rsidRPr="00251E6A">
        <w:rPr>
          <w:rFonts w:ascii="GHEA Grapalat" w:hAnsi="GHEA Grapalat"/>
          <w:i w:val="0"/>
          <w:lang w:val="af-ZA"/>
        </w:rPr>
        <w:t xml:space="preserve"> մասնակցին սահմանված կարգով կառաջարկվի կնքել</w:t>
      </w:r>
      <w:r w:rsidRPr="00251E6A">
        <w:rPr>
          <w:rFonts w:ascii="GHEA Grapalat" w:hAnsi="GHEA Grapalat"/>
          <w:i w:val="0"/>
          <w:lang w:val="hy-AM"/>
        </w:rPr>
        <w:t xml:space="preserve"> տեխնիկական հսկողոթյան </w:t>
      </w:r>
      <w:r w:rsidRPr="00251E6A">
        <w:rPr>
          <w:rFonts w:ascii="GHEA Grapalat" w:hAnsi="GHEA Grapalat" w:cs="Times Armenian"/>
          <w:i w:val="0"/>
          <w:lang w:val="hy-AM"/>
        </w:rPr>
        <w:t>խորհրդատվական</w:t>
      </w:r>
      <w:r w:rsidRPr="00251E6A">
        <w:rPr>
          <w:rFonts w:ascii="GHEA Grapalat" w:hAnsi="GHEA Grapalat"/>
          <w:i w:val="0"/>
          <w:lang w:val="hy-AM"/>
        </w:rPr>
        <w:t xml:space="preserve"> ծառայություններ</w:t>
      </w:r>
      <w:r w:rsidR="009423CB">
        <w:rPr>
          <w:rFonts w:ascii="GHEA Grapalat" w:hAnsi="GHEA Grapalat"/>
          <w:i w:val="0"/>
          <w:lang w:val="hy-AM"/>
        </w:rPr>
        <w:t>ի</w:t>
      </w:r>
      <w:r w:rsidRPr="00251E6A">
        <w:rPr>
          <w:rFonts w:ascii="GHEA Grapalat" w:hAnsi="GHEA Grapalat"/>
          <w:i w:val="0"/>
          <w:lang w:val="af-ZA"/>
        </w:rPr>
        <w:t xml:space="preserve"> մատուցման պայմանագիր (այսուհետ` պայմանագիր)։ </w:t>
      </w:r>
    </w:p>
    <w:p w:rsidR="00357D48" w:rsidRPr="00064ADD" w:rsidRDefault="00642EFE" w:rsidP="00EF3662">
      <w:pPr>
        <w:pStyle w:val="BodyTextIndent"/>
        <w:spacing w:line="240" w:lineRule="auto"/>
        <w:ind w:firstLine="0"/>
        <w:rPr>
          <w:rFonts w:ascii="GHEA Grapalat" w:hAnsi="GHEA Grapalat"/>
          <w:i w:val="0"/>
          <w:lang w:val="af-ZA"/>
        </w:rPr>
      </w:pPr>
      <w:r w:rsidRPr="00064ADD">
        <w:rPr>
          <w:rFonts w:ascii="GHEA Grapalat" w:hAnsi="GHEA Grapalat"/>
          <w:i w:val="0"/>
          <w:sz w:val="16"/>
          <w:szCs w:val="16"/>
          <w:lang w:val="af-ZA"/>
        </w:rPr>
        <w:t xml:space="preserve"> </w:t>
      </w:r>
      <w:r w:rsidR="00A20B69"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0" w:name="_Hlk23167512"/>
      <w:r w:rsidR="00496E18" w:rsidRPr="00064ADD">
        <w:rPr>
          <w:rFonts w:ascii="GHEA Grapalat" w:hAnsi="GHEA Grapalat"/>
          <w:i w:val="0"/>
          <w:lang w:val="af-ZA"/>
        </w:rPr>
        <w:t xml:space="preserve">ոչ գնային պայմաններով բավարար գնահատված </w:t>
      </w:r>
      <w:bookmarkEnd w:id="0"/>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0E2427" w:rsidRPr="00064ADD" w:rsidRDefault="000E2427"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 </w:t>
      </w:r>
      <w:r w:rsidRPr="00064ADD">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00C04572">
        <w:rPr>
          <w:rStyle w:val="FootnoteReference"/>
          <w:rFonts w:ascii="GHEA Grapalat" w:hAnsi="GHEA Grapalat"/>
          <w:i w:val="0"/>
          <w:lang w:val="af-ZA"/>
        </w:rPr>
        <w:footnoteReference w:id="1"/>
      </w:r>
    </w:p>
    <w:p w:rsidR="0067579A" w:rsidRPr="00064ADD"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137239" w:rsidRPr="00AA2FFD" w:rsidRDefault="00137239" w:rsidP="00137239">
      <w:pPr>
        <w:pStyle w:val="BodyTextIndent"/>
        <w:spacing w:line="240" w:lineRule="auto"/>
        <w:rPr>
          <w:rFonts w:ascii="GHEA Grapalat" w:hAnsi="GHEA Grapalat"/>
          <w:i w:val="0"/>
          <w:lang w:val="af-ZA"/>
        </w:rPr>
      </w:pPr>
      <w:r w:rsidRPr="00712340">
        <w:rPr>
          <w:rFonts w:ascii="GHEA Grapalat" w:hAnsi="GHEA Grapalat"/>
          <w:i w:val="0"/>
          <w:lang w:val="af-ZA"/>
        </w:rPr>
        <w:t>Մրցույթի հայտերն անհրաժեշտ է ներկայացնել</w:t>
      </w:r>
      <w:r w:rsidRPr="00712340">
        <w:rPr>
          <w:rFonts w:ascii="GHEA Grapalat" w:hAnsi="GHEA Grapalat"/>
          <w:i w:val="0"/>
          <w:lang w:val="af-ZA" w:eastAsia="ru-RU"/>
        </w:rPr>
        <w:t xml:space="preserve">  </w:t>
      </w:r>
      <w:r w:rsidRPr="0081799C">
        <w:rPr>
          <w:rFonts w:ascii="GHEA Grapalat" w:hAnsi="GHEA Grapalat"/>
          <w:i w:val="0"/>
          <w:lang w:val="af-ZA" w:eastAsia="ru-RU"/>
        </w:rPr>
        <w:t xml:space="preserve">Ջրվեժի համայնքապետարան </w:t>
      </w:r>
      <w:r w:rsidRPr="0081799C">
        <w:rPr>
          <w:rFonts w:ascii="GHEA Grapalat" w:hAnsi="GHEA Grapalat"/>
          <w:i w:val="0"/>
          <w:lang w:val="af-ZA"/>
        </w:rPr>
        <w:t xml:space="preserve">Կոտայքի մարզ, </w:t>
      </w:r>
      <w:r w:rsidRPr="0081799C">
        <w:rPr>
          <w:rFonts w:ascii="GHEA Grapalat" w:hAnsi="GHEA Grapalat"/>
          <w:i w:val="0"/>
          <w:lang w:val="hy-AM"/>
        </w:rPr>
        <w:t xml:space="preserve">Ջրվեժ համայնք, </w:t>
      </w:r>
      <w:r w:rsidRPr="0081799C">
        <w:rPr>
          <w:rFonts w:ascii="GHEA Grapalat" w:hAnsi="GHEA Grapalat"/>
          <w:i w:val="0"/>
          <w:lang w:val="af-ZA"/>
        </w:rPr>
        <w:t>գյուղ Ջրվեժ Մելքոնյան 76 հասցեով,</w:t>
      </w:r>
      <w:r w:rsidRPr="0081799C">
        <w:rPr>
          <w:rFonts w:ascii="GHEA Grapalat" w:hAnsi="GHEA Grapalat"/>
          <w:i w:val="0"/>
          <w:lang w:val="hy-AM"/>
        </w:rPr>
        <w:t xml:space="preserve"> </w:t>
      </w:r>
      <w:r w:rsidRPr="0081799C">
        <w:rPr>
          <w:rFonts w:ascii="GHEA Grapalat" w:hAnsi="GHEA Grapalat"/>
          <w:i w:val="0"/>
          <w:lang w:val="af-ZA"/>
        </w:rPr>
        <w:t>փաստաթղթային ձևով</w:t>
      </w:r>
      <w:r w:rsidRPr="0081799C">
        <w:rPr>
          <w:rFonts w:ascii="GHEA Grapalat" w:hAnsi="GHEA Grapalat"/>
          <w:i w:val="0"/>
          <w:lang w:val="af-ZA" w:eastAsia="ru-RU"/>
        </w:rPr>
        <w:t xml:space="preserve"> </w:t>
      </w:r>
      <w:r w:rsidRPr="0081799C">
        <w:rPr>
          <w:rFonts w:ascii="GHEA Grapalat" w:hAnsi="GHEA Grapalat"/>
          <w:i w:val="0"/>
          <w:lang w:val="af-ZA"/>
        </w:rPr>
        <w:t xml:space="preserve">մինչև սույն հայտարարության հրապարակման օրվանից հաշված </w:t>
      </w:r>
      <w:r w:rsidRPr="0081799C">
        <w:rPr>
          <w:rFonts w:ascii="GHEA Grapalat" w:hAnsi="GHEA Grapalat"/>
          <w:i w:val="0"/>
          <w:lang w:val="hy-AM"/>
        </w:rPr>
        <w:t>7</w:t>
      </w:r>
      <w:r w:rsidRPr="0081799C">
        <w:rPr>
          <w:rFonts w:ascii="GHEA Grapalat" w:hAnsi="GHEA Grapalat"/>
          <w:i w:val="0"/>
          <w:lang w:val="af-ZA"/>
        </w:rPr>
        <w:t xml:space="preserve">-րդ օրվա </w:t>
      </w:r>
      <w:r>
        <w:rPr>
          <w:rFonts w:ascii="GHEA Grapalat" w:hAnsi="GHEA Grapalat"/>
          <w:i w:val="0"/>
          <w:lang w:val="af-ZA"/>
        </w:rPr>
        <w:t xml:space="preserve">ժամը </w:t>
      </w:r>
      <w:r>
        <w:rPr>
          <w:rFonts w:ascii="GHEA Grapalat" w:hAnsi="GHEA Grapalat"/>
          <w:i w:val="0"/>
          <w:lang w:val="hy-AM"/>
        </w:rPr>
        <w:t>1</w:t>
      </w:r>
      <w:r w:rsidR="00DA740C">
        <w:rPr>
          <w:rFonts w:ascii="GHEA Grapalat" w:hAnsi="GHEA Grapalat"/>
          <w:i w:val="0"/>
          <w:lang w:val="hy-AM"/>
        </w:rPr>
        <w:t>0</w:t>
      </w:r>
      <w:r w:rsidRPr="00AA2FFD">
        <w:rPr>
          <w:rFonts w:ascii="GHEA Grapalat" w:hAnsi="GHEA Grapalat"/>
          <w:i w:val="0"/>
          <w:lang w:val="af-ZA"/>
        </w:rPr>
        <w:t>:</w:t>
      </w:r>
      <w:r w:rsidR="002B2C77">
        <w:rPr>
          <w:rFonts w:ascii="GHEA Grapalat" w:hAnsi="GHEA Grapalat"/>
          <w:i w:val="0"/>
          <w:lang w:val="af-ZA"/>
        </w:rPr>
        <w:t>0</w:t>
      </w:r>
      <w:r w:rsidRPr="00AA2FFD">
        <w:rPr>
          <w:rFonts w:ascii="GHEA Grapalat" w:hAnsi="GHEA Grapalat"/>
          <w:i w:val="0"/>
          <w:lang w:val="af-ZA"/>
        </w:rPr>
        <w:t>0-</w:t>
      </w:r>
      <w:r w:rsidRPr="00AA2FFD">
        <w:rPr>
          <w:rFonts w:ascii="GHEA Grapalat" w:hAnsi="GHEA Grapalat"/>
          <w:i w:val="0"/>
          <w:lang w:val="hy-AM"/>
        </w:rPr>
        <w:t>ին:</w:t>
      </w:r>
      <w:r w:rsidRPr="00AA2FFD">
        <w:rPr>
          <w:rFonts w:ascii="GHEA Grapalat" w:hAnsi="GHEA Grapalat"/>
          <w:i w:val="0"/>
          <w:lang w:val="af-ZA" w:eastAsia="ru-RU"/>
        </w:rPr>
        <w:t xml:space="preserve">  </w:t>
      </w:r>
    </w:p>
    <w:p w:rsidR="00137239" w:rsidRPr="00AA2FFD" w:rsidRDefault="00137239" w:rsidP="00137239">
      <w:pPr>
        <w:pStyle w:val="BodyTextIndent"/>
        <w:spacing w:line="240" w:lineRule="auto"/>
        <w:rPr>
          <w:rFonts w:ascii="GHEA Grapalat" w:hAnsi="GHEA Grapalat"/>
          <w:i w:val="0"/>
          <w:lang w:val="af-ZA"/>
        </w:rPr>
      </w:pPr>
      <w:r w:rsidRPr="00AA2FFD">
        <w:rPr>
          <w:rFonts w:ascii="GHEA Grapalat" w:hAnsi="GHEA Grapalat"/>
          <w:i w:val="0"/>
          <w:lang w:val="af-ZA"/>
        </w:rPr>
        <w:t xml:space="preserve">Հայտերը, հայերենից բացի, կարող են ներկայացվել նաև անգլերեն կամ ռուսերեն: </w:t>
      </w:r>
    </w:p>
    <w:p w:rsidR="00137239" w:rsidRPr="00AA2FFD" w:rsidRDefault="00137239" w:rsidP="00137239">
      <w:pPr>
        <w:pStyle w:val="BodyTextIndent"/>
        <w:spacing w:line="240" w:lineRule="auto"/>
        <w:rPr>
          <w:rFonts w:ascii="GHEA Grapalat" w:hAnsi="GHEA Grapalat"/>
          <w:i w:val="0"/>
          <w:lang w:val="af-ZA"/>
        </w:rPr>
      </w:pPr>
      <w:r w:rsidRPr="00AA2FFD">
        <w:rPr>
          <w:rFonts w:ascii="GHEA Grapalat" w:hAnsi="GHEA Grapalat"/>
          <w:i w:val="0"/>
          <w:lang w:val="af-ZA"/>
        </w:rPr>
        <w:t xml:space="preserve">Հայտերի բացումը տեղի կունենա Կոտայքի մարզ, </w:t>
      </w:r>
      <w:r w:rsidRPr="00AA2FFD">
        <w:rPr>
          <w:rFonts w:ascii="GHEA Grapalat" w:hAnsi="GHEA Grapalat"/>
          <w:i w:val="0"/>
          <w:lang w:val="hy-AM"/>
        </w:rPr>
        <w:t xml:space="preserve">Ջրվեժ համայնք, </w:t>
      </w:r>
      <w:r w:rsidRPr="00AA2FFD">
        <w:rPr>
          <w:rFonts w:ascii="GHEA Grapalat" w:hAnsi="GHEA Grapalat"/>
          <w:i w:val="0"/>
          <w:lang w:val="af-ZA"/>
        </w:rPr>
        <w:t>գյուղ Ջրվեժ Մելքոնյան 76</w:t>
      </w:r>
      <w:r w:rsidRPr="00AA2FFD">
        <w:rPr>
          <w:rFonts w:ascii="GHEA Grapalat" w:hAnsi="GHEA Grapalat"/>
          <w:i w:val="0"/>
          <w:lang w:val="hy-AM"/>
        </w:rPr>
        <w:t xml:space="preserve"> </w:t>
      </w:r>
      <w:r w:rsidRPr="00AA2FFD">
        <w:rPr>
          <w:rFonts w:ascii="GHEA Grapalat" w:hAnsi="GHEA Grapalat"/>
          <w:i w:val="0"/>
          <w:lang w:val="af-ZA"/>
        </w:rPr>
        <w:t xml:space="preserve">հասցեում սույն հայտարարության հրապարակման օրվանից հաշված` </w:t>
      </w:r>
      <w:r w:rsidRPr="00AA2FFD">
        <w:rPr>
          <w:rFonts w:ascii="GHEA Grapalat" w:hAnsi="GHEA Grapalat"/>
          <w:i w:val="0"/>
          <w:lang w:val="hy-AM"/>
        </w:rPr>
        <w:t>7</w:t>
      </w:r>
      <w:r w:rsidRPr="00AA2FFD">
        <w:rPr>
          <w:rFonts w:ascii="GHEA Grapalat" w:hAnsi="GHEA Grapalat"/>
          <w:i w:val="0"/>
          <w:lang w:val="af-ZA"/>
        </w:rPr>
        <w:t>-րդ օրը ժամը 1</w:t>
      </w:r>
      <w:r w:rsidR="00DA740C">
        <w:rPr>
          <w:rFonts w:ascii="GHEA Grapalat" w:hAnsi="GHEA Grapalat"/>
          <w:i w:val="0"/>
          <w:lang w:val="hy-AM"/>
        </w:rPr>
        <w:t>0</w:t>
      </w:r>
      <w:r w:rsidRPr="00AA2FFD">
        <w:rPr>
          <w:rFonts w:ascii="GHEA Grapalat" w:hAnsi="GHEA Grapalat"/>
          <w:i w:val="0"/>
          <w:lang w:val="af-ZA"/>
        </w:rPr>
        <w:t>:</w:t>
      </w:r>
      <w:r w:rsidR="002B2C77">
        <w:rPr>
          <w:rFonts w:ascii="GHEA Grapalat" w:hAnsi="GHEA Grapalat"/>
          <w:i w:val="0"/>
          <w:lang w:val="af-ZA"/>
        </w:rPr>
        <w:t>0</w:t>
      </w:r>
      <w:r w:rsidRPr="00AA2FFD">
        <w:rPr>
          <w:rFonts w:ascii="GHEA Grapalat" w:hAnsi="GHEA Grapalat"/>
          <w:i w:val="0"/>
          <w:lang w:val="af-ZA"/>
        </w:rPr>
        <w:t xml:space="preserve">0-ին։ </w:t>
      </w:r>
    </w:p>
    <w:p w:rsidR="00137239" w:rsidRPr="00064ADD" w:rsidRDefault="00137239" w:rsidP="00137239">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137239" w:rsidRPr="0081799C" w:rsidRDefault="00137239" w:rsidP="00137239">
      <w:pPr>
        <w:pStyle w:val="BodyTextIndent"/>
        <w:spacing w:line="240" w:lineRule="auto"/>
        <w:rPr>
          <w:rFonts w:ascii="GHEA Grapalat" w:hAnsi="GHEA Grapalat"/>
          <w:i w:val="0"/>
          <w:lang w:val="af-ZA"/>
        </w:rPr>
      </w:pPr>
      <w:r w:rsidRPr="0081799C">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Pr>
          <w:rFonts w:ascii="GHEA Grapalat" w:hAnsi="GHEA Grapalat"/>
          <w:i w:val="0"/>
          <w:lang w:val="hy-AM"/>
        </w:rPr>
        <w:t xml:space="preserve"> Արմինե Պետրոսյան</w:t>
      </w:r>
      <w:r w:rsidRPr="0081799C">
        <w:rPr>
          <w:rFonts w:ascii="GHEA Grapalat" w:hAnsi="GHEA Grapalat"/>
          <w:i w:val="0"/>
          <w:lang w:val="hy-AM"/>
        </w:rPr>
        <w:t>ին</w:t>
      </w:r>
      <w:r w:rsidRPr="0081799C">
        <w:rPr>
          <w:rFonts w:ascii="GHEA Grapalat" w:hAnsi="GHEA Grapalat"/>
          <w:i w:val="0"/>
          <w:lang w:val="af-ZA"/>
        </w:rPr>
        <w:t>։</w:t>
      </w:r>
    </w:p>
    <w:p w:rsidR="00137239" w:rsidRPr="0081799C" w:rsidRDefault="00137239" w:rsidP="00137239">
      <w:pPr>
        <w:pStyle w:val="BodyTextIndent"/>
        <w:spacing w:line="240" w:lineRule="auto"/>
        <w:rPr>
          <w:rFonts w:ascii="GHEA Grapalat" w:hAnsi="GHEA Grapalat"/>
          <w:i w:val="0"/>
          <w:lang w:val="af-ZA"/>
        </w:rPr>
      </w:pPr>
      <w:r w:rsidRPr="0081799C">
        <w:rPr>
          <w:rFonts w:ascii="GHEA Grapalat" w:hAnsi="GHEA Grapalat"/>
          <w:i w:val="0"/>
          <w:lang w:val="af-ZA"/>
        </w:rPr>
        <w:t xml:space="preserve">      </w:t>
      </w:r>
      <w:r>
        <w:rPr>
          <w:rFonts w:ascii="GHEA Grapalat" w:hAnsi="GHEA Grapalat"/>
          <w:i w:val="0"/>
          <w:lang w:val="af-ZA"/>
        </w:rPr>
        <w:t xml:space="preserve">                     Հեռախոս` 0</w:t>
      </w:r>
      <w:r>
        <w:rPr>
          <w:rFonts w:ascii="GHEA Grapalat" w:hAnsi="GHEA Grapalat"/>
          <w:i w:val="0"/>
          <w:lang w:val="hy-AM"/>
        </w:rPr>
        <w:t>55</w:t>
      </w:r>
      <w:r w:rsidRPr="0081799C">
        <w:rPr>
          <w:rFonts w:ascii="GHEA Grapalat" w:hAnsi="GHEA Grapalat"/>
          <w:i w:val="0"/>
          <w:lang w:val="af-ZA"/>
        </w:rPr>
        <w:t xml:space="preserve"> </w:t>
      </w:r>
      <w:r w:rsidR="00211E50">
        <w:rPr>
          <w:rFonts w:ascii="GHEA Grapalat" w:hAnsi="GHEA Grapalat"/>
          <w:i w:val="0"/>
          <w:lang w:val="ru-RU"/>
        </w:rPr>
        <w:t>6</w:t>
      </w:r>
      <w:bookmarkStart w:id="1" w:name="_GoBack"/>
      <w:bookmarkEnd w:id="1"/>
      <w:r>
        <w:rPr>
          <w:rFonts w:ascii="GHEA Grapalat" w:hAnsi="GHEA Grapalat"/>
          <w:i w:val="0"/>
          <w:lang w:val="hy-AM"/>
        </w:rPr>
        <w:t>95553</w:t>
      </w:r>
      <w:r w:rsidRPr="0081799C">
        <w:rPr>
          <w:rFonts w:ascii="GHEA Grapalat" w:hAnsi="GHEA Grapalat"/>
          <w:i w:val="0"/>
          <w:lang w:val="af-ZA"/>
        </w:rPr>
        <w:t>։</w:t>
      </w:r>
    </w:p>
    <w:p w:rsidR="00137239" w:rsidRPr="0081799C" w:rsidRDefault="00137239" w:rsidP="00137239">
      <w:pPr>
        <w:pStyle w:val="BodyTextIndent"/>
        <w:spacing w:line="240" w:lineRule="auto"/>
        <w:rPr>
          <w:rFonts w:ascii="GHEA Grapalat" w:hAnsi="GHEA Grapalat"/>
          <w:i w:val="0"/>
          <w:lang w:val="hy-AM"/>
        </w:rPr>
      </w:pPr>
      <w:r w:rsidRPr="0081799C">
        <w:rPr>
          <w:rFonts w:ascii="GHEA Grapalat" w:hAnsi="GHEA Grapalat"/>
          <w:i w:val="0"/>
          <w:lang w:val="af-ZA"/>
        </w:rPr>
        <w:t xml:space="preserve">                           Էլ.փոստ` Jrvezh</w:t>
      </w:r>
      <w:r w:rsidRPr="0081799C">
        <w:rPr>
          <w:rFonts w:ascii="GHEA Grapalat" w:hAnsi="GHEA Grapalat"/>
          <w:i w:val="0"/>
          <w:lang w:val="hy-AM"/>
        </w:rPr>
        <w:t>-</w:t>
      </w:r>
      <w:r w:rsidRPr="0081799C">
        <w:rPr>
          <w:rFonts w:ascii="GHEA Grapalat" w:hAnsi="GHEA Grapalat"/>
          <w:i w:val="0"/>
          <w:lang w:val="af-ZA"/>
        </w:rPr>
        <w:t>gnumner@mail.</w:t>
      </w:r>
      <w:r w:rsidRPr="0081799C">
        <w:rPr>
          <w:rFonts w:ascii="GHEA Grapalat" w:hAnsi="GHEA Grapalat"/>
          <w:i w:val="0"/>
          <w:lang w:val="hy-AM"/>
        </w:rPr>
        <w:t>ru</w:t>
      </w:r>
      <w:r w:rsidRPr="0081799C">
        <w:rPr>
          <w:rFonts w:ascii="GHEA Grapalat" w:hAnsi="GHEA Grapalat"/>
          <w:i w:val="0"/>
          <w:lang w:val="af-ZA"/>
        </w:rPr>
        <w:t>։</w:t>
      </w:r>
    </w:p>
    <w:p w:rsidR="00137239" w:rsidRPr="0081799C" w:rsidRDefault="00137239" w:rsidP="00137239">
      <w:pPr>
        <w:pStyle w:val="BodyTextIndent"/>
        <w:spacing w:line="240" w:lineRule="auto"/>
        <w:rPr>
          <w:rFonts w:ascii="GHEA Grapalat" w:hAnsi="GHEA Grapalat"/>
          <w:i w:val="0"/>
          <w:lang w:val="hy-AM"/>
        </w:rPr>
      </w:pPr>
    </w:p>
    <w:p w:rsidR="00137239" w:rsidRDefault="00137239" w:rsidP="00137239">
      <w:pPr>
        <w:pStyle w:val="BodyTextIndent"/>
        <w:spacing w:line="240" w:lineRule="auto"/>
        <w:rPr>
          <w:rFonts w:ascii="GHEA Grapalat" w:hAnsi="GHEA Grapalat"/>
          <w:i w:val="0"/>
          <w:lang w:val="af-ZA"/>
        </w:rPr>
      </w:pPr>
      <w:r w:rsidRPr="0081799C">
        <w:rPr>
          <w:rFonts w:ascii="GHEA Grapalat" w:hAnsi="GHEA Grapalat"/>
          <w:i w:val="0"/>
          <w:lang w:val="af-ZA"/>
        </w:rPr>
        <w:t xml:space="preserve">                           Պատվիրատու` Ջրվեժի </w:t>
      </w:r>
      <w:r w:rsidRPr="0081799C">
        <w:rPr>
          <w:rFonts w:ascii="GHEA Grapalat" w:hAnsi="GHEA Grapalat"/>
          <w:i w:val="0"/>
          <w:lang w:val="hy-AM"/>
        </w:rPr>
        <w:t>համայնքապետարան</w:t>
      </w:r>
      <w:r w:rsidRPr="0081799C">
        <w:rPr>
          <w:rFonts w:ascii="GHEA Grapalat" w:hAnsi="GHEA Grapalat"/>
          <w:i w:val="0"/>
          <w:lang w:val="af-ZA"/>
        </w:rPr>
        <w:t>։</w:t>
      </w:r>
    </w:p>
    <w:p w:rsidR="007D7894" w:rsidRDefault="007D7894" w:rsidP="00137239">
      <w:pPr>
        <w:pStyle w:val="BodyTextIndent"/>
        <w:spacing w:line="240" w:lineRule="auto"/>
        <w:rPr>
          <w:rFonts w:ascii="GHEA Grapalat" w:hAnsi="GHEA Grapalat"/>
          <w:i w:val="0"/>
          <w:lang w:val="hy-AM"/>
        </w:rPr>
      </w:pPr>
    </w:p>
    <w:p w:rsidR="007D7894" w:rsidRPr="000F3BB2" w:rsidRDefault="007D7894" w:rsidP="007D7894">
      <w:pPr>
        <w:spacing w:line="276" w:lineRule="auto"/>
        <w:ind w:firstLine="708"/>
        <w:jc w:val="both"/>
        <w:rPr>
          <w:rFonts w:ascii="GHEA Grapalat" w:hAnsi="GHEA Grapalat" w:cs="Sylfaen"/>
          <w:b/>
          <w:sz w:val="20"/>
          <w:szCs w:val="20"/>
          <w:lang w:val="hy-AM"/>
        </w:rPr>
      </w:pPr>
      <w:r w:rsidRPr="000F3BB2">
        <w:rPr>
          <w:rFonts w:ascii="GHEA Grapalat" w:hAnsi="GHEA Grapalat" w:cs="Sylfaen"/>
          <w:b/>
          <w:sz w:val="20"/>
          <w:szCs w:val="20"/>
          <w:lang w:val="hy-AM"/>
        </w:rPr>
        <w:t>Սույն գնման գործընթացը կազմակերպվում է ՀՀ կառավարության կողմից իրականացվող սուբվենցիոն ծրագրերի շրջանակներում</w:t>
      </w:r>
      <w:r w:rsidRPr="000F3BB2">
        <w:rPr>
          <w:rFonts w:ascii="GHEA Grapalat" w:hAnsi="GHEA Grapalat"/>
          <w:b/>
          <w:sz w:val="20"/>
          <w:szCs w:val="20"/>
          <w:lang w:val="hy-AM"/>
        </w:rPr>
        <w:t>:</w:t>
      </w:r>
      <w:r w:rsidRPr="000F3BB2">
        <w:rPr>
          <w:rFonts w:ascii="GHEA Grapalat" w:hAnsi="GHEA Grapalat" w:cs="Sylfaen"/>
          <w:b/>
          <w:sz w:val="20"/>
          <w:szCs w:val="20"/>
          <w:lang w:val="hy-AM"/>
        </w:rPr>
        <w:t xml:space="preserve"> Ֆինանսավորումն իրականացվում է համայնքային ու պետական բյուջեներից՝ համապատասխանաբար մասնաբաժիններով։ Աշխատանքների կատարման դիմաց վճարումն իրականացվում է սկզբում համայնքի մասնաբաժնի չափով, այնուհետև աշխատանքների մնացած մասի կատարման հիմնավորումը հավաստող փաստաթղթերի ներկայացվելուց,  հաստատվելուց և ֆինանսական միջոցներ ստանալուց հետո իրականացվում է ֆինանսավորում՝ պետական բյուջեի մասնաբաժնով։</w:t>
      </w:r>
    </w:p>
    <w:p w:rsidR="009423CB" w:rsidRDefault="009423CB" w:rsidP="00EF3662">
      <w:pPr>
        <w:pStyle w:val="BodyText"/>
        <w:ind w:right="-7" w:firstLine="567"/>
        <w:jc w:val="right"/>
        <w:rPr>
          <w:rFonts w:ascii="GHEA Grapalat" w:hAnsi="GHEA Grapalat" w:cs="Sylfaen"/>
          <w:i/>
          <w:sz w:val="22"/>
          <w:lang w:val="hy-AM"/>
        </w:rPr>
      </w:pPr>
    </w:p>
    <w:p w:rsidR="00137239" w:rsidRPr="00064ADD" w:rsidRDefault="00137239" w:rsidP="00137239">
      <w:pPr>
        <w:pStyle w:val="BodyText"/>
        <w:spacing w:after="0"/>
        <w:ind w:firstLine="567"/>
        <w:jc w:val="right"/>
        <w:rPr>
          <w:rFonts w:ascii="GHEA Grapalat" w:hAnsi="GHEA Grapalat" w:cs="Sylfaen"/>
          <w:i/>
          <w:sz w:val="20"/>
          <w:szCs w:val="20"/>
          <w:lang w:val="af-ZA"/>
        </w:rPr>
      </w:pPr>
      <w:r w:rsidRPr="00232F71">
        <w:rPr>
          <w:rFonts w:ascii="GHEA Grapalat" w:hAnsi="GHEA Grapalat" w:cs="Sylfaen"/>
          <w:i/>
          <w:sz w:val="20"/>
          <w:szCs w:val="20"/>
          <w:lang w:val="hy-AM"/>
        </w:rPr>
        <w:lastRenderedPageBreak/>
        <w:t>Հաստատված</w:t>
      </w:r>
      <w:r w:rsidRPr="00064ADD">
        <w:rPr>
          <w:rFonts w:ascii="GHEA Grapalat" w:hAnsi="GHEA Grapalat" w:cs="Times Armenian"/>
          <w:i/>
          <w:sz w:val="20"/>
          <w:szCs w:val="20"/>
          <w:lang w:val="af-ZA"/>
        </w:rPr>
        <w:t xml:space="preserve"> </w:t>
      </w:r>
      <w:r w:rsidRPr="00232F71">
        <w:rPr>
          <w:rFonts w:ascii="GHEA Grapalat" w:hAnsi="GHEA Grapalat" w:cs="Sylfaen"/>
          <w:i/>
          <w:sz w:val="20"/>
          <w:szCs w:val="20"/>
          <w:lang w:val="hy-AM"/>
        </w:rPr>
        <w:t>է</w:t>
      </w:r>
    </w:p>
    <w:p w:rsidR="00137239" w:rsidRPr="00423BA4" w:rsidRDefault="00DA740C" w:rsidP="00137239">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lang w:val="af-ZA"/>
        </w:rPr>
        <w:t>ԿՄՋՀ-ԳՀԽԾՁԲ-24/31</w:t>
      </w:r>
      <w:r w:rsidR="00137239" w:rsidRPr="00423BA4">
        <w:rPr>
          <w:rFonts w:ascii="GHEA Grapalat" w:hAnsi="GHEA Grapalat" w:cs="Sylfaen"/>
          <w:i/>
          <w:sz w:val="20"/>
          <w:szCs w:val="20"/>
          <w:lang w:val="hy-AM"/>
        </w:rPr>
        <w:t xml:space="preserve"> ծածկա</w:t>
      </w:r>
      <w:r w:rsidR="00137239" w:rsidRPr="00423BA4">
        <w:rPr>
          <w:rFonts w:ascii="GHEA Grapalat" w:hAnsi="GHEA Grapalat" w:cs="Times Armenian"/>
          <w:i/>
          <w:sz w:val="20"/>
          <w:szCs w:val="20"/>
          <w:lang w:val="hy-AM"/>
        </w:rPr>
        <w:t>գ</w:t>
      </w:r>
      <w:r w:rsidR="00137239" w:rsidRPr="00423BA4">
        <w:rPr>
          <w:rFonts w:ascii="GHEA Grapalat" w:hAnsi="GHEA Grapalat" w:cs="Sylfaen"/>
          <w:i/>
          <w:sz w:val="20"/>
          <w:szCs w:val="20"/>
          <w:lang w:val="hy-AM"/>
        </w:rPr>
        <w:t>րով</w:t>
      </w:r>
      <w:r w:rsidR="00137239" w:rsidRPr="00423BA4">
        <w:rPr>
          <w:rFonts w:ascii="GHEA Grapalat" w:hAnsi="GHEA Grapalat" w:cs="Times Armenian"/>
          <w:i/>
          <w:sz w:val="20"/>
          <w:szCs w:val="20"/>
          <w:lang w:val="af-ZA"/>
        </w:rPr>
        <w:t xml:space="preserve"> </w:t>
      </w:r>
    </w:p>
    <w:p w:rsidR="00137239" w:rsidRPr="00E25A50" w:rsidRDefault="00137239" w:rsidP="00137239">
      <w:pPr>
        <w:pStyle w:val="BodyText"/>
        <w:spacing w:after="0"/>
        <w:ind w:firstLine="567"/>
        <w:jc w:val="right"/>
        <w:rPr>
          <w:rFonts w:ascii="GHEA Grapalat" w:hAnsi="GHEA Grapalat" w:cs="Times Armenian"/>
          <w:i/>
          <w:sz w:val="20"/>
          <w:szCs w:val="20"/>
          <w:lang w:val="af-ZA"/>
        </w:rPr>
      </w:pPr>
      <w:r w:rsidRPr="00E25A50">
        <w:rPr>
          <w:rFonts w:ascii="GHEA Grapalat" w:hAnsi="GHEA Grapalat" w:cs="Sylfaen"/>
          <w:i/>
          <w:sz w:val="20"/>
          <w:szCs w:val="20"/>
          <w:lang w:val="hy-AM"/>
        </w:rPr>
        <w:t>Գնանշման հրացման</w:t>
      </w:r>
      <w:r w:rsidRPr="00E25A50">
        <w:rPr>
          <w:rFonts w:ascii="GHEA Grapalat" w:hAnsi="GHEA Grapalat" w:cs="Times Armenian"/>
          <w:i/>
          <w:sz w:val="20"/>
          <w:szCs w:val="20"/>
          <w:lang w:val="af-ZA"/>
        </w:rPr>
        <w:t xml:space="preserve"> գնահատող </w:t>
      </w:r>
      <w:r w:rsidRPr="00E25A50">
        <w:rPr>
          <w:rFonts w:ascii="GHEA Grapalat" w:hAnsi="GHEA Grapalat" w:cs="Sylfaen"/>
          <w:i/>
          <w:sz w:val="20"/>
          <w:szCs w:val="20"/>
          <w:lang w:val="hy-AM"/>
        </w:rPr>
        <w:t>հանձնաժողովի</w:t>
      </w:r>
    </w:p>
    <w:p w:rsidR="00137239" w:rsidRPr="00E25A50" w:rsidRDefault="00137239" w:rsidP="00137239">
      <w:pPr>
        <w:pStyle w:val="BodyText"/>
        <w:spacing w:after="0"/>
        <w:ind w:firstLine="567"/>
        <w:jc w:val="right"/>
        <w:rPr>
          <w:rFonts w:ascii="GHEA Grapalat" w:hAnsi="GHEA Grapalat"/>
          <w:i/>
          <w:sz w:val="20"/>
          <w:szCs w:val="20"/>
          <w:lang w:val="af-ZA"/>
        </w:rPr>
      </w:pPr>
      <w:r w:rsidRPr="00E25A50">
        <w:rPr>
          <w:rFonts w:ascii="GHEA Grapalat" w:hAnsi="GHEA Grapalat" w:cs="Sylfaen"/>
          <w:i/>
          <w:sz w:val="20"/>
          <w:szCs w:val="20"/>
          <w:lang w:val="af-ZA"/>
        </w:rPr>
        <w:t xml:space="preserve"> 20</w:t>
      </w:r>
      <w:r>
        <w:rPr>
          <w:rFonts w:ascii="GHEA Grapalat" w:hAnsi="GHEA Grapalat" w:cs="Sylfaen"/>
          <w:i/>
          <w:sz w:val="20"/>
          <w:szCs w:val="20"/>
          <w:lang w:val="hy-AM"/>
        </w:rPr>
        <w:t>2</w:t>
      </w:r>
      <w:r w:rsidR="00232F71">
        <w:rPr>
          <w:rFonts w:ascii="GHEA Grapalat" w:hAnsi="GHEA Grapalat" w:cs="Sylfaen"/>
          <w:i/>
          <w:sz w:val="20"/>
          <w:szCs w:val="20"/>
          <w:lang w:val="hy-AM"/>
        </w:rPr>
        <w:t>4</w:t>
      </w:r>
      <w:r w:rsidRPr="00E25A50">
        <w:rPr>
          <w:rFonts w:ascii="GHEA Grapalat" w:hAnsi="GHEA Grapalat" w:cs="Sylfaen"/>
          <w:i/>
          <w:sz w:val="20"/>
          <w:szCs w:val="20"/>
        </w:rPr>
        <w:t>թ</w:t>
      </w:r>
      <w:r w:rsidRPr="00E25A50">
        <w:rPr>
          <w:rFonts w:ascii="GHEA Grapalat" w:hAnsi="GHEA Grapalat" w:cs="Times Armenian"/>
          <w:i/>
          <w:sz w:val="20"/>
          <w:szCs w:val="20"/>
          <w:lang w:val="af-ZA"/>
        </w:rPr>
        <w:t xml:space="preserve">. </w:t>
      </w:r>
      <w:r w:rsidR="00DA740C">
        <w:rPr>
          <w:rFonts w:ascii="GHEA Grapalat" w:hAnsi="GHEA Grapalat" w:cs="Times Armenian"/>
          <w:i/>
          <w:sz w:val="20"/>
          <w:szCs w:val="20"/>
          <w:lang w:val="hy-AM"/>
        </w:rPr>
        <w:t>Նոյեմբերի 22</w:t>
      </w:r>
      <w:r w:rsidRPr="0096046B">
        <w:rPr>
          <w:rFonts w:ascii="GHEA Grapalat" w:hAnsi="GHEA Grapalat" w:cs="Times Armenian"/>
          <w:i/>
          <w:sz w:val="20"/>
          <w:szCs w:val="20"/>
          <w:lang w:val="af-ZA"/>
        </w:rPr>
        <w:t>-</w:t>
      </w:r>
      <w:r w:rsidRPr="00E25A50">
        <w:rPr>
          <w:rFonts w:ascii="GHEA Grapalat" w:hAnsi="GHEA Grapalat" w:cs="Times Armenian"/>
          <w:i/>
          <w:sz w:val="20"/>
          <w:szCs w:val="20"/>
          <w:lang w:val="af-ZA"/>
        </w:rPr>
        <w:t xml:space="preserve">ի </w:t>
      </w:r>
      <w:r w:rsidRPr="00E25A50">
        <w:rPr>
          <w:rFonts w:ascii="GHEA Grapalat" w:hAnsi="GHEA Grapalat" w:cs="Times Armenian"/>
          <w:i/>
          <w:sz w:val="20"/>
          <w:szCs w:val="20"/>
          <w:vertAlign w:val="subscript"/>
          <w:lang w:val="af-ZA"/>
        </w:rPr>
        <w:t xml:space="preserve"> </w:t>
      </w:r>
      <w:r w:rsidRPr="00E25A50">
        <w:rPr>
          <w:rFonts w:ascii="GHEA Grapalat" w:hAnsi="GHEA Grapalat" w:cs="Times Armenian"/>
          <w:i/>
          <w:sz w:val="20"/>
          <w:szCs w:val="20"/>
          <w:lang w:val="af-ZA"/>
        </w:rPr>
        <w:t xml:space="preserve">N </w:t>
      </w:r>
      <w:r w:rsidRPr="00E25A50">
        <w:rPr>
          <w:rFonts w:ascii="GHEA Grapalat" w:hAnsi="GHEA Grapalat" w:cs="Times Armenian"/>
          <w:i/>
          <w:sz w:val="20"/>
          <w:szCs w:val="20"/>
          <w:lang w:val="hy-AM"/>
        </w:rPr>
        <w:t xml:space="preserve">3 </w:t>
      </w:r>
      <w:r w:rsidRPr="00E25A50">
        <w:rPr>
          <w:rFonts w:ascii="GHEA Grapalat" w:hAnsi="GHEA Grapalat" w:cs="Sylfaen"/>
          <w:i/>
          <w:sz w:val="20"/>
          <w:szCs w:val="20"/>
        </w:rPr>
        <w:t>որոշմամբ</w:t>
      </w:r>
    </w:p>
    <w:p w:rsidR="00137239" w:rsidRPr="00712340" w:rsidRDefault="00137239" w:rsidP="00137239">
      <w:pPr>
        <w:pStyle w:val="BodyText"/>
        <w:ind w:right="-7" w:firstLine="567"/>
        <w:jc w:val="center"/>
        <w:rPr>
          <w:rFonts w:ascii="GHEA Grapalat" w:hAnsi="GHEA Grapalat"/>
          <w:lang w:val="af-ZA"/>
        </w:rPr>
      </w:pPr>
    </w:p>
    <w:p w:rsidR="00137239" w:rsidRPr="00712340" w:rsidRDefault="00137239" w:rsidP="00137239">
      <w:pPr>
        <w:pStyle w:val="BodyText"/>
        <w:ind w:right="-7" w:firstLine="567"/>
        <w:jc w:val="center"/>
        <w:rPr>
          <w:rFonts w:ascii="GHEA Grapalat" w:hAnsi="GHEA Grapalat"/>
          <w:lang w:val="af-ZA"/>
        </w:rPr>
      </w:pPr>
    </w:p>
    <w:p w:rsidR="00137239" w:rsidRPr="00712340" w:rsidRDefault="00137239" w:rsidP="00137239">
      <w:pPr>
        <w:pStyle w:val="BodyText"/>
        <w:ind w:right="-7" w:firstLine="567"/>
        <w:jc w:val="center"/>
        <w:rPr>
          <w:rFonts w:ascii="GHEA Grapalat" w:hAnsi="GHEA Grapalat"/>
          <w:lang w:val="af-ZA"/>
        </w:rPr>
      </w:pPr>
    </w:p>
    <w:p w:rsidR="00137239" w:rsidRPr="00712340" w:rsidRDefault="00137239" w:rsidP="00137239">
      <w:pPr>
        <w:pStyle w:val="BodyText"/>
        <w:ind w:right="-7" w:firstLine="567"/>
        <w:jc w:val="center"/>
        <w:rPr>
          <w:rFonts w:ascii="GHEA Grapalat" w:hAnsi="GHEA Grapalat"/>
          <w:lang w:val="af-ZA"/>
        </w:rPr>
      </w:pPr>
    </w:p>
    <w:p w:rsidR="00137239" w:rsidRPr="00712340" w:rsidRDefault="00137239" w:rsidP="00137239">
      <w:pPr>
        <w:pStyle w:val="BodyText"/>
        <w:ind w:right="-7" w:firstLine="567"/>
        <w:jc w:val="center"/>
        <w:rPr>
          <w:rFonts w:ascii="GHEA Grapalat" w:hAnsi="GHEA Grapalat"/>
          <w:lang w:val="af-ZA"/>
        </w:rPr>
      </w:pPr>
      <w:r w:rsidRPr="00712340">
        <w:rPr>
          <w:rFonts w:ascii="GHEA Grapalat" w:hAnsi="GHEA Grapalat" w:cs="Times Armenian"/>
          <w:i/>
          <w:lang w:val="af-ZA"/>
        </w:rPr>
        <w:t>«</w:t>
      </w:r>
      <w:r>
        <w:rPr>
          <w:rFonts w:ascii="GHEA Grapalat" w:hAnsi="GHEA Grapalat" w:cs="Times Armenian"/>
          <w:i/>
          <w:lang w:val="hy-AM"/>
        </w:rPr>
        <w:t>ՋՐՎԵԺԻ ՀԱՄԱՅՆՔԱՊԵՏԱՐԱՆ</w:t>
      </w:r>
      <w:r w:rsidRPr="00712340">
        <w:rPr>
          <w:rFonts w:ascii="GHEA Grapalat" w:hAnsi="GHEA Grapalat" w:cs="Sylfaen"/>
          <w:i/>
          <w:lang w:val="af-ZA"/>
        </w:rPr>
        <w:t>»</w:t>
      </w:r>
    </w:p>
    <w:p w:rsidR="00137239" w:rsidRPr="00712340" w:rsidRDefault="00137239" w:rsidP="00137239">
      <w:pPr>
        <w:pStyle w:val="BodyText"/>
        <w:tabs>
          <w:tab w:val="left" w:pos="5968"/>
        </w:tabs>
        <w:ind w:right="-7" w:firstLine="567"/>
        <w:rPr>
          <w:rFonts w:ascii="GHEA Grapalat" w:hAnsi="GHEA Grapalat"/>
          <w:lang w:val="af-ZA"/>
        </w:rPr>
      </w:pPr>
      <w:r w:rsidRPr="00712340">
        <w:rPr>
          <w:rFonts w:ascii="GHEA Grapalat" w:hAnsi="GHEA Grapalat"/>
          <w:lang w:val="af-ZA"/>
        </w:rPr>
        <w:tab/>
      </w:r>
    </w:p>
    <w:p w:rsidR="00137239" w:rsidRPr="00712340" w:rsidRDefault="00137239" w:rsidP="00137239">
      <w:pPr>
        <w:pStyle w:val="BodyText"/>
        <w:ind w:right="-7" w:firstLine="567"/>
        <w:jc w:val="center"/>
        <w:rPr>
          <w:rFonts w:ascii="GHEA Grapalat" w:hAnsi="GHEA Grapalat"/>
          <w:lang w:val="af-ZA"/>
        </w:rPr>
      </w:pPr>
    </w:p>
    <w:p w:rsidR="00137239" w:rsidRPr="00712340" w:rsidRDefault="00137239" w:rsidP="00137239">
      <w:pPr>
        <w:pStyle w:val="BodyText"/>
        <w:ind w:right="-7" w:firstLine="567"/>
        <w:jc w:val="center"/>
        <w:rPr>
          <w:rFonts w:ascii="GHEA Grapalat" w:hAnsi="GHEA Grapalat"/>
          <w:lang w:val="af-ZA"/>
        </w:rPr>
      </w:pPr>
    </w:p>
    <w:p w:rsidR="00137239" w:rsidRPr="00712340" w:rsidRDefault="00137239" w:rsidP="00137239">
      <w:pPr>
        <w:pStyle w:val="BodyText"/>
        <w:ind w:right="-7" w:firstLine="567"/>
        <w:jc w:val="center"/>
        <w:rPr>
          <w:rFonts w:ascii="GHEA Grapalat" w:hAnsi="GHEA Grapalat" w:cs="Sylfaen"/>
          <w:lang w:val="af-ZA"/>
        </w:rPr>
      </w:pPr>
      <w:r w:rsidRPr="00712340">
        <w:rPr>
          <w:rFonts w:ascii="GHEA Grapalat" w:hAnsi="GHEA Grapalat" w:cs="Sylfaen"/>
        </w:rPr>
        <w:t>Հ</w:t>
      </w:r>
      <w:r w:rsidRPr="00712340">
        <w:rPr>
          <w:rFonts w:ascii="GHEA Grapalat" w:hAnsi="GHEA Grapalat" w:cs="Times Armenian"/>
          <w:lang w:val="af-ZA"/>
        </w:rPr>
        <w:t xml:space="preserve"> </w:t>
      </w:r>
      <w:r w:rsidRPr="00712340">
        <w:rPr>
          <w:rFonts w:ascii="GHEA Grapalat" w:hAnsi="GHEA Grapalat" w:cs="Sylfaen"/>
        </w:rPr>
        <w:t>Ր</w:t>
      </w:r>
      <w:r w:rsidRPr="00712340">
        <w:rPr>
          <w:rFonts w:ascii="GHEA Grapalat" w:hAnsi="GHEA Grapalat" w:cs="Times Armenian"/>
          <w:lang w:val="af-ZA"/>
        </w:rPr>
        <w:t xml:space="preserve"> </w:t>
      </w:r>
      <w:r w:rsidRPr="00712340">
        <w:rPr>
          <w:rFonts w:ascii="GHEA Grapalat" w:hAnsi="GHEA Grapalat" w:cs="Sylfaen"/>
        </w:rPr>
        <w:t>Ա</w:t>
      </w:r>
      <w:r w:rsidRPr="00712340">
        <w:rPr>
          <w:rFonts w:ascii="GHEA Grapalat" w:hAnsi="GHEA Grapalat" w:cs="Times Armenian"/>
          <w:lang w:val="af-ZA"/>
        </w:rPr>
        <w:t xml:space="preserve"> </w:t>
      </w:r>
      <w:r w:rsidRPr="00712340">
        <w:rPr>
          <w:rFonts w:ascii="GHEA Grapalat" w:hAnsi="GHEA Grapalat" w:cs="Sylfaen"/>
        </w:rPr>
        <w:t>Վ</w:t>
      </w:r>
      <w:r w:rsidRPr="00712340">
        <w:rPr>
          <w:rFonts w:ascii="GHEA Grapalat" w:hAnsi="GHEA Grapalat" w:cs="Times Armenian"/>
          <w:lang w:val="af-ZA"/>
        </w:rPr>
        <w:t xml:space="preserve"> </w:t>
      </w:r>
      <w:r w:rsidRPr="00712340">
        <w:rPr>
          <w:rFonts w:ascii="GHEA Grapalat" w:hAnsi="GHEA Grapalat" w:cs="Sylfaen"/>
        </w:rPr>
        <w:t>Ե</w:t>
      </w:r>
      <w:r w:rsidRPr="00712340">
        <w:rPr>
          <w:rFonts w:ascii="GHEA Grapalat" w:hAnsi="GHEA Grapalat" w:cs="Times Armenian"/>
          <w:lang w:val="af-ZA"/>
        </w:rPr>
        <w:t xml:space="preserve"> </w:t>
      </w:r>
      <w:r w:rsidRPr="00712340">
        <w:rPr>
          <w:rFonts w:ascii="GHEA Grapalat" w:hAnsi="GHEA Grapalat" w:cs="Sylfaen"/>
        </w:rPr>
        <w:t>Ր</w:t>
      </w:r>
    </w:p>
    <w:p w:rsidR="00137239" w:rsidRPr="00712340" w:rsidRDefault="00137239" w:rsidP="00137239">
      <w:pPr>
        <w:pStyle w:val="BodyText"/>
        <w:ind w:right="-7" w:firstLine="567"/>
        <w:jc w:val="center"/>
        <w:rPr>
          <w:rFonts w:ascii="GHEA Grapalat" w:hAnsi="GHEA Grapalat" w:cs="Sylfaen"/>
          <w:lang w:val="af-ZA"/>
        </w:rPr>
      </w:pPr>
    </w:p>
    <w:p w:rsidR="00137239" w:rsidRPr="00712340" w:rsidRDefault="00137239" w:rsidP="00137239">
      <w:pPr>
        <w:pStyle w:val="BodyText"/>
        <w:ind w:right="-7" w:firstLine="567"/>
        <w:jc w:val="center"/>
        <w:rPr>
          <w:rFonts w:ascii="GHEA Grapalat" w:hAnsi="GHEA Grapalat" w:cs="Sylfaen"/>
          <w:lang w:val="af-ZA"/>
        </w:rPr>
      </w:pPr>
    </w:p>
    <w:p w:rsidR="00137239" w:rsidRPr="009423CB" w:rsidRDefault="00137239" w:rsidP="00137239">
      <w:pPr>
        <w:pStyle w:val="BodyText"/>
        <w:ind w:right="-7"/>
        <w:jc w:val="center"/>
        <w:rPr>
          <w:rFonts w:ascii="GHEA Grapalat" w:hAnsi="GHEA Grapalat"/>
          <w:sz w:val="22"/>
          <w:szCs w:val="22"/>
          <w:lang w:val="af-ZA"/>
        </w:rPr>
      </w:pPr>
      <w:r w:rsidRPr="003A4D48">
        <w:rPr>
          <w:rFonts w:ascii="GHEA Grapalat" w:hAnsi="GHEA Grapalat" w:cs="Sylfaen"/>
          <w:sz w:val="22"/>
          <w:szCs w:val="22"/>
          <w:lang w:val="hy-AM"/>
        </w:rPr>
        <w:t xml:space="preserve">ՋՐՎԵԺԻ </w:t>
      </w:r>
      <w:r w:rsidRPr="009423CB">
        <w:rPr>
          <w:rFonts w:ascii="GHEA Grapalat" w:hAnsi="GHEA Grapalat" w:cs="Sylfaen"/>
          <w:sz w:val="22"/>
          <w:szCs w:val="22"/>
          <w:lang w:val="hy-AM"/>
        </w:rPr>
        <w:t>ՀԱՄԱՅՆՔԻ</w:t>
      </w:r>
      <w:r w:rsidRPr="009423CB">
        <w:rPr>
          <w:rFonts w:ascii="GHEA Grapalat" w:hAnsi="GHEA Grapalat" w:cs="Sylfaen"/>
          <w:sz w:val="22"/>
          <w:szCs w:val="22"/>
          <w:lang w:val="af-ZA"/>
        </w:rPr>
        <w:t xml:space="preserve"> </w:t>
      </w:r>
      <w:r w:rsidRPr="009423CB">
        <w:rPr>
          <w:rFonts w:ascii="GHEA Grapalat" w:hAnsi="GHEA Grapalat" w:cs="Sylfaen"/>
          <w:sz w:val="22"/>
          <w:szCs w:val="22"/>
          <w:lang w:val="hy-AM"/>
        </w:rPr>
        <w:t>ԿԱՐԻՔՆԵՐԻ</w:t>
      </w:r>
      <w:r w:rsidRPr="009423CB">
        <w:rPr>
          <w:rFonts w:ascii="GHEA Grapalat" w:hAnsi="GHEA Grapalat" w:cs="Times Armenian"/>
          <w:sz w:val="22"/>
          <w:szCs w:val="22"/>
          <w:lang w:val="af-ZA"/>
        </w:rPr>
        <w:t xml:space="preserve"> </w:t>
      </w:r>
      <w:r w:rsidRPr="009423CB">
        <w:rPr>
          <w:rFonts w:ascii="GHEA Grapalat" w:hAnsi="GHEA Grapalat" w:cs="Sylfaen"/>
          <w:sz w:val="22"/>
          <w:szCs w:val="22"/>
          <w:lang w:val="hy-AM"/>
        </w:rPr>
        <w:t>ՀԱՄԱՐ</w:t>
      </w:r>
      <w:r w:rsidRPr="009423CB">
        <w:rPr>
          <w:rFonts w:ascii="GHEA Grapalat" w:hAnsi="GHEA Grapalat" w:cs="Times Armenian"/>
          <w:sz w:val="22"/>
          <w:szCs w:val="22"/>
          <w:lang w:val="af-ZA"/>
        </w:rPr>
        <w:t xml:space="preserve">` </w:t>
      </w:r>
      <w:r w:rsidRPr="009423CB">
        <w:rPr>
          <w:rFonts w:ascii="GHEA Grapalat" w:hAnsi="GHEA Grapalat" w:cs="Sylfaen"/>
          <w:sz w:val="22"/>
          <w:szCs w:val="22"/>
          <w:lang w:val="af-ZA"/>
        </w:rPr>
        <w:t>«</w:t>
      </w:r>
      <w:r w:rsidRPr="009423CB">
        <w:rPr>
          <w:rFonts w:ascii="GHEA Grapalat" w:hAnsi="GHEA Grapalat"/>
          <w:sz w:val="22"/>
          <w:szCs w:val="22"/>
          <w:lang w:val="hy-AM"/>
        </w:rPr>
        <w:t xml:space="preserve">ՏԵԽՆԻԿԱԿԱՆ ՀՍԿՈՂՈՒԹՅԱՆ </w:t>
      </w:r>
      <w:r w:rsidRPr="009423CB">
        <w:rPr>
          <w:rFonts w:ascii="GHEA Grapalat" w:hAnsi="GHEA Grapalat" w:cs="Sylfaen"/>
          <w:caps/>
          <w:sz w:val="22"/>
          <w:szCs w:val="22"/>
          <w:lang w:val="ru-RU"/>
        </w:rPr>
        <w:t>խորհրդատվական</w:t>
      </w:r>
      <w:r w:rsidRPr="009423CB">
        <w:rPr>
          <w:rFonts w:ascii="GHEA Grapalat" w:hAnsi="GHEA Grapalat"/>
          <w:sz w:val="22"/>
          <w:szCs w:val="22"/>
          <w:lang w:val="hy-AM"/>
        </w:rPr>
        <w:t xml:space="preserve"> ԾԱՌԱՅՈՒԹՅՈՒՆՆԵՐԻ</w:t>
      </w:r>
      <w:r w:rsidRPr="009423CB">
        <w:rPr>
          <w:rFonts w:ascii="GHEA Grapalat" w:hAnsi="GHEA Grapalat" w:cs="Sylfaen"/>
          <w:sz w:val="22"/>
          <w:szCs w:val="22"/>
          <w:lang w:val="af-ZA"/>
        </w:rPr>
        <w:t xml:space="preserve">» </w:t>
      </w:r>
      <w:r w:rsidRPr="009423CB">
        <w:rPr>
          <w:rFonts w:ascii="GHEA Grapalat" w:hAnsi="GHEA Grapalat" w:cs="Sylfaen"/>
          <w:sz w:val="22"/>
          <w:szCs w:val="22"/>
          <w:lang w:val="hy-AM"/>
        </w:rPr>
        <w:t>ՁԵՌՔԲԵՐՄԱՆ</w:t>
      </w:r>
      <w:r w:rsidRPr="009423CB">
        <w:rPr>
          <w:rFonts w:ascii="GHEA Grapalat" w:hAnsi="GHEA Grapalat" w:cs="Times Armenian"/>
          <w:sz w:val="22"/>
          <w:szCs w:val="22"/>
          <w:lang w:val="af-ZA"/>
        </w:rPr>
        <w:t xml:space="preserve"> </w:t>
      </w:r>
      <w:r w:rsidRPr="009423CB">
        <w:rPr>
          <w:rFonts w:ascii="GHEA Grapalat" w:hAnsi="GHEA Grapalat" w:cs="Sylfaen"/>
          <w:sz w:val="22"/>
          <w:szCs w:val="22"/>
          <w:lang w:val="hy-AM"/>
        </w:rPr>
        <w:t>ՆՊԱՏԱԿՈՎ</w:t>
      </w:r>
      <w:r w:rsidRPr="009423CB">
        <w:rPr>
          <w:rFonts w:ascii="GHEA Grapalat" w:hAnsi="GHEA Grapalat" w:cs="Sylfaen"/>
          <w:sz w:val="22"/>
          <w:szCs w:val="22"/>
          <w:lang w:val="af-ZA"/>
        </w:rPr>
        <w:t xml:space="preserve"> </w:t>
      </w:r>
      <w:r w:rsidRPr="009423CB">
        <w:rPr>
          <w:rFonts w:ascii="GHEA Grapalat" w:hAnsi="GHEA Grapalat" w:cs="Times Armenian"/>
          <w:sz w:val="22"/>
          <w:szCs w:val="22"/>
          <w:lang w:val="af-ZA"/>
        </w:rPr>
        <w:t xml:space="preserve"> </w:t>
      </w:r>
      <w:r w:rsidRPr="009423CB">
        <w:rPr>
          <w:rFonts w:ascii="GHEA Grapalat" w:hAnsi="GHEA Grapalat" w:cs="Sylfaen"/>
          <w:sz w:val="22"/>
          <w:szCs w:val="22"/>
          <w:lang w:val="hy-AM"/>
        </w:rPr>
        <w:t>ՀԱՅՏԱՐԱՐՎԱԾ</w:t>
      </w:r>
      <w:r w:rsidRPr="009423CB">
        <w:rPr>
          <w:rFonts w:ascii="GHEA Grapalat" w:hAnsi="GHEA Grapalat" w:cs="Times Armenian"/>
          <w:sz w:val="22"/>
          <w:szCs w:val="22"/>
          <w:lang w:val="af-ZA"/>
        </w:rPr>
        <w:t xml:space="preserve"> </w:t>
      </w:r>
      <w:r w:rsidRPr="009423CB">
        <w:rPr>
          <w:rFonts w:ascii="GHEA Grapalat" w:hAnsi="GHEA Grapalat" w:cs="Sylfaen"/>
          <w:sz w:val="22"/>
          <w:szCs w:val="22"/>
          <w:lang w:val="hy-AM"/>
        </w:rPr>
        <w:t>ԳՆԱՆՇՄԱՆ</w:t>
      </w:r>
      <w:r w:rsidRPr="009423CB">
        <w:rPr>
          <w:rFonts w:ascii="GHEA Grapalat" w:hAnsi="GHEA Grapalat" w:cs="Sylfaen"/>
          <w:sz w:val="22"/>
          <w:szCs w:val="22"/>
          <w:lang w:val="af-ZA"/>
        </w:rPr>
        <w:t xml:space="preserve"> </w:t>
      </w:r>
      <w:r w:rsidRPr="009423CB">
        <w:rPr>
          <w:rFonts w:ascii="GHEA Grapalat" w:hAnsi="GHEA Grapalat" w:cs="Sylfaen"/>
          <w:sz w:val="22"/>
          <w:szCs w:val="22"/>
          <w:lang w:val="hy-AM"/>
        </w:rPr>
        <w:t>ՀԱՐՑՄԱՆ</w:t>
      </w:r>
    </w:p>
    <w:p w:rsidR="00137239" w:rsidRPr="00064ADD" w:rsidRDefault="00137239" w:rsidP="00137239">
      <w:pPr>
        <w:pStyle w:val="BodyText"/>
        <w:ind w:right="-7"/>
        <w:jc w:val="center"/>
        <w:rPr>
          <w:rFonts w:ascii="GHEA Grapalat" w:hAnsi="GHEA Grapalat"/>
          <w:szCs w:val="22"/>
          <w:lang w:val="af-ZA"/>
        </w:rPr>
      </w:pPr>
    </w:p>
    <w:p w:rsidR="00137239" w:rsidRPr="00064ADD" w:rsidRDefault="00137239" w:rsidP="00137239">
      <w:pPr>
        <w:pStyle w:val="BodyText"/>
        <w:ind w:right="-7" w:firstLine="567"/>
        <w:jc w:val="center"/>
        <w:rPr>
          <w:rFonts w:ascii="GHEA Grapalat" w:hAnsi="GHEA Grapalat"/>
          <w:lang w:val="af-ZA"/>
        </w:rPr>
      </w:pPr>
    </w:p>
    <w:p w:rsidR="00096865" w:rsidRPr="00064ADD" w:rsidRDefault="00096865" w:rsidP="00EF3662">
      <w:pPr>
        <w:pStyle w:val="BodyText"/>
        <w:ind w:right="-7"/>
        <w:jc w:val="center"/>
        <w:rPr>
          <w:rFonts w:ascii="GHEA Grapalat" w:hAnsi="GHEA Grapalat"/>
          <w:szCs w:val="22"/>
          <w:lang w:val="af-ZA"/>
        </w:rPr>
      </w:pPr>
    </w:p>
    <w:p w:rsidR="00096865" w:rsidRPr="004973F0" w:rsidRDefault="00096865" w:rsidP="00EF3662">
      <w:pPr>
        <w:pStyle w:val="BodyText"/>
        <w:ind w:right="-7" w:firstLine="567"/>
        <w:jc w:val="center"/>
        <w:rPr>
          <w:rFonts w:ascii="GHEA Grapalat" w:hAnsi="GHEA Grapalat"/>
          <w:lang w:val="hy-AM"/>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2B32D6" w:rsidRPr="00064ADD" w:rsidRDefault="002B32D6"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CE0D95" w:rsidRPr="00064ADD" w:rsidRDefault="00CE0D95" w:rsidP="00EF3662">
      <w:pPr>
        <w:pStyle w:val="BodyText"/>
        <w:ind w:right="-7" w:firstLine="567"/>
        <w:jc w:val="center"/>
        <w:rPr>
          <w:rFonts w:ascii="GHEA Grapalat" w:hAnsi="GHEA Grapalat"/>
          <w:lang w:val="af-ZA"/>
        </w:rPr>
      </w:pPr>
    </w:p>
    <w:p w:rsidR="00CE0D95" w:rsidRPr="00064ADD" w:rsidRDefault="00CE0D95" w:rsidP="00EF3662">
      <w:pPr>
        <w:pStyle w:val="BodyText"/>
        <w:ind w:right="-7" w:firstLine="567"/>
        <w:jc w:val="center"/>
        <w:rPr>
          <w:rFonts w:ascii="GHEA Grapalat" w:hAnsi="GHEA Grapalat"/>
          <w:lang w:val="af-ZA"/>
        </w:rPr>
      </w:pPr>
    </w:p>
    <w:p w:rsidR="00CE0D95" w:rsidRPr="00064ADD" w:rsidRDefault="00CE0D9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1A43A4" w:rsidRPr="00064ADD"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r w:rsidR="00096865" w:rsidRPr="00064ADD">
        <w:rPr>
          <w:rFonts w:ascii="GHEA Grapalat" w:hAnsi="GHEA Grapalat" w:cs="Sylfaen"/>
          <w:i/>
          <w:sz w:val="22"/>
          <w:szCs w:val="22"/>
        </w:rPr>
        <w:lastRenderedPageBreak/>
        <w:t>Հարգելի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մասնակից</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ն</w:t>
      </w:r>
      <w:r w:rsidR="00096865" w:rsidRPr="00064ADD">
        <w:rPr>
          <w:rFonts w:ascii="GHEA Grapalat" w:hAnsi="GHEA Grapalat" w:cs="Sylfaen"/>
          <w:i/>
          <w:sz w:val="22"/>
          <w:szCs w:val="22"/>
        </w:rPr>
        <w:t>ախքան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կազմելը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և</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ներկայացնելը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խնդրում</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ենք</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մանրամասնորեն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ուսումնասիրել</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սույն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քանի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որ</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հրավերին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չհամապատասխանող</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ենթակա</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մերժման</w:t>
      </w:r>
      <w:r w:rsidR="0046586E" w:rsidRPr="00064ADD">
        <w:rPr>
          <w:rFonts w:ascii="GHEA Grapalat" w:hAnsi="GHEA Grapalat" w:cs="Sylfaen"/>
          <w:i/>
          <w:sz w:val="22"/>
          <w:szCs w:val="22"/>
          <w:lang w:val="af-ZA"/>
        </w:rPr>
        <w:t xml:space="preserve">: </w:t>
      </w:r>
    </w:p>
    <w:p w:rsidR="00984BDB" w:rsidRPr="00064ADD" w:rsidRDefault="00984BDB" w:rsidP="0089384E">
      <w:pPr>
        <w:ind w:firstLine="567"/>
        <w:jc w:val="both"/>
        <w:rPr>
          <w:rFonts w:ascii="GHEA Grapalat" w:hAnsi="GHEA Grapalat"/>
          <w:i/>
          <w:sz w:val="20"/>
          <w:lang w:val="af-ZA"/>
        </w:rPr>
      </w:pPr>
    </w:p>
    <w:p w:rsidR="00096865" w:rsidRPr="00064ADD" w:rsidRDefault="00096865" w:rsidP="00EF3662">
      <w:pPr>
        <w:ind w:firstLine="567"/>
        <w:jc w:val="center"/>
        <w:rPr>
          <w:rFonts w:ascii="GHEA Grapalat" w:hAnsi="GHEA Grapalat"/>
          <w:b/>
          <w:sz w:val="20"/>
          <w:szCs w:val="22"/>
          <w:lang w:val="af-ZA"/>
        </w:rPr>
      </w:pPr>
    </w:p>
    <w:p w:rsidR="00160AE4" w:rsidRPr="00064ADD" w:rsidRDefault="00160AE4" w:rsidP="00EF3662">
      <w:pPr>
        <w:ind w:firstLine="567"/>
        <w:jc w:val="center"/>
        <w:rPr>
          <w:rFonts w:ascii="GHEA Grapalat" w:hAnsi="GHEA Grapalat" w:cs="Sylfaen"/>
          <w:b/>
          <w:sz w:val="22"/>
          <w:szCs w:val="22"/>
          <w:lang w:val="af-ZA"/>
        </w:rPr>
      </w:pPr>
    </w:p>
    <w:p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rsidR="00160AE4" w:rsidRPr="00064ADD" w:rsidRDefault="00160AE4" w:rsidP="00EF3662">
      <w:pPr>
        <w:ind w:firstLine="567"/>
        <w:jc w:val="center"/>
        <w:rPr>
          <w:rFonts w:ascii="GHEA Grapalat" w:hAnsi="GHEA Grapalat"/>
          <w:i/>
          <w:sz w:val="20"/>
          <w:lang w:val="af-ZA"/>
        </w:rPr>
      </w:pPr>
    </w:p>
    <w:p w:rsidR="00137239" w:rsidRPr="00624654" w:rsidRDefault="00137239" w:rsidP="00137239">
      <w:pPr>
        <w:ind w:firstLine="567"/>
        <w:jc w:val="center"/>
        <w:rPr>
          <w:rFonts w:ascii="GHEA Grapalat" w:hAnsi="GHEA Grapalat"/>
          <w:b/>
          <w:i/>
          <w:sz w:val="20"/>
          <w:szCs w:val="20"/>
          <w:lang w:val="af-ZA"/>
        </w:rPr>
      </w:pPr>
      <w:r w:rsidRPr="00624654">
        <w:rPr>
          <w:rFonts w:ascii="GHEA Grapalat" w:hAnsi="GHEA Grapalat"/>
          <w:b/>
          <w:sz w:val="20"/>
          <w:szCs w:val="20"/>
          <w:lang w:val="hy-AM"/>
        </w:rPr>
        <w:t>ՋՐՎԵԺ ՀԱՄԱՅՆՔԻ</w:t>
      </w:r>
      <w:r w:rsidRPr="00624654">
        <w:rPr>
          <w:rFonts w:ascii="GHEA Grapalat" w:hAnsi="GHEA Grapalat"/>
          <w:b/>
          <w:sz w:val="20"/>
          <w:szCs w:val="20"/>
          <w:lang w:val="af-ZA"/>
        </w:rPr>
        <w:t xml:space="preserve"> ԿԱՐԻՔՆԵՐԻ ՀԱՄԱՐ </w:t>
      </w:r>
      <w:r w:rsidRPr="00624654">
        <w:rPr>
          <w:rFonts w:ascii="GHEA Grapalat" w:hAnsi="GHEA Grapalat"/>
          <w:b/>
          <w:sz w:val="20"/>
          <w:szCs w:val="20"/>
          <w:lang w:val="hy-AM"/>
        </w:rPr>
        <w:t xml:space="preserve">ՏԵԽՆԻԿԱԿԱՆ ՀՍԿՈՂՈՒԹՅԱՆ </w:t>
      </w:r>
      <w:r w:rsidRPr="00787104">
        <w:rPr>
          <w:rFonts w:ascii="GHEA Grapalat" w:hAnsi="GHEA Grapalat" w:cs="Sylfaen"/>
          <w:b/>
          <w:caps/>
          <w:sz w:val="20"/>
          <w:szCs w:val="20"/>
          <w:lang w:val="ru-RU"/>
        </w:rPr>
        <w:t>խորհրդատվական</w:t>
      </w:r>
      <w:r w:rsidRPr="00624654">
        <w:rPr>
          <w:rFonts w:ascii="GHEA Grapalat" w:hAnsi="GHEA Grapalat"/>
          <w:b/>
          <w:sz w:val="20"/>
          <w:szCs w:val="20"/>
          <w:lang w:val="hy-AM"/>
        </w:rPr>
        <w:t xml:space="preserve"> ԾԱՌԱՅՈՒԹՅՈՒՆՆԵՐԻ</w:t>
      </w:r>
      <w:r w:rsidRPr="00624654">
        <w:rPr>
          <w:rFonts w:ascii="GHEA Grapalat" w:hAnsi="GHEA Grapalat"/>
          <w:b/>
          <w:sz w:val="20"/>
          <w:szCs w:val="20"/>
          <w:lang w:val="af-ZA"/>
        </w:rPr>
        <w:t xml:space="preserve">  ՁԵՌՔԲԵՐՄԱՆ ՆՊԱՏԱԿՈՎ ՀԱՅՏԱՐԱՐՎԱԾ </w:t>
      </w:r>
      <w:r w:rsidRPr="00624654">
        <w:rPr>
          <w:rFonts w:ascii="GHEA Grapalat" w:hAnsi="GHEA Grapalat"/>
          <w:b/>
          <w:sz w:val="20"/>
          <w:szCs w:val="20"/>
          <w:lang w:val="hy-AM"/>
        </w:rPr>
        <w:t xml:space="preserve">ԳՆԱՆՇՄԱՆ ՀԱՐՑՄԱՆ </w:t>
      </w:r>
      <w:r w:rsidRPr="00624654">
        <w:rPr>
          <w:rFonts w:ascii="GHEA Grapalat" w:hAnsi="GHEA Grapalat"/>
          <w:b/>
          <w:sz w:val="20"/>
          <w:szCs w:val="20"/>
          <w:lang w:val="af-ZA"/>
        </w:rPr>
        <w:t xml:space="preserve"> ՀՐԱՎԵՐԻ</w:t>
      </w: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856D47">
        <w:rPr>
          <w:rFonts w:ascii="GHEA Grapalat" w:hAnsi="GHEA Grapalat" w:cs="Times Armenian"/>
          <w:b/>
          <w:sz w:val="20"/>
          <w:lang w:val="hy-AM"/>
        </w:rPr>
        <w:t xml:space="preserve">ԳՆԱՆՇՄԱՆ ՀԱՐՑՄԱՆ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037DDE" w:rsidRPr="00064ADD" w:rsidRDefault="00037DDE" w:rsidP="00EF3662">
      <w:pPr>
        <w:ind w:firstLine="1134"/>
        <w:jc w:val="both"/>
        <w:rPr>
          <w:rFonts w:ascii="GHEA Grapalat" w:hAnsi="GHEA Grapalat" w:cs="Times Armenian"/>
          <w:sz w:val="20"/>
          <w:lang w:val="af-ZA"/>
        </w:rPr>
      </w:pPr>
    </w:p>
    <w:p w:rsidR="00037DDE" w:rsidRPr="00064ADD" w:rsidRDefault="00037DDE" w:rsidP="00EF3662">
      <w:pPr>
        <w:ind w:firstLine="1134"/>
        <w:jc w:val="both"/>
        <w:rPr>
          <w:rFonts w:ascii="GHEA Grapalat" w:hAnsi="GHEA Grapalat" w:cs="Times Armenian"/>
          <w:sz w:val="20"/>
          <w:lang w:val="af-ZA"/>
        </w:rPr>
      </w:pPr>
    </w:p>
    <w:p w:rsidR="00037DDE" w:rsidRPr="00064ADD" w:rsidRDefault="00037DDE" w:rsidP="00EF3662">
      <w:pPr>
        <w:ind w:firstLine="1134"/>
        <w:jc w:val="both"/>
        <w:rPr>
          <w:rFonts w:ascii="GHEA Grapalat" w:hAnsi="GHEA Grapalat" w:cs="Times Armenian"/>
          <w:sz w:val="20"/>
          <w:lang w:val="af-ZA"/>
        </w:rPr>
      </w:pPr>
    </w:p>
    <w:p w:rsidR="00037DDE" w:rsidRPr="00064ADD" w:rsidRDefault="00037DDE" w:rsidP="00EF3662">
      <w:pPr>
        <w:ind w:firstLine="1134"/>
        <w:jc w:val="both"/>
        <w:rPr>
          <w:rFonts w:ascii="GHEA Grapalat" w:hAnsi="GHEA Grapalat" w:cs="Times Armenian"/>
          <w:sz w:val="20"/>
          <w:lang w:val="af-ZA"/>
        </w:rPr>
      </w:pPr>
    </w:p>
    <w:p w:rsidR="00A55E59" w:rsidRPr="00064ADD" w:rsidRDefault="00A55E59" w:rsidP="00EF3662">
      <w:pPr>
        <w:ind w:firstLine="1134"/>
        <w:jc w:val="both"/>
        <w:rPr>
          <w:rFonts w:ascii="GHEA Grapalat" w:hAnsi="GHEA Grapalat" w:cs="Times Armenian"/>
          <w:sz w:val="20"/>
          <w:lang w:val="af-ZA"/>
        </w:rPr>
      </w:pPr>
    </w:p>
    <w:p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rsidR="00A43392" w:rsidRPr="00712340" w:rsidRDefault="00096865" w:rsidP="00A43392">
      <w:pPr>
        <w:jc w:val="both"/>
        <w:rPr>
          <w:rFonts w:ascii="GHEA Grapalat" w:hAnsi="GHEA Grapalat"/>
          <w:sz w:val="20"/>
          <w:lang w:val="af-ZA"/>
        </w:rPr>
      </w:pPr>
      <w:r w:rsidRPr="00064ADD">
        <w:rPr>
          <w:rFonts w:ascii="GHEA Grapalat" w:hAnsi="GHEA Grapalat"/>
          <w:sz w:val="20"/>
          <w:lang w:val="af-ZA"/>
        </w:rPr>
        <w:t xml:space="preserve">          </w:t>
      </w:r>
      <w:r w:rsidR="00A43392" w:rsidRPr="00712340">
        <w:rPr>
          <w:rFonts w:ascii="GHEA Grapalat" w:hAnsi="GHEA Grapalat" w:cs="Sylfaen"/>
          <w:sz w:val="20"/>
        </w:rPr>
        <w:t>Սույն</w:t>
      </w:r>
      <w:r w:rsidR="00A43392" w:rsidRPr="00712340">
        <w:rPr>
          <w:rFonts w:ascii="GHEA Grapalat" w:hAnsi="GHEA Grapalat" w:cs="Times Armenian"/>
          <w:sz w:val="20"/>
          <w:lang w:val="af-ZA"/>
        </w:rPr>
        <w:t xml:space="preserve"> </w:t>
      </w:r>
      <w:r w:rsidR="00A43392" w:rsidRPr="00712340">
        <w:rPr>
          <w:rFonts w:ascii="GHEA Grapalat" w:hAnsi="GHEA Grapalat" w:cs="Sylfaen"/>
          <w:sz w:val="20"/>
        </w:rPr>
        <w:t>հրավերը</w:t>
      </w:r>
      <w:r w:rsidR="00A43392" w:rsidRPr="00712340">
        <w:rPr>
          <w:rFonts w:ascii="GHEA Grapalat" w:hAnsi="GHEA Grapalat" w:cs="Times Armenian"/>
          <w:sz w:val="20"/>
          <w:lang w:val="af-ZA"/>
        </w:rPr>
        <w:t xml:space="preserve"> </w:t>
      </w:r>
      <w:r w:rsidR="00A43392" w:rsidRPr="00712340">
        <w:rPr>
          <w:rFonts w:ascii="GHEA Grapalat" w:hAnsi="GHEA Grapalat" w:cs="Sylfaen"/>
          <w:sz w:val="20"/>
        </w:rPr>
        <w:t>տրամադրվում</w:t>
      </w:r>
      <w:r w:rsidR="00A43392" w:rsidRPr="00712340">
        <w:rPr>
          <w:rFonts w:ascii="GHEA Grapalat" w:hAnsi="GHEA Grapalat" w:cs="Times Armenian"/>
          <w:sz w:val="20"/>
          <w:lang w:val="af-ZA"/>
        </w:rPr>
        <w:t xml:space="preserve"> </w:t>
      </w:r>
      <w:r w:rsidR="00A43392" w:rsidRPr="00712340">
        <w:rPr>
          <w:rFonts w:ascii="GHEA Grapalat" w:hAnsi="GHEA Grapalat" w:cs="Sylfaen"/>
          <w:sz w:val="20"/>
        </w:rPr>
        <w:t>է</w:t>
      </w:r>
      <w:r w:rsidR="00A43392" w:rsidRPr="00712340">
        <w:rPr>
          <w:rFonts w:ascii="GHEA Grapalat" w:hAnsi="GHEA Grapalat" w:cs="Times Armenian"/>
          <w:sz w:val="20"/>
          <w:lang w:val="af-ZA"/>
        </w:rPr>
        <w:t xml:space="preserve"> </w:t>
      </w:r>
      <w:r w:rsidR="00A43392" w:rsidRPr="00712340">
        <w:rPr>
          <w:rFonts w:ascii="GHEA Grapalat" w:hAnsi="GHEA Grapalat" w:cs="Sylfaen"/>
          <w:sz w:val="20"/>
        </w:rPr>
        <w:t>ի</w:t>
      </w:r>
      <w:r w:rsidR="00A43392" w:rsidRPr="00712340">
        <w:rPr>
          <w:rFonts w:ascii="GHEA Grapalat" w:hAnsi="GHEA Grapalat" w:cs="Times Armenian"/>
          <w:sz w:val="20"/>
          <w:lang w:val="af-ZA"/>
        </w:rPr>
        <w:t xml:space="preserve"> </w:t>
      </w:r>
      <w:r w:rsidR="00A43392" w:rsidRPr="00712340">
        <w:rPr>
          <w:rFonts w:ascii="GHEA Grapalat" w:hAnsi="GHEA Grapalat" w:cs="Sylfaen"/>
          <w:sz w:val="20"/>
        </w:rPr>
        <w:t>լրումն</w:t>
      </w:r>
      <w:r w:rsidR="00A43392" w:rsidRPr="00712340">
        <w:rPr>
          <w:rFonts w:ascii="GHEA Grapalat" w:hAnsi="GHEA Grapalat"/>
          <w:sz w:val="20"/>
          <w:lang w:val="af-ZA"/>
        </w:rPr>
        <w:t xml:space="preserve"> </w:t>
      </w:r>
      <w:r w:rsidR="00DA740C">
        <w:rPr>
          <w:rFonts w:ascii="GHEA Grapalat" w:hAnsi="GHEA Grapalat" w:cs="Sylfaen"/>
          <w:sz w:val="20"/>
          <w:szCs w:val="20"/>
          <w:lang w:val="af-ZA"/>
        </w:rPr>
        <w:t>ԿՄՋՀ-ԳՀԽԾՁԲ-24/31</w:t>
      </w:r>
      <w:r w:rsidR="00DA740C">
        <w:rPr>
          <w:rFonts w:ascii="GHEA Grapalat" w:hAnsi="GHEA Grapalat" w:cs="Sylfaen"/>
          <w:sz w:val="20"/>
          <w:szCs w:val="20"/>
          <w:lang w:val="hy-AM"/>
        </w:rPr>
        <w:t xml:space="preserve"> </w:t>
      </w:r>
      <w:r w:rsidR="00A43392" w:rsidRPr="00712340">
        <w:rPr>
          <w:rFonts w:ascii="GHEA Grapalat" w:hAnsi="GHEA Grapalat" w:cs="Sylfaen"/>
          <w:sz w:val="20"/>
        </w:rPr>
        <w:t>ծածկա</w:t>
      </w:r>
      <w:r w:rsidR="00A43392" w:rsidRPr="00712340">
        <w:rPr>
          <w:rFonts w:ascii="GHEA Grapalat" w:hAnsi="GHEA Grapalat" w:cs="Times Armenian"/>
          <w:sz w:val="20"/>
        </w:rPr>
        <w:t>գ</w:t>
      </w:r>
      <w:r w:rsidR="00A43392" w:rsidRPr="00712340">
        <w:rPr>
          <w:rFonts w:ascii="GHEA Grapalat" w:hAnsi="GHEA Grapalat" w:cs="Sylfaen"/>
          <w:sz w:val="20"/>
        </w:rPr>
        <w:t>րով</w:t>
      </w:r>
      <w:r w:rsidR="00A43392" w:rsidRPr="00712340">
        <w:rPr>
          <w:rFonts w:ascii="GHEA Grapalat" w:hAnsi="GHEA Grapalat"/>
          <w:sz w:val="20"/>
          <w:lang w:val="af-ZA"/>
        </w:rPr>
        <w:t xml:space="preserve"> </w:t>
      </w:r>
      <w:r w:rsidR="00A43392" w:rsidRPr="00712340">
        <w:rPr>
          <w:rFonts w:ascii="GHEA Grapalat" w:hAnsi="GHEA Grapalat" w:cs="Sylfaen"/>
          <w:sz w:val="20"/>
        </w:rPr>
        <w:t>անցկացվող</w:t>
      </w:r>
      <w:r w:rsidR="00A43392" w:rsidRPr="00712340">
        <w:rPr>
          <w:rFonts w:ascii="GHEA Grapalat" w:hAnsi="GHEA Grapalat" w:cs="Times Armenian"/>
          <w:sz w:val="20"/>
          <w:lang w:val="af-ZA"/>
        </w:rPr>
        <w:t xml:space="preserve"> </w:t>
      </w:r>
      <w:r w:rsidR="00A43392">
        <w:rPr>
          <w:rFonts w:ascii="GHEA Grapalat" w:hAnsi="GHEA Grapalat" w:cs="Sylfaen"/>
          <w:sz w:val="20"/>
          <w:lang w:val="hy-AM"/>
        </w:rPr>
        <w:t>գնանշման հարցման</w:t>
      </w:r>
      <w:r w:rsidR="00A43392" w:rsidRPr="00712340">
        <w:rPr>
          <w:rFonts w:ascii="GHEA Grapalat" w:hAnsi="GHEA Grapalat" w:cs="Times Armenian"/>
          <w:sz w:val="20"/>
          <w:lang w:val="af-ZA"/>
        </w:rPr>
        <w:t xml:space="preserve"> (</w:t>
      </w:r>
      <w:r w:rsidR="00A43392" w:rsidRPr="00712340">
        <w:rPr>
          <w:rFonts w:ascii="GHEA Grapalat" w:hAnsi="GHEA Grapalat" w:cs="Sylfaen"/>
          <w:sz w:val="20"/>
        </w:rPr>
        <w:t>այսուհետև</w:t>
      </w:r>
      <w:r w:rsidR="00A43392" w:rsidRPr="00712340">
        <w:rPr>
          <w:rFonts w:ascii="GHEA Grapalat" w:hAnsi="GHEA Grapalat" w:cs="Times Armenian"/>
          <w:sz w:val="20"/>
          <w:lang w:val="af-ZA"/>
        </w:rPr>
        <w:t xml:space="preserve">` </w:t>
      </w:r>
      <w:r w:rsidR="00A43392" w:rsidRPr="00712340">
        <w:rPr>
          <w:rFonts w:ascii="GHEA Grapalat" w:hAnsi="GHEA Grapalat" w:cs="Sylfaen"/>
          <w:sz w:val="20"/>
        </w:rPr>
        <w:t>ընթացակար</w:t>
      </w:r>
      <w:r w:rsidR="00A43392" w:rsidRPr="00712340">
        <w:rPr>
          <w:rFonts w:ascii="GHEA Grapalat" w:hAnsi="GHEA Grapalat" w:cs="Times Armenian"/>
          <w:sz w:val="20"/>
        </w:rPr>
        <w:t>գ</w:t>
      </w:r>
      <w:r w:rsidR="00A43392" w:rsidRPr="00712340">
        <w:rPr>
          <w:rFonts w:ascii="GHEA Grapalat" w:hAnsi="GHEA Grapalat" w:cs="Times Armenian"/>
          <w:sz w:val="20"/>
          <w:lang w:val="af-ZA"/>
        </w:rPr>
        <w:t xml:space="preserve">) </w:t>
      </w:r>
      <w:r w:rsidR="00A43392" w:rsidRPr="00712340">
        <w:rPr>
          <w:rFonts w:ascii="GHEA Grapalat" w:hAnsi="GHEA Grapalat" w:cs="Sylfaen"/>
          <w:sz w:val="20"/>
        </w:rPr>
        <w:t>հայտարարության</w:t>
      </w:r>
      <w:r w:rsidR="00A43392" w:rsidRPr="00712340">
        <w:rPr>
          <w:rFonts w:ascii="GHEA Grapalat" w:hAnsi="GHEA Grapalat" w:cs="Times Armenian"/>
          <w:sz w:val="20"/>
          <w:lang w:val="af-ZA"/>
        </w:rPr>
        <w:t>։</w:t>
      </w:r>
    </w:p>
    <w:p w:rsidR="00A43392" w:rsidRPr="00712340" w:rsidRDefault="00A43392" w:rsidP="00A43392">
      <w:pPr>
        <w:ind w:firstLine="567"/>
        <w:jc w:val="both"/>
        <w:rPr>
          <w:rFonts w:ascii="GHEA Grapalat" w:hAnsi="GHEA Grapalat"/>
          <w:sz w:val="20"/>
          <w:lang w:val="af-ZA"/>
        </w:rPr>
      </w:pPr>
      <w:r w:rsidRPr="00712340">
        <w:rPr>
          <w:rFonts w:ascii="GHEA Grapalat" w:hAnsi="GHEA Grapalat" w:cs="Sylfaen"/>
          <w:sz w:val="20"/>
        </w:rPr>
        <w:t>Սույն</w:t>
      </w:r>
      <w:r w:rsidRPr="00712340">
        <w:rPr>
          <w:rFonts w:ascii="GHEA Grapalat" w:hAnsi="GHEA Grapalat" w:cs="Times Armenian"/>
          <w:sz w:val="20"/>
          <w:lang w:val="af-ZA"/>
        </w:rPr>
        <w:t xml:space="preserve"> </w:t>
      </w:r>
      <w:r w:rsidRPr="00712340">
        <w:rPr>
          <w:rFonts w:ascii="GHEA Grapalat" w:hAnsi="GHEA Grapalat" w:cs="Sylfaen"/>
          <w:sz w:val="20"/>
        </w:rPr>
        <w:t>հրավերը</w:t>
      </w:r>
      <w:r w:rsidRPr="00712340">
        <w:rPr>
          <w:rFonts w:ascii="GHEA Grapalat" w:hAnsi="GHEA Grapalat" w:cs="Times Armenian"/>
          <w:sz w:val="20"/>
          <w:lang w:val="af-ZA"/>
        </w:rPr>
        <w:t xml:space="preserve"> </w:t>
      </w:r>
      <w:r w:rsidRPr="00712340">
        <w:rPr>
          <w:rFonts w:ascii="GHEA Grapalat" w:hAnsi="GHEA Grapalat" w:cs="Sylfaen"/>
          <w:sz w:val="20"/>
        </w:rPr>
        <w:t>կազմվել</w:t>
      </w:r>
      <w:r w:rsidRPr="00712340">
        <w:rPr>
          <w:rFonts w:ascii="GHEA Grapalat" w:hAnsi="GHEA Grapalat" w:cs="Times Armenian"/>
          <w:sz w:val="20"/>
          <w:lang w:val="af-ZA"/>
        </w:rPr>
        <w:t xml:space="preserve"> </w:t>
      </w:r>
      <w:r w:rsidRPr="00712340">
        <w:rPr>
          <w:rFonts w:ascii="GHEA Grapalat" w:hAnsi="GHEA Grapalat" w:cs="Sylfaen"/>
          <w:sz w:val="20"/>
        </w:rPr>
        <w:t>է</w:t>
      </w:r>
      <w:r w:rsidRPr="00712340">
        <w:rPr>
          <w:rFonts w:ascii="GHEA Grapalat" w:hAnsi="GHEA Grapalat" w:cs="Times Armenian"/>
          <w:sz w:val="20"/>
          <w:lang w:val="af-ZA"/>
        </w:rPr>
        <w:t xml:space="preserve"> </w:t>
      </w:r>
      <w:r w:rsidRPr="00712340">
        <w:rPr>
          <w:rFonts w:ascii="GHEA Grapalat" w:hAnsi="GHEA Grapalat" w:cs="Times Armenian"/>
          <w:sz w:val="20"/>
        </w:rPr>
        <w:t>գ</w:t>
      </w:r>
      <w:r w:rsidRPr="00712340">
        <w:rPr>
          <w:rFonts w:ascii="GHEA Grapalat" w:hAnsi="GHEA Grapalat" w:cs="Sylfaen"/>
          <w:sz w:val="20"/>
        </w:rPr>
        <w:t>նումների</w:t>
      </w:r>
      <w:r w:rsidRPr="00712340">
        <w:rPr>
          <w:rFonts w:ascii="GHEA Grapalat" w:hAnsi="GHEA Grapalat" w:cs="Times Armenian"/>
          <w:sz w:val="20"/>
          <w:lang w:val="af-ZA"/>
        </w:rPr>
        <w:t xml:space="preserve"> </w:t>
      </w:r>
      <w:r w:rsidRPr="00712340">
        <w:rPr>
          <w:rFonts w:ascii="GHEA Grapalat" w:hAnsi="GHEA Grapalat" w:cs="Sylfaen"/>
          <w:sz w:val="20"/>
        </w:rPr>
        <w:t>մասին</w:t>
      </w:r>
      <w:r w:rsidRPr="00712340">
        <w:rPr>
          <w:rFonts w:ascii="GHEA Grapalat" w:hAnsi="GHEA Grapalat" w:cs="Sylfaen"/>
          <w:sz w:val="20"/>
          <w:lang w:val="af-ZA"/>
        </w:rPr>
        <w:t xml:space="preserve"> </w:t>
      </w:r>
      <w:r w:rsidRPr="00712340">
        <w:rPr>
          <w:rFonts w:ascii="GHEA Grapalat" w:hAnsi="GHEA Grapalat" w:cs="Sylfaen"/>
          <w:sz w:val="20"/>
        </w:rPr>
        <w:t>ՀՀ</w:t>
      </w:r>
      <w:r w:rsidRPr="00712340">
        <w:rPr>
          <w:rFonts w:ascii="GHEA Grapalat" w:hAnsi="GHEA Grapalat" w:cs="Times Armenian"/>
          <w:sz w:val="20"/>
          <w:lang w:val="af-ZA"/>
        </w:rPr>
        <w:t xml:space="preserve"> </w:t>
      </w:r>
      <w:r w:rsidRPr="00712340">
        <w:rPr>
          <w:rFonts w:ascii="GHEA Grapalat" w:hAnsi="GHEA Grapalat" w:cs="Sylfaen"/>
          <w:sz w:val="20"/>
        </w:rPr>
        <w:t>օրենսդրության</w:t>
      </w:r>
      <w:r w:rsidRPr="00712340">
        <w:rPr>
          <w:rFonts w:ascii="GHEA Grapalat" w:hAnsi="GHEA Grapalat" w:cs="Times Armenian"/>
          <w:sz w:val="20"/>
          <w:lang w:val="af-ZA"/>
        </w:rPr>
        <w:t xml:space="preserve">, </w:t>
      </w:r>
      <w:r w:rsidRPr="00712340">
        <w:rPr>
          <w:rFonts w:ascii="GHEA Grapalat" w:hAnsi="GHEA Grapalat" w:cs="Sylfaen"/>
          <w:sz w:val="20"/>
        </w:rPr>
        <w:t>այդ</w:t>
      </w:r>
      <w:r w:rsidRPr="00712340">
        <w:rPr>
          <w:rFonts w:ascii="GHEA Grapalat" w:hAnsi="GHEA Grapalat" w:cs="Times Armenian"/>
          <w:sz w:val="20"/>
          <w:lang w:val="af-ZA"/>
        </w:rPr>
        <w:t xml:space="preserve"> </w:t>
      </w:r>
      <w:r w:rsidRPr="00712340">
        <w:rPr>
          <w:rFonts w:ascii="GHEA Grapalat" w:hAnsi="GHEA Grapalat" w:cs="Sylfaen"/>
          <w:sz w:val="20"/>
        </w:rPr>
        <w:t>թվում</w:t>
      </w:r>
      <w:r w:rsidRPr="00712340">
        <w:rPr>
          <w:rFonts w:ascii="GHEA Grapalat" w:hAnsi="GHEA Grapalat" w:cs="Times Armenian"/>
          <w:sz w:val="20"/>
          <w:lang w:val="af-ZA"/>
        </w:rPr>
        <w:t>`</w:t>
      </w:r>
      <w:r w:rsidRPr="00712340">
        <w:rPr>
          <w:rFonts w:ascii="GHEA Grapalat" w:hAnsi="GHEA Grapalat"/>
          <w:sz w:val="20"/>
          <w:lang w:val="af-ZA"/>
        </w:rPr>
        <w:t xml:space="preserve"> «</w:t>
      </w:r>
      <w:r w:rsidRPr="00712340">
        <w:rPr>
          <w:rFonts w:ascii="GHEA Grapalat" w:hAnsi="GHEA Grapalat" w:cs="Sylfaen"/>
          <w:sz w:val="20"/>
        </w:rPr>
        <w:t>Գնումների</w:t>
      </w:r>
      <w:r w:rsidRPr="00712340">
        <w:rPr>
          <w:rFonts w:ascii="GHEA Grapalat" w:hAnsi="GHEA Grapalat" w:cs="Times Armenian"/>
          <w:sz w:val="20"/>
          <w:lang w:val="af-ZA"/>
        </w:rPr>
        <w:t xml:space="preserve"> </w:t>
      </w:r>
      <w:r w:rsidRPr="00712340">
        <w:rPr>
          <w:rFonts w:ascii="GHEA Grapalat" w:hAnsi="GHEA Grapalat" w:cs="Sylfaen"/>
          <w:sz w:val="20"/>
        </w:rPr>
        <w:t>մասին</w:t>
      </w:r>
      <w:r w:rsidRPr="00712340">
        <w:rPr>
          <w:rFonts w:ascii="GHEA Grapalat" w:hAnsi="GHEA Grapalat"/>
          <w:sz w:val="20"/>
          <w:lang w:val="af-ZA"/>
        </w:rPr>
        <w:t xml:space="preserve">» </w:t>
      </w:r>
      <w:r w:rsidRPr="00712340">
        <w:rPr>
          <w:rFonts w:ascii="GHEA Grapalat" w:hAnsi="GHEA Grapalat" w:cs="Sylfaen"/>
          <w:sz w:val="20"/>
        </w:rPr>
        <w:t>ՀՀ</w:t>
      </w:r>
      <w:r w:rsidRPr="00712340">
        <w:rPr>
          <w:rFonts w:ascii="GHEA Grapalat" w:hAnsi="GHEA Grapalat" w:cs="Times Armenian"/>
          <w:sz w:val="20"/>
          <w:lang w:val="af-ZA"/>
        </w:rPr>
        <w:t xml:space="preserve"> </w:t>
      </w:r>
      <w:r w:rsidRPr="00712340">
        <w:rPr>
          <w:rFonts w:ascii="GHEA Grapalat" w:hAnsi="GHEA Grapalat" w:cs="Sylfaen"/>
          <w:sz w:val="20"/>
        </w:rPr>
        <w:t>օրենքի</w:t>
      </w:r>
      <w:r w:rsidRPr="00712340">
        <w:rPr>
          <w:rFonts w:ascii="GHEA Grapalat" w:hAnsi="GHEA Grapalat" w:cs="Times Armenian"/>
          <w:sz w:val="20"/>
          <w:lang w:val="af-ZA"/>
        </w:rPr>
        <w:t xml:space="preserve"> (</w:t>
      </w:r>
      <w:r w:rsidRPr="00712340">
        <w:rPr>
          <w:rFonts w:ascii="GHEA Grapalat" w:hAnsi="GHEA Grapalat" w:cs="Sylfaen"/>
          <w:sz w:val="20"/>
        </w:rPr>
        <w:t>այսուհետ</w:t>
      </w:r>
      <w:r w:rsidRPr="00712340">
        <w:rPr>
          <w:rFonts w:ascii="GHEA Grapalat" w:hAnsi="GHEA Grapalat" w:cs="Times Armenian"/>
          <w:sz w:val="20"/>
          <w:lang w:val="af-ZA"/>
        </w:rPr>
        <w:t xml:space="preserve">` </w:t>
      </w:r>
      <w:r w:rsidRPr="00712340">
        <w:rPr>
          <w:rFonts w:ascii="GHEA Grapalat" w:hAnsi="GHEA Grapalat" w:cs="Sylfaen"/>
          <w:sz w:val="20"/>
        </w:rPr>
        <w:t>Օրենք</w:t>
      </w:r>
      <w:r w:rsidRPr="00712340">
        <w:rPr>
          <w:rFonts w:ascii="GHEA Grapalat" w:hAnsi="GHEA Grapalat" w:cs="Times Armenian"/>
          <w:sz w:val="20"/>
          <w:lang w:val="af-ZA"/>
        </w:rPr>
        <w:t xml:space="preserve">), </w:t>
      </w:r>
      <w:r w:rsidRPr="00712340">
        <w:rPr>
          <w:rFonts w:ascii="GHEA Grapalat" w:hAnsi="GHEA Grapalat" w:cs="Sylfaen"/>
          <w:sz w:val="20"/>
        </w:rPr>
        <w:t>ՀՀ</w:t>
      </w:r>
      <w:r w:rsidRPr="00712340">
        <w:rPr>
          <w:rFonts w:ascii="GHEA Grapalat" w:hAnsi="GHEA Grapalat" w:cs="Times Armenian"/>
          <w:sz w:val="20"/>
          <w:lang w:val="af-ZA"/>
        </w:rPr>
        <w:t xml:space="preserve"> </w:t>
      </w:r>
      <w:r w:rsidRPr="00712340">
        <w:rPr>
          <w:rFonts w:ascii="GHEA Grapalat" w:hAnsi="GHEA Grapalat" w:cs="Sylfaen"/>
          <w:sz w:val="20"/>
        </w:rPr>
        <w:t>կառավարության</w:t>
      </w:r>
      <w:r w:rsidRPr="00712340">
        <w:rPr>
          <w:rFonts w:ascii="GHEA Grapalat" w:hAnsi="GHEA Grapalat" w:cs="Times Armenian"/>
          <w:sz w:val="20"/>
          <w:lang w:val="af-ZA"/>
        </w:rPr>
        <w:t xml:space="preserve"> 2017</w:t>
      </w:r>
      <w:r w:rsidRPr="00712340">
        <w:rPr>
          <w:rFonts w:ascii="GHEA Grapalat" w:hAnsi="GHEA Grapalat" w:cs="Sylfaen"/>
          <w:sz w:val="20"/>
        </w:rPr>
        <w:t>թ</w:t>
      </w:r>
      <w:r w:rsidRPr="00712340">
        <w:rPr>
          <w:rFonts w:ascii="GHEA Grapalat" w:hAnsi="GHEA Grapalat" w:cs="Times Armenian"/>
          <w:sz w:val="20"/>
          <w:lang w:val="af-ZA"/>
        </w:rPr>
        <w:t>. մայիսի 4-ի N 526-</w:t>
      </w:r>
      <w:r w:rsidRPr="00712340">
        <w:rPr>
          <w:rFonts w:ascii="GHEA Grapalat" w:hAnsi="GHEA Grapalat" w:cs="Sylfaen"/>
          <w:sz w:val="20"/>
        </w:rPr>
        <w:t>Ն</w:t>
      </w:r>
      <w:r w:rsidRPr="00712340">
        <w:rPr>
          <w:rFonts w:ascii="GHEA Grapalat" w:hAnsi="GHEA Grapalat" w:cs="Times Armenian"/>
          <w:sz w:val="20"/>
          <w:lang w:val="af-ZA"/>
        </w:rPr>
        <w:t xml:space="preserve"> </w:t>
      </w:r>
      <w:r w:rsidRPr="00712340">
        <w:rPr>
          <w:rFonts w:ascii="GHEA Grapalat" w:hAnsi="GHEA Grapalat" w:cs="Sylfaen"/>
          <w:sz w:val="20"/>
        </w:rPr>
        <w:t>որոշմամբ</w:t>
      </w:r>
      <w:r w:rsidRPr="00712340">
        <w:rPr>
          <w:rFonts w:ascii="GHEA Grapalat" w:hAnsi="GHEA Grapalat" w:cs="Times Armenian"/>
          <w:sz w:val="20"/>
          <w:lang w:val="af-ZA"/>
        </w:rPr>
        <w:t xml:space="preserve"> </w:t>
      </w:r>
      <w:r w:rsidRPr="00712340">
        <w:rPr>
          <w:rFonts w:ascii="GHEA Grapalat" w:hAnsi="GHEA Grapalat" w:cs="Sylfaen"/>
          <w:sz w:val="20"/>
        </w:rPr>
        <w:t>հաստատված</w:t>
      </w:r>
      <w:r w:rsidRPr="00712340">
        <w:rPr>
          <w:rFonts w:ascii="GHEA Grapalat" w:hAnsi="GHEA Grapalat" w:cs="Times Armenian"/>
          <w:sz w:val="20"/>
          <w:lang w:val="af-ZA"/>
        </w:rPr>
        <w:t xml:space="preserve"> «</w:t>
      </w:r>
      <w:r w:rsidRPr="00712340">
        <w:rPr>
          <w:rFonts w:ascii="GHEA Grapalat" w:hAnsi="GHEA Grapalat" w:cs="Sylfaen"/>
          <w:sz w:val="20"/>
        </w:rPr>
        <w:t>Գնումների</w:t>
      </w:r>
      <w:r w:rsidRPr="00712340">
        <w:rPr>
          <w:rFonts w:ascii="GHEA Grapalat" w:hAnsi="GHEA Grapalat" w:cs="Times Armenian"/>
          <w:sz w:val="20"/>
          <w:lang w:val="af-ZA"/>
        </w:rPr>
        <w:t xml:space="preserve"> </w:t>
      </w:r>
      <w:r w:rsidRPr="00712340">
        <w:rPr>
          <w:rFonts w:ascii="GHEA Grapalat" w:hAnsi="GHEA Grapalat" w:cs="Times Armenian"/>
          <w:sz w:val="20"/>
        </w:rPr>
        <w:t>գ</w:t>
      </w:r>
      <w:r w:rsidRPr="00712340">
        <w:rPr>
          <w:rFonts w:ascii="GHEA Grapalat" w:hAnsi="GHEA Grapalat" w:cs="Sylfaen"/>
          <w:sz w:val="20"/>
        </w:rPr>
        <w:t>ործընթացի</w:t>
      </w:r>
      <w:r w:rsidRPr="00712340">
        <w:rPr>
          <w:rFonts w:ascii="GHEA Grapalat" w:hAnsi="GHEA Grapalat" w:cs="Times Armenian"/>
          <w:sz w:val="20"/>
          <w:lang w:val="af-ZA"/>
        </w:rPr>
        <w:t xml:space="preserve"> </w:t>
      </w:r>
      <w:r w:rsidRPr="00712340">
        <w:rPr>
          <w:rFonts w:ascii="GHEA Grapalat" w:hAnsi="GHEA Grapalat" w:cs="Sylfaen"/>
          <w:sz w:val="20"/>
        </w:rPr>
        <w:t>կազմակերպման</w:t>
      </w:r>
      <w:r w:rsidRPr="00712340">
        <w:rPr>
          <w:rFonts w:ascii="GHEA Grapalat" w:hAnsi="GHEA Grapalat"/>
          <w:sz w:val="20"/>
          <w:lang w:val="af-ZA"/>
        </w:rPr>
        <w:t xml:space="preserve">» </w:t>
      </w:r>
      <w:r w:rsidRPr="00712340">
        <w:rPr>
          <w:rFonts w:ascii="GHEA Grapalat" w:hAnsi="GHEA Grapalat" w:cs="Sylfaen"/>
          <w:sz w:val="20"/>
        </w:rPr>
        <w:t>կար</w:t>
      </w:r>
      <w:r w:rsidRPr="00712340">
        <w:rPr>
          <w:rFonts w:ascii="GHEA Grapalat" w:hAnsi="GHEA Grapalat" w:cs="Times Armenian"/>
          <w:sz w:val="20"/>
        </w:rPr>
        <w:t>գ</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այսուհետ</w:t>
      </w:r>
      <w:r w:rsidRPr="00712340">
        <w:rPr>
          <w:rFonts w:ascii="GHEA Grapalat" w:hAnsi="GHEA Grapalat" w:cs="Times Armenian"/>
          <w:sz w:val="20"/>
          <w:lang w:val="af-ZA"/>
        </w:rPr>
        <w:t xml:space="preserve">` </w:t>
      </w:r>
      <w:r w:rsidRPr="00712340">
        <w:rPr>
          <w:rFonts w:ascii="GHEA Grapalat" w:hAnsi="GHEA Grapalat" w:cs="Sylfaen"/>
          <w:sz w:val="20"/>
        </w:rPr>
        <w:t>Կար</w:t>
      </w:r>
      <w:r w:rsidRPr="00712340">
        <w:rPr>
          <w:rFonts w:ascii="GHEA Grapalat" w:hAnsi="GHEA Grapalat" w:cs="Times Armenian"/>
          <w:sz w:val="20"/>
        </w:rPr>
        <w:t>գ</w:t>
      </w:r>
      <w:r w:rsidRPr="00712340">
        <w:rPr>
          <w:rFonts w:ascii="GHEA Grapalat" w:hAnsi="GHEA Grapalat" w:cs="Times Armenian"/>
          <w:sz w:val="20"/>
          <w:lang w:val="af-ZA"/>
        </w:rPr>
        <w:t xml:space="preserve">) </w:t>
      </w:r>
      <w:r w:rsidRPr="00712340">
        <w:rPr>
          <w:rFonts w:ascii="GHEA Grapalat" w:hAnsi="GHEA Grapalat" w:cs="Sylfaen"/>
          <w:sz w:val="20"/>
        </w:rPr>
        <w:t>և</w:t>
      </w:r>
      <w:r w:rsidRPr="00712340">
        <w:rPr>
          <w:rFonts w:ascii="GHEA Grapalat" w:hAnsi="GHEA Grapalat" w:cs="Times Armenian"/>
          <w:sz w:val="20"/>
          <w:lang w:val="af-ZA"/>
        </w:rPr>
        <w:t xml:space="preserve"> </w:t>
      </w:r>
      <w:r w:rsidRPr="00712340">
        <w:rPr>
          <w:rFonts w:ascii="GHEA Grapalat" w:hAnsi="GHEA Grapalat" w:cs="Sylfaen"/>
          <w:sz w:val="20"/>
        </w:rPr>
        <w:t>այլ</w:t>
      </w:r>
      <w:r w:rsidRPr="00712340">
        <w:rPr>
          <w:rFonts w:ascii="GHEA Grapalat" w:hAnsi="GHEA Grapalat" w:cs="Times Armenian"/>
          <w:sz w:val="20"/>
          <w:lang w:val="af-ZA"/>
        </w:rPr>
        <w:t xml:space="preserve"> </w:t>
      </w:r>
      <w:r w:rsidRPr="00712340">
        <w:rPr>
          <w:rFonts w:ascii="GHEA Grapalat" w:hAnsi="GHEA Grapalat" w:cs="Sylfaen"/>
          <w:sz w:val="20"/>
        </w:rPr>
        <w:t>իրավական</w:t>
      </w:r>
      <w:r w:rsidRPr="00712340">
        <w:rPr>
          <w:rFonts w:ascii="GHEA Grapalat" w:hAnsi="GHEA Grapalat" w:cs="Times Armenian"/>
          <w:sz w:val="20"/>
          <w:lang w:val="af-ZA"/>
        </w:rPr>
        <w:t xml:space="preserve"> </w:t>
      </w:r>
      <w:r w:rsidRPr="00712340">
        <w:rPr>
          <w:rFonts w:ascii="GHEA Grapalat" w:hAnsi="GHEA Grapalat" w:cs="Sylfaen"/>
          <w:sz w:val="20"/>
        </w:rPr>
        <w:t>ակտերի</w:t>
      </w:r>
      <w:r w:rsidRPr="00712340">
        <w:rPr>
          <w:rFonts w:ascii="GHEA Grapalat" w:hAnsi="GHEA Grapalat" w:cs="Times Armenian"/>
          <w:sz w:val="20"/>
          <w:lang w:val="af-ZA"/>
        </w:rPr>
        <w:t xml:space="preserve"> </w:t>
      </w:r>
      <w:r w:rsidRPr="00712340">
        <w:rPr>
          <w:rFonts w:ascii="GHEA Grapalat" w:hAnsi="GHEA Grapalat" w:cs="Sylfaen"/>
          <w:sz w:val="20"/>
        </w:rPr>
        <w:t>պահանջներին</w:t>
      </w:r>
      <w:r w:rsidRPr="00712340">
        <w:rPr>
          <w:rFonts w:ascii="GHEA Grapalat" w:hAnsi="GHEA Grapalat" w:cs="Times Armenian"/>
          <w:sz w:val="20"/>
          <w:lang w:val="af-ZA"/>
        </w:rPr>
        <w:t xml:space="preserve"> </w:t>
      </w:r>
      <w:r w:rsidRPr="00712340">
        <w:rPr>
          <w:rFonts w:ascii="GHEA Grapalat" w:hAnsi="GHEA Grapalat" w:cs="Sylfaen"/>
          <w:sz w:val="20"/>
        </w:rPr>
        <w:t>համապատասխան</w:t>
      </w:r>
      <w:r w:rsidRPr="00712340">
        <w:rPr>
          <w:rFonts w:ascii="GHEA Grapalat" w:hAnsi="GHEA Grapalat" w:cs="Times Armenian"/>
          <w:sz w:val="20"/>
          <w:lang w:val="af-ZA"/>
        </w:rPr>
        <w:t xml:space="preserve"> </w:t>
      </w:r>
      <w:r w:rsidRPr="00712340">
        <w:rPr>
          <w:rFonts w:ascii="GHEA Grapalat" w:hAnsi="GHEA Grapalat" w:cs="Sylfaen"/>
          <w:sz w:val="20"/>
        </w:rPr>
        <w:t>և</w:t>
      </w:r>
      <w:r w:rsidRPr="00712340">
        <w:rPr>
          <w:rFonts w:ascii="GHEA Grapalat" w:hAnsi="GHEA Grapalat" w:cs="Times Armenian"/>
          <w:sz w:val="20"/>
          <w:lang w:val="af-ZA"/>
        </w:rPr>
        <w:t xml:space="preserve"> </w:t>
      </w:r>
      <w:r w:rsidRPr="00712340">
        <w:rPr>
          <w:rFonts w:ascii="GHEA Grapalat" w:hAnsi="GHEA Grapalat" w:cs="Sylfaen"/>
          <w:sz w:val="20"/>
        </w:rPr>
        <w:t>նպատակ</w:t>
      </w:r>
      <w:r w:rsidRPr="00712340">
        <w:rPr>
          <w:rFonts w:ascii="GHEA Grapalat" w:hAnsi="GHEA Grapalat" w:cs="Times Armenian"/>
          <w:sz w:val="20"/>
          <w:lang w:val="af-ZA"/>
        </w:rPr>
        <w:t xml:space="preserve"> </w:t>
      </w:r>
      <w:r w:rsidRPr="00712340">
        <w:rPr>
          <w:rFonts w:ascii="GHEA Grapalat" w:hAnsi="GHEA Grapalat" w:cs="Sylfaen"/>
          <w:sz w:val="20"/>
        </w:rPr>
        <w:t>ունի</w:t>
      </w:r>
      <w:r w:rsidRPr="00712340">
        <w:rPr>
          <w:rFonts w:ascii="GHEA Grapalat" w:hAnsi="GHEA Grapalat" w:cs="Times Armenian"/>
          <w:sz w:val="20"/>
          <w:lang w:val="af-ZA"/>
        </w:rPr>
        <w:t xml:space="preserve"> </w:t>
      </w:r>
      <w:r w:rsidRPr="00712340">
        <w:rPr>
          <w:rFonts w:ascii="GHEA Grapalat" w:hAnsi="GHEA Grapalat"/>
          <w:sz w:val="20"/>
          <w:lang w:val="af-ZA"/>
        </w:rPr>
        <w:t>«</w:t>
      </w:r>
      <w:r>
        <w:rPr>
          <w:rFonts w:ascii="GHEA Grapalat" w:hAnsi="GHEA Grapalat"/>
          <w:sz w:val="20"/>
          <w:lang w:val="hy-AM"/>
        </w:rPr>
        <w:t>Ջրվեժի համայնքապետարան</w:t>
      </w:r>
      <w:r w:rsidRPr="00712340">
        <w:rPr>
          <w:rFonts w:ascii="GHEA Grapalat" w:hAnsi="GHEA Grapalat"/>
          <w:sz w:val="20"/>
          <w:lang w:val="af-ZA"/>
        </w:rPr>
        <w:t>»-</w:t>
      </w:r>
      <w:r w:rsidRPr="00712340">
        <w:rPr>
          <w:rFonts w:ascii="GHEA Grapalat" w:hAnsi="GHEA Grapalat"/>
          <w:sz w:val="20"/>
        </w:rPr>
        <w:t>ի</w:t>
      </w:r>
      <w:r w:rsidRPr="00712340">
        <w:rPr>
          <w:rFonts w:ascii="GHEA Grapalat" w:hAnsi="GHEA Grapalat"/>
          <w:sz w:val="20"/>
          <w:lang w:val="af-ZA"/>
        </w:rPr>
        <w:t xml:space="preserve"> </w:t>
      </w:r>
      <w:r w:rsidRPr="00712340">
        <w:rPr>
          <w:rFonts w:ascii="GHEA Grapalat" w:hAnsi="GHEA Grapalat" w:cs="Times Armenian"/>
          <w:sz w:val="20"/>
          <w:lang w:val="af-ZA"/>
        </w:rPr>
        <w:t>(</w:t>
      </w:r>
      <w:r w:rsidRPr="00712340">
        <w:rPr>
          <w:rFonts w:ascii="GHEA Grapalat" w:hAnsi="GHEA Grapalat" w:cs="Sylfaen"/>
          <w:sz w:val="20"/>
        </w:rPr>
        <w:t>այսուհետ</w:t>
      </w:r>
      <w:r w:rsidRPr="00712340">
        <w:rPr>
          <w:rFonts w:ascii="GHEA Grapalat" w:hAnsi="GHEA Grapalat" w:cs="Times Armenian"/>
          <w:sz w:val="20"/>
          <w:lang w:val="af-ZA"/>
        </w:rPr>
        <w:t xml:space="preserve">` </w:t>
      </w:r>
      <w:r w:rsidRPr="00712340">
        <w:rPr>
          <w:rFonts w:ascii="GHEA Grapalat" w:hAnsi="GHEA Grapalat" w:cs="Sylfaen"/>
          <w:sz w:val="20"/>
        </w:rPr>
        <w:t>պատվիրատու</w:t>
      </w:r>
      <w:r w:rsidRPr="00712340">
        <w:rPr>
          <w:rFonts w:ascii="GHEA Grapalat" w:hAnsi="GHEA Grapalat" w:cs="Times Armenian"/>
          <w:sz w:val="20"/>
          <w:lang w:val="af-ZA"/>
        </w:rPr>
        <w:t xml:space="preserve">) </w:t>
      </w:r>
      <w:r w:rsidRPr="00712340">
        <w:rPr>
          <w:rFonts w:ascii="GHEA Grapalat" w:hAnsi="GHEA Grapalat" w:cs="Sylfaen"/>
          <w:sz w:val="20"/>
        </w:rPr>
        <w:t>կողմից</w:t>
      </w:r>
      <w:r w:rsidRPr="00712340">
        <w:rPr>
          <w:rFonts w:ascii="GHEA Grapalat" w:hAnsi="GHEA Grapalat" w:cs="Times Armenian"/>
          <w:sz w:val="20"/>
          <w:lang w:val="af-ZA"/>
        </w:rPr>
        <w:t xml:space="preserve"> </w:t>
      </w:r>
      <w:r w:rsidRPr="00712340">
        <w:rPr>
          <w:rFonts w:ascii="GHEA Grapalat" w:hAnsi="GHEA Grapalat" w:cs="Sylfaen"/>
          <w:sz w:val="20"/>
        </w:rPr>
        <w:t>հայտարարված</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ին</w:t>
      </w:r>
      <w:r w:rsidRPr="00712340">
        <w:rPr>
          <w:rFonts w:ascii="GHEA Grapalat" w:hAnsi="GHEA Grapalat" w:cs="Sylfaen"/>
          <w:sz w:val="20"/>
          <w:lang w:val="af-ZA"/>
        </w:rPr>
        <w:t xml:space="preserve"> </w:t>
      </w:r>
      <w:r w:rsidRPr="00712340">
        <w:rPr>
          <w:rFonts w:ascii="GHEA Grapalat" w:hAnsi="GHEA Grapalat" w:cs="Sylfaen"/>
          <w:sz w:val="20"/>
        </w:rPr>
        <w:t>մասնակցելու</w:t>
      </w:r>
      <w:r w:rsidRPr="00712340">
        <w:rPr>
          <w:rFonts w:ascii="GHEA Grapalat" w:hAnsi="GHEA Grapalat" w:cs="Times Armenian"/>
          <w:sz w:val="20"/>
          <w:lang w:val="af-ZA"/>
        </w:rPr>
        <w:t xml:space="preserve"> </w:t>
      </w:r>
      <w:r w:rsidRPr="00712340">
        <w:rPr>
          <w:rFonts w:ascii="GHEA Grapalat" w:hAnsi="GHEA Grapalat" w:cs="Sylfaen"/>
          <w:sz w:val="20"/>
        </w:rPr>
        <w:t>մտադրություն</w:t>
      </w:r>
      <w:r w:rsidRPr="00712340">
        <w:rPr>
          <w:rFonts w:ascii="GHEA Grapalat" w:hAnsi="GHEA Grapalat" w:cs="Times Armenian"/>
          <w:sz w:val="20"/>
          <w:lang w:val="af-ZA"/>
        </w:rPr>
        <w:t xml:space="preserve"> </w:t>
      </w:r>
      <w:r w:rsidRPr="00712340">
        <w:rPr>
          <w:rFonts w:ascii="GHEA Grapalat" w:hAnsi="GHEA Grapalat" w:cs="Sylfaen"/>
          <w:sz w:val="20"/>
        </w:rPr>
        <w:t>ունեցող</w:t>
      </w:r>
      <w:r w:rsidRPr="00712340">
        <w:rPr>
          <w:rFonts w:ascii="GHEA Grapalat" w:hAnsi="GHEA Grapalat" w:cs="Times Armenian"/>
          <w:sz w:val="20"/>
          <w:lang w:val="af-ZA"/>
        </w:rPr>
        <w:t xml:space="preserve"> </w:t>
      </w:r>
      <w:r w:rsidRPr="00712340">
        <w:rPr>
          <w:rFonts w:ascii="GHEA Grapalat" w:hAnsi="GHEA Grapalat" w:cs="Sylfaen"/>
          <w:sz w:val="20"/>
        </w:rPr>
        <w:t>անձանց</w:t>
      </w:r>
      <w:r w:rsidRPr="00712340">
        <w:rPr>
          <w:rFonts w:ascii="GHEA Grapalat" w:hAnsi="GHEA Grapalat" w:cs="Times Armenian"/>
          <w:sz w:val="20"/>
          <w:lang w:val="af-ZA"/>
        </w:rPr>
        <w:t xml:space="preserve"> (</w:t>
      </w:r>
      <w:r w:rsidRPr="00712340">
        <w:rPr>
          <w:rFonts w:ascii="GHEA Grapalat" w:hAnsi="GHEA Grapalat" w:cs="Sylfaen"/>
          <w:sz w:val="20"/>
        </w:rPr>
        <w:t>այսուհետ</w:t>
      </w:r>
      <w:r w:rsidRPr="00712340">
        <w:rPr>
          <w:rFonts w:ascii="GHEA Grapalat" w:hAnsi="GHEA Grapalat" w:cs="Times Armenian"/>
          <w:sz w:val="20"/>
          <w:lang w:val="af-ZA"/>
        </w:rPr>
        <w:t xml:space="preserve">`  </w:t>
      </w:r>
      <w:r w:rsidRPr="00712340">
        <w:rPr>
          <w:rFonts w:ascii="GHEA Grapalat" w:hAnsi="GHEA Grapalat" w:cs="Sylfaen"/>
          <w:sz w:val="20"/>
        </w:rPr>
        <w:t>մասնակից</w:t>
      </w:r>
      <w:r w:rsidRPr="00712340">
        <w:rPr>
          <w:rFonts w:ascii="GHEA Grapalat" w:hAnsi="GHEA Grapalat" w:cs="Times Armenian"/>
          <w:sz w:val="20"/>
          <w:lang w:val="af-ZA"/>
        </w:rPr>
        <w:t xml:space="preserve">) </w:t>
      </w:r>
      <w:r w:rsidRPr="00712340">
        <w:rPr>
          <w:rFonts w:ascii="GHEA Grapalat" w:hAnsi="GHEA Grapalat" w:cs="Sylfaen"/>
          <w:sz w:val="20"/>
        </w:rPr>
        <w:t>տեղեկացնելու</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պայմանների</w:t>
      </w:r>
      <w:r w:rsidRPr="00712340">
        <w:rPr>
          <w:rFonts w:ascii="GHEA Grapalat" w:hAnsi="GHEA Grapalat" w:cs="Times Armenian"/>
          <w:sz w:val="20"/>
          <w:lang w:val="af-ZA"/>
        </w:rPr>
        <w:t xml:space="preserve">` </w:t>
      </w:r>
      <w:r w:rsidRPr="00712340">
        <w:rPr>
          <w:rFonts w:ascii="GHEA Grapalat" w:hAnsi="GHEA Grapalat" w:cs="Times Armenian"/>
          <w:sz w:val="20"/>
        </w:rPr>
        <w:t>գ</w:t>
      </w:r>
      <w:r w:rsidRPr="00712340">
        <w:rPr>
          <w:rFonts w:ascii="GHEA Grapalat" w:hAnsi="GHEA Grapalat" w:cs="Sylfaen"/>
          <w:sz w:val="20"/>
        </w:rPr>
        <w:t>նման</w:t>
      </w:r>
      <w:r w:rsidRPr="00712340">
        <w:rPr>
          <w:rFonts w:ascii="GHEA Grapalat" w:hAnsi="GHEA Grapalat" w:cs="Times Armenian"/>
          <w:sz w:val="20"/>
          <w:lang w:val="af-ZA"/>
        </w:rPr>
        <w:t xml:space="preserve"> </w:t>
      </w:r>
      <w:r w:rsidRPr="00712340">
        <w:rPr>
          <w:rFonts w:ascii="GHEA Grapalat" w:hAnsi="GHEA Grapalat" w:cs="Sylfaen"/>
          <w:sz w:val="20"/>
        </w:rPr>
        <w:t>առարկայի</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անցկացման</w:t>
      </w:r>
      <w:r w:rsidRPr="00712340">
        <w:rPr>
          <w:rFonts w:ascii="GHEA Grapalat" w:hAnsi="GHEA Grapalat" w:cs="Times Armenian"/>
          <w:sz w:val="20"/>
          <w:lang w:val="af-ZA"/>
        </w:rPr>
        <w:t xml:space="preserve">, </w:t>
      </w:r>
      <w:r w:rsidRPr="00712340">
        <w:rPr>
          <w:rFonts w:ascii="GHEA Grapalat" w:hAnsi="GHEA Grapalat" w:cs="Sylfaen"/>
          <w:sz w:val="20"/>
          <w:lang w:val="hy-AM"/>
        </w:rPr>
        <w:t>ընտրված մասնակցին</w:t>
      </w:r>
      <w:r w:rsidRPr="00712340">
        <w:rPr>
          <w:rFonts w:ascii="GHEA Grapalat" w:hAnsi="GHEA Grapalat" w:cs="Times Armenian"/>
          <w:sz w:val="20"/>
          <w:lang w:val="af-ZA"/>
        </w:rPr>
        <w:t xml:space="preserve"> </w:t>
      </w:r>
      <w:r w:rsidRPr="00712340">
        <w:rPr>
          <w:rFonts w:ascii="GHEA Grapalat" w:hAnsi="GHEA Grapalat" w:cs="Sylfaen"/>
          <w:sz w:val="20"/>
        </w:rPr>
        <w:t>որոշելու</w:t>
      </w:r>
      <w:r w:rsidRPr="00712340">
        <w:rPr>
          <w:rFonts w:ascii="GHEA Grapalat" w:hAnsi="GHEA Grapalat" w:cs="Times Armenian"/>
          <w:sz w:val="20"/>
          <w:lang w:val="af-ZA"/>
        </w:rPr>
        <w:t xml:space="preserve"> </w:t>
      </w:r>
      <w:r w:rsidRPr="00712340">
        <w:rPr>
          <w:rFonts w:ascii="GHEA Grapalat" w:hAnsi="GHEA Grapalat" w:cs="Sylfaen"/>
          <w:sz w:val="20"/>
        </w:rPr>
        <w:t>և</w:t>
      </w:r>
      <w:r w:rsidRPr="00712340">
        <w:rPr>
          <w:rFonts w:ascii="GHEA Grapalat" w:hAnsi="GHEA Grapalat" w:cs="Times Armenian"/>
          <w:sz w:val="20"/>
          <w:lang w:val="af-ZA"/>
        </w:rPr>
        <w:t xml:space="preserve"> </w:t>
      </w:r>
      <w:r w:rsidRPr="00712340">
        <w:rPr>
          <w:rFonts w:ascii="GHEA Grapalat" w:hAnsi="GHEA Grapalat" w:cs="Sylfaen"/>
          <w:sz w:val="20"/>
        </w:rPr>
        <w:t>նրա</w:t>
      </w:r>
      <w:r w:rsidRPr="00712340">
        <w:rPr>
          <w:rFonts w:ascii="GHEA Grapalat" w:hAnsi="GHEA Grapalat" w:cs="Times Armenian"/>
          <w:sz w:val="20"/>
          <w:lang w:val="af-ZA"/>
        </w:rPr>
        <w:t xml:space="preserve"> </w:t>
      </w:r>
      <w:r w:rsidRPr="00712340">
        <w:rPr>
          <w:rFonts w:ascii="GHEA Grapalat" w:hAnsi="GHEA Grapalat" w:cs="Sylfaen"/>
          <w:sz w:val="20"/>
        </w:rPr>
        <w:t>հետ</w:t>
      </w:r>
      <w:r w:rsidRPr="00712340">
        <w:rPr>
          <w:rFonts w:ascii="GHEA Grapalat" w:hAnsi="GHEA Grapalat" w:cs="Times Armenian"/>
          <w:sz w:val="20"/>
          <w:lang w:val="af-ZA"/>
        </w:rPr>
        <w:t xml:space="preserve"> </w:t>
      </w:r>
      <w:r w:rsidRPr="00712340">
        <w:rPr>
          <w:rFonts w:ascii="GHEA Grapalat" w:hAnsi="GHEA Grapalat" w:cs="Sylfaen"/>
          <w:sz w:val="20"/>
        </w:rPr>
        <w:t>պայմանա</w:t>
      </w:r>
      <w:r w:rsidRPr="00712340">
        <w:rPr>
          <w:rFonts w:ascii="GHEA Grapalat" w:hAnsi="GHEA Grapalat" w:cs="Times Armenian"/>
          <w:sz w:val="20"/>
        </w:rPr>
        <w:t>գ</w:t>
      </w:r>
      <w:r w:rsidRPr="00712340">
        <w:rPr>
          <w:rFonts w:ascii="GHEA Grapalat" w:hAnsi="GHEA Grapalat" w:cs="Sylfaen"/>
          <w:sz w:val="20"/>
        </w:rPr>
        <w:t>իր</w:t>
      </w:r>
      <w:r w:rsidRPr="00712340">
        <w:rPr>
          <w:rFonts w:ascii="GHEA Grapalat" w:hAnsi="GHEA Grapalat" w:cs="Times Armenian"/>
          <w:sz w:val="20"/>
          <w:lang w:val="af-ZA"/>
        </w:rPr>
        <w:t xml:space="preserve"> </w:t>
      </w:r>
      <w:r w:rsidRPr="00712340">
        <w:rPr>
          <w:rFonts w:ascii="GHEA Grapalat" w:hAnsi="GHEA Grapalat" w:cs="Sylfaen"/>
          <w:sz w:val="20"/>
        </w:rPr>
        <w:t>կնքելու</w:t>
      </w:r>
      <w:r w:rsidRPr="00712340">
        <w:rPr>
          <w:rFonts w:ascii="GHEA Grapalat" w:hAnsi="GHEA Grapalat" w:cs="Times Armenian"/>
          <w:sz w:val="20"/>
          <w:lang w:val="af-ZA"/>
        </w:rPr>
        <w:t xml:space="preserve"> </w:t>
      </w:r>
      <w:r w:rsidRPr="00712340">
        <w:rPr>
          <w:rFonts w:ascii="GHEA Grapalat" w:hAnsi="GHEA Grapalat" w:cs="Sylfaen"/>
          <w:sz w:val="20"/>
        </w:rPr>
        <w:t>մասին</w:t>
      </w:r>
      <w:r w:rsidRPr="00712340">
        <w:rPr>
          <w:rFonts w:ascii="GHEA Grapalat" w:hAnsi="GHEA Grapalat" w:cs="Times Armenian"/>
          <w:sz w:val="20"/>
          <w:lang w:val="af-ZA"/>
        </w:rPr>
        <w:t xml:space="preserve">, </w:t>
      </w:r>
      <w:r w:rsidRPr="00712340">
        <w:rPr>
          <w:rFonts w:ascii="GHEA Grapalat" w:hAnsi="GHEA Grapalat" w:cs="Sylfaen"/>
          <w:sz w:val="20"/>
        </w:rPr>
        <w:t>ինչպես</w:t>
      </w:r>
      <w:r w:rsidRPr="00712340">
        <w:rPr>
          <w:rFonts w:ascii="GHEA Grapalat" w:hAnsi="GHEA Grapalat" w:cs="Times Armenian"/>
          <w:sz w:val="20"/>
          <w:lang w:val="af-ZA"/>
        </w:rPr>
        <w:t xml:space="preserve"> </w:t>
      </w:r>
      <w:r w:rsidRPr="00712340">
        <w:rPr>
          <w:rFonts w:ascii="GHEA Grapalat" w:hAnsi="GHEA Grapalat" w:cs="Sylfaen"/>
          <w:sz w:val="20"/>
        </w:rPr>
        <w:t>նաև</w:t>
      </w:r>
      <w:r w:rsidRPr="00712340">
        <w:rPr>
          <w:rFonts w:ascii="GHEA Grapalat" w:hAnsi="GHEA Grapalat" w:cs="Times Armenian"/>
          <w:sz w:val="20"/>
          <w:lang w:val="af-ZA"/>
        </w:rPr>
        <w:t xml:space="preserve"> </w:t>
      </w:r>
      <w:r w:rsidRPr="00712340">
        <w:rPr>
          <w:rFonts w:ascii="GHEA Grapalat" w:hAnsi="GHEA Grapalat" w:cs="Sylfaen"/>
          <w:sz w:val="20"/>
        </w:rPr>
        <w:t>օժանդակելու</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հայտը</w:t>
      </w:r>
      <w:r w:rsidRPr="00712340">
        <w:rPr>
          <w:rFonts w:ascii="GHEA Grapalat" w:hAnsi="GHEA Grapalat" w:cs="Times Armenian"/>
          <w:sz w:val="20"/>
          <w:lang w:val="af-ZA"/>
        </w:rPr>
        <w:t xml:space="preserve"> </w:t>
      </w:r>
      <w:r w:rsidRPr="00712340">
        <w:rPr>
          <w:rFonts w:ascii="GHEA Grapalat" w:hAnsi="GHEA Grapalat" w:cs="Sylfaen"/>
          <w:sz w:val="20"/>
        </w:rPr>
        <w:t>պատրաստելիս</w:t>
      </w:r>
      <w:r w:rsidRPr="00712340">
        <w:rPr>
          <w:rFonts w:ascii="GHEA Grapalat" w:hAnsi="GHEA Grapalat" w:cs="Times Armenian"/>
          <w:sz w:val="20"/>
          <w:lang w:val="af-ZA"/>
        </w:rPr>
        <w:t>։</w:t>
      </w:r>
    </w:p>
    <w:p w:rsidR="00A43392" w:rsidRPr="00712340" w:rsidRDefault="00A43392" w:rsidP="00A43392">
      <w:pPr>
        <w:ind w:firstLine="567"/>
        <w:jc w:val="both"/>
        <w:rPr>
          <w:rFonts w:ascii="GHEA Grapalat" w:hAnsi="GHEA Grapalat"/>
          <w:sz w:val="20"/>
          <w:lang w:val="af-ZA"/>
        </w:rPr>
      </w:pPr>
      <w:r w:rsidRPr="00712340">
        <w:rPr>
          <w:rFonts w:ascii="GHEA Grapalat" w:hAnsi="GHEA Grapalat" w:cs="Sylfaen"/>
          <w:sz w:val="20"/>
        </w:rPr>
        <w:t>Հայտեր</w:t>
      </w:r>
      <w:r w:rsidRPr="00712340">
        <w:rPr>
          <w:rFonts w:ascii="GHEA Grapalat" w:hAnsi="GHEA Grapalat" w:cs="Times Armenian"/>
          <w:sz w:val="20"/>
          <w:lang w:val="af-ZA"/>
        </w:rPr>
        <w:t xml:space="preserve"> </w:t>
      </w:r>
      <w:r w:rsidRPr="00712340">
        <w:rPr>
          <w:rFonts w:ascii="GHEA Grapalat" w:hAnsi="GHEA Grapalat" w:cs="Sylfaen"/>
          <w:sz w:val="20"/>
        </w:rPr>
        <w:t>կարող</w:t>
      </w:r>
      <w:r w:rsidRPr="00712340">
        <w:rPr>
          <w:rFonts w:ascii="GHEA Grapalat" w:hAnsi="GHEA Grapalat" w:cs="Times Armenian"/>
          <w:sz w:val="20"/>
          <w:lang w:val="af-ZA"/>
        </w:rPr>
        <w:t xml:space="preserve"> </w:t>
      </w:r>
      <w:r w:rsidRPr="00712340">
        <w:rPr>
          <w:rFonts w:ascii="GHEA Grapalat" w:hAnsi="GHEA Grapalat" w:cs="Sylfaen"/>
          <w:sz w:val="20"/>
        </w:rPr>
        <w:t>են</w:t>
      </w:r>
      <w:r w:rsidRPr="00712340">
        <w:rPr>
          <w:rFonts w:ascii="GHEA Grapalat" w:hAnsi="GHEA Grapalat" w:cs="Times Armenian"/>
          <w:sz w:val="20"/>
          <w:lang w:val="af-ZA"/>
        </w:rPr>
        <w:t xml:space="preserve"> </w:t>
      </w:r>
      <w:r w:rsidRPr="00712340">
        <w:rPr>
          <w:rFonts w:ascii="GHEA Grapalat" w:hAnsi="GHEA Grapalat" w:cs="Sylfaen"/>
          <w:sz w:val="20"/>
        </w:rPr>
        <w:t>ներկայացնել</w:t>
      </w:r>
      <w:r w:rsidRPr="00712340">
        <w:rPr>
          <w:rFonts w:ascii="GHEA Grapalat" w:hAnsi="GHEA Grapalat" w:cs="Times Armenian"/>
          <w:sz w:val="20"/>
          <w:lang w:val="af-ZA"/>
        </w:rPr>
        <w:t xml:space="preserve"> </w:t>
      </w:r>
      <w:r w:rsidRPr="00712340">
        <w:rPr>
          <w:rFonts w:ascii="GHEA Grapalat" w:hAnsi="GHEA Grapalat" w:cs="Sylfaen"/>
          <w:sz w:val="20"/>
        </w:rPr>
        <w:t>բոլոր</w:t>
      </w:r>
      <w:r w:rsidRPr="00712340">
        <w:rPr>
          <w:rFonts w:ascii="GHEA Grapalat" w:hAnsi="GHEA Grapalat" w:cs="Sylfaen"/>
          <w:sz w:val="20"/>
          <w:lang w:val="af-ZA"/>
        </w:rPr>
        <w:t xml:space="preserve"> </w:t>
      </w:r>
      <w:r w:rsidRPr="00712340">
        <w:rPr>
          <w:rFonts w:ascii="GHEA Grapalat" w:hAnsi="GHEA Grapalat" w:cs="Sylfaen"/>
          <w:sz w:val="20"/>
        </w:rPr>
        <w:t>անձիք</w:t>
      </w:r>
      <w:r w:rsidRPr="00712340">
        <w:rPr>
          <w:rFonts w:ascii="GHEA Grapalat" w:hAnsi="GHEA Grapalat" w:cs="Times Armenian"/>
          <w:sz w:val="20"/>
          <w:lang w:val="af-ZA"/>
        </w:rPr>
        <w:t xml:space="preserve">, </w:t>
      </w:r>
      <w:r w:rsidRPr="00712340">
        <w:rPr>
          <w:rFonts w:ascii="GHEA Grapalat" w:hAnsi="GHEA Grapalat" w:cs="Sylfaen"/>
          <w:sz w:val="20"/>
        </w:rPr>
        <w:t>անկախ</w:t>
      </w:r>
      <w:r w:rsidRPr="00712340">
        <w:rPr>
          <w:rFonts w:ascii="GHEA Grapalat" w:hAnsi="GHEA Grapalat" w:cs="Times Armenian"/>
          <w:sz w:val="20"/>
          <w:lang w:val="af-ZA"/>
        </w:rPr>
        <w:t xml:space="preserve"> </w:t>
      </w:r>
      <w:r w:rsidRPr="00712340">
        <w:rPr>
          <w:rFonts w:ascii="GHEA Grapalat" w:hAnsi="GHEA Grapalat" w:cs="Sylfaen"/>
          <w:sz w:val="20"/>
        </w:rPr>
        <w:t>նրանց</w:t>
      </w:r>
      <w:r w:rsidRPr="00712340">
        <w:rPr>
          <w:rFonts w:ascii="GHEA Grapalat" w:hAnsi="GHEA Grapalat" w:cs="Times Armenian"/>
          <w:sz w:val="20"/>
          <w:lang w:val="af-ZA"/>
        </w:rPr>
        <w:t xml:space="preserve">` </w:t>
      </w:r>
      <w:r w:rsidRPr="00712340">
        <w:rPr>
          <w:rFonts w:ascii="GHEA Grapalat" w:hAnsi="GHEA Grapalat" w:cs="Sylfaen"/>
          <w:sz w:val="20"/>
        </w:rPr>
        <w:t>օտարերկրյա</w:t>
      </w:r>
      <w:r w:rsidRPr="00712340">
        <w:rPr>
          <w:rFonts w:ascii="GHEA Grapalat" w:hAnsi="GHEA Grapalat" w:cs="Times Armenian"/>
          <w:sz w:val="20"/>
          <w:lang w:val="af-ZA"/>
        </w:rPr>
        <w:t xml:space="preserve"> </w:t>
      </w:r>
      <w:r w:rsidRPr="00712340">
        <w:rPr>
          <w:rFonts w:ascii="GHEA Grapalat" w:hAnsi="GHEA Grapalat" w:cs="Sylfaen"/>
          <w:sz w:val="20"/>
        </w:rPr>
        <w:t>ֆիզիկական</w:t>
      </w:r>
      <w:r w:rsidRPr="00712340">
        <w:rPr>
          <w:rFonts w:ascii="GHEA Grapalat" w:hAnsi="GHEA Grapalat" w:cs="Times Armenian"/>
          <w:sz w:val="20"/>
          <w:lang w:val="af-ZA"/>
        </w:rPr>
        <w:t xml:space="preserve"> </w:t>
      </w:r>
      <w:r w:rsidRPr="00712340">
        <w:rPr>
          <w:rFonts w:ascii="GHEA Grapalat" w:hAnsi="GHEA Grapalat" w:cs="Sylfaen"/>
          <w:sz w:val="20"/>
        </w:rPr>
        <w:t>անձ</w:t>
      </w:r>
      <w:r w:rsidRPr="00712340">
        <w:rPr>
          <w:rFonts w:ascii="GHEA Grapalat" w:hAnsi="GHEA Grapalat" w:cs="Times Armenian"/>
          <w:sz w:val="20"/>
          <w:lang w:val="af-ZA"/>
        </w:rPr>
        <w:t xml:space="preserve">, </w:t>
      </w:r>
      <w:r w:rsidRPr="00712340">
        <w:rPr>
          <w:rFonts w:ascii="GHEA Grapalat" w:hAnsi="GHEA Grapalat" w:cs="Sylfaen"/>
          <w:sz w:val="20"/>
        </w:rPr>
        <w:t>կազմակերպություն</w:t>
      </w:r>
      <w:r w:rsidRPr="00712340">
        <w:rPr>
          <w:rFonts w:ascii="GHEA Grapalat" w:hAnsi="GHEA Grapalat" w:cs="Times Armenian"/>
          <w:sz w:val="20"/>
          <w:lang w:val="af-ZA"/>
        </w:rPr>
        <w:t xml:space="preserve">, </w:t>
      </w:r>
      <w:r w:rsidRPr="00712340">
        <w:rPr>
          <w:rFonts w:ascii="GHEA Grapalat" w:hAnsi="GHEA Grapalat" w:cs="Sylfaen"/>
          <w:sz w:val="20"/>
        </w:rPr>
        <w:t>քաղաքացիություն</w:t>
      </w:r>
      <w:r w:rsidRPr="00712340">
        <w:rPr>
          <w:rFonts w:ascii="GHEA Grapalat" w:hAnsi="GHEA Grapalat" w:cs="Times Armenian"/>
          <w:sz w:val="20"/>
          <w:lang w:val="af-ZA"/>
        </w:rPr>
        <w:t xml:space="preserve"> </w:t>
      </w:r>
      <w:r w:rsidRPr="00712340">
        <w:rPr>
          <w:rFonts w:ascii="GHEA Grapalat" w:hAnsi="GHEA Grapalat" w:cs="Sylfaen"/>
          <w:sz w:val="20"/>
        </w:rPr>
        <w:t>չունեցող</w:t>
      </w:r>
      <w:r w:rsidRPr="00712340">
        <w:rPr>
          <w:rFonts w:ascii="GHEA Grapalat" w:hAnsi="GHEA Grapalat" w:cs="Times Armenian"/>
          <w:sz w:val="20"/>
          <w:lang w:val="af-ZA"/>
        </w:rPr>
        <w:t xml:space="preserve"> </w:t>
      </w:r>
      <w:r w:rsidRPr="00712340">
        <w:rPr>
          <w:rFonts w:ascii="GHEA Grapalat" w:hAnsi="GHEA Grapalat" w:cs="Sylfaen"/>
          <w:sz w:val="20"/>
        </w:rPr>
        <w:t>անձ</w:t>
      </w:r>
      <w:r w:rsidRPr="00712340">
        <w:rPr>
          <w:rFonts w:ascii="GHEA Grapalat" w:hAnsi="GHEA Grapalat" w:cs="Times Armenian"/>
          <w:sz w:val="20"/>
          <w:lang w:val="af-ZA"/>
        </w:rPr>
        <w:t xml:space="preserve"> </w:t>
      </w:r>
      <w:r w:rsidRPr="00712340">
        <w:rPr>
          <w:rFonts w:ascii="GHEA Grapalat" w:hAnsi="GHEA Grapalat" w:cs="Sylfaen"/>
          <w:sz w:val="20"/>
        </w:rPr>
        <w:t>լինելու</w:t>
      </w:r>
      <w:r w:rsidRPr="00712340">
        <w:rPr>
          <w:rFonts w:ascii="GHEA Grapalat" w:hAnsi="GHEA Grapalat" w:cs="Times Armenian"/>
          <w:sz w:val="20"/>
          <w:lang w:val="af-ZA"/>
        </w:rPr>
        <w:t xml:space="preserve"> </w:t>
      </w:r>
      <w:r w:rsidRPr="00712340">
        <w:rPr>
          <w:rFonts w:ascii="GHEA Grapalat" w:hAnsi="GHEA Grapalat" w:cs="Sylfaen"/>
          <w:sz w:val="20"/>
        </w:rPr>
        <w:t>հան</w:t>
      </w:r>
      <w:r w:rsidRPr="00712340">
        <w:rPr>
          <w:rFonts w:ascii="GHEA Grapalat" w:hAnsi="GHEA Grapalat" w:cs="Times Armenian"/>
          <w:sz w:val="20"/>
        </w:rPr>
        <w:t>գ</w:t>
      </w:r>
      <w:r w:rsidRPr="00712340">
        <w:rPr>
          <w:rFonts w:ascii="GHEA Grapalat" w:hAnsi="GHEA Grapalat" w:cs="Sylfaen"/>
          <w:sz w:val="20"/>
        </w:rPr>
        <w:t>ամանքից</w:t>
      </w:r>
      <w:r w:rsidRPr="00712340">
        <w:rPr>
          <w:rFonts w:ascii="GHEA Grapalat" w:hAnsi="GHEA Grapalat" w:cs="Times Armenian"/>
          <w:sz w:val="20"/>
          <w:lang w:val="af-ZA"/>
        </w:rPr>
        <w:t>։</w:t>
      </w:r>
    </w:p>
    <w:p w:rsidR="00A43392" w:rsidRPr="00712340" w:rsidRDefault="00A43392" w:rsidP="00A43392">
      <w:pPr>
        <w:ind w:firstLine="567"/>
        <w:jc w:val="both"/>
        <w:rPr>
          <w:rFonts w:ascii="GHEA Grapalat" w:hAnsi="GHEA Grapalat" w:cs="Times Armenian"/>
          <w:sz w:val="20"/>
          <w:lang w:val="af-ZA"/>
        </w:rPr>
      </w:pPr>
      <w:r w:rsidRPr="00712340">
        <w:rPr>
          <w:rFonts w:ascii="GHEA Grapalat" w:hAnsi="GHEA Grapalat" w:cs="Sylfaen"/>
          <w:sz w:val="20"/>
        </w:rPr>
        <w:t>Սույն</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հետ</w:t>
      </w:r>
      <w:r w:rsidRPr="00712340">
        <w:rPr>
          <w:rFonts w:ascii="GHEA Grapalat" w:hAnsi="GHEA Grapalat" w:cs="Times Armenian"/>
          <w:sz w:val="20"/>
          <w:lang w:val="af-ZA"/>
        </w:rPr>
        <w:t xml:space="preserve"> </w:t>
      </w:r>
      <w:r w:rsidRPr="00712340">
        <w:rPr>
          <w:rFonts w:ascii="GHEA Grapalat" w:hAnsi="GHEA Grapalat" w:cs="Sylfaen"/>
          <w:sz w:val="20"/>
        </w:rPr>
        <w:t>կապված</w:t>
      </w:r>
      <w:r w:rsidRPr="00712340">
        <w:rPr>
          <w:rFonts w:ascii="GHEA Grapalat" w:hAnsi="GHEA Grapalat" w:cs="Times Armenian"/>
          <w:sz w:val="20"/>
          <w:lang w:val="af-ZA"/>
        </w:rPr>
        <w:t xml:space="preserve"> </w:t>
      </w:r>
      <w:r w:rsidRPr="00712340">
        <w:rPr>
          <w:rFonts w:ascii="GHEA Grapalat" w:hAnsi="GHEA Grapalat" w:cs="Sylfaen"/>
          <w:sz w:val="20"/>
        </w:rPr>
        <w:t>հարաբերությունների</w:t>
      </w:r>
      <w:r w:rsidRPr="00712340">
        <w:rPr>
          <w:rFonts w:ascii="GHEA Grapalat" w:hAnsi="GHEA Grapalat" w:cs="Times Armenian"/>
          <w:sz w:val="20"/>
          <w:lang w:val="af-ZA"/>
        </w:rPr>
        <w:t xml:space="preserve"> </w:t>
      </w:r>
      <w:r w:rsidRPr="00712340">
        <w:rPr>
          <w:rFonts w:ascii="GHEA Grapalat" w:hAnsi="GHEA Grapalat" w:cs="Sylfaen"/>
          <w:sz w:val="20"/>
        </w:rPr>
        <w:t>նկատմամբ</w:t>
      </w:r>
      <w:r w:rsidRPr="00712340">
        <w:rPr>
          <w:rFonts w:ascii="GHEA Grapalat" w:hAnsi="GHEA Grapalat" w:cs="Times Armenian"/>
          <w:sz w:val="20"/>
          <w:lang w:val="af-ZA"/>
        </w:rPr>
        <w:t xml:space="preserve"> </w:t>
      </w:r>
      <w:r w:rsidRPr="00712340">
        <w:rPr>
          <w:rFonts w:ascii="GHEA Grapalat" w:hAnsi="GHEA Grapalat" w:cs="Sylfaen"/>
          <w:sz w:val="20"/>
        </w:rPr>
        <w:t>կիրառվում</w:t>
      </w:r>
      <w:r w:rsidRPr="00712340">
        <w:rPr>
          <w:rFonts w:ascii="GHEA Grapalat" w:hAnsi="GHEA Grapalat" w:cs="Times Armenian"/>
          <w:sz w:val="20"/>
          <w:lang w:val="af-ZA"/>
        </w:rPr>
        <w:t xml:space="preserve"> </w:t>
      </w:r>
      <w:r w:rsidRPr="00712340">
        <w:rPr>
          <w:rFonts w:ascii="GHEA Grapalat" w:hAnsi="GHEA Grapalat" w:cs="Sylfaen"/>
          <w:sz w:val="20"/>
        </w:rPr>
        <w:t>է</w:t>
      </w:r>
      <w:r w:rsidRPr="00712340">
        <w:rPr>
          <w:rFonts w:ascii="GHEA Grapalat" w:hAnsi="GHEA Grapalat" w:cs="Times Armenian"/>
          <w:sz w:val="20"/>
          <w:lang w:val="af-ZA"/>
        </w:rPr>
        <w:t xml:space="preserve"> </w:t>
      </w:r>
      <w:r w:rsidRPr="00712340">
        <w:rPr>
          <w:rFonts w:ascii="GHEA Grapalat" w:hAnsi="GHEA Grapalat" w:cs="Sylfaen"/>
          <w:sz w:val="20"/>
        </w:rPr>
        <w:t>Հայաստանի</w:t>
      </w:r>
      <w:r w:rsidRPr="00712340">
        <w:rPr>
          <w:rFonts w:ascii="GHEA Grapalat" w:hAnsi="GHEA Grapalat" w:cs="Times Armenian"/>
          <w:sz w:val="20"/>
          <w:lang w:val="af-ZA"/>
        </w:rPr>
        <w:t xml:space="preserve"> </w:t>
      </w:r>
      <w:r w:rsidRPr="00712340">
        <w:rPr>
          <w:rFonts w:ascii="GHEA Grapalat" w:hAnsi="GHEA Grapalat" w:cs="Sylfaen"/>
          <w:sz w:val="20"/>
        </w:rPr>
        <w:t>Հանրապետության</w:t>
      </w:r>
      <w:r w:rsidRPr="00712340">
        <w:rPr>
          <w:rFonts w:ascii="GHEA Grapalat" w:hAnsi="GHEA Grapalat" w:cs="Times Armenian"/>
          <w:sz w:val="20"/>
          <w:lang w:val="af-ZA"/>
        </w:rPr>
        <w:t xml:space="preserve"> </w:t>
      </w:r>
      <w:r w:rsidRPr="00712340">
        <w:rPr>
          <w:rFonts w:ascii="GHEA Grapalat" w:hAnsi="GHEA Grapalat" w:cs="Sylfaen"/>
          <w:sz w:val="20"/>
        </w:rPr>
        <w:t>իրավունքը</w:t>
      </w:r>
      <w:r w:rsidRPr="00712340">
        <w:rPr>
          <w:rFonts w:ascii="GHEA Grapalat" w:hAnsi="GHEA Grapalat" w:cs="Times Armenian"/>
          <w:sz w:val="20"/>
          <w:lang w:val="af-ZA"/>
        </w:rPr>
        <w:t xml:space="preserve">։ </w:t>
      </w:r>
      <w:r w:rsidRPr="00712340">
        <w:rPr>
          <w:rFonts w:ascii="GHEA Grapalat" w:hAnsi="GHEA Grapalat" w:cs="Sylfaen"/>
          <w:sz w:val="20"/>
        </w:rPr>
        <w:t>Սույն</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հետ</w:t>
      </w:r>
      <w:r w:rsidRPr="00712340">
        <w:rPr>
          <w:rFonts w:ascii="GHEA Grapalat" w:hAnsi="GHEA Grapalat" w:cs="Times Armenian"/>
          <w:sz w:val="20"/>
          <w:lang w:val="af-ZA"/>
        </w:rPr>
        <w:t xml:space="preserve"> </w:t>
      </w:r>
      <w:r w:rsidRPr="00712340">
        <w:rPr>
          <w:rFonts w:ascii="GHEA Grapalat" w:hAnsi="GHEA Grapalat" w:cs="Sylfaen"/>
          <w:sz w:val="20"/>
        </w:rPr>
        <w:t>կապված</w:t>
      </w:r>
      <w:r w:rsidRPr="00712340">
        <w:rPr>
          <w:rFonts w:ascii="GHEA Grapalat" w:hAnsi="GHEA Grapalat" w:cs="Times Armenian"/>
          <w:sz w:val="20"/>
          <w:lang w:val="af-ZA"/>
        </w:rPr>
        <w:t xml:space="preserve"> </w:t>
      </w:r>
      <w:r w:rsidRPr="00712340">
        <w:rPr>
          <w:rFonts w:ascii="GHEA Grapalat" w:hAnsi="GHEA Grapalat" w:cs="Sylfaen"/>
          <w:sz w:val="20"/>
        </w:rPr>
        <w:t>վեճերը</w:t>
      </w:r>
      <w:r w:rsidRPr="00712340">
        <w:rPr>
          <w:rFonts w:ascii="GHEA Grapalat" w:hAnsi="GHEA Grapalat" w:cs="Times Armenian"/>
          <w:sz w:val="20"/>
          <w:lang w:val="af-ZA"/>
        </w:rPr>
        <w:t xml:space="preserve"> </w:t>
      </w:r>
      <w:r w:rsidRPr="00712340">
        <w:rPr>
          <w:rFonts w:ascii="GHEA Grapalat" w:hAnsi="GHEA Grapalat" w:cs="Sylfaen"/>
          <w:sz w:val="20"/>
        </w:rPr>
        <w:t>ենթակա</w:t>
      </w:r>
      <w:r w:rsidRPr="00712340">
        <w:rPr>
          <w:rFonts w:ascii="GHEA Grapalat" w:hAnsi="GHEA Grapalat" w:cs="Times Armenian"/>
          <w:sz w:val="20"/>
          <w:lang w:val="af-ZA"/>
        </w:rPr>
        <w:t xml:space="preserve"> </w:t>
      </w:r>
      <w:r w:rsidRPr="00712340">
        <w:rPr>
          <w:rFonts w:ascii="GHEA Grapalat" w:hAnsi="GHEA Grapalat" w:cs="Sylfaen"/>
          <w:sz w:val="20"/>
        </w:rPr>
        <w:t>են</w:t>
      </w:r>
      <w:r w:rsidRPr="00712340">
        <w:rPr>
          <w:rFonts w:ascii="GHEA Grapalat" w:hAnsi="GHEA Grapalat" w:cs="Times Armenian"/>
          <w:sz w:val="20"/>
          <w:lang w:val="af-ZA"/>
        </w:rPr>
        <w:t xml:space="preserve"> </w:t>
      </w:r>
      <w:r w:rsidRPr="00712340">
        <w:rPr>
          <w:rFonts w:ascii="GHEA Grapalat" w:hAnsi="GHEA Grapalat" w:cs="Sylfaen"/>
          <w:sz w:val="20"/>
        </w:rPr>
        <w:t>քննության</w:t>
      </w:r>
      <w:r w:rsidRPr="00712340">
        <w:rPr>
          <w:rFonts w:ascii="GHEA Grapalat" w:hAnsi="GHEA Grapalat" w:cs="Times Armenian"/>
          <w:sz w:val="20"/>
          <w:lang w:val="af-ZA"/>
        </w:rPr>
        <w:t xml:space="preserve"> </w:t>
      </w:r>
      <w:r w:rsidRPr="00712340">
        <w:rPr>
          <w:rFonts w:ascii="GHEA Grapalat" w:hAnsi="GHEA Grapalat" w:cs="Sylfaen"/>
          <w:sz w:val="20"/>
        </w:rPr>
        <w:t>Հայաստանի</w:t>
      </w:r>
      <w:r w:rsidRPr="00712340">
        <w:rPr>
          <w:rFonts w:ascii="GHEA Grapalat" w:hAnsi="GHEA Grapalat" w:cs="Times Armenian"/>
          <w:sz w:val="20"/>
          <w:lang w:val="af-ZA"/>
        </w:rPr>
        <w:t xml:space="preserve"> </w:t>
      </w:r>
      <w:r w:rsidRPr="00712340">
        <w:rPr>
          <w:rFonts w:ascii="GHEA Grapalat" w:hAnsi="GHEA Grapalat" w:cs="Sylfaen"/>
          <w:sz w:val="20"/>
        </w:rPr>
        <w:t>Հանրապետության</w:t>
      </w:r>
      <w:r w:rsidRPr="00712340">
        <w:rPr>
          <w:rFonts w:ascii="GHEA Grapalat" w:hAnsi="GHEA Grapalat" w:cs="Times Armenian"/>
          <w:sz w:val="20"/>
          <w:lang w:val="af-ZA"/>
        </w:rPr>
        <w:t xml:space="preserve"> </w:t>
      </w:r>
      <w:r w:rsidRPr="00712340">
        <w:rPr>
          <w:rFonts w:ascii="GHEA Grapalat" w:hAnsi="GHEA Grapalat" w:cs="Sylfaen"/>
          <w:sz w:val="20"/>
        </w:rPr>
        <w:t>դատարաններում</w:t>
      </w:r>
      <w:r w:rsidRPr="00712340">
        <w:rPr>
          <w:rFonts w:ascii="GHEA Grapalat" w:hAnsi="GHEA Grapalat" w:cs="Times Armenian"/>
          <w:sz w:val="20"/>
          <w:lang w:val="af-ZA"/>
        </w:rPr>
        <w:t xml:space="preserve">։ </w:t>
      </w:r>
    </w:p>
    <w:p w:rsidR="00A43392" w:rsidRPr="00A43392" w:rsidRDefault="00A43392" w:rsidP="00A43392">
      <w:pPr>
        <w:pStyle w:val="BodyTextIndent2"/>
        <w:spacing w:line="240" w:lineRule="auto"/>
        <w:ind w:firstLine="567"/>
        <w:rPr>
          <w:rFonts w:ascii="GHEA Grapalat" w:hAnsi="GHEA Grapalat"/>
          <w:lang w:val="hy-AM"/>
        </w:rPr>
      </w:pPr>
      <w:r w:rsidRPr="00712340">
        <w:rPr>
          <w:rFonts w:ascii="GHEA Grapalat" w:hAnsi="GHEA Grapalat"/>
        </w:rPr>
        <w:t xml:space="preserve">Գնահատող հանձնաժողովի քարտուղարի էլեկտրոնային փոստի հասցեն է` </w:t>
      </w:r>
      <w:r w:rsidRPr="00BA7CD4">
        <w:rPr>
          <w:rFonts w:ascii="GHEA Grapalat" w:hAnsi="GHEA Grapalat"/>
          <w:sz w:val="24"/>
          <w:szCs w:val="24"/>
        </w:rPr>
        <w:t>«</w:t>
      </w:r>
      <w:r w:rsidRPr="00BA7CD4">
        <w:rPr>
          <w:rFonts w:ascii="GHEA Grapalat" w:hAnsi="GHEA Grapalat"/>
        </w:rPr>
        <w:t>Jrvezh</w:t>
      </w:r>
      <w:r w:rsidRPr="00BA7CD4">
        <w:rPr>
          <w:rFonts w:ascii="GHEA Grapalat" w:hAnsi="GHEA Grapalat"/>
          <w:lang w:val="hy-AM"/>
        </w:rPr>
        <w:t>-</w:t>
      </w:r>
      <w:r w:rsidRPr="00BA7CD4">
        <w:rPr>
          <w:rFonts w:ascii="GHEA Grapalat" w:hAnsi="GHEA Grapalat"/>
        </w:rPr>
        <w:t>gnumner@mail.</w:t>
      </w:r>
      <w:r w:rsidRPr="00BA7CD4">
        <w:rPr>
          <w:rFonts w:ascii="GHEA Grapalat" w:hAnsi="GHEA Grapalat"/>
          <w:lang w:val="hy-AM"/>
        </w:rPr>
        <w:t>ru</w:t>
      </w:r>
      <w:r w:rsidRPr="00BA7CD4">
        <w:rPr>
          <w:rFonts w:ascii="GHEA Grapalat" w:hAnsi="GHEA Grapalat"/>
          <w:sz w:val="24"/>
          <w:szCs w:val="24"/>
        </w:rPr>
        <w:t>»</w:t>
      </w:r>
      <w:r>
        <w:rPr>
          <w:rFonts w:ascii="GHEA Grapalat" w:hAnsi="GHEA Grapalat"/>
          <w:sz w:val="24"/>
          <w:szCs w:val="24"/>
          <w:lang w:val="hy-AM"/>
        </w:rPr>
        <w:t>:</w:t>
      </w:r>
    </w:p>
    <w:p w:rsidR="00A43392" w:rsidRPr="00064ADD" w:rsidRDefault="00F5653D" w:rsidP="00A4339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A43392" w:rsidRPr="00064ADD">
        <w:rPr>
          <w:rFonts w:ascii="GHEA Grapalat" w:hAnsi="GHEA Grapalat" w:cs="Sylfaen"/>
          <w:szCs w:val="22"/>
        </w:rPr>
        <w:lastRenderedPageBreak/>
        <w:t>ՄԱՍ</w:t>
      </w:r>
      <w:r w:rsidR="00A43392" w:rsidRPr="00064ADD">
        <w:rPr>
          <w:rFonts w:ascii="GHEA Grapalat" w:hAnsi="GHEA Grapalat" w:cs="Times Armenian"/>
          <w:szCs w:val="22"/>
          <w:lang w:val="af-ZA"/>
        </w:rPr>
        <w:t xml:space="preserve">  I</w:t>
      </w:r>
      <w:proofErr w:type="gramEnd"/>
    </w:p>
    <w:p w:rsidR="00A43392" w:rsidRPr="00064ADD" w:rsidRDefault="00A43392" w:rsidP="00A43392">
      <w:pPr>
        <w:pStyle w:val="Heading3"/>
        <w:spacing w:line="240" w:lineRule="auto"/>
        <w:ind w:firstLine="567"/>
        <w:rPr>
          <w:rFonts w:ascii="GHEA Grapalat" w:hAnsi="GHEA Grapalat"/>
          <w:sz w:val="24"/>
          <w:szCs w:val="22"/>
          <w:lang w:val="af-ZA"/>
        </w:rPr>
      </w:pPr>
    </w:p>
    <w:p w:rsidR="00A43392" w:rsidRPr="00064ADD" w:rsidRDefault="00A43392" w:rsidP="00A43392">
      <w:pPr>
        <w:numPr>
          <w:ilvl w:val="0"/>
          <w:numId w:val="3"/>
        </w:numPr>
        <w:jc w:val="center"/>
        <w:rPr>
          <w:rFonts w:ascii="GHEA Grapalat" w:hAnsi="GHEA Grapalat" w:cs="Sylfaen"/>
          <w:b/>
          <w:sz w:val="20"/>
        </w:rPr>
      </w:pPr>
      <w:proofErr w:type="gramStart"/>
      <w:r w:rsidRPr="00064ADD">
        <w:rPr>
          <w:rFonts w:ascii="GHEA Grapalat" w:hAnsi="GHEA Grapalat" w:cs="Sylfaen"/>
          <w:b/>
          <w:sz w:val="20"/>
        </w:rPr>
        <w:t>ԳՆՄԱՆ  ԱՌԱՐԿԱՅԻ</w:t>
      </w:r>
      <w:proofErr w:type="gramEnd"/>
      <w:r w:rsidRPr="00064ADD">
        <w:rPr>
          <w:rFonts w:ascii="GHEA Grapalat" w:hAnsi="GHEA Grapalat" w:cs="Sylfaen"/>
          <w:b/>
          <w:sz w:val="20"/>
        </w:rPr>
        <w:t xml:space="preserve">  ԲՆՈՒԹԱԳԻՐԸ</w:t>
      </w:r>
    </w:p>
    <w:p w:rsidR="00A43392" w:rsidRPr="00064ADD" w:rsidRDefault="00A43392" w:rsidP="00A43392">
      <w:pPr>
        <w:ind w:left="360"/>
        <w:jc w:val="center"/>
        <w:rPr>
          <w:rFonts w:ascii="GHEA Grapalat" w:hAnsi="GHEA Grapalat" w:cs="Sylfaen"/>
          <w:b/>
          <w:sz w:val="20"/>
        </w:rPr>
      </w:pPr>
    </w:p>
    <w:p w:rsidR="00A43392" w:rsidRPr="008422EF" w:rsidRDefault="00A43392" w:rsidP="008422EF">
      <w:pPr>
        <w:pStyle w:val="Heading3"/>
        <w:spacing w:line="240" w:lineRule="auto"/>
        <w:ind w:firstLine="567"/>
        <w:jc w:val="both"/>
        <w:rPr>
          <w:rFonts w:ascii="GHEA Grapalat" w:hAnsi="GHEA Grapalat" w:cs="Times Armenian"/>
          <w:i w:val="0"/>
          <w:lang w:val="hy-AM"/>
        </w:rPr>
      </w:pPr>
      <w:r w:rsidRPr="00712340">
        <w:rPr>
          <w:rFonts w:ascii="GHEA Grapalat" w:hAnsi="GHEA Grapalat" w:cs="Sylfaen"/>
          <w:i w:val="0"/>
        </w:rPr>
        <w:t>1.1 Գնման</w:t>
      </w:r>
      <w:r w:rsidRPr="00712340">
        <w:rPr>
          <w:rFonts w:ascii="GHEA Grapalat" w:hAnsi="GHEA Grapalat" w:cs="Sylfaen"/>
          <w:i w:val="0"/>
          <w:lang w:val="af-ZA"/>
        </w:rPr>
        <w:t xml:space="preserve"> </w:t>
      </w:r>
      <w:r w:rsidRPr="00712340">
        <w:rPr>
          <w:rFonts w:ascii="GHEA Grapalat" w:hAnsi="GHEA Grapalat" w:cs="Sylfaen"/>
          <w:i w:val="0"/>
        </w:rPr>
        <w:t>առարկա</w:t>
      </w:r>
      <w:r w:rsidRPr="00712340">
        <w:rPr>
          <w:rFonts w:ascii="GHEA Grapalat" w:hAnsi="GHEA Grapalat" w:cs="Sylfaen"/>
          <w:i w:val="0"/>
          <w:lang w:val="af-ZA"/>
        </w:rPr>
        <w:t xml:space="preserve"> </w:t>
      </w:r>
      <w:r w:rsidRPr="00712340">
        <w:rPr>
          <w:rFonts w:ascii="GHEA Grapalat" w:hAnsi="GHEA Grapalat" w:cs="Sylfaen"/>
          <w:i w:val="0"/>
        </w:rPr>
        <w:t>է</w:t>
      </w:r>
      <w:r w:rsidRPr="00712340">
        <w:rPr>
          <w:rFonts w:ascii="GHEA Grapalat" w:hAnsi="GHEA Grapalat" w:cs="Sylfaen"/>
          <w:i w:val="0"/>
          <w:lang w:val="af-ZA"/>
        </w:rPr>
        <w:t xml:space="preserve"> </w:t>
      </w:r>
      <w:r w:rsidRPr="00712340">
        <w:rPr>
          <w:rFonts w:ascii="GHEA Grapalat" w:hAnsi="GHEA Grapalat" w:cs="Sylfaen"/>
          <w:i w:val="0"/>
        </w:rPr>
        <w:t>հանդիսանում</w:t>
      </w:r>
      <w:r>
        <w:rPr>
          <w:rFonts w:ascii="GHEA Grapalat" w:hAnsi="GHEA Grapalat" w:cs="Sylfaen"/>
          <w:i w:val="0"/>
          <w:lang w:val="af-ZA"/>
        </w:rPr>
        <w:t xml:space="preserve"> Ջրվեժի համայնքապետարանի</w:t>
      </w:r>
      <w:r w:rsidRPr="00712340">
        <w:rPr>
          <w:rFonts w:ascii="GHEA Grapalat" w:hAnsi="GHEA Grapalat"/>
          <w:i w:val="0"/>
          <w:lang w:val="af-ZA"/>
        </w:rPr>
        <w:t xml:space="preserve"> </w:t>
      </w:r>
      <w:r w:rsidRPr="00712340">
        <w:rPr>
          <w:rFonts w:ascii="GHEA Grapalat" w:hAnsi="GHEA Grapalat" w:cs="Sylfaen"/>
          <w:i w:val="0"/>
        </w:rPr>
        <w:t>կարիքների</w:t>
      </w:r>
      <w:r w:rsidRPr="00712340">
        <w:rPr>
          <w:rFonts w:ascii="GHEA Grapalat" w:hAnsi="GHEA Grapalat" w:cs="Times Armenian"/>
          <w:i w:val="0"/>
          <w:lang w:val="af-ZA"/>
        </w:rPr>
        <w:t xml:space="preserve"> </w:t>
      </w:r>
      <w:r w:rsidRPr="00712340">
        <w:rPr>
          <w:rFonts w:ascii="GHEA Grapalat" w:hAnsi="GHEA Grapalat" w:cs="Sylfaen"/>
          <w:i w:val="0"/>
        </w:rPr>
        <w:t>համար</w:t>
      </w:r>
      <w:r w:rsidRPr="00712340">
        <w:rPr>
          <w:rFonts w:ascii="GHEA Grapalat" w:hAnsi="GHEA Grapalat" w:cs="Times Armenian"/>
          <w:i w:val="0"/>
          <w:lang w:val="af-ZA"/>
        </w:rPr>
        <w:t xml:space="preserve">` </w:t>
      </w:r>
      <w:r w:rsidRPr="00F000A1">
        <w:rPr>
          <w:rFonts w:ascii="GHEA Grapalat" w:hAnsi="GHEA Grapalat" w:cs="Times Armenian"/>
          <w:i w:val="0"/>
          <w:lang w:val="hy-AM"/>
        </w:rPr>
        <w:t xml:space="preserve">տեխնիկական հսկողության </w:t>
      </w:r>
      <w:r>
        <w:rPr>
          <w:rFonts w:ascii="GHEA Grapalat" w:hAnsi="GHEA Grapalat" w:cs="Times Armenian"/>
          <w:i w:val="0"/>
          <w:lang w:val="hy-AM"/>
        </w:rPr>
        <w:t xml:space="preserve">խորհրդատվական </w:t>
      </w:r>
      <w:r w:rsidRPr="00F000A1">
        <w:rPr>
          <w:rFonts w:ascii="GHEA Grapalat" w:hAnsi="GHEA Grapalat" w:cs="Times Armenian"/>
          <w:i w:val="0"/>
          <w:lang w:val="hy-AM"/>
        </w:rPr>
        <w:t xml:space="preserve">ծառայությունների </w:t>
      </w:r>
      <w:r w:rsidRPr="00F000A1">
        <w:rPr>
          <w:rFonts w:ascii="GHEA Grapalat" w:hAnsi="GHEA Grapalat"/>
          <w:i w:val="0"/>
        </w:rPr>
        <w:t>ձեռքբերումը (այսուհետ` նաև ծառայություն)</w:t>
      </w:r>
      <w:r w:rsidRPr="00F000A1">
        <w:rPr>
          <w:rFonts w:ascii="GHEA Grapalat" w:hAnsi="GHEA Grapalat"/>
          <w:i w:val="0"/>
          <w:lang w:val="af-ZA"/>
        </w:rPr>
        <w:t xml:space="preserve">, </w:t>
      </w:r>
      <w:r w:rsidRPr="00F000A1">
        <w:rPr>
          <w:rFonts w:ascii="GHEA Grapalat" w:hAnsi="GHEA Grapalat"/>
          <w:i w:val="0"/>
        </w:rPr>
        <w:t>որ</w:t>
      </w:r>
      <w:r>
        <w:rPr>
          <w:rFonts w:ascii="GHEA Grapalat" w:hAnsi="GHEA Grapalat"/>
          <w:i w:val="0"/>
          <w:lang w:val="hy-AM"/>
        </w:rPr>
        <w:t>ը</w:t>
      </w:r>
      <w:r w:rsidRPr="00F000A1">
        <w:rPr>
          <w:rFonts w:ascii="GHEA Grapalat" w:hAnsi="GHEA Grapalat"/>
          <w:i w:val="0"/>
          <w:lang w:val="af-ZA"/>
        </w:rPr>
        <w:t xml:space="preserve"> </w:t>
      </w:r>
      <w:r w:rsidRPr="00F000A1">
        <w:rPr>
          <w:rFonts w:ascii="GHEA Grapalat" w:hAnsi="GHEA Grapalat"/>
          <w:i w:val="0"/>
        </w:rPr>
        <w:t>խմբավորված</w:t>
      </w:r>
      <w:r w:rsidRPr="00F000A1">
        <w:rPr>
          <w:rFonts w:ascii="GHEA Grapalat" w:hAnsi="GHEA Grapalat"/>
          <w:i w:val="0"/>
          <w:lang w:val="af-ZA"/>
        </w:rPr>
        <w:t xml:space="preserve"> </w:t>
      </w:r>
      <w:r w:rsidR="00232F71">
        <w:rPr>
          <w:rFonts w:ascii="GHEA Grapalat" w:hAnsi="GHEA Grapalat"/>
          <w:i w:val="0"/>
          <w:lang w:val="hy-AM"/>
        </w:rPr>
        <w:t>է</w:t>
      </w:r>
      <w:r>
        <w:rPr>
          <w:rFonts w:ascii="GHEA Grapalat" w:hAnsi="GHEA Grapalat"/>
          <w:i w:val="0"/>
          <w:lang w:val="hy-AM"/>
        </w:rPr>
        <w:t xml:space="preserve"> </w:t>
      </w:r>
      <w:proofErr w:type="gramStart"/>
      <w:r w:rsidR="003F3958">
        <w:rPr>
          <w:rFonts w:ascii="GHEA Grapalat" w:hAnsi="GHEA Grapalat"/>
          <w:i w:val="0"/>
          <w:lang w:val="hy-AM"/>
        </w:rPr>
        <w:t xml:space="preserve">մեկ </w:t>
      </w:r>
      <w:r w:rsidRPr="00F000A1">
        <w:rPr>
          <w:rFonts w:ascii="GHEA Grapalat" w:hAnsi="GHEA Grapalat"/>
          <w:i w:val="0"/>
          <w:lang w:val="hy-AM"/>
        </w:rPr>
        <w:t xml:space="preserve"> </w:t>
      </w:r>
      <w:r w:rsidRPr="00712340">
        <w:rPr>
          <w:rFonts w:ascii="GHEA Grapalat" w:hAnsi="GHEA Grapalat" w:cs="Sylfaen"/>
          <w:i w:val="0"/>
        </w:rPr>
        <w:t>չափաբաժնում</w:t>
      </w:r>
      <w:proofErr w:type="gramEnd"/>
      <w:r w:rsidRPr="00712340">
        <w:rPr>
          <w:rFonts w:ascii="GHEA Grapalat" w:hAnsi="GHEA Grapalat" w:cs="Times Armenian"/>
          <w:i w:val="0"/>
          <w:lang w:val="af-ZA"/>
        </w:rPr>
        <w:t>`</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162"/>
        <w:gridCol w:w="8335"/>
      </w:tblGrid>
      <w:tr w:rsidR="00A43392" w:rsidRPr="00064ADD" w:rsidTr="006525AE">
        <w:trPr>
          <w:trHeight w:val="230"/>
        </w:trPr>
        <w:tc>
          <w:tcPr>
            <w:tcW w:w="2155" w:type="dxa"/>
            <w:gridSpan w:val="2"/>
            <w:vAlign w:val="center"/>
          </w:tcPr>
          <w:p w:rsidR="00A43392" w:rsidRPr="00F466A6" w:rsidRDefault="00A43392" w:rsidP="00AC4F7C">
            <w:pPr>
              <w:pStyle w:val="BodyTextIndent2"/>
              <w:spacing w:line="240" w:lineRule="auto"/>
              <w:ind w:firstLine="0"/>
              <w:jc w:val="center"/>
              <w:rPr>
                <w:rFonts w:ascii="GHEA Grapalat" w:hAnsi="GHEA Grapalat"/>
                <w:b/>
                <w:bCs/>
                <w:i/>
                <w:iCs/>
                <w:sz w:val="14"/>
                <w:szCs w:val="14"/>
              </w:rPr>
            </w:pPr>
            <w:r w:rsidRPr="00F466A6">
              <w:rPr>
                <w:rFonts w:ascii="GHEA Grapalat" w:hAnsi="GHEA Grapalat"/>
                <w:b/>
                <w:bCs/>
                <w:i/>
                <w:iCs/>
                <w:sz w:val="14"/>
                <w:szCs w:val="14"/>
              </w:rPr>
              <w:t xml:space="preserve">Չափաբաժինների </w:t>
            </w:r>
          </w:p>
        </w:tc>
        <w:tc>
          <w:tcPr>
            <w:tcW w:w="8335" w:type="dxa"/>
            <w:vMerge w:val="restart"/>
            <w:vAlign w:val="center"/>
          </w:tcPr>
          <w:p w:rsidR="00A43392" w:rsidRPr="00F466A6" w:rsidRDefault="00A43392" w:rsidP="00AC4F7C">
            <w:pPr>
              <w:pStyle w:val="BodyTextIndent2"/>
              <w:spacing w:line="240" w:lineRule="auto"/>
              <w:ind w:firstLine="0"/>
              <w:jc w:val="center"/>
              <w:rPr>
                <w:rFonts w:ascii="GHEA Grapalat" w:hAnsi="GHEA Grapalat"/>
                <w:b/>
                <w:bCs/>
                <w:i/>
                <w:iCs/>
              </w:rPr>
            </w:pPr>
            <w:r w:rsidRPr="00F466A6">
              <w:rPr>
                <w:rFonts w:ascii="GHEA Grapalat" w:hAnsi="GHEA Grapalat"/>
                <w:b/>
                <w:bCs/>
                <w:i/>
                <w:iCs/>
              </w:rPr>
              <w:t>Չափաբաժնի անվանումը</w:t>
            </w:r>
          </w:p>
        </w:tc>
      </w:tr>
      <w:tr w:rsidR="00A43392" w:rsidRPr="00064ADD" w:rsidTr="006525AE">
        <w:trPr>
          <w:trHeight w:val="166"/>
        </w:trPr>
        <w:tc>
          <w:tcPr>
            <w:tcW w:w="993" w:type="dxa"/>
            <w:vAlign w:val="center"/>
          </w:tcPr>
          <w:p w:rsidR="00A43392" w:rsidRPr="00F466A6" w:rsidRDefault="00A43392" w:rsidP="00634A4D">
            <w:pPr>
              <w:pStyle w:val="BodyTextIndent2"/>
              <w:spacing w:line="240" w:lineRule="auto"/>
              <w:ind w:right="-108" w:hanging="15"/>
              <w:jc w:val="center"/>
              <w:rPr>
                <w:rFonts w:ascii="GHEA Grapalat" w:hAnsi="GHEA Grapalat"/>
                <w:b/>
                <w:bCs/>
                <w:i/>
                <w:iCs/>
                <w:sz w:val="14"/>
                <w:szCs w:val="14"/>
              </w:rPr>
            </w:pPr>
            <w:r w:rsidRPr="00F466A6">
              <w:rPr>
                <w:rFonts w:ascii="GHEA Grapalat" w:hAnsi="GHEA Grapalat"/>
                <w:b/>
                <w:bCs/>
                <w:i/>
                <w:iCs/>
                <w:sz w:val="14"/>
                <w:szCs w:val="14"/>
              </w:rPr>
              <w:t>համարները</w:t>
            </w:r>
          </w:p>
        </w:tc>
        <w:tc>
          <w:tcPr>
            <w:tcW w:w="1162" w:type="dxa"/>
            <w:vAlign w:val="center"/>
          </w:tcPr>
          <w:p w:rsidR="00A43392" w:rsidRPr="00F466A6" w:rsidRDefault="00A43392" w:rsidP="00634A4D">
            <w:pPr>
              <w:pStyle w:val="BodyTextIndent2"/>
              <w:spacing w:line="240" w:lineRule="auto"/>
              <w:ind w:right="-108" w:hanging="15"/>
              <w:jc w:val="center"/>
              <w:rPr>
                <w:rFonts w:ascii="GHEA Grapalat" w:hAnsi="GHEA Grapalat"/>
                <w:b/>
                <w:bCs/>
                <w:i/>
                <w:iCs/>
                <w:sz w:val="14"/>
                <w:szCs w:val="14"/>
              </w:rPr>
            </w:pPr>
            <w:r w:rsidRPr="00F466A6">
              <w:rPr>
                <w:rFonts w:ascii="GHEA Grapalat" w:hAnsi="GHEA Grapalat"/>
                <w:b/>
                <w:bCs/>
                <w:i/>
                <w:iCs/>
                <w:sz w:val="14"/>
                <w:szCs w:val="14"/>
                <w:lang w:val="hy-AM"/>
              </w:rPr>
              <w:t>գնման</w:t>
            </w:r>
            <w:r w:rsidRPr="00F466A6">
              <w:rPr>
                <w:rFonts w:ascii="GHEA Grapalat" w:hAnsi="GHEA Grapalat"/>
                <w:b/>
                <w:bCs/>
                <w:i/>
                <w:iCs/>
                <w:sz w:val="14"/>
                <w:szCs w:val="14"/>
                <w:lang w:val="en-US"/>
              </w:rPr>
              <w:t xml:space="preserve"> </w:t>
            </w:r>
            <w:r w:rsidRPr="00F466A6">
              <w:rPr>
                <w:rFonts w:ascii="GHEA Grapalat" w:hAnsi="GHEA Grapalat"/>
                <w:b/>
                <w:bCs/>
                <w:i/>
                <w:iCs/>
                <w:sz w:val="14"/>
                <w:szCs w:val="14"/>
                <w:lang w:val="hy-AM"/>
              </w:rPr>
              <w:t xml:space="preserve"> գինը</w:t>
            </w:r>
          </w:p>
        </w:tc>
        <w:tc>
          <w:tcPr>
            <w:tcW w:w="8335" w:type="dxa"/>
            <w:vMerge/>
            <w:vAlign w:val="center"/>
          </w:tcPr>
          <w:p w:rsidR="00A43392" w:rsidRPr="00F466A6" w:rsidRDefault="00A43392" w:rsidP="00AC4F7C">
            <w:pPr>
              <w:pStyle w:val="BodyTextIndent2"/>
              <w:spacing w:line="240" w:lineRule="auto"/>
              <w:ind w:firstLine="0"/>
              <w:jc w:val="center"/>
              <w:rPr>
                <w:rFonts w:ascii="GHEA Grapalat" w:hAnsi="GHEA Grapalat"/>
                <w:b/>
                <w:bCs/>
                <w:i/>
                <w:iCs/>
              </w:rPr>
            </w:pPr>
          </w:p>
        </w:tc>
      </w:tr>
      <w:tr w:rsidR="009913AC" w:rsidRPr="00FE5322" w:rsidTr="006525AE">
        <w:trPr>
          <w:trHeight w:val="605"/>
        </w:trPr>
        <w:tc>
          <w:tcPr>
            <w:tcW w:w="993" w:type="dxa"/>
            <w:vAlign w:val="center"/>
          </w:tcPr>
          <w:p w:rsidR="009913AC" w:rsidRPr="00634A4D" w:rsidRDefault="009913AC" w:rsidP="009913AC">
            <w:pPr>
              <w:pStyle w:val="BodyTextIndent2"/>
              <w:spacing w:line="240" w:lineRule="auto"/>
              <w:ind w:firstLine="0"/>
              <w:jc w:val="center"/>
              <w:rPr>
                <w:rFonts w:ascii="GHEA Grapalat" w:hAnsi="GHEA Grapalat"/>
              </w:rPr>
            </w:pPr>
            <w:r w:rsidRPr="00634A4D">
              <w:rPr>
                <w:rFonts w:ascii="GHEA Grapalat" w:hAnsi="GHEA Grapalat"/>
              </w:rPr>
              <w:t>1</w:t>
            </w:r>
          </w:p>
        </w:tc>
        <w:tc>
          <w:tcPr>
            <w:tcW w:w="1162" w:type="dxa"/>
            <w:vAlign w:val="center"/>
          </w:tcPr>
          <w:p w:rsidR="009913AC" w:rsidRPr="006525AE" w:rsidRDefault="009913AC" w:rsidP="009913AC">
            <w:pPr>
              <w:jc w:val="center"/>
              <w:rPr>
                <w:rFonts w:ascii="GHEA Grapalat" w:hAnsi="GHEA Grapalat" w:cs="Calibri"/>
                <w:sz w:val="20"/>
                <w:szCs w:val="20"/>
              </w:rPr>
            </w:pPr>
            <w:r w:rsidRPr="006525AE">
              <w:rPr>
                <w:rFonts w:ascii="GHEA Grapalat" w:hAnsi="GHEA Grapalat" w:cs="Calibri"/>
                <w:sz w:val="20"/>
                <w:szCs w:val="20"/>
              </w:rPr>
              <w:t>2</w:t>
            </w:r>
            <w:r w:rsidRPr="006525AE">
              <w:rPr>
                <w:rFonts w:ascii="GHEA Grapalat" w:hAnsi="GHEA Grapalat" w:cs="Calibri"/>
                <w:sz w:val="20"/>
                <w:szCs w:val="20"/>
                <w:lang w:val="hy-AM"/>
              </w:rPr>
              <w:t xml:space="preserve"> </w:t>
            </w:r>
            <w:r w:rsidRPr="006525AE">
              <w:rPr>
                <w:rFonts w:ascii="GHEA Grapalat" w:hAnsi="GHEA Grapalat" w:cs="Calibri"/>
                <w:sz w:val="20"/>
                <w:szCs w:val="20"/>
              </w:rPr>
              <w:t>343</w:t>
            </w:r>
            <w:r w:rsidRPr="006525AE">
              <w:rPr>
                <w:rFonts w:ascii="GHEA Grapalat" w:hAnsi="GHEA Grapalat" w:cs="Calibri"/>
                <w:sz w:val="20"/>
                <w:szCs w:val="20"/>
                <w:lang w:val="hy-AM"/>
              </w:rPr>
              <w:t xml:space="preserve"> </w:t>
            </w:r>
            <w:r w:rsidRPr="006525AE">
              <w:rPr>
                <w:rFonts w:ascii="GHEA Grapalat" w:hAnsi="GHEA Grapalat" w:cs="Calibri"/>
                <w:sz w:val="20"/>
                <w:szCs w:val="20"/>
              </w:rPr>
              <w:t>460</w:t>
            </w:r>
          </w:p>
        </w:tc>
        <w:tc>
          <w:tcPr>
            <w:tcW w:w="8335" w:type="dxa"/>
            <w:vAlign w:val="center"/>
          </w:tcPr>
          <w:p w:rsidR="009913AC" w:rsidRPr="00F466A6" w:rsidRDefault="009913AC" w:rsidP="009913AC">
            <w:pPr>
              <w:pStyle w:val="BodyTextIndent2"/>
              <w:spacing w:line="240" w:lineRule="auto"/>
              <w:ind w:firstLine="0"/>
              <w:jc w:val="center"/>
              <w:rPr>
                <w:rFonts w:ascii="GHEA Grapalat" w:hAnsi="GHEA Grapalat"/>
                <w:u w:val="single"/>
                <w:vertAlign w:val="subscript"/>
              </w:rPr>
            </w:pPr>
            <w:r w:rsidRPr="003B3F9A">
              <w:rPr>
                <w:rFonts w:ascii="GHEA Grapalat" w:hAnsi="GHEA Grapalat"/>
                <w:lang w:val="hy-AM"/>
              </w:rPr>
              <w:t>Ջրվեժ համայնքի ներհամայնքային ճանապարհների ասֆալտապատման աշխատանքների</w:t>
            </w:r>
            <w:r w:rsidRPr="00F466A6">
              <w:rPr>
                <w:rFonts w:ascii="GHEA Grapalat" w:hAnsi="GHEA Grapalat"/>
                <w:lang w:val="hy-AM"/>
              </w:rPr>
              <w:t xml:space="preserve"> որակի տեխնիկական հսկողոթյան </w:t>
            </w:r>
            <w:r w:rsidRPr="00F466A6">
              <w:rPr>
                <w:rFonts w:ascii="GHEA Grapalat" w:hAnsi="GHEA Grapalat" w:cs="Times Armenian"/>
                <w:lang w:val="hy-AM"/>
              </w:rPr>
              <w:t>խորհրդատվական</w:t>
            </w:r>
            <w:r w:rsidRPr="00F466A6">
              <w:rPr>
                <w:rFonts w:ascii="GHEA Grapalat" w:hAnsi="GHEA Grapalat"/>
                <w:lang w:val="hy-AM"/>
              </w:rPr>
              <w:t xml:space="preserve"> ծառայություններ</w:t>
            </w:r>
          </w:p>
        </w:tc>
      </w:tr>
    </w:tbl>
    <w:p w:rsidR="00A43392" w:rsidRDefault="00A43392" w:rsidP="00A43392">
      <w:pPr>
        <w:pStyle w:val="BodyTextIndent2"/>
        <w:spacing w:line="240" w:lineRule="auto"/>
        <w:ind w:firstLine="567"/>
        <w:rPr>
          <w:rFonts w:ascii="GHEA Grapalat" w:hAnsi="GHEA Grapalat"/>
        </w:rPr>
      </w:pPr>
      <w:r w:rsidRPr="00712340">
        <w:rPr>
          <w:rFonts w:ascii="GHEA Grapalat" w:hAnsi="GHEA Grapalat"/>
        </w:rPr>
        <w:t>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rsidR="003F3958" w:rsidRPr="00DC4FC8" w:rsidRDefault="003F3958" w:rsidP="003F3958">
      <w:pPr>
        <w:ind w:firstLine="567"/>
        <w:jc w:val="both"/>
        <w:rPr>
          <w:rFonts w:ascii="GHEA Grapalat" w:hAnsi="GHEA Grapalat"/>
          <w:b/>
          <w:i/>
          <w:lang w:val="hy-AM"/>
        </w:rPr>
      </w:pPr>
      <w:r w:rsidRPr="00DC4FC8">
        <w:rPr>
          <w:rFonts w:ascii="GHEA Grapalat" w:hAnsi="GHEA Grapalat" w:cs="Sylfaen"/>
          <w:b/>
          <w:i/>
          <w:lang w:val="es-ES"/>
        </w:rPr>
        <w:t>Սույն</w:t>
      </w:r>
      <w:r w:rsidRPr="00DC4FC8">
        <w:rPr>
          <w:rFonts w:ascii="GHEA Grapalat" w:hAnsi="GHEA Grapalat" w:cs="Times Armenian"/>
          <w:b/>
          <w:i/>
          <w:lang w:val="af-ZA"/>
        </w:rPr>
        <w:t xml:space="preserve"> </w:t>
      </w:r>
      <w:r w:rsidRPr="00DC4FC8">
        <w:rPr>
          <w:rFonts w:ascii="GHEA Grapalat" w:hAnsi="GHEA Grapalat" w:cs="Sylfaen"/>
          <w:b/>
          <w:i/>
          <w:lang w:val="es-ES"/>
        </w:rPr>
        <w:t>հրավերով</w:t>
      </w:r>
      <w:r w:rsidRPr="00DC4FC8">
        <w:rPr>
          <w:rFonts w:ascii="GHEA Grapalat" w:hAnsi="GHEA Grapalat" w:cs="Times Armenian"/>
          <w:b/>
          <w:i/>
          <w:lang w:val="af-ZA"/>
        </w:rPr>
        <w:t xml:space="preserve"> </w:t>
      </w:r>
      <w:r w:rsidRPr="00DC4FC8">
        <w:rPr>
          <w:rFonts w:ascii="GHEA Grapalat" w:hAnsi="GHEA Grapalat" w:cs="Sylfaen"/>
          <w:b/>
          <w:i/>
          <w:lang w:val="es-ES"/>
        </w:rPr>
        <w:t>նախատեսված</w:t>
      </w:r>
      <w:r w:rsidRPr="00DC4FC8">
        <w:rPr>
          <w:rFonts w:ascii="GHEA Grapalat" w:hAnsi="GHEA Grapalat" w:cs="Times Armenian"/>
          <w:b/>
          <w:i/>
          <w:lang w:val="af-ZA"/>
        </w:rPr>
        <w:t xml:space="preserve"> աշխատանքների կատարման </w:t>
      </w:r>
      <w:r w:rsidRPr="00DC4FC8">
        <w:rPr>
          <w:rFonts w:ascii="GHEA Grapalat" w:hAnsi="GHEA Grapalat" w:cs="Sylfaen"/>
          <w:b/>
          <w:i/>
          <w:lang w:val="es-ES"/>
        </w:rPr>
        <w:t>համար</w:t>
      </w:r>
      <w:r w:rsidRPr="00DC4FC8">
        <w:rPr>
          <w:rFonts w:ascii="GHEA Grapalat" w:hAnsi="GHEA Grapalat" w:cs="Times Armenian"/>
          <w:b/>
          <w:i/>
          <w:lang w:val="af-ZA"/>
        </w:rPr>
        <w:t xml:space="preserve"> </w:t>
      </w:r>
      <w:r w:rsidRPr="00DC4FC8">
        <w:rPr>
          <w:rFonts w:ascii="GHEA Grapalat" w:hAnsi="GHEA Grapalat" w:cs="Sylfaen"/>
          <w:b/>
          <w:i/>
          <w:lang w:val="es-ES"/>
        </w:rPr>
        <w:t>պահանջվում</w:t>
      </w:r>
      <w:r w:rsidRPr="00DC4FC8">
        <w:rPr>
          <w:rFonts w:ascii="GHEA Grapalat" w:hAnsi="GHEA Grapalat" w:cs="Times Armenian"/>
          <w:b/>
          <w:i/>
          <w:lang w:val="af-ZA"/>
        </w:rPr>
        <w:t xml:space="preserve"> </w:t>
      </w:r>
      <w:r w:rsidRPr="00DC4FC8">
        <w:rPr>
          <w:rFonts w:ascii="GHEA Grapalat" w:hAnsi="GHEA Grapalat" w:cs="Times Armenian"/>
          <w:b/>
          <w:i/>
          <w:lang w:val="hy-AM"/>
        </w:rPr>
        <w:t xml:space="preserve">է՝ </w:t>
      </w:r>
      <w:r w:rsidRPr="00DC4FC8">
        <w:rPr>
          <w:rFonts w:ascii="GHEA Grapalat" w:hAnsi="GHEA Grapalat"/>
          <w:b/>
          <w:i/>
        </w:rPr>
        <w:t>ՔՊԼ</w:t>
      </w:r>
      <w:r w:rsidRPr="00DC4FC8">
        <w:rPr>
          <w:rFonts w:ascii="GHEA Grapalat" w:hAnsi="GHEA Grapalat"/>
          <w:b/>
          <w:i/>
          <w:lang w:val="af-ZA"/>
        </w:rPr>
        <w:t xml:space="preserve">- </w:t>
      </w:r>
      <w:r w:rsidRPr="00DC4FC8">
        <w:rPr>
          <w:rFonts w:ascii="GHEA Grapalat" w:hAnsi="GHEA Grapalat"/>
          <w:b/>
          <w:i/>
        </w:rPr>
        <w:t>Տրանսպորտային</w:t>
      </w:r>
      <w:r w:rsidRPr="00DC4FC8">
        <w:rPr>
          <w:rFonts w:ascii="GHEA Grapalat" w:hAnsi="GHEA Grapalat"/>
          <w:b/>
          <w:i/>
          <w:lang w:val="af-ZA"/>
        </w:rPr>
        <w:t xml:space="preserve"> </w:t>
      </w:r>
      <w:r w:rsidRPr="00DC4FC8">
        <w:rPr>
          <w:rFonts w:ascii="GHEA Grapalat" w:hAnsi="GHEA Grapalat"/>
          <w:b/>
          <w:i/>
        </w:rPr>
        <w:t>ուղիներ</w:t>
      </w:r>
      <w:r w:rsidRPr="00DC4FC8">
        <w:rPr>
          <w:rFonts w:ascii="GHEA Grapalat" w:hAnsi="GHEA Grapalat"/>
          <w:b/>
          <w:i/>
          <w:lang w:val="af-ZA"/>
        </w:rPr>
        <w:t xml:space="preserve"> (</w:t>
      </w:r>
      <w:r w:rsidRPr="00DC4FC8">
        <w:rPr>
          <w:rFonts w:ascii="GHEA Grapalat" w:hAnsi="GHEA Grapalat"/>
          <w:b/>
          <w:i/>
        </w:rPr>
        <w:t>ավտոմոբիլային</w:t>
      </w:r>
      <w:r w:rsidRPr="00DC4FC8">
        <w:rPr>
          <w:rFonts w:ascii="GHEA Grapalat" w:hAnsi="GHEA Grapalat"/>
          <w:b/>
          <w:i/>
          <w:lang w:val="af-ZA"/>
        </w:rPr>
        <w:t xml:space="preserve"> </w:t>
      </w:r>
      <w:r w:rsidRPr="00DC4FC8">
        <w:rPr>
          <w:rFonts w:ascii="GHEA Grapalat" w:hAnsi="GHEA Grapalat"/>
          <w:b/>
          <w:i/>
        </w:rPr>
        <w:t>ճանապարհներ</w:t>
      </w:r>
      <w:r w:rsidRPr="00DC4FC8">
        <w:rPr>
          <w:rFonts w:ascii="GHEA Grapalat" w:hAnsi="GHEA Grapalat"/>
          <w:b/>
          <w:i/>
          <w:lang w:val="af-ZA"/>
        </w:rPr>
        <w:t>,</w:t>
      </w:r>
      <w:r w:rsidRPr="00DC4FC8">
        <w:rPr>
          <w:rFonts w:ascii="GHEA Grapalat" w:hAnsi="GHEA Grapalat"/>
          <w:b/>
          <w:i/>
          <w:lang w:val="hy-AM"/>
        </w:rPr>
        <w:t xml:space="preserve"> </w:t>
      </w:r>
      <w:r w:rsidRPr="00DC4FC8">
        <w:rPr>
          <w:rFonts w:ascii="GHEA Grapalat" w:hAnsi="GHEA Grapalat"/>
          <w:b/>
          <w:i/>
        </w:rPr>
        <w:t>երկաթուղային</w:t>
      </w:r>
      <w:r w:rsidRPr="00DC4FC8">
        <w:rPr>
          <w:rFonts w:ascii="GHEA Grapalat" w:hAnsi="GHEA Grapalat"/>
          <w:b/>
          <w:i/>
          <w:lang w:val="af-ZA"/>
        </w:rPr>
        <w:t xml:space="preserve"> </w:t>
      </w:r>
      <w:r w:rsidRPr="00DC4FC8">
        <w:rPr>
          <w:rFonts w:ascii="GHEA Grapalat" w:hAnsi="GHEA Grapalat"/>
          <w:b/>
          <w:i/>
        </w:rPr>
        <w:t>գծեր</w:t>
      </w:r>
      <w:r w:rsidRPr="00DC4FC8">
        <w:rPr>
          <w:rFonts w:ascii="GHEA Grapalat" w:hAnsi="GHEA Grapalat"/>
          <w:b/>
          <w:i/>
          <w:lang w:val="af-ZA"/>
        </w:rPr>
        <w:t xml:space="preserve"> </w:t>
      </w:r>
      <w:r w:rsidRPr="00DC4FC8">
        <w:rPr>
          <w:rFonts w:ascii="GHEA Grapalat" w:hAnsi="GHEA Grapalat"/>
          <w:b/>
          <w:i/>
        </w:rPr>
        <w:t>և</w:t>
      </w:r>
      <w:r w:rsidRPr="00DC4FC8">
        <w:rPr>
          <w:rFonts w:ascii="GHEA Grapalat" w:hAnsi="GHEA Grapalat"/>
          <w:b/>
          <w:i/>
          <w:lang w:val="af-ZA"/>
        </w:rPr>
        <w:t xml:space="preserve"> </w:t>
      </w:r>
      <w:r w:rsidRPr="00DC4FC8">
        <w:rPr>
          <w:rFonts w:ascii="GHEA Grapalat" w:hAnsi="GHEA Grapalat"/>
          <w:b/>
          <w:i/>
        </w:rPr>
        <w:t>օդանավակայաններ</w:t>
      </w:r>
      <w:r w:rsidRPr="00DC4FC8">
        <w:rPr>
          <w:rFonts w:ascii="GHEA Grapalat" w:hAnsi="GHEA Grapalat"/>
          <w:b/>
          <w:i/>
          <w:lang w:val="af-ZA"/>
        </w:rPr>
        <w:t xml:space="preserve">, </w:t>
      </w:r>
      <w:r w:rsidRPr="00DC4FC8">
        <w:rPr>
          <w:rFonts w:ascii="GHEA Grapalat" w:hAnsi="GHEA Grapalat"/>
          <w:b/>
          <w:i/>
        </w:rPr>
        <w:t>արհեստական</w:t>
      </w:r>
      <w:r w:rsidRPr="00DC4FC8">
        <w:rPr>
          <w:rFonts w:ascii="GHEA Grapalat" w:hAnsi="GHEA Grapalat"/>
          <w:b/>
          <w:i/>
          <w:lang w:val="af-ZA"/>
        </w:rPr>
        <w:t xml:space="preserve"> </w:t>
      </w:r>
      <w:r w:rsidRPr="00DC4FC8">
        <w:rPr>
          <w:rFonts w:ascii="GHEA Grapalat" w:hAnsi="GHEA Grapalat"/>
          <w:b/>
          <w:i/>
        </w:rPr>
        <w:t>կառուցվածքներ՝</w:t>
      </w:r>
      <w:r w:rsidRPr="00DC4FC8">
        <w:rPr>
          <w:rFonts w:ascii="GHEA Grapalat" w:hAnsi="GHEA Grapalat"/>
          <w:b/>
          <w:i/>
          <w:lang w:val="af-ZA"/>
        </w:rPr>
        <w:t xml:space="preserve"> </w:t>
      </w:r>
      <w:r w:rsidRPr="00DC4FC8">
        <w:rPr>
          <w:rFonts w:ascii="GHEA Grapalat" w:hAnsi="GHEA Grapalat"/>
          <w:b/>
          <w:i/>
        </w:rPr>
        <w:t>կամուրջներ</w:t>
      </w:r>
      <w:r w:rsidRPr="00DC4FC8">
        <w:rPr>
          <w:rFonts w:ascii="GHEA Grapalat" w:hAnsi="GHEA Grapalat"/>
          <w:b/>
          <w:i/>
          <w:lang w:val="af-ZA"/>
        </w:rPr>
        <w:t xml:space="preserve">, </w:t>
      </w:r>
      <w:r w:rsidRPr="00DC4FC8">
        <w:rPr>
          <w:rFonts w:ascii="GHEA Grapalat" w:hAnsi="GHEA Grapalat"/>
          <w:b/>
          <w:i/>
        </w:rPr>
        <w:t>թունելներ</w:t>
      </w:r>
      <w:r w:rsidRPr="00DC4FC8">
        <w:rPr>
          <w:rFonts w:ascii="GHEA Grapalat" w:hAnsi="GHEA Grapalat"/>
          <w:b/>
          <w:i/>
          <w:lang w:val="af-ZA"/>
        </w:rPr>
        <w:t xml:space="preserve">, </w:t>
      </w:r>
      <w:r w:rsidRPr="00DC4FC8">
        <w:rPr>
          <w:rFonts w:ascii="GHEA Grapalat" w:hAnsi="GHEA Grapalat"/>
          <w:b/>
          <w:i/>
        </w:rPr>
        <w:t>ուղեանցներ</w:t>
      </w:r>
      <w:r w:rsidRPr="00DC4FC8">
        <w:rPr>
          <w:rFonts w:ascii="GHEA Grapalat" w:hAnsi="GHEA Grapalat"/>
          <w:b/>
          <w:i/>
          <w:lang w:val="af-ZA"/>
        </w:rPr>
        <w:t xml:space="preserve">, </w:t>
      </w:r>
      <w:r w:rsidRPr="00DC4FC8">
        <w:rPr>
          <w:rFonts w:ascii="GHEA Grapalat" w:hAnsi="GHEA Grapalat"/>
          <w:b/>
          <w:i/>
        </w:rPr>
        <w:t>էստակադաներ</w:t>
      </w:r>
      <w:r w:rsidRPr="00DC4FC8">
        <w:rPr>
          <w:rFonts w:ascii="GHEA Grapalat" w:hAnsi="GHEA Grapalat"/>
          <w:b/>
          <w:i/>
          <w:lang w:val="af-ZA"/>
        </w:rPr>
        <w:t xml:space="preserve">, </w:t>
      </w:r>
      <w:r w:rsidRPr="00DC4FC8">
        <w:rPr>
          <w:rFonts w:ascii="GHEA Grapalat" w:hAnsi="GHEA Grapalat"/>
          <w:b/>
          <w:i/>
        </w:rPr>
        <w:t>հենապատեր</w:t>
      </w:r>
      <w:r w:rsidRPr="00DC4FC8">
        <w:rPr>
          <w:rFonts w:ascii="GHEA Grapalat" w:hAnsi="GHEA Grapalat"/>
          <w:b/>
          <w:i/>
          <w:lang w:val="af-ZA"/>
        </w:rPr>
        <w:t xml:space="preserve"> </w:t>
      </w:r>
      <w:r w:rsidRPr="00DC4FC8">
        <w:rPr>
          <w:rFonts w:ascii="GHEA Grapalat" w:hAnsi="GHEA Grapalat"/>
          <w:b/>
          <w:i/>
        </w:rPr>
        <w:t>և</w:t>
      </w:r>
      <w:r w:rsidRPr="00DC4FC8">
        <w:rPr>
          <w:rFonts w:ascii="GHEA Grapalat" w:hAnsi="GHEA Grapalat"/>
          <w:b/>
          <w:i/>
          <w:lang w:val="af-ZA"/>
        </w:rPr>
        <w:t xml:space="preserve"> </w:t>
      </w:r>
      <w:r w:rsidRPr="00DC4FC8">
        <w:rPr>
          <w:rFonts w:ascii="GHEA Grapalat" w:hAnsi="GHEA Grapalat"/>
          <w:b/>
          <w:i/>
        </w:rPr>
        <w:t>այլն</w:t>
      </w:r>
      <w:r w:rsidRPr="00DC4FC8">
        <w:rPr>
          <w:rFonts w:ascii="GHEA Grapalat" w:hAnsi="GHEA Grapalat"/>
          <w:b/>
          <w:i/>
          <w:lang w:val="af-ZA"/>
        </w:rPr>
        <w:t>)</w:t>
      </w:r>
      <w:r w:rsidR="00DC4FC8" w:rsidRPr="00DC4FC8">
        <w:rPr>
          <w:rFonts w:ascii="GHEA Grapalat" w:hAnsi="GHEA Grapalat"/>
          <w:b/>
          <w:i/>
          <w:lang w:val="hy-AM"/>
        </w:rPr>
        <w:t xml:space="preserve"> շինարարության որակի տեխնիկական հսկողություն </w:t>
      </w:r>
      <w:r w:rsidRPr="00DC4FC8">
        <w:rPr>
          <w:rFonts w:ascii="GHEA Grapalat" w:hAnsi="GHEA Grapalat"/>
          <w:b/>
          <w:i/>
          <w:lang w:val="af-ZA"/>
        </w:rPr>
        <w:t xml:space="preserve">  - II </w:t>
      </w:r>
      <w:r w:rsidRPr="00DC4FC8">
        <w:rPr>
          <w:rFonts w:ascii="GHEA Grapalat" w:hAnsi="GHEA Grapalat"/>
          <w:b/>
          <w:i/>
        </w:rPr>
        <w:t>դասի</w:t>
      </w:r>
      <w:r w:rsidRPr="00DC4FC8">
        <w:rPr>
          <w:rFonts w:ascii="GHEA Grapalat" w:hAnsi="GHEA Grapalat"/>
          <w:b/>
          <w:i/>
          <w:lang w:val="af-ZA"/>
        </w:rPr>
        <w:t xml:space="preserve"> </w:t>
      </w:r>
      <w:r w:rsidRPr="00DC4FC8">
        <w:rPr>
          <w:rFonts w:ascii="GHEA Grapalat" w:hAnsi="GHEA Grapalat"/>
          <w:b/>
          <w:i/>
        </w:rPr>
        <w:t>լիցենզիա</w:t>
      </w:r>
      <w:r w:rsidRPr="00DC4FC8">
        <w:rPr>
          <w:rFonts w:ascii="GHEA Grapalat" w:hAnsi="GHEA Grapalat"/>
          <w:b/>
          <w:i/>
          <w:lang w:val="hy-AM"/>
        </w:rPr>
        <w:t>։</w:t>
      </w:r>
    </w:p>
    <w:p w:rsidR="003F3958" w:rsidRPr="00DC4FC8" w:rsidRDefault="003F3958" w:rsidP="00A43392">
      <w:pPr>
        <w:pStyle w:val="BodyTextIndent2"/>
        <w:spacing w:line="240" w:lineRule="auto"/>
        <w:ind w:firstLine="567"/>
        <w:rPr>
          <w:rFonts w:ascii="GHEA Grapalat" w:hAnsi="GHEA Grapalat"/>
          <w:lang w:val="hy-AM"/>
        </w:rPr>
      </w:pPr>
    </w:p>
    <w:p w:rsidR="00845AA5" w:rsidRPr="00A43392" w:rsidRDefault="00845AA5" w:rsidP="00A43392">
      <w:pPr>
        <w:jc w:val="center"/>
        <w:rPr>
          <w:rFonts w:ascii="GHEA Grapalat" w:hAnsi="GHEA Grapalat" w:cs="Sylfaen"/>
          <w:i/>
          <w:sz w:val="20"/>
          <w:lang w:val="af-ZA"/>
        </w:rPr>
      </w:pPr>
    </w:p>
    <w:p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proofErr w:type="gramStart"/>
      <w:r w:rsidRPr="00064ADD">
        <w:rPr>
          <w:rFonts w:ascii="GHEA Grapalat" w:hAnsi="GHEA Grapalat" w:cs="Sylfaen"/>
          <w:b/>
          <w:sz w:val="20"/>
        </w:rPr>
        <w:t>ՉԱՓԱՆԻՇՆԵՐԸ</w:t>
      </w:r>
      <w:r w:rsidRPr="00064ADD">
        <w:rPr>
          <w:rFonts w:ascii="GHEA Grapalat" w:hAnsi="GHEA Grapalat"/>
          <w:b/>
          <w:sz w:val="20"/>
          <w:lang w:val="es-ES"/>
        </w:rPr>
        <w:t xml:space="preserve">  ԵՎ</w:t>
      </w:r>
      <w:proofErr w:type="gramEnd"/>
      <w:r w:rsidRPr="00064ADD">
        <w:rPr>
          <w:rFonts w:ascii="GHEA Grapalat" w:hAnsi="GHEA Grapalat"/>
          <w:b/>
          <w:sz w:val="20"/>
          <w:lang w:val="es-ES"/>
        </w:rPr>
        <w:t xml:space="preserve">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rsidR="00096865" w:rsidRPr="00064ADD" w:rsidRDefault="00096865" w:rsidP="00EF3662">
      <w:pPr>
        <w:ind w:firstLine="567"/>
        <w:jc w:val="both"/>
        <w:rPr>
          <w:rFonts w:ascii="GHEA Grapalat" w:hAnsi="GHEA Grapalat"/>
          <w:szCs w:val="22"/>
          <w:lang w:val="es-ES"/>
        </w:rPr>
      </w:pPr>
    </w:p>
    <w:p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proofErr w:type="gramStart"/>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ընթացակարգին</w:t>
      </w:r>
      <w:proofErr w:type="gramEnd"/>
      <w:r w:rsidR="006F49AA" w:rsidRPr="00064ADD">
        <w:rPr>
          <w:rFonts w:ascii="GHEA Grapalat" w:hAnsi="GHEA Grapalat" w:cs="Arial Armenian"/>
          <w:sz w:val="20"/>
          <w:lang w:val="es-ES"/>
        </w:rPr>
        <w:t xml:space="preserve">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lastRenderedPageBreak/>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634A4D" w:rsidRPr="00323D85" w:rsidRDefault="00634A4D" w:rsidP="00634A4D">
      <w:pPr>
        <w:ind w:firstLine="375"/>
        <w:jc w:val="both"/>
        <w:rPr>
          <w:rFonts w:ascii="GHEA Grapalat" w:hAnsi="GHEA Grapalat"/>
          <w:b/>
          <w:sz w:val="20"/>
          <w:szCs w:val="20"/>
          <w:lang w:val="hy-AM"/>
        </w:rPr>
      </w:pPr>
      <w:r w:rsidRPr="00323D85">
        <w:rPr>
          <w:rFonts w:ascii="GHEA Grapalat" w:hAnsi="GHEA Grapalat"/>
          <w:b/>
          <w:sz w:val="20"/>
          <w:szCs w:val="20"/>
          <w:lang w:val="hy-AM"/>
        </w:rPr>
        <w:t xml:space="preserve">    2.3.1 Ոչ գնային պայմանների գնահատման չափանիշները`</w:t>
      </w:r>
    </w:p>
    <w:p w:rsidR="00634A4D" w:rsidRPr="00EC1660" w:rsidRDefault="00634A4D" w:rsidP="00634A4D">
      <w:pPr>
        <w:shd w:val="clear" w:color="auto" w:fill="FFFFFF"/>
        <w:ind w:firstLine="375"/>
        <w:jc w:val="both"/>
        <w:rPr>
          <w:rFonts w:ascii="GHEA Grapalat" w:hAnsi="GHEA Grapalat"/>
          <w:sz w:val="20"/>
          <w:szCs w:val="20"/>
          <w:lang w:val="af-ZA"/>
        </w:rPr>
      </w:pPr>
      <w:r w:rsidRPr="00323D85">
        <w:rPr>
          <w:rFonts w:ascii="GHEA Grapalat" w:hAnsi="GHEA Grapalat"/>
          <w:sz w:val="20"/>
          <w:szCs w:val="20"/>
          <w:lang w:val="hy-AM"/>
        </w:rPr>
        <w:t xml:space="preserve">   </w:t>
      </w:r>
      <w:r w:rsidRPr="00323D85">
        <w:rPr>
          <w:rFonts w:ascii="GHEA Grapalat" w:hAnsi="GHEA Grapalat"/>
          <w:sz w:val="20"/>
          <w:szCs w:val="20"/>
          <w:lang w:val="af-ZA"/>
        </w:rPr>
        <w:t>«</w:t>
      </w:r>
      <w:r w:rsidRPr="00323D85">
        <w:rPr>
          <w:rFonts w:ascii="GHEA Grapalat" w:hAnsi="GHEA Grapalat"/>
          <w:sz w:val="20"/>
          <w:szCs w:val="20"/>
          <w:lang w:val="hy-AM"/>
        </w:rPr>
        <w:t>Մասնագիտական</w:t>
      </w:r>
      <w:r w:rsidRPr="00323D85">
        <w:rPr>
          <w:rFonts w:ascii="GHEA Grapalat" w:hAnsi="GHEA Grapalat"/>
          <w:sz w:val="20"/>
          <w:szCs w:val="20"/>
          <w:lang w:val="af-ZA"/>
        </w:rPr>
        <w:t xml:space="preserve"> </w:t>
      </w:r>
      <w:r w:rsidRPr="00323D85">
        <w:rPr>
          <w:rFonts w:ascii="GHEA Grapalat" w:hAnsi="GHEA Grapalat"/>
          <w:sz w:val="20"/>
          <w:szCs w:val="20"/>
          <w:lang w:val="hy-AM"/>
        </w:rPr>
        <w:t>փորձառություն</w:t>
      </w:r>
      <w:r w:rsidRPr="00323D85">
        <w:rPr>
          <w:rFonts w:ascii="GHEA Grapalat" w:hAnsi="GHEA Grapalat"/>
          <w:sz w:val="20"/>
          <w:szCs w:val="20"/>
          <w:lang w:val="af-ZA"/>
        </w:rPr>
        <w:t xml:space="preserve">» </w:t>
      </w:r>
      <w:r w:rsidRPr="00323D85">
        <w:rPr>
          <w:rFonts w:ascii="GHEA Grapalat" w:hAnsi="GHEA Grapalat"/>
          <w:sz w:val="20"/>
          <w:szCs w:val="20"/>
          <w:lang w:val="hy-AM"/>
        </w:rPr>
        <w:t>չափանիշի</w:t>
      </w:r>
      <w:r w:rsidRPr="00323D85">
        <w:rPr>
          <w:rFonts w:ascii="GHEA Grapalat" w:hAnsi="GHEA Grapalat"/>
          <w:sz w:val="20"/>
          <w:szCs w:val="20"/>
          <w:lang w:val="af-ZA"/>
        </w:rPr>
        <w:t xml:space="preserve"> </w:t>
      </w:r>
      <w:r w:rsidRPr="00323D85">
        <w:rPr>
          <w:rFonts w:ascii="GHEA Grapalat" w:hAnsi="GHEA Grapalat"/>
          <w:sz w:val="20"/>
          <w:szCs w:val="20"/>
          <w:lang w:val="hy-AM"/>
        </w:rPr>
        <w:t>մասով</w:t>
      </w:r>
      <w:r w:rsidRPr="00323D85">
        <w:rPr>
          <w:rFonts w:ascii="GHEA Grapalat" w:hAnsi="GHEA Grapalat"/>
          <w:sz w:val="20"/>
          <w:szCs w:val="20"/>
          <w:lang w:val="af-ZA"/>
        </w:rPr>
        <w:t xml:space="preserve"> </w:t>
      </w:r>
      <w:r w:rsidRPr="00323D85">
        <w:rPr>
          <w:rFonts w:ascii="GHEA Grapalat" w:hAnsi="GHEA Grapalat"/>
          <w:sz w:val="20"/>
          <w:szCs w:val="20"/>
          <w:lang w:val="hy-AM"/>
        </w:rPr>
        <w:t>հրավերի</w:t>
      </w:r>
      <w:r w:rsidRPr="00323D85">
        <w:rPr>
          <w:rFonts w:ascii="GHEA Grapalat" w:hAnsi="GHEA Grapalat"/>
          <w:sz w:val="20"/>
          <w:szCs w:val="20"/>
          <w:lang w:val="af-ZA"/>
        </w:rPr>
        <w:t xml:space="preserve"> </w:t>
      </w:r>
      <w:r w:rsidRPr="00323D85">
        <w:rPr>
          <w:rFonts w:ascii="GHEA Grapalat" w:hAnsi="GHEA Grapalat"/>
          <w:sz w:val="20"/>
          <w:szCs w:val="20"/>
          <w:lang w:val="hy-AM"/>
        </w:rPr>
        <w:t>պահանջներին</w:t>
      </w:r>
      <w:r w:rsidRPr="00323D85">
        <w:rPr>
          <w:rFonts w:ascii="GHEA Grapalat" w:hAnsi="GHEA Grapalat"/>
          <w:sz w:val="20"/>
          <w:szCs w:val="20"/>
          <w:lang w:val="af-ZA"/>
        </w:rPr>
        <w:t xml:space="preserve"> </w:t>
      </w:r>
      <w:r w:rsidRPr="00323D85">
        <w:rPr>
          <w:rFonts w:ascii="GHEA Grapalat" w:hAnsi="GHEA Grapalat"/>
          <w:sz w:val="20"/>
          <w:szCs w:val="20"/>
          <w:lang w:val="hy-AM"/>
        </w:rPr>
        <w:t>առավելագույնս</w:t>
      </w:r>
      <w:r w:rsidRPr="00323D85">
        <w:rPr>
          <w:rFonts w:ascii="GHEA Grapalat" w:hAnsi="GHEA Grapalat"/>
          <w:sz w:val="20"/>
          <w:szCs w:val="20"/>
          <w:lang w:val="af-ZA"/>
        </w:rPr>
        <w:t xml:space="preserve"> </w:t>
      </w:r>
      <w:r w:rsidRPr="00323D85">
        <w:rPr>
          <w:rFonts w:ascii="GHEA Grapalat" w:hAnsi="GHEA Grapalat"/>
          <w:sz w:val="20"/>
          <w:szCs w:val="20"/>
          <w:lang w:val="hy-AM"/>
        </w:rPr>
        <w:t>համապատասխանող</w:t>
      </w:r>
      <w:r w:rsidRPr="00323D85">
        <w:rPr>
          <w:rFonts w:ascii="GHEA Grapalat" w:hAnsi="GHEA Grapalat"/>
          <w:sz w:val="20"/>
          <w:szCs w:val="20"/>
          <w:lang w:val="af-ZA"/>
        </w:rPr>
        <w:t xml:space="preserve"> </w:t>
      </w:r>
      <w:r w:rsidRPr="00323D85">
        <w:rPr>
          <w:rFonts w:ascii="GHEA Grapalat" w:hAnsi="GHEA Grapalat"/>
          <w:sz w:val="20"/>
          <w:szCs w:val="20"/>
          <w:lang w:val="hy-AM"/>
        </w:rPr>
        <w:t>մասնակցի</w:t>
      </w:r>
      <w:r w:rsidRPr="00323D85">
        <w:rPr>
          <w:rFonts w:ascii="GHEA Grapalat" w:hAnsi="GHEA Grapalat"/>
          <w:sz w:val="20"/>
          <w:szCs w:val="20"/>
          <w:lang w:val="af-ZA"/>
        </w:rPr>
        <w:t xml:space="preserve"> </w:t>
      </w:r>
      <w:r w:rsidRPr="00323D85">
        <w:rPr>
          <w:rFonts w:ascii="GHEA Grapalat" w:hAnsi="GHEA Grapalat"/>
          <w:sz w:val="20"/>
          <w:szCs w:val="20"/>
          <w:lang w:val="hy-AM"/>
        </w:rPr>
        <w:t>որակավորումը</w:t>
      </w:r>
      <w:r w:rsidRPr="00323D85">
        <w:rPr>
          <w:rFonts w:ascii="GHEA Grapalat" w:hAnsi="GHEA Grapalat"/>
          <w:sz w:val="20"/>
          <w:szCs w:val="20"/>
          <w:lang w:val="af-ZA"/>
        </w:rPr>
        <w:t xml:space="preserve"> </w:t>
      </w:r>
      <w:r w:rsidRPr="00323D85">
        <w:rPr>
          <w:rFonts w:ascii="GHEA Grapalat" w:hAnsi="GHEA Grapalat"/>
          <w:sz w:val="20"/>
          <w:szCs w:val="20"/>
          <w:lang w:val="hy-AM"/>
        </w:rPr>
        <w:t>գնահատվում</w:t>
      </w:r>
      <w:r w:rsidRPr="00323D85">
        <w:rPr>
          <w:rFonts w:ascii="GHEA Grapalat" w:hAnsi="GHEA Grapalat"/>
          <w:sz w:val="20"/>
          <w:szCs w:val="20"/>
          <w:lang w:val="af-ZA"/>
        </w:rPr>
        <w:t xml:space="preserve"> </w:t>
      </w:r>
      <w:r w:rsidRPr="00323D85">
        <w:rPr>
          <w:rFonts w:ascii="GHEA Grapalat" w:hAnsi="GHEA Grapalat"/>
          <w:sz w:val="20"/>
          <w:szCs w:val="20"/>
          <w:lang w:val="hy-AM"/>
        </w:rPr>
        <w:t>է</w:t>
      </w:r>
      <w:r w:rsidRPr="00323D85">
        <w:rPr>
          <w:rFonts w:ascii="GHEA Grapalat" w:hAnsi="GHEA Grapalat"/>
          <w:sz w:val="20"/>
          <w:szCs w:val="20"/>
          <w:lang w:val="af-ZA"/>
        </w:rPr>
        <w:t xml:space="preserve"> «</w:t>
      </w:r>
      <w:r w:rsidRPr="00323D85">
        <w:rPr>
          <w:rFonts w:ascii="GHEA Grapalat" w:hAnsi="GHEA Grapalat"/>
          <w:sz w:val="20"/>
          <w:szCs w:val="20"/>
          <w:lang w:val="hy-AM"/>
        </w:rPr>
        <w:t>40</w:t>
      </w:r>
      <w:r w:rsidRPr="00323D85">
        <w:rPr>
          <w:rFonts w:ascii="GHEA Grapalat" w:hAnsi="GHEA Grapalat"/>
          <w:sz w:val="20"/>
          <w:szCs w:val="20"/>
          <w:lang w:val="af-ZA"/>
        </w:rPr>
        <w:t xml:space="preserve">» </w:t>
      </w:r>
      <w:r w:rsidRPr="00323D85">
        <w:rPr>
          <w:rFonts w:ascii="GHEA Grapalat" w:hAnsi="GHEA Grapalat"/>
          <w:sz w:val="20"/>
          <w:szCs w:val="20"/>
          <w:lang w:val="hy-AM"/>
        </w:rPr>
        <w:t>միավոր</w:t>
      </w:r>
      <w:r w:rsidRPr="00323D85">
        <w:rPr>
          <w:rFonts w:ascii="GHEA Grapalat" w:hAnsi="GHEA Grapalat"/>
          <w:sz w:val="20"/>
          <w:szCs w:val="20"/>
          <w:lang w:val="af-ZA"/>
        </w:rPr>
        <w:t xml:space="preserve">` </w:t>
      </w:r>
      <w:r w:rsidRPr="00323D85">
        <w:rPr>
          <w:rFonts w:ascii="GHEA Grapalat" w:hAnsi="GHEA Grapalat"/>
          <w:sz w:val="20"/>
          <w:szCs w:val="20"/>
          <w:lang w:val="hy-AM"/>
        </w:rPr>
        <w:t>լավագույն</w:t>
      </w:r>
      <w:r w:rsidRPr="00323D85">
        <w:rPr>
          <w:rFonts w:ascii="GHEA Grapalat" w:hAnsi="GHEA Grapalat"/>
          <w:sz w:val="20"/>
          <w:szCs w:val="20"/>
          <w:lang w:val="af-ZA"/>
        </w:rPr>
        <w:t xml:space="preserve"> </w:t>
      </w:r>
      <w:r w:rsidRPr="00323D85">
        <w:rPr>
          <w:rFonts w:ascii="GHEA Grapalat" w:hAnsi="GHEA Grapalat"/>
          <w:sz w:val="20"/>
          <w:szCs w:val="20"/>
          <w:lang w:val="hy-AM"/>
        </w:rPr>
        <w:t>առաջարկ</w:t>
      </w:r>
      <w:r w:rsidRPr="00EC1660">
        <w:rPr>
          <w:rFonts w:ascii="GHEA Grapalat" w:hAnsi="GHEA Grapalat"/>
          <w:sz w:val="20"/>
          <w:szCs w:val="20"/>
          <w:lang w:val="af-ZA"/>
        </w:rPr>
        <w:t xml:space="preserve">: </w:t>
      </w:r>
      <w:r w:rsidRPr="00EC1660">
        <w:rPr>
          <w:rFonts w:ascii="GHEA Grapalat" w:hAnsi="GHEA Grapalat"/>
          <w:sz w:val="20"/>
          <w:szCs w:val="20"/>
          <w:lang w:val="hy-AM"/>
        </w:rPr>
        <w:t>Լավագույն</w:t>
      </w:r>
      <w:r w:rsidRPr="00EC1660">
        <w:rPr>
          <w:rFonts w:ascii="GHEA Grapalat" w:hAnsi="GHEA Grapalat"/>
          <w:sz w:val="20"/>
          <w:szCs w:val="20"/>
          <w:lang w:val="af-ZA"/>
        </w:rPr>
        <w:t xml:space="preserve"> </w:t>
      </w:r>
      <w:r w:rsidRPr="00EC1660">
        <w:rPr>
          <w:rFonts w:ascii="GHEA Grapalat" w:hAnsi="GHEA Grapalat"/>
          <w:sz w:val="20"/>
          <w:szCs w:val="20"/>
          <w:lang w:val="hy-AM"/>
        </w:rPr>
        <w:t>առաջարկի</w:t>
      </w:r>
      <w:r w:rsidRPr="00EC1660">
        <w:rPr>
          <w:rFonts w:ascii="GHEA Grapalat" w:hAnsi="GHEA Grapalat"/>
          <w:sz w:val="20"/>
          <w:szCs w:val="20"/>
          <w:lang w:val="af-ZA"/>
        </w:rPr>
        <w:t xml:space="preserve"> </w:t>
      </w:r>
      <w:r w:rsidRPr="00EC1660">
        <w:rPr>
          <w:rFonts w:ascii="GHEA Grapalat" w:hAnsi="GHEA Grapalat"/>
          <w:sz w:val="20"/>
          <w:szCs w:val="20"/>
          <w:lang w:val="hy-AM"/>
        </w:rPr>
        <w:t>համեմատությամբ</w:t>
      </w:r>
      <w:r w:rsidRPr="00EC1660">
        <w:rPr>
          <w:rFonts w:ascii="GHEA Grapalat" w:hAnsi="GHEA Grapalat"/>
          <w:sz w:val="20"/>
          <w:szCs w:val="20"/>
          <w:lang w:val="af-ZA"/>
        </w:rPr>
        <w:t xml:space="preserve"> </w:t>
      </w:r>
      <w:r w:rsidRPr="00EC1660">
        <w:rPr>
          <w:rFonts w:ascii="GHEA Grapalat" w:hAnsi="GHEA Grapalat"/>
          <w:sz w:val="20"/>
          <w:szCs w:val="20"/>
          <w:lang w:val="hy-AM"/>
        </w:rPr>
        <w:t>գնահատվում</w:t>
      </w:r>
      <w:r w:rsidRPr="00EC1660">
        <w:rPr>
          <w:rFonts w:ascii="GHEA Grapalat" w:hAnsi="GHEA Grapalat"/>
          <w:sz w:val="20"/>
          <w:szCs w:val="20"/>
          <w:lang w:val="af-ZA"/>
        </w:rPr>
        <w:t xml:space="preserve"> </w:t>
      </w:r>
      <w:r w:rsidRPr="00EC1660">
        <w:rPr>
          <w:rFonts w:ascii="GHEA Grapalat" w:hAnsi="GHEA Grapalat"/>
          <w:sz w:val="20"/>
          <w:szCs w:val="20"/>
          <w:lang w:val="hy-AM"/>
        </w:rPr>
        <w:t>են</w:t>
      </w:r>
      <w:r w:rsidRPr="00EC1660">
        <w:rPr>
          <w:rFonts w:ascii="GHEA Grapalat" w:hAnsi="GHEA Grapalat"/>
          <w:sz w:val="20"/>
          <w:szCs w:val="20"/>
          <w:lang w:val="af-ZA"/>
        </w:rPr>
        <w:t xml:space="preserve"> </w:t>
      </w:r>
      <w:r w:rsidRPr="00EC1660">
        <w:rPr>
          <w:rFonts w:ascii="GHEA Grapalat" w:hAnsi="GHEA Grapalat"/>
          <w:sz w:val="20"/>
          <w:szCs w:val="20"/>
          <w:lang w:val="hy-AM"/>
        </w:rPr>
        <w:t>մնացած</w:t>
      </w:r>
      <w:r w:rsidRPr="00EC1660">
        <w:rPr>
          <w:rFonts w:ascii="GHEA Grapalat" w:hAnsi="GHEA Grapalat"/>
          <w:sz w:val="20"/>
          <w:szCs w:val="20"/>
          <w:lang w:val="af-ZA"/>
        </w:rPr>
        <w:t xml:space="preserve"> </w:t>
      </w:r>
      <w:r w:rsidRPr="00EC1660">
        <w:rPr>
          <w:rFonts w:ascii="GHEA Grapalat" w:hAnsi="GHEA Grapalat"/>
          <w:sz w:val="20"/>
          <w:szCs w:val="20"/>
          <w:lang w:val="hy-AM"/>
        </w:rPr>
        <w:t>բոլոր</w:t>
      </w:r>
      <w:r w:rsidRPr="00EC1660">
        <w:rPr>
          <w:rFonts w:ascii="GHEA Grapalat" w:hAnsi="GHEA Grapalat"/>
          <w:sz w:val="20"/>
          <w:szCs w:val="20"/>
          <w:lang w:val="af-ZA"/>
        </w:rPr>
        <w:t xml:space="preserve"> </w:t>
      </w:r>
      <w:r w:rsidRPr="00EC1660">
        <w:rPr>
          <w:rFonts w:ascii="GHEA Grapalat" w:hAnsi="GHEA Grapalat"/>
          <w:sz w:val="20"/>
          <w:szCs w:val="20"/>
          <w:lang w:val="hy-AM"/>
        </w:rPr>
        <w:t>մասնակիցների</w:t>
      </w:r>
      <w:r w:rsidRPr="00EC1660">
        <w:rPr>
          <w:rFonts w:ascii="GHEA Grapalat" w:hAnsi="GHEA Grapalat"/>
          <w:sz w:val="20"/>
          <w:szCs w:val="20"/>
          <w:lang w:val="af-ZA"/>
        </w:rPr>
        <w:t xml:space="preserve"> </w:t>
      </w:r>
      <w:r w:rsidRPr="00EC1660">
        <w:rPr>
          <w:rFonts w:ascii="GHEA Grapalat" w:hAnsi="GHEA Grapalat"/>
          <w:sz w:val="20"/>
          <w:szCs w:val="20"/>
          <w:lang w:val="hy-AM"/>
        </w:rPr>
        <w:t>որակավորումները</w:t>
      </w:r>
      <w:r w:rsidRPr="00EC1660">
        <w:rPr>
          <w:rFonts w:ascii="GHEA Grapalat" w:hAnsi="GHEA Grapalat"/>
          <w:sz w:val="20"/>
          <w:szCs w:val="20"/>
          <w:lang w:val="af-ZA"/>
        </w:rPr>
        <w:t>,</w:t>
      </w:r>
    </w:p>
    <w:p w:rsidR="00634A4D" w:rsidRPr="00EC1660" w:rsidRDefault="00634A4D" w:rsidP="00634A4D">
      <w:pPr>
        <w:shd w:val="clear" w:color="auto" w:fill="FFFFFF"/>
        <w:tabs>
          <w:tab w:val="left" w:pos="567"/>
          <w:tab w:val="left" w:pos="709"/>
        </w:tabs>
        <w:ind w:firstLine="375"/>
        <w:jc w:val="both"/>
        <w:rPr>
          <w:rFonts w:ascii="GHEA Grapalat" w:hAnsi="GHEA Grapalat"/>
          <w:sz w:val="20"/>
          <w:szCs w:val="20"/>
          <w:lang w:val="af-ZA"/>
        </w:rPr>
      </w:pPr>
      <w:r w:rsidRPr="00EC1660">
        <w:rPr>
          <w:rFonts w:ascii="GHEA Grapalat" w:hAnsi="GHEA Grapalat"/>
          <w:sz w:val="20"/>
          <w:szCs w:val="20"/>
          <w:lang w:val="hy-AM"/>
        </w:rPr>
        <w:t xml:space="preserve">  </w:t>
      </w:r>
      <w:r w:rsidRPr="00EC1660">
        <w:rPr>
          <w:rFonts w:ascii="GHEA Grapalat" w:hAnsi="GHEA Grapalat"/>
          <w:sz w:val="20"/>
          <w:szCs w:val="20"/>
          <w:lang w:val="af-ZA"/>
        </w:rPr>
        <w:t>«</w:t>
      </w:r>
      <w:r w:rsidRPr="00EC1660">
        <w:rPr>
          <w:rFonts w:ascii="GHEA Grapalat" w:hAnsi="GHEA Grapalat"/>
          <w:sz w:val="20"/>
          <w:szCs w:val="20"/>
          <w:lang w:val="hy-AM"/>
        </w:rPr>
        <w:t>Մասնագիտական</w:t>
      </w:r>
      <w:r w:rsidRPr="00EC1660">
        <w:rPr>
          <w:rFonts w:ascii="GHEA Grapalat" w:hAnsi="GHEA Grapalat"/>
          <w:sz w:val="20"/>
          <w:szCs w:val="20"/>
          <w:lang w:val="af-ZA"/>
        </w:rPr>
        <w:t xml:space="preserve"> </w:t>
      </w:r>
      <w:r w:rsidRPr="00EC1660">
        <w:rPr>
          <w:rFonts w:ascii="GHEA Grapalat" w:hAnsi="GHEA Grapalat"/>
          <w:sz w:val="20"/>
          <w:szCs w:val="20"/>
          <w:lang w:val="hy-AM"/>
        </w:rPr>
        <w:t>փորձառություն</w:t>
      </w:r>
      <w:r w:rsidRPr="00EC1660">
        <w:rPr>
          <w:rFonts w:ascii="GHEA Grapalat" w:hAnsi="GHEA Grapalat"/>
          <w:sz w:val="20"/>
          <w:szCs w:val="20"/>
          <w:lang w:val="af-ZA"/>
        </w:rPr>
        <w:t xml:space="preserve">» </w:t>
      </w:r>
      <w:r w:rsidRPr="00EC1660">
        <w:rPr>
          <w:rFonts w:ascii="GHEA Grapalat" w:hAnsi="GHEA Grapalat"/>
          <w:sz w:val="20"/>
          <w:szCs w:val="20"/>
          <w:lang w:val="hy-AM"/>
        </w:rPr>
        <w:t>չափանիշը</w:t>
      </w:r>
      <w:r w:rsidRPr="00EC1660">
        <w:rPr>
          <w:rFonts w:ascii="GHEA Grapalat" w:hAnsi="GHEA Grapalat"/>
          <w:sz w:val="20"/>
          <w:szCs w:val="20"/>
          <w:lang w:val="af-ZA"/>
        </w:rPr>
        <w:t xml:space="preserve"> </w:t>
      </w:r>
      <w:r w:rsidRPr="00EC1660">
        <w:rPr>
          <w:rFonts w:ascii="GHEA Grapalat" w:hAnsi="GHEA Grapalat"/>
          <w:sz w:val="20"/>
          <w:szCs w:val="20"/>
          <w:lang w:val="hy-AM"/>
        </w:rPr>
        <w:t>գնահատվում</w:t>
      </w:r>
      <w:r w:rsidRPr="00EC1660">
        <w:rPr>
          <w:rFonts w:ascii="GHEA Grapalat" w:hAnsi="GHEA Grapalat"/>
          <w:sz w:val="20"/>
          <w:szCs w:val="20"/>
          <w:lang w:val="af-ZA"/>
        </w:rPr>
        <w:t xml:space="preserve"> </w:t>
      </w:r>
      <w:r w:rsidRPr="00EC1660">
        <w:rPr>
          <w:rFonts w:ascii="GHEA Grapalat" w:hAnsi="GHEA Grapalat"/>
          <w:sz w:val="20"/>
          <w:szCs w:val="20"/>
          <w:lang w:val="hy-AM"/>
        </w:rPr>
        <w:t>է</w:t>
      </w:r>
      <w:r w:rsidRPr="00EC1660">
        <w:rPr>
          <w:rFonts w:ascii="GHEA Grapalat" w:hAnsi="GHEA Grapalat"/>
          <w:sz w:val="20"/>
          <w:szCs w:val="20"/>
          <w:lang w:val="af-ZA"/>
        </w:rPr>
        <w:t xml:space="preserve"> </w:t>
      </w:r>
      <w:r w:rsidRPr="00EC1660">
        <w:rPr>
          <w:rFonts w:ascii="GHEA Grapalat" w:hAnsi="GHEA Grapalat"/>
          <w:sz w:val="20"/>
          <w:szCs w:val="20"/>
          <w:lang w:val="hy-AM"/>
        </w:rPr>
        <w:t>հետևյալ</w:t>
      </w:r>
      <w:r w:rsidRPr="00EC1660">
        <w:rPr>
          <w:rFonts w:ascii="GHEA Grapalat" w:hAnsi="GHEA Grapalat"/>
          <w:sz w:val="20"/>
          <w:szCs w:val="20"/>
          <w:lang w:val="af-ZA"/>
        </w:rPr>
        <w:t xml:space="preserve"> </w:t>
      </w:r>
      <w:r w:rsidRPr="00EC1660">
        <w:rPr>
          <w:rFonts w:ascii="GHEA Grapalat" w:hAnsi="GHEA Grapalat"/>
          <w:sz w:val="20"/>
          <w:szCs w:val="20"/>
          <w:lang w:val="hy-AM"/>
        </w:rPr>
        <w:t>կարգով</w:t>
      </w:r>
      <w:r w:rsidRPr="00EC1660">
        <w:rPr>
          <w:rFonts w:ascii="GHEA Grapalat" w:hAnsi="GHEA Grapalat"/>
          <w:sz w:val="20"/>
          <w:szCs w:val="20"/>
          <w:lang w:val="af-ZA"/>
        </w:rPr>
        <w:t>.</w:t>
      </w:r>
    </w:p>
    <w:p w:rsidR="00634A4D" w:rsidRPr="00EC1660" w:rsidRDefault="00634A4D" w:rsidP="00634A4D">
      <w:pPr>
        <w:ind w:firstLine="567"/>
        <w:jc w:val="both"/>
        <w:rPr>
          <w:rFonts w:ascii="GHEA Grapalat" w:hAnsi="GHEA Grapalat" w:cs="Sylfaen"/>
          <w:sz w:val="20"/>
          <w:szCs w:val="20"/>
          <w:lang w:val="hy-AM"/>
        </w:rPr>
      </w:pPr>
      <w:r w:rsidRPr="00EC1660">
        <w:rPr>
          <w:rFonts w:ascii="GHEA Grapalat" w:hAnsi="GHEA Grapalat" w:cs="Arial Armenian"/>
          <w:sz w:val="20"/>
          <w:szCs w:val="20"/>
          <w:lang w:val="hy-AM"/>
        </w:rPr>
        <w:t xml:space="preserve">ա. մասնակիցը պետք է </w:t>
      </w:r>
      <w:r w:rsidRPr="00EC1660">
        <w:rPr>
          <w:rFonts w:ascii="GHEA Grapalat" w:hAnsi="GHEA Grapalat" w:cs="Sylfaen"/>
          <w:sz w:val="20"/>
          <w:szCs w:val="20"/>
          <w:lang w:val="hy-AM"/>
        </w:rPr>
        <w:t>հայտը</w:t>
      </w:r>
      <w:r w:rsidRPr="00EC1660">
        <w:rPr>
          <w:rFonts w:ascii="GHEA Grapalat" w:hAnsi="GHEA Grapalat"/>
          <w:sz w:val="20"/>
          <w:szCs w:val="20"/>
          <w:lang w:val="hy-AM"/>
        </w:rPr>
        <w:t xml:space="preserve"> </w:t>
      </w:r>
      <w:r w:rsidRPr="00EC1660">
        <w:rPr>
          <w:rFonts w:ascii="GHEA Grapalat" w:hAnsi="GHEA Grapalat" w:cs="Sylfaen"/>
          <w:sz w:val="20"/>
          <w:szCs w:val="20"/>
          <w:lang w:val="hy-AM"/>
        </w:rPr>
        <w:t>ներկայացնելու</w:t>
      </w:r>
      <w:r w:rsidRPr="00EC1660">
        <w:rPr>
          <w:rFonts w:ascii="GHEA Grapalat" w:hAnsi="GHEA Grapalat"/>
          <w:sz w:val="20"/>
          <w:szCs w:val="20"/>
          <w:lang w:val="hy-AM"/>
        </w:rPr>
        <w:t xml:space="preserve"> </w:t>
      </w:r>
      <w:r w:rsidRPr="00EC1660">
        <w:rPr>
          <w:rFonts w:ascii="GHEA Grapalat" w:hAnsi="GHEA Grapalat" w:cs="Sylfaen"/>
          <w:sz w:val="20"/>
          <w:szCs w:val="20"/>
          <w:lang w:val="hy-AM"/>
        </w:rPr>
        <w:t>տարվա</w:t>
      </w:r>
      <w:r w:rsidRPr="00EC1660">
        <w:rPr>
          <w:rFonts w:ascii="GHEA Grapalat" w:hAnsi="GHEA Grapalat"/>
          <w:sz w:val="20"/>
          <w:szCs w:val="20"/>
          <w:lang w:val="hy-AM"/>
        </w:rPr>
        <w:t xml:space="preserve"> </w:t>
      </w:r>
      <w:r w:rsidRPr="00EC1660">
        <w:rPr>
          <w:rFonts w:ascii="GHEA Grapalat" w:hAnsi="GHEA Grapalat" w:cs="Sylfaen"/>
          <w:sz w:val="20"/>
          <w:szCs w:val="20"/>
          <w:lang w:val="hy-AM"/>
        </w:rPr>
        <w:t>և</w:t>
      </w:r>
      <w:r w:rsidRPr="00EC1660">
        <w:rPr>
          <w:rFonts w:ascii="GHEA Grapalat" w:hAnsi="GHEA Grapalat"/>
          <w:sz w:val="20"/>
          <w:szCs w:val="20"/>
          <w:lang w:val="hy-AM"/>
        </w:rPr>
        <w:t xml:space="preserve"> </w:t>
      </w:r>
      <w:r w:rsidRPr="00EC1660">
        <w:rPr>
          <w:rFonts w:ascii="GHEA Grapalat" w:hAnsi="GHEA Grapalat" w:cs="Sylfaen"/>
          <w:sz w:val="20"/>
          <w:szCs w:val="20"/>
          <w:lang w:val="hy-AM"/>
        </w:rPr>
        <w:t>դրան</w:t>
      </w:r>
      <w:r w:rsidRPr="00EC1660">
        <w:rPr>
          <w:rFonts w:ascii="GHEA Grapalat" w:hAnsi="GHEA Grapalat"/>
          <w:sz w:val="20"/>
          <w:szCs w:val="20"/>
          <w:lang w:val="hy-AM"/>
        </w:rPr>
        <w:t xml:space="preserve"> </w:t>
      </w:r>
      <w:r w:rsidRPr="00EC1660">
        <w:rPr>
          <w:rFonts w:ascii="GHEA Grapalat" w:hAnsi="GHEA Grapalat" w:cs="Sylfaen"/>
          <w:sz w:val="20"/>
          <w:szCs w:val="20"/>
          <w:lang w:val="hy-AM"/>
        </w:rPr>
        <w:t>նախորդող</w:t>
      </w:r>
      <w:r w:rsidRPr="00EC1660">
        <w:rPr>
          <w:rFonts w:ascii="GHEA Grapalat" w:hAnsi="GHEA Grapalat"/>
          <w:sz w:val="20"/>
          <w:szCs w:val="20"/>
          <w:lang w:val="hy-AM"/>
        </w:rPr>
        <w:t xml:space="preserve"> </w:t>
      </w:r>
      <w:r w:rsidRPr="00EC1660">
        <w:rPr>
          <w:rFonts w:ascii="GHEA Grapalat" w:hAnsi="GHEA Grapalat" w:cs="Sylfaen"/>
          <w:sz w:val="20"/>
          <w:szCs w:val="20"/>
          <w:lang w:val="hy-AM"/>
        </w:rPr>
        <w:t>երեք</w:t>
      </w:r>
      <w:r w:rsidRPr="00EC1660">
        <w:rPr>
          <w:rFonts w:ascii="GHEA Grapalat" w:hAnsi="GHEA Grapalat"/>
          <w:sz w:val="20"/>
          <w:szCs w:val="20"/>
          <w:lang w:val="hy-AM"/>
        </w:rPr>
        <w:t xml:space="preserve"> </w:t>
      </w:r>
      <w:r w:rsidRPr="00EC1660">
        <w:rPr>
          <w:rFonts w:ascii="GHEA Grapalat" w:hAnsi="GHEA Grapalat" w:cs="Sylfaen"/>
          <w:sz w:val="20"/>
          <w:szCs w:val="20"/>
          <w:lang w:val="hy-AM"/>
        </w:rPr>
        <w:t>տարվա</w:t>
      </w:r>
      <w:r w:rsidRPr="00EC1660">
        <w:rPr>
          <w:rFonts w:ascii="GHEA Grapalat" w:hAnsi="GHEA Grapalat"/>
          <w:sz w:val="20"/>
          <w:szCs w:val="20"/>
          <w:lang w:val="hy-AM"/>
        </w:rPr>
        <w:t xml:space="preserve"> </w:t>
      </w:r>
      <w:r w:rsidRPr="00EC1660">
        <w:rPr>
          <w:rFonts w:ascii="GHEA Grapalat" w:hAnsi="GHEA Grapalat" w:cs="Sylfaen"/>
          <w:sz w:val="20"/>
          <w:szCs w:val="20"/>
          <w:lang w:val="hy-AM"/>
        </w:rPr>
        <w:t>ընթացքում</w:t>
      </w:r>
      <w:r w:rsidRPr="00EC1660">
        <w:rPr>
          <w:rFonts w:ascii="GHEA Grapalat" w:hAnsi="GHEA Grapalat"/>
          <w:sz w:val="20"/>
          <w:szCs w:val="20"/>
          <w:lang w:val="hy-AM"/>
        </w:rPr>
        <w:t xml:space="preserve"> </w:t>
      </w:r>
      <w:r w:rsidRPr="00EC1660">
        <w:rPr>
          <w:rFonts w:ascii="GHEA Grapalat" w:hAnsi="GHEA Grapalat" w:cs="Sylfaen"/>
          <w:sz w:val="20"/>
          <w:szCs w:val="20"/>
          <w:lang w:val="hy-AM"/>
        </w:rPr>
        <w:t>պատշաճ</w:t>
      </w:r>
      <w:r w:rsidRPr="00EC1660">
        <w:rPr>
          <w:rFonts w:ascii="GHEA Grapalat" w:hAnsi="GHEA Grapalat"/>
          <w:sz w:val="20"/>
          <w:szCs w:val="20"/>
          <w:lang w:val="hy-AM"/>
        </w:rPr>
        <w:t xml:space="preserve"> </w:t>
      </w:r>
      <w:r w:rsidRPr="00EC1660">
        <w:rPr>
          <w:rFonts w:ascii="GHEA Grapalat" w:hAnsi="GHEA Grapalat" w:cs="Sylfaen"/>
          <w:sz w:val="20"/>
          <w:szCs w:val="20"/>
          <w:lang w:val="hy-AM"/>
        </w:rPr>
        <w:t>ձևով</w:t>
      </w:r>
      <w:r w:rsidRPr="00EC1660">
        <w:rPr>
          <w:rFonts w:ascii="GHEA Grapalat" w:hAnsi="GHEA Grapalat"/>
          <w:sz w:val="20"/>
          <w:szCs w:val="20"/>
          <w:lang w:val="hy-AM"/>
        </w:rPr>
        <w:t xml:space="preserve"> </w:t>
      </w:r>
      <w:r w:rsidRPr="00EC1660">
        <w:rPr>
          <w:rFonts w:ascii="GHEA Grapalat" w:hAnsi="GHEA Grapalat" w:cs="Sylfaen"/>
          <w:sz w:val="20"/>
          <w:szCs w:val="20"/>
          <w:lang w:val="hy-AM"/>
        </w:rPr>
        <w:t>իրականացրած լինի նմանատիպ առնվազն</w:t>
      </w:r>
      <w:r w:rsidRPr="00EC1660">
        <w:rPr>
          <w:rFonts w:ascii="GHEA Grapalat" w:hAnsi="GHEA Grapalat"/>
          <w:sz w:val="20"/>
          <w:szCs w:val="20"/>
          <w:lang w:val="hy-AM"/>
        </w:rPr>
        <w:t xml:space="preserve"> </w:t>
      </w:r>
      <w:r w:rsidRPr="00EC1660">
        <w:rPr>
          <w:rFonts w:ascii="GHEA Grapalat" w:hAnsi="GHEA Grapalat" w:cs="Sylfaen"/>
          <w:sz w:val="20"/>
          <w:szCs w:val="20"/>
          <w:lang w:val="hy-AM"/>
        </w:rPr>
        <w:t>մեկ</w:t>
      </w:r>
      <w:r w:rsidRPr="00EC1660">
        <w:rPr>
          <w:rFonts w:ascii="GHEA Grapalat" w:hAnsi="GHEA Grapalat"/>
          <w:sz w:val="20"/>
          <w:szCs w:val="20"/>
          <w:lang w:val="hy-AM"/>
        </w:rPr>
        <w:t xml:space="preserve"> </w:t>
      </w:r>
      <w:r w:rsidRPr="00EC1660">
        <w:rPr>
          <w:rFonts w:ascii="GHEA Grapalat" w:hAnsi="GHEA Grapalat" w:cs="Sylfaen"/>
          <w:sz w:val="20"/>
          <w:szCs w:val="20"/>
          <w:lang w:val="hy-AM"/>
        </w:rPr>
        <w:t>պայմանագիր</w:t>
      </w:r>
      <w:r w:rsidRPr="00EC1660">
        <w:rPr>
          <w:rFonts w:ascii="GHEA Grapalat" w:hAnsi="GHEA Grapalat"/>
          <w:sz w:val="20"/>
          <w:szCs w:val="20"/>
          <w:lang w:val="hy-AM"/>
        </w:rPr>
        <w:t xml:space="preserve">: </w:t>
      </w:r>
      <w:r w:rsidRPr="00EC1660">
        <w:rPr>
          <w:rFonts w:ascii="GHEA Grapalat" w:hAnsi="GHEA Grapalat" w:cs="Sylfaen"/>
          <w:sz w:val="20"/>
          <w:szCs w:val="20"/>
          <w:lang w:val="hy-AM"/>
        </w:rPr>
        <w:t>Նախկինում</w:t>
      </w:r>
      <w:r w:rsidRPr="00EC1660">
        <w:rPr>
          <w:rFonts w:ascii="GHEA Grapalat" w:hAnsi="GHEA Grapalat"/>
          <w:sz w:val="20"/>
          <w:szCs w:val="20"/>
          <w:lang w:val="hy-AM"/>
        </w:rPr>
        <w:t xml:space="preserve"> </w:t>
      </w:r>
      <w:r w:rsidRPr="00EC1660">
        <w:rPr>
          <w:rFonts w:ascii="GHEA Grapalat" w:hAnsi="GHEA Grapalat" w:cs="Sylfaen"/>
          <w:sz w:val="20"/>
          <w:szCs w:val="20"/>
          <w:lang w:val="hy-AM"/>
        </w:rPr>
        <w:t>կատարված</w:t>
      </w:r>
      <w:r w:rsidRPr="00EC1660">
        <w:rPr>
          <w:rFonts w:ascii="GHEA Grapalat" w:hAnsi="GHEA Grapalat"/>
          <w:sz w:val="20"/>
          <w:szCs w:val="20"/>
          <w:lang w:val="hy-AM"/>
        </w:rPr>
        <w:t xml:space="preserve"> </w:t>
      </w:r>
      <w:r w:rsidRPr="00EC1660">
        <w:rPr>
          <w:rFonts w:ascii="GHEA Grapalat" w:hAnsi="GHEA Grapalat" w:cs="Sylfaen"/>
          <w:sz w:val="20"/>
          <w:szCs w:val="20"/>
          <w:lang w:val="hy-AM"/>
        </w:rPr>
        <w:t>պայմանագիրը</w:t>
      </w:r>
      <w:r w:rsidRPr="00EC1660">
        <w:rPr>
          <w:rFonts w:ascii="GHEA Grapalat" w:hAnsi="GHEA Grapalat"/>
          <w:sz w:val="20"/>
          <w:szCs w:val="20"/>
          <w:lang w:val="hy-AM"/>
        </w:rPr>
        <w:t xml:space="preserve"> (</w:t>
      </w:r>
      <w:r w:rsidRPr="00EC1660">
        <w:rPr>
          <w:rFonts w:ascii="GHEA Grapalat" w:hAnsi="GHEA Grapalat" w:cs="Sylfaen"/>
          <w:sz w:val="20"/>
          <w:szCs w:val="20"/>
          <w:lang w:val="hy-AM"/>
        </w:rPr>
        <w:t>կամ</w:t>
      </w:r>
      <w:r w:rsidRPr="00EC1660">
        <w:rPr>
          <w:rFonts w:ascii="GHEA Grapalat" w:hAnsi="GHEA Grapalat"/>
          <w:sz w:val="20"/>
          <w:szCs w:val="20"/>
          <w:lang w:val="hy-AM"/>
        </w:rPr>
        <w:t xml:space="preserve"> </w:t>
      </w:r>
      <w:r w:rsidRPr="00EC1660">
        <w:rPr>
          <w:rFonts w:ascii="GHEA Grapalat" w:hAnsi="GHEA Grapalat" w:cs="Sylfaen"/>
          <w:sz w:val="20"/>
          <w:szCs w:val="20"/>
          <w:lang w:val="hy-AM"/>
        </w:rPr>
        <w:t>պայմանագրերը</w:t>
      </w:r>
      <w:r w:rsidRPr="00EC1660">
        <w:rPr>
          <w:rFonts w:ascii="GHEA Grapalat" w:hAnsi="GHEA Grapalat"/>
          <w:sz w:val="20"/>
          <w:szCs w:val="20"/>
          <w:lang w:val="hy-AM"/>
        </w:rPr>
        <w:t xml:space="preserve">) </w:t>
      </w:r>
      <w:r w:rsidRPr="00EC1660">
        <w:rPr>
          <w:rFonts w:ascii="GHEA Grapalat" w:hAnsi="GHEA Grapalat" w:cs="Sylfaen"/>
          <w:sz w:val="20"/>
          <w:szCs w:val="20"/>
          <w:lang w:val="hy-AM"/>
        </w:rPr>
        <w:t>գնահատվում</w:t>
      </w:r>
      <w:r w:rsidRPr="00EC1660">
        <w:rPr>
          <w:rFonts w:ascii="GHEA Grapalat" w:hAnsi="GHEA Grapalat"/>
          <w:sz w:val="20"/>
          <w:szCs w:val="20"/>
          <w:lang w:val="hy-AM"/>
        </w:rPr>
        <w:t xml:space="preserve"> </w:t>
      </w:r>
      <w:r w:rsidRPr="00EC1660">
        <w:rPr>
          <w:rFonts w:ascii="GHEA Grapalat" w:hAnsi="GHEA Grapalat" w:cs="Sylfaen"/>
          <w:sz w:val="20"/>
          <w:szCs w:val="20"/>
          <w:lang w:val="hy-AM"/>
        </w:rPr>
        <w:t>է</w:t>
      </w:r>
      <w:r w:rsidRPr="00EC1660">
        <w:rPr>
          <w:rFonts w:ascii="GHEA Grapalat" w:hAnsi="GHEA Grapalat"/>
          <w:sz w:val="20"/>
          <w:szCs w:val="20"/>
          <w:lang w:val="hy-AM"/>
        </w:rPr>
        <w:t xml:space="preserve"> (</w:t>
      </w:r>
      <w:r w:rsidRPr="00EC1660">
        <w:rPr>
          <w:rFonts w:ascii="GHEA Grapalat" w:hAnsi="GHEA Grapalat" w:cs="Sylfaen"/>
          <w:sz w:val="20"/>
          <w:szCs w:val="20"/>
          <w:lang w:val="hy-AM"/>
        </w:rPr>
        <w:t>կամ</w:t>
      </w:r>
      <w:r w:rsidRPr="00EC1660">
        <w:rPr>
          <w:rFonts w:ascii="GHEA Grapalat" w:hAnsi="GHEA Grapalat"/>
          <w:sz w:val="20"/>
          <w:szCs w:val="20"/>
          <w:lang w:val="hy-AM"/>
        </w:rPr>
        <w:t xml:space="preserve"> </w:t>
      </w:r>
      <w:r w:rsidRPr="00EC1660">
        <w:rPr>
          <w:rFonts w:ascii="GHEA Grapalat" w:hAnsi="GHEA Grapalat" w:cs="Sylfaen"/>
          <w:sz w:val="20"/>
          <w:szCs w:val="20"/>
          <w:lang w:val="hy-AM"/>
        </w:rPr>
        <w:t>գնահատվում</w:t>
      </w:r>
      <w:r w:rsidRPr="00EC1660">
        <w:rPr>
          <w:rFonts w:ascii="GHEA Grapalat" w:hAnsi="GHEA Grapalat"/>
          <w:sz w:val="20"/>
          <w:szCs w:val="20"/>
          <w:lang w:val="hy-AM"/>
        </w:rPr>
        <w:t xml:space="preserve"> </w:t>
      </w:r>
      <w:r w:rsidRPr="00EC1660">
        <w:rPr>
          <w:rFonts w:ascii="GHEA Grapalat" w:hAnsi="GHEA Grapalat" w:cs="Sylfaen"/>
          <w:sz w:val="20"/>
          <w:szCs w:val="20"/>
          <w:lang w:val="hy-AM"/>
        </w:rPr>
        <w:t>են</w:t>
      </w:r>
      <w:r w:rsidRPr="00EC1660">
        <w:rPr>
          <w:rFonts w:ascii="GHEA Grapalat" w:hAnsi="GHEA Grapalat"/>
          <w:sz w:val="20"/>
          <w:szCs w:val="20"/>
          <w:lang w:val="hy-AM"/>
        </w:rPr>
        <w:t xml:space="preserve">) </w:t>
      </w:r>
      <w:r w:rsidRPr="00EC1660">
        <w:rPr>
          <w:rFonts w:ascii="GHEA Grapalat" w:hAnsi="GHEA Grapalat" w:cs="Sylfaen"/>
          <w:sz w:val="20"/>
          <w:szCs w:val="20"/>
          <w:lang w:val="hy-AM"/>
        </w:rPr>
        <w:t>նմանատիպ</w:t>
      </w:r>
      <w:r w:rsidRPr="00EC1660">
        <w:rPr>
          <w:rFonts w:ascii="GHEA Grapalat" w:hAnsi="GHEA Grapalat"/>
          <w:sz w:val="20"/>
          <w:szCs w:val="20"/>
          <w:lang w:val="hy-AM"/>
        </w:rPr>
        <w:t xml:space="preserve">, </w:t>
      </w:r>
      <w:r w:rsidRPr="00EC1660">
        <w:rPr>
          <w:rFonts w:ascii="GHEA Grapalat" w:hAnsi="GHEA Grapalat" w:cs="Sylfaen"/>
          <w:sz w:val="20"/>
          <w:szCs w:val="20"/>
          <w:lang w:val="hy-AM"/>
        </w:rPr>
        <w:t>եթե</w:t>
      </w:r>
      <w:r w:rsidRPr="00EC1660">
        <w:rPr>
          <w:rFonts w:ascii="GHEA Grapalat" w:hAnsi="GHEA Grapalat"/>
          <w:sz w:val="20"/>
          <w:szCs w:val="20"/>
          <w:lang w:val="hy-AM"/>
        </w:rPr>
        <w:t xml:space="preserve"> </w:t>
      </w:r>
      <w:r w:rsidRPr="00EC1660">
        <w:rPr>
          <w:rFonts w:ascii="GHEA Grapalat" w:hAnsi="GHEA Grapalat" w:cs="Sylfaen"/>
          <w:sz w:val="20"/>
          <w:szCs w:val="20"/>
          <w:lang w:val="hy-AM"/>
        </w:rPr>
        <w:t>դրա (դրանց) շրջանակներում մատուցված ծառայության ծավալը (կամ հանրագումարային ծավալը)` գումարային արտահայտությամբ, պակաս չէ սույն ընթա</w:t>
      </w:r>
      <w:r w:rsidRPr="00EC1660">
        <w:rPr>
          <w:rFonts w:ascii="GHEA Grapalat" w:hAnsi="GHEA Grapalat" w:cs="Sylfaen"/>
          <w:sz w:val="20"/>
          <w:szCs w:val="20"/>
          <w:lang w:val="hy-AM"/>
        </w:rPr>
        <w:softHyphen/>
        <w:t>ցա</w:t>
      </w:r>
      <w:r w:rsidRPr="00EC1660">
        <w:rPr>
          <w:rFonts w:ascii="GHEA Grapalat" w:hAnsi="GHEA Grapalat" w:cs="Sylfaen"/>
          <w:sz w:val="20"/>
          <w:szCs w:val="20"/>
          <w:lang w:val="hy-AM"/>
        </w:rPr>
        <w:softHyphen/>
        <w:t xml:space="preserve">կարգի շրջանակում մասնակցի ներկայացրած գնային առաջարկից: </w:t>
      </w:r>
      <w:r w:rsidRPr="00EC1660">
        <w:rPr>
          <w:rFonts w:ascii="GHEA Grapalat" w:hAnsi="GHEA Grapalat" w:cs="Sylfaen"/>
          <w:sz w:val="20"/>
          <w:szCs w:val="20"/>
          <w:lang w:val="hy-AM"/>
        </w:rPr>
        <w:lastRenderedPageBreak/>
        <w:t>Ընդ որում առնվազն մեկ պայմանագրի շրջանակում մատուցված ծառայության ծավալը գումարային արտահայ</w:t>
      </w:r>
      <w:r w:rsidRPr="00EC1660">
        <w:rPr>
          <w:rFonts w:ascii="GHEA Grapalat" w:hAnsi="GHEA Grapalat" w:cs="Sylfaen"/>
          <w:sz w:val="20"/>
          <w:szCs w:val="20"/>
          <w:lang w:val="hy-AM"/>
        </w:rPr>
        <w:softHyphen/>
        <w:t xml:space="preserve">տությամբ պետք է պակաս չլինի սույն ընթացակարգի շրջանակում մասնակցի ներկայացրած գնային առաջարկի հիսուն տոկոսից: </w:t>
      </w:r>
    </w:p>
    <w:p w:rsidR="00634A4D" w:rsidRDefault="00634A4D" w:rsidP="00634A4D">
      <w:pPr>
        <w:ind w:firstLine="567"/>
        <w:jc w:val="both"/>
        <w:rPr>
          <w:rFonts w:ascii="GHEA Grapalat" w:hAnsi="GHEA Grapalat" w:cs="Arial Armenian"/>
          <w:sz w:val="20"/>
          <w:szCs w:val="20"/>
          <w:lang w:val="hy-AM" w:eastAsia="ru-RU"/>
        </w:rPr>
      </w:pPr>
      <w:r w:rsidRPr="00144E62">
        <w:rPr>
          <w:rFonts w:ascii="GHEA Grapalat" w:hAnsi="GHEA Grapalat" w:cs="Sylfaen"/>
          <w:sz w:val="20"/>
          <w:szCs w:val="20"/>
          <w:lang w:val="hy-AM"/>
        </w:rPr>
        <w:t>Սույն ընթացակարգի իմաստով ն</w:t>
      </w:r>
      <w:r w:rsidRPr="00144E62">
        <w:rPr>
          <w:rFonts w:ascii="GHEA Grapalat" w:hAnsi="GHEA Grapalat" w:cs="Arial Armenian"/>
          <w:sz w:val="20"/>
          <w:szCs w:val="20"/>
          <w:lang w:val="hy-AM" w:eastAsia="ru-RU"/>
        </w:rPr>
        <w:t>մանատիպ են համարվում</w:t>
      </w:r>
      <w:r w:rsidR="003F3958">
        <w:rPr>
          <w:rFonts w:ascii="GHEA Grapalat" w:hAnsi="GHEA Grapalat" w:cs="Arial Armenian"/>
          <w:sz w:val="20"/>
          <w:szCs w:val="20"/>
          <w:lang w:val="hy-AM" w:eastAsia="ru-RU"/>
        </w:rPr>
        <w:t xml:space="preserve"> </w:t>
      </w:r>
      <w:r w:rsidR="003F3958" w:rsidRPr="009C6D91">
        <w:rPr>
          <w:rFonts w:ascii="GHEA Grapalat" w:hAnsi="GHEA Grapalat"/>
          <w:i/>
          <w:sz w:val="20"/>
          <w:szCs w:val="20"/>
          <w:lang w:val="hy-AM"/>
        </w:rPr>
        <w:t xml:space="preserve">ճանապարհների ասֆալտապատման </w:t>
      </w:r>
      <w:r w:rsidR="003F3958" w:rsidRPr="009C6D91">
        <w:rPr>
          <w:rFonts w:ascii="GHEA Grapalat" w:hAnsi="GHEA Grapalat" w:cs="Arial Armenian"/>
          <w:i/>
          <w:sz w:val="20"/>
          <w:szCs w:val="20"/>
          <w:lang w:val="hy-AM" w:eastAsia="ru-RU"/>
        </w:rPr>
        <w:t>շինարարական աշխատանքների որակի տեխնիկական հսկողության ծառայությունների</w:t>
      </w:r>
      <w:r w:rsidR="003F3958" w:rsidRPr="009C6D91">
        <w:rPr>
          <w:rFonts w:ascii="GHEA Grapalat" w:hAnsi="GHEA Grapalat" w:cs="Arial Armenian"/>
          <w:i/>
          <w:sz w:val="20"/>
          <w:szCs w:val="20"/>
          <w:lang w:val="hy-AM"/>
        </w:rPr>
        <w:t xml:space="preserve"> </w:t>
      </w:r>
      <w:r w:rsidR="003F3958" w:rsidRPr="003F3958">
        <w:rPr>
          <w:rFonts w:ascii="GHEA Grapalat" w:hAnsi="GHEA Grapalat" w:cs="Arial Armenian"/>
          <w:i/>
          <w:sz w:val="20"/>
          <w:szCs w:val="20"/>
          <w:lang w:val="hy-AM"/>
        </w:rPr>
        <w:t>մատուցումը։</w:t>
      </w:r>
    </w:p>
    <w:p w:rsidR="00634A4D" w:rsidRPr="00EC1660" w:rsidRDefault="00634A4D" w:rsidP="00634A4D">
      <w:pPr>
        <w:ind w:firstLine="567"/>
        <w:jc w:val="both"/>
        <w:rPr>
          <w:rFonts w:ascii="GHEA Grapalat" w:hAnsi="GHEA Grapalat" w:cs="Arial Armenian"/>
          <w:sz w:val="20"/>
          <w:szCs w:val="20"/>
          <w:lang w:val="hy-AM" w:eastAsia="ru-RU"/>
        </w:rPr>
      </w:pPr>
      <w:r w:rsidRPr="00EC1660">
        <w:rPr>
          <w:rFonts w:ascii="GHEA Grapalat" w:hAnsi="GHEA Grapalat" w:cs="Arial Armenian"/>
          <w:sz w:val="20"/>
          <w:szCs w:val="20"/>
          <w:lang w:val="hy-AM"/>
        </w:rPr>
        <w:t xml:space="preserve">բ. </w:t>
      </w:r>
      <w:r w:rsidRPr="00EC1660">
        <w:rPr>
          <w:rFonts w:ascii="GHEA Grapalat" w:hAnsi="GHEA Grapalat"/>
          <w:sz w:val="20"/>
          <w:szCs w:val="20"/>
          <w:lang w:val="hy-AM"/>
        </w:rPr>
        <w:t xml:space="preserve">սույն ենթակետի ա) պարբերությամբ նախատեսված պահանջներին իր համապատասխանությունը հիմնավորելու համար </w:t>
      </w:r>
      <w:r w:rsidRPr="00EC1660">
        <w:rPr>
          <w:rFonts w:ascii="GHEA Grapalat" w:hAnsi="GHEA Grapalat" w:cs="Arial Armenian"/>
          <w:sz w:val="20"/>
          <w:szCs w:val="20"/>
          <w:lang w:val="hy-AM"/>
        </w:rPr>
        <w:t>մ</w:t>
      </w:r>
      <w:r w:rsidRPr="00EC1660">
        <w:rPr>
          <w:rFonts w:ascii="GHEA Grapalat" w:hAnsi="GHEA Grapalat" w:cs="Sylfaen"/>
          <w:sz w:val="20"/>
          <w:szCs w:val="20"/>
          <w:lang w:val="hy-AM"/>
        </w:rPr>
        <w:t>ասնակիցը</w:t>
      </w:r>
      <w:r w:rsidRPr="00EC1660">
        <w:rPr>
          <w:rFonts w:ascii="GHEA Grapalat" w:hAnsi="GHEA Grapalat"/>
          <w:sz w:val="20"/>
          <w:szCs w:val="20"/>
          <w:lang w:val="hy-AM"/>
        </w:rPr>
        <w:t xml:space="preserve"> </w:t>
      </w:r>
      <w:r w:rsidRPr="00EC1660">
        <w:rPr>
          <w:rFonts w:ascii="GHEA Grapalat" w:hAnsi="GHEA Grapalat" w:cs="Sylfaen"/>
          <w:sz w:val="20"/>
          <w:szCs w:val="20"/>
          <w:lang w:val="hy-AM"/>
        </w:rPr>
        <w:t>հայտով</w:t>
      </w:r>
      <w:r w:rsidRPr="00EC1660">
        <w:rPr>
          <w:rFonts w:ascii="GHEA Grapalat" w:hAnsi="GHEA Grapalat"/>
          <w:sz w:val="20"/>
          <w:szCs w:val="20"/>
          <w:lang w:val="hy-AM"/>
        </w:rPr>
        <w:t xml:space="preserve"> </w:t>
      </w:r>
      <w:r w:rsidRPr="00EC1660">
        <w:rPr>
          <w:rFonts w:ascii="GHEA Grapalat" w:hAnsi="GHEA Grapalat" w:cs="Sylfaen"/>
          <w:sz w:val="20"/>
          <w:szCs w:val="20"/>
          <w:lang w:val="hy-AM"/>
        </w:rPr>
        <w:t>ներկայացնում</w:t>
      </w:r>
      <w:r w:rsidRPr="00EC1660">
        <w:rPr>
          <w:rFonts w:ascii="GHEA Grapalat" w:hAnsi="GHEA Grapalat"/>
          <w:sz w:val="20"/>
          <w:szCs w:val="20"/>
          <w:lang w:val="hy-AM"/>
        </w:rPr>
        <w:t xml:space="preserve"> </w:t>
      </w:r>
      <w:r w:rsidRPr="00EC1660">
        <w:rPr>
          <w:rFonts w:ascii="GHEA Grapalat" w:hAnsi="GHEA Grapalat" w:cs="Sylfaen"/>
          <w:sz w:val="20"/>
          <w:szCs w:val="20"/>
          <w:lang w:val="hy-AM"/>
        </w:rPr>
        <w:t>է</w:t>
      </w:r>
      <w:r w:rsidRPr="00EC1660">
        <w:rPr>
          <w:rFonts w:ascii="GHEA Grapalat" w:hAnsi="GHEA Grapalat"/>
          <w:sz w:val="20"/>
          <w:szCs w:val="20"/>
          <w:lang w:val="hy-AM"/>
        </w:rPr>
        <w:t xml:space="preserve"> </w:t>
      </w:r>
      <w:r w:rsidRPr="00EC1660">
        <w:rPr>
          <w:rFonts w:ascii="GHEA Grapalat" w:hAnsi="GHEA Grapalat" w:cs="Sylfaen"/>
          <w:sz w:val="20"/>
          <w:szCs w:val="20"/>
          <w:lang w:val="hy-AM"/>
        </w:rPr>
        <w:t>նախկինում կատարած պայմանագրի (պայմանագրերի, համաձայնագրերի, աշխատանքների կատարումը հավաստող փաստաթղթեր) պատճենները:</w:t>
      </w:r>
    </w:p>
    <w:p w:rsidR="00634A4D" w:rsidRDefault="00634A4D" w:rsidP="00634A4D">
      <w:pPr>
        <w:shd w:val="clear" w:color="auto" w:fill="FFFFFF"/>
        <w:ind w:firstLine="375"/>
        <w:jc w:val="both"/>
        <w:rPr>
          <w:rFonts w:ascii="GHEA Grapalat" w:hAnsi="GHEA Grapalat"/>
          <w:sz w:val="20"/>
          <w:szCs w:val="20"/>
          <w:lang w:val="hy-AM"/>
        </w:rPr>
      </w:pPr>
      <w:r w:rsidRPr="00EC1660">
        <w:rPr>
          <w:rFonts w:ascii="GHEA Grapalat" w:hAnsi="GHEA Grapalat"/>
          <w:sz w:val="20"/>
          <w:szCs w:val="20"/>
          <w:lang w:val="hy-AM"/>
        </w:rPr>
        <w:t xml:space="preserve">  «Աշխատանքային ռեսուրսներ» չափանիշի մասով հրավերի պահանջներին առավելագույնս համապատասխանող մասնակցի որակավորումը գնահատվում է «30» միավոր` լավագույն առաջարկ: Լավագույն առաջարկի համեմատությամբ գնահատվում են մնացած բոլոր մասնակիցների որակավորումները,</w:t>
      </w:r>
    </w:p>
    <w:p w:rsidR="00634A4D" w:rsidRDefault="00634A4D" w:rsidP="00634A4D">
      <w:pPr>
        <w:shd w:val="clear" w:color="auto" w:fill="FFFFFF"/>
        <w:ind w:firstLine="375"/>
        <w:jc w:val="both"/>
        <w:rPr>
          <w:rFonts w:ascii="GHEA Grapalat" w:hAnsi="GHEA Grapalat"/>
          <w:b/>
          <w:sz w:val="20"/>
          <w:szCs w:val="20"/>
          <w:lang w:val="hy-AM"/>
        </w:rPr>
      </w:pPr>
    </w:p>
    <w:p w:rsidR="00634A4D" w:rsidRPr="00DB4016" w:rsidRDefault="00634A4D" w:rsidP="00634A4D">
      <w:pPr>
        <w:shd w:val="clear" w:color="auto" w:fill="FFFFFF"/>
        <w:ind w:firstLine="375"/>
        <w:jc w:val="both"/>
        <w:rPr>
          <w:rFonts w:ascii="GHEA Grapalat" w:hAnsi="GHEA Grapalat"/>
          <w:sz w:val="20"/>
          <w:szCs w:val="20"/>
          <w:lang w:val="af-ZA"/>
        </w:rPr>
      </w:pPr>
      <w:r w:rsidRPr="00DB4016">
        <w:rPr>
          <w:rFonts w:ascii="GHEA Grapalat" w:hAnsi="GHEA Grapalat"/>
          <w:b/>
          <w:sz w:val="20"/>
          <w:szCs w:val="20"/>
          <w:lang w:val="hy-AM"/>
        </w:rPr>
        <w:t xml:space="preserve">     «Աշխատանքային ռեսուրսներ» չափանիշը</w:t>
      </w:r>
      <w:r w:rsidRPr="00DB4016">
        <w:rPr>
          <w:rFonts w:ascii="GHEA Grapalat" w:hAnsi="GHEA Grapalat"/>
          <w:b/>
          <w:sz w:val="20"/>
          <w:szCs w:val="20"/>
          <w:lang w:val="af-ZA"/>
        </w:rPr>
        <w:t xml:space="preserve"> </w:t>
      </w:r>
      <w:r w:rsidRPr="00DB4016">
        <w:rPr>
          <w:rFonts w:ascii="GHEA Grapalat" w:hAnsi="GHEA Grapalat"/>
          <w:b/>
          <w:sz w:val="20"/>
          <w:szCs w:val="20"/>
          <w:lang w:val="hy-AM"/>
        </w:rPr>
        <w:t>գնահատվում</w:t>
      </w:r>
      <w:r w:rsidRPr="00DB4016">
        <w:rPr>
          <w:rFonts w:ascii="GHEA Grapalat" w:hAnsi="GHEA Grapalat"/>
          <w:b/>
          <w:sz w:val="20"/>
          <w:szCs w:val="20"/>
          <w:lang w:val="af-ZA"/>
        </w:rPr>
        <w:t xml:space="preserve"> </w:t>
      </w:r>
      <w:r w:rsidRPr="00DB4016">
        <w:rPr>
          <w:rFonts w:ascii="GHEA Grapalat" w:hAnsi="GHEA Grapalat"/>
          <w:b/>
          <w:sz w:val="20"/>
          <w:szCs w:val="20"/>
          <w:lang w:val="hy-AM"/>
        </w:rPr>
        <w:t>է</w:t>
      </w:r>
      <w:r w:rsidRPr="00DB4016">
        <w:rPr>
          <w:rFonts w:ascii="GHEA Grapalat" w:hAnsi="GHEA Grapalat"/>
          <w:b/>
          <w:sz w:val="20"/>
          <w:szCs w:val="20"/>
          <w:lang w:val="af-ZA"/>
        </w:rPr>
        <w:t xml:space="preserve"> </w:t>
      </w:r>
      <w:r w:rsidRPr="00DB4016">
        <w:rPr>
          <w:rFonts w:ascii="GHEA Grapalat" w:hAnsi="GHEA Grapalat"/>
          <w:b/>
          <w:sz w:val="20"/>
          <w:szCs w:val="20"/>
          <w:lang w:val="hy-AM"/>
        </w:rPr>
        <w:t>հետևյալ</w:t>
      </w:r>
      <w:r w:rsidRPr="00DB4016">
        <w:rPr>
          <w:rFonts w:ascii="GHEA Grapalat" w:hAnsi="GHEA Grapalat"/>
          <w:b/>
          <w:sz w:val="20"/>
          <w:szCs w:val="20"/>
          <w:lang w:val="af-ZA"/>
        </w:rPr>
        <w:t xml:space="preserve"> </w:t>
      </w:r>
      <w:r w:rsidRPr="00DB4016">
        <w:rPr>
          <w:rFonts w:ascii="GHEA Grapalat" w:hAnsi="GHEA Grapalat"/>
          <w:b/>
          <w:sz w:val="20"/>
          <w:szCs w:val="20"/>
          <w:lang w:val="hy-AM"/>
        </w:rPr>
        <w:t>կարգով</w:t>
      </w:r>
      <w:r w:rsidRPr="00DB4016">
        <w:rPr>
          <w:rFonts w:ascii="GHEA Grapalat" w:hAnsi="GHEA Grapalat"/>
          <w:sz w:val="20"/>
          <w:szCs w:val="20"/>
          <w:lang w:val="af-ZA"/>
        </w:rPr>
        <w:t>.</w:t>
      </w:r>
    </w:p>
    <w:p w:rsidR="009C6D91" w:rsidRPr="00DB4016" w:rsidRDefault="00634A4D" w:rsidP="00634A4D">
      <w:pPr>
        <w:ind w:firstLine="567"/>
        <w:jc w:val="both"/>
        <w:rPr>
          <w:rFonts w:ascii="GHEA Grapalat" w:hAnsi="GHEA Grapalat" w:cs="Sylfaen"/>
          <w:sz w:val="20"/>
          <w:szCs w:val="20"/>
          <w:lang w:val="hy-AM"/>
        </w:rPr>
      </w:pPr>
      <w:r w:rsidRPr="00DB4016">
        <w:rPr>
          <w:rFonts w:ascii="GHEA Grapalat" w:hAnsi="GHEA Grapalat" w:cs="Sylfaen"/>
          <w:sz w:val="20"/>
          <w:szCs w:val="20"/>
          <w:lang w:val="hy-AM"/>
        </w:rPr>
        <w:t xml:space="preserve"> ա</w:t>
      </w:r>
      <w:r w:rsidRPr="00DB4016">
        <w:rPr>
          <w:rFonts w:ascii="GHEA Grapalat" w:hAnsi="GHEA Grapalat" w:cs="Sylfaen"/>
          <w:sz w:val="20"/>
          <w:szCs w:val="20"/>
          <w:lang w:val="af-ZA"/>
        </w:rPr>
        <w:t>)</w:t>
      </w:r>
      <w:r w:rsidR="009C6D91" w:rsidRPr="00DB4016">
        <w:rPr>
          <w:rFonts w:ascii="GHEA Grapalat" w:hAnsi="GHEA Grapalat" w:cs="Sylfaen"/>
          <w:sz w:val="20"/>
          <w:szCs w:val="20"/>
          <w:lang w:val="hy-AM"/>
        </w:rPr>
        <w:t xml:space="preserve"> աշխատակազմում պետք է ներգրավված լինի առնվազն.</w:t>
      </w:r>
    </w:p>
    <w:p w:rsidR="00DB4016" w:rsidRPr="00F30A0A" w:rsidRDefault="00DB4016" w:rsidP="00634A4D">
      <w:pPr>
        <w:ind w:firstLine="567"/>
        <w:jc w:val="both"/>
        <w:rPr>
          <w:rFonts w:ascii="GHEA Grapalat" w:hAnsi="GHEA Grapalat" w:cs="Sylfaen"/>
          <w:sz w:val="20"/>
          <w:szCs w:val="20"/>
          <w:lang w:val="hy-AM"/>
        </w:rPr>
      </w:pPr>
      <w:r w:rsidRPr="00DB4016">
        <w:rPr>
          <w:rFonts w:ascii="GHEA Grapalat" w:hAnsi="GHEA Grapalat" w:cs="Sylfaen"/>
          <w:sz w:val="20"/>
          <w:szCs w:val="20"/>
          <w:lang w:val="hy-AM"/>
        </w:rPr>
        <w:t xml:space="preserve">  Աշխատակազմում պետք է ներգրավված լինի առնվազն մեկ հոգուց բաղկացած ինժեներատախնիկական և մեկ հոգուց բաղկացած շ</w:t>
      </w:r>
      <w:r w:rsidRPr="00DB4016">
        <w:rPr>
          <w:rFonts w:ascii="GHEA Grapalat" w:hAnsi="GHEA Grapalat" w:cs="Calibri"/>
          <w:sz w:val="20"/>
          <w:lang w:val="hy-AM"/>
        </w:rPr>
        <w:t>ինհրապարակի տեխնիկական հսկիչ</w:t>
      </w:r>
      <w:r w:rsidRPr="00DB4016">
        <w:rPr>
          <w:rFonts w:ascii="GHEA Grapalat" w:hAnsi="GHEA Grapalat" w:cs="Sylfaen"/>
          <w:sz w:val="20"/>
          <w:szCs w:val="20"/>
          <w:lang w:val="hy-AM"/>
        </w:rPr>
        <w:t xml:space="preserve"> անձնակազմ՝ առնվազն 3 տարվա մասնագիտական աշխատանքային փորձով</w:t>
      </w:r>
      <w:r w:rsidR="00F30A0A" w:rsidRPr="00F30A0A">
        <w:rPr>
          <w:rFonts w:ascii="GHEA Grapalat" w:hAnsi="GHEA Grapalat" w:cs="Sylfaen"/>
          <w:sz w:val="20"/>
          <w:szCs w:val="20"/>
          <w:lang w:val="hy-AM"/>
        </w:rPr>
        <w:t xml:space="preserve"> </w:t>
      </w:r>
    </w:p>
    <w:p w:rsidR="00634A4D" w:rsidRPr="00EC1660" w:rsidRDefault="009C6D91" w:rsidP="00634A4D">
      <w:pPr>
        <w:jc w:val="both"/>
        <w:rPr>
          <w:rFonts w:ascii="GHEA Grapalat" w:hAnsi="GHEA Grapalat" w:cs="Arial Armenian"/>
          <w:sz w:val="20"/>
          <w:szCs w:val="20"/>
          <w:lang w:val="hy-AM" w:eastAsia="x-none"/>
        </w:rPr>
      </w:pPr>
      <w:r>
        <w:rPr>
          <w:rFonts w:ascii="GHEA Grapalat" w:hAnsi="GHEA Grapalat" w:cs="Calibri"/>
          <w:b/>
          <w:sz w:val="20"/>
          <w:szCs w:val="20"/>
          <w:lang w:val="hy-AM"/>
        </w:rPr>
        <w:tab/>
      </w:r>
      <w:r w:rsidR="00634A4D" w:rsidRPr="00EC1660">
        <w:rPr>
          <w:rFonts w:ascii="GHEA Grapalat" w:hAnsi="GHEA Grapalat" w:cs="Arial Armenian"/>
          <w:sz w:val="20"/>
          <w:szCs w:val="20"/>
          <w:lang w:val="hy-AM"/>
        </w:rPr>
        <w:t xml:space="preserve">  բ</w:t>
      </w:r>
      <w:r w:rsidR="00634A4D" w:rsidRPr="00EC1660">
        <w:rPr>
          <w:rFonts w:ascii="GHEA Grapalat" w:hAnsi="GHEA Grapalat" w:cs="Arial Armenian"/>
          <w:sz w:val="20"/>
          <w:szCs w:val="20"/>
          <w:lang w:val="af-ZA"/>
        </w:rPr>
        <w:t>)</w:t>
      </w:r>
      <w:r w:rsidR="00634A4D" w:rsidRPr="00EC1660">
        <w:rPr>
          <w:rFonts w:ascii="GHEA Grapalat" w:hAnsi="GHEA Grapalat" w:cs="Arial Armenian"/>
          <w:sz w:val="20"/>
          <w:szCs w:val="20"/>
          <w:lang w:val="hy-AM"/>
        </w:rPr>
        <w:t xml:space="preserve"> մ</w:t>
      </w:r>
      <w:r w:rsidR="00634A4D" w:rsidRPr="00EC1660">
        <w:rPr>
          <w:rFonts w:ascii="GHEA Grapalat" w:hAnsi="GHEA Grapalat" w:cs="Arial Armenian"/>
          <w:sz w:val="20"/>
          <w:szCs w:val="20"/>
          <w:lang w:val="hy-AM" w:eastAsia="ru-RU"/>
        </w:rPr>
        <w:t xml:space="preserve">ասնակիցը </w:t>
      </w:r>
      <w:r w:rsidR="00634A4D" w:rsidRPr="00EC1660">
        <w:rPr>
          <w:rFonts w:ascii="GHEA Grapalat" w:hAnsi="GHEA Grapalat" w:cs="Arial Armenian"/>
          <w:sz w:val="20"/>
          <w:szCs w:val="20"/>
          <w:lang w:val="hy-AM" w:eastAsia="x-none"/>
        </w:rPr>
        <w:t xml:space="preserve">որպես որակավորման չափանիշի հիմնավորող փաստաթուղթ ներկայացնում է պայմանագրի կատարման համար առաջարկվող աշխատակազմի վերաբերյալ տվյալները` հետևյալ ձևով՝ </w:t>
      </w:r>
    </w:p>
    <w:p w:rsidR="00634A4D" w:rsidRPr="00EC1660" w:rsidRDefault="00634A4D" w:rsidP="00634A4D">
      <w:pPr>
        <w:ind w:firstLine="567"/>
        <w:jc w:val="both"/>
        <w:rPr>
          <w:rFonts w:ascii="GHEA Grapalat" w:hAnsi="GHEA Grapalat" w:cs="Arial Armenian"/>
          <w:sz w:val="20"/>
          <w:szCs w:val="20"/>
          <w:lang w:val="ru-RU" w:eastAsia="x-none"/>
        </w:rPr>
      </w:pPr>
      <w:r>
        <w:rPr>
          <w:rFonts w:ascii="GHEA Grapalat" w:hAnsi="GHEA Grapalat" w:cs="Arial Armenian"/>
          <w:sz w:val="20"/>
          <w:szCs w:val="20"/>
          <w:lang w:val="hy-AM" w:eastAsia="x-none"/>
        </w:rPr>
        <w:t xml:space="preserve">(Հավելված </w:t>
      </w:r>
      <w:r>
        <w:rPr>
          <w:rFonts w:ascii="GHEA Grapalat" w:hAnsi="GHEA Grapalat" w:cs="Arial Armenian"/>
          <w:sz w:val="20"/>
          <w:szCs w:val="20"/>
          <w:lang w:eastAsia="x-none"/>
        </w:rPr>
        <w:t>3</w:t>
      </w:r>
      <w:r w:rsidRPr="00EC1660">
        <w:rPr>
          <w:rFonts w:ascii="GHEA Grapalat" w:hAnsi="GHEA Grapalat" w:cs="Arial Armenian"/>
          <w:sz w:val="20"/>
          <w:szCs w:val="20"/>
          <w:lang w:val="hy-AM" w:eastAsia="x-none"/>
        </w:rPr>
        <w:t>)</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2"/>
        <w:gridCol w:w="1560"/>
        <w:gridCol w:w="2693"/>
        <w:gridCol w:w="2268"/>
      </w:tblGrid>
      <w:tr w:rsidR="00634A4D" w:rsidRPr="00EC1660" w:rsidTr="00AC4F7C">
        <w:tc>
          <w:tcPr>
            <w:tcW w:w="10031" w:type="dxa"/>
            <w:gridSpan w:val="5"/>
          </w:tcPr>
          <w:p w:rsidR="00634A4D" w:rsidRPr="00EC1660" w:rsidRDefault="00634A4D" w:rsidP="00AC4F7C">
            <w:pPr>
              <w:ind w:firstLine="567"/>
              <w:jc w:val="center"/>
              <w:rPr>
                <w:rFonts w:ascii="GHEA Grapalat" w:hAnsi="GHEA Grapalat" w:cs="Arial"/>
                <w:sz w:val="20"/>
                <w:szCs w:val="20"/>
              </w:rPr>
            </w:pPr>
            <w:r w:rsidRPr="00EC1660">
              <w:rPr>
                <w:rFonts w:ascii="GHEA Grapalat" w:hAnsi="GHEA Grapalat" w:cs="Sylfaen"/>
                <w:sz w:val="20"/>
                <w:szCs w:val="20"/>
              </w:rPr>
              <w:t>Հիմնական</w:t>
            </w:r>
            <w:r w:rsidRPr="00EC1660">
              <w:rPr>
                <w:rFonts w:ascii="GHEA Grapalat" w:hAnsi="GHEA Grapalat" w:cs="Arial"/>
                <w:sz w:val="20"/>
                <w:szCs w:val="20"/>
              </w:rPr>
              <w:t xml:space="preserve"> </w:t>
            </w:r>
            <w:r w:rsidRPr="00EC1660">
              <w:rPr>
                <w:rFonts w:ascii="GHEA Grapalat" w:hAnsi="GHEA Grapalat" w:cs="Sylfaen"/>
                <w:sz w:val="20"/>
                <w:szCs w:val="20"/>
              </w:rPr>
              <w:t>աշխատակազմում</w:t>
            </w:r>
            <w:r w:rsidRPr="00EC1660">
              <w:rPr>
                <w:rFonts w:ascii="GHEA Grapalat" w:hAnsi="GHEA Grapalat" w:cs="Arial"/>
                <w:sz w:val="20"/>
                <w:szCs w:val="20"/>
              </w:rPr>
              <w:t xml:space="preserve"> </w:t>
            </w:r>
            <w:r w:rsidRPr="00EC1660">
              <w:rPr>
                <w:rFonts w:ascii="GHEA Grapalat" w:hAnsi="GHEA Grapalat" w:cs="Sylfaen"/>
                <w:sz w:val="20"/>
                <w:szCs w:val="20"/>
              </w:rPr>
              <w:t>ներառված</w:t>
            </w:r>
            <w:r w:rsidRPr="00EC1660">
              <w:rPr>
                <w:rFonts w:ascii="GHEA Grapalat" w:hAnsi="GHEA Grapalat" w:cs="Arial"/>
                <w:sz w:val="20"/>
                <w:szCs w:val="20"/>
              </w:rPr>
              <w:t xml:space="preserve"> </w:t>
            </w:r>
            <w:r w:rsidRPr="00EC1660">
              <w:rPr>
                <w:rFonts w:ascii="GHEA Grapalat" w:hAnsi="GHEA Grapalat" w:cs="Sylfaen"/>
                <w:sz w:val="20"/>
                <w:szCs w:val="20"/>
              </w:rPr>
              <w:t>մասնագետների</w:t>
            </w:r>
          </w:p>
        </w:tc>
      </w:tr>
      <w:tr w:rsidR="00634A4D" w:rsidRPr="00EC1660" w:rsidTr="00AC4F7C">
        <w:tc>
          <w:tcPr>
            <w:tcW w:w="1728" w:type="dxa"/>
            <w:vMerge w:val="restart"/>
            <w:vAlign w:val="center"/>
          </w:tcPr>
          <w:p w:rsidR="00634A4D" w:rsidRPr="00EC1660" w:rsidRDefault="00634A4D" w:rsidP="00AC4F7C">
            <w:pPr>
              <w:jc w:val="center"/>
              <w:rPr>
                <w:rFonts w:ascii="GHEA Grapalat" w:hAnsi="GHEA Grapalat" w:cs="Arial"/>
                <w:sz w:val="20"/>
                <w:szCs w:val="20"/>
              </w:rPr>
            </w:pPr>
            <w:r w:rsidRPr="00EC1660">
              <w:rPr>
                <w:rFonts w:ascii="GHEA Grapalat" w:hAnsi="GHEA Grapalat" w:cs="Sylfaen"/>
                <w:sz w:val="20"/>
                <w:szCs w:val="20"/>
              </w:rPr>
              <w:t>անունը</w:t>
            </w:r>
            <w:r w:rsidRPr="00EC1660">
              <w:rPr>
                <w:rFonts w:ascii="GHEA Grapalat" w:hAnsi="GHEA Grapalat" w:cs="Arial"/>
                <w:sz w:val="20"/>
                <w:szCs w:val="20"/>
              </w:rPr>
              <w:t xml:space="preserve">, </w:t>
            </w:r>
            <w:r w:rsidRPr="00EC1660">
              <w:rPr>
                <w:rFonts w:ascii="GHEA Grapalat" w:hAnsi="GHEA Grapalat" w:cs="Sylfaen"/>
                <w:sz w:val="20"/>
                <w:szCs w:val="20"/>
              </w:rPr>
              <w:t>ազգանունը</w:t>
            </w:r>
          </w:p>
        </w:tc>
        <w:tc>
          <w:tcPr>
            <w:tcW w:w="1782" w:type="dxa"/>
            <w:vMerge w:val="restart"/>
            <w:vAlign w:val="center"/>
          </w:tcPr>
          <w:p w:rsidR="00634A4D" w:rsidRPr="00EC1660" w:rsidRDefault="00634A4D" w:rsidP="00AC4F7C">
            <w:pPr>
              <w:jc w:val="center"/>
              <w:rPr>
                <w:rFonts w:ascii="GHEA Grapalat" w:hAnsi="GHEA Grapalat" w:cs="Arial"/>
                <w:sz w:val="20"/>
                <w:szCs w:val="20"/>
              </w:rPr>
            </w:pPr>
            <w:r w:rsidRPr="00EC1660">
              <w:rPr>
                <w:rFonts w:ascii="GHEA Grapalat" w:hAnsi="GHEA Grapalat" w:cs="Sylfaen"/>
                <w:sz w:val="20"/>
                <w:szCs w:val="20"/>
              </w:rPr>
              <w:t>որակավորումը</w:t>
            </w:r>
          </w:p>
        </w:tc>
        <w:tc>
          <w:tcPr>
            <w:tcW w:w="4253" w:type="dxa"/>
            <w:gridSpan w:val="2"/>
          </w:tcPr>
          <w:p w:rsidR="00634A4D" w:rsidRPr="00EC1660" w:rsidRDefault="00634A4D" w:rsidP="00AC4F7C">
            <w:pPr>
              <w:ind w:firstLine="567"/>
              <w:jc w:val="both"/>
              <w:rPr>
                <w:rFonts w:ascii="GHEA Grapalat" w:hAnsi="GHEA Grapalat" w:cs="Arial"/>
                <w:sz w:val="20"/>
                <w:szCs w:val="20"/>
              </w:rPr>
            </w:pPr>
            <w:r w:rsidRPr="00EC1660">
              <w:rPr>
                <w:rFonts w:ascii="GHEA Grapalat" w:hAnsi="GHEA Grapalat" w:cs="Sylfaen"/>
                <w:sz w:val="20"/>
                <w:szCs w:val="20"/>
              </w:rPr>
              <w:t>աշխատանքային</w:t>
            </w:r>
            <w:r w:rsidRPr="00EC1660">
              <w:rPr>
                <w:rFonts w:ascii="GHEA Grapalat" w:hAnsi="GHEA Grapalat" w:cs="Arial"/>
                <w:sz w:val="20"/>
                <w:szCs w:val="20"/>
              </w:rPr>
              <w:t xml:space="preserve"> </w:t>
            </w:r>
            <w:r w:rsidRPr="00EC1660">
              <w:rPr>
                <w:rFonts w:ascii="GHEA Grapalat" w:hAnsi="GHEA Grapalat" w:cs="Sylfaen"/>
                <w:sz w:val="20"/>
                <w:szCs w:val="20"/>
              </w:rPr>
              <w:t>փորձը</w:t>
            </w:r>
            <w:r w:rsidRPr="00EC1660">
              <w:rPr>
                <w:rFonts w:ascii="GHEA Grapalat" w:hAnsi="GHEA Grapalat" w:cs="Arial"/>
                <w:sz w:val="20"/>
                <w:szCs w:val="20"/>
              </w:rPr>
              <w:t xml:space="preserve"> </w:t>
            </w:r>
          </w:p>
        </w:tc>
        <w:tc>
          <w:tcPr>
            <w:tcW w:w="2268" w:type="dxa"/>
            <w:vMerge w:val="restart"/>
          </w:tcPr>
          <w:p w:rsidR="00634A4D" w:rsidRPr="00EC1660" w:rsidRDefault="00634A4D" w:rsidP="00AC4F7C">
            <w:pPr>
              <w:jc w:val="center"/>
              <w:rPr>
                <w:rFonts w:ascii="GHEA Grapalat" w:hAnsi="GHEA Grapalat" w:cs="Arial"/>
                <w:sz w:val="20"/>
                <w:szCs w:val="20"/>
              </w:rPr>
            </w:pPr>
            <w:r w:rsidRPr="00EC1660">
              <w:rPr>
                <w:rFonts w:ascii="GHEA Grapalat" w:hAnsi="GHEA Grapalat" w:cs="Sylfaen"/>
                <w:sz w:val="20"/>
                <w:szCs w:val="20"/>
              </w:rPr>
              <w:t>գործատուի անվանումը</w:t>
            </w:r>
          </w:p>
        </w:tc>
      </w:tr>
      <w:tr w:rsidR="00634A4D" w:rsidRPr="00EC1660" w:rsidTr="00AC4F7C">
        <w:tc>
          <w:tcPr>
            <w:tcW w:w="1728" w:type="dxa"/>
            <w:vMerge/>
          </w:tcPr>
          <w:p w:rsidR="00634A4D" w:rsidRPr="00EC1660" w:rsidRDefault="00634A4D" w:rsidP="00AC4F7C">
            <w:pPr>
              <w:ind w:firstLine="567"/>
              <w:jc w:val="both"/>
              <w:rPr>
                <w:rFonts w:ascii="GHEA Grapalat" w:hAnsi="GHEA Grapalat" w:cs="Arial Armenian"/>
                <w:sz w:val="20"/>
                <w:szCs w:val="20"/>
              </w:rPr>
            </w:pPr>
          </w:p>
        </w:tc>
        <w:tc>
          <w:tcPr>
            <w:tcW w:w="1782" w:type="dxa"/>
            <w:vMerge/>
          </w:tcPr>
          <w:p w:rsidR="00634A4D" w:rsidRPr="00EC1660" w:rsidRDefault="00634A4D" w:rsidP="00AC4F7C">
            <w:pPr>
              <w:ind w:firstLine="567"/>
              <w:jc w:val="both"/>
              <w:rPr>
                <w:rFonts w:ascii="GHEA Grapalat" w:hAnsi="GHEA Grapalat" w:cs="Arial Armenian"/>
                <w:sz w:val="20"/>
                <w:szCs w:val="20"/>
              </w:rPr>
            </w:pPr>
          </w:p>
        </w:tc>
        <w:tc>
          <w:tcPr>
            <w:tcW w:w="1560" w:type="dxa"/>
          </w:tcPr>
          <w:p w:rsidR="00634A4D" w:rsidRPr="00EC1660" w:rsidRDefault="00634A4D" w:rsidP="00AC4F7C">
            <w:pPr>
              <w:jc w:val="center"/>
              <w:rPr>
                <w:rFonts w:ascii="GHEA Grapalat" w:hAnsi="GHEA Grapalat" w:cs="Arial"/>
                <w:sz w:val="20"/>
                <w:szCs w:val="20"/>
              </w:rPr>
            </w:pPr>
            <w:r w:rsidRPr="00EC1660">
              <w:rPr>
                <w:rFonts w:ascii="GHEA Grapalat" w:hAnsi="GHEA Grapalat" w:cs="Sylfaen"/>
                <w:sz w:val="20"/>
                <w:szCs w:val="20"/>
              </w:rPr>
              <w:t>ժամանակահատվածը</w:t>
            </w:r>
          </w:p>
        </w:tc>
        <w:tc>
          <w:tcPr>
            <w:tcW w:w="2693" w:type="dxa"/>
            <w:vAlign w:val="center"/>
          </w:tcPr>
          <w:p w:rsidR="00634A4D" w:rsidRPr="00EC1660" w:rsidRDefault="00634A4D" w:rsidP="00AC4F7C">
            <w:pPr>
              <w:jc w:val="center"/>
              <w:rPr>
                <w:rFonts w:ascii="GHEA Grapalat" w:hAnsi="GHEA Grapalat" w:cs="Arial"/>
                <w:sz w:val="20"/>
                <w:szCs w:val="20"/>
              </w:rPr>
            </w:pPr>
            <w:r w:rsidRPr="00EC1660">
              <w:rPr>
                <w:rFonts w:ascii="GHEA Grapalat" w:hAnsi="GHEA Grapalat" w:cs="Sylfaen"/>
                <w:sz w:val="20"/>
                <w:szCs w:val="20"/>
              </w:rPr>
              <w:t>գործունեության</w:t>
            </w:r>
            <w:r w:rsidRPr="00EC1660">
              <w:rPr>
                <w:rFonts w:ascii="GHEA Grapalat" w:hAnsi="GHEA Grapalat" w:cs="Arial"/>
                <w:sz w:val="20"/>
                <w:szCs w:val="20"/>
              </w:rPr>
              <w:t xml:space="preserve"> </w:t>
            </w:r>
            <w:r w:rsidRPr="00EC1660">
              <w:rPr>
                <w:rFonts w:ascii="GHEA Grapalat" w:hAnsi="GHEA Grapalat" w:cs="Sylfaen"/>
                <w:sz w:val="20"/>
                <w:szCs w:val="20"/>
              </w:rPr>
              <w:t>ոլորտը</w:t>
            </w:r>
            <w:r w:rsidRPr="00EC1660">
              <w:rPr>
                <w:rFonts w:ascii="GHEA Grapalat" w:hAnsi="GHEA Grapalat" w:cs="Arial"/>
                <w:sz w:val="20"/>
                <w:szCs w:val="20"/>
              </w:rPr>
              <w:t xml:space="preserve"> </w:t>
            </w:r>
            <w:r w:rsidRPr="00EC1660">
              <w:rPr>
                <w:rFonts w:ascii="GHEA Grapalat" w:hAnsi="GHEA Grapalat" w:cs="Sylfaen"/>
                <w:sz w:val="20"/>
                <w:szCs w:val="20"/>
              </w:rPr>
              <w:t>և</w:t>
            </w:r>
            <w:r w:rsidRPr="00EC1660">
              <w:rPr>
                <w:rFonts w:ascii="GHEA Grapalat" w:hAnsi="GHEA Grapalat" w:cs="Arial"/>
                <w:sz w:val="20"/>
                <w:szCs w:val="20"/>
              </w:rPr>
              <w:t xml:space="preserve"> </w:t>
            </w:r>
            <w:r w:rsidRPr="00EC1660">
              <w:rPr>
                <w:rFonts w:ascii="GHEA Grapalat" w:hAnsi="GHEA Grapalat" w:cs="Sylfaen"/>
                <w:sz w:val="20"/>
                <w:szCs w:val="20"/>
              </w:rPr>
              <w:t>կատարած</w:t>
            </w:r>
            <w:r w:rsidRPr="00EC1660">
              <w:rPr>
                <w:rFonts w:ascii="GHEA Grapalat" w:hAnsi="GHEA Grapalat" w:cs="Arial"/>
                <w:sz w:val="20"/>
                <w:szCs w:val="20"/>
              </w:rPr>
              <w:t xml:space="preserve"> </w:t>
            </w:r>
            <w:r w:rsidRPr="00EC1660">
              <w:rPr>
                <w:rFonts w:ascii="GHEA Grapalat" w:hAnsi="GHEA Grapalat" w:cs="Sylfaen"/>
                <w:sz w:val="20"/>
                <w:szCs w:val="20"/>
              </w:rPr>
              <w:t>աշխատանքը</w:t>
            </w:r>
          </w:p>
        </w:tc>
        <w:tc>
          <w:tcPr>
            <w:tcW w:w="2268" w:type="dxa"/>
            <w:vMerge/>
          </w:tcPr>
          <w:p w:rsidR="00634A4D" w:rsidRPr="00EC1660" w:rsidRDefault="00634A4D" w:rsidP="00AC4F7C">
            <w:pPr>
              <w:ind w:firstLine="567"/>
              <w:jc w:val="both"/>
              <w:rPr>
                <w:rFonts w:ascii="GHEA Grapalat" w:hAnsi="GHEA Grapalat" w:cs="Arial Armenian"/>
                <w:sz w:val="20"/>
                <w:szCs w:val="20"/>
              </w:rPr>
            </w:pPr>
          </w:p>
        </w:tc>
      </w:tr>
      <w:tr w:rsidR="00634A4D" w:rsidRPr="00EC1660" w:rsidTr="00AC4F7C">
        <w:tc>
          <w:tcPr>
            <w:tcW w:w="1728" w:type="dxa"/>
          </w:tcPr>
          <w:p w:rsidR="00634A4D" w:rsidRPr="00EC1660" w:rsidRDefault="00634A4D" w:rsidP="00AC4F7C">
            <w:pPr>
              <w:ind w:firstLine="567"/>
              <w:jc w:val="center"/>
              <w:rPr>
                <w:rFonts w:ascii="GHEA Grapalat" w:hAnsi="GHEA Grapalat" w:cs="Arial Armenian"/>
                <w:sz w:val="20"/>
                <w:szCs w:val="20"/>
              </w:rPr>
            </w:pPr>
            <w:r w:rsidRPr="00EC1660">
              <w:rPr>
                <w:rFonts w:ascii="GHEA Grapalat" w:hAnsi="GHEA Grapalat" w:cs="Arial Armenian"/>
                <w:sz w:val="20"/>
                <w:szCs w:val="20"/>
              </w:rPr>
              <w:t>1</w:t>
            </w:r>
          </w:p>
        </w:tc>
        <w:tc>
          <w:tcPr>
            <w:tcW w:w="1782" w:type="dxa"/>
          </w:tcPr>
          <w:p w:rsidR="00634A4D" w:rsidRPr="00EC1660" w:rsidRDefault="00634A4D" w:rsidP="00AC4F7C">
            <w:pPr>
              <w:ind w:firstLine="567"/>
              <w:jc w:val="center"/>
              <w:rPr>
                <w:rFonts w:ascii="GHEA Grapalat" w:hAnsi="GHEA Grapalat" w:cs="Arial Armenian"/>
                <w:sz w:val="20"/>
                <w:szCs w:val="20"/>
              </w:rPr>
            </w:pPr>
            <w:r w:rsidRPr="00EC1660">
              <w:rPr>
                <w:rFonts w:ascii="GHEA Grapalat" w:hAnsi="GHEA Grapalat" w:cs="Arial Armenian"/>
                <w:sz w:val="20"/>
                <w:szCs w:val="20"/>
              </w:rPr>
              <w:t>2</w:t>
            </w:r>
          </w:p>
        </w:tc>
        <w:tc>
          <w:tcPr>
            <w:tcW w:w="1560" w:type="dxa"/>
          </w:tcPr>
          <w:p w:rsidR="00634A4D" w:rsidRPr="00EC1660" w:rsidRDefault="00634A4D" w:rsidP="00AC4F7C">
            <w:pPr>
              <w:ind w:firstLine="567"/>
              <w:jc w:val="center"/>
              <w:rPr>
                <w:rFonts w:ascii="GHEA Grapalat" w:hAnsi="GHEA Grapalat" w:cs="Arial Armenian"/>
                <w:sz w:val="20"/>
                <w:szCs w:val="20"/>
              </w:rPr>
            </w:pPr>
            <w:r w:rsidRPr="00EC1660">
              <w:rPr>
                <w:rFonts w:ascii="GHEA Grapalat" w:hAnsi="GHEA Grapalat" w:cs="Arial Armenian"/>
                <w:sz w:val="20"/>
                <w:szCs w:val="20"/>
              </w:rPr>
              <w:t>3</w:t>
            </w:r>
          </w:p>
        </w:tc>
        <w:tc>
          <w:tcPr>
            <w:tcW w:w="2693" w:type="dxa"/>
          </w:tcPr>
          <w:p w:rsidR="00634A4D" w:rsidRPr="00EC1660" w:rsidRDefault="00634A4D" w:rsidP="00AC4F7C">
            <w:pPr>
              <w:ind w:firstLine="567"/>
              <w:jc w:val="center"/>
              <w:rPr>
                <w:rFonts w:ascii="GHEA Grapalat" w:hAnsi="GHEA Grapalat" w:cs="Arial Armenian"/>
                <w:sz w:val="20"/>
                <w:szCs w:val="20"/>
              </w:rPr>
            </w:pPr>
            <w:r w:rsidRPr="00EC1660">
              <w:rPr>
                <w:rFonts w:ascii="GHEA Grapalat" w:hAnsi="GHEA Grapalat" w:cs="Arial Armenian"/>
                <w:sz w:val="20"/>
                <w:szCs w:val="20"/>
              </w:rPr>
              <w:t>4</w:t>
            </w:r>
          </w:p>
        </w:tc>
        <w:tc>
          <w:tcPr>
            <w:tcW w:w="2268" w:type="dxa"/>
          </w:tcPr>
          <w:p w:rsidR="00634A4D" w:rsidRPr="00EC1660" w:rsidRDefault="00634A4D" w:rsidP="00AC4F7C">
            <w:pPr>
              <w:ind w:firstLine="567"/>
              <w:jc w:val="center"/>
              <w:rPr>
                <w:rFonts w:ascii="GHEA Grapalat" w:hAnsi="GHEA Grapalat" w:cs="Arial Armenian"/>
                <w:sz w:val="20"/>
                <w:szCs w:val="20"/>
              </w:rPr>
            </w:pPr>
            <w:r w:rsidRPr="00EC1660">
              <w:rPr>
                <w:rFonts w:ascii="GHEA Grapalat" w:hAnsi="GHEA Grapalat" w:cs="Arial Armenian"/>
                <w:sz w:val="20"/>
                <w:szCs w:val="20"/>
              </w:rPr>
              <w:t>5</w:t>
            </w:r>
          </w:p>
        </w:tc>
      </w:tr>
      <w:tr w:rsidR="00634A4D" w:rsidRPr="00EC1660" w:rsidTr="00AC4F7C">
        <w:tc>
          <w:tcPr>
            <w:tcW w:w="1728" w:type="dxa"/>
          </w:tcPr>
          <w:p w:rsidR="00634A4D" w:rsidRPr="00EC1660" w:rsidRDefault="00634A4D" w:rsidP="00AC4F7C">
            <w:pPr>
              <w:ind w:firstLine="567"/>
              <w:jc w:val="both"/>
              <w:rPr>
                <w:rFonts w:ascii="GHEA Grapalat" w:hAnsi="GHEA Grapalat" w:cs="Arial Armenian"/>
                <w:sz w:val="20"/>
                <w:szCs w:val="20"/>
              </w:rPr>
            </w:pPr>
            <w:r w:rsidRPr="00EC1660">
              <w:rPr>
                <w:rFonts w:ascii="GHEA Grapalat" w:hAnsi="GHEA Grapalat" w:cs="Arial Armenian"/>
                <w:sz w:val="20"/>
                <w:szCs w:val="20"/>
              </w:rPr>
              <w:t>1.</w:t>
            </w:r>
          </w:p>
        </w:tc>
        <w:tc>
          <w:tcPr>
            <w:tcW w:w="1782" w:type="dxa"/>
          </w:tcPr>
          <w:p w:rsidR="00634A4D" w:rsidRPr="00EC1660" w:rsidRDefault="00634A4D" w:rsidP="00AC4F7C">
            <w:pPr>
              <w:ind w:firstLine="567"/>
              <w:jc w:val="both"/>
              <w:rPr>
                <w:rFonts w:ascii="GHEA Grapalat" w:hAnsi="GHEA Grapalat" w:cs="Arial Armenian"/>
                <w:sz w:val="20"/>
                <w:szCs w:val="20"/>
              </w:rPr>
            </w:pPr>
          </w:p>
        </w:tc>
        <w:tc>
          <w:tcPr>
            <w:tcW w:w="1560" w:type="dxa"/>
          </w:tcPr>
          <w:p w:rsidR="00634A4D" w:rsidRPr="00EC1660" w:rsidRDefault="00634A4D" w:rsidP="00AC4F7C">
            <w:pPr>
              <w:ind w:firstLine="567"/>
              <w:jc w:val="both"/>
              <w:rPr>
                <w:rFonts w:ascii="GHEA Grapalat" w:hAnsi="GHEA Grapalat" w:cs="Arial Armenian"/>
                <w:sz w:val="20"/>
                <w:szCs w:val="20"/>
              </w:rPr>
            </w:pPr>
          </w:p>
        </w:tc>
        <w:tc>
          <w:tcPr>
            <w:tcW w:w="2693" w:type="dxa"/>
          </w:tcPr>
          <w:p w:rsidR="00634A4D" w:rsidRPr="00EC1660" w:rsidRDefault="00634A4D" w:rsidP="00AC4F7C">
            <w:pPr>
              <w:ind w:firstLine="567"/>
              <w:jc w:val="both"/>
              <w:rPr>
                <w:rFonts w:ascii="GHEA Grapalat" w:hAnsi="GHEA Grapalat" w:cs="Arial Armenian"/>
                <w:sz w:val="20"/>
                <w:szCs w:val="20"/>
              </w:rPr>
            </w:pPr>
          </w:p>
        </w:tc>
        <w:tc>
          <w:tcPr>
            <w:tcW w:w="2268" w:type="dxa"/>
          </w:tcPr>
          <w:p w:rsidR="00634A4D" w:rsidRPr="00EC1660" w:rsidRDefault="00634A4D" w:rsidP="00AC4F7C">
            <w:pPr>
              <w:ind w:firstLine="567"/>
              <w:jc w:val="both"/>
              <w:rPr>
                <w:rFonts w:ascii="GHEA Grapalat" w:hAnsi="GHEA Grapalat" w:cs="Arial Armenian"/>
                <w:sz w:val="20"/>
                <w:szCs w:val="20"/>
              </w:rPr>
            </w:pPr>
          </w:p>
        </w:tc>
      </w:tr>
      <w:tr w:rsidR="00634A4D" w:rsidRPr="00EC1660" w:rsidTr="00AC4F7C">
        <w:tc>
          <w:tcPr>
            <w:tcW w:w="1728" w:type="dxa"/>
          </w:tcPr>
          <w:p w:rsidR="00634A4D" w:rsidRPr="00EC1660" w:rsidRDefault="00634A4D" w:rsidP="00AC4F7C">
            <w:pPr>
              <w:ind w:firstLine="567"/>
              <w:jc w:val="both"/>
              <w:rPr>
                <w:rFonts w:ascii="GHEA Grapalat" w:hAnsi="GHEA Grapalat" w:cs="Arial Armenian"/>
                <w:sz w:val="20"/>
                <w:szCs w:val="20"/>
              </w:rPr>
            </w:pPr>
            <w:r w:rsidRPr="00EC1660">
              <w:rPr>
                <w:rFonts w:ascii="GHEA Grapalat" w:hAnsi="GHEA Grapalat" w:cs="Arial Armenian"/>
                <w:sz w:val="20"/>
                <w:szCs w:val="20"/>
              </w:rPr>
              <w:t>2.</w:t>
            </w:r>
          </w:p>
        </w:tc>
        <w:tc>
          <w:tcPr>
            <w:tcW w:w="1782" w:type="dxa"/>
          </w:tcPr>
          <w:p w:rsidR="00634A4D" w:rsidRPr="00EC1660" w:rsidRDefault="00634A4D" w:rsidP="00AC4F7C">
            <w:pPr>
              <w:ind w:firstLine="567"/>
              <w:jc w:val="both"/>
              <w:rPr>
                <w:rFonts w:ascii="GHEA Grapalat" w:hAnsi="GHEA Grapalat" w:cs="Arial Armenian"/>
                <w:sz w:val="20"/>
                <w:szCs w:val="20"/>
              </w:rPr>
            </w:pPr>
          </w:p>
        </w:tc>
        <w:tc>
          <w:tcPr>
            <w:tcW w:w="1560" w:type="dxa"/>
          </w:tcPr>
          <w:p w:rsidR="00634A4D" w:rsidRPr="00EC1660" w:rsidRDefault="00634A4D" w:rsidP="00AC4F7C">
            <w:pPr>
              <w:ind w:firstLine="567"/>
              <w:jc w:val="both"/>
              <w:rPr>
                <w:rFonts w:ascii="GHEA Grapalat" w:hAnsi="GHEA Grapalat" w:cs="Arial Armenian"/>
                <w:sz w:val="20"/>
                <w:szCs w:val="20"/>
              </w:rPr>
            </w:pPr>
          </w:p>
        </w:tc>
        <w:tc>
          <w:tcPr>
            <w:tcW w:w="2693" w:type="dxa"/>
          </w:tcPr>
          <w:p w:rsidR="00634A4D" w:rsidRPr="00EC1660" w:rsidRDefault="00634A4D" w:rsidP="00AC4F7C">
            <w:pPr>
              <w:ind w:firstLine="567"/>
              <w:jc w:val="both"/>
              <w:rPr>
                <w:rFonts w:ascii="GHEA Grapalat" w:hAnsi="GHEA Grapalat" w:cs="Arial Armenian"/>
                <w:sz w:val="20"/>
                <w:szCs w:val="20"/>
              </w:rPr>
            </w:pPr>
          </w:p>
        </w:tc>
        <w:tc>
          <w:tcPr>
            <w:tcW w:w="2268" w:type="dxa"/>
          </w:tcPr>
          <w:p w:rsidR="00634A4D" w:rsidRPr="00EC1660" w:rsidRDefault="00634A4D" w:rsidP="00AC4F7C">
            <w:pPr>
              <w:ind w:firstLine="567"/>
              <w:jc w:val="both"/>
              <w:rPr>
                <w:rFonts w:ascii="GHEA Grapalat" w:hAnsi="GHEA Grapalat" w:cs="Arial Armenian"/>
                <w:sz w:val="20"/>
                <w:szCs w:val="20"/>
              </w:rPr>
            </w:pPr>
          </w:p>
        </w:tc>
      </w:tr>
      <w:tr w:rsidR="00634A4D" w:rsidRPr="00EC1660" w:rsidTr="00AC4F7C">
        <w:tc>
          <w:tcPr>
            <w:tcW w:w="1728" w:type="dxa"/>
          </w:tcPr>
          <w:p w:rsidR="00634A4D" w:rsidRPr="00EC1660" w:rsidRDefault="00634A4D" w:rsidP="00AC4F7C">
            <w:pPr>
              <w:ind w:firstLine="567"/>
              <w:jc w:val="both"/>
              <w:rPr>
                <w:rFonts w:ascii="GHEA Grapalat" w:hAnsi="GHEA Grapalat" w:cs="Arial Armenian"/>
                <w:sz w:val="20"/>
                <w:szCs w:val="20"/>
              </w:rPr>
            </w:pPr>
            <w:r w:rsidRPr="00EC1660">
              <w:rPr>
                <w:rFonts w:ascii="GHEA Grapalat" w:hAnsi="GHEA Grapalat" w:cs="Arial Armenian"/>
                <w:sz w:val="20"/>
                <w:szCs w:val="20"/>
              </w:rPr>
              <w:t>..</w:t>
            </w:r>
          </w:p>
        </w:tc>
        <w:tc>
          <w:tcPr>
            <w:tcW w:w="1782" w:type="dxa"/>
          </w:tcPr>
          <w:p w:rsidR="00634A4D" w:rsidRPr="00EC1660" w:rsidRDefault="00634A4D" w:rsidP="00AC4F7C">
            <w:pPr>
              <w:ind w:firstLine="567"/>
              <w:jc w:val="both"/>
              <w:rPr>
                <w:rFonts w:ascii="GHEA Grapalat" w:hAnsi="GHEA Grapalat" w:cs="Arial Armenian"/>
                <w:sz w:val="20"/>
                <w:szCs w:val="20"/>
              </w:rPr>
            </w:pPr>
          </w:p>
        </w:tc>
        <w:tc>
          <w:tcPr>
            <w:tcW w:w="1560" w:type="dxa"/>
          </w:tcPr>
          <w:p w:rsidR="00634A4D" w:rsidRPr="00EC1660" w:rsidRDefault="00634A4D" w:rsidP="00AC4F7C">
            <w:pPr>
              <w:ind w:firstLine="567"/>
              <w:jc w:val="both"/>
              <w:rPr>
                <w:rFonts w:ascii="GHEA Grapalat" w:hAnsi="GHEA Grapalat" w:cs="Arial Armenian"/>
                <w:sz w:val="20"/>
                <w:szCs w:val="20"/>
              </w:rPr>
            </w:pPr>
          </w:p>
        </w:tc>
        <w:tc>
          <w:tcPr>
            <w:tcW w:w="2693" w:type="dxa"/>
          </w:tcPr>
          <w:p w:rsidR="00634A4D" w:rsidRPr="00EC1660" w:rsidRDefault="00634A4D" w:rsidP="00AC4F7C">
            <w:pPr>
              <w:ind w:firstLine="567"/>
              <w:jc w:val="both"/>
              <w:rPr>
                <w:rFonts w:ascii="GHEA Grapalat" w:hAnsi="GHEA Grapalat" w:cs="Arial Armenian"/>
                <w:sz w:val="20"/>
                <w:szCs w:val="20"/>
              </w:rPr>
            </w:pPr>
          </w:p>
        </w:tc>
        <w:tc>
          <w:tcPr>
            <w:tcW w:w="2268" w:type="dxa"/>
          </w:tcPr>
          <w:p w:rsidR="00634A4D" w:rsidRPr="00EC1660" w:rsidRDefault="00634A4D" w:rsidP="00AC4F7C">
            <w:pPr>
              <w:ind w:firstLine="567"/>
              <w:jc w:val="both"/>
              <w:rPr>
                <w:rFonts w:ascii="GHEA Grapalat" w:hAnsi="GHEA Grapalat" w:cs="Arial Armenian"/>
                <w:sz w:val="20"/>
                <w:szCs w:val="20"/>
              </w:rPr>
            </w:pPr>
          </w:p>
        </w:tc>
      </w:tr>
    </w:tbl>
    <w:p w:rsidR="00634A4D" w:rsidRPr="00EC1660" w:rsidRDefault="00634A4D" w:rsidP="00634A4D">
      <w:pPr>
        <w:ind w:firstLine="567"/>
        <w:jc w:val="both"/>
        <w:rPr>
          <w:rFonts w:ascii="GHEA Grapalat" w:hAnsi="GHEA Grapalat" w:cs="Arial"/>
          <w:sz w:val="20"/>
          <w:szCs w:val="20"/>
        </w:rPr>
      </w:pPr>
      <w:r w:rsidRPr="00EC1660">
        <w:rPr>
          <w:rFonts w:ascii="GHEA Grapalat" w:hAnsi="GHEA Grapalat" w:cs="Sylfaen"/>
          <w:sz w:val="20"/>
          <w:szCs w:val="20"/>
        </w:rPr>
        <w:t>Ընդ</w:t>
      </w:r>
      <w:r w:rsidRPr="00EC1660">
        <w:rPr>
          <w:rFonts w:ascii="GHEA Grapalat" w:hAnsi="GHEA Grapalat" w:cs="Arial"/>
          <w:sz w:val="20"/>
          <w:szCs w:val="20"/>
        </w:rPr>
        <w:t xml:space="preserve"> </w:t>
      </w:r>
      <w:r w:rsidRPr="00EC1660">
        <w:rPr>
          <w:rFonts w:ascii="GHEA Grapalat" w:hAnsi="GHEA Grapalat" w:cs="Sylfaen"/>
          <w:sz w:val="20"/>
          <w:szCs w:val="20"/>
        </w:rPr>
        <w:t>որում</w:t>
      </w:r>
      <w:r w:rsidRPr="00EC1660">
        <w:rPr>
          <w:rFonts w:ascii="GHEA Grapalat" w:hAnsi="GHEA Grapalat" w:cs="Arial"/>
          <w:sz w:val="20"/>
          <w:szCs w:val="20"/>
        </w:rPr>
        <w:t xml:space="preserve"> </w:t>
      </w:r>
      <w:r w:rsidRPr="00EC1660">
        <w:rPr>
          <w:rFonts w:ascii="GHEA Grapalat" w:hAnsi="GHEA Grapalat" w:cs="Sylfaen"/>
          <w:sz w:val="20"/>
          <w:szCs w:val="20"/>
        </w:rPr>
        <w:t>աշխատանքային</w:t>
      </w:r>
      <w:r w:rsidRPr="00EC1660">
        <w:rPr>
          <w:rFonts w:ascii="GHEA Grapalat" w:hAnsi="GHEA Grapalat" w:cs="Arial"/>
          <w:sz w:val="20"/>
          <w:szCs w:val="20"/>
        </w:rPr>
        <w:t xml:space="preserve"> </w:t>
      </w:r>
      <w:r w:rsidRPr="00EC1660">
        <w:rPr>
          <w:rFonts w:ascii="GHEA Grapalat" w:hAnsi="GHEA Grapalat" w:cs="Sylfaen"/>
          <w:sz w:val="20"/>
          <w:szCs w:val="20"/>
        </w:rPr>
        <w:t>ռեսուրսների</w:t>
      </w:r>
      <w:r w:rsidRPr="00EC1660">
        <w:rPr>
          <w:rFonts w:ascii="GHEA Grapalat" w:hAnsi="GHEA Grapalat" w:cs="Arial"/>
          <w:sz w:val="20"/>
          <w:szCs w:val="20"/>
        </w:rPr>
        <w:t xml:space="preserve"> </w:t>
      </w:r>
      <w:r w:rsidRPr="00EC1660">
        <w:rPr>
          <w:rFonts w:ascii="GHEA Grapalat" w:hAnsi="GHEA Grapalat" w:cs="Sylfaen"/>
          <w:sz w:val="20"/>
          <w:szCs w:val="20"/>
        </w:rPr>
        <w:t>առկայությունը</w:t>
      </w:r>
      <w:r w:rsidRPr="00EC1660">
        <w:rPr>
          <w:rFonts w:ascii="GHEA Grapalat" w:hAnsi="GHEA Grapalat" w:cs="Arial"/>
          <w:sz w:val="20"/>
          <w:szCs w:val="20"/>
        </w:rPr>
        <w:t xml:space="preserve"> </w:t>
      </w:r>
      <w:r w:rsidRPr="00EC1660">
        <w:rPr>
          <w:rFonts w:ascii="GHEA Grapalat" w:hAnsi="GHEA Grapalat" w:cs="Sylfaen"/>
          <w:sz w:val="20"/>
          <w:szCs w:val="20"/>
        </w:rPr>
        <w:t>հիմնավորելու</w:t>
      </w:r>
      <w:r w:rsidRPr="00EC1660">
        <w:rPr>
          <w:rFonts w:ascii="GHEA Grapalat" w:hAnsi="GHEA Grapalat" w:cs="Arial"/>
          <w:sz w:val="20"/>
          <w:szCs w:val="20"/>
        </w:rPr>
        <w:t xml:space="preserve"> </w:t>
      </w:r>
      <w:r w:rsidRPr="00EC1660">
        <w:rPr>
          <w:rFonts w:ascii="GHEA Grapalat" w:hAnsi="GHEA Grapalat" w:cs="Sylfaen"/>
          <w:sz w:val="20"/>
          <w:szCs w:val="20"/>
        </w:rPr>
        <w:t>համար</w:t>
      </w:r>
      <w:r w:rsidRPr="00EC1660">
        <w:rPr>
          <w:rFonts w:ascii="GHEA Grapalat" w:hAnsi="GHEA Grapalat" w:cs="Arial"/>
          <w:sz w:val="20"/>
          <w:szCs w:val="20"/>
        </w:rPr>
        <w:t xml:space="preserve"> Մ</w:t>
      </w:r>
      <w:r w:rsidRPr="00EC1660">
        <w:rPr>
          <w:rFonts w:ascii="GHEA Grapalat" w:hAnsi="GHEA Grapalat" w:cs="Sylfaen"/>
          <w:sz w:val="20"/>
          <w:szCs w:val="20"/>
        </w:rPr>
        <w:t>ասնակիցը</w:t>
      </w:r>
      <w:r w:rsidRPr="00EC1660">
        <w:rPr>
          <w:rFonts w:ascii="GHEA Grapalat" w:hAnsi="GHEA Grapalat" w:cs="Arial"/>
          <w:sz w:val="20"/>
          <w:szCs w:val="20"/>
        </w:rPr>
        <w:t xml:space="preserve"> </w:t>
      </w:r>
      <w:r w:rsidRPr="00EC1660">
        <w:rPr>
          <w:rFonts w:ascii="GHEA Grapalat" w:hAnsi="GHEA Grapalat" w:cs="Sylfaen"/>
          <w:sz w:val="20"/>
          <w:szCs w:val="20"/>
        </w:rPr>
        <w:t>ներկայացնում</w:t>
      </w:r>
      <w:r w:rsidRPr="00EC1660">
        <w:rPr>
          <w:rFonts w:ascii="GHEA Grapalat" w:hAnsi="GHEA Grapalat" w:cs="Arial"/>
          <w:sz w:val="20"/>
          <w:szCs w:val="20"/>
        </w:rPr>
        <w:t xml:space="preserve"> </w:t>
      </w:r>
      <w:r w:rsidRPr="00EC1660">
        <w:rPr>
          <w:rFonts w:ascii="GHEA Grapalat" w:hAnsi="GHEA Grapalat" w:cs="Sylfaen"/>
          <w:sz w:val="20"/>
          <w:szCs w:val="20"/>
        </w:rPr>
        <w:t>է</w:t>
      </w:r>
      <w:r w:rsidRPr="00EC1660">
        <w:rPr>
          <w:rFonts w:ascii="GHEA Grapalat" w:hAnsi="GHEA Grapalat" w:cs="Arial"/>
          <w:sz w:val="20"/>
          <w:szCs w:val="20"/>
        </w:rPr>
        <w:t xml:space="preserve"> </w:t>
      </w:r>
      <w:r w:rsidRPr="00EC1660">
        <w:rPr>
          <w:rFonts w:ascii="GHEA Grapalat" w:hAnsi="GHEA Grapalat" w:cs="Sylfaen"/>
          <w:sz w:val="20"/>
          <w:szCs w:val="20"/>
        </w:rPr>
        <w:t>առաջադրված</w:t>
      </w:r>
      <w:r w:rsidRPr="00EC1660">
        <w:rPr>
          <w:rFonts w:ascii="GHEA Grapalat" w:hAnsi="GHEA Grapalat" w:cs="Arial"/>
          <w:sz w:val="20"/>
          <w:szCs w:val="20"/>
        </w:rPr>
        <w:t xml:space="preserve"> </w:t>
      </w:r>
      <w:r w:rsidRPr="00EC1660">
        <w:rPr>
          <w:rFonts w:ascii="GHEA Grapalat" w:hAnsi="GHEA Grapalat" w:cs="Sylfaen"/>
          <w:sz w:val="20"/>
          <w:szCs w:val="20"/>
        </w:rPr>
        <w:t>աշխատակազմում</w:t>
      </w:r>
      <w:r w:rsidRPr="00EC1660">
        <w:rPr>
          <w:rFonts w:ascii="GHEA Grapalat" w:hAnsi="GHEA Grapalat" w:cs="Arial"/>
          <w:sz w:val="20"/>
          <w:szCs w:val="20"/>
        </w:rPr>
        <w:t xml:space="preserve"> </w:t>
      </w:r>
      <w:r w:rsidRPr="00EC1660">
        <w:rPr>
          <w:rFonts w:ascii="GHEA Grapalat" w:hAnsi="GHEA Grapalat" w:cs="Sylfaen"/>
          <w:sz w:val="20"/>
          <w:szCs w:val="20"/>
        </w:rPr>
        <w:t>ներգրավված</w:t>
      </w:r>
      <w:r w:rsidRPr="00EC1660">
        <w:rPr>
          <w:rFonts w:ascii="GHEA Grapalat" w:hAnsi="GHEA Grapalat" w:cs="Arial"/>
          <w:sz w:val="20"/>
          <w:szCs w:val="20"/>
        </w:rPr>
        <w:t xml:space="preserve"> </w:t>
      </w:r>
      <w:r w:rsidRPr="00EC1660">
        <w:rPr>
          <w:rFonts w:ascii="GHEA Grapalat" w:hAnsi="GHEA Grapalat" w:cs="Sylfaen"/>
          <w:sz w:val="20"/>
          <w:szCs w:val="20"/>
        </w:rPr>
        <w:t>մաս</w:t>
      </w:r>
      <w:r w:rsidRPr="00EC1660">
        <w:rPr>
          <w:rFonts w:ascii="GHEA Grapalat" w:hAnsi="GHEA Grapalat" w:cs="Arial"/>
          <w:sz w:val="20"/>
          <w:szCs w:val="20"/>
        </w:rPr>
        <w:softHyphen/>
      </w:r>
      <w:r w:rsidRPr="00EC1660">
        <w:rPr>
          <w:rFonts w:ascii="GHEA Grapalat" w:hAnsi="GHEA Grapalat" w:cs="Sylfaen"/>
          <w:sz w:val="20"/>
          <w:szCs w:val="20"/>
        </w:rPr>
        <w:t>նագետների</w:t>
      </w:r>
      <w:r w:rsidRPr="00EC1660">
        <w:rPr>
          <w:rFonts w:ascii="GHEA Grapalat" w:hAnsi="GHEA Grapalat" w:cs="Arial"/>
          <w:sz w:val="20"/>
          <w:szCs w:val="20"/>
        </w:rPr>
        <w:t xml:space="preserve"> </w:t>
      </w:r>
      <w:r w:rsidRPr="00EC1660">
        <w:rPr>
          <w:rFonts w:ascii="GHEA Grapalat" w:hAnsi="GHEA Grapalat" w:cs="Sylfaen"/>
          <w:sz w:val="20"/>
          <w:szCs w:val="20"/>
        </w:rPr>
        <w:t>հաստատած</w:t>
      </w:r>
      <w:r w:rsidRPr="00EC1660">
        <w:rPr>
          <w:rFonts w:ascii="GHEA Grapalat" w:hAnsi="GHEA Grapalat" w:cs="Arial"/>
          <w:sz w:val="20"/>
          <w:szCs w:val="20"/>
        </w:rPr>
        <w:t xml:space="preserve"> </w:t>
      </w:r>
      <w:r w:rsidRPr="00EC1660">
        <w:rPr>
          <w:rFonts w:ascii="GHEA Grapalat" w:hAnsi="GHEA Grapalat" w:cs="Sylfaen"/>
          <w:sz w:val="20"/>
          <w:szCs w:val="20"/>
        </w:rPr>
        <w:t>գրավոր</w:t>
      </w:r>
      <w:r w:rsidRPr="00EC1660">
        <w:rPr>
          <w:rFonts w:ascii="GHEA Grapalat" w:hAnsi="GHEA Grapalat" w:cs="Arial"/>
          <w:sz w:val="20"/>
          <w:szCs w:val="20"/>
        </w:rPr>
        <w:t xml:space="preserve"> </w:t>
      </w:r>
      <w:r w:rsidRPr="00EC1660">
        <w:rPr>
          <w:rFonts w:ascii="GHEA Grapalat" w:hAnsi="GHEA Grapalat" w:cs="Sylfaen"/>
          <w:sz w:val="20"/>
          <w:szCs w:val="20"/>
        </w:rPr>
        <w:t>համաձայնությունները</w:t>
      </w:r>
      <w:r w:rsidRPr="00EC1660">
        <w:rPr>
          <w:rFonts w:ascii="GHEA Grapalat" w:hAnsi="GHEA Grapalat" w:cs="Arial"/>
          <w:sz w:val="20"/>
          <w:szCs w:val="20"/>
        </w:rPr>
        <w:t xml:space="preserve">` </w:t>
      </w:r>
      <w:r w:rsidRPr="00EC1660">
        <w:rPr>
          <w:rFonts w:ascii="GHEA Grapalat" w:hAnsi="GHEA Grapalat" w:cs="Sylfaen"/>
          <w:sz w:val="20"/>
          <w:szCs w:val="20"/>
        </w:rPr>
        <w:t>իրականացվելիք</w:t>
      </w:r>
      <w:r w:rsidRPr="00EC1660">
        <w:rPr>
          <w:rFonts w:ascii="GHEA Grapalat" w:hAnsi="GHEA Grapalat" w:cs="Arial"/>
          <w:sz w:val="20"/>
          <w:szCs w:val="20"/>
        </w:rPr>
        <w:t xml:space="preserve"> </w:t>
      </w:r>
      <w:r w:rsidRPr="00EC1660">
        <w:rPr>
          <w:rFonts w:ascii="GHEA Grapalat" w:hAnsi="GHEA Grapalat" w:cs="Sylfaen"/>
          <w:sz w:val="20"/>
          <w:szCs w:val="20"/>
        </w:rPr>
        <w:t>աշխատանքներում</w:t>
      </w:r>
      <w:r w:rsidRPr="00EC1660">
        <w:rPr>
          <w:rFonts w:ascii="GHEA Grapalat" w:hAnsi="GHEA Grapalat" w:cs="Arial"/>
          <w:sz w:val="20"/>
          <w:szCs w:val="20"/>
        </w:rPr>
        <w:t xml:space="preserve"> </w:t>
      </w:r>
      <w:r w:rsidRPr="00EC1660">
        <w:rPr>
          <w:rFonts w:ascii="GHEA Grapalat" w:hAnsi="GHEA Grapalat" w:cs="Sylfaen"/>
          <w:sz w:val="20"/>
          <w:szCs w:val="20"/>
        </w:rPr>
        <w:t>վերջիններիս</w:t>
      </w:r>
      <w:r w:rsidRPr="00EC1660">
        <w:rPr>
          <w:rFonts w:ascii="GHEA Grapalat" w:hAnsi="GHEA Grapalat" w:cs="Arial"/>
          <w:sz w:val="20"/>
          <w:szCs w:val="20"/>
        </w:rPr>
        <w:t xml:space="preserve"> </w:t>
      </w:r>
      <w:r w:rsidRPr="00EC1660">
        <w:rPr>
          <w:rFonts w:ascii="GHEA Grapalat" w:hAnsi="GHEA Grapalat" w:cs="Sylfaen"/>
          <w:sz w:val="20"/>
          <w:szCs w:val="20"/>
        </w:rPr>
        <w:t>ներգրավվելու</w:t>
      </w:r>
      <w:r w:rsidRPr="00EC1660">
        <w:rPr>
          <w:rFonts w:ascii="GHEA Grapalat" w:hAnsi="GHEA Grapalat" w:cs="Arial"/>
          <w:sz w:val="20"/>
          <w:szCs w:val="20"/>
        </w:rPr>
        <w:t xml:space="preserve"> </w:t>
      </w:r>
      <w:r w:rsidRPr="00EC1660">
        <w:rPr>
          <w:rFonts w:ascii="GHEA Grapalat" w:hAnsi="GHEA Grapalat" w:cs="Sylfaen"/>
          <w:sz w:val="20"/>
          <w:szCs w:val="20"/>
        </w:rPr>
        <w:t>մասին</w:t>
      </w:r>
      <w:r w:rsidRPr="00DB4016">
        <w:rPr>
          <w:rFonts w:ascii="GHEA Grapalat" w:hAnsi="GHEA Grapalat" w:cs="Arial"/>
          <w:i/>
          <w:sz w:val="20"/>
          <w:szCs w:val="20"/>
        </w:rPr>
        <w:t>,</w:t>
      </w:r>
      <w:r w:rsidRPr="00C9409B">
        <w:rPr>
          <w:rFonts w:ascii="GHEA Grapalat" w:hAnsi="GHEA Grapalat" w:cs="Arial"/>
          <w:sz w:val="20"/>
          <w:szCs w:val="20"/>
        </w:rPr>
        <w:t xml:space="preserve"> </w:t>
      </w:r>
      <w:r w:rsidRPr="00EC1660">
        <w:rPr>
          <w:rFonts w:ascii="GHEA Grapalat" w:hAnsi="GHEA Grapalat" w:cs="Sylfaen"/>
          <w:sz w:val="20"/>
          <w:szCs w:val="20"/>
        </w:rPr>
        <w:t>ինչպես</w:t>
      </w:r>
      <w:r w:rsidRPr="00EC1660">
        <w:rPr>
          <w:rFonts w:ascii="GHEA Grapalat" w:hAnsi="GHEA Grapalat" w:cs="Arial"/>
          <w:sz w:val="20"/>
          <w:szCs w:val="20"/>
        </w:rPr>
        <w:t xml:space="preserve"> </w:t>
      </w:r>
      <w:r w:rsidRPr="00EC1660">
        <w:rPr>
          <w:rFonts w:ascii="GHEA Grapalat" w:hAnsi="GHEA Grapalat" w:cs="Sylfaen"/>
          <w:sz w:val="20"/>
          <w:szCs w:val="20"/>
        </w:rPr>
        <w:t>նաև</w:t>
      </w:r>
      <w:r w:rsidRPr="00EC1660">
        <w:rPr>
          <w:rFonts w:ascii="GHEA Grapalat" w:hAnsi="GHEA Grapalat" w:cs="Arial"/>
          <w:sz w:val="20"/>
          <w:szCs w:val="20"/>
        </w:rPr>
        <w:t xml:space="preserve"> </w:t>
      </w:r>
      <w:r w:rsidRPr="00EC1660">
        <w:rPr>
          <w:rFonts w:ascii="GHEA Grapalat" w:hAnsi="GHEA Grapalat" w:cs="Sylfaen"/>
          <w:sz w:val="20"/>
          <w:szCs w:val="20"/>
        </w:rPr>
        <w:t>մասնագետների</w:t>
      </w:r>
      <w:r w:rsidRPr="00EC1660">
        <w:rPr>
          <w:rFonts w:ascii="GHEA Grapalat" w:hAnsi="GHEA Grapalat" w:cs="Arial"/>
          <w:sz w:val="20"/>
          <w:szCs w:val="20"/>
        </w:rPr>
        <w:t xml:space="preserve"> </w:t>
      </w:r>
      <w:r w:rsidRPr="00EC1660">
        <w:rPr>
          <w:rFonts w:ascii="GHEA Grapalat" w:hAnsi="GHEA Grapalat" w:cs="Sylfaen"/>
          <w:sz w:val="20"/>
          <w:szCs w:val="20"/>
        </w:rPr>
        <w:t>անձնագրերի</w:t>
      </w:r>
      <w:r w:rsidRPr="00EC1660">
        <w:rPr>
          <w:rFonts w:ascii="GHEA Grapalat" w:hAnsi="GHEA Grapalat" w:cs="Arial"/>
          <w:sz w:val="20"/>
          <w:szCs w:val="20"/>
        </w:rPr>
        <w:t xml:space="preserve"> </w:t>
      </w:r>
      <w:r w:rsidRPr="00EC1660">
        <w:rPr>
          <w:rFonts w:ascii="GHEA Grapalat" w:hAnsi="GHEA Grapalat" w:cs="Sylfaen"/>
          <w:sz w:val="20"/>
          <w:szCs w:val="20"/>
        </w:rPr>
        <w:t>և</w:t>
      </w:r>
      <w:r w:rsidRPr="00EC1660">
        <w:rPr>
          <w:rFonts w:ascii="GHEA Grapalat" w:hAnsi="GHEA Grapalat" w:cs="Arial"/>
          <w:sz w:val="20"/>
          <w:szCs w:val="20"/>
        </w:rPr>
        <w:t xml:space="preserve"> </w:t>
      </w:r>
      <w:r w:rsidRPr="00EC1660">
        <w:rPr>
          <w:rFonts w:ascii="GHEA Grapalat" w:hAnsi="GHEA Grapalat" w:cs="Sylfaen"/>
          <w:sz w:val="20"/>
          <w:szCs w:val="20"/>
        </w:rPr>
        <w:t>որակավորումը</w:t>
      </w:r>
      <w:r w:rsidRPr="00EC1660">
        <w:rPr>
          <w:rFonts w:ascii="GHEA Grapalat" w:hAnsi="GHEA Grapalat" w:cs="Arial"/>
          <w:sz w:val="20"/>
          <w:szCs w:val="20"/>
        </w:rPr>
        <w:t xml:space="preserve"> </w:t>
      </w:r>
      <w:r w:rsidRPr="00EC1660">
        <w:rPr>
          <w:rFonts w:ascii="GHEA Grapalat" w:hAnsi="GHEA Grapalat" w:cs="Sylfaen"/>
          <w:sz w:val="20"/>
          <w:szCs w:val="20"/>
        </w:rPr>
        <w:t>հավաստող</w:t>
      </w:r>
      <w:r w:rsidRPr="00EC1660">
        <w:rPr>
          <w:rFonts w:ascii="GHEA Grapalat" w:hAnsi="GHEA Grapalat" w:cs="Arial"/>
          <w:sz w:val="20"/>
          <w:szCs w:val="20"/>
        </w:rPr>
        <w:t xml:space="preserve"> </w:t>
      </w:r>
      <w:r w:rsidRPr="00EC1660">
        <w:rPr>
          <w:rFonts w:ascii="GHEA Grapalat" w:hAnsi="GHEA Grapalat" w:cs="Sylfaen"/>
          <w:sz w:val="20"/>
          <w:szCs w:val="20"/>
        </w:rPr>
        <w:t>փաստաթղթերի</w:t>
      </w:r>
      <w:r w:rsidRPr="00EC1660">
        <w:rPr>
          <w:rFonts w:ascii="GHEA Grapalat" w:hAnsi="GHEA Grapalat" w:cs="Arial"/>
          <w:sz w:val="20"/>
          <w:szCs w:val="20"/>
        </w:rPr>
        <w:t xml:space="preserve"> (</w:t>
      </w:r>
      <w:r w:rsidRPr="00EC1660">
        <w:rPr>
          <w:rFonts w:ascii="GHEA Grapalat" w:hAnsi="GHEA Grapalat" w:cs="Sylfaen"/>
          <w:sz w:val="20"/>
          <w:szCs w:val="20"/>
        </w:rPr>
        <w:t>դիպլոմ</w:t>
      </w:r>
      <w:r w:rsidRPr="00EC1660">
        <w:rPr>
          <w:rFonts w:ascii="GHEA Grapalat" w:hAnsi="GHEA Grapalat" w:cs="Arial"/>
          <w:sz w:val="20"/>
          <w:szCs w:val="20"/>
        </w:rPr>
        <w:t xml:space="preserve">, </w:t>
      </w:r>
      <w:r w:rsidRPr="00EC1660">
        <w:rPr>
          <w:rFonts w:ascii="GHEA Grapalat" w:hAnsi="GHEA Grapalat" w:cs="Sylfaen"/>
          <w:sz w:val="20"/>
          <w:szCs w:val="20"/>
        </w:rPr>
        <w:t>վկայագիր</w:t>
      </w:r>
      <w:r w:rsidRPr="00EC1660">
        <w:rPr>
          <w:rFonts w:ascii="GHEA Grapalat" w:hAnsi="GHEA Grapalat" w:cs="Arial"/>
          <w:sz w:val="20"/>
          <w:szCs w:val="20"/>
        </w:rPr>
        <w:t xml:space="preserve">, </w:t>
      </w:r>
      <w:r w:rsidRPr="00EC1660">
        <w:rPr>
          <w:rFonts w:ascii="GHEA Grapalat" w:hAnsi="GHEA Grapalat" w:cs="Sylfaen"/>
          <w:sz w:val="20"/>
          <w:szCs w:val="20"/>
        </w:rPr>
        <w:t>հավաստագիր</w:t>
      </w:r>
      <w:r w:rsidRPr="00EC1660">
        <w:rPr>
          <w:rFonts w:ascii="GHEA Grapalat" w:hAnsi="GHEA Grapalat" w:cs="Arial"/>
          <w:sz w:val="20"/>
          <w:szCs w:val="20"/>
        </w:rPr>
        <w:t xml:space="preserve"> </w:t>
      </w:r>
      <w:r w:rsidRPr="00EC1660">
        <w:rPr>
          <w:rFonts w:ascii="GHEA Grapalat" w:hAnsi="GHEA Grapalat" w:cs="Sylfaen"/>
          <w:sz w:val="20"/>
          <w:szCs w:val="20"/>
        </w:rPr>
        <w:t>և</w:t>
      </w:r>
      <w:r w:rsidRPr="00EC1660">
        <w:rPr>
          <w:rFonts w:ascii="GHEA Grapalat" w:hAnsi="GHEA Grapalat" w:cs="Arial"/>
          <w:sz w:val="20"/>
          <w:szCs w:val="20"/>
        </w:rPr>
        <w:t xml:space="preserve"> </w:t>
      </w:r>
      <w:r w:rsidRPr="00EC1660">
        <w:rPr>
          <w:rFonts w:ascii="GHEA Grapalat" w:hAnsi="GHEA Grapalat" w:cs="Sylfaen"/>
          <w:sz w:val="20"/>
          <w:szCs w:val="20"/>
        </w:rPr>
        <w:t>այլն</w:t>
      </w:r>
      <w:r w:rsidRPr="00EC1660">
        <w:rPr>
          <w:rFonts w:ascii="GHEA Grapalat" w:hAnsi="GHEA Grapalat" w:cs="Arial"/>
          <w:sz w:val="20"/>
          <w:szCs w:val="20"/>
        </w:rPr>
        <w:t xml:space="preserve">) </w:t>
      </w:r>
      <w:r w:rsidRPr="00EC1660">
        <w:rPr>
          <w:rFonts w:ascii="GHEA Grapalat" w:hAnsi="GHEA Grapalat" w:cs="Sylfaen"/>
          <w:sz w:val="20"/>
          <w:szCs w:val="20"/>
        </w:rPr>
        <w:t>պատճենները</w:t>
      </w:r>
      <w:r w:rsidRPr="00EC1660">
        <w:rPr>
          <w:rFonts w:ascii="GHEA Grapalat" w:hAnsi="GHEA Grapalat" w:cs="Arial"/>
          <w:sz w:val="20"/>
          <w:szCs w:val="20"/>
        </w:rPr>
        <w:t>.</w:t>
      </w:r>
    </w:p>
    <w:p w:rsidR="00634A4D" w:rsidRPr="00EC1660" w:rsidRDefault="00634A4D" w:rsidP="00634A4D">
      <w:pPr>
        <w:ind w:firstLine="567"/>
        <w:jc w:val="both"/>
        <w:rPr>
          <w:rFonts w:ascii="GHEA Grapalat" w:hAnsi="GHEA Grapalat" w:cs="Arial"/>
          <w:sz w:val="20"/>
          <w:szCs w:val="20"/>
        </w:rPr>
      </w:pPr>
      <w:r w:rsidRPr="00EC1660">
        <w:rPr>
          <w:rFonts w:ascii="GHEA Grapalat" w:hAnsi="GHEA Grapalat"/>
          <w:sz w:val="20"/>
          <w:szCs w:val="20"/>
          <w:lang w:val="hy-AM"/>
        </w:rPr>
        <w:t>Հ</w:t>
      </w:r>
      <w:r w:rsidRPr="00EC1660">
        <w:rPr>
          <w:rFonts w:ascii="GHEA Grapalat" w:hAnsi="GHEA Grapalat"/>
          <w:sz w:val="20"/>
          <w:szCs w:val="20"/>
        </w:rPr>
        <w:t>այտեր</w:t>
      </w:r>
      <w:r w:rsidRPr="00EC1660">
        <w:rPr>
          <w:rFonts w:ascii="GHEA Grapalat" w:hAnsi="GHEA Grapalat"/>
          <w:sz w:val="20"/>
          <w:szCs w:val="20"/>
          <w:lang w:val="hy-AM"/>
        </w:rPr>
        <w:t>ի</w:t>
      </w:r>
      <w:r w:rsidRPr="00EC1660">
        <w:rPr>
          <w:rFonts w:ascii="GHEA Grapalat" w:hAnsi="GHEA Grapalat"/>
          <w:sz w:val="20"/>
          <w:szCs w:val="20"/>
        </w:rPr>
        <w:t xml:space="preserve"> գնահատ</w:t>
      </w:r>
      <w:r w:rsidRPr="00EC1660">
        <w:rPr>
          <w:rFonts w:ascii="GHEA Grapalat" w:hAnsi="GHEA Grapalat"/>
          <w:sz w:val="20"/>
          <w:szCs w:val="20"/>
          <w:lang w:val="hy-AM"/>
        </w:rPr>
        <w:t>ման</w:t>
      </w:r>
      <w:r w:rsidRPr="00EC1660">
        <w:rPr>
          <w:rFonts w:ascii="GHEA Grapalat" w:hAnsi="GHEA Grapalat"/>
          <w:sz w:val="20"/>
          <w:szCs w:val="20"/>
        </w:rPr>
        <w:t xml:space="preserve"> </w:t>
      </w:r>
      <w:r w:rsidRPr="00EC1660">
        <w:rPr>
          <w:rFonts w:ascii="GHEA Grapalat" w:hAnsi="GHEA Grapalat"/>
          <w:sz w:val="20"/>
          <w:szCs w:val="20"/>
          <w:lang w:val="hy-AM"/>
        </w:rPr>
        <w:t>չափանիշները</w:t>
      </w:r>
      <w:r w:rsidRPr="00EC1660">
        <w:rPr>
          <w:rFonts w:ascii="GHEA Grapalat" w:hAnsi="GHEA Grapalat"/>
          <w:sz w:val="20"/>
          <w:szCs w:val="20"/>
        </w:rPr>
        <w:t>`</w:t>
      </w:r>
    </w:p>
    <w:tbl>
      <w:tblPr>
        <w:tblW w:w="8632"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184"/>
        <w:gridCol w:w="3448"/>
      </w:tblGrid>
      <w:tr w:rsidR="00634A4D" w:rsidRPr="00EC1660" w:rsidTr="00AC4F7C">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634A4D" w:rsidRPr="00EC1660" w:rsidRDefault="00634A4D" w:rsidP="00AC4F7C">
            <w:pPr>
              <w:spacing w:before="100" w:beforeAutospacing="1" w:after="100" w:afterAutospacing="1"/>
              <w:jc w:val="center"/>
              <w:rPr>
                <w:rFonts w:ascii="GHEA Grapalat" w:hAnsi="GHEA Grapalat"/>
                <w:sz w:val="20"/>
                <w:szCs w:val="20"/>
              </w:rPr>
            </w:pPr>
            <w:r w:rsidRPr="00EC1660">
              <w:rPr>
                <w:rFonts w:ascii="GHEA Grapalat" w:hAnsi="GHEA Grapalat"/>
                <w:sz w:val="20"/>
                <w:szCs w:val="20"/>
              </w:rPr>
              <w:t>Գնահատման չափանիշը</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634A4D" w:rsidRPr="00EC1660" w:rsidRDefault="00634A4D" w:rsidP="00AC4F7C">
            <w:pPr>
              <w:spacing w:before="100" w:beforeAutospacing="1" w:after="100" w:afterAutospacing="1"/>
              <w:jc w:val="center"/>
              <w:rPr>
                <w:rFonts w:ascii="GHEA Grapalat" w:hAnsi="GHEA Grapalat"/>
                <w:sz w:val="20"/>
                <w:szCs w:val="20"/>
              </w:rPr>
            </w:pPr>
            <w:r w:rsidRPr="00EC1660">
              <w:rPr>
                <w:rFonts w:ascii="GHEA Grapalat" w:hAnsi="GHEA Grapalat"/>
                <w:sz w:val="20"/>
                <w:szCs w:val="20"/>
              </w:rPr>
              <w:t>Առավելագույն միավորը</w:t>
            </w:r>
          </w:p>
        </w:tc>
      </w:tr>
      <w:tr w:rsidR="00634A4D" w:rsidRPr="00EC1660" w:rsidTr="00AC4F7C">
        <w:trPr>
          <w:trHeight w:val="324"/>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634A4D" w:rsidRPr="00EC1660" w:rsidRDefault="00634A4D" w:rsidP="00AC4F7C">
            <w:pPr>
              <w:spacing w:before="100" w:beforeAutospacing="1" w:after="100" w:afterAutospacing="1"/>
              <w:jc w:val="center"/>
              <w:rPr>
                <w:rFonts w:ascii="GHEA Grapalat" w:hAnsi="GHEA Grapalat"/>
                <w:sz w:val="20"/>
                <w:szCs w:val="20"/>
              </w:rPr>
            </w:pPr>
            <w:r w:rsidRPr="00EC1660">
              <w:rPr>
                <w:rFonts w:ascii="GHEA Grapalat" w:hAnsi="GHEA Grapalat"/>
                <w:sz w:val="20"/>
                <w:szCs w:val="20"/>
              </w:rPr>
              <w:t>1</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634A4D" w:rsidRPr="00EC1660" w:rsidRDefault="00634A4D" w:rsidP="00AC4F7C">
            <w:pPr>
              <w:spacing w:before="100" w:beforeAutospacing="1" w:after="100" w:afterAutospacing="1"/>
              <w:jc w:val="center"/>
              <w:rPr>
                <w:rFonts w:ascii="GHEA Grapalat" w:hAnsi="GHEA Grapalat"/>
                <w:sz w:val="20"/>
                <w:szCs w:val="20"/>
                <w:lang w:val="hy-AM"/>
              </w:rPr>
            </w:pPr>
            <w:r w:rsidRPr="00EC1660">
              <w:rPr>
                <w:rFonts w:ascii="GHEA Grapalat" w:hAnsi="GHEA Grapalat"/>
                <w:sz w:val="20"/>
                <w:szCs w:val="20"/>
                <w:lang w:val="hy-AM"/>
              </w:rPr>
              <w:t>2</w:t>
            </w:r>
          </w:p>
        </w:tc>
      </w:tr>
      <w:tr w:rsidR="00634A4D" w:rsidRPr="00EC1660" w:rsidTr="00AC4F7C">
        <w:trPr>
          <w:trHeight w:val="147"/>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rsidR="00634A4D" w:rsidRPr="00EC1660" w:rsidRDefault="00634A4D" w:rsidP="00AC4F7C">
            <w:pPr>
              <w:spacing w:before="100" w:beforeAutospacing="1" w:after="100" w:afterAutospacing="1"/>
              <w:jc w:val="center"/>
              <w:rPr>
                <w:rFonts w:ascii="GHEA Grapalat" w:hAnsi="GHEA Grapalat"/>
                <w:sz w:val="20"/>
                <w:szCs w:val="20"/>
              </w:rPr>
            </w:pPr>
            <w:r w:rsidRPr="00EC1660">
              <w:rPr>
                <w:rFonts w:ascii="GHEA Grapalat" w:hAnsi="GHEA Grapalat"/>
                <w:sz w:val="20"/>
                <w:szCs w:val="20"/>
              </w:rPr>
              <w:t>Մասնագիտական փորձառություն</w:t>
            </w:r>
          </w:p>
        </w:tc>
        <w:tc>
          <w:tcPr>
            <w:tcW w:w="3448" w:type="dxa"/>
            <w:tcBorders>
              <w:top w:val="outset" w:sz="6" w:space="0" w:color="auto"/>
              <w:left w:val="outset" w:sz="6" w:space="0" w:color="auto"/>
              <w:bottom w:val="outset" w:sz="6" w:space="0" w:color="auto"/>
              <w:right w:val="outset" w:sz="6" w:space="0" w:color="auto"/>
            </w:tcBorders>
            <w:shd w:val="clear" w:color="auto" w:fill="FFFFFF"/>
            <w:vAlign w:val="center"/>
          </w:tcPr>
          <w:p w:rsidR="00634A4D" w:rsidRPr="00EC1660" w:rsidRDefault="00634A4D" w:rsidP="00AC4F7C">
            <w:pPr>
              <w:spacing w:before="100" w:beforeAutospacing="1" w:after="100" w:afterAutospacing="1"/>
              <w:jc w:val="center"/>
              <w:rPr>
                <w:rFonts w:ascii="GHEA Grapalat" w:hAnsi="GHEA Grapalat"/>
                <w:sz w:val="20"/>
                <w:szCs w:val="20"/>
                <w:lang w:val="hy-AM"/>
              </w:rPr>
            </w:pPr>
            <w:r w:rsidRPr="00EC1660">
              <w:rPr>
                <w:rFonts w:ascii="GHEA Grapalat" w:hAnsi="GHEA Grapalat"/>
                <w:sz w:val="20"/>
                <w:szCs w:val="20"/>
                <w:lang w:val="hy-AM"/>
              </w:rPr>
              <w:t>40</w:t>
            </w:r>
          </w:p>
        </w:tc>
      </w:tr>
      <w:tr w:rsidR="00634A4D" w:rsidRPr="00EC1660" w:rsidTr="00AC4F7C">
        <w:trPr>
          <w:trHeight w:val="168"/>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rsidR="00634A4D" w:rsidRPr="00EC1660" w:rsidRDefault="00634A4D" w:rsidP="00AC4F7C">
            <w:pPr>
              <w:spacing w:before="100" w:beforeAutospacing="1" w:after="100" w:afterAutospacing="1"/>
              <w:jc w:val="center"/>
              <w:rPr>
                <w:rFonts w:ascii="GHEA Grapalat" w:hAnsi="GHEA Grapalat"/>
                <w:sz w:val="20"/>
                <w:szCs w:val="20"/>
              </w:rPr>
            </w:pPr>
            <w:r w:rsidRPr="00EC1660">
              <w:rPr>
                <w:rFonts w:ascii="GHEA Grapalat" w:hAnsi="GHEA Grapalat"/>
                <w:sz w:val="20"/>
                <w:szCs w:val="20"/>
              </w:rPr>
              <w:t>Աշխատանքային ռեսուրսներ</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rsidR="00634A4D" w:rsidRPr="00EC1660" w:rsidRDefault="00634A4D" w:rsidP="00AC4F7C">
            <w:pPr>
              <w:spacing w:before="100" w:beforeAutospacing="1" w:after="100" w:afterAutospacing="1"/>
              <w:jc w:val="center"/>
              <w:rPr>
                <w:rFonts w:ascii="GHEA Grapalat" w:hAnsi="GHEA Grapalat"/>
                <w:sz w:val="20"/>
                <w:szCs w:val="20"/>
                <w:lang w:val="hy-AM"/>
              </w:rPr>
            </w:pPr>
            <w:r w:rsidRPr="00EC1660">
              <w:rPr>
                <w:rFonts w:ascii="GHEA Grapalat" w:hAnsi="GHEA Grapalat"/>
                <w:sz w:val="20"/>
                <w:szCs w:val="20"/>
                <w:lang w:val="hy-AM"/>
              </w:rPr>
              <w:t>30</w:t>
            </w:r>
          </w:p>
        </w:tc>
      </w:tr>
      <w:tr w:rsidR="00634A4D" w:rsidRPr="00EC1660" w:rsidTr="00AC4F7C">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634A4D" w:rsidRPr="00EC1660" w:rsidRDefault="00634A4D" w:rsidP="00AC4F7C">
            <w:pPr>
              <w:spacing w:before="100" w:beforeAutospacing="1" w:after="100" w:afterAutospacing="1"/>
              <w:jc w:val="center"/>
              <w:rPr>
                <w:rFonts w:ascii="GHEA Grapalat" w:hAnsi="GHEA Grapalat"/>
                <w:sz w:val="20"/>
                <w:szCs w:val="20"/>
              </w:rPr>
            </w:pPr>
            <w:r w:rsidRPr="00EC1660">
              <w:rPr>
                <w:rFonts w:ascii="GHEA Grapalat" w:hAnsi="GHEA Grapalat"/>
                <w:sz w:val="20"/>
                <w:szCs w:val="20"/>
              </w:rPr>
              <w:t>Գնային պայման</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634A4D" w:rsidRPr="00EC1660" w:rsidRDefault="00634A4D" w:rsidP="00AC4F7C">
            <w:pPr>
              <w:spacing w:before="100" w:beforeAutospacing="1" w:after="100" w:afterAutospacing="1"/>
              <w:jc w:val="center"/>
              <w:rPr>
                <w:rFonts w:ascii="GHEA Grapalat" w:hAnsi="GHEA Grapalat"/>
                <w:sz w:val="20"/>
                <w:szCs w:val="20"/>
              </w:rPr>
            </w:pPr>
            <w:r w:rsidRPr="00EC1660">
              <w:rPr>
                <w:rFonts w:ascii="GHEA Grapalat" w:hAnsi="GHEA Grapalat"/>
                <w:iCs/>
                <w:sz w:val="20"/>
                <w:szCs w:val="20"/>
              </w:rPr>
              <w:t>30</w:t>
            </w:r>
          </w:p>
        </w:tc>
      </w:tr>
      <w:tr w:rsidR="00634A4D" w:rsidRPr="00EC1660" w:rsidTr="00AC4F7C">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rsidR="00634A4D" w:rsidRPr="00EC1660" w:rsidRDefault="00634A4D" w:rsidP="00AC4F7C">
            <w:pPr>
              <w:spacing w:before="100" w:beforeAutospacing="1" w:after="100" w:afterAutospacing="1"/>
              <w:jc w:val="center"/>
              <w:rPr>
                <w:rFonts w:ascii="GHEA Grapalat" w:hAnsi="GHEA Grapalat"/>
                <w:b/>
                <w:iCs/>
                <w:sz w:val="20"/>
                <w:szCs w:val="20"/>
                <w:lang w:val="hy-AM"/>
              </w:rPr>
            </w:pPr>
            <w:r w:rsidRPr="00EC1660">
              <w:rPr>
                <w:rFonts w:ascii="GHEA Grapalat" w:hAnsi="GHEA Grapalat"/>
                <w:b/>
                <w:iCs/>
                <w:sz w:val="20"/>
                <w:szCs w:val="20"/>
                <w:lang w:val="hy-AM"/>
              </w:rPr>
              <w:t>Ընդամենը</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rsidR="00634A4D" w:rsidRPr="00EC1660" w:rsidRDefault="00634A4D" w:rsidP="00AC4F7C">
            <w:pPr>
              <w:spacing w:before="100" w:beforeAutospacing="1" w:after="100" w:afterAutospacing="1"/>
              <w:jc w:val="center"/>
              <w:rPr>
                <w:rFonts w:ascii="GHEA Grapalat" w:hAnsi="GHEA Grapalat"/>
                <w:iCs/>
                <w:sz w:val="20"/>
                <w:szCs w:val="20"/>
                <w:lang w:val="hy-AM"/>
              </w:rPr>
            </w:pPr>
            <w:r w:rsidRPr="00EC1660">
              <w:rPr>
                <w:rFonts w:ascii="GHEA Grapalat" w:hAnsi="GHEA Grapalat"/>
                <w:iCs/>
                <w:sz w:val="20"/>
                <w:szCs w:val="20"/>
                <w:lang w:val="hy-AM"/>
              </w:rPr>
              <w:t>100</w:t>
            </w:r>
          </w:p>
        </w:tc>
      </w:tr>
    </w:tbl>
    <w:p w:rsidR="00634A4D" w:rsidRPr="003A2258" w:rsidRDefault="00634A4D" w:rsidP="00634A4D">
      <w:pPr>
        <w:shd w:val="clear" w:color="auto" w:fill="FFFFFF"/>
        <w:ind w:firstLine="375"/>
        <w:jc w:val="both"/>
        <w:rPr>
          <w:rFonts w:ascii="GHEA Grapalat" w:hAnsi="GHEA Grapalat"/>
          <w:b/>
          <w:sz w:val="20"/>
          <w:szCs w:val="20"/>
        </w:rPr>
      </w:pPr>
      <w:r w:rsidRPr="006B2BA2">
        <w:rPr>
          <w:rFonts w:ascii="GHEA Grapalat" w:hAnsi="GHEA Grapalat"/>
          <w:b/>
          <w:sz w:val="20"/>
          <w:szCs w:val="20"/>
          <w:lang w:val="hy-AM"/>
        </w:rPr>
        <w:t>Մասնակցի կողմից ներկայացված հայտում ոչ գնային պայմանների բացակայությունը չի հանդիսանում հայտի մերժման հիմք, ոչ գնային պայմաններին տրված գնահատականը ազդում է մասնակիցներին տրվող ընդհանուր գնահատականի վրա:</w:t>
      </w:r>
      <w:r w:rsidRPr="003A2258">
        <w:rPr>
          <w:rFonts w:ascii="GHEA Grapalat" w:hAnsi="GHEA Grapalat"/>
          <w:b/>
          <w:sz w:val="20"/>
          <w:szCs w:val="20"/>
        </w:rPr>
        <w:t xml:space="preserve"> </w:t>
      </w:r>
    </w:p>
    <w:p w:rsidR="00634A4D" w:rsidRPr="00F73A51" w:rsidRDefault="00634A4D" w:rsidP="00634A4D">
      <w:pPr>
        <w:shd w:val="clear" w:color="auto" w:fill="FFFFFF"/>
        <w:ind w:firstLine="375"/>
        <w:jc w:val="both"/>
        <w:rPr>
          <w:rFonts w:ascii="GHEA Grapalat" w:hAnsi="GHEA Grapalat"/>
          <w:b/>
          <w:sz w:val="20"/>
          <w:szCs w:val="20"/>
          <w:lang w:eastAsia="ru-RU"/>
        </w:rPr>
      </w:pPr>
      <w:r w:rsidRPr="005D5174">
        <w:rPr>
          <w:rFonts w:ascii="GHEA Grapalat" w:hAnsi="GHEA Grapalat"/>
          <w:b/>
          <w:sz w:val="20"/>
          <w:szCs w:val="20"/>
          <w:lang w:val="ru-RU" w:eastAsia="ru-RU"/>
        </w:rPr>
        <w:t>Եթե</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մասնակցի</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կողմից</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ներկայացված</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ոչ</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գնային</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պայմանները</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բավարարող</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փաստաթղթերում</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արձանագրվում</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են</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անհամապատասխանություններ՝</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հրավերի</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պահանջների</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նկատմամբ</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ապա</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հանձնաժողովը</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մեկ</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աշխատանքային</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օրով</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կասեցնում</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է</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նիստը</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իսկ</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հանձնաժողովի</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քարտուղարը</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նույն</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օրը</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դրա</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մասին</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համակարգի</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միջոցով</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տեղեկացնում</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է</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մասնակցին՝</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առաջարկելով</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մինչև</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կասեցման</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ժամկետի</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ավարտը</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շտկել</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անհամապատասխանությունը</w:t>
      </w:r>
      <w:r w:rsidRPr="00F73A51">
        <w:rPr>
          <w:rFonts w:ascii="GHEA Grapalat" w:hAnsi="GHEA Grapalat"/>
          <w:b/>
          <w:sz w:val="20"/>
          <w:szCs w:val="20"/>
          <w:lang w:eastAsia="ru-RU"/>
        </w:rPr>
        <w:t>:</w:t>
      </w:r>
    </w:p>
    <w:p w:rsidR="00634A4D" w:rsidRPr="00F73A51" w:rsidRDefault="00634A4D" w:rsidP="00634A4D">
      <w:pPr>
        <w:shd w:val="clear" w:color="auto" w:fill="FFFFFF"/>
        <w:ind w:firstLine="375"/>
        <w:jc w:val="both"/>
        <w:rPr>
          <w:rFonts w:ascii="GHEA Grapalat" w:hAnsi="GHEA Grapalat"/>
          <w:b/>
          <w:sz w:val="20"/>
          <w:szCs w:val="20"/>
          <w:lang w:eastAsia="ru-RU"/>
        </w:rPr>
      </w:pPr>
      <w:r w:rsidRPr="005D5174">
        <w:rPr>
          <w:rFonts w:ascii="GHEA Grapalat" w:hAnsi="GHEA Grapalat"/>
          <w:b/>
          <w:sz w:val="20"/>
          <w:szCs w:val="20"/>
          <w:lang w:val="ru-RU" w:eastAsia="ru-RU"/>
        </w:rPr>
        <w:t>Անհամապատասխանությունները</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շտկելու</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դեպքում</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մասնակցի</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ոչ</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գնային</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պայմանները</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կգնահատվեն</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հրավերով</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սահմանված</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կարգով</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հակառակ</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դեպքում</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ոչ</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գնային</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պայմանները</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կգնահատվեն</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զրո</w:t>
      </w:r>
      <w:r w:rsidRPr="00F73A51">
        <w:rPr>
          <w:rFonts w:ascii="GHEA Grapalat" w:hAnsi="GHEA Grapalat"/>
          <w:b/>
          <w:sz w:val="20"/>
          <w:szCs w:val="20"/>
          <w:lang w:eastAsia="ru-RU"/>
        </w:rPr>
        <w:t xml:space="preserve">: </w:t>
      </w:r>
    </w:p>
    <w:p w:rsidR="00634A4D" w:rsidRDefault="00634A4D" w:rsidP="00634A4D">
      <w:pPr>
        <w:shd w:val="clear" w:color="auto" w:fill="FFFFFF"/>
        <w:ind w:firstLine="375"/>
        <w:jc w:val="both"/>
        <w:rPr>
          <w:rFonts w:ascii="GHEA Grapalat" w:hAnsi="GHEA Grapalat"/>
          <w:b/>
          <w:sz w:val="20"/>
          <w:szCs w:val="20"/>
          <w:lang w:eastAsia="ru-RU"/>
        </w:rPr>
      </w:pPr>
      <w:r w:rsidRPr="005D5174">
        <w:rPr>
          <w:rFonts w:ascii="GHEA Grapalat" w:hAnsi="GHEA Grapalat"/>
          <w:b/>
          <w:sz w:val="20"/>
          <w:szCs w:val="20"/>
          <w:lang w:val="ru-RU" w:eastAsia="ru-RU"/>
        </w:rPr>
        <w:t>Մասնակիցը</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ոչ</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գնային</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պայմաններից</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որևէ</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մեկին</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չհամապատասխանելու</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դեպքում՝</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ներկայացնում</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է</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տեղեկատվություն</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հրավերի</w:t>
      </w:r>
      <w:r w:rsidRPr="00F73A51">
        <w:rPr>
          <w:rFonts w:ascii="GHEA Grapalat" w:hAnsi="GHEA Grapalat"/>
          <w:b/>
          <w:sz w:val="20"/>
          <w:szCs w:val="20"/>
          <w:lang w:eastAsia="ru-RU"/>
        </w:rPr>
        <w:t xml:space="preserve"> 2.3.1 </w:t>
      </w:r>
      <w:r w:rsidRPr="005D5174">
        <w:rPr>
          <w:rFonts w:ascii="GHEA Grapalat" w:hAnsi="GHEA Grapalat"/>
          <w:b/>
          <w:sz w:val="20"/>
          <w:szCs w:val="20"/>
          <w:lang w:val="ru-RU" w:eastAsia="ru-RU"/>
        </w:rPr>
        <w:t>կետով</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սահմանված</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որակավորման</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փաստաթղթերի</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բացակայության</w:t>
      </w:r>
      <w:r w:rsidRPr="00F73A51">
        <w:rPr>
          <w:rFonts w:ascii="GHEA Grapalat" w:hAnsi="GHEA Grapalat"/>
          <w:b/>
          <w:sz w:val="20"/>
          <w:szCs w:val="20"/>
          <w:lang w:eastAsia="ru-RU"/>
        </w:rPr>
        <w:t xml:space="preserve"> </w:t>
      </w:r>
      <w:r w:rsidRPr="005D5174">
        <w:rPr>
          <w:rFonts w:ascii="GHEA Grapalat" w:hAnsi="GHEA Grapalat"/>
          <w:b/>
          <w:sz w:val="20"/>
          <w:szCs w:val="20"/>
          <w:lang w:val="ru-RU" w:eastAsia="ru-RU"/>
        </w:rPr>
        <w:t>մասին</w:t>
      </w:r>
      <w:r w:rsidRPr="00F73A51">
        <w:rPr>
          <w:rFonts w:ascii="GHEA Grapalat" w:hAnsi="GHEA Grapalat"/>
          <w:b/>
          <w:sz w:val="20"/>
          <w:szCs w:val="20"/>
          <w:lang w:eastAsia="ru-RU"/>
        </w:rPr>
        <w:t xml:space="preserve">: </w:t>
      </w:r>
    </w:p>
    <w:p w:rsidR="00634A4D" w:rsidRPr="00F73A51" w:rsidRDefault="00634A4D" w:rsidP="00634A4D">
      <w:pPr>
        <w:shd w:val="clear" w:color="auto" w:fill="FFFFFF"/>
        <w:ind w:firstLine="375"/>
        <w:jc w:val="both"/>
        <w:rPr>
          <w:rFonts w:ascii="GHEA Grapalat" w:hAnsi="GHEA Grapalat"/>
          <w:b/>
          <w:sz w:val="20"/>
          <w:szCs w:val="20"/>
          <w:lang w:eastAsia="ru-RU"/>
        </w:rPr>
      </w:pPr>
    </w:p>
    <w:p w:rsidR="00634A4D" w:rsidRPr="00F73A51" w:rsidRDefault="00634A4D" w:rsidP="00634A4D">
      <w:pPr>
        <w:shd w:val="clear" w:color="auto" w:fill="FFFFFF"/>
        <w:ind w:firstLine="375"/>
        <w:jc w:val="both"/>
        <w:rPr>
          <w:rFonts w:ascii="GHEA Grapalat" w:hAnsi="GHEA Grapalat"/>
          <w:sz w:val="20"/>
          <w:szCs w:val="20"/>
        </w:rPr>
      </w:pPr>
      <w:r w:rsidRPr="00EC1660">
        <w:rPr>
          <w:rFonts w:ascii="GHEA Grapalat" w:hAnsi="GHEA Grapalat"/>
          <w:sz w:val="20"/>
          <w:szCs w:val="20"/>
          <w:lang w:val="hy-AM"/>
        </w:rPr>
        <w:t>Մ</w:t>
      </w:r>
      <w:r w:rsidRPr="00EC1660">
        <w:rPr>
          <w:rFonts w:ascii="GHEA Grapalat" w:hAnsi="GHEA Grapalat"/>
          <w:sz w:val="20"/>
          <w:szCs w:val="20"/>
        </w:rPr>
        <w:t>ասնակիցների</w:t>
      </w:r>
      <w:r w:rsidRPr="00F73A51">
        <w:rPr>
          <w:rFonts w:ascii="GHEA Grapalat" w:hAnsi="GHEA Grapalat"/>
          <w:sz w:val="20"/>
          <w:szCs w:val="20"/>
        </w:rPr>
        <w:t xml:space="preserve"> </w:t>
      </w:r>
      <w:r w:rsidRPr="00EC1660">
        <w:rPr>
          <w:rFonts w:ascii="GHEA Grapalat" w:hAnsi="GHEA Grapalat"/>
          <w:sz w:val="20"/>
          <w:szCs w:val="20"/>
        </w:rPr>
        <w:t>հայտերը</w:t>
      </w:r>
      <w:r w:rsidRPr="00F73A51">
        <w:rPr>
          <w:rFonts w:ascii="GHEA Grapalat" w:hAnsi="GHEA Grapalat"/>
          <w:sz w:val="20"/>
          <w:szCs w:val="20"/>
        </w:rPr>
        <w:t xml:space="preserve"> </w:t>
      </w:r>
      <w:r w:rsidRPr="00EC1660">
        <w:rPr>
          <w:rFonts w:ascii="GHEA Grapalat" w:hAnsi="GHEA Grapalat"/>
          <w:sz w:val="20"/>
          <w:szCs w:val="20"/>
        </w:rPr>
        <w:t>գնահատվում</w:t>
      </w:r>
      <w:r w:rsidRPr="00F73A51">
        <w:rPr>
          <w:rFonts w:ascii="GHEA Grapalat" w:hAnsi="GHEA Grapalat"/>
          <w:sz w:val="20"/>
          <w:szCs w:val="20"/>
        </w:rPr>
        <w:t xml:space="preserve"> </w:t>
      </w:r>
      <w:r w:rsidRPr="00EC1660">
        <w:rPr>
          <w:rFonts w:ascii="GHEA Grapalat" w:hAnsi="GHEA Grapalat"/>
          <w:sz w:val="20"/>
          <w:szCs w:val="20"/>
        </w:rPr>
        <w:t>են</w:t>
      </w:r>
      <w:r w:rsidRPr="00F73A51">
        <w:rPr>
          <w:rFonts w:ascii="GHEA Grapalat" w:hAnsi="GHEA Grapalat"/>
          <w:sz w:val="20"/>
          <w:szCs w:val="20"/>
        </w:rPr>
        <w:t xml:space="preserve"> </w:t>
      </w:r>
      <w:r w:rsidRPr="00EC1660">
        <w:rPr>
          <w:rFonts w:ascii="GHEA Grapalat" w:hAnsi="GHEA Grapalat"/>
          <w:sz w:val="20"/>
          <w:szCs w:val="20"/>
        </w:rPr>
        <w:t>հետևյալ</w:t>
      </w:r>
      <w:r w:rsidRPr="00F73A51">
        <w:rPr>
          <w:rFonts w:ascii="GHEA Grapalat" w:hAnsi="GHEA Grapalat"/>
          <w:sz w:val="20"/>
          <w:szCs w:val="20"/>
        </w:rPr>
        <w:t xml:space="preserve"> </w:t>
      </w:r>
      <w:r w:rsidRPr="00EC1660">
        <w:rPr>
          <w:rFonts w:ascii="GHEA Grapalat" w:hAnsi="GHEA Grapalat"/>
          <w:sz w:val="20"/>
          <w:szCs w:val="20"/>
        </w:rPr>
        <w:t>կարգով</w:t>
      </w:r>
      <w:r w:rsidRPr="00F73A51">
        <w:rPr>
          <w:rFonts w:ascii="GHEA Grapalat" w:hAnsi="GHEA Grapalat"/>
          <w:sz w:val="20"/>
          <w:szCs w:val="20"/>
        </w:rPr>
        <w:t>`</w:t>
      </w:r>
    </w:p>
    <w:p w:rsidR="00634A4D" w:rsidRPr="00F73A51" w:rsidRDefault="00634A4D" w:rsidP="00634A4D">
      <w:pPr>
        <w:shd w:val="clear" w:color="auto" w:fill="FFFFFF"/>
        <w:ind w:firstLine="375"/>
        <w:jc w:val="both"/>
        <w:rPr>
          <w:rFonts w:ascii="GHEA Grapalat" w:hAnsi="GHEA Grapalat"/>
          <w:sz w:val="20"/>
          <w:szCs w:val="20"/>
        </w:rPr>
      </w:pPr>
      <w:r w:rsidRPr="00EC1660">
        <w:rPr>
          <w:rFonts w:ascii="GHEA Grapalat" w:hAnsi="GHEA Grapalat"/>
          <w:sz w:val="20"/>
          <w:szCs w:val="20"/>
        </w:rPr>
        <w:lastRenderedPageBreak/>
        <w:t>ա</w:t>
      </w:r>
      <w:r w:rsidRPr="00F73A51">
        <w:rPr>
          <w:rFonts w:ascii="GHEA Grapalat" w:hAnsi="GHEA Grapalat"/>
          <w:sz w:val="20"/>
          <w:szCs w:val="20"/>
        </w:rPr>
        <w:t xml:space="preserve">. </w:t>
      </w:r>
      <w:r w:rsidRPr="00EC1660">
        <w:rPr>
          <w:rFonts w:ascii="GHEA Grapalat" w:hAnsi="GHEA Grapalat"/>
          <w:sz w:val="20"/>
          <w:szCs w:val="20"/>
        </w:rPr>
        <w:t>նվազագույն</w:t>
      </w:r>
      <w:r w:rsidRPr="00F73A51">
        <w:rPr>
          <w:rFonts w:ascii="GHEA Grapalat" w:hAnsi="GHEA Grapalat"/>
          <w:sz w:val="20"/>
          <w:szCs w:val="20"/>
        </w:rPr>
        <w:t xml:space="preserve"> </w:t>
      </w:r>
      <w:r w:rsidRPr="00EC1660">
        <w:rPr>
          <w:rFonts w:ascii="GHEA Grapalat" w:hAnsi="GHEA Grapalat"/>
          <w:sz w:val="20"/>
          <w:szCs w:val="20"/>
        </w:rPr>
        <w:t>գնային</w:t>
      </w:r>
      <w:r w:rsidRPr="00F73A51">
        <w:rPr>
          <w:rFonts w:ascii="GHEA Grapalat" w:hAnsi="GHEA Grapalat"/>
          <w:sz w:val="20"/>
          <w:szCs w:val="20"/>
        </w:rPr>
        <w:t xml:space="preserve"> </w:t>
      </w:r>
      <w:r w:rsidRPr="00EC1660">
        <w:rPr>
          <w:rFonts w:ascii="GHEA Grapalat" w:hAnsi="GHEA Grapalat"/>
          <w:sz w:val="20"/>
          <w:szCs w:val="20"/>
        </w:rPr>
        <w:t>առաջարկ</w:t>
      </w:r>
      <w:r w:rsidRPr="00F73A51">
        <w:rPr>
          <w:rFonts w:ascii="GHEA Grapalat" w:hAnsi="GHEA Grapalat"/>
          <w:sz w:val="20"/>
          <w:szCs w:val="20"/>
        </w:rPr>
        <w:t xml:space="preserve"> </w:t>
      </w:r>
      <w:r w:rsidRPr="00EC1660">
        <w:rPr>
          <w:rFonts w:ascii="GHEA Grapalat" w:hAnsi="GHEA Grapalat"/>
          <w:sz w:val="20"/>
          <w:szCs w:val="20"/>
        </w:rPr>
        <w:t>ներկայացրած</w:t>
      </w:r>
      <w:r w:rsidRPr="00F73A51">
        <w:rPr>
          <w:rFonts w:ascii="GHEA Grapalat" w:hAnsi="GHEA Grapalat"/>
          <w:sz w:val="20"/>
          <w:szCs w:val="20"/>
        </w:rPr>
        <w:t xml:space="preserve"> </w:t>
      </w:r>
      <w:r w:rsidRPr="00EC1660">
        <w:rPr>
          <w:rFonts w:ascii="GHEA Grapalat" w:hAnsi="GHEA Grapalat"/>
          <w:sz w:val="20"/>
          <w:szCs w:val="20"/>
        </w:rPr>
        <w:t>մասնակցի</w:t>
      </w:r>
      <w:r w:rsidRPr="00F73A51">
        <w:rPr>
          <w:rFonts w:ascii="GHEA Grapalat" w:hAnsi="GHEA Grapalat"/>
          <w:sz w:val="20"/>
          <w:szCs w:val="20"/>
        </w:rPr>
        <w:t xml:space="preserve"> </w:t>
      </w:r>
      <w:r w:rsidRPr="00EC1660">
        <w:rPr>
          <w:rFonts w:ascii="GHEA Grapalat" w:hAnsi="GHEA Grapalat"/>
          <w:sz w:val="20"/>
          <w:szCs w:val="20"/>
        </w:rPr>
        <w:t>ֆինանսական</w:t>
      </w:r>
      <w:r w:rsidRPr="00F73A51">
        <w:rPr>
          <w:rFonts w:ascii="GHEA Grapalat" w:hAnsi="GHEA Grapalat"/>
          <w:sz w:val="20"/>
          <w:szCs w:val="20"/>
        </w:rPr>
        <w:t xml:space="preserve"> </w:t>
      </w:r>
      <w:r w:rsidRPr="00EC1660">
        <w:rPr>
          <w:rFonts w:ascii="GHEA Grapalat" w:hAnsi="GHEA Grapalat"/>
          <w:sz w:val="20"/>
          <w:szCs w:val="20"/>
        </w:rPr>
        <w:t>առաջարկը</w:t>
      </w:r>
      <w:r w:rsidRPr="00F73A51">
        <w:rPr>
          <w:rFonts w:ascii="GHEA Grapalat" w:hAnsi="GHEA Grapalat"/>
          <w:sz w:val="20"/>
          <w:szCs w:val="20"/>
        </w:rPr>
        <w:t xml:space="preserve"> </w:t>
      </w:r>
      <w:r w:rsidRPr="00EC1660">
        <w:rPr>
          <w:rFonts w:ascii="GHEA Grapalat" w:hAnsi="GHEA Grapalat"/>
          <w:sz w:val="20"/>
          <w:szCs w:val="20"/>
        </w:rPr>
        <w:t>գնահատվում</w:t>
      </w:r>
      <w:r w:rsidRPr="00F73A51">
        <w:rPr>
          <w:rFonts w:ascii="GHEA Grapalat" w:hAnsi="GHEA Grapalat"/>
          <w:sz w:val="20"/>
          <w:szCs w:val="20"/>
        </w:rPr>
        <w:t xml:space="preserve"> </w:t>
      </w:r>
      <w:r w:rsidRPr="00EC1660">
        <w:rPr>
          <w:rFonts w:ascii="GHEA Grapalat" w:hAnsi="GHEA Grapalat"/>
          <w:sz w:val="20"/>
          <w:szCs w:val="20"/>
        </w:rPr>
        <w:t>է</w:t>
      </w:r>
      <w:r w:rsidRPr="00F73A51">
        <w:rPr>
          <w:rFonts w:ascii="GHEA Grapalat" w:hAnsi="GHEA Grapalat"/>
          <w:sz w:val="20"/>
          <w:szCs w:val="20"/>
        </w:rPr>
        <w:t xml:space="preserve"> </w:t>
      </w:r>
      <w:r w:rsidRPr="00EC1660">
        <w:rPr>
          <w:rFonts w:ascii="GHEA Grapalat" w:hAnsi="GHEA Grapalat"/>
          <w:sz w:val="20"/>
          <w:szCs w:val="20"/>
          <w:lang w:val="hy-AM"/>
        </w:rPr>
        <w:t>երեսուն</w:t>
      </w:r>
      <w:r w:rsidRPr="00F73A51">
        <w:rPr>
          <w:rFonts w:ascii="GHEA Grapalat" w:hAnsi="GHEA Grapalat"/>
          <w:sz w:val="20"/>
          <w:szCs w:val="20"/>
        </w:rPr>
        <w:t xml:space="preserve"> </w:t>
      </w:r>
      <w:r w:rsidRPr="00EC1660">
        <w:rPr>
          <w:rFonts w:ascii="GHEA Grapalat" w:hAnsi="GHEA Grapalat"/>
          <w:sz w:val="20"/>
          <w:szCs w:val="20"/>
        </w:rPr>
        <w:t>միավոր</w:t>
      </w:r>
      <w:r w:rsidRPr="00F73A51">
        <w:rPr>
          <w:rFonts w:ascii="GHEA Grapalat" w:hAnsi="GHEA Grapalat"/>
          <w:sz w:val="20"/>
          <w:szCs w:val="20"/>
        </w:rPr>
        <w:t xml:space="preserve">, </w:t>
      </w:r>
      <w:r w:rsidRPr="00EC1660">
        <w:rPr>
          <w:rFonts w:ascii="GHEA Grapalat" w:hAnsi="GHEA Grapalat"/>
          <w:sz w:val="20"/>
          <w:szCs w:val="20"/>
        </w:rPr>
        <w:t>իսկ</w:t>
      </w:r>
      <w:r w:rsidRPr="00F73A51">
        <w:rPr>
          <w:rFonts w:ascii="GHEA Grapalat" w:hAnsi="GHEA Grapalat"/>
          <w:sz w:val="20"/>
          <w:szCs w:val="20"/>
        </w:rPr>
        <w:t xml:space="preserve"> </w:t>
      </w:r>
      <w:r w:rsidRPr="00EC1660">
        <w:rPr>
          <w:rFonts w:ascii="GHEA Grapalat" w:hAnsi="GHEA Grapalat"/>
          <w:sz w:val="20"/>
          <w:szCs w:val="20"/>
        </w:rPr>
        <w:t>մյուս</w:t>
      </w:r>
      <w:r w:rsidRPr="00F73A51">
        <w:rPr>
          <w:rFonts w:ascii="GHEA Grapalat" w:hAnsi="GHEA Grapalat"/>
          <w:sz w:val="20"/>
          <w:szCs w:val="20"/>
        </w:rPr>
        <w:t xml:space="preserve"> </w:t>
      </w:r>
      <w:r w:rsidRPr="00EC1660">
        <w:rPr>
          <w:rFonts w:ascii="GHEA Grapalat" w:hAnsi="GHEA Grapalat"/>
          <w:sz w:val="20"/>
          <w:szCs w:val="20"/>
        </w:rPr>
        <w:t>մասնակիցների</w:t>
      </w:r>
      <w:r w:rsidRPr="00F73A51">
        <w:rPr>
          <w:rFonts w:ascii="GHEA Grapalat" w:hAnsi="GHEA Grapalat"/>
          <w:sz w:val="20"/>
          <w:szCs w:val="20"/>
        </w:rPr>
        <w:t xml:space="preserve"> </w:t>
      </w:r>
      <w:r w:rsidRPr="00EC1660">
        <w:rPr>
          <w:rFonts w:ascii="GHEA Grapalat" w:hAnsi="GHEA Grapalat"/>
          <w:sz w:val="20"/>
          <w:szCs w:val="20"/>
        </w:rPr>
        <w:t>ֆինանսական</w:t>
      </w:r>
      <w:r w:rsidRPr="00F73A51">
        <w:rPr>
          <w:rFonts w:ascii="GHEA Grapalat" w:hAnsi="GHEA Grapalat"/>
          <w:sz w:val="20"/>
          <w:szCs w:val="20"/>
        </w:rPr>
        <w:t xml:space="preserve"> </w:t>
      </w:r>
      <w:r w:rsidRPr="00EC1660">
        <w:rPr>
          <w:rFonts w:ascii="GHEA Grapalat" w:hAnsi="GHEA Grapalat"/>
          <w:sz w:val="20"/>
          <w:szCs w:val="20"/>
        </w:rPr>
        <w:t>առաջարկներին</w:t>
      </w:r>
      <w:r w:rsidRPr="00F73A51">
        <w:rPr>
          <w:rFonts w:ascii="GHEA Grapalat" w:hAnsi="GHEA Grapalat"/>
          <w:sz w:val="20"/>
          <w:szCs w:val="20"/>
        </w:rPr>
        <w:t xml:space="preserve"> </w:t>
      </w:r>
      <w:r w:rsidRPr="00EC1660">
        <w:rPr>
          <w:rFonts w:ascii="GHEA Grapalat" w:hAnsi="GHEA Grapalat"/>
          <w:sz w:val="20"/>
          <w:szCs w:val="20"/>
        </w:rPr>
        <w:t>տրվող</w:t>
      </w:r>
      <w:r w:rsidRPr="00F73A51">
        <w:rPr>
          <w:rFonts w:ascii="GHEA Grapalat" w:hAnsi="GHEA Grapalat"/>
          <w:sz w:val="20"/>
          <w:szCs w:val="20"/>
        </w:rPr>
        <w:t xml:space="preserve"> </w:t>
      </w:r>
      <w:r w:rsidRPr="00EC1660">
        <w:rPr>
          <w:rFonts w:ascii="GHEA Grapalat" w:hAnsi="GHEA Grapalat"/>
          <w:sz w:val="20"/>
          <w:szCs w:val="20"/>
        </w:rPr>
        <w:t>միավորները</w:t>
      </w:r>
      <w:r w:rsidRPr="00F73A51">
        <w:rPr>
          <w:rFonts w:ascii="GHEA Grapalat" w:hAnsi="GHEA Grapalat"/>
          <w:sz w:val="20"/>
          <w:szCs w:val="20"/>
        </w:rPr>
        <w:t xml:space="preserve"> </w:t>
      </w:r>
      <w:r w:rsidRPr="00EC1660">
        <w:rPr>
          <w:rFonts w:ascii="GHEA Grapalat" w:hAnsi="GHEA Grapalat"/>
          <w:sz w:val="20"/>
          <w:szCs w:val="20"/>
        </w:rPr>
        <w:t>հաշվարկվում</w:t>
      </w:r>
      <w:r w:rsidRPr="00F73A51">
        <w:rPr>
          <w:rFonts w:ascii="GHEA Grapalat" w:hAnsi="GHEA Grapalat"/>
          <w:sz w:val="20"/>
          <w:szCs w:val="20"/>
        </w:rPr>
        <w:t xml:space="preserve"> </w:t>
      </w:r>
      <w:r w:rsidRPr="00EC1660">
        <w:rPr>
          <w:rFonts w:ascii="GHEA Grapalat" w:hAnsi="GHEA Grapalat"/>
          <w:sz w:val="20"/>
          <w:szCs w:val="20"/>
        </w:rPr>
        <w:t>են</w:t>
      </w:r>
      <w:r w:rsidRPr="00F73A51">
        <w:rPr>
          <w:rFonts w:ascii="GHEA Grapalat" w:hAnsi="GHEA Grapalat"/>
          <w:sz w:val="20"/>
          <w:szCs w:val="20"/>
        </w:rPr>
        <w:t xml:space="preserve"> </w:t>
      </w:r>
      <w:r w:rsidRPr="00EC1660">
        <w:rPr>
          <w:rFonts w:ascii="GHEA Grapalat" w:hAnsi="GHEA Grapalat"/>
          <w:sz w:val="20"/>
          <w:szCs w:val="20"/>
        </w:rPr>
        <w:t>հետևյալ</w:t>
      </w:r>
      <w:r w:rsidRPr="00F73A51">
        <w:rPr>
          <w:rFonts w:ascii="GHEA Grapalat" w:hAnsi="GHEA Grapalat"/>
          <w:sz w:val="20"/>
          <w:szCs w:val="20"/>
        </w:rPr>
        <w:t xml:space="preserve"> </w:t>
      </w:r>
      <w:r w:rsidRPr="00EC1660">
        <w:rPr>
          <w:rFonts w:ascii="GHEA Grapalat" w:hAnsi="GHEA Grapalat"/>
          <w:sz w:val="20"/>
          <w:szCs w:val="20"/>
        </w:rPr>
        <w:t>բանաձևով</w:t>
      </w:r>
      <w:r w:rsidRPr="00F73A51">
        <w:rPr>
          <w:rFonts w:ascii="GHEA Grapalat" w:hAnsi="GHEA Grapalat"/>
          <w:sz w:val="20"/>
          <w:szCs w:val="20"/>
        </w:rPr>
        <w:t>`</w:t>
      </w:r>
    </w:p>
    <w:p w:rsidR="00634A4D" w:rsidRPr="00EC1660" w:rsidRDefault="00634A4D" w:rsidP="00634A4D">
      <w:pPr>
        <w:shd w:val="clear" w:color="auto" w:fill="FFFFFF"/>
        <w:ind w:firstLine="375"/>
        <w:jc w:val="both"/>
        <w:rPr>
          <w:rFonts w:ascii="GHEA Grapalat" w:hAnsi="GHEA Grapalat"/>
          <w:sz w:val="20"/>
          <w:szCs w:val="20"/>
        </w:rPr>
      </w:pPr>
      <w:r w:rsidRPr="00EC1660">
        <w:rPr>
          <w:rFonts w:ascii="Arial" w:hAnsi="Arial" w:cs="Arial"/>
          <w:sz w:val="20"/>
          <w:szCs w:val="20"/>
        </w:rPr>
        <w:t> </w:t>
      </w:r>
      <w:r w:rsidRPr="00EC1660">
        <w:rPr>
          <w:rFonts w:ascii="GHEA Grapalat" w:hAnsi="GHEA Grapalat"/>
          <w:sz w:val="20"/>
          <w:szCs w:val="20"/>
        </w:rPr>
        <w:t xml:space="preserve">ԳՄ= ՆԳ X </w:t>
      </w:r>
      <w:r w:rsidRPr="00EC1660">
        <w:rPr>
          <w:rFonts w:ascii="GHEA Grapalat" w:hAnsi="GHEA Grapalat"/>
          <w:sz w:val="20"/>
          <w:szCs w:val="20"/>
          <w:lang w:val="hy-AM"/>
        </w:rPr>
        <w:t>30</w:t>
      </w:r>
      <w:r w:rsidRPr="00EC1660">
        <w:rPr>
          <w:rFonts w:ascii="GHEA Grapalat" w:hAnsi="GHEA Grapalat"/>
          <w:sz w:val="20"/>
          <w:szCs w:val="20"/>
        </w:rPr>
        <w:t>/ԳԳ,</w:t>
      </w:r>
    </w:p>
    <w:p w:rsidR="00634A4D" w:rsidRPr="00EC1660" w:rsidRDefault="00634A4D" w:rsidP="00634A4D">
      <w:pPr>
        <w:shd w:val="clear" w:color="auto" w:fill="FFFFFF"/>
        <w:ind w:firstLine="375"/>
        <w:jc w:val="both"/>
        <w:rPr>
          <w:rFonts w:ascii="GHEA Grapalat" w:hAnsi="GHEA Grapalat"/>
          <w:sz w:val="20"/>
          <w:szCs w:val="20"/>
        </w:rPr>
      </w:pPr>
      <w:r w:rsidRPr="00EC1660">
        <w:rPr>
          <w:rFonts w:ascii="Arial" w:hAnsi="Arial" w:cs="Arial"/>
          <w:sz w:val="20"/>
          <w:szCs w:val="20"/>
        </w:rPr>
        <w:t> </w:t>
      </w:r>
      <w:r w:rsidRPr="00EC1660">
        <w:rPr>
          <w:rFonts w:ascii="GHEA Grapalat" w:hAnsi="GHEA Grapalat"/>
          <w:sz w:val="20"/>
          <w:szCs w:val="20"/>
        </w:rPr>
        <w:t>որտեղ`</w:t>
      </w:r>
    </w:p>
    <w:p w:rsidR="00634A4D" w:rsidRPr="00EC1660" w:rsidRDefault="00634A4D" w:rsidP="00634A4D">
      <w:pPr>
        <w:shd w:val="clear" w:color="auto" w:fill="FFFFFF"/>
        <w:ind w:firstLine="375"/>
        <w:jc w:val="both"/>
        <w:rPr>
          <w:rFonts w:ascii="GHEA Grapalat" w:hAnsi="GHEA Grapalat"/>
          <w:sz w:val="20"/>
          <w:szCs w:val="20"/>
        </w:rPr>
      </w:pPr>
      <w:r w:rsidRPr="00EC1660">
        <w:rPr>
          <w:rFonts w:ascii="GHEA Grapalat" w:hAnsi="GHEA Grapalat"/>
          <w:sz w:val="20"/>
          <w:szCs w:val="20"/>
        </w:rPr>
        <w:t>ԳՄ-ն գնային առաջարկին տրվող միավորն է,</w:t>
      </w:r>
    </w:p>
    <w:p w:rsidR="00634A4D" w:rsidRPr="00EC1660" w:rsidRDefault="00634A4D" w:rsidP="00634A4D">
      <w:pPr>
        <w:shd w:val="clear" w:color="auto" w:fill="FFFFFF"/>
        <w:ind w:firstLine="375"/>
        <w:jc w:val="both"/>
        <w:rPr>
          <w:rFonts w:ascii="GHEA Grapalat" w:hAnsi="GHEA Grapalat"/>
          <w:sz w:val="20"/>
          <w:szCs w:val="20"/>
        </w:rPr>
      </w:pPr>
      <w:r w:rsidRPr="00EC1660">
        <w:rPr>
          <w:rFonts w:ascii="GHEA Grapalat" w:hAnsi="GHEA Grapalat"/>
          <w:sz w:val="20"/>
          <w:szCs w:val="20"/>
        </w:rPr>
        <w:t>ՆԳ-ն նվազագույն գինն է,</w:t>
      </w:r>
    </w:p>
    <w:p w:rsidR="00634A4D" w:rsidRPr="00EC1660" w:rsidRDefault="00634A4D" w:rsidP="00634A4D">
      <w:pPr>
        <w:shd w:val="clear" w:color="auto" w:fill="FFFFFF"/>
        <w:ind w:firstLine="375"/>
        <w:jc w:val="both"/>
        <w:rPr>
          <w:rFonts w:ascii="GHEA Grapalat" w:hAnsi="GHEA Grapalat"/>
          <w:sz w:val="20"/>
          <w:szCs w:val="20"/>
        </w:rPr>
      </w:pPr>
      <w:r w:rsidRPr="00EC1660">
        <w:rPr>
          <w:rFonts w:ascii="GHEA Grapalat" w:hAnsi="GHEA Grapalat"/>
          <w:sz w:val="20"/>
          <w:szCs w:val="20"/>
        </w:rPr>
        <w:t>ԳԳ-ն գնահատվող մասնակցի առաջարկած գինն է,</w:t>
      </w:r>
    </w:p>
    <w:p w:rsidR="00634A4D" w:rsidRPr="00EC1660" w:rsidRDefault="00634A4D" w:rsidP="00634A4D">
      <w:pPr>
        <w:shd w:val="clear" w:color="auto" w:fill="FFFFFF"/>
        <w:ind w:firstLine="375"/>
        <w:jc w:val="both"/>
        <w:rPr>
          <w:rFonts w:ascii="GHEA Grapalat" w:hAnsi="GHEA Grapalat"/>
          <w:sz w:val="20"/>
          <w:szCs w:val="20"/>
        </w:rPr>
      </w:pPr>
      <w:r w:rsidRPr="00EC1660">
        <w:rPr>
          <w:rFonts w:ascii="GHEA Grapalat" w:hAnsi="GHEA Grapalat"/>
          <w:sz w:val="20"/>
          <w:szCs w:val="20"/>
        </w:rPr>
        <w:t>բ. բավարար գնահատված յուրաքանչյուր մասնակցին տրվող գնահատականը հաշվարկվում է հետևյալ բանաձևով`</w:t>
      </w:r>
    </w:p>
    <w:p w:rsidR="00634A4D" w:rsidRPr="00EC1660" w:rsidRDefault="00634A4D" w:rsidP="00634A4D">
      <w:pPr>
        <w:shd w:val="clear" w:color="auto" w:fill="FFFFFF"/>
        <w:ind w:firstLine="375"/>
        <w:jc w:val="both"/>
        <w:rPr>
          <w:rFonts w:ascii="GHEA Grapalat" w:hAnsi="GHEA Grapalat"/>
          <w:sz w:val="20"/>
          <w:szCs w:val="20"/>
        </w:rPr>
      </w:pPr>
      <w:r w:rsidRPr="00EC1660">
        <w:rPr>
          <w:rFonts w:ascii="Arial" w:hAnsi="Arial" w:cs="Arial"/>
          <w:sz w:val="20"/>
          <w:szCs w:val="20"/>
        </w:rPr>
        <w:t>  </w:t>
      </w:r>
      <w:r w:rsidRPr="00EC1660">
        <w:rPr>
          <w:rFonts w:ascii="GHEA Grapalat" w:hAnsi="GHEA Grapalat" w:cs="Arial Unicode"/>
          <w:sz w:val="20"/>
          <w:szCs w:val="20"/>
        </w:rPr>
        <w:t>ՄԳ = (ԳՄ X 0.7) + (ՏԱ X 0.3),</w:t>
      </w:r>
    </w:p>
    <w:p w:rsidR="00634A4D" w:rsidRPr="00EC1660" w:rsidRDefault="00634A4D" w:rsidP="00634A4D">
      <w:pPr>
        <w:shd w:val="clear" w:color="auto" w:fill="FFFFFF"/>
        <w:tabs>
          <w:tab w:val="left" w:pos="709"/>
        </w:tabs>
        <w:ind w:firstLine="375"/>
        <w:jc w:val="both"/>
        <w:rPr>
          <w:rFonts w:ascii="GHEA Grapalat" w:hAnsi="GHEA Grapalat"/>
          <w:sz w:val="20"/>
          <w:szCs w:val="20"/>
        </w:rPr>
      </w:pPr>
      <w:r w:rsidRPr="00EC1660">
        <w:rPr>
          <w:rFonts w:ascii="Arial" w:hAnsi="Arial" w:cs="Arial"/>
          <w:sz w:val="20"/>
          <w:szCs w:val="20"/>
        </w:rPr>
        <w:t> </w:t>
      </w:r>
      <w:r w:rsidRPr="00EC1660">
        <w:rPr>
          <w:rFonts w:ascii="GHEA Grapalat" w:hAnsi="GHEA Grapalat"/>
          <w:sz w:val="20"/>
          <w:szCs w:val="20"/>
        </w:rPr>
        <w:t>որտեղ`</w:t>
      </w:r>
    </w:p>
    <w:p w:rsidR="00634A4D" w:rsidRPr="00EC1660" w:rsidRDefault="00634A4D" w:rsidP="00634A4D">
      <w:pPr>
        <w:shd w:val="clear" w:color="auto" w:fill="FFFFFF"/>
        <w:ind w:firstLine="375"/>
        <w:jc w:val="both"/>
        <w:rPr>
          <w:rFonts w:ascii="GHEA Grapalat" w:hAnsi="GHEA Grapalat"/>
          <w:sz w:val="20"/>
          <w:szCs w:val="20"/>
        </w:rPr>
      </w:pPr>
      <w:r w:rsidRPr="00EC1660">
        <w:rPr>
          <w:rFonts w:ascii="GHEA Grapalat" w:hAnsi="GHEA Grapalat"/>
          <w:sz w:val="20"/>
          <w:szCs w:val="20"/>
        </w:rPr>
        <w:t>ՄԳ-ն մասնակցին տրվող գնահատականն է,</w:t>
      </w:r>
    </w:p>
    <w:p w:rsidR="00634A4D" w:rsidRPr="00EC1660" w:rsidRDefault="00634A4D" w:rsidP="00634A4D">
      <w:pPr>
        <w:shd w:val="clear" w:color="auto" w:fill="FFFFFF"/>
        <w:ind w:firstLine="375"/>
        <w:jc w:val="both"/>
        <w:rPr>
          <w:rFonts w:ascii="GHEA Grapalat" w:hAnsi="GHEA Grapalat"/>
          <w:sz w:val="20"/>
          <w:szCs w:val="20"/>
        </w:rPr>
      </w:pPr>
      <w:r w:rsidRPr="00EC1660">
        <w:rPr>
          <w:rFonts w:ascii="GHEA Grapalat" w:hAnsi="GHEA Grapalat"/>
          <w:sz w:val="20"/>
          <w:szCs w:val="20"/>
        </w:rPr>
        <w:t>ԳՄ-ն մասնակցի գնային առաջարկին տրված միավորն է,</w:t>
      </w:r>
    </w:p>
    <w:p w:rsidR="00634A4D" w:rsidRPr="00EC1660" w:rsidRDefault="00634A4D" w:rsidP="00634A4D">
      <w:pPr>
        <w:shd w:val="clear" w:color="auto" w:fill="FFFFFF"/>
        <w:ind w:firstLine="375"/>
        <w:jc w:val="both"/>
        <w:rPr>
          <w:rFonts w:ascii="GHEA Grapalat" w:hAnsi="GHEA Grapalat"/>
          <w:sz w:val="20"/>
          <w:szCs w:val="20"/>
        </w:rPr>
      </w:pPr>
      <w:r w:rsidRPr="00EC1660">
        <w:rPr>
          <w:rFonts w:ascii="GHEA Grapalat" w:hAnsi="GHEA Grapalat"/>
          <w:sz w:val="20"/>
          <w:szCs w:val="20"/>
        </w:rPr>
        <w:t>ՏԱ-ն մասնակցի որակավորման հատկանիշներին և տեխնիկական առաջարկին տրված միավորն է.</w:t>
      </w:r>
    </w:p>
    <w:p w:rsidR="00634A4D" w:rsidRPr="00EC1660" w:rsidRDefault="00634A4D" w:rsidP="00634A4D">
      <w:pPr>
        <w:shd w:val="clear" w:color="auto" w:fill="FFFFFF"/>
        <w:ind w:firstLine="375"/>
        <w:jc w:val="both"/>
        <w:rPr>
          <w:rFonts w:ascii="GHEA Grapalat" w:hAnsi="GHEA Grapalat"/>
          <w:sz w:val="20"/>
          <w:szCs w:val="20"/>
        </w:rPr>
      </w:pPr>
      <w:r w:rsidRPr="00EC1660">
        <w:rPr>
          <w:rFonts w:ascii="GHEA Grapalat" w:hAnsi="GHEA Grapalat"/>
          <w:sz w:val="20"/>
          <w:szCs w:val="20"/>
        </w:rPr>
        <w:t>ընտրված մասնակից է ճանաչվում այն մասնակիցը, որին տրված գնահատականը (ՄԳ) ամենաբարձրն է.</w:t>
      </w:r>
    </w:p>
    <w:p w:rsidR="00634A4D" w:rsidRPr="00634A4D" w:rsidRDefault="00634A4D" w:rsidP="00EF3662">
      <w:pPr>
        <w:ind w:firstLine="284"/>
        <w:jc w:val="both"/>
        <w:rPr>
          <w:rFonts w:ascii="GHEA Grapalat" w:hAnsi="GHEA Grapalat"/>
          <w:color w:val="000000"/>
          <w:sz w:val="20"/>
          <w:szCs w:val="20"/>
        </w:rPr>
      </w:pP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jc w:val="center"/>
        <w:rPr>
          <w:rFonts w:ascii="GHEA Grapalat" w:hAnsi="GHEA Grapalat"/>
          <w:b/>
          <w:sz w:val="20"/>
          <w:lang w:val="af-ZA"/>
        </w:rPr>
      </w:pP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 xml:space="preserve">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w:t>
      </w:r>
      <w:r w:rsidRPr="00064ADD">
        <w:rPr>
          <w:rFonts w:ascii="GHEA Grapalat" w:hAnsi="GHEA Grapalat" w:cs="Sylfaen"/>
          <w:sz w:val="20"/>
          <w:lang w:val="hy-AM"/>
        </w:rPr>
        <w:lastRenderedPageBreak/>
        <w:t>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rsidR="006C778B" w:rsidRPr="009C1C91" w:rsidRDefault="006C778B" w:rsidP="008E5C09">
      <w:pPr>
        <w:ind w:firstLine="567"/>
        <w:jc w:val="both"/>
        <w:rPr>
          <w:rFonts w:ascii="GHEA Grapalat" w:hAnsi="GHEA Grapalat" w:cs="Sylfaen"/>
          <w:sz w:val="20"/>
          <w:lang w:val="af-ZA"/>
        </w:rPr>
      </w:pPr>
    </w:p>
    <w:p w:rsidR="00096865" w:rsidRPr="00F30A0A" w:rsidRDefault="00955A1E" w:rsidP="00F30A0A">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F23D4B" w:rsidRPr="0081799C" w:rsidRDefault="00096865" w:rsidP="00F23D4B">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 xml:space="preserve">4.2  </w:t>
      </w:r>
      <w:r w:rsidR="00F23D4B" w:rsidRPr="00D46793">
        <w:rPr>
          <w:rFonts w:ascii="GHEA Grapalat" w:hAnsi="GHEA Grapalat" w:cs="Sylfaen"/>
          <w:szCs w:val="24"/>
          <w:lang w:val="hy-AM"/>
        </w:rPr>
        <w:t xml:space="preserve">Ընթացակարգի հայտերն անհրաժեշտ է ներկայացնել </w:t>
      </w:r>
      <w:r w:rsidR="00F23D4B" w:rsidRPr="00712340">
        <w:rPr>
          <w:rFonts w:ascii="GHEA Grapalat" w:hAnsi="GHEA Grapalat" w:cs="Sylfaen"/>
        </w:rPr>
        <w:t>հանձնաժողովին</w:t>
      </w:r>
      <w:r w:rsidR="00F23D4B" w:rsidRPr="00D46793">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F23D4B">
        <w:rPr>
          <w:rFonts w:ascii="GHEA Grapalat" w:hAnsi="GHEA Grapalat" w:cs="Sylfaen"/>
          <w:szCs w:val="24"/>
          <w:lang w:val="hy-AM"/>
        </w:rPr>
        <w:t>7</w:t>
      </w:r>
      <w:r w:rsidR="00F23D4B" w:rsidRPr="0081799C">
        <w:rPr>
          <w:rFonts w:ascii="GHEA Grapalat" w:hAnsi="GHEA Grapalat" w:cs="Sylfaen"/>
          <w:szCs w:val="24"/>
          <w:lang w:val="hy-AM"/>
        </w:rPr>
        <w:t>-</w:t>
      </w:r>
      <w:r w:rsidR="00F23D4B" w:rsidRPr="00524FA0">
        <w:rPr>
          <w:rFonts w:ascii="GHEA Grapalat" w:hAnsi="GHEA Grapalat" w:cs="Sylfaen"/>
          <w:szCs w:val="24"/>
          <w:lang w:val="hy-AM"/>
        </w:rPr>
        <w:t>րդ</w:t>
      </w:r>
      <w:r w:rsidR="00F23D4B" w:rsidRPr="0081799C">
        <w:rPr>
          <w:rFonts w:ascii="GHEA Grapalat" w:hAnsi="GHEA Grapalat" w:cs="Sylfaen"/>
          <w:szCs w:val="24"/>
        </w:rPr>
        <w:t xml:space="preserve"> </w:t>
      </w:r>
      <w:r w:rsidR="00F23D4B" w:rsidRPr="00524FA0">
        <w:rPr>
          <w:rFonts w:ascii="GHEA Grapalat" w:hAnsi="GHEA Grapalat" w:cs="Sylfaen"/>
          <w:szCs w:val="24"/>
          <w:lang w:val="hy-AM"/>
        </w:rPr>
        <w:t>օրվա</w:t>
      </w:r>
      <w:r w:rsidR="00F23D4B" w:rsidRPr="0081799C">
        <w:rPr>
          <w:rFonts w:ascii="GHEA Grapalat" w:hAnsi="GHEA Grapalat" w:cs="Sylfaen"/>
          <w:szCs w:val="24"/>
        </w:rPr>
        <w:t xml:space="preserve"> </w:t>
      </w:r>
      <w:r w:rsidR="00F23D4B" w:rsidRPr="005F1E4C">
        <w:rPr>
          <w:rFonts w:ascii="GHEA Grapalat" w:hAnsi="GHEA Grapalat" w:cs="Sylfaen"/>
          <w:szCs w:val="24"/>
          <w:lang w:val="hy-AM"/>
        </w:rPr>
        <w:t>ժամը</w:t>
      </w:r>
      <w:r w:rsidR="00F23D4B" w:rsidRPr="005F1E4C">
        <w:rPr>
          <w:rFonts w:ascii="GHEA Grapalat" w:hAnsi="GHEA Grapalat" w:cs="Sylfaen"/>
          <w:szCs w:val="24"/>
        </w:rPr>
        <w:t xml:space="preserve"> </w:t>
      </w:r>
      <w:r w:rsidR="00DA740C">
        <w:rPr>
          <w:rFonts w:ascii="GHEA Grapalat" w:hAnsi="GHEA Grapalat" w:cs="Sylfaen"/>
          <w:szCs w:val="24"/>
          <w:lang w:val="hy-AM"/>
        </w:rPr>
        <w:t>10:00</w:t>
      </w:r>
      <w:r w:rsidR="00F23D4B" w:rsidRPr="005F1E4C">
        <w:rPr>
          <w:rFonts w:ascii="GHEA Grapalat" w:hAnsi="GHEA Grapalat" w:cs="Sylfaen"/>
          <w:szCs w:val="24"/>
        </w:rPr>
        <w:t>-</w:t>
      </w:r>
      <w:r w:rsidR="00F23D4B" w:rsidRPr="005F1E4C">
        <w:rPr>
          <w:rFonts w:ascii="GHEA Grapalat" w:hAnsi="GHEA Grapalat" w:cs="Sylfaen"/>
          <w:szCs w:val="24"/>
          <w:lang w:val="hy-AM"/>
        </w:rPr>
        <w:t>ին</w:t>
      </w:r>
      <w:r w:rsidR="00F23D4B" w:rsidRPr="0081799C">
        <w:rPr>
          <w:rFonts w:ascii="GHEA Grapalat" w:hAnsi="GHEA Grapalat" w:cs="Sylfaen"/>
          <w:szCs w:val="24"/>
        </w:rPr>
        <w:t xml:space="preserve">, </w:t>
      </w:r>
      <w:r w:rsidR="00F23D4B" w:rsidRPr="0081799C">
        <w:rPr>
          <w:rFonts w:ascii="GHEA Grapalat" w:hAnsi="GHEA Grapalat"/>
        </w:rPr>
        <w:t xml:space="preserve">Կոտայքի մարզ, </w:t>
      </w:r>
      <w:r w:rsidR="00F23D4B" w:rsidRPr="0081799C">
        <w:rPr>
          <w:rFonts w:ascii="GHEA Grapalat" w:hAnsi="GHEA Grapalat"/>
          <w:lang w:val="hy-AM"/>
        </w:rPr>
        <w:t xml:space="preserve">Ջրվեժ համայնք, </w:t>
      </w:r>
      <w:r w:rsidR="00F23D4B" w:rsidRPr="0081799C">
        <w:rPr>
          <w:rFonts w:ascii="GHEA Grapalat" w:hAnsi="GHEA Grapalat"/>
        </w:rPr>
        <w:t>գյուղ Ջրվեժ Մելքոնյան 76</w:t>
      </w:r>
      <w:r w:rsidR="00F23D4B" w:rsidRPr="0081799C">
        <w:rPr>
          <w:rFonts w:ascii="GHEA Grapalat" w:hAnsi="GHEA Grapalat"/>
          <w:i/>
        </w:rPr>
        <w:t xml:space="preserve"> </w:t>
      </w:r>
      <w:r w:rsidR="00F23D4B" w:rsidRPr="00524FA0">
        <w:rPr>
          <w:rFonts w:ascii="GHEA Grapalat" w:hAnsi="GHEA Grapalat" w:cs="Sylfaen"/>
          <w:szCs w:val="24"/>
          <w:lang w:val="hy-AM"/>
        </w:rPr>
        <w:t>հասցեով։</w:t>
      </w:r>
      <w:r w:rsidR="00F23D4B" w:rsidRPr="0081799C">
        <w:rPr>
          <w:rFonts w:ascii="GHEA Grapalat" w:hAnsi="GHEA Grapalat" w:cs="Sylfaen"/>
          <w:szCs w:val="24"/>
        </w:rPr>
        <w:t xml:space="preserve">  </w:t>
      </w:r>
    </w:p>
    <w:p w:rsidR="00A3468D" w:rsidRPr="00064ADD" w:rsidRDefault="00F23D4B" w:rsidP="00F23D4B">
      <w:pPr>
        <w:pStyle w:val="BodyTextIndent2"/>
        <w:spacing w:line="240" w:lineRule="auto"/>
        <w:ind w:firstLine="567"/>
        <w:rPr>
          <w:rFonts w:ascii="GHEA Grapalat" w:hAnsi="GHEA Grapalat" w:cs="Sylfaen"/>
          <w:szCs w:val="24"/>
          <w:lang w:val="hy-AM"/>
        </w:rPr>
      </w:pPr>
      <w:r w:rsidRPr="00D46793">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Pr>
          <w:rFonts w:ascii="GHEA Grapalat" w:hAnsi="GHEA Grapalat" w:cs="Sylfaen"/>
          <w:szCs w:val="24"/>
          <w:lang w:val="hy-AM"/>
        </w:rPr>
        <w:t>Արմինե Պետրոսյանը</w:t>
      </w:r>
      <w:r w:rsidRPr="00D46793">
        <w:rPr>
          <w:rFonts w:ascii="GHEA Grapalat" w:hAnsi="GHEA Grapalat" w:cs="Sylfaen"/>
          <w:szCs w:val="24"/>
          <w:lang w:val="hy-AM"/>
        </w:rPr>
        <w:t>։</w:t>
      </w:r>
      <w:r w:rsidRPr="00C13B81">
        <w:rPr>
          <w:rFonts w:ascii="GHEA Grapalat" w:hAnsi="GHEA Grapalat" w:cs="Sylfaen"/>
          <w:szCs w:val="24"/>
        </w:rPr>
        <w:t xml:space="preserve"> </w:t>
      </w:r>
      <w:r w:rsidR="00A3468D" w:rsidRPr="00064ADD">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BodyTextIndent2"/>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FootnoteReference"/>
          <w:rFonts w:ascii="Cambria Math" w:hAnsi="Cambria Math" w:cs="Sylfaen"/>
          <w:sz w:val="20"/>
          <w:lang w:val="hy-AM"/>
        </w:rPr>
        <w:footnoteReference w:id="2"/>
      </w:r>
    </w:p>
    <w:p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3"/>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rsidR="006C3115" w:rsidRPr="009C1C91" w:rsidRDefault="00E326DD" w:rsidP="00EF3662">
      <w:pPr>
        <w:ind w:firstLine="567"/>
        <w:jc w:val="both"/>
        <w:rPr>
          <w:rFonts w:ascii="GHEA Grapalat" w:hAnsi="GHEA Grapalat" w:cs="Sylfaen"/>
          <w:sz w:val="20"/>
          <w:lang w:val="hy-AM"/>
        </w:rPr>
      </w:pPr>
      <w:r w:rsidRPr="009C1C91">
        <w:rPr>
          <w:rFonts w:ascii="GHEA Grapalat" w:hAnsi="GHEA Grapalat" w:cs="Sylfaen"/>
          <w:sz w:val="20"/>
          <w:lang w:val="hy-AM"/>
        </w:rPr>
        <w:t xml:space="preserve">  </w:t>
      </w:r>
      <w:r w:rsidR="001F0EE2" w:rsidRPr="009C1C91">
        <w:rPr>
          <w:rFonts w:ascii="GHEA Grapalat" w:hAnsi="GHEA Grapalat" w:cs="Sylfaen"/>
          <w:sz w:val="20"/>
          <w:lang w:val="hy-AM"/>
        </w:rPr>
        <w:t>3</w:t>
      </w:r>
      <w:r w:rsidR="00F53525" w:rsidRPr="009C1C91">
        <w:rPr>
          <w:rFonts w:ascii="GHEA Grapalat" w:hAnsi="GHEA Grapalat" w:cs="Sylfaen"/>
          <w:sz w:val="20"/>
          <w:lang w:val="hy-AM"/>
        </w:rPr>
        <w:t xml:space="preserve">) հայտի ապահովում կանխիկ փողի կամ բանկային երաշխիքի </w:t>
      </w:r>
      <w:r w:rsidR="00C03728" w:rsidRPr="009C1C91">
        <w:rPr>
          <w:rFonts w:ascii="GHEA Grapalat" w:hAnsi="GHEA Grapalat" w:cs="Sylfaen"/>
          <w:sz w:val="20"/>
          <w:lang w:val="hy-AM"/>
        </w:rPr>
        <w:t>ձևով</w:t>
      </w:r>
      <w:r w:rsidR="00F53525" w:rsidRPr="009C1C91">
        <w:rPr>
          <w:rFonts w:ascii="GHEA Grapalat" w:hAnsi="GHEA Grapalat" w:cs="Sylfaen"/>
          <w:sz w:val="20"/>
          <w:lang w:val="hy-AM"/>
        </w:rPr>
        <w:t>:</w:t>
      </w:r>
      <w:r w:rsidR="009C1C91" w:rsidRPr="009C1C91">
        <w:rPr>
          <w:rStyle w:val="FootnoteReference"/>
          <w:rFonts w:ascii="GHEA Grapalat" w:hAnsi="GHEA Grapalat" w:cs="Sylfaen"/>
          <w:sz w:val="20"/>
          <w:lang w:val="hy-AM"/>
        </w:rPr>
        <w:footnoteReference w:id="3"/>
      </w:r>
    </w:p>
    <w:p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rsidR="00E410D5" w:rsidRPr="009C1C91" w:rsidRDefault="00E410D5" w:rsidP="00E410D5">
      <w:pPr>
        <w:pStyle w:val="norm"/>
        <w:spacing w:line="240" w:lineRule="auto"/>
        <w:rPr>
          <w:rFonts w:ascii="GHEA Grapalat" w:hAnsi="GHEA Grapalat" w:cs="Sylfaen"/>
          <w:sz w:val="20"/>
          <w:szCs w:val="24"/>
          <w:lang w:val="hy-AM" w:eastAsia="en-US"/>
        </w:rPr>
      </w:pPr>
      <w:bookmarkStart w:id="4"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proofErr w:type="gramStart"/>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proofErr w:type="gramEnd"/>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proofErr w:type="gramStart"/>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proofErr w:type="gramEnd"/>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BodyTextIndent2"/>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FD2748" w:rsidP="00EF3662">
      <w:pPr>
        <w:ind w:firstLine="567"/>
        <w:jc w:val="center"/>
        <w:rPr>
          <w:rFonts w:ascii="GHEA Grapalat" w:hAnsi="GHEA Grapalat"/>
          <w:b/>
          <w:sz w:val="20"/>
          <w:lang w:val="af-ZA"/>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ԳՆԱՀԱՏՈՒՄԸ  ԵՎ  ԱՐԴՅՈՒՆՔՆԵՐԻ ԱՄՓՈՓՈՒՄԸ</w:t>
      </w:r>
      <w:r w:rsidR="008D5016" w:rsidRPr="00064ADD">
        <w:rPr>
          <w:rFonts w:ascii="GHEA Grapalat" w:hAnsi="GHEA Grapalat"/>
          <w:b/>
          <w:sz w:val="20"/>
          <w:lang w:val="af-ZA"/>
        </w:rPr>
        <w:t xml:space="preserve"> </w:t>
      </w:r>
    </w:p>
    <w:p w:rsidR="00F23D4B" w:rsidRDefault="00FD2748" w:rsidP="00F23D4B">
      <w:pPr>
        <w:pStyle w:val="BodyTextIndent2"/>
        <w:spacing w:line="240" w:lineRule="auto"/>
        <w:ind w:firstLine="567"/>
        <w:rPr>
          <w:rFonts w:ascii="GHEA Grapalat" w:hAnsi="GHEA Grapalat" w:cs="Tahoma"/>
          <w:lang w:val="hy-AM"/>
        </w:rPr>
      </w:pPr>
      <w:r w:rsidRPr="00064ADD">
        <w:rPr>
          <w:rFonts w:ascii="GHEA Grapalat" w:hAnsi="GHEA Grapalat"/>
        </w:rPr>
        <w:t>8</w:t>
      </w:r>
      <w:r w:rsidR="00096865" w:rsidRPr="00064ADD">
        <w:rPr>
          <w:rFonts w:ascii="GHEA Grapalat" w:hAnsi="GHEA Grapalat"/>
        </w:rPr>
        <w:t xml:space="preserve">.1 </w:t>
      </w:r>
      <w:r w:rsidR="00F23D4B" w:rsidRPr="0081799C">
        <w:rPr>
          <w:rFonts w:ascii="GHEA Grapalat" w:hAnsi="GHEA Grapalat" w:cs="Sylfaen"/>
        </w:rPr>
        <w:t xml:space="preserve">Հայտերի </w:t>
      </w:r>
      <w:r w:rsidR="00F23D4B" w:rsidRPr="0081799C">
        <w:rPr>
          <w:rFonts w:ascii="GHEA Grapalat" w:hAnsi="GHEA Grapalat" w:cs="Sylfaen"/>
          <w:lang w:val="ru-RU"/>
        </w:rPr>
        <w:t>բացումը</w:t>
      </w:r>
      <w:r w:rsidR="00F23D4B" w:rsidRPr="0081799C">
        <w:rPr>
          <w:rFonts w:ascii="GHEA Grapalat" w:hAnsi="GHEA Grapalat" w:cs="Sylfaen"/>
        </w:rPr>
        <w:t xml:space="preserve"> </w:t>
      </w:r>
      <w:r w:rsidR="00F23D4B" w:rsidRPr="0081799C">
        <w:rPr>
          <w:rFonts w:ascii="GHEA Grapalat" w:hAnsi="GHEA Grapalat" w:cs="Sylfaen"/>
          <w:lang w:val="ru-RU"/>
        </w:rPr>
        <w:t>կկատարվի</w:t>
      </w:r>
      <w:r w:rsidR="00F23D4B" w:rsidRPr="0081799C">
        <w:rPr>
          <w:rFonts w:ascii="GHEA Grapalat" w:hAnsi="GHEA Grapalat" w:cs="Sylfaen"/>
        </w:rPr>
        <w:t xml:space="preserve"> </w:t>
      </w:r>
      <w:r w:rsidR="00F23D4B" w:rsidRPr="0081799C">
        <w:rPr>
          <w:rFonts w:ascii="GHEA Grapalat" w:hAnsi="GHEA Grapalat" w:cs="Sylfaen"/>
          <w:lang w:val="ru-RU"/>
        </w:rPr>
        <w:t>հանձնաժողովի</w:t>
      </w:r>
      <w:r w:rsidR="00F23D4B" w:rsidRPr="0081799C">
        <w:rPr>
          <w:rFonts w:ascii="GHEA Grapalat" w:hAnsi="GHEA Grapalat" w:cs="Sylfaen"/>
        </w:rPr>
        <w:t xml:space="preserve"> </w:t>
      </w:r>
      <w:r w:rsidR="00F23D4B" w:rsidRPr="0081799C">
        <w:rPr>
          <w:rFonts w:ascii="GHEA Grapalat" w:hAnsi="GHEA Grapalat" w:cs="Sylfaen"/>
          <w:lang w:val="ru-RU"/>
        </w:rPr>
        <w:t>բացման</w:t>
      </w:r>
      <w:r w:rsidR="00F23D4B" w:rsidRPr="0081799C">
        <w:rPr>
          <w:rFonts w:ascii="GHEA Grapalat" w:hAnsi="GHEA Grapalat" w:cs="Sylfaen"/>
        </w:rPr>
        <w:t xml:space="preserve"> </w:t>
      </w:r>
      <w:r w:rsidR="00F23D4B" w:rsidRPr="0081799C">
        <w:rPr>
          <w:rFonts w:ascii="GHEA Grapalat" w:hAnsi="GHEA Grapalat" w:cs="Sylfaen"/>
          <w:lang w:val="ru-RU"/>
        </w:rPr>
        <w:t>նիստում</w:t>
      </w:r>
      <w:r w:rsidR="00F23D4B" w:rsidRPr="0081799C">
        <w:rPr>
          <w:rFonts w:ascii="GHEA Grapalat" w:hAnsi="GHEA Grapalat" w:cs="Sylfaen"/>
        </w:rPr>
        <w:t xml:space="preserve">` </w:t>
      </w:r>
      <w:r w:rsidR="00F23D4B" w:rsidRPr="0081799C">
        <w:rPr>
          <w:rFonts w:ascii="GHEA Grapalat" w:hAnsi="GHEA Grapalat" w:cs="Sylfaen"/>
          <w:lang w:val="ru-RU"/>
        </w:rPr>
        <w:t>սույն</w:t>
      </w:r>
      <w:r w:rsidR="00F23D4B" w:rsidRPr="0081799C">
        <w:rPr>
          <w:rFonts w:ascii="GHEA Grapalat" w:hAnsi="GHEA Grapalat" w:cs="Sylfaen"/>
        </w:rPr>
        <w:t xml:space="preserve"> </w:t>
      </w:r>
      <w:r w:rsidR="00F23D4B" w:rsidRPr="0081799C">
        <w:rPr>
          <w:rFonts w:ascii="GHEA Grapalat" w:hAnsi="GHEA Grapalat" w:cs="Sylfaen"/>
          <w:lang w:val="ru-RU"/>
        </w:rPr>
        <w:t>ընթացակարգի</w:t>
      </w:r>
      <w:r w:rsidR="00F23D4B" w:rsidRPr="0081799C">
        <w:rPr>
          <w:rFonts w:ascii="GHEA Grapalat" w:hAnsi="GHEA Grapalat" w:cs="Sylfaen"/>
        </w:rPr>
        <w:t xml:space="preserve"> </w:t>
      </w:r>
      <w:r w:rsidR="00F23D4B" w:rsidRPr="0081799C">
        <w:rPr>
          <w:rFonts w:ascii="GHEA Grapalat" w:hAnsi="GHEA Grapalat" w:cs="Sylfaen"/>
          <w:lang w:val="ru-RU"/>
        </w:rPr>
        <w:t>հայտարարությունը</w:t>
      </w:r>
      <w:r w:rsidR="00F23D4B" w:rsidRPr="0081799C">
        <w:rPr>
          <w:rFonts w:ascii="GHEA Grapalat" w:hAnsi="GHEA Grapalat" w:cs="Sylfaen"/>
        </w:rPr>
        <w:t xml:space="preserve"> </w:t>
      </w:r>
      <w:r w:rsidR="00F23D4B" w:rsidRPr="0081799C">
        <w:rPr>
          <w:rFonts w:ascii="GHEA Grapalat" w:hAnsi="GHEA Grapalat" w:cs="Sylfaen"/>
          <w:lang w:val="ru-RU"/>
        </w:rPr>
        <w:t>և</w:t>
      </w:r>
      <w:r w:rsidR="00F23D4B" w:rsidRPr="0081799C">
        <w:rPr>
          <w:rFonts w:ascii="GHEA Grapalat" w:hAnsi="GHEA Grapalat" w:cs="Sylfaen"/>
        </w:rPr>
        <w:t xml:space="preserve"> </w:t>
      </w:r>
      <w:r w:rsidR="00F23D4B" w:rsidRPr="0081799C">
        <w:rPr>
          <w:rFonts w:ascii="GHEA Grapalat" w:hAnsi="GHEA Grapalat" w:cs="Sylfaen"/>
          <w:lang w:val="ru-RU"/>
        </w:rPr>
        <w:t>հրավերը</w:t>
      </w:r>
      <w:r w:rsidR="00F23D4B" w:rsidRPr="0081799C">
        <w:rPr>
          <w:rFonts w:ascii="GHEA Grapalat" w:hAnsi="GHEA Grapalat" w:cs="Sylfaen"/>
        </w:rPr>
        <w:t xml:space="preserve"> </w:t>
      </w:r>
      <w:r w:rsidR="00F23D4B" w:rsidRPr="0081799C">
        <w:rPr>
          <w:rFonts w:ascii="GHEA Grapalat" w:hAnsi="GHEA Grapalat" w:cs="Sylfaen"/>
          <w:lang w:val="ru-RU"/>
        </w:rPr>
        <w:t>տեղեկագրում</w:t>
      </w:r>
      <w:r w:rsidR="00F23D4B" w:rsidRPr="0081799C">
        <w:rPr>
          <w:rFonts w:ascii="GHEA Grapalat" w:hAnsi="GHEA Grapalat" w:cs="Sylfaen"/>
        </w:rPr>
        <w:t xml:space="preserve"> </w:t>
      </w:r>
      <w:r w:rsidR="00F23D4B" w:rsidRPr="0081799C">
        <w:rPr>
          <w:rFonts w:ascii="GHEA Grapalat" w:hAnsi="GHEA Grapalat" w:cs="Sylfaen"/>
          <w:lang w:val="ru-RU"/>
        </w:rPr>
        <w:t>հրապարակվելու</w:t>
      </w:r>
      <w:r w:rsidR="00F23D4B" w:rsidRPr="0081799C">
        <w:rPr>
          <w:rFonts w:ascii="GHEA Grapalat" w:hAnsi="GHEA Grapalat" w:cs="Sylfaen"/>
        </w:rPr>
        <w:t xml:space="preserve"> օրվան</w:t>
      </w:r>
      <w:r w:rsidR="00F23D4B" w:rsidRPr="0081799C">
        <w:rPr>
          <w:rFonts w:ascii="GHEA Grapalat" w:hAnsi="GHEA Grapalat" w:cs="Sylfaen"/>
          <w:lang w:val="ru-RU"/>
        </w:rPr>
        <w:t>ից</w:t>
      </w:r>
      <w:r w:rsidR="00F23D4B" w:rsidRPr="0081799C">
        <w:rPr>
          <w:rFonts w:ascii="GHEA Grapalat" w:hAnsi="GHEA Grapalat" w:cs="Sylfaen"/>
        </w:rPr>
        <w:t xml:space="preserve"> </w:t>
      </w:r>
      <w:r w:rsidR="00F23D4B" w:rsidRPr="0081799C">
        <w:rPr>
          <w:rFonts w:ascii="GHEA Grapalat" w:hAnsi="GHEA Grapalat" w:cs="Sylfaen"/>
          <w:lang w:val="ru-RU"/>
        </w:rPr>
        <w:t>հաշված</w:t>
      </w:r>
      <w:r w:rsidR="00F23D4B" w:rsidRPr="0081799C">
        <w:rPr>
          <w:rFonts w:ascii="GHEA Grapalat" w:hAnsi="GHEA Grapalat" w:cs="Sylfaen"/>
        </w:rPr>
        <w:t xml:space="preserve"> </w:t>
      </w:r>
      <w:r w:rsidR="00F23D4B" w:rsidRPr="0081799C">
        <w:rPr>
          <w:rFonts w:ascii="GHEA Grapalat" w:hAnsi="GHEA Grapalat" w:cs="Sylfaen"/>
          <w:lang w:val="hy-AM"/>
        </w:rPr>
        <w:t>7</w:t>
      </w:r>
      <w:r w:rsidR="00F23D4B" w:rsidRPr="0081799C">
        <w:rPr>
          <w:rFonts w:ascii="GHEA Grapalat" w:hAnsi="GHEA Grapalat" w:cs="Sylfaen"/>
        </w:rPr>
        <w:t>-</w:t>
      </w:r>
      <w:r w:rsidR="00F23D4B" w:rsidRPr="0081799C">
        <w:rPr>
          <w:rFonts w:ascii="GHEA Grapalat" w:hAnsi="GHEA Grapalat" w:cs="Sylfaen"/>
          <w:lang w:val="ru-RU"/>
        </w:rPr>
        <w:t>րդ</w:t>
      </w:r>
      <w:r w:rsidR="00F23D4B" w:rsidRPr="0081799C">
        <w:rPr>
          <w:rFonts w:ascii="GHEA Grapalat" w:hAnsi="GHEA Grapalat" w:cs="Sylfaen"/>
        </w:rPr>
        <w:t xml:space="preserve"> </w:t>
      </w:r>
      <w:r w:rsidR="00F23D4B" w:rsidRPr="0081799C">
        <w:rPr>
          <w:rFonts w:ascii="GHEA Grapalat" w:hAnsi="GHEA Grapalat" w:cs="Sylfaen"/>
          <w:lang w:val="ru-RU"/>
        </w:rPr>
        <w:t>օրվա</w:t>
      </w:r>
      <w:r w:rsidR="00F23D4B" w:rsidRPr="0081799C">
        <w:rPr>
          <w:rFonts w:ascii="GHEA Grapalat" w:hAnsi="GHEA Grapalat" w:cs="Sylfaen"/>
        </w:rPr>
        <w:t xml:space="preserve"> </w:t>
      </w:r>
      <w:r w:rsidR="00F23D4B" w:rsidRPr="0081799C">
        <w:rPr>
          <w:rFonts w:ascii="GHEA Grapalat" w:hAnsi="GHEA Grapalat" w:cs="Sylfaen"/>
          <w:lang w:val="ru-RU"/>
        </w:rPr>
        <w:t>ժամը</w:t>
      </w:r>
      <w:r w:rsidR="00F23D4B" w:rsidRPr="0081799C">
        <w:rPr>
          <w:rFonts w:ascii="GHEA Grapalat" w:hAnsi="GHEA Grapalat" w:cs="Sylfaen"/>
        </w:rPr>
        <w:t xml:space="preserve"> </w:t>
      </w:r>
      <w:r w:rsidR="00DA740C">
        <w:rPr>
          <w:rFonts w:ascii="GHEA Grapalat" w:hAnsi="GHEA Grapalat" w:cs="Sylfaen"/>
          <w:b/>
          <w:lang w:val="hy-AM"/>
        </w:rPr>
        <w:t>10:00</w:t>
      </w:r>
      <w:r w:rsidR="00F23D4B" w:rsidRPr="0081799C">
        <w:rPr>
          <w:rFonts w:ascii="GHEA Grapalat" w:hAnsi="GHEA Grapalat" w:cs="Sylfaen"/>
        </w:rPr>
        <w:t>-</w:t>
      </w:r>
      <w:r w:rsidR="00F23D4B" w:rsidRPr="0081799C">
        <w:rPr>
          <w:rFonts w:ascii="GHEA Grapalat" w:hAnsi="GHEA Grapalat" w:cs="Sylfaen"/>
          <w:lang w:val="ru-RU"/>
        </w:rPr>
        <w:t>ին</w:t>
      </w:r>
      <w:r w:rsidR="00F23D4B" w:rsidRPr="0081799C">
        <w:rPr>
          <w:rFonts w:ascii="GHEA Grapalat" w:hAnsi="GHEA Grapalat" w:cs="Sylfaen"/>
        </w:rPr>
        <w:t xml:space="preserve">, </w:t>
      </w:r>
      <w:r w:rsidR="00F23D4B" w:rsidRPr="0081799C">
        <w:rPr>
          <w:rFonts w:ascii="GHEA Grapalat" w:hAnsi="GHEA Grapalat"/>
        </w:rPr>
        <w:t>Կոտայքի մարզ,</w:t>
      </w:r>
      <w:r w:rsidR="00F23D4B" w:rsidRPr="0081799C">
        <w:rPr>
          <w:rFonts w:ascii="GHEA Grapalat" w:hAnsi="GHEA Grapalat"/>
          <w:lang w:val="hy-AM"/>
        </w:rPr>
        <w:t xml:space="preserve"> Ջրվեժ համայնք,</w:t>
      </w:r>
      <w:r w:rsidR="00F23D4B" w:rsidRPr="0081799C">
        <w:rPr>
          <w:rFonts w:ascii="GHEA Grapalat" w:hAnsi="GHEA Grapalat"/>
        </w:rPr>
        <w:t xml:space="preserve"> գյուղ Ջրվեժ Մելքոնյան 76</w:t>
      </w:r>
      <w:r w:rsidR="00F23D4B" w:rsidRPr="0081799C">
        <w:rPr>
          <w:rFonts w:ascii="GHEA Grapalat" w:hAnsi="GHEA Grapalat"/>
          <w:i/>
        </w:rPr>
        <w:t xml:space="preserve"> </w:t>
      </w:r>
      <w:r w:rsidR="00F23D4B" w:rsidRPr="0081799C">
        <w:rPr>
          <w:rFonts w:ascii="GHEA Grapalat" w:hAnsi="GHEA Grapalat" w:cs="Sylfaen"/>
          <w:lang w:val="ru-RU"/>
        </w:rPr>
        <w:t>հասցեում</w:t>
      </w:r>
      <w:r w:rsidR="00F23D4B" w:rsidRPr="0081799C">
        <w:rPr>
          <w:rFonts w:ascii="GHEA Grapalat" w:hAnsi="GHEA Grapalat" w:cs="Tahoma"/>
        </w:rPr>
        <w:t>։</w:t>
      </w:r>
    </w:p>
    <w:p w:rsidR="00A3468D" w:rsidRPr="00064ADD" w:rsidRDefault="00A3468D" w:rsidP="00F23D4B">
      <w:pPr>
        <w:pStyle w:val="BodyTextIndent2"/>
        <w:spacing w:line="240" w:lineRule="auto"/>
        <w:ind w:firstLine="567"/>
        <w:rPr>
          <w:rFonts w:ascii="GHEA Grapalat" w:hAnsi="GHEA Grapalat" w:cs="Sylfaen"/>
        </w:rPr>
      </w:pPr>
      <w:r w:rsidRPr="00F23D4B">
        <w:rPr>
          <w:rFonts w:ascii="GHEA Grapalat" w:hAnsi="GHEA Grapalat" w:cs="Sylfaen"/>
          <w:lang w:val="hy-AM"/>
        </w:rPr>
        <w:t>Հայտերի</w:t>
      </w:r>
      <w:r w:rsidRPr="00064ADD">
        <w:rPr>
          <w:rFonts w:ascii="GHEA Grapalat" w:hAnsi="GHEA Grapalat" w:cs="Sylfaen"/>
        </w:rPr>
        <w:t xml:space="preserve"> </w:t>
      </w:r>
      <w:r w:rsidRPr="00F23D4B">
        <w:rPr>
          <w:rFonts w:ascii="GHEA Grapalat" w:hAnsi="GHEA Grapalat" w:cs="Sylfaen"/>
          <w:lang w:val="hy-AM"/>
        </w:rPr>
        <w:t>բացման</w:t>
      </w:r>
      <w:r w:rsidRPr="00064ADD">
        <w:rPr>
          <w:rFonts w:ascii="GHEA Grapalat" w:hAnsi="GHEA Grapalat" w:cs="Sylfaen"/>
        </w:rPr>
        <w:t xml:space="preserve"> և գնահատման </w:t>
      </w:r>
      <w:r w:rsidRPr="00F23D4B">
        <w:rPr>
          <w:rFonts w:ascii="GHEA Grapalat" w:hAnsi="GHEA Grapalat" w:cs="Sylfaen"/>
          <w:lang w:val="hy-AM"/>
        </w:rPr>
        <w:t>նիստում</w:t>
      </w:r>
      <w:r w:rsidRPr="00064ADD">
        <w:rPr>
          <w:rFonts w:ascii="GHEA Grapalat" w:hAnsi="GHEA Grapalat" w:cs="Sylfaen"/>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lastRenderedPageBreak/>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F23D4B" w:rsidRPr="009C3D39" w:rsidRDefault="00F23D4B" w:rsidP="00F23D4B">
      <w:pPr>
        <w:ind w:firstLine="567"/>
        <w:jc w:val="both"/>
        <w:rPr>
          <w:rFonts w:ascii="GHEA Grapalat" w:hAnsi="GHEA Grapalat" w:cs="Sylfaen"/>
          <w:sz w:val="20"/>
          <w:lang w:val="af-ZA"/>
        </w:rPr>
      </w:pPr>
      <w:r w:rsidRPr="009C3D39">
        <w:rPr>
          <w:rFonts w:ascii="GHEA Grapalat" w:hAnsi="GHEA Grapalat" w:cs="Sylfaen"/>
          <w:sz w:val="20"/>
          <w:lang w:val="af-ZA"/>
        </w:rPr>
        <w:t xml:space="preserve">8.4 </w:t>
      </w:r>
      <w:r w:rsidRPr="009C3D39">
        <w:rPr>
          <w:rFonts w:ascii="GHEA Grapalat" w:hAnsi="GHEA Grapalat" w:cs="Sylfaen"/>
          <w:sz w:val="20"/>
          <w:lang w:val="hy-AM"/>
        </w:rPr>
        <w:t>Եթե</w:t>
      </w:r>
      <w:r w:rsidRPr="009C3D39">
        <w:rPr>
          <w:rFonts w:ascii="GHEA Grapalat" w:hAnsi="GHEA Grapalat" w:cs="Sylfaen"/>
          <w:sz w:val="20"/>
          <w:lang w:val="af-ZA"/>
        </w:rPr>
        <w:t xml:space="preserve"> </w:t>
      </w:r>
      <w:r w:rsidRPr="009C3D39">
        <w:rPr>
          <w:rFonts w:ascii="GHEA Grapalat" w:hAnsi="GHEA Grapalat" w:cs="Sylfaen"/>
          <w:sz w:val="20"/>
          <w:lang w:val="hy-AM"/>
        </w:rPr>
        <w:t>հայտում</w:t>
      </w:r>
      <w:r w:rsidRPr="009C3D39">
        <w:rPr>
          <w:rFonts w:ascii="GHEA Grapalat" w:hAnsi="GHEA Grapalat" w:cs="Sylfaen"/>
          <w:sz w:val="20"/>
          <w:lang w:val="af-ZA"/>
        </w:rPr>
        <w:t xml:space="preserve"> </w:t>
      </w:r>
      <w:r w:rsidRPr="009C3D39">
        <w:rPr>
          <w:rFonts w:ascii="GHEA Grapalat" w:hAnsi="GHEA Grapalat" w:cs="Sylfaen"/>
          <w:sz w:val="20"/>
          <w:lang w:val="hy-AM"/>
        </w:rPr>
        <w:t>անհամապատասխանություն</w:t>
      </w:r>
      <w:r w:rsidRPr="009C3D39">
        <w:rPr>
          <w:rFonts w:ascii="GHEA Grapalat" w:hAnsi="GHEA Grapalat" w:cs="Sylfaen"/>
          <w:sz w:val="20"/>
          <w:lang w:val="af-ZA"/>
        </w:rPr>
        <w:t xml:space="preserve"> </w:t>
      </w:r>
      <w:r w:rsidRPr="009C3D39">
        <w:rPr>
          <w:rFonts w:ascii="GHEA Grapalat" w:hAnsi="GHEA Grapalat" w:cs="Sylfaen"/>
          <w:sz w:val="20"/>
          <w:lang w:val="hy-AM"/>
        </w:rPr>
        <w:t>է</w:t>
      </w:r>
      <w:r w:rsidRPr="009C3D39">
        <w:rPr>
          <w:rFonts w:ascii="GHEA Grapalat" w:hAnsi="GHEA Grapalat" w:cs="Sylfaen"/>
          <w:sz w:val="20"/>
          <w:lang w:val="af-ZA"/>
        </w:rPr>
        <w:t xml:space="preserve"> </w:t>
      </w:r>
      <w:r w:rsidRPr="009C3D39">
        <w:rPr>
          <w:rFonts w:ascii="GHEA Grapalat" w:hAnsi="GHEA Grapalat" w:cs="Sylfaen"/>
          <w:sz w:val="20"/>
          <w:lang w:val="hy-AM"/>
        </w:rPr>
        <w:t>տեղ</w:t>
      </w:r>
      <w:r w:rsidRPr="009C3D39">
        <w:rPr>
          <w:rFonts w:ascii="GHEA Grapalat" w:hAnsi="GHEA Grapalat" w:cs="Sylfaen"/>
          <w:sz w:val="20"/>
          <w:lang w:val="af-ZA"/>
        </w:rPr>
        <w:t xml:space="preserve"> </w:t>
      </w:r>
      <w:r w:rsidRPr="009C3D39">
        <w:rPr>
          <w:rFonts w:ascii="GHEA Grapalat" w:hAnsi="GHEA Grapalat" w:cs="Sylfaen"/>
          <w:sz w:val="20"/>
          <w:lang w:val="hy-AM"/>
        </w:rPr>
        <w:t>գտել</w:t>
      </w:r>
      <w:r w:rsidRPr="009C3D39">
        <w:rPr>
          <w:rFonts w:ascii="GHEA Grapalat" w:hAnsi="GHEA Grapalat" w:cs="Sylfaen"/>
          <w:sz w:val="20"/>
          <w:lang w:val="af-ZA"/>
        </w:rPr>
        <w:t xml:space="preserve"> </w:t>
      </w:r>
      <w:r w:rsidRPr="009C3D39">
        <w:rPr>
          <w:rFonts w:ascii="GHEA Grapalat" w:hAnsi="GHEA Grapalat" w:cs="Sylfaen"/>
          <w:sz w:val="20"/>
          <w:lang w:val="hy-AM"/>
        </w:rPr>
        <w:t>տառերով</w:t>
      </w:r>
      <w:r w:rsidRPr="009C3D39">
        <w:rPr>
          <w:rFonts w:ascii="GHEA Grapalat" w:hAnsi="GHEA Grapalat" w:cs="Sylfaen"/>
          <w:sz w:val="20"/>
          <w:lang w:val="af-ZA"/>
        </w:rPr>
        <w:t xml:space="preserve"> </w:t>
      </w:r>
      <w:r w:rsidRPr="009C3D39">
        <w:rPr>
          <w:rFonts w:ascii="GHEA Grapalat" w:hAnsi="GHEA Grapalat" w:cs="Sylfaen"/>
          <w:sz w:val="20"/>
          <w:lang w:val="hy-AM"/>
        </w:rPr>
        <w:t>և</w:t>
      </w:r>
      <w:r w:rsidRPr="009C3D39">
        <w:rPr>
          <w:rFonts w:ascii="GHEA Grapalat" w:hAnsi="GHEA Grapalat" w:cs="Sylfaen"/>
          <w:sz w:val="20"/>
          <w:lang w:val="af-ZA"/>
        </w:rPr>
        <w:t xml:space="preserve"> </w:t>
      </w:r>
      <w:r w:rsidRPr="009C3D39">
        <w:rPr>
          <w:rFonts w:ascii="GHEA Grapalat" w:hAnsi="GHEA Grapalat" w:cs="Sylfaen"/>
          <w:sz w:val="20"/>
          <w:lang w:val="hy-AM"/>
        </w:rPr>
        <w:t>թվերով</w:t>
      </w:r>
      <w:r w:rsidRPr="009C3D39">
        <w:rPr>
          <w:rFonts w:ascii="GHEA Grapalat" w:hAnsi="GHEA Grapalat" w:cs="Sylfaen"/>
          <w:sz w:val="20"/>
          <w:lang w:val="af-ZA"/>
        </w:rPr>
        <w:t xml:space="preserve"> </w:t>
      </w:r>
      <w:r w:rsidRPr="009C3D39">
        <w:rPr>
          <w:rFonts w:ascii="GHEA Grapalat" w:hAnsi="GHEA Grapalat" w:cs="Sylfaen"/>
          <w:sz w:val="20"/>
          <w:lang w:val="hy-AM"/>
        </w:rPr>
        <w:t>գրված</w:t>
      </w:r>
      <w:r w:rsidRPr="009C3D39">
        <w:rPr>
          <w:rFonts w:ascii="GHEA Grapalat" w:hAnsi="GHEA Grapalat" w:cs="Sylfaen"/>
          <w:sz w:val="20"/>
          <w:lang w:val="af-ZA"/>
        </w:rPr>
        <w:t xml:space="preserve"> </w:t>
      </w:r>
      <w:r w:rsidRPr="009C3D39">
        <w:rPr>
          <w:rFonts w:ascii="GHEA Grapalat" w:hAnsi="GHEA Grapalat" w:cs="Sylfaen"/>
          <w:sz w:val="20"/>
          <w:lang w:val="hy-AM"/>
        </w:rPr>
        <w:t>գումարների</w:t>
      </w:r>
      <w:r w:rsidRPr="009C3D39">
        <w:rPr>
          <w:rFonts w:ascii="GHEA Grapalat" w:hAnsi="GHEA Grapalat" w:cs="Sylfaen"/>
          <w:sz w:val="20"/>
          <w:lang w:val="af-ZA"/>
        </w:rPr>
        <w:t xml:space="preserve"> </w:t>
      </w:r>
      <w:r w:rsidRPr="009C3D39">
        <w:rPr>
          <w:rFonts w:ascii="GHEA Grapalat" w:hAnsi="GHEA Grapalat" w:cs="Sylfaen"/>
          <w:sz w:val="20"/>
          <w:lang w:val="hy-AM"/>
        </w:rPr>
        <w:t>միջև</w:t>
      </w:r>
      <w:r w:rsidRPr="009C3D39">
        <w:rPr>
          <w:rFonts w:ascii="GHEA Grapalat" w:hAnsi="GHEA Grapalat" w:cs="Sylfaen"/>
          <w:sz w:val="20"/>
          <w:lang w:val="af-ZA"/>
        </w:rPr>
        <w:t xml:space="preserve">, </w:t>
      </w:r>
      <w:r w:rsidRPr="009C3D39">
        <w:rPr>
          <w:rFonts w:ascii="GHEA Grapalat" w:hAnsi="GHEA Grapalat" w:cs="Sylfaen"/>
          <w:sz w:val="20"/>
          <w:lang w:val="hy-AM"/>
        </w:rPr>
        <w:t>ապա</w:t>
      </w:r>
      <w:r w:rsidRPr="009C3D39">
        <w:rPr>
          <w:rFonts w:ascii="GHEA Grapalat" w:hAnsi="GHEA Grapalat" w:cs="Sylfaen"/>
          <w:sz w:val="20"/>
          <w:lang w:val="af-ZA"/>
        </w:rPr>
        <w:t xml:space="preserve"> </w:t>
      </w:r>
      <w:r w:rsidRPr="009C3D39">
        <w:rPr>
          <w:rFonts w:ascii="GHEA Grapalat" w:hAnsi="GHEA Grapalat" w:cs="Sylfaen"/>
          <w:sz w:val="20"/>
          <w:lang w:val="hy-AM"/>
        </w:rPr>
        <w:t>հիմք</w:t>
      </w:r>
      <w:r w:rsidRPr="009C3D39">
        <w:rPr>
          <w:rFonts w:ascii="GHEA Grapalat" w:hAnsi="GHEA Grapalat" w:cs="Sylfaen"/>
          <w:sz w:val="20"/>
          <w:lang w:val="af-ZA"/>
        </w:rPr>
        <w:t xml:space="preserve"> </w:t>
      </w:r>
      <w:r w:rsidRPr="009C3D39">
        <w:rPr>
          <w:rFonts w:ascii="GHEA Grapalat" w:hAnsi="GHEA Grapalat" w:cs="Sylfaen"/>
          <w:sz w:val="20"/>
          <w:lang w:val="hy-AM"/>
        </w:rPr>
        <w:t>է</w:t>
      </w:r>
      <w:r w:rsidRPr="009C3D39">
        <w:rPr>
          <w:rFonts w:ascii="GHEA Grapalat" w:hAnsi="GHEA Grapalat" w:cs="Sylfaen"/>
          <w:sz w:val="20"/>
          <w:lang w:val="af-ZA"/>
        </w:rPr>
        <w:t xml:space="preserve"> </w:t>
      </w:r>
      <w:r w:rsidRPr="009C3D39">
        <w:rPr>
          <w:rFonts w:ascii="GHEA Grapalat" w:hAnsi="GHEA Grapalat" w:cs="Sylfaen"/>
          <w:sz w:val="20"/>
          <w:lang w:val="hy-AM"/>
        </w:rPr>
        <w:t>ընդունվում</w:t>
      </w:r>
      <w:r w:rsidRPr="009C3D39">
        <w:rPr>
          <w:rFonts w:ascii="GHEA Grapalat" w:hAnsi="GHEA Grapalat" w:cs="Sylfaen"/>
          <w:sz w:val="20"/>
          <w:lang w:val="af-ZA"/>
        </w:rPr>
        <w:t xml:space="preserve"> </w:t>
      </w:r>
      <w:r w:rsidRPr="009C3D39">
        <w:rPr>
          <w:rFonts w:ascii="GHEA Grapalat" w:hAnsi="GHEA Grapalat" w:cs="Sylfaen"/>
          <w:sz w:val="20"/>
          <w:lang w:val="hy-AM"/>
        </w:rPr>
        <w:t>տառերով</w:t>
      </w:r>
      <w:r w:rsidRPr="009C3D39">
        <w:rPr>
          <w:rFonts w:ascii="GHEA Grapalat" w:hAnsi="GHEA Grapalat" w:cs="Sylfaen"/>
          <w:sz w:val="20"/>
          <w:lang w:val="af-ZA"/>
        </w:rPr>
        <w:t xml:space="preserve"> </w:t>
      </w:r>
      <w:r w:rsidRPr="009C3D39">
        <w:rPr>
          <w:rFonts w:ascii="GHEA Grapalat" w:hAnsi="GHEA Grapalat" w:cs="Sylfaen"/>
          <w:sz w:val="20"/>
          <w:lang w:val="hy-AM"/>
        </w:rPr>
        <w:t>գրված</w:t>
      </w:r>
      <w:r w:rsidRPr="009C3D39">
        <w:rPr>
          <w:rFonts w:ascii="GHEA Grapalat" w:hAnsi="GHEA Grapalat" w:cs="Sylfaen"/>
          <w:sz w:val="20"/>
          <w:lang w:val="af-ZA"/>
        </w:rPr>
        <w:t xml:space="preserve"> </w:t>
      </w:r>
      <w:r w:rsidRPr="009C3D39">
        <w:rPr>
          <w:rFonts w:ascii="GHEA Grapalat" w:hAnsi="GHEA Grapalat" w:cs="Sylfaen"/>
          <w:sz w:val="20"/>
          <w:lang w:val="hy-AM"/>
        </w:rPr>
        <w:t>գումարը։</w:t>
      </w:r>
      <w:r w:rsidRPr="009C3D39">
        <w:rPr>
          <w:rFonts w:ascii="GHEA Grapalat" w:hAnsi="GHEA Grapalat" w:cs="Sylfaen"/>
          <w:sz w:val="20"/>
          <w:lang w:val="af-ZA"/>
        </w:rPr>
        <w:t xml:space="preserve"> </w:t>
      </w:r>
      <w:r w:rsidRPr="009C3D39">
        <w:rPr>
          <w:rFonts w:ascii="GHEA Grapalat" w:hAnsi="GHEA Grapalat" w:cs="Sylfaen"/>
          <w:sz w:val="20"/>
          <w:lang w:val="ru-RU"/>
        </w:rPr>
        <w:t>Եթե</w:t>
      </w:r>
      <w:r w:rsidRPr="009C3D39">
        <w:rPr>
          <w:rFonts w:ascii="GHEA Grapalat" w:hAnsi="GHEA Grapalat" w:cs="Sylfaen"/>
          <w:sz w:val="20"/>
          <w:lang w:val="af-ZA"/>
        </w:rPr>
        <w:t xml:space="preserve"> </w:t>
      </w:r>
      <w:r w:rsidRPr="009C3D39">
        <w:rPr>
          <w:rFonts w:ascii="GHEA Grapalat" w:hAnsi="GHEA Grapalat" w:cs="Sylfaen"/>
          <w:sz w:val="20"/>
          <w:lang w:val="ru-RU"/>
        </w:rPr>
        <w:t>առաջարկվող</w:t>
      </w:r>
      <w:r w:rsidRPr="009C3D39">
        <w:rPr>
          <w:rFonts w:ascii="GHEA Grapalat" w:hAnsi="GHEA Grapalat" w:cs="Sylfaen"/>
          <w:sz w:val="20"/>
          <w:lang w:val="af-ZA"/>
        </w:rPr>
        <w:t xml:space="preserve"> </w:t>
      </w:r>
      <w:r w:rsidRPr="009C3D39">
        <w:rPr>
          <w:rFonts w:ascii="GHEA Grapalat" w:hAnsi="GHEA Grapalat" w:cs="Sylfaen"/>
          <w:sz w:val="20"/>
          <w:lang w:val="ru-RU"/>
        </w:rPr>
        <w:t>գները</w:t>
      </w:r>
      <w:r w:rsidRPr="009C3D39">
        <w:rPr>
          <w:rFonts w:ascii="GHEA Grapalat" w:hAnsi="GHEA Grapalat" w:cs="Sylfaen"/>
          <w:sz w:val="20"/>
          <w:lang w:val="af-ZA"/>
        </w:rPr>
        <w:t xml:space="preserve"> </w:t>
      </w:r>
      <w:r w:rsidRPr="009C3D39">
        <w:rPr>
          <w:rFonts w:ascii="GHEA Grapalat" w:hAnsi="GHEA Grapalat" w:cs="Sylfaen"/>
          <w:sz w:val="20"/>
          <w:lang w:val="ru-RU"/>
        </w:rPr>
        <w:t>ներկայացված</w:t>
      </w:r>
      <w:r w:rsidRPr="009C3D39">
        <w:rPr>
          <w:rFonts w:ascii="GHEA Grapalat" w:hAnsi="GHEA Grapalat" w:cs="Sylfaen"/>
          <w:sz w:val="20"/>
          <w:lang w:val="af-ZA"/>
        </w:rPr>
        <w:t xml:space="preserve"> </w:t>
      </w:r>
      <w:r w:rsidRPr="009C3D39">
        <w:rPr>
          <w:rFonts w:ascii="GHEA Grapalat" w:hAnsi="GHEA Grapalat" w:cs="Sylfaen"/>
          <w:sz w:val="20"/>
          <w:lang w:val="ru-RU"/>
        </w:rPr>
        <w:t>են</w:t>
      </w:r>
      <w:r w:rsidRPr="009C3D39">
        <w:rPr>
          <w:rFonts w:ascii="GHEA Grapalat" w:hAnsi="GHEA Grapalat" w:cs="Sylfaen"/>
          <w:sz w:val="20"/>
          <w:lang w:val="af-ZA"/>
        </w:rPr>
        <w:t xml:space="preserve"> </w:t>
      </w:r>
      <w:r w:rsidRPr="009C3D39">
        <w:rPr>
          <w:rFonts w:ascii="GHEA Grapalat" w:hAnsi="GHEA Grapalat" w:cs="Sylfaen"/>
          <w:sz w:val="20"/>
          <w:lang w:val="ru-RU"/>
        </w:rPr>
        <w:t>երկու</w:t>
      </w:r>
      <w:r w:rsidRPr="009C3D39">
        <w:rPr>
          <w:rFonts w:ascii="GHEA Grapalat" w:hAnsi="GHEA Grapalat" w:cs="Sylfaen"/>
          <w:sz w:val="20"/>
          <w:lang w:val="af-ZA"/>
        </w:rPr>
        <w:t xml:space="preserve"> </w:t>
      </w:r>
      <w:r w:rsidRPr="009C3D39">
        <w:rPr>
          <w:rFonts w:ascii="GHEA Grapalat" w:hAnsi="GHEA Grapalat" w:cs="Sylfaen"/>
          <w:sz w:val="20"/>
          <w:lang w:val="ru-RU"/>
        </w:rPr>
        <w:t>կամ</w:t>
      </w:r>
      <w:r w:rsidRPr="009C3D39">
        <w:rPr>
          <w:rFonts w:ascii="GHEA Grapalat" w:hAnsi="GHEA Grapalat" w:cs="Sylfaen"/>
          <w:sz w:val="20"/>
          <w:lang w:val="af-ZA"/>
        </w:rPr>
        <w:t xml:space="preserve"> </w:t>
      </w:r>
      <w:r w:rsidRPr="009C3D39">
        <w:rPr>
          <w:rFonts w:ascii="GHEA Grapalat" w:hAnsi="GHEA Grapalat" w:cs="Sylfaen"/>
          <w:sz w:val="20"/>
          <w:lang w:val="ru-RU"/>
        </w:rPr>
        <w:t>ավելի</w:t>
      </w:r>
      <w:r w:rsidRPr="009C3D39">
        <w:rPr>
          <w:rFonts w:ascii="GHEA Grapalat" w:hAnsi="GHEA Grapalat" w:cs="Sylfaen"/>
          <w:sz w:val="20"/>
          <w:lang w:val="af-ZA"/>
        </w:rPr>
        <w:t xml:space="preserve"> </w:t>
      </w:r>
      <w:r w:rsidRPr="009C3D39">
        <w:rPr>
          <w:rFonts w:ascii="GHEA Grapalat" w:hAnsi="GHEA Grapalat" w:cs="Sylfaen"/>
          <w:sz w:val="20"/>
          <w:lang w:val="ru-RU"/>
        </w:rPr>
        <w:t>արժույթներով</w:t>
      </w:r>
      <w:r w:rsidRPr="009C3D39">
        <w:rPr>
          <w:rFonts w:ascii="GHEA Grapalat" w:hAnsi="GHEA Grapalat" w:cs="Sylfaen"/>
          <w:sz w:val="20"/>
          <w:lang w:val="af-ZA"/>
        </w:rPr>
        <w:t xml:space="preserve">, </w:t>
      </w:r>
      <w:r w:rsidRPr="009C3D39">
        <w:rPr>
          <w:rFonts w:ascii="GHEA Grapalat" w:hAnsi="GHEA Grapalat" w:cs="Sylfaen"/>
          <w:sz w:val="20"/>
          <w:lang w:val="ru-RU"/>
        </w:rPr>
        <w:t>ապա</w:t>
      </w:r>
      <w:r w:rsidRPr="009C3D39">
        <w:rPr>
          <w:rFonts w:ascii="GHEA Grapalat" w:hAnsi="GHEA Grapalat" w:cs="Sylfaen"/>
          <w:sz w:val="20"/>
          <w:lang w:val="af-ZA"/>
        </w:rPr>
        <w:t xml:space="preserve"> </w:t>
      </w:r>
      <w:r w:rsidRPr="009C3D39">
        <w:rPr>
          <w:rFonts w:ascii="GHEA Grapalat" w:hAnsi="GHEA Grapalat" w:cs="Sylfaen"/>
          <w:sz w:val="20"/>
          <w:lang w:val="ru-RU"/>
        </w:rPr>
        <w:t>դրանք</w:t>
      </w:r>
      <w:r w:rsidRPr="009C3D39">
        <w:rPr>
          <w:rFonts w:ascii="GHEA Grapalat" w:hAnsi="GHEA Grapalat" w:cs="Sylfaen"/>
          <w:sz w:val="20"/>
          <w:lang w:val="af-ZA"/>
        </w:rPr>
        <w:t xml:space="preserve"> </w:t>
      </w:r>
      <w:r w:rsidRPr="009C3D39">
        <w:rPr>
          <w:rFonts w:ascii="GHEA Grapalat" w:hAnsi="GHEA Grapalat" w:cs="Sylfaen"/>
          <w:sz w:val="20"/>
          <w:lang w:val="ru-RU"/>
        </w:rPr>
        <w:t>համեմատվում</w:t>
      </w:r>
      <w:r w:rsidRPr="009C3D39">
        <w:rPr>
          <w:rFonts w:ascii="GHEA Grapalat" w:hAnsi="GHEA Grapalat" w:cs="Sylfaen"/>
          <w:sz w:val="20"/>
          <w:lang w:val="af-ZA"/>
        </w:rPr>
        <w:t xml:space="preserve"> </w:t>
      </w:r>
      <w:r w:rsidRPr="009C3D39">
        <w:rPr>
          <w:rFonts w:ascii="GHEA Grapalat" w:hAnsi="GHEA Grapalat" w:cs="Sylfaen"/>
          <w:sz w:val="20"/>
          <w:lang w:val="ru-RU"/>
        </w:rPr>
        <w:t>են</w:t>
      </w:r>
      <w:r w:rsidRPr="009C3D39">
        <w:rPr>
          <w:rFonts w:ascii="GHEA Grapalat" w:hAnsi="GHEA Grapalat" w:cs="Sylfaen"/>
          <w:sz w:val="20"/>
          <w:lang w:val="af-ZA"/>
        </w:rPr>
        <w:t xml:space="preserve"> </w:t>
      </w:r>
      <w:r w:rsidRPr="009C3D39">
        <w:rPr>
          <w:rFonts w:ascii="GHEA Grapalat" w:hAnsi="GHEA Grapalat" w:cs="Sylfaen"/>
          <w:sz w:val="20"/>
          <w:lang w:val="ru-RU"/>
        </w:rPr>
        <w:t>Հայաստանի</w:t>
      </w:r>
      <w:r w:rsidRPr="009C3D39">
        <w:rPr>
          <w:rFonts w:ascii="GHEA Grapalat" w:hAnsi="GHEA Grapalat" w:cs="Sylfaen"/>
          <w:sz w:val="20"/>
          <w:lang w:val="af-ZA"/>
        </w:rPr>
        <w:t xml:space="preserve"> </w:t>
      </w:r>
      <w:r w:rsidRPr="009C3D39">
        <w:rPr>
          <w:rFonts w:ascii="GHEA Grapalat" w:hAnsi="GHEA Grapalat" w:cs="Sylfaen"/>
          <w:sz w:val="20"/>
          <w:lang w:val="ru-RU"/>
        </w:rPr>
        <w:t>Հանրապետության</w:t>
      </w:r>
      <w:r w:rsidRPr="009C3D39">
        <w:rPr>
          <w:rFonts w:ascii="GHEA Grapalat" w:hAnsi="GHEA Grapalat" w:cs="Sylfaen"/>
          <w:sz w:val="20"/>
          <w:lang w:val="af-ZA"/>
        </w:rPr>
        <w:t xml:space="preserve"> </w:t>
      </w:r>
      <w:r w:rsidRPr="009C3D39">
        <w:rPr>
          <w:rFonts w:ascii="GHEA Grapalat" w:hAnsi="GHEA Grapalat" w:cs="Sylfaen"/>
          <w:sz w:val="20"/>
          <w:lang w:val="ru-RU"/>
        </w:rPr>
        <w:t>դրամով</w:t>
      </w:r>
      <w:r w:rsidRPr="009C3D39">
        <w:rPr>
          <w:rFonts w:ascii="GHEA Grapalat" w:hAnsi="GHEA Grapalat" w:cs="Sylfaen"/>
          <w:sz w:val="20"/>
          <w:lang w:val="af-ZA"/>
        </w:rPr>
        <w:t xml:space="preserve">` </w:t>
      </w:r>
      <w:ins w:id="5" w:author="Artsrun Vardanyan" w:date="2021-03-31T12:58:00Z">
        <w:r w:rsidRPr="009C3D39">
          <w:rPr>
            <w:rFonts w:ascii="GHEA Grapalat" w:hAnsi="GHEA Grapalat" w:cs="Sylfaen"/>
            <w:b/>
            <w:sz w:val="20"/>
            <w:szCs w:val="20"/>
            <w:lang w:val="hy-AM"/>
          </w:rPr>
          <w:t>ՀՀ Կենտրոնական բանկի կողմից սահմանված օրվա</w:t>
        </w:r>
      </w:ins>
      <w:r w:rsidRPr="009C3D39">
        <w:rPr>
          <w:rFonts w:ascii="GHEA Grapalat" w:hAnsi="GHEA Grapalat" w:cs="Sylfaen"/>
          <w:sz w:val="20"/>
          <w:lang w:val="af-ZA"/>
        </w:rPr>
        <w:t xml:space="preserve"> </w:t>
      </w:r>
      <w:r w:rsidRPr="009C3D39">
        <w:rPr>
          <w:rFonts w:ascii="GHEA Grapalat" w:hAnsi="GHEA Grapalat" w:cs="Sylfaen"/>
          <w:sz w:val="20"/>
          <w:lang w:val="ru-RU"/>
        </w:rPr>
        <w:t>փոխարժեքով։</w:t>
      </w:r>
      <w:r w:rsidRPr="009C3D39">
        <w:rPr>
          <w:rFonts w:ascii="GHEA Grapalat" w:hAnsi="GHEA Grapalat" w:cs="Sylfaen"/>
          <w:sz w:val="20"/>
          <w:lang w:val="af-ZA"/>
        </w:rPr>
        <w:t xml:space="preserve"> </w:t>
      </w:r>
    </w:p>
    <w:p w:rsidR="009B6D58" w:rsidRPr="00F23D4B" w:rsidRDefault="00FD2748" w:rsidP="00EF3662">
      <w:pPr>
        <w:pStyle w:val="norm"/>
        <w:spacing w:line="240" w:lineRule="auto"/>
        <w:rPr>
          <w:rFonts w:ascii="GHEA Grapalat" w:hAnsi="GHEA Grapalat" w:cs="Sylfaen"/>
          <w:sz w:val="20"/>
          <w:lang w:val="af-ZA" w:eastAsia="en-US"/>
        </w:rPr>
      </w:pPr>
      <w:r w:rsidRPr="00F23D4B">
        <w:rPr>
          <w:rFonts w:ascii="GHEA Grapalat" w:hAnsi="GHEA Grapalat"/>
          <w:sz w:val="20"/>
          <w:lang w:val="af-ZA" w:eastAsia="x-none"/>
        </w:rPr>
        <w:t>8</w:t>
      </w:r>
      <w:r w:rsidR="00633389" w:rsidRPr="00F23D4B">
        <w:rPr>
          <w:rFonts w:ascii="GHEA Grapalat" w:hAnsi="GHEA Grapalat"/>
          <w:sz w:val="20"/>
          <w:lang w:val="af-ZA" w:eastAsia="x-none"/>
        </w:rPr>
        <w:t>.</w:t>
      </w:r>
      <w:r w:rsidR="00784DE6" w:rsidRPr="00F23D4B">
        <w:rPr>
          <w:rFonts w:ascii="GHEA Grapalat" w:hAnsi="GHEA Grapalat"/>
          <w:sz w:val="20"/>
          <w:lang w:val="hy-AM" w:eastAsia="x-none"/>
        </w:rPr>
        <w:t>5</w:t>
      </w:r>
      <w:r w:rsidR="00D7435F" w:rsidRPr="00F23D4B">
        <w:rPr>
          <w:rFonts w:ascii="GHEA Grapalat" w:hAnsi="GHEA Grapalat"/>
          <w:sz w:val="20"/>
          <w:lang w:val="af-ZA" w:eastAsia="x-none"/>
        </w:rPr>
        <w:t xml:space="preserve"> </w:t>
      </w:r>
      <w:r w:rsidR="00973FB1" w:rsidRPr="00F23D4B">
        <w:rPr>
          <w:rFonts w:ascii="GHEA Grapalat" w:hAnsi="GHEA Grapalat"/>
          <w:sz w:val="20"/>
          <w:lang w:val="af-ZA" w:eastAsia="x-none"/>
        </w:rPr>
        <w:t>Հ</w:t>
      </w:r>
      <w:r w:rsidR="00973FB1" w:rsidRPr="00F23D4B">
        <w:rPr>
          <w:rFonts w:ascii="GHEA Grapalat" w:hAnsi="GHEA Grapalat" w:cs="Sylfaen"/>
          <w:sz w:val="20"/>
          <w:lang w:val="ru-RU" w:eastAsia="en-US"/>
        </w:rPr>
        <w:t>անձնաժողովը</w:t>
      </w:r>
      <w:r w:rsidR="00973FB1" w:rsidRPr="00F23D4B">
        <w:rPr>
          <w:rFonts w:ascii="GHEA Grapalat" w:hAnsi="GHEA Grapalat" w:cs="Sylfaen"/>
          <w:sz w:val="20"/>
          <w:lang w:val="af-ZA" w:eastAsia="en-US"/>
        </w:rPr>
        <w:t xml:space="preserve"> </w:t>
      </w:r>
      <w:r w:rsidR="00973FB1" w:rsidRPr="00F23D4B">
        <w:rPr>
          <w:rFonts w:ascii="GHEA Grapalat" w:hAnsi="GHEA Grapalat" w:cs="Sylfaen"/>
          <w:sz w:val="20"/>
          <w:lang w:val="ru-RU" w:eastAsia="en-US"/>
        </w:rPr>
        <w:t>հրավերի</w:t>
      </w:r>
      <w:r w:rsidR="00973FB1" w:rsidRPr="00F23D4B">
        <w:rPr>
          <w:rFonts w:ascii="GHEA Grapalat" w:hAnsi="GHEA Grapalat" w:cs="Sylfaen"/>
          <w:sz w:val="20"/>
          <w:lang w:val="af-ZA" w:eastAsia="en-US"/>
        </w:rPr>
        <w:t xml:space="preserve"> </w:t>
      </w:r>
      <w:r w:rsidR="00973FB1" w:rsidRPr="00F23D4B">
        <w:rPr>
          <w:rFonts w:ascii="GHEA Grapalat" w:hAnsi="GHEA Grapalat" w:cs="Sylfaen"/>
          <w:sz w:val="20"/>
          <w:lang w:val="ru-RU" w:eastAsia="en-US"/>
        </w:rPr>
        <w:t>պահանջների</w:t>
      </w:r>
      <w:r w:rsidR="00973FB1" w:rsidRPr="00F23D4B">
        <w:rPr>
          <w:rFonts w:ascii="GHEA Grapalat" w:hAnsi="GHEA Grapalat" w:cs="Sylfaen"/>
          <w:sz w:val="20"/>
          <w:lang w:val="af-ZA" w:eastAsia="en-US"/>
        </w:rPr>
        <w:t xml:space="preserve"> </w:t>
      </w:r>
      <w:r w:rsidR="00973FB1" w:rsidRPr="00F23D4B">
        <w:rPr>
          <w:rFonts w:ascii="GHEA Grapalat" w:hAnsi="GHEA Grapalat" w:cs="Sylfaen"/>
          <w:sz w:val="20"/>
          <w:lang w:val="ru-RU" w:eastAsia="en-US"/>
        </w:rPr>
        <w:t>նկատմամբ</w:t>
      </w:r>
      <w:r w:rsidR="00973FB1" w:rsidRPr="00F23D4B">
        <w:rPr>
          <w:rFonts w:ascii="GHEA Grapalat" w:hAnsi="GHEA Grapalat" w:cs="Sylfaen"/>
          <w:sz w:val="20"/>
          <w:lang w:val="af-ZA" w:eastAsia="en-US"/>
        </w:rPr>
        <w:t xml:space="preserve"> </w:t>
      </w:r>
      <w:r w:rsidR="00973FB1" w:rsidRPr="00F23D4B">
        <w:rPr>
          <w:rFonts w:ascii="GHEA Grapalat" w:hAnsi="GHEA Grapalat" w:cs="Sylfaen"/>
          <w:sz w:val="20"/>
          <w:lang w:val="ru-RU" w:eastAsia="en-US"/>
        </w:rPr>
        <w:t>բավարար</w:t>
      </w:r>
      <w:r w:rsidR="00973FB1" w:rsidRPr="00F23D4B">
        <w:rPr>
          <w:rFonts w:ascii="GHEA Grapalat" w:hAnsi="GHEA Grapalat" w:cs="Sylfaen"/>
          <w:sz w:val="20"/>
          <w:lang w:val="af-ZA" w:eastAsia="en-US"/>
        </w:rPr>
        <w:t xml:space="preserve"> </w:t>
      </w:r>
      <w:r w:rsidR="00973FB1" w:rsidRPr="00F23D4B">
        <w:rPr>
          <w:rFonts w:ascii="GHEA Grapalat" w:hAnsi="GHEA Grapalat" w:cs="Sylfaen"/>
          <w:sz w:val="20"/>
          <w:lang w:val="ru-RU" w:eastAsia="en-US"/>
        </w:rPr>
        <w:t>գնահատված</w:t>
      </w:r>
      <w:r w:rsidR="00973FB1" w:rsidRPr="00F23D4B">
        <w:rPr>
          <w:rFonts w:ascii="GHEA Grapalat" w:hAnsi="GHEA Grapalat" w:cs="Sylfaen"/>
          <w:sz w:val="20"/>
          <w:lang w:val="af-ZA" w:eastAsia="en-US"/>
        </w:rPr>
        <w:t xml:space="preserve"> </w:t>
      </w:r>
      <w:r w:rsidR="00973FB1" w:rsidRPr="00F23D4B">
        <w:rPr>
          <w:rFonts w:ascii="GHEA Grapalat" w:hAnsi="GHEA Grapalat" w:cs="Sylfaen"/>
          <w:sz w:val="20"/>
          <w:lang w:val="ru-RU" w:eastAsia="en-US"/>
        </w:rPr>
        <w:t>հայտեր</w:t>
      </w:r>
      <w:r w:rsidR="00973FB1" w:rsidRPr="00F23D4B">
        <w:rPr>
          <w:rFonts w:ascii="GHEA Grapalat" w:hAnsi="GHEA Grapalat" w:cs="Sylfaen"/>
          <w:sz w:val="20"/>
          <w:lang w:val="af-ZA" w:eastAsia="en-US"/>
        </w:rPr>
        <w:t xml:space="preserve"> </w:t>
      </w:r>
      <w:r w:rsidR="00973FB1" w:rsidRPr="00F23D4B">
        <w:rPr>
          <w:rFonts w:ascii="GHEA Grapalat" w:hAnsi="GHEA Grapalat" w:cs="Sylfaen"/>
          <w:sz w:val="20"/>
          <w:lang w:val="ru-RU" w:eastAsia="en-US"/>
        </w:rPr>
        <w:t>ներկայացրած</w:t>
      </w:r>
      <w:r w:rsidR="00973FB1" w:rsidRPr="00F23D4B">
        <w:rPr>
          <w:rFonts w:ascii="GHEA Grapalat" w:hAnsi="GHEA Grapalat" w:cs="Sylfaen"/>
          <w:sz w:val="20"/>
          <w:lang w:val="af-ZA" w:eastAsia="en-US"/>
        </w:rPr>
        <w:t xml:space="preserve"> </w:t>
      </w:r>
      <w:r w:rsidRPr="00F23D4B">
        <w:rPr>
          <w:rFonts w:ascii="GHEA Grapalat" w:hAnsi="GHEA Grapalat" w:cs="Sylfaen"/>
          <w:sz w:val="20"/>
          <w:lang w:eastAsia="en-US"/>
        </w:rPr>
        <w:t>մ</w:t>
      </w:r>
      <w:r w:rsidR="00973FB1" w:rsidRPr="00F23D4B">
        <w:rPr>
          <w:rFonts w:ascii="GHEA Grapalat" w:hAnsi="GHEA Grapalat" w:cs="Sylfaen"/>
          <w:sz w:val="20"/>
          <w:lang w:val="ru-RU" w:eastAsia="en-US"/>
        </w:rPr>
        <w:t>ասնակիցներից</w:t>
      </w:r>
      <w:r w:rsidR="00973FB1" w:rsidRPr="00F23D4B">
        <w:rPr>
          <w:rFonts w:ascii="GHEA Grapalat" w:hAnsi="GHEA Grapalat" w:cs="Sylfaen"/>
          <w:sz w:val="20"/>
          <w:lang w:val="af-ZA" w:eastAsia="en-US"/>
        </w:rPr>
        <w:t xml:space="preserve"> </w:t>
      </w:r>
      <w:r w:rsidR="00973FB1" w:rsidRPr="00F23D4B">
        <w:rPr>
          <w:rFonts w:ascii="GHEA Grapalat" w:hAnsi="GHEA Grapalat" w:cs="Sylfaen"/>
          <w:sz w:val="20"/>
          <w:lang w:val="ru-RU" w:eastAsia="en-US"/>
        </w:rPr>
        <w:t>որոշում</w:t>
      </w:r>
      <w:r w:rsidR="00973FB1" w:rsidRPr="00F23D4B">
        <w:rPr>
          <w:rFonts w:ascii="GHEA Grapalat" w:hAnsi="GHEA Grapalat" w:cs="Sylfaen"/>
          <w:sz w:val="20"/>
          <w:lang w:val="af-ZA" w:eastAsia="en-US"/>
        </w:rPr>
        <w:t xml:space="preserve"> </w:t>
      </w:r>
      <w:r w:rsidR="00973FB1" w:rsidRPr="00F23D4B">
        <w:rPr>
          <w:rFonts w:ascii="GHEA Grapalat" w:hAnsi="GHEA Grapalat" w:cs="Sylfaen"/>
          <w:sz w:val="20"/>
          <w:lang w:val="ru-RU" w:eastAsia="en-US"/>
        </w:rPr>
        <w:t>և</w:t>
      </w:r>
      <w:r w:rsidR="00973FB1" w:rsidRPr="00F23D4B">
        <w:rPr>
          <w:rFonts w:ascii="GHEA Grapalat" w:hAnsi="GHEA Grapalat" w:cs="Sylfaen"/>
          <w:sz w:val="20"/>
          <w:lang w:val="af-ZA" w:eastAsia="en-US"/>
        </w:rPr>
        <w:t xml:space="preserve"> </w:t>
      </w:r>
      <w:r w:rsidR="00973FB1" w:rsidRPr="00F23D4B">
        <w:rPr>
          <w:rFonts w:ascii="GHEA Grapalat" w:hAnsi="GHEA Grapalat" w:cs="Sylfaen"/>
          <w:sz w:val="20"/>
          <w:lang w:val="ru-RU" w:eastAsia="en-US"/>
        </w:rPr>
        <w:t>հայտարարում</w:t>
      </w:r>
      <w:r w:rsidR="00973FB1" w:rsidRPr="00F23D4B">
        <w:rPr>
          <w:rFonts w:ascii="GHEA Grapalat" w:hAnsi="GHEA Grapalat" w:cs="Sylfaen"/>
          <w:sz w:val="20"/>
          <w:lang w:val="af-ZA" w:eastAsia="en-US"/>
        </w:rPr>
        <w:t xml:space="preserve"> </w:t>
      </w:r>
      <w:r w:rsidR="00973FB1" w:rsidRPr="00F23D4B">
        <w:rPr>
          <w:rFonts w:ascii="GHEA Grapalat" w:hAnsi="GHEA Grapalat" w:cs="Sylfaen"/>
          <w:sz w:val="20"/>
          <w:lang w:val="ru-RU" w:eastAsia="en-US"/>
        </w:rPr>
        <w:t>է</w:t>
      </w:r>
      <w:r w:rsidR="00973FB1" w:rsidRPr="00F23D4B">
        <w:rPr>
          <w:rFonts w:ascii="GHEA Grapalat" w:hAnsi="GHEA Grapalat" w:cs="Sylfaen"/>
          <w:sz w:val="20"/>
          <w:lang w:val="af-ZA" w:eastAsia="en-US"/>
        </w:rPr>
        <w:t xml:space="preserve"> </w:t>
      </w:r>
      <w:r w:rsidR="00D32414" w:rsidRPr="00F23D4B">
        <w:rPr>
          <w:rFonts w:ascii="GHEA Grapalat" w:hAnsi="GHEA Grapalat" w:cs="Sylfaen"/>
          <w:sz w:val="20"/>
          <w:lang w:val="hy-AM" w:eastAsia="en-US"/>
        </w:rPr>
        <w:t>ընտրված</w:t>
      </w:r>
      <w:r w:rsidR="00D32414" w:rsidRPr="00F23D4B">
        <w:rPr>
          <w:rFonts w:ascii="GHEA Grapalat" w:hAnsi="GHEA Grapalat" w:cs="Sylfaen"/>
          <w:sz w:val="20"/>
          <w:lang w:val="af-ZA" w:eastAsia="en-US"/>
        </w:rPr>
        <w:t xml:space="preserve"> </w:t>
      </w:r>
      <w:r w:rsidR="00AF3CCA" w:rsidRPr="00F23D4B">
        <w:rPr>
          <w:rFonts w:ascii="GHEA Grapalat" w:hAnsi="GHEA Grapalat" w:cs="Sylfaen"/>
          <w:sz w:val="20"/>
          <w:lang w:val="hy-AM"/>
        </w:rPr>
        <w:t>այդպիսին չճանաչված</w:t>
      </w:r>
      <w:r w:rsidR="00AF3CCA" w:rsidRPr="00F23D4B" w:rsidDel="00AF3CCA">
        <w:rPr>
          <w:rFonts w:ascii="GHEA Grapalat" w:hAnsi="GHEA Grapalat" w:cs="Sylfaen"/>
          <w:sz w:val="20"/>
          <w:lang w:val="af-ZA" w:eastAsia="en-US"/>
        </w:rPr>
        <w:t xml:space="preserve"> </w:t>
      </w:r>
      <w:r w:rsidR="00973FB1" w:rsidRPr="00F23D4B">
        <w:rPr>
          <w:rFonts w:ascii="GHEA Grapalat" w:hAnsi="GHEA Grapalat" w:cs="Sylfaen"/>
          <w:sz w:val="20"/>
          <w:lang w:val="ru-RU" w:eastAsia="en-US"/>
        </w:rPr>
        <w:t>մասնակիցներին</w:t>
      </w:r>
      <w:r w:rsidR="00973FB1" w:rsidRPr="00F23D4B">
        <w:rPr>
          <w:rFonts w:ascii="GHEA Grapalat" w:hAnsi="GHEA Grapalat" w:cs="Sylfaen"/>
          <w:sz w:val="20"/>
          <w:lang w:val="af-ZA" w:eastAsia="en-US"/>
        </w:rPr>
        <w:t>:</w:t>
      </w:r>
      <w:r w:rsidR="00D32414" w:rsidRPr="00F23D4B">
        <w:rPr>
          <w:rFonts w:ascii="GHEA Grapalat" w:hAnsi="GHEA Grapalat" w:cs="Sylfaen"/>
          <w:sz w:val="20"/>
          <w:lang w:val="af-ZA" w:eastAsia="en-US"/>
        </w:rPr>
        <w:t xml:space="preserve"> </w:t>
      </w:r>
      <w:r w:rsidR="009B6D58" w:rsidRPr="00F23D4B">
        <w:rPr>
          <w:rFonts w:ascii="GHEA Grapalat" w:hAnsi="GHEA Grapalat" w:cs="Sylfaen"/>
          <w:sz w:val="20"/>
          <w:lang w:val="ru-RU" w:eastAsia="en-US"/>
        </w:rPr>
        <w:t>Առաջարկված</w:t>
      </w:r>
      <w:r w:rsidR="009B6D58" w:rsidRPr="00F23D4B">
        <w:rPr>
          <w:rFonts w:ascii="GHEA Grapalat" w:hAnsi="GHEA Grapalat" w:cs="Sylfaen"/>
          <w:sz w:val="20"/>
          <w:lang w:val="af-ZA" w:eastAsia="en-US"/>
        </w:rPr>
        <w:t xml:space="preserve"> </w:t>
      </w:r>
      <w:r w:rsidR="009B6D58" w:rsidRPr="00F23D4B">
        <w:rPr>
          <w:rFonts w:ascii="GHEA Grapalat" w:hAnsi="GHEA Grapalat" w:cs="Sylfaen"/>
          <w:sz w:val="20"/>
          <w:lang w:val="ru-RU" w:eastAsia="en-US"/>
        </w:rPr>
        <w:t>նվազագույն</w:t>
      </w:r>
      <w:r w:rsidR="009B6D58" w:rsidRPr="00F23D4B">
        <w:rPr>
          <w:rFonts w:ascii="GHEA Grapalat" w:hAnsi="GHEA Grapalat" w:cs="Sylfaen"/>
          <w:sz w:val="20"/>
          <w:lang w:val="af-ZA" w:eastAsia="en-US"/>
        </w:rPr>
        <w:t xml:space="preserve"> </w:t>
      </w:r>
      <w:r w:rsidR="009B6D58" w:rsidRPr="00F23D4B">
        <w:rPr>
          <w:rFonts w:ascii="GHEA Grapalat" w:hAnsi="GHEA Grapalat" w:cs="Sylfaen"/>
          <w:sz w:val="20"/>
          <w:lang w:val="ru-RU" w:eastAsia="en-US"/>
        </w:rPr>
        <w:t>գների</w:t>
      </w:r>
      <w:r w:rsidR="009B6D58" w:rsidRPr="00F23D4B">
        <w:rPr>
          <w:rFonts w:ascii="GHEA Grapalat" w:hAnsi="GHEA Grapalat" w:cs="Sylfaen"/>
          <w:sz w:val="20"/>
          <w:lang w:val="af-ZA" w:eastAsia="en-US"/>
        </w:rPr>
        <w:t xml:space="preserve"> </w:t>
      </w:r>
      <w:r w:rsidR="009B6D58" w:rsidRPr="00F23D4B">
        <w:rPr>
          <w:rFonts w:ascii="GHEA Grapalat" w:hAnsi="GHEA Grapalat" w:cs="Sylfaen"/>
          <w:sz w:val="20"/>
          <w:lang w:val="ru-RU" w:eastAsia="en-US"/>
        </w:rPr>
        <w:t>հավասարության</w:t>
      </w:r>
      <w:r w:rsidR="009B6D58" w:rsidRPr="00F23D4B">
        <w:rPr>
          <w:rFonts w:ascii="GHEA Grapalat" w:hAnsi="GHEA Grapalat" w:cs="Sylfaen"/>
          <w:sz w:val="20"/>
          <w:lang w:val="af-ZA" w:eastAsia="en-US"/>
        </w:rPr>
        <w:t xml:space="preserve"> </w:t>
      </w:r>
      <w:r w:rsidR="009B6D58" w:rsidRPr="00F23D4B">
        <w:rPr>
          <w:rFonts w:ascii="GHEA Grapalat" w:hAnsi="GHEA Grapalat" w:cs="Sylfaen"/>
          <w:sz w:val="20"/>
          <w:lang w:val="ru-RU" w:eastAsia="en-US"/>
        </w:rPr>
        <w:t>դեպքում</w:t>
      </w:r>
      <w:r w:rsidR="009B6D58" w:rsidRPr="00F23D4B">
        <w:rPr>
          <w:rFonts w:ascii="GHEA Grapalat" w:hAnsi="GHEA Grapalat" w:cs="Sylfaen"/>
          <w:sz w:val="20"/>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F23D4B">
        <w:rPr>
          <w:rFonts w:ascii="GHEA Grapalat" w:hAnsi="GHEA Grapalat" w:cs="Sylfaen"/>
          <w:sz w:val="20"/>
          <w:lang w:val="ru-RU" w:eastAsia="en-US"/>
        </w:rPr>
        <w:t>ա</w:t>
      </w:r>
      <w:r w:rsidRPr="00F23D4B">
        <w:rPr>
          <w:rFonts w:ascii="GHEA Grapalat" w:hAnsi="GHEA Grapalat" w:cs="Sylfaen"/>
          <w:sz w:val="20"/>
          <w:lang w:val="af-ZA" w:eastAsia="en-US"/>
        </w:rPr>
        <w:t xml:space="preserve">. </w:t>
      </w:r>
      <w:r w:rsidR="00E34189" w:rsidRPr="00F23D4B">
        <w:rPr>
          <w:rFonts w:ascii="GHEA Grapalat" w:hAnsi="GHEA Grapalat" w:cs="Sylfaen"/>
          <w:sz w:val="20"/>
          <w:lang w:val="hy-AM" w:eastAsia="en-US"/>
        </w:rPr>
        <w:t>ընտրված</w:t>
      </w:r>
      <w:r w:rsidR="00E34189" w:rsidRPr="00F23D4B">
        <w:rPr>
          <w:rFonts w:ascii="GHEA Grapalat" w:hAnsi="GHEA Grapalat" w:cs="Sylfaen"/>
          <w:sz w:val="20"/>
          <w:lang w:val="af-ZA" w:eastAsia="en-US"/>
        </w:rPr>
        <w:t xml:space="preserve"> </w:t>
      </w:r>
      <w:r w:rsidRPr="00F23D4B">
        <w:rPr>
          <w:rFonts w:ascii="GHEA Grapalat" w:hAnsi="GHEA Grapalat" w:cs="Sylfaen"/>
          <w:sz w:val="20"/>
          <w:lang w:val="ru-RU" w:eastAsia="en-US"/>
        </w:rPr>
        <w:t>և</w:t>
      </w:r>
      <w:r w:rsidRPr="00F23D4B">
        <w:rPr>
          <w:rFonts w:ascii="GHEA Grapalat" w:hAnsi="GHEA Grapalat" w:cs="Sylfaen"/>
          <w:sz w:val="20"/>
          <w:lang w:val="af-ZA" w:eastAsia="en-US"/>
        </w:rPr>
        <w:t xml:space="preserve"> </w:t>
      </w:r>
      <w:r w:rsidR="00AF3CCA" w:rsidRPr="00F23D4B">
        <w:rPr>
          <w:rFonts w:ascii="GHEA Grapalat" w:hAnsi="GHEA Grapalat" w:cs="Sylfaen"/>
          <w:sz w:val="20"/>
          <w:lang w:val="hy-AM"/>
        </w:rPr>
        <w:t>այդպիսին չճանաչված</w:t>
      </w:r>
      <w:r w:rsidR="00AF3CCA" w:rsidRPr="00F23D4B" w:rsidDel="00AF3CCA">
        <w:rPr>
          <w:rFonts w:ascii="GHEA Grapalat" w:hAnsi="GHEA Grapalat" w:cs="Sylfaen"/>
          <w:sz w:val="20"/>
          <w:lang w:val="af-ZA" w:eastAsia="en-US"/>
        </w:rPr>
        <w:t xml:space="preserve"> </w:t>
      </w:r>
      <w:r w:rsidR="00FD2748" w:rsidRPr="00F23D4B">
        <w:rPr>
          <w:rFonts w:ascii="GHEA Grapalat" w:hAnsi="GHEA Grapalat" w:cs="Sylfaen"/>
          <w:sz w:val="20"/>
          <w:lang w:val="af-ZA" w:eastAsia="en-US"/>
        </w:rPr>
        <w:t>մ</w:t>
      </w:r>
      <w:r w:rsidRPr="00F23D4B">
        <w:rPr>
          <w:rFonts w:ascii="GHEA Grapalat" w:hAnsi="GHEA Grapalat" w:cs="Sylfaen"/>
          <w:sz w:val="20"/>
          <w:lang w:val="ru-RU" w:eastAsia="en-US"/>
        </w:rPr>
        <w:t>ասնակիցներին</w:t>
      </w:r>
      <w:r w:rsidRPr="00F23D4B">
        <w:rPr>
          <w:rFonts w:ascii="GHEA Grapalat" w:hAnsi="GHEA Grapalat" w:cs="Sylfaen"/>
          <w:sz w:val="20"/>
          <w:lang w:val="af-ZA" w:eastAsia="en-US"/>
        </w:rPr>
        <w:t xml:space="preserve"> </w:t>
      </w:r>
      <w:r w:rsidRPr="00F23D4B">
        <w:rPr>
          <w:rFonts w:ascii="GHEA Grapalat" w:hAnsi="GHEA Grapalat" w:cs="Sylfaen"/>
          <w:sz w:val="20"/>
          <w:lang w:val="ru-RU" w:eastAsia="en-US"/>
        </w:rPr>
        <w:t>որոշելու</w:t>
      </w:r>
      <w:r w:rsidRPr="00F23D4B">
        <w:rPr>
          <w:rFonts w:ascii="GHEA Grapalat" w:hAnsi="GHEA Grapalat" w:cs="Sylfaen"/>
          <w:sz w:val="20"/>
          <w:lang w:val="af-ZA" w:eastAsia="en-US"/>
        </w:rPr>
        <w:t xml:space="preserve"> </w:t>
      </w:r>
      <w:r w:rsidRPr="00F23D4B">
        <w:rPr>
          <w:rFonts w:ascii="GHEA Grapalat" w:hAnsi="GHEA Grapalat" w:cs="Sylfaen"/>
          <w:sz w:val="20"/>
          <w:lang w:val="ru-RU" w:eastAsia="en-US"/>
        </w:rPr>
        <w:t>նպատակով</w:t>
      </w:r>
      <w:r w:rsidRPr="00F23D4B">
        <w:rPr>
          <w:rFonts w:ascii="GHEA Grapalat" w:hAnsi="GHEA Grapalat" w:cs="Sylfaen"/>
          <w:sz w:val="20"/>
          <w:lang w:val="af-ZA" w:eastAsia="en-US"/>
        </w:rPr>
        <w:t xml:space="preserve"> </w:t>
      </w:r>
      <w:r w:rsidRPr="00F23D4B">
        <w:rPr>
          <w:rFonts w:ascii="GHEA Grapalat" w:hAnsi="GHEA Grapalat" w:cs="Sylfaen"/>
          <w:sz w:val="20"/>
          <w:lang w:val="ru-RU" w:eastAsia="en-US"/>
        </w:rPr>
        <w:t>հանձնաժողովի</w:t>
      </w:r>
      <w:r w:rsidRPr="00F23D4B">
        <w:rPr>
          <w:rFonts w:ascii="GHEA Grapalat" w:hAnsi="GHEA Grapalat" w:cs="Sylfaen"/>
          <w:sz w:val="20"/>
          <w:lang w:val="af-ZA" w:eastAsia="en-US"/>
        </w:rPr>
        <w:t xml:space="preserve"> </w:t>
      </w:r>
      <w:r w:rsidRPr="00F23D4B">
        <w:rPr>
          <w:rFonts w:ascii="GHEA Grapalat" w:hAnsi="GHEA Grapalat" w:cs="Sylfaen"/>
          <w:sz w:val="20"/>
          <w:lang w:val="ru-RU" w:eastAsia="en-US"/>
        </w:rPr>
        <w:t>նիստում</w:t>
      </w:r>
      <w:r w:rsidRPr="00F23D4B">
        <w:rPr>
          <w:rFonts w:ascii="GHEA Grapalat" w:hAnsi="GHEA Grapalat" w:cs="Sylfaen"/>
          <w:sz w:val="20"/>
          <w:lang w:val="af-ZA" w:eastAsia="en-US"/>
        </w:rPr>
        <w:t xml:space="preserve"> </w:t>
      </w:r>
      <w:r w:rsidR="0058356F" w:rsidRPr="00F23D4B">
        <w:rPr>
          <w:rFonts w:ascii="GHEA Grapalat" w:hAnsi="GHEA Grapalat" w:cs="Sylfaen"/>
          <w:sz w:val="20"/>
          <w:lang w:val="hy-AM" w:eastAsia="en-US"/>
        </w:rPr>
        <w:t xml:space="preserve">հավասար գներ ներկայացրած </w:t>
      </w:r>
      <w:r w:rsidR="00FD2748" w:rsidRPr="00F23D4B">
        <w:rPr>
          <w:rFonts w:ascii="GHEA Grapalat" w:hAnsi="GHEA Grapalat" w:cs="Sylfaen"/>
          <w:sz w:val="20"/>
          <w:lang w:val="af-ZA" w:eastAsia="en-US"/>
        </w:rPr>
        <w:t>մ</w:t>
      </w:r>
      <w:r w:rsidRPr="00F23D4B">
        <w:rPr>
          <w:rFonts w:ascii="GHEA Grapalat" w:hAnsi="GHEA Grapalat" w:cs="Sylfaen"/>
          <w:sz w:val="20"/>
          <w:lang w:val="ru-RU" w:eastAsia="en-US"/>
        </w:rPr>
        <w:t>ասնակիցների</w:t>
      </w:r>
      <w:r w:rsidRPr="00F23D4B">
        <w:rPr>
          <w:rFonts w:ascii="GHEA Grapalat" w:hAnsi="GHEA Grapalat" w:cs="Sylfaen"/>
          <w:sz w:val="20"/>
          <w:lang w:val="af-ZA" w:eastAsia="en-US"/>
        </w:rPr>
        <w:t xml:space="preserve"> </w:t>
      </w:r>
      <w:r w:rsidRPr="00F23D4B">
        <w:rPr>
          <w:rFonts w:ascii="GHEA Grapalat" w:hAnsi="GHEA Grapalat" w:cs="Sylfaen"/>
          <w:sz w:val="20"/>
          <w:lang w:val="ru-RU" w:eastAsia="en-US"/>
        </w:rPr>
        <w:t>հետ</w:t>
      </w:r>
      <w:r w:rsidRPr="00F23D4B">
        <w:rPr>
          <w:rFonts w:ascii="GHEA Grapalat" w:hAnsi="GHEA Grapalat" w:cs="Sylfaen"/>
          <w:sz w:val="20"/>
          <w:lang w:val="af-ZA" w:eastAsia="en-US"/>
        </w:rPr>
        <w:t xml:space="preserve"> </w:t>
      </w:r>
      <w:r w:rsidRPr="00F23D4B">
        <w:rPr>
          <w:rFonts w:ascii="GHEA Grapalat" w:hAnsi="GHEA Grapalat" w:cs="Sylfaen"/>
          <w:sz w:val="20"/>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FE5322">
        <w:rPr>
          <w:rFonts w:ascii="Calibri" w:hAnsi="Calibri"/>
          <w:color w:val="000000"/>
          <w:sz w:val="21"/>
          <w:szCs w:val="21"/>
          <w:lang w:val="af-ZA"/>
        </w:rPr>
        <w:t>:</w:t>
      </w:r>
    </w:p>
    <w:p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w:t>
      </w:r>
      <w:r w:rsidR="007B6811" w:rsidRPr="00064ADD">
        <w:rPr>
          <w:rFonts w:ascii="GHEA Grapalat" w:hAnsi="GHEA Grapalat"/>
          <w:sz w:val="20"/>
          <w:szCs w:val="20"/>
          <w:lang w:val="af-ZA" w:eastAsia="x-none"/>
        </w:rPr>
        <w:lastRenderedPageBreak/>
        <w:t xml:space="preserve">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6" w:name="_Hlk9262487"/>
      <w:r w:rsidR="00476579" w:rsidRPr="00064ADD">
        <w:rPr>
          <w:rFonts w:ascii="GHEA Grapalat" w:hAnsi="GHEA Grapalat" w:cs="Sylfaen"/>
          <w:sz w:val="20"/>
          <w:szCs w:val="24"/>
          <w:lang w:val="hy-AM" w:eastAsia="en-US"/>
        </w:rPr>
        <w:t xml:space="preserve"> </w:t>
      </w:r>
      <w:bookmarkEnd w:id="6"/>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A04C67" w:rsidRPr="00993392"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հայտ</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գալու</w:t>
      </w:r>
      <w:r w:rsidR="0036230B" w:rsidRPr="00993392">
        <w:rPr>
          <w:rFonts w:ascii="GHEA Grapalat" w:hAnsi="GHEA Grapalat" w:cs="Sylfaen"/>
          <w:sz w:val="20"/>
          <w:lang w:val="af-ZA"/>
        </w:rPr>
        <w:t xml:space="preserve"> </w:t>
      </w:r>
      <w:r w:rsidR="00AF3CCA" w:rsidRPr="00993392">
        <w:rPr>
          <w:rFonts w:ascii="GHEA Grapalat" w:hAnsi="GHEA Grapalat" w:cs="Sylfaen"/>
          <w:sz w:val="20"/>
          <w:lang w:val="ru-RU"/>
        </w:rPr>
        <w:t>դեպքում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ղեկավարի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պատճառաբանված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հիման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վրա</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լիազորված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մարմինը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ներառում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է</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գնումների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գործընթացին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մասնակցելու</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իրավունք</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չունեցող</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մասնակիցների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ցուցակում։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Ընդ</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որում</w:t>
      </w:r>
      <w:r w:rsidR="00AF3CCA" w:rsidRPr="00993392">
        <w:rPr>
          <w:rFonts w:ascii="GHEA Grapalat" w:hAnsi="GHEA Grapalat" w:cs="Sylfaen"/>
          <w:sz w:val="20"/>
          <w:lang w:val="af-ZA"/>
        </w:rPr>
        <w:t xml:space="preserve"> </w:t>
      </w:r>
      <w:r w:rsidR="00AF3CCA" w:rsidRPr="00993392">
        <w:rPr>
          <w:rFonts w:ascii="Calibri" w:hAnsi="Calibri" w:cs="Calibri"/>
          <w:sz w:val="20"/>
          <w:lang w:val="af-ZA"/>
        </w:rPr>
        <w:t> </w:t>
      </w:r>
      <w:r w:rsidR="00AF3CCA" w:rsidRPr="00993392">
        <w:rPr>
          <w:rFonts w:ascii="GHEA Grapalat" w:hAnsi="GHEA Grapalat" w:cs="Sylfaen"/>
          <w:sz w:val="20"/>
          <w:lang w:val="ru-RU"/>
        </w:rPr>
        <w:t>սույն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կետում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նշված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որոշումը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ղեկավարը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կայացնում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ընթացակարգը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չկայացած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հայտարարվելու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կնքված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պայմանագիրը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միակողմանի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լուծելու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04C67" w:rsidRPr="00064ADD">
        <w:rPr>
          <w:rFonts w:ascii="GHEA Grapalat" w:hAnsi="GHEA Grapalat" w:cs="Sylfaen"/>
          <w:sz w:val="20"/>
          <w:lang w:val="af-ZA"/>
        </w:rPr>
        <w:t>(</w:t>
      </w:r>
      <w:r w:rsidR="00A04C67" w:rsidRPr="00064ADD">
        <w:rPr>
          <w:rFonts w:ascii="GHEA Grapalat" w:hAnsi="GHEA Grapalat" w:cs="Sylfaen"/>
          <w:sz w:val="20"/>
          <w:lang w:val="hy-AM"/>
        </w:rPr>
        <w:t>ծանուցումը</w:t>
      </w:r>
      <w:r w:rsidR="00A04C67"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տասն</w:t>
      </w:r>
      <w:r w:rsidR="00A04C67" w:rsidRPr="00064ADD">
        <w:rPr>
          <w:rFonts w:ascii="GHEA Grapalat" w:hAnsi="GHEA Grapalat" w:cs="Sylfaen"/>
          <w:sz w:val="20"/>
          <w:lang w:val="hy-AM"/>
        </w:rPr>
        <w:t>երորդ 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կայացվելուն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այն</w:t>
      </w:r>
      <w:r w:rsidR="00AF3CCA" w:rsidRPr="00064ADD">
        <w:rPr>
          <w:rFonts w:ascii="GHEA Grapalat" w:hAnsi="GHEA Grapalat" w:cs="Sylfaen"/>
          <w:sz w:val="20"/>
          <w:lang w:val="af-ZA"/>
        </w:rPr>
        <w:t xml:space="preserve"> գրավոր </w:t>
      </w:r>
      <w:r w:rsidR="00AF3CCA" w:rsidRPr="00064ADD">
        <w:rPr>
          <w:rFonts w:ascii="GHEA Grapalat" w:hAnsi="GHEA Grapalat" w:cs="Sylfaen"/>
          <w:sz w:val="20"/>
          <w:lang w:val="ru-RU"/>
        </w:rPr>
        <w:t>տրամադրվում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մարմնին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մարմինը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ներառում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գնումների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գործընթացին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իրավունք</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չունեցող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մասնակիցների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ցուցակում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իսկ</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դրությամբ</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կողմից</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բողոքարկման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հարուցված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չավարտված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առկայության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դեպքում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տվյալ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գործով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եզրափակիչ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ակտն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ուժի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մեջ</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մտնելու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եթե</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քննության</w:t>
      </w:r>
      <w:r w:rsidR="00AF3CCA" w:rsidRPr="00064ADD">
        <w:rPr>
          <w:rFonts w:ascii="GHEA Grapalat" w:hAnsi="GHEA Grapalat" w:cs="Sylfaen"/>
          <w:sz w:val="20"/>
          <w:lang w:val="af-ZA"/>
        </w:rPr>
        <w:t xml:space="preserve"> </w:t>
      </w:r>
      <w:r w:rsidR="00AF3CCA" w:rsidRPr="00993392">
        <w:rPr>
          <w:rFonts w:ascii="GHEA Grapalat" w:hAnsi="GHEA Grapalat" w:cs="Sylfaen"/>
          <w:sz w:val="20"/>
          <w:lang w:val="ru-RU"/>
        </w:rPr>
        <w:t>արդյունքով</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կատարման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հնարավորությունը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վերացել</w:t>
      </w:r>
      <w:r w:rsidR="00A04C67" w:rsidRPr="00993392">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993392">
        <w:rPr>
          <w:rFonts w:ascii="GHEA Grapalat" w:hAnsi="GHEA Grapalat" w:cs="Sylfaen"/>
          <w:sz w:val="20"/>
          <w:lang w:val="hy-AM"/>
        </w:rPr>
        <w:t xml:space="preserve"> </w:t>
      </w:r>
      <w:r w:rsidR="003502FE">
        <w:rPr>
          <w:rFonts w:ascii="GHEA Grapalat" w:hAnsi="GHEA Grapalat" w:cs="Sylfaen"/>
          <w:sz w:val="20"/>
          <w:lang w:val="hy-AM"/>
        </w:rPr>
        <w:t>Ե</w:t>
      </w:r>
      <w:r w:rsidRPr="00993392">
        <w:rPr>
          <w:rFonts w:ascii="GHEA Grapalat" w:hAnsi="GHEA Grapalat" w:cs="Sylfaen"/>
          <w:sz w:val="20"/>
          <w:lang w:val="af-ZA"/>
        </w:rPr>
        <w:t>թե՝</w:t>
      </w:r>
    </w:p>
    <w:p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993392">
        <w:rPr>
          <w:rFonts w:ascii="GHEA Grapalat" w:hAnsi="GHEA Grapalat" w:cs="Sylfaen"/>
          <w:sz w:val="20"/>
          <w:lang w:val="en-US"/>
        </w:rPr>
        <w:t>քան</w:t>
      </w:r>
      <w:r w:rsidRPr="00993392">
        <w:rPr>
          <w:rFonts w:ascii="GHEA Grapalat" w:hAnsi="GHEA Grapalat" w:cs="Sylfaen"/>
          <w:sz w:val="20"/>
          <w:lang w:val="af-ZA"/>
        </w:rPr>
        <w:t xml:space="preserve"> </w:t>
      </w:r>
      <w:r w:rsidRPr="00993392">
        <w:rPr>
          <w:rFonts w:ascii="GHEA Grapalat" w:hAnsi="GHEA Grapalat" w:cs="Sylfaen"/>
          <w:sz w:val="20"/>
          <w:lang w:val="en-US"/>
        </w:rPr>
        <w:t>մասնակցին</w:t>
      </w:r>
      <w:r w:rsidRPr="00993392">
        <w:rPr>
          <w:rFonts w:ascii="GHEA Grapalat" w:hAnsi="GHEA Grapalat" w:cs="Sylfaen"/>
          <w:sz w:val="20"/>
          <w:lang w:val="af-ZA"/>
        </w:rPr>
        <w:t xml:space="preserve"> </w:t>
      </w:r>
      <w:r w:rsidRPr="00993392">
        <w:rPr>
          <w:rFonts w:ascii="GHEA Grapalat" w:hAnsi="GHEA Grapalat" w:cs="Sylfaen"/>
          <w:sz w:val="20"/>
          <w:lang w:val="en-US"/>
        </w:rPr>
        <w:t>կամ</w:t>
      </w:r>
      <w:r w:rsidRPr="00993392">
        <w:rPr>
          <w:rFonts w:ascii="GHEA Grapalat" w:hAnsi="GHEA Grapalat" w:cs="Sylfaen"/>
          <w:sz w:val="20"/>
          <w:lang w:val="af-ZA"/>
        </w:rPr>
        <w:t xml:space="preserve"> </w:t>
      </w:r>
      <w:r w:rsidRPr="00993392">
        <w:rPr>
          <w:rFonts w:ascii="GHEA Grapalat" w:hAnsi="GHEA Grapalat" w:cs="Sylfaen"/>
          <w:sz w:val="20"/>
          <w:lang w:val="en-US"/>
        </w:rPr>
        <w:t>պայմանագիր</w:t>
      </w:r>
      <w:r w:rsidRPr="00993392">
        <w:rPr>
          <w:rFonts w:ascii="GHEA Grapalat" w:hAnsi="GHEA Grapalat" w:cs="Sylfaen"/>
          <w:sz w:val="20"/>
          <w:lang w:val="af-ZA"/>
        </w:rPr>
        <w:t xml:space="preserve"> </w:t>
      </w:r>
      <w:r w:rsidRPr="00993392">
        <w:rPr>
          <w:rFonts w:ascii="GHEA Grapalat" w:hAnsi="GHEA Grapalat" w:cs="Sylfaen"/>
          <w:sz w:val="20"/>
          <w:lang w:val="en-US"/>
        </w:rPr>
        <w:t>կնքած</w:t>
      </w:r>
      <w:r w:rsidRPr="00993392">
        <w:rPr>
          <w:rFonts w:ascii="GHEA Grapalat" w:hAnsi="GHEA Grapalat" w:cs="Sylfaen"/>
          <w:sz w:val="20"/>
          <w:lang w:val="af-ZA"/>
        </w:rPr>
        <w:t xml:space="preserve"> </w:t>
      </w:r>
      <w:r w:rsidRPr="00993392">
        <w:rPr>
          <w:rFonts w:ascii="GHEA Grapalat" w:hAnsi="GHEA Grapalat" w:cs="Sylfaen"/>
          <w:sz w:val="20"/>
          <w:lang w:val="en-US"/>
        </w:rPr>
        <w:t>անձին</w:t>
      </w:r>
      <w:r w:rsidRPr="00993392">
        <w:rPr>
          <w:rFonts w:ascii="GHEA Grapalat" w:hAnsi="GHEA Grapalat" w:cs="Sylfaen"/>
          <w:sz w:val="20"/>
          <w:lang w:val="af-ZA"/>
        </w:rPr>
        <w:t xml:space="preserve"> </w:t>
      </w:r>
      <w:r w:rsidRPr="00993392">
        <w:rPr>
          <w:rFonts w:ascii="GHEA Grapalat" w:hAnsi="GHEA Grapalat" w:cs="Sylfaen"/>
          <w:sz w:val="20"/>
          <w:lang w:val="en-US"/>
        </w:rPr>
        <w:t>ցուցակում</w:t>
      </w:r>
      <w:r w:rsidRPr="00993392">
        <w:rPr>
          <w:rFonts w:ascii="GHEA Grapalat" w:hAnsi="GHEA Grapalat" w:cs="Sylfaen"/>
          <w:sz w:val="20"/>
          <w:lang w:val="af-ZA"/>
        </w:rPr>
        <w:t xml:space="preserve"> </w:t>
      </w:r>
      <w:r w:rsidRPr="00993392">
        <w:rPr>
          <w:rFonts w:ascii="GHEA Grapalat" w:hAnsi="GHEA Grapalat" w:cs="Sylfaen"/>
          <w:sz w:val="20"/>
          <w:lang w:val="en-US"/>
        </w:rPr>
        <w:t>ներառելու</w:t>
      </w:r>
      <w:r w:rsidRPr="00993392">
        <w:rPr>
          <w:rFonts w:ascii="GHEA Grapalat" w:hAnsi="GHEA Grapalat" w:cs="Sylfaen"/>
          <w:sz w:val="20"/>
          <w:lang w:val="af-ZA"/>
        </w:rPr>
        <w:t xml:space="preserve"> </w:t>
      </w:r>
      <w:r w:rsidRPr="00993392">
        <w:rPr>
          <w:rFonts w:ascii="GHEA Grapalat" w:hAnsi="GHEA Grapalat" w:cs="Sylfaen"/>
          <w:sz w:val="20"/>
          <w:lang w:val="en-US"/>
        </w:rPr>
        <w:t>վերջնաժամկետը</w:t>
      </w:r>
      <w:r w:rsidRPr="00993392">
        <w:rPr>
          <w:rFonts w:ascii="GHEA Grapalat" w:hAnsi="GHEA Grapalat" w:cs="Sylfaen"/>
          <w:sz w:val="20"/>
          <w:lang w:val="af-ZA"/>
        </w:rPr>
        <w:t xml:space="preserve"> </w:t>
      </w:r>
      <w:r w:rsidRPr="00993392">
        <w:rPr>
          <w:rFonts w:ascii="GHEA Grapalat" w:hAnsi="GHEA Grapalat" w:cs="Sylfaen"/>
          <w:sz w:val="20"/>
          <w:lang w:val="en-US"/>
        </w:rPr>
        <w:t>լրանալու</w:t>
      </w:r>
      <w:r w:rsidRPr="00993392">
        <w:rPr>
          <w:rFonts w:ascii="GHEA Grapalat" w:hAnsi="GHEA Grapalat" w:cs="Sylfaen"/>
          <w:sz w:val="20"/>
          <w:lang w:val="af-ZA"/>
        </w:rPr>
        <w:t xml:space="preserve"> </w:t>
      </w:r>
      <w:r w:rsidRPr="00993392">
        <w:rPr>
          <w:rFonts w:ascii="GHEA Grapalat" w:hAnsi="GHEA Grapalat" w:cs="Sylfaen"/>
          <w:sz w:val="20"/>
          <w:lang w:val="en-US"/>
        </w:rPr>
        <w:t>օրը</w:t>
      </w:r>
      <w:r w:rsidRPr="00993392">
        <w:rPr>
          <w:rFonts w:ascii="GHEA Grapalat" w:hAnsi="GHEA Grapalat" w:cs="Sylfaen"/>
          <w:sz w:val="20"/>
          <w:lang w:val="af-ZA"/>
        </w:rPr>
        <w:t xml:space="preserve">, </w:t>
      </w:r>
      <w:r w:rsidRPr="00993392">
        <w:rPr>
          <w:rFonts w:ascii="GHEA Grapalat" w:hAnsi="GHEA Grapalat" w:cs="Sylfaen"/>
          <w:sz w:val="20"/>
          <w:lang w:val="en-US"/>
        </w:rPr>
        <w:t>ապա</w:t>
      </w:r>
      <w:r w:rsidRPr="00993392">
        <w:rPr>
          <w:rFonts w:ascii="GHEA Grapalat" w:hAnsi="GHEA Grapalat" w:cs="Sylfaen"/>
          <w:sz w:val="20"/>
          <w:lang w:val="af-ZA"/>
        </w:rPr>
        <w:t xml:space="preserve"> </w:t>
      </w:r>
      <w:r w:rsidRPr="00993392">
        <w:rPr>
          <w:rFonts w:ascii="GHEA Grapalat" w:hAnsi="GHEA Grapalat" w:cs="Sylfaen"/>
          <w:sz w:val="20"/>
          <w:lang w:val="en-US"/>
        </w:rPr>
        <w:t>պատվիրատուն</w:t>
      </w:r>
      <w:r w:rsidRPr="00993392">
        <w:rPr>
          <w:rFonts w:ascii="GHEA Grapalat" w:hAnsi="GHEA Grapalat" w:cs="Sylfaen"/>
          <w:sz w:val="20"/>
          <w:lang w:val="af-ZA"/>
        </w:rPr>
        <w:t xml:space="preserve"> </w:t>
      </w:r>
      <w:r w:rsidRPr="00993392">
        <w:rPr>
          <w:rFonts w:ascii="GHEA Grapalat" w:hAnsi="GHEA Grapalat" w:cs="Sylfaen"/>
          <w:sz w:val="20"/>
          <w:lang w:val="en-US"/>
        </w:rPr>
        <w:t>դրա</w:t>
      </w:r>
      <w:r w:rsidRPr="00993392">
        <w:rPr>
          <w:rFonts w:ascii="GHEA Grapalat" w:hAnsi="GHEA Grapalat" w:cs="Sylfaen"/>
          <w:sz w:val="20"/>
          <w:lang w:val="af-ZA"/>
        </w:rPr>
        <w:t xml:space="preserve"> </w:t>
      </w:r>
      <w:r w:rsidRPr="00993392">
        <w:rPr>
          <w:rFonts w:ascii="GHEA Grapalat" w:hAnsi="GHEA Grapalat" w:cs="Sylfaen"/>
          <w:sz w:val="20"/>
          <w:lang w:val="en-US"/>
        </w:rPr>
        <w:t>մասին</w:t>
      </w:r>
      <w:r w:rsidRPr="00993392">
        <w:rPr>
          <w:rFonts w:ascii="GHEA Grapalat" w:hAnsi="GHEA Grapalat" w:cs="Sylfaen"/>
          <w:sz w:val="20"/>
          <w:lang w:val="af-ZA"/>
        </w:rPr>
        <w:t xml:space="preserve"> </w:t>
      </w:r>
      <w:r w:rsidRPr="00993392">
        <w:rPr>
          <w:rFonts w:ascii="GHEA Grapalat" w:hAnsi="GHEA Grapalat" w:cs="Sylfaen"/>
          <w:sz w:val="20"/>
          <w:lang w:val="en-US"/>
        </w:rPr>
        <w:t>գրավոր</w:t>
      </w:r>
      <w:r w:rsidRPr="00993392">
        <w:rPr>
          <w:rFonts w:ascii="GHEA Grapalat" w:hAnsi="GHEA Grapalat" w:cs="Sylfaen"/>
          <w:sz w:val="20"/>
          <w:lang w:val="af-ZA"/>
        </w:rPr>
        <w:t xml:space="preserve"> </w:t>
      </w:r>
      <w:r w:rsidRPr="00993392">
        <w:rPr>
          <w:rFonts w:ascii="GHEA Grapalat" w:hAnsi="GHEA Grapalat" w:cs="Sylfaen"/>
          <w:sz w:val="20"/>
          <w:lang w:val="en-US"/>
        </w:rPr>
        <w:t>տեղեկացնում</w:t>
      </w:r>
      <w:r w:rsidRPr="00993392">
        <w:rPr>
          <w:rFonts w:ascii="GHEA Grapalat" w:hAnsi="GHEA Grapalat" w:cs="Sylfaen"/>
          <w:sz w:val="20"/>
          <w:lang w:val="af-ZA"/>
        </w:rPr>
        <w:t xml:space="preserve"> </w:t>
      </w:r>
      <w:r w:rsidRPr="00993392">
        <w:rPr>
          <w:rFonts w:ascii="GHEA Grapalat" w:hAnsi="GHEA Grapalat" w:cs="Sylfaen"/>
          <w:sz w:val="20"/>
          <w:lang w:val="en-US"/>
        </w:rPr>
        <w:t>է</w:t>
      </w:r>
      <w:r w:rsidRPr="00993392">
        <w:rPr>
          <w:rFonts w:ascii="GHEA Grapalat" w:hAnsi="GHEA Grapalat" w:cs="Sylfaen"/>
          <w:sz w:val="20"/>
          <w:lang w:val="af-ZA"/>
        </w:rPr>
        <w:t xml:space="preserve"> </w:t>
      </w:r>
      <w:r w:rsidRPr="00993392">
        <w:rPr>
          <w:rFonts w:ascii="GHEA Grapalat" w:hAnsi="GHEA Grapalat" w:cs="Sylfaen"/>
          <w:sz w:val="20"/>
          <w:lang w:val="en-US"/>
        </w:rPr>
        <w:t>լիազորված</w:t>
      </w:r>
      <w:r w:rsidRPr="00993392">
        <w:rPr>
          <w:rFonts w:ascii="GHEA Grapalat" w:hAnsi="GHEA Grapalat" w:cs="Sylfaen"/>
          <w:sz w:val="20"/>
          <w:lang w:val="af-ZA"/>
        </w:rPr>
        <w:t xml:space="preserve"> </w:t>
      </w:r>
      <w:r w:rsidRPr="00993392">
        <w:rPr>
          <w:rFonts w:ascii="GHEA Grapalat" w:hAnsi="GHEA Grapalat" w:cs="Sylfaen"/>
          <w:sz w:val="20"/>
          <w:lang w:val="en-US"/>
        </w:rPr>
        <w:t>մարմին</w:t>
      </w:r>
      <w:r w:rsidRPr="00993392">
        <w:rPr>
          <w:rFonts w:ascii="GHEA Grapalat" w:hAnsi="GHEA Grapalat" w:cs="Sylfaen"/>
          <w:sz w:val="20"/>
          <w:lang w:val="af-ZA"/>
        </w:rPr>
        <w:t xml:space="preserve">, </w:t>
      </w:r>
      <w:r w:rsidRPr="00993392">
        <w:rPr>
          <w:rFonts w:ascii="GHEA Grapalat" w:hAnsi="GHEA Grapalat" w:cs="Sylfaen"/>
          <w:sz w:val="20"/>
          <w:lang w:val="en-US"/>
        </w:rPr>
        <w:t>որի</w:t>
      </w:r>
      <w:r w:rsidRPr="00993392">
        <w:rPr>
          <w:rFonts w:ascii="GHEA Grapalat" w:hAnsi="GHEA Grapalat" w:cs="Sylfaen"/>
          <w:sz w:val="20"/>
          <w:lang w:val="af-ZA"/>
        </w:rPr>
        <w:t xml:space="preserve"> </w:t>
      </w:r>
      <w:r w:rsidRPr="00993392">
        <w:rPr>
          <w:rFonts w:ascii="GHEA Grapalat" w:hAnsi="GHEA Grapalat" w:cs="Sylfaen"/>
          <w:sz w:val="20"/>
          <w:lang w:val="en-US"/>
        </w:rPr>
        <w:t>հիման</w:t>
      </w:r>
      <w:r w:rsidRPr="00993392">
        <w:rPr>
          <w:rFonts w:ascii="GHEA Grapalat" w:hAnsi="GHEA Grapalat" w:cs="Sylfaen"/>
          <w:sz w:val="20"/>
          <w:lang w:val="af-ZA"/>
        </w:rPr>
        <w:t xml:space="preserve"> </w:t>
      </w:r>
      <w:r w:rsidRPr="00993392">
        <w:rPr>
          <w:rFonts w:ascii="GHEA Grapalat" w:hAnsi="GHEA Grapalat" w:cs="Sylfaen"/>
          <w:sz w:val="20"/>
          <w:lang w:val="en-US"/>
        </w:rPr>
        <w:t>վրա</w:t>
      </w:r>
      <w:r w:rsidRPr="00993392">
        <w:rPr>
          <w:rFonts w:ascii="GHEA Grapalat" w:hAnsi="GHEA Grapalat" w:cs="Sylfaen"/>
          <w:sz w:val="20"/>
          <w:lang w:val="af-ZA"/>
        </w:rPr>
        <w:t xml:space="preserve"> </w:t>
      </w:r>
      <w:r w:rsidRPr="00993392">
        <w:rPr>
          <w:rFonts w:ascii="GHEA Grapalat" w:hAnsi="GHEA Grapalat" w:cs="Sylfaen"/>
          <w:sz w:val="20"/>
          <w:lang w:val="en-US"/>
        </w:rPr>
        <w:t>մասնակիցը</w:t>
      </w:r>
      <w:r w:rsidRPr="00993392">
        <w:rPr>
          <w:rFonts w:ascii="GHEA Grapalat" w:hAnsi="GHEA Grapalat" w:cs="Sylfaen"/>
          <w:sz w:val="20"/>
          <w:lang w:val="af-ZA"/>
        </w:rPr>
        <w:t xml:space="preserve"> </w:t>
      </w:r>
      <w:r w:rsidRPr="00993392">
        <w:rPr>
          <w:rFonts w:ascii="GHEA Grapalat" w:hAnsi="GHEA Grapalat" w:cs="Sylfaen"/>
          <w:sz w:val="20"/>
          <w:lang w:val="en-US"/>
        </w:rPr>
        <w:t>չի</w:t>
      </w:r>
      <w:r w:rsidRPr="00993392">
        <w:rPr>
          <w:rFonts w:ascii="GHEA Grapalat" w:hAnsi="GHEA Grapalat" w:cs="Sylfaen"/>
          <w:sz w:val="20"/>
          <w:lang w:val="af-ZA"/>
        </w:rPr>
        <w:t xml:space="preserve"> </w:t>
      </w:r>
      <w:r w:rsidRPr="00993392">
        <w:rPr>
          <w:rFonts w:ascii="GHEA Grapalat" w:hAnsi="GHEA Grapalat" w:cs="Sylfaen"/>
          <w:sz w:val="20"/>
          <w:lang w:val="en-US"/>
        </w:rPr>
        <w:t>ներառվում</w:t>
      </w:r>
      <w:r w:rsidRPr="00993392">
        <w:rPr>
          <w:rFonts w:ascii="GHEA Grapalat" w:hAnsi="GHEA Grapalat" w:cs="Sylfaen"/>
          <w:sz w:val="20"/>
          <w:lang w:val="af-ZA"/>
        </w:rPr>
        <w:t xml:space="preserve"> </w:t>
      </w:r>
      <w:r w:rsidRPr="00993392">
        <w:rPr>
          <w:rFonts w:ascii="GHEA Grapalat" w:hAnsi="GHEA Grapalat" w:cs="Sylfaen"/>
          <w:sz w:val="20"/>
          <w:lang w:val="en-US"/>
        </w:rPr>
        <w:t>ցուցակում</w:t>
      </w:r>
      <w:r w:rsidRPr="00993392">
        <w:rPr>
          <w:rFonts w:ascii="GHEA Grapalat" w:hAnsi="GHEA Grapalat" w:cs="Sylfaen"/>
          <w:sz w:val="20"/>
          <w:lang w:val="af-ZA"/>
        </w:rPr>
        <w:t>:</w:t>
      </w:r>
    </w:p>
    <w:p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BodyTextIndent2"/>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00F23D4B">
        <w:rPr>
          <w:rFonts w:ascii="GHEA Grapalat" w:hAnsi="GHEA Grapalat" w:cs="Sylfaen"/>
          <w:lang w:val="es-ES"/>
        </w:rPr>
        <w:t>դեպքում «</w:t>
      </w:r>
      <w:r w:rsidR="00F23D4B">
        <w:rPr>
          <w:rFonts w:ascii="GHEA Grapalat" w:hAnsi="GHEA Grapalat" w:cs="Sylfaen"/>
          <w:lang w:val="hy-AM"/>
        </w:rPr>
        <w:t>10</w:t>
      </w:r>
      <w:r w:rsidRPr="00064ADD">
        <w:rPr>
          <w:rFonts w:ascii="GHEA Grapalat" w:hAnsi="GHEA Grapalat" w:cs="Sylfaen"/>
          <w:lang w:val="es-ES"/>
        </w:rPr>
        <w:t>» 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lastRenderedPageBreak/>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w:t>
      </w:r>
      <w:r w:rsidR="00BE198C" w:rsidRPr="00064ADD">
        <w:rPr>
          <w:rFonts w:ascii="GHEA Grapalat" w:hAnsi="GHEA Grapalat" w:cs="Sylfaen"/>
          <w:sz w:val="20"/>
          <w:lang w:val="af-ZA"/>
        </w:rPr>
        <w:t>(</w:t>
      </w:r>
      <w:r w:rsidR="00BE198C" w:rsidRPr="00064ADD">
        <w:rPr>
          <w:rFonts w:ascii="GHEA Grapalat" w:hAnsi="GHEA Grapalat" w:cs="Sylfaen"/>
          <w:sz w:val="20"/>
          <w:lang w:val="hy-AM"/>
        </w:rPr>
        <w:t>կանխավճարի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 ապահովումները:</w:t>
      </w:r>
    </w:p>
    <w:p w:rsidR="00F23D4B" w:rsidRPr="00064ADD" w:rsidRDefault="00AD6D6A" w:rsidP="00F23D4B">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F23D4B" w:rsidRPr="00064ADD">
        <w:rPr>
          <w:rFonts w:ascii="GHEA Grapalat" w:hAnsi="GHEA Grapalat" w:cs="Sylfaen"/>
          <w:sz w:val="20"/>
          <w:lang w:val="hy-AM"/>
        </w:rPr>
        <w:t>Որակավորման</w:t>
      </w:r>
      <w:r w:rsidR="00F23D4B" w:rsidRPr="00064ADD">
        <w:rPr>
          <w:rFonts w:ascii="GHEA Grapalat" w:hAnsi="GHEA Grapalat" w:cs="Sylfaen"/>
          <w:sz w:val="20"/>
          <w:lang w:val="af-ZA"/>
        </w:rPr>
        <w:t xml:space="preserve"> </w:t>
      </w:r>
      <w:r w:rsidR="00F23D4B" w:rsidRPr="00064ADD">
        <w:rPr>
          <w:rFonts w:ascii="GHEA Grapalat" w:hAnsi="GHEA Grapalat" w:cs="Sylfaen"/>
          <w:sz w:val="20"/>
          <w:lang w:val="hy-AM"/>
        </w:rPr>
        <w:t>ապահովման</w:t>
      </w:r>
      <w:r w:rsidR="00F23D4B" w:rsidRPr="00064ADD">
        <w:rPr>
          <w:rFonts w:ascii="GHEA Grapalat" w:hAnsi="GHEA Grapalat" w:cs="Sylfaen"/>
          <w:sz w:val="20"/>
          <w:lang w:val="af-ZA"/>
        </w:rPr>
        <w:t xml:space="preserve"> </w:t>
      </w:r>
      <w:r w:rsidR="00F23D4B" w:rsidRPr="00064ADD">
        <w:rPr>
          <w:rFonts w:ascii="GHEA Grapalat" w:hAnsi="GHEA Grapalat" w:cs="Sylfaen"/>
          <w:sz w:val="20"/>
          <w:lang w:val="hy-AM"/>
        </w:rPr>
        <w:t>չափը</w:t>
      </w:r>
      <w:r w:rsidR="00F23D4B" w:rsidRPr="00064ADD">
        <w:rPr>
          <w:rFonts w:ascii="GHEA Grapalat" w:hAnsi="GHEA Grapalat" w:cs="Sylfaen"/>
          <w:sz w:val="20"/>
          <w:lang w:val="af-ZA"/>
        </w:rPr>
        <w:t xml:space="preserve"> </w:t>
      </w:r>
      <w:r w:rsidR="00F23D4B" w:rsidRPr="00064ADD">
        <w:rPr>
          <w:rFonts w:ascii="GHEA Grapalat" w:hAnsi="GHEA Grapalat" w:cs="Sylfaen"/>
          <w:sz w:val="20"/>
          <w:lang w:val="hy-AM"/>
        </w:rPr>
        <w:t>հավասար</w:t>
      </w:r>
      <w:r w:rsidR="00F23D4B" w:rsidRPr="00064ADD">
        <w:rPr>
          <w:rFonts w:ascii="GHEA Grapalat" w:hAnsi="GHEA Grapalat" w:cs="Sylfaen"/>
          <w:sz w:val="20"/>
          <w:lang w:val="af-ZA"/>
        </w:rPr>
        <w:t xml:space="preserve"> </w:t>
      </w:r>
      <w:r w:rsidR="00F23D4B" w:rsidRPr="00064ADD">
        <w:rPr>
          <w:rFonts w:ascii="GHEA Grapalat" w:hAnsi="GHEA Grapalat" w:cs="Sylfaen"/>
          <w:sz w:val="20"/>
          <w:lang w:val="hy-AM"/>
        </w:rPr>
        <w:t>է</w:t>
      </w:r>
      <w:r w:rsidR="00F23D4B" w:rsidRPr="00064ADD">
        <w:rPr>
          <w:rFonts w:ascii="GHEA Grapalat" w:hAnsi="GHEA Grapalat" w:cs="Sylfaen"/>
          <w:sz w:val="20"/>
          <w:lang w:val="af-ZA"/>
        </w:rPr>
        <w:t xml:space="preserve"> </w:t>
      </w:r>
      <w:r w:rsidR="00F23D4B" w:rsidRPr="00064ADD">
        <w:rPr>
          <w:rFonts w:ascii="GHEA Grapalat" w:hAnsi="GHEA Grapalat" w:cs="Sylfaen"/>
          <w:sz w:val="20"/>
          <w:lang w:val="hy-AM"/>
        </w:rPr>
        <w:t>սույն ընթացակարգի շրջանակում գնվելիք ծառայությունների գնման գնի</w:t>
      </w:r>
      <w:r w:rsidR="00F23D4B" w:rsidRPr="00064ADD" w:rsidDel="00BE198C">
        <w:rPr>
          <w:rFonts w:ascii="GHEA Grapalat" w:hAnsi="GHEA Grapalat" w:cs="Sylfaen"/>
          <w:sz w:val="20"/>
          <w:lang w:val="af-ZA"/>
        </w:rPr>
        <w:t xml:space="preserve"> </w:t>
      </w:r>
      <w:r w:rsidR="00F23D4B" w:rsidRPr="00064ADD">
        <w:rPr>
          <w:rFonts w:ascii="GHEA Grapalat" w:hAnsi="GHEA Grapalat" w:cs="Sylfaen"/>
          <w:sz w:val="20"/>
          <w:lang w:val="hy-AM"/>
        </w:rPr>
        <w:t>տասնհինգ տոկոսին</w:t>
      </w:r>
      <w:r w:rsidR="00F23D4B" w:rsidRPr="00064ADD">
        <w:rPr>
          <w:rFonts w:ascii="GHEA Grapalat" w:hAnsi="GHEA Grapalat" w:cs="Sylfaen"/>
          <w:sz w:val="20"/>
          <w:lang w:val="af-ZA"/>
        </w:rPr>
        <w:t xml:space="preserve">: </w:t>
      </w:r>
      <w:r w:rsidR="00F23D4B">
        <w:rPr>
          <w:rFonts w:ascii="GHEA Grapalat" w:hAnsi="GHEA Grapalat" w:cs="Sylfaen"/>
          <w:sz w:val="20"/>
          <w:lang w:val="hy-AM"/>
        </w:rPr>
        <w:t xml:space="preserve">Եթե ծառայությունների գնման գինը պակաս է կնքվելիք պայմանագրի գնից, ապա որակավորման ապահովման չափը հաշվարկվում է պայմանագրի գնի նկատմամբ։ </w:t>
      </w:r>
      <w:r w:rsidR="00F23D4B">
        <w:rPr>
          <w:rFonts w:ascii="GHEA Grapalat" w:hAnsi="GHEA Grapalat" w:cs="Sylfaen"/>
          <w:sz w:val="20"/>
          <w:lang w:val="af-ZA"/>
        </w:rPr>
        <w:t xml:space="preserve">  </w:t>
      </w:r>
      <w:r w:rsidR="00F23D4B" w:rsidRPr="00064ADD">
        <w:rPr>
          <w:rFonts w:ascii="GHEA Grapalat" w:hAnsi="GHEA Grapalat" w:cs="Sylfaen"/>
          <w:sz w:val="20"/>
          <w:lang w:val="hy-AM"/>
        </w:rPr>
        <w:t>Որակավորման</w:t>
      </w:r>
      <w:r w:rsidR="00F23D4B" w:rsidRPr="00064ADD">
        <w:rPr>
          <w:rFonts w:ascii="GHEA Grapalat" w:hAnsi="GHEA Grapalat" w:cs="Sylfaen"/>
          <w:sz w:val="20"/>
          <w:lang w:val="af-ZA"/>
        </w:rPr>
        <w:t xml:space="preserve"> </w:t>
      </w:r>
      <w:r w:rsidR="00F23D4B" w:rsidRPr="00064ADD">
        <w:rPr>
          <w:rFonts w:ascii="GHEA Grapalat" w:hAnsi="GHEA Grapalat" w:cs="Sylfaen"/>
          <w:sz w:val="20"/>
          <w:lang w:val="hy-AM"/>
        </w:rPr>
        <w:t>ապահովումը</w:t>
      </w:r>
      <w:r w:rsidR="00F23D4B" w:rsidRPr="00064ADD">
        <w:rPr>
          <w:rFonts w:ascii="GHEA Grapalat" w:hAnsi="GHEA Grapalat" w:cs="Sylfaen"/>
          <w:sz w:val="20"/>
          <w:lang w:val="af-ZA"/>
        </w:rPr>
        <w:t xml:space="preserve"> </w:t>
      </w:r>
      <w:r w:rsidR="00F23D4B" w:rsidRPr="00064ADD">
        <w:rPr>
          <w:rFonts w:ascii="GHEA Grapalat" w:hAnsi="GHEA Grapalat" w:cs="Sylfaen"/>
          <w:sz w:val="20"/>
          <w:lang w:val="hy-AM"/>
        </w:rPr>
        <w:t>ներկայացվում</w:t>
      </w:r>
      <w:r w:rsidR="00F23D4B" w:rsidRPr="00064ADD">
        <w:rPr>
          <w:rFonts w:ascii="GHEA Grapalat" w:hAnsi="GHEA Grapalat" w:cs="Sylfaen"/>
          <w:sz w:val="20"/>
          <w:lang w:val="af-ZA"/>
        </w:rPr>
        <w:t xml:space="preserve"> </w:t>
      </w:r>
      <w:r w:rsidR="00F23D4B" w:rsidRPr="00064ADD">
        <w:rPr>
          <w:rFonts w:ascii="GHEA Grapalat" w:hAnsi="GHEA Grapalat" w:cs="Sylfaen"/>
          <w:sz w:val="20"/>
          <w:lang w:val="hy-AM"/>
        </w:rPr>
        <w:t>է</w:t>
      </w:r>
      <w:r w:rsidR="00F23D4B" w:rsidRPr="00064ADD">
        <w:rPr>
          <w:rFonts w:ascii="GHEA Grapalat" w:hAnsi="GHEA Grapalat" w:cs="Sylfaen"/>
          <w:sz w:val="20"/>
          <w:lang w:val="af-ZA"/>
        </w:rPr>
        <w:t xml:space="preserve"> </w:t>
      </w:r>
      <w:r w:rsidR="00F23D4B" w:rsidRPr="00064ADD">
        <w:rPr>
          <w:rFonts w:ascii="GHEA Grapalat" w:hAnsi="GHEA Grapalat" w:cs="Sylfaen"/>
          <w:sz w:val="20"/>
          <w:lang w:val="hy-AM"/>
        </w:rPr>
        <w:t>կանխիկ</w:t>
      </w:r>
      <w:r w:rsidR="00F23D4B" w:rsidRPr="00064ADD">
        <w:rPr>
          <w:rFonts w:ascii="GHEA Grapalat" w:hAnsi="GHEA Grapalat" w:cs="Sylfaen"/>
          <w:sz w:val="20"/>
          <w:lang w:val="af-ZA"/>
        </w:rPr>
        <w:t xml:space="preserve"> </w:t>
      </w:r>
      <w:r w:rsidR="00F23D4B" w:rsidRPr="00064ADD">
        <w:rPr>
          <w:rFonts w:ascii="GHEA Grapalat" w:hAnsi="GHEA Grapalat" w:cs="Sylfaen"/>
          <w:sz w:val="20"/>
          <w:lang w:val="hy-AM"/>
        </w:rPr>
        <w:t>փողի</w:t>
      </w:r>
      <w:r w:rsidR="00F23D4B" w:rsidRPr="00064ADD">
        <w:rPr>
          <w:rFonts w:ascii="GHEA Grapalat" w:hAnsi="GHEA Grapalat" w:cs="Sylfaen"/>
          <w:sz w:val="20"/>
          <w:lang w:val="af-ZA"/>
        </w:rPr>
        <w:t xml:space="preserve"> </w:t>
      </w:r>
      <w:r w:rsidR="00F23D4B" w:rsidRPr="00064ADD">
        <w:rPr>
          <w:rFonts w:ascii="GHEA Grapalat" w:hAnsi="GHEA Grapalat" w:cs="Sylfaen"/>
          <w:sz w:val="20"/>
          <w:lang w:val="hy-AM"/>
        </w:rPr>
        <w:t>կամ</w:t>
      </w:r>
      <w:r w:rsidR="00F23D4B" w:rsidRPr="00064ADD">
        <w:rPr>
          <w:rFonts w:ascii="GHEA Grapalat" w:hAnsi="GHEA Grapalat" w:cs="Sylfaen"/>
          <w:sz w:val="20"/>
          <w:lang w:val="af-ZA"/>
        </w:rPr>
        <w:t xml:space="preserve"> </w:t>
      </w:r>
      <w:r w:rsidR="00F23D4B" w:rsidRPr="00064ADD">
        <w:rPr>
          <w:rFonts w:ascii="GHEA Grapalat" w:hAnsi="GHEA Grapalat" w:cs="Sylfaen"/>
          <w:sz w:val="20"/>
          <w:lang w:val="hy-AM"/>
        </w:rPr>
        <w:t>բանկերի</w:t>
      </w:r>
      <w:r w:rsidR="00F23D4B" w:rsidRPr="00064ADD">
        <w:rPr>
          <w:rFonts w:ascii="GHEA Grapalat" w:hAnsi="GHEA Grapalat" w:cs="Sylfaen"/>
          <w:sz w:val="20"/>
          <w:lang w:val="af-ZA"/>
        </w:rPr>
        <w:t xml:space="preserve"> </w:t>
      </w:r>
      <w:r w:rsidR="00F23D4B" w:rsidRPr="00064ADD">
        <w:rPr>
          <w:rFonts w:ascii="GHEA Grapalat" w:hAnsi="GHEA Grapalat" w:cs="Sylfaen"/>
          <w:sz w:val="20"/>
          <w:lang w:val="hy-AM"/>
        </w:rPr>
        <w:t>կողմից</w:t>
      </w:r>
      <w:r w:rsidR="00F23D4B" w:rsidRPr="00064ADD">
        <w:rPr>
          <w:rFonts w:ascii="GHEA Grapalat" w:hAnsi="GHEA Grapalat" w:cs="Sylfaen"/>
          <w:sz w:val="20"/>
          <w:lang w:val="af-ZA"/>
        </w:rPr>
        <w:t xml:space="preserve"> </w:t>
      </w:r>
      <w:r w:rsidR="00F23D4B" w:rsidRPr="00064ADD">
        <w:rPr>
          <w:rFonts w:ascii="GHEA Grapalat" w:hAnsi="GHEA Grapalat" w:cs="Sylfaen"/>
          <w:sz w:val="20"/>
          <w:lang w:val="hy-AM"/>
        </w:rPr>
        <w:t>տրամադրված</w:t>
      </w:r>
      <w:r w:rsidR="00F23D4B" w:rsidRPr="00064ADD">
        <w:rPr>
          <w:rFonts w:ascii="GHEA Grapalat" w:hAnsi="GHEA Grapalat" w:cs="Sylfaen"/>
          <w:sz w:val="20"/>
          <w:lang w:val="af-ZA"/>
        </w:rPr>
        <w:t xml:space="preserve"> </w:t>
      </w:r>
      <w:r w:rsidR="00F23D4B" w:rsidRPr="00064ADD">
        <w:rPr>
          <w:rFonts w:ascii="GHEA Grapalat" w:hAnsi="GHEA Grapalat" w:cs="Sylfaen"/>
          <w:sz w:val="20"/>
          <w:lang w:val="hy-AM"/>
        </w:rPr>
        <w:t>երաշխիքների</w:t>
      </w:r>
      <w:r w:rsidR="00F23D4B" w:rsidRPr="00064ADD">
        <w:rPr>
          <w:rFonts w:ascii="GHEA Grapalat" w:hAnsi="GHEA Grapalat" w:cs="Sylfaen"/>
          <w:sz w:val="20"/>
          <w:lang w:val="af-ZA"/>
        </w:rPr>
        <w:t xml:space="preserve"> </w:t>
      </w:r>
      <w:r w:rsidR="00F23D4B" w:rsidRPr="00064ADD">
        <w:rPr>
          <w:rFonts w:ascii="GHEA Grapalat" w:hAnsi="GHEA Grapalat" w:cs="Sylfaen"/>
          <w:sz w:val="20"/>
          <w:lang w:val="hy-AM"/>
        </w:rPr>
        <w:t>ձևով</w:t>
      </w:r>
      <w:r w:rsidR="00F23D4B" w:rsidRPr="00064ADD">
        <w:rPr>
          <w:rFonts w:ascii="GHEA Grapalat" w:hAnsi="GHEA Grapalat" w:cs="Sylfaen"/>
          <w:sz w:val="20"/>
          <w:lang w:val="af-ZA"/>
        </w:rPr>
        <w:t>:</w:t>
      </w:r>
      <w:r w:rsidR="00F23D4B" w:rsidRPr="009E2793">
        <w:rPr>
          <w:rFonts w:ascii="GHEA Grapalat" w:hAnsi="GHEA Grapalat" w:cs="Sylfaen"/>
          <w:b/>
          <w:sz w:val="20"/>
          <w:lang w:val="hy-AM"/>
        </w:rPr>
        <w:t xml:space="preserve"> </w:t>
      </w:r>
      <w:r w:rsidR="00F23D4B" w:rsidRPr="00064ADD">
        <w:rPr>
          <w:rFonts w:ascii="GHEA Grapalat" w:hAnsi="GHEA Grapalat" w:cs="Sylfaen"/>
          <w:sz w:val="20"/>
          <w:lang w:val="af-ZA"/>
        </w:rPr>
        <w:t>Ընդ որում ապահովումը</w:t>
      </w:r>
      <w:r w:rsidR="00F23D4B" w:rsidRPr="00064ADD">
        <w:rPr>
          <w:rFonts w:ascii="GHEA Grapalat" w:hAnsi="GHEA Grapalat"/>
          <w:color w:val="000000"/>
          <w:shd w:val="clear" w:color="auto" w:fill="FFFFFF"/>
          <w:lang w:val="af-ZA"/>
        </w:rPr>
        <w:t xml:space="preserve"> </w:t>
      </w:r>
      <w:r w:rsidR="00F23D4B" w:rsidRPr="00064ADD">
        <w:rPr>
          <w:rFonts w:ascii="GHEA Grapalat" w:hAnsi="GHEA Grapalat" w:cs="Sylfaen"/>
          <w:sz w:val="20"/>
          <w:lang w:val="hy-AM"/>
        </w:rPr>
        <w:t>պետք</w:t>
      </w:r>
      <w:r w:rsidR="00F23D4B" w:rsidRPr="00064ADD">
        <w:rPr>
          <w:rFonts w:ascii="GHEA Grapalat" w:hAnsi="GHEA Grapalat" w:cs="Sylfaen"/>
          <w:sz w:val="20"/>
          <w:lang w:val="af-ZA"/>
        </w:rPr>
        <w:t xml:space="preserve"> </w:t>
      </w:r>
      <w:r w:rsidR="00F23D4B" w:rsidRPr="00064ADD">
        <w:rPr>
          <w:rFonts w:ascii="GHEA Grapalat" w:hAnsi="GHEA Grapalat" w:cs="Sylfaen"/>
          <w:sz w:val="20"/>
          <w:lang w:val="hy-AM"/>
        </w:rPr>
        <w:t>է</w:t>
      </w:r>
      <w:r w:rsidR="00F23D4B" w:rsidRPr="00064ADD">
        <w:rPr>
          <w:rFonts w:ascii="GHEA Grapalat" w:hAnsi="GHEA Grapalat" w:cs="Sylfaen"/>
          <w:sz w:val="20"/>
          <w:lang w:val="af-ZA"/>
        </w:rPr>
        <w:t xml:space="preserve"> </w:t>
      </w:r>
      <w:r w:rsidR="00F23D4B" w:rsidRPr="00064ADD">
        <w:rPr>
          <w:rFonts w:ascii="GHEA Grapalat" w:hAnsi="GHEA Grapalat" w:cs="Sylfaen"/>
          <w:sz w:val="20"/>
          <w:lang w:val="hy-AM"/>
        </w:rPr>
        <w:t>վավեր</w:t>
      </w:r>
      <w:r w:rsidR="00F23D4B" w:rsidRPr="00064ADD">
        <w:rPr>
          <w:rFonts w:ascii="GHEA Grapalat" w:hAnsi="GHEA Grapalat" w:cs="Sylfaen"/>
          <w:sz w:val="20"/>
          <w:lang w:val="af-ZA"/>
        </w:rPr>
        <w:t xml:space="preserve"> </w:t>
      </w:r>
      <w:r w:rsidR="00F23D4B" w:rsidRPr="00064ADD">
        <w:rPr>
          <w:rFonts w:ascii="GHEA Grapalat" w:hAnsi="GHEA Grapalat" w:cs="Sylfaen"/>
          <w:sz w:val="20"/>
          <w:lang w:val="hy-AM"/>
        </w:rPr>
        <w:t>լինի</w:t>
      </w:r>
      <w:r w:rsidR="00F23D4B" w:rsidRPr="00064ADD">
        <w:rPr>
          <w:rFonts w:ascii="GHEA Grapalat" w:hAnsi="GHEA Grapalat" w:cs="Sylfaen"/>
          <w:sz w:val="20"/>
          <w:lang w:val="af-ZA"/>
        </w:rPr>
        <w:t xml:space="preserve"> </w:t>
      </w:r>
      <w:r w:rsidR="00F23D4B" w:rsidRPr="00064ADD">
        <w:rPr>
          <w:rFonts w:ascii="GHEA Grapalat" w:hAnsi="GHEA Grapalat" w:cs="Sylfaen"/>
          <w:sz w:val="20"/>
          <w:lang w:val="hy-AM"/>
        </w:rPr>
        <w:t>առնվազն</w:t>
      </w:r>
      <w:r w:rsidR="00F23D4B" w:rsidRPr="00064ADD">
        <w:rPr>
          <w:rFonts w:ascii="GHEA Grapalat" w:hAnsi="GHEA Grapalat" w:cs="Sylfaen"/>
          <w:sz w:val="20"/>
          <w:lang w:val="af-ZA"/>
        </w:rPr>
        <w:t xml:space="preserve"> </w:t>
      </w:r>
      <w:r w:rsidR="00F23D4B" w:rsidRPr="00064ADD">
        <w:rPr>
          <w:rFonts w:ascii="GHEA Grapalat" w:hAnsi="GHEA Grapalat" w:cs="Sylfaen"/>
          <w:sz w:val="20"/>
          <w:lang w:val="hy-AM"/>
        </w:rPr>
        <w:t>մինչև</w:t>
      </w:r>
      <w:r w:rsidR="00F23D4B" w:rsidRPr="00064ADD">
        <w:rPr>
          <w:rFonts w:ascii="GHEA Grapalat" w:hAnsi="GHEA Grapalat" w:cs="Sylfaen"/>
          <w:sz w:val="20"/>
          <w:lang w:val="af-ZA"/>
        </w:rPr>
        <w:t xml:space="preserve"> </w:t>
      </w:r>
      <w:r w:rsidR="00F23D4B" w:rsidRPr="00064ADD">
        <w:rPr>
          <w:rFonts w:ascii="GHEA Grapalat" w:hAnsi="GHEA Grapalat" w:cs="Sylfaen"/>
          <w:sz w:val="20"/>
          <w:lang w:val="hy-AM"/>
        </w:rPr>
        <w:t>պայմանագրի</w:t>
      </w:r>
      <w:r w:rsidR="00F23D4B" w:rsidRPr="00064ADD">
        <w:rPr>
          <w:rFonts w:ascii="GHEA Grapalat" w:hAnsi="GHEA Grapalat" w:cs="Sylfaen"/>
          <w:sz w:val="20"/>
          <w:lang w:val="af-ZA"/>
        </w:rPr>
        <w:t xml:space="preserve"> </w:t>
      </w:r>
      <w:r w:rsidR="00F23D4B" w:rsidRPr="00064ADD">
        <w:rPr>
          <w:rFonts w:ascii="GHEA Grapalat" w:hAnsi="GHEA Grapalat" w:cs="Sylfaen"/>
          <w:sz w:val="20"/>
          <w:lang w:val="hy-AM"/>
        </w:rPr>
        <w:t>կատարման</w:t>
      </w:r>
      <w:r w:rsidR="00F23D4B" w:rsidRPr="00064ADD">
        <w:rPr>
          <w:rFonts w:ascii="GHEA Grapalat" w:hAnsi="GHEA Grapalat" w:cs="Sylfaen"/>
          <w:sz w:val="20"/>
          <w:lang w:val="af-ZA"/>
        </w:rPr>
        <w:t xml:space="preserve"> </w:t>
      </w:r>
      <w:r w:rsidR="00F23D4B" w:rsidRPr="00064ADD">
        <w:rPr>
          <w:rFonts w:ascii="GHEA Grapalat" w:hAnsi="GHEA Grapalat" w:cs="Sylfaen"/>
          <w:sz w:val="20"/>
          <w:lang w:val="hy-AM"/>
        </w:rPr>
        <w:t>արդյունքը</w:t>
      </w:r>
      <w:r w:rsidR="00F23D4B" w:rsidRPr="00064ADD">
        <w:rPr>
          <w:rFonts w:ascii="GHEA Grapalat" w:hAnsi="GHEA Grapalat" w:cs="Sylfaen"/>
          <w:sz w:val="20"/>
          <w:lang w:val="af-ZA"/>
        </w:rPr>
        <w:t xml:space="preserve"> </w:t>
      </w:r>
      <w:r w:rsidR="00F23D4B" w:rsidRPr="00064ADD">
        <w:rPr>
          <w:rFonts w:ascii="GHEA Grapalat" w:hAnsi="GHEA Grapalat" w:cs="Sylfaen"/>
          <w:sz w:val="20"/>
          <w:lang w:val="hy-AM"/>
        </w:rPr>
        <w:t>պատվիրատուից</w:t>
      </w:r>
      <w:r w:rsidR="00F23D4B" w:rsidRPr="00064ADD">
        <w:rPr>
          <w:rFonts w:ascii="GHEA Grapalat" w:hAnsi="GHEA Grapalat" w:cs="Sylfaen"/>
          <w:sz w:val="20"/>
          <w:lang w:val="af-ZA"/>
        </w:rPr>
        <w:t xml:space="preserve"> </w:t>
      </w:r>
      <w:r w:rsidR="00F23D4B" w:rsidRPr="00064ADD">
        <w:rPr>
          <w:rFonts w:ascii="GHEA Grapalat" w:hAnsi="GHEA Grapalat" w:cs="Sylfaen"/>
          <w:sz w:val="20"/>
          <w:lang w:val="hy-AM"/>
        </w:rPr>
        <w:t>կողմից</w:t>
      </w:r>
      <w:r w:rsidR="00F23D4B" w:rsidRPr="00064ADD">
        <w:rPr>
          <w:rFonts w:ascii="GHEA Grapalat" w:hAnsi="GHEA Grapalat" w:cs="Sylfaen"/>
          <w:sz w:val="20"/>
          <w:lang w:val="af-ZA"/>
        </w:rPr>
        <w:t xml:space="preserve"> </w:t>
      </w:r>
      <w:r w:rsidR="00F23D4B" w:rsidRPr="00064ADD">
        <w:rPr>
          <w:rFonts w:ascii="GHEA Grapalat" w:hAnsi="GHEA Grapalat" w:cs="Sylfaen"/>
          <w:sz w:val="20"/>
          <w:lang w:val="hy-AM"/>
        </w:rPr>
        <w:t>ամբողջական</w:t>
      </w:r>
      <w:r w:rsidR="00F23D4B" w:rsidRPr="00064ADD">
        <w:rPr>
          <w:rFonts w:ascii="GHEA Grapalat" w:hAnsi="GHEA Grapalat" w:cs="Sylfaen"/>
          <w:sz w:val="20"/>
          <w:lang w:val="af-ZA"/>
        </w:rPr>
        <w:t xml:space="preserve"> </w:t>
      </w:r>
      <w:r w:rsidR="00F23D4B" w:rsidRPr="00064ADD">
        <w:rPr>
          <w:rFonts w:ascii="GHEA Grapalat" w:hAnsi="GHEA Grapalat" w:cs="Sylfaen"/>
          <w:sz w:val="20"/>
          <w:lang w:val="hy-AM"/>
        </w:rPr>
        <w:t>ընդունվելու</w:t>
      </w:r>
      <w:r w:rsidR="00F23D4B" w:rsidRPr="00064ADD">
        <w:rPr>
          <w:rFonts w:ascii="GHEA Grapalat" w:hAnsi="GHEA Grapalat" w:cs="Sylfaen"/>
          <w:sz w:val="20"/>
          <w:lang w:val="af-ZA"/>
        </w:rPr>
        <w:t xml:space="preserve"> </w:t>
      </w:r>
      <w:r w:rsidR="00F23D4B" w:rsidRPr="00064ADD">
        <w:rPr>
          <w:rFonts w:ascii="GHEA Grapalat" w:hAnsi="GHEA Grapalat" w:cs="Sylfaen"/>
          <w:sz w:val="20"/>
          <w:lang w:val="hy-AM"/>
        </w:rPr>
        <w:t>օրվան</w:t>
      </w:r>
      <w:r w:rsidR="00F23D4B" w:rsidRPr="00064ADD">
        <w:rPr>
          <w:rFonts w:ascii="GHEA Grapalat" w:hAnsi="GHEA Grapalat" w:cs="Sylfaen"/>
          <w:sz w:val="20"/>
          <w:lang w:val="af-ZA"/>
        </w:rPr>
        <w:t xml:space="preserve"> հաջորդող </w:t>
      </w:r>
      <w:r w:rsidR="00F23D4B">
        <w:rPr>
          <w:rFonts w:ascii="GHEA Grapalat" w:hAnsi="GHEA Grapalat" w:cs="Sylfaen"/>
          <w:sz w:val="20"/>
          <w:lang w:val="hy-AM"/>
        </w:rPr>
        <w:t>9</w:t>
      </w:r>
      <w:r w:rsidR="00F23D4B" w:rsidRPr="00064ADD">
        <w:rPr>
          <w:rFonts w:ascii="GHEA Grapalat" w:hAnsi="GHEA Grapalat" w:cs="Sylfaen"/>
          <w:sz w:val="20"/>
          <w:lang w:val="hy-AM"/>
        </w:rPr>
        <w:t>0</w:t>
      </w:r>
      <w:r w:rsidR="00F23D4B" w:rsidRPr="00064ADD">
        <w:rPr>
          <w:rFonts w:ascii="GHEA Grapalat" w:hAnsi="GHEA Grapalat" w:cs="Sylfaen"/>
          <w:sz w:val="20"/>
          <w:lang w:val="af-ZA"/>
        </w:rPr>
        <w:t>-րդ աշխատանքային օրը ներառյալ</w:t>
      </w:r>
      <w:r w:rsidR="00F23D4B">
        <w:rPr>
          <w:rFonts w:ascii="GHEA Grapalat" w:hAnsi="GHEA Grapalat" w:cs="Sylfaen"/>
          <w:sz w:val="20"/>
          <w:lang w:val="hy-AM"/>
        </w:rPr>
        <w:t>:</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F23D4B" w:rsidRDefault="00B004E0" w:rsidP="0058356F">
      <w:pPr>
        <w:pStyle w:val="NormalWeb"/>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lastRenderedPageBreak/>
        <w:t>Ե</w:t>
      </w:r>
      <w:r w:rsidR="00781235" w:rsidRPr="00064ADD">
        <w:rPr>
          <w:rFonts w:ascii="GHEA Grapalat" w:hAnsi="GHEA Grapalat" w:cs="Arial"/>
          <w:sz w:val="20"/>
          <w:lang w:val="hy-AM"/>
        </w:rPr>
        <w:t xml:space="preserve">րաշխիքի ձևով </w:t>
      </w:r>
      <w:r w:rsidR="00781235" w:rsidRPr="00183982">
        <w:rPr>
          <w:rFonts w:ascii="GHEA Grapalat" w:hAnsi="GHEA Grapalat" w:cs="Arial"/>
          <w:sz w:val="20"/>
          <w:lang w:val="hy-AM"/>
        </w:rPr>
        <w:t>որակավորման ապահովումը ընտրված մասնակիցը ներկայացնում է հավելված 4-ի համաձայն:</w:t>
      </w:r>
    </w:p>
    <w:p w:rsidR="0058356F" w:rsidRPr="00064ADD" w:rsidRDefault="0058356F" w:rsidP="0058356F">
      <w:pPr>
        <w:pStyle w:val="NormalWeb"/>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երախիքի </w:t>
      </w:r>
      <w:r w:rsidR="007862B1" w:rsidRPr="00064ADD">
        <w:rPr>
          <w:rFonts w:ascii="GHEA Grapalat" w:hAnsi="GHEA Grapalat" w:cs="Sylfaen"/>
          <w:sz w:val="20"/>
          <w:lang w:val="hy-AM"/>
        </w:rPr>
        <w:t xml:space="preserve">(հավելված 5) </w:t>
      </w:r>
      <w:r w:rsidR="00501A05" w:rsidRPr="00064ADD">
        <w:rPr>
          <w:rFonts w:ascii="GHEA Grapalat" w:hAnsi="GHEA Grapalat" w:cs="Sylfaen"/>
          <w:sz w:val="20"/>
          <w:lang w:val="hy-AM"/>
        </w:rPr>
        <w:t>կամ կան</w:t>
      </w:r>
      <w:r w:rsidR="007862B1" w:rsidRPr="00064ADD">
        <w:rPr>
          <w:rFonts w:ascii="GHEA Grapalat" w:hAnsi="GHEA Grapalat" w:cs="Sylfaen"/>
          <w:sz w:val="20"/>
          <w:lang w:val="hy-AM"/>
        </w:rPr>
        <w:t>խ</w:t>
      </w:r>
      <w:r w:rsidR="00501A05" w:rsidRPr="00064ADD">
        <w:rPr>
          <w:rFonts w:ascii="GHEA Grapalat" w:hAnsi="GHEA Grapalat" w:cs="Sylfaen"/>
          <w:sz w:val="20"/>
          <w:lang w:val="hy-AM"/>
        </w:rPr>
        <w:t>ի</w:t>
      </w:r>
      <w:r w:rsidR="00D725D1" w:rsidRPr="00064ADD">
        <w:rPr>
          <w:rFonts w:ascii="GHEA Grapalat" w:hAnsi="GHEA Grapalat" w:cs="Sylfaen"/>
          <w:sz w:val="20"/>
          <w:lang w:val="hy-AM"/>
        </w:rPr>
        <w:t>կ</w:t>
      </w:r>
      <w:r w:rsidR="00501A05" w:rsidRPr="00064ADD">
        <w:rPr>
          <w:rFonts w:ascii="GHEA Grapalat" w:hAnsi="GHEA Grapalat" w:cs="Sylfaen"/>
          <w:sz w:val="20"/>
          <w:lang w:val="hy-AM"/>
        </w:rPr>
        <w:t xml:space="preserve"> փողի ձևով:</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DB10F0" w:rsidRPr="00064ADD">
        <w:rPr>
          <w:rFonts w:ascii="GHEA Grapalat" w:hAnsi="GHEA Grapalat" w:cs="Sylfaen"/>
          <w:sz w:val="20"/>
          <w:lang w:val="hy-AM"/>
        </w:rPr>
        <w:t>9</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(հավելված՝ 5</w:t>
      </w:r>
      <w:r w:rsidR="00DB10F0" w:rsidRPr="00064ADD">
        <w:rPr>
          <w:rFonts w:ascii="Cambria Math" w:hAnsi="Cambria Math" w:cs="Cambria Math"/>
          <w:sz w:val="20"/>
          <w:lang w:val="af-ZA"/>
        </w:rPr>
        <w:t>․</w:t>
      </w:r>
      <w:r w:rsidR="00DB10F0" w:rsidRPr="00064ADD">
        <w:rPr>
          <w:rFonts w:ascii="GHEA Grapalat" w:hAnsi="GHEA Grapalat" w:cs="Sylfaen"/>
          <w:sz w:val="20"/>
          <w:lang w:val="af-ZA"/>
        </w:rPr>
        <w:t>2)</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A04C67" w:rsidRDefault="009913AC"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hy-AM"/>
        </w:rPr>
        <w:t xml:space="preserve">   </w:t>
      </w:r>
      <w:r w:rsidR="00A04C67" w:rsidRPr="00064AD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w:t>
      </w:r>
      <w:r w:rsidR="00A04C67" w:rsidRPr="00D20E6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42030B" w:rsidRPr="002A779A" w:rsidRDefault="009913AC" w:rsidP="0042030B">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w:t>
      </w:r>
      <w:r w:rsidR="0042030B" w:rsidRPr="002A779A">
        <w:rPr>
          <w:rFonts w:ascii="GHEA Grapalat" w:hAnsi="GHEA Grapalat" w:cs="Sylfaen"/>
          <w:sz w:val="20"/>
          <w:lang w:val="hy-AM"/>
        </w:rPr>
        <w:t xml:space="preserve">10.8 </w:t>
      </w:r>
      <w:r w:rsidR="0042030B" w:rsidRPr="002A779A">
        <w:rPr>
          <w:rFonts w:ascii="GHEA Grapalat" w:hAnsi="GHEA Grapalat" w:cs="Sylfaen"/>
          <w:sz w:val="20"/>
          <w:lang w:val="af-ZA"/>
        </w:rPr>
        <w:t xml:space="preserve">Պատվիրատուի ղեկավարը </w:t>
      </w:r>
      <w:r w:rsidR="0042030B" w:rsidRPr="002A779A">
        <w:rPr>
          <w:rFonts w:ascii="GHEA Grapalat" w:hAnsi="GHEA Grapalat" w:cs="Sylfaen"/>
          <w:sz w:val="20"/>
          <w:lang w:val="hy-AM"/>
        </w:rPr>
        <w:t>պայմանագրի կամ որակավորման</w:t>
      </w:r>
      <w:r w:rsidR="0042030B" w:rsidRPr="002A779A">
        <w:rPr>
          <w:rFonts w:ascii="GHEA Grapalat" w:hAnsi="GHEA Grapalat" w:cs="Sylfaen"/>
          <w:sz w:val="20"/>
          <w:lang w:val="af-ZA"/>
        </w:rPr>
        <w:t xml:space="preserve"> ապահովման </w:t>
      </w:r>
      <w:r w:rsidR="0042030B" w:rsidRPr="002A779A">
        <w:rPr>
          <w:rFonts w:ascii="GHEA Grapalat" w:hAnsi="GHEA Grapalat" w:cs="Sylfaen"/>
          <w:sz w:val="20"/>
          <w:lang w:val="hy-AM"/>
        </w:rPr>
        <w:t>վերադարձման մասին գրավոր տեղեկացնում է՝</w:t>
      </w:r>
    </w:p>
    <w:p w:rsidR="0042030B" w:rsidRPr="002A779A" w:rsidRDefault="0042030B" w:rsidP="0042030B">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rsidR="0042030B" w:rsidRPr="002A779A" w:rsidRDefault="0042030B" w:rsidP="0042030B">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42030B" w:rsidRPr="0042030B" w:rsidRDefault="0042030B" w:rsidP="0042030B">
      <w:pPr>
        <w:shd w:val="clear" w:color="auto" w:fill="FFFFFF"/>
        <w:ind w:firstLine="375"/>
        <w:jc w:val="both"/>
        <w:rPr>
          <w:rFonts w:ascii="Calibri" w:hAnsi="Calibr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42030B" w:rsidRPr="00950038" w:rsidRDefault="0042030B" w:rsidP="0042030B">
      <w:pPr>
        <w:pStyle w:val="NormalWeb"/>
        <w:shd w:val="clear" w:color="auto" w:fill="FFFFFF"/>
        <w:spacing w:before="0" w:beforeAutospacing="0" w:after="0" w:afterAutospacing="0"/>
        <w:ind w:firstLine="375"/>
        <w:jc w:val="both"/>
        <w:rPr>
          <w:rFonts w:ascii="GHEA Grapalat" w:hAnsi="GHEA Grapalat" w:cs="Sylfaen"/>
          <w:sz w:val="20"/>
          <w:lang w:val="hy-AM"/>
        </w:rPr>
      </w:pPr>
    </w:p>
    <w:p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DA740C">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DA740C">
        <w:rPr>
          <w:rFonts w:ascii="GHEA Grapalat" w:hAnsi="GHEA Grapalat" w:cs="Sylfaen"/>
          <w:sz w:val="20"/>
          <w:lang w:val="hy-AM"/>
        </w:rPr>
        <w:t>րդ</w:t>
      </w:r>
      <w:r w:rsidRPr="00D20E6D">
        <w:rPr>
          <w:rFonts w:ascii="GHEA Grapalat" w:hAnsi="GHEA Grapalat" w:cs="Sylfaen"/>
          <w:sz w:val="20"/>
          <w:lang w:val="af-ZA"/>
        </w:rPr>
        <w:t xml:space="preserve"> </w:t>
      </w:r>
      <w:r w:rsidRPr="00DA740C">
        <w:rPr>
          <w:rFonts w:ascii="GHEA Grapalat" w:hAnsi="GHEA Grapalat" w:cs="Sylfaen"/>
          <w:sz w:val="20"/>
          <w:lang w:val="hy-AM"/>
        </w:rPr>
        <w:t>հոդվածի</w:t>
      </w:r>
      <w:r w:rsidRPr="00D20E6D">
        <w:rPr>
          <w:rFonts w:ascii="GHEA Grapalat" w:hAnsi="GHEA Grapalat" w:cs="Sylfaen"/>
          <w:sz w:val="20"/>
          <w:lang w:val="af-ZA"/>
        </w:rPr>
        <w:t xml:space="preserve"> </w:t>
      </w:r>
      <w:r w:rsidRPr="00DA740C">
        <w:rPr>
          <w:rFonts w:ascii="GHEA Grapalat" w:hAnsi="GHEA Grapalat" w:cs="Sylfaen"/>
          <w:sz w:val="20"/>
          <w:lang w:val="hy-AM"/>
        </w:rPr>
        <w:t>համաձայն</w:t>
      </w:r>
      <w:r w:rsidRPr="00D20E6D">
        <w:rPr>
          <w:rFonts w:ascii="GHEA Grapalat" w:hAnsi="GHEA Grapalat" w:cs="Sylfaen"/>
          <w:sz w:val="20"/>
          <w:lang w:val="af-ZA"/>
        </w:rPr>
        <w:t xml:space="preserve">` </w:t>
      </w:r>
      <w:r w:rsidRPr="00DA740C">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DA740C">
        <w:rPr>
          <w:rFonts w:ascii="GHEA Grapalat" w:hAnsi="GHEA Grapalat" w:cs="Sylfaen"/>
          <w:sz w:val="20"/>
          <w:lang w:val="hy-AM"/>
        </w:rPr>
        <w:t>սույն</w:t>
      </w:r>
      <w:r w:rsidRPr="00D20E6D">
        <w:rPr>
          <w:rFonts w:ascii="GHEA Grapalat" w:hAnsi="GHEA Grapalat" w:cs="Sylfaen"/>
          <w:sz w:val="20"/>
          <w:lang w:val="af-ZA"/>
        </w:rPr>
        <w:t xml:space="preserve"> </w:t>
      </w:r>
      <w:r w:rsidRPr="00DA740C">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DA740C">
        <w:rPr>
          <w:rFonts w:ascii="GHEA Grapalat" w:hAnsi="GHEA Grapalat" w:cs="Sylfaen"/>
          <w:sz w:val="20"/>
          <w:lang w:val="hy-AM"/>
        </w:rPr>
        <w:t>չկայացած</w:t>
      </w:r>
      <w:r w:rsidRPr="00D20E6D">
        <w:rPr>
          <w:rFonts w:ascii="GHEA Grapalat" w:hAnsi="GHEA Grapalat" w:cs="Sylfaen"/>
          <w:sz w:val="20"/>
          <w:lang w:val="af-ZA"/>
        </w:rPr>
        <w:t xml:space="preserve"> </w:t>
      </w:r>
      <w:r w:rsidRPr="00DA740C">
        <w:rPr>
          <w:rFonts w:ascii="GHEA Grapalat" w:hAnsi="GHEA Grapalat" w:cs="Sylfaen"/>
          <w:sz w:val="20"/>
          <w:lang w:val="hy-AM"/>
        </w:rPr>
        <w:t>է</w:t>
      </w:r>
      <w:r w:rsidRPr="00D20E6D">
        <w:rPr>
          <w:rFonts w:ascii="GHEA Grapalat" w:hAnsi="GHEA Grapalat" w:cs="Sylfaen"/>
          <w:sz w:val="20"/>
          <w:lang w:val="af-ZA"/>
        </w:rPr>
        <w:t xml:space="preserve"> </w:t>
      </w:r>
      <w:r w:rsidRPr="00DA740C">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DA740C">
        <w:rPr>
          <w:rFonts w:ascii="GHEA Grapalat" w:hAnsi="GHEA Grapalat" w:cs="Sylfaen"/>
          <w:sz w:val="20"/>
          <w:lang w:val="hy-AM"/>
        </w:rPr>
        <w:t>եթե</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Pr="00D20E6D">
        <w:rPr>
          <w:rFonts w:ascii="GHEA Grapalat" w:hAnsi="GHEA Grapalat" w:cs="Sylfaen"/>
          <w:sz w:val="20"/>
          <w:lang w:val="ru-RU"/>
        </w:rPr>
        <w:t>դադարում</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գոյություն</w:t>
      </w:r>
      <w:r w:rsidRPr="00D20E6D">
        <w:rPr>
          <w:rFonts w:ascii="GHEA Grapalat" w:hAnsi="GHEA Grapalat" w:cs="Sylfaen"/>
          <w:sz w:val="20"/>
          <w:lang w:val="af-ZA"/>
        </w:rPr>
        <w:t xml:space="preserve"> </w:t>
      </w:r>
      <w:r w:rsidRPr="00D20E6D">
        <w:rPr>
          <w:rFonts w:ascii="GHEA Grapalat" w:hAnsi="GHEA Grapalat" w:cs="Sylfaen"/>
          <w:sz w:val="20"/>
          <w:lang w:val="ru-RU"/>
        </w:rPr>
        <w:t>ունենալ</w:t>
      </w:r>
      <w:r w:rsidRPr="00D20E6D">
        <w:rPr>
          <w:rFonts w:ascii="GHEA Grapalat" w:hAnsi="GHEA Grapalat" w:cs="Sylfaen"/>
          <w:sz w:val="20"/>
          <w:lang w:val="af-ZA"/>
        </w:rPr>
        <w:t xml:space="preserve"> </w:t>
      </w:r>
      <w:r w:rsidRPr="00D20E6D">
        <w:rPr>
          <w:rFonts w:ascii="GHEA Grapalat" w:hAnsi="GHEA Grapalat" w:cs="Sylfaen"/>
          <w:sz w:val="20"/>
          <w:lang w:val="ru-RU"/>
        </w:rPr>
        <w:t>գնման</w:t>
      </w:r>
      <w:r w:rsidRPr="00D20E6D">
        <w:rPr>
          <w:rFonts w:ascii="GHEA Grapalat" w:hAnsi="GHEA Grapalat" w:cs="Sylfaen"/>
          <w:sz w:val="20"/>
          <w:lang w:val="af-ZA"/>
        </w:rPr>
        <w:t xml:space="preserve"> </w:t>
      </w:r>
      <w:r w:rsidRPr="00D20E6D">
        <w:rPr>
          <w:rFonts w:ascii="GHEA Grapalat" w:hAnsi="GHEA Grapalat" w:cs="Sylfaen"/>
          <w:sz w:val="20"/>
          <w:lang w:val="ru-RU"/>
        </w:rPr>
        <w:t>պահանջը</w:t>
      </w:r>
      <w:r w:rsidR="00FF0FE2" w:rsidRPr="00D20E6D">
        <w:rPr>
          <w:rFonts w:ascii="GHEA Grapalat" w:hAnsi="GHEA Grapalat" w:cs="Sylfaen"/>
          <w:sz w:val="20"/>
          <w:lang w:val="hy-AM"/>
        </w:rPr>
        <w:t>: Ընդ որում պ</w:t>
      </w:r>
      <w:r w:rsidR="00FF0FE2" w:rsidRPr="00D20E6D">
        <w:rPr>
          <w:rFonts w:ascii="GHEA Grapalat" w:hAnsi="GHEA Grapalat" w:cs="Sylfaen"/>
          <w:sz w:val="20"/>
          <w:lang w:val="ru-RU"/>
        </w:rPr>
        <w:t>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կարիքների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կազմակերպված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գնման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ընթացակարգը</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ամբողջությամբ</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մասնակի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չկայացած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հայտարարվել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համապատասխանաբար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Հայաստանի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Հանրապետության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ավագանու</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որոշման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հիման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վրա</w:t>
      </w:r>
      <w:r w:rsidR="00D20E6D" w:rsidRPr="00D20E6D">
        <w:rPr>
          <w:rFonts w:ascii="GHEA Grapalat" w:hAnsi="GHEA Grapalat" w:cs="Sylfaen"/>
          <w:sz w:val="20"/>
          <w:lang w:val="hy-AM"/>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lastRenderedPageBreak/>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rsidR="00CA1C11" w:rsidRPr="00D20E6D" w:rsidRDefault="00CA1C11" w:rsidP="00EF3662">
      <w:pPr>
        <w:ind w:firstLine="567"/>
        <w:jc w:val="both"/>
        <w:rPr>
          <w:rFonts w:ascii="GHEA Grapalat" w:hAnsi="GHEA Grapalat" w:cs="Sylfaen"/>
          <w:sz w:val="20"/>
          <w:lang w:val="af-ZA"/>
        </w:rPr>
      </w:pP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proofErr w:type="gramStart"/>
      <w:r w:rsidRPr="00064ADD">
        <w:rPr>
          <w:rFonts w:ascii="GHEA Grapalat" w:hAnsi="GHEA Grapalat"/>
          <w:sz w:val="20"/>
          <w:szCs w:val="20"/>
          <w:lang w:val="es-ES"/>
        </w:rPr>
        <w:t>19 .</w:t>
      </w:r>
      <w:proofErr w:type="gramEnd"/>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proofErr w:type="gramStart"/>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roofErr w:type="gramEnd"/>
    </w:p>
    <w:p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F23D4B"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Գ Ն Ա Ն Շ Մ Ա Ն   Հ Ա Ր Ց Մ Ա Ն </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szCs w:val="22"/>
          <w:lang w:val="af-ZA"/>
        </w:rPr>
        <w:t xml:space="preserve"> </w:t>
      </w: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4973F0" w:rsidRPr="00F566BF" w:rsidRDefault="004973F0" w:rsidP="004973F0">
      <w:pPr>
        <w:ind w:left="720"/>
        <w:jc w:val="both"/>
        <w:rPr>
          <w:rFonts w:ascii="GHEA Grapalat" w:hAnsi="GHEA Grapalat" w:cs="Sylfaen"/>
          <w:sz w:val="20"/>
          <w:lang w:val="es-ES"/>
        </w:rPr>
      </w:pPr>
      <w:r w:rsidRPr="00F566BF">
        <w:rPr>
          <w:rFonts w:ascii="GHEA Grapalat" w:hAnsi="GHEA Grapalat" w:cs="Sylfaen"/>
          <w:sz w:val="20"/>
        </w:rPr>
        <w:t>Մասնակիցը</w:t>
      </w:r>
      <w:r w:rsidRPr="00F566BF">
        <w:rPr>
          <w:rFonts w:ascii="GHEA Grapalat" w:hAnsi="GHEA Grapalat" w:cs="Sylfaen"/>
          <w:sz w:val="20"/>
          <w:lang w:val="es-ES"/>
        </w:rPr>
        <w:t xml:space="preserve"> </w:t>
      </w:r>
      <w:r w:rsidRPr="00F566BF">
        <w:rPr>
          <w:rFonts w:ascii="GHEA Grapalat" w:hAnsi="GHEA Grapalat" w:cs="Sylfaen"/>
          <w:sz w:val="20"/>
        </w:rPr>
        <w:t>հայտով</w:t>
      </w:r>
      <w:r w:rsidRPr="00F566BF">
        <w:rPr>
          <w:rFonts w:ascii="GHEA Grapalat" w:hAnsi="GHEA Grapalat" w:cs="Sylfaen"/>
          <w:sz w:val="20"/>
          <w:lang w:val="es-ES"/>
        </w:rPr>
        <w:t xml:space="preserve"> </w:t>
      </w:r>
      <w:r w:rsidRPr="00F566BF">
        <w:rPr>
          <w:rFonts w:ascii="GHEA Grapalat" w:hAnsi="GHEA Grapalat" w:cs="Sylfaen"/>
          <w:sz w:val="20"/>
        </w:rPr>
        <w:t>ներկայացնում</w:t>
      </w:r>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r w:rsidRPr="00F566BF">
        <w:rPr>
          <w:rFonts w:ascii="GHEA Grapalat" w:hAnsi="GHEA Grapalat" w:cs="Sylfaen"/>
          <w:sz w:val="20"/>
        </w:rPr>
        <w:t>իր</w:t>
      </w:r>
      <w:r w:rsidRPr="00F566BF">
        <w:rPr>
          <w:rFonts w:ascii="GHEA Grapalat" w:hAnsi="GHEA Grapalat" w:cs="Sylfaen"/>
          <w:sz w:val="20"/>
          <w:lang w:val="es-ES"/>
        </w:rPr>
        <w:t xml:space="preserve"> </w:t>
      </w:r>
      <w:r w:rsidRPr="00F566BF">
        <w:rPr>
          <w:rFonts w:ascii="GHEA Grapalat" w:hAnsi="GHEA Grapalat" w:cs="Sylfaen"/>
          <w:sz w:val="20"/>
        </w:rPr>
        <w:t>կողմից</w:t>
      </w:r>
      <w:r w:rsidRPr="00F566BF">
        <w:rPr>
          <w:rFonts w:ascii="GHEA Grapalat" w:hAnsi="GHEA Grapalat" w:cs="Sylfaen"/>
          <w:sz w:val="20"/>
          <w:lang w:val="es-ES"/>
        </w:rPr>
        <w:t xml:space="preserve"> </w:t>
      </w:r>
      <w:r w:rsidRPr="00F566BF">
        <w:rPr>
          <w:rFonts w:ascii="GHEA Grapalat" w:hAnsi="GHEA Grapalat" w:cs="Sylfaen"/>
          <w:sz w:val="20"/>
        </w:rPr>
        <w:t>հաստատված</w:t>
      </w:r>
      <w:r w:rsidRPr="00F566BF">
        <w:rPr>
          <w:rFonts w:ascii="GHEA Grapalat" w:hAnsi="GHEA Grapalat" w:cs="Sylfaen"/>
          <w:sz w:val="20"/>
          <w:lang w:val="es-ES"/>
        </w:rPr>
        <w:t>`</w:t>
      </w:r>
    </w:p>
    <w:p w:rsidR="004973F0" w:rsidRPr="00F566BF" w:rsidRDefault="004973F0" w:rsidP="004973F0">
      <w:pPr>
        <w:ind w:left="720"/>
        <w:jc w:val="both"/>
        <w:rPr>
          <w:rFonts w:ascii="GHEA Grapalat" w:hAnsi="GHEA Grapalat"/>
          <w:b/>
          <w:sz w:val="20"/>
          <w:szCs w:val="20"/>
          <w:lang w:val="es-ES"/>
        </w:rPr>
      </w:pPr>
      <w:r w:rsidRPr="00F566BF">
        <w:rPr>
          <w:rFonts w:ascii="GHEA Grapalat" w:hAnsi="GHEA Grapalat"/>
          <w:b/>
          <w:sz w:val="20"/>
          <w:szCs w:val="20"/>
          <w:lang w:val="es-ES"/>
        </w:rPr>
        <w:t>1) «Պիտանելիության չափորոշիչ».</w:t>
      </w:r>
    </w:p>
    <w:p w:rsidR="004973F0" w:rsidRPr="00F566BF" w:rsidRDefault="004973F0" w:rsidP="004973F0">
      <w:pPr>
        <w:ind w:left="720"/>
        <w:jc w:val="both"/>
        <w:rPr>
          <w:rFonts w:ascii="GHEA Grapalat" w:hAnsi="GHEA Grapalat" w:cs="Sylfaen"/>
          <w:sz w:val="20"/>
          <w:lang w:val="es-ES"/>
        </w:rPr>
      </w:pPr>
      <w:r w:rsidRPr="00F566BF">
        <w:rPr>
          <w:rFonts w:ascii="GHEA Grapalat" w:hAnsi="GHEA Grapalat" w:cs="Sylfaen"/>
          <w:sz w:val="20"/>
          <w:lang w:val="es-ES"/>
        </w:rPr>
        <w:t xml:space="preserve">2.1 </w:t>
      </w:r>
      <w:r w:rsidRPr="00F566BF">
        <w:rPr>
          <w:rFonts w:ascii="GHEA Grapalat" w:hAnsi="GHEA Grapalat" w:cs="Sylfaen"/>
          <w:sz w:val="20"/>
          <w:lang w:val="ru-RU"/>
        </w:rPr>
        <w:t>ընթացակարգին</w:t>
      </w:r>
      <w:r w:rsidRPr="00F566BF">
        <w:rPr>
          <w:rFonts w:ascii="GHEA Grapalat" w:hAnsi="GHEA Grapalat" w:cs="Sylfaen"/>
          <w:sz w:val="20"/>
          <w:lang w:val="af-ZA"/>
        </w:rPr>
        <w:t xml:space="preserve"> </w:t>
      </w:r>
      <w:r w:rsidRPr="00F566BF">
        <w:rPr>
          <w:rFonts w:ascii="GHEA Grapalat" w:hAnsi="GHEA Grapalat" w:cs="Sylfaen"/>
          <w:sz w:val="20"/>
          <w:lang w:val="ru-RU"/>
        </w:rPr>
        <w:t>մասնակցելու</w:t>
      </w:r>
      <w:r w:rsidRPr="00F566BF">
        <w:rPr>
          <w:rFonts w:ascii="GHEA Grapalat" w:hAnsi="GHEA Grapalat" w:cs="Sylfaen"/>
          <w:sz w:val="20"/>
          <w:lang w:val="af-ZA"/>
        </w:rPr>
        <w:t xml:space="preserve"> </w:t>
      </w:r>
      <w:r w:rsidRPr="00F566BF">
        <w:rPr>
          <w:rFonts w:ascii="GHEA Grapalat" w:hAnsi="GHEA Grapalat" w:cs="Sylfaen"/>
          <w:sz w:val="20"/>
          <w:lang w:val="ru-RU"/>
        </w:rPr>
        <w:t>դիմում</w:t>
      </w:r>
      <w:r w:rsidRPr="00F566BF">
        <w:rPr>
          <w:rFonts w:ascii="GHEA Grapalat" w:hAnsi="GHEA Grapalat" w:cs="Sylfaen"/>
          <w:sz w:val="20"/>
          <w:lang w:val="es-ES"/>
        </w:rPr>
        <w:t>-</w:t>
      </w:r>
      <w:r w:rsidRPr="00F566BF">
        <w:rPr>
          <w:rFonts w:ascii="GHEA Grapalat" w:hAnsi="GHEA Grapalat" w:cs="Sylfaen"/>
          <w:sz w:val="20"/>
        </w:rPr>
        <w:t>հայտարարություն</w:t>
      </w:r>
      <w:r w:rsidRPr="00F566BF">
        <w:rPr>
          <w:rFonts w:ascii="GHEA Grapalat" w:hAnsi="GHEA Grapalat" w:cs="Sylfaen"/>
          <w:sz w:val="20"/>
          <w:lang w:val="af-ZA"/>
        </w:rPr>
        <w:t>` համաձայն հ</w:t>
      </w:r>
      <w:r w:rsidRPr="00F566BF">
        <w:rPr>
          <w:rFonts w:ascii="GHEA Grapalat" w:hAnsi="GHEA Grapalat" w:cs="Sylfaen"/>
          <w:sz w:val="20"/>
          <w:lang w:val="ru-RU"/>
        </w:rPr>
        <w:t>ավելված</w:t>
      </w:r>
      <w:r w:rsidRPr="00F566BF">
        <w:rPr>
          <w:rFonts w:ascii="GHEA Grapalat" w:hAnsi="GHEA Grapalat" w:cs="Sylfaen"/>
          <w:sz w:val="20"/>
          <w:lang w:val="af-ZA"/>
        </w:rPr>
        <w:t xml:space="preserve"> N 1-ի</w:t>
      </w:r>
      <w:r w:rsidRPr="00F566BF">
        <w:rPr>
          <w:rFonts w:ascii="GHEA Grapalat" w:hAnsi="GHEA Grapalat" w:cs="Sylfaen"/>
          <w:sz w:val="20"/>
          <w:lang w:val="es-ES"/>
        </w:rPr>
        <w:t>.</w:t>
      </w:r>
    </w:p>
    <w:p w:rsidR="004973F0" w:rsidRPr="00F566BF" w:rsidRDefault="004973F0" w:rsidP="004973F0">
      <w:pPr>
        <w:pStyle w:val="norm"/>
        <w:spacing w:line="276" w:lineRule="auto"/>
        <w:ind w:left="720" w:firstLine="0"/>
        <w:rPr>
          <w:rFonts w:ascii="GHEA Grapalat" w:hAnsi="GHEA Grapalat" w:cs="Sylfaen"/>
          <w:sz w:val="20"/>
          <w:szCs w:val="24"/>
          <w:lang w:val="af-ZA" w:eastAsia="en-US"/>
        </w:rPr>
      </w:pPr>
      <w:r w:rsidRPr="00F566BF">
        <w:rPr>
          <w:rFonts w:ascii="GHEA Grapalat" w:hAnsi="GHEA Grapalat" w:cs="Sylfaen"/>
          <w:sz w:val="20"/>
          <w:lang w:val="af-ZA"/>
        </w:rPr>
        <w:t xml:space="preserve">2.2 </w:t>
      </w:r>
      <w:r w:rsidRPr="00F566BF">
        <w:rPr>
          <w:rFonts w:ascii="GHEA Grapalat" w:hAnsi="GHEA Grapalat" w:cs="Sylfaen"/>
          <w:sz w:val="20"/>
          <w:szCs w:val="24"/>
          <w:lang w:eastAsia="en-US"/>
        </w:rPr>
        <w:t>գործակալության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պայմանագրի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պատճենը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դրա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կողմ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հանդիսացող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անձի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տվյալները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պայմանագիրն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իրականացվելու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գործակալության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միջոցով</w:t>
      </w:r>
      <w:r w:rsidRPr="00F566BF">
        <w:rPr>
          <w:rFonts w:ascii="GHEA Grapalat" w:hAnsi="GHEA Grapalat" w:cs="Sylfaen"/>
          <w:sz w:val="20"/>
          <w:szCs w:val="24"/>
          <w:lang w:val="af-ZA" w:eastAsia="en-US"/>
        </w:rPr>
        <w:t>.</w:t>
      </w:r>
    </w:p>
    <w:p w:rsidR="004973F0" w:rsidRPr="00F566BF" w:rsidRDefault="004973F0" w:rsidP="004973F0">
      <w:pPr>
        <w:pStyle w:val="norm"/>
        <w:spacing w:line="240" w:lineRule="auto"/>
        <w:ind w:left="720" w:firstLine="0"/>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F566BF">
        <w:rPr>
          <w:rFonts w:ascii="GHEA Grapalat" w:hAnsi="GHEA Grapalat" w:cs="Sylfaen"/>
          <w:sz w:val="20"/>
          <w:szCs w:val="24"/>
          <w:lang w:eastAsia="en-US"/>
        </w:rPr>
        <w:t>համատեղ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գործունեության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պայմանագիրը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գնման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ընթացակարգին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մասնակցում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համատեղ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գործունեության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կարգով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կոնսորցիումով</w:t>
      </w:r>
      <w:r w:rsidRPr="00F566BF">
        <w:rPr>
          <w:rFonts w:ascii="GHEA Grapalat" w:hAnsi="GHEA Grapalat" w:cs="Sylfaen"/>
          <w:sz w:val="20"/>
          <w:szCs w:val="24"/>
          <w:lang w:val="af-ZA" w:eastAsia="en-US"/>
        </w:rPr>
        <w:t>).</w:t>
      </w:r>
      <w:r>
        <w:rPr>
          <w:rStyle w:val="FootnoteReference"/>
          <w:rFonts w:ascii="GHEA Grapalat" w:hAnsi="GHEA Grapalat" w:cs="Sylfaen"/>
          <w:sz w:val="20"/>
          <w:szCs w:val="24"/>
          <w:lang w:val="af-ZA" w:eastAsia="en-US"/>
        </w:rPr>
        <w:footnoteReference w:customMarkFollows="1" w:id="4"/>
        <w:t>15</w:t>
      </w:r>
    </w:p>
    <w:p w:rsidR="004973F0" w:rsidRDefault="004973F0" w:rsidP="004973F0">
      <w:pPr>
        <w:ind w:left="720"/>
        <w:jc w:val="both"/>
        <w:rPr>
          <w:rFonts w:ascii="GHEA Grapalat" w:hAnsi="GHEA Grapalat" w:cs="Sylfaen"/>
          <w:sz w:val="20"/>
          <w:lang w:val="hy-AM"/>
        </w:rPr>
      </w:pPr>
      <w:r w:rsidRPr="00B56A92">
        <w:rPr>
          <w:rFonts w:ascii="GHEA Grapalat" w:hAnsi="GHEA Grapalat" w:cs="Sylfaen"/>
          <w:sz w:val="20"/>
          <w:lang w:val="af-ZA"/>
        </w:rPr>
        <w:t xml:space="preserve">2.4 </w:t>
      </w:r>
      <w:r>
        <w:rPr>
          <w:rFonts w:ascii="GHEA Grapalat" w:hAnsi="GHEA Grapalat" w:cs="Sylfaen"/>
          <w:sz w:val="20"/>
          <w:lang w:val="hy-AM"/>
        </w:rPr>
        <w:t>նախկինում կատարված նմանատիպ պայմանագիր /սույն հրավերի 2.3.1 կետ/</w:t>
      </w:r>
    </w:p>
    <w:p w:rsidR="004973F0" w:rsidRPr="00C434DE" w:rsidRDefault="004973F0" w:rsidP="004973F0">
      <w:pPr>
        <w:ind w:left="720"/>
        <w:jc w:val="both"/>
        <w:rPr>
          <w:rFonts w:ascii="GHEA Grapalat" w:hAnsi="GHEA Grapalat"/>
          <w:sz w:val="20"/>
          <w:vertAlign w:val="superscript"/>
          <w:lang w:val="hy-AM"/>
        </w:rPr>
      </w:pPr>
      <w:r>
        <w:rPr>
          <w:rFonts w:ascii="GHEA Grapalat" w:hAnsi="GHEA Grapalat" w:cs="Sylfaen"/>
          <w:sz w:val="20"/>
          <w:lang w:val="hy-AM"/>
        </w:rPr>
        <w:t>2.5 աշխատանքային ռեսուրսներ՝ հավելված 3</w:t>
      </w:r>
    </w:p>
    <w:p w:rsidR="004973F0" w:rsidRPr="00F566BF" w:rsidRDefault="004973F0" w:rsidP="004973F0">
      <w:pPr>
        <w:tabs>
          <w:tab w:val="left" w:pos="1248"/>
        </w:tabs>
        <w:ind w:left="720"/>
        <w:jc w:val="both"/>
        <w:rPr>
          <w:rFonts w:ascii="GHEA Grapalat" w:hAnsi="GHEA Grapalat"/>
          <w:sz w:val="20"/>
          <w:szCs w:val="20"/>
          <w:lang w:val="es-ES"/>
        </w:rPr>
      </w:pPr>
      <w:r w:rsidRPr="00F566BF">
        <w:rPr>
          <w:rFonts w:ascii="GHEA Grapalat" w:hAnsi="GHEA Grapalat"/>
          <w:b/>
          <w:sz w:val="20"/>
          <w:szCs w:val="20"/>
          <w:lang w:val="es-ES"/>
        </w:rPr>
        <w:t>2) «Ֆինանսական չափորոշիչ»</w:t>
      </w:r>
      <w:r w:rsidRPr="00F566BF">
        <w:rPr>
          <w:rFonts w:ascii="GHEA Grapalat" w:hAnsi="GHEA Grapalat" w:cs="Sylfaen"/>
          <w:sz w:val="20"/>
          <w:lang w:val="es-ES"/>
        </w:rPr>
        <w:t>.</w:t>
      </w:r>
    </w:p>
    <w:p w:rsidR="004973F0" w:rsidRPr="00F566BF" w:rsidRDefault="004973F0" w:rsidP="004973F0">
      <w:pPr>
        <w:ind w:left="360"/>
        <w:jc w:val="both"/>
        <w:rPr>
          <w:rFonts w:ascii="GHEA Grapalat" w:hAnsi="GHEA Grapalat" w:cs="Sylfaen"/>
          <w:sz w:val="20"/>
          <w:lang w:val="af-ZA"/>
        </w:rPr>
      </w:pPr>
      <w:r>
        <w:rPr>
          <w:rFonts w:ascii="GHEA Grapalat" w:hAnsi="GHEA Grapalat" w:cs="Sylfaen"/>
          <w:sz w:val="20"/>
          <w:lang w:val="hy-AM"/>
        </w:rPr>
        <w:tab/>
      </w:r>
      <w:r w:rsidRPr="00F566BF">
        <w:rPr>
          <w:rFonts w:ascii="GHEA Grapalat" w:hAnsi="GHEA Grapalat" w:cs="Sylfaen"/>
          <w:sz w:val="20"/>
          <w:lang w:val="af-ZA"/>
        </w:rPr>
        <w:t>2.5</w:t>
      </w:r>
      <w:r>
        <w:rPr>
          <w:rFonts w:ascii="GHEA Grapalat" w:hAnsi="GHEA Grapalat" w:cs="Sylfaen"/>
          <w:sz w:val="20"/>
          <w:lang w:val="af-ZA"/>
        </w:rPr>
        <w:t xml:space="preserve"> </w:t>
      </w:r>
      <w:r w:rsidRPr="00F566BF">
        <w:rPr>
          <w:rFonts w:ascii="GHEA Grapalat" w:hAnsi="GHEA Grapalat" w:cs="Sylfaen"/>
          <w:sz w:val="20"/>
          <w:lang w:val="hy-AM"/>
        </w:rPr>
        <w:t>գնային</w:t>
      </w:r>
      <w:r w:rsidRPr="00F566BF">
        <w:rPr>
          <w:rFonts w:ascii="GHEA Grapalat" w:hAnsi="GHEA Grapalat" w:cs="Sylfaen"/>
          <w:sz w:val="20"/>
          <w:lang w:val="af-ZA"/>
        </w:rPr>
        <w:t xml:space="preserve"> </w:t>
      </w:r>
      <w:r w:rsidRPr="00F566BF">
        <w:rPr>
          <w:rFonts w:ascii="GHEA Grapalat" w:hAnsi="GHEA Grapalat" w:cs="Sylfaen"/>
          <w:sz w:val="20"/>
          <w:lang w:val="hy-AM"/>
        </w:rPr>
        <w:t>առաջարկ</w:t>
      </w:r>
      <w:r w:rsidRPr="00F566BF">
        <w:rPr>
          <w:rFonts w:ascii="GHEA Grapalat" w:hAnsi="GHEA Grapalat" w:cs="Sylfaen"/>
          <w:sz w:val="20"/>
          <w:lang w:val="af-ZA"/>
        </w:rPr>
        <w:t xml:space="preserve">` </w:t>
      </w:r>
      <w:r w:rsidRPr="00F566BF">
        <w:rPr>
          <w:rFonts w:ascii="GHEA Grapalat" w:hAnsi="GHEA Grapalat" w:cs="Sylfaen"/>
          <w:sz w:val="20"/>
          <w:lang w:val="hy-AM"/>
        </w:rPr>
        <w:t>համաձայն</w:t>
      </w:r>
      <w:r w:rsidRPr="00F566BF">
        <w:rPr>
          <w:rFonts w:ascii="GHEA Grapalat" w:hAnsi="GHEA Grapalat" w:cs="Sylfaen"/>
          <w:sz w:val="20"/>
          <w:lang w:val="af-ZA"/>
        </w:rPr>
        <w:t xml:space="preserve"> </w:t>
      </w:r>
      <w:r w:rsidRPr="00F566BF">
        <w:rPr>
          <w:rFonts w:ascii="GHEA Grapalat" w:hAnsi="GHEA Grapalat" w:cs="Sylfaen"/>
          <w:sz w:val="20"/>
          <w:lang w:val="hy-AM"/>
        </w:rPr>
        <w:t>հավելված</w:t>
      </w:r>
      <w:r w:rsidRPr="00F566BF">
        <w:rPr>
          <w:rFonts w:ascii="GHEA Grapalat" w:hAnsi="GHEA Grapalat" w:cs="Sylfaen"/>
          <w:sz w:val="20"/>
          <w:lang w:val="af-ZA"/>
        </w:rPr>
        <w:t xml:space="preserve"> N 2-</w:t>
      </w:r>
      <w:r w:rsidRPr="00F566BF">
        <w:rPr>
          <w:rFonts w:ascii="GHEA Grapalat" w:hAnsi="GHEA Grapalat" w:cs="Sylfaen"/>
          <w:sz w:val="20"/>
          <w:lang w:val="hy-AM"/>
        </w:rPr>
        <w:t>ի</w:t>
      </w:r>
      <w:r w:rsidRPr="00F566BF">
        <w:rPr>
          <w:rFonts w:ascii="GHEA Grapalat" w:hAnsi="GHEA Grapalat" w:cs="Sylfaen"/>
          <w:sz w:val="20"/>
          <w:lang w:val="af-ZA"/>
        </w:rPr>
        <w:t xml:space="preserve">: Գնային առաջարկը </w:t>
      </w:r>
      <w:r w:rsidRPr="00F566BF">
        <w:rPr>
          <w:rFonts w:ascii="GHEA Grapalat" w:hAnsi="GHEA Grapalat" w:cs="Sylfaen"/>
          <w:sz w:val="20"/>
          <w:lang w:val="hy-AM"/>
        </w:rPr>
        <w:t>ներկայացվում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CB6DA8">
        <w:rPr>
          <w:rFonts w:ascii="GHEA Grapalat" w:hAnsi="GHEA Grapalat" w:cs="Sylfaen"/>
          <w:sz w:val="20"/>
          <w:lang w:val="hy-AM"/>
        </w:rPr>
        <w:t xml:space="preserve">արժեք (ինքնարժեքի և կանխատեսվող շահույթի հանրագումարը)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ավելացված</w:t>
      </w:r>
      <w:r w:rsidRPr="00F566BF">
        <w:rPr>
          <w:rFonts w:ascii="GHEA Grapalat" w:hAnsi="GHEA Grapalat" w:cs="Sylfaen"/>
          <w:sz w:val="20"/>
          <w:lang w:val="af-ZA"/>
        </w:rPr>
        <w:t xml:space="preserve"> </w:t>
      </w:r>
      <w:r w:rsidRPr="00F566BF">
        <w:rPr>
          <w:rFonts w:ascii="GHEA Grapalat" w:hAnsi="GHEA Grapalat" w:cs="Sylfaen"/>
          <w:sz w:val="20"/>
          <w:lang w:val="hy-AM"/>
        </w:rPr>
        <w:t>արժեքի</w:t>
      </w:r>
      <w:r w:rsidRPr="00F566BF">
        <w:rPr>
          <w:rFonts w:ascii="GHEA Grapalat" w:hAnsi="GHEA Grapalat" w:cs="Sylfaen"/>
          <w:sz w:val="20"/>
          <w:lang w:val="af-ZA"/>
        </w:rPr>
        <w:t xml:space="preserve"> </w:t>
      </w:r>
      <w:r w:rsidRPr="00F566BF">
        <w:rPr>
          <w:rFonts w:ascii="GHEA Grapalat" w:hAnsi="GHEA Grapalat" w:cs="Sylfaen"/>
          <w:sz w:val="20"/>
          <w:lang w:val="hy-AM"/>
        </w:rPr>
        <w:t>հարկ</w:t>
      </w:r>
      <w:r w:rsidRPr="00F566BF" w:rsidDel="001A1F55">
        <w:rPr>
          <w:rFonts w:ascii="GHEA Grapalat" w:hAnsi="GHEA Grapalat" w:cs="Sylfaen"/>
          <w:sz w:val="20"/>
          <w:lang w:val="af-ZA"/>
        </w:rPr>
        <w:t xml:space="preserve"> </w:t>
      </w:r>
      <w:r w:rsidRPr="00F566BF">
        <w:rPr>
          <w:rFonts w:ascii="GHEA Grapalat" w:hAnsi="GHEA Grapalat" w:cs="Sylfaen"/>
          <w:sz w:val="20"/>
          <w:lang w:val="hy-AM"/>
        </w:rPr>
        <w:t>ընդհանրական</w:t>
      </w:r>
      <w:r w:rsidRPr="00F566BF">
        <w:rPr>
          <w:rFonts w:ascii="GHEA Grapalat" w:hAnsi="GHEA Grapalat" w:cs="Sylfaen"/>
          <w:sz w:val="20"/>
          <w:lang w:val="af-ZA"/>
        </w:rPr>
        <w:t xml:space="preserve"> </w:t>
      </w:r>
      <w:r w:rsidRPr="00F566BF">
        <w:rPr>
          <w:rFonts w:ascii="GHEA Grapalat" w:hAnsi="GHEA Grapalat" w:cs="Sylfaen"/>
          <w:sz w:val="20"/>
          <w:lang w:val="hy-AM"/>
        </w:rPr>
        <w:t>բաղադրիչներից</w:t>
      </w:r>
      <w:r w:rsidRPr="00F566BF">
        <w:rPr>
          <w:rFonts w:ascii="GHEA Grapalat" w:hAnsi="GHEA Grapalat" w:cs="Sylfaen"/>
          <w:sz w:val="20"/>
          <w:lang w:val="af-ZA"/>
        </w:rPr>
        <w:t xml:space="preserve"> </w:t>
      </w:r>
      <w:r w:rsidRPr="00F566BF">
        <w:rPr>
          <w:rFonts w:ascii="GHEA Grapalat" w:hAnsi="GHEA Grapalat" w:cs="Sylfaen"/>
          <w:sz w:val="20"/>
          <w:lang w:val="hy-AM"/>
        </w:rPr>
        <w:t>բաղկացած</w:t>
      </w:r>
      <w:r w:rsidRPr="00F566BF">
        <w:rPr>
          <w:rFonts w:ascii="GHEA Grapalat" w:hAnsi="GHEA Grapalat" w:cs="Sylfaen"/>
          <w:sz w:val="20"/>
          <w:lang w:val="af-ZA"/>
        </w:rPr>
        <w:t xml:space="preserve"> </w:t>
      </w:r>
      <w:r w:rsidRPr="00F566BF">
        <w:rPr>
          <w:rFonts w:ascii="GHEA Grapalat" w:hAnsi="GHEA Grapalat" w:cs="Sylfaen"/>
          <w:sz w:val="20"/>
          <w:lang w:val="hy-AM"/>
        </w:rPr>
        <w:t>հաշվարկի</w:t>
      </w:r>
      <w:r w:rsidRPr="00F566BF">
        <w:rPr>
          <w:rFonts w:ascii="GHEA Grapalat" w:hAnsi="GHEA Grapalat" w:cs="Sylfaen"/>
          <w:sz w:val="20"/>
          <w:lang w:val="af-ZA"/>
        </w:rPr>
        <w:t xml:space="preserve"> </w:t>
      </w:r>
      <w:r w:rsidRPr="00F566BF">
        <w:rPr>
          <w:rFonts w:ascii="GHEA Grapalat" w:hAnsi="GHEA Grapalat" w:cs="Sylfaen"/>
          <w:sz w:val="20"/>
          <w:lang w:val="hy-AM"/>
        </w:rPr>
        <w:t>ձևով։</w:t>
      </w:r>
      <w:r w:rsidRPr="00F566BF">
        <w:rPr>
          <w:rFonts w:ascii="GHEA Grapalat" w:hAnsi="GHEA Grapalat" w:cs="Sylfaen"/>
          <w:sz w:val="20"/>
          <w:lang w:val="af-ZA"/>
        </w:rPr>
        <w:t xml:space="preserve"> </w:t>
      </w:r>
      <w:r>
        <w:rPr>
          <w:rFonts w:ascii="GHEA Grapalat" w:hAnsi="GHEA Grapalat" w:cs="Sylfaen"/>
          <w:sz w:val="20"/>
        </w:rPr>
        <w:t>Ա</w:t>
      </w:r>
      <w:r w:rsidRPr="00F566BF">
        <w:rPr>
          <w:rFonts w:ascii="GHEA Grapalat" w:hAnsi="GHEA Grapalat" w:cs="Sylfaen"/>
          <w:sz w:val="20"/>
          <w:lang w:val="hy-AM"/>
        </w:rPr>
        <w:t>րժեքի</w:t>
      </w:r>
      <w:r w:rsidRPr="00F566BF">
        <w:rPr>
          <w:rFonts w:ascii="GHEA Grapalat" w:hAnsi="GHEA Grapalat" w:cs="Sylfaen"/>
          <w:sz w:val="20"/>
          <w:lang w:val="af-ZA"/>
        </w:rPr>
        <w:t xml:space="preserve"> </w:t>
      </w:r>
      <w:r w:rsidRPr="00F566BF">
        <w:rPr>
          <w:rFonts w:ascii="GHEA Grapalat" w:hAnsi="GHEA Grapalat" w:cs="Sylfaen"/>
          <w:sz w:val="20"/>
          <w:lang w:val="ru-RU"/>
        </w:rPr>
        <w:t>բաղադրիչների</w:t>
      </w:r>
      <w:r w:rsidRPr="00F566BF">
        <w:rPr>
          <w:rFonts w:ascii="GHEA Grapalat" w:hAnsi="GHEA Grapalat" w:cs="Sylfaen"/>
          <w:sz w:val="20"/>
          <w:lang w:val="af-ZA"/>
        </w:rPr>
        <w:t xml:space="preserve"> </w:t>
      </w:r>
      <w:r w:rsidRPr="00F566BF">
        <w:rPr>
          <w:rFonts w:ascii="GHEA Grapalat" w:hAnsi="GHEA Grapalat" w:cs="Sylfaen"/>
          <w:sz w:val="20"/>
          <w:lang w:val="ru-RU"/>
        </w:rPr>
        <w:t>հաշվարկ</w:t>
      </w:r>
      <w:r w:rsidRPr="00F566BF">
        <w:rPr>
          <w:rFonts w:ascii="GHEA Grapalat" w:hAnsi="GHEA Grapalat" w:cs="Sylfaen"/>
          <w:sz w:val="20"/>
          <w:lang w:val="af-ZA"/>
        </w:rPr>
        <w:t xml:space="preserve">` </w:t>
      </w:r>
      <w:r w:rsidRPr="00F566BF">
        <w:rPr>
          <w:rFonts w:ascii="GHEA Grapalat" w:hAnsi="GHEA Grapalat" w:cs="Sylfaen"/>
          <w:sz w:val="20"/>
          <w:lang w:val="ru-RU"/>
        </w:rPr>
        <w:t>բացվածք</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մանրամասներ</w:t>
      </w:r>
      <w:r w:rsidRPr="00F566BF">
        <w:rPr>
          <w:rFonts w:ascii="GHEA Grapalat" w:hAnsi="GHEA Grapalat" w:cs="Sylfaen"/>
          <w:sz w:val="20"/>
          <w:lang w:val="af-ZA"/>
        </w:rPr>
        <w:t xml:space="preserve"> </w:t>
      </w:r>
      <w:r w:rsidRPr="00F566BF">
        <w:rPr>
          <w:rFonts w:ascii="GHEA Grapalat" w:hAnsi="GHEA Grapalat" w:cs="Sylfaen"/>
          <w:sz w:val="20"/>
          <w:lang w:val="ru-RU"/>
        </w:rPr>
        <w:t>չեն</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պահանջվում</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ներկայացվում</w:t>
      </w:r>
      <w:r w:rsidRPr="00CB6DA8">
        <w:rPr>
          <w:rFonts w:ascii="GHEA Grapalat" w:hAnsi="GHEA Grapalat" w:cs="Sylfaen"/>
          <w:sz w:val="20"/>
          <w:lang w:val="af-ZA"/>
        </w:rPr>
        <w:t>:</w:t>
      </w:r>
    </w:p>
    <w:p w:rsidR="004973F0" w:rsidRPr="00F566BF" w:rsidRDefault="004973F0" w:rsidP="004973F0">
      <w:pPr>
        <w:ind w:left="720"/>
        <w:jc w:val="both"/>
        <w:rPr>
          <w:rFonts w:ascii="GHEA Grapalat" w:hAnsi="GHEA Grapalat" w:cs="Sylfaen"/>
          <w:sz w:val="20"/>
          <w:lang w:val="af-ZA"/>
        </w:rPr>
      </w:pPr>
      <w:r w:rsidRPr="00F566BF">
        <w:rPr>
          <w:rFonts w:ascii="GHEA Grapalat" w:hAnsi="GHEA Grapalat" w:cs="Sylfaen"/>
          <w:sz w:val="20"/>
          <w:lang w:val="hy-AM"/>
        </w:rPr>
        <w:t>2.6</w:t>
      </w:r>
      <w:r w:rsidRPr="00F566BF">
        <w:rPr>
          <w:rFonts w:ascii="GHEA Grapalat" w:hAnsi="GHEA Grapalat" w:cs="Sylfaen"/>
          <w:sz w:val="20"/>
          <w:lang w:val="af-ZA"/>
        </w:rPr>
        <w:t xml:space="preserve"> Սույն </w:t>
      </w:r>
      <w:r w:rsidRPr="00F566BF">
        <w:rPr>
          <w:rFonts w:ascii="GHEA Grapalat" w:hAnsi="GHEA Grapalat" w:cs="Sylfaen"/>
          <w:sz w:val="20"/>
          <w:lang w:val="ru-RU"/>
        </w:rPr>
        <w:t>հրավերով</w:t>
      </w:r>
      <w:r w:rsidRPr="00F566BF">
        <w:rPr>
          <w:rFonts w:ascii="GHEA Grapalat" w:hAnsi="GHEA Grapalat" w:cs="Sylfaen"/>
          <w:sz w:val="20"/>
          <w:lang w:val="es-ES"/>
        </w:rPr>
        <w:t xml:space="preserve"> </w:t>
      </w:r>
      <w:r w:rsidRPr="00F566BF">
        <w:rPr>
          <w:rFonts w:ascii="GHEA Grapalat" w:hAnsi="GHEA Grapalat" w:cs="Sylfaen"/>
          <w:sz w:val="20"/>
          <w:lang w:val="ru-RU"/>
        </w:rPr>
        <w:t>նախատեսված</w:t>
      </w:r>
      <w:r w:rsidRPr="00F566BF">
        <w:rPr>
          <w:rFonts w:ascii="GHEA Grapalat" w:hAnsi="GHEA Grapalat" w:cs="Sylfaen"/>
          <w:sz w:val="20"/>
          <w:lang w:val="es-ES"/>
        </w:rPr>
        <w:t>` մ</w:t>
      </w:r>
      <w:r w:rsidRPr="00F566BF">
        <w:rPr>
          <w:rFonts w:ascii="GHEA Grapalat" w:hAnsi="GHEA Grapalat" w:cs="Sylfaen"/>
          <w:sz w:val="20"/>
          <w:lang w:val="ru-RU"/>
        </w:rPr>
        <w:t>ասնակցի</w:t>
      </w:r>
      <w:r w:rsidRPr="00F566BF">
        <w:rPr>
          <w:rFonts w:ascii="GHEA Grapalat" w:hAnsi="GHEA Grapalat" w:cs="Sylfaen"/>
          <w:sz w:val="20"/>
          <w:lang w:val="es-ES"/>
        </w:rPr>
        <w:t xml:space="preserve"> </w:t>
      </w:r>
      <w:r w:rsidRPr="00F566BF">
        <w:rPr>
          <w:rFonts w:ascii="GHEA Grapalat" w:hAnsi="GHEA Grapalat" w:cs="Sylfaen"/>
          <w:sz w:val="20"/>
          <w:lang w:val="ru-RU"/>
        </w:rPr>
        <w:t>կազմված</w:t>
      </w:r>
      <w:r w:rsidRPr="00F566BF">
        <w:rPr>
          <w:rFonts w:ascii="GHEA Grapalat" w:hAnsi="GHEA Grapalat" w:cs="Sylfaen"/>
          <w:sz w:val="20"/>
          <w:lang w:val="es-ES"/>
        </w:rPr>
        <w:t xml:space="preserve"> </w:t>
      </w:r>
      <w:r w:rsidRPr="00F566BF">
        <w:rPr>
          <w:rFonts w:ascii="GHEA Grapalat" w:hAnsi="GHEA Grapalat" w:cs="Sylfaen"/>
          <w:sz w:val="20"/>
          <w:lang w:val="ru-RU"/>
        </w:rPr>
        <w:t>փաստաթղթերը</w:t>
      </w:r>
      <w:r w:rsidRPr="00F566BF">
        <w:rPr>
          <w:rFonts w:ascii="GHEA Grapalat" w:hAnsi="GHEA Grapalat" w:cs="Sylfaen"/>
          <w:sz w:val="20"/>
          <w:lang w:val="es-ES"/>
        </w:rPr>
        <w:t xml:space="preserve"> </w:t>
      </w:r>
      <w:r w:rsidRPr="00F566BF">
        <w:rPr>
          <w:rFonts w:ascii="GHEA Grapalat" w:hAnsi="GHEA Grapalat" w:cs="Sylfaen"/>
          <w:sz w:val="20"/>
          <w:lang w:val="ru-RU"/>
        </w:rPr>
        <w:t>ստորագրում</w:t>
      </w:r>
      <w:r w:rsidRPr="00F566BF">
        <w:rPr>
          <w:rFonts w:ascii="GHEA Grapalat" w:hAnsi="GHEA Grapalat" w:cs="Sylfaen"/>
          <w:sz w:val="20"/>
          <w:lang w:val="es-ES"/>
        </w:rPr>
        <w:t xml:space="preserve"> </w:t>
      </w:r>
      <w:r w:rsidRPr="00F566BF">
        <w:rPr>
          <w:rFonts w:ascii="GHEA Grapalat" w:hAnsi="GHEA Grapalat" w:cs="Sylfaen"/>
          <w:sz w:val="20"/>
          <w:lang w:val="ru-RU"/>
        </w:rPr>
        <w:t>է</w:t>
      </w:r>
      <w:r w:rsidRPr="00F566BF">
        <w:rPr>
          <w:rFonts w:ascii="GHEA Grapalat" w:hAnsi="GHEA Grapalat" w:cs="Sylfaen"/>
          <w:sz w:val="20"/>
          <w:lang w:val="es-ES"/>
        </w:rPr>
        <w:t xml:space="preserve"> </w:t>
      </w:r>
      <w:r w:rsidRPr="00F566BF">
        <w:rPr>
          <w:rFonts w:ascii="GHEA Grapalat" w:hAnsi="GHEA Grapalat" w:cs="Sylfaen"/>
          <w:sz w:val="20"/>
          <w:lang w:val="ru-RU"/>
        </w:rPr>
        <w:t>դրանք</w:t>
      </w:r>
      <w:r w:rsidRPr="00F566BF">
        <w:rPr>
          <w:rFonts w:ascii="GHEA Grapalat" w:hAnsi="GHEA Grapalat" w:cs="Sylfaen"/>
          <w:sz w:val="20"/>
          <w:lang w:val="es-ES"/>
        </w:rPr>
        <w:t xml:space="preserve"> </w:t>
      </w:r>
      <w:r w:rsidRPr="00F566BF">
        <w:rPr>
          <w:rFonts w:ascii="GHEA Grapalat" w:hAnsi="GHEA Grapalat" w:cs="Sylfaen"/>
          <w:sz w:val="20"/>
          <w:lang w:val="ru-RU"/>
        </w:rPr>
        <w:t>ներկայացնող</w:t>
      </w:r>
      <w:r w:rsidRPr="00F566BF">
        <w:rPr>
          <w:rFonts w:ascii="GHEA Grapalat" w:hAnsi="GHEA Grapalat" w:cs="Sylfaen"/>
          <w:sz w:val="20"/>
          <w:lang w:val="es-ES"/>
        </w:rPr>
        <w:t xml:space="preserve"> </w:t>
      </w:r>
      <w:r w:rsidRPr="00F566BF">
        <w:rPr>
          <w:rFonts w:ascii="GHEA Grapalat" w:hAnsi="GHEA Grapalat" w:cs="Sylfaen"/>
          <w:sz w:val="20"/>
          <w:lang w:val="ru-RU"/>
        </w:rPr>
        <w:t>անձը</w:t>
      </w:r>
      <w:r w:rsidRPr="00F566BF">
        <w:rPr>
          <w:rFonts w:ascii="GHEA Grapalat" w:hAnsi="GHEA Grapalat" w:cs="Sylfaen"/>
          <w:sz w:val="20"/>
          <w:lang w:val="es-ES"/>
        </w:rPr>
        <w:t xml:space="preserve"> </w:t>
      </w:r>
      <w:r w:rsidRPr="00F566BF">
        <w:rPr>
          <w:rFonts w:ascii="GHEA Grapalat" w:hAnsi="GHEA Grapalat" w:cs="Sylfaen"/>
          <w:sz w:val="20"/>
          <w:lang w:val="ru-RU"/>
        </w:rPr>
        <w:t>կամ</w:t>
      </w:r>
      <w:r w:rsidRPr="00F566BF">
        <w:rPr>
          <w:rFonts w:ascii="GHEA Grapalat" w:hAnsi="GHEA Grapalat" w:cs="Sylfaen"/>
          <w:sz w:val="20"/>
          <w:lang w:val="es-ES"/>
        </w:rPr>
        <w:t xml:space="preserve"> </w:t>
      </w:r>
      <w:r w:rsidRPr="00F566BF">
        <w:rPr>
          <w:rFonts w:ascii="GHEA Grapalat" w:hAnsi="GHEA Grapalat" w:cs="Sylfaen"/>
          <w:sz w:val="20"/>
          <w:lang w:val="ru-RU"/>
        </w:rPr>
        <w:t>վերջինիս</w:t>
      </w:r>
      <w:r w:rsidRPr="00F566BF">
        <w:rPr>
          <w:rFonts w:ascii="GHEA Grapalat" w:hAnsi="GHEA Grapalat" w:cs="Sylfaen"/>
          <w:sz w:val="20"/>
          <w:lang w:val="es-ES"/>
        </w:rPr>
        <w:t xml:space="preserve"> </w:t>
      </w:r>
      <w:r w:rsidRPr="00F566BF">
        <w:rPr>
          <w:rFonts w:ascii="GHEA Grapalat" w:hAnsi="GHEA Grapalat" w:cs="Sylfaen"/>
          <w:sz w:val="20"/>
          <w:lang w:val="ru-RU"/>
        </w:rPr>
        <w:t>լիազորված</w:t>
      </w:r>
      <w:r w:rsidRPr="00F566BF">
        <w:rPr>
          <w:rFonts w:ascii="GHEA Grapalat" w:hAnsi="GHEA Grapalat" w:cs="Sylfaen"/>
          <w:sz w:val="20"/>
          <w:lang w:val="es-ES"/>
        </w:rPr>
        <w:t xml:space="preserve"> </w:t>
      </w:r>
      <w:r w:rsidRPr="00F566BF">
        <w:rPr>
          <w:rFonts w:ascii="GHEA Grapalat" w:hAnsi="GHEA Grapalat" w:cs="Sylfaen"/>
          <w:sz w:val="20"/>
          <w:lang w:val="ru-RU"/>
        </w:rPr>
        <w:t>անձը</w:t>
      </w:r>
      <w:r w:rsidRPr="00F566BF">
        <w:rPr>
          <w:rFonts w:ascii="GHEA Grapalat" w:hAnsi="GHEA Grapalat" w:cs="Sylfaen"/>
          <w:sz w:val="20"/>
          <w:lang w:val="es-ES"/>
        </w:rPr>
        <w:t xml:space="preserve"> (</w:t>
      </w:r>
      <w:r w:rsidRPr="00F566BF">
        <w:rPr>
          <w:rFonts w:ascii="GHEA Grapalat" w:hAnsi="GHEA Grapalat" w:cs="Sylfaen"/>
          <w:sz w:val="20"/>
          <w:lang w:val="ru-RU"/>
        </w:rPr>
        <w:t>այսուհետ</w:t>
      </w:r>
      <w:r w:rsidRPr="00F566BF">
        <w:rPr>
          <w:rFonts w:ascii="GHEA Grapalat" w:hAnsi="GHEA Grapalat" w:cs="Sylfaen"/>
          <w:sz w:val="20"/>
          <w:lang w:val="es-ES"/>
        </w:rPr>
        <w:t xml:space="preserve">` </w:t>
      </w:r>
      <w:r w:rsidRPr="00F566BF">
        <w:rPr>
          <w:rFonts w:ascii="GHEA Grapalat" w:hAnsi="GHEA Grapalat" w:cs="Sylfaen"/>
          <w:sz w:val="20"/>
          <w:lang w:val="ru-RU"/>
        </w:rPr>
        <w:t>գործակալ</w:t>
      </w:r>
      <w:r w:rsidRPr="00F566BF">
        <w:rPr>
          <w:rFonts w:ascii="GHEA Grapalat" w:hAnsi="GHEA Grapalat" w:cs="Sylfaen"/>
          <w:sz w:val="20"/>
          <w:lang w:val="es-ES"/>
        </w:rPr>
        <w:t>)</w:t>
      </w:r>
      <w:r w:rsidRPr="00F566BF">
        <w:rPr>
          <w:rFonts w:ascii="GHEA Grapalat" w:hAnsi="GHEA Grapalat" w:cs="Sylfaen"/>
          <w:sz w:val="20"/>
          <w:lang w:val="ru-RU"/>
        </w:rPr>
        <w:t>։</w:t>
      </w:r>
      <w:r w:rsidRPr="00F566BF">
        <w:rPr>
          <w:rFonts w:ascii="GHEA Grapalat" w:hAnsi="GHEA Grapalat" w:cs="Sylfaen"/>
          <w:sz w:val="20"/>
          <w:lang w:val="es-ES"/>
        </w:rPr>
        <w:t xml:space="preserve"> </w:t>
      </w:r>
      <w:r w:rsidRPr="00F566BF">
        <w:rPr>
          <w:rFonts w:ascii="GHEA Grapalat" w:hAnsi="GHEA Grapalat" w:cs="Sylfaen"/>
          <w:sz w:val="20"/>
          <w:lang w:val="ru-RU"/>
        </w:rPr>
        <w:t>Եթե</w:t>
      </w:r>
      <w:r w:rsidRPr="00F566BF">
        <w:rPr>
          <w:rFonts w:ascii="GHEA Grapalat" w:hAnsi="GHEA Grapalat" w:cs="Sylfaen"/>
          <w:sz w:val="20"/>
          <w:lang w:val="es-ES"/>
        </w:rPr>
        <w:t xml:space="preserve"> </w:t>
      </w:r>
      <w:r w:rsidRPr="00F566BF">
        <w:rPr>
          <w:rFonts w:ascii="GHEA Grapalat" w:hAnsi="GHEA Grapalat" w:cs="Sylfaen"/>
          <w:sz w:val="20"/>
          <w:lang w:val="ru-RU"/>
        </w:rPr>
        <w:t>հայտը</w:t>
      </w:r>
      <w:r w:rsidRPr="00F566BF">
        <w:rPr>
          <w:rFonts w:ascii="GHEA Grapalat" w:hAnsi="GHEA Grapalat" w:cs="Sylfaen"/>
          <w:sz w:val="20"/>
          <w:lang w:val="es-ES"/>
        </w:rPr>
        <w:t xml:space="preserve"> </w:t>
      </w:r>
      <w:r w:rsidRPr="00F566BF">
        <w:rPr>
          <w:rFonts w:ascii="GHEA Grapalat" w:hAnsi="GHEA Grapalat" w:cs="Sylfaen"/>
          <w:sz w:val="20"/>
          <w:lang w:val="ru-RU"/>
        </w:rPr>
        <w:t>ներկայացնում</w:t>
      </w:r>
      <w:r w:rsidRPr="00F566BF">
        <w:rPr>
          <w:rFonts w:ascii="GHEA Grapalat" w:hAnsi="GHEA Grapalat" w:cs="Sylfaen"/>
          <w:sz w:val="20"/>
          <w:lang w:val="es-ES"/>
        </w:rPr>
        <w:t xml:space="preserve"> </w:t>
      </w:r>
      <w:r w:rsidRPr="00F566BF">
        <w:rPr>
          <w:rFonts w:ascii="GHEA Grapalat" w:hAnsi="GHEA Grapalat" w:cs="Sylfaen"/>
          <w:sz w:val="20"/>
          <w:lang w:val="ru-RU"/>
        </w:rPr>
        <w:t>է</w:t>
      </w:r>
      <w:r w:rsidRPr="00F566BF">
        <w:rPr>
          <w:rFonts w:ascii="GHEA Grapalat" w:hAnsi="GHEA Grapalat" w:cs="Sylfaen"/>
          <w:sz w:val="20"/>
          <w:lang w:val="es-ES"/>
        </w:rPr>
        <w:t xml:space="preserve"> </w:t>
      </w:r>
      <w:r w:rsidRPr="00F566BF">
        <w:rPr>
          <w:rFonts w:ascii="GHEA Grapalat" w:hAnsi="GHEA Grapalat" w:cs="Sylfaen"/>
          <w:sz w:val="20"/>
          <w:lang w:val="ru-RU"/>
        </w:rPr>
        <w:t>գործակալը</w:t>
      </w:r>
      <w:r w:rsidRPr="00F566BF">
        <w:rPr>
          <w:rFonts w:ascii="GHEA Grapalat" w:hAnsi="GHEA Grapalat" w:cs="Sylfaen"/>
          <w:sz w:val="20"/>
          <w:lang w:val="es-ES"/>
        </w:rPr>
        <w:t xml:space="preserve">, </w:t>
      </w:r>
      <w:r w:rsidRPr="00F566BF">
        <w:rPr>
          <w:rFonts w:ascii="GHEA Grapalat" w:hAnsi="GHEA Grapalat" w:cs="Sylfaen"/>
          <w:sz w:val="20"/>
          <w:lang w:val="ru-RU"/>
        </w:rPr>
        <w:t>ապա</w:t>
      </w:r>
      <w:r w:rsidRPr="00F566BF">
        <w:rPr>
          <w:rFonts w:ascii="GHEA Grapalat" w:hAnsi="GHEA Grapalat" w:cs="Sylfaen"/>
          <w:sz w:val="20"/>
          <w:lang w:val="es-ES"/>
        </w:rPr>
        <w:t xml:space="preserve"> </w:t>
      </w:r>
      <w:r w:rsidRPr="00F566BF">
        <w:rPr>
          <w:rFonts w:ascii="GHEA Grapalat" w:hAnsi="GHEA Grapalat" w:cs="Sylfaen"/>
          <w:sz w:val="20"/>
          <w:lang w:val="ru-RU"/>
        </w:rPr>
        <w:t>հայտով</w:t>
      </w:r>
      <w:r w:rsidRPr="00F566BF">
        <w:rPr>
          <w:rFonts w:ascii="GHEA Grapalat" w:hAnsi="GHEA Grapalat" w:cs="Sylfaen"/>
          <w:sz w:val="20"/>
          <w:lang w:val="es-ES"/>
        </w:rPr>
        <w:t xml:space="preserve"> </w:t>
      </w:r>
      <w:r w:rsidRPr="00F566BF">
        <w:rPr>
          <w:rFonts w:ascii="GHEA Grapalat" w:hAnsi="GHEA Grapalat" w:cs="Sylfaen"/>
          <w:sz w:val="20"/>
          <w:lang w:val="ru-RU"/>
        </w:rPr>
        <w:t>ներկայացվում</w:t>
      </w:r>
      <w:r w:rsidRPr="00F566BF">
        <w:rPr>
          <w:rFonts w:ascii="GHEA Grapalat" w:hAnsi="GHEA Grapalat" w:cs="Sylfaen"/>
          <w:sz w:val="20"/>
          <w:lang w:val="es-ES"/>
        </w:rPr>
        <w:t xml:space="preserve"> </w:t>
      </w:r>
      <w:r w:rsidRPr="00F566BF">
        <w:rPr>
          <w:rFonts w:ascii="GHEA Grapalat" w:hAnsi="GHEA Grapalat" w:cs="Sylfaen"/>
          <w:sz w:val="20"/>
          <w:lang w:val="ru-RU"/>
        </w:rPr>
        <w:t>է</w:t>
      </w:r>
      <w:r w:rsidRPr="00F566BF">
        <w:rPr>
          <w:rFonts w:ascii="GHEA Grapalat" w:hAnsi="GHEA Grapalat" w:cs="Sylfaen"/>
          <w:sz w:val="20"/>
          <w:lang w:val="es-ES"/>
        </w:rPr>
        <w:t xml:space="preserve"> </w:t>
      </w:r>
      <w:r w:rsidRPr="00F566BF">
        <w:rPr>
          <w:rFonts w:ascii="GHEA Grapalat" w:hAnsi="GHEA Grapalat" w:cs="Sylfaen"/>
          <w:sz w:val="20"/>
          <w:lang w:val="ru-RU"/>
        </w:rPr>
        <w:t>վերջինիս</w:t>
      </w:r>
      <w:r w:rsidRPr="00F566BF">
        <w:rPr>
          <w:rFonts w:ascii="GHEA Grapalat" w:hAnsi="GHEA Grapalat" w:cs="Sylfaen"/>
          <w:sz w:val="20"/>
          <w:lang w:val="es-ES"/>
        </w:rPr>
        <w:t xml:space="preserve"> </w:t>
      </w:r>
      <w:r w:rsidRPr="00F566BF">
        <w:rPr>
          <w:rFonts w:ascii="GHEA Grapalat" w:hAnsi="GHEA Grapalat" w:cs="Sylfaen"/>
          <w:sz w:val="20"/>
          <w:lang w:val="ru-RU"/>
        </w:rPr>
        <w:t>այդ</w:t>
      </w:r>
      <w:r w:rsidRPr="00F566BF">
        <w:rPr>
          <w:rFonts w:ascii="GHEA Grapalat" w:hAnsi="GHEA Grapalat" w:cs="Sylfaen"/>
          <w:sz w:val="20"/>
          <w:lang w:val="es-ES"/>
        </w:rPr>
        <w:t xml:space="preserve"> </w:t>
      </w:r>
      <w:r w:rsidRPr="00F566BF">
        <w:rPr>
          <w:rFonts w:ascii="GHEA Grapalat" w:hAnsi="GHEA Grapalat" w:cs="Sylfaen"/>
          <w:sz w:val="20"/>
          <w:lang w:val="ru-RU"/>
        </w:rPr>
        <w:t>լիազորությունը</w:t>
      </w:r>
      <w:r w:rsidRPr="00F566BF">
        <w:rPr>
          <w:rFonts w:ascii="GHEA Grapalat" w:hAnsi="GHEA Grapalat" w:cs="Sylfaen"/>
          <w:sz w:val="20"/>
          <w:lang w:val="es-ES"/>
        </w:rPr>
        <w:t xml:space="preserve"> </w:t>
      </w:r>
      <w:r w:rsidRPr="00F566BF">
        <w:rPr>
          <w:rFonts w:ascii="GHEA Grapalat" w:hAnsi="GHEA Grapalat" w:cs="Sylfaen"/>
          <w:sz w:val="20"/>
          <w:lang w:val="ru-RU"/>
        </w:rPr>
        <w:t>վերապահված</w:t>
      </w:r>
      <w:r w:rsidRPr="00F566BF">
        <w:rPr>
          <w:rFonts w:ascii="GHEA Grapalat" w:hAnsi="GHEA Grapalat" w:cs="Sylfaen"/>
          <w:sz w:val="20"/>
          <w:lang w:val="es-ES"/>
        </w:rPr>
        <w:t xml:space="preserve"> </w:t>
      </w:r>
      <w:r w:rsidRPr="00F566BF">
        <w:rPr>
          <w:rFonts w:ascii="GHEA Grapalat" w:hAnsi="GHEA Grapalat" w:cs="Sylfaen"/>
          <w:sz w:val="20"/>
          <w:lang w:val="ru-RU"/>
        </w:rPr>
        <w:t>լինելու</w:t>
      </w:r>
      <w:r w:rsidRPr="00F566BF">
        <w:rPr>
          <w:rFonts w:ascii="GHEA Grapalat" w:hAnsi="GHEA Grapalat" w:cs="Sylfaen"/>
          <w:sz w:val="20"/>
          <w:lang w:val="es-ES"/>
        </w:rPr>
        <w:t xml:space="preserve"> </w:t>
      </w:r>
      <w:r w:rsidRPr="00F566BF">
        <w:rPr>
          <w:rFonts w:ascii="GHEA Grapalat" w:hAnsi="GHEA Grapalat" w:cs="Sylfaen"/>
          <w:sz w:val="20"/>
          <w:lang w:val="ru-RU"/>
        </w:rPr>
        <w:t>մասին</w:t>
      </w:r>
      <w:r w:rsidRPr="00F566BF">
        <w:rPr>
          <w:rFonts w:ascii="GHEA Grapalat" w:hAnsi="GHEA Grapalat" w:cs="Sylfaen"/>
          <w:sz w:val="20"/>
          <w:lang w:val="es-ES"/>
        </w:rPr>
        <w:t xml:space="preserve"> </w:t>
      </w:r>
      <w:r w:rsidRPr="00F566BF">
        <w:rPr>
          <w:rFonts w:ascii="GHEA Grapalat" w:hAnsi="GHEA Grapalat" w:cs="Sylfaen"/>
          <w:sz w:val="20"/>
          <w:lang w:val="ru-RU"/>
        </w:rPr>
        <w:t>փաստաթուղթ։</w:t>
      </w:r>
    </w:p>
    <w:p w:rsidR="004973F0" w:rsidRPr="00F566BF" w:rsidRDefault="004973F0" w:rsidP="004973F0">
      <w:pPr>
        <w:ind w:left="720"/>
        <w:jc w:val="both"/>
        <w:rPr>
          <w:rFonts w:ascii="GHEA Grapalat" w:hAnsi="GHEA Grapalat" w:cs="Sylfaen"/>
          <w:sz w:val="20"/>
          <w:lang w:val="af-ZA"/>
        </w:rPr>
      </w:pPr>
      <w:r w:rsidRPr="00F566BF">
        <w:rPr>
          <w:rFonts w:ascii="GHEA Grapalat" w:hAnsi="GHEA Grapalat" w:cs="Sylfaen"/>
          <w:sz w:val="20"/>
          <w:lang w:val="hy-AM"/>
        </w:rPr>
        <w:t>2.7</w:t>
      </w:r>
      <w:r w:rsidRPr="00F566BF">
        <w:rPr>
          <w:rFonts w:ascii="GHEA Grapalat" w:hAnsi="GHEA Grapalat" w:cs="Sylfaen"/>
          <w:sz w:val="20"/>
          <w:lang w:val="af-ZA"/>
        </w:rPr>
        <w:t xml:space="preserve"> </w:t>
      </w:r>
      <w:r w:rsidRPr="00F566BF">
        <w:rPr>
          <w:rFonts w:ascii="GHEA Grapalat" w:hAnsi="GHEA Grapalat" w:cs="Sylfaen"/>
          <w:sz w:val="20"/>
          <w:lang w:val="ru-RU"/>
        </w:rPr>
        <w:t>Հայտում</w:t>
      </w:r>
      <w:r w:rsidRPr="00F566BF">
        <w:rPr>
          <w:rFonts w:ascii="GHEA Grapalat" w:hAnsi="GHEA Grapalat" w:cs="Sylfaen"/>
          <w:sz w:val="20"/>
          <w:lang w:val="af-ZA"/>
        </w:rPr>
        <w:t xml:space="preserve"> </w:t>
      </w:r>
      <w:r w:rsidRPr="00F566BF">
        <w:rPr>
          <w:rFonts w:ascii="GHEA Grapalat" w:hAnsi="GHEA Grapalat" w:cs="Sylfaen"/>
          <w:sz w:val="20"/>
          <w:lang w:val="ru-RU"/>
        </w:rPr>
        <w:t>ներառվող</w:t>
      </w:r>
      <w:r w:rsidRPr="00F566BF">
        <w:rPr>
          <w:rFonts w:ascii="GHEA Grapalat" w:hAnsi="GHEA Grapalat" w:cs="Sylfaen"/>
          <w:sz w:val="20"/>
          <w:lang w:val="af-ZA"/>
        </w:rPr>
        <w:t xml:space="preserve"> </w:t>
      </w:r>
      <w:r w:rsidRPr="00F566BF">
        <w:rPr>
          <w:rFonts w:ascii="GHEA Grapalat" w:hAnsi="GHEA Grapalat" w:cs="Sylfaen"/>
          <w:sz w:val="20"/>
          <w:lang w:val="ru-RU"/>
        </w:rPr>
        <w:t>բնօրինակ</w:t>
      </w:r>
      <w:r w:rsidRPr="00F566BF">
        <w:rPr>
          <w:rFonts w:ascii="GHEA Grapalat" w:hAnsi="GHEA Grapalat" w:cs="Sylfaen"/>
          <w:sz w:val="20"/>
          <w:lang w:val="af-ZA"/>
        </w:rPr>
        <w:t xml:space="preserve"> </w:t>
      </w:r>
      <w:r w:rsidRPr="00F566BF">
        <w:rPr>
          <w:rFonts w:ascii="GHEA Grapalat" w:hAnsi="GHEA Grapalat" w:cs="Sylfaen"/>
          <w:sz w:val="20"/>
          <w:lang w:val="ru-RU"/>
        </w:rPr>
        <w:t>փաստաթղթերի</w:t>
      </w:r>
      <w:r w:rsidRPr="00F566BF">
        <w:rPr>
          <w:rFonts w:ascii="GHEA Grapalat" w:hAnsi="GHEA Grapalat" w:cs="Sylfaen"/>
          <w:sz w:val="20"/>
          <w:lang w:val="af-ZA"/>
        </w:rPr>
        <w:t xml:space="preserve"> </w:t>
      </w:r>
      <w:r w:rsidRPr="00F566BF">
        <w:rPr>
          <w:rFonts w:ascii="GHEA Grapalat" w:hAnsi="GHEA Grapalat" w:cs="Sylfaen"/>
          <w:sz w:val="20"/>
          <w:lang w:val="ru-RU"/>
        </w:rPr>
        <w:t>փոխարեն</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ներկայացվել</w:t>
      </w:r>
      <w:r w:rsidRPr="00F566BF">
        <w:rPr>
          <w:rFonts w:ascii="GHEA Grapalat" w:hAnsi="GHEA Grapalat" w:cs="Sylfaen"/>
          <w:sz w:val="20"/>
          <w:lang w:val="af-ZA"/>
        </w:rPr>
        <w:t xml:space="preserve"> </w:t>
      </w:r>
      <w:r w:rsidRPr="00F566BF">
        <w:rPr>
          <w:rFonts w:ascii="GHEA Grapalat" w:hAnsi="GHEA Grapalat" w:cs="Sylfaen"/>
          <w:sz w:val="20"/>
          <w:lang w:val="ru-RU"/>
        </w:rPr>
        <w:t>դրանց</w:t>
      </w:r>
      <w:r w:rsidRPr="00F566BF">
        <w:rPr>
          <w:rFonts w:ascii="GHEA Grapalat" w:hAnsi="GHEA Grapalat" w:cs="Sylfaen"/>
          <w:sz w:val="20"/>
          <w:lang w:val="af-ZA"/>
        </w:rPr>
        <w:t xml:space="preserve"> </w:t>
      </w:r>
      <w:r w:rsidRPr="00F566BF">
        <w:rPr>
          <w:rFonts w:ascii="GHEA Grapalat" w:hAnsi="GHEA Grapalat" w:cs="Sylfaen"/>
          <w:sz w:val="20"/>
          <w:lang w:val="ru-RU"/>
        </w:rPr>
        <w:t>նոտարական</w:t>
      </w:r>
      <w:r w:rsidRPr="00F566BF">
        <w:rPr>
          <w:rFonts w:ascii="GHEA Grapalat" w:hAnsi="GHEA Grapalat" w:cs="Sylfaen"/>
          <w:sz w:val="20"/>
          <w:lang w:val="af-ZA"/>
        </w:rPr>
        <w:t xml:space="preserve"> </w:t>
      </w:r>
      <w:r w:rsidRPr="00F566BF">
        <w:rPr>
          <w:rFonts w:ascii="GHEA Grapalat" w:hAnsi="GHEA Grapalat" w:cs="Sylfaen"/>
          <w:sz w:val="20"/>
          <w:lang w:val="ru-RU"/>
        </w:rPr>
        <w:t>կարգով</w:t>
      </w:r>
      <w:r w:rsidRPr="00F566BF">
        <w:rPr>
          <w:rFonts w:ascii="GHEA Grapalat" w:hAnsi="GHEA Grapalat" w:cs="Sylfaen"/>
          <w:sz w:val="20"/>
          <w:lang w:val="af-ZA"/>
        </w:rPr>
        <w:t xml:space="preserve"> </w:t>
      </w:r>
      <w:r w:rsidRPr="00F566BF">
        <w:rPr>
          <w:rFonts w:ascii="GHEA Grapalat" w:hAnsi="GHEA Grapalat" w:cs="Sylfaen"/>
          <w:sz w:val="20"/>
          <w:lang w:val="ru-RU"/>
        </w:rPr>
        <w:t>վավերացված</w:t>
      </w:r>
      <w:r w:rsidRPr="00F566BF">
        <w:rPr>
          <w:rFonts w:ascii="GHEA Grapalat" w:hAnsi="GHEA Grapalat" w:cs="Sylfaen"/>
          <w:sz w:val="20"/>
          <w:lang w:val="af-ZA"/>
        </w:rPr>
        <w:t xml:space="preserve"> </w:t>
      </w:r>
      <w:r w:rsidRPr="00F566BF">
        <w:rPr>
          <w:rFonts w:ascii="GHEA Grapalat" w:hAnsi="GHEA Grapalat" w:cs="Sylfaen"/>
          <w:sz w:val="20"/>
          <w:lang w:val="ru-RU"/>
        </w:rPr>
        <w:t>օրինակները։</w:t>
      </w: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proofErr w:type="gramStart"/>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proofErr w:type="gramEnd"/>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F23D4B">
        <w:rPr>
          <w:rFonts w:ascii="GHEA Grapalat" w:hAnsi="GHEA Grapalat"/>
          <w:sz w:val="20"/>
          <w:szCs w:val="20"/>
          <w:lang w:val="hy-AM"/>
        </w:rPr>
        <w:t xml:space="preserve">մեկ </w:t>
      </w:r>
      <w:r w:rsidRPr="00064ADD">
        <w:rPr>
          <w:rFonts w:ascii="GHEA Grapalat" w:hAnsi="GHEA Grapalat"/>
          <w:sz w:val="20"/>
          <w:szCs w:val="20"/>
        </w:rPr>
        <w:t>օրինակ</w:t>
      </w:r>
      <w:r w:rsidRPr="00064ADD">
        <w:rPr>
          <w:rFonts w:ascii="GHEA Grapalat" w:hAnsi="GHEA Grapalat"/>
          <w:sz w:val="20"/>
          <w:szCs w:val="20"/>
          <w:lang w:val="es-ES"/>
        </w:rPr>
        <w:t xml:space="preserve"> </w:t>
      </w:r>
      <w:r w:rsidRPr="00064ADD">
        <w:rPr>
          <w:rFonts w:ascii="GHEA Grapalat" w:hAnsi="GHEA Grapalat" w:cs="Sylfaen"/>
          <w:sz w:val="20"/>
          <w:szCs w:val="20"/>
        </w:rPr>
        <w:t>պատճենից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Default="00AB0304" w:rsidP="00EF3662">
      <w:pPr>
        <w:ind w:firstLine="567"/>
        <w:jc w:val="both"/>
        <w:rPr>
          <w:rFonts w:ascii="GHEA Grapalat" w:hAnsi="GHEA Grapalat"/>
          <w:b/>
          <w:sz w:val="20"/>
          <w:lang w:val="hy-AM"/>
        </w:rPr>
      </w:pPr>
    </w:p>
    <w:p w:rsidR="00B2572B" w:rsidRPr="00064ADD" w:rsidRDefault="00B2572B" w:rsidP="00EF3662">
      <w:pPr>
        <w:pStyle w:val="norm"/>
        <w:spacing w:line="240" w:lineRule="auto"/>
        <w:ind w:firstLine="284"/>
        <w:jc w:val="right"/>
        <w:rPr>
          <w:rFonts w:ascii="GHEA Grapalat" w:hAnsi="GHEA Grapalat" w:cs="Arial"/>
          <w:b/>
          <w:sz w:val="20"/>
          <w:lang w:val="es-ES"/>
        </w:rPr>
      </w:pPr>
      <w:proofErr w:type="gramStart"/>
      <w:r w:rsidRPr="00064ADD">
        <w:rPr>
          <w:rFonts w:ascii="GHEA Grapalat" w:hAnsi="GHEA Grapalat" w:cs="Sylfaen"/>
          <w:b/>
          <w:sz w:val="20"/>
          <w:lang w:val="es-ES"/>
        </w:rPr>
        <w:lastRenderedPageBreak/>
        <w:t>Հավելված</w:t>
      </w:r>
      <w:r w:rsidRPr="00064ADD">
        <w:rPr>
          <w:rFonts w:ascii="GHEA Grapalat" w:hAnsi="GHEA Grapalat" w:cs="Arial"/>
          <w:b/>
          <w:sz w:val="20"/>
          <w:lang w:val="es-ES"/>
        </w:rPr>
        <w:t xml:space="preserve">  N</w:t>
      </w:r>
      <w:proofErr w:type="gramEnd"/>
      <w:r w:rsidRPr="00064ADD">
        <w:rPr>
          <w:rFonts w:ascii="GHEA Grapalat" w:hAnsi="GHEA Grapalat" w:cs="Arial"/>
          <w:b/>
          <w:sz w:val="20"/>
          <w:lang w:val="es-ES"/>
        </w:rPr>
        <w:t xml:space="preserve"> 1</w:t>
      </w:r>
    </w:p>
    <w:p w:rsidR="00F23D4B" w:rsidRPr="00C646AA" w:rsidRDefault="00F23D4B" w:rsidP="00F23D4B">
      <w:pPr>
        <w:pStyle w:val="BodyTextIndent3"/>
        <w:spacing w:line="240" w:lineRule="auto"/>
        <w:jc w:val="right"/>
        <w:rPr>
          <w:rFonts w:ascii="GHEA Grapalat" w:hAnsi="GHEA Grapalat" w:cs="Arial"/>
          <w:b/>
          <w:lang w:val="es-ES"/>
        </w:rPr>
      </w:pPr>
      <w:r w:rsidRPr="00C646AA">
        <w:rPr>
          <w:rFonts w:ascii="GHEA Grapalat" w:hAnsi="GHEA Grapalat"/>
          <w:b/>
          <w:lang w:val="af-ZA"/>
        </w:rPr>
        <w:t>«</w:t>
      </w:r>
      <w:r w:rsidR="009913AC">
        <w:rPr>
          <w:rFonts w:ascii="GHEA Grapalat" w:hAnsi="GHEA Grapalat"/>
          <w:b/>
          <w:lang w:val="hy-AM"/>
        </w:rPr>
        <w:t>ԿՄՋՀ-ԳՀԽԾՁԲ-24/31</w:t>
      </w:r>
      <w:r w:rsidRPr="00C646AA">
        <w:rPr>
          <w:rFonts w:ascii="GHEA Grapalat" w:hAnsi="GHEA Grapalat"/>
          <w:b/>
          <w:lang w:val="af-ZA"/>
        </w:rPr>
        <w:t>»</w:t>
      </w:r>
      <w:r w:rsidRPr="00C646AA">
        <w:rPr>
          <w:rFonts w:ascii="GHEA Grapalat" w:hAnsi="GHEA Grapalat" w:cs="Sylfaen"/>
          <w:b/>
          <w:lang w:val="es-ES"/>
        </w:rPr>
        <w:t>*</w:t>
      </w:r>
      <w:r w:rsidRPr="00C646AA">
        <w:rPr>
          <w:rFonts w:ascii="GHEA Grapalat" w:hAnsi="GHEA Grapalat"/>
          <w:b/>
          <w:lang w:val="es-ES"/>
        </w:rPr>
        <w:t xml:space="preserve">  </w:t>
      </w:r>
      <w:r w:rsidRPr="00C646AA">
        <w:rPr>
          <w:rFonts w:ascii="GHEA Grapalat" w:hAnsi="GHEA Grapalat" w:cs="Sylfaen"/>
          <w:b/>
          <w:lang w:val="es-ES"/>
        </w:rPr>
        <w:t>ծածկագրով</w:t>
      </w:r>
    </w:p>
    <w:p w:rsidR="00F23D4B" w:rsidRPr="00712340" w:rsidRDefault="00F23D4B" w:rsidP="00F23D4B">
      <w:pPr>
        <w:pStyle w:val="BodyTextIndent3"/>
        <w:spacing w:line="240" w:lineRule="auto"/>
        <w:jc w:val="right"/>
        <w:rPr>
          <w:rFonts w:ascii="GHEA Grapalat" w:hAnsi="GHEA Grapalat" w:cs="Arial"/>
          <w:b/>
          <w:lang w:val="es-ES"/>
        </w:rPr>
      </w:pPr>
      <w:r w:rsidRPr="00C646AA">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F23D4B" w:rsidRPr="00712340" w:rsidRDefault="00F23D4B" w:rsidP="00F23D4B">
      <w:pPr>
        <w:jc w:val="center"/>
        <w:rPr>
          <w:rFonts w:ascii="GHEA Grapalat" w:hAnsi="GHEA Grapalat" w:cs="Arial"/>
          <w:b/>
          <w:lang w:val="es-ES"/>
        </w:rPr>
      </w:pPr>
      <w:r w:rsidRPr="00712340">
        <w:rPr>
          <w:rFonts w:ascii="GHEA Grapalat" w:hAnsi="GHEA Grapalat" w:cs="Sylfaen"/>
          <w:b/>
          <w:lang w:val="es-ES"/>
        </w:rPr>
        <w:t>ԴԻՄՈՒՄՀԱՅՏԱՐԱՐՈՒԹՅՈՒՆ*</w:t>
      </w:r>
    </w:p>
    <w:p w:rsidR="00F23D4B" w:rsidRPr="00712340" w:rsidRDefault="00F23D4B" w:rsidP="00F23D4B">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w:t>
      </w:r>
      <w:r w:rsidRPr="00712340">
        <w:rPr>
          <w:rFonts w:ascii="GHEA Grapalat" w:hAnsi="GHEA Grapalat" w:cs="Sylfaen"/>
          <w:color w:val="auto"/>
          <w:sz w:val="24"/>
          <w:szCs w:val="24"/>
          <w:lang w:val="es-ES"/>
        </w:rPr>
        <w:t xml:space="preserve"> մասնակցելու</w:t>
      </w:r>
      <w:r w:rsidRPr="00712340">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F23D4B" w:rsidRPr="00C646AA" w:rsidRDefault="00F23D4B" w:rsidP="00F23D4B">
      <w:pPr>
        <w:jc w:val="both"/>
        <w:rPr>
          <w:rFonts w:ascii="GHEA Grapalat" w:hAnsi="GHEA Grapalat" w:cs="Arial"/>
          <w:sz w:val="20"/>
          <w:szCs w:val="20"/>
          <w:lang w:val="es-ES"/>
        </w:rPr>
      </w:pPr>
      <w:r w:rsidRPr="00712340">
        <w:rPr>
          <w:rFonts w:ascii="GHEA Grapalat" w:hAnsi="GHEA Grapalat"/>
          <w:sz w:val="22"/>
          <w:szCs w:val="22"/>
          <w:u w:val="single"/>
          <w:lang w:val="es-ES"/>
        </w:rPr>
        <w:t xml:space="preserve">                                                             </w:t>
      </w:r>
      <w:r w:rsidRPr="00712340">
        <w:rPr>
          <w:rFonts w:ascii="GHEA Grapalat" w:hAnsi="GHEA Grapalat"/>
          <w:sz w:val="22"/>
          <w:szCs w:val="22"/>
          <w:u w:val="single"/>
          <w:lang w:val="es-ES"/>
        </w:rPr>
        <w:tab/>
      </w:r>
      <w:r w:rsidRPr="00C646AA">
        <w:rPr>
          <w:rFonts w:ascii="GHEA Grapalat" w:hAnsi="GHEA Grapalat"/>
          <w:sz w:val="20"/>
          <w:szCs w:val="20"/>
          <w:u w:val="single"/>
          <w:lang w:val="es-ES"/>
        </w:rPr>
        <w:tab/>
        <w:t xml:space="preserve">       </w:t>
      </w:r>
      <w:r w:rsidRPr="00C646AA">
        <w:rPr>
          <w:rFonts w:ascii="GHEA Grapalat" w:hAnsi="GHEA Grapalat"/>
          <w:sz w:val="20"/>
          <w:szCs w:val="20"/>
          <w:lang w:val="es-ES"/>
        </w:rPr>
        <w:t xml:space="preserve"> </w:t>
      </w:r>
      <w:r w:rsidRPr="00C646AA">
        <w:rPr>
          <w:rFonts w:ascii="GHEA Grapalat" w:hAnsi="GHEA Grapalat" w:cs="Sylfaen"/>
          <w:sz w:val="20"/>
          <w:szCs w:val="20"/>
          <w:lang w:val="es-ES"/>
        </w:rPr>
        <w:t>հայտնում</w:t>
      </w:r>
      <w:r w:rsidRPr="00C646AA">
        <w:rPr>
          <w:rFonts w:ascii="GHEA Grapalat" w:hAnsi="GHEA Grapalat" w:cs="Arial"/>
          <w:sz w:val="20"/>
          <w:szCs w:val="20"/>
          <w:lang w:val="es-ES"/>
        </w:rPr>
        <w:t xml:space="preserve"> </w:t>
      </w:r>
      <w:r w:rsidRPr="00C646AA">
        <w:rPr>
          <w:rFonts w:ascii="GHEA Grapalat" w:hAnsi="GHEA Grapalat" w:cs="Sylfaen"/>
          <w:sz w:val="20"/>
          <w:szCs w:val="20"/>
          <w:lang w:val="es-ES"/>
        </w:rPr>
        <w:t>է</w:t>
      </w:r>
      <w:r w:rsidRPr="00C646AA">
        <w:rPr>
          <w:rFonts w:ascii="GHEA Grapalat" w:hAnsi="GHEA Grapalat" w:cs="Arial"/>
          <w:sz w:val="20"/>
          <w:szCs w:val="20"/>
          <w:lang w:val="es-ES"/>
        </w:rPr>
        <w:t xml:space="preserve">, </w:t>
      </w:r>
      <w:r w:rsidRPr="00C646AA">
        <w:rPr>
          <w:rFonts w:ascii="GHEA Grapalat" w:hAnsi="GHEA Grapalat" w:cs="Sylfaen"/>
          <w:sz w:val="20"/>
          <w:szCs w:val="20"/>
          <w:lang w:val="es-ES"/>
        </w:rPr>
        <w:t>որ</w:t>
      </w:r>
      <w:r w:rsidRPr="00C646AA">
        <w:rPr>
          <w:rFonts w:ascii="GHEA Grapalat" w:hAnsi="GHEA Grapalat" w:cs="Arial"/>
          <w:sz w:val="20"/>
          <w:szCs w:val="20"/>
          <w:lang w:val="es-ES"/>
        </w:rPr>
        <w:t xml:space="preserve"> </w:t>
      </w:r>
      <w:r w:rsidRPr="00C646AA">
        <w:rPr>
          <w:rFonts w:ascii="GHEA Grapalat" w:hAnsi="GHEA Grapalat" w:cs="Sylfaen"/>
          <w:sz w:val="20"/>
          <w:szCs w:val="20"/>
          <w:lang w:val="es-ES"/>
        </w:rPr>
        <w:t>ցանկություն</w:t>
      </w:r>
      <w:r w:rsidRPr="00C646AA">
        <w:rPr>
          <w:rFonts w:ascii="GHEA Grapalat" w:hAnsi="GHEA Grapalat" w:cs="Arial"/>
          <w:sz w:val="20"/>
          <w:szCs w:val="20"/>
          <w:lang w:val="es-ES"/>
        </w:rPr>
        <w:t xml:space="preserve"> </w:t>
      </w:r>
      <w:r w:rsidRPr="00C646AA">
        <w:rPr>
          <w:rFonts w:ascii="GHEA Grapalat" w:hAnsi="GHEA Grapalat" w:cs="Sylfaen"/>
          <w:sz w:val="20"/>
          <w:szCs w:val="20"/>
          <w:lang w:val="es-ES"/>
        </w:rPr>
        <w:t>ունի</w:t>
      </w:r>
      <w:r w:rsidRPr="00C646AA">
        <w:rPr>
          <w:rFonts w:ascii="GHEA Grapalat" w:hAnsi="GHEA Grapalat" w:cs="Arial"/>
          <w:sz w:val="20"/>
          <w:szCs w:val="20"/>
          <w:lang w:val="es-ES"/>
        </w:rPr>
        <w:t xml:space="preserve"> </w:t>
      </w:r>
      <w:r w:rsidRPr="00C646AA">
        <w:rPr>
          <w:rFonts w:ascii="GHEA Grapalat" w:hAnsi="GHEA Grapalat" w:cs="Sylfaen"/>
          <w:sz w:val="20"/>
          <w:szCs w:val="20"/>
          <w:lang w:val="es-ES"/>
        </w:rPr>
        <w:t>մասնակցել</w:t>
      </w:r>
    </w:p>
    <w:p w:rsidR="00F23D4B" w:rsidRPr="00C646AA" w:rsidRDefault="00F23D4B" w:rsidP="00F23D4B">
      <w:pPr>
        <w:jc w:val="both"/>
        <w:rPr>
          <w:rFonts w:ascii="GHEA Grapalat" w:hAnsi="GHEA Grapalat"/>
          <w:sz w:val="20"/>
          <w:szCs w:val="20"/>
          <w:vertAlign w:val="superscript"/>
          <w:lang w:val="es-ES"/>
        </w:rPr>
      </w:pPr>
      <w:r w:rsidRPr="00C646AA">
        <w:rPr>
          <w:rFonts w:ascii="GHEA Grapalat" w:hAnsi="GHEA Grapalat"/>
          <w:sz w:val="20"/>
          <w:szCs w:val="20"/>
          <w:vertAlign w:val="superscript"/>
          <w:lang w:val="es-ES"/>
        </w:rPr>
        <w:t xml:space="preserve">               </w:t>
      </w:r>
      <w:r w:rsidRPr="00C646AA">
        <w:rPr>
          <w:rFonts w:ascii="GHEA Grapalat" w:hAnsi="GHEA Grapalat"/>
          <w:sz w:val="20"/>
          <w:szCs w:val="20"/>
          <w:lang w:val="es-ES"/>
        </w:rPr>
        <w:t xml:space="preserve">            </w:t>
      </w:r>
      <w:r w:rsidRPr="00C646AA">
        <w:rPr>
          <w:rFonts w:ascii="GHEA Grapalat" w:hAnsi="GHEA Grapalat" w:cs="Sylfaen"/>
          <w:sz w:val="20"/>
          <w:szCs w:val="20"/>
          <w:vertAlign w:val="superscript"/>
          <w:lang w:val="es-ES"/>
        </w:rPr>
        <w:t>մասնակցի</w:t>
      </w:r>
      <w:r w:rsidRPr="00C646AA">
        <w:rPr>
          <w:rFonts w:ascii="GHEA Grapalat" w:hAnsi="GHEA Grapalat" w:cs="Arial"/>
          <w:sz w:val="20"/>
          <w:szCs w:val="20"/>
          <w:vertAlign w:val="superscript"/>
          <w:lang w:val="es-ES"/>
        </w:rPr>
        <w:t xml:space="preserve"> </w:t>
      </w:r>
      <w:r w:rsidRPr="00C646AA">
        <w:rPr>
          <w:rFonts w:ascii="GHEA Grapalat" w:hAnsi="GHEA Grapalat" w:cs="Sylfaen"/>
          <w:sz w:val="20"/>
          <w:szCs w:val="20"/>
          <w:vertAlign w:val="superscript"/>
          <w:lang w:val="es-ES"/>
        </w:rPr>
        <w:t>անվանումը</w:t>
      </w:r>
      <w:r w:rsidRPr="00C646AA">
        <w:rPr>
          <w:rFonts w:ascii="GHEA Grapalat" w:hAnsi="GHEA Grapalat" w:cs="Arial"/>
          <w:sz w:val="20"/>
          <w:szCs w:val="20"/>
          <w:vertAlign w:val="superscript"/>
          <w:lang w:val="es-ES"/>
        </w:rPr>
        <w:t xml:space="preserve"> </w:t>
      </w:r>
    </w:p>
    <w:p w:rsidR="00F23D4B" w:rsidRDefault="00F23D4B" w:rsidP="00F23D4B">
      <w:pPr>
        <w:jc w:val="both"/>
        <w:rPr>
          <w:rFonts w:ascii="GHEA Grapalat" w:hAnsi="GHEA Grapalat" w:cs="Sylfaen"/>
          <w:sz w:val="20"/>
          <w:szCs w:val="20"/>
          <w:lang w:val="hy-AM"/>
        </w:rPr>
      </w:pPr>
      <w:r w:rsidRPr="00C646AA">
        <w:rPr>
          <w:rFonts w:ascii="GHEA Grapalat" w:hAnsi="GHEA Grapalat"/>
          <w:sz w:val="20"/>
          <w:szCs w:val="20"/>
          <w:lang w:val="hy-AM"/>
        </w:rPr>
        <w:t>Ջրվեժի համայնքապետարանի</w:t>
      </w:r>
      <w:r w:rsidRPr="00C646AA">
        <w:rPr>
          <w:rFonts w:ascii="GHEA Grapalat" w:hAnsi="GHEA Grapalat" w:cs="Sylfaen"/>
          <w:sz w:val="20"/>
          <w:szCs w:val="20"/>
          <w:lang w:val="es-ES"/>
        </w:rPr>
        <w:t xml:space="preserve"> կողմից</w:t>
      </w:r>
      <w:r w:rsidRPr="00192DDE">
        <w:rPr>
          <w:rFonts w:ascii="GHEA Grapalat" w:hAnsi="GHEA Grapalat"/>
          <w:sz w:val="20"/>
          <w:szCs w:val="20"/>
          <w:lang w:val="es-ES"/>
        </w:rPr>
        <w:t xml:space="preserve"> </w:t>
      </w:r>
      <w:r w:rsidRPr="0014450C">
        <w:rPr>
          <w:rFonts w:ascii="GHEA Grapalat" w:hAnsi="GHEA Grapalat"/>
          <w:sz w:val="20"/>
          <w:szCs w:val="20"/>
          <w:lang w:val="es-ES"/>
        </w:rPr>
        <w:t>«</w:t>
      </w:r>
      <w:r w:rsidR="00232F71">
        <w:rPr>
          <w:rFonts w:ascii="GHEA Grapalat" w:hAnsi="GHEA Grapalat"/>
          <w:sz w:val="20"/>
          <w:szCs w:val="20"/>
          <w:lang w:val="hy-AM"/>
        </w:rPr>
        <w:t>ԿՄՋՀ-ԳՀԽԾՁԲ-24/</w:t>
      </w:r>
      <w:r w:rsidR="009913AC">
        <w:rPr>
          <w:rFonts w:ascii="GHEA Grapalat" w:hAnsi="GHEA Grapalat"/>
          <w:sz w:val="20"/>
          <w:szCs w:val="20"/>
          <w:lang w:val="hy-AM"/>
        </w:rPr>
        <w:t>31</w:t>
      </w:r>
      <w:r w:rsidRPr="0014450C">
        <w:rPr>
          <w:rFonts w:ascii="GHEA Grapalat" w:hAnsi="GHEA Grapalat"/>
          <w:sz w:val="20"/>
          <w:szCs w:val="20"/>
          <w:lang w:val="es-ES"/>
        </w:rPr>
        <w:t>»</w:t>
      </w:r>
      <w:r w:rsidRPr="00C646AA">
        <w:rPr>
          <w:rFonts w:ascii="GHEA Grapalat" w:hAnsi="GHEA Grapalat"/>
          <w:sz w:val="20"/>
          <w:szCs w:val="20"/>
          <w:lang w:val="es-ES"/>
        </w:rPr>
        <w:t xml:space="preserve"> </w:t>
      </w:r>
      <w:r w:rsidRPr="00C646AA">
        <w:rPr>
          <w:rFonts w:ascii="GHEA Grapalat" w:hAnsi="GHEA Grapalat" w:cs="Sylfaen"/>
          <w:sz w:val="20"/>
          <w:szCs w:val="20"/>
          <w:lang w:val="es-ES"/>
        </w:rPr>
        <w:t>ծածկագրով հայտարարված</w:t>
      </w:r>
      <w:r w:rsidRPr="008B54FB">
        <w:rPr>
          <w:rFonts w:ascii="GHEA Grapalat" w:hAnsi="GHEA Grapalat"/>
          <w:sz w:val="20"/>
          <w:szCs w:val="20"/>
          <w:lang w:val="hy-AM"/>
        </w:rPr>
        <w:t xml:space="preserve"> </w:t>
      </w:r>
      <w:r w:rsidRPr="008B54FB">
        <w:rPr>
          <w:rFonts w:ascii="GHEA Grapalat" w:hAnsi="GHEA Grapalat" w:cs="Sylfaen"/>
          <w:sz w:val="20"/>
          <w:szCs w:val="20"/>
          <w:lang w:val="hy-AM"/>
        </w:rPr>
        <w:t>գ</w:t>
      </w:r>
      <w:r>
        <w:rPr>
          <w:rFonts w:ascii="GHEA Grapalat" w:hAnsi="GHEA Grapalat" w:cs="Sylfaen"/>
          <w:sz w:val="20"/>
          <w:szCs w:val="20"/>
          <w:lang w:val="hy-AM"/>
        </w:rPr>
        <w:t xml:space="preserve">նանշման </w:t>
      </w:r>
    </w:p>
    <w:p w:rsidR="00F23D4B" w:rsidRDefault="00F23D4B" w:rsidP="00EF3662">
      <w:pPr>
        <w:jc w:val="both"/>
        <w:rPr>
          <w:rFonts w:ascii="GHEA Grapalat" w:hAnsi="GHEA Grapalat" w:cs="Sylfaen"/>
          <w:sz w:val="20"/>
          <w:szCs w:val="20"/>
          <w:lang w:val="hy-AM"/>
        </w:rPr>
      </w:pPr>
    </w:p>
    <w:p w:rsidR="00B2572B" w:rsidRPr="00064ADD" w:rsidRDefault="00F23D4B" w:rsidP="00EF3662">
      <w:pPr>
        <w:jc w:val="both"/>
        <w:rPr>
          <w:rFonts w:ascii="GHEA Grapalat" w:hAnsi="GHEA Grapalat" w:cs="Sylfaen"/>
          <w:sz w:val="20"/>
          <w:szCs w:val="20"/>
          <w:lang w:val="es-ES"/>
        </w:rPr>
      </w:pPr>
      <w:r>
        <w:rPr>
          <w:rFonts w:ascii="GHEA Grapalat" w:hAnsi="GHEA Grapalat" w:cs="Sylfaen"/>
          <w:sz w:val="20"/>
          <w:szCs w:val="20"/>
          <w:lang w:val="hy-AM"/>
        </w:rPr>
        <w:t>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չափաբաժնի</w:t>
      </w:r>
      <w:r w:rsidRPr="00064ADD">
        <w:rPr>
          <w:rFonts w:ascii="GHEA Grapalat" w:hAnsi="GHEA Grapalat" w:cs="Arial"/>
          <w:vertAlign w:val="superscript"/>
          <w:lang w:val="es-ES"/>
        </w:rPr>
        <w:t xml:space="preserve">  (</w:t>
      </w:r>
      <w:proofErr w:type="gramEnd"/>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 xml:space="preserve">պահանջներին </w:t>
      </w:r>
      <w:proofErr w:type="gramStart"/>
      <w:r w:rsidRPr="00064ADD">
        <w:rPr>
          <w:rFonts w:ascii="GHEA Grapalat" w:hAnsi="GHEA Grapalat" w:cs="Sylfaen"/>
          <w:sz w:val="20"/>
          <w:szCs w:val="20"/>
          <w:lang w:val="es-ES"/>
        </w:rPr>
        <w:t>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proofErr w:type="gram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rsidR="00B2572B" w:rsidRPr="00811BFC"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բավարարում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232F71">
        <w:rPr>
          <w:rFonts w:ascii="GHEA Grapalat" w:hAnsi="GHEA Grapalat"/>
          <w:sz w:val="20"/>
          <w:szCs w:val="20"/>
          <w:lang w:val="hy-AM"/>
        </w:rPr>
        <w:t>ԿՄՋՀ-ԳՀԽԾՁԲ-24/</w:t>
      </w:r>
      <w:proofErr w:type="gramStart"/>
      <w:r w:rsidR="009913AC">
        <w:rPr>
          <w:rFonts w:ascii="GHEA Grapalat" w:hAnsi="GHEA Grapalat"/>
          <w:sz w:val="20"/>
          <w:szCs w:val="20"/>
          <w:lang w:val="hy-AM"/>
        </w:rPr>
        <w:t>31</w:t>
      </w:r>
      <w:r w:rsidRPr="00B864E3">
        <w:rPr>
          <w:rFonts w:ascii="GHEA Grapalat" w:hAnsi="GHEA Grapalat" w:cs="Arial"/>
          <w:sz w:val="20"/>
          <w:szCs w:val="20"/>
          <w:lang w:val="es-ES"/>
        </w:rPr>
        <w:t>»*</w:t>
      </w:r>
      <w:proofErr w:type="gramEnd"/>
      <w:r w:rsidRPr="00B864E3">
        <w:rPr>
          <w:rFonts w:ascii="GHEA Grapalat" w:hAnsi="GHEA Grapalat" w:cs="Arial"/>
          <w:sz w:val="20"/>
          <w:szCs w:val="20"/>
          <w:lang w:val="es-ES"/>
        </w:rPr>
        <w:t xml:space="preserve">  ծածկագրով </w:t>
      </w:r>
      <w:r w:rsidR="007944EB">
        <w:rPr>
          <w:rFonts w:ascii="GHEA Grapalat" w:hAnsi="GHEA Grapalat" w:cs="Arial"/>
          <w:sz w:val="20"/>
          <w:szCs w:val="20"/>
          <w:lang w:val="hy-AM"/>
        </w:rPr>
        <w:t xml:space="preserve">գնանշման հարցման </w:t>
      </w:r>
      <w:r w:rsidRPr="00B864E3">
        <w:rPr>
          <w:rFonts w:ascii="GHEA Grapalat" w:hAnsi="GHEA Grapalat" w:cs="Arial"/>
          <w:sz w:val="20"/>
          <w:szCs w:val="20"/>
          <w:lang w:val="es-ES"/>
        </w:rPr>
        <w:t xml:space="preserve">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009453DA">
        <w:rPr>
          <w:rFonts w:ascii="GHEA Grapalat" w:hAnsi="GHEA Grapalat" w:cs="Sylfaen"/>
          <w:sz w:val="20"/>
          <w:lang w:val="hy-AM"/>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6C3873" w:rsidRPr="00B864E3">
        <w:rPr>
          <w:rFonts w:ascii="GHEA Grapalat" w:hAnsi="GHEA Grapalat"/>
          <w:lang w:val="es-ES"/>
        </w:rPr>
        <w:t>«</w:t>
      </w:r>
      <w:r w:rsidR="009913AC">
        <w:rPr>
          <w:rFonts w:ascii="GHEA Grapalat" w:hAnsi="GHEA Grapalat"/>
          <w:sz w:val="20"/>
          <w:szCs w:val="20"/>
          <w:lang w:val="hy-AM"/>
        </w:rPr>
        <w:t>ԿՄՋՀ-ԳՀԽԾՁԲ-24/31</w:t>
      </w:r>
      <w:r w:rsidR="006C3873" w:rsidRPr="00B864E3">
        <w:rPr>
          <w:rFonts w:ascii="GHEA Grapalat" w:hAnsi="GHEA Grapalat"/>
          <w:lang w:val="es-ES"/>
        </w:rPr>
        <w:t>»</w:t>
      </w:r>
      <w:r w:rsidR="006C3873" w:rsidRPr="00B864E3">
        <w:rPr>
          <w:rFonts w:ascii="GHEA Grapalat" w:hAnsi="GHEA Grapalat" w:cs="Sylfaen"/>
          <w:sz w:val="22"/>
          <w:szCs w:val="22"/>
          <w:lang w:val="hy-AM"/>
        </w:rPr>
        <w:t xml:space="preserve">*  </w:t>
      </w:r>
      <w:r w:rsidR="006C3873" w:rsidRPr="00B864E3">
        <w:rPr>
          <w:rFonts w:ascii="GHEA Grapalat" w:hAnsi="GHEA Grapalat" w:cs="Arial"/>
          <w:sz w:val="20"/>
          <w:szCs w:val="20"/>
          <w:lang w:val="es-ES"/>
        </w:rPr>
        <w:t xml:space="preserve">ծածկագրով </w:t>
      </w:r>
      <w:r w:rsidR="004973F0">
        <w:rPr>
          <w:rFonts w:ascii="GHEA Grapalat" w:hAnsi="GHEA Grapalat" w:cs="Arial"/>
          <w:sz w:val="20"/>
          <w:szCs w:val="20"/>
          <w:lang w:val="hy-AM"/>
        </w:rPr>
        <w:t xml:space="preserve">գնանշման հարցման </w:t>
      </w:r>
      <w:r w:rsidR="006C3873" w:rsidRPr="00064ADD">
        <w:rPr>
          <w:rFonts w:ascii="GHEA Grapalat" w:hAnsi="GHEA Grapalat" w:cs="Arial"/>
          <w:sz w:val="20"/>
          <w:szCs w:val="20"/>
          <w:lang w:val="es-ES"/>
        </w:rPr>
        <w:t>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 xml:space="preserve">անբարեխիղճ </w:t>
      </w:r>
      <w:proofErr w:type="gramStart"/>
      <w:r w:rsidR="00495E41" w:rsidRPr="00064ADD">
        <w:rPr>
          <w:rFonts w:ascii="GHEA Grapalat" w:hAnsi="GHEA Grapalat" w:cs="Arial"/>
          <w:sz w:val="20"/>
          <w:szCs w:val="20"/>
          <w:lang w:val="hy-AM"/>
        </w:rPr>
        <w:t>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w:t>
      </w:r>
      <w:proofErr w:type="gramEnd"/>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lastRenderedPageBreak/>
        <w:t xml:space="preserve"> </w:t>
      </w: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rsidR="00B2572B" w:rsidRPr="00064ADD" w:rsidRDefault="00B2572B" w:rsidP="00EF3662">
      <w:pPr>
        <w:pStyle w:val="BodyTextIndent3"/>
        <w:spacing w:line="240" w:lineRule="auto"/>
        <w:jc w:val="right"/>
        <w:rPr>
          <w:rFonts w:ascii="GHEA Grapalat" w:hAnsi="GHEA Grapalat"/>
          <w:b/>
          <w:lang w:val="hy-AM"/>
        </w:rPr>
      </w:pPr>
    </w:p>
    <w:p w:rsidR="00B2572B" w:rsidRPr="00064ADD" w:rsidRDefault="00B2572B" w:rsidP="00EF3662">
      <w:pPr>
        <w:pStyle w:val="BodyTextIndent3"/>
        <w:spacing w:line="240" w:lineRule="auto"/>
        <w:jc w:val="right"/>
        <w:rPr>
          <w:rFonts w:ascii="GHEA Grapalat" w:hAnsi="GHEA Grapalat"/>
          <w:b/>
          <w:lang w:val="hy-AM"/>
        </w:rPr>
      </w:pPr>
    </w:p>
    <w:p w:rsidR="00960D70" w:rsidRDefault="00960D70" w:rsidP="00960D70">
      <w:pPr>
        <w:pStyle w:val="FootnoteText"/>
        <w:rPr>
          <w:rFonts w:ascii="GHEA Grapalat" w:hAnsi="GHEA Grapalat"/>
          <w:i/>
          <w:sz w:val="18"/>
          <w:szCs w:val="18"/>
          <w:lang w:val="hy-AM"/>
        </w:rPr>
      </w:pPr>
    </w:p>
    <w:p w:rsidR="00960D70" w:rsidRPr="00960D70" w:rsidRDefault="00960D70" w:rsidP="00960D70">
      <w:pPr>
        <w:pStyle w:val="FootnoteText"/>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rsidR="00960D70" w:rsidRPr="00960D70" w:rsidRDefault="00960D70" w:rsidP="00960D70">
      <w:pPr>
        <w:pStyle w:val="FootnoteText"/>
        <w:rPr>
          <w:rFonts w:ascii="GHEA Grapalat" w:hAnsi="GHEA Grapalat"/>
          <w:i/>
          <w:sz w:val="18"/>
          <w:szCs w:val="18"/>
          <w:lang w:val="hy-AM"/>
        </w:rPr>
      </w:pPr>
    </w:p>
    <w:p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rsidR="00960D70" w:rsidRPr="00960D70" w:rsidRDefault="00960D70" w:rsidP="00960D70">
      <w:pPr>
        <w:pStyle w:val="FootnoteText"/>
        <w:rPr>
          <w:rFonts w:ascii="GHEA Grapalat" w:hAnsi="GHEA Grapalat"/>
          <w:i/>
          <w:sz w:val="18"/>
          <w:szCs w:val="18"/>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4973F0" w:rsidRDefault="004973F0" w:rsidP="008D6E8E">
      <w:pPr>
        <w:pStyle w:val="norm"/>
        <w:spacing w:line="240" w:lineRule="auto"/>
        <w:ind w:firstLine="284"/>
        <w:jc w:val="right"/>
        <w:rPr>
          <w:rFonts w:ascii="GHEA Grapalat" w:hAnsi="GHEA Grapalat" w:cs="Sylfaen"/>
          <w:b/>
          <w:sz w:val="20"/>
          <w:lang w:val="es-ES"/>
        </w:rPr>
      </w:pPr>
    </w:p>
    <w:p w:rsidR="004973F0" w:rsidRDefault="004973F0" w:rsidP="008D6E8E">
      <w:pPr>
        <w:pStyle w:val="norm"/>
        <w:spacing w:line="240" w:lineRule="auto"/>
        <w:ind w:firstLine="284"/>
        <w:jc w:val="right"/>
        <w:rPr>
          <w:rFonts w:ascii="GHEA Grapalat" w:hAnsi="GHEA Grapalat" w:cs="Sylfaen"/>
          <w:b/>
          <w:sz w:val="20"/>
          <w:lang w:val="es-ES"/>
        </w:rPr>
      </w:pPr>
    </w:p>
    <w:p w:rsidR="004973F0" w:rsidRDefault="004973F0" w:rsidP="008D6E8E">
      <w:pPr>
        <w:pStyle w:val="norm"/>
        <w:spacing w:line="240" w:lineRule="auto"/>
        <w:ind w:firstLine="284"/>
        <w:jc w:val="right"/>
        <w:rPr>
          <w:rFonts w:ascii="GHEA Grapalat" w:hAnsi="GHEA Grapalat" w:cs="Sylfaen"/>
          <w:b/>
          <w:sz w:val="20"/>
          <w:lang w:val="es-ES"/>
        </w:rPr>
      </w:pPr>
    </w:p>
    <w:p w:rsidR="004973F0" w:rsidRDefault="004973F0" w:rsidP="008D6E8E">
      <w:pPr>
        <w:pStyle w:val="norm"/>
        <w:spacing w:line="240" w:lineRule="auto"/>
        <w:ind w:firstLine="284"/>
        <w:jc w:val="right"/>
        <w:rPr>
          <w:rFonts w:ascii="GHEA Grapalat" w:hAnsi="GHEA Grapalat" w:cs="Sylfaen"/>
          <w:b/>
          <w:sz w:val="20"/>
          <w:lang w:val="es-ES"/>
        </w:rPr>
      </w:pPr>
    </w:p>
    <w:p w:rsidR="004973F0" w:rsidRDefault="004973F0" w:rsidP="008D6E8E">
      <w:pPr>
        <w:pStyle w:val="norm"/>
        <w:spacing w:line="240" w:lineRule="auto"/>
        <w:ind w:firstLine="284"/>
        <w:jc w:val="right"/>
        <w:rPr>
          <w:rFonts w:ascii="GHEA Grapalat" w:hAnsi="GHEA Grapalat" w:cs="Sylfaen"/>
          <w:b/>
          <w:sz w:val="20"/>
          <w:lang w:val="hy-AM"/>
        </w:rPr>
      </w:pPr>
    </w:p>
    <w:p w:rsidR="00811BFC" w:rsidRDefault="00811BFC" w:rsidP="008D6E8E">
      <w:pPr>
        <w:pStyle w:val="norm"/>
        <w:spacing w:line="240" w:lineRule="auto"/>
        <w:ind w:firstLine="284"/>
        <w:jc w:val="right"/>
        <w:rPr>
          <w:rFonts w:ascii="GHEA Grapalat" w:hAnsi="GHEA Grapalat" w:cs="Sylfaen"/>
          <w:b/>
          <w:sz w:val="20"/>
          <w:lang w:val="hy-AM"/>
        </w:rPr>
      </w:pPr>
    </w:p>
    <w:p w:rsidR="00811BFC" w:rsidRDefault="00811BFC" w:rsidP="008D6E8E">
      <w:pPr>
        <w:pStyle w:val="norm"/>
        <w:spacing w:line="240" w:lineRule="auto"/>
        <w:ind w:firstLine="284"/>
        <w:jc w:val="right"/>
        <w:rPr>
          <w:rFonts w:ascii="GHEA Grapalat" w:hAnsi="GHEA Grapalat" w:cs="Sylfaen"/>
          <w:b/>
          <w:sz w:val="20"/>
          <w:lang w:val="hy-AM"/>
        </w:rPr>
      </w:pPr>
    </w:p>
    <w:p w:rsidR="00811BFC" w:rsidRDefault="00811BFC" w:rsidP="008D6E8E">
      <w:pPr>
        <w:pStyle w:val="norm"/>
        <w:spacing w:line="240" w:lineRule="auto"/>
        <w:ind w:firstLine="284"/>
        <w:jc w:val="right"/>
        <w:rPr>
          <w:rFonts w:ascii="GHEA Grapalat" w:hAnsi="GHEA Grapalat" w:cs="Sylfaen"/>
          <w:b/>
          <w:sz w:val="20"/>
          <w:lang w:val="hy-AM"/>
        </w:rPr>
      </w:pPr>
    </w:p>
    <w:p w:rsidR="009913AC" w:rsidRDefault="009913AC" w:rsidP="008D6E8E">
      <w:pPr>
        <w:pStyle w:val="norm"/>
        <w:spacing w:line="240" w:lineRule="auto"/>
        <w:ind w:firstLine="284"/>
        <w:jc w:val="right"/>
        <w:rPr>
          <w:rFonts w:ascii="GHEA Grapalat" w:hAnsi="GHEA Grapalat" w:cs="Sylfaen"/>
          <w:b/>
          <w:sz w:val="20"/>
          <w:lang w:val="hy-AM"/>
        </w:rPr>
      </w:pPr>
    </w:p>
    <w:p w:rsidR="009913AC" w:rsidRPr="00811BFC" w:rsidRDefault="009913AC" w:rsidP="008D6E8E">
      <w:pPr>
        <w:pStyle w:val="norm"/>
        <w:spacing w:line="240" w:lineRule="auto"/>
        <w:ind w:firstLine="284"/>
        <w:jc w:val="right"/>
        <w:rPr>
          <w:rFonts w:ascii="GHEA Grapalat" w:hAnsi="GHEA Grapalat" w:cs="Sylfaen"/>
          <w:b/>
          <w:sz w:val="20"/>
          <w:lang w:val="hy-AM"/>
        </w:rPr>
      </w:pPr>
    </w:p>
    <w:p w:rsidR="004973F0" w:rsidRDefault="004973F0" w:rsidP="008D6E8E">
      <w:pPr>
        <w:pStyle w:val="norm"/>
        <w:spacing w:line="240" w:lineRule="auto"/>
        <w:ind w:firstLine="284"/>
        <w:jc w:val="right"/>
        <w:rPr>
          <w:rFonts w:ascii="GHEA Grapalat" w:hAnsi="GHEA Grapalat" w:cs="Sylfaen"/>
          <w:b/>
          <w:sz w:val="20"/>
          <w:lang w:val="es-ES"/>
        </w:rPr>
      </w:pPr>
    </w:p>
    <w:p w:rsidR="008D6E8E" w:rsidRPr="00712340" w:rsidRDefault="008D6E8E" w:rsidP="008D6E8E">
      <w:pPr>
        <w:pStyle w:val="norm"/>
        <w:spacing w:line="240" w:lineRule="auto"/>
        <w:ind w:firstLine="284"/>
        <w:jc w:val="right"/>
        <w:rPr>
          <w:rFonts w:ascii="GHEA Grapalat" w:hAnsi="GHEA Grapalat" w:cs="Arial"/>
          <w:b/>
          <w:sz w:val="20"/>
          <w:lang w:val="es-ES"/>
        </w:rPr>
      </w:pPr>
      <w:proofErr w:type="gramStart"/>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w:t>
      </w:r>
      <w:proofErr w:type="gramEnd"/>
      <w:r w:rsidRPr="00712340">
        <w:rPr>
          <w:rFonts w:ascii="GHEA Grapalat" w:hAnsi="GHEA Grapalat" w:cs="Arial"/>
          <w:b/>
          <w:sz w:val="20"/>
          <w:lang w:val="es-ES"/>
        </w:rPr>
        <w:t xml:space="preserve"> 1</w:t>
      </w:r>
      <w:r>
        <w:rPr>
          <w:rFonts w:ascii="GHEA Grapalat" w:hAnsi="GHEA Grapalat" w:cs="Arial"/>
          <w:b/>
          <w:sz w:val="20"/>
          <w:lang w:val="es-ES"/>
        </w:rPr>
        <w:t>.1*</w:t>
      </w:r>
    </w:p>
    <w:p w:rsidR="004973F0" w:rsidRPr="00C646AA" w:rsidRDefault="004973F0" w:rsidP="004973F0">
      <w:pPr>
        <w:pStyle w:val="BodyTextIndent3"/>
        <w:spacing w:line="240" w:lineRule="auto"/>
        <w:jc w:val="right"/>
        <w:rPr>
          <w:rFonts w:ascii="GHEA Grapalat" w:hAnsi="GHEA Grapalat" w:cs="Arial"/>
          <w:b/>
          <w:lang w:val="es-ES"/>
        </w:rPr>
      </w:pPr>
      <w:r w:rsidRPr="00C646AA">
        <w:rPr>
          <w:rFonts w:ascii="GHEA Grapalat" w:hAnsi="GHEA Grapalat"/>
          <w:b/>
          <w:lang w:val="af-ZA"/>
        </w:rPr>
        <w:t>«</w:t>
      </w:r>
      <w:r w:rsidR="009913AC">
        <w:rPr>
          <w:rFonts w:ascii="GHEA Grapalat" w:hAnsi="GHEA Grapalat"/>
          <w:b/>
          <w:lang w:val="hy-AM"/>
        </w:rPr>
        <w:t>ԿՄՋՀ-ԳՀԽԾՁԲ-24/31</w:t>
      </w:r>
      <w:r w:rsidRPr="00C646AA">
        <w:rPr>
          <w:rFonts w:ascii="GHEA Grapalat" w:hAnsi="GHEA Grapalat"/>
          <w:b/>
          <w:lang w:val="af-ZA"/>
        </w:rPr>
        <w:t>»</w:t>
      </w:r>
      <w:r w:rsidRPr="00C646AA">
        <w:rPr>
          <w:rFonts w:ascii="GHEA Grapalat" w:hAnsi="GHEA Grapalat" w:cs="Sylfaen"/>
          <w:b/>
          <w:lang w:val="es-ES"/>
        </w:rPr>
        <w:t>*</w:t>
      </w:r>
      <w:r w:rsidRPr="00C646AA">
        <w:rPr>
          <w:rFonts w:ascii="GHEA Grapalat" w:hAnsi="GHEA Grapalat"/>
          <w:b/>
          <w:lang w:val="es-ES"/>
        </w:rPr>
        <w:t xml:space="preserve">  </w:t>
      </w:r>
      <w:r w:rsidRPr="00C646AA">
        <w:rPr>
          <w:rFonts w:ascii="GHEA Grapalat" w:hAnsi="GHEA Grapalat" w:cs="Sylfaen"/>
          <w:b/>
          <w:lang w:val="es-ES"/>
        </w:rPr>
        <w:t>ծածկագրով</w:t>
      </w:r>
    </w:p>
    <w:p w:rsidR="004973F0" w:rsidRPr="00712340" w:rsidRDefault="004973F0" w:rsidP="004973F0">
      <w:pPr>
        <w:pStyle w:val="BodyTextIndent3"/>
        <w:spacing w:line="240" w:lineRule="auto"/>
        <w:jc w:val="right"/>
        <w:rPr>
          <w:rFonts w:ascii="GHEA Grapalat" w:hAnsi="GHEA Grapalat" w:cs="Arial"/>
          <w:b/>
          <w:lang w:val="es-ES"/>
        </w:rPr>
      </w:pPr>
      <w:r w:rsidRPr="00C646AA">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8D6E8E" w:rsidRDefault="008D6E8E" w:rsidP="008D6E8E">
      <w:pPr>
        <w:pStyle w:val="BodyTextIndent3"/>
        <w:spacing w:line="240" w:lineRule="auto"/>
        <w:jc w:val="right"/>
        <w:rPr>
          <w:rFonts w:ascii="GHEA Grapalat" w:hAnsi="GHEA Grapalat" w:cs="Sylfaen"/>
          <w:b/>
          <w:lang w:val="es-ES"/>
        </w:rPr>
      </w:pPr>
    </w:p>
    <w:p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rsidTr="00773FDF">
        <w:tc>
          <w:tcPr>
            <w:tcW w:w="2836" w:type="dxa"/>
            <w:shd w:val="clear" w:color="auto" w:fill="D9E2F3"/>
            <w:vAlign w:val="center"/>
          </w:tcPr>
          <w:p w:rsidR="008D6E8E" w:rsidRPr="00FD1EE4" w:rsidRDefault="008D6E8E" w:rsidP="004973F0">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4973F0">
            <w:pPr>
              <w:spacing w:before="240"/>
              <w:rPr>
                <w:rFonts w:ascii="GHEA Grapalat" w:eastAsia="GHEA Grapalat" w:hAnsi="GHEA Grapalat" w:cs="GHEA Grapalat"/>
              </w:rPr>
            </w:pPr>
          </w:p>
        </w:tc>
      </w:tr>
      <w:tr w:rsidR="008D6E8E" w:rsidRPr="00FD1EE4" w:rsidTr="00773FDF">
        <w:tc>
          <w:tcPr>
            <w:tcW w:w="2836" w:type="dxa"/>
            <w:shd w:val="clear" w:color="auto" w:fill="D9E2F3"/>
            <w:vAlign w:val="center"/>
          </w:tcPr>
          <w:p w:rsidR="008D6E8E" w:rsidRPr="00FD1EE4" w:rsidRDefault="008D6E8E" w:rsidP="004973F0">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4973F0">
            <w:pPr>
              <w:spacing w:before="240"/>
              <w:rPr>
                <w:rFonts w:ascii="GHEA Grapalat" w:eastAsia="GHEA Grapalat" w:hAnsi="GHEA Grapalat" w:cs="GHEA Grapalat"/>
              </w:rPr>
            </w:pPr>
          </w:p>
        </w:tc>
      </w:tr>
      <w:tr w:rsidR="008D6E8E" w:rsidRPr="00FD1EE4" w:rsidTr="00773FDF">
        <w:tc>
          <w:tcPr>
            <w:tcW w:w="2836" w:type="dxa"/>
            <w:shd w:val="clear" w:color="auto" w:fill="D9E2F3"/>
            <w:vAlign w:val="center"/>
          </w:tcPr>
          <w:p w:rsidR="008D6E8E" w:rsidRPr="00FD1EE4" w:rsidRDefault="008D6E8E" w:rsidP="004973F0">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4973F0">
            <w:pPr>
              <w:spacing w:before="240"/>
              <w:rPr>
                <w:rFonts w:ascii="GHEA Grapalat" w:eastAsia="GHEA Grapalat" w:hAnsi="GHEA Grapalat" w:cs="GHEA Grapalat"/>
              </w:rPr>
            </w:pPr>
          </w:p>
        </w:tc>
      </w:tr>
      <w:tr w:rsidR="008D6E8E" w:rsidRPr="00FD1EE4" w:rsidTr="00773FDF">
        <w:tc>
          <w:tcPr>
            <w:tcW w:w="2836" w:type="dxa"/>
            <w:shd w:val="clear" w:color="auto" w:fill="D9E2F3"/>
            <w:vAlign w:val="center"/>
          </w:tcPr>
          <w:p w:rsidR="008D6E8E" w:rsidRPr="00FD1EE4" w:rsidRDefault="008D6E8E" w:rsidP="004973F0">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4973F0">
            <w:pPr>
              <w:spacing w:before="240"/>
              <w:rPr>
                <w:rFonts w:ascii="GHEA Grapalat" w:eastAsia="GHEA Grapalat" w:hAnsi="GHEA Grapalat" w:cs="GHEA Grapalat"/>
              </w:rPr>
            </w:pPr>
          </w:p>
        </w:tc>
      </w:tr>
      <w:tr w:rsidR="008D6E8E" w:rsidRPr="00FD1EE4" w:rsidTr="00773FDF">
        <w:tc>
          <w:tcPr>
            <w:tcW w:w="2836" w:type="dxa"/>
            <w:shd w:val="clear" w:color="auto" w:fill="D9E2F3"/>
            <w:vAlign w:val="center"/>
          </w:tcPr>
          <w:p w:rsidR="008D6E8E" w:rsidRPr="00FD1EE4" w:rsidRDefault="008D6E8E" w:rsidP="004973F0">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4973F0">
            <w:pPr>
              <w:spacing w:before="240"/>
              <w:rPr>
                <w:rFonts w:ascii="GHEA Grapalat" w:eastAsia="GHEA Grapalat" w:hAnsi="GHEA Grapalat" w:cs="GHEA Grapalat"/>
              </w:rPr>
            </w:pPr>
          </w:p>
        </w:tc>
      </w:tr>
      <w:tr w:rsidR="008D6E8E" w:rsidRPr="00FD1EE4" w:rsidTr="00773FDF">
        <w:tc>
          <w:tcPr>
            <w:tcW w:w="2836" w:type="dxa"/>
            <w:shd w:val="clear" w:color="auto" w:fill="D9E2F3"/>
            <w:vAlign w:val="center"/>
          </w:tcPr>
          <w:p w:rsidR="008D6E8E" w:rsidRPr="00FD1EE4" w:rsidRDefault="008D6E8E" w:rsidP="004973F0">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4973F0">
            <w:pPr>
              <w:spacing w:before="240"/>
              <w:rPr>
                <w:rFonts w:ascii="GHEA Grapalat" w:eastAsia="GHEA Grapalat" w:hAnsi="GHEA Grapalat" w:cs="GHEA Grapalat"/>
              </w:rPr>
            </w:pPr>
          </w:p>
        </w:tc>
      </w:tr>
      <w:tr w:rsidR="008D6E8E" w:rsidRPr="00FD1EE4" w:rsidTr="00773FDF">
        <w:tc>
          <w:tcPr>
            <w:tcW w:w="2836" w:type="dxa"/>
            <w:shd w:val="clear" w:color="auto" w:fill="D9E2F3"/>
            <w:vAlign w:val="center"/>
          </w:tcPr>
          <w:p w:rsidR="008D6E8E" w:rsidRPr="00FD1EE4" w:rsidRDefault="008D6E8E" w:rsidP="004973F0">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4973F0">
            <w:pPr>
              <w:spacing w:before="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bl>
    <w:p w:rsidR="008D6E8E" w:rsidRPr="00FD1EE4" w:rsidRDefault="008D6E8E" w:rsidP="008D6E8E">
      <w:pPr>
        <w:rPr>
          <w:rFonts w:ascii="GHEA Grapalat" w:eastAsia="GHEA Grapalat" w:hAnsi="GHEA Grapalat" w:cs="GHEA Grapalat"/>
        </w:rPr>
      </w:pPr>
    </w:p>
    <w:p w:rsidR="008D6E8E" w:rsidRPr="00FD1EE4" w:rsidRDefault="008D6E8E" w:rsidP="008D6E8E">
      <w:pPr>
        <w:rPr>
          <w:rFonts w:ascii="GHEA Grapalat" w:eastAsia="GHEA Grapalat" w:hAnsi="GHEA Grapalat" w:cs="GHEA Grapalat"/>
        </w:rPr>
      </w:pP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bl>
    <w:p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rsidTr="00773FDF">
        <w:tc>
          <w:tcPr>
            <w:tcW w:w="2836"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6" w:type="dxa"/>
            <w:shd w:val="clear" w:color="auto" w:fill="D9E2F3"/>
            <w:vAlign w:val="center"/>
          </w:tcPr>
          <w:p w:rsidR="008D6E8E" w:rsidRPr="00FD1EE4" w:rsidRDefault="008D6E8E" w:rsidP="00773FDF">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D6E8E" w:rsidRPr="00FD1EE4" w:rsidRDefault="008D6E8E" w:rsidP="00773F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8D6E8E" w:rsidRPr="00FD1EE4" w:rsidRDefault="008D6E8E" w:rsidP="00773F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8D6E8E" w:rsidRDefault="008D6E8E" w:rsidP="008D6E8E">
      <w:pPr>
        <w:pBdr>
          <w:top w:val="nil"/>
          <w:left w:val="nil"/>
          <w:bottom w:val="nil"/>
          <w:right w:val="nil"/>
          <w:between w:val="nil"/>
        </w:pBdr>
        <w:spacing w:before="240"/>
        <w:rPr>
          <w:rFonts w:ascii="GHEA Grapalat" w:hAnsi="GHEA Grapalat"/>
        </w:rPr>
      </w:pPr>
    </w:p>
    <w:p w:rsidR="004973F0" w:rsidRDefault="004973F0" w:rsidP="008D6E8E">
      <w:pPr>
        <w:pBdr>
          <w:top w:val="nil"/>
          <w:left w:val="nil"/>
          <w:bottom w:val="nil"/>
          <w:right w:val="nil"/>
          <w:between w:val="nil"/>
        </w:pBdr>
        <w:spacing w:before="240"/>
        <w:rPr>
          <w:rFonts w:ascii="GHEA Grapalat" w:hAnsi="GHEA Grapalat"/>
        </w:rPr>
      </w:pPr>
    </w:p>
    <w:p w:rsidR="004973F0" w:rsidRDefault="004973F0" w:rsidP="008D6E8E">
      <w:pPr>
        <w:pBdr>
          <w:top w:val="nil"/>
          <w:left w:val="nil"/>
          <w:bottom w:val="nil"/>
          <w:right w:val="nil"/>
          <w:between w:val="nil"/>
        </w:pBdr>
        <w:spacing w:before="240"/>
        <w:rPr>
          <w:rFonts w:ascii="GHEA Grapalat" w:hAnsi="GHEA Grapalat"/>
        </w:rPr>
      </w:pPr>
    </w:p>
    <w:p w:rsidR="004973F0" w:rsidRPr="00FD1EE4" w:rsidRDefault="004973F0" w:rsidP="008D6E8E">
      <w:pPr>
        <w:pBdr>
          <w:top w:val="nil"/>
          <w:left w:val="nil"/>
          <w:bottom w:val="nil"/>
          <w:right w:val="nil"/>
          <w:between w:val="nil"/>
        </w:pBdr>
        <w:spacing w:before="240"/>
        <w:rPr>
          <w:rFonts w:ascii="GHEA Grapalat" w:eastAsia="GHEA Grapalat" w:hAnsi="GHEA Grapalat" w:cs="GHEA Grapalat"/>
        </w:rPr>
      </w:pPr>
    </w:p>
    <w:p w:rsidR="008D6E8E" w:rsidRPr="00FD1EE4" w:rsidRDefault="008D6E8E" w:rsidP="004973F0">
      <w:pPr>
        <w:numPr>
          <w:ilvl w:val="0"/>
          <w:numId w:val="29"/>
        </w:numPr>
        <w:pBdr>
          <w:top w:val="nil"/>
          <w:left w:val="nil"/>
          <w:bottom w:val="nil"/>
          <w:right w:val="nil"/>
          <w:between w:val="nil"/>
        </w:pBdr>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8D6E8E" w:rsidRPr="00FD1EE4" w:rsidRDefault="008D6E8E" w:rsidP="004973F0">
      <w:pPr>
        <w:numPr>
          <w:ilvl w:val="1"/>
          <w:numId w:val="29"/>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773FDF">
        <w:tc>
          <w:tcPr>
            <w:tcW w:w="2837" w:type="dxa"/>
            <w:shd w:val="clear" w:color="auto" w:fill="D9E2F3"/>
            <w:vAlign w:val="center"/>
          </w:tcPr>
          <w:p w:rsidR="008D6E8E" w:rsidRPr="00FD1EE4" w:rsidRDefault="008D6E8E" w:rsidP="004973F0">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D6E8E" w:rsidRPr="00FD1EE4" w:rsidRDefault="008D6E8E" w:rsidP="004973F0">
            <w:pPr>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773FDF">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773F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773FDF">
        <w:tc>
          <w:tcPr>
            <w:tcW w:w="2837" w:type="dxa"/>
            <w:shd w:val="clear" w:color="auto" w:fill="D9E2F3"/>
            <w:vAlign w:val="center"/>
          </w:tcPr>
          <w:p w:rsidR="008D6E8E" w:rsidRPr="00FD1EE4" w:rsidRDefault="008D6E8E" w:rsidP="004973F0">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D6E8E" w:rsidRPr="00FD1EE4" w:rsidRDefault="008D6E8E" w:rsidP="004973F0">
            <w:pPr>
              <w:spacing w:before="240"/>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4973F0">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D6E8E" w:rsidRPr="00FD1EE4" w:rsidRDefault="008D6E8E" w:rsidP="004973F0">
            <w:pPr>
              <w:spacing w:before="240"/>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4973F0">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4973F0">
            <w:pPr>
              <w:spacing w:before="240"/>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4973F0">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4973F0">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4973F0">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Default="008D6E8E" w:rsidP="008D6E8E">
      <w:pPr>
        <w:rPr>
          <w:rFonts w:ascii="GHEA Grapalat" w:eastAsia="GHEA Grapalat" w:hAnsi="GHEA Grapalat" w:cs="GHEA Grapalat"/>
          <w:b/>
        </w:rPr>
      </w:pPr>
    </w:p>
    <w:p w:rsidR="004973F0" w:rsidRPr="00FD1EE4" w:rsidRDefault="004973F0" w:rsidP="008D6E8E">
      <w:pPr>
        <w:rPr>
          <w:rFonts w:ascii="GHEA Grapalat" w:eastAsia="GHEA Grapalat" w:hAnsi="GHEA Grapalat" w:cs="GHEA Grapalat"/>
          <w:b/>
        </w:rPr>
      </w:pPr>
    </w:p>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7"/>
        <w:gridCol w:w="5787"/>
      </w:tblGrid>
      <w:tr w:rsidR="008D6E8E" w:rsidRPr="00FD1EE4" w:rsidTr="004973F0">
        <w:tc>
          <w:tcPr>
            <w:tcW w:w="3227" w:type="dxa"/>
            <w:shd w:val="clear" w:color="auto" w:fill="D9E2F3"/>
            <w:vAlign w:val="center"/>
          </w:tcPr>
          <w:p w:rsidR="008D6E8E" w:rsidRPr="00FD1EE4" w:rsidRDefault="008D6E8E" w:rsidP="004973F0">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5787" w:type="dxa"/>
            <w:vAlign w:val="center"/>
          </w:tcPr>
          <w:p w:rsidR="008D6E8E" w:rsidRPr="00FD1EE4" w:rsidRDefault="008D6E8E" w:rsidP="004973F0">
            <w:pPr>
              <w:spacing w:before="240"/>
              <w:rPr>
                <w:rFonts w:ascii="GHEA Grapalat" w:eastAsia="GHEA Grapalat" w:hAnsi="GHEA Grapalat" w:cs="GHEA Grapalat"/>
              </w:rPr>
            </w:pPr>
          </w:p>
        </w:tc>
      </w:tr>
      <w:tr w:rsidR="008D6E8E" w:rsidRPr="00FD1EE4" w:rsidTr="004973F0">
        <w:tc>
          <w:tcPr>
            <w:tcW w:w="3227" w:type="dxa"/>
            <w:shd w:val="clear" w:color="auto" w:fill="D9E2F3"/>
            <w:vAlign w:val="center"/>
          </w:tcPr>
          <w:p w:rsidR="008D6E8E" w:rsidRPr="00FD1EE4" w:rsidRDefault="008D6E8E" w:rsidP="004973F0">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5787" w:type="dxa"/>
            <w:vAlign w:val="center"/>
          </w:tcPr>
          <w:p w:rsidR="008D6E8E" w:rsidRPr="00FD1EE4" w:rsidRDefault="008D6E8E" w:rsidP="004973F0">
            <w:pPr>
              <w:spacing w:before="240"/>
              <w:rPr>
                <w:rFonts w:ascii="GHEA Grapalat" w:eastAsia="GHEA Grapalat" w:hAnsi="GHEA Grapalat" w:cs="GHEA Grapalat"/>
              </w:rPr>
            </w:pPr>
          </w:p>
        </w:tc>
      </w:tr>
      <w:tr w:rsidR="008D6E8E" w:rsidRPr="00FD1EE4" w:rsidTr="004973F0">
        <w:tc>
          <w:tcPr>
            <w:tcW w:w="3227" w:type="dxa"/>
            <w:shd w:val="clear" w:color="auto" w:fill="D9E2F3"/>
            <w:vAlign w:val="center"/>
          </w:tcPr>
          <w:p w:rsidR="008D6E8E" w:rsidRPr="00FD1EE4" w:rsidRDefault="008D6E8E" w:rsidP="004973F0">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5787" w:type="dxa"/>
            <w:vAlign w:val="center"/>
          </w:tcPr>
          <w:p w:rsidR="008D6E8E" w:rsidRPr="00FD1EE4" w:rsidRDefault="008D6E8E" w:rsidP="004973F0">
            <w:pPr>
              <w:spacing w:before="240"/>
              <w:rPr>
                <w:rFonts w:ascii="GHEA Grapalat" w:eastAsia="GHEA Grapalat" w:hAnsi="GHEA Grapalat" w:cs="GHEA Grapalat"/>
              </w:rPr>
            </w:pPr>
          </w:p>
        </w:tc>
      </w:tr>
      <w:tr w:rsidR="008D6E8E" w:rsidRPr="00FD1EE4" w:rsidTr="004973F0">
        <w:tc>
          <w:tcPr>
            <w:tcW w:w="3227" w:type="dxa"/>
            <w:shd w:val="clear" w:color="auto" w:fill="D9E2F3"/>
            <w:vAlign w:val="center"/>
          </w:tcPr>
          <w:p w:rsidR="008D6E8E" w:rsidRPr="00FD1EE4" w:rsidRDefault="008D6E8E" w:rsidP="004973F0">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5787" w:type="dxa"/>
            <w:vAlign w:val="center"/>
          </w:tcPr>
          <w:p w:rsidR="008D6E8E" w:rsidRPr="00FD1EE4" w:rsidRDefault="008D6E8E" w:rsidP="004973F0">
            <w:pPr>
              <w:spacing w:before="240"/>
              <w:rPr>
                <w:rFonts w:ascii="GHEA Grapalat" w:eastAsia="GHEA Grapalat" w:hAnsi="GHEA Grapalat" w:cs="GHEA Grapalat"/>
              </w:rPr>
            </w:pPr>
          </w:p>
        </w:tc>
      </w:tr>
      <w:tr w:rsidR="008D6E8E" w:rsidRPr="00FD1EE4" w:rsidTr="004973F0">
        <w:trPr>
          <w:trHeight w:val="70"/>
        </w:trPr>
        <w:tc>
          <w:tcPr>
            <w:tcW w:w="3227" w:type="dxa"/>
            <w:shd w:val="clear" w:color="auto" w:fill="D9E2F3"/>
            <w:vAlign w:val="center"/>
          </w:tcPr>
          <w:p w:rsidR="008D6E8E" w:rsidRPr="00FD1EE4" w:rsidRDefault="008D6E8E" w:rsidP="004973F0">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5787" w:type="dxa"/>
            <w:vAlign w:val="center"/>
          </w:tcPr>
          <w:p w:rsidR="008D6E8E" w:rsidRPr="00FD1EE4" w:rsidRDefault="008D6E8E" w:rsidP="004973F0">
            <w:pPr>
              <w:spacing w:before="240"/>
              <w:rPr>
                <w:rFonts w:ascii="GHEA Grapalat" w:eastAsia="GHEA Grapalat" w:hAnsi="GHEA Grapalat" w:cs="GHEA Grapalat"/>
              </w:rPr>
            </w:pPr>
          </w:p>
        </w:tc>
      </w:tr>
      <w:tr w:rsidR="008D6E8E" w:rsidRPr="00FD1EE4" w:rsidTr="004973F0">
        <w:tc>
          <w:tcPr>
            <w:tcW w:w="3227" w:type="dxa"/>
            <w:shd w:val="clear" w:color="auto" w:fill="D9E2F3"/>
            <w:vAlign w:val="center"/>
          </w:tcPr>
          <w:p w:rsidR="008D6E8E" w:rsidRPr="00FD1EE4" w:rsidRDefault="008D6E8E" w:rsidP="004973F0">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5787" w:type="dxa"/>
            <w:vAlign w:val="center"/>
          </w:tcPr>
          <w:p w:rsidR="008D6E8E" w:rsidRPr="00FD1EE4" w:rsidRDefault="008D6E8E" w:rsidP="004973F0">
            <w:pPr>
              <w:spacing w:before="240"/>
              <w:rPr>
                <w:rFonts w:ascii="GHEA Grapalat" w:eastAsia="GHEA Grapalat" w:hAnsi="GHEA Grapalat" w:cs="GHEA Grapalat"/>
              </w:rPr>
            </w:pPr>
          </w:p>
        </w:tc>
      </w:tr>
    </w:tbl>
    <w:p w:rsidR="008D6E8E" w:rsidRPr="00FD1EE4" w:rsidRDefault="008D6E8E" w:rsidP="004973F0">
      <w:pPr>
        <w:numPr>
          <w:ilvl w:val="1"/>
          <w:numId w:val="29"/>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773FDF">
        <w:tc>
          <w:tcPr>
            <w:tcW w:w="2837" w:type="dxa"/>
            <w:shd w:val="clear" w:color="auto" w:fill="D9E2F3"/>
            <w:vAlign w:val="center"/>
          </w:tcPr>
          <w:p w:rsidR="008D6E8E" w:rsidRPr="00FD1EE4" w:rsidRDefault="008D6E8E" w:rsidP="004973F0">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D6E8E" w:rsidRPr="00FD1EE4" w:rsidRDefault="008D6E8E" w:rsidP="004973F0">
            <w:pPr>
              <w:spacing w:before="240"/>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4973F0">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D6E8E" w:rsidRPr="00FD1EE4" w:rsidRDefault="008D6E8E" w:rsidP="004973F0">
            <w:pPr>
              <w:spacing w:before="240"/>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4973F0">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D6E8E" w:rsidRPr="00FD1EE4" w:rsidRDefault="008D6E8E" w:rsidP="004973F0">
            <w:pPr>
              <w:spacing w:before="240"/>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4973F0">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D6E8E" w:rsidRPr="00FD1EE4" w:rsidRDefault="008D6E8E" w:rsidP="004973F0">
            <w:pPr>
              <w:spacing w:before="240"/>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4973F0">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D6E8E" w:rsidRPr="00FD1EE4" w:rsidRDefault="008D6E8E" w:rsidP="004973F0">
            <w:pPr>
              <w:spacing w:before="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773FDF">
        <w:tc>
          <w:tcPr>
            <w:tcW w:w="2837" w:type="dxa"/>
            <w:shd w:val="clear" w:color="auto" w:fill="D9E2F3"/>
            <w:vAlign w:val="center"/>
          </w:tcPr>
          <w:p w:rsidR="008D6E8E" w:rsidRPr="00FD1EE4" w:rsidRDefault="008D6E8E" w:rsidP="004973F0">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4973F0">
            <w:pPr>
              <w:spacing w:before="240"/>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4973F0">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4973F0">
            <w:pPr>
              <w:spacing w:before="240"/>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4973F0">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4973F0">
            <w:pPr>
              <w:spacing w:before="240"/>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4973F0">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4973F0">
            <w:pPr>
              <w:spacing w:before="240"/>
              <w:rPr>
                <w:rFonts w:ascii="GHEA Grapalat" w:eastAsia="GHEA Grapalat" w:hAnsi="GHEA Grapalat" w:cs="GHEA Grapalat"/>
              </w:rPr>
            </w:pPr>
          </w:p>
        </w:tc>
      </w:tr>
    </w:tbl>
    <w:p w:rsidR="008D6E8E" w:rsidRPr="00FD1EE4" w:rsidRDefault="008D6E8E" w:rsidP="004973F0">
      <w:pPr>
        <w:numPr>
          <w:ilvl w:val="1"/>
          <w:numId w:val="29"/>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773FDF">
        <w:tc>
          <w:tcPr>
            <w:tcW w:w="2837" w:type="dxa"/>
            <w:shd w:val="clear" w:color="auto" w:fill="D9E2F3"/>
            <w:vAlign w:val="center"/>
          </w:tcPr>
          <w:p w:rsidR="008D6E8E" w:rsidRPr="00FD1EE4" w:rsidRDefault="008D6E8E" w:rsidP="004973F0">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4973F0">
            <w:pPr>
              <w:spacing w:before="240"/>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4973F0">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4973F0">
            <w:pPr>
              <w:spacing w:before="240"/>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4973F0">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4973F0">
            <w:pPr>
              <w:spacing w:before="240"/>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4973F0">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4973F0">
            <w:pPr>
              <w:spacing w:before="240"/>
              <w:rPr>
                <w:rFonts w:ascii="GHEA Grapalat" w:eastAsia="GHEA Grapalat" w:hAnsi="GHEA Grapalat" w:cs="GHEA Grapalat"/>
              </w:rPr>
            </w:pPr>
          </w:p>
        </w:tc>
      </w:tr>
    </w:tbl>
    <w:p w:rsidR="008D6E8E" w:rsidRPr="00FD1EE4" w:rsidRDefault="008D6E8E" w:rsidP="004973F0">
      <w:pPr>
        <w:numPr>
          <w:ilvl w:val="1"/>
          <w:numId w:val="29"/>
        </w:numPr>
        <w:pBdr>
          <w:top w:val="nil"/>
          <w:left w:val="nil"/>
          <w:bottom w:val="nil"/>
          <w:right w:val="nil"/>
          <w:between w:val="nil"/>
        </w:pBdr>
        <w:spacing w:before="24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rsidTr="00773FDF">
        <w:trPr>
          <w:trHeight w:val="924"/>
        </w:trPr>
        <w:tc>
          <w:tcPr>
            <w:tcW w:w="9016" w:type="dxa"/>
            <w:gridSpan w:val="2"/>
            <w:vAlign w:val="center"/>
          </w:tcPr>
          <w:p w:rsidR="008D6E8E" w:rsidRPr="00FD1EE4" w:rsidRDefault="008D6E8E" w:rsidP="004973F0">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rsidTr="004973F0">
        <w:trPr>
          <w:trHeight w:val="70"/>
        </w:trPr>
        <w:tc>
          <w:tcPr>
            <w:tcW w:w="4508" w:type="dxa"/>
            <w:shd w:val="clear" w:color="auto" w:fill="D9E2F3"/>
            <w:vAlign w:val="center"/>
          </w:tcPr>
          <w:p w:rsidR="008D6E8E" w:rsidRPr="00FD1EE4" w:rsidRDefault="008D6E8E" w:rsidP="004973F0">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D6E8E" w:rsidRPr="00FD1EE4" w:rsidRDefault="008D6E8E" w:rsidP="004973F0">
            <w:pPr>
              <w:spacing w:before="240"/>
              <w:rPr>
                <w:rFonts w:ascii="GHEA Grapalat" w:eastAsia="GHEA Grapalat" w:hAnsi="GHEA Grapalat" w:cs="GHEA Grapalat"/>
              </w:rPr>
            </w:pPr>
          </w:p>
        </w:tc>
      </w:tr>
      <w:tr w:rsidR="008D6E8E" w:rsidRPr="00FD1EE4" w:rsidTr="00773FDF">
        <w:trPr>
          <w:trHeight w:val="1282"/>
        </w:trPr>
        <w:tc>
          <w:tcPr>
            <w:tcW w:w="4508" w:type="dxa"/>
            <w:shd w:val="clear" w:color="auto" w:fill="D9E2F3"/>
            <w:vAlign w:val="center"/>
          </w:tcPr>
          <w:p w:rsidR="008D6E8E" w:rsidRPr="00FD1EE4" w:rsidRDefault="008D6E8E" w:rsidP="004973F0">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4973F0">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4973F0">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773FDF">
        <w:tc>
          <w:tcPr>
            <w:tcW w:w="9016" w:type="dxa"/>
            <w:gridSpan w:val="2"/>
            <w:vAlign w:val="center"/>
          </w:tcPr>
          <w:p w:rsidR="008D6E8E" w:rsidRPr="00FD1EE4" w:rsidRDefault="008D6E8E" w:rsidP="004973F0">
            <w:pPr>
              <w:spacing w:before="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rsidTr="00773FDF">
        <w:tc>
          <w:tcPr>
            <w:tcW w:w="9016" w:type="dxa"/>
            <w:gridSpan w:val="2"/>
            <w:vAlign w:val="center"/>
          </w:tcPr>
          <w:p w:rsidR="008D6E8E" w:rsidRPr="00FD1EE4" w:rsidRDefault="008D6E8E" w:rsidP="004973F0">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rsidTr="00773FDF">
        <w:trPr>
          <w:trHeight w:val="924"/>
        </w:trPr>
        <w:tc>
          <w:tcPr>
            <w:tcW w:w="9016" w:type="dxa"/>
            <w:gridSpan w:val="2"/>
            <w:vAlign w:val="center"/>
          </w:tcPr>
          <w:p w:rsidR="008D6E8E" w:rsidRPr="00FD1EE4" w:rsidRDefault="008D6E8E" w:rsidP="00811BFC">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rsidTr="00811BFC">
        <w:trPr>
          <w:trHeight w:val="179"/>
        </w:trPr>
        <w:tc>
          <w:tcPr>
            <w:tcW w:w="4508" w:type="dxa"/>
            <w:shd w:val="clear" w:color="auto" w:fill="D9E2F3"/>
            <w:vAlign w:val="center"/>
          </w:tcPr>
          <w:p w:rsidR="008D6E8E" w:rsidRPr="00FD1EE4" w:rsidRDefault="008D6E8E" w:rsidP="00811BFC">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8D6E8E" w:rsidRPr="00FD1EE4" w:rsidRDefault="008D6E8E" w:rsidP="00811BFC">
            <w:pPr>
              <w:spacing w:before="240"/>
              <w:rPr>
                <w:rFonts w:ascii="GHEA Grapalat" w:eastAsia="GHEA Grapalat" w:hAnsi="GHEA Grapalat" w:cs="GHEA Grapalat"/>
              </w:rPr>
            </w:pPr>
          </w:p>
        </w:tc>
      </w:tr>
      <w:tr w:rsidR="008D6E8E" w:rsidRPr="00FD1EE4" w:rsidTr="00773FDF">
        <w:trPr>
          <w:trHeight w:val="1282"/>
        </w:trPr>
        <w:tc>
          <w:tcPr>
            <w:tcW w:w="4508" w:type="dxa"/>
            <w:shd w:val="clear" w:color="auto" w:fill="D9E2F3"/>
            <w:vAlign w:val="center"/>
          </w:tcPr>
          <w:p w:rsidR="008D6E8E" w:rsidRPr="00FD1EE4" w:rsidRDefault="008D6E8E" w:rsidP="00811BFC">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811BFC">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811BFC">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811BFC">
        <w:trPr>
          <w:trHeight w:val="150"/>
        </w:trPr>
        <w:tc>
          <w:tcPr>
            <w:tcW w:w="9016" w:type="dxa"/>
            <w:gridSpan w:val="2"/>
            <w:vAlign w:val="center"/>
          </w:tcPr>
          <w:p w:rsidR="008D6E8E" w:rsidRPr="00FD1EE4" w:rsidRDefault="008D6E8E" w:rsidP="00811BF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rsidTr="00773FDF">
        <w:tc>
          <w:tcPr>
            <w:tcW w:w="9016" w:type="dxa"/>
            <w:gridSpan w:val="2"/>
            <w:vAlign w:val="center"/>
          </w:tcPr>
          <w:p w:rsidR="008D6E8E" w:rsidRPr="00FD1EE4" w:rsidRDefault="008D6E8E" w:rsidP="00811BF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rsidTr="00773FDF">
        <w:tc>
          <w:tcPr>
            <w:tcW w:w="9016" w:type="dxa"/>
            <w:gridSpan w:val="2"/>
            <w:vAlign w:val="center"/>
          </w:tcPr>
          <w:p w:rsidR="008D6E8E" w:rsidRPr="00FD1EE4" w:rsidRDefault="008D6E8E" w:rsidP="00811BFC">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rsidTr="00773FDF">
        <w:tc>
          <w:tcPr>
            <w:tcW w:w="9016" w:type="dxa"/>
            <w:gridSpan w:val="2"/>
            <w:vAlign w:val="center"/>
          </w:tcPr>
          <w:p w:rsidR="008D6E8E" w:rsidRPr="00FD1EE4" w:rsidRDefault="008D6E8E" w:rsidP="00811BFC">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773FDF">
        <w:tc>
          <w:tcPr>
            <w:tcW w:w="2837"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8D6E8E" w:rsidRPr="00FD1EE4" w:rsidRDefault="008D6E8E" w:rsidP="00773F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rsidTr="00773FDF">
        <w:tc>
          <w:tcPr>
            <w:tcW w:w="2837"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8D6E8E" w:rsidRPr="00FD1EE4" w:rsidRDefault="008D6E8E" w:rsidP="00773F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773FDF">
        <w:tc>
          <w:tcPr>
            <w:tcW w:w="2837"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bl>
    <w:p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p>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773FDF">
        <w:tc>
          <w:tcPr>
            <w:tcW w:w="2835" w:type="dxa"/>
            <w:shd w:val="clear" w:color="auto" w:fill="D9E2F3"/>
            <w:vAlign w:val="center"/>
          </w:tcPr>
          <w:p w:rsidR="008D6E8E" w:rsidRPr="00FD1EE4" w:rsidRDefault="008D6E8E" w:rsidP="00811BFC">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811BFC">
            <w:pPr>
              <w:spacing w:before="240"/>
              <w:rPr>
                <w:rFonts w:ascii="GHEA Grapalat" w:eastAsia="GHEA Grapalat" w:hAnsi="GHEA Grapalat" w:cs="GHEA Grapalat"/>
              </w:rPr>
            </w:pPr>
          </w:p>
        </w:tc>
      </w:tr>
      <w:tr w:rsidR="008D6E8E" w:rsidRPr="00FD1EE4" w:rsidTr="00773FDF">
        <w:tc>
          <w:tcPr>
            <w:tcW w:w="2835" w:type="dxa"/>
            <w:shd w:val="clear" w:color="auto" w:fill="D9E2F3"/>
            <w:vAlign w:val="center"/>
          </w:tcPr>
          <w:p w:rsidR="008D6E8E" w:rsidRPr="00FD1EE4" w:rsidRDefault="008D6E8E" w:rsidP="00811BFC">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811BFC">
            <w:pPr>
              <w:spacing w:before="240"/>
              <w:rPr>
                <w:rFonts w:ascii="GHEA Grapalat" w:eastAsia="GHEA Grapalat" w:hAnsi="GHEA Grapalat" w:cs="GHEA Grapalat"/>
              </w:rPr>
            </w:pPr>
          </w:p>
        </w:tc>
      </w:tr>
      <w:tr w:rsidR="008D6E8E" w:rsidRPr="00FD1EE4" w:rsidTr="00773FDF">
        <w:tc>
          <w:tcPr>
            <w:tcW w:w="2835" w:type="dxa"/>
            <w:shd w:val="clear" w:color="auto" w:fill="D9E2F3"/>
            <w:vAlign w:val="center"/>
          </w:tcPr>
          <w:p w:rsidR="008D6E8E" w:rsidRPr="00FD1EE4" w:rsidRDefault="008D6E8E" w:rsidP="00811BFC">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811BFC">
            <w:pPr>
              <w:spacing w:before="240"/>
              <w:rPr>
                <w:rFonts w:ascii="GHEA Grapalat" w:eastAsia="GHEA Grapalat" w:hAnsi="GHEA Grapalat" w:cs="GHEA Grapalat"/>
              </w:rPr>
            </w:pPr>
          </w:p>
        </w:tc>
      </w:tr>
      <w:tr w:rsidR="008D6E8E" w:rsidRPr="00FD1EE4" w:rsidTr="00773FDF">
        <w:tc>
          <w:tcPr>
            <w:tcW w:w="2835" w:type="dxa"/>
            <w:shd w:val="clear" w:color="auto" w:fill="D9E2F3"/>
            <w:vAlign w:val="center"/>
          </w:tcPr>
          <w:p w:rsidR="008D6E8E" w:rsidRPr="00FD1EE4" w:rsidRDefault="008D6E8E" w:rsidP="00811BFC">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811BFC">
            <w:pPr>
              <w:spacing w:before="240"/>
              <w:rPr>
                <w:rFonts w:ascii="GHEA Grapalat" w:eastAsia="GHEA Grapalat" w:hAnsi="GHEA Grapalat" w:cs="GHEA Grapalat"/>
              </w:rPr>
            </w:pPr>
          </w:p>
        </w:tc>
      </w:tr>
      <w:tr w:rsidR="008D6E8E" w:rsidRPr="00FD1EE4" w:rsidTr="00773FDF">
        <w:tc>
          <w:tcPr>
            <w:tcW w:w="2835" w:type="dxa"/>
            <w:shd w:val="clear" w:color="auto" w:fill="D9E2F3"/>
            <w:vAlign w:val="center"/>
          </w:tcPr>
          <w:p w:rsidR="008D6E8E" w:rsidRPr="00FD1EE4" w:rsidRDefault="008D6E8E" w:rsidP="00811BFC">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811BFC">
            <w:pPr>
              <w:spacing w:before="240"/>
              <w:rPr>
                <w:rFonts w:ascii="GHEA Grapalat" w:eastAsia="GHEA Grapalat" w:hAnsi="GHEA Grapalat" w:cs="GHEA Grapalat"/>
              </w:rPr>
            </w:pPr>
          </w:p>
        </w:tc>
      </w:tr>
      <w:tr w:rsidR="008D6E8E" w:rsidRPr="00FD1EE4" w:rsidTr="00773FDF">
        <w:tc>
          <w:tcPr>
            <w:tcW w:w="2835" w:type="dxa"/>
            <w:shd w:val="clear" w:color="auto" w:fill="D9E2F3"/>
            <w:vAlign w:val="center"/>
          </w:tcPr>
          <w:p w:rsidR="008D6E8E" w:rsidRPr="00FD1EE4" w:rsidRDefault="008D6E8E" w:rsidP="00811BFC">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811BFC">
            <w:pPr>
              <w:spacing w:before="240"/>
              <w:rPr>
                <w:rFonts w:ascii="GHEA Grapalat" w:eastAsia="GHEA Grapalat" w:hAnsi="GHEA Grapalat" w:cs="GHEA Grapalat"/>
              </w:rPr>
            </w:pPr>
          </w:p>
        </w:tc>
      </w:tr>
      <w:tr w:rsidR="008D6E8E" w:rsidRPr="00FD1EE4" w:rsidTr="00773FDF">
        <w:tc>
          <w:tcPr>
            <w:tcW w:w="2835" w:type="dxa"/>
            <w:shd w:val="clear" w:color="auto" w:fill="D9E2F3"/>
            <w:vAlign w:val="center"/>
          </w:tcPr>
          <w:p w:rsidR="008D6E8E" w:rsidRPr="00FD1EE4" w:rsidRDefault="008D6E8E" w:rsidP="00811BFC">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811BFC">
            <w:pPr>
              <w:spacing w:before="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773FDF">
        <w:trPr>
          <w:trHeight w:val="853"/>
        </w:trPr>
        <w:tc>
          <w:tcPr>
            <w:tcW w:w="2835" w:type="dxa"/>
            <w:vMerge w:val="restart"/>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Իրական շահառու(ներ)ի անունը և ազգանունը, ում համար </w:t>
            </w:r>
            <w:r w:rsidRPr="00FD1EE4">
              <w:rPr>
                <w:rFonts w:ascii="GHEA Grapalat" w:eastAsia="GHEA Grapalat" w:hAnsi="GHEA Grapalat" w:cs="GHEA Grapalat"/>
                <w:color w:val="000000"/>
              </w:rPr>
              <w:lastRenderedPageBreak/>
              <w:t>կազմակերպությունը հանդիսանում է միջանկյալ իրավաբանական անձ</w:t>
            </w:r>
          </w:p>
        </w:tc>
        <w:tc>
          <w:tcPr>
            <w:tcW w:w="6180" w:type="dxa"/>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rPr>
          <w:trHeight w:val="850"/>
        </w:trPr>
        <w:tc>
          <w:tcPr>
            <w:tcW w:w="2835" w:type="dxa"/>
            <w:vMerge/>
            <w:shd w:val="clear" w:color="auto" w:fill="D9E2F3"/>
            <w:vAlign w:val="center"/>
          </w:tcPr>
          <w:p w:rsidR="008D6E8E" w:rsidRPr="00FD1EE4" w:rsidRDefault="008D6E8E" w:rsidP="00773FDF">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rPr>
          <w:trHeight w:val="850"/>
        </w:trPr>
        <w:tc>
          <w:tcPr>
            <w:tcW w:w="2835" w:type="dxa"/>
            <w:vMerge/>
            <w:shd w:val="clear" w:color="auto" w:fill="D9E2F3"/>
            <w:vAlign w:val="center"/>
          </w:tcPr>
          <w:p w:rsidR="008D6E8E" w:rsidRPr="00FD1EE4" w:rsidRDefault="008D6E8E" w:rsidP="00773FDF">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773FDF">
            <w:pPr>
              <w:spacing w:before="240" w:after="240"/>
              <w:rPr>
                <w:rFonts w:ascii="GHEA Grapalat" w:eastAsia="GHEA Grapalat" w:hAnsi="GHEA Grapalat" w:cs="GHEA Grapalat"/>
              </w:rPr>
            </w:pPr>
          </w:p>
        </w:tc>
      </w:tr>
      <w:tr w:rsidR="008D6E8E" w:rsidRPr="00FD1EE4" w:rsidTr="00811BFC">
        <w:trPr>
          <w:trHeight w:val="70"/>
        </w:trPr>
        <w:tc>
          <w:tcPr>
            <w:tcW w:w="2835" w:type="dxa"/>
            <w:vMerge/>
            <w:shd w:val="clear" w:color="auto" w:fill="D9E2F3"/>
            <w:vAlign w:val="center"/>
          </w:tcPr>
          <w:p w:rsidR="008D6E8E" w:rsidRPr="00FD1EE4" w:rsidRDefault="008D6E8E" w:rsidP="00773FDF">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rPr>
          <w:trHeight w:val="850"/>
        </w:trPr>
        <w:tc>
          <w:tcPr>
            <w:tcW w:w="2835" w:type="dxa"/>
            <w:vMerge/>
            <w:shd w:val="clear" w:color="auto" w:fill="D9E2F3"/>
            <w:vAlign w:val="center"/>
          </w:tcPr>
          <w:p w:rsidR="008D6E8E" w:rsidRPr="00FD1EE4" w:rsidRDefault="008D6E8E" w:rsidP="00773FDF">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773FDF">
            <w:pPr>
              <w:spacing w:before="240" w:after="240"/>
              <w:rPr>
                <w:rFonts w:ascii="GHEA Grapalat" w:eastAsia="GHEA Grapalat" w:hAnsi="GHEA Grapalat" w:cs="GHEA Grapalat"/>
              </w:rPr>
            </w:pPr>
          </w:p>
        </w:tc>
      </w:tr>
    </w:tbl>
    <w:p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bl>
    <w:p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rsidTr="00773FDF">
        <w:tc>
          <w:tcPr>
            <w:tcW w:w="9016" w:type="dxa"/>
            <w:shd w:val="clear" w:color="auto" w:fill="DEEAF6"/>
          </w:tcPr>
          <w:p w:rsidR="008D6E8E" w:rsidRPr="00DD4B8A" w:rsidRDefault="008D6E8E" w:rsidP="00773FDF">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rsidTr="00773FDF">
        <w:trPr>
          <w:trHeight w:val="10187"/>
        </w:trPr>
        <w:tc>
          <w:tcPr>
            <w:tcW w:w="9016" w:type="dxa"/>
            <w:shd w:val="clear" w:color="auto" w:fill="auto"/>
          </w:tcPr>
          <w:p w:rsidR="008D6E8E" w:rsidRPr="00DD4B8A" w:rsidRDefault="008D6E8E" w:rsidP="00773FDF">
            <w:pPr>
              <w:rPr>
                <w:rFonts w:ascii="GHEA Grapalat" w:eastAsia="GHEA Grapalat" w:hAnsi="GHEA Grapalat" w:cs="GHEA Grapalat"/>
                <w:b/>
                <w:color w:val="000000"/>
              </w:rPr>
            </w:pPr>
          </w:p>
        </w:tc>
      </w:tr>
    </w:tbl>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rsidR="008D6E8E" w:rsidRPr="00A66FC2" w:rsidRDefault="008D6E8E" w:rsidP="008D6E8E">
      <w:pPr>
        <w:pStyle w:val="BodyTextIndent3"/>
        <w:spacing w:line="240" w:lineRule="auto"/>
        <w:jc w:val="right"/>
        <w:rPr>
          <w:rFonts w:ascii="GHEA Grapalat" w:hAnsi="GHEA Grapalat" w:cs="Arial"/>
          <w:b/>
        </w:rPr>
      </w:pPr>
    </w:p>
    <w:p w:rsidR="008D6E8E" w:rsidRDefault="008D6E8E" w:rsidP="008D6E8E">
      <w:pPr>
        <w:pStyle w:val="BodyTextIndent3"/>
        <w:spacing w:line="240" w:lineRule="auto"/>
        <w:ind w:firstLine="0"/>
        <w:jc w:val="left"/>
        <w:rPr>
          <w:rFonts w:ascii="GHEA Grapalat" w:hAnsi="GHEA Grapalat"/>
          <w:i/>
          <w:sz w:val="16"/>
          <w:szCs w:val="16"/>
          <w:lang w:val="hy-AM"/>
        </w:rPr>
      </w:pPr>
    </w:p>
    <w:p w:rsidR="008D6E8E" w:rsidRDefault="008D6E8E" w:rsidP="008D6E8E">
      <w:pPr>
        <w:pStyle w:val="BodyTextIndent3"/>
        <w:spacing w:line="240" w:lineRule="auto"/>
        <w:ind w:firstLine="0"/>
        <w:jc w:val="left"/>
        <w:rPr>
          <w:rFonts w:ascii="GHEA Grapalat" w:hAnsi="GHEA Grapalat"/>
          <w:i/>
          <w:sz w:val="16"/>
          <w:szCs w:val="16"/>
          <w:lang w:val="hy-AM"/>
        </w:rPr>
      </w:pPr>
    </w:p>
    <w:p w:rsidR="008D6E8E" w:rsidRDefault="008D6E8E" w:rsidP="008D6E8E">
      <w:pPr>
        <w:pStyle w:val="BodyTextIndent3"/>
        <w:spacing w:line="240" w:lineRule="auto"/>
        <w:ind w:firstLine="0"/>
        <w:jc w:val="left"/>
        <w:rPr>
          <w:rFonts w:ascii="GHEA Grapalat" w:hAnsi="GHEA Grapalat"/>
          <w:i/>
          <w:sz w:val="16"/>
          <w:szCs w:val="16"/>
          <w:lang w:val="hy-AM"/>
        </w:rPr>
      </w:pPr>
    </w:p>
    <w:p w:rsidR="008D6E8E" w:rsidRDefault="008D6E8E" w:rsidP="008D6E8E">
      <w:pPr>
        <w:pStyle w:val="BodyTextIndent3"/>
        <w:spacing w:line="240" w:lineRule="auto"/>
        <w:ind w:firstLine="0"/>
        <w:jc w:val="left"/>
        <w:rPr>
          <w:rFonts w:ascii="GHEA Grapalat" w:hAnsi="GHEA Grapalat"/>
          <w:i/>
          <w:sz w:val="16"/>
          <w:szCs w:val="16"/>
          <w:lang w:val="hy-AM"/>
        </w:rPr>
      </w:pPr>
    </w:p>
    <w:p w:rsidR="008D6E8E" w:rsidRDefault="008D6E8E" w:rsidP="008D6E8E">
      <w:pPr>
        <w:pStyle w:val="BodyTextIndent3"/>
        <w:spacing w:line="240" w:lineRule="auto"/>
        <w:ind w:firstLine="0"/>
        <w:jc w:val="left"/>
        <w:rPr>
          <w:rFonts w:ascii="GHEA Grapalat" w:hAnsi="GHEA Grapalat"/>
          <w:b/>
          <w:lang w:val="hy-AM"/>
        </w:rPr>
      </w:pPr>
    </w:p>
    <w:p w:rsidR="008D6E8E" w:rsidRDefault="008D6E8E" w:rsidP="008D6E8E">
      <w:pPr>
        <w:pStyle w:val="BodyTextIndent3"/>
        <w:spacing w:line="240" w:lineRule="auto"/>
        <w:ind w:firstLine="0"/>
        <w:jc w:val="left"/>
        <w:rPr>
          <w:rFonts w:ascii="GHEA Grapalat" w:hAnsi="GHEA Grapalat"/>
          <w:b/>
          <w:lang w:val="hy-AM"/>
        </w:rPr>
      </w:pPr>
    </w:p>
    <w:p w:rsidR="008D6E8E" w:rsidRDefault="008D6E8E" w:rsidP="008D6E8E">
      <w:pPr>
        <w:pStyle w:val="BodyTextIndent3"/>
        <w:spacing w:line="240" w:lineRule="auto"/>
        <w:ind w:firstLine="0"/>
        <w:jc w:val="left"/>
        <w:rPr>
          <w:rFonts w:ascii="GHEA Grapalat" w:hAnsi="GHEA Grapalat"/>
          <w:b/>
          <w:lang w:val="hy-AM"/>
        </w:rPr>
      </w:pPr>
    </w:p>
    <w:p w:rsidR="008D6E8E" w:rsidRDefault="008D6E8E" w:rsidP="008D6E8E">
      <w:pPr>
        <w:pStyle w:val="BodyTextIndent3"/>
        <w:spacing w:line="240" w:lineRule="auto"/>
        <w:ind w:firstLine="0"/>
        <w:jc w:val="left"/>
        <w:rPr>
          <w:rFonts w:ascii="GHEA Grapalat" w:hAnsi="GHEA Grapalat"/>
          <w:b/>
          <w:lang w:val="hy-AM"/>
        </w:rPr>
      </w:pPr>
    </w:p>
    <w:p w:rsidR="008D6E8E" w:rsidRDefault="008D6E8E" w:rsidP="008D6E8E">
      <w:pPr>
        <w:spacing w:line="360" w:lineRule="auto"/>
        <w:jc w:val="center"/>
        <w:rPr>
          <w:rFonts w:ascii="GHEA Grapalat" w:eastAsia="GHEA Grapalat" w:hAnsi="GHEA Grapalat" w:cs="GHEA Grapalat"/>
          <w:b/>
        </w:rPr>
      </w:pPr>
    </w:p>
    <w:p w:rsidR="009913AC" w:rsidRDefault="009913AC" w:rsidP="008D6E8E">
      <w:pPr>
        <w:spacing w:line="360" w:lineRule="auto"/>
        <w:jc w:val="center"/>
        <w:rPr>
          <w:rFonts w:ascii="GHEA Grapalat" w:eastAsia="GHEA Grapalat" w:hAnsi="GHEA Grapalat" w:cs="GHEA Grapalat"/>
          <w:b/>
        </w:rPr>
      </w:pPr>
    </w:p>
    <w:p w:rsidR="008D6E8E" w:rsidRDefault="008D6E8E" w:rsidP="008D6E8E">
      <w:pPr>
        <w:spacing w:line="360" w:lineRule="auto"/>
        <w:jc w:val="center"/>
        <w:rPr>
          <w:rFonts w:ascii="GHEA Grapalat" w:eastAsia="GHEA Grapalat" w:hAnsi="GHEA Grapalat" w:cs="GHEA Grapalat"/>
          <w:b/>
        </w:rPr>
      </w:pPr>
    </w:p>
    <w:p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8D6E8E" w:rsidRDefault="008D6E8E" w:rsidP="008D6E8E">
      <w:pPr>
        <w:spacing w:line="276" w:lineRule="auto"/>
        <w:ind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w:t>
      </w:r>
      <w:r>
        <w:rPr>
          <w:rFonts w:ascii="GHEA Grapalat" w:eastAsia="GHEA Grapalat" w:hAnsi="GHEA Grapalat" w:cs="GHEA Grapalat"/>
        </w:rPr>
        <w:lastRenderedPageBreak/>
        <w:t>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 հանդիսանալու հիմքերը (բացառությամբ ընդերքօգտագործման ոլորտի հաշվետու </w:t>
      </w:r>
      <w:proofErr w:type="gramStart"/>
      <w:r>
        <w:rPr>
          <w:rFonts w:ascii="GHEA Grapalat" w:eastAsia="GHEA Grapalat" w:hAnsi="GHEA Grapalat" w:cs="GHEA Grapalat"/>
        </w:rPr>
        <w:t>կազմակերպությունների)»</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w:t>
      </w:r>
      <w:r>
        <w:rPr>
          <w:rFonts w:ascii="GHEA Grapalat" w:eastAsia="GHEA Grapalat" w:hAnsi="GHEA Grapalat" w:cs="GHEA Grapalat"/>
        </w:rPr>
        <w:lastRenderedPageBreak/>
        <w:t>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Pr>
          <w:rFonts w:ascii="GHEA Grapalat" w:eastAsia="GHEA Grapalat" w:hAnsi="GHEA Grapalat" w:cs="GHEA Grapalat"/>
        </w:rPr>
        <w:t>մասնակցություն)։</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Pr>
          <w:rFonts w:ascii="GHEA Grapalat" w:eastAsia="GHEA Grapalat" w:hAnsi="GHEA Grapalat" w:cs="GHEA Grapalat"/>
        </w:rPr>
        <w:t>համար)»</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w:t>
      </w:r>
      <w:r>
        <w:rPr>
          <w:rFonts w:ascii="GHEA Grapalat" w:eastAsia="GHEA Grapalat" w:hAnsi="GHEA Grapalat" w:cs="GHEA Grapalat"/>
        </w:rPr>
        <w:lastRenderedPageBreak/>
        <w:t>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39302D" w:rsidRDefault="008D6E8E" w:rsidP="008D6E8E">
      <w:pPr>
        <w:jc w:val="both"/>
        <w:rPr>
          <w:rFonts w:ascii="GHEA Grapalat" w:hAnsi="GHEA Grapalat" w:cs="Sylfaen"/>
          <w:sz w:val="20"/>
          <w:lang w:val="hy-AM"/>
        </w:rPr>
      </w:pPr>
    </w:p>
    <w:p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4973F0" w:rsidRPr="00C646AA" w:rsidRDefault="004973F0" w:rsidP="004973F0">
      <w:pPr>
        <w:pStyle w:val="BodyTextIndent3"/>
        <w:spacing w:line="240" w:lineRule="auto"/>
        <w:jc w:val="right"/>
        <w:rPr>
          <w:rFonts w:ascii="GHEA Grapalat" w:hAnsi="GHEA Grapalat" w:cs="Arial"/>
          <w:b/>
          <w:lang w:val="es-ES"/>
        </w:rPr>
      </w:pPr>
      <w:r w:rsidRPr="00C646AA">
        <w:rPr>
          <w:rFonts w:ascii="GHEA Grapalat" w:hAnsi="GHEA Grapalat"/>
          <w:b/>
          <w:lang w:val="af-ZA"/>
        </w:rPr>
        <w:t>«</w:t>
      </w:r>
      <w:r w:rsidR="009913AC">
        <w:rPr>
          <w:rFonts w:ascii="GHEA Grapalat" w:hAnsi="GHEA Grapalat"/>
          <w:b/>
          <w:lang w:val="hy-AM"/>
        </w:rPr>
        <w:t>ԿՄՋՀ-ԳՀԽԾՁԲ-24/31</w:t>
      </w:r>
      <w:r w:rsidRPr="00C646AA">
        <w:rPr>
          <w:rFonts w:ascii="GHEA Grapalat" w:hAnsi="GHEA Grapalat"/>
          <w:b/>
          <w:lang w:val="af-ZA"/>
        </w:rPr>
        <w:t>»</w:t>
      </w:r>
      <w:r w:rsidRPr="00C646AA">
        <w:rPr>
          <w:rFonts w:ascii="GHEA Grapalat" w:hAnsi="GHEA Grapalat" w:cs="Sylfaen"/>
          <w:b/>
          <w:lang w:val="es-ES"/>
        </w:rPr>
        <w:t>*</w:t>
      </w:r>
      <w:r w:rsidRPr="00C646AA">
        <w:rPr>
          <w:rFonts w:ascii="GHEA Grapalat" w:hAnsi="GHEA Grapalat"/>
          <w:b/>
          <w:lang w:val="es-ES"/>
        </w:rPr>
        <w:t xml:space="preserve">  </w:t>
      </w:r>
      <w:r w:rsidRPr="00C646AA">
        <w:rPr>
          <w:rFonts w:ascii="GHEA Grapalat" w:hAnsi="GHEA Grapalat" w:cs="Sylfaen"/>
          <w:b/>
          <w:lang w:val="es-ES"/>
        </w:rPr>
        <w:t>ծածկագրով</w:t>
      </w:r>
    </w:p>
    <w:p w:rsidR="004973F0" w:rsidRPr="00712340" w:rsidRDefault="004973F0" w:rsidP="004973F0">
      <w:pPr>
        <w:pStyle w:val="BodyTextIndent3"/>
        <w:spacing w:line="240" w:lineRule="auto"/>
        <w:jc w:val="right"/>
        <w:rPr>
          <w:rFonts w:ascii="GHEA Grapalat" w:hAnsi="GHEA Grapalat" w:cs="Arial"/>
          <w:b/>
          <w:lang w:val="es-ES"/>
        </w:rPr>
      </w:pPr>
      <w:r w:rsidRPr="00C646AA">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B2572B" w:rsidRPr="004973F0"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Ուսումնասիրելով «</w:t>
      </w:r>
      <w:r w:rsidR="009913AC">
        <w:rPr>
          <w:rFonts w:ascii="GHEA Grapalat" w:hAnsi="GHEA Grapalat" w:cs="Arial"/>
          <w:sz w:val="20"/>
          <w:szCs w:val="20"/>
          <w:lang w:val="hy-AM"/>
        </w:rPr>
        <w:t>ԿՄՋՀ-ԳՀԽԾՁԲ-24/</w:t>
      </w:r>
      <w:proofErr w:type="gramStart"/>
      <w:r w:rsidR="009913AC">
        <w:rPr>
          <w:rFonts w:ascii="GHEA Grapalat" w:hAnsi="GHEA Grapalat" w:cs="Arial"/>
          <w:sz w:val="20"/>
          <w:szCs w:val="20"/>
          <w:lang w:val="hy-AM"/>
        </w:rPr>
        <w:t>31</w:t>
      </w:r>
      <w:r w:rsidRPr="00064ADD">
        <w:rPr>
          <w:rFonts w:ascii="GHEA Grapalat" w:hAnsi="GHEA Grapalat" w:cs="Arial"/>
          <w:sz w:val="20"/>
          <w:szCs w:val="20"/>
          <w:lang w:val="es-ES"/>
        </w:rPr>
        <w:t>»*</w:t>
      </w:r>
      <w:proofErr w:type="gramEnd"/>
      <w:r w:rsidRPr="00064ADD">
        <w:rPr>
          <w:rFonts w:ascii="GHEA Grapalat" w:hAnsi="GHEA Grapalat" w:cs="Arial"/>
          <w:sz w:val="20"/>
          <w:szCs w:val="20"/>
          <w:lang w:val="es-ES"/>
        </w:rPr>
        <w:t xml:space="preserve"> ծածկագրով </w:t>
      </w:r>
      <w:r w:rsidR="004973F0">
        <w:rPr>
          <w:rFonts w:ascii="GHEA Grapalat" w:hAnsi="GHEA Grapalat" w:cs="Arial"/>
          <w:sz w:val="20"/>
          <w:szCs w:val="20"/>
          <w:lang w:val="hy-AM"/>
        </w:rPr>
        <w:t xml:space="preserve">գնանշման հարցման </w:t>
      </w:r>
      <w:r w:rsidRPr="00064ADD">
        <w:rPr>
          <w:rFonts w:ascii="GHEA Grapalat" w:hAnsi="GHEA Grapalat" w:cs="Arial"/>
          <w:sz w:val="20"/>
          <w:szCs w:val="20"/>
          <w:lang w:val="es-ES"/>
        </w:rPr>
        <w:t>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rsidR="00B2572B" w:rsidRPr="00064ADD" w:rsidRDefault="00B2572B" w:rsidP="00EF3662">
      <w:pPr>
        <w:ind w:firstLine="567"/>
        <w:jc w:val="both"/>
        <w:rPr>
          <w:rFonts w:ascii="GHEA Grapalat" w:hAnsi="GHEA Grapalat" w:cs="Arial"/>
        </w:rPr>
      </w:pPr>
      <w:bookmarkStart w:id="8" w:name="_Hlk23147299"/>
      <w:r w:rsidRPr="00064ADD">
        <w:rPr>
          <w:rFonts w:ascii="GHEA Grapalat" w:hAnsi="GHEA Grapalat" w:cs="Sylfaen"/>
          <w:vertAlign w:val="superscript"/>
          <w:lang w:val="hy-AM"/>
        </w:rPr>
        <w:t xml:space="preserve">                                                                                     մասնակցի անվանումը</w:t>
      </w:r>
    </w:p>
    <w:bookmarkEnd w:id="8"/>
    <w:p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60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45"/>
        <w:gridCol w:w="3969"/>
        <w:gridCol w:w="1843"/>
        <w:gridCol w:w="1276"/>
        <w:gridCol w:w="1276"/>
      </w:tblGrid>
      <w:tr w:rsidR="000E31C4" w:rsidRPr="006525AE" w:rsidTr="003E3717">
        <w:trPr>
          <w:cantSplit/>
          <w:trHeight w:val="916"/>
          <w:jc w:val="center"/>
        </w:trPr>
        <w:tc>
          <w:tcPr>
            <w:tcW w:w="1245"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3969"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1843"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3E3717">
        <w:trPr>
          <w:jc w:val="center"/>
        </w:trPr>
        <w:tc>
          <w:tcPr>
            <w:tcW w:w="1245"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3969"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9913AC" w:rsidRPr="006525AE" w:rsidTr="003E3717">
        <w:trPr>
          <w:trHeight w:val="20"/>
          <w:jc w:val="center"/>
        </w:trPr>
        <w:tc>
          <w:tcPr>
            <w:tcW w:w="1245" w:type="dxa"/>
            <w:tcBorders>
              <w:top w:val="single" w:sz="4" w:space="0" w:color="auto"/>
              <w:left w:val="single" w:sz="4" w:space="0" w:color="auto"/>
              <w:bottom w:val="single" w:sz="4" w:space="0" w:color="auto"/>
              <w:right w:val="single" w:sz="4" w:space="0" w:color="auto"/>
            </w:tcBorders>
            <w:vAlign w:val="center"/>
          </w:tcPr>
          <w:p w:rsidR="009913AC" w:rsidRPr="00064ADD" w:rsidRDefault="009913AC" w:rsidP="009913AC">
            <w:pPr>
              <w:jc w:val="center"/>
              <w:rPr>
                <w:rFonts w:ascii="GHEA Grapalat" w:hAnsi="GHEA Grapalat"/>
                <w:b/>
                <w:bCs/>
                <w:sz w:val="18"/>
                <w:lang w:val="es-ES"/>
              </w:rPr>
            </w:pPr>
            <w:r w:rsidRPr="00064ADD">
              <w:rPr>
                <w:rFonts w:ascii="GHEA Grapalat" w:hAnsi="GHEA Grapalat"/>
                <w:b/>
                <w:bCs/>
                <w:sz w:val="18"/>
                <w:lang w:val="es-ES"/>
              </w:rPr>
              <w:t>1</w:t>
            </w:r>
          </w:p>
        </w:tc>
        <w:tc>
          <w:tcPr>
            <w:tcW w:w="3969" w:type="dxa"/>
            <w:tcBorders>
              <w:top w:val="single" w:sz="4" w:space="0" w:color="auto"/>
              <w:bottom w:val="single" w:sz="4" w:space="0" w:color="auto"/>
            </w:tcBorders>
            <w:vAlign w:val="center"/>
          </w:tcPr>
          <w:p w:rsidR="009913AC" w:rsidRPr="00F466A6" w:rsidRDefault="009913AC" w:rsidP="009913AC">
            <w:pPr>
              <w:pStyle w:val="BodyTextIndent2"/>
              <w:spacing w:line="240" w:lineRule="auto"/>
              <w:ind w:firstLine="0"/>
              <w:jc w:val="center"/>
              <w:rPr>
                <w:rFonts w:ascii="GHEA Grapalat" w:hAnsi="GHEA Grapalat"/>
                <w:u w:val="single"/>
                <w:vertAlign w:val="subscript"/>
              </w:rPr>
            </w:pPr>
            <w:r w:rsidRPr="003B3F9A">
              <w:rPr>
                <w:rFonts w:ascii="GHEA Grapalat" w:hAnsi="GHEA Grapalat"/>
                <w:lang w:val="hy-AM"/>
              </w:rPr>
              <w:t>Ջրվեժ համայնքի ներհամայնքային ճանապարհների ասֆալտապատման աշխատանքների</w:t>
            </w:r>
            <w:r w:rsidRPr="00F466A6">
              <w:rPr>
                <w:rFonts w:ascii="GHEA Grapalat" w:hAnsi="GHEA Grapalat"/>
                <w:lang w:val="hy-AM"/>
              </w:rPr>
              <w:t xml:space="preserve"> որակի տեխնիկական հսկողոթյան </w:t>
            </w:r>
            <w:r w:rsidRPr="00F466A6">
              <w:rPr>
                <w:rFonts w:ascii="GHEA Grapalat" w:hAnsi="GHEA Grapalat" w:cs="Times Armenian"/>
                <w:lang w:val="hy-AM"/>
              </w:rPr>
              <w:t>խորհրդատվական</w:t>
            </w:r>
            <w:r w:rsidRPr="00F466A6">
              <w:rPr>
                <w:rFonts w:ascii="GHEA Grapalat" w:hAnsi="GHEA Grapalat"/>
                <w:lang w:val="hy-AM"/>
              </w:rPr>
              <w:t xml:space="preserve"> ծառայություններ</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913AC" w:rsidRPr="00064ADD" w:rsidRDefault="009913AC" w:rsidP="009913AC">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913AC" w:rsidRPr="00064ADD" w:rsidRDefault="009913AC" w:rsidP="009913AC">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913AC" w:rsidRPr="00064ADD" w:rsidRDefault="009913AC" w:rsidP="009913AC">
            <w:pPr>
              <w:jc w:val="center"/>
              <w:rPr>
                <w:rFonts w:ascii="GHEA Grapalat" w:hAnsi="GHEA Grapalat"/>
                <w:lang w:val="es-ES"/>
              </w:rPr>
            </w:pPr>
          </w:p>
        </w:tc>
      </w:tr>
    </w:tbl>
    <w:p w:rsidR="00B2572B" w:rsidRPr="00064ADD" w:rsidRDefault="00B2572B" w:rsidP="00EF3662">
      <w:pPr>
        <w:rPr>
          <w:rFonts w:ascii="GHEA Grapalat" w:hAnsi="GHEA Grapalat"/>
          <w:sz w:val="18"/>
          <w:szCs w:val="18"/>
          <w:lang w:val="es-ES"/>
        </w:rPr>
      </w:pPr>
    </w:p>
    <w:p w:rsidR="00B2572B" w:rsidRDefault="00B2572B" w:rsidP="00EF3662">
      <w:pPr>
        <w:rPr>
          <w:rFonts w:ascii="GHEA Grapalat" w:hAnsi="GHEA Grapalat"/>
          <w:sz w:val="18"/>
          <w:szCs w:val="18"/>
          <w:lang w:val="es-ES"/>
        </w:rPr>
      </w:pPr>
    </w:p>
    <w:p w:rsidR="00F30A0A" w:rsidRDefault="00F30A0A" w:rsidP="00EF3662">
      <w:pPr>
        <w:rPr>
          <w:rFonts w:ascii="GHEA Grapalat" w:hAnsi="GHEA Grapalat"/>
          <w:sz w:val="18"/>
          <w:szCs w:val="18"/>
          <w:lang w:val="es-ES"/>
        </w:rPr>
      </w:pPr>
    </w:p>
    <w:p w:rsidR="00F30A0A" w:rsidRPr="00064ADD" w:rsidRDefault="00F30A0A"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rsidR="00B2572B" w:rsidRPr="00960D70" w:rsidRDefault="00B2572B" w:rsidP="00EF3662">
      <w:pPr>
        <w:jc w:val="right"/>
        <w:rPr>
          <w:rFonts w:ascii="GHEA Grapalat" w:hAnsi="GHEA Grapalat"/>
          <w:sz w:val="20"/>
          <w:lang w:val="hy-AM"/>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064ADD" w:rsidRDefault="00B2572B" w:rsidP="00EF3662">
      <w:pPr>
        <w:pStyle w:val="BodyTextIndent3"/>
        <w:spacing w:line="240" w:lineRule="auto"/>
        <w:jc w:val="right"/>
        <w:rPr>
          <w:rFonts w:ascii="GHEA Grapalat" w:hAnsi="GHEA Grapalat"/>
          <w:i/>
          <w:lang w:val="hy-AM"/>
        </w:rPr>
      </w:pPr>
    </w:p>
    <w:p w:rsidR="00960D70" w:rsidRPr="001E7733" w:rsidRDefault="00960D70" w:rsidP="00960D70">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rsidR="00B2572B" w:rsidRPr="00960D70" w:rsidRDefault="00B2572B" w:rsidP="00EF3662">
      <w:pPr>
        <w:pStyle w:val="BodyTextIndent3"/>
        <w:spacing w:line="240" w:lineRule="auto"/>
        <w:jc w:val="right"/>
        <w:rPr>
          <w:rFonts w:ascii="GHEA Grapalat" w:hAnsi="GHEA Grapalat"/>
          <w:i/>
          <w:lang w:val="es-ES"/>
        </w:rPr>
      </w:pPr>
    </w:p>
    <w:p w:rsidR="00B2572B" w:rsidRPr="00064ADD" w:rsidRDefault="00B2572B" w:rsidP="00EF3662">
      <w:pPr>
        <w:pStyle w:val="BodyTextIndent3"/>
        <w:spacing w:line="240" w:lineRule="auto"/>
        <w:jc w:val="right"/>
        <w:rPr>
          <w:rFonts w:ascii="GHEA Grapalat" w:hAnsi="GHEA Grapalat"/>
          <w:i/>
          <w:lang w:val="hy-AM"/>
        </w:rPr>
      </w:pPr>
    </w:p>
    <w:p w:rsidR="00B2572B" w:rsidRPr="00064ADD" w:rsidRDefault="00B2572B" w:rsidP="00EF3662">
      <w:pPr>
        <w:pStyle w:val="BodyTextIndent3"/>
        <w:spacing w:line="240" w:lineRule="auto"/>
        <w:jc w:val="right"/>
        <w:rPr>
          <w:rFonts w:ascii="GHEA Grapalat" w:hAnsi="GHEA Grapalat"/>
          <w:i/>
          <w:lang w:val="es-ES" w:eastAsia="ru-RU"/>
        </w:rPr>
      </w:pPr>
    </w:p>
    <w:p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B2572B" w:rsidRPr="00064ADD" w:rsidRDefault="00B2572B" w:rsidP="001557AE">
      <w:pPr>
        <w:pStyle w:val="BodyTextIndent3"/>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w:t>
      </w:r>
      <w:r w:rsidR="007942E8" w:rsidRPr="00064ADD">
        <w:rPr>
          <w:rFonts w:ascii="GHEA Grapalat" w:hAnsi="GHEA Grapalat" w:cs="Arial"/>
          <w:b/>
          <w:lang w:val="hy-AM"/>
        </w:rPr>
        <w:t>3</w:t>
      </w:r>
    </w:p>
    <w:p w:rsidR="003E3717" w:rsidRPr="00C646AA" w:rsidRDefault="003E3717" w:rsidP="003E3717">
      <w:pPr>
        <w:pStyle w:val="BodyTextIndent3"/>
        <w:spacing w:line="240" w:lineRule="auto"/>
        <w:jc w:val="right"/>
        <w:rPr>
          <w:rFonts w:ascii="GHEA Grapalat" w:hAnsi="GHEA Grapalat" w:cs="Arial"/>
          <w:b/>
          <w:lang w:val="es-ES"/>
        </w:rPr>
      </w:pPr>
      <w:r w:rsidRPr="00C646AA">
        <w:rPr>
          <w:rFonts w:ascii="GHEA Grapalat" w:hAnsi="GHEA Grapalat"/>
          <w:b/>
          <w:lang w:val="af-ZA"/>
        </w:rPr>
        <w:t>«</w:t>
      </w:r>
      <w:r w:rsidR="009913AC">
        <w:rPr>
          <w:rFonts w:ascii="GHEA Grapalat" w:hAnsi="GHEA Grapalat"/>
          <w:b/>
          <w:lang w:val="hy-AM"/>
        </w:rPr>
        <w:t>ԿՄՋՀ-ԳՀԽԾՁԲ-24/31</w:t>
      </w:r>
      <w:r w:rsidRPr="00C646AA">
        <w:rPr>
          <w:rFonts w:ascii="GHEA Grapalat" w:hAnsi="GHEA Grapalat"/>
          <w:b/>
          <w:lang w:val="af-ZA"/>
        </w:rPr>
        <w:t>»</w:t>
      </w:r>
      <w:r w:rsidRPr="00C646AA">
        <w:rPr>
          <w:rFonts w:ascii="GHEA Grapalat" w:hAnsi="GHEA Grapalat" w:cs="Sylfaen"/>
          <w:b/>
          <w:lang w:val="es-ES"/>
        </w:rPr>
        <w:t>*</w:t>
      </w:r>
      <w:r w:rsidRPr="00C646AA">
        <w:rPr>
          <w:rFonts w:ascii="GHEA Grapalat" w:hAnsi="GHEA Grapalat"/>
          <w:b/>
          <w:lang w:val="es-ES"/>
        </w:rPr>
        <w:t xml:space="preserve">  </w:t>
      </w:r>
      <w:r w:rsidRPr="00C646AA">
        <w:rPr>
          <w:rFonts w:ascii="GHEA Grapalat" w:hAnsi="GHEA Grapalat" w:cs="Sylfaen"/>
          <w:b/>
          <w:lang w:val="es-ES"/>
        </w:rPr>
        <w:t>ծածկագրով</w:t>
      </w:r>
    </w:p>
    <w:p w:rsidR="003E3717" w:rsidRPr="00712340" w:rsidRDefault="003E3717" w:rsidP="003E3717">
      <w:pPr>
        <w:pStyle w:val="BodyTextIndent3"/>
        <w:spacing w:line="240" w:lineRule="auto"/>
        <w:jc w:val="right"/>
        <w:rPr>
          <w:rFonts w:ascii="GHEA Grapalat" w:hAnsi="GHEA Grapalat" w:cs="Arial"/>
          <w:b/>
          <w:lang w:val="es-ES"/>
        </w:rPr>
      </w:pPr>
      <w:r w:rsidRPr="00C646AA">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3E3717" w:rsidRDefault="003E3717" w:rsidP="003E3717">
      <w:pPr>
        <w:ind w:left="-66"/>
        <w:jc w:val="center"/>
        <w:rPr>
          <w:rFonts w:ascii="GHEA Grapalat" w:hAnsi="GHEA Grapalat" w:cs="Sylfaen"/>
          <w:b/>
          <w:sz w:val="20"/>
          <w:lang w:val="hy-AM"/>
        </w:rPr>
      </w:pPr>
    </w:p>
    <w:p w:rsidR="003E3717" w:rsidRDefault="003E3717" w:rsidP="003E3717">
      <w:pPr>
        <w:ind w:left="-66"/>
        <w:jc w:val="center"/>
        <w:rPr>
          <w:rFonts w:ascii="GHEA Grapalat" w:hAnsi="GHEA Grapalat" w:cs="Sylfaen"/>
          <w:b/>
          <w:sz w:val="20"/>
          <w:lang w:val="hy-AM"/>
        </w:rPr>
      </w:pPr>
    </w:p>
    <w:p w:rsidR="003E3717" w:rsidRPr="00B60BF1" w:rsidRDefault="003E3717" w:rsidP="003E3717">
      <w:pPr>
        <w:ind w:left="-66"/>
        <w:jc w:val="center"/>
        <w:rPr>
          <w:rFonts w:ascii="GHEA Grapalat" w:hAnsi="GHEA Grapalat" w:cs="Sylfaen"/>
          <w:b/>
          <w:sz w:val="20"/>
          <w:lang w:val="hy-AM"/>
        </w:rPr>
      </w:pPr>
      <w:r w:rsidRPr="00B60BF1">
        <w:rPr>
          <w:rFonts w:ascii="GHEA Grapalat" w:hAnsi="GHEA Grapalat" w:cs="Sylfaen"/>
          <w:b/>
          <w:sz w:val="20"/>
          <w:lang w:val="hy-AM"/>
        </w:rPr>
        <w:t>Տ Ե Ղ Ե Կ Ա Ն Ք</w:t>
      </w:r>
    </w:p>
    <w:p w:rsidR="003E3717" w:rsidRPr="00B60BF1" w:rsidRDefault="003E3717" w:rsidP="003E3717">
      <w:pPr>
        <w:ind w:left="-66"/>
        <w:jc w:val="center"/>
        <w:rPr>
          <w:rFonts w:ascii="GHEA Grapalat" w:hAnsi="GHEA Grapalat" w:cs="Sylfaen"/>
          <w:b/>
          <w:sz w:val="20"/>
          <w:lang w:val="hy-AM"/>
        </w:rPr>
      </w:pPr>
      <w:r w:rsidRPr="00B60BF1">
        <w:rPr>
          <w:rFonts w:ascii="GHEA Grapalat" w:hAnsi="GHEA Grapalat" w:cs="Sylfaen"/>
          <w:b/>
          <w:sz w:val="20"/>
          <w:lang w:val="hy-AM"/>
        </w:rPr>
        <w:t xml:space="preserve"> ՄԱՍՆԱԿՑԻ ԿՈՂՄԻՑ ԱՌԱՋԱՐԿՎՈՂ ՀԻՄՆԱԿԱՆ ԱՇԽԱՏԱԿԱԶՄԻ ՄԱՍԻՆ</w:t>
      </w:r>
    </w:p>
    <w:tbl>
      <w:tblPr>
        <w:tblpPr w:leftFromText="180" w:rightFromText="180" w:vertAnchor="text" w:horzAnchor="margin" w:tblpY="432"/>
        <w:tblW w:w="10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2441"/>
        <w:gridCol w:w="1708"/>
        <w:gridCol w:w="1442"/>
        <w:gridCol w:w="2070"/>
        <w:gridCol w:w="1710"/>
      </w:tblGrid>
      <w:tr w:rsidR="009913AC" w:rsidRPr="00B60BF1" w:rsidTr="009913AC">
        <w:trPr>
          <w:cantSplit/>
        </w:trPr>
        <w:tc>
          <w:tcPr>
            <w:tcW w:w="630" w:type="dxa"/>
            <w:vMerge w:val="restart"/>
            <w:vAlign w:val="center"/>
          </w:tcPr>
          <w:p w:rsidR="009913AC" w:rsidRPr="00B60BF1" w:rsidRDefault="009913AC" w:rsidP="00541154">
            <w:pPr>
              <w:jc w:val="center"/>
              <w:rPr>
                <w:rFonts w:ascii="GHEA Grapalat" w:hAnsi="GHEA Grapalat"/>
                <w:sz w:val="20"/>
                <w:lang w:val="hy-AM"/>
              </w:rPr>
            </w:pPr>
            <w:r w:rsidRPr="00B60BF1">
              <w:rPr>
                <w:rFonts w:ascii="GHEA Grapalat" w:hAnsi="GHEA Grapalat"/>
                <w:sz w:val="20"/>
                <w:lang w:val="hy-AM"/>
              </w:rPr>
              <w:t xml:space="preserve">N </w:t>
            </w:r>
          </w:p>
        </w:tc>
        <w:tc>
          <w:tcPr>
            <w:tcW w:w="9371" w:type="dxa"/>
            <w:gridSpan w:val="5"/>
            <w:vAlign w:val="center"/>
          </w:tcPr>
          <w:p w:rsidR="009913AC" w:rsidRPr="00B60BF1" w:rsidRDefault="009913AC" w:rsidP="00541154">
            <w:pPr>
              <w:jc w:val="center"/>
              <w:rPr>
                <w:rFonts w:ascii="GHEA Grapalat" w:hAnsi="GHEA Grapalat" w:cs="Arial"/>
                <w:sz w:val="20"/>
                <w:lang w:val="hy-AM"/>
              </w:rPr>
            </w:pPr>
            <w:r w:rsidRPr="00B60BF1">
              <w:rPr>
                <w:rFonts w:ascii="GHEA Grapalat" w:hAnsi="GHEA Grapalat" w:cs="Sylfaen"/>
                <w:sz w:val="20"/>
                <w:lang w:val="hy-AM"/>
              </w:rPr>
              <w:t>Հիմնական</w:t>
            </w:r>
            <w:r w:rsidRPr="00B60BF1">
              <w:rPr>
                <w:rFonts w:ascii="GHEA Grapalat" w:hAnsi="GHEA Grapalat" w:cs="Arial"/>
                <w:sz w:val="20"/>
                <w:lang w:val="hy-AM"/>
              </w:rPr>
              <w:t xml:space="preserve"> </w:t>
            </w:r>
            <w:r w:rsidRPr="00B60BF1">
              <w:rPr>
                <w:rFonts w:ascii="GHEA Grapalat" w:hAnsi="GHEA Grapalat" w:cs="Sylfaen"/>
                <w:sz w:val="20"/>
                <w:lang w:val="hy-AM"/>
              </w:rPr>
              <w:t>աշխատակազմում</w:t>
            </w:r>
            <w:r w:rsidRPr="00B60BF1">
              <w:rPr>
                <w:rFonts w:ascii="GHEA Grapalat" w:hAnsi="GHEA Grapalat" w:cs="Arial"/>
                <w:sz w:val="20"/>
                <w:lang w:val="hy-AM"/>
              </w:rPr>
              <w:t xml:space="preserve"> </w:t>
            </w:r>
            <w:r w:rsidRPr="00B60BF1">
              <w:rPr>
                <w:rFonts w:ascii="GHEA Grapalat" w:hAnsi="GHEA Grapalat" w:cs="Sylfaen"/>
                <w:sz w:val="20"/>
                <w:lang w:val="hy-AM"/>
              </w:rPr>
              <w:t>ներառված</w:t>
            </w:r>
            <w:r w:rsidRPr="00B60BF1">
              <w:rPr>
                <w:rFonts w:ascii="GHEA Grapalat" w:hAnsi="GHEA Grapalat" w:cs="Arial"/>
                <w:sz w:val="20"/>
                <w:lang w:val="hy-AM"/>
              </w:rPr>
              <w:t xml:space="preserve"> </w:t>
            </w:r>
            <w:r w:rsidRPr="00B60BF1">
              <w:rPr>
                <w:rFonts w:ascii="GHEA Grapalat" w:hAnsi="GHEA Grapalat" w:cs="Sylfaen"/>
                <w:sz w:val="20"/>
                <w:lang w:val="hy-AM"/>
              </w:rPr>
              <w:t>մասնա</w:t>
            </w:r>
            <w:r w:rsidRPr="00B60BF1">
              <w:rPr>
                <w:rFonts w:ascii="GHEA Grapalat" w:hAnsi="GHEA Grapalat" w:cs="Sylfaen"/>
                <w:sz w:val="20"/>
              </w:rPr>
              <w:t>գ</w:t>
            </w:r>
            <w:r w:rsidRPr="00B60BF1">
              <w:rPr>
                <w:rFonts w:ascii="GHEA Grapalat" w:hAnsi="GHEA Grapalat" w:cs="Sylfaen"/>
                <w:sz w:val="20"/>
                <w:lang w:val="hy-AM"/>
              </w:rPr>
              <w:t>ետների</w:t>
            </w:r>
          </w:p>
        </w:tc>
      </w:tr>
      <w:tr w:rsidR="009913AC" w:rsidRPr="00B60BF1" w:rsidTr="009913AC">
        <w:trPr>
          <w:cantSplit/>
          <w:trHeight w:val="1073"/>
        </w:trPr>
        <w:tc>
          <w:tcPr>
            <w:tcW w:w="630" w:type="dxa"/>
            <w:vMerge/>
            <w:vAlign w:val="center"/>
          </w:tcPr>
          <w:p w:rsidR="009913AC" w:rsidRPr="00B60BF1" w:rsidRDefault="009913AC" w:rsidP="00541154">
            <w:pPr>
              <w:jc w:val="center"/>
              <w:rPr>
                <w:rFonts w:ascii="GHEA Grapalat" w:hAnsi="GHEA Grapalat"/>
                <w:sz w:val="20"/>
                <w:lang w:val="hy-AM"/>
              </w:rPr>
            </w:pPr>
          </w:p>
        </w:tc>
        <w:tc>
          <w:tcPr>
            <w:tcW w:w="2441" w:type="dxa"/>
            <w:vMerge w:val="restart"/>
            <w:vAlign w:val="center"/>
          </w:tcPr>
          <w:p w:rsidR="009913AC" w:rsidRPr="00B60BF1" w:rsidRDefault="009913AC" w:rsidP="00541154">
            <w:pPr>
              <w:jc w:val="center"/>
              <w:rPr>
                <w:rFonts w:ascii="GHEA Grapalat" w:hAnsi="GHEA Grapalat" w:cs="Arial"/>
                <w:sz w:val="20"/>
                <w:lang w:val="hy-AM"/>
              </w:rPr>
            </w:pPr>
            <w:r w:rsidRPr="00B60BF1">
              <w:rPr>
                <w:rFonts w:ascii="GHEA Grapalat" w:hAnsi="GHEA Grapalat" w:cs="Sylfaen"/>
                <w:sz w:val="20"/>
                <w:lang w:val="hy-AM"/>
              </w:rPr>
              <w:t>Անուն</w:t>
            </w:r>
            <w:r w:rsidRPr="00B60BF1">
              <w:rPr>
                <w:rFonts w:ascii="GHEA Grapalat" w:hAnsi="GHEA Grapalat" w:cs="Sylfaen"/>
                <w:sz w:val="20"/>
              </w:rPr>
              <w:t>ը,</w:t>
            </w:r>
            <w:r w:rsidRPr="00B60BF1">
              <w:rPr>
                <w:rFonts w:ascii="GHEA Grapalat" w:hAnsi="GHEA Grapalat" w:cs="Arial"/>
                <w:sz w:val="20"/>
                <w:lang w:val="hy-AM"/>
              </w:rPr>
              <w:t xml:space="preserve">  </w:t>
            </w:r>
            <w:r w:rsidRPr="00B60BF1">
              <w:rPr>
                <w:rFonts w:ascii="GHEA Grapalat" w:hAnsi="GHEA Grapalat" w:cs="Sylfaen"/>
                <w:sz w:val="20"/>
                <w:lang w:val="hy-AM"/>
              </w:rPr>
              <w:t>Ազ</w:t>
            </w:r>
            <w:r w:rsidRPr="00B60BF1">
              <w:rPr>
                <w:rFonts w:ascii="GHEA Grapalat" w:hAnsi="GHEA Grapalat" w:cs="Sylfaen"/>
                <w:sz w:val="20"/>
              </w:rPr>
              <w:t>գ</w:t>
            </w:r>
            <w:r w:rsidRPr="00B60BF1">
              <w:rPr>
                <w:rFonts w:ascii="GHEA Grapalat" w:hAnsi="GHEA Grapalat" w:cs="Sylfaen"/>
                <w:sz w:val="20"/>
                <w:lang w:val="hy-AM"/>
              </w:rPr>
              <w:t>անունը</w:t>
            </w:r>
          </w:p>
        </w:tc>
        <w:tc>
          <w:tcPr>
            <w:tcW w:w="1708" w:type="dxa"/>
            <w:vMerge w:val="restart"/>
            <w:vAlign w:val="center"/>
          </w:tcPr>
          <w:p w:rsidR="009913AC" w:rsidRPr="00B60BF1" w:rsidRDefault="009913AC" w:rsidP="00541154">
            <w:pPr>
              <w:jc w:val="center"/>
              <w:rPr>
                <w:rFonts w:ascii="GHEA Grapalat" w:hAnsi="GHEA Grapalat" w:cs="Arial"/>
                <w:sz w:val="20"/>
              </w:rPr>
            </w:pPr>
            <w:r w:rsidRPr="00B60BF1">
              <w:rPr>
                <w:rFonts w:ascii="GHEA Grapalat" w:hAnsi="GHEA Grapalat" w:cs="Sylfaen"/>
                <w:sz w:val="20"/>
              </w:rPr>
              <w:t>Որակավորումը</w:t>
            </w:r>
          </w:p>
        </w:tc>
        <w:tc>
          <w:tcPr>
            <w:tcW w:w="3512" w:type="dxa"/>
            <w:gridSpan w:val="2"/>
            <w:vAlign w:val="center"/>
          </w:tcPr>
          <w:p w:rsidR="009913AC" w:rsidRPr="00B60BF1" w:rsidRDefault="009913AC" w:rsidP="00541154">
            <w:pPr>
              <w:jc w:val="center"/>
              <w:rPr>
                <w:rFonts w:ascii="GHEA Grapalat" w:hAnsi="GHEA Grapalat" w:cs="Arial"/>
                <w:sz w:val="20"/>
              </w:rPr>
            </w:pPr>
            <w:r w:rsidRPr="00B60BF1">
              <w:rPr>
                <w:rFonts w:ascii="GHEA Grapalat" w:hAnsi="GHEA Grapalat" w:cs="Sylfaen"/>
                <w:sz w:val="20"/>
              </w:rPr>
              <w:t>Աշխատանքային</w:t>
            </w:r>
            <w:r w:rsidRPr="00B60BF1">
              <w:rPr>
                <w:rFonts w:ascii="GHEA Grapalat" w:hAnsi="GHEA Grapalat" w:cs="Arial"/>
                <w:sz w:val="20"/>
              </w:rPr>
              <w:t xml:space="preserve"> </w:t>
            </w:r>
            <w:r w:rsidRPr="00B60BF1">
              <w:rPr>
                <w:rFonts w:ascii="GHEA Grapalat" w:hAnsi="GHEA Grapalat" w:cs="Sylfaen"/>
                <w:sz w:val="20"/>
              </w:rPr>
              <w:t>փորձը</w:t>
            </w:r>
          </w:p>
        </w:tc>
        <w:tc>
          <w:tcPr>
            <w:tcW w:w="1710" w:type="dxa"/>
            <w:vMerge w:val="restart"/>
            <w:vAlign w:val="center"/>
          </w:tcPr>
          <w:p w:rsidR="009913AC" w:rsidRPr="00B60BF1" w:rsidRDefault="009913AC" w:rsidP="00541154">
            <w:pPr>
              <w:jc w:val="center"/>
              <w:rPr>
                <w:rFonts w:ascii="GHEA Grapalat" w:hAnsi="GHEA Grapalat" w:cs="Arial"/>
                <w:sz w:val="20"/>
              </w:rPr>
            </w:pPr>
            <w:r w:rsidRPr="00B60BF1">
              <w:rPr>
                <w:rFonts w:ascii="GHEA Grapalat" w:hAnsi="GHEA Grapalat" w:cs="Sylfaen"/>
                <w:sz w:val="20"/>
              </w:rPr>
              <w:t>Գործատուի անվանումը</w:t>
            </w:r>
          </w:p>
        </w:tc>
      </w:tr>
      <w:tr w:rsidR="009913AC" w:rsidRPr="00B60BF1" w:rsidTr="009913AC">
        <w:trPr>
          <w:cantSplit/>
          <w:trHeight w:val="299"/>
        </w:trPr>
        <w:tc>
          <w:tcPr>
            <w:tcW w:w="630" w:type="dxa"/>
            <w:vMerge/>
            <w:vAlign w:val="center"/>
          </w:tcPr>
          <w:p w:rsidR="009913AC" w:rsidRPr="00B60BF1" w:rsidRDefault="009913AC" w:rsidP="00541154">
            <w:pPr>
              <w:jc w:val="center"/>
              <w:rPr>
                <w:rFonts w:ascii="GHEA Grapalat" w:hAnsi="GHEA Grapalat"/>
                <w:sz w:val="20"/>
                <w:lang w:val="hy-AM"/>
              </w:rPr>
            </w:pPr>
          </w:p>
        </w:tc>
        <w:tc>
          <w:tcPr>
            <w:tcW w:w="2441" w:type="dxa"/>
            <w:vMerge/>
            <w:vAlign w:val="center"/>
          </w:tcPr>
          <w:p w:rsidR="009913AC" w:rsidRPr="00B60BF1" w:rsidRDefault="009913AC" w:rsidP="00541154">
            <w:pPr>
              <w:jc w:val="center"/>
              <w:rPr>
                <w:rFonts w:ascii="GHEA Grapalat" w:hAnsi="GHEA Grapalat"/>
                <w:sz w:val="20"/>
                <w:lang w:val="hy-AM"/>
              </w:rPr>
            </w:pPr>
          </w:p>
        </w:tc>
        <w:tc>
          <w:tcPr>
            <w:tcW w:w="1708" w:type="dxa"/>
            <w:vMerge/>
            <w:vAlign w:val="center"/>
          </w:tcPr>
          <w:p w:rsidR="009913AC" w:rsidRPr="00B60BF1" w:rsidDel="006B374D" w:rsidRDefault="009913AC" w:rsidP="00541154">
            <w:pPr>
              <w:jc w:val="center"/>
              <w:rPr>
                <w:rFonts w:ascii="GHEA Grapalat" w:hAnsi="GHEA Grapalat"/>
                <w:sz w:val="20"/>
                <w:lang w:val="hy-AM"/>
              </w:rPr>
            </w:pPr>
          </w:p>
        </w:tc>
        <w:tc>
          <w:tcPr>
            <w:tcW w:w="1442" w:type="dxa"/>
            <w:vAlign w:val="center"/>
          </w:tcPr>
          <w:p w:rsidR="009913AC" w:rsidRPr="00B60BF1" w:rsidDel="00B57526" w:rsidRDefault="009913AC" w:rsidP="00541154">
            <w:pPr>
              <w:jc w:val="center"/>
              <w:rPr>
                <w:rFonts w:ascii="GHEA Grapalat" w:hAnsi="GHEA Grapalat"/>
                <w:sz w:val="20"/>
              </w:rPr>
            </w:pPr>
            <w:r w:rsidRPr="00B60BF1">
              <w:rPr>
                <w:rFonts w:ascii="GHEA Grapalat" w:hAnsi="GHEA Grapalat" w:cs="Sylfaen"/>
                <w:sz w:val="20"/>
              </w:rPr>
              <w:t>Ժամանակա</w:t>
            </w:r>
            <w:r w:rsidRPr="00B60BF1">
              <w:rPr>
                <w:rFonts w:ascii="GHEA Grapalat" w:hAnsi="GHEA Grapalat" w:cs="Arial"/>
                <w:sz w:val="20"/>
              </w:rPr>
              <w:t>-</w:t>
            </w:r>
            <w:r w:rsidRPr="00B60BF1">
              <w:rPr>
                <w:rFonts w:ascii="GHEA Grapalat" w:hAnsi="GHEA Grapalat" w:cs="Sylfaen"/>
                <w:sz w:val="20"/>
              </w:rPr>
              <w:t>հատվածը</w:t>
            </w:r>
          </w:p>
        </w:tc>
        <w:tc>
          <w:tcPr>
            <w:tcW w:w="2070" w:type="dxa"/>
            <w:vAlign w:val="center"/>
          </w:tcPr>
          <w:p w:rsidR="009913AC" w:rsidRPr="00B60BF1" w:rsidDel="00B57526" w:rsidRDefault="009913AC" w:rsidP="00541154">
            <w:pPr>
              <w:jc w:val="center"/>
              <w:rPr>
                <w:rFonts w:ascii="GHEA Grapalat" w:hAnsi="GHEA Grapalat"/>
                <w:sz w:val="20"/>
              </w:rPr>
            </w:pPr>
            <w:r w:rsidRPr="00B60BF1">
              <w:rPr>
                <w:rFonts w:ascii="GHEA Grapalat" w:hAnsi="GHEA Grapalat" w:cs="Sylfaen"/>
                <w:sz w:val="20"/>
              </w:rPr>
              <w:t>Գործունեության</w:t>
            </w:r>
            <w:r w:rsidRPr="00B60BF1">
              <w:rPr>
                <w:rFonts w:ascii="GHEA Grapalat" w:hAnsi="GHEA Grapalat" w:cs="Arial"/>
                <w:sz w:val="20"/>
              </w:rPr>
              <w:t xml:space="preserve"> </w:t>
            </w:r>
            <w:r w:rsidRPr="00B60BF1">
              <w:rPr>
                <w:rFonts w:ascii="GHEA Grapalat" w:hAnsi="GHEA Grapalat" w:cs="Sylfaen"/>
                <w:sz w:val="20"/>
              </w:rPr>
              <w:t>ոլորտը</w:t>
            </w:r>
            <w:r w:rsidRPr="00B60BF1">
              <w:rPr>
                <w:rFonts w:ascii="GHEA Grapalat" w:hAnsi="GHEA Grapalat" w:cs="Arial"/>
                <w:sz w:val="20"/>
              </w:rPr>
              <w:t xml:space="preserve"> </w:t>
            </w:r>
            <w:r w:rsidRPr="00B60BF1">
              <w:rPr>
                <w:rFonts w:ascii="GHEA Grapalat" w:hAnsi="GHEA Grapalat" w:cs="Sylfaen"/>
                <w:sz w:val="20"/>
              </w:rPr>
              <w:t>և</w:t>
            </w:r>
            <w:r w:rsidRPr="00B60BF1">
              <w:rPr>
                <w:rFonts w:ascii="GHEA Grapalat" w:hAnsi="GHEA Grapalat" w:cs="Arial"/>
                <w:sz w:val="20"/>
              </w:rPr>
              <w:t xml:space="preserve"> </w:t>
            </w:r>
            <w:r w:rsidRPr="00B60BF1">
              <w:rPr>
                <w:rFonts w:ascii="GHEA Grapalat" w:hAnsi="GHEA Grapalat" w:cs="Sylfaen"/>
                <w:sz w:val="20"/>
              </w:rPr>
              <w:t>կատարած</w:t>
            </w:r>
            <w:r w:rsidRPr="00B60BF1">
              <w:rPr>
                <w:rFonts w:ascii="GHEA Grapalat" w:hAnsi="GHEA Grapalat" w:cs="Arial"/>
                <w:sz w:val="20"/>
              </w:rPr>
              <w:t xml:space="preserve"> </w:t>
            </w:r>
            <w:r w:rsidRPr="00B60BF1">
              <w:rPr>
                <w:rFonts w:ascii="GHEA Grapalat" w:hAnsi="GHEA Grapalat" w:cs="Sylfaen"/>
                <w:sz w:val="20"/>
              </w:rPr>
              <w:t>աշխատանքը</w:t>
            </w:r>
          </w:p>
        </w:tc>
        <w:tc>
          <w:tcPr>
            <w:tcW w:w="1710" w:type="dxa"/>
            <w:vMerge/>
            <w:vAlign w:val="center"/>
          </w:tcPr>
          <w:p w:rsidR="009913AC" w:rsidRPr="00B60BF1" w:rsidRDefault="009913AC" w:rsidP="00541154">
            <w:pPr>
              <w:jc w:val="center"/>
              <w:rPr>
                <w:rFonts w:ascii="GHEA Grapalat" w:hAnsi="GHEA Grapalat"/>
                <w:sz w:val="20"/>
                <w:lang w:val="hy-AM"/>
              </w:rPr>
            </w:pPr>
          </w:p>
        </w:tc>
      </w:tr>
      <w:tr w:rsidR="009913AC" w:rsidRPr="00B60BF1" w:rsidTr="009913AC">
        <w:trPr>
          <w:cantSplit/>
        </w:trPr>
        <w:tc>
          <w:tcPr>
            <w:tcW w:w="630" w:type="dxa"/>
            <w:shd w:val="clear" w:color="auto" w:fill="D9D9D9"/>
          </w:tcPr>
          <w:p w:rsidR="009913AC" w:rsidRPr="00B60BF1" w:rsidRDefault="009913AC" w:rsidP="00541154">
            <w:pPr>
              <w:jc w:val="center"/>
              <w:rPr>
                <w:rFonts w:ascii="GHEA Grapalat" w:hAnsi="GHEA Grapalat"/>
                <w:i/>
                <w:sz w:val="18"/>
              </w:rPr>
            </w:pPr>
            <w:r w:rsidRPr="00B60BF1">
              <w:rPr>
                <w:rFonts w:ascii="GHEA Grapalat" w:hAnsi="GHEA Grapalat"/>
                <w:i/>
                <w:sz w:val="18"/>
              </w:rPr>
              <w:t>1</w:t>
            </w:r>
          </w:p>
        </w:tc>
        <w:tc>
          <w:tcPr>
            <w:tcW w:w="2441" w:type="dxa"/>
            <w:shd w:val="clear" w:color="auto" w:fill="D9D9D9"/>
          </w:tcPr>
          <w:p w:rsidR="009913AC" w:rsidRPr="00B60BF1" w:rsidRDefault="009913AC" w:rsidP="00541154">
            <w:pPr>
              <w:jc w:val="center"/>
              <w:rPr>
                <w:rFonts w:ascii="GHEA Grapalat" w:hAnsi="GHEA Grapalat"/>
                <w:i/>
                <w:sz w:val="18"/>
              </w:rPr>
            </w:pPr>
            <w:r w:rsidRPr="00B60BF1">
              <w:rPr>
                <w:rFonts w:ascii="GHEA Grapalat" w:hAnsi="GHEA Grapalat"/>
                <w:i/>
                <w:sz w:val="18"/>
              </w:rPr>
              <w:t>2</w:t>
            </w:r>
          </w:p>
        </w:tc>
        <w:tc>
          <w:tcPr>
            <w:tcW w:w="1708" w:type="dxa"/>
            <w:shd w:val="clear" w:color="auto" w:fill="D9D9D9"/>
          </w:tcPr>
          <w:p w:rsidR="009913AC" w:rsidRPr="00B60BF1" w:rsidRDefault="009913AC" w:rsidP="00541154">
            <w:pPr>
              <w:jc w:val="center"/>
              <w:rPr>
                <w:rFonts w:ascii="GHEA Grapalat" w:hAnsi="GHEA Grapalat"/>
                <w:i/>
                <w:sz w:val="18"/>
              </w:rPr>
            </w:pPr>
            <w:r w:rsidRPr="00B60BF1">
              <w:rPr>
                <w:rFonts w:ascii="GHEA Grapalat" w:hAnsi="GHEA Grapalat"/>
                <w:i/>
                <w:sz w:val="18"/>
              </w:rPr>
              <w:t>3</w:t>
            </w:r>
          </w:p>
        </w:tc>
        <w:tc>
          <w:tcPr>
            <w:tcW w:w="1442" w:type="dxa"/>
            <w:shd w:val="clear" w:color="auto" w:fill="D9D9D9"/>
          </w:tcPr>
          <w:p w:rsidR="009913AC" w:rsidRPr="00B60BF1" w:rsidRDefault="009913AC" w:rsidP="00541154">
            <w:pPr>
              <w:jc w:val="center"/>
              <w:rPr>
                <w:rFonts w:ascii="GHEA Grapalat" w:hAnsi="GHEA Grapalat"/>
                <w:i/>
                <w:sz w:val="18"/>
              </w:rPr>
            </w:pPr>
            <w:r w:rsidRPr="00B60BF1">
              <w:rPr>
                <w:rFonts w:ascii="GHEA Grapalat" w:hAnsi="GHEA Grapalat"/>
                <w:i/>
                <w:sz w:val="18"/>
              </w:rPr>
              <w:t>4</w:t>
            </w:r>
          </w:p>
        </w:tc>
        <w:tc>
          <w:tcPr>
            <w:tcW w:w="2070" w:type="dxa"/>
            <w:shd w:val="clear" w:color="auto" w:fill="D9D9D9"/>
          </w:tcPr>
          <w:p w:rsidR="009913AC" w:rsidRPr="00B60BF1" w:rsidRDefault="009913AC" w:rsidP="00541154">
            <w:pPr>
              <w:jc w:val="center"/>
              <w:rPr>
                <w:rFonts w:ascii="GHEA Grapalat" w:hAnsi="GHEA Grapalat"/>
                <w:i/>
                <w:sz w:val="18"/>
              </w:rPr>
            </w:pPr>
            <w:r w:rsidRPr="00B60BF1">
              <w:rPr>
                <w:rFonts w:ascii="GHEA Grapalat" w:hAnsi="GHEA Grapalat"/>
                <w:i/>
                <w:sz w:val="18"/>
              </w:rPr>
              <w:t>5</w:t>
            </w:r>
          </w:p>
        </w:tc>
        <w:tc>
          <w:tcPr>
            <w:tcW w:w="1710" w:type="dxa"/>
            <w:shd w:val="clear" w:color="auto" w:fill="D9D9D9"/>
          </w:tcPr>
          <w:p w:rsidR="009913AC" w:rsidRPr="00B60BF1" w:rsidRDefault="009913AC" w:rsidP="00541154">
            <w:pPr>
              <w:jc w:val="center"/>
              <w:rPr>
                <w:rFonts w:ascii="GHEA Grapalat" w:hAnsi="GHEA Grapalat"/>
                <w:i/>
                <w:sz w:val="18"/>
              </w:rPr>
            </w:pPr>
            <w:r w:rsidRPr="00B60BF1">
              <w:rPr>
                <w:rFonts w:ascii="GHEA Grapalat" w:hAnsi="GHEA Grapalat"/>
                <w:i/>
                <w:sz w:val="18"/>
              </w:rPr>
              <w:t>6</w:t>
            </w:r>
          </w:p>
        </w:tc>
      </w:tr>
      <w:tr w:rsidR="009913AC" w:rsidRPr="00B60BF1" w:rsidTr="009913AC">
        <w:trPr>
          <w:cantSplit/>
        </w:trPr>
        <w:tc>
          <w:tcPr>
            <w:tcW w:w="630" w:type="dxa"/>
          </w:tcPr>
          <w:p w:rsidR="009913AC" w:rsidRPr="00B60BF1" w:rsidRDefault="009913AC" w:rsidP="00541154">
            <w:pPr>
              <w:jc w:val="center"/>
              <w:rPr>
                <w:rFonts w:ascii="GHEA Grapalat" w:hAnsi="GHEA Grapalat"/>
                <w:sz w:val="20"/>
              </w:rPr>
            </w:pPr>
            <w:r w:rsidRPr="00B60BF1">
              <w:rPr>
                <w:rFonts w:ascii="GHEA Grapalat" w:hAnsi="GHEA Grapalat"/>
                <w:sz w:val="20"/>
              </w:rPr>
              <w:t>1.</w:t>
            </w:r>
          </w:p>
        </w:tc>
        <w:tc>
          <w:tcPr>
            <w:tcW w:w="2441" w:type="dxa"/>
          </w:tcPr>
          <w:p w:rsidR="009913AC" w:rsidRPr="00B60BF1" w:rsidRDefault="009913AC" w:rsidP="00541154">
            <w:pPr>
              <w:jc w:val="center"/>
              <w:rPr>
                <w:rFonts w:ascii="GHEA Grapalat" w:hAnsi="GHEA Grapalat"/>
                <w:sz w:val="20"/>
                <w:lang w:val="hy-AM"/>
              </w:rPr>
            </w:pPr>
          </w:p>
        </w:tc>
        <w:tc>
          <w:tcPr>
            <w:tcW w:w="1708" w:type="dxa"/>
          </w:tcPr>
          <w:p w:rsidR="009913AC" w:rsidRPr="00B60BF1" w:rsidRDefault="009913AC" w:rsidP="00541154">
            <w:pPr>
              <w:jc w:val="center"/>
              <w:rPr>
                <w:rFonts w:ascii="GHEA Grapalat" w:hAnsi="GHEA Grapalat"/>
                <w:sz w:val="20"/>
                <w:lang w:val="hy-AM"/>
              </w:rPr>
            </w:pPr>
          </w:p>
        </w:tc>
        <w:tc>
          <w:tcPr>
            <w:tcW w:w="1442" w:type="dxa"/>
          </w:tcPr>
          <w:p w:rsidR="009913AC" w:rsidRPr="00B60BF1" w:rsidRDefault="009913AC" w:rsidP="00541154">
            <w:pPr>
              <w:jc w:val="center"/>
              <w:rPr>
                <w:rFonts w:ascii="GHEA Grapalat" w:hAnsi="GHEA Grapalat"/>
                <w:sz w:val="20"/>
                <w:lang w:val="hy-AM"/>
              </w:rPr>
            </w:pPr>
          </w:p>
        </w:tc>
        <w:tc>
          <w:tcPr>
            <w:tcW w:w="2070" w:type="dxa"/>
          </w:tcPr>
          <w:p w:rsidR="009913AC" w:rsidRPr="00B60BF1" w:rsidRDefault="009913AC" w:rsidP="00541154">
            <w:pPr>
              <w:jc w:val="center"/>
              <w:rPr>
                <w:rFonts w:ascii="GHEA Grapalat" w:hAnsi="GHEA Grapalat"/>
                <w:sz w:val="20"/>
                <w:lang w:val="hy-AM"/>
              </w:rPr>
            </w:pPr>
          </w:p>
        </w:tc>
        <w:tc>
          <w:tcPr>
            <w:tcW w:w="1710" w:type="dxa"/>
          </w:tcPr>
          <w:p w:rsidR="009913AC" w:rsidRPr="00B60BF1" w:rsidRDefault="009913AC" w:rsidP="00541154">
            <w:pPr>
              <w:jc w:val="center"/>
              <w:rPr>
                <w:rFonts w:ascii="GHEA Grapalat" w:hAnsi="GHEA Grapalat"/>
                <w:sz w:val="20"/>
                <w:lang w:val="hy-AM"/>
              </w:rPr>
            </w:pPr>
          </w:p>
        </w:tc>
      </w:tr>
      <w:tr w:rsidR="009913AC" w:rsidRPr="00B60BF1" w:rsidTr="009913AC">
        <w:trPr>
          <w:cantSplit/>
        </w:trPr>
        <w:tc>
          <w:tcPr>
            <w:tcW w:w="630" w:type="dxa"/>
          </w:tcPr>
          <w:p w:rsidR="009913AC" w:rsidRPr="003E3717" w:rsidRDefault="009913AC" w:rsidP="00541154">
            <w:pPr>
              <w:jc w:val="center"/>
              <w:rPr>
                <w:rFonts w:ascii="Cambria Math" w:hAnsi="Cambria Math"/>
                <w:sz w:val="20"/>
                <w:lang w:val="hy-AM"/>
              </w:rPr>
            </w:pPr>
            <w:r>
              <w:rPr>
                <w:rFonts w:ascii="Cambria Math" w:hAnsi="Cambria Math"/>
                <w:sz w:val="20"/>
                <w:lang w:val="hy-AM"/>
              </w:rPr>
              <w:t>․․․</w:t>
            </w:r>
          </w:p>
        </w:tc>
        <w:tc>
          <w:tcPr>
            <w:tcW w:w="2441" w:type="dxa"/>
          </w:tcPr>
          <w:p w:rsidR="009913AC" w:rsidRPr="00B60BF1" w:rsidRDefault="009913AC" w:rsidP="00541154">
            <w:pPr>
              <w:jc w:val="center"/>
              <w:rPr>
                <w:rFonts w:ascii="GHEA Grapalat" w:hAnsi="GHEA Grapalat"/>
                <w:sz w:val="20"/>
                <w:lang w:val="hy-AM"/>
              </w:rPr>
            </w:pPr>
          </w:p>
        </w:tc>
        <w:tc>
          <w:tcPr>
            <w:tcW w:w="1708" w:type="dxa"/>
          </w:tcPr>
          <w:p w:rsidR="009913AC" w:rsidRPr="00B60BF1" w:rsidRDefault="009913AC" w:rsidP="00541154">
            <w:pPr>
              <w:jc w:val="center"/>
              <w:rPr>
                <w:rFonts w:ascii="GHEA Grapalat" w:hAnsi="GHEA Grapalat"/>
                <w:sz w:val="20"/>
                <w:lang w:val="hy-AM"/>
              </w:rPr>
            </w:pPr>
          </w:p>
        </w:tc>
        <w:tc>
          <w:tcPr>
            <w:tcW w:w="1442" w:type="dxa"/>
          </w:tcPr>
          <w:p w:rsidR="009913AC" w:rsidRPr="00B60BF1" w:rsidRDefault="009913AC" w:rsidP="00541154">
            <w:pPr>
              <w:jc w:val="center"/>
              <w:rPr>
                <w:rFonts w:ascii="GHEA Grapalat" w:hAnsi="GHEA Grapalat"/>
                <w:sz w:val="20"/>
                <w:lang w:val="hy-AM"/>
              </w:rPr>
            </w:pPr>
          </w:p>
        </w:tc>
        <w:tc>
          <w:tcPr>
            <w:tcW w:w="2070" w:type="dxa"/>
          </w:tcPr>
          <w:p w:rsidR="009913AC" w:rsidRPr="00B60BF1" w:rsidRDefault="009913AC" w:rsidP="00541154">
            <w:pPr>
              <w:jc w:val="center"/>
              <w:rPr>
                <w:rFonts w:ascii="GHEA Grapalat" w:hAnsi="GHEA Grapalat"/>
                <w:sz w:val="20"/>
                <w:lang w:val="hy-AM"/>
              </w:rPr>
            </w:pPr>
          </w:p>
        </w:tc>
        <w:tc>
          <w:tcPr>
            <w:tcW w:w="1710" w:type="dxa"/>
          </w:tcPr>
          <w:p w:rsidR="009913AC" w:rsidRPr="00B60BF1" w:rsidRDefault="009913AC" w:rsidP="00541154">
            <w:pPr>
              <w:jc w:val="center"/>
              <w:rPr>
                <w:rFonts w:ascii="GHEA Grapalat" w:hAnsi="GHEA Grapalat"/>
                <w:sz w:val="20"/>
                <w:lang w:val="hy-AM"/>
              </w:rPr>
            </w:pPr>
          </w:p>
        </w:tc>
      </w:tr>
    </w:tbl>
    <w:p w:rsidR="003E3717" w:rsidRPr="00B60BF1" w:rsidRDefault="003E3717" w:rsidP="003E3717">
      <w:pPr>
        <w:tabs>
          <w:tab w:val="left" w:pos="1134"/>
        </w:tabs>
        <w:ind w:firstLine="720"/>
        <w:jc w:val="both"/>
        <w:rPr>
          <w:rFonts w:ascii="GHEA Grapalat" w:hAnsi="GHEA Grapalat"/>
          <w:sz w:val="20"/>
        </w:rPr>
      </w:pPr>
    </w:p>
    <w:p w:rsidR="003E3717" w:rsidRPr="00B60BF1" w:rsidRDefault="003E3717" w:rsidP="003E3717">
      <w:pPr>
        <w:tabs>
          <w:tab w:val="left" w:pos="1134"/>
        </w:tabs>
        <w:ind w:firstLine="720"/>
        <w:jc w:val="both"/>
        <w:rPr>
          <w:rFonts w:ascii="GHEA Grapalat" w:hAnsi="GHEA Grapalat"/>
          <w:sz w:val="20"/>
        </w:rPr>
      </w:pPr>
    </w:p>
    <w:p w:rsidR="003E3717" w:rsidRPr="00B60BF1" w:rsidRDefault="003E3717" w:rsidP="003E3717">
      <w:pPr>
        <w:tabs>
          <w:tab w:val="left" w:pos="1134"/>
        </w:tabs>
        <w:ind w:firstLine="720"/>
        <w:jc w:val="both"/>
        <w:rPr>
          <w:rFonts w:ascii="GHEA Grapalat" w:hAnsi="GHEA Grapalat"/>
          <w:i/>
          <w:sz w:val="18"/>
          <w:lang w:val="es-ES"/>
        </w:rPr>
      </w:pPr>
    </w:p>
    <w:p w:rsidR="003E3717" w:rsidRDefault="00DA740C" w:rsidP="003E3717">
      <w:pPr>
        <w:tabs>
          <w:tab w:val="left" w:pos="1134"/>
        </w:tabs>
        <w:ind w:firstLine="720"/>
        <w:jc w:val="both"/>
        <w:rPr>
          <w:rFonts w:ascii="GHEA Grapalat" w:hAnsi="GHEA Grapalat" w:cs="Sylfaen"/>
          <w:sz w:val="20"/>
          <w:szCs w:val="20"/>
          <w:lang w:val="hy-AM"/>
        </w:rPr>
      </w:pPr>
      <w:r>
        <w:rPr>
          <w:rFonts w:ascii="GHEA Grapalat" w:hAnsi="GHEA Grapalat"/>
          <w:sz w:val="22"/>
          <w:lang w:val="hy-AM"/>
        </w:rPr>
        <w:t>ԿՄՋՀ-ԳՀԽԾՁԲ-24/31</w:t>
      </w:r>
      <w:r w:rsidR="003E3717">
        <w:rPr>
          <w:rFonts w:ascii="GHEA Grapalat" w:hAnsi="GHEA Grapalat"/>
          <w:b/>
          <w:sz w:val="22"/>
          <w:lang w:val="hy-AM"/>
        </w:rPr>
        <w:t xml:space="preserve"> </w:t>
      </w:r>
      <w:r w:rsidR="003E3717" w:rsidRPr="00F00225">
        <w:rPr>
          <w:rFonts w:ascii="GHEA Grapalat" w:hAnsi="GHEA Grapalat" w:cs="Sylfaen"/>
          <w:sz w:val="20"/>
          <w:szCs w:val="20"/>
          <w:lang w:val="hy-AM"/>
        </w:rPr>
        <w:t>ծածկագրով  ընթացակարգի</w:t>
      </w:r>
      <w:r w:rsidR="003E3717" w:rsidRPr="00F00225">
        <w:rPr>
          <w:rFonts w:ascii="GHEA Grapalat" w:hAnsi="GHEA Grapalat" w:cs="Arial"/>
          <w:sz w:val="20"/>
          <w:szCs w:val="20"/>
          <w:lang w:val="hy-AM"/>
        </w:rPr>
        <w:t xml:space="preserve"> շրջանակներում </w:t>
      </w:r>
      <w:r w:rsidR="003E3717" w:rsidRPr="00F00225">
        <w:rPr>
          <w:rFonts w:ascii="GHEA Grapalat" w:hAnsi="GHEA Grapalat" w:cs="Arial"/>
          <w:sz w:val="20"/>
          <w:szCs w:val="20"/>
        </w:rPr>
        <w:t>կ</w:t>
      </w:r>
      <w:r w:rsidR="003E3717" w:rsidRPr="00F00225">
        <w:rPr>
          <w:rFonts w:ascii="GHEA Grapalat" w:hAnsi="GHEA Grapalat" w:cs="Sylfaen"/>
          <w:sz w:val="20"/>
          <w:szCs w:val="20"/>
          <w:lang w:val="hy-AM"/>
        </w:rPr>
        <w:t>ից</w:t>
      </w:r>
      <w:r w:rsidR="003E3717" w:rsidRPr="00F00225">
        <w:rPr>
          <w:rFonts w:ascii="GHEA Grapalat" w:hAnsi="GHEA Grapalat" w:cs="Arial"/>
          <w:sz w:val="20"/>
          <w:szCs w:val="20"/>
          <w:lang w:val="hy-AM"/>
        </w:rPr>
        <w:t xml:space="preserve"> </w:t>
      </w:r>
      <w:r w:rsidR="003E3717" w:rsidRPr="00F00225">
        <w:rPr>
          <w:rFonts w:ascii="GHEA Grapalat" w:hAnsi="GHEA Grapalat" w:cs="Sylfaen"/>
          <w:sz w:val="20"/>
          <w:szCs w:val="20"/>
          <w:lang w:val="hy-AM"/>
        </w:rPr>
        <w:t>ներկայացնում</w:t>
      </w:r>
      <w:r w:rsidR="003E3717" w:rsidRPr="00F00225">
        <w:rPr>
          <w:rFonts w:ascii="GHEA Grapalat" w:hAnsi="GHEA Grapalat" w:cs="Arial"/>
          <w:sz w:val="20"/>
          <w:szCs w:val="20"/>
          <w:lang w:val="hy-AM"/>
        </w:rPr>
        <w:t xml:space="preserve"> </w:t>
      </w:r>
      <w:r w:rsidR="003E3717" w:rsidRPr="00F00225">
        <w:rPr>
          <w:rFonts w:ascii="GHEA Grapalat" w:hAnsi="GHEA Grapalat" w:cs="Sylfaen"/>
          <w:sz w:val="20"/>
          <w:szCs w:val="20"/>
          <w:lang w:val="hy-AM"/>
        </w:rPr>
        <w:t>ենք</w:t>
      </w:r>
    </w:p>
    <w:p w:rsidR="00F30A0A" w:rsidRDefault="00F30A0A" w:rsidP="003E3717">
      <w:pPr>
        <w:tabs>
          <w:tab w:val="left" w:pos="1134"/>
        </w:tabs>
        <w:ind w:firstLine="720"/>
        <w:jc w:val="both"/>
        <w:rPr>
          <w:rFonts w:ascii="GHEA Grapalat" w:hAnsi="GHEA Grapalat" w:cs="Sylfaen"/>
          <w:sz w:val="20"/>
          <w:szCs w:val="20"/>
          <w:lang w:val="hy-AM"/>
        </w:rPr>
      </w:pPr>
    </w:p>
    <w:p w:rsidR="00F30A0A" w:rsidRDefault="00F30A0A" w:rsidP="003E3717">
      <w:pPr>
        <w:tabs>
          <w:tab w:val="left" w:pos="1134"/>
        </w:tabs>
        <w:ind w:firstLine="720"/>
        <w:jc w:val="both"/>
        <w:rPr>
          <w:rFonts w:ascii="GHEA Grapalat" w:hAnsi="GHEA Grapalat" w:cs="Sylfaen"/>
          <w:sz w:val="20"/>
          <w:szCs w:val="20"/>
          <w:lang w:val="hy-AM"/>
        </w:rPr>
      </w:pPr>
    </w:p>
    <w:p w:rsidR="00F30A0A" w:rsidRPr="00064ADD" w:rsidRDefault="00F30A0A" w:rsidP="00F30A0A">
      <w:pPr>
        <w:ind w:left="720" w:firstLine="720"/>
        <w:jc w:val="both"/>
        <w:rPr>
          <w:rFonts w:ascii="GHEA Grapalat" w:hAnsi="GHEA Grapalat"/>
          <w:sz w:val="20"/>
          <w:lang w:val="hy-AM"/>
        </w:rPr>
      </w:pPr>
      <w:r w:rsidRPr="00064ADD">
        <w:rPr>
          <w:rFonts w:ascii="GHEA Grapalat" w:hAnsi="GHEA Grapalat"/>
          <w:sz w:val="20"/>
          <w:lang w:val="hy-AM"/>
        </w:rPr>
        <w:t xml:space="preserve">___________________________________________ </w:t>
      </w:r>
      <w:r w:rsidRPr="00064ADD">
        <w:rPr>
          <w:rFonts w:ascii="GHEA Grapalat" w:hAnsi="GHEA Grapalat"/>
          <w:sz w:val="20"/>
          <w:lang w:val="hy-AM"/>
        </w:rPr>
        <w:tab/>
        <w:t xml:space="preserve">                       _____________ </w:t>
      </w:r>
    </w:p>
    <w:p w:rsidR="00F30A0A" w:rsidRPr="00064ADD" w:rsidRDefault="00F30A0A" w:rsidP="00F30A0A">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064ADD">
        <w:rPr>
          <w:rFonts w:ascii="GHEA Grapalat" w:hAnsi="GHEA Grapalat"/>
          <w:sz w:val="20"/>
          <w:vertAlign w:val="superscript"/>
          <w:lang w:val="hy-AM"/>
        </w:rPr>
        <w:tab/>
      </w:r>
    </w:p>
    <w:p w:rsidR="00F30A0A" w:rsidRPr="00960D70" w:rsidRDefault="00F30A0A" w:rsidP="00F30A0A">
      <w:pPr>
        <w:jc w:val="right"/>
        <w:rPr>
          <w:rFonts w:ascii="GHEA Grapalat" w:hAnsi="GHEA Grapalat"/>
          <w:sz w:val="20"/>
          <w:lang w:val="hy-AM"/>
        </w:rPr>
      </w:pPr>
      <w:r w:rsidRPr="00960D70">
        <w:rPr>
          <w:rFonts w:ascii="GHEA Grapalat" w:hAnsi="GHEA Grapalat"/>
          <w:sz w:val="20"/>
          <w:lang w:val="hy-AM"/>
        </w:rPr>
        <w:t xml:space="preserve">    </w:t>
      </w:r>
    </w:p>
    <w:p w:rsidR="00F30A0A" w:rsidRDefault="00F30A0A" w:rsidP="00F30A0A">
      <w:pPr>
        <w:tabs>
          <w:tab w:val="left" w:pos="1134"/>
        </w:tabs>
        <w:ind w:firstLine="720"/>
        <w:jc w:val="both"/>
        <w:rPr>
          <w:rFonts w:ascii="GHEA Grapalat" w:hAnsi="GHEA Grapalat" w:cs="Sylfaen"/>
          <w:sz w:val="20"/>
          <w:szCs w:val="20"/>
          <w:lang w:val="hy-AM"/>
        </w:rPr>
      </w:pPr>
      <w:r w:rsidRPr="00960D70">
        <w:rPr>
          <w:rFonts w:ascii="GHEA Grapalat" w:hAnsi="GHEA Grapalat"/>
          <w:sz w:val="20"/>
          <w:lang w:val="hy-AM"/>
        </w:rPr>
        <w:t>Կ. Տ.</w:t>
      </w:r>
    </w:p>
    <w:p w:rsidR="00F30A0A" w:rsidRDefault="00F30A0A" w:rsidP="003E3717">
      <w:pPr>
        <w:tabs>
          <w:tab w:val="left" w:pos="1134"/>
        </w:tabs>
        <w:ind w:firstLine="720"/>
        <w:jc w:val="both"/>
        <w:rPr>
          <w:rFonts w:ascii="GHEA Grapalat" w:hAnsi="GHEA Grapalat" w:cs="Sylfaen"/>
          <w:sz w:val="20"/>
          <w:szCs w:val="20"/>
          <w:lang w:val="hy-AM"/>
        </w:rPr>
      </w:pPr>
    </w:p>
    <w:p w:rsidR="003E3717" w:rsidRPr="00F00225" w:rsidRDefault="003E3717" w:rsidP="003E3717">
      <w:pPr>
        <w:tabs>
          <w:tab w:val="left" w:pos="1134"/>
        </w:tabs>
        <w:ind w:firstLine="720"/>
        <w:jc w:val="both"/>
        <w:rPr>
          <w:rFonts w:ascii="GHEA Grapalat" w:hAnsi="GHEA Grapalat" w:cs="Sylfaen"/>
          <w:sz w:val="20"/>
          <w:szCs w:val="20"/>
          <w:lang w:val="hy-AM"/>
        </w:rPr>
      </w:pPr>
      <w:r w:rsidRPr="00F00225">
        <w:rPr>
          <w:rFonts w:ascii="GHEA Grapalat" w:hAnsi="GHEA Grapalat"/>
          <w:sz w:val="20"/>
          <w:szCs w:val="20"/>
          <w:lang w:val="hy-AM"/>
        </w:rPr>
        <w:t xml:space="preserve"> </w:t>
      </w:r>
      <w:r w:rsidRPr="00F00225">
        <w:rPr>
          <w:rFonts w:ascii="GHEA Grapalat" w:hAnsi="GHEA Grapalat"/>
          <w:sz w:val="20"/>
          <w:szCs w:val="20"/>
          <w:u w:val="single"/>
          <w:lang w:val="hy-AM"/>
        </w:rPr>
        <w:tab/>
      </w:r>
      <w:r w:rsidRPr="00F00225">
        <w:rPr>
          <w:rFonts w:ascii="GHEA Grapalat" w:hAnsi="GHEA Grapalat"/>
          <w:sz w:val="20"/>
          <w:szCs w:val="20"/>
          <w:u w:val="single"/>
          <w:lang w:val="hy-AM"/>
        </w:rPr>
        <w:tab/>
        <w:t xml:space="preserve">                                                                                   </w:t>
      </w:r>
      <w:r w:rsidRPr="00F00225">
        <w:rPr>
          <w:rFonts w:ascii="GHEA Grapalat" w:hAnsi="GHEA Grapalat"/>
          <w:sz w:val="20"/>
          <w:szCs w:val="20"/>
          <w:u w:val="single"/>
          <w:lang w:val="hy-AM"/>
        </w:rPr>
        <w:tab/>
      </w:r>
    </w:p>
    <w:p w:rsidR="003E3717" w:rsidRDefault="003E3717" w:rsidP="003E3717">
      <w:pPr>
        <w:ind w:left="-66"/>
        <w:jc w:val="both"/>
        <w:rPr>
          <w:rFonts w:ascii="GHEA Grapalat" w:hAnsi="GHEA Grapalat"/>
          <w:i/>
          <w:sz w:val="12"/>
          <w:lang w:val="es-ES"/>
        </w:rPr>
      </w:pPr>
    </w:p>
    <w:p w:rsidR="003E3717" w:rsidRDefault="003E3717" w:rsidP="003E3717">
      <w:pPr>
        <w:ind w:left="-66"/>
        <w:jc w:val="both"/>
        <w:rPr>
          <w:rFonts w:ascii="GHEA Grapalat" w:hAnsi="GHEA Grapalat"/>
          <w:i/>
          <w:sz w:val="12"/>
          <w:lang w:val="es-ES"/>
        </w:rPr>
      </w:pPr>
    </w:p>
    <w:p w:rsidR="003E3717" w:rsidRPr="00FB5BA7" w:rsidRDefault="003E3717" w:rsidP="003E3717">
      <w:pPr>
        <w:ind w:left="-66"/>
        <w:jc w:val="both"/>
        <w:rPr>
          <w:rFonts w:ascii="GHEA Grapalat" w:hAnsi="GHEA Grapalat"/>
          <w:sz w:val="20"/>
          <w:szCs w:val="20"/>
          <w:lang w:val="es-ES"/>
        </w:rPr>
      </w:pPr>
      <w:r w:rsidRPr="00FB5BA7">
        <w:rPr>
          <w:rFonts w:ascii="GHEA Grapalat" w:hAnsi="GHEA Grapalat"/>
          <w:i/>
          <w:sz w:val="20"/>
          <w:szCs w:val="20"/>
          <w:lang w:val="es-ES"/>
        </w:rPr>
        <w:t xml:space="preserve"> (</w:t>
      </w:r>
      <w:r w:rsidRPr="00FB5BA7">
        <w:rPr>
          <w:rFonts w:ascii="GHEA Grapalat" w:hAnsi="GHEA Grapalat" w:cs="Sylfaen"/>
          <w:i/>
          <w:sz w:val="20"/>
          <w:szCs w:val="20"/>
          <w:lang w:val="es-ES"/>
        </w:rPr>
        <w:t>հիմնական</w:t>
      </w:r>
      <w:r w:rsidRPr="00FB5BA7">
        <w:rPr>
          <w:rFonts w:ascii="GHEA Grapalat" w:hAnsi="GHEA Grapalat" w:cs="Arial"/>
          <w:i/>
          <w:sz w:val="20"/>
          <w:szCs w:val="20"/>
          <w:lang w:val="es-ES"/>
        </w:rPr>
        <w:t xml:space="preserve"> </w:t>
      </w:r>
      <w:r w:rsidRPr="00FB5BA7">
        <w:rPr>
          <w:rFonts w:ascii="GHEA Grapalat" w:hAnsi="GHEA Grapalat" w:cs="Sylfaen"/>
          <w:i/>
          <w:sz w:val="20"/>
          <w:szCs w:val="20"/>
          <w:lang w:val="es-ES"/>
        </w:rPr>
        <w:t>աշխատակազմում</w:t>
      </w:r>
      <w:r w:rsidRPr="00FB5BA7">
        <w:rPr>
          <w:rFonts w:ascii="GHEA Grapalat" w:hAnsi="GHEA Grapalat" w:cs="Arial"/>
          <w:i/>
          <w:sz w:val="20"/>
          <w:szCs w:val="20"/>
          <w:lang w:val="es-ES"/>
        </w:rPr>
        <w:t xml:space="preserve"> </w:t>
      </w:r>
      <w:r w:rsidRPr="00FB5BA7">
        <w:rPr>
          <w:rFonts w:ascii="GHEA Grapalat" w:hAnsi="GHEA Grapalat" w:cs="Sylfaen"/>
          <w:i/>
          <w:sz w:val="20"/>
          <w:szCs w:val="20"/>
          <w:lang w:val="es-ES"/>
        </w:rPr>
        <w:t>ներգրավված</w:t>
      </w:r>
      <w:r w:rsidRPr="00FB5BA7">
        <w:rPr>
          <w:rFonts w:ascii="GHEA Grapalat" w:hAnsi="GHEA Grapalat" w:cs="Arial"/>
          <w:i/>
          <w:sz w:val="20"/>
          <w:szCs w:val="20"/>
          <w:lang w:val="es-ES"/>
        </w:rPr>
        <w:t xml:space="preserve"> </w:t>
      </w:r>
      <w:r w:rsidRPr="00FB5BA7">
        <w:rPr>
          <w:rFonts w:ascii="GHEA Grapalat" w:hAnsi="GHEA Grapalat" w:cs="Sylfaen"/>
          <w:i/>
          <w:sz w:val="20"/>
          <w:szCs w:val="20"/>
          <w:lang w:val="es-ES"/>
        </w:rPr>
        <w:t>մասնագետների</w:t>
      </w:r>
      <w:r w:rsidRPr="00FB5BA7">
        <w:rPr>
          <w:rFonts w:ascii="GHEA Grapalat" w:hAnsi="GHEA Grapalat" w:cs="Arial"/>
          <w:i/>
          <w:sz w:val="20"/>
          <w:szCs w:val="20"/>
          <w:lang w:val="es-ES"/>
        </w:rPr>
        <w:t xml:space="preserve"> </w:t>
      </w:r>
      <w:r w:rsidRPr="00FB5BA7">
        <w:rPr>
          <w:rFonts w:ascii="GHEA Grapalat" w:hAnsi="GHEA Grapalat" w:cs="Sylfaen"/>
          <w:i/>
          <w:sz w:val="20"/>
          <w:szCs w:val="20"/>
          <w:lang w:val="es-ES"/>
        </w:rPr>
        <w:t>հաստատած</w:t>
      </w:r>
      <w:r w:rsidRPr="00FB5BA7">
        <w:rPr>
          <w:rFonts w:ascii="GHEA Grapalat" w:hAnsi="GHEA Grapalat" w:cs="Arial"/>
          <w:i/>
          <w:sz w:val="20"/>
          <w:szCs w:val="20"/>
          <w:lang w:val="es-ES"/>
        </w:rPr>
        <w:t xml:space="preserve"> </w:t>
      </w:r>
      <w:r w:rsidRPr="00FB5BA7">
        <w:rPr>
          <w:rFonts w:ascii="GHEA Grapalat" w:hAnsi="GHEA Grapalat" w:cs="Sylfaen"/>
          <w:i/>
          <w:sz w:val="20"/>
          <w:szCs w:val="20"/>
          <w:lang w:val="es-ES"/>
        </w:rPr>
        <w:t>գրավոր</w:t>
      </w:r>
      <w:r w:rsidRPr="00FB5BA7">
        <w:rPr>
          <w:rFonts w:ascii="GHEA Grapalat" w:hAnsi="GHEA Grapalat" w:cs="Arial"/>
          <w:i/>
          <w:sz w:val="20"/>
          <w:szCs w:val="20"/>
          <w:lang w:val="es-ES"/>
        </w:rPr>
        <w:t xml:space="preserve"> </w:t>
      </w:r>
      <w:r w:rsidRPr="00FB5BA7">
        <w:rPr>
          <w:rFonts w:ascii="GHEA Grapalat" w:hAnsi="GHEA Grapalat" w:cs="Sylfaen"/>
          <w:i/>
          <w:sz w:val="20"/>
          <w:szCs w:val="20"/>
          <w:lang w:val="es-ES"/>
        </w:rPr>
        <w:t>համաձայնությունները</w:t>
      </w:r>
      <w:r w:rsidRPr="00FB5BA7">
        <w:rPr>
          <w:rFonts w:ascii="GHEA Grapalat" w:hAnsi="GHEA Grapalat" w:cs="Arial"/>
          <w:i/>
          <w:sz w:val="20"/>
          <w:szCs w:val="20"/>
          <w:lang w:val="es-ES"/>
        </w:rPr>
        <w:t xml:space="preserve">` </w:t>
      </w:r>
      <w:r w:rsidRPr="00FB5BA7">
        <w:rPr>
          <w:rFonts w:ascii="GHEA Grapalat" w:hAnsi="GHEA Grapalat" w:cs="Sylfaen"/>
          <w:i/>
          <w:sz w:val="20"/>
          <w:szCs w:val="20"/>
          <w:lang w:val="es-ES"/>
        </w:rPr>
        <w:t>իրականացվելիք</w:t>
      </w:r>
      <w:r w:rsidRPr="00FB5BA7">
        <w:rPr>
          <w:rFonts w:ascii="GHEA Grapalat" w:hAnsi="GHEA Grapalat" w:cs="Arial"/>
          <w:i/>
          <w:sz w:val="20"/>
          <w:szCs w:val="20"/>
          <w:lang w:val="es-ES"/>
        </w:rPr>
        <w:t xml:space="preserve"> </w:t>
      </w:r>
      <w:r w:rsidRPr="00FB5BA7">
        <w:rPr>
          <w:rFonts w:ascii="GHEA Grapalat" w:hAnsi="GHEA Grapalat" w:cs="Sylfaen"/>
          <w:i/>
          <w:sz w:val="20"/>
          <w:szCs w:val="20"/>
          <w:lang w:val="es-ES"/>
        </w:rPr>
        <w:t>աշխատանքներում</w:t>
      </w:r>
      <w:r w:rsidRPr="00FB5BA7">
        <w:rPr>
          <w:rFonts w:ascii="GHEA Grapalat" w:hAnsi="GHEA Grapalat" w:cs="Arial"/>
          <w:i/>
          <w:sz w:val="20"/>
          <w:szCs w:val="20"/>
          <w:lang w:val="es-ES"/>
        </w:rPr>
        <w:t xml:space="preserve"> </w:t>
      </w:r>
      <w:r w:rsidRPr="00FB5BA7">
        <w:rPr>
          <w:rFonts w:ascii="GHEA Grapalat" w:hAnsi="GHEA Grapalat" w:cs="Sylfaen"/>
          <w:i/>
          <w:sz w:val="20"/>
          <w:szCs w:val="20"/>
          <w:lang w:val="es-ES"/>
        </w:rPr>
        <w:t>վերջիններիս</w:t>
      </w:r>
      <w:r w:rsidRPr="00FB5BA7">
        <w:rPr>
          <w:rFonts w:ascii="GHEA Grapalat" w:hAnsi="GHEA Grapalat" w:cs="Arial"/>
          <w:i/>
          <w:sz w:val="20"/>
          <w:szCs w:val="20"/>
          <w:lang w:val="es-ES"/>
        </w:rPr>
        <w:t xml:space="preserve"> </w:t>
      </w:r>
      <w:r w:rsidRPr="00FB5BA7">
        <w:rPr>
          <w:rFonts w:ascii="GHEA Grapalat" w:hAnsi="GHEA Grapalat" w:cs="Sylfaen"/>
          <w:i/>
          <w:sz w:val="20"/>
          <w:szCs w:val="20"/>
          <w:lang w:val="es-ES"/>
        </w:rPr>
        <w:t>ներգրավվելու</w:t>
      </w:r>
      <w:r w:rsidRPr="00FB5BA7">
        <w:rPr>
          <w:rFonts w:ascii="GHEA Grapalat" w:hAnsi="GHEA Grapalat" w:cs="Arial"/>
          <w:i/>
          <w:sz w:val="20"/>
          <w:szCs w:val="20"/>
          <w:lang w:val="es-ES"/>
        </w:rPr>
        <w:t xml:space="preserve"> </w:t>
      </w:r>
      <w:r w:rsidRPr="00FB5BA7">
        <w:rPr>
          <w:rFonts w:ascii="GHEA Grapalat" w:hAnsi="GHEA Grapalat" w:cs="Sylfaen"/>
          <w:i/>
          <w:sz w:val="20"/>
          <w:szCs w:val="20"/>
          <w:lang w:val="es-ES"/>
        </w:rPr>
        <w:t>մասին</w:t>
      </w:r>
      <w:r w:rsidRPr="00FB5BA7">
        <w:rPr>
          <w:rFonts w:ascii="GHEA Grapalat" w:hAnsi="GHEA Grapalat" w:cs="Arial"/>
          <w:i/>
          <w:sz w:val="20"/>
          <w:szCs w:val="20"/>
          <w:lang w:val="es-ES"/>
        </w:rPr>
        <w:t xml:space="preserve">, </w:t>
      </w:r>
      <w:r w:rsidRPr="00FB5BA7">
        <w:rPr>
          <w:rFonts w:ascii="GHEA Grapalat" w:hAnsi="GHEA Grapalat" w:cs="Sylfaen"/>
          <w:i/>
          <w:sz w:val="20"/>
          <w:szCs w:val="20"/>
          <w:lang w:val="es-ES"/>
        </w:rPr>
        <w:t>ինչպես</w:t>
      </w:r>
      <w:r w:rsidRPr="00FB5BA7">
        <w:rPr>
          <w:rFonts w:ascii="GHEA Grapalat" w:hAnsi="GHEA Grapalat" w:cs="Arial"/>
          <w:i/>
          <w:sz w:val="20"/>
          <w:szCs w:val="20"/>
          <w:lang w:val="es-ES"/>
        </w:rPr>
        <w:t xml:space="preserve"> </w:t>
      </w:r>
      <w:r w:rsidRPr="00FB5BA7">
        <w:rPr>
          <w:rFonts w:ascii="GHEA Grapalat" w:hAnsi="GHEA Grapalat" w:cs="Sylfaen"/>
          <w:i/>
          <w:sz w:val="20"/>
          <w:szCs w:val="20"/>
          <w:lang w:val="es-ES"/>
        </w:rPr>
        <w:t>նաև</w:t>
      </w:r>
      <w:r w:rsidRPr="00FB5BA7">
        <w:rPr>
          <w:rFonts w:ascii="GHEA Grapalat" w:hAnsi="GHEA Grapalat" w:cs="Arial"/>
          <w:i/>
          <w:sz w:val="20"/>
          <w:szCs w:val="20"/>
          <w:lang w:val="es-ES"/>
        </w:rPr>
        <w:t xml:space="preserve"> </w:t>
      </w:r>
      <w:r w:rsidRPr="00FB5BA7">
        <w:rPr>
          <w:rFonts w:ascii="GHEA Grapalat" w:hAnsi="GHEA Grapalat" w:cs="Sylfaen"/>
          <w:i/>
          <w:sz w:val="20"/>
          <w:szCs w:val="20"/>
          <w:lang w:val="es-ES"/>
        </w:rPr>
        <w:t>մասնագետների</w:t>
      </w:r>
      <w:r w:rsidRPr="00FB5BA7">
        <w:rPr>
          <w:rFonts w:ascii="GHEA Grapalat" w:hAnsi="GHEA Grapalat" w:cs="Arial"/>
          <w:i/>
          <w:sz w:val="20"/>
          <w:szCs w:val="20"/>
          <w:lang w:val="es-ES"/>
        </w:rPr>
        <w:t xml:space="preserve"> </w:t>
      </w:r>
      <w:r w:rsidRPr="00FB5BA7">
        <w:rPr>
          <w:rFonts w:ascii="GHEA Grapalat" w:hAnsi="GHEA Grapalat" w:cs="Sylfaen"/>
          <w:i/>
          <w:sz w:val="20"/>
          <w:szCs w:val="20"/>
          <w:lang w:val="es-ES"/>
        </w:rPr>
        <w:t>անձնագրերի</w:t>
      </w:r>
      <w:r w:rsidRPr="00FB5BA7">
        <w:rPr>
          <w:rFonts w:ascii="GHEA Grapalat" w:hAnsi="GHEA Grapalat" w:cs="Arial"/>
          <w:i/>
          <w:sz w:val="20"/>
          <w:szCs w:val="20"/>
          <w:lang w:val="es-ES"/>
        </w:rPr>
        <w:t xml:space="preserve"> </w:t>
      </w:r>
      <w:r w:rsidRPr="00FB5BA7">
        <w:rPr>
          <w:rFonts w:ascii="GHEA Grapalat" w:hAnsi="GHEA Grapalat" w:cs="Sylfaen"/>
          <w:i/>
          <w:sz w:val="20"/>
          <w:szCs w:val="20"/>
          <w:lang w:val="es-ES"/>
        </w:rPr>
        <w:t>և</w:t>
      </w:r>
      <w:r w:rsidRPr="00FB5BA7">
        <w:rPr>
          <w:rFonts w:ascii="GHEA Grapalat" w:hAnsi="GHEA Grapalat" w:cs="Arial"/>
          <w:i/>
          <w:sz w:val="20"/>
          <w:szCs w:val="20"/>
          <w:lang w:val="es-ES"/>
        </w:rPr>
        <w:t xml:space="preserve"> </w:t>
      </w:r>
      <w:r w:rsidRPr="00FB5BA7">
        <w:rPr>
          <w:rFonts w:ascii="GHEA Grapalat" w:hAnsi="GHEA Grapalat" w:cs="Sylfaen"/>
          <w:i/>
          <w:sz w:val="20"/>
          <w:szCs w:val="20"/>
          <w:lang w:val="es-ES"/>
        </w:rPr>
        <w:t>որակավորումը</w:t>
      </w:r>
      <w:r w:rsidRPr="00FB5BA7">
        <w:rPr>
          <w:rFonts w:ascii="GHEA Grapalat" w:hAnsi="GHEA Grapalat" w:cs="Arial"/>
          <w:i/>
          <w:sz w:val="20"/>
          <w:szCs w:val="20"/>
          <w:lang w:val="es-ES"/>
        </w:rPr>
        <w:t xml:space="preserve"> </w:t>
      </w:r>
      <w:r w:rsidRPr="00FB5BA7">
        <w:rPr>
          <w:rFonts w:ascii="GHEA Grapalat" w:hAnsi="GHEA Grapalat" w:cs="Sylfaen"/>
          <w:i/>
          <w:sz w:val="20"/>
          <w:szCs w:val="20"/>
          <w:lang w:val="es-ES"/>
        </w:rPr>
        <w:t>հավաստող</w:t>
      </w:r>
      <w:r w:rsidRPr="00FB5BA7">
        <w:rPr>
          <w:rFonts w:ascii="GHEA Grapalat" w:hAnsi="GHEA Grapalat" w:cs="Arial"/>
          <w:i/>
          <w:sz w:val="20"/>
          <w:szCs w:val="20"/>
          <w:lang w:val="es-ES"/>
        </w:rPr>
        <w:t xml:space="preserve"> </w:t>
      </w:r>
      <w:r w:rsidRPr="00FB5BA7">
        <w:rPr>
          <w:rFonts w:ascii="GHEA Grapalat" w:hAnsi="GHEA Grapalat" w:cs="Sylfaen"/>
          <w:i/>
          <w:sz w:val="20"/>
          <w:szCs w:val="20"/>
          <w:lang w:val="es-ES"/>
        </w:rPr>
        <w:t>փաստաթղթերի</w:t>
      </w:r>
      <w:r w:rsidRPr="00FB5BA7">
        <w:rPr>
          <w:rFonts w:ascii="GHEA Grapalat" w:hAnsi="GHEA Grapalat" w:cs="Arial"/>
          <w:i/>
          <w:sz w:val="20"/>
          <w:szCs w:val="20"/>
          <w:lang w:val="es-ES"/>
        </w:rPr>
        <w:t xml:space="preserve"> (</w:t>
      </w:r>
      <w:r w:rsidRPr="00FB5BA7">
        <w:rPr>
          <w:rFonts w:ascii="GHEA Grapalat" w:hAnsi="GHEA Grapalat" w:cs="Sylfaen"/>
          <w:i/>
          <w:sz w:val="20"/>
          <w:szCs w:val="20"/>
          <w:lang w:val="es-ES"/>
        </w:rPr>
        <w:t>դիպլոմ</w:t>
      </w:r>
      <w:r w:rsidRPr="00FB5BA7">
        <w:rPr>
          <w:rFonts w:ascii="GHEA Grapalat" w:hAnsi="GHEA Grapalat" w:cs="Arial"/>
          <w:i/>
          <w:sz w:val="20"/>
          <w:szCs w:val="20"/>
          <w:lang w:val="es-ES"/>
        </w:rPr>
        <w:t xml:space="preserve">, </w:t>
      </w:r>
      <w:r w:rsidRPr="00FB5BA7">
        <w:rPr>
          <w:rFonts w:ascii="GHEA Grapalat" w:hAnsi="GHEA Grapalat" w:cs="Sylfaen"/>
          <w:i/>
          <w:sz w:val="20"/>
          <w:szCs w:val="20"/>
          <w:lang w:val="es-ES"/>
        </w:rPr>
        <w:t>վկայագիր</w:t>
      </w:r>
      <w:r w:rsidRPr="00FB5BA7">
        <w:rPr>
          <w:rFonts w:ascii="GHEA Grapalat" w:hAnsi="GHEA Grapalat" w:cs="Arial"/>
          <w:i/>
          <w:sz w:val="20"/>
          <w:szCs w:val="20"/>
          <w:lang w:val="es-ES"/>
        </w:rPr>
        <w:t xml:space="preserve">, </w:t>
      </w:r>
      <w:r w:rsidRPr="00FB5BA7">
        <w:rPr>
          <w:rFonts w:ascii="GHEA Grapalat" w:hAnsi="GHEA Grapalat" w:cs="Sylfaen"/>
          <w:i/>
          <w:sz w:val="20"/>
          <w:szCs w:val="20"/>
          <w:lang w:val="es-ES"/>
        </w:rPr>
        <w:t>հավաստագիր</w:t>
      </w:r>
      <w:r w:rsidRPr="00FB5BA7">
        <w:rPr>
          <w:rFonts w:ascii="GHEA Grapalat" w:hAnsi="GHEA Grapalat" w:cs="Arial"/>
          <w:i/>
          <w:sz w:val="20"/>
          <w:szCs w:val="20"/>
          <w:lang w:val="es-ES"/>
        </w:rPr>
        <w:t xml:space="preserve"> </w:t>
      </w:r>
      <w:r w:rsidRPr="00FB5BA7">
        <w:rPr>
          <w:rFonts w:ascii="GHEA Grapalat" w:hAnsi="GHEA Grapalat" w:cs="Sylfaen"/>
          <w:i/>
          <w:sz w:val="20"/>
          <w:szCs w:val="20"/>
          <w:lang w:val="es-ES"/>
        </w:rPr>
        <w:t>և</w:t>
      </w:r>
      <w:r w:rsidRPr="00FB5BA7">
        <w:rPr>
          <w:rFonts w:ascii="GHEA Grapalat" w:hAnsi="GHEA Grapalat" w:cs="Arial"/>
          <w:i/>
          <w:sz w:val="20"/>
          <w:szCs w:val="20"/>
          <w:lang w:val="es-ES"/>
        </w:rPr>
        <w:t xml:space="preserve"> </w:t>
      </w:r>
      <w:r w:rsidRPr="00FB5BA7">
        <w:rPr>
          <w:rFonts w:ascii="GHEA Grapalat" w:hAnsi="GHEA Grapalat" w:cs="Sylfaen"/>
          <w:i/>
          <w:sz w:val="20"/>
          <w:szCs w:val="20"/>
          <w:lang w:val="es-ES"/>
        </w:rPr>
        <w:t>այլն</w:t>
      </w:r>
      <w:r w:rsidRPr="00FB5BA7">
        <w:rPr>
          <w:rFonts w:ascii="GHEA Grapalat" w:hAnsi="GHEA Grapalat" w:cs="Arial"/>
          <w:i/>
          <w:sz w:val="20"/>
          <w:szCs w:val="20"/>
          <w:lang w:val="es-ES"/>
        </w:rPr>
        <w:t xml:space="preserve">) </w:t>
      </w:r>
      <w:r w:rsidRPr="00FB5BA7">
        <w:rPr>
          <w:rFonts w:ascii="GHEA Grapalat" w:hAnsi="GHEA Grapalat" w:cs="Sylfaen"/>
          <w:i/>
          <w:sz w:val="20"/>
          <w:szCs w:val="20"/>
          <w:lang w:val="es-ES"/>
        </w:rPr>
        <w:t>պատճենները</w:t>
      </w:r>
      <w:r w:rsidRPr="00FB5BA7">
        <w:rPr>
          <w:rFonts w:ascii="GHEA Grapalat" w:hAnsi="GHEA Grapalat" w:cs="Tahoma"/>
          <w:i/>
          <w:sz w:val="20"/>
          <w:szCs w:val="20"/>
          <w:lang w:val="es-ES"/>
        </w:rPr>
        <w:t>։</w:t>
      </w:r>
      <w:r w:rsidRPr="00FB5BA7">
        <w:rPr>
          <w:rFonts w:ascii="GHEA Grapalat" w:hAnsi="GHEA Grapalat"/>
          <w:i/>
          <w:sz w:val="20"/>
          <w:szCs w:val="20"/>
          <w:lang w:val="es-ES"/>
        </w:rPr>
        <w:t>)</w:t>
      </w:r>
    </w:p>
    <w:p w:rsidR="003E3717" w:rsidRPr="00FB5BA7" w:rsidRDefault="003E3717" w:rsidP="003E3717">
      <w:pPr>
        <w:pStyle w:val="BodyTextIndent3"/>
        <w:spacing w:line="240" w:lineRule="auto"/>
        <w:jc w:val="right"/>
        <w:rPr>
          <w:rFonts w:ascii="GHEA Grapalat" w:hAnsi="GHEA Grapalat" w:cs="Arial"/>
          <w:b/>
          <w:lang w:val="hy-AM"/>
        </w:rPr>
      </w:pPr>
    </w:p>
    <w:p w:rsidR="003E3717" w:rsidRDefault="003E3717" w:rsidP="00D54D8D">
      <w:pPr>
        <w:pStyle w:val="BodyTextIndent3"/>
        <w:spacing w:line="240" w:lineRule="auto"/>
        <w:ind w:firstLine="0"/>
        <w:jc w:val="right"/>
        <w:rPr>
          <w:rFonts w:ascii="GHEA Grapalat" w:hAnsi="GHEA Grapalat" w:cs="Sylfaen"/>
          <w:b/>
          <w:lang w:val="hy-AM"/>
        </w:rPr>
      </w:pPr>
    </w:p>
    <w:p w:rsidR="003E3717" w:rsidRDefault="003E3717" w:rsidP="00D54D8D">
      <w:pPr>
        <w:pStyle w:val="BodyTextIndent3"/>
        <w:spacing w:line="240" w:lineRule="auto"/>
        <w:ind w:firstLine="0"/>
        <w:jc w:val="right"/>
        <w:rPr>
          <w:rFonts w:ascii="GHEA Grapalat" w:hAnsi="GHEA Grapalat" w:cs="Sylfaen"/>
          <w:b/>
          <w:lang w:val="hy-AM"/>
        </w:rPr>
      </w:pPr>
    </w:p>
    <w:p w:rsidR="003E3717" w:rsidRDefault="003E3717" w:rsidP="00D54D8D">
      <w:pPr>
        <w:pStyle w:val="BodyTextIndent3"/>
        <w:spacing w:line="240" w:lineRule="auto"/>
        <w:ind w:firstLine="0"/>
        <w:jc w:val="right"/>
        <w:rPr>
          <w:rFonts w:ascii="GHEA Grapalat" w:hAnsi="GHEA Grapalat" w:cs="Sylfaen"/>
          <w:b/>
          <w:lang w:val="hy-AM"/>
        </w:rPr>
      </w:pPr>
    </w:p>
    <w:p w:rsidR="003E3717" w:rsidRDefault="003E3717" w:rsidP="00D54D8D">
      <w:pPr>
        <w:pStyle w:val="BodyTextIndent3"/>
        <w:spacing w:line="240" w:lineRule="auto"/>
        <w:ind w:firstLine="0"/>
        <w:jc w:val="right"/>
        <w:rPr>
          <w:rFonts w:ascii="GHEA Grapalat" w:hAnsi="GHEA Grapalat" w:cs="Sylfaen"/>
          <w:b/>
          <w:lang w:val="hy-AM"/>
        </w:rPr>
      </w:pPr>
    </w:p>
    <w:p w:rsidR="003E3717" w:rsidRDefault="003E3717" w:rsidP="00D54D8D">
      <w:pPr>
        <w:pStyle w:val="BodyTextIndent3"/>
        <w:spacing w:line="240" w:lineRule="auto"/>
        <w:ind w:firstLine="0"/>
        <w:jc w:val="right"/>
        <w:rPr>
          <w:rFonts w:ascii="GHEA Grapalat" w:hAnsi="GHEA Grapalat" w:cs="Sylfaen"/>
          <w:b/>
          <w:lang w:val="hy-AM"/>
        </w:rPr>
      </w:pPr>
    </w:p>
    <w:p w:rsidR="003E3717" w:rsidRDefault="003E3717" w:rsidP="00D54D8D">
      <w:pPr>
        <w:pStyle w:val="BodyTextIndent3"/>
        <w:spacing w:line="240" w:lineRule="auto"/>
        <w:ind w:firstLine="0"/>
        <w:jc w:val="right"/>
        <w:rPr>
          <w:rFonts w:ascii="GHEA Grapalat" w:hAnsi="GHEA Grapalat" w:cs="Sylfaen"/>
          <w:b/>
          <w:lang w:val="hy-AM"/>
        </w:rPr>
      </w:pPr>
    </w:p>
    <w:p w:rsidR="003E3717" w:rsidRDefault="003E3717" w:rsidP="00D54D8D">
      <w:pPr>
        <w:pStyle w:val="BodyTextIndent3"/>
        <w:spacing w:line="240" w:lineRule="auto"/>
        <w:ind w:firstLine="0"/>
        <w:jc w:val="right"/>
        <w:rPr>
          <w:rFonts w:ascii="GHEA Grapalat" w:hAnsi="GHEA Grapalat" w:cs="Sylfaen"/>
          <w:b/>
          <w:lang w:val="hy-AM"/>
        </w:rPr>
      </w:pPr>
    </w:p>
    <w:p w:rsidR="003E3717" w:rsidRDefault="003E3717" w:rsidP="00D54D8D">
      <w:pPr>
        <w:pStyle w:val="BodyTextIndent3"/>
        <w:spacing w:line="240" w:lineRule="auto"/>
        <w:ind w:firstLine="0"/>
        <w:jc w:val="right"/>
        <w:rPr>
          <w:rFonts w:ascii="GHEA Grapalat" w:hAnsi="GHEA Grapalat" w:cs="Sylfaen"/>
          <w:b/>
          <w:lang w:val="hy-AM"/>
        </w:rPr>
      </w:pPr>
    </w:p>
    <w:p w:rsidR="003E3717" w:rsidRDefault="003E3717" w:rsidP="00D54D8D">
      <w:pPr>
        <w:pStyle w:val="BodyTextIndent3"/>
        <w:spacing w:line="240" w:lineRule="auto"/>
        <w:ind w:firstLine="0"/>
        <w:jc w:val="right"/>
        <w:rPr>
          <w:rFonts w:ascii="GHEA Grapalat" w:hAnsi="GHEA Grapalat" w:cs="Sylfaen"/>
          <w:b/>
          <w:lang w:val="hy-AM"/>
        </w:rPr>
      </w:pPr>
    </w:p>
    <w:p w:rsidR="003E3717" w:rsidRDefault="003E3717" w:rsidP="00D54D8D">
      <w:pPr>
        <w:pStyle w:val="BodyTextIndent3"/>
        <w:spacing w:line="240" w:lineRule="auto"/>
        <w:ind w:firstLine="0"/>
        <w:jc w:val="right"/>
        <w:rPr>
          <w:rFonts w:ascii="GHEA Grapalat" w:hAnsi="GHEA Grapalat" w:cs="Sylfaen"/>
          <w:b/>
          <w:lang w:val="hy-AM"/>
        </w:rPr>
      </w:pPr>
    </w:p>
    <w:p w:rsidR="003E3717" w:rsidRDefault="003E3717" w:rsidP="00D54D8D">
      <w:pPr>
        <w:pStyle w:val="BodyTextIndent3"/>
        <w:spacing w:line="240" w:lineRule="auto"/>
        <w:ind w:firstLine="0"/>
        <w:jc w:val="right"/>
        <w:rPr>
          <w:rFonts w:ascii="GHEA Grapalat" w:hAnsi="GHEA Grapalat" w:cs="Sylfaen"/>
          <w:b/>
          <w:lang w:val="hy-AM"/>
        </w:rPr>
      </w:pPr>
    </w:p>
    <w:p w:rsidR="003E3717" w:rsidRDefault="003E3717" w:rsidP="00D54D8D">
      <w:pPr>
        <w:pStyle w:val="BodyTextIndent3"/>
        <w:spacing w:line="240" w:lineRule="auto"/>
        <w:ind w:firstLine="0"/>
        <w:jc w:val="right"/>
        <w:rPr>
          <w:rFonts w:ascii="GHEA Grapalat" w:hAnsi="GHEA Grapalat" w:cs="Sylfaen"/>
          <w:b/>
          <w:lang w:val="hy-AM"/>
        </w:rPr>
      </w:pPr>
    </w:p>
    <w:p w:rsidR="003E3717" w:rsidRDefault="003E3717" w:rsidP="00D54D8D">
      <w:pPr>
        <w:pStyle w:val="BodyTextIndent3"/>
        <w:spacing w:line="240" w:lineRule="auto"/>
        <w:ind w:firstLine="0"/>
        <w:jc w:val="right"/>
        <w:rPr>
          <w:rFonts w:ascii="GHEA Grapalat" w:hAnsi="GHEA Grapalat" w:cs="Sylfaen"/>
          <w:b/>
          <w:lang w:val="hy-AM"/>
        </w:rPr>
      </w:pPr>
    </w:p>
    <w:p w:rsidR="003E3717" w:rsidRDefault="003E3717" w:rsidP="00D54D8D">
      <w:pPr>
        <w:pStyle w:val="BodyTextIndent3"/>
        <w:spacing w:line="240" w:lineRule="auto"/>
        <w:ind w:firstLine="0"/>
        <w:jc w:val="right"/>
        <w:rPr>
          <w:rFonts w:ascii="GHEA Grapalat" w:hAnsi="GHEA Grapalat" w:cs="Sylfaen"/>
          <w:b/>
          <w:lang w:val="hy-AM"/>
        </w:rPr>
      </w:pPr>
    </w:p>
    <w:p w:rsidR="003E3717" w:rsidRDefault="003E3717" w:rsidP="00D54D8D">
      <w:pPr>
        <w:pStyle w:val="BodyTextIndent3"/>
        <w:spacing w:line="240" w:lineRule="auto"/>
        <w:ind w:firstLine="0"/>
        <w:jc w:val="right"/>
        <w:rPr>
          <w:rFonts w:ascii="GHEA Grapalat" w:hAnsi="GHEA Grapalat" w:cs="Sylfaen"/>
          <w:b/>
          <w:lang w:val="hy-AM"/>
        </w:rPr>
      </w:pPr>
    </w:p>
    <w:p w:rsidR="003E3717" w:rsidRDefault="003E3717" w:rsidP="00D54D8D">
      <w:pPr>
        <w:pStyle w:val="BodyTextIndent3"/>
        <w:spacing w:line="240" w:lineRule="auto"/>
        <w:ind w:firstLine="0"/>
        <w:jc w:val="right"/>
        <w:rPr>
          <w:rFonts w:ascii="GHEA Grapalat" w:hAnsi="GHEA Grapalat" w:cs="Sylfaen"/>
          <w:b/>
          <w:lang w:val="hy-AM"/>
        </w:rPr>
      </w:pPr>
    </w:p>
    <w:p w:rsidR="009913AC" w:rsidRDefault="009913AC" w:rsidP="00D54D8D">
      <w:pPr>
        <w:pStyle w:val="BodyTextIndent3"/>
        <w:spacing w:line="240" w:lineRule="auto"/>
        <w:ind w:firstLine="0"/>
        <w:jc w:val="right"/>
        <w:rPr>
          <w:rFonts w:ascii="GHEA Grapalat" w:hAnsi="GHEA Grapalat" w:cs="Sylfaen"/>
          <w:b/>
          <w:lang w:val="hy-AM"/>
        </w:rPr>
      </w:pPr>
    </w:p>
    <w:p w:rsidR="009913AC" w:rsidRDefault="009913AC" w:rsidP="00D54D8D">
      <w:pPr>
        <w:pStyle w:val="BodyTextIndent3"/>
        <w:spacing w:line="240" w:lineRule="auto"/>
        <w:ind w:firstLine="0"/>
        <w:jc w:val="right"/>
        <w:rPr>
          <w:rFonts w:ascii="GHEA Grapalat" w:hAnsi="GHEA Grapalat" w:cs="Sylfaen"/>
          <w:b/>
          <w:lang w:val="hy-AM"/>
        </w:rPr>
      </w:pPr>
    </w:p>
    <w:p w:rsidR="009913AC" w:rsidRDefault="009913AC" w:rsidP="00D54D8D">
      <w:pPr>
        <w:pStyle w:val="BodyTextIndent3"/>
        <w:spacing w:line="240" w:lineRule="auto"/>
        <w:ind w:firstLine="0"/>
        <w:jc w:val="right"/>
        <w:rPr>
          <w:rFonts w:ascii="GHEA Grapalat" w:hAnsi="GHEA Grapalat" w:cs="Sylfaen"/>
          <w:b/>
          <w:lang w:val="hy-AM"/>
        </w:rPr>
      </w:pPr>
    </w:p>
    <w:p w:rsidR="003E3717" w:rsidRDefault="003E3717" w:rsidP="00D54D8D">
      <w:pPr>
        <w:pStyle w:val="BodyTextIndent3"/>
        <w:spacing w:line="240" w:lineRule="auto"/>
        <w:ind w:firstLine="0"/>
        <w:jc w:val="right"/>
        <w:rPr>
          <w:rFonts w:ascii="GHEA Grapalat" w:hAnsi="GHEA Grapalat" w:cs="Sylfaen"/>
          <w:b/>
          <w:lang w:val="hy-AM"/>
        </w:rPr>
      </w:pPr>
    </w:p>
    <w:p w:rsidR="00B31285" w:rsidRPr="00064ADD" w:rsidRDefault="00B31285" w:rsidP="00B31285">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p>
    <w:p w:rsidR="00B31285" w:rsidRPr="00C646AA" w:rsidRDefault="00B31285" w:rsidP="00B31285">
      <w:pPr>
        <w:pStyle w:val="BodyTextIndent3"/>
        <w:spacing w:line="240" w:lineRule="auto"/>
        <w:jc w:val="right"/>
        <w:rPr>
          <w:rFonts w:ascii="GHEA Grapalat" w:hAnsi="GHEA Grapalat" w:cs="Arial"/>
          <w:b/>
          <w:lang w:val="es-ES"/>
        </w:rPr>
      </w:pPr>
      <w:r w:rsidRPr="00C646AA">
        <w:rPr>
          <w:rFonts w:ascii="GHEA Grapalat" w:hAnsi="GHEA Grapalat"/>
          <w:b/>
          <w:lang w:val="af-ZA"/>
        </w:rPr>
        <w:t>«</w:t>
      </w:r>
      <w:r w:rsidR="009913AC">
        <w:rPr>
          <w:rFonts w:ascii="GHEA Grapalat" w:hAnsi="GHEA Grapalat"/>
          <w:b/>
          <w:lang w:val="hy-AM"/>
        </w:rPr>
        <w:t>ԿՄՋՀ-ԳՀԽԾՁԲ-24/31</w:t>
      </w:r>
      <w:r w:rsidRPr="00C646AA">
        <w:rPr>
          <w:rFonts w:ascii="GHEA Grapalat" w:hAnsi="GHEA Grapalat"/>
          <w:b/>
          <w:lang w:val="af-ZA"/>
        </w:rPr>
        <w:t>»</w:t>
      </w:r>
      <w:r w:rsidRPr="00C646AA">
        <w:rPr>
          <w:rFonts w:ascii="GHEA Grapalat" w:hAnsi="GHEA Grapalat" w:cs="Sylfaen"/>
          <w:b/>
          <w:lang w:val="es-ES"/>
        </w:rPr>
        <w:t>*</w:t>
      </w:r>
      <w:r w:rsidRPr="00C646AA">
        <w:rPr>
          <w:rFonts w:ascii="GHEA Grapalat" w:hAnsi="GHEA Grapalat"/>
          <w:b/>
          <w:lang w:val="es-ES"/>
        </w:rPr>
        <w:t xml:space="preserve">  </w:t>
      </w:r>
      <w:r w:rsidRPr="00C646AA">
        <w:rPr>
          <w:rFonts w:ascii="GHEA Grapalat" w:hAnsi="GHEA Grapalat" w:cs="Sylfaen"/>
          <w:b/>
          <w:lang w:val="es-ES"/>
        </w:rPr>
        <w:t>ծածկագրով</w:t>
      </w:r>
    </w:p>
    <w:p w:rsidR="00B31285" w:rsidRDefault="00B31285" w:rsidP="00B31285">
      <w:pPr>
        <w:pStyle w:val="BodyTextIndent3"/>
        <w:spacing w:line="240" w:lineRule="auto"/>
        <w:jc w:val="right"/>
        <w:rPr>
          <w:rFonts w:ascii="GHEA Grapalat" w:hAnsi="GHEA Grapalat" w:cs="Sylfaen"/>
          <w:b/>
          <w:lang w:val="es-ES"/>
        </w:rPr>
      </w:pPr>
      <w:r w:rsidRPr="00C646AA">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B31285" w:rsidRPr="00910F08" w:rsidRDefault="00B31285" w:rsidP="00B31285">
      <w:pPr>
        <w:pStyle w:val="BodyTextIndent3"/>
        <w:spacing w:line="240" w:lineRule="auto"/>
        <w:jc w:val="right"/>
        <w:rPr>
          <w:rFonts w:ascii="GHEA Grapalat" w:hAnsi="GHEA Grapalat"/>
          <w:szCs w:val="24"/>
          <w:lang w:val="es-ES"/>
        </w:rPr>
      </w:pPr>
    </w:p>
    <w:p w:rsidR="00B31285" w:rsidRPr="00064ADD" w:rsidRDefault="00B31285" w:rsidP="00B31285">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rsidR="00B31285" w:rsidRPr="00064ADD" w:rsidRDefault="00B31285" w:rsidP="00B31285">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(որակավորման ապահովում)</w:t>
      </w:r>
    </w:p>
    <w:p w:rsidR="00B31285" w:rsidRPr="00064ADD" w:rsidRDefault="00B31285" w:rsidP="00B31285">
      <w:pPr>
        <w:pStyle w:val="NormalWeb"/>
        <w:shd w:val="clear" w:color="auto" w:fill="FFFFFF"/>
        <w:spacing w:before="0" w:beforeAutospacing="0" w:after="0" w:afterAutospacing="0"/>
        <w:ind w:firstLine="375"/>
        <w:rPr>
          <w:rStyle w:val="Strong"/>
          <w:lang w:val="hy-AM"/>
        </w:rPr>
      </w:pPr>
    </w:p>
    <w:p w:rsidR="00B31285" w:rsidRPr="00064ADD" w:rsidRDefault="00B31285" w:rsidP="00B31285">
      <w:pPr>
        <w:pStyle w:val="NormalWeb"/>
        <w:shd w:val="clear" w:color="auto" w:fill="FFFFFF"/>
        <w:spacing w:before="0" w:beforeAutospacing="0" w:after="0" w:afterAutospacing="0"/>
        <w:ind w:firstLine="375"/>
        <w:rPr>
          <w:rFonts w:ascii="GHEA Grapalat" w:hAnsi="GHEA Grapalat" w:cs="Sylfaen"/>
          <w:vertAlign w:val="superscript"/>
          <w:lang w:val="hy-AM"/>
        </w:rPr>
      </w:pPr>
      <w:r w:rsidRPr="00064ADD">
        <w:rPr>
          <w:rStyle w:val="Strong"/>
          <w:rFonts w:ascii="GHEA Grapalat" w:hAnsi="GHEA Grapalat"/>
          <w:b w:val="0"/>
          <w:bCs w:val="0"/>
          <w:sz w:val="20"/>
          <w:szCs w:val="20"/>
          <w:lang w:val="hy-AM"/>
        </w:rPr>
        <w:tab/>
        <w:t>1.</w:t>
      </w:r>
      <w:r w:rsidRPr="00910F08">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ab/>
        <w:t>1.</w:t>
      </w:r>
      <w:r w:rsidRPr="00E63C0F">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 xml:space="preserve">Սույն երաշխիքը (այսուհետ՝ երաշխիք) հանդիսանում է </w:t>
      </w:r>
      <w:r>
        <w:rPr>
          <w:rStyle w:val="Strong"/>
          <w:rFonts w:ascii="GHEA Grapalat" w:hAnsi="GHEA Grapalat"/>
          <w:b w:val="0"/>
          <w:bCs w:val="0"/>
          <w:sz w:val="20"/>
          <w:szCs w:val="20"/>
          <w:lang w:val="hy-AM"/>
        </w:rPr>
        <w:t xml:space="preserve">Ջրվեժի համայնքապետարանի </w:t>
      </w:r>
      <w:r w:rsidRPr="00064ADD">
        <w:rPr>
          <w:rStyle w:val="Strong"/>
          <w:rFonts w:ascii="GHEA Grapalat" w:hAnsi="GHEA Grapalat"/>
          <w:b w:val="0"/>
          <w:bCs w:val="0"/>
          <w:sz w:val="20"/>
          <w:szCs w:val="20"/>
          <w:lang w:val="hy-AM"/>
        </w:rPr>
        <w:t xml:space="preserve">(այսուհետ՝ բենեֆիցիար) կողմից </w:t>
      </w:r>
      <w:r w:rsidR="00DA740C">
        <w:rPr>
          <w:rFonts w:ascii="GHEA Grapalat" w:hAnsi="GHEA Grapalat"/>
          <w:sz w:val="20"/>
          <w:szCs w:val="20"/>
          <w:lang w:val="hy-AM"/>
        </w:rPr>
        <w:t>ԿՄՋՀ-ԳՀԽԾՁԲ-24/31</w:t>
      </w:r>
      <w:r w:rsidRPr="00CB62A1">
        <w:rPr>
          <w:rFonts w:ascii="GHEA Grapalat" w:hAnsi="GHEA Grapalat"/>
          <w:sz w:val="20"/>
          <w:szCs w:val="20"/>
          <w:lang w:val="hy-AM"/>
        </w:rPr>
        <w:t>ծա</w:t>
      </w:r>
      <w:r w:rsidRPr="00CB62A1">
        <w:rPr>
          <w:rStyle w:val="Strong"/>
          <w:rFonts w:ascii="GHEA Grapalat" w:hAnsi="GHEA Grapalat"/>
          <w:b w:val="0"/>
          <w:bCs w:val="0"/>
          <w:sz w:val="20"/>
          <w:szCs w:val="20"/>
          <w:lang w:val="hy-AM"/>
        </w:rPr>
        <w:t>ծկագրով</w:t>
      </w:r>
      <w:r w:rsidRPr="00064ADD">
        <w:rPr>
          <w:rStyle w:val="Strong"/>
          <w:rFonts w:ascii="GHEA Grapalat" w:hAnsi="GHEA Grapalat"/>
          <w:b w:val="0"/>
          <w:bCs w:val="0"/>
          <w:sz w:val="20"/>
          <w:szCs w:val="20"/>
          <w:lang w:val="hy-AM"/>
        </w:rPr>
        <w:t xml:space="preserve"> կազմակերպված</w:t>
      </w:r>
      <w:r w:rsidRPr="00064ADD">
        <w:rPr>
          <w:rFonts w:cs="Sylfaen"/>
          <w:vertAlign w:val="superscript"/>
          <w:lang w:val="hy-AM"/>
        </w:rPr>
        <w:t xml:space="preserve">                       </w:t>
      </w:r>
    </w:p>
    <w:p w:rsidR="00B31285" w:rsidRPr="00064ADD" w:rsidRDefault="00B31285" w:rsidP="00B3128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 գնման ընթացակարգի արդյունքում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w:t>
      </w:r>
    </w:p>
    <w:p w:rsidR="00B31285" w:rsidRPr="00064ADD" w:rsidRDefault="00B31285" w:rsidP="00B31285">
      <w:pPr>
        <w:pStyle w:val="NormalWeb"/>
        <w:shd w:val="clear" w:color="auto" w:fill="FFFFFF"/>
        <w:spacing w:before="0" w:beforeAutospacing="0" w:after="0" w:afterAutospacing="0"/>
        <w:ind w:firstLine="375"/>
        <w:rPr>
          <w:rFonts w:cs="Sylfaen"/>
          <w:vertAlign w:val="superscript"/>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Fonts w:ascii="GHEA Grapalat" w:hAnsi="GHEA Grapalat" w:cs="Sylfaen"/>
          <w:vertAlign w:val="superscript"/>
          <w:lang w:val="hy-AM"/>
        </w:rPr>
        <w:t>ընտրված մասնակցի անվանումը</w:t>
      </w:r>
    </w:p>
    <w:p w:rsidR="00B31285" w:rsidRPr="00064ADD" w:rsidRDefault="00B31285" w:rsidP="00B3128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(այսուհետ՝ պրի</w:t>
      </w:r>
      <w:r>
        <w:rPr>
          <w:rStyle w:val="Strong"/>
          <w:rFonts w:ascii="GHEA Grapalat" w:hAnsi="GHEA Grapalat"/>
          <w:b w:val="0"/>
          <w:bCs w:val="0"/>
          <w:sz w:val="20"/>
          <w:szCs w:val="20"/>
          <w:lang w:val="hy-AM"/>
        </w:rPr>
        <w:t>ն</w:t>
      </w:r>
      <w:r w:rsidRPr="00064ADD">
        <w:rPr>
          <w:rStyle w:val="Strong"/>
          <w:rFonts w:ascii="GHEA Grapalat" w:hAnsi="GHEA Grapalat"/>
          <w:b w:val="0"/>
          <w:bCs w:val="0"/>
          <w:sz w:val="20"/>
          <w:szCs w:val="20"/>
          <w:lang w:val="hy-AM"/>
        </w:rPr>
        <w:t>ցիպալ) կողմից կնքվելիք N</w:t>
      </w:r>
      <w:r w:rsidRPr="00910F08">
        <w:rPr>
          <w:rFonts w:ascii="GHEA Grapalat" w:hAnsi="GHEA Grapalat"/>
          <w:sz w:val="20"/>
          <w:szCs w:val="20"/>
          <w:lang w:val="hy-AM"/>
        </w:rPr>
        <w:t xml:space="preserve"> </w:t>
      </w:r>
      <w:r w:rsidR="00DA740C">
        <w:rPr>
          <w:rFonts w:ascii="GHEA Grapalat" w:hAnsi="GHEA Grapalat"/>
          <w:sz w:val="20"/>
          <w:szCs w:val="20"/>
          <w:lang w:val="hy-AM"/>
        </w:rPr>
        <w:t>ԿՄՋՀ-ԳՀԽԾՁԲ-24/31</w:t>
      </w:r>
      <w:r w:rsidRPr="00064ADD">
        <w:rPr>
          <w:rStyle w:val="Strong"/>
          <w:rFonts w:ascii="GHEA Grapalat" w:hAnsi="GHEA Grapalat"/>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B31285" w:rsidRPr="00064ADD" w:rsidRDefault="00B31285" w:rsidP="00B31285">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Երաշխիքով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երաշխիք տվող </w:t>
      </w:r>
    </w:p>
    <w:p w:rsidR="00B31285" w:rsidRPr="00064ADD" w:rsidRDefault="00B31285" w:rsidP="00B3128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rsidR="00B31285" w:rsidRPr="00064ADD" w:rsidRDefault="00B31285" w:rsidP="00B3128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t xml:space="preserve">  </w:t>
      </w:r>
    </w:p>
    <w:p w:rsidR="00B31285" w:rsidRPr="00064ADD" w:rsidRDefault="00B31285" w:rsidP="00B3128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rsidR="00B31285" w:rsidRPr="00064ADD" w:rsidRDefault="00B31285" w:rsidP="00B3128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(այսուհետ՝ երաշխիքի գումար)՝ պահանջն ստանալուց հինգ աշխատանքային օրվա ընթացքում:   Վճարումը  կատարվում է բենեֆիցիարի</w:t>
      </w:r>
      <w:r>
        <w:rPr>
          <w:rStyle w:val="Strong"/>
          <w:rFonts w:ascii="GHEA Grapalat" w:hAnsi="GHEA Grapalat"/>
          <w:b w:val="0"/>
          <w:bCs w:val="0"/>
          <w:sz w:val="20"/>
          <w:szCs w:val="20"/>
          <w:lang w:val="hy-AM"/>
        </w:rPr>
        <w:t xml:space="preserve"> 900105228069</w:t>
      </w:r>
      <w:r w:rsidRPr="00064ADD">
        <w:rPr>
          <w:rStyle w:val="Strong"/>
          <w:rFonts w:ascii="GHEA Grapalat" w:hAnsi="GHEA Grapalat"/>
          <w:b w:val="0"/>
          <w:bCs w:val="0"/>
          <w:sz w:val="20"/>
          <w:szCs w:val="20"/>
          <w:lang w:val="hy-AM"/>
        </w:rPr>
        <w:t xml:space="preserve"> հաշվեհամարին փոխանցման միջոցով:</w:t>
      </w:r>
    </w:p>
    <w:p w:rsidR="00B31285" w:rsidRPr="00064ADD" w:rsidRDefault="00B31285" w:rsidP="00B31285">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rsidR="00B31285" w:rsidRPr="00064ADD" w:rsidRDefault="00B31285" w:rsidP="00B31285">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B31285" w:rsidRDefault="00B31285" w:rsidP="00B31285">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5. Երաշխիքը գործում է </w:t>
      </w:r>
      <w:r>
        <w:rPr>
          <w:rFonts w:ascii="GHEA Grapalat" w:hAnsi="GHEA Grapalat"/>
          <w:color w:val="000000"/>
          <w:sz w:val="20"/>
          <w:szCs w:val="20"/>
          <w:lang w:val="hy-AM"/>
        </w:rPr>
        <w:t>թողարկման պահից և ուժի մեջ է</w:t>
      </w:r>
      <w:r w:rsidRPr="00842CF6">
        <w:rPr>
          <w:rFonts w:ascii="GHEA Grapalat" w:hAnsi="GHEA Grapalat"/>
          <w:color w:val="000000"/>
          <w:sz w:val="20"/>
          <w:szCs w:val="20"/>
          <w:lang w:val="hy-AM"/>
        </w:rPr>
        <w:t xml:space="preserve"> </w:t>
      </w:r>
      <w:r>
        <w:rPr>
          <w:rFonts w:ascii="GHEA Grapalat" w:hAnsi="GHEA Grapalat"/>
          <w:color w:val="000000"/>
          <w:sz w:val="20"/>
          <w:szCs w:val="20"/>
          <w:lang w:val="hy-AM"/>
        </w:rPr>
        <w:t xml:space="preserve"> </w:t>
      </w:r>
      <w:r w:rsidRPr="00064ADD">
        <w:rPr>
          <w:rFonts w:ascii="GHEA Grapalat" w:hAnsi="GHEA Grapalat"/>
          <w:color w:val="000000"/>
          <w:sz w:val="20"/>
          <w:szCs w:val="20"/>
          <w:lang w:val="hy-AM"/>
        </w:rPr>
        <w:t xml:space="preserve">բենեֆիցիարի և պրինցիպալի միջև N </w:t>
      </w:r>
      <w:r>
        <w:rPr>
          <w:rFonts w:ascii="GHEA Grapalat" w:hAnsi="GHEA Grapalat"/>
          <w:sz w:val="20"/>
          <w:szCs w:val="20"/>
          <w:lang w:val="hy-AM"/>
        </w:rPr>
        <w:t xml:space="preserve">ԿՄՋՀ-ԳՀԽԾՁԲ-24/ 5 </w:t>
      </w:r>
      <w:r w:rsidRPr="00064ADD">
        <w:rPr>
          <w:rFonts w:ascii="GHEA Grapalat" w:hAnsi="GHEA Grapalat"/>
          <w:color w:val="000000"/>
          <w:sz w:val="20"/>
          <w:szCs w:val="20"/>
          <w:lang w:val="hy-AM"/>
        </w:rPr>
        <w:t>ծածկագրով կնքվելիք պայմանագիրն ուժի մեջ մտնելու օրվանից մինչև</w:t>
      </w:r>
    </w:p>
    <w:p w:rsidR="00B31285" w:rsidRPr="00064ADD" w:rsidRDefault="00B31285" w:rsidP="00B31285">
      <w:pPr>
        <w:pStyle w:val="ListParagraph"/>
        <w:tabs>
          <w:tab w:val="left" w:pos="0"/>
        </w:tabs>
        <w:ind w:left="0"/>
        <w:mirrorIndents/>
        <w:jc w:val="both"/>
        <w:rPr>
          <w:rFonts w:ascii="GHEA Grapalat" w:hAnsi="GHEA Grapalat" w:cs="Sylfaen"/>
          <w:vertAlign w:val="superscript"/>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 xml:space="preserve"> </w:t>
      </w:r>
    </w:p>
    <w:p w:rsidR="00B31285" w:rsidRDefault="00B31285" w:rsidP="00B31285">
      <w:pPr>
        <w:pStyle w:val="ListParagraph"/>
        <w:tabs>
          <w:tab w:val="left" w:pos="0"/>
        </w:tabs>
        <w:ind w:left="0"/>
        <w:mirrorIndents/>
        <w:jc w:val="both"/>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պայմանագրով նախատեսված  ծառայության մատուցման վերջնաժամկետը</w:t>
      </w:r>
    </w:p>
    <w:p w:rsidR="00B31285" w:rsidRDefault="00B31285" w:rsidP="00B31285">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s="Sylfaen"/>
          <w:vertAlign w:val="superscript"/>
          <w:lang w:val="hy-AM"/>
        </w:rPr>
        <w:t xml:space="preserve"> </w:t>
      </w:r>
      <w:r w:rsidRPr="00064ADD">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 xml:space="preserve">՝ </w:t>
      </w:r>
      <w:hyperlink r:id="rId8" w:history="1">
        <w:r w:rsidRPr="00541134">
          <w:rPr>
            <w:rStyle w:val="Hyperlink"/>
            <w:rFonts w:ascii="GHEA Grapalat" w:hAnsi="GHEA Grapalat"/>
            <w:sz w:val="20"/>
            <w:szCs w:val="20"/>
            <w:lang w:val="hy-AM"/>
          </w:rPr>
          <w:t>jrvezh-gnumner@mail.ru</w:t>
        </w:r>
      </w:hyperlink>
    </w:p>
    <w:p w:rsidR="00B31285" w:rsidRPr="00064ADD" w:rsidRDefault="00B31285" w:rsidP="00B31285">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էլեկտրոնային փոստի հասցեին։     </w:t>
      </w:r>
    </w:p>
    <w:p w:rsidR="00B31285" w:rsidRPr="00064ADD" w:rsidRDefault="00B31285" w:rsidP="00B3128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6. Բենեֆիցիարը պահանջը ներկայացնում է երաշխիք տվող անձին գրավոր ձևով: </w:t>
      </w:r>
    </w:p>
    <w:p w:rsidR="00B31285" w:rsidRPr="00064ADD" w:rsidRDefault="00B31285" w:rsidP="00B3128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Պահանջին կից ներկայացվում են հետևյալ փաստաթղթերը՝</w:t>
      </w:r>
    </w:p>
    <w:p w:rsidR="00B31285" w:rsidRPr="00064ADD" w:rsidRDefault="00B31285" w:rsidP="00B3128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1) N</w:t>
      </w:r>
      <w:r>
        <w:rPr>
          <w:rFonts w:ascii="GHEA Grapalat" w:hAnsi="GHEA Grapalat"/>
          <w:color w:val="000000"/>
          <w:sz w:val="20"/>
          <w:szCs w:val="20"/>
          <w:lang w:val="hy-AM"/>
        </w:rPr>
        <w:t xml:space="preserve"> </w:t>
      </w:r>
      <w:r w:rsidR="00DA740C">
        <w:rPr>
          <w:rFonts w:ascii="GHEA Grapalat" w:hAnsi="GHEA Grapalat"/>
          <w:sz w:val="20"/>
          <w:szCs w:val="20"/>
          <w:lang w:val="hy-AM"/>
        </w:rPr>
        <w:t>ԿՄՋՀ-ԳՀԽԾՁԲ-24/31</w:t>
      </w:r>
      <w:r w:rsidRPr="00064ADD">
        <w:rPr>
          <w:rFonts w:ascii="GHEA Grapalat" w:hAnsi="GHEA Grapalat"/>
          <w:color w:val="000000"/>
          <w:sz w:val="20"/>
          <w:szCs w:val="20"/>
          <w:lang w:val="hy-AM"/>
        </w:rPr>
        <w:t xml:space="preserve">ծածկագրով կնքված պայմանագրի, ներառյալ նաև դրանում </w:t>
      </w:r>
    </w:p>
    <w:p w:rsidR="00B31285" w:rsidRPr="00064ADD" w:rsidRDefault="00B31285" w:rsidP="00B31285">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կատարված փոփոխությունների, լրացուցիչ համաձայնագրերի պատճենները.</w:t>
      </w:r>
    </w:p>
    <w:p w:rsidR="00B31285" w:rsidRPr="00064ADD" w:rsidRDefault="00B31285" w:rsidP="00B3128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hyperlink r:id="rId9" w:history="1">
        <w:r w:rsidRPr="00064ADD">
          <w:rPr>
            <w:rStyle w:val="Hyperlink"/>
            <w:rFonts w:ascii="GHEA Grapalat" w:hAnsi="GHEA Grapalat"/>
            <w:sz w:val="20"/>
            <w:szCs w:val="20"/>
            <w:lang w:val="hy-AM"/>
          </w:rPr>
          <w:t>www.procurement.am</w:t>
        </w:r>
      </w:hyperlink>
      <w:r w:rsidRPr="00064ADD">
        <w:rPr>
          <w:rFonts w:ascii="GHEA Grapalat" w:hAnsi="GHEA Grapalat"/>
          <w:color w:val="000000"/>
          <w:sz w:val="20"/>
          <w:szCs w:val="20"/>
          <w:lang w:val="hy-AM"/>
        </w:rPr>
        <w:t xml:space="preserve"> հասցեով գործող տեղեկագրում հրապարակած ծանուցումը:</w:t>
      </w:r>
    </w:p>
    <w:p w:rsidR="00B31285" w:rsidRPr="00064ADD" w:rsidRDefault="00B31285" w:rsidP="00B3128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B31285" w:rsidRPr="00064ADD" w:rsidRDefault="00B31285" w:rsidP="00B3128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 Երաշխիք տվող անձը մերժում է բենեֆիցիարի պահանջը, եթե`</w:t>
      </w:r>
    </w:p>
    <w:p w:rsidR="00B31285" w:rsidRPr="00064ADD" w:rsidRDefault="00B31285" w:rsidP="00B3128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B31285" w:rsidRPr="00064ADD" w:rsidRDefault="00B31285" w:rsidP="00B3128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rsidR="00B31285" w:rsidRPr="00064ADD" w:rsidRDefault="00B31285" w:rsidP="00B3128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B31285" w:rsidRPr="00064ADD" w:rsidRDefault="00B31285" w:rsidP="00B3128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B31285" w:rsidRPr="00064ADD" w:rsidRDefault="00B31285" w:rsidP="00B3128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B31285" w:rsidRPr="00064ADD" w:rsidRDefault="00B31285" w:rsidP="00B31285">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մարմնի ղեկավար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rsidR="00B31285" w:rsidRPr="00064ADD" w:rsidRDefault="00B31285" w:rsidP="00B3128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rsidR="00B31285" w:rsidRPr="00064ADD" w:rsidRDefault="00B31285" w:rsidP="00B31285">
      <w:pPr>
        <w:pStyle w:val="NormalWeb"/>
        <w:shd w:val="clear" w:color="auto" w:fill="FFFFFF"/>
        <w:spacing w:before="0" w:beforeAutospacing="0" w:after="0" w:afterAutospacing="0"/>
        <w:rPr>
          <w:rFonts w:ascii="GHEA Grapalat" w:hAnsi="GHEA Grapalat" w:cs="Sylfaen"/>
          <w:b/>
          <w:lang w:val="hy-AM"/>
        </w:rPr>
      </w:pPr>
      <w:r w:rsidRPr="00064ADD">
        <w:rPr>
          <w:rFonts w:ascii="GHEA Grapalat" w:hAnsi="GHEA Grapalat" w:cs="Sylfaen"/>
          <w:vertAlign w:val="superscript"/>
          <w:lang w:val="hy-AM"/>
        </w:rPr>
        <w:t xml:space="preserve">                                                        ամիսը, ամսաթիվը, տարեթիվը</w:t>
      </w:r>
    </w:p>
    <w:p w:rsidR="00B31285" w:rsidRPr="00064ADD" w:rsidRDefault="00B31285" w:rsidP="00B31285">
      <w:pPr>
        <w:pStyle w:val="BodyTextIndent3"/>
        <w:spacing w:line="240" w:lineRule="auto"/>
        <w:jc w:val="right"/>
        <w:rPr>
          <w:rFonts w:ascii="GHEA Grapalat" w:hAnsi="GHEA Grapalat"/>
          <w:i/>
          <w:lang w:val="hy-AM"/>
        </w:rPr>
      </w:pPr>
    </w:p>
    <w:p w:rsidR="00B31285" w:rsidRPr="001E7733" w:rsidRDefault="00B31285" w:rsidP="00B31285">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rsidR="00B31285" w:rsidRPr="00064ADD" w:rsidRDefault="00B31285" w:rsidP="00B31285">
      <w:pPr>
        <w:pStyle w:val="BodyTextIndent3"/>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5</w:t>
      </w:r>
    </w:p>
    <w:p w:rsidR="00B31285" w:rsidRPr="00C646AA" w:rsidRDefault="00B31285" w:rsidP="00B31285">
      <w:pPr>
        <w:pStyle w:val="BodyTextIndent3"/>
        <w:spacing w:line="240" w:lineRule="auto"/>
        <w:jc w:val="right"/>
        <w:rPr>
          <w:rFonts w:ascii="GHEA Grapalat" w:hAnsi="GHEA Grapalat" w:cs="Arial"/>
          <w:b/>
          <w:lang w:val="es-ES"/>
        </w:rPr>
      </w:pPr>
      <w:r w:rsidRPr="00C646AA">
        <w:rPr>
          <w:rFonts w:ascii="GHEA Grapalat" w:hAnsi="GHEA Grapalat"/>
          <w:b/>
          <w:lang w:val="af-ZA"/>
        </w:rPr>
        <w:t>«</w:t>
      </w:r>
      <w:r w:rsidR="009913AC">
        <w:rPr>
          <w:rFonts w:ascii="GHEA Grapalat" w:hAnsi="GHEA Grapalat"/>
          <w:b/>
          <w:lang w:val="hy-AM"/>
        </w:rPr>
        <w:t>ԿՄՋՀ-ԳՀԽԾՁԲ-24/31</w:t>
      </w:r>
      <w:r w:rsidRPr="00C646AA">
        <w:rPr>
          <w:rFonts w:ascii="GHEA Grapalat" w:hAnsi="GHEA Grapalat"/>
          <w:b/>
          <w:lang w:val="af-ZA"/>
        </w:rPr>
        <w:t>»</w:t>
      </w:r>
      <w:r w:rsidRPr="00C646AA">
        <w:rPr>
          <w:rFonts w:ascii="GHEA Grapalat" w:hAnsi="GHEA Grapalat" w:cs="Sylfaen"/>
          <w:b/>
          <w:lang w:val="es-ES"/>
        </w:rPr>
        <w:t>*</w:t>
      </w:r>
      <w:r w:rsidRPr="00C646AA">
        <w:rPr>
          <w:rFonts w:ascii="GHEA Grapalat" w:hAnsi="GHEA Grapalat"/>
          <w:b/>
          <w:lang w:val="es-ES"/>
        </w:rPr>
        <w:t xml:space="preserve">  </w:t>
      </w:r>
      <w:r w:rsidRPr="00C646AA">
        <w:rPr>
          <w:rFonts w:ascii="GHEA Grapalat" w:hAnsi="GHEA Grapalat" w:cs="Sylfaen"/>
          <w:b/>
          <w:lang w:val="es-ES"/>
        </w:rPr>
        <w:t>ծածկագրով</w:t>
      </w:r>
    </w:p>
    <w:p w:rsidR="00B31285" w:rsidRDefault="00B31285" w:rsidP="00B31285">
      <w:pPr>
        <w:pStyle w:val="BodyTextIndent3"/>
        <w:spacing w:line="240" w:lineRule="auto"/>
        <w:jc w:val="right"/>
        <w:rPr>
          <w:rFonts w:ascii="GHEA Grapalat" w:hAnsi="GHEA Grapalat" w:cs="Sylfaen"/>
          <w:b/>
          <w:lang w:val="es-ES"/>
        </w:rPr>
      </w:pPr>
      <w:r w:rsidRPr="00C646AA">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B31285" w:rsidRPr="00910F08" w:rsidRDefault="00B31285" w:rsidP="00B31285">
      <w:pPr>
        <w:pStyle w:val="BodyTextIndent3"/>
        <w:spacing w:line="240" w:lineRule="auto"/>
        <w:jc w:val="right"/>
        <w:rPr>
          <w:rFonts w:ascii="GHEA Grapalat" w:hAnsi="GHEA Grapalat" w:cs="Sylfaen"/>
          <w:b/>
          <w:lang w:val="es-ES"/>
        </w:rPr>
      </w:pPr>
    </w:p>
    <w:p w:rsidR="00B31285" w:rsidRPr="00064ADD" w:rsidRDefault="00B31285" w:rsidP="00B31285">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rsidR="00B31285" w:rsidRPr="00064ADD" w:rsidRDefault="00B31285" w:rsidP="00B31285">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(պայմանագրի ապահովում)</w:t>
      </w:r>
    </w:p>
    <w:p w:rsidR="00B31285" w:rsidRPr="00064ADD" w:rsidRDefault="00B31285" w:rsidP="00B31285">
      <w:pPr>
        <w:pStyle w:val="NormalWeb"/>
        <w:shd w:val="clear" w:color="auto" w:fill="FFFFFF"/>
        <w:spacing w:before="0" w:beforeAutospacing="0" w:after="0" w:afterAutospacing="0"/>
        <w:ind w:firstLine="375"/>
        <w:rPr>
          <w:rStyle w:val="Strong"/>
          <w:lang w:val="hy-AM"/>
        </w:rPr>
      </w:pPr>
    </w:p>
    <w:p w:rsidR="00B31285" w:rsidRPr="00064ADD" w:rsidRDefault="00B31285" w:rsidP="00B31285">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 xml:space="preserve">1.Սույն երաշխիքը (այսուհետ՝ երաշխիք) հանդիսանում է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rsidR="00B31285" w:rsidRPr="00064ADD" w:rsidRDefault="00B31285" w:rsidP="00B31285">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պատվիրատուի անվանումը</w:t>
      </w:r>
    </w:p>
    <w:p w:rsidR="00B31285" w:rsidRPr="00064ADD" w:rsidRDefault="00B31285" w:rsidP="00B31285">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(այսուհետ՝ բենեֆիցիար) և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պրիցի</w:t>
      </w:r>
      <w:r>
        <w:rPr>
          <w:rStyle w:val="Strong"/>
          <w:rFonts w:ascii="GHEA Grapalat" w:hAnsi="GHEA Grapalat"/>
          <w:b w:val="0"/>
          <w:bCs w:val="0"/>
          <w:sz w:val="20"/>
          <w:szCs w:val="20"/>
          <w:lang w:val="hy-AM"/>
        </w:rPr>
        <w:t>ն</w:t>
      </w:r>
      <w:r w:rsidRPr="00064ADD">
        <w:rPr>
          <w:rStyle w:val="Strong"/>
          <w:rFonts w:ascii="GHEA Grapalat" w:hAnsi="GHEA Grapalat"/>
          <w:b w:val="0"/>
          <w:bCs w:val="0"/>
          <w:sz w:val="20"/>
          <w:szCs w:val="20"/>
          <w:lang w:val="hy-AM"/>
        </w:rPr>
        <w:t>պալ)</w:t>
      </w:r>
      <w:r>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 xml:space="preserve">միջև </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ընտրված մասնակցի անվանումը </w:t>
      </w:r>
    </w:p>
    <w:p w:rsidR="00B31285" w:rsidRPr="00064ADD" w:rsidRDefault="00B31285" w:rsidP="00B3128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կնքվելիք N</w:t>
      </w:r>
      <w:r>
        <w:rPr>
          <w:rStyle w:val="Strong"/>
          <w:rFonts w:ascii="GHEA Grapalat" w:hAnsi="GHEA Grapalat"/>
          <w:b w:val="0"/>
          <w:bCs w:val="0"/>
          <w:sz w:val="20"/>
          <w:szCs w:val="20"/>
          <w:lang w:val="hy-AM"/>
        </w:rPr>
        <w:t xml:space="preserve"> </w:t>
      </w:r>
      <w:r w:rsidR="00DA740C">
        <w:rPr>
          <w:rFonts w:ascii="GHEA Grapalat" w:hAnsi="GHEA Grapalat"/>
          <w:sz w:val="20"/>
          <w:szCs w:val="20"/>
          <w:lang w:val="hy-AM"/>
        </w:rPr>
        <w:t>ԿՄՋՀ-ԳՀԽԾՁԲ-24/31</w:t>
      </w:r>
      <w:r w:rsidRPr="00064ADD">
        <w:rPr>
          <w:rStyle w:val="Strong"/>
          <w:rFonts w:ascii="GHEA Grapalat" w:hAnsi="GHEA Grapalat"/>
          <w:b w:val="0"/>
          <w:bCs w:val="0"/>
          <w:sz w:val="20"/>
          <w:szCs w:val="20"/>
          <w:lang w:val="hy-AM"/>
        </w:rPr>
        <w:t xml:space="preserve"> պայմանագրից բխող պրինցիպալի պարտավորությունների (այսուհետ՝ երաշխավորված պարտավորություններ) կատարման ապահովում: </w:t>
      </w:r>
    </w:p>
    <w:p w:rsidR="00B31285" w:rsidRPr="00064ADD" w:rsidRDefault="00B31285" w:rsidP="00B31285">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Երաշխիքով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երաշխիք տվող </w:t>
      </w:r>
    </w:p>
    <w:p w:rsidR="00B31285" w:rsidRPr="00064ADD" w:rsidRDefault="00B31285" w:rsidP="00B3128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rsidR="00B31285" w:rsidRPr="00064ADD" w:rsidRDefault="00B31285" w:rsidP="00B3128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rsidR="00B31285" w:rsidRPr="00064ADD" w:rsidRDefault="00B31285" w:rsidP="00B3128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rsidR="00B31285" w:rsidRPr="00064ADD" w:rsidRDefault="00B31285" w:rsidP="00B3128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Pr>
          <w:rStyle w:val="Strong"/>
          <w:rFonts w:ascii="GHEA Grapalat" w:hAnsi="GHEA Grapalat"/>
          <w:b w:val="0"/>
          <w:bCs w:val="0"/>
          <w:sz w:val="20"/>
          <w:szCs w:val="20"/>
          <w:lang w:val="hy-AM"/>
        </w:rPr>
        <w:t xml:space="preserve">900105228069 </w:t>
      </w:r>
      <w:r w:rsidRPr="00064ADD">
        <w:rPr>
          <w:rStyle w:val="Strong"/>
          <w:rFonts w:ascii="GHEA Grapalat" w:hAnsi="GHEA Grapalat"/>
          <w:b w:val="0"/>
          <w:bCs w:val="0"/>
          <w:sz w:val="20"/>
          <w:szCs w:val="20"/>
          <w:lang w:val="hy-AM"/>
        </w:rPr>
        <w:t>հաշվեհամարին փոխանցման միջոցով:</w:t>
      </w:r>
    </w:p>
    <w:p w:rsidR="00B31285" w:rsidRPr="00064ADD" w:rsidRDefault="00B31285" w:rsidP="00B3128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rsidR="00B31285" w:rsidRPr="00064ADD" w:rsidRDefault="00B31285" w:rsidP="00B3128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B31285" w:rsidRPr="00064ADD" w:rsidRDefault="00B31285" w:rsidP="00B31285">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5. Երաշխիքը գործում է</w:t>
      </w:r>
      <w:r>
        <w:rPr>
          <w:rFonts w:ascii="GHEA Grapalat" w:hAnsi="GHEA Grapalat"/>
          <w:color w:val="000000"/>
          <w:sz w:val="20"/>
          <w:szCs w:val="20"/>
          <w:lang w:val="hy-AM"/>
        </w:rPr>
        <w:t xml:space="preserve"> թողարկման պահից և ուժի մեջ է</w:t>
      </w:r>
      <w:r w:rsidRPr="00064ADD">
        <w:rPr>
          <w:rFonts w:ascii="GHEA Grapalat" w:hAnsi="GHEA Grapalat"/>
          <w:color w:val="000000"/>
          <w:sz w:val="20"/>
          <w:szCs w:val="20"/>
          <w:lang w:val="hy-AM"/>
        </w:rPr>
        <w:t xml:space="preserve"> բենեֆիցիարի և պրիցիպալի միջև կնքվելիք</w:t>
      </w:r>
      <w:r>
        <w:rPr>
          <w:rFonts w:ascii="GHEA Grapalat" w:hAnsi="GHEA Grapalat"/>
          <w:color w:val="000000"/>
          <w:sz w:val="20"/>
          <w:szCs w:val="20"/>
          <w:lang w:val="hy-AM"/>
        </w:rPr>
        <w:t xml:space="preserve">                  </w:t>
      </w:r>
      <w:r w:rsidRPr="00064ADD">
        <w:rPr>
          <w:rFonts w:ascii="GHEA Grapalat" w:hAnsi="GHEA Grapalat"/>
          <w:color w:val="000000"/>
          <w:sz w:val="20"/>
          <w:szCs w:val="20"/>
          <w:lang w:val="hy-AM"/>
        </w:rPr>
        <w:t xml:space="preserve">N </w:t>
      </w:r>
      <w:r w:rsidR="00DA740C">
        <w:rPr>
          <w:rFonts w:ascii="GHEA Grapalat" w:hAnsi="GHEA Grapalat"/>
          <w:sz w:val="20"/>
          <w:szCs w:val="20"/>
          <w:lang w:val="hy-AM"/>
        </w:rPr>
        <w:t>ԿՄՋՀ-ԳՀԽԾՁԲ-24/31</w:t>
      </w:r>
      <w:r w:rsidRPr="00064ADD">
        <w:rPr>
          <w:rStyle w:val="Strong"/>
          <w:rFonts w:ascii="GHEA Grapalat" w:hAnsi="GHEA Grapalat"/>
          <w:b w:val="0"/>
          <w:bCs w:val="0"/>
          <w:sz w:val="20"/>
          <w:szCs w:val="20"/>
          <w:lang w:val="hy-AM"/>
        </w:rPr>
        <w:t xml:space="preserve"> </w:t>
      </w:r>
      <w:r w:rsidRPr="00064ADD">
        <w:rPr>
          <w:rFonts w:ascii="GHEA Grapalat" w:hAnsi="GHEA Grapalat"/>
          <w:color w:val="000000"/>
          <w:sz w:val="20"/>
          <w:szCs w:val="20"/>
          <w:lang w:val="hy-AM"/>
        </w:rPr>
        <w:t xml:space="preserve">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rsidR="00B31285" w:rsidRPr="00064ADD" w:rsidRDefault="00B31285" w:rsidP="00B31285">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Pr>
          <w:rFonts w:ascii="GHEA Grapalat" w:hAnsi="GHEA Grapalat"/>
          <w:color w:val="000000"/>
          <w:sz w:val="20"/>
          <w:szCs w:val="20"/>
          <w:lang w:val="hy-AM"/>
        </w:rPr>
        <w:t xml:space="preserve">՝ </w:t>
      </w:r>
      <w:hyperlink r:id="rId10" w:history="1">
        <w:r w:rsidRPr="00541134">
          <w:rPr>
            <w:rStyle w:val="Hyperlink"/>
            <w:rFonts w:ascii="GHEA Grapalat" w:hAnsi="GHEA Grapalat"/>
            <w:sz w:val="20"/>
            <w:szCs w:val="20"/>
            <w:lang w:val="hy-AM"/>
          </w:rPr>
          <w:t>jrvezh-gnumner@mail.ru</w:t>
        </w:r>
      </w:hyperlink>
      <w:r>
        <w:rPr>
          <w:rFonts w:ascii="GHEA Grapalat" w:hAnsi="GHEA Grapalat"/>
          <w:color w:val="000000"/>
          <w:sz w:val="20"/>
          <w:szCs w:val="20"/>
          <w:lang w:val="hy-AM"/>
        </w:rPr>
        <w:t xml:space="preserve"> </w:t>
      </w:r>
      <w:r w:rsidRPr="00064ADD">
        <w:rPr>
          <w:rFonts w:ascii="GHEA Grapalat" w:hAnsi="GHEA Grapalat"/>
          <w:color w:val="000000"/>
          <w:sz w:val="20"/>
          <w:szCs w:val="20"/>
          <w:lang w:val="hy-AM"/>
        </w:rPr>
        <w:t xml:space="preserve">էլեկտրոնային փոստի հասցեին։     </w:t>
      </w:r>
    </w:p>
    <w:p w:rsidR="00B31285" w:rsidRPr="00064ADD" w:rsidRDefault="00B31285" w:rsidP="00B3128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B31285" w:rsidRPr="00064ADD" w:rsidRDefault="00B31285" w:rsidP="00B3128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N </w:t>
      </w:r>
      <w:r w:rsidR="00DA740C">
        <w:rPr>
          <w:rFonts w:ascii="GHEA Grapalat" w:hAnsi="GHEA Grapalat"/>
          <w:sz w:val="20"/>
          <w:szCs w:val="20"/>
          <w:lang w:val="hy-AM"/>
        </w:rPr>
        <w:t>ԿՄՋՀ-ԳՀԽԾՁԲ-24/31</w:t>
      </w:r>
      <w:r w:rsidRPr="00064ADD">
        <w:rPr>
          <w:rFonts w:ascii="GHEA Grapalat" w:hAnsi="GHEA Grapalat"/>
          <w:color w:val="000000"/>
          <w:sz w:val="20"/>
          <w:szCs w:val="20"/>
          <w:lang w:val="hy-AM"/>
        </w:rPr>
        <w:t>պայմանագրի, ներառյալ նաև դրանում կատարված</w:t>
      </w:r>
    </w:p>
    <w:p w:rsidR="00B31285" w:rsidRPr="00064ADD" w:rsidRDefault="00B31285" w:rsidP="00B31285">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փոփոխությունների, լրացուցիչ համաձայնագրերի պատճենները.</w:t>
      </w:r>
    </w:p>
    <w:p w:rsidR="00B31285" w:rsidRPr="00064ADD" w:rsidRDefault="00B31285" w:rsidP="00B3128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hyperlink r:id="rId11" w:history="1">
        <w:r w:rsidRPr="00064ADD">
          <w:rPr>
            <w:rStyle w:val="Hyperlink"/>
            <w:rFonts w:ascii="GHEA Grapalat" w:hAnsi="GHEA Grapalat"/>
            <w:sz w:val="20"/>
            <w:szCs w:val="20"/>
            <w:lang w:val="hy-AM"/>
          </w:rPr>
          <w:t>www.procurement.am</w:t>
        </w:r>
      </w:hyperlink>
      <w:r w:rsidRPr="00064ADD">
        <w:rPr>
          <w:rFonts w:ascii="GHEA Grapalat" w:hAnsi="GHEA Grapalat"/>
          <w:color w:val="000000"/>
          <w:sz w:val="20"/>
          <w:szCs w:val="20"/>
          <w:lang w:val="hy-AM"/>
        </w:rPr>
        <w:t xml:space="preserve"> հասցեով գործող տեղեկագրում հրապարակած ծանուցումը.</w:t>
      </w:r>
    </w:p>
    <w:p w:rsidR="00B31285" w:rsidRPr="00064ADD" w:rsidRDefault="00B31285" w:rsidP="00B3128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B31285" w:rsidRPr="00064ADD" w:rsidRDefault="00B31285" w:rsidP="00B3128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 Երաշխիք տվող անձը մերժում է բենեֆիցիարի պահանջը, եթե`</w:t>
      </w:r>
    </w:p>
    <w:p w:rsidR="00B31285" w:rsidRPr="00064ADD" w:rsidRDefault="00B31285" w:rsidP="00B3128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B31285" w:rsidRPr="00064ADD" w:rsidRDefault="00B31285" w:rsidP="00B3128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rsidR="00B31285" w:rsidRPr="00064ADD" w:rsidRDefault="00B31285" w:rsidP="00B3128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B31285" w:rsidRPr="00064ADD" w:rsidRDefault="00B31285" w:rsidP="00B3128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B31285" w:rsidRPr="00064ADD" w:rsidRDefault="00B31285" w:rsidP="00B3128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B31285" w:rsidRPr="00064ADD" w:rsidRDefault="00B31285" w:rsidP="00B31285">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մարմնի ղեկավար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rsidR="00B31285" w:rsidRPr="00064ADD" w:rsidRDefault="00B31285" w:rsidP="00B3128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rsidR="00B31285" w:rsidRPr="00064ADD" w:rsidRDefault="00B31285" w:rsidP="00B31285">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rsidR="00B31285" w:rsidRPr="00064ADD" w:rsidRDefault="00B31285" w:rsidP="00B31285">
      <w:pPr>
        <w:pStyle w:val="BodyTextIndent3"/>
        <w:spacing w:line="240" w:lineRule="auto"/>
        <w:jc w:val="center"/>
        <w:rPr>
          <w:rFonts w:ascii="GHEA Grapalat" w:hAnsi="GHEA Grapalat" w:cs="Arial"/>
          <w:b/>
          <w:lang w:val="hy-AM"/>
        </w:rPr>
      </w:pPr>
    </w:p>
    <w:p w:rsidR="00B31285" w:rsidRPr="00064ADD" w:rsidRDefault="00B31285" w:rsidP="00B31285">
      <w:pPr>
        <w:pStyle w:val="BodyTextIndent3"/>
        <w:spacing w:line="240" w:lineRule="auto"/>
        <w:jc w:val="right"/>
        <w:rPr>
          <w:rFonts w:ascii="GHEA Grapalat" w:hAnsi="GHEA Grapalat"/>
          <w:i/>
          <w:lang w:val="hy-AM"/>
        </w:rPr>
      </w:pPr>
    </w:p>
    <w:p w:rsidR="00B31285" w:rsidRPr="001E7733" w:rsidRDefault="00B31285" w:rsidP="00B31285">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lastRenderedPageBreak/>
        <w:t xml:space="preserve">Հավելված </w:t>
      </w:r>
      <w:r w:rsidR="00764040" w:rsidRPr="00064ADD">
        <w:rPr>
          <w:rFonts w:ascii="GHEA Grapalat" w:hAnsi="GHEA Grapalat" w:cs="Sylfaen"/>
          <w:b/>
          <w:lang w:val="hy-AM"/>
        </w:rPr>
        <w:t>6</w:t>
      </w:r>
    </w:p>
    <w:p w:rsidR="00166277" w:rsidRPr="00C646AA" w:rsidRDefault="00166277" w:rsidP="00166277">
      <w:pPr>
        <w:pStyle w:val="BodyTextIndent3"/>
        <w:spacing w:line="240" w:lineRule="auto"/>
        <w:jc w:val="right"/>
        <w:rPr>
          <w:rFonts w:ascii="GHEA Grapalat" w:hAnsi="GHEA Grapalat" w:cs="Arial"/>
          <w:b/>
          <w:lang w:val="es-ES"/>
        </w:rPr>
      </w:pPr>
      <w:r w:rsidRPr="00C646AA">
        <w:rPr>
          <w:rFonts w:ascii="GHEA Grapalat" w:hAnsi="GHEA Grapalat"/>
          <w:b/>
          <w:lang w:val="af-ZA"/>
        </w:rPr>
        <w:t>«</w:t>
      </w:r>
      <w:r w:rsidR="009913AC">
        <w:rPr>
          <w:rFonts w:ascii="GHEA Grapalat" w:hAnsi="GHEA Grapalat"/>
          <w:b/>
          <w:lang w:val="hy-AM"/>
        </w:rPr>
        <w:t>ԿՄՋՀ-ԳՀԽԾՁԲ-24/31</w:t>
      </w:r>
      <w:r w:rsidRPr="00C646AA">
        <w:rPr>
          <w:rFonts w:ascii="GHEA Grapalat" w:hAnsi="GHEA Grapalat"/>
          <w:b/>
          <w:lang w:val="af-ZA"/>
        </w:rPr>
        <w:t>»</w:t>
      </w:r>
      <w:r w:rsidRPr="00C646AA">
        <w:rPr>
          <w:rFonts w:ascii="GHEA Grapalat" w:hAnsi="GHEA Grapalat" w:cs="Sylfaen"/>
          <w:b/>
          <w:lang w:val="es-ES"/>
        </w:rPr>
        <w:t>*</w:t>
      </w:r>
      <w:r w:rsidRPr="00C646AA">
        <w:rPr>
          <w:rFonts w:ascii="GHEA Grapalat" w:hAnsi="GHEA Grapalat"/>
          <w:b/>
          <w:lang w:val="es-ES"/>
        </w:rPr>
        <w:t xml:space="preserve">  </w:t>
      </w:r>
      <w:r w:rsidRPr="00C646AA">
        <w:rPr>
          <w:rFonts w:ascii="GHEA Grapalat" w:hAnsi="GHEA Grapalat" w:cs="Sylfaen"/>
          <w:b/>
          <w:lang w:val="es-ES"/>
        </w:rPr>
        <w:t>ծածկագրով</w:t>
      </w:r>
    </w:p>
    <w:p w:rsidR="00166277" w:rsidRPr="00712340" w:rsidRDefault="00166277" w:rsidP="00166277">
      <w:pPr>
        <w:pStyle w:val="BodyTextIndent3"/>
        <w:spacing w:line="240" w:lineRule="auto"/>
        <w:jc w:val="right"/>
        <w:rPr>
          <w:rFonts w:ascii="GHEA Grapalat" w:hAnsi="GHEA Grapalat" w:cs="Arial"/>
          <w:b/>
          <w:lang w:val="es-ES"/>
        </w:rPr>
      </w:pPr>
      <w:r w:rsidRPr="00C646AA">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166277" w:rsidRDefault="00166277" w:rsidP="00166277">
      <w:pPr>
        <w:ind w:left="-142" w:firstLine="142"/>
        <w:jc w:val="center"/>
        <w:rPr>
          <w:rFonts w:ascii="GHEA Grapalat" w:hAnsi="GHEA Grapalat" w:cs="Sylfaen"/>
          <w:b/>
          <w:lang w:val="hy-AM"/>
        </w:rPr>
      </w:pPr>
    </w:p>
    <w:p w:rsidR="00166277" w:rsidRPr="00144C5C" w:rsidRDefault="009913AC" w:rsidP="009913AC">
      <w:pPr>
        <w:pStyle w:val="BodyTextIndent2"/>
        <w:spacing w:line="240" w:lineRule="auto"/>
        <w:ind w:firstLine="0"/>
        <w:jc w:val="center"/>
        <w:rPr>
          <w:rFonts w:ascii="GHEA Grapalat" w:hAnsi="GHEA Grapalat"/>
          <w:b/>
          <w:sz w:val="24"/>
          <w:szCs w:val="24"/>
          <w:lang w:val="hy-AM"/>
        </w:rPr>
      </w:pPr>
      <w:r w:rsidRPr="00144C5C">
        <w:rPr>
          <w:rFonts w:ascii="GHEA Grapalat" w:hAnsi="GHEA Grapalat"/>
          <w:b/>
          <w:sz w:val="24"/>
          <w:szCs w:val="24"/>
          <w:lang w:val="hy-AM"/>
        </w:rPr>
        <w:t xml:space="preserve">ՋՐՎԵԺ ՀԱՄԱՅՆՔԻ ՆԵՐՀԱՄԱՅՆՔԱՅԻՆ ՃԱՆԱՊԱՐՀՆԵՐԻ ԱՍՖԱԼՏԱՊԱՏՄԱՆ ԱՇԽԱՏԱՆՔՆԵՐԻ ՈՐԱԿԻ ՏԵԽՆԻԿԱԿԱՆ ՀՍԿՈՂՈԹՅԱՆ </w:t>
      </w:r>
      <w:r w:rsidRPr="00144C5C">
        <w:rPr>
          <w:rFonts w:ascii="GHEA Grapalat" w:hAnsi="GHEA Grapalat" w:cs="Times Armenian"/>
          <w:b/>
          <w:sz w:val="24"/>
          <w:szCs w:val="24"/>
          <w:lang w:val="hy-AM"/>
        </w:rPr>
        <w:t>ԽՈՐՀՐԴԱՏՎԱԿԱՆ</w:t>
      </w:r>
      <w:r w:rsidRPr="00144C5C">
        <w:rPr>
          <w:rFonts w:ascii="GHEA Grapalat" w:hAnsi="GHEA Grapalat"/>
          <w:b/>
          <w:sz w:val="24"/>
          <w:szCs w:val="24"/>
          <w:lang w:val="hy-AM"/>
        </w:rPr>
        <w:t xml:space="preserve"> ԾԱՌԱՅՈՒԹՅՈՒՆՆԵՐ</w:t>
      </w:r>
      <w:r w:rsidR="00166277" w:rsidRPr="00144C5C">
        <w:rPr>
          <w:rFonts w:ascii="GHEA Grapalat" w:hAnsi="GHEA Grapalat" w:cs="Sylfaen"/>
          <w:b/>
          <w:sz w:val="24"/>
          <w:szCs w:val="24"/>
          <w:lang w:val="hy-AM"/>
        </w:rPr>
        <w:t>Ի</w:t>
      </w:r>
      <w:r w:rsidR="00166277" w:rsidRPr="00144C5C">
        <w:rPr>
          <w:rFonts w:ascii="GHEA Grapalat" w:hAnsi="GHEA Grapalat" w:cs="Sylfaen"/>
          <w:b/>
          <w:sz w:val="24"/>
          <w:szCs w:val="24"/>
        </w:rPr>
        <w:t xml:space="preserve"> </w:t>
      </w:r>
      <w:r w:rsidR="00166277" w:rsidRPr="00144C5C">
        <w:rPr>
          <w:rFonts w:ascii="GHEA Grapalat" w:hAnsi="GHEA Grapalat" w:cs="Sylfaen"/>
          <w:b/>
          <w:sz w:val="24"/>
          <w:szCs w:val="24"/>
          <w:lang w:val="hy-AM"/>
        </w:rPr>
        <w:t>ՄԱՏՈՒՑՄԱՆ</w:t>
      </w:r>
      <w:r w:rsidR="00166277" w:rsidRPr="00144C5C">
        <w:rPr>
          <w:rFonts w:ascii="GHEA Grapalat" w:hAnsi="GHEA Grapalat" w:cs="Times Armenian"/>
          <w:b/>
          <w:sz w:val="24"/>
          <w:szCs w:val="24"/>
          <w:lang w:val="hy-AM"/>
        </w:rPr>
        <w:t xml:space="preserve"> </w:t>
      </w:r>
      <w:r w:rsidR="00166277" w:rsidRPr="00144C5C">
        <w:rPr>
          <w:rFonts w:ascii="GHEA Grapalat" w:hAnsi="GHEA Grapalat" w:cs="Sylfaen"/>
          <w:b/>
          <w:sz w:val="24"/>
          <w:szCs w:val="24"/>
          <w:lang w:val="hy-AM"/>
        </w:rPr>
        <w:t>ԳՆՄԱՆ</w:t>
      </w:r>
      <w:r w:rsidR="00166277" w:rsidRPr="00144C5C">
        <w:rPr>
          <w:rFonts w:ascii="GHEA Grapalat" w:hAnsi="GHEA Grapalat" w:cs="Times Armenian"/>
          <w:b/>
          <w:sz w:val="24"/>
          <w:szCs w:val="24"/>
          <w:lang w:val="hy-AM"/>
        </w:rPr>
        <w:t xml:space="preserve">  </w:t>
      </w:r>
      <w:r w:rsidR="00166277" w:rsidRPr="00144C5C">
        <w:rPr>
          <w:rFonts w:ascii="GHEA Grapalat" w:hAnsi="GHEA Grapalat" w:cs="Sylfaen"/>
          <w:b/>
          <w:sz w:val="24"/>
          <w:szCs w:val="24"/>
          <w:lang w:val="hy-AM"/>
        </w:rPr>
        <w:t>ՊԱՅՄԱՆԱԳԻՐ</w:t>
      </w:r>
      <w:r w:rsidR="00166277" w:rsidRPr="00144C5C">
        <w:rPr>
          <w:rFonts w:ascii="GHEA Grapalat" w:hAnsi="GHEA Grapalat" w:cs="Times Armenian"/>
          <w:b/>
          <w:sz w:val="24"/>
          <w:szCs w:val="24"/>
          <w:lang w:val="hy-AM"/>
        </w:rPr>
        <w:t xml:space="preserve">   </w:t>
      </w:r>
    </w:p>
    <w:p w:rsidR="00166277" w:rsidRPr="004E29CE" w:rsidRDefault="00166277" w:rsidP="00166277">
      <w:pPr>
        <w:ind w:left="-142" w:firstLine="142"/>
        <w:jc w:val="center"/>
        <w:rPr>
          <w:rFonts w:ascii="GHEA Grapalat" w:hAnsi="GHEA Grapalat" w:cs="Sylfaen"/>
          <w:b/>
          <w:lang w:val="hy-AM"/>
        </w:rPr>
      </w:pPr>
      <w:r w:rsidRPr="004E29CE">
        <w:rPr>
          <w:rFonts w:ascii="GHEA Grapalat" w:hAnsi="GHEA Grapalat"/>
          <w:b/>
          <w:lang w:val="hy-AM"/>
        </w:rPr>
        <w:t xml:space="preserve">N </w:t>
      </w:r>
      <w:r w:rsidR="00232F71">
        <w:rPr>
          <w:rFonts w:ascii="GHEA Grapalat" w:hAnsi="GHEA Grapalat"/>
          <w:b/>
          <w:lang w:val="hy-AM"/>
        </w:rPr>
        <w:t>ԿՄՋՀ</w:t>
      </w:r>
      <w:r w:rsidR="009913AC">
        <w:rPr>
          <w:rFonts w:ascii="GHEA Grapalat" w:hAnsi="GHEA Grapalat"/>
          <w:b/>
          <w:lang w:val="hy-AM"/>
        </w:rPr>
        <w:t>-ԳՀԽԾՁԲ-24/31</w:t>
      </w:r>
    </w:p>
    <w:p w:rsidR="00166277" w:rsidRPr="004E29CE" w:rsidRDefault="00166277" w:rsidP="00166277">
      <w:pPr>
        <w:ind w:left="-142" w:firstLine="142"/>
        <w:jc w:val="center"/>
        <w:rPr>
          <w:rFonts w:ascii="GHEA Grapalat" w:hAnsi="GHEA Grapalat"/>
          <w:b/>
          <w:u w:val="single"/>
          <w:lang w:val="hy-AM"/>
        </w:rPr>
      </w:pPr>
    </w:p>
    <w:p w:rsidR="00166277" w:rsidRPr="00712340" w:rsidRDefault="00166277" w:rsidP="00166277">
      <w:pPr>
        <w:tabs>
          <w:tab w:val="left" w:pos="720"/>
          <w:tab w:val="left" w:pos="1440"/>
          <w:tab w:val="left" w:pos="8865"/>
        </w:tabs>
        <w:jc w:val="both"/>
        <w:rPr>
          <w:rFonts w:ascii="GHEA Grapalat" w:hAnsi="GHEA Grapalat" w:cs="Sylfaen"/>
          <w:sz w:val="20"/>
          <w:lang w:val="hy-AM"/>
        </w:rPr>
      </w:pPr>
      <w:r w:rsidRPr="00712340">
        <w:rPr>
          <w:rFonts w:ascii="GHEA Grapalat" w:hAnsi="GHEA Grapalat" w:cs="Sylfaen"/>
          <w:sz w:val="20"/>
          <w:lang w:val="hy-AM"/>
        </w:rPr>
        <w:t xml:space="preserve">         ք. </w:t>
      </w:r>
      <w:r w:rsidRPr="00712340">
        <w:rPr>
          <w:rFonts w:ascii="GHEA Grapalat" w:hAnsi="GHEA Grapalat" w:cs="Sylfaen"/>
          <w:sz w:val="20"/>
          <w:u w:val="single"/>
          <w:lang w:val="hy-AM"/>
        </w:rPr>
        <w:t xml:space="preserve">           </w:t>
      </w:r>
      <w:r w:rsidRPr="00712340">
        <w:rPr>
          <w:rFonts w:ascii="GHEA Grapalat" w:hAnsi="GHEA Grapalat" w:cs="Sylfaen"/>
          <w:sz w:val="20"/>
          <w:lang w:val="hy-AM"/>
        </w:rPr>
        <w:t xml:space="preserve">                                                                        </w:t>
      </w:r>
      <w:r>
        <w:rPr>
          <w:rFonts w:ascii="GHEA Grapalat" w:hAnsi="GHEA Grapalat" w:cs="Sylfaen"/>
          <w:sz w:val="20"/>
          <w:lang w:val="hy-AM"/>
        </w:rPr>
        <w:t xml:space="preserve">                      </w:t>
      </w:r>
      <w:r w:rsidRPr="00712340">
        <w:rPr>
          <w:rFonts w:ascii="GHEA Grapalat" w:hAnsi="GHEA Grapalat" w:cs="Sylfaen"/>
          <w:sz w:val="20"/>
          <w:lang w:val="hy-AM"/>
        </w:rPr>
        <w:t xml:space="preserve">                  </w:t>
      </w:r>
      <w:r w:rsidRPr="00712340">
        <w:rPr>
          <w:rFonts w:ascii="GHEA Grapalat" w:hAnsi="GHEA Grapalat"/>
          <w:lang w:val="hy-AM"/>
        </w:rPr>
        <w:t>«</w:t>
      </w:r>
      <w:r w:rsidRPr="00712340">
        <w:rPr>
          <w:rFonts w:ascii="GHEA Grapalat" w:hAnsi="GHEA Grapalat"/>
          <w:u w:val="single"/>
          <w:lang w:val="hy-AM"/>
        </w:rPr>
        <w:t xml:space="preserve">     </w:t>
      </w:r>
      <w:r w:rsidRPr="00712340">
        <w:rPr>
          <w:rFonts w:ascii="GHEA Grapalat" w:hAnsi="GHEA Grapalat"/>
          <w:lang w:val="hy-AM"/>
        </w:rPr>
        <w:t xml:space="preserve">» </w:t>
      </w:r>
      <w:r w:rsidRPr="00712340">
        <w:rPr>
          <w:rFonts w:ascii="GHEA Grapalat" w:hAnsi="GHEA Grapalat"/>
          <w:u w:val="single"/>
          <w:lang w:val="hy-AM"/>
        </w:rPr>
        <w:t xml:space="preserve">          </w:t>
      </w:r>
      <w:r w:rsidRPr="00712340">
        <w:rPr>
          <w:rFonts w:ascii="GHEA Grapalat" w:hAnsi="GHEA Grapalat"/>
          <w:lang w:val="hy-AM"/>
        </w:rPr>
        <w:t xml:space="preserve"> </w:t>
      </w:r>
      <w:r w:rsidRPr="00712340">
        <w:rPr>
          <w:rFonts w:ascii="GHEA Grapalat" w:hAnsi="GHEA Grapalat" w:cs="Sylfaen"/>
          <w:sz w:val="20"/>
          <w:lang w:val="hy-AM"/>
        </w:rPr>
        <w:t>20   թ.</w:t>
      </w:r>
    </w:p>
    <w:p w:rsidR="00166277" w:rsidRPr="00712340" w:rsidRDefault="00166277" w:rsidP="00166277">
      <w:pPr>
        <w:tabs>
          <w:tab w:val="left" w:pos="720"/>
          <w:tab w:val="left" w:pos="1440"/>
          <w:tab w:val="left" w:pos="8865"/>
        </w:tabs>
        <w:jc w:val="both"/>
        <w:rPr>
          <w:rFonts w:ascii="GHEA Grapalat" w:hAnsi="GHEA Grapalat" w:cs="Sylfaen"/>
          <w:sz w:val="20"/>
          <w:lang w:val="hy-AM"/>
        </w:rPr>
      </w:pPr>
    </w:p>
    <w:p w:rsidR="00166277" w:rsidRDefault="00166277" w:rsidP="00166277">
      <w:pPr>
        <w:ind w:firstLine="720"/>
        <w:jc w:val="both"/>
        <w:rPr>
          <w:rFonts w:ascii="GHEA Grapalat" w:hAnsi="GHEA Grapalat" w:cs="Times Armenian"/>
          <w:sz w:val="20"/>
          <w:lang w:val="hy-AM"/>
        </w:rPr>
      </w:pPr>
      <w:r>
        <w:rPr>
          <w:rFonts w:ascii="GHEA Grapalat" w:hAnsi="GHEA Grapalat" w:cs="Sylfaen"/>
          <w:sz w:val="20"/>
          <w:lang w:val="hy-AM"/>
        </w:rPr>
        <w:t>Ջրվեժի համայնքապետարանը</w:t>
      </w:r>
      <w:r w:rsidRPr="00CB0C48">
        <w:rPr>
          <w:rFonts w:ascii="GHEA Grapalat" w:hAnsi="GHEA Grapalat" w:cs="Times Armenian"/>
          <w:sz w:val="20"/>
          <w:lang w:val="hy-AM"/>
        </w:rPr>
        <w:t xml:space="preserve">, </w:t>
      </w:r>
      <w:r w:rsidRPr="00CB0C48">
        <w:rPr>
          <w:rFonts w:ascii="GHEA Grapalat" w:hAnsi="GHEA Grapalat" w:cs="Sylfaen"/>
          <w:sz w:val="20"/>
          <w:lang w:val="hy-AM"/>
        </w:rPr>
        <w:t>ի</w:t>
      </w:r>
      <w:r w:rsidRPr="00CB0C48">
        <w:rPr>
          <w:rFonts w:ascii="GHEA Grapalat" w:hAnsi="GHEA Grapalat" w:cs="Times Armenian"/>
          <w:sz w:val="20"/>
          <w:lang w:val="hy-AM"/>
        </w:rPr>
        <w:t xml:space="preserve"> </w:t>
      </w:r>
      <w:r w:rsidRPr="00CB0C48">
        <w:rPr>
          <w:rFonts w:ascii="GHEA Grapalat" w:hAnsi="GHEA Grapalat" w:cs="Sylfaen"/>
          <w:sz w:val="20"/>
          <w:lang w:val="hy-AM"/>
        </w:rPr>
        <w:t>դեմս</w:t>
      </w:r>
      <w:r>
        <w:rPr>
          <w:rFonts w:ascii="GHEA Grapalat" w:hAnsi="GHEA Grapalat" w:cs="Sylfaen"/>
          <w:sz w:val="20"/>
          <w:lang w:val="hy-AM"/>
        </w:rPr>
        <w:t xml:space="preserve"> համայնքի ղեկավար </w:t>
      </w:r>
      <w:r w:rsidRPr="00166277">
        <w:rPr>
          <w:rFonts w:ascii="GHEA Grapalat" w:hAnsi="GHEA Grapalat" w:cs="Sylfaen"/>
          <w:sz w:val="20"/>
          <w:lang w:val="hy-AM"/>
        </w:rPr>
        <w:t>Ն</w:t>
      </w:r>
      <w:r w:rsidRPr="00166277">
        <w:rPr>
          <w:rFonts w:ascii="Cambria Math" w:hAnsi="Cambria Math" w:cs="Cambria Math"/>
          <w:sz w:val="20"/>
          <w:lang w:val="hy-AM"/>
        </w:rPr>
        <w:t>․</w:t>
      </w:r>
      <w:r w:rsidRPr="00166277">
        <w:rPr>
          <w:rFonts w:ascii="GHEA Grapalat" w:hAnsi="GHEA Grapalat" w:cs="GHEA Grapalat"/>
          <w:sz w:val="20"/>
          <w:lang w:val="hy-AM"/>
        </w:rPr>
        <w:t>Սանթրոսյան</w:t>
      </w:r>
      <w:r w:rsidRPr="00166277">
        <w:rPr>
          <w:rFonts w:ascii="GHEA Grapalat" w:hAnsi="GHEA Grapalat" w:cs="Sylfaen"/>
          <w:sz w:val="20"/>
          <w:lang w:val="hy-AM"/>
        </w:rPr>
        <w:t>ի</w:t>
      </w:r>
      <w:r w:rsidRPr="00166277">
        <w:rPr>
          <w:rFonts w:ascii="GHEA Grapalat" w:hAnsi="GHEA Grapalat" w:cs="Times Armenian"/>
          <w:sz w:val="20"/>
          <w:lang w:val="hy-AM"/>
        </w:rPr>
        <w:t xml:space="preserve">, </w:t>
      </w:r>
      <w:r w:rsidRPr="00166277">
        <w:rPr>
          <w:rFonts w:ascii="GHEA Grapalat" w:hAnsi="GHEA Grapalat" w:cs="Sylfaen"/>
          <w:sz w:val="20"/>
          <w:lang w:val="hy-AM"/>
        </w:rPr>
        <w:t>որը</w:t>
      </w:r>
      <w:r w:rsidRPr="00CB0C48">
        <w:rPr>
          <w:rFonts w:ascii="GHEA Grapalat" w:hAnsi="GHEA Grapalat" w:cs="Times Armenian"/>
          <w:sz w:val="20"/>
          <w:lang w:val="hy-AM"/>
        </w:rPr>
        <w:t xml:space="preserve"> </w:t>
      </w:r>
      <w:r w:rsidRPr="00CB0C48">
        <w:rPr>
          <w:rFonts w:ascii="GHEA Grapalat" w:hAnsi="GHEA Grapalat" w:cs="Sylfaen"/>
          <w:sz w:val="20"/>
          <w:lang w:val="hy-AM"/>
        </w:rPr>
        <w:t>գործում</w:t>
      </w:r>
      <w:r w:rsidRPr="00CB0C48">
        <w:rPr>
          <w:rFonts w:ascii="GHEA Grapalat" w:hAnsi="GHEA Grapalat" w:cs="Times Armenian"/>
          <w:sz w:val="20"/>
          <w:lang w:val="hy-AM"/>
        </w:rPr>
        <w:t xml:space="preserve"> </w:t>
      </w:r>
      <w:r w:rsidRPr="00CB0C48">
        <w:rPr>
          <w:rFonts w:ascii="GHEA Grapalat" w:hAnsi="GHEA Grapalat" w:cs="Sylfaen"/>
          <w:sz w:val="20"/>
          <w:lang w:val="hy-AM"/>
        </w:rPr>
        <w:t>է</w:t>
      </w:r>
      <w:r w:rsidRPr="00CB0C48">
        <w:rPr>
          <w:rFonts w:ascii="GHEA Grapalat" w:hAnsi="GHEA Grapalat" w:cs="Times Armenian"/>
          <w:sz w:val="20"/>
          <w:lang w:val="hy-AM"/>
        </w:rPr>
        <w:t xml:space="preserve"> </w:t>
      </w:r>
      <w:r w:rsidRPr="00E17251">
        <w:rPr>
          <w:rFonts w:ascii="GHEA Grapalat" w:hAnsi="GHEA Grapalat"/>
          <w:sz w:val="20"/>
          <w:szCs w:val="20"/>
          <w:lang w:val="hy-AM"/>
        </w:rPr>
        <w:t>է կազմակերպության կանոնադրության</w:t>
      </w:r>
      <w:r w:rsidRPr="00CB0C48">
        <w:rPr>
          <w:rFonts w:ascii="GHEA Grapalat" w:hAnsi="GHEA Grapalat" w:cs="Times Armenian"/>
          <w:sz w:val="20"/>
          <w:lang w:val="hy-AM"/>
        </w:rPr>
        <w:t xml:space="preserve"> </w:t>
      </w:r>
      <w:r w:rsidRPr="00CB0C48">
        <w:rPr>
          <w:rFonts w:ascii="GHEA Grapalat" w:hAnsi="GHEA Grapalat" w:cs="Sylfaen"/>
          <w:sz w:val="20"/>
          <w:lang w:val="hy-AM"/>
        </w:rPr>
        <w:t>հիման</w:t>
      </w:r>
      <w:r w:rsidRPr="00CB0C48">
        <w:rPr>
          <w:rFonts w:ascii="GHEA Grapalat" w:hAnsi="GHEA Grapalat" w:cs="Times Armenian"/>
          <w:sz w:val="20"/>
          <w:lang w:val="hy-AM"/>
        </w:rPr>
        <w:t xml:space="preserve"> </w:t>
      </w:r>
      <w:r w:rsidRPr="00CB0C48">
        <w:rPr>
          <w:rFonts w:ascii="GHEA Grapalat" w:hAnsi="GHEA Grapalat" w:cs="Sylfaen"/>
          <w:sz w:val="20"/>
          <w:lang w:val="hy-AM"/>
        </w:rPr>
        <w:t>վրա</w:t>
      </w:r>
      <w:r w:rsidRPr="00CB0C48">
        <w:rPr>
          <w:rFonts w:ascii="GHEA Grapalat" w:hAnsi="GHEA Grapalat" w:cs="Times Armenian"/>
          <w:sz w:val="20"/>
          <w:lang w:val="hy-AM"/>
        </w:rPr>
        <w:t xml:space="preserve"> (</w:t>
      </w:r>
      <w:r w:rsidRPr="00CB0C48">
        <w:rPr>
          <w:rFonts w:ascii="GHEA Grapalat" w:hAnsi="GHEA Grapalat" w:cs="Sylfaen"/>
          <w:sz w:val="20"/>
          <w:lang w:val="hy-AM"/>
        </w:rPr>
        <w:t>այսուհետ՝</w:t>
      </w:r>
      <w:r w:rsidRPr="00CB0C48">
        <w:rPr>
          <w:rFonts w:ascii="GHEA Grapalat" w:hAnsi="GHEA Grapalat" w:cs="Times Armenian"/>
          <w:sz w:val="20"/>
          <w:lang w:val="hy-AM"/>
        </w:rPr>
        <w:t xml:space="preserve"> </w:t>
      </w:r>
      <w:r w:rsidRPr="00CB0C48">
        <w:rPr>
          <w:rFonts w:ascii="GHEA Grapalat" w:hAnsi="GHEA Grapalat" w:cs="Sylfaen"/>
          <w:sz w:val="20"/>
          <w:lang w:val="hy-AM"/>
        </w:rPr>
        <w:t>Պատվիրատու</w:t>
      </w:r>
      <w:r w:rsidRPr="00CB0C48">
        <w:rPr>
          <w:rFonts w:ascii="GHEA Grapalat" w:hAnsi="GHEA Grapalat" w:cs="Times Armenian"/>
          <w:sz w:val="20"/>
          <w:lang w:val="hy-AM"/>
        </w:rPr>
        <w:t xml:space="preserve">), </w:t>
      </w:r>
      <w:r w:rsidRPr="00CB0C48">
        <w:rPr>
          <w:rFonts w:ascii="GHEA Grapalat" w:hAnsi="GHEA Grapalat" w:cs="Sylfaen"/>
          <w:sz w:val="20"/>
          <w:lang w:val="hy-AM"/>
        </w:rPr>
        <w:t>մի</w:t>
      </w:r>
      <w:r w:rsidRPr="00CB0C48">
        <w:rPr>
          <w:rFonts w:ascii="GHEA Grapalat" w:hAnsi="GHEA Grapalat" w:cs="Times Armenian"/>
          <w:sz w:val="20"/>
          <w:lang w:val="hy-AM"/>
        </w:rPr>
        <w:t xml:space="preserve"> </w:t>
      </w:r>
      <w:r w:rsidRPr="00CB0C48">
        <w:rPr>
          <w:rFonts w:ascii="GHEA Grapalat" w:hAnsi="GHEA Grapalat" w:cs="Sylfaen"/>
          <w:sz w:val="20"/>
          <w:lang w:val="hy-AM"/>
        </w:rPr>
        <w:t>կողմից</w:t>
      </w:r>
      <w:r w:rsidRPr="00CB0C48">
        <w:rPr>
          <w:rFonts w:ascii="GHEA Grapalat" w:hAnsi="GHEA Grapalat" w:cs="Times Armenian"/>
          <w:sz w:val="20"/>
          <w:lang w:val="hy-AM"/>
        </w:rPr>
        <w:t xml:space="preserve">, </w:t>
      </w:r>
      <w:r w:rsidRPr="00CB0C48">
        <w:rPr>
          <w:rFonts w:ascii="GHEA Grapalat" w:hAnsi="GHEA Grapalat" w:cs="Sylfaen"/>
          <w:sz w:val="20"/>
          <w:lang w:val="hy-AM"/>
        </w:rPr>
        <w:t>և</w:t>
      </w:r>
      <w:r w:rsidRPr="00CB0C48">
        <w:rPr>
          <w:rFonts w:ascii="GHEA Grapalat" w:hAnsi="GHEA Grapalat" w:cs="Times Armenian"/>
          <w:sz w:val="20"/>
          <w:lang w:val="hy-AM"/>
        </w:rPr>
        <w:t xml:space="preserve"> </w:t>
      </w:r>
      <w:r w:rsidRPr="00712340">
        <w:rPr>
          <w:rFonts w:ascii="GHEA Grapalat" w:hAnsi="GHEA Grapalat" w:cs="Times Armenian"/>
          <w:sz w:val="20"/>
          <w:lang w:val="hy-AM"/>
        </w:rPr>
        <w:t>------------------</w:t>
      </w:r>
      <w:r w:rsidRPr="00712340">
        <w:rPr>
          <w:rFonts w:ascii="GHEA Grapalat" w:hAnsi="GHEA Grapalat" w:cs="Sylfaen"/>
          <w:sz w:val="20"/>
          <w:lang w:val="hy-AM"/>
        </w:rPr>
        <w:t>ն</w:t>
      </w:r>
      <w:r w:rsidRPr="00712340">
        <w:rPr>
          <w:rFonts w:ascii="GHEA Grapalat" w:hAnsi="GHEA Grapalat" w:cs="Times Armenian"/>
          <w:sz w:val="20"/>
          <w:lang w:val="hy-AM"/>
        </w:rPr>
        <w:t>,</w:t>
      </w:r>
      <w:r w:rsidRPr="00712340">
        <w:rPr>
          <w:rFonts w:ascii="GHEA Grapalat" w:hAnsi="GHEA Grapalat"/>
          <w:sz w:val="20"/>
          <w:lang w:val="hy-AM"/>
        </w:rPr>
        <w:t xml:space="preserve"> </w:t>
      </w:r>
      <w:r w:rsidRPr="00712340">
        <w:rPr>
          <w:rFonts w:ascii="GHEA Grapalat" w:hAnsi="GHEA Grapalat" w:cs="Sylfaen"/>
          <w:sz w:val="20"/>
          <w:lang w:val="hy-AM"/>
        </w:rPr>
        <w:t>ի</w:t>
      </w:r>
      <w:r w:rsidRPr="00712340">
        <w:rPr>
          <w:rFonts w:ascii="GHEA Grapalat" w:hAnsi="GHEA Grapalat" w:cs="Times Armenian"/>
          <w:sz w:val="20"/>
          <w:lang w:val="hy-AM"/>
        </w:rPr>
        <w:t xml:space="preserve"> </w:t>
      </w:r>
      <w:r w:rsidRPr="00712340">
        <w:rPr>
          <w:rFonts w:ascii="GHEA Grapalat" w:hAnsi="GHEA Grapalat" w:cs="Sylfaen"/>
          <w:sz w:val="20"/>
          <w:lang w:val="hy-AM"/>
        </w:rPr>
        <w:t>դեմս</w:t>
      </w:r>
      <w:r w:rsidRPr="00712340">
        <w:rPr>
          <w:rFonts w:ascii="GHEA Grapalat" w:hAnsi="GHEA Grapalat" w:cs="Times Armenian"/>
          <w:sz w:val="20"/>
          <w:lang w:val="hy-AM"/>
        </w:rPr>
        <w:t xml:space="preserve"> </w:t>
      </w:r>
      <w:r w:rsidRPr="00712340">
        <w:rPr>
          <w:rFonts w:ascii="GHEA Grapalat" w:hAnsi="GHEA Grapalat" w:cs="Sylfaen"/>
          <w:sz w:val="20"/>
          <w:lang w:val="hy-AM"/>
        </w:rPr>
        <w:t>տնօրեն</w:t>
      </w:r>
      <w:r w:rsidRPr="00712340">
        <w:rPr>
          <w:rFonts w:ascii="GHEA Grapalat" w:hAnsi="GHEA Grapalat" w:cs="Times Armenian"/>
          <w:sz w:val="20"/>
          <w:lang w:val="hy-AM"/>
        </w:rPr>
        <w:t xml:space="preserve"> ------------------------</w:t>
      </w:r>
      <w:r w:rsidRPr="00712340">
        <w:rPr>
          <w:rFonts w:ascii="GHEA Grapalat" w:hAnsi="GHEA Grapalat" w:cs="Sylfaen"/>
          <w:sz w:val="20"/>
          <w:lang w:val="hy-AM"/>
        </w:rPr>
        <w:t>ի, որը</w:t>
      </w:r>
      <w:r w:rsidRPr="00712340">
        <w:rPr>
          <w:rFonts w:ascii="GHEA Grapalat" w:hAnsi="GHEA Grapalat" w:cs="Times Armenian"/>
          <w:sz w:val="20"/>
          <w:lang w:val="hy-AM"/>
        </w:rPr>
        <w:t xml:space="preserve"> </w:t>
      </w:r>
      <w:r w:rsidRPr="00712340">
        <w:rPr>
          <w:rFonts w:ascii="GHEA Grapalat" w:hAnsi="GHEA Grapalat" w:cs="Sylfaen"/>
          <w:sz w:val="20"/>
          <w:lang w:val="hy-AM"/>
        </w:rPr>
        <w:t>գործում</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 </w:t>
      </w:r>
      <w:r w:rsidRPr="00712340">
        <w:rPr>
          <w:rFonts w:ascii="GHEA Grapalat" w:hAnsi="GHEA Grapalat" w:cs="Sylfaen"/>
          <w:sz w:val="20"/>
          <w:lang w:val="hy-AM"/>
        </w:rPr>
        <w:t>կանոնադրության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հիման</w:t>
      </w:r>
      <w:r w:rsidRPr="00712340">
        <w:rPr>
          <w:rFonts w:ascii="GHEA Grapalat" w:hAnsi="GHEA Grapalat" w:cs="Times Armenian"/>
          <w:sz w:val="20"/>
          <w:lang w:val="hy-AM"/>
        </w:rPr>
        <w:t xml:space="preserve"> </w:t>
      </w:r>
      <w:r w:rsidRPr="00712340">
        <w:rPr>
          <w:rFonts w:ascii="GHEA Grapalat" w:hAnsi="GHEA Grapalat" w:cs="Sylfaen"/>
          <w:sz w:val="20"/>
          <w:lang w:val="hy-AM"/>
        </w:rPr>
        <w:t>վրա</w:t>
      </w:r>
      <w:r w:rsidRPr="00712340">
        <w:rPr>
          <w:rFonts w:ascii="GHEA Grapalat" w:hAnsi="GHEA Grapalat" w:cs="Times Armenian"/>
          <w:sz w:val="20"/>
          <w:lang w:val="hy-AM"/>
        </w:rPr>
        <w:t xml:space="preserve"> (</w:t>
      </w:r>
      <w:r w:rsidRPr="00712340">
        <w:rPr>
          <w:rFonts w:ascii="GHEA Grapalat" w:hAnsi="GHEA Grapalat" w:cs="Sylfaen"/>
          <w:sz w:val="20"/>
          <w:lang w:val="hy-AM"/>
        </w:rPr>
        <w:t>այսուհետ՝</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Կատարող</w:t>
      </w:r>
      <w:r w:rsidRPr="00712340">
        <w:rPr>
          <w:rFonts w:ascii="GHEA Grapalat" w:hAnsi="GHEA Grapalat" w:cs="Times Armenian"/>
          <w:sz w:val="20"/>
          <w:lang w:val="hy-AM"/>
        </w:rPr>
        <w:t xml:space="preserve">), </w:t>
      </w:r>
      <w:r w:rsidRPr="00712340">
        <w:rPr>
          <w:rFonts w:ascii="GHEA Grapalat" w:hAnsi="GHEA Grapalat" w:cs="Sylfaen"/>
          <w:sz w:val="20"/>
          <w:lang w:val="hy-AM"/>
        </w:rPr>
        <w:t>մյուս</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կողմից</w:t>
      </w:r>
      <w:r w:rsidRPr="00712340">
        <w:rPr>
          <w:rFonts w:ascii="GHEA Grapalat" w:hAnsi="GHEA Grapalat" w:cs="Times Armenian"/>
          <w:sz w:val="20"/>
          <w:lang w:val="hy-AM"/>
        </w:rPr>
        <w:t xml:space="preserve">, </w:t>
      </w:r>
      <w:r w:rsidRPr="00712340">
        <w:rPr>
          <w:rFonts w:ascii="GHEA Grapalat" w:hAnsi="GHEA Grapalat" w:cs="Sylfaen"/>
          <w:sz w:val="20"/>
          <w:lang w:val="hy-AM"/>
        </w:rPr>
        <w:t>կնքեցին</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հետևյալի</w:t>
      </w:r>
      <w:r w:rsidRPr="00712340">
        <w:rPr>
          <w:rFonts w:ascii="GHEA Grapalat" w:hAnsi="GHEA Grapalat" w:cs="Times Armenian"/>
          <w:sz w:val="20"/>
          <w:lang w:val="hy-AM"/>
        </w:rPr>
        <w:t xml:space="preserve"> </w:t>
      </w:r>
      <w:r w:rsidRPr="00712340">
        <w:rPr>
          <w:rFonts w:ascii="GHEA Grapalat" w:hAnsi="GHEA Grapalat" w:cs="Sylfaen"/>
          <w:sz w:val="20"/>
          <w:lang w:val="hy-AM"/>
        </w:rPr>
        <w:t>մասին</w:t>
      </w:r>
      <w:r w:rsidRPr="00712340">
        <w:rPr>
          <w:rFonts w:ascii="GHEA Grapalat" w:hAnsi="GHEA Grapalat" w:cs="Times Armenian"/>
          <w:sz w:val="20"/>
          <w:lang w:val="hy-AM"/>
        </w:rPr>
        <w:t>։</w:t>
      </w:r>
    </w:p>
    <w:p w:rsidR="00B31285" w:rsidRPr="00712340" w:rsidRDefault="00B31285" w:rsidP="00166277">
      <w:pPr>
        <w:ind w:firstLine="720"/>
        <w:jc w:val="both"/>
        <w:rPr>
          <w:rFonts w:ascii="GHEA Grapalat" w:hAnsi="GHEA Grapalat"/>
          <w:sz w:val="20"/>
          <w:lang w:val="hy-AM"/>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rsidR="00166277" w:rsidRPr="009913AC" w:rsidRDefault="007678FA" w:rsidP="009913AC">
      <w:pPr>
        <w:pStyle w:val="BodyTextIndent2"/>
        <w:spacing w:line="240" w:lineRule="auto"/>
        <w:ind w:firstLine="0"/>
        <w:rPr>
          <w:rFonts w:ascii="GHEA Grapalat" w:hAnsi="GHEA Grapalat"/>
          <w:u w:val="single"/>
          <w:vertAlign w:val="subscript"/>
        </w:rPr>
      </w:pPr>
      <w:r w:rsidRPr="00064ADD">
        <w:rPr>
          <w:rFonts w:ascii="GHEA Grapalat" w:hAnsi="GHEA Grapalat" w:cs="Sylfaen"/>
          <w:lang w:val="hy-AM"/>
        </w:rPr>
        <w:t xml:space="preserve">1.1 Պատվիրատուն հանձնարարում է, իսկ Կատարողը ստանձնում է </w:t>
      </w:r>
      <w:r w:rsidR="00166277" w:rsidRPr="005F6AC4">
        <w:rPr>
          <w:rFonts w:ascii="GHEA Grapalat" w:hAnsi="GHEA Grapalat" w:cs="Sylfaen"/>
          <w:lang w:val="hy-AM"/>
        </w:rPr>
        <w:t>իրականացնել</w:t>
      </w:r>
      <w:r w:rsidR="009913AC">
        <w:rPr>
          <w:rFonts w:ascii="GHEA Grapalat" w:hAnsi="GHEA Grapalat" w:cs="Sylfaen"/>
          <w:lang w:val="hy-AM"/>
        </w:rPr>
        <w:t xml:space="preserve"> </w:t>
      </w:r>
      <w:r w:rsidR="009913AC" w:rsidRPr="003B3F9A">
        <w:rPr>
          <w:rFonts w:ascii="GHEA Grapalat" w:hAnsi="GHEA Grapalat"/>
          <w:lang w:val="hy-AM"/>
        </w:rPr>
        <w:t>Ջրվեժ համայնքի ներհամայնքային ճանապարհների ասֆալտապատման աշխատանքների</w:t>
      </w:r>
      <w:r w:rsidR="009913AC" w:rsidRPr="00F466A6">
        <w:rPr>
          <w:rFonts w:ascii="GHEA Grapalat" w:hAnsi="GHEA Grapalat"/>
          <w:lang w:val="hy-AM"/>
        </w:rPr>
        <w:t xml:space="preserve"> որակի տեխնիկական հսկողոթյան </w:t>
      </w:r>
      <w:r w:rsidR="009913AC" w:rsidRPr="00F466A6">
        <w:rPr>
          <w:rFonts w:ascii="GHEA Grapalat" w:hAnsi="GHEA Grapalat" w:cs="Times Armenian"/>
          <w:lang w:val="hy-AM"/>
        </w:rPr>
        <w:t>խորհրդատվական</w:t>
      </w:r>
      <w:r w:rsidR="009913AC" w:rsidRPr="00F466A6">
        <w:rPr>
          <w:rFonts w:ascii="GHEA Grapalat" w:hAnsi="GHEA Grapalat"/>
          <w:lang w:val="hy-AM"/>
        </w:rPr>
        <w:t xml:space="preserve"> ծառայություններ</w:t>
      </w:r>
      <w:r w:rsidR="00166277" w:rsidRPr="00B31285">
        <w:rPr>
          <w:rFonts w:ascii="GHEA Grapalat" w:hAnsi="GHEA Grapalat" w:cs="Sylfaen"/>
          <w:lang w:val="hy-AM"/>
        </w:rPr>
        <w:t>ի մատուցման պարտավորությունը (այսուհետ` ծառայություն)` համաձայն սույն պայմանագրի (այսուհետ` պայմանագիր)  անբաժանելի մասը կազմող N 1</w:t>
      </w:r>
      <w:r w:rsidR="00166277" w:rsidRPr="005F6AC4">
        <w:rPr>
          <w:rFonts w:ascii="GHEA Grapalat" w:hAnsi="GHEA Grapalat" w:cs="Sylfaen"/>
          <w:lang w:val="hy-AM"/>
        </w:rPr>
        <w:t xml:space="preserve"> հավելվածով սահմանված Տեխնիկական բնութագիր-</w:t>
      </w:r>
      <w:r w:rsidR="00166277" w:rsidRPr="005F6AC4">
        <w:rPr>
          <w:rFonts w:ascii="GHEA Grapalat" w:hAnsi="GHEA Grapalat"/>
          <w:lang w:val="hy-AM"/>
        </w:rPr>
        <w:t>գնման ժամանակացույցի</w:t>
      </w:r>
      <w:r w:rsidR="00166277" w:rsidRPr="005F6AC4">
        <w:rPr>
          <w:rFonts w:ascii="GHEA Grapalat" w:hAnsi="GHEA Grapalat" w:cs="Sylfaen"/>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Ծառայությունը մատուցվում է</w:t>
      </w:r>
      <w:r w:rsidR="00166277">
        <w:rPr>
          <w:rFonts w:ascii="GHEA Grapalat" w:hAnsi="GHEA Grapalat"/>
          <w:sz w:val="20"/>
          <w:lang w:val="hy-AM"/>
        </w:rPr>
        <w:t xml:space="preserve"> </w:t>
      </w:r>
      <w:r w:rsidR="00166277" w:rsidRPr="00166277">
        <w:rPr>
          <w:rFonts w:ascii="GHEA Grapalat" w:hAnsi="GHEA Grapalat"/>
          <w:sz w:val="20"/>
          <w:szCs w:val="20"/>
          <w:lang w:val="hy-AM"/>
        </w:rPr>
        <w:t>քաղաքաշինական նորմատիվատեխնիկական և հաստատված նախագծանախահաշվային  փաստաթղթերին և</w:t>
      </w:r>
      <w:r w:rsidRPr="00064ADD">
        <w:rPr>
          <w:rFonts w:ascii="GHEA Grapalat" w:hAnsi="GHEA Grapalat"/>
          <w:sz w:val="20"/>
          <w:lang w:val="hy-AM"/>
        </w:rPr>
        <w:t xml:space="preserve">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rsidR="00434087" w:rsidRDefault="00434087" w:rsidP="007678FA">
      <w:pPr>
        <w:ind w:firstLine="720"/>
        <w:jc w:val="both"/>
        <w:rPr>
          <w:rFonts w:ascii="GHEA Grapalat" w:hAnsi="GHEA Grapalat" w:cs="Sylfaen"/>
          <w:b/>
          <w:smallCaps/>
          <w:sz w:val="20"/>
          <w:lang w:val="hy-AM"/>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B31285" w:rsidRDefault="007678FA" w:rsidP="007678FA">
      <w:pPr>
        <w:ind w:firstLine="720"/>
        <w:jc w:val="both"/>
        <w:rPr>
          <w:rFonts w:ascii="GHEA Grapalat" w:hAnsi="GHEA Grapalat"/>
          <w:sz w:val="20"/>
          <w:szCs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 xml:space="preserve">գնման </w:t>
      </w:r>
      <w:r w:rsidRPr="00B31285">
        <w:rPr>
          <w:rFonts w:ascii="GHEA Grapalat" w:hAnsi="GHEA Grapalat"/>
          <w:sz w:val="20"/>
          <w:szCs w:val="20"/>
          <w:lang w:val="hy-AM"/>
        </w:rPr>
        <w:t>ժամանակացույցի</w:t>
      </w:r>
      <w:r w:rsidRPr="00B31285">
        <w:rPr>
          <w:rFonts w:ascii="GHEA Grapalat" w:hAnsi="GHEA Grapalat" w:cs="Sylfaen"/>
          <w:sz w:val="20"/>
          <w:szCs w:val="20"/>
          <w:lang w:val="hy-AM"/>
        </w:rPr>
        <w:t>ն</w:t>
      </w:r>
      <w:r w:rsidRPr="00B31285">
        <w:rPr>
          <w:rFonts w:ascii="GHEA Grapalat" w:hAnsi="GHEA Grapalat" w:cs="Times Armenian"/>
          <w:sz w:val="20"/>
          <w:szCs w:val="20"/>
          <w:lang w:val="hy-AM"/>
        </w:rPr>
        <w:t xml:space="preserve"> </w:t>
      </w:r>
      <w:r w:rsidRPr="00B31285">
        <w:rPr>
          <w:rFonts w:ascii="GHEA Grapalat" w:hAnsi="GHEA Grapalat" w:cs="Sylfaen"/>
          <w:sz w:val="20"/>
          <w:szCs w:val="20"/>
          <w:lang w:val="hy-AM"/>
        </w:rPr>
        <w:t>չհամապատասխանող</w:t>
      </w:r>
      <w:r w:rsidRPr="00B31285">
        <w:rPr>
          <w:rFonts w:ascii="GHEA Grapalat" w:hAnsi="GHEA Grapalat" w:cs="Times Armenian"/>
          <w:sz w:val="20"/>
          <w:szCs w:val="20"/>
          <w:lang w:val="hy-AM"/>
        </w:rPr>
        <w:t xml:space="preserve"> ծառայություն.</w:t>
      </w:r>
      <w:r w:rsidRPr="00B31285">
        <w:rPr>
          <w:rFonts w:ascii="GHEA Grapalat" w:hAnsi="GHEA Grapalat"/>
          <w:sz w:val="20"/>
          <w:szCs w:val="20"/>
          <w:lang w:val="hy-AM"/>
        </w:rPr>
        <w:t xml:space="preserve"> </w:t>
      </w:r>
    </w:p>
    <w:p w:rsidR="007678FA" w:rsidRPr="00B31285" w:rsidRDefault="007678FA" w:rsidP="00434087">
      <w:pPr>
        <w:ind w:firstLine="720"/>
        <w:jc w:val="both"/>
        <w:rPr>
          <w:rFonts w:ascii="GHEA Grapalat" w:hAnsi="GHEA Grapalat"/>
          <w:sz w:val="20"/>
          <w:szCs w:val="20"/>
          <w:lang w:val="hy-AM"/>
        </w:rPr>
      </w:pPr>
      <w:r w:rsidRPr="00B31285">
        <w:rPr>
          <w:rFonts w:ascii="GHEA Grapalat" w:hAnsi="GHEA Grapalat" w:cs="Sylfaen"/>
          <w:sz w:val="20"/>
          <w:szCs w:val="20"/>
          <w:lang w:val="hy-AM"/>
        </w:rPr>
        <w:t>ա</w:t>
      </w:r>
      <w:r w:rsidRPr="00B31285">
        <w:rPr>
          <w:rFonts w:ascii="GHEA Grapalat" w:hAnsi="GHEA Grapalat" w:cs="Times Armenian"/>
          <w:sz w:val="20"/>
          <w:szCs w:val="20"/>
          <w:lang w:val="hy-AM"/>
        </w:rPr>
        <w:t>)</w:t>
      </w:r>
      <w:r w:rsidR="00B31285" w:rsidRPr="00B31285">
        <w:rPr>
          <w:rFonts w:ascii="GHEA Grapalat" w:hAnsi="GHEA Grapalat"/>
          <w:sz w:val="20"/>
          <w:szCs w:val="20"/>
          <w:lang w:val="hy-AM"/>
        </w:rPr>
        <w:t xml:space="preserve">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002F49EA" w:rsidRPr="00B31285">
        <w:rPr>
          <w:rFonts w:ascii="GHEA Grapalat" w:hAnsi="GHEA Grapalat" w:cs="Sylfaen"/>
          <w:sz w:val="20"/>
          <w:szCs w:val="20"/>
          <w:lang w:val="hy-AM"/>
        </w:rPr>
        <w:t>.</w:t>
      </w:r>
      <w:r w:rsidR="002F49EA" w:rsidRPr="00B31285">
        <w:rPr>
          <w:rStyle w:val="FootnoteReference"/>
          <w:rFonts w:ascii="GHEA Grapalat" w:hAnsi="GHEA Grapalat" w:cs="Sylfaen"/>
          <w:sz w:val="20"/>
          <w:szCs w:val="20"/>
          <w:lang w:val="hy-AM"/>
        </w:rPr>
        <w:footnoteReference w:id="5"/>
      </w:r>
    </w:p>
    <w:p w:rsidR="007678FA" w:rsidRPr="00B31285" w:rsidRDefault="007678FA" w:rsidP="007678FA">
      <w:pPr>
        <w:tabs>
          <w:tab w:val="left" w:pos="1080"/>
        </w:tabs>
        <w:ind w:firstLine="720"/>
        <w:jc w:val="both"/>
        <w:rPr>
          <w:rFonts w:ascii="GHEA Grapalat" w:hAnsi="GHEA Grapalat"/>
          <w:sz w:val="20"/>
          <w:szCs w:val="20"/>
          <w:lang w:val="hy-AM"/>
        </w:rPr>
      </w:pPr>
      <w:r w:rsidRPr="00B31285">
        <w:rPr>
          <w:rFonts w:ascii="GHEA Grapalat" w:hAnsi="GHEA Grapalat" w:cs="Sylfaen"/>
          <w:sz w:val="20"/>
          <w:szCs w:val="20"/>
          <w:lang w:val="hy-AM"/>
        </w:rPr>
        <w:t>բ</w:t>
      </w:r>
      <w:r w:rsidRPr="00B31285">
        <w:rPr>
          <w:rFonts w:ascii="GHEA Grapalat" w:hAnsi="GHEA Grapalat"/>
          <w:sz w:val="20"/>
          <w:szCs w:val="20"/>
          <w:lang w:val="hy-AM"/>
        </w:rPr>
        <w:t>)</w:t>
      </w:r>
      <w:r w:rsidRPr="00B31285">
        <w:rPr>
          <w:rFonts w:ascii="GHEA Grapalat" w:hAnsi="GHEA Grapalat"/>
          <w:sz w:val="20"/>
          <w:szCs w:val="20"/>
          <w:lang w:val="hy-AM"/>
        </w:rPr>
        <w:tab/>
      </w:r>
      <w:r w:rsidRPr="00B31285">
        <w:rPr>
          <w:rFonts w:ascii="GHEA Grapalat" w:hAnsi="GHEA Grapalat" w:cs="Sylfaen"/>
          <w:sz w:val="20"/>
          <w:szCs w:val="20"/>
          <w:lang w:val="hy-AM"/>
        </w:rPr>
        <w:t>Հրաժարվել</w:t>
      </w:r>
      <w:r w:rsidRPr="00B31285">
        <w:rPr>
          <w:rFonts w:ascii="GHEA Grapalat" w:hAnsi="GHEA Grapalat" w:cs="Times Armenian"/>
          <w:sz w:val="20"/>
          <w:szCs w:val="20"/>
          <w:lang w:val="hy-AM"/>
        </w:rPr>
        <w:t xml:space="preserve"> </w:t>
      </w:r>
      <w:r w:rsidRPr="00B31285">
        <w:rPr>
          <w:rFonts w:ascii="GHEA Grapalat" w:hAnsi="GHEA Grapalat" w:cs="Sylfaen"/>
          <w:sz w:val="20"/>
          <w:szCs w:val="20"/>
          <w:lang w:val="hy-AM"/>
        </w:rPr>
        <w:t>պայմանագիրը</w:t>
      </w:r>
      <w:r w:rsidRPr="00B31285">
        <w:rPr>
          <w:rFonts w:ascii="GHEA Grapalat" w:hAnsi="GHEA Grapalat" w:cs="Times Armenian"/>
          <w:sz w:val="20"/>
          <w:szCs w:val="20"/>
          <w:lang w:val="hy-AM"/>
        </w:rPr>
        <w:t xml:space="preserve"> </w:t>
      </w:r>
      <w:r w:rsidRPr="00B31285">
        <w:rPr>
          <w:rFonts w:ascii="GHEA Grapalat" w:hAnsi="GHEA Grapalat" w:cs="Sylfaen"/>
          <w:sz w:val="20"/>
          <w:szCs w:val="20"/>
          <w:lang w:val="hy-AM"/>
        </w:rPr>
        <w:t>կատարելուց</w:t>
      </w:r>
      <w:r w:rsidRPr="00B31285">
        <w:rPr>
          <w:rFonts w:ascii="GHEA Grapalat" w:hAnsi="GHEA Grapalat" w:cs="Times Armenian"/>
          <w:sz w:val="20"/>
          <w:szCs w:val="20"/>
          <w:lang w:val="hy-AM"/>
        </w:rPr>
        <w:t xml:space="preserve"> </w:t>
      </w:r>
      <w:r w:rsidRPr="00B31285">
        <w:rPr>
          <w:rFonts w:ascii="GHEA Grapalat" w:hAnsi="GHEA Grapalat" w:cs="Sylfaen"/>
          <w:sz w:val="20"/>
          <w:szCs w:val="20"/>
          <w:lang w:val="hy-AM"/>
        </w:rPr>
        <w:t>և</w:t>
      </w:r>
      <w:r w:rsidRPr="00B31285">
        <w:rPr>
          <w:rFonts w:ascii="GHEA Grapalat" w:hAnsi="GHEA Grapalat" w:cs="Times Armenian"/>
          <w:sz w:val="20"/>
          <w:szCs w:val="20"/>
          <w:lang w:val="hy-AM"/>
        </w:rPr>
        <w:t xml:space="preserve"> </w:t>
      </w:r>
      <w:r w:rsidRPr="00B31285">
        <w:rPr>
          <w:rFonts w:ascii="GHEA Grapalat" w:hAnsi="GHEA Grapalat" w:cs="Sylfaen"/>
          <w:sz w:val="20"/>
          <w:szCs w:val="20"/>
          <w:lang w:val="hy-AM"/>
        </w:rPr>
        <w:t>պահանջել</w:t>
      </w:r>
      <w:r w:rsidRPr="00B31285">
        <w:rPr>
          <w:rFonts w:ascii="GHEA Grapalat" w:hAnsi="GHEA Grapalat" w:cs="Times Armenian"/>
          <w:sz w:val="20"/>
          <w:szCs w:val="20"/>
          <w:lang w:val="hy-AM"/>
        </w:rPr>
        <w:t xml:space="preserve"> </w:t>
      </w:r>
      <w:r w:rsidRPr="00B31285">
        <w:rPr>
          <w:rFonts w:ascii="GHEA Grapalat" w:hAnsi="GHEA Grapalat" w:cs="Sylfaen"/>
          <w:sz w:val="20"/>
          <w:szCs w:val="20"/>
          <w:lang w:val="hy-AM"/>
        </w:rPr>
        <w:t>վերադարձնելու</w:t>
      </w:r>
      <w:r w:rsidRPr="00B31285">
        <w:rPr>
          <w:rFonts w:ascii="GHEA Grapalat" w:hAnsi="GHEA Grapalat" w:cs="Times Armenian"/>
          <w:sz w:val="20"/>
          <w:szCs w:val="20"/>
          <w:lang w:val="hy-AM"/>
        </w:rPr>
        <w:t xml:space="preserve"> ծառայության </w:t>
      </w:r>
      <w:r w:rsidRPr="00B31285">
        <w:rPr>
          <w:rFonts w:ascii="GHEA Grapalat" w:hAnsi="GHEA Grapalat" w:cs="Sylfaen"/>
          <w:sz w:val="20"/>
          <w:szCs w:val="20"/>
          <w:lang w:val="hy-AM"/>
        </w:rPr>
        <w:t>համար</w:t>
      </w:r>
      <w:r w:rsidRPr="00B31285">
        <w:rPr>
          <w:rFonts w:ascii="GHEA Grapalat" w:hAnsi="GHEA Grapalat" w:cs="Times Armenian"/>
          <w:sz w:val="20"/>
          <w:szCs w:val="20"/>
          <w:lang w:val="hy-AM"/>
        </w:rPr>
        <w:t xml:space="preserve"> </w:t>
      </w:r>
      <w:r w:rsidRPr="00B31285">
        <w:rPr>
          <w:rFonts w:ascii="GHEA Grapalat" w:hAnsi="GHEA Grapalat" w:cs="Sylfaen"/>
          <w:sz w:val="20"/>
          <w:szCs w:val="20"/>
          <w:lang w:val="hy-AM"/>
        </w:rPr>
        <w:t>վճարված</w:t>
      </w:r>
      <w:r w:rsidRPr="00B31285">
        <w:rPr>
          <w:rFonts w:ascii="GHEA Grapalat" w:hAnsi="GHEA Grapalat" w:cs="Times Armenian"/>
          <w:sz w:val="20"/>
          <w:szCs w:val="20"/>
          <w:lang w:val="hy-AM"/>
        </w:rPr>
        <w:t xml:space="preserve"> </w:t>
      </w:r>
      <w:r w:rsidRPr="00B31285">
        <w:rPr>
          <w:rFonts w:ascii="GHEA Grapalat" w:hAnsi="GHEA Grapalat" w:cs="Sylfaen"/>
          <w:sz w:val="20"/>
          <w:szCs w:val="20"/>
          <w:lang w:val="hy-AM"/>
        </w:rPr>
        <w:t>գումարը և պահանջել</w:t>
      </w:r>
      <w:r w:rsidRPr="00B31285">
        <w:rPr>
          <w:rFonts w:ascii="GHEA Grapalat" w:hAnsi="GHEA Grapalat" w:cs="Times Armenian"/>
          <w:sz w:val="20"/>
          <w:szCs w:val="20"/>
          <w:lang w:val="hy-AM"/>
        </w:rPr>
        <w:t xml:space="preserve"> Կատարողից </w:t>
      </w:r>
      <w:r w:rsidRPr="00B31285">
        <w:rPr>
          <w:rFonts w:ascii="GHEA Grapalat" w:hAnsi="GHEA Grapalat" w:cs="Sylfaen"/>
          <w:sz w:val="20"/>
          <w:szCs w:val="20"/>
          <w:lang w:val="hy-AM"/>
        </w:rPr>
        <w:t>վճարելու</w:t>
      </w:r>
      <w:r w:rsidRPr="00B31285">
        <w:rPr>
          <w:rFonts w:ascii="GHEA Grapalat" w:hAnsi="GHEA Grapalat" w:cs="Times Armenian"/>
          <w:sz w:val="20"/>
          <w:szCs w:val="20"/>
          <w:lang w:val="hy-AM"/>
        </w:rPr>
        <w:t xml:space="preserve"> </w:t>
      </w:r>
      <w:r w:rsidRPr="00B31285">
        <w:rPr>
          <w:rFonts w:ascii="GHEA Grapalat" w:hAnsi="GHEA Grapalat" w:cs="Sylfaen"/>
          <w:sz w:val="20"/>
          <w:szCs w:val="20"/>
          <w:lang w:val="hy-AM"/>
        </w:rPr>
        <w:t>պայմանագրի</w:t>
      </w:r>
      <w:r w:rsidRPr="00B31285">
        <w:rPr>
          <w:rFonts w:ascii="GHEA Grapalat" w:hAnsi="GHEA Grapalat" w:cs="Times Armenian"/>
          <w:sz w:val="20"/>
          <w:szCs w:val="20"/>
          <w:lang w:val="hy-AM"/>
        </w:rPr>
        <w:t xml:space="preserve"> 5.2 </w:t>
      </w:r>
      <w:r w:rsidRPr="00B31285">
        <w:rPr>
          <w:rFonts w:ascii="GHEA Grapalat" w:hAnsi="GHEA Grapalat" w:cs="Sylfaen"/>
          <w:sz w:val="20"/>
          <w:szCs w:val="20"/>
          <w:lang w:val="hy-AM"/>
        </w:rPr>
        <w:t>կետով</w:t>
      </w:r>
      <w:r w:rsidRPr="00B31285">
        <w:rPr>
          <w:rFonts w:ascii="GHEA Grapalat" w:hAnsi="GHEA Grapalat" w:cs="Times Armenian"/>
          <w:sz w:val="20"/>
          <w:szCs w:val="20"/>
          <w:lang w:val="hy-AM"/>
        </w:rPr>
        <w:t xml:space="preserve"> </w:t>
      </w:r>
      <w:r w:rsidRPr="00B31285">
        <w:rPr>
          <w:rFonts w:ascii="GHEA Grapalat" w:hAnsi="GHEA Grapalat" w:cs="Sylfaen"/>
          <w:sz w:val="20"/>
          <w:szCs w:val="20"/>
          <w:lang w:val="hy-AM"/>
        </w:rPr>
        <w:t>նախատեսված</w:t>
      </w:r>
      <w:r w:rsidRPr="00B31285">
        <w:rPr>
          <w:rFonts w:ascii="GHEA Grapalat" w:hAnsi="GHEA Grapalat" w:cs="Times Armenian"/>
          <w:sz w:val="20"/>
          <w:szCs w:val="20"/>
          <w:lang w:val="hy-AM"/>
        </w:rPr>
        <w:t xml:space="preserve"> </w:t>
      </w:r>
      <w:r w:rsidRPr="00B31285">
        <w:rPr>
          <w:rFonts w:ascii="GHEA Grapalat" w:hAnsi="GHEA Grapalat" w:cs="Sylfaen"/>
          <w:sz w:val="20"/>
          <w:szCs w:val="20"/>
          <w:lang w:val="hy-AM"/>
        </w:rPr>
        <w:t>տուգանքը</w:t>
      </w:r>
      <w:r w:rsidRPr="00B31285">
        <w:rPr>
          <w:rFonts w:ascii="GHEA Grapalat" w:hAnsi="GHEA Grapalat" w:cs="Times Armenian"/>
          <w:sz w:val="20"/>
          <w:szCs w:val="20"/>
          <w:lang w:val="hy-AM"/>
        </w:rPr>
        <w:t>.</w:t>
      </w:r>
      <w:r w:rsidRPr="00B31285">
        <w:rPr>
          <w:rFonts w:ascii="GHEA Grapalat" w:hAnsi="GHEA Grapalat"/>
          <w:sz w:val="20"/>
          <w:szCs w:val="20"/>
          <w:lang w:val="hy-AM"/>
        </w:rPr>
        <w:t xml:space="preserve"> </w:t>
      </w:r>
    </w:p>
    <w:p w:rsidR="007678FA" w:rsidRPr="00064ADD" w:rsidRDefault="007678FA" w:rsidP="007678FA">
      <w:pPr>
        <w:ind w:firstLine="720"/>
        <w:jc w:val="both"/>
        <w:rPr>
          <w:rFonts w:ascii="GHEA Grapalat" w:hAnsi="GHEA Grapalat"/>
          <w:sz w:val="20"/>
          <w:lang w:val="hy-AM"/>
        </w:rPr>
      </w:pPr>
      <w:r w:rsidRPr="00B31285">
        <w:rPr>
          <w:rFonts w:ascii="GHEA Grapalat" w:hAnsi="GHEA Grapalat" w:cs="Sylfaen"/>
          <w:sz w:val="20"/>
          <w:szCs w:val="20"/>
          <w:lang w:val="hy-AM"/>
        </w:rPr>
        <w:t>2.1.3 Միակողմանի</w:t>
      </w:r>
      <w:r w:rsidRPr="00B31285">
        <w:rPr>
          <w:rFonts w:ascii="GHEA Grapalat" w:hAnsi="GHEA Grapalat" w:cs="Times Armenian"/>
          <w:sz w:val="20"/>
          <w:szCs w:val="20"/>
          <w:lang w:val="hy-AM"/>
        </w:rPr>
        <w:t xml:space="preserve"> </w:t>
      </w:r>
      <w:r w:rsidRPr="00B31285">
        <w:rPr>
          <w:rFonts w:ascii="GHEA Grapalat" w:hAnsi="GHEA Grapalat" w:cs="Sylfaen"/>
          <w:sz w:val="20"/>
          <w:szCs w:val="20"/>
          <w:lang w:val="hy-AM"/>
        </w:rPr>
        <w:t>լուծել</w:t>
      </w:r>
      <w:r w:rsidRPr="00B31285">
        <w:rPr>
          <w:rFonts w:ascii="GHEA Grapalat" w:hAnsi="GHEA Grapalat" w:cs="Times Armenian"/>
          <w:sz w:val="20"/>
          <w:szCs w:val="20"/>
          <w:lang w:val="hy-AM"/>
        </w:rPr>
        <w:t xml:space="preserve"> </w:t>
      </w:r>
      <w:r w:rsidRPr="00B31285">
        <w:rPr>
          <w:rFonts w:ascii="GHEA Grapalat" w:hAnsi="GHEA Grapalat" w:cs="Sylfaen"/>
          <w:sz w:val="20"/>
          <w:szCs w:val="20"/>
          <w:lang w:val="hy-AM"/>
        </w:rPr>
        <w:t>պայմանագիրը</w:t>
      </w:r>
      <w:r w:rsidRPr="00B31285">
        <w:rPr>
          <w:rFonts w:ascii="GHEA Grapalat" w:hAnsi="GHEA Grapalat" w:cs="Times Armenian"/>
          <w:sz w:val="20"/>
          <w:szCs w:val="20"/>
          <w:lang w:val="hy-AM"/>
        </w:rPr>
        <w:t xml:space="preserve">, </w:t>
      </w:r>
      <w:r w:rsidRPr="00B31285">
        <w:rPr>
          <w:rFonts w:ascii="GHEA Grapalat" w:hAnsi="GHEA Grapalat" w:cs="Sylfaen"/>
          <w:sz w:val="20"/>
          <w:szCs w:val="20"/>
          <w:lang w:val="hy-AM"/>
        </w:rPr>
        <w:t>եթե</w:t>
      </w:r>
      <w:r w:rsidRPr="00B31285">
        <w:rPr>
          <w:rFonts w:ascii="GHEA Grapalat" w:hAnsi="GHEA Grapalat" w:cs="Times Armenian"/>
          <w:sz w:val="20"/>
          <w:szCs w:val="20"/>
          <w:lang w:val="hy-AM"/>
        </w:rPr>
        <w:t xml:space="preserve"> Կատարող</w:t>
      </w:r>
      <w:r w:rsidRPr="00B31285">
        <w:rPr>
          <w:rFonts w:ascii="GHEA Grapalat" w:hAnsi="GHEA Grapalat" w:cs="Sylfaen"/>
          <w:sz w:val="20"/>
          <w:szCs w:val="20"/>
          <w:lang w:val="hy-AM"/>
        </w:rPr>
        <w:t>ն</w:t>
      </w:r>
      <w:r w:rsidRPr="00B31285">
        <w:rPr>
          <w:rFonts w:ascii="GHEA Grapalat" w:hAnsi="GHEA Grapalat" w:cs="Times Armenian"/>
          <w:sz w:val="20"/>
          <w:szCs w:val="20"/>
          <w:lang w:val="hy-AM"/>
        </w:rPr>
        <w:t xml:space="preserve"> </w:t>
      </w:r>
      <w:r w:rsidRPr="00B31285">
        <w:rPr>
          <w:rFonts w:ascii="GHEA Grapalat" w:hAnsi="GHEA Grapalat" w:cs="Sylfaen"/>
          <w:sz w:val="20"/>
          <w:szCs w:val="20"/>
          <w:lang w:val="hy-AM"/>
        </w:rPr>
        <w:t>էականորեն</w:t>
      </w:r>
      <w:r w:rsidRPr="00B31285">
        <w:rPr>
          <w:rFonts w:ascii="GHEA Grapalat" w:hAnsi="GHEA Grapalat" w:cs="Times Armenian"/>
          <w:sz w:val="20"/>
          <w:szCs w:val="20"/>
          <w:lang w:val="hy-AM"/>
        </w:rPr>
        <w:t xml:space="preserve"> </w:t>
      </w:r>
      <w:r w:rsidRPr="00B31285">
        <w:rPr>
          <w:rFonts w:ascii="GHEA Grapalat" w:hAnsi="GHEA Grapalat" w:cs="Sylfaen"/>
          <w:sz w:val="20"/>
          <w:szCs w:val="20"/>
          <w:lang w:val="hy-AM"/>
        </w:rPr>
        <w:t>խախտել</w:t>
      </w:r>
      <w:r w:rsidRPr="00B31285">
        <w:rPr>
          <w:rFonts w:ascii="GHEA Grapalat" w:hAnsi="GHEA Grapalat" w:cs="Times Armenian"/>
          <w:sz w:val="20"/>
          <w:szCs w:val="20"/>
          <w:lang w:val="hy-AM"/>
        </w:rPr>
        <w:t xml:space="preserve"> </w:t>
      </w:r>
      <w:r w:rsidRPr="00B31285">
        <w:rPr>
          <w:rFonts w:ascii="GHEA Grapalat" w:hAnsi="GHEA Grapalat" w:cs="Sylfaen"/>
          <w:sz w:val="20"/>
          <w:szCs w:val="20"/>
          <w:lang w:val="hy-AM"/>
        </w:rPr>
        <w:t>է</w:t>
      </w:r>
      <w:r w:rsidRPr="00B31285">
        <w:rPr>
          <w:rFonts w:ascii="GHEA Grapalat" w:hAnsi="GHEA Grapalat" w:cs="Times Armenian"/>
          <w:sz w:val="20"/>
          <w:szCs w:val="20"/>
          <w:lang w:val="hy-AM"/>
        </w:rPr>
        <w:t xml:space="preserve"> </w:t>
      </w:r>
      <w:r w:rsidRPr="00B31285">
        <w:rPr>
          <w:rFonts w:ascii="GHEA Grapalat" w:hAnsi="GHEA Grapalat" w:cs="Sylfaen"/>
          <w:sz w:val="20"/>
          <w:szCs w:val="20"/>
          <w:lang w:val="hy-AM"/>
        </w:rPr>
        <w:t>պայմանագիրը</w:t>
      </w:r>
      <w:r w:rsidRPr="00B31285">
        <w:rPr>
          <w:rFonts w:ascii="GHEA Grapalat" w:hAnsi="GHEA Grapalat" w:cs="Times Armenian"/>
          <w:sz w:val="20"/>
          <w:szCs w:val="20"/>
          <w:lang w:val="hy-AM"/>
        </w:rPr>
        <w:t xml:space="preserve">։ </w:t>
      </w:r>
      <w:r w:rsidRPr="00B31285">
        <w:rPr>
          <w:rFonts w:ascii="GHEA Grapalat" w:hAnsi="GHEA Grapalat" w:cs="Sylfaen"/>
          <w:sz w:val="20"/>
          <w:szCs w:val="20"/>
          <w:lang w:val="hy-AM"/>
        </w:rPr>
        <w:t>Կատարողի կողմից</w:t>
      </w:r>
      <w:r w:rsidRPr="00064ADD">
        <w:rPr>
          <w:rFonts w:ascii="GHEA Grapalat" w:hAnsi="GHEA Grapalat" w:cs="Sylfaen"/>
          <w:sz w:val="20"/>
          <w:lang w:val="hy-AM"/>
        </w:rPr>
        <w:t xml:space="preserve">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434087" w:rsidRDefault="00434087" w:rsidP="007678FA">
      <w:pPr>
        <w:ind w:firstLine="720"/>
        <w:jc w:val="both"/>
        <w:rPr>
          <w:rFonts w:ascii="GHEA Grapalat" w:hAnsi="GHEA Grapalat" w:cs="Sylfaen"/>
          <w:b/>
          <w:sz w:val="20"/>
          <w:lang w:val="hy-AM"/>
        </w:rPr>
      </w:pPr>
    </w:p>
    <w:p w:rsidR="007678FA" w:rsidRPr="00064ADD" w:rsidRDefault="00434087" w:rsidP="007678FA">
      <w:pPr>
        <w:ind w:firstLine="720"/>
        <w:jc w:val="both"/>
        <w:rPr>
          <w:rFonts w:ascii="GHEA Grapalat" w:hAnsi="GHEA Grapalat" w:cs="Sylfaen"/>
          <w:b/>
          <w:sz w:val="20"/>
          <w:lang w:val="hy-AM"/>
        </w:rPr>
      </w:pPr>
      <w:r>
        <w:rPr>
          <w:rFonts w:ascii="GHEA Grapalat" w:hAnsi="GHEA Grapalat" w:cs="Sylfaen"/>
          <w:b/>
          <w:sz w:val="20"/>
          <w:lang w:val="hy-AM"/>
        </w:rPr>
        <w:t xml:space="preserve">    </w:t>
      </w:r>
      <w:r w:rsidR="007678FA"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lastRenderedPageBreak/>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064ADD" w:rsidRDefault="007678FA" w:rsidP="007678FA">
      <w:pPr>
        <w:ind w:firstLine="720"/>
        <w:jc w:val="both"/>
        <w:rPr>
          <w:rFonts w:ascii="GHEA Grapalat" w:hAnsi="GHEA Grapalat"/>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BD6265">
        <w:rPr>
          <w:rStyle w:val="FootnoteReference"/>
          <w:rFonts w:ascii="GHEA Grapalat" w:hAnsi="GHEA Grapalat" w:cs="Sylfaen"/>
          <w:sz w:val="20"/>
          <w:lang w:val="hy-AM"/>
        </w:rPr>
        <w:footnoteReference w:id="6"/>
      </w:r>
    </w:p>
    <w:p w:rsidR="00B31285" w:rsidRPr="00B31285" w:rsidRDefault="00B31285" w:rsidP="00960BE9">
      <w:pPr>
        <w:ind w:firstLine="720"/>
        <w:jc w:val="both"/>
        <w:rPr>
          <w:rFonts w:ascii="GHEA Grapalat" w:hAnsi="GHEA Grapalat"/>
          <w:sz w:val="20"/>
          <w:lang w:val="hy-AM"/>
        </w:rPr>
      </w:pPr>
      <w:r w:rsidRPr="00B31285">
        <w:rPr>
          <w:rFonts w:ascii="GHEA Grapalat" w:hAnsi="GHEA Grapalat"/>
          <w:sz w:val="20"/>
          <w:szCs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w:t>
      </w:r>
      <w:r w:rsidRPr="00B31285">
        <w:rPr>
          <w:rFonts w:ascii="GHEA Grapalat" w:hAnsi="GHEA Grapalat"/>
          <w:sz w:val="22"/>
          <w:lang w:val="hy-AM"/>
        </w:rPr>
        <w:t xml:space="preserve"> </w:t>
      </w:r>
      <w:r w:rsidRPr="00B31285">
        <w:rPr>
          <w:rFonts w:ascii="GHEA Grapalat" w:hAnsi="GHEA Grapalat"/>
          <w:sz w:val="20"/>
          <w:lang w:val="hy-AM"/>
        </w:rPr>
        <w:t>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064ADD">
        <w:rPr>
          <w:rFonts w:ascii="GHEA Grapalat" w:hAnsi="GHEA Grapalat" w:cs="Sylfaen"/>
          <w:sz w:val="20"/>
          <w:lang w:val="hy-AM"/>
        </w:rPr>
        <w:t>_______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Pr="00064ADD">
        <w:rPr>
          <w:rFonts w:ascii="GHEA Grapalat" w:hAnsi="GHEA Grapalat" w:cs="Sylfaen"/>
          <w:sz w:val="20"/>
          <w:szCs w:val="20"/>
          <w:u w:val="single"/>
          <w:lang w:val="hy-AM"/>
        </w:rPr>
        <w:t xml:space="preserve">     </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lastRenderedPageBreak/>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rsidR="007678FA" w:rsidRPr="00064ADD" w:rsidRDefault="007678FA" w:rsidP="007678FA">
      <w:pPr>
        <w:ind w:firstLine="720"/>
        <w:jc w:val="both"/>
        <w:rPr>
          <w:rFonts w:ascii="GHEA Grapalat" w:hAnsi="GHEA Grapalat" w:cs="Sylfaen"/>
          <w:b/>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FootnoteReference"/>
          <w:rFonts w:ascii="GHEA Grapalat" w:hAnsi="GHEA Grapalat" w:cs="Sylfaen"/>
          <w:sz w:val="20"/>
          <w:lang w:val="hy-AM"/>
        </w:rPr>
        <w:footnoteReference w:id="7"/>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847F66" w:rsidRPr="00AF452B" w:rsidRDefault="00847F66" w:rsidP="00847F66">
      <w:pPr>
        <w:tabs>
          <w:tab w:val="left" w:pos="1276"/>
        </w:tabs>
        <w:ind w:firstLine="720"/>
        <w:jc w:val="both"/>
        <w:rPr>
          <w:rFonts w:ascii="GHEA Grapalat" w:hAnsi="GHEA Grapalat"/>
          <w:b/>
          <w:sz w:val="20"/>
          <w:szCs w:val="20"/>
          <w:lang w:val="hy-AM"/>
        </w:rPr>
      </w:pPr>
      <w:r w:rsidRPr="00AF452B">
        <w:rPr>
          <w:rFonts w:ascii="GHEA Grapalat" w:hAnsi="GHEA Grapalat" w:cs="Times Armenian"/>
          <w:b/>
          <w:sz w:val="20"/>
          <w:szCs w:val="20"/>
          <w:lang w:val="hy-AM"/>
        </w:rPr>
        <w:t xml:space="preserve">Պայմանագրի գնի </w:t>
      </w:r>
      <w:r>
        <w:rPr>
          <w:rFonts w:ascii="GHEA Grapalat" w:hAnsi="GHEA Grapalat" w:cs="Times Armenian"/>
          <w:b/>
          <w:sz w:val="20"/>
          <w:szCs w:val="20"/>
          <w:lang w:val="hy-AM"/>
        </w:rPr>
        <w:t>35</w:t>
      </w:r>
      <w:r w:rsidRPr="00AF452B">
        <w:rPr>
          <w:rFonts w:ascii="GHEA Grapalat" w:hAnsi="GHEA Grapalat" w:cs="Times Armenian"/>
          <w:b/>
          <w:sz w:val="20"/>
          <w:szCs w:val="20"/>
          <w:lang w:val="hy-AM"/>
        </w:rPr>
        <w:t xml:space="preserve"> տոկոսը տրամադրվելու է ՀՀ Կառավարության կողմից, ավարտական ակտը ստորագրելուց հետո, սուբվենցիաների տրամադրման կարգի և ժամկետների համաձայն:</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064ADD">
        <w:rPr>
          <w:rFonts w:ascii="GHEA Grapalat" w:hAnsi="GHEA Grapalat"/>
          <w:sz w:val="20"/>
          <w:lang w:val="hy-AM"/>
        </w:rPr>
        <w:t>--</w:t>
      </w:r>
      <w:r w:rsidRPr="00064ADD">
        <w:rPr>
          <w:rFonts w:ascii="GHEA Grapalat" w:hAnsi="GHEA Grapalat"/>
          <w:sz w:val="20"/>
          <w:lang w:val="hy-AM"/>
        </w:rPr>
        <w:t xml:space="preserve">-ը: </w:t>
      </w:r>
    </w:p>
    <w:p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r w:rsidR="0090663C">
        <w:rPr>
          <w:rStyle w:val="FootnoteReference"/>
          <w:rFonts w:ascii="GHEA Grapalat" w:hAnsi="GHEA Grapalat"/>
          <w:sz w:val="20"/>
          <w:lang w:val="hy-AM"/>
        </w:rPr>
        <w:footnoteReference w:id="8"/>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Style w:val="FootnoteReference"/>
          <w:rFonts w:ascii="GHEA Grapalat" w:hAnsi="GHEA Grapalat" w:cs="Sylfaen"/>
          <w:sz w:val="20"/>
          <w:lang w:val="hy-AM"/>
        </w:rPr>
        <w:footnoteReference w:id="9"/>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r w:rsidR="0090663C">
        <w:rPr>
          <w:rStyle w:val="FootnoteReference"/>
          <w:rFonts w:ascii="GHEA Grapalat" w:hAnsi="GHEA Grapalat" w:cs="Sylfaen"/>
          <w:sz w:val="20"/>
          <w:lang w:val="hy-AM"/>
        </w:rPr>
        <w:footnoteReference w:id="10"/>
      </w:r>
    </w:p>
    <w:p w:rsidR="00A31139" w:rsidRDefault="00A31139" w:rsidP="00A31139">
      <w:pPr>
        <w:ind w:firstLine="708"/>
        <w:jc w:val="both"/>
        <w:rPr>
          <w:rFonts w:ascii="GHEA Grapalat" w:hAnsi="GHEA Grapalat"/>
          <w:sz w:val="20"/>
          <w:szCs w:val="20"/>
          <w:lang w:val="x-none" w:eastAsia="ru-RU"/>
        </w:rPr>
      </w:pPr>
      <w:r w:rsidRPr="007451F8">
        <w:rPr>
          <w:rFonts w:ascii="GHEA Grapalat" w:hAnsi="GHEA Grapalat"/>
          <w:sz w:val="20"/>
          <w:szCs w:val="20"/>
          <w:lang w:val="x-none" w:eastAsia="ru-RU"/>
        </w:rPr>
        <w:lastRenderedPageBreak/>
        <w:t>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3402"/>
        <w:gridCol w:w="2552"/>
        <w:gridCol w:w="2126"/>
        <w:gridCol w:w="1736"/>
      </w:tblGrid>
      <w:tr w:rsidR="00B31285" w:rsidRPr="006525AE" w:rsidTr="00540FCD">
        <w:tc>
          <w:tcPr>
            <w:tcW w:w="596" w:type="dxa"/>
            <w:shd w:val="clear" w:color="auto" w:fill="auto"/>
          </w:tcPr>
          <w:p w:rsidR="00B31285" w:rsidRPr="005C4FC0" w:rsidRDefault="00B31285" w:rsidP="00540FCD">
            <w:pPr>
              <w:contextualSpacing/>
              <w:rPr>
                <w:sz w:val="20"/>
                <w:szCs w:val="20"/>
              </w:rPr>
            </w:pPr>
            <w:r w:rsidRPr="005C4FC0">
              <w:rPr>
                <w:sz w:val="20"/>
                <w:szCs w:val="20"/>
              </w:rPr>
              <w:t>N</w:t>
            </w:r>
          </w:p>
        </w:tc>
        <w:tc>
          <w:tcPr>
            <w:tcW w:w="3402" w:type="dxa"/>
            <w:shd w:val="clear" w:color="auto" w:fill="auto"/>
            <w:vAlign w:val="center"/>
          </w:tcPr>
          <w:p w:rsidR="00B31285" w:rsidRPr="005C4FC0" w:rsidRDefault="00B31285" w:rsidP="00540FCD">
            <w:pPr>
              <w:contextualSpacing/>
              <w:jc w:val="center"/>
              <w:rPr>
                <w:b/>
                <w:sz w:val="20"/>
                <w:szCs w:val="20"/>
                <w:lang w:val="hy-AM"/>
              </w:rPr>
            </w:pPr>
            <w:r w:rsidRPr="005C4FC0">
              <w:rPr>
                <w:b/>
                <w:sz w:val="20"/>
                <w:szCs w:val="20"/>
                <w:lang w:val="hy-AM"/>
              </w:rPr>
              <w:t>Խախտումը</w:t>
            </w:r>
          </w:p>
        </w:tc>
        <w:tc>
          <w:tcPr>
            <w:tcW w:w="2552" w:type="dxa"/>
            <w:shd w:val="clear" w:color="auto" w:fill="auto"/>
            <w:vAlign w:val="center"/>
          </w:tcPr>
          <w:p w:rsidR="00B31285" w:rsidRPr="005C4FC0" w:rsidRDefault="00B31285" w:rsidP="00540FCD">
            <w:pPr>
              <w:contextualSpacing/>
              <w:jc w:val="center"/>
              <w:rPr>
                <w:b/>
                <w:sz w:val="20"/>
                <w:szCs w:val="20"/>
                <w:lang w:val="en-GB"/>
              </w:rPr>
            </w:pPr>
            <w:r w:rsidRPr="005C4FC0">
              <w:rPr>
                <w:b/>
                <w:sz w:val="20"/>
                <w:szCs w:val="20"/>
                <w:lang w:val="hy-AM"/>
              </w:rPr>
              <w:t>Պատասխանատվությունը</w:t>
            </w:r>
            <w:r w:rsidRPr="005C4FC0">
              <w:rPr>
                <w:b/>
                <w:sz w:val="20"/>
                <w:szCs w:val="20"/>
                <w:lang w:val="en-GB"/>
              </w:rPr>
              <w:t xml:space="preserve"> *</w:t>
            </w:r>
          </w:p>
        </w:tc>
        <w:tc>
          <w:tcPr>
            <w:tcW w:w="2126" w:type="dxa"/>
            <w:shd w:val="clear" w:color="auto" w:fill="auto"/>
            <w:vAlign w:val="center"/>
          </w:tcPr>
          <w:p w:rsidR="00B31285" w:rsidRPr="005C4FC0" w:rsidRDefault="00B31285" w:rsidP="00540FCD">
            <w:pPr>
              <w:contextualSpacing/>
              <w:jc w:val="center"/>
              <w:rPr>
                <w:b/>
                <w:sz w:val="20"/>
                <w:szCs w:val="20"/>
                <w:lang w:val="hy-AM"/>
              </w:rPr>
            </w:pPr>
            <w:r w:rsidRPr="005C4FC0">
              <w:rPr>
                <w:b/>
                <w:sz w:val="20"/>
                <w:szCs w:val="20"/>
                <w:lang w:val="hy-AM"/>
              </w:rPr>
              <w:t>Խախտումը վերացնելու համար տրամադրվող ժամկետները</w:t>
            </w:r>
          </w:p>
        </w:tc>
        <w:tc>
          <w:tcPr>
            <w:tcW w:w="1736" w:type="dxa"/>
            <w:shd w:val="clear" w:color="auto" w:fill="auto"/>
            <w:vAlign w:val="center"/>
          </w:tcPr>
          <w:p w:rsidR="00B31285" w:rsidRPr="005C4FC0" w:rsidRDefault="00B31285" w:rsidP="00540FCD">
            <w:pPr>
              <w:contextualSpacing/>
              <w:jc w:val="center"/>
              <w:rPr>
                <w:b/>
                <w:sz w:val="20"/>
                <w:szCs w:val="20"/>
                <w:lang w:val="hy-AM"/>
              </w:rPr>
            </w:pPr>
            <w:r w:rsidRPr="005C4FC0">
              <w:rPr>
                <w:b/>
                <w:sz w:val="20"/>
                <w:szCs w:val="20"/>
                <w:lang w:val="hy-AM"/>
              </w:rPr>
              <w:t>Խախտումը կրկնվելու դեպքում տրամադրվող ժամկետները</w:t>
            </w:r>
          </w:p>
        </w:tc>
      </w:tr>
      <w:tr w:rsidR="00B31285" w:rsidRPr="005C4FC0" w:rsidTr="00540FCD">
        <w:tc>
          <w:tcPr>
            <w:tcW w:w="596" w:type="dxa"/>
            <w:shd w:val="clear" w:color="auto" w:fill="auto"/>
            <w:vAlign w:val="center"/>
          </w:tcPr>
          <w:p w:rsidR="00B31285" w:rsidRPr="005C4FC0" w:rsidRDefault="00B31285" w:rsidP="00540FCD">
            <w:pPr>
              <w:contextualSpacing/>
              <w:rPr>
                <w:sz w:val="20"/>
                <w:szCs w:val="20"/>
                <w:lang w:val="hy-AM"/>
              </w:rPr>
            </w:pPr>
            <w:r w:rsidRPr="005C4FC0">
              <w:rPr>
                <w:sz w:val="20"/>
                <w:szCs w:val="20"/>
                <w:lang w:val="hy-AM"/>
              </w:rPr>
              <w:t>1</w:t>
            </w:r>
          </w:p>
        </w:tc>
        <w:tc>
          <w:tcPr>
            <w:tcW w:w="3402" w:type="dxa"/>
            <w:shd w:val="clear" w:color="auto" w:fill="auto"/>
            <w:vAlign w:val="center"/>
          </w:tcPr>
          <w:p w:rsidR="00B31285" w:rsidRPr="005C4FC0" w:rsidRDefault="00B31285" w:rsidP="00540FCD">
            <w:pPr>
              <w:contextualSpacing/>
              <w:rPr>
                <w:sz w:val="20"/>
                <w:szCs w:val="20"/>
                <w:lang w:val="hy-AM"/>
              </w:rPr>
            </w:pPr>
            <w:r w:rsidRPr="005C4FC0">
              <w:rPr>
                <w:bCs/>
                <w:sz w:val="20"/>
                <w:szCs w:val="20"/>
                <w:lang w:val="hy-AM"/>
              </w:rPr>
              <w:t>Կապալառուի կողմից շինարարական նյութերի արդյունահանման թույլտվություն չունենալու մասին խախտումը չվերացնելու վերաբերյալ սահմանված կարգով հավաստում չտրամադրելը</w:t>
            </w:r>
          </w:p>
        </w:tc>
        <w:tc>
          <w:tcPr>
            <w:tcW w:w="2552" w:type="dxa"/>
            <w:shd w:val="clear" w:color="auto" w:fill="auto"/>
            <w:vAlign w:val="center"/>
          </w:tcPr>
          <w:p w:rsidR="00B31285" w:rsidRPr="005C4FC0" w:rsidRDefault="00B31285" w:rsidP="00540FCD">
            <w:pPr>
              <w:contextualSpacing/>
              <w:rPr>
                <w:sz w:val="20"/>
                <w:szCs w:val="20"/>
                <w:lang w:val="hy-AM"/>
              </w:rPr>
            </w:pPr>
            <w:r w:rsidRPr="005C4FC0">
              <w:rPr>
                <w:sz w:val="20"/>
                <w:szCs w:val="20"/>
                <w:lang w:val="hy-AM"/>
              </w:rPr>
              <w:t xml:space="preserve">Գանձվում է տուգանք՝ պայմանագրով սահմանված ընդհանուր գնի </w:t>
            </w:r>
            <w:r>
              <w:rPr>
                <w:sz w:val="20"/>
                <w:szCs w:val="20"/>
                <w:lang w:val="hy-AM"/>
              </w:rPr>
              <w:t>2</w:t>
            </w:r>
            <w:r w:rsidRPr="005C4FC0">
              <w:rPr>
                <w:sz w:val="20"/>
                <w:szCs w:val="20"/>
                <w:lang w:val="hy-AM"/>
              </w:rPr>
              <w:t xml:space="preserve"> տոկոսի չափով</w:t>
            </w:r>
          </w:p>
        </w:tc>
        <w:tc>
          <w:tcPr>
            <w:tcW w:w="2126" w:type="dxa"/>
            <w:shd w:val="clear" w:color="auto" w:fill="auto"/>
            <w:vAlign w:val="center"/>
          </w:tcPr>
          <w:p w:rsidR="00B31285" w:rsidRPr="005C4FC0" w:rsidRDefault="00B31285" w:rsidP="00540FCD">
            <w:pPr>
              <w:contextualSpacing/>
              <w:jc w:val="center"/>
              <w:rPr>
                <w:sz w:val="20"/>
                <w:szCs w:val="20"/>
                <w:lang w:val="hy-AM"/>
              </w:rPr>
            </w:pPr>
            <w:r w:rsidRPr="005C4FC0">
              <w:rPr>
                <w:sz w:val="20"/>
                <w:szCs w:val="20"/>
                <w:lang w:val="hy-AM"/>
              </w:rPr>
              <w:t>5 օր</w:t>
            </w:r>
          </w:p>
        </w:tc>
        <w:tc>
          <w:tcPr>
            <w:tcW w:w="1736" w:type="dxa"/>
            <w:shd w:val="clear" w:color="auto" w:fill="auto"/>
            <w:vAlign w:val="center"/>
          </w:tcPr>
          <w:p w:rsidR="00B31285" w:rsidRPr="005C4FC0" w:rsidRDefault="00B31285" w:rsidP="00540FCD">
            <w:pPr>
              <w:contextualSpacing/>
              <w:jc w:val="center"/>
              <w:rPr>
                <w:sz w:val="20"/>
                <w:szCs w:val="20"/>
                <w:lang w:val="hy-AM"/>
              </w:rPr>
            </w:pPr>
            <w:r w:rsidRPr="005C4FC0">
              <w:rPr>
                <w:sz w:val="20"/>
                <w:szCs w:val="20"/>
                <w:lang w:val="hy-AM"/>
              </w:rPr>
              <w:t>Չի տրամադրվում</w:t>
            </w:r>
          </w:p>
        </w:tc>
      </w:tr>
      <w:tr w:rsidR="00B31285" w:rsidRPr="005C4FC0" w:rsidTr="00540FCD">
        <w:tc>
          <w:tcPr>
            <w:tcW w:w="596" w:type="dxa"/>
            <w:shd w:val="clear" w:color="auto" w:fill="auto"/>
            <w:vAlign w:val="center"/>
          </w:tcPr>
          <w:p w:rsidR="00B31285" w:rsidRPr="005C4FC0" w:rsidRDefault="00B31285" w:rsidP="00540FCD">
            <w:pPr>
              <w:contextualSpacing/>
              <w:rPr>
                <w:sz w:val="20"/>
                <w:szCs w:val="20"/>
                <w:lang w:val="hy-AM"/>
              </w:rPr>
            </w:pPr>
            <w:r w:rsidRPr="005C4FC0">
              <w:rPr>
                <w:sz w:val="20"/>
                <w:szCs w:val="20"/>
                <w:lang w:val="hy-AM"/>
              </w:rPr>
              <w:t>2</w:t>
            </w:r>
          </w:p>
        </w:tc>
        <w:tc>
          <w:tcPr>
            <w:tcW w:w="3402" w:type="dxa"/>
            <w:shd w:val="clear" w:color="auto" w:fill="auto"/>
            <w:vAlign w:val="center"/>
          </w:tcPr>
          <w:p w:rsidR="00B31285" w:rsidRPr="005C4FC0" w:rsidRDefault="00B31285" w:rsidP="00540FCD">
            <w:pPr>
              <w:rPr>
                <w:sz w:val="20"/>
                <w:szCs w:val="20"/>
                <w:lang w:val="hy-AM"/>
              </w:rPr>
            </w:pPr>
            <w:r w:rsidRPr="005C4FC0">
              <w:rPr>
                <w:sz w:val="20"/>
                <w:szCs w:val="20"/>
                <w:lang w:val="hy-AM"/>
              </w:rPr>
              <w:t>Կապալառուի կողմից շինարարական թափոնների տեղակայման վայրի համար թույլտվություն չունենալու մասին խախտումը չվերացնելու վերաբերյալ սահմանված կարգով հավաստում չտրամադրելը</w:t>
            </w:r>
          </w:p>
          <w:p w:rsidR="00B31285" w:rsidRPr="005C4FC0" w:rsidRDefault="00B31285" w:rsidP="00540FCD">
            <w:pPr>
              <w:contextualSpacing/>
              <w:rPr>
                <w:sz w:val="20"/>
                <w:szCs w:val="20"/>
                <w:lang w:val="hy-AM"/>
              </w:rPr>
            </w:pPr>
          </w:p>
        </w:tc>
        <w:tc>
          <w:tcPr>
            <w:tcW w:w="2552" w:type="dxa"/>
            <w:shd w:val="clear" w:color="auto" w:fill="auto"/>
            <w:vAlign w:val="center"/>
          </w:tcPr>
          <w:p w:rsidR="00B31285" w:rsidRPr="005C4FC0" w:rsidRDefault="00B31285" w:rsidP="00540FCD">
            <w:pPr>
              <w:contextualSpacing/>
              <w:rPr>
                <w:sz w:val="20"/>
                <w:szCs w:val="20"/>
                <w:lang w:val="hy-AM"/>
              </w:rPr>
            </w:pPr>
            <w:r w:rsidRPr="005C4FC0">
              <w:rPr>
                <w:sz w:val="20"/>
                <w:szCs w:val="20"/>
                <w:lang w:val="hy-AM"/>
              </w:rPr>
              <w:t xml:space="preserve">Գանձվում է տուգանք՝ պայմանագրով սահմանված ընդհանուր գնի </w:t>
            </w:r>
            <w:r>
              <w:rPr>
                <w:sz w:val="20"/>
                <w:szCs w:val="20"/>
                <w:lang w:val="hy-AM"/>
              </w:rPr>
              <w:t>2</w:t>
            </w:r>
            <w:r w:rsidRPr="005C4FC0">
              <w:rPr>
                <w:sz w:val="20"/>
                <w:szCs w:val="20"/>
                <w:lang w:val="hy-AM"/>
              </w:rPr>
              <w:t xml:space="preserve"> տոկոսի չափով</w:t>
            </w:r>
          </w:p>
        </w:tc>
        <w:tc>
          <w:tcPr>
            <w:tcW w:w="2126" w:type="dxa"/>
            <w:shd w:val="clear" w:color="auto" w:fill="auto"/>
            <w:vAlign w:val="center"/>
          </w:tcPr>
          <w:p w:rsidR="00B31285" w:rsidRPr="005C4FC0" w:rsidRDefault="00B31285" w:rsidP="00540FCD">
            <w:pPr>
              <w:contextualSpacing/>
              <w:jc w:val="center"/>
              <w:rPr>
                <w:sz w:val="20"/>
                <w:szCs w:val="20"/>
                <w:lang w:val="hy-AM"/>
              </w:rPr>
            </w:pPr>
            <w:r w:rsidRPr="005C4FC0">
              <w:rPr>
                <w:sz w:val="20"/>
                <w:szCs w:val="20"/>
                <w:lang w:val="hy-AM"/>
              </w:rPr>
              <w:t>3 օր</w:t>
            </w:r>
          </w:p>
        </w:tc>
        <w:tc>
          <w:tcPr>
            <w:tcW w:w="1736" w:type="dxa"/>
            <w:shd w:val="clear" w:color="auto" w:fill="auto"/>
            <w:vAlign w:val="center"/>
          </w:tcPr>
          <w:p w:rsidR="00B31285" w:rsidRPr="005C4FC0" w:rsidRDefault="00B31285" w:rsidP="00540FCD">
            <w:pPr>
              <w:contextualSpacing/>
              <w:jc w:val="center"/>
              <w:rPr>
                <w:sz w:val="20"/>
                <w:szCs w:val="20"/>
                <w:lang w:val="hy-AM"/>
              </w:rPr>
            </w:pPr>
            <w:r w:rsidRPr="005C4FC0">
              <w:rPr>
                <w:sz w:val="20"/>
                <w:szCs w:val="20"/>
                <w:lang w:val="hy-AM"/>
              </w:rPr>
              <w:t>Չի տրամադրվում</w:t>
            </w:r>
          </w:p>
        </w:tc>
      </w:tr>
      <w:tr w:rsidR="00B31285" w:rsidRPr="006525AE" w:rsidTr="00540FCD">
        <w:tc>
          <w:tcPr>
            <w:tcW w:w="596" w:type="dxa"/>
            <w:shd w:val="clear" w:color="auto" w:fill="auto"/>
            <w:vAlign w:val="center"/>
          </w:tcPr>
          <w:p w:rsidR="00B31285" w:rsidRPr="005C4FC0" w:rsidRDefault="00B31285" w:rsidP="00540FCD">
            <w:pPr>
              <w:contextualSpacing/>
              <w:rPr>
                <w:sz w:val="20"/>
                <w:szCs w:val="20"/>
                <w:lang w:val="hy-AM"/>
              </w:rPr>
            </w:pPr>
            <w:r w:rsidRPr="005C4FC0">
              <w:rPr>
                <w:sz w:val="20"/>
                <w:szCs w:val="20"/>
                <w:lang w:val="hy-AM"/>
              </w:rPr>
              <w:t>3</w:t>
            </w:r>
          </w:p>
        </w:tc>
        <w:tc>
          <w:tcPr>
            <w:tcW w:w="3402" w:type="dxa"/>
            <w:shd w:val="clear" w:color="auto" w:fill="auto"/>
            <w:vAlign w:val="center"/>
          </w:tcPr>
          <w:p w:rsidR="00B31285" w:rsidRPr="005C4FC0" w:rsidRDefault="00B31285" w:rsidP="00540FCD">
            <w:pPr>
              <w:contextualSpacing/>
              <w:rPr>
                <w:sz w:val="20"/>
                <w:szCs w:val="20"/>
                <w:lang w:val="hy-AM"/>
              </w:rPr>
            </w:pPr>
            <w:r w:rsidRPr="005C4FC0">
              <w:rPr>
                <w:sz w:val="20"/>
                <w:szCs w:val="20"/>
                <w:lang w:val="hy-AM"/>
              </w:rPr>
              <w:t xml:space="preserve">Շինարարական հրապարակից և/կամ տեղամասից աղբի, կենցաղային թափոնների և օտար առարկաների չհեռացման </w:t>
            </w:r>
            <w:r w:rsidRPr="005C4FC0">
              <w:rPr>
                <w:rFonts w:cs="Sylfaen"/>
                <w:color w:val="000000"/>
                <w:sz w:val="20"/>
                <w:szCs w:val="20"/>
                <w:lang w:val="hy-AM"/>
              </w:rPr>
              <w:t>մասին խախտումը չվերացնելու վերաբերյալ սահմանված կարգով հավաստում չտրամադրելը</w:t>
            </w:r>
          </w:p>
        </w:tc>
        <w:tc>
          <w:tcPr>
            <w:tcW w:w="2552" w:type="dxa"/>
            <w:shd w:val="clear" w:color="auto" w:fill="auto"/>
            <w:vAlign w:val="center"/>
          </w:tcPr>
          <w:p w:rsidR="00B31285" w:rsidRPr="005C4FC0" w:rsidRDefault="00B31285" w:rsidP="00540FCD">
            <w:pPr>
              <w:contextualSpacing/>
              <w:rPr>
                <w:sz w:val="20"/>
                <w:szCs w:val="20"/>
                <w:lang w:val="hy-AM"/>
              </w:rPr>
            </w:pPr>
            <w:r w:rsidRPr="005C4FC0">
              <w:rPr>
                <w:sz w:val="20"/>
                <w:szCs w:val="20"/>
                <w:lang w:val="hy-AM"/>
              </w:rPr>
              <w:t>Գանձվում է տուգանք՝ պայմանագրով սահմանված ընդհանուր գնի</w:t>
            </w:r>
            <w:r>
              <w:rPr>
                <w:sz w:val="20"/>
                <w:szCs w:val="20"/>
                <w:lang w:val="hy-AM"/>
              </w:rPr>
              <w:t xml:space="preserve"> 2</w:t>
            </w:r>
            <w:r w:rsidRPr="005C4FC0">
              <w:rPr>
                <w:sz w:val="20"/>
                <w:szCs w:val="20"/>
                <w:lang w:val="hy-AM"/>
              </w:rPr>
              <w:t xml:space="preserve"> տոկոսի չափով</w:t>
            </w:r>
          </w:p>
        </w:tc>
        <w:tc>
          <w:tcPr>
            <w:tcW w:w="2126" w:type="dxa"/>
            <w:shd w:val="clear" w:color="auto" w:fill="auto"/>
            <w:vAlign w:val="center"/>
          </w:tcPr>
          <w:p w:rsidR="00B31285" w:rsidRPr="005C4FC0" w:rsidRDefault="00B31285" w:rsidP="00540FCD">
            <w:pPr>
              <w:contextualSpacing/>
              <w:jc w:val="center"/>
              <w:rPr>
                <w:sz w:val="20"/>
                <w:szCs w:val="20"/>
                <w:lang w:val="hy-AM"/>
              </w:rPr>
            </w:pPr>
            <w:r w:rsidRPr="005C4FC0">
              <w:rPr>
                <w:sz w:val="20"/>
                <w:szCs w:val="20"/>
                <w:lang w:val="hy-AM"/>
              </w:rPr>
              <w:t>1 օր</w:t>
            </w:r>
          </w:p>
        </w:tc>
        <w:tc>
          <w:tcPr>
            <w:tcW w:w="1736" w:type="dxa"/>
            <w:shd w:val="clear" w:color="auto" w:fill="auto"/>
            <w:vAlign w:val="center"/>
          </w:tcPr>
          <w:p w:rsidR="00B31285" w:rsidRPr="005C4FC0" w:rsidRDefault="00B31285" w:rsidP="00540FCD">
            <w:pPr>
              <w:jc w:val="center"/>
              <w:rPr>
                <w:sz w:val="20"/>
                <w:szCs w:val="20"/>
                <w:lang w:val="hy-AM"/>
              </w:rPr>
            </w:pPr>
            <w:r w:rsidRPr="005C4FC0">
              <w:rPr>
                <w:sz w:val="20"/>
                <w:szCs w:val="20"/>
                <w:lang w:val="hy-AM"/>
              </w:rPr>
              <w:t>1) Շին. աղբի մասով – Չի տրամադրվում</w:t>
            </w:r>
          </w:p>
          <w:p w:rsidR="00B31285" w:rsidRPr="005C4FC0" w:rsidRDefault="00B31285" w:rsidP="00540FCD">
            <w:pPr>
              <w:jc w:val="center"/>
              <w:rPr>
                <w:sz w:val="20"/>
                <w:szCs w:val="20"/>
                <w:lang w:val="hy-AM"/>
              </w:rPr>
            </w:pPr>
            <w:r w:rsidRPr="005C4FC0">
              <w:rPr>
                <w:sz w:val="20"/>
                <w:szCs w:val="20"/>
                <w:lang w:val="hy-AM"/>
              </w:rPr>
              <w:t>2) Կենցաղային թափոնների և օտար առարկաների մասով – 1 օր</w:t>
            </w:r>
          </w:p>
          <w:p w:rsidR="00B31285" w:rsidRPr="005C4FC0" w:rsidRDefault="00B31285" w:rsidP="00540FCD">
            <w:pPr>
              <w:contextualSpacing/>
              <w:jc w:val="center"/>
              <w:rPr>
                <w:sz w:val="20"/>
                <w:szCs w:val="20"/>
                <w:lang w:val="hy-AM"/>
              </w:rPr>
            </w:pPr>
          </w:p>
        </w:tc>
      </w:tr>
      <w:tr w:rsidR="00B31285" w:rsidRPr="005C4FC0" w:rsidTr="00540FCD">
        <w:tc>
          <w:tcPr>
            <w:tcW w:w="596" w:type="dxa"/>
            <w:shd w:val="clear" w:color="auto" w:fill="auto"/>
            <w:vAlign w:val="center"/>
          </w:tcPr>
          <w:p w:rsidR="00B31285" w:rsidRPr="005C4FC0" w:rsidRDefault="00B31285" w:rsidP="00540FCD">
            <w:pPr>
              <w:contextualSpacing/>
              <w:rPr>
                <w:sz w:val="20"/>
                <w:szCs w:val="20"/>
                <w:lang w:val="hy-AM"/>
              </w:rPr>
            </w:pPr>
            <w:r w:rsidRPr="005C4FC0">
              <w:rPr>
                <w:sz w:val="20"/>
                <w:szCs w:val="20"/>
                <w:lang w:val="hy-AM"/>
              </w:rPr>
              <w:t>4</w:t>
            </w:r>
          </w:p>
        </w:tc>
        <w:tc>
          <w:tcPr>
            <w:tcW w:w="3402" w:type="dxa"/>
            <w:shd w:val="clear" w:color="auto" w:fill="auto"/>
            <w:vAlign w:val="center"/>
          </w:tcPr>
          <w:p w:rsidR="00B31285" w:rsidRPr="005C4FC0" w:rsidRDefault="00B31285" w:rsidP="00540FCD">
            <w:pPr>
              <w:contextualSpacing/>
              <w:rPr>
                <w:sz w:val="20"/>
                <w:szCs w:val="20"/>
                <w:lang w:val="hy-AM"/>
              </w:rPr>
            </w:pPr>
            <w:r w:rsidRPr="005C4FC0">
              <w:rPr>
                <w:sz w:val="20"/>
                <w:szCs w:val="20"/>
                <w:lang w:val="hy-AM"/>
              </w:rPr>
              <w:t xml:space="preserve">Գրունտի հանույթից առաջացած ավելցուկային նյութի և հողի վերին շերտի չտեղափոխման և հատուկ նախատեսված վայրերում չպահելու </w:t>
            </w:r>
            <w:r w:rsidRPr="005C4FC0">
              <w:rPr>
                <w:rFonts w:cs="Sylfaen"/>
                <w:color w:val="000000"/>
                <w:sz w:val="20"/>
                <w:szCs w:val="20"/>
                <w:lang w:val="hy-AM"/>
              </w:rPr>
              <w:t>մասին խախտումը չվերացնելու վերաբերյալ սահմանված կարգով հավաստում չտրամադրելը</w:t>
            </w:r>
          </w:p>
        </w:tc>
        <w:tc>
          <w:tcPr>
            <w:tcW w:w="2552" w:type="dxa"/>
            <w:shd w:val="clear" w:color="auto" w:fill="auto"/>
            <w:vAlign w:val="center"/>
          </w:tcPr>
          <w:p w:rsidR="00B31285" w:rsidRPr="005C4FC0" w:rsidRDefault="00B31285" w:rsidP="00540FCD">
            <w:pPr>
              <w:contextualSpacing/>
              <w:rPr>
                <w:sz w:val="20"/>
                <w:szCs w:val="20"/>
                <w:lang w:val="hy-AM"/>
              </w:rPr>
            </w:pPr>
            <w:r w:rsidRPr="005C4FC0">
              <w:rPr>
                <w:sz w:val="20"/>
                <w:szCs w:val="20"/>
                <w:lang w:val="hy-AM"/>
              </w:rPr>
              <w:t xml:space="preserve">Գանձվում է տուգանք՝ պայմանագրով սահմանված ընդհանուր գնի </w:t>
            </w:r>
            <w:r>
              <w:rPr>
                <w:sz w:val="20"/>
                <w:szCs w:val="20"/>
                <w:lang w:val="hy-AM"/>
              </w:rPr>
              <w:t>2</w:t>
            </w:r>
            <w:r w:rsidRPr="005C4FC0">
              <w:rPr>
                <w:sz w:val="20"/>
                <w:szCs w:val="20"/>
                <w:lang w:val="hy-AM"/>
              </w:rPr>
              <w:t xml:space="preserve"> տոկոսի չափով</w:t>
            </w:r>
          </w:p>
        </w:tc>
        <w:tc>
          <w:tcPr>
            <w:tcW w:w="2126" w:type="dxa"/>
            <w:shd w:val="clear" w:color="auto" w:fill="auto"/>
            <w:vAlign w:val="center"/>
          </w:tcPr>
          <w:p w:rsidR="00B31285" w:rsidRPr="005C4FC0" w:rsidRDefault="00B31285" w:rsidP="00540FCD">
            <w:pPr>
              <w:contextualSpacing/>
              <w:jc w:val="center"/>
              <w:rPr>
                <w:sz w:val="20"/>
                <w:szCs w:val="20"/>
                <w:lang w:val="hy-AM"/>
              </w:rPr>
            </w:pPr>
            <w:r w:rsidRPr="005C4FC0">
              <w:rPr>
                <w:sz w:val="20"/>
                <w:szCs w:val="20"/>
                <w:lang w:val="hy-AM"/>
              </w:rPr>
              <w:t>2 օր</w:t>
            </w:r>
          </w:p>
        </w:tc>
        <w:tc>
          <w:tcPr>
            <w:tcW w:w="1736" w:type="dxa"/>
            <w:shd w:val="clear" w:color="auto" w:fill="auto"/>
            <w:vAlign w:val="center"/>
          </w:tcPr>
          <w:p w:rsidR="00B31285" w:rsidRPr="005C4FC0" w:rsidRDefault="00B31285" w:rsidP="00540FCD">
            <w:pPr>
              <w:contextualSpacing/>
              <w:jc w:val="center"/>
              <w:rPr>
                <w:sz w:val="20"/>
                <w:szCs w:val="20"/>
                <w:lang w:val="hy-AM"/>
              </w:rPr>
            </w:pPr>
            <w:r w:rsidRPr="005C4FC0">
              <w:rPr>
                <w:sz w:val="20"/>
                <w:szCs w:val="20"/>
                <w:lang w:val="hy-AM"/>
              </w:rPr>
              <w:t>Չի տրամադրվում</w:t>
            </w:r>
          </w:p>
        </w:tc>
      </w:tr>
      <w:tr w:rsidR="00B31285" w:rsidRPr="005C4FC0" w:rsidTr="00540FCD">
        <w:trPr>
          <w:trHeight w:val="1043"/>
        </w:trPr>
        <w:tc>
          <w:tcPr>
            <w:tcW w:w="596" w:type="dxa"/>
            <w:shd w:val="clear" w:color="auto" w:fill="auto"/>
            <w:vAlign w:val="center"/>
          </w:tcPr>
          <w:p w:rsidR="00B31285" w:rsidRPr="005C4FC0" w:rsidRDefault="00B31285" w:rsidP="00540FCD">
            <w:pPr>
              <w:contextualSpacing/>
              <w:rPr>
                <w:sz w:val="20"/>
                <w:szCs w:val="20"/>
                <w:lang w:val="hy-AM"/>
              </w:rPr>
            </w:pPr>
            <w:r w:rsidRPr="005C4FC0">
              <w:rPr>
                <w:sz w:val="20"/>
                <w:szCs w:val="20"/>
                <w:lang w:val="hy-AM"/>
              </w:rPr>
              <w:t>5</w:t>
            </w:r>
          </w:p>
        </w:tc>
        <w:tc>
          <w:tcPr>
            <w:tcW w:w="3402" w:type="dxa"/>
            <w:shd w:val="clear" w:color="auto" w:fill="auto"/>
            <w:vAlign w:val="center"/>
          </w:tcPr>
          <w:p w:rsidR="00B31285" w:rsidRPr="005C4FC0" w:rsidRDefault="00B31285" w:rsidP="00540FCD">
            <w:pPr>
              <w:autoSpaceDE w:val="0"/>
              <w:autoSpaceDN w:val="0"/>
              <w:adjustRightInd w:val="0"/>
              <w:rPr>
                <w:rFonts w:cs="Sylfaen"/>
                <w:color w:val="000000"/>
                <w:sz w:val="20"/>
                <w:szCs w:val="20"/>
                <w:lang w:val="hy-AM"/>
              </w:rPr>
            </w:pPr>
            <w:r w:rsidRPr="005C4FC0">
              <w:rPr>
                <w:rFonts w:cs="Sylfaen"/>
                <w:color w:val="000000"/>
                <w:sz w:val="20"/>
                <w:szCs w:val="20"/>
                <w:lang w:val="hy-AM"/>
              </w:rPr>
              <w:t>Նախագծային փաստաթղթերով չնախատեսված դեպքերում ծառաթփային բուսականությունը հատելու մասին խախտումը չվերացնելու վերաբերյալ սահմանված կարգով հավաստում չտրամադրելը</w:t>
            </w:r>
          </w:p>
        </w:tc>
        <w:tc>
          <w:tcPr>
            <w:tcW w:w="2552" w:type="dxa"/>
            <w:shd w:val="clear" w:color="auto" w:fill="auto"/>
            <w:vAlign w:val="center"/>
          </w:tcPr>
          <w:p w:rsidR="00B31285" w:rsidRPr="005C4FC0" w:rsidRDefault="00B31285" w:rsidP="00540FCD">
            <w:pPr>
              <w:contextualSpacing/>
              <w:rPr>
                <w:sz w:val="20"/>
                <w:szCs w:val="20"/>
                <w:lang w:val="hy-AM"/>
              </w:rPr>
            </w:pPr>
            <w:r w:rsidRPr="005C4FC0">
              <w:rPr>
                <w:sz w:val="20"/>
                <w:szCs w:val="20"/>
                <w:lang w:val="hy-AM"/>
              </w:rPr>
              <w:t xml:space="preserve">Գանձվում է տուգանք՝ պայմանագրով սահմանված ընդհանուր գնի </w:t>
            </w:r>
            <w:r>
              <w:rPr>
                <w:sz w:val="20"/>
                <w:szCs w:val="20"/>
                <w:lang w:val="hy-AM"/>
              </w:rPr>
              <w:t>2</w:t>
            </w:r>
            <w:r w:rsidRPr="005C4FC0">
              <w:rPr>
                <w:sz w:val="20"/>
                <w:szCs w:val="20"/>
                <w:lang w:val="hy-AM"/>
              </w:rPr>
              <w:t xml:space="preserve"> տոկոսի չափով</w:t>
            </w:r>
          </w:p>
        </w:tc>
        <w:tc>
          <w:tcPr>
            <w:tcW w:w="2126" w:type="dxa"/>
            <w:shd w:val="clear" w:color="auto" w:fill="auto"/>
            <w:vAlign w:val="center"/>
          </w:tcPr>
          <w:p w:rsidR="00B31285" w:rsidRPr="005C4FC0" w:rsidRDefault="00B31285" w:rsidP="00540FCD">
            <w:pPr>
              <w:contextualSpacing/>
              <w:jc w:val="center"/>
              <w:rPr>
                <w:sz w:val="20"/>
                <w:szCs w:val="20"/>
                <w:lang w:val="hy-AM"/>
              </w:rPr>
            </w:pPr>
            <w:r w:rsidRPr="005C4FC0">
              <w:rPr>
                <w:sz w:val="20"/>
                <w:szCs w:val="20"/>
                <w:lang w:val="hy-AM"/>
              </w:rPr>
              <w:t>Չի տրամադրվում</w:t>
            </w:r>
          </w:p>
        </w:tc>
        <w:tc>
          <w:tcPr>
            <w:tcW w:w="1736" w:type="dxa"/>
            <w:shd w:val="clear" w:color="auto" w:fill="auto"/>
            <w:vAlign w:val="center"/>
          </w:tcPr>
          <w:p w:rsidR="00B31285" w:rsidRPr="005C4FC0" w:rsidRDefault="00B31285" w:rsidP="00540FCD">
            <w:pPr>
              <w:contextualSpacing/>
              <w:jc w:val="center"/>
              <w:rPr>
                <w:sz w:val="20"/>
                <w:szCs w:val="20"/>
                <w:lang w:val="hy-AM"/>
              </w:rPr>
            </w:pPr>
            <w:r w:rsidRPr="005C4FC0">
              <w:rPr>
                <w:sz w:val="20"/>
                <w:szCs w:val="20"/>
                <w:lang w:val="hy-AM"/>
              </w:rPr>
              <w:t>Չի տրամադրվում</w:t>
            </w:r>
          </w:p>
        </w:tc>
      </w:tr>
      <w:tr w:rsidR="00B31285" w:rsidRPr="005C4FC0" w:rsidTr="00540FCD">
        <w:trPr>
          <w:trHeight w:val="1070"/>
        </w:trPr>
        <w:tc>
          <w:tcPr>
            <w:tcW w:w="596" w:type="dxa"/>
            <w:shd w:val="clear" w:color="auto" w:fill="auto"/>
            <w:vAlign w:val="center"/>
          </w:tcPr>
          <w:p w:rsidR="00B31285" w:rsidRPr="005C4FC0" w:rsidRDefault="00B31285" w:rsidP="00540FCD">
            <w:pPr>
              <w:contextualSpacing/>
              <w:rPr>
                <w:sz w:val="20"/>
                <w:szCs w:val="20"/>
                <w:lang w:val="hy-AM"/>
              </w:rPr>
            </w:pPr>
            <w:r w:rsidRPr="005C4FC0">
              <w:rPr>
                <w:sz w:val="20"/>
                <w:szCs w:val="20"/>
                <w:lang w:val="hy-AM"/>
              </w:rPr>
              <w:lastRenderedPageBreak/>
              <w:t>6</w:t>
            </w:r>
          </w:p>
        </w:tc>
        <w:tc>
          <w:tcPr>
            <w:tcW w:w="3402" w:type="dxa"/>
            <w:shd w:val="clear" w:color="auto" w:fill="auto"/>
            <w:vAlign w:val="center"/>
          </w:tcPr>
          <w:p w:rsidR="00B31285" w:rsidRPr="005C4FC0" w:rsidRDefault="00B31285" w:rsidP="00540FCD">
            <w:pPr>
              <w:autoSpaceDE w:val="0"/>
              <w:autoSpaceDN w:val="0"/>
              <w:adjustRightInd w:val="0"/>
              <w:rPr>
                <w:rFonts w:cs="Sylfaen"/>
                <w:color w:val="000000"/>
                <w:sz w:val="20"/>
                <w:szCs w:val="20"/>
                <w:lang w:val="hy-AM"/>
              </w:rPr>
            </w:pPr>
            <w:r w:rsidRPr="005C4FC0">
              <w:rPr>
                <w:rFonts w:cs="Sylfaen"/>
                <w:color w:val="000000"/>
                <w:sz w:val="20"/>
                <w:szCs w:val="20"/>
                <w:lang w:val="hy-AM"/>
              </w:rPr>
              <w:t>Ծառահատման և տեղափոխման ոչ ենթակա ծառերն ու թփերը ցանցապատված և պաշտպանված չլինելու մասին խախտումը չվերացնելու վերաբերյալ սահմանված կարգով հավաստում չտրամադրելը</w:t>
            </w:r>
          </w:p>
        </w:tc>
        <w:tc>
          <w:tcPr>
            <w:tcW w:w="2552" w:type="dxa"/>
            <w:shd w:val="clear" w:color="auto" w:fill="auto"/>
            <w:vAlign w:val="center"/>
          </w:tcPr>
          <w:p w:rsidR="00B31285" w:rsidRPr="005C4FC0" w:rsidRDefault="00B31285" w:rsidP="00540FCD">
            <w:pPr>
              <w:contextualSpacing/>
              <w:rPr>
                <w:sz w:val="20"/>
                <w:szCs w:val="20"/>
                <w:lang w:val="hy-AM"/>
              </w:rPr>
            </w:pPr>
            <w:r w:rsidRPr="005C4FC0">
              <w:rPr>
                <w:sz w:val="20"/>
                <w:szCs w:val="20"/>
                <w:lang w:val="hy-AM"/>
              </w:rPr>
              <w:t xml:space="preserve">Գանձվում է տուգանք՝ պայմանագրով սահմանված ընդհանուր գնի </w:t>
            </w:r>
            <w:r>
              <w:rPr>
                <w:sz w:val="20"/>
                <w:szCs w:val="20"/>
                <w:lang w:val="hy-AM"/>
              </w:rPr>
              <w:t>2</w:t>
            </w:r>
            <w:r w:rsidRPr="005C4FC0">
              <w:rPr>
                <w:sz w:val="20"/>
                <w:szCs w:val="20"/>
                <w:lang w:val="hy-AM"/>
              </w:rPr>
              <w:t xml:space="preserve"> տոկոսի չափով</w:t>
            </w:r>
          </w:p>
        </w:tc>
        <w:tc>
          <w:tcPr>
            <w:tcW w:w="2126" w:type="dxa"/>
            <w:shd w:val="clear" w:color="auto" w:fill="auto"/>
            <w:vAlign w:val="center"/>
          </w:tcPr>
          <w:p w:rsidR="00B31285" w:rsidRPr="005C4FC0" w:rsidRDefault="00B31285" w:rsidP="00540FCD">
            <w:pPr>
              <w:contextualSpacing/>
              <w:jc w:val="center"/>
              <w:rPr>
                <w:sz w:val="20"/>
                <w:szCs w:val="20"/>
                <w:lang w:val="hy-AM"/>
              </w:rPr>
            </w:pPr>
            <w:r w:rsidRPr="005C4FC0">
              <w:rPr>
                <w:sz w:val="20"/>
                <w:szCs w:val="20"/>
                <w:lang w:val="hy-AM"/>
              </w:rPr>
              <w:t>1 օր</w:t>
            </w:r>
          </w:p>
        </w:tc>
        <w:tc>
          <w:tcPr>
            <w:tcW w:w="1736" w:type="dxa"/>
            <w:shd w:val="clear" w:color="auto" w:fill="auto"/>
            <w:vAlign w:val="center"/>
          </w:tcPr>
          <w:p w:rsidR="00B31285" w:rsidRPr="005C4FC0" w:rsidRDefault="00B31285" w:rsidP="00540FCD">
            <w:pPr>
              <w:contextualSpacing/>
              <w:jc w:val="center"/>
              <w:rPr>
                <w:sz w:val="20"/>
                <w:szCs w:val="20"/>
                <w:lang w:val="hy-AM"/>
              </w:rPr>
            </w:pPr>
            <w:r w:rsidRPr="005C4FC0">
              <w:rPr>
                <w:sz w:val="20"/>
                <w:szCs w:val="20"/>
                <w:lang w:val="hy-AM"/>
              </w:rPr>
              <w:t>Չի տրամադրվում</w:t>
            </w:r>
          </w:p>
        </w:tc>
      </w:tr>
      <w:tr w:rsidR="00B31285" w:rsidRPr="005C4FC0" w:rsidTr="00540FCD">
        <w:tc>
          <w:tcPr>
            <w:tcW w:w="596" w:type="dxa"/>
            <w:shd w:val="clear" w:color="auto" w:fill="auto"/>
            <w:vAlign w:val="center"/>
          </w:tcPr>
          <w:p w:rsidR="00B31285" w:rsidRPr="005C4FC0" w:rsidRDefault="00B31285" w:rsidP="00540FCD">
            <w:pPr>
              <w:contextualSpacing/>
              <w:rPr>
                <w:sz w:val="20"/>
                <w:szCs w:val="20"/>
                <w:lang w:val="hy-AM"/>
              </w:rPr>
            </w:pPr>
            <w:r w:rsidRPr="005C4FC0">
              <w:rPr>
                <w:sz w:val="20"/>
                <w:szCs w:val="20"/>
                <w:lang w:val="hy-AM"/>
              </w:rPr>
              <w:t>7</w:t>
            </w:r>
          </w:p>
        </w:tc>
        <w:tc>
          <w:tcPr>
            <w:tcW w:w="3402" w:type="dxa"/>
            <w:shd w:val="clear" w:color="auto" w:fill="auto"/>
            <w:vAlign w:val="center"/>
          </w:tcPr>
          <w:p w:rsidR="00B31285" w:rsidRPr="005C4FC0" w:rsidRDefault="00B31285" w:rsidP="00540FCD">
            <w:pPr>
              <w:contextualSpacing/>
              <w:rPr>
                <w:sz w:val="20"/>
                <w:szCs w:val="20"/>
                <w:lang w:val="hy-AM"/>
              </w:rPr>
            </w:pPr>
            <w:r w:rsidRPr="005C4FC0">
              <w:rPr>
                <w:sz w:val="20"/>
                <w:szCs w:val="20"/>
                <w:lang w:val="hy-AM"/>
              </w:rPr>
              <w:t xml:space="preserve">Հասարակությանը իրազեկելու նպատակով անհրաժեշտ տեղեկատվական վահանակների (ծրագծի սկզբում և վերջում) չտեղադրման </w:t>
            </w:r>
            <w:r w:rsidRPr="005C4FC0">
              <w:rPr>
                <w:rFonts w:cs="Sylfaen"/>
                <w:color w:val="000000"/>
                <w:sz w:val="20"/>
                <w:szCs w:val="20"/>
                <w:lang w:val="hy-AM"/>
              </w:rPr>
              <w:t xml:space="preserve">մասին խախտումը չվերացնելու վերաբերյալ սահմանված կարգով հավաստում չտրամադրելը </w:t>
            </w:r>
          </w:p>
        </w:tc>
        <w:tc>
          <w:tcPr>
            <w:tcW w:w="2552" w:type="dxa"/>
            <w:shd w:val="clear" w:color="auto" w:fill="auto"/>
            <w:vAlign w:val="center"/>
          </w:tcPr>
          <w:p w:rsidR="00B31285" w:rsidRPr="005C4FC0" w:rsidRDefault="00B31285" w:rsidP="00540FCD">
            <w:pPr>
              <w:contextualSpacing/>
              <w:rPr>
                <w:sz w:val="20"/>
                <w:szCs w:val="20"/>
                <w:lang w:val="hy-AM"/>
              </w:rPr>
            </w:pPr>
            <w:r w:rsidRPr="005C4FC0">
              <w:rPr>
                <w:sz w:val="20"/>
                <w:szCs w:val="20"/>
                <w:lang w:val="hy-AM"/>
              </w:rPr>
              <w:t xml:space="preserve">Գանձվում է տուգանք՝ պայմանագրով սահմանված ընդհանուր գնի </w:t>
            </w:r>
            <w:r>
              <w:rPr>
                <w:sz w:val="20"/>
                <w:szCs w:val="20"/>
                <w:lang w:val="hy-AM"/>
              </w:rPr>
              <w:t>2</w:t>
            </w:r>
            <w:r w:rsidRPr="005C4FC0">
              <w:rPr>
                <w:sz w:val="20"/>
                <w:szCs w:val="20"/>
                <w:lang w:val="hy-AM"/>
              </w:rPr>
              <w:t xml:space="preserve"> տոկոսի չափով</w:t>
            </w:r>
          </w:p>
        </w:tc>
        <w:tc>
          <w:tcPr>
            <w:tcW w:w="2126" w:type="dxa"/>
            <w:shd w:val="clear" w:color="auto" w:fill="auto"/>
            <w:vAlign w:val="center"/>
          </w:tcPr>
          <w:p w:rsidR="00B31285" w:rsidRPr="005C4FC0" w:rsidRDefault="00B31285" w:rsidP="00540FCD">
            <w:pPr>
              <w:contextualSpacing/>
              <w:jc w:val="center"/>
              <w:rPr>
                <w:sz w:val="20"/>
                <w:szCs w:val="20"/>
                <w:lang w:val="hy-AM"/>
              </w:rPr>
            </w:pPr>
            <w:r w:rsidRPr="005C4FC0">
              <w:rPr>
                <w:sz w:val="20"/>
                <w:szCs w:val="20"/>
                <w:lang w:val="hy-AM"/>
              </w:rPr>
              <w:t>5 օր</w:t>
            </w:r>
          </w:p>
        </w:tc>
        <w:tc>
          <w:tcPr>
            <w:tcW w:w="1736" w:type="dxa"/>
            <w:shd w:val="clear" w:color="auto" w:fill="auto"/>
            <w:vAlign w:val="center"/>
          </w:tcPr>
          <w:p w:rsidR="00B31285" w:rsidRPr="005C4FC0" w:rsidRDefault="00B31285" w:rsidP="00540FCD">
            <w:pPr>
              <w:contextualSpacing/>
              <w:jc w:val="center"/>
              <w:rPr>
                <w:sz w:val="20"/>
                <w:szCs w:val="20"/>
                <w:lang w:val="hy-AM"/>
              </w:rPr>
            </w:pPr>
            <w:r w:rsidRPr="005C4FC0">
              <w:rPr>
                <w:sz w:val="20"/>
                <w:szCs w:val="20"/>
                <w:lang w:val="hy-AM"/>
              </w:rPr>
              <w:t>Չի տրամադրվում</w:t>
            </w:r>
          </w:p>
        </w:tc>
      </w:tr>
      <w:tr w:rsidR="00B31285" w:rsidRPr="006525AE" w:rsidTr="00540FCD">
        <w:tc>
          <w:tcPr>
            <w:tcW w:w="596" w:type="dxa"/>
            <w:shd w:val="clear" w:color="auto" w:fill="auto"/>
            <w:vAlign w:val="center"/>
          </w:tcPr>
          <w:p w:rsidR="00B31285" w:rsidRPr="005C4FC0" w:rsidRDefault="00B31285" w:rsidP="00540FCD">
            <w:pPr>
              <w:contextualSpacing/>
              <w:rPr>
                <w:sz w:val="20"/>
                <w:szCs w:val="20"/>
                <w:lang w:val="hy-AM"/>
              </w:rPr>
            </w:pPr>
            <w:r w:rsidRPr="005C4FC0">
              <w:rPr>
                <w:sz w:val="20"/>
                <w:szCs w:val="20"/>
                <w:lang w:val="hy-AM"/>
              </w:rPr>
              <w:t>8</w:t>
            </w:r>
          </w:p>
        </w:tc>
        <w:tc>
          <w:tcPr>
            <w:tcW w:w="3402" w:type="dxa"/>
            <w:shd w:val="clear" w:color="auto" w:fill="auto"/>
            <w:vAlign w:val="center"/>
          </w:tcPr>
          <w:p w:rsidR="00B31285" w:rsidRPr="005C4FC0" w:rsidRDefault="00B31285" w:rsidP="00540FCD">
            <w:pPr>
              <w:contextualSpacing/>
              <w:rPr>
                <w:sz w:val="20"/>
                <w:szCs w:val="20"/>
                <w:lang w:val="hy-AM"/>
              </w:rPr>
            </w:pPr>
            <w:r w:rsidRPr="005C4FC0">
              <w:rPr>
                <w:sz w:val="20"/>
                <w:szCs w:val="20"/>
                <w:lang w:val="hy-AM"/>
              </w:rPr>
              <w:t>Վտանգավոր տեղամասը չցանկապատելու, շինարարական տեղամասում ժամանակավոր երթևեկության կազմակերպման պահանջները (տեղադրված չեն նախազգուշացնող նշաններ, աշխատանքային տեղամասերը  կահավորված չեն լուսաազդանշանային առկայծող լապտերներով և այլն) չպահպանելու  մասին խախտումը չվերացնելու վերաբերյալ սահմանված կարգով հավաստում չտրամադրելը</w:t>
            </w:r>
          </w:p>
        </w:tc>
        <w:tc>
          <w:tcPr>
            <w:tcW w:w="2552" w:type="dxa"/>
            <w:shd w:val="clear" w:color="auto" w:fill="auto"/>
            <w:vAlign w:val="center"/>
          </w:tcPr>
          <w:p w:rsidR="00B31285" w:rsidRPr="005C4FC0" w:rsidRDefault="00B31285" w:rsidP="00540FCD">
            <w:pPr>
              <w:contextualSpacing/>
              <w:rPr>
                <w:sz w:val="20"/>
                <w:szCs w:val="20"/>
                <w:lang w:val="hy-AM"/>
              </w:rPr>
            </w:pPr>
            <w:r w:rsidRPr="005C4FC0">
              <w:rPr>
                <w:sz w:val="20"/>
                <w:szCs w:val="20"/>
                <w:lang w:val="hy-AM"/>
              </w:rPr>
              <w:t>Գանձվում է տուգանք՝ պայմանագրով սահմանված ընդհանուր գնի</w:t>
            </w:r>
            <w:r>
              <w:rPr>
                <w:sz w:val="20"/>
                <w:szCs w:val="20"/>
                <w:lang w:val="hy-AM"/>
              </w:rPr>
              <w:t xml:space="preserve">2 </w:t>
            </w:r>
            <w:r w:rsidRPr="005C4FC0">
              <w:rPr>
                <w:sz w:val="20"/>
                <w:szCs w:val="20"/>
                <w:lang w:val="hy-AM"/>
              </w:rPr>
              <w:t>տոկոսի չափով</w:t>
            </w:r>
          </w:p>
        </w:tc>
        <w:tc>
          <w:tcPr>
            <w:tcW w:w="2126" w:type="dxa"/>
            <w:shd w:val="clear" w:color="auto" w:fill="auto"/>
            <w:vAlign w:val="center"/>
          </w:tcPr>
          <w:p w:rsidR="00B31285" w:rsidRPr="005C4FC0" w:rsidRDefault="00B31285" w:rsidP="00540FCD">
            <w:pPr>
              <w:pStyle w:val="ListParagraph"/>
              <w:ind w:left="0"/>
              <w:rPr>
                <w:sz w:val="20"/>
                <w:szCs w:val="20"/>
                <w:lang w:val="hy-AM"/>
              </w:rPr>
            </w:pPr>
            <w:r w:rsidRPr="005C4FC0">
              <w:rPr>
                <w:sz w:val="20"/>
                <w:szCs w:val="20"/>
                <w:lang w:val="hy-AM"/>
              </w:rPr>
              <w:t xml:space="preserve">1) </w:t>
            </w:r>
            <w:r w:rsidRPr="005C4FC0">
              <w:rPr>
                <w:rFonts w:ascii="Times New Roman" w:hAnsi="Times New Roman"/>
                <w:sz w:val="20"/>
                <w:szCs w:val="20"/>
                <w:lang w:val="hy-AM"/>
              </w:rPr>
              <w:t>Նշանների</w:t>
            </w:r>
            <w:r w:rsidRPr="005C4FC0">
              <w:rPr>
                <w:sz w:val="20"/>
                <w:szCs w:val="20"/>
                <w:lang w:val="hy-AM"/>
              </w:rPr>
              <w:t xml:space="preserve"> </w:t>
            </w:r>
            <w:r w:rsidRPr="005C4FC0">
              <w:rPr>
                <w:rFonts w:ascii="Times New Roman" w:hAnsi="Times New Roman"/>
                <w:sz w:val="20"/>
                <w:szCs w:val="20"/>
                <w:lang w:val="hy-AM"/>
              </w:rPr>
              <w:t>մասով</w:t>
            </w:r>
            <w:r w:rsidRPr="005C4FC0">
              <w:rPr>
                <w:sz w:val="20"/>
                <w:szCs w:val="20"/>
                <w:lang w:val="hy-AM"/>
              </w:rPr>
              <w:t xml:space="preserve"> </w:t>
            </w:r>
            <w:r w:rsidRPr="005C4FC0">
              <w:rPr>
                <w:rFonts w:cs="Times Armenian"/>
                <w:sz w:val="20"/>
                <w:szCs w:val="20"/>
                <w:lang w:val="hy-AM"/>
              </w:rPr>
              <w:t>–</w:t>
            </w:r>
            <w:r w:rsidRPr="005C4FC0">
              <w:rPr>
                <w:sz w:val="20"/>
                <w:szCs w:val="20"/>
                <w:lang w:val="hy-AM"/>
              </w:rPr>
              <w:t xml:space="preserve"> 3 </w:t>
            </w:r>
            <w:r w:rsidRPr="005C4FC0">
              <w:rPr>
                <w:rFonts w:ascii="Times New Roman" w:hAnsi="Times New Roman"/>
                <w:sz w:val="20"/>
                <w:szCs w:val="20"/>
                <w:lang w:val="hy-AM"/>
              </w:rPr>
              <w:t>օր</w:t>
            </w:r>
          </w:p>
          <w:p w:rsidR="00B31285" w:rsidRPr="005C4FC0" w:rsidRDefault="00B31285" w:rsidP="00540FCD">
            <w:pPr>
              <w:contextualSpacing/>
              <w:rPr>
                <w:sz w:val="20"/>
                <w:szCs w:val="20"/>
                <w:lang w:val="hy-AM"/>
              </w:rPr>
            </w:pPr>
            <w:r w:rsidRPr="005C4FC0">
              <w:rPr>
                <w:sz w:val="20"/>
                <w:szCs w:val="20"/>
                <w:lang w:val="hy-AM"/>
              </w:rPr>
              <w:t>2) Լուսաազդանշանային առկայծող լապտերների մասով  - առավելագույնը - 12 ժամ</w:t>
            </w:r>
          </w:p>
        </w:tc>
        <w:tc>
          <w:tcPr>
            <w:tcW w:w="1736" w:type="dxa"/>
            <w:shd w:val="clear" w:color="auto" w:fill="auto"/>
            <w:vAlign w:val="center"/>
          </w:tcPr>
          <w:p w:rsidR="00B31285" w:rsidRPr="005C4FC0" w:rsidRDefault="00B31285" w:rsidP="00540FCD">
            <w:pPr>
              <w:pStyle w:val="ListParagraph"/>
              <w:ind w:left="0"/>
              <w:jc w:val="center"/>
              <w:rPr>
                <w:sz w:val="20"/>
                <w:szCs w:val="20"/>
                <w:lang w:val="hy-AM"/>
              </w:rPr>
            </w:pPr>
            <w:r w:rsidRPr="005C4FC0">
              <w:rPr>
                <w:sz w:val="20"/>
                <w:szCs w:val="20"/>
                <w:lang w:val="hy-AM"/>
              </w:rPr>
              <w:t xml:space="preserve">1) </w:t>
            </w:r>
            <w:r w:rsidRPr="005C4FC0">
              <w:rPr>
                <w:rFonts w:ascii="Times New Roman" w:hAnsi="Times New Roman"/>
                <w:sz w:val="20"/>
                <w:szCs w:val="20"/>
                <w:lang w:val="hy-AM"/>
              </w:rPr>
              <w:t>Թեքված</w:t>
            </w:r>
            <w:r w:rsidRPr="005C4FC0">
              <w:rPr>
                <w:sz w:val="20"/>
                <w:szCs w:val="20"/>
                <w:lang w:val="hy-AM"/>
              </w:rPr>
              <w:t xml:space="preserve">, </w:t>
            </w:r>
            <w:r w:rsidRPr="005C4FC0">
              <w:rPr>
                <w:rFonts w:ascii="Times New Roman" w:hAnsi="Times New Roman"/>
                <w:sz w:val="20"/>
                <w:szCs w:val="20"/>
                <w:lang w:val="hy-AM"/>
              </w:rPr>
              <w:t>ծռված</w:t>
            </w:r>
            <w:r w:rsidRPr="005C4FC0">
              <w:rPr>
                <w:sz w:val="20"/>
                <w:szCs w:val="20"/>
                <w:lang w:val="hy-AM"/>
              </w:rPr>
              <w:t xml:space="preserve">, </w:t>
            </w:r>
            <w:r w:rsidRPr="005C4FC0">
              <w:rPr>
                <w:rFonts w:ascii="Times New Roman" w:hAnsi="Times New Roman"/>
                <w:sz w:val="20"/>
                <w:szCs w:val="20"/>
                <w:lang w:val="hy-AM"/>
              </w:rPr>
              <w:t>վնասված</w:t>
            </w:r>
            <w:r w:rsidRPr="005C4FC0">
              <w:rPr>
                <w:sz w:val="20"/>
                <w:szCs w:val="20"/>
                <w:lang w:val="hy-AM"/>
              </w:rPr>
              <w:t xml:space="preserve">, </w:t>
            </w:r>
            <w:r w:rsidRPr="005C4FC0">
              <w:rPr>
                <w:rFonts w:ascii="Times New Roman" w:hAnsi="Times New Roman"/>
                <w:sz w:val="20"/>
                <w:szCs w:val="20"/>
                <w:lang w:val="hy-AM"/>
              </w:rPr>
              <w:t>բացակայող</w:t>
            </w:r>
            <w:r w:rsidRPr="005C4FC0">
              <w:rPr>
                <w:sz w:val="20"/>
                <w:szCs w:val="20"/>
                <w:lang w:val="hy-AM"/>
              </w:rPr>
              <w:t xml:space="preserve"> </w:t>
            </w:r>
            <w:r w:rsidRPr="005C4FC0">
              <w:rPr>
                <w:rFonts w:ascii="Times New Roman" w:hAnsi="Times New Roman"/>
                <w:sz w:val="20"/>
                <w:szCs w:val="20"/>
                <w:lang w:val="hy-AM"/>
              </w:rPr>
              <w:t>ճանապարհային</w:t>
            </w:r>
            <w:r w:rsidRPr="005C4FC0">
              <w:rPr>
                <w:sz w:val="20"/>
                <w:szCs w:val="20"/>
                <w:lang w:val="hy-AM"/>
              </w:rPr>
              <w:t xml:space="preserve"> </w:t>
            </w:r>
            <w:r w:rsidRPr="005C4FC0">
              <w:rPr>
                <w:rFonts w:ascii="Times New Roman" w:hAnsi="Times New Roman"/>
                <w:sz w:val="20"/>
                <w:szCs w:val="20"/>
                <w:lang w:val="hy-AM"/>
              </w:rPr>
              <w:t>նշանների</w:t>
            </w:r>
            <w:r w:rsidRPr="005C4FC0">
              <w:rPr>
                <w:sz w:val="20"/>
                <w:szCs w:val="20"/>
                <w:lang w:val="hy-AM"/>
              </w:rPr>
              <w:t xml:space="preserve"> </w:t>
            </w:r>
            <w:r w:rsidRPr="005C4FC0">
              <w:rPr>
                <w:rFonts w:ascii="Times New Roman" w:hAnsi="Times New Roman"/>
                <w:sz w:val="20"/>
                <w:szCs w:val="20"/>
                <w:lang w:val="hy-AM"/>
              </w:rPr>
              <w:t>վերականգնման</w:t>
            </w:r>
            <w:r w:rsidRPr="005C4FC0">
              <w:rPr>
                <w:sz w:val="20"/>
                <w:szCs w:val="20"/>
                <w:lang w:val="hy-AM"/>
              </w:rPr>
              <w:t xml:space="preserve"> </w:t>
            </w:r>
            <w:r w:rsidRPr="005C4FC0">
              <w:rPr>
                <w:rFonts w:ascii="Times New Roman" w:hAnsi="Times New Roman"/>
                <w:sz w:val="20"/>
                <w:szCs w:val="20"/>
                <w:lang w:val="hy-AM"/>
              </w:rPr>
              <w:t>համար</w:t>
            </w:r>
            <w:r w:rsidRPr="005C4FC0">
              <w:rPr>
                <w:sz w:val="20"/>
                <w:szCs w:val="20"/>
                <w:lang w:val="hy-AM"/>
              </w:rPr>
              <w:t xml:space="preserve"> </w:t>
            </w:r>
            <w:r w:rsidRPr="005C4FC0">
              <w:rPr>
                <w:rFonts w:cs="Times Armenian"/>
                <w:sz w:val="20"/>
                <w:szCs w:val="20"/>
                <w:lang w:val="hy-AM"/>
              </w:rPr>
              <w:t>–</w:t>
            </w:r>
            <w:r w:rsidRPr="005C4FC0">
              <w:rPr>
                <w:sz w:val="20"/>
                <w:szCs w:val="20"/>
                <w:lang w:val="hy-AM"/>
              </w:rPr>
              <w:t xml:space="preserve"> 1 </w:t>
            </w:r>
            <w:r w:rsidRPr="005C4FC0">
              <w:rPr>
                <w:rFonts w:ascii="Times New Roman" w:hAnsi="Times New Roman"/>
                <w:sz w:val="20"/>
                <w:szCs w:val="20"/>
                <w:lang w:val="hy-AM"/>
              </w:rPr>
              <w:t>օր</w:t>
            </w:r>
            <w:r w:rsidRPr="005C4FC0">
              <w:rPr>
                <w:sz w:val="20"/>
                <w:szCs w:val="20"/>
                <w:lang w:val="hy-AM"/>
              </w:rPr>
              <w:t>:</w:t>
            </w:r>
          </w:p>
          <w:p w:rsidR="00B31285" w:rsidRPr="005C4FC0" w:rsidRDefault="00B31285" w:rsidP="00540FCD">
            <w:pPr>
              <w:contextualSpacing/>
              <w:jc w:val="center"/>
              <w:rPr>
                <w:sz w:val="20"/>
                <w:szCs w:val="20"/>
                <w:lang w:val="hy-AM"/>
              </w:rPr>
            </w:pPr>
            <w:r w:rsidRPr="005C4FC0">
              <w:rPr>
                <w:sz w:val="20"/>
                <w:szCs w:val="20"/>
                <w:lang w:val="hy-AM"/>
              </w:rPr>
              <w:t>2) Վնասված լուսաազդանշանային առկայծող լապտերների վերականգնման համար – 4 ժամ:</w:t>
            </w:r>
          </w:p>
        </w:tc>
      </w:tr>
      <w:tr w:rsidR="00B31285" w:rsidRPr="005C4FC0" w:rsidTr="00540FCD">
        <w:tc>
          <w:tcPr>
            <w:tcW w:w="596" w:type="dxa"/>
            <w:shd w:val="clear" w:color="auto" w:fill="auto"/>
            <w:vAlign w:val="center"/>
          </w:tcPr>
          <w:p w:rsidR="00B31285" w:rsidRPr="005C4FC0" w:rsidRDefault="00B31285" w:rsidP="00540FCD">
            <w:pPr>
              <w:contextualSpacing/>
              <w:rPr>
                <w:sz w:val="20"/>
                <w:szCs w:val="20"/>
                <w:lang w:val="hy-AM"/>
              </w:rPr>
            </w:pPr>
            <w:r w:rsidRPr="005C4FC0">
              <w:rPr>
                <w:sz w:val="20"/>
                <w:szCs w:val="20"/>
                <w:lang w:val="hy-AM"/>
              </w:rPr>
              <w:t>9</w:t>
            </w:r>
          </w:p>
        </w:tc>
        <w:tc>
          <w:tcPr>
            <w:tcW w:w="3402" w:type="dxa"/>
            <w:shd w:val="clear" w:color="auto" w:fill="auto"/>
            <w:vAlign w:val="center"/>
          </w:tcPr>
          <w:p w:rsidR="00B31285" w:rsidRPr="005C4FC0" w:rsidRDefault="00B31285" w:rsidP="00540FCD">
            <w:pPr>
              <w:contextualSpacing/>
              <w:rPr>
                <w:sz w:val="20"/>
                <w:szCs w:val="20"/>
                <w:lang w:val="hy-AM"/>
              </w:rPr>
            </w:pPr>
            <w:r w:rsidRPr="005C4FC0">
              <w:rPr>
                <w:sz w:val="20"/>
                <w:szCs w:val="20"/>
                <w:lang w:val="hy-AM"/>
              </w:rPr>
              <w:t xml:space="preserve">Տեղամասերում կուտակված  շինարարական աղբը, թափոնները  հատուկ հատկացված վայրեր չտեղափոխելու </w:t>
            </w:r>
            <w:r w:rsidRPr="005C4FC0">
              <w:rPr>
                <w:rFonts w:cs="Sylfaen"/>
                <w:color w:val="000000"/>
                <w:sz w:val="20"/>
                <w:szCs w:val="20"/>
                <w:lang w:val="hy-AM"/>
              </w:rPr>
              <w:t xml:space="preserve">մասին խախտումը չվերացնելու վերաբերյալ սահմանված կարգով հավաստում չտրամադրելը </w:t>
            </w:r>
          </w:p>
        </w:tc>
        <w:tc>
          <w:tcPr>
            <w:tcW w:w="2552" w:type="dxa"/>
            <w:shd w:val="clear" w:color="auto" w:fill="auto"/>
            <w:vAlign w:val="center"/>
          </w:tcPr>
          <w:p w:rsidR="00B31285" w:rsidRPr="005C4FC0" w:rsidRDefault="00B31285" w:rsidP="00540FCD">
            <w:pPr>
              <w:contextualSpacing/>
              <w:rPr>
                <w:sz w:val="20"/>
                <w:szCs w:val="20"/>
                <w:lang w:val="hy-AM"/>
              </w:rPr>
            </w:pPr>
            <w:r w:rsidRPr="005C4FC0">
              <w:rPr>
                <w:sz w:val="20"/>
                <w:szCs w:val="20"/>
                <w:lang w:val="hy-AM"/>
              </w:rPr>
              <w:t xml:space="preserve">Գանձվում է տուգանք՝ պայմանագրով սահմանված ընդհանուր գնի </w:t>
            </w:r>
            <w:r>
              <w:rPr>
                <w:sz w:val="20"/>
                <w:szCs w:val="20"/>
                <w:lang w:val="hy-AM"/>
              </w:rPr>
              <w:t>2</w:t>
            </w:r>
            <w:r w:rsidRPr="005C4FC0">
              <w:rPr>
                <w:sz w:val="20"/>
                <w:szCs w:val="20"/>
                <w:lang w:val="hy-AM"/>
              </w:rPr>
              <w:t xml:space="preserve"> տոկոսի չափով</w:t>
            </w:r>
          </w:p>
        </w:tc>
        <w:tc>
          <w:tcPr>
            <w:tcW w:w="2126" w:type="dxa"/>
            <w:shd w:val="clear" w:color="auto" w:fill="auto"/>
            <w:vAlign w:val="center"/>
          </w:tcPr>
          <w:p w:rsidR="00B31285" w:rsidRPr="005C4FC0" w:rsidRDefault="00B31285" w:rsidP="00540FCD">
            <w:pPr>
              <w:contextualSpacing/>
              <w:jc w:val="center"/>
              <w:rPr>
                <w:sz w:val="20"/>
                <w:szCs w:val="20"/>
                <w:lang w:val="hy-AM"/>
              </w:rPr>
            </w:pPr>
            <w:r w:rsidRPr="005C4FC0">
              <w:rPr>
                <w:sz w:val="20"/>
                <w:szCs w:val="20"/>
                <w:lang w:val="hy-AM"/>
              </w:rPr>
              <w:t>1 օր</w:t>
            </w:r>
          </w:p>
        </w:tc>
        <w:tc>
          <w:tcPr>
            <w:tcW w:w="1736" w:type="dxa"/>
            <w:shd w:val="clear" w:color="auto" w:fill="auto"/>
            <w:vAlign w:val="center"/>
          </w:tcPr>
          <w:p w:rsidR="00B31285" w:rsidRPr="005C4FC0" w:rsidRDefault="00B31285" w:rsidP="00540FCD">
            <w:pPr>
              <w:contextualSpacing/>
              <w:jc w:val="center"/>
              <w:rPr>
                <w:sz w:val="20"/>
                <w:szCs w:val="20"/>
                <w:lang w:val="hy-AM"/>
              </w:rPr>
            </w:pPr>
            <w:r w:rsidRPr="005C4FC0">
              <w:rPr>
                <w:sz w:val="20"/>
                <w:szCs w:val="20"/>
                <w:lang w:val="hy-AM"/>
              </w:rPr>
              <w:t>Չի տրամադրվում</w:t>
            </w:r>
          </w:p>
        </w:tc>
      </w:tr>
      <w:tr w:rsidR="00B31285" w:rsidRPr="005C4FC0" w:rsidTr="00540FCD">
        <w:tc>
          <w:tcPr>
            <w:tcW w:w="596" w:type="dxa"/>
            <w:shd w:val="clear" w:color="auto" w:fill="auto"/>
            <w:vAlign w:val="center"/>
          </w:tcPr>
          <w:p w:rsidR="00B31285" w:rsidRPr="005C4FC0" w:rsidRDefault="00B31285" w:rsidP="00540FCD">
            <w:pPr>
              <w:contextualSpacing/>
              <w:rPr>
                <w:sz w:val="20"/>
                <w:szCs w:val="20"/>
                <w:lang w:val="hy-AM"/>
              </w:rPr>
            </w:pPr>
            <w:r w:rsidRPr="005C4FC0">
              <w:rPr>
                <w:sz w:val="20"/>
                <w:szCs w:val="20"/>
                <w:lang w:val="hy-AM"/>
              </w:rPr>
              <w:t>10</w:t>
            </w:r>
          </w:p>
        </w:tc>
        <w:tc>
          <w:tcPr>
            <w:tcW w:w="3402" w:type="dxa"/>
            <w:shd w:val="clear" w:color="auto" w:fill="auto"/>
            <w:vAlign w:val="center"/>
          </w:tcPr>
          <w:p w:rsidR="00B31285" w:rsidRPr="005C4FC0" w:rsidRDefault="00B31285" w:rsidP="00540FCD">
            <w:pPr>
              <w:autoSpaceDE w:val="0"/>
              <w:autoSpaceDN w:val="0"/>
              <w:adjustRightInd w:val="0"/>
              <w:rPr>
                <w:rFonts w:cs="Sylfaen"/>
                <w:color w:val="000000"/>
                <w:sz w:val="20"/>
                <w:szCs w:val="20"/>
                <w:lang w:val="hy-AM"/>
              </w:rPr>
            </w:pPr>
            <w:r w:rsidRPr="005C4FC0">
              <w:rPr>
                <w:rFonts w:cs="Sylfaen"/>
                <w:color w:val="000000"/>
                <w:sz w:val="20"/>
                <w:szCs w:val="20"/>
                <w:lang w:val="hy-AM"/>
              </w:rPr>
              <w:t>Կապալառուի ճամբարում կամ աշխատանքային բազայում սանիտարական պայմանների չապահովման մասին խախտումը չվերացնելու վերաբերյալ սահմանված կարգով հավաստում չտրամադրելը</w:t>
            </w:r>
          </w:p>
        </w:tc>
        <w:tc>
          <w:tcPr>
            <w:tcW w:w="2552" w:type="dxa"/>
            <w:shd w:val="clear" w:color="auto" w:fill="auto"/>
            <w:vAlign w:val="center"/>
          </w:tcPr>
          <w:p w:rsidR="00B31285" w:rsidRPr="005C4FC0" w:rsidRDefault="00B31285" w:rsidP="00540FCD">
            <w:pPr>
              <w:contextualSpacing/>
              <w:rPr>
                <w:sz w:val="20"/>
                <w:szCs w:val="20"/>
                <w:lang w:val="hy-AM"/>
              </w:rPr>
            </w:pPr>
            <w:r w:rsidRPr="005C4FC0">
              <w:rPr>
                <w:sz w:val="20"/>
                <w:szCs w:val="20"/>
                <w:lang w:val="hy-AM"/>
              </w:rPr>
              <w:t>Գանձվում է տուգանք՝ պայմանագրով սահմանված ընդհանուր գնի</w:t>
            </w:r>
            <w:r>
              <w:rPr>
                <w:sz w:val="20"/>
                <w:szCs w:val="20"/>
                <w:lang w:val="hy-AM"/>
              </w:rPr>
              <w:t xml:space="preserve"> 2</w:t>
            </w:r>
            <w:r w:rsidRPr="005C4FC0">
              <w:rPr>
                <w:sz w:val="20"/>
                <w:szCs w:val="20"/>
                <w:lang w:val="hy-AM"/>
              </w:rPr>
              <w:t xml:space="preserve"> տոկոսի չափով</w:t>
            </w:r>
          </w:p>
        </w:tc>
        <w:tc>
          <w:tcPr>
            <w:tcW w:w="2126" w:type="dxa"/>
            <w:shd w:val="clear" w:color="auto" w:fill="auto"/>
            <w:vAlign w:val="center"/>
          </w:tcPr>
          <w:p w:rsidR="00B31285" w:rsidRPr="005C4FC0" w:rsidRDefault="00B31285" w:rsidP="00540FCD">
            <w:pPr>
              <w:contextualSpacing/>
              <w:jc w:val="center"/>
              <w:rPr>
                <w:sz w:val="20"/>
                <w:szCs w:val="20"/>
                <w:lang w:val="hy-AM"/>
              </w:rPr>
            </w:pPr>
            <w:r w:rsidRPr="005C4FC0">
              <w:rPr>
                <w:sz w:val="20"/>
                <w:szCs w:val="20"/>
                <w:lang w:val="hy-AM"/>
              </w:rPr>
              <w:t>5 օր</w:t>
            </w:r>
          </w:p>
        </w:tc>
        <w:tc>
          <w:tcPr>
            <w:tcW w:w="1736" w:type="dxa"/>
            <w:shd w:val="clear" w:color="auto" w:fill="auto"/>
            <w:vAlign w:val="center"/>
          </w:tcPr>
          <w:p w:rsidR="00B31285" w:rsidRPr="005C4FC0" w:rsidRDefault="00B31285" w:rsidP="00540FCD">
            <w:pPr>
              <w:contextualSpacing/>
              <w:jc w:val="center"/>
              <w:rPr>
                <w:sz w:val="20"/>
                <w:szCs w:val="20"/>
                <w:lang w:val="hy-AM"/>
              </w:rPr>
            </w:pPr>
            <w:r w:rsidRPr="005C4FC0">
              <w:rPr>
                <w:sz w:val="20"/>
                <w:szCs w:val="20"/>
                <w:lang w:val="hy-AM"/>
              </w:rPr>
              <w:t>Չի տրամադրվում</w:t>
            </w:r>
          </w:p>
        </w:tc>
      </w:tr>
      <w:tr w:rsidR="00B31285" w:rsidRPr="005C4FC0" w:rsidTr="00540FCD">
        <w:tc>
          <w:tcPr>
            <w:tcW w:w="596" w:type="dxa"/>
            <w:shd w:val="clear" w:color="auto" w:fill="auto"/>
            <w:vAlign w:val="center"/>
          </w:tcPr>
          <w:p w:rsidR="00B31285" w:rsidRPr="005C4FC0" w:rsidRDefault="00B31285" w:rsidP="00540FCD">
            <w:pPr>
              <w:contextualSpacing/>
              <w:rPr>
                <w:sz w:val="20"/>
                <w:szCs w:val="20"/>
                <w:lang w:val="hy-AM"/>
              </w:rPr>
            </w:pPr>
            <w:r w:rsidRPr="005C4FC0">
              <w:rPr>
                <w:sz w:val="20"/>
                <w:szCs w:val="20"/>
                <w:lang w:val="hy-AM"/>
              </w:rPr>
              <w:t>11</w:t>
            </w:r>
          </w:p>
        </w:tc>
        <w:tc>
          <w:tcPr>
            <w:tcW w:w="3402" w:type="dxa"/>
            <w:shd w:val="clear" w:color="auto" w:fill="auto"/>
            <w:vAlign w:val="center"/>
          </w:tcPr>
          <w:p w:rsidR="00B31285" w:rsidRPr="005C4FC0" w:rsidRDefault="00B31285" w:rsidP="00540FCD">
            <w:pPr>
              <w:autoSpaceDE w:val="0"/>
              <w:autoSpaceDN w:val="0"/>
              <w:adjustRightInd w:val="0"/>
              <w:rPr>
                <w:rFonts w:cs="Sylfaen"/>
                <w:color w:val="000000"/>
                <w:sz w:val="20"/>
                <w:szCs w:val="20"/>
                <w:lang w:val="hy-AM"/>
              </w:rPr>
            </w:pPr>
            <w:r w:rsidRPr="005C4FC0">
              <w:rPr>
                <w:rFonts w:cs="Sylfaen"/>
                <w:color w:val="000000"/>
                <w:sz w:val="20"/>
                <w:szCs w:val="20"/>
                <w:lang w:val="hy-AM"/>
              </w:rPr>
              <w:t xml:space="preserve">Կապալառուի ճամբարում կամ աշխատանքային բազայում  առաջին բուժօգնության և հակահրդեհային միջոցների բացակայության  մասին խախտումը չվերացնելու վերաբերյալ սահմանված կարգով հավաստում չտրամադրելը  </w:t>
            </w:r>
          </w:p>
          <w:p w:rsidR="00B31285" w:rsidRPr="005C4FC0" w:rsidRDefault="00B31285" w:rsidP="00540FCD">
            <w:pPr>
              <w:contextualSpacing/>
              <w:rPr>
                <w:sz w:val="20"/>
                <w:szCs w:val="20"/>
                <w:lang w:val="hy-AM"/>
              </w:rPr>
            </w:pPr>
          </w:p>
        </w:tc>
        <w:tc>
          <w:tcPr>
            <w:tcW w:w="2552" w:type="dxa"/>
            <w:shd w:val="clear" w:color="auto" w:fill="auto"/>
            <w:vAlign w:val="center"/>
          </w:tcPr>
          <w:p w:rsidR="00B31285" w:rsidRPr="005C4FC0" w:rsidRDefault="00B31285" w:rsidP="00540FCD">
            <w:pPr>
              <w:contextualSpacing/>
              <w:rPr>
                <w:sz w:val="20"/>
                <w:szCs w:val="20"/>
                <w:lang w:val="hy-AM"/>
              </w:rPr>
            </w:pPr>
            <w:r w:rsidRPr="005C4FC0">
              <w:rPr>
                <w:sz w:val="20"/>
                <w:szCs w:val="20"/>
                <w:lang w:val="hy-AM"/>
              </w:rPr>
              <w:t xml:space="preserve">Գանձվում է տուգանք՝ պայմանագրով սահմանված ընդհանուր գնի </w:t>
            </w:r>
            <w:r>
              <w:rPr>
                <w:sz w:val="20"/>
                <w:szCs w:val="20"/>
                <w:lang w:val="hy-AM"/>
              </w:rPr>
              <w:t>2</w:t>
            </w:r>
            <w:r w:rsidRPr="005C4FC0">
              <w:rPr>
                <w:sz w:val="20"/>
                <w:szCs w:val="20"/>
                <w:lang w:val="hy-AM"/>
              </w:rPr>
              <w:t xml:space="preserve"> տոկոսի չափով</w:t>
            </w:r>
          </w:p>
        </w:tc>
        <w:tc>
          <w:tcPr>
            <w:tcW w:w="2126" w:type="dxa"/>
            <w:shd w:val="clear" w:color="auto" w:fill="auto"/>
            <w:vAlign w:val="center"/>
          </w:tcPr>
          <w:p w:rsidR="00B31285" w:rsidRPr="005C4FC0" w:rsidRDefault="00B31285" w:rsidP="00540FCD">
            <w:pPr>
              <w:contextualSpacing/>
              <w:jc w:val="center"/>
              <w:rPr>
                <w:sz w:val="20"/>
                <w:szCs w:val="20"/>
                <w:lang w:val="hy-AM"/>
              </w:rPr>
            </w:pPr>
            <w:r w:rsidRPr="005C4FC0">
              <w:rPr>
                <w:sz w:val="20"/>
                <w:szCs w:val="20"/>
                <w:lang w:val="hy-AM"/>
              </w:rPr>
              <w:t>1 օր</w:t>
            </w:r>
          </w:p>
        </w:tc>
        <w:tc>
          <w:tcPr>
            <w:tcW w:w="1736" w:type="dxa"/>
            <w:shd w:val="clear" w:color="auto" w:fill="auto"/>
            <w:vAlign w:val="center"/>
          </w:tcPr>
          <w:p w:rsidR="00B31285" w:rsidRPr="005C4FC0" w:rsidRDefault="00B31285" w:rsidP="00540FCD">
            <w:pPr>
              <w:contextualSpacing/>
              <w:jc w:val="center"/>
              <w:rPr>
                <w:sz w:val="20"/>
                <w:szCs w:val="20"/>
                <w:lang w:val="hy-AM"/>
              </w:rPr>
            </w:pPr>
            <w:r w:rsidRPr="005C4FC0">
              <w:rPr>
                <w:sz w:val="20"/>
                <w:szCs w:val="20"/>
                <w:lang w:val="hy-AM"/>
              </w:rPr>
              <w:t>Չի տրամադրվում</w:t>
            </w:r>
          </w:p>
        </w:tc>
      </w:tr>
      <w:tr w:rsidR="00B31285" w:rsidRPr="005C4FC0" w:rsidTr="00540FCD">
        <w:tc>
          <w:tcPr>
            <w:tcW w:w="596" w:type="dxa"/>
            <w:shd w:val="clear" w:color="auto" w:fill="auto"/>
            <w:vAlign w:val="center"/>
          </w:tcPr>
          <w:p w:rsidR="00B31285" w:rsidRPr="005C4FC0" w:rsidRDefault="00B31285" w:rsidP="00540FCD">
            <w:pPr>
              <w:contextualSpacing/>
              <w:rPr>
                <w:sz w:val="20"/>
                <w:szCs w:val="20"/>
                <w:lang w:val="hy-AM"/>
              </w:rPr>
            </w:pPr>
            <w:r w:rsidRPr="005C4FC0">
              <w:rPr>
                <w:sz w:val="20"/>
                <w:szCs w:val="20"/>
                <w:lang w:val="hy-AM"/>
              </w:rPr>
              <w:t>12</w:t>
            </w:r>
          </w:p>
        </w:tc>
        <w:tc>
          <w:tcPr>
            <w:tcW w:w="3402" w:type="dxa"/>
            <w:shd w:val="clear" w:color="auto" w:fill="auto"/>
            <w:vAlign w:val="center"/>
          </w:tcPr>
          <w:p w:rsidR="00B31285" w:rsidRPr="005C4FC0" w:rsidRDefault="00B31285" w:rsidP="00540FCD">
            <w:pPr>
              <w:autoSpaceDE w:val="0"/>
              <w:autoSpaceDN w:val="0"/>
              <w:adjustRightInd w:val="0"/>
              <w:rPr>
                <w:rFonts w:cs="Sylfaen"/>
                <w:color w:val="000000"/>
                <w:sz w:val="20"/>
                <w:szCs w:val="20"/>
                <w:lang w:val="hy-AM"/>
              </w:rPr>
            </w:pPr>
            <w:r w:rsidRPr="005C4FC0">
              <w:rPr>
                <w:rFonts w:cs="Sylfaen"/>
                <w:color w:val="000000"/>
                <w:sz w:val="20"/>
                <w:szCs w:val="20"/>
                <w:lang w:val="hy-AM"/>
              </w:rPr>
              <w:t xml:space="preserve">Շինարարությունում զբաղված ինժեներատեխնիկական, սպասարկման և բանվորական անձնակազմի կողմից հատուկ արտահագուստ և տեխնոլոգիական գործընթացներին համապատասխան պաշտպանիչ հանդերձանք (ձեռնոցներ, սաղավարտներ, ակնոցներ և այլն) չկրելու մասին խախտումը չվերացնելու վերաբերյալ սահմանված կարգով հավաստում չտրամադրելը </w:t>
            </w:r>
          </w:p>
        </w:tc>
        <w:tc>
          <w:tcPr>
            <w:tcW w:w="2552" w:type="dxa"/>
            <w:shd w:val="clear" w:color="auto" w:fill="auto"/>
            <w:vAlign w:val="center"/>
          </w:tcPr>
          <w:p w:rsidR="00B31285" w:rsidRPr="005C4FC0" w:rsidRDefault="00B31285" w:rsidP="00540FCD">
            <w:pPr>
              <w:contextualSpacing/>
              <w:rPr>
                <w:sz w:val="20"/>
                <w:szCs w:val="20"/>
                <w:lang w:val="hy-AM"/>
              </w:rPr>
            </w:pPr>
            <w:r w:rsidRPr="005C4FC0">
              <w:rPr>
                <w:sz w:val="20"/>
                <w:szCs w:val="20"/>
                <w:lang w:val="hy-AM"/>
              </w:rPr>
              <w:t xml:space="preserve">Գանձվում է տուգանք՝ պայմանագրով սահմանված ընդհանուր գնի </w:t>
            </w:r>
            <w:r>
              <w:rPr>
                <w:sz w:val="20"/>
                <w:szCs w:val="20"/>
                <w:lang w:val="hy-AM"/>
              </w:rPr>
              <w:t>2</w:t>
            </w:r>
            <w:r w:rsidRPr="005C4FC0">
              <w:rPr>
                <w:sz w:val="20"/>
                <w:szCs w:val="20"/>
                <w:lang w:val="hy-AM"/>
              </w:rPr>
              <w:t xml:space="preserve"> տոկոսի չափով</w:t>
            </w:r>
          </w:p>
        </w:tc>
        <w:tc>
          <w:tcPr>
            <w:tcW w:w="2126" w:type="dxa"/>
            <w:shd w:val="clear" w:color="auto" w:fill="auto"/>
            <w:vAlign w:val="center"/>
          </w:tcPr>
          <w:p w:rsidR="00B31285" w:rsidRPr="005C4FC0" w:rsidRDefault="00B31285" w:rsidP="00540FCD">
            <w:pPr>
              <w:contextualSpacing/>
              <w:jc w:val="center"/>
              <w:rPr>
                <w:sz w:val="20"/>
                <w:szCs w:val="20"/>
                <w:lang w:val="hy-AM"/>
              </w:rPr>
            </w:pPr>
            <w:r w:rsidRPr="005C4FC0">
              <w:rPr>
                <w:sz w:val="20"/>
                <w:szCs w:val="20"/>
                <w:lang w:val="hy-AM"/>
              </w:rPr>
              <w:t>4 ժամ</w:t>
            </w:r>
          </w:p>
        </w:tc>
        <w:tc>
          <w:tcPr>
            <w:tcW w:w="1736" w:type="dxa"/>
            <w:shd w:val="clear" w:color="auto" w:fill="auto"/>
            <w:vAlign w:val="center"/>
          </w:tcPr>
          <w:p w:rsidR="00B31285" w:rsidRPr="005C4FC0" w:rsidRDefault="00B31285" w:rsidP="00540FCD">
            <w:pPr>
              <w:contextualSpacing/>
              <w:jc w:val="center"/>
              <w:rPr>
                <w:sz w:val="20"/>
                <w:szCs w:val="20"/>
                <w:lang w:val="hy-AM"/>
              </w:rPr>
            </w:pPr>
            <w:r w:rsidRPr="005C4FC0">
              <w:rPr>
                <w:sz w:val="20"/>
                <w:szCs w:val="20"/>
                <w:lang w:val="hy-AM"/>
              </w:rPr>
              <w:t>1 ժամ</w:t>
            </w:r>
          </w:p>
        </w:tc>
      </w:tr>
      <w:tr w:rsidR="00B31285" w:rsidRPr="005C4FC0" w:rsidTr="00540FCD">
        <w:tc>
          <w:tcPr>
            <w:tcW w:w="596" w:type="dxa"/>
            <w:shd w:val="clear" w:color="auto" w:fill="auto"/>
            <w:vAlign w:val="center"/>
          </w:tcPr>
          <w:p w:rsidR="00B31285" w:rsidRPr="005C4FC0" w:rsidRDefault="00B31285" w:rsidP="00540FCD">
            <w:pPr>
              <w:contextualSpacing/>
              <w:rPr>
                <w:sz w:val="20"/>
                <w:szCs w:val="20"/>
                <w:lang w:val="hy-AM"/>
              </w:rPr>
            </w:pPr>
            <w:r w:rsidRPr="005C4FC0">
              <w:rPr>
                <w:sz w:val="20"/>
                <w:szCs w:val="20"/>
                <w:lang w:val="hy-AM"/>
              </w:rPr>
              <w:t>13</w:t>
            </w:r>
          </w:p>
        </w:tc>
        <w:tc>
          <w:tcPr>
            <w:tcW w:w="3402" w:type="dxa"/>
            <w:shd w:val="clear" w:color="auto" w:fill="auto"/>
            <w:vAlign w:val="center"/>
          </w:tcPr>
          <w:p w:rsidR="00B31285" w:rsidRPr="005C4FC0" w:rsidRDefault="00B31285" w:rsidP="00540FCD">
            <w:pPr>
              <w:autoSpaceDE w:val="0"/>
              <w:autoSpaceDN w:val="0"/>
              <w:adjustRightInd w:val="0"/>
              <w:rPr>
                <w:rFonts w:cs="Sylfaen"/>
                <w:color w:val="000000"/>
                <w:sz w:val="20"/>
                <w:szCs w:val="20"/>
                <w:lang w:val="hy-AM"/>
              </w:rPr>
            </w:pPr>
            <w:r w:rsidRPr="005C4FC0">
              <w:rPr>
                <w:rFonts w:cs="Sylfaen"/>
                <w:color w:val="000000"/>
                <w:sz w:val="20"/>
                <w:szCs w:val="20"/>
                <w:lang w:val="hy-AM"/>
              </w:rPr>
              <w:t xml:space="preserve">Շինարարական աշխատանքների ընթացքում չի պահպանվում օդի փոշոտվածության կանխարգելման </w:t>
            </w:r>
            <w:r w:rsidRPr="005C4FC0">
              <w:rPr>
                <w:rFonts w:cs="Sylfaen"/>
                <w:color w:val="000000"/>
                <w:sz w:val="20"/>
                <w:szCs w:val="20"/>
                <w:lang w:val="hy-AM"/>
              </w:rPr>
              <w:lastRenderedPageBreak/>
              <w:t>պահանջները (փոշի առաջացնող աշխատանքների դեպքում շինարարական հրապարակը պարբերաբար չի խոնավեցվում ջրի շիթով և այլն) չպահպանելու մասին խախտումը չվերացնելու վերաբերյալ սահմանված կարգով հավաստում չտրամադրելը</w:t>
            </w:r>
          </w:p>
          <w:p w:rsidR="00B31285" w:rsidRPr="005C4FC0" w:rsidRDefault="00B31285" w:rsidP="00540FCD">
            <w:pPr>
              <w:autoSpaceDE w:val="0"/>
              <w:autoSpaceDN w:val="0"/>
              <w:adjustRightInd w:val="0"/>
              <w:rPr>
                <w:rFonts w:cs="Sylfaen"/>
                <w:color w:val="000000"/>
                <w:sz w:val="20"/>
                <w:szCs w:val="20"/>
                <w:lang w:val="hy-AM"/>
              </w:rPr>
            </w:pPr>
          </w:p>
        </w:tc>
        <w:tc>
          <w:tcPr>
            <w:tcW w:w="2552" w:type="dxa"/>
            <w:shd w:val="clear" w:color="auto" w:fill="auto"/>
            <w:vAlign w:val="center"/>
          </w:tcPr>
          <w:p w:rsidR="00B31285" w:rsidRPr="005C4FC0" w:rsidRDefault="00B31285" w:rsidP="00540FCD">
            <w:pPr>
              <w:contextualSpacing/>
              <w:rPr>
                <w:sz w:val="20"/>
                <w:szCs w:val="20"/>
                <w:lang w:val="hy-AM"/>
              </w:rPr>
            </w:pPr>
            <w:r w:rsidRPr="005C4FC0">
              <w:rPr>
                <w:sz w:val="20"/>
                <w:szCs w:val="20"/>
                <w:lang w:val="hy-AM"/>
              </w:rPr>
              <w:lastRenderedPageBreak/>
              <w:t xml:space="preserve">Գանձվում է տուգանք՝ պայմանագրով </w:t>
            </w:r>
            <w:r w:rsidRPr="005C4FC0">
              <w:rPr>
                <w:sz w:val="20"/>
                <w:szCs w:val="20"/>
                <w:lang w:val="hy-AM"/>
              </w:rPr>
              <w:lastRenderedPageBreak/>
              <w:t>սահմանված ընդհանուր գնի</w:t>
            </w:r>
            <w:r>
              <w:rPr>
                <w:sz w:val="20"/>
                <w:szCs w:val="20"/>
                <w:lang w:val="hy-AM"/>
              </w:rPr>
              <w:t xml:space="preserve"> 2</w:t>
            </w:r>
            <w:r w:rsidRPr="005C4FC0">
              <w:rPr>
                <w:sz w:val="20"/>
                <w:szCs w:val="20"/>
                <w:lang w:val="hy-AM"/>
              </w:rPr>
              <w:t xml:space="preserve"> տոկոսի չափով</w:t>
            </w:r>
          </w:p>
        </w:tc>
        <w:tc>
          <w:tcPr>
            <w:tcW w:w="2126" w:type="dxa"/>
            <w:shd w:val="clear" w:color="auto" w:fill="auto"/>
            <w:vAlign w:val="center"/>
          </w:tcPr>
          <w:p w:rsidR="00B31285" w:rsidRPr="005C4FC0" w:rsidRDefault="00B31285" w:rsidP="00540FCD">
            <w:pPr>
              <w:contextualSpacing/>
              <w:jc w:val="center"/>
              <w:rPr>
                <w:sz w:val="20"/>
                <w:szCs w:val="20"/>
                <w:lang w:val="hy-AM"/>
              </w:rPr>
            </w:pPr>
            <w:r w:rsidRPr="005C4FC0">
              <w:rPr>
                <w:sz w:val="20"/>
                <w:szCs w:val="20"/>
                <w:lang w:val="hy-AM"/>
              </w:rPr>
              <w:lastRenderedPageBreak/>
              <w:t>2 ժամ</w:t>
            </w:r>
          </w:p>
        </w:tc>
        <w:tc>
          <w:tcPr>
            <w:tcW w:w="1736" w:type="dxa"/>
            <w:shd w:val="clear" w:color="auto" w:fill="auto"/>
            <w:vAlign w:val="center"/>
          </w:tcPr>
          <w:p w:rsidR="00B31285" w:rsidRPr="005C4FC0" w:rsidRDefault="00B31285" w:rsidP="00540FCD">
            <w:pPr>
              <w:contextualSpacing/>
              <w:jc w:val="center"/>
              <w:rPr>
                <w:sz w:val="20"/>
                <w:szCs w:val="20"/>
                <w:lang w:val="hy-AM"/>
              </w:rPr>
            </w:pPr>
            <w:r w:rsidRPr="005C4FC0">
              <w:rPr>
                <w:sz w:val="20"/>
                <w:szCs w:val="20"/>
                <w:lang w:val="hy-AM"/>
              </w:rPr>
              <w:t>Չի տրամադրվում</w:t>
            </w:r>
          </w:p>
        </w:tc>
      </w:tr>
      <w:tr w:rsidR="00B31285" w:rsidRPr="005C4FC0" w:rsidTr="00540FCD">
        <w:tc>
          <w:tcPr>
            <w:tcW w:w="596" w:type="dxa"/>
            <w:shd w:val="clear" w:color="auto" w:fill="auto"/>
            <w:vAlign w:val="center"/>
          </w:tcPr>
          <w:p w:rsidR="00B31285" w:rsidRPr="005C4FC0" w:rsidRDefault="00B31285" w:rsidP="00540FCD">
            <w:pPr>
              <w:contextualSpacing/>
              <w:rPr>
                <w:sz w:val="20"/>
                <w:szCs w:val="20"/>
                <w:lang w:val="hy-AM"/>
              </w:rPr>
            </w:pPr>
            <w:r w:rsidRPr="005C4FC0">
              <w:rPr>
                <w:sz w:val="20"/>
                <w:szCs w:val="20"/>
                <w:lang w:val="hy-AM"/>
              </w:rPr>
              <w:lastRenderedPageBreak/>
              <w:t>14</w:t>
            </w:r>
          </w:p>
        </w:tc>
        <w:tc>
          <w:tcPr>
            <w:tcW w:w="3402" w:type="dxa"/>
            <w:shd w:val="clear" w:color="auto" w:fill="auto"/>
            <w:vAlign w:val="center"/>
          </w:tcPr>
          <w:p w:rsidR="00B31285" w:rsidRPr="005C4FC0" w:rsidRDefault="00B31285" w:rsidP="00540FCD">
            <w:pPr>
              <w:autoSpaceDE w:val="0"/>
              <w:autoSpaceDN w:val="0"/>
              <w:adjustRightInd w:val="0"/>
              <w:rPr>
                <w:rFonts w:cs="Sylfaen"/>
                <w:color w:val="000000"/>
                <w:sz w:val="20"/>
                <w:szCs w:val="20"/>
                <w:lang w:val="hy-AM"/>
              </w:rPr>
            </w:pPr>
            <w:r w:rsidRPr="005C4FC0">
              <w:rPr>
                <w:rFonts w:cs="Sylfaen"/>
                <w:color w:val="000000"/>
                <w:sz w:val="20"/>
                <w:szCs w:val="20"/>
                <w:lang w:val="hy-AM"/>
              </w:rPr>
              <w:t xml:space="preserve">Շինարարական սորուն նյութերը և թափոնները ծածկված բեռնատարներով չտեղափոխելու մասին խախտումը չվերացնելու վերաբերյալ սահմանված կարգով հավաստում չտրամադրելը </w:t>
            </w:r>
          </w:p>
        </w:tc>
        <w:tc>
          <w:tcPr>
            <w:tcW w:w="2552" w:type="dxa"/>
            <w:shd w:val="clear" w:color="auto" w:fill="auto"/>
            <w:vAlign w:val="center"/>
          </w:tcPr>
          <w:p w:rsidR="00B31285" w:rsidRPr="005C4FC0" w:rsidRDefault="00B31285" w:rsidP="00540FCD">
            <w:pPr>
              <w:contextualSpacing/>
              <w:rPr>
                <w:sz w:val="20"/>
                <w:szCs w:val="20"/>
                <w:lang w:val="hy-AM"/>
              </w:rPr>
            </w:pPr>
            <w:r w:rsidRPr="005C4FC0">
              <w:rPr>
                <w:sz w:val="20"/>
                <w:szCs w:val="20"/>
                <w:lang w:val="hy-AM"/>
              </w:rPr>
              <w:t xml:space="preserve">Գանձվում է տուգանք՝ պայմանագրով սահմանված ընդհանուր գնի </w:t>
            </w:r>
            <w:r>
              <w:rPr>
                <w:sz w:val="20"/>
                <w:szCs w:val="20"/>
                <w:lang w:val="hy-AM"/>
              </w:rPr>
              <w:t>2</w:t>
            </w:r>
            <w:r w:rsidRPr="005C4FC0">
              <w:rPr>
                <w:sz w:val="20"/>
                <w:szCs w:val="20"/>
                <w:lang w:val="hy-AM"/>
              </w:rPr>
              <w:t xml:space="preserve"> տոկոսի չափով</w:t>
            </w:r>
          </w:p>
        </w:tc>
        <w:tc>
          <w:tcPr>
            <w:tcW w:w="2126" w:type="dxa"/>
            <w:shd w:val="clear" w:color="auto" w:fill="auto"/>
            <w:vAlign w:val="center"/>
          </w:tcPr>
          <w:p w:rsidR="00B31285" w:rsidRPr="005C4FC0" w:rsidRDefault="00B31285" w:rsidP="00540FCD">
            <w:pPr>
              <w:contextualSpacing/>
              <w:jc w:val="center"/>
              <w:rPr>
                <w:sz w:val="20"/>
                <w:szCs w:val="20"/>
                <w:lang w:val="hy-AM"/>
              </w:rPr>
            </w:pPr>
            <w:r w:rsidRPr="005C4FC0">
              <w:rPr>
                <w:sz w:val="20"/>
                <w:szCs w:val="20"/>
                <w:lang w:val="hy-AM"/>
              </w:rPr>
              <w:t>Չի տրամադրվում</w:t>
            </w:r>
          </w:p>
        </w:tc>
        <w:tc>
          <w:tcPr>
            <w:tcW w:w="1736" w:type="dxa"/>
            <w:shd w:val="clear" w:color="auto" w:fill="auto"/>
            <w:vAlign w:val="center"/>
          </w:tcPr>
          <w:p w:rsidR="00B31285" w:rsidRPr="005C4FC0" w:rsidRDefault="00B31285" w:rsidP="00540FCD">
            <w:pPr>
              <w:contextualSpacing/>
              <w:jc w:val="center"/>
              <w:rPr>
                <w:sz w:val="20"/>
                <w:szCs w:val="20"/>
                <w:lang w:val="hy-AM"/>
              </w:rPr>
            </w:pPr>
            <w:r w:rsidRPr="005C4FC0">
              <w:rPr>
                <w:sz w:val="20"/>
                <w:szCs w:val="20"/>
                <w:lang w:val="hy-AM"/>
              </w:rPr>
              <w:t>Չի տրամադրվում</w:t>
            </w:r>
          </w:p>
        </w:tc>
      </w:tr>
      <w:tr w:rsidR="00B31285" w:rsidRPr="005C4FC0" w:rsidTr="00540FCD">
        <w:tc>
          <w:tcPr>
            <w:tcW w:w="596" w:type="dxa"/>
            <w:shd w:val="clear" w:color="auto" w:fill="auto"/>
            <w:vAlign w:val="center"/>
          </w:tcPr>
          <w:p w:rsidR="00B31285" w:rsidRPr="005C4FC0" w:rsidRDefault="00B31285" w:rsidP="00540FCD">
            <w:pPr>
              <w:contextualSpacing/>
              <w:rPr>
                <w:sz w:val="20"/>
                <w:szCs w:val="20"/>
                <w:lang w:val="hy-AM"/>
              </w:rPr>
            </w:pPr>
            <w:r w:rsidRPr="005C4FC0">
              <w:rPr>
                <w:sz w:val="20"/>
                <w:szCs w:val="20"/>
                <w:lang w:val="hy-AM"/>
              </w:rPr>
              <w:t>15</w:t>
            </w:r>
          </w:p>
        </w:tc>
        <w:tc>
          <w:tcPr>
            <w:tcW w:w="3402" w:type="dxa"/>
            <w:shd w:val="clear" w:color="auto" w:fill="auto"/>
            <w:vAlign w:val="center"/>
          </w:tcPr>
          <w:p w:rsidR="00B31285" w:rsidRPr="005C4FC0" w:rsidRDefault="00B31285" w:rsidP="00540FCD">
            <w:pPr>
              <w:autoSpaceDE w:val="0"/>
              <w:autoSpaceDN w:val="0"/>
              <w:adjustRightInd w:val="0"/>
              <w:rPr>
                <w:rFonts w:cs="Sylfaen"/>
                <w:color w:val="000000"/>
                <w:sz w:val="20"/>
                <w:szCs w:val="20"/>
                <w:lang w:val="hy-AM"/>
              </w:rPr>
            </w:pPr>
            <w:r w:rsidRPr="005C4FC0">
              <w:rPr>
                <w:rFonts w:cs="Sylfaen"/>
                <w:color w:val="000000"/>
                <w:sz w:val="20"/>
                <w:szCs w:val="20"/>
                <w:lang w:val="hy-AM"/>
              </w:rPr>
              <w:t>Շինարարական հրապարակում օգտագործվող շինարարական տեխնիկան և մեքենա-մեխանիզմները բավարար տեխնիկական վիճակում չլինելու  (ավելորդ արտանետումներ,  աղմուկ, վառելիքի և քսայուղերի արտահոսք) մասին խախտումը չվերացնելու վերաբերյալ սահմանված կարգով հավաստում չտրամադրելը</w:t>
            </w:r>
          </w:p>
          <w:p w:rsidR="00B31285" w:rsidRPr="005C4FC0" w:rsidRDefault="00B31285" w:rsidP="00540FCD">
            <w:pPr>
              <w:autoSpaceDE w:val="0"/>
              <w:autoSpaceDN w:val="0"/>
              <w:adjustRightInd w:val="0"/>
              <w:rPr>
                <w:rFonts w:cs="Sylfaen"/>
                <w:color w:val="000000"/>
                <w:sz w:val="20"/>
                <w:szCs w:val="20"/>
                <w:lang w:val="hy-AM"/>
              </w:rPr>
            </w:pPr>
          </w:p>
        </w:tc>
        <w:tc>
          <w:tcPr>
            <w:tcW w:w="2552" w:type="dxa"/>
            <w:shd w:val="clear" w:color="auto" w:fill="auto"/>
            <w:vAlign w:val="center"/>
          </w:tcPr>
          <w:p w:rsidR="00B31285" w:rsidRPr="005C4FC0" w:rsidRDefault="00B31285" w:rsidP="00540FCD">
            <w:pPr>
              <w:contextualSpacing/>
              <w:rPr>
                <w:sz w:val="20"/>
                <w:szCs w:val="20"/>
                <w:lang w:val="hy-AM"/>
              </w:rPr>
            </w:pPr>
            <w:r w:rsidRPr="005C4FC0">
              <w:rPr>
                <w:sz w:val="20"/>
                <w:szCs w:val="20"/>
                <w:lang w:val="hy-AM"/>
              </w:rPr>
              <w:t xml:space="preserve">Գանձվում է տուգանք՝ պայմանագրով սահմանված ընդհանուր գնի </w:t>
            </w:r>
            <w:r>
              <w:rPr>
                <w:sz w:val="20"/>
                <w:szCs w:val="20"/>
                <w:lang w:val="hy-AM"/>
              </w:rPr>
              <w:t>2</w:t>
            </w:r>
            <w:r w:rsidRPr="005C4FC0">
              <w:rPr>
                <w:sz w:val="20"/>
                <w:szCs w:val="20"/>
                <w:lang w:val="hy-AM"/>
              </w:rPr>
              <w:t xml:space="preserve"> տոկոսի չափով</w:t>
            </w:r>
          </w:p>
        </w:tc>
        <w:tc>
          <w:tcPr>
            <w:tcW w:w="2126" w:type="dxa"/>
            <w:shd w:val="clear" w:color="auto" w:fill="auto"/>
            <w:vAlign w:val="center"/>
          </w:tcPr>
          <w:p w:rsidR="00B31285" w:rsidRPr="005C4FC0" w:rsidRDefault="00B31285" w:rsidP="00540FCD">
            <w:pPr>
              <w:contextualSpacing/>
              <w:jc w:val="center"/>
              <w:rPr>
                <w:sz w:val="20"/>
                <w:szCs w:val="20"/>
                <w:lang w:val="hy-AM"/>
              </w:rPr>
            </w:pPr>
            <w:r w:rsidRPr="005C4FC0">
              <w:rPr>
                <w:sz w:val="20"/>
                <w:szCs w:val="20"/>
                <w:lang w:val="hy-AM"/>
              </w:rPr>
              <w:t>24 ժամ</w:t>
            </w:r>
          </w:p>
        </w:tc>
        <w:tc>
          <w:tcPr>
            <w:tcW w:w="1736" w:type="dxa"/>
            <w:shd w:val="clear" w:color="auto" w:fill="auto"/>
            <w:vAlign w:val="center"/>
          </w:tcPr>
          <w:p w:rsidR="00B31285" w:rsidRPr="005C4FC0" w:rsidRDefault="00B31285" w:rsidP="00540FCD">
            <w:pPr>
              <w:contextualSpacing/>
              <w:jc w:val="center"/>
              <w:rPr>
                <w:sz w:val="20"/>
                <w:szCs w:val="20"/>
                <w:lang w:val="hy-AM"/>
              </w:rPr>
            </w:pPr>
            <w:r w:rsidRPr="005C4FC0">
              <w:rPr>
                <w:sz w:val="20"/>
                <w:szCs w:val="20"/>
                <w:lang w:val="hy-AM"/>
              </w:rPr>
              <w:t>4 ժամ</w:t>
            </w:r>
          </w:p>
        </w:tc>
      </w:tr>
    </w:tbl>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90663C"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 xml:space="preserve">Պայմանագրով նախատեսված կողմերի իրավունքների և պարտականությունների կատարման </w:t>
      </w:r>
      <w:r w:rsidRPr="0090663C">
        <w:rPr>
          <w:rFonts w:ascii="GHEA Grapalat" w:hAnsi="GHEA Grapalat" w:cs="Sylfaen"/>
          <w:sz w:val="20"/>
          <w:lang w:val="hy-AM"/>
        </w:rPr>
        <w:t>պայման է հանդիսանում պայմանագիրը ՀՀ ֆինանսների նախարարության կողմից հաշվառված լինելու հանգամանքը:</w:t>
      </w:r>
      <w:r w:rsidR="0090663C" w:rsidRPr="0090663C">
        <w:rPr>
          <w:rStyle w:val="FootnoteReference"/>
          <w:rFonts w:ascii="GHEA Grapalat" w:hAnsi="GHEA Grapalat" w:cs="Sylfaen"/>
          <w:sz w:val="20"/>
          <w:lang w:val="hy-AM"/>
        </w:rPr>
        <w:footnoteReference w:id="11"/>
      </w:r>
    </w:p>
    <w:p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w:t>
      </w:r>
      <w:r w:rsidRPr="00064ADD">
        <w:rPr>
          <w:rFonts w:ascii="GHEA Grapalat" w:hAnsi="GHEA Grapalat"/>
          <w:sz w:val="20"/>
          <w:lang w:val="hy-AM"/>
        </w:rPr>
        <w:lastRenderedPageBreak/>
        <w:t>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FootnoteReference"/>
          <w:rFonts w:ascii="GHEA Grapalat" w:hAnsi="GHEA Grapalat"/>
          <w:sz w:val="20"/>
          <w:lang w:val="pt-BR"/>
        </w:rPr>
        <w:footnoteReference w:id="12"/>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FootnoteReference"/>
          <w:rFonts w:ascii="GHEA Grapalat" w:hAnsi="GHEA Grapalat"/>
          <w:sz w:val="20"/>
          <w:lang w:val="pt-BR"/>
        </w:rPr>
        <w:footnoteReference w:id="13"/>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w:t>
      </w:r>
      <w:r w:rsidRPr="00064ADD">
        <w:rPr>
          <w:rFonts w:ascii="GHEA Grapalat" w:hAnsi="GHEA Grapalat"/>
          <w:sz w:val="20"/>
          <w:szCs w:val="20"/>
          <w:lang w:val="hy-AM" w:eastAsia="ru-RU"/>
        </w:rPr>
        <w:lastRenderedPageBreak/>
        <w:t>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9"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9"/>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 և N 3.1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0514"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339"/>
        <w:gridCol w:w="3973"/>
        <w:gridCol w:w="469"/>
        <w:gridCol w:w="747"/>
        <w:gridCol w:w="469"/>
        <w:gridCol w:w="1146"/>
        <w:gridCol w:w="1570"/>
      </w:tblGrid>
      <w:tr w:rsidR="007678FA" w:rsidRPr="00064ADD" w:rsidTr="00382B6E">
        <w:tc>
          <w:tcPr>
            <w:tcW w:w="10514" w:type="dxa"/>
            <w:gridSpan w:val="8"/>
          </w:tcPr>
          <w:p w:rsidR="007678FA" w:rsidRPr="00064ADD" w:rsidRDefault="007678FA" w:rsidP="00E53C12">
            <w:pPr>
              <w:jc w:val="center"/>
              <w:rPr>
                <w:rFonts w:ascii="GHEA Grapalat" w:hAnsi="GHEA Grapalat"/>
                <w:sz w:val="18"/>
              </w:rPr>
            </w:pPr>
            <w:r w:rsidRPr="00064ADD">
              <w:rPr>
                <w:rFonts w:ascii="GHEA Grapalat" w:hAnsi="GHEA Grapalat"/>
                <w:sz w:val="18"/>
              </w:rPr>
              <w:t>Ծառայության</w:t>
            </w:r>
          </w:p>
        </w:tc>
      </w:tr>
      <w:tr w:rsidR="00A31139" w:rsidRPr="00064ADD" w:rsidTr="00382B6E">
        <w:trPr>
          <w:trHeight w:val="219"/>
        </w:trPr>
        <w:tc>
          <w:tcPr>
            <w:tcW w:w="801" w:type="dxa"/>
            <w:vMerge w:val="restart"/>
            <w:textDirection w:val="btLr"/>
            <w:vAlign w:val="center"/>
          </w:tcPr>
          <w:p w:rsidR="007678FA" w:rsidRPr="00064ADD" w:rsidRDefault="007678FA" w:rsidP="00A31139">
            <w:pPr>
              <w:ind w:left="113" w:right="113"/>
              <w:jc w:val="center"/>
              <w:rPr>
                <w:rFonts w:ascii="GHEA Grapalat" w:hAnsi="GHEA Grapalat"/>
                <w:sz w:val="18"/>
              </w:rPr>
            </w:pPr>
            <w:r w:rsidRPr="00064ADD">
              <w:rPr>
                <w:rFonts w:ascii="GHEA Grapalat" w:hAnsi="GHEA Grapalat"/>
                <w:sz w:val="18"/>
              </w:rPr>
              <w:t>հրավերով նախատեսված չափաբաժնի համարը</w:t>
            </w:r>
          </w:p>
        </w:tc>
        <w:tc>
          <w:tcPr>
            <w:tcW w:w="1339" w:type="dxa"/>
            <w:vMerge w:val="restart"/>
            <w:textDirection w:val="btLr"/>
            <w:vAlign w:val="center"/>
          </w:tcPr>
          <w:p w:rsidR="007678FA" w:rsidRPr="00064ADD" w:rsidRDefault="007678FA" w:rsidP="00A31139">
            <w:pPr>
              <w:ind w:left="113" w:right="113"/>
              <w:jc w:val="center"/>
              <w:rPr>
                <w:rFonts w:ascii="GHEA Grapalat" w:hAnsi="GHEA Grapalat"/>
                <w:sz w:val="18"/>
              </w:rPr>
            </w:pPr>
            <w:r w:rsidRPr="00064ADD">
              <w:rPr>
                <w:rFonts w:ascii="GHEA Grapalat" w:hAnsi="GHEA Grapalat"/>
                <w:sz w:val="18"/>
              </w:rPr>
              <w:t>գնումների պլանով նախատեսված միջանցիկ ծածկագիրը` ըստ ԳՄԱ դասակարգման (CPV)</w:t>
            </w:r>
          </w:p>
        </w:tc>
        <w:tc>
          <w:tcPr>
            <w:tcW w:w="3973" w:type="dxa"/>
            <w:vMerge w:val="restart"/>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տեխնիկական բնութագիրը</w:t>
            </w:r>
          </w:p>
        </w:tc>
        <w:tc>
          <w:tcPr>
            <w:tcW w:w="469" w:type="dxa"/>
            <w:vMerge w:val="restart"/>
            <w:textDirection w:val="btLr"/>
            <w:vAlign w:val="center"/>
          </w:tcPr>
          <w:p w:rsidR="007678FA" w:rsidRPr="00064ADD" w:rsidRDefault="007678FA" w:rsidP="00A31139">
            <w:pPr>
              <w:ind w:left="113" w:right="113"/>
              <w:jc w:val="center"/>
              <w:rPr>
                <w:rFonts w:ascii="GHEA Grapalat" w:hAnsi="GHEA Grapalat"/>
                <w:sz w:val="18"/>
              </w:rPr>
            </w:pPr>
            <w:r w:rsidRPr="00064ADD">
              <w:rPr>
                <w:rFonts w:ascii="GHEA Grapalat" w:hAnsi="GHEA Grapalat"/>
                <w:sz w:val="18"/>
              </w:rPr>
              <w:t>չափման միավորը</w:t>
            </w:r>
          </w:p>
        </w:tc>
        <w:tc>
          <w:tcPr>
            <w:tcW w:w="747" w:type="dxa"/>
            <w:vMerge w:val="restart"/>
            <w:textDirection w:val="btLr"/>
            <w:vAlign w:val="center"/>
          </w:tcPr>
          <w:p w:rsidR="007678FA" w:rsidRPr="00064ADD" w:rsidRDefault="007678FA" w:rsidP="00A31139">
            <w:pPr>
              <w:ind w:left="113" w:right="113"/>
              <w:jc w:val="center"/>
              <w:rPr>
                <w:rFonts w:ascii="GHEA Grapalat" w:hAnsi="GHEA Grapalat"/>
                <w:sz w:val="18"/>
              </w:rPr>
            </w:pPr>
            <w:r w:rsidRPr="00064ADD">
              <w:rPr>
                <w:rFonts w:ascii="GHEA Grapalat" w:hAnsi="GHEA Grapalat"/>
                <w:sz w:val="18"/>
              </w:rPr>
              <w:t>ընդհանուր գինը/ՀՀ դրամ</w:t>
            </w:r>
          </w:p>
        </w:tc>
        <w:tc>
          <w:tcPr>
            <w:tcW w:w="469" w:type="dxa"/>
            <w:vMerge w:val="restart"/>
            <w:textDirection w:val="btLr"/>
            <w:vAlign w:val="center"/>
          </w:tcPr>
          <w:p w:rsidR="007678FA" w:rsidRPr="00064ADD" w:rsidRDefault="007678FA" w:rsidP="00A31139">
            <w:pPr>
              <w:ind w:left="113" w:right="113"/>
              <w:jc w:val="center"/>
              <w:rPr>
                <w:rFonts w:ascii="GHEA Grapalat" w:hAnsi="GHEA Grapalat"/>
                <w:sz w:val="18"/>
              </w:rPr>
            </w:pPr>
            <w:r w:rsidRPr="00064ADD">
              <w:rPr>
                <w:rFonts w:ascii="GHEA Grapalat" w:hAnsi="GHEA Grapalat"/>
                <w:sz w:val="18"/>
              </w:rPr>
              <w:t>ընդհանուր քանակը</w:t>
            </w:r>
          </w:p>
        </w:tc>
        <w:tc>
          <w:tcPr>
            <w:tcW w:w="2716" w:type="dxa"/>
            <w:gridSpan w:val="2"/>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մատուցման</w:t>
            </w:r>
          </w:p>
        </w:tc>
      </w:tr>
      <w:tr w:rsidR="00A31139" w:rsidRPr="00064ADD" w:rsidTr="00847F66">
        <w:trPr>
          <w:trHeight w:val="1924"/>
        </w:trPr>
        <w:tc>
          <w:tcPr>
            <w:tcW w:w="801" w:type="dxa"/>
            <w:vMerge/>
            <w:vAlign w:val="center"/>
          </w:tcPr>
          <w:p w:rsidR="007678FA" w:rsidRPr="00064ADD" w:rsidRDefault="007678FA" w:rsidP="00E53C12">
            <w:pPr>
              <w:jc w:val="center"/>
              <w:rPr>
                <w:rFonts w:ascii="GHEA Grapalat" w:hAnsi="GHEA Grapalat"/>
                <w:sz w:val="18"/>
              </w:rPr>
            </w:pPr>
          </w:p>
        </w:tc>
        <w:tc>
          <w:tcPr>
            <w:tcW w:w="1339" w:type="dxa"/>
            <w:vMerge/>
            <w:vAlign w:val="center"/>
          </w:tcPr>
          <w:p w:rsidR="007678FA" w:rsidRPr="00064ADD" w:rsidRDefault="007678FA" w:rsidP="00E53C12">
            <w:pPr>
              <w:jc w:val="center"/>
              <w:rPr>
                <w:rFonts w:ascii="GHEA Grapalat" w:hAnsi="GHEA Grapalat"/>
                <w:sz w:val="18"/>
              </w:rPr>
            </w:pPr>
          </w:p>
        </w:tc>
        <w:tc>
          <w:tcPr>
            <w:tcW w:w="3973" w:type="dxa"/>
            <w:vMerge/>
            <w:vAlign w:val="center"/>
          </w:tcPr>
          <w:p w:rsidR="007678FA" w:rsidRPr="00064ADD" w:rsidRDefault="007678FA" w:rsidP="00E53C12">
            <w:pPr>
              <w:jc w:val="center"/>
              <w:rPr>
                <w:rFonts w:ascii="GHEA Grapalat" w:hAnsi="GHEA Grapalat"/>
                <w:sz w:val="18"/>
              </w:rPr>
            </w:pPr>
          </w:p>
        </w:tc>
        <w:tc>
          <w:tcPr>
            <w:tcW w:w="469" w:type="dxa"/>
            <w:vMerge/>
            <w:textDirection w:val="btLr"/>
            <w:vAlign w:val="center"/>
          </w:tcPr>
          <w:p w:rsidR="007678FA" w:rsidRPr="00064ADD" w:rsidRDefault="007678FA" w:rsidP="00A31139">
            <w:pPr>
              <w:ind w:left="113" w:right="113"/>
              <w:jc w:val="center"/>
              <w:rPr>
                <w:rFonts w:ascii="GHEA Grapalat" w:hAnsi="GHEA Grapalat"/>
                <w:sz w:val="18"/>
              </w:rPr>
            </w:pPr>
          </w:p>
        </w:tc>
        <w:tc>
          <w:tcPr>
            <w:tcW w:w="747" w:type="dxa"/>
            <w:vMerge/>
            <w:textDirection w:val="btLr"/>
            <w:vAlign w:val="center"/>
          </w:tcPr>
          <w:p w:rsidR="007678FA" w:rsidRPr="00064ADD" w:rsidRDefault="007678FA" w:rsidP="00A31139">
            <w:pPr>
              <w:ind w:left="113" w:right="113"/>
              <w:jc w:val="center"/>
              <w:rPr>
                <w:rFonts w:ascii="GHEA Grapalat" w:hAnsi="GHEA Grapalat"/>
                <w:sz w:val="18"/>
              </w:rPr>
            </w:pPr>
          </w:p>
        </w:tc>
        <w:tc>
          <w:tcPr>
            <w:tcW w:w="469" w:type="dxa"/>
            <w:vMerge/>
            <w:textDirection w:val="btLr"/>
            <w:vAlign w:val="center"/>
          </w:tcPr>
          <w:p w:rsidR="007678FA" w:rsidRPr="00064ADD" w:rsidRDefault="007678FA" w:rsidP="00A31139">
            <w:pPr>
              <w:ind w:left="113" w:right="113"/>
              <w:jc w:val="center"/>
              <w:rPr>
                <w:rFonts w:ascii="GHEA Grapalat" w:hAnsi="GHEA Grapalat"/>
                <w:sz w:val="18"/>
              </w:rPr>
            </w:pPr>
          </w:p>
        </w:tc>
        <w:tc>
          <w:tcPr>
            <w:tcW w:w="1146" w:type="dxa"/>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հասցեն</w:t>
            </w:r>
          </w:p>
        </w:tc>
        <w:tc>
          <w:tcPr>
            <w:tcW w:w="1570" w:type="dxa"/>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Ժամկետը**</w:t>
            </w:r>
          </w:p>
        </w:tc>
      </w:tr>
      <w:tr w:rsidR="00A31139" w:rsidRPr="006525AE" w:rsidTr="00847F66">
        <w:trPr>
          <w:cantSplit/>
          <w:trHeight w:val="2384"/>
        </w:trPr>
        <w:tc>
          <w:tcPr>
            <w:tcW w:w="801" w:type="dxa"/>
          </w:tcPr>
          <w:p w:rsidR="00A31139" w:rsidRPr="00F16A1E" w:rsidRDefault="00A31139" w:rsidP="00A31139">
            <w:pPr>
              <w:jc w:val="center"/>
              <w:rPr>
                <w:rFonts w:ascii="GHEA Grapalat" w:hAnsi="GHEA Grapalat"/>
                <w:sz w:val="20"/>
                <w:szCs w:val="20"/>
                <w:lang w:val="hy-AM"/>
              </w:rPr>
            </w:pPr>
            <w:r w:rsidRPr="00F16A1E">
              <w:rPr>
                <w:rFonts w:ascii="GHEA Grapalat" w:hAnsi="GHEA Grapalat"/>
                <w:sz w:val="20"/>
                <w:szCs w:val="20"/>
                <w:lang w:val="hy-AM"/>
              </w:rPr>
              <w:t>1</w:t>
            </w:r>
          </w:p>
        </w:tc>
        <w:tc>
          <w:tcPr>
            <w:tcW w:w="1339" w:type="dxa"/>
            <w:vAlign w:val="center"/>
          </w:tcPr>
          <w:p w:rsidR="00A31139" w:rsidRPr="00382B6E" w:rsidRDefault="00A31139" w:rsidP="00847F66">
            <w:pPr>
              <w:jc w:val="center"/>
              <w:rPr>
                <w:rFonts w:ascii="GHEA Grapalat" w:hAnsi="GHEA Grapalat"/>
                <w:sz w:val="20"/>
                <w:szCs w:val="20"/>
                <w:lang w:val="hy-AM"/>
              </w:rPr>
            </w:pPr>
            <w:r w:rsidRPr="00F16A1E">
              <w:rPr>
                <w:rFonts w:ascii="GHEA Grapalat" w:hAnsi="GHEA Grapalat"/>
                <w:sz w:val="20"/>
                <w:szCs w:val="20"/>
              </w:rPr>
              <w:t>71351540</w:t>
            </w:r>
            <w:r w:rsidR="00382B6E">
              <w:rPr>
                <w:rFonts w:ascii="GHEA Grapalat" w:hAnsi="GHEA Grapalat"/>
                <w:sz w:val="20"/>
                <w:szCs w:val="20"/>
                <w:lang w:val="hy-AM"/>
              </w:rPr>
              <w:t>/</w:t>
            </w:r>
            <w:r w:rsidR="00847F66">
              <w:rPr>
                <w:rFonts w:ascii="GHEA Grapalat" w:hAnsi="GHEA Grapalat"/>
                <w:sz w:val="20"/>
                <w:szCs w:val="20"/>
                <w:lang w:val="hy-AM"/>
              </w:rPr>
              <w:t>6</w:t>
            </w:r>
          </w:p>
        </w:tc>
        <w:tc>
          <w:tcPr>
            <w:tcW w:w="3973" w:type="dxa"/>
            <w:tcBorders>
              <w:top w:val="single" w:sz="4" w:space="0" w:color="auto"/>
              <w:bottom w:val="single" w:sz="4" w:space="0" w:color="auto"/>
            </w:tcBorders>
            <w:vAlign w:val="center"/>
          </w:tcPr>
          <w:p w:rsidR="00A31139" w:rsidRPr="00A31139" w:rsidRDefault="00847F66" w:rsidP="00A31139">
            <w:pPr>
              <w:jc w:val="center"/>
              <w:rPr>
                <w:rFonts w:ascii="GHEA Grapalat" w:hAnsi="GHEA Grapalat" w:cs="Sylfaen"/>
                <w:sz w:val="20"/>
                <w:szCs w:val="20"/>
                <w:lang w:val="hy-AM"/>
              </w:rPr>
            </w:pPr>
            <w:r w:rsidRPr="00847F66">
              <w:rPr>
                <w:rFonts w:ascii="GHEA Grapalat" w:hAnsi="GHEA Grapalat"/>
                <w:sz w:val="20"/>
                <w:szCs w:val="20"/>
                <w:lang w:val="hy-AM"/>
              </w:rPr>
              <w:t xml:space="preserve">Ջրվեժ համայնքի ներհամայնքային ճանապարհների ասֆալտապատման աշխատանքների որակի տեխնիկական հսկողոթյան </w:t>
            </w:r>
            <w:r w:rsidRPr="00847F66">
              <w:rPr>
                <w:rFonts w:ascii="GHEA Grapalat" w:hAnsi="GHEA Grapalat" w:cs="Times Armenian"/>
                <w:sz w:val="20"/>
                <w:szCs w:val="20"/>
                <w:lang w:val="hy-AM"/>
              </w:rPr>
              <w:t>խորհրդատվական</w:t>
            </w:r>
            <w:r w:rsidRPr="00847F66">
              <w:rPr>
                <w:rFonts w:ascii="GHEA Grapalat" w:hAnsi="GHEA Grapalat"/>
                <w:sz w:val="20"/>
                <w:szCs w:val="20"/>
                <w:lang w:val="hy-AM"/>
              </w:rPr>
              <w:t xml:space="preserve"> ծառայություններ</w:t>
            </w:r>
            <w:r w:rsidRPr="00847F66">
              <w:rPr>
                <w:rFonts w:ascii="GHEA Grapalat" w:hAnsi="GHEA Grapalat" w:cs="Sylfaen"/>
                <w:sz w:val="20"/>
                <w:szCs w:val="20"/>
                <w:lang w:val="hy-AM"/>
              </w:rPr>
              <w:t xml:space="preserve"> </w:t>
            </w:r>
            <w:r w:rsidR="00A31139" w:rsidRPr="00847F66">
              <w:rPr>
                <w:rFonts w:ascii="GHEA Grapalat" w:hAnsi="GHEA Grapalat" w:cs="Sylfaen"/>
                <w:sz w:val="20"/>
                <w:szCs w:val="20"/>
                <w:lang w:val="hy-AM"/>
              </w:rPr>
              <w:t>/</w:t>
            </w:r>
            <w:r w:rsidR="00A31139" w:rsidRPr="00A31139">
              <w:rPr>
                <w:rFonts w:ascii="GHEA Grapalat" w:hAnsi="GHEA Grapalat" w:cs="Sylfaen"/>
                <w:sz w:val="20"/>
                <w:szCs w:val="20"/>
                <w:lang w:val="hy-AM"/>
              </w:rPr>
              <w:t>Շինարարա</w:t>
            </w:r>
            <w:r w:rsidR="00382B6E">
              <w:rPr>
                <w:rFonts w:ascii="GHEA Grapalat" w:hAnsi="GHEA Grapalat" w:cs="Sylfaen"/>
                <w:sz w:val="20"/>
                <w:szCs w:val="20"/>
                <w:lang w:val="hy-AM"/>
              </w:rPr>
              <w:t>կան աշխատանքների ծ</w:t>
            </w:r>
            <w:r>
              <w:rPr>
                <w:rFonts w:ascii="GHEA Grapalat" w:hAnsi="GHEA Grapalat" w:cs="Sylfaen"/>
                <w:sz w:val="20"/>
                <w:szCs w:val="20"/>
                <w:lang w:val="hy-AM"/>
              </w:rPr>
              <w:t>ածկագիր ԿՄՋՀ-ԲՄ</w:t>
            </w:r>
            <w:r w:rsidR="00A31139" w:rsidRPr="00A31139">
              <w:rPr>
                <w:rFonts w:ascii="GHEA Grapalat" w:hAnsi="GHEA Grapalat" w:cs="Sylfaen"/>
                <w:sz w:val="20"/>
                <w:szCs w:val="20"/>
                <w:lang w:val="hy-AM"/>
              </w:rPr>
              <w:t>ԱՇՁԲ-2</w:t>
            </w:r>
            <w:r w:rsidR="00382B6E">
              <w:rPr>
                <w:rFonts w:ascii="GHEA Grapalat" w:hAnsi="GHEA Grapalat" w:cs="Sylfaen"/>
                <w:sz w:val="20"/>
                <w:szCs w:val="20"/>
                <w:lang w:val="hy-AM"/>
              </w:rPr>
              <w:t>4</w:t>
            </w:r>
            <w:r w:rsidR="00A31139" w:rsidRPr="00A31139">
              <w:rPr>
                <w:rFonts w:ascii="GHEA Grapalat" w:hAnsi="GHEA Grapalat" w:cs="Sylfaen"/>
                <w:sz w:val="20"/>
                <w:szCs w:val="20"/>
                <w:lang w:val="hy-AM"/>
              </w:rPr>
              <w:t>/</w:t>
            </w:r>
            <w:r>
              <w:rPr>
                <w:rFonts w:ascii="GHEA Grapalat" w:hAnsi="GHEA Grapalat" w:cs="Sylfaen"/>
                <w:sz w:val="20"/>
                <w:szCs w:val="20"/>
                <w:lang w:val="hy-AM"/>
              </w:rPr>
              <w:t>1</w:t>
            </w:r>
            <w:r w:rsidR="00A31139" w:rsidRPr="00A31139">
              <w:rPr>
                <w:rFonts w:ascii="GHEA Grapalat" w:hAnsi="GHEA Grapalat" w:cs="Sylfaen"/>
                <w:sz w:val="20"/>
                <w:szCs w:val="20"/>
                <w:lang w:val="hy-AM"/>
              </w:rPr>
              <w:t>/</w:t>
            </w:r>
          </w:p>
          <w:p w:rsidR="00A31139" w:rsidRPr="00A31139" w:rsidRDefault="00A31139" w:rsidP="00A31139">
            <w:pPr>
              <w:pStyle w:val="BodyTextIndent2"/>
              <w:spacing w:line="240" w:lineRule="auto"/>
              <w:ind w:firstLine="0"/>
              <w:jc w:val="center"/>
              <w:rPr>
                <w:rFonts w:ascii="GHEA Grapalat" w:hAnsi="GHEA Grapalat"/>
                <w:lang w:val="hy-AM"/>
              </w:rPr>
            </w:pPr>
            <w:r w:rsidRPr="00A31139">
              <w:rPr>
                <w:rFonts w:ascii="GHEA Grapalat" w:hAnsi="GHEA Grapalat" w:cs="Sylfaen"/>
                <w:lang w:val="hy-AM"/>
              </w:rPr>
              <w:t>Տես ստորև</w:t>
            </w:r>
          </w:p>
        </w:tc>
        <w:tc>
          <w:tcPr>
            <w:tcW w:w="469" w:type="dxa"/>
            <w:textDirection w:val="btLr"/>
            <w:vAlign w:val="center"/>
          </w:tcPr>
          <w:p w:rsidR="00A31139" w:rsidRPr="003D5C93" w:rsidRDefault="00A31139" w:rsidP="00A31139">
            <w:pPr>
              <w:ind w:left="-108" w:right="-163"/>
              <w:jc w:val="center"/>
              <w:rPr>
                <w:rFonts w:ascii="GHEA Grapalat" w:hAnsi="GHEA Grapalat"/>
                <w:sz w:val="16"/>
                <w:szCs w:val="16"/>
                <w:lang w:val="hy-AM"/>
              </w:rPr>
            </w:pPr>
            <w:r w:rsidRPr="003D5C93">
              <w:rPr>
                <w:rFonts w:ascii="GHEA Grapalat" w:hAnsi="GHEA Grapalat"/>
                <w:sz w:val="16"/>
                <w:szCs w:val="16"/>
                <w:lang w:val="hy-AM"/>
              </w:rPr>
              <w:t>դրամ</w:t>
            </w:r>
          </w:p>
        </w:tc>
        <w:tc>
          <w:tcPr>
            <w:tcW w:w="747" w:type="dxa"/>
            <w:textDirection w:val="btLr"/>
            <w:vAlign w:val="center"/>
          </w:tcPr>
          <w:p w:rsidR="00A31139" w:rsidRPr="005877A3" w:rsidRDefault="00A31139" w:rsidP="00A31139">
            <w:pPr>
              <w:ind w:left="113" w:right="113"/>
              <w:jc w:val="center"/>
              <w:rPr>
                <w:rFonts w:ascii="GHEA Grapalat" w:hAnsi="GHEA Grapalat"/>
                <w:sz w:val="16"/>
                <w:szCs w:val="16"/>
                <w:lang w:val="hy-AM"/>
              </w:rPr>
            </w:pPr>
          </w:p>
        </w:tc>
        <w:tc>
          <w:tcPr>
            <w:tcW w:w="469" w:type="dxa"/>
            <w:textDirection w:val="btLr"/>
            <w:vAlign w:val="center"/>
          </w:tcPr>
          <w:p w:rsidR="00A31139" w:rsidRPr="003D5C93" w:rsidRDefault="00A31139" w:rsidP="00A31139">
            <w:pPr>
              <w:ind w:left="113" w:right="113"/>
              <w:jc w:val="center"/>
              <w:rPr>
                <w:rFonts w:ascii="GHEA Grapalat" w:hAnsi="GHEA Grapalat"/>
                <w:sz w:val="16"/>
                <w:szCs w:val="16"/>
                <w:lang w:val="hy-AM"/>
              </w:rPr>
            </w:pPr>
            <w:r w:rsidRPr="003D5C93">
              <w:rPr>
                <w:rFonts w:ascii="GHEA Grapalat" w:hAnsi="GHEA Grapalat"/>
                <w:sz w:val="16"/>
                <w:szCs w:val="16"/>
                <w:lang w:val="hy-AM"/>
              </w:rPr>
              <w:t>1</w:t>
            </w:r>
          </w:p>
        </w:tc>
        <w:tc>
          <w:tcPr>
            <w:tcW w:w="1146" w:type="dxa"/>
            <w:vAlign w:val="center"/>
          </w:tcPr>
          <w:p w:rsidR="00A31139" w:rsidRPr="00382B6E" w:rsidRDefault="00A31139" w:rsidP="00382B6E">
            <w:pPr>
              <w:ind w:left="-185" w:right="-61"/>
              <w:jc w:val="center"/>
              <w:rPr>
                <w:rFonts w:ascii="GHEA Grapalat" w:hAnsi="GHEA Grapalat"/>
                <w:sz w:val="18"/>
                <w:szCs w:val="18"/>
                <w:lang w:val="hy-AM"/>
              </w:rPr>
            </w:pPr>
            <w:r w:rsidRPr="00382B6E">
              <w:rPr>
                <w:rFonts w:ascii="GHEA Grapalat" w:hAnsi="GHEA Grapalat"/>
                <w:sz w:val="18"/>
                <w:szCs w:val="18"/>
                <w:lang w:val="hy-AM"/>
              </w:rPr>
              <w:t>Ջրվեժ     համայնք</w:t>
            </w:r>
          </w:p>
          <w:p w:rsidR="00382B6E" w:rsidRPr="00382B6E" w:rsidRDefault="00382B6E" w:rsidP="00382B6E">
            <w:pPr>
              <w:ind w:left="-185" w:right="-61"/>
              <w:jc w:val="center"/>
              <w:rPr>
                <w:rFonts w:ascii="GHEA Grapalat" w:hAnsi="GHEA Grapalat"/>
                <w:sz w:val="18"/>
                <w:szCs w:val="18"/>
                <w:lang w:val="hy-AM"/>
              </w:rPr>
            </w:pPr>
          </w:p>
        </w:tc>
        <w:tc>
          <w:tcPr>
            <w:tcW w:w="1570" w:type="dxa"/>
            <w:vAlign w:val="center"/>
          </w:tcPr>
          <w:p w:rsidR="00A31139" w:rsidRPr="002621BF" w:rsidRDefault="00A31139" w:rsidP="00A31139">
            <w:pPr>
              <w:jc w:val="center"/>
              <w:rPr>
                <w:rFonts w:ascii="GHEA Grapalat" w:hAnsi="GHEA Grapalat"/>
                <w:sz w:val="16"/>
                <w:szCs w:val="18"/>
                <w:highlight w:val="yellow"/>
                <w:lang w:val="hy-AM"/>
              </w:rPr>
            </w:pPr>
            <w:r>
              <w:rPr>
                <w:rFonts w:ascii="GHEA Grapalat" w:hAnsi="GHEA Grapalat"/>
                <w:sz w:val="16"/>
                <w:szCs w:val="18"/>
                <w:lang w:val="hy-AM"/>
              </w:rPr>
              <w:t xml:space="preserve">Պայմանագիրը </w:t>
            </w:r>
            <w:r w:rsidRPr="002621BF">
              <w:rPr>
                <w:rFonts w:ascii="GHEA Grapalat" w:hAnsi="GHEA Grapalat"/>
                <w:sz w:val="16"/>
                <w:szCs w:val="18"/>
                <w:lang w:val="hy-AM"/>
              </w:rPr>
              <w:t>ուժի մեջ է մտնում շինարարական աշխատանքների գնման պայմանագիրը վավերացնելու օրվանից և գործում է շինարարական աշխատանքներին զուգընթաց:</w:t>
            </w:r>
          </w:p>
        </w:tc>
      </w:tr>
    </w:tbl>
    <w:p w:rsidR="007678FA" w:rsidRPr="00A31139" w:rsidRDefault="007678FA" w:rsidP="007678FA">
      <w:pPr>
        <w:jc w:val="center"/>
        <w:rPr>
          <w:rFonts w:ascii="GHEA Grapalat" w:hAnsi="GHEA Grapalat"/>
          <w:sz w:val="20"/>
          <w:lang w:val="hy-AM"/>
        </w:rPr>
      </w:pPr>
    </w:p>
    <w:p w:rsidR="007678FA" w:rsidRPr="00382B6E" w:rsidRDefault="007678FA" w:rsidP="007678FA">
      <w:pPr>
        <w:jc w:val="both"/>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A31139" w:rsidRPr="00064ADD" w:rsidRDefault="007678FA" w:rsidP="00847F66">
      <w:pPr>
        <w:pStyle w:val="BodyTextIndent2"/>
        <w:spacing w:line="240" w:lineRule="auto"/>
        <w:ind w:firstLine="0"/>
        <w:jc w:val="right"/>
        <w:rPr>
          <w:rFonts w:ascii="GHEA Grapalat" w:hAnsi="GHEA Grapalat"/>
          <w:i/>
          <w:sz w:val="18"/>
          <w:lang w:val="hy-AM"/>
        </w:rPr>
      </w:pPr>
      <w:r w:rsidRPr="00064ADD">
        <w:rPr>
          <w:rFonts w:ascii="GHEA Grapalat" w:hAnsi="GHEA Grapalat"/>
        </w:rPr>
        <w:br w:type="page"/>
      </w:r>
      <w:r w:rsidR="00A31139" w:rsidRPr="00064ADD">
        <w:rPr>
          <w:rFonts w:ascii="GHEA Grapalat" w:hAnsi="GHEA Grapalat"/>
          <w:i/>
          <w:sz w:val="18"/>
          <w:lang w:val="hy-AM"/>
        </w:rPr>
        <w:lastRenderedPageBreak/>
        <w:t>Հավելված N 1</w:t>
      </w:r>
    </w:p>
    <w:p w:rsidR="00A31139" w:rsidRPr="00064ADD" w:rsidRDefault="00A31139" w:rsidP="00A31139">
      <w:pPr>
        <w:jc w:val="right"/>
        <w:rPr>
          <w:rFonts w:ascii="GHEA Grapalat" w:hAnsi="GHEA Grapalat"/>
          <w:i/>
          <w:sz w:val="18"/>
          <w:lang w:val="hy-AM"/>
        </w:rPr>
      </w:pPr>
      <w:r w:rsidRPr="00064ADD">
        <w:rPr>
          <w:rFonts w:ascii="GHEA Grapalat" w:hAnsi="GHEA Grapalat"/>
          <w:i/>
          <w:sz w:val="18"/>
          <w:lang w:val="hy-AM"/>
        </w:rPr>
        <w:t xml:space="preserve">«         »              20  թ. կնքված </w:t>
      </w:r>
    </w:p>
    <w:p w:rsidR="00A31139" w:rsidRPr="00064ADD" w:rsidRDefault="00A31139" w:rsidP="00A31139">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A31139" w:rsidRPr="002505CD" w:rsidRDefault="00A31139" w:rsidP="00A31139">
      <w:pPr>
        <w:jc w:val="center"/>
        <w:rPr>
          <w:rFonts w:ascii="GHEA Grapalat" w:hAnsi="GHEA Grapalat"/>
          <w:b/>
          <w:lang w:val="hy-AM"/>
        </w:rPr>
      </w:pPr>
      <w:r w:rsidRPr="002505CD">
        <w:rPr>
          <w:rFonts w:ascii="GHEA Grapalat" w:hAnsi="GHEA Grapalat"/>
          <w:b/>
          <w:lang w:val="hy-AM"/>
        </w:rPr>
        <w:t>ՏԵԽՆԻԿԱԿԱՆ ԲՆՈՒԹԱԳԻՐ</w:t>
      </w:r>
    </w:p>
    <w:p w:rsidR="00A31139" w:rsidRPr="002505CD" w:rsidRDefault="00A31139" w:rsidP="00A31139">
      <w:pPr>
        <w:ind w:left="34" w:right="34"/>
        <w:jc w:val="center"/>
        <w:rPr>
          <w:rFonts w:ascii="GHEA Grapalat" w:hAnsi="GHEA Grapalat"/>
          <w:b/>
          <w:sz w:val="20"/>
          <w:szCs w:val="20"/>
          <w:lang w:val="hy-AM"/>
        </w:rPr>
      </w:pPr>
      <w:r w:rsidRPr="002505CD">
        <w:rPr>
          <w:rFonts w:ascii="GHEA Grapalat" w:hAnsi="GHEA Grapalat"/>
          <w:b/>
          <w:sz w:val="20"/>
          <w:szCs w:val="20"/>
          <w:lang w:val="hy-AM"/>
        </w:rPr>
        <w:t>Ծառայության մատուցման ընդհանուր պահանջներ</w:t>
      </w:r>
    </w:p>
    <w:p w:rsidR="00A31139" w:rsidRPr="00382B6E" w:rsidRDefault="00847F66" w:rsidP="00382B6E">
      <w:pPr>
        <w:ind w:firstLine="720"/>
        <w:rPr>
          <w:rFonts w:ascii="GHEA Grapalat" w:hAnsi="GHEA Grapalat" w:cs="Sylfaen"/>
          <w:sz w:val="20"/>
          <w:szCs w:val="20"/>
          <w:lang w:val="hy-AM"/>
        </w:rPr>
      </w:pPr>
      <w:r w:rsidRPr="00847F66">
        <w:rPr>
          <w:rFonts w:ascii="GHEA Grapalat" w:hAnsi="GHEA Grapalat"/>
          <w:sz w:val="20"/>
          <w:szCs w:val="20"/>
          <w:lang w:val="hy-AM"/>
        </w:rPr>
        <w:t xml:space="preserve">Ջրվեժ համայնքի ներհամայնքային ճանապարհների ասֆալտապատման աշխատանքների որակի տեխնիկական հսկողոթյան </w:t>
      </w:r>
      <w:r w:rsidRPr="00847F66">
        <w:rPr>
          <w:rFonts w:ascii="GHEA Grapalat" w:hAnsi="GHEA Grapalat" w:cs="Times Armenian"/>
          <w:sz w:val="20"/>
          <w:szCs w:val="20"/>
          <w:lang w:val="hy-AM"/>
        </w:rPr>
        <w:t>խորհրդատվական</w:t>
      </w:r>
      <w:r w:rsidRPr="00847F66">
        <w:rPr>
          <w:rFonts w:ascii="GHEA Grapalat" w:hAnsi="GHEA Grapalat"/>
          <w:sz w:val="20"/>
          <w:szCs w:val="20"/>
          <w:lang w:val="hy-AM"/>
        </w:rPr>
        <w:t xml:space="preserve"> ծառայություններ</w:t>
      </w:r>
      <w:r w:rsidR="00A31139" w:rsidRPr="002505CD">
        <w:rPr>
          <w:rFonts w:ascii="GHEA Grapalat" w:hAnsi="GHEA Grapalat" w:cs="Sylfaen"/>
          <w:sz w:val="20"/>
          <w:szCs w:val="20"/>
          <w:lang w:val="hy-AM"/>
        </w:rPr>
        <w:t>ի մատուց</w:t>
      </w:r>
      <w:r w:rsidR="00A31139">
        <w:rPr>
          <w:rFonts w:ascii="GHEA Grapalat" w:hAnsi="GHEA Grapalat" w:cs="Sylfaen"/>
          <w:sz w:val="20"/>
          <w:szCs w:val="20"/>
          <w:lang w:val="hy-AM"/>
        </w:rPr>
        <w:t>ու</w:t>
      </w:r>
      <w:r w:rsidR="00A31139" w:rsidRPr="002505CD">
        <w:rPr>
          <w:rFonts w:ascii="GHEA Grapalat" w:hAnsi="GHEA Grapalat" w:cs="Sylfaen"/>
          <w:sz w:val="20"/>
          <w:szCs w:val="20"/>
          <w:lang w:val="hy-AM"/>
        </w:rPr>
        <w:t>մ</w:t>
      </w:r>
      <w:r w:rsidR="00A31139">
        <w:rPr>
          <w:rFonts w:ascii="GHEA Grapalat" w:hAnsi="GHEA Grapalat" w:cs="Sylfaen"/>
          <w:sz w:val="20"/>
          <w:szCs w:val="20"/>
          <w:lang w:val="hy-AM"/>
        </w:rPr>
        <w:t>։</w:t>
      </w:r>
      <w:r w:rsidR="00A31139">
        <w:rPr>
          <w:rFonts w:ascii="GHEA Grapalat" w:hAnsi="GHEA Grapalat" w:cs="Sylfaen"/>
          <w:sz w:val="20"/>
          <w:szCs w:val="20"/>
          <w:lang w:val="hy-AM"/>
        </w:rPr>
        <w:br/>
      </w:r>
      <w:r w:rsidR="00382B6E">
        <w:rPr>
          <w:rFonts w:ascii="GHEA Grapalat" w:hAnsi="GHEA Grapalat" w:cs="Calibri"/>
          <w:color w:val="000000"/>
          <w:sz w:val="20"/>
          <w:szCs w:val="20"/>
          <w:lang w:val="hy-AM"/>
        </w:rPr>
        <w:t xml:space="preserve">            </w:t>
      </w:r>
      <w:r w:rsidR="00A31139" w:rsidRPr="003A393F">
        <w:rPr>
          <w:rFonts w:ascii="GHEA Grapalat" w:hAnsi="GHEA Grapalat" w:cs="Calibri"/>
          <w:color w:val="000000"/>
          <w:sz w:val="20"/>
          <w:szCs w:val="20"/>
          <w:lang w:val="hy-AM"/>
        </w:rPr>
        <w:t>Ծառայության մատուցման ընդհանուր պահանջների</w:t>
      </w:r>
    </w:p>
    <w:p w:rsidR="00A31139" w:rsidRDefault="00A31139" w:rsidP="00A31139">
      <w:pPr>
        <w:ind w:firstLine="720"/>
        <w:rPr>
          <w:rFonts w:ascii="GHEA Grapalat" w:hAnsi="GHEA Grapalat" w:cs="Calibri"/>
          <w:color w:val="000000"/>
          <w:sz w:val="20"/>
          <w:szCs w:val="20"/>
          <w:lang w:val="hy-AM"/>
        </w:rPr>
      </w:pPr>
      <w:r w:rsidRPr="003A393F">
        <w:rPr>
          <w:rFonts w:ascii="GHEA Grapalat" w:hAnsi="GHEA Grapalat" w:cs="Calibri"/>
          <w:color w:val="000000"/>
          <w:sz w:val="20"/>
          <w:szCs w:val="20"/>
          <w:lang w:val="hy-AM"/>
        </w:rP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r w:rsidRPr="003A393F">
        <w:rPr>
          <w:rFonts w:ascii="GHEA Grapalat" w:hAnsi="GHEA Grapalat" w:cs="Calibri"/>
          <w:color w:val="000000"/>
          <w:sz w:val="20"/>
          <w:szCs w:val="20"/>
          <w:lang w:val="hy-AM"/>
        </w:rPr>
        <w:br/>
      </w:r>
      <w:r w:rsidRPr="003B4E25">
        <w:rPr>
          <w:rFonts w:ascii="GHEA Grapalat" w:hAnsi="GHEA Grapalat" w:cs="Calibri"/>
          <w:color w:val="000000"/>
          <w:sz w:val="20"/>
          <w:szCs w:val="20"/>
          <w:lang w:val="hy-AM"/>
        </w:rPr>
        <w:t xml:space="preserve">            </w:t>
      </w:r>
      <w:r w:rsidRPr="003A393F">
        <w:rPr>
          <w:rFonts w:ascii="GHEA Grapalat" w:hAnsi="GHEA Grapalat" w:cs="Calibri"/>
          <w:color w:val="000000"/>
          <w:sz w:val="20"/>
          <w:szCs w:val="20"/>
          <w:lang w:val="hy-AM"/>
        </w:rPr>
        <w:t>2.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r w:rsidRPr="003A393F">
        <w:rPr>
          <w:rFonts w:ascii="GHEA Grapalat" w:hAnsi="GHEA Grapalat" w:cs="Calibri"/>
          <w:color w:val="000000"/>
          <w:sz w:val="20"/>
          <w:szCs w:val="20"/>
          <w:lang w:val="hy-AM"/>
        </w:rPr>
        <w:br/>
      </w:r>
      <w:r w:rsidRPr="003B4E25">
        <w:rPr>
          <w:rFonts w:ascii="GHEA Grapalat" w:hAnsi="GHEA Grapalat" w:cs="Calibri"/>
          <w:color w:val="000000"/>
          <w:sz w:val="20"/>
          <w:szCs w:val="20"/>
          <w:lang w:val="hy-AM"/>
        </w:rPr>
        <w:t xml:space="preserve">           </w:t>
      </w:r>
      <w:r w:rsidRPr="003A393F">
        <w:rPr>
          <w:rFonts w:ascii="GHEA Grapalat" w:hAnsi="GHEA Grapalat" w:cs="Calibri"/>
          <w:color w:val="000000"/>
          <w:sz w:val="20"/>
          <w:szCs w:val="20"/>
          <w:lang w:val="hy-AM"/>
        </w:rPr>
        <w:t>3. Տեխնիկական հսկողություն իրականացնողի հիմնական պարտականություններն են՝</w:t>
      </w:r>
      <w:r w:rsidRPr="003A393F">
        <w:rPr>
          <w:rFonts w:ascii="GHEA Grapalat" w:hAnsi="GHEA Grapalat" w:cs="Calibri"/>
          <w:color w:val="000000"/>
          <w:sz w:val="20"/>
          <w:szCs w:val="20"/>
          <w:lang w:val="hy-AM"/>
        </w:rPr>
        <w:br/>
        <w:t>• շինարարության սկզբից մինչև ավարտը ընկած ժամանակահատվածում պարբերաբար լուսանկարահանել շինարարության օբյեկտի վիճակը,</w:t>
      </w:r>
      <w:r w:rsidRPr="003A393F">
        <w:rPr>
          <w:rFonts w:ascii="GHEA Grapalat" w:hAnsi="GHEA Grapalat" w:cs="Calibri"/>
          <w:color w:val="000000"/>
          <w:sz w:val="20"/>
          <w:szCs w:val="20"/>
          <w:lang w:val="hy-AM"/>
        </w:rPr>
        <w:br/>
        <w:t>• ապահովել կատարվող աշխատանքների համապատասխանությունը կապալի պայմանագրի պայմաններին, շինարարական նորմերին և կանոններին,</w:t>
      </w:r>
      <w:r w:rsidRPr="003A393F">
        <w:rPr>
          <w:rFonts w:ascii="GHEA Grapalat" w:hAnsi="GHEA Grapalat" w:cs="Calibri"/>
          <w:color w:val="000000"/>
          <w:sz w:val="20"/>
          <w:szCs w:val="20"/>
          <w:lang w:val="hy-AM"/>
        </w:rPr>
        <w:b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r w:rsidRPr="003A393F">
        <w:rPr>
          <w:rFonts w:ascii="GHEA Grapalat" w:hAnsi="GHEA Grapalat" w:cs="Calibri"/>
          <w:color w:val="000000"/>
          <w:sz w:val="20"/>
          <w:szCs w:val="20"/>
          <w:lang w:val="hy-AM"/>
        </w:rPr>
        <w:br/>
        <w:t>• ստուգել և հաստատել աշխատանքային և կատարողական փաստաթղթերը՝ նախապատրաստված Կապալառուի կողմից,</w:t>
      </w:r>
      <w:r w:rsidRPr="003A393F">
        <w:rPr>
          <w:rFonts w:ascii="GHEA Grapalat" w:hAnsi="GHEA Grapalat" w:cs="Calibri"/>
          <w:color w:val="000000"/>
          <w:sz w:val="20"/>
          <w:szCs w:val="20"/>
          <w:lang w:val="hy-AM"/>
        </w:rPr>
        <w:b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r w:rsidRPr="003A393F">
        <w:rPr>
          <w:rFonts w:ascii="GHEA Grapalat" w:hAnsi="GHEA Grapalat" w:cs="Calibri"/>
          <w:color w:val="000000"/>
          <w:sz w:val="20"/>
          <w:szCs w:val="20"/>
          <w:lang w:val="hy-AM"/>
        </w:rPr>
        <w:br/>
        <w:t>• վերահսկել և գնահատել շինաշխատանքների գործընթացը, որպեսզի ապահովվի շինաշխատանքների ավարտը՝ համաձայն պայմանագրի մեջ նշված ժամանակացույցի,</w:t>
      </w:r>
      <w:r w:rsidRPr="003A393F">
        <w:rPr>
          <w:rFonts w:ascii="GHEA Grapalat" w:hAnsi="GHEA Grapalat" w:cs="Calibri"/>
          <w:color w:val="000000"/>
          <w:sz w:val="20"/>
          <w:szCs w:val="20"/>
          <w:lang w:val="hy-AM"/>
        </w:rPr>
        <w:br/>
        <w:t xml:space="preserve">• ստուգել բոլոր այն փորձարկումների արդյունքները, որոնք անհրաժեշտ են որակի ապահովման համար: </w:t>
      </w:r>
      <w:r w:rsidRPr="003B4E25">
        <w:rPr>
          <w:rFonts w:ascii="GHEA Grapalat" w:hAnsi="GHEA Grapalat" w:cs="Calibri"/>
          <w:color w:val="000000"/>
          <w:sz w:val="20"/>
          <w:szCs w:val="20"/>
          <w:lang w:val="hy-AM"/>
        </w:rPr>
        <w:t xml:space="preserve">    </w:t>
      </w:r>
      <w:r w:rsidRPr="003A393F">
        <w:rPr>
          <w:rFonts w:ascii="GHEA Grapalat" w:hAnsi="GHEA Grapalat" w:cs="Calibri"/>
          <w:color w:val="000000"/>
          <w:sz w:val="20"/>
          <w:szCs w:val="20"/>
          <w:lang w:val="hy-AM"/>
        </w:rPr>
        <w:t xml:space="preserve">Ստուգել բոլոր փաստաթղթերը (այդ թվում՝ բոլոր ծավալային չափերը և հաշվարկները), որոնք անհրաժեշտ են համապատասխան վճարումները իրականացնելու համար, </w:t>
      </w:r>
    </w:p>
    <w:p w:rsidR="00A31139" w:rsidRDefault="00A31139" w:rsidP="00A31139">
      <w:pPr>
        <w:rPr>
          <w:rFonts w:ascii="GHEA Grapalat" w:hAnsi="GHEA Grapalat" w:cs="Calibri"/>
          <w:color w:val="000000"/>
          <w:sz w:val="20"/>
          <w:szCs w:val="20"/>
          <w:lang w:val="hy-AM"/>
        </w:rPr>
      </w:pPr>
      <w:r w:rsidRPr="003A393F">
        <w:rPr>
          <w:rFonts w:ascii="GHEA Grapalat" w:hAnsi="GHEA Grapalat" w:cs="Calibri"/>
          <w:color w:val="000000"/>
          <w:sz w:val="20"/>
          <w:szCs w:val="20"/>
          <w:lang w:val="hy-AM"/>
        </w:rPr>
        <w:t>•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r w:rsidRPr="003A393F">
        <w:rPr>
          <w:rFonts w:ascii="GHEA Grapalat" w:hAnsi="GHEA Grapalat" w:cs="Calibri"/>
          <w:color w:val="000000"/>
          <w:sz w:val="20"/>
          <w:szCs w:val="20"/>
          <w:lang w:val="hy-AM"/>
        </w:rPr>
        <w:b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r w:rsidRPr="003A393F">
        <w:rPr>
          <w:rFonts w:ascii="GHEA Grapalat" w:hAnsi="GHEA Grapalat" w:cs="Calibri"/>
          <w:color w:val="000000"/>
          <w:sz w:val="20"/>
          <w:szCs w:val="20"/>
          <w:lang w:val="hy-AM"/>
        </w:rPr>
        <w:b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r w:rsidRPr="003A393F">
        <w:rPr>
          <w:rFonts w:ascii="GHEA Grapalat" w:hAnsi="GHEA Grapalat" w:cs="Calibri"/>
          <w:color w:val="000000"/>
          <w:sz w:val="20"/>
          <w:szCs w:val="20"/>
          <w:lang w:val="hy-AM"/>
        </w:rPr>
        <w:b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r w:rsidRPr="003A393F">
        <w:rPr>
          <w:rFonts w:ascii="GHEA Grapalat" w:hAnsi="GHEA Grapalat" w:cs="Calibri"/>
          <w:color w:val="000000"/>
          <w:sz w:val="20"/>
          <w:szCs w:val="20"/>
          <w:lang w:val="hy-AM"/>
        </w:rPr>
        <w:br/>
        <w:t>• կատարել աշխատանքների ծավալների չափագրումներ և մասնակցել կատարողական փաստաթղթերի կազմմանը և հաստատմանը,</w:t>
      </w:r>
      <w:r w:rsidRPr="003A393F">
        <w:rPr>
          <w:rFonts w:ascii="GHEA Grapalat" w:hAnsi="GHEA Grapalat" w:cs="Calibri"/>
          <w:color w:val="000000"/>
          <w:sz w:val="20"/>
          <w:szCs w:val="20"/>
          <w:lang w:val="hy-AM"/>
        </w:rPr>
        <w:b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r w:rsidRPr="003A393F">
        <w:rPr>
          <w:rFonts w:ascii="GHEA Grapalat" w:hAnsi="GHEA Grapalat" w:cs="Calibri"/>
          <w:color w:val="000000"/>
          <w:sz w:val="20"/>
          <w:szCs w:val="20"/>
          <w:lang w:val="hy-AM"/>
        </w:rPr>
        <w:br/>
        <w:t>• Պատվիրատուի ցուցումով չափագրել կատարման ենթակա աշխատանքները:</w:t>
      </w:r>
      <w:r w:rsidRPr="003A393F">
        <w:rPr>
          <w:rFonts w:ascii="GHEA Grapalat" w:hAnsi="GHEA Grapalat" w:cs="Calibri"/>
          <w:color w:val="000000"/>
          <w:sz w:val="20"/>
          <w:szCs w:val="20"/>
          <w:lang w:val="hy-AM"/>
        </w:rPr>
        <w:br/>
        <w:t xml:space="preserve">• պարտադիր ներկա լինել քաղաքաշինության նախարարի թիվ 44 առ 28.04.1998թ.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   </w:t>
      </w:r>
    </w:p>
    <w:p w:rsidR="00A31139" w:rsidRPr="003A393F" w:rsidRDefault="00A31139" w:rsidP="00A31139">
      <w:pPr>
        <w:ind w:firstLine="900"/>
        <w:rPr>
          <w:rFonts w:ascii="GHEA Grapalat" w:hAnsi="GHEA Grapalat"/>
          <w:sz w:val="20"/>
          <w:szCs w:val="20"/>
          <w:lang w:val="hy-AM"/>
        </w:rPr>
      </w:pPr>
      <w:r w:rsidRPr="003A393F">
        <w:rPr>
          <w:rFonts w:ascii="GHEA Grapalat" w:hAnsi="GHEA Grapalat" w:cs="Calibri"/>
          <w:b/>
          <w:bCs/>
          <w:color w:val="000000"/>
          <w:sz w:val="20"/>
          <w:szCs w:val="20"/>
          <w:lang w:val="hy-AM"/>
        </w:rPr>
        <w:t>Հաշվետվության ներկայացման պահանջներ</w:t>
      </w:r>
      <w:r w:rsidRPr="003A393F">
        <w:rPr>
          <w:rFonts w:ascii="GHEA Grapalat" w:hAnsi="GHEA Grapalat" w:cs="Calibri"/>
          <w:color w:val="000000"/>
          <w:sz w:val="20"/>
          <w:szCs w:val="20"/>
          <w:lang w:val="hy-AM"/>
        </w:rPr>
        <w:br/>
      </w:r>
      <w:r w:rsidRPr="00D525C0">
        <w:rPr>
          <w:rFonts w:ascii="GHEA Grapalat" w:hAnsi="GHEA Grapalat" w:cs="Calibri"/>
          <w:color w:val="000000"/>
          <w:sz w:val="20"/>
          <w:szCs w:val="20"/>
          <w:lang w:val="hy-AM"/>
        </w:rPr>
        <w:t xml:space="preserve">           </w:t>
      </w:r>
      <w:r w:rsidRPr="003A393F">
        <w:rPr>
          <w:rFonts w:ascii="GHEA Grapalat" w:hAnsi="GHEA Grapalat" w:cs="Calibri"/>
          <w:color w:val="000000"/>
          <w:sz w:val="20"/>
          <w:szCs w:val="20"/>
          <w:lang w:val="hy-AM"/>
        </w:rP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r w:rsidRPr="003A393F">
        <w:rPr>
          <w:rFonts w:ascii="GHEA Grapalat" w:hAnsi="GHEA Grapalat" w:cs="Calibri"/>
          <w:color w:val="000000"/>
          <w:sz w:val="20"/>
          <w:szCs w:val="20"/>
          <w:lang w:val="hy-AM"/>
        </w:rPr>
        <w:br/>
      </w:r>
      <w:r w:rsidRPr="00D525C0">
        <w:rPr>
          <w:rFonts w:ascii="GHEA Grapalat" w:hAnsi="GHEA Grapalat" w:cs="Calibri"/>
          <w:color w:val="000000"/>
          <w:sz w:val="20"/>
          <w:szCs w:val="20"/>
          <w:lang w:val="hy-AM"/>
        </w:rPr>
        <w:t xml:space="preserve">        </w:t>
      </w:r>
      <w:r w:rsidRPr="003A393F">
        <w:rPr>
          <w:rFonts w:ascii="GHEA Grapalat" w:hAnsi="GHEA Grapalat" w:cs="Calibri"/>
          <w:color w:val="000000"/>
          <w:sz w:val="20"/>
          <w:szCs w:val="20"/>
          <w:lang w:val="hy-AM"/>
        </w:rPr>
        <w:t xml:space="preserve">  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w:t>
      </w:r>
      <w:r w:rsidRPr="003A393F">
        <w:rPr>
          <w:rFonts w:ascii="GHEA Grapalat" w:hAnsi="GHEA Grapalat" w:cs="Calibri"/>
          <w:color w:val="000000"/>
          <w:sz w:val="20"/>
          <w:szCs w:val="20"/>
          <w:lang w:val="hy-AM"/>
        </w:rPr>
        <w:lastRenderedPageBreak/>
        <w:t>ավարտված շինարարական օբյեկտի լուսանկարներ:</w:t>
      </w:r>
      <w:r w:rsidRPr="003A393F">
        <w:rPr>
          <w:rFonts w:ascii="GHEA Grapalat" w:hAnsi="GHEA Grapalat" w:cs="Calibri"/>
          <w:color w:val="000000"/>
          <w:sz w:val="20"/>
          <w:szCs w:val="20"/>
          <w:lang w:val="hy-AM"/>
        </w:rPr>
        <w:br/>
      </w:r>
      <w:r w:rsidRPr="00D525C0">
        <w:rPr>
          <w:rFonts w:ascii="GHEA Grapalat" w:hAnsi="GHEA Grapalat" w:cs="Calibri"/>
          <w:color w:val="000000"/>
          <w:sz w:val="20"/>
          <w:szCs w:val="20"/>
          <w:lang w:val="hy-AM"/>
        </w:rPr>
        <w:t xml:space="preserve">            </w:t>
      </w:r>
      <w:r w:rsidRPr="003A393F">
        <w:rPr>
          <w:rFonts w:ascii="GHEA Grapalat" w:hAnsi="GHEA Grapalat" w:cs="Calibri"/>
          <w:color w:val="000000"/>
          <w:sz w:val="20"/>
          <w:szCs w:val="20"/>
          <w:lang w:val="hy-AM"/>
        </w:rP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r w:rsidRPr="003A393F">
        <w:rPr>
          <w:rFonts w:ascii="GHEA Grapalat" w:hAnsi="GHEA Grapalat" w:cs="Calibri"/>
          <w:color w:val="000000"/>
          <w:sz w:val="20"/>
          <w:szCs w:val="20"/>
          <w:lang w:val="hy-AM"/>
        </w:rPr>
        <w:br/>
      </w:r>
      <w:r w:rsidRPr="00D525C0">
        <w:rPr>
          <w:rFonts w:ascii="GHEA Grapalat" w:hAnsi="GHEA Grapalat" w:cs="Calibri"/>
          <w:color w:val="000000"/>
          <w:sz w:val="20"/>
          <w:szCs w:val="20"/>
          <w:lang w:val="hy-AM"/>
        </w:rPr>
        <w:t xml:space="preserve">             </w:t>
      </w:r>
      <w:r w:rsidRPr="003A393F">
        <w:rPr>
          <w:rFonts w:ascii="GHEA Grapalat" w:hAnsi="GHEA Grapalat" w:cs="Calibri"/>
          <w:color w:val="000000"/>
          <w:sz w:val="20"/>
          <w:szCs w:val="20"/>
          <w:lang w:val="hy-AM"/>
        </w:rPr>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p w:rsidR="00A31139" w:rsidRDefault="00A31139" w:rsidP="00A31139">
      <w:pPr>
        <w:ind w:firstLine="567"/>
        <w:rPr>
          <w:rFonts w:ascii="GHEA Grapalat" w:hAnsi="GHEA Grapalat" w:cs="Sylfaen"/>
          <w:sz w:val="20"/>
          <w:szCs w:val="20"/>
          <w:lang w:val="hy-AM"/>
        </w:rPr>
      </w:pPr>
    </w:p>
    <w:p w:rsidR="00A31139" w:rsidRPr="00A31139" w:rsidRDefault="00A31139" w:rsidP="00A31139">
      <w:pPr>
        <w:rPr>
          <w:rFonts w:ascii="GHEA Grapalat" w:hAnsi="GHEA Grapalat"/>
          <w:sz w:val="20"/>
          <w:szCs w:val="20"/>
          <w:lang w:val="hy-AM"/>
        </w:rPr>
      </w:pPr>
      <w:r w:rsidRPr="00A31139">
        <w:rPr>
          <w:rFonts w:ascii="GHEA Grapalat" w:hAnsi="GHEA Grapalat"/>
          <w:sz w:val="20"/>
          <w:szCs w:val="20"/>
          <w:lang w:val="hy-AM"/>
        </w:rPr>
        <w:t xml:space="preserve">        Տեխնիկական հսկողության  ծառայությունների իրականացման համար անհրաժեշտ է ՝</w:t>
      </w:r>
    </w:p>
    <w:p w:rsidR="00A31139" w:rsidRPr="00A31139" w:rsidRDefault="00A31139" w:rsidP="00A31139">
      <w:pPr>
        <w:pStyle w:val="NormalWeb"/>
        <w:shd w:val="clear" w:color="auto" w:fill="FFFFFF"/>
        <w:spacing w:before="0" w:beforeAutospacing="0" w:after="0" w:afterAutospacing="0"/>
        <w:ind w:firstLine="419"/>
        <w:rPr>
          <w:rFonts w:ascii="GHEA Grapalat" w:hAnsi="GHEA Grapalat"/>
          <w:color w:val="000000"/>
          <w:sz w:val="20"/>
          <w:szCs w:val="20"/>
          <w:lang w:val="hy-AM"/>
        </w:rPr>
      </w:pPr>
      <w:r w:rsidRPr="00A31139">
        <w:rPr>
          <w:rFonts w:ascii="GHEA Grapalat" w:hAnsi="GHEA Grapalat"/>
          <w:color w:val="000000"/>
          <w:sz w:val="20"/>
          <w:szCs w:val="20"/>
          <w:lang w:val="hy-AM"/>
        </w:rPr>
        <w:t>Շինարարության որակի համապատասխան ոլորտի տեխնիկական հսկողության գործունեության լիցենզիայի առկայությունը։</w:t>
      </w:r>
    </w:p>
    <w:p w:rsidR="00A31139" w:rsidRDefault="00A31139" w:rsidP="00A31139">
      <w:pPr>
        <w:ind w:firstLine="534"/>
        <w:jc w:val="right"/>
        <w:rPr>
          <w:rFonts w:ascii="GHEA Grapalat" w:hAnsi="GHEA Grapalat"/>
          <w:sz w:val="14"/>
          <w:szCs w:val="14"/>
          <w:lang w:val="hy-AM"/>
        </w:rPr>
      </w:pPr>
    </w:p>
    <w:tbl>
      <w:tblPr>
        <w:tblW w:w="9639" w:type="dxa"/>
        <w:jc w:val="center"/>
        <w:tblLayout w:type="fixed"/>
        <w:tblLook w:val="0000" w:firstRow="0" w:lastRow="0" w:firstColumn="0" w:lastColumn="0" w:noHBand="0" w:noVBand="0"/>
      </w:tblPr>
      <w:tblGrid>
        <w:gridCol w:w="4536"/>
        <w:gridCol w:w="760"/>
        <w:gridCol w:w="4343"/>
      </w:tblGrid>
      <w:tr w:rsidR="00A31139" w:rsidRPr="00064ADD" w:rsidTr="00BA6309">
        <w:trPr>
          <w:jc w:val="center"/>
        </w:trPr>
        <w:tc>
          <w:tcPr>
            <w:tcW w:w="4536" w:type="dxa"/>
          </w:tcPr>
          <w:p w:rsidR="00A31139" w:rsidRPr="00064ADD" w:rsidRDefault="00A31139" w:rsidP="00BA6309">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A31139" w:rsidRPr="00064ADD" w:rsidRDefault="00A31139" w:rsidP="00BA6309">
            <w:pPr>
              <w:rPr>
                <w:rFonts w:ascii="GHEA Grapalat" w:hAnsi="GHEA Grapalat"/>
                <w:sz w:val="22"/>
                <w:szCs w:val="22"/>
                <w:lang w:val="ru-RU"/>
              </w:rPr>
            </w:pPr>
          </w:p>
          <w:p w:rsidR="00A31139" w:rsidRPr="00064ADD" w:rsidRDefault="00A31139" w:rsidP="00BA6309">
            <w:pPr>
              <w:rPr>
                <w:rFonts w:ascii="GHEA Grapalat" w:hAnsi="GHEA Grapalat"/>
                <w:sz w:val="22"/>
                <w:szCs w:val="22"/>
                <w:lang w:val="ru-RU"/>
              </w:rPr>
            </w:pPr>
          </w:p>
          <w:p w:rsidR="00A31139" w:rsidRPr="00064ADD" w:rsidRDefault="00A31139" w:rsidP="00BA6309">
            <w:pPr>
              <w:rPr>
                <w:rFonts w:ascii="GHEA Grapalat" w:hAnsi="GHEA Grapalat"/>
                <w:sz w:val="22"/>
                <w:szCs w:val="22"/>
                <w:lang w:val="ru-RU"/>
              </w:rPr>
            </w:pPr>
          </w:p>
          <w:p w:rsidR="00A31139" w:rsidRPr="00064ADD" w:rsidRDefault="00A31139" w:rsidP="00BA6309">
            <w:pPr>
              <w:rPr>
                <w:rFonts w:ascii="GHEA Grapalat" w:hAnsi="GHEA Grapalat"/>
                <w:sz w:val="22"/>
                <w:szCs w:val="22"/>
                <w:lang w:val="ru-RU"/>
              </w:rPr>
            </w:pPr>
          </w:p>
          <w:p w:rsidR="00A31139" w:rsidRPr="00064ADD" w:rsidRDefault="00A31139" w:rsidP="00BA6309">
            <w:pPr>
              <w:rPr>
                <w:rFonts w:ascii="GHEA Grapalat" w:hAnsi="GHEA Grapalat"/>
                <w:lang w:val="ru-RU"/>
              </w:rPr>
            </w:pPr>
          </w:p>
          <w:p w:rsidR="00A31139" w:rsidRPr="00064ADD" w:rsidRDefault="00A31139" w:rsidP="00BA6309">
            <w:pPr>
              <w:jc w:val="center"/>
              <w:rPr>
                <w:rFonts w:ascii="GHEA Grapalat" w:hAnsi="GHEA Grapalat"/>
                <w:lang w:val="ru-RU"/>
              </w:rPr>
            </w:pPr>
            <w:r w:rsidRPr="00064ADD">
              <w:rPr>
                <w:rFonts w:ascii="GHEA Grapalat" w:hAnsi="GHEA Grapalat"/>
                <w:lang w:val="ru-RU"/>
              </w:rPr>
              <w:t>---------------------------------</w:t>
            </w:r>
          </w:p>
          <w:p w:rsidR="00A31139" w:rsidRPr="00064ADD" w:rsidRDefault="00A31139" w:rsidP="00BA6309">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A31139" w:rsidRPr="00064ADD" w:rsidRDefault="00A31139" w:rsidP="00BA6309">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A31139" w:rsidRPr="00064ADD" w:rsidRDefault="00A31139" w:rsidP="00BA6309">
            <w:pPr>
              <w:spacing w:line="360" w:lineRule="auto"/>
              <w:jc w:val="center"/>
              <w:rPr>
                <w:rFonts w:ascii="GHEA Grapalat" w:hAnsi="GHEA Grapalat"/>
                <w:lang w:val="ru-RU"/>
              </w:rPr>
            </w:pPr>
          </w:p>
        </w:tc>
        <w:tc>
          <w:tcPr>
            <w:tcW w:w="4343" w:type="dxa"/>
          </w:tcPr>
          <w:p w:rsidR="00A31139" w:rsidRPr="00064ADD" w:rsidRDefault="00A31139" w:rsidP="00BA6309">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A31139" w:rsidRPr="00064ADD" w:rsidRDefault="00A31139" w:rsidP="00BA6309">
            <w:pPr>
              <w:jc w:val="center"/>
              <w:rPr>
                <w:rFonts w:ascii="GHEA Grapalat" w:hAnsi="GHEA Grapalat"/>
                <w:lang w:val="ru-RU"/>
              </w:rPr>
            </w:pPr>
          </w:p>
          <w:p w:rsidR="00A31139" w:rsidRPr="00064ADD" w:rsidRDefault="00A31139" w:rsidP="00BA6309">
            <w:pPr>
              <w:jc w:val="center"/>
              <w:rPr>
                <w:rFonts w:ascii="GHEA Grapalat" w:hAnsi="GHEA Grapalat"/>
                <w:lang w:val="ru-RU"/>
              </w:rPr>
            </w:pPr>
          </w:p>
          <w:p w:rsidR="00A31139" w:rsidRPr="00064ADD" w:rsidRDefault="00A31139" w:rsidP="00BA6309">
            <w:pPr>
              <w:jc w:val="center"/>
              <w:rPr>
                <w:rFonts w:ascii="GHEA Grapalat" w:hAnsi="GHEA Grapalat"/>
                <w:lang w:val="ru-RU"/>
              </w:rPr>
            </w:pPr>
          </w:p>
          <w:p w:rsidR="00A31139" w:rsidRPr="00064ADD" w:rsidRDefault="00A31139" w:rsidP="00BA6309">
            <w:pPr>
              <w:jc w:val="center"/>
              <w:rPr>
                <w:rFonts w:ascii="GHEA Grapalat" w:hAnsi="GHEA Grapalat"/>
              </w:rPr>
            </w:pPr>
          </w:p>
          <w:p w:rsidR="00A31139" w:rsidRPr="00064ADD" w:rsidRDefault="00A31139" w:rsidP="00BA6309">
            <w:pPr>
              <w:jc w:val="center"/>
              <w:rPr>
                <w:rFonts w:ascii="GHEA Grapalat" w:hAnsi="GHEA Grapalat"/>
              </w:rPr>
            </w:pPr>
          </w:p>
          <w:p w:rsidR="00A31139" w:rsidRPr="00064ADD" w:rsidRDefault="00A31139" w:rsidP="00BA6309">
            <w:pPr>
              <w:jc w:val="center"/>
              <w:rPr>
                <w:rFonts w:ascii="GHEA Grapalat" w:hAnsi="GHEA Grapalat"/>
                <w:lang w:val="ru-RU"/>
              </w:rPr>
            </w:pPr>
            <w:r w:rsidRPr="00064ADD">
              <w:rPr>
                <w:rFonts w:ascii="GHEA Grapalat" w:hAnsi="GHEA Grapalat"/>
                <w:lang w:val="ru-RU"/>
              </w:rPr>
              <w:t>---------------------------------</w:t>
            </w:r>
          </w:p>
          <w:p w:rsidR="00A31139" w:rsidRPr="00064ADD" w:rsidRDefault="00A31139" w:rsidP="00BA6309">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A31139" w:rsidRPr="00064ADD" w:rsidRDefault="00A31139" w:rsidP="00BA6309">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A31139" w:rsidRDefault="00A31139" w:rsidP="00A31139">
      <w:pPr>
        <w:jc w:val="both"/>
        <w:rPr>
          <w:rFonts w:ascii="GHEA Grapalat" w:hAnsi="GHEA Grapalat" w:cs="Calibri"/>
          <w:color w:val="000000"/>
          <w:sz w:val="20"/>
          <w:szCs w:val="20"/>
          <w:lang w:val="hy-AM"/>
        </w:rPr>
      </w:pPr>
    </w:p>
    <w:p w:rsidR="00A31139" w:rsidRDefault="00A31139" w:rsidP="00A31139">
      <w:pPr>
        <w:jc w:val="both"/>
        <w:rPr>
          <w:rFonts w:ascii="GHEA Grapalat" w:hAnsi="GHEA Grapalat" w:cs="Calibri"/>
          <w:color w:val="000000"/>
          <w:sz w:val="20"/>
          <w:szCs w:val="20"/>
          <w:lang w:val="hy-AM"/>
        </w:rPr>
      </w:pPr>
    </w:p>
    <w:p w:rsidR="007678FA" w:rsidRPr="00064ADD" w:rsidRDefault="007678FA" w:rsidP="007678FA">
      <w:pPr>
        <w:jc w:val="center"/>
        <w:rPr>
          <w:rFonts w:ascii="GHEA Grapalat" w:hAnsi="GHEA Grapalat"/>
          <w:sz w:val="20"/>
        </w:rPr>
      </w:pPr>
    </w:p>
    <w:p w:rsidR="007678FA" w:rsidRPr="00064ADD" w:rsidRDefault="007678FA" w:rsidP="007678FA">
      <w:pPr>
        <w:jc w:val="right"/>
        <w:rPr>
          <w:rFonts w:ascii="GHEA Grapalat" w:hAnsi="GHEA Grapalat"/>
          <w:sz w:val="20"/>
        </w:rPr>
      </w:pPr>
    </w:p>
    <w:p w:rsidR="00A31139" w:rsidRDefault="00A31139" w:rsidP="007678FA">
      <w:pPr>
        <w:jc w:val="right"/>
        <w:rPr>
          <w:rFonts w:ascii="GHEA Grapalat" w:hAnsi="GHEA Grapalat"/>
          <w:i/>
          <w:sz w:val="18"/>
          <w:lang w:val="hy-AM"/>
        </w:rPr>
      </w:pPr>
    </w:p>
    <w:p w:rsidR="00A31139" w:rsidRDefault="00A31139" w:rsidP="007678FA">
      <w:pPr>
        <w:jc w:val="right"/>
        <w:rPr>
          <w:rFonts w:ascii="GHEA Grapalat" w:hAnsi="GHEA Grapalat"/>
          <w:i/>
          <w:sz w:val="18"/>
          <w:lang w:val="hy-AM"/>
        </w:rPr>
      </w:pPr>
    </w:p>
    <w:p w:rsidR="00A31139" w:rsidRDefault="00A31139" w:rsidP="007678FA">
      <w:pPr>
        <w:jc w:val="right"/>
        <w:rPr>
          <w:rFonts w:ascii="GHEA Grapalat" w:hAnsi="GHEA Grapalat"/>
          <w:i/>
          <w:sz w:val="18"/>
          <w:lang w:val="hy-AM"/>
        </w:rPr>
      </w:pPr>
    </w:p>
    <w:p w:rsidR="00A31139" w:rsidRDefault="00A31139" w:rsidP="007678FA">
      <w:pPr>
        <w:jc w:val="right"/>
        <w:rPr>
          <w:rFonts w:ascii="GHEA Grapalat" w:hAnsi="GHEA Grapalat"/>
          <w:i/>
          <w:sz w:val="18"/>
          <w:lang w:val="hy-AM"/>
        </w:rPr>
      </w:pPr>
    </w:p>
    <w:p w:rsidR="00A31139" w:rsidRDefault="00A31139" w:rsidP="007678FA">
      <w:pPr>
        <w:jc w:val="right"/>
        <w:rPr>
          <w:rFonts w:ascii="GHEA Grapalat" w:hAnsi="GHEA Grapalat"/>
          <w:i/>
          <w:sz w:val="18"/>
          <w:lang w:val="hy-AM"/>
        </w:rPr>
      </w:pPr>
    </w:p>
    <w:p w:rsidR="00A31139" w:rsidRDefault="00A31139" w:rsidP="007678FA">
      <w:pPr>
        <w:jc w:val="right"/>
        <w:rPr>
          <w:rFonts w:ascii="GHEA Grapalat" w:hAnsi="GHEA Grapalat"/>
          <w:i/>
          <w:sz w:val="18"/>
          <w:lang w:val="hy-AM"/>
        </w:rPr>
      </w:pPr>
    </w:p>
    <w:p w:rsidR="00A31139" w:rsidRDefault="00A31139" w:rsidP="007678FA">
      <w:pPr>
        <w:jc w:val="right"/>
        <w:rPr>
          <w:rFonts w:ascii="GHEA Grapalat" w:hAnsi="GHEA Grapalat"/>
          <w:i/>
          <w:sz w:val="18"/>
          <w:lang w:val="hy-AM"/>
        </w:rPr>
      </w:pPr>
    </w:p>
    <w:p w:rsidR="00A31139" w:rsidRDefault="00A31139" w:rsidP="007678FA">
      <w:pPr>
        <w:jc w:val="right"/>
        <w:rPr>
          <w:rFonts w:ascii="GHEA Grapalat" w:hAnsi="GHEA Grapalat"/>
          <w:i/>
          <w:sz w:val="18"/>
          <w:lang w:val="hy-AM"/>
        </w:rPr>
      </w:pPr>
    </w:p>
    <w:p w:rsidR="00A31139" w:rsidRDefault="00A31139" w:rsidP="007678FA">
      <w:pPr>
        <w:jc w:val="right"/>
        <w:rPr>
          <w:rFonts w:ascii="GHEA Grapalat" w:hAnsi="GHEA Grapalat"/>
          <w:i/>
          <w:sz w:val="18"/>
          <w:lang w:val="hy-AM"/>
        </w:rPr>
      </w:pPr>
    </w:p>
    <w:p w:rsidR="00A31139" w:rsidRDefault="00A31139" w:rsidP="007678FA">
      <w:pPr>
        <w:jc w:val="right"/>
        <w:rPr>
          <w:rFonts w:ascii="GHEA Grapalat" w:hAnsi="GHEA Grapalat"/>
          <w:i/>
          <w:sz w:val="18"/>
          <w:lang w:val="hy-AM"/>
        </w:rPr>
      </w:pPr>
    </w:p>
    <w:p w:rsidR="00A31139" w:rsidRDefault="00A31139" w:rsidP="007678FA">
      <w:pPr>
        <w:jc w:val="right"/>
        <w:rPr>
          <w:rFonts w:ascii="GHEA Grapalat" w:hAnsi="GHEA Grapalat"/>
          <w:i/>
          <w:sz w:val="18"/>
          <w:lang w:val="hy-AM"/>
        </w:rPr>
      </w:pPr>
    </w:p>
    <w:p w:rsidR="00A31139" w:rsidRDefault="00A31139" w:rsidP="007678FA">
      <w:pPr>
        <w:jc w:val="right"/>
        <w:rPr>
          <w:rFonts w:ascii="GHEA Grapalat" w:hAnsi="GHEA Grapalat"/>
          <w:i/>
          <w:sz w:val="18"/>
          <w:lang w:val="hy-AM"/>
        </w:rPr>
      </w:pPr>
    </w:p>
    <w:p w:rsidR="00A31139" w:rsidRDefault="00A31139" w:rsidP="007678FA">
      <w:pPr>
        <w:jc w:val="right"/>
        <w:rPr>
          <w:rFonts w:ascii="GHEA Grapalat" w:hAnsi="GHEA Grapalat"/>
          <w:i/>
          <w:sz w:val="18"/>
          <w:lang w:val="hy-AM"/>
        </w:rPr>
      </w:pPr>
    </w:p>
    <w:p w:rsidR="00A31139" w:rsidRDefault="00A31139" w:rsidP="007678FA">
      <w:pPr>
        <w:jc w:val="right"/>
        <w:rPr>
          <w:rFonts w:ascii="GHEA Grapalat" w:hAnsi="GHEA Grapalat"/>
          <w:i/>
          <w:sz w:val="18"/>
          <w:lang w:val="hy-AM"/>
        </w:rPr>
      </w:pPr>
    </w:p>
    <w:p w:rsidR="00A31139" w:rsidRDefault="00A31139" w:rsidP="007678FA">
      <w:pPr>
        <w:jc w:val="right"/>
        <w:rPr>
          <w:rFonts w:ascii="GHEA Grapalat" w:hAnsi="GHEA Grapalat"/>
          <w:i/>
          <w:sz w:val="18"/>
          <w:lang w:val="hy-AM"/>
        </w:rPr>
      </w:pPr>
    </w:p>
    <w:p w:rsidR="00A31139" w:rsidRDefault="00A31139" w:rsidP="007678FA">
      <w:pPr>
        <w:jc w:val="right"/>
        <w:rPr>
          <w:rFonts w:ascii="GHEA Grapalat" w:hAnsi="GHEA Grapalat"/>
          <w:i/>
          <w:sz w:val="18"/>
          <w:lang w:val="hy-AM"/>
        </w:rPr>
      </w:pPr>
    </w:p>
    <w:p w:rsidR="00A31139" w:rsidRDefault="00A31139" w:rsidP="007678FA">
      <w:pPr>
        <w:jc w:val="right"/>
        <w:rPr>
          <w:rFonts w:ascii="GHEA Grapalat" w:hAnsi="GHEA Grapalat"/>
          <w:i/>
          <w:sz w:val="18"/>
          <w:lang w:val="hy-AM"/>
        </w:rPr>
      </w:pPr>
    </w:p>
    <w:p w:rsidR="00A31139" w:rsidRDefault="00A31139" w:rsidP="007678FA">
      <w:pPr>
        <w:jc w:val="right"/>
        <w:rPr>
          <w:rFonts w:ascii="GHEA Grapalat" w:hAnsi="GHEA Grapalat"/>
          <w:i/>
          <w:sz w:val="18"/>
          <w:lang w:val="hy-AM"/>
        </w:rPr>
      </w:pPr>
    </w:p>
    <w:p w:rsidR="00A31139" w:rsidRDefault="00A31139" w:rsidP="007678FA">
      <w:pPr>
        <w:jc w:val="right"/>
        <w:rPr>
          <w:rFonts w:ascii="GHEA Grapalat" w:hAnsi="GHEA Grapalat"/>
          <w:i/>
          <w:sz w:val="18"/>
          <w:lang w:val="hy-AM"/>
        </w:rPr>
      </w:pPr>
    </w:p>
    <w:p w:rsidR="00A31139" w:rsidRDefault="00A31139" w:rsidP="007678FA">
      <w:pPr>
        <w:jc w:val="right"/>
        <w:rPr>
          <w:rFonts w:ascii="GHEA Grapalat" w:hAnsi="GHEA Grapalat"/>
          <w:i/>
          <w:sz w:val="18"/>
          <w:lang w:val="hy-AM"/>
        </w:rPr>
      </w:pPr>
    </w:p>
    <w:p w:rsidR="00A31139" w:rsidRDefault="00A31139" w:rsidP="007678FA">
      <w:pPr>
        <w:jc w:val="right"/>
        <w:rPr>
          <w:rFonts w:ascii="GHEA Grapalat" w:hAnsi="GHEA Grapalat"/>
          <w:i/>
          <w:sz w:val="18"/>
          <w:lang w:val="hy-AM"/>
        </w:rPr>
      </w:pPr>
    </w:p>
    <w:p w:rsidR="00A31139" w:rsidRDefault="00A31139" w:rsidP="007678FA">
      <w:pPr>
        <w:jc w:val="right"/>
        <w:rPr>
          <w:rFonts w:ascii="GHEA Grapalat" w:hAnsi="GHEA Grapalat"/>
          <w:i/>
          <w:sz w:val="18"/>
          <w:lang w:val="hy-AM"/>
        </w:rPr>
      </w:pPr>
    </w:p>
    <w:p w:rsidR="00A31139" w:rsidRDefault="00A31139" w:rsidP="007678FA">
      <w:pPr>
        <w:jc w:val="right"/>
        <w:rPr>
          <w:rFonts w:ascii="GHEA Grapalat" w:hAnsi="GHEA Grapalat"/>
          <w:i/>
          <w:sz w:val="18"/>
          <w:lang w:val="hy-AM"/>
        </w:rPr>
      </w:pPr>
    </w:p>
    <w:p w:rsidR="00814E4B" w:rsidRDefault="00814E4B" w:rsidP="007678FA">
      <w:pPr>
        <w:jc w:val="right"/>
        <w:rPr>
          <w:rFonts w:ascii="GHEA Grapalat" w:hAnsi="GHEA Grapalat"/>
          <w:i/>
          <w:sz w:val="18"/>
          <w:lang w:val="hy-AM"/>
        </w:rPr>
        <w:sectPr w:rsidR="00814E4B" w:rsidSect="005844C0">
          <w:footnotePr>
            <w:pos w:val="beneathText"/>
          </w:footnotePr>
          <w:pgSz w:w="11906" w:h="16838" w:code="9"/>
          <w:pgMar w:top="533" w:right="849" w:bottom="426" w:left="663" w:header="561" w:footer="561" w:gutter="0"/>
          <w:cols w:space="720"/>
        </w:sect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lastRenderedPageBreak/>
        <w:t>Հավելված N 2</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tabs>
          <w:tab w:val="left" w:pos="9540"/>
        </w:tabs>
        <w:rPr>
          <w:rFonts w:ascii="GHEA Grapalat" w:hAnsi="GHEA Grapalat"/>
          <w:sz w:val="20"/>
        </w:rPr>
      </w:pPr>
    </w:p>
    <w:p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rsidR="007678FA" w:rsidRDefault="007678FA" w:rsidP="007678FA">
      <w:pPr>
        <w:jc w:val="right"/>
        <w:rPr>
          <w:rFonts w:ascii="GHEA Grapalat" w:hAnsi="GHEA Grapalat" w:cs="Sylfaen"/>
          <w:sz w:val="18"/>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r w:rsidRPr="00064ADD">
        <w:rPr>
          <w:rFonts w:ascii="GHEA Grapalat" w:hAnsi="GHEA Grapalat" w:cs="Sylfaen"/>
          <w:sz w:val="18"/>
        </w:rPr>
        <w:t>դրամ</w:t>
      </w:r>
    </w:p>
    <w:p w:rsidR="006F4CB2" w:rsidRPr="000117CC" w:rsidRDefault="006F4CB2" w:rsidP="006F4CB2">
      <w:pPr>
        <w:jc w:val="right"/>
        <w:rPr>
          <w:rFonts w:ascii="GHEA Grapalat" w:hAnsi="GHEA Grapalat"/>
          <w:sz w:val="20"/>
          <w:lang w:val="pt-BR"/>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1"/>
        <w:gridCol w:w="1530"/>
        <w:gridCol w:w="2052"/>
        <w:gridCol w:w="349"/>
        <w:gridCol w:w="425"/>
        <w:gridCol w:w="425"/>
        <w:gridCol w:w="426"/>
        <w:gridCol w:w="425"/>
        <w:gridCol w:w="425"/>
        <w:gridCol w:w="425"/>
        <w:gridCol w:w="426"/>
        <w:gridCol w:w="425"/>
        <w:gridCol w:w="425"/>
        <w:gridCol w:w="425"/>
        <w:gridCol w:w="426"/>
        <w:gridCol w:w="425"/>
      </w:tblGrid>
      <w:tr w:rsidR="006F4CB2" w:rsidRPr="00E6597C" w:rsidTr="006F4CB2">
        <w:trPr>
          <w:jc w:val="center"/>
        </w:trPr>
        <w:tc>
          <w:tcPr>
            <w:tcW w:w="10485" w:type="dxa"/>
            <w:gridSpan w:val="16"/>
          </w:tcPr>
          <w:p w:rsidR="006F4CB2" w:rsidRPr="00064ADD" w:rsidRDefault="006F4CB2" w:rsidP="006F4CB2">
            <w:pPr>
              <w:jc w:val="center"/>
              <w:rPr>
                <w:rFonts w:ascii="GHEA Grapalat" w:hAnsi="GHEA Grapalat"/>
                <w:sz w:val="18"/>
                <w:lang w:val="es-ES"/>
              </w:rPr>
            </w:pPr>
            <w:r w:rsidRPr="00064ADD">
              <w:rPr>
                <w:rFonts w:ascii="GHEA Grapalat" w:hAnsi="GHEA Grapalat"/>
                <w:sz w:val="18"/>
                <w:lang w:val="es-ES"/>
              </w:rPr>
              <w:t>Ծառայության</w:t>
            </w:r>
          </w:p>
        </w:tc>
      </w:tr>
      <w:tr w:rsidR="006F4CB2" w:rsidRPr="00240195" w:rsidTr="006F4CB2">
        <w:trPr>
          <w:jc w:val="center"/>
        </w:trPr>
        <w:tc>
          <w:tcPr>
            <w:tcW w:w="1451" w:type="dxa"/>
            <w:vAlign w:val="center"/>
          </w:tcPr>
          <w:p w:rsidR="006F4CB2" w:rsidRPr="00E6597C" w:rsidRDefault="006F4CB2" w:rsidP="00F612C2">
            <w:pPr>
              <w:jc w:val="center"/>
              <w:rPr>
                <w:rFonts w:ascii="GHEA Grapalat" w:hAnsi="GHEA Grapalat"/>
                <w:sz w:val="18"/>
                <w:lang w:val="es-ES"/>
              </w:rPr>
            </w:pPr>
            <w:r w:rsidRPr="00E6597C">
              <w:rPr>
                <w:rFonts w:ascii="GHEA Grapalat" w:hAnsi="GHEA Grapalat"/>
                <w:sz w:val="18"/>
              </w:rPr>
              <w:t>հրավերով նախատեսված չափաբաժնի համարը</w:t>
            </w:r>
          </w:p>
        </w:tc>
        <w:tc>
          <w:tcPr>
            <w:tcW w:w="1530" w:type="dxa"/>
            <w:vAlign w:val="center"/>
          </w:tcPr>
          <w:p w:rsidR="006F4CB2" w:rsidRPr="00E6597C" w:rsidRDefault="006F4CB2" w:rsidP="00F612C2">
            <w:pPr>
              <w:jc w:val="center"/>
              <w:rPr>
                <w:rFonts w:ascii="GHEA Grapalat" w:hAnsi="GHEA Grapalat"/>
                <w:sz w:val="18"/>
                <w:lang w:val="es-ES"/>
              </w:rPr>
            </w:pPr>
            <w:r w:rsidRPr="00E6597C">
              <w:rPr>
                <w:rFonts w:ascii="GHEA Grapalat" w:hAnsi="GHEA Grapalat"/>
                <w:sz w:val="18"/>
              </w:rPr>
              <w:t>գնումների</w:t>
            </w:r>
            <w:r w:rsidRPr="00E6597C">
              <w:rPr>
                <w:rFonts w:ascii="GHEA Grapalat" w:hAnsi="GHEA Grapalat"/>
                <w:sz w:val="18"/>
                <w:lang w:val="es-ES"/>
              </w:rPr>
              <w:t xml:space="preserve"> </w:t>
            </w:r>
            <w:r w:rsidRPr="00E6597C">
              <w:rPr>
                <w:rFonts w:ascii="GHEA Grapalat" w:hAnsi="GHEA Grapalat"/>
                <w:sz w:val="18"/>
              </w:rPr>
              <w:t>պլանով</w:t>
            </w:r>
            <w:r w:rsidRPr="00E6597C">
              <w:rPr>
                <w:rFonts w:ascii="GHEA Grapalat" w:hAnsi="GHEA Grapalat"/>
                <w:sz w:val="18"/>
                <w:lang w:val="es-ES"/>
              </w:rPr>
              <w:t xml:space="preserve"> </w:t>
            </w:r>
            <w:r w:rsidRPr="00E6597C">
              <w:rPr>
                <w:rFonts w:ascii="GHEA Grapalat" w:hAnsi="GHEA Grapalat"/>
                <w:sz w:val="18"/>
              </w:rPr>
              <w:t>նախատեսված</w:t>
            </w:r>
            <w:r w:rsidRPr="00E6597C">
              <w:rPr>
                <w:rFonts w:ascii="GHEA Grapalat" w:hAnsi="GHEA Grapalat"/>
                <w:sz w:val="18"/>
                <w:lang w:val="es-ES"/>
              </w:rPr>
              <w:t xml:space="preserve"> </w:t>
            </w:r>
            <w:r w:rsidRPr="00E6597C">
              <w:rPr>
                <w:rFonts w:ascii="GHEA Grapalat" w:hAnsi="GHEA Grapalat"/>
                <w:sz w:val="18"/>
              </w:rPr>
              <w:t>միջանցիկ</w:t>
            </w:r>
            <w:r w:rsidRPr="00E6597C">
              <w:rPr>
                <w:rFonts w:ascii="GHEA Grapalat" w:hAnsi="GHEA Grapalat"/>
                <w:sz w:val="18"/>
                <w:lang w:val="es-ES"/>
              </w:rPr>
              <w:t xml:space="preserve"> </w:t>
            </w:r>
            <w:r w:rsidRPr="00E6597C">
              <w:rPr>
                <w:rFonts w:ascii="GHEA Grapalat" w:hAnsi="GHEA Grapalat"/>
                <w:sz w:val="18"/>
              </w:rPr>
              <w:t>ծածկագիրը</w:t>
            </w:r>
            <w:r w:rsidRPr="00E6597C">
              <w:rPr>
                <w:rFonts w:ascii="GHEA Grapalat" w:hAnsi="GHEA Grapalat"/>
                <w:sz w:val="18"/>
                <w:lang w:val="es-ES"/>
              </w:rPr>
              <w:t xml:space="preserve">` </w:t>
            </w:r>
            <w:r w:rsidRPr="00E6597C">
              <w:rPr>
                <w:rFonts w:ascii="GHEA Grapalat" w:hAnsi="GHEA Grapalat"/>
                <w:sz w:val="18"/>
              </w:rPr>
              <w:t>ըստ</w:t>
            </w:r>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r w:rsidRPr="00E6597C">
              <w:rPr>
                <w:rFonts w:ascii="GHEA Grapalat" w:hAnsi="GHEA Grapalat"/>
                <w:sz w:val="18"/>
              </w:rPr>
              <w:t>դասակարգման</w:t>
            </w:r>
            <w:r w:rsidRPr="00E6597C">
              <w:rPr>
                <w:rFonts w:ascii="GHEA Grapalat" w:hAnsi="GHEA Grapalat"/>
                <w:sz w:val="18"/>
                <w:lang w:val="es-ES"/>
              </w:rPr>
              <w:t xml:space="preserve"> (CPV)</w:t>
            </w:r>
          </w:p>
        </w:tc>
        <w:tc>
          <w:tcPr>
            <w:tcW w:w="2052" w:type="dxa"/>
            <w:vAlign w:val="center"/>
          </w:tcPr>
          <w:p w:rsidR="006F4CB2" w:rsidRPr="00E6597C" w:rsidRDefault="006F4CB2" w:rsidP="00F612C2">
            <w:pPr>
              <w:jc w:val="center"/>
              <w:rPr>
                <w:rFonts w:ascii="GHEA Grapalat" w:hAnsi="GHEA Grapalat"/>
                <w:sz w:val="18"/>
                <w:lang w:val="es-ES"/>
              </w:rPr>
            </w:pPr>
            <w:r w:rsidRPr="00E6597C">
              <w:rPr>
                <w:rFonts w:ascii="GHEA Grapalat" w:hAnsi="GHEA Grapalat"/>
                <w:sz w:val="18"/>
              </w:rPr>
              <w:t>անվանումը</w:t>
            </w:r>
          </w:p>
        </w:tc>
        <w:tc>
          <w:tcPr>
            <w:tcW w:w="5452" w:type="dxa"/>
            <w:gridSpan w:val="13"/>
            <w:vAlign w:val="center"/>
          </w:tcPr>
          <w:p w:rsidR="006F4CB2" w:rsidRPr="00E6597C" w:rsidRDefault="006F4CB2" w:rsidP="00F612C2">
            <w:pPr>
              <w:jc w:val="both"/>
              <w:rPr>
                <w:rFonts w:ascii="GHEA Grapalat" w:hAnsi="GHEA Grapalat"/>
                <w:sz w:val="18"/>
                <w:lang w:val="es-ES"/>
              </w:rPr>
            </w:pPr>
            <w:r w:rsidRPr="00E6597C">
              <w:rPr>
                <w:rFonts w:ascii="GHEA Grapalat" w:hAnsi="GHEA Grapalat"/>
                <w:sz w:val="18"/>
                <w:lang w:val="es-ES"/>
              </w:rPr>
              <w:t>դիմաց վճարումնե</w:t>
            </w:r>
            <w:r>
              <w:rPr>
                <w:rFonts w:ascii="GHEA Grapalat" w:hAnsi="GHEA Grapalat"/>
                <w:sz w:val="18"/>
                <w:lang w:val="es-ES"/>
              </w:rPr>
              <w:t>րը նախատեսվում է իրականացնել 20</w:t>
            </w:r>
            <w:r>
              <w:rPr>
                <w:rFonts w:ascii="GHEA Grapalat" w:hAnsi="GHEA Grapalat"/>
                <w:sz w:val="18"/>
                <w:lang w:val="hy-AM"/>
              </w:rPr>
              <w:t>24</w:t>
            </w:r>
            <w:r w:rsidRPr="00E6597C">
              <w:rPr>
                <w:rFonts w:ascii="GHEA Grapalat" w:hAnsi="GHEA Grapalat"/>
                <w:sz w:val="18"/>
                <w:lang w:val="es-ES"/>
              </w:rPr>
              <w:t>թ-ին</w:t>
            </w:r>
            <w:r>
              <w:rPr>
                <w:rFonts w:ascii="GHEA Grapalat" w:hAnsi="GHEA Grapalat"/>
                <w:sz w:val="18"/>
                <w:lang w:val="hy-AM"/>
              </w:rPr>
              <w:t xml:space="preserve"> և 2025թ</w:t>
            </w:r>
            <w:r>
              <w:rPr>
                <w:rFonts w:ascii="Cambria Math" w:hAnsi="Cambria Math"/>
                <w:sz w:val="18"/>
                <w:lang w:val="hy-AM"/>
              </w:rPr>
              <w:t>․-ին</w:t>
            </w:r>
            <w:r w:rsidRPr="00E6597C">
              <w:rPr>
                <w:rFonts w:ascii="GHEA Grapalat" w:hAnsi="GHEA Grapalat"/>
                <w:sz w:val="18"/>
                <w:lang w:val="es-ES"/>
              </w:rPr>
              <w:t>` ըստ ամիսների</w:t>
            </w:r>
            <w:r>
              <w:rPr>
                <w:rFonts w:ascii="GHEA Grapalat" w:hAnsi="GHEA Grapalat"/>
                <w:sz w:val="18"/>
                <w:lang w:val="hy-AM"/>
              </w:rPr>
              <w:t>/աճողական/</w:t>
            </w:r>
            <w:r w:rsidRPr="00E6597C">
              <w:rPr>
                <w:rFonts w:ascii="GHEA Grapalat" w:hAnsi="GHEA Grapalat"/>
                <w:sz w:val="18"/>
                <w:lang w:val="es-ES"/>
              </w:rPr>
              <w:t>, այդ թվում**</w:t>
            </w:r>
          </w:p>
        </w:tc>
      </w:tr>
      <w:tr w:rsidR="006F4CB2" w:rsidRPr="00E6597C" w:rsidTr="006F4CB2">
        <w:trPr>
          <w:cantSplit/>
          <w:trHeight w:val="1538"/>
          <w:jc w:val="center"/>
        </w:trPr>
        <w:tc>
          <w:tcPr>
            <w:tcW w:w="1451" w:type="dxa"/>
          </w:tcPr>
          <w:p w:rsidR="006F4CB2" w:rsidRPr="00E6597C" w:rsidRDefault="006F4CB2" w:rsidP="00F612C2">
            <w:pPr>
              <w:jc w:val="center"/>
              <w:rPr>
                <w:rFonts w:ascii="GHEA Grapalat" w:hAnsi="GHEA Grapalat"/>
                <w:sz w:val="20"/>
                <w:lang w:val="es-ES"/>
              </w:rPr>
            </w:pPr>
          </w:p>
        </w:tc>
        <w:tc>
          <w:tcPr>
            <w:tcW w:w="1530" w:type="dxa"/>
          </w:tcPr>
          <w:p w:rsidR="006F4CB2" w:rsidRPr="00E6597C" w:rsidRDefault="006F4CB2" w:rsidP="00F612C2">
            <w:pPr>
              <w:jc w:val="center"/>
              <w:rPr>
                <w:rFonts w:ascii="GHEA Grapalat" w:hAnsi="GHEA Grapalat"/>
                <w:sz w:val="20"/>
                <w:lang w:val="es-ES"/>
              </w:rPr>
            </w:pPr>
          </w:p>
        </w:tc>
        <w:tc>
          <w:tcPr>
            <w:tcW w:w="2052" w:type="dxa"/>
          </w:tcPr>
          <w:p w:rsidR="006F4CB2" w:rsidRPr="00E6597C" w:rsidRDefault="006F4CB2" w:rsidP="00F612C2">
            <w:pPr>
              <w:jc w:val="center"/>
              <w:rPr>
                <w:rFonts w:ascii="GHEA Grapalat" w:hAnsi="GHEA Grapalat"/>
                <w:sz w:val="20"/>
                <w:lang w:val="es-ES"/>
              </w:rPr>
            </w:pPr>
          </w:p>
        </w:tc>
        <w:tc>
          <w:tcPr>
            <w:tcW w:w="349" w:type="dxa"/>
            <w:textDirection w:val="btLr"/>
            <w:vAlign w:val="center"/>
          </w:tcPr>
          <w:p w:rsidR="006F4CB2" w:rsidRPr="00E6597C" w:rsidRDefault="006F4CB2" w:rsidP="00F612C2">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425" w:type="dxa"/>
            <w:textDirection w:val="btLr"/>
            <w:vAlign w:val="center"/>
          </w:tcPr>
          <w:p w:rsidR="006F4CB2" w:rsidRPr="00E6597C" w:rsidRDefault="006F4CB2" w:rsidP="00F612C2">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425" w:type="dxa"/>
            <w:textDirection w:val="btLr"/>
            <w:vAlign w:val="center"/>
          </w:tcPr>
          <w:p w:rsidR="006F4CB2" w:rsidRPr="00E6597C" w:rsidRDefault="006F4CB2" w:rsidP="00F612C2">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26" w:type="dxa"/>
            <w:textDirection w:val="btLr"/>
            <w:vAlign w:val="center"/>
          </w:tcPr>
          <w:p w:rsidR="006F4CB2" w:rsidRPr="00E6597C" w:rsidRDefault="006F4CB2" w:rsidP="00F612C2">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25" w:type="dxa"/>
            <w:textDirection w:val="btLr"/>
            <w:vAlign w:val="center"/>
          </w:tcPr>
          <w:p w:rsidR="006F4CB2" w:rsidRPr="00E6597C" w:rsidRDefault="006F4CB2" w:rsidP="00F612C2">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425" w:type="dxa"/>
            <w:textDirection w:val="btLr"/>
            <w:vAlign w:val="center"/>
          </w:tcPr>
          <w:p w:rsidR="006F4CB2" w:rsidRPr="00E6597C" w:rsidRDefault="006F4CB2" w:rsidP="00F612C2">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425" w:type="dxa"/>
            <w:textDirection w:val="btLr"/>
            <w:vAlign w:val="center"/>
          </w:tcPr>
          <w:p w:rsidR="006F4CB2" w:rsidRPr="00E6597C" w:rsidRDefault="006F4CB2" w:rsidP="00F612C2">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426" w:type="dxa"/>
            <w:textDirection w:val="btLr"/>
            <w:vAlign w:val="center"/>
          </w:tcPr>
          <w:p w:rsidR="006F4CB2" w:rsidRPr="00E6597C" w:rsidRDefault="006F4CB2" w:rsidP="00F612C2">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425" w:type="dxa"/>
            <w:textDirection w:val="btLr"/>
            <w:vAlign w:val="center"/>
          </w:tcPr>
          <w:p w:rsidR="006F4CB2" w:rsidRPr="00E6597C" w:rsidRDefault="006F4CB2" w:rsidP="00F612C2">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425" w:type="dxa"/>
            <w:textDirection w:val="btLr"/>
            <w:vAlign w:val="center"/>
          </w:tcPr>
          <w:p w:rsidR="006F4CB2" w:rsidRPr="00E6597C" w:rsidRDefault="006F4CB2" w:rsidP="00F612C2">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425" w:type="dxa"/>
            <w:textDirection w:val="btLr"/>
            <w:vAlign w:val="center"/>
          </w:tcPr>
          <w:p w:rsidR="006F4CB2" w:rsidRPr="00E6597C" w:rsidRDefault="006F4CB2" w:rsidP="00F612C2">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426" w:type="dxa"/>
            <w:textDirection w:val="btLr"/>
            <w:vAlign w:val="center"/>
          </w:tcPr>
          <w:p w:rsidR="006F4CB2" w:rsidRPr="00E6597C" w:rsidRDefault="006F4CB2" w:rsidP="00F612C2">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425" w:type="dxa"/>
            <w:textDirection w:val="btLr"/>
            <w:vAlign w:val="center"/>
          </w:tcPr>
          <w:p w:rsidR="006F4CB2" w:rsidRPr="00E6597C" w:rsidRDefault="006F4CB2" w:rsidP="00F612C2">
            <w:pPr>
              <w:ind w:left="113"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rsidR="006F4CB2" w:rsidRPr="00E6597C" w:rsidRDefault="006F4CB2" w:rsidP="00F612C2">
            <w:pPr>
              <w:ind w:left="113" w:right="113"/>
              <w:jc w:val="center"/>
              <w:rPr>
                <w:rFonts w:ascii="GHEA Grapalat" w:hAnsi="GHEA Grapalat"/>
                <w:sz w:val="18"/>
                <w:lang w:val="es-ES"/>
              </w:rPr>
            </w:pPr>
          </w:p>
        </w:tc>
      </w:tr>
      <w:tr w:rsidR="006F4CB2" w:rsidRPr="00240195" w:rsidTr="000E11BF">
        <w:trPr>
          <w:cantSplit/>
          <w:trHeight w:val="272"/>
          <w:jc w:val="center"/>
        </w:trPr>
        <w:tc>
          <w:tcPr>
            <w:tcW w:w="1451" w:type="dxa"/>
            <w:vMerge w:val="restart"/>
          </w:tcPr>
          <w:p w:rsidR="006F4CB2" w:rsidRPr="00F16A1E" w:rsidRDefault="006F4CB2" w:rsidP="006F4CB2">
            <w:pPr>
              <w:jc w:val="center"/>
              <w:rPr>
                <w:rFonts w:ascii="GHEA Grapalat" w:hAnsi="GHEA Grapalat"/>
                <w:sz w:val="20"/>
                <w:szCs w:val="20"/>
                <w:lang w:val="hy-AM"/>
              </w:rPr>
            </w:pPr>
            <w:r w:rsidRPr="00F16A1E">
              <w:rPr>
                <w:rFonts w:ascii="GHEA Grapalat" w:hAnsi="GHEA Grapalat"/>
                <w:sz w:val="20"/>
                <w:szCs w:val="20"/>
                <w:lang w:val="hy-AM"/>
              </w:rPr>
              <w:t>1</w:t>
            </w:r>
          </w:p>
        </w:tc>
        <w:tc>
          <w:tcPr>
            <w:tcW w:w="1530" w:type="dxa"/>
            <w:vMerge w:val="restart"/>
            <w:tcBorders>
              <w:top w:val="single" w:sz="4" w:space="0" w:color="auto"/>
              <w:left w:val="single" w:sz="4" w:space="0" w:color="auto"/>
              <w:right w:val="single" w:sz="4" w:space="0" w:color="auto"/>
            </w:tcBorders>
            <w:shd w:val="clear" w:color="000000" w:fill="FFFFFF"/>
            <w:vAlign w:val="center"/>
          </w:tcPr>
          <w:p w:rsidR="006F4CB2" w:rsidRPr="00382B6E" w:rsidRDefault="006F4CB2" w:rsidP="006F4CB2">
            <w:pPr>
              <w:jc w:val="center"/>
              <w:rPr>
                <w:rFonts w:ascii="GHEA Grapalat" w:hAnsi="GHEA Grapalat"/>
                <w:sz w:val="20"/>
                <w:szCs w:val="20"/>
                <w:lang w:val="hy-AM"/>
              </w:rPr>
            </w:pPr>
            <w:r w:rsidRPr="00F16A1E">
              <w:rPr>
                <w:rFonts w:ascii="GHEA Grapalat" w:hAnsi="GHEA Grapalat"/>
                <w:sz w:val="20"/>
                <w:szCs w:val="20"/>
              </w:rPr>
              <w:t>71351540</w:t>
            </w:r>
            <w:r>
              <w:rPr>
                <w:rFonts w:ascii="GHEA Grapalat" w:hAnsi="GHEA Grapalat"/>
                <w:sz w:val="20"/>
                <w:szCs w:val="20"/>
                <w:lang w:val="hy-AM"/>
              </w:rPr>
              <w:t>/6</w:t>
            </w:r>
          </w:p>
        </w:tc>
        <w:tc>
          <w:tcPr>
            <w:tcW w:w="2052" w:type="dxa"/>
            <w:vMerge w:val="restart"/>
            <w:tcBorders>
              <w:top w:val="single" w:sz="4" w:space="0" w:color="auto"/>
              <w:left w:val="nil"/>
              <w:right w:val="single" w:sz="4" w:space="0" w:color="auto"/>
            </w:tcBorders>
            <w:shd w:val="clear" w:color="000000" w:fill="FFFFFF"/>
            <w:vAlign w:val="center"/>
          </w:tcPr>
          <w:p w:rsidR="006F4CB2" w:rsidRPr="00A31139" w:rsidRDefault="006F4CB2" w:rsidP="006F4CB2">
            <w:pPr>
              <w:jc w:val="center"/>
              <w:rPr>
                <w:rFonts w:ascii="GHEA Grapalat" w:hAnsi="GHEA Grapalat"/>
                <w:lang w:val="hy-AM"/>
              </w:rPr>
            </w:pPr>
            <w:r w:rsidRPr="00847F66">
              <w:rPr>
                <w:rFonts w:ascii="GHEA Grapalat" w:hAnsi="GHEA Grapalat"/>
                <w:sz w:val="20"/>
                <w:szCs w:val="20"/>
                <w:lang w:val="hy-AM"/>
              </w:rPr>
              <w:t xml:space="preserve">Ջրվեժ համայնքի ներհամայնքային ճանապարհների ասֆալտապատման աշխատանքների որակի տեխնիկական հսկողոթյան </w:t>
            </w:r>
            <w:r w:rsidRPr="00847F66">
              <w:rPr>
                <w:rFonts w:ascii="GHEA Grapalat" w:hAnsi="GHEA Grapalat" w:cs="Times Armenian"/>
                <w:sz w:val="20"/>
                <w:szCs w:val="20"/>
                <w:lang w:val="hy-AM"/>
              </w:rPr>
              <w:t>խորհրդատվական</w:t>
            </w:r>
            <w:r w:rsidRPr="00847F66">
              <w:rPr>
                <w:rFonts w:ascii="GHEA Grapalat" w:hAnsi="GHEA Grapalat"/>
                <w:sz w:val="20"/>
                <w:szCs w:val="20"/>
                <w:lang w:val="hy-AM"/>
              </w:rPr>
              <w:t xml:space="preserve"> ծառայություններ</w:t>
            </w:r>
            <w:r w:rsidRPr="00847F66">
              <w:rPr>
                <w:rFonts w:ascii="GHEA Grapalat" w:hAnsi="GHEA Grapalat" w:cs="Sylfaen"/>
                <w:sz w:val="20"/>
                <w:szCs w:val="20"/>
                <w:lang w:val="hy-AM"/>
              </w:rPr>
              <w:t xml:space="preserve"> </w:t>
            </w:r>
          </w:p>
          <w:p w:rsidR="006F4CB2" w:rsidRPr="00A31139" w:rsidRDefault="006F4CB2" w:rsidP="006F4CB2">
            <w:pPr>
              <w:pStyle w:val="BodyTextIndent2"/>
              <w:spacing w:line="240" w:lineRule="auto"/>
              <w:ind w:firstLine="0"/>
              <w:jc w:val="center"/>
              <w:rPr>
                <w:rFonts w:ascii="GHEA Grapalat" w:hAnsi="GHEA Grapalat"/>
                <w:lang w:val="hy-AM"/>
              </w:rPr>
            </w:pPr>
          </w:p>
        </w:tc>
        <w:tc>
          <w:tcPr>
            <w:tcW w:w="5452" w:type="dxa"/>
            <w:gridSpan w:val="13"/>
          </w:tcPr>
          <w:p w:rsidR="006F4CB2" w:rsidRPr="00434F24" w:rsidRDefault="006F4CB2" w:rsidP="006F4CB2">
            <w:pPr>
              <w:jc w:val="center"/>
              <w:rPr>
                <w:rFonts w:ascii="GHEA Grapalat" w:hAnsi="GHEA Grapalat"/>
                <w:sz w:val="20"/>
                <w:lang w:val="hy-AM"/>
              </w:rPr>
            </w:pPr>
            <w:r w:rsidRPr="00434F24">
              <w:rPr>
                <w:rFonts w:ascii="GHEA Grapalat" w:hAnsi="GHEA Grapalat"/>
                <w:sz w:val="20"/>
                <w:lang w:val="hy-AM"/>
              </w:rPr>
              <w:t>2024թ</w:t>
            </w:r>
            <w:r w:rsidRPr="00434F24">
              <w:rPr>
                <w:rFonts w:ascii="Cambria Math" w:hAnsi="Cambria Math" w:cs="Cambria Math"/>
                <w:sz w:val="20"/>
                <w:lang w:val="hy-AM"/>
              </w:rPr>
              <w:t>․</w:t>
            </w:r>
            <w:r w:rsidRPr="00434F24">
              <w:rPr>
                <w:rFonts w:ascii="GHEA Grapalat" w:hAnsi="GHEA Grapalat"/>
                <w:sz w:val="20"/>
                <w:lang w:val="hy-AM"/>
              </w:rPr>
              <w:t>-</w:t>
            </w:r>
            <w:r w:rsidRPr="00434F24">
              <w:rPr>
                <w:rFonts w:ascii="GHEA Grapalat" w:hAnsi="GHEA Grapalat" w:cs="GHEA Grapalat"/>
                <w:sz w:val="20"/>
                <w:lang w:val="hy-AM"/>
              </w:rPr>
              <w:t>ին՝</w:t>
            </w:r>
            <w:r w:rsidRPr="00434F24">
              <w:rPr>
                <w:rFonts w:ascii="GHEA Grapalat" w:hAnsi="GHEA Grapalat"/>
                <w:sz w:val="20"/>
                <w:lang w:val="hy-AM"/>
              </w:rPr>
              <w:t xml:space="preserve">, </w:t>
            </w:r>
            <w:r w:rsidRPr="00434F24">
              <w:rPr>
                <w:rFonts w:ascii="GHEA Grapalat" w:hAnsi="GHEA Grapalat" w:cs="GHEA Grapalat"/>
                <w:sz w:val="20"/>
                <w:lang w:val="hy-AM"/>
              </w:rPr>
              <w:t>ըստ</w:t>
            </w:r>
            <w:r w:rsidRPr="00434F24">
              <w:rPr>
                <w:rFonts w:ascii="GHEA Grapalat" w:hAnsi="GHEA Grapalat"/>
                <w:sz w:val="20"/>
                <w:lang w:val="hy-AM"/>
              </w:rPr>
              <w:t xml:space="preserve"> </w:t>
            </w:r>
            <w:r w:rsidRPr="00434F24">
              <w:rPr>
                <w:rFonts w:ascii="GHEA Grapalat" w:hAnsi="GHEA Grapalat" w:cs="GHEA Grapalat"/>
                <w:sz w:val="20"/>
                <w:lang w:val="hy-AM"/>
              </w:rPr>
              <w:t>ամիսների</w:t>
            </w:r>
            <w:r w:rsidRPr="00434F24">
              <w:rPr>
                <w:rFonts w:ascii="GHEA Grapalat" w:hAnsi="GHEA Grapalat"/>
                <w:sz w:val="20"/>
                <w:lang w:val="hy-AM"/>
              </w:rPr>
              <w:t xml:space="preserve">, </w:t>
            </w:r>
            <w:r w:rsidRPr="00434F24">
              <w:rPr>
                <w:rFonts w:ascii="GHEA Grapalat" w:hAnsi="GHEA Grapalat" w:cs="GHEA Grapalat"/>
                <w:sz w:val="20"/>
                <w:lang w:val="hy-AM"/>
              </w:rPr>
              <w:t>այդ</w:t>
            </w:r>
            <w:r w:rsidRPr="00434F24">
              <w:rPr>
                <w:rFonts w:ascii="GHEA Grapalat" w:hAnsi="GHEA Grapalat"/>
                <w:sz w:val="20"/>
                <w:lang w:val="hy-AM"/>
              </w:rPr>
              <w:t xml:space="preserve"> </w:t>
            </w:r>
            <w:r w:rsidRPr="00434F24">
              <w:rPr>
                <w:rFonts w:ascii="GHEA Grapalat" w:hAnsi="GHEA Grapalat" w:cs="GHEA Grapalat"/>
                <w:sz w:val="20"/>
                <w:lang w:val="hy-AM"/>
              </w:rPr>
              <w:t>թ</w:t>
            </w:r>
            <w:r w:rsidRPr="00434F24">
              <w:rPr>
                <w:rFonts w:ascii="GHEA Grapalat" w:hAnsi="GHEA Grapalat"/>
                <w:sz w:val="20"/>
                <w:lang w:val="hy-AM"/>
              </w:rPr>
              <w:t>վում</w:t>
            </w:r>
          </w:p>
        </w:tc>
      </w:tr>
      <w:tr w:rsidR="006F4CB2" w:rsidRPr="00E6597C" w:rsidTr="006F4CB2">
        <w:trPr>
          <w:cantSplit/>
          <w:trHeight w:val="770"/>
          <w:jc w:val="center"/>
        </w:trPr>
        <w:tc>
          <w:tcPr>
            <w:tcW w:w="1451" w:type="dxa"/>
            <w:vMerge/>
          </w:tcPr>
          <w:p w:rsidR="006F4CB2" w:rsidRPr="007A1CCF" w:rsidRDefault="006F4CB2" w:rsidP="00F612C2">
            <w:pPr>
              <w:jc w:val="center"/>
              <w:rPr>
                <w:rFonts w:ascii="GHEA Grapalat" w:hAnsi="GHEA Grapalat"/>
                <w:sz w:val="18"/>
                <w:lang w:val="hy-AM"/>
              </w:rPr>
            </w:pPr>
          </w:p>
        </w:tc>
        <w:tc>
          <w:tcPr>
            <w:tcW w:w="1530" w:type="dxa"/>
            <w:vMerge/>
            <w:tcBorders>
              <w:left w:val="single" w:sz="4" w:space="0" w:color="auto"/>
              <w:right w:val="single" w:sz="4" w:space="0" w:color="auto"/>
            </w:tcBorders>
            <w:shd w:val="clear" w:color="000000" w:fill="FFFFFF"/>
            <w:vAlign w:val="bottom"/>
          </w:tcPr>
          <w:p w:rsidR="006F4CB2" w:rsidRPr="007A1CCF" w:rsidRDefault="006F4CB2" w:rsidP="00F612C2">
            <w:pPr>
              <w:rPr>
                <w:rFonts w:ascii="GHEA Grapalat" w:hAnsi="GHEA Grapalat"/>
                <w:sz w:val="18"/>
                <w:lang w:val="es-ES"/>
              </w:rPr>
            </w:pPr>
          </w:p>
        </w:tc>
        <w:tc>
          <w:tcPr>
            <w:tcW w:w="2052" w:type="dxa"/>
            <w:vMerge/>
            <w:tcBorders>
              <w:left w:val="nil"/>
              <w:right w:val="single" w:sz="4" w:space="0" w:color="auto"/>
            </w:tcBorders>
            <w:shd w:val="clear" w:color="000000" w:fill="FFFFFF"/>
            <w:vAlign w:val="bottom"/>
          </w:tcPr>
          <w:p w:rsidR="006F4CB2" w:rsidRPr="007A1CCF" w:rsidRDefault="006F4CB2" w:rsidP="00F612C2">
            <w:pPr>
              <w:jc w:val="center"/>
              <w:rPr>
                <w:rFonts w:ascii="GHEA Grapalat" w:hAnsi="GHEA Grapalat"/>
                <w:sz w:val="18"/>
                <w:lang w:val="es-ES"/>
              </w:rPr>
            </w:pPr>
          </w:p>
        </w:tc>
        <w:tc>
          <w:tcPr>
            <w:tcW w:w="349" w:type="dxa"/>
            <w:textDirection w:val="btLr"/>
          </w:tcPr>
          <w:p w:rsidR="006F4CB2" w:rsidRPr="007A1CCF" w:rsidRDefault="006F4CB2" w:rsidP="00F612C2">
            <w:pPr>
              <w:ind w:left="113" w:right="113"/>
              <w:jc w:val="center"/>
              <w:rPr>
                <w:rFonts w:ascii="GHEA Grapalat" w:hAnsi="GHEA Grapalat"/>
                <w:lang w:val="hy-AM"/>
              </w:rPr>
            </w:pPr>
            <w:r>
              <w:rPr>
                <w:rFonts w:ascii="GHEA Grapalat" w:hAnsi="GHEA Grapalat"/>
                <w:lang w:val="hy-AM"/>
              </w:rPr>
              <w:t>-</w:t>
            </w:r>
          </w:p>
        </w:tc>
        <w:tc>
          <w:tcPr>
            <w:tcW w:w="425" w:type="dxa"/>
            <w:textDirection w:val="btLr"/>
          </w:tcPr>
          <w:p w:rsidR="006F4CB2" w:rsidRPr="007A1CCF" w:rsidRDefault="006F4CB2" w:rsidP="00F612C2">
            <w:pPr>
              <w:ind w:left="113" w:right="113"/>
              <w:jc w:val="center"/>
              <w:rPr>
                <w:rFonts w:ascii="GHEA Grapalat" w:hAnsi="GHEA Grapalat"/>
                <w:lang w:val="hy-AM"/>
              </w:rPr>
            </w:pPr>
            <w:r>
              <w:rPr>
                <w:rFonts w:ascii="GHEA Grapalat" w:hAnsi="GHEA Grapalat"/>
                <w:lang w:val="hy-AM"/>
              </w:rPr>
              <w:t>-</w:t>
            </w:r>
          </w:p>
        </w:tc>
        <w:tc>
          <w:tcPr>
            <w:tcW w:w="425" w:type="dxa"/>
            <w:textDirection w:val="btLr"/>
          </w:tcPr>
          <w:p w:rsidR="006F4CB2" w:rsidRPr="007A1CCF" w:rsidRDefault="006F4CB2" w:rsidP="00F612C2">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426" w:type="dxa"/>
            <w:textDirection w:val="btLr"/>
          </w:tcPr>
          <w:p w:rsidR="006F4CB2" w:rsidRPr="007A1CCF" w:rsidRDefault="006F4CB2" w:rsidP="00F612C2">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425" w:type="dxa"/>
            <w:textDirection w:val="btLr"/>
          </w:tcPr>
          <w:p w:rsidR="006F4CB2" w:rsidRPr="007A1CCF" w:rsidRDefault="006F4CB2" w:rsidP="00F612C2">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425" w:type="dxa"/>
            <w:textDirection w:val="btLr"/>
          </w:tcPr>
          <w:p w:rsidR="006F4CB2" w:rsidRPr="007A1CCF" w:rsidRDefault="006F4CB2" w:rsidP="00F612C2">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425" w:type="dxa"/>
            <w:textDirection w:val="btLr"/>
          </w:tcPr>
          <w:p w:rsidR="006F4CB2" w:rsidRPr="007A1CCF" w:rsidRDefault="006F4CB2" w:rsidP="00F612C2">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426" w:type="dxa"/>
            <w:textDirection w:val="btLr"/>
          </w:tcPr>
          <w:p w:rsidR="006F4CB2" w:rsidRPr="007A1CCF" w:rsidRDefault="006F4CB2" w:rsidP="00F612C2">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425" w:type="dxa"/>
            <w:textDirection w:val="btLr"/>
          </w:tcPr>
          <w:p w:rsidR="006F4CB2" w:rsidRPr="007A1CCF" w:rsidRDefault="006F4CB2" w:rsidP="00F612C2">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425" w:type="dxa"/>
            <w:textDirection w:val="btLr"/>
          </w:tcPr>
          <w:p w:rsidR="006F4CB2" w:rsidRPr="007A1CCF" w:rsidRDefault="006F4CB2" w:rsidP="00F612C2">
            <w:pPr>
              <w:ind w:left="113" w:right="113"/>
              <w:jc w:val="center"/>
              <w:rPr>
                <w:rFonts w:ascii="GHEA Grapalat" w:hAnsi="GHEA Grapalat" w:cs="Arial"/>
                <w:sz w:val="18"/>
                <w:szCs w:val="18"/>
                <w:lang w:val="hy-AM"/>
              </w:rPr>
            </w:pPr>
            <w:r>
              <w:rPr>
                <w:rFonts w:ascii="GHEA Grapalat" w:hAnsi="GHEA Grapalat"/>
                <w:sz w:val="20"/>
                <w:lang w:val="hy-AM"/>
              </w:rPr>
              <w:t>-</w:t>
            </w:r>
          </w:p>
        </w:tc>
        <w:tc>
          <w:tcPr>
            <w:tcW w:w="425" w:type="dxa"/>
            <w:textDirection w:val="btLr"/>
          </w:tcPr>
          <w:p w:rsidR="006F4CB2" w:rsidRPr="00E6597C" w:rsidRDefault="006F4CB2" w:rsidP="00F612C2">
            <w:pPr>
              <w:ind w:left="113" w:right="113"/>
              <w:jc w:val="center"/>
              <w:rPr>
                <w:rFonts w:ascii="GHEA Grapalat" w:hAnsi="GHEA Grapalat" w:cs="Arial"/>
                <w:sz w:val="18"/>
                <w:szCs w:val="18"/>
                <w:lang w:val="pt-BR"/>
              </w:rPr>
            </w:pPr>
            <w:r>
              <w:rPr>
                <w:rFonts w:ascii="GHEA Grapalat" w:hAnsi="GHEA Grapalat"/>
                <w:sz w:val="20"/>
                <w:lang w:val="hy-AM"/>
              </w:rPr>
              <w:t>-</w:t>
            </w:r>
          </w:p>
        </w:tc>
        <w:tc>
          <w:tcPr>
            <w:tcW w:w="426" w:type="dxa"/>
            <w:textDirection w:val="btLr"/>
          </w:tcPr>
          <w:p w:rsidR="006F4CB2" w:rsidRPr="00E6597C" w:rsidRDefault="006F4CB2" w:rsidP="00F612C2">
            <w:pPr>
              <w:ind w:left="113" w:right="113"/>
              <w:jc w:val="center"/>
              <w:rPr>
                <w:rFonts w:ascii="GHEA Grapalat" w:hAnsi="GHEA Grapalat" w:cs="Arial"/>
                <w:sz w:val="18"/>
                <w:szCs w:val="18"/>
                <w:lang w:val="pt-BR"/>
              </w:rPr>
            </w:pPr>
            <w:r>
              <w:rPr>
                <w:rFonts w:ascii="GHEA Grapalat" w:hAnsi="GHEA Grapalat"/>
                <w:sz w:val="20"/>
                <w:lang w:val="hy-AM"/>
              </w:rPr>
              <w:t>100</w:t>
            </w:r>
            <w:r w:rsidRPr="00E6597C">
              <w:rPr>
                <w:rFonts w:ascii="GHEA Grapalat" w:hAnsi="GHEA Grapalat"/>
                <w:sz w:val="20"/>
                <w:lang w:val="pt-BR"/>
              </w:rPr>
              <w:t xml:space="preserve"> %</w:t>
            </w:r>
          </w:p>
        </w:tc>
        <w:tc>
          <w:tcPr>
            <w:tcW w:w="425" w:type="dxa"/>
            <w:textDirection w:val="btLr"/>
          </w:tcPr>
          <w:p w:rsidR="006F4CB2" w:rsidRPr="00E6597C" w:rsidRDefault="006F4CB2" w:rsidP="00F612C2">
            <w:pPr>
              <w:ind w:left="113" w:right="113"/>
              <w:jc w:val="center"/>
              <w:rPr>
                <w:rFonts w:ascii="GHEA Grapalat" w:hAnsi="GHEA Grapalat"/>
                <w:b/>
                <w:lang w:val="pt-BR"/>
              </w:rPr>
            </w:pPr>
            <w:r>
              <w:rPr>
                <w:rFonts w:ascii="GHEA Grapalat" w:hAnsi="GHEA Grapalat"/>
                <w:sz w:val="20"/>
                <w:lang w:val="hy-AM"/>
              </w:rPr>
              <w:t>100</w:t>
            </w:r>
            <w:r w:rsidRPr="00E6597C">
              <w:rPr>
                <w:rFonts w:ascii="GHEA Grapalat" w:hAnsi="GHEA Grapalat"/>
                <w:sz w:val="20"/>
                <w:lang w:val="pt-BR"/>
              </w:rPr>
              <w:t xml:space="preserve"> %</w:t>
            </w:r>
          </w:p>
        </w:tc>
      </w:tr>
      <w:tr w:rsidR="006F4CB2" w:rsidRPr="00240195" w:rsidTr="006F4CB2">
        <w:trPr>
          <w:cantSplit/>
          <w:trHeight w:val="141"/>
          <w:jc w:val="center"/>
        </w:trPr>
        <w:tc>
          <w:tcPr>
            <w:tcW w:w="1451" w:type="dxa"/>
            <w:vMerge/>
            <w:tcBorders>
              <w:right w:val="single" w:sz="4" w:space="0" w:color="auto"/>
            </w:tcBorders>
          </w:tcPr>
          <w:p w:rsidR="006F4CB2" w:rsidRPr="00E6597C" w:rsidRDefault="006F4CB2" w:rsidP="00F612C2">
            <w:pPr>
              <w:jc w:val="center"/>
              <w:rPr>
                <w:rFonts w:ascii="GHEA Grapalat" w:hAnsi="GHEA Grapalat"/>
                <w:sz w:val="20"/>
                <w:lang w:val="es-ES"/>
              </w:rPr>
            </w:pPr>
          </w:p>
        </w:tc>
        <w:tc>
          <w:tcPr>
            <w:tcW w:w="1530" w:type="dxa"/>
            <w:vMerge/>
            <w:tcBorders>
              <w:left w:val="single" w:sz="4" w:space="0" w:color="auto"/>
              <w:right w:val="single" w:sz="4" w:space="0" w:color="auto"/>
            </w:tcBorders>
          </w:tcPr>
          <w:p w:rsidR="006F4CB2" w:rsidRPr="00E6597C" w:rsidRDefault="006F4CB2" w:rsidP="00F612C2">
            <w:pPr>
              <w:jc w:val="center"/>
              <w:rPr>
                <w:rFonts w:ascii="GHEA Grapalat" w:hAnsi="GHEA Grapalat"/>
                <w:sz w:val="20"/>
                <w:lang w:val="es-ES"/>
              </w:rPr>
            </w:pPr>
          </w:p>
        </w:tc>
        <w:tc>
          <w:tcPr>
            <w:tcW w:w="2052" w:type="dxa"/>
            <w:vMerge/>
            <w:tcBorders>
              <w:left w:val="single" w:sz="4" w:space="0" w:color="auto"/>
              <w:right w:val="single" w:sz="4" w:space="0" w:color="auto"/>
            </w:tcBorders>
          </w:tcPr>
          <w:p w:rsidR="006F4CB2" w:rsidRPr="00E6597C" w:rsidRDefault="006F4CB2" w:rsidP="00F612C2">
            <w:pPr>
              <w:jc w:val="center"/>
              <w:rPr>
                <w:rFonts w:ascii="GHEA Grapalat" w:hAnsi="GHEA Grapalat"/>
                <w:sz w:val="20"/>
                <w:lang w:val="es-ES"/>
              </w:rPr>
            </w:pPr>
          </w:p>
        </w:tc>
        <w:tc>
          <w:tcPr>
            <w:tcW w:w="5452" w:type="dxa"/>
            <w:gridSpan w:val="13"/>
            <w:tcBorders>
              <w:left w:val="single" w:sz="4" w:space="0" w:color="auto"/>
            </w:tcBorders>
          </w:tcPr>
          <w:p w:rsidR="006F4CB2" w:rsidRPr="00434F24" w:rsidRDefault="006F4CB2" w:rsidP="00F612C2">
            <w:pPr>
              <w:ind w:left="113" w:right="113"/>
              <w:jc w:val="center"/>
              <w:rPr>
                <w:rFonts w:ascii="GHEA Grapalat" w:hAnsi="GHEA Grapalat"/>
                <w:sz w:val="20"/>
                <w:lang w:val="pt-BR"/>
              </w:rPr>
            </w:pPr>
            <w:r w:rsidRPr="00434F24">
              <w:rPr>
                <w:rFonts w:ascii="GHEA Grapalat" w:hAnsi="GHEA Grapalat"/>
                <w:sz w:val="20"/>
                <w:lang w:val="hy-AM"/>
              </w:rPr>
              <w:t>202</w:t>
            </w:r>
            <w:r w:rsidRPr="00F9432A">
              <w:rPr>
                <w:rFonts w:ascii="GHEA Grapalat" w:hAnsi="GHEA Grapalat"/>
                <w:sz w:val="20"/>
                <w:lang w:val="es-ES"/>
              </w:rPr>
              <w:t>5</w:t>
            </w:r>
            <w:r w:rsidRPr="00434F24">
              <w:rPr>
                <w:rFonts w:ascii="GHEA Grapalat" w:hAnsi="GHEA Grapalat"/>
                <w:sz w:val="20"/>
                <w:lang w:val="hy-AM"/>
              </w:rPr>
              <w:t>թ</w:t>
            </w:r>
            <w:r w:rsidRPr="00434F24">
              <w:rPr>
                <w:rFonts w:ascii="Cambria Math" w:hAnsi="Cambria Math" w:cs="Cambria Math"/>
                <w:sz w:val="20"/>
                <w:lang w:val="hy-AM"/>
              </w:rPr>
              <w:t>․</w:t>
            </w:r>
            <w:r w:rsidRPr="00434F24">
              <w:rPr>
                <w:rFonts w:ascii="GHEA Grapalat" w:hAnsi="GHEA Grapalat"/>
                <w:sz w:val="20"/>
                <w:lang w:val="hy-AM"/>
              </w:rPr>
              <w:t>-</w:t>
            </w:r>
            <w:r w:rsidRPr="00434F24">
              <w:rPr>
                <w:rFonts w:ascii="GHEA Grapalat" w:hAnsi="GHEA Grapalat" w:cs="GHEA Grapalat"/>
                <w:sz w:val="20"/>
                <w:lang w:val="hy-AM"/>
              </w:rPr>
              <w:t>ին՝</w:t>
            </w:r>
            <w:r w:rsidRPr="00434F24">
              <w:rPr>
                <w:rFonts w:ascii="GHEA Grapalat" w:hAnsi="GHEA Grapalat"/>
                <w:sz w:val="20"/>
                <w:lang w:val="hy-AM"/>
              </w:rPr>
              <w:t xml:space="preserve">, </w:t>
            </w:r>
            <w:r w:rsidRPr="00434F24">
              <w:rPr>
                <w:rFonts w:ascii="GHEA Grapalat" w:hAnsi="GHEA Grapalat" w:cs="GHEA Grapalat"/>
                <w:sz w:val="20"/>
                <w:lang w:val="hy-AM"/>
              </w:rPr>
              <w:t>ըստ</w:t>
            </w:r>
            <w:r w:rsidRPr="00434F24">
              <w:rPr>
                <w:rFonts w:ascii="GHEA Grapalat" w:hAnsi="GHEA Grapalat"/>
                <w:sz w:val="20"/>
                <w:lang w:val="hy-AM"/>
              </w:rPr>
              <w:t xml:space="preserve"> </w:t>
            </w:r>
            <w:r w:rsidRPr="00434F24">
              <w:rPr>
                <w:rFonts w:ascii="GHEA Grapalat" w:hAnsi="GHEA Grapalat" w:cs="GHEA Grapalat"/>
                <w:sz w:val="20"/>
                <w:lang w:val="hy-AM"/>
              </w:rPr>
              <w:t>ամիսների</w:t>
            </w:r>
            <w:r w:rsidRPr="00434F24">
              <w:rPr>
                <w:rFonts w:ascii="GHEA Grapalat" w:hAnsi="GHEA Grapalat"/>
                <w:sz w:val="20"/>
                <w:lang w:val="hy-AM"/>
              </w:rPr>
              <w:t xml:space="preserve">, </w:t>
            </w:r>
            <w:r w:rsidRPr="00434F24">
              <w:rPr>
                <w:rFonts w:ascii="GHEA Grapalat" w:hAnsi="GHEA Grapalat" w:cs="GHEA Grapalat"/>
                <w:sz w:val="20"/>
                <w:lang w:val="hy-AM"/>
              </w:rPr>
              <w:t>այդ</w:t>
            </w:r>
            <w:r w:rsidRPr="00434F24">
              <w:rPr>
                <w:rFonts w:ascii="GHEA Grapalat" w:hAnsi="GHEA Grapalat"/>
                <w:sz w:val="20"/>
                <w:lang w:val="hy-AM"/>
              </w:rPr>
              <w:t xml:space="preserve"> </w:t>
            </w:r>
            <w:r w:rsidRPr="00434F24">
              <w:rPr>
                <w:rFonts w:ascii="GHEA Grapalat" w:hAnsi="GHEA Grapalat" w:cs="GHEA Grapalat"/>
                <w:sz w:val="20"/>
                <w:lang w:val="hy-AM"/>
              </w:rPr>
              <w:t>թ</w:t>
            </w:r>
            <w:r w:rsidRPr="00434F24">
              <w:rPr>
                <w:rFonts w:ascii="GHEA Grapalat" w:hAnsi="GHEA Grapalat"/>
                <w:sz w:val="20"/>
                <w:lang w:val="hy-AM"/>
              </w:rPr>
              <w:t>վում</w:t>
            </w:r>
          </w:p>
        </w:tc>
      </w:tr>
      <w:tr w:rsidR="006F4CB2" w:rsidRPr="00E6597C" w:rsidTr="006F4CB2">
        <w:trPr>
          <w:cantSplit/>
          <w:trHeight w:val="686"/>
          <w:jc w:val="center"/>
        </w:trPr>
        <w:tc>
          <w:tcPr>
            <w:tcW w:w="1451" w:type="dxa"/>
            <w:vMerge/>
            <w:tcBorders>
              <w:right w:val="single" w:sz="4" w:space="0" w:color="auto"/>
            </w:tcBorders>
          </w:tcPr>
          <w:p w:rsidR="006F4CB2" w:rsidRPr="00E6597C" w:rsidRDefault="006F4CB2" w:rsidP="00F612C2">
            <w:pPr>
              <w:jc w:val="center"/>
              <w:rPr>
                <w:rFonts w:ascii="GHEA Grapalat" w:hAnsi="GHEA Grapalat"/>
                <w:sz w:val="20"/>
                <w:lang w:val="es-ES"/>
              </w:rPr>
            </w:pPr>
          </w:p>
        </w:tc>
        <w:tc>
          <w:tcPr>
            <w:tcW w:w="1530" w:type="dxa"/>
            <w:vMerge/>
            <w:tcBorders>
              <w:left w:val="single" w:sz="4" w:space="0" w:color="auto"/>
              <w:right w:val="single" w:sz="4" w:space="0" w:color="auto"/>
            </w:tcBorders>
          </w:tcPr>
          <w:p w:rsidR="006F4CB2" w:rsidRPr="00E6597C" w:rsidRDefault="006F4CB2" w:rsidP="00F612C2">
            <w:pPr>
              <w:jc w:val="center"/>
              <w:rPr>
                <w:rFonts w:ascii="GHEA Grapalat" w:hAnsi="GHEA Grapalat"/>
                <w:sz w:val="20"/>
                <w:lang w:val="es-ES"/>
              </w:rPr>
            </w:pPr>
          </w:p>
        </w:tc>
        <w:tc>
          <w:tcPr>
            <w:tcW w:w="2052" w:type="dxa"/>
            <w:vMerge/>
            <w:tcBorders>
              <w:left w:val="single" w:sz="4" w:space="0" w:color="auto"/>
              <w:right w:val="single" w:sz="4" w:space="0" w:color="auto"/>
            </w:tcBorders>
          </w:tcPr>
          <w:p w:rsidR="006F4CB2" w:rsidRPr="00E6597C" w:rsidRDefault="006F4CB2" w:rsidP="00F612C2">
            <w:pPr>
              <w:jc w:val="center"/>
              <w:rPr>
                <w:rFonts w:ascii="GHEA Grapalat" w:hAnsi="GHEA Grapalat"/>
                <w:sz w:val="20"/>
                <w:lang w:val="es-ES"/>
              </w:rPr>
            </w:pPr>
          </w:p>
        </w:tc>
        <w:tc>
          <w:tcPr>
            <w:tcW w:w="349" w:type="dxa"/>
            <w:tcBorders>
              <w:left w:val="single" w:sz="4" w:space="0" w:color="auto"/>
            </w:tcBorders>
            <w:textDirection w:val="btLr"/>
          </w:tcPr>
          <w:p w:rsidR="006F4CB2" w:rsidRPr="00E6597C" w:rsidRDefault="006F4CB2" w:rsidP="00F612C2">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425" w:type="dxa"/>
            <w:textDirection w:val="btLr"/>
          </w:tcPr>
          <w:p w:rsidR="006F4CB2" w:rsidRPr="00E6597C" w:rsidRDefault="006F4CB2" w:rsidP="00F612C2">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425" w:type="dxa"/>
            <w:textDirection w:val="btLr"/>
          </w:tcPr>
          <w:p w:rsidR="006F4CB2" w:rsidRPr="00E6597C" w:rsidRDefault="006F4CB2" w:rsidP="00F612C2">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426" w:type="dxa"/>
            <w:textDirection w:val="btLr"/>
          </w:tcPr>
          <w:p w:rsidR="006F4CB2" w:rsidRPr="00E6597C" w:rsidRDefault="006F4CB2" w:rsidP="00F612C2">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425" w:type="dxa"/>
            <w:textDirection w:val="btLr"/>
          </w:tcPr>
          <w:p w:rsidR="006F4CB2" w:rsidRPr="00E6597C" w:rsidRDefault="006F4CB2" w:rsidP="00F612C2">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425" w:type="dxa"/>
            <w:textDirection w:val="btLr"/>
          </w:tcPr>
          <w:p w:rsidR="006F4CB2" w:rsidRPr="00E6597C" w:rsidRDefault="006F4CB2" w:rsidP="00F612C2">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425" w:type="dxa"/>
            <w:textDirection w:val="btLr"/>
          </w:tcPr>
          <w:p w:rsidR="006F4CB2" w:rsidRPr="00E6597C" w:rsidRDefault="006F4CB2" w:rsidP="00F612C2">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426" w:type="dxa"/>
            <w:textDirection w:val="btLr"/>
          </w:tcPr>
          <w:p w:rsidR="006F4CB2" w:rsidRPr="00E6597C" w:rsidRDefault="006F4CB2" w:rsidP="00F612C2">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425" w:type="dxa"/>
            <w:textDirection w:val="btLr"/>
          </w:tcPr>
          <w:p w:rsidR="006F4CB2" w:rsidRPr="00E6597C" w:rsidRDefault="006F4CB2" w:rsidP="00F612C2">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425" w:type="dxa"/>
            <w:textDirection w:val="btLr"/>
          </w:tcPr>
          <w:p w:rsidR="006F4CB2" w:rsidRPr="00E6597C" w:rsidRDefault="006F4CB2" w:rsidP="00F612C2">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425" w:type="dxa"/>
            <w:textDirection w:val="btLr"/>
          </w:tcPr>
          <w:p w:rsidR="006F4CB2" w:rsidRPr="00E6597C" w:rsidRDefault="006F4CB2" w:rsidP="00F612C2">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426" w:type="dxa"/>
            <w:textDirection w:val="btLr"/>
          </w:tcPr>
          <w:p w:rsidR="006F4CB2" w:rsidRPr="00E6597C" w:rsidRDefault="006F4CB2" w:rsidP="00F612C2">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425" w:type="dxa"/>
            <w:textDirection w:val="btLr"/>
          </w:tcPr>
          <w:p w:rsidR="006F4CB2" w:rsidRPr="00E6597C" w:rsidRDefault="006F4CB2" w:rsidP="00F612C2">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r>
    </w:tbl>
    <w:p w:rsidR="006F4CB2" w:rsidRPr="00E6597C" w:rsidRDefault="006F4CB2" w:rsidP="006F4CB2">
      <w:pPr>
        <w:rPr>
          <w:rFonts w:ascii="GHEA Grapalat" w:hAnsi="GHEA Grapalat"/>
          <w:i/>
          <w:sz w:val="18"/>
          <w:szCs w:val="18"/>
        </w:rPr>
      </w:pPr>
    </w:p>
    <w:p w:rsidR="006F4CB2" w:rsidRDefault="006F4CB2" w:rsidP="006F4CB2">
      <w:pPr>
        <w:spacing w:line="276" w:lineRule="auto"/>
        <w:ind w:firstLine="708"/>
        <w:jc w:val="both"/>
        <w:rPr>
          <w:rFonts w:ascii="GHEA Grapalat" w:hAnsi="GHEA Grapalat" w:cs="Sylfaen"/>
          <w:b/>
          <w:sz w:val="20"/>
          <w:szCs w:val="20"/>
          <w:lang w:val="hy-AM"/>
        </w:rPr>
      </w:pPr>
      <w:r w:rsidRPr="000F3BB2">
        <w:rPr>
          <w:rFonts w:ascii="GHEA Grapalat" w:hAnsi="GHEA Grapalat" w:cs="Sylfaen"/>
          <w:b/>
          <w:sz w:val="20"/>
          <w:szCs w:val="20"/>
          <w:lang w:val="hy-AM"/>
        </w:rPr>
        <w:t>Սույն գնման գործընթացը կազմակերպվում է ՀՀ կառավարության կողմից իրականացվող սուբվենցիոն ծրագրերի շրջանակներում</w:t>
      </w:r>
      <w:r w:rsidRPr="000F3BB2">
        <w:rPr>
          <w:rFonts w:ascii="GHEA Grapalat" w:hAnsi="GHEA Grapalat"/>
          <w:b/>
          <w:sz w:val="20"/>
          <w:szCs w:val="20"/>
          <w:lang w:val="hy-AM"/>
        </w:rPr>
        <w:t>:</w:t>
      </w:r>
      <w:r w:rsidRPr="000F3BB2">
        <w:rPr>
          <w:rFonts w:ascii="GHEA Grapalat" w:hAnsi="GHEA Grapalat" w:cs="Sylfaen"/>
          <w:b/>
          <w:sz w:val="20"/>
          <w:szCs w:val="20"/>
          <w:lang w:val="hy-AM"/>
        </w:rPr>
        <w:t xml:space="preserve"> Ֆինանսավորումն իրականացվում է համայնքային ու պետական բյուջեներից՝ համապատասխանաբար մասնաբաժիններով։ Աշխատանքների կատարման դիմաց վճարումն իրականացվում է սկզբում համայնքի մասնաբաժնի չափով, այնուհետև աշխատանքների մնացած մասի կատարման հիմնավորումը հավաստող փաստաթղթերի ներկայացվելուց,  հաստատվելուց և ֆինանսական միջոցներ ստանալուց հետո իրականացվում է ֆինանսավորում՝ պետական բյուջեի մասնաբաժնով։</w:t>
      </w:r>
    </w:p>
    <w:p w:rsidR="006F4CB2" w:rsidRPr="006F4CB2" w:rsidRDefault="006F4CB2" w:rsidP="007678FA">
      <w:pPr>
        <w:jc w:val="right"/>
        <w:rPr>
          <w:rFonts w:ascii="GHEA Grapalat" w:hAnsi="GHEA Grapalat"/>
          <w:sz w:val="20"/>
          <w:lang w:val="hy-AM"/>
        </w:rPr>
      </w:pPr>
    </w:p>
    <w:p w:rsidR="007678FA" w:rsidRPr="00064ADD" w:rsidRDefault="007678FA" w:rsidP="007678FA">
      <w:pPr>
        <w:jc w:val="both"/>
        <w:rPr>
          <w:rFonts w:ascii="GHEA Grapalat" w:hAnsi="GHEA Grapalat" w:cs="Sylfaen"/>
          <w:i/>
          <w:sz w:val="18"/>
          <w:szCs w:val="18"/>
          <w:lang w:val="pt-BR"/>
        </w:rPr>
      </w:pPr>
      <w:r w:rsidRPr="006F4CB2">
        <w:rPr>
          <w:rFonts w:ascii="GHEA Grapalat" w:hAnsi="GHEA Grapalat"/>
          <w:i/>
          <w:sz w:val="18"/>
          <w:szCs w:val="18"/>
          <w:lang w:val="hy-AM"/>
        </w:rPr>
        <w:t xml:space="preserve">* </w:t>
      </w:r>
      <w:r w:rsidRPr="00064ADD">
        <w:rPr>
          <w:rFonts w:ascii="GHEA Grapalat" w:hAnsi="GHEA Grapalat" w:cs="Sylfaen"/>
          <w:i/>
          <w:sz w:val="18"/>
          <w:szCs w:val="18"/>
          <w:lang w:val="pt-BR"/>
        </w:rPr>
        <w:t>Վճարման</w:t>
      </w:r>
      <w:r w:rsidRPr="006F4CB2">
        <w:rPr>
          <w:rFonts w:ascii="GHEA Grapalat" w:hAnsi="GHEA Grapalat" w:cs="Times Armenian"/>
          <w:i/>
          <w:sz w:val="18"/>
          <w:szCs w:val="18"/>
          <w:lang w:val="hy-AM"/>
        </w:rPr>
        <w:t xml:space="preserve"> </w:t>
      </w:r>
      <w:r w:rsidRPr="00064ADD">
        <w:rPr>
          <w:rFonts w:ascii="GHEA Grapalat" w:hAnsi="GHEA Grapalat" w:cs="Sylfaen"/>
          <w:i/>
          <w:sz w:val="18"/>
          <w:szCs w:val="18"/>
          <w:lang w:val="pt-BR"/>
        </w:rPr>
        <w:t>ենթակա</w:t>
      </w:r>
      <w:r w:rsidRPr="006F4CB2">
        <w:rPr>
          <w:rFonts w:ascii="GHEA Grapalat" w:hAnsi="GHEA Grapalat" w:cs="Times Armenian"/>
          <w:i/>
          <w:sz w:val="18"/>
          <w:szCs w:val="18"/>
          <w:lang w:val="hy-AM"/>
        </w:rPr>
        <w:t xml:space="preserve"> </w:t>
      </w:r>
      <w:r w:rsidRPr="00064ADD">
        <w:rPr>
          <w:rFonts w:ascii="GHEA Grapalat" w:hAnsi="GHEA Grapalat" w:cs="Sylfaen"/>
          <w:i/>
          <w:sz w:val="18"/>
          <w:szCs w:val="18"/>
          <w:lang w:val="pt-BR"/>
        </w:rPr>
        <w:t>գումարները</w:t>
      </w:r>
      <w:r w:rsidRPr="006F4CB2">
        <w:rPr>
          <w:rFonts w:ascii="GHEA Grapalat" w:hAnsi="GHEA Grapalat" w:cs="Times Armenian"/>
          <w:i/>
          <w:sz w:val="18"/>
          <w:szCs w:val="18"/>
          <w:lang w:val="hy-AM"/>
        </w:rPr>
        <w:t xml:space="preserve"> </w:t>
      </w:r>
      <w:r w:rsidRPr="00064ADD">
        <w:rPr>
          <w:rFonts w:ascii="GHEA Grapalat" w:hAnsi="GHEA Grapalat" w:cs="Sylfaen"/>
          <w:i/>
          <w:sz w:val="18"/>
          <w:szCs w:val="18"/>
          <w:lang w:val="pt-BR"/>
        </w:rPr>
        <w:t>ներկայացվում են աճողական</w:t>
      </w:r>
      <w:r w:rsidRPr="006F4CB2">
        <w:rPr>
          <w:rFonts w:ascii="GHEA Grapalat" w:hAnsi="GHEA Grapalat" w:cs="Times Armenian"/>
          <w:i/>
          <w:sz w:val="18"/>
          <w:szCs w:val="18"/>
          <w:lang w:val="hy-AM"/>
        </w:rPr>
        <w:t xml:space="preserve"> </w:t>
      </w:r>
      <w:r w:rsidRPr="00064ADD">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7678FA" w:rsidRPr="00064ADD" w:rsidRDefault="007678FA" w:rsidP="007678FA">
      <w:pPr>
        <w:rPr>
          <w:rFonts w:ascii="GHEA Grapalat" w:hAnsi="GHEA Grapalat"/>
          <w:sz w:val="20"/>
          <w:lang w:val="ru-RU"/>
        </w:rPr>
        <w:sectPr w:rsidR="007678FA" w:rsidRPr="00064ADD" w:rsidSect="006F4CB2">
          <w:footnotePr>
            <w:pos w:val="beneathText"/>
          </w:footnotePr>
          <w:pgSz w:w="11906" w:h="16838" w:code="9"/>
          <w:pgMar w:top="533" w:right="851" w:bottom="425" w:left="663" w:header="561" w:footer="561" w:gutter="0"/>
          <w:cols w:space="720"/>
        </w:sect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6525AE" w:rsidTr="00E53C12">
        <w:trPr>
          <w:tblCellSpacing w:w="7" w:type="dxa"/>
          <w:jc w:val="center"/>
        </w:trPr>
        <w:tc>
          <w:tcPr>
            <w:tcW w:w="0" w:type="auto"/>
            <w:vAlign w:val="center"/>
          </w:tcPr>
          <w:p w:rsidR="007678FA" w:rsidRPr="00064ADD" w:rsidRDefault="00BC7CD6"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906B7F"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BodyTextIndent"/>
        <w:spacing w:line="240" w:lineRule="auto"/>
        <w:ind w:firstLine="0"/>
        <w:jc w:val="center"/>
        <w:rPr>
          <w:b/>
          <w:bCs/>
          <w:iCs/>
          <w:lang w:val="es-ES"/>
        </w:rPr>
      </w:pPr>
    </w:p>
    <w:p w:rsidR="007678FA" w:rsidRPr="00064ADD" w:rsidRDefault="007678FA" w:rsidP="007678FA">
      <w:pPr>
        <w:pStyle w:val="BodyTextIndent"/>
        <w:spacing w:line="240" w:lineRule="auto"/>
        <w:ind w:firstLine="540"/>
        <w:rPr>
          <w:iCs/>
          <w:lang w:val="es-ES"/>
        </w:rPr>
      </w:pPr>
      <w:proofErr w:type="gramStart"/>
      <w:r w:rsidRPr="00064ADD">
        <w:rPr>
          <w:rFonts w:ascii="GHEA Grapalat" w:hAnsi="GHEA Grapalat"/>
          <w:color w:val="000000"/>
          <w:sz w:val="21"/>
          <w:szCs w:val="21"/>
          <w:lang w:val="es-ES" w:eastAsia="ru-RU"/>
        </w:rPr>
        <w:t xml:space="preserve">«  </w:t>
      </w:r>
      <w:proofErr w:type="gramEnd"/>
      <w:r w:rsidRPr="00064ADD">
        <w:rPr>
          <w:rFonts w:ascii="GHEA Grapalat" w:hAnsi="GHEA Grapalat"/>
          <w:color w:val="000000"/>
          <w:sz w:val="21"/>
          <w:szCs w:val="21"/>
          <w:lang w:val="es-ES" w:eastAsia="ru-RU"/>
        </w:rPr>
        <w:t xml:space="preserve">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BodyTextIndent"/>
        <w:spacing w:line="240" w:lineRule="auto"/>
        <w:ind w:firstLine="0"/>
        <w:rPr>
          <w:iCs/>
          <w:lang w:val="es-ES"/>
        </w:rPr>
      </w:pP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shd w:val="clear" w:color="auto" w:fill="auto"/>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41D1" w:rsidRDefault="000D41D1">
      <w:r>
        <w:separator/>
      </w:r>
    </w:p>
  </w:endnote>
  <w:endnote w:type="continuationSeparator" w:id="0">
    <w:p w:rsidR="000D41D1" w:rsidRDefault="000D4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41D1" w:rsidRDefault="000D41D1">
      <w:r>
        <w:separator/>
      </w:r>
    </w:p>
  </w:footnote>
  <w:footnote w:type="continuationSeparator" w:id="0">
    <w:p w:rsidR="000D41D1" w:rsidRDefault="000D41D1">
      <w:r>
        <w:continuationSeparator/>
      </w:r>
    </w:p>
  </w:footnote>
  <w:footnote w:id="1">
    <w:p w:rsidR="003F3958" w:rsidRPr="00FE5322" w:rsidRDefault="003F3958">
      <w:pPr>
        <w:pStyle w:val="FootnoteText"/>
        <w:rPr>
          <w:rFonts w:ascii="Calibri" w:hAnsi="Calibri"/>
        </w:rPr>
      </w:pPr>
      <w:r>
        <w:rPr>
          <w:rStyle w:val="FootnoteReference"/>
        </w:rPr>
        <w:footnoteRef/>
      </w:r>
      <w:r>
        <w:t xml:space="preserve"> </w:t>
      </w:r>
      <w:r w:rsidRPr="00712340">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2">
    <w:p w:rsidR="003F3958" w:rsidRPr="00FE5322" w:rsidRDefault="003F3958" w:rsidP="00EA25A4">
      <w:pPr>
        <w:jc w:val="both"/>
        <w:rPr>
          <w:rFonts w:ascii="Calibri" w:hAnsi="Calibr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rsidR="003F3958" w:rsidRPr="00FE5322" w:rsidRDefault="003F3958">
      <w:pPr>
        <w:pStyle w:val="FootnoteText"/>
        <w:rPr>
          <w:rFonts w:ascii="Calibri" w:hAnsi="Calibri"/>
        </w:rPr>
      </w:pPr>
      <w:r>
        <w:rPr>
          <w:rStyle w:val="FootnoteReference"/>
        </w:rPr>
        <w:footnoteRef/>
      </w:r>
      <w:r>
        <w:t xml:space="preserve"> </w:t>
      </w:r>
      <w:r w:rsidRPr="00FE5322">
        <w:rPr>
          <w:rFonts w:ascii="GHEA Grapalat" w:hAnsi="GHEA Grapalat" w:cs="Sylfaen"/>
          <w:i/>
          <w:sz w:val="16"/>
          <w:szCs w:val="16"/>
          <w:lang w:val="hy-AM"/>
        </w:rPr>
        <w:t>Ենթակետը հանվում է, եթե հայտի ապահովման պահանջ սահմանված չէ:</w:t>
      </w:r>
    </w:p>
  </w:footnote>
  <w:footnote w:id="4">
    <w:p w:rsidR="003F3958" w:rsidRPr="00EC2CDE" w:rsidRDefault="003F3958" w:rsidP="004973F0">
      <w:pPr>
        <w:pStyle w:val="FootnoteText"/>
        <w:jc w:val="both"/>
        <w:rPr>
          <w:rFonts w:ascii="Sylfaen" w:hAnsi="Sylfaen" w:cs="Sylfaen"/>
          <w:lang w:val="af-ZA"/>
        </w:rPr>
      </w:pPr>
      <w:r>
        <w:rPr>
          <w:rStyle w:val="FootnoteReference"/>
        </w:rPr>
        <w:t>15</w:t>
      </w:r>
      <w:r w:rsidRPr="003053EF">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5">
    <w:p w:rsidR="003F3958" w:rsidRPr="00D54D8D" w:rsidRDefault="003F3958" w:rsidP="00BD6265">
      <w:pPr>
        <w:pStyle w:val="FootnoteText"/>
        <w:jc w:val="both"/>
        <w:rPr>
          <w:rFonts w:ascii="Times New Roman" w:hAnsi="Times New Roman"/>
          <w:lang w:val="hy-AM"/>
        </w:rPr>
      </w:pPr>
      <w:r>
        <w:rPr>
          <w:rStyle w:val="FootnoteReference"/>
        </w:rPr>
        <w:footnoteRef/>
      </w:r>
      <w:r>
        <w:t xml:space="preserve"> </w:t>
      </w:r>
      <w:r w:rsidRPr="00D54D8D">
        <w:rPr>
          <w:rFonts w:ascii="GHEA Grapalat" w:hAnsi="GHEA Grapalat"/>
          <w:i/>
          <w:sz w:val="16"/>
          <w:szCs w:val="24"/>
          <w:lang w:val="hy-AM" w:eastAsia="en-US"/>
        </w:rPr>
        <w:t xml:space="preserve">Եթե գնման առարկա է հանդիսանում շինարարական ծրագրերի կատարման նկատմամբ </w:t>
      </w:r>
      <w:r>
        <w:rPr>
          <w:rFonts w:ascii="GHEA Grapalat" w:hAnsi="GHEA Grapalat"/>
          <w:i/>
          <w:sz w:val="16"/>
          <w:szCs w:val="24"/>
          <w:lang w:val="hy-AM" w:eastAsia="en-US"/>
        </w:rPr>
        <w:t xml:space="preserve">տեխնիկական հսկողության </w:t>
      </w:r>
      <w:r w:rsidRPr="00D54D8D">
        <w:rPr>
          <w:rFonts w:ascii="GHEA Grapalat" w:hAnsi="GHEA Grapalat"/>
          <w:i/>
          <w:sz w:val="16"/>
          <w:szCs w:val="24"/>
          <w:lang w:val="hy-AM" w:eastAsia="en-US"/>
        </w:rPr>
        <w:t>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Pr>
          <w:rFonts w:ascii="GHEA Grapalat" w:hAnsi="GHEA Grapalat"/>
          <w:i/>
          <w:sz w:val="16"/>
          <w:szCs w:val="24"/>
          <w:lang w:val="hy-AM" w:eastAsia="en-US"/>
        </w:rPr>
        <w:t>.»:</w:t>
      </w:r>
    </w:p>
    <w:p w:rsidR="003F3958" w:rsidRPr="00FE5322" w:rsidRDefault="003F3958">
      <w:pPr>
        <w:pStyle w:val="FootnoteText"/>
        <w:rPr>
          <w:rFonts w:ascii="Calibri" w:hAnsi="Calibri"/>
          <w:lang w:val="hy-AM"/>
        </w:rPr>
      </w:pPr>
    </w:p>
  </w:footnote>
  <w:footnote w:id="6">
    <w:p w:rsidR="003F3958" w:rsidRPr="00D54D8D" w:rsidRDefault="003F3958" w:rsidP="00BD6265">
      <w:pPr>
        <w:jc w:val="both"/>
        <w:rPr>
          <w:lang w:val="hy-AM"/>
        </w:rPr>
      </w:pPr>
      <w:r>
        <w:rPr>
          <w:rStyle w:val="FootnoteReference"/>
        </w:rPr>
        <w:footnoteRef/>
      </w:r>
      <w:r w:rsidRPr="00BD6265">
        <w:rPr>
          <w:lang w:val="af-ZA"/>
        </w:rPr>
        <w:t xml:space="preserve"> </w:t>
      </w:r>
      <w:r w:rsidRPr="00D54D8D">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rsidR="003F3958" w:rsidRPr="00FE5322" w:rsidRDefault="003F3958">
      <w:pPr>
        <w:pStyle w:val="FootnoteText"/>
        <w:rPr>
          <w:rFonts w:ascii="Calibri" w:hAnsi="Calibri"/>
          <w:lang w:val="hy-AM"/>
        </w:rPr>
      </w:pPr>
    </w:p>
  </w:footnote>
  <w:footnote w:id="7">
    <w:p w:rsidR="003F3958" w:rsidRPr="00FE5322" w:rsidRDefault="003F3958">
      <w:pPr>
        <w:pStyle w:val="FootnoteText"/>
        <w:rPr>
          <w:rFonts w:ascii="Calibri" w:hAnsi="Calibri"/>
          <w:lang w:val="hy-AM"/>
        </w:rPr>
      </w:pPr>
      <w:r>
        <w:rPr>
          <w:rStyle w:val="FootnoteReference"/>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8">
    <w:p w:rsidR="003F3958" w:rsidRPr="0090663C" w:rsidRDefault="003F3958" w:rsidP="0090663C">
      <w:pPr>
        <w:rPr>
          <w:rFonts w:ascii="GHEA Grapalat" w:hAnsi="GHEA Grapalat"/>
          <w:i/>
          <w:sz w:val="16"/>
          <w:vertAlign w:val="superscript"/>
          <w:lang w:val="hy-AM"/>
        </w:rPr>
      </w:pPr>
      <w:r>
        <w:rPr>
          <w:rStyle w:val="FootnoteReference"/>
        </w:rPr>
        <w:footnoteRef/>
      </w:r>
      <w:r w:rsidRPr="0090663C">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9">
    <w:p w:rsidR="003F3958" w:rsidRPr="00BE77AC" w:rsidRDefault="003F3958" w:rsidP="0090663C">
      <w:pPr>
        <w:pStyle w:val="FootnoteText"/>
        <w:jc w:val="both"/>
        <w:rPr>
          <w:rFonts w:ascii="GHEA Grapalat" w:hAnsi="GHEA Grapalat"/>
          <w:i/>
          <w:sz w:val="16"/>
          <w:szCs w:val="24"/>
          <w:lang w:val="af-ZA" w:eastAsia="en-US"/>
        </w:rPr>
      </w:pPr>
      <w:r>
        <w:rPr>
          <w:rStyle w:val="FootnoteReference"/>
        </w:rPr>
        <w:footnoteRef/>
      </w:r>
      <w:r>
        <w:t xml:space="preserve"> </w:t>
      </w:r>
      <w:r w:rsidRPr="00434087">
        <w:rPr>
          <w:rFonts w:ascii="GHEA Grapalat" w:hAnsi="GHEA Grapalat"/>
          <w:i/>
          <w:sz w:val="16"/>
          <w:szCs w:val="24"/>
          <w:lang w:val="hy-AM" w:eastAsia="en-US"/>
        </w:rPr>
        <w:t>Եթե</w:t>
      </w:r>
      <w:r w:rsidRPr="00BE77AC">
        <w:rPr>
          <w:rFonts w:ascii="GHEA Grapalat" w:hAnsi="GHEA Grapalat"/>
          <w:i/>
          <w:sz w:val="16"/>
          <w:szCs w:val="24"/>
          <w:lang w:val="af-ZA" w:eastAsia="en-US"/>
        </w:rPr>
        <w:t xml:space="preserve"> </w:t>
      </w:r>
      <w:r w:rsidRPr="00434087">
        <w:rPr>
          <w:rFonts w:ascii="GHEA Grapalat" w:hAnsi="GHEA Grapalat"/>
          <w:i/>
          <w:sz w:val="16"/>
          <w:szCs w:val="24"/>
          <w:lang w:val="hy-AM" w:eastAsia="en-US"/>
        </w:rPr>
        <w:t>պայմանագիրը</w:t>
      </w:r>
      <w:r w:rsidRPr="00BE77AC">
        <w:rPr>
          <w:rFonts w:ascii="GHEA Grapalat" w:hAnsi="GHEA Grapalat"/>
          <w:i/>
          <w:sz w:val="16"/>
          <w:szCs w:val="24"/>
          <w:lang w:val="af-ZA" w:eastAsia="en-US"/>
        </w:rPr>
        <w:t xml:space="preserve"> </w:t>
      </w:r>
      <w:r w:rsidRPr="00434087">
        <w:rPr>
          <w:rFonts w:ascii="GHEA Grapalat" w:hAnsi="GHEA Grapalat"/>
          <w:i/>
          <w:sz w:val="16"/>
          <w:szCs w:val="24"/>
          <w:lang w:val="hy-AM" w:eastAsia="en-US"/>
        </w:rPr>
        <w:t>կնքվել</w:t>
      </w:r>
      <w:r w:rsidRPr="00BE77AC">
        <w:rPr>
          <w:rFonts w:ascii="GHEA Grapalat" w:hAnsi="GHEA Grapalat"/>
          <w:i/>
          <w:sz w:val="16"/>
          <w:szCs w:val="24"/>
          <w:lang w:val="af-ZA" w:eastAsia="en-US"/>
        </w:rPr>
        <w:t xml:space="preserve"> </w:t>
      </w:r>
      <w:r w:rsidRPr="00434087">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sidRPr="00434087">
        <w:rPr>
          <w:rFonts w:ascii="GHEA Grapalat" w:hAnsi="GHEA Grapalat"/>
          <w:i/>
          <w:sz w:val="16"/>
          <w:szCs w:val="24"/>
          <w:lang w:val="hy-AM" w:eastAsia="en-US"/>
        </w:rPr>
        <w:t>ապա</w:t>
      </w:r>
      <w:r w:rsidRPr="00BE77AC">
        <w:rPr>
          <w:rFonts w:ascii="GHEA Grapalat" w:hAnsi="GHEA Grapalat"/>
          <w:i/>
          <w:sz w:val="16"/>
          <w:szCs w:val="24"/>
          <w:lang w:val="af-ZA" w:eastAsia="en-US"/>
        </w:rPr>
        <w:t xml:space="preserve"> </w:t>
      </w:r>
      <w:r w:rsidRPr="00434087">
        <w:rPr>
          <w:rFonts w:ascii="GHEA Grapalat" w:hAnsi="GHEA Grapalat"/>
          <w:i/>
          <w:sz w:val="16"/>
          <w:szCs w:val="24"/>
          <w:lang w:val="hy-AM" w:eastAsia="en-US"/>
        </w:rPr>
        <w:t>տուգանքը</w:t>
      </w:r>
      <w:r w:rsidRPr="00BE77AC">
        <w:rPr>
          <w:rFonts w:ascii="GHEA Grapalat" w:hAnsi="GHEA Grapalat"/>
          <w:i/>
          <w:sz w:val="16"/>
          <w:szCs w:val="24"/>
          <w:lang w:val="af-ZA" w:eastAsia="en-US"/>
        </w:rPr>
        <w:t xml:space="preserve"> </w:t>
      </w:r>
      <w:r w:rsidRPr="00434087">
        <w:rPr>
          <w:rFonts w:ascii="GHEA Grapalat" w:hAnsi="GHEA Grapalat"/>
          <w:i/>
          <w:sz w:val="16"/>
          <w:szCs w:val="24"/>
          <w:lang w:val="hy-AM" w:eastAsia="en-US"/>
        </w:rPr>
        <w:t>հաշվարկվում</w:t>
      </w:r>
      <w:r w:rsidRPr="00BE77AC">
        <w:rPr>
          <w:rFonts w:ascii="GHEA Grapalat" w:hAnsi="GHEA Grapalat"/>
          <w:i/>
          <w:sz w:val="16"/>
          <w:szCs w:val="24"/>
          <w:lang w:val="af-ZA" w:eastAsia="en-US"/>
        </w:rPr>
        <w:t xml:space="preserve"> </w:t>
      </w:r>
      <w:r w:rsidRPr="00434087">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434087">
        <w:rPr>
          <w:rFonts w:ascii="GHEA Grapalat" w:hAnsi="GHEA Grapalat"/>
          <w:i/>
          <w:sz w:val="16"/>
          <w:szCs w:val="24"/>
          <w:lang w:val="hy-AM" w:eastAsia="en-US"/>
        </w:rPr>
        <w:t>այն</w:t>
      </w:r>
      <w:r w:rsidRPr="00BE77AC">
        <w:rPr>
          <w:rFonts w:ascii="GHEA Grapalat" w:hAnsi="GHEA Grapalat"/>
          <w:i/>
          <w:sz w:val="16"/>
          <w:szCs w:val="24"/>
          <w:lang w:val="af-ZA" w:eastAsia="en-US"/>
        </w:rPr>
        <w:t xml:space="preserve"> </w:t>
      </w:r>
      <w:r w:rsidRPr="00434087">
        <w:rPr>
          <w:rFonts w:ascii="GHEA Grapalat" w:hAnsi="GHEA Grapalat"/>
          <w:i/>
          <w:sz w:val="16"/>
          <w:szCs w:val="24"/>
          <w:lang w:val="hy-AM" w:eastAsia="en-US"/>
        </w:rPr>
        <w:t>համաձայնագրի</w:t>
      </w:r>
      <w:r w:rsidRPr="00BE77AC">
        <w:rPr>
          <w:rFonts w:ascii="GHEA Grapalat" w:hAnsi="GHEA Grapalat"/>
          <w:i/>
          <w:sz w:val="16"/>
          <w:szCs w:val="24"/>
          <w:lang w:val="af-ZA" w:eastAsia="en-US"/>
        </w:rPr>
        <w:t xml:space="preserve"> </w:t>
      </w:r>
      <w:r w:rsidRPr="00434087">
        <w:rPr>
          <w:rFonts w:ascii="GHEA Grapalat" w:hAnsi="GHEA Grapalat"/>
          <w:i/>
          <w:sz w:val="16"/>
          <w:szCs w:val="24"/>
          <w:lang w:val="hy-AM" w:eastAsia="en-US"/>
        </w:rPr>
        <w:t>գնի</w:t>
      </w:r>
      <w:r w:rsidRPr="00BE77AC">
        <w:rPr>
          <w:rFonts w:ascii="GHEA Grapalat" w:hAnsi="GHEA Grapalat"/>
          <w:i/>
          <w:sz w:val="16"/>
          <w:szCs w:val="24"/>
          <w:lang w:val="af-ZA" w:eastAsia="en-US"/>
        </w:rPr>
        <w:t xml:space="preserve"> </w:t>
      </w:r>
      <w:r w:rsidRPr="00434087">
        <w:rPr>
          <w:rFonts w:ascii="GHEA Grapalat" w:hAnsi="GHEA Grapalat"/>
          <w:i/>
          <w:sz w:val="16"/>
          <w:szCs w:val="24"/>
          <w:lang w:val="hy-AM" w:eastAsia="en-US"/>
        </w:rPr>
        <w:t>նկատմամբ</w:t>
      </w:r>
      <w:r w:rsidRPr="00BE77AC">
        <w:rPr>
          <w:rFonts w:ascii="GHEA Grapalat" w:hAnsi="GHEA Grapalat"/>
          <w:i/>
          <w:sz w:val="16"/>
          <w:szCs w:val="24"/>
          <w:lang w:val="af-ZA" w:eastAsia="en-US"/>
        </w:rPr>
        <w:t xml:space="preserve">, </w:t>
      </w:r>
      <w:r w:rsidRPr="00434087">
        <w:rPr>
          <w:rFonts w:ascii="GHEA Grapalat" w:hAnsi="GHEA Grapalat"/>
          <w:i/>
          <w:sz w:val="16"/>
          <w:szCs w:val="24"/>
          <w:lang w:val="hy-AM" w:eastAsia="en-US"/>
        </w:rPr>
        <w:t>որի</w:t>
      </w:r>
      <w:r w:rsidRPr="00BE77AC">
        <w:rPr>
          <w:rFonts w:ascii="GHEA Grapalat" w:hAnsi="GHEA Grapalat"/>
          <w:i/>
          <w:sz w:val="16"/>
          <w:szCs w:val="24"/>
          <w:lang w:val="af-ZA" w:eastAsia="en-US"/>
        </w:rPr>
        <w:t xml:space="preserve"> </w:t>
      </w:r>
      <w:r w:rsidRPr="00434087">
        <w:rPr>
          <w:rFonts w:ascii="GHEA Grapalat" w:hAnsi="GHEA Grapalat"/>
          <w:i/>
          <w:sz w:val="16"/>
          <w:szCs w:val="24"/>
          <w:lang w:val="hy-AM" w:eastAsia="en-US"/>
        </w:rPr>
        <w:t>շրջանակում</w:t>
      </w:r>
      <w:r w:rsidRPr="00BE77AC">
        <w:rPr>
          <w:rFonts w:ascii="GHEA Grapalat" w:hAnsi="GHEA Grapalat"/>
          <w:i/>
          <w:sz w:val="16"/>
          <w:szCs w:val="24"/>
          <w:lang w:val="af-ZA" w:eastAsia="en-US"/>
        </w:rPr>
        <w:t xml:space="preserve"> </w:t>
      </w:r>
      <w:r w:rsidRPr="00434087">
        <w:rPr>
          <w:rFonts w:ascii="GHEA Grapalat" w:hAnsi="GHEA Grapalat"/>
          <w:i/>
          <w:sz w:val="16"/>
          <w:szCs w:val="24"/>
          <w:lang w:val="hy-AM" w:eastAsia="en-US"/>
        </w:rPr>
        <w:t>արձանագրվել</w:t>
      </w:r>
      <w:r w:rsidRPr="00BE77AC">
        <w:rPr>
          <w:rFonts w:ascii="GHEA Grapalat" w:hAnsi="GHEA Grapalat"/>
          <w:i/>
          <w:sz w:val="16"/>
          <w:szCs w:val="24"/>
          <w:lang w:val="af-ZA" w:eastAsia="en-US"/>
        </w:rPr>
        <w:t xml:space="preserve"> </w:t>
      </w:r>
      <w:r w:rsidRPr="00434087">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434087">
        <w:rPr>
          <w:rFonts w:ascii="GHEA Grapalat" w:hAnsi="GHEA Grapalat"/>
          <w:i/>
          <w:sz w:val="16"/>
          <w:szCs w:val="24"/>
          <w:lang w:val="hy-AM" w:eastAsia="en-US"/>
        </w:rPr>
        <w:t>ստանձնված</w:t>
      </w:r>
      <w:r w:rsidRPr="00BE77AC">
        <w:rPr>
          <w:rFonts w:ascii="GHEA Grapalat" w:hAnsi="GHEA Grapalat"/>
          <w:i/>
          <w:sz w:val="16"/>
          <w:szCs w:val="24"/>
          <w:lang w:val="af-ZA" w:eastAsia="en-US"/>
        </w:rPr>
        <w:t xml:space="preserve"> </w:t>
      </w:r>
      <w:r w:rsidRPr="00434087">
        <w:rPr>
          <w:rFonts w:ascii="GHEA Grapalat" w:hAnsi="GHEA Grapalat"/>
          <w:i/>
          <w:sz w:val="16"/>
          <w:szCs w:val="24"/>
          <w:lang w:val="hy-AM" w:eastAsia="en-US"/>
        </w:rPr>
        <w:t>պարտավորությունների</w:t>
      </w:r>
      <w:r w:rsidRPr="00BE77AC">
        <w:rPr>
          <w:rFonts w:ascii="GHEA Grapalat" w:hAnsi="GHEA Grapalat"/>
          <w:i/>
          <w:sz w:val="16"/>
          <w:szCs w:val="24"/>
          <w:lang w:val="af-ZA" w:eastAsia="en-US"/>
        </w:rPr>
        <w:t xml:space="preserve"> </w:t>
      </w:r>
      <w:r w:rsidRPr="00434087">
        <w:rPr>
          <w:rFonts w:ascii="GHEA Grapalat" w:hAnsi="GHEA Grapalat"/>
          <w:i/>
          <w:sz w:val="16"/>
          <w:szCs w:val="24"/>
          <w:lang w:val="hy-AM" w:eastAsia="en-US"/>
        </w:rPr>
        <w:t>չկատարման</w:t>
      </w:r>
      <w:r w:rsidRPr="00BE77AC">
        <w:rPr>
          <w:rFonts w:ascii="GHEA Grapalat" w:hAnsi="GHEA Grapalat"/>
          <w:i/>
          <w:sz w:val="16"/>
          <w:szCs w:val="24"/>
          <w:lang w:val="af-ZA" w:eastAsia="en-US"/>
        </w:rPr>
        <w:t xml:space="preserve"> </w:t>
      </w:r>
      <w:r w:rsidRPr="00434087">
        <w:rPr>
          <w:rFonts w:ascii="GHEA Grapalat" w:hAnsi="GHEA Grapalat"/>
          <w:i/>
          <w:sz w:val="16"/>
          <w:szCs w:val="24"/>
          <w:lang w:val="hy-AM" w:eastAsia="en-US"/>
        </w:rPr>
        <w:t>կամ</w:t>
      </w:r>
      <w:r w:rsidRPr="00BE77AC">
        <w:rPr>
          <w:rFonts w:ascii="GHEA Grapalat" w:hAnsi="GHEA Grapalat"/>
          <w:i/>
          <w:sz w:val="16"/>
          <w:szCs w:val="24"/>
          <w:lang w:val="af-ZA" w:eastAsia="en-US"/>
        </w:rPr>
        <w:t xml:space="preserve"> </w:t>
      </w:r>
      <w:r w:rsidRPr="00434087">
        <w:rPr>
          <w:rFonts w:ascii="GHEA Grapalat" w:hAnsi="GHEA Grapalat"/>
          <w:i/>
          <w:sz w:val="16"/>
          <w:szCs w:val="24"/>
          <w:lang w:val="hy-AM" w:eastAsia="en-US"/>
        </w:rPr>
        <w:t>ոչ</w:t>
      </w:r>
      <w:r w:rsidRPr="00BE77AC">
        <w:rPr>
          <w:rFonts w:ascii="GHEA Grapalat" w:hAnsi="GHEA Grapalat"/>
          <w:i/>
          <w:sz w:val="16"/>
          <w:szCs w:val="24"/>
          <w:lang w:val="af-ZA" w:eastAsia="en-US"/>
        </w:rPr>
        <w:t xml:space="preserve"> </w:t>
      </w:r>
      <w:r w:rsidRPr="00434087">
        <w:rPr>
          <w:rFonts w:ascii="GHEA Grapalat" w:hAnsi="GHEA Grapalat"/>
          <w:i/>
          <w:sz w:val="16"/>
          <w:szCs w:val="24"/>
          <w:lang w:val="hy-AM" w:eastAsia="en-US"/>
        </w:rPr>
        <w:t>պատշաճ</w:t>
      </w:r>
      <w:r w:rsidRPr="00BE77AC">
        <w:rPr>
          <w:rFonts w:ascii="GHEA Grapalat" w:hAnsi="GHEA Grapalat"/>
          <w:i/>
          <w:sz w:val="16"/>
          <w:szCs w:val="24"/>
          <w:lang w:val="af-ZA" w:eastAsia="en-US"/>
        </w:rPr>
        <w:t xml:space="preserve"> </w:t>
      </w:r>
      <w:r w:rsidRPr="00434087">
        <w:rPr>
          <w:rFonts w:ascii="GHEA Grapalat" w:hAnsi="GHEA Grapalat"/>
          <w:i/>
          <w:sz w:val="16"/>
          <w:szCs w:val="24"/>
          <w:lang w:val="hy-AM" w:eastAsia="en-US"/>
        </w:rPr>
        <w:t>կատարման</w:t>
      </w:r>
      <w:r w:rsidRPr="00BE77AC">
        <w:rPr>
          <w:rFonts w:ascii="GHEA Grapalat" w:hAnsi="GHEA Grapalat"/>
          <w:i/>
          <w:sz w:val="16"/>
          <w:szCs w:val="24"/>
          <w:lang w:val="af-ZA" w:eastAsia="en-US"/>
        </w:rPr>
        <w:t xml:space="preserve"> </w:t>
      </w:r>
      <w:r w:rsidRPr="00434087">
        <w:rPr>
          <w:rFonts w:ascii="GHEA Grapalat" w:hAnsi="GHEA Grapalat"/>
          <w:i/>
          <w:sz w:val="16"/>
          <w:szCs w:val="24"/>
          <w:lang w:val="hy-AM" w:eastAsia="en-US"/>
        </w:rPr>
        <w:t>հանգամանքը</w:t>
      </w:r>
      <w:r w:rsidRPr="00BE77AC">
        <w:rPr>
          <w:rFonts w:ascii="GHEA Grapalat" w:hAnsi="GHEA Grapalat"/>
          <w:i/>
          <w:sz w:val="16"/>
          <w:szCs w:val="24"/>
          <w:lang w:val="af-ZA" w:eastAsia="en-US"/>
        </w:rPr>
        <w:t xml:space="preserve">: </w:t>
      </w:r>
    </w:p>
    <w:p w:rsidR="003F3958" w:rsidRPr="0090663C" w:rsidRDefault="003F3958" w:rsidP="0090663C">
      <w:pPr>
        <w:pStyle w:val="FootnoteText"/>
        <w:jc w:val="both"/>
        <w:rPr>
          <w:rFonts w:ascii="GHEA Grapalat" w:hAnsi="GHEA Grapalat"/>
          <w:i/>
          <w:sz w:val="16"/>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0">
    <w:p w:rsidR="003F3958" w:rsidRPr="00D54D8D" w:rsidRDefault="003F3958" w:rsidP="0090663C">
      <w:pPr>
        <w:jc w:val="both"/>
        <w:rPr>
          <w:rFonts w:ascii="GHEA Grapalat" w:hAnsi="GHEA Grapalat"/>
          <w:i/>
          <w:sz w:val="16"/>
          <w:szCs w:val="20"/>
          <w:lang w:val="x-none" w:eastAsia="ru-RU"/>
        </w:rPr>
      </w:pPr>
      <w:r>
        <w:rPr>
          <w:rStyle w:val="FootnoteReference"/>
        </w:rPr>
        <w:footnoteRef/>
      </w:r>
      <w:r>
        <w:t xml:space="preserve"> </w:t>
      </w:r>
      <w:r w:rsidRPr="00D54D8D">
        <w:rPr>
          <w:rFonts w:ascii="GHEA Grapalat" w:hAnsi="GHEA Grapalat"/>
          <w:i/>
          <w:sz w:val="16"/>
          <w:szCs w:val="20"/>
          <w:lang w:val="x-none" w:eastAsia="ru-RU"/>
        </w:rPr>
        <w:t>Եթե գնման առարկա է հանդիսանում շինարարական ծրագրերի կատարման նկատմամբ տեխնիկական հսկողության ծառայությունների մատուցումը, ապա պայմանագրի նախագծը լրացվո</w:t>
      </w:r>
      <w:r>
        <w:rPr>
          <w:rFonts w:ascii="GHEA Grapalat" w:hAnsi="GHEA Grapalat"/>
          <w:i/>
          <w:sz w:val="16"/>
          <w:szCs w:val="20"/>
          <w:lang w:val="x-none" w:eastAsia="ru-RU"/>
        </w:rPr>
        <w:t>ւմ է հետևյալ բովանդակությամբ 5.5</w:t>
      </w:r>
      <w:r w:rsidRPr="00D54D8D">
        <w:rPr>
          <w:rFonts w:ascii="GHEA Grapalat" w:hAnsi="GHEA Grapalat"/>
          <w:i/>
          <w:sz w:val="16"/>
          <w:szCs w:val="20"/>
          <w:lang w:val="x-none" w:eastAsia="ru-RU"/>
        </w:rPr>
        <w:t>.1 կետով. «5.5.1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1"/>
        <w:gridCol w:w="2631"/>
        <w:gridCol w:w="2632"/>
      </w:tblGrid>
      <w:tr w:rsidR="003F3958" w:rsidRPr="00552B23" w:rsidTr="00FE5322">
        <w:tc>
          <w:tcPr>
            <w:tcW w:w="2631" w:type="dxa"/>
            <w:shd w:val="clear" w:color="auto" w:fill="auto"/>
          </w:tcPr>
          <w:p w:rsidR="003F3958" w:rsidRPr="00FE5322" w:rsidRDefault="003F3958" w:rsidP="00FE5322">
            <w:pPr>
              <w:pStyle w:val="NormalWeb"/>
              <w:spacing w:before="0" w:beforeAutospacing="0" w:after="0" w:afterAutospacing="0" w:line="360" w:lineRule="auto"/>
              <w:jc w:val="center"/>
              <w:rPr>
                <w:rFonts w:ascii="GHEA Grapalat" w:hAnsi="GHEA Grapalat"/>
                <w:i/>
                <w:sz w:val="16"/>
              </w:rPr>
            </w:pPr>
            <w:r w:rsidRPr="00FE5322">
              <w:rPr>
                <w:rFonts w:ascii="GHEA Grapalat" w:hAnsi="GHEA Grapalat"/>
                <w:i/>
                <w:sz w:val="16"/>
              </w:rPr>
              <w:t>N</w:t>
            </w:r>
          </w:p>
        </w:tc>
        <w:tc>
          <w:tcPr>
            <w:tcW w:w="2631" w:type="dxa"/>
            <w:shd w:val="clear" w:color="auto" w:fill="auto"/>
          </w:tcPr>
          <w:p w:rsidR="003F3958" w:rsidRPr="00FE5322" w:rsidRDefault="003F3958" w:rsidP="00FE5322">
            <w:pPr>
              <w:pStyle w:val="NormalWeb"/>
              <w:spacing w:before="0" w:beforeAutospacing="0" w:after="0" w:afterAutospacing="0" w:line="360" w:lineRule="auto"/>
              <w:jc w:val="center"/>
              <w:rPr>
                <w:rFonts w:ascii="GHEA Grapalat" w:hAnsi="GHEA Grapalat"/>
                <w:i/>
                <w:sz w:val="16"/>
              </w:rPr>
            </w:pPr>
            <w:r w:rsidRPr="00FE5322">
              <w:rPr>
                <w:rFonts w:ascii="GHEA Grapalat" w:hAnsi="GHEA Grapalat"/>
                <w:i/>
                <w:sz w:val="16"/>
              </w:rPr>
              <w:t>Խախտումը</w:t>
            </w:r>
          </w:p>
        </w:tc>
        <w:tc>
          <w:tcPr>
            <w:tcW w:w="2632" w:type="dxa"/>
            <w:shd w:val="clear" w:color="auto" w:fill="auto"/>
          </w:tcPr>
          <w:p w:rsidR="003F3958" w:rsidRPr="00FE5322" w:rsidRDefault="003F3958" w:rsidP="00FE5322">
            <w:pPr>
              <w:pStyle w:val="NormalWeb"/>
              <w:spacing w:before="0" w:beforeAutospacing="0" w:after="0" w:afterAutospacing="0" w:line="360" w:lineRule="auto"/>
              <w:jc w:val="center"/>
              <w:rPr>
                <w:rFonts w:ascii="GHEA Grapalat" w:hAnsi="GHEA Grapalat"/>
                <w:i/>
                <w:sz w:val="16"/>
              </w:rPr>
            </w:pPr>
            <w:r w:rsidRPr="00FE5322">
              <w:rPr>
                <w:rFonts w:ascii="GHEA Grapalat" w:hAnsi="GHEA Grapalat"/>
                <w:i/>
                <w:sz w:val="16"/>
              </w:rPr>
              <w:t>Պատասխանատվությունը</w:t>
            </w:r>
          </w:p>
        </w:tc>
      </w:tr>
      <w:tr w:rsidR="003F3958" w:rsidRPr="00552B23" w:rsidTr="00FE5322">
        <w:tc>
          <w:tcPr>
            <w:tcW w:w="2631" w:type="dxa"/>
            <w:shd w:val="clear" w:color="auto" w:fill="auto"/>
          </w:tcPr>
          <w:p w:rsidR="003F3958" w:rsidRPr="00FE5322" w:rsidRDefault="003F3958" w:rsidP="00FE5322">
            <w:pPr>
              <w:pStyle w:val="NormalWeb"/>
              <w:spacing w:before="0" w:beforeAutospacing="0" w:after="0" w:afterAutospacing="0" w:line="360" w:lineRule="auto"/>
              <w:jc w:val="center"/>
              <w:rPr>
                <w:rFonts w:ascii="GHEA Grapalat" w:hAnsi="GHEA Grapalat"/>
                <w:i/>
                <w:sz w:val="16"/>
              </w:rPr>
            </w:pPr>
          </w:p>
        </w:tc>
        <w:tc>
          <w:tcPr>
            <w:tcW w:w="2631" w:type="dxa"/>
            <w:shd w:val="clear" w:color="auto" w:fill="auto"/>
          </w:tcPr>
          <w:p w:rsidR="003F3958" w:rsidRPr="00FE5322" w:rsidRDefault="003F3958" w:rsidP="00FE5322">
            <w:pPr>
              <w:pStyle w:val="NormalWeb"/>
              <w:spacing w:before="0" w:beforeAutospacing="0" w:after="0" w:afterAutospacing="0" w:line="360" w:lineRule="auto"/>
              <w:jc w:val="center"/>
              <w:rPr>
                <w:rFonts w:ascii="GHEA Grapalat" w:hAnsi="GHEA Grapalat"/>
                <w:i/>
                <w:sz w:val="16"/>
              </w:rPr>
            </w:pPr>
          </w:p>
        </w:tc>
        <w:tc>
          <w:tcPr>
            <w:tcW w:w="2632" w:type="dxa"/>
            <w:shd w:val="clear" w:color="auto" w:fill="auto"/>
          </w:tcPr>
          <w:p w:rsidR="003F3958" w:rsidRPr="00FE5322" w:rsidRDefault="003F3958" w:rsidP="00FE5322">
            <w:pPr>
              <w:pStyle w:val="NormalWeb"/>
              <w:spacing w:before="0" w:beforeAutospacing="0" w:after="0" w:afterAutospacing="0" w:line="360" w:lineRule="auto"/>
              <w:jc w:val="center"/>
              <w:rPr>
                <w:rFonts w:ascii="GHEA Grapalat" w:hAnsi="GHEA Grapalat"/>
                <w:i/>
                <w:sz w:val="16"/>
              </w:rPr>
            </w:pPr>
          </w:p>
        </w:tc>
      </w:tr>
      <w:tr w:rsidR="003F3958" w:rsidRPr="00552B23" w:rsidTr="00FE5322">
        <w:tc>
          <w:tcPr>
            <w:tcW w:w="2631" w:type="dxa"/>
            <w:shd w:val="clear" w:color="auto" w:fill="auto"/>
          </w:tcPr>
          <w:p w:rsidR="003F3958" w:rsidRPr="00FE5322" w:rsidRDefault="003F3958" w:rsidP="00FE5322">
            <w:pPr>
              <w:pStyle w:val="NormalWeb"/>
              <w:spacing w:before="0" w:beforeAutospacing="0" w:after="0" w:afterAutospacing="0" w:line="360" w:lineRule="auto"/>
              <w:jc w:val="center"/>
              <w:rPr>
                <w:rFonts w:ascii="GHEA Grapalat" w:hAnsi="GHEA Grapalat"/>
                <w:i/>
                <w:sz w:val="16"/>
              </w:rPr>
            </w:pPr>
          </w:p>
        </w:tc>
        <w:tc>
          <w:tcPr>
            <w:tcW w:w="2631" w:type="dxa"/>
            <w:shd w:val="clear" w:color="auto" w:fill="auto"/>
          </w:tcPr>
          <w:p w:rsidR="003F3958" w:rsidRPr="00FE5322" w:rsidRDefault="003F3958" w:rsidP="00FE5322">
            <w:pPr>
              <w:pStyle w:val="NormalWeb"/>
              <w:spacing w:before="0" w:beforeAutospacing="0" w:after="0" w:afterAutospacing="0" w:line="360" w:lineRule="auto"/>
              <w:jc w:val="center"/>
              <w:rPr>
                <w:rFonts w:ascii="GHEA Grapalat" w:hAnsi="GHEA Grapalat"/>
                <w:i/>
                <w:sz w:val="16"/>
              </w:rPr>
            </w:pPr>
          </w:p>
        </w:tc>
        <w:tc>
          <w:tcPr>
            <w:tcW w:w="2632" w:type="dxa"/>
            <w:shd w:val="clear" w:color="auto" w:fill="auto"/>
          </w:tcPr>
          <w:p w:rsidR="003F3958" w:rsidRPr="00FE5322" w:rsidRDefault="003F3958" w:rsidP="00FE5322">
            <w:pPr>
              <w:pStyle w:val="NormalWeb"/>
              <w:spacing w:before="0" w:beforeAutospacing="0" w:after="0" w:afterAutospacing="0" w:line="360" w:lineRule="auto"/>
              <w:jc w:val="center"/>
              <w:rPr>
                <w:rFonts w:ascii="GHEA Grapalat" w:hAnsi="GHEA Grapalat"/>
                <w:i/>
                <w:sz w:val="16"/>
              </w:rPr>
            </w:pPr>
          </w:p>
        </w:tc>
      </w:tr>
      <w:tr w:rsidR="003F3958" w:rsidRPr="00552B23" w:rsidTr="00FE5322">
        <w:tc>
          <w:tcPr>
            <w:tcW w:w="2631" w:type="dxa"/>
            <w:shd w:val="clear" w:color="auto" w:fill="auto"/>
          </w:tcPr>
          <w:p w:rsidR="003F3958" w:rsidRPr="00FE5322" w:rsidRDefault="003F3958" w:rsidP="00FE5322">
            <w:pPr>
              <w:pStyle w:val="NormalWeb"/>
              <w:spacing w:before="0" w:beforeAutospacing="0" w:after="0" w:afterAutospacing="0" w:line="360" w:lineRule="auto"/>
              <w:jc w:val="center"/>
              <w:rPr>
                <w:rFonts w:ascii="GHEA Grapalat" w:hAnsi="GHEA Grapalat"/>
                <w:i/>
                <w:sz w:val="16"/>
              </w:rPr>
            </w:pPr>
          </w:p>
        </w:tc>
        <w:tc>
          <w:tcPr>
            <w:tcW w:w="2631" w:type="dxa"/>
            <w:shd w:val="clear" w:color="auto" w:fill="auto"/>
          </w:tcPr>
          <w:p w:rsidR="003F3958" w:rsidRPr="00FE5322" w:rsidRDefault="003F3958" w:rsidP="00FE5322">
            <w:pPr>
              <w:pStyle w:val="NormalWeb"/>
              <w:spacing w:before="0" w:beforeAutospacing="0" w:after="0" w:afterAutospacing="0" w:line="360" w:lineRule="auto"/>
              <w:jc w:val="center"/>
              <w:rPr>
                <w:rFonts w:ascii="GHEA Grapalat" w:hAnsi="GHEA Grapalat"/>
                <w:i/>
                <w:sz w:val="16"/>
              </w:rPr>
            </w:pPr>
          </w:p>
        </w:tc>
        <w:tc>
          <w:tcPr>
            <w:tcW w:w="2632" w:type="dxa"/>
            <w:shd w:val="clear" w:color="auto" w:fill="auto"/>
          </w:tcPr>
          <w:p w:rsidR="003F3958" w:rsidRPr="00FE5322" w:rsidRDefault="003F3958" w:rsidP="00FE5322">
            <w:pPr>
              <w:pStyle w:val="NormalWeb"/>
              <w:spacing w:before="0" w:beforeAutospacing="0" w:after="0" w:afterAutospacing="0" w:line="360" w:lineRule="auto"/>
              <w:jc w:val="center"/>
              <w:rPr>
                <w:rFonts w:ascii="GHEA Grapalat" w:hAnsi="GHEA Grapalat"/>
                <w:i/>
                <w:sz w:val="16"/>
              </w:rPr>
            </w:pPr>
          </w:p>
        </w:tc>
      </w:tr>
      <w:tr w:rsidR="003F3958" w:rsidRPr="00552B23" w:rsidTr="00FE5322">
        <w:tc>
          <w:tcPr>
            <w:tcW w:w="2631" w:type="dxa"/>
            <w:shd w:val="clear" w:color="auto" w:fill="auto"/>
          </w:tcPr>
          <w:p w:rsidR="003F3958" w:rsidRPr="00FE5322" w:rsidRDefault="003F3958" w:rsidP="00FE5322">
            <w:pPr>
              <w:pStyle w:val="NormalWeb"/>
              <w:spacing w:before="0" w:beforeAutospacing="0" w:after="0" w:afterAutospacing="0" w:line="360" w:lineRule="auto"/>
              <w:jc w:val="center"/>
              <w:rPr>
                <w:rFonts w:ascii="GHEA Grapalat" w:hAnsi="GHEA Grapalat"/>
                <w:i/>
                <w:sz w:val="16"/>
              </w:rPr>
            </w:pPr>
          </w:p>
        </w:tc>
        <w:tc>
          <w:tcPr>
            <w:tcW w:w="2631" w:type="dxa"/>
            <w:shd w:val="clear" w:color="auto" w:fill="auto"/>
          </w:tcPr>
          <w:p w:rsidR="003F3958" w:rsidRPr="00FE5322" w:rsidRDefault="003F3958" w:rsidP="00FE5322">
            <w:pPr>
              <w:pStyle w:val="NormalWeb"/>
              <w:spacing w:before="0" w:beforeAutospacing="0" w:after="0" w:afterAutospacing="0" w:line="360" w:lineRule="auto"/>
              <w:jc w:val="center"/>
              <w:rPr>
                <w:rFonts w:ascii="GHEA Grapalat" w:hAnsi="GHEA Grapalat"/>
                <w:i/>
                <w:sz w:val="16"/>
              </w:rPr>
            </w:pPr>
          </w:p>
        </w:tc>
        <w:tc>
          <w:tcPr>
            <w:tcW w:w="2632" w:type="dxa"/>
            <w:shd w:val="clear" w:color="auto" w:fill="auto"/>
          </w:tcPr>
          <w:p w:rsidR="003F3958" w:rsidRPr="00FE5322" w:rsidRDefault="003F3958" w:rsidP="00FE5322">
            <w:pPr>
              <w:pStyle w:val="NormalWeb"/>
              <w:spacing w:before="0" w:beforeAutospacing="0" w:after="0" w:afterAutospacing="0" w:line="360" w:lineRule="auto"/>
              <w:jc w:val="center"/>
              <w:rPr>
                <w:rFonts w:ascii="GHEA Grapalat" w:hAnsi="GHEA Grapalat"/>
                <w:i/>
                <w:sz w:val="16"/>
              </w:rPr>
            </w:pPr>
          </w:p>
        </w:tc>
      </w:tr>
      <w:tr w:rsidR="003F3958" w:rsidRPr="00552B23" w:rsidTr="00FE5322">
        <w:tc>
          <w:tcPr>
            <w:tcW w:w="2631" w:type="dxa"/>
            <w:shd w:val="clear" w:color="auto" w:fill="auto"/>
          </w:tcPr>
          <w:p w:rsidR="003F3958" w:rsidRPr="00FE5322" w:rsidRDefault="003F3958" w:rsidP="00FE5322">
            <w:pPr>
              <w:pStyle w:val="NormalWeb"/>
              <w:spacing w:before="0" w:beforeAutospacing="0" w:after="0" w:afterAutospacing="0" w:line="360" w:lineRule="auto"/>
              <w:jc w:val="center"/>
              <w:rPr>
                <w:rFonts w:ascii="GHEA Grapalat" w:hAnsi="GHEA Grapalat"/>
                <w:i/>
                <w:sz w:val="16"/>
              </w:rPr>
            </w:pPr>
          </w:p>
        </w:tc>
        <w:tc>
          <w:tcPr>
            <w:tcW w:w="2631" w:type="dxa"/>
            <w:shd w:val="clear" w:color="auto" w:fill="auto"/>
          </w:tcPr>
          <w:p w:rsidR="003F3958" w:rsidRPr="00FE5322" w:rsidRDefault="003F3958" w:rsidP="00FE5322">
            <w:pPr>
              <w:pStyle w:val="NormalWeb"/>
              <w:spacing w:before="0" w:beforeAutospacing="0" w:after="0" w:afterAutospacing="0" w:line="360" w:lineRule="auto"/>
              <w:jc w:val="center"/>
              <w:rPr>
                <w:rFonts w:ascii="GHEA Grapalat" w:hAnsi="GHEA Grapalat"/>
                <w:i/>
                <w:sz w:val="16"/>
              </w:rPr>
            </w:pPr>
          </w:p>
        </w:tc>
        <w:tc>
          <w:tcPr>
            <w:tcW w:w="2632" w:type="dxa"/>
            <w:shd w:val="clear" w:color="auto" w:fill="auto"/>
          </w:tcPr>
          <w:p w:rsidR="003F3958" w:rsidRPr="00FE5322" w:rsidRDefault="003F3958" w:rsidP="00FE5322">
            <w:pPr>
              <w:pStyle w:val="NormalWeb"/>
              <w:spacing w:before="0" w:beforeAutospacing="0" w:after="0" w:afterAutospacing="0" w:line="360" w:lineRule="auto"/>
              <w:jc w:val="center"/>
              <w:rPr>
                <w:rFonts w:ascii="GHEA Grapalat" w:hAnsi="GHEA Grapalat"/>
                <w:i/>
                <w:sz w:val="16"/>
              </w:rPr>
            </w:pPr>
          </w:p>
        </w:tc>
      </w:tr>
      <w:tr w:rsidR="003F3958" w:rsidRPr="00552B23" w:rsidTr="00FE5322">
        <w:tc>
          <w:tcPr>
            <w:tcW w:w="2631" w:type="dxa"/>
            <w:shd w:val="clear" w:color="auto" w:fill="auto"/>
          </w:tcPr>
          <w:p w:rsidR="003F3958" w:rsidRPr="00FE5322" w:rsidRDefault="003F3958" w:rsidP="00FE5322">
            <w:pPr>
              <w:pStyle w:val="NormalWeb"/>
              <w:spacing w:before="0" w:beforeAutospacing="0" w:after="0" w:afterAutospacing="0" w:line="360" w:lineRule="auto"/>
              <w:jc w:val="center"/>
              <w:rPr>
                <w:rFonts w:ascii="GHEA Grapalat" w:hAnsi="GHEA Grapalat"/>
                <w:i/>
                <w:sz w:val="16"/>
              </w:rPr>
            </w:pPr>
          </w:p>
        </w:tc>
        <w:tc>
          <w:tcPr>
            <w:tcW w:w="2631" w:type="dxa"/>
            <w:shd w:val="clear" w:color="auto" w:fill="auto"/>
          </w:tcPr>
          <w:p w:rsidR="003F3958" w:rsidRPr="00FE5322" w:rsidRDefault="003F3958" w:rsidP="00FE5322">
            <w:pPr>
              <w:pStyle w:val="NormalWeb"/>
              <w:spacing w:before="0" w:beforeAutospacing="0" w:after="0" w:afterAutospacing="0" w:line="360" w:lineRule="auto"/>
              <w:jc w:val="center"/>
              <w:rPr>
                <w:rFonts w:ascii="GHEA Grapalat" w:hAnsi="GHEA Grapalat"/>
                <w:i/>
                <w:sz w:val="16"/>
              </w:rPr>
            </w:pPr>
          </w:p>
        </w:tc>
        <w:tc>
          <w:tcPr>
            <w:tcW w:w="2632" w:type="dxa"/>
            <w:shd w:val="clear" w:color="auto" w:fill="auto"/>
          </w:tcPr>
          <w:p w:rsidR="003F3958" w:rsidRPr="00FE5322" w:rsidRDefault="003F3958" w:rsidP="00FE5322">
            <w:pPr>
              <w:pStyle w:val="NormalWeb"/>
              <w:spacing w:before="0" w:beforeAutospacing="0" w:after="0" w:afterAutospacing="0" w:line="360" w:lineRule="auto"/>
              <w:jc w:val="center"/>
              <w:rPr>
                <w:rFonts w:ascii="GHEA Grapalat" w:hAnsi="GHEA Grapalat"/>
                <w:i/>
                <w:sz w:val="16"/>
              </w:rPr>
            </w:pPr>
          </w:p>
        </w:tc>
      </w:tr>
      <w:tr w:rsidR="003F3958" w:rsidRPr="00552B23" w:rsidTr="00FE5322">
        <w:tc>
          <w:tcPr>
            <w:tcW w:w="2631" w:type="dxa"/>
            <w:shd w:val="clear" w:color="auto" w:fill="auto"/>
          </w:tcPr>
          <w:p w:rsidR="003F3958" w:rsidRPr="00FE5322" w:rsidRDefault="003F3958" w:rsidP="00FE5322">
            <w:pPr>
              <w:pStyle w:val="NormalWeb"/>
              <w:spacing w:before="0" w:beforeAutospacing="0" w:after="0" w:afterAutospacing="0" w:line="360" w:lineRule="auto"/>
              <w:jc w:val="center"/>
              <w:rPr>
                <w:rFonts w:ascii="GHEA Grapalat" w:hAnsi="GHEA Grapalat"/>
                <w:i/>
                <w:sz w:val="16"/>
              </w:rPr>
            </w:pPr>
          </w:p>
        </w:tc>
        <w:tc>
          <w:tcPr>
            <w:tcW w:w="2631" w:type="dxa"/>
            <w:shd w:val="clear" w:color="auto" w:fill="auto"/>
          </w:tcPr>
          <w:p w:rsidR="003F3958" w:rsidRPr="00FE5322" w:rsidRDefault="003F3958" w:rsidP="00FE5322">
            <w:pPr>
              <w:pStyle w:val="NormalWeb"/>
              <w:spacing w:before="0" w:beforeAutospacing="0" w:after="0" w:afterAutospacing="0" w:line="360" w:lineRule="auto"/>
              <w:jc w:val="center"/>
              <w:rPr>
                <w:rFonts w:ascii="GHEA Grapalat" w:hAnsi="GHEA Grapalat"/>
                <w:i/>
                <w:sz w:val="16"/>
              </w:rPr>
            </w:pPr>
          </w:p>
        </w:tc>
        <w:tc>
          <w:tcPr>
            <w:tcW w:w="2632" w:type="dxa"/>
            <w:shd w:val="clear" w:color="auto" w:fill="auto"/>
          </w:tcPr>
          <w:p w:rsidR="003F3958" w:rsidRPr="00FE5322" w:rsidRDefault="003F3958" w:rsidP="00FE5322">
            <w:pPr>
              <w:pStyle w:val="NormalWeb"/>
              <w:spacing w:before="0" w:beforeAutospacing="0" w:after="0" w:afterAutospacing="0" w:line="360" w:lineRule="auto"/>
              <w:jc w:val="center"/>
              <w:rPr>
                <w:rFonts w:ascii="GHEA Grapalat" w:hAnsi="GHEA Grapalat"/>
                <w:i/>
                <w:sz w:val="16"/>
              </w:rPr>
            </w:pPr>
          </w:p>
        </w:tc>
      </w:tr>
    </w:tbl>
    <w:p w:rsidR="003F3958" w:rsidRPr="00FE5322" w:rsidRDefault="003F3958">
      <w:pPr>
        <w:pStyle w:val="FootnoteText"/>
        <w:rPr>
          <w:rFonts w:ascii="Calibri" w:hAnsi="Calibri"/>
          <w:lang w:val="hy-AM"/>
        </w:rPr>
      </w:pPr>
      <w:r>
        <w:rPr>
          <w:rFonts w:ascii="GHEA Grapalat" w:hAnsi="GHEA Grapalat" w:cs="Sylfaen"/>
          <w:lang w:val="hy-AM"/>
        </w:rPr>
        <w:t>...</w:t>
      </w:r>
      <w:r>
        <w:rPr>
          <w:rFonts w:ascii="GHEA Grapalat" w:hAnsi="GHEA Grapalat"/>
          <w:lang w:val="hy-AM"/>
        </w:rPr>
        <w:t>»</w:t>
      </w:r>
      <w:r w:rsidRPr="009C7F84">
        <w:rPr>
          <w:rFonts w:ascii="GHEA Grapalat" w:hAnsi="GHEA Grapalat"/>
          <w:lang w:val="hy-AM"/>
        </w:rPr>
        <w:t xml:space="preserve"> </w:t>
      </w:r>
      <w:r>
        <w:rPr>
          <w:rFonts w:ascii="GHEA Grapalat" w:hAnsi="GHEA Grapalat"/>
          <w:i/>
          <w:sz w:val="16"/>
          <w:lang w:val="hy-AM"/>
        </w:rPr>
        <w:t>իսկ 5.4 կետում  «</w:t>
      </w:r>
      <w:r w:rsidRPr="00F566BF">
        <w:rPr>
          <w:rFonts w:ascii="GHEA Grapalat" w:hAnsi="GHEA Grapalat" w:cs="Sylfaen"/>
          <w:lang w:val="hy-AM"/>
        </w:rPr>
        <w:t>5.2</w:t>
      </w:r>
      <w:r>
        <w:rPr>
          <w:rFonts w:ascii="GHEA Grapalat" w:hAnsi="GHEA Grapalat" w:cs="Sylfaen"/>
          <w:lang w:val="hy-AM"/>
        </w:rPr>
        <w:t xml:space="preserve"> և </w:t>
      </w:r>
      <w:r w:rsidRPr="00F566BF">
        <w:rPr>
          <w:rFonts w:ascii="GHEA Grapalat" w:hAnsi="GHEA Grapalat" w:cs="Sylfaen"/>
          <w:lang w:val="hy-AM"/>
        </w:rPr>
        <w:t xml:space="preserve">5.3 </w:t>
      </w:r>
      <w:r>
        <w:rPr>
          <w:rFonts w:ascii="GHEA Grapalat" w:hAnsi="GHEA Grapalat"/>
          <w:i/>
          <w:sz w:val="16"/>
          <w:lang w:val="hy-AM"/>
        </w:rPr>
        <w:t>» թվերը փոխարինվում են «</w:t>
      </w:r>
      <w:r w:rsidRPr="00F566BF">
        <w:rPr>
          <w:rFonts w:ascii="GHEA Grapalat" w:hAnsi="GHEA Grapalat" w:cs="Sylfaen"/>
          <w:lang w:val="hy-AM"/>
        </w:rPr>
        <w:t>5.2</w:t>
      </w:r>
      <w:r>
        <w:rPr>
          <w:rFonts w:ascii="GHEA Grapalat" w:hAnsi="GHEA Grapalat" w:cs="Sylfaen"/>
          <w:lang w:val="hy-AM"/>
        </w:rPr>
        <w:t>,</w:t>
      </w:r>
      <w:r w:rsidRPr="00F566BF">
        <w:rPr>
          <w:rFonts w:ascii="GHEA Grapalat" w:hAnsi="GHEA Grapalat" w:cs="Sylfaen"/>
          <w:lang w:val="hy-AM"/>
        </w:rPr>
        <w:t xml:space="preserve">5.3 </w:t>
      </w:r>
      <w:r>
        <w:rPr>
          <w:rFonts w:ascii="GHEA Grapalat" w:hAnsi="GHEA Grapalat" w:cs="Sylfaen"/>
          <w:lang w:val="hy-AM"/>
        </w:rPr>
        <w:t xml:space="preserve"> և 5.5.1</w:t>
      </w:r>
      <w:r>
        <w:rPr>
          <w:rFonts w:ascii="GHEA Grapalat" w:hAnsi="GHEA Grapalat"/>
          <w:i/>
          <w:sz w:val="16"/>
          <w:lang w:val="hy-AM"/>
        </w:rPr>
        <w:t>» թվերով:</w:t>
      </w:r>
    </w:p>
  </w:footnote>
  <w:footnote w:id="11">
    <w:p w:rsidR="003F3958" w:rsidRPr="00FE5322" w:rsidRDefault="003F3958">
      <w:pPr>
        <w:pStyle w:val="FootnoteText"/>
        <w:rPr>
          <w:rFonts w:ascii="Calibri" w:hAnsi="Calibri"/>
        </w:rPr>
      </w:pPr>
      <w:r>
        <w:rPr>
          <w:rStyle w:val="FootnoteReference"/>
        </w:rPr>
        <w:footnoteRef/>
      </w:r>
      <w:r w:rsidRPr="0090663C">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r>
        <w:t xml:space="preserve"> </w:t>
      </w:r>
    </w:p>
  </w:footnote>
  <w:footnote w:id="12">
    <w:p w:rsidR="003F3958" w:rsidRPr="0090663C" w:rsidRDefault="003F3958" w:rsidP="0090663C">
      <w:pPr>
        <w:pStyle w:val="FootnoteText"/>
        <w:jc w:val="both"/>
        <w:rPr>
          <w:rFonts w:ascii="GHEA Grapalat" w:hAnsi="GHEA Grapalat"/>
          <w:i/>
          <w:sz w:val="16"/>
          <w:szCs w:val="24"/>
          <w:lang w:val="hy-AM" w:eastAsia="en-US"/>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3">
    <w:p w:rsidR="003F3958" w:rsidRPr="00FE5322" w:rsidRDefault="003F3958">
      <w:pPr>
        <w:pStyle w:val="FootnoteText"/>
        <w:rPr>
          <w:rFonts w:ascii="Calibri" w:hAnsi="Calibr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50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C453A6B"/>
    <w:multiLevelType w:val="hybridMultilevel"/>
    <w:tmpl w:val="938ABB0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7"/>
  </w:num>
  <w:num w:numId="3">
    <w:abstractNumId w:val="18"/>
  </w:num>
  <w:num w:numId="4">
    <w:abstractNumId w:val="14"/>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7"/>
  </w:num>
  <w:num w:numId="13">
    <w:abstractNumId w:val="24"/>
  </w:num>
  <w:num w:numId="14">
    <w:abstractNumId w:val="10"/>
  </w:num>
  <w:num w:numId="15">
    <w:abstractNumId w:val="25"/>
  </w:num>
  <w:num w:numId="16">
    <w:abstractNumId w:val="13"/>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2"/>
  </w:num>
  <w:num w:numId="24">
    <w:abstractNumId w:val="0"/>
  </w:num>
  <w:num w:numId="25">
    <w:abstractNumId w:val="12"/>
  </w:num>
  <w:num w:numId="26">
    <w:abstractNumId w:val="15"/>
  </w:num>
  <w:num w:numId="27">
    <w:abstractNumId w:val="20"/>
  </w:num>
  <w:num w:numId="28">
    <w:abstractNumId w:val="9"/>
  </w:num>
  <w:num w:numId="29">
    <w:abstractNumId w:val="8"/>
  </w:num>
  <w:num w:numId="30">
    <w:abstractNumId w:val="11"/>
  </w:num>
  <w:num w:numId="31">
    <w:abstractNumId w:val="19"/>
  </w:num>
  <w:num w:numId="32">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1D1"/>
    <w:rsid w:val="000D4471"/>
    <w:rsid w:val="000D52A5"/>
    <w:rsid w:val="000D5766"/>
    <w:rsid w:val="000D590A"/>
    <w:rsid w:val="000D6A89"/>
    <w:rsid w:val="000D6C21"/>
    <w:rsid w:val="000D6D61"/>
    <w:rsid w:val="000D701E"/>
    <w:rsid w:val="000D77C1"/>
    <w:rsid w:val="000D7FAD"/>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861"/>
    <w:rsid w:val="00106365"/>
    <w:rsid w:val="00106D44"/>
    <w:rsid w:val="00106DEE"/>
    <w:rsid w:val="00106F3B"/>
    <w:rsid w:val="00110D13"/>
    <w:rsid w:val="00113F0D"/>
    <w:rsid w:val="00115905"/>
    <w:rsid w:val="001159FA"/>
    <w:rsid w:val="0011601D"/>
    <w:rsid w:val="0011611E"/>
    <w:rsid w:val="00116E47"/>
    <w:rsid w:val="00117020"/>
    <w:rsid w:val="00117964"/>
    <w:rsid w:val="00117DAA"/>
    <w:rsid w:val="001242C4"/>
    <w:rsid w:val="00124461"/>
    <w:rsid w:val="001276C9"/>
    <w:rsid w:val="00130202"/>
    <w:rsid w:val="00130331"/>
    <w:rsid w:val="001305C6"/>
    <w:rsid w:val="00130E89"/>
    <w:rsid w:val="00131E9C"/>
    <w:rsid w:val="00132FA8"/>
    <w:rsid w:val="00133A5A"/>
    <w:rsid w:val="00133A7E"/>
    <w:rsid w:val="00133CE4"/>
    <w:rsid w:val="00134D6E"/>
    <w:rsid w:val="00134DC5"/>
    <w:rsid w:val="001355F9"/>
    <w:rsid w:val="00135840"/>
    <w:rsid w:val="00136985"/>
    <w:rsid w:val="001369CB"/>
    <w:rsid w:val="00137239"/>
    <w:rsid w:val="001377BA"/>
    <w:rsid w:val="00137A5C"/>
    <w:rsid w:val="001402B5"/>
    <w:rsid w:val="00142496"/>
    <w:rsid w:val="00143BD7"/>
    <w:rsid w:val="00143E8C"/>
    <w:rsid w:val="0014472E"/>
    <w:rsid w:val="00144C5C"/>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5856"/>
    <w:rsid w:val="00166277"/>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1E50"/>
    <w:rsid w:val="002137E6"/>
    <w:rsid w:val="00213EB8"/>
    <w:rsid w:val="00217710"/>
    <w:rsid w:val="00220491"/>
    <w:rsid w:val="00220ACB"/>
    <w:rsid w:val="00220C7C"/>
    <w:rsid w:val="002215B9"/>
    <w:rsid w:val="002218FE"/>
    <w:rsid w:val="00221CE9"/>
    <w:rsid w:val="002240AB"/>
    <w:rsid w:val="002250D8"/>
    <w:rsid w:val="0022515E"/>
    <w:rsid w:val="002252CD"/>
    <w:rsid w:val="002252F2"/>
    <w:rsid w:val="00226412"/>
    <w:rsid w:val="00226C61"/>
    <w:rsid w:val="002273AD"/>
    <w:rsid w:val="0022770A"/>
    <w:rsid w:val="00227C9F"/>
    <w:rsid w:val="0023029D"/>
    <w:rsid w:val="00230B12"/>
    <w:rsid w:val="00230C8F"/>
    <w:rsid w:val="00231FE3"/>
    <w:rsid w:val="00232F71"/>
    <w:rsid w:val="0023354E"/>
    <w:rsid w:val="0023571C"/>
    <w:rsid w:val="00236B75"/>
    <w:rsid w:val="00237041"/>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2C77"/>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5DD"/>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2B6E"/>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717"/>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958"/>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30B"/>
    <w:rsid w:val="0042084B"/>
    <w:rsid w:val="00427EAA"/>
    <w:rsid w:val="00427FFC"/>
    <w:rsid w:val="004306D6"/>
    <w:rsid w:val="00431998"/>
    <w:rsid w:val="004320F2"/>
    <w:rsid w:val="00433F39"/>
    <w:rsid w:val="00434087"/>
    <w:rsid w:val="00434D1C"/>
    <w:rsid w:val="0043558D"/>
    <w:rsid w:val="004361D6"/>
    <w:rsid w:val="0043641B"/>
    <w:rsid w:val="00436DF8"/>
    <w:rsid w:val="00437CDB"/>
    <w:rsid w:val="00440390"/>
    <w:rsid w:val="00441C20"/>
    <w:rsid w:val="00441CC1"/>
    <w:rsid w:val="00441D04"/>
    <w:rsid w:val="0044298B"/>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3F0"/>
    <w:rsid w:val="004974D8"/>
    <w:rsid w:val="004A1734"/>
    <w:rsid w:val="004A1C5D"/>
    <w:rsid w:val="004A1CC7"/>
    <w:rsid w:val="004A3051"/>
    <w:rsid w:val="004A3507"/>
    <w:rsid w:val="004A5D54"/>
    <w:rsid w:val="004A698A"/>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FCD"/>
    <w:rsid w:val="00541154"/>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7BD"/>
    <w:rsid w:val="005D2EDB"/>
    <w:rsid w:val="005D3374"/>
    <w:rsid w:val="005D3674"/>
    <w:rsid w:val="005D4D30"/>
    <w:rsid w:val="005D4D37"/>
    <w:rsid w:val="005D5D7D"/>
    <w:rsid w:val="005D6138"/>
    <w:rsid w:val="005D71EF"/>
    <w:rsid w:val="005D7469"/>
    <w:rsid w:val="005E0E50"/>
    <w:rsid w:val="005E195C"/>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6613"/>
    <w:rsid w:val="00627101"/>
    <w:rsid w:val="0062728A"/>
    <w:rsid w:val="00627E00"/>
    <w:rsid w:val="00630BF1"/>
    <w:rsid w:val="00630CC3"/>
    <w:rsid w:val="00630FDC"/>
    <w:rsid w:val="0063101C"/>
    <w:rsid w:val="00631075"/>
    <w:rsid w:val="00631658"/>
    <w:rsid w:val="00631744"/>
    <w:rsid w:val="00633389"/>
    <w:rsid w:val="00633E1E"/>
    <w:rsid w:val="00634A4D"/>
    <w:rsid w:val="00634C02"/>
    <w:rsid w:val="00634DC9"/>
    <w:rsid w:val="00635D52"/>
    <w:rsid w:val="00637DAB"/>
    <w:rsid w:val="00641AD5"/>
    <w:rsid w:val="00642EFE"/>
    <w:rsid w:val="00644CE2"/>
    <w:rsid w:val="00647B5C"/>
    <w:rsid w:val="00650073"/>
    <w:rsid w:val="00650458"/>
    <w:rsid w:val="006505D2"/>
    <w:rsid w:val="00651408"/>
    <w:rsid w:val="00651E02"/>
    <w:rsid w:val="006521E5"/>
    <w:rsid w:val="006525AE"/>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44C0"/>
    <w:rsid w:val="006953B6"/>
    <w:rsid w:val="00695522"/>
    <w:rsid w:val="0069568D"/>
    <w:rsid w:val="00696035"/>
    <w:rsid w:val="006968E8"/>
    <w:rsid w:val="00696A2F"/>
    <w:rsid w:val="00697C38"/>
    <w:rsid w:val="006A0C36"/>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4CB2"/>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D33"/>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3FDF"/>
    <w:rsid w:val="00774C67"/>
    <w:rsid w:val="0077504D"/>
    <w:rsid w:val="007760A5"/>
    <w:rsid w:val="00776E6C"/>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4EB"/>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D7894"/>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1BFC"/>
    <w:rsid w:val="00811D16"/>
    <w:rsid w:val="008128C9"/>
    <w:rsid w:val="00812B62"/>
    <w:rsid w:val="00814170"/>
    <w:rsid w:val="00814DBD"/>
    <w:rsid w:val="00814E4B"/>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2EF"/>
    <w:rsid w:val="00842411"/>
    <w:rsid w:val="00842BB1"/>
    <w:rsid w:val="00842CDF"/>
    <w:rsid w:val="00842DEA"/>
    <w:rsid w:val="008435A4"/>
    <w:rsid w:val="008435DB"/>
    <w:rsid w:val="00843892"/>
    <w:rsid w:val="00844434"/>
    <w:rsid w:val="00845AA5"/>
    <w:rsid w:val="00846017"/>
    <w:rsid w:val="00847EB9"/>
    <w:rsid w:val="00847F66"/>
    <w:rsid w:val="008504E0"/>
    <w:rsid w:val="00850570"/>
    <w:rsid w:val="00850857"/>
    <w:rsid w:val="008510F1"/>
    <w:rsid w:val="0085236E"/>
    <w:rsid w:val="00852545"/>
    <w:rsid w:val="00853563"/>
    <w:rsid w:val="008546A0"/>
    <w:rsid w:val="008558B3"/>
    <w:rsid w:val="00855F55"/>
    <w:rsid w:val="0085683F"/>
    <w:rsid w:val="008568E9"/>
    <w:rsid w:val="00856D47"/>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23CB"/>
    <w:rsid w:val="00944E5B"/>
    <w:rsid w:val="009453DA"/>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13AC"/>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6D91"/>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139"/>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392"/>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4F7C"/>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16DF"/>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285"/>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09"/>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C7CD6"/>
    <w:rsid w:val="00BD0588"/>
    <w:rsid w:val="00BD0D0A"/>
    <w:rsid w:val="00BD2920"/>
    <w:rsid w:val="00BD3B55"/>
    <w:rsid w:val="00BD4817"/>
    <w:rsid w:val="00BD572E"/>
    <w:rsid w:val="00BD5F94"/>
    <w:rsid w:val="00BD6265"/>
    <w:rsid w:val="00BD6BF7"/>
    <w:rsid w:val="00BD72E6"/>
    <w:rsid w:val="00BE01AE"/>
    <w:rsid w:val="00BE198C"/>
    <w:rsid w:val="00BE2518"/>
    <w:rsid w:val="00BE3F61"/>
    <w:rsid w:val="00BE439E"/>
    <w:rsid w:val="00BE45B6"/>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04572"/>
    <w:rsid w:val="00C105F6"/>
    <w:rsid w:val="00C11929"/>
    <w:rsid w:val="00C122A6"/>
    <w:rsid w:val="00C1249D"/>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4EC9"/>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A82"/>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A740C"/>
    <w:rsid w:val="00DB01A7"/>
    <w:rsid w:val="00DB0602"/>
    <w:rsid w:val="00DB10F0"/>
    <w:rsid w:val="00DB26AF"/>
    <w:rsid w:val="00DB2BCC"/>
    <w:rsid w:val="00DB3E17"/>
    <w:rsid w:val="00DB4016"/>
    <w:rsid w:val="00DB41B7"/>
    <w:rsid w:val="00DB4273"/>
    <w:rsid w:val="00DB4CC7"/>
    <w:rsid w:val="00DB64C8"/>
    <w:rsid w:val="00DB6D02"/>
    <w:rsid w:val="00DC1B3F"/>
    <w:rsid w:val="00DC3470"/>
    <w:rsid w:val="00DC39B5"/>
    <w:rsid w:val="00DC4FC8"/>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4B99"/>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72C"/>
    <w:rsid w:val="00E61E2C"/>
    <w:rsid w:val="00E623D5"/>
    <w:rsid w:val="00E6367A"/>
    <w:rsid w:val="00E63C8D"/>
    <w:rsid w:val="00E64337"/>
    <w:rsid w:val="00E65631"/>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3D4B"/>
    <w:rsid w:val="00F242D7"/>
    <w:rsid w:val="00F24327"/>
    <w:rsid w:val="00F24A51"/>
    <w:rsid w:val="00F24E9E"/>
    <w:rsid w:val="00F25B39"/>
    <w:rsid w:val="00F26162"/>
    <w:rsid w:val="00F263B3"/>
    <w:rsid w:val="00F2770D"/>
    <w:rsid w:val="00F27778"/>
    <w:rsid w:val="00F30A0A"/>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5322"/>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BBCF48"/>
  <w15:chartTrackingRefBased/>
  <w15:docId w15:val="{A08F8CBF-15F7-4793-9937-3B7EAECB0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lang w:val="x-none" w:eastAsia="x-none"/>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val="x-none"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val="x-none"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lang w:val="x-none"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ADB List Paragraph,Colorful List - Accent 11"/>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ADB List Paragraph Char,Colorful List - Accent 11 Char"/>
    <w:link w:val="ListParagraph"/>
    <w:uiPriority w:val="34"/>
    <w:qFormat/>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17128796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00747283">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6754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rvezh-gnumner@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mailto:jrvezh-gnumner@mail.ru"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8E4962-BB1F-4DE1-B6E3-E6CD93BD8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53</Pages>
  <Words>18875</Words>
  <Characters>107594</Characters>
  <Application>Microsoft Office Word</Application>
  <DocSecurity>0</DocSecurity>
  <Lines>896</Lines>
  <Paragraphs>252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126217</CharactersWithSpaces>
  <SharedDoc>false</SharedDoc>
  <HLinks>
    <vt:vector size="24" baseType="variant">
      <vt:variant>
        <vt:i4>8061043</vt:i4>
      </vt:variant>
      <vt:variant>
        <vt:i4>9</vt:i4>
      </vt:variant>
      <vt:variant>
        <vt:i4>0</vt:i4>
      </vt:variant>
      <vt:variant>
        <vt:i4>5</vt:i4>
      </vt:variant>
      <vt:variant>
        <vt:lpwstr>http://www.procurement.am/</vt:lpwstr>
      </vt:variant>
      <vt:variant>
        <vt:lpwstr/>
      </vt:variant>
      <vt:variant>
        <vt:i4>7340049</vt:i4>
      </vt:variant>
      <vt:variant>
        <vt:i4>6</vt:i4>
      </vt:variant>
      <vt:variant>
        <vt:i4>0</vt:i4>
      </vt:variant>
      <vt:variant>
        <vt:i4>5</vt:i4>
      </vt:variant>
      <vt:variant>
        <vt:lpwstr>mailto:jrvezh-gnumner@mail.ru</vt:lpwstr>
      </vt:variant>
      <vt:variant>
        <vt:lpwstr/>
      </vt:variant>
      <vt:variant>
        <vt:i4>8061043</vt:i4>
      </vt:variant>
      <vt:variant>
        <vt:i4>3</vt:i4>
      </vt:variant>
      <vt:variant>
        <vt:i4>0</vt:i4>
      </vt:variant>
      <vt:variant>
        <vt:i4>5</vt:i4>
      </vt:variant>
      <vt:variant>
        <vt:lpwstr>http://www.procurement.am/</vt:lpwstr>
      </vt:variant>
      <vt:variant>
        <vt:lpwstr/>
      </vt:variant>
      <vt:variant>
        <vt:i4>7340049</vt:i4>
      </vt:variant>
      <vt:variant>
        <vt:i4>0</vt:i4>
      </vt:variant>
      <vt:variant>
        <vt:i4>0</vt:i4>
      </vt:variant>
      <vt:variant>
        <vt:i4>5</vt:i4>
      </vt:variant>
      <vt:variant>
        <vt:lpwstr>mailto:jrvezh-gnumner@mail.ru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dc:description/>
  <cp:lastModifiedBy>Armin Petrosyan</cp:lastModifiedBy>
  <cp:revision>6</cp:revision>
  <cp:lastPrinted>2018-02-16T07:12:00Z</cp:lastPrinted>
  <dcterms:created xsi:type="dcterms:W3CDTF">2024-11-19T08:09:00Z</dcterms:created>
  <dcterms:modified xsi:type="dcterms:W3CDTF">2024-11-22T08:24:00Z</dcterms:modified>
</cp:coreProperties>
</file>