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82129D" w:rsidRPr="0082129D">
        <w:rPr>
          <w:rFonts w:ascii="GHEA Grapalat" w:hAnsi="GHEA Grapalat"/>
          <w:i w:val="0"/>
          <w:sz w:val="24"/>
          <w:szCs w:val="24"/>
        </w:rPr>
        <w:t>11</w:t>
      </w:r>
      <w:r>
        <w:rPr>
          <w:rFonts w:ascii="GHEA Grapalat" w:hAnsi="GHEA Grapalat"/>
          <w:i w:val="0"/>
          <w:sz w:val="24"/>
          <w:szCs w:val="24"/>
        </w:rPr>
        <w:t xml:space="preserve">-го </w:t>
      </w:r>
      <w:r w:rsidR="0082129D">
        <w:rPr>
          <w:rFonts w:ascii="GHEA Grapalat" w:hAnsi="GHEA Grapalat"/>
          <w:i w:val="0"/>
          <w:sz w:val="24"/>
          <w:szCs w:val="24"/>
        </w:rPr>
        <w:t>декабря</w:t>
      </w:r>
      <w:r w:rsidR="009B0B2A">
        <w:rPr>
          <w:rFonts w:ascii="GHEA Grapalat" w:hAnsi="GHEA Grapalat"/>
          <w:i w:val="0"/>
          <w:sz w:val="24"/>
          <w:szCs w:val="24"/>
        </w:rPr>
        <w:t xml:space="preserve"> </w:t>
      </w:r>
      <w:r>
        <w:rPr>
          <w:rFonts w:ascii="GHEA Grapalat" w:hAnsi="GHEA Grapalat"/>
          <w:i w:val="0"/>
          <w:sz w:val="24"/>
          <w:szCs w:val="24"/>
        </w:rPr>
        <w:t xml:space="preserve">2025 года номер 1 </w:t>
      </w:r>
    </w:p>
    <w:p w:rsidR="002A7369" w:rsidRDefault="002A7369" w:rsidP="002A736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3D08EE">
        <w:rPr>
          <w:rFonts w:ascii="GHEA Grapalat" w:hAnsi="GHEA Grapalat"/>
          <w:b/>
          <w:i w:val="0"/>
          <w:sz w:val="24"/>
          <w:szCs w:val="24"/>
        </w:rPr>
        <w:t>GHTsDzB-HVKAK-2026-04</w:t>
      </w:r>
      <w:r>
        <w:rPr>
          <w:rFonts w:ascii="GHEA Grapalat" w:hAnsi="GHEA Grapalat"/>
          <w:b/>
          <w:i w:val="0"/>
          <w:sz w:val="24"/>
          <w:szCs w:val="24"/>
        </w:rPr>
        <w:t>»</w:t>
      </w:r>
    </w:p>
    <w:p w:rsidR="002A7369" w:rsidRDefault="002A7369" w:rsidP="002A7369">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2A7369" w:rsidRDefault="002A7369" w:rsidP="002A7369">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Pr="00A2539C">
        <w:rPr>
          <w:rFonts w:ascii="GHEA Grapalat" w:hAnsi="GHEA Grapalat"/>
          <w:b/>
          <w:i w:val="0"/>
          <w:sz w:val="24"/>
          <w:szCs w:val="24"/>
        </w:rPr>
        <w:t>на предоставление</w:t>
      </w:r>
      <w:r w:rsidRPr="00A2539C">
        <w:rPr>
          <w:rFonts w:ascii="GHEA Grapalat" w:hAnsi="GHEA Grapalat"/>
          <w:i w:val="0"/>
          <w:sz w:val="24"/>
          <w:szCs w:val="24"/>
        </w:rPr>
        <w:t xml:space="preserve"> </w:t>
      </w:r>
      <w:r w:rsidR="003D08EE">
        <w:rPr>
          <w:rFonts w:ascii="GHEA Grapalat" w:hAnsi="GHEA Grapalat"/>
          <w:b/>
          <w:i w:val="0"/>
          <w:sz w:val="24"/>
          <w:szCs w:val="24"/>
        </w:rPr>
        <w:t>услуг по обслуживанию и ремонту лифтов</w:t>
      </w:r>
      <w:r>
        <w:rPr>
          <w:rFonts w:ascii="GHEA Grapalat" w:hAnsi="GHEA Grapalat"/>
          <w:b/>
          <w:i w:val="0"/>
          <w:sz w:val="24"/>
          <w:szCs w:val="24"/>
        </w:rPr>
        <w:t xml:space="preserve">. </w:t>
      </w:r>
    </w:p>
    <w:p w:rsidR="002A7369" w:rsidRPr="009044F1"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A7369" w:rsidRDefault="002A7369" w:rsidP="002A7369">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A7369" w:rsidRPr="003F762C" w:rsidRDefault="002A7369" w:rsidP="002A7369">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A7369" w:rsidRPr="00D5443D" w:rsidRDefault="002A7369" w:rsidP="002A7369">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A7369" w:rsidRPr="008B659E" w:rsidRDefault="002A7369" w:rsidP="002A7369">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w:t>
      </w:r>
      <w:proofErr w:type="gramStart"/>
      <w:r w:rsidRPr="00535F40">
        <w:rPr>
          <w:rFonts w:ascii="GHEA Grapalat" w:hAnsi="GHEA Grapalat"/>
          <w:b/>
          <w:i w:val="0"/>
          <w:spacing w:val="6"/>
          <w:sz w:val="24"/>
          <w:szCs w:val="24"/>
        </w:rPr>
        <w:t>г</w:t>
      </w:r>
      <w:proofErr w:type="gramEnd"/>
      <w:r w:rsidRPr="00535F40">
        <w:rPr>
          <w:rFonts w:ascii="GHEA Grapalat" w:hAnsi="GHEA Grapalat"/>
          <w:b/>
          <w:i w:val="0"/>
          <w:spacing w:val="6"/>
          <w:sz w:val="24"/>
          <w:szCs w:val="24"/>
        </w:rPr>
        <w:t xml:space="preserve">.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3D08EE">
        <w:rPr>
          <w:rFonts w:ascii="GHEA Grapalat" w:hAnsi="GHEA Grapalat"/>
          <w:b/>
          <w:i w:val="0"/>
          <w:sz w:val="24"/>
          <w:szCs w:val="24"/>
        </w:rPr>
        <w:t>11:40</w:t>
      </w:r>
      <w:r w:rsidRPr="00535F40">
        <w:rPr>
          <w:rFonts w:ascii="GHEA Grapalat" w:hAnsi="GHEA Grapalat"/>
          <w:b/>
          <w:i w:val="0"/>
          <w:sz w:val="24"/>
          <w:szCs w:val="24"/>
        </w:rPr>
        <w:t xml:space="preserve"> часов 0</w:t>
      </w:r>
      <w:r>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2A7369" w:rsidRDefault="002A7369" w:rsidP="002A7369">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Pr="0012656E">
        <w:rPr>
          <w:rFonts w:ascii="GHEA Grapalat" w:hAnsi="GHEA Grapalat"/>
          <w:b/>
          <w:i w:val="0"/>
          <w:sz w:val="24"/>
          <w:szCs w:val="24"/>
        </w:rPr>
        <w:t>г</w:t>
      </w:r>
      <w:proofErr w:type="gramEnd"/>
      <w:r w:rsidRPr="0012656E">
        <w:rPr>
          <w:rFonts w:ascii="GHEA Grapalat" w:hAnsi="GHEA Grapalat"/>
          <w:b/>
          <w:i w:val="0"/>
          <w:sz w:val="24"/>
          <w:szCs w:val="24"/>
        </w:rPr>
        <w:t xml:space="preserve">.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xml:space="preserve">, д. 12, в </w:t>
      </w:r>
      <w:r w:rsidR="003D08EE">
        <w:rPr>
          <w:rFonts w:ascii="GHEA Grapalat" w:hAnsi="GHEA Grapalat"/>
          <w:b/>
          <w:i w:val="0"/>
          <w:sz w:val="24"/>
          <w:szCs w:val="24"/>
        </w:rPr>
        <w:t>11:40</w:t>
      </w:r>
      <w:r w:rsidRPr="0012656E">
        <w:rPr>
          <w:rFonts w:ascii="GHEA Grapalat" w:hAnsi="GHEA Grapalat"/>
          <w:b/>
          <w:i w:val="0"/>
          <w:sz w:val="24"/>
          <w:szCs w:val="24"/>
        </w:rPr>
        <w:t xml:space="preserve"> часов </w:t>
      </w:r>
      <w:r w:rsidR="00C52626">
        <w:rPr>
          <w:rFonts w:ascii="GHEA Grapalat" w:hAnsi="GHEA Grapalat"/>
          <w:b/>
          <w:i w:val="0"/>
          <w:sz w:val="24"/>
          <w:szCs w:val="24"/>
        </w:rPr>
        <w:t xml:space="preserve">18 декабря </w:t>
      </w:r>
      <w:r>
        <w:rPr>
          <w:rFonts w:ascii="GHEA Grapalat" w:hAnsi="GHEA Grapalat"/>
          <w:b/>
          <w:i w:val="0"/>
          <w:sz w:val="24"/>
          <w:szCs w:val="24"/>
        </w:rPr>
        <w:t>2025</w:t>
      </w:r>
      <w:r w:rsidRPr="0012656E">
        <w:rPr>
          <w:rFonts w:ascii="GHEA Grapalat" w:hAnsi="GHEA Grapalat"/>
          <w:b/>
          <w:i w:val="0"/>
          <w:sz w:val="24"/>
          <w:szCs w:val="24"/>
        </w:rPr>
        <w:t xml:space="preserve"> года.</w:t>
      </w:r>
    </w:p>
    <w:p w:rsidR="002A7369" w:rsidRPr="001B32D9" w:rsidRDefault="002A7369" w:rsidP="002A7369">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6D70BA" w:rsidRPr="003D08EE" w:rsidRDefault="006D70BA" w:rsidP="002A7369">
      <w:pPr>
        <w:pStyle w:val="a3"/>
        <w:widowControl w:val="0"/>
        <w:spacing w:line="240" w:lineRule="auto"/>
        <w:ind w:firstLine="567"/>
        <w:contextualSpacing/>
        <w:rPr>
          <w:rFonts w:ascii="GHEA Grapalat" w:hAnsi="GHEA Grapalat"/>
          <w:i w:val="0"/>
          <w:sz w:val="24"/>
          <w:szCs w:val="24"/>
        </w:rPr>
      </w:pPr>
    </w:p>
    <w:p w:rsidR="002A7369" w:rsidRPr="003A1EBB" w:rsidRDefault="002A7369" w:rsidP="002A7369">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2A7369" w:rsidRDefault="002A7369" w:rsidP="002A7369">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2A7369" w:rsidRDefault="002A7369" w:rsidP="002A7369">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2A7369" w:rsidRDefault="002A7369" w:rsidP="002A7369">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2A7369" w:rsidP="002A7369">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004C7808"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3D08EE">
        <w:rPr>
          <w:rFonts w:ascii="GHEA Grapalat" w:hAnsi="GHEA Grapalat"/>
          <w:sz w:val="22"/>
          <w:szCs w:val="22"/>
        </w:rPr>
        <w:t>GHTsDzB-HVKAK-2026-04</w:t>
      </w:r>
      <w:r w:rsidRPr="00E90538">
        <w:rPr>
          <w:rFonts w:ascii="GHEA Grapalat" w:hAnsi="GHEA Grapalat"/>
          <w:sz w:val="22"/>
          <w:szCs w:val="22"/>
        </w:rPr>
        <w:t>»</w:t>
      </w:r>
      <w:r w:rsidRPr="00E90538">
        <w:rPr>
          <w:rFonts w:ascii="GHEA Grapalat" w:hAnsi="GHEA Grapalat"/>
          <w:sz w:val="22"/>
          <w:szCs w:val="22"/>
        </w:rPr>
        <w:br/>
        <w:t xml:space="preserve">  № </w:t>
      </w:r>
      <w:r w:rsidRPr="00E90538">
        <w:rPr>
          <w:rFonts w:ascii="GHEA Grapalat" w:hAnsi="GHEA Grapalat"/>
          <w:sz w:val="22"/>
          <w:szCs w:val="22"/>
          <w:lang w:val="hy-AM"/>
        </w:rPr>
        <w:t>1</w:t>
      </w:r>
      <w:r w:rsidRPr="00E90538">
        <w:rPr>
          <w:rFonts w:ascii="GHEA Grapalat" w:hAnsi="GHEA Grapalat"/>
          <w:sz w:val="22"/>
          <w:szCs w:val="22"/>
        </w:rPr>
        <w:t xml:space="preserve"> </w:t>
      </w:r>
      <w:r w:rsidR="001533B1">
        <w:rPr>
          <w:rFonts w:ascii="GHEA Grapalat" w:hAnsi="GHEA Grapalat"/>
          <w:sz w:val="22"/>
          <w:szCs w:val="22"/>
        </w:rPr>
        <w:t xml:space="preserve">от </w:t>
      </w:r>
      <w:r w:rsidR="002C6F42">
        <w:rPr>
          <w:rFonts w:ascii="GHEA Grapalat" w:hAnsi="GHEA Grapalat"/>
          <w:sz w:val="22"/>
          <w:szCs w:val="22"/>
        </w:rPr>
        <w:t>11 декабря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1533B1" w:rsidRPr="00E063D7" w:rsidRDefault="001533B1" w:rsidP="001533B1">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E063D7" w:rsidRDefault="001533B1" w:rsidP="001533B1">
      <w:pPr>
        <w:pStyle w:val="aa"/>
        <w:widowControl w:val="0"/>
        <w:spacing w:after="160"/>
        <w:ind w:right="-7" w:firstLine="567"/>
        <w:jc w:val="center"/>
        <w:rPr>
          <w:rFonts w:ascii="GHEA Grapalat" w:hAnsi="GHEA Grapalat" w:cs="Sylfaen"/>
          <w:sz w:val="22"/>
          <w:szCs w:val="22"/>
        </w:rPr>
      </w:pPr>
    </w:p>
    <w:p w:rsidR="001533B1" w:rsidRPr="001A6617" w:rsidRDefault="001533B1" w:rsidP="001533B1">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3D08EE">
        <w:rPr>
          <w:rFonts w:ascii="GHEA Grapalat" w:hAnsi="GHEA Grapalat"/>
          <w:b/>
        </w:rPr>
        <w:t>УСЛУГ ПО ОБСЛУЖИВАНИЮ И РЕМОНТУ ЛИФТОВ</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1533B1">
      <w:pPr>
        <w:jc w:val="cente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77372B" w:rsidRPr="0041256C" w:rsidRDefault="00A010A9" w:rsidP="001533B1">
      <w:pPr>
        <w:jc w:val="cente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rsidR="001533B1" w:rsidRPr="00CF3958" w:rsidRDefault="00994A77" w:rsidP="001533B1">
      <w:pPr>
        <w:widowControl w:val="0"/>
        <w:ind w:firstLine="567"/>
        <w:contextualSpacing/>
        <w:jc w:val="center"/>
        <w:rPr>
          <w:rFonts w:ascii="GHEA Grapalat" w:hAnsi="GHEA Grapalat"/>
          <w:b/>
          <w:sz w:val="20"/>
          <w:szCs w:val="20"/>
        </w:rPr>
      </w:pPr>
      <w:r w:rsidRPr="009044F1">
        <w:rPr>
          <w:rFonts w:ascii="GHEA Grapalat" w:hAnsi="GHEA Grapalat"/>
        </w:rPr>
        <w:br w:type="page"/>
      </w:r>
      <w:r w:rsidR="001533B1" w:rsidRPr="00CF3958">
        <w:rPr>
          <w:rFonts w:ascii="GHEA Grapalat" w:hAnsi="GHEA Grapalat"/>
          <w:b/>
          <w:sz w:val="20"/>
          <w:szCs w:val="20"/>
        </w:rPr>
        <w:lastRenderedPageBreak/>
        <w:t>СОДЕРЖАНИЕ</w:t>
      </w:r>
    </w:p>
    <w:p w:rsidR="001533B1" w:rsidRPr="00CF3958" w:rsidRDefault="001533B1" w:rsidP="001533B1">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w:t>
      </w:r>
      <w:r w:rsidR="003D08EE">
        <w:rPr>
          <w:rFonts w:ascii="GHEA Grapalat" w:hAnsi="GHEA Grapalat"/>
          <w:b/>
          <w:sz w:val="20"/>
          <w:szCs w:val="20"/>
        </w:rPr>
        <w:t>УСЛУГ ПО ОБСЛУЖИВАНИЮ И РЕМОНТУ ЛИФТОВ</w:t>
      </w:r>
      <w:r>
        <w:rPr>
          <w:rFonts w:ascii="GHEA Grapalat" w:hAnsi="GHEA Grapalat"/>
          <w:b/>
          <w:sz w:val="20"/>
          <w:szCs w:val="20"/>
        </w:rPr>
        <w:t xml:space="preserve"> </w:t>
      </w:r>
      <w:r w:rsidRPr="00CF3958">
        <w:rPr>
          <w:rFonts w:ascii="GHEA Grapalat" w:hAnsi="GHEA Grapalat"/>
          <w:b/>
          <w:sz w:val="20"/>
          <w:szCs w:val="20"/>
        </w:rPr>
        <w:t>ДЛЯ СВОИХ НУЖД</w:t>
      </w:r>
    </w:p>
    <w:p w:rsidR="00CF3958" w:rsidRDefault="00CF3958" w:rsidP="001533B1">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3D08EE">
        <w:rPr>
          <w:rFonts w:ascii="GHEA Grapalat" w:hAnsi="GHEA Grapalat"/>
          <w:b/>
          <w:sz w:val="22"/>
          <w:szCs w:val="22"/>
        </w:rPr>
        <w:t>GHTsDzB-HVKAK-2026-04</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E63F6">
        <w:rPr>
          <w:rFonts w:ascii="GHEA Grapalat" w:hAnsi="GHEA Grapalat"/>
          <w:b/>
          <w:sz w:val="24"/>
          <w:szCs w:val="24"/>
        </w:rPr>
        <w:t>procurement@ncdc.am</w:t>
      </w:r>
    </w:p>
    <w:p w:rsidR="009E63F6" w:rsidRPr="009E63F6" w:rsidRDefault="009E63F6"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4729A" w:rsidRDefault="00845AA5" w:rsidP="00E4729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4729A" w:rsidRPr="009044F1">
        <w:rPr>
          <w:rFonts w:ascii="GHEA Grapalat" w:hAnsi="GHEA Grapalat"/>
          <w:i w:val="0"/>
          <w:sz w:val="24"/>
          <w:szCs w:val="24"/>
        </w:rPr>
        <w:t xml:space="preserve">Предметом закупки </w:t>
      </w:r>
      <w:r w:rsidR="00E4729A" w:rsidRPr="00777B7F">
        <w:rPr>
          <w:rFonts w:ascii="GHEA Grapalat" w:hAnsi="GHEA Grapalat"/>
          <w:i w:val="0"/>
          <w:sz w:val="24"/>
          <w:szCs w:val="24"/>
        </w:rPr>
        <w:t xml:space="preserve">является приобретение </w:t>
      </w:r>
      <w:r w:rsidR="003D08EE">
        <w:rPr>
          <w:rFonts w:ascii="GHEA Grapalat" w:hAnsi="GHEA Grapalat"/>
          <w:b/>
          <w:i w:val="0"/>
          <w:sz w:val="24"/>
          <w:szCs w:val="24"/>
        </w:rPr>
        <w:t>услуг по обслуживанию и ремонту лифтов</w:t>
      </w:r>
      <w:r w:rsidR="00E4729A" w:rsidRPr="00777B7F">
        <w:rPr>
          <w:rFonts w:ascii="GHEA Grapalat" w:hAnsi="GHEA Grapalat"/>
          <w:i w:val="0"/>
          <w:sz w:val="24"/>
          <w:szCs w:val="24"/>
        </w:rPr>
        <w:t xml:space="preserve"> (далее — также услуга) для нужд </w:t>
      </w:r>
      <w:r w:rsidR="00E4729A" w:rsidRPr="00777B7F">
        <w:rPr>
          <w:rFonts w:ascii="GHEA Grapalat" w:hAnsi="GHEA Grapalat"/>
          <w:b/>
          <w:i w:val="0"/>
          <w:sz w:val="24"/>
          <w:szCs w:val="24"/>
        </w:rPr>
        <w:t>ГНО «Национального центра по контролю и профилактике заболеваний» МЗ РА</w:t>
      </w:r>
      <w:r w:rsidR="00E4729A">
        <w:rPr>
          <w:rFonts w:ascii="GHEA Grapalat" w:hAnsi="GHEA Grapalat"/>
          <w:i w:val="0"/>
          <w:sz w:val="24"/>
          <w:szCs w:val="24"/>
        </w:rPr>
        <w:t xml:space="preserve">, которые сгруппированы в </w:t>
      </w:r>
      <w:r w:rsidR="00E16CC8">
        <w:rPr>
          <w:rFonts w:ascii="GHEA Grapalat" w:hAnsi="GHEA Grapalat"/>
          <w:b/>
          <w:i w:val="0"/>
          <w:sz w:val="24"/>
          <w:szCs w:val="24"/>
          <w:lang w:val="hy-AM"/>
        </w:rPr>
        <w:t>1</w:t>
      </w:r>
      <w:r w:rsidR="00E4729A">
        <w:rPr>
          <w:rFonts w:ascii="GHEA Grapalat" w:hAnsi="GHEA Grapalat"/>
          <w:b/>
          <w:i w:val="0"/>
          <w:sz w:val="24"/>
          <w:szCs w:val="24"/>
        </w:rPr>
        <w:t xml:space="preserve"> лот (согласно прикрепленному Приложению № 1)</w:t>
      </w:r>
      <w:r w:rsidR="00E4729A"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630"/>
        <w:gridCol w:w="6388"/>
      </w:tblGrid>
      <w:tr w:rsidR="00E4729A" w:rsidRPr="009044F1" w:rsidTr="00EC563C">
        <w:trPr>
          <w:jc w:val="center"/>
        </w:trPr>
        <w:tc>
          <w:tcPr>
            <w:tcW w:w="2846" w:type="dxa"/>
            <w:gridSpan w:val="2"/>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88" w:type="dxa"/>
            <w:vMerge w:val="restart"/>
            <w:vAlign w:val="center"/>
          </w:tcPr>
          <w:p w:rsidR="00E4729A" w:rsidRPr="009044F1" w:rsidRDefault="00E4729A" w:rsidP="00E4729A">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4729A" w:rsidRPr="009044F1" w:rsidTr="00EC563C">
        <w:trPr>
          <w:jc w:val="center"/>
        </w:trPr>
        <w:tc>
          <w:tcPr>
            <w:tcW w:w="1216" w:type="dxa"/>
            <w:vAlign w:val="center"/>
          </w:tcPr>
          <w:p w:rsidR="00E4729A" w:rsidRPr="009044F1" w:rsidRDefault="00E4729A" w:rsidP="00E4729A">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30" w:type="dxa"/>
            <w:vAlign w:val="center"/>
          </w:tcPr>
          <w:p w:rsidR="00E4729A" w:rsidRPr="00970424" w:rsidRDefault="00E4729A" w:rsidP="00E4729A">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388" w:type="dxa"/>
            <w:vMerge/>
            <w:vAlign w:val="center"/>
          </w:tcPr>
          <w:p w:rsidR="00E4729A" w:rsidRPr="009044F1" w:rsidRDefault="00E4729A" w:rsidP="00E4729A">
            <w:pPr>
              <w:pStyle w:val="23"/>
              <w:widowControl w:val="0"/>
              <w:spacing w:after="120" w:line="240" w:lineRule="auto"/>
              <w:ind w:firstLine="0"/>
              <w:rPr>
                <w:rFonts w:ascii="GHEA Grapalat" w:hAnsi="GHEA Grapalat"/>
                <w:sz w:val="24"/>
                <w:szCs w:val="24"/>
                <w:u w:val="single"/>
              </w:rPr>
            </w:pPr>
          </w:p>
        </w:tc>
      </w:tr>
      <w:tr w:rsidR="00E16CC8" w:rsidRPr="00AA73D2" w:rsidTr="006D70BA">
        <w:trPr>
          <w:jc w:val="center"/>
        </w:trPr>
        <w:tc>
          <w:tcPr>
            <w:tcW w:w="1216" w:type="dxa"/>
            <w:vAlign w:val="center"/>
          </w:tcPr>
          <w:p w:rsidR="00E16CC8" w:rsidRPr="007E7C31" w:rsidRDefault="00E16CC8" w:rsidP="00E4729A">
            <w:pPr>
              <w:pStyle w:val="23"/>
              <w:widowControl w:val="0"/>
              <w:spacing w:after="120" w:line="240" w:lineRule="auto"/>
              <w:ind w:firstLine="0"/>
              <w:jc w:val="center"/>
              <w:rPr>
                <w:rFonts w:ascii="GHEA Grapalat" w:hAnsi="GHEA Grapalat"/>
              </w:rPr>
            </w:pPr>
            <w:r w:rsidRPr="007E7C31">
              <w:rPr>
                <w:rFonts w:ascii="GHEA Grapalat" w:hAnsi="GHEA Grapalat"/>
              </w:rPr>
              <w:t>1</w:t>
            </w:r>
          </w:p>
        </w:tc>
        <w:tc>
          <w:tcPr>
            <w:tcW w:w="1630" w:type="dxa"/>
            <w:vAlign w:val="center"/>
          </w:tcPr>
          <w:p w:rsidR="00E16CC8" w:rsidRPr="00C0636B" w:rsidRDefault="00E16CC8" w:rsidP="00E16CC8">
            <w:pPr>
              <w:pStyle w:val="23"/>
              <w:spacing w:line="240" w:lineRule="auto"/>
              <w:ind w:firstLine="0"/>
              <w:jc w:val="center"/>
              <w:rPr>
                <w:rFonts w:ascii="GHEA Grapalat" w:hAnsi="GHEA Grapalat"/>
                <w:sz w:val="24"/>
                <w:szCs w:val="24"/>
              </w:rPr>
            </w:pPr>
            <w:r w:rsidRPr="00C0636B">
              <w:rPr>
                <w:rFonts w:ascii="GHEA Grapalat" w:hAnsi="GHEA Grapalat"/>
                <w:sz w:val="24"/>
                <w:szCs w:val="24"/>
                <w:lang w:val="en-GB"/>
              </w:rPr>
              <w:t>60</w:t>
            </w:r>
            <w:r w:rsidRPr="00C0636B">
              <w:rPr>
                <w:rFonts w:ascii="GHEA Grapalat" w:hAnsi="GHEA Grapalat"/>
                <w:sz w:val="24"/>
                <w:szCs w:val="24"/>
              </w:rPr>
              <w:t>0,000</w:t>
            </w:r>
          </w:p>
        </w:tc>
        <w:tc>
          <w:tcPr>
            <w:tcW w:w="6388" w:type="dxa"/>
            <w:vAlign w:val="center"/>
          </w:tcPr>
          <w:p w:rsidR="00E16CC8" w:rsidRPr="00C0636B" w:rsidRDefault="00E16CC8" w:rsidP="00E16CC8">
            <w:pPr>
              <w:pStyle w:val="23"/>
              <w:spacing w:line="240" w:lineRule="auto"/>
              <w:ind w:firstLine="0"/>
              <w:rPr>
                <w:rFonts w:ascii="GHEA Grapalat" w:hAnsi="GHEA Grapalat"/>
                <w:sz w:val="24"/>
                <w:szCs w:val="24"/>
                <w:u w:val="single"/>
                <w:vertAlign w:val="subscript"/>
              </w:rPr>
            </w:pPr>
            <w:r w:rsidRPr="00C0636B">
              <w:rPr>
                <w:rFonts w:ascii="GHEA Grapalat" w:hAnsi="GHEA Grapalat"/>
                <w:sz w:val="24"/>
                <w:szCs w:val="24"/>
              </w:rPr>
              <w:t>Обслуживание и ремонт лифтов</w:t>
            </w:r>
          </w:p>
        </w:tc>
      </w:tr>
    </w:tbl>
    <w:p w:rsidR="00E4729A" w:rsidRPr="00E4729A" w:rsidRDefault="00E4729A" w:rsidP="00E4729A"/>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w:t>
      </w:r>
      <w:r w:rsidR="00EC563C">
        <w:rPr>
          <w:rFonts w:ascii="GHEA Grapalat" w:hAnsi="GHEA Grapalat"/>
          <w:sz w:val="24"/>
          <w:szCs w:val="24"/>
        </w:rPr>
        <w:t xml:space="preserve">ул. М. </w:t>
      </w:r>
      <w:proofErr w:type="spellStart"/>
      <w:r w:rsidR="00EC563C">
        <w:rPr>
          <w:rFonts w:ascii="GHEA Grapalat" w:hAnsi="GHEA Grapalat"/>
          <w:sz w:val="24"/>
          <w:szCs w:val="24"/>
        </w:rPr>
        <w:t>Гераци</w:t>
      </w:r>
      <w:proofErr w:type="spellEnd"/>
      <w:r w:rsidR="00EC563C">
        <w:rPr>
          <w:rFonts w:ascii="GHEA Grapalat" w:hAnsi="GHEA Grapalat"/>
          <w:sz w:val="24"/>
          <w:szCs w:val="24"/>
        </w:rPr>
        <w:t>, д. 12</w:t>
      </w:r>
      <w:r w:rsidR="00616318">
        <w:rPr>
          <w:rFonts w:ascii="GHEA Grapalat" w:hAnsi="GHEA Grapalat"/>
          <w:sz w:val="24"/>
          <w:szCs w:val="24"/>
        </w:rPr>
        <w:t xml:space="preserve"> </w:t>
      </w:r>
      <w:r>
        <w:rPr>
          <w:rFonts w:ascii="GHEA Grapalat" w:hAnsi="GHEA Grapalat"/>
          <w:sz w:val="24"/>
          <w:szCs w:val="24"/>
        </w:rPr>
        <w:t xml:space="preserve">не позднее, чем </w:t>
      </w:r>
      <w:r w:rsidR="009415D8">
        <w:rPr>
          <w:rFonts w:ascii="GHEA Grapalat" w:hAnsi="GHEA Grapalat"/>
          <w:sz w:val="24"/>
          <w:szCs w:val="24"/>
        </w:rPr>
        <w:t xml:space="preserve">в </w:t>
      </w:r>
      <w:r w:rsidR="003D08EE">
        <w:rPr>
          <w:rFonts w:ascii="GHEA Grapalat" w:hAnsi="GHEA Grapalat"/>
          <w:b/>
          <w:sz w:val="24"/>
          <w:szCs w:val="24"/>
        </w:rPr>
        <w:t>11:40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2B4F5C">
        <w:rPr>
          <w:rFonts w:ascii="GHEA Grapalat" w:hAnsi="GHEA Grapalat"/>
          <w:sz w:val="24"/>
          <w:szCs w:val="24"/>
        </w:rPr>
        <w:t>Астхик</w:t>
      </w:r>
      <w:proofErr w:type="spellEnd"/>
      <w:r w:rsidR="002B4F5C">
        <w:rPr>
          <w:rFonts w:ascii="GHEA Grapalat" w:hAnsi="GHEA Grapalat"/>
          <w:sz w:val="24"/>
          <w:szCs w:val="24"/>
        </w:rPr>
        <w:t xml:space="preserve"> </w:t>
      </w:r>
      <w:proofErr w:type="spellStart"/>
      <w:r w:rsidR="002B4F5C">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616318">
        <w:rPr>
          <w:rFonts w:ascii="GHEA Grapalat" w:hAnsi="GHEA Grapalat"/>
          <w:sz w:val="24"/>
          <w:szCs w:val="24"/>
        </w:rPr>
        <w:t xml:space="preserve"> </w:t>
      </w:r>
      <w:r w:rsidR="00616318">
        <w:rPr>
          <w:rFonts w:asciiTheme="minorHAnsi" w:hAnsiTheme="minorHAnsi"/>
        </w:rPr>
        <w:t>/</w:t>
      </w:r>
      <w:r w:rsidR="00616318" w:rsidRPr="005A26BE">
        <w:rPr>
          <w:rFonts w:ascii="GHEA Grapalat" w:hAnsi="GHEA Grapalat"/>
          <w:sz w:val="24"/>
          <w:szCs w:val="24"/>
        </w:rPr>
        <w:t>в виде суммы цен по каждому виду оказания услуг (согласно приложени</w:t>
      </w:r>
      <w:r w:rsidR="00BC5903">
        <w:rPr>
          <w:rFonts w:ascii="GHEA Grapalat" w:hAnsi="GHEA Grapalat"/>
          <w:sz w:val="24"/>
          <w:szCs w:val="24"/>
        </w:rPr>
        <w:t>ям</w:t>
      </w:r>
      <w:r w:rsidR="00616318" w:rsidRPr="005A26BE">
        <w:rPr>
          <w:rFonts w:ascii="GHEA Grapalat" w:hAnsi="GHEA Grapalat"/>
          <w:sz w:val="24"/>
          <w:szCs w:val="24"/>
        </w:rPr>
        <w:t xml:space="preserve"> №</w:t>
      </w:r>
      <w:r w:rsidR="00BC5903">
        <w:rPr>
          <w:rFonts w:ascii="GHEA Grapalat" w:hAnsi="GHEA Grapalat"/>
          <w:sz w:val="24"/>
          <w:szCs w:val="24"/>
        </w:rPr>
        <w:t>№</w:t>
      </w:r>
      <w:r w:rsidR="00616318" w:rsidRPr="005A26BE">
        <w:rPr>
          <w:rFonts w:ascii="GHEA Grapalat" w:hAnsi="GHEA Grapalat"/>
          <w:sz w:val="24"/>
          <w:szCs w:val="24"/>
        </w:rPr>
        <w:t xml:space="preserve"> 1.1</w:t>
      </w:r>
      <w:r w:rsidR="00BC5903">
        <w:rPr>
          <w:rFonts w:ascii="GHEA Grapalat" w:hAnsi="GHEA Grapalat"/>
          <w:sz w:val="24"/>
          <w:szCs w:val="24"/>
        </w:rPr>
        <w:t>-14</w:t>
      </w:r>
      <w:r w:rsidR="00616318" w:rsidRPr="005A26BE">
        <w:rPr>
          <w:rFonts w:ascii="GHEA Grapalat" w:hAnsi="GHEA Grapalat"/>
          <w:sz w:val="24"/>
          <w:szCs w:val="24"/>
        </w:rPr>
        <w:t>)</w:t>
      </w:r>
      <w:r w:rsidR="00616318">
        <w:rPr>
          <w:rFonts w:ascii="GHEA Grapalat" w:hAnsi="GHEA Grapalat"/>
          <w:sz w:val="24"/>
          <w:szCs w:val="24"/>
        </w:rPr>
        <w:t>/</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б)</w:t>
      </w:r>
      <w:r w:rsidRPr="00A010A9">
        <w:t xml:space="preserve"> </w:t>
      </w:r>
      <w:r w:rsidRPr="006D70BA">
        <w:rPr>
          <w:rFonts w:ascii="GHEA Grapalat" w:hAnsi="GHEA Grapalat"/>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6D70BA">
        <w:rPr>
          <w:rFonts w:ascii="GHEA Grapalat" w:hAnsi="GHEA Grapalat"/>
          <w:sz w:val="24"/>
          <w:szCs w:val="24"/>
          <w:lang w:val="hy-AM"/>
        </w:rPr>
        <w:t xml:space="preserve">, </w:t>
      </w:r>
      <w:r w:rsidRPr="006D70BA">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6D70BA">
        <w:rPr>
          <w:rFonts w:ascii="GHEA Grapalat" w:hAnsi="GHEA Grapalat"/>
          <w:sz w:val="24"/>
          <w:szCs w:val="24"/>
        </w:rPr>
        <w:t>ВС</w:t>
      </w:r>
      <w:proofErr w:type="gramEnd"/>
      <w:r w:rsidRPr="006D70BA">
        <w:rPr>
          <w:rFonts w:ascii="GHEA Grapalat" w:hAnsi="GHEA Grapalat"/>
          <w:sz w:val="24"/>
          <w:szCs w:val="24"/>
        </w:rPr>
        <w:t>= ЦУ/</w:t>
      </w:r>
      <w:proofErr w:type="spellStart"/>
      <w:r w:rsidRPr="006D70BA">
        <w:rPr>
          <w:rFonts w:ascii="GHEA Grapalat" w:hAnsi="GHEA Grapalat"/>
          <w:sz w:val="24"/>
          <w:szCs w:val="24"/>
        </w:rPr>
        <w:t>С</w:t>
      </w:r>
      <w:r w:rsidR="007861DD" w:rsidRPr="006D70BA">
        <w:rPr>
          <w:rFonts w:ascii="GHEA Grapalat" w:hAnsi="GHEA Grapalat"/>
          <w:sz w:val="24"/>
          <w:szCs w:val="24"/>
        </w:rPr>
        <w:t>ц</w:t>
      </w:r>
      <w:r w:rsidRPr="006D70BA">
        <w:rPr>
          <w:rFonts w:ascii="GHEA Grapalat" w:hAnsi="GHEA Grapalat"/>
          <w:sz w:val="24"/>
          <w:szCs w:val="24"/>
        </w:rPr>
        <w:t>xУxК</w:t>
      </w:r>
      <w:proofErr w:type="spellEnd"/>
      <w:r w:rsidR="007861DD" w:rsidRPr="006D70BA">
        <w:rPr>
          <w:rFonts w:ascii="GHEA Grapalat" w:hAnsi="GHEA Grapalat"/>
          <w:sz w:val="24"/>
          <w:szCs w:val="24"/>
        </w:rPr>
        <w:t>, где:</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6D70BA">
        <w:rPr>
          <w:rFonts w:ascii="GHEA Grapalat" w:hAnsi="GHEA Grapalat"/>
          <w:sz w:val="24"/>
          <w:szCs w:val="24"/>
        </w:rPr>
        <w:t xml:space="preserve">ВС-сумма, </w:t>
      </w:r>
      <w:proofErr w:type="gramStart"/>
      <w:r w:rsidRPr="006D70BA">
        <w:rPr>
          <w:rFonts w:ascii="GHEA Grapalat" w:hAnsi="GHEA Grapalat"/>
          <w:sz w:val="24"/>
          <w:szCs w:val="24"/>
        </w:rPr>
        <w:t>выплачиваемая</w:t>
      </w:r>
      <w:proofErr w:type="gramEnd"/>
      <w:r w:rsidRPr="006D70BA">
        <w:rPr>
          <w:rFonts w:ascii="GHEA Grapalat" w:hAnsi="GHEA Grapalat"/>
          <w:sz w:val="24"/>
          <w:szCs w:val="24"/>
        </w:rPr>
        <w:t xml:space="preserve"> за оказание отдельных видов услуг, установленных договором</w:t>
      </w:r>
      <w:r w:rsidR="00F00004" w:rsidRPr="006D70BA">
        <w:rPr>
          <w:rFonts w:ascii="GHEA Grapalat" w:hAnsi="GHEA Grapalat"/>
          <w:sz w:val="24"/>
          <w:szCs w:val="24"/>
        </w:rPr>
        <w:t>,</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6D70BA">
        <w:rPr>
          <w:rFonts w:ascii="GHEA Grapalat" w:hAnsi="GHEA Grapalat"/>
          <w:sz w:val="24"/>
          <w:szCs w:val="24"/>
        </w:rPr>
        <w:t xml:space="preserve">ЦУ </w:t>
      </w:r>
      <w:proofErr w:type="gramStart"/>
      <w:r w:rsidRPr="006D70BA">
        <w:rPr>
          <w:rFonts w:ascii="GHEA Grapalat" w:hAnsi="GHEA Grapalat"/>
          <w:sz w:val="24"/>
          <w:szCs w:val="24"/>
        </w:rPr>
        <w:t>-и</w:t>
      </w:r>
      <w:proofErr w:type="gramEnd"/>
      <w:r w:rsidRPr="006D70BA">
        <w:rPr>
          <w:rFonts w:ascii="GHEA Grapalat" w:hAnsi="GHEA Grapalat"/>
          <w:sz w:val="24"/>
          <w:szCs w:val="24"/>
        </w:rPr>
        <w:t xml:space="preserve">тоговая цена, предложенная </w:t>
      </w:r>
      <w:r w:rsidR="0038256B" w:rsidRPr="006D70BA">
        <w:rPr>
          <w:rFonts w:ascii="GHEA Grapalat" w:hAnsi="GHEA Grapalat"/>
          <w:sz w:val="24"/>
          <w:szCs w:val="24"/>
        </w:rPr>
        <w:t>ото</w:t>
      </w:r>
      <w:r w:rsidRPr="006D70BA">
        <w:rPr>
          <w:rFonts w:ascii="GHEA Grapalat" w:hAnsi="GHEA Grapalat"/>
          <w:sz w:val="24"/>
          <w:szCs w:val="24"/>
        </w:rPr>
        <w:t>бранным участником</w:t>
      </w:r>
      <w:r w:rsidR="00F00004" w:rsidRPr="006D70BA">
        <w:rPr>
          <w:rFonts w:ascii="GHEA Grapalat" w:hAnsi="GHEA Grapalat"/>
          <w:sz w:val="24"/>
          <w:szCs w:val="24"/>
        </w:rPr>
        <w:t>,</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6D70BA">
        <w:rPr>
          <w:rFonts w:ascii="GHEA Grapalat" w:hAnsi="GHEA Grapalat"/>
          <w:sz w:val="24"/>
          <w:szCs w:val="24"/>
        </w:rPr>
        <w:t>С</w:t>
      </w:r>
      <w:proofErr w:type="gramStart"/>
      <w:r w:rsidRPr="006D70BA">
        <w:rPr>
          <w:rFonts w:ascii="GHEA Grapalat" w:hAnsi="GHEA Grapalat"/>
          <w:sz w:val="24"/>
          <w:szCs w:val="24"/>
        </w:rPr>
        <w:t>Ц-</w:t>
      </w:r>
      <w:proofErr w:type="gramEnd"/>
      <w:r w:rsidRPr="006D70BA">
        <w:rPr>
          <w:rFonts w:ascii="GHEA Grapalat" w:hAnsi="GHEA Grapalat"/>
          <w:sz w:val="24"/>
          <w:szCs w:val="24"/>
        </w:rPr>
        <w:t xml:space="preserve"> совокупность максимальных единиц цен, установленных для оказания услуги</w:t>
      </w:r>
      <w:r w:rsidR="00F00004" w:rsidRPr="006D70BA">
        <w:rPr>
          <w:rFonts w:ascii="GHEA Grapalat" w:hAnsi="GHEA Grapalat"/>
          <w:sz w:val="24"/>
          <w:szCs w:val="24"/>
        </w:rPr>
        <w:t>,</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proofErr w:type="gramStart"/>
      <w:r w:rsidRPr="006D70BA">
        <w:rPr>
          <w:rFonts w:ascii="GHEA Grapalat" w:hAnsi="GHEA Grapalat"/>
          <w:sz w:val="24"/>
          <w:szCs w:val="24"/>
        </w:rPr>
        <w:t>У-цена</w:t>
      </w:r>
      <w:proofErr w:type="gramEnd"/>
      <w:r w:rsidRPr="006D70BA">
        <w:rPr>
          <w:rFonts w:ascii="GHEA Grapalat" w:hAnsi="GHEA Grapalat"/>
          <w:sz w:val="24"/>
          <w:szCs w:val="24"/>
        </w:rPr>
        <w:t xml:space="preserve"> на максимальную единицу предоставленной услуги</w:t>
      </w:r>
      <w:r w:rsidR="00F00004" w:rsidRPr="006D70BA">
        <w:rPr>
          <w:rFonts w:ascii="GHEA Grapalat" w:hAnsi="GHEA Grapalat"/>
          <w:sz w:val="24"/>
          <w:szCs w:val="24"/>
        </w:rPr>
        <w:t>,</w:t>
      </w:r>
    </w:p>
    <w:p w:rsidR="00BC1D1C" w:rsidRPr="006D70BA" w:rsidRDefault="00BC1D1C" w:rsidP="007B18B8">
      <w:pPr>
        <w:pStyle w:val="norm"/>
        <w:widowControl w:val="0"/>
        <w:spacing w:line="240" w:lineRule="auto"/>
        <w:ind w:firstLine="567"/>
        <w:contextualSpacing/>
        <w:rPr>
          <w:rFonts w:ascii="GHEA Grapalat" w:hAnsi="GHEA Grapalat"/>
          <w:sz w:val="24"/>
          <w:szCs w:val="24"/>
        </w:rPr>
      </w:pPr>
      <w:r w:rsidRPr="006D70BA">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3D08EE">
        <w:rPr>
          <w:rFonts w:ascii="GHEA Grapalat" w:hAnsi="GHEA Grapalat"/>
          <w:b/>
          <w:sz w:val="24"/>
          <w:szCs w:val="24"/>
        </w:rPr>
        <w:t>11:40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1733E">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F1733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F1733E">
      <w:pPr>
        <w:pStyle w:val="23"/>
        <w:widowControl w:val="0"/>
        <w:numPr>
          <w:ilvl w:val="0"/>
          <w:numId w:val="32"/>
        </w:numPr>
        <w:spacing w:line="240" w:lineRule="auto"/>
        <w:ind w:left="0" w:firstLine="567"/>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F1733E">
      <w:pPr>
        <w:pStyle w:val="norm"/>
        <w:widowControl w:val="0"/>
        <w:numPr>
          <w:ilvl w:val="0"/>
          <w:numId w:val="32"/>
        </w:numPr>
        <w:spacing w:line="240" w:lineRule="auto"/>
        <w:ind w:left="0" w:firstLine="567"/>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F1733E">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BA76AF" w:rsidRDefault="00BA76AF">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D08EE">
        <w:rPr>
          <w:rFonts w:ascii="GHEA Grapalat" w:hAnsi="GHEA Grapalat"/>
          <w:b/>
          <w:sz w:val="22"/>
          <w:szCs w:val="22"/>
        </w:rPr>
        <w:t>GHTsDzB-HVKAK-2026-04</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E2A8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C47D07"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7D07" w:rsidRPr="00E063D7">
        <w:rPr>
          <w:rFonts w:ascii="GHEA Grapalat" w:hAnsi="GHEA Grapalat"/>
          <w:sz w:val="22"/>
          <w:szCs w:val="22"/>
        </w:rPr>
        <w:t>«</w:t>
      </w:r>
      <w:r w:rsidR="003D08EE">
        <w:rPr>
          <w:rFonts w:ascii="GHEA Grapalat" w:hAnsi="GHEA Grapalat"/>
          <w:b/>
          <w:sz w:val="22"/>
          <w:szCs w:val="22"/>
        </w:rPr>
        <w:t>GHTsDzB-HVKAK-2026-04</w:t>
      </w:r>
      <w:r w:rsidR="00C47D07" w:rsidRPr="00E063D7">
        <w:rPr>
          <w:rFonts w:ascii="GHEA Grapalat" w:hAnsi="GHEA Grapalat"/>
          <w:b/>
          <w:sz w:val="22"/>
          <w:szCs w:val="22"/>
        </w:rPr>
        <w:t>»</w:t>
      </w:r>
      <w:r w:rsidR="00C47D07">
        <w:rPr>
          <w:rFonts w:ascii="GHEA Grapalat" w:hAnsi="GHEA Grapalat"/>
          <w:b/>
          <w:sz w:val="22"/>
          <w:szCs w:val="22"/>
        </w:rPr>
        <w:t xml:space="preserve"> </w:t>
      </w:r>
      <w:r w:rsidR="00C47D07">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3D08EE">
        <w:rPr>
          <w:rFonts w:ascii="GHEA Grapalat" w:hAnsi="GHEA Grapalat"/>
          <w:b/>
          <w:sz w:val="22"/>
          <w:szCs w:val="22"/>
        </w:rPr>
        <w:t>GHTsDzB-HVKAK-2026-04</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3D08EE">
        <w:rPr>
          <w:rFonts w:ascii="GHEA Grapalat" w:hAnsi="GHEA Grapalat"/>
          <w:b/>
          <w:sz w:val="22"/>
          <w:szCs w:val="22"/>
        </w:rPr>
        <w:t>GHTsDzB-HVKAK-2026-04</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F73C2" w:rsidRDefault="009F73C2" w:rsidP="00652A78">
      <w:pPr>
        <w:jc w:val="right"/>
        <w:rPr>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D08EE">
        <w:rPr>
          <w:rFonts w:ascii="GHEA Grapalat" w:hAnsi="GHEA Grapalat"/>
          <w:b/>
          <w:sz w:val="22"/>
          <w:szCs w:val="22"/>
        </w:rPr>
        <w:t>GHTsDzB-HVKAK-2026-04</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240A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A240A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A240A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A240A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A240A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A240A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A240A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A240A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A240A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A240AB"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A240A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A240A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D08EE">
        <w:rPr>
          <w:rFonts w:ascii="GHEA Grapalat" w:hAnsi="GHEA Grapalat"/>
          <w:b/>
          <w:sz w:val="22"/>
          <w:szCs w:val="22"/>
        </w:rPr>
        <w:t>GHTsDzB-HVKAK-2026-04</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CE2A8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3D08EE">
        <w:rPr>
          <w:rFonts w:ascii="GHEA Grapalat" w:hAnsi="GHEA Grapalat"/>
          <w:b/>
          <w:sz w:val="22"/>
          <w:szCs w:val="22"/>
        </w:rPr>
        <w:t>GHTsDzB-HVKAK-2026-04</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3D08EE">
        <w:rPr>
          <w:rFonts w:ascii="GHEA Grapalat" w:hAnsi="GHEA Grapalat"/>
          <w:b/>
          <w:sz w:val="22"/>
          <w:szCs w:val="22"/>
        </w:rPr>
        <w:t>GHTsDzB-HVKAK-2026-04</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3D08EE">
        <w:rPr>
          <w:rFonts w:ascii="GHEA Grapalat" w:hAnsi="GHEA Grapalat"/>
          <w:b/>
          <w:sz w:val="22"/>
          <w:szCs w:val="22"/>
        </w:rPr>
        <w:t>GHTsDzB-HVKAK-2026-04</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234D92"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234D92"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234D92"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234D92"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34D92" w:rsidRPr="00521A49" w:rsidRDefault="00234D92" w:rsidP="00234D92">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3D08EE">
        <w:rPr>
          <w:rFonts w:ascii="GHEA Grapalat" w:hAnsi="GHEA Grapalat"/>
          <w:b/>
          <w:sz w:val="22"/>
          <w:szCs w:val="22"/>
        </w:rPr>
        <w:t>GHTsDzB-HVKAK-2026-04</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B73BF" w:rsidRPr="00521A49">
        <w:rPr>
          <w:rFonts w:ascii="GHEA Grapalat" w:hAnsi="GHEA Grapalat"/>
          <w:b/>
          <w:sz w:val="22"/>
          <w:szCs w:val="22"/>
        </w:rPr>
        <w:t>ГНО «Национальным центром по контролю и профилактике заболеваний»</w:t>
      </w:r>
      <w:r w:rsidR="006B73BF" w:rsidRPr="00521A49">
        <w:rPr>
          <w:rFonts w:ascii="GHEA Grapalat" w:hAnsi="GHEA Grapalat"/>
          <w:b/>
          <w:i/>
          <w:sz w:val="22"/>
          <w:szCs w:val="22"/>
        </w:rPr>
        <w:t xml:space="preserve"> </w:t>
      </w:r>
      <w:r w:rsidR="006B73BF" w:rsidRPr="00521A49">
        <w:rPr>
          <w:rFonts w:ascii="GHEA Grapalat" w:hAnsi="GHEA Grapalat"/>
          <w:b/>
          <w:sz w:val="22"/>
          <w:szCs w:val="22"/>
        </w:rPr>
        <w:t>МЗ РА</w:t>
      </w:r>
      <w:r w:rsidR="006B73BF" w:rsidRPr="00B138F3">
        <w:rPr>
          <w:rFonts w:ascii="GHEA Grapalat" w:hAnsi="GHEA Grapalat"/>
          <w:spacing w:val="-6"/>
        </w:rPr>
        <w:t xml:space="preserve"> </w:t>
      </w:r>
      <w:r w:rsidR="006B73BF">
        <w:rPr>
          <w:rFonts w:ascii="GHEA Grapalat" w:hAnsi="GHEA Grapalat"/>
          <w:spacing w:val="-6"/>
        </w:rPr>
        <w:t>(</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3D08EE">
        <w:rPr>
          <w:rFonts w:ascii="GHEA Grapalat" w:hAnsi="GHEA Grapalat"/>
          <w:b/>
          <w:sz w:val="22"/>
          <w:szCs w:val="22"/>
        </w:rPr>
        <w:t>GHTsDzB-HVKAK-2026-04</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6B73B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6B73B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6B73B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6B73B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B73BF" w:rsidRPr="00521A49" w:rsidRDefault="006B73BF" w:rsidP="006B73BF">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3D08EE">
        <w:rPr>
          <w:rFonts w:ascii="GHEA Grapalat" w:hAnsi="GHEA Grapalat"/>
          <w:b/>
          <w:sz w:val="22"/>
          <w:szCs w:val="22"/>
        </w:rPr>
        <w:t>GHTsDzB-HVKAK-2026-04</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6B73BF" w:rsidP="003F4FD0">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854622">
        <w:rPr>
          <w:rFonts w:ascii="GHEA Grapalat" w:hAnsi="GHEA Grapalat"/>
        </w:rPr>
        <w:t xml:space="preserve">С. </w:t>
      </w:r>
      <w:proofErr w:type="spellStart"/>
      <w:r w:rsidR="00854622">
        <w:rPr>
          <w:rFonts w:ascii="GHEA Grapalat" w:hAnsi="GHEA Grapalat"/>
        </w:rPr>
        <w:t>Атояна</w:t>
      </w:r>
      <w:proofErr w:type="spellEnd"/>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3D08EE">
        <w:rPr>
          <w:rFonts w:ascii="GHEA Grapalat" w:hAnsi="GHEA Grapalat"/>
          <w:b/>
        </w:rPr>
        <w:t>услуг по обслуживанию и ремонту лифтов</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BA76AF" w:rsidRDefault="00BA76AF" w:rsidP="00456C67">
      <w:pPr>
        <w:widowControl w:val="0"/>
        <w:tabs>
          <w:tab w:val="left" w:pos="1134"/>
        </w:tabs>
        <w:ind w:firstLine="567"/>
        <w:contextualSpacing/>
        <w:jc w:val="both"/>
        <w:rPr>
          <w:rFonts w:ascii="GHEA Grapalat" w:hAnsi="GHEA Grapalat"/>
        </w:rPr>
      </w:pP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793AEB" w:rsidRPr="00793AEB">
        <w:rPr>
          <w:rFonts w:ascii="GHEA Grapalat" w:hAnsi="GHEA Grapalat"/>
        </w:rPr>
        <w:t>,</w:t>
      </w:r>
      <w:r w:rsidR="00C25E19" w:rsidRPr="00AD29CE">
        <w:rPr>
          <w:rFonts w:ascii="GHEA Grapalat" w:hAnsi="GHEA Grapalat"/>
        </w:rPr>
        <w:t xml:space="preserve"> № </w:t>
      </w:r>
      <w:r w:rsidR="00C25E19" w:rsidRPr="000243F8">
        <w:rPr>
          <w:rFonts w:ascii="GHEA Grapalat" w:hAnsi="GHEA Grapalat"/>
        </w:rPr>
        <w:t>4</w:t>
      </w:r>
      <w:r w:rsidR="00793AEB">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E1B31" w:rsidRPr="00854622" w:rsidRDefault="00FE1B31" w:rsidP="003F4FD0">
      <w:pPr>
        <w:widowControl w:val="0"/>
        <w:tabs>
          <w:tab w:val="left" w:pos="1276"/>
        </w:tabs>
        <w:ind w:firstLine="567"/>
        <w:contextualSpacing/>
        <w:jc w:val="both"/>
        <w:rPr>
          <w:rFonts w:ascii="GHEA Grapalat" w:hAnsi="GHEA Grapalat"/>
          <w:b/>
          <w:bCs/>
        </w:rPr>
      </w:pPr>
      <w:r w:rsidRPr="00854622">
        <w:rPr>
          <w:rFonts w:ascii="GHEA Grapalat" w:hAnsi="GHEA Grapalat"/>
          <w:b/>
        </w:rPr>
        <w:t>7.16.</w:t>
      </w:r>
      <w:r w:rsidRPr="00854622">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w:t>
      </w:r>
      <w:bookmarkStart w:id="3" w:name="_GoBack"/>
      <w:bookmarkEnd w:id="3"/>
      <w:r w:rsidRPr="00854622">
        <w:rPr>
          <w:rFonts w:ascii="GHEA Grapalat" w:hAnsi="GHEA Grapalat"/>
          <w:b/>
        </w:rPr>
        <w:t xml:space="preserve">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54622">
        <w:rPr>
          <w:rFonts w:ascii="GHEA Grapalat" w:hAnsi="GHEA Grapalat"/>
          <w:b/>
          <w:color w:val="000000" w:themeColor="text1"/>
        </w:rPr>
        <w:t>При этом расчет шестимесячного периода, данного настоящим пунктом для предусмотрения финансовых сре</w:t>
      </w:r>
      <w:proofErr w:type="gramStart"/>
      <w:r w:rsidRPr="00854622">
        <w:rPr>
          <w:rFonts w:ascii="GHEA Grapalat" w:hAnsi="GHEA Grapalat"/>
          <w:b/>
          <w:color w:val="000000" w:themeColor="text1"/>
        </w:rPr>
        <w:t>дств дл</w:t>
      </w:r>
      <w:proofErr w:type="gramEnd"/>
      <w:r w:rsidRPr="00854622">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854622" w:rsidRDefault="003B2F27" w:rsidP="00854622">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15539F" w:rsidP="00793AEB">
      <w:pPr>
        <w:jc w:val="right"/>
        <w:rPr>
          <w:rFonts w:ascii="GHEA Grapalat" w:hAnsi="GHEA Grapalat"/>
          <w:i/>
        </w:rPr>
      </w:pPr>
      <w:r>
        <w:rPr>
          <w:rFonts w:ascii="GHEA Grapalat" w:hAnsi="GHEA Grapalat"/>
          <w:i/>
        </w:rPr>
        <w:br w:type="page"/>
      </w:r>
      <w:r w:rsidR="003B2F27"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CC8" w:rsidRDefault="00E16CC8">
      <w:r>
        <w:separator/>
      </w:r>
    </w:p>
  </w:endnote>
  <w:endnote w:type="continuationSeparator" w:id="0">
    <w:p w:rsidR="00E16CC8" w:rsidRDefault="00E16C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E16CC8" w:rsidRPr="003E450C" w:rsidRDefault="00E16CC8">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E4650">
          <w:rPr>
            <w:rFonts w:ascii="GHEA Grapalat" w:hAnsi="GHEA Grapalat"/>
            <w:noProof/>
            <w:sz w:val="24"/>
            <w:szCs w:val="24"/>
          </w:rPr>
          <w:t>65</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6CC8" w:rsidRPr="00305BEC" w:rsidRDefault="00E16CC8">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CC8" w:rsidRDefault="00E16CC8">
      <w:r>
        <w:separator/>
      </w:r>
    </w:p>
  </w:footnote>
  <w:footnote w:type="continuationSeparator" w:id="0">
    <w:p w:rsidR="00E16CC8" w:rsidRDefault="00E16CC8">
      <w:r>
        <w:continuationSeparator/>
      </w:r>
    </w:p>
  </w:footnote>
  <w:footnote w:id="1">
    <w:p w:rsidR="00E16CC8" w:rsidRPr="00A31673" w:rsidRDefault="00E16CC8">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16CC8" w:rsidRDefault="00E16CC8" w:rsidP="006B3E56">
      <w:pPr>
        <w:jc w:val="both"/>
      </w:pPr>
    </w:p>
    <w:p w:rsidR="00E16CC8" w:rsidRPr="00503980" w:rsidRDefault="00E16CC8"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16CC8" w:rsidRPr="00503980" w:rsidRDefault="00E16CC8"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E16CC8" w:rsidRPr="00503980" w:rsidRDefault="00E16CC8"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16CC8" w:rsidRDefault="00E16CC8" w:rsidP="006B3E56">
      <w:pPr>
        <w:pStyle w:val="af2"/>
        <w:rPr>
          <w:rFonts w:asciiTheme="minorHAnsi" w:hAnsiTheme="minorHAnsi"/>
          <w:lang w:val="af-ZA"/>
        </w:rPr>
      </w:pPr>
    </w:p>
  </w:footnote>
  <w:footnote w:id="3">
    <w:p w:rsidR="00E16CC8" w:rsidRPr="00D3436F" w:rsidRDefault="00E16CC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16CC8" w:rsidRPr="009C4E45" w:rsidRDefault="00E16CC8">
      <w:pPr>
        <w:pStyle w:val="af2"/>
        <w:rPr>
          <w:rFonts w:ascii="GHEA Grapalat" w:hAnsi="GHEA Grapalat"/>
          <w:color w:val="FF0000"/>
          <w:sz w:val="28"/>
          <w:szCs w:val="28"/>
        </w:rPr>
      </w:pPr>
    </w:p>
  </w:footnote>
  <w:footnote w:id="4">
    <w:p w:rsidR="00E16CC8" w:rsidRPr="008842CE" w:rsidRDefault="00E16CC8" w:rsidP="003D2FE2">
      <w:pPr>
        <w:pStyle w:val="af2"/>
        <w:jc w:val="both"/>
      </w:pPr>
    </w:p>
  </w:footnote>
  <w:footnote w:id="5">
    <w:p w:rsidR="00E16CC8" w:rsidRPr="008842CE" w:rsidRDefault="00E16CC8" w:rsidP="000A214C">
      <w:pPr>
        <w:pStyle w:val="af2"/>
        <w:jc w:val="both"/>
      </w:pPr>
    </w:p>
  </w:footnote>
  <w:footnote w:id="6">
    <w:p w:rsidR="00E16CC8" w:rsidRPr="006F5F33" w:rsidRDefault="00E16CC8"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16CC8" w:rsidRPr="006F5F33" w:rsidRDefault="00E16CC8"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16CC8" w:rsidRPr="006F5F33" w:rsidRDefault="00E16CC8"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16CC8" w:rsidRPr="00E40AC8" w:rsidRDefault="00E16CC8" w:rsidP="003B2F27">
      <w:pPr>
        <w:pStyle w:val="af2"/>
        <w:jc w:val="both"/>
      </w:pPr>
      <w:r>
        <w:rPr>
          <w:rStyle w:val="af6"/>
        </w:rPr>
        <w:t>*</w:t>
      </w:r>
      <w:r>
        <w:t xml:space="preserve"> </w:t>
      </w:r>
      <w:proofErr w:type="spellStart"/>
      <w:r w:rsidRPr="00AD29CE">
        <w:rPr>
          <w:rFonts w:ascii="GHEA Grapalat" w:hAnsi="GHEA Grapalat"/>
          <w:i/>
        </w:rPr>
        <w:t>Oкончательный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E16CC8" w:rsidRPr="00124BE9" w:rsidRDefault="00E16CC8"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5297"/>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3B1"/>
    <w:rsid w:val="00153A85"/>
    <w:rsid w:val="00153B9F"/>
    <w:rsid w:val="00153C87"/>
    <w:rsid w:val="0015539F"/>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D92"/>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69"/>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6F42"/>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1F0"/>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3F42"/>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5BB3"/>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8EE"/>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7B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6AA7"/>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6318"/>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97F5C"/>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3BF"/>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0BA"/>
    <w:rsid w:val="006D7219"/>
    <w:rsid w:val="006D7C2D"/>
    <w:rsid w:val="006E0414"/>
    <w:rsid w:val="006E15CD"/>
    <w:rsid w:val="006E1E8F"/>
    <w:rsid w:val="006E35A0"/>
    <w:rsid w:val="006E465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059"/>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AEB"/>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E7C3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6E91"/>
    <w:rsid w:val="0081738C"/>
    <w:rsid w:val="00820257"/>
    <w:rsid w:val="0082102B"/>
    <w:rsid w:val="0082129D"/>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22"/>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B2A"/>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63F6"/>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0A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465"/>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9C"/>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781"/>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6AF"/>
    <w:rsid w:val="00BA7A1C"/>
    <w:rsid w:val="00BB08AC"/>
    <w:rsid w:val="00BB1BFD"/>
    <w:rsid w:val="00BB1C9B"/>
    <w:rsid w:val="00BB2C46"/>
    <w:rsid w:val="00BB3575"/>
    <w:rsid w:val="00BB4442"/>
    <w:rsid w:val="00BB444E"/>
    <w:rsid w:val="00BB4ADD"/>
    <w:rsid w:val="00BB500A"/>
    <w:rsid w:val="00BB50D0"/>
    <w:rsid w:val="00BB52F9"/>
    <w:rsid w:val="00BB54FE"/>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3"/>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626"/>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2A87"/>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BAD"/>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6CC8"/>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4729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8C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63C"/>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3E"/>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A8C"/>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9F4"/>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247429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628AC-8552-47B5-A78D-F751B2A09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2522</TotalTime>
  <Pages>68</Pages>
  <Words>15568</Words>
  <Characters>113951</Characters>
  <Application>Microsoft Office Word</Application>
  <DocSecurity>0</DocSecurity>
  <Lines>949</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129261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1635</cp:revision>
  <cp:lastPrinted>2018-02-16T07:12:00Z</cp:lastPrinted>
  <dcterms:created xsi:type="dcterms:W3CDTF">2019-10-28T07:04:00Z</dcterms:created>
  <dcterms:modified xsi:type="dcterms:W3CDTF">2025-12-11T10:38:00Z</dcterms:modified>
</cp:coreProperties>
</file>