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ABC439" w14:textId="77777777" w:rsidR="00CC1319" w:rsidRPr="00D107AB" w:rsidRDefault="00CC1319" w:rsidP="00CC1319">
      <w:pPr>
        <w:pStyle w:val="a3"/>
        <w:widowControl w:val="0"/>
        <w:spacing w:line="240" w:lineRule="auto"/>
        <w:ind w:firstLine="0"/>
        <w:jc w:val="right"/>
        <w:rPr>
          <w:rFonts w:ascii="Sylfaen" w:hAnsi="Sylfaen"/>
          <w:iCs/>
        </w:rPr>
      </w:pPr>
      <w:r w:rsidRPr="00D107AB">
        <w:rPr>
          <w:rFonts w:ascii="Sylfaen" w:hAnsi="Sylfaen"/>
          <w:iCs/>
        </w:rPr>
        <w:t>Приложение №7</w:t>
      </w:r>
    </w:p>
    <w:p w14:paraId="739392A0" w14:textId="77777777" w:rsidR="00CC1319" w:rsidRPr="00D107AB" w:rsidRDefault="00CC1319" w:rsidP="00CC1319">
      <w:pPr>
        <w:pStyle w:val="a3"/>
        <w:widowControl w:val="0"/>
        <w:spacing w:line="240" w:lineRule="auto"/>
        <w:ind w:firstLine="0"/>
        <w:jc w:val="right"/>
        <w:rPr>
          <w:rFonts w:ascii="Sylfaen" w:hAnsi="Sylfaen"/>
          <w:iCs/>
        </w:rPr>
      </w:pPr>
      <w:r w:rsidRPr="00D107AB">
        <w:rPr>
          <w:rFonts w:ascii="Sylfaen" w:hAnsi="Sylfaen"/>
          <w:iCs/>
        </w:rPr>
        <w:t>к приказу Министра финансов РА</w:t>
      </w:r>
      <w:r w:rsidRPr="00D107AB">
        <w:rPr>
          <w:rFonts w:ascii="Sylfaen" w:hAnsi="Sylfaen"/>
          <w:iCs/>
        </w:rPr>
        <w:br/>
        <w:t>от 01 июля 2025 года № 239</w:t>
      </w:r>
      <w:r w:rsidRPr="00D107AB">
        <w:rPr>
          <w:rFonts w:ascii="Sylfaen" w:hAnsi="Sylfaen"/>
          <w:iCs/>
          <w:lang w:val="hy-AM"/>
        </w:rPr>
        <w:t>-</w:t>
      </w:r>
      <w:r w:rsidRPr="00D107AB">
        <w:rPr>
          <w:rFonts w:ascii="Sylfaen" w:hAnsi="Sylfaen"/>
          <w:iCs/>
        </w:rPr>
        <w:t>A</w:t>
      </w:r>
    </w:p>
    <w:p w14:paraId="7F6CEEBF" w14:textId="77777777" w:rsidR="00CC1319" w:rsidRPr="00D107AB" w:rsidRDefault="00CC1319" w:rsidP="00CC1319">
      <w:pPr>
        <w:pStyle w:val="a3"/>
        <w:widowControl w:val="0"/>
        <w:spacing w:line="240" w:lineRule="auto"/>
        <w:ind w:firstLine="0"/>
        <w:jc w:val="right"/>
        <w:rPr>
          <w:rFonts w:ascii="Sylfaen" w:hAnsi="Sylfaen"/>
          <w:iCs/>
        </w:rPr>
      </w:pPr>
      <w:r w:rsidRPr="00D107AB">
        <w:rPr>
          <w:rFonts w:ascii="Sylfaen" w:hAnsi="Sylfaen"/>
          <w:iCs/>
        </w:rPr>
        <w:t> </w:t>
      </w:r>
    </w:p>
    <w:p w14:paraId="11100183" w14:textId="77777777" w:rsidR="00CC1319" w:rsidRPr="00D107AB" w:rsidRDefault="00CC1319" w:rsidP="00CC1319">
      <w:pPr>
        <w:pStyle w:val="a3"/>
        <w:widowControl w:val="0"/>
        <w:spacing w:after="160" w:line="240" w:lineRule="auto"/>
        <w:ind w:firstLine="0"/>
        <w:jc w:val="right"/>
        <w:rPr>
          <w:rFonts w:ascii="Sylfaen" w:hAnsi="Sylfaen"/>
          <w:iCs/>
        </w:rPr>
      </w:pPr>
      <w:r w:rsidRPr="00D107AB">
        <w:rPr>
          <w:rFonts w:ascii="Sylfaen" w:hAnsi="Sylfaen"/>
          <w:iCs/>
          <w:u w:val="single"/>
        </w:rPr>
        <w:t>Типовая форма</w:t>
      </w:r>
    </w:p>
    <w:p w14:paraId="5491203C" w14:textId="77777777" w:rsidR="00642EFE" w:rsidRPr="00D107AB" w:rsidRDefault="00642EFE" w:rsidP="00B46D58">
      <w:pPr>
        <w:pStyle w:val="a3"/>
        <w:widowControl w:val="0"/>
        <w:spacing w:after="160" w:line="240" w:lineRule="auto"/>
        <w:ind w:firstLine="0"/>
        <w:jc w:val="center"/>
        <w:rPr>
          <w:rFonts w:ascii="Sylfaen" w:hAnsi="Sylfaen"/>
          <w:iCs/>
          <w:sz w:val="24"/>
          <w:szCs w:val="24"/>
        </w:rPr>
      </w:pPr>
      <w:r w:rsidRPr="00D107AB">
        <w:rPr>
          <w:rFonts w:ascii="Sylfaen" w:hAnsi="Sylfaen"/>
          <w:iCs/>
          <w:sz w:val="24"/>
          <w:szCs w:val="24"/>
        </w:rPr>
        <w:t>ОБЪЯВЛЕНИЕ</w:t>
      </w:r>
    </w:p>
    <w:p w14:paraId="5E8E7696" w14:textId="40CB9F6B" w:rsidR="00642EFE" w:rsidRPr="00D107AB" w:rsidRDefault="00171C14" w:rsidP="00B46D58">
      <w:pPr>
        <w:pStyle w:val="a3"/>
        <w:widowControl w:val="0"/>
        <w:spacing w:after="160" w:line="240" w:lineRule="auto"/>
        <w:ind w:firstLine="0"/>
        <w:jc w:val="center"/>
        <w:rPr>
          <w:rFonts w:ascii="Sylfaen" w:hAnsi="Sylfaen"/>
          <w:iCs/>
          <w:sz w:val="24"/>
          <w:szCs w:val="24"/>
        </w:rPr>
      </w:pPr>
      <w:r w:rsidRPr="00D107AB">
        <w:rPr>
          <w:rFonts w:ascii="Sylfaen" w:hAnsi="Sylfaen"/>
          <w:iCs/>
          <w:sz w:val="22"/>
          <w:szCs w:val="22"/>
        </w:rPr>
        <w:t>ПРИГЛАШЕНИЕ НА ЗАПРОС КОТИРОВОК</w:t>
      </w:r>
      <w:r w:rsidRPr="00D107AB">
        <w:rPr>
          <w:rFonts w:ascii="Sylfaen" w:hAnsi="Sylfaen"/>
          <w:iCs/>
          <w:sz w:val="22"/>
          <w:szCs w:val="22"/>
          <w:vertAlign w:val="superscript"/>
        </w:rPr>
        <w:t xml:space="preserve"> </w:t>
      </w:r>
      <w:r w:rsidR="00BA7128" w:rsidRPr="00D107AB">
        <w:rPr>
          <w:rStyle w:val="af6"/>
          <w:rFonts w:ascii="Sylfaen" w:hAnsi="Sylfaen"/>
          <w:iCs/>
          <w:sz w:val="24"/>
          <w:szCs w:val="24"/>
        </w:rPr>
        <w:footnoteReference w:customMarkFollows="1" w:id="1"/>
        <w:t>*</w:t>
      </w:r>
    </w:p>
    <w:p w14:paraId="1A683BB3" w14:textId="77777777" w:rsidR="00642EFE" w:rsidRPr="00D107AB" w:rsidRDefault="00642EFE" w:rsidP="00B46D58">
      <w:pPr>
        <w:pStyle w:val="a3"/>
        <w:widowControl w:val="0"/>
        <w:spacing w:after="160" w:line="240" w:lineRule="auto"/>
        <w:ind w:firstLine="0"/>
        <w:jc w:val="center"/>
        <w:rPr>
          <w:rFonts w:ascii="Sylfaen" w:hAnsi="Sylfaen"/>
          <w:iCs/>
          <w:sz w:val="24"/>
          <w:szCs w:val="24"/>
        </w:rPr>
      </w:pPr>
    </w:p>
    <w:p w14:paraId="2BC70863" w14:textId="23556438" w:rsidR="0091042F" w:rsidRPr="00D107AB" w:rsidRDefault="00642EFE" w:rsidP="00B46D58">
      <w:pPr>
        <w:pStyle w:val="a3"/>
        <w:widowControl w:val="0"/>
        <w:spacing w:after="160" w:line="240" w:lineRule="auto"/>
        <w:ind w:firstLine="0"/>
        <w:jc w:val="center"/>
        <w:rPr>
          <w:rFonts w:ascii="Sylfaen" w:hAnsi="Sylfaen"/>
          <w:iCs/>
          <w:sz w:val="24"/>
          <w:szCs w:val="24"/>
          <w:lang w:val="hy-AM"/>
        </w:rPr>
      </w:pPr>
      <w:r w:rsidRPr="00D107AB">
        <w:rPr>
          <w:rFonts w:ascii="Sylfaen" w:hAnsi="Sylfaen"/>
          <w:iCs/>
          <w:sz w:val="24"/>
          <w:szCs w:val="24"/>
        </w:rPr>
        <w:t xml:space="preserve">Настоящий текст объявления утвержден Решением </w:t>
      </w:r>
      <w:r w:rsidR="00417E48" w:rsidRPr="00D107AB">
        <w:rPr>
          <w:rFonts w:ascii="Sylfaen" w:hAnsi="Sylfaen"/>
          <w:iCs/>
          <w:sz w:val="24"/>
          <w:szCs w:val="24"/>
        </w:rPr>
        <w:t xml:space="preserve">Оценочной </w:t>
      </w:r>
      <w:r w:rsidRPr="00D107AB">
        <w:rPr>
          <w:rFonts w:ascii="Sylfaen" w:hAnsi="Sylfaen"/>
          <w:iCs/>
          <w:sz w:val="24"/>
          <w:szCs w:val="24"/>
        </w:rPr>
        <w:t>Комиссии от "</w:t>
      </w:r>
      <w:r w:rsidR="00D107AB" w:rsidRPr="00D107AB">
        <w:rPr>
          <w:rFonts w:ascii="Sylfaen" w:hAnsi="Sylfaen"/>
          <w:iCs/>
          <w:sz w:val="24"/>
          <w:szCs w:val="24"/>
          <w:lang w:val="hy-AM"/>
        </w:rPr>
        <w:t>04</w:t>
      </w:r>
      <w:r w:rsidRPr="00D107AB">
        <w:rPr>
          <w:rFonts w:ascii="Sylfaen" w:hAnsi="Sylfaen"/>
          <w:iCs/>
          <w:sz w:val="24"/>
          <w:szCs w:val="24"/>
        </w:rPr>
        <w:t xml:space="preserve">" </w:t>
      </w:r>
      <w:r w:rsidR="00171C14" w:rsidRPr="00D107AB">
        <w:rPr>
          <w:rFonts w:ascii="Sylfaen" w:hAnsi="Sylfaen"/>
          <w:iCs/>
          <w:sz w:val="24"/>
          <w:szCs w:val="24"/>
        </w:rPr>
        <w:t xml:space="preserve"> </w:t>
      </w:r>
      <w:r w:rsidR="00D107AB" w:rsidRPr="00D107AB">
        <w:rPr>
          <w:rFonts w:ascii="Sylfaen" w:hAnsi="Sylfaen"/>
          <w:iCs/>
          <w:sz w:val="22"/>
          <w:szCs w:val="22"/>
        </w:rPr>
        <w:t>декабрь</w:t>
      </w:r>
      <w:r w:rsidR="00D107AB" w:rsidRPr="00D107AB">
        <w:rPr>
          <w:rFonts w:ascii="Sylfaen" w:hAnsi="Sylfaen"/>
          <w:iCs/>
          <w:sz w:val="22"/>
          <w:szCs w:val="22"/>
          <w:lang w:val="hy-AM"/>
        </w:rPr>
        <w:t xml:space="preserve"> </w:t>
      </w:r>
      <w:r w:rsidRPr="00D107AB">
        <w:rPr>
          <w:rFonts w:ascii="Sylfaen" w:hAnsi="Sylfaen"/>
          <w:iCs/>
          <w:sz w:val="24"/>
          <w:szCs w:val="24"/>
        </w:rPr>
        <w:t>20</w:t>
      </w:r>
      <w:r w:rsidR="004A647E" w:rsidRPr="00D107AB">
        <w:rPr>
          <w:rFonts w:ascii="Sylfaen" w:hAnsi="Sylfaen"/>
          <w:iCs/>
          <w:sz w:val="24"/>
          <w:szCs w:val="24"/>
          <w:lang w:val="hy-AM"/>
        </w:rPr>
        <w:t>25</w:t>
      </w:r>
      <w:r w:rsidR="00AA7117" w:rsidRPr="00D107AB">
        <w:rPr>
          <w:rFonts w:ascii="Sylfaen" w:hAnsi="Sylfaen"/>
          <w:iCs/>
          <w:sz w:val="24"/>
          <w:szCs w:val="24"/>
        </w:rPr>
        <w:t xml:space="preserve"> </w:t>
      </w:r>
      <w:r w:rsidRPr="00D107AB">
        <w:rPr>
          <w:rFonts w:ascii="Sylfaen" w:hAnsi="Sylfaen"/>
          <w:iCs/>
          <w:sz w:val="24"/>
          <w:szCs w:val="24"/>
        </w:rPr>
        <w:t>года "</w:t>
      </w:r>
      <w:r w:rsidR="007C4214" w:rsidRPr="00D107AB">
        <w:rPr>
          <w:rFonts w:ascii="Sylfaen" w:hAnsi="Sylfaen"/>
          <w:iCs/>
          <w:sz w:val="24"/>
          <w:szCs w:val="24"/>
        </w:rPr>
        <w:t>01</w:t>
      </w:r>
      <w:r w:rsidRPr="00D107AB">
        <w:rPr>
          <w:rFonts w:ascii="Sylfaen" w:hAnsi="Sylfaen"/>
          <w:iCs/>
          <w:sz w:val="24"/>
          <w:szCs w:val="24"/>
        </w:rPr>
        <w:t xml:space="preserve">" </w:t>
      </w:r>
    </w:p>
    <w:p w14:paraId="0D9986F3" w14:textId="3E20E214" w:rsidR="0091042F" w:rsidRPr="00E14A6D" w:rsidRDefault="0006703E" w:rsidP="00B46D58">
      <w:pPr>
        <w:pStyle w:val="a3"/>
        <w:widowControl w:val="0"/>
        <w:spacing w:after="160" w:line="240" w:lineRule="auto"/>
        <w:ind w:firstLine="0"/>
        <w:jc w:val="center"/>
        <w:rPr>
          <w:rFonts w:ascii="Sylfaen" w:hAnsi="Sylfaen"/>
          <w:iCs/>
          <w:sz w:val="24"/>
          <w:szCs w:val="24"/>
          <w:lang w:val="hy-AM"/>
        </w:rPr>
      </w:pPr>
      <w:r w:rsidRPr="00E14A6D">
        <w:rPr>
          <w:rFonts w:ascii="Sylfaen" w:hAnsi="Sylfaen"/>
          <w:iCs/>
          <w:sz w:val="24"/>
          <w:szCs w:val="24"/>
          <w:lang w:val="hy-AM"/>
        </w:rPr>
        <w:t xml:space="preserve">Код </w:t>
      </w:r>
      <w:r w:rsidR="00417E48" w:rsidRPr="00E14A6D">
        <w:rPr>
          <w:rFonts w:ascii="Sylfaen" w:hAnsi="Sylfaen"/>
          <w:iCs/>
          <w:sz w:val="24"/>
          <w:szCs w:val="24"/>
          <w:lang w:val="hy-AM"/>
        </w:rPr>
        <w:t>процедуры</w:t>
      </w:r>
      <w:r w:rsidRPr="00E14A6D">
        <w:rPr>
          <w:rFonts w:ascii="Sylfaen" w:hAnsi="Sylfaen"/>
          <w:iCs/>
          <w:sz w:val="24"/>
          <w:szCs w:val="24"/>
          <w:lang w:val="hy-AM"/>
        </w:rPr>
        <w:t xml:space="preserve"> </w:t>
      </w:r>
      <w:r w:rsidR="00DC1283" w:rsidRPr="00D107AB">
        <w:rPr>
          <w:rFonts w:ascii="Sylfaen" w:hAnsi="Sylfaen"/>
          <w:b/>
          <w:bCs/>
          <w:iCs/>
          <w:sz w:val="22"/>
          <w:szCs w:val="22"/>
          <w:lang w:val="hy-AM"/>
        </w:rPr>
        <w:t>(</w:t>
      </w:r>
      <w:r w:rsidR="001152F6">
        <w:rPr>
          <w:rFonts w:ascii="Sylfaen" w:hAnsi="Sylfaen"/>
          <w:b/>
          <w:bCs/>
          <w:iCs/>
          <w:sz w:val="22"/>
          <w:szCs w:val="22"/>
          <w:lang w:val="hy-AM"/>
        </w:rPr>
        <w:t>GT23MD-GhAPDzB-2026/1-SN</w:t>
      </w:r>
      <w:r w:rsidR="00DC1283" w:rsidRPr="00D107AB">
        <w:rPr>
          <w:rFonts w:ascii="Sylfaen" w:hAnsi="Sylfaen"/>
          <w:b/>
          <w:bCs/>
          <w:iCs/>
          <w:sz w:val="22"/>
          <w:szCs w:val="22"/>
          <w:lang w:val="hy-AM"/>
        </w:rPr>
        <w:t>)(</w:t>
      </w:r>
      <w:r w:rsidR="001152F6">
        <w:rPr>
          <w:rFonts w:ascii="Sylfaen" w:hAnsi="Sylfaen"/>
          <w:b/>
          <w:bCs/>
          <w:iCs/>
          <w:sz w:val="22"/>
          <w:szCs w:val="22"/>
          <w:lang w:val="hy-AM"/>
        </w:rPr>
        <w:t>ԳԹ23ՄԴ-ԳՀԱՊՁԲ-2026/1-ՍՆ</w:t>
      </w:r>
      <w:r w:rsidR="00DC1283" w:rsidRPr="00D107AB">
        <w:rPr>
          <w:rFonts w:ascii="Sylfaen" w:hAnsi="Sylfaen"/>
          <w:b/>
          <w:bCs/>
          <w:iCs/>
          <w:sz w:val="22"/>
          <w:szCs w:val="22"/>
          <w:lang w:val="hy-AM"/>
        </w:rPr>
        <w:t>)</w:t>
      </w:r>
    </w:p>
    <w:p w14:paraId="55DAC89B" w14:textId="7FEC8A3B" w:rsidR="0091042F" w:rsidRPr="00E14A6D" w:rsidRDefault="00E14A6D" w:rsidP="00B46D58">
      <w:pPr>
        <w:pStyle w:val="a3"/>
        <w:widowControl w:val="0"/>
        <w:spacing w:after="160" w:line="240" w:lineRule="auto"/>
        <w:rPr>
          <w:rFonts w:ascii="Sylfaen" w:hAnsi="Sylfaen"/>
          <w:iCs/>
          <w:color w:val="EE0000"/>
          <w:lang w:val="hy-AM"/>
        </w:rPr>
      </w:pPr>
      <w:r w:rsidRPr="00E14A6D">
        <w:rPr>
          <w:rFonts w:ascii="Sylfaen" w:hAnsi="Sylfaen"/>
          <w:iCs/>
          <w:color w:val="EE0000"/>
        </w:rPr>
        <w:t>Процедура закупки организована на основании части 6 статьи 15 Закона РА " О закупках</w:t>
      </w:r>
    </w:p>
    <w:p w14:paraId="2AEE133C" w14:textId="50F32548" w:rsidR="004A647E" w:rsidRPr="00D107AB" w:rsidRDefault="004A647E" w:rsidP="004A647E">
      <w:pPr>
        <w:pStyle w:val="aa"/>
        <w:widowControl w:val="0"/>
        <w:spacing w:after="0"/>
        <w:ind w:right="-7" w:firstLine="567"/>
        <w:rPr>
          <w:rFonts w:ascii="Sylfaen" w:hAnsi="Sylfaen"/>
          <w:i/>
          <w:iCs/>
          <w:sz w:val="22"/>
          <w:szCs w:val="22"/>
        </w:rPr>
      </w:pPr>
      <w:r w:rsidRPr="00D107AB">
        <w:rPr>
          <w:rFonts w:ascii="Sylfaen" w:hAnsi="Sylfaen"/>
          <w:i/>
          <w:iCs/>
          <w:sz w:val="22"/>
          <w:szCs w:val="22"/>
        </w:rPr>
        <w:t>Заказчик</w:t>
      </w:r>
      <w:r w:rsidRPr="00D107AB">
        <w:rPr>
          <w:rFonts w:ascii="Sylfaen" w:hAnsi="Sylfaen"/>
          <w:i/>
          <w:iCs/>
          <w:sz w:val="22"/>
          <w:szCs w:val="22"/>
          <w:lang w:val="hy-AM"/>
        </w:rPr>
        <w:t xml:space="preserve"> </w:t>
      </w:r>
      <w:r w:rsidR="008B57EA" w:rsidRPr="00D107AB">
        <w:rPr>
          <w:rFonts w:ascii="Sylfaen" w:hAnsi="Sylfaen"/>
          <w:i/>
          <w:iCs/>
          <w:sz w:val="22"/>
          <w:szCs w:val="22"/>
          <w:lang w:val="hy-AM"/>
        </w:rPr>
        <w:t>РА  Ширакская область</w:t>
      </w:r>
      <w:r w:rsidR="008B57EA" w:rsidRPr="00D107AB">
        <w:rPr>
          <w:rFonts w:ascii="Sylfaen" w:hAnsi="Sylfaen"/>
          <w:i/>
          <w:iCs/>
          <w:sz w:val="22"/>
          <w:szCs w:val="22"/>
        </w:rPr>
        <w:t xml:space="preserve">  </w:t>
      </w:r>
      <w:r w:rsidR="00023557" w:rsidRPr="00D107AB">
        <w:rPr>
          <w:rFonts w:ascii="Sylfaen" w:hAnsi="Sylfaen"/>
          <w:i/>
          <w:iCs/>
          <w:sz w:val="22"/>
          <w:szCs w:val="22"/>
        </w:rPr>
        <w:t>«</w:t>
      </w:r>
      <w:r w:rsidR="001152F6">
        <w:rPr>
          <w:rFonts w:ascii="Sylfaen" w:hAnsi="Sylfaen"/>
          <w:i/>
          <w:iCs/>
          <w:sz w:val="22"/>
          <w:szCs w:val="22"/>
        </w:rPr>
        <w:t>Гюмрийская средняя школа № 23</w:t>
      </w:r>
      <w:r w:rsidR="00023557" w:rsidRPr="00D107AB">
        <w:rPr>
          <w:rFonts w:ascii="Sylfaen" w:hAnsi="Sylfaen"/>
          <w:i/>
          <w:iCs/>
          <w:sz w:val="22"/>
          <w:szCs w:val="22"/>
        </w:rPr>
        <w:t>» ГНКО</w:t>
      </w:r>
      <w:r w:rsidRPr="00D107AB">
        <w:rPr>
          <w:rFonts w:ascii="Sylfaen" w:hAnsi="Sylfaen"/>
          <w:i/>
          <w:iCs/>
          <w:sz w:val="22"/>
          <w:szCs w:val="22"/>
        </w:rPr>
        <w:t xml:space="preserve">, находящийся по адресу </w:t>
      </w:r>
      <w:r w:rsidR="00EC57B2" w:rsidRPr="00D107AB">
        <w:rPr>
          <w:rFonts w:ascii="Sylfaen" w:hAnsi="Sylfaen"/>
          <w:i/>
          <w:iCs/>
          <w:sz w:val="22"/>
          <w:szCs w:val="22"/>
          <w:lang w:val="hy-AM"/>
        </w:rPr>
        <w:t xml:space="preserve">РА  </w:t>
      </w:r>
      <w:r w:rsidR="00EA1A8A" w:rsidRPr="00D107AB">
        <w:rPr>
          <w:rFonts w:ascii="Sylfaen" w:hAnsi="Sylfaen"/>
          <w:i/>
          <w:iCs/>
          <w:sz w:val="22"/>
          <w:szCs w:val="22"/>
          <w:lang w:val="hy-AM"/>
        </w:rPr>
        <w:t>Ширакская область,</w:t>
      </w:r>
      <w:r w:rsidR="001152F6">
        <w:rPr>
          <w:rFonts w:ascii="Sylfaen" w:hAnsi="Sylfaen"/>
          <w:i/>
          <w:iCs/>
          <w:sz w:val="22"/>
          <w:szCs w:val="22"/>
          <w:lang w:val="hy-AM"/>
        </w:rPr>
        <w:t>Город Гюмри, Муш-2 район., 9-я улица., 5 здани</w:t>
      </w:r>
      <w:r w:rsidR="00D107AB" w:rsidRPr="00D107AB">
        <w:rPr>
          <w:rFonts w:ascii="Sylfaen" w:hAnsi="Sylfaen"/>
          <w:i/>
          <w:iCs/>
          <w:sz w:val="22"/>
          <w:szCs w:val="22"/>
          <w:lang w:val="hy-AM"/>
        </w:rPr>
        <w:t xml:space="preserve"> </w:t>
      </w:r>
      <w:r w:rsidRPr="00D107AB">
        <w:rPr>
          <w:rFonts w:ascii="Sylfaen" w:hAnsi="Sylfaen"/>
          <w:i/>
          <w:iCs/>
          <w:sz w:val="22"/>
          <w:szCs w:val="22"/>
        </w:rPr>
        <w:t xml:space="preserve">объявляет </w:t>
      </w:r>
      <w:r w:rsidR="00171C14" w:rsidRPr="00D107AB">
        <w:rPr>
          <w:rFonts w:ascii="Sylfaen" w:hAnsi="Sylfaen"/>
          <w:i/>
          <w:iCs/>
          <w:sz w:val="22"/>
          <w:szCs w:val="22"/>
        </w:rPr>
        <w:t xml:space="preserve"> Запрос котировок</w:t>
      </w:r>
      <w:r w:rsidRPr="00D107AB">
        <w:rPr>
          <w:rFonts w:ascii="Sylfaen" w:hAnsi="Sylfaen"/>
          <w:i/>
          <w:iCs/>
          <w:sz w:val="22"/>
          <w:szCs w:val="22"/>
        </w:rPr>
        <w:t>, который проводится одним этапом.</w:t>
      </w:r>
    </w:p>
    <w:p w14:paraId="2A04CE55" w14:textId="75BAE75E" w:rsidR="004A647E" w:rsidRPr="00D107AB" w:rsidRDefault="004A647E" w:rsidP="004A647E">
      <w:pPr>
        <w:pStyle w:val="a3"/>
        <w:widowControl w:val="0"/>
        <w:spacing w:line="240" w:lineRule="auto"/>
        <w:ind w:firstLine="567"/>
        <w:rPr>
          <w:rFonts w:ascii="Sylfaen" w:hAnsi="Sylfaen"/>
          <w:iCs/>
          <w:sz w:val="22"/>
          <w:szCs w:val="22"/>
        </w:rPr>
      </w:pPr>
      <w:r w:rsidRPr="00D107AB">
        <w:rPr>
          <w:rFonts w:ascii="Sylfaen" w:hAnsi="Sylfaen"/>
          <w:iCs/>
          <w:sz w:val="22"/>
          <w:szCs w:val="22"/>
        </w:rPr>
        <w:t>Участнику, отобранному по итогам настоящей процедуры, в</w:t>
      </w:r>
      <w:r w:rsidRPr="00D107AB">
        <w:rPr>
          <w:rFonts w:ascii="Sylfaen" w:hAnsi="Sylfaen" w:cs="Courier New"/>
          <w:iCs/>
          <w:sz w:val="22"/>
          <w:szCs w:val="22"/>
          <w:lang w:val="en-US"/>
        </w:rPr>
        <w:t> </w:t>
      </w:r>
      <w:r w:rsidRPr="00D107AB">
        <w:rPr>
          <w:rFonts w:ascii="Sylfaen" w:hAnsi="Sylfaen"/>
          <w:iCs/>
          <w:spacing w:val="6"/>
          <w:sz w:val="22"/>
          <w:szCs w:val="22"/>
        </w:rPr>
        <w:t>установленном</w:t>
      </w:r>
      <w:r w:rsidRPr="00D107AB">
        <w:rPr>
          <w:rFonts w:ascii="Sylfaen" w:hAnsi="Sylfaen" w:cs="Courier New"/>
          <w:iCs/>
          <w:spacing w:val="6"/>
          <w:sz w:val="22"/>
          <w:szCs w:val="22"/>
          <w:lang w:val="en-US"/>
        </w:rPr>
        <w:t> </w:t>
      </w:r>
      <w:r w:rsidRPr="00D107AB">
        <w:rPr>
          <w:rFonts w:ascii="Sylfaen" w:hAnsi="Sylfaen"/>
          <w:iCs/>
          <w:spacing w:val="6"/>
          <w:sz w:val="22"/>
          <w:szCs w:val="22"/>
        </w:rPr>
        <w:t xml:space="preserve">порядке будет предложено заключить договор на </w:t>
      </w:r>
      <w:r w:rsidR="00987208" w:rsidRPr="00D107AB">
        <w:rPr>
          <w:rFonts w:ascii="Sylfaen" w:hAnsi="Sylfaen"/>
          <w:bCs/>
          <w:iCs/>
          <w:sz w:val="22"/>
          <w:szCs w:val="22"/>
        </w:rPr>
        <w:t>приобретение продуктов питания</w:t>
      </w:r>
      <w:r w:rsidR="00987208" w:rsidRPr="00D107AB">
        <w:rPr>
          <w:rFonts w:ascii="Sylfaen" w:hAnsi="Sylfaen"/>
          <w:b/>
          <w:iCs/>
          <w:sz w:val="24"/>
          <w:szCs w:val="24"/>
        </w:rPr>
        <w:t xml:space="preserve"> </w:t>
      </w:r>
      <w:r w:rsidRPr="00D107AB">
        <w:rPr>
          <w:rFonts w:ascii="Sylfaen" w:hAnsi="Sylfaen"/>
          <w:iCs/>
          <w:sz w:val="22"/>
          <w:szCs w:val="22"/>
        </w:rPr>
        <w:t>(далее — договор).</w:t>
      </w:r>
    </w:p>
    <w:p w14:paraId="6949B4DF" w14:textId="77777777" w:rsidR="00357D48" w:rsidRPr="00D107AB" w:rsidRDefault="00A20B69" w:rsidP="00B46D58">
      <w:pPr>
        <w:pStyle w:val="a3"/>
        <w:widowControl w:val="0"/>
        <w:spacing w:after="160" w:line="240" w:lineRule="auto"/>
        <w:ind w:firstLine="567"/>
        <w:rPr>
          <w:rFonts w:ascii="Sylfaen" w:hAnsi="Sylfaen"/>
          <w:iCs/>
          <w:sz w:val="24"/>
          <w:szCs w:val="24"/>
        </w:rPr>
      </w:pPr>
      <w:r w:rsidRPr="00D107AB">
        <w:rPr>
          <w:rFonts w:ascii="Sylfaen" w:hAnsi="Sylfaen"/>
          <w:iCs/>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D107AB">
        <w:rPr>
          <w:rFonts w:ascii="Sylfaen" w:hAnsi="Sylfaen" w:cs="Courier New"/>
          <w:iCs/>
          <w:sz w:val="24"/>
          <w:szCs w:val="24"/>
          <w:lang w:val="en-US"/>
        </w:rPr>
        <w:t> </w:t>
      </w:r>
      <w:r w:rsidR="00F95E94" w:rsidRPr="00D107AB">
        <w:rPr>
          <w:rFonts w:ascii="Sylfaen" w:hAnsi="Sylfaen"/>
          <w:iCs/>
          <w:sz w:val="24"/>
          <w:szCs w:val="24"/>
        </w:rPr>
        <w:t>настоящей процедуре</w:t>
      </w:r>
      <w:r w:rsidRPr="00D107AB">
        <w:rPr>
          <w:rFonts w:ascii="Sylfaen" w:hAnsi="Sylfaen"/>
          <w:iCs/>
          <w:sz w:val="24"/>
          <w:szCs w:val="24"/>
        </w:rPr>
        <w:t>.</w:t>
      </w:r>
    </w:p>
    <w:p w14:paraId="4BACBC08" w14:textId="77777777" w:rsidR="001E6506" w:rsidRPr="00D107AB" w:rsidRDefault="00052084" w:rsidP="00B46D58">
      <w:pPr>
        <w:pStyle w:val="a3"/>
        <w:widowControl w:val="0"/>
        <w:spacing w:after="160" w:line="240" w:lineRule="auto"/>
        <w:ind w:firstLine="567"/>
        <w:rPr>
          <w:rFonts w:ascii="Sylfaen" w:hAnsi="Sylfaen"/>
          <w:iCs/>
          <w:sz w:val="24"/>
          <w:szCs w:val="24"/>
        </w:rPr>
      </w:pPr>
      <w:r w:rsidRPr="00D107AB">
        <w:rPr>
          <w:rFonts w:ascii="Sylfaen" w:hAnsi="Sylfaen"/>
          <w:iCs/>
          <w:sz w:val="24"/>
          <w:szCs w:val="24"/>
        </w:rPr>
        <w:t xml:space="preserve">Условия </w:t>
      </w:r>
      <w:r w:rsidR="00677658" w:rsidRPr="00D107AB">
        <w:rPr>
          <w:rFonts w:ascii="Sylfaen" w:hAnsi="Sylfaen"/>
          <w:iCs/>
          <w:sz w:val="24"/>
          <w:szCs w:val="24"/>
        </w:rPr>
        <w:t xml:space="preserve">предъявляемые </w:t>
      </w:r>
      <w:r w:rsidR="00FD0B1A" w:rsidRPr="00D107AB">
        <w:rPr>
          <w:rFonts w:ascii="Sylfaen" w:hAnsi="Sylfaen"/>
          <w:iCs/>
          <w:sz w:val="24"/>
          <w:szCs w:val="24"/>
        </w:rPr>
        <w:t xml:space="preserve">к </w:t>
      </w:r>
      <w:r w:rsidR="00677658" w:rsidRPr="00D107AB">
        <w:rPr>
          <w:rFonts w:ascii="Sylfaen" w:hAnsi="Sylfaen"/>
          <w:iCs/>
          <w:sz w:val="24"/>
          <w:szCs w:val="24"/>
        </w:rPr>
        <w:t xml:space="preserve">лицам, не имеющим права на участие в </w:t>
      </w:r>
      <w:r w:rsidRPr="00D107AB">
        <w:rPr>
          <w:rFonts w:ascii="Sylfaen" w:hAnsi="Sylfaen"/>
          <w:iCs/>
          <w:sz w:val="24"/>
          <w:szCs w:val="24"/>
        </w:rPr>
        <w:t xml:space="preserve"> данной </w:t>
      </w:r>
      <w:r w:rsidR="006F297B" w:rsidRPr="00D107AB">
        <w:rPr>
          <w:rFonts w:ascii="Sylfaen" w:hAnsi="Sylfaen"/>
          <w:iCs/>
          <w:sz w:val="24"/>
          <w:szCs w:val="24"/>
        </w:rPr>
        <w:t>процедуре</w:t>
      </w:r>
      <w:r w:rsidR="00677658" w:rsidRPr="00D107AB">
        <w:rPr>
          <w:rFonts w:ascii="Sylfaen" w:hAnsi="Sylfaen"/>
          <w:iCs/>
          <w:sz w:val="24"/>
          <w:szCs w:val="24"/>
        </w:rPr>
        <w:t>, а также участникам, установлены приглашением на настоящую процедуру.</w:t>
      </w:r>
      <w:r w:rsidRPr="00D107AB" w:rsidDel="00052084">
        <w:rPr>
          <w:rFonts w:ascii="Sylfaen" w:hAnsi="Sylfaen"/>
          <w:iCs/>
          <w:sz w:val="24"/>
          <w:szCs w:val="24"/>
        </w:rPr>
        <w:t xml:space="preserve"> </w:t>
      </w:r>
    </w:p>
    <w:p w14:paraId="3CB663C3" w14:textId="77777777" w:rsidR="00357D48" w:rsidRPr="00D107AB" w:rsidRDefault="00EE73A8" w:rsidP="00B46D58">
      <w:pPr>
        <w:pStyle w:val="a3"/>
        <w:widowControl w:val="0"/>
        <w:spacing w:after="160" w:line="240" w:lineRule="auto"/>
        <w:ind w:firstLine="567"/>
        <w:rPr>
          <w:rFonts w:ascii="Sylfaen" w:hAnsi="Sylfaen"/>
          <w:iCs/>
          <w:sz w:val="24"/>
          <w:szCs w:val="24"/>
        </w:rPr>
      </w:pPr>
      <w:r w:rsidRPr="00D107AB">
        <w:rPr>
          <w:rFonts w:ascii="Sylfaen" w:hAnsi="Sylfaen"/>
          <w:iCs/>
          <w:sz w:val="24"/>
          <w:szCs w:val="24"/>
        </w:rPr>
        <w:t xml:space="preserve">Отобранный участник определяется из числа участников, подавших заявки, оцененные </w:t>
      </w:r>
      <w:r w:rsidR="007442CF" w:rsidRPr="00D107AB">
        <w:rPr>
          <w:rFonts w:ascii="Sylfaen" w:hAnsi="Sylfaen"/>
          <w:iCs/>
          <w:sz w:val="24"/>
          <w:szCs w:val="24"/>
        </w:rPr>
        <w:t>удовлетворительно</w:t>
      </w:r>
      <w:r w:rsidR="007442CF" w:rsidRPr="00D107AB">
        <w:rPr>
          <w:rFonts w:ascii="Sylfaen" w:hAnsi="Sylfaen"/>
          <w:iCs/>
          <w:sz w:val="24"/>
          <w:szCs w:val="24"/>
          <w:lang w:val="hy-AM"/>
        </w:rPr>
        <w:t xml:space="preserve"> </w:t>
      </w:r>
      <w:r w:rsidR="007442CF" w:rsidRPr="00D107AB">
        <w:rPr>
          <w:rFonts w:ascii="Sylfaen" w:hAnsi="Sylfaen"/>
          <w:iCs/>
          <w:sz w:val="24"/>
          <w:szCs w:val="24"/>
        </w:rPr>
        <w:t xml:space="preserve">по </w:t>
      </w:r>
      <w:r w:rsidR="00830445" w:rsidRPr="00D107AB">
        <w:rPr>
          <w:rFonts w:ascii="Sylfaen" w:hAnsi="Sylfaen"/>
          <w:iCs/>
          <w:sz w:val="24"/>
          <w:szCs w:val="24"/>
        </w:rPr>
        <w:t xml:space="preserve">неценовым </w:t>
      </w:r>
      <w:r w:rsidR="007442CF" w:rsidRPr="00D107AB">
        <w:rPr>
          <w:rFonts w:ascii="Sylfaen" w:hAnsi="Sylfaen"/>
          <w:iCs/>
          <w:sz w:val="24"/>
          <w:szCs w:val="24"/>
        </w:rPr>
        <w:t>условиям</w:t>
      </w:r>
      <w:r w:rsidRPr="00D107AB">
        <w:rPr>
          <w:rFonts w:ascii="Sylfaen" w:hAnsi="Sylfaen"/>
          <w:iCs/>
          <w:sz w:val="24"/>
          <w:szCs w:val="24"/>
        </w:rPr>
        <w:t>, по принципу предпочтения, отдаваемого участнику, представившему м</w:t>
      </w:r>
      <w:r w:rsidR="003F762C" w:rsidRPr="00D107AB">
        <w:rPr>
          <w:rFonts w:ascii="Sylfaen" w:hAnsi="Sylfaen"/>
          <w:iCs/>
          <w:sz w:val="24"/>
          <w:szCs w:val="24"/>
        </w:rPr>
        <w:t>инимальное ценовое предложение.</w:t>
      </w:r>
    </w:p>
    <w:p w14:paraId="3C1DF60C" w14:textId="77777777" w:rsidR="000E2427" w:rsidRPr="00D107AB" w:rsidRDefault="000E2427" w:rsidP="00B46D58">
      <w:pPr>
        <w:pStyle w:val="a3"/>
        <w:widowControl w:val="0"/>
        <w:spacing w:after="160" w:line="240" w:lineRule="auto"/>
        <w:ind w:firstLine="567"/>
        <w:rPr>
          <w:rFonts w:ascii="Sylfaen" w:hAnsi="Sylfaen"/>
          <w:iCs/>
          <w:sz w:val="24"/>
          <w:szCs w:val="24"/>
        </w:rPr>
      </w:pPr>
      <w:r w:rsidRPr="00D107AB">
        <w:rPr>
          <w:rFonts w:ascii="Sylfaen" w:hAnsi="Sylfaen"/>
          <w:iCs/>
          <w:sz w:val="24"/>
          <w:szCs w:val="24"/>
        </w:rPr>
        <w:t xml:space="preserve">В отношении </w:t>
      </w:r>
      <w:r w:rsidR="00830445" w:rsidRPr="00D107AB">
        <w:rPr>
          <w:rFonts w:ascii="Sylfaen" w:hAnsi="Sylfaen"/>
          <w:iCs/>
          <w:sz w:val="24"/>
          <w:szCs w:val="24"/>
        </w:rPr>
        <w:t xml:space="preserve">настоящей процедуры </w:t>
      </w:r>
      <w:r w:rsidRPr="00D107AB">
        <w:rPr>
          <w:rFonts w:ascii="Sylfaen" w:hAnsi="Sylfaen"/>
          <w:iCs/>
          <w:sz w:val="24"/>
          <w:szCs w:val="24"/>
        </w:rPr>
        <w:t>применяются положения Соглашения Всемирной торговой организации по правительственным закупкам.</w:t>
      </w:r>
      <w:r w:rsidRPr="00D107AB">
        <w:rPr>
          <w:rStyle w:val="af6"/>
          <w:rFonts w:ascii="Sylfaen" w:hAnsi="Sylfaen"/>
          <w:iCs/>
          <w:sz w:val="24"/>
          <w:szCs w:val="24"/>
        </w:rPr>
        <w:footnoteReference w:id="2"/>
      </w:r>
    </w:p>
    <w:p w14:paraId="64750BC4" w14:textId="77777777" w:rsidR="0067579A" w:rsidRPr="00D107AB" w:rsidRDefault="00357D48" w:rsidP="00B46D58">
      <w:pPr>
        <w:pStyle w:val="a3"/>
        <w:widowControl w:val="0"/>
        <w:spacing w:after="160" w:line="240" w:lineRule="auto"/>
        <w:ind w:firstLine="567"/>
        <w:rPr>
          <w:rFonts w:ascii="Sylfaen" w:hAnsi="Sylfaen"/>
          <w:iCs/>
          <w:spacing w:val="-6"/>
          <w:sz w:val="24"/>
          <w:szCs w:val="24"/>
        </w:rPr>
      </w:pPr>
      <w:r w:rsidRPr="00D107AB">
        <w:rPr>
          <w:rFonts w:ascii="Sylfaen" w:hAnsi="Sylfaen"/>
          <w:iCs/>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107AB">
        <w:rPr>
          <w:rFonts w:ascii="Sylfaen" w:hAnsi="Sylfaen" w:cs="Courier New"/>
          <w:iCs/>
          <w:spacing w:val="-6"/>
          <w:sz w:val="24"/>
          <w:szCs w:val="24"/>
          <w:lang w:val="en-US"/>
        </w:rPr>
        <w:t> </w:t>
      </w:r>
      <w:r w:rsidRPr="00D107AB">
        <w:rPr>
          <w:rFonts w:ascii="Sylfaen" w:hAnsi="Sylfaen"/>
          <w:iCs/>
          <w:spacing w:val="-6"/>
          <w:sz w:val="24"/>
          <w:szCs w:val="24"/>
        </w:rPr>
        <w:t xml:space="preserve">электронной форме в </w:t>
      </w:r>
      <w:r w:rsidRPr="00D107AB">
        <w:rPr>
          <w:rFonts w:ascii="Sylfaen" w:hAnsi="Sylfaen"/>
          <w:iCs/>
          <w:spacing w:val="-6"/>
          <w:sz w:val="24"/>
          <w:szCs w:val="24"/>
        </w:rPr>
        <w:lastRenderedPageBreak/>
        <w:t xml:space="preserve">течение рабочего дня, следующего за днем получения заявления. </w:t>
      </w:r>
    </w:p>
    <w:p w14:paraId="187213A3" w14:textId="05318430" w:rsidR="004A647E" w:rsidRPr="00D107AB" w:rsidRDefault="004A647E" w:rsidP="004A647E">
      <w:pPr>
        <w:pStyle w:val="a3"/>
        <w:widowControl w:val="0"/>
        <w:spacing w:line="240" w:lineRule="auto"/>
        <w:ind w:firstLine="567"/>
        <w:rPr>
          <w:rFonts w:ascii="Sylfaen" w:hAnsi="Sylfaen"/>
          <w:iCs/>
          <w:sz w:val="22"/>
          <w:szCs w:val="22"/>
        </w:rPr>
      </w:pPr>
      <w:r w:rsidRPr="00D107AB">
        <w:rPr>
          <w:rFonts w:ascii="Sylfaen" w:hAnsi="Sylfaen"/>
          <w:iCs/>
          <w:sz w:val="22"/>
          <w:szCs w:val="22"/>
        </w:rPr>
        <w:t>Заявки на на запроса котировки необходимо подавать по адресу</w:t>
      </w:r>
      <w:r w:rsidRPr="00D107AB">
        <w:rPr>
          <w:rFonts w:ascii="Sylfaen" w:hAnsi="Sylfaen"/>
          <w:iCs/>
          <w:sz w:val="22"/>
          <w:szCs w:val="22"/>
          <w:lang w:val="hy-AM"/>
        </w:rPr>
        <w:t xml:space="preserve"> РА Ширакский область, </w:t>
      </w:r>
      <w:r w:rsidR="00EC57B2" w:rsidRPr="00D107AB">
        <w:rPr>
          <w:rFonts w:ascii="Sylfaen" w:hAnsi="Sylfaen"/>
          <w:iCs/>
          <w:sz w:val="22"/>
          <w:szCs w:val="22"/>
          <w:lang w:val="hy-AM"/>
        </w:rPr>
        <w:t xml:space="preserve">РА  </w:t>
      </w:r>
      <w:r w:rsidR="00EA1A8A" w:rsidRPr="00D107AB">
        <w:rPr>
          <w:rFonts w:ascii="Sylfaen" w:hAnsi="Sylfaen"/>
          <w:iCs/>
          <w:sz w:val="22"/>
          <w:szCs w:val="22"/>
          <w:lang w:val="hy-AM"/>
        </w:rPr>
        <w:t>Ширакская область,</w:t>
      </w:r>
      <w:r w:rsidR="001152F6">
        <w:rPr>
          <w:rFonts w:ascii="Sylfaen" w:hAnsi="Sylfaen"/>
          <w:iCs/>
          <w:sz w:val="22"/>
          <w:szCs w:val="22"/>
          <w:lang w:val="hy-AM"/>
        </w:rPr>
        <w:t>Город Гюмри, Муш-2 район., 9-я улица., 5 здани</w:t>
      </w:r>
      <w:r w:rsidR="00D107AB" w:rsidRPr="00D107AB">
        <w:rPr>
          <w:rFonts w:ascii="Sylfaen" w:hAnsi="Sylfaen"/>
          <w:iCs/>
          <w:sz w:val="22"/>
          <w:szCs w:val="22"/>
          <w:lang w:val="hy-AM"/>
        </w:rPr>
        <w:t xml:space="preserve"> </w:t>
      </w:r>
      <w:r w:rsidRPr="00D107AB">
        <w:rPr>
          <w:rFonts w:ascii="Sylfaen" w:hAnsi="Sylfaen"/>
          <w:iCs/>
          <w:sz w:val="22"/>
          <w:szCs w:val="22"/>
        </w:rPr>
        <w:t xml:space="preserve">в документарной форме, до </w:t>
      </w:r>
      <w:r w:rsidR="001152F6">
        <w:rPr>
          <w:rFonts w:ascii="Sylfaen" w:hAnsi="Sylfaen"/>
          <w:iCs/>
          <w:sz w:val="22"/>
          <w:szCs w:val="22"/>
          <w:lang w:val="hy-AM"/>
        </w:rPr>
        <w:t>11:30</w:t>
      </w:r>
      <w:r w:rsidR="00023557" w:rsidRPr="00D107AB">
        <w:rPr>
          <w:rFonts w:ascii="Sylfaen" w:hAnsi="Sylfaen"/>
          <w:iCs/>
          <w:sz w:val="22"/>
          <w:szCs w:val="22"/>
          <w:lang w:val="hy-AM"/>
        </w:rPr>
        <w:t xml:space="preserve"> </w:t>
      </w:r>
      <w:r w:rsidRPr="00D107AB">
        <w:rPr>
          <w:rFonts w:ascii="Sylfaen" w:hAnsi="Sylfaen"/>
          <w:iCs/>
          <w:sz w:val="22"/>
          <w:szCs w:val="22"/>
        </w:rPr>
        <w:t>часов 7-го дня со дня опубликования настоящего объявления. Кроме армянского языка заявки могут быть поданы также на английском или русском языке.</w:t>
      </w:r>
    </w:p>
    <w:p w14:paraId="6B6816C0" w14:textId="03FDD607" w:rsidR="004A647E" w:rsidRPr="00D107AB" w:rsidRDefault="004A647E" w:rsidP="004A647E">
      <w:pPr>
        <w:pStyle w:val="a3"/>
        <w:widowControl w:val="0"/>
        <w:spacing w:line="240" w:lineRule="auto"/>
        <w:ind w:firstLine="567"/>
        <w:rPr>
          <w:rFonts w:ascii="Sylfaen" w:hAnsi="Sylfaen"/>
          <w:iCs/>
          <w:sz w:val="22"/>
          <w:szCs w:val="22"/>
        </w:rPr>
      </w:pPr>
      <w:r w:rsidRPr="00D107AB">
        <w:rPr>
          <w:rFonts w:ascii="Sylfaen" w:hAnsi="Sylfaen"/>
          <w:iCs/>
          <w:sz w:val="22"/>
          <w:szCs w:val="22"/>
        </w:rPr>
        <w:t xml:space="preserve">Вскрытие заявок будет проводиться по адресу </w:t>
      </w:r>
      <w:r w:rsidR="00EC57B2" w:rsidRPr="00D107AB">
        <w:rPr>
          <w:rFonts w:ascii="Sylfaen" w:hAnsi="Sylfaen"/>
          <w:iCs/>
          <w:sz w:val="22"/>
          <w:szCs w:val="22"/>
          <w:lang w:val="hy-AM"/>
        </w:rPr>
        <w:t xml:space="preserve">РА  </w:t>
      </w:r>
      <w:r w:rsidR="00EA1A8A" w:rsidRPr="00D107AB">
        <w:rPr>
          <w:rFonts w:ascii="Sylfaen" w:hAnsi="Sylfaen"/>
          <w:iCs/>
          <w:sz w:val="22"/>
          <w:szCs w:val="22"/>
          <w:lang w:val="hy-AM"/>
        </w:rPr>
        <w:t>Ширакская область</w:t>
      </w:r>
      <w:r w:rsidR="00D107AB" w:rsidRPr="00D107AB">
        <w:rPr>
          <w:rFonts w:ascii="Sylfaen" w:hAnsi="Sylfaen"/>
          <w:iCs/>
          <w:sz w:val="22"/>
          <w:szCs w:val="22"/>
          <w:lang w:val="hy-AM"/>
        </w:rPr>
        <w:t xml:space="preserve"> </w:t>
      </w:r>
      <w:r w:rsidR="001152F6">
        <w:rPr>
          <w:rFonts w:ascii="Sylfaen" w:hAnsi="Sylfaen"/>
          <w:iCs/>
          <w:sz w:val="22"/>
          <w:szCs w:val="22"/>
          <w:lang w:val="hy-AM"/>
        </w:rPr>
        <w:t>Город Гюмри, Муш-2 район., 9-я улица., 5 здани</w:t>
      </w:r>
      <w:r w:rsidR="00D107AB" w:rsidRPr="00D107AB">
        <w:rPr>
          <w:rFonts w:ascii="Sylfaen" w:hAnsi="Sylfaen"/>
          <w:iCs/>
          <w:sz w:val="22"/>
          <w:szCs w:val="22"/>
          <w:lang w:val="hy-AM"/>
        </w:rPr>
        <w:t xml:space="preserve"> </w:t>
      </w:r>
      <w:r w:rsidR="00EA1A8A" w:rsidRPr="00D107AB">
        <w:rPr>
          <w:rFonts w:ascii="Sylfaen" w:hAnsi="Sylfaen"/>
          <w:iCs/>
          <w:sz w:val="22"/>
          <w:szCs w:val="22"/>
          <w:lang w:val="hy-AM"/>
        </w:rPr>
        <w:t>дом 8</w:t>
      </w:r>
      <w:r w:rsidR="00987208" w:rsidRPr="00D107AB">
        <w:rPr>
          <w:rFonts w:ascii="Sylfaen" w:hAnsi="Sylfaen"/>
          <w:iCs/>
          <w:sz w:val="22"/>
          <w:szCs w:val="22"/>
        </w:rPr>
        <w:t>в</w:t>
      </w:r>
      <w:r w:rsidRPr="00D107AB">
        <w:rPr>
          <w:rFonts w:ascii="Sylfaen" w:hAnsi="Sylfaen"/>
          <w:iCs/>
          <w:sz w:val="22"/>
          <w:szCs w:val="22"/>
        </w:rPr>
        <w:t xml:space="preserve">, в </w:t>
      </w:r>
      <w:r w:rsidR="001152F6">
        <w:rPr>
          <w:rFonts w:ascii="Sylfaen" w:hAnsi="Sylfaen"/>
          <w:iCs/>
          <w:sz w:val="22"/>
          <w:szCs w:val="22"/>
          <w:lang w:val="hy-AM"/>
        </w:rPr>
        <w:t>11:30</w:t>
      </w:r>
      <w:r w:rsidR="00023557" w:rsidRPr="00D107AB">
        <w:rPr>
          <w:rFonts w:ascii="Sylfaen" w:hAnsi="Sylfaen"/>
          <w:iCs/>
          <w:sz w:val="22"/>
          <w:szCs w:val="22"/>
          <w:lang w:val="hy-AM"/>
        </w:rPr>
        <w:t xml:space="preserve"> </w:t>
      </w:r>
      <w:r w:rsidRPr="00D107AB">
        <w:rPr>
          <w:rFonts w:ascii="Sylfaen" w:hAnsi="Sylfaen"/>
          <w:iCs/>
          <w:sz w:val="22"/>
          <w:szCs w:val="22"/>
        </w:rPr>
        <w:t>часов "</w:t>
      </w:r>
      <w:r w:rsidR="00EA1A8A" w:rsidRPr="00D107AB">
        <w:rPr>
          <w:rFonts w:ascii="Sylfaen" w:hAnsi="Sylfaen"/>
          <w:iCs/>
          <w:sz w:val="22"/>
          <w:szCs w:val="22"/>
          <w:lang w:val="hy-AM"/>
        </w:rPr>
        <w:t>1</w:t>
      </w:r>
      <w:r w:rsidR="00D107AB" w:rsidRPr="00D107AB">
        <w:rPr>
          <w:rFonts w:ascii="Sylfaen" w:hAnsi="Sylfaen"/>
          <w:iCs/>
          <w:sz w:val="22"/>
          <w:szCs w:val="22"/>
          <w:lang w:val="hy-AM"/>
        </w:rPr>
        <w:t>1</w:t>
      </w:r>
      <w:r w:rsidRPr="00D107AB">
        <w:rPr>
          <w:rFonts w:ascii="Sylfaen" w:hAnsi="Sylfaen"/>
          <w:iCs/>
          <w:sz w:val="22"/>
          <w:szCs w:val="22"/>
        </w:rPr>
        <w:t>" "</w:t>
      </w:r>
      <w:r w:rsidRPr="00D107AB">
        <w:rPr>
          <w:rFonts w:ascii="Sylfaen" w:hAnsi="Sylfaen"/>
          <w:iCs/>
        </w:rPr>
        <w:t xml:space="preserve"> </w:t>
      </w:r>
      <w:r w:rsidR="00D107AB" w:rsidRPr="00D107AB">
        <w:rPr>
          <w:rFonts w:ascii="Sylfaen" w:hAnsi="Sylfaen"/>
          <w:iCs/>
          <w:sz w:val="22"/>
          <w:szCs w:val="22"/>
        </w:rPr>
        <w:t>декабрь</w:t>
      </w:r>
      <w:r w:rsidR="00D107AB" w:rsidRPr="00D107AB">
        <w:rPr>
          <w:rFonts w:ascii="Sylfaen" w:hAnsi="Sylfaen"/>
          <w:iCs/>
          <w:sz w:val="22"/>
          <w:szCs w:val="22"/>
          <w:lang w:val="hy-AM"/>
        </w:rPr>
        <w:t xml:space="preserve"> </w:t>
      </w:r>
      <w:r w:rsidRPr="00D107AB">
        <w:rPr>
          <w:rFonts w:ascii="Sylfaen" w:hAnsi="Sylfaen"/>
          <w:iCs/>
          <w:sz w:val="22"/>
          <w:szCs w:val="22"/>
        </w:rPr>
        <w:t>" "</w:t>
      </w:r>
      <w:r w:rsidRPr="00D107AB">
        <w:rPr>
          <w:rFonts w:ascii="Sylfaen" w:hAnsi="Sylfaen"/>
          <w:iCs/>
          <w:sz w:val="22"/>
          <w:szCs w:val="22"/>
          <w:lang w:val="hy-AM"/>
        </w:rPr>
        <w:t>202</w:t>
      </w:r>
      <w:r w:rsidRPr="00D107AB">
        <w:rPr>
          <w:rFonts w:ascii="Sylfaen" w:hAnsi="Sylfaen"/>
          <w:iCs/>
          <w:sz w:val="22"/>
          <w:szCs w:val="22"/>
        </w:rPr>
        <w:t>5".</w:t>
      </w:r>
    </w:p>
    <w:p w14:paraId="133DA8FB" w14:textId="77777777" w:rsidR="004A647E" w:rsidRPr="00D107AB" w:rsidRDefault="004A647E" w:rsidP="004A647E">
      <w:pPr>
        <w:pStyle w:val="a3"/>
        <w:widowControl w:val="0"/>
        <w:spacing w:line="240" w:lineRule="auto"/>
        <w:ind w:firstLine="567"/>
        <w:rPr>
          <w:rFonts w:ascii="Sylfaen" w:hAnsi="Sylfaen"/>
          <w:iCs/>
          <w:sz w:val="22"/>
          <w:szCs w:val="22"/>
        </w:rPr>
      </w:pPr>
      <w:r w:rsidRPr="00D107AB">
        <w:rPr>
          <w:rFonts w:ascii="Sylfaen" w:hAnsi="Sylfaen"/>
          <w:iCs/>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14:paraId="3F8867F2" w14:textId="77777777" w:rsidR="004A647E" w:rsidRPr="00D107AB" w:rsidRDefault="004A647E" w:rsidP="004A647E">
      <w:pPr>
        <w:pStyle w:val="a3"/>
        <w:widowControl w:val="0"/>
        <w:spacing w:line="240" w:lineRule="auto"/>
        <w:ind w:firstLine="567"/>
        <w:rPr>
          <w:rFonts w:ascii="Sylfaen" w:hAnsi="Sylfaen"/>
          <w:iCs/>
          <w:sz w:val="22"/>
          <w:szCs w:val="22"/>
        </w:rPr>
      </w:pPr>
      <w:r w:rsidRPr="00D107AB">
        <w:rPr>
          <w:rFonts w:ascii="Sylfaen" w:hAnsi="Sylfaen"/>
          <w:iCs/>
          <w:sz w:val="22"/>
          <w:szCs w:val="22"/>
        </w:rPr>
        <w:t>Для получения дополнительной информации, связанной с настоящим</w:t>
      </w:r>
      <w:r w:rsidRPr="00D107AB">
        <w:rPr>
          <w:rFonts w:ascii="Sylfaen" w:hAnsi="Sylfaen" w:cs="Courier New"/>
          <w:iCs/>
          <w:sz w:val="22"/>
          <w:szCs w:val="22"/>
          <w:lang w:val="en-US"/>
        </w:rPr>
        <w:t> </w:t>
      </w:r>
      <w:r w:rsidRPr="00D107AB">
        <w:rPr>
          <w:rFonts w:ascii="Sylfaen" w:hAnsi="Sylfaen"/>
          <w:iCs/>
          <w:sz w:val="22"/>
          <w:szCs w:val="22"/>
        </w:rPr>
        <w:t xml:space="preserve">объявлением, можете обратиться к секретарю Оценочной комиссии </w:t>
      </w:r>
    </w:p>
    <w:p w14:paraId="10357B21" w14:textId="441181CE" w:rsidR="00D107AB" w:rsidRPr="00D107AB" w:rsidRDefault="00D107AB" w:rsidP="00D107AB">
      <w:pPr>
        <w:pStyle w:val="a3"/>
        <w:widowControl w:val="0"/>
        <w:spacing w:line="240" w:lineRule="auto"/>
        <w:ind w:firstLine="0"/>
        <w:rPr>
          <w:rFonts w:ascii="Sylfaen" w:hAnsi="Sylfaen"/>
          <w:iCs/>
          <w:sz w:val="22"/>
          <w:szCs w:val="22"/>
          <w:lang w:val="hy-AM"/>
        </w:rPr>
      </w:pPr>
      <w:r w:rsidRPr="00D107AB">
        <w:rPr>
          <w:rFonts w:ascii="Sylfaen" w:hAnsi="Sylfaen"/>
          <w:iCs/>
          <w:sz w:val="22"/>
          <w:szCs w:val="22"/>
          <w:lang w:val="hy-AM"/>
        </w:rPr>
        <w:t xml:space="preserve">                               </w:t>
      </w:r>
      <w:r w:rsidR="001152F6">
        <w:rPr>
          <w:rFonts w:ascii="Sylfaen" w:hAnsi="Sylfaen"/>
          <w:iCs/>
          <w:sz w:val="22"/>
          <w:szCs w:val="22"/>
          <w:lang w:val="hy-AM"/>
        </w:rPr>
        <w:t>Грета Айвазян</w:t>
      </w:r>
    </w:p>
    <w:p w14:paraId="348A5043" w14:textId="3D3E0DE8" w:rsidR="004A647E" w:rsidRPr="00D107AB" w:rsidRDefault="004A647E" w:rsidP="004A647E">
      <w:pPr>
        <w:pStyle w:val="a3"/>
        <w:widowControl w:val="0"/>
        <w:spacing w:line="240" w:lineRule="auto"/>
        <w:ind w:left="1701" w:firstLine="0"/>
        <w:rPr>
          <w:rFonts w:ascii="Sylfaen" w:hAnsi="Sylfaen"/>
          <w:iCs/>
          <w:color w:val="000000" w:themeColor="text1"/>
          <w:sz w:val="22"/>
          <w:szCs w:val="22"/>
          <w:u w:val="single"/>
        </w:rPr>
      </w:pPr>
      <w:r w:rsidRPr="00D107AB">
        <w:rPr>
          <w:rFonts w:ascii="Sylfaen" w:hAnsi="Sylfaen"/>
          <w:iCs/>
          <w:color w:val="000000" w:themeColor="text1"/>
          <w:sz w:val="22"/>
          <w:szCs w:val="22"/>
        </w:rPr>
        <w:t>Телефон 0</w:t>
      </w:r>
      <w:r w:rsidR="00171C14" w:rsidRPr="00D107AB">
        <w:rPr>
          <w:rFonts w:ascii="Sylfaen" w:hAnsi="Sylfaen"/>
          <w:iCs/>
          <w:color w:val="000000" w:themeColor="text1"/>
          <w:sz w:val="22"/>
          <w:szCs w:val="22"/>
        </w:rPr>
        <w:t>55 905</w:t>
      </w:r>
      <w:r w:rsidRPr="00D107AB">
        <w:rPr>
          <w:rFonts w:ascii="Sylfaen" w:hAnsi="Sylfaen"/>
          <w:iCs/>
          <w:color w:val="000000" w:themeColor="text1"/>
          <w:sz w:val="22"/>
          <w:szCs w:val="22"/>
        </w:rPr>
        <w:t>-</w:t>
      </w:r>
      <w:r w:rsidR="00171C14" w:rsidRPr="00D107AB">
        <w:rPr>
          <w:rFonts w:ascii="Sylfaen" w:hAnsi="Sylfaen"/>
          <w:iCs/>
          <w:color w:val="000000" w:themeColor="text1"/>
          <w:sz w:val="22"/>
          <w:szCs w:val="22"/>
        </w:rPr>
        <w:t>509</w:t>
      </w:r>
    </w:p>
    <w:p w14:paraId="3935E857" w14:textId="09A53AFB" w:rsidR="004A647E" w:rsidRPr="00D107AB" w:rsidRDefault="004A647E" w:rsidP="004A647E">
      <w:pPr>
        <w:pStyle w:val="a3"/>
        <w:widowControl w:val="0"/>
        <w:spacing w:line="240" w:lineRule="auto"/>
        <w:ind w:left="1701" w:firstLine="0"/>
        <w:rPr>
          <w:rFonts w:ascii="Sylfaen" w:hAnsi="Sylfaen"/>
          <w:iCs/>
          <w:color w:val="000000" w:themeColor="text1"/>
          <w:sz w:val="22"/>
          <w:szCs w:val="22"/>
          <w:u w:val="single"/>
        </w:rPr>
      </w:pPr>
      <w:r w:rsidRPr="00D107AB">
        <w:rPr>
          <w:rFonts w:ascii="Sylfaen" w:hAnsi="Sylfaen"/>
          <w:iCs/>
          <w:color w:val="000000" w:themeColor="text1"/>
          <w:sz w:val="22"/>
          <w:szCs w:val="22"/>
        </w:rPr>
        <w:t xml:space="preserve">Электронная почта </w:t>
      </w:r>
      <w:r w:rsidR="00EC57B2" w:rsidRPr="00D107AB">
        <w:rPr>
          <w:rFonts w:ascii="Sylfaen" w:hAnsi="Sylfaen"/>
          <w:iCs/>
          <w:color w:val="000000" w:themeColor="text1"/>
          <w:spacing w:val="2"/>
          <w:u w:val="single"/>
          <w:shd w:val="clear" w:color="auto" w:fill="FFFFFF"/>
          <w:lang w:val="af-ZA"/>
        </w:rPr>
        <w:t>info@businesspro.am</w:t>
      </w:r>
    </w:p>
    <w:p w14:paraId="641F2ED0" w14:textId="3AC4F05E" w:rsidR="004A647E" w:rsidRPr="00D107AB" w:rsidRDefault="004A647E" w:rsidP="001152F6">
      <w:pPr>
        <w:pStyle w:val="a3"/>
        <w:widowControl w:val="0"/>
        <w:spacing w:line="240" w:lineRule="auto"/>
        <w:ind w:firstLine="0"/>
        <w:rPr>
          <w:rFonts w:ascii="Sylfaen" w:hAnsi="Sylfaen"/>
          <w:iCs/>
          <w:color w:val="000000" w:themeColor="text1"/>
          <w:sz w:val="24"/>
          <w:szCs w:val="24"/>
          <w:u w:val="single"/>
        </w:rPr>
      </w:pPr>
      <w:r w:rsidRPr="00D107AB">
        <w:rPr>
          <w:rFonts w:ascii="Sylfaen" w:hAnsi="Sylfaen"/>
          <w:iCs/>
          <w:color w:val="000000" w:themeColor="text1"/>
          <w:sz w:val="24"/>
          <w:szCs w:val="24"/>
        </w:rPr>
        <w:t xml:space="preserve">   Заказчик </w:t>
      </w:r>
      <w:r w:rsidRPr="00D107AB">
        <w:rPr>
          <w:rFonts w:ascii="Sylfaen" w:hAnsi="Sylfaen"/>
          <w:iCs/>
          <w:color w:val="000000" w:themeColor="text1"/>
          <w:sz w:val="24"/>
          <w:szCs w:val="24"/>
          <w:lang w:val="hy-AM"/>
        </w:rPr>
        <w:t xml:space="preserve"> </w:t>
      </w:r>
      <w:r w:rsidR="003E44C1" w:rsidRPr="00D107AB">
        <w:rPr>
          <w:rFonts w:ascii="Sylfaen" w:hAnsi="Sylfaen"/>
          <w:iCs/>
          <w:sz w:val="24"/>
          <w:szCs w:val="24"/>
          <w:lang w:val="hy-AM"/>
        </w:rPr>
        <w:t>РА  Ширакская область</w:t>
      </w:r>
      <w:r w:rsidR="003E44C1" w:rsidRPr="00D107AB">
        <w:rPr>
          <w:rFonts w:ascii="Sylfaen" w:hAnsi="Sylfaen"/>
          <w:iCs/>
          <w:sz w:val="22"/>
          <w:szCs w:val="22"/>
        </w:rPr>
        <w:t xml:space="preserve">  </w:t>
      </w:r>
      <w:r w:rsidR="00023557" w:rsidRPr="00D107AB">
        <w:rPr>
          <w:rFonts w:ascii="Sylfaen" w:hAnsi="Sylfaen"/>
          <w:iCs/>
          <w:color w:val="000000" w:themeColor="text1"/>
          <w:sz w:val="24"/>
          <w:szCs w:val="24"/>
        </w:rPr>
        <w:t>«</w:t>
      </w:r>
      <w:r w:rsidR="001152F6">
        <w:rPr>
          <w:rFonts w:ascii="Sylfaen" w:hAnsi="Sylfaen"/>
          <w:iCs/>
          <w:color w:val="000000" w:themeColor="text1"/>
          <w:sz w:val="24"/>
          <w:szCs w:val="24"/>
        </w:rPr>
        <w:t>Гюмрийская средняя школа № 23</w:t>
      </w:r>
      <w:r w:rsidR="00023557" w:rsidRPr="00D107AB">
        <w:rPr>
          <w:rFonts w:ascii="Sylfaen" w:hAnsi="Sylfaen"/>
          <w:iCs/>
          <w:color w:val="000000" w:themeColor="text1"/>
          <w:sz w:val="24"/>
          <w:szCs w:val="24"/>
        </w:rPr>
        <w:t>» ГНКО</w:t>
      </w:r>
      <w:r w:rsidRPr="00D107AB" w:rsidDel="00131408">
        <w:rPr>
          <w:rFonts w:ascii="Sylfaen" w:hAnsi="Sylfaen"/>
          <w:iCs/>
          <w:color w:val="000000" w:themeColor="text1"/>
          <w:sz w:val="24"/>
          <w:szCs w:val="24"/>
        </w:rPr>
        <w:t xml:space="preserve"> </w:t>
      </w:r>
    </w:p>
    <w:p w14:paraId="2F8D7595" w14:textId="15F94FAB" w:rsidR="00915A97" w:rsidRPr="00D107AB" w:rsidRDefault="00915A97" w:rsidP="00023557">
      <w:pPr>
        <w:pStyle w:val="a3"/>
        <w:widowControl w:val="0"/>
        <w:spacing w:after="160" w:line="240" w:lineRule="auto"/>
        <w:rPr>
          <w:rFonts w:ascii="Sylfaen" w:hAnsi="Sylfaen"/>
          <w:iCs/>
          <w:sz w:val="16"/>
          <w:szCs w:val="16"/>
          <w:lang w:val="hy-AM"/>
        </w:rPr>
      </w:pPr>
      <w:r w:rsidRPr="00D107AB">
        <w:rPr>
          <w:rFonts w:ascii="Sylfaen" w:hAnsi="Sylfaen" w:cs="Sylfaen"/>
          <w:b/>
          <w:iCs/>
        </w:rPr>
        <w:br w:type="page"/>
      </w:r>
    </w:p>
    <w:p w14:paraId="5AAB8BF1" w14:textId="77777777" w:rsidR="004A647E" w:rsidRPr="00D107AB" w:rsidRDefault="004A647E" w:rsidP="004A647E">
      <w:pPr>
        <w:pStyle w:val="a3"/>
        <w:widowControl w:val="0"/>
        <w:spacing w:after="160" w:line="240" w:lineRule="auto"/>
        <w:ind w:left="3969" w:firstLine="0"/>
        <w:rPr>
          <w:rFonts w:ascii="Sylfaen" w:hAnsi="Sylfaen" w:cs="Sylfaen"/>
          <w:iCs/>
        </w:rPr>
      </w:pPr>
      <w:r w:rsidRPr="00D107AB">
        <w:rPr>
          <w:rFonts w:ascii="Sylfaen" w:hAnsi="Sylfaen" w:cs="Sylfaen"/>
          <w:b/>
          <w:iCs/>
        </w:rPr>
        <w:lastRenderedPageBreak/>
        <w:t xml:space="preserve">                                                                              </w:t>
      </w:r>
      <w:r w:rsidRPr="00D107AB">
        <w:rPr>
          <w:rFonts w:ascii="Sylfaen" w:hAnsi="Sylfaen"/>
          <w:iCs/>
        </w:rPr>
        <w:t>Утверждено</w:t>
      </w:r>
    </w:p>
    <w:p w14:paraId="02248BD3" w14:textId="7674E753" w:rsidR="004A647E" w:rsidRPr="00D107AB" w:rsidRDefault="004A647E" w:rsidP="004A647E">
      <w:pPr>
        <w:pStyle w:val="aa"/>
        <w:widowControl w:val="0"/>
        <w:ind w:firstLine="567"/>
        <w:jc w:val="right"/>
        <w:rPr>
          <w:rFonts w:ascii="Sylfaen" w:hAnsi="Sylfaen"/>
          <w:i/>
          <w:iCs/>
          <w:sz w:val="20"/>
          <w:szCs w:val="20"/>
        </w:rPr>
      </w:pPr>
      <w:r w:rsidRPr="00D107AB">
        <w:rPr>
          <w:rFonts w:ascii="Sylfaen" w:hAnsi="Sylfaen"/>
          <w:i/>
          <w:iCs/>
          <w:sz w:val="20"/>
          <w:szCs w:val="20"/>
        </w:rPr>
        <w:t>Решением Оценочной комиссии запроса котировок</w:t>
      </w:r>
      <w:r w:rsidRPr="00D107AB">
        <w:rPr>
          <w:rFonts w:ascii="Sylfaen" w:hAnsi="Sylfaen" w:cs="Sylfaen"/>
          <w:i/>
          <w:iCs/>
          <w:sz w:val="20"/>
          <w:szCs w:val="20"/>
        </w:rPr>
        <w:br/>
      </w:r>
      <w:r w:rsidRPr="00D107AB">
        <w:rPr>
          <w:rFonts w:ascii="Sylfaen" w:hAnsi="Sylfaen"/>
          <w:i/>
          <w:iCs/>
          <w:sz w:val="20"/>
          <w:szCs w:val="20"/>
        </w:rPr>
        <w:t xml:space="preserve">под кодом </w:t>
      </w:r>
      <w:r w:rsidR="00DC1283" w:rsidRPr="00D107AB">
        <w:rPr>
          <w:rFonts w:ascii="Sylfaen" w:hAnsi="Sylfaen"/>
          <w:b/>
          <w:bCs/>
          <w:i/>
          <w:iCs/>
          <w:sz w:val="20"/>
          <w:szCs w:val="20"/>
        </w:rPr>
        <w:t>(</w:t>
      </w:r>
      <w:r w:rsidR="001152F6">
        <w:rPr>
          <w:rFonts w:ascii="Sylfaen" w:hAnsi="Sylfaen"/>
          <w:b/>
          <w:bCs/>
          <w:i/>
          <w:iCs/>
          <w:sz w:val="20"/>
          <w:szCs w:val="20"/>
        </w:rPr>
        <w:t>GT23MD-GhAPDzB-2026/1-SN</w:t>
      </w:r>
      <w:r w:rsidR="00DC1283" w:rsidRPr="00D107AB">
        <w:rPr>
          <w:rFonts w:ascii="Sylfaen" w:hAnsi="Sylfaen"/>
          <w:b/>
          <w:bCs/>
          <w:i/>
          <w:iCs/>
          <w:sz w:val="20"/>
          <w:szCs w:val="20"/>
        </w:rPr>
        <w:t>)(</w:t>
      </w:r>
      <w:r w:rsidR="001152F6">
        <w:rPr>
          <w:rFonts w:ascii="Sylfaen" w:hAnsi="Sylfaen"/>
          <w:b/>
          <w:bCs/>
          <w:i/>
          <w:iCs/>
          <w:sz w:val="20"/>
          <w:szCs w:val="20"/>
        </w:rPr>
        <w:t>ԳԹ23ՄԴ-ԳՀԱՊՁԲ-2026/1-ՍՆ</w:t>
      </w:r>
      <w:r w:rsidR="00DC1283" w:rsidRPr="00D107AB">
        <w:rPr>
          <w:rFonts w:ascii="Sylfaen" w:hAnsi="Sylfaen"/>
          <w:b/>
          <w:bCs/>
          <w:i/>
          <w:iCs/>
          <w:sz w:val="20"/>
          <w:szCs w:val="20"/>
        </w:rPr>
        <w:t>)</w:t>
      </w:r>
      <w:r w:rsidRPr="00D107AB">
        <w:rPr>
          <w:rFonts w:ascii="Sylfaen" w:hAnsi="Sylfaen" w:cs="Times Armenian"/>
          <w:i/>
          <w:iCs/>
          <w:sz w:val="20"/>
          <w:szCs w:val="20"/>
        </w:rPr>
        <w:br/>
      </w:r>
      <w:r w:rsidRPr="00D107AB">
        <w:rPr>
          <w:rFonts w:ascii="Sylfaen" w:hAnsi="Sylfaen"/>
          <w:i/>
          <w:iCs/>
          <w:sz w:val="20"/>
          <w:szCs w:val="20"/>
        </w:rPr>
        <w:t xml:space="preserve">№ </w:t>
      </w:r>
      <w:r w:rsidRPr="00D107AB">
        <w:rPr>
          <w:rFonts w:ascii="Sylfaen" w:hAnsi="Sylfaen"/>
          <w:i/>
          <w:iCs/>
          <w:sz w:val="20"/>
          <w:szCs w:val="20"/>
          <w:lang w:val="hy-AM"/>
        </w:rPr>
        <w:t>0</w:t>
      </w:r>
      <w:r w:rsidRPr="00D107AB">
        <w:rPr>
          <w:rFonts w:ascii="Sylfaen" w:hAnsi="Sylfaen"/>
          <w:i/>
          <w:iCs/>
          <w:sz w:val="20"/>
          <w:szCs w:val="20"/>
        </w:rPr>
        <w:t xml:space="preserve">2 от </w:t>
      </w:r>
      <w:r w:rsidR="00D107AB" w:rsidRPr="00D107AB">
        <w:rPr>
          <w:rFonts w:ascii="Sylfaen" w:hAnsi="Sylfaen"/>
          <w:i/>
          <w:iCs/>
          <w:sz w:val="20"/>
          <w:szCs w:val="20"/>
          <w:lang w:val="hy-AM"/>
        </w:rPr>
        <w:t>04</w:t>
      </w:r>
      <w:r w:rsidRPr="00D107AB">
        <w:rPr>
          <w:rFonts w:ascii="Sylfaen" w:hAnsi="Sylfaen"/>
          <w:i/>
          <w:iCs/>
          <w:sz w:val="20"/>
          <w:szCs w:val="20"/>
          <w:lang w:val="hy-AM"/>
        </w:rPr>
        <w:t>.</w:t>
      </w:r>
      <w:r w:rsidR="00D107AB" w:rsidRPr="00D107AB">
        <w:rPr>
          <w:rFonts w:ascii="Sylfaen" w:hAnsi="Sylfaen"/>
          <w:i/>
          <w:iCs/>
          <w:sz w:val="20"/>
          <w:szCs w:val="20"/>
          <w:lang w:val="hy-AM"/>
        </w:rPr>
        <w:t>12</w:t>
      </w:r>
      <w:r w:rsidRPr="00D107AB">
        <w:rPr>
          <w:rFonts w:ascii="Sylfaen" w:hAnsi="Sylfaen"/>
          <w:i/>
          <w:iCs/>
          <w:sz w:val="20"/>
          <w:szCs w:val="20"/>
          <w:lang w:val="hy-AM"/>
        </w:rPr>
        <w:t>.202</w:t>
      </w:r>
      <w:r w:rsidRPr="00D107AB">
        <w:rPr>
          <w:rFonts w:ascii="Sylfaen" w:hAnsi="Sylfaen"/>
          <w:i/>
          <w:iCs/>
          <w:sz w:val="20"/>
          <w:szCs w:val="20"/>
        </w:rPr>
        <w:t>5г.</w:t>
      </w:r>
    </w:p>
    <w:p w14:paraId="31E62C11" w14:textId="77777777" w:rsidR="00096865" w:rsidRPr="00D107AB" w:rsidRDefault="00096865" w:rsidP="00B46D58">
      <w:pPr>
        <w:pStyle w:val="aa"/>
        <w:widowControl w:val="0"/>
        <w:spacing w:after="160"/>
        <w:ind w:right="-7" w:firstLine="567"/>
        <w:jc w:val="center"/>
        <w:rPr>
          <w:rFonts w:ascii="Sylfaen" w:hAnsi="Sylfaen"/>
          <w:i/>
          <w:iCs/>
        </w:rPr>
      </w:pPr>
    </w:p>
    <w:p w14:paraId="66355A38" w14:textId="77777777" w:rsidR="00096865" w:rsidRPr="00D107AB" w:rsidRDefault="00096865" w:rsidP="00B46D58">
      <w:pPr>
        <w:pStyle w:val="aa"/>
        <w:widowControl w:val="0"/>
        <w:spacing w:after="160"/>
        <w:ind w:right="-7" w:firstLine="567"/>
        <w:jc w:val="center"/>
        <w:rPr>
          <w:rFonts w:ascii="Sylfaen" w:hAnsi="Sylfaen"/>
          <w:i/>
          <w:iCs/>
        </w:rPr>
      </w:pPr>
    </w:p>
    <w:p w14:paraId="27D31294" w14:textId="77777777" w:rsidR="000763E5" w:rsidRPr="00D107AB" w:rsidRDefault="000763E5" w:rsidP="00B46D58">
      <w:pPr>
        <w:pStyle w:val="aa"/>
        <w:widowControl w:val="0"/>
        <w:spacing w:after="160"/>
        <w:ind w:right="-7" w:firstLine="567"/>
        <w:jc w:val="center"/>
        <w:rPr>
          <w:rFonts w:ascii="Sylfaen" w:hAnsi="Sylfaen"/>
          <w:i/>
          <w:iCs/>
        </w:rPr>
      </w:pPr>
    </w:p>
    <w:p w14:paraId="5FDEBCDC" w14:textId="2431FE0A" w:rsidR="004A647E" w:rsidRPr="00D107AB" w:rsidRDefault="00023557" w:rsidP="004A647E">
      <w:pPr>
        <w:pStyle w:val="aa"/>
        <w:widowControl w:val="0"/>
        <w:spacing w:after="160"/>
        <w:ind w:right="-7" w:firstLine="567"/>
        <w:jc w:val="center"/>
        <w:rPr>
          <w:rFonts w:ascii="Sylfaen" w:hAnsi="Sylfaen"/>
          <w:i/>
          <w:iCs/>
          <w:sz w:val="26"/>
          <w:szCs w:val="26"/>
        </w:rPr>
      </w:pPr>
      <w:r w:rsidRPr="00D107AB">
        <w:rPr>
          <w:rFonts w:ascii="Sylfaen" w:hAnsi="Sylfaen"/>
          <w:i/>
          <w:iCs/>
          <w:sz w:val="26"/>
          <w:szCs w:val="26"/>
        </w:rPr>
        <w:t>«</w:t>
      </w:r>
      <w:r w:rsidR="001152F6">
        <w:rPr>
          <w:rFonts w:ascii="Sylfaen" w:hAnsi="Sylfaen"/>
          <w:i/>
          <w:iCs/>
          <w:sz w:val="26"/>
          <w:szCs w:val="26"/>
        </w:rPr>
        <w:t>ГЮМРИЙСКАЯ СРЕДНЯЯ ШКОЛА № 23</w:t>
      </w:r>
      <w:r w:rsidRPr="00D107AB">
        <w:rPr>
          <w:rFonts w:ascii="Sylfaen" w:hAnsi="Sylfaen"/>
          <w:i/>
          <w:iCs/>
          <w:sz w:val="26"/>
          <w:szCs w:val="26"/>
        </w:rPr>
        <w:t>» ГНКО</w:t>
      </w:r>
    </w:p>
    <w:p w14:paraId="7F003489" w14:textId="77777777" w:rsidR="004A647E" w:rsidRPr="00D107AB" w:rsidRDefault="004A647E" w:rsidP="004A647E">
      <w:pPr>
        <w:pStyle w:val="aa"/>
        <w:widowControl w:val="0"/>
        <w:spacing w:after="160"/>
        <w:ind w:right="-7" w:firstLine="567"/>
        <w:jc w:val="center"/>
        <w:rPr>
          <w:rFonts w:ascii="Sylfaen" w:hAnsi="Sylfaen"/>
          <w:i/>
          <w:iCs/>
        </w:rPr>
      </w:pPr>
    </w:p>
    <w:p w14:paraId="45EC6C32" w14:textId="77777777" w:rsidR="004A647E" w:rsidRPr="00D107AB" w:rsidRDefault="004A647E" w:rsidP="004A647E">
      <w:pPr>
        <w:pStyle w:val="aa"/>
        <w:widowControl w:val="0"/>
        <w:spacing w:after="160"/>
        <w:ind w:right="-7" w:firstLine="567"/>
        <w:jc w:val="center"/>
        <w:rPr>
          <w:rFonts w:ascii="Sylfaen" w:hAnsi="Sylfaen"/>
          <w:i/>
          <w:iCs/>
        </w:rPr>
      </w:pPr>
    </w:p>
    <w:p w14:paraId="19FFA0E5" w14:textId="77777777" w:rsidR="004A647E" w:rsidRPr="00D107AB" w:rsidRDefault="004A647E" w:rsidP="004A647E">
      <w:pPr>
        <w:pStyle w:val="aa"/>
        <w:widowControl w:val="0"/>
        <w:spacing w:after="160"/>
        <w:ind w:right="-7" w:firstLine="567"/>
        <w:jc w:val="center"/>
        <w:rPr>
          <w:rFonts w:ascii="Sylfaen" w:hAnsi="Sylfaen"/>
          <w:i/>
          <w:iCs/>
        </w:rPr>
      </w:pPr>
    </w:p>
    <w:p w14:paraId="78D2A3DA" w14:textId="77777777" w:rsidR="004A647E" w:rsidRPr="00D107AB" w:rsidRDefault="004A647E" w:rsidP="004A647E">
      <w:pPr>
        <w:pStyle w:val="aa"/>
        <w:widowControl w:val="0"/>
        <w:spacing w:after="160"/>
        <w:ind w:right="-7" w:firstLine="567"/>
        <w:jc w:val="center"/>
        <w:rPr>
          <w:rFonts w:ascii="Sylfaen" w:hAnsi="Sylfaen" w:cs="Sylfaen"/>
          <w:i/>
          <w:iCs/>
        </w:rPr>
      </w:pPr>
    </w:p>
    <w:p w14:paraId="43E4CA92" w14:textId="77777777" w:rsidR="004A647E" w:rsidRPr="00D107AB" w:rsidRDefault="004A647E" w:rsidP="004A647E">
      <w:pPr>
        <w:pStyle w:val="aa"/>
        <w:widowControl w:val="0"/>
        <w:spacing w:after="160"/>
        <w:ind w:right="-7" w:firstLine="567"/>
        <w:jc w:val="center"/>
        <w:rPr>
          <w:rFonts w:ascii="Sylfaen" w:hAnsi="Sylfaen" w:cs="Sylfaen"/>
          <w:i/>
          <w:iCs/>
        </w:rPr>
      </w:pPr>
    </w:p>
    <w:p w14:paraId="3B3C1DED" w14:textId="616F4EE2" w:rsidR="004A647E" w:rsidRPr="00D107AB" w:rsidRDefault="00023557" w:rsidP="004A647E">
      <w:pPr>
        <w:pStyle w:val="aa"/>
        <w:widowControl w:val="0"/>
        <w:spacing w:after="160"/>
        <w:ind w:right="-7" w:firstLine="567"/>
        <w:jc w:val="center"/>
        <w:rPr>
          <w:rFonts w:ascii="Sylfaen" w:hAnsi="Sylfaen"/>
          <w:i/>
          <w:iCs/>
        </w:rPr>
      </w:pPr>
      <w:r w:rsidRPr="00D107AB">
        <w:rPr>
          <w:rFonts w:ascii="Sylfaen" w:hAnsi="Sylfaen"/>
          <w:i/>
          <w:iCs/>
        </w:rPr>
        <w:t xml:space="preserve">ПРИГЛАШЕНИЕ НА ЗАПРОС КОТИРОВОК, ОБЪЯВЛЕННЫЙ С ЦЕЛЬЮ </w:t>
      </w:r>
      <w:r w:rsidR="00987208" w:rsidRPr="00D107AB">
        <w:rPr>
          <w:rFonts w:ascii="Sylfaen" w:hAnsi="Sylfaen"/>
          <w:bCs/>
          <w:i/>
          <w:iCs/>
        </w:rPr>
        <w:t>ПРИОБРЕТЕНИЕ ПРОДУКТОВ ПИТАНИЯ</w:t>
      </w:r>
      <w:r w:rsidR="00987208" w:rsidRPr="00D107AB">
        <w:rPr>
          <w:rFonts w:ascii="Sylfaen" w:hAnsi="Sylfaen"/>
          <w:b/>
          <w:i/>
          <w:iCs/>
        </w:rPr>
        <w:t xml:space="preserve"> </w:t>
      </w:r>
      <w:r w:rsidRPr="00D107AB">
        <w:rPr>
          <w:rFonts w:ascii="Sylfaen" w:hAnsi="Sylfaen"/>
          <w:i/>
          <w:iCs/>
        </w:rPr>
        <w:t>НУЖД «</w:t>
      </w:r>
      <w:r w:rsidR="001152F6">
        <w:rPr>
          <w:rFonts w:ascii="Sylfaen" w:hAnsi="Sylfaen"/>
          <w:i/>
          <w:iCs/>
        </w:rPr>
        <w:t>ГЮМРИЙСКАЯ СРЕДНЯЯ ШКОЛА № 23</w:t>
      </w:r>
      <w:r w:rsidRPr="00D107AB">
        <w:rPr>
          <w:rFonts w:ascii="Sylfaen" w:hAnsi="Sylfaen"/>
          <w:i/>
          <w:iCs/>
        </w:rPr>
        <w:t>» ГНКО</w:t>
      </w:r>
    </w:p>
    <w:p w14:paraId="2357D094" w14:textId="77777777" w:rsidR="00CE0D95" w:rsidRPr="00D107AB" w:rsidRDefault="00CE0D95" w:rsidP="00B46D58">
      <w:pPr>
        <w:pStyle w:val="aa"/>
        <w:widowControl w:val="0"/>
        <w:spacing w:after="160"/>
        <w:ind w:right="-7" w:firstLine="567"/>
        <w:jc w:val="center"/>
        <w:rPr>
          <w:rFonts w:ascii="Sylfaen" w:hAnsi="Sylfaen"/>
          <w:i/>
          <w:iCs/>
        </w:rPr>
      </w:pPr>
    </w:p>
    <w:p w14:paraId="7AE986BE" w14:textId="77777777" w:rsidR="00CE0D95" w:rsidRPr="00D107AB" w:rsidRDefault="00CE0D95" w:rsidP="00B46D58">
      <w:pPr>
        <w:pStyle w:val="aa"/>
        <w:widowControl w:val="0"/>
        <w:spacing w:after="160"/>
        <w:ind w:right="-7" w:firstLine="567"/>
        <w:jc w:val="center"/>
        <w:rPr>
          <w:rFonts w:ascii="Sylfaen" w:hAnsi="Sylfaen"/>
          <w:i/>
          <w:iCs/>
        </w:rPr>
      </w:pPr>
    </w:p>
    <w:p w14:paraId="6BE32414" w14:textId="77777777" w:rsidR="000763E5" w:rsidRPr="00D107AB" w:rsidRDefault="000763E5" w:rsidP="00B46D58">
      <w:pPr>
        <w:rPr>
          <w:rFonts w:ascii="Sylfaen" w:hAnsi="Sylfaen"/>
          <w:i/>
          <w:iCs/>
        </w:rPr>
      </w:pPr>
      <w:r w:rsidRPr="00D107AB">
        <w:rPr>
          <w:rFonts w:ascii="Sylfaen" w:hAnsi="Sylfaen"/>
          <w:i/>
          <w:iCs/>
        </w:rPr>
        <w:br w:type="page"/>
      </w:r>
    </w:p>
    <w:p w14:paraId="03EBF341" w14:textId="77777777" w:rsidR="001A43A4" w:rsidRPr="00D107AB" w:rsidRDefault="00096865" w:rsidP="00B46D58">
      <w:pPr>
        <w:widowControl w:val="0"/>
        <w:spacing w:after="160"/>
        <w:ind w:firstLine="567"/>
        <w:jc w:val="both"/>
        <w:rPr>
          <w:rFonts w:ascii="Sylfaen" w:hAnsi="Sylfaen" w:cs="Sylfaen"/>
          <w:i/>
          <w:iCs/>
        </w:rPr>
      </w:pPr>
      <w:r w:rsidRPr="00D107AB">
        <w:rPr>
          <w:rFonts w:ascii="Sylfaen" w:hAnsi="Sylfaen"/>
          <w:i/>
          <w:iCs/>
        </w:rPr>
        <w:lastRenderedPageBreak/>
        <w:t>Уважаемый участник, прежде чем составить и подать заявку просим Вас</w:t>
      </w:r>
      <w:r w:rsidR="001D209D" w:rsidRPr="00D107AB">
        <w:rPr>
          <w:rFonts w:ascii="Sylfaen" w:hAnsi="Sylfaen" w:cs="Courier New"/>
          <w:i/>
          <w:iCs/>
          <w:lang w:val="en-US"/>
        </w:rPr>
        <w:t> </w:t>
      </w:r>
      <w:r w:rsidRPr="00D107AB">
        <w:rPr>
          <w:rFonts w:ascii="Sylfaen" w:hAnsi="Sylfaen"/>
          <w:i/>
          <w:iCs/>
        </w:rPr>
        <w:t xml:space="preserve">подробно изучить настоящее Приглашение, поскольку не соответствующие Приглашению заявки подлежат отклонению. </w:t>
      </w:r>
    </w:p>
    <w:p w14:paraId="0DDFABF4" w14:textId="77777777" w:rsidR="00984BDB" w:rsidRPr="00D107AB" w:rsidRDefault="00984BDB" w:rsidP="00B46D58">
      <w:pPr>
        <w:widowControl w:val="0"/>
        <w:spacing w:after="160"/>
        <w:ind w:firstLine="567"/>
        <w:jc w:val="both"/>
        <w:rPr>
          <w:rFonts w:ascii="Sylfaen" w:hAnsi="Sylfaen"/>
          <w:i/>
          <w:iCs/>
        </w:rPr>
      </w:pPr>
    </w:p>
    <w:p w14:paraId="58D470FA" w14:textId="77777777" w:rsidR="00160AE4" w:rsidRPr="00D107AB" w:rsidRDefault="00994A77" w:rsidP="00B46D58">
      <w:pPr>
        <w:widowControl w:val="0"/>
        <w:spacing w:after="160"/>
        <w:ind w:firstLine="567"/>
        <w:jc w:val="center"/>
        <w:rPr>
          <w:rFonts w:ascii="Sylfaen" w:hAnsi="Sylfaen" w:cs="Sylfaen"/>
          <w:b/>
          <w:i/>
          <w:iCs/>
        </w:rPr>
      </w:pPr>
      <w:r w:rsidRPr="00D107AB">
        <w:rPr>
          <w:rFonts w:ascii="Sylfaen" w:hAnsi="Sylfaen"/>
          <w:i/>
          <w:iCs/>
        </w:rPr>
        <w:br w:type="page"/>
      </w:r>
    </w:p>
    <w:p w14:paraId="22BA64F1" w14:textId="77777777" w:rsidR="004A647E" w:rsidRPr="00D107AB" w:rsidRDefault="004A647E" w:rsidP="004A647E">
      <w:pPr>
        <w:widowControl w:val="0"/>
        <w:spacing w:after="160"/>
        <w:jc w:val="center"/>
        <w:rPr>
          <w:rFonts w:ascii="Sylfaen" w:hAnsi="Sylfaen"/>
          <w:b/>
          <w:i/>
          <w:iCs/>
        </w:rPr>
      </w:pPr>
      <w:r w:rsidRPr="00D107AB">
        <w:rPr>
          <w:rFonts w:ascii="Sylfaen" w:hAnsi="Sylfaen"/>
          <w:b/>
          <w:i/>
          <w:iCs/>
        </w:rPr>
        <w:lastRenderedPageBreak/>
        <w:t>СОДЕРЖАНИЕ</w:t>
      </w:r>
    </w:p>
    <w:p w14:paraId="63BF23AD" w14:textId="77777777" w:rsidR="004A647E" w:rsidRPr="00D107AB" w:rsidRDefault="004A647E" w:rsidP="004A647E">
      <w:pPr>
        <w:widowControl w:val="0"/>
        <w:spacing w:after="160"/>
        <w:ind w:firstLine="567"/>
        <w:jc w:val="center"/>
        <w:rPr>
          <w:rFonts w:ascii="Sylfaen" w:hAnsi="Sylfaen"/>
          <w:i/>
          <w:iCs/>
        </w:rPr>
      </w:pPr>
    </w:p>
    <w:p w14:paraId="36C8918B" w14:textId="4D6C98C2" w:rsidR="004A647E" w:rsidRPr="00D107AB" w:rsidRDefault="00987208" w:rsidP="004A647E">
      <w:pPr>
        <w:pStyle w:val="aa"/>
        <w:widowControl w:val="0"/>
        <w:spacing w:after="160"/>
        <w:ind w:right="-7" w:firstLine="567"/>
        <w:jc w:val="center"/>
        <w:rPr>
          <w:rFonts w:ascii="Sylfaen" w:hAnsi="Sylfaen"/>
          <w:b/>
          <w:i/>
          <w:iCs/>
          <w:sz w:val="26"/>
          <w:szCs w:val="26"/>
        </w:rPr>
      </w:pPr>
      <w:r w:rsidRPr="00D107AB">
        <w:rPr>
          <w:rFonts w:ascii="Sylfaen" w:hAnsi="Sylfaen"/>
          <w:b/>
          <w:i/>
          <w:iCs/>
        </w:rPr>
        <w:t xml:space="preserve">ПРИОБРЕТЕНИЕ ПРОДУКТОВ ПИТАНИЯ </w:t>
      </w:r>
      <w:r w:rsidR="00023557" w:rsidRPr="00D107AB">
        <w:rPr>
          <w:rFonts w:ascii="Sylfaen" w:hAnsi="Sylfaen"/>
          <w:b/>
          <w:i/>
          <w:iCs/>
        </w:rPr>
        <w:t>НУЖД</w:t>
      </w:r>
      <w:r w:rsidR="00023557" w:rsidRPr="00D107AB">
        <w:rPr>
          <w:rFonts w:ascii="Sylfaen" w:hAnsi="Sylfaen"/>
          <w:b/>
          <w:i/>
          <w:iCs/>
          <w:lang w:val="hy-AM"/>
        </w:rPr>
        <w:t xml:space="preserve"> </w:t>
      </w:r>
      <w:r w:rsidR="00023557" w:rsidRPr="00D107AB">
        <w:rPr>
          <w:rFonts w:ascii="Sylfaen" w:hAnsi="Sylfaen"/>
          <w:b/>
          <w:i/>
          <w:iCs/>
        </w:rPr>
        <w:t xml:space="preserve"> </w:t>
      </w:r>
      <w:r w:rsidR="00023557" w:rsidRPr="00D107AB">
        <w:rPr>
          <w:rFonts w:ascii="Sylfaen" w:hAnsi="Sylfaen"/>
          <w:b/>
          <w:i/>
          <w:iCs/>
          <w:sz w:val="26"/>
          <w:szCs w:val="26"/>
        </w:rPr>
        <w:t>«</w:t>
      </w:r>
      <w:r w:rsidR="001152F6">
        <w:rPr>
          <w:rFonts w:ascii="Sylfaen" w:hAnsi="Sylfaen"/>
          <w:b/>
          <w:i/>
          <w:iCs/>
          <w:sz w:val="26"/>
          <w:szCs w:val="26"/>
        </w:rPr>
        <w:t>ГЮМРИЙСКАЯ СРЕДНЯЯ ШКОЛА № 23</w:t>
      </w:r>
      <w:r w:rsidR="00023557" w:rsidRPr="00D107AB">
        <w:rPr>
          <w:rFonts w:ascii="Sylfaen" w:hAnsi="Sylfaen"/>
          <w:b/>
          <w:i/>
          <w:iCs/>
          <w:sz w:val="26"/>
          <w:szCs w:val="26"/>
        </w:rPr>
        <w:t>» ГНКО</w:t>
      </w:r>
    </w:p>
    <w:p w14:paraId="47845856" w14:textId="77777777" w:rsidR="004A647E" w:rsidRPr="00D107AB" w:rsidRDefault="004A647E" w:rsidP="004A647E">
      <w:pPr>
        <w:widowControl w:val="0"/>
        <w:rPr>
          <w:rFonts w:ascii="Sylfaen" w:hAnsi="Sylfaen"/>
          <w:i/>
          <w:iCs/>
        </w:rPr>
      </w:pPr>
    </w:p>
    <w:p w14:paraId="6F13AC2B" w14:textId="5A8BCEB9" w:rsidR="004A647E" w:rsidRPr="00D107AB" w:rsidRDefault="00171C14" w:rsidP="004A647E">
      <w:pPr>
        <w:widowControl w:val="0"/>
        <w:spacing w:after="160"/>
        <w:jc w:val="center"/>
        <w:rPr>
          <w:rFonts w:ascii="Sylfaen" w:hAnsi="Sylfaen"/>
          <w:i/>
          <w:iCs/>
        </w:rPr>
      </w:pPr>
      <w:r w:rsidRPr="00D107AB">
        <w:rPr>
          <w:rFonts w:ascii="Sylfaen" w:hAnsi="Sylfaen"/>
          <w:b/>
          <w:i/>
          <w:iCs/>
        </w:rPr>
        <w:t>ПРИГЛАШЕНИЕ НА ЗАПРОС КОТИРОВОК</w:t>
      </w:r>
      <w:r w:rsidR="004A647E" w:rsidRPr="00D107AB">
        <w:rPr>
          <w:rFonts w:ascii="Sylfaen" w:hAnsi="Sylfaen"/>
          <w:b/>
          <w:i/>
          <w:iCs/>
        </w:rPr>
        <w:t xml:space="preserve">, </w:t>
      </w:r>
      <w:r w:rsidR="004A647E" w:rsidRPr="00D107AB">
        <w:rPr>
          <w:rFonts w:ascii="Sylfaen" w:hAnsi="Sylfaen"/>
          <w:b/>
          <w:i/>
          <w:iCs/>
        </w:rPr>
        <w:br/>
        <w:t>ОБЪЯВЛЕННЫЙ С ЦЕЛЬЮ ПРИОБРЕТЕНИЯ</w:t>
      </w:r>
    </w:p>
    <w:p w14:paraId="60C0D326" w14:textId="77777777" w:rsidR="004A647E" w:rsidRPr="00D107AB" w:rsidRDefault="004A647E" w:rsidP="004A647E">
      <w:pPr>
        <w:widowControl w:val="0"/>
        <w:spacing w:after="160"/>
        <w:jc w:val="center"/>
        <w:rPr>
          <w:rFonts w:ascii="Sylfaen" w:hAnsi="Sylfaen"/>
          <w:b/>
          <w:i/>
          <w:iCs/>
        </w:rPr>
      </w:pPr>
      <w:r w:rsidRPr="00D107AB">
        <w:rPr>
          <w:rFonts w:ascii="Sylfaen" w:hAnsi="Sylfaen"/>
          <w:b/>
          <w:i/>
          <w:iCs/>
        </w:rPr>
        <w:t>ЧАСТЬ I.</w:t>
      </w:r>
    </w:p>
    <w:p w14:paraId="05C0BE48" w14:textId="77777777" w:rsidR="00096865" w:rsidRPr="00D107AB" w:rsidRDefault="00096865" w:rsidP="00B46D58">
      <w:pPr>
        <w:widowControl w:val="0"/>
        <w:tabs>
          <w:tab w:val="left" w:pos="1134"/>
        </w:tabs>
        <w:spacing w:after="160"/>
        <w:ind w:left="1134" w:hanging="567"/>
        <w:jc w:val="both"/>
        <w:rPr>
          <w:rFonts w:ascii="Sylfaen" w:hAnsi="Sylfaen"/>
          <w:i/>
          <w:iCs/>
        </w:rPr>
      </w:pPr>
      <w:r w:rsidRPr="00D107AB">
        <w:rPr>
          <w:rFonts w:ascii="Sylfaen" w:hAnsi="Sylfaen"/>
          <w:i/>
          <w:iCs/>
        </w:rPr>
        <w:t>1.</w:t>
      </w:r>
      <w:r w:rsidR="005C1BF7" w:rsidRPr="00D107AB">
        <w:rPr>
          <w:rFonts w:ascii="Sylfaen" w:hAnsi="Sylfaen"/>
          <w:i/>
          <w:iCs/>
        </w:rPr>
        <w:tab/>
      </w:r>
      <w:r w:rsidR="00543BAE" w:rsidRPr="00D107AB">
        <w:rPr>
          <w:rFonts w:ascii="Sylfaen" w:hAnsi="Sylfaen"/>
          <w:i/>
          <w:iCs/>
        </w:rPr>
        <w:t>Характеристика предмета закупки</w:t>
      </w:r>
      <w:r w:rsidRPr="00D107AB">
        <w:rPr>
          <w:rFonts w:ascii="Sylfaen" w:hAnsi="Sylfaen"/>
          <w:i/>
          <w:iCs/>
        </w:rPr>
        <w:t xml:space="preserve"> </w:t>
      </w:r>
    </w:p>
    <w:p w14:paraId="4E508461" w14:textId="77777777" w:rsidR="00096865" w:rsidRPr="00D107AB" w:rsidRDefault="00096865" w:rsidP="00B46D58">
      <w:pPr>
        <w:widowControl w:val="0"/>
        <w:tabs>
          <w:tab w:val="left" w:pos="1134"/>
        </w:tabs>
        <w:spacing w:after="160"/>
        <w:ind w:left="1134" w:hanging="567"/>
        <w:jc w:val="both"/>
        <w:rPr>
          <w:rFonts w:ascii="Sylfaen" w:hAnsi="Sylfaen"/>
          <w:i/>
          <w:iCs/>
        </w:rPr>
      </w:pPr>
      <w:r w:rsidRPr="00D107AB">
        <w:rPr>
          <w:rFonts w:ascii="Sylfaen" w:hAnsi="Sylfaen"/>
          <w:i/>
          <w:iCs/>
        </w:rPr>
        <w:t>2.</w:t>
      </w:r>
      <w:r w:rsidR="005D191A" w:rsidRPr="00D107AB">
        <w:rPr>
          <w:rFonts w:ascii="Sylfaen" w:hAnsi="Sylfaen"/>
          <w:i/>
          <w:iCs/>
        </w:rPr>
        <w:tab/>
      </w:r>
      <w:r w:rsidRPr="00D107AB">
        <w:rPr>
          <w:rFonts w:ascii="Sylfaen" w:hAnsi="Sylfaen"/>
          <w:i/>
          <w:iCs/>
        </w:rPr>
        <w:t>Требования к праву участника на участие</w:t>
      </w:r>
      <w:r w:rsidR="00543BAE" w:rsidRPr="00D107AB">
        <w:rPr>
          <w:rFonts w:ascii="Sylfaen" w:hAnsi="Sylfaen"/>
          <w:i/>
          <w:iCs/>
        </w:rPr>
        <w:t xml:space="preserve"> и порядок их оценки</w:t>
      </w:r>
      <w:r w:rsidR="003D0E3C" w:rsidRPr="00D107AB">
        <w:rPr>
          <w:rFonts w:ascii="Sylfaen" w:hAnsi="Sylfaen"/>
          <w:i/>
          <w:iCs/>
        </w:rPr>
        <w:t>, в случае признания отобранным участником-условия представления обеспечения квалификации.</w:t>
      </w:r>
    </w:p>
    <w:p w14:paraId="01F36E3C" w14:textId="77777777" w:rsidR="00096865" w:rsidRPr="00D107AB" w:rsidRDefault="00096865" w:rsidP="00B46D58">
      <w:pPr>
        <w:widowControl w:val="0"/>
        <w:tabs>
          <w:tab w:val="left" w:pos="1134"/>
        </w:tabs>
        <w:spacing w:after="160"/>
        <w:ind w:left="1134" w:hanging="567"/>
        <w:jc w:val="both"/>
        <w:rPr>
          <w:rFonts w:ascii="Sylfaen" w:hAnsi="Sylfaen"/>
          <w:i/>
          <w:iCs/>
        </w:rPr>
      </w:pPr>
      <w:r w:rsidRPr="00D107AB">
        <w:rPr>
          <w:rFonts w:ascii="Sylfaen" w:hAnsi="Sylfaen"/>
          <w:i/>
          <w:iCs/>
        </w:rPr>
        <w:t>3.</w:t>
      </w:r>
      <w:r w:rsidR="005D191A" w:rsidRPr="00D107AB">
        <w:rPr>
          <w:rFonts w:ascii="Sylfaen" w:hAnsi="Sylfaen"/>
          <w:i/>
          <w:iCs/>
        </w:rPr>
        <w:tab/>
      </w:r>
      <w:r w:rsidRPr="00D107AB">
        <w:rPr>
          <w:rFonts w:ascii="Sylfaen" w:hAnsi="Sylfaen"/>
          <w:i/>
          <w:iCs/>
        </w:rPr>
        <w:t>Разъяснение приглашения и порядок вне</w:t>
      </w:r>
      <w:r w:rsidR="00543BAE" w:rsidRPr="00D107AB">
        <w:rPr>
          <w:rFonts w:ascii="Sylfaen" w:hAnsi="Sylfaen"/>
          <w:i/>
          <w:iCs/>
        </w:rPr>
        <w:t>сения изменения в приглашение</w:t>
      </w:r>
    </w:p>
    <w:p w14:paraId="72D8A3F9" w14:textId="77777777" w:rsidR="00087A30" w:rsidRPr="00D107AB" w:rsidRDefault="00096865" w:rsidP="00B46D58">
      <w:pPr>
        <w:widowControl w:val="0"/>
        <w:tabs>
          <w:tab w:val="left" w:pos="1134"/>
        </w:tabs>
        <w:spacing w:after="160"/>
        <w:ind w:left="1134" w:hanging="567"/>
        <w:jc w:val="both"/>
        <w:rPr>
          <w:rFonts w:ascii="Sylfaen" w:hAnsi="Sylfaen" w:cs="Sylfaen"/>
          <w:i/>
          <w:iCs/>
        </w:rPr>
      </w:pPr>
      <w:r w:rsidRPr="00D107AB">
        <w:rPr>
          <w:rFonts w:ascii="Sylfaen" w:hAnsi="Sylfaen"/>
          <w:i/>
          <w:iCs/>
        </w:rPr>
        <w:t>4.</w:t>
      </w:r>
      <w:r w:rsidR="005D191A" w:rsidRPr="00D107AB">
        <w:rPr>
          <w:rFonts w:ascii="Sylfaen" w:hAnsi="Sylfaen"/>
          <w:i/>
          <w:iCs/>
        </w:rPr>
        <w:tab/>
      </w:r>
      <w:r w:rsidRPr="00D107AB">
        <w:rPr>
          <w:rFonts w:ascii="Sylfaen" w:hAnsi="Sylfaen"/>
          <w:i/>
          <w:iCs/>
        </w:rPr>
        <w:t>Порядок подачи заявки</w:t>
      </w:r>
    </w:p>
    <w:p w14:paraId="7C177FCA" w14:textId="77777777" w:rsidR="00096865" w:rsidRPr="00D107AB" w:rsidRDefault="00543BAE" w:rsidP="00B46D58">
      <w:pPr>
        <w:widowControl w:val="0"/>
        <w:tabs>
          <w:tab w:val="left" w:pos="1134"/>
        </w:tabs>
        <w:spacing w:after="160"/>
        <w:ind w:left="1134" w:hanging="567"/>
        <w:jc w:val="both"/>
        <w:rPr>
          <w:rFonts w:ascii="Sylfaen" w:hAnsi="Sylfaen"/>
          <w:i/>
          <w:iCs/>
        </w:rPr>
      </w:pPr>
      <w:r w:rsidRPr="00D107AB">
        <w:rPr>
          <w:rFonts w:ascii="Sylfaen" w:hAnsi="Sylfaen"/>
          <w:i/>
          <w:iCs/>
        </w:rPr>
        <w:t>5.</w:t>
      </w:r>
      <w:r w:rsidRPr="00D107AB">
        <w:rPr>
          <w:rFonts w:ascii="Sylfaen" w:hAnsi="Sylfaen"/>
          <w:i/>
          <w:iCs/>
        </w:rPr>
        <w:tab/>
        <w:t>Ценовое предложение заявки</w:t>
      </w:r>
      <w:r w:rsidR="00087A30" w:rsidRPr="00D107AB">
        <w:rPr>
          <w:rFonts w:ascii="Sylfaen" w:hAnsi="Sylfaen"/>
          <w:i/>
          <w:iCs/>
        </w:rPr>
        <w:t xml:space="preserve"> </w:t>
      </w:r>
    </w:p>
    <w:p w14:paraId="2C8E74BA" w14:textId="77777777" w:rsidR="00096865" w:rsidRPr="00D107AB" w:rsidRDefault="00087A30" w:rsidP="00B46D58">
      <w:pPr>
        <w:widowControl w:val="0"/>
        <w:tabs>
          <w:tab w:val="left" w:pos="1134"/>
        </w:tabs>
        <w:spacing w:after="160"/>
        <w:ind w:left="1134" w:hanging="567"/>
        <w:jc w:val="both"/>
        <w:rPr>
          <w:rFonts w:ascii="Sylfaen" w:hAnsi="Sylfaen"/>
          <w:i/>
          <w:iCs/>
        </w:rPr>
      </w:pPr>
      <w:r w:rsidRPr="00D107AB">
        <w:rPr>
          <w:rFonts w:ascii="Sylfaen" w:hAnsi="Sylfaen"/>
          <w:i/>
          <w:iCs/>
        </w:rPr>
        <w:t>6.</w:t>
      </w:r>
      <w:r w:rsidR="005D191A" w:rsidRPr="00D107AB">
        <w:rPr>
          <w:rFonts w:ascii="Sylfaen" w:hAnsi="Sylfaen"/>
          <w:i/>
          <w:iCs/>
        </w:rPr>
        <w:tab/>
      </w:r>
      <w:r w:rsidRPr="00D107AB">
        <w:rPr>
          <w:rFonts w:ascii="Sylfaen" w:hAnsi="Sylfaen"/>
          <w:i/>
          <w:iCs/>
        </w:rPr>
        <w:t>Срок действия заявки, порядок внесения</w:t>
      </w:r>
      <w:r w:rsidR="005D191A" w:rsidRPr="00D107AB">
        <w:rPr>
          <w:rFonts w:ascii="Sylfaen" w:hAnsi="Sylfaen"/>
          <w:i/>
          <w:iCs/>
        </w:rPr>
        <w:t xml:space="preserve"> изменений в заявки и их отзыва</w:t>
      </w:r>
      <w:r w:rsidRPr="00D107AB">
        <w:rPr>
          <w:rFonts w:ascii="Sylfaen" w:hAnsi="Sylfaen"/>
          <w:i/>
          <w:iCs/>
        </w:rPr>
        <w:t xml:space="preserve"> </w:t>
      </w:r>
    </w:p>
    <w:p w14:paraId="33574ACE" w14:textId="77777777" w:rsidR="00096865" w:rsidRPr="00D107AB" w:rsidRDefault="00087A30" w:rsidP="00B46D58">
      <w:pPr>
        <w:widowControl w:val="0"/>
        <w:tabs>
          <w:tab w:val="left" w:pos="1134"/>
        </w:tabs>
        <w:spacing w:after="160"/>
        <w:ind w:left="1134" w:hanging="567"/>
        <w:jc w:val="both"/>
        <w:rPr>
          <w:rFonts w:ascii="Sylfaen" w:hAnsi="Sylfaen" w:cs="Sylfaen"/>
          <w:i/>
          <w:iCs/>
        </w:rPr>
      </w:pPr>
      <w:r w:rsidRPr="00D107AB">
        <w:rPr>
          <w:rFonts w:ascii="Sylfaen" w:hAnsi="Sylfaen"/>
          <w:i/>
          <w:iCs/>
        </w:rPr>
        <w:t>8.</w:t>
      </w:r>
      <w:r w:rsidR="005D191A" w:rsidRPr="00D107AB">
        <w:rPr>
          <w:rFonts w:ascii="Sylfaen" w:hAnsi="Sylfaen"/>
          <w:i/>
          <w:iCs/>
        </w:rPr>
        <w:tab/>
      </w:r>
      <w:r w:rsidRPr="00D107AB">
        <w:rPr>
          <w:rFonts w:ascii="Sylfaen" w:hAnsi="Sylfaen"/>
          <w:i/>
          <w:iCs/>
        </w:rPr>
        <w:t>Вскрытие, оц</w:t>
      </w:r>
      <w:r w:rsidR="000B2CFA" w:rsidRPr="00D107AB">
        <w:rPr>
          <w:rFonts w:ascii="Sylfaen" w:hAnsi="Sylfaen"/>
          <w:i/>
          <w:iCs/>
        </w:rPr>
        <w:t>енка заявок и подведение итогов</w:t>
      </w:r>
    </w:p>
    <w:p w14:paraId="36DDA145" w14:textId="77777777" w:rsidR="00096865" w:rsidRPr="00D107AB" w:rsidRDefault="00087A30" w:rsidP="00B46D58">
      <w:pPr>
        <w:widowControl w:val="0"/>
        <w:tabs>
          <w:tab w:val="left" w:pos="1134"/>
        </w:tabs>
        <w:spacing w:after="160"/>
        <w:ind w:left="1134" w:hanging="567"/>
        <w:jc w:val="both"/>
        <w:rPr>
          <w:rFonts w:ascii="Sylfaen" w:hAnsi="Sylfaen"/>
          <w:i/>
          <w:iCs/>
        </w:rPr>
      </w:pPr>
      <w:r w:rsidRPr="00D107AB">
        <w:rPr>
          <w:rFonts w:ascii="Sylfaen" w:hAnsi="Sylfaen"/>
          <w:i/>
          <w:iCs/>
        </w:rPr>
        <w:t>9.</w:t>
      </w:r>
      <w:r w:rsidR="005D191A" w:rsidRPr="00D107AB">
        <w:rPr>
          <w:rFonts w:ascii="Sylfaen" w:hAnsi="Sylfaen"/>
          <w:i/>
          <w:iCs/>
        </w:rPr>
        <w:tab/>
      </w:r>
      <w:r w:rsidRPr="00D107AB">
        <w:rPr>
          <w:rFonts w:ascii="Sylfaen" w:hAnsi="Sylfaen"/>
          <w:i/>
          <w:iCs/>
        </w:rPr>
        <w:t>Заключение догово</w:t>
      </w:r>
      <w:r w:rsidR="00543BAE" w:rsidRPr="00D107AB">
        <w:rPr>
          <w:rFonts w:ascii="Sylfaen" w:hAnsi="Sylfaen"/>
          <w:i/>
          <w:iCs/>
        </w:rPr>
        <w:t>ра</w:t>
      </w:r>
    </w:p>
    <w:p w14:paraId="6F80A523" w14:textId="77777777" w:rsidR="00096865" w:rsidRPr="00D107AB" w:rsidRDefault="00087A30" w:rsidP="00B46D58">
      <w:pPr>
        <w:widowControl w:val="0"/>
        <w:tabs>
          <w:tab w:val="left" w:pos="1134"/>
        </w:tabs>
        <w:spacing w:after="160"/>
        <w:ind w:left="1134" w:hanging="567"/>
        <w:jc w:val="both"/>
        <w:rPr>
          <w:rFonts w:ascii="Sylfaen" w:hAnsi="Sylfaen"/>
          <w:i/>
          <w:iCs/>
        </w:rPr>
      </w:pPr>
      <w:r w:rsidRPr="00D107AB">
        <w:rPr>
          <w:rFonts w:ascii="Sylfaen" w:hAnsi="Sylfaen"/>
          <w:i/>
          <w:iCs/>
        </w:rPr>
        <w:t>10.</w:t>
      </w:r>
      <w:r w:rsidR="005D191A" w:rsidRPr="00D107AB">
        <w:rPr>
          <w:rFonts w:ascii="Sylfaen" w:hAnsi="Sylfaen"/>
          <w:i/>
          <w:iCs/>
        </w:rPr>
        <w:tab/>
      </w:r>
      <w:r w:rsidR="003E1D9D" w:rsidRPr="00D107AB">
        <w:rPr>
          <w:rFonts w:ascii="Sylfaen" w:hAnsi="Sylfaen"/>
          <w:i/>
          <w:iCs/>
        </w:rPr>
        <w:t xml:space="preserve">Обеспечения </w:t>
      </w:r>
      <w:r w:rsidR="00174DAB" w:rsidRPr="00D107AB">
        <w:rPr>
          <w:rFonts w:ascii="Sylfaen" w:hAnsi="Sylfaen"/>
          <w:i/>
          <w:iCs/>
        </w:rPr>
        <w:t xml:space="preserve">квалификации  и </w:t>
      </w:r>
      <w:r w:rsidR="00543BAE" w:rsidRPr="00D107AB">
        <w:rPr>
          <w:rFonts w:ascii="Sylfaen" w:hAnsi="Sylfaen"/>
          <w:i/>
          <w:iCs/>
        </w:rPr>
        <w:t>договора</w:t>
      </w:r>
      <w:r w:rsidRPr="00D107AB">
        <w:rPr>
          <w:rFonts w:ascii="Sylfaen" w:hAnsi="Sylfaen"/>
          <w:i/>
          <w:iCs/>
        </w:rPr>
        <w:t xml:space="preserve"> </w:t>
      </w:r>
    </w:p>
    <w:p w14:paraId="354C1E16" w14:textId="77777777" w:rsidR="00096865" w:rsidRPr="00D107AB" w:rsidRDefault="00096865" w:rsidP="00B46D58">
      <w:pPr>
        <w:widowControl w:val="0"/>
        <w:tabs>
          <w:tab w:val="left" w:pos="1134"/>
        </w:tabs>
        <w:spacing w:after="160"/>
        <w:ind w:left="1134" w:hanging="567"/>
        <w:jc w:val="both"/>
        <w:rPr>
          <w:rFonts w:ascii="Sylfaen" w:hAnsi="Sylfaen"/>
          <w:i/>
          <w:iCs/>
        </w:rPr>
      </w:pPr>
      <w:r w:rsidRPr="00D107AB">
        <w:rPr>
          <w:rFonts w:ascii="Sylfaen" w:hAnsi="Sylfaen"/>
          <w:i/>
          <w:iCs/>
        </w:rPr>
        <w:t>11.</w:t>
      </w:r>
      <w:r w:rsidR="005D191A" w:rsidRPr="00D107AB">
        <w:rPr>
          <w:rFonts w:ascii="Sylfaen" w:hAnsi="Sylfaen"/>
          <w:i/>
          <w:iCs/>
        </w:rPr>
        <w:tab/>
      </w:r>
      <w:r w:rsidRPr="00D107AB">
        <w:rPr>
          <w:rFonts w:ascii="Sylfaen" w:hAnsi="Sylfaen"/>
          <w:i/>
          <w:iCs/>
        </w:rPr>
        <w:t>Объяв</w:t>
      </w:r>
      <w:r w:rsidR="00543BAE" w:rsidRPr="00D107AB">
        <w:rPr>
          <w:rFonts w:ascii="Sylfaen" w:hAnsi="Sylfaen"/>
          <w:i/>
          <w:iCs/>
        </w:rPr>
        <w:t>ление процедуры несостоявшейся</w:t>
      </w:r>
      <w:r w:rsidRPr="00D107AB">
        <w:rPr>
          <w:rFonts w:ascii="Sylfaen" w:hAnsi="Sylfaen"/>
          <w:i/>
          <w:iCs/>
        </w:rPr>
        <w:t xml:space="preserve"> </w:t>
      </w:r>
    </w:p>
    <w:p w14:paraId="442AFAE6" w14:textId="77777777" w:rsidR="00096865" w:rsidRPr="00D107AB" w:rsidRDefault="00096865" w:rsidP="00B46D58">
      <w:pPr>
        <w:widowControl w:val="0"/>
        <w:tabs>
          <w:tab w:val="left" w:pos="1134"/>
        </w:tabs>
        <w:spacing w:after="160"/>
        <w:ind w:left="1134" w:hanging="567"/>
        <w:jc w:val="both"/>
        <w:rPr>
          <w:rFonts w:ascii="Sylfaen" w:hAnsi="Sylfaen"/>
          <w:i/>
          <w:iCs/>
        </w:rPr>
      </w:pPr>
      <w:r w:rsidRPr="00D107AB">
        <w:rPr>
          <w:rFonts w:ascii="Sylfaen" w:hAnsi="Sylfaen"/>
          <w:i/>
          <w:iCs/>
        </w:rPr>
        <w:t>12.</w:t>
      </w:r>
      <w:r w:rsidR="005D191A" w:rsidRPr="00D107AB">
        <w:rPr>
          <w:rFonts w:ascii="Sylfaen" w:hAnsi="Sylfaen"/>
          <w:i/>
          <w:iCs/>
        </w:rPr>
        <w:tab/>
      </w:r>
      <w:r w:rsidRPr="00D107AB">
        <w:rPr>
          <w:rFonts w:ascii="Sylfaen" w:hAnsi="Sylfaen"/>
          <w:i/>
          <w:iCs/>
        </w:rPr>
        <w:t>Право участника и порядок обжалования им действий и (или) принятых решений</w:t>
      </w:r>
      <w:r w:rsidR="00543BAE" w:rsidRPr="00D107AB">
        <w:rPr>
          <w:rFonts w:ascii="Sylfaen" w:hAnsi="Sylfaen"/>
          <w:i/>
          <w:iCs/>
        </w:rPr>
        <w:t>, связанных с процессом закупки</w:t>
      </w:r>
    </w:p>
    <w:p w14:paraId="461E9CD2" w14:textId="77777777" w:rsidR="00520F57" w:rsidRPr="00D107AB" w:rsidRDefault="00520F57" w:rsidP="00B46D58">
      <w:pPr>
        <w:widowControl w:val="0"/>
        <w:spacing w:after="160"/>
        <w:jc w:val="center"/>
        <w:rPr>
          <w:rFonts w:ascii="Sylfaen" w:hAnsi="Sylfaen"/>
          <w:b/>
          <w:i/>
          <w:iCs/>
        </w:rPr>
      </w:pPr>
    </w:p>
    <w:p w14:paraId="1F7310F0" w14:textId="77777777" w:rsidR="008842CE" w:rsidRPr="00D107AB" w:rsidRDefault="00CA590C" w:rsidP="00B46D58">
      <w:pPr>
        <w:widowControl w:val="0"/>
        <w:spacing w:after="160"/>
        <w:jc w:val="center"/>
        <w:rPr>
          <w:rFonts w:ascii="Sylfaen" w:hAnsi="Sylfaen"/>
          <w:b/>
          <w:i/>
          <w:iCs/>
        </w:rPr>
      </w:pPr>
      <w:r w:rsidRPr="00D107AB">
        <w:rPr>
          <w:rFonts w:ascii="Sylfaen" w:hAnsi="Sylfaen"/>
          <w:b/>
          <w:i/>
          <w:iCs/>
        </w:rPr>
        <w:t xml:space="preserve">ЧАСТЬ II. </w:t>
      </w:r>
    </w:p>
    <w:p w14:paraId="1C5D8934" w14:textId="77777777" w:rsidR="008842CE" w:rsidRPr="00D107AB" w:rsidRDefault="008842CE" w:rsidP="00B46D58">
      <w:pPr>
        <w:widowControl w:val="0"/>
        <w:spacing w:after="160"/>
        <w:jc w:val="center"/>
        <w:rPr>
          <w:rFonts w:ascii="Sylfaen" w:hAnsi="Sylfaen"/>
          <w:b/>
          <w:i/>
          <w:iCs/>
        </w:rPr>
      </w:pPr>
    </w:p>
    <w:p w14:paraId="4B654457" w14:textId="63F8036D" w:rsidR="00096865" w:rsidRPr="00D107AB" w:rsidRDefault="00096865" w:rsidP="00B46D58">
      <w:pPr>
        <w:widowControl w:val="0"/>
        <w:spacing w:after="160"/>
        <w:jc w:val="center"/>
        <w:rPr>
          <w:rFonts w:ascii="Sylfaen" w:hAnsi="Sylfaen"/>
          <w:b/>
          <w:i/>
          <w:iCs/>
        </w:rPr>
      </w:pPr>
      <w:r w:rsidRPr="00D107AB">
        <w:rPr>
          <w:rFonts w:ascii="Sylfaen" w:hAnsi="Sylfaen"/>
          <w:b/>
          <w:i/>
          <w:iCs/>
        </w:rPr>
        <w:t xml:space="preserve">ИНСТРУКЦИЯ ПО ПОДГОТОВКЕ ЗАЯВКИ </w:t>
      </w:r>
      <w:r w:rsidR="00CA590C" w:rsidRPr="00D107AB">
        <w:rPr>
          <w:rFonts w:ascii="Sylfaen" w:hAnsi="Sylfaen"/>
          <w:b/>
          <w:i/>
          <w:iCs/>
        </w:rPr>
        <w:br/>
      </w:r>
      <w:r w:rsidRPr="00D107AB">
        <w:rPr>
          <w:rFonts w:ascii="Sylfaen" w:hAnsi="Sylfaen"/>
          <w:b/>
          <w:i/>
          <w:iCs/>
        </w:rPr>
        <w:t xml:space="preserve">НА </w:t>
      </w:r>
      <w:r w:rsidR="00171C14" w:rsidRPr="00D107AB">
        <w:rPr>
          <w:rFonts w:ascii="Sylfaen" w:hAnsi="Sylfaen"/>
          <w:b/>
          <w:i/>
          <w:iCs/>
        </w:rPr>
        <w:t xml:space="preserve"> ЗАПРОС КОТИРОВОК</w:t>
      </w:r>
    </w:p>
    <w:p w14:paraId="06FB9D25" w14:textId="77777777" w:rsidR="00520F57" w:rsidRPr="00D107AB" w:rsidRDefault="00520F57" w:rsidP="00B46D58">
      <w:pPr>
        <w:widowControl w:val="0"/>
        <w:spacing w:after="160"/>
        <w:jc w:val="center"/>
        <w:rPr>
          <w:rFonts w:ascii="Sylfaen" w:hAnsi="Sylfaen"/>
          <w:b/>
          <w:i/>
          <w:iCs/>
        </w:rPr>
      </w:pPr>
    </w:p>
    <w:p w14:paraId="7DC83841" w14:textId="77777777" w:rsidR="00096865" w:rsidRPr="00D107AB" w:rsidRDefault="00096865" w:rsidP="00B46D58">
      <w:pPr>
        <w:widowControl w:val="0"/>
        <w:tabs>
          <w:tab w:val="left" w:pos="1134"/>
        </w:tabs>
        <w:spacing w:after="160"/>
        <w:ind w:left="1134" w:hanging="567"/>
        <w:jc w:val="both"/>
        <w:rPr>
          <w:rFonts w:ascii="Sylfaen" w:hAnsi="Sylfaen"/>
          <w:i/>
          <w:iCs/>
        </w:rPr>
      </w:pPr>
      <w:r w:rsidRPr="00D107AB">
        <w:rPr>
          <w:rFonts w:ascii="Sylfaen" w:hAnsi="Sylfaen"/>
          <w:i/>
          <w:iCs/>
        </w:rPr>
        <w:t>1.</w:t>
      </w:r>
      <w:r w:rsidRPr="00D107AB">
        <w:rPr>
          <w:rFonts w:ascii="Sylfaen" w:hAnsi="Sylfaen"/>
          <w:i/>
          <w:iCs/>
        </w:rPr>
        <w:tab/>
        <w:t>Общ</w:t>
      </w:r>
      <w:r w:rsidR="00543BAE" w:rsidRPr="00D107AB">
        <w:rPr>
          <w:rFonts w:ascii="Sylfaen" w:hAnsi="Sylfaen"/>
          <w:i/>
          <w:iCs/>
        </w:rPr>
        <w:t>ие положения</w:t>
      </w:r>
    </w:p>
    <w:p w14:paraId="05230F13" w14:textId="77777777" w:rsidR="00096865" w:rsidRPr="00D107AB" w:rsidRDefault="00543BAE" w:rsidP="00B46D58">
      <w:pPr>
        <w:widowControl w:val="0"/>
        <w:tabs>
          <w:tab w:val="left" w:pos="1134"/>
        </w:tabs>
        <w:spacing w:after="160"/>
        <w:ind w:left="1134" w:hanging="567"/>
        <w:jc w:val="both"/>
        <w:rPr>
          <w:rFonts w:ascii="Sylfaen" w:hAnsi="Sylfaen"/>
          <w:i/>
          <w:iCs/>
        </w:rPr>
      </w:pPr>
      <w:r w:rsidRPr="00D107AB">
        <w:rPr>
          <w:rFonts w:ascii="Sylfaen" w:hAnsi="Sylfaen"/>
          <w:i/>
          <w:iCs/>
        </w:rPr>
        <w:t>2.</w:t>
      </w:r>
      <w:r w:rsidRPr="00D107AB">
        <w:rPr>
          <w:rFonts w:ascii="Sylfaen" w:hAnsi="Sylfaen"/>
          <w:i/>
          <w:iCs/>
        </w:rPr>
        <w:tab/>
        <w:t>Заявка на процедуру</w:t>
      </w:r>
    </w:p>
    <w:p w14:paraId="2D061050" w14:textId="77777777" w:rsidR="0061522D" w:rsidRPr="00D107AB" w:rsidRDefault="00450C30" w:rsidP="00B46D58">
      <w:pPr>
        <w:widowControl w:val="0"/>
        <w:tabs>
          <w:tab w:val="left" w:pos="1134"/>
        </w:tabs>
        <w:spacing w:after="160"/>
        <w:ind w:left="1134" w:hanging="567"/>
        <w:jc w:val="both"/>
        <w:rPr>
          <w:rFonts w:ascii="Sylfaen" w:hAnsi="Sylfaen"/>
          <w:i/>
          <w:iCs/>
        </w:rPr>
      </w:pPr>
      <w:r w:rsidRPr="00D107AB">
        <w:rPr>
          <w:rFonts w:ascii="Sylfaen" w:hAnsi="Sylfaen"/>
          <w:i/>
          <w:iCs/>
        </w:rPr>
        <w:t>3</w:t>
      </w:r>
      <w:r w:rsidR="00543BAE" w:rsidRPr="00D107AB">
        <w:rPr>
          <w:rFonts w:ascii="Sylfaen" w:hAnsi="Sylfaen"/>
          <w:i/>
          <w:iCs/>
        </w:rPr>
        <w:t>.</w:t>
      </w:r>
      <w:r w:rsidR="00543BAE" w:rsidRPr="00D107AB">
        <w:rPr>
          <w:rFonts w:ascii="Sylfaen" w:hAnsi="Sylfaen"/>
          <w:i/>
          <w:iCs/>
        </w:rPr>
        <w:tab/>
        <w:t>Приложения № 1-</w:t>
      </w:r>
      <w:r w:rsidR="003529EA" w:rsidRPr="00D107AB">
        <w:rPr>
          <w:rFonts w:ascii="Sylfaen" w:hAnsi="Sylfaen"/>
          <w:i/>
          <w:iCs/>
        </w:rPr>
        <w:t>6</w:t>
      </w:r>
    </w:p>
    <w:p w14:paraId="5CACA0AE" w14:textId="77777777" w:rsidR="00E17B7F" w:rsidRPr="00D107AB" w:rsidRDefault="00E17B7F">
      <w:pPr>
        <w:rPr>
          <w:rFonts w:ascii="Sylfaen" w:hAnsi="Sylfaen"/>
          <w:i/>
          <w:iCs/>
          <w:spacing w:val="-6"/>
        </w:rPr>
      </w:pPr>
      <w:r w:rsidRPr="00D107AB">
        <w:rPr>
          <w:rFonts w:ascii="Sylfaen" w:hAnsi="Sylfaen"/>
          <w:i/>
          <w:iCs/>
          <w:spacing w:val="-6"/>
        </w:rPr>
        <w:br w:type="page"/>
      </w:r>
    </w:p>
    <w:p w14:paraId="7B7909A2" w14:textId="5A85B356" w:rsidR="004A647E" w:rsidRPr="00D107AB" w:rsidRDefault="004A647E" w:rsidP="004A647E">
      <w:pPr>
        <w:widowControl w:val="0"/>
        <w:spacing w:after="160"/>
        <w:ind w:hanging="567"/>
        <w:jc w:val="both"/>
        <w:rPr>
          <w:rFonts w:ascii="Sylfaen" w:hAnsi="Sylfaen"/>
          <w:i/>
          <w:iCs/>
          <w:spacing w:val="-6"/>
          <w:sz w:val="22"/>
          <w:szCs w:val="22"/>
        </w:rPr>
      </w:pPr>
      <w:r w:rsidRPr="00D107AB">
        <w:rPr>
          <w:rFonts w:ascii="Sylfaen" w:hAnsi="Sylfaen"/>
          <w:i/>
          <w:iCs/>
          <w:color w:val="000000" w:themeColor="text1"/>
          <w:spacing w:val="-6"/>
          <w:sz w:val="22"/>
          <w:szCs w:val="22"/>
        </w:rPr>
        <w:lastRenderedPageBreak/>
        <w:t>Настоящее Приглашение предоставляется в дополнение к объявлению об открытом конкурсе, проводимом под кодом</w:t>
      </w:r>
      <w:r w:rsidRPr="00D107AB">
        <w:rPr>
          <w:rFonts w:ascii="Sylfaen" w:hAnsi="Sylfaen"/>
          <w:i/>
          <w:iCs/>
          <w:color w:val="000000" w:themeColor="text1"/>
          <w:spacing w:val="-6"/>
          <w:sz w:val="22"/>
          <w:szCs w:val="22"/>
          <w:lang w:val="hy-AM"/>
        </w:rPr>
        <w:t xml:space="preserve"> </w:t>
      </w:r>
      <w:r w:rsidR="00987208" w:rsidRPr="00D107AB">
        <w:rPr>
          <w:rFonts w:ascii="Sylfaen" w:hAnsi="Sylfaen"/>
          <w:bCs/>
          <w:i/>
          <w:iCs/>
          <w:color w:val="000000" w:themeColor="text1"/>
          <w:sz w:val="22"/>
          <w:szCs w:val="22"/>
        </w:rPr>
        <w:t>(ShMGT18MD-GhAPDzB-</w:t>
      </w:r>
      <w:r w:rsidR="00DB7B41">
        <w:rPr>
          <w:rFonts w:ascii="Sylfaen" w:hAnsi="Sylfaen"/>
          <w:bCs/>
          <w:i/>
          <w:iCs/>
          <w:color w:val="000000" w:themeColor="text1"/>
          <w:sz w:val="22"/>
          <w:szCs w:val="22"/>
        </w:rPr>
        <w:t>2026/1-sn</w:t>
      </w:r>
      <w:r w:rsidR="00987208" w:rsidRPr="00D107AB">
        <w:rPr>
          <w:rFonts w:ascii="Sylfaen" w:hAnsi="Sylfaen"/>
          <w:bCs/>
          <w:i/>
          <w:iCs/>
          <w:color w:val="000000" w:themeColor="text1"/>
          <w:sz w:val="22"/>
          <w:szCs w:val="22"/>
        </w:rPr>
        <w:t>)(ԳԹ18ՄԴ-ԳՀԱՊՁԲ-</w:t>
      </w:r>
      <w:r w:rsidR="00DB7B41">
        <w:rPr>
          <w:rFonts w:ascii="Sylfaen" w:hAnsi="Sylfaen"/>
          <w:bCs/>
          <w:i/>
          <w:iCs/>
          <w:color w:val="000000" w:themeColor="text1"/>
          <w:sz w:val="22"/>
          <w:szCs w:val="22"/>
        </w:rPr>
        <w:t>2026/1-սն</w:t>
      </w:r>
      <w:r w:rsidR="00987208" w:rsidRPr="00D107AB">
        <w:rPr>
          <w:rFonts w:ascii="Sylfaen" w:hAnsi="Sylfaen"/>
          <w:bCs/>
          <w:i/>
          <w:iCs/>
          <w:color w:val="000000" w:themeColor="text1"/>
          <w:sz w:val="22"/>
          <w:szCs w:val="22"/>
        </w:rPr>
        <w:t>)</w:t>
      </w:r>
      <w:r w:rsidR="00023557" w:rsidRPr="00D107AB">
        <w:rPr>
          <w:rFonts w:ascii="Sylfaen" w:hAnsi="Sylfaen"/>
          <w:bCs/>
          <w:i/>
          <w:iCs/>
          <w:color w:val="000000" w:themeColor="text1"/>
          <w:sz w:val="22"/>
          <w:szCs w:val="22"/>
          <w:lang w:val="hy-AM"/>
        </w:rPr>
        <w:t xml:space="preserve"> </w:t>
      </w:r>
      <w:r w:rsidRPr="00D107AB">
        <w:rPr>
          <w:rFonts w:ascii="Sylfaen" w:hAnsi="Sylfaen"/>
          <w:i/>
          <w:iCs/>
          <w:color w:val="000000" w:themeColor="text1"/>
          <w:spacing w:val="-6"/>
          <w:sz w:val="22"/>
          <w:szCs w:val="22"/>
        </w:rPr>
        <w:t>(далее — процедура).</w:t>
      </w:r>
    </w:p>
    <w:p w14:paraId="6D73781F" w14:textId="1415C3BA" w:rsidR="004A647E" w:rsidRPr="00D107AB" w:rsidRDefault="004A647E" w:rsidP="004A647E">
      <w:pPr>
        <w:pStyle w:val="aa"/>
        <w:widowControl w:val="0"/>
        <w:spacing w:after="160"/>
        <w:ind w:right="-7" w:firstLine="567"/>
        <w:rPr>
          <w:rFonts w:ascii="Sylfaen" w:hAnsi="Sylfaen"/>
          <w:i/>
          <w:iCs/>
          <w:sz w:val="22"/>
          <w:szCs w:val="22"/>
        </w:rPr>
      </w:pPr>
      <w:r w:rsidRPr="00D107AB">
        <w:rPr>
          <w:rFonts w:ascii="Sylfaen" w:hAnsi="Sylfaen"/>
          <w:i/>
          <w:iCs/>
          <w:sz w:val="22"/>
          <w:szCs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D107AB">
        <w:rPr>
          <w:rFonts w:ascii="Sylfaen" w:hAnsi="Sylfaen" w:cs="Courier New"/>
          <w:i/>
          <w:iCs/>
          <w:sz w:val="22"/>
          <w:szCs w:val="22"/>
          <w:lang w:val="en-US"/>
        </w:rPr>
        <w:t> </w:t>
      </w:r>
      <w:r w:rsidRPr="00D107AB">
        <w:rPr>
          <w:rFonts w:ascii="Sylfaen" w:hAnsi="Sylfaen"/>
          <w:i/>
          <w:iCs/>
          <w:sz w:val="22"/>
          <w:szCs w:val="22"/>
        </w:rPr>
        <w:t>4</w:t>
      </w:r>
      <w:r w:rsidRPr="00D107AB">
        <w:rPr>
          <w:rFonts w:ascii="Sylfaen" w:hAnsi="Sylfaen" w:cs="Courier New"/>
          <w:i/>
          <w:iCs/>
          <w:sz w:val="22"/>
          <w:szCs w:val="22"/>
          <w:lang w:val="en-US"/>
        </w:rPr>
        <w:t> </w:t>
      </w:r>
      <w:r w:rsidRPr="00D107AB">
        <w:rPr>
          <w:rFonts w:ascii="Sylfaen" w:hAnsi="Sylfaen"/>
          <w:i/>
          <w:iCs/>
          <w:sz w:val="22"/>
          <w:szCs w:val="22"/>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023557" w:rsidRPr="00D107AB">
        <w:rPr>
          <w:rFonts w:ascii="Sylfaen" w:hAnsi="Sylfaen"/>
          <w:i/>
          <w:iCs/>
          <w:sz w:val="22"/>
          <w:szCs w:val="22"/>
        </w:rPr>
        <w:t>«</w:t>
      </w:r>
      <w:r w:rsidR="001152F6">
        <w:rPr>
          <w:rFonts w:ascii="Sylfaen" w:hAnsi="Sylfaen"/>
          <w:i/>
          <w:iCs/>
          <w:sz w:val="22"/>
          <w:szCs w:val="22"/>
        </w:rPr>
        <w:t>Гюмрийская средняя школа № 23</w:t>
      </w:r>
      <w:r w:rsidR="00023557" w:rsidRPr="00D107AB">
        <w:rPr>
          <w:rFonts w:ascii="Sylfaen" w:hAnsi="Sylfaen"/>
          <w:i/>
          <w:iCs/>
          <w:sz w:val="22"/>
          <w:szCs w:val="22"/>
        </w:rPr>
        <w:t>» ГНКО</w:t>
      </w:r>
      <w:r w:rsidRPr="00D107AB">
        <w:rPr>
          <w:rFonts w:ascii="Sylfaen" w:hAnsi="Sylfaen"/>
          <w:i/>
          <w:iCs/>
          <w:sz w:val="22"/>
          <w:szCs w:val="22"/>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01D4293D" w14:textId="77777777" w:rsidR="004A647E" w:rsidRPr="00D107AB" w:rsidRDefault="004A647E" w:rsidP="004A647E">
      <w:pPr>
        <w:widowControl w:val="0"/>
        <w:spacing w:after="160"/>
        <w:ind w:firstLine="567"/>
        <w:jc w:val="both"/>
        <w:rPr>
          <w:rFonts w:ascii="Sylfaen" w:hAnsi="Sylfaen"/>
          <w:i/>
          <w:iCs/>
          <w:sz w:val="22"/>
          <w:szCs w:val="22"/>
        </w:rPr>
      </w:pPr>
      <w:r w:rsidRPr="00D107AB">
        <w:rPr>
          <w:rFonts w:ascii="Sylfaen" w:hAnsi="Sylfaen"/>
          <w:i/>
          <w:iCs/>
          <w:sz w:val="22"/>
          <w:szCs w:val="22"/>
        </w:rPr>
        <w:t>Заявки могут подавать все лица, независимо от того, являются ли они иностранным физическим лицом, организацией или лицом без гражданства.</w:t>
      </w:r>
    </w:p>
    <w:p w14:paraId="433EB2E5" w14:textId="77777777" w:rsidR="004A647E" w:rsidRPr="00D107AB" w:rsidRDefault="004A647E" w:rsidP="004A647E">
      <w:pPr>
        <w:widowControl w:val="0"/>
        <w:spacing w:after="160"/>
        <w:ind w:firstLine="567"/>
        <w:jc w:val="both"/>
        <w:rPr>
          <w:rFonts w:ascii="Sylfaen" w:hAnsi="Sylfaen" w:cs="Times Armenian"/>
          <w:i/>
          <w:iCs/>
          <w:sz w:val="22"/>
          <w:szCs w:val="22"/>
        </w:rPr>
      </w:pPr>
      <w:r w:rsidRPr="00D107AB">
        <w:rPr>
          <w:rFonts w:ascii="Sylfaen" w:hAnsi="Sylfaen"/>
          <w:i/>
          <w:iCs/>
          <w:sz w:val="22"/>
          <w:szCs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129E6BA1" w14:textId="714147A5" w:rsidR="003E1421" w:rsidRPr="00D107AB" w:rsidRDefault="004A647E" w:rsidP="004A647E">
      <w:pPr>
        <w:pStyle w:val="23"/>
        <w:widowControl w:val="0"/>
        <w:spacing w:after="160" w:line="240" w:lineRule="auto"/>
        <w:ind w:firstLine="567"/>
        <w:rPr>
          <w:rFonts w:ascii="Sylfaen" w:hAnsi="Sylfaen"/>
          <w:i/>
          <w:iCs/>
          <w:sz w:val="24"/>
          <w:szCs w:val="24"/>
        </w:rPr>
      </w:pPr>
      <w:r w:rsidRPr="00D107AB">
        <w:rPr>
          <w:rFonts w:ascii="Sylfaen" w:hAnsi="Sylfaen"/>
          <w:i/>
          <w:iCs/>
          <w:sz w:val="22"/>
          <w:szCs w:val="22"/>
        </w:rPr>
        <w:t>Адрес электронной почты секретаря оценочной комиссии "</w:t>
      </w:r>
      <w:r w:rsidRPr="00D107AB">
        <w:rPr>
          <w:rFonts w:ascii="Sylfaen" w:hAnsi="Sylfaen"/>
          <w:i/>
          <w:iCs/>
          <w:color w:val="FF0000"/>
          <w:spacing w:val="2"/>
          <w:u w:val="single"/>
          <w:shd w:val="clear" w:color="auto" w:fill="FFFFFF"/>
        </w:rPr>
        <w:t xml:space="preserve"> </w:t>
      </w:r>
      <w:r w:rsidR="00CB0A83" w:rsidRPr="00D107AB">
        <w:rPr>
          <w:rFonts w:ascii="Sylfaen" w:hAnsi="Sylfaen"/>
          <w:i/>
          <w:iCs/>
          <w:color w:val="FF0000"/>
          <w:spacing w:val="2"/>
          <w:u w:val="single"/>
          <w:shd w:val="clear" w:color="auto" w:fill="FFFFFF"/>
          <w:lang w:val="af-ZA"/>
        </w:rPr>
        <w:t>info@businesspro.am</w:t>
      </w:r>
    </w:p>
    <w:p w14:paraId="6293B7FC" w14:textId="77777777" w:rsidR="00096865" w:rsidRPr="00D107AB" w:rsidRDefault="00F5653D" w:rsidP="00B46D58">
      <w:pPr>
        <w:widowControl w:val="0"/>
        <w:spacing w:after="160"/>
        <w:jc w:val="center"/>
        <w:rPr>
          <w:rFonts w:ascii="Sylfaen" w:hAnsi="Sylfaen"/>
          <w:i/>
          <w:iCs/>
        </w:rPr>
      </w:pPr>
      <w:r w:rsidRPr="00D107AB">
        <w:rPr>
          <w:rFonts w:ascii="Sylfaen" w:hAnsi="Sylfaen"/>
          <w:i/>
          <w:iCs/>
        </w:rPr>
        <w:br w:type="page"/>
      </w:r>
      <w:r w:rsidRPr="00D107AB">
        <w:rPr>
          <w:rFonts w:ascii="Sylfaen" w:hAnsi="Sylfaen"/>
          <w:i/>
          <w:iCs/>
        </w:rPr>
        <w:lastRenderedPageBreak/>
        <w:t>ЧАСТЬ I</w:t>
      </w:r>
    </w:p>
    <w:p w14:paraId="580616BD" w14:textId="77777777" w:rsidR="00096865" w:rsidRPr="00D107AB" w:rsidRDefault="00096865" w:rsidP="00B46D58">
      <w:pPr>
        <w:pStyle w:val="3"/>
        <w:keepNext w:val="0"/>
        <w:widowControl w:val="0"/>
        <w:spacing w:after="160" w:line="240" w:lineRule="auto"/>
        <w:rPr>
          <w:rFonts w:ascii="Sylfaen" w:hAnsi="Sylfaen"/>
          <w:iCs/>
          <w:sz w:val="24"/>
          <w:szCs w:val="24"/>
        </w:rPr>
      </w:pPr>
    </w:p>
    <w:p w14:paraId="7CA3227A" w14:textId="77777777" w:rsidR="00096865" w:rsidRPr="00D107AB" w:rsidRDefault="00F63BBB" w:rsidP="00B46D58">
      <w:pPr>
        <w:widowControl w:val="0"/>
        <w:spacing w:after="160"/>
        <w:jc w:val="center"/>
        <w:rPr>
          <w:rFonts w:ascii="Sylfaen" w:hAnsi="Sylfaen" w:cs="Sylfaen"/>
          <w:b/>
          <w:i/>
          <w:iCs/>
        </w:rPr>
      </w:pPr>
      <w:r w:rsidRPr="00D107AB">
        <w:rPr>
          <w:rFonts w:ascii="Sylfaen" w:hAnsi="Sylfaen"/>
          <w:b/>
          <w:i/>
          <w:iCs/>
        </w:rPr>
        <w:t xml:space="preserve">1. </w:t>
      </w:r>
      <w:r w:rsidR="002B32D6" w:rsidRPr="00D107AB">
        <w:rPr>
          <w:rFonts w:ascii="Sylfaen" w:hAnsi="Sylfaen"/>
          <w:b/>
          <w:i/>
          <w:iCs/>
        </w:rPr>
        <w:t>ХАРАКТЕРИСТИКА ПРЕДМЕТА ЗАКУПКИ</w:t>
      </w:r>
    </w:p>
    <w:p w14:paraId="196EB003" w14:textId="1EA01CE0" w:rsidR="00096865" w:rsidRPr="00DB7B41" w:rsidRDefault="004A647E" w:rsidP="00B46D58">
      <w:pPr>
        <w:pStyle w:val="3"/>
        <w:keepNext w:val="0"/>
        <w:widowControl w:val="0"/>
        <w:tabs>
          <w:tab w:val="left" w:pos="1134"/>
        </w:tabs>
        <w:spacing w:after="160" w:line="240" w:lineRule="auto"/>
        <w:ind w:firstLine="567"/>
        <w:jc w:val="both"/>
        <w:rPr>
          <w:rFonts w:ascii="Sylfaen" w:hAnsi="Sylfaen"/>
          <w:iCs/>
          <w:sz w:val="22"/>
          <w:szCs w:val="22"/>
        </w:rPr>
      </w:pPr>
      <w:r w:rsidRPr="00D107AB">
        <w:rPr>
          <w:rFonts w:ascii="Sylfaen" w:hAnsi="Sylfaen"/>
          <w:iCs/>
          <w:sz w:val="22"/>
          <w:szCs w:val="22"/>
        </w:rPr>
        <w:t xml:space="preserve">1.1.Предметом закупки является </w:t>
      </w:r>
      <w:r w:rsidR="00CB0A83" w:rsidRPr="00D107AB">
        <w:rPr>
          <w:rFonts w:ascii="Sylfaen" w:hAnsi="Sylfaen" w:cs="Calibri"/>
          <w:iCs/>
          <w:sz w:val="22"/>
          <w:szCs w:val="22"/>
        </w:rPr>
        <w:t xml:space="preserve">приобретение </w:t>
      </w:r>
      <w:r w:rsidRPr="00D107AB">
        <w:rPr>
          <w:rFonts w:ascii="Sylfaen" w:hAnsi="Sylfaen"/>
          <w:iCs/>
          <w:sz w:val="22"/>
          <w:szCs w:val="22"/>
        </w:rPr>
        <w:t>"</w:t>
      </w:r>
      <w:r w:rsidR="00987208" w:rsidRPr="00D107AB">
        <w:rPr>
          <w:rFonts w:ascii="Sylfaen" w:hAnsi="Sylfaen"/>
          <w:bCs/>
          <w:iCs/>
          <w:sz w:val="24"/>
          <w:szCs w:val="24"/>
        </w:rPr>
        <w:t xml:space="preserve"> продуктов питания</w:t>
      </w:r>
      <w:r w:rsidR="00987208" w:rsidRPr="00D107AB">
        <w:rPr>
          <w:rFonts w:ascii="Sylfaen" w:hAnsi="Sylfaen"/>
          <w:b/>
          <w:iCs/>
        </w:rPr>
        <w:t xml:space="preserve"> </w:t>
      </w:r>
      <w:r w:rsidR="00987208" w:rsidRPr="00D107AB">
        <w:rPr>
          <w:rFonts w:ascii="Sylfaen" w:hAnsi="Sylfaen"/>
          <w:iCs/>
          <w:sz w:val="22"/>
          <w:szCs w:val="22"/>
        </w:rPr>
        <w:t xml:space="preserve">" </w:t>
      </w:r>
      <w:r w:rsidRPr="00D107AB">
        <w:rPr>
          <w:rFonts w:ascii="Sylfaen" w:hAnsi="Sylfaen"/>
          <w:iCs/>
          <w:sz w:val="22"/>
          <w:szCs w:val="22"/>
        </w:rPr>
        <w:t xml:space="preserve">(далее — также товар) для нужд  </w:t>
      </w:r>
      <w:r w:rsidR="00023557" w:rsidRPr="00D107AB">
        <w:rPr>
          <w:rFonts w:ascii="Sylfaen" w:hAnsi="Sylfaen"/>
          <w:iCs/>
          <w:sz w:val="22"/>
          <w:szCs w:val="22"/>
        </w:rPr>
        <w:t>«</w:t>
      </w:r>
      <w:r w:rsidR="001152F6">
        <w:rPr>
          <w:rFonts w:ascii="Sylfaen" w:hAnsi="Sylfaen"/>
          <w:iCs/>
          <w:sz w:val="22"/>
          <w:szCs w:val="22"/>
        </w:rPr>
        <w:t>Гюмрийская средняя школа № 23</w:t>
      </w:r>
      <w:r w:rsidR="00023557" w:rsidRPr="00D107AB">
        <w:rPr>
          <w:rFonts w:ascii="Sylfaen" w:hAnsi="Sylfaen"/>
          <w:iCs/>
          <w:sz w:val="22"/>
          <w:szCs w:val="22"/>
        </w:rPr>
        <w:t>» ГНКО</w:t>
      </w:r>
      <w:r w:rsidRPr="00D107AB" w:rsidDel="00D21DD2">
        <w:rPr>
          <w:rFonts w:ascii="Sylfaen" w:hAnsi="Sylfaen"/>
          <w:iCs/>
          <w:sz w:val="22"/>
          <w:szCs w:val="22"/>
        </w:rPr>
        <w:t xml:space="preserve"> </w:t>
      </w:r>
      <w:r w:rsidRPr="00D107AB">
        <w:rPr>
          <w:rFonts w:ascii="Sylfaen" w:hAnsi="Sylfaen"/>
          <w:iCs/>
          <w:sz w:val="22"/>
          <w:szCs w:val="22"/>
        </w:rPr>
        <w:t>, которые сгруппированы в лоты N1</w:t>
      </w:r>
      <w:r w:rsidR="00CB0A83" w:rsidRPr="00D107AB">
        <w:rPr>
          <w:rFonts w:ascii="Sylfaen" w:hAnsi="Sylfaen"/>
          <w:iCs/>
          <w:sz w:val="22"/>
          <w:szCs w:val="22"/>
          <w:lang w:val="hy-AM"/>
        </w:rPr>
        <w:t>-</w:t>
      </w:r>
      <w:r w:rsidR="00987208" w:rsidRPr="00D107AB">
        <w:rPr>
          <w:rFonts w:ascii="Sylfaen" w:hAnsi="Sylfaen"/>
          <w:iCs/>
          <w:sz w:val="22"/>
          <w:szCs w:val="22"/>
          <w:lang w:val="hy-AM"/>
        </w:rPr>
        <w:t>1</w:t>
      </w:r>
      <w:r w:rsidR="00DB7B41">
        <w:rPr>
          <w:rFonts w:ascii="Sylfaen" w:hAnsi="Sylfaen"/>
          <w:iCs/>
          <w:sz w:val="22"/>
          <w:szCs w:val="22"/>
        </w:rPr>
        <w:t>8</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D107AB" w14:paraId="40AFE69B" w14:textId="77777777" w:rsidTr="00AD432A">
        <w:trPr>
          <w:jc w:val="center"/>
        </w:trPr>
        <w:tc>
          <w:tcPr>
            <w:tcW w:w="2776" w:type="dxa"/>
            <w:gridSpan w:val="2"/>
            <w:vAlign w:val="center"/>
          </w:tcPr>
          <w:p w14:paraId="46632926" w14:textId="77777777" w:rsidR="00AD432A" w:rsidRPr="00D107AB" w:rsidRDefault="00AD432A" w:rsidP="00B46D58">
            <w:pPr>
              <w:pStyle w:val="23"/>
              <w:widowControl w:val="0"/>
              <w:spacing w:after="120" w:line="240" w:lineRule="auto"/>
              <w:ind w:firstLine="0"/>
              <w:jc w:val="center"/>
              <w:rPr>
                <w:rFonts w:ascii="Sylfaen" w:hAnsi="Sylfaen"/>
                <w:b/>
                <w:i/>
                <w:iCs/>
                <w:sz w:val="24"/>
                <w:szCs w:val="24"/>
              </w:rPr>
            </w:pPr>
            <w:r w:rsidRPr="00D107AB">
              <w:rPr>
                <w:rFonts w:ascii="Sylfaen" w:hAnsi="Sylfaen"/>
                <w:b/>
                <w:i/>
                <w:iCs/>
                <w:sz w:val="24"/>
                <w:szCs w:val="24"/>
              </w:rPr>
              <w:t>Лотов</w:t>
            </w:r>
          </w:p>
        </w:tc>
        <w:tc>
          <w:tcPr>
            <w:tcW w:w="6458" w:type="dxa"/>
            <w:vMerge w:val="restart"/>
            <w:vAlign w:val="center"/>
          </w:tcPr>
          <w:p w14:paraId="652E6A46" w14:textId="77777777" w:rsidR="00AD432A" w:rsidRPr="00D107AB" w:rsidRDefault="00AD432A" w:rsidP="00B46D58">
            <w:pPr>
              <w:pStyle w:val="23"/>
              <w:widowControl w:val="0"/>
              <w:spacing w:after="120" w:line="240" w:lineRule="auto"/>
              <w:ind w:firstLine="0"/>
              <w:jc w:val="center"/>
              <w:rPr>
                <w:rFonts w:ascii="Sylfaen" w:hAnsi="Sylfaen"/>
                <w:b/>
                <w:i/>
                <w:iCs/>
                <w:sz w:val="24"/>
                <w:szCs w:val="24"/>
              </w:rPr>
            </w:pPr>
            <w:r w:rsidRPr="00D107AB">
              <w:rPr>
                <w:rFonts w:ascii="Sylfaen" w:hAnsi="Sylfaen"/>
                <w:b/>
                <w:i/>
                <w:iCs/>
                <w:sz w:val="24"/>
                <w:szCs w:val="24"/>
              </w:rPr>
              <w:t>Наименование лота</w:t>
            </w:r>
          </w:p>
        </w:tc>
      </w:tr>
      <w:tr w:rsidR="00AD432A" w:rsidRPr="00D107AB" w14:paraId="0F4532B7" w14:textId="77777777" w:rsidTr="00AD432A">
        <w:trPr>
          <w:jc w:val="center"/>
        </w:trPr>
        <w:tc>
          <w:tcPr>
            <w:tcW w:w="1530" w:type="dxa"/>
            <w:vAlign w:val="center"/>
          </w:tcPr>
          <w:p w14:paraId="372EA6B8" w14:textId="77777777" w:rsidR="00AD432A" w:rsidRPr="00D107AB" w:rsidRDefault="00AD432A" w:rsidP="00B46D58">
            <w:pPr>
              <w:pStyle w:val="23"/>
              <w:widowControl w:val="0"/>
              <w:spacing w:after="120" w:line="240" w:lineRule="auto"/>
              <w:ind w:firstLine="0"/>
              <w:jc w:val="center"/>
              <w:rPr>
                <w:rFonts w:ascii="Sylfaen" w:hAnsi="Sylfaen"/>
                <w:i/>
                <w:iCs/>
                <w:sz w:val="24"/>
                <w:szCs w:val="24"/>
              </w:rPr>
            </w:pPr>
            <w:r w:rsidRPr="00D107AB">
              <w:rPr>
                <w:rFonts w:ascii="Sylfaen" w:hAnsi="Sylfaen"/>
                <w:b/>
                <w:i/>
                <w:iCs/>
                <w:sz w:val="24"/>
                <w:szCs w:val="24"/>
              </w:rPr>
              <w:t>Номера</w:t>
            </w:r>
          </w:p>
        </w:tc>
        <w:tc>
          <w:tcPr>
            <w:tcW w:w="1246" w:type="dxa"/>
            <w:vAlign w:val="center"/>
          </w:tcPr>
          <w:p w14:paraId="13BEB597" w14:textId="77777777" w:rsidR="00AD432A" w:rsidRPr="00D107AB" w:rsidRDefault="00C53648" w:rsidP="00B46D58">
            <w:pPr>
              <w:pStyle w:val="23"/>
              <w:widowControl w:val="0"/>
              <w:spacing w:after="120" w:line="240" w:lineRule="auto"/>
              <w:ind w:firstLine="0"/>
              <w:jc w:val="center"/>
              <w:rPr>
                <w:rFonts w:ascii="Sylfaen" w:hAnsi="Sylfaen"/>
                <w:b/>
                <w:i/>
                <w:iCs/>
                <w:sz w:val="24"/>
                <w:szCs w:val="24"/>
              </w:rPr>
            </w:pPr>
            <w:r w:rsidRPr="00D107AB">
              <w:rPr>
                <w:rFonts w:ascii="Sylfaen" w:hAnsi="Sylfaen"/>
                <w:b/>
                <w:i/>
                <w:iCs/>
                <w:sz w:val="24"/>
                <w:szCs w:val="24"/>
              </w:rPr>
              <w:t>Цена закупки</w:t>
            </w:r>
          </w:p>
        </w:tc>
        <w:tc>
          <w:tcPr>
            <w:tcW w:w="6458" w:type="dxa"/>
            <w:vMerge/>
            <w:vAlign w:val="center"/>
          </w:tcPr>
          <w:p w14:paraId="1649260B" w14:textId="77777777" w:rsidR="00AD432A" w:rsidRPr="00D107AB" w:rsidRDefault="00AD432A" w:rsidP="00B46D58">
            <w:pPr>
              <w:pStyle w:val="23"/>
              <w:widowControl w:val="0"/>
              <w:spacing w:after="120" w:line="240" w:lineRule="auto"/>
              <w:ind w:firstLine="0"/>
              <w:rPr>
                <w:rFonts w:ascii="Sylfaen" w:hAnsi="Sylfaen"/>
                <w:b/>
                <w:i/>
                <w:iCs/>
                <w:sz w:val="24"/>
                <w:szCs w:val="24"/>
              </w:rPr>
            </w:pPr>
          </w:p>
        </w:tc>
      </w:tr>
      <w:tr w:rsidR="00AB292D" w:rsidRPr="00D107AB" w14:paraId="508C48B4" w14:textId="77777777" w:rsidTr="003B28A9">
        <w:trPr>
          <w:jc w:val="center"/>
        </w:trPr>
        <w:tc>
          <w:tcPr>
            <w:tcW w:w="1530" w:type="dxa"/>
            <w:vAlign w:val="center"/>
          </w:tcPr>
          <w:p w14:paraId="6CB74B3A" w14:textId="38FB2C76" w:rsidR="00AB292D" w:rsidRPr="00AB292D" w:rsidRDefault="00AB292D" w:rsidP="00AB292D">
            <w:pPr>
              <w:pStyle w:val="23"/>
              <w:widowControl w:val="0"/>
              <w:spacing w:after="120" w:line="240" w:lineRule="auto"/>
              <w:ind w:firstLine="0"/>
              <w:jc w:val="center"/>
              <w:rPr>
                <w:rFonts w:ascii="Sylfaen" w:hAnsi="Sylfaen"/>
                <w:i/>
                <w:iCs/>
              </w:rPr>
            </w:pPr>
            <w:r w:rsidRPr="00AB292D">
              <w:rPr>
                <w:rFonts w:ascii="Sylfaen" w:hAnsi="Sylfaen"/>
                <w:i/>
              </w:rPr>
              <w:t>1</w:t>
            </w:r>
          </w:p>
        </w:tc>
        <w:tc>
          <w:tcPr>
            <w:tcW w:w="1246" w:type="dxa"/>
            <w:vAlign w:val="center"/>
          </w:tcPr>
          <w:p w14:paraId="4ECDEB7A" w14:textId="7A555122" w:rsidR="00AB292D" w:rsidRPr="00AB292D" w:rsidRDefault="00AB292D" w:rsidP="00AB292D">
            <w:pPr>
              <w:pStyle w:val="23"/>
              <w:widowControl w:val="0"/>
              <w:spacing w:after="120" w:line="240" w:lineRule="auto"/>
              <w:ind w:firstLine="0"/>
              <w:jc w:val="center"/>
              <w:rPr>
                <w:rFonts w:ascii="Sylfaen" w:hAnsi="Sylfaen"/>
                <w:i/>
                <w:iCs/>
                <w:lang w:val="hy-AM"/>
              </w:rPr>
            </w:pPr>
            <w:r w:rsidRPr="00AB292D">
              <w:rPr>
                <w:rFonts w:ascii="Sylfaen" w:hAnsi="Sylfaen" w:cs="Calibri"/>
                <w:i/>
                <w:iCs/>
                <w:color w:val="000000"/>
                <w:sz w:val="18"/>
                <w:szCs w:val="18"/>
              </w:rPr>
              <w:t>731,500</w:t>
            </w:r>
          </w:p>
        </w:tc>
        <w:tc>
          <w:tcPr>
            <w:tcW w:w="6458" w:type="dxa"/>
          </w:tcPr>
          <w:p w14:paraId="4CCF8774" w14:textId="763F6375" w:rsidR="00AB292D" w:rsidRPr="00AB292D" w:rsidRDefault="00AB292D" w:rsidP="00AB292D">
            <w:pPr>
              <w:pStyle w:val="23"/>
              <w:widowControl w:val="0"/>
              <w:spacing w:after="120" w:line="240" w:lineRule="auto"/>
              <w:ind w:firstLine="0"/>
              <w:jc w:val="center"/>
              <w:rPr>
                <w:rFonts w:ascii="Sylfaen" w:hAnsi="Sylfaen"/>
                <w:i/>
                <w:iCs/>
                <w:u w:val="single"/>
                <w:vertAlign w:val="subscript"/>
                <w:lang w:val="hy-AM"/>
              </w:rPr>
            </w:pPr>
            <w:r w:rsidRPr="00AB292D">
              <w:rPr>
                <w:rFonts w:ascii="Sylfaen" w:hAnsi="Sylfaen" w:cs="Cambria"/>
                <w:i/>
              </w:rPr>
              <w:t>Яйцо</w:t>
            </w:r>
          </w:p>
        </w:tc>
      </w:tr>
      <w:tr w:rsidR="00AB292D" w:rsidRPr="00D107AB" w14:paraId="77C20EAB" w14:textId="77777777" w:rsidTr="003B28A9">
        <w:trPr>
          <w:jc w:val="center"/>
        </w:trPr>
        <w:tc>
          <w:tcPr>
            <w:tcW w:w="1530" w:type="dxa"/>
            <w:vAlign w:val="center"/>
          </w:tcPr>
          <w:p w14:paraId="4ADE2A2F" w14:textId="1C94D016" w:rsidR="00AB292D" w:rsidRPr="00AB292D" w:rsidRDefault="00AB292D" w:rsidP="00AB292D">
            <w:pPr>
              <w:pStyle w:val="23"/>
              <w:widowControl w:val="0"/>
              <w:spacing w:after="120" w:line="240" w:lineRule="auto"/>
              <w:ind w:firstLine="0"/>
              <w:jc w:val="center"/>
              <w:rPr>
                <w:rFonts w:ascii="Sylfaen" w:hAnsi="Sylfaen"/>
                <w:i/>
                <w:iCs/>
                <w:lang w:val="hy-AM"/>
              </w:rPr>
            </w:pPr>
            <w:r w:rsidRPr="00AB292D">
              <w:rPr>
                <w:rFonts w:ascii="Sylfaen" w:hAnsi="Sylfaen"/>
                <w:i/>
              </w:rPr>
              <w:t>2</w:t>
            </w:r>
          </w:p>
        </w:tc>
        <w:tc>
          <w:tcPr>
            <w:tcW w:w="1246" w:type="dxa"/>
            <w:vAlign w:val="center"/>
          </w:tcPr>
          <w:p w14:paraId="48051BE6" w14:textId="5226729D" w:rsidR="00AB292D" w:rsidRPr="00AB292D" w:rsidRDefault="00AB292D" w:rsidP="00AB292D">
            <w:pPr>
              <w:pStyle w:val="23"/>
              <w:widowControl w:val="0"/>
              <w:spacing w:after="120" w:line="240" w:lineRule="auto"/>
              <w:ind w:firstLine="0"/>
              <w:jc w:val="center"/>
              <w:rPr>
                <w:rFonts w:ascii="Sylfaen" w:hAnsi="Sylfaen"/>
                <w:i/>
                <w:iCs/>
              </w:rPr>
            </w:pPr>
            <w:r w:rsidRPr="00AB292D">
              <w:rPr>
                <w:rFonts w:ascii="Sylfaen" w:hAnsi="Sylfaen" w:cs="Calibri"/>
                <w:i/>
                <w:iCs/>
                <w:color w:val="000000"/>
                <w:sz w:val="18"/>
                <w:szCs w:val="18"/>
              </w:rPr>
              <w:t>376,200</w:t>
            </w:r>
          </w:p>
        </w:tc>
        <w:tc>
          <w:tcPr>
            <w:tcW w:w="6458" w:type="dxa"/>
          </w:tcPr>
          <w:p w14:paraId="070C23B2" w14:textId="7C14CE0D" w:rsidR="00AB292D" w:rsidRPr="00AB292D" w:rsidRDefault="00AB292D" w:rsidP="00AB292D">
            <w:pPr>
              <w:pStyle w:val="23"/>
              <w:widowControl w:val="0"/>
              <w:spacing w:after="120" w:line="240" w:lineRule="auto"/>
              <w:ind w:firstLine="0"/>
              <w:jc w:val="center"/>
              <w:rPr>
                <w:rFonts w:ascii="Sylfaen" w:hAnsi="Sylfaen"/>
                <w:i/>
                <w:iCs/>
                <w:u w:val="single"/>
                <w:lang w:val="hy-AM"/>
              </w:rPr>
            </w:pPr>
            <w:r w:rsidRPr="00AB292D">
              <w:rPr>
                <w:rFonts w:ascii="Sylfaen" w:hAnsi="Sylfaen" w:cs="Cambria"/>
                <w:i/>
              </w:rPr>
              <w:t>Рис</w:t>
            </w:r>
          </w:p>
        </w:tc>
      </w:tr>
      <w:tr w:rsidR="00AB292D" w:rsidRPr="00D107AB" w14:paraId="12030049" w14:textId="77777777" w:rsidTr="003B28A9">
        <w:trPr>
          <w:jc w:val="center"/>
        </w:trPr>
        <w:tc>
          <w:tcPr>
            <w:tcW w:w="1530" w:type="dxa"/>
            <w:vAlign w:val="center"/>
          </w:tcPr>
          <w:p w14:paraId="12F22A46" w14:textId="5EE22912" w:rsidR="00AB292D" w:rsidRPr="00AB292D" w:rsidRDefault="00AB292D" w:rsidP="00AB292D">
            <w:pPr>
              <w:pStyle w:val="23"/>
              <w:widowControl w:val="0"/>
              <w:spacing w:after="120" w:line="240" w:lineRule="auto"/>
              <w:ind w:firstLine="0"/>
              <w:jc w:val="center"/>
              <w:rPr>
                <w:rFonts w:ascii="Sylfaen" w:hAnsi="Sylfaen"/>
                <w:i/>
                <w:iCs/>
                <w:lang w:val="hy-AM"/>
              </w:rPr>
            </w:pPr>
            <w:r w:rsidRPr="00AB292D">
              <w:rPr>
                <w:rFonts w:ascii="Sylfaen" w:hAnsi="Sylfaen"/>
                <w:i/>
                <w:lang w:val="hy-AM"/>
              </w:rPr>
              <w:t>3</w:t>
            </w:r>
          </w:p>
        </w:tc>
        <w:tc>
          <w:tcPr>
            <w:tcW w:w="1246" w:type="dxa"/>
            <w:vAlign w:val="center"/>
          </w:tcPr>
          <w:p w14:paraId="6F4C7A52" w14:textId="4FCA6C1B" w:rsidR="00AB292D" w:rsidRPr="00AB292D" w:rsidRDefault="00AB292D" w:rsidP="00AB292D">
            <w:pPr>
              <w:pStyle w:val="23"/>
              <w:widowControl w:val="0"/>
              <w:spacing w:after="120" w:line="240" w:lineRule="auto"/>
              <w:ind w:firstLine="0"/>
              <w:jc w:val="center"/>
              <w:rPr>
                <w:rFonts w:ascii="Sylfaen" w:hAnsi="Sylfaen"/>
                <w:i/>
                <w:iCs/>
              </w:rPr>
            </w:pPr>
            <w:r w:rsidRPr="00AB292D">
              <w:rPr>
                <w:rFonts w:ascii="Sylfaen" w:hAnsi="Sylfaen" w:cs="Calibri"/>
                <w:i/>
                <w:iCs/>
                <w:color w:val="000000"/>
                <w:sz w:val="18"/>
                <w:szCs w:val="18"/>
              </w:rPr>
              <w:t>70,530</w:t>
            </w:r>
          </w:p>
        </w:tc>
        <w:tc>
          <w:tcPr>
            <w:tcW w:w="6458" w:type="dxa"/>
          </w:tcPr>
          <w:p w14:paraId="63FD9326" w14:textId="1F2D1DEB" w:rsidR="00AB292D" w:rsidRPr="00AB292D" w:rsidRDefault="00AB292D" w:rsidP="00AB292D">
            <w:pPr>
              <w:pStyle w:val="23"/>
              <w:widowControl w:val="0"/>
              <w:spacing w:after="120" w:line="240" w:lineRule="auto"/>
              <w:ind w:firstLine="0"/>
              <w:jc w:val="center"/>
              <w:rPr>
                <w:rFonts w:ascii="Sylfaen" w:hAnsi="Sylfaen"/>
                <w:i/>
                <w:iCs/>
              </w:rPr>
            </w:pPr>
            <w:r w:rsidRPr="00AB292D">
              <w:rPr>
                <w:rFonts w:ascii="Sylfaen" w:hAnsi="Sylfaen" w:cs="Cambria"/>
                <w:i/>
              </w:rPr>
              <w:t>Свекла</w:t>
            </w:r>
          </w:p>
        </w:tc>
      </w:tr>
      <w:tr w:rsidR="00AB292D" w:rsidRPr="00D107AB" w14:paraId="65F60FFA" w14:textId="77777777" w:rsidTr="003B28A9">
        <w:trPr>
          <w:jc w:val="center"/>
        </w:trPr>
        <w:tc>
          <w:tcPr>
            <w:tcW w:w="1530" w:type="dxa"/>
            <w:vAlign w:val="center"/>
          </w:tcPr>
          <w:p w14:paraId="4D1D4CE7" w14:textId="010E58B2" w:rsidR="00AB292D" w:rsidRPr="00AB292D" w:rsidRDefault="00AB292D" w:rsidP="00AB292D">
            <w:pPr>
              <w:pStyle w:val="23"/>
              <w:widowControl w:val="0"/>
              <w:spacing w:after="120" w:line="240" w:lineRule="auto"/>
              <w:ind w:firstLine="0"/>
              <w:jc w:val="center"/>
              <w:rPr>
                <w:rFonts w:ascii="Sylfaen" w:hAnsi="Sylfaen"/>
                <w:i/>
                <w:iCs/>
                <w:lang w:val="hy-AM"/>
              </w:rPr>
            </w:pPr>
            <w:r w:rsidRPr="00AB292D">
              <w:rPr>
                <w:rFonts w:ascii="Sylfaen" w:hAnsi="Sylfaen"/>
                <w:i/>
                <w:lang w:val="hy-AM"/>
              </w:rPr>
              <w:t>4</w:t>
            </w:r>
          </w:p>
        </w:tc>
        <w:tc>
          <w:tcPr>
            <w:tcW w:w="1246" w:type="dxa"/>
            <w:vAlign w:val="center"/>
          </w:tcPr>
          <w:p w14:paraId="781C1D7F" w14:textId="6206A3D4" w:rsidR="00AB292D" w:rsidRPr="00AB292D" w:rsidRDefault="00AB292D" w:rsidP="00AB292D">
            <w:pPr>
              <w:pStyle w:val="23"/>
              <w:widowControl w:val="0"/>
              <w:spacing w:after="120" w:line="240" w:lineRule="auto"/>
              <w:ind w:firstLine="0"/>
              <w:jc w:val="center"/>
              <w:rPr>
                <w:rFonts w:ascii="Sylfaen" w:hAnsi="Sylfaen"/>
                <w:i/>
                <w:iCs/>
              </w:rPr>
            </w:pPr>
            <w:r w:rsidRPr="00AB292D">
              <w:rPr>
                <w:rFonts w:ascii="Sylfaen" w:hAnsi="Sylfaen" w:cs="Calibri"/>
                <w:i/>
                <w:iCs/>
                <w:color w:val="000000"/>
                <w:sz w:val="18"/>
                <w:szCs w:val="18"/>
              </w:rPr>
              <w:t>147,360</w:t>
            </w:r>
          </w:p>
        </w:tc>
        <w:tc>
          <w:tcPr>
            <w:tcW w:w="6458" w:type="dxa"/>
          </w:tcPr>
          <w:p w14:paraId="69A47A55" w14:textId="08CF07D6" w:rsidR="00AB292D" w:rsidRPr="00AB292D" w:rsidRDefault="00AB292D" w:rsidP="00AB292D">
            <w:pPr>
              <w:pStyle w:val="23"/>
              <w:widowControl w:val="0"/>
              <w:spacing w:after="120" w:line="240" w:lineRule="auto"/>
              <w:ind w:firstLine="0"/>
              <w:jc w:val="center"/>
              <w:rPr>
                <w:rFonts w:ascii="Sylfaen" w:hAnsi="Sylfaen"/>
                <w:i/>
                <w:iCs/>
              </w:rPr>
            </w:pPr>
            <w:r w:rsidRPr="00AB292D">
              <w:rPr>
                <w:rFonts w:ascii="Sylfaen" w:hAnsi="Sylfaen" w:cs="Cambria"/>
                <w:i/>
              </w:rPr>
              <w:t>Морковь</w:t>
            </w:r>
          </w:p>
        </w:tc>
      </w:tr>
      <w:tr w:rsidR="00AB292D" w:rsidRPr="00D107AB" w14:paraId="5BA2A667" w14:textId="77777777" w:rsidTr="003B28A9">
        <w:trPr>
          <w:jc w:val="center"/>
        </w:trPr>
        <w:tc>
          <w:tcPr>
            <w:tcW w:w="1530" w:type="dxa"/>
            <w:vAlign w:val="center"/>
          </w:tcPr>
          <w:p w14:paraId="3E3924C1" w14:textId="4BCB46C3" w:rsidR="00AB292D" w:rsidRPr="00AB292D" w:rsidRDefault="00AB292D" w:rsidP="00AB292D">
            <w:pPr>
              <w:pStyle w:val="23"/>
              <w:widowControl w:val="0"/>
              <w:spacing w:after="120" w:line="240" w:lineRule="auto"/>
              <w:ind w:firstLine="0"/>
              <w:jc w:val="center"/>
              <w:rPr>
                <w:rFonts w:ascii="Sylfaen" w:hAnsi="Sylfaen"/>
                <w:i/>
                <w:iCs/>
                <w:lang w:val="hy-AM"/>
              </w:rPr>
            </w:pPr>
            <w:r w:rsidRPr="00AB292D">
              <w:rPr>
                <w:rFonts w:ascii="Sylfaen" w:hAnsi="Sylfaen"/>
                <w:i/>
                <w:lang w:val="hy-AM"/>
              </w:rPr>
              <w:t>5</w:t>
            </w:r>
          </w:p>
        </w:tc>
        <w:tc>
          <w:tcPr>
            <w:tcW w:w="1246" w:type="dxa"/>
            <w:vAlign w:val="center"/>
          </w:tcPr>
          <w:p w14:paraId="3143D7EE" w14:textId="08211C5A" w:rsidR="00AB292D" w:rsidRPr="00AB292D" w:rsidRDefault="00AB292D" w:rsidP="00AB292D">
            <w:pPr>
              <w:pStyle w:val="23"/>
              <w:widowControl w:val="0"/>
              <w:spacing w:after="120" w:line="240" w:lineRule="auto"/>
              <w:ind w:firstLine="0"/>
              <w:jc w:val="center"/>
              <w:rPr>
                <w:rFonts w:ascii="Sylfaen" w:hAnsi="Sylfaen"/>
                <w:i/>
                <w:iCs/>
              </w:rPr>
            </w:pPr>
            <w:r w:rsidRPr="00AB292D">
              <w:rPr>
                <w:rFonts w:ascii="Sylfaen" w:hAnsi="Sylfaen" w:cs="Calibri"/>
                <w:i/>
                <w:iCs/>
                <w:color w:val="000000"/>
                <w:sz w:val="18"/>
                <w:szCs w:val="18"/>
              </w:rPr>
              <w:t>363,672</w:t>
            </w:r>
          </w:p>
        </w:tc>
        <w:tc>
          <w:tcPr>
            <w:tcW w:w="6458" w:type="dxa"/>
          </w:tcPr>
          <w:p w14:paraId="12BF9ACF" w14:textId="1DA70AFD" w:rsidR="00AB292D" w:rsidRPr="00AB292D" w:rsidRDefault="00AB292D" w:rsidP="00AB292D">
            <w:pPr>
              <w:pStyle w:val="23"/>
              <w:widowControl w:val="0"/>
              <w:spacing w:after="120" w:line="240" w:lineRule="auto"/>
              <w:ind w:firstLine="0"/>
              <w:jc w:val="center"/>
              <w:rPr>
                <w:rFonts w:ascii="Sylfaen" w:hAnsi="Sylfaen"/>
                <w:i/>
                <w:iCs/>
              </w:rPr>
            </w:pPr>
            <w:r w:rsidRPr="00AB292D">
              <w:rPr>
                <w:rFonts w:ascii="Sylfaen" w:hAnsi="Sylfaen" w:cs="Cambria"/>
                <w:i/>
              </w:rPr>
              <w:t>Капуста</w:t>
            </w:r>
          </w:p>
        </w:tc>
      </w:tr>
      <w:tr w:rsidR="00AB292D" w:rsidRPr="00D107AB" w14:paraId="6B17F733" w14:textId="77777777" w:rsidTr="003B28A9">
        <w:trPr>
          <w:jc w:val="center"/>
        </w:trPr>
        <w:tc>
          <w:tcPr>
            <w:tcW w:w="1530" w:type="dxa"/>
            <w:vAlign w:val="center"/>
          </w:tcPr>
          <w:p w14:paraId="7117D00B" w14:textId="6167DDA8" w:rsidR="00AB292D" w:rsidRPr="00AB292D" w:rsidRDefault="00AB292D" w:rsidP="00AB292D">
            <w:pPr>
              <w:pStyle w:val="23"/>
              <w:widowControl w:val="0"/>
              <w:spacing w:after="120" w:line="240" w:lineRule="auto"/>
              <w:ind w:firstLine="0"/>
              <w:jc w:val="center"/>
              <w:rPr>
                <w:rFonts w:ascii="Sylfaen" w:hAnsi="Sylfaen"/>
                <w:i/>
                <w:iCs/>
                <w:lang w:val="hy-AM"/>
              </w:rPr>
            </w:pPr>
            <w:r w:rsidRPr="00AB292D">
              <w:rPr>
                <w:rFonts w:ascii="Sylfaen" w:hAnsi="Sylfaen"/>
                <w:i/>
                <w:lang w:val="hy-AM"/>
              </w:rPr>
              <w:t>6</w:t>
            </w:r>
          </w:p>
        </w:tc>
        <w:tc>
          <w:tcPr>
            <w:tcW w:w="1246" w:type="dxa"/>
            <w:vAlign w:val="center"/>
          </w:tcPr>
          <w:p w14:paraId="39953107" w14:textId="29B762C1" w:rsidR="00AB292D" w:rsidRPr="00AB292D" w:rsidRDefault="00AB292D" w:rsidP="00AB292D">
            <w:pPr>
              <w:pStyle w:val="23"/>
              <w:widowControl w:val="0"/>
              <w:spacing w:after="120" w:line="240" w:lineRule="auto"/>
              <w:ind w:firstLine="0"/>
              <w:jc w:val="center"/>
              <w:rPr>
                <w:rFonts w:ascii="Sylfaen" w:hAnsi="Sylfaen"/>
                <w:i/>
                <w:iCs/>
              </w:rPr>
            </w:pPr>
            <w:r w:rsidRPr="00AB292D">
              <w:rPr>
                <w:rFonts w:ascii="Sylfaen" w:hAnsi="Sylfaen" w:cs="Calibri"/>
                <w:i/>
                <w:iCs/>
                <w:color w:val="000000"/>
                <w:sz w:val="18"/>
                <w:szCs w:val="18"/>
              </w:rPr>
              <w:t>757,625</w:t>
            </w:r>
          </w:p>
        </w:tc>
        <w:tc>
          <w:tcPr>
            <w:tcW w:w="6458" w:type="dxa"/>
          </w:tcPr>
          <w:p w14:paraId="2B86BD46" w14:textId="136C0713" w:rsidR="00AB292D" w:rsidRPr="00AB292D" w:rsidRDefault="00AB292D" w:rsidP="00AB292D">
            <w:pPr>
              <w:pStyle w:val="23"/>
              <w:widowControl w:val="0"/>
              <w:spacing w:after="120" w:line="240" w:lineRule="auto"/>
              <w:ind w:firstLine="0"/>
              <w:jc w:val="center"/>
              <w:rPr>
                <w:rFonts w:ascii="Sylfaen" w:hAnsi="Sylfaen"/>
                <w:i/>
                <w:iCs/>
              </w:rPr>
            </w:pPr>
            <w:r w:rsidRPr="00AB292D">
              <w:rPr>
                <w:rFonts w:ascii="Sylfaen" w:hAnsi="Sylfaen" w:cs="Cambria"/>
                <w:i/>
              </w:rPr>
              <w:t>Яблоко</w:t>
            </w:r>
          </w:p>
        </w:tc>
      </w:tr>
      <w:tr w:rsidR="00AB292D" w:rsidRPr="00D107AB" w14:paraId="797A67E7" w14:textId="77777777" w:rsidTr="003B28A9">
        <w:trPr>
          <w:jc w:val="center"/>
        </w:trPr>
        <w:tc>
          <w:tcPr>
            <w:tcW w:w="1530" w:type="dxa"/>
            <w:vAlign w:val="center"/>
          </w:tcPr>
          <w:p w14:paraId="72F106D5" w14:textId="36D4CD19" w:rsidR="00AB292D" w:rsidRPr="00AB292D" w:rsidRDefault="00AB292D" w:rsidP="00AB292D">
            <w:pPr>
              <w:pStyle w:val="23"/>
              <w:widowControl w:val="0"/>
              <w:spacing w:after="120" w:line="240" w:lineRule="auto"/>
              <w:ind w:firstLine="0"/>
              <w:jc w:val="center"/>
              <w:rPr>
                <w:rFonts w:ascii="Sylfaen" w:hAnsi="Sylfaen"/>
                <w:i/>
                <w:iCs/>
                <w:lang w:val="hy-AM"/>
              </w:rPr>
            </w:pPr>
            <w:r w:rsidRPr="00AB292D">
              <w:rPr>
                <w:rFonts w:ascii="Sylfaen" w:hAnsi="Sylfaen"/>
                <w:i/>
                <w:lang w:val="hy-AM"/>
              </w:rPr>
              <w:t>7</w:t>
            </w:r>
          </w:p>
        </w:tc>
        <w:tc>
          <w:tcPr>
            <w:tcW w:w="1246" w:type="dxa"/>
            <w:vAlign w:val="center"/>
          </w:tcPr>
          <w:p w14:paraId="239FFB50" w14:textId="02971803" w:rsidR="00AB292D" w:rsidRPr="00AB292D" w:rsidRDefault="00AB292D" w:rsidP="00AB292D">
            <w:pPr>
              <w:pStyle w:val="23"/>
              <w:widowControl w:val="0"/>
              <w:spacing w:after="120" w:line="240" w:lineRule="auto"/>
              <w:ind w:firstLine="0"/>
              <w:jc w:val="center"/>
              <w:rPr>
                <w:rFonts w:ascii="Sylfaen" w:hAnsi="Sylfaen"/>
                <w:i/>
                <w:iCs/>
              </w:rPr>
            </w:pPr>
            <w:r w:rsidRPr="00AB292D">
              <w:rPr>
                <w:rFonts w:ascii="Sylfaen" w:hAnsi="Sylfaen" w:cs="Calibri"/>
                <w:i/>
                <w:iCs/>
                <w:color w:val="000000"/>
                <w:sz w:val="18"/>
                <w:szCs w:val="18"/>
              </w:rPr>
              <w:t>1,384,625</w:t>
            </w:r>
          </w:p>
        </w:tc>
        <w:tc>
          <w:tcPr>
            <w:tcW w:w="6458" w:type="dxa"/>
          </w:tcPr>
          <w:p w14:paraId="4B78EF1F" w14:textId="7B17F84B" w:rsidR="00AB292D" w:rsidRPr="00AB292D" w:rsidRDefault="00AB292D" w:rsidP="00AB292D">
            <w:pPr>
              <w:pStyle w:val="23"/>
              <w:widowControl w:val="0"/>
              <w:spacing w:after="120" w:line="240" w:lineRule="auto"/>
              <w:ind w:firstLine="0"/>
              <w:jc w:val="center"/>
              <w:rPr>
                <w:rFonts w:ascii="Sylfaen" w:hAnsi="Sylfaen"/>
                <w:i/>
                <w:iCs/>
              </w:rPr>
            </w:pPr>
            <w:r w:rsidRPr="00AB292D">
              <w:rPr>
                <w:rFonts w:ascii="Sylfaen" w:hAnsi="Sylfaen" w:cs="Cambria"/>
                <w:i/>
              </w:rPr>
              <w:t>Куриный</w:t>
            </w:r>
            <w:r w:rsidRPr="00AB292D">
              <w:rPr>
                <w:rFonts w:ascii="Sylfaen" w:hAnsi="Sylfaen"/>
                <w:i/>
              </w:rPr>
              <w:t xml:space="preserve"> </w:t>
            </w:r>
            <w:r w:rsidRPr="00AB292D">
              <w:rPr>
                <w:rFonts w:ascii="Sylfaen" w:hAnsi="Sylfaen" w:cs="Cambria"/>
                <w:i/>
              </w:rPr>
              <w:t>фарш</w:t>
            </w:r>
            <w:r w:rsidRPr="00AB292D">
              <w:rPr>
                <w:rFonts w:ascii="Sylfaen" w:hAnsi="Sylfaen"/>
                <w:i/>
              </w:rPr>
              <w:t xml:space="preserve">, </w:t>
            </w:r>
            <w:r w:rsidRPr="00AB292D">
              <w:rPr>
                <w:rFonts w:ascii="Sylfaen" w:hAnsi="Sylfaen" w:cs="Cambria"/>
                <w:i/>
              </w:rPr>
              <w:t>охлажденный</w:t>
            </w:r>
          </w:p>
        </w:tc>
      </w:tr>
      <w:tr w:rsidR="00AB292D" w:rsidRPr="00D107AB" w14:paraId="13BE52C1" w14:textId="77777777" w:rsidTr="003B28A9">
        <w:trPr>
          <w:jc w:val="center"/>
        </w:trPr>
        <w:tc>
          <w:tcPr>
            <w:tcW w:w="1530" w:type="dxa"/>
            <w:vAlign w:val="center"/>
          </w:tcPr>
          <w:p w14:paraId="49C89D3E" w14:textId="5BD11779" w:rsidR="00AB292D" w:rsidRPr="00AB292D" w:rsidRDefault="00AB292D" w:rsidP="00AB292D">
            <w:pPr>
              <w:pStyle w:val="23"/>
              <w:widowControl w:val="0"/>
              <w:spacing w:after="120" w:line="240" w:lineRule="auto"/>
              <w:ind w:firstLine="0"/>
              <w:jc w:val="center"/>
              <w:rPr>
                <w:rFonts w:ascii="Sylfaen" w:hAnsi="Sylfaen"/>
                <w:i/>
                <w:iCs/>
                <w:sz w:val="22"/>
                <w:szCs w:val="22"/>
                <w:lang w:val="hy-AM"/>
              </w:rPr>
            </w:pPr>
            <w:r w:rsidRPr="00AB292D">
              <w:rPr>
                <w:rFonts w:ascii="Sylfaen" w:hAnsi="Sylfaen"/>
                <w:i/>
              </w:rPr>
              <w:t>8</w:t>
            </w:r>
          </w:p>
        </w:tc>
        <w:tc>
          <w:tcPr>
            <w:tcW w:w="1246" w:type="dxa"/>
            <w:vAlign w:val="center"/>
          </w:tcPr>
          <w:p w14:paraId="3045274B" w14:textId="312FEF9B" w:rsidR="00AB292D" w:rsidRPr="00AB292D" w:rsidRDefault="00AB292D" w:rsidP="00AB292D">
            <w:pPr>
              <w:pStyle w:val="23"/>
              <w:widowControl w:val="0"/>
              <w:spacing w:after="120" w:line="240" w:lineRule="auto"/>
              <w:ind w:firstLine="0"/>
              <w:jc w:val="center"/>
              <w:rPr>
                <w:rFonts w:ascii="Sylfaen" w:hAnsi="Sylfaen" w:cs="Calibri"/>
                <w:i/>
                <w:iCs/>
                <w:sz w:val="22"/>
                <w:szCs w:val="22"/>
              </w:rPr>
            </w:pPr>
            <w:r w:rsidRPr="00AB292D">
              <w:rPr>
                <w:rFonts w:ascii="Sylfaen" w:hAnsi="Sylfaen" w:cs="Calibri"/>
                <w:i/>
                <w:iCs/>
                <w:color w:val="000000"/>
                <w:sz w:val="18"/>
                <w:szCs w:val="18"/>
              </w:rPr>
              <w:t>272,745</w:t>
            </w:r>
          </w:p>
        </w:tc>
        <w:tc>
          <w:tcPr>
            <w:tcW w:w="6458" w:type="dxa"/>
          </w:tcPr>
          <w:p w14:paraId="680144EE" w14:textId="68603713" w:rsidR="00AB292D" w:rsidRPr="00AB292D" w:rsidRDefault="00AB292D" w:rsidP="00AB292D">
            <w:pPr>
              <w:pStyle w:val="23"/>
              <w:widowControl w:val="0"/>
              <w:spacing w:after="120" w:line="240" w:lineRule="auto"/>
              <w:ind w:firstLine="0"/>
              <w:jc w:val="center"/>
              <w:rPr>
                <w:rFonts w:ascii="Sylfaen" w:hAnsi="Sylfaen" w:cs="Calibri"/>
                <w:i/>
                <w:iCs/>
                <w:color w:val="000000"/>
                <w:sz w:val="22"/>
                <w:szCs w:val="22"/>
              </w:rPr>
            </w:pPr>
            <w:r w:rsidRPr="00AB292D">
              <w:rPr>
                <w:rFonts w:ascii="Sylfaen" w:hAnsi="Sylfaen" w:cs="Cambria"/>
                <w:i/>
              </w:rPr>
              <w:t>Картофель</w:t>
            </w:r>
          </w:p>
        </w:tc>
      </w:tr>
      <w:tr w:rsidR="00AB292D" w:rsidRPr="00D107AB" w14:paraId="007E3EE3" w14:textId="77777777" w:rsidTr="003B28A9">
        <w:trPr>
          <w:jc w:val="center"/>
        </w:trPr>
        <w:tc>
          <w:tcPr>
            <w:tcW w:w="1530" w:type="dxa"/>
            <w:vAlign w:val="center"/>
          </w:tcPr>
          <w:p w14:paraId="280800BB" w14:textId="394E27F8" w:rsidR="00AB292D" w:rsidRPr="00AB292D" w:rsidRDefault="00AB292D" w:rsidP="00AB292D">
            <w:pPr>
              <w:pStyle w:val="23"/>
              <w:widowControl w:val="0"/>
              <w:spacing w:after="120" w:line="240" w:lineRule="auto"/>
              <w:ind w:firstLine="0"/>
              <w:jc w:val="center"/>
              <w:rPr>
                <w:rFonts w:ascii="Sylfaen" w:hAnsi="Sylfaen"/>
                <w:i/>
                <w:iCs/>
                <w:sz w:val="22"/>
                <w:szCs w:val="22"/>
              </w:rPr>
            </w:pPr>
            <w:r w:rsidRPr="00AB292D">
              <w:rPr>
                <w:rFonts w:ascii="Sylfaen" w:hAnsi="Sylfaen"/>
                <w:i/>
              </w:rPr>
              <w:t>9</w:t>
            </w:r>
          </w:p>
        </w:tc>
        <w:tc>
          <w:tcPr>
            <w:tcW w:w="1246" w:type="dxa"/>
            <w:vAlign w:val="center"/>
          </w:tcPr>
          <w:p w14:paraId="5610C34D" w14:textId="32A4DC1E" w:rsidR="00AB292D" w:rsidRPr="00AB292D" w:rsidRDefault="00AB292D" w:rsidP="00AB292D">
            <w:pPr>
              <w:pStyle w:val="23"/>
              <w:widowControl w:val="0"/>
              <w:spacing w:after="120" w:line="240" w:lineRule="auto"/>
              <w:ind w:firstLine="0"/>
              <w:jc w:val="center"/>
              <w:rPr>
                <w:rFonts w:ascii="Sylfaen" w:hAnsi="Sylfaen" w:cs="Calibri"/>
                <w:i/>
                <w:iCs/>
                <w:sz w:val="22"/>
                <w:szCs w:val="22"/>
              </w:rPr>
            </w:pPr>
            <w:r w:rsidRPr="00AB292D">
              <w:rPr>
                <w:rFonts w:ascii="Sylfaen" w:hAnsi="Sylfaen" w:cs="Calibri"/>
                <w:i/>
                <w:iCs/>
                <w:color w:val="000000"/>
                <w:sz w:val="18"/>
                <w:szCs w:val="18"/>
              </w:rPr>
              <w:t>292,600</w:t>
            </w:r>
          </w:p>
        </w:tc>
        <w:tc>
          <w:tcPr>
            <w:tcW w:w="6458" w:type="dxa"/>
          </w:tcPr>
          <w:p w14:paraId="5C2131BE" w14:textId="4F098329" w:rsidR="00AB292D" w:rsidRPr="00AB292D" w:rsidRDefault="00AB292D" w:rsidP="00AB292D">
            <w:pPr>
              <w:pStyle w:val="23"/>
              <w:widowControl w:val="0"/>
              <w:spacing w:after="120" w:line="240" w:lineRule="auto"/>
              <w:ind w:firstLine="0"/>
              <w:jc w:val="center"/>
              <w:rPr>
                <w:rFonts w:ascii="Sylfaen" w:hAnsi="Sylfaen" w:cs="Calibri"/>
                <w:i/>
                <w:iCs/>
                <w:color w:val="000000"/>
                <w:sz w:val="22"/>
                <w:szCs w:val="22"/>
              </w:rPr>
            </w:pPr>
            <w:r w:rsidRPr="00AB292D">
              <w:rPr>
                <w:rFonts w:ascii="Sylfaen" w:hAnsi="Sylfaen" w:cs="Cambria"/>
                <w:i/>
              </w:rPr>
              <w:t>Чечевица</w:t>
            </w:r>
          </w:p>
        </w:tc>
      </w:tr>
      <w:tr w:rsidR="00AB292D" w:rsidRPr="00D107AB" w14:paraId="5F8AC51C" w14:textId="77777777" w:rsidTr="003B28A9">
        <w:trPr>
          <w:jc w:val="center"/>
        </w:trPr>
        <w:tc>
          <w:tcPr>
            <w:tcW w:w="1530" w:type="dxa"/>
            <w:vAlign w:val="center"/>
          </w:tcPr>
          <w:p w14:paraId="59069271" w14:textId="11219AE4" w:rsidR="00AB292D" w:rsidRPr="00AB292D" w:rsidRDefault="00AB292D" w:rsidP="00AB292D">
            <w:pPr>
              <w:pStyle w:val="23"/>
              <w:widowControl w:val="0"/>
              <w:spacing w:after="120" w:line="240" w:lineRule="auto"/>
              <w:ind w:firstLine="0"/>
              <w:jc w:val="center"/>
              <w:rPr>
                <w:rFonts w:ascii="Sylfaen" w:hAnsi="Sylfaen"/>
                <w:i/>
                <w:iCs/>
                <w:sz w:val="22"/>
                <w:szCs w:val="22"/>
              </w:rPr>
            </w:pPr>
            <w:r w:rsidRPr="00AB292D">
              <w:rPr>
                <w:rFonts w:ascii="Sylfaen" w:hAnsi="Sylfaen"/>
                <w:i/>
              </w:rPr>
              <w:t>10</w:t>
            </w:r>
          </w:p>
        </w:tc>
        <w:tc>
          <w:tcPr>
            <w:tcW w:w="1246" w:type="dxa"/>
            <w:vAlign w:val="center"/>
          </w:tcPr>
          <w:p w14:paraId="6C2CE3F9" w14:textId="1718DE2B" w:rsidR="00AB292D" w:rsidRPr="00AB292D" w:rsidRDefault="00AB292D" w:rsidP="00AB292D">
            <w:pPr>
              <w:pStyle w:val="23"/>
              <w:widowControl w:val="0"/>
              <w:spacing w:after="120" w:line="240" w:lineRule="auto"/>
              <w:ind w:firstLine="0"/>
              <w:jc w:val="center"/>
              <w:rPr>
                <w:rFonts w:ascii="Sylfaen" w:hAnsi="Sylfaen" w:cs="Calibri"/>
                <w:i/>
                <w:iCs/>
                <w:sz w:val="22"/>
                <w:szCs w:val="22"/>
              </w:rPr>
            </w:pPr>
            <w:r w:rsidRPr="00AB292D">
              <w:rPr>
                <w:rFonts w:ascii="Sylfaen" w:hAnsi="Sylfaen" w:cs="Calibri"/>
                <w:i/>
                <w:iCs/>
                <w:color w:val="000000"/>
                <w:sz w:val="18"/>
                <w:szCs w:val="18"/>
              </w:rPr>
              <w:t>104,520</w:t>
            </w:r>
          </w:p>
        </w:tc>
        <w:tc>
          <w:tcPr>
            <w:tcW w:w="6458" w:type="dxa"/>
          </w:tcPr>
          <w:p w14:paraId="1132A904" w14:textId="1628657F" w:rsidR="00AB292D" w:rsidRPr="00AB292D" w:rsidRDefault="00AB292D" w:rsidP="00AB292D">
            <w:pPr>
              <w:pStyle w:val="23"/>
              <w:widowControl w:val="0"/>
              <w:spacing w:after="120" w:line="240" w:lineRule="auto"/>
              <w:ind w:firstLine="0"/>
              <w:jc w:val="center"/>
              <w:rPr>
                <w:rFonts w:ascii="Sylfaen" w:hAnsi="Sylfaen" w:cs="Calibri"/>
                <w:i/>
                <w:iCs/>
                <w:color w:val="000000"/>
                <w:sz w:val="22"/>
                <w:szCs w:val="22"/>
              </w:rPr>
            </w:pPr>
            <w:r w:rsidRPr="00AB292D">
              <w:rPr>
                <w:rFonts w:ascii="Sylfaen" w:hAnsi="Sylfaen" w:cs="Cambria"/>
                <w:i/>
              </w:rPr>
              <w:t>Горох</w:t>
            </w:r>
          </w:p>
        </w:tc>
      </w:tr>
      <w:tr w:rsidR="00AB292D" w:rsidRPr="00D107AB" w14:paraId="2AC0232D" w14:textId="77777777" w:rsidTr="003B28A9">
        <w:trPr>
          <w:jc w:val="center"/>
        </w:trPr>
        <w:tc>
          <w:tcPr>
            <w:tcW w:w="1530" w:type="dxa"/>
            <w:vAlign w:val="center"/>
          </w:tcPr>
          <w:p w14:paraId="7EC02A2C" w14:textId="3FE08403" w:rsidR="00AB292D" w:rsidRPr="00AB292D" w:rsidRDefault="00AB292D" w:rsidP="00AB292D">
            <w:pPr>
              <w:pStyle w:val="23"/>
              <w:widowControl w:val="0"/>
              <w:spacing w:after="120" w:line="240" w:lineRule="auto"/>
              <w:ind w:firstLine="0"/>
              <w:jc w:val="center"/>
              <w:rPr>
                <w:rFonts w:ascii="Sylfaen" w:hAnsi="Sylfaen"/>
                <w:i/>
                <w:iCs/>
                <w:sz w:val="22"/>
                <w:szCs w:val="22"/>
              </w:rPr>
            </w:pPr>
            <w:r w:rsidRPr="00AB292D">
              <w:rPr>
                <w:rFonts w:ascii="Sylfaen" w:hAnsi="Sylfaen"/>
                <w:i/>
              </w:rPr>
              <w:t>11</w:t>
            </w:r>
          </w:p>
        </w:tc>
        <w:tc>
          <w:tcPr>
            <w:tcW w:w="1246" w:type="dxa"/>
            <w:vAlign w:val="center"/>
          </w:tcPr>
          <w:p w14:paraId="2D1ECA9A" w14:textId="4AB2D708" w:rsidR="00AB292D" w:rsidRPr="00AB292D" w:rsidRDefault="00AB292D" w:rsidP="00AB292D">
            <w:pPr>
              <w:pStyle w:val="23"/>
              <w:widowControl w:val="0"/>
              <w:spacing w:after="120" w:line="240" w:lineRule="auto"/>
              <w:ind w:firstLine="0"/>
              <w:jc w:val="center"/>
              <w:rPr>
                <w:rFonts w:ascii="Sylfaen" w:hAnsi="Sylfaen" w:cs="Calibri"/>
                <w:i/>
                <w:iCs/>
                <w:sz w:val="22"/>
                <w:szCs w:val="22"/>
              </w:rPr>
            </w:pPr>
            <w:r w:rsidRPr="00AB292D">
              <w:rPr>
                <w:rFonts w:ascii="Sylfaen" w:hAnsi="Sylfaen" w:cs="Calibri"/>
                <w:i/>
                <w:iCs/>
                <w:color w:val="000000"/>
                <w:sz w:val="18"/>
                <w:szCs w:val="18"/>
              </w:rPr>
              <w:t>62,700</w:t>
            </w:r>
          </w:p>
        </w:tc>
        <w:tc>
          <w:tcPr>
            <w:tcW w:w="6458" w:type="dxa"/>
          </w:tcPr>
          <w:p w14:paraId="114F5016" w14:textId="3DB5C038" w:rsidR="00AB292D" w:rsidRPr="00AB292D" w:rsidRDefault="00AB292D" w:rsidP="00AB292D">
            <w:pPr>
              <w:pStyle w:val="23"/>
              <w:widowControl w:val="0"/>
              <w:spacing w:after="120" w:line="240" w:lineRule="auto"/>
              <w:ind w:firstLine="0"/>
              <w:jc w:val="center"/>
              <w:rPr>
                <w:rFonts w:ascii="Sylfaen" w:hAnsi="Sylfaen" w:cs="Calibri"/>
                <w:i/>
                <w:iCs/>
                <w:color w:val="000000"/>
                <w:sz w:val="22"/>
                <w:szCs w:val="22"/>
              </w:rPr>
            </w:pPr>
            <w:r w:rsidRPr="00AB292D">
              <w:rPr>
                <w:rFonts w:ascii="Sylfaen" w:hAnsi="Sylfaen" w:cs="Cambria"/>
                <w:i/>
              </w:rPr>
              <w:t>Томатная</w:t>
            </w:r>
            <w:r w:rsidRPr="00AB292D">
              <w:rPr>
                <w:rFonts w:ascii="Sylfaen" w:hAnsi="Sylfaen"/>
                <w:i/>
              </w:rPr>
              <w:t xml:space="preserve"> </w:t>
            </w:r>
            <w:r w:rsidRPr="00AB292D">
              <w:rPr>
                <w:rFonts w:ascii="Sylfaen" w:hAnsi="Sylfaen" w:cs="Cambria"/>
                <w:i/>
              </w:rPr>
              <w:t>паста</w:t>
            </w:r>
          </w:p>
        </w:tc>
      </w:tr>
      <w:tr w:rsidR="00AB292D" w:rsidRPr="00D107AB" w14:paraId="039EBDAC" w14:textId="77777777" w:rsidTr="003B28A9">
        <w:trPr>
          <w:jc w:val="center"/>
        </w:trPr>
        <w:tc>
          <w:tcPr>
            <w:tcW w:w="1530" w:type="dxa"/>
            <w:vAlign w:val="center"/>
          </w:tcPr>
          <w:p w14:paraId="0E1EF4CF" w14:textId="4E057CCD" w:rsidR="00AB292D" w:rsidRPr="00AB292D" w:rsidRDefault="00AB292D" w:rsidP="00AB292D">
            <w:pPr>
              <w:pStyle w:val="23"/>
              <w:widowControl w:val="0"/>
              <w:spacing w:after="120" w:line="240" w:lineRule="auto"/>
              <w:ind w:firstLine="0"/>
              <w:jc w:val="center"/>
              <w:rPr>
                <w:rFonts w:ascii="Sylfaen" w:hAnsi="Sylfaen"/>
                <w:i/>
                <w:iCs/>
                <w:sz w:val="22"/>
                <w:szCs w:val="22"/>
              </w:rPr>
            </w:pPr>
            <w:r w:rsidRPr="00AB292D">
              <w:rPr>
                <w:rFonts w:ascii="Sylfaen" w:hAnsi="Sylfaen"/>
                <w:i/>
              </w:rPr>
              <w:t>12</w:t>
            </w:r>
          </w:p>
        </w:tc>
        <w:tc>
          <w:tcPr>
            <w:tcW w:w="1246" w:type="dxa"/>
            <w:vAlign w:val="center"/>
          </w:tcPr>
          <w:p w14:paraId="54A27421" w14:textId="449B72EC" w:rsidR="00AB292D" w:rsidRPr="00AB292D" w:rsidRDefault="00AB292D" w:rsidP="00AB292D">
            <w:pPr>
              <w:pStyle w:val="23"/>
              <w:widowControl w:val="0"/>
              <w:spacing w:after="120" w:line="240" w:lineRule="auto"/>
              <w:ind w:firstLine="0"/>
              <w:jc w:val="center"/>
              <w:rPr>
                <w:rFonts w:ascii="Sylfaen" w:hAnsi="Sylfaen" w:cs="Calibri"/>
                <w:i/>
                <w:iCs/>
                <w:sz w:val="22"/>
                <w:szCs w:val="22"/>
              </w:rPr>
            </w:pPr>
            <w:r w:rsidRPr="00AB292D">
              <w:rPr>
                <w:rFonts w:ascii="Sylfaen" w:hAnsi="Sylfaen" w:cs="Calibri"/>
                <w:i/>
                <w:iCs/>
                <w:color w:val="000000"/>
                <w:sz w:val="18"/>
                <w:szCs w:val="18"/>
              </w:rPr>
              <w:t>338,286</w:t>
            </w:r>
          </w:p>
        </w:tc>
        <w:tc>
          <w:tcPr>
            <w:tcW w:w="6458" w:type="dxa"/>
          </w:tcPr>
          <w:p w14:paraId="774DED8A" w14:textId="78DB209E" w:rsidR="00AB292D" w:rsidRPr="00AB292D" w:rsidRDefault="00AB292D" w:rsidP="00AB292D">
            <w:pPr>
              <w:pStyle w:val="23"/>
              <w:widowControl w:val="0"/>
              <w:spacing w:after="120" w:line="240" w:lineRule="auto"/>
              <w:ind w:firstLine="0"/>
              <w:jc w:val="center"/>
              <w:rPr>
                <w:rFonts w:ascii="Sylfaen" w:hAnsi="Sylfaen" w:cs="Calibri"/>
                <w:i/>
                <w:iCs/>
                <w:color w:val="000000"/>
                <w:sz w:val="22"/>
                <w:szCs w:val="22"/>
              </w:rPr>
            </w:pPr>
            <w:r w:rsidRPr="00AB292D">
              <w:rPr>
                <w:rFonts w:ascii="Sylfaen" w:hAnsi="Sylfaen" w:cs="Cambria"/>
                <w:i/>
              </w:rPr>
              <w:t>Масло</w:t>
            </w:r>
            <w:r w:rsidRPr="00AB292D">
              <w:rPr>
                <w:rFonts w:ascii="Sylfaen" w:hAnsi="Sylfaen"/>
                <w:i/>
              </w:rPr>
              <w:t xml:space="preserve"> </w:t>
            </w:r>
            <w:r w:rsidRPr="00AB292D">
              <w:rPr>
                <w:rFonts w:ascii="Sylfaen" w:hAnsi="Sylfaen" w:cs="Cambria"/>
                <w:i/>
              </w:rPr>
              <w:t>подсолнечное</w:t>
            </w:r>
            <w:r w:rsidRPr="00AB292D">
              <w:rPr>
                <w:rFonts w:ascii="Sylfaen" w:hAnsi="Sylfaen"/>
                <w:i/>
              </w:rPr>
              <w:t xml:space="preserve"> </w:t>
            </w:r>
            <w:r w:rsidRPr="00AB292D">
              <w:rPr>
                <w:rFonts w:ascii="Sylfaen" w:hAnsi="Sylfaen" w:cs="Cambria"/>
                <w:i/>
              </w:rPr>
              <w:t>рафинированное</w:t>
            </w:r>
            <w:r w:rsidRPr="00AB292D">
              <w:rPr>
                <w:rFonts w:ascii="Sylfaen" w:hAnsi="Sylfaen"/>
                <w:i/>
              </w:rPr>
              <w:t xml:space="preserve"> (</w:t>
            </w:r>
            <w:r w:rsidRPr="00AB292D">
              <w:rPr>
                <w:rFonts w:ascii="Sylfaen" w:hAnsi="Sylfaen" w:cs="Cambria"/>
                <w:i/>
              </w:rPr>
              <w:t>рафинированное</w:t>
            </w:r>
            <w:r w:rsidRPr="00AB292D">
              <w:rPr>
                <w:rFonts w:ascii="Sylfaen" w:hAnsi="Sylfaen"/>
                <w:i/>
              </w:rPr>
              <w:t>)</w:t>
            </w:r>
          </w:p>
        </w:tc>
      </w:tr>
      <w:tr w:rsidR="00AB292D" w:rsidRPr="00D107AB" w14:paraId="12CD4DEE" w14:textId="77777777" w:rsidTr="003B28A9">
        <w:trPr>
          <w:jc w:val="center"/>
        </w:trPr>
        <w:tc>
          <w:tcPr>
            <w:tcW w:w="1530" w:type="dxa"/>
            <w:vAlign w:val="center"/>
          </w:tcPr>
          <w:p w14:paraId="238BF136" w14:textId="3B65EDC2" w:rsidR="00AB292D" w:rsidRPr="00AB292D" w:rsidRDefault="00AB292D" w:rsidP="00AB292D">
            <w:pPr>
              <w:pStyle w:val="23"/>
              <w:widowControl w:val="0"/>
              <w:spacing w:after="120" w:line="240" w:lineRule="auto"/>
              <w:ind w:firstLine="0"/>
              <w:jc w:val="center"/>
              <w:rPr>
                <w:rFonts w:ascii="Sylfaen" w:hAnsi="Sylfaen"/>
                <w:i/>
                <w:iCs/>
                <w:sz w:val="22"/>
                <w:szCs w:val="22"/>
              </w:rPr>
            </w:pPr>
            <w:r w:rsidRPr="00AB292D">
              <w:rPr>
                <w:rFonts w:ascii="Sylfaen" w:hAnsi="Sylfaen"/>
                <w:i/>
              </w:rPr>
              <w:t>13</w:t>
            </w:r>
          </w:p>
        </w:tc>
        <w:tc>
          <w:tcPr>
            <w:tcW w:w="1246" w:type="dxa"/>
            <w:vAlign w:val="center"/>
          </w:tcPr>
          <w:p w14:paraId="4AB165A8" w14:textId="67984EE4" w:rsidR="00AB292D" w:rsidRPr="00AB292D" w:rsidRDefault="00AB292D" w:rsidP="00AB292D">
            <w:pPr>
              <w:pStyle w:val="23"/>
              <w:widowControl w:val="0"/>
              <w:spacing w:after="120" w:line="240" w:lineRule="auto"/>
              <w:ind w:firstLine="0"/>
              <w:jc w:val="center"/>
              <w:rPr>
                <w:rFonts w:ascii="Sylfaen" w:hAnsi="Sylfaen" w:cs="Calibri"/>
                <w:i/>
                <w:iCs/>
                <w:sz w:val="22"/>
                <w:szCs w:val="22"/>
              </w:rPr>
            </w:pPr>
            <w:r w:rsidRPr="00AB292D">
              <w:rPr>
                <w:rFonts w:ascii="Sylfaen" w:hAnsi="Sylfaen" w:cs="Calibri"/>
                <w:i/>
                <w:iCs/>
                <w:color w:val="000000"/>
                <w:sz w:val="18"/>
                <w:szCs w:val="18"/>
              </w:rPr>
              <w:t>1,175,750</w:t>
            </w:r>
          </w:p>
        </w:tc>
        <w:tc>
          <w:tcPr>
            <w:tcW w:w="6458" w:type="dxa"/>
          </w:tcPr>
          <w:p w14:paraId="1295AAFC" w14:textId="72AE9737" w:rsidR="00AB292D" w:rsidRPr="00AB292D" w:rsidRDefault="00AB292D" w:rsidP="00AB292D">
            <w:pPr>
              <w:pStyle w:val="23"/>
              <w:widowControl w:val="0"/>
              <w:spacing w:after="120" w:line="240" w:lineRule="auto"/>
              <w:ind w:firstLine="0"/>
              <w:jc w:val="center"/>
              <w:rPr>
                <w:rFonts w:ascii="Sylfaen" w:hAnsi="Sylfaen" w:cs="Calibri"/>
                <w:i/>
                <w:iCs/>
                <w:color w:val="000000"/>
                <w:sz w:val="22"/>
                <w:szCs w:val="22"/>
              </w:rPr>
            </w:pPr>
            <w:r w:rsidRPr="00AB292D">
              <w:rPr>
                <w:rFonts w:ascii="Sylfaen" w:hAnsi="Sylfaen" w:cs="Cambria"/>
                <w:i/>
              </w:rPr>
              <w:t>Сыр</w:t>
            </w:r>
          </w:p>
        </w:tc>
      </w:tr>
      <w:tr w:rsidR="00AB292D" w:rsidRPr="00D107AB" w14:paraId="46CCCFE7" w14:textId="77777777" w:rsidTr="003B28A9">
        <w:trPr>
          <w:jc w:val="center"/>
        </w:trPr>
        <w:tc>
          <w:tcPr>
            <w:tcW w:w="1530" w:type="dxa"/>
            <w:vAlign w:val="center"/>
          </w:tcPr>
          <w:p w14:paraId="03C63A64" w14:textId="001F976F" w:rsidR="00AB292D" w:rsidRPr="00AB292D" w:rsidRDefault="00AB292D" w:rsidP="00AB292D">
            <w:pPr>
              <w:pStyle w:val="23"/>
              <w:widowControl w:val="0"/>
              <w:spacing w:after="120" w:line="240" w:lineRule="auto"/>
              <w:ind w:firstLine="0"/>
              <w:jc w:val="center"/>
              <w:rPr>
                <w:rFonts w:ascii="Sylfaen" w:hAnsi="Sylfaen"/>
                <w:i/>
                <w:iCs/>
                <w:sz w:val="22"/>
                <w:szCs w:val="22"/>
              </w:rPr>
            </w:pPr>
            <w:r w:rsidRPr="00AB292D">
              <w:rPr>
                <w:rFonts w:ascii="Sylfaen" w:hAnsi="Sylfaen"/>
                <w:i/>
              </w:rPr>
              <w:t>14</w:t>
            </w:r>
          </w:p>
        </w:tc>
        <w:tc>
          <w:tcPr>
            <w:tcW w:w="1246" w:type="dxa"/>
            <w:vAlign w:val="center"/>
          </w:tcPr>
          <w:p w14:paraId="66BACDF1" w14:textId="63FC172B" w:rsidR="00AB292D" w:rsidRPr="00AB292D" w:rsidRDefault="00AB292D" w:rsidP="00AB292D">
            <w:pPr>
              <w:pStyle w:val="23"/>
              <w:widowControl w:val="0"/>
              <w:spacing w:after="120" w:line="240" w:lineRule="auto"/>
              <w:ind w:firstLine="0"/>
              <w:jc w:val="center"/>
              <w:rPr>
                <w:rFonts w:ascii="Sylfaen" w:hAnsi="Sylfaen" w:cs="Calibri"/>
                <w:i/>
                <w:iCs/>
                <w:sz w:val="22"/>
                <w:szCs w:val="22"/>
              </w:rPr>
            </w:pPr>
            <w:r w:rsidRPr="00AB292D">
              <w:rPr>
                <w:rFonts w:ascii="Sylfaen" w:hAnsi="Sylfaen" w:cs="Calibri"/>
                <w:i/>
                <w:iCs/>
                <w:color w:val="000000"/>
                <w:sz w:val="18"/>
                <w:szCs w:val="18"/>
              </w:rPr>
              <w:t>1,293,204</w:t>
            </w:r>
          </w:p>
        </w:tc>
        <w:tc>
          <w:tcPr>
            <w:tcW w:w="6458" w:type="dxa"/>
          </w:tcPr>
          <w:p w14:paraId="277B788F" w14:textId="31781E71" w:rsidR="00AB292D" w:rsidRPr="00AB292D" w:rsidRDefault="00AB292D" w:rsidP="00AB292D">
            <w:pPr>
              <w:pStyle w:val="23"/>
              <w:widowControl w:val="0"/>
              <w:spacing w:after="120" w:line="240" w:lineRule="auto"/>
              <w:ind w:firstLine="0"/>
              <w:jc w:val="center"/>
              <w:rPr>
                <w:rFonts w:ascii="Sylfaen" w:hAnsi="Sylfaen" w:cs="Calibri"/>
                <w:i/>
                <w:iCs/>
                <w:color w:val="000000"/>
                <w:sz w:val="22"/>
                <w:szCs w:val="22"/>
              </w:rPr>
            </w:pPr>
            <w:r w:rsidRPr="00AB292D">
              <w:rPr>
                <w:rFonts w:ascii="Sylfaen" w:hAnsi="Sylfaen" w:cs="Cambria"/>
                <w:i/>
              </w:rPr>
              <w:t>Хлеб</w:t>
            </w:r>
          </w:p>
        </w:tc>
      </w:tr>
      <w:tr w:rsidR="00AB292D" w:rsidRPr="00D107AB" w14:paraId="76E8605D" w14:textId="77777777" w:rsidTr="003B28A9">
        <w:trPr>
          <w:jc w:val="center"/>
        </w:trPr>
        <w:tc>
          <w:tcPr>
            <w:tcW w:w="1530" w:type="dxa"/>
            <w:vAlign w:val="center"/>
          </w:tcPr>
          <w:p w14:paraId="6619152B" w14:textId="7C0ED891" w:rsidR="00AB292D" w:rsidRPr="00AB292D" w:rsidRDefault="00AB292D" w:rsidP="00AB292D">
            <w:pPr>
              <w:pStyle w:val="23"/>
              <w:widowControl w:val="0"/>
              <w:spacing w:after="120" w:line="240" w:lineRule="auto"/>
              <w:ind w:firstLine="0"/>
              <w:jc w:val="center"/>
              <w:rPr>
                <w:rFonts w:ascii="Sylfaen" w:hAnsi="Sylfaen"/>
                <w:i/>
                <w:iCs/>
                <w:sz w:val="22"/>
                <w:szCs w:val="22"/>
              </w:rPr>
            </w:pPr>
            <w:r w:rsidRPr="00AB292D">
              <w:rPr>
                <w:rFonts w:ascii="Sylfaen" w:hAnsi="Sylfaen"/>
                <w:i/>
              </w:rPr>
              <w:t>15</w:t>
            </w:r>
          </w:p>
        </w:tc>
        <w:tc>
          <w:tcPr>
            <w:tcW w:w="1246" w:type="dxa"/>
            <w:vAlign w:val="center"/>
          </w:tcPr>
          <w:p w14:paraId="6B4DF586" w14:textId="21B3287E" w:rsidR="00AB292D" w:rsidRPr="00AB292D" w:rsidRDefault="00AB292D" w:rsidP="00AB292D">
            <w:pPr>
              <w:pStyle w:val="23"/>
              <w:widowControl w:val="0"/>
              <w:spacing w:after="120" w:line="240" w:lineRule="auto"/>
              <w:ind w:firstLine="0"/>
              <w:jc w:val="center"/>
              <w:rPr>
                <w:rFonts w:ascii="Sylfaen" w:hAnsi="Sylfaen" w:cs="Calibri"/>
                <w:i/>
                <w:iCs/>
                <w:sz w:val="22"/>
                <w:szCs w:val="22"/>
              </w:rPr>
            </w:pPr>
            <w:r w:rsidRPr="00AB292D">
              <w:rPr>
                <w:rFonts w:ascii="Sylfaen" w:hAnsi="Sylfaen" w:cs="Calibri"/>
                <w:i/>
                <w:iCs/>
                <w:color w:val="000000"/>
                <w:sz w:val="18"/>
                <w:szCs w:val="18"/>
              </w:rPr>
              <w:t>172,425</w:t>
            </w:r>
          </w:p>
        </w:tc>
        <w:tc>
          <w:tcPr>
            <w:tcW w:w="6458" w:type="dxa"/>
          </w:tcPr>
          <w:p w14:paraId="28D10CE4" w14:textId="46D5E1A2" w:rsidR="00AB292D" w:rsidRPr="00AB292D" w:rsidRDefault="00AB292D" w:rsidP="00AB292D">
            <w:pPr>
              <w:pStyle w:val="23"/>
              <w:widowControl w:val="0"/>
              <w:spacing w:after="120" w:line="240" w:lineRule="auto"/>
              <w:ind w:firstLine="0"/>
              <w:jc w:val="center"/>
              <w:rPr>
                <w:rFonts w:ascii="Sylfaen" w:hAnsi="Sylfaen" w:cs="Calibri"/>
                <w:i/>
                <w:iCs/>
                <w:color w:val="000000"/>
                <w:sz w:val="22"/>
                <w:szCs w:val="22"/>
              </w:rPr>
            </w:pPr>
            <w:r w:rsidRPr="00AB292D">
              <w:rPr>
                <w:rFonts w:ascii="Sylfaen" w:hAnsi="Sylfaen" w:cs="Cambria"/>
                <w:i/>
              </w:rPr>
              <w:t>Гречка</w:t>
            </w:r>
          </w:p>
        </w:tc>
      </w:tr>
      <w:tr w:rsidR="00AB292D" w:rsidRPr="00D107AB" w14:paraId="625609B9" w14:textId="77777777" w:rsidTr="003B28A9">
        <w:trPr>
          <w:jc w:val="center"/>
        </w:trPr>
        <w:tc>
          <w:tcPr>
            <w:tcW w:w="1530" w:type="dxa"/>
            <w:vAlign w:val="center"/>
          </w:tcPr>
          <w:p w14:paraId="747B52F5" w14:textId="6F87916C" w:rsidR="00AB292D" w:rsidRPr="00AB292D" w:rsidRDefault="00AB292D" w:rsidP="00AB292D">
            <w:pPr>
              <w:pStyle w:val="23"/>
              <w:widowControl w:val="0"/>
              <w:spacing w:after="120" w:line="240" w:lineRule="auto"/>
              <w:ind w:firstLine="0"/>
              <w:jc w:val="center"/>
              <w:rPr>
                <w:rFonts w:ascii="Sylfaen" w:hAnsi="Sylfaen"/>
                <w:i/>
                <w:iCs/>
                <w:sz w:val="22"/>
                <w:szCs w:val="22"/>
              </w:rPr>
            </w:pPr>
            <w:r w:rsidRPr="00AB292D">
              <w:rPr>
                <w:rFonts w:ascii="Sylfaen" w:hAnsi="Sylfaen"/>
                <w:i/>
              </w:rPr>
              <w:t>16</w:t>
            </w:r>
          </w:p>
        </w:tc>
        <w:tc>
          <w:tcPr>
            <w:tcW w:w="1246" w:type="dxa"/>
            <w:vAlign w:val="center"/>
          </w:tcPr>
          <w:p w14:paraId="3A2A6FD3" w14:textId="20DBFEAD" w:rsidR="00AB292D" w:rsidRPr="00AB292D" w:rsidRDefault="00AB292D" w:rsidP="00AB292D">
            <w:pPr>
              <w:pStyle w:val="23"/>
              <w:widowControl w:val="0"/>
              <w:spacing w:after="120" w:line="240" w:lineRule="auto"/>
              <w:ind w:firstLine="0"/>
              <w:jc w:val="center"/>
              <w:rPr>
                <w:rFonts w:ascii="Sylfaen" w:hAnsi="Sylfaen" w:cs="Calibri"/>
                <w:i/>
                <w:iCs/>
                <w:sz w:val="22"/>
                <w:szCs w:val="22"/>
              </w:rPr>
            </w:pPr>
            <w:r w:rsidRPr="00AB292D">
              <w:rPr>
                <w:rFonts w:ascii="Sylfaen" w:hAnsi="Sylfaen" w:cs="Calibri"/>
                <w:i/>
                <w:iCs/>
                <w:color w:val="000000"/>
                <w:sz w:val="18"/>
                <w:szCs w:val="18"/>
              </w:rPr>
              <w:t>156,750</w:t>
            </w:r>
          </w:p>
        </w:tc>
        <w:tc>
          <w:tcPr>
            <w:tcW w:w="6458" w:type="dxa"/>
          </w:tcPr>
          <w:p w14:paraId="0910BE02" w14:textId="65508BC4" w:rsidR="00AB292D" w:rsidRPr="00AB292D" w:rsidRDefault="009E14D3" w:rsidP="00AB292D">
            <w:pPr>
              <w:pStyle w:val="23"/>
              <w:widowControl w:val="0"/>
              <w:spacing w:after="120" w:line="240" w:lineRule="auto"/>
              <w:ind w:firstLine="0"/>
              <w:jc w:val="center"/>
              <w:rPr>
                <w:rFonts w:ascii="Sylfaen" w:hAnsi="Sylfaen" w:cs="Calibri"/>
                <w:i/>
                <w:iCs/>
                <w:color w:val="000000"/>
                <w:sz w:val="22"/>
                <w:szCs w:val="22"/>
              </w:rPr>
            </w:pPr>
            <w:r>
              <w:rPr>
                <w:rFonts w:ascii="Sylfaen" w:hAnsi="Sylfaen" w:cs="Cambria"/>
                <w:i/>
              </w:rPr>
              <w:t>Мацони</w:t>
            </w:r>
          </w:p>
        </w:tc>
      </w:tr>
      <w:tr w:rsidR="00AB292D" w:rsidRPr="00D107AB" w14:paraId="6F72F858" w14:textId="77777777" w:rsidTr="003B28A9">
        <w:trPr>
          <w:jc w:val="center"/>
        </w:trPr>
        <w:tc>
          <w:tcPr>
            <w:tcW w:w="1530" w:type="dxa"/>
            <w:vAlign w:val="center"/>
          </w:tcPr>
          <w:p w14:paraId="301B8B01" w14:textId="71FCCE72" w:rsidR="00AB292D" w:rsidRPr="00AB292D" w:rsidRDefault="00AB292D" w:rsidP="00AB292D">
            <w:pPr>
              <w:pStyle w:val="23"/>
              <w:widowControl w:val="0"/>
              <w:spacing w:after="120" w:line="240" w:lineRule="auto"/>
              <w:ind w:firstLine="0"/>
              <w:jc w:val="center"/>
              <w:rPr>
                <w:rFonts w:ascii="Sylfaen" w:hAnsi="Sylfaen"/>
                <w:i/>
                <w:iCs/>
                <w:sz w:val="22"/>
                <w:szCs w:val="22"/>
              </w:rPr>
            </w:pPr>
            <w:r w:rsidRPr="00AB292D">
              <w:rPr>
                <w:rFonts w:ascii="Sylfaen" w:hAnsi="Sylfaen"/>
                <w:i/>
              </w:rPr>
              <w:t>17</w:t>
            </w:r>
          </w:p>
        </w:tc>
        <w:tc>
          <w:tcPr>
            <w:tcW w:w="1246" w:type="dxa"/>
            <w:vAlign w:val="center"/>
          </w:tcPr>
          <w:p w14:paraId="2BB066C7" w14:textId="3F541A49" w:rsidR="00AB292D" w:rsidRPr="00AB292D" w:rsidRDefault="00AB292D" w:rsidP="00AB292D">
            <w:pPr>
              <w:pStyle w:val="23"/>
              <w:widowControl w:val="0"/>
              <w:spacing w:after="120" w:line="240" w:lineRule="auto"/>
              <w:ind w:firstLine="0"/>
              <w:jc w:val="center"/>
              <w:rPr>
                <w:rFonts w:ascii="Sylfaen" w:hAnsi="Sylfaen" w:cs="Calibri"/>
                <w:i/>
                <w:iCs/>
                <w:sz w:val="22"/>
                <w:szCs w:val="22"/>
              </w:rPr>
            </w:pPr>
            <w:r w:rsidRPr="00AB292D">
              <w:rPr>
                <w:rFonts w:ascii="Sylfaen" w:hAnsi="Sylfaen" w:cs="Calibri"/>
                <w:i/>
                <w:iCs/>
                <w:color w:val="000000"/>
                <w:sz w:val="18"/>
                <w:szCs w:val="18"/>
              </w:rPr>
              <w:t>182,875</w:t>
            </w:r>
          </w:p>
        </w:tc>
        <w:tc>
          <w:tcPr>
            <w:tcW w:w="6458" w:type="dxa"/>
          </w:tcPr>
          <w:p w14:paraId="2963A9B9" w14:textId="32CCBA08" w:rsidR="00AB292D" w:rsidRPr="00AB292D" w:rsidRDefault="00AB292D" w:rsidP="00AB292D">
            <w:pPr>
              <w:pStyle w:val="23"/>
              <w:widowControl w:val="0"/>
              <w:spacing w:after="120" w:line="240" w:lineRule="auto"/>
              <w:ind w:firstLine="0"/>
              <w:jc w:val="center"/>
              <w:rPr>
                <w:rFonts w:ascii="Sylfaen" w:hAnsi="Sylfaen" w:cs="Calibri"/>
                <w:i/>
                <w:iCs/>
                <w:color w:val="000000"/>
                <w:sz w:val="22"/>
                <w:szCs w:val="22"/>
              </w:rPr>
            </w:pPr>
            <w:r w:rsidRPr="00AB292D">
              <w:rPr>
                <w:rFonts w:ascii="Sylfaen" w:hAnsi="Sylfaen" w:cs="Cambria"/>
                <w:i/>
              </w:rPr>
              <w:t>Макароны</w:t>
            </w:r>
          </w:p>
        </w:tc>
      </w:tr>
      <w:tr w:rsidR="00AB292D" w:rsidRPr="00D107AB" w14:paraId="647BAC20" w14:textId="77777777" w:rsidTr="003B28A9">
        <w:trPr>
          <w:jc w:val="center"/>
        </w:trPr>
        <w:tc>
          <w:tcPr>
            <w:tcW w:w="1530" w:type="dxa"/>
            <w:vAlign w:val="center"/>
          </w:tcPr>
          <w:p w14:paraId="4FF19483" w14:textId="1D1D1652" w:rsidR="00AB292D" w:rsidRPr="00AB292D" w:rsidRDefault="00AB292D" w:rsidP="00AB292D">
            <w:pPr>
              <w:pStyle w:val="23"/>
              <w:widowControl w:val="0"/>
              <w:spacing w:after="120" w:line="240" w:lineRule="auto"/>
              <w:ind w:firstLine="0"/>
              <w:jc w:val="center"/>
              <w:rPr>
                <w:rFonts w:ascii="Sylfaen" w:hAnsi="Sylfaen"/>
                <w:i/>
                <w:iCs/>
              </w:rPr>
            </w:pPr>
            <w:r w:rsidRPr="00AB292D">
              <w:rPr>
                <w:rFonts w:ascii="Sylfaen" w:hAnsi="Sylfaen"/>
                <w:i/>
              </w:rPr>
              <w:t>18</w:t>
            </w:r>
          </w:p>
        </w:tc>
        <w:tc>
          <w:tcPr>
            <w:tcW w:w="1246" w:type="dxa"/>
            <w:vAlign w:val="center"/>
          </w:tcPr>
          <w:p w14:paraId="01DB4D38" w14:textId="6AC12F5C" w:rsidR="00AB292D" w:rsidRPr="00AB292D" w:rsidRDefault="00AB292D" w:rsidP="00AB292D">
            <w:pPr>
              <w:pStyle w:val="23"/>
              <w:widowControl w:val="0"/>
              <w:spacing w:after="120" w:line="240" w:lineRule="auto"/>
              <w:ind w:firstLine="0"/>
              <w:jc w:val="center"/>
              <w:rPr>
                <w:rFonts w:ascii="Sylfaen" w:hAnsi="Sylfaen" w:cs="Arial"/>
                <w:i/>
                <w:iCs/>
                <w:color w:val="000000"/>
              </w:rPr>
            </w:pPr>
            <w:r w:rsidRPr="00AB292D">
              <w:rPr>
                <w:rFonts w:ascii="Sylfaen" w:hAnsi="Sylfaen" w:cs="Calibri"/>
                <w:i/>
                <w:iCs/>
                <w:color w:val="000000"/>
                <w:sz w:val="18"/>
                <w:szCs w:val="18"/>
              </w:rPr>
              <w:t>16,200</w:t>
            </w:r>
          </w:p>
        </w:tc>
        <w:tc>
          <w:tcPr>
            <w:tcW w:w="6458" w:type="dxa"/>
          </w:tcPr>
          <w:p w14:paraId="552E18D6" w14:textId="5010DA1B" w:rsidR="00AB292D" w:rsidRPr="00AB292D" w:rsidRDefault="00AB292D" w:rsidP="00AB292D">
            <w:pPr>
              <w:pStyle w:val="23"/>
              <w:widowControl w:val="0"/>
              <w:spacing w:after="120" w:line="240" w:lineRule="auto"/>
              <w:ind w:firstLine="0"/>
              <w:jc w:val="center"/>
              <w:rPr>
                <w:rFonts w:ascii="Sylfaen" w:hAnsi="Sylfaen" w:cs="Calibri"/>
                <w:i/>
                <w:iCs/>
                <w:color w:val="000000"/>
              </w:rPr>
            </w:pPr>
            <w:r w:rsidRPr="00AB292D">
              <w:rPr>
                <w:rFonts w:ascii="Sylfaen" w:hAnsi="Sylfaen" w:cs="Cambria"/>
                <w:i/>
              </w:rPr>
              <w:t>Соль</w:t>
            </w:r>
            <w:r w:rsidRPr="00AB292D">
              <w:rPr>
                <w:rFonts w:ascii="Sylfaen" w:hAnsi="Sylfaen"/>
                <w:i/>
              </w:rPr>
              <w:t xml:space="preserve"> </w:t>
            </w:r>
            <w:r w:rsidRPr="00AB292D">
              <w:rPr>
                <w:rFonts w:ascii="Sylfaen" w:hAnsi="Sylfaen" w:cs="Cambria"/>
                <w:i/>
              </w:rPr>
              <w:t>для</w:t>
            </w:r>
            <w:r w:rsidRPr="00AB292D">
              <w:rPr>
                <w:rFonts w:ascii="Sylfaen" w:hAnsi="Sylfaen"/>
                <w:i/>
              </w:rPr>
              <w:t xml:space="preserve"> </w:t>
            </w:r>
            <w:r w:rsidRPr="00AB292D">
              <w:rPr>
                <w:rFonts w:ascii="Sylfaen" w:hAnsi="Sylfaen" w:cs="Cambria"/>
                <w:i/>
              </w:rPr>
              <w:t>еды</w:t>
            </w:r>
          </w:p>
        </w:tc>
      </w:tr>
    </w:tbl>
    <w:p w14:paraId="318D440A" w14:textId="5FBC6678" w:rsidR="006173D4" w:rsidRPr="00D107AB" w:rsidRDefault="00816505" w:rsidP="006173D4">
      <w:pPr>
        <w:pStyle w:val="23"/>
        <w:widowControl w:val="0"/>
        <w:spacing w:after="160" w:line="240" w:lineRule="auto"/>
        <w:ind w:firstLine="567"/>
        <w:rPr>
          <w:rFonts w:ascii="Sylfaen" w:hAnsi="Sylfaen"/>
          <w:i/>
          <w:iCs/>
          <w:sz w:val="24"/>
          <w:szCs w:val="24"/>
        </w:rPr>
      </w:pPr>
      <w:r w:rsidRPr="00D107AB">
        <w:rPr>
          <w:rFonts w:ascii="Sylfaen" w:hAnsi="Sylfaen"/>
          <w:i/>
          <w:iCs/>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D107AB">
        <w:rPr>
          <w:rFonts w:ascii="Sylfaen" w:hAnsi="Sylfaen"/>
          <w:i/>
          <w:iCs/>
          <w:sz w:val="24"/>
          <w:szCs w:val="24"/>
        </w:rPr>
        <w:t xml:space="preserve">6 </w:t>
      </w:r>
      <w:r w:rsidRPr="00D107AB">
        <w:rPr>
          <w:rFonts w:ascii="Sylfaen" w:hAnsi="Sylfaen"/>
          <w:i/>
          <w:iCs/>
          <w:sz w:val="24"/>
          <w:szCs w:val="24"/>
        </w:rPr>
        <w:t>к настоящему Приглашению.</w:t>
      </w:r>
      <w:r w:rsidR="006173D4" w:rsidRPr="00D107AB">
        <w:rPr>
          <w:rFonts w:ascii="Sylfaen" w:hAnsi="Sylfaen"/>
          <w:i/>
          <w:iCs/>
          <w:sz w:val="24"/>
          <w:szCs w:val="24"/>
        </w:rPr>
        <w:t xml:space="preserve"> </w:t>
      </w:r>
      <w:r w:rsidR="00B453CD" w:rsidRPr="00D107AB">
        <w:rPr>
          <w:rFonts w:ascii="Sylfaen" w:hAnsi="Sylfaen"/>
          <w:i/>
          <w:iCs/>
          <w:sz w:val="24"/>
          <w:szCs w:val="24"/>
        </w:rPr>
        <w:t xml:space="preserve"> </w:t>
      </w:r>
      <w:r w:rsidR="006173D4" w:rsidRPr="00D107AB">
        <w:rPr>
          <w:rFonts w:ascii="Sylfaen" w:hAnsi="Sylfaen"/>
          <w:i/>
          <w:iCs/>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26CC11AC" w14:textId="1C8972BE" w:rsidR="00096865" w:rsidRPr="00D107AB" w:rsidRDefault="004A647E" w:rsidP="004A647E">
      <w:pPr>
        <w:widowControl w:val="0"/>
        <w:spacing w:after="160"/>
        <w:ind w:firstLine="567"/>
        <w:jc w:val="center"/>
        <w:rPr>
          <w:rFonts w:ascii="Sylfaen" w:hAnsi="Sylfaen" w:cs="Sylfaen"/>
          <w:i/>
          <w:iCs/>
        </w:rPr>
      </w:pPr>
      <w:r w:rsidRPr="00D107AB">
        <w:rPr>
          <w:rFonts w:ascii="Sylfaen" w:hAnsi="Sylfaen"/>
          <w:i/>
          <w:iCs/>
          <w:color w:val="FF0000"/>
        </w:rPr>
        <w:t>НЕ ПРИМЕНИМО</w:t>
      </w:r>
    </w:p>
    <w:p w14:paraId="7DCEBCD6" w14:textId="77777777" w:rsidR="00096865" w:rsidRPr="00D107AB" w:rsidRDefault="00693101" w:rsidP="00B46D58">
      <w:pPr>
        <w:widowControl w:val="0"/>
        <w:spacing w:after="160"/>
        <w:jc w:val="center"/>
        <w:rPr>
          <w:rFonts w:ascii="Sylfaen" w:hAnsi="Sylfaen"/>
          <w:b/>
          <w:i/>
          <w:iCs/>
        </w:rPr>
      </w:pPr>
      <w:r w:rsidRPr="00D107AB">
        <w:rPr>
          <w:rFonts w:ascii="Sylfaen" w:hAnsi="Sylfaen"/>
          <w:b/>
          <w:i/>
          <w:iCs/>
        </w:rPr>
        <w:t>2.</w:t>
      </w:r>
      <w:r w:rsidR="002B32D6" w:rsidRPr="00D107AB">
        <w:rPr>
          <w:rFonts w:ascii="Sylfaen" w:hAnsi="Sylfaen"/>
          <w:b/>
          <w:i/>
          <w:iCs/>
        </w:rPr>
        <w:t xml:space="preserve"> ТРЕБОВАНИЯ К ПРАВУ УЧАСТНИКА НА УЧАСТИЕ, </w:t>
      </w:r>
      <w:r w:rsidRPr="00D107AB">
        <w:rPr>
          <w:rFonts w:ascii="Sylfaen" w:hAnsi="Sylfaen"/>
          <w:b/>
          <w:i/>
          <w:iCs/>
        </w:rPr>
        <w:br/>
      </w:r>
      <w:r w:rsidR="00507A99" w:rsidRPr="00D107AB">
        <w:rPr>
          <w:rFonts w:ascii="Sylfaen" w:hAnsi="Sylfaen"/>
          <w:b/>
          <w:i/>
          <w:iCs/>
        </w:rPr>
        <w:t xml:space="preserve">ПОРЯДОК ИХ ОЦЕНКИ, УСЛОВИЯ ПРЕДСТАВЛЕНИЯ ОБЕСПЕЧЕНИЯ </w:t>
      </w:r>
      <w:r w:rsidR="00507A99" w:rsidRPr="00D107AB">
        <w:rPr>
          <w:rFonts w:ascii="Sylfaen" w:hAnsi="Sylfaen"/>
          <w:b/>
          <w:i/>
          <w:iCs/>
        </w:rPr>
        <w:lastRenderedPageBreak/>
        <w:t>КВАЛИФИКАЦИИ В СЛУЧАЕ ПРИЗНАНИЯ ОТОБРАННЫМ  УЧАСТНИКОМ</w:t>
      </w:r>
      <w:r w:rsidR="00507A99" w:rsidRPr="00D107AB">
        <w:rPr>
          <w:rFonts w:ascii="Sylfaen" w:hAnsi="Sylfaen"/>
          <w:b/>
          <w:i/>
          <w:iCs/>
        </w:rPr>
        <w:br/>
      </w:r>
    </w:p>
    <w:p w14:paraId="7F2F5746" w14:textId="77777777" w:rsidR="00753E6E" w:rsidRPr="00D107AB" w:rsidRDefault="00096865" w:rsidP="00B46D58">
      <w:pPr>
        <w:widowControl w:val="0"/>
        <w:tabs>
          <w:tab w:val="left" w:pos="1134"/>
        </w:tabs>
        <w:spacing w:after="160"/>
        <w:ind w:firstLine="567"/>
        <w:jc w:val="both"/>
        <w:rPr>
          <w:rFonts w:ascii="Sylfaen" w:hAnsi="Sylfaen" w:cs="Arial Armenian"/>
          <w:i/>
          <w:iCs/>
        </w:rPr>
      </w:pPr>
      <w:r w:rsidRPr="00D107AB">
        <w:rPr>
          <w:rFonts w:ascii="Sylfaen" w:hAnsi="Sylfaen"/>
          <w:i/>
          <w:iCs/>
        </w:rPr>
        <w:t>2.1</w:t>
      </w:r>
      <w:r w:rsidR="008E6E51" w:rsidRPr="00D107AB">
        <w:rPr>
          <w:rFonts w:ascii="Sylfaen" w:hAnsi="Sylfaen"/>
          <w:i/>
          <w:iCs/>
        </w:rPr>
        <w:t>.</w:t>
      </w:r>
      <w:r w:rsidR="00693101" w:rsidRPr="00D107AB">
        <w:rPr>
          <w:rFonts w:ascii="Sylfaen" w:hAnsi="Sylfaen"/>
          <w:i/>
          <w:iCs/>
        </w:rPr>
        <w:tab/>
      </w:r>
      <w:r w:rsidRPr="00D107AB">
        <w:rPr>
          <w:rFonts w:ascii="Sylfaen" w:hAnsi="Sylfaen"/>
          <w:i/>
          <w:iCs/>
        </w:rPr>
        <w:t>В настоящей процедуре не имеют права участвовать лица:</w:t>
      </w:r>
    </w:p>
    <w:p w14:paraId="56340A3F" w14:textId="77777777" w:rsidR="00753E6E" w:rsidRPr="00D107AB" w:rsidRDefault="00753E6E" w:rsidP="00B46D58">
      <w:pPr>
        <w:widowControl w:val="0"/>
        <w:tabs>
          <w:tab w:val="left" w:pos="1134"/>
        </w:tabs>
        <w:spacing w:after="160"/>
        <w:ind w:firstLine="567"/>
        <w:jc w:val="both"/>
        <w:rPr>
          <w:rFonts w:ascii="Sylfaen" w:hAnsi="Sylfaen"/>
          <w:i/>
          <w:iCs/>
        </w:rPr>
      </w:pPr>
      <w:r w:rsidRPr="00D107AB">
        <w:rPr>
          <w:rFonts w:ascii="Sylfaen" w:hAnsi="Sylfaen"/>
          <w:i/>
          <w:iCs/>
        </w:rPr>
        <w:t>1)</w:t>
      </w:r>
      <w:r w:rsidR="00693101" w:rsidRPr="00D107AB">
        <w:rPr>
          <w:rFonts w:ascii="Sylfaen" w:hAnsi="Sylfaen"/>
          <w:i/>
          <w:iCs/>
        </w:rPr>
        <w:tab/>
      </w:r>
      <w:r w:rsidRPr="00D107AB">
        <w:rPr>
          <w:rFonts w:ascii="Sylfaen" w:hAnsi="Sylfaen"/>
          <w:i/>
          <w:iCs/>
        </w:rPr>
        <w:t xml:space="preserve">которые на день подачи заявки в судебном порядке признаны банкротом; </w:t>
      </w:r>
    </w:p>
    <w:p w14:paraId="2579E96E" w14:textId="77777777" w:rsidR="00753E6E" w:rsidRPr="00D107AB" w:rsidRDefault="00753E6E" w:rsidP="00B46D58">
      <w:pPr>
        <w:widowControl w:val="0"/>
        <w:tabs>
          <w:tab w:val="left" w:pos="1134"/>
        </w:tabs>
        <w:spacing w:after="160"/>
        <w:ind w:firstLine="567"/>
        <w:jc w:val="both"/>
        <w:rPr>
          <w:rFonts w:ascii="Sylfaen" w:hAnsi="Sylfaen"/>
          <w:i/>
          <w:iCs/>
        </w:rPr>
      </w:pPr>
      <w:r w:rsidRPr="00D107AB">
        <w:rPr>
          <w:rFonts w:ascii="Sylfaen" w:hAnsi="Sylfaen"/>
          <w:i/>
          <w:iCs/>
        </w:rPr>
        <w:t>3)</w:t>
      </w:r>
      <w:r w:rsidR="00E1385B" w:rsidRPr="00D107AB">
        <w:rPr>
          <w:rFonts w:ascii="Sylfaen" w:hAnsi="Sylfaen"/>
          <w:i/>
          <w:iCs/>
        </w:rPr>
        <w:tab/>
      </w:r>
      <w:r w:rsidRPr="00D107AB">
        <w:rPr>
          <w:rFonts w:ascii="Sylfaen" w:hAnsi="Sylfaen"/>
          <w:i/>
          <w:iCs/>
        </w:rPr>
        <w:t xml:space="preserve">которые или представитель исполнительного органа которых в течение </w:t>
      </w:r>
      <w:r w:rsidR="00FC3663" w:rsidRPr="00D107AB">
        <w:rPr>
          <w:rFonts w:ascii="Sylfaen" w:hAnsi="Sylfaen"/>
          <w:i/>
          <w:iCs/>
        </w:rPr>
        <w:t>пяти</w:t>
      </w:r>
      <w:r w:rsidRPr="00D107AB">
        <w:rPr>
          <w:rFonts w:ascii="Sylfaen" w:hAnsi="Sylfaen"/>
          <w:i/>
          <w:iCs/>
        </w:rPr>
        <w:t xml:space="preserve"> лет, предшествующих дню подачи заявки, были осуждены за</w:t>
      </w:r>
      <w:r w:rsidR="003240F7" w:rsidRPr="00D107AB">
        <w:rPr>
          <w:rFonts w:ascii="Sylfaen" w:hAnsi="Sylfaen" w:cs="Courier New"/>
          <w:i/>
          <w:iCs/>
          <w:lang w:val="en-US"/>
        </w:rPr>
        <w:t> </w:t>
      </w:r>
      <w:r w:rsidRPr="00D107AB">
        <w:rPr>
          <w:rFonts w:ascii="Sylfaen" w:hAnsi="Sylfaen"/>
          <w:i/>
          <w:iCs/>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D107AB">
        <w:rPr>
          <w:rFonts w:ascii="Sylfaen" w:hAnsi="Sylfaen" w:cs="Courier New"/>
          <w:i/>
          <w:iCs/>
          <w:lang w:val="en-US"/>
        </w:rPr>
        <w:t> </w:t>
      </w:r>
      <w:r w:rsidRPr="00D107AB">
        <w:rPr>
          <w:rFonts w:ascii="Sylfaen" w:hAnsi="Sylfaen"/>
          <w:i/>
          <w:iCs/>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D107AB">
        <w:rPr>
          <w:rFonts w:ascii="Sylfaen" w:hAnsi="Sylfaen"/>
          <w:i/>
          <w:iCs/>
        </w:rPr>
        <w:t>гашена</w:t>
      </w:r>
      <w:r w:rsidR="00F62D7A" w:rsidRPr="00D107AB">
        <w:rPr>
          <w:rFonts w:ascii="Sylfaen" w:hAnsi="Sylfaen"/>
          <w:i/>
          <w:iCs/>
        </w:rPr>
        <w:t xml:space="preserve"> или  отменена</w:t>
      </w:r>
      <w:r w:rsidR="003240F7" w:rsidRPr="00D107AB">
        <w:rPr>
          <w:rFonts w:ascii="Sylfaen" w:hAnsi="Sylfaen"/>
          <w:i/>
          <w:iCs/>
        </w:rPr>
        <w:t>;</w:t>
      </w:r>
    </w:p>
    <w:p w14:paraId="50FCF2EF" w14:textId="77777777" w:rsidR="00753E6E" w:rsidRPr="00D107AB" w:rsidRDefault="00753E6E" w:rsidP="00B46D58">
      <w:pPr>
        <w:widowControl w:val="0"/>
        <w:tabs>
          <w:tab w:val="left" w:pos="1134"/>
        </w:tabs>
        <w:spacing w:after="160"/>
        <w:ind w:firstLine="567"/>
        <w:jc w:val="both"/>
        <w:rPr>
          <w:rFonts w:ascii="Sylfaen" w:hAnsi="Sylfaen"/>
          <w:i/>
          <w:iCs/>
        </w:rPr>
      </w:pPr>
      <w:r w:rsidRPr="00D107AB">
        <w:rPr>
          <w:rFonts w:ascii="Sylfaen" w:hAnsi="Sylfaen"/>
          <w:i/>
          <w:iCs/>
        </w:rPr>
        <w:t>4)</w:t>
      </w:r>
      <w:r w:rsidR="00E1385B" w:rsidRPr="00D107AB">
        <w:rPr>
          <w:rFonts w:ascii="Sylfaen" w:hAnsi="Sylfaen"/>
          <w:i/>
          <w:iCs/>
        </w:rPr>
        <w:tab/>
      </w:r>
      <w:r w:rsidR="00CB2FE2" w:rsidRPr="00D107AB">
        <w:rPr>
          <w:rFonts w:ascii="Sylfaen" w:hAnsi="Sylfaen"/>
          <w:i/>
          <w:iCs/>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D107AB">
        <w:rPr>
          <w:rFonts w:ascii="Sylfaen" w:hAnsi="Sylfaen"/>
          <w:i/>
          <w:iCs/>
        </w:rPr>
        <w:t>;</w:t>
      </w:r>
    </w:p>
    <w:p w14:paraId="130089BA" w14:textId="77777777" w:rsidR="00753E6E" w:rsidRPr="00D107AB" w:rsidRDefault="00753E6E" w:rsidP="00B46D58">
      <w:pPr>
        <w:widowControl w:val="0"/>
        <w:tabs>
          <w:tab w:val="left" w:pos="1134"/>
        </w:tabs>
        <w:spacing w:after="160"/>
        <w:ind w:firstLine="567"/>
        <w:jc w:val="both"/>
        <w:rPr>
          <w:rFonts w:ascii="Sylfaen" w:hAnsi="Sylfaen"/>
          <w:i/>
          <w:iCs/>
        </w:rPr>
      </w:pPr>
      <w:r w:rsidRPr="00D107AB">
        <w:rPr>
          <w:rFonts w:ascii="Sylfaen" w:hAnsi="Sylfaen"/>
          <w:i/>
          <w:iCs/>
        </w:rPr>
        <w:t>5)</w:t>
      </w:r>
      <w:r w:rsidR="00E1385B" w:rsidRPr="00D107AB">
        <w:rPr>
          <w:rFonts w:ascii="Sylfaen" w:hAnsi="Sylfaen"/>
          <w:i/>
          <w:iCs/>
        </w:rPr>
        <w:tab/>
      </w:r>
      <w:r w:rsidRPr="00D107AB">
        <w:rPr>
          <w:rFonts w:ascii="Sylfaen" w:hAnsi="Sylfaen"/>
          <w:i/>
          <w:iCs/>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D107AB">
        <w:rPr>
          <w:rFonts w:ascii="Sylfaen" w:hAnsi="Sylfaen" w:cs="Courier New"/>
          <w:i/>
          <w:iCs/>
          <w:lang w:val="en-US"/>
        </w:rPr>
        <w:t> </w:t>
      </w:r>
      <w:r w:rsidRPr="00D107AB">
        <w:rPr>
          <w:rFonts w:ascii="Sylfaen" w:hAnsi="Sylfaen"/>
          <w:i/>
          <w:iCs/>
        </w:rPr>
        <w:t xml:space="preserve">закупках; </w:t>
      </w:r>
    </w:p>
    <w:p w14:paraId="16B06250" w14:textId="77777777" w:rsidR="00753E6E" w:rsidRPr="00D107AB" w:rsidRDefault="00753E6E" w:rsidP="00B46D58">
      <w:pPr>
        <w:widowControl w:val="0"/>
        <w:tabs>
          <w:tab w:val="left" w:pos="1134"/>
        </w:tabs>
        <w:spacing w:after="160"/>
        <w:ind w:firstLine="567"/>
        <w:jc w:val="both"/>
        <w:rPr>
          <w:rFonts w:ascii="Sylfaen" w:hAnsi="Sylfaen"/>
          <w:i/>
          <w:iCs/>
          <w:lang w:val="hy-AM"/>
        </w:rPr>
      </w:pPr>
      <w:r w:rsidRPr="00D107AB">
        <w:rPr>
          <w:rFonts w:ascii="Sylfaen" w:hAnsi="Sylfaen"/>
          <w:i/>
          <w:iCs/>
        </w:rPr>
        <w:t>6)</w:t>
      </w:r>
      <w:r w:rsidR="00E1385B" w:rsidRPr="00D107AB">
        <w:rPr>
          <w:rFonts w:ascii="Sylfaen" w:hAnsi="Sylfaen"/>
          <w:i/>
          <w:iCs/>
        </w:rPr>
        <w:tab/>
      </w:r>
      <w:r w:rsidRPr="00D107AB">
        <w:rPr>
          <w:rFonts w:ascii="Sylfaen" w:hAnsi="Sylfaen"/>
          <w:i/>
          <w:iCs/>
        </w:rPr>
        <w:t>которые по состоянию на день подачи заявки включены в список участников, не имеющих права на участие в процессе закупок.</w:t>
      </w:r>
    </w:p>
    <w:p w14:paraId="6942D0DB" w14:textId="5C017E1E" w:rsidR="009D2B7E" w:rsidRPr="00D107AB" w:rsidRDefault="009D2B7E" w:rsidP="00B46D58">
      <w:pPr>
        <w:widowControl w:val="0"/>
        <w:tabs>
          <w:tab w:val="left" w:pos="1134"/>
        </w:tabs>
        <w:spacing w:after="160"/>
        <w:ind w:firstLine="567"/>
        <w:jc w:val="both"/>
        <w:rPr>
          <w:rFonts w:ascii="Sylfaen" w:hAnsi="Sylfaen"/>
          <w:i/>
          <w:iCs/>
          <w:lang w:val="hy-AM"/>
        </w:rPr>
      </w:pPr>
      <w:r w:rsidRPr="00D107AB">
        <w:rPr>
          <w:rFonts w:ascii="Sylfaen" w:hAnsi="Sylfaen"/>
          <w:i/>
          <w:iCs/>
          <w:lang w:val="hy-AM"/>
        </w:rPr>
        <w:t>7</w:t>
      </w:r>
      <w:r w:rsidRPr="00D107AB">
        <w:rPr>
          <w:rFonts w:ascii="Sylfaen" w:hAnsi="Sylfaen"/>
          <w:i/>
          <w:iCs/>
        </w:rPr>
        <w:t>) которые на основании абзаца «е» подпункта 2 пункта 1 постановления Правительства РА N</w:t>
      </w:r>
      <w:r w:rsidRPr="00D107AB">
        <w:rPr>
          <w:rFonts w:ascii="Sylfaen" w:hAnsi="Sylfaen"/>
          <w:i/>
          <w:iCs/>
          <w:lang w:val="hy-AM"/>
        </w:rPr>
        <w:t>817-</w:t>
      </w:r>
      <w:r w:rsidRPr="00D107AB">
        <w:rPr>
          <w:rFonts w:ascii="Sylfaen" w:hAnsi="Sylfaen"/>
          <w:i/>
          <w:iCs/>
        </w:rPr>
        <w:t>А от </w:t>
      </w:r>
      <w:r w:rsidRPr="00D107AB">
        <w:rPr>
          <w:rFonts w:ascii="Sylfaen" w:hAnsi="Sylfaen"/>
          <w:i/>
          <w:iCs/>
          <w:lang w:val="hy-AM"/>
        </w:rPr>
        <w:t>20.06.2025</w:t>
      </w:r>
      <w:r w:rsidRPr="00D107AB">
        <w:rPr>
          <w:rFonts w:ascii="Sylfaen" w:hAnsi="Sylfaen"/>
          <w:i/>
          <w:iCs/>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07B86451" w14:textId="77777777" w:rsidR="00990561" w:rsidRPr="00D107AB" w:rsidRDefault="00990561" w:rsidP="00B46D58">
      <w:pPr>
        <w:widowControl w:val="0"/>
        <w:tabs>
          <w:tab w:val="left" w:pos="1134"/>
        </w:tabs>
        <w:spacing w:after="160"/>
        <w:ind w:firstLine="567"/>
        <w:jc w:val="both"/>
        <w:rPr>
          <w:rFonts w:ascii="Sylfaen" w:hAnsi="Sylfaen"/>
          <w:i/>
          <w:iCs/>
        </w:rPr>
      </w:pPr>
      <w:r w:rsidRPr="00D107AB">
        <w:rPr>
          <w:rFonts w:ascii="Sylfaen" w:hAnsi="Sylfaen"/>
          <w:i/>
          <w:iCs/>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7ED3551" w14:textId="77777777" w:rsidR="006622A4" w:rsidRPr="00D107AB" w:rsidRDefault="006622A4" w:rsidP="006622A4">
      <w:pPr>
        <w:widowControl w:val="0"/>
        <w:tabs>
          <w:tab w:val="left" w:pos="1134"/>
        </w:tabs>
        <w:ind w:firstLine="567"/>
        <w:contextualSpacing/>
        <w:rPr>
          <w:rFonts w:ascii="Sylfaen" w:hAnsi="Sylfaen"/>
          <w:i/>
          <w:iCs/>
        </w:rPr>
      </w:pPr>
      <w:r w:rsidRPr="00D107AB">
        <w:rPr>
          <w:rFonts w:ascii="Sylfaen" w:hAnsi="Sylfaen"/>
          <w:i/>
          <w:iCs/>
        </w:rPr>
        <w:t>Участник включается в список участников, не имеющих права на участие в процессе закупок (далее также список), если:</w:t>
      </w:r>
    </w:p>
    <w:p w14:paraId="72233F9C" w14:textId="77777777" w:rsidR="006622A4" w:rsidRPr="00D107AB" w:rsidRDefault="006622A4" w:rsidP="006622A4">
      <w:pPr>
        <w:pStyle w:val="aff"/>
        <w:widowControl w:val="0"/>
        <w:numPr>
          <w:ilvl w:val="0"/>
          <w:numId w:val="31"/>
        </w:numPr>
        <w:tabs>
          <w:tab w:val="left" w:pos="1134"/>
        </w:tabs>
        <w:ind w:left="426"/>
        <w:contextualSpacing/>
        <w:jc w:val="both"/>
        <w:rPr>
          <w:rFonts w:ascii="Sylfaen" w:hAnsi="Sylfaen"/>
          <w:i/>
          <w:iCs/>
        </w:rPr>
      </w:pPr>
      <w:r w:rsidRPr="00D107AB">
        <w:rPr>
          <w:rFonts w:ascii="Sylfaen" w:hAnsi="Sylfaen"/>
          <w:i/>
          <w:iCs/>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4D4C460C" w14:textId="77777777" w:rsidR="006622A4" w:rsidRPr="00D107AB" w:rsidRDefault="006622A4" w:rsidP="006622A4">
      <w:pPr>
        <w:pStyle w:val="aff"/>
        <w:widowControl w:val="0"/>
        <w:numPr>
          <w:ilvl w:val="0"/>
          <w:numId w:val="31"/>
        </w:numPr>
        <w:tabs>
          <w:tab w:val="left" w:pos="1134"/>
        </w:tabs>
        <w:ind w:left="426" w:hanging="284"/>
        <w:contextualSpacing/>
        <w:jc w:val="both"/>
        <w:rPr>
          <w:rFonts w:ascii="Sylfaen" w:hAnsi="Sylfaen"/>
          <w:i/>
          <w:iCs/>
        </w:rPr>
      </w:pPr>
      <w:r w:rsidRPr="00D107AB">
        <w:rPr>
          <w:rFonts w:ascii="Sylfaen" w:hAnsi="Sylfaen"/>
          <w:i/>
          <w:iCs/>
        </w:rPr>
        <w:t>в качестве отобранного участника отказался или лишился  права заключения договора.</w:t>
      </w:r>
    </w:p>
    <w:p w14:paraId="0228164D" w14:textId="77777777" w:rsidR="006622A4" w:rsidRPr="00D107AB" w:rsidRDefault="006622A4" w:rsidP="00B46D58">
      <w:pPr>
        <w:widowControl w:val="0"/>
        <w:tabs>
          <w:tab w:val="left" w:pos="1134"/>
        </w:tabs>
        <w:spacing w:after="160"/>
        <w:ind w:firstLine="567"/>
        <w:jc w:val="both"/>
        <w:rPr>
          <w:rFonts w:ascii="Sylfaen" w:hAnsi="Sylfaen" w:cs="Sylfaen"/>
          <w:i/>
          <w:iCs/>
        </w:rPr>
      </w:pPr>
    </w:p>
    <w:p w14:paraId="56EC3694" w14:textId="77777777" w:rsidR="00753E6E" w:rsidRPr="00D107AB" w:rsidRDefault="00753E6E" w:rsidP="00B46D58">
      <w:pPr>
        <w:widowControl w:val="0"/>
        <w:tabs>
          <w:tab w:val="left" w:pos="1134"/>
        </w:tabs>
        <w:spacing w:after="160"/>
        <w:ind w:firstLine="567"/>
        <w:jc w:val="both"/>
        <w:rPr>
          <w:rFonts w:ascii="Sylfaen" w:hAnsi="Sylfaen" w:cs="Sylfaen"/>
          <w:i/>
          <w:iCs/>
        </w:rPr>
      </w:pPr>
      <w:r w:rsidRPr="00D107AB">
        <w:rPr>
          <w:rFonts w:ascii="Sylfaen" w:hAnsi="Sylfaen"/>
          <w:i/>
          <w:iCs/>
        </w:rPr>
        <w:lastRenderedPageBreak/>
        <w:t>2.2.</w:t>
      </w:r>
      <w:r w:rsidR="00E1385B" w:rsidRPr="00D107AB">
        <w:rPr>
          <w:rFonts w:ascii="Sylfaen" w:hAnsi="Sylfaen"/>
          <w:i/>
          <w:iCs/>
        </w:rPr>
        <w:tab/>
      </w:r>
      <w:r w:rsidRPr="00D107AB">
        <w:rPr>
          <w:rFonts w:ascii="Sylfaen" w:hAnsi="Sylfaen"/>
          <w:i/>
          <w:iCs/>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D107AB">
        <w:rPr>
          <w:rFonts w:ascii="Sylfaen" w:hAnsi="Sylfaen"/>
          <w:i/>
          <w:iCs/>
        </w:rPr>
        <w:t>1</w:t>
      </w:r>
      <w:r w:rsidRPr="00D107AB">
        <w:rPr>
          <w:rFonts w:ascii="Sylfaen" w:hAnsi="Sylfaen"/>
          <w:i/>
          <w:iCs/>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760E362" w14:textId="77777777" w:rsidR="009D2B7E" w:rsidRPr="00D107AB" w:rsidRDefault="009D2B7E" w:rsidP="00B46D58">
      <w:pPr>
        <w:pStyle w:val="af4"/>
        <w:widowControl w:val="0"/>
        <w:tabs>
          <w:tab w:val="left" w:pos="1134"/>
        </w:tabs>
        <w:spacing w:before="0" w:beforeAutospacing="0" w:after="160" w:afterAutospacing="0"/>
        <w:ind w:firstLine="567"/>
        <w:jc w:val="both"/>
        <w:rPr>
          <w:rFonts w:ascii="Sylfaen" w:hAnsi="Sylfaen"/>
          <w:i/>
          <w:iCs/>
          <w:lang w:val="hy-AM"/>
        </w:rPr>
      </w:pPr>
      <w:r w:rsidRPr="00D107AB">
        <w:rPr>
          <w:rFonts w:ascii="Sylfaen" w:hAnsi="Sylfaen"/>
          <w:i/>
          <w:iCs/>
        </w:rPr>
        <w:t>2.3.  Включение участника в списки, предусмотренные пунктом 6 части 1 статьи 6 Закона, а также подпунктом 2 пункта 2 постановления Правительства РА N</w:t>
      </w:r>
      <w:r w:rsidRPr="00D107AB">
        <w:rPr>
          <w:rFonts w:ascii="Sylfaen" w:hAnsi="Sylfaen"/>
          <w:i/>
          <w:iCs/>
          <w:lang w:val="hy-AM"/>
        </w:rPr>
        <w:t>817-</w:t>
      </w:r>
      <w:r w:rsidRPr="00D107AB">
        <w:rPr>
          <w:rFonts w:ascii="Sylfaen" w:hAnsi="Sylfaen"/>
          <w:i/>
          <w:iCs/>
        </w:rPr>
        <w:t>А от </w:t>
      </w:r>
      <w:r w:rsidRPr="00D107AB">
        <w:rPr>
          <w:rFonts w:ascii="Sylfaen" w:hAnsi="Sylfaen"/>
          <w:i/>
          <w:iCs/>
          <w:lang w:val="hy-AM"/>
        </w:rPr>
        <w:t>20.06.2025</w:t>
      </w:r>
      <w:r w:rsidRPr="00D107AB">
        <w:rPr>
          <w:rFonts w:ascii="Sylfaen" w:hAnsi="Sylfaen"/>
          <w:i/>
          <w:iCs/>
        </w:rPr>
        <w:t>г, в период его нахождения автоматически приводит к ограничению права аффилированных с ним лиц на участие в процессе закупок. 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281757F7" w14:textId="6E5ED6BC" w:rsidR="00D5674E" w:rsidRPr="00D107AB" w:rsidRDefault="009F18D0" w:rsidP="00B46D58">
      <w:pPr>
        <w:pStyle w:val="af4"/>
        <w:widowControl w:val="0"/>
        <w:tabs>
          <w:tab w:val="left" w:pos="1134"/>
        </w:tabs>
        <w:spacing w:before="0" w:beforeAutospacing="0" w:after="160" w:afterAutospacing="0"/>
        <w:ind w:firstLine="567"/>
        <w:jc w:val="both"/>
        <w:rPr>
          <w:rFonts w:ascii="Sylfaen" w:hAnsi="Sylfaen"/>
          <w:i/>
          <w:iCs/>
        </w:rPr>
      </w:pPr>
      <w:r w:rsidRPr="00D107AB">
        <w:rPr>
          <w:rFonts w:ascii="Sylfaen" w:hAnsi="Sylfaen"/>
          <w:i/>
          <w:iCs/>
        </w:rPr>
        <w:t>По смыслу пункта 119 Порядка:</w:t>
      </w:r>
    </w:p>
    <w:p w14:paraId="22966A09" w14:textId="77777777" w:rsidR="00D5674E" w:rsidRPr="00D107AB" w:rsidRDefault="00D5674E" w:rsidP="00B46D58">
      <w:pPr>
        <w:pStyle w:val="af4"/>
        <w:widowControl w:val="0"/>
        <w:tabs>
          <w:tab w:val="left" w:pos="1134"/>
        </w:tabs>
        <w:spacing w:before="0" w:beforeAutospacing="0" w:after="160" w:afterAutospacing="0"/>
        <w:ind w:firstLine="567"/>
        <w:jc w:val="both"/>
        <w:rPr>
          <w:rFonts w:ascii="Sylfaen" w:hAnsi="Sylfaen"/>
          <w:i/>
          <w:iCs/>
          <w:color w:val="000000"/>
        </w:rPr>
      </w:pPr>
      <w:r w:rsidRPr="00D107AB">
        <w:rPr>
          <w:rFonts w:ascii="Sylfaen" w:hAnsi="Sylfaen"/>
          <w:i/>
          <w:iCs/>
        </w:rPr>
        <w:t>1)</w:t>
      </w:r>
      <w:r w:rsidR="00E1385B" w:rsidRPr="00D107AB">
        <w:rPr>
          <w:rFonts w:ascii="Sylfaen" w:hAnsi="Sylfaen"/>
          <w:i/>
          <w:iCs/>
        </w:rPr>
        <w:tab/>
      </w:r>
      <w:r w:rsidRPr="00D107AB">
        <w:rPr>
          <w:rFonts w:ascii="Sylfaen" w:hAnsi="Sylfaen"/>
          <w:i/>
          <w:iCs/>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D107AB">
        <w:rPr>
          <w:rFonts w:ascii="Sylfaen" w:hAnsi="Sylfaen"/>
          <w:i/>
          <w:iCs/>
          <w:color w:val="000000"/>
        </w:rPr>
        <w:t xml:space="preserve"> </w:t>
      </w:r>
    </w:p>
    <w:p w14:paraId="7F6EA3CC" w14:textId="77777777" w:rsidR="00D5674E" w:rsidRPr="00D107AB" w:rsidRDefault="00D5674E" w:rsidP="00B46D58">
      <w:pPr>
        <w:pStyle w:val="af4"/>
        <w:widowControl w:val="0"/>
        <w:tabs>
          <w:tab w:val="left" w:pos="1134"/>
        </w:tabs>
        <w:spacing w:before="0" w:beforeAutospacing="0" w:after="160" w:afterAutospacing="0"/>
        <w:ind w:firstLine="567"/>
        <w:jc w:val="both"/>
        <w:rPr>
          <w:rFonts w:ascii="Sylfaen" w:hAnsi="Sylfaen"/>
          <w:i/>
          <w:iCs/>
          <w:color w:val="000000"/>
        </w:rPr>
      </w:pPr>
      <w:r w:rsidRPr="00D107AB">
        <w:rPr>
          <w:rFonts w:ascii="Sylfaen" w:hAnsi="Sylfaen"/>
          <w:i/>
          <w:iCs/>
          <w:color w:val="000000"/>
        </w:rPr>
        <w:t>2)</w:t>
      </w:r>
      <w:r w:rsidR="00E1385B" w:rsidRPr="00D107AB">
        <w:rPr>
          <w:rFonts w:ascii="Sylfaen" w:hAnsi="Sylfaen"/>
          <w:i/>
          <w:iCs/>
          <w:color w:val="000000"/>
        </w:rPr>
        <w:tab/>
      </w:r>
      <w:r w:rsidRPr="00D107AB">
        <w:rPr>
          <w:rFonts w:ascii="Sylfaen" w:hAnsi="Sylfaen"/>
          <w:i/>
          <w:iCs/>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28EC2B8" w14:textId="77777777" w:rsidR="00D5674E" w:rsidRPr="00D107AB" w:rsidRDefault="00D5674E" w:rsidP="00B46D58">
      <w:pPr>
        <w:pStyle w:val="af4"/>
        <w:widowControl w:val="0"/>
        <w:tabs>
          <w:tab w:val="left" w:pos="1134"/>
        </w:tabs>
        <w:spacing w:before="0" w:beforeAutospacing="0" w:after="160" w:afterAutospacing="0"/>
        <w:ind w:firstLine="567"/>
        <w:jc w:val="both"/>
        <w:rPr>
          <w:rFonts w:ascii="Sylfaen" w:hAnsi="Sylfaen"/>
          <w:i/>
          <w:iCs/>
          <w:color w:val="000000"/>
        </w:rPr>
      </w:pPr>
      <w:r w:rsidRPr="00D107AB">
        <w:rPr>
          <w:rFonts w:ascii="Sylfaen" w:hAnsi="Sylfaen"/>
          <w:i/>
          <w:iCs/>
          <w:color w:val="000000"/>
        </w:rPr>
        <w:t>а.</w:t>
      </w:r>
      <w:r w:rsidR="00E1385B" w:rsidRPr="00D107AB">
        <w:rPr>
          <w:rFonts w:ascii="Sylfaen" w:hAnsi="Sylfaen"/>
          <w:i/>
          <w:iCs/>
          <w:color w:val="000000"/>
        </w:rPr>
        <w:tab/>
      </w:r>
      <w:r w:rsidRPr="00D107AB">
        <w:rPr>
          <w:rFonts w:ascii="Sylfaen" w:hAnsi="Sylfaen"/>
          <w:i/>
          <w:iCs/>
          <w:color w:val="000000"/>
        </w:rPr>
        <w:t>участником, распоряжающимся более чем десятью процентами акций данного юридического лица;</w:t>
      </w:r>
    </w:p>
    <w:p w14:paraId="49D0DF31" w14:textId="77777777" w:rsidR="00D5674E" w:rsidRPr="00D107AB" w:rsidRDefault="00D5674E" w:rsidP="00B46D58">
      <w:pPr>
        <w:pStyle w:val="af4"/>
        <w:widowControl w:val="0"/>
        <w:tabs>
          <w:tab w:val="left" w:pos="1134"/>
        </w:tabs>
        <w:spacing w:before="0" w:beforeAutospacing="0" w:after="160" w:afterAutospacing="0"/>
        <w:ind w:firstLine="567"/>
        <w:jc w:val="both"/>
        <w:rPr>
          <w:rFonts w:ascii="Sylfaen" w:hAnsi="Sylfaen"/>
          <w:i/>
          <w:iCs/>
          <w:color w:val="000000"/>
        </w:rPr>
      </w:pPr>
      <w:r w:rsidRPr="00D107AB">
        <w:rPr>
          <w:rFonts w:ascii="Sylfaen" w:hAnsi="Sylfaen"/>
          <w:i/>
          <w:iCs/>
          <w:color w:val="000000"/>
        </w:rPr>
        <w:t>б.</w:t>
      </w:r>
      <w:r w:rsidR="00E1385B" w:rsidRPr="00D107AB">
        <w:rPr>
          <w:rFonts w:ascii="Sylfaen" w:hAnsi="Sylfaen"/>
          <w:i/>
          <w:iCs/>
          <w:color w:val="000000"/>
        </w:rPr>
        <w:tab/>
      </w:r>
      <w:r w:rsidRPr="00D107AB">
        <w:rPr>
          <w:rFonts w:ascii="Sylfaen" w:hAnsi="Sylfaen"/>
          <w:i/>
          <w:iCs/>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6D0F262D" w14:textId="77777777" w:rsidR="00D5674E" w:rsidRPr="00D107AB" w:rsidRDefault="00D5674E" w:rsidP="00B46D58">
      <w:pPr>
        <w:pStyle w:val="af4"/>
        <w:widowControl w:val="0"/>
        <w:tabs>
          <w:tab w:val="left" w:pos="1134"/>
        </w:tabs>
        <w:spacing w:before="0" w:beforeAutospacing="0" w:after="160" w:afterAutospacing="0"/>
        <w:ind w:firstLine="567"/>
        <w:jc w:val="both"/>
        <w:rPr>
          <w:rFonts w:ascii="Sylfaen" w:hAnsi="Sylfaen"/>
          <w:i/>
          <w:iCs/>
          <w:color w:val="000000"/>
        </w:rPr>
      </w:pPr>
      <w:r w:rsidRPr="00D107AB">
        <w:rPr>
          <w:rFonts w:ascii="Sylfaen" w:hAnsi="Sylfaen"/>
          <w:i/>
          <w:iCs/>
          <w:color w:val="000000"/>
        </w:rPr>
        <w:t>в.</w:t>
      </w:r>
      <w:r w:rsidR="00E1385B" w:rsidRPr="00D107AB">
        <w:rPr>
          <w:rFonts w:ascii="Sylfaen" w:hAnsi="Sylfaen"/>
          <w:i/>
          <w:iCs/>
          <w:color w:val="000000"/>
        </w:rPr>
        <w:tab/>
      </w:r>
      <w:r w:rsidRPr="00D107AB">
        <w:rPr>
          <w:rFonts w:ascii="Sylfaen" w:hAnsi="Sylfaen"/>
          <w:i/>
          <w:iCs/>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79388235" w14:textId="77777777" w:rsidR="00D5674E" w:rsidRPr="00D107AB" w:rsidRDefault="00D5674E" w:rsidP="00B46D58">
      <w:pPr>
        <w:pStyle w:val="af4"/>
        <w:widowControl w:val="0"/>
        <w:tabs>
          <w:tab w:val="left" w:pos="1134"/>
        </w:tabs>
        <w:spacing w:before="0" w:beforeAutospacing="0" w:after="160" w:afterAutospacing="0"/>
        <w:ind w:firstLine="567"/>
        <w:jc w:val="both"/>
        <w:rPr>
          <w:rFonts w:ascii="Sylfaen" w:hAnsi="Sylfaen"/>
          <w:i/>
          <w:iCs/>
          <w:color w:val="000000"/>
        </w:rPr>
      </w:pPr>
      <w:r w:rsidRPr="00D107AB">
        <w:rPr>
          <w:rFonts w:ascii="Sylfaen" w:hAnsi="Sylfaen"/>
          <w:i/>
          <w:iCs/>
          <w:color w:val="000000"/>
        </w:rPr>
        <w:t>г.</w:t>
      </w:r>
      <w:r w:rsidR="00E1385B" w:rsidRPr="00D107AB">
        <w:rPr>
          <w:rFonts w:ascii="Sylfaen" w:hAnsi="Sylfaen"/>
          <w:i/>
          <w:iCs/>
          <w:color w:val="000000"/>
        </w:rPr>
        <w:tab/>
      </w:r>
      <w:r w:rsidRPr="00D107AB">
        <w:rPr>
          <w:rFonts w:ascii="Sylfaen" w:hAnsi="Sylfaen"/>
          <w:i/>
          <w:iCs/>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7E820D2" w14:textId="77777777" w:rsidR="00D5674E" w:rsidRPr="00D107AB" w:rsidRDefault="00D5674E" w:rsidP="00B46D58">
      <w:pPr>
        <w:pStyle w:val="af4"/>
        <w:widowControl w:val="0"/>
        <w:tabs>
          <w:tab w:val="left" w:pos="1134"/>
        </w:tabs>
        <w:spacing w:before="0" w:beforeAutospacing="0" w:after="160" w:afterAutospacing="0"/>
        <w:ind w:firstLine="567"/>
        <w:jc w:val="both"/>
        <w:rPr>
          <w:rFonts w:ascii="Sylfaen" w:hAnsi="Sylfaen"/>
          <w:i/>
          <w:iCs/>
          <w:color w:val="000000"/>
        </w:rPr>
      </w:pPr>
      <w:r w:rsidRPr="00D107AB">
        <w:rPr>
          <w:rFonts w:ascii="Sylfaen" w:hAnsi="Sylfaen"/>
          <w:i/>
          <w:iCs/>
        </w:rPr>
        <w:t>3)</w:t>
      </w:r>
      <w:r w:rsidR="00E1385B" w:rsidRPr="00D107AB">
        <w:rPr>
          <w:rFonts w:ascii="Sylfaen" w:hAnsi="Sylfaen"/>
          <w:i/>
          <w:iCs/>
        </w:rPr>
        <w:tab/>
      </w:r>
      <w:r w:rsidRPr="00D107AB">
        <w:rPr>
          <w:rFonts w:ascii="Sylfaen" w:hAnsi="Sylfaen"/>
          <w:i/>
          <w:iCs/>
        </w:rPr>
        <w:t>участники, не имеющие статуса физического лица, считаются взаимосвязанными, если:</w:t>
      </w:r>
    </w:p>
    <w:p w14:paraId="6F3FCB9D" w14:textId="77777777" w:rsidR="00D5674E" w:rsidRPr="00D107AB" w:rsidRDefault="00D5674E" w:rsidP="00B46D58">
      <w:pPr>
        <w:pStyle w:val="af4"/>
        <w:widowControl w:val="0"/>
        <w:tabs>
          <w:tab w:val="left" w:pos="1134"/>
        </w:tabs>
        <w:spacing w:before="0" w:beforeAutospacing="0" w:after="160" w:afterAutospacing="0"/>
        <w:ind w:firstLine="567"/>
        <w:jc w:val="both"/>
        <w:rPr>
          <w:rFonts w:ascii="Sylfaen" w:hAnsi="Sylfaen"/>
          <w:i/>
          <w:iCs/>
          <w:color w:val="000000"/>
        </w:rPr>
      </w:pPr>
      <w:r w:rsidRPr="00D107AB">
        <w:rPr>
          <w:rFonts w:ascii="Sylfaen" w:hAnsi="Sylfaen"/>
          <w:i/>
          <w:iCs/>
          <w:color w:val="000000"/>
        </w:rPr>
        <w:lastRenderedPageBreak/>
        <w:t>а.</w:t>
      </w:r>
      <w:r w:rsidR="00E1385B" w:rsidRPr="00D107AB">
        <w:rPr>
          <w:rFonts w:ascii="Sylfaen" w:hAnsi="Sylfaen"/>
          <w:i/>
          <w:iCs/>
          <w:color w:val="000000"/>
        </w:rPr>
        <w:tab/>
      </w:r>
      <w:r w:rsidRPr="00D107AB">
        <w:rPr>
          <w:rFonts w:ascii="Sylfaen" w:hAnsi="Sylfaen"/>
          <w:i/>
          <w:iCs/>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D107AB">
        <w:rPr>
          <w:rFonts w:ascii="Sylfaen" w:hAnsi="Sylfaen" w:cs="Courier New"/>
          <w:i/>
          <w:iCs/>
          <w:color w:val="000000"/>
          <w:lang w:val="en-US"/>
        </w:rPr>
        <w:t> </w:t>
      </w:r>
      <w:r w:rsidRPr="00D107AB">
        <w:rPr>
          <w:rFonts w:ascii="Sylfaen" w:hAnsi="Sylfaen"/>
          <w:i/>
          <w:iCs/>
          <w:color w:val="000000"/>
        </w:rPr>
        <w:t>лица;</w:t>
      </w:r>
    </w:p>
    <w:p w14:paraId="7D733021" w14:textId="77777777" w:rsidR="00D5674E" w:rsidRPr="00D107AB" w:rsidRDefault="00D5674E" w:rsidP="00B46D58">
      <w:pPr>
        <w:pStyle w:val="af4"/>
        <w:widowControl w:val="0"/>
        <w:tabs>
          <w:tab w:val="left" w:pos="1134"/>
        </w:tabs>
        <w:spacing w:before="0" w:beforeAutospacing="0" w:after="160" w:afterAutospacing="0"/>
        <w:ind w:firstLine="567"/>
        <w:jc w:val="both"/>
        <w:rPr>
          <w:rFonts w:ascii="Sylfaen" w:hAnsi="Sylfaen"/>
          <w:i/>
          <w:iCs/>
          <w:color w:val="000000"/>
        </w:rPr>
      </w:pPr>
      <w:r w:rsidRPr="00D107AB">
        <w:rPr>
          <w:rFonts w:ascii="Sylfaen" w:hAnsi="Sylfaen"/>
          <w:i/>
          <w:iCs/>
          <w:color w:val="000000"/>
        </w:rPr>
        <w:t>б.</w:t>
      </w:r>
      <w:r w:rsidR="00E1385B" w:rsidRPr="00D107AB">
        <w:rPr>
          <w:rFonts w:ascii="Sylfaen" w:hAnsi="Sylfaen"/>
          <w:i/>
          <w:iCs/>
          <w:color w:val="000000"/>
        </w:rPr>
        <w:tab/>
      </w:r>
      <w:r w:rsidRPr="00D107AB">
        <w:rPr>
          <w:rFonts w:ascii="Sylfaen" w:hAnsi="Sylfaen"/>
          <w:i/>
          <w:iCs/>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470A69FC" w14:textId="77777777" w:rsidR="00D5674E" w:rsidRPr="00D107AB" w:rsidRDefault="00D5674E" w:rsidP="00B46D58">
      <w:pPr>
        <w:pStyle w:val="af4"/>
        <w:widowControl w:val="0"/>
        <w:tabs>
          <w:tab w:val="left" w:pos="1134"/>
        </w:tabs>
        <w:spacing w:before="0" w:beforeAutospacing="0" w:after="160" w:afterAutospacing="0"/>
        <w:ind w:firstLine="567"/>
        <w:jc w:val="both"/>
        <w:rPr>
          <w:rFonts w:ascii="Sylfaen" w:hAnsi="Sylfaen"/>
          <w:i/>
          <w:iCs/>
        </w:rPr>
      </w:pPr>
      <w:r w:rsidRPr="00D107AB">
        <w:rPr>
          <w:rFonts w:ascii="Sylfaen" w:hAnsi="Sylfaen"/>
          <w:i/>
          <w:iCs/>
          <w:color w:val="000000"/>
        </w:rPr>
        <w:t>в.</w:t>
      </w:r>
      <w:r w:rsidR="00E1385B" w:rsidRPr="00D107AB">
        <w:rPr>
          <w:rFonts w:ascii="Sylfaen" w:hAnsi="Sylfaen"/>
          <w:i/>
          <w:iCs/>
          <w:color w:val="000000"/>
        </w:rPr>
        <w:tab/>
      </w:r>
      <w:r w:rsidRPr="00D107AB">
        <w:rPr>
          <w:rFonts w:ascii="Sylfaen" w:hAnsi="Sylfaen"/>
          <w:i/>
          <w:iCs/>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590B618" w14:textId="77777777" w:rsidR="00D5674E" w:rsidRPr="00D107AB" w:rsidRDefault="00D5674E" w:rsidP="00B46D58">
      <w:pPr>
        <w:pStyle w:val="af4"/>
        <w:widowControl w:val="0"/>
        <w:tabs>
          <w:tab w:val="left" w:pos="1134"/>
        </w:tabs>
        <w:spacing w:before="0" w:beforeAutospacing="0" w:after="160" w:afterAutospacing="0"/>
        <w:ind w:firstLine="567"/>
        <w:jc w:val="both"/>
        <w:rPr>
          <w:rFonts w:ascii="Sylfaen" w:hAnsi="Sylfaen"/>
          <w:i/>
          <w:iCs/>
          <w:color w:val="000000"/>
        </w:rPr>
      </w:pPr>
      <w:r w:rsidRPr="00D107AB">
        <w:rPr>
          <w:rFonts w:ascii="Sylfaen" w:hAnsi="Sylfaen"/>
          <w:i/>
          <w:iCs/>
          <w:color w:val="000000"/>
        </w:rPr>
        <w:t>г.</w:t>
      </w:r>
      <w:r w:rsidR="00E1385B" w:rsidRPr="00D107AB">
        <w:rPr>
          <w:rFonts w:ascii="Sylfaen" w:hAnsi="Sylfaen"/>
          <w:i/>
          <w:iCs/>
          <w:color w:val="000000"/>
        </w:rPr>
        <w:tab/>
      </w:r>
      <w:r w:rsidRPr="00D107AB">
        <w:rPr>
          <w:rFonts w:ascii="Sylfaen" w:hAnsi="Sylfaen"/>
          <w:i/>
          <w:iCs/>
          <w:color w:val="000000"/>
        </w:rPr>
        <w:t>они действовали или действуют согласованно, исходя из общих экономических интересов.</w:t>
      </w:r>
    </w:p>
    <w:p w14:paraId="4BA6B6D9" w14:textId="77777777" w:rsidR="00D5674E" w:rsidRPr="00D107AB" w:rsidRDefault="00D5674E" w:rsidP="00B46D58">
      <w:pPr>
        <w:widowControl w:val="0"/>
        <w:tabs>
          <w:tab w:val="left" w:pos="1134"/>
        </w:tabs>
        <w:spacing w:after="160"/>
        <w:ind w:firstLine="567"/>
        <w:jc w:val="both"/>
        <w:rPr>
          <w:rFonts w:ascii="Sylfaen" w:hAnsi="Sylfaen"/>
          <w:i/>
          <w:iCs/>
          <w:color w:val="000000"/>
        </w:rPr>
      </w:pPr>
      <w:r w:rsidRPr="00D107AB">
        <w:rPr>
          <w:rFonts w:ascii="Sylfaen" w:hAnsi="Sylfaen"/>
          <w:i/>
          <w:iCs/>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D107AB">
        <w:rPr>
          <w:rFonts w:ascii="Sylfaen" w:hAnsi="Sylfaen"/>
          <w:i/>
          <w:iCs/>
          <w:color w:val="000000"/>
        </w:rPr>
        <w:t>внуки,</w:t>
      </w:r>
      <w:ins w:id="0" w:author="Vardan" w:date="2022-10-29T23:46:00Z">
        <w:r w:rsidR="006E007C" w:rsidRPr="00D107AB">
          <w:rPr>
            <w:rFonts w:ascii="Sylfaen" w:hAnsi="Sylfaen"/>
            <w:i/>
            <w:iCs/>
            <w:color w:val="000000"/>
          </w:rPr>
          <w:t xml:space="preserve"> </w:t>
        </w:r>
      </w:ins>
      <w:r w:rsidRPr="00D107AB">
        <w:rPr>
          <w:rFonts w:ascii="Sylfaen" w:hAnsi="Sylfaen"/>
          <w:i/>
          <w:iCs/>
          <w:color w:val="000000"/>
        </w:rPr>
        <w:t>супруг сестры или супруга брата и их дети.</w:t>
      </w:r>
    </w:p>
    <w:p w14:paraId="55C16DAF" w14:textId="77777777" w:rsidR="004175B6" w:rsidRPr="00D107AB" w:rsidRDefault="00096865" w:rsidP="00B46D58">
      <w:pPr>
        <w:widowControl w:val="0"/>
        <w:tabs>
          <w:tab w:val="left" w:pos="1134"/>
        </w:tabs>
        <w:spacing w:after="160"/>
        <w:ind w:firstLine="567"/>
        <w:jc w:val="both"/>
        <w:rPr>
          <w:rFonts w:ascii="Sylfaen" w:hAnsi="Sylfaen" w:cs="Arial Armenian"/>
          <w:i/>
          <w:iCs/>
        </w:rPr>
      </w:pPr>
      <w:r w:rsidRPr="00D107AB">
        <w:rPr>
          <w:rFonts w:ascii="Sylfaen" w:hAnsi="Sylfaen"/>
          <w:i/>
          <w:iCs/>
        </w:rPr>
        <w:t>2.4</w:t>
      </w:r>
      <w:r w:rsidR="00D13662" w:rsidRPr="00D107AB">
        <w:rPr>
          <w:rFonts w:ascii="Sylfaen" w:hAnsi="Sylfaen"/>
          <w:i/>
          <w:iCs/>
        </w:rPr>
        <w:t>.</w:t>
      </w:r>
      <w:r w:rsidR="00E1385B" w:rsidRPr="00D107AB">
        <w:rPr>
          <w:rFonts w:ascii="Sylfaen" w:hAnsi="Sylfaen"/>
          <w:i/>
          <w:iCs/>
        </w:rPr>
        <w:tab/>
      </w:r>
      <w:r w:rsidRPr="00D107AB">
        <w:rPr>
          <w:rFonts w:ascii="Sylfaen" w:hAnsi="Sylfaen"/>
          <w:i/>
          <w:iCs/>
        </w:rPr>
        <w:t>Участник</w:t>
      </w:r>
      <w:r w:rsidR="000C3F69" w:rsidRPr="00D107AB">
        <w:rPr>
          <w:rFonts w:ascii="Sylfaen" w:hAnsi="Sylfaen"/>
          <w:i/>
          <w:iCs/>
        </w:rPr>
        <w:t>,</w:t>
      </w:r>
      <w:r w:rsidRPr="00D107AB">
        <w:rPr>
          <w:rFonts w:ascii="Sylfaen" w:hAnsi="Sylfaen"/>
          <w:i/>
          <w:iCs/>
        </w:rPr>
        <w:t xml:space="preserve"> </w:t>
      </w:r>
      <w:r w:rsidR="002C1D72" w:rsidRPr="00D107AB">
        <w:rPr>
          <w:rFonts w:ascii="Sylfaen" w:hAnsi="Sylfaen"/>
          <w:i/>
          <w:iCs/>
        </w:rPr>
        <w:t xml:space="preserve">в случае признания </w:t>
      </w:r>
      <w:r w:rsidR="00876D7D" w:rsidRPr="00D107AB">
        <w:rPr>
          <w:rFonts w:ascii="Sylfaen" w:hAnsi="Sylfaen"/>
          <w:i/>
          <w:iCs/>
        </w:rPr>
        <w:t>ото</w:t>
      </w:r>
      <w:r w:rsidR="002C1D72" w:rsidRPr="00D107AB">
        <w:rPr>
          <w:rFonts w:ascii="Sylfaen" w:hAnsi="Sylfaen"/>
          <w:i/>
          <w:iCs/>
        </w:rPr>
        <w:t>бранным участником</w:t>
      </w:r>
      <w:r w:rsidR="000C3F69" w:rsidRPr="00D107AB">
        <w:rPr>
          <w:rFonts w:ascii="Sylfaen" w:hAnsi="Sylfaen"/>
          <w:i/>
          <w:iCs/>
        </w:rPr>
        <w:t>,</w:t>
      </w:r>
      <w:r w:rsidR="002C1D72" w:rsidRPr="00D107AB">
        <w:rPr>
          <w:rFonts w:ascii="Sylfaen" w:hAnsi="Sylfaen"/>
          <w:i/>
          <w:iCs/>
        </w:rPr>
        <w:t xml:space="preserve"> </w:t>
      </w:r>
      <w:r w:rsidR="00A7559E" w:rsidRPr="00D107AB">
        <w:rPr>
          <w:rFonts w:ascii="Sylfaen" w:hAnsi="Sylfaen"/>
          <w:i/>
          <w:iCs/>
        </w:rPr>
        <w:t>представляет обеспечение квалификации в порядке и размере, установленными настоящим приглашением</w:t>
      </w:r>
      <w:r w:rsidR="00A7559E" w:rsidRPr="00D107AB">
        <w:rPr>
          <w:rFonts w:ascii="Sylfaen" w:hAnsi="Sylfaen"/>
          <w:i/>
          <w:iCs/>
          <w:lang w:val="hy-AM"/>
        </w:rPr>
        <w:t>.</w:t>
      </w:r>
      <w:r w:rsidR="00A425E2" w:rsidRPr="00D107AB">
        <w:rPr>
          <w:rFonts w:ascii="Sylfaen" w:hAnsi="Sylfaen"/>
          <w:i/>
          <w:iCs/>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D107AB">
        <w:rPr>
          <w:rFonts w:ascii="Sylfaen" w:hAnsi="Sylfaen"/>
          <w:i/>
          <w:iCs/>
        </w:rPr>
        <w:t>.</w:t>
      </w:r>
    </w:p>
    <w:p w14:paraId="7899BE05" w14:textId="77777777" w:rsidR="000A6B75" w:rsidRPr="00D107AB" w:rsidRDefault="000A6B75" w:rsidP="00B46D58">
      <w:pPr>
        <w:pStyle w:val="norm"/>
        <w:widowControl w:val="0"/>
        <w:tabs>
          <w:tab w:val="left" w:pos="1134"/>
        </w:tabs>
        <w:spacing w:after="160" w:line="240" w:lineRule="auto"/>
        <w:ind w:firstLine="567"/>
        <w:rPr>
          <w:rFonts w:ascii="Sylfaen" w:hAnsi="Sylfaen" w:cs="Sylfaen"/>
          <w:i/>
          <w:iCs/>
          <w:sz w:val="24"/>
          <w:szCs w:val="24"/>
        </w:rPr>
      </w:pPr>
      <w:r w:rsidRPr="00D107AB">
        <w:rPr>
          <w:rFonts w:ascii="Sylfaen" w:hAnsi="Sylfaen"/>
          <w:i/>
          <w:iCs/>
          <w:sz w:val="24"/>
          <w:szCs w:val="24"/>
        </w:rPr>
        <w:t>2.</w:t>
      </w:r>
      <w:r w:rsidR="00DA4643" w:rsidRPr="00D107AB">
        <w:rPr>
          <w:rFonts w:ascii="Sylfaen" w:hAnsi="Sylfaen"/>
          <w:i/>
          <w:iCs/>
          <w:sz w:val="24"/>
          <w:szCs w:val="24"/>
        </w:rPr>
        <w:t>5</w:t>
      </w:r>
      <w:r w:rsidR="000A15F9" w:rsidRPr="00D107AB">
        <w:rPr>
          <w:rFonts w:ascii="Sylfaen" w:hAnsi="Sylfaen"/>
          <w:i/>
          <w:iCs/>
          <w:sz w:val="24"/>
          <w:szCs w:val="24"/>
        </w:rPr>
        <w:t>.</w:t>
      </w:r>
      <w:r w:rsidR="00F04AA1" w:rsidRPr="00D107AB">
        <w:rPr>
          <w:rFonts w:ascii="Sylfaen" w:hAnsi="Sylfaen"/>
          <w:i/>
          <w:iCs/>
          <w:sz w:val="24"/>
          <w:szCs w:val="24"/>
        </w:rPr>
        <w:tab/>
      </w:r>
      <w:r w:rsidRPr="00D107AB">
        <w:rPr>
          <w:rFonts w:ascii="Sylfaen" w:hAnsi="Sylfaen"/>
          <w:i/>
          <w:iCs/>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D107AB">
        <w:rPr>
          <w:rFonts w:ascii="Sylfaen" w:hAnsi="Sylfaen"/>
          <w:i/>
          <w:iCs/>
          <w:sz w:val="24"/>
          <w:szCs w:val="24"/>
        </w:rPr>
        <w:t xml:space="preserve"> </w:t>
      </w:r>
      <w:r w:rsidR="00C366B6" w:rsidRPr="00D107AB">
        <w:rPr>
          <w:rFonts w:ascii="Sylfaen" w:hAnsi="Sylfaen"/>
          <w:i/>
          <w:iCs/>
        </w:rPr>
        <w:t>(на о</w:t>
      </w:r>
      <w:r w:rsidR="00C366B6" w:rsidRPr="00D107AB">
        <w:rPr>
          <w:rFonts w:ascii="Sylfaen" w:hAnsi="Sylfaen"/>
          <w:i/>
          <w:iCs/>
          <w:sz w:val="24"/>
          <w:szCs w:val="24"/>
        </w:rPr>
        <w:t>дин и тот же</w:t>
      </w:r>
      <w:r w:rsidR="00C366B6" w:rsidRPr="00D107AB">
        <w:rPr>
          <w:rFonts w:ascii="Sylfaen" w:hAnsi="Sylfaen"/>
          <w:i/>
          <w:iCs/>
        </w:rPr>
        <w:t xml:space="preserve"> лот)</w:t>
      </w:r>
      <w:r w:rsidRPr="00D107AB">
        <w:rPr>
          <w:rFonts w:ascii="Sylfaen" w:hAnsi="Sylfaen"/>
          <w:i/>
          <w:iCs/>
          <w:sz w:val="24"/>
          <w:szCs w:val="24"/>
        </w:rPr>
        <w:t xml:space="preserve">. </w:t>
      </w:r>
    </w:p>
    <w:p w14:paraId="3D1BB1CA" w14:textId="77777777" w:rsidR="009E07EE" w:rsidRPr="00D107AB" w:rsidRDefault="000A6B75" w:rsidP="00B46D58">
      <w:pPr>
        <w:pStyle w:val="23"/>
        <w:widowControl w:val="0"/>
        <w:tabs>
          <w:tab w:val="left" w:pos="1134"/>
        </w:tabs>
        <w:spacing w:after="160" w:line="240" w:lineRule="auto"/>
        <w:ind w:firstLine="567"/>
        <w:rPr>
          <w:rFonts w:ascii="Sylfaen" w:hAnsi="Sylfaen"/>
          <w:i/>
          <w:iCs/>
          <w:sz w:val="24"/>
          <w:szCs w:val="24"/>
        </w:rPr>
      </w:pPr>
      <w:r w:rsidRPr="00D107AB">
        <w:rPr>
          <w:rFonts w:ascii="Sylfaen" w:hAnsi="Sylfaen"/>
          <w:i/>
          <w:iCs/>
          <w:sz w:val="24"/>
          <w:szCs w:val="24"/>
        </w:rPr>
        <w:t>2.</w:t>
      </w:r>
      <w:r w:rsidR="00C366B6" w:rsidRPr="00D107AB">
        <w:rPr>
          <w:rFonts w:ascii="Sylfaen" w:hAnsi="Sylfaen"/>
          <w:i/>
          <w:iCs/>
          <w:sz w:val="24"/>
          <w:szCs w:val="24"/>
        </w:rPr>
        <w:t>6</w:t>
      </w:r>
      <w:r w:rsidR="000A15F9" w:rsidRPr="00D107AB">
        <w:rPr>
          <w:rFonts w:ascii="Sylfaen" w:hAnsi="Sylfaen"/>
          <w:i/>
          <w:iCs/>
          <w:sz w:val="24"/>
          <w:szCs w:val="24"/>
        </w:rPr>
        <w:t>.</w:t>
      </w:r>
      <w:r w:rsidR="00F04AA1" w:rsidRPr="00D107AB">
        <w:rPr>
          <w:rFonts w:ascii="Sylfaen" w:hAnsi="Sylfaen"/>
          <w:i/>
          <w:iCs/>
          <w:sz w:val="24"/>
          <w:szCs w:val="24"/>
        </w:rPr>
        <w:tab/>
      </w:r>
      <w:r w:rsidRPr="00D107AB">
        <w:rPr>
          <w:rFonts w:ascii="Sylfaen" w:hAnsi="Sylfaen"/>
          <w:i/>
          <w:iCs/>
          <w:sz w:val="24"/>
          <w:szCs w:val="24"/>
        </w:rPr>
        <w:t xml:space="preserve">Участники могут участвовать в настоящей процедуре в порядке совместной деятельности (консорциумом). </w:t>
      </w:r>
    </w:p>
    <w:p w14:paraId="6A80627B" w14:textId="77777777" w:rsidR="000A6B75" w:rsidRPr="00D107AB" w:rsidRDefault="000A6B75" w:rsidP="00B46D58">
      <w:pPr>
        <w:pStyle w:val="23"/>
        <w:widowControl w:val="0"/>
        <w:spacing w:after="160" w:line="240" w:lineRule="auto"/>
        <w:rPr>
          <w:rFonts w:ascii="Sylfaen" w:hAnsi="Sylfaen" w:cs="Sylfaen"/>
          <w:i/>
          <w:iCs/>
          <w:sz w:val="24"/>
          <w:szCs w:val="24"/>
        </w:rPr>
      </w:pPr>
      <w:r w:rsidRPr="00D107AB">
        <w:rPr>
          <w:rFonts w:ascii="Sylfaen" w:hAnsi="Sylfaen"/>
          <w:i/>
          <w:iCs/>
          <w:sz w:val="24"/>
          <w:szCs w:val="24"/>
        </w:rPr>
        <w:t>В подобном случае:</w:t>
      </w:r>
    </w:p>
    <w:p w14:paraId="5A4EE931" w14:textId="77777777" w:rsidR="005A405F" w:rsidRPr="00D107AB" w:rsidRDefault="00C366B6" w:rsidP="00B46D58">
      <w:pPr>
        <w:pStyle w:val="23"/>
        <w:widowControl w:val="0"/>
        <w:tabs>
          <w:tab w:val="left" w:pos="1134"/>
        </w:tabs>
        <w:spacing w:after="160" w:line="240" w:lineRule="auto"/>
        <w:ind w:firstLine="567"/>
        <w:rPr>
          <w:rFonts w:ascii="Sylfaen" w:hAnsi="Sylfaen"/>
          <w:i/>
          <w:iCs/>
          <w:sz w:val="24"/>
          <w:szCs w:val="24"/>
        </w:rPr>
      </w:pPr>
      <w:r w:rsidRPr="00D107AB">
        <w:rPr>
          <w:rFonts w:ascii="Sylfaen" w:hAnsi="Sylfaen"/>
          <w:i/>
          <w:iCs/>
          <w:sz w:val="24"/>
          <w:szCs w:val="24"/>
        </w:rPr>
        <w:t>1</w:t>
      </w:r>
      <w:r w:rsidR="000A6B75" w:rsidRPr="00D107AB">
        <w:rPr>
          <w:rFonts w:ascii="Sylfaen" w:hAnsi="Sylfaen"/>
          <w:i/>
          <w:iCs/>
          <w:sz w:val="24"/>
          <w:szCs w:val="24"/>
        </w:rPr>
        <w:t>)</w:t>
      </w:r>
      <w:r w:rsidR="00911F57" w:rsidRPr="00D107AB">
        <w:rPr>
          <w:rFonts w:ascii="Sylfaen" w:hAnsi="Sylfaen"/>
          <w:i/>
          <w:iCs/>
          <w:sz w:val="24"/>
          <w:szCs w:val="24"/>
        </w:rPr>
        <w:tab/>
      </w:r>
      <w:r w:rsidR="000A6B75" w:rsidRPr="00D107AB">
        <w:rPr>
          <w:rFonts w:ascii="Sylfaen" w:hAnsi="Sylfaen"/>
          <w:i/>
          <w:iCs/>
          <w:sz w:val="24"/>
          <w:szCs w:val="24"/>
        </w:rPr>
        <w:t>ни одна из сторон договора о совместной деятельности не может подать отдельную заявку на одну и ту же процедуру</w:t>
      </w:r>
      <w:r w:rsidR="00796D4A" w:rsidRPr="00D107AB">
        <w:rPr>
          <w:rFonts w:ascii="Sylfaen" w:hAnsi="Sylfaen"/>
          <w:i/>
          <w:iCs/>
          <w:sz w:val="24"/>
          <w:szCs w:val="24"/>
        </w:rPr>
        <w:t xml:space="preserve"> </w:t>
      </w:r>
      <w:r w:rsidR="00796D4A" w:rsidRPr="00D107AB">
        <w:rPr>
          <w:rFonts w:ascii="Sylfaen" w:hAnsi="Sylfaen"/>
          <w:i/>
          <w:iCs/>
        </w:rPr>
        <w:t>(на о</w:t>
      </w:r>
      <w:r w:rsidR="00796D4A" w:rsidRPr="00D107AB">
        <w:rPr>
          <w:rFonts w:ascii="Sylfaen" w:hAnsi="Sylfaen"/>
          <w:i/>
          <w:iCs/>
          <w:sz w:val="24"/>
          <w:szCs w:val="24"/>
        </w:rPr>
        <w:t>дин и тот же</w:t>
      </w:r>
      <w:r w:rsidR="00796D4A" w:rsidRPr="00D107AB">
        <w:rPr>
          <w:rFonts w:ascii="Sylfaen" w:hAnsi="Sylfaen"/>
          <w:i/>
          <w:iCs/>
        </w:rPr>
        <w:t xml:space="preserve"> лот)</w:t>
      </w:r>
      <w:r w:rsidR="000A6B75" w:rsidRPr="00D107AB">
        <w:rPr>
          <w:rFonts w:ascii="Sylfaen" w:hAnsi="Sylfaen"/>
          <w:i/>
          <w:iCs/>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w:t>
      </w:r>
      <w:r w:rsidR="000A6B75" w:rsidRPr="00D107AB">
        <w:rPr>
          <w:rFonts w:ascii="Sylfaen" w:hAnsi="Sylfaen"/>
          <w:i/>
          <w:iCs/>
          <w:sz w:val="24"/>
          <w:szCs w:val="24"/>
        </w:rPr>
        <w:lastRenderedPageBreak/>
        <w:t>представленные отдельно.</w:t>
      </w:r>
    </w:p>
    <w:p w14:paraId="2054D4D8" w14:textId="77777777" w:rsidR="000A6B75" w:rsidRPr="00D107AB" w:rsidRDefault="00C366B6" w:rsidP="00B46D58">
      <w:pPr>
        <w:pStyle w:val="23"/>
        <w:widowControl w:val="0"/>
        <w:tabs>
          <w:tab w:val="left" w:pos="1134"/>
        </w:tabs>
        <w:spacing w:after="160" w:line="240" w:lineRule="auto"/>
        <w:ind w:firstLine="567"/>
        <w:rPr>
          <w:rFonts w:ascii="Sylfaen" w:hAnsi="Sylfaen" w:cs="Sylfaen"/>
          <w:i/>
          <w:iCs/>
          <w:sz w:val="24"/>
          <w:szCs w:val="24"/>
        </w:rPr>
      </w:pPr>
      <w:r w:rsidRPr="00D107AB">
        <w:rPr>
          <w:rFonts w:ascii="Sylfaen" w:hAnsi="Sylfaen"/>
          <w:i/>
          <w:iCs/>
          <w:sz w:val="24"/>
          <w:szCs w:val="24"/>
        </w:rPr>
        <w:t>2</w:t>
      </w:r>
      <w:r w:rsidR="000A6B75" w:rsidRPr="00D107AB">
        <w:rPr>
          <w:rFonts w:ascii="Sylfaen" w:hAnsi="Sylfaen"/>
          <w:i/>
          <w:iCs/>
          <w:sz w:val="24"/>
          <w:szCs w:val="24"/>
        </w:rPr>
        <w:t>)</w:t>
      </w:r>
      <w:r w:rsidR="00911F57" w:rsidRPr="00D107AB">
        <w:rPr>
          <w:rFonts w:ascii="Sylfaen" w:hAnsi="Sylfaen"/>
          <w:i/>
          <w:iCs/>
          <w:sz w:val="24"/>
          <w:szCs w:val="24"/>
        </w:rPr>
        <w:tab/>
      </w:r>
      <w:r w:rsidR="000A6B75" w:rsidRPr="00D107AB">
        <w:rPr>
          <w:rFonts w:ascii="Sylfaen" w:hAnsi="Sylfaen"/>
          <w:i/>
          <w:iCs/>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7176265A" w14:textId="77777777" w:rsidR="00096865" w:rsidRPr="00D107AB" w:rsidRDefault="00ED2352" w:rsidP="00B46D58">
      <w:pPr>
        <w:widowControl w:val="0"/>
        <w:spacing w:after="160"/>
        <w:jc w:val="center"/>
        <w:rPr>
          <w:rFonts w:ascii="Sylfaen" w:hAnsi="Sylfaen" w:cs="Arial"/>
          <w:b/>
          <w:i/>
          <w:iCs/>
        </w:rPr>
      </w:pPr>
      <w:r w:rsidRPr="00D107AB">
        <w:rPr>
          <w:rFonts w:ascii="Sylfaen" w:hAnsi="Sylfaen"/>
          <w:b/>
          <w:i/>
          <w:iCs/>
        </w:rPr>
        <w:t>3.</w:t>
      </w:r>
      <w:r w:rsidR="002B32D6" w:rsidRPr="00D107AB">
        <w:rPr>
          <w:rFonts w:ascii="Sylfaen" w:hAnsi="Sylfaen"/>
          <w:b/>
          <w:i/>
          <w:iCs/>
        </w:rPr>
        <w:t xml:space="preserve"> РАЗЪЯСНЕНИЕ ПРИГЛАШЕНИЯ </w:t>
      </w:r>
      <w:r w:rsidRPr="00D107AB">
        <w:rPr>
          <w:rFonts w:ascii="Sylfaen" w:hAnsi="Sylfaen"/>
          <w:b/>
          <w:i/>
          <w:iCs/>
        </w:rPr>
        <w:br/>
      </w:r>
      <w:r w:rsidR="002B32D6" w:rsidRPr="00D107AB">
        <w:rPr>
          <w:rFonts w:ascii="Sylfaen" w:hAnsi="Sylfaen"/>
          <w:b/>
          <w:i/>
          <w:iCs/>
        </w:rPr>
        <w:t xml:space="preserve">И ПОРЯДОК ВНЕСЕНИЯ ИЗМЕНЕНИЯ В ПРИГЛАШЕНИЕ </w:t>
      </w:r>
    </w:p>
    <w:p w14:paraId="5CAA3A43" w14:textId="77777777" w:rsidR="0032548E" w:rsidRPr="00D107AB" w:rsidRDefault="00096865" w:rsidP="00B46D58">
      <w:pPr>
        <w:widowControl w:val="0"/>
        <w:tabs>
          <w:tab w:val="left" w:pos="1134"/>
        </w:tabs>
        <w:spacing w:after="160"/>
        <w:ind w:firstLine="567"/>
        <w:jc w:val="both"/>
        <w:rPr>
          <w:rFonts w:ascii="Sylfaen" w:hAnsi="Sylfaen"/>
          <w:i/>
          <w:iCs/>
        </w:rPr>
      </w:pPr>
      <w:r w:rsidRPr="00D107AB">
        <w:rPr>
          <w:rFonts w:ascii="Sylfaen" w:hAnsi="Sylfaen"/>
          <w:i/>
          <w:iCs/>
        </w:rPr>
        <w:t>3.1</w:t>
      </w:r>
      <w:r w:rsidR="000A15F9" w:rsidRPr="00D107AB">
        <w:rPr>
          <w:rFonts w:ascii="Sylfaen" w:hAnsi="Sylfaen"/>
          <w:i/>
          <w:iCs/>
        </w:rPr>
        <w:t>.</w:t>
      </w:r>
      <w:r w:rsidR="00ED2352" w:rsidRPr="00D107AB">
        <w:rPr>
          <w:rFonts w:ascii="Sylfaen" w:hAnsi="Sylfaen"/>
          <w:i/>
          <w:iCs/>
        </w:rPr>
        <w:tab/>
      </w:r>
      <w:r w:rsidRPr="00D107AB">
        <w:rPr>
          <w:rFonts w:ascii="Sylfaen" w:hAnsi="Sylfaen"/>
          <w:i/>
          <w:iCs/>
        </w:rPr>
        <w:t>Согласно статье 29 Закона участник вправе требовать от заказчика разъяснения приглашения.</w:t>
      </w:r>
    </w:p>
    <w:p w14:paraId="098A0804" w14:textId="77777777" w:rsidR="00096865" w:rsidRPr="00D107AB" w:rsidRDefault="00096865" w:rsidP="00B46D58">
      <w:pPr>
        <w:widowControl w:val="0"/>
        <w:autoSpaceDE w:val="0"/>
        <w:autoSpaceDN w:val="0"/>
        <w:adjustRightInd w:val="0"/>
        <w:spacing w:after="160"/>
        <w:ind w:firstLine="567"/>
        <w:jc w:val="both"/>
        <w:rPr>
          <w:rFonts w:ascii="Sylfaen" w:hAnsi="Sylfaen"/>
          <w:i/>
          <w:iCs/>
        </w:rPr>
      </w:pPr>
      <w:r w:rsidRPr="00D107AB">
        <w:rPr>
          <w:rFonts w:ascii="Sylfaen" w:hAnsi="Sylfaen"/>
          <w:i/>
          <w:iCs/>
        </w:rPr>
        <w:t xml:space="preserve">Участник имеет право </w:t>
      </w:r>
      <w:r w:rsidR="006735A4" w:rsidRPr="00D107AB">
        <w:rPr>
          <w:rFonts w:ascii="Sylfaen" w:hAnsi="Sylfaen"/>
          <w:i/>
          <w:iCs/>
        </w:rPr>
        <w:t>в письменной форме</w:t>
      </w:r>
      <w:r w:rsidRPr="00D107AB">
        <w:rPr>
          <w:rFonts w:ascii="Sylfaen" w:hAnsi="Sylfaen"/>
          <w:i/>
          <w:iCs/>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D107AB">
        <w:rPr>
          <w:rFonts w:ascii="Sylfaen" w:hAnsi="Sylfaen"/>
          <w:i/>
          <w:iCs/>
        </w:rPr>
        <w:t xml:space="preserve">в письменной форме </w:t>
      </w:r>
      <w:r w:rsidRPr="00D107AB">
        <w:rPr>
          <w:rFonts w:ascii="Sylfaen" w:hAnsi="Sylfaen"/>
          <w:i/>
          <w:iCs/>
        </w:rPr>
        <w:t>предоставляет разъяснение представившему запрос участнику в течение двух календарных дней, следующих за днем получения запроса</w:t>
      </w:r>
      <w:r w:rsidR="000B3864" w:rsidRPr="00D107AB">
        <w:rPr>
          <w:rStyle w:val="af6"/>
          <w:rFonts w:ascii="Sylfaen" w:hAnsi="Sylfaen"/>
          <w:i/>
          <w:iCs/>
        </w:rPr>
        <w:footnoteReference w:customMarkFollows="1" w:id="3"/>
        <w:t>5</w:t>
      </w:r>
      <w:r w:rsidRPr="00D107AB">
        <w:rPr>
          <w:rFonts w:ascii="Sylfaen" w:hAnsi="Sylfaen"/>
          <w:i/>
          <w:iCs/>
        </w:rPr>
        <w:t>.</w:t>
      </w:r>
      <w:r w:rsidR="00AA7117" w:rsidRPr="00D107AB">
        <w:rPr>
          <w:rFonts w:ascii="Sylfaen" w:hAnsi="Sylfaen"/>
          <w:i/>
          <w:iCs/>
        </w:rPr>
        <w:t xml:space="preserve"> </w:t>
      </w:r>
    </w:p>
    <w:p w14:paraId="0F62359B" w14:textId="77777777" w:rsidR="00096865" w:rsidRPr="00D107AB" w:rsidRDefault="00096865" w:rsidP="00B46D58">
      <w:pPr>
        <w:widowControl w:val="0"/>
        <w:tabs>
          <w:tab w:val="left" w:pos="1134"/>
        </w:tabs>
        <w:spacing w:after="160"/>
        <w:ind w:firstLine="567"/>
        <w:jc w:val="both"/>
        <w:rPr>
          <w:rFonts w:ascii="Sylfaen" w:hAnsi="Sylfaen"/>
          <w:i/>
          <w:iCs/>
        </w:rPr>
      </w:pPr>
      <w:r w:rsidRPr="00D107AB">
        <w:rPr>
          <w:rFonts w:ascii="Sylfaen" w:hAnsi="Sylfaen"/>
          <w:i/>
          <w:iCs/>
        </w:rPr>
        <w:t>3.2.</w:t>
      </w:r>
      <w:r w:rsidR="00ED2352" w:rsidRPr="00D107AB">
        <w:rPr>
          <w:rFonts w:ascii="Sylfaen" w:hAnsi="Sylfaen"/>
          <w:i/>
          <w:iCs/>
        </w:rPr>
        <w:tab/>
      </w:r>
      <w:r w:rsidRPr="00D107AB">
        <w:rPr>
          <w:rFonts w:ascii="Sylfaen" w:hAnsi="Sylfaen"/>
          <w:i/>
          <w:iCs/>
        </w:rPr>
        <w:t>В день предоставления разъяснения объявление о запросе и о</w:t>
      </w:r>
      <w:r w:rsidR="00775FAF" w:rsidRPr="00D107AB">
        <w:rPr>
          <w:rFonts w:ascii="Sylfaen" w:hAnsi="Sylfaen" w:cs="Courier New"/>
          <w:i/>
          <w:iCs/>
          <w:lang w:val="en-US"/>
        </w:rPr>
        <w:t> </w:t>
      </w:r>
      <w:r w:rsidRPr="00D107AB">
        <w:rPr>
          <w:rFonts w:ascii="Sylfaen" w:hAnsi="Sylfaen"/>
          <w:i/>
          <w:iCs/>
        </w:rPr>
        <w:t>содержании разъяснения опубликовывается в подразделе "Объявления относительно разъяснений приглашений" раздела "Объявления о</w:t>
      </w:r>
      <w:r w:rsidR="00775FAF" w:rsidRPr="00D107AB">
        <w:rPr>
          <w:rFonts w:ascii="Sylfaen" w:hAnsi="Sylfaen" w:cs="Courier New"/>
          <w:i/>
          <w:iCs/>
          <w:lang w:val="en-US"/>
        </w:rPr>
        <w:t> </w:t>
      </w:r>
      <w:r w:rsidRPr="00D107AB">
        <w:rPr>
          <w:rFonts w:ascii="Sylfaen" w:hAnsi="Sylfaen"/>
          <w:i/>
          <w:iCs/>
        </w:rPr>
        <w:t xml:space="preserve">закупках" бюллетеня, действующего на сайте www.procurement.am (далее - бюллетень) без указания данных участника, совершившего запрос. </w:t>
      </w:r>
    </w:p>
    <w:p w14:paraId="45AF3EF8" w14:textId="77777777" w:rsidR="00462E00" w:rsidRPr="00D107AB" w:rsidRDefault="00096865" w:rsidP="00B46D58">
      <w:pPr>
        <w:widowControl w:val="0"/>
        <w:tabs>
          <w:tab w:val="left" w:pos="1134"/>
        </w:tabs>
        <w:autoSpaceDE w:val="0"/>
        <w:autoSpaceDN w:val="0"/>
        <w:adjustRightInd w:val="0"/>
        <w:spacing w:after="160"/>
        <w:ind w:firstLine="567"/>
        <w:jc w:val="both"/>
        <w:rPr>
          <w:rFonts w:ascii="Sylfaen" w:hAnsi="Sylfaen"/>
          <w:i/>
          <w:iCs/>
        </w:rPr>
      </w:pPr>
      <w:r w:rsidRPr="00D107AB">
        <w:rPr>
          <w:rFonts w:ascii="Sylfaen" w:hAnsi="Sylfaen"/>
          <w:i/>
          <w:iCs/>
        </w:rPr>
        <w:t>3.3</w:t>
      </w:r>
      <w:r w:rsidR="000A15F9" w:rsidRPr="00D107AB">
        <w:rPr>
          <w:rFonts w:ascii="Sylfaen" w:hAnsi="Sylfaen"/>
          <w:i/>
          <w:iCs/>
        </w:rPr>
        <w:t>.</w:t>
      </w:r>
      <w:r w:rsidR="00ED2352" w:rsidRPr="00D107AB">
        <w:rPr>
          <w:rFonts w:ascii="Sylfaen" w:hAnsi="Sylfaen"/>
          <w:i/>
          <w:iCs/>
        </w:rPr>
        <w:tab/>
      </w:r>
      <w:r w:rsidRPr="00D107AB">
        <w:rPr>
          <w:rFonts w:ascii="Sylfaen" w:hAnsi="Sylfaen"/>
          <w:i/>
          <w:iCs/>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D107AB">
        <w:rPr>
          <w:rFonts w:ascii="Sylfaen" w:hAnsi="Sylfaen"/>
          <w:i/>
          <w:iCs/>
        </w:rPr>
        <w:t xml:space="preserve">, или если запрос касается соответствия технических характеристик предлагаемых </w:t>
      </w:r>
      <w:r w:rsidR="00A14672" w:rsidRPr="00D107AB">
        <w:rPr>
          <w:rFonts w:ascii="Sylfaen" w:hAnsi="Sylfaen"/>
          <w:i/>
          <w:iCs/>
        </w:rPr>
        <w:t>у</w:t>
      </w:r>
      <w:r w:rsidR="00791FE4" w:rsidRPr="00D107AB">
        <w:rPr>
          <w:rFonts w:ascii="Sylfaen" w:hAnsi="Sylfaen"/>
          <w:i/>
          <w:iCs/>
        </w:rPr>
        <w:t>частником товаров техническим характеристикам, предусмотренным настоящим</w:t>
      </w:r>
      <w:r w:rsidR="00791FE4" w:rsidRPr="00D107AB">
        <w:rPr>
          <w:rFonts w:ascii="Sylfaen" w:hAnsi="Sylfaen"/>
          <w:i/>
          <w:iCs/>
          <w:lang w:val="hy-AM"/>
        </w:rPr>
        <w:t xml:space="preserve"> </w:t>
      </w:r>
      <w:r w:rsidR="00791FE4" w:rsidRPr="00D107AB">
        <w:rPr>
          <w:rFonts w:ascii="Sylfaen" w:hAnsi="Sylfaen"/>
          <w:i/>
          <w:iCs/>
        </w:rPr>
        <w:t>приглашением</w:t>
      </w:r>
      <w:r w:rsidRPr="00D107AB">
        <w:rPr>
          <w:rFonts w:ascii="Sylfaen" w:hAnsi="Sylfaen"/>
          <w:i/>
          <w:iCs/>
        </w:rPr>
        <w:t xml:space="preserve">. При этом участник в письменной форме уведомляется об основаниях непредоставления разъяснения в </w:t>
      </w:r>
      <w:r w:rsidRPr="00D107AB">
        <w:rPr>
          <w:rFonts w:ascii="Sylfaen" w:hAnsi="Sylfaen"/>
          <w:i/>
          <w:iCs/>
        </w:rPr>
        <w:lastRenderedPageBreak/>
        <w:t>течение двух календарных дней, следующих за днем получения запроса.</w:t>
      </w:r>
    </w:p>
    <w:p w14:paraId="6F0F8AC1" w14:textId="77777777" w:rsidR="00096865" w:rsidRPr="00D107AB" w:rsidRDefault="00096865" w:rsidP="00B46D58">
      <w:pPr>
        <w:widowControl w:val="0"/>
        <w:tabs>
          <w:tab w:val="left" w:pos="1134"/>
        </w:tabs>
        <w:autoSpaceDE w:val="0"/>
        <w:autoSpaceDN w:val="0"/>
        <w:adjustRightInd w:val="0"/>
        <w:spacing w:after="160"/>
        <w:ind w:firstLine="567"/>
        <w:jc w:val="both"/>
        <w:rPr>
          <w:rFonts w:ascii="Sylfaen" w:hAnsi="Sylfaen"/>
          <w:i/>
          <w:iCs/>
          <w:lang w:val="hy-AM"/>
        </w:rPr>
      </w:pPr>
      <w:r w:rsidRPr="00D107AB">
        <w:rPr>
          <w:rFonts w:ascii="Sylfaen" w:hAnsi="Sylfaen"/>
          <w:i/>
          <w:iCs/>
        </w:rPr>
        <w:t>3.4</w:t>
      </w:r>
      <w:r w:rsidR="000A15F9" w:rsidRPr="00D107AB">
        <w:rPr>
          <w:rFonts w:ascii="Sylfaen" w:hAnsi="Sylfaen"/>
          <w:i/>
          <w:iCs/>
        </w:rPr>
        <w:t>.</w:t>
      </w:r>
      <w:r w:rsidR="00ED2352" w:rsidRPr="00D107AB">
        <w:rPr>
          <w:rFonts w:ascii="Sylfaen" w:hAnsi="Sylfaen"/>
          <w:i/>
          <w:iCs/>
        </w:rPr>
        <w:tab/>
      </w:r>
      <w:r w:rsidRPr="00D107AB">
        <w:rPr>
          <w:rFonts w:ascii="Sylfaen" w:hAnsi="Sylfaen"/>
          <w:i/>
          <w:iCs/>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D107AB">
        <w:rPr>
          <w:rFonts w:ascii="Sylfaen" w:hAnsi="Sylfaen"/>
          <w:i/>
          <w:iCs/>
          <w:vertAlign w:val="superscript"/>
          <w:lang w:val="hy-AM"/>
        </w:rPr>
        <w:t>5</w:t>
      </w:r>
      <w:r w:rsidRPr="00D107AB">
        <w:rPr>
          <w:rFonts w:ascii="Sylfaen" w:hAnsi="Sylfaen"/>
          <w:i/>
          <w:iCs/>
        </w:rPr>
        <w:t xml:space="preserve"> </w:t>
      </w:r>
    </w:p>
    <w:p w14:paraId="424B0613" w14:textId="77777777" w:rsidR="002D7D70" w:rsidRPr="00D107AB" w:rsidRDefault="002D7D70" w:rsidP="00B46D58">
      <w:pPr>
        <w:widowControl w:val="0"/>
        <w:tabs>
          <w:tab w:val="left" w:pos="1134"/>
        </w:tabs>
        <w:autoSpaceDE w:val="0"/>
        <w:autoSpaceDN w:val="0"/>
        <w:adjustRightInd w:val="0"/>
        <w:spacing w:after="160"/>
        <w:ind w:firstLine="567"/>
        <w:jc w:val="both"/>
        <w:rPr>
          <w:rFonts w:ascii="Sylfaen" w:hAnsi="Sylfaen" w:cs="Arial Unicode"/>
          <w:i/>
          <w:iCs/>
          <w:lang w:val="hy-AM"/>
        </w:rPr>
      </w:pPr>
      <w:r w:rsidRPr="00D107AB">
        <w:rPr>
          <w:rFonts w:ascii="Sylfaen" w:hAnsi="Sylfaen"/>
          <w:i/>
          <w:iCs/>
          <w:lang w:val="hy-AM"/>
        </w:rPr>
        <w:t>3.5</w:t>
      </w:r>
      <w:r w:rsidR="00F9791A" w:rsidRPr="00D107AB">
        <w:rPr>
          <w:rFonts w:ascii="Sylfaen" w:hAnsi="Sylfaen"/>
          <w:i/>
          <w:iCs/>
        </w:rPr>
        <w:t xml:space="preserve"> </w:t>
      </w:r>
      <w:r w:rsidR="00F9791A" w:rsidRPr="00D107AB">
        <w:rPr>
          <w:rFonts w:ascii="Sylfaen" w:hAnsi="Sylfaen"/>
          <w:i/>
          <w:iCs/>
          <w:lang w:val="hy-AM"/>
        </w:rPr>
        <w:t>Кажд</w:t>
      </w:r>
      <w:r w:rsidR="00F9791A" w:rsidRPr="00D107AB">
        <w:rPr>
          <w:rFonts w:ascii="Sylfaen" w:hAnsi="Sylfaen"/>
          <w:i/>
          <w:iCs/>
        </w:rPr>
        <w:t>ое лиц</w:t>
      </w:r>
      <w:r w:rsidR="00CA1F39" w:rsidRPr="00D107AB">
        <w:rPr>
          <w:rFonts w:ascii="Sylfaen" w:hAnsi="Sylfaen"/>
          <w:i/>
          <w:iCs/>
        </w:rPr>
        <w:t>о</w:t>
      </w:r>
      <w:r w:rsidR="00CA1F39" w:rsidRPr="00D107AB">
        <w:rPr>
          <w:rFonts w:ascii="Sylfaen" w:hAnsi="Sylfaen"/>
          <w:i/>
          <w:iCs/>
          <w:lang w:val="hy-AM"/>
        </w:rPr>
        <w:t xml:space="preserve"> без указания имени</w:t>
      </w:r>
      <w:r w:rsidR="00F9791A" w:rsidRPr="00D107AB">
        <w:rPr>
          <w:rFonts w:ascii="Sylfaen" w:hAnsi="Sylfaen"/>
          <w:i/>
          <w:iCs/>
          <w:lang w:val="hy-AM"/>
        </w:rPr>
        <w:t xml:space="preserve">, до истечения срока, установленного для внесения изменений в приглашение, </w:t>
      </w:r>
      <w:r w:rsidR="00F9791A" w:rsidRPr="00D107AB">
        <w:rPr>
          <w:rFonts w:ascii="Sylfaen" w:hAnsi="Sylfaen"/>
          <w:i/>
          <w:iCs/>
        </w:rPr>
        <w:t xml:space="preserve">имеет право </w:t>
      </w:r>
      <w:r w:rsidR="00F9791A" w:rsidRPr="00D107AB">
        <w:rPr>
          <w:rFonts w:ascii="Sylfaen" w:hAnsi="Sylfaen"/>
          <w:i/>
          <w:iCs/>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D107AB">
        <w:rPr>
          <w:rFonts w:ascii="Sylfaen" w:hAnsi="Sylfaen"/>
          <w:i/>
          <w:iCs/>
        </w:rPr>
        <w:t xml:space="preserve"> </w:t>
      </w:r>
      <w:r w:rsidR="00F9791A" w:rsidRPr="00D107AB">
        <w:rPr>
          <w:rFonts w:ascii="Sylfaen" w:hAnsi="Sylfaen"/>
          <w:i/>
          <w:iCs/>
          <w:lang w:val="hy-AM"/>
        </w:rPr>
        <w:t>с точки зрения предусмотренных Законом требований обеспечения конкуренции и исключения дискриминации</w:t>
      </w:r>
      <w:r w:rsidR="00023F8F" w:rsidRPr="00D107AB">
        <w:rPr>
          <w:rFonts w:ascii="Sylfaen" w:hAnsi="Sylfaen"/>
          <w:i/>
          <w:iCs/>
        </w:rPr>
        <w:t>.</w:t>
      </w:r>
      <w:r w:rsidR="00F9791A" w:rsidRPr="00D107AB">
        <w:rPr>
          <w:rFonts w:ascii="Sylfaen" w:hAnsi="Sylfaen"/>
          <w:i/>
          <w:iCs/>
          <w:lang w:val="hy-AM"/>
        </w:rPr>
        <w:t xml:space="preserve"> </w:t>
      </w:r>
      <w:r w:rsidR="00750FFF" w:rsidRPr="00D107AB">
        <w:rPr>
          <w:rFonts w:ascii="Sylfaen" w:hAnsi="Sylfaen"/>
          <w:i/>
          <w:iCs/>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334D966" w14:textId="77777777" w:rsidR="00096865" w:rsidRPr="00D107AB" w:rsidRDefault="00096865" w:rsidP="00B46D58">
      <w:pPr>
        <w:widowControl w:val="0"/>
        <w:tabs>
          <w:tab w:val="left" w:pos="1134"/>
        </w:tabs>
        <w:autoSpaceDE w:val="0"/>
        <w:autoSpaceDN w:val="0"/>
        <w:adjustRightInd w:val="0"/>
        <w:spacing w:after="160"/>
        <w:ind w:firstLine="567"/>
        <w:jc w:val="both"/>
        <w:rPr>
          <w:rFonts w:ascii="Sylfaen" w:hAnsi="Sylfaen" w:cs="Arial Unicode"/>
          <w:i/>
          <w:iCs/>
        </w:rPr>
      </w:pPr>
      <w:r w:rsidRPr="00D107AB">
        <w:rPr>
          <w:rFonts w:ascii="Sylfaen" w:hAnsi="Sylfaen"/>
          <w:i/>
          <w:iCs/>
        </w:rPr>
        <w:t>3.</w:t>
      </w:r>
      <w:r w:rsidR="00E648D1" w:rsidRPr="00D107AB">
        <w:rPr>
          <w:rFonts w:ascii="Sylfaen" w:hAnsi="Sylfaen"/>
          <w:i/>
          <w:iCs/>
          <w:lang w:val="hy-AM"/>
        </w:rPr>
        <w:t>6</w:t>
      </w:r>
      <w:r w:rsidR="000A15F9" w:rsidRPr="00D107AB">
        <w:rPr>
          <w:rFonts w:ascii="Sylfaen" w:hAnsi="Sylfaen"/>
          <w:i/>
          <w:iCs/>
        </w:rPr>
        <w:t>.</w:t>
      </w:r>
      <w:r w:rsidR="00ED2352" w:rsidRPr="00D107AB">
        <w:rPr>
          <w:rFonts w:ascii="Sylfaen" w:hAnsi="Sylfaen"/>
          <w:i/>
          <w:iCs/>
        </w:rPr>
        <w:tab/>
      </w:r>
      <w:r w:rsidRPr="00D107AB">
        <w:rPr>
          <w:rFonts w:ascii="Sylfaen" w:hAnsi="Sylfaen"/>
          <w:i/>
          <w:iCs/>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D107AB">
        <w:rPr>
          <w:rFonts w:ascii="Sylfaen" w:hAnsi="Sylfaen" w:cs="Courier New"/>
          <w:i/>
          <w:iCs/>
          <w:lang w:val="en-US"/>
        </w:rPr>
        <w:t> </w:t>
      </w:r>
      <w:r w:rsidRPr="00D107AB">
        <w:rPr>
          <w:rFonts w:ascii="Sylfaen" w:hAnsi="Sylfaen"/>
          <w:i/>
          <w:iCs/>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D107AB">
        <w:rPr>
          <w:rStyle w:val="af6"/>
          <w:rFonts w:ascii="Sylfaen" w:hAnsi="Sylfaen"/>
          <w:i/>
          <w:iCs/>
        </w:rPr>
        <w:footnoteReference w:customMarkFollows="1" w:id="4"/>
        <w:t>6</w:t>
      </w:r>
      <w:r w:rsidRPr="00D107AB">
        <w:rPr>
          <w:rFonts w:ascii="Sylfaen" w:hAnsi="Sylfaen"/>
          <w:i/>
          <w:iCs/>
        </w:rPr>
        <w:t xml:space="preserve">. </w:t>
      </w:r>
    </w:p>
    <w:p w14:paraId="2D84F75F" w14:textId="77777777" w:rsidR="00B051BE" w:rsidRPr="00D107AB" w:rsidRDefault="00B051BE" w:rsidP="00B46D58">
      <w:pPr>
        <w:widowControl w:val="0"/>
        <w:spacing w:after="160"/>
        <w:jc w:val="center"/>
        <w:rPr>
          <w:rFonts w:ascii="Sylfaen" w:hAnsi="Sylfaen"/>
          <w:b/>
          <w:i/>
          <w:iCs/>
        </w:rPr>
      </w:pPr>
    </w:p>
    <w:p w14:paraId="6112BEC4" w14:textId="77777777" w:rsidR="00096865" w:rsidRPr="00D107AB" w:rsidRDefault="00955A1E" w:rsidP="00B46D58">
      <w:pPr>
        <w:widowControl w:val="0"/>
        <w:spacing w:after="160"/>
        <w:jc w:val="center"/>
        <w:rPr>
          <w:rFonts w:ascii="Sylfaen" w:hAnsi="Sylfaen" w:cs="Arial"/>
          <w:b/>
          <w:i/>
          <w:iCs/>
        </w:rPr>
      </w:pPr>
      <w:r w:rsidRPr="00D107AB">
        <w:rPr>
          <w:rFonts w:ascii="Sylfaen" w:hAnsi="Sylfaen"/>
          <w:b/>
          <w:i/>
          <w:iCs/>
        </w:rPr>
        <w:t>4. ПОРЯДОК ПОДАЧИ ЗАЯВКИ</w:t>
      </w:r>
    </w:p>
    <w:p w14:paraId="272D5B71" w14:textId="77777777" w:rsidR="00096865" w:rsidRPr="00D107AB" w:rsidRDefault="00096865" w:rsidP="00B46D58">
      <w:pPr>
        <w:widowControl w:val="0"/>
        <w:tabs>
          <w:tab w:val="left" w:pos="1134"/>
        </w:tabs>
        <w:spacing w:after="160"/>
        <w:ind w:firstLine="567"/>
        <w:jc w:val="both"/>
        <w:rPr>
          <w:rFonts w:ascii="Sylfaen" w:hAnsi="Sylfaen"/>
          <w:i/>
          <w:iCs/>
        </w:rPr>
      </w:pPr>
      <w:r w:rsidRPr="00D107AB">
        <w:rPr>
          <w:rFonts w:ascii="Sylfaen" w:hAnsi="Sylfaen"/>
          <w:i/>
          <w:iCs/>
        </w:rPr>
        <w:t>4.1</w:t>
      </w:r>
      <w:r w:rsidR="00A34DFE" w:rsidRPr="00D107AB">
        <w:rPr>
          <w:rFonts w:ascii="Sylfaen" w:hAnsi="Sylfaen"/>
          <w:i/>
          <w:iCs/>
        </w:rPr>
        <w:t>.</w:t>
      </w:r>
      <w:r w:rsidR="009C7913" w:rsidRPr="00D107AB">
        <w:rPr>
          <w:rFonts w:ascii="Sylfaen" w:hAnsi="Sylfaen"/>
          <w:i/>
          <w:iCs/>
        </w:rPr>
        <w:tab/>
      </w:r>
      <w:r w:rsidRPr="00D107AB">
        <w:rPr>
          <w:rFonts w:ascii="Sylfaen" w:hAnsi="Sylfaen"/>
          <w:i/>
          <w:iCs/>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1219C9A8" w14:textId="77777777" w:rsidR="00486B55" w:rsidRPr="00D107AB" w:rsidRDefault="00096865" w:rsidP="00B46D58">
      <w:pPr>
        <w:pStyle w:val="23"/>
        <w:widowControl w:val="0"/>
        <w:spacing w:after="160" w:line="240" w:lineRule="auto"/>
        <w:ind w:firstLine="567"/>
        <w:rPr>
          <w:rFonts w:ascii="Sylfaen" w:hAnsi="Sylfaen" w:cs="Sylfaen"/>
          <w:i/>
          <w:iCs/>
          <w:sz w:val="24"/>
          <w:szCs w:val="24"/>
        </w:rPr>
      </w:pPr>
      <w:r w:rsidRPr="00D107AB">
        <w:rPr>
          <w:rFonts w:ascii="Sylfaen" w:hAnsi="Sylfaen"/>
          <w:i/>
          <w:iCs/>
          <w:sz w:val="24"/>
          <w:szCs w:val="24"/>
        </w:rPr>
        <w:t>Участник может подать заявку как для каждого лота, так и для нескольких или всех лотов.</w:t>
      </w:r>
      <w:r w:rsidR="00AA7117" w:rsidRPr="00D107AB">
        <w:rPr>
          <w:rFonts w:ascii="Sylfaen" w:hAnsi="Sylfaen"/>
          <w:i/>
          <w:iCs/>
          <w:sz w:val="24"/>
          <w:szCs w:val="24"/>
        </w:rPr>
        <w:t xml:space="preserve"> </w:t>
      </w:r>
    </w:p>
    <w:p w14:paraId="0259F013" w14:textId="77777777" w:rsidR="00096865" w:rsidRPr="00D107AB" w:rsidRDefault="000946A3" w:rsidP="00B46D58">
      <w:pPr>
        <w:pStyle w:val="23"/>
        <w:widowControl w:val="0"/>
        <w:spacing w:after="160" w:line="240" w:lineRule="auto"/>
        <w:ind w:firstLine="567"/>
        <w:rPr>
          <w:rFonts w:ascii="Sylfaen" w:hAnsi="Sylfaen" w:cs="Sylfaen"/>
          <w:i/>
          <w:iCs/>
          <w:sz w:val="24"/>
          <w:szCs w:val="24"/>
        </w:rPr>
      </w:pPr>
      <w:r w:rsidRPr="00D107AB">
        <w:rPr>
          <w:rFonts w:ascii="Sylfaen" w:hAnsi="Sylfaen"/>
          <w:i/>
          <w:iCs/>
          <w:sz w:val="24"/>
          <w:szCs w:val="24"/>
        </w:rPr>
        <w:t>Заявка подается до истечения срока, установленного для этого настоящим Приглашением.</w:t>
      </w:r>
    </w:p>
    <w:p w14:paraId="4F5BCBAA" w14:textId="1FB42A76" w:rsidR="00096865" w:rsidRPr="00D107AB" w:rsidRDefault="000946A3" w:rsidP="00B46D58">
      <w:pPr>
        <w:pStyle w:val="23"/>
        <w:widowControl w:val="0"/>
        <w:spacing w:after="160" w:line="240" w:lineRule="auto"/>
        <w:ind w:firstLine="567"/>
        <w:rPr>
          <w:rFonts w:ascii="Sylfaen" w:hAnsi="Sylfaen"/>
          <w:i/>
          <w:iCs/>
          <w:sz w:val="24"/>
          <w:szCs w:val="24"/>
        </w:rPr>
      </w:pPr>
      <w:r w:rsidRPr="00D107AB">
        <w:rPr>
          <w:rFonts w:ascii="Sylfaen" w:hAnsi="Sylfaen"/>
          <w:i/>
          <w:iCs/>
          <w:sz w:val="24"/>
          <w:szCs w:val="24"/>
        </w:rPr>
        <w:t xml:space="preserve">Порядок подготовки заявки описан в части 2 настоящего приглашения - в инструкции по подготовке заявок на </w:t>
      </w:r>
      <w:r w:rsidR="00171C14" w:rsidRPr="00D107AB">
        <w:rPr>
          <w:rFonts w:ascii="Sylfaen" w:hAnsi="Sylfaen"/>
          <w:i/>
          <w:iCs/>
          <w:sz w:val="24"/>
          <w:szCs w:val="24"/>
        </w:rPr>
        <w:t xml:space="preserve"> Запрос котировок</w:t>
      </w:r>
      <w:r w:rsidRPr="00D107AB">
        <w:rPr>
          <w:rFonts w:ascii="Sylfaen" w:hAnsi="Sylfaen"/>
          <w:i/>
          <w:iCs/>
          <w:sz w:val="24"/>
          <w:szCs w:val="24"/>
        </w:rPr>
        <w:t>.</w:t>
      </w:r>
    </w:p>
    <w:p w14:paraId="0FA10C89" w14:textId="13A76748" w:rsidR="00A80ECD" w:rsidRPr="00D107AB" w:rsidRDefault="004A647E" w:rsidP="004A647E">
      <w:pPr>
        <w:pStyle w:val="23"/>
        <w:widowControl w:val="0"/>
        <w:tabs>
          <w:tab w:val="left" w:pos="1134"/>
        </w:tabs>
        <w:spacing w:after="160" w:line="240" w:lineRule="auto"/>
        <w:ind w:firstLine="567"/>
        <w:rPr>
          <w:rFonts w:ascii="Sylfaen" w:hAnsi="Sylfaen" w:cs="Sylfaen"/>
          <w:i/>
          <w:iCs/>
          <w:sz w:val="24"/>
          <w:szCs w:val="24"/>
        </w:rPr>
      </w:pPr>
      <w:r w:rsidRPr="00D107AB">
        <w:rPr>
          <w:rFonts w:ascii="Sylfaen" w:hAnsi="Sylfaen"/>
          <w:i/>
          <w:iCs/>
          <w:sz w:val="24"/>
          <w:szCs w:val="24"/>
        </w:rPr>
        <w:t>4.2.</w:t>
      </w:r>
      <w:r w:rsidRPr="00D107AB">
        <w:rPr>
          <w:rFonts w:ascii="Sylfaen" w:hAnsi="Sylfaen"/>
          <w:i/>
          <w:iCs/>
          <w:sz w:val="24"/>
          <w:szCs w:val="24"/>
        </w:rPr>
        <w:tab/>
        <w:t>Заявки на процедуру необходимо представить в комиссию по адресу "</w:t>
      </w:r>
      <w:r w:rsidR="00CB0A83" w:rsidRPr="00D107AB">
        <w:rPr>
          <w:rFonts w:ascii="Sylfaen" w:hAnsi="Sylfaen"/>
          <w:i/>
          <w:iCs/>
          <w:color w:val="000000" w:themeColor="text1"/>
          <w:sz w:val="22"/>
          <w:szCs w:val="22"/>
          <w:lang w:val="hy-AM"/>
        </w:rPr>
        <w:t xml:space="preserve"> РА  </w:t>
      </w:r>
      <w:r w:rsidR="001152F6">
        <w:rPr>
          <w:rFonts w:ascii="Sylfaen" w:hAnsi="Sylfaen"/>
          <w:i/>
          <w:iCs/>
          <w:sz w:val="22"/>
          <w:szCs w:val="22"/>
          <w:lang w:val="hy-AM"/>
        </w:rPr>
        <w:t>Город Гюмри, Муш-2 район., 9-я улица., 5 здани</w:t>
      </w:r>
      <w:r w:rsidR="00D107AB" w:rsidRPr="00D107AB">
        <w:rPr>
          <w:rFonts w:ascii="Sylfaen" w:hAnsi="Sylfaen"/>
          <w:i/>
          <w:iCs/>
          <w:sz w:val="22"/>
          <w:szCs w:val="22"/>
          <w:lang w:val="hy-AM"/>
        </w:rPr>
        <w:t xml:space="preserve">  </w:t>
      </w:r>
      <w:r w:rsidRPr="00D107AB">
        <w:rPr>
          <w:rFonts w:ascii="Sylfaen" w:hAnsi="Sylfaen"/>
          <w:i/>
          <w:iCs/>
          <w:sz w:val="24"/>
          <w:szCs w:val="24"/>
        </w:rPr>
        <w:t xml:space="preserve">" не позднее, чем </w:t>
      </w:r>
      <w:r w:rsidR="00DB0D2D" w:rsidRPr="00D107AB">
        <w:rPr>
          <w:rFonts w:ascii="Sylfaen" w:hAnsi="Sylfaen"/>
          <w:i/>
          <w:iCs/>
          <w:sz w:val="24"/>
          <w:szCs w:val="24"/>
          <w:lang w:val="hy-AM"/>
        </w:rPr>
        <w:t>‘‘</w:t>
      </w:r>
      <w:r w:rsidR="001152F6">
        <w:rPr>
          <w:rFonts w:ascii="Sylfaen" w:hAnsi="Sylfaen"/>
          <w:i/>
          <w:iCs/>
          <w:sz w:val="24"/>
          <w:szCs w:val="24"/>
          <w:lang w:val="hy-AM"/>
        </w:rPr>
        <w:t>11:30</w:t>
      </w:r>
      <w:r w:rsidR="00DB0D2D" w:rsidRPr="00D107AB">
        <w:rPr>
          <w:rFonts w:ascii="Sylfaen" w:hAnsi="Sylfaen"/>
          <w:i/>
          <w:iCs/>
          <w:sz w:val="24"/>
          <w:szCs w:val="24"/>
          <w:lang w:val="hy-AM"/>
        </w:rPr>
        <w:t xml:space="preserve">’’ </w:t>
      </w:r>
      <w:r w:rsidRPr="00D107AB">
        <w:rPr>
          <w:rFonts w:ascii="Sylfaen" w:hAnsi="Sylfaen"/>
          <w:i/>
          <w:iCs/>
          <w:sz w:val="24"/>
          <w:szCs w:val="24"/>
        </w:rPr>
        <w:t>часов</w:t>
      </w:r>
      <w:r w:rsidRPr="00D107AB">
        <w:rPr>
          <w:rFonts w:ascii="Sylfaen" w:hAnsi="Sylfaen"/>
          <w:i/>
          <w:iCs/>
          <w:sz w:val="24"/>
          <w:szCs w:val="24"/>
          <w:lang w:val="hy-AM"/>
        </w:rPr>
        <w:t xml:space="preserve"> ''</w:t>
      </w:r>
      <w:r w:rsidRPr="00D107AB">
        <w:rPr>
          <w:rFonts w:ascii="Sylfaen" w:hAnsi="Sylfaen"/>
          <w:i/>
          <w:iCs/>
          <w:sz w:val="24"/>
          <w:szCs w:val="24"/>
        </w:rPr>
        <w:t>7</w:t>
      </w:r>
      <w:r w:rsidRPr="00D107AB">
        <w:rPr>
          <w:rFonts w:ascii="Sylfaen" w:hAnsi="Sylfaen"/>
          <w:i/>
          <w:iCs/>
          <w:sz w:val="24"/>
          <w:szCs w:val="24"/>
          <w:lang w:val="hy-AM"/>
        </w:rPr>
        <w:t>''</w:t>
      </w:r>
      <w:r w:rsidRPr="00D107AB">
        <w:rPr>
          <w:rFonts w:ascii="Sylfaen" w:hAnsi="Sylfaen"/>
          <w:i/>
          <w:iCs/>
          <w:sz w:val="24"/>
          <w:szCs w:val="24"/>
        </w:rPr>
        <w:t>-го дня с даты опубликования в бюллетене объявления и приглашения на настоящую процедуру.</w:t>
      </w:r>
      <w:r w:rsidR="00A80ECD" w:rsidRPr="00D107AB">
        <w:rPr>
          <w:rFonts w:ascii="Sylfaen" w:hAnsi="Sylfaen"/>
          <w:i/>
          <w:iCs/>
          <w:sz w:val="24"/>
          <w:szCs w:val="24"/>
        </w:rPr>
        <w:t xml:space="preserve">. </w:t>
      </w:r>
    </w:p>
    <w:p w14:paraId="306A8ABC" w14:textId="00AA84C3" w:rsidR="00A80ECD" w:rsidRPr="00D107AB" w:rsidRDefault="00A80ECD" w:rsidP="008C6890">
      <w:pPr>
        <w:pStyle w:val="23"/>
        <w:widowControl w:val="0"/>
        <w:spacing w:after="160" w:line="240" w:lineRule="auto"/>
        <w:ind w:firstLine="567"/>
        <w:rPr>
          <w:rFonts w:ascii="Sylfaen" w:hAnsi="Sylfaen" w:cs="Sylfaen"/>
          <w:i/>
          <w:iCs/>
          <w:sz w:val="24"/>
          <w:szCs w:val="24"/>
        </w:rPr>
      </w:pPr>
      <w:r w:rsidRPr="00D107AB">
        <w:rPr>
          <w:rFonts w:ascii="Sylfaen" w:hAnsi="Sylfaen"/>
          <w:i/>
          <w:iCs/>
          <w:sz w:val="24"/>
          <w:szCs w:val="24"/>
        </w:rPr>
        <w:t xml:space="preserve">Заявки на процедуру получает и в журнале регистрации заявок регистрирует секретарь комиссии </w:t>
      </w:r>
      <w:r w:rsidR="000204DE">
        <w:rPr>
          <w:rFonts w:ascii="Sylfaen" w:hAnsi="Sylfaen"/>
          <w:i/>
          <w:iCs/>
          <w:sz w:val="24"/>
          <w:szCs w:val="24"/>
        </w:rPr>
        <w:t>Г. Айвазян</w:t>
      </w:r>
      <w:r w:rsidRPr="00D107AB">
        <w:rPr>
          <w:rFonts w:ascii="Sylfaen" w:hAnsi="Sylfaen"/>
          <w:i/>
          <w:iCs/>
          <w:sz w:val="24"/>
          <w:szCs w:val="24"/>
        </w:rPr>
        <w:t xml:space="preserve"> Секретарь комиссии регистрирует заявки в журнале </w:t>
      </w:r>
      <w:r w:rsidRPr="00D107AB">
        <w:rPr>
          <w:rFonts w:ascii="Sylfaen" w:hAnsi="Sylfaen"/>
          <w:i/>
          <w:iCs/>
          <w:sz w:val="24"/>
          <w:szCs w:val="24"/>
        </w:rPr>
        <w:lastRenderedPageBreak/>
        <w:t>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02591329" w14:textId="77777777" w:rsidR="00B67CCD" w:rsidRPr="00D107AB" w:rsidRDefault="00B67CCD" w:rsidP="00B46D58">
      <w:pPr>
        <w:pStyle w:val="23"/>
        <w:widowControl w:val="0"/>
        <w:tabs>
          <w:tab w:val="left" w:pos="1134"/>
        </w:tabs>
        <w:spacing w:after="160" w:line="240" w:lineRule="auto"/>
        <w:ind w:firstLine="567"/>
        <w:rPr>
          <w:rFonts w:ascii="Sylfaen" w:hAnsi="Sylfaen"/>
          <w:i/>
          <w:iCs/>
          <w:sz w:val="24"/>
          <w:szCs w:val="24"/>
        </w:rPr>
      </w:pPr>
      <w:r w:rsidRPr="00D107AB">
        <w:rPr>
          <w:rFonts w:ascii="Sylfaen" w:hAnsi="Sylfaen"/>
          <w:i/>
          <w:iCs/>
          <w:sz w:val="24"/>
          <w:szCs w:val="24"/>
        </w:rPr>
        <w:t>4.3.</w:t>
      </w:r>
      <w:r w:rsidR="003065C4" w:rsidRPr="00D107AB">
        <w:rPr>
          <w:rFonts w:ascii="Sylfaen" w:hAnsi="Sylfaen"/>
          <w:i/>
          <w:iCs/>
          <w:sz w:val="24"/>
          <w:szCs w:val="24"/>
        </w:rPr>
        <w:tab/>
      </w:r>
      <w:r w:rsidRPr="00D107AB">
        <w:rPr>
          <w:rFonts w:ascii="Sylfaen" w:hAnsi="Sylfaen"/>
          <w:i/>
          <w:iCs/>
          <w:sz w:val="24"/>
          <w:szCs w:val="24"/>
        </w:rPr>
        <w:t>В заявке участник представляет:</w:t>
      </w:r>
    </w:p>
    <w:p w14:paraId="2E40BC99" w14:textId="77777777" w:rsidR="005F25EF" w:rsidRPr="00D107AB" w:rsidRDefault="005F25EF" w:rsidP="00B46D58">
      <w:pPr>
        <w:jc w:val="both"/>
        <w:rPr>
          <w:rFonts w:ascii="Sylfaen" w:hAnsi="Sylfaen"/>
          <w:i/>
          <w:iCs/>
        </w:rPr>
      </w:pPr>
      <w:r w:rsidRPr="00D107AB">
        <w:rPr>
          <w:rFonts w:ascii="Sylfaen" w:hAnsi="Sylfaen"/>
          <w:i/>
          <w:iCs/>
        </w:rPr>
        <w:t>1) утвержденное им заявление-объявление, предусмотренное пунктом 2.1 части 2 настоящего приглашения</w:t>
      </w:r>
      <w:r w:rsidR="003C5795" w:rsidRPr="00D107AB">
        <w:rPr>
          <w:rFonts w:ascii="Sylfaen" w:hAnsi="Sylfaen"/>
          <w:i/>
          <w:iCs/>
          <w:lang w:val="hy-AM"/>
        </w:rPr>
        <w:t xml:space="preserve"> </w:t>
      </w:r>
      <w:r w:rsidR="003C5795" w:rsidRPr="00D107AB">
        <w:rPr>
          <w:rFonts w:ascii="Sylfaen" w:hAnsi="Sylfaen"/>
          <w:i/>
          <w:iCs/>
        </w:rPr>
        <w:t xml:space="preserve">указав адрес электронной почты, учетный номер налогоплательщика, адрес деятельности и номер телефона </w:t>
      </w:r>
      <w:r w:rsidRPr="00D107AB">
        <w:rPr>
          <w:rFonts w:ascii="Sylfaen" w:hAnsi="Sylfaen"/>
          <w:i/>
          <w:iCs/>
        </w:rPr>
        <w:t>, которое включает:</w:t>
      </w:r>
    </w:p>
    <w:p w14:paraId="049015FA" w14:textId="77777777" w:rsidR="005F25EF" w:rsidRPr="00D107AB" w:rsidRDefault="005F25EF" w:rsidP="00B46D58">
      <w:pPr>
        <w:jc w:val="both"/>
        <w:rPr>
          <w:rFonts w:ascii="Sylfaen" w:hAnsi="Sylfaen"/>
          <w:i/>
          <w:iCs/>
        </w:rPr>
      </w:pPr>
      <w:r w:rsidRPr="00D107AB">
        <w:rPr>
          <w:rFonts w:ascii="Sylfaen" w:hAnsi="Sylfaen"/>
          <w:i/>
          <w:iCs/>
        </w:rPr>
        <w:t xml:space="preserve">   а) </w:t>
      </w:r>
      <w:r w:rsidR="003C5795" w:rsidRPr="00D107AB">
        <w:rPr>
          <w:rFonts w:ascii="Sylfaen" w:hAnsi="Sylfaen"/>
          <w:i/>
          <w:iCs/>
        </w:rPr>
        <w:t xml:space="preserve">подтверждение </w:t>
      </w:r>
      <w:r w:rsidRPr="00D107AB">
        <w:rPr>
          <w:rFonts w:ascii="Sylfaen" w:hAnsi="Sylfaen"/>
          <w:i/>
          <w:iCs/>
        </w:rPr>
        <w:t>о соответствии своих данных</w:t>
      </w:r>
      <w:ins w:id="1" w:author="Vardan" w:date="2022-10-29T23:48:00Z">
        <w:r w:rsidR="00E32603" w:rsidRPr="00D107AB">
          <w:rPr>
            <w:rFonts w:ascii="Sylfaen" w:hAnsi="Sylfaen"/>
            <w:i/>
            <w:iCs/>
          </w:rPr>
          <w:t xml:space="preserve"> </w:t>
        </w:r>
      </w:ins>
      <w:r w:rsidR="00E32603" w:rsidRPr="00D107AB">
        <w:rPr>
          <w:rFonts w:ascii="Sylfaen" w:hAnsi="Sylfaen"/>
          <w:i/>
          <w:iCs/>
        </w:rPr>
        <w:t>и данных аффилированных с ним лиц</w:t>
      </w:r>
      <w:r w:rsidRPr="00D107AB">
        <w:rPr>
          <w:rFonts w:ascii="Sylfaen" w:hAnsi="Sylfaen"/>
          <w:i/>
          <w:iCs/>
        </w:rPr>
        <w:t xml:space="preserve"> требованиям права на участие, установленным настоящим приглашением;</w:t>
      </w:r>
    </w:p>
    <w:p w14:paraId="26A7BA84" w14:textId="77777777" w:rsidR="00C648DF" w:rsidRPr="00D107AB" w:rsidRDefault="005F25EF" w:rsidP="00B46D58">
      <w:pPr>
        <w:jc w:val="both"/>
        <w:rPr>
          <w:rFonts w:ascii="Sylfaen" w:hAnsi="Sylfaen"/>
          <w:i/>
          <w:iCs/>
        </w:rPr>
      </w:pPr>
      <w:r w:rsidRPr="00D107AB">
        <w:rPr>
          <w:rFonts w:ascii="Sylfaen" w:hAnsi="Sylfaen"/>
          <w:i/>
          <w:iCs/>
        </w:rPr>
        <w:t xml:space="preserve">   б) </w:t>
      </w:r>
      <w:r w:rsidR="003C5795" w:rsidRPr="00D107AB">
        <w:rPr>
          <w:rFonts w:ascii="Sylfaen" w:hAnsi="Sylfaen"/>
          <w:i/>
          <w:iCs/>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D107AB">
        <w:rPr>
          <w:rFonts w:ascii="Sylfaen" w:hAnsi="Sylfaen"/>
          <w:i/>
          <w:iCs/>
        </w:rPr>
        <w:t xml:space="preserve">настоящим </w:t>
      </w:r>
      <w:r w:rsidR="00CC2B97" w:rsidRPr="00D107AB">
        <w:rPr>
          <w:rFonts w:ascii="Sylfaen" w:hAnsi="Sylfaen"/>
          <w:i/>
          <w:iCs/>
        </w:rPr>
        <w:t xml:space="preserve">приглашением </w:t>
      </w:r>
      <w:r w:rsidR="00023F8F" w:rsidRPr="00D107AB">
        <w:rPr>
          <w:rFonts w:ascii="Sylfaen" w:hAnsi="Sylfaen"/>
          <w:i/>
          <w:iCs/>
        </w:rPr>
        <w:t>в случае признания отобранным участником</w:t>
      </w:r>
      <w:r w:rsidR="0049623A" w:rsidRPr="00D107AB">
        <w:rPr>
          <w:rFonts w:ascii="Sylfaen" w:hAnsi="Sylfaen"/>
          <w:i/>
          <w:iCs/>
        </w:rPr>
        <w:t xml:space="preserve">    </w:t>
      </w:r>
    </w:p>
    <w:p w14:paraId="0BAB1141" w14:textId="77777777" w:rsidR="005F25EF" w:rsidRPr="00D107AB" w:rsidRDefault="005F25EF" w:rsidP="00C648DF">
      <w:pPr>
        <w:ind w:firstLine="284"/>
        <w:jc w:val="both"/>
        <w:rPr>
          <w:rFonts w:ascii="Sylfaen" w:hAnsi="Sylfaen"/>
          <w:i/>
          <w:iCs/>
        </w:rPr>
      </w:pPr>
      <w:r w:rsidRPr="00D107AB">
        <w:rPr>
          <w:rFonts w:ascii="Sylfaen" w:hAnsi="Sylfaen"/>
          <w:i/>
          <w:iCs/>
        </w:rPr>
        <w:t>в) объявление об отсутствии</w:t>
      </w:r>
      <w:r w:rsidR="00FD4D68" w:rsidRPr="00D107AB">
        <w:rPr>
          <w:rFonts w:ascii="Sylfaen" w:hAnsi="Sylfaen"/>
          <w:i/>
          <w:iCs/>
        </w:rPr>
        <w:t xml:space="preserve"> недобросовестной конкуренции,</w:t>
      </w:r>
      <w:r w:rsidRPr="00D107AB">
        <w:rPr>
          <w:rFonts w:ascii="Sylfaen" w:hAnsi="Sylfaen"/>
          <w:i/>
          <w:iCs/>
        </w:rPr>
        <w:t xml:space="preserve"> злоупотребления доминирующим положением и антиконкурентного соглашения в рамках настоящей процедуры</w:t>
      </w:r>
    </w:p>
    <w:p w14:paraId="3CC1A00A" w14:textId="77777777" w:rsidR="005F25EF" w:rsidRPr="00D107AB" w:rsidRDefault="005F25EF" w:rsidP="00B46D58">
      <w:pPr>
        <w:jc w:val="both"/>
        <w:rPr>
          <w:rFonts w:ascii="Sylfaen" w:hAnsi="Sylfaen"/>
          <w:i/>
          <w:iCs/>
        </w:rPr>
      </w:pPr>
      <w:r w:rsidRPr="00D107AB">
        <w:rPr>
          <w:rFonts w:ascii="Sylfaen" w:hAnsi="Sylfaen"/>
          <w:i/>
          <w:iCs/>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B2566AA" w14:textId="77777777" w:rsidR="00EA0D10" w:rsidRPr="00D107AB" w:rsidRDefault="001361B2" w:rsidP="00B46D58">
      <w:pPr>
        <w:pStyle w:val="norm"/>
        <w:widowControl w:val="0"/>
        <w:tabs>
          <w:tab w:val="left" w:pos="1134"/>
        </w:tabs>
        <w:spacing w:after="160" w:line="240" w:lineRule="auto"/>
        <w:ind w:firstLine="284"/>
        <w:rPr>
          <w:rFonts w:ascii="Sylfaen" w:hAnsi="Sylfaen"/>
          <w:i/>
          <w:iCs/>
          <w:sz w:val="24"/>
          <w:szCs w:val="24"/>
        </w:rPr>
      </w:pPr>
      <w:r w:rsidRPr="00D107AB">
        <w:rPr>
          <w:rFonts w:ascii="Sylfaen" w:hAnsi="Sylfaen"/>
          <w:i/>
          <w:iCs/>
          <w:sz w:val="24"/>
          <w:szCs w:val="24"/>
        </w:rPr>
        <w:t xml:space="preserve">д) </w:t>
      </w:r>
      <w:r w:rsidR="00B5181E" w:rsidRPr="00D107AB">
        <w:rPr>
          <w:rFonts w:ascii="Sylfaen" w:hAnsi="Sylfaen"/>
          <w:i/>
          <w:iCs/>
          <w:sz w:val="24"/>
          <w:szCs w:val="24"/>
        </w:rPr>
        <w:t>д</w:t>
      </w:r>
      <w:r w:rsidR="00695E8D" w:rsidRPr="00D107AB">
        <w:rPr>
          <w:rFonts w:ascii="Sylfaen" w:hAnsi="Sylfaen"/>
          <w:i/>
          <w:iCs/>
          <w:sz w:val="24"/>
          <w:szCs w:val="24"/>
        </w:rPr>
        <w:t>екларацию</w:t>
      </w:r>
      <w:r w:rsidR="006A7E82" w:rsidRPr="00D107AB">
        <w:rPr>
          <w:rFonts w:ascii="Sylfaen" w:hAnsi="Sylfaen"/>
          <w:i/>
          <w:iCs/>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D107AB">
        <w:rPr>
          <w:rFonts w:ascii="Sylfaen" w:hAnsi="Sylfaen"/>
          <w:i/>
          <w:iCs/>
          <w:sz w:val="24"/>
          <w:szCs w:val="24"/>
        </w:rPr>
        <w:t xml:space="preserve">При этом, если участник объявляется отобранным участником, то предусмотренная настоящим абзацем </w:t>
      </w:r>
      <w:r w:rsidR="006A7E82" w:rsidRPr="00D107AB">
        <w:rPr>
          <w:rFonts w:ascii="Sylfaen" w:hAnsi="Sylfaen"/>
          <w:i/>
          <w:iCs/>
          <w:sz w:val="24"/>
          <w:szCs w:val="24"/>
        </w:rPr>
        <w:t>деклация</w:t>
      </w:r>
      <w:r w:rsidRPr="00D107AB">
        <w:rPr>
          <w:rFonts w:ascii="Sylfaen" w:hAnsi="Sylfaen"/>
          <w:i/>
          <w:iCs/>
          <w:sz w:val="24"/>
          <w:szCs w:val="24"/>
        </w:rPr>
        <w:t>, после вскрытия заявок публик</w:t>
      </w:r>
      <w:r w:rsidR="006A7E82" w:rsidRPr="00D107AB">
        <w:rPr>
          <w:rFonts w:ascii="Sylfaen" w:hAnsi="Sylfaen"/>
          <w:i/>
          <w:iCs/>
          <w:sz w:val="24"/>
          <w:szCs w:val="24"/>
        </w:rPr>
        <w:t>у</w:t>
      </w:r>
      <w:r w:rsidRPr="00D107AB">
        <w:rPr>
          <w:rFonts w:ascii="Sylfaen" w:hAnsi="Sylfaen"/>
          <w:i/>
          <w:iCs/>
          <w:sz w:val="24"/>
          <w:szCs w:val="24"/>
        </w:rPr>
        <w:t>ется в бюллетене вместе с объявлением о решении заключить договор;</w:t>
      </w:r>
      <w:r w:rsidR="005F25EF" w:rsidRPr="00D107AB">
        <w:rPr>
          <w:rFonts w:ascii="Sylfaen" w:hAnsi="Sylfaen"/>
          <w:i/>
          <w:iCs/>
          <w:sz w:val="24"/>
          <w:szCs w:val="24"/>
        </w:rPr>
        <w:t xml:space="preserve"> </w:t>
      </w:r>
      <w:r w:rsidR="00E80312" w:rsidRPr="00D107AB">
        <w:rPr>
          <w:rFonts w:ascii="Sylfaen" w:hAnsi="Sylfaen"/>
          <w:i/>
          <w:iCs/>
          <w:sz w:val="24"/>
          <w:szCs w:val="24"/>
          <w:vertAlign w:val="superscript"/>
        </w:rPr>
        <w:t>6</w:t>
      </w:r>
      <w:r w:rsidR="005D5092" w:rsidRPr="00D107AB">
        <w:rPr>
          <w:rFonts w:ascii="Sylfaen" w:hAnsi="Sylfaen"/>
          <w:i/>
          <w:iCs/>
          <w:sz w:val="24"/>
          <w:szCs w:val="24"/>
          <w:vertAlign w:val="superscript"/>
          <w:lang w:val="hy-AM"/>
        </w:rPr>
        <w:t>.1</w:t>
      </w:r>
      <w:r w:rsidR="005F25EF" w:rsidRPr="00D107AB">
        <w:rPr>
          <w:rFonts w:ascii="Sylfaen" w:hAnsi="Sylfaen"/>
          <w:i/>
          <w:iCs/>
          <w:sz w:val="24"/>
          <w:szCs w:val="24"/>
          <w:vertAlign w:val="superscript"/>
        </w:rPr>
        <w:t xml:space="preserve"> </w:t>
      </w:r>
    </w:p>
    <w:p w14:paraId="14E06918" w14:textId="77777777" w:rsidR="00071119" w:rsidRPr="00D107AB" w:rsidRDefault="00EA0D10" w:rsidP="00B46D58">
      <w:pPr>
        <w:pStyle w:val="norm"/>
        <w:widowControl w:val="0"/>
        <w:tabs>
          <w:tab w:val="left" w:pos="1134"/>
        </w:tabs>
        <w:spacing w:after="160" w:line="240" w:lineRule="auto"/>
        <w:ind w:firstLine="284"/>
        <w:rPr>
          <w:rFonts w:ascii="Sylfaen" w:hAnsi="Sylfaen"/>
          <w:i/>
          <w:iCs/>
          <w:lang w:val="hy-AM"/>
        </w:rPr>
      </w:pPr>
      <w:r w:rsidRPr="00D107AB">
        <w:rPr>
          <w:rFonts w:ascii="Sylfaen" w:hAnsi="Sylfaen"/>
          <w:i/>
          <w:iCs/>
        </w:rPr>
        <w:t xml:space="preserve">  </w:t>
      </w:r>
      <w:r w:rsidR="00932115" w:rsidRPr="00D107AB">
        <w:rPr>
          <w:rFonts w:ascii="Sylfaen" w:hAnsi="Sylfaen"/>
          <w:i/>
          <w:iCs/>
        </w:rPr>
        <w:t>2</w:t>
      </w:r>
      <w:r w:rsidR="005F25EF" w:rsidRPr="00D107AB">
        <w:rPr>
          <w:rFonts w:ascii="Sylfaen" w:hAnsi="Sylfaen"/>
          <w:i/>
          <w:iCs/>
        </w:rPr>
        <w:t xml:space="preserve">) </w:t>
      </w:r>
      <w:r w:rsidR="005F25EF" w:rsidRPr="00D107AB">
        <w:rPr>
          <w:rFonts w:ascii="Sylfaen" w:hAnsi="Sylfaen"/>
          <w:i/>
          <w:iCs/>
          <w:sz w:val="24"/>
          <w:szCs w:val="24"/>
        </w:rPr>
        <w:t>технические характеристики</w:t>
      </w:r>
      <w:r w:rsidR="00932115" w:rsidRPr="00D107AB">
        <w:rPr>
          <w:rFonts w:ascii="Sylfaen" w:hAnsi="Sylfaen" w:cs="Sylfaen"/>
          <w:i/>
          <w:iCs/>
          <w:sz w:val="24"/>
          <w:szCs w:val="24"/>
        </w:rPr>
        <w:t xml:space="preserve"> предлагаемого им товара</w:t>
      </w:r>
      <w:r w:rsidR="005F25EF" w:rsidRPr="00D107AB">
        <w:rPr>
          <w:rFonts w:ascii="Sylfaen" w:hAnsi="Sylfaen"/>
          <w:i/>
          <w:iCs/>
          <w:sz w:val="24"/>
          <w:szCs w:val="24"/>
        </w:rPr>
        <w:t xml:space="preserve">, а также товарный знак, </w:t>
      </w:r>
      <w:r w:rsidR="00932115" w:rsidRPr="00D107AB">
        <w:rPr>
          <w:rFonts w:ascii="Sylfaen" w:hAnsi="Sylfaen" w:cs="Sylfaen"/>
          <w:i/>
          <w:iCs/>
          <w:sz w:val="24"/>
          <w:szCs w:val="24"/>
        </w:rPr>
        <w:t xml:space="preserve">фирменное наименование, </w:t>
      </w:r>
      <w:r w:rsidR="005F6602" w:rsidRPr="00D107AB">
        <w:rPr>
          <w:rFonts w:ascii="Sylfaen" w:hAnsi="Sylfaen" w:cs="Sylfaen"/>
          <w:i/>
          <w:iCs/>
          <w:sz w:val="24"/>
          <w:szCs w:val="24"/>
        </w:rPr>
        <w:t xml:space="preserve">модель </w:t>
      </w:r>
      <w:r w:rsidR="00932115" w:rsidRPr="00D107AB">
        <w:rPr>
          <w:rFonts w:ascii="Sylfaen" w:hAnsi="Sylfaen" w:cs="Sylfaen"/>
          <w:i/>
          <w:iCs/>
          <w:sz w:val="24"/>
          <w:szCs w:val="24"/>
        </w:rPr>
        <w:t>и</w:t>
      </w:r>
      <w:r w:rsidR="00932115" w:rsidRPr="00D107AB">
        <w:rPr>
          <w:rFonts w:ascii="Sylfaen" w:hAnsi="Sylfaen"/>
          <w:i/>
          <w:iCs/>
          <w:sz w:val="24"/>
          <w:szCs w:val="24"/>
        </w:rPr>
        <w:t xml:space="preserve"> </w:t>
      </w:r>
      <w:r w:rsidR="005F25EF" w:rsidRPr="00D107AB">
        <w:rPr>
          <w:rFonts w:ascii="Sylfaen" w:hAnsi="Sylfaen"/>
          <w:i/>
          <w:iCs/>
          <w:sz w:val="24"/>
          <w:szCs w:val="24"/>
        </w:rPr>
        <w:t>наименование производителя, (далее — полное описание товара</w:t>
      </w:r>
      <w:r w:rsidR="005F25EF" w:rsidRPr="00D107AB">
        <w:rPr>
          <w:rFonts w:ascii="Sylfaen" w:hAnsi="Sylfaen"/>
          <w:i/>
          <w:iCs/>
        </w:rPr>
        <w:t>)</w:t>
      </w:r>
      <w:r w:rsidR="00B82520" w:rsidRPr="00D107AB">
        <w:rPr>
          <w:rFonts w:ascii="Sylfaen" w:hAnsi="Sylfaen"/>
          <w:i/>
          <w:iCs/>
        </w:rPr>
        <w:t xml:space="preserve">. </w:t>
      </w:r>
      <w:r w:rsidR="00B82520" w:rsidRPr="00D107AB">
        <w:rPr>
          <w:rFonts w:ascii="Sylfaen" w:hAnsi="Sylfaen"/>
          <w:i/>
          <w:iCs/>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D107AB">
        <w:rPr>
          <w:rFonts w:ascii="Sylfaen" w:hAnsi="Sylfaen"/>
          <w:i/>
          <w:iCs/>
          <w:sz w:val="24"/>
          <w:szCs w:val="24"/>
        </w:rPr>
        <w:t xml:space="preserve">модель </w:t>
      </w:r>
      <w:r w:rsidR="005F6602" w:rsidRPr="00D107AB">
        <w:rPr>
          <w:rFonts w:ascii="Sylfaen" w:hAnsi="Sylfaen"/>
          <w:i/>
          <w:iCs/>
        </w:rPr>
        <w:t>если не применяется условие, установленное последним предложением пункта 1.1 настоящей части</w:t>
      </w:r>
      <w:r w:rsidR="00B82520" w:rsidRPr="00D107AB" w:rsidDel="001B47B5">
        <w:rPr>
          <w:rFonts w:ascii="Sylfaen" w:hAnsi="Sylfaen"/>
          <w:i/>
          <w:iCs/>
        </w:rPr>
        <w:t xml:space="preserve"> </w:t>
      </w:r>
      <w:r w:rsidR="00EA6AE0" w:rsidRPr="00D107AB">
        <w:rPr>
          <w:rStyle w:val="af6"/>
          <w:rFonts w:ascii="Sylfaen" w:hAnsi="Sylfaen" w:cs="Sylfaen"/>
          <w:i/>
          <w:iCs/>
          <w:sz w:val="24"/>
          <w:szCs w:val="24"/>
        </w:rPr>
        <w:footnoteReference w:customMarkFollows="1" w:id="5"/>
        <w:t>7</w:t>
      </w:r>
      <w:r w:rsidR="005F25EF" w:rsidRPr="00D107AB">
        <w:rPr>
          <w:rFonts w:ascii="Sylfaen" w:hAnsi="Sylfaen" w:cs="Sylfaen"/>
          <w:i/>
          <w:iCs/>
          <w:sz w:val="24"/>
          <w:szCs w:val="24"/>
        </w:rPr>
        <w:t>:</w:t>
      </w:r>
      <w:r w:rsidR="00932115" w:rsidRPr="00D107AB">
        <w:rPr>
          <w:rFonts w:ascii="Sylfaen" w:hAnsi="Sylfaen"/>
          <w:i/>
          <w:iCs/>
        </w:rPr>
        <w:t xml:space="preserve"> </w:t>
      </w:r>
    </w:p>
    <w:p w14:paraId="002C6F67" w14:textId="77777777" w:rsidR="00B67CCD" w:rsidRPr="00D107AB" w:rsidRDefault="001C6688" w:rsidP="00B46D58">
      <w:pPr>
        <w:pStyle w:val="norm"/>
        <w:widowControl w:val="0"/>
        <w:tabs>
          <w:tab w:val="left" w:pos="1134"/>
        </w:tabs>
        <w:spacing w:after="160" w:line="240" w:lineRule="auto"/>
        <w:ind w:firstLine="567"/>
        <w:rPr>
          <w:rFonts w:ascii="Sylfaen" w:hAnsi="Sylfaen" w:cs="Sylfaen"/>
          <w:i/>
          <w:iCs/>
          <w:sz w:val="24"/>
          <w:szCs w:val="24"/>
        </w:rPr>
      </w:pPr>
      <w:r w:rsidRPr="00D107AB">
        <w:rPr>
          <w:rFonts w:ascii="Sylfaen" w:hAnsi="Sylfaen"/>
          <w:i/>
          <w:iCs/>
          <w:sz w:val="24"/>
          <w:szCs w:val="24"/>
          <w:lang w:val="hy-AM"/>
        </w:rPr>
        <w:t>3</w:t>
      </w:r>
      <w:r w:rsidR="0047117B" w:rsidRPr="00D107AB">
        <w:rPr>
          <w:rFonts w:ascii="Sylfaen" w:hAnsi="Sylfaen"/>
          <w:i/>
          <w:iCs/>
          <w:sz w:val="24"/>
          <w:szCs w:val="24"/>
        </w:rPr>
        <w:t>)</w:t>
      </w:r>
      <w:r w:rsidR="00444026" w:rsidRPr="00D107AB">
        <w:rPr>
          <w:rFonts w:ascii="Sylfaen" w:hAnsi="Sylfaen"/>
          <w:i/>
          <w:iCs/>
          <w:sz w:val="24"/>
          <w:szCs w:val="24"/>
        </w:rPr>
        <w:tab/>
      </w:r>
      <w:r w:rsidR="0047117B" w:rsidRPr="00D107AB">
        <w:rPr>
          <w:rFonts w:ascii="Sylfaen" w:hAnsi="Sylfaen"/>
          <w:i/>
          <w:iCs/>
          <w:sz w:val="24"/>
          <w:szCs w:val="24"/>
        </w:rPr>
        <w:t>утвержденное им ценовое предложение;</w:t>
      </w:r>
    </w:p>
    <w:p w14:paraId="7F318B56" w14:textId="77777777" w:rsidR="004A647E" w:rsidRPr="00D107AB" w:rsidRDefault="00094F5C" w:rsidP="004A647E">
      <w:pPr>
        <w:widowControl w:val="0"/>
        <w:tabs>
          <w:tab w:val="left" w:pos="1134"/>
        </w:tabs>
        <w:spacing w:after="160"/>
        <w:ind w:firstLine="567"/>
        <w:jc w:val="both"/>
        <w:rPr>
          <w:rFonts w:ascii="Sylfaen" w:hAnsi="Sylfaen"/>
          <w:i/>
          <w:iCs/>
        </w:rPr>
      </w:pPr>
      <w:r w:rsidRPr="00D107AB">
        <w:rPr>
          <w:rFonts w:ascii="Sylfaen" w:hAnsi="Sylfaen"/>
          <w:i/>
          <w:iCs/>
        </w:rPr>
        <w:lastRenderedPageBreak/>
        <w:t>4</w:t>
      </w:r>
      <w:r w:rsidR="00E326DD" w:rsidRPr="00D107AB">
        <w:rPr>
          <w:rFonts w:ascii="Sylfaen" w:hAnsi="Sylfaen"/>
          <w:i/>
          <w:iCs/>
        </w:rPr>
        <w:t>)</w:t>
      </w:r>
      <w:r w:rsidR="00444026" w:rsidRPr="00D107AB">
        <w:rPr>
          <w:rFonts w:ascii="Sylfaen" w:hAnsi="Sylfaen"/>
          <w:i/>
          <w:iCs/>
        </w:rPr>
        <w:tab/>
      </w:r>
      <w:r w:rsidR="004A647E" w:rsidRPr="00D107AB">
        <w:rPr>
          <w:rFonts w:ascii="Sylfaen" w:hAnsi="Sylfaen"/>
          <w:i/>
          <w:iCs/>
          <w:color w:val="FF0000"/>
        </w:rPr>
        <w:t>Не применимо</w:t>
      </w:r>
      <w:r w:rsidR="004A647E" w:rsidRPr="00D107AB">
        <w:rPr>
          <w:rFonts w:ascii="Sylfaen" w:hAnsi="Sylfaen"/>
          <w:i/>
          <w:iCs/>
        </w:rPr>
        <w:t xml:space="preserve"> </w:t>
      </w:r>
    </w:p>
    <w:p w14:paraId="5FFF69C1" w14:textId="681B6D00" w:rsidR="000845F6" w:rsidRPr="00D107AB" w:rsidRDefault="005F25EF" w:rsidP="004A647E">
      <w:pPr>
        <w:widowControl w:val="0"/>
        <w:tabs>
          <w:tab w:val="left" w:pos="1134"/>
        </w:tabs>
        <w:spacing w:after="160"/>
        <w:ind w:firstLine="567"/>
        <w:jc w:val="both"/>
        <w:rPr>
          <w:rFonts w:ascii="Sylfaen" w:hAnsi="Sylfaen" w:cs="Sylfaen"/>
          <w:i/>
          <w:iCs/>
        </w:rPr>
      </w:pPr>
      <w:r w:rsidRPr="00D107AB">
        <w:rPr>
          <w:rFonts w:ascii="Sylfaen" w:hAnsi="Sylfaen"/>
          <w:i/>
          <w:iCs/>
        </w:rPr>
        <w:t>5</w:t>
      </w:r>
      <w:r w:rsidR="003E3FD0" w:rsidRPr="00D107AB">
        <w:rPr>
          <w:rFonts w:ascii="Sylfaen" w:hAnsi="Sylfaen"/>
          <w:i/>
          <w:iCs/>
        </w:rPr>
        <w:t>)</w:t>
      </w:r>
      <w:r w:rsidR="00333B85" w:rsidRPr="00D107AB">
        <w:rPr>
          <w:rFonts w:ascii="Sylfaen" w:hAnsi="Sylfaen"/>
          <w:i/>
          <w:iCs/>
        </w:rPr>
        <w:tab/>
      </w:r>
      <w:r w:rsidR="003E3FD0" w:rsidRPr="00D107AB">
        <w:rPr>
          <w:rFonts w:ascii="Sylfaen" w:hAnsi="Sylfaen"/>
          <w:i/>
          <w:iCs/>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64890B18" w14:textId="77777777" w:rsidR="000845F6" w:rsidRPr="00D107AB" w:rsidRDefault="005F25EF" w:rsidP="00B46D58">
      <w:pPr>
        <w:pStyle w:val="norm"/>
        <w:widowControl w:val="0"/>
        <w:tabs>
          <w:tab w:val="left" w:pos="1134"/>
        </w:tabs>
        <w:spacing w:after="160" w:line="240" w:lineRule="auto"/>
        <w:ind w:firstLine="567"/>
        <w:rPr>
          <w:rFonts w:ascii="Sylfaen" w:hAnsi="Sylfaen"/>
          <w:i/>
          <w:iCs/>
          <w:sz w:val="24"/>
          <w:szCs w:val="24"/>
        </w:rPr>
      </w:pPr>
      <w:r w:rsidRPr="00D107AB">
        <w:rPr>
          <w:rFonts w:ascii="Sylfaen" w:hAnsi="Sylfaen"/>
          <w:i/>
          <w:iCs/>
          <w:sz w:val="24"/>
          <w:szCs w:val="24"/>
        </w:rPr>
        <w:t>6</w:t>
      </w:r>
      <w:r w:rsidR="003E3FD0" w:rsidRPr="00D107AB">
        <w:rPr>
          <w:rFonts w:ascii="Sylfaen" w:hAnsi="Sylfaen"/>
          <w:i/>
          <w:iCs/>
          <w:sz w:val="24"/>
          <w:szCs w:val="24"/>
        </w:rPr>
        <w:t>)</w:t>
      </w:r>
      <w:r w:rsidR="00333B85" w:rsidRPr="00D107AB">
        <w:rPr>
          <w:rFonts w:ascii="Sylfaen" w:hAnsi="Sylfaen"/>
          <w:i/>
          <w:iCs/>
          <w:sz w:val="24"/>
          <w:szCs w:val="24"/>
        </w:rPr>
        <w:tab/>
      </w:r>
      <w:r w:rsidR="003E3FD0" w:rsidRPr="00D107AB">
        <w:rPr>
          <w:rFonts w:ascii="Sylfaen" w:hAnsi="Sylfaen"/>
          <w:i/>
          <w:iCs/>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787B8CD4" w14:textId="77777777" w:rsidR="00721677" w:rsidRPr="00D107AB" w:rsidRDefault="00721677" w:rsidP="00B46D58">
      <w:pPr>
        <w:jc w:val="both"/>
        <w:rPr>
          <w:rFonts w:ascii="Sylfaen" w:hAnsi="Sylfaen" w:cs="Sylfaen"/>
          <w:i/>
          <w:iCs/>
        </w:rPr>
      </w:pPr>
      <w:r w:rsidRPr="00D107AB">
        <w:rPr>
          <w:rFonts w:ascii="Sylfaen" w:hAnsi="Sylfaen" w:cs="Sylfaen"/>
          <w:i/>
          <w:iCs/>
        </w:rPr>
        <w:t xml:space="preserve">При этом в случае участия в настоящей процедуре в порядке совместной деятельности (консорциумом) </w:t>
      </w:r>
    </w:p>
    <w:p w14:paraId="36D69D8C" w14:textId="77777777" w:rsidR="00721677" w:rsidRPr="00D107AB" w:rsidRDefault="00721677" w:rsidP="00B46D58">
      <w:pPr>
        <w:jc w:val="both"/>
        <w:rPr>
          <w:rFonts w:ascii="Sylfaen" w:hAnsi="Sylfaen" w:cs="Sylfaen"/>
          <w:i/>
          <w:iCs/>
        </w:rPr>
      </w:pPr>
      <w:r w:rsidRPr="00D107AB">
        <w:rPr>
          <w:rFonts w:ascii="Sylfaen" w:hAnsi="Sylfaen" w:cs="Sylfaen"/>
          <w:i/>
          <w:iCs/>
        </w:rPr>
        <w:t xml:space="preserve">  • ни одна из сторон договора о совместной деятельности не может подавать отдельную заявку на данную процедуру</w:t>
      </w:r>
      <w:r w:rsidR="006519EF" w:rsidRPr="00D107AB">
        <w:rPr>
          <w:rFonts w:ascii="Sylfaen" w:hAnsi="Sylfaen" w:cs="Sylfaen"/>
          <w:i/>
          <w:iCs/>
        </w:rPr>
        <w:t xml:space="preserve"> (на один и тот же лот)</w:t>
      </w:r>
      <w:r w:rsidRPr="00D107AB">
        <w:rPr>
          <w:rFonts w:ascii="Sylfaen" w:hAnsi="Sylfaen" w:cs="Sylfaen"/>
          <w:i/>
          <w:iCs/>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6266D980" w14:textId="77777777" w:rsidR="00721677" w:rsidRPr="00D107AB" w:rsidRDefault="00721677" w:rsidP="00B46D58">
      <w:pPr>
        <w:pStyle w:val="norm"/>
        <w:widowControl w:val="0"/>
        <w:spacing w:after="120" w:line="240" w:lineRule="auto"/>
        <w:ind w:firstLine="0"/>
        <w:rPr>
          <w:rFonts w:ascii="Sylfaen" w:hAnsi="Sylfaen" w:cs="Sylfaen"/>
          <w:i/>
          <w:iCs/>
          <w:sz w:val="24"/>
          <w:szCs w:val="24"/>
        </w:rPr>
      </w:pPr>
      <w:r w:rsidRPr="00D107AB">
        <w:rPr>
          <w:rFonts w:ascii="Sylfaen" w:hAnsi="Sylfaen" w:cs="Sylfaen"/>
          <w:i/>
          <w:iCs/>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1EB2F4F2" w14:textId="77777777" w:rsidR="0049655D" w:rsidRPr="00D107AB" w:rsidRDefault="0049655D">
      <w:pPr>
        <w:rPr>
          <w:rFonts w:ascii="Sylfaen" w:hAnsi="Sylfaen"/>
          <w:b/>
          <w:i/>
          <w:iCs/>
        </w:rPr>
      </w:pPr>
    </w:p>
    <w:p w14:paraId="526B9B8A" w14:textId="77777777" w:rsidR="00A45946" w:rsidRPr="00D107AB" w:rsidRDefault="00333B85" w:rsidP="00B46D58">
      <w:pPr>
        <w:widowControl w:val="0"/>
        <w:spacing w:after="160"/>
        <w:jc w:val="center"/>
        <w:rPr>
          <w:rFonts w:ascii="Sylfaen" w:hAnsi="Sylfaen" w:cs="Arial"/>
          <w:b/>
          <w:i/>
          <w:iCs/>
        </w:rPr>
      </w:pPr>
      <w:r w:rsidRPr="00D107AB">
        <w:rPr>
          <w:rFonts w:ascii="Sylfaen" w:hAnsi="Sylfaen"/>
          <w:b/>
          <w:i/>
          <w:iCs/>
        </w:rPr>
        <w:t>5.</w:t>
      </w:r>
      <w:r w:rsidR="00C8055A" w:rsidRPr="00D107AB">
        <w:rPr>
          <w:rFonts w:ascii="Sylfaen" w:hAnsi="Sylfaen"/>
          <w:b/>
          <w:i/>
          <w:iCs/>
        </w:rPr>
        <w:t xml:space="preserve">ЦЕНОВОЕ ПРЕДЛОЖЕНИЕ ЗАЯВКИ </w:t>
      </w:r>
    </w:p>
    <w:p w14:paraId="053ADCBF" w14:textId="77777777" w:rsidR="00A45946" w:rsidRPr="00D107AB" w:rsidRDefault="00C8055A" w:rsidP="00B46D58">
      <w:pPr>
        <w:widowControl w:val="0"/>
        <w:tabs>
          <w:tab w:val="left" w:pos="1134"/>
        </w:tabs>
        <w:spacing w:after="160"/>
        <w:ind w:firstLine="567"/>
        <w:jc w:val="both"/>
        <w:rPr>
          <w:rFonts w:ascii="Sylfaen" w:hAnsi="Sylfaen"/>
          <w:i/>
          <w:iCs/>
        </w:rPr>
      </w:pPr>
      <w:r w:rsidRPr="00D107AB">
        <w:rPr>
          <w:rFonts w:ascii="Sylfaen" w:hAnsi="Sylfaen"/>
          <w:i/>
          <w:iCs/>
        </w:rPr>
        <w:t>5.1</w:t>
      </w:r>
      <w:r w:rsidR="00A34DFE" w:rsidRPr="00D107AB">
        <w:rPr>
          <w:rFonts w:ascii="Sylfaen" w:hAnsi="Sylfaen"/>
          <w:i/>
          <w:iCs/>
        </w:rPr>
        <w:t>.</w:t>
      </w:r>
      <w:r w:rsidR="00333B85" w:rsidRPr="00D107AB">
        <w:rPr>
          <w:rFonts w:ascii="Sylfaen" w:hAnsi="Sylfaen"/>
          <w:i/>
          <w:iCs/>
        </w:rPr>
        <w:tab/>
      </w:r>
      <w:r w:rsidRPr="00D107AB">
        <w:rPr>
          <w:rFonts w:ascii="Sylfaen" w:hAnsi="Sylfaen"/>
          <w:i/>
          <w:iCs/>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3E33362C" w14:textId="77777777" w:rsidR="00B95FE0" w:rsidRPr="00D107AB" w:rsidRDefault="00C8055A" w:rsidP="00B46D58">
      <w:pPr>
        <w:pStyle w:val="norm"/>
        <w:widowControl w:val="0"/>
        <w:tabs>
          <w:tab w:val="left" w:pos="1134"/>
        </w:tabs>
        <w:spacing w:after="160" w:line="240" w:lineRule="auto"/>
        <w:ind w:firstLine="567"/>
        <w:rPr>
          <w:rFonts w:ascii="Sylfaen" w:hAnsi="Sylfaen" w:cs="Sylfaen"/>
          <w:i/>
          <w:iCs/>
          <w:sz w:val="24"/>
          <w:szCs w:val="24"/>
        </w:rPr>
      </w:pPr>
      <w:r w:rsidRPr="00D107AB">
        <w:rPr>
          <w:rFonts w:ascii="Sylfaen" w:hAnsi="Sylfaen"/>
          <w:i/>
          <w:iCs/>
          <w:sz w:val="24"/>
          <w:szCs w:val="24"/>
        </w:rPr>
        <w:t>5.2.</w:t>
      </w:r>
      <w:r w:rsidR="00333B85" w:rsidRPr="00D107AB">
        <w:rPr>
          <w:rFonts w:ascii="Sylfaen" w:hAnsi="Sylfaen"/>
          <w:i/>
          <w:iCs/>
          <w:sz w:val="24"/>
          <w:szCs w:val="24"/>
        </w:rPr>
        <w:tab/>
      </w:r>
      <w:r w:rsidRPr="00D107AB">
        <w:rPr>
          <w:rFonts w:ascii="Sylfaen" w:hAnsi="Sylfaen"/>
          <w:i/>
          <w:iCs/>
          <w:sz w:val="24"/>
          <w:szCs w:val="24"/>
        </w:rPr>
        <w:t>Участник представляет ценовое предложение в форме расчета, состоящего из обобщенных компонентов</w:t>
      </w:r>
      <w:r w:rsidR="00503B90" w:rsidRPr="00D107AB">
        <w:rPr>
          <w:rFonts w:ascii="Sylfaen" w:hAnsi="Sylfaen"/>
          <w:i/>
          <w:iCs/>
          <w:sz w:val="24"/>
          <w:szCs w:val="24"/>
        </w:rPr>
        <w:t xml:space="preserve"> </w:t>
      </w:r>
      <w:r w:rsidR="00443317" w:rsidRPr="00D107AB">
        <w:rPr>
          <w:rFonts w:ascii="Sylfaen" w:hAnsi="Sylfaen"/>
          <w:i/>
          <w:iCs/>
          <w:sz w:val="24"/>
          <w:szCs w:val="24"/>
        </w:rPr>
        <w:t>-</w:t>
      </w:r>
      <w:r w:rsidRPr="00D107AB">
        <w:rPr>
          <w:rFonts w:ascii="Sylfaen" w:hAnsi="Sylfaen"/>
          <w:i/>
          <w:iCs/>
          <w:sz w:val="24"/>
          <w:szCs w:val="24"/>
        </w:rPr>
        <w:t xml:space="preserve"> </w:t>
      </w:r>
      <w:r w:rsidR="00443317" w:rsidRPr="00D107AB">
        <w:rPr>
          <w:rFonts w:ascii="Sylfaen" w:hAnsi="Sylfaen"/>
          <w:i/>
          <w:iCs/>
          <w:sz w:val="24"/>
          <w:szCs w:val="24"/>
        </w:rPr>
        <w:t>стоимость</w:t>
      </w:r>
      <w:r w:rsidR="00F677F1" w:rsidRPr="00D107AB">
        <w:rPr>
          <w:rFonts w:ascii="Sylfaen" w:hAnsi="Sylfaen"/>
          <w:i/>
          <w:iCs/>
          <w:sz w:val="24"/>
          <w:szCs w:val="24"/>
        </w:rPr>
        <w:t xml:space="preserve"> (совокупность себестоимости и прогнозируемой прибыли) </w:t>
      </w:r>
      <w:r w:rsidRPr="00D107AB">
        <w:rPr>
          <w:rFonts w:ascii="Sylfaen" w:hAnsi="Sylfaen"/>
          <w:i/>
          <w:iCs/>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4DB204F5" w14:textId="77777777" w:rsidR="00B95FE0" w:rsidRPr="00D107AB" w:rsidRDefault="00B95FE0" w:rsidP="00B46D58">
      <w:pPr>
        <w:pStyle w:val="norm"/>
        <w:widowControl w:val="0"/>
        <w:spacing w:after="160" w:line="240" w:lineRule="auto"/>
        <w:ind w:firstLine="567"/>
        <w:rPr>
          <w:rFonts w:ascii="Sylfaen" w:hAnsi="Sylfaen" w:cs="Sylfaen"/>
          <w:i/>
          <w:iCs/>
          <w:sz w:val="24"/>
          <w:szCs w:val="24"/>
        </w:rPr>
      </w:pPr>
      <w:r w:rsidRPr="00D107AB">
        <w:rPr>
          <w:rFonts w:ascii="Sylfaen" w:hAnsi="Sylfaen"/>
          <w:i/>
          <w:iCs/>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41751614" w14:textId="77777777" w:rsidR="00B95FE0" w:rsidRPr="00D107AB" w:rsidRDefault="00B95FE0" w:rsidP="00B46D58">
      <w:pPr>
        <w:pStyle w:val="norm"/>
        <w:widowControl w:val="0"/>
        <w:tabs>
          <w:tab w:val="left" w:pos="1134"/>
        </w:tabs>
        <w:spacing w:after="160" w:line="240" w:lineRule="auto"/>
        <w:ind w:firstLine="567"/>
        <w:rPr>
          <w:rFonts w:ascii="Sylfaen" w:hAnsi="Sylfaen" w:cs="Sylfaen"/>
          <w:i/>
          <w:iCs/>
          <w:sz w:val="24"/>
          <w:szCs w:val="24"/>
        </w:rPr>
      </w:pPr>
      <w:r w:rsidRPr="00D107AB">
        <w:rPr>
          <w:rFonts w:ascii="Sylfaen" w:hAnsi="Sylfaen"/>
          <w:i/>
          <w:iCs/>
          <w:sz w:val="24"/>
          <w:szCs w:val="24"/>
        </w:rPr>
        <w:t>а.</w:t>
      </w:r>
      <w:r w:rsidR="00333B85" w:rsidRPr="00D107AB">
        <w:rPr>
          <w:rFonts w:ascii="Sylfaen" w:hAnsi="Sylfaen"/>
          <w:i/>
          <w:iCs/>
          <w:sz w:val="24"/>
          <w:szCs w:val="24"/>
        </w:rPr>
        <w:tab/>
      </w:r>
      <w:r w:rsidRPr="00D107AB">
        <w:rPr>
          <w:rFonts w:ascii="Sylfaen" w:hAnsi="Sylfaen"/>
          <w:i/>
          <w:iCs/>
          <w:sz w:val="24"/>
          <w:szCs w:val="24"/>
        </w:rPr>
        <w:t>графы "стоимость</w:t>
      </w:r>
      <w:r w:rsidR="00DF3688" w:rsidRPr="00D107AB">
        <w:rPr>
          <w:rFonts w:ascii="Sylfaen" w:hAnsi="Sylfaen"/>
          <w:i/>
          <w:iCs/>
          <w:sz w:val="24"/>
          <w:szCs w:val="24"/>
        </w:rPr>
        <w:t>"</w:t>
      </w:r>
      <w:r w:rsidR="00F677F1" w:rsidRPr="00D107AB">
        <w:rPr>
          <w:rFonts w:ascii="Sylfaen" w:hAnsi="Sylfaen"/>
          <w:i/>
          <w:iCs/>
          <w:sz w:val="24"/>
          <w:szCs w:val="24"/>
        </w:rPr>
        <w:t xml:space="preserve"> </w:t>
      </w:r>
      <w:r w:rsidRPr="00D107AB">
        <w:rPr>
          <w:rFonts w:ascii="Sylfaen" w:hAnsi="Sylfaen"/>
          <w:i/>
          <w:iCs/>
          <w:sz w:val="24"/>
          <w:szCs w:val="24"/>
        </w:rPr>
        <w:t xml:space="preserve">и "налог на добавленную стоимость" </w:t>
      </w:r>
      <w:r w:rsidR="00F677F1" w:rsidRPr="00D107AB">
        <w:rPr>
          <w:rFonts w:ascii="Sylfaen" w:hAnsi="Sylfaen"/>
          <w:i/>
          <w:iCs/>
          <w:sz w:val="24"/>
          <w:szCs w:val="24"/>
        </w:rPr>
        <w:t xml:space="preserve">ценового предложения </w:t>
      </w:r>
      <w:r w:rsidRPr="00D107AB">
        <w:rPr>
          <w:rFonts w:ascii="Sylfaen" w:hAnsi="Sylfaen"/>
          <w:i/>
          <w:iCs/>
          <w:sz w:val="24"/>
          <w:szCs w:val="24"/>
        </w:rPr>
        <w:t>заполнены только цифрами, а графа "общая цена" — и прописью, и цифрами или только прописью.</w:t>
      </w:r>
    </w:p>
    <w:p w14:paraId="43DCC665" w14:textId="77777777" w:rsidR="00B95FE0" w:rsidRPr="00D107AB" w:rsidRDefault="00B95FE0" w:rsidP="00B46D58">
      <w:pPr>
        <w:pStyle w:val="norm"/>
        <w:widowControl w:val="0"/>
        <w:tabs>
          <w:tab w:val="left" w:pos="1134"/>
        </w:tabs>
        <w:spacing w:after="160" w:line="240" w:lineRule="auto"/>
        <w:ind w:firstLine="567"/>
        <w:rPr>
          <w:rFonts w:ascii="Sylfaen" w:hAnsi="Sylfaen" w:cs="Sylfaen"/>
          <w:i/>
          <w:iCs/>
          <w:sz w:val="24"/>
          <w:szCs w:val="24"/>
        </w:rPr>
      </w:pPr>
      <w:r w:rsidRPr="00D107AB">
        <w:rPr>
          <w:rFonts w:ascii="Sylfaen" w:hAnsi="Sylfaen"/>
          <w:i/>
          <w:iCs/>
          <w:sz w:val="24"/>
          <w:szCs w:val="24"/>
        </w:rPr>
        <w:t>б.</w:t>
      </w:r>
      <w:r w:rsidR="00333B85" w:rsidRPr="00D107AB">
        <w:rPr>
          <w:rFonts w:ascii="Sylfaen" w:hAnsi="Sylfaen"/>
          <w:i/>
          <w:iCs/>
          <w:sz w:val="24"/>
          <w:szCs w:val="24"/>
        </w:rPr>
        <w:tab/>
      </w:r>
      <w:r w:rsidRPr="00D107AB">
        <w:rPr>
          <w:rFonts w:ascii="Sylfaen" w:hAnsi="Sylfaen"/>
          <w:i/>
          <w:iCs/>
          <w:sz w:val="24"/>
          <w:szCs w:val="24"/>
        </w:rPr>
        <w:t xml:space="preserve">между суммами, указанными прописью или цифрами в графах </w:t>
      </w:r>
      <w:r w:rsidR="00A60D60" w:rsidRPr="00D107AB">
        <w:rPr>
          <w:rFonts w:ascii="Sylfaen" w:hAnsi="Sylfaen"/>
          <w:i/>
          <w:iCs/>
          <w:sz w:val="24"/>
          <w:szCs w:val="24"/>
        </w:rPr>
        <w:t>"стоимость"</w:t>
      </w:r>
      <w:r w:rsidR="00A207C9" w:rsidRPr="00D107AB">
        <w:rPr>
          <w:rFonts w:ascii="Sylfaen" w:hAnsi="Sylfaen"/>
          <w:i/>
          <w:iCs/>
          <w:sz w:val="24"/>
          <w:szCs w:val="24"/>
        </w:rPr>
        <w:t xml:space="preserve"> </w:t>
      </w:r>
      <w:r w:rsidRPr="00D107AB">
        <w:rPr>
          <w:rFonts w:ascii="Sylfaen" w:hAnsi="Sylfaen"/>
          <w:i/>
          <w:iCs/>
          <w:sz w:val="24"/>
          <w:szCs w:val="24"/>
        </w:rPr>
        <w:t>и "налог на добавленную стоимость", есть несоответствие, однако общая сумма какой-</w:t>
      </w:r>
      <w:r w:rsidRPr="00D107AB">
        <w:rPr>
          <w:rFonts w:ascii="Sylfaen" w:hAnsi="Sylfaen"/>
          <w:i/>
          <w:iCs/>
          <w:sz w:val="24"/>
          <w:szCs w:val="24"/>
        </w:rPr>
        <w:lastRenderedPageBreak/>
        <w:t>либо из сумм, указанных прописью или цифрами, соответствует указанной прописью сумме в графе "общая цена";</w:t>
      </w:r>
    </w:p>
    <w:p w14:paraId="07B3F553" w14:textId="77777777" w:rsidR="00A45946" w:rsidRPr="00D107AB" w:rsidRDefault="00B95FE0" w:rsidP="00B46D58">
      <w:pPr>
        <w:pStyle w:val="norm"/>
        <w:widowControl w:val="0"/>
        <w:tabs>
          <w:tab w:val="left" w:pos="1134"/>
        </w:tabs>
        <w:spacing w:after="160" w:line="240" w:lineRule="auto"/>
        <w:ind w:firstLine="567"/>
        <w:rPr>
          <w:rFonts w:ascii="Sylfaen" w:hAnsi="Sylfaen"/>
          <w:i/>
          <w:iCs/>
          <w:sz w:val="24"/>
          <w:szCs w:val="24"/>
        </w:rPr>
      </w:pPr>
      <w:r w:rsidRPr="00D107AB">
        <w:rPr>
          <w:rFonts w:ascii="Sylfaen" w:hAnsi="Sylfaen"/>
          <w:i/>
          <w:iCs/>
          <w:sz w:val="24"/>
          <w:szCs w:val="24"/>
        </w:rPr>
        <w:t>в.</w:t>
      </w:r>
      <w:r w:rsidR="00333B85" w:rsidRPr="00D107AB">
        <w:rPr>
          <w:rFonts w:ascii="Sylfaen" w:hAnsi="Sylfaen"/>
          <w:i/>
          <w:iCs/>
          <w:sz w:val="24"/>
          <w:szCs w:val="24"/>
        </w:rPr>
        <w:tab/>
      </w:r>
      <w:r w:rsidRPr="00D107AB">
        <w:rPr>
          <w:rFonts w:ascii="Sylfaen" w:hAnsi="Sylfaen"/>
          <w:i/>
          <w:iCs/>
          <w:sz w:val="24"/>
          <w:szCs w:val="24"/>
        </w:rPr>
        <w:t>номер лота в ценовом предложении указан неверно, однако наименование предмета закупки заполнено правильно.</w:t>
      </w:r>
    </w:p>
    <w:p w14:paraId="1DD72275" w14:textId="77777777" w:rsidR="00B9778A" w:rsidRPr="00D107AB" w:rsidRDefault="00B9778A" w:rsidP="00B46D58">
      <w:pPr>
        <w:pStyle w:val="norm"/>
        <w:widowControl w:val="0"/>
        <w:tabs>
          <w:tab w:val="left" w:pos="1134"/>
        </w:tabs>
        <w:spacing w:after="160" w:line="240" w:lineRule="auto"/>
        <w:ind w:firstLine="567"/>
        <w:rPr>
          <w:rFonts w:ascii="Sylfaen" w:hAnsi="Sylfaen"/>
          <w:i/>
          <w:iCs/>
          <w:sz w:val="24"/>
          <w:szCs w:val="24"/>
        </w:rPr>
      </w:pPr>
      <w:r w:rsidRPr="00D107AB">
        <w:rPr>
          <w:rFonts w:ascii="Sylfaen" w:hAnsi="Sylfaen"/>
          <w:i/>
          <w:iCs/>
          <w:sz w:val="24"/>
          <w:szCs w:val="24"/>
        </w:rPr>
        <w:t>г.</w:t>
      </w:r>
      <w:r w:rsidRPr="00D107AB">
        <w:rPr>
          <w:rFonts w:ascii="Sylfaen" w:hAnsi="Sylfaen"/>
          <w:i/>
          <w:iCs/>
        </w:rPr>
        <w:t xml:space="preserve"> </w:t>
      </w:r>
      <w:r w:rsidRPr="00D107AB">
        <w:rPr>
          <w:rFonts w:ascii="Sylfaen" w:hAnsi="Sylfaen"/>
          <w:i/>
          <w:iCs/>
          <w:sz w:val="24"/>
          <w:szCs w:val="24"/>
        </w:rPr>
        <w:t>стоимость, налог на добавленную стоимость и общая сумма</w:t>
      </w:r>
      <w:r w:rsidR="00910938" w:rsidRPr="00D107AB">
        <w:rPr>
          <w:rFonts w:ascii="Sylfaen" w:hAnsi="Sylfaen"/>
          <w:i/>
          <w:iCs/>
          <w:sz w:val="24"/>
          <w:szCs w:val="24"/>
        </w:rPr>
        <w:t xml:space="preserve"> ценового предложения</w:t>
      </w:r>
      <w:r w:rsidRPr="00D107AB">
        <w:rPr>
          <w:rFonts w:ascii="Sylfaen" w:hAnsi="Sylfaen"/>
          <w:i/>
          <w:iCs/>
          <w:sz w:val="24"/>
          <w:szCs w:val="24"/>
        </w:rPr>
        <w:t xml:space="preserve">, указанные в графах </w:t>
      </w:r>
      <w:r w:rsidR="00207490" w:rsidRPr="00D107AB">
        <w:rPr>
          <w:rFonts w:ascii="Sylfaen" w:hAnsi="Sylfaen"/>
          <w:i/>
          <w:iCs/>
          <w:sz w:val="24"/>
          <w:szCs w:val="24"/>
        </w:rPr>
        <w:t>прописью</w:t>
      </w:r>
      <w:r w:rsidRPr="00D107AB">
        <w:rPr>
          <w:rFonts w:ascii="Sylfaen" w:hAnsi="Sylfaen"/>
          <w:i/>
          <w:iCs/>
          <w:sz w:val="24"/>
          <w:szCs w:val="24"/>
        </w:rPr>
        <w:t xml:space="preserve"> или цифрами, округлены до пяти десятых-до целого числа ниже, а пять десятых и более-до целого числа выше</w:t>
      </w:r>
      <w:r w:rsidR="00A14685" w:rsidRPr="00D107AB">
        <w:rPr>
          <w:rFonts w:ascii="Sylfaen" w:hAnsi="Sylfaen"/>
          <w:i/>
          <w:iCs/>
          <w:sz w:val="24"/>
          <w:szCs w:val="24"/>
        </w:rPr>
        <w:t xml:space="preserve">, </w:t>
      </w:r>
    </w:p>
    <w:p w14:paraId="6151A9E9" w14:textId="77777777" w:rsidR="00AE1E38" w:rsidRPr="00D107AB" w:rsidRDefault="00A14685" w:rsidP="00AE1E38">
      <w:pPr>
        <w:pStyle w:val="norm"/>
        <w:widowControl w:val="0"/>
        <w:tabs>
          <w:tab w:val="left" w:pos="1134"/>
        </w:tabs>
        <w:spacing w:after="160" w:line="240" w:lineRule="auto"/>
        <w:ind w:firstLine="567"/>
        <w:rPr>
          <w:rFonts w:ascii="Sylfaen" w:hAnsi="Sylfaen"/>
          <w:i/>
          <w:iCs/>
          <w:sz w:val="24"/>
          <w:szCs w:val="24"/>
        </w:rPr>
      </w:pPr>
      <w:r w:rsidRPr="00D107AB">
        <w:rPr>
          <w:rFonts w:ascii="Sylfaen" w:hAnsi="Sylfaen"/>
          <w:i/>
          <w:iCs/>
          <w:sz w:val="24"/>
          <w:szCs w:val="24"/>
        </w:rPr>
        <w:t>д.</w:t>
      </w:r>
      <w:r w:rsidRPr="00D107AB">
        <w:rPr>
          <w:rFonts w:ascii="Sylfaen" w:hAnsi="Sylfaen"/>
          <w:i/>
          <w:iCs/>
        </w:rPr>
        <w:t xml:space="preserve"> </w:t>
      </w:r>
      <w:r w:rsidRPr="00D107AB">
        <w:rPr>
          <w:rFonts w:ascii="Sylfaen" w:hAnsi="Sylfaen"/>
          <w:i/>
          <w:iCs/>
          <w:sz w:val="24"/>
          <w:szCs w:val="24"/>
        </w:rPr>
        <w:t xml:space="preserve">в графах стоимость и налог на добавленную стоимость </w:t>
      </w:r>
      <w:r w:rsidR="008730A8" w:rsidRPr="00D107AB">
        <w:rPr>
          <w:rFonts w:ascii="Sylfaen" w:hAnsi="Sylfaen"/>
          <w:i/>
          <w:iCs/>
          <w:sz w:val="24"/>
          <w:szCs w:val="24"/>
        </w:rPr>
        <w:t xml:space="preserve">ценового предложения </w:t>
      </w:r>
      <w:r w:rsidRPr="00D107AB">
        <w:rPr>
          <w:rFonts w:ascii="Sylfaen" w:hAnsi="Sylfaen"/>
          <w:i/>
          <w:iCs/>
          <w:sz w:val="24"/>
          <w:szCs w:val="24"/>
        </w:rPr>
        <w:t xml:space="preserve">суммы заполнены как цифрами, так и </w:t>
      </w:r>
      <w:r w:rsidR="008730A8" w:rsidRPr="00D107AB">
        <w:rPr>
          <w:rFonts w:ascii="Sylfaen" w:hAnsi="Sylfaen"/>
          <w:i/>
          <w:iCs/>
          <w:sz w:val="24"/>
          <w:szCs w:val="24"/>
        </w:rPr>
        <w:t>прописью</w:t>
      </w:r>
      <w:r w:rsidRPr="00D107AB">
        <w:rPr>
          <w:rFonts w:ascii="Sylfaen" w:hAnsi="Sylfaen"/>
          <w:i/>
          <w:iCs/>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D107AB">
        <w:rPr>
          <w:rFonts w:ascii="Sylfaen" w:hAnsi="Sylfaen"/>
          <w:i/>
          <w:iCs/>
        </w:rPr>
        <w:t xml:space="preserve"> </w:t>
      </w:r>
      <w:r w:rsidR="00AE1E38" w:rsidRPr="00D107AB">
        <w:rPr>
          <w:rFonts w:ascii="Sylfaen" w:hAnsi="Sylfaen"/>
          <w:i/>
          <w:iCs/>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D107AB">
        <w:rPr>
          <w:rFonts w:ascii="Sylfaen" w:hAnsi="Sylfaen"/>
          <w:i/>
          <w:iCs/>
          <w:sz w:val="24"/>
          <w:szCs w:val="24"/>
        </w:rPr>
        <w:t xml:space="preserve"> </w:t>
      </w:r>
      <w:r w:rsidR="00AE1E38" w:rsidRPr="00D107AB">
        <w:rPr>
          <w:rFonts w:ascii="Sylfaen" w:hAnsi="Sylfaen"/>
          <w:i/>
          <w:iCs/>
          <w:sz w:val="24"/>
          <w:szCs w:val="24"/>
        </w:rPr>
        <w:t>и "налог на добавленную стоимость".</w:t>
      </w:r>
    </w:p>
    <w:p w14:paraId="14F02D75" w14:textId="77777777" w:rsidR="0048059F" w:rsidRPr="00D107AB" w:rsidRDefault="0048059F" w:rsidP="00B46D58">
      <w:pPr>
        <w:pStyle w:val="norm"/>
        <w:widowControl w:val="0"/>
        <w:tabs>
          <w:tab w:val="left" w:pos="1134"/>
        </w:tabs>
        <w:spacing w:after="160" w:line="240" w:lineRule="auto"/>
        <w:ind w:firstLine="567"/>
        <w:rPr>
          <w:rFonts w:ascii="Sylfaen" w:hAnsi="Sylfaen" w:cs="Sylfaen"/>
          <w:i/>
          <w:iCs/>
          <w:sz w:val="24"/>
          <w:szCs w:val="24"/>
        </w:rPr>
      </w:pPr>
      <w:r w:rsidRPr="00D107AB">
        <w:rPr>
          <w:rFonts w:ascii="Sylfaen" w:hAnsi="Sylfaen"/>
          <w:i/>
          <w:iCs/>
          <w:sz w:val="24"/>
          <w:szCs w:val="24"/>
        </w:rPr>
        <w:t>е.</w:t>
      </w:r>
      <w:r w:rsidRPr="00D107AB">
        <w:rPr>
          <w:rFonts w:ascii="Sylfaen" w:hAnsi="Sylfaen"/>
          <w:i/>
          <w:iCs/>
        </w:rPr>
        <w:t xml:space="preserve"> </w:t>
      </w:r>
      <w:r w:rsidRPr="00D107AB">
        <w:rPr>
          <w:rFonts w:ascii="Sylfaen" w:hAnsi="Sylfaen"/>
          <w:i/>
          <w:iCs/>
          <w:sz w:val="24"/>
          <w:szCs w:val="24"/>
        </w:rPr>
        <w:t>в суммах, заполненных буквами в графах ценового пред</w:t>
      </w:r>
      <w:r w:rsidR="00413595" w:rsidRPr="00D107AB">
        <w:rPr>
          <w:rFonts w:ascii="Sylfaen" w:hAnsi="Sylfaen"/>
          <w:i/>
          <w:iCs/>
          <w:sz w:val="24"/>
          <w:szCs w:val="24"/>
        </w:rPr>
        <w:t>ложения, лумы указаны в цифрах.</w:t>
      </w:r>
    </w:p>
    <w:p w14:paraId="5D0CA4DD" w14:textId="77777777" w:rsidR="00A45946" w:rsidRPr="00D107AB" w:rsidRDefault="00C8055A" w:rsidP="00B46D58">
      <w:pPr>
        <w:pStyle w:val="norm"/>
        <w:widowControl w:val="0"/>
        <w:tabs>
          <w:tab w:val="left" w:pos="1134"/>
        </w:tabs>
        <w:spacing w:after="160" w:line="240" w:lineRule="auto"/>
        <w:ind w:firstLine="567"/>
        <w:rPr>
          <w:rFonts w:ascii="Sylfaen" w:hAnsi="Sylfaen"/>
          <w:i/>
          <w:iCs/>
          <w:sz w:val="24"/>
          <w:szCs w:val="24"/>
        </w:rPr>
      </w:pPr>
      <w:r w:rsidRPr="00D107AB">
        <w:rPr>
          <w:rFonts w:ascii="Sylfaen" w:hAnsi="Sylfaen"/>
          <w:i/>
          <w:iCs/>
          <w:sz w:val="24"/>
          <w:szCs w:val="24"/>
        </w:rPr>
        <w:t>5.3</w:t>
      </w:r>
      <w:r w:rsidR="00A34DFE" w:rsidRPr="00D107AB">
        <w:rPr>
          <w:rFonts w:ascii="Sylfaen" w:hAnsi="Sylfaen"/>
          <w:i/>
          <w:iCs/>
          <w:sz w:val="24"/>
          <w:szCs w:val="24"/>
        </w:rPr>
        <w:t>.</w:t>
      </w:r>
      <w:r w:rsidR="00333B85" w:rsidRPr="00D107AB">
        <w:rPr>
          <w:rFonts w:ascii="Sylfaen" w:hAnsi="Sylfaen"/>
          <w:i/>
          <w:iCs/>
          <w:sz w:val="24"/>
          <w:szCs w:val="24"/>
        </w:rPr>
        <w:tab/>
      </w:r>
      <w:r w:rsidRPr="00D107AB">
        <w:rPr>
          <w:rFonts w:ascii="Sylfaen" w:hAnsi="Sylfaen"/>
          <w:i/>
          <w:iCs/>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491D9770" w14:textId="77777777" w:rsidR="00096865" w:rsidRPr="00D107AB" w:rsidRDefault="00096865" w:rsidP="00B46D58">
      <w:pPr>
        <w:pStyle w:val="23"/>
        <w:widowControl w:val="0"/>
        <w:spacing w:after="160" w:line="240" w:lineRule="auto"/>
        <w:ind w:firstLine="567"/>
        <w:rPr>
          <w:rFonts w:ascii="Sylfaen" w:hAnsi="Sylfaen"/>
          <w:i/>
          <w:iCs/>
          <w:sz w:val="24"/>
          <w:szCs w:val="24"/>
        </w:rPr>
      </w:pPr>
    </w:p>
    <w:p w14:paraId="0F4785C6" w14:textId="77777777" w:rsidR="00096865" w:rsidRPr="00D107AB" w:rsidRDefault="00220C7C" w:rsidP="00B46D58">
      <w:pPr>
        <w:widowControl w:val="0"/>
        <w:spacing w:after="160"/>
        <w:ind w:left="567" w:right="565"/>
        <w:jc w:val="center"/>
        <w:rPr>
          <w:rFonts w:ascii="Sylfaen" w:hAnsi="Sylfaen"/>
          <w:b/>
          <w:i/>
          <w:iCs/>
        </w:rPr>
      </w:pPr>
      <w:r w:rsidRPr="00D107AB">
        <w:rPr>
          <w:rFonts w:ascii="Sylfaen" w:hAnsi="Sylfaen"/>
          <w:b/>
          <w:i/>
          <w:iCs/>
        </w:rPr>
        <w:t xml:space="preserve">6. СРОК ДЕЙСТВИЯ ЗАЯВКИ, </w:t>
      </w:r>
      <w:r w:rsidR="00294F67" w:rsidRPr="00D107AB">
        <w:rPr>
          <w:rFonts w:ascii="Sylfaen" w:hAnsi="Sylfaen"/>
          <w:b/>
          <w:i/>
          <w:iCs/>
        </w:rPr>
        <w:br/>
      </w:r>
      <w:r w:rsidRPr="00D107AB">
        <w:rPr>
          <w:rFonts w:ascii="Sylfaen" w:hAnsi="Sylfaen"/>
          <w:b/>
          <w:i/>
          <w:iCs/>
        </w:rPr>
        <w:t>ПОРЯДОК ВНЕСЕНИЯ ИЗМЕНЕНИЙ В ЗАЯВКИ</w:t>
      </w:r>
      <w:r w:rsidR="002626F7" w:rsidRPr="00D107AB">
        <w:rPr>
          <w:rFonts w:ascii="Sylfaen" w:hAnsi="Sylfaen"/>
          <w:b/>
          <w:i/>
          <w:iCs/>
        </w:rPr>
        <w:t xml:space="preserve"> </w:t>
      </w:r>
      <w:r w:rsidR="00955A1E" w:rsidRPr="00D107AB">
        <w:rPr>
          <w:rFonts w:ascii="Sylfaen" w:hAnsi="Sylfaen"/>
          <w:b/>
          <w:i/>
          <w:iCs/>
        </w:rPr>
        <w:t>И ИХ ОТЗЫВА</w:t>
      </w:r>
    </w:p>
    <w:p w14:paraId="45E3A77D" w14:textId="77777777" w:rsidR="00096865" w:rsidRPr="00D107AB" w:rsidRDefault="00220C7C" w:rsidP="00B46D58">
      <w:pPr>
        <w:pStyle w:val="a3"/>
        <w:widowControl w:val="0"/>
        <w:tabs>
          <w:tab w:val="left" w:pos="1134"/>
        </w:tabs>
        <w:spacing w:after="160" w:line="240" w:lineRule="auto"/>
        <w:ind w:firstLine="567"/>
        <w:rPr>
          <w:rFonts w:ascii="Sylfaen" w:hAnsi="Sylfaen"/>
          <w:iCs/>
          <w:sz w:val="24"/>
          <w:szCs w:val="24"/>
        </w:rPr>
      </w:pPr>
      <w:r w:rsidRPr="00D107AB">
        <w:rPr>
          <w:rFonts w:ascii="Sylfaen" w:hAnsi="Sylfaen"/>
          <w:iCs/>
          <w:sz w:val="24"/>
          <w:szCs w:val="24"/>
        </w:rPr>
        <w:t>6.1</w:t>
      </w:r>
      <w:r w:rsidR="00A34DFE" w:rsidRPr="00D107AB">
        <w:rPr>
          <w:rFonts w:ascii="Sylfaen" w:hAnsi="Sylfaen"/>
          <w:iCs/>
          <w:sz w:val="24"/>
          <w:szCs w:val="24"/>
        </w:rPr>
        <w:t>.</w:t>
      </w:r>
      <w:r w:rsidR="00294F67" w:rsidRPr="00D107AB">
        <w:rPr>
          <w:rFonts w:ascii="Sylfaen" w:hAnsi="Sylfaen"/>
          <w:iCs/>
          <w:sz w:val="24"/>
          <w:szCs w:val="24"/>
        </w:rPr>
        <w:tab/>
      </w:r>
      <w:r w:rsidRPr="00D107AB">
        <w:rPr>
          <w:rFonts w:ascii="Sylfaen" w:hAnsi="Sylfaen"/>
          <w:iCs/>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499D46D8" w14:textId="77777777" w:rsidR="00096865" w:rsidRPr="00D107AB" w:rsidRDefault="00220C7C" w:rsidP="00B46D58">
      <w:pPr>
        <w:pStyle w:val="a3"/>
        <w:widowControl w:val="0"/>
        <w:tabs>
          <w:tab w:val="left" w:pos="1134"/>
        </w:tabs>
        <w:spacing w:after="160" w:line="240" w:lineRule="auto"/>
        <w:ind w:firstLine="567"/>
        <w:rPr>
          <w:rFonts w:ascii="Sylfaen" w:hAnsi="Sylfaen" w:cs="Sylfaen"/>
          <w:iCs/>
          <w:sz w:val="24"/>
          <w:szCs w:val="24"/>
        </w:rPr>
      </w:pPr>
      <w:r w:rsidRPr="00D107AB">
        <w:rPr>
          <w:rFonts w:ascii="Sylfaen" w:hAnsi="Sylfaen"/>
          <w:iCs/>
          <w:sz w:val="24"/>
          <w:szCs w:val="24"/>
        </w:rPr>
        <w:t>6.2</w:t>
      </w:r>
      <w:r w:rsidR="00A34DFE" w:rsidRPr="00D107AB">
        <w:rPr>
          <w:rFonts w:ascii="Sylfaen" w:hAnsi="Sylfaen"/>
          <w:iCs/>
          <w:sz w:val="24"/>
          <w:szCs w:val="24"/>
        </w:rPr>
        <w:t>.</w:t>
      </w:r>
      <w:r w:rsidR="008E6E51" w:rsidRPr="00D107AB">
        <w:rPr>
          <w:rFonts w:ascii="Sylfaen" w:hAnsi="Sylfaen"/>
          <w:iCs/>
          <w:sz w:val="24"/>
          <w:szCs w:val="24"/>
        </w:rPr>
        <w:tab/>
      </w:r>
      <w:r w:rsidRPr="00D107AB">
        <w:rPr>
          <w:rFonts w:ascii="Sylfaen" w:hAnsi="Sylfaen"/>
          <w:iCs/>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31B39D8B" w14:textId="77777777" w:rsidR="00FA0E41" w:rsidRPr="00D107AB" w:rsidRDefault="00FA0E41" w:rsidP="00B46D58">
      <w:pPr>
        <w:widowControl w:val="0"/>
        <w:spacing w:after="160"/>
        <w:ind w:firstLine="567"/>
        <w:jc w:val="center"/>
        <w:rPr>
          <w:rFonts w:ascii="Sylfaen" w:hAnsi="Sylfaen"/>
          <w:b/>
          <w:i/>
          <w:iCs/>
        </w:rPr>
      </w:pPr>
    </w:p>
    <w:p w14:paraId="310114C7" w14:textId="77777777" w:rsidR="004A647E" w:rsidRPr="00D107AB" w:rsidRDefault="004A647E" w:rsidP="004A647E">
      <w:pPr>
        <w:widowControl w:val="0"/>
        <w:spacing w:after="160"/>
        <w:jc w:val="center"/>
        <w:rPr>
          <w:rFonts w:ascii="Sylfaen" w:hAnsi="Sylfaen"/>
          <w:b/>
          <w:i/>
          <w:iCs/>
        </w:rPr>
      </w:pPr>
      <w:r w:rsidRPr="00D107AB">
        <w:rPr>
          <w:rFonts w:ascii="Sylfaen" w:hAnsi="Sylfaen"/>
          <w:b/>
          <w:i/>
          <w:iCs/>
        </w:rPr>
        <w:t xml:space="preserve">7. ОБЕСПЕЧЕНИЕ ЗАЯВКИ </w:t>
      </w:r>
    </w:p>
    <w:p w14:paraId="1186F0A9" w14:textId="77777777" w:rsidR="004A647E" w:rsidRPr="00D107AB" w:rsidRDefault="004A647E" w:rsidP="004A647E">
      <w:pPr>
        <w:widowControl w:val="0"/>
        <w:tabs>
          <w:tab w:val="left" w:pos="1134"/>
        </w:tabs>
        <w:spacing w:after="160"/>
        <w:ind w:firstLine="567"/>
        <w:jc w:val="center"/>
        <w:rPr>
          <w:rFonts w:ascii="Sylfaen" w:hAnsi="Sylfaen" w:cs="Sylfaen"/>
          <w:i/>
          <w:iCs/>
          <w:color w:val="FF0000"/>
        </w:rPr>
      </w:pPr>
      <w:r w:rsidRPr="00D107AB">
        <w:rPr>
          <w:rFonts w:ascii="Sylfaen" w:hAnsi="Sylfaen"/>
          <w:i/>
          <w:iCs/>
          <w:color w:val="FF0000"/>
        </w:rPr>
        <w:t>Не применимо</w:t>
      </w:r>
    </w:p>
    <w:p w14:paraId="6AF201FC" w14:textId="77777777" w:rsidR="002626F7" w:rsidRPr="00D107AB" w:rsidRDefault="002626F7" w:rsidP="00B46D58">
      <w:pPr>
        <w:rPr>
          <w:rFonts w:ascii="Sylfaen" w:hAnsi="Sylfaen" w:cs="Sylfaen"/>
          <w:i/>
          <w:iCs/>
        </w:rPr>
      </w:pPr>
    </w:p>
    <w:p w14:paraId="61430626" w14:textId="77777777" w:rsidR="00096865" w:rsidRPr="00D107AB" w:rsidRDefault="00E70FC4" w:rsidP="00B46D58">
      <w:pPr>
        <w:widowControl w:val="0"/>
        <w:spacing w:after="160"/>
        <w:jc w:val="center"/>
        <w:rPr>
          <w:rFonts w:ascii="Sylfaen" w:hAnsi="Sylfaen"/>
          <w:b/>
          <w:i/>
          <w:iCs/>
        </w:rPr>
      </w:pPr>
      <w:r w:rsidRPr="00D107AB">
        <w:rPr>
          <w:rFonts w:ascii="Sylfaen" w:hAnsi="Sylfaen"/>
          <w:b/>
          <w:i/>
          <w:iCs/>
        </w:rPr>
        <w:t xml:space="preserve">8.ВСКРЫТИЕ, ОЦЕНКА ЗАЯВОК И </w:t>
      </w:r>
      <w:r w:rsidR="008E3C53" w:rsidRPr="00D107AB">
        <w:rPr>
          <w:rFonts w:ascii="Sylfaen" w:hAnsi="Sylfaen"/>
          <w:b/>
          <w:i/>
          <w:iCs/>
        </w:rPr>
        <w:br/>
      </w:r>
      <w:r w:rsidR="00807178" w:rsidRPr="00D107AB">
        <w:rPr>
          <w:rFonts w:ascii="Sylfaen" w:hAnsi="Sylfaen"/>
          <w:b/>
          <w:i/>
          <w:iCs/>
        </w:rPr>
        <w:t xml:space="preserve">ПОДВЕДЕНИЕ ИТОГОВ </w:t>
      </w:r>
    </w:p>
    <w:p w14:paraId="161613E0" w14:textId="503A438E" w:rsidR="004A647E" w:rsidRPr="00D107AB" w:rsidRDefault="004A647E" w:rsidP="004A647E">
      <w:pPr>
        <w:pStyle w:val="23"/>
        <w:widowControl w:val="0"/>
        <w:tabs>
          <w:tab w:val="left" w:pos="1134"/>
        </w:tabs>
        <w:spacing w:after="160" w:line="240" w:lineRule="auto"/>
        <w:ind w:firstLine="567"/>
        <w:rPr>
          <w:rFonts w:ascii="Sylfaen" w:hAnsi="Sylfaen" w:cs="Tahoma"/>
          <w:i/>
          <w:iCs/>
          <w:sz w:val="24"/>
          <w:szCs w:val="24"/>
        </w:rPr>
      </w:pPr>
      <w:r w:rsidRPr="00D107AB">
        <w:rPr>
          <w:rFonts w:ascii="Sylfaen" w:hAnsi="Sylfaen"/>
          <w:i/>
          <w:iCs/>
          <w:sz w:val="24"/>
          <w:szCs w:val="24"/>
        </w:rPr>
        <w:t>8.1.</w:t>
      </w:r>
      <w:r w:rsidRPr="00D107AB">
        <w:rPr>
          <w:rFonts w:ascii="Sylfaen" w:hAnsi="Sylfaen"/>
          <w:i/>
          <w:iCs/>
          <w:sz w:val="24"/>
          <w:szCs w:val="24"/>
        </w:rPr>
        <w:tab/>
        <w:t>Вскрытие заявок произойдет на ''</w:t>
      </w:r>
      <w:r w:rsidRPr="00D107AB">
        <w:rPr>
          <w:rFonts w:ascii="Sylfaen" w:hAnsi="Sylfaen"/>
          <w:i/>
          <w:iCs/>
          <w:sz w:val="24"/>
          <w:szCs w:val="24"/>
          <w:lang w:val="hy-AM"/>
        </w:rPr>
        <w:t>7</w:t>
      </w:r>
      <w:r w:rsidRPr="00D107AB">
        <w:rPr>
          <w:rFonts w:ascii="Sylfaen" w:hAnsi="Sylfaen"/>
          <w:i/>
          <w:iCs/>
          <w:sz w:val="24"/>
          <w:szCs w:val="24"/>
        </w:rPr>
        <w:t>"-ой день в "</w:t>
      </w:r>
      <w:r w:rsidR="001152F6">
        <w:rPr>
          <w:rFonts w:ascii="Sylfaen" w:hAnsi="Sylfaen"/>
          <w:i/>
          <w:iCs/>
          <w:sz w:val="24"/>
          <w:szCs w:val="24"/>
        </w:rPr>
        <w:t>11:30</w:t>
      </w:r>
      <w:r w:rsidRPr="00D107AB">
        <w:rPr>
          <w:rFonts w:ascii="Sylfaen" w:hAnsi="Sylfaen"/>
          <w:i/>
          <w:iCs/>
          <w:sz w:val="24"/>
          <w:szCs w:val="24"/>
        </w:rPr>
        <w:t xml:space="preserve">" со дня опубликования в бюллетене объявления и приглашения на настоящую процедуру. </w:t>
      </w:r>
    </w:p>
    <w:p w14:paraId="06522C71" w14:textId="77777777" w:rsidR="00C64E56" w:rsidRPr="00D107AB" w:rsidRDefault="009B6D58" w:rsidP="00B46D58">
      <w:pPr>
        <w:widowControl w:val="0"/>
        <w:spacing w:after="160"/>
        <w:ind w:firstLine="567"/>
        <w:jc w:val="both"/>
        <w:rPr>
          <w:rFonts w:ascii="Sylfaen" w:hAnsi="Sylfaen"/>
          <w:i/>
          <w:iCs/>
        </w:rPr>
      </w:pPr>
      <w:r w:rsidRPr="00D107AB">
        <w:rPr>
          <w:rFonts w:ascii="Sylfaen" w:hAnsi="Sylfaen"/>
          <w:i/>
          <w:iCs/>
        </w:rPr>
        <w:lastRenderedPageBreak/>
        <w:t>На заседании по вскрытию</w:t>
      </w:r>
      <w:r w:rsidR="001F2926" w:rsidRPr="00D107AB">
        <w:rPr>
          <w:rFonts w:ascii="Sylfaen" w:hAnsi="Sylfaen"/>
          <w:i/>
          <w:iCs/>
        </w:rPr>
        <w:t xml:space="preserve"> и оценке</w:t>
      </w:r>
      <w:r w:rsidRPr="00D107AB">
        <w:rPr>
          <w:rFonts w:ascii="Sylfaen" w:hAnsi="Sylfaen"/>
          <w:i/>
          <w:iCs/>
        </w:rPr>
        <w:t xml:space="preserve"> заявок</w:t>
      </w:r>
      <w:r w:rsidR="00C64E56" w:rsidRPr="00D107AB">
        <w:rPr>
          <w:rFonts w:ascii="Sylfaen" w:hAnsi="Sylfaen"/>
          <w:i/>
          <w:iCs/>
        </w:rPr>
        <w:t>:</w:t>
      </w:r>
    </w:p>
    <w:p w14:paraId="197FA75F" w14:textId="77777777" w:rsidR="00576D5D" w:rsidRPr="00D107AB" w:rsidRDefault="009B6D58" w:rsidP="00D76027">
      <w:pPr>
        <w:widowControl w:val="0"/>
        <w:spacing w:after="160"/>
        <w:ind w:firstLine="567"/>
        <w:jc w:val="both"/>
        <w:rPr>
          <w:rFonts w:ascii="Sylfaen" w:hAnsi="Sylfaen"/>
          <w:i/>
          <w:iCs/>
        </w:rPr>
      </w:pPr>
      <w:r w:rsidRPr="00D107AB">
        <w:rPr>
          <w:rFonts w:ascii="Sylfaen" w:hAnsi="Sylfaen"/>
          <w:i/>
          <w:iCs/>
        </w:rPr>
        <w:t xml:space="preserve"> </w:t>
      </w:r>
      <w:r w:rsidR="00576D5D" w:rsidRPr="00D107AB">
        <w:rPr>
          <w:rFonts w:ascii="Sylfaen" w:hAnsi="Sylfaen"/>
          <w:i/>
          <w:iCs/>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D107AB">
        <w:rPr>
          <w:rFonts w:ascii="Sylfaen" w:hAnsi="Sylfaen"/>
          <w:i/>
          <w:iCs/>
        </w:rPr>
        <w:t xml:space="preserve">закупки </w:t>
      </w:r>
      <w:r w:rsidR="00576D5D" w:rsidRPr="00D107AB">
        <w:rPr>
          <w:rFonts w:ascii="Sylfaen" w:hAnsi="Sylfaen"/>
          <w:i/>
          <w:iCs/>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D107AB">
        <w:rPr>
          <w:rFonts w:ascii="Sylfaen" w:hAnsi="Sylfaen"/>
          <w:i/>
          <w:iCs/>
        </w:rPr>
        <w:t>;</w:t>
      </w:r>
    </w:p>
    <w:p w14:paraId="5144A374" w14:textId="77777777" w:rsidR="00576D5D" w:rsidRPr="00D107AB" w:rsidRDefault="00576D5D" w:rsidP="00D76027">
      <w:pPr>
        <w:widowControl w:val="0"/>
        <w:tabs>
          <w:tab w:val="left" w:pos="1134"/>
        </w:tabs>
        <w:spacing w:after="160"/>
        <w:ind w:firstLine="567"/>
        <w:jc w:val="both"/>
        <w:rPr>
          <w:rFonts w:ascii="Sylfaen" w:hAnsi="Sylfaen"/>
          <w:i/>
          <w:iCs/>
        </w:rPr>
      </w:pPr>
      <w:r w:rsidRPr="00D107AB">
        <w:rPr>
          <w:rFonts w:ascii="Sylfaen" w:hAnsi="Sylfaen"/>
          <w:i/>
          <w:iCs/>
        </w:rPr>
        <w:t>2)</w:t>
      </w:r>
      <w:r w:rsidRPr="00D107AB">
        <w:rPr>
          <w:rFonts w:ascii="Sylfaen" w:hAnsi="Sylfaen"/>
          <w:i/>
          <w:iCs/>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513F7EF8" w14:textId="77777777" w:rsidR="00576D5D" w:rsidRPr="00D107AB" w:rsidRDefault="00576D5D" w:rsidP="00D76027">
      <w:pPr>
        <w:widowControl w:val="0"/>
        <w:tabs>
          <w:tab w:val="left" w:pos="1134"/>
        </w:tabs>
        <w:spacing w:after="160"/>
        <w:ind w:firstLine="567"/>
        <w:jc w:val="both"/>
        <w:rPr>
          <w:rFonts w:ascii="Sylfaen" w:hAnsi="Sylfaen"/>
          <w:i/>
          <w:iCs/>
        </w:rPr>
      </w:pPr>
      <w:r w:rsidRPr="00D107AB">
        <w:rPr>
          <w:rFonts w:ascii="Sylfaen" w:hAnsi="Sylfaen"/>
          <w:i/>
          <w:iCs/>
        </w:rPr>
        <w:t>а.</w:t>
      </w:r>
      <w:r w:rsidRPr="00D107AB">
        <w:rPr>
          <w:rFonts w:ascii="Sylfaen" w:hAnsi="Sylfaen"/>
          <w:i/>
          <w:iCs/>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0BF6C42B" w14:textId="77777777" w:rsidR="00576D5D" w:rsidRPr="00D107AB" w:rsidRDefault="00576D5D" w:rsidP="00D76027">
      <w:pPr>
        <w:widowControl w:val="0"/>
        <w:tabs>
          <w:tab w:val="left" w:pos="1134"/>
        </w:tabs>
        <w:spacing w:after="160"/>
        <w:ind w:firstLine="567"/>
        <w:jc w:val="both"/>
        <w:rPr>
          <w:rFonts w:ascii="Sylfaen" w:hAnsi="Sylfaen"/>
          <w:i/>
          <w:iCs/>
        </w:rPr>
      </w:pPr>
      <w:r w:rsidRPr="00D107AB">
        <w:rPr>
          <w:rFonts w:ascii="Sylfaen" w:hAnsi="Sylfaen"/>
          <w:i/>
          <w:iCs/>
        </w:rPr>
        <w:t>б.</w:t>
      </w:r>
      <w:r w:rsidRPr="00D107AB">
        <w:rPr>
          <w:rFonts w:ascii="Sylfaen" w:hAnsi="Sylfaen"/>
          <w:i/>
          <w:iCs/>
        </w:rPr>
        <w:tab/>
      </w:r>
      <w:r w:rsidRPr="00D107AB">
        <w:rPr>
          <w:rFonts w:ascii="Sylfaen" w:hAnsi="Sylfaen"/>
          <w:i/>
          <w:iCs/>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D107AB">
        <w:rPr>
          <w:rFonts w:ascii="Sylfaen" w:hAnsi="Sylfaen"/>
          <w:i/>
          <w:iCs/>
        </w:rPr>
        <w:t xml:space="preserve"> реквизитам;</w:t>
      </w:r>
    </w:p>
    <w:p w14:paraId="14D05175" w14:textId="77777777" w:rsidR="00576D5D" w:rsidRPr="00D107AB" w:rsidRDefault="00576D5D" w:rsidP="00D76027">
      <w:pPr>
        <w:widowControl w:val="0"/>
        <w:tabs>
          <w:tab w:val="left" w:pos="1134"/>
        </w:tabs>
        <w:spacing w:after="160"/>
        <w:ind w:firstLine="567"/>
        <w:jc w:val="both"/>
        <w:rPr>
          <w:rFonts w:ascii="Sylfaen" w:hAnsi="Sylfaen" w:cs="Sylfaen"/>
          <w:i/>
          <w:iCs/>
        </w:rPr>
      </w:pPr>
      <w:r w:rsidRPr="00D107AB">
        <w:rPr>
          <w:rFonts w:ascii="Sylfaen" w:hAnsi="Sylfaen"/>
          <w:i/>
          <w:iCs/>
        </w:rPr>
        <w:t>3)</w:t>
      </w:r>
      <w:r w:rsidRPr="00D107AB">
        <w:rPr>
          <w:rFonts w:ascii="Sylfaen" w:hAnsi="Sylfaen"/>
          <w:i/>
          <w:iCs/>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16D1B2F3" w14:textId="77777777" w:rsidR="009A796C" w:rsidRPr="00D107AB" w:rsidRDefault="00FD2748" w:rsidP="00B46D58">
      <w:pPr>
        <w:widowControl w:val="0"/>
        <w:tabs>
          <w:tab w:val="left" w:pos="1134"/>
        </w:tabs>
        <w:spacing w:after="160"/>
        <w:ind w:firstLine="567"/>
        <w:jc w:val="both"/>
        <w:rPr>
          <w:rFonts w:ascii="Sylfaen" w:hAnsi="Sylfaen" w:cs="Sylfaen"/>
          <w:i/>
          <w:iCs/>
        </w:rPr>
      </w:pPr>
      <w:r w:rsidRPr="00D107AB">
        <w:rPr>
          <w:rFonts w:ascii="Sylfaen" w:hAnsi="Sylfaen"/>
          <w:i/>
          <w:iCs/>
        </w:rPr>
        <w:t>8.2.</w:t>
      </w:r>
      <w:r w:rsidR="00D07367" w:rsidRPr="00D107AB">
        <w:rPr>
          <w:rFonts w:ascii="Sylfaen" w:hAnsi="Sylfaen"/>
          <w:i/>
          <w:iCs/>
        </w:rPr>
        <w:tab/>
      </w:r>
      <w:r w:rsidRPr="00D107AB">
        <w:rPr>
          <w:rFonts w:ascii="Sylfaen" w:hAnsi="Sylfaen"/>
          <w:i/>
          <w:iCs/>
        </w:rPr>
        <w:t xml:space="preserve">Заявки оцениваются в порядке, установленном настоящим приглашением. </w:t>
      </w:r>
    </w:p>
    <w:p w14:paraId="05CAC5A9" w14:textId="77777777" w:rsidR="002A665D" w:rsidRPr="00D107AB" w:rsidRDefault="00CF34DE" w:rsidP="00B46D58">
      <w:pPr>
        <w:widowControl w:val="0"/>
        <w:spacing w:after="160"/>
        <w:ind w:firstLine="567"/>
        <w:jc w:val="both"/>
        <w:rPr>
          <w:rFonts w:ascii="Sylfaen" w:hAnsi="Sylfaen"/>
          <w:i/>
          <w:iCs/>
        </w:rPr>
      </w:pPr>
      <w:r w:rsidRPr="00D107AB">
        <w:rPr>
          <w:rFonts w:ascii="Sylfaen" w:hAnsi="Sylfaen"/>
          <w:i/>
          <w:iCs/>
        </w:rPr>
        <w:t>Е</w:t>
      </w:r>
      <w:r w:rsidR="00CA7C54" w:rsidRPr="00D107AB">
        <w:rPr>
          <w:rFonts w:ascii="Sylfaen" w:hAnsi="Sylfaen"/>
          <w:i/>
          <w:iCs/>
        </w:rPr>
        <w:t xml:space="preserve">сли количество лотов </w:t>
      </w:r>
      <w:r w:rsidR="00D42D33" w:rsidRPr="00D107AB">
        <w:rPr>
          <w:rFonts w:ascii="Sylfaen" w:hAnsi="Sylfaen"/>
          <w:i/>
          <w:iCs/>
        </w:rPr>
        <w:t xml:space="preserve">в </w:t>
      </w:r>
      <w:r w:rsidR="00CA7C54" w:rsidRPr="00D107AB">
        <w:rPr>
          <w:rFonts w:ascii="Sylfaen" w:hAnsi="Sylfaen"/>
          <w:i/>
          <w:iCs/>
        </w:rPr>
        <w:t>процедур</w:t>
      </w:r>
      <w:r w:rsidR="00D42D33" w:rsidRPr="00D107AB">
        <w:rPr>
          <w:rFonts w:ascii="Sylfaen" w:hAnsi="Sylfaen"/>
          <w:i/>
          <w:iCs/>
        </w:rPr>
        <w:t>е</w:t>
      </w:r>
      <w:r w:rsidR="00CA7C54" w:rsidRPr="00D107AB">
        <w:rPr>
          <w:rFonts w:ascii="Sylfaen" w:hAnsi="Sylfaen"/>
          <w:i/>
          <w:iCs/>
        </w:rPr>
        <w:t xml:space="preserve"> закупок не превышает семдесять пять</w:t>
      </w:r>
      <w:r w:rsidRPr="00D107AB">
        <w:rPr>
          <w:rFonts w:ascii="Sylfaen" w:hAnsi="Sylfaen"/>
          <w:i/>
          <w:iCs/>
        </w:rPr>
        <w:t xml:space="preserve"> лотов</w:t>
      </w:r>
      <w:r w:rsidR="00CA7C54" w:rsidRPr="00D107AB">
        <w:rPr>
          <w:rFonts w:ascii="Sylfaen" w:hAnsi="Sylfaen"/>
          <w:i/>
          <w:iCs/>
        </w:rPr>
        <w:t xml:space="preserve">- оценка </w:t>
      </w:r>
      <w:r w:rsidR="009A796C" w:rsidRPr="00D107AB">
        <w:rPr>
          <w:rFonts w:ascii="Sylfaen" w:hAnsi="Sylfaen"/>
          <w:i/>
          <w:iCs/>
        </w:rPr>
        <w:t xml:space="preserve">заявок осуществляется в течение </w:t>
      </w:r>
      <w:r w:rsidR="00D3681C" w:rsidRPr="00D107AB">
        <w:rPr>
          <w:rFonts w:ascii="Sylfaen" w:hAnsi="Sylfaen"/>
          <w:i/>
          <w:iCs/>
        </w:rPr>
        <w:t>пятнадцати</w:t>
      </w:r>
      <w:r w:rsidR="00CA7C54" w:rsidRPr="00D107AB">
        <w:rPr>
          <w:rFonts w:ascii="Sylfaen" w:hAnsi="Sylfaen"/>
          <w:i/>
          <w:iCs/>
        </w:rPr>
        <w:t xml:space="preserve"> </w:t>
      </w:r>
      <w:r w:rsidR="009A796C" w:rsidRPr="00D107AB">
        <w:rPr>
          <w:rFonts w:ascii="Sylfaen" w:hAnsi="Sylfaen"/>
          <w:i/>
          <w:iCs/>
        </w:rPr>
        <w:t>рабочих дней со дня истечения окончательного срока их подачи, а</w:t>
      </w:r>
      <w:r w:rsidR="00CA7C54" w:rsidRPr="00D107AB">
        <w:rPr>
          <w:rFonts w:ascii="Sylfaen" w:hAnsi="Sylfaen"/>
          <w:i/>
          <w:iCs/>
        </w:rPr>
        <w:t xml:space="preserve"> при превышении-</w:t>
      </w:r>
      <w:r w:rsidR="009A796C" w:rsidRPr="00D107AB">
        <w:rPr>
          <w:rFonts w:ascii="Sylfaen" w:hAnsi="Sylfaen"/>
          <w:i/>
          <w:iCs/>
        </w:rPr>
        <w:t xml:space="preserve"> в течение </w:t>
      </w:r>
      <w:r w:rsidR="000C324B" w:rsidRPr="00D107AB">
        <w:rPr>
          <w:rFonts w:ascii="Sylfaen" w:hAnsi="Sylfaen"/>
          <w:i/>
          <w:iCs/>
        </w:rPr>
        <w:t>двадцати</w:t>
      </w:r>
      <w:r w:rsidR="00CA7C54" w:rsidRPr="00D107AB">
        <w:rPr>
          <w:rFonts w:ascii="Sylfaen" w:hAnsi="Sylfaen"/>
          <w:i/>
          <w:iCs/>
        </w:rPr>
        <w:t xml:space="preserve"> </w:t>
      </w:r>
      <w:r w:rsidR="009A796C" w:rsidRPr="00D107AB">
        <w:rPr>
          <w:rFonts w:ascii="Sylfaen" w:hAnsi="Sylfaen"/>
          <w:i/>
          <w:iCs/>
        </w:rPr>
        <w:t>рабочих дней.</w:t>
      </w:r>
    </w:p>
    <w:p w14:paraId="4F0D8C68" w14:textId="77777777" w:rsidR="00ED6836" w:rsidRPr="00D107AB" w:rsidRDefault="00745561" w:rsidP="00B46D58">
      <w:pPr>
        <w:widowControl w:val="0"/>
        <w:spacing w:after="160"/>
        <w:ind w:firstLine="567"/>
        <w:jc w:val="both"/>
        <w:rPr>
          <w:rFonts w:ascii="Sylfaen" w:hAnsi="Sylfaen" w:cs="Sylfaen"/>
          <w:i/>
          <w:iCs/>
        </w:rPr>
      </w:pPr>
      <w:r w:rsidRPr="00D107AB">
        <w:rPr>
          <w:rFonts w:ascii="Sylfaen" w:hAnsi="Sylfaen"/>
          <w:i/>
          <w:iCs/>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D107AB">
        <w:rPr>
          <w:rFonts w:ascii="Sylfaen" w:hAnsi="Sylfaen"/>
          <w:i/>
          <w:iCs/>
        </w:rPr>
        <w:t xml:space="preserve"> и оценке </w:t>
      </w:r>
      <w:r w:rsidRPr="00D107AB">
        <w:rPr>
          <w:rFonts w:ascii="Sylfaen" w:hAnsi="Sylfaen"/>
          <w:i/>
          <w:iCs/>
        </w:rPr>
        <w:t xml:space="preserve">заявок комиссия отклоняет те заявки, в которых отсутствуют ценовое предложение, </w:t>
      </w:r>
      <w:r w:rsidR="006A4E85" w:rsidRPr="00D107AB">
        <w:rPr>
          <w:rFonts w:ascii="Sylfaen" w:hAnsi="Sylfaen"/>
          <w:i/>
          <w:iCs/>
        </w:rPr>
        <w:t xml:space="preserve">и/или обеспечение заявки, или </w:t>
      </w:r>
      <w:r w:rsidRPr="00D107AB">
        <w:rPr>
          <w:rFonts w:ascii="Sylfaen" w:hAnsi="Sylfaen"/>
          <w:i/>
          <w:iCs/>
        </w:rPr>
        <w:t>те, которые не соответствуют требованиям приглашения</w:t>
      </w:r>
      <w:r w:rsidR="00550A62" w:rsidRPr="00D107AB">
        <w:rPr>
          <w:rFonts w:ascii="Sylfaen" w:hAnsi="Sylfaen"/>
          <w:i/>
          <w:iCs/>
        </w:rPr>
        <w:t>, за исключением случая, установленного пунктом 8.9 части 1 настоящего приглашения</w:t>
      </w:r>
      <w:r w:rsidRPr="00D107AB">
        <w:rPr>
          <w:rFonts w:ascii="Sylfaen" w:hAnsi="Sylfaen"/>
          <w:i/>
          <w:iCs/>
        </w:rPr>
        <w:t>.</w:t>
      </w:r>
    </w:p>
    <w:p w14:paraId="55D04B78" w14:textId="77777777" w:rsidR="00B514E8" w:rsidRPr="00D107AB" w:rsidRDefault="00FD2748" w:rsidP="00B46D58">
      <w:pPr>
        <w:pStyle w:val="23"/>
        <w:widowControl w:val="0"/>
        <w:tabs>
          <w:tab w:val="left" w:pos="1134"/>
        </w:tabs>
        <w:spacing w:after="160" w:line="240" w:lineRule="auto"/>
        <w:ind w:firstLine="567"/>
        <w:rPr>
          <w:rFonts w:ascii="Sylfaen" w:hAnsi="Sylfaen" w:cs="Sylfaen"/>
          <w:i/>
          <w:iCs/>
          <w:sz w:val="24"/>
          <w:szCs w:val="24"/>
        </w:rPr>
      </w:pPr>
      <w:r w:rsidRPr="00D107AB">
        <w:rPr>
          <w:rFonts w:ascii="Sylfaen" w:hAnsi="Sylfaen"/>
          <w:i/>
          <w:iCs/>
          <w:sz w:val="24"/>
          <w:szCs w:val="24"/>
        </w:rPr>
        <w:t>8.</w:t>
      </w:r>
      <w:r w:rsidR="004C3E56" w:rsidRPr="00D107AB">
        <w:rPr>
          <w:rFonts w:ascii="Sylfaen" w:hAnsi="Sylfaen"/>
          <w:i/>
          <w:iCs/>
          <w:sz w:val="24"/>
          <w:szCs w:val="24"/>
        </w:rPr>
        <w:t>3</w:t>
      </w:r>
      <w:r w:rsidR="00D07367" w:rsidRPr="00D107AB">
        <w:rPr>
          <w:rFonts w:ascii="Sylfaen" w:hAnsi="Sylfaen"/>
          <w:i/>
          <w:iCs/>
          <w:sz w:val="24"/>
          <w:szCs w:val="24"/>
        </w:rPr>
        <w:t>.</w:t>
      </w:r>
      <w:r w:rsidR="00D07367" w:rsidRPr="00D107AB">
        <w:rPr>
          <w:rFonts w:ascii="Sylfaen" w:hAnsi="Sylfaen"/>
          <w:i/>
          <w:iCs/>
          <w:sz w:val="24"/>
          <w:szCs w:val="24"/>
        </w:rPr>
        <w:tab/>
      </w:r>
      <w:r w:rsidR="00D22CBB" w:rsidRPr="00D107AB">
        <w:rPr>
          <w:rFonts w:ascii="Sylfaen" w:hAnsi="Sylfaen"/>
          <w:i/>
          <w:iCs/>
          <w:sz w:val="24"/>
          <w:szCs w:val="24"/>
        </w:rPr>
        <w:t>Отобранный у</w:t>
      </w:r>
      <w:r w:rsidRPr="00D107AB">
        <w:rPr>
          <w:rFonts w:ascii="Sylfaen" w:hAnsi="Sylfaen"/>
          <w:i/>
          <w:iCs/>
          <w:sz w:val="24"/>
          <w:szCs w:val="24"/>
        </w:rPr>
        <w:t>частник</w:t>
      </w:r>
      <w:r w:rsidR="00DD2F66" w:rsidRPr="00D107AB">
        <w:rPr>
          <w:rFonts w:ascii="Sylfaen" w:hAnsi="Sylfaen"/>
          <w:i/>
          <w:iCs/>
          <w:sz w:val="24"/>
          <w:szCs w:val="24"/>
        </w:rPr>
        <w:t xml:space="preserve"> </w:t>
      </w:r>
      <w:r w:rsidRPr="00D107AB">
        <w:rPr>
          <w:rFonts w:ascii="Sylfaen" w:hAnsi="Sylfaen"/>
          <w:i/>
          <w:iCs/>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D107AB">
        <w:rPr>
          <w:rFonts w:ascii="Sylfaen" w:hAnsi="Sylfaen"/>
          <w:i/>
          <w:iCs/>
          <w:sz w:val="24"/>
          <w:szCs w:val="24"/>
        </w:rPr>
        <w:t>отобранного</w:t>
      </w:r>
      <w:r w:rsidR="0066621D" w:rsidRPr="00D107AB">
        <w:rPr>
          <w:rFonts w:ascii="Sylfaen" w:hAnsi="Sylfaen"/>
          <w:i/>
          <w:iCs/>
          <w:sz w:val="24"/>
          <w:szCs w:val="24"/>
        </w:rPr>
        <w:t xml:space="preserve"> </w:t>
      </w:r>
      <w:r w:rsidR="006D73FB" w:rsidRPr="00D107AB">
        <w:rPr>
          <w:rFonts w:ascii="Sylfaen" w:hAnsi="Sylfaen"/>
          <w:i/>
          <w:iCs/>
          <w:sz w:val="24"/>
          <w:szCs w:val="24"/>
        </w:rPr>
        <w:t>или непризнанных таковыми участников</w:t>
      </w:r>
      <w:r w:rsidRPr="00D107AB">
        <w:rPr>
          <w:rFonts w:ascii="Sylfaen" w:hAnsi="Sylfaen"/>
          <w:i/>
          <w:iCs/>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D107AB">
        <w:rPr>
          <w:rFonts w:ascii="Sylfaen" w:hAnsi="Sylfaen"/>
          <w:i/>
          <w:iCs/>
          <w:sz w:val="24"/>
          <w:szCs w:val="24"/>
        </w:rPr>
        <w:t>.</w:t>
      </w:r>
    </w:p>
    <w:p w14:paraId="32EC24B1" w14:textId="77777777" w:rsidR="00096865" w:rsidRPr="00D107AB" w:rsidRDefault="00FD2748" w:rsidP="00B46D58">
      <w:pPr>
        <w:pStyle w:val="a3"/>
        <w:widowControl w:val="0"/>
        <w:tabs>
          <w:tab w:val="left" w:pos="1134"/>
        </w:tabs>
        <w:spacing w:after="160" w:line="240" w:lineRule="auto"/>
        <w:ind w:firstLine="567"/>
        <w:rPr>
          <w:rFonts w:ascii="Sylfaen" w:hAnsi="Sylfaen" w:cs="Sylfaen"/>
          <w:iCs/>
          <w:sz w:val="24"/>
          <w:szCs w:val="24"/>
        </w:rPr>
      </w:pPr>
      <w:r w:rsidRPr="00D107AB">
        <w:rPr>
          <w:rFonts w:ascii="Sylfaen" w:hAnsi="Sylfaen"/>
          <w:iCs/>
          <w:sz w:val="24"/>
          <w:szCs w:val="24"/>
        </w:rPr>
        <w:t>8.</w:t>
      </w:r>
      <w:r w:rsidR="004C3E56" w:rsidRPr="00D107AB">
        <w:rPr>
          <w:rFonts w:ascii="Sylfaen" w:hAnsi="Sylfaen"/>
          <w:iCs/>
          <w:sz w:val="24"/>
          <w:szCs w:val="24"/>
        </w:rPr>
        <w:t>4</w:t>
      </w:r>
      <w:r w:rsidR="00644850" w:rsidRPr="00D107AB">
        <w:rPr>
          <w:rFonts w:ascii="Sylfaen" w:hAnsi="Sylfaen"/>
          <w:iCs/>
          <w:sz w:val="24"/>
          <w:szCs w:val="24"/>
        </w:rPr>
        <w:t>.</w:t>
      </w:r>
      <w:r w:rsidR="00644850" w:rsidRPr="00D107AB">
        <w:rPr>
          <w:rFonts w:ascii="Sylfaen" w:hAnsi="Sylfaen"/>
          <w:iCs/>
          <w:sz w:val="24"/>
          <w:szCs w:val="24"/>
        </w:rPr>
        <w:tab/>
      </w:r>
      <w:r w:rsidRPr="00D107AB">
        <w:rPr>
          <w:rFonts w:ascii="Sylfaen" w:hAnsi="Sylfaen"/>
          <w:iCs/>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D107AB">
        <w:rPr>
          <w:rFonts w:ascii="Sylfaen" w:hAnsi="Sylfaen"/>
          <w:iCs/>
          <w:sz w:val="24"/>
          <w:szCs w:val="24"/>
        </w:rPr>
        <w:t>_____</w:t>
      </w:r>
      <w:r w:rsidR="00A01157" w:rsidRPr="00D107AB">
        <w:rPr>
          <w:rFonts w:ascii="Sylfaen" w:hAnsi="Sylfaen"/>
          <w:iCs/>
          <w:sz w:val="24"/>
          <w:szCs w:val="24"/>
        </w:rPr>
        <w:t>_________</w:t>
      </w:r>
      <w:r w:rsidR="00644850" w:rsidRPr="00D107AB">
        <w:rPr>
          <w:rFonts w:ascii="Sylfaen" w:hAnsi="Sylfaen"/>
          <w:iCs/>
          <w:sz w:val="24"/>
          <w:szCs w:val="24"/>
        </w:rPr>
        <w:t>_______</w:t>
      </w:r>
      <w:r w:rsidR="003C78D9" w:rsidRPr="00D107AB">
        <w:rPr>
          <w:rStyle w:val="af6"/>
          <w:rFonts w:ascii="Sylfaen" w:hAnsi="Sylfaen"/>
          <w:iCs/>
          <w:sz w:val="24"/>
          <w:szCs w:val="24"/>
        </w:rPr>
        <w:footnoteReference w:customMarkFollows="1" w:id="6"/>
        <w:t>10</w:t>
      </w:r>
      <w:r w:rsidR="00A01157" w:rsidRPr="00D107AB">
        <w:rPr>
          <w:rFonts w:ascii="Sylfaen" w:hAnsi="Sylfaen"/>
          <w:iCs/>
          <w:sz w:val="24"/>
          <w:szCs w:val="24"/>
        </w:rPr>
        <w:t>.</w:t>
      </w:r>
    </w:p>
    <w:p w14:paraId="28487BEF" w14:textId="77777777" w:rsidR="00B15493" w:rsidRPr="00D107AB" w:rsidRDefault="00FD2748" w:rsidP="00B46D58">
      <w:pPr>
        <w:pStyle w:val="norm"/>
        <w:widowControl w:val="0"/>
        <w:tabs>
          <w:tab w:val="left" w:pos="1134"/>
        </w:tabs>
        <w:spacing w:after="160" w:line="240" w:lineRule="auto"/>
        <w:ind w:firstLine="567"/>
        <w:rPr>
          <w:rFonts w:ascii="Sylfaen" w:hAnsi="Sylfaen"/>
          <w:i/>
          <w:iCs/>
          <w:sz w:val="24"/>
          <w:szCs w:val="24"/>
        </w:rPr>
      </w:pPr>
      <w:r w:rsidRPr="00D107AB">
        <w:rPr>
          <w:rFonts w:ascii="Sylfaen" w:hAnsi="Sylfaen"/>
          <w:i/>
          <w:iCs/>
          <w:sz w:val="24"/>
          <w:szCs w:val="24"/>
        </w:rPr>
        <w:t>8.</w:t>
      </w:r>
      <w:r w:rsidR="001E1D4C" w:rsidRPr="00D107AB">
        <w:rPr>
          <w:rFonts w:ascii="Sylfaen" w:hAnsi="Sylfaen"/>
          <w:i/>
          <w:iCs/>
          <w:sz w:val="24"/>
          <w:szCs w:val="24"/>
        </w:rPr>
        <w:t>5</w:t>
      </w:r>
      <w:r w:rsidRPr="00D107AB">
        <w:rPr>
          <w:rFonts w:ascii="Sylfaen" w:hAnsi="Sylfaen"/>
          <w:i/>
          <w:iCs/>
          <w:sz w:val="24"/>
          <w:szCs w:val="24"/>
        </w:rPr>
        <w:t>.</w:t>
      </w:r>
      <w:r w:rsidR="00644850" w:rsidRPr="00D107AB">
        <w:rPr>
          <w:rFonts w:ascii="Sylfaen" w:hAnsi="Sylfaen"/>
          <w:i/>
          <w:iCs/>
          <w:sz w:val="24"/>
          <w:szCs w:val="24"/>
        </w:rPr>
        <w:tab/>
      </w:r>
      <w:r w:rsidRPr="00D107AB">
        <w:rPr>
          <w:rFonts w:ascii="Sylfaen" w:hAnsi="Sylfaen"/>
          <w:i/>
          <w:iCs/>
          <w:sz w:val="24"/>
          <w:szCs w:val="24"/>
        </w:rPr>
        <w:t xml:space="preserve">Из числа участников, подавших заявки, оцененные как удовлетворяющие </w:t>
      </w:r>
      <w:r w:rsidRPr="00D107AB">
        <w:rPr>
          <w:rFonts w:ascii="Sylfaen" w:hAnsi="Sylfaen"/>
          <w:i/>
          <w:iCs/>
          <w:sz w:val="24"/>
          <w:szCs w:val="24"/>
        </w:rPr>
        <w:lastRenderedPageBreak/>
        <w:t xml:space="preserve">требованиям приглашения, комиссия отбирает и объявляет </w:t>
      </w:r>
      <w:r w:rsidR="00A33A7B" w:rsidRPr="00D107AB">
        <w:rPr>
          <w:rFonts w:ascii="Sylfaen" w:hAnsi="Sylfaen"/>
          <w:i/>
          <w:iCs/>
          <w:sz w:val="24"/>
          <w:szCs w:val="24"/>
        </w:rPr>
        <w:t>отобранного или непризнанных таковыми участников</w:t>
      </w:r>
      <w:r w:rsidRPr="00D107AB">
        <w:rPr>
          <w:rFonts w:ascii="Sylfaen" w:hAnsi="Sylfaen"/>
          <w:i/>
          <w:iCs/>
          <w:sz w:val="24"/>
          <w:szCs w:val="24"/>
        </w:rPr>
        <w:t xml:space="preserve">. </w:t>
      </w:r>
      <w:r w:rsidR="002F2045" w:rsidRPr="00D107AB">
        <w:rPr>
          <w:rFonts w:ascii="Sylfaen" w:hAnsi="Sylfaen"/>
          <w:i/>
          <w:iCs/>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D107AB">
        <w:rPr>
          <w:rFonts w:ascii="Sylfaen" w:hAnsi="Sylfaen"/>
          <w:i/>
          <w:iCs/>
          <w:sz w:val="24"/>
          <w:szCs w:val="24"/>
        </w:rPr>
        <w:t>.</w:t>
      </w:r>
    </w:p>
    <w:p w14:paraId="7FC74D4C" w14:textId="77777777" w:rsidR="009B6D58" w:rsidRPr="00D107AB" w:rsidRDefault="00FD2748" w:rsidP="00B46D58">
      <w:pPr>
        <w:pStyle w:val="norm"/>
        <w:widowControl w:val="0"/>
        <w:tabs>
          <w:tab w:val="left" w:pos="1134"/>
        </w:tabs>
        <w:spacing w:after="160" w:line="240" w:lineRule="auto"/>
        <w:ind w:firstLine="567"/>
        <w:rPr>
          <w:rFonts w:ascii="Sylfaen" w:hAnsi="Sylfaen" w:cs="Sylfaen"/>
          <w:i/>
          <w:iCs/>
          <w:sz w:val="24"/>
          <w:szCs w:val="24"/>
        </w:rPr>
      </w:pPr>
      <w:r w:rsidRPr="00D107AB">
        <w:rPr>
          <w:rFonts w:ascii="Sylfaen" w:hAnsi="Sylfaen"/>
          <w:i/>
          <w:iCs/>
          <w:sz w:val="24"/>
          <w:szCs w:val="24"/>
        </w:rPr>
        <w:t>При равенстве предложенных наименьших цен</w:t>
      </w:r>
      <w:del w:id="3" w:author="Vardan" w:date="2022-10-29T23:54:00Z">
        <w:r w:rsidRPr="00D107AB" w:rsidDel="002164B3">
          <w:rPr>
            <w:rFonts w:ascii="Sylfaen" w:hAnsi="Sylfaen"/>
            <w:i/>
            <w:iCs/>
            <w:sz w:val="24"/>
            <w:szCs w:val="24"/>
          </w:rPr>
          <w:delText xml:space="preserve"> </w:delText>
        </w:r>
      </w:del>
      <w:r w:rsidR="00186559" w:rsidRPr="00D107AB">
        <w:rPr>
          <w:rFonts w:ascii="Sylfaen" w:hAnsi="Sylfaen"/>
          <w:i/>
          <w:iCs/>
          <w:sz w:val="24"/>
          <w:szCs w:val="24"/>
        </w:rPr>
        <w:t>:</w:t>
      </w:r>
    </w:p>
    <w:p w14:paraId="1BED55C5" w14:textId="77777777" w:rsidR="009B6D58" w:rsidRPr="00D107AB" w:rsidRDefault="009B6D58" w:rsidP="00B46D58">
      <w:pPr>
        <w:pStyle w:val="norm"/>
        <w:widowControl w:val="0"/>
        <w:tabs>
          <w:tab w:val="left" w:pos="1134"/>
        </w:tabs>
        <w:spacing w:after="160" w:line="240" w:lineRule="auto"/>
        <w:ind w:firstLine="567"/>
        <w:rPr>
          <w:rFonts w:ascii="Sylfaen" w:hAnsi="Sylfaen" w:cs="Sylfaen"/>
          <w:i/>
          <w:iCs/>
          <w:sz w:val="24"/>
          <w:szCs w:val="24"/>
        </w:rPr>
      </w:pPr>
      <w:r w:rsidRPr="00D107AB">
        <w:rPr>
          <w:rFonts w:ascii="Sylfaen" w:hAnsi="Sylfaen"/>
          <w:i/>
          <w:iCs/>
          <w:sz w:val="24"/>
          <w:szCs w:val="24"/>
        </w:rPr>
        <w:t>а.</w:t>
      </w:r>
      <w:r w:rsidR="00186559" w:rsidRPr="00D107AB">
        <w:rPr>
          <w:rFonts w:ascii="Sylfaen" w:hAnsi="Sylfaen"/>
          <w:i/>
          <w:iCs/>
          <w:sz w:val="24"/>
          <w:szCs w:val="24"/>
        </w:rPr>
        <w:tab/>
      </w:r>
      <w:r w:rsidRPr="00D107AB">
        <w:rPr>
          <w:rFonts w:ascii="Sylfaen" w:hAnsi="Sylfaen"/>
          <w:i/>
          <w:iCs/>
          <w:sz w:val="24"/>
          <w:szCs w:val="24"/>
        </w:rPr>
        <w:t>для определения</w:t>
      </w:r>
      <w:r w:rsidR="005F09CE" w:rsidRPr="00D107AB">
        <w:rPr>
          <w:rFonts w:ascii="Sylfaen" w:hAnsi="Sylfaen"/>
          <w:i/>
          <w:iCs/>
          <w:sz w:val="24"/>
          <w:szCs w:val="24"/>
        </w:rPr>
        <w:t xml:space="preserve"> </w:t>
      </w:r>
      <w:r w:rsidR="00FC5859" w:rsidRPr="00D107AB">
        <w:rPr>
          <w:rFonts w:ascii="Sylfaen" w:hAnsi="Sylfaen"/>
          <w:i/>
          <w:iCs/>
          <w:sz w:val="24"/>
          <w:szCs w:val="24"/>
        </w:rPr>
        <w:t xml:space="preserve">отобранного </w:t>
      </w:r>
      <w:r w:rsidR="002F27C9" w:rsidRPr="00D107AB">
        <w:rPr>
          <w:rFonts w:ascii="Sylfaen" w:hAnsi="Sylfaen"/>
          <w:i/>
          <w:iCs/>
          <w:sz w:val="24"/>
          <w:szCs w:val="24"/>
        </w:rPr>
        <w:t>и</w:t>
      </w:r>
      <w:r w:rsidR="00FC5859" w:rsidRPr="00D107AB">
        <w:rPr>
          <w:rFonts w:ascii="Sylfaen" w:hAnsi="Sylfaen"/>
          <w:i/>
          <w:iCs/>
          <w:sz w:val="24"/>
          <w:szCs w:val="24"/>
        </w:rPr>
        <w:t xml:space="preserve"> непризнанных таковыми </w:t>
      </w:r>
      <w:r w:rsidRPr="00D107AB">
        <w:rPr>
          <w:rFonts w:ascii="Sylfaen" w:hAnsi="Sylfaen"/>
          <w:i/>
          <w:iCs/>
          <w:sz w:val="24"/>
          <w:szCs w:val="24"/>
        </w:rPr>
        <w:t xml:space="preserve">участников, </w:t>
      </w:r>
      <w:r w:rsidR="00A55C6C" w:rsidRPr="00D107AB">
        <w:rPr>
          <w:rFonts w:ascii="Sylfaen" w:hAnsi="Sylfaen"/>
          <w:i/>
          <w:iCs/>
          <w:sz w:val="24"/>
          <w:szCs w:val="24"/>
        </w:rPr>
        <w:t>на заседаниии комиссии с предложившими равные цены участниками,</w:t>
      </w:r>
      <w:r w:rsidRPr="00D107AB">
        <w:rPr>
          <w:rFonts w:ascii="Sylfaen" w:hAnsi="Sylfaen"/>
          <w:i/>
          <w:iCs/>
          <w:sz w:val="24"/>
          <w:szCs w:val="24"/>
        </w:rPr>
        <w:t xml:space="preserve"> проводятся одновременные переговоры, если </w:t>
      </w:r>
      <w:r w:rsidR="006248D3" w:rsidRPr="00D107AB">
        <w:rPr>
          <w:rFonts w:ascii="Sylfaen" w:hAnsi="Sylfaen"/>
          <w:i/>
          <w:iCs/>
          <w:sz w:val="24"/>
          <w:szCs w:val="24"/>
        </w:rPr>
        <w:t>эти</w:t>
      </w:r>
      <w:r w:rsidRPr="00D107AB">
        <w:rPr>
          <w:rFonts w:ascii="Sylfaen" w:hAnsi="Sylfaen"/>
          <w:i/>
          <w:iCs/>
          <w:sz w:val="24"/>
          <w:szCs w:val="24"/>
        </w:rPr>
        <w:t xml:space="preserve"> участники (наделенные соответствующим полномочием представители)</w:t>
      </w:r>
      <w:r w:rsidR="0075330D" w:rsidRPr="00D107AB">
        <w:rPr>
          <w:rFonts w:ascii="Sylfaen" w:hAnsi="Sylfaen"/>
          <w:i/>
          <w:iCs/>
          <w:sz w:val="24"/>
          <w:szCs w:val="24"/>
        </w:rPr>
        <w:t xml:space="preserve"> присутствуют на заседании,</w:t>
      </w:r>
    </w:p>
    <w:p w14:paraId="7B003576" w14:textId="77777777" w:rsidR="009B6D58" w:rsidRPr="00D107AB" w:rsidRDefault="009B6D58" w:rsidP="00B46D58">
      <w:pPr>
        <w:pStyle w:val="norm"/>
        <w:widowControl w:val="0"/>
        <w:tabs>
          <w:tab w:val="left" w:pos="1134"/>
        </w:tabs>
        <w:spacing w:after="160" w:line="240" w:lineRule="auto"/>
        <w:ind w:firstLine="567"/>
        <w:rPr>
          <w:rFonts w:ascii="Sylfaen" w:hAnsi="Sylfaen" w:cs="Sylfaen"/>
          <w:i/>
          <w:iCs/>
          <w:sz w:val="24"/>
          <w:szCs w:val="24"/>
        </w:rPr>
      </w:pPr>
      <w:r w:rsidRPr="00D107AB">
        <w:rPr>
          <w:rFonts w:ascii="Sylfaen" w:hAnsi="Sylfaen"/>
          <w:i/>
          <w:iCs/>
          <w:sz w:val="24"/>
          <w:szCs w:val="24"/>
        </w:rPr>
        <w:t>б.</w:t>
      </w:r>
      <w:r w:rsidR="00186559" w:rsidRPr="00D107AB">
        <w:rPr>
          <w:rFonts w:ascii="Sylfaen" w:hAnsi="Sylfaen"/>
          <w:i/>
          <w:iCs/>
          <w:sz w:val="24"/>
          <w:szCs w:val="24"/>
        </w:rPr>
        <w:tab/>
      </w:r>
      <w:r w:rsidRPr="00D107AB">
        <w:rPr>
          <w:rFonts w:ascii="Sylfaen" w:hAnsi="Sylfaen"/>
          <w:i/>
          <w:iCs/>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D107AB">
        <w:rPr>
          <w:rFonts w:ascii="Sylfaen" w:hAnsi="Sylfaen"/>
          <w:i/>
          <w:iCs/>
          <w:sz w:val="24"/>
          <w:szCs w:val="24"/>
        </w:rPr>
        <w:t>в электронной форме</w:t>
      </w:r>
      <w:r w:rsidRPr="00D107AB">
        <w:rPr>
          <w:rFonts w:ascii="Sylfaen" w:hAnsi="Sylfaen"/>
          <w:i/>
          <w:iCs/>
          <w:sz w:val="24"/>
          <w:szCs w:val="24"/>
        </w:rPr>
        <w:t xml:space="preserve"> одновременно уведомляет всех участников</w:t>
      </w:r>
      <w:r w:rsidR="002615E2" w:rsidRPr="00D107AB">
        <w:rPr>
          <w:rFonts w:ascii="Sylfaen" w:hAnsi="Sylfaen"/>
          <w:i/>
          <w:iCs/>
          <w:sz w:val="24"/>
          <w:szCs w:val="24"/>
        </w:rPr>
        <w:t xml:space="preserve"> представившими равные цены</w:t>
      </w:r>
      <w:r w:rsidRPr="00D107AB">
        <w:rPr>
          <w:rFonts w:ascii="Sylfaen" w:hAnsi="Sylfaen"/>
          <w:i/>
          <w:iCs/>
          <w:sz w:val="24"/>
          <w:szCs w:val="24"/>
        </w:rPr>
        <w:t xml:space="preserve"> </w:t>
      </w:r>
      <w:r w:rsidR="00BB7A52" w:rsidRPr="00D107AB">
        <w:rPr>
          <w:rFonts w:ascii="Sylfaen" w:hAnsi="Sylfaen"/>
          <w:i/>
          <w:iCs/>
          <w:sz w:val="24"/>
          <w:szCs w:val="24"/>
        </w:rPr>
        <w:t>об условиях, продолжительности,</w:t>
      </w:r>
      <w:r w:rsidRPr="00D107AB">
        <w:rPr>
          <w:rFonts w:ascii="Sylfaen" w:hAnsi="Sylfaen"/>
          <w:i/>
          <w:iCs/>
          <w:sz w:val="24"/>
          <w:szCs w:val="24"/>
        </w:rPr>
        <w:t xml:space="preserve"> дате, времени и месте проведения одновременных переговоров по снижению цен,</w:t>
      </w:r>
    </w:p>
    <w:p w14:paraId="520FFA55" w14:textId="77777777" w:rsidR="009B6D58" w:rsidRPr="00D107AB" w:rsidRDefault="009B6D58" w:rsidP="00B46D58">
      <w:pPr>
        <w:pStyle w:val="norm"/>
        <w:widowControl w:val="0"/>
        <w:tabs>
          <w:tab w:val="left" w:pos="1134"/>
        </w:tabs>
        <w:spacing w:after="160" w:line="240" w:lineRule="auto"/>
        <w:ind w:firstLine="567"/>
        <w:rPr>
          <w:rFonts w:ascii="Sylfaen" w:hAnsi="Sylfaen" w:cs="Sylfaen"/>
          <w:i/>
          <w:iCs/>
          <w:sz w:val="24"/>
          <w:szCs w:val="24"/>
        </w:rPr>
      </w:pPr>
      <w:r w:rsidRPr="00D107AB">
        <w:rPr>
          <w:rFonts w:ascii="Sylfaen" w:hAnsi="Sylfaen"/>
          <w:i/>
          <w:iCs/>
          <w:sz w:val="24"/>
          <w:szCs w:val="24"/>
        </w:rPr>
        <w:t>в.</w:t>
      </w:r>
      <w:r w:rsidR="00186559" w:rsidRPr="00D107AB">
        <w:rPr>
          <w:rFonts w:ascii="Sylfaen" w:hAnsi="Sylfaen"/>
          <w:i/>
          <w:iCs/>
          <w:sz w:val="24"/>
          <w:szCs w:val="24"/>
        </w:rPr>
        <w:tab/>
      </w:r>
      <w:r w:rsidRPr="00D107AB">
        <w:rPr>
          <w:rFonts w:ascii="Sylfaen" w:hAnsi="Sylfaen"/>
          <w:i/>
          <w:iCs/>
          <w:sz w:val="24"/>
          <w:szCs w:val="24"/>
        </w:rPr>
        <w:t xml:space="preserve">переговоры проводятся не раннее чем на второй и не позднее чем на </w:t>
      </w:r>
      <w:r w:rsidR="00996FDC" w:rsidRPr="00D107AB">
        <w:rPr>
          <w:rFonts w:ascii="Sylfaen" w:hAnsi="Sylfaen"/>
          <w:i/>
          <w:iCs/>
          <w:sz w:val="24"/>
          <w:szCs w:val="24"/>
        </w:rPr>
        <w:t xml:space="preserve">пятый </w:t>
      </w:r>
      <w:r w:rsidRPr="00D107AB">
        <w:rPr>
          <w:rFonts w:ascii="Sylfaen" w:hAnsi="Sylfaen"/>
          <w:i/>
          <w:iCs/>
          <w:sz w:val="24"/>
          <w:szCs w:val="24"/>
        </w:rPr>
        <w:t>рабочий день со дня отправки извещения</w:t>
      </w:r>
      <w:r w:rsidR="00A50C53" w:rsidRPr="00D107AB">
        <w:rPr>
          <w:rFonts w:ascii="Sylfaen" w:hAnsi="Sylfaen"/>
          <w:i/>
          <w:iCs/>
          <w:sz w:val="24"/>
          <w:szCs w:val="24"/>
        </w:rPr>
        <w:t>,</w:t>
      </w:r>
    </w:p>
    <w:p w14:paraId="4A03827E" w14:textId="77777777" w:rsidR="009B6D58" w:rsidRPr="00D107AB" w:rsidRDefault="009B6D58" w:rsidP="00B46D58">
      <w:pPr>
        <w:pStyle w:val="norm"/>
        <w:widowControl w:val="0"/>
        <w:tabs>
          <w:tab w:val="left" w:pos="1134"/>
        </w:tabs>
        <w:spacing w:after="160" w:line="240" w:lineRule="auto"/>
        <w:ind w:firstLine="567"/>
        <w:rPr>
          <w:rFonts w:ascii="Sylfaen" w:hAnsi="Sylfaen" w:cs="Sylfaen"/>
          <w:i/>
          <w:iCs/>
          <w:sz w:val="24"/>
          <w:szCs w:val="24"/>
        </w:rPr>
      </w:pPr>
      <w:r w:rsidRPr="00D107AB">
        <w:rPr>
          <w:rFonts w:ascii="Sylfaen" w:hAnsi="Sylfaen"/>
          <w:i/>
          <w:iCs/>
          <w:sz w:val="24"/>
          <w:szCs w:val="24"/>
        </w:rPr>
        <w:t>г.</w:t>
      </w:r>
      <w:r w:rsidR="00186559" w:rsidRPr="00D107AB">
        <w:rPr>
          <w:rFonts w:ascii="Sylfaen" w:hAnsi="Sylfaen"/>
          <w:i/>
          <w:iCs/>
          <w:sz w:val="24"/>
          <w:szCs w:val="24"/>
        </w:rPr>
        <w:tab/>
      </w:r>
      <w:r w:rsidRPr="00D107AB">
        <w:rPr>
          <w:rFonts w:ascii="Sylfaen" w:hAnsi="Sylfaen"/>
          <w:i/>
          <w:iCs/>
          <w:sz w:val="24"/>
          <w:szCs w:val="24"/>
        </w:rPr>
        <w:t xml:space="preserve">представленное на тот момент каждым участником ценовое предложение оглашается для </w:t>
      </w:r>
      <w:r w:rsidR="00AE5E57" w:rsidRPr="00D107AB">
        <w:rPr>
          <w:rFonts w:ascii="Sylfaen" w:hAnsi="Sylfaen"/>
          <w:i/>
          <w:iCs/>
          <w:sz w:val="24"/>
          <w:szCs w:val="24"/>
        </w:rPr>
        <w:t>другого участника</w:t>
      </w:r>
      <w:r w:rsidRPr="00D107AB">
        <w:rPr>
          <w:rFonts w:ascii="Sylfaen" w:hAnsi="Sylfaen"/>
          <w:i/>
          <w:iCs/>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03B20008" w14:textId="77777777" w:rsidR="00D64A0E" w:rsidRPr="00D107AB" w:rsidRDefault="009B6D58" w:rsidP="00D64A0E">
      <w:pPr>
        <w:pStyle w:val="norm"/>
        <w:widowControl w:val="0"/>
        <w:tabs>
          <w:tab w:val="left" w:pos="1134"/>
        </w:tabs>
        <w:spacing w:after="160" w:line="240" w:lineRule="auto"/>
        <w:ind w:firstLine="567"/>
        <w:rPr>
          <w:ins w:id="4" w:author="Vardan" w:date="2022-10-29T23:58:00Z"/>
          <w:rFonts w:ascii="Sylfaen" w:hAnsi="Sylfaen"/>
          <w:i/>
          <w:iCs/>
          <w:sz w:val="24"/>
          <w:szCs w:val="24"/>
        </w:rPr>
      </w:pPr>
      <w:r w:rsidRPr="00D107AB">
        <w:rPr>
          <w:rFonts w:ascii="Sylfaen" w:hAnsi="Sylfaen"/>
          <w:i/>
          <w:iCs/>
          <w:sz w:val="24"/>
          <w:szCs w:val="24"/>
        </w:rPr>
        <w:t>д.</w:t>
      </w:r>
      <w:r w:rsidR="00186559" w:rsidRPr="00D107AB">
        <w:rPr>
          <w:rFonts w:ascii="Sylfaen" w:hAnsi="Sylfaen"/>
          <w:i/>
          <w:iCs/>
          <w:sz w:val="24"/>
          <w:szCs w:val="24"/>
        </w:rPr>
        <w:tab/>
      </w:r>
      <w:r w:rsidRPr="00D107AB">
        <w:rPr>
          <w:rFonts w:ascii="Sylfaen" w:hAnsi="Sylfaen"/>
          <w:i/>
          <w:iCs/>
          <w:sz w:val="24"/>
          <w:szCs w:val="24"/>
        </w:rPr>
        <w:t xml:space="preserve">на момент истечения установленного для переговоров окончательного срока, по представленным </w:t>
      </w:r>
      <w:r w:rsidR="001D129F" w:rsidRPr="00D107AB">
        <w:rPr>
          <w:rFonts w:ascii="Sylfaen" w:hAnsi="Sylfaen"/>
          <w:i/>
          <w:iCs/>
          <w:sz w:val="24"/>
          <w:szCs w:val="24"/>
        </w:rPr>
        <w:t xml:space="preserve">присутствующим на переговорах </w:t>
      </w:r>
      <w:r w:rsidRPr="00D107AB">
        <w:rPr>
          <w:rFonts w:ascii="Sylfaen" w:hAnsi="Sylfaen"/>
          <w:i/>
          <w:iCs/>
          <w:sz w:val="24"/>
          <w:szCs w:val="24"/>
        </w:rPr>
        <w:t>участниками</w:t>
      </w:r>
      <w:r w:rsidR="001D129F" w:rsidRPr="00D107AB">
        <w:rPr>
          <w:rFonts w:ascii="Sylfaen" w:hAnsi="Sylfaen"/>
          <w:i/>
          <w:iCs/>
          <w:sz w:val="24"/>
          <w:szCs w:val="24"/>
        </w:rPr>
        <w:t xml:space="preserve"> </w:t>
      </w:r>
      <w:r w:rsidRPr="00D107AB">
        <w:rPr>
          <w:rFonts w:ascii="Sylfaen" w:hAnsi="Sylfaen"/>
          <w:i/>
          <w:iCs/>
          <w:sz w:val="24"/>
          <w:szCs w:val="24"/>
        </w:rPr>
        <w:t>ценам,  определяются и объявляются</w:t>
      </w:r>
      <w:r w:rsidR="00A134CC" w:rsidRPr="00D107AB">
        <w:rPr>
          <w:rFonts w:ascii="Sylfaen" w:hAnsi="Sylfaen"/>
          <w:i/>
          <w:iCs/>
          <w:sz w:val="24"/>
          <w:szCs w:val="24"/>
        </w:rPr>
        <w:t xml:space="preserve"> отобранный </w:t>
      </w:r>
      <w:r w:rsidR="002F27C9" w:rsidRPr="00D107AB">
        <w:rPr>
          <w:rFonts w:ascii="Sylfaen" w:hAnsi="Sylfaen"/>
          <w:i/>
          <w:iCs/>
          <w:sz w:val="24"/>
          <w:szCs w:val="24"/>
        </w:rPr>
        <w:t xml:space="preserve">и </w:t>
      </w:r>
      <w:r w:rsidR="00CD7A4E" w:rsidRPr="00D107AB">
        <w:rPr>
          <w:rFonts w:ascii="Sylfaen" w:hAnsi="Sylfaen"/>
          <w:i/>
          <w:iCs/>
          <w:sz w:val="24"/>
          <w:szCs w:val="24"/>
        </w:rPr>
        <w:t xml:space="preserve"> непризнанные таковыми</w:t>
      </w:r>
      <w:r w:rsidRPr="00D107AB">
        <w:rPr>
          <w:rFonts w:ascii="Sylfaen" w:hAnsi="Sylfaen"/>
          <w:i/>
          <w:iCs/>
          <w:sz w:val="24"/>
          <w:szCs w:val="24"/>
        </w:rPr>
        <w:t xml:space="preserve"> участники</w:t>
      </w:r>
      <w:r w:rsidR="00D64A0E" w:rsidRPr="00D107AB">
        <w:rPr>
          <w:rFonts w:ascii="Sylfaen" w:hAnsi="Sylfaen"/>
          <w:i/>
          <w:iCs/>
          <w:sz w:val="24"/>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5EB7E7BB" w14:textId="77777777" w:rsidR="00B05FE6" w:rsidRPr="00D107AB" w:rsidRDefault="00B05FE6" w:rsidP="00B05FE6">
      <w:pPr>
        <w:pStyle w:val="norm"/>
        <w:widowControl w:val="0"/>
        <w:tabs>
          <w:tab w:val="left" w:pos="1134"/>
        </w:tabs>
        <w:spacing w:after="160" w:line="240" w:lineRule="auto"/>
        <w:ind w:firstLine="567"/>
        <w:rPr>
          <w:rFonts w:ascii="Sylfaen" w:hAnsi="Sylfaen"/>
          <w:i/>
          <w:iCs/>
          <w:sz w:val="24"/>
          <w:szCs w:val="24"/>
        </w:rPr>
      </w:pPr>
      <w:r w:rsidRPr="00D107AB">
        <w:rPr>
          <w:rFonts w:ascii="Sylfaen" w:hAnsi="Sylfaen"/>
          <w:i/>
          <w:iCs/>
          <w:sz w:val="24"/>
          <w:szCs w:val="24"/>
        </w:rPr>
        <w:t>8.</w:t>
      </w:r>
      <w:r w:rsidR="00222CDB" w:rsidRPr="00D107AB">
        <w:rPr>
          <w:rFonts w:ascii="Sylfaen" w:hAnsi="Sylfaen"/>
          <w:i/>
          <w:iCs/>
          <w:sz w:val="24"/>
          <w:szCs w:val="24"/>
        </w:rPr>
        <w:t>6</w:t>
      </w:r>
      <w:r w:rsidRPr="00D107AB">
        <w:rPr>
          <w:rFonts w:ascii="Sylfaen" w:hAnsi="Sylfaen"/>
          <w:i/>
          <w:iCs/>
          <w:sz w:val="24"/>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D107AB">
        <w:rPr>
          <w:rFonts w:ascii="Sylfaen" w:hAnsi="Sylfaen"/>
          <w:i/>
          <w:iCs/>
        </w:rPr>
        <w:t xml:space="preserve"> </w:t>
      </w:r>
      <w:r w:rsidRPr="00D107AB">
        <w:rPr>
          <w:rFonts w:ascii="Sylfaen" w:hAnsi="Sylfaen"/>
          <w:i/>
          <w:iCs/>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sidRPr="00D107AB">
        <w:rPr>
          <w:rFonts w:ascii="Sylfaen" w:hAnsi="Sylfaen"/>
          <w:i/>
          <w:iCs/>
        </w:rPr>
        <w:t xml:space="preserve"> </w:t>
      </w:r>
      <w:r w:rsidRPr="00D107AB">
        <w:rPr>
          <w:rFonts w:ascii="Sylfaen" w:hAnsi="Sylfaen"/>
          <w:i/>
          <w:iCs/>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D107AB">
        <w:rPr>
          <w:rFonts w:ascii="Sylfaen" w:hAnsi="Sylfaen"/>
          <w:i/>
          <w:iCs/>
        </w:rPr>
        <w:t xml:space="preserve"> </w:t>
      </w:r>
      <w:r w:rsidRPr="00D107AB">
        <w:rPr>
          <w:rFonts w:ascii="Sylfaen" w:hAnsi="Sylfaen"/>
          <w:i/>
          <w:iCs/>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5041CCF2" w14:textId="77777777" w:rsidR="00B05FE6" w:rsidRPr="00D107AB" w:rsidRDefault="00B05FE6" w:rsidP="00B05FE6">
      <w:pPr>
        <w:pStyle w:val="norm"/>
        <w:widowControl w:val="0"/>
        <w:tabs>
          <w:tab w:val="left" w:pos="1134"/>
        </w:tabs>
        <w:spacing w:after="160" w:line="240" w:lineRule="auto"/>
        <w:ind w:firstLine="567"/>
        <w:rPr>
          <w:rFonts w:ascii="Sylfaen" w:hAnsi="Sylfaen" w:cs="Sylfaen"/>
          <w:i/>
          <w:iCs/>
          <w:sz w:val="24"/>
          <w:szCs w:val="24"/>
        </w:rPr>
      </w:pPr>
      <w:r w:rsidRPr="00D107AB">
        <w:rPr>
          <w:rFonts w:ascii="Sylfaen" w:hAnsi="Sylfaen" w:cs="Sylfaen"/>
          <w:i/>
          <w:iCs/>
          <w:sz w:val="24"/>
          <w:szCs w:val="24"/>
        </w:rPr>
        <w:t xml:space="preserve">В случае неприменения настоящего пункта процедура на основании пункта 1 </w:t>
      </w:r>
      <w:r w:rsidRPr="00D107AB">
        <w:rPr>
          <w:rFonts w:ascii="Sylfaen" w:hAnsi="Sylfaen" w:cs="Sylfaen"/>
          <w:i/>
          <w:iCs/>
          <w:sz w:val="24"/>
          <w:szCs w:val="24"/>
        </w:rPr>
        <w:lastRenderedPageBreak/>
        <w:t>части 1 статьи 37 Закона объявляется несостоявшейся</w:t>
      </w:r>
    </w:p>
    <w:p w14:paraId="07603BDB" w14:textId="77777777" w:rsidR="009B6D58" w:rsidRPr="00D107AB" w:rsidDel="00AE108B" w:rsidRDefault="009B6D58" w:rsidP="00B46D58">
      <w:pPr>
        <w:pStyle w:val="norm"/>
        <w:widowControl w:val="0"/>
        <w:tabs>
          <w:tab w:val="left" w:pos="1134"/>
        </w:tabs>
        <w:spacing w:after="160" w:line="240" w:lineRule="auto"/>
        <w:ind w:firstLine="567"/>
        <w:rPr>
          <w:del w:id="5" w:author="Vardan" w:date="2022-10-29T23:58:00Z"/>
          <w:rFonts w:ascii="Sylfaen" w:hAnsi="Sylfaen" w:cs="Sylfaen"/>
          <w:i/>
          <w:iCs/>
          <w:sz w:val="24"/>
          <w:szCs w:val="24"/>
        </w:rPr>
      </w:pPr>
    </w:p>
    <w:p w14:paraId="11E4EF2B" w14:textId="77777777" w:rsidR="00B514E8" w:rsidRPr="00D107AB" w:rsidRDefault="00FD2748" w:rsidP="00B46D58">
      <w:pPr>
        <w:widowControl w:val="0"/>
        <w:tabs>
          <w:tab w:val="left" w:pos="1134"/>
        </w:tabs>
        <w:spacing w:after="160"/>
        <w:ind w:firstLine="567"/>
        <w:jc w:val="both"/>
        <w:rPr>
          <w:rFonts w:ascii="Sylfaen" w:hAnsi="Sylfaen"/>
          <w:i/>
          <w:iCs/>
        </w:rPr>
      </w:pPr>
      <w:r w:rsidRPr="00D107AB">
        <w:rPr>
          <w:rFonts w:ascii="Sylfaen" w:hAnsi="Sylfaen"/>
          <w:i/>
          <w:iCs/>
        </w:rPr>
        <w:t>8.</w:t>
      </w:r>
      <w:r w:rsidR="00096B2C" w:rsidRPr="00D107AB">
        <w:rPr>
          <w:rFonts w:ascii="Sylfaen" w:hAnsi="Sylfaen"/>
          <w:i/>
          <w:iCs/>
        </w:rPr>
        <w:t>7</w:t>
      </w:r>
      <w:r w:rsidRPr="00D107AB">
        <w:rPr>
          <w:rFonts w:ascii="Sylfaen" w:hAnsi="Sylfaen"/>
          <w:i/>
          <w:iCs/>
        </w:rPr>
        <w:t>.</w:t>
      </w:r>
      <w:r w:rsidR="00C37724" w:rsidRPr="00D107AB">
        <w:rPr>
          <w:rFonts w:ascii="Sylfaen" w:hAnsi="Sylfaen"/>
          <w:i/>
          <w:iCs/>
        </w:rPr>
        <w:tab/>
      </w:r>
      <w:r w:rsidRPr="00D107AB">
        <w:rPr>
          <w:rFonts w:ascii="Sylfaen" w:hAnsi="Sylfaen"/>
          <w:i/>
          <w:iCs/>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D107AB">
        <w:rPr>
          <w:rFonts w:ascii="Sylfaen" w:hAnsi="Sylfaen"/>
          <w:i/>
          <w:iCs/>
        </w:rPr>
        <w:t xml:space="preserve">включенные в заявку </w:t>
      </w:r>
      <w:r w:rsidRPr="00D107AB">
        <w:rPr>
          <w:rFonts w:ascii="Sylfaen" w:hAnsi="Sylfaen"/>
          <w:i/>
          <w:iCs/>
        </w:rPr>
        <w:t>документ</w:t>
      </w:r>
      <w:r w:rsidR="00F7541A" w:rsidRPr="00D107AB">
        <w:rPr>
          <w:rFonts w:ascii="Sylfaen" w:hAnsi="Sylfaen"/>
          <w:i/>
          <w:iCs/>
        </w:rPr>
        <w:t>ы</w:t>
      </w:r>
      <w:r w:rsidRPr="00D107AB">
        <w:rPr>
          <w:rFonts w:ascii="Sylfaen" w:hAnsi="Sylfaen"/>
          <w:i/>
          <w:iCs/>
        </w:rPr>
        <w:t>, с которыми он ознакомляется на месте, с правом фотографировать их, и которые он возвращает секретарю комиссии в ходе заседания, не</w:t>
      </w:r>
      <w:r w:rsidR="00213830" w:rsidRPr="00D107AB">
        <w:rPr>
          <w:rFonts w:ascii="Sylfaen" w:hAnsi="Sylfaen" w:cs="Courier New"/>
          <w:i/>
          <w:iCs/>
          <w:lang w:val="en-US"/>
        </w:rPr>
        <w:t> </w:t>
      </w:r>
      <w:r w:rsidRPr="00D107AB">
        <w:rPr>
          <w:rFonts w:ascii="Sylfaen" w:hAnsi="Sylfaen"/>
          <w:i/>
          <w:iCs/>
        </w:rPr>
        <w:t>препятствуя нормальному функционированию комиссии.</w:t>
      </w:r>
    </w:p>
    <w:p w14:paraId="0CE4529E" w14:textId="77777777" w:rsidR="009D2B7E" w:rsidRPr="00D107AB" w:rsidRDefault="009D2B7E" w:rsidP="009D2B7E">
      <w:pPr>
        <w:pStyle w:val="23"/>
        <w:widowControl w:val="0"/>
        <w:tabs>
          <w:tab w:val="left" w:pos="1276"/>
        </w:tabs>
        <w:rPr>
          <w:rFonts w:ascii="Sylfaen" w:hAnsi="Sylfaen"/>
          <w:i/>
          <w:iCs/>
          <w:sz w:val="24"/>
          <w:szCs w:val="24"/>
        </w:rPr>
      </w:pPr>
      <w:r w:rsidRPr="00D107AB">
        <w:rPr>
          <w:rFonts w:ascii="Sylfaen" w:hAnsi="Sylfaen"/>
          <w:i/>
          <w:iCs/>
          <w:sz w:val="24"/>
          <w:szCs w:val="24"/>
        </w:rPr>
        <w:t>8.8.  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 комиссия приостанавливает заседание на один рабочий день, а секретарь комиссии в тот же день в электронной форме  информирует об этом участника, предлагая последнему исправить несоответствия до окончания срока приостановления.</w:t>
      </w:r>
    </w:p>
    <w:p w14:paraId="2E424134" w14:textId="77777777" w:rsidR="009D2B7E" w:rsidRPr="00D107AB" w:rsidRDefault="009D2B7E" w:rsidP="009D2B7E">
      <w:pPr>
        <w:pStyle w:val="23"/>
        <w:widowControl w:val="0"/>
        <w:tabs>
          <w:tab w:val="left" w:pos="1276"/>
        </w:tabs>
        <w:rPr>
          <w:rFonts w:ascii="Sylfaen" w:hAnsi="Sylfaen"/>
          <w:i/>
          <w:iCs/>
          <w:sz w:val="24"/>
          <w:szCs w:val="24"/>
        </w:rPr>
      </w:pPr>
      <w:r w:rsidRPr="00D107AB">
        <w:rPr>
          <w:rFonts w:ascii="Sylfaen" w:hAnsi="Sylfaen"/>
          <w:i/>
          <w:iCs/>
          <w:sz w:val="24"/>
          <w:szCs w:val="24"/>
        </w:rPr>
        <w:t>В уведомлении, направленном участнику, подробно описываются все несоответствия, обнаруженные при оценке заявки.</w:t>
      </w:r>
    </w:p>
    <w:p w14:paraId="3ECC3E82" w14:textId="77777777" w:rsidR="009D2B7E" w:rsidRPr="00D107AB" w:rsidRDefault="009D2B7E" w:rsidP="009D2B7E">
      <w:pPr>
        <w:pStyle w:val="23"/>
        <w:widowControl w:val="0"/>
        <w:tabs>
          <w:tab w:val="left" w:pos="1276"/>
        </w:tabs>
        <w:rPr>
          <w:rFonts w:ascii="Sylfaen" w:hAnsi="Sylfaen"/>
          <w:i/>
          <w:iCs/>
          <w:sz w:val="24"/>
          <w:szCs w:val="24"/>
        </w:rPr>
      </w:pPr>
      <w:r w:rsidRPr="00D107AB">
        <w:rPr>
          <w:rFonts w:ascii="Sylfaen" w:hAnsi="Sylfaen"/>
          <w:i/>
          <w:iCs/>
          <w:sz w:val="24"/>
          <w:szCs w:val="24"/>
        </w:rPr>
        <w:t>8.8.1.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3C86DA2B" w14:textId="77777777" w:rsidR="009D2B7E" w:rsidRPr="00D107AB" w:rsidRDefault="009D2B7E" w:rsidP="009D2B7E">
      <w:pPr>
        <w:pStyle w:val="23"/>
        <w:widowControl w:val="0"/>
        <w:tabs>
          <w:tab w:val="left" w:pos="1276"/>
        </w:tabs>
        <w:rPr>
          <w:rFonts w:ascii="Sylfaen" w:hAnsi="Sylfaen"/>
          <w:i/>
          <w:iCs/>
          <w:sz w:val="24"/>
          <w:szCs w:val="24"/>
        </w:rPr>
      </w:pPr>
      <w:r w:rsidRPr="00D107AB">
        <w:rPr>
          <w:rFonts w:ascii="Sylfaen" w:hAnsi="Sylfaen"/>
          <w:i/>
          <w:iCs/>
          <w:sz w:val="24"/>
          <w:szCs w:val="24"/>
        </w:rPr>
        <w:t>8.9.    Если участник исправляет зафиксированное несоответствие в срок, установленный пунктом 8.8.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09387A10" w14:textId="77777777" w:rsidR="006A649A" w:rsidRPr="00D107AB" w:rsidRDefault="00A150A9" w:rsidP="00B46D58">
      <w:pPr>
        <w:pStyle w:val="23"/>
        <w:widowControl w:val="0"/>
        <w:tabs>
          <w:tab w:val="left" w:pos="1276"/>
        </w:tabs>
        <w:spacing w:after="160" w:line="240" w:lineRule="auto"/>
        <w:ind w:firstLine="567"/>
        <w:rPr>
          <w:rFonts w:ascii="Sylfaen" w:hAnsi="Sylfaen"/>
          <w:i/>
          <w:iCs/>
          <w:sz w:val="24"/>
          <w:szCs w:val="24"/>
        </w:rPr>
      </w:pPr>
      <w:r w:rsidRPr="00D107AB">
        <w:rPr>
          <w:rFonts w:ascii="Sylfaen" w:hAnsi="Sylfaen"/>
          <w:i/>
          <w:iCs/>
          <w:sz w:val="24"/>
          <w:szCs w:val="24"/>
        </w:rPr>
        <w:t>8.1</w:t>
      </w:r>
      <w:r w:rsidR="00B81197" w:rsidRPr="00D107AB">
        <w:rPr>
          <w:rFonts w:ascii="Sylfaen" w:hAnsi="Sylfaen"/>
          <w:i/>
          <w:iCs/>
          <w:sz w:val="24"/>
          <w:szCs w:val="24"/>
        </w:rPr>
        <w:t>0</w:t>
      </w:r>
      <w:r w:rsidRPr="00D107AB">
        <w:rPr>
          <w:rFonts w:ascii="Sylfaen" w:hAnsi="Sylfaen"/>
          <w:i/>
          <w:iCs/>
          <w:sz w:val="24"/>
          <w:szCs w:val="24"/>
        </w:rPr>
        <w:t>.</w:t>
      </w:r>
      <w:r w:rsidR="00213830" w:rsidRPr="00D107AB">
        <w:rPr>
          <w:rFonts w:ascii="Sylfaen" w:hAnsi="Sylfaen"/>
          <w:i/>
          <w:iCs/>
          <w:sz w:val="24"/>
          <w:szCs w:val="24"/>
        </w:rPr>
        <w:tab/>
      </w:r>
      <w:r w:rsidR="006A649A" w:rsidRPr="00D107AB">
        <w:rPr>
          <w:rFonts w:ascii="Sylfaen" w:hAnsi="Sylfaen"/>
          <w:i/>
          <w:iCs/>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D107AB" w:rsidDel="00A5199D">
        <w:rPr>
          <w:rFonts w:ascii="Sylfaen" w:hAnsi="Sylfaen"/>
          <w:i/>
          <w:iCs/>
          <w:sz w:val="24"/>
          <w:szCs w:val="24"/>
        </w:rPr>
        <w:t xml:space="preserve"> </w:t>
      </w:r>
      <w:r w:rsidR="006A649A" w:rsidRPr="00D107AB">
        <w:rPr>
          <w:rFonts w:ascii="Sylfaen" w:hAnsi="Sylfaen"/>
          <w:i/>
          <w:iCs/>
          <w:sz w:val="24"/>
          <w:szCs w:val="24"/>
        </w:rPr>
        <w:t xml:space="preserve">(родитель,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w:t>
      </w:r>
      <w:r w:rsidR="006A649A" w:rsidRPr="00D107AB">
        <w:rPr>
          <w:rFonts w:ascii="Sylfaen" w:hAnsi="Sylfaen"/>
          <w:i/>
          <w:iCs/>
          <w:sz w:val="24"/>
          <w:szCs w:val="24"/>
        </w:rPr>
        <w:lastRenderedPageBreak/>
        <w:t>незамедлительно заявляет о самоотводе из настоящей процедуры.</w:t>
      </w:r>
    </w:p>
    <w:p w14:paraId="56AF806B" w14:textId="77777777" w:rsidR="00EA58C8" w:rsidRPr="00D107AB" w:rsidRDefault="00A150A9" w:rsidP="00B46D58">
      <w:pPr>
        <w:pStyle w:val="23"/>
        <w:widowControl w:val="0"/>
        <w:tabs>
          <w:tab w:val="left" w:pos="1276"/>
        </w:tabs>
        <w:spacing w:after="160" w:line="240" w:lineRule="auto"/>
        <w:ind w:firstLine="567"/>
        <w:rPr>
          <w:rFonts w:ascii="Sylfaen" w:hAnsi="Sylfaen" w:cs="Sylfaen"/>
          <w:i/>
          <w:iCs/>
          <w:sz w:val="24"/>
          <w:szCs w:val="24"/>
        </w:rPr>
      </w:pPr>
      <w:r w:rsidRPr="00D107AB">
        <w:rPr>
          <w:rFonts w:ascii="Sylfaen" w:hAnsi="Sylfaen"/>
          <w:i/>
          <w:iCs/>
          <w:sz w:val="24"/>
          <w:szCs w:val="24"/>
        </w:rPr>
        <w:t>8.1</w:t>
      </w:r>
      <w:r w:rsidR="00B55371" w:rsidRPr="00D107AB">
        <w:rPr>
          <w:rFonts w:ascii="Sylfaen" w:hAnsi="Sylfaen"/>
          <w:i/>
          <w:iCs/>
          <w:sz w:val="24"/>
          <w:szCs w:val="24"/>
        </w:rPr>
        <w:t>1</w:t>
      </w:r>
      <w:r w:rsidR="004409B1" w:rsidRPr="00D107AB">
        <w:rPr>
          <w:rFonts w:ascii="Sylfaen" w:hAnsi="Sylfaen"/>
          <w:i/>
          <w:iCs/>
          <w:sz w:val="24"/>
          <w:szCs w:val="24"/>
        </w:rPr>
        <w:t>.</w:t>
      </w:r>
      <w:r w:rsidR="004409B1" w:rsidRPr="00D107AB">
        <w:rPr>
          <w:rFonts w:ascii="Sylfaen" w:hAnsi="Sylfaen"/>
          <w:i/>
          <w:iCs/>
          <w:sz w:val="24"/>
          <w:szCs w:val="24"/>
        </w:rPr>
        <w:tab/>
      </w:r>
      <w:r w:rsidRPr="00D107AB">
        <w:rPr>
          <w:rFonts w:ascii="Sylfaen" w:hAnsi="Sylfaen"/>
          <w:i/>
          <w:iCs/>
          <w:sz w:val="24"/>
          <w:szCs w:val="24"/>
        </w:rPr>
        <w:t>После вскрытия</w:t>
      </w:r>
      <w:r w:rsidR="00895E05" w:rsidRPr="00D107AB">
        <w:rPr>
          <w:rFonts w:ascii="Sylfaen" w:hAnsi="Sylfaen"/>
          <w:i/>
          <w:iCs/>
          <w:sz w:val="24"/>
          <w:szCs w:val="24"/>
        </w:rPr>
        <w:t xml:space="preserve"> и оценки</w:t>
      </w:r>
      <w:r w:rsidRPr="00D107AB">
        <w:rPr>
          <w:rFonts w:ascii="Sylfaen" w:hAnsi="Sylfaen"/>
          <w:i/>
          <w:iCs/>
          <w:sz w:val="24"/>
          <w:szCs w:val="24"/>
        </w:rPr>
        <w:t xml:space="preserve"> заявок составляется протокол в порядке, установленном законодательством Республики Армения о закупках.</w:t>
      </w:r>
      <w:r w:rsidR="00895E05" w:rsidRPr="00D107AB">
        <w:rPr>
          <w:rFonts w:ascii="Sylfaen" w:hAnsi="Sylfaen"/>
          <w:i/>
          <w:iCs/>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D107AB">
        <w:rPr>
          <w:rFonts w:ascii="Sylfaen" w:hAnsi="Sylfaen"/>
          <w:i/>
          <w:iCs/>
          <w:sz w:val="24"/>
          <w:szCs w:val="24"/>
        </w:rPr>
        <w:t>.</w:t>
      </w:r>
    </w:p>
    <w:p w14:paraId="25DE6316" w14:textId="77777777" w:rsidR="00E65F37" w:rsidRPr="00D107AB" w:rsidRDefault="00A150A9" w:rsidP="00B46D58">
      <w:pPr>
        <w:pStyle w:val="23"/>
        <w:widowControl w:val="0"/>
        <w:tabs>
          <w:tab w:val="left" w:pos="1276"/>
        </w:tabs>
        <w:spacing w:after="160" w:line="240" w:lineRule="auto"/>
        <w:ind w:firstLine="567"/>
        <w:rPr>
          <w:rFonts w:ascii="Sylfaen" w:hAnsi="Sylfaen" w:cs="Sylfaen"/>
          <w:i/>
          <w:iCs/>
          <w:sz w:val="24"/>
          <w:szCs w:val="24"/>
        </w:rPr>
      </w:pPr>
      <w:r w:rsidRPr="00D107AB">
        <w:rPr>
          <w:rFonts w:ascii="Sylfaen" w:hAnsi="Sylfaen"/>
          <w:i/>
          <w:iCs/>
          <w:sz w:val="24"/>
          <w:szCs w:val="24"/>
        </w:rPr>
        <w:t>8.1</w:t>
      </w:r>
      <w:r w:rsidR="00696900" w:rsidRPr="00D107AB">
        <w:rPr>
          <w:rFonts w:ascii="Sylfaen" w:hAnsi="Sylfaen"/>
          <w:i/>
          <w:iCs/>
          <w:sz w:val="24"/>
          <w:szCs w:val="24"/>
        </w:rPr>
        <w:t>2</w:t>
      </w:r>
      <w:r w:rsidRPr="00D107AB">
        <w:rPr>
          <w:rFonts w:ascii="Sylfaen" w:hAnsi="Sylfaen"/>
          <w:i/>
          <w:iCs/>
          <w:sz w:val="24"/>
          <w:szCs w:val="24"/>
        </w:rPr>
        <w:t>.</w:t>
      </w:r>
      <w:r w:rsidR="004409B1" w:rsidRPr="00D107AB">
        <w:rPr>
          <w:rFonts w:ascii="Sylfaen" w:hAnsi="Sylfaen"/>
          <w:i/>
          <w:iCs/>
          <w:sz w:val="24"/>
          <w:szCs w:val="24"/>
        </w:rPr>
        <w:tab/>
      </w:r>
      <w:r w:rsidRPr="00D107AB">
        <w:rPr>
          <w:rFonts w:ascii="Sylfaen" w:hAnsi="Sylfaen"/>
          <w:i/>
          <w:iCs/>
          <w:sz w:val="24"/>
          <w:szCs w:val="24"/>
        </w:rPr>
        <w:t>Не позднее чем на следующий рабочий день после завершения заседания по вскрытию</w:t>
      </w:r>
      <w:r w:rsidR="001E4A24" w:rsidRPr="00D107AB">
        <w:rPr>
          <w:rFonts w:ascii="Sylfaen" w:hAnsi="Sylfaen"/>
          <w:i/>
          <w:iCs/>
          <w:sz w:val="24"/>
          <w:szCs w:val="24"/>
        </w:rPr>
        <w:t xml:space="preserve"> и оценке</w:t>
      </w:r>
      <w:r w:rsidRPr="00D107AB">
        <w:rPr>
          <w:rFonts w:ascii="Sylfaen" w:hAnsi="Sylfaen"/>
          <w:i/>
          <w:iCs/>
          <w:sz w:val="24"/>
          <w:szCs w:val="24"/>
        </w:rPr>
        <w:t xml:space="preserve"> заявок секретарь комиссии: </w:t>
      </w:r>
    </w:p>
    <w:p w14:paraId="5F8C1124" w14:textId="77777777" w:rsidR="00A24827" w:rsidRPr="00D107AB" w:rsidRDefault="00A24827" w:rsidP="00B46D58">
      <w:pPr>
        <w:pStyle w:val="23"/>
        <w:widowControl w:val="0"/>
        <w:tabs>
          <w:tab w:val="left" w:pos="1134"/>
        </w:tabs>
        <w:spacing w:after="160" w:line="240" w:lineRule="auto"/>
        <w:ind w:firstLine="567"/>
        <w:rPr>
          <w:rFonts w:ascii="Sylfaen" w:hAnsi="Sylfaen" w:cs="Sylfaen"/>
          <w:i/>
          <w:iCs/>
          <w:sz w:val="24"/>
          <w:szCs w:val="24"/>
        </w:rPr>
      </w:pPr>
      <w:r w:rsidRPr="00D107AB">
        <w:rPr>
          <w:rFonts w:ascii="Sylfaen" w:hAnsi="Sylfaen"/>
          <w:i/>
          <w:iCs/>
          <w:sz w:val="24"/>
          <w:szCs w:val="24"/>
        </w:rPr>
        <w:t>1)</w:t>
      </w:r>
      <w:r w:rsidR="00DC64B5" w:rsidRPr="00D107AB">
        <w:rPr>
          <w:rFonts w:ascii="Sylfaen" w:hAnsi="Sylfaen"/>
          <w:i/>
          <w:iCs/>
          <w:sz w:val="24"/>
          <w:szCs w:val="24"/>
        </w:rPr>
        <w:tab/>
      </w:r>
      <w:r w:rsidRPr="00D107AB">
        <w:rPr>
          <w:rFonts w:ascii="Sylfaen" w:hAnsi="Sylfaen"/>
          <w:i/>
          <w:iCs/>
          <w:sz w:val="24"/>
          <w:szCs w:val="24"/>
        </w:rPr>
        <w:t>опубликовывает в бюллетене воспроизведенный (отсканированный) с</w:t>
      </w:r>
      <w:r w:rsidR="00DC64B5" w:rsidRPr="00D107AB">
        <w:rPr>
          <w:rFonts w:ascii="Sylfaen" w:hAnsi="Sylfaen" w:cs="Courier New"/>
          <w:i/>
          <w:iCs/>
          <w:sz w:val="24"/>
          <w:szCs w:val="24"/>
          <w:lang w:val="en-US"/>
        </w:rPr>
        <w:t> </w:t>
      </w:r>
      <w:r w:rsidRPr="00D107AB">
        <w:rPr>
          <w:rFonts w:ascii="Sylfaen" w:hAnsi="Sylfaen"/>
          <w:i/>
          <w:iCs/>
          <w:sz w:val="24"/>
          <w:szCs w:val="24"/>
        </w:rPr>
        <w:t>оригинала вариант протокола заседания по вскрытию</w:t>
      </w:r>
      <w:r w:rsidR="00621ADE" w:rsidRPr="00D107AB">
        <w:rPr>
          <w:rFonts w:ascii="Sylfaen" w:hAnsi="Sylfaen"/>
          <w:i/>
          <w:iCs/>
          <w:sz w:val="24"/>
          <w:szCs w:val="24"/>
        </w:rPr>
        <w:t xml:space="preserve"> и оценке</w:t>
      </w:r>
      <w:r w:rsidRPr="00D107AB">
        <w:rPr>
          <w:rFonts w:ascii="Sylfaen" w:hAnsi="Sylfaen"/>
          <w:i/>
          <w:iCs/>
          <w:sz w:val="24"/>
          <w:szCs w:val="24"/>
        </w:rPr>
        <w:t xml:space="preserve"> заявок</w:t>
      </w:r>
      <w:r w:rsidR="001E4A24" w:rsidRPr="00D107AB">
        <w:rPr>
          <w:rFonts w:ascii="Sylfaen" w:hAnsi="Sylfaen"/>
          <w:i/>
          <w:iCs/>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D107AB">
        <w:rPr>
          <w:rFonts w:ascii="Sylfaen" w:hAnsi="Sylfaen"/>
          <w:i/>
          <w:iCs/>
        </w:rPr>
        <w:t xml:space="preserve"> </w:t>
      </w:r>
      <w:r w:rsidR="001E4A24" w:rsidRPr="00D107AB">
        <w:rPr>
          <w:rFonts w:ascii="Sylfaen" w:hAnsi="Sylfaen"/>
          <w:i/>
          <w:iCs/>
          <w:sz w:val="24"/>
          <w:szCs w:val="24"/>
        </w:rPr>
        <w:t>Если обоснования не были представлены, то в протоколе заседания комиссии об этом делаются соответствующие заметки.</w:t>
      </w:r>
    </w:p>
    <w:p w14:paraId="1B7A7D3A" w14:textId="77777777" w:rsidR="008B73CD" w:rsidRPr="00D107AB" w:rsidRDefault="008B73CD" w:rsidP="00B46D58">
      <w:pPr>
        <w:pStyle w:val="23"/>
        <w:widowControl w:val="0"/>
        <w:tabs>
          <w:tab w:val="left" w:pos="1134"/>
        </w:tabs>
        <w:spacing w:after="160" w:line="240" w:lineRule="auto"/>
        <w:ind w:firstLine="567"/>
        <w:rPr>
          <w:rFonts w:ascii="Sylfaen" w:hAnsi="Sylfaen" w:cs="Sylfaen"/>
          <w:i/>
          <w:iCs/>
          <w:sz w:val="24"/>
          <w:szCs w:val="24"/>
        </w:rPr>
      </w:pPr>
      <w:r w:rsidRPr="00D107AB">
        <w:rPr>
          <w:rFonts w:ascii="Sylfaen" w:hAnsi="Sylfaen"/>
          <w:i/>
          <w:iCs/>
          <w:sz w:val="24"/>
          <w:szCs w:val="24"/>
        </w:rPr>
        <w:t>2)</w:t>
      </w:r>
      <w:r w:rsidR="00DC64B5" w:rsidRPr="00D107AB">
        <w:rPr>
          <w:rFonts w:ascii="Sylfaen" w:hAnsi="Sylfaen"/>
          <w:i/>
          <w:iCs/>
          <w:sz w:val="24"/>
          <w:szCs w:val="24"/>
        </w:rPr>
        <w:tab/>
      </w:r>
      <w:r w:rsidRPr="00D107AB">
        <w:rPr>
          <w:rFonts w:ascii="Sylfaen" w:hAnsi="Sylfaen"/>
          <w:i/>
          <w:iCs/>
          <w:sz w:val="24"/>
          <w:szCs w:val="24"/>
        </w:rPr>
        <w:t>опубликовывает в бюллетене воспроизведенные (отсканированные) с</w:t>
      </w:r>
      <w:r w:rsidR="00DC64B5" w:rsidRPr="00D107AB">
        <w:rPr>
          <w:rFonts w:ascii="Sylfaen" w:hAnsi="Sylfaen" w:cs="Courier New"/>
          <w:i/>
          <w:iCs/>
          <w:sz w:val="24"/>
          <w:szCs w:val="24"/>
          <w:lang w:val="en-US"/>
        </w:rPr>
        <w:t> </w:t>
      </w:r>
      <w:r w:rsidRPr="00D107AB">
        <w:rPr>
          <w:rFonts w:ascii="Sylfaen" w:hAnsi="Sylfaen"/>
          <w:i/>
          <w:iCs/>
          <w:sz w:val="24"/>
          <w:szCs w:val="24"/>
        </w:rPr>
        <w:t>подписанных им и присутствующими на заседании по вскрытию</w:t>
      </w:r>
      <w:r w:rsidR="00621ADE" w:rsidRPr="00D107AB">
        <w:rPr>
          <w:rFonts w:ascii="Sylfaen" w:hAnsi="Sylfaen"/>
          <w:i/>
          <w:iCs/>
          <w:sz w:val="24"/>
          <w:szCs w:val="24"/>
        </w:rPr>
        <w:t xml:space="preserve"> и оценке</w:t>
      </w:r>
      <w:r w:rsidRPr="00D107AB">
        <w:rPr>
          <w:rFonts w:ascii="Sylfaen" w:hAnsi="Sylfaen"/>
          <w:i/>
          <w:iCs/>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D107AB">
        <w:rPr>
          <w:rFonts w:ascii="Sylfaen" w:hAnsi="Sylfaen"/>
          <w:i/>
          <w:iCs/>
          <w:sz w:val="24"/>
          <w:szCs w:val="24"/>
        </w:rPr>
        <w:t xml:space="preserve"> и оценке</w:t>
      </w:r>
      <w:r w:rsidRPr="00D107AB">
        <w:rPr>
          <w:rFonts w:ascii="Sylfaen" w:hAnsi="Sylfaen"/>
          <w:i/>
          <w:iCs/>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522EA2B" w14:textId="77777777" w:rsidR="0052468C" w:rsidRPr="00D107AB" w:rsidRDefault="008769B4" w:rsidP="00B46D58">
      <w:pPr>
        <w:widowControl w:val="0"/>
        <w:tabs>
          <w:tab w:val="left" w:pos="1276"/>
        </w:tabs>
        <w:spacing w:after="160"/>
        <w:ind w:firstLine="567"/>
        <w:jc w:val="both"/>
        <w:rPr>
          <w:rFonts w:ascii="Sylfaen" w:hAnsi="Sylfaen"/>
          <w:i/>
          <w:iCs/>
        </w:rPr>
      </w:pPr>
      <w:r w:rsidRPr="00D107AB">
        <w:rPr>
          <w:rFonts w:ascii="Sylfaen" w:hAnsi="Sylfaen"/>
          <w:i/>
          <w:iCs/>
        </w:rPr>
        <w:t>8.</w:t>
      </w:r>
      <w:r w:rsidR="005B6DCF" w:rsidRPr="00D107AB">
        <w:rPr>
          <w:rFonts w:ascii="Sylfaen" w:hAnsi="Sylfaen"/>
          <w:i/>
          <w:iCs/>
          <w:lang w:val="hy-AM"/>
        </w:rPr>
        <w:t>1</w:t>
      </w:r>
      <w:r w:rsidR="00762474" w:rsidRPr="00D107AB">
        <w:rPr>
          <w:rFonts w:ascii="Sylfaen" w:hAnsi="Sylfaen"/>
          <w:i/>
          <w:iCs/>
        </w:rPr>
        <w:t>3</w:t>
      </w:r>
      <w:r w:rsidR="00493CC7" w:rsidRPr="00D107AB">
        <w:rPr>
          <w:rFonts w:ascii="Sylfaen" w:hAnsi="Sylfaen"/>
          <w:i/>
          <w:iCs/>
        </w:rPr>
        <w:t>.</w:t>
      </w:r>
      <w:r w:rsidR="00493CC7" w:rsidRPr="00D107AB">
        <w:rPr>
          <w:rFonts w:ascii="Sylfaen" w:hAnsi="Sylfaen"/>
          <w:i/>
          <w:iCs/>
        </w:rPr>
        <w:tab/>
      </w:r>
      <w:r w:rsidR="0052468C" w:rsidRPr="00D107AB">
        <w:rPr>
          <w:rFonts w:ascii="Sylfaen" w:hAnsi="Sylfaen"/>
          <w:i/>
          <w:iCs/>
        </w:rPr>
        <w:t xml:space="preserve">В случае выявления </w:t>
      </w:r>
      <w:r w:rsidR="0052468C" w:rsidRPr="00D107AB">
        <w:rPr>
          <w:rFonts w:ascii="Sylfaen" w:hAnsi="Sylfaen"/>
          <w:i/>
          <w:iCs/>
          <w:color w:val="000000" w:themeColor="text1"/>
        </w:rPr>
        <w:t xml:space="preserve">оснований, предусмотренных пунктом 6 части 1 статьи 6 Закона, </w:t>
      </w:r>
      <w:r w:rsidR="0052468C" w:rsidRPr="00D107AB">
        <w:rPr>
          <w:rFonts w:ascii="Sylfaen" w:hAnsi="Sylfaen"/>
          <w:i/>
          <w:iCs/>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107AB">
        <w:rPr>
          <w:rFonts w:ascii="Sylfaen" w:hAnsi="Sylfaen"/>
          <w:i/>
          <w:iCs/>
        </w:rPr>
        <w:t>.</w:t>
      </w:r>
      <w:r w:rsidR="0088745E" w:rsidRPr="00D107AB">
        <w:rPr>
          <w:rFonts w:ascii="Sylfaen" w:hAnsi="Sylfaen"/>
          <w:i/>
          <w:iCs/>
        </w:rPr>
        <w:t xml:space="preserve"> </w:t>
      </w:r>
      <w:r w:rsidR="00D17C45" w:rsidRPr="00D107AB">
        <w:rPr>
          <w:rFonts w:ascii="Sylfaen" w:hAnsi="Sylfaen"/>
          <w:i/>
          <w:iCs/>
        </w:rPr>
        <w:t>Мотивированное решение руководителя заказчика уполномоченный орган публикует в бюллетене</w:t>
      </w:r>
      <w:r w:rsidR="00507A99" w:rsidRPr="00D107AB">
        <w:rPr>
          <w:rFonts w:ascii="Sylfaen" w:hAnsi="Sylfaen"/>
          <w:i/>
          <w:iCs/>
        </w:rPr>
        <w:t xml:space="preserve"> в течение пяти рабочих дней, </w:t>
      </w:r>
      <w:r w:rsidR="00507A99" w:rsidRPr="00D107AB">
        <w:rPr>
          <w:rStyle w:val="ezkurwreuab5ozgtqnkl"/>
          <w:rFonts w:ascii="Sylfaen" w:hAnsi="Sylfaen"/>
          <w:i/>
          <w:iCs/>
        </w:rPr>
        <w:t>следующих</w:t>
      </w:r>
      <w:r w:rsidR="00507A99" w:rsidRPr="00D107AB">
        <w:rPr>
          <w:rFonts w:ascii="Sylfaen" w:hAnsi="Sylfaen"/>
          <w:i/>
          <w:iCs/>
        </w:rPr>
        <w:t xml:space="preserve"> </w:t>
      </w:r>
      <w:r w:rsidR="00507A99" w:rsidRPr="00D107AB">
        <w:rPr>
          <w:rStyle w:val="ezkurwreuab5ozgtqnkl"/>
          <w:rFonts w:ascii="Sylfaen" w:hAnsi="Sylfaen"/>
          <w:i/>
          <w:iCs/>
        </w:rPr>
        <w:t>за днем</w:t>
      </w:r>
      <w:r w:rsidR="00507A99" w:rsidRPr="00D107AB">
        <w:rPr>
          <w:rFonts w:ascii="Sylfaen" w:hAnsi="Sylfaen"/>
          <w:i/>
          <w:iCs/>
        </w:rPr>
        <w:t xml:space="preserve"> </w:t>
      </w:r>
      <w:r w:rsidR="00507A99" w:rsidRPr="00D107AB">
        <w:rPr>
          <w:rStyle w:val="ezkurwreuab5ozgtqnkl"/>
          <w:rFonts w:ascii="Sylfaen" w:hAnsi="Sylfaen"/>
          <w:i/>
          <w:iCs/>
        </w:rPr>
        <w:t>получения</w:t>
      </w:r>
      <w:r w:rsidR="00507A99" w:rsidRPr="00D107AB">
        <w:rPr>
          <w:rFonts w:ascii="Sylfaen" w:hAnsi="Sylfaen"/>
          <w:i/>
          <w:iCs/>
        </w:rPr>
        <w:t xml:space="preserve"> </w:t>
      </w:r>
      <w:r w:rsidR="00507A99" w:rsidRPr="00D107AB">
        <w:rPr>
          <w:rStyle w:val="ezkurwreuab5ozgtqnkl"/>
          <w:rFonts w:ascii="Sylfaen" w:hAnsi="Sylfaen"/>
          <w:i/>
          <w:iCs/>
        </w:rPr>
        <w:t>решения</w:t>
      </w:r>
      <w:r w:rsidR="00D17C45" w:rsidRPr="00D107AB">
        <w:rPr>
          <w:rFonts w:ascii="Sylfaen" w:hAnsi="Sylfaen"/>
          <w:i/>
          <w:iCs/>
        </w:rPr>
        <w:t>.</w:t>
      </w:r>
      <w:r w:rsidR="0052468C" w:rsidRPr="00D107AB">
        <w:rPr>
          <w:rFonts w:ascii="Sylfaen" w:hAnsi="Sylfaen"/>
          <w:i/>
          <w:iCs/>
        </w:rPr>
        <w:t xml:space="preserve"> При этом указанное в настоящем пункте решение руководитель заказчика выносит на десятый ден</w:t>
      </w:r>
      <w:r w:rsidR="00C143D2" w:rsidRPr="00D107AB">
        <w:rPr>
          <w:rFonts w:ascii="Sylfaen" w:hAnsi="Sylfaen"/>
          <w:i/>
          <w:iCs/>
        </w:rPr>
        <w:t>ь</w:t>
      </w:r>
      <w:r w:rsidR="0052468C" w:rsidRPr="00D107AB">
        <w:rPr>
          <w:rFonts w:ascii="Sylfaen" w:hAnsi="Sylfaen"/>
          <w:i/>
          <w:iCs/>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677E5420" w14:textId="77777777" w:rsidR="00B24E4B" w:rsidRPr="00D107AB" w:rsidRDefault="000E53B7" w:rsidP="00B24E4B">
      <w:pPr>
        <w:widowControl w:val="0"/>
        <w:tabs>
          <w:tab w:val="left" w:pos="1276"/>
        </w:tabs>
        <w:rPr>
          <w:rFonts w:ascii="Sylfaen" w:hAnsi="Sylfaen"/>
          <w:i/>
          <w:iCs/>
        </w:rPr>
      </w:pPr>
      <w:r w:rsidRPr="00D107AB">
        <w:rPr>
          <w:rFonts w:ascii="Sylfaen" w:hAnsi="Sylfaen"/>
          <w:i/>
          <w:iCs/>
        </w:rPr>
        <w:t>Е</w:t>
      </w:r>
      <w:r w:rsidR="00B24E4B" w:rsidRPr="00D107AB">
        <w:rPr>
          <w:rFonts w:ascii="Sylfaen" w:hAnsi="Sylfaen"/>
          <w:i/>
          <w:iCs/>
        </w:rPr>
        <w:t>сли:</w:t>
      </w:r>
    </w:p>
    <w:p w14:paraId="746E4E07" w14:textId="77777777" w:rsidR="00B24E4B" w:rsidRPr="00D107AB" w:rsidRDefault="00B24E4B" w:rsidP="00B24E4B">
      <w:pPr>
        <w:pStyle w:val="aff"/>
        <w:widowControl w:val="0"/>
        <w:numPr>
          <w:ilvl w:val="0"/>
          <w:numId w:val="31"/>
        </w:numPr>
        <w:ind w:left="0" w:firstLine="284"/>
        <w:contextualSpacing/>
        <w:jc w:val="both"/>
        <w:rPr>
          <w:rFonts w:ascii="Sylfaen" w:hAnsi="Sylfaen"/>
          <w:i/>
          <w:iCs/>
        </w:rPr>
      </w:pPr>
      <w:r w:rsidRPr="00D107AB">
        <w:rPr>
          <w:rFonts w:ascii="Sylfaen" w:hAnsi="Sylfaen"/>
          <w:i/>
          <w:iCs/>
        </w:rPr>
        <w:lastRenderedPageBreak/>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46B44CCB" w14:textId="77777777" w:rsidR="00B24E4B" w:rsidRPr="00D107AB" w:rsidRDefault="00B24E4B" w:rsidP="00B24E4B">
      <w:pPr>
        <w:pStyle w:val="aff"/>
        <w:widowControl w:val="0"/>
        <w:numPr>
          <w:ilvl w:val="0"/>
          <w:numId w:val="31"/>
        </w:numPr>
        <w:ind w:left="0" w:firstLine="284"/>
        <w:contextualSpacing/>
        <w:jc w:val="both"/>
        <w:rPr>
          <w:ins w:id="6" w:author="Vardan" w:date="2022-10-30T00:00:00Z"/>
          <w:rFonts w:ascii="Sylfaen" w:hAnsi="Sylfaen"/>
          <w:i/>
          <w:iCs/>
        </w:rPr>
      </w:pPr>
      <w:r w:rsidRPr="00D107AB">
        <w:rPr>
          <w:rFonts w:ascii="Sylfaen" w:hAnsi="Sylfaen"/>
          <w:i/>
          <w:iCs/>
        </w:rPr>
        <w:t xml:space="preserve">выплата участником или лицом, заключившим договор, суммы обеспечения заявки, договора и (или) квалификации </w:t>
      </w:r>
      <w:r w:rsidR="000A1DB5" w:rsidRPr="00D107AB">
        <w:rPr>
          <w:rFonts w:ascii="Sylfaen" w:hAnsi="Sylfaen"/>
          <w:i/>
          <w:iCs/>
        </w:rPr>
        <w:t>была осуществлена</w:t>
      </w:r>
      <w:r w:rsidRPr="00D107AB">
        <w:rPr>
          <w:rFonts w:ascii="Sylfaen" w:hAnsi="Sylfaen"/>
          <w:i/>
          <w:iCs/>
        </w:rPr>
        <w:t xml:space="preserve"> по истечении срока представления решения уполномоченному органу, но не позднее </w:t>
      </w:r>
      <w:r w:rsidR="007E2805" w:rsidRPr="00D107AB">
        <w:rPr>
          <w:rFonts w:ascii="Sylfaen" w:hAnsi="Sylfaen"/>
          <w:i/>
          <w:iCs/>
        </w:rPr>
        <w:t xml:space="preserve">истечения </w:t>
      </w:r>
      <w:r w:rsidR="00F97C74" w:rsidRPr="00D107AB">
        <w:rPr>
          <w:rFonts w:ascii="Sylfaen" w:hAnsi="Sylfaen"/>
          <w:i/>
          <w:iCs/>
        </w:rPr>
        <w:t>сорокодневного срока</w:t>
      </w:r>
      <w:r w:rsidR="00F97C74" w:rsidRPr="00D107AB" w:rsidDel="00F97C74">
        <w:rPr>
          <w:rFonts w:ascii="Sylfaen" w:hAnsi="Sylfaen"/>
          <w:i/>
          <w:iCs/>
        </w:rPr>
        <w:t xml:space="preserve"> </w:t>
      </w:r>
      <w:r w:rsidR="007E2805" w:rsidRPr="00D107AB">
        <w:rPr>
          <w:rFonts w:ascii="Sylfaen" w:hAnsi="Sylfaen"/>
          <w:i/>
          <w:iCs/>
        </w:rPr>
        <w:t>установленн</w:t>
      </w:r>
      <w:r w:rsidR="00F97C74" w:rsidRPr="00D107AB">
        <w:rPr>
          <w:rFonts w:ascii="Sylfaen" w:hAnsi="Sylfaen"/>
          <w:i/>
          <w:iCs/>
        </w:rPr>
        <w:t>ого</w:t>
      </w:r>
      <w:r w:rsidR="007E2805" w:rsidRPr="00D107AB">
        <w:rPr>
          <w:rFonts w:ascii="Sylfaen" w:hAnsi="Sylfaen"/>
          <w:i/>
          <w:iCs/>
        </w:rPr>
        <w:t xml:space="preserve"> для включения </w:t>
      </w:r>
      <w:r w:rsidR="00F97C74" w:rsidRPr="00D107AB">
        <w:rPr>
          <w:rFonts w:ascii="Sylfaen" w:hAnsi="Sylfaen"/>
          <w:i/>
          <w:iCs/>
        </w:rPr>
        <w:t xml:space="preserve">уполномоченным органом </w:t>
      </w:r>
      <w:r w:rsidR="007E2805" w:rsidRPr="00D107AB">
        <w:rPr>
          <w:rFonts w:ascii="Sylfaen" w:hAnsi="Sylfaen"/>
          <w:i/>
          <w:iCs/>
        </w:rPr>
        <w:t xml:space="preserve">участника </w:t>
      </w:r>
      <w:r w:rsidRPr="00D107AB">
        <w:rPr>
          <w:rFonts w:ascii="Sylfaen" w:hAnsi="Sylfaen"/>
          <w:i/>
          <w:iCs/>
        </w:rPr>
        <w:t xml:space="preserve"> в список, </w:t>
      </w:r>
      <w:r w:rsidR="000A1DB5" w:rsidRPr="00D107AB">
        <w:rPr>
          <w:rFonts w:ascii="Sylfaen" w:hAnsi="Sylfaen"/>
          <w:i/>
          <w:iCs/>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D107AB">
        <w:rPr>
          <w:rFonts w:ascii="Sylfaen" w:hAnsi="Sylfaen"/>
          <w:i/>
          <w:iCs/>
        </w:rPr>
        <w:t>то заказчик письменно уведомляет об этом уполномоченный орган, на основании которого участник не включается в список.</w:t>
      </w:r>
    </w:p>
    <w:p w14:paraId="0DF2D11B" w14:textId="77777777" w:rsidR="00C20AD3" w:rsidRPr="00D107AB" w:rsidRDefault="006435F5" w:rsidP="00637CD2">
      <w:pPr>
        <w:widowControl w:val="0"/>
        <w:tabs>
          <w:tab w:val="left" w:pos="1134"/>
        </w:tabs>
        <w:ind w:left="-360"/>
        <w:jc w:val="both"/>
        <w:rPr>
          <w:rFonts w:ascii="Sylfaen" w:hAnsi="Sylfaen"/>
          <w:i/>
          <w:iCs/>
        </w:rPr>
      </w:pPr>
      <w:r w:rsidRPr="00D107AB">
        <w:rPr>
          <w:rFonts w:ascii="Sylfaen" w:hAnsi="Sylfaen" w:cs="Sylfaen"/>
          <w:i/>
          <w:iCs/>
        </w:rPr>
        <w:t xml:space="preserve">       </w:t>
      </w:r>
      <w:r w:rsidR="00C20AD3" w:rsidRPr="00D107AB">
        <w:rPr>
          <w:rFonts w:ascii="Sylfaen" w:hAnsi="Sylfaen" w:cs="Sylfaen"/>
          <w:i/>
          <w:iCs/>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00F01662" w:rsidRPr="00D107AB">
        <w:rPr>
          <w:rFonts w:ascii="Sylfaen" w:hAnsi="Sylfaen" w:cs="Sylfaen"/>
          <w:i/>
          <w:iCs/>
        </w:rPr>
        <w:t xml:space="preserve"> 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00C20AD3" w:rsidRPr="00D107AB">
        <w:rPr>
          <w:rFonts w:ascii="Sylfaen" w:hAnsi="Sylfaen" w:cs="Sylfaen"/>
          <w:i/>
          <w:iCs/>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374CA59E" w14:textId="77777777" w:rsidR="00C20AD3" w:rsidRPr="00D107AB" w:rsidRDefault="00C20AD3" w:rsidP="00637CD2">
      <w:pPr>
        <w:widowControl w:val="0"/>
        <w:ind w:left="284"/>
        <w:contextualSpacing/>
        <w:jc w:val="both"/>
        <w:rPr>
          <w:rFonts w:ascii="Sylfaen" w:hAnsi="Sylfaen"/>
          <w:i/>
          <w:iCs/>
        </w:rPr>
      </w:pPr>
    </w:p>
    <w:p w14:paraId="127A69B4" w14:textId="77777777" w:rsidR="00A63D83" w:rsidRPr="00D107AB" w:rsidRDefault="00A63D83" w:rsidP="00B46D58">
      <w:pPr>
        <w:widowControl w:val="0"/>
        <w:tabs>
          <w:tab w:val="left" w:pos="1276"/>
        </w:tabs>
        <w:spacing w:after="160"/>
        <w:ind w:firstLine="567"/>
        <w:jc w:val="both"/>
        <w:rPr>
          <w:rFonts w:ascii="Sylfaen" w:hAnsi="Sylfaen"/>
          <w:i/>
          <w:iCs/>
        </w:rPr>
      </w:pPr>
      <w:r w:rsidRPr="00D107AB">
        <w:rPr>
          <w:rFonts w:ascii="Sylfaen" w:hAnsi="Sylfaen"/>
          <w:i/>
          <w:iCs/>
        </w:rPr>
        <w:t>8.1</w:t>
      </w:r>
      <w:r w:rsidR="008067C5" w:rsidRPr="00D107AB">
        <w:rPr>
          <w:rFonts w:ascii="Sylfaen" w:hAnsi="Sylfaen"/>
          <w:i/>
          <w:iCs/>
        </w:rPr>
        <w:t>4</w:t>
      </w:r>
      <w:r w:rsidR="00A31DCA" w:rsidRPr="00D107AB">
        <w:rPr>
          <w:rFonts w:ascii="Sylfaen" w:hAnsi="Sylfaen"/>
          <w:i/>
          <w:iCs/>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7D35E6EB" w14:textId="77777777" w:rsidR="00A23E7B" w:rsidRPr="00D107AB" w:rsidRDefault="00E64D24" w:rsidP="00B46D58">
      <w:pPr>
        <w:pStyle w:val="norm"/>
        <w:widowControl w:val="0"/>
        <w:tabs>
          <w:tab w:val="left" w:pos="1276"/>
        </w:tabs>
        <w:spacing w:after="160" w:line="240" w:lineRule="auto"/>
        <w:ind w:firstLine="567"/>
        <w:rPr>
          <w:rFonts w:ascii="Sylfaen" w:hAnsi="Sylfaen" w:cs="Sylfaen"/>
          <w:i/>
          <w:iCs/>
          <w:sz w:val="24"/>
          <w:szCs w:val="24"/>
        </w:rPr>
      </w:pPr>
      <w:r w:rsidRPr="00D107AB">
        <w:rPr>
          <w:rFonts w:ascii="Sylfaen" w:hAnsi="Sylfaen"/>
          <w:i/>
          <w:iCs/>
          <w:sz w:val="24"/>
          <w:szCs w:val="24"/>
        </w:rPr>
        <w:t>8.1</w:t>
      </w:r>
      <w:r w:rsidR="00FE1D95" w:rsidRPr="00D107AB">
        <w:rPr>
          <w:rFonts w:ascii="Sylfaen" w:hAnsi="Sylfaen"/>
          <w:i/>
          <w:iCs/>
          <w:sz w:val="24"/>
          <w:szCs w:val="24"/>
        </w:rPr>
        <w:t>5</w:t>
      </w:r>
      <w:r w:rsidRPr="00D107AB">
        <w:rPr>
          <w:rFonts w:ascii="Sylfaen" w:hAnsi="Sylfaen"/>
          <w:i/>
          <w:iCs/>
          <w:sz w:val="24"/>
          <w:szCs w:val="24"/>
        </w:rPr>
        <w:t xml:space="preserve"> </w:t>
      </w:r>
      <w:r w:rsidR="00A74478" w:rsidRPr="00D107AB">
        <w:rPr>
          <w:rFonts w:ascii="Sylfaen" w:hAnsi="Sylfaen"/>
          <w:i/>
          <w:iCs/>
          <w:sz w:val="24"/>
          <w:szCs w:val="24"/>
        </w:rPr>
        <w:t>Документы, указанные в пунктах 8.</w:t>
      </w:r>
      <w:r w:rsidR="00D0532E" w:rsidRPr="00D107AB">
        <w:rPr>
          <w:rFonts w:ascii="Sylfaen" w:hAnsi="Sylfaen"/>
          <w:i/>
          <w:iCs/>
          <w:sz w:val="24"/>
          <w:szCs w:val="24"/>
        </w:rPr>
        <w:t>8</w:t>
      </w:r>
      <w:r w:rsidR="00A74478" w:rsidRPr="00D107AB">
        <w:rPr>
          <w:rFonts w:ascii="Sylfaen" w:hAnsi="Sylfaen"/>
          <w:i/>
          <w:iCs/>
          <w:sz w:val="24"/>
          <w:szCs w:val="24"/>
        </w:rPr>
        <w:t xml:space="preserve"> и 8.</w:t>
      </w:r>
      <w:r w:rsidR="00D0532E" w:rsidRPr="00D107AB">
        <w:rPr>
          <w:rFonts w:ascii="Sylfaen" w:hAnsi="Sylfaen"/>
          <w:i/>
          <w:iCs/>
          <w:sz w:val="24"/>
          <w:szCs w:val="24"/>
        </w:rPr>
        <w:t>9</w:t>
      </w:r>
      <w:r w:rsidR="00A74478" w:rsidRPr="00D107AB">
        <w:rPr>
          <w:rFonts w:ascii="Sylfaen" w:hAnsi="Sylfaen"/>
          <w:i/>
          <w:iCs/>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D107AB">
        <w:rPr>
          <w:rFonts w:ascii="Sylfaen" w:hAnsi="Sylfaen"/>
          <w:i/>
          <w:iCs/>
        </w:rPr>
        <w:t xml:space="preserve"> </w:t>
      </w:r>
      <w:r w:rsidR="00A23E7B" w:rsidRPr="00D107AB">
        <w:rPr>
          <w:rFonts w:ascii="Sylfaen" w:hAnsi="Sylfaen"/>
          <w:i/>
          <w:iCs/>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17E8BEFC" w14:textId="77777777" w:rsidR="002B121D" w:rsidRPr="00D107AB" w:rsidRDefault="00A150A9" w:rsidP="00B46D58">
      <w:pPr>
        <w:pStyle w:val="23"/>
        <w:widowControl w:val="0"/>
        <w:tabs>
          <w:tab w:val="left" w:pos="1276"/>
        </w:tabs>
        <w:spacing w:after="160" w:line="240" w:lineRule="auto"/>
        <w:ind w:firstLine="567"/>
        <w:rPr>
          <w:rFonts w:ascii="Sylfaen" w:hAnsi="Sylfaen" w:cs="Sylfaen"/>
          <w:i/>
          <w:iCs/>
          <w:spacing w:val="-4"/>
          <w:sz w:val="24"/>
          <w:szCs w:val="24"/>
        </w:rPr>
      </w:pPr>
      <w:r w:rsidRPr="00D107AB">
        <w:rPr>
          <w:rFonts w:ascii="Sylfaen" w:hAnsi="Sylfaen"/>
          <w:i/>
          <w:iCs/>
          <w:sz w:val="24"/>
          <w:szCs w:val="24"/>
        </w:rPr>
        <w:t>8.</w:t>
      </w:r>
      <w:r w:rsidR="0093610F" w:rsidRPr="00D107AB">
        <w:rPr>
          <w:rFonts w:ascii="Sylfaen" w:hAnsi="Sylfaen"/>
          <w:i/>
          <w:iCs/>
          <w:sz w:val="24"/>
          <w:szCs w:val="24"/>
        </w:rPr>
        <w:t>1</w:t>
      </w:r>
      <w:r w:rsidR="00D51DF5" w:rsidRPr="00D107AB">
        <w:rPr>
          <w:rFonts w:ascii="Sylfaen" w:hAnsi="Sylfaen"/>
          <w:i/>
          <w:iCs/>
          <w:sz w:val="24"/>
          <w:szCs w:val="24"/>
        </w:rPr>
        <w:t>6</w:t>
      </w:r>
      <w:r w:rsidR="00EE0CB1" w:rsidRPr="00D107AB">
        <w:rPr>
          <w:rFonts w:ascii="Sylfaen" w:hAnsi="Sylfaen"/>
          <w:i/>
          <w:iCs/>
          <w:sz w:val="24"/>
          <w:szCs w:val="24"/>
        </w:rPr>
        <w:t>.</w:t>
      </w:r>
      <w:r w:rsidR="00EE0CB1" w:rsidRPr="00D107AB">
        <w:rPr>
          <w:rFonts w:ascii="Sylfaen" w:hAnsi="Sylfaen"/>
          <w:i/>
          <w:iCs/>
          <w:sz w:val="24"/>
          <w:szCs w:val="24"/>
        </w:rPr>
        <w:tab/>
      </w:r>
      <w:r w:rsidRPr="00D107AB">
        <w:rPr>
          <w:rFonts w:ascii="Sylfaen" w:hAnsi="Sylfaen"/>
          <w:i/>
          <w:iCs/>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6F37587" w14:textId="77777777" w:rsidR="00BF1CBD" w:rsidRPr="00D107AB" w:rsidRDefault="00B5219E" w:rsidP="00BF1CBD">
      <w:pPr>
        <w:widowControl w:val="0"/>
        <w:tabs>
          <w:tab w:val="left" w:pos="1276"/>
        </w:tabs>
        <w:spacing w:after="160"/>
        <w:ind w:firstLine="567"/>
        <w:contextualSpacing/>
        <w:jc w:val="both"/>
        <w:rPr>
          <w:rFonts w:ascii="Sylfaen" w:hAnsi="Sylfaen"/>
          <w:i/>
          <w:iCs/>
          <w:spacing w:val="-4"/>
        </w:rPr>
      </w:pPr>
      <w:r w:rsidRPr="00D107AB">
        <w:rPr>
          <w:rFonts w:ascii="Sylfaen" w:hAnsi="Sylfaen"/>
          <w:i/>
          <w:iCs/>
          <w:spacing w:val="-4"/>
        </w:rPr>
        <w:t>8</w:t>
      </w:r>
      <w:r w:rsidR="00A150A9" w:rsidRPr="00D107AB">
        <w:rPr>
          <w:rFonts w:ascii="Sylfaen" w:hAnsi="Sylfaen"/>
          <w:i/>
          <w:iCs/>
          <w:spacing w:val="-4"/>
        </w:rPr>
        <w:t>.</w:t>
      </w:r>
      <w:r w:rsidR="0093610F" w:rsidRPr="00D107AB">
        <w:rPr>
          <w:rFonts w:ascii="Sylfaen" w:hAnsi="Sylfaen"/>
          <w:i/>
          <w:iCs/>
          <w:spacing w:val="-4"/>
        </w:rPr>
        <w:t>1</w:t>
      </w:r>
      <w:r w:rsidR="00A161B0" w:rsidRPr="00D107AB">
        <w:rPr>
          <w:rFonts w:ascii="Sylfaen" w:hAnsi="Sylfaen"/>
          <w:i/>
          <w:iCs/>
          <w:spacing w:val="-4"/>
        </w:rPr>
        <w:t>7</w:t>
      </w:r>
      <w:r w:rsidR="00EE0CB1" w:rsidRPr="00D107AB">
        <w:rPr>
          <w:rFonts w:ascii="Sylfaen" w:hAnsi="Sylfaen"/>
          <w:i/>
          <w:iCs/>
          <w:spacing w:val="-4"/>
        </w:rPr>
        <w:t>.</w:t>
      </w:r>
      <w:r w:rsidR="00EE0CB1" w:rsidRPr="00D107AB">
        <w:rPr>
          <w:rFonts w:ascii="Sylfaen" w:hAnsi="Sylfaen"/>
          <w:i/>
          <w:iCs/>
          <w:spacing w:val="-4"/>
        </w:rPr>
        <w:tab/>
      </w:r>
      <w:r w:rsidR="00BF1CBD" w:rsidRPr="00D107AB">
        <w:rPr>
          <w:rFonts w:ascii="Sylfaen" w:hAnsi="Sylfaen"/>
          <w:i/>
          <w:iCs/>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54F0ADC8" w14:textId="77777777" w:rsidR="00BF1CBD" w:rsidRPr="00D107AB" w:rsidRDefault="00BF1CBD" w:rsidP="00BF1CBD">
      <w:pPr>
        <w:widowControl w:val="0"/>
        <w:spacing w:after="160"/>
        <w:ind w:firstLine="567"/>
        <w:contextualSpacing/>
        <w:jc w:val="both"/>
        <w:rPr>
          <w:rFonts w:ascii="Sylfaen" w:hAnsi="Sylfaen"/>
          <w:i/>
          <w:iCs/>
          <w:spacing w:val="-4"/>
        </w:rPr>
      </w:pPr>
      <w:r w:rsidRPr="00D107AB">
        <w:rPr>
          <w:rFonts w:ascii="Sylfaen" w:hAnsi="Sylfaen"/>
          <w:i/>
          <w:iCs/>
          <w:spacing w:val="-4"/>
        </w:rPr>
        <w:lastRenderedPageBreak/>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3047C785" w14:textId="77777777" w:rsidR="002B103D" w:rsidRPr="00D107AB" w:rsidRDefault="00A150A9" w:rsidP="00B46D58">
      <w:pPr>
        <w:pStyle w:val="23"/>
        <w:widowControl w:val="0"/>
        <w:tabs>
          <w:tab w:val="left" w:pos="1276"/>
        </w:tabs>
        <w:spacing w:after="160" w:line="240" w:lineRule="auto"/>
        <w:ind w:firstLine="567"/>
        <w:rPr>
          <w:rFonts w:ascii="Sylfaen" w:hAnsi="Sylfaen"/>
          <w:i/>
          <w:iCs/>
          <w:sz w:val="24"/>
          <w:szCs w:val="24"/>
        </w:rPr>
      </w:pPr>
      <w:r w:rsidRPr="00D107AB">
        <w:rPr>
          <w:rFonts w:ascii="Sylfaen" w:hAnsi="Sylfaen"/>
          <w:i/>
          <w:iCs/>
          <w:sz w:val="24"/>
          <w:szCs w:val="24"/>
        </w:rPr>
        <w:t>8.</w:t>
      </w:r>
      <w:r w:rsidR="000E624C" w:rsidRPr="00D107AB">
        <w:rPr>
          <w:rFonts w:ascii="Sylfaen" w:hAnsi="Sylfaen"/>
          <w:i/>
          <w:iCs/>
          <w:sz w:val="24"/>
          <w:szCs w:val="24"/>
          <w:lang w:val="hy-AM"/>
        </w:rPr>
        <w:t>1</w:t>
      </w:r>
      <w:r w:rsidR="00B325AF" w:rsidRPr="00D107AB">
        <w:rPr>
          <w:rFonts w:ascii="Sylfaen" w:hAnsi="Sylfaen"/>
          <w:i/>
          <w:iCs/>
          <w:sz w:val="24"/>
          <w:szCs w:val="24"/>
        </w:rPr>
        <w:t>8</w:t>
      </w:r>
      <w:r w:rsidRPr="00D107AB">
        <w:rPr>
          <w:rFonts w:ascii="Sylfaen" w:hAnsi="Sylfaen"/>
          <w:i/>
          <w:iCs/>
          <w:sz w:val="24"/>
          <w:szCs w:val="24"/>
        </w:rPr>
        <w:t>.</w:t>
      </w:r>
      <w:r w:rsidR="00EE0CB1" w:rsidRPr="00D107AB">
        <w:rPr>
          <w:rFonts w:ascii="Sylfaen" w:hAnsi="Sylfaen"/>
          <w:i/>
          <w:iCs/>
          <w:sz w:val="24"/>
          <w:szCs w:val="24"/>
        </w:rPr>
        <w:tab/>
      </w:r>
      <w:r w:rsidRPr="00D107AB">
        <w:rPr>
          <w:rFonts w:ascii="Sylfaen" w:hAnsi="Sylfaen"/>
          <w:i/>
          <w:iCs/>
          <w:sz w:val="24"/>
          <w:szCs w:val="24"/>
        </w:rPr>
        <w:t>Оценка заявок и определение отобранного участника осуществляются по отдельным лотам</w:t>
      </w:r>
      <w:r w:rsidR="00FE2802" w:rsidRPr="00D107AB">
        <w:rPr>
          <w:rStyle w:val="af6"/>
          <w:rFonts w:ascii="Sylfaen" w:hAnsi="Sylfaen"/>
          <w:i/>
          <w:iCs/>
          <w:sz w:val="24"/>
          <w:szCs w:val="24"/>
        </w:rPr>
        <w:footnoteReference w:customMarkFollows="1" w:id="7"/>
        <w:t>11</w:t>
      </w:r>
      <w:r w:rsidRPr="00D107AB">
        <w:rPr>
          <w:rFonts w:ascii="Sylfaen" w:hAnsi="Sylfaen"/>
          <w:i/>
          <w:iCs/>
          <w:sz w:val="24"/>
          <w:szCs w:val="24"/>
        </w:rPr>
        <w:t xml:space="preserve">. </w:t>
      </w:r>
    </w:p>
    <w:p w14:paraId="4CBE0871" w14:textId="77777777" w:rsidR="00583092" w:rsidRPr="00D107AB" w:rsidRDefault="00A150A9" w:rsidP="00B46D58">
      <w:pPr>
        <w:widowControl w:val="0"/>
        <w:tabs>
          <w:tab w:val="left" w:pos="1276"/>
        </w:tabs>
        <w:spacing w:after="160"/>
        <w:ind w:firstLine="567"/>
        <w:jc w:val="both"/>
        <w:rPr>
          <w:rFonts w:ascii="Sylfaen" w:hAnsi="Sylfaen"/>
          <w:i/>
          <w:iCs/>
        </w:rPr>
      </w:pPr>
      <w:r w:rsidRPr="00D107AB">
        <w:rPr>
          <w:rFonts w:ascii="Sylfaen" w:hAnsi="Sylfaen"/>
          <w:i/>
          <w:iCs/>
        </w:rPr>
        <w:t>8.</w:t>
      </w:r>
      <w:r w:rsidR="00E44A71" w:rsidRPr="00D107AB">
        <w:rPr>
          <w:rFonts w:ascii="Sylfaen" w:hAnsi="Sylfaen"/>
          <w:i/>
          <w:iCs/>
        </w:rPr>
        <w:t>19</w:t>
      </w:r>
      <w:r w:rsidR="009F2C5D" w:rsidRPr="00D107AB">
        <w:rPr>
          <w:rFonts w:ascii="Sylfaen" w:hAnsi="Sylfaen"/>
          <w:i/>
          <w:iCs/>
        </w:rPr>
        <w:t>.</w:t>
      </w:r>
      <w:r w:rsidR="009F2C5D" w:rsidRPr="00D107AB">
        <w:rPr>
          <w:rFonts w:ascii="Sylfaen" w:hAnsi="Sylfaen"/>
          <w:i/>
          <w:iCs/>
        </w:rPr>
        <w:tab/>
      </w:r>
      <w:r w:rsidRPr="00D107AB">
        <w:rPr>
          <w:rFonts w:ascii="Sylfaen" w:hAnsi="Sylfaen"/>
          <w:i/>
          <w:iCs/>
        </w:rPr>
        <w:t>В случае если отобранный участник не заключает (отказывается</w:t>
      </w:r>
      <w:r w:rsidR="00521B59" w:rsidRPr="00D107AB">
        <w:rPr>
          <w:rFonts w:ascii="Sylfaen" w:hAnsi="Sylfaen" w:cs="Courier New"/>
          <w:i/>
          <w:iCs/>
          <w:lang w:val="en-US"/>
        </w:rPr>
        <w:t> </w:t>
      </w:r>
      <w:r w:rsidRPr="00D107AB">
        <w:rPr>
          <w:rFonts w:ascii="Sylfaen" w:hAnsi="Sylfaen"/>
          <w:i/>
          <w:iCs/>
        </w:rPr>
        <w:t xml:space="preserve">заключать) договор или лишается права на заключение договора, </w:t>
      </w:r>
      <w:r w:rsidR="000702A0" w:rsidRPr="00D107AB">
        <w:rPr>
          <w:rFonts w:ascii="Sylfaen" w:hAnsi="Sylfaen"/>
          <w:i/>
          <w:iCs/>
        </w:rPr>
        <w:t xml:space="preserve">решением комиссии </w:t>
      </w:r>
      <w:r w:rsidR="005F2F3B" w:rsidRPr="00D107AB">
        <w:rPr>
          <w:rFonts w:ascii="Sylfaen" w:hAnsi="Sylfaen"/>
          <w:i/>
          <w:iCs/>
        </w:rPr>
        <w:t xml:space="preserve">отобранным  </w:t>
      </w:r>
      <w:r w:rsidRPr="00D107AB">
        <w:rPr>
          <w:rFonts w:ascii="Sylfaen" w:hAnsi="Sylfaen"/>
          <w:i/>
          <w:iCs/>
        </w:rPr>
        <w:t>участник</w:t>
      </w:r>
      <w:r w:rsidR="005F2F3B" w:rsidRPr="00D107AB">
        <w:rPr>
          <w:rFonts w:ascii="Sylfaen" w:hAnsi="Sylfaen"/>
          <w:i/>
          <w:iCs/>
        </w:rPr>
        <w:t xml:space="preserve">ом </w:t>
      </w:r>
      <w:r w:rsidR="005F2F3B" w:rsidRPr="00D107AB">
        <w:rPr>
          <w:rFonts w:ascii="Sylfaen" w:hAnsi="Sylfaen"/>
          <w:i/>
          <w:iCs/>
          <w:lang w:val="hy-AM"/>
        </w:rPr>
        <w:t xml:space="preserve"> </w:t>
      </w:r>
      <w:r w:rsidR="005F2F3B" w:rsidRPr="00D107AB">
        <w:rPr>
          <w:rFonts w:ascii="Sylfaen" w:hAnsi="Sylfaen"/>
          <w:i/>
          <w:iCs/>
        </w:rPr>
        <w:t>признается участник занявший следующее место</w:t>
      </w:r>
      <w:r w:rsidR="00951CE5" w:rsidRPr="00D107AB">
        <w:rPr>
          <w:rFonts w:ascii="Sylfaen" w:hAnsi="Sylfaen"/>
          <w:i/>
          <w:iCs/>
          <w:lang w:val="hy-AM"/>
        </w:rPr>
        <w:t xml:space="preserve"> </w:t>
      </w:r>
      <w:r w:rsidR="00951CE5" w:rsidRPr="00D107AB">
        <w:rPr>
          <w:rFonts w:ascii="Sylfaen" w:hAnsi="Sylfaen"/>
          <w:i/>
          <w:iCs/>
        </w:rPr>
        <w:t>с</w:t>
      </w:r>
      <w:r w:rsidRPr="00D107AB">
        <w:rPr>
          <w:rFonts w:ascii="Sylfaen" w:hAnsi="Sylfaen"/>
          <w:i/>
          <w:iCs/>
        </w:rPr>
        <w:t xml:space="preserve"> </w:t>
      </w:r>
      <w:r w:rsidR="00951CE5" w:rsidRPr="00D107AB">
        <w:rPr>
          <w:rFonts w:ascii="Sylfaen" w:hAnsi="Sylfaen"/>
          <w:i/>
          <w:iCs/>
        </w:rPr>
        <w:t>применением процедуры</w:t>
      </w:r>
      <w:r w:rsidRPr="00D107AB">
        <w:rPr>
          <w:rFonts w:ascii="Sylfaen" w:hAnsi="Sylfaen"/>
          <w:i/>
          <w:iCs/>
        </w:rPr>
        <w:t>, установленн</w:t>
      </w:r>
      <w:r w:rsidR="00951CE5" w:rsidRPr="00D107AB">
        <w:rPr>
          <w:rFonts w:ascii="Sylfaen" w:hAnsi="Sylfaen"/>
          <w:i/>
          <w:iCs/>
        </w:rPr>
        <w:t>ой</w:t>
      </w:r>
      <w:r w:rsidRPr="00D107AB">
        <w:rPr>
          <w:rFonts w:ascii="Sylfaen" w:hAnsi="Sylfaen"/>
          <w:i/>
          <w:iCs/>
        </w:rPr>
        <w:t xml:space="preserve"> пунктами 8.1</w:t>
      </w:r>
      <w:r w:rsidR="00625515" w:rsidRPr="00D107AB">
        <w:rPr>
          <w:rFonts w:ascii="Sylfaen" w:hAnsi="Sylfaen"/>
          <w:i/>
          <w:iCs/>
        </w:rPr>
        <w:t>2</w:t>
      </w:r>
      <w:r w:rsidRPr="00D107AB">
        <w:rPr>
          <w:rFonts w:ascii="Sylfaen" w:hAnsi="Sylfaen"/>
          <w:i/>
          <w:iCs/>
        </w:rPr>
        <w:t>-8.</w:t>
      </w:r>
      <w:r w:rsidR="00625515" w:rsidRPr="00D107AB">
        <w:rPr>
          <w:rFonts w:ascii="Sylfaen" w:hAnsi="Sylfaen"/>
          <w:i/>
          <w:iCs/>
        </w:rPr>
        <w:t>18</w:t>
      </w:r>
      <w:r w:rsidR="007854B2" w:rsidRPr="00D107AB">
        <w:rPr>
          <w:rFonts w:ascii="Sylfaen" w:hAnsi="Sylfaen"/>
          <w:i/>
          <w:iCs/>
        </w:rPr>
        <w:t xml:space="preserve"> </w:t>
      </w:r>
      <w:r w:rsidRPr="00D107AB">
        <w:rPr>
          <w:rFonts w:ascii="Sylfaen" w:hAnsi="Sylfaen"/>
          <w:i/>
          <w:iCs/>
        </w:rPr>
        <w:t>части 1 настоящего Приглашения.</w:t>
      </w:r>
    </w:p>
    <w:p w14:paraId="3156A9B3" w14:textId="77777777" w:rsidR="00583092" w:rsidRPr="00D107AB" w:rsidRDefault="00A150A9" w:rsidP="00B46D58">
      <w:pPr>
        <w:pStyle w:val="23"/>
        <w:widowControl w:val="0"/>
        <w:tabs>
          <w:tab w:val="left" w:pos="1276"/>
        </w:tabs>
        <w:spacing w:after="160" w:line="240" w:lineRule="auto"/>
        <w:ind w:firstLine="567"/>
        <w:rPr>
          <w:rFonts w:ascii="Sylfaen" w:hAnsi="Sylfaen" w:cs="Sylfaen"/>
          <w:i/>
          <w:iCs/>
          <w:sz w:val="24"/>
          <w:szCs w:val="24"/>
        </w:rPr>
      </w:pPr>
      <w:r w:rsidRPr="00D107AB">
        <w:rPr>
          <w:rFonts w:ascii="Sylfaen" w:hAnsi="Sylfaen"/>
          <w:i/>
          <w:iCs/>
          <w:sz w:val="24"/>
          <w:szCs w:val="24"/>
        </w:rPr>
        <w:t>8.</w:t>
      </w:r>
      <w:r w:rsidR="0022247D" w:rsidRPr="00D107AB">
        <w:rPr>
          <w:rFonts w:ascii="Sylfaen" w:hAnsi="Sylfaen"/>
          <w:i/>
          <w:iCs/>
          <w:sz w:val="24"/>
          <w:szCs w:val="24"/>
        </w:rPr>
        <w:t>2</w:t>
      </w:r>
      <w:r w:rsidR="005D0468" w:rsidRPr="00D107AB">
        <w:rPr>
          <w:rFonts w:ascii="Sylfaen" w:hAnsi="Sylfaen"/>
          <w:i/>
          <w:iCs/>
          <w:sz w:val="24"/>
          <w:szCs w:val="24"/>
        </w:rPr>
        <w:t>0</w:t>
      </w:r>
      <w:r w:rsidR="00FA2DBA" w:rsidRPr="00D107AB">
        <w:rPr>
          <w:rFonts w:ascii="Sylfaen" w:hAnsi="Sylfaen"/>
          <w:i/>
          <w:iCs/>
          <w:sz w:val="24"/>
          <w:szCs w:val="24"/>
        </w:rPr>
        <w:t>.</w:t>
      </w:r>
      <w:r w:rsidR="00FA2DBA" w:rsidRPr="00D107AB">
        <w:rPr>
          <w:rFonts w:ascii="Sylfaen" w:hAnsi="Sylfaen"/>
          <w:i/>
          <w:iCs/>
          <w:sz w:val="24"/>
          <w:szCs w:val="24"/>
        </w:rPr>
        <w:tab/>
      </w:r>
      <w:r w:rsidRPr="00D107AB">
        <w:rPr>
          <w:rFonts w:ascii="Sylfaen" w:hAnsi="Sylfaen"/>
          <w:i/>
          <w:iCs/>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4B8F8EA" w14:textId="77777777" w:rsidR="00583092" w:rsidRPr="00D107AB" w:rsidRDefault="00662165" w:rsidP="00B46D58">
      <w:pPr>
        <w:pStyle w:val="23"/>
        <w:widowControl w:val="0"/>
        <w:spacing w:after="160" w:line="240" w:lineRule="auto"/>
        <w:ind w:firstLine="567"/>
        <w:rPr>
          <w:rFonts w:ascii="Sylfaen" w:hAnsi="Sylfaen"/>
          <w:i/>
          <w:iCs/>
          <w:sz w:val="24"/>
          <w:szCs w:val="24"/>
        </w:rPr>
      </w:pPr>
      <w:r w:rsidRPr="00D107AB">
        <w:rPr>
          <w:rFonts w:ascii="Sylfaen" w:hAnsi="Sylfaen"/>
          <w:i/>
          <w:iCs/>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27320E63" w14:textId="77777777" w:rsidR="00583092" w:rsidRPr="00D107AB" w:rsidRDefault="00A150A9" w:rsidP="00B46D58">
      <w:pPr>
        <w:pStyle w:val="23"/>
        <w:widowControl w:val="0"/>
        <w:tabs>
          <w:tab w:val="left" w:pos="1276"/>
        </w:tabs>
        <w:spacing w:after="160" w:line="240" w:lineRule="auto"/>
        <w:ind w:firstLine="567"/>
        <w:rPr>
          <w:rFonts w:ascii="Sylfaen" w:hAnsi="Sylfaen"/>
          <w:i/>
          <w:iCs/>
          <w:sz w:val="24"/>
          <w:szCs w:val="24"/>
        </w:rPr>
      </w:pPr>
      <w:r w:rsidRPr="00D107AB">
        <w:rPr>
          <w:rFonts w:ascii="Sylfaen" w:hAnsi="Sylfaen"/>
          <w:i/>
          <w:iCs/>
          <w:sz w:val="24"/>
          <w:szCs w:val="24"/>
        </w:rPr>
        <w:t>8.</w:t>
      </w:r>
      <w:r w:rsidR="005A79EE" w:rsidRPr="00D107AB">
        <w:rPr>
          <w:rFonts w:ascii="Sylfaen" w:hAnsi="Sylfaen"/>
          <w:i/>
          <w:iCs/>
          <w:sz w:val="24"/>
          <w:szCs w:val="24"/>
        </w:rPr>
        <w:t>2</w:t>
      </w:r>
      <w:r w:rsidR="000241CA" w:rsidRPr="00D107AB">
        <w:rPr>
          <w:rFonts w:ascii="Sylfaen" w:hAnsi="Sylfaen"/>
          <w:i/>
          <w:iCs/>
          <w:sz w:val="24"/>
          <w:szCs w:val="24"/>
        </w:rPr>
        <w:t>1</w:t>
      </w:r>
      <w:r w:rsidRPr="00D107AB">
        <w:rPr>
          <w:rFonts w:ascii="Sylfaen" w:hAnsi="Sylfaen"/>
          <w:i/>
          <w:iCs/>
          <w:sz w:val="24"/>
          <w:szCs w:val="24"/>
        </w:rPr>
        <w:t>.</w:t>
      </w:r>
      <w:r w:rsidR="00FA2DBA" w:rsidRPr="00D107AB">
        <w:rPr>
          <w:rFonts w:ascii="Sylfaen" w:hAnsi="Sylfaen"/>
          <w:i/>
          <w:iCs/>
          <w:sz w:val="24"/>
          <w:szCs w:val="24"/>
        </w:rPr>
        <w:tab/>
      </w:r>
      <w:r w:rsidRPr="00D107AB">
        <w:rPr>
          <w:rFonts w:ascii="Sylfaen" w:hAnsi="Sylfaen"/>
          <w:i/>
          <w:iCs/>
          <w:sz w:val="24"/>
          <w:szCs w:val="24"/>
        </w:rPr>
        <w:t>С целью применения пункта 8.</w:t>
      </w:r>
      <w:r w:rsidR="005A79EE" w:rsidRPr="00D107AB">
        <w:rPr>
          <w:rFonts w:ascii="Sylfaen" w:hAnsi="Sylfaen"/>
          <w:i/>
          <w:iCs/>
          <w:sz w:val="24"/>
          <w:szCs w:val="24"/>
        </w:rPr>
        <w:t>2</w:t>
      </w:r>
      <w:r w:rsidR="00D35E75" w:rsidRPr="00D107AB">
        <w:rPr>
          <w:rFonts w:ascii="Sylfaen" w:hAnsi="Sylfaen"/>
          <w:i/>
          <w:iCs/>
          <w:sz w:val="24"/>
          <w:szCs w:val="24"/>
        </w:rPr>
        <w:t>0</w:t>
      </w:r>
      <w:r w:rsidRPr="00D107AB">
        <w:rPr>
          <w:rFonts w:ascii="Sylfaen" w:hAnsi="Sylfaen"/>
          <w:i/>
          <w:iCs/>
          <w:sz w:val="24"/>
          <w:szCs w:val="24"/>
        </w:rPr>
        <w:t xml:space="preserve">. части 1 настоящего приглашения </w:t>
      </w:r>
      <w:r w:rsidR="005A79EE" w:rsidRPr="00D107AB">
        <w:rPr>
          <w:rFonts w:ascii="Sylfaen" w:hAnsi="Sylfaen"/>
          <w:i/>
          <w:iCs/>
          <w:sz w:val="24"/>
          <w:szCs w:val="24"/>
        </w:rPr>
        <w:t xml:space="preserve">может быть созвано </w:t>
      </w:r>
      <w:r w:rsidRPr="00D107AB">
        <w:rPr>
          <w:rFonts w:ascii="Sylfaen" w:hAnsi="Sylfaen"/>
          <w:i/>
          <w:iCs/>
          <w:sz w:val="24"/>
          <w:szCs w:val="24"/>
        </w:rPr>
        <w:t>внеочередное заседание комиссии.</w:t>
      </w:r>
    </w:p>
    <w:p w14:paraId="465EBC96" w14:textId="77777777" w:rsidR="00E45ACA" w:rsidRPr="00D107AB" w:rsidRDefault="00A150A9" w:rsidP="00B46D58">
      <w:pPr>
        <w:pStyle w:val="norm"/>
        <w:widowControl w:val="0"/>
        <w:tabs>
          <w:tab w:val="left" w:pos="1276"/>
        </w:tabs>
        <w:spacing w:after="160" w:line="240" w:lineRule="auto"/>
        <w:ind w:firstLine="567"/>
        <w:rPr>
          <w:rFonts w:ascii="Sylfaen" w:hAnsi="Sylfaen"/>
          <w:i/>
          <w:iCs/>
          <w:sz w:val="24"/>
          <w:szCs w:val="24"/>
        </w:rPr>
      </w:pPr>
      <w:r w:rsidRPr="00D107AB">
        <w:rPr>
          <w:rFonts w:ascii="Sylfaen" w:hAnsi="Sylfaen"/>
          <w:i/>
          <w:iCs/>
          <w:spacing w:val="-6"/>
          <w:sz w:val="24"/>
          <w:szCs w:val="24"/>
        </w:rPr>
        <w:t>8.</w:t>
      </w:r>
      <w:r w:rsidR="004D0EA7" w:rsidRPr="00D107AB">
        <w:rPr>
          <w:rFonts w:ascii="Sylfaen" w:hAnsi="Sylfaen"/>
          <w:i/>
          <w:iCs/>
          <w:spacing w:val="-6"/>
          <w:sz w:val="24"/>
          <w:szCs w:val="24"/>
        </w:rPr>
        <w:t>2</w:t>
      </w:r>
      <w:r w:rsidR="005D5CCD" w:rsidRPr="00D107AB">
        <w:rPr>
          <w:rFonts w:ascii="Sylfaen" w:hAnsi="Sylfaen"/>
          <w:i/>
          <w:iCs/>
          <w:spacing w:val="-6"/>
          <w:sz w:val="24"/>
          <w:szCs w:val="24"/>
        </w:rPr>
        <w:t>2</w:t>
      </w:r>
      <w:r w:rsidR="00544D9F" w:rsidRPr="00D107AB">
        <w:rPr>
          <w:rFonts w:ascii="Sylfaen" w:hAnsi="Sylfaen"/>
          <w:i/>
          <w:iCs/>
          <w:spacing w:val="-6"/>
          <w:sz w:val="24"/>
          <w:szCs w:val="24"/>
        </w:rPr>
        <w:t>.</w:t>
      </w:r>
      <w:r w:rsidR="00544D9F" w:rsidRPr="00D107AB">
        <w:rPr>
          <w:rFonts w:ascii="Sylfaen" w:hAnsi="Sylfaen"/>
          <w:i/>
          <w:iCs/>
          <w:spacing w:val="-6"/>
          <w:sz w:val="24"/>
          <w:szCs w:val="24"/>
        </w:rPr>
        <w:tab/>
      </w:r>
      <w:r w:rsidRPr="00D107AB">
        <w:rPr>
          <w:rFonts w:ascii="Sylfaen" w:hAnsi="Sylfaen"/>
          <w:i/>
          <w:iCs/>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107AB">
        <w:rPr>
          <w:rFonts w:ascii="Sylfaen" w:hAnsi="Sylfaen"/>
          <w:i/>
          <w:iCs/>
          <w:sz w:val="24"/>
          <w:szCs w:val="24"/>
        </w:rPr>
        <w:t xml:space="preserve"> Решение о</w:t>
      </w:r>
      <w:r w:rsidR="00BA2853" w:rsidRPr="00D107AB">
        <w:rPr>
          <w:rFonts w:ascii="Sylfaen" w:hAnsi="Sylfaen" w:cs="Courier New"/>
          <w:i/>
          <w:iCs/>
          <w:sz w:val="24"/>
          <w:szCs w:val="24"/>
          <w:lang w:val="en-US"/>
        </w:rPr>
        <w:t> </w:t>
      </w:r>
      <w:r w:rsidRPr="00D107AB">
        <w:rPr>
          <w:rFonts w:ascii="Sylfaen" w:hAnsi="Sylfaen"/>
          <w:i/>
          <w:iCs/>
          <w:sz w:val="24"/>
          <w:szCs w:val="24"/>
        </w:rPr>
        <w:t>заключении договора содержит краткую информацию об оценке заявок, о</w:t>
      </w:r>
      <w:r w:rsidR="00BA2853" w:rsidRPr="00D107AB">
        <w:rPr>
          <w:rFonts w:ascii="Sylfaen" w:hAnsi="Sylfaen" w:cs="Courier New"/>
          <w:i/>
          <w:iCs/>
          <w:sz w:val="24"/>
          <w:szCs w:val="24"/>
          <w:lang w:val="en-US"/>
        </w:rPr>
        <w:t> </w:t>
      </w:r>
      <w:r w:rsidRPr="00D107AB">
        <w:rPr>
          <w:rFonts w:ascii="Sylfaen" w:hAnsi="Sylfaen"/>
          <w:i/>
          <w:iCs/>
          <w:sz w:val="24"/>
          <w:szCs w:val="24"/>
        </w:rPr>
        <w:t>причинах, обосновывающих выбор отобранного участника, и объявление о</w:t>
      </w:r>
      <w:r w:rsidR="00BA2853" w:rsidRPr="00D107AB">
        <w:rPr>
          <w:rFonts w:ascii="Sylfaen" w:hAnsi="Sylfaen" w:cs="Courier New"/>
          <w:i/>
          <w:iCs/>
          <w:sz w:val="24"/>
          <w:szCs w:val="24"/>
          <w:lang w:val="en-US"/>
        </w:rPr>
        <w:t> </w:t>
      </w:r>
      <w:r w:rsidRPr="00D107AB">
        <w:rPr>
          <w:rFonts w:ascii="Sylfaen" w:hAnsi="Sylfaen"/>
          <w:i/>
          <w:iCs/>
          <w:sz w:val="24"/>
          <w:szCs w:val="24"/>
        </w:rPr>
        <w:t>периоде ожидания.</w:t>
      </w:r>
    </w:p>
    <w:p w14:paraId="3B75B16A" w14:textId="77777777" w:rsidR="00583092" w:rsidRPr="00D107AB" w:rsidRDefault="00A150A9" w:rsidP="00B46D58">
      <w:pPr>
        <w:pStyle w:val="23"/>
        <w:widowControl w:val="0"/>
        <w:tabs>
          <w:tab w:val="left" w:pos="1276"/>
        </w:tabs>
        <w:spacing w:after="160" w:line="240" w:lineRule="auto"/>
        <w:ind w:firstLine="567"/>
        <w:rPr>
          <w:rFonts w:ascii="Sylfaen" w:hAnsi="Sylfaen"/>
          <w:i/>
          <w:iCs/>
          <w:sz w:val="24"/>
          <w:szCs w:val="24"/>
        </w:rPr>
      </w:pPr>
      <w:r w:rsidRPr="00D107AB">
        <w:rPr>
          <w:rFonts w:ascii="Sylfaen" w:hAnsi="Sylfaen"/>
          <w:i/>
          <w:iCs/>
          <w:sz w:val="24"/>
          <w:szCs w:val="24"/>
        </w:rPr>
        <w:t>8.</w:t>
      </w:r>
      <w:r w:rsidR="00163324" w:rsidRPr="00D107AB">
        <w:rPr>
          <w:rFonts w:ascii="Sylfaen" w:hAnsi="Sylfaen"/>
          <w:i/>
          <w:iCs/>
          <w:sz w:val="24"/>
          <w:szCs w:val="24"/>
        </w:rPr>
        <w:t>2</w:t>
      </w:r>
      <w:r w:rsidR="00BE4CFA" w:rsidRPr="00D107AB">
        <w:rPr>
          <w:rFonts w:ascii="Sylfaen" w:hAnsi="Sylfaen"/>
          <w:i/>
          <w:iCs/>
          <w:sz w:val="24"/>
          <w:szCs w:val="24"/>
        </w:rPr>
        <w:t>3</w:t>
      </w:r>
      <w:r w:rsidR="00BA2853" w:rsidRPr="00D107AB">
        <w:rPr>
          <w:rFonts w:ascii="Sylfaen" w:hAnsi="Sylfaen"/>
          <w:i/>
          <w:iCs/>
          <w:sz w:val="24"/>
          <w:szCs w:val="24"/>
        </w:rPr>
        <w:t>.</w:t>
      </w:r>
      <w:r w:rsidR="006354FA" w:rsidRPr="00D107AB">
        <w:rPr>
          <w:rFonts w:ascii="Sylfaen" w:hAnsi="Sylfaen"/>
          <w:i/>
          <w:iCs/>
          <w:sz w:val="24"/>
          <w:szCs w:val="24"/>
        </w:rPr>
        <w:t xml:space="preserve"> </w:t>
      </w:r>
      <w:r w:rsidRPr="00D107AB">
        <w:rPr>
          <w:rFonts w:ascii="Sylfaen" w:hAnsi="Sylfaen"/>
          <w:i/>
          <w:iCs/>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2D241111" w14:textId="77777777" w:rsidR="0084513E" w:rsidRPr="00D107AB" w:rsidRDefault="0084513E" w:rsidP="0084513E">
      <w:pPr>
        <w:pStyle w:val="23"/>
        <w:widowControl w:val="0"/>
        <w:spacing w:after="160" w:line="240" w:lineRule="auto"/>
        <w:ind w:left="284" w:firstLine="567"/>
        <w:contextualSpacing/>
        <w:rPr>
          <w:rFonts w:ascii="Sylfaen" w:hAnsi="Sylfaen"/>
          <w:i/>
          <w:iCs/>
          <w:sz w:val="24"/>
          <w:szCs w:val="24"/>
        </w:rPr>
      </w:pPr>
      <w:r w:rsidRPr="00D107AB">
        <w:rPr>
          <w:rFonts w:ascii="Sylfaen" w:hAnsi="Sylfaen"/>
          <w:i/>
          <w:iCs/>
          <w:sz w:val="24"/>
          <w:szCs w:val="24"/>
        </w:rPr>
        <w:t>Период ожидания в случае настоящей процедуры составляет " " календарных дней. Период ожидания:</w:t>
      </w:r>
    </w:p>
    <w:p w14:paraId="5BAF7FAF" w14:textId="77777777" w:rsidR="0084513E" w:rsidRPr="00D107AB" w:rsidRDefault="0084513E" w:rsidP="0084513E">
      <w:pPr>
        <w:pStyle w:val="23"/>
        <w:widowControl w:val="0"/>
        <w:numPr>
          <w:ilvl w:val="0"/>
          <w:numId w:val="32"/>
        </w:numPr>
        <w:spacing w:after="160" w:line="240" w:lineRule="auto"/>
        <w:ind w:left="284" w:hanging="426"/>
        <w:contextualSpacing/>
        <w:rPr>
          <w:rFonts w:ascii="Sylfaen" w:hAnsi="Sylfaen"/>
          <w:i/>
          <w:iCs/>
          <w:sz w:val="24"/>
          <w:szCs w:val="24"/>
        </w:rPr>
      </w:pPr>
      <w:r w:rsidRPr="00D107AB">
        <w:rPr>
          <w:rFonts w:ascii="Sylfaen" w:hAnsi="Sylfaen"/>
          <w:i/>
          <w:iCs/>
          <w:sz w:val="24"/>
          <w:szCs w:val="24"/>
        </w:rPr>
        <w:t>не применим, если заявку подал только один участник, с которым заключается договор;</w:t>
      </w:r>
    </w:p>
    <w:p w14:paraId="76C2337D" w14:textId="77777777" w:rsidR="0084513E" w:rsidRPr="00D107AB" w:rsidRDefault="0084513E" w:rsidP="0084513E">
      <w:pPr>
        <w:pStyle w:val="norm"/>
        <w:widowControl w:val="0"/>
        <w:numPr>
          <w:ilvl w:val="0"/>
          <w:numId w:val="32"/>
        </w:numPr>
        <w:spacing w:line="240" w:lineRule="auto"/>
        <w:ind w:left="284"/>
        <w:contextualSpacing/>
        <w:rPr>
          <w:rFonts w:ascii="Sylfaen" w:hAnsi="Sylfaen"/>
          <w:i/>
          <w:iCs/>
          <w:sz w:val="24"/>
          <w:szCs w:val="24"/>
        </w:rPr>
      </w:pPr>
      <w:r w:rsidRPr="00D107AB">
        <w:rPr>
          <w:rFonts w:ascii="Sylfaen" w:hAnsi="Sylfaen"/>
          <w:i/>
          <w:iCs/>
          <w:sz w:val="24"/>
          <w:szCs w:val="24"/>
        </w:rPr>
        <w:t>применим также в том случае, когда заявку подал только один участник и она была</w:t>
      </w:r>
      <w:r w:rsidRPr="00D107AB">
        <w:rPr>
          <w:rFonts w:ascii="Sylfaen" w:hAnsi="Sylfaen"/>
          <w:i/>
          <w:iCs/>
          <w:szCs w:val="22"/>
        </w:rPr>
        <w:t xml:space="preserve"> </w:t>
      </w:r>
      <w:r w:rsidRPr="00D107AB">
        <w:rPr>
          <w:rFonts w:ascii="Sylfaen" w:hAnsi="Sylfaen"/>
          <w:i/>
          <w:iCs/>
          <w:sz w:val="24"/>
          <w:szCs w:val="24"/>
        </w:rPr>
        <w:lastRenderedPageBreak/>
        <w:t>отклонена. В случае применения настоящего пункта срок ожидания устанавливается объявлением о несостоявшейся процедуре закупки.</w:t>
      </w:r>
    </w:p>
    <w:p w14:paraId="133E373A" w14:textId="77777777" w:rsidR="0084513E" w:rsidRPr="00D107AB" w:rsidRDefault="0084513E" w:rsidP="0084513E">
      <w:pPr>
        <w:pStyle w:val="norm"/>
        <w:widowControl w:val="0"/>
        <w:tabs>
          <w:tab w:val="left" w:pos="1276"/>
        </w:tabs>
        <w:spacing w:line="240" w:lineRule="auto"/>
        <w:ind w:left="284" w:firstLine="0"/>
        <w:contextualSpacing/>
        <w:rPr>
          <w:rFonts w:ascii="Sylfaen" w:hAnsi="Sylfaen"/>
          <w:i/>
          <w:iCs/>
          <w:sz w:val="24"/>
          <w:szCs w:val="24"/>
        </w:rPr>
      </w:pPr>
    </w:p>
    <w:p w14:paraId="54D96670" w14:textId="77777777" w:rsidR="0084513E" w:rsidRPr="00D107AB" w:rsidRDefault="0084513E" w:rsidP="0084513E">
      <w:pPr>
        <w:pStyle w:val="norm"/>
        <w:widowControl w:val="0"/>
        <w:tabs>
          <w:tab w:val="left" w:pos="1276"/>
        </w:tabs>
        <w:spacing w:line="240" w:lineRule="auto"/>
        <w:ind w:firstLine="0"/>
        <w:contextualSpacing/>
        <w:rPr>
          <w:rFonts w:ascii="Sylfaen" w:hAnsi="Sylfaen"/>
          <w:i/>
          <w:iCs/>
          <w:sz w:val="24"/>
          <w:szCs w:val="24"/>
        </w:rPr>
      </w:pPr>
      <w:r w:rsidRPr="00D107AB">
        <w:rPr>
          <w:rFonts w:ascii="Sylfaen" w:hAnsi="Sylfaen"/>
          <w:i/>
          <w:iCs/>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33BC3A2" w14:textId="77777777" w:rsidR="00B47535" w:rsidRPr="00D107AB" w:rsidRDefault="00B47535">
      <w:pPr>
        <w:rPr>
          <w:rFonts w:ascii="Sylfaen" w:hAnsi="Sylfaen"/>
          <w:b/>
          <w:i/>
          <w:iCs/>
        </w:rPr>
      </w:pPr>
      <w:r w:rsidRPr="00D107AB">
        <w:rPr>
          <w:rFonts w:ascii="Sylfaen" w:hAnsi="Sylfaen"/>
          <w:b/>
          <w:i/>
          <w:iCs/>
        </w:rPr>
        <w:br w:type="page"/>
      </w:r>
    </w:p>
    <w:p w14:paraId="16CCFBBD" w14:textId="77777777" w:rsidR="000313A6" w:rsidRPr="00D107AB" w:rsidRDefault="00AA0AD8" w:rsidP="00B46D58">
      <w:pPr>
        <w:widowControl w:val="0"/>
        <w:spacing w:after="160"/>
        <w:jc w:val="center"/>
        <w:rPr>
          <w:rFonts w:ascii="Sylfaen" w:hAnsi="Sylfaen" w:cs="Arial"/>
          <w:b/>
          <w:i/>
          <w:iCs/>
        </w:rPr>
      </w:pPr>
      <w:r w:rsidRPr="00D107AB">
        <w:rPr>
          <w:rFonts w:ascii="Sylfaen" w:hAnsi="Sylfaen"/>
          <w:b/>
          <w:i/>
          <w:iCs/>
        </w:rPr>
        <w:lastRenderedPageBreak/>
        <w:t xml:space="preserve">9. ЗАКЛЮЧЕНИЕ ДОГОВОРА </w:t>
      </w:r>
    </w:p>
    <w:p w14:paraId="50E24BFD" w14:textId="77777777" w:rsidR="00096865" w:rsidRPr="00D107AB" w:rsidRDefault="00AA0AD8" w:rsidP="00B46D58">
      <w:pPr>
        <w:widowControl w:val="0"/>
        <w:tabs>
          <w:tab w:val="left" w:pos="1134"/>
        </w:tabs>
        <w:spacing w:after="160"/>
        <w:ind w:firstLine="567"/>
        <w:jc w:val="both"/>
        <w:rPr>
          <w:rFonts w:ascii="Sylfaen" w:hAnsi="Sylfaen" w:cs="Sylfaen"/>
          <w:i/>
          <w:iCs/>
        </w:rPr>
      </w:pPr>
      <w:r w:rsidRPr="00D107AB">
        <w:rPr>
          <w:rFonts w:ascii="Sylfaen" w:hAnsi="Sylfaen"/>
          <w:i/>
          <w:iCs/>
        </w:rPr>
        <w:t>9.1</w:t>
      </w:r>
      <w:r w:rsidR="002A3FC1" w:rsidRPr="00D107AB">
        <w:rPr>
          <w:rFonts w:ascii="Sylfaen" w:hAnsi="Sylfaen"/>
          <w:i/>
          <w:iCs/>
        </w:rPr>
        <w:t>.</w:t>
      </w:r>
      <w:r w:rsidR="002A3FC1" w:rsidRPr="00D107AB">
        <w:rPr>
          <w:rFonts w:ascii="Sylfaen" w:hAnsi="Sylfaen"/>
          <w:i/>
          <w:iCs/>
        </w:rPr>
        <w:tab/>
      </w:r>
      <w:r w:rsidRPr="00D107AB">
        <w:rPr>
          <w:rFonts w:ascii="Sylfaen" w:hAnsi="Sylfaen"/>
          <w:i/>
          <w:iCs/>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148A09F2" w14:textId="77777777" w:rsidR="00EB6E54" w:rsidRPr="00D107AB" w:rsidRDefault="00AA0AD8" w:rsidP="00B46D58">
      <w:pPr>
        <w:widowControl w:val="0"/>
        <w:tabs>
          <w:tab w:val="left" w:pos="1134"/>
        </w:tabs>
        <w:spacing w:after="160"/>
        <w:ind w:firstLine="567"/>
        <w:jc w:val="both"/>
        <w:rPr>
          <w:rFonts w:ascii="Sylfaen" w:hAnsi="Sylfaen" w:cs="Sylfaen"/>
          <w:i/>
          <w:iCs/>
        </w:rPr>
      </w:pPr>
      <w:r w:rsidRPr="00D107AB">
        <w:rPr>
          <w:rFonts w:ascii="Sylfaen" w:hAnsi="Sylfaen"/>
          <w:i/>
          <w:iCs/>
        </w:rPr>
        <w:t>9.2.</w:t>
      </w:r>
      <w:r w:rsidR="002A3FC1" w:rsidRPr="00D107AB">
        <w:rPr>
          <w:rFonts w:ascii="Sylfaen" w:hAnsi="Sylfaen"/>
          <w:i/>
          <w:iCs/>
        </w:rPr>
        <w:tab/>
      </w:r>
      <w:r w:rsidR="00C961A9" w:rsidRPr="00D107AB">
        <w:rPr>
          <w:rFonts w:ascii="Sylfaen" w:hAnsi="Sylfaen"/>
          <w:i/>
          <w:iCs/>
        </w:rPr>
        <w:t xml:space="preserve">На четвертый </w:t>
      </w:r>
      <w:r w:rsidRPr="00D107AB">
        <w:rPr>
          <w:rFonts w:ascii="Sylfaen" w:hAnsi="Sylfaen"/>
          <w:i/>
          <w:iCs/>
        </w:rPr>
        <w:t>рабочи</w:t>
      </w:r>
      <w:r w:rsidR="00D11878" w:rsidRPr="00D107AB">
        <w:rPr>
          <w:rFonts w:ascii="Sylfaen" w:hAnsi="Sylfaen"/>
          <w:i/>
          <w:iCs/>
        </w:rPr>
        <w:t>й</w:t>
      </w:r>
      <w:r w:rsidRPr="00D107AB">
        <w:rPr>
          <w:rFonts w:ascii="Sylfaen" w:hAnsi="Sylfaen"/>
          <w:i/>
          <w:iCs/>
        </w:rPr>
        <w:t xml:space="preserve"> д</w:t>
      </w:r>
      <w:r w:rsidR="00D11878" w:rsidRPr="00D107AB">
        <w:rPr>
          <w:rFonts w:ascii="Sylfaen" w:hAnsi="Sylfaen"/>
          <w:i/>
          <w:iCs/>
        </w:rPr>
        <w:t>е</w:t>
      </w:r>
      <w:r w:rsidRPr="00D107AB">
        <w:rPr>
          <w:rFonts w:ascii="Sylfaen" w:hAnsi="Sylfaen"/>
          <w:i/>
          <w:iCs/>
        </w:rPr>
        <w:t>н</w:t>
      </w:r>
      <w:r w:rsidR="00D11878" w:rsidRPr="00D107AB">
        <w:rPr>
          <w:rFonts w:ascii="Sylfaen" w:hAnsi="Sylfaen"/>
          <w:i/>
          <w:iCs/>
        </w:rPr>
        <w:t>ь</w:t>
      </w:r>
      <w:r w:rsidRPr="00D107AB">
        <w:rPr>
          <w:rFonts w:ascii="Sylfaen" w:hAnsi="Sylfaen"/>
          <w:i/>
          <w:iCs/>
        </w:rPr>
        <w:t>, следующи</w:t>
      </w:r>
      <w:r w:rsidR="00D11878" w:rsidRPr="00D107AB">
        <w:rPr>
          <w:rFonts w:ascii="Sylfaen" w:hAnsi="Sylfaen"/>
          <w:i/>
          <w:iCs/>
        </w:rPr>
        <w:t>й</w:t>
      </w:r>
      <w:r w:rsidRPr="00D107AB">
        <w:rPr>
          <w:rFonts w:ascii="Sylfaen" w:hAnsi="Sylfaen"/>
          <w:i/>
          <w:iCs/>
        </w:rPr>
        <w:t xml:space="preserve"> за окончанием периода ожидания, установленного пунктом 8.</w:t>
      </w:r>
      <w:r w:rsidR="00DA3F9C" w:rsidRPr="00D107AB">
        <w:rPr>
          <w:rFonts w:ascii="Sylfaen" w:hAnsi="Sylfaen"/>
          <w:i/>
          <w:iCs/>
        </w:rPr>
        <w:t>2</w:t>
      </w:r>
      <w:r w:rsidR="00655890" w:rsidRPr="00D107AB">
        <w:rPr>
          <w:rFonts w:ascii="Sylfaen" w:hAnsi="Sylfaen"/>
          <w:i/>
          <w:iCs/>
        </w:rPr>
        <w:t>3</w:t>
      </w:r>
      <w:r w:rsidRPr="00D107AB">
        <w:rPr>
          <w:rFonts w:ascii="Sylfaen" w:hAnsi="Sylfaen"/>
          <w:i/>
          <w:iCs/>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D107AB">
        <w:rPr>
          <w:rFonts w:ascii="Sylfaen" w:hAnsi="Sylfaen"/>
          <w:i/>
          <w:iCs/>
        </w:rPr>
        <w:t>четвертый</w:t>
      </w:r>
      <w:r w:rsidRPr="00D107AB">
        <w:rPr>
          <w:rFonts w:ascii="Sylfaen" w:hAnsi="Sylfaen"/>
          <w:i/>
          <w:iCs/>
        </w:rPr>
        <w:t xml:space="preserve"> рабочий день, следующий за днем окончания периода ожидания, установленного пунктом 8.</w:t>
      </w:r>
      <w:r w:rsidR="00DA3F9C" w:rsidRPr="00D107AB">
        <w:rPr>
          <w:rFonts w:ascii="Sylfaen" w:hAnsi="Sylfaen"/>
          <w:i/>
          <w:iCs/>
        </w:rPr>
        <w:t>2</w:t>
      </w:r>
      <w:r w:rsidR="00655890" w:rsidRPr="00D107AB">
        <w:rPr>
          <w:rFonts w:ascii="Sylfaen" w:hAnsi="Sylfaen"/>
          <w:i/>
          <w:iCs/>
        </w:rPr>
        <w:t>3</w:t>
      </w:r>
      <w:r w:rsidR="00DA3F9C" w:rsidRPr="00D107AB">
        <w:rPr>
          <w:rFonts w:ascii="Sylfaen" w:hAnsi="Sylfaen"/>
          <w:i/>
          <w:iCs/>
        </w:rPr>
        <w:t xml:space="preserve"> </w:t>
      </w:r>
      <w:r w:rsidRPr="00D107AB">
        <w:rPr>
          <w:rFonts w:ascii="Sylfaen" w:hAnsi="Sylfaen"/>
          <w:i/>
          <w:iCs/>
        </w:rPr>
        <w:t>части 1 настоящего Приглашения.</w:t>
      </w:r>
    </w:p>
    <w:p w14:paraId="0EAC4503" w14:textId="77777777" w:rsidR="00F23A51" w:rsidRPr="00D107AB" w:rsidRDefault="00AA0AD8" w:rsidP="00B46D58">
      <w:pPr>
        <w:widowControl w:val="0"/>
        <w:tabs>
          <w:tab w:val="left" w:pos="1134"/>
        </w:tabs>
        <w:spacing w:after="160"/>
        <w:ind w:firstLine="567"/>
        <w:jc w:val="both"/>
        <w:rPr>
          <w:rFonts w:ascii="Sylfaen" w:hAnsi="Sylfaen" w:cs="Sylfaen"/>
          <w:i/>
          <w:iCs/>
        </w:rPr>
      </w:pPr>
      <w:r w:rsidRPr="00D107AB">
        <w:rPr>
          <w:rFonts w:ascii="Sylfaen" w:hAnsi="Sylfaen"/>
          <w:i/>
          <w:iCs/>
        </w:rPr>
        <w:t>9.3.</w:t>
      </w:r>
      <w:r w:rsidR="002A3FC1" w:rsidRPr="00D107AB">
        <w:rPr>
          <w:rFonts w:ascii="Sylfaen" w:hAnsi="Sylfaen"/>
          <w:i/>
          <w:iCs/>
        </w:rPr>
        <w:tab/>
      </w:r>
      <w:r w:rsidRPr="00D107AB">
        <w:rPr>
          <w:rFonts w:ascii="Sylfaen" w:hAnsi="Sylfaen"/>
          <w:i/>
          <w:iCs/>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01E02B22" w14:textId="77777777" w:rsidR="00BD587C" w:rsidRPr="00D107AB" w:rsidRDefault="00AA0AD8" w:rsidP="00BD587C">
      <w:pPr>
        <w:widowControl w:val="0"/>
        <w:tabs>
          <w:tab w:val="left" w:pos="1134"/>
        </w:tabs>
        <w:spacing w:after="160"/>
        <w:ind w:firstLine="567"/>
        <w:jc w:val="both"/>
        <w:rPr>
          <w:rFonts w:ascii="Sylfaen" w:hAnsi="Sylfaen"/>
          <w:i/>
          <w:iCs/>
          <w:color w:val="000000" w:themeColor="text1"/>
        </w:rPr>
      </w:pPr>
      <w:r w:rsidRPr="00D107AB">
        <w:rPr>
          <w:rFonts w:ascii="Sylfaen" w:hAnsi="Sylfaen"/>
          <w:i/>
          <w:iCs/>
        </w:rPr>
        <w:t>9.</w:t>
      </w:r>
      <w:r w:rsidR="008E1532" w:rsidRPr="00D107AB">
        <w:rPr>
          <w:rFonts w:ascii="Sylfaen" w:hAnsi="Sylfaen"/>
          <w:i/>
          <w:iCs/>
        </w:rPr>
        <w:t>4</w:t>
      </w:r>
      <w:r w:rsidR="00DC30CC" w:rsidRPr="00D107AB">
        <w:rPr>
          <w:rFonts w:ascii="Sylfaen" w:hAnsi="Sylfaen"/>
          <w:i/>
          <w:iCs/>
        </w:rPr>
        <w:t>.</w:t>
      </w:r>
      <w:r w:rsidR="00DC30CC" w:rsidRPr="00D107AB">
        <w:rPr>
          <w:rFonts w:ascii="Sylfaen" w:hAnsi="Sylfaen"/>
          <w:i/>
          <w:iCs/>
        </w:rPr>
        <w:tab/>
      </w:r>
      <w:r w:rsidR="00BD587C" w:rsidRPr="00D107AB">
        <w:rPr>
          <w:rFonts w:ascii="Sylfaen" w:hAnsi="Sylfaen"/>
          <w:i/>
          <w:iCs/>
          <w:color w:val="000000" w:themeColor="text1"/>
        </w:rPr>
        <w:t xml:space="preserve">Если отобранный участник  после получения уведомления о заключении договора и проекта договора </w:t>
      </w:r>
      <w:r w:rsidR="00BD587C" w:rsidRPr="00D107AB">
        <w:rPr>
          <w:rFonts w:ascii="Sylfaen" w:hAnsi="Sylfaen"/>
          <w:i/>
          <w:iCs/>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D107AB">
        <w:rPr>
          <w:rFonts w:ascii="Sylfaen" w:hAnsi="Sylfaen"/>
          <w:i/>
          <w:iCs/>
          <w:color w:val="000000" w:themeColor="text1"/>
        </w:rPr>
        <w:t xml:space="preserve"> то он лишается права подписания договора.</w:t>
      </w:r>
    </w:p>
    <w:p w14:paraId="0FE35CD2" w14:textId="77777777" w:rsidR="000313A6" w:rsidRPr="00D107AB" w:rsidRDefault="000313A6" w:rsidP="00BD587C">
      <w:pPr>
        <w:widowControl w:val="0"/>
        <w:tabs>
          <w:tab w:val="left" w:pos="1134"/>
        </w:tabs>
        <w:spacing w:after="160"/>
        <w:ind w:firstLine="567"/>
        <w:jc w:val="both"/>
        <w:rPr>
          <w:rFonts w:ascii="Sylfaen" w:hAnsi="Sylfaen" w:cs="Sylfaen"/>
          <w:i/>
          <w:iCs/>
        </w:rPr>
      </w:pPr>
      <w:r w:rsidRPr="00D107AB">
        <w:rPr>
          <w:rFonts w:ascii="Sylfaen" w:hAnsi="Sylfaen"/>
          <w:i/>
          <w:iCs/>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D107AB">
        <w:rPr>
          <w:rFonts w:ascii="Sylfaen" w:hAnsi="Sylfaen"/>
          <w:i/>
          <w:iCs/>
        </w:rPr>
        <w:t xml:space="preserve"> </w:t>
      </w:r>
      <w:r w:rsidRPr="00D107AB">
        <w:rPr>
          <w:rFonts w:ascii="Sylfaen" w:hAnsi="Sylfaen"/>
          <w:i/>
          <w:iCs/>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206C90E0" w14:textId="77777777" w:rsidR="00D612BC" w:rsidRPr="00D107AB" w:rsidRDefault="00AA0AD8" w:rsidP="00B46D58">
      <w:pPr>
        <w:pStyle w:val="a3"/>
        <w:widowControl w:val="0"/>
        <w:tabs>
          <w:tab w:val="left" w:pos="1134"/>
        </w:tabs>
        <w:spacing w:after="160" w:line="240" w:lineRule="auto"/>
        <w:ind w:firstLine="567"/>
        <w:rPr>
          <w:rFonts w:ascii="Sylfaen" w:hAnsi="Sylfaen" w:cs="Sylfaen"/>
          <w:iCs/>
          <w:sz w:val="24"/>
          <w:szCs w:val="24"/>
        </w:rPr>
      </w:pPr>
      <w:r w:rsidRPr="00D107AB">
        <w:rPr>
          <w:rFonts w:ascii="Sylfaen" w:hAnsi="Sylfaen"/>
          <w:iCs/>
          <w:sz w:val="24"/>
          <w:szCs w:val="24"/>
        </w:rPr>
        <w:t>9.</w:t>
      </w:r>
      <w:r w:rsidR="00CC3097" w:rsidRPr="00D107AB">
        <w:rPr>
          <w:rFonts w:ascii="Sylfaen" w:hAnsi="Sylfaen"/>
          <w:iCs/>
          <w:sz w:val="24"/>
          <w:szCs w:val="24"/>
        </w:rPr>
        <w:t>5</w:t>
      </w:r>
      <w:r w:rsidR="00DC30CC" w:rsidRPr="00D107AB">
        <w:rPr>
          <w:rFonts w:ascii="Sylfaen" w:hAnsi="Sylfaen"/>
          <w:iCs/>
          <w:sz w:val="24"/>
          <w:szCs w:val="24"/>
        </w:rPr>
        <w:t>.</w:t>
      </w:r>
      <w:r w:rsidR="00DC30CC" w:rsidRPr="00D107AB">
        <w:rPr>
          <w:rFonts w:ascii="Sylfaen" w:hAnsi="Sylfaen"/>
          <w:iCs/>
          <w:sz w:val="24"/>
          <w:szCs w:val="24"/>
        </w:rPr>
        <w:tab/>
      </w:r>
      <w:r w:rsidRPr="00D107AB">
        <w:rPr>
          <w:rFonts w:ascii="Sylfaen" w:hAnsi="Sylfaen"/>
          <w:iCs/>
          <w:sz w:val="24"/>
          <w:szCs w:val="24"/>
        </w:rPr>
        <w:t>До истечения срока, предусмотренного пунктом 9.</w:t>
      </w:r>
      <w:r w:rsidR="00E048B1" w:rsidRPr="00D107AB">
        <w:rPr>
          <w:rFonts w:ascii="Sylfaen" w:hAnsi="Sylfaen"/>
          <w:iCs/>
          <w:sz w:val="24"/>
          <w:szCs w:val="24"/>
        </w:rPr>
        <w:t>4</w:t>
      </w:r>
      <w:r w:rsidRPr="00D107AB">
        <w:rPr>
          <w:rFonts w:ascii="Sylfaen" w:hAnsi="Sylfaen"/>
          <w:iCs/>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D107AB">
        <w:rPr>
          <w:rFonts w:ascii="Sylfaen" w:hAnsi="Sylfaen"/>
          <w:iCs/>
          <w:sz w:val="24"/>
          <w:szCs w:val="24"/>
          <w:lang w:val="hy-AM"/>
        </w:rPr>
        <w:t>,</w:t>
      </w:r>
      <w:r w:rsidR="00580E55" w:rsidRPr="00D107AB">
        <w:rPr>
          <w:rFonts w:ascii="Sylfaen" w:hAnsi="Sylfaen"/>
          <w:iCs/>
          <w:sz w:val="24"/>
          <w:szCs w:val="24"/>
        </w:rPr>
        <w:t xml:space="preserve"> размера предоплаты или увеличению</w:t>
      </w:r>
      <w:r w:rsidR="00580E55" w:rsidRPr="00D107AB">
        <w:rPr>
          <w:rFonts w:ascii="Sylfaen" w:hAnsi="Sylfaen"/>
          <w:iCs/>
          <w:sz w:val="24"/>
          <w:szCs w:val="24"/>
          <w:lang w:val="hy-AM"/>
        </w:rPr>
        <w:t xml:space="preserve"> </w:t>
      </w:r>
      <w:r w:rsidR="00580E55" w:rsidRPr="00D107AB">
        <w:rPr>
          <w:rFonts w:ascii="Sylfaen" w:hAnsi="Sylfaen"/>
          <w:iCs/>
          <w:sz w:val="24"/>
          <w:szCs w:val="24"/>
        </w:rPr>
        <w:t>цены,</w:t>
      </w:r>
      <w:r w:rsidRPr="00D107AB">
        <w:rPr>
          <w:rFonts w:ascii="Sylfaen" w:hAnsi="Sylfaen"/>
          <w:iCs/>
          <w:sz w:val="24"/>
          <w:szCs w:val="24"/>
        </w:rPr>
        <w:t xml:space="preserve"> предложенной отобранным участником.</w:t>
      </w:r>
      <w:r w:rsidRPr="00D107AB">
        <w:rPr>
          <w:rFonts w:ascii="Sylfaen" w:hAnsi="Sylfaen"/>
          <w:iCs/>
          <w:spacing w:val="-8"/>
          <w:sz w:val="24"/>
          <w:szCs w:val="24"/>
        </w:rPr>
        <w:t xml:space="preserve"> </w:t>
      </w:r>
    </w:p>
    <w:p w14:paraId="7FFEAEC6" w14:textId="77777777" w:rsidR="00096865" w:rsidRPr="00D107AB" w:rsidRDefault="00030D40" w:rsidP="00B46D58">
      <w:pPr>
        <w:widowControl w:val="0"/>
        <w:spacing w:after="160"/>
        <w:jc w:val="center"/>
        <w:rPr>
          <w:rFonts w:ascii="Sylfaen" w:hAnsi="Sylfaen" w:cs="Arial"/>
          <w:b/>
          <w:i/>
          <w:iCs/>
        </w:rPr>
      </w:pPr>
      <w:r w:rsidRPr="00D107AB">
        <w:rPr>
          <w:rFonts w:ascii="Sylfaen" w:hAnsi="Sylfaen"/>
          <w:b/>
          <w:i/>
          <w:iCs/>
        </w:rPr>
        <w:t xml:space="preserve">10. </w:t>
      </w:r>
      <w:r w:rsidR="00F83409" w:rsidRPr="00D107AB">
        <w:rPr>
          <w:rFonts w:ascii="Sylfaen" w:hAnsi="Sylfaen"/>
          <w:b/>
          <w:i/>
          <w:iCs/>
        </w:rPr>
        <w:t xml:space="preserve">ОБЕСПЕЧЕНИЯ КВАЛИФИКАЦИИ И </w:t>
      </w:r>
      <w:r w:rsidRPr="00D107AB">
        <w:rPr>
          <w:rFonts w:ascii="Sylfaen" w:hAnsi="Sylfaen"/>
          <w:b/>
          <w:i/>
          <w:iCs/>
        </w:rPr>
        <w:t xml:space="preserve">ДОГОВОРА </w:t>
      </w:r>
    </w:p>
    <w:p w14:paraId="6883D41E" w14:textId="77777777" w:rsidR="00096865" w:rsidRPr="00D107AB" w:rsidRDefault="00030D40" w:rsidP="00B46D58">
      <w:pPr>
        <w:widowControl w:val="0"/>
        <w:tabs>
          <w:tab w:val="left" w:pos="1276"/>
        </w:tabs>
        <w:spacing w:after="160"/>
        <w:ind w:firstLine="567"/>
        <w:jc w:val="both"/>
        <w:rPr>
          <w:rFonts w:ascii="Sylfaen" w:hAnsi="Sylfaen"/>
          <w:i/>
          <w:iCs/>
        </w:rPr>
      </w:pPr>
      <w:r w:rsidRPr="00D107AB">
        <w:rPr>
          <w:rFonts w:ascii="Sylfaen" w:hAnsi="Sylfaen"/>
          <w:i/>
          <w:iCs/>
        </w:rPr>
        <w:t>10.1</w:t>
      </w:r>
      <w:r w:rsidR="00DC30CC" w:rsidRPr="00D107AB">
        <w:rPr>
          <w:rFonts w:ascii="Sylfaen" w:hAnsi="Sylfaen"/>
          <w:i/>
          <w:iCs/>
        </w:rPr>
        <w:t>.</w:t>
      </w:r>
      <w:r w:rsidR="00DC30CC" w:rsidRPr="00D107AB">
        <w:rPr>
          <w:rFonts w:ascii="Sylfaen" w:hAnsi="Sylfaen"/>
          <w:i/>
          <w:iCs/>
        </w:rPr>
        <w:tab/>
      </w:r>
      <w:r w:rsidR="00646B97" w:rsidRPr="00D107AB">
        <w:rPr>
          <w:rFonts w:ascii="Sylfaen" w:hAnsi="Sylfaen"/>
          <w:i/>
          <w:iCs/>
          <w:color w:val="000000" w:themeColor="text1"/>
        </w:rPr>
        <w:t xml:space="preserve">На основании требования о предоставлении обеспечений квалификации и договора отобранный участник в течение 5-и рабочих дней </w:t>
      </w:r>
      <w:r w:rsidR="009D228B" w:rsidRPr="00D107AB">
        <w:rPr>
          <w:rFonts w:ascii="Sylfaen" w:hAnsi="Sylfaen"/>
          <w:i/>
          <w:iCs/>
          <w:color w:val="000000" w:themeColor="text1"/>
        </w:rPr>
        <w:t xml:space="preserve">после </w:t>
      </w:r>
      <w:r w:rsidR="00646B97" w:rsidRPr="00D107AB">
        <w:rPr>
          <w:rFonts w:ascii="Sylfaen" w:hAnsi="Sylfaen"/>
          <w:i/>
          <w:iCs/>
          <w:color w:val="000000" w:themeColor="text1"/>
        </w:rPr>
        <w:t>дня его получения, обязан представить обеспечения квалификации и договора.</w:t>
      </w:r>
      <w:r w:rsidR="00646B97" w:rsidRPr="00D107AB">
        <w:rPr>
          <w:rFonts w:ascii="Sylfaen" w:hAnsi="Sylfaen"/>
          <w:i/>
          <w:iCs/>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D107AB">
        <w:rPr>
          <w:rFonts w:ascii="Sylfaen" w:hAnsi="Sylfaen"/>
          <w:i/>
          <w:iCs/>
          <w:color w:val="000000" w:themeColor="text1"/>
        </w:rPr>
        <w:t xml:space="preserve"> С отобранным участником заключается договор, если он представляет обеспечения квалификации и договора(предоплаты)</w:t>
      </w:r>
      <w:r w:rsidRPr="00D107AB">
        <w:rPr>
          <w:rFonts w:ascii="Sylfaen" w:hAnsi="Sylfaen"/>
          <w:i/>
          <w:iCs/>
        </w:rPr>
        <w:t>.</w:t>
      </w:r>
      <w:r w:rsidR="002E57E8" w:rsidRPr="00D107AB">
        <w:rPr>
          <w:rFonts w:ascii="Sylfaen" w:hAnsi="Sylfaen"/>
          <w:i/>
          <w:iCs/>
          <w:vertAlign w:val="superscript"/>
        </w:rPr>
        <w:t>11.1</w:t>
      </w:r>
    </w:p>
    <w:p w14:paraId="246D7C36" w14:textId="77777777" w:rsidR="003D57AD" w:rsidRPr="00D107AB" w:rsidRDefault="00A6609C" w:rsidP="00801A4F">
      <w:pPr>
        <w:widowControl w:val="0"/>
        <w:tabs>
          <w:tab w:val="left" w:pos="1276"/>
        </w:tabs>
        <w:spacing w:after="160"/>
        <w:ind w:firstLine="567"/>
        <w:jc w:val="both"/>
        <w:rPr>
          <w:rFonts w:ascii="Sylfaen" w:hAnsi="Sylfaen"/>
          <w:i/>
          <w:iCs/>
          <w:lang w:val="hy-AM"/>
        </w:rPr>
      </w:pPr>
      <w:r w:rsidRPr="00D107AB">
        <w:rPr>
          <w:rFonts w:ascii="Sylfaen" w:hAnsi="Sylfaen"/>
          <w:i/>
          <w:iCs/>
        </w:rPr>
        <w:t xml:space="preserve">10.2 </w:t>
      </w:r>
      <w:r w:rsidR="008C5F2A" w:rsidRPr="00D107AB">
        <w:rPr>
          <w:rFonts w:ascii="Sylfaen" w:hAnsi="Sylfaen"/>
          <w:i/>
          <w:iCs/>
        </w:rPr>
        <w:t xml:space="preserve">Размер обеспечения квалификации равен </w:t>
      </w:r>
      <w:r w:rsidR="003D57AD" w:rsidRPr="00D107AB">
        <w:rPr>
          <w:rFonts w:ascii="Sylfaen" w:hAnsi="Sylfaen"/>
          <w:i/>
          <w:iCs/>
        </w:rPr>
        <w:t xml:space="preserve">15 процентам </w:t>
      </w:r>
      <w:r w:rsidR="00E70468" w:rsidRPr="00D107AB">
        <w:rPr>
          <w:rFonts w:ascii="Sylfaen" w:hAnsi="Sylfaen"/>
          <w:i/>
          <w:iCs/>
        </w:rPr>
        <w:t xml:space="preserve">от цены закупки </w:t>
      </w:r>
      <w:r w:rsidR="00E70468" w:rsidRPr="00D107AB">
        <w:rPr>
          <w:rFonts w:ascii="Sylfaen" w:hAnsi="Sylfaen"/>
          <w:i/>
          <w:iCs/>
        </w:rPr>
        <w:lastRenderedPageBreak/>
        <w:t>товаров закупаемых в рамках данной процедуры.</w:t>
      </w:r>
      <w:r w:rsidR="003D57AD" w:rsidRPr="00D107AB">
        <w:rPr>
          <w:rFonts w:ascii="Sylfaen" w:hAnsi="Sylfaen"/>
          <w:i/>
          <w:iCs/>
        </w:rPr>
        <w:t xml:space="preserve"> </w:t>
      </w:r>
      <w:r w:rsidR="00382A99" w:rsidRPr="00D107AB">
        <w:rPr>
          <w:rFonts w:ascii="Sylfaen" w:hAnsi="Sylfaen"/>
          <w:i/>
          <w:iCs/>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D107AB">
        <w:rPr>
          <w:rFonts w:ascii="Sylfaen" w:hAnsi="Sylfaen"/>
          <w:i/>
          <w:iCs/>
        </w:rPr>
        <w:t xml:space="preserve"> </w:t>
      </w:r>
      <w:r w:rsidR="003D57AD" w:rsidRPr="00D107AB">
        <w:rPr>
          <w:rFonts w:ascii="Sylfaen" w:hAnsi="Sylfaen"/>
          <w:i/>
          <w:iCs/>
        </w:rPr>
        <w:t>Обеспечение квалификации представляется в виде соглашения о неустойке (приложение 4. 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3D57AD" w:rsidRPr="00D107AB">
        <w:rPr>
          <w:rFonts w:ascii="Sylfaen" w:hAnsi="Sylfaen"/>
          <w:i/>
          <w:iCs/>
          <w:vertAlign w:val="superscript"/>
          <w:lang w:val="hy-AM"/>
        </w:rPr>
        <w:t>12.1</w:t>
      </w:r>
    </w:p>
    <w:p w14:paraId="1742DA05" w14:textId="77777777" w:rsidR="00571E4C" w:rsidRPr="00D107AB" w:rsidRDefault="00801A4F" w:rsidP="00571E4C">
      <w:pPr>
        <w:widowControl w:val="0"/>
        <w:tabs>
          <w:tab w:val="left" w:pos="1276"/>
        </w:tabs>
        <w:spacing w:after="160"/>
        <w:ind w:firstLine="567"/>
        <w:jc w:val="both"/>
        <w:rPr>
          <w:rFonts w:ascii="Sylfaen" w:hAnsi="Sylfaen" w:cs="Sylfaen"/>
          <w:i/>
          <w:iCs/>
        </w:rPr>
      </w:pPr>
      <w:r w:rsidRPr="00D107AB">
        <w:rPr>
          <w:rFonts w:ascii="Sylfaen" w:hAnsi="Sylfaen" w:cs="Sylfaen"/>
          <w:i/>
          <w:iCs/>
        </w:rPr>
        <w:t xml:space="preserve">Если процедура закупки организована </w:t>
      </w:r>
      <w:r w:rsidR="00571E4C" w:rsidRPr="00D107AB">
        <w:rPr>
          <w:rFonts w:ascii="Sylfaen" w:hAnsi="Sylfaen" w:cs="Sylfaen"/>
          <w:i/>
          <w:iCs/>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D107AB">
        <w:rPr>
          <w:rFonts w:ascii="Sylfaen" w:hAnsi="Sylfaen"/>
          <w:i/>
          <w:iCs/>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D107AB">
        <w:rPr>
          <w:rFonts w:ascii="Sylfaen" w:hAnsi="Sylfaen"/>
          <w:i/>
          <w:iCs/>
        </w:rPr>
        <w:t xml:space="preserve">сумме цен закупок представленных лотов, </w:t>
      </w:r>
      <w:r w:rsidR="008A4985" w:rsidRPr="00D107AB">
        <w:rPr>
          <w:rFonts w:ascii="Sylfaen" w:hAnsi="Sylfaen" w:cs="Sylfaen"/>
          <w:i/>
          <w:iCs/>
        </w:rPr>
        <w:t>с учетом требований абзаца «в» подпункта 1 пункта 32 Порядка</w:t>
      </w:r>
      <w:r w:rsidR="008A4985" w:rsidRPr="00D107AB">
        <w:rPr>
          <w:rFonts w:ascii="Sylfaen" w:hAnsi="Sylfaen"/>
          <w:i/>
          <w:iCs/>
          <w:color w:val="000000" w:themeColor="text1"/>
        </w:rPr>
        <w:t>.</w:t>
      </w:r>
      <w:r w:rsidR="00E562C0" w:rsidRPr="00D107AB">
        <w:rPr>
          <w:rFonts w:ascii="Sylfaen" w:hAnsi="Sylfaen"/>
          <w:i/>
          <w:iCs/>
          <w:color w:val="000000" w:themeColor="text1"/>
        </w:rPr>
        <w:t xml:space="preserve"> </w:t>
      </w:r>
      <w:r w:rsidR="00571E4C" w:rsidRPr="00D107AB">
        <w:rPr>
          <w:rFonts w:ascii="Sylfaen" w:hAnsi="Sylfaen" w:cs="Sylfaen"/>
          <w:i/>
          <w:iCs/>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7AB2A058" w14:textId="77777777" w:rsidR="004F01AF" w:rsidRPr="00D107AB" w:rsidRDefault="004F01AF" w:rsidP="004F01AF">
      <w:pPr>
        <w:widowControl w:val="0"/>
        <w:tabs>
          <w:tab w:val="left" w:pos="1276"/>
        </w:tabs>
        <w:spacing w:after="160"/>
        <w:ind w:firstLine="567"/>
        <w:jc w:val="both"/>
        <w:rPr>
          <w:rFonts w:ascii="Sylfaen" w:hAnsi="Sylfaen"/>
          <w:i/>
          <w:iCs/>
        </w:rPr>
      </w:pPr>
      <w:r w:rsidRPr="00D107AB">
        <w:rPr>
          <w:rFonts w:ascii="Sylfaen" w:hAnsi="Sylfaen"/>
          <w:i/>
          <w:iCs/>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31BE4874" w14:textId="77777777" w:rsidR="00DA0186" w:rsidRPr="00D107AB" w:rsidRDefault="00801A4F" w:rsidP="00801A4F">
      <w:pPr>
        <w:widowControl w:val="0"/>
        <w:tabs>
          <w:tab w:val="left" w:pos="1276"/>
        </w:tabs>
        <w:spacing w:after="160"/>
        <w:ind w:firstLine="567"/>
        <w:jc w:val="both"/>
        <w:rPr>
          <w:rFonts w:ascii="Sylfaen" w:hAnsi="Sylfaen"/>
          <w:i/>
          <w:iCs/>
          <w:lang w:val="hy-AM"/>
        </w:rPr>
      </w:pPr>
      <w:r w:rsidRPr="00D107AB">
        <w:rPr>
          <w:rFonts w:ascii="Sylfaen" w:hAnsi="Sylfaen"/>
          <w:i/>
          <w:iCs/>
        </w:rPr>
        <w:t xml:space="preserve">Если выполнение договора поэтапное и выполнение каждого этапа </w:t>
      </w:r>
      <w:r w:rsidR="00DC6732" w:rsidRPr="00D107AB">
        <w:rPr>
          <w:rFonts w:ascii="Sylfaen" w:hAnsi="Sylfaen"/>
          <w:i/>
          <w:iCs/>
        </w:rPr>
        <w:t xml:space="preserve">непосредственно не взаимосвязано </w:t>
      </w:r>
      <w:r w:rsidRPr="00D107AB">
        <w:rPr>
          <w:rFonts w:ascii="Sylfaen" w:hAnsi="Sylfaen"/>
          <w:i/>
          <w:iCs/>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D107AB">
        <w:rPr>
          <w:rFonts w:ascii="Sylfaen" w:hAnsi="Sylfaen"/>
          <w:i/>
          <w:iCs/>
        </w:rPr>
        <w:t>пропорции, исчисленной в отношении суммы этого этапа</w:t>
      </w:r>
      <w:r w:rsidRPr="00D107AB">
        <w:rPr>
          <w:rFonts w:ascii="Sylfaen" w:hAnsi="Sylfaen"/>
          <w:i/>
          <w:iCs/>
        </w:rPr>
        <w:t>.</w:t>
      </w:r>
    </w:p>
    <w:p w14:paraId="6BEE66F9" w14:textId="77777777" w:rsidR="00DA0186" w:rsidRPr="00D107AB" w:rsidRDefault="00DA0186" w:rsidP="00801A4F">
      <w:pPr>
        <w:widowControl w:val="0"/>
        <w:tabs>
          <w:tab w:val="left" w:pos="1276"/>
        </w:tabs>
        <w:spacing w:after="160"/>
        <w:ind w:firstLine="567"/>
        <w:jc w:val="both"/>
        <w:rPr>
          <w:rFonts w:ascii="Sylfaen" w:hAnsi="Sylfaen"/>
          <w:i/>
          <w:iCs/>
        </w:rPr>
      </w:pPr>
      <w:r w:rsidRPr="00D107AB">
        <w:rPr>
          <w:rFonts w:ascii="Sylfaen" w:hAnsi="Sylfaen"/>
          <w:i/>
          <w:iCs/>
          <w:lang w:val="hy-AM"/>
        </w:rPr>
        <w:t>---------------------------</w:t>
      </w:r>
    </w:p>
    <w:p w14:paraId="33F160AF" w14:textId="77777777" w:rsidR="0052513C" w:rsidRPr="00D107AB" w:rsidRDefault="0052513C" w:rsidP="0052513C">
      <w:pPr>
        <w:pStyle w:val="af2"/>
        <w:jc w:val="both"/>
        <w:rPr>
          <w:rFonts w:ascii="Sylfaen" w:hAnsi="Sylfaen"/>
          <w:i/>
          <w:iCs/>
        </w:rPr>
      </w:pPr>
      <w:r w:rsidRPr="00D107AB">
        <w:rPr>
          <w:rFonts w:ascii="Sylfaen" w:hAnsi="Sylfaen"/>
          <w:i/>
          <w:iCs/>
          <w:vertAlign w:val="superscript"/>
        </w:rPr>
        <w:t>11.1</w:t>
      </w:r>
      <w:r w:rsidRPr="00D107AB">
        <w:rPr>
          <w:rFonts w:ascii="Sylfaen" w:hAnsi="Sylfaen"/>
          <w:i/>
          <w:iCs/>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4E16E7B9" w14:textId="77777777" w:rsidR="0052513C" w:rsidRPr="00D107AB" w:rsidRDefault="0052513C" w:rsidP="0052513C">
      <w:pPr>
        <w:pStyle w:val="af2"/>
        <w:jc w:val="both"/>
        <w:rPr>
          <w:rFonts w:ascii="Sylfaen" w:hAnsi="Sylfaen"/>
          <w:i/>
          <w:iCs/>
        </w:rPr>
      </w:pPr>
      <w:r w:rsidRPr="00D107AB">
        <w:rPr>
          <w:rFonts w:ascii="Sylfaen" w:hAnsi="Sylfaen"/>
          <w:i/>
          <w:iCs/>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5FC48F5A" w14:textId="77777777" w:rsidR="0052513C" w:rsidRPr="00D107AB" w:rsidRDefault="0052513C" w:rsidP="0052513C">
      <w:pPr>
        <w:pStyle w:val="af2"/>
        <w:jc w:val="both"/>
        <w:rPr>
          <w:rFonts w:ascii="Sylfaen" w:hAnsi="Sylfaen"/>
          <w:i/>
          <w:iCs/>
        </w:rPr>
      </w:pPr>
      <w:r w:rsidRPr="00D107AB">
        <w:rPr>
          <w:rFonts w:ascii="Sylfaen" w:hAnsi="Sylfaen"/>
          <w:i/>
          <w:iCs/>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14:paraId="12BC6629" w14:textId="77777777" w:rsidR="00DA0186" w:rsidRPr="00D107AB" w:rsidRDefault="00DA0186" w:rsidP="00DA0186">
      <w:pPr>
        <w:pStyle w:val="af2"/>
        <w:rPr>
          <w:rFonts w:ascii="Sylfaen" w:hAnsi="Sylfaen"/>
          <w:i/>
          <w:iCs/>
        </w:rPr>
      </w:pPr>
      <w:r w:rsidRPr="00D107AB">
        <w:rPr>
          <w:rFonts w:ascii="Sylfaen" w:hAnsi="Sylfaen"/>
          <w:i/>
          <w:iCs/>
          <w:lang w:val="hy-AM"/>
        </w:rPr>
        <w:t xml:space="preserve">12.1 </w:t>
      </w:r>
      <w:r w:rsidRPr="00D107AB">
        <w:rPr>
          <w:rFonts w:ascii="Sylfaen" w:hAnsi="Sylfaen"/>
          <w:i/>
          <w:iCs/>
        </w:rPr>
        <w:t xml:space="preserve">Если цена </w:t>
      </w:r>
      <w:r w:rsidR="007A2AFB" w:rsidRPr="00D107AB">
        <w:rPr>
          <w:rFonts w:ascii="Sylfaen" w:hAnsi="Sylfaen"/>
          <w:i/>
          <w:iCs/>
        </w:rPr>
        <w:t xml:space="preserve"> закупки </w:t>
      </w:r>
      <w:r w:rsidRPr="00D107AB">
        <w:rPr>
          <w:rFonts w:ascii="Sylfaen" w:hAnsi="Sylfaen"/>
          <w:i/>
          <w:iCs/>
        </w:rPr>
        <w:t>данного лота по заявке на закупку</w:t>
      </w:r>
      <w:r w:rsidRPr="00D107AB">
        <w:rPr>
          <w:rFonts w:ascii="Microsoft YaHei" w:eastAsia="Microsoft YaHei" w:hAnsi="Microsoft YaHei" w:cs="Microsoft YaHei" w:hint="eastAsia"/>
          <w:i/>
          <w:iCs/>
        </w:rPr>
        <w:t>․</w:t>
      </w:r>
    </w:p>
    <w:p w14:paraId="60A7ED0A" w14:textId="77777777" w:rsidR="00DA0186" w:rsidRPr="00D107AB" w:rsidRDefault="00DA0186" w:rsidP="00DA0186">
      <w:pPr>
        <w:pStyle w:val="af2"/>
        <w:jc w:val="both"/>
        <w:rPr>
          <w:rFonts w:ascii="Sylfaen" w:hAnsi="Sylfaen"/>
          <w:i/>
          <w:iCs/>
        </w:rPr>
      </w:pPr>
      <w:r w:rsidRPr="00D107AB">
        <w:rPr>
          <w:rFonts w:ascii="Sylfaen" w:hAnsi="Sylfaen"/>
          <w:i/>
          <w:iCs/>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r w:rsidRPr="00D107AB">
        <w:rPr>
          <w:rFonts w:ascii="Microsoft YaHei" w:eastAsia="Microsoft YaHei" w:hAnsi="Microsoft YaHei" w:cs="Microsoft YaHei" w:hint="eastAsia"/>
          <w:i/>
          <w:iCs/>
        </w:rPr>
        <w:t>․</w:t>
      </w:r>
    </w:p>
    <w:p w14:paraId="253D70AD" w14:textId="77777777" w:rsidR="00DA0186" w:rsidRPr="00D107AB" w:rsidRDefault="00DA0186" w:rsidP="00DA0186">
      <w:pPr>
        <w:widowControl w:val="0"/>
        <w:tabs>
          <w:tab w:val="left" w:pos="1276"/>
        </w:tabs>
        <w:spacing w:after="160"/>
        <w:jc w:val="both"/>
        <w:rPr>
          <w:rFonts w:ascii="Sylfaen" w:hAnsi="Sylfaen"/>
          <w:i/>
          <w:iCs/>
          <w:sz w:val="20"/>
          <w:szCs w:val="20"/>
        </w:rPr>
      </w:pPr>
      <w:r w:rsidRPr="00D107AB">
        <w:rPr>
          <w:rFonts w:ascii="Sylfaen" w:hAnsi="Sylfaen"/>
          <w:i/>
          <w:iCs/>
          <w:sz w:val="20"/>
          <w:szCs w:val="20"/>
        </w:rPr>
        <w:t xml:space="preserve">- не превышает </w:t>
      </w:r>
      <w:r w:rsidR="0087562B" w:rsidRPr="00D107AB">
        <w:rPr>
          <w:rFonts w:ascii="Sylfaen" w:hAnsi="Sylfaen"/>
          <w:i/>
          <w:iCs/>
          <w:sz w:val="20"/>
          <w:szCs w:val="20"/>
        </w:rPr>
        <w:t>восьмидесятикратный</w:t>
      </w:r>
      <w:r w:rsidRPr="00D107AB">
        <w:rPr>
          <w:rFonts w:ascii="Sylfaen" w:hAnsi="Sylfaen"/>
          <w:i/>
          <w:iCs/>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14:paraId="411860BC" w14:textId="77777777" w:rsidR="00DA0186" w:rsidRPr="00D107AB" w:rsidRDefault="00DA0186" w:rsidP="00DA0186">
      <w:pPr>
        <w:pStyle w:val="af2"/>
        <w:jc w:val="both"/>
        <w:rPr>
          <w:rFonts w:ascii="Sylfaen" w:hAnsi="Sylfaen"/>
          <w:i/>
          <w:iCs/>
          <w:lang w:val="hy-AM"/>
        </w:rPr>
      </w:pPr>
      <w:r w:rsidRPr="00D107AB">
        <w:rPr>
          <w:rFonts w:ascii="Sylfaen" w:hAnsi="Sylfaen"/>
          <w:i/>
          <w:iCs/>
        </w:rPr>
        <w:t xml:space="preserve">- превышает </w:t>
      </w:r>
      <w:r w:rsidR="00C257D6" w:rsidRPr="00D107AB">
        <w:rPr>
          <w:rFonts w:ascii="Sylfaen" w:hAnsi="Sylfaen"/>
          <w:i/>
          <w:iCs/>
        </w:rPr>
        <w:t>восьмидесятикратный</w:t>
      </w:r>
      <w:r w:rsidRPr="00D107AB">
        <w:rPr>
          <w:rFonts w:ascii="Sylfaen" w:hAnsi="Sylfaen"/>
          <w:i/>
          <w:iCs/>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D107AB">
        <w:rPr>
          <w:rFonts w:ascii="Sylfaen" w:hAnsi="Sylfaen"/>
          <w:i/>
          <w:iCs/>
          <w:lang w:val="hy-AM"/>
        </w:rPr>
        <w:t>.</w:t>
      </w:r>
    </w:p>
    <w:p w14:paraId="5F43D580" w14:textId="77777777" w:rsidR="00801A4F" w:rsidRPr="00D107AB" w:rsidRDefault="00801A4F" w:rsidP="00DA0186">
      <w:pPr>
        <w:widowControl w:val="0"/>
        <w:tabs>
          <w:tab w:val="left" w:pos="1276"/>
        </w:tabs>
        <w:spacing w:after="160"/>
        <w:ind w:firstLine="567"/>
        <w:jc w:val="both"/>
        <w:rPr>
          <w:rFonts w:ascii="Sylfaen" w:hAnsi="Sylfaen"/>
          <w:i/>
          <w:iCs/>
          <w:color w:val="FF0000"/>
        </w:rPr>
      </w:pPr>
      <w:r w:rsidRPr="00D107AB">
        <w:rPr>
          <w:rFonts w:ascii="Sylfaen" w:hAnsi="Sylfaen"/>
          <w:i/>
          <w:iCs/>
          <w:color w:val="FF0000"/>
        </w:rPr>
        <w:lastRenderedPageBreak/>
        <w:t xml:space="preserve"> </w:t>
      </w:r>
    </w:p>
    <w:p w14:paraId="48627B19" w14:textId="77777777" w:rsidR="0035631F" w:rsidRPr="00D107AB" w:rsidRDefault="00801A4F" w:rsidP="00801A4F">
      <w:pPr>
        <w:widowControl w:val="0"/>
        <w:tabs>
          <w:tab w:val="left" w:pos="1276"/>
        </w:tabs>
        <w:spacing w:after="160"/>
        <w:ind w:firstLine="567"/>
        <w:jc w:val="both"/>
        <w:rPr>
          <w:ins w:id="7" w:author="Vardan" w:date="2022-10-30T00:02:00Z"/>
          <w:rFonts w:ascii="Sylfaen" w:hAnsi="Sylfaen"/>
          <w:i/>
          <w:iCs/>
        </w:rPr>
      </w:pPr>
      <w:r w:rsidRPr="00D107AB">
        <w:rPr>
          <w:rFonts w:ascii="Sylfaen" w:hAnsi="Sylfaen" w:cs="Sylfaen"/>
          <w:i/>
          <w:iCs/>
        </w:rPr>
        <w:t xml:space="preserve">Обеспечение квалификации в виде </w:t>
      </w:r>
      <w:r w:rsidR="00482E18" w:rsidRPr="00D107AB">
        <w:rPr>
          <w:rFonts w:ascii="Sylfaen" w:hAnsi="Sylfaen" w:cs="Sylfaen"/>
          <w:i/>
          <w:iCs/>
        </w:rPr>
        <w:t xml:space="preserve">банковской </w:t>
      </w:r>
      <w:r w:rsidRPr="00D107AB">
        <w:rPr>
          <w:rFonts w:ascii="Sylfaen" w:hAnsi="Sylfaen" w:cs="Sylfaen"/>
          <w:i/>
          <w:iCs/>
        </w:rPr>
        <w:t>гарантии отобранный участник представляет согласно приложению 4 или приложению 4.1.</w:t>
      </w:r>
      <w:r w:rsidR="009A0467" w:rsidRPr="00D107AB">
        <w:rPr>
          <w:rStyle w:val="af6"/>
          <w:rFonts w:ascii="Sylfaen" w:hAnsi="Sylfaen"/>
          <w:i/>
          <w:iCs/>
        </w:rPr>
        <w:footnoteReference w:customMarkFollows="1" w:id="8"/>
        <w:t>12</w:t>
      </w:r>
      <w:r w:rsidR="00A6609C" w:rsidRPr="00D107AB">
        <w:rPr>
          <w:rFonts w:ascii="Sylfaen" w:hAnsi="Sylfaen"/>
          <w:i/>
          <w:iCs/>
        </w:rPr>
        <w:t xml:space="preserve"> </w:t>
      </w:r>
      <w:r w:rsidR="00853CBA" w:rsidRPr="00D107AB">
        <w:rPr>
          <w:rFonts w:ascii="Sylfaen" w:hAnsi="Sylfaen"/>
          <w:i/>
          <w:iCs/>
        </w:rPr>
        <w:t>.</w:t>
      </w:r>
    </w:p>
    <w:p w14:paraId="051941A2" w14:textId="77777777" w:rsidR="00AA0D5B" w:rsidRPr="00D107AB" w:rsidRDefault="00AA0D5B" w:rsidP="00AA0D5B">
      <w:pPr>
        <w:widowControl w:val="0"/>
        <w:tabs>
          <w:tab w:val="left" w:pos="1276"/>
        </w:tabs>
        <w:spacing w:after="160"/>
        <w:ind w:firstLine="567"/>
        <w:jc w:val="both"/>
        <w:rPr>
          <w:rFonts w:ascii="Sylfaen" w:hAnsi="Sylfaen"/>
          <w:i/>
          <w:iCs/>
        </w:rPr>
      </w:pPr>
      <w:r w:rsidRPr="00D107AB">
        <w:rPr>
          <w:rFonts w:ascii="Sylfaen" w:hAnsi="Sylfaen" w:cs="Sylfaen"/>
          <w:i/>
          <w:iCs/>
          <w:lang w:val="hy-AM"/>
        </w:rPr>
        <w:t xml:space="preserve">При этом, если договоры </w:t>
      </w:r>
      <w:r w:rsidRPr="00D107AB">
        <w:rPr>
          <w:rFonts w:ascii="Sylfaen" w:hAnsi="Sylfaen" w:cs="Sylfaen"/>
          <w:i/>
          <w:iCs/>
        </w:rPr>
        <w:t>о закупке</w:t>
      </w:r>
      <w:r w:rsidRPr="00D107AB">
        <w:rPr>
          <w:rFonts w:ascii="Sylfaen" w:hAnsi="Sylfaen" w:cs="Sylfaen"/>
          <w:i/>
          <w:iCs/>
          <w:lang w:val="hy-AM"/>
        </w:rPr>
        <w:t xml:space="preserve"> </w:t>
      </w:r>
      <w:r w:rsidRPr="00D107AB">
        <w:rPr>
          <w:rFonts w:ascii="Sylfaen" w:hAnsi="Sylfaen" w:cs="Sylfaen"/>
          <w:i/>
          <w:iCs/>
        </w:rPr>
        <w:t>работ</w:t>
      </w:r>
      <w:r w:rsidRPr="00D107AB">
        <w:rPr>
          <w:rFonts w:ascii="Sylfaen" w:hAnsi="Sylfaen" w:cs="Sylfaen"/>
          <w:i/>
          <w:iCs/>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D107AB">
        <w:rPr>
          <w:rFonts w:ascii="Sylfaen" w:hAnsi="Sylfaen" w:cs="Sylfaen"/>
          <w:i/>
          <w:iCs/>
        </w:rPr>
        <w:t xml:space="preserve">выделенных </w:t>
      </w:r>
      <w:r w:rsidRPr="00D107AB">
        <w:rPr>
          <w:rFonts w:ascii="Sylfaen" w:hAnsi="Sylfaen" w:cs="Sylfaen"/>
          <w:i/>
          <w:iCs/>
          <w:lang w:val="hy-AM"/>
        </w:rPr>
        <w:t xml:space="preserve">финансовых </w:t>
      </w:r>
      <w:r w:rsidRPr="00D107AB">
        <w:rPr>
          <w:rFonts w:ascii="Sylfaen" w:hAnsi="Sylfaen" w:cs="Sylfaen"/>
          <w:i/>
          <w:iCs/>
        </w:rPr>
        <w:t>средств</w:t>
      </w:r>
      <w:r w:rsidRPr="00D107AB">
        <w:rPr>
          <w:rFonts w:ascii="Sylfaen" w:hAnsi="Sylfaen" w:cs="Sylfaen"/>
          <w:i/>
          <w:iCs/>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8154DF" w:rsidRPr="00D107AB">
        <w:rPr>
          <w:rFonts w:ascii="Sylfaen" w:hAnsi="Sylfaen" w:cs="Sylfaen"/>
          <w:i/>
          <w:iCs/>
        </w:rPr>
        <w:t>,</w:t>
      </w:r>
      <w:r w:rsidR="00544769" w:rsidRPr="00D107AB">
        <w:rPr>
          <w:rFonts w:ascii="Sylfaen" w:hAnsi="Sylfaen" w:cs="Sylfaen"/>
          <w:i/>
          <w:iCs/>
        </w:rPr>
        <w:t xml:space="preserve"> </w:t>
      </w:r>
      <w:r w:rsidR="00544769" w:rsidRPr="00D107AB">
        <w:rPr>
          <w:rFonts w:ascii="Sylfaen" w:hAnsi="Sylfaen" w:cs="Sylfaen"/>
          <w:i/>
          <w:iCs/>
          <w:lang w:val="hy-AM"/>
        </w:rPr>
        <w:t>если выполнение контракта (соглашения) не является поэтапным</w:t>
      </w:r>
      <w:r w:rsidR="007D61CE" w:rsidRPr="00D107AB">
        <w:rPr>
          <w:rFonts w:ascii="Sylfaen" w:hAnsi="Sylfaen" w:cs="Sylfaen"/>
          <w:i/>
          <w:iCs/>
        </w:rPr>
        <w:t>.</w:t>
      </w:r>
    </w:p>
    <w:p w14:paraId="34F78545" w14:textId="77777777" w:rsidR="002406D8" w:rsidRPr="00D107AB" w:rsidRDefault="002406D8" w:rsidP="00B46D58">
      <w:pPr>
        <w:widowControl w:val="0"/>
        <w:tabs>
          <w:tab w:val="left" w:pos="1276"/>
        </w:tabs>
        <w:spacing w:after="160"/>
        <w:ind w:firstLine="567"/>
        <w:jc w:val="both"/>
        <w:rPr>
          <w:rFonts w:ascii="Sylfaen" w:hAnsi="Sylfaen" w:cs="Sylfaen"/>
          <w:i/>
          <w:iCs/>
        </w:rPr>
      </w:pPr>
      <w:r w:rsidRPr="00D107AB">
        <w:rPr>
          <w:rFonts w:ascii="Sylfaen" w:hAnsi="Sylfaen" w:cs="Sylfaen"/>
          <w:i/>
          <w:iCs/>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16C0825C" w14:textId="77777777" w:rsidR="00366C4E" w:rsidRPr="00D107AB" w:rsidRDefault="00030D40" w:rsidP="00B46D58">
      <w:pPr>
        <w:widowControl w:val="0"/>
        <w:tabs>
          <w:tab w:val="left" w:pos="1276"/>
        </w:tabs>
        <w:spacing w:after="160"/>
        <w:ind w:firstLine="567"/>
        <w:jc w:val="both"/>
        <w:rPr>
          <w:rFonts w:ascii="Sylfaen" w:hAnsi="Sylfaen"/>
          <w:i/>
          <w:iCs/>
        </w:rPr>
      </w:pPr>
      <w:r w:rsidRPr="00D107AB">
        <w:rPr>
          <w:rFonts w:ascii="Sylfaen" w:hAnsi="Sylfaen"/>
          <w:i/>
          <w:iCs/>
        </w:rPr>
        <w:t>10.</w:t>
      </w:r>
      <w:r w:rsidR="001723D6" w:rsidRPr="00D107AB">
        <w:rPr>
          <w:rFonts w:ascii="Sylfaen" w:hAnsi="Sylfaen"/>
          <w:i/>
          <w:iCs/>
        </w:rPr>
        <w:t>3</w:t>
      </w:r>
      <w:r w:rsidR="00DC30CC" w:rsidRPr="00D107AB">
        <w:rPr>
          <w:rFonts w:ascii="Sylfaen" w:hAnsi="Sylfaen"/>
          <w:i/>
          <w:iCs/>
        </w:rPr>
        <w:t>.</w:t>
      </w:r>
      <w:r w:rsidR="00DC30CC" w:rsidRPr="00D107AB">
        <w:rPr>
          <w:rFonts w:ascii="Sylfaen" w:hAnsi="Sylfaen"/>
          <w:i/>
          <w:iCs/>
        </w:rPr>
        <w:tab/>
      </w:r>
      <w:r w:rsidRPr="00D107AB">
        <w:rPr>
          <w:rFonts w:ascii="Sylfaen" w:hAnsi="Sylfaen"/>
          <w:i/>
          <w:iCs/>
        </w:rPr>
        <w:t xml:space="preserve">Размер обеспечения договора составляет 10 процентов от цены </w:t>
      </w:r>
      <w:r w:rsidR="00E562C0" w:rsidRPr="00D107AB">
        <w:rPr>
          <w:rFonts w:ascii="Sylfaen" w:hAnsi="Sylfaen"/>
          <w:i/>
          <w:iCs/>
        </w:rPr>
        <w:t>закупки</w:t>
      </w:r>
      <w:r w:rsidRPr="00D107AB">
        <w:rPr>
          <w:rFonts w:ascii="Sylfaen" w:hAnsi="Sylfaen"/>
          <w:i/>
          <w:iCs/>
        </w:rPr>
        <w:t xml:space="preserve">. </w:t>
      </w:r>
      <w:r w:rsidR="002D492B" w:rsidRPr="00D107AB">
        <w:rPr>
          <w:rFonts w:ascii="Sylfaen" w:hAnsi="Sylfaen"/>
          <w:i/>
          <w:iCs/>
        </w:rPr>
        <w:t xml:space="preserve">Если цена закупки товара меньше цены заключаемого договора, то размер обеспечения </w:t>
      </w:r>
      <w:r w:rsidR="00E04CFC" w:rsidRPr="00D107AB">
        <w:rPr>
          <w:rFonts w:ascii="Sylfaen" w:hAnsi="Sylfaen"/>
          <w:i/>
          <w:iCs/>
        </w:rPr>
        <w:t>договора</w:t>
      </w:r>
      <w:r w:rsidR="002D492B" w:rsidRPr="00D107AB">
        <w:rPr>
          <w:rFonts w:ascii="Sylfaen" w:hAnsi="Sylfaen"/>
          <w:i/>
          <w:iCs/>
        </w:rPr>
        <w:t xml:space="preserve"> исчисляется в отношении цены договора. </w:t>
      </w:r>
      <w:r w:rsidR="001723D6" w:rsidRPr="00D107AB">
        <w:rPr>
          <w:rFonts w:ascii="Sylfaen" w:hAnsi="Sylfaen"/>
          <w:i/>
          <w:iCs/>
        </w:rPr>
        <w:t xml:space="preserve">Обеспечение </w:t>
      </w:r>
      <w:r w:rsidR="00896AAF" w:rsidRPr="00D107AB">
        <w:rPr>
          <w:rFonts w:ascii="Sylfaen" w:hAnsi="Sylfaen"/>
          <w:i/>
          <w:iCs/>
        </w:rPr>
        <w:t>договора</w:t>
      </w:r>
      <w:r w:rsidR="001723D6" w:rsidRPr="00D107AB">
        <w:rPr>
          <w:rFonts w:ascii="Sylfaen" w:hAnsi="Sylfaen"/>
          <w:i/>
          <w:iCs/>
        </w:rPr>
        <w:t xml:space="preserve"> представляется в </w:t>
      </w:r>
      <w:r w:rsidR="005876A3" w:rsidRPr="00D107AB">
        <w:rPr>
          <w:rFonts w:ascii="Sylfaen" w:hAnsi="Sylfaen"/>
          <w:i/>
          <w:iCs/>
        </w:rPr>
        <w:t>виде</w:t>
      </w:r>
      <w:r w:rsidR="001723D6" w:rsidRPr="00D107AB">
        <w:rPr>
          <w:rFonts w:ascii="Sylfaen" w:hAnsi="Sylfaen"/>
          <w:i/>
          <w:iCs/>
        </w:rPr>
        <w:t xml:space="preserve"> банковской гарантии (Приложение 5)</w:t>
      </w:r>
      <w:r w:rsidR="00375E5E" w:rsidRPr="00D107AB">
        <w:rPr>
          <w:rFonts w:ascii="Sylfaen" w:hAnsi="Sylfaen"/>
          <w:i/>
          <w:iCs/>
        </w:rPr>
        <w:t xml:space="preserve"> или наличных денег</w:t>
      </w:r>
      <w:r w:rsidR="009A0467" w:rsidRPr="00D107AB">
        <w:rPr>
          <w:rStyle w:val="af6"/>
          <w:rFonts w:ascii="Sylfaen" w:hAnsi="Sylfaen"/>
          <w:i/>
          <w:iCs/>
        </w:rPr>
        <w:footnoteReference w:customMarkFollows="1" w:id="9"/>
        <w:t>13</w:t>
      </w:r>
      <w:r w:rsidR="00375E5E" w:rsidRPr="00D107AB">
        <w:rPr>
          <w:rFonts w:ascii="Sylfaen" w:hAnsi="Sylfaen"/>
          <w:i/>
          <w:iCs/>
        </w:rPr>
        <w:t>.</w:t>
      </w:r>
    </w:p>
    <w:p w14:paraId="7255B22D" w14:textId="77777777" w:rsidR="00DA0D2B" w:rsidRPr="00D107AB" w:rsidRDefault="0058395E" w:rsidP="00DA0D2B">
      <w:pPr>
        <w:widowControl w:val="0"/>
        <w:tabs>
          <w:tab w:val="left" w:pos="1276"/>
        </w:tabs>
        <w:spacing w:after="160"/>
        <w:ind w:firstLine="567"/>
        <w:jc w:val="both"/>
        <w:rPr>
          <w:rFonts w:ascii="Sylfaen" w:hAnsi="Sylfaen"/>
          <w:i/>
          <w:iCs/>
        </w:rPr>
      </w:pPr>
      <w:r w:rsidRPr="00D107AB">
        <w:rPr>
          <w:rFonts w:ascii="Sylfaen" w:hAnsi="Sylfaen"/>
          <w:i/>
          <w:iCs/>
        </w:rPr>
        <w:t xml:space="preserve">Если процедура закупки организована </w:t>
      </w:r>
      <w:r w:rsidR="00BE0C42" w:rsidRPr="00D107AB">
        <w:rPr>
          <w:rFonts w:ascii="Sylfaen" w:hAnsi="Sylfaen"/>
          <w:i/>
          <w:iCs/>
        </w:rPr>
        <w:t xml:space="preserve">по лотам и участник признается отобранным участником по более чем одному лоту, </w:t>
      </w:r>
      <w:r w:rsidR="00BE0C42" w:rsidRPr="00D107AB">
        <w:rPr>
          <w:rFonts w:ascii="Sylfaen" w:hAnsi="Sylfaen" w:cs="Sylfaen"/>
          <w:i/>
          <w:iCs/>
        </w:rPr>
        <w:t xml:space="preserve">то он может предоставить обеспечение договора как </w:t>
      </w:r>
      <w:r w:rsidR="00BE0C42" w:rsidRPr="00D107AB">
        <w:rPr>
          <w:rFonts w:ascii="Sylfaen" w:hAnsi="Sylfaen"/>
          <w:i/>
          <w:iCs/>
        </w:rPr>
        <w:t xml:space="preserve">для каждого лота в отдельности, так и одно обеспечение для всех лотов. </w:t>
      </w:r>
      <w:r w:rsidR="00DA0D2B" w:rsidRPr="00D107AB">
        <w:rPr>
          <w:rFonts w:ascii="Sylfaen" w:hAnsi="Sylfaen"/>
          <w:i/>
          <w:iCs/>
        </w:rPr>
        <w:t xml:space="preserve">При представлении одного обеспечения догогвора его сумма исчисляется по отношению </w:t>
      </w:r>
      <w:r w:rsidR="00DA0D2B" w:rsidRPr="00D107AB">
        <w:rPr>
          <w:rFonts w:ascii="Sylfaen" w:hAnsi="Sylfaen" w:cs="Sylfaen"/>
          <w:i/>
          <w:iCs/>
        </w:rPr>
        <w:t>к сумме цен закупок представленных лотов</w:t>
      </w:r>
      <w:r w:rsidR="00DA0D2B" w:rsidRPr="00D107AB">
        <w:rPr>
          <w:rFonts w:ascii="Sylfaen" w:hAnsi="Sylfaen"/>
          <w:i/>
          <w:iCs/>
          <w:color w:val="FF0000"/>
        </w:rPr>
        <w:t xml:space="preserve"> </w:t>
      </w:r>
      <w:r w:rsidR="00DA0D2B" w:rsidRPr="00D107AB">
        <w:rPr>
          <w:rFonts w:ascii="Sylfaen" w:hAnsi="Sylfaen"/>
          <w:i/>
          <w:iCs/>
          <w:color w:val="000000" w:themeColor="text1"/>
        </w:rPr>
        <w:t>с учетом требований 9-ого подпункта 32-ого пункта</w:t>
      </w:r>
      <w:r w:rsidR="00DA0D2B" w:rsidRPr="00D107AB">
        <w:rPr>
          <w:rFonts w:ascii="Sylfaen" w:hAnsi="Sylfaen"/>
          <w:i/>
          <w:iCs/>
        </w:rPr>
        <w:t xml:space="preserve">. </w:t>
      </w:r>
    </w:p>
    <w:p w14:paraId="5CA14F5F" w14:textId="77777777" w:rsidR="00BE0C42" w:rsidRPr="00D107AB" w:rsidRDefault="00BE0C42" w:rsidP="00B46D58">
      <w:pPr>
        <w:widowControl w:val="0"/>
        <w:tabs>
          <w:tab w:val="left" w:pos="1276"/>
        </w:tabs>
        <w:spacing w:after="160"/>
        <w:ind w:firstLine="567"/>
        <w:jc w:val="both"/>
        <w:rPr>
          <w:rFonts w:ascii="Sylfaen" w:hAnsi="Sylfaen"/>
          <w:i/>
          <w:iCs/>
          <w:lang w:val="hy-AM"/>
        </w:rPr>
      </w:pPr>
      <w:r w:rsidRPr="00D107AB">
        <w:rPr>
          <w:rFonts w:ascii="Sylfaen" w:hAnsi="Sylfaen"/>
          <w:i/>
          <w:iCs/>
        </w:rPr>
        <w:t>.</w:t>
      </w:r>
    </w:p>
    <w:p w14:paraId="336EE66D" w14:textId="77777777" w:rsidR="00E969ED" w:rsidRPr="00D107AB" w:rsidRDefault="00BE0C42" w:rsidP="00B46D58">
      <w:pPr>
        <w:widowControl w:val="0"/>
        <w:tabs>
          <w:tab w:val="left" w:pos="1276"/>
        </w:tabs>
        <w:spacing w:after="160"/>
        <w:ind w:firstLine="567"/>
        <w:jc w:val="both"/>
        <w:rPr>
          <w:rFonts w:ascii="Sylfaen" w:hAnsi="Sylfaen"/>
          <w:i/>
          <w:iCs/>
        </w:rPr>
      </w:pPr>
      <w:r w:rsidRPr="00D107AB">
        <w:rPr>
          <w:rFonts w:ascii="Sylfaen" w:hAnsi="Sylfaen"/>
          <w:i/>
          <w:iCs/>
        </w:rPr>
        <w:t xml:space="preserve"> </w:t>
      </w:r>
      <w:r w:rsidR="00030D40" w:rsidRPr="00D107AB">
        <w:rPr>
          <w:rFonts w:ascii="Sylfaen" w:hAnsi="Sylfaen"/>
          <w:i/>
          <w:iCs/>
        </w:rPr>
        <w:t xml:space="preserve">Обеспечение договора должно быть действительно как минимум включительно до </w:t>
      </w:r>
      <w:r w:rsidR="00411A25" w:rsidRPr="00D107AB">
        <w:rPr>
          <w:rFonts w:ascii="Sylfaen" w:hAnsi="Sylfaen"/>
          <w:i/>
          <w:iCs/>
        </w:rPr>
        <w:t>90</w:t>
      </w:r>
      <w:r w:rsidR="00030D40" w:rsidRPr="00D107AB">
        <w:rPr>
          <w:rFonts w:ascii="Sylfaen" w:hAnsi="Sylfaen"/>
          <w:i/>
          <w:iCs/>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w:t>
      </w:r>
      <w:r w:rsidR="00030D40" w:rsidRPr="00D107AB">
        <w:rPr>
          <w:rFonts w:ascii="Sylfaen" w:hAnsi="Sylfaen"/>
          <w:i/>
          <w:iCs/>
        </w:rPr>
        <w:lastRenderedPageBreak/>
        <w:t xml:space="preserve">подлежит возврату представившему его участнику в течение </w:t>
      </w:r>
      <w:r w:rsidR="00594C31" w:rsidRPr="00D107AB">
        <w:rPr>
          <w:rFonts w:ascii="Sylfaen" w:hAnsi="Sylfaen"/>
          <w:i/>
          <w:iCs/>
        </w:rPr>
        <w:t xml:space="preserve">пяти </w:t>
      </w:r>
      <w:r w:rsidR="00030D40" w:rsidRPr="00D107AB">
        <w:rPr>
          <w:rFonts w:ascii="Sylfaen" w:hAnsi="Sylfaen"/>
          <w:i/>
          <w:iCs/>
        </w:rPr>
        <w:t xml:space="preserve">рабочих дней, следующих за исполнением в полном объеме обязательств, взятых на себя по заключенному </w:t>
      </w:r>
      <w:r w:rsidR="00DC30CC" w:rsidRPr="00D107AB">
        <w:rPr>
          <w:rFonts w:ascii="Sylfaen" w:hAnsi="Sylfaen"/>
          <w:i/>
          <w:iCs/>
        </w:rPr>
        <w:t>договору.</w:t>
      </w:r>
    </w:p>
    <w:p w14:paraId="408AA130" w14:textId="77777777" w:rsidR="00F0759D" w:rsidRPr="00D107AB" w:rsidRDefault="00F92A53" w:rsidP="00B46D58">
      <w:pPr>
        <w:widowControl w:val="0"/>
        <w:tabs>
          <w:tab w:val="left" w:pos="1276"/>
        </w:tabs>
        <w:spacing w:after="160"/>
        <w:ind w:firstLine="567"/>
        <w:jc w:val="both"/>
        <w:rPr>
          <w:rFonts w:ascii="Sylfaen" w:hAnsi="Sylfaen"/>
          <w:i/>
          <w:iCs/>
        </w:rPr>
      </w:pPr>
      <w:r w:rsidRPr="00D107AB">
        <w:rPr>
          <w:rFonts w:ascii="Sylfaen" w:hAnsi="Sylfaen"/>
          <w:i/>
          <w:iCs/>
        </w:rPr>
        <w:t>Обеспечение договора, представленное в виде наличных денег, должно быть перечислено на казначейский счет</w:t>
      </w:r>
      <w:r w:rsidRPr="00D107AB">
        <w:rPr>
          <w:rFonts w:ascii="Sylfaen" w:hAnsi="Sylfaen" w:cs="Courier New"/>
          <w:i/>
          <w:iCs/>
        </w:rPr>
        <w:t> </w:t>
      </w:r>
      <w:r w:rsidRPr="00D107AB">
        <w:rPr>
          <w:rFonts w:ascii="Sylfaen" w:hAnsi="Sylfaen"/>
          <w:i/>
          <w:iCs/>
        </w:rPr>
        <w:t>"900008000</w:t>
      </w:r>
      <w:r w:rsidR="00B66AB9" w:rsidRPr="00D107AB">
        <w:rPr>
          <w:rFonts w:ascii="Sylfaen" w:hAnsi="Sylfaen"/>
          <w:i/>
          <w:iCs/>
        </w:rPr>
        <w:t>66</w:t>
      </w:r>
      <w:r w:rsidRPr="00D107AB">
        <w:rPr>
          <w:rFonts w:ascii="Sylfaen" w:hAnsi="Sylfaen"/>
          <w:i/>
          <w:iCs/>
        </w:rPr>
        <w:t>4", открытый в Центральном казначействе на имя уполномоченного органа.</w:t>
      </w:r>
    </w:p>
    <w:p w14:paraId="2156941E" w14:textId="77777777" w:rsidR="00D32092" w:rsidRPr="00D107AB" w:rsidRDefault="004A0321" w:rsidP="00B46D58">
      <w:pPr>
        <w:widowControl w:val="0"/>
        <w:tabs>
          <w:tab w:val="left" w:pos="1276"/>
        </w:tabs>
        <w:spacing w:after="160"/>
        <w:ind w:firstLine="567"/>
        <w:jc w:val="both"/>
        <w:rPr>
          <w:rFonts w:ascii="Sylfaen" w:hAnsi="Sylfaen" w:cs="Sylfaen"/>
          <w:i/>
          <w:iCs/>
        </w:rPr>
      </w:pPr>
      <w:r w:rsidRPr="00D107AB">
        <w:rPr>
          <w:rFonts w:ascii="Sylfaen" w:hAnsi="Sylfaen"/>
          <w:i/>
          <w:iCs/>
        </w:rPr>
        <w:t>10.4</w:t>
      </w:r>
      <w:r w:rsidR="00251CF9" w:rsidRPr="00D107AB">
        <w:rPr>
          <w:rFonts w:ascii="Sylfaen" w:hAnsi="Sylfaen"/>
          <w:i/>
          <w:iCs/>
        </w:rPr>
        <w:t xml:space="preserve"> </w:t>
      </w:r>
      <w:r w:rsidR="0076763C" w:rsidRPr="00D107AB">
        <w:rPr>
          <w:rFonts w:ascii="Sylfaen" w:hAnsi="Sylfaen"/>
          <w:i/>
          <w:iCs/>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D107AB">
        <w:rPr>
          <w:rFonts w:ascii="Sylfaen" w:hAnsi="Sylfaen"/>
          <w:i/>
          <w:iCs/>
        </w:rPr>
        <w:t>я квалификации и</w:t>
      </w:r>
      <w:r w:rsidR="0076763C" w:rsidRPr="00D107AB">
        <w:rPr>
          <w:rFonts w:ascii="Sylfaen" w:hAnsi="Sylfaen"/>
          <w:i/>
          <w:iCs/>
        </w:rPr>
        <w:t xml:space="preserve"> договора представля</w:t>
      </w:r>
      <w:r w:rsidR="00DE7753" w:rsidRPr="00D107AB">
        <w:rPr>
          <w:rFonts w:ascii="Sylfaen" w:hAnsi="Sylfaen"/>
          <w:i/>
          <w:iCs/>
        </w:rPr>
        <w:t>ю</w:t>
      </w:r>
      <w:r w:rsidR="0076763C" w:rsidRPr="00D107AB">
        <w:rPr>
          <w:rFonts w:ascii="Sylfaen" w:hAnsi="Sylfaen"/>
          <w:i/>
          <w:iCs/>
        </w:rPr>
        <w:t>тся</w:t>
      </w:r>
      <w:r w:rsidR="00180134" w:rsidRPr="00D107AB">
        <w:rPr>
          <w:rFonts w:ascii="Sylfaen" w:hAnsi="Sylfaen"/>
          <w:i/>
          <w:iCs/>
        </w:rPr>
        <w:t xml:space="preserve"> в виде заключенного в одностороннем порядке </w:t>
      </w:r>
      <w:r w:rsidR="00A9694C" w:rsidRPr="00D107AB">
        <w:rPr>
          <w:rFonts w:ascii="Sylfaen" w:hAnsi="Sylfaen"/>
          <w:i/>
          <w:iCs/>
        </w:rPr>
        <w:t>за</w:t>
      </w:r>
      <w:r w:rsidR="00180134" w:rsidRPr="00D107AB">
        <w:rPr>
          <w:rFonts w:ascii="Sylfaen" w:hAnsi="Sylfaen"/>
          <w:i/>
          <w:iCs/>
        </w:rPr>
        <w:t>явления - в виде неустойки или наличных денег</w:t>
      </w:r>
      <w:r w:rsidR="006D7219" w:rsidRPr="00D107AB">
        <w:rPr>
          <w:rFonts w:ascii="Sylfaen" w:hAnsi="Sylfaen"/>
          <w:i/>
          <w:iCs/>
        </w:rPr>
        <w:t>. Если на момент возникновения правомочия по заключению договора</w:t>
      </w:r>
      <w:r w:rsidR="00E01672" w:rsidRPr="00D107AB">
        <w:rPr>
          <w:rFonts w:ascii="Sylfaen" w:hAnsi="Sylfaen"/>
          <w:i/>
          <w:iCs/>
          <w:lang w:val="hy-AM"/>
        </w:rPr>
        <w:t xml:space="preserve"> </w:t>
      </w:r>
      <w:r w:rsidR="00D32092" w:rsidRPr="00D107AB">
        <w:rPr>
          <w:rFonts w:ascii="Sylfaen" w:hAnsi="Sylfaen" w:cs="Sylfaen"/>
          <w:i/>
          <w:iCs/>
        </w:rPr>
        <w:t xml:space="preserve">предусмотренные финансовые средства превышают </w:t>
      </w:r>
      <w:r w:rsidR="00E01672" w:rsidRPr="00D107AB">
        <w:rPr>
          <w:rFonts w:ascii="Sylfaen" w:hAnsi="Sylfaen" w:cs="Sylfaen"/>
          <w:i/>
          <w:iCs/>
          <w:lang w:val="hy-AM"/>
        </w:rPr>
        <w:t>25</w:t>
      </w:r>
      <w:r w:rsidR="00D32092" w:rsidRPr="00D107AB">
        <w:rPr>
          <w:rFonts w:ascii="Sylfaen" w:hAnsi="Sylfaen" w:cs="Sylfaen"/>
          <w:i/>
          <w:iCs/>
        </w:rPr>
        <w:t xml:space="preserve"> млн. драмов, однако для полного выполнения договора и в дальнейшем требуются финансовые средства, то обеспечени</w:t>
      </w:r>
      <w:r w:rsidR="00F66146" w:rsidRPr="00D107AB">
        <w:rPr>
          <w:rFonts w:ascii="Sylfaen" w:hAnsi="Sylfaen" w:cs="Sylfaen"/>
          <w:i/>
          <w:iCs/>
        </w:rPr>
        <w:t>я квалификации и</w:t>
      </w:r>
      <w:r w:rsidR="00D32092" w:rsidRPr="00D107AB">
        <w:rPr>
          <w:rFonts w:ascii="Sylfaen" w:hAnsi="Sylfaen" w:cs="Sylfaen"/>
          <w:i/>
          <w:iCs/>
        </w:rPr>
        <w:t xml:space="preserve"> договора, по части выделенных финансовых средств, представляется в виде </w:t>
      </w:r>
      <w:r w:rsidR="00817C86" w:rsidRPr="00D107AB">
        <w:rPr>
          <w:rFonts w:ascii="Sylfaen" w:hAnsi="Sylfaen" w:cs="Sylfaen"/>
          <w:i/>
          <w:iCs/>
        </w:rPr>
        <w:t xml:space="preserve">банковской </w:t>
      </w:r>
      <w:r w:rsidR="00D32092" w:rsidRPr="00D107AB">
        <w:rPr>
          <w:rFonts w:ascii="Sylfaen" w:hAnsi="Sylfaen" w:cs="Sylfaen"/>
          <w:i/>
          <w:iCs/>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117D0909" w14:textId="77777777" w:rsidR="008F0732" w:rsidRPr="00D107AB" w:rsidRDefault="00030D40" w:rsidP="00B46D58">
      <w:pPr>
        <w:widowControl w:val="0"/>
        <w:tabs>
          <w:tab w:val="left" w:pos="1276"/>
        </w:tabs>
        <w:spacing w:after="160"/>
        <w:ind w:firstLine="567"/>
        <w:jc w:val="both"/>
        <w:rPr>
          <w:rFonts w:ascii="Sylfaen" w:hAnsi="Sylfaen"/>
          <w:i/>
          <w:iCs/>
        </w:rPr>
      </w:pPr>
      <w:r w:rsidRPr="00D107AB">
        <w:rPr>
          <w:rFonts w:ascii="Sylfaen" w:hAnsi="Sylfaen"/>
          <w:i/>
          <w:iCs/>
        </w:rPr>
        <w:t>10.</w:t>
      </w:r>
      <w:r w:rsidR="00DF09E7" w:rsidRPr="00D107AB">
        <w:rPr>
          <w:rFonts w:ascii="Sylfaen" w:hAnsi="Sylfaen"/>
          <w:i/>
          <w:iCs/>
        </w:rPr>
        <w:t>5</w:t>
      </w:r>
      <w:r w:rsidR="003E194D" w:rsidRPr="00D107AB">
        <w:rPr>
          <w:rFonts w:ascii="Sylfaen" w:hAnsi="Sylfaen"/>
          <w:i/>
          <w:iCs/>
        </w:rPr>
        <w:t>.</w:t>
      </w:r>
      <w:r w:rsidR="003E194D" w:rsidRPr="00D107AB">
        <w:rPr>
          <w:rFonts w:ascii="Sylfaen" w:hAnsi="Sylfaen"/>
          <w:i/>
          <w:iCs/>
        </w:rPr>
        <w:tab/>
      </w:r>
      <w:r w:rsidRPr="00D107AB">
        <w:rPr>
          <w:rFonts w:ascii="Sylfaen" w:hAnsi="Sylfaen"/>
          <w:i/>
          <w:iCs/>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sidRPr="00D107AB">
        <w:rPr>
          <w:rFonts w:ascii="Sylfaen" w:hAnsi="Sylfaen"/>
          <w:i/>
          <w:iCs/>
        </w:rPr>
        <w:t xml:space="preserve"> (Приложение 5.2)</w:t>
      </w:r>
      <w:r w:rsidRPr="00D107AB">
        <w:rPr>
          <w:rFonts w:ascii="Sylfaen" w:hAnsi="Sylfaen"/>
          <w:i/>
          <w:iCs/>
        </w:rPr>
        <w:t xml:space="preserve">. </w:t>
      </w:r>
    </w:p>
    <w:p w14:paraId="04D05259" w14:textId="77777777" w:rsidR="005162B1" w:rsidRPr="00D107AB" w:rsidRDefault="00030D40" w:rsidP="00B46D58">
      <w:pPr>
        <w:widowControl w:val="0"/>
        <w:tabs>
          <w:tab w:val="left" w:pos="1276"/>
        </w:tabs>
        <w:spacing w:after="160"/>
        <w:ind w:firstLine="567"/>
        <w:jc w:val="both"/>
        <w:rPr>
          <w:rFonts w:ascii="Sylfaen" w:hAnsi="Sylfaen"/>
          <w:i/>
          <w:iCs/>
        </w:rPr>
      </w:pPr>
      <w:r w:rsidRPr="00D107AB">
        <w:rPr>
          <w:rFonts w:ascii="Sylfaen" w:hAnsi="Sylfaen"/>
          <w:i/>
          <w:iCs/>
        </w:rPr>
        <w:t>10.</w:t>
      </w:r>
      <w:r w:rsidR="00401B30" w:rsidRPr="00D107AB">
        <w:rPr>
          <w:rFonts w:ascii="Sylfaen" w:hAnsi="Sylfaen"/>
          <w:i/>
          <w:iCs/>
        </w:rPr>
        <w:t>6</w:t>
      </w:r>
      <w:r w:rsidR="003E194D" w:rsidRPr="00D107AB">
        <w:rPr>
          <w:rFonts w:ascii="Sylfaen" w:hAnsi="Sylfaen"/>
          <w:i/>
          <w:iCs/>
        </w:rPr>
        <w:t>.</w:t>
      </w:r>
      <w:r w:rsidR="008F0732" w:rsidRPr="00D107AB">
        <w:rPr>
          <w:rFonts w:ascii="Sylfaen" w:hAnsi="Sylfaen"/>
          <w:i/>
          <w:iCs/>
        </w:rPr>
        <w:t xml:space="preserve"> </w:t>
      </w:r>
      <w:r w:rsidRPr="00D107AB">
        <w:rPr>
          <w:rFonts w:ascii="Sylfaen" w:hAnsi="Sylfaen"/>
          <w:i/>
          <w:iCs/>
        </w:rPr>
        <w:t>Если в рамках процедуры закупки, организованной по лотам</w:t>
      </w:r>
      <w:r w:rsidR="00DC14CE" w:rsidRPr="00D107AB">
        <w:rPr>
          <w:rFonts w:ascii="Sylfaen" w:hAnsi="Sylfaen"/>
          <w:i/>
          <w:iCs/>
        </w:rPr>
        <w:t xml:space="preserve"> </w:t>
      </w:r>
      <w:r w:rsidR="00125AA6" w:rsidRPr="00D107AB">
        <w:rPr>
          <w:rFonts w:ascii="Sylfaen" w:hAnsi="Sylfaen"/>
          <w:i/>
          <w:iCs/>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D107AB">
        <w:rPr>
          <w:rFonts w:ascii="Sylfaen" w:hAnsi="Sylfaen"/>
          <w:i/>
          <w:iCs/>
        </w:rPr>
        <w:t>я квалификации и</w:t>
      </w:r>
      <w:r w:rsidR="00125AA6" w:rsidRPr="00D107AB">
        <w:rPr>
          <w:rFonts w:ascii="Sylfaen" w:hAnsi="Sylfaen"/>
          <w:i/>
          <w:iCs/>
        </w:rPr>
        <w:t xml:space="preserve"> договора выплачива</w:t>
      </w:r>
      <w:r w:rsidR="00DC14CE" w:rsidRPr="00D107AB">
        <w:rPr>
          <w:rFonts w:ascii="Sylfaen" w:hAnsi="Sylfaen"/>
          <w:i/>
          <w:iCs/>
        </w:rPr>
        <w:t>ю</w:t>
      </w:r>
      <w:r w:rsidR="00125AA6" w:rsidRPr="00D107AB">
        <w:rPr>
          <w:rFonts w:ascii="Sylfaen" w:hAnsi="Sylfaen"/>
          <w:i/>
          <w:iCs/>
        </w:rPr>
        <w:t>тся в размере суммы, исчисленной только за этот лот</w:t>
      </w:r>
      <w:r w:rsidR="00DC14CE" w:rsidRPr="00D107AB">
        <w:rPr>
          <w:rFonts w:ascii="Sylfaen" w:hAnsi="Sylfaen"/>
          <w:i/>
          <w:iCs/>
        </w:rPr>
        <w:t>.</w:t>
      </w:r>
    </w:p>
    <w:p w14:paraId="46F3DD06" w14:textId="77777777" w:rsidR="001075CA" w:rsidRPr="00D107AB" w:rsidRDefault="001075CA" w:rsidP="001075CA">
      <w:pPr>
        <w:widowControl w:val="0"/>
        <w:tabs>
          <w:tab w:val="left" w:pos="1134"/>
        </w:tabs>
        <w:spacing w:after="160"/>
        <w:ind w:firstLine="567"/>
        <w:jc w:val="both"/>
        <w:rPr>
          <w:ins w:id="8" w:author="Inesa Kocharyan" w:date="2023-07-07T16:48:00Z"/>
          <w:rFonts w:ascii="Sylfaen" w:hAnsi="Sylfaen"/>
          <w:i/>
          <w:iCs/>
        </w:rPr>
      </w:pPr>
      <w:r w:rsidRPr="00D107AB">
        <w:rPr>
          <w:rFonts w:ascii="Sylfaen" w:hAnsi="Sylfaen"/>
          <w:b/>
          <w:i/>
          <w:iCs/>
        </w:rPr>
        <w:t xml:space="preserve">  </w:t>
      </w:r>
      <w:r w:rsidRPr="00D107AB">
        <w:rPr>
          <w:rFonts w:ascii="Sylfaen" w:hAnsi="Sylfaen"/>
          <w:i/>
          <w:iCs/>
        </w:rPr>
        <w:t xml:space="preserve">10.7 Руководитель заказчика </w:t>
      </w:r>
      <w:r w:rsidR="00D70281" w:rsidRPr="00D107AB">
        <w:rPr>
          <w:rFonts w:ascii="Sylfaen" w:hAnsi="Sylfaen"/>
          <w:i/>
          <w:iCs/>
        </w:rPr>
        <w:t xml:space="preserve">в письменной форме </w:t>
      </w:r>
      <w:r w:rsidRPr="00D107AB">
        <w:rPr>
          <w:rFonts w:ascii="Sylfaen" w:hAnsi="Sylfaen"/>
          <w:i/>
          <w:iCs/>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D107AB">
        <w:rPr>
          <w:rFonts w:ascii="Sylfaen" w:hAnsi="Sylfaen"/>
          <w:i/>
          <w:iCs/>
          <w:lang w:val="hy-AM"/>
        </w:rPr>
        <w:t>-</w:t>
      </w:r>
      <w:r w:rsidRPr="00D107AB">
        <w:rPr>
          <w:rFonts w:ascii="Sylfaen" w:hAnsi="Sylfaen"/>
          <w:i/>
          <w:iCs/>
        </w:rPr>
        <w:t xml:space="preserve"> </w:t>
      </w:r>
      <w:r w:rsidR="00D70281" w:rsidRPr="00D107AB">
        <w:rPr>
          <w:rFonts w:ascii="Sylfaen" w:hAnsi="Sylfaen"/>
          <w:i/>
          <w:iCs/>
        </w:rPr>
        <w:t>Министерству Финансов РА</w:t>
      </w:r>
      <w:r w:rsidRPr="00D107AB">
        <w:rPr>
          <w:rFonts w:ascii="Sylfaen" w:hAnsi="Sylfaen"/>
          <w:i/>
          <w:iCs/>
          <w:lang w:val="hy-AM"/>
        </w:rPr>
        <w:t>,</w:t>
      </w:r>
      <w:r w:rsidRPr="00D107AB">
        <w:rPr>
          <w:rFonts w:ascii="Sylfaen" w:hAnsi="Sylfaen"/>
          <w:i/>
          <w:iCs/>
        </w:rPr>
        <w:t xml:space="preserve"> в течение </w:t>
      </w:r>
      <w:r w:rsidR="00D70281" w:rsidRPr="00D107AB">
        <w:rPr>
          <w:rFonts w:ascii="Sylfaen" w:hAnsi="Sylfaen"/>
          <w:i/>
          <w:iCs/>
        </w:rPr>
        <w:t xml:space="preserve">пяти </w:t>
      </w:r>
      <w:r w:rsidRPr="00D107AB">
        <w:rPr>
          <w:rFonts w:ascii="Sylfaen" w:hAnsi="Sylfaen"/>
          <w:i/>
          <w:iCs/>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sidRPr="00D107AB">
        <w:rPr>
          <w:rFonts w:ascii="Sylfaen" w:hAnsi="Sylfaen"/>
          <w:i/>
          <w:iCs/>
        </w:rPr>
        <w:t xml:space="preserve"> или Министерством Финансов РА </w:t>
      </w:r>
      <w:r w:rsidRPr="00D107AB">
        <w:rPr>
          <w:rFonts w:ascii="Sylfaen" w:hAnsi="Sylfaen"/>
          <w:i/>
          <w:iCs/>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D107AB">
        <w:rPr>
          <w:rFonts w:ascii="Sylfaen" w:hAnsi="Sylfaen"/>
          <w:i/>
          <w:iCs/>
        </w:rPr>
        <w:t xml:space="preserve">письменно </w:t>
      </w:r>
      <w:r w:rsidRPr="00D107AB">
        <w:rPr>
          <w:rFonts w:ascii="Sylfaen" w:hAnsi="Sylfaen"/>
          <w:i/>
          <w:iCs/>
        </w:rPr>
        <w:t>в течение двух рабочих дней после получения отказа.</w:t>
      </w:r>
    </w:p>
    <w:p w14:paraId="14730DF8" w14:textId="77777777" w:rsidR="00D70281" w:rsidRPr="00D107AB"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i/>
          <w:iCs/>
        </w:rPr>
      </w:pPr>
      <w:r w:rsidRPr="00D107AB">
        <w:rPr>
          <w:rFonts w:ascii="Sylfaen" w:hAnsi="Sylfaen"/>
          <w:i/>
          <w:iCs/>
        </w:rPr>
        <w:t xml:space="preserve">10.8 О возврате обеспечения договора и/или квалификации руководитель заказчика в письменной форме в течение пяти рабочих дней, следующих </w:t>
      </w:r>
      <w:r w:rsidR="00173318" w:rsidRPr="00D107AB">
        <w:rPr>
          <w:rFonts w:ascii="Sylfaen" w:hAnsi="Sylfaen"/>
          <w:i/>
          <w:iCs/>
        </w:rPr>
        <w:t>за днем возникновения основания возврата обеспечения уведомляет</w:t>
      </w:r>
      <w:r w:rsidRPr="00D107AB">
        <w:rPr>
          <w:rFonts w:ascii="Sylfaen" w:hAnsi="Sylfaen"/>
          <w:i/>
          <w:iCs/>
        </w:rPr>
        <w:t>:</w:t>
      </w:r>
    </w:p>
    <w:p w14:paraId="1CEB8DF5" w14:textId="77777777" w:rsidR="00D70281" w:rsidRPr="00D107AB"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i/>
          <w:iCs/>
        </w:rPr>
      </w:pPr>
      <w:r w:rsidRPr="00D107AB">
        <w:rPr>
          <w:rFonts w:ascii="Sylfaen" w:hAnsi="Sylfaen"/>
          <w:i/>
          <w:iCs/>
        </w:rPr>
        <w:t xml:space="preserve">- в случае обеспечения </w:t>
      </w:r>
      <w:r w:rsidR="002520FB" w:rsidRPr="00D107AB">
        <w:rPr>
          <w:rFonts w:ascii="Sylfaen" w:hAnsi="Sylfaen"/>
          <w:i/>
          <w:iCs/>
        </w:rPr>
        <w:t xml:space="preserve">представленного </w:t>
      </w:r>
      <w:r w:rsidRPr="00D107AB">
        <w:rPr>
          <w:rFonts w:ascii="Sylfaen" w:hAnsi="Sylfaen"/>
          <w:i/>
          <w:iCs/>
        </w:rPr>
        <w:t>в форме наличных денег - Министерство финансов РА с приложением копии представленного в заявке документа, об обосновании платежа</w:t>
      </w:r>
      <w:r w:rsidR="002520FB" w:rsidRPr="00D107AB">
        <w:rPr>
          <w:rFonts w:ascii="Sylfaen" w:hAnsi="Sylfaen"/>
          <w:i/>
          <w:iCs/>
        </w:rPr>
        <w:t>;</w:t>
      </w:r>
    </w:p>
    <w:p w14:paraId="13B19F96" w14:textId="77777777" w:rsidR="00D70281" w:rsidRPr="00D107AB"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i/>
          <w:iCs/>
        </w:rPr>
      </w:pPr>
      <w:r w:rsidRPr="00D107AB">
        <w:rPr>
          <w:rFonts w:ascii="Sylfaen" w:hAnsi="Sylfaen"/>
          <w:i/>
          <w:iCs/>
        </w:rPr>
        <w:t>- в случае обеспечения, представленного в виде банковской гарантии- банк, выдавший гарантию;</w:t>
      </w:r>
    </w:p>
    <w:p w14:paraId="2043FE15" w14:textId="77777777" w:rsidR="00D70281" w:rsidRPr="00D107AB"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i/>
          <w:iCs/>
        </w:rPr>
      </w:pPr>
      <w:r w:rsidRPr="00D107AB">
        <w:rPr>
          <w:rFonts w:ascii="Sylfaen" w:hAnsi="Sylfaen"/>
          <w:i/>
          <w:iCs/>
        </w:rPr>
        <w:lastRenderedPageBreak/>
        <w:t>- в случае обеспечения, представленного в виде соглашения о неустойке - представившего его участника.</w:t>
      </w:r>
    </w:p>
    <w:p w14:paraId="6B773522" w14:textId="77777777" w:rsidR="00D70281" w:rsidRPr="00D107AB" w:rsidRDefault="00D70281" w:rsidP="001075CA">
      <w:pPr>
        <w:widowControl w:val="0"/>
        <w:tabs>
          <w:tab w:val="left" w:pos="1134"/>
        </w:tabs>
        <w:spacing w:after="160"/>
        <w:ind w:firstLine="567"/>
        <w:jc w:val="both"/>
        <w:rPr>
          <w:rFonts w:ascii="Sylfaen" w:hAnsi="Sylfaen"/>
          <w:i/>
          <w:iCs/>
        </w:rPr>
      </w:pPr>
    </w:p>
    <w:p w14:paraId="573E3A75" w14:textId="77777777" w:rsidR="005162B1" w:rsidRPr="00D107AB" w:rsidRDefault="003E194D" w:rsidP="00B46D58">
      <w:pPr>
        <w:widowControl w:val="0"/>
        <w:tabs>
          <w:tab w:val="left" w:pos="1134"/>
        </w:tabs>
        <w:spacing w:after="160"/>
        <w:ind w:firstLine="567"/>
        <w:jc w:val="both"/>
        <w:rPr>
          <w:rFonts w:ascii="Sylfaen" w:hAnsi="Sylfaen"/>
          <w:i/>
          <w:iCs/>
        </w:rPr>
      </w:pPr>
      <w:r w:rsidRPr="00D107AB">
        <w:rPr>
          <w:rFonts w:ascii="Sylfaen" w:hAnsi="Sylfaen"/>
          <w:i/>
          <w:iCs/>
        </w:rPr>
        <w:tab/>
      </w:r>
    </w:p>
    <w:p w14:paraId="095583EF" w14:textId="77777777" w:rsidR="00362FEF" w:rsidRPr="00D107AB" w:rsidRDefault="00362FEF">
      <w:pPr>
        <w:rPr>
          <w:rFonts w:ascii="Sylfaen" w:hAnsi="Sylfaen" w:cs="Sylfaen"/>
          <w:i/>
          <w:iCs/>
        </w:rPr>
      </w:pPr>
      <w:r w:rsidRPr="00D107AB">
        <w:rPr>
          <w:rFonts w:ascii="Sylfaen" w:hAnsi="Sylfaen" w:cs="Sylfaen"/>
          <w:i/>
          <w:iCs/>
        </w:rPr>
        <w:br w:type="page"/>
      </w:r>
    </w:p>
    <w:p w14:paraId="30B30ABE" w14:textId="77777777" w:rsidR="00637D24" w:rsidRPr="00D107AB" w:rsidRDefault="00637D24" w:rsidP="00B46D58">
      <w:pPr>
        <w:widowControl w:val="0"/>
        <w:tabs>
          <w:tab w:val="left" w:pos="1134"/>
        </w:tabs>
        <w:spacing w:after="160"/>
        <w:ind w:firstLine="567"/>
        <w:jc w:val="both"/>
        <w:rPr>
          <w:rFonts w:ascii="Sylfaen" w:hAnsi="Sylfaen" w:cs="Sylfaen"/>
          <w:i/>
          <w:iCs/>
        </w:rPr>
      </w:pPr>
    </w:p>
    <w:p w14:paraId="5FAFE739" w14:textId="77777777" w:rsidR="00096865" w:rsidRPr="00D107AB" w:rsidRDefault="005066AC" w:rsidP="005066AC">
      <w:pPr>
        <w:rPr>
          <w:rFonts w:ascii="Sylfaen" w:hAnsi="Sylfaen"/>
          <w:b/>
          <w:i/>
          <w:iCs/>
        </w:rPr>
      </w:pPr>
      <w:r w:rsidRPr="00D107AB">
        <w:rPr>
          <w:rFonts w:ascii="Sylfaen" w:hAnsi="Sylfaen"/>
          <w:b/>
          <w:i/>
          <w:iCs/>
        </w:rPr>
        <w:t xml:space="preserve">                           </w:t>
      </w:r>
      <w:r w:rsidR="008D5016" w:rsidRPr="00D107AB">
        <w:rPr>
          <w:rFonts w:ascii="Sylfaen" w:hAnsi="Sylfaen"/>
          <w:b/>
          <w:i/>
          <w:iCs/>
        </w:rPr>
        <w:t>11. ОБЪЯВЛЕНИЕ ПРОЦЕДУРЫ НЕСОСТОЯВШЕЙСЯ</w:t>
      </w:r>
    </w:p>
    <w:p w14:paraId="7A466B7E" w14:textId="77777777" w:rsidR="003D5CAF" w:rsidRPr="00D107AB" w:rsidRDefault="003D5CAF" w:rsidP="005066AC">
      <w:pPr>
        <w:rPr>
          <w:rFonts w:ascii="Sylfaen" w:hAnsi="Sylfaen" w:cs="Arial"/>
          <w:b/>
          <w:i/>
          <w:iCs/>
        </w:rPr>
      </w:pPr>
    </w:p>
    <w:p w14:paraId="7A96AF4A" w14:textId="77777777" w:rsidR="00096865" w:rsidRPr="00D107AB" w:rsidRDefault="00096865" w:rsidP="00B46D58">
      <w:pPr>
        <w:widowControl w:val="0"/>
        <w:tabs>
          <w:tab w:val="left" w:pos="1276"/>
        </w:tabs>
        <w:spacing w:after="160"/>
        <w:ind w:firstLine="567"/>
        <w:jc w:val="both"/>
        <w:rPr>
          <w:rFonts w:ascii="Sylfaen" w:hAnsi="Sylfaen" w:cs="Sylfaen"/>
          <w:i/>
          <w:iCs/>
        </w:rPr>
      </w:pPr>
      <w:r w:rsidRPr="00D107AB">
        <w:rPr>
          <w:rFonts w:ascii="Sylfaen" w:hAnsi="Sylfaen"/>
          <w:i/>
          <w:iCs/>
        </w:rPr>
        <w:t>11.1</w:t>
      </w:r>
      <w:r w:rsidR="00801AC7" w:rsidRPr="00D107AB">
        <w:rPr>
          <w:rFonts w:ascii="Sylfaen" w:hAnsi="Sylfaen"/>
          <w:i/>
          <w:iCs/>
        </w:rPr>
        <w:t>.</w:t>
      </w:r>
      <w:r w:rsidR="00801AC7" w:rsidRPr="00D107AB">
        <w:rPr>
          <w:rFonts w:ascii="Sylfaen" w:hAnsi="Sylfaen"/>
          <w:i/>
          <w:iCs/>
        </w:rPr>
        <w:tab/>
      </w:r>
      <w:r w:rsidRPr="00D107AB">
        <w:rPr>
          <w:rFonts w:ascii="Sylfaen" w:hAnsi="Sylfaen"/>
          <w:i/>
          <w:iCs/>
        </w:rPr>
        <w:t>Согласно статье 37 Закона, Комиссия объявляет настоящую процедуру несостоявшейся, если:</w:t>
      </w:r>
    </w:p>
    <w:p w14:paraId="01CFA718" w14:textId="77777777" w:rsidR="00096865" w:rsidRPr="00D107AB" w:rsidRDefault="00096865" w:rsidP="00B46D58">
      <w:pPr>
        <w:widowControl w:val="0"/>
        <w:tabs>
          <w:tab w:val="left" w:pos="1134"/>
        </w:tabs>
        <w:spacing w:after="160"/>
        <w:ind w:firstLine="567"/>
        <w:jc w:val="both"/>
        <w:rPr>
          <w:rFonts w:ascii="Sylfaen" w:hAnsi="Sylfaen" w:cs="Sylfaen"/>
          <w:i/>
          <w:iCs/>
        </w:rPr>
      </w:pPr>
      <w:r w:rsidRPr="00D107AB">
        <w:rPr>
          <w:rFonts w:ascii="Sylfaen" w:hAnsi="Sylfaen"/>
          <w:i/>
          <w:iCs/>
        </w:rPr>
        <w:t>1)</w:t>
      </w:r>
      <w:r w:rsidR="00801AC7" w:rsidRPr="00D107AB">
        <w:rPr>
          <w:rFonts w:ascii="Sylfaen" w:hAnsi="Sylfaen"/>
          <w:i/>
          <w:iCs/>
        </w:rPr>
        <w:tab/>
      </w:r>
      <w:r w:rsidRPr="00D107AB">
        <w:rPr>
          <w:rFonts w:ascii="Sylfaen" w:hAnsi="Sylfaen"/>
          <w:i/>
          <w:iCs/>
        </w:rPr>
        <w:t>ни одна из заявок не соответствует условиям приглашения;</w:t>
      </w:r>
    </w:p>
    <w:p w14:paraId="1649E4EA" w14:textId="77777777" w:rsidR="00096865" w:rsidRPr="00D107AB" w:rsidRDefault="00096865" w:rsidP="00B46D58">
      <w:pPr>
        <w:widowControl w:val="0"/>
        <w:tabs>
          <w:tab w:val="left" w:pos="1134"/>
        </w:tabs>
        <w:spacing w:after="160"/>
        <w:ind w:firstLine="567"/>
        <w:jc w:val="both"/>
        <w:rPr>
          <w:rFonts w:ascii="Sylfaen" w:hAnsi="Sylfaen" w:cs="Sylfaen"/>
          <w:i/>
          <w:iCs/>
        </w:rPr>
      </w:pPr>
      <w:r w:rsidRPr="00D107AB">
        <w:rPr>
          <w:rFonts w:ascii="Sylfaen" w:hAnsi="Sylfaen"/>
          <w:i/>
          <w:iCs/>
        </w:rPr>
        <w:t>2)</w:t>
      </w:r>
      <w:r w:rsidR="00801AC7" w:rsidRPr="00D107AB">
        <w:rPr>
          <w:rFonts w:ascii="Sylfaen" w:hAnsi="Sylfaen"/>
          <w:i/>
          <w:iCs/>
        </w:rPr>
        <w:tab/>
      </w:r>
      <w:r w:rsidRPr="00D107AB">
        <w:rPr>
          <w:rFonts w:ascii="Sylfaen" w:hAnsi="Sylfaen"/>
          <w:i/>
          <w:iCs/>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D107AB">
        <w:rPr>
          <w:rFonts w:ascii="Sylfaen" w:hAnsi="Sylfaen"/>
          <w:i/>
          <w:iCs/>
          <w:lang w:val="en-US"/>
        </w:rPr>
        <w:t> </w:t>
      </w:r>
      <w:r w:rsidRPr="00D107AB">
        <w:rPr>
          <w:rFonts w:ascii="Sylfaen" w:hAnsi="Sylfaen"/>
          <w:i/>
          <w:iCs/>
        </w:rPr>
        <w:t>— Совета попечителей</w:t>
      </w:r>
      <w:r w:rsidR="0027573B" w:rsidRPr="00D107AB">
        <w:rPr>
          <w:rStyle w:val="af6"/>
          <w:rFonts w:ascii="Sylfaen" w:hAnsi="Sylfaen"/>
          <w:i/>
          <w:iCs/>
        </w:rPr>
        <w:footnoteReference w:customMarkFollows="1" w:id="10"/>
        <w:t>14</w:t>
      </w:r>
      <w:r w:rsidRPr="00D107AB">
        <w:rPr>
          <w:rFonts w:ascii="Sylfaen" w:hAnsi="Sylfaen"/>
          <w:i/>
          <w:iCs/>
        </w:rPr>
        <w:t>.</w:t>
      </w:r>
    </w:p>
    <w:p w14:paraId="2BDFAA65" w14:textId="77777777" w:rsidR="00096865" w:rsidRPr="00D107AB" w:rsidRDefault="00096865" w:rsidP="00B46D58">
      <w:pPr>
        <w:widowControl w:val="0"/>
        <w:tabs>
          <w:tab w:val="left" w:pos="1134"/>
        </w:tabs>
        <w:spacing w:after="160"/>
        <w:ind w:firstLine="567"/>
        <w:jc w:val="both"/>
        <w:rPr>
          <w:rFonts w:ascii="Sylfaen" w:hAnsi="Sylfaen" w:cs="Sylfaen"/>
          <w:i/>
          <w:iCs/>
        </w:rPr>
      </w:pPr>
      <w:r w:rsidRPr="00D107AB">
        <w:rPr>
          <w:rFonts w:ascii="Sylfaen" w:hAnsi="Sylfaen"/>
          <w:i/>
          <w:iCs/>
        </w:rPr>
        <w:t>3)</w:t>
      </w:r>
      <w:r w:rsidR="00801AC7" w:rsidRPr="00D107AB">
        <w:rPr>
          <w:rFonts w:ascii="Sylfaen" w:hAnsi="Sylfaen"/>
          <w:i/>
          <w:iCs/>
        </w:rPr>
        <w:tab/>
      </w:r>
      <w:r w:rsidRPr="00D107AB">
        <w:rPr>
          <w:rFonts w:ascii="Sylfaen" w:hAnsi="Sylfaen"/>
          <w:i/>
          <w:iCs/>
        </w:rPr>
        <w:t>не подано ни одной заявки;</w:t>
      </w:r>
    </w:p>
    <w:p w14:paraId="3E98B6D0" w14:textId="77777777" w:rsidR="00096865" w:rsidRPr="00D107AB" w:rsidRDefault="00096865" w:rsidP="00B46D58">
      <w:pPr>
        <w:widowControl w:val="0"/>
        <w:tabs>
          <w:tab w:val="left" w:pos="1134"/>
        </w:tabs>
        <w:spacing w:after="160"/>
        <w:ind w:firstLine="567"/>
        <w:jc w:val="both"/>
        <w:rPr>
          <w:rFonts w:ascii="Sylfaen" w:hAnsi="Sylfaen"/>
          <w:i/>
          <w:iCs/>
        </w:rPr>
      </w:pPr>
      <w:r w:rsidRPr="00D107AB">
        <w:rPr>
          <w:rFonts w:ascii="Sylfaen" w:hAnsi="Sylfaen"/>
          <w:i/>
          <w:iCs/>
        </w:rPr>
        <w:t>4)</w:t>
      </w:r>
      <w:r w:rsidR="00801AC7" w:rsidRPr="00D107AB">
        <w:rPr>
          <w:rFonts w:ascii="Sylfaen" w:hAnsi="Sylfaen"/>
          <w:i/>
          <w:iCs/>
        </w:rPr>
        <w:tab/>
      </w:r>
      <w:r w:rsidRPr="00D107AB">
        <w:rPr>
          <w:rFonts w:ascii="Sylfaen" w:hAnsi="Sylfaen"/>
          <w:i/>
          <w:iCs/>
        </w:rPr>
        <w:t>договор не заключается.</w:t>
      </w:r>
    </w:p>
    <w:p w14:paraId="03AA2667" w14:textId="77777777" w:rsidR="00CA1C11" w:rsidRPr="00D107AB" w:rsidRDefault="00731D26" w:rsidP="00B46D58">
      <w:pPr>
        <w:widowControl w:val="0"/>
        <w:tabs>
          <w:tab w:val="left" w:pos="1276"/>
        </w:tabs>
        <w:spacing w:after="160"/>
        <w:ind w:firstLine="567"/>
        <w:jc w:val="both"/>
        <w:rPr>
          <w:rFonts w:ascii="Sylfaen" w:hAnsi="Sylfaen" w:cs="Sylfaen"/>
          <w:i/>
          <w:iCs/>
        </w:rPr>
      </w:pPr>
      <w:r w:rsidRPr="00D107AB">
        <w:rPr>
          <w:rFonts w:ascii="Sylfaen" w:hAnsi="Sylfaen"/>
          <w:i/>
          <w:iCs/>
        </w:rPr>
        <w:t>11.2</w:t>
      </w:r>
      <w:r w:rsidR="007642C2" w:rsidRPr="00D107AB">
        <w:rPr>
          <w:rFonts w:ascii="Sylfaen" w:hAnsi="Sylfaen"/>
          <w:i/>
          <w:iCs/>
        </w:rPr>
        <w:t>.</w:t>
      </w:r>
      <w:r w:rsidR="007642C2" w:rsidRPr="00D107AB">
        <w:rPr>
          <w:rFonts w:ascii="Sylfaen" w:hAnsi="Sylfaen"/>
          <w:i/>
          <w:iCs/>
        </w:rPr>
        <w:tab/>
      </w:r>
      <w:r w:rsidRPr="00D107AB">
        <w:rPr>
          <w:rFonts w:ascii="Sylfaen" w:hAnsi="Sylfaen"/>
          <w:i/>
          <w:iCs/>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318FF2EB" w14:textId="77777777" w:rsidR="00C54730" w:rsidRPr="00D107AB" w:rsidRDefault="00C54730" w:rsidP="00C54730">
      <w:pPr>
        <w:jc w:val="center"/>
        <w:rPr>
          <w:rFonts w:ascii="Sylfaen" w:hAnsi="Sylfaen"/>
          <w:b/>
          <w:i/>
          <w:iCs/>
        </w:rPr>
      </w:pPr>
    </w:p>
    <w:p w14:paraId="7A66EF5E" w14:textId="77777777" w:rsidR="00096865" w:rsidRPr="00D107AB" w:rsidRDefault="008D5016" w:rsidP="00C54730">
      <w:pPr>
        <w:jc w:val="center"/>
        <w:rPr>
          <w:rFonts w:ascii="Sylfaen" w:hAnsi="Sylfaen"/>
          <w:b/>
          <w:i/>
          <w:iCs/>
        </w:rPr>
      </w:pPr>
      <w:r w:rsidRPr="00D107AB">
        <w:rPr>
          <w:rFonts w:ascii="Sylfaen" w:hAnsi="Sylfaen"/>
          <w:b/>
          <w:i/>
          <w:iCs/>
        </w:rPr>
        <w:t xml:space="preserve">12. ПРАВО УЧАСТНИКА И </w:t>
      </w:r>
      <w:r w:rsidR="008E3307" w:rsidRPr="00D107AB">
        <w:rPr>
          <w:rFonts w:ascii="Sylfaen" w:hAnsi="Sylfaen"/>
          <w:b/>
          <w:i/>
          <w:iCs/>
        </w:rPr>
        <w:t xml:space="preserve">ПОРЯДОК ОБЖАЛОВАНИЯ ИМ </w:t>
      </w:r>
      <w:r w:rsidR="00025A85" w:rsidRPr="00D107AB">
        <w:rPr>
          <w:rFonts w:ascii="Sylfaen" w:hAnsi="Sylfaen"/>
          <w:b/>
          <w:i/>
          <w:iCs/>
        </w:rPr>
        <w:br/>
      </w:r>
      <w:r w:rsidRPr="00D107AB">
        <w:rPr>
          <w:rFonts w:ascii="Sylfaen" w:hAnsi="Sylfaen"/>
          <w:b/>
          <w:i/>
          <w:iCs/>
        </w:rPr>
        <w:t>ДЕЙСТВИЙ И (ИЛИ) ПРИНЯТЫХ РЕШЕНИЙ, СВЯЗАННЫХ</w:t>
      </w:r>
      <w:r w:rsidR="00025A85" w:rsidRPr="00D107AB">
        <w:rPr>
          <w:rFonts w:ascii="Sylfaen" w:hAnsi="Sylfaen" w:cs="Courier New"/>
          <w:b/>
          <w:i/>
          <w:iCs/>
          <w:lang w:val="en-US"/>
        </w:rPr>
        <w:t> </w:t>
      </w:r>
      <w:r w:rsidRPr="00D107AB">
        <w:rPr>
          <w:rFonts w:ascii="Sylfaen" w:hAnsi="Sylfaen"/>
          <w:b/>
          <w:i/>
          <w:iCs/>
        </w:rPr>
        <w:t>С</w:t>
      </w:r>
      <w:r w:rsidR="00025A85" w:rsidRPr="00D107AB">
        <w:rPr>
          <w:rFonts w:ascii="Sylfaen" w:hAnsi="Sylfaen" w:cs="Courier New"/>
          <w:b/>
          <w:i/>
          <w:iCs/>
          <w:lang w:val="en-US"/>
        </w:rPr>
        <w:t> </w:t>
      </w:r>
      <w:r w:rsidRPr="00D107AB">
        <w:rPr>
          <w:rFonts w:ascii="Sylfaen" w:hAnsi="Sylfaen"/>
          <w:b/>
          <w:i/>
          <w:iCs/>
        </w:rPr>
        <w:t>ПРОЦЕССОМ ЗАКУПКИ</w:t>
      </w:r>
    </w:p>
    <w:p w14:paraId="59F9ECB9" w14:textId="77777777" w:rsidR="00C54730" w:rsidRPr="00D107AB" w:rsidRDefault="00C54730" w:rsidP="00C54730">
      <w:pPr>
        <w:jc w:val="center"/>
        <w:rPr>
          <w:rFonts w:ascii="Sylfaen" w:hAnsi="Sylfaen"/>
          <w:b/>
          <w:i/>
          <w:iCs/>
        </w:rPr>
      </w:pPr>
    </w:p>
    <w:p w14:paraId="63FB4D8C" w14:textId="77777777" w:rsidR="001770E8" w:rsidRPr="00D107AB" w:rsidRDefault="001770E8" w:rsidP="001770E8">
      <w:pPr>
        <w:widowControl w:val="0"/>
        <w:tabs>
          <w:tab w:val="left" w:pos="1276"/>
        </w:tabs>
        <w:ind w:firstLine="567"/>
        <w:jc w:val="both"/>
        <w:rPr>
          <w:rFonts w:ascii="Sylfaen" w:hAnsi="Sylfaen"/>
          <w:i/>
          <w:iCs/>
        </w:rPr>
      </w:pPr>
      <w:r w:rsidRPr="00D107AB">
        <w:rPr>
          <w:rFonts w:ascii="Sylfaen" w:hAnsi="Sylfaen"/>
          <w:i/>
          <w:iCs/>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3ADAD39E" w14:textId="77777777" w:rsidR="001770E8" w:rsidRPr="00D107AB" w:rsidRDefault="001770E8" w:rsidP="001770E8">
      <w:pPr>
        <w:widowControl w:val="0"/>
        <w:tabs>
          <w:tab w:val="left" w:pos="1276"/>
        </w:tabs>
        <w:ind w:firstLine="567"/>
        <w:jc w:val="both"/>
        <w:rPr>
          <w:rFonts w:ascii="Sylfaen" w:hAnsi="Sylfaen"/>
          <w:i/>
          <w:iCs/>
        </w:rPr>
      </w:pPr>
      <w:r w:rsidRPr="00D107AB">
        <w:rPr>
          <w:rFonts w:ascii="Sylfaen" w:hAnsi="Sylfaen"/>
          <w:i/>
          <w:iCs/>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77F5337B" w14:textId="77777777" w:rsidR="001770E8" w:rsidRPr="00D107AB" w:rsidRDefault="001770E8" w:rsidP="001770E8">
      <w:pPr>
        <w:widowControl w:val="0"/>
        <w:tabs>
          <w:tab w:val="left" w:pos="1276"/>
        </w:tabs>
        <w:ind w:firstLine="567"/>
        <w:jc w:val="both"/>
        <w:rPr>
          <w:rFonts w:ascii="Sylfaen" w:hAnsi="Sylfaen"/>
          <w:i/>
          <w:iCs/>
        </w:rPr>
      </w:pPr>
      <w:r w:rsidRPr="00D107AB">
        <w:rPr>
          <w:rFonts w:ascii="Sylfaen" w:hAnsi="Sylfaen"/>
          <w:i/>
          <w:iCs/>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14C4E2C8" w14:textId="77777777" w:rsidR="001770E8" w:rsidRPr="00D107AB" w:rsidRDefault="001770E8" w:rsidP="001770E8">
      <w:pPr>
        <w:widowControl w:val="0"/>
        <w:tabs>
          <w:tab w:val="left" w:pos="1276"/>
        </w:tabs>
        <w:ind w:firstLine="567"/>
        <w:jc w:val="both"/>
        <w:rPr>
          <w:rFonts w:ascii="Sylfaen" w:hAnsi="Sylfaen"/>
          <w:i/>
          <w:iCs/>
        </w:rPr>
      </w:pPr>
      <w:r w:rsidRPr="00D107AB">
        <w:rPr>
          <w:rFonts w:ascii="Sylfaen" w:hAnsi="Sylfaen"/>
          <w:i/>
          <w:iCs/>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603CD81D" w14:textId="77777777" w:rsidR="001770E8" w:rsidRPr="00D107AB" w:rsidRDefault="001770E8" w:rsidP="001770E8">
      <w:pPr>
        <w:widowControl w:val="0"/>
        <w:ind w:firstLine="567"/>
        <w:jc w:val="both"/>
        <w:rPr>
          <w:rFonts w:ascii="Sylfaen" w:hAnsi="Sylfaen"/>
          <w:i/>
          <w:iCs/>
        </w:rPr>
      </w:pPr>
      <w:r w:rsidRPr="00D107AB">
        <w:rPr>
          <w:rFonts w:ascii="Sylfaen" w:hAnsi="Sylfaen"/>
          <w:i/>
          <w:iCs/>
        </w:rPr>
        <w:t xml:space="preserve">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w:t>
      </w:r>
      <w:r w:rsidRPr="00D107AB">
        <w:rPr>
          <w:rFonts w:ascii="Sylfaen" w:hAnsi="Sylfaen"/>
          <w:i/>
          <w:iCs/>
        </w:rPr>
        <w:lastRenderedPageBreak/>
        <w:t>календарных дней.</w:t>
      </w:r>
    </w:p>
    <w:p w14:paraId="193BB8FD" w14:textId="77777777" w:rsidR="001770E8" w:rsidRPr="00D107AB" w:rsidRDefault="001770E8" w:rsidP="001770E8">
      <w:pPr>
        <w:jc w:val="both"/>
        <w:rPr>
          <w:rFonts w:ascii="Sylfaen" w:hAnsi="Sylfaen"/>
          <w:i/>
          <w:iCs/>
        </w:rPr>
      </w:pPr>
      <w:r w:rsidRPr="00D107AB">
        <w:rPr>
          <w:rFonts w:ascii="Sylfaen" w:hAnsi="Sylfaen"/>
          <w:i/>
          <w:iCs/>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23347D55" w14:textId="77777777" w:rsidR="001770E8" w:rsidRPr="00D107AB" w:rsidRDefault="001770E8" w:rsidP="001770E8">
      <w:pPr>
        <w:jc w:val="both"/>
        <w:rPr>
          <w:rFonts w:ascii="Sylfaen" w:hAnsi="Sylfaen"/>
          <w:i/>
          <w:iCs/>
        </w:rPr>
      </w:pPr>
      <w:r w:rsidRPr="00D107AB">
        <w:rPr>
          <w:rFonts w:ascii="Sylfaen" w:hAnsi="Sylfaen"/>
          <w:i/>
          <w:iCs/>
        </w:rPr>
        <w:t xml:space="preserve">       12.6. Суд решает вопрос о принятии искового заявления к производству в трехдневный срок после его подачи.</w:t>
      </w:r>
    </w:p>
    <w:p w14:paraId="2FB8DAEE" w14:textId="77777777" w:rsidR="00C87BF8" w:rsidRPr="00D107AB" w:rsidRDefault="00C87BF8" w:rsidP="00C87BF8">
      <w:pPr>
        <w:jc w:val="both"/>
        <w:rPr>
          <w:rFonts w:ascii="Sylfaen" w:hAnsi="Sylfaen"/>
          <w:i/>
          <w:iCs/>
        </w:rPr>
      </w:pPr>
      <w:r w:rsidRPr="00D107AB">
        <w:rPr>
          <w:rFonts w:ascii="Sylfaen" w:hAnsi="Sylfaen"/>
          <w:i/>
          <w:iCs/>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61B3A703" w14:textId="77777777" w:rsidR="00C87BF8" w:rsidRPr="00D107AB" w:rsidRDefault="00C87BF8" w:rsidP="00C87BF8">
      <w:pPr>
        <w:jc w:val="both"/>
        <w:rPr>
          <w:rFonts w:ascii="Sylfaen" w:hAnsi="Sylfaen"/>
          <w:i/>
          <w:iCs/>
          <w:lang w:val="hy-AM"/>
        </w:rPr>
      </w:pPr>
      <w:r w:rsidRPr="00D107AB">
        <w:rPr>
          <w:rFonts w:ascii="Sylfaen" w:hAnsi="Sylfaen"/>
          <w:i/>
          <w:iCs/>
        </w:rPr>
        <w:t>12.8. Решение о требовании доказательств исполняется ответчиком в пятидневный срок после получения решения.</w:t>
      </w:r>
    </w:p>
    <w:p w14:paraId="441B1407" w14:textId="77777777" w:rsidR="00C87BF8" w:rsidRPr="00D107AB" w:rsidRDefault="00C87BF8" w:rsidP="00C87BF8">
      <w:pPr>
        <w:jc w:val="both"/>
        <w:rPr>
          <w:rFonts w:ascii="Sylfaen" w:hAnsi="Sylfaen"/>
          <w:i/>
          <w:iCs/>
        </w:rPr>
      </w:pPr>
      <w:r w:rsidRPr="00D107AB">
        <w:rPr>
          <w:rFonts w:ascii="Sylfaen" w:hAnsi="Sylfaen"/>
          <w:i/>
          <w:iCs/>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5DDC26A2" w14:textId="77777777" w:rsidR="00C87BF8" w:rsidRPr="00D107AB" w:rsidRDefault="00C87BF8" w:rsidP="00C87BF8">
      <w:pPr>
        <w:jc w:val="both"/>
        <w:rPr>
          <w:rFonts w:ascii="Sylfaen" w:hAnsi="Sylfaen"/>
          <w:i/>
          <w:iCs/>
          <w:lang w:val="hy-AM"/>
        </w:rPr>
      </w:pPr>
      <w:r w:rsidRPr="00D107AB">
        <w:rPr>
          <w:rFonts w:ascii="Sylfaen" w:hAnsi="Sylfaen"/>
          <w:i/>
          <w:iCs/>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D107AB">
        <w:rPr>
          <w:rFonts w:ascii="Sylfaen" w:hAnsi="Sylfaen"/>
          <w:i/>
          <w:iCs/>
          <w:lang w:val="hy-AM"/>
        </w:rPr>
        <w:t>.</w:t>
      </w:r>
    </w:p>
    <w:p w14:paraId="61C309BD" w14:textId="77777777" w:rsidR="00C87BF8" w:rsidRPr="00D107AB" w:rsidRDefault="00C87BF8" w:rsidP="00C87BF8">
      <w:pPr>
        <w:jc w:val="both"/>
        <w:rPr>
          <w:rFonts w:ascii="Sylfaen" w:hAnsi="Sylfaen"/>
          <w:i/>
          <w:iCs/>
          <w:lang w:val="hy-AM"/>
        </w:rPr>
      </w:pPr>
      <w:r w:rsidRPr="00D107AB">
        <w:rPr>
          <w:rFonts w:ascii="Sylfaen" w:hAnsi="Sylfaen"/>
          <w:i/>
          <w:iCs/>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D107AB">
        <w:rPr>
          <w:rFonts w:ascii="Sylfaen" w:hAnsi="Sylfaen"/>
          <w:i/>
          <w:iCs/>
          <w:lang w:val="hy-AM"/>
        </w:rPr>
        <w:t>.</w:t>
      </w:r>
      <w:r w:rsidRPr="00D107AB">
        <w:rPr>
          <w:rFonts w:ascii="Sylfaen" w:hAnsi="Sylfaen"/>
          <w:i/>
          <w:iCs/>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D107AB">
        <w:rPr>
          <w:rFonts w:ascii="Sylfaen" w:hAnsi="Sylfaen"/>
          <w:i/>
          <w:iCs/>
          <w:lang w:val="hy-AM"/>
        </w:rPr>
        <w:t>.</w:t>
      </w:r>
    </w:p>
    <w:p w14:paraId="12597F4A" w14:textId="77777777" w:rsidR="00C87BF8" w:rsidRPr="00D107AB" w:rsidRDefault="00C87BF8" w:rsidP="00C87BF8">
      <w:pPr>
        <w:jc w:val="both"/>
        <w:rPr>
          <w:rFonts w:ascii="Sylfaen" w:hAnsi="Sylfaen"/>
          <w:i/>
          <w:iCs/>
          <w:lang w:val="hy-AM"/>
        </w:rPr>
      </w:pPr>
      <w:r w:rsidRPr="00D107AB">
        <w:rPr>
          <w:rFonts w:ascii="Sylfaen" w:hAnsi="Sylfaen"/>
          <w:i/>
          <w:iCs/>
        </w:rPr>
        <w:t xml:space="preserve">12.11. </w:t>
      </w:r>
      <w:r w:rsidRPr="00D107AB">
        <w:rPr>
          <w:rFonts w:ascii="Sylfaen" w:hAnsi="Sylfaen"/>
          <w:i/>
          <w:iCs/>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0E74F561" w14:textId="77777777" w:rsidR="00C87BF8" w:rsidRPr="00D107AB" w:rsidRDefault="00C87BF8" w:rsidP="00C87BF8">
      <w:pPr>
        <w:jc w:val="both"/>
        <w:rPr>
          <w:rFonts w:ascii="Sylfaen" w:hAnsi="Sylfaen"/>
          <w:i/>
          <w:iCs/>
        </w:rPr>
      </w:pPr>
      <w:r w:rsidRPr="00D107AB">
        <w:rPr>
          <w:rFonts w:ascii="Sylfaen" w:hAnsi="Sylfaen"/>
          <w:i/>
          <w:iCs/>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37F64642" w14:textId="77777777" w:rsidR="00C87BF8" w:rsidRPr="00D107AB" w:rsidRDefault="00C87BF8" w:rsidP="00C87BF8">
      <w:pPr>
        <w:jc w:val="both"/>
        <w:rPr>
          <w:rFonts w:ascii="Sylfaen" w:hAnsi="Sylfaen"/>
          <w:i/>
          <w:iCs/>
        </w:rPr>
      </w:pPr>
      <w:r w:rsidRPr="00D107AB">
        <w:rPr>
          <w:rFonts w:ascii="Sylfaen" w:hAnsi="Sylfaen"/>
          <w:i/>
          <w:iCs/>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7DF21868" w14:textId="77777777" w:rsidR="00C87BF8" w:rsidRPr="00D107AB" w:rsidRDefault="00C87BF8" w:rsidP="00C87BF8">
      <w:pPr>
        <w:jc w:val="both"/>
        <w:rPr>
          <w:rFonts w:ascii="Sylfaen" w:hAnsi="Sylfaen"/>
          <w:i/>
          <w:iCs/>
        </w:rPr>
      </w:pPr>
      <w:r w:rsidRPr="00D107AB">
        <w:rPr>
          <w:rFonts w:ascii="Sylfaen" w:hAnsi="Sylfaen"/>
          <w:i/>
          <w:iCs/>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4B9F4418" w14:textId="77777777" w:rsidR="00C87BF8" w:rsidRPr="00D107AB" w:rsidRDefault="00C87BF8" w:rsidP="00C87BF8">
      <w:pPr>
        <w:jc w:val="both"/>
        <w:rPr>
          <w:rFonts w:ascii="Sylfaen" w:hAnsi="Sylfaen"/>
          <w:i/>
          <w:iCs/>
        </w:rPr>
      </w:pPr>
      <w:r w:rsidRPr="00D107AB">
        <w:rPr>
          <w:rFonts w:ascii="Sylfaen" w:hAnsi="Sylfaen"/>
          <w:i/>
          <w:iCs/>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38041F5E" w14:textId="77777777" w:rsidR="00C87BF8" w:rsidRPr="00D107AB" w:rsidRDefault="00C87BF8" w:rsidP="00C87BF8">
      <w:pPr>
        <w:jc w:val="both"/>
        <w:rPr>
          <w:rFonts w:ascii="Sylfaen" w:hAnsi="Sylfaen"/>
          <w:i/>
          <w:iCs/>
        </w:rPr>
      </w:pPr>
      <w:r w:rsidRPr="00D107AB">
        <w:rPr>
          <w:rFonts w:ascii="Sylfaen" w:hAnsi="Sylfaen"/>
          <w:i/>
          <w:iCs/>
        </w:rPr>
        <w:t>12.16. Вопрос рассмотрения дела в судебном заседании может решиться также решением о принятии искового заявления к производству.</w:t>
      </w:r>
    </w:p>
    <w:p w14:paraId="11341A0A" w14:textId="77777777" w:rsidR="00C87BF8" w:rsidRPr="00D107AB" w:rsidRDefault="00C87BF8" w:rsidP="00C87BF8">
      <w:pPr>
        <w:jc w:val="both"/>
        <w:rPr>
          <w:rFonts w:ascii="Sylfaen" w:hAnsi="Sylfaen"/>
          <w:i/>
          <w:iCs/>
        </w:rPr>
      </w:pPr>
      <w:r w:rsidRPr="00D107AB">
        <w:rPr>
          <w:rFonts w:ascii="Sylfaen" w:hAnsi="Sylfaen"/>
          <w:i/>
          <w:iCs/>
        </w:rPr>
        <w:lastRenderedPageBreak/>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16D7B0A6" w14:textId="77777777" w:rsidR="00C87BF8" w:rsidRPr="00D107AB" w:rsidRDefault="00C87BF8" w:rsidP="00C87BF8">
      <w:pPr>
        <w:jc w:val="both"/>
        <w:rPr>
          <w:rFonts w:ascii="Sylfaen" w:hAnsi="Sylfaen"/>
          <w:i/>
          <w:iCs/>
        </w:rPr>
      </w:pPr>
      <w:r w:rsidRPr="00D107AB">
        <w:rPr>
          <w:rFonts w:ascii="Sylfaen" w:hAnsi="Sylfaen"/>
          <w:i/>
          <w:iCs/>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6BA0A0ED" w14:textId="77777777" w:rsidR="00C87BF8" w:rsidRPr="00D107AB" w:rsidRDefault="00C87BF8" w:rsidP="00C87BF8">
      <w:pPr>
        <w:jc w:val="both"/>
        <w:rPr>
          <w:rFonts w:ascii="Sylfaen" w:hAnsi="Sylfaen"/>
          <w:i/>
          <w:iCs/>
        </w:rPr>
      </w:pPr>
      <w:r w:rsidRPr="00D107AB">
        <w:rPr>
          <w:rFonts w:ascii="Sylfaen" w:hAnsi="Sylfaen"/>
          <w:i/>
          <w:iCs/>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0C4A8F06" w14:textId="77777777" w:rsidR="00C87BF8" w:rsidRPr="00D107AB" w:rsidRDefault="00C87BF8" w:rsidP="00C87BF8">
      <w:pPr>
        <w:jc w:val="both"/>
        <w:rPr>
          <w:rFonts w:ascii="Sylfaen" w:hAnsi="Sylfaen"/>
          <w:i/>
          <w:iCs/>
        </w:rPr>
      </w:pPr>
      <w:r w:rsidRPr="00D107AB">
        <w:rPr>
          <w:rFonts w:ascii="Sylfaen" w:hAnsi="Sylfaen"/>
          <w:i/>
          <w:iCs/>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235D9473" w14:textId="77777777" w:rsidR="00C87BF8" w:rsidRPr="00D107AB" w:rsidRDefault="00C87BF8" w:rsidP="00C87BF8">
      <w:pPr>
        <w:jc w:val="both"/>
        <w:rPr>
          <w:rFonts w:ascii="Sylfaen" w:hAnsi="Sylfaen"/>
          <w:i/>
          <w:iCs/>
        </w:rPr>
      </w:pPr>
      <w:r w:rsidRPr="00D107AB">
        <w:rPr>
          <w:rFonts w:ascii="Sylfaen" w:hAnsi="Sylfaen"/>
          <w:i/>
          <w:iCs/>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5814CD41" w14:textId="77777777" w:rsidR="00C87BF8" w:rsidRPr="00D107AB" w:rsidRDefault="00C87BF8" w:rsidP="00C87BF8">
      <w:pPr>
        <w:jc w:val="both"/>
        <w:rPr>
          <w:rFonts w:ascii="Sylfaen" w:hAnsi="Sylfaen"/>
          <w:i/>
          <w:iCs/>
        </w:rPr>
      </w:pPr>
      <w:r w:rsidRPr="00D107AB">
        <w:rPr>
          <w:rFonts w:ascii="Sylfaen" w:hAnsi="Sylfaen"/>
          <w:i/>
          <w:iCs/>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31130969" w14:textId="77777777" w:rsidR="00C87BF8" w:rsidRPr="00D107AB" w:rsidRDefault="00C87BF8" w:rsidP="00C87BF8">
      <w:pPr>
        <w:jc w:val="both"/>
        <w:rPr>
          <w:rFonts w:ascii="Sylfaen" w:hAnsi="Sylfaen"/>
          <w:i/>
          <w:iCs/>
        </w:rPr>
      </w:pPr>
      <w:r w:rsidRPr="00D107AB">
        <w:rPr>
          <w:rFonts w:ascii="Sylfaen" w:hAnsi="Sylfaen"/>
          <w:i/>
          <w:iCs/>
        </w:rPr>
        <w:t>Уполномоченный орган незамедлительно публикует в бюллетене заключительную часть решения суда или иной заключительный судебный акт.</w:t>
      </w:r>
    </w:p>
    <w:p w14:paraId="425CCFF8" w14:textId="77777777" w:rsidR="00C87BF8" w:rsidRPr="00D107AB" w:rsidRDefault="00C87BF8" w:rsidP="00C87BF8">
      <w:pPr>
        <w:widowControl w:val="0"/>
        <w:spacing w:after="160"/>
        <w:ind w:firstLine="567"/>
        <w:jc w:val="both"/>
        <w:rPr>
          <w:rFonts w:ascii="Sylfaen" w:hAnsi="Sylfaen" w:cs="Sylfaen"/>
          <w:b/>
          <w:i/>
          <w:iCs/>
        </w:rPr>
      </w:pPr>
      <w:r w:rsidRPr="00D107AB">
        <w:rPr>
          <w:rFonts w:ascii="Sylfaen" w:hAnsi="Sylfaen"/>
          <w:i/>
          <w:iCs/>
        </w:rPr>
        <w:t>12.23. Ставки государственных пошлин, взимаемых за обжалование, установлены законом "О государственной пошлине".</w:t>
      </w:r>
    </w:p>
    <w:p w14:paraId="7DA33A3A" w14:textId="77777777" w:rsidR="00AE679C" w:rsidRPr="00D107AB" w:rsidRDefault="00AE679C" w:rsidP="00B46D58">
      <w:pPr>
        <w:widowControl w:val="0"/>
        <w:spacing w:after="160"/>
        <w:jc w:val="center"/>
        <w:rPr>
          <w:rFonts w:ascii="Sylfaen" w:hAnsi="Sylfaen" w:cs="Sylfaen"/>
          <w:b/>
          <w:i/>
          <w:iCs/>
        </w:rPr>
      </w:pPr>
    </w:p>
    <w:p w14:paraId="79FDBACD" w14:textId="77777777" w:rsidR="004373E3" w:rsidRPr="00D107AB" w:rsidRDefault="004373E3" w:rsidP="00B46D58">
      <w:pPr>
        <w:rPr>
          <w:rFonts w:ascii="Sylfaen" w:hAnsi="Sylfaen"/>
          <w:b/>
          <w:i/>
          <w:iCs/>
        </w:rPr>
      </w:pPr>
      <w:r w:rsidRPr="00D107AB">
        <w:rPr>
          <w:rFonts w:ascii="Sylfaen" w:hAnsi="Sylfaen"/>
          <w:b/>
          <w:i/>
          <w:iCs/>
        </w:rPr>
        <w:br w:type="page"/>
      </w:r>
    </w:p>
    <w:p w14:paraId="15F454DE" w14:textId="77777777" w:rsidR="00096865" w:rsidRPr="00D107AB" w:rsidRDefault="00096865" w:rsidP="00B46D58">
      <w:pPr>
        <w:widowControl w:val="0"/>
        <w:spacing w:after="160"/>
        <w:jc w:val="center"/>
        <w:rPr>
          <w:rFonts w:ascii="Sylfaen" w:hAnsi="Sylfaen"/>
          <w:b/>
          <w:i/>
          <w:iCs/>
        </w:rPr>
      </w:pPr>
      <w:r w:rsidRPr="00D107AB">
        <w:rPr>
          <w:rFonts w:ascii="Sylfaen" w:hAnsi="Sylfaen"/>
          <w:b/>
          <w:i/>
          <w:iCs/>
        </w:rPr>
        <w:lastRenderedPageBreak/>
        <w:t>ЧАСТЬ II</w:t>
      </w:r>
    </w:p>
    <w:p w14:paraId="59688F01" w14:textId="77777777" w:rsidR="008842CE" w:rsidRPr="00D107AB" w:rsidRDefault="008842CE" w:rsidP="00B46D58">
      <w:pPr>
        <w:widowControl w:val="0"/>
        <w:spacing w:after="160"/>
        <w:jc w:val="center"/>
        <w:rPr>
          <w:rFonts w:ascii="Sylfaen" w:hAnsi="Sylfaen"/>
          <w:b/>
          <w:i/>
          <w:iCs/>
        </w:rPr>
      </w:pPr>
    </w:p>
    <w:p w14:paraId="1B4308B6" w14:textId="38EF4A0F" w:rsidR="00096865" w:rsidRPr="00D107AB" w:rsidRDefault="00096865" w:rsidP="00B46D58">
      <w:pPr>
        <w:pStyle w:val="aa"/>
        <w:widowControl w:val="0"/>
        <w:spacing w:after="160"/>
        <w:jc w:val="center"/>
        <w:rPr>
          <w:rFonts w:ascii="Sylfaen" w:hAnsi="Sylfaen"/>
          <w:b/>
          <w:i/>
          <w:iCs/>
        </w:rPr>
      </w:pPr>
      <w:r w:rsidRPr="00D107AB">
        <w:rPr>
          <w:rFonts w:ascii="Sylfaen" w:hAnsi="Sylfaen"/>
          <w:b/>
          <w:i/>
          <w:iCs/>
        </w:rPr>
        <w:t>ИНСТРУКЦИЯ</w:t>
      </w:r>
      <w:r w:rsidR="00191D27" w:rsidRPr="00D107AB">
        <w:rPr>
          <w:rFonts w:ascii="Sylfaen" w:hAnsi="Sylfaen"/>
          <w:b/>
          <w:i/>
          <w:iCs/>
        </w:rPr>
        <w:t xml:space="preserve"> </w:t>
      </w:r>
      <w:r w:rsidRPr="00D107AB">
        <w:rPr>
          <w:rFonts w:ascii="Sylfaen" w:hAnsi="Sylfaen"/>
          <w:b/>
          <w:i/>
          <w:iCs/>
        </w:rPr>
        <w:t xml:space="preserve">ПО СОСТАВЛЕНИЮ </w:t>
      </w:r>
      <w:r w:rsidR="00191D27" w:rsidRPr="00D107AB">
        <w:rPr>
          <w:rFonts w:ascii="Sylfaen" w:hAnsi="Sylfaen"/>
          <w:b/>
          <w:i/>
          <w:iCs/>
        </w:rPr>
        <w:br/>
      </w:r>
      <w:r w:rsidRPr="00D107AB">
        <w:rPr>
          <w:rFonts w:ascii="Sylfaen" w:hAnsi="Sylfaen"/>
          <w:b/>
          <w:i/>
          <w:iCs/>
        </w:rPr>
        <w:t xml:space="preserve">ЗАЯВКИ НА </w:t>
      </w:r>
      <w:r w:rsidR="00171C14" w:rsidRPr="00D107AB">
        <w:rPr>
          <w:rFonts w:ascii="Sylfaen" w:hAnsi="Sylfaen"/>
          <w:b/>
          <w:i/>
          <w:iCs/>
        </w:rPr>
        <w:t xml:space="preserve"> ЗАПРОС КОТИРОВОК</w:t>
      </w:r>
    </w:p>
    <w:p w14:paraId="75B1DE71" w14:textId="77777777" w:rsidR="00096865" w:rsidRPr="00D107AB" w:rsidRDefault="00096865" w:rsidP="00B46D58">
      <w:pPr>
        <w:widowControl w:val="0"/>
        <w:spacing w:after="160"/>
        <w:jc w:val="center"/>
        <w:rPr>
          <w:rFonts w:ascii="Sylfaen" w:hAnsi="Sylfaen"/>
          <w:i/>
          <w:iCs/>
        </w:rPr>
      </w:pPr>
    </w:p>
    <w:p w14:paraId="43AF9B53" w14:textId="77777777" w:rsidR="00096865" w:rsidRPr="00D107AB" w:rsidRDefault="008D5016" w:rsidP="00B46D58">
      <w:pPr>
        <w:widowControl w:val="0"/>
        <w:spacing w:after="160"/>
        <w:jc w:val="center"/>
        <w:rPr>
          <w:rFonts w:ascii="Sylfaen" w:hAnsi="Sylfaen"/>
          <w:b/>
          <w:i/>
          <w:iCs/>
        </w:rPr>
      </w:pPr>
      <w:r w:rsidRPr="00D107AB">
        <w:rPr>
          <w:rFonts w:ascii="Sylfaen" w:hAnsi="Sylfaen"/>
          <w:b/>
          <w:i/>
          <w:iCs/>
        </w:rPr>
        <w:t>1. ОБЩИЕ ПОЛОЖЕНИЯ</w:t>
      </w:r>
    </w:p>
    <w:p w14:paraId="42E685CF" w14:textId="77777777" w:rsidR="00096865" w:rsidRPr="00D107AB" w:rsidRDefault="00096865" w:rsidP="00B46D58">
      <w:pPr>
        <w:widowControl w:val="0"/>
        <w:tabs>
          <w:tab w:val="left" w:pos="1134"/>
        </w:tabs>
        <w:spacing w:after="160"/>
        <w:ind w:firstLine="567"/>
        <w:jc w:val="both"/>
        <w:rPr>
          <w:rFonts w:ascii="Sylfaen" w:hAnsi="Sylfaen" w:cs="Sylfaen"/>
          <w:i/>
          <w:iCs/>
        </w:rPr>
      </w:pPr>
      <w:r w:rsidRPr="00D107AB">
        <w:rPr>
          <w:rFonts w:ascii="Sylfaen" w:hAnsi="Sylfaen"/>
          <w:i/>
          <w:iCs/>
        </w:rPr>
        <w:t>1.1</w:t>
      </w:r>
      <w:r w:rsidR="003802B8" w:rsidRPr="00D107AB">
        <w:rPr>
          <w:rFonts w:ascii="Sylfaen" w:hAnsi="Sylfaen"/>
          <w:i/>
          <w:iCs/>
        </w:rPr>
        <w:t>.</w:t>
      </w:r>
      <w:r w:rsidR="003802B8" w:rsidRPr="00D107AB">
        <w:rPr>
          <w:rFonts w:ascii="Sylfaen" w:hAnsi="Sylfaen"/>
          <w:i/>
          <w:iCs/>
        </w:rPr>
        <w:tab/>
      </w:r>
      <w:r w:rsidRPr="00D107AB">
        <w:rPr>
          <w:rFonts w:ascii="Sylfaen" w:hAnsi="Sylfaen"/>
          <w:i/>
          <w:iCs/>
        </w:rPr>
        <w:t>Целью настоящей Инструкции является содействие участникам при подготовке заявки.</w:t>
      </w:r>
    </w:p>
    <w:p w14:paraId="20A83B0E" w14:textId="77777777" w:rsidR="00096865" w:rsidRPr="00D107AB" w:rsidRDefault="00096865" w:rsidP="00B46D58">
      <w:pPr>
        <w:widowControl w:val="0"/>
        <w:tabs>
          <w:tab w:val="left" w:pos="1134"/>
        </w:tabs>
        <w:spacing w:after="160"/>
        <w:ind w:firstLine="567"/>
        <w:jc w:val="both"/>
        <w:rPr>
          <w:rFonts w:ascii="Sylfaen" w:hAnsi="Sylfaen" w:cs="Sylfaen"/>
          <w:i/>
          <w:iCs/>
        </w:rPr>
      </w:pPr>
      <w:r w:rsidRPr="00D107AB">
        <w:rPr>
          <w:rFonts w:ascii="Sylfaen" w:hAnsi="Sylfaen"/>
          <w:i/>
          <w:iCs/>
        </w:rPr>
        <w:t>1.2</w:t>
      </w:r>
      <w:r w:rsidR="003802B8" w:rsidRPr="00D107AB">
        <w:rPr>
          <w:rFonts w:ascii="Sylfaen" w:hAnsi="Sylfaen"/>
          <w:i/>
          <w:iCs/>
        </w:rPr>
        <w:t>.</w:t>
      </w:r>
      <w:r w:rsidR="003802B8" w:rsidRPr="00D107AB">
        <w:rPr>
          <w:rFonts w:ascii="Sylfaen" w:hAnsi="Sylfaen"/>
          <w:i/>
          <w:iCs/>
        </w:rPr>
        <w:tab/>
      </w:r>
      <w:r w:rsidRPr="00D107AB">
        <w:rPr>
          <w:rFonts w:ascii="Sylfaen" w:hAnsi="Sylfaen"/>
          <w:i/>
          <w:iCs/>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70EE4E4B" w14:textId="77777777" w:rsidR="00096865" w:rsidRPr="00D107AB" w:rsidRDefault="00096865" w:rsidP="00B46D58">
      <w:pPr>
        <w:widowControl w:val="0"/>
        <w:tabs>
          <w:tab w:val="left" w:pos="1134"/>
        </w:tabs>
        <w:spacing w:after="160"/>
        <w:ind w:firstLine="567"/>
        <w:jc w:val="both"/>
        <w:rPr>
          <w:rFonts w:ascii="Sylfaen" w:hAnsi="Sylfaen"/>
          <w:i/>
          <w:iCs/>
        </w:rPr>
      </w:pPr>
      <w:r w:rsidRPr="00D107AB">
        <w:rPr>
          <w:rFonts w:ascii="Sylfaen" w:hAnsi="Sylfaen"/>
          <w:i/>
          <w:iCs/>
        </w:rPr>
        <w:t>1.3</w:t>
      </w:r>
      <w:r w:rsidR="003802B8" w:rsidRPr="00D107AB">
        <w:rPr>
          <w:rFonts w:ascii="Sylfaen" w:hAnsi="Sylfaen"/>
          <w:i/>
          <w:iCs/>
        </w:rPr>
        <w:t>.</w:t>
      </w:r>
      <w:r w:rsidR="003802B8" w:rsidRPr="00D107AB">
        <w:rPr>
          <w:rFonts w:ascii="Sylfaen" w:hAnsi="Sylfaen"/>
          <w:i/>
          <w:iCs/>
        </w:rPr>
        <w:tab/>
      </w:r>
      <w:r w:rsidRPr="00D107AB">
        <w:rPr>
          <w:rFonts w:ascii="Sylfaen" w:hAnsi="Sylfaen"/>
          <w:i/>
          <w:iCs/>
        </w:rPr>
        <w:t>Кроме армянского языка, заявки могут быть поданы также н</w:t>
      </w:r>
      <w:r w:rsidR="00191D27" w:rsidRPr="00D107AB">
        <w:rPr>
          <w:rFonts w:ascii="Sylfaen" w:hAnsi="Sylfaen"/>
          <w:i/>
          <w:iCs/>
        </w:rPr>
        <w:t>а английском или русском языке.</w:t>
      </w:r>
    </w:p>
    <w:p w14:paraId="013E74A8" w14:textId="77777777" w:rsidR="008F15B9" w:rsidRPr="00D107AB" w:rsidRDefault="008F15B9" w:rsidP="00B46D58">
      <w:pPr>
        <w:widowControl w:val="0"/>
        <w:spacing w:after="160"/>
        <w:jc w:val="center"/>
        <w:rPr>
          <w:rFonts w:ascii="Sylfaen" w:hAnsi="Sylfaen"/>
          <w:b/>
          <w:i/>
          <w:iCs/>
        </w:rPr>
      </w:pPr>
    </w:p>
    <w:p w14:paraId="540E099A" w14:textId="77777777" w:rsidR="008F15B9" w:rsidRPr="00D107AB" w:rsidRDefault="008F15B9" w:rsidP="00B46D58">
      <w:pPr>
        <w:widowControl w:val="0"/>
        <w:spacing w:after="160"/>
        <w:jc w:val="center"/>
        <w:rPr>
          <w:rFonts w:ascii="Sylfaen" w:hAnsi="Sylfaen"/>
          <w:b/>
          <w:i/>
          <w:iCs/>
        </w:rPr>
      </w:pPr>
    </w:p>
    <w:p w14:paraId="3993381B" w14:textId="77777777" w:rsidR="00096865" w:rsidRPr="00D107AB" w:rsidRDefault="008D5016" w:rsidP="00B46D58">
      <w:pPr>
        <w:widowControl w:val="0"/>
        <w:spacing w:after="160"/>
        <w:jc w:val="center"/>
        <w:rPr>
          <w:rFonts w:ascii="Sylfaen" w:hAnsi="Sylfaen"/>
          <w:b/>
          <w:i/>
          <w:iCs/>
        </w:rPr>
      </w:pPr>
      <w:r w:rsidRPr="00D107AB">
        <w:rPr>
          <w:rFonts w:ascii="Sylfaen" w:hAnsi="Sylfaen"/>
          <w:b/>
          <w:i/>
          <w:iCs/>
        </w:rPr>
        <w:t>2. ЗАЯВКА НА ПРОЦЕДУРУ</w:t>
      </w:r>
    </w:p>
    <w:p w14:paraId="5FDC3CF9" w14:textId="77777777" w:rsidR="008F15B9" w:rsidRPr="00D107AB" w:rsidRDefault="00EA1314" w:rsidP="008F15B9">
      <w:pPr>
        <w:widowControl w:val="0"/>
        <w:spacing w:after="160"/>
        <w:ind w:firstLine="567"/>
        <w:jc w:val="both"/>
        <w:rPr>
          <w:rFonts w:ascii="Sylfaen" w:hAnsi="Sylfaen"/>
          <w:i/>
          <w:iCs/>
        </w:rPr>
      </w:pPr>
      <w:r w:rsidRPr="00D107AB">
        <w:rPr>
          <w:rFonts w:ascii="Sylfaen" w:hAnsi="Sylfaen"/>
          <w:i/>
          <w:iCs/>
        </w:rPr>
        <w:t xml:space="preserve">2. </w:t>
      </w:r>
      <w:r w:rsidR="008F15B9" w:rsidRPr="00D107AB">
        <w:rPr>
          <w:rFonts w:ascii="Sylfaen" w:hAnsi="Sylfaen"/>
          <w:i/>
          <w:iCs/>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D107AB">
        <w:rPr>
          <w:rFonts w:ascii="Sylfaen" w:hAnsi="Sylfaen"/>
          <w:i/>
          <w:iCs/>
        </w:rPr>
        <w:t>:</w:t>
      </w:r>
    </w:p>
    <w:p w14:paraId="1F1BFC25" w14:textId="77777777" w:rsidR="00096865" w:rsidRPr="00D107AB" w:rsidRDefault="002D5CF0" w:rsidP="00B46D58">
      <w:pPr>
        <w:widowControl w:val="0"/>
        <w:tabs>
          <w:tab w:val="left" w:pos="1134"/>
        </w:tabs>
        <w:spacing w:after="160"/>
        <w:ind w:firstLine="567"/>
        <w:jc w:val="both"/>
        <w:rPr>
          <w:rFonts w:ascii="Sylfaen" w:hAnsi="Sylfaen"/>
          <w:i/>
          <w:iCs/>
        </w:rPr>
      </w:pPr>
      <w:r w:rsidRPr="00D107AB">
        <w:rPr>
          <w:rFonts w:ascii="Sylfaen" w:hAnsi="Sylfaen"/>
          <w:i/>
          <w:iCs/>
        </w:rPr>
        <w:t>2.1</w:t>
      </w:r>
      <w:r w:rsidR="005114D0" w:rsidRPr="00D107AB">
        <w:rPr>
          <w:rFonts w:ascii="Sylfaen" w:hAnsi="Sylfaen"/>
          <w:i/>
          <w:iCs/>
        </w:rPr>
        <w:t>.</w:t>
      </w:r>
      <w:r w:rsidR="009873F3" w:rsidRPr="00D107AB">
        <w:rPr>
          <w:rFonts w:ascii="Sylfaen" w:hAnsi="Sylfaen"/>
          <w:i/>
          <w:iCs/>
        </w:rPr>
        <w:tab/>
      </w:r>
      <w:r w:rsidRPr="00D107AB">
        <w:rPr>
          <w:rFonts w:ascii="Sylfaen" w:hAnsi="Sylfaen"/>
          <w:i/>
          <w:iCs/>
        </w:rPr>
        <w:t>заявление</w:t>
      </w:r>
      <w:r w:rsidR="00EB3C28" w:rsidRPr="00D107AB">
        <w:rPr>
          <w:rFonts w:ascii="Sylfaen" w:hAnsi="Sylfaen"/>
          <w:i/>
          <w:iCs/>
        </w:rPr>
        <w:t>--объявлени</w:t>
      </w:r>
      <w:r w:rsidR="00EB3C28" w:rsidRPr="00D107AB">
        <w:rPr>
          <w:rFonts w:ascii="Sylfaen" w:hAnsi="Sylfaen"/>
          <w:i/>
          <w:iCs/>
          <w:lang w:val="en-US"/>
        </w:rPr>
        <w:t>e</w:t>
      </w:r>
      <w:r w:rsidR="00EB3C28" w:rsidRPr="00D107AB">
        <w:rPr>
          <w:rFonts w:ascii="Sylfaen" w:hAnsi="Sylfaen"/>
          <w:i/>
          <w:iCs/>
        </w:rPr>
        <w:t xml:space="preserve"> </w:t>
      </w:r>
      <w:r w:rsidRPr="00D107AB">
        <w:rPr>
          <w:rFonts w:ascii="Sylfaen" w:hAnsi="Sylfaen"/>
          <w:i/>
          <w:iCs/>
        </w:rPr>
        <w:t xml:space="preserve"> на участие в процедуре согласно Приложению №1;</w:t>
      </w:r>
    </w:p>
    <w:p w14:paraId="0FA4C932" w14:textId="77777777" w:rsidR="00172BC4" w:rsidRPr="00D107AB" w:rsidRDefault="00172BC4" w:rsidP="00B46D58">
      <w:pPr>
        <w:widowControl w:val="0"/>
        <w:tabs>
          <w:tab w:val="left" w:pos="1134"/>
        </w:tabs>
        <w:spacing w:after="160"/>
        <w:ind w:firstLine="567"/>
        <w:jc w:val="both"/>
        <w:rPr>
          <w:rFonts w:ascii="Sylfaen" w:hAnsi="Sylfaen"/>
          <w:i/>
          <w:iCs/>
        </w:rPr>
      </w:pPr>
      <w:r w:rsidRPr="00D107AB">
        <w:rPr>
          <w:rFonts w:ascii="Sylfaen" w:hAnsi="Sylfaen"/>
          <w:i/>
          <w:iCs/>
        </w:rPr>
        <w:t>2.2</w:t>
      </w:r>
      <w:r w:rsidR="00D23E36" w:rsidRPr="00D107AB">
        <w:rPr>
          <w:rFonts w:ascii="Sylfaen" w:hAnsi="Sylfaen"/>
          <w:i/>
          <w:iCs/>
        </w:rPr>
        <w:t>.</w:t>
      </w:r>
      <w:r w:rsidRPr="00D107AB">
        <w:rPr>
          <w:rFonts w:ascii="Sylfaen" w:hAnsi="Sylfaen"/>
          <w:i/>
          <w:iCs/>
        </w:rPr>
        <w:t xml:space="preserve"> утвержденн</w:t>
      </w:r>
      <w:r w:rsidRPr="00D107AB">
        <w:rPr>
          <w:rFonts w:ascii="Sylfaen" w:hAnsi="Sylfaen"/>
          <w:i/>
          <w:iCs/>
          <w:lang w:val="en-US"/>
        </w:rPr>
        <w:t>o</w:t>
      </w:r>
      <w:r w:rsidRPr="00D107AB">
        <w:rPr>
          <w:rFonts w:ascii="Sylfaen" w:hAnsi="Sylfaen"/>
          <w:i/>
          <w:iCs/>
        </w:rPr>
        <w:t xml:space="preserve">е им полное описание предлагаемого товара согласно Приложению </w:t>
      </w:r>
      <w:r w:rsidRPr="00D107AB">
        <w:rPr>
          <w:rFonts w:ascii="Sylfaen" w:hAnsi="Sylfaen"/>
          <w:i/>
          <w:iCs/>
          <w:lang w:val="en-US"/>
        </w:rPr>
        <w:t>N</w:t>
      </w:r>
      <w:r w:rsidRPr="00D107AB">
        <w:rPr>
          <w:rFonts w:ascii="Sylfaen" w:hAnsi="Sylfaen"/>
          <w:i/>
          <w:iCs/>
        </w:rPr>
        <w:t xml:space="preserve"> 1.1.</w:t>
      </w:r>
    </w:p>
    <w:p w14:paraId="3FC74E05" w14:textId="77777777" w:rsidR="009D7EFF" w:rsidRPr="00D107AB" w:rsidRDefault="009D7EFF" w:rsidP="00B46D58">
      <w:pPr>
        <w:widowControl w:val="0"/>
        <w:tabs>
          <w:tab w:val="left" w:pos="1134"/>
        </w:tabs>
        <w:spacing w:after="160"/>
        <w:ind w:firstLine="567"/>
        <w:jc w:val="both"/>
        <w:rPr>
          <w:rFonts w:ascii="Sylfaen" w:hAnsi="Sylfaen"/>
          <w:i/>
          <w:iCs/>
        </w:rPr>
      </w:pPr>
      <w:r w:rsidRPr="00D107AB">
        <w:rPr>
          <w:rFonts w:ascii="Sylfaen" w:hAnsi="Sylfaen"/>
          <w:i/>
          <w:iCs/>
        </w:rPr>
        <w:t>2.</w:t>
      </w:r>
      <w:r w:rsidR="00EA7CA6" w:rsidRPr="00D107AB">
        <w:rPr>
          <w:rFonts w:ascii="Sylfaen" w:hAnsi="Sylfaen"/>
          <w:i/>
          <w:iCs/>
        </w:rPr>
        <w:t xml:space="preserve">3 </w:t>
      </w:r>
      <w:r w:rsidR="00524D3D" w:rsidRPr="00D107AB">
        <w:rPr>
          <w:rFonts w:ascii="Sylfaen" w:hAnsi="Sylfaen"/>
          <w:i/>
          <w:iCs/>
        </w:rPr>
        <w:t xml:space="preserve"> </w:t>
      </w:r>
      <w:r w:rsidRPr="00D107AB">
        <w:rPr>
          <w:rFonts w:ascii="Sylfaen" w:hAnsi="Sylfaen"/>
          <w:i/>
          <w:iCs/>
        </w:rPr>
        <w:t>копию агентского договора и данные лица, являющегося стороной этого договора, если Договор будет выполняться через агентство;</w:t>
      </w:r>
    </w:p>
    <w:p w14:paraId="5C08DAE6" w14:textId="77777777" w:rsidR="008D4137" w:rsidRPr="00D107AB" w:rsidRDefault="008D4137" w:rsidP="00B46D58">
      <w:pPr>
        <w:widowControl w:val="0"/>
        <w:tabs>
          <w:tab w:val="left" w:pos="1134"/>
        </w:tabs>
        <w:spacing w:after="160"/>
        <w:ind w:firstLine="567"/>
        <w:jc w:val="both"/>
        <w:rPr>
          <w:rFonts w:ascii="Sylfaen" w:hAnsi="Sylfaen"/>
          <w:i/>
          <w:iCs/>
        </w:rPr>
      </w:pPr>
      <w:r w:rsidRPr="00D107AB">
        <w:rPr>
          <w:rFonts w:ascii="Sylfaen" w:hAnsi="Sylfaen"/>
          <w:i/>
          <w:iCs/>
        </w:rPr>
        <w:t>2.</w:t>
      </w:r>
      <w:r w:rsidR="00EA7CA6" w:rsidRPr="00D107AB">
        <w:rPr>
          <w:rFonts w:ascii="Sylfaen" w:hAnsi="Sylfaen"/>
          <w:i/>
          <w:iCs/>
        </w:rPr>
        <w:t xml:space="preserve">4 </w:t>
      </w:r>
      <w:r w:rsidRPr="00D107AB">
        <w:rPr>
          <w:rFonts w:ascii="Sylfaen" w:hAnsi="Sylfaen"/>
          <w:i/>
          <w:iCs/>
        </w:rPr>
        <w:t>договор о совместной деятельности, если участники участвуют в процедуре закупки в порядке совместной деятельности (консорциумом)</w:t>
      </w:r>
      <w:r w:rsidR="00467E75" w:rsidRPr="00D107AB">
        <w:rPr>
          <w:rStyle w:val="af6"/>
          <w:rFonts w:ascii="Sylfaen" w:hAnsi="Sylfaen"/>
          <w:i/>
          <w:iCs/>
        </w:rPr>
        <w:footnoteReference w:customMarkFollows="1" w:id="11"/>
        <w:t>15</w:t>
      </w:r>
    </w:p>
    <w:p w14:paraId="5AC29586" w14:textId="77777777" w:rsidR="006505D2" w:rsidRPr="00D107AB" w:rsidRDefault="002C4DBF" w:rsidP="00B46D58">
      <w:pPr>
        <w:widowControl w:val="0"/>
        <w:tabs>
          <w:tab w:val="left" w:pos="1134"/>
        </w:tabs>
        <w:spacing w:after="160"/>
        <w:ind w:firstLine="567"/>
        <w:jc w:val="both"/>
        <w:rPr>
          <w:rFonts w:ascii="Sylfaen" w:hAnsi="Sylfaen"/>
          <w:i/>
          <w:iCs/>
        </w:rPr>
      </w:pPr>
      <w:r w:rsidRPr="00D107AB">
        <w:rPr>
          <w:rFonts w:ascii="Sylfaen" w:hAnsi="Sylfaen"/>
          <w:i/>
          <w:iCs/>
        </w:rPr>
        <w:t>2.</w:t>
      </w:r>
      <w:r w:rsidR="009E39FC" w:rsidRPr="00D107AB">
        <w:rPr>
          <w:rFonts w:ascii="Sylfaen" w:hAnsi="Sylfaen"/>
          <w:i/>
          <w:iCs/>
        </w:rPr>
        <w:t>5</w:t>
      </w:r>
      <w:r w:rsidR="005114D0" w:rsidRPr="00D107AB">
        <w:rPr>
          <w:rFonts w:ascii="Sylfaen" w:hAnsi="Sylfaen"/>
          <w:i/>
          <w:iCs/>
        </w:rPr>
        <w:t>.</w:t>
      </w:r>
      <w:r w:rsidR="009873F3" w:rsidRPr="00D107AB">
        <w:rPr>
          <w:rFonts w:ascii="Sylfaen" w:hAnsi="Sylfaen"/>
          <w:i/>
          <w:iCs/>
        </w:rPr>
        <w:tab/>
      </w:r>
      <w:r w:rsidRPr="00D107AB">
        <w:rPr>
          <w:rFonts w:ascii="Sylfaen" w:hAnsi="Sylfaen"/>
          <w:i/>
          <w:iCs/>
        </w:rPr>
        <w:t>обеспечение заявки, которое представляется в форме наличных денег или банковской гарантии</w:t>
      </w:r>
      <w:r w:rsidR="00FC016A" w:rsidRPr="00D107AB">
        <w:rPr>
          <w:rFonts w:ascii="Sylfaen" w:hAnsi="Sylfaen"/>
          <w:i/>
          <w:iCs/>
        </w:rPr>
        <w:t xml:space="preserve"> (Приложению №3)</w:t>
      </w:r>
      <w:r w:rsidRPr="00D107AB">
        <w:rPr>
          <w:rFonts w:ascii="Sylfaen" w:hAnsi="Sylfaen"/>
          <w:i/>
          <w:iCs/>
        </w:rPr>
        <w:t>; При этом заявкой представляется оригинал документа, удостоверяющего оплату наличных денег, или оригинал банковской гарантии.</w:t>
      </w:r>
      <w:r w:rsidR="0036524F" w:rsidRPr="00D107AB">
        <w:rPr>
          <w:rFonts w:ascii="Sylfaen" w:hAnsi="Sylfaen"/>
          <w:i/>
          <w:iCs/>
        </w:rPr>
        <w:t xml:space="preserve"> </w:t>
      </w:r>
      <w:r w:rsidR="00761A4D" w:rsidRPr="00D107AB">
        <w:rPr>
          <w:rStyle w:val="af6"/>
          <w:rFonts w:ascii="Sylfaen" w:hAnsi="Sylfaen"/>
          <w:i/>
          <w:iCs/>
        </w:rPr>
        <w:footnoteReference w:customMarkFollows="1" w:id="12"/>
        <w:t>16</w:t>
      </w:r>
    </w:p>
    <w:p w14:paraId="75EF2C10" w14:textId="77777777" w:rsidR="00E67BA7" w:rsidRPr="00D107AB" w:rsidRDefault="00096865" w:rsidP="00B46D58">
      <w:pPr>
        <w:widowControl w:val="0"/>
        <w:tabs>
          <w:tab w:val="left" w:pos="1134"/>
        </w:tabs>
        <w:spacing w:after="160"/>
        <w:ind w:firstLine="567"/>
        <w:jc w:val="both"/>
        <w:rPr>
          <w:rFonts w:ascii="Sylfaen" w:hAnsi="Sylfaen"/>
          <w:i/>
          <w:iCs/>
        </w:rPr>
      </w:pPr>
      <w:r w:rsidRPr="00D107AB">
        <w:rPr>
          <w:rFonts w:ascii="Sylfaen" w:hAnsi="Sylfaen"/>
          <w:i/>
          <w:iCs/>
        </w:rPr>
        <w:t>2.</w:t>
      </w:r>
      <w:r w:rsidR="00385C27" w:rsidRPr="00D107AB">
        <w:rPr>
          <w:rFonts w:ascii="Sylfaen" w:hAnsi="Sylfaen"/>
          <w:i/>
          <w:iCs/>
        </w:rPr>
        <w:t>6</w:t>
      </w:r>
      <w:r w:rsidR="004413A5" w:rsidRPr="00D107AB">
        <w:rPr>
          <w:rFonts w:ascii="Sylfaen" w:hAnsi="Sylfaen"/>
          <w:i/>
          <w:iCs/>
        </w:rPr>
        <w:t>.</w:t>
      </w:r>
      <w:r w:rsidR="00367A9A" w:rsidRPr="00D107AB">
        <w:rPr>
          <w:rFonts w:ascii="Sylfaen" w:hAnsi="Sylfaen"/>
          <w:i/>
          <w:iCs/>
        </w:rPr>
        <w:tab/>
      </w:r>
      <w:r w:rsidRPr="00D107AB">
        <w:rPr>
          <w:rFonts w:ascii="Sylfaen" w:hAnsi="Sylfaen"/>
          <w:i/>
          <w:iCs/>
        </w:rPr>
        <w:t>ценовое предложение согласно Приложению №</w:t>
      </w:r>
      <w:r w:rsidR="00385C27" w:rsidRPr="00D107AB">
        <w:rPr>
          <w:rFonts w:ascii="Sylfaen" w:hAnsi="Sylfaen"/>
          <w:i/>
          <w:iCs/>
        </w:rPr>
        <w:t>2</w:t>
      </w:r>
      <w:r w:rsidRPr="00D107AB">
        <w:rPr>
          <w:rFonts w:ascii="Sylfaen" w:hAnsi="Sylfaen"/>
          <w:i/>
          <w:iCs/>
        </w:rPr>
        <w:t>; Ценовое предложение представляется в форме расчета, состоящего из обобщенных компонентов стоимости</w:t>
      </w:r>
      <w:r w:rsidR="00FB3AE2" w:rsidRPr="00D107AB">
        <w:rPr>
          <w:rFonts w:ascii="Sylfaen" w:hAnsi="Sylfaen"/>
          <w:i/>
          <w:iCs/>
        </w:rPr>
        <w:t xml:space="preserve"> </w:t>
      </w:r>
      <w:r w:rsidR="00FB3AE2" w:rsidRPr="00D107AB">
        <w:rPr>
          <w:rFonts w:ascii="Sylfaen" w:hAnsi="Sylfaen"/>
          <w:i/>
          <w:iCs/>
        </w:rPr>
        <w:lastRenderedPageBreak/>
        <w:t>(совокупность себестоимости и прогнозируемой прибыли</w:t>
      </w:r>
      <w:r w:rsidR="00A57B1A" w:rsidRPr="00D107AB">
        <w:rPr>
          <w:rFonts w:ascii="Sylfaen" w:hAnsi="Sylfaen"/>
          <w:i/>
          <w:iCs/>
        </w:rPr>
        <w:t>)</w:t>
      </w:r>
      <w:r w:rsidRPr="00D107AB">
        <w:rPr>
          <w:rFonts w:ascii="Sylfaen" w:hAnsi="Sylfaen"/>
          <w:i/>
          <w:iCs/>
        </w:rPr>
        <w:t xml:space="preserve"> и налога на добавленную стоимость. Расчет компонентов стоимости — разбивка или другие детали — не</w:t>
      </w:r>
      <w:r w:rsidR="00E267E5" w:rsidRPr="00D107AB">
        <w:rPr>
          <w:rFonts w:ascii="Sylfaen" w:hAnsi="Sylfaen"/>
          <w:i/>
          <w:iCs/>
        </w:rPr>
        <w:t xml:space="preserve"> требуются и не представляются.</w:t>
      </w:r>
    </w:p>
    <w:p w14:paraId="737A61B6" w14:textId="77777777" w:rsidR="008937EA" w:rsidRPr="00D107AB" w:rsidRDefault="008937EA" w:rsidP="008937EA">
      <w:pPr>
        <w:widowControl w:val="0"/>
        <w:spacing w:after="160" w:line="360" w:lineRule="auto"/>
        <w:jc w:val="center"/>
        <w:rPr>
          <w:rFonts w:ascii="Sylfaen" w:hAnsi="Sylfaen" w:cs="Sylfaen"/>
          <w:b/>
          <w:i/>
          <w:iCs/>
        </w:rPr>
      </w:pPr>
      <w:r w:rsidRPr="00D107AB">
        <w:rPr>
          <w:rFonts w:ascii="Sylfaen" w:hAnsi="Sylfaen"/>
          <w:b/>
          <w:i/>
          <w:iCs/>
        </w:rPr>
        <w:t>3. ПОРЯДОК ПОДГОТОВКИ ЗАЯВКИ</w:t>
      </w:r>
    </w:p>
    <w:p w14:paraId="390385B8" w14:textId="77777777" w:rsidR="008937EA" w:rsidRPr="00D107AB" w:rsidRDefault="00F535C1" w:rsidP="008937EA">
      <w:pPr>
        <w:widowControl w:val="0"/>
        <w:tabs>
          <w:tab w:val="left" w:pos="1134"/>
        </w:tabs>
        <w:spacing w:after="160"/>
        <w:ind w:firstLine="567"/>
        <w:jc w:val="both"/>
        <w:rPr>
          <w:rFonts w:ascii="Sylfaen" w:hAnsi="Sylfaen" w:cs="Sylfaen"/>
          <w:i/>
          <w:iCs/>
        </w:rPr>
      </w:pPr>
      <w:r w:rsidRPr="00D107AB">
        <w:rPr>
          <w:rFonts w:ascii="Sylfaen" w:hAnsi="Sylfaen"/>
          <w:i/>
          <w:iCs/>
        </w:rPr>
        <w:t>3</w:t>
      </w:r>
      <w:r w:rsidR="008937EA" w:rsidRPr="00D107AB">
        <w:rPr>
          <w:rFonts w:ascii="Sylfaen" w:hAnsi="Sylfaen"/>
          <w:i/>
          <w:iCs/>
        </w:rPr>
        <w:t>.1.</w:t>
      </w:r>
      <w:r w:rsidR="008937EA" w:rsidRPr="00D107AB">
        <w:rPr>
          <w:rFonts w:ascii="Sylfaen" w:hAnsi="Sylfaen"/>
          <w:i/>
          <w:iCs/>
        </w:rPr>
        <w:tab/>
        <w:t xml:space="preserve">Участник подает заявку в порядке, установленном настоящим приглашением. </w:t>
      </w:r>
    </w:p>
    <w:p w14:paraId="572DAE65" w14:textId="77777777" w:rsidR="008937EA" w:rsidRPr="00D107AB" w:rsidRDefault="008937EA" w:rsidP="008937EA">
      <w:pPr>
        <w:widowControl w:val="0"/>
        <w:spacing w:after="160"/>
        <w:ind w:firstLine="567"/>
        <w:jc w:val="both"/>
        <w:rPr>
          <w:rFonts w:ascii="Sylfaen" w:hAnsi="Sylfaen" w:cs="Sylfaen"/>
          <w:i/>
          <w:iCs/>
        </w:rPr>
      </w:pPr>
      <w:r w:rsidRPr="00D107AB">
        <w:rPr>
          <w:rFonts w:ascii="Sylfaen" w:hAnsi="Sylfaen"/>
          <w:i/>
          <w:iCs/>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D107AB">
        <w:rPr>
          <w:rFonts w:ascii="Sylfaen" w:hAnsi="Sylfaen" w:cs="Courier New"/>
          <w:i/>
          <w:iCs/>
        </w:rPr>
        <w:t> </w:t>
      </w:r>
      <w:r w:rsidRPr="00D107AB">
        <w:rPr>
          <w:rFonts w:ascii="Sylfaen" w:hAnsi="Sylfaen"/>
          <w:i/>
          <w:iCs/>
        </w:rPr>
        <w:t>исключением документов, представленных либо утвержденных 3-ьей стороной, в случае которых представляется вариант, отксерокопированный с</w:t>
      </w:r>
      <w:r w:rsidRPr="00D107AB">
        <w:rPr>
          <w:rFonts w:ascii="Sylfaen" w:hAnsi="Sylfaen" w:cs="Courier New"/>
          <w:i/>
          <w:iCs/>
        </w:rPr>
        <w:t> </w:t>
      </w:r>
      <w:r w:rsidRPr="00D107AB">
        <w:rPr>
          <w:rFonts w:ascii="Sylfaen" w:hAnsi="Sylfaen"/>
          <w:i/>
          <w:iCs/>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0E884EA2" w14:textId="77777777" w:rsidR="008937EA" w:rsidRPr="00D107AB" w:rsidRDefault="008937EA" w:rsidP="008937EA">
      <w:pPr>
        <w:widowControl w:val="0"/>
        <w:spacing w:after="160"/>
        <w:ind w:firstLine="567"/>
        <w:jc w:val="both"/>
        <w:rPr>
          <w:rFonts w:ascii="Sylfaen" w:hAnsi="Sylfaen"/>
          <w:i/>
          <w:iCs/>
        </w:rPr>
      </w:pPr>
      <w:r w:rsidRPr="00D107AB">
        <w:rPr>
          <w:rFonts w:ascii="Sylfaen" w:hAnsi="Sylfaen"/>
          <w:i/>
          <w:iCs/>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1E3D4C95" w14:textId="77777777" w:rsidR="008937EA" w:rsidRPr="00D107AB" w:rsidRDefault="008937EA" w:rsidP="008937EA">
      <w:pPr>
        <w:widowControl w:val="0"/>
        <w:tabs>
          <w:tab w:val="left" w:pos="1134"/>
        </w:tabs>
        <w:spacing w:after="160"/>
        <w:ind w:firstLine="567"/>
        <w:jc w:val="both"/>
        <w:rPr>
          <w:rFonts w:ascii="Sylfaen" w:hAnsi="Sylfaen"/>
          <w:i/>
          <w:iCs/>
        </w:rPr>
      </w:pPr>
      <w:r w:rsidRPr="00D107AB">
        <w:rPr>
          <w:rFonts w:ascii="Sylfaen" w:hAnsi="Sylfaen"/>
          <w:i/>
          <w:iCs/>
        </w:rPr>
        <w:t>4.2.</w:t>
      </w:r>
      <w:r w:rsidRPr="00D107AB">
        <w:rPr>
          <w:rFonts w:ascii="Sylfaen" w:hAnsi="Sylfaen"/>
          <w:i/>
          <w:iCs/>
        </w:rPr>
        <w:tab/>
        <w:t xml:space="preserve">На конверте, указанном в пункте 4.1 настоящей инструкции, на языке составления заявки указываются: </w:t>
      </w:r>
    </w:p>
    <w:p w14:paraId="30AFBEA8" w14:textId="77777777" w:rsidR="008937EA" w:rsidRPr="00D107AB" w:rsidRDefault="008937EA" w:rsidP="008937EA">
      <w:pPr>
        <w:widowControl w:val="0"/>
        <w:tabs>
          <w:tab w:val="left" w:pos="1134"/>
        </w:tabs>
        <w:spacing w:after="160"/>
        <w:ind w:firstLine="567"/>
        <w:rPr>
          <w:rFonts w:ascii="Sylfaen" w:hAnsi="Sylfaen"/>
          <w:i/>
          <w:iCs/>
        </w:rPr>
      </w:pPr>
      <w:r w:rsidRPr="00D107AB">
        <w:rPr>
          <w:rFonts w:ascii="Sylfaen" w:hAnsi="Sylfaen"/>
          <w:i/>
          <w:iCs/>
        </w:rPr>
        <w:t>1)</w:t>
      </w:r>
      <w:r w:rsidRPr="00D107AB">
        <w:rPr>
          <w:rFonts w:ascii="Sylfaen" w:hAnsi="Sylfaen"/>
          <w:i/>
          <w:iCs/>
        </w:rPr>
        <w:tab/>
        <w:t>наименование заказчика и место (адрес) подачи заявки;</w:t>
      </w:r>
    </w:p>
    <w:p w14:paraId="6131F44B" w14:textId="77777777" w:rsidR="008937EA" w:rsidRPr="00D107AB" w:rsidRDefault="008937EA" w:rsidP="008937EA">
      <w:pPr>
        <w:widowControl w:val="0"/>
        <w:tabs>
          <w:tab w:val="left" w:pos="1134"/>
        </w:tabs>
        <w:spacing w:after="160"/>
        <w:ind w:firstLine="567"/>
        <w:jc w:val="both"/>
        <w:rPr>
          <w:rFonts w:ascii="Sylfaen" w:hAnsi="Sylfaen"/>
          <w:i/>
          <w:iCs/>
        </w:rPr>
      </w:pPr>
      <w:r w:rsidRPr="00D107AB">
        <w:rPr>
          <w:rFonts w:ascii="Sylfaen" w:hAnsi="Sylfaen"/>
          <w:i/>
          <w:iCs/>
        </w:rPr>
        <w:t>2)</w:t>
      </w:r>
      <w:r w:rsidRPr="00D107AB">
        <w:rPr>
          <w:rFonts w:ascii="Sylfaen" w:hAnsi="Sylfaen"/>
          <w:i/>
          <w:iCs/>
        </w:rPr>
        <w:tab/>
        <w:t xml:space="preserve">код </w:t>
      </w:r>
      <w:r w:rsidR="00F535C1" w:rsidRPr="00D107AB">
        <w:rPr>
          <w:rFonts w:ascii="Sylfaen" w:hAnsi="Sylfaen"/>
          <w:i/>
          <w:iCs/>
        </w:rPr>
        <w:t>процедуры</w:t>
      </w:r>
      <w:r w:rsidRPr="00D107AB">
        <w:rPr>
          <w:rFonts w:ascii="Sylfaen" w:hAnsi="Sylfaen"/>
          <w:i/>
          <w:iCs/>
        </w:rPr>
        <w:t>;</w:t>
      </w:r>
    </w:p>
    <w:p w14:paraId="5475C31A" w14:textId="77777777" w:rsidR="008937EA" w:rsidRPr="00D107AB" w:rsidRDefault="008937EA" w:rsidP="008937EA">
      <w:pPr>
        <w:widowControl w:val="0"/>
        <w:tabs>
          <w:tab w:val="left" w:pos="1134"/>
        </w:tabs>
        <w:spacing w:after="160"/>
        <w:ind w:firstLine="567"/>
        <w:jc w:val="both"/>
        <w:rPr>
          <w:rFonts w:ascii="Sylfaen" w:hAnsi="Sylfaen"/>
          <w:i/>
          <w:iCs/>
        </w:rPr>
      </w:pPr>
      <w:r w:rsidRPr="00D107AB">
        <w:rPr>
          <w:rFonts w:ascii="Sylfaen" w:hAnsi="Sylfaen"/>
          <w:i/>
          <w:iCs/>
        </w:rPr>
        <w:t>3)</w:t>
      </w:r>
      <w:r w:rsidRPr="00D107AB">
        <w:rPr>
          <w:rFonts w:ascii="Sylfaen" w:hAnsi="Sylfaen"/>
          <w:i/>
          <w:iCs/>
        </w:rPr>
        <w:tab/>
        <w:t>слова “не вскрывать до заседания по вскрытию заявок”;</w:t>
      </w:r>
    </w:p>
    <w:p w14:paraId="44CA9ED4" w14:textId="77777777" w:rsidR="008937EA" w:rsidRPr="00D107AB" w:rsidRDefault="008937EA" w:rsidP="008937EA">
      <w:pPr>
        <w:widowControl w:val="0"/>
        <w:tabs>
          <w:tab w:val="left" w:pos="1134"/>
        </w:tabs>
        <w:spacing w:after="160"/>
        <w:ind w:firstLine="567"/>
        <w:jc w:val="both"/>
        <w:rPr>
          <w:rFonts w:ascii="Sylfaen" w:hAnsi="Sylfaen"/>
          <w:i/>
          <w:iCs/>
        </w:rPr>
      </w:pPr>
      <w:r w:rsidRPr="00D107AB">
        <w:rPr>
          <w:rFonts w:ascii="Sylfaen" w:hAnsi="Sylfaen"/>
          <w:i/>
          <w:iCs/>
        </w:rPr>
        <w:t>4)</w:t>
      </w:r>
      <w:r w:rsidRPr="00D107AB">
        <w:rPr>
          <w:rFonts w:ascii="Sylfaen" w:hAnsi="Sylfaen"/>
          <w:i/>
          <w:iCs/>
        </w:rPr>
        <w:tab/>
        <w:t>наименование (имя), место нахождения и номер телефона участника.</w:t>
      </w:r>
    </w:p>
    <w:p w14:paraId="2C3BF173" w14:textId="77777777" w:rsidR="008937EA" w:rsidRPr="00D107AB" w:rsidRDefault="008937EA" w:rsidP="008937EA">
      <w:pPr>
        <w:widowControl w:val="0"/>
        <w:tabs>
          <w:tab w:val="left" w:pos="1134"/>
        </w:tabs>
        <w:spacing w:after="160"/>
        <w:ind w:firstLine="567"/>
        <w:jc w:val="both"/>
        <w:rPr>
          <w:rFonts w:ascii="Sylfaen" w:hAnsi="Sylfaen" w:cs="Sylfaen"/>
          <w:i/>
          <w:iCs/>
        </w:rPr>
      </w:pPr>
      <w:r w:rsidRPr="00D107AB">
        <w:rPr>
          <w:rFonts w:ascii="Sylfaen" w:hAnsi="Sylfaen"/>
          <w:i/>
          <w:iCs/>
        </w:rPr>
        <w:t>4.3.</w:t>
      </w:r>
      <w:r w:rsidRPr="00D107AB">
        <w:rPr>
          <w:rFonts w:ascii="Sylfaen" w:hAnsi="Sylfaen"/>
          <w:i/>
          <w:iCs/>
        </w:rPr>
        <w:tab/>
        <w:t>На заседании по вскрытию заявок комиссия отклоняет заявки, не</w:t>
      </w:r>
      <w:r w:rsidRPr="00D107AB">
        <w:rPr>
          <w:rFonts w:ascii="Sylfaen" w:hAnsi="Sylfaen" w:cs="Courier New"/>
          <w:i/>
          <w:iCs/>
        </w:rPr>
        <w:t> </w:t>
      </w:r>
      <w:r w:rsidRPr="00D107AB">
        <w:rPr>
          <w:rFonts w:ascii="Sylfaen" w:hAnsi="Sylfaen"/>
          <w:i/>
          <w:iCs/>
        </w:rPr>
        <w:t xml:space="preserve">соответствующие требованиям пунктов </w:t>
      </w:r>
      <w:r w:rsidR="00EE46E2" w:rsidRPr="00D107AB">
        <w:rPr>
          <w:rFonts w:ascii="Sylfaen" w:hAnsi="Sylfaen"/>
          <w:i/>
          <w:iCs/>
        </w:rPr>
        <w:t>3</w:t>
      </w:r>
      <w:r w:rsidRPr="00D107AB">
        <w:rPr>
          <w:rFonts w:ascii="Sylfaen" w:hAnsi="Sylfaen"/>
          <w:i/>
          <w:iCs/>
        </w:rPr>
        <w:t xml:space="preserve">.1 и </w:t>
      </w:r>
      <w:r w:rsidR="00EE46E2" w:rsidRPr="00D107AB">
        <w:rPr>
          <w:rFonts w:ascii="Sylfaen" w:hAnsi="Sylfaen"/>
          <w:i/>
          <w:iCs/>
        </w:rPr>
        <w:t>3</w:t>
      </w:r>
      <w:r w:rsidRPr="00D107AB">
        <w:rPr>
          <w:rFonts w:ascii="Sylfaen" w:hAnsi="Sylfaen"/>
          <w:i/>
          <w:iCs/>
        </w:rPr>
        <w:t>.2 настоящей инструкции, и в том же виде возвращает подающему их лицу.</w:t>
      </w:r>
    </w:p>
    <w:p w14:paraId="12AA98BB" w14:textId="77777777" w:rsidR="00ED59E0" w:rsidRPr="00D107AB" w:rsidRDefault="00ED59E0" w:rsidP="00B46D58">
      <w:pPr>
        <w:widowControl w:val="0"/>
        <w:tabs>
          <w:tab w:val="left" w:pos="1134"/>
        </w:tabs>
        <w:spacing w:after="160"/>
        <w:ind w:firstLine="567"/>
        <w:jc w:val="both"/>
        <w:rPr>
          <w:rFonts w:ascii="Sylfaen" w:hAnsi="Sylfaen"/>
          <w:i/>
          <w:iCs/>
        </w:rPr>
      </w:pPr>
    </w:p>
    <w:p w14:paraId="35B1EA24" w14:textId="77777777" w:rsidR="00ED59E0" w:rsidRPr="00D107AB" w:rsidRDefault="00ED59E0" w:rsidP="00B46D58">
      <w:pPr>
        <w:widowControl w:val="0"/>
        <w:tabs>
          <w:tab w:val="left" w:pos="1134"/>
        </w:tabs>
        <w:spacing w:after="160"/>
        <w:ind w:firstLine="567"/>
        <w:jc w:val="both"/>
        <w:rPr>
          <w:rFonts w:ascii="Sylfaen" w:hAnsi="Sylfaen"/>
          <w:i/>
          <w:iCs/>
        </w:rPr>
      </w:pPr>
    </w:p>
    <w:p w14:paraId="0570475D" w14:textId="77777777" w:rsidR="00ED59E0" w:rsidRPr="00D107AB" w:rsidRDefault="00ED59E0" w:rsidP="00B46D58">
      <w:pPr>
        <w:widowControl w:val="0"/>
        <w:tabs>
          <w:tab w:val="left" w:pos="1134"/>
        </w:tabs>
        <w:spacing w:after="160"/>
        <w:ind w:firstLine="567"/>
        <w:jc w:val="both"/>
        <w:rPr>
          <w:rFonts w:ascii="Sylfaen" w:hAnsi="Sylfaen"/>
          <w:i/>
          <w:iCs/>
        </w:rPr>
      </w:pPr>
    </w:p>
    <w:p w14:paraId="3F6E7DEC" w14:textId="77777777" w:rsidR="00654E19" w:rsidRPr="00D107AB" w:rsidRDefault="00654E19" w:rsidP="00B46D58">
      <w:pPr>
        <w:pStyle w:val="norm"/>
        <w:widowControl w:val="0"/>
        <w:spacing w:after="160" w:line="240" w:lineRule="auto"/>
        <w:ind w:firstLine="284"/>
        <w:jc w:val="right"/>
        <w:rPr>
          <w:rFonts w:ascii="Sylfaen" w:hAnsi="Sylfaen"/>
          <w:b/>
          <w:i/>
          <w:iCs/>
          <w:sz w:val="24"/>
          <w:szCs w:val="24"/>
        </w:rPr>
      </w:pPr>
    </w:p>
    <w:p w14:paraId="0CE196FC" w14:textId="77777777" w:rsidR="00654E19" w:rsidRPr="00D107AB" w:rsidRDefault="00654E19" w:rsidP="00B46D58">
      <w:pPr>
        <w:pStyle w:val="norm"/>
        <w:widowControl w:val="0"/>
        <w:spacing w:after="160" w:line="240" w:lineRule="auto"/>
        <w:ind w:firstLine="284"/>
        <w:jc w:val="right"/>
        <w:rPr>
          <w:rFonts w:ascii="Sylfaen" w:hAnsi="Sylfaen"/>
          <w:b/>
          <w:i/>
          <w:iCs/>
          <w:sz w:val="24"/>
          <w:szCs w:val="24"/>
        </w:rPr>
      </w:pPr>
    </w:p>
    <w:p w14:paraId="456A09A1" w14:textId="77777777" w:rsidR="00654E19" w:rsidRPr="00D107AB" w:rsidRDefault="00654E19" w:rsidP="00B46D58">
      <w:pPr>
        <w:pStyle w:val="norm"/>
        <w:widowControl w:val="0"/>
        <w:spacing w:after="160" w:line="240" w:lineRule="auto"/>
        <w:ind w:firstLine="284"/>
        <w:jc w:val="right"/>
        <w:rPr>
          <w:rFonts w:ascii="Sylfaen" w:hAnsi="Sylfaen"/>
          <w:b/>
          <w:i/>
          <w:iCs/>
          <w:sz w:val="24"/>
          <w:szCs w:val="24"/>
        </w:rPr>
      </w:pPr>
    </w:p>
    <w:p w14:paraId="1000354A" w14:textId="77777777" w:rsidR="00654E19" w:rsidRPr="00D107AB" w:rsidRDefault="00654E19" w:rsidP="00B46D58">
      <w:pPr>
        <w:pStyle w:val="norm"/>
        <w:widowControl w:val="0"/>
        <w:spacing w:after="160" w:line="240" w:lineRule="auto"/>
        <w:ind w:firstLine="284"/>
        <w:jc w:val="right"/>
        <w:rPr>
          <w:rFonts w:ascii="Sylfaen" w:hAnsi="Sylfaen"/>
          <w:b/>
          <w:i/>
          <w:iCs/>
          <w:sz w:val="24"/>
          <w:szCs w:val="24"/>
        </w:rPr>
      </w:pPr>
    </w:p>
    <w:p w14:paraId="3ABB8093" w14:textId="77777777" w:rsidR="00D107AB" w:rsidRPr="00D107AB" w:rsidRDefault="00D107AB" w:rsidP="004A647E">
      <w:pPr>
        <w:pStyle w:val="norm"/>
        <w:widowControl w:val="0"/>
        <w:spacing w:after="160" w:line="240" w:lineRule="auto"/>
        <w:ind w:firstLine="284"/>
        <w:jc w:val="right"/>
        <w:rPr>
          <w:rFonts w:ascii="Sylfaen" w:hAnsi="Sylfaen"/>
          <w:b/>
          <w:i/>
          <w:iCs/>
          <w:sz w:val="24"/>
          <w:szCs w:val="24"/>
        </w:rPr>
      </w:pPr>
    </w:p>
    <w:p w14:paraId="3337844F" w14:textId="360D63D4" w:rsidR="004A647E" w:rsidRPr="00D107AB" w:rsidRDefault="004A647E" w:rsidP="004A647E">
      <w:pPr>
        <w:pStyle w:val="norm"/>
        <w:widowControl w:val="0"/>
        <w:spacing w:after="160" w:line="240" w:lineRule="auto"/>
        <w:ind w:firstLine="284"/>
        <w:jc w:val="right"/>
        <w:rPr>
          <w:rFonts w:ascii="Sylfaen" w:hAnsi="Sylfaen" w:cs="Arial"/>
          <w:b/>
          <w:i/>
          <w:iCs/>
          <w:sz w:val="24"/>
          <w:szCs w:val="24"/>
        </w:rPr>
      </w:pPr>
      <w:r w:rsidRPr="00D107AB">
        <w:rPr>
          <w:rFonts w:ascii="Sylfaen" w:hAnsi="Sylfaen"/>
          <w:b/>
          <w:i/>
          <w:iCs/>
          <w:sz w:val="24"/>
          <w:szCs w:val="24"/>
        </w:rPr>
        <w:lastRenderedPageBreak/>
        <w:t>Приложение № 1</w:t>
      </w:r>
    </w:p>
    <w:p w14:paraId="73DB9793" w14:textId="5F922EBD" w:rsidR="004A647E" w:rsidRPr="00D107AB" w:rsidRDefault="004A647E" w:rsidP="004A647E">
      <w:pPr>
        <w:pStyle w:val="31"/>
        <w:widowControl w:val="0"/>
        <w:spacing w:after="160" w:line="240" w:lineRule="auto"/>
        <w:jc w:val="right"/>
        <w:rPr>
          <w:rFonts w:ascii="Sylfaen" w:hAnsi="Sylfaen" w:cs="Arial"/>
          <w:b/>
          <w:i/>
          <w:iCs/>
          <w:sz w:val="24"/>
          <w:szCs w:val="24"/>
        </w:rPr>
      </w:pPr>
      <w:r w:rsidRPr="00D107AB">
        <w:rPr>
          <w:rFonts w:ascii="Sylfaen" w:hAnsi="Sylfaen"/>
          <w:b/>
          <w:i/>
          <w:iCs/>
          <w:sz w:val="24"/>
          <w:szCs w:val="24"/>
        </w:rPr>
        <w:t>к Приглашению на запроса котировки</w:t>
      </w:r>
      <w:r w:rsidRPr="00D107AB">
        <w:rPr>
          <w:rFonts w:ascii="Sylfaen" w:hAnsi="Sylfaen" w:cs="Arial"/>
          <w:b/>
          <w:i/>
          <w:iCs/>
          <w:sz w:val="24"/>
          <w:szCs w:val="24"/>
        </w:rPr>
        <w:br/>
      </w:r>
      <w:r w:rsidRPr="00D107AB">
        <w:rPr>
          <w:rFonts w:ascii="Sylfaen" w:hAnsi="Sylfaen"/>
          <w:b/>
          <w:i/>
          <w:iCs/>
          <w:sz w:val="24"/>
          <w:szCs w:val="24"/>
        </w:rPr>
        <w:t xml:space="preserve">под кодом </w:t>
      </w:r>
      <w:r w:rsidRPr="00D107AB">
        <w:rPr>
          <w:rFonts w:ascii="Sylfaen" w:hAnsi="Sylfaen"/>
          <w:i/>
          <w:iCs/>
          <w:sz w:val="24"/>
          <w:szCs w:val="24"/>
        </w:rPr>
        <w:t>"</w:t>
      </w:r>
      <w:r w:rsidRPr="00D107AB">
        <w:rPr>
          <w:rFonts w:ascii="Sylfaen" w:hAnsi="Sylfaen"/>
          <w:i/>
          <w:iCs/>
        </w:rPr>
        <w:t>"</w:t>
      </w:r>
      <w:r w:rsidR="00DC1283" w:rsidRPr="00D107AB">
        <w:rPr>
          <w:rFonts w:ascii="Sylfaen" w:hAnsi="Sylfaen"/>
          <w:b/>
          <w:bCs/>
          <w:i/>
          <w:iCs/>
        </w:rPr>
        <w:t>(</w:t>
      </w:r>
      <w:r w:rsidR="001152F6">
        <w:rPr>
          <w:rFonts w:ascii="Sylfaen" w:hAnsi="Sylfaen"/>
          <w:b/>
          <w:bCs/>
          <w:i/>
          <w:iCs/>
        </w:rPr>
        <w:t>GT23MD-GhAPDzB-2026/1-SN</w:t>
      </w:r>
      <w:r w:rsidR="00DC1283" w:rsidRPr="00D107AB">
        <w:rPr>
          <w:rFonts w:ascii="Sylfaen" w:hAnsi="Sylfaen"/>
          <w:b/>
          <w:bCs/>
          <w:i/>
          <w:iCs/>
        </w:rPr>
        <w:t>)(</w:t>
      </w:r>
      <w:r w:rsidR="001152F6">
        <w:rPr>
          <w:rFonts w:ascii="Sylfaen" w:hAnsi="Sylfaen"/>
          <w:b/>
          <w:bCs/>
          <w:i/>
          <w:iCs/>
        </w:rPr>
        <w:t>ԳԹ23ՄԴ-ԳՀԱՊՁԲ-2026/1-ՍՆ</w:t>
      </w:r>
      <w:r w:rsidR="00DC1283" w:rsidRPr="00D107AB">
        <w:rPr>
          <w:rFonts w:ascii="Sylfaen" w:hAnsi="Sylfaen"/>
          <w:b/>
          <w:bCs/>
          <w:i/>
          <w:iCs/>
        </w:rPr>
        <w:t>)</w:t>
      </w:r>
      <w:r w:rsidRPr="00D107AB">
        <w:rPr>
          <w:rFonts w:ascii="Sylfaen" w:hAnsi="Sylfaen"/>
          <w:i/>
          <w:iCs/>
          <w:sz w:val="24"/>
          <w:szCs w:val="24"/>
        </w:rPr>
        <w:t>"</w:t>
      </w:r>
    </w:p>
    <w:p w14:paraId="4A52CA2D" w14:textId="77777777" w:rsidR="004A647E" w:rsidRPr="00D107AB" w:rsidRDefault="004A647E" w:rsidP="004A647E">
      <w:pPr>
        <w:widowControl w:val="0"/>
        <w:spacing w:after="120"/>
        <w:jc w:val="center"/>
        <w:rPr>
          <w:rFonts w:ascii="Sylfaen" w:hAnsi="Sylfaen" w:cs="Sylfaen"/>
          <w:b/>
          <w:i/>
          <w:iCs/>
        </w:rPr>
      </w:pPr>
    </w:p>
    <w:p w14:paraId="65231037" w14:textId="77777777" w:rsidR="004A647E" w:rsidRPr="00D107AB" w:rsidRDefault="004A647E" w:rsidP="004A647E">
      <w:pPr>
        <w:widowControl w:val="0"/>
        <w:spacing w:after="160"/>
        <w:jc w:val="center"/>
        <w:rPr>
          <w:rFonts w:ascii="Sylfaen" w:hAnsi="Sylfaen" w:cs="Arial"/>
          <w:b/>
          <w:i/>
          <w:iCs/>
        </w:rPr>
      </w:pPr>
      <w:r w:rsidRPr="00D107AB">
        <w:rPr>
          <w:rFonts w:ascii="Sylfaen" w:hAnsi="Sylfaen"/>
          <w:b/>
          <w:i/>
          <w:iCs/>
        </w:rPr>
        <w:t>ЗАЯВЛЕНИЕ-  ОБЪЯВЛЕНИЕ *</w:t>
      </w:r>
    </w:p>
    <w:p w14:paraId="0D31EF17" w14:textId="627AA731" w:rsidR="004A647E" w:rsidRPr="00D107AB" w:rsidRDefault="004A647E" w:rsidP="004A647E">
      <w:pPr>
        <w:pStyle w:val="6"/>
        <w:keepNext w:val="0"/>
        <w:widowControl w:val="0"/>
        <w:spacing w:after="160"/>
        <w:jc w:val="center"/>
        <w:rPr>
          <w:rFonts w:ascii="Sylfaen" w:hAnsi="Sylfaen" w:cs="Arial"/>
          <w:i/>
          <w:iCs/>
          <w:color w:val="auto"/>
          <w:sz w:val="24"/>
          <w:szCs w:val="24"/>
        </w:rPr>
      </w:pPr>
      <w:r w:rsidRPr="00D107AB">
        <w:rPr>
          <w:rFonts w:ascii="Sylfaen" w:hAnsi="Sylfaen"/>
          <w:i/>
          <w:iCs/>
          <w:color w:val="auto"/>
          <w:sz w:val="24"/>
          <w:szCs w:val="24"/>
        </w:rPr>
        <w:t xml:space="preserve">на участие в </w:t>
      </w:r>
      <w:r w:rsidR="006527F8" w:rsidRPr="00D107AB">
        <w:rPr>
          <w:rFonts w:ascii="Sylfaen" w:hAnsi="Sylfaen"/>
          <w:i/>
          <w:iCs/>
          <w:color w:val="auto"/>
          <w:sz w:val="24"/>
          <w:szCs w:val="24"/>
        </w:rPr>
        <w:t>запрос котировок</w:t>
      </w:r>
    </w:p>
    <w:p w14:paraId="5C6132F4" w14:textId="77777777" w:rsidR="00B2572B" w:rsidRPr="00D107AB" w:rsidRDefault="00B2572B" w:rsidP="00B46D58">
      <w:pPr>
        <w:widowControl w:val="0"/>
        <w:spacing w:after="120"/>
        <w:jc w:val="center"/>
        <w:rPr>
          <w:rFonts w:ascii="Sylfaen" w:hAnsi="Sylfaen"/>
          <w:i/>
          <w:iCs/>
        </w:rPr>
      </w:pPr>
    </w:p>
    <w:p w14:paraId="17EC9EF9" w14:textId="77777777" w:rsidR="00374F4A" w:rsidRPr="00D107AB" w:rsidRDefault="00374F4A" w:rsidP="00B46D58">
      <w:pPr>
        <w:jc w:val="both"/>
        <w:rPr>
          <w:rFonts w:ascii="Sylfaen" w:hAnsi="Sylfaen"/>
          <w:i/>
          <w:iCs/>
        </w:rPr>
      </w:pPr>
      <w:r w:rsidRPr="00D107AB">
        <w:rPr>
          <w:rFonts w:ascii="Sylfaen" w:hAnsi="Sylfaen"/>
          <w:i/>
          <w:iCs/>
        </w:rPr>
        <w:t xml:space="preserve">______________________________________________________________заявляет, что </w:t>
      </w:r>
    </w:p>
    <w:p w14:paraId="6B9B723F" w14:textId="77777777" w:rsidR="00374F4A" w:rsidRPr="00D107AB" w:rsidRDefault="00374F4A" w:rsidP="00B46D58">
      <w:pPr>
        <w:spacing w:after="160"/>
        <w:ind w:left="2694"/>
        <w:jc w:val="both"/>
        <w:rPr>
          <w:rFonts w:ascii="Sylfaen" w:hAnsi="Sylfaen"/>
          <w:i/>
          <w:iCs/>
          <w:sz w:val="16"/>
        </w:rPr>
      </w:pPr>
      <w:r w:rsidRPr="00D107AB">
        <w:rPr>
          <w:rFonts w:ascii="Sylfaen" w:hAnsi="Sylfaen"/>
          <w:i/>
          <w:iCs/>
          <w:sz w:val="16"/>
        </w:rPr>
        <w:t xml:space="preserve">наименование участника </w:t>
      </w:r>
    </w:p>
    <w:p w14:paraId="457AD924" w14:textId="77777777" w:rsidR="00374F4A" w:rsidRPr="00D107AB" w:rsidRDefault="00374F4A" w:rsidP="00B46D58">
      <w:pPr>
        <w:jc w:val="both"/>
        <w:rPr>
          <w:rFonts w:ascii="Sylfaen" w:hAnsi="Sylfaen"/>
          <w:i/>
          <w:iCs/>
          <w:u w:val="single"/>
        </w:rPr>
      </w:pPr>
      <w:r w:rsidRPr="00D107AB">
        <w:rPr>
          <w:rFonts w:ascii="Sylfaen" w:hAnsi="Sylfaen"/>
          <w:i/>
          <w:iCs/>
        </w:rPr>
        <w:t>желает участвовать в лоте (лотах)_______________________________ объявленного</w:t>
      </w:r>
    </w:p>
    <w:p w14:paraId="14E91678" w14:textId="77777777" w:rsidR="00374F4A" w:rsidRPr="00D107AB" w:rsidRDefault="00374F4A" w:rsidP="00B46D58">
      <w:pPr>
        <w:spacing w:after="160"/>
        <w:ind w:left="4395"/>
        <w:jc w:val="both"/>
        <w:rPr>
          <w:rFonts w:ascii="Sylfaen" w:hAnsi="Sylfaen" w:cs="Sylfaen"/>
          <w:i/>
          <w:iCs/>
          <w:sz w:val="16"/>
        </w:rPr>
      </w:pPr>
      <w:r w:rsidRPr="00D107AB">
        <w:rPr>
          <w:rFonts w:ascii="Sylfaen" w:hAnsi="Sylfaen"/>
          <w:i/>
          <w:iCs/>
          <w:sz w:val="16"/>
        </w:rPr>
        <w:t>номер лота (лотов)</w:t>
      </w:r>
    </w:p>
    <w:p w14:paraId="4D0FABA5" w14:textId="622762D2" w:rsidR="00374F4A" w:rsidRPr="00D107AB" w:rsidRDefault="00374F4A" w:rsidP="00B46D58">
      <w:pPr>
        <w:jc w:val="both"/>
        <w:rPr>
          <w:rFonts w:ascii="Sylfaen" w:hAnsi="Sylfaen" w:cs="Sylfaen"/>
          <w:i/>
          <w:iCs/>
        </w:rPr>
      </w:pPr>
      <w:r w:rsidRPr="00D107AB">
        <w:rPr>
          <w:rFonts w:ascii="Sylfaen" w:hAnsi="Sylfaen"/>
          <w:i/>
          <w:iCs/>
        </w:rPr>
        <w:t xml:space="preserve">______________________________________________ под кодом </w:t>
      </w:r>
      <w:r w:rsidR="004A647E" w:rsidRPr="00D107AB">
        <w:rPr>
          <w:rFonts w:ascii="Sylfaen" w:hAnsi="Sylfaen"/>
          <w:i/>
          <w:iCs/>
        </w:rPr>
        <w:t>«</w:t>
      </w:r>
      <w:r w:rsidR="00DC1283" w:rsidRPr="00D107AB">
        <w:rPr>
          <w:rFonts w:ascii="Sylfaen" w:hAnsi="Sylfaen"/>
          <w:i/>
          <w:iCs/>
        </w:rPr>
        <w:t>(</w:t>
      </w:r>
      <w:r w:rsidR="001152F6">
        <w:rPr>
          <w:rFonts w:ascii="Sylfaen" w:hAnsi="Sylfaen"/>
          <w:i/>
          <w:iCs/>
        </w:rPr>
        <w:t>GT23MD-GhAPDzB-2026/1-SN</w:t>
      </w:r>
      <w:r w:rsidR="00DC1283" w:rsidRPr="00D107AB">
        <w:rPr>
          <w:rFonts w:ascii="Sylfaen" w:hAnsi="Sylfaen"/>
          <w:i/>
          <w:iCs/>
        </w:rPr>
        <w:t>)(</w:t>
      </w:r>
      <w:r w:rsidR="001152F6">
        <w:rPr>
          <w:rFonts w:ascii="Sylfaen" w:hAnsi="Sylfaen"/>
          <w:i/>
          <w:iCs/>
        </w:rPr>
        <w:t>ԳԹ23ՄԴ-ԳՀԱՊՁԲ-2026/1-ՍՆ</w:t>
      </w:r>
      <w:r w:rsidR="00DC1283" w:rsidRPr="00D107AB">
        <w:rPr>
          <w:rFonts w:ascii="Sylfaen" w:hAnsi="Sylfaen"/>
          <w:i/>
          <w:iCs/>
        </w:rPr>
        <w:t>)</w:t>
      </w:r>
      <w:r w:rsidR="004A647E" w:rsidRPr="00D107AB">
        <w:rPr>
          <w:rFonts w:ascii="Sylfaen" w:hAnsi="Sylfaen"/>
          <w:i/>
          <w:iCs/>
        </w:rPr>
        <w:t>»</w:t>
      </w:r>
    </w:p>
    <w:p w14:paraId="6D38BFAA" w14:textId="77777777" w:rsidR="00374F4A" w:rsidRPr="00D107AB" w:rsidRDefault="00374F4A" w:rsidP="00B46D58">
      <w:pPr>
        <w:spacing w:after="160"/>
        <w:ind w:left="1560"/>
        <w:jc w:val="both"/>
        <w:rPr>
          <w:rFonts w:ascii="Sylfaen" w:hAnsi="Sylfaen"/>
          <w:i/>
          <w:iCs/>
          <w:sz w:val="20"/>
        </w:rPr>
      </w:pPr>
      <w:r w:rsidRPr="00D107AB">
        <w:rPr>
          <w:rFonts w:ascii="Sylfaen" w:hAnsi="Sylfaen"/>
          <w:i/>
          <w:iCs/>
          <w:sz w:val="16"/>
        </w:rPr>
        <w:t>наименование заказчика</w:t>
      </w:r>
    </w:p>
    <w:p w14:paraId="351DDE16" w14:textId="77777777" w:rsidR="00374F4A" w:rsidRPr="00D107AB" w:rsidRDefault="00374F4A" w:rsidP="00B46D58">
      <w:pPr>
        <w:spacing w:after="160"/>
        <w:jc w:val="both"/>
        <w:rPr>
          <w:rFonts w:ascii="Sylfaen" w:hAnsi="Sylfaen"/>
          <w:i/>
          <w:iCs/>
        </w:rPr>
      </w:pPr>
      <w:r w:rsidRPr="00D107AB">
        <w:rPr>
          <w:rFonts w:ascii="Sylfaen" w:hAnsi="Sylfaen"/>
          <w:i/>
          <w:iCs/>
        </w:rPr>
        <w:t>открытого конкурса и в соответствии с требованиями приглашения подает заявку.</w:t>
      </w:r>
    </w:p>
    <w:p w14:paraId="55DDB93F" w14:textId="77777777" w:rsidR="00374F4A" w:rsidRPr="00D107AB" w:rsidRDefault="00374F4A" w:rsidP="00B46D58">
      <w:pPr>
        <w:jc w:val="both"/>
        <w:rPr>
          <w:rFonts w:ascii="Sylfaen" w:hAnsi="Sylfaen"/>
          <w:i/>
          <w:iCs/>
        </w:rPr>
      </w:pPr>
      <w:r w:rsidRPr="00D107AB">
        <w:rPr>
          <w:rFonts w:ascii="Sylfaen" w:hAnsi="Sylfaen"/>
          <w:i/>
          <w:iCs/>
        </w:rPr>
        <w:t>__________________________________________________ заявляет и заверяет, что</w:t>
      </w:r>
    </w:p>
    <w:p w14:paraId="36189C20" w14:textId="77777777" w:rsidR="00374F4A" w:rsidRPr="00D107AB" w:rsidRDefault="00374F4A" w:rsidP="00B46D58">
      <w:pPr>
        <w:spacing w:after="160"/>
        <w:ind w:left="1843"/>
        <w:jc w:val="both"/>
        <w:rPr>
          <w:rFonts w:ascii="Sylfaen" w:hAnsi="Sylfaen" w:cs="Sylfaen"/>
          <w:i/>
          <w:iCs/>
          <w:sz w:val="16"/>
        </w:rPr>
      </w:pPr>
      <w:r w:rsidRPr="00D107AB">
        <w:rPr>
          <w:rFonts w:ascii="Sylfaen" w:hAnsi="Sylfaen"/>
          <w:i/>
          <w:iCs/>
          <w:sz w:val="16"/>
        </w:rPr>
        <w:t>наименование участника</w:t>
      </w:r>
    </w:p>
    <w:p w14:paraId="692A433A" w14:textId="77777777" w:rsidR="00374F4A" w:rsidRPr="00D107AB" w:rsidRDefault="00374F4A" w:rsidP="00B46D58">
      <w:pPr>
        <w:jc w:val="both"/>
        <w:rPr>
          <w:rFonts w:ascii="Sylfaen" w:hAnsi="Sylfaen" w:cs="Sylfaen"/>
          <w:i/>
          <w:iCs/>
        </w:rPr>
      </w:pPr>
      <w:r w:rsidRPr="00D107AB">
        <w:rPr>
          <w:rFonts w:ascii="Sylfaen" w:hAnsi="Sylfaen"/>
          <w:i/>
          <w:iCs/>
        </w:rPr>
        <w:t>является резидентом ______________________________________________________</w:t>
      </w:r>
      <w:r w:rsidR="00D04575" w:rsidRPr="00D107AB">
        <w:rPr>
          <w:rFonts w:ascii="Sylfaen" w:hAnsi="Sylfaen"/>
          <w:i/>
          <w:iCs/>
        </w:rPr>
        <w:t>.</w:t>
      </w:r>
    </w:p>
    <w:p w14:paraId="1561EC7A" w14:textId="77777777" w:rsidR="00374F4A" w:rsidRPr="00D107AB" w:rsidRDefault="00374F4A" w:rsidP="00B46D58">
      <w:pPr>
        <w:spacing w:after="160"/>
        <w:ind w:left="4111"/>
        <w:jc w:val="both"/>
        <w:rPr>
          <w:rFonts w:ascii="Sylfaen" w:hAnsi="Sylfaen" w:cs="Arial"/>
          <w:i/>
          <w:iCs/>
          <w:sz w:val="16"/>
        </w:rPr>
      </w:pPr>
      <w:r w:rsidRPr="00D107AB">
        <w:rPr>
          <w:rFonts w:ascii="Sylfaen" w:hAnsi="Sylfaen"/>
          <w:i/>
          <w:iCs/>
          <w:sz w:val="16"/>
        </w:rPr>
        <w:t>наименование страны</w:t>
      </w:r>
    </w:p>
    <w:p w14:paraId="68B9C714" w14:textId="77777777" w:rsidR="000612B9" w:rsidRPr="00D107AB" w:rsidRDefault="000612B9" w:rsidP="00B46D58">
      <w:pPr>
        <w:jc w:val="both"/>
        <w:rPr>
          <w:rFonts w:ascii="Sylfaen" w:hAnsi="Sylfaen"/>
          <w:i/>
          <w:iCs/>
        </w:rPr>
      </w:pPr>
    </w:p>
    <w:p w14:paraId="3A174466" w14:textId="77777777" w:rsidR="000612B9" w:rsidRPr="00D107AB" w:rsidRDefault="004F0CAA" w:rsidP="00B46D58">
      <w:pPr>
        <w:jc w:val="both"/>
        <w:rPr>
          <w:rFonts w:ascii="Sylfaen" w:hAnsi="Sylfaen"/>
          <w:i/>
          <w:iCs/>
        </w:rPr>
      </w:pPr>
      <w:r w:rsidRPr="00D107AB">
        <w:rPr>
          <w:rFonts w:ascii="Sylfaen" w:hAnsi="Sylfaen"/>
          <w:i/>
          <w:iCs/>
        </w:rPr>
        <w:t>Данные</w:t>
      </w:r>
      <w:r w:rsidR="002A0700" w:rsidRPr="00D107AB">
        <w:rPr>
          <w:rFonts w:ascii="Sylfaen" w:hAnsi="Sylfaen"/>
          <w:i/>
          <w:iCs/>
        </w:rPr>
        <w:t xml:space="preserve">       </w:t>
      </w:r>
      <w:r w:rsidR="000612B9" w:rsidRPr="00D107AB">
        <w:rPr>
          <w:rFonts w:ascii="Sylfaen" w:hAnsi="Sylfaen"/>
          <w:i/>
          <w:iCs/>
        </w:rPr>
        <w:t>----------------------------------------</w:t>
      </w:r>
      <w:r w:rsidR="00304237" w:rsidRPr="00D107AB">
        <w:rPr>
          <w:rFonts w:ascii="Sylfaen" w:hAnsi="Sylfaen"/>
          <w:i/>
          <w:iCs/>
        </w:rPr>
        <w:t xml:space="preserve">  </w:t>
      </w:r>
      <w:r w:rsidR="00F96993" w:rsidRPr="00D107AB">
        <w:rPr>
          <w:rFonts w:ascii="Sylfaen" w:hAnsi="Sylfaen"/>
          <w:i/>
          <w:iCs/>
        </w:rPr>
        <w:t>следующие</w:t>
      </w:r>
      <w:r w:rsidR="00304237" w:rsidRPr="00D107AB">
        <w:rPr>
          <w:rFonts w:ascii="Sylfaen" w:hAnsi="Sylfaen"/>
          <w:i/>
          <w:iCs/>
        </w:rPr>
        <w:t>:</w:t>
      </w:r>
    </w:p>
    <w:p w14:paraId="29A7D9BE" w14:textId="77777777" w:rsidR="002A0700" w:rsidRPr="00D107AB" w:rsidRDefault="002A0700" w:rsidP="000811C1">
      <w:pPr>
        <w:spacing w:after="160"/>
        <w:ind w:left="1843"/>
        <w:rPr>
          <w:rFonts w:ascii="Sylfaen" w:hAnsi="Sylfaen" w:cs="Sylfaen"/>
          <w:i/>
          <w:iCs/>
          <w:sz w:val="16"/>
          <w:lang w:val="hy-AM"/>
        </w:rPr>
      </w:pPr>
      <w:r w:rsidRPr="00D107AB">
        <w:rPr>
          <w:rFonts w:ascii="Sylfaen" w:hAnsi="Sylfaen"/>
          <w:i/>
          <w:iCs/>
          <w:sz w:val="16"/>
        </w:rPr>
        <w:t>наименование участника</w:t>
      </w:r>
    </w:p>
    <w:p w14:paraId="27591BF3" w14:textId="77777777" w:rsidR="000612B9" w:rsidRPr="00D107AB" w:rsidRDefault="000612B9" w:rsidP="00B46D58">
      <w:pPr>
        <w:jc w:val="both"/>
        <w:rPr>
          <w:rFonts w:ascii="Sylfaen" w:hAnsi="Sylfaen"/>
          <w:i/>
          <w:iCs/>
        </w:rPr>
      </w:pPr>
    </w:p>
    <w:p w14:paraId="20920F86" w14:textId="77777777" w:rsidR="00374F4A" w:rsidRPr="00D107AB" w:rsidRDefault="00374F4A" w:rsidP="00B46D58">
      <w:pPr>
        <w:jc w:val="both"/>
        <w:rPr>
          <w:rFonts w:ascii="Sylfaen" w:hAnsi="Sylfaen"/>
          <w:i/>
          <w:iCs/>
        </w:rPr>
      </w:pPr>
      <w:r w:rsidRPr="00D107AB">
        <w:rPr>
          <w:rFonts w:ascii="Sylfaen" w:hAnsi="Sylfaen"/>
          <w:i/>
          <w:iCs/>
        </w:rPr>
        <w:t xml:space="preserve">Учетный номер налогоплательщика  </w:t>
      </w:r>
      <w:r w:rsidR="00B138F3" w:rsidRPr="00D107AB">
        <w:rPr>
          <w:rFonts w:ascii="Sylfaen" w:hAnsi="Sylfaen"/>
          <w:i/>
          <w:iCs/>
        </w:rPr>
        <w:t xml:space="preserve">             </w:t>
      </w:r>
      <w:r w:rsidRPr="00D107AB">
        <w:rPr>
          <w:rFonts w:ascii="Sylfaen" w:hAnsi="Sylfaen"/>
          <w:i/>
          <w:iCs/>
        </w:rPr>
        <w:t>________________</w:t>
      </w:r>
    </w:p>
    <w:p w14:paraId="1E6A3DC8" w14:textId="77777777" w:rsidR="00374F4A" w:rsidRPr="00D107AB" w:rsidRDefault="00B138F3" w:rsidP="00B138F3">
      <w:pPr>
        <w:tabs>
          <w:tab w:val="left" w:pos="7371"/>
        </w:tabs>
        <w:ind w:left="4111"/>
        <w:jc w:val="both"/>
        <w:rPr>
          <w:rFonts w:ascii="Sylfaen" w:hAnsi="Sylfaen" w:cs="Arial"/>
          <w:i/>
          <w:iCs/>
          <w:sz w:val="16"/>
        </w:rPr>
      </w:pPr>
      <w:r w:rsidRPr="00D107AB">
        <w:rPr>
          <w:rFonts w:ascii="Sylfaen" w:hAnsi="Sylfaen"/>
          <w:i/>
          <w:iCs/>
          <w:sz w:val="16"/>
        </w:rPr>
        <w:t xml:space="preserve">               </w:t>
      </w:r>
      <w:r w:rsidR="00374F4A" w:rsidRPr="00D107AB">
        <w:rPr>
          <w:rFonts w:ascii="Sylfaen" w:hAnsi="Sylfaen"/>
          <w:i/>
          <w:iCs/>
          <w:sz w:val="16"/>
        </w:rPr>
        <w:t>учетный номер</w:t>
      </w:r>
      <w:r w:rsidRPr="00D107AB">
        <w:rPr>
          <w:rFonts w:ascii="Sylfaen" w:hAnsi="Sylfaen"/>
          <w:i/>
          <w:iCs/>
          <w:sz w:val="16"/>
        </w:rPr>
        <w:t xml:space="preserve"> </w:t>
      </w:r>
      <w:r w:rsidR="00374F4A" w:rsidRPr="00D107AB">
        <w:rPr>
          <w:rFonts w:ascii="Sylfaen" w:hAnsi="Sylfaen"/>
          <w:i/>
          <w:iCs/>
          <w:sz w:val="16"/>
        </w:rPr>
        <w:t>налогоплательщика</w:t>
      </w:r>
    </w:p>
    <w:p w14:paraId="6CD0DAAD" w14:textId="77777777" w:rsidR="00B138F3" w:rsidRPr="00D107AB" w:rsidRDefault="00B138F3" w:rsidP="00B46D58">
      <w:pPr>
        <w:jc w:val="both"/>
        <w:rPr>
          <w:rFonts w:ascii="Sylfaen" w:hAnsi="Sylfaen"/>
          <w:i/>
          <w:iCs/>
        </w:rPr>
      </w:pPr>
    </w:p>
    <w:p w14:paraId="23620175" w14:textId="77777777" w:rsidR="00374F4A" w:rsidRPr="00D107AB" w:rsidRDefault="00B138F3" w:rsidP="00B46D58">
      <w:pPr>
        <w:jc w:val="both"/>
        <w:rPr>
          <w:rFonts w:ascii="Sylfaen" w:hAnsi="Sylfaen"/>
          <w:i/>
          <w:iCs/>
        </w:rPr>
      </w:pPr>
      <w:r w:rsidRPr="00D107AB">
        <w:rPr>
          <w:rFonts w:ascii="Sylfaen" w:hAnsi="Sylfaen"/>
          <w:i/>
          <w:iCs/>
        </w:rPr>
        <w:t xml:space="preserve"> </w:t>
      </w:r>
      <w:r w:rsidR="00374F4A" w:rsidRPr="00D107AB">
        <w:rPr>
          <w:rFonts w:ascii="Sylfaen" w:hAnsi="Sylfaen"/>
          <w:i/>
          <w:iCs/>
        </w:rPr>
        <w:t xml:space="preserve">Адрес электронной почты </w:t>
      </w:r>
      <w:r w:rsidRPr="00D107AB">
        <w:rPr>
          <w:rFonts w:ascii="Sylfaen" w:hAnsi="Sylfaen"/>
          <w:i/>
          <w:iCs/>
        </w:rPr>
        <w:t xml:space="preserve">                           </w:t>
      </w:r>
      <w:r w:rsidR="00374F4A" w:rsidRPr="00D107AB">
        <w:rPr>
          <w:rFonts w:ascii="Sylfaen" w:hAnsi="Sylfaen"/>
          <w:i/>
          <w:iCs/>
        </w:rPr>
        <w:t>__________________</w:t>
      </w:r>
    </w:p>
    <w:p w14:paraId="01DE9A7B" w14:textId="77777777" w:rsidR="00374F4A" w:rsidRPr="00D107AB" w:rsidRDefault="00B138F3" w:rsidP="00B138F3">
      <w:pPr>
        <w:tabs>
          <w:tab w:val="left" w:pos="6946"/>
        </w:tabs>
        <w:ind w:left="3402" w:firstLine="6"/>
        <w:jc w:val="both"/>
        <w:rPr>
          <w:rFonts w:ascii="Sylfaen" w:hAnsi="Sylfaen"/>
          <w:i/>
          <w:iCs/>
          <w:sz w:val="16"/>
        </w:rPr>
      </w:pPr>
      <w:r w:rsidRPr="00D107AB">
        <w:rPr>
          <w:rFonts w:ascii="Sylfaen" w:hAnsi="Sylfaen"/>
          <w:i/>
          <w:iCs/>
          <w:sz w:val="16"/>
        </w:rPr>
        <w:t xml:space="preserve">                                  </w:t>
      </w:r>
      <w:r w:rsidR="00374F4A" w:rsidRPr="00D107AB">
        <w:rPr>
          <w:rFonts w:ascii="Sylfaen" w:hAnsi="Sylfaen"/>
          <w:i/>
          <w:iCs/>
          <w:sz w:val="16"/>
        </w:rPr>
        <w:t>адрес электронной</w:t>
      </w:r>
      <w:r w:rsidR="00374F4A" w:rsidRPr="00D107AB">
        <w:rPr>
          <w:rFonts w:ascii="Sylfaen" w:hAnsi="Sylfaen"/>
          <w:i/>
          <w:iCs/>
          <w:sz w:val="16"/>
        </w:rPr>
        <w:tab/>
        <w:t>почты</w:t>
      </w:r>
    </w:p>
    <w:p w14:paraId="53D92445" w14:textId="77777777" w:rsidR="00B138F3" w:rsidRPr="00D107AB" w:rsidRDefault="00B138F3" w:rsidP="00F96993">
      <w:pPr>
        <w:jc w:val="both"/>
        <w:rPr>
          <w:rFonts w:ascii="Sylfaen" w:hAnsi="Sylfaen"/>
          <w:i/>
          <w:iCs/>
        </w:rPr>
      </w:pPr>
    </w:p>
    <w:p w14:paraId="4C513EC3" w14:textId="77777777" w:rsidR="009E1181" w:rsidRPr="00D107AB" w:rsidRDefault="00F96993" w:rsidP="00F96993">
      <w:pPr>
        <w:jc w:val="both"/>
        <w:rPr>
          <w:rFonts w:ascii="Sylfaen" w:hAnsi="Sylfaen"/>
          <w:i/>
          <w:iCs/>
        </w:rPr>
      </w:pPr>
      <w:r w:rsidRPr="00D107AB">
        <w:rPr>
          <w:rFonts w:ascii="Sylfaen" w:hAnsi="Sylfaen"/>
          <w:i/>
          <w:iCs/>
        </w:rPr>
        <w:t>Адрес деятельности</w:t>
      </w:r>
      <w:r w:rsidR="009E1181" w:rsidRPr="00D107AB">
        <w:rPr>
          <w:rFonts w:ascii="Sylfaen" w:hAnsi="Sylfaen"/>
          <w:i/>
          <w:iCs/>
        </w:rPr>
        <w:t xml:space="preserve">              ----------------------------</w:t>
      </w:r>
      <w:r w:rsidR="009627B3" w:rsidRPr="00D107AB">
        <w:rPr>
          <w:rFonts w:ascii="Sylfaen" w:hAnsi="Sylfaen"/>
          <w:i/>
          <w:iCs/>
        </w:rPr>
        <w:t>--------------------------------</w:t>
      </w:r>
    </w:p>
    <w:p w14:paraId="63E1AB8F" w14:textId="77777777" w:rsidR="00F96993" w:rsidRPr="00D107AB" w:rsidRDefault="009E1181" w:rsidP="00F96993">
      <w:pPr>
        <w:jc w:val="both"/>
        <w:rPr>
          <w:rFonts w:ascii="Sylfaen" w:hAnsi="Sylfaen"/>
          <w:i/>
          <w:iCs/>
          <w:sz w:val="18"/>
          <w:szCs w:val="18"/>
        </w:rPr>
      </w:pPr>
      <w:r w:rsidRPr="00D107AB">
        <w:rPr>
          <w:rFonts w:ascii="Sylfaen" w:hAnsi="Sylfaen"/>
          <w:i/>
          <w:iCs/>
        </w:rPr>
        <w:t xml:space="preserve">            </w:t>
      </w:r>
      <w:r w:rsidR="00F96993" w:rsidRPr="00D107AB">
        <w:rPr>
          <w:rFonts w:ascii="Sylfaen" w:hAnsi="Sylfaen"/>
          <w:i/>
          <w:iCs/>
        </w:rPr>
        <w:t xml:space="preserve">  </w:t>
      </w:r>
      <w:r w:rsidRPr="00D107AB">
        <w:rPr>
          <w:rFonts w:ascii="Sylfaen" w:hAnsi="Sylfaen"/>
          <w:i/>
          <w:iCs/>
        </w:rPr>
        <w:t xml:space="preserve">                                </w:t>
      </w:r>
      <w:r w:rsidR="00B138F3" w:rsidRPr="00D107AB">
        <w:rPr>
          <w:rFonts w:ascii="Sylfaen" w:hAnsi="Sylfaen"/>
          <w:i/>
          <w:iCs/>
        </w:rPr>
        <w:t xml:space="preserve">                        </w:t>
      </w:r>
      <w:r w:rsidRPr="00D107AB">
        <w:rPr>
          <w:rFonts w:ascii="Sylfaen" w:hAnsi="Sylfaen"/>
          <w:i/>
          <w:iCs/>
          <w:sz w:val="18"/>
          <w:szCs w:val="18"/>
        </w:rPr>
        <w:t>адрес деятельности</w:t>
      </w:r>
    </w:p>
    <w:p w14:paraId="637F7C4A" w14:textId="77777777" w:rsidR="00B16483" w:rsidRPr="00D107AB" w:rsidRDefault="00B16483" w:rsidP="00F96993">
      <w:pPr>
        <w:jc w:val="both"/>
        <w:rPr>
          <w:rFonts w:ascii="Sylfaen" w:hAnsi="Sylfaen"/>
          <w:i/>
          <w:iCs/>
          <w:sz w:val="18"/>
          <w:szCs w:val="18"/>
        </w:rPr>
      </w:pPr>
    </w:p>
    <w:p w14:paraId="2CD01FF1" w14:textId="77777777" w:rsidR="00B16483" w:rsidRPr="00D107AB" w:rsidRDefault="00B16483" w:rsidP="00F96993">
      <w:pPr>
        <w:jc w:val="both"/>
        <w:rPr>
          <w:rFonts w:ascii="Sylfaen" w:hAnsi="Sylfaen"/>
          <w:i/>
          <w:iCs/>
        </w:rPr>
      </w:pPr>
      <w:r w:rsidRPr="00D107AB">
        <w:rPr>
          <w:rFonts w:ascii="Sylfaen" w:hAnsi="Sylfaen"/>
          <w:i/>
          <w:iCs/>
        </w:rPr>
        <w:t>Номер телефона                     ------------------------------</w:t>
      </w:r>
      <w:r w:rsidR="009627B3" w:rsidRPr="00D107AB">
        <w:rPr>
          <w:rFonts w:ascii="Sylfaen" w:hAnsi="Sylfaen"/>
          <w:i/>
          <w:iCs/>
        </w:rPr>
        <w:t>-------------------------------</w:t>
      </w:r>
      <w:r w:rsidRPr="00D107AB">
        <w:rPr>
          <w:rFonts w:ascii="Sylfaen" w:hAnsi="Sylfaen"/>
          <w:i/>
          <w:iCs/>
        </w:rPr>
        <w:t xml:space="preserve"> </w:t>
      </w:r>
    </w:p>
    <w:p w14:paraId="47661A18" w14:textId="77777777" w:rsidR="006B3E56" w:rsidRPr="00D107AB" w:rsidRDefault="00B138F3" w:rsidP="00B16483">
      <w:pPr>
        <w:tabs>
          <w:tab w:val="left" w:pos="7371"/>
        </w:tabs>
        <w:spacing w:after="160"/>
        <w:ind w:left="3544" w:firstLine="3"/>
        <w:jc w:val="both"/>
        <w:rPr>
          <w:rFonts w:ascii="Sylfaen" w:hAnsi="Sylfaen"/>
          <w:i/>
          <w:iCs/>
          <w:sz w:val="16"/>
        </w:rPr>
      </w:pPr>
      <w:r w:rsidRPr="00D107AB">
        <w:rPr>
          <w:rFonts w:ascii="Sylfaen" w:hAnsi="Sylfaen"/>
          <w:i/>
          <w:iCs/>
          <w:sz w:val="16"/>
        </w:rPr>
        <w:t xml:space="preserve">                                 </w:t>
      </w:r>
      <w:r w:rsidR="00B16483" w:rsidRPr="00D107AB">
        <w:rPr>
          <w:rFonts w:ascii="Sylfaen" w:hAnsi="Sylfaen"/>
          <w:i/>
          <w:iCs/>
          <w:sz w:val="16"/>
        </w:rPr>
        <w:t>Номер телефона</w:t>
      </w:r>
    </w:p>
    <w:p w14:paraId="3303F7BE" w14:textId="77777777" w:rsidR="00B16483" w:rsidRPr="00D107AB" w:rsidRDefault="00B16483" w:rsidP="00B16483">
      <w:pPr>
        <w:tabs>
          <w:tab w:val="left" w:pos="7371"/>
        </w:tabs>
        <w:spacing w:after="160"/>
        <w:ind w:left="3544" w:firstLine="3"/>
        <w:jc w:val="both"/>
        <w:rPr>
          <w:rFonts w:ascii="Sylfaen" w:hAnsi="Sylfaen"/>
          <w:i/>
          <w:iCs/>
          <w:sz w:val="16"/>
        </w:rPr>
      </w:pPr>
    </w:p>
    <w:p w14:paraId="3A43F284" w14:textId="77777777" w:rsidR="006B3E56" w:rsidRPr="00D107AB" w:rsidRDefault="006B3E56" w:rsidP="00B46D58">
      <w:pPr>
        <w:widowControl w:val="0"/>
        <w:jc w:val="both"/>
        <w:rPr>
          <w:rFonts w:ascii="Sylfaen" w:hAnsi="Sylfaen"/>
          <w:i/>
          <w:iCs/>
        </w:rPr>
      </w:pPr>
      <w:r w:rsidRPr="00D107AB">
        <w:rPr>
          <w:rFonts w:ascii="Sylfaen" w:hAnsi="Sylfaen"/>
          <w:i/>
          <w:iCs/>
        </w:rPr>
        <w:t>Настоящим _________________________________объявляет и подтверждает,что:</w:t>
      </w:r>
    </w:p>
    <w:p w14:paraId="5BBB7829" w14:textId="77777777" w:rsidR="006B3E56" w:rsidRPr="00D107AB" w:rsidRDefault="006B3E56" w:rsidP="00B46D58">
      <w:pPr>
        <w:widowControl w:val="0"/>
        <w:spacing w:after="120"/>
        <w:ind w:left="2835"/>
        <w:jc w:val="both"/>
        <w:rPr>
          <w:rFonts w:ascii="Sylfaen" w:hAnsi="Sylfaen"/>
          <w:i/>
          <w:iCs/>
          <w:sz w:val="16"/>
        </w:rPr>
      </w:pPr>
      <w:r w:rsidRPr="00D107AB">
        <w:rPr>
          <w:rFonts w:ascii="Sylfaen" w:hAnsi="Sylfaen"/>
          <w:i/>
          <w:iCs/>
          <w:sz w:val="16"/>
        </w:rPr>
        <w:t>наименование участника</w:t>
      </w:r>
    </w:p>
    <w:p w14:paraId="41FD9E4D" w14:textId="77777777" w:rsidR="009E1F0A" w:rsidRPr="00D107AB" w:rsidRDefault="009E1F0A" w:rsidP="009E1F0A">
      <w:pPr>
        <w:ind w:firstLine="709"/>
        <w:rPr>
          <w:rFonts w:ascii="Sylfaen" w:hAnsi="Sylfaen"/>
          <w:i/>
          <w:iCs/>
          <w:sz w:val="20"/>
          <w:lang w:val="es-ES"/>
        </w:rPr>
      </w:pPr>
      <w:r w:rsidRPr="00D107AB">
        <w:rPr>
          <w:rFonts w:ascii="Sylfaen" w:hAnsi="Sylfaen" w:cs="Arial"/>
          <w:i/>
          <w:iCs/>
          <w:sz w:val="20"/>
          <w:szCs w:val="20"/>
          <w:lang w:val="es-ES"/>
        </w:rPr>
        <w:t>1)</w:t>
      </w:r>
      <w:r w:rsidRPr="00D107AB">
        <w:rPr>
          <w:rFonts w:ascii="Sylfaen" w:hAnsi="Sylfaen"/>
          <w:i/>
          <w:iCs/>
          <w:sz w:val="20"/>
          <w:lang w:val="hy-AM"/>
        </w:rPr>
        <w:t xml:space="preserve">  </w:t>
      </w:r>
      <w:r w:rsidRPr="00D107AB">
        <w:rPr>
          <w:rFonts w:ascii="Sylfaen" w:hAnsi="Sylfaen"/>
          <w:i/>
          <w:iCs/>
          <w:sz w:val="20"/>
          <w:u w:val="single"/>
          <w:lang w:val="hy-AM"/>
        </w:rPr>
        <w:t xml:space="preserve">                                                </w:t>
      </w:r>
      <w:r w:rsidRPr="00D107AB">
        <w:rPr>
          <w:rFonts w:ascii="Sylfaen" w:hAnsi="Sylfaen"/>
          <w:i/>
          <w:iCs/>
          <w:sz w:val="20"/>
          <w:u w:val="single"/>
          <w:lang w:val="es-ES"/>
        </w:rPr>
        <w:t xml:space="preserve">                         </w:t>
      </w:r>
      <w:r w:rsidRPr="00D107AB">
        <w:rPr>
          <w:rFonts w:ascii="Sylfaen" w:hAnsi="Sylfaen"/>
          <w:i/>
          <w:iCs/>
          <w:sz w:val="20"/>
          <w:u w:val="single"/>
          <w:lang w:val="hy-AM"/>
        </w:rPr>
        <w:t xml:space="preserve">          </w:t>
      </w:r>
      <w:r w:rsidRPr="00D107AB">
        <w:rPr>
          <w:rFonts w:ascii="Sylfaen" w:hAnsi="Sylfaen"/>
          <w:i/>
          <w:iCs/>
          <w:sz w:val="20"/>
          <w:u w:val="single"/>
        </w:rPr>
        <w:t xml:space="preserve">и </w:t>
      </w:r>
      <w:r w:rsidRPr="00D107AB">
        <w:rPr>
          <w:rFonts w:ascii="Sylfaen" w:hAnsi="Sylfaen"/>
          <w:i/>
          <w:iCs/>
          <w:lang w:val="hy-AM"/>
        </w:rPr>
        <w:t>аффилированные</w:t>
      </w:r>
      <w:r w:rsidRPr="00D107AB">
        <w:rPr>
          <w:rFonts w:ascii="Sylfaen" w:hAnsi="Sylfaen"/>
          <w:i/>
          <w:iCs/>
        </w:rPr>
        <w:t xml:space="preserve"> с ним</w:t>
      </w:r>
      <w:r w:rsidRPr="00D107AB">
        <w:rPr>
          <w:rFonts w:ascii="Sylfaen" w:hAnsi="Sylfaen"/>
          <w:i/>
          <w:iCs/>
          <w:lang w:val="hy-AM"/>
        </w:rPr>
        <w:t xml:space="preserve"> </w:t>
      </w:r>
    </w:p>
    <w:p w14:paraId="39AECEE8" w14:textId="77777777" w:rsidR="009E1F0A" w:rsidRPr="00D107AB" w:rsidRDefault="009E1F0A" w:rsidP="009E1F0A">
      <w:pPr>
        <w:widowControl w:val="0"/>
        <w:spacing w:after="120"/>
        <w:ind w:left="2835"/>
        <w:rPr>
          <w:rFonts w:ascii="Sylfaen" w:hAnsi="Sylfaen"/>
          <w:i/>
          <w:iCs/>
          <w:sz w:val="16"/>
        </w:rPr>
      </w:pPr>
      <w:r w:rsidRPr="00D107AB">
        <w:rPr>
          <w:rFonts w:ascii="Sylfaen" w:hAnsi="Sylfaen"/>
          <w:i/>
          <w:iCs/>
          <w:sz w:val="16"/>
        </w:rPr>
        <w:t>наименование участника</w:t>
      </w:r>
    </w:p>
    <w:p w14:paraId="02447972" w14:textId="77777777" w:rsidR="009E1F0A" w:rsidRPr="00D107AB" w:rsidRDefault="009E1F0A" w:rsidP="009E1F0A">
      <w:pPr>
        <w:rPr>
          <w:rFonts w:ascii="Sylfaen" w:hAnsi="Sylfaen"/>
          <w:i/>
          <w:iCs/>
          <w:sz w:val="16"/>
          <w:vertAlign w:val="superscript"/>
          <w:lang w:val="es-ES"/>
        </w:rPr>
      </w:pPr>
    </w:p>
    <w:p w14:paraId="6FF30D9A" w14:textId="50AEBEE2" w:rsidR="006B3E56" w:rsidRPr="00D107AB" w:rsidRDefault="009E1F0A" w:rsidP="00DB0D2D">
      <w:pPr>
        <w:rPr>
          <w:rFonts w:ascii="Sylfaen" w:hAnsi="Sylfaen"/>
          <w:i/>
          <w:iCs/>
          <w:sz w:val="16"/>
          <w:lang w:val="hy-AM"/>
        </w:rPr>
      </w:pPr>
      <w:r w:rsidRPr="00D107AB">
        <w:rPr>
          <w:rFonts w:ascii="Sylfaen" w:hAnsi="Sylfaen"/>
          <w:i/>
          <w:iCs/>
          <w:lang w:val="hy-AM"/>
        </w:rPr>
        <w:t>лица</w:t>
      </w:r>
      <w:r w:rsidRPr="00D107AB">
        <w:rPr>
          <w:rFonts w:ascii="Sylfaen" w:hAnsi="Sylfaen" w:cs="Arial"/>
          <w:i/>
          <w:iCs/>
          <w:sz w:val="20"/>
          <w:szCs w:val="20"/>
          <w:lang w:val="es-ES"/>
        </w:rPr>
        <w:t xml:space="preserve"> </w:t>
      </w:r>
      <w:r w:rsidRPr="00D107AB">
        <w:rPr>
          <w:rFonts w:ascii="Sylfaen" w:hAnsi="Sylfaen" w:cs="Arial"/>
          <w:i/>
          <w:iCs/>
          <w:sz w:val="20"/>
          <w:szCs w:val="20"/>
          <w:lang w:val="hy-AM"/>
        </w:rPr>
        <w:t xml:space="preserve"> </w:t>
      </w:r>
      <w:r w:rsidRPr="00D107AB">
        <w:rPr>
          <w:rFonts w:ascii="Sylfaen" w:hAnsi="Sylfaen"/>
          <w:i/>
          <w:iCs/>
          <w:lang w:val="hy-AM"/>
        </w:rPr>
        <w:t xml:space="preserve">удовлетворяют </w:t>
      </w:r>
      <w:r w:rsidRPr="00D107AB">
        <w:rPr>
          <w:rFonts w:ascii="Sylfaen" w:hAnsi="Sylfaen"/>
          <w:i/>
          <w:iCs/>
          <w:color w:val="000000" w:themeColor="text1"/>
          <w:spacing w:val="-4"/>
        </w:rPr>
        <w:t>требованиям</w:t>
      </w:r>
      <w:r w:rsidRPr="00D107AB">
        <w:rPr>
          <w:rFonts w:ascii="Sylfaen" w:hAnsi="Sylfaen"/>
          <w:i/>
          <w:iCs/>
          <w:color w:val="000000" w:themeColor="text1"/>
          <w:lang w:val="es-ES"/>
        </w:rPr>
        <w:t xml:space="preserve"> </w:t>
      </w:r>
      <w:r w:rsidRPr="00D107AB">
        <w:rPr>
          <w:rFonts w:ascii="Sylfaen" w:hAnsi="Sylfaen"/>
          <w:i/>
          <w:iCs/>
          <w:color w:val="000000" w:themeColor="text1"/>
          <w:spacing w:val="-4"/>
        </w:rPr>
        <w:t>права</w:t>
      </w:r>
      <w:r w:rsidRPr="00D107AB">
        <w:rPr>
          <w:rFonts w:ascii="Sylfaen" w:hAnsi="Sylfaen"/>
          <w:i/>
          <w:iCs/>
          <w:color w:val="000000" w:themeColor="text1"/>
          <w:spacing w:val="-4"/>
          <w:lang w:val="es-ES"/>
        </w:rPr>
        <w:t xml:space="preserve"> </w:t>
      </w:r>
      <w:r w:rsidRPr="00D107AB">
        <w:rPr>
          <w:rFonts w:ascii="Sylfaen" w:hAnsi="Sylfaen"/>
          <w:i/>
          <w:iCs/>
          <w:color w:val="000000" w:themeColor="text1"/>
          <w:spacing w:val="-4"/>
        </w:rPr>
        <w:t>участия</w:t>
      </w:r>
      <w:r w:rsidRPr="00D107AB">
        <w:rPr>
          <w:rFonts w:ascii="Sylfaen" w:hAnsi="Sylfaen"/>
          <w:i/>
          <w:iCs/>
          <w:color w:val="000000" w:themeColor="text1"/>
          <w:lang w:val="es-ES"/>
        </w:rPr>
        <w:t xml:space="preserve"> </w:t>
      </w:r>
      <w:r w:rsidRPr="00D107AB">
        <w:rPr>
          <w:rFonts w:ascii="Sylfaen" w:hAnsi="Sylfaen"/>
          <w:i/>
          <w:iCs/>
          <w:color w:val="000000" w:themeColor="text1"/>
          <w:spacing w:val="-4"/>
        </w:rPr>
        <w:t>установленным</w:t>
      </w:r>
      <w:r w:rsidRPr="00D107AB">
        <w:rPr>
          <w:rFonts w:ascii="Sylfaen" w:hAnsi="Sylfaen"/>
          <w:i/>
          <w:iCs/>
          <w:color w:val="000000" w:themeColor="text1"/>
          <w:spacing w:val="-4"/>
          <w:lang w:val="es-ES"/>
        </w:rPr>
        <w:t xml:space="preserve"> </w:t>
      </w:r>
      <w:r w:rsidRPr="00D107AB">
        <w:rPr>
          <w:rFonts w:ascii="Sylfaen" w:hAnsi="Sylfaen"/>
          <w:i/>
          <w:iCs/>
          <w:color w:val="000000" w:themeColor="text1"/>
          <w:spacing w:val="-4"/>
        </w:rPr>
        <w:t xml:space="preserve">приглашением на </w:t>
      </w:r>
      <w:r w:rsidRPr="00D107AB">
        <w:rPr>
          <w:rFonts w:ascii="Sylfaen" w:hAnsi="Sylfaen"/>
          <w:i/>
          <w:iCs/>
          <w:spacing w:val="-4"/>
        </w:rPr>
        <w:t xml:space="preserve">на </w:t>
      </w:r>
      <w:r w:rsidR="00171C14" w:rsidRPr="00D107AB">
        <w:rPr>
          <w:rFonts w:ascii="Sylfaen" w:hAnsi="Sylfaen"/>
          <w:i/>
          <w:iCs/>
        </w:rPr>
        <w:t xml:space="preserve"> Запрос котировок</w:t>
      </w:r>
      <w:r w:rsidRPr="00D107AB">
        <w:rPr>
          <w:rFonts w:ascii="Sylfaen" w:hAnsi="Sylfaen"/>
          <w:i/>
          <w:iCs/>
          <w:color w:val="000000" w:themeColor="text1"/>
          <w:spacing w:val="-4"/>
          <w:lang w:val="es-ES"/>
        </w:rPr>
        <w:t xml:space="preserve"> </w:t>
      </w:r>
      <w:r w:rsidRPr="00D107AB">
        <w:rPr>
          <w:rFonts w:ascii="Sylfaen" w:hAnsi="Sylfaen"/>
          <w:i/>
          <w:iCs/>
          <w:color w:val="000000" w:themeColor="text1"/>
        </w:rPr>
        <w:t>под</w:t>
      </w:r>
      <w:r w:rsidRPr="00D107AB">
        <w:rPr>
          <w:rFonts w:ascii="Sylfaen" w:hAnsi="Sylfaen"/>
          <w:i/>
          <w:iCs/>
          <w:color w:val="000000" w:themeColor="text1"/>
          <w:lang w:val="es-ES"/>
        </w:rPr>
        <w:t xml:space="preserve"> </w:t>
      </w:r>
      <w:r w:rsidRPr="00D107AB">
        <w:rPr>
          <w:rFonts w:ascii="Sylfaen" w:hAnsi="Sylfaen"/>
          <w:i/>
          <w:iCs/>
          <w:color w:val="000000" w:themeColor="text1"/>
        </w:rPr>
        <w:t>кодом</w:t>
      </w:r>
      <w:r w:rsidRPr="00D107AB">
        <w:rPr>
          <w:rFonts w:ascii="Sylfaen" w:hAnsi="Sylfaen" w:cs="Arial"/>
          <w:i/>
          <w:iCs/>
          <w:sz w:val="20"/>
          <w:szCs w:val="20"/>
          <w:lang w:val="hy-AM"/>
        </w:rPr>
        <w:t xml:space="preserve"> </w:t>
      </w:r>
      <w:r w:rsidR="00DB0D2D" w:rsidRPr="00D107AB">
        <w:rPr>
          <w:rFonts w:ascii="Sylfaen" w:hAnsi="Sylfaen"/>
          <w:i/>
          <w:iCs/>
        </w:rPr>
        <w:t>«</w:t>
      </w:r>
      <w:r w:rsidR="00DC1283" w:rsidRPr="00D107AB">
        <w:rPr>
          <w:rFonts w:ascii="Sylfaen" w:hAnsi="Sylfaen"/>
          <w:i/>
          <w:iCs/>
        </w:rPr>
        <w:t>(</w:t>
      </w:r>
      <w:r w:rsidR="001152F6">
        <w:rPr>
          <w:rFonts w:ascii="Sylfaen" w:hAnsi="Sylfaen"/>
          <w:i/>
          <w:iCs/>
        </w:rPr>
        <w:t>GT23MD-GhAPDzB-2026/1-SN</w:t>
      </w:r>
      <w:r w:rsidR="00DC1283" w:rsidRPr="00D107AB">
        <w:rPr>
          <w:rFonts w:ascii="Sylfaen" w:hAnsi="Sylfaen"/>
          <w:i/>
          <w:iCs/>
        </w:rPr>
        <w:t>)(</w:t>
      </w:r>
      <w:r w:rsidR="001152F6">
        <w:rPr>
          <w:rFonts w:ascii="Sylfaen" w:hAnsi="Sylfaen"/>
          <w:i/>
          <w:iCs/>
        </w:rPr>
        <w:t>ԳԹ23ՄԴ-ԳՀԱՊՁԲ-</w:t>
      </w:r>
      <w:r w:rsidR="001152F6">
        <w:rPr>
          <w:rFonts w:ascii="Sylfaen" w:hAnsi="Sylfaen"/>
          <w:i/>
          <w:iCs/>
        </w:rPr>
        <w:lastRenderedPageBreak/>
        <w:t>2026/1-ՍՆ</w:t>
      </w:r>
      <w:r w:rsidR="00DC1283" w:rsidRPr="00D107AB">
        <w:rPr>
          <w:rFonts w:ascii="Sylfaen" w:hAnsi="Sylfaen"/>
          <w:i/>
          <w:iCs/>
        </w:rPr>
        <w:t>)</w:t>
      </w:r>
      <w:r w:rsidR="00DB0D2D" w:rsidRPr="00D107AB">
        <w:rPr>
          <w:rFonts w:ascii="Sylfaen" w:hAnsi="Sylfaen"/>
          <w:i/>
          <w:iCs/>
        </w:rPr>
        <w:t>»</w:t>
      </w:r>
      <w:r w:rsidRPr="00D107AB">
        <w:rPr>
          <w:rFonts w:ascii="Sylfaen" w:hAnsi="Sylfaen"/>
          <w:i/>
          <w:iCs/>
          <w:color w:val="000000" w:themeColor="text1"/>
        </w:rPr>
        <w:t>и</w:t>
      </w:r>
      <w:r w:rsidRPr="00D107AB">
        <w:rPr>
          <w:rFonts w:ascii="Sylfaen" w:hAnsi="Sylfaen"/>
          <w:i/>
          <w:iCs/>
          <w:sz w:val="20"/>
          <w:u w:val="single"/>
          <w:lang w:val="hy-AM"/>
        </w:rPr>
        <w:t xml:space="preserve"> </w:t>
      </w:r>
      <w:r w:rsidR="00DB0D2D" w:rsidRPr="00D107AB">
        <w:rPr>
          <w:rFonts w:ascii="Sylfaen" w:hAnsi="Sylfaen"/>
          <w:i/>
          <w:iCs/>
          <w:sz w:val="16"/>
          <w:lang w:val="hy-AM"/>
        </w:rPr>
        <w:t xml:space="preserve"> </w:t>
      </w:r>
      <w:r w:rsidRPr="00D107AB">
        <w:rPr>
          <w:rFonts w:ascii="Sylfaen" w:hAnsi="Sylfaen"/>
          <w:i/>
          <w:iCs/>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D107AB" w:rsidDel="009E1F0A">
        <w:rPr>
          <w:rFonts w:ascii="Sylfaen" w:hAnsi="Sylfaen"/>
          <w:i/>
          <w:iCs/>
        </w:rPr>
        <w:t xml:space="preserve"> </w:t>
      </w:r>
      <w:r w:rsidR="0035493A" w:rsidRPr="00D107AB">
        <w:rPr>
          <w:rFonts w:ascii="Sylfaen" w:hAnsi="Sylfaen"/>
          <w:i/>
          <w:iCs/>
          <w:vertAlign w:val="superscript"/>
        </w:rPr>
        <w:t>16</w:t>
      </w:r>
      <w:r w:rsidR="00952531" w:rsidRPr="00D107AB">
        <w:rPr>
          <w:rFonts w:ascii="Sylfaen" w:hAnsi="Sylfaen"/>
          <w:i/>
          <w:iCs/>
        </w:rPr>
        <w:t>,</w:t>
      </w:r>
    </w:p>
    <w:p w14:paraId="5A5DC8A7" w14:textId="09C68177" w:rsidR="006B3E56" w:rsidRPr="00D107AB" w:rsidRDefault="006B3E56" w:rsidP="00AF791F">
      <w:pPr>
        <w:pStyle w:val="aff"/>
        <w:widowControl w:val="0"/>
        <w:numPr>
          <w:ilvl w:val="0"/>
          <w:numId w:val="33"/>
        </w:numPr>
        <w:tabs>
          <w:tab w:val="left" w:pos="567"/>
        </w:tabs>
        <w:spacing w:after="160"/>
        <w:jc w:val="both"/>
        <w:rPr>
          <w:rFonts w:ascii="Sylfaen" w:hAnsi="Sylfaen" w:cs="Arial"/>
          <w:i/>
          <w:iCs/>
          <w:lang w:val="hy-AM"/>
        </w:rPr>
      </w:pPr>
      <w:r w:rsidRPr="00D107AB">
        <w:rPr>
          <w:rFonts w:ascii="Sylfaen" w:hAnsi="Sylfaen"/>
          <w:i/>
          <w:iCs/>
          <w:lang w:val="hy-AM"/>
        </w:rPr>
        <w:t xml:space="preserve">в рамках участия в </w:t>
      </w:r>
      <w:r w:rsidR="004A647E" w:rsidRPr="00D107AB">
        <w:rPr>
          <w:rFonts w:ascii="Sylfaen" w:hAnsi="Sylfaen"/>
          <w:i/>
          <w:iCs/>
          <w:lang w:val="hy-AM"/>
        </w:rPr>
        <w:t>ОЦЕНОЧНЫЙ АНКЕТА</w:t>
      </w:r>
      <w:r w:rsidR="00305944" w:rsidRPr="00D107AB">
        <w:rPr>
          <w:rFonts w:ascii="Sylfaen" w:hAnsi="Sylfaen"/>
          <w:i/>
          <w:iCs/>
          <w:lang w:val="hy-AM"/>
        </w:rPr>
        <w:t xml:space="preserve"> </w:t>
      </w:r>
      <w:r w:rsidRPr="00D107AB">
        <w:rPr>
          <w:rFonts w:ascii="Sylfaen" w:hAnsi="Sylfaen"/>
          <w:i/>
          <w:iCs/>
          <w:lang w:val="hy-AM"/>
        </w:rPr>
        <w:t xml:space="preserve">под кодом </w:t>
      </w:r>
      <w:r w:rsidR="00DC1283" w:rsidRPr="00D107AB">
        <w:rPr>
          <w:rFonts w:ascii="Sylfaen" w:hAnsi="Sylfaen"/>
          <w:i/>
          <w:iCs/>
          <w:sz w:val="22"/>
          <w:szCs w:val="22"/>
          <w:lang w:val="hy-AM"/>
        </w:rPr>
        <w:t>(</w:t>
      </w:r>
      <w:r w:rsidR="001152F6">
        <w:rPr>
          <w:rFonts w:ascii="Sylfaen" w:hAnsi="Sylfaen"/>
          <w:i/>
          <w:iCs/>
          <w:sz w:val="22"/>
          <w:szCs w:val="22"/>
          <w:lang w:val="hy-AM"/>
        </w:rPr>
        <w:t>GT23MD-GhAPDzB-2026/1-SN</w:t>
      </w:r>
      <w:r w:rsidR="00DC1283" w:rsidRPr="00D107AB">
        <w:rPr>
          <w:rFonts w:ascii="Sylfaen" w:hAnsi="Sylfaen"/>
          <w:i/>
          <w:iCs/>
          <w:sz w:val="22"/>
          <w:szCs w:val="22"/>
          <w:lang w:val="hy-AM"/>
        </w:rPr>
        <w:t>)(</w:t>
      </w:r>
      <w:r w:rsidR="001152F6">
        <w:rPr>
          <w:rFonts w:ascii="Sylfaen" w:hAnsi="Sylfaen"/>
          <w:i/>
          <w:iCs/>
          <w:sz w:val="22"/>
          <w:szCs w:val="22"/>
          <w:lang w:val="hy-AM"/>
        </w:rPr>
        <w:t>ԳԹ23ՄԴ-ԳՀԱՊՁԲ-2026/1-ՍՆ</w:t>
      </w:r>
      <w:r w:rsidR="00DC1283" w:rsidRPr="00D107AB">
        <w:rPr>
          <w:rFonts w:ascii="Sylfaen" w:hAnsi="Sylfaen"/>
          <w:i/>
          <w:iCs/>
          <w:sz w:val="22"/>
          <w:szCs w:val="22"/>
          <w:lang w:val="hy-AM"/>
        </w:rPr>
        <w:t>)</w:t>
      </w:r>
    </w:p>
    <w:p w14:paraId="5AE7844F" w14:textId="77777777" w:rsidR="006B3E56" w:rsidRPr="00D107AB" w:rsidRDefault="006B3E56" w:rsidP="00B46D58">
      <w:pPr>
        <w:pStyle w:val="aff"/>
        <w:widowControl w:val="0"/>
        <w:numPr>
          <w:ilvl w:val="0"/>
          <w:numId w:val="22"/>
        </w:numPr>
        <w:tabs>
          <w:tab w:val="left" w:pos="567"/>
        </w:tabs>
        <w:spacing w:after="160"/>
        <w:jc w:val="both"/>
        <w:rPr>
          <w:rFonts w:ascii="Sylfaen" w:hAnsi="Sylfaen"/>
          <w:i/>
          <w:iCs/>
        </w:rPr>
      </w:pPr>
      <w:r w:rsidRPr="00D107AB">
        <w:rPr>
          <w:rFonts w:ascii="Sylfaen" w:hAnsi="Sylfaen"/>
          <w:i/>
          <w:iCs/>
        </w:rPr>
        <w:t>не допускал и (или) не допустит</w:t>
      </w:r>
      <w:r w:rsidR="00024FA3" w:rsidRPr="00D107AB">
        <w:rPr>
          <w:rFonts w:ascii="Sylfaen" w:hAnsi="Sylfaen"/>
          <w:i/>
          <w:iCs/>
        </w:rPr>
        <w:t xml:space="preserve"> </w:t>
      </w:r>
      <w:r w:rsidR="00024FA3" w:rsidRPr="00D107AB">
        <w:rPr>
          <w:rFonts w:ascii="Sylfaen" w:hAnsi="Sylfaen"/>
          <w:i/>
          <w:iCs/>
          <w:lang w:val="hy-AM"/>
        </w:rPr>
        <w:t>недобросовестн</w:t>
      </w:r>
      <w:r w:rsidR="00024FA3" w:rsidRPr="00D107AB">
        <w:rPr>
          <w:rFonts w:ascii="Sylfaen" w:hAnsi="Sylfaen"/>
          <w:i/>
          <w:iCs/>
        </w:rPr>
        <w:t>ой</w:t>
      </w:r>
      <w:r w:rsidR="00024FA3" w:rsidRPr="00D107AB">
        <w:rPr>
          <w:rFonts w:ascii="Sylfaen" w:hAnsi="Sylfaen"/>
          <w:i/>
          <w:iCs/>
          <w:lang w:val="hy-AM"/>
        </w:rPr>
        <w:t xml:space="preserve"> конкуренци</w:t>
      </w:r>
      <w:r w:rsidR="00024FA3" w:rsidRPr="00D107AB">
        <w:rPr>
          <w:rFonts w:ascii="Sylfaen" w:hAnsi="Sylfaen"/>
          <w:i/>
          <w:iCs/>
        </w:rPr>
        <w:t>и,</w:t>
      </w:r>
      <w:r w:rsidRPr="00D107AB">
        <w:rPr>
          <w:rFonts w:ascii="Sylfaen" w:hAnsi="Sylfaen"/>
          <w:i/>
          <w:iCs/>
        </w:rPr>
        <w:t xml:space="preserve"> злоупотребления доминирующим положением и антиконкурентного соглашения,</w:t>
      </w:r>
    </w:p>
    <w:p w14:paraId="7ECBBC23" w14:textId="13DBCDF2" w:rsidR="006B3E56" w:rsidRPr="00D107AB" w:rsidRDefault="006B3E56" w:rsidP="00B46D58">
      <w:pPr>
        <w:pStyle w:val="aff"/>
        <w:widowControl w:val="0"/>
        <w:numPr>
          <w:ilvl w:val="0"/>
          <w:numId w:val="22"/>
        </w:numPr>
        <w:tabs>
          <w:tab w:val="left" w:pos="567"/>
        </w:tabs>
        <w:spacing w:after="160"/>
        <w:jc w:val="both"/>
        <w:rPr>
          <w:rFonts w:ascii="Sylfaen" w:hAnsi="Sylfaen"/>
          <w:i/>
          <w:iCs/>
          <w:spacing w:val="-6"/>
        </w:rPr>
      </w:pPr>
      <w:r w:rsidRPr="00D107AB">
        <w:rPr>
          <w:rFonts w:ascii="Sylfaen" w:hAnsi="Sylfaen"/>
          <w:i/>
          <w:iCs/>
          <w:spacing w:val="-6"/>
        </w:rPr>
        <w:t xml:space="preserve">отсутствует случай установленного приглашением на </w:t>
      </w:r>
      <w:r w:rsidR="00171C14" w:rsidRPr="00D107AB">
        <w:rPr>
          <w:rFonts w:ascii="Sylfaen" w:hAnsi="Sylfaen"/>
          <w:i/>
          <w:iCs/>
        </w:rPr>
        <w:t xml:space="preserve"> Запрос котировок</w:t>
      </w:r>
      <w:r w:rsidRPr="00D107AB">
        <w:rPr>
          <w:rFonts w:ascii="Sylfaen" w:hAnsi="Sylfaen"/>
          <w:i/>
          <w:iCs/>
        </w:rPr>
        <w:t xml:space="preserve"> случая     одновременного </w:t>
      </w:r>
    </w:p>
    <w:p w14:paraId="68FD8B11" w14:textId="77777777" w:rsidR="006B3E56" w:rsidRPr="00D107AB" w:rsidRDefault="006B3E56" w:rsidP="00B46D58">
      <w:pPr>
        <w:pStyle w:val="a3"/>
        <w:widowControl w:val="0"/>
        <w:spacing w:line="240" w:lineRule="auto"/>
        <w:ind w:firstLine="0"/>
        <w:jc w:val="left"/>
        <w:rPr>
          <w:rFonts w:ascii="Sylfaen" w:hAnsi="Sylfaen"/>
          <w:iCs/>
          <w:sz w:val="24"/>
        </w:rPr>
      </w:pPr>
      <w:r w:rsidRPr="00D107AB">
        <w:rPr>
          <w:rFonts w:ascii="Sylfaen" w:hAnsi="Sylfaen"/>
          <w:iCs/>
          <w:sz w:val="24"/>
        </w:rPr>
        <w:t>участия взаимосвязанных с ________________ лиц и (или) учрежденных__________</w:t>
      </w:r>
    </w:p>
    <w:p w14:paraId="61CCEADC" w14:textId="77777777" w:rsidR="006B3E56" w:rsidRPr="00D107AB" w:rsidRDefault="006B3E56" w:rsidP="00B46D58">
      <w:pPr>
        <w:widowControl w:val="0"/>
        <w:tabs>
          <w:tab w:val="left" w:pos="7938"/>
        </w:tabs>
        <w:ind w:left="3119"/>
        <w:jc w:val="both"/>
        <w:rPr>
          <w:rFonts w:ascii="Sylfaen" w:hAnsi="Sylfaen"/>
          <w:i/>
          <w:iCs/>
          <w:sz w:val="16"/>
        </w:rPr>
      </w:pPr>
      <w:r w:rsidRPr="00D107AB">
        <w:rPr>
          <w:rFonts w:ascii="Sylfaen" w:hAnsi="Sylfaen"/>
          <w:i/>
          <w:iCs/>
          <w:sz w:val="16"/>
        </w:rPr>
        <w:t>наименование участника</w:t>
      </w:r>
      <w:r w:rsidRPr="00D107AB">
        <w:rPr>
          <w:rFonts w:ascii="Sylfaen" w:hAnsi="Sylfaen"/>
          <w:i/>
          <w:iCs/>
          <w:sz w:val="16"/>
        </w:rPr>
        <w:tab/>
        <w:t>наименование</w:t>
      </w:r>
    </w:p>
    <w:p w14:paraId="0D5AD20A" w14:textId="77777777" w:rsidR="006B3E56" w:rsidRPr="00D107AB" w:rsidRDefault="006B3E56" w:rsidP="00B46D58">
      <w:pPr>
        <w:widowControl w:val="0"/>
        <w:tabs>
          <w:tab w:val="left" w:pos="7938"/>
        </w:tabs>
        <w:spacing w:after="160"/>
        <w:ind w:left="8080"/>
        <w:jc w:val="both"/>
        <w:rPr>
          <w:rFonts w:ascii="Sylfaen" w:hAnsi="Sylfaen" w:cs="Arial"/>
          <w:i/>
          <w:iCs/>
          <w:sz w:val="16"/>
        </w:rPr>
      </w:pPr>
      <w:r w:rsidRPr="00D107AB">
        <w:rPr>
          <w:rFonts w:ascii="Sylfaen" w:hAnsi="Sylfaen"/>
          <w:i/>
          <w:iCs/>
          <w:sz w:val="16"/>
        </w:rPr>
        <w:t>участника</w:t>
      </w:r>
    </w:p>
    <w:p w14:paraId="7038947C" w14:textId="77777777" w:rsidR="006B3E56" w:rsidRPr="00D107AB" w:rsidRDefault="006B3E56" w:rsidP="00B46D58">
      <w:pPr>
        <w:widowControl w:val="0"/>
        <w:jc w:val="both"/>
        <w:rPr>
          <w:rFonts w:ascii="Sylfaen" w:hAnsi="Sylfaen"/>
          <w:i/>
          <w:iCs/>
          <w:u w:val="single"/>
        </w:rPr>
      </w:pPr>
      <w:r w:rsidRPr="00D107AB">
        <w:rPr>
          <w:rFonts w:ascii="Sylfaen" w:hAnsi="Sylfaen"/>
          <w:i/>
          <w:iCs/>
        </w:rPr>
        <w:t>организаций, либо организаций, имеющих принадлежащую ____________________</w:t>
      </w:r>
    </w:p>
    <w:p w14:paraId="45A5447E" w14:textId="77777777" w:rsidR="006B3E56" w:rsidRPr="00D107AB" w:rsidRDefault="006B3E56" w:rsidP="00B46D58">
      <w:pPr>
        <w:widowControl w:val="0"/>
        <w:spacing w:after="160"/>
        <w:ind w:left="7088"/>
        <w:jc w:val="both"/>
        <w:rPr>
          <w:rFonts w:ascii="Sylfaen" w:hAnsi="Sylfaen"/>
          <w:i/>
          <w:iCs/>
        </w:rPr>
      </w:pPr>
      <w:r w:rsidRPr="00D107AB">
        <w:rPr>
          <w:rFonts w:ascii="Sylfaen" w:hAnsi="Sylfaen"/>
          <w:i/>
          <w:iCs/>
          <w:vertAlign w:val="superscript"/>
        </w:rPr>
        <w:t>наименование участника</w:t>
      </w:r>
    </w:p>
    <w:p w14:paraId="704181E4" w14:textId="77777777" w:rsidR="006B3E56" w:rsidRPr="00D107AB" w:rsidRDefault="006B3E56" w:rsidP="00B46D58">
      <w:pPr>
        <w:widowControl w:val="0"/>
        <w:spacing w:after="160"/>
        <w:jc w:val="both"/>
        <w:rPr>
          <w:ins w:id="9" w:author="Inesa Kocharyan" w:date="2021-09-01T13:44:00Z"/>
          <w:rFonts w:ascii="Sylfaen" w:hAnsi="Sylfaen"/>
          <w:i/>
          <w:iCs/>
        </w:rPr>
      </w:pPr>
      <w:r w:rsidRPr="00D107AB">
        <w:rPr>
          <w:rFonts w:ascii="Sylfaen" w:hAnsi="Sylfaen"/>
          <w:i/>
          <w:iCs/>
        </w:rPr>
        <w:t>долю (пай) в размере более пятидесяти процентов</w:t>
      </w:r>
      <w:r w:rsidR="00BB6319" w:rsidRPr="00D107AB">
        <w:rPr>
          <w:rFonts w:ascii="Sylfaen" w:hAnsi="Sylfaen"/>
          <w:i/>
          <w:iCs/>
        </w:rPr>
        <w:t>.</w:t>
      </w:r>
    </w:p>
    <w:p w14:paraId="1C210C27" w14:textId="77777777" w:rsidR="00BB6319" w:rsidRPr="00D107AB" w:rsidRDefault="00BB6319" w:rsidP="00BB6319">
      <w:pPr>
        <w:widowControl w:val="0"/>
        <w:spacing w:after="160"/>
        <w:contextualSpacing/>
        <w:jc w:val="both"/>
        <w:rPr>
          <w:rFonts w:ascii="Sylfaen" w:hAnsi="Sylfaen"/>
          <w:i/>
          <w:iCs/>
        </w:rPr>
      </w:pPr>
      <w:r w:rsidRPr="00D107AB">
        <w:rPr>
          <w:rFonts w:ascii="Sylfaen" w:hAnsi="Sylfaen"/>
          <w:i/>
          <w:iCs/>
        </w:rPr>
        <w:t>Ниже  ------------</w:t>
      </w:r>
      <w:r w:rsidR="009A73EA" w:rsidRPr="00D107AB">
        <w:rPr>
          <w:rFonts w:ascii="Sylfaen" w:hAnsi="Sylfaen"/>
          <w:i/>
          <w:iCs/>
        </w:rPr>
        <w:t>---------------------------</w:t>
      </w:r>
      <w:r w:rsidRPr="00D107AB">
        <w:rPr>
          <w:rFonts w:ascii="Sylfaen" w:hAnsi="Sylfaen"/>
          <w:i/>
          <w:iCs/>
        </w:rPr>
        <w:t>-</w:t>
      </w:r>
      <w:r w:rsidR="009A73EA" w:rsidRPr="00D107AB">
        <w:rPr>
          <w:rFonts w:ascii="Sylfaen" w:hAnsi="Sylfaen"/>
          <w:i/>
          <w:iCs/>
        </w:rPr>
        <w:t xml:space="preserve"> </w:t>
      </w:r>
      <w:r w:rsidR="004A5C6D" w:rsidRPr="00D107AB">
        <w:rPr>
          <w:rFonts w:ascii="Sylfaen" w:hAnsi="Sylfaen"/>
          <w:i/>
          <w:iCs/>
        </w:rPr>
        <w:t xml:space="preserve">представляет </w:t>
      </w:r>
      <w:r w:rsidR="009A73EA" w:rsidRPr="00D107AB">
        <w:rPr>
          <w:rFonts w:ascii="Sylfaen" w:hAnsi="Sylfaen"/>
          <w:i/>
          <w:iCs/>
        </w:rPr>
        <w:t>ссылку на сайт, содержащий</w:t>
      </w:r>
    </w:p>
    <w:p w14:paraId="3ADC059E" w14:textId="77777777" w:rsidR="00BB6319" w:rsidRPr="00D107AB" w:rsidRDefault="00BB6319" w:rsidP="004A5C6D">
      <w:pPr>
        <w:widowControl w:val="0"/>
        <w:spacing w:after="160"/>
        <w:ind w:left="1276"/>
        <w:contextualSpacing/>
        <w:jc w:val="both"/>
        <w:rPr>
          <w:rFonts w:ascii="Sylfaen" w:hAnsi="Sylfaen"/>
          <w:i/>
          <w:iCs/>
        </w:rPr>
      </w:pPr>
      <w:r w:rsidRPr="00D107AB">
        <w:rPr>
          <w:rFonts w:ascii="Sylfaen" w:hAnsi="Sylfaen"/>
          <w:i/>
          <w:iCs/>
          <w:vertAlign w:val="superscript"/>
        </w:rPr>
        <w:t>наименование участника</w:t>
      </w:r>
    </w:p>
    <w:p w14:paraId="25D042E3" w14:textId="77777777" w:rsidR="007D1008" w:rsidRPr="00D107AB" w:rsidRDefault="009A73EA" w:rsidP="00724462">
      <w:pPr>
        <w:widowControl w:val="0"/>
        <w:spacing w:after="160"/>
        <w:jc w:val="both"/>
        <w:rPr>
          <w:rFonts w:ascii="Sylfaen" w:hAnsi="Sylfaen"/>
          <w:i/>
          <w:iCs/>
        </w:rPr>
      </w:pPr>
      <w:r w:rsidRPr="00D107AB">
        <w:rPr>
          <w:rFonts w:ascii="Sylfaen" w:hAnsi="Sylfaen"/>
          <w:i/>
          <w:iCs/>
        </w:rPr>
        <w:t xml:space="preserve">информацию о реальных бенефициарах </w:t>
      </w:r>
      <w:r w:rsidR="00BB6319" w:rsidRPr="00D107AB">
        <w:rPr>
          <w:rFonts w:ascii="Sylfaen" w:hAnsi="Sylfaen"/>
          <w:i/>
          <w:iCs/>
        </w:rPr>
        <w:t xml:space="preserve">---------------------------------------------------- </w:t>
      </w:r>
      <w:r w:rsidR="006B3E56" w:rsidRPr="00D107AB">
        <w:rPr>
          <w:rStyle w:val="af6"/>
          <w:rFonts w:ascii="Sylfaen" w:hAnsi="Sylfaen"/>
          <w:i/>
          <w:iCs/>
          <w:sz w:val="28"/>
          <w:szCs w:val="28"/>
        </w:rPr>
        <w:footnoteReference w:customMarkFollows="1" w:id="13"/>
        <w:t>**</w:t>
      </w:r>
      <w:r w:rsidRPr="00D107AB">
        <w:rPr>
          <w:rFonts w:ascii="Sylfaen" w:hAnsi="Sylfaen"/>
          <w:i/>
          <w:iCs/>
          <w:sz w:val="28"/>
          <w:szCs w:val="28"/>
        </w:rPr>
        <w:t>.</w:t>
      </w:r>
      <w:r w:rsidR="006B3E56" w:rsidRPr="00D107AB">
        <w:rPr>
          <w:rFonts w:ascii="Sylfaen" w:hAnsi="Sylfaen"/>
          <w:i/>
          <w:iCs/>
        </w:rPr>
        <w:t xml:space="preserve"> </w:t>
      </w:r>
      <w:r w:rsidR="007D1008" w:rsidRPr="00D107AB">
        <w:rPr>
          <w:rFonts w:ascii="Sylfaen" w:hAnsi="Sylfaen"/>
          <w:i/>
          <w:iCs/>
        </w:rPr>
        <w:br w:type="page"/>
      </w:r>
    </w:p>
    <w:p w14:paraId="41A2B2B1" w14:textId="77777777" w:rsidR="00923711" w:rsidRPr="00D107AB" w:rsidRDefault="00923711">
      <w:pPr>
        <w:rPr>
          <w:rFonts w:ascii="Sylfaen" w:hAnsi="Sylfaen"/>
          <w:i/>
          <w:iCs/>
        </w:rPr>
      </w:pPr>
    </w:p>
    <w:p w14:paraId="19ADFAEF" w14:textId="77777777" w:rsidR="00110534" w:rsidRPr="00D107AB" w:rsidRDefault="00F36AD3" w:rsidP="00B46D58">
      <w:pPr>
        <w:jc w:val="both"/>
        <w:rPr>
          <w:rFonts w:ascii="Sylfaen" w:hAnsi="Sylfaen"/>
          <w:i/>
          <w:iCs/>
        </w:rPr>
      </w:pPr>
      <w:r w:rsidRPr="00D107AB">
        <w:rPr>
          <w:rFonts w:ascii="Sylfaen" w:hAnsi="Sylfaen"/>
          <w:i/>
          <w:iCs/>
        </w:rPr>
        <w:t xml:space="preserve"> </w:t>
      </w:r>
    </w:p>
    <w:p w14:paraId="42805301" w14:textId="77777777" w:rsidR="00993891" w:rsidRPr="00D107AB" w:rsidRDefault="00F36AD3" w:rsidP="00B46D58">
      <w:pPr>
        <w:jc w:val="both"/>
        <w:rPr>
          <w:rFonts w:ascii="Sylfaen" w:hAnsi="Sylfaen"/>
          <w:i/>
          <w:iCs/>
        </w:rPr>
      </w:pPr>
      <w:r w:rsidRPr="00D107AB">
        <w:rPr>
          <w:rFonts w:ascii="Sylfaen" w:hAnsi="Sylfaen"/>
          <w:i/>
          <w:iCs/>
        </w:rPr>
        <w:t xml:space="preserve">Прилагается  </w:t>
      </w:r>
      <w:r w:rsidR="00F855BB" w:rsidRPr="00D107AB">
        <w:rPr>
          <w:rFonts w:ascii="Sylfaen" w:hAnsi="Sylfaen"/>
          <w:i/>
          <w:iCs/>
        </w:rPr>
        <w:t xml:space="preserve">полное описание предлагаемого </w:t>
      </w:r>
      <w:r w:rsidR="00AA4DC0" w:rsidRPr="00D107AB">
        <w:rPr>
          <w:rFonts w:ascii="Sylfaen" w:hAnsi="Sylfaen"/>
          <w:i/>
          <w:iCs/>
        </w:rPr>
        <w:t xml:space="preserve">  ----------------------------</w:t>
      </w:r>
      <w:r w:rsidRPr="00D107AB">
        <w:rPr>
          <w:rFonts w:ascii="Sylfaen" w:hAnsi="Sylfaen"/>
          <w:i/>
          <w:iCs/>
        </w:rPr>
        <w:t xml:space="preserve"> </w:t>
      </w:r>
      <w:r w:rsidR="00F855BB" w:rsidRPr="00D107AB">
        <w:rPr>
          <w:rFonts w:ascii="Sylfaen" w:hAnsi="Sylfaen"/>
          <w:i/>
          <w:iCs/>
        </w:rPr>
        <w:t xml:space="preserve">    товара</w:t>
      </w:r>
      <w:r w:rsidR="00B14486" w:rsidRPr="00D107AB">
        <w:rPr>
          <w:rFonts w:ascii="Sylfaen" w:hAnsi="Sylfaen"/>
          <w:i/>
          <w:iCs/>
        </w:rPr>
        <w:t>,</w:t>
      </w:r>
      <w:r w:rsidR="00F855BB" w:rsidRPr="00D107AB">
        <w:rPr>
          <w:rFonts w:ascii="Sylfaen" w:hAnsi="Sylfaen"/>
          <w:i/>
          <w:iCs/>
        </w:rPr>
        <w:t xml:space="preserve"> </w:t>
      </w:r>
    </w:p>
    <w:p w14:paraId="4FFD1F56" w14:textId="77777777" w:rsidR="00993891" w:rsidRPr="00D107AB" w:rsidRDefault="00993891" w:rsidP="00B46D58">
      <w:pPr>
        <w:jc w:val="both"/>
        <w:rPr>
          <w:rFonts w:ascii="Sylfaen" w:hAnsi="Sylfaen"/>
          <w:i/>
          <w:iCs/>
        </w:rPr>
      </w:pPr>
      <w:r w:rsidRPr="00D107AB">
        <w:rPr>
          <w:rFonts w:ascii="Sylfaen" w:hAnsi="Sylfaen"/>
          <w:i/>
          <w:iCs/>
          <w:sz w:val="16"/>
        </w:rPr>
        <w:t xml:space="preserve">                                                                                                  </w:t>
      </w:r>
      <w:r w:rsidR="00C33115" w:rsidRPr="00D107AB">
        <w:rPr>
          <w:rFonts w:ascii="Sylfaen" w:hAnsi="Sylfaen"/>
          <w:i/>
          <w:iCs/>
          <w:sz w:val="16"/>
        </w:rPr>
        <w:t xml:space="preserve">          </w:t>
      </w:r>
      <w:r w:rsidRPr="00D107AB">
        <w:rPr>
          <w:rFonts w:ascii="Sylfaen" w:hAnsi="Sylfaen"/>
          <w:i/>
          <w:iCs/>
          <w:sz w:val="16"/>
        </w:rPr>
        <w:t xml:space="preserve"> наименование участника</w:t>
      </w:r>
    </w:p>
    <w:p w14:paraId="3CA7F524" w14:textId="77777777" w:rsidR="006B3E56" w:rsidRPr="00D107AB" w:rsidRDefault="00F855BB" w:rsidP="000811C1">
      <w:pPr>
        <w:jc w:val="both"/>
        <w:rPr>
          <w:rFonts w:ascii="Sylfaen" w:hAnsi="Sylfaen"/>
          <w:i/>
          <w:iCs/>
          <w:sz w:val="16"/>
          <w:lang w:val="hy-AM"/>
        </w:rPr>
      </w:pPr>
      <w:r w:rsidRPr="00D107AB">
        <w:rPr>
          <w:rFonts w:ascii="Sylfaen" w:hAnsi="Sylfaen"/>
          <w:i/>
          <w:iCs/>
        </w:rPr>
        <w:t>согласно Приложению 1.1</w:t>
      </w:r>
      <w:r w:rsidR="00C061DC" w:rsidRPr="00D107AB">
        <w:rPr>
          <w:rFonts w:ascii="Sylfaen" w:hAnsi="Sylfaen"/>
          <w:i/>
          <w:iCs/>
        </w:rPr>
        <w:t>.</w:t>
      </w:r>
      <w:r w:rsidR="00F36AD3" w:rsidRPr="00D107AB">
        <w:rPr>
          <w:rFonts w:ascii="Sylfaen" w:hAnsi="Sylfaen"/>
          <w:i/>
          <w:iCs/>
        </w:rPr>
        <w:t xml:space="preserve"> </w:t>
      </w:r>
      <w:r w:rsidRPr="00D107AB">
        <w:rPr>
          <w:rFonts w:ascii="Sylfaen" w:hAnsi="Sylfaen"/>
          <w:i/>
          <w:iCs/>
        </w:rPr>
        <w:t xml:space="preserve"> </w:t>
      </w:r>
      <w:r w:rsidR="00F36AD3" w:rsidRPr="00D107AB">
        <w:rPr>
          <w:rFonts w:ascii="Sylfaen" w:hAnsi="Sylfaen"/>
          <w:i/>
          <w:iCs/>
        </w:rPr>
        <w:t xml:space="preserve"> </w:t>
      </w:r>
      <w:r w:rsidR="00DA5D3D" w:rsidRPr="00D107AB">
        <w:rPr>
          <w:rFonts w:ascii="Sylfaen" w:hAnsi="Sylfaen"/>
          <w:i/>
          <w:iCs/>
          <w:sz w:val="16"/>
        </w:rPr>
        <w:t xml:space="preserve">                                                                             </w:t>
      </w:r>
      <w:r w:rsidRPr="00D107AB">
        <w:rPr>
          <w:rFonts w:ascii="Sylfaen" w:hAnsi="Sylfaen"/>
          <w:i/>
          <w:iCs/>
          <w:sz w:val="16"/>
        </w:rPr>
        <w:t xml:space="preserve">                                     </w:t>
      </w:r>
      <w:r w:rsidR="00DA5D3D" w:rsidRPr="00D107AB">
        <w:rPr>
          <w:rFonts w:ascii="Sylfaen" w:hAnsi="Sylfaen"/>
          <w:i/>
          <w:iCs/>
          <w:sz w:val="16"/>
        </w:rPr>
        <w:t xml:space="preserve">      </w:t>
      </w:r>
    </w:p>
    <w:p w14:paraId="12744A2F" w14:textId="77777777" w:rsidR="00F855BB" w:rsidRPr="00D107AB" w:rsidRDefault="00F855BB" w:rsidP="00B46D58">
      <w:pPr>
        <w:tabs>
          <w:tab w:val="left" w:pos="7371"/>
        </w:tabs>
        <w:spacing w:after="160"/>
        <w:ind w:left="3544" w:firstLine="3"/>
        <w:jc w:val="both"/>
        <w:rPr>
          <w:rFonts w:ascii="Sylfaen" w:hAnsi="Sylfaen"/>
          <w:i/>
          <w:iCs/>
          <w:sz w:val="16"/>
          <w:lang w:val="hy-AM"/>
        </w:rPr>
      </w:pPr>
    </w:p>
    <w:p w14:paraId="124EBA54" w14:textId="77777777" w:rsidR="00F855BB" w:rsidRPr="00D107AB" w:rsidRDefault="00F855BB" w:rsidP="00B46D58">
      <w:pPr>
        <w:tabs>
          <w:tab w:val="left" w:pos="7371"/>
        </w:tabs>
        <w:spacing w:after="160"/>
        <w:ind w:left="3544" w:firstLine="3"/>
        <w:jc w:val="both"/>
        <w:rPr>
          <w:rFonts w:ascii="Sylfaen" w:hAnsi="Sylfaen"/>
          <w:i/>
          <w:iCs/>
          <w:sz w:val="16"/>
          <w:lang w:val="hy-AM"/>
        </w:rPr>
      </w:pPr>
    </w:p>
    <w:p w14:paraId="714EE667" w14:textId="77777777" w:rsidR="006B3E56" w:rsidRPr="00D107AB" w:rsidRDefault="006B3E56" w:rsidP="00B46D58">
      <w:pPr>
        <w:tabs>
          <w:tab w:val="left" w:pos="7371"/>
        </w:tabs>
        <w:spacing w:after="160"/>
        <w:ind w:left="3544" w:firstLine="3"/>
        <w:jc w:val="both"/>
        <w:rPr>
          <w:rFonts w:ascii="Sylfaen" w:hAnsi="Sylfaen"/>
          <w:i/>
          <w:iCs/>
          <w:sz w:val="16"/>
        </w:rPr>
      </w:pPr>
    </w:p>
    <w:p w14:paraId="7AE9FEF7" w14:textId="77777777" w:rsidR="006B3E56" w:rsidRPr="00D107AB" w:rsidRDefault="006B3E56" w:rsidP="00B46D58">
      <w:pPr>
        <w:tabs>
          <w:tab w:val="left" w:pos="7371"/>
        </w:tabs>
        <w:spacing w:after="160"/>
        <w:ind w:left="3544" w:firstLine="3"/>
        <w:jc w:val="both"/>
        <w:rPr>
          <w:rFonts w:ascii="Sylfaen" w:hAnsi="Sylfaen"/>
          <w:i/>
          <w:iCs/>
          <w:sz w:val="16"/>
        </w:rPr>
      </w:pPr>
    </w:p>
    <w:p w14:paraId="7DE74C2D" w14:textId="77777777" w:rsidR="00374F4A" w:rsidRPr="00D107AB" w:rsidRDefault="00374F4A" w:rsidP="00B46D58">
      <w:pPr>
        <w:jc w:val="both"/>
        <w:rPr>
          <w:rFonts w:ascii="Sylfaen" w:hAnsi="Sylfaen"/>
          <w:i/>
          <w:iCs/>
        </w:rPr>
      </w:pPr>
      <w:r w:rsidRPr="00D107AB">
        <w:rPr>
          <w:rFonts w:ascii="Sylfaen" w:hAnsi="Sylfaen"/>
          <w:i/>
          <w:iCs/>
        </w:rPr>
        <w:t>_______________________________________________</w:t>
      </w:r>
      <w:r w:rsidRPr="00D107AB">
        <w:rPr>
          <w:rFonts w:ascii="Sylfaen" w:hAnsi="Sylfaen"/>
          <w:i/>
          <w:iCs/>
        </w:rPr>
        <w:tab/>
        <w:t>_____________________</w:t>
      </w:r>
    </w:p>
    <w:p w14:paraId="2D6263B1" w14:textId="77777777" w:rsidR="00374F4A" w:rsidRPr="00D107AB" w:rsidRDefault="00374F4A" w:rsidP="00B46D58">
      <w:pPr>
        <w:tabs>
          <w:tab w:val="left" w:pos="7230"/>
        </w:tabs>
        <w:ind w:left="851"/>
        <w:jc w:val="both"/>
        <w:rPr>
          <w:rFonts w:ascii="Sylfaen" w:hAnsi="Sylfaen"/>
          <w:i/>
          <w:iCs/>
          <w:sz w:val="16"/>
        </w:rPr>
      </w:pPr>
      <w:r w:rsidRPr="00D107AB">
        <w:rPr>
          <w:rFonts w:ascii="Sylfaen" w:hAnsi="Sylfaen"/>
          <w:i/>
          <w:iCs/>
          <w:sz w:val="16"/>
        </w:rPr>
        <w:t>наименование участника (должность,</w:t>
      </w:r>
      <w:r w:rsidRPr="00D107AB">
        <w:rPr>
          <w:rFonts w:ascii="Sylfaen" w:hAnsi="Sylfaen"/>
          <w:i/>
          <w:iCs/>
          <w:sz w:val="16"/>
        </w:rPr>
        <w:tab/>
        <w:t>подпись)</w:t>
      </w:r>
    </w:p>
    <w:p w14:paraId="32975531" w14:textId="77777777" w:rsidR="00374F4A" w:rsidRPr="00D107AB" w:rsidRDefault="00374F4A" w:rsidP="00B46D58">
      <w:pPr>
        <w:spacing w:after="160"/>
        <w:ind w:left="1134"/>
        <w:jc w:val="both"/>
        <w:rPr>
          <w:rFonts w:ascii="Sylfaen" w:hAnsi="Sylfaen"/>
          <w:i/>
          <w:iCs/>
          <w:sz w:val="16"/>
        </w:rPr>
      </w:pPr>
      <w:r w:rsidRPr="00D107AB">
        <w:rPr>
          <w:rFonts w:ascii="Sylfaen" w:hAnsi="Sylfaen"/>
          <w:i/>
          <w:iCs/>
          <w:sz w:val="16"/>
        </w:rPr>
        <w:t>имя, фамилия руководителя)</w:t>
      </w:r>
    </w:p>
    <w:p w14:paraId="72AC151C" w14:textId="77777777" w:rsidR="0094684E" w:rsidRPr="00D107AB" w:rsidRDefault="00B2572B" w:rsidP="00B46D58">
      <w:pPr>
        <w:widowControl w:val="0"/>
        <w:spacing w:after="160"/>
        <w:jc w:val="right"/>
        <w:rPr>
          <w:rFonts w:ascii="Sylfaen" w:hAnsi="Sylfaen"/>
          <w:b/>
          <w:i/>
          <w:iCs/>
        </w:rPr>
      </w:pPr>
      <w:r w:rsidRPr="00D107AB">
        <w:rPr>
          <w:rFonts w:ascii="Sylfaen" w:hAnsi="Sylfaen"/>
          <w:i/>
          <w:iCs/>
        </w:rPr>
        <w:t>М. П.</w:t>
      </w:r>
      <w:r w:rsidR="00A225D9" w:rsidRPr="00D107AB">
        <w:rPr>
          <w:rFonts w:ascii="Sylfaen" w:hAnsi="Sylfaen"/>
          <w:b/>
          <w:i/>
          <w:iCs/>
        </w:rPr>
        <w:t xml:space="preserve"> </w:t>
      </w:r>
    </w:p>
    <w:p w14:paraId="4EB2CAFB" w14:textId="77777777" w:rsidR="00123294" w:rsidRPr="00D107AB" w:rsidRDefault="00123294" w:rsidP="00B46D58">
      <w:pPr>
        <w:rPr>
          <w:rFonts w:ascii="Sylfaen" w:hAnsi="Sylfaen"/>
          <w:b/>
          <w:i/>
          <w:iCs/>
        </w:rPr>
      </w:pPr>
      <w:r w:rsidRPr="00D107AB">
        <w:rPr>
          <w:rFonts w:ascii="Sylfaen" w:hAnsi="Sylfaen"/>
          <w:b/>
          <w:i/>
          <w:iCs/>
        </w:rPr>
        <w:br w:type="page"/>
      </w:r>
    </w:p>
    <w:p w14:paraId="3C21EA1B" w14:textId="77777777" w:rsidR="00B048B2" w:rsidRPr="00D107AB" w:rsidRDefault="00B048B2" w:rsidP="00B46D58">
      <w:pPr>
        <w:rPr>
          <w:rFonts w:ascii="Sylfaen" w:hAnsi="Sylfaen"/>
          <w:b/>
          <w:i/>
          <w:iCs/>
        </w:rPr>
      </w:pPr>
    </w:p>
    <w:p w14:paraId="7C1EEF5D" w14:textId="77777777" w:rsidR="00D043C1" w:rsidRPr="00D107AB" w:rsidRDefault="00D043C1" w:rsidP="00D043C1">
      <w:pPr>
        <w:pStyle w:val="3"/>
        <w:keepNext w:val="0"/>
        <w:widowControl w:val="0"/>
        <w:spacing w:after="160" w:line="240" w:lineRule="auto"/>
        <w:ind w:firstLine="567"/>
        <w:jc w:val="right"/>
        <w:rPr>
          <w:rFonts w:ascii="Sylfaen" w:hAnsi="Sylfaen" w:cs="Arial"/>
          <w:b/>
          <w:iCs/>
          <w:sz w:val="24"/>
          <w:szCs w:val="24"/>
        </w:rPr>
      </w:pPr>
      <w:r w:rsidRPr="00D107AB">
        <w:rPr>
          <w:rFonts w:ascii="Sylfaen" w:hAnsi="Sylfaen"/>
          <w:b/>
          <w:iCs/>
          <w:sz w:val="24"/>
          <w:szCs w:val="24"/>
        </w:rPr>
        <w:t>Приложение № 1,1</w:t>
      </w:r>
    </w:p>
    <w:p w14:paraId="49D1AFA8" w14:textId="77005CFE" w:rsidR="00D043C1" w:rsidRPr="00D107AB" w:rsidRDefault="00D043C1" w:rsidP="00D043C1">
      <w:pPr>
        <w:pStyle w:val="31"/>
        <w:widowControl w:val="0"/>
        <w:spacing w:after="160" w:line="240" w:lineRule="auto"/>
        <w:jc w:val="right"/>
        <w:rPr>
          <w:rFonts w:ascii="Sylfaen" w:hAnsi="Sylfaen" w:cs="Arial"/>
          <w:b/>
          <w:i/>
          <w:iCs/>
          <w:sz w:val="24"/>
          <w:szCs w:val="24"/>
        </w:rPr>
      </w:pPr>
      <w:r w:rsidRPr="00D107AB">
        <w:rPr>
          <w:rFonts w:ascii="Sylfaen" w:hAnsi="Sylfaen"/>
          <w:b/>
          <w:i/>
          <w:iCs/>
          <w:sz w:val="24"/>
          <w:szCs w:val="24"/>
        </w:rPr>
        <w:t xml:space="preserve">к </w:t>
      </w:r>
      <w:r w:rsidR="00171C14" w:rsidRPr="00D107AB">
        <w:rPr>
          <w:rFonts w:ascii="Sylfaen" w:hAnsi="Sylfaen"/>
          <w:b/>
          <w:i/>
          <w:iCs/>
          <w:sz w:val="24"/>
          <w:szCs w:val="24"/>
        </w:rPr>
        <w:t>Приглашение на запрос котировок</w:t>
      </w:r>
      <w:r w:rsidRPr="00D107AB">
        <w:rPr>
          <w:rFonts w:ascii="Sylfaen" w:hAnsi="Sylfaen" w:cs="Arial"/>
          <w:b/>
          <w:i/>
          <w:iCs/>
          <w:sz w:val="24"/>
          <w:szCs w:val="24"/>
        </w:rPr>
        <w:br/>
      </w:r>
      <w:r w:rsidRPr="00D107AB">
        <w:rPr>
          <w:rFonts w:ascii="Sylfaen" w:hAnsi="Sylfaen"/>
          <w:b/>
          <w:i/>
          <w:iCs/>
          <w:sz w:val="24"/>
          <w:szCs w:val="24"/>
        </w:rPr>
        <w:t xml:space="preserve">под кодом </w:t>
      </w:r>
      <w:r w:rsidR="004A647E" w:rsidRPr="00D107AB">
        <w:rPr>
          <w:rFonts w:ascii="Sylfaen" w:hAnsi="Sylfaen"/>
          <w:b/>
          <w:i/>
          <w:iCs/>
          <w:sz w:val="24"/>
          <w:szCs w:val="24"/>
        </w:rPr>
        <w:t>«</w:t>
      </w:r>
      <w:r w:rsidR="00DC1283" w:rsidRPr="00D107AB">
        <w:rPr>
          <w:rFonts w:ascii="Sylfaen" w:hAnsi="Sylfaen"/>
          <w:b/>
          <w:i/>
          <w:iCs/>
          <w:sz w:val="24"/>
          <w:szCs w:val="24"/>
        </w:rPr>
        <w:t>(</w:t>
      </w:r>
      <w:r w:rsidR="001152F6">
        <w:rPr>
          <w:rFonts w:ascii="Sylfaen" w:hAnsi="Sylfaen"/>
          <w:b/>
          <w:i/>
          <w:iCs/>
          <w:sz w:val="24"/>
          <w:szCs w:val="24"/>
        </w:rPr>
        <w:t>GT23MD-GhAPDzB-2026/1-SN</w:t>
      </w:r>
      <w:r w:rsidR="00DC1283" w:rsidRPr="00D107AB">
        <w:rPr>
          <w:rFonts w:ascii="Sylfaen" w:hAnsi="Sylfaen"/>
          <w:b/>
          <w:i/>
          <w:iCs/>
          <w:sz w:val="24"/>
          <w:szCs w:val="24"/>
        </w:rPr>
        <w:t>)(</w:t>
      </w:r>
      <w:r w:rsidR="001152F6">
        <w:rPr>
          <w:rFonts w:ascii="Sylfaen" w:hAnsi="Sylfaen"/>
          <w:b/>
          <w:i/>
          <w:iCs/>
          <w:sz w:val="24"/>
          <w:szCs w:val="24"/>
        </w:rPr>
        <w:t>ԳԹ23ՄԴ-ԳՀԱՊՁԲ-2026/1-ՍՆ</w:t>
      </w:r>
      <w:r w:rsidR="00DC1283" w:rsidRPr="00D107AB">
        <w:rPr>
          <w:rFonts w:ascii="Sylfaen" w:hAnsi="Sylfaen"/>
          <w:b/>
          <w:i/>
          <w:iCs/>
          <w:sz w:val="24"/>
          <w:szCs w:val="24"/>
        </w:rPr>
        <w:t>)</w:t>
      </w:r>
      <w:r w:rsidR="004A647E" w:rsidRPr="00D107AB">
        <w:rPr>
          <w:rFonts w:ascii="Sylfaen" w:hAnsi="Sylfaen"/>
          <w:b/>
          <w:i/>
          <w:iCs/>
          <w:sz w:val="24"/>
          <w:szCs w:val="24"/>
        </w:rPr>
        <w:t>»</w:t>
      </w:r>
      <w:r w:rsidRPr="00D107AB">
        <w:rPr>
          <w:rStyle w:val="af6"/>
          <w:rFonts w:ascii="Sylfaen" w:hAnsi="Sylfaen"/>
          <w:b/>
          <w:i/>
          <w:iCs/>
          <w:sz w:val="24"/>
          <w:szCs w:val="24"/>
        </w:rPr>
        <w:footnoteReference w:customMarkFollows="1" w:id="14"/>
        <w:t>*</w:t>
      </w:r>
    </w:p>
    <w:p w14:paraId="0C4C9707" w14:textId="77777777" w:rsidR="00D043C1" w:rsidRPr="00D107AB" w:rsidRDefault="00D043C1" w:rsidP="00D043C1">
      <w:pPr>
        <w:widowControl w:val="0"/>
        <w:spacing w:after="160"/>
        <w:ind w:left="567" w:right="565"/>
        <w:jc w:val="center"/>
        <w:rPr>
          <w:rFonts w:ascii="Sylfaen" w:hAnsi="Sylfaen"/>
          <w:b/>
          <w:i/>
          <w:iCs/>
        </w:rPr>
      </w:pPr>
    </w:p>
    <w:p w14:paraId="714A9698" w14:textId="77777777" w:rsidR="00D043C1" w:rsidRPr="00D107AB" w:rsidRDefault="00D043C1" w:rsidP="00D043C1">
      <w:pPr>
        <w:pStyle w:val="3"/>
        <w:keepNext w:val="0"/>
        <w:widowControl w:val="0"/>
        <w:spacing w:after="160" w:line="240" w:lineRule="auto"/>
        <w:ind w:left="567" w:right="565"/>
        <w:rPr>
          <w:rFonts w:ascii="Sylfaen" w:hAnsi="Sylfaen"/>
          <w:b/>
          <w:iCs/>
          <w:sz w:val="24"/>
          <w:szCs w:val="24"/>
        </w:rPr>
      </w:pPr>
      <w:r w:rsidRPr="00D107AB">
        <w:rPr>
          <w:rFonts w:ascii="Sylfaen" w:hAnsi="Sylfaen"/>
          <w:b/>
          <w:iCs/>
          <w:sz w:val="24"/>
          <w:szCs w:val="24"/>
        </w:rPr>
        <w:t>ПОЛНОЕ ОПИСАНИЕ</w:t>
      </w:r>
    </w:p>
    <w:p w14:paraId="5580481E" w14:textId="77777777" w:rsidR="00D043C1" w:rsidRPr="00D107AB" w:rsidRDefault="00D043C1" w:rsidP="00D043C1">
      <w:pPr>
        <w:pStyle w:val="3"/>
        <w:keepNext w:val="0"/>
        <w:widowControl w:val="0"/>
        <w:spacing w:after="160" w:line="240" w:lineRule="auto"/>
        <w:ind w:left="567" w:right="565"/>
        <w:rPr>
          <w:rFonts w:ascii="Sylfaen" w:hAnsi="Sylfaen"/>
          <w:b/>
          <w:iCs/>
          <w:sz w:val="24"/>
          <w:szCs w:val="24"/>
        </w:rPr>
      </w:pPr>
      <w:r w:rsidRPr="00D107AB">
        <w:rPr>
          <w:rFonts w:ascii="Sylfaen" w:hAnsi="Sylfaen"/>
          <w:b/>
          <w:iCs/>
          <w:sz w:val="24"/>
          <w:szCs w:val="24"/>
        </w:rPr>
        <w:t xml:space="preserve">предлагаемого </w:t>
      </w:r>
      <w:r w:rsidR="00A35FB1" w:rsidRPr="00D107AB">
        <w:rPr>
          <w:rFonts w:ascii="Sylfaen" w:hAnsi="Sylfaen"/>
          <w:b/>
          <w:iCs/>
          <w:sz w:val="24"/>
          <w:szCs w:val="24"/>
        </w:rPr>
        <w:t>товара</w:t>
      </w:r>
    </w:p>
    <w:p w14:paraId="355B8D54" w14:textId="77777777" w:rsidR="00D043C1" w:rsidRPr="00D107AB" w:rsidRDefault="00D043C1" w:rsidP="00D043C1">
      <w:pPr>
        <w:pStyle w:val="3"/>
        <w:keepNext w:val="0"/>
        <w:widowControl w:val="0"/>
        <w:spacing w:after="160" w:line="240" w:lineRule="auto"/>
        <w:ind w:left="567" w:right="565"/>
        <w:rPr>
          <w:rFonts w:ascii="Sylfaen" w:hAnsi="Sylfaen" w:cs="Arial"/>
          <w:iCs/>
          <w:sz w:val="24"/>
          <w:szCs w:val="24"/>
        </w:rPr>
      </w:pPr>
    </w:p>
    <w:p w14:paraId="14498E9C" w14:textId="77777777" w:rsidR="00D043C1" w:rsidRPr="00D107AB" w:rsidRDefault="00D043C1" w:rsidP="00D043C1">
      <w:pPr>
        <w:widowControl w:val="0"/>
        <w:jc w:val="both"/>
        <w:rPr>
          <w:rFonts w:ascii="Sylfaen" w:hAnsi="Sylfaen"/>
          <w:i/>
          <w:iCs/>
        </w:rPr>
      </w:pPr>
      <w:r w:rsidRPr="00D107AB">
        <w:rPr>
          <w:rFonts w:ascii="Sylfaen" w:hAnsi="Sylfaen"/>
          <w:i/>
          <w:iCs/>
        </w:rPr>
        <w:t xml:space="preserve">_____________________________,                               в качестве участника в </w:t>
      </w:r>
    </w:p>
    <w:p w14:paraId="64F0A7E6" w14:textId="77777777" w:rsidR="00D043C1" w:rsidRPr="00D107AB" w:rsidRDefault="00D043C1" w:rsidP="00D043C1">
      <w:pPr>
        <w:widowControl w:val="0"/>
        <w:spacing w:after="120"/>
        <w:jc w:val="both"/>
        <w:rPr>
          <w:rFonts w:ascii="Sylfaen" w:hAnsi="Sylfaen" w:cs="Arial"/>
          <w:i/>
          <w:iCs/>
          <w:sz w:val="16"/>
          <w:u w:val="single"/>
        </w:rPr>
      </w:pPr>
      <w:r w:rsidRPr="00D107AB">
        <w:rPr>
          <w:rFonts w:ascii="Sylfaen" w:hAnsi="Sylfaen"/>
          <w:i/>
          <w:iCs/>
          <w:sz w:val="16"/>
        </w:rPr>
        <w:t>наименование участника</w:t>
      </w:r>
    </w:p>
    <w:p w14:paraId="7F66095A" w14:textId="653DC8B9" w:rsidR="00D043C1" w:rsidRPr="00D107AB" w:rsidRDefault="00D043C1" w:rsidP="00D043C1">
      <w:pPr>
        <w:widowControl w:val="0"/>
        <w:spacing w:after="160"/>
        <w:jc w:val="both"/>
        <w:rPr>
          <w:rFonts w:ascii="Sylfaen" w:hAnsi="Sylfaen"/>
          <w:i/>
          <w:iCs/>
        </w:rPr>
      </w:pPr>
      <w:r w:rsidRPr="00D107AB">
        <w:rPr>
          <w:rFonts w:ascii="Sylfaen" w:hAnsi="Sylfaen"/>
          <w:i/>
          <w:iCs/>
        </w:rPr>
        <w:t xml:space="preserve">рамках открытого конкурса под кодом </w:t>
      </w:r>
      <w:r w:rsidR="004A647E" w:rsidRPr="00D107AB">
        <w:rPr>
          <w:rFonts w:ascii="Sylfaen" w:hAnsi="Sylfaen"/>
          <w:i/>
          <w:iCs/>
        </w:rPr>
        <w:t>«</w:t>
      </w:r>
      <w:r w:rsidR="00DC1283" w:rsidRPr="00D107AB">
        <w:rPr>
          <w:rFonts w:ascii="Sylfaen" w:hAnsi="Sylfaen"/>
          <w:i/>
          <w:iCs/>
        </w:rPr>
        <w:t>(</w:t>
      </w:r>
      <w:r w:rsidR="001152F6">
        <w:rPr>
          <w:rFonts w:ascii="Sylfaen" w:hAnsi="Sylfaen"/>
          <w:i/>
          <w:iCs/>
        </w:rPr>
        <w:t>GT23MD-GhAPDzB-2026/1-SN</w:t>
      </w:r>
      <w:r w:rsidR="00DC1283" w:rsidRPr="00D107AB">
        <w:rPr>
          <w:rFonts w:ascii="Sylfaen" w:hAnsi="Sylfaen"/>
          <w:i/>
          <w:iCs/>
        </w:rPr>
        <w:t>)(</w:t>
      </w:r>
      <w:r w:rsidR="001152F6">
        <w:rPr>
          <w:rFonts w:ascii="Sylfaen" w:hAnsi="Sylfaen"/>
          <w:i/>
          <w:iCs/>
        </w:rPr>
        <w:t>ԳԹ23ՄԴ-ԳՀԱՊՁԲ-2026/1-ՍՆ</w:t>
      </w:r>
      <w:r w:rsidR="00DC1283" w:rsidRPr="00D107AB">
        <w:rPr>
          <w:rFonts w:ascii="Sylfaen" w:hAnsi="Sylfaen"/>
          <w:i/>
          <w:iCs/>
        </w:rPr>
        <w:t>)</w:t>
      </w:r>
      <w:r w:rsidR="004A647E" w:rsidRPr="00D107AB">
        <w:rPr>
          <w:rFonts w:ascii="Sylfaen" w:hAnsi="Sylfaen"/>
          <w:i/>
          <w:iCs/>
        </w:rPr>
        <w:t>»</w:t>
      </w:r>
      <w:r w:rsidRPr="00D107AB">
        <w:rPr>
          <w:rFonts w:ascii="Sylfaen" w:hAnsi="Sylfaen"/>
          <w:i/>
          <w:iCs/>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4"/>
        <w:gridCol w:w="1591"/>
        <w:gridCol w:w="1417"/>
        <w:gridCol w:w="1600"/>
        <w:gridCol w:w="1704"/>
        <w:gridCol w:w="1734"/>
      </w:tblGrid>
      <w:tr w:rsidR="00D043C1" w:rsidRPr="00D107AB" w14:paraId="4B3BF508" w14:textId="77777777" w:rsidTr="00FF3F2A">
        <w:tc>
          <w:tcPr>
            <w:tcW w:w="1042" w:type="dxa"/>
            <w:vMerge w:val="restart"/>
            <w:vAlign w:val="center"/>
          </w:tcPr>
          <w:p w14:paraId="0881C9FE" w14:textId="77777777" w:rsidR="00EE1022" w:rsidRPr="00D107AB" w:rsidRDefault="00EE1022" w:rsidP="00FF3F2A">
            <w:pPr>
              <w:widowControl w:val="0"/>
              <w:jc w:val="center"/>
              <w:rPr>
                <w:rFonts w:ascii="Sylfaen" w:hAnsi="Sylfaen"/>
                <w:b/>
                <w:i/>
                <w:iCs/>
                <w:sz w:val="20"/>
                <w:szCs w:val="20"/>
              </w:rPr>
            </w:pPr>
          </w:p>
          <w:p w14:paraId="762ED855" w14:textId="77777777" w:rsidR="00D043C1" w:rsidRPr="00D107AB" w:rsidRDefault="00D043C1" w:rsidP="00FF3F2A">
            <w:pPr>
              <w:widowControl w:val="0"/>
              <w:jc w:val="center"/>
              <w:rPr>
                <w:rFonts w:ascii="Sylfaen" w:hAnsi="Sylfaen"/>
                <w:b/>
                <w:bCs/>
                <w:i/>
                <w:iCs/>
                <w:sz w:val="20"/>
                <w:szCs w:val="20"/>
              </w:rPr>
            </w:pPr>
            <w:r w:rsidRPr="00D107AB">
              <w:rPr>
                <w:rFonts w:ascii="Sylfaen" w:hAnsi="Sylfaen"/>
                <w:b/>
                <w:i/>
                <w:iCs/>
                <w:sz w:val="20"/>
                <w:szCs w:val="20"/>
              </w:rPr>
              <w:t>Номер лота</w:t>
            </w:r>
          </w:p>
        </w:tc>
        <w:tc>
          <w:tcPr>
            <w:tcW w:w="8244" w:type="dxa"/>
            <w:gridSpan w:val="5"/>
            <w:vAlign w:val="center"/>
          </w:tcPr>
          <w:p w14:paraId="7E2E2485" w14:textId="77777777" w:rsidR="00D043C1" w:rsidRPr="00D107AB" w:rsidRDefault="00D043C1" w:rsidP="00FF3F2A">
            <w:pPr>
              <w:widowControl w:val="0"/>
              <w:jc w:val="center"/>
              <w:rPr>
                <w:rFonts w:ascii="Sylfaen" w:hAnsi="Sylfaen"/>
                <w:b/>
                <w:bCs/>
                <w:i/>
                <w:iCs/>
                <w:sz w:val="20"/>
                <w:szCs w:val="20"/>
              </w:rPr>
            </w:pPr>
            <w:r w:rsidRPr="00D107AB">
              <w:rPr>
                <w:rFonts w:ascii="Sylfaen" w:hAnsi="Sylfaen"/>
                <w:b/>
                <w:i/>
                <w:iCs/>
                <w:sz w:val="20"/>
                <w:szCs w:val="20"/>
              </w:rPr>
              <w:t>Предлагаемый товар</w:t>
            </w:r>
          </w:p>
        </w:tc>
      </w:tr>
      <w:tr w:rsidR="00D043C1" w:rsidRPr="00D107AB" w14:paraId="05E3AB63" w14:textId="77777777" w:rsidTr="000811C1">
        <w:trPr>
          <w:trHeight w:val="696"/>
        </w:trPr>
        <w:tc>
          <w:tcPr>
            <w:tcW w:w="1042" w:type="dxa"/>
            <w:vMerge/>
            <w:vAlign w:val="center"/>
          </w:tcPr>
          <w:p w14:paraId="56341157" w14:textId="77777777" w:rsidR="00D043C1" w:rsidRPr="00D107AB" w:rsidRDefault="00D043C1" w:rsidP="00FF3F2A">
            <w:pPr>
              <w:widowControl w:val="0"/>
              <w:jc w:val="center"/>
              <w:rPr>
                <w:rFonts w:ascii="Sylfaen" w:hAnsi="Sylfaen"/>
                <w:b/>
                <w:bCs/>
                <w:i/>
                <w:iCs/>
                <w:sz w:val="20"/>
                <w:szCs w:val="20"/>
              </w:rPr>
            </w:pPr>
          </w:p>
        </w:tc>
        <w:tc>
          <w:tcPr>
            <w:tcW w:w="1605" w:type="dxa"/>
            <w:vAlign w:val="center"/>
          </w:tcPr>
          <w:p w14:paraId="268A23DA" w14:textId="77777777" w:rsidR="00D043C1" w:rsidRPr="00D107AB" w:rsidRDefault="00873A3C" w:rsidP="00FF3F2A">
            <w:pPr>
              <w:widowControl w:val="0"/>
              <w:jc w:val="center"/>
              <w:rPr>
                <w:rFonts w:ascii="Sylfaen" w:hAnsi="Sylfaen"/>
                <w:b/>
                <w:i/>
                <w:iCs/>
                <w:sz w:val="20"/>
                <w:szCs w:val="20"/>
              </w:rPr>
            </w:pPr>
            <w:r w:rsidRPr="00D107AB">
              <w:rPr>
                <w:rFonts w:ascii="Sylfaen" w:hAnsi="Sylfaen"/>
                <w:b/>
                <w:i/>
                <w:iCs/>
                <w:sz w:val="20"/>
                <w:szCs w:val="20"/>
              </w:rPr>
              <w:t>ф</w:t>
            </w:r>
            <w:r w:rsidR="00D043C1" w:rsidRPr="00D107AB">
              <w:rPr>
                <w:rFonts w:ascii="Sylfaen" w:hAnsi="Sylfaen"/>
                <w:b/>
                <w:i/>
                <w:iCs/>
                <w:sz w:val="20"/>
                <w:szCs w:val="20"/>
              </w:rPr>
              <w:t>ирменное</w:t>
            </w:r>
          </w:p>
          <w:p w14:paraId="1C8E3598" w14:textId="77777777" w:rsidR="00D043C1" w:rsidRPr="00D107AB" w:rsidRDefault="00D043C1" w:rsidP="00FF3F2A">
            <w:pPr>
              <w:widowControl w:val="0"/>
              <w:jc w:val="center"/>
              <w:rPr>
                <w:rFonts w:ascii="Sylfaen" w:hAnsi="Sylfaen"/>
                <w:b/>
                <w:bCs/>
                <w:i/>
                <w:iCs/>
                <w:sz w:val="20"/>
                <w:szCs w:val="20"/>
              </w:rPr>
            </w:pPr>
            <w:r w:rsidRPr="00D107AB">
              <w:rPr>
                <w:rFonts w:ascii="Sylfaen" w:hAnsi="Sylfaen"/>
                <w:b/>
                <w:i/>
                <w:iCs/>
                <w:sz w:val="20"/>
                <w:szCs w:val="20"/>
              </w:rPr>
              <w:t>наименование</w:t>
            </w:r>
          </w:p>
        </w:tc>
        <w:tc>
          <w:tcPr>
            <w:tcW w:w="1463" w:type="dxa"/>
            <w:vAlign w:val="center"/>
          </w:tcPr>
          <w:p w14:paraId="16AAC211" w14:textId="77777777" w:rsidR="00D043C1" w:rsidRPr="00D107AB" w:rsidRDefault="00D043C1" w:rsidP="00FF3F2A">
            <w:pPr>
              <w:widowControl w:val="0"/>
              <w:jc w:val="center"/>
              <w:rPr>
                <w:rFonts w:ascii="Sylfaen" w:hAnsi="Sylfaen"/>
                <w:b/>
                <w:bCs/>
                <w:i/>
                <w:iCs/>
                <w:sz w:val="20"/>
                <w:szCs w:val="20"/>
              </w:rPr>
            </w:pPr>
            <w:r w:rsidRPr="00D107AB">
              <w:rPr>
                <w:rFonts w:ascii="Sylfaen" w:hAnsi="Sylfaen"/>
                <w:b/>
                <w:i/>
                <w:iCs/>
                <w:sz w:val="20"/>
                <w:szCs w:val="20"/>
              </w:rPr>
              <w:t>товарный знак</w:t>
            </w:r>
          </w:p>
        </w:tc>
        <w:tc>
          <w:tcPr>
            <w:tcW w:w="1699" w:type="dxa"/>
            <w:vAlign w:val="center"/>
          </w:tcPr>
          <w:p w14:paraId="2FE3C258" w14:textId="77777777" w:rsidR="00D043C1" w:rsidRPr="00D107AB" w:rsidRDefault="009A3C00" w:rsidP="009A3C00">
            <w:pPr>
              <w:widowControl w:val="0"/>
              <w:jc w:val="center"/>
              <w:rPr>
                <w:rFonts w:ascii="Sylfaen" w:hAnsi="Sylfaen"/>
                <w:b/>
                <w:bCs/>
                <w:i/>
                <w:iCs/>
                <w:sz w:val="20"/>
                <w:szCs w:val="20"/>
                <w:lang w:val="hy-AM"/>
              </w:rPr>
            </w:pPr>
            <w:r w:rsidRPr="00D107AB">
              <w:rPr>
                <w:rFonts w:ascii="Sylfaen" w:hAnsi="Sylfaen"/>
                <w:b/>
                <w:bCs/>
                <w:i/>
                <w:iCs/>
                <w:sz w:val="20"/>
                <w:szCs w:val="20"/>
              </w:rPr>
              <w:t>модель</w:t>
            </w:r>
          </w:p>
        </w:tc>
        <w:tc>
          <w:tcPr>
            <w:tcW w:w="1727" w:type="dxa"/>
            <w:vAlign w:val="center"/>
          </w:tcPr>
          <w:p w14:paraId="4FA37E56" w14:textId="77777777" w:rsidR="00D043C1" w:rsidRPr="00D107AB" w:rsidRDefault="00D043C1" w:rsidP="00FF3F2A">
            <w:pPr>
              <w:widowControl w:val="0"/>
              <w:jc w:val="center"/>
              <w:rPr>
                <w:rFonts w:ascii="Sylfaen" w:hAnsi="Sylfaen"/>
                <w:b/>
                <w:bCs/>
                <w:i/>
                <w:iCs/>
                <w:sz w:val="20"/>
                <w:szCs w:val="20"/>
              </w:rPr>
            </w:pPr>
            <w:r w:rsidRPr="00D107AB">
              <w:rPr>
                <w:rFonts w:ascii="Sylfaen" w:hAnsi="Sylfaen"/>
                <w:b/>
                <w:i/>
                <w:iCs/>
                <w:sz w:val="20"/>
                <w:szCs w:val="20"/>
              </w:rPr>
              <w:t>наименование производителя</w:t>
            </w:r>
          </w:p>
        </w:tc>
        <w:tc>
          <w:tcPr>
            <w:tcW w:w="1750" w:type="dxa"/>
            <w:vAlign w:val="center"/>
          </w:tcPr>
          <w:p w14:paraId="4E329750" w14:textId="77777777" w:rsidR="00D043C1" w:rsidRPr="00D107AB" w:rsidRDefault="00D043C1" w:rsidP="00FF3F2A">
            <w:pPr>
              <w:widowControl w:val="0"/>
              <w:jc w:val="center"/>
              <w:rPr>
                <w:rFonts w:ascii="Sylfaen" w:hAnsi="Sylfaen"/>
                <w:b/>
                <w:bCs/>
                <w:i/>
                <w:iCs/>
                <w:sz w:val="20"/>
                <w:szCs w:val="20"/>
              </w:rPr>
            </w:pPr>
            <w:r w:rsidRPr="00D107AB">
              <w:rPr>
                <w:rFonts w:ascii="Sylfaen" w:hAnsi="Sylfaen"/>
                <w:b/>
                <w:i/>
                <w:iCs/>
                <w:sz w:val="20"/>
                <w:szCs w:val="20"/>
              </w:rPr>
              <w:t>технические характеристики</w:t>
            </w:r>
          </w:p>
        </w:tc>
      </w:tr>
      <w:tr w:rsidR="00D043C1" w:rsidRPr="00D107AB" w14:paraId="09B04A33" w14:textId="77777777" w:rsidTr="00FF3F2A">
        <w:tc>
          <w:tcPr>
            <w:tcW w:w="1042" w:type="dxa"/>
          </w:tcPr>
          <w:p w14:paraId="0A32A7D8" w14:textId="77777777" w:rsidR="00D043C1" w:rsidRPr="00D107AB" w:rsidRDefault="00D043C1" w:rsidP="00FF3F2A">
            <w:pPr>
              <w:pStyle w:val="3"/>
              <w:keepNext w:val="0"/>
              <w:widowControl w:val="0"/>
              <w:spacing w:line="240" w:lineRule="auto"/>
              <w:jc w:val="left"/>
              <w:rPr>
                <w:rFonts w:ascii="Sylfaen" w:hAnsi="Sylfaen"/>
                <w:b/>
                <w:iCs/>
              </w:rPr>
            </w:pPr>
          </w:p>
        </w:tc>
        <w:tc>
          <w:tcPr>
            <w:tcW w:w="1605" w:type="dxa"/>
          </w:tcPr>
          <w:p w14:paraId="545DC9C2" w14:textId="77777777" w:rsidR="00D043C1" w:rsidRPr="00D107AB" w:rsidRDefault="00D043C1" w:rsidP="00FF3F2A">
            <w:pPr>
              <w:pStyle w:val="3"/>
              <w:keepNext w:val="0"/>
              <w:widowControl w:val="0"/>
              <w:spacing w:line="240" w:lineRule="auto"/>
              <w:jc w:val="left"/>
              <w:rPr>
                <w:rFonts w:ascii="Sylfaen" w:hAnsi="Sylfaen"/>
                <w:b/>
                <w:iCs/>
              </w:rPr>
            </w:pPr>
          </w:p>
        </w:tc>
        <w:tc>
          <w:tcPr>
            <w:tcW w:w="1463" w:type="dxa"/>
          </w:tcPr>
          <w:p w14:paraId="2D11EB79" w14:textId="77777777" w:rsidR="00D043C1" w:rsidRPr="00D107AB" w:rsidRDefault="00D043C1" w:rsidP="00FF3F2A">
            <w:pPr>
              <w:pStyle w:val="3"/>
              <w:keepNext w:val="0"/>
              <w:widowControl w:val="0"/>
              <w:spacing w:line="240" w:lineRule="auto"/>
              <w:jc w:val="left"/>
              <w:rPr>
                <w:rFonts w:ascii="Sylfaen" w:hAnsi="Sylfaen"/>
                <w:b/>
                <w:iCs/>
              </w:rPr>
            </w:pPr>
          </w:p>
        </w:tc>
        <w:tc>
          <w:tcPr>
            <w:tcW w:w="1699" w:type="dxa"/>
          </w:tcPr>
          <w:p w14:paraId="23834C30" w14:textId="77777777" w:rsidR="00D043C1" w:rsidRPr="00D107AB" w:rsidRDefault="00D043C1" w:rsidP="00FF3F2A">
            <w:pPr>
              <w:pStyle w:val="3"/>
              <w:keepNext w:val="0"/>
              <w:widowControl w:val="0"/>
              <w:spacing w:line="240" w:lineRule="auto"/>
              <w:jc w:val="left"/>
              <w:rPr>
                <w:rFonts w:ascii="Sylfaen" w:hAnsi="Sylfaen"/>
                <w:b/>
                <w:iCs/>
              </w:rPr>
            </w:pPr>
          </w:p>
        </w:tc>
        <w:tc>
          <w:tcPr>
            <w:tcW w:w="1727" w:type="dxa"/>
          </w:tcPr>
          <w:p w14:paraId="7F0E8EFF" w14:textId="77777777" w:rsidR="00D043C1" w:rsidRPr="00D107AB" w:rsidRDefault="00D043C1" w:rsidP="00FF3F2A">
            <w:pPr>
              <w:pStyle w:val="3"/>
              <w:keepNext w:val="0"/>
              <w:widowControl w:val="0"/>
              <w:spacing w:line="240" w:lineRule="auto"/>
              <w:jc w:val="left"/>
              <w:rPr>
                <w:rFonts w:ascii="Sylfaen" w:hAnsi="Sylfaen"/>
                <w:b/>
                <w:iCs/>
              </w:rPr>
            </w:pPr>
          </w:p>
        </w:tc>
        <w:tc>
          <w:tcPr>
            <w:tcW w:w="1750" w:type="dxa"/>
          </w:tcPr>
          <w:p w14:paraId="6C90CA5D" w14:textId="77777777" w:rsidR="00D043C1" w:rsidRPr="00D107AB" w:rsidRDefault="00D043C1" w:rsidP="00FF3F2A">
            <w:pPr>
              <w:pStyle w:val="3"/>
              <w:keepNext w:val="0"/>
              <w:widowControl w:val="0"/>
              <w:spacing w:line="240" w:lineRule="auto"/>
              <w:jc w:val="left"/>
              <w:rPr>
                <w:rFonts w:ascii="Sylfaen" w:hAnsi="Sylfaen"/>
                <w:b/>
                <w:iCs/>
              </w:rPr>
            </w:pPr>
          </w:p>
        </w:tc>
      </w:tr>
      <w:tr w:rsidR="00D043C1" w:rsidRPr="00D107AB" w14:paraId="1236CA84" w14:textId="77777777" w:rsidTr="00FF3F2A">
        <w:tc>
          <w:tcPr>
            <w:tcW w:w="1042" w:type="dxa"/>
          </w:tcPr>
          <w:p w14:paraId="4B1B361B" w14:textId="77777777" w:rsidR="00D043C1" w:rsidRPr="00D107AB" w:rsidRDefault="00D043C1" w:rsidP="00FF3F2A">
            <w:pPr>
              <w:pStyle w:val="3"/>
              <w:keepNext w:val="0"/>
              <w:widowControl w:val="0"/>
              <w:spacing w:line="240" w:lineRule="auto"/>
              <w:jc w:val="left"/>
              <w:rPr>
                <w:rFonts w:ascii="Sylfaen" w:hAnsi="Sylfaen"/>
                <w:b/>
                <w:iCs/>
              </w:rPr>
            </w:pPr>
          </w:p>
        </w:tc>
        <w:tc>
          <w:tcPr>
            <w:tcW w:w="1605" w:type="dxa"/>
          </w:tcPr>
          <w:p w14:paraId="6DF790C2" w14:textId="77777777" w:rsidR="00D043C1" w:rsidRPr="00D107AB" w:rsidRDefault="00D043C1" w:rsidP="00FF3F2A">
            <w:pPr>
              <w:pStyle w:val="3"/>
              <w:keepNext w:val="0"/>
              <w:widowControl w:val="0"/>
              <w:spacing w:line="240" w:lineRule="auto"/>
              <w:jc w:val="left"/>
              <w:rPr>
                <w:rFonts w:ascii="Sylfaen" w:hAnsi="Sylfaen"/>
                <w:b/>
                <w:iCs/>
              </w:rPr>
            </w:pPr>
          </w:p>
        </w:tc>
        <w:tc>
          <w:tcPr>
            <w:tcW w:w="1463" w:type="dxa"/>
          </w:tcPr>
          <w:p w14:paraId="4D795258" w14:textId="77777777" w:rsidR="00D043C1" w:rsidRPr="00D107AB" w:rsidRDefault="00D043C1" w:rsidP="00FF3F2A">
            <w:pPr>
              <w:pStyle w:val="3"/>
              <w:keepNext w:val="0"/>
              <w:widowControl w:val="0"/>
              <w:spacing w:line="240" w:lineRule="auto"/>
              <w:jc w:val="left"/>
              <w:rPr>
                <w:rFonts w:ascii="Sylfaen" w:hAnsi="Sylfaen"/>
                <w:b/>
                <w:iCs/>
              </w:rPr>
            </w:pPr>
          </w:p>
        </w:tc>
        <w:tc>
          <w:tcPr>
            <w:tcW w:w="1699" w:type="dxa"/>
          </w:tcPr>
          <w:p w14:paraId="4258DB27" w14:textId="77777777" w:rsidR="00D043C1" w:rsidRPr="00D107AB" w:rsidRDefault="00D043C1" w:rsidP="00FF3F2A">
            <w:pPr>
              <w:pStyle w:val="3"/>
              <w:keepNext w:val="0"/>
              <w:widowControl w:val="0"/>
              <w:spacing w:line="240" w:lineRule="auto"/>
              <w:jc w:val="left"/>
              <w:rPr>
                <w:rFonts w:ascii="Sylfaen" w:hAnsi="Sylfaen"/>
                <w:b/>
                <w:iCs/>
              </w:rPr>
            </w:pPr>
          </w:p>
        </w:tc>
        <w:tc>
          <w:tcPr>
            <w:tcW w:w="1727" w:type="dxa"/>
          </w:tcPr>
          <w:p w14:paraId="65DC3132" w14:textId="77777777" w:rsidR="00D043C1" w:rsidRPr="00D107AB" w:rsidRDefault="00D043C1" w:rsidP="00FF3F2A">
            <w:pPr>
              <w:pStyle w:val="3"/>
              <w:keepNext w:val="0"/>
              <w:widowControl w:val="0"/>
              <w:spacing w:line="240" w:lineRule="auto"/>
              <w:jc w:val="left"/>
              <w:rPr>
                <w:rFonts w:ascii="Sylfaen" w:hAnsi="Sylfaen"/>
                <w:b/>
                <w:iCs/>
              </w:rPr>
            </w:pPr>
          </w:p>
        </w:tc>
        <w:tc>
          <w:tcPr>
            <w:tcW w:w="1750" w:type="dxa"/>
          </w:tcPr>
          <w:p w14:paraId="4B5836B0" w14:textId="77777777" w:rsidR="00D043C1" w:rsidRPr="00D107AB" w:rsidRDefault="00D043C1" w:rsidP="00FF3F2A">
            <w:pPr>
              <w:pStyle w:val="3"/>
              <w:keepNext w:val="0"/>
              <w:widowControl w:val="0"/>
              <w:spacing w:line="240" w:lineRule="auto"/>
              <w:jc w:val="left"/>
              <w:rPr>
                <w:rFonts w:ascii="Sylfaen" w:hAnsi="Sylfaen"/>
                <w:b/>
                <w:iCs/>
              </w:rPr>
            </w:pPr>
          </w:p>
        </w:tc>
      </w:tr>
      <w:tr w:rsidR="00D043C1" w:rsidRPr="00D107AB" w14:paraId="7E3F6DFD" w14:textId="77777777" w:rsidTr="00FF3F2A">
        <w:tc>
          <w:tcPr>
            <w:tcW w:w="1042" w:type="dxa"/>
          </w:tcPr>
          <w:p w14:paraId="5B03F5DB" w14:textId="77777777" w:rsidR="00D043C1" w:rsidRPr="00D107AB" w:rsidRDefault="00D043C1" w:rsidP="00FF3F2A">
            <w:pPr>
              <w:pStyle w:val="3"/>
              <w:keepNext w:val="0"/>
              <w:widowControl w:val="0"/>
              <w:spacing w:line="240" w:lineRule="auto"/>
              <w:jc w:val="left"/>
              <w:rPr>
                <w:rFonts w:ascii="Sylfaen" w:hAnsi="Sylfaen"/>
                <w:b/>
                <w:iCs/>
              </w:rPr>
            </w:pPr>
          </w:p>
        </w:tc>
        <w:tc>
          <w:tcPr>
            <w:tcW w:w="1605" w:type="dxa"/>
          </w:tcPr>
          <w:p w14:paraId="41FBAC79" w14:textId="77777777" w:rsidR="00D043C1" w:rsidRPr="00D107AB" w:rsidRDefault="00D043C1" w:rsidP="00FF3F2A">
            <w:pPr>
              <w:pStyle w:val="3"/>
              <w:keepNext w:val="0"/>
              <w:widowControl w:val="0"/>
              <w:spacing w:line="240" w:lineRule="auto"/>
              <w:jc w:val="left"/>
              <w:rPr>
                <w:rFonts w:ascii="Sylfaen" w:hAnsi="Sylfaen"/>
                <w:b/>
                <w:iCs/>
              </w:rPr>
            </w:pPr>
          </w:p>
        </w:tc>
        <w:tc>
          <w:tcPr>
            <w:tcW w:w="1463" w:type="dxa"/>
          </w:tcPr>
          <w:p w14:paraId="6F147698" w14:textId="77777777" w:rsidR="00D043C1" w:rsidRPr="00D107AB" w:rsidRDefault="00D043C1" w:rsidP="00FF3F2A">
            <w:pPr>
              <w:pStyle w:val="3"/>
              <w:keepNext w:val="0"/>
              <w:widowControl w:val="0"/>
              <w:spacing w:line="240" w:lineRule="auto"/>
              <w:jc w:val="left"/>
              <w:rPr>
                <w:rFonts w:ascii="Sylfaen" w:hAnsi="Sylfaen"/>
                <w:b/>
                <w:iCs/>
              </w:rPr>
            </w:pPr>
          </w:p>
        </w:tc>
        <w:tc>
          <w:tcPr>
            <w:tcW w:w="1699" w:type="dxa"/>
          </w:tcPr>
          <w:p w14:paraId="7F16A0D9" w14:textId="77777777" w:rsidR="00D043C1" w:rsidRPr="00D107AB" w:rsidRDefault="00D043C1" w:rsidP="00FF3F2A">
            <w:pPr>
              <w:pStyle w:val="3"/>
              <w:keepNext w:val="0"/>
              <w:widowControl w:val="0"/>
              <w:spacing w:line="240" w:lineRule="auto"/>
              <w:jc w:val="left"/>
              <w:rPr>
                <w:rFonts w:ascii="Sylfaen" w:hAnsi="Sylfaen"/>
                <w:b/>
                <w:iCs/>
              </w:rPr>
            </w:pPr>
          </w:p>
        </w:tc>
        <w:tc>
          <w:tcPr>
            <w:tcW w:w="1727" w:type="dxa"/>
          </w:tcPr>
          <w:p w14:paraId="222599F2" w14:textId="77777777" w:rsidR="00D043C1" w:rsidRPr="00D107AB" w:rsidRDefault="00D043C1" w:rsidP="00FF3F2A">
            <w:pPr>
              <w:pStyle w:val="3"/>
              <w:keepNext w:val="0"/>
              <w:widowControl w:val="0"/>
              <w:spacing w:line="240" w:lineRule="auto"/>
              <w:jc w:val="left"/>
              <w:rPr>
                <w:rFonts w:ascii="Sylfaen" w:hAnsi="Sylfaen"/>
                <w:b/>
                <w:iCs/>
              </w:rPr>
            </w:pPr>
          </w:p>
        </w:tc>
        <w:tc>
          <w:tcPr>
            <w:tcW w:w="1750" w:type="dxa"/>
          </w:tcPr>
          <w:p w14:paraId="178FAF29" w14:textId="77777777" w:rsidR="00D043C1" w:rsidRPr="00D107AB" w:rsidRDefault="00D043C1" w:rsidP="00FF3F2A">
            <w:pPr>
              <w:pStyle w:val="3"/>
              <w:keepNext w:val="0"/>
              <w:widowControl w:val="0"/>
              <w:spacing w:line="240" w:lineRule="auto"/>
              <w:jc w:val="left"/>
              <w:rPr>
                <w:rFonts w:ascii="Sylfaen" w:hAnsi="Sylfaen"/>
                <w:b/>
                <w:iCs/>
              </w:rPr>
            </w:pPr>
          </w:p>
        </w:tc>
      </w:tr>
    </w:tbl>
    <w:p w14:paraId="626B88A8" w14:textId="77777777" w:rsidR="00D043C1" w:rsidRPr="00D107AB" w:rsidRDefault="00D043C1" w:rsidP="00D043C1">
      <w:pPr>
        <w:widowControl w:val="0"/>
        <w:tabs>
          <w:tab w:val="left" w:pos="6804"/>
        </w:tabs>
        <w:jc w:val="center"/>
        <w:rPr>
          <w:rFonts w:ascii="Sylfaen" w:hAnsi="Sylfaen"/>
          <w:i/>
          <w:iCs/>
          <w:lang w:val="en-US"/>
        </w:rPr>
      </w:pPr>
    </w:p>
    <w:p w14:paraId="526677B6" w14:textId="77777777" w:rsidR="00D043C1" w:rsidRPr="00D107AB" w:rsidRDefault="00D043C1" w:rsidP="00D043C1">
      <w:pPr>
        <w:widowControl w:val="0"/>
        <w:tabs>
          <w:tab w:val="left" w:pos="6804"/>
        </w:tabs>
        <w:jc w:val="center"/>
        <w:rPr>
          <w:rFonts w:ascii="Sylfaen" w:hAnsi="Sylfaen"/>
          <w:i/>
          <w:iCs/>
        </w:rPr>
      </w:pPr>
      <w:r w:rsidRPr="00D107AB">
        <w:rPr>
          <w:rFonts w:ascii="Sylfaen" w:hAnsi="Sylfaen"/>
          <w:i/>
          <w:iCs/>
        </w:rPr>
        <w:t>_________________________________________________</w:t>
      </w:r>
      <w:r w:rsidRPr="00D107AB">
        <w:rPr>
          <w:rFonts w:ascii="Sylfaen" w:hAnsi="Sylfaen"/>
          <w:i/>
          <w:iCs/>
        </w:rPr>
        <w:tab/>
        <w:t>_________________</w:t>
      </w:r>
    </w:p>
    <w:p w14:paraId="400B636C" w14:textId="77777777" w:rsidR="00D043C1" w:rsidRPr="00D107AB" w:rsidRDefault="00D043C1" w:rsidP="00D043C1">
      <w:pPr>
        <w:widowControl w:val="0"/>
        <w:tabs>
          <w:tab w:val="left" w:pos="7513"/>
        </w:tabs>
        <w:spacing w:after="160"/>
        <w:ind w:left="709"/>
        <w:jc w:val="both"/>
        <w:rPr>
          <w:rFonts w:ascii="Sylfaen" w:hAnsi="Sylfaen" w:cs="Arial"/>
          <w:i/>
          <w:iCs/>
          <w:sz w:val="16"/>
        </w:rPr>
      </w:pPr>
      <w:r w:rsidRPr="00D107AB">
        <w:rPr>
          <w:rFonts w:ascii="Sylfaen" w:hAnsi="Sylfaen"/>
          <w:i/>
          <w:iCs/>
          <w:sz w:val="16"/>
        </w:rPr>
        <w:t>наименование участника (должность, имя, фамилия руководителя</w:t>
      </w:r>
      <w:r w:rsidRPr="00D107AB">
        <w:rPr>
          <w:rFonts w:ascii="Sylfaen" w:hAnsi="Sylfaen"/>
          <w:i/>
          <w:iCs/>
          <w:sz w:val="16"/>
        </w:rPr>
        <w:tab/>
        <w:t>подпись</w:t>
      </w:r>
    </w:p>
    <w:p w14:paraId="0FF20C11" w14:textId="77777777" w:rsidR="00D043C1" w:rsidRPr="00D107AB" w:rsidRDefault="00D043C1" w:rsidP="00D043C1">
      <w:pPr>
        <w:widowControl w:val="0"/>
        <w:spacing w:after="160"/>
        <w:jc w:val="right"/>
        <w:rPr>
          <w:rFonts w:ascii="Sylfaen" w:hAnsi="Sylfaen"/>
          <w:i/>
          <w:iCs/>
        </w:rPr>
      </w:pPr>
    </w:p>
    <w:p w14:paraId="53C595E2" w14:textId="77777777" w:rsidR="00D043C1" w:rsidRPr="00D107AB" w:rsidRDefault="00D043C1" w:rsidP="00D043C1">
      <w:pPr>
        <w:widowControl w:val="0"/>
        <w:spacing w:after="160"/>
        <w:jc w:val="right"/>
        <w:rPr>
          <w:rFonts w:ascii="Sylfaen" w:hAnsi="Sylfaen"/>
          <w:i/>
          <w:iCs/>
        </w:rPr>
      </w:pPr>
      <w:r w:rsidRPr="00D107AB">
        <w:rPr>
          <w:rFonts w:ascii="Sylfaen" w:hAnsi="Sylfaen"/>
          <w:i/>
          <w:iCs/>
        </w:rPr>
        <w:t>М. П.</w:t>
      </w:r>
    </w:p>
    <w:p w14:paraId="5E13D14C" w14:textId="77777777" w:rsidR="00D043C1" w:rsidRPr="00D107AB" w:rsidRDefault="00D043C1" w:rsidP="00D043C1">
      <w:pPr>
        <w:rPr>
          <w:rFonts w:ascii="Sylfaen" w:hAnsi="Sylfaen"/>
          <w:i/>
          <w:iCs/>
        </w:rPr>
      </w:pPr>
      <w:r w:rsidRPr="00D107AB">
        <w:rPr>
          <w:rFonts w:ascii="Sylfaen" w:hAnsi="Sylfaen"/>
          <w:i/>
          <w:iCs/>
        </w:rPr>
        <w:br w:type="page"/>
      </w:r>
    </w:p>
    <w:p w14:paraId="3951346A" w14:textId="77777777" w:rsidR="00AB6E69" w:rsidRPr="00D107AB" w:rsidRDefault="00AB6E69" w:rsidP="00AB6E69">
      <w:pPr>
        <w:jc w:val="right"/>
        <w:rPr>
          <w:rFonts w:ascii="Sylfaen" w:hAnsi="Sylfaen"/>
          <w:b/>
          <w:i/>
          <w:iCs/>
        </w:rPr>
      </w:pPr>
      <w:r w:rsidRPr="00D107AB">
        <w:rPr>
          <w:rFonts w:ascii="Sylfaen" w:hAnsi="Sylfaen"/>
          <w:b/>
          <w:i/>
          <w:iCs/>
        </w:rPr>
        <w:lastRenderedPageBreak/>
        <w:t>Приложение 1.</w:t>
      </w:r>
      <w:r w:rsidR="000B5664" w:rsidRPr="00D107AB">
        <w:rPr>
          <w:rFonts w:ascii="Sylfaen" w:hAnsi="Sylfaen"/>
          <w:b/>
          <w:i/>
          <w:iCs/>
        </w:rPr>
        <w:t>2</w:t>
      </w:r>
      <w:r w:rsidRPr="00D107AB">
        <w:rPr>
          <w:rFonts w:ascii="Sylfaen" w:hAnsi="Sylfaen"/>
          <w:b/>
          <w:i/>
          <w:iCs/>
        </w:rPr>
        <w:t xml:space="preserve">** </w:t>
      </w:r>
    </w:p>
    <w:p w14:paraId="7B549E3F" w14:textId="640A1B10" w:rsidR="00AB6E69" w:rsidRPr="00D107AB" w:rsidRDefault="00AB6E69" w:rsidP="00AB6E69">
      <w:pPr>
        <w:jc w:val="right"/>
        <w:rPr>
          <w:rFonts w:ascii="Sylfaen" w:hAnsi="Sylfaen"/>
          <w:b/>
          <w:i/>
          <w:iCs/>
        </w:rPr>
      </w:pPr>
      <w:r w:rsidRPr="00D107AB">
        <w:rPr>
          <w:rFonts w:ascii="Sylfaen" w:hAnsi="Sylfaen"/>
          <w:b/>
          <w:i/>
          <w:iCs/>
        </w:rPr>
        <w:t xml:space="preserve">к </w:t>
      </w:r>
      <w:r w:rsidR="00171C14" w:rsidRPr="00D107AB">
        <w:rPr>
          <w:rFonts w:ascii="Sylfaen" w:hAnsi="Sylfaen"/>
          <w:b/>
          <w:i/>
          <w:iCs/>
        </w:rPr>
        <w:t>Приглашение на запрос котировок</w:t>
      </w:r>
    </w:p>
    <w:p w14:paraId="7847CB9F" w14:textId="564B6D88" w:rsidR="00AB6E69" w:rsidRPr="00D107AB" w:rsidRDefault="00AB6E69" w:rsidP="00AB6E69">
      <w:pPr>
        <w:pStyle w:val="3"/>
        <w:keepNext w:val="0"/>
        <w:widowControl w:val="0"/>
        <w:spacing w:after="160" w:line="240" w:lineRule="auto"/>
        <w:ind w:firstLine="567"/>
        <w:jc w:val="right"/>
        <w:rPr>
          <w:rFonts w:ascii="Sylfaen" w:hAnsi="Sylfaen" w:cs="Arial"/>
          <w:b/>
          <w:iCs/>
          <w:sz w:val="24"/>
          <w:szCs w:val="24"/>
        </w:rPr>
      </w:pPr>
      <w:r w:rsidRPr="00D107AB">
        <w:rPr>
          <w:rFonts w:ascii="Sylfaen" w:hAnsi="Sylfaen"/>
          <w:b/>
          <w:iCs/>
          <w:sz w:val="24"/>
          <w:szCs w:val="24"/>
        </w:rPr>
        <w:t xml:space="preserve">под кодом </w:t>
      </w:r>
      <w:r w:rsidR="00DC1283" w:rsidRPr="00D107AB">
        <w:rPr>
          <w:rFonts w:ascii="Sylfaen" w:hAnsi="Sylfaen"/>
          <w:b/>
          <w:iCs/>
          <w:sz w:val="24"/>
          <w:szCs w:val="24"/>
        </w:rPr>
        <w:t>(</w:t>
      </w:r>
      <w:r w:rsidR="001152F6">
        <w:rPr>
          <w:rFonts w:ascii="Sylfaen" w:hAnsi="Sylfaen"/>
          <w:b/>
          <w:iCs/>
          <w:sz w:val="24"/>
          <w:szCs w:val="24"/>
        </w:rPr>
        <w:t>GT23MD-GhAPDzB-2026/1-SN</w:t>
      </w:r>
      <w:r w:rsidR="00DC1283" w:rsidRPr="00D107AB">
        <w:rPr>
          <w:rFonts w:ascii="Sylfaen" w:hAnsi="Sylfaen"/>
          <w:b/>
          <w:iCs/>
          <w:sz w:val="24"/>
          <w:szCs w:val="24"/>
        </w:rPr>
        <w:t>)(</w:t>
      </w:r>
      <w:r w:rsidR="001152F6">
        <w:rPr>
          <w:rFonts w:ascii="Sylfaen" w:hAnsi="Sylfaen"/>
          <w:b/>
          <w:iCs/>
          <w:sz w:val="24"/>
          <w:szCs w:val="24"/>
        </w:rPr>
        <w:t>ԳԹ23ՄԴ-ԳՀԱՊՁԲ-2026/1-ՍՆ</w:t>
      </w:r>
      <w:r w:rsidR="00DC1283" w:rsidRPr="00D107AB">
        <w:rPr>
          <w:rFonts w:ascii="Sylfaen" w:hAnsi="Sylfaen"/>
          <w:b/>
          <w:iCs/>
          <w:sz w:val="24"/>
          <w:szCs w:val="24"/>
        </w:rPr>
        <w:t>)</w:t>
      </w:r>
      <w:r w:rsidR="004A647E" w:rsidRPr="00D107AB">
        <w:rPr>
          <w:rFonts w:ascii="Sylfaen" w:hAnsi="Sylfaen"/>
          <w:b/>
          <w:bCs/>
          <w:iCs/>
        </w:rPr>
        <w:t>»</w:t>
      </w:r>
    </w:p>
    <w:p w14:paraId="755B92F6" w14:textId="77777777" w:rsidR="00F016A2" w:rsidRPr="00D107AB" w:rsidRDefault="00F016A2">
      <w:pPr>
        <w:rPr>
          <w:rFonts w:ascii="Sylfaen" w:hAnsi="Sylfaen"/>
          <w:b/>
          <w:i/>
          <w:iCs/>
        </w:rPr>
      </w:pPr>
    </w:p>
    <w:p w14:paraId="5521DF7A" w14:textId="77777777" w:rsidR="00F016A2" w:rsidRPr="00D107AB" w:rsidRDefault="00F016A2" w:rsidP="00F016A2">
      <w:pPr>
        <w:ind w:left="360" w:hanging="360"/>
        <w:jc w:val="center"/>
        <w:rPr>
          <w:rFonts w:ascii="Sylfaen" w:hAnsi="Sylfaen"/>
          <w:b/>
          <w:i/>
          <w:iCs/>
        </w:rPr>
      </w:pPr>
      <w:r w:rsidRPr="00D107AB">
        <w:rPr>
          <w:rFonts w:ascii="Sylfaen" w:hAnsi="Sylfaen"/>
          <w:b/>
          <w:i/>
          <w:iCs/>
        </w:rPr>
        <w:t>ФОРМА</w:t>
      </w:r>
    </w:p>
    <w:p w14:paraId="0F872BC2" w14:textId="77777777" w:rsidR="00F016A2" w:rsidRPr="00D107AB" w:rsidRDefault="00F016A2" w:rsidP="00F016A2">
      <w:pPr>
        <w:ind w:left="360" w:hanging="360"/>
        <w:jc w:val="center"/>
        <w:rPr>
          <w:rFonts w:ascii="Sylfaen" w:hAnsi="Sylfaen"/>
          <w:b/>
          <w:i/>
          <w:iCs/>
        </w:rPr>
      </w:pPr>
      <w:r w:rsidRPr="00D107AB">
        <w:rPr>
          <w:rFonts w:ascii="Sylfaen" w:hAnsi="Sylfaen"/>
          <w:b/>
          <w:i/>
          <w:iCs/>
        </w:rPr>
        <w:t>ДЕКЛАРАЦИИ О РЕАЛЬНЫХ  БЕНЕФИЦИАРАХ</w:t>
      </w:r>
    </w:p>
    <w:p w14:paraId="4FA65C2F" w14:textId="77777777" w:rsidR="00F016A2" w:rsidRPr="00D107AB" w:rsidRDefault="00F016A2" w:rsidP="00F016A2">
      <w:pPr>
        <w:ind w:left="360" w:hanging="360"/>
        <w:jc w:val="center"/>
        <w:rPr>
          <w:rFonts w:ascii="Sylfaen" w:eastAsia="GHEA Grapalat" w:hAnsi="Sylfaen" w:cs="GHEA Grapalat"/>
          <w:b/>
          <w:i/>
          <w:iCs/>
        </w:rPr>
      </w:pPr>
    </w:p>
    <w:p w14:paraId="3C2B6572" w14:textId="77777777" w:rsidR="00F016A2" w:rsidRPr="00D107AB" w:rsidRDefault="00F016A2" w:rsidP="00F016A2">
      <w:pPr>
        <w:numPr>
          <w:ilvl w:val="0"/>
          <w:numId w:val="25"/>
        </w:numPr>
        <w:pBdr>
          <w:top w:val="nil"/>
          <w:left w:val="nil"/>
          <w:bottom w:val="nil"/>
          <w:right w:val="nil"/>
          <w:between w:val="nil"/>
        </w:pBdr>
        <w:spacing w:after="160" w:line="259" w:lineRule="auto"/>
        <w:rPr>
          <w:rFonts w:ascii="Sylfaen" w:eastAsia="GHEA Grapalat" w:hAnsi="Sylfaen" w:cs="GHEA Grapalat"/>
          <w:b/>
          <w:i/>
          <w:iCs/>
          <w:color w:val="000000"/>
        </w:rPr>
      </w:pPr>
      <w:r w:rsidRPr="00D107AB">
        <w:rPr>
          <w:rFonts w:ascii="Sylfaen" w:eastAsia="GHEA Grapalat" w:hAnsi="Sylfaen" w:cs="GHEA Grapalat"/>
          <w:b/>
          <w:i/>
          <w:iCs/>
          <w:color w:val="000000"/>
        </w:rPr>
        <w:t>Организация</w:t>
      </w:r>
    </w:p>
    <w:p w14:paraId="67DF8F3E" w14:textId="77777777" w:rsidR="00F016A2" w:rsidRPr="00D107AB"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iCs/>
          <w:color w:val="000000"/>
        </w:rPr>
      </w:pPr>
      <w:r w:rsidRPr="00D107AB">
        <w:rPr>
          <w:rFonts w:ascii="Sylfaen" w:eastAsia="GHEA Grapalat" w:hAnsi="Sylfaen" w:cs="GHEA Grapalat"/>
          <w:i/>
          <w:iCs/>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D107AB" w14:paraId="47A606D7" w14:textId="77777777" w:rsidTr="006D2CDF">
        <w:tc>
          <w:tcPr>
            <w:tcW w:w="2836" w:type="dxa"/>
            <w:shd w:val="clear" w:color="auto" w:fill="D9E2F3"/>
            <w:vAlign w:val="center"/>
          </w:tcPr>
          <w:p w14:paraId="06872CA5" w14:textId="77777777" w:rsidR="00F016A2" w:rsidRPr="00D107A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D107AB">
              <w:rPr>
                <w:rFonts w:ascii="Sylfaen" w:eastAsia="GHEA Grapalat" w:hAnsi="Sylfaen" w:cs="GHEA Grapalat"/>
                <w:i/>
                <w:iCs/>
                <w:color w:val="000000"/>
              </w:rPr>
              <w:t>Наименование</w:t>
            </w:r>
          </w:p>
        </w:tc>
        <w:tc>
          <w:tcPr>
            <w:tcW w:w="6180" w:type="dxa"/>
            <w:vAlign w:val="center"/>
          </w:tcPr>
          <w:p w14:paraId="0AC877BB" w14:textId="77777777" w:rsidR="00F016A2" w:rsidRPr="00D107AB" w:rsidRDefault="00F016A2" w:rsidP="006D2CDF">
            <w:pPr>
              <w:spacing w:before="240" w:after="240"/>
              <w:rPr>
                <w:rFonts w:ascii="Sylfaen" w:eastAsia="GHEA Grapalat" w:hAnsi="Sylfaen" w:cs="GHEA Grapalat"/>
                <w:i/>
                <w:iCs/>
              </w:rPr>
            </w:pPr>
          </w:p>
        </w:tc>
      </w:tr>
      <w:tr w:rsidR="00F016A2" w:rsidRPr="00D107AB" w14:paraId="6D3D1B87" w14:textId="77777777" w:rsidTr="006D2CDF">
        <w:tc>
          <w:tcPr>
            <w:tcW w:w="2836" w:type="dxa"/>
            <w:shd w:val="clear" w:color="auto" w:fill="D9E2F3"/>
            <w:vAlign w:val="center"/>
          </w:tcPr>
          <w:p w14:paraId="47615201" w14:textId="77777777" w:rsidR="00F016A2" w:rsidRPr="00D107A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D107AB">
              <w:rPr>
                <w:rFonts w:ascii="Sylfaen" w:eastAsia="GHEA Grapalat" w:hAnsi="Sylfaen" w:cs="GHEA Grapalat"/>
                <w:i/>
                <w:iCs/>
                <w:color w:val="000000"/>
              </w:rPr>
              <w:t>Наименование латинскими буквами</w:t>
            </w:r>
          </w:p>
        </w:tc>
        <w:tc>
          <w:tcPr>
            <w:tcW w:w="6180" w:type="dxa"/>
            <w:vAlign w:val="center"/>
          </w:tcPr>
          <w:p w14:paraId="7B93B96A" w14:textId="77777777" w:rsidR="00F016A2" w:rsidRPr="00D107AB" w:rsidRDefault="00F016A2" w:rsidP="006D2CDF">
            <w:pPr>
              <w:spacing w:before="240" w:after="240"/>
              <w:rPr>
                <w:rFonts w:ascii="Sylfaen" w:eastAsia="GHEA Grapalat" w:hAnsi="Sylfaen" w:cs="GHEA Grapalat"/>
                <w:i/>
                <w:iCs/>
              </w:rPr>
            </w:pPr>
          </w:p>
        </w:tc>
      </w:tr>
      <w:tr w:rsidR="00F016A2" w:rsidRPr="00D107AB" w14:paraId="4AAA9026" w14:textId="77777777" w:rsidTr="006D2CDF">
        <w:tc>
          <w:tcPr>
            <w:tcW w:w="2836" w:type="dxa"/>
            <w:shd w:val="clear" w:color="auto" w:fill="D9E2F3"/>
            <w:vAlign w:val="center"/>
          </w:tcPr>
          <w:p w14:paraId="5C560C58" w14:textId="77777777" w:rsidR="00F016A2" w:rsidRPr="00D107A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D107AB">
              <w:rPr>
                <w:rFonts w:ascii="Sylfaen" w:eastAsia="GHEA Grapalat" w:hAnsi="Sylfaen" w:cs="GHEA Grapalat"/>
                <w:i/>
                <w:iCs/>
                <w:color w:val="000000"/>
              </w:rPr>
              <w:t>Номер государственной регистрации</w:t>
            </w:r>
          </w:p>
        </w:tc>
        <w:tc>
          <w:tcPr>
            <w:tcW w:w="6180" w:type="dxa"/>
            <w:vAlign w:val="center"/>
          </w:tcPr>
          <w:p w14:paraId="6C246103" w14:textId="77777777" w:rsidR="00F016A2" w:rsidRPr="00D107AB" w:rsidRDefault="00F016A2" w:rsidP="006D2CDF">
            <w:pPr>
              <w:spacing w:before="240" w:after="240"/>
              <w:rPr>
                <w:rFonts w:ascii="Sylfaen" w:eastAsia="GHEA Grapalat" w:hAnsi="Sylfaen" w:cs="GHEA Grapalat"/>
                <w:i/>
                <w:iCs/>
              </w:rPr>
            </w:pPr>
          </w:p>
        </w:tc>
      </w:tr>
      <w:tr w:rsidR="00F016A2" w:rsidRPr="00D107AB" w14:paraId="4CB8B1DC" w14:textId="77777777" w:rsidTr="006D2CDF">
        <w:tc>
          <w:tcPr>
            <w:tcW w:w="2836" w:type="dxa"/>
            <w:shd w:val="clear" w:color="auto" w:fill="D9E2F3"/>
            <w:vAlign w:val="center"/>
          </w:tcPr>
          <w:p w14:paraId="0C68D68D" w14:textId="77777777" w:rsidR="00F016A2" w:rsidRPr="00D107A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D107AB">
              <w:rPr>
                <w:rFonts w:ascii="Sylfaen" w:eastAsia="GHEA Grapalat" w:hAnsi="Sylfaen" w:cs="GHEA Grapalat"/>
                <w:i/>
                <w:iCs/>
                <w:color w:val="000000"/>
              </w:rPr>
              <w:t>День, месяц, год регистрации</w:t>
            </w:r>
          </w:p>
        </w:tc>
        <w:tc>
          <w:tcPr>
            <w:tcW w:w="6180" w:type="dxa"/>
            <w:vAlign w:val="center"/>
          </w:tcPr>
          <w:p w14:paraId="2CFBA369" w14:textId="77777777" w:rsidR="00F016A2" w:rsidRPr="00D107AB" w:rsidRDefault="00F016A2" w:rsidP="006D2CDF">
            <w:pPr>
              <w:spacing w:before="240" w:after="240"/>
              <w:rPr>
                <w:rFonts w:ascii="Sylfaen" w:eastAsia="GHEA Grapalat" w:hAnsi="Sylfaen" w:cs="GHEA Grapalat"/>
                <w:i/>
                <w:iCs/>
              </w:rPr>
            </w:pPr>
          </w:p>
        </w:tc>
      </w:tr>
      <w:tr w:rsidR="00F016A2" w:rsidRPr="00D107AB" w14:paraId="4FB8B31F" w14:textId="77777777" w:rsidTr="006D2CDF">
        <w:tc>
          <w:tcPr>
            <w:tcW w:w="2836" w:type="dxa"/>
            <w:shd w:val="clear" w:color="auto" w:fill="D9E2F3"/>
            <w:vAlign w:val="center"/>
          </w:tcPr>
          <w:p w14:paraId="648C2008" w14:textId="77777777" w:rsidR="00F016A2" w:rsidRPr="00D107AB" w:rsidRDefault="00F016A2" w:rsidP="006D2CDF">
            <w:pPr>
              <w:numPr>
                <w:ilvl w:val="2"/>
                <w:numId w:val="25"/>
              </w:numPr>
              <w:pBdr>
                <w:top w:val="nil"/>
                <w:left w:val="nil"/>
                <w:bottom w:val="nil"/>
                <w:right w:val="nil"/>
                <w:between w:val="nil"/>
              </w:pBdr>
              <w:ind w:left="0" w:firstLine="0"/>
              <w:rPr>
                <w:rFonts w:ascii="Sylfaen" w:eastAsia="GHEA Grapalat" w:hAnsi="Sylfaen" w:cs="GHEA Grapalat"/>
                <w:i/>
                <w:iCs/>
                <w:color w:val="000000"/>
              </w:rPr>
            </w:pPr>
            <w:r w:rsidRPr="00D107AB">
              <w:rPr>
                <w:rFonts w:ascii="Sylfaen" w:eastAsia="GHEA Grapalat" w:hAnsi="Sylfaen" w:cs="GHEA Grapalat"/>
                <w:i/>
                <w:iCs/>
                <w:color w:val="000000"/>
              </w:rPr>
              <w:t xml:space="preserve">Адрес </w:t>
            </w:r>
            <w:ins w:id="10" w:author="Inesa Kocharyan" w:date="2021-08-30T12:39:00Z">
              <w:r w:rsidRPr="00D107AB">
                <w:rPr>
                  <w:rFonts w:ascii="Sylfaen" w:eastAsia="GHEA Grapalat" w:hAnsi="Sylfaen" w:cs="GHEA Grapalat"/>
                  <w:i/>
                  <w:iCs/>
                  <w:color w:val="000000"/>
                </w:rPr>
                <w:t xml:space="preserve"> </w:t>
              </w:r>
            </w:ins>
            <w:r w:rsidRPr="00D107AB">
              <w:rPr>
                <w:rFonts w:ascii="Sylfaen" w:eastAsia="GHEA Grapalat" w:hAnsi="Sylfaen" w:cs="GHEA Grapalat"/>
                <w:i/>
                <w:iCs/>
                <w:color w:val="000000"/>
              </w:rPr>
              <w:t>регистрации</w:t>
            </w:r>
          </w:p>
        </w:tc>
        <w:tc>
          <w:tcPr>
            <w:tcW w:w="6180" w:type="dxa"/>
            <w:vAlign w:val="center"/>
          </w:tcPr>
          <w:p w14:paraId="6EB5CE50" w14:textId="77777777" w:rsidR="00F016A2" w:rsidRPr="00D107AB" w:rsidRDefault="00F016A2" w:rsidP="006D2CDF">
            <w:pPr>
              <w:spacing w:before="240" w:after="240"/>
              <w:rPr>
                <w:rFonts w:ascii="Sylfaen" w:eastAsia="GHEA Grapalat" w:hAnsi="Sylfaen" w:cs="GHEA Grapalat"/>
                <w:i/>
                <w:iCs/>
              </w:rPr>
            </w:pPr>
          </w:p>
        </w:tc>
      </w:tr>
      <w:tr w:rsidR="00F016A2" w:rsidRPr="00D107AB" w14:paraId="708CE8DF" w14:textId="77777777" w:rsidTr="006D2CDF">
        <w:tc>
          <w:tcPr>
            <w:tcW w:w="2836" w:type="dxa"/>
            <w:shd w:val="clear" w:color="auto" w:fill="D9E2F3"/>
            <w:vAlign w:val="center"/>
          </w:tcPr>
          <w:p w14:paraId="7BBC8101" w14:textId="77777777" w:rsidR="00F016A2" w:rsidRPr="00D107AB" w:rsidRDefault="00F016A2" w:rsidP="006D2CDF">
            <w:pPr>
              <w:numPr>
                <w:ilvl w:val="2"/>
                <w:numId w:val="25"/>
              </w:numPr>
              <w:pBdr>
                <w:top w:val="nil"/>
                <w:left w:val="nil"/>
                <w:bottom w:val="nil"/>
                <w:right w:val="nil"/>
                <w:between w:val="nil"/>
              </w:pBdr>
              <w:ind w:left="0" w:firstLine="0"/>
              <w:rPr>
                <w:rFonts w:ascii="Sylfaen" w:eastAsia="GHEA Grapalat" w:hAnsi="Sylfaen" w:cs="GHEA Grapalat"/>
                <w:i/>
                <w:iCs/>
                <w:color w:val="000000"/>
              </w:rPr>
            </w:pPr>
            <w:r w:rsidRPr="00D107AB">
              <w:rPr>
                <w:rFonts w:ascii="Sylfaen" w:eastAsia="GHEA Grapalat" w:hAnsi="Sylfaen" w:cs="GHEA Grapalat"/>
                <w:i/>
                <w:iCs/>
                <w:color w:val="000000"/>
              </w:rPr>
              <w:t>Государство регистрации</w:t>
            </w:r>
          </w:p>
        </w:tc>
        <w:tc>
          <w:tcPr>
            <w:tcW w:w="6180" w:type="dxa"/>
            <w:vAlign w:val="center"/>
          </w:tcPr>
          <w:p w14:paraId="09ADEDEA" w14:textId="77777777" w:rsidR="00F016A2" w:rsidRPr="00D107AB" w:rsidRDefault="00F016A2" w:rsidP="006D2CDF">
            <w:pPr>
              <w:spacing w:before="240" w:after="240"/>
              <w:ind w:left="993" w:hanging="851"/>
              <w:rPr>
                <w:rFonts w:ascii="Sylfaen" w:eastAsia="GHEA Grapalat" w:hAnsi="Sylfaen" w:cs="GHEA Grapalat"/>
                <w:i/>
                <w:iCs/>
              </w:rPr>
            </w:pPr>
          </w:p>
        </w:tc>
      </w:tr>
      <w:tr w:rsidR="00F016A2" w:rsidRPr="00D107AB" w14:paraId="687FCD95" w14:textId="77777777" w:rsidTr="006D2CDF">
        <w:tc>
          <w:tcPr>
            <w:tcW w:w="2836" w:type="dxa"/>
            <w:shd w:val="clear" w:color="auto" w:fill="D9E2F3"/>
            <w:vAlign w:val="center"/>
          </w:tcPr>
          <w:p w14:paraId="68CE9C0F" w14:textId="77777777" w:rsidR="00F016A2" w:rsidRPr="00D107AB" w:rsidRDefault="00F016A2" w:rsidP="006D2CDF">
            <w:pPr>
              <w:numPr>
                <w:ilvl w:val="2"/>
                <w:numId w:val="25"/>
              </w:numPr>
              <w:pBdr>
                <w:top w:val="nil"/>
                <w:left w:val="nil"/>
                <w:bottom w:val="nil"/>
                <w:right w:val="nil"/>
                <w:between w:val="nil"/>
              </w:pBdr>
              <w:ind w:left="284" w:hanging="284"/>
              <w:rPr>
                <w:rFonts w:ascii="Sylfaen" w:eastAsia="GHEA Grapalat" w:hAnsi="Sylfaen" w:cs="GHEA Grapalat"/>
                <w:i/>
                <w:iCs/>
                <w:color w:val="000000"/>
              </w:rPr>
            </w:pPr>
            <w:r w:rsidRPr="00D107AB">
              <w:rPr>
                <w:rFonts w:ascii="Sylfaen" w:eastAsia="GHEA Grapalat" w:hAnsi="Sylfaen" w:cs="GHEA Grapalat"/>
                <w:i/>
                <w:iCs/>
                <w:color w:val="000000"/>
              </w:rPr>
              <w:t>Имя и фамилия руководителя исполнительного органа</w:t>
            </w:r>
          </w:p>
        </w:tc>
        <w:tc>
          <w:tcPr>
            <w:tcW w:w="6180" w:type="dxa"/>
            <w:vAlign w:val="center"/>
          </w:tcPr>
          <w:p w14:paraId="5945DEC3" w14:textId="77777777" w:rsidR="00F016A2" w:rsidRPr="00D107AB" w:rsidRDefault="00F016A2" w:rsidP="006D2CDF">
            <w:pPr>
              <w:spacing w:before="240" w:after="240"/>
              <w:ind w:left="993" w:hanging="851"/>
              <w:rPr>
                <w:rFonts w:ascii="Sylfaen" w:eastAsia="GHEA Grapalat" w:hAnsi="Sylfaen" w:cs="GHEA Grapalat"/>
                <w:i/>
                <w:iCs/>
              </w:rPr>
            </w:pPr>
          </w:p>
        </w:tc>
      </w:tr>
    </w:tbl>
    <w:p w14:paraId="09FEB8CE" w14:textId="77777777" w:rsidR="00F016A2" w:rsidRPr="00D107AB"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iCs/>
          <w:color w:val="000000"/>
        </w:rPr>
      </w:pPr>
      <w:r w:rsidRPr="00D107AB">
        <w:rPr>
          <w:rFonts w:ascii="Sylfaen" w:eastAsia="GHEA Grapalat" w:hAnsi="Sylfaen" w:cs="GHEA Grapalat"/>
          <w:i/>
          <w:iCs/>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107AB" w14:paraId="49F2CEB4" w14:textId="77777777" w:rsidTr="006D2CDF">
        <w:tc>
          <w:tcPr>
            <w:tcW w:w="2835" w:type="dxa"/>
            <w:shd w:val="clear" w:color="auto" w:fill="D9E2F3"/>
            <w:vAlign w:val="center"/>
          </w:tcPr>
          <w:p w14:paraId="0C046AFD" w14:textId="77777777" w:rsidR="00F016A2" w:rsidRPr="00D107A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D107AB">
              <w:rPr>
                <w:rFonts w:ascii="Sylfaen" w:eastAsia="GHEA Grapalat" w:hAnsi="Sylfaen" w:cs="GHEA Grapalat"/>
                <w:i/>
                <w:iCs/>
                <w:color w:val="000000"/>
              </w:rPr>
              <w:t>Имя и фамилия лица, представляющего декларацию</w:t>
            </w:r>
          </w:p>
        </w:tc>
        <w:tc>
          <w:tcPr>
            <w:tcW w:w="6180" w:type="dxa"/>
            <w:vAlign w:val="center"/>
          </w:tcPr>
          <w:p w14:paraId="20892F93" w14:textId="77777777" w:rsidR="00F016A2" w:rsidRPr="00D107AB" w:rsidRDefault="00F016A2" w:rsidP="006D2CDF">
            <w:pPr>
              <w:spacing w:before="240" w:after="240"/>
              <w:rPr>
                <w:rFonts w:ascii="Sylfaen" w:eastAsia="GHEA Grapalat" w:hAnsi="Sylfaen" w:cs="GHEA Grapalat"/>
                <w:i/>
                <w:iCs/>
              </w:rPr>
            </w:pPr>
          </w:p>
        </w:tc>
      </w:tr>
      <w:tr w:rsidR="00F016A2" w:rsidRPr="00D107AB" w14:paraId="597D7B3A" w14:textId="77777777" w:rsidTr="006D2CDF">
        <w:trPr>
          <w:trHeight w:val="1487"/>
        </w:trPr>
        <w:tc>
          <w:tcPr>
            <w:tcW w:w="2835" w:type="dxa"/>
            <w:shd w:val="clear" w:color="auto" w:fill="D9E2F3"/>
            <w:vAlign w:val="center"/>
          </w:tcPr>
          <w:p w14:paraId="02F0A0FE" w14:textId="77777777" w:rsidR="00F016A2" w:rsidRPr="00D107A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D107AB">
              <w:rPr>
                <w:rFonts w:ascii="Sylfaen" w:eastAsia="GHEA Grapalat" w:hAnsi="Sylfaen" w:cs="GHEA Grapalat"/>
                <w:i/>
                <w:iCs/>
                <w:color w:val="000000"/>
              </w:rPr>
              <w:t>Должность лица, представляющего декларацию</w:t>
            </w:r>
          </w:p>
        </w:tc>
        <w:tc>
          <w:tcPr>
            <w:tcW w:w="6180" w:type="dxa"/>
            <w:vAlign w:val="center"/>
          </w:tcPr>
          <w:p w14:paraId="645CDC54" w14:textId="77777777" w:rsidR="00F016A2" w:rsidRPr="00D107AB" w:rsidRDefault="00F016A2" w:rsidP="006D2CDF">
            <w:pPr>
              <w:spacing w:before="240" w:after="240"/>
              <w:rPr>
                <w:rFonts w:ascii="Sylfaen" w:eastAsia="GHEA Grapalat" w:hAnsi="Sylfaen" w:cs="GHEA Grapalat"/>
                <w:i/>
                <w:iCs/>
              </w:rPr>
            </w:pPr>
          </w:p>
        </w:tc>
      </w:tr>
    </w:tbl>
    <w:p w14:paraId="3DED4274" w14:textId="77777777" w:rsidR="00F016A2" w:rsidRPr="00D107AB"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iCs/>
          <w:color w:val="000000"/>
        </w:rPr>
      </w:pPr>
      <w:r w:rsidRPr="00D107AB">
        <w:rPr>
          <w:rFonts w:ascii="Sylfaen" w:eastAsia="GHEA Grapalat" w:hAnsi="Sylfaen" w:cs="GHEA Grapalat"/>
          <w:i/>
          <w:iCs/>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107AB" w14:paraId="00141C45" w14:textId="77777777" w:rsidTr="006D2CDF">
        <w:tc>
          <w:tcPr>
            <w:tcW w:w="2835" w:type="dxa"/>
            <w:shd w:val="clear" w:color="auto" w:fill="D9E2F3"/>
            <w:vAlign w:val="center"/>
          </w:tcPr>
          <w:p w14:paraId="521B2293" w14:textId="77777777" w:rsidR="00F016A2" w:rsidRPr="00D107AB" w:rsidRDefault="00F016A2" w:rsidP="006D2CDF">
            <w:pPr>
              <w:numPr>
                <w:ilvl w:val="2"/>
                <w:numId w:val="25"/>
              </w:numPr>
              <w:pBdr>
                <w:top w:val="nil"/>
                <w:left w:val="nil"/>
                <w:bottom w:val="nil"/>
                <w:right w:val="nil"/>
                <w:between w:val="nil"/>
              </w:pBdr>
              <w:spacing w:after="160" w:line="259" w:lineRule="auto"/>
              <w:ind w:left="0" w:hanging="79"/>
              <w:rPr>
                <w:rFonts w:ascii="Sylfaen" w:eastAsia="GHEA Grapalat" w:hAnsi="Sylfaen" w:cs="GHEA Grapalat"/>
                <w:i/>
                <w:iCs/>
                <w:color w:val="000000"/>
              </w:rPr>
            </w:pPr>
            <w:r w:rsidRPr="00D107AB">
              <w:rPr>
                <w:rFonts w:ascii="Sylfaen" w:eastAsia="GHEA Grapalat" w:hAnsi="Sylfaen" w:cs="GHEA Grapalat"/>
                <w:i/>
                <w:iCs/>
                <w:color w:val="000000"/>
              </w:rPr>
              <w:lastRenderedPageBreak/>
              <w:t>День, месяц, год подписания декларации</w:t>
            </w:r>
          </w:p>
        </w:tc>
        <w:tc>
          <w:tcPr>
            <w:tcW w:w="6180" w:type="dxa"/>
            <w:vAlign w:val="center"/>
          </w:tcPr>
          <w:p w14:paraId="760A3159" w14:textId="77777777" w:rsidR="00F016A2" w:rsidRPr="00D107AB" w:rsidRDefault="00F016A2" w:rsidP="006D2CDF">
            <w:pPr>
              <w:spacing w:before="240" w:after="240"/>
              <w:rPr>
                <w:rFonts w:ascii="Sylfaen" w:eastAsia="GHEA Grapalat" w:hAnsi="Sylfaen" w:cs="GHEA Grapalat"/>
                <w:i/>
                <w:iCs/>
              </w:rPr>
            </w:pPr>
          </w:p>
        </w:tc>
      </w:tr>
      <w:tr w:rsidR="00F016A2" w:rsidRPr="00D107AB" w14:paraId="64E27306" w14:textId="77777777" w:rsidTr="006D2CDF">
        <w:tc>
          <w:tcPr>
            <w:tcW w:w="2835" w:type="dxa"/>
            <w:shd w:val="clear" w:color="auto" w:fill="D9E2F3"/>
            <w:vAlign w:val="center"/>
          </w:tcPr>
          <w:p w14:paraId="1E8D3D23" w14:textId="77777777" w:rsidR="00F016A2" w:rsidRPr="00D107AB" w:rsidRDefault="00F016A2" w:rsidP="006D2CDF">
            <w:pPr>
              <w:numPr>
                <w:ilvl w:val="2"/>
                <w:numId w:val="25"/>
              </w:numPr>
              <w:pBdr>
                <w:top w:val="nil"/>
                <w:left w:val="nil"/>
                <w:bottom w:val="nil"/>
                <w:right w:val="nil"/>
                <w:between w:val="nil"/>
              </w:pBdr>
              <w:spacing w:after="160" w:line="259" w:lineRule="auto"/>
              <w:ind w:left="0" w:hanging="79"/>
              <w:rPr>
                <w:rFonts w:ascii="Sylfaen" w:eastAsia="GHEA Grapalat" w:hAnsi="Sylfaen" w:cs="GHEA Grapalat"/>
                <w:i/>
                <w:iCs/>
                <w:color w:val="000000"/>
              </w:rPr>
            </w:pPr>
            <w:r w:rsidRPr="00D107AB">
              <w:rPr>
                <w:rFonts w:ascii="Sylfaen" w:eastAsia="GHEA Grapalat" w:hAnsi="Sylfaen" w:cs="GHEA Grapalat"/>
                <w:i/>
                <w:iCs/>
                <w:color w:val="000000"/>
              </w:rPr>
              <w:t>Количество страниц декларации</w:t>
            </w:r>
          </w:p>
        </w:tc>
        <w:tc>
          <w:tcPr>
            <w:tcW w:w="6180" w:type="dxa"/>
            <w:vAlign w:val="center"/>
          </w:tcPr>
          <w:p w14:paraId="2B6F38CA" w14:textId="77777777" w:rsidR="00F016A2" w:rsidRPr="00D107AB" w:rsidRDefault="00F016A2" w:rsidP="006D2CDF">
            <w:pPr>
              <w:spacing w:before="240" w:after="240"/>
              <w:rPr>
                <w:rFonts w:ascii="Sylfaen" w:eastAsia="GHEA Grapalat" w:hAnsi="Sylfaen" w:cs="GHEA Grapalat"/>
                <w:i/>
                <w:iCs/>
              </w:rPr>
            </w:pPr>
          </w:p>
        </w:tc>
      </w:tr>
      <w:tr w:rsidR="00F016A2" w:rsidRPr="00D107AB" w14:paraId="73078C5B" w14:textId="77777777" w:rsidTr="006D2CDF">
        <w:tc>
          <w:tcPr>
            <w:tcW w:w="2835" w:type="dxa"/>
            <w:shd w:val="clear" w:color="auto" w:fill="D9E2F3"/>
            <w:vAlign w:val="center"/>
          </w:tcPr>
          <w:p w14:paraId="5E639E9F" w14:textId="77777777" w:rsidR="00F016A2" w:rsidRPr="00D107AB" w:rsidRDefault="00F016A2" w:rsidP="006D2CDF">
            <w:pPr>
              <w:numPr>
                <w:ilvl w:val="2"/>
                <w:numId w:val="25"/>
              </w:numPr>
              <w:pBdr>
                <w:top w:val="nil"/>
                <w:left w:val="nil"/>
                <w:bottom w:val="nil"/>
                <w:right w:val="nil"/>
                <w:between w:val="nil"/>
              </w:pBdr>
              <w:spacing w:after="160" w:line="259" w:lineRule="auto"/>
              <w:ind w:left="0" w:hanging="79"/>
              <w:rPr>
                <w:rFonts w:ascii="Sylfaen" w:eastAsia="GHEA Grapalat" w:hAnsi="Sylfaen" w:cs="GHEA Grapalat"/>
                <w:i/>
                <w:iCs/>
                <w:color w:val="000000"/>
              </w:rPr>
            </w:pPr>
            <w:r w:rsidRPr="00D107AB">
              <w:rPr>
                <w:rFonts w:ascii="Sylfaen" w:eastAsia="GHEA Grapalat" w:hAnsi="Sylfaen" w:cs="GHEA Grapalat"/>
                <w:i/>
                <w:iCs/>
                <w:color w:val="000000"/>
              </w:rPr>
              <w:t>Подпись лица, представляющего декларацию</w:t>
            </w:r>
          </w:p>
        </w:tc>
        <w:tc>
          <w:tcPr>
            <w:tcW w:w="6180" w:type="dxa"/>
            <w:vAlign w:val="center"/>
          </w:tcPr>
          <w:p w14:paraId="2EC913C1" w14:textId="77777777" w:rsidR="00F016A2" w:rsidRPr="00D107AB" w:rsidRDefault="00F016A2" w:rsidP="006D2CDF">
            <w:pPr>
              <w:spacing w:before="240" w:after="240"/>
              <w:rPr>
                <w:rFonts w:ascii="Sylfaen" w:eastAsia="GHEA Grapalat" w:hAnsi="Sylfaen" w:cs="GHEA Grapalat"/>
                <w:i/>
                <w:iCs/>
              </w:rPr>
            </w:pPr>
          </w:p>
        </w:tc>
      </w:tr>
    </w:tbl>
    <w:p w14:paraId="03A07693" w14:textId="77777777" w:rsidR="00F016A2" w:rsidRPr="00D107AB" w:rsidRDefault="00F016A2" w:rsidP="00F016A2">
      <w:pPr>
        <w:rPr>
          <w:rFonts w:ascii="Sylfaen" w:eastAsia="GHEA Grapalat" w:hAnsi="Sylfaen" w:cs="GHEA Grapalat"/>
          <w:i/>
          <w:iCs/>
        </w:rPr>
      </w:pPr>
    </w:p>
    <w:p w14:paraId="3DF18E17" w14:textId="77777777" w:rsidR="00F016A2" w:rsidRPr="00D107AB" w:rsidRDefault="00F016A2" w:rsidP="00F016A2">
      <w:pPr>
        <w:rPr>
          <w:rFonts w:ascii="Sylfaen" w:eastAsia="GHEA Grapalat" w:hAnsi="Sylfaen" w:cs="GHEA Grapalat"/>
          <w:i/>
          <w:iCs/>
        </w:rPr>
      </w:pPr>
      <w:r w:rsidRPr="00D107AB">
        <w:rPr>
          <w:rFonts w:ascii="Sylfaen" w:hAnsi="Sylfaen"/>
          <w:i/>
          <w:iCs/>
        </w:rPr>
        <w:br w:type="page"/>
      </w:r>
    </w:p>
    <w:p w14:paraId="76E4D408" w14:textId="77777777" w:rsidR="00F016A2" w:rsidRPr="00D107AB" w:rsidRDefault="00F016A2" w:rsidP="00F016A2">
      <w:pPr>
        <w:numPr>
          <w:ilvl w:val="0"/>
          <w:numId w:val="25"/>
        </w:numPr>
        <w:pBdr>
          <w:top w:val="nil"/>
          <w:left w:val="nil"/>
          <w:bottom w:val="nil"/>
          <w:right w:val="nil"/>
          <w:between w:val="nil"/>
        </w:pBdr>
        <w:spacing w:after="160" w:line="259" w:lineRule="auto"/>
        <w:rPr>
          <w:rFonts w:ascii="Sylfaen" w:eastAsia="GHEA Grapalat" w:hAnsi="Sylfaen" w:cs="GHEA Grapalat"/>
          <w:i/>
          <w:iCs/>
          <w:color w:val="000000"/>
        </w:rPr>
      </w:pPr>
      <w:r w:rsidRPr="00D107AB">
        <w:rPr>
          <w:rFonts w:ascii="Sylfaen" w:eastAsia="GHEA Grapalat" w:hAnsi="Sylfaen" w:cs="GHEA Grapalat"/>
          <w:b/>
          <w:i/>
          <w:iCs/>
          <w:color w:val="000000"/>
        </w:rPr>
        <w:lastRenderedPageBreak/>
        <w:t>Данные листинга  акций</w:t>
      </w:r>
    </w:p>
    <w:p w14:paraId="43A72247" w14:textId="77777777" w:rsidR="00F016A2" w:rsidRPr="00D107AB"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iCs/>
          <w:color w:val="000000"/>
        </w:rPr>
      </w:pPr>
      <w:r w:rsidRPr="00D107AB">
        <w:rPr>
          <w:rFonts w:ascii="Sylfaen" w:eastAsia="GHEA Grapalat" w:hAnsi="Sylfaen" w:cs="GHEA Grapalat"/>
          <w:i/>
          <w:iCs/>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107AB" w14:paraId="60FA80AB" w14:textId="77777777" w:rsidTr="006D2CDF">
        <w:tc>
          <w:tcPr>
            <w:tcW w:w="2835" w:type="dxa"/>
            <w:shd w:val="clear" w:color="auto" w:fill="D9E2F3"/>
            <w:vAlign w:val="center"/>
          </w:tcPr>
          <w:p w14:paraId="7DDAE2DE" w14:textId="77777777" w:rsidR="00F016A2" w:rsidRPr="00D107AB" w:rsidRDefault="00F016A2" w:rsidP="006D2CDF">
            <w:pPr>
              <w:numPr>
                <w:ilvl w:val="2"/>
                <w:numId w:val="25"/>
              </w:numPr>
              <w:pBdr>
                <w:top w:val="nil"/>
                <w:left w:val="nil"/>
                <w:bottom w:val="nil"/>
                <w:right w:val="nil"/>
                <w:between w:val="nil"/>
              </w:pBdr>
              <w:spacing w:after="160" w:line="259" w:lineRule="auto"/>
              <w:ind w:left="284" w:hanging="284"/>
              <w:rPr>
                <w:rFonts w:ascii="Sylfaen" w:eastAsia="GHEA Grapalat" w:hAnsi="Sylfaen" w:cs="GHEA Grapalat"/>
                <w:i/>
                <w:iCs/>
                <w:color w:val="000000"/>
              </w:rPr>
            </w:pPr>
            <w:r w:rsidRPr="00D107AB">
              <w:rPr>
                <w:rFonts w:ascii="Sylfaen" w:eastAsia="GHEA Grapalat" w:hAnsi="Sylfaen" w:cs="GHEA Grapalat"/>
                <w:i/>
                <w:iCs/>
                <w:color w:val="000000"/>
              </w:rPr>
              <w:t>Наименование фондовой биржи</w:t>
            </w:r>
          </w:p>
        </w:tc>
        <w:tc>
          <w:tcPr>
            <w:tcW w:w="6180" w:type="dxa"/>
            <w:vAlign w:val="center"/>
          </w:tcPr>
          <w:p w14:paraId="513E6020" w14:textId="77777777" w:rsidR="00F016A2" w:rsidRPr="00D107AB" w:rsidRDefault="00F016A2" w:rsidP="006D2CDF">
            <w:pPr>
              <w:spacing w:before="240" w:after="240"/>
              <w:rPr>
                <w:rFonts w:ascii="Sylfaen" w:eastAsia="GHEA Grapalat" w:hAnsi="Sylfaen" w:cs="GHEA Grapalat"/>
                <w:i/>
                <w:iCs/>
              </w:rPr>
            </w:pPr>
          </w:p>
        </w:tc>
      </w:tr>
      <w:tr w:rsidR="00F016A2" w:rsidRPr="00D107AB" w14:paraId="3557C1F3" w14:textId="77777777" w:rsidTr="006D2CDF">
        <w:tc>
          <w:tcPr>
            <w:tcW w:w="2835" w:type="dxa"/>
            <w:shd w:val="clear" w:color="auto" w:fill="D9E2F3"/>
            <w:vAlign w:val="center"/>
          </w:tcPr>
          <w:p w14:paraId="0527002F" w14:textId="77777777" w:rsidR="00F016A2" w:rsidRPr="00D107A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D107AB">
              <w:rPr>
                <w:rFonts w:ascii="Sylfaen" w:eastAsia="GHEA Grapalat" w:hAnsi="Sylfaen" w:cs="GHEA Grapalat"/>
                <w:i/>
                <w:iCs/>
                <w:color w:val="000000"/>
              </w:rPr>
              <w:t xml:space="preserve">Ссылка на документы, наличествующие на бирже </w:t>
            </w:r>
          </w:p>
        </w:tc>
        <w:tc>
          <w:tcPr>
            <w:tcW w:w="6180" w:type="dxa"/>
            <w:vAlign w:val="center"/>
          </w:tcPr>
          <w:p w14:paraId="443EB94E" w14:textId="77777777" w:rsidR="00F016A2" w:rsidRPr="00D107AB" w:rsidRDefault="00F016A2" w:rsidP="006D2CDF">
            <w:pPr>
              <w:spacing w:before="240" w:after="240"/>
              <w:rPr>
                <w:rFonts w:ascii="Sylfaen" w:eastAsia="GHEA Grapalat" w:hAnsi="Sylfaen" w:cs="GHEA Grapalat"/>
                <w:i/>
                <w:iCs/>
              </w:rPr>
            </w:pPr>
          </w:p>
        </w:tc>
      </w:tr>
    </w:tbl>
    <w:p w14:paraId="02B84E3D" w14:textId="77777777" w:rsidR="00F016A2" w:rsidRPr="00D107AB"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iCs/>
          <w:color w:val="000000"/>
        </w:rPr>
      </w:pPr>
      <w:r w:rsidRPr="00D107AB">
        <w:rPr>
          <w:rFonts w:ascii="Sylfaen" w:eastAsia="GHEA Grapalat" w:hAnsi="Sylfaen" w:cs="GHEA Grapalat"/>
          <w:i/>
          <w:iCs/>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107AB" w14:paraId="2441B518" w14:textId="77777777" w:rsidTr="006D2CDF">
        <w:tc>
          <w:tcPr>
            <w:tcW w:w="2835" w:type="dxa"/>
            <w:shd w:val="clear" w:color="auto" w:fill="D9E2F3"/>
            <w:vAlign w:val="center"/>
          </w:tcPr>
          <w:p w14:paraId="739E2E28" w14:textId="77777777" w:rsidR="00F016A2" w:rsidRPr="00D107A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D107AB">
              <w:rPr>
                <w:rFonts w:ascii="Sylfaen" w:eastAsia="GHEA Grapalat" w:hAnsi="Sylfaen" w:cs="GHEA Grapalat"/>
                <w:i/>
                <w:iCs/>
                <w:color w:val="000000"/>
              </w:rPr>
              <w:t>Наименование</w:t>
            </w:r>
          </w:p>
        </w:tc>
        <w:tc>
          <w:tcPr>
            <w:tcW w:w="6180" w:type="dxa"/>
            <w:vAlign w:val="center"/>
          </w:tcPr>
          <w:p w14:paraId="165DB6FD" w14:textId="77777777" w:rsidR="00F016A2" w:rsidRPr="00D107AB" w:rsidRDefault="00F016A2" w:rsidP="006D2CDF">
            <w:pPr>
              <w:spacing w:before="240" w:after="240"/>
              <w:rPr>
                <w:rFonts w:ascii="Sylfaen" w:eastAsia="GHEA Grapalat" w:hAnsi="Sylfaen" w:cs="GHEA Grapalat"/>
                <w:i/>
                <w:iCs/>
              </w:rPr>
            </w:pPr>
          </w:p>
        </w:tc>
      </w:tr>
      <w:tr w:rsidR="00F016A2" w:rsidRPr="00D107AB" w14:paraId="6769EB80" w14:textId="77777777" w:rsidTr="006D2CDF">
        <w:tc>
          <w:tcPr>
            <w:tcW w:w="2835" w:type="dxa"/>
            <w:shd w:val="clear" w:color="auto" w:fill="D9E2F3"/>
            <w:vAlign w:val="center"/>
          </w:tcPr>
          <w:p w14:paraId="07CD2181" w14:textId="77777777" w:rsidR="00F016A2" w:rsidRPr="00D107A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D107AB">
              <w:rPr>
                <w:rFonts w:ascii="Sylfaen" w:eastAsia="GHEA Grapalat" w:hAnsi="Sylfaen" w:cs="GHEA Grapalat"/>
                <w:i/>
                <w:iCs/>
                <w:color w:val="000000"/>
              </w:rPr>
              <w:t>Наименование латинскими буквами</w:t>
            </w:r>
            <w:r w:rsidRPr="00D107AB">
              <w:rPr>
                <w:rFonts w:ascii="Sylfaen" w:hAnsi="Sylfaen"/>
                <w:i/>
                <w:iCs/>
              </w:rPr>
              <w:t xml:space="preserve"> </w:t>
            </w:r>
          </w:p>
        </w:tc>
        <w:tc>
          <w:tcPr>
            <w:tcW w:w="6180" w:type="dxa"/>
            <w:vAlign w:val="center"/>
          </w:tcPr>
          <w:p w14:paraId="638B05C9" w14:textId="77777777" w:rsidR="00F016A2" w:rsidRPr="00D107AB" w:rsidRDefault="00F016A2" w:rsidP="006D2CDF">
            <w:pPr>
              <w:spacing w:before="240" w:after="240"/>
              <w:rPr>
                <w:rFonts w:ascii="Sylfaen" w:eastAsia="GHEA Grapalat" w:hAnsi="Sylfaen" w:cs="GHEA Grapalat"/>
                <w:i/>
                <w:iCs/>
              </w:rPr>
            </w:pPr>
          </w:p>
        </w:tc>
      </w:tr>
      <w:tr w:rsidR="00F016A2" w:rsidRPr="00D107AB" w14:paraId="7A1EB7F0" w14:textId="77777777" w:rsidTr="006D2CDF">
        <w:tc>
          <w:tcPr>
            <w:tcW w:w="2835" w:type="dxa"/>
            <w:shd w:val="clear" w:color="auto" w:fill="D9E2F3"/>
            <w:vAlign w:val="center"/>
          </w:tcPr>
          <w:p w14:paraId="657C7486" w14:textId="77777777" w:rsidR="00F016A2" w:rsidRPr="00D107A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D107AB">
              <w:rPr>
                <w:rFonts w:ascii="Sylfaen" w:eastAsia="GHEA Grapalat" w:hAnsi="Sylfaen" w:cs="GHEA Grapalat"/>
                <w:i/>
                <w:iCs/>
                <w:color w:val="000000"/>
              </w:rPr>
              <w:t>Номер государственной регистрации</w:t>
            </w:r>
          </w:p>
        </w:tc>
        <w:tc>
          <w:tcPr>
            <w:tcW w:w="6180" w:type="dxa"/>
            <w:vAlign w:val="center"/>
          </w:tcPr>
          <w:p w14:paraId="728F2F83" w14:textId="77777777" w:rsidR="00F016A2" w:rsidRPr="00D107AB" w:rsidRDefault="00F016A2" w:rsidP="006D2CDF">
            <w:pPr>
              <w:spacing w:before="240" w:after="240"/>
              <w:rPr>
                <w:rFonts w:ascii="Sylfaen" w:eastAsia="GHEA Grapalat" w:hAnsi="Sylfaen" w:cs="GHEA Grapalat"/>
                <w:i/>
                <w:iCs/>
              </w:rPr>
            </w:pPr>
          </w:p>
        </w:tc>
      </w:tr>
      <w:tr w:rsidR="00F016A2" w:rsidRPr="00D107AB" w14:paraId="3624CDD8" w14:textId="77777777" w:rsidTr="006D2CDF">
        <w:tc>
          <w:tcPr>
            <w:tcW w:w="2835" w:type="dxa"/>
            <w:shd w:val="clear" w:color="auto" w:fill="D9E2F3"/>
            <w:vAlign w:val="center"/>
          </w:tcPr>
          <w:p w14:paraId="07835C11" w14:textId="77777777" w:rsidR="00F016A2" w:rsidRPr="00D107A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D107AB">
              <w:rPr>
                <w:rFonts w:ascii="Sylfaen" w:eastAsia="GHEA Grapalat" w:hAnsi="Sylfaen" w:cs="GHEA Grapalat"/>
                <w:i/>
                <w:iCs/>
                <w:color w:val="000000"/>
              </w:rPr>
              <w:t>День, месяц, год регистрации</w:t>
            </w:r>
          </w:p>
        </w:tc>
        <w:tc>
          <w:tcPr>
            <w:tcW w:w="6180" w:type="dxa"/>
            <w:vAlign w:val="center"/>
          </w:tcPr>
          <w:p w14:paraId="556F9E9D" w14:textId="77777777" w:rsidR="00F016A2" w:rsidRPr="00D107AB" w:rsidRDefault="00F016A2" w:rsidP="006D2CDF">
            <w:pPr>
              <w:spacing w:before="240" w:after="240"/>
              <w:rPr>
                <w:rFonts w:ascii="Sylfaen" w:eastAsia="GHEA Grapalat" w:hAnsi="Sylfaen" w:cs="GHEA Grapalat"/>
                <w:i/>
                <w:iCs/>
              </w:rPr>
            </w:pPr>
          </w:p>
        </w:tc>
      </w:tr>
      <w:tr w:rsidR="00F016A2" w:rsidRPr="00D107AB" w14:paraId="3D9D40D5" w14:textId="77777777" w:rsidTr="006D2CDF">
        <w:tc>
          <w:tcPr>
            <w:tcW w:w="2835" w:type="dxa"/>
            <w:shd w:val="clear" w:color="auto" w:fill="D9E2F3"/>
            <w:vAlign w:val="center"/>
          </w:tcPr>
          <w:p w14:paraId="3CF9A505" w14:textId="77777777" w:rsidR="00F016A2" w:rsidRPr="00D107A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D107AB">
              <w:rPr>
                <w:rFonts w:ascii="Sylfaen" w:eastAsia="GHEA Grapalat" w:hAnsi="Sylfaen" w:cs="GHEA Grapalat"/>
                <w:i/>
                <w:iCs/>
                <w:color w:val="000000"/>
              </w:rPr>
              <w:t>Адрес регистрации</w:t>
            </w:r>
          </w:p>
        </w:tc>
        <w:tc>
          <w:tcPr>
            <w:tcW w:w="6180" w:type="dxa"/>
            <w:vAlign w:val="center"/>
          </w:tcPr>
          <w:p w14:paraId="503C8A94" w14:textId="77777777" w:rsidR="00F016A2" w:rsidRPr="00D107AB" w:rsidRDefault="00F016A2" w:rsidP="006D2CDF">
            <w:pPr>
              <w:spacing w:before="240" w:after="240"/>
              <w:rPr>
                <w:rFonts w:ascii="Sylfaen" w:eastAsia="GHEA Grapalat" w:hAnsi="Sylfaen" w:cs="GHEA Grapalat"/>
                <w:i/>
                <w:iCs/>
              </w:rPr>
            </w:pPr>
          </w:p>
        </w:tc>
      </w:tr>
      <w:tr w:rsidR="00F016A2" w:rsidRPr="00D107AB" w14:paraId="5FEA427C" w14:textId="77777777" w:rsidTr="006D2CDF">
        <w:trPr>
          <w:trHeight w:val="1361"/>
        </w:trPr>
        <w:tc>
          <w:tcPr>
            <w:tcW w:w="2835" w:type="dxa"/>
            <w:shd w:val="clear" w:color="auto" w:fill="D9E2F3"/>
            <w:vAlign w:val="center"/>
          </w:tcPr>
          <w:p w14:paraId="54CD08E3" w14:textId="77777777" w:rsidR="00F016A2" w:rsidRPr="00D107A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D107AB">
              <w:rPr>
                <w:rFonts w:ascii="Sylfaen" w:eastAsia="GHEA Grapalat" w:hAnsi="Sylfaen" w:cs="GHEA Grapalat"/>
                <w:i/>
                <w:iCs/>
                <w:color w:val="000000"/>
              </w:rPr>
              <w:t>Государтво регистрации</w:t>
            </w:r>
          </w:p>
        </w:tc>
        <w:tc>
          <w:tcPr>
            <w:tcW w:w="6180" w:type="dxa"/>
            <w:vAlign w:val="center"/>
          </w:tcPr>
          <w:p w14:paraId="58DAE0AD" w14:textId="77777777" w:rsidR="00F016A2" w:rsidRPr="00D107AB" w:rsidRDefault="00F016A2" w:rsidP="006D2CDF">
            <w:pPr>
              <w:spacing w:before="240" w:after="240"/>
              <w:rPr>
                <w:rFonts w:ascii="Sylfaen" w:eastAsia="GHEA Grapalat" w:hAnsi="Sylfaen" w:cs="GHEA Grapalat"/>
                <w:i/>
                <w:iCs/>
              </w:rPr>
            </w:pPr>
          </w:p>
        </w:tc>
      </w:tr>
      <w:tr w:rsidR="00F016A2" w:rsidRPr="00D107AB" w14:paraId="0EA1B844" w14:textId="77777777" w:rsidTr="006D2CDF">
        <w:tc>
          <w:tcPr>
            <w:tcW w:w="2835" w:type="dxa"/>
            <w:shd w:val="clear" w:color="auto" w:fill="D9E2F3"/>
            <w:vAlign w:val="center"/>
          </w:tcPr>
          <w:p w14:paraId="39056FA1" w14:textId="77777777" w:rsidR="00F016A2" w:rsidRPr="00D107A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D107AB">
              <w:rPr>
                <w:rFonts w:ascii="Sylfaen" w:eastAsia="GHEA Grapalat" w:hAnsi="Sylfaen" w:cs="GHEA Grapalat"/>
                <w:i/>
                <w:iCs/>
                <w:color w:val="000000"/>
              </w:rPr>
              <w:t>Имя и фамилия руководителя исполнительного органа</w:t>
            </w:r>
          </w:p>
        </w:tc>
        <w:tc>
          <w:tcPr>
            <w:tcW w:w="6180" w:type="dxa"/>
            <w:vAlign w:val="center"/>
          </w:tcPr>
          <w:p w14:paraId="20985280" w14:textId="77777777" w:rsidR="00F016A2" w:rsidRPr="00D107AB" w:rsidRDefault="00F016A2" w:rsidP="006D2CDF">
            <w:pPr>
              <w:spacing w:before="240" w:after="240"/>
              <w:rPr>
                <w:rFonts w:ascii="Sylfaen" w:eastAsia="GHEA Grapalat" w:hAnsi="Sylfaen" w:cs="GHEA Grapalat"/>
                <w:i/>
                <w:iCs/>
              </w:rPr>
            </w:pPr>
          </w:p>
        </w:tc>
      </w:tr>
    </w:tbl>
    <w:p w14:paraId="6D26D248" w14:textId="77777777" w:rsidR="00F016A2" w:rsidRPr="00D107AB"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iCs/>
        </w:rPr>
      </w:pPr>
      <w:r w:rsidRPr="00D107AB">
        <w:rPr>
          <w:rFonts w:ascii="Sylfaen" w:eastAsia="GHEA Grapalat" w:hAnsi="Sylfaen"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D107AB" w14:paraId="49D0242F" w14:textId="77777777" w:rsidTr="006D2CDF">
        <w:tc>
          <w:tcPr>
            <w:tcW w:w="2836" w:type="dxa"/>
            <w:shd w:val="clear" w:color="auto" w:fill="D9E2F3"/>
            <w:vAlign w:val="center"/>
          </w:tcPr>
          <w:p w14:paraId="055DFC3C" w14:textId="77777777" w:rsidR="00F016A2" w:rsidRPr="00D107AB" w:rsidRDefault="00F016A2" w:rsidP="006D2CDF">
            <w:pPr>
              <w:numPr>
                <w:ilvl w:val="2"/>
                <w:numId w:val="25"/>
              </w:numPr>
              <w:pBdr>
                <w:top w:val="nil"/>
                <w:left w:val="nil"/>
                <w:bottom w:val="nil"/>
                <w:right w:val="nil"/>
                <w:between w:val="nil"/>
              </w:pBdr>
              <w:spacing w:after="160" w:line="259" w:lineRule="auto"/>
              <w:ind w:hanging="930"/>
              <w:rPr>
                <w:rFonts w:ascii="Sylfaen" w:eastAsia="GHEA Grapalat" w:hAnsi="Sylfaen" w:cs="GHEA Grapalat"/>
                <w:i/>
                <w:iCs/>
                <w:color w:val="000000"/>
              </w:rPr>
            </w:pPr>
            <w:r w:rsidRPr="00D107AB">
              <w:rPr>
                <w:rFonts w:ascii="Sylfaen" w:eastAsia="GHEA Grapalat" w:hAnsi="Sylfaen" w:cs="GHEA Grapalat"/>
                <w:i/>
                <w:iCs/>
                <w:color w:val="000000"/>
              </w:rPr>
              <w:t>Размер участия (%)</w:t>
            </w:r>
          </w:p>
        </w:tc>
        <w:tc>
          <w:tcPr>
            <w:tcW w:w="6178" w:type="dxa"/>
            <w:vAlign w:val="center"/>
          </w:tcPr>
          <w:p w14:paraId="01A248D1" w14:textId="77777777" w:rsidR="00F016A2" w:rsidRPr="00D107AB" w:rsidRDefault="00F016A2" w:rsidP="006D2CDF">
            <w:pPr>
              <w:spacing w:before="240" w:after="240"/>
              <w:rPr>
                <w:rFonts w:ascii="Sylfaen" w:eastAsia="GHEA Grapalat" w:hAnsi="Sylfaen" w:cs="GHEA Grapalat"/>
                <w:i/>
                <w:iCs/>
              </w:rPr>
            </w:pPr>
          </w:p>
        </w:tc>
      </w:tr>
      <w:tr w:rsidR="00F016A2" w:rsidRPr="00D107AB" w14:paraId="66BB9FAC" w14:textId="77777777" w:rsidTr="006D2CDF">
        <w:tc>
          <w:tcPr>
            <w:tcW w:w="2836" w:type="dxa"/>
            <w:shd w:val="clear" w:color="auto" w:fill="D9E2F3"/>
            <w:vAlign w:val="center"/>
          </w:tcPr>
          <w:p w14:paraId="510909FF" w14:textId="77777777" w:rsidR="00F016A2" w:rsidRPr="00D107AB" w:rsidRDefault="00F016A2" w:rsidP="006D2CDF">
            <w:pPr>
              <w:numPr>
                <w:ilvl w:val="2"/>
                <w:numId w:val="25"/>
              </w:numPr>
              <w:pBdr>
                <w:top w:val="nil"/>
                <w:left w:val="nil"/>
                <w:bottom w:val="nil"/>
                <w:right w:val="nil"/>
                <w:between w:val="nil"/>
              </w:pBdr>
              <w:ind w:hanging="930"/>
              <w:rPr>
                <w:rFonts w:ascii="Sylfaen" w:eastAsia="GHEA Grapalat" w:hAnsi="Sylfaen" w:cs="GHEA Grapalat"/>
                <w:i/>
                <w:iCs/>
                <w:color w:val="000000"/>
              </w:rPr>
            </w:pPr>
            <w:r w:rsidRPr="00D107AB">
              <w:rPr>
                <w:rFonts w:ascii="Sylfaen" w:eastAsia="GHEA Grapalat" w:hAnsi="Sylfaen" w:cs="GHEA Grapalat"/>
                <w:i/>
                <w:iCs/>
                <w:color w:val="000000"/>
              </w:rPr>
              <w:t>Вид участия</w:t>
            </w:r>
          </w:p>
        </w:tc>
        <w:tc>
          <w:tcPr>
            <w:tcW w:w="6178" w:type="dxa"/>
            <w:vAlign w:val="center"/>
          </w:tcPr>
          <w:p w14:paraId="62D168A8" w14:textId="77777777" w:rsidR="00F016A2" w:rsidRPr="00D107AB" w:rsidRDefault="003B28A9" w:rsidP="006D2CDF">
            <w:pPr>
              <w:spacing w:before="240" w:after="240"/>
              <w:rPr>
                <w:rFonts w:ascii="Sylfaen" w:eastAsia="GHEA Grapalat" w:hAnsi="Sylfaen" w:cs="GHEA Grapalat"/>
                <w:i/>
                <w:iCs/>
              </w:rPr>
            </w:pPr>
            <w:sdt>
              <w:sdtPr>
                <w:rPr>
                  <w:rFonts w:ascii="Sylfaen" w:eastAsia="GHEA Grapalat" w:hAnsi="Sylfaen" w:cs="GHEA Grapalat"/>
                  <w:i/>
                  <w:iCs/>
                </w:rPr>
                <w:id w:val="-181660743"/>
                <w14:checkbox>
                  <w14:checked w14:val="0"/>
                  <w14:checkedState w14:val="2612" w14:font="MS Gothic"/>
                  <w14:uncheckedState w14:val="2610" w14:font="MS Gothic"/>
                </w14:checkbox>
              </w:sdtPr>
              <w:sdtContent>
                <w:r w:rsidR="00F016A2" w:rsidRPr="00D107AB">
                  <w:rPr>
                    <w:rFonts w:ascii="Segoe UI Symbol" w:eastAsia="MS Gothic" w:hAnsi="Segoe UI Symbol" w:cs="Segoe UI Symbol"/>
                    <w:i/>
                    <w:iCs/>
                  </w:rPr>
                  <w:t>☐</w:t>
                </w:r>
              </w:sdtContent>
            </w:sdt>
            <w:r w:rsidR="00F016A2" w:rsidRPr="00D107AB">
              <w:rPr>
                <w:rFonts w:ascii="Sylfaen" w:eastAsia="GHEA Grapalat" w:hAnsi="Sylfaen" w:cs="GHEA Grapalat"/>
                <w:i/>
                <w:iCs/>
              </w:rPr>
              <w:tab/>
              <w:t>Прямое участие</w:t>
            </w:r>
          </w:p>
          <w:p w14:paraId="16A8D9E3" w14:textId="77777777" w:rsidR="00F016A2" w:rsidRPr="00D107AB" w:rsidRDefault="003B28A9" w:rsidP="006D2CDF">
            <w:pPr>
              <w:spacing w:before="240" w:after="240"/>
              <w:rPr>
                <w:rFonts w:ascii="Sylfaen" w:eastAsia="GHEA Grapalat" w:hAnsi="Sylfaen" w:cs="GHEA Grapalat"/>
                <w:i/>
                <w:iCs/>
              </w:rPr>
            </w:pPr>
            <w:sdt>
              <w:sdtPr>
                <w:rPr>
                  <w:rFonts w:ascii="Sylfaen" w:eastAsia="GHEA Grapalat" w:hAnsi="Sylfaen" w:cs="GHEA Grapalat"/>
                  <w:i/>
                  <w:iCs/>
                </w:rPr>
                <w:id w:val="-534419621"/>
                <w14:checkbox>
                  <w14:checked w14:val="0"/>
                  <w14:checkedState w14:val="2612" w14:font="MS Gothic"/>
                  <w14:uncheckedState w14:val="2610" w14:font="MS Gothic"/>
                </w14:checkbox>
              </w:sdtPr>
              <w:sdtContent>
                <w:r w:rsidR="00F016A2" w:rsidRPr="00D107AB">
                  <w:rPr>
                    <w:rFonts w:ascii="Segoe UI Symbol" w:eastAsia="MS Gothic" w:hAnsi="Segoe UI Symbol" w:cs="Segoe UI Symbol"/>
                    <w:i/>
                    <w:iCs/>
                  </w:rPr>
                  <w:t>☐</w:t>
                </w:r>
              </w:sdtContent>
            </w:sdt>
            <w:r w:rsidR="00F016A2" w:rsidRPr="00D107AB">
              <w:rPr>
                <w:rFonts w:ascii="Sylfaen" w:eastAsia="GHEA Grapalat" w:hAnsi="Sylfaen" w:cs="GHEA Grapalat"/>
                <w:i/>
                <w:iCs/>
              </w:rPr>
              <w:tab/>
              <w:t>Косвенное участие</w:t>
            </w:r>
          </w:p>
        </w:tc>
      </w:tr>
    </w:tbl>
    <w:p w14:paraId="46E96AE4" w14:textId="77777777" w:rsidR="00F016A2" w:rsidRPr="00D107AB" w:rsidRDefault="00F016A2" w:rsidP="00F016A2">
      <w:pPr>
        <w:pBdr>
          <w:top w:val="nil"/>
          <w:left w:val="nil"/>
          <w:bottom w:val="nil"/>
          <w:right w:val="nil"/>
          <w:between w:val="nil"/>
        </w:pBdr>
        <w:spacing w:before="240"/>
        <w:rPr>
          <w:rFonts w:ascii="Sylfaen" w:eastAsia="GHEA Grapalat" w:hAnsi="Sylfaen" w:cs="GHEA Grapalat"/>
          <w:i/>
          <w:iCs/>
        </w:rPr>
      </w:pPr>
      <w:r w:rsidRPr="00D107AB">
        <w:rPr>
          <w:rFonts w:ascii="Sylfaen" w:hAnsi="Sylfaen"/>
          <w:i/>
          <w:iCs/>
        </w:rPr>
        <w:lastRenderedPageBreak/>
        <w:br w:type="page"/>
      </w:r>
    </w:p>
    <w:p w14:paraId="03B68BC4" w14:textId="77777777" w:rsidR="00F016A2" w:rsidRPr="00D107AB" w:rsidRDefault="00F016A2" w:rsidP="00F016A2">
      <w:pPr>
        <w:numPr>
          <w:ilvl w:val="0"/>
          <w:numId w:val="25"/>
        </w:numPr>
        <w:pBdr>
          <w:top w:val="nil"/>
          <w:left w:val="nil"/>
          <w:bottom w:val="nil"/>
          <w:right w:val="nil"/>
          <w:between w:val="nil"/>
        </w:pBdr>
        <w:spacing w:line="259" w:lineRule="auto"/>
        <w:rPr>
          <w:rFonts w:ascii="Sylfaen" w:eastAsia="GHEA Grapalat" w:hAnsi="Sylfaen" w:cs="GHEA Grapalat"/>
          <w:b/>
          <w:i/>
          <w:iCs/>
          <w:color w:val="000000"/>
        </w:rPr>
      </w:pPr>
      <w:r w:rsidRPr="00D107AB">
        <w:rPr>
          <w:rFonts w:ascii="Sylfaen" w:eastAsia="GHEA Grapalat" w:hAnsi="Sylfaen" w:cs="GHEA Grapalat"/>
          <w:b/>
          <w:i/>
          <w:iCs/>
          <w:color w:val="000000"/>
        </w:rPr>
        <w:lastRenderedPageBreak/>
        <w:t>Участие государства, муниципалитета или международной организации</w:t>
      </w:r>
    </w:p>
    <w:p w14:paraId="0D1C9701" w14:textId="77777777" w:rsidR="00F016A2" w:rsidRPr="00D107AB"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iCs/>
          <w:color w:val="000000"/>
        </w:rPr>
      </w:pPr>
      <w:r w:rsidRPr="00D107AB">
        <w:rPr>
          <w:rFonts w:ascii="Sylfaen" w:eastAsia="GHEA Grapalat" w:hAnsi="Sylfaen" w:cs="GHEA Grapalat"/>
          <w:i/>
          <w:iCs/>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D107AB" w14:paraId="0E204266" w14:textId="77777777" w:rsidTr="006D2CDF">
        <w:tc>
          <w:tcPr>
            <w:tcW w:w="2837" w:type="dxa"/>
            <w:shd w:val="clear" w:color="auto" w:fill="D9E2F3"/>
            <w:vAlign w:val="center"/>
          </w:tcPr>
          <w:p w14:paraId="1CD9A8B4" w14:textId="77777777" w:rsidR="00F016A2" w:rsidRPr="00D107A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D107AB">
              <w:rPr>
                <w:rFonts w:ascii="Sylfaen" w:eastAsia="GHEA Grapalat" w:hAnsi="Sylfaen" w:cs="GHEA Grapalat"/>
                <w:i/>
                <w:iCs/>
                <w:color w:val="000000"/>
              </w:rPr>
              <w:t>Название государства</w:t>
            </w:r>
          </w:p>
        </w:tc>
        <w:tc>
          <w:tcPr>
            <w:tcW w:w="6180" w:type="dxa"/>
            <w:vAlign w:val="center"/>
          </w:tcPr>
          <w:p w14:paraId="6529C2BA" w14:textId="77777777" w:rsidR="00F016A2" w:rsidRPr="00D107AB" w:rsidRDefault="00F016A2" w:rsidP="006D2CDF">
            <w:pPr>
              <w:spacing w:before="240" w:after="240"/>
              <w:rPr>
                <w:rFonts w:ascii="Sylfaen" w:eastAsia="GHEA Grapalat" w:hAnsi="Sylfaen" w:cs="GHEA Grapalat"/>
                <w:i/>
                <w:iCs/>
              </w:rPr>
            </w:pPr>
          </w:p>
        </w:tc>
      </w:tr>
      <w:tr w:rsidR="00F016A2" w:rsidRPr="00D107AB" w14:paraId="2421ED35" w14:textId="77777777" w:rsidTr="006D2CDF">
        <w:tc>
          <w:tcPr>
            <w:tcW w:w="2837" w:type="dxa"/>
            <w:shd w:val="clear" w:color="auto" w:fill="D9E2F3"/>
            <w:vAlign w:val="center"/>
          </w:tcPr>
          <w:p w14:paraId="069FFAF4" w14:textId="77777777" w:rsidR="00F016A2" w:rsidRPr="00D107A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D107AB">
              <w:rPr>
                <w:rFonts w:ascii="Sylfaen" w:eastAsia="GHEA Grapalat" w:hAnsi="Sylfaen" w:cs="GHEA Grapalat"/>
                <w:i/>
                <w:iCs/>
                <w:color w:val="000000"/>
              </w:rPr>
              <w:t>Название муниципалитета</w:t>
            </w:r>
          </w:p>
        </w:tc>
        <w:tc>
          <w:tcPr>
            <w:tcW w:w="6180" w:type="dxa"/>
            <w:vAlign w:val="center"/>
          </w:tcPr>
          <w:p w14:paraId="426B2973" w14:textId="77777777" w:rsidR="00F016A2" w:rsidRPr="00D107AB" w:rsidRDefault="00F016A2" w:rsidP="006D2CDF">
            <w:pPr>
              <w:spacing w:before="240" w:after="240"/>
              <w:rPr>
                <w:rFonts w:ascii="Sylfaen" w:eastAsia="GHEA Grapalat" w:hAnsi="Sylfaen" w:cs="GHEA Grapalat"/>
                <w:i/>
                <w:iCs/>
              </w:rPr>
            </w:pPr>
          </w:p>
        </w:tc>
      </w:tr>
      <w:tr w:rsidR="00F016A2" w:rsidRPr="00D107AB" w14:paraId="40807C64" w14:textId="77777777" w:rsidTr="006D2CDF">
        <w:tc>
          <w:tcPr>
            <w:tcW w:w="2837" w:type="dxa"/>
            <w:shd w:val="clear" w:color="auto" w:fill="D9E2F3"/>
            <w:vAlign w:val="center"/>
          </w:tcPr>
          <w:p w14:paraId="4495C838" w14:textId="77777777" w:rsidR="00F016A2" w:rsidRPr="00D107A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D107AB">
              <w:rPr>
                <w:rFonts w:ascii="Sylfaen" w:eastAsia="GHEA Grapalat" w:hAnsi="Sylfaen" w:cs="GHEA Grapalat"/>
                <w:i/>
                <w:iCs/>
                <w:color w:val="000000"/>
              </w:rPr>
              <w:t>Размер участия (%)</w:t>
            </w:r>
          </w:p>
        </w:tc>
        <w:tc>
          <w:tcPr>
            <w:tcW w:w="6180" w:type="dxa"/>
            <w:vAlign w:val="center"/>
          </w:tcPr>
          <w:p w14:paraId="412EEE80" w14:textId="77777777" w:rsidR="00F016A2" w:rsidRPr="00D107AB" w:rsidRDefault="00F016A2" w:rsidP="006D2CDF">
            <w:pPr>
              <w:spacing w:before="240" w:after="240"/>
              <w:rPr>
                <w:rFonts w:ascii="Sylfaen" w:eastAsia="GHEA Grapalat" w:hAnsi="Sylfaen" w:cs="GHEA Grapalat"/>
                <w:i/>
                <w:iCs/>
              </w:rPr>
            </w:pPr>
          </w:p>
        </w:tc>
      </w:tr>
      <w:tr w:rsidR="00F016A2" w:rsidRPr="00D107AB" w14:paraId="6E1A9521" w14:textId="77777777" w:rsidTr="006D2CDF">
        <w:tc>
          <w:tcPr>
            <w:tcW w:w="2837" w:type="dxa"/>
            <w:shd w:val="clear" w:color="auto" w:fill="D9E2F3"/>
            <w:vAlign w:val="center"/>
          </w:tcPr>
          <w:p w14:paraId="1C30E4A4" w14:textId="77777777" w:rsidR="00F016A2" w:rsidRPr="00D107AB" w:rsidRDefault="00F016A2" w:rsidP="006D2CDF">
            <w:pPr>
              <w:numPr>
                <w:ilvl w:val="2"/>
                <w:numId w:val="25"/>
              </w:numPr>
              <w:pBdr>
                <w:top w:val="nil"/>
                <w:left w:val="nil"/>
                <w:bottom w:val="nil"/>
                <w:right w:val="nil"/>
                <w:between w:val="nil"/>
              </w:pBdr>
              <w:ind w:left="0" w:firstLine="0"/>
              <w:rPr>
                <w:rFonts w:ascii="Sylfaen" w:eastAsia="GHEA Grapalat" w:hAnsi="Sylfaen" w:cs="GHEA Grapalat"/>
                <w:i/>
                <w:iCs/>
                <w:color w:val="000000"/>
              </w:rPr>
            </w:pPr>
            <w:r w:rsidRPr="00D107AB">
              <w:rPr>
                <w:rFonts w:ascii="Sylfaen" w:eastAsia="GHEA Grapalat" w:hAnsi="Sylfaen" w:cs="GHEA Grapalat"/>
                <w:i/>
                <w:iCs/>
                <w:color w:val="000000"/>
              </w:rPr>
              <w:t>Вид участия</w:t>
            </w:r>
          </w:p>
        </w:tc>
        <w:tc>
          <w:tcPr>
            <w:tcW w:w="6180" w:type="dxa"/>
            <w:vAlign w:val="center"/>
          </w:tcPr>
          <w:p w14:paraId="1AC03907" w14:textId="77777777" w:rsidR="00F016A2" w:rsidRPr="00D107AB" w:rsidRDefault="003B28A9" w:rsidP="006D2CDF">
            <w:pPr>
              <w:spacing w:before="240" w:after="240"/>
              <w:rPr>
                <w:rFonts w:ascii="Sylfaen" w:eastAsia="GHEA Grapalat" w:hAnsi="Sylfaen" w:cs="GHEA Grapalat"/>
                <w:i/>
                <w:iCs/>
              </w:rPr>
            </w:pPr>
            <w:sdt>
              <w:sdtPr>
                <w:rPr>
                  <w:rFonts w:ascii="Sylfaen" w:eastAsia="GHEA Grapalat" w:hAnsi="Sylfaen" w:cs="GHEA Grapalat"/>
                  <w:i/>
                  <w:iCs/>
                </w:rPr>
                <w:id w:val="-136730621"/>
                <w14:checkbox>
                  <w14:checked w14:val="0"/>
                  <w14:checkedState w14:val="2612" w14:font="MS Gothic"/>
                  <w14:uncheckedState w14:val="2610" w14:font="MS Gothic"/>
                </w14:checkbox>
              </w:sdtPr>
              <w:sdtContent>
                <w:r w:rsidR="00F016A2" w:rsidRPr="00D107AB">
                  <w:rPr>
                    <w:rFonts w:ascii="Segoe UI Symbol" w:eastAsia="MS Gothic" w:hAnsi="Segoe UI Symbol" w:cs="Segoe UI Symbol"/>
                    <w:i/>
                    <w:iCs/>
                  </w:rPr>
                  <w:t>☐</w:t>
                </w:r>
              </w:sdtContent>
            </w:sdt>
            <w:r w:rsidR="00F016A2" w:rsidRPr="00D107AB">
              <w:rPr>
                <w:rFonts w:ascii="Sylfaen" w:eastAsia="GHEA Grapalat" w:hAnsi="Sylfaen" w:cs="GHEA Grapalat"/>
                <w:i/>
                <w:iCs/>
              </w:rPr>
              <w:tab/>
              <w:t>Прямое участие</w:t>
            </w:r>
          </w:p>
          <w:p w14:paraId="5B588607" w14:textId="77777777" w:rsidR="00F016A2" w:rsidRPr="00D107AB" w:rsidRDefault="003B28A9" w:rsidP="006D2CDF">
            <w:pPr>
              <w:spacing w:before="240" w:after="240"/>
              <w:rPr>
                <w:rFonts w:ascii="Sylfaen" w:eastAsia="GHEA Grapalat" w:hAnsi="Sylfaen" w:cs="GHEA Grapalat"/>
                <w:i/>
                <w:iCs/>
              </w:rPr>
            </w:pPr>
            <w:sdt>
              <w:sdtPr>
                <w:rPr>
                  <w:rFonts w:ascii="Sylfaen" w:eastAsia="GHEA Grapalat" w:hAnsi="Sylfaen" w:cs="GHEA Grapalat"/>
                  <w:i/>
                  <w:iCs/>
                </w:rPr>
                <w:id w:val="-895968346"/>
                <w14:checkbox>
                  <w14:checked w14:val="0"/>
                  <w14:checkedState w14:val="2612" w14:font="MS Gothic"/>
                  <w14:uncheckedState w14:val="2610" w14:font="MS Gothic"/>
                </w14:checkbox>
              </w:sdtPr>
              <w:sdtContent>
                <w:r w:rsidR="00F016A2" w:rsidRPr="00D107AB">
                  <w:rPr>
                    <w:rFonts w:ascii="Segoe UI Symbol" w:eastAsia="MS Gothic" w:hAnsi="Segoe UI Symbol" w:cs="Segoe UI Symbol"/>
                    <w:i/>
                    <w:iCs/>
                  </w:rPr>
                  <w:t>☐</w:t>
                </w:r>
              </w:sdtContent>
            </w:sdt>
            <w:r w:rsidR="00F016A2" w:rsidRPr="00D107AB">
              <w:rPr>
                <w:rFonts w:ascii="Sylfaen" w:eastAsia="GHEA Grapalat" w:hAnsi="Sylfaen" w:cs="GHEA Grapalat"/>
                <w:i/>
                <w:iCs/>
              </w:rPr>
              <w:tab/>
              <w:t>Косвенное участие</w:t>
            </w:r>
          </w:p>
        </w:tc>
      </w:tr>
    </w:tbl>
    <w:p w14:paraId="0CD803FC" w14:textId="77777777" w:rsidR="00F016A2" w:rsidRPr="00D107AB"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iCs/>
          <w:color w:val="000000"/>
        </w:rPr>
      </w:pPr>
      <w:r w:rsidRPr="00D107AB">
        <w:rPr>
          <w:rFonts w:ascii="Sylfaen" w:eastAsia="GHEA Grapalat" w:hAnsi="Sylfaen" w:cs="GHEA Grapalat"/>
          <w:i/>
          <w:iCs/>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D107AB" w14:paraId="65434A65" w14:textId="77777777" w:rsidTr="006D2CDF">
        <w:tc>
          <w:tcPr>
            <w:tcW w:w="2837" w:type="dxa"/>
            <w:shd w:val="clear" w:color="auto" w:fill="D9E2F3"/>
            <w:vAlign w:val="center"/>
          </w:tcPr>
          <w:p w14:paraId="561D8ABA" w14:textId="77777777" w:rsidR="00F016A2" w:rsidRPr="00D107A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D107AB">
              <w:rPr>
                <w:rFonts w:ascii="Sylfaen" w:eastAsia="GHEA Grapalat" w:hAnsi="Sylfaen" w:cs="GHEA Grapalat"/>
                <w:i/>
                <w:iCs/>
                <w:color w:val="000000"/>
              </w:rPr>
              <w:t>Название международной организации</w:t>
            </w:r>
          </w:p>
        </w:tc>
        <w:tc>
          <w:tcPr>
            <w:tcW w:w="6180" w:type="dxa"/>
            <w:vAlign w:val="center"/>
          </w:tcPr>
          <w:p w14:paraId="465FD38B" w14:textId="77777777" w:rsidR="00F016A2" w:rsidRPr="00D107AB" w:rsidRDefault="00F016A2" w:rsidP="006D2CDF">
            <w:pPr>
              <w:spacing w:before="240" w:after="240"/>
              <w:rPr>
                <w:rFonts w:ascii="Sylfaen" w:eastAsia="GHEA Grapalat" w:hAnsi="Sylfaen" w:cs="GHEA Grapalat"/>
                <w:i/>
                <w:iCs/>
              </w:rPr>
            </w:pPr>
          </w:p>
        </w:tc>
      </w:tr>
      <w:tr w:rsidR="00F016A2" w:rsidRPr="00D107AB" w14:paraId="678558AD" w14:textId="77777777" w:rsidTr="006D2CDF">
        <w:tc>
          <w:tcPr>
            <w:tcW w:w="2837" w:type="dxa"/>
            <w:shd w:val="clear" w:color="auto" w:fill="D9E2F3"/>
            <w:vAlign w:val="center"/>
          </w:tcPr>
          <w:p w14:paraId="6189E8CB" w14:textId="77777777" w:rsidR="00F016A2" w:rsidRPr="00D107AB" w:rsidRDefault="00F016A2" w:rsidP="006D2CDF">
            <w:pPr>
              <w:numPr>
                <w:ilvl w:val="2"/>
                <w:numId w:val="25"/>
              </w:numPr>
              <w:pBdr>
                <w:top w:val="nil"/>
                <w:left w:val="nil"/>
                <w:bottom w:val="nil"/>
                <w:right w:val="nil"/>
                <w:between w:val="nil"/>
              </w:pBdr>
              <w:ind w:left="0" w:firstLine="0"/>
              <w:rPr>
                <w:rFonts w:ascii="Sylfaen" w:eastAsia="GHEA Grapalat" w:hAnsi="Sylfaen" w:cs="GHEA Grapalat"/>
                <w:i/>
                <w:iCs/>
                <w:color w:val="000000"/>
              </w:rPr>
            </w:pPr>
            <w:r w:rsidRPr="00D107AB">
              <w:rPr>
                <w:rFonts w:ascii="Sylfaen" w:eastAsia="GHEA Grapalat" w:hAnsi="Sylfaen" w:cs="GHEA Grapalat"/>
                <w:i/>
                <w:iCs/>
                <w:color w:val="000000"/>
              </w:rPr>
              <w:t>Название международной организации латинскими буквами</w:t>
            </w:r>
          </w:p>
        </w:tc>
        <w:tc>
          <w:tcPr>
            <w:tcW w:w="6180" w:type="dxa"/>
            <w:vAlign w:val="center"/>
          </w:tcPr>
          <w:p w14:paraId="02B4A75D" w14:textId="77777777" w:rsidR="00F016A2" w:rsidRPr="00D107AB" w:rsidRDefault="00F016A2" w:rsidP="006D2CDF">
            <w:pPr>
              <w:spacing w:before="240" w:after="240"/>
              <w:rPr>
                <w:rFonts w:ascii="Sylfaen" w:eastAsia="GHEA Grapalat" w:hAnsi="Sylfaen" w:cs="GHEA Grapalat"/>
                <w:i/>
                <w:iCs/>
              </w:rPr>
            </w:pPr>
          </w:p>
        </w:tc>
      </w:tr>
      <w:tr w:rsidR="00F016A2" w:rsidRPr="00D107AB" w14:paraId="74071F63" w14:textId="77777777" w:rsidTr="006D2CDF">
        <w:tc>
          <w:tcPr>
            <w:tcW w:w="2837" w:type="dxa"/>
            <w:shd w:val="clear" w:color="auto" w:fill="D9E2F3"/>
            <w:vAlign w:val="center"/>
          </w:tcPr>
          <w:p w14:paraId="01A7C00B" w14:textId="77777777" w:rsidR="00F016A2" w:rsidRPr="00D107A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D107AB">
              <w:rPr>
                <w:rFonts w:ascii="Sylfaen" w:eastAsia="GHEA Grapalat" w:hAnsi="Sylfaen" w:cs="GHEA Grapalat"/>
                <w:i/>
                <w:iCs/>
                <w:color w:val="000000"/>
              </w:rPr>
              <w:t>Размер участия</w:t>
            </w:r>
            <w:r w:rsidRPr="00D107AB" w:rsidDel="00C376E4">
              <w:rPr>
                <w:rFonts w:ascii="Sylfaen" w:eastAsia="GHEA Grapalat" w:hAnsi="Sylfaen" w:cs="GHEA Grapalat"/>
                <w:i/>
                <w:iCs/>
                <w:color w:val="000000"/>
              </w:rPr>
              <w:t xml:space="preserve"> </w:t>
            </w:r>
            <w:r w:rsidRPr="00D107AB">
              <w:rPr>
                <w:rFonts w:ascii="Sylfaen" w:eastAsia="GHEA Grapalat" w:hAnsi="Sylfaen" w:cs="GHEA Grapalat"/>
                <w:i/>
                <w:iCs/>
                <w:color w:val="000000"/>
              </w:rPr>
              <w:t>(%)</w:t>
            </w:r>
          </w:p>
        </w:tc>
        <w:tc>
          <w:tcPr>
            <w:tcW w:w="6180" w:type="dxa"/>
            <w:vAlign w:val="center"/>
          </w:tcPr>
          <w:p w14:paraId="1B7F0C49" w14:textId="77777777" w:rsidR="00F016A2" w:rsidRPr="00D107AB" w:rsidRDefault="00F016A2" w:rsidP="006D2CDF">
            <w:pPr>
              <w:spacing w:before="240" w:after="240"/>
              <w:rPr>
                <w:rFonts w:ascii="Sylfaen" w:eastAsia="GHEA Grapalat" w:hAnsi="Sylfaen" w:cs="GHEA Grapalat"/>
                <w:i/>
                <w:iCs/>
              </w:rPr>
            </w:pPr>
          </w:p>
        </w:tc>
      </w:tr>
      <w:tr w:rsidR="00F016A2" w:rsidRPr="00D107AB" w14:paraId="4B571C73" w14:textId="77777777" w:rsidTr="006D2CDF">
        <w:tc>
          <w:tcPr>
            <w:tcW w:w="2837" w:type="dxa"/>
            <w:shd w:val="clear" w:color="auto" w:fill="D9E2F3"/>
            <w:vAlign w:val="center"/>
          </w:tcPr>
          <w:p w14:paraId="504C209F" w14:textId="77777777" w:rsidR="00F016A2" w:rsidRPr="00D107AB" w:rsidRDefault="00F016A2" w:rsidP="006D2CDF">
            <w:pPr>
              <w:numPr>
                <w:ilvl w:val="2"/>
                <w:numId w:val="25"/>
              </w:numPr>
              <w:pBdr>
                <w:top w:val="nil"/>
                <w:left w:val="nil"/>
                <w:bottom w:val="nil"/>
                <w:right w:val="nil"/>
                <w:between w:val="nil"/>
              </w:pBdr>
              <w:ind w:left="0" w:firstLine="0"/>
              <w:rPr>
                <w:rFonts w:ascii="Sylfaen" w:eastAsia="GHEA Grapalat" w:hAnsi="Sylfaen" w:cs="GHEA Grapalat"/>
                <w:i/>
                <w:iCs/>
                <w:color w:val="000000"/>
              </w:rPr>
            </w:pPr>
            <w:r w:rsidRPr="00D107AB">
              <w:rPr>
                <w:rFonts w:ascii="Sylfaen" w:eastAsia="GHEA Grapalat" w:hAnsi="Sylfaen" w:cs="GHEA Grapalat"/>
                <w:i/>
                <w:iCs/>
                <w:color w:val="000000"/>
              </w:rPr>
              <w:t>Вид участия</w:t>
            </w:r>
          </w:p>
        </w:tc>
        <w:tc>
          <w:tcPr>
            <w:tcW w:w="6180" w:type="dxa"/>
            <w:vAlign w:val="center"/>
          </w:tcPr>
          <w:p w14:paraId="138C5B8A" w14:textId="77777777" w:rsidR="00F016A2" w:rsidRPr="00D107AB" w:rsidRDefault="003B28A9" w:rsidP="006D2CDF">
            <w:pPr>
              <w:spacing w:before="240" w:after="240"/>
              <w:rPr>
                <w:rFonts w:ascii="Sylfaen" w:eastAsia="GHEA Grapalat" w:hAnsi="Sylfaen" w:cs="GHEA Grapalat"/>
                <w:i/>
                <w:iCs/>
              </w:rPr>
            </w:pPr>
            <w:sdt>
              <w:sdtPr>
                <w:rPr>
                  <w:rFonts w:ascii="Sylfaen" w:eastAsia="GHEA Grapalat" w:hAnsi="Sylfaen" w:cs="GHEA Grapalat"/>
                  <w:i/>
                  <w:iCs/>
                </w:rPr>
                <w:id w:val="326794313"/>
                <w14:checkbox>
                  <w14:checked w14:val="0"/>
                  <w14:checkedState w14:val="2612" w14:font="MS Gothic"/>
                  <w14:uncheckedState w14:val="2610" w14:font="MS Gothic"/>
                </w14:checkbox>
              </w:sdtPr>
              <w:sdtContent>
                <w:r w:rsidR="00F016A2" w:rsidRPr="00D107AB">
                  <w:rPr>
                    <w:rFonts w:ascii="Segoe UI Symbol" w:eastAsia="MS Gothic" w:hAnsi="Segoe UI Symbol" w:cs="Segoe UI Symbol"/>
                    <w:i/>
                    <w:iCs/>
                  </w:rPr>
                  <w:t>☐</w:t>
                </w:r>
              </w:sdtContent>
            </w:sdt>
            <w:r w:rsidR="00F016A2" w:rsidRPr="00D107AB">
              <w:rPr>
                <w:rFonts w:ascii="Sylfaen" w:eastAsia="GHEA Grapalat" w:hAnsi="Sylfaen" w:cs="GHEA Grapalat"/>
                <w:i/>
                <w:iCs/>
              </w:rPr>
              <w:tab/>
              <w:t>Прямое участие</w:t>
            </w:r>
          </w:p>
          <w:p w14:paraId="0AA08691" w14:textId="77777777" w:rsidR="00F016A2" w:rsidRPr="00D107AB" w:rsidRDefault="003B28A9" w:rsidP="006D2CDF">
            <w:pPr>
              <w:spacing w:before="240" w:after="240"/>
              <w:rPr>
                <w:rFonts w:ascii="Sylfaen" w:eastAsia="GHEA Grapalat" w:hAnsi="Sylfaen" w:cs="GHEA Grapalat"/>
                <w:i/>
                <w:iCs/>
              </w:rPr>
            </w:pPr>
            <w:sdt>
              <w:sdtPr>
                <w:rPr>
                  <w:rFonts w:ascii="Sylfaen" w:eastAsia="GHEA Grapalat" w:hAnsi="Sylfaen" w:cs="GHEA Grapalat"/>
                  <w:i/>
                  <w:iCs/>
                </w:rPr>
                <w:id w:val="1179617233"/>
                <w14:checkbox>
                  <w14:checked w14:val="0"/>
                  <w14:checkedState w14:val="2612" w14:font="MS Gothic"/>
                  <w14:uncheckedState w14:val="2610" w14:font="MS Gothic"/>
                </w14:checkbox>
              </w:sdtPr>
              <w:sdtContent>
                <w:r w:rsidR="00F016A2" w:rsidRPr="00D107AB">
                  <w:rPr>
                    <w:rFonts w:ascii="Segoe UI Symbol" w:eastAsia="MS Gothic" w:hAnsi="Segoe UI Symbol" w:cs="Segoe UI Symbol"/>
                    <w:i/>
                    <w:iCs/>
                  </w:rPr>
                  <w:t>☐</w:t>
                </w:r>
              </w:sdtContent>
            </w:sdt>
            <w:r w:rsidR="00F016A2" w:rsidRPr="00D107AB">
              <w:rPr>
                <w:rFonts w:ascii="Sylfaen" w:eastAsia="GHEA Grapalat" w:hAnsi="Sylfaen" w:cs="GHEA Grapalat"/>
                <w:i/>
                <w:iCs/>
              </w:rPr>
              <w:tab/>
              <w:t>Косвенное участие</w:t>
            </w:r>
          </w:p>
        </w:tc>
      </w:tr>
    </w:tbl>
    <w:p w14:paraId="67EB5552" w14:textId="77777777" w:rsidR="00F016A2" w:rsidRPr="00D107AB" w:rsidRDefault="00F016A2" w:rsidP="00F016A2">
      <w:pPr>
        <w:rPr>
          <w:rFonts w:ascii="Sylfaen" w:eastAsia="GHEA Grapalat" w:hAnsi="Sylfaen" w:cs="GHEA Grapalat"/>
          <w:b/>
          <w:i/>
          <w:iCs/>
        </w:rPr>
      </w:pPr>
      <w:r w:rsidRPr="00D107AB">
        <w:rPr>
          <w:rFonts w:ascii="Sylfaen" w:hAnsi="Sylfaen"/>
          <w:i/>
          <w:iCs/>
        </w:rPr>
        <w:br w:type="page"/>
      </w:r>
    </w:p>
    <w:p w14:paraId="4A351A0F" w14:textId="77777777" w:rsidR="00F016A2" w:rsidRPr="00D107AB" w:rsidRDefault="00F016A2" w:rsidP="00F016A2">
      <w:pPr>
        <w:numPr>
          <w:ilvl w:val="0"/>
          <w:numId w:val="25"/>
        </w:numPr>
        <w:pBdr>
          <w:top w:val="nil"/>
          <w:left w:val="nil"/>
          <w:bottom w:val="nil"/>
          <w:right w:val="nil"/>
          <w:between w:val="nil"/>
        </w:pBdr>
        <w:spacing w:line="259" w:lineRule="auto"/>
        <w:rPr>
          <w:rFonts w:ascii="Sylfaen" w:eastAsia="GHEA Grapalat" w:hAnsi="Sylfaen" w:cs="GHEA Grapalat"/>
          <w:b/>
          <w:i/>
          <w:iCs/>
          <w:color w:val="000000"/>
        </w:rPr>
      </w:pPr>
      <w:r w:rsidRPr="00D107AB">
        <w:rPr>
          <w:rFonts w:ascii="Sylfaen" w:eastAsia="GHEA Grapalat" w:hAnsi="Sylfaen" w:cs="GHEA Grapalat"/>
          <w:b/>
          <w:i/>
          <w:iCs/>
          <w:color w:val="000000"/>
        </w:rPr>
        <w:lastRenderedPageBreak/>
        <w:t>Данные реального бенефициара</w:t>
      </w:r>
    </w:p>
    <w:p w14:paraId="7235812C" w14:textId="77777777" w:rsidR="00F016A2" w:rsidRPr="00D107AB"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iCs/>
          <w:color w:val="000000"/>
        </w:rPr>
      </w:pPr>
      <w:r w:rsidRPr="00D107AB">
        <w:rPr>
          <w:rFonts w:ascii="Sylfaen" w:eastAsia="GHEA Grapalat" w:hAnsi="Sylfaen" w:cs="GHEA Grapalat"/>
          <w:i/>
          <w:iCs/>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D107AB" w14:paraId="6ECD588A" w14:textId="77777777" w:rsidTr="006D2CDF">
        <w:tc>
          <w:tcPr>
            <w:tcW w:w="2836" w:type="dxa"/>
            <w:shd w:val="clear" w:color="auto" w:fill="D9E2F3"/>
            <w:vAlign w:val="center"/>
          </w:tcPr>
          <w:p w14:paraId="09A95904" w14:textId="77777777" w:rsidR="00F016A2" w:rsidRPr="00D107A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D107AB">
              <w:rPr>
                <w:rFonts w:ascii="Sylfaen" w:eastAsia="GHEA Grapalat" w:hAnsi="Sylfaen" w:cs="GHEA Grapalat"/>
                <w:i/>
                <w:iCs/>
                <w:color w:val="000000"/>
              </w:rPr>
              <w:t>Имя</w:t>
            </w:r>
          </w:p>
        </w:tc>
        <w:tc>
          <w:tcPr>
            <w:tcW w:w="6178" w:type="dxa"/>
            <w:vAlign w:val="center"/>
          </w:tcPr>
          <w:p w14:paraId="40C8B4D0" w14:textId="77777777" w:rsidR="00F016A2" w:rsidRPr="00D107AB" w:rsidRDefault="00F016A2" w:rsidP="006D2CDF">
            <w:pPr>
              <w:spacing w:before="240" w:after="240"/>
              <w:rPr>
                <w:rFonts w:ascii="Sylfaen" w:eastAsia="GHEA Grapalat" w:hAnsi="Sylfaen" w:cs="GHEA Grapalat"/>
                <w:i/>
                <w:iCs/>
              </w:rPr>
            </w:pPr>
          </w:p>
        </w:tc>
      </w:tr>
      <w:tr w:rsidR="00F016A2" w:rsidRPr="00D107AB" w14:paraId="485E24DC" w14:textId="77777777" w:rsidTr="006D2CDF">
        <w:tc>
          <w:tcPr>
            <w:tcW w:w="2836" w:type="dxa"/>
            <w:shd w:val="clear" w:color="auto" w:fill="D9E2F3"/>
            <w:vAlign w:val="center"/>
          </w:tcPr>
          <w:p w14:paraId="56CAA330" w14:textId="77777777" w:rsidR="00F016A2" w:rsidRPr="00D107A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D107AB">
              <w:rPr>
                <w:rFonts w:ascii="Sylfaen" w:eastAsia="GHEA Grapalat" w:hAnsi="Sylfaen" w:cs="GHEA Grapalat"/>
                <w:i/>
                <w:iCs/>
                <w:color w:val="000000"/>
              </w:rPr>
              <w:t>Фамилия</w:t>
            </w:r>
          </w:p>
        </w:tc>
        <w:tc>
          <w:tcPr>
            <w:tcW w:w="6178" w:type="dxa"/>
            <w:vAlign w:val="center"/>
          </w:tcPr>
          <w:p w14:paraId="36E3486C" w14:textId="77777777" w:rsidR="00F016A2" w:rsidRPr="00D107AB" w:rsidRDefault="00F016A2" w:rsidP="006D2CDF">
            <w:pPr>
              <w:spacing w:before="240" w:after="240"/>
              <w:rPr>
                <w:rFonts w:ascii="Sylfaen" w:eastAsia="GHEA Grapalat" w:hAnsi="Sylfaen" w:cs="GHEA Grapalat"/>
                <w:i/>
                <w:iCs/>
              </w:rPr>
            </w:pPr>
          </w:p>
        </w:tc>
      </w:tr>
      <w:tr w:rsidR="00F016A2" w:rsidRPr="00D107AB" w14:paraId="136CF7EC" w14:textId="77777777" w:rsidTr="006D2CDF">
        <w:tc>
          <w:tcPr>
            <w:tcW w:w="2836" w:type="dxa"/>
            <w:shd w:val="clear" w:color="auto" w:fill="D9E2F3"/>
            <w:vAlign w:val="center"/>
          </w:tcPr>
          <w:p w14:paraId="5EB8ECA7" w14:textId="77777777" w:rsidR="00F016A2" w:rsidRPr="00D107A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D107AB">
              <w:rPr>
                <w:rFonts w:ascii="Sylfaen" w:eastAsia="GHEA Grapalat" w:hAnsi="Sylfaen" w:cs="GHEA Grapalat"/>
                <w:i/>
                <w:iCs/>
                <w:color w:val="000000"/>
              </w:rPr>
              <w:t>Имя(латинскими буквами)</w:t>
            </w:r>
          </w:p>
        </w:tc>
        <w:tc>
          <w:tcPr>
            <w:tcW w:w="6178" w:type="dxa"/>
            <w:vAlign w:val="center"/>
          </w:tcPr>
          <w:p w14:paraId="775BAF9C" w14:textId="77777777" w:rsidR="00F016A2" w:rsidRPr="00D107AB" w:rsidRDefault="00F016A2" w:rsidP="006D2CDF">
            <w:pPr>
              <w:spacing w:before="240" w:after="240"/>
              <w:rPr>
                <w:rFonts w:ascii="Sylfaen" w:eastAsia="GHEA Grapalat" w:hAnsi="Sylfaen" w:cs="GHEA Grapalat"/>
                <w:i/>
                <w:iCs/>
              </w:rPr>
            </w:pPr>
          </w:p>
        </w:tc>
      </w:tr>
      <w:tr w:rsidR="00F016A2" w:rsidRPr="00D107AB" w14:paraId="77D453D0" w14:textId="77777777" w:rsidTr="006D2CDF">
        <w:tc>
          <w:tcPr>
            <w:tcW w:w="2836" w:type="dxa"/>
            <w:shd w:val="clear" w:color="auto" w:fill="D9E2F3"/>
            <w:vAlign w:val="center"/>
          </w:tcPr>
          <w:p w14:paraId="566FE323" w14:textId="77777777" w:rsidR="00F016A2" w:rsidRPr="00D107A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D107AB">
              <w:rPr>
                <w:rFonts w:ascii="Sylfaen" w:eastAsia="GHEA Grapalat" w:hAnsi="Sylfaen" w:cs="GHEA Grapalat"/>
                <w:i/>
                <w:iCs/>
                <w:color w:val="000000"/>
              </w:rPr>
              <w:t>Фамилия (латинскими буквами)</w:t>
            </w:r>
          </w:p>
        </w:tc>
        <w:tc>
          <w:tcPr>
            <w:tcW w:w="6178" w:type="dxa"/>
            <w:vAlign w:val="center"/>
          </w:tcPr>
          <w:p w14:paraId="1D699DB8" w14:textId="77777777" w:rsidR="00F016A2" w:rsidRPr="00D107AB" w:rsidRDefault="00F016A2" w:rsidP="006D2CDF">
            <w:pPr>
              <w:spacing w:before="240" w:after="240"/>
              <w:rPr>
                <w:rFonts w:ascii="Sylfaen" w:eastAsia="GHEA Grapalat" w:hAnsi="Sylfaen" w:cs="GHEA Grapalat"/>
                <w:i/>
                <w:iCs/>
              </w:rPr>
            </w:pPr>
          </w:p>
        </w:tc>
      </w:tr>
      <w:tr w:rsidR="00F016A2" w:rsidRPr="00D107AB" w14:paraId="09C9641D" w14:textId="77777777" w:rsidTr="006D2CDF">
        <w:tc>
          <w:tcPr>
            <w:tcW w:w="2836" w:type="dxa"/>
            <w:shd w:val="clear" w:color="auto" w:fill="D9E2F3"/>
            <w:vAlign w:val="center"/>
          </w:tcPr>
          <w:p w14:paraId="27A046B4" w14:textId="77777777" w:rsidR="00F016A2" w:rsidRPr="00D107A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D107AB">
              <w:rPr>
                <w:rFonts w:ascii="Sylfaen" w:eastAsia="GHEA Grapalat" w:hAnsi="Sylfaen" w:cs="GHEA Grapalat"/>
                <w:i/>
                <w:iCs/>
                <w:color w:val="000000"/>
              </w:rPr>
              <w:t>Гражданство</w:t>
            </w:r>
          </w:p>
        </w:tc>
        <w:tc>
          <w:tcPr>
            <w:tcW w:w="6178" w:type="dxa"/>
            <w:vAlign w:val="center"/>
          </w:tcPr>
          <w:p w14:paraId="4AC52FD9" w14:textId="77777777" w:rsidR="00F016A2" w:rsidRPr="00D107AB" w:rsidRDefault="00F016A2" w:rsidP="006D2CDF">
            <w:pPr>
              <w:spacing w:before="240" w:after="240"/>
              <w:rPr>
                <w:rFonts w:ascii="Sylfaen" w:eastAsia="GHEA Grapalat" w:hAnsi="Sylfaen" w:cs="GHEA Grapalat"/>
                <w:i/>
                <w:iCs/>
              </w:rPr>
            </w:pPr>
          </w:p>
        </w:tc>
      </w:tr>
      <w:tr w:rsidR="00F016A2" w:rsidRPr="00D107AB" w14:paraId="53BA1F42" w14:textId="77777777" w:rsidTr="006D2CDF">
        <w:tc>
          <w:tcPr>
            <w:tcW w:w="2836" w:type="dxa"/>
            <w:shd w:val="clear" w:color="auto" w:fill="D9E2F3"/>
            <w:vAlign w:val="center"/>
          </w:tcPr>
          <w:p w14:paraId="0E125C91" w14:textId="77777777" w:rsidR="00F016A2" w:rsidRPr="00D107A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D107AB">
              <w:rPr>
                <w:rFonts w:ascii="Sylfaen" w:eastAsia="GHEA Grapalat" w:hAnsi="Sylfaen" w:cs="GHEA Grapalat"/>
                <w:i/>
                <w:iCs/>
                <w:color w:val="000000"/>
              </w:rPr>
              <w:t>День, месяц, год рождения</w:t>
            </w:r>
          </w:p>
        </w:tc>
        <w:tc>
          <w:tcPr>
            <w:tcW w:w="6178" w:type="dxa"/>
            <w:vAlign w:val="center"/>
          </w:tcPr>
          <w:p w14:paraId="7175EAB5" w14:textId="77777777" w:rsidR="00F016A2" w:rsidRPr="00D107AB" w:rsidRDefault="00F016A2" w:rsidP="006D2CDF">
            <w:pPr>
              <w:spacing w:before="240" w:after="240"/>
              <w:rPr>
                <w:rFonts w:ascii="Sylfaen" w:eastAsia="GHEA Grapalat" w:hAnsi="Sylfaen" w:cs="GHEA Grapalat"/>
                <w:i/>
                <w:iCs/>
              </w:rPr>
            </w:pPr>
          </w:p>
        </w:tc>
      </w:tr>
    </w:tbl>
    <w:p w14:paraId="264E0A69" w14:textId="77777777" w:rsidR="00F016A2" w:rsidRPr="00D107AB"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iCs/>
          <w:color w:val="000000"/>
        </w:rPr>
      </w:pPr>
      <w:r w:rsidRPr="00D107AB">
        <w:rPr>
          <w:rFonts w:ascii="Sylfaen" w:eastAsia="GHEA Grapalat" w:hAnsi="Sylfaen" w:cs="GHEA Grapalat"/>
          <w:i/>
          <w:iCs/>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D107AB" w14:paraId="24C1A1A3" w14:textId="77777777" w:rsidTr="006D2CDF">
        <w:tc>
          <w:tcPr>
            <w:tcW w:w="2977" w:type="dxa"/>
            <w:shd w:val="clear" w:color="auto" w:fill="D9E2F3"/>
            <w:vAlign w:val="center"/>
          </w:tcPr>
          <w:p w14:paraId="1AF2130C" w14:textId="77777777" w:rsidR="00F016A2" w:rsidRPr="00D107A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D107AB">
              <w:rPr>
                <w:rFonts w:ascii="Sylfaen" w:eastAsia="GHEA Grapalat" w:hAnsi="Sylfaen" w:cs="GHEA Grapalat"/>
                <w:i/>
                <w:iCs/>
                <w:color w:val="000000"/>
              </w:rPr>
              <w:t>Тип документа</w:t>
            </w:r>
          </w:p>
        </w:tc>
        <w:tc>
          <w:tcPr>
            <w:tcW w:w="6096" w:type="dxa"/>
            <w:vAlign w:val="center"/>
          </w:tcPr>
          <w:p w14:paraId="53D16FFA" w14:textId="77777777" w:rsidR="00F016A2" w:rsidRPr="00D107AB" w:rsidRDefault="00F016A2" w:rsidP="006D2CDF">
            <w:pPr>
              <w:spacing w:before="240" w:after="240"/>
              <w:rPr>
                <w:rFonts w:ascii="Sylfaen" w:eastAsia="GHEA Grapalat" w:hAnsi="Sylfaen" w:cs="GHEA Grapalat"/>
                <w:i/>
                <w:iCs/>
              </w:rPr>
            </w:pPr>
          </w:p>
        </w:tc>
      </w:tr>
      <w:tr w:rsidR="00F016A2" w:rsidRPr="00D107AB" w14:paraId="4D10006D" w14:textId="77777777" w:rsidTr="006D2CDF">
        <w:tc>
          <w:tcPr>
            <w:tcW w:w="2977" w:type="dxa"/>
            <w:shd w:val="clear" w:color="auto" w:fill="D9E2F3"/>
            <w:vAlign w:val="center"/>
          </w:tcPr>
          <w:p w14:paraId="3362BF8F" w14:textId="77777777" w:rsidR="00F016A2" w:rsidRPr="00D107A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D107AB">
              <w:rPr>
                <w:rFonts w:ascii="Sylfaen" w:eastAsia="GHEA Grapalat" w:hAnsi="Sylfaen" w:cs="GHEA Grapalat"/>
                <w:i/>
                <w:iCs/>
                <w:color w:val="000000"/>
              </w:rPr>
              <w:t>Номер документа</w:t>
            </w:r>
          </w:p>
        </w:tc>
        <w:tc>
          <w:tcPr>
            <w:tcW w:w="6096" w:type="dxa"/>
            <w:vAlign w:val="center"/>
          </w:tcPr>
          <w:p w14:paraId="6E5BA684" w14:textId="77777777" w:rsidR="00F016A2" w:rsidRPr="00D107AB" w:rsidRDefault="00F016A2" w:rsidP="006D2CDF">
            <w:pPr>
              <w:spacing w:before="240" w:after="240"/>
              <w:rPr>
                <w:rFonts w:ascii="Sylfaen" w:eastAsia="GHEA Grapalat" w:hAnsi="Sylfaen" w:cs="GHEA Grapalat"/>
                <w:i/>
                <w:iCs/>
              </w:rPr>
            </w:pPr>
          </w:p>
        </w:tc>
      </w:tr>
      <w:tr w:rsidR="00F016A2" w:rsidRPr="00D107AB" w14:paraId="3D987978" w14:textId="77777777" w:rsidTr="006D2CDF">
        <w:tc>
          <w:tcPr>
            <w:tcW w:w="2977" w:type="dxa"/>
            <w:shd w:val="clear" w:color="auto" w:fill="D9E2F3"/>
            <w:vAlign w:val="center"/>
          </w:tcPr>
          <w:p w14:paraId="79ED33C8" w14:textId="77777777" w:rsidR="00F016A2" w:rsidRPr="00D107AB" w:rsidRDefault="00F016A2" w:rsidP="006D2CDF">
            <w:pPr>
              <w:numPr>
                <w:ilvl w:val="2"/>
                <w:numId w:val="25"/>
              </w:numPr>
              <w:pBdr>
                <w:top w:val="nil"/>
                <w:left w:val="nil"/>
                <w:bottom w:val="nil"/>
                <w:right w:val="nil"/>
                <w:between w:val="nil"/>
              </w:pBdr>
              <w:spacing w:after="160" w:line="259" w:lineRule="auto"/>
              <w:ind w:left="317" w:hanging="283"/>
              <w:rPr>
                <w:rFonts w:ascii="Sylfaen" w:eastAsia="GHEA Grapalat" w:hAnsi="Sylfaen" w:cs="GHEA Grapalat"/>
                <w:i/>
                <w:iCs/>
                <w:color w:val="000000"/>
              </w:rPr>
            </w:pPr>
            <w:r w:rsidRPr="00D107AB">
              <w:rPr>
                <w:rFonts w:ascii="Sylfaen" w:eastAsia="GHEA Grapalat" w:hAnsi="Sylfaen" w:cs="GHEA Grapalat"/>
                <w:i/>
                <w:iCs/>
                <w:color w:val="000000"/>
              </w:rPr>
              <w:t>День, месяц, год предоставления</w:t>
            </w:r>
          </w:p>
        </w:tc>
        <w:tc>
          <w:tcPr>
            <w:tcW w:w="6096" w:type="dxa"/>
            <w:vAlign w:val="center"/>
          </w:tcPr>
          <w:p w14:paraId="1BE865DC" w14:textId="77777777" w:rsidR="00F016A2" w:rsidRPr="00D107AB" w:rsidRDefault="00F016A2" w:rsidP="006D2CDF">
            <w:pPr>
              <w:spacing w:before="240" w:after="240"/>
              <w:rPr>
                <w:rFonts w:ascii="Sylfaen" w:eastAsia="GHEA Grapalat" w:hAnsi="Sylfaen" w:cs="GHEA Grapalat"/>
                <w:i/>
                <w:iCs/>
              </w:rPr>
            </w:pPr>
          </w:p>
        </w:tc>
      </w:tr>
      <w:tr w:rsidR="00F016A2" w:rsidRPr="00D107AB" w14:paraId="02124845" w14:textId="77777777" w:rsidTr="006D2CDF">
        <w:tc>
          <w:tcPr>
            <w:tcW w:w="2977" w:type="dxa"/>
            <w:shd w:val="clear" w:color="auto" w:fill="D9E2F3"/>
            <w:vAlign w:val="center"/>
          </w:tcPr>
          <w:p w14:paraId="1D78D48D" w14:textId="77777777" w:rsidR="00F016A2" w:rsidRPr="00D107AB" w:rsidRDefault="00F016A2" w:rsidP="006D2CDF">
            <w:pPr>
              <w:numPr>
                <w:ilvl w:val="2"/>
                <w:numId w:val="25"/>
              </w:numPr>
              <w:pBdr>
                <w:top w:val="nil"/>
                <w:left w:val="nil"/>
                <w:bottom w:val="nil"/>
                <w:right w:val="nil"/>
                <w:between w:val="nil"/>
              </w:pBdr>
              <w:spacing w:after="160" w:line="259" w:lineRule="auto"/>
              <w:ind w:left="34" w:firstLine="0"/>
              <w:rPr>
                <w:rFonts w:ascii="Sylfaen" w:eastAsia="GHEA Grapalat" w:hAnsi="Sylfaen" w:cs="GHEA Grapalat"/>
                <w:i/>
                <w:iCs/>
                <w:color w:val="000000"/>
              </w:rPr>
            </w:pPr>
            <w:r w:rsidRPr="00D107AB">
              <w:rPr>
                <w:rFonts w:ascii="Sylfaen" w:eastAsia="GHEA Grapalat" w:hAnsi="Sylfaen" w:cs="GHEA Grapalat"/>
                <w:i/>
                <w:iCs/>
                <w:color w:val="000000"/>
              </w:rPr>
              <w:t>Предоставляющий орган</w:t>
            </w:r>
          </w:p>
        </w:tc>
        <w:tc>
          <w:tcPr>
            <w:tcW w:w="6096" w:type="dxa"/>
            <w:vAlign w:val="center"/>
          </w:tcPr>
          <w:p w14:paraId="3F7EE48A" w14:textId="77777777" w:rsidR="00F016A2" w:rsidRPr="00D107AB" w:rsidRDefault="00F016A2" w:rsidP="006D2CDF">
            <w:pPr>
              <w:spacing w:before="240" w:after="240"/>
              <w:rPr>
                <w:rFonts w:ascii="Sylfaen" w:eastAsia="GHEA Grapalat" w:hAnsi="Sylfaen" w:cs="GHEA Grapalat"/>
                <w:i/>
                <w:iCs/>
              </w:rPr>
            </w:pPr>
          </w:p>
        </w:tc>
      </w:tr>
      <w:tr w:rsidR="00F016A2" w:rsidRPr="00D107AB" w14:paraId="4F384123" w14:textId="77777777" w:rsidTr="006D2CDF">
        <w:tc>
          <w:tcPr>
            <w:tcW w:w="2977" w:type="dxa"/>
            <w:shd w:val="clear" w:color="auto" w:fill="D9E2F3"/>
            <w:vAlign w:val="center"/>
          </w:tcPr>
          <w:p w14:paraId="126B3325" w14:textId="77777777" w:rsidR="00F016A2" w:rsidRPr="00D107A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D107AB">
              <w:rPr>
                <w:rFonts w:ascii="Sylfaen" w:eastAsia="GHEA Grapalat" w:hAnsi="Sylfaen" w:cs="GHEA Grapalat"/>
                <w:i/>
                <w:iCs/>
                <w:color w:val="000000"/>
              </w:rPr>
              <w:t>НЗОУ или эквивалентный номер</w:t>
            </w:r>
          </w:p>
        </w:tc>
        <w:tc>
          <w:tcPr>
            <w:tcW w:w="6096" w:type="dxa"/>
            <w:vAlign w:val="center"/>
          </w:tcPr>
          <w:p w14:paraId="3595CF23" w14:textId="77777777" w:rsidR="00F016A2" w:rsidRPr="00D107AB" w:rsidRDefault="00F016A2" w:rsidP="006D2CDF">
            <w:pPr>
              <w:spacing w:before="240" w:after="240"/>
              <w:rPr>
                <w:rFonts w:ascii="Sylfaen" w:eastAsia="GHEA Grapalat" w:hAnsi="Sylfaen" w:cs="GHEA Grapalat"/>
                <w:i/>
                <w:iCs/>
              </w:rPr>
            </w:pPr>
          </w:p>
        </w:tc>
      </w:tr>
    </w:tbl>
    <w:p w14:paraId="3C27CA3C" w14:textId="77777777" w:rsidR="00F016A2" w:rsidRPr="00D107AB"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iCs/>
          <w:color w:val="000000"/>
        </w:rPr>
      </w:pPr>
      <w:r w:rsidRPr="00D107AB">
        <w:rPr>
          <w:rFonts w:ascii="Sylfaen" w:eastAsia="GHEA Grapalat" w:hAnsi="Sylfaen" w:cs="GHEA Grapalat"/>
          <w:i/>
          <w:iCs/>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D107AB" w14:paraId="631B2F56" w14:textId="77777777" w:rsidTr="006D2CDF">
        <w:tc>
          <w:tcPr>
            <w:tcW w:w="2943" w:type="dxa"/>
            <w:shd w:val="clear" w:color="auto" w:fill="D9E2F3"/>
            <w:vAlign w:val="center"/>
          </w:tcPr>
          <w:p w14:paraId="5D863690" w14:textId="77777777" w:rsidR="00F016A2" w:rsidRPr="00D107A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D107AB">
              <w:rPr>
                <w:rFonts w:ascii="Sylfaen" w:eastAsia="GHEA Grapalat" w:hAnsi="Sylfaen" w:cs="GHEA Grapalat"/>
                <w:i/>
                <w:iCs/>
                <w:color w:val="000000"/>
              </w:rPr>
              <w:t>Государство</w:t>
            </w:r>
          </w:p>
        </w:tc>
        <w:tc>
          <w:tcPr>
            <w:tcW w:w="6072" w:type="dxa"/>
            <w:vAlign w:val="center"/>
          </w:tcPr>
          <w:p w14:paraId="00E81931" w14:textId="77777777" w:rsidR="00F016A2" w:rsidRPr="00D107AB" w:rsidRDefault="00F016A2" w:rsidP="006D2CDF">
            <w:pPr>
              <w:spacing w:before="240" w:after="240"/>
              <w:rPr>
                <w:rFonts w:ascii="Sylfaen" w:eastAsia="GHEA Grapalat" w:hAnsi="Sylfaen" w:cs="GHEA Grapalat"/>
                <w:i/>
                <w:iCs/>
              </w:rPr>
            </w:pPr>
          </w:p>
        </w:tc>
      </w:tr>
      <w:tr w:rsidR="00F016A2" w:rsidRPr="00D107AB" w14:paraId="7E1419F4" w14:textId="77777777" w:rsidTr="006D2CDF">
        <w:tc>
          <w:tcPr>
            <w:tcW w:w="2943" w:type="dxa"/>
            <w:shd w:val="clear" w:color="auto" w:fill="D9E2F3"/>
            <w:vAlign w:val="center"/>
          </w:tcPr>
          <w:p w14:paraId="24F3DB79" w14:textId="77777777" w:rsidR="00F016A2" w:rsidRPr="00D107A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D107AB">
              <w:rPr>
                <w:rFonts w:ascii="Sylfaen" w:eastAsia="GHEA Grapalat" w:hAnsi="Sylfaen" w:cs="GHEA Grapalat"/>
                <w:i/>
                <w:iCs/>
                <w:color w:val="000000"/>
              </w:rPr>
              <w:t>Муниципалитет</w:t>
            </w:r>
          </w:p>
        </w:tc>
        <w:tc>
          <w:tcPr>
            <w:tcW w:w="6072" w:type="dxa"/>
            <w:vAlign w:val="center"/>
          </w:tcPr>
          <w:p w14:paraId="3A377F1C" w14:textId="77777777" w:rsidR="00F016A2" w:rsidRPr="00D107AB" w:rsidRDefault="00F016A2" w:rsidP="006D2CDF">
            <w:pPr>
              <w:spacing w:before="240" w:after="240"/>
              <w:rPr>
                <w:rFonts w:ascii="Sylfaen" w:eastAsia="GHEA Grapalat" w:hAnsi="Sylfaen" w:cs="GHEA Grapalat"/>
                <w:i/>
                <w:iCs/>
              </w:rPr>
            </w:pPr>
          </w:p>
        </w:tc>
      </w:tr>
      <w:tr w:rsidR="00F016A2" w:rsidRPr="00D107AB" w14:paraId="5604558D" w14:textId="77777777" w:rsidTr="006D2CDF">
        <w:tc>
          <w:tcPr>
            <w:tcW w:w="2943" w:type="dxa"/>
            <w:shd w:val="clear" w:color="auto" w:fill="D9E2F3"/>
            <w:vAlign w:val="center"/>
          </w:tcPr>
          <w:p w14:paraId="64349C1A" w14:textId="77777777" w:rsidR="00F016A2" w:rsidRPr="00D107AB" w:rsidRDefault="00F016A2" w:rsidP="006D2CDF">
            <w:pPr>
              <w:numPr>
                <w:ilvl w:val="2"/>
                <w:numId w:val="25"/>
              </w:numPr>
              <w:pBdr>
                <w:top w:val="nil"/>
                <w:left w:val="nil"/>
                <w:bottom w:val="nil"/>
                <w:right w:val="nil"/>
                <w:between w:val="nil"/>
              </w:pBdr>
              <w:spacing w:after="160" w:line="259" w:lineRule="auto"/>
              <w:ind w:left="284" w:hanging="284"/>
              <w:rPr>
                <w:rFonts w:ascii="Sylfaen" w:eastAsia="GHEA Grapalat" w:hAnsi="Sylfaen" w:cs="GHEA Grapalat"/>
                <w:i/>
                <w:iCs/>
                <w:color w:val="000000"/>
              </w:rPr>
            </w:pPr>
            <w:r w:rsidRPr="00D107AB">
              <w:rPr>
                <w:rFonts w:ascii="Sylfaen" w:eastAsia="GHEA Grapalat" w:hAnsi="Sylfaen" w:cs="GHEA Grapalat"/>
                <w:i/>
                <w:iCs/>
                <w:color w:val="000000"/>
              </w:rPr>
              <w:lastRenderedPageBreak/>
              <w:t>Административно-территориальная единица</w:t>
            </w:r>
          </w:p>
        </w:tc>
        <w:tc>
          <w:tcPr>
            <w:tcW w:w="6072" w:type="dxa"/>
            <w:vAlign w:val="center"/>
          </w:tcPr>
          <w:p w14:paraId="51557207" w14:textId="77777777" w:rsidR="00F016A2" w:rsidRPr="00D107AB" w:rsidRDefault="00F016A2" w:rsidP="006D2CDF">
            <w:pPr>
              <w:spacing w:before="240" w:after="240"/>
              <w:rPr>
                <w:rFonts w:ascii="Sylfaen" w:eastAsia="GHEA Grapalat" w:hAnsi="Sylfaen" w:cs="GHEA Grapalat"/>
                <w:i/>
                <w:iCs/>
              </w:rPr>
            </w:pPr>
          </w:p>
        </w:tc>
      </w:tr>
      <w:tr w:rsidR="00F016A2" w:rsidRPr="00D107AB" w14:paraId="1F66FBA8" w14:textId="77777777" w:rsidTr="006D2CDF">
        <w:tc>
          <w:tcPr>
            <w:tcW w:w="2943" w:type="dxa"/>
            <w:shd w:val="clear" w:color="auto" w:fill="D9E2F3"/>
            <w:vAlign w:val="center"/>
          </w:tcPr>
          <w:p w14:paraId="7F52E859" w14:textId="77777777" w:rsidR="00F016A2" w:rsidRPr="00D107AB" w:rsidRDefault="00F016A2" w:rsidP="006D2CDF">
            <w:pPr>
              <w:numPr>
                <w:ilvl w:val="2"/>
                <w:numId w:val="25"/>
              </w:numPr>
              <w:pBdr>
                <w:top w:val="nil"/>
                <w:left w:val="nil"/>
                <w:bottom w:val="nil"/>
                <w:right w:val="nil"/>
                <w:between w:val="nil"/>
              </w:pBdr>
              <w:spacing w:after="160" w:line="259" w:lineRule="auto"/>
              <w:ind w:left="426" w:hanging="426"/>
              <w:rPr>
                <w:rFonts w:ascii="Sylfaen" w:eastAsia="GHEA Grapalat" w:hAnsi="Sylfaen" w:cs="GHEA Grapalat"/>
                <w:i/>
                <w:iCs/>
                <w:color w:val="000000"/>
              </w:rPr>
            </w:pPr>
            <w:r w:rsidRPr="00D107AB">
              <w:rPr>
                <w:rFonts w:ascii="Sylfaen" w:eastAsia="GHEA Grapalat" w:hAnsi="Sylfaen" w:cs="GHEA Grapalat"/>
                <w:i/>
                <w:iCs/>
                <w:color w:val="000000"/>
              </w:rPr>
              <w:t>Название улицы, здание (дом), квартира</w:t>
            </w:r>
          </w:p>
        </w:tc>
        <w:tc>
          <w:tcPr>
            <w:tcW w:w="6072" w:type="dxa"/>
            <w:vAlign w:val="center"/>
          </w:tcPr>
          <w:p w14:paraId="2AA88E47" w14:textId="77777777" w:rsidR="00F016A2" w:rsidRPr="00D107AB" w:rsidRDefault="00F016A2" w:rsidP="006D2CDF">
            <w:pPr>
              <w:spacing w:before="240" w:after="240"/>
              <w:rPr>
                <w:rFonts w:ascii="Sylfaen" w:eastAsia="GHEA Grapalat" w:hAnsi="Sylfaen" w:cs="GHEA Grapalat"/>
                <w:i/>
                <w:iCs/>
              </w:rPr>
            </w:pPr>
          </w:p>
        </w:tc>
      </w:tr>
    </w:tbl>
    <w:p w14:paraId="4CD128E8" w14:textId="77777777" w:rsidR="00F016A2" w:rsidRPr="00D107AB"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iCs/>
          <w:color w:val="000000"/>
        </w:rPr>
      </w:pPr>
      <w:r w:rsidRPr="00D107AB">
        <w:rPr>
          <w:rFonts w:ascii="Sylfaen" w:eastAsia="GHEA Grapalat" w:hAnsi="Sylfaen" w:cs="GHEA Grapalat"/>
          <w:i/>
          <w:iCs/>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D107AB" w14:paraId="68944DE0" w14:textId="77777777" w:rsidTr="006D2CDF">
        <w:tc>
          <w:tcPr>
            <w:tcW w:w="2837" w:type="dxa"/>
            <w:shd w:val="clear" w:color="auto" w:fill="D9E2F3"/>
            <w:vAlign w:val="center"/>
          </w:tcPr>
          <w:p w14:paraId="0F1B340F" w14:textId="77777777" w:rsidR="00F016A2" w:rsidRPr="00D107A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D107AB">
              <w:rPr>
                <w:rFonts w:ascii="Sylfaen" w:eastAsia="GHEA Grapalat" w:hAnsi="Sylfaen" w:cs="GHEA Grapalat"/>
                <w:i/>
                <w:iCs/>
                <w:color w:val="000000"/>
              </w:rPr>
              <w:t>Государство</w:t>
            </w:r>
          </w:p>
        </w:tc>
        <w:tc>
          <w:tcPr>
            <w:tcW w:w="6178" w:type="dxa"/>
            <w:vAlign w:val="center"/>
          </w:tcPr>
          <w:p w14:paraId="21A8ECE2" w14:textId="77777777" w:rsidR="00F016A2" w:rsidRPr="00D107AB" w:rsidRDefault="00F016A2" w:rsidP="006D2CDF">
            <w:pPr>
              <w:spacing w:before="240" w:after="240"/>
              <w:rPr>
                <w:rFonts w:ascii="Sylfaen" w:eastAsia="GHEA Grapalat" w:hAnsi="Sylfaen" w:cs="GHEA Grapalat"/>
                <w:i/>
                <w:iCs/>
              </w:rPr>
            </w:pPr>
          </w:p>
        </w:tc>
      </w:tr>
      <w:tr w:rsidR="00F016A2" w:rsidRPr="00D107AB" w14:paraId="2BDBA04E" w14:textId="77777777" w:rsidTr="006D2CDF">
        <w:tc>
          <w:tcPr>
            <w:tcW w:w="2837" w:type="dxa"/>
            <w:shd w:val="clear" w:color="auto" w:fill="D9E2F3"/>
            <w:vAlign w:val="center"/>
          </w:tcPr>
          <w:p w14:paraId="1C7C77EC" w14:textId="77777777" w:rsidR="00F016A2" w:rsidRPr="00D107A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D107AB">
              <w:rPr>
                <w:rFonts w:ascii="Sylfaen" w:eastAsia="GHEA Grapalat" w:hAnsi="Sylfaen" w:cs="GHEA Grapalat"/>
                <w:i/>
                <w:iCs/>
                <w:color w:val="000000"/>
              </w:rPr>
              <w:t>Муниципалитет</w:t>
            </w:r>
          </w:p>
        </w:tc>
        <w:tc>
          <w:tcPr>
            <w:tcW w:w="6178" w:type="dxa"/>
            <w:vAlign w:val="center"/>
          </w:tcPr>
          <w:p w14:paraId="6E1161A3" w14:textId="77777777" w:rsidR="00F016A2" w:rsidRPr="00D107AB" w:rsidRDefault="00F016A2" w:rsidP="006D2CDF">
            <w:pPr>
              <w:spacing w:before="240" w:after="240"/>
              <w:rPr>
                <w:rFonts w:ascii="Sylfaen" w:eastAsia="GHEA Grapalat" w:hAnsi="Sylfaen" w:cs="GHEA Grapalat"/>
                <w:i/>
                <w:iCs/>
              </w:rPr>
            </w:pPr>
          </w:p>
        </w:tc>
      </w:tr>
      <w:tr w:rsidR="00F016A2" w:rsidRPr="00D107AB" w14:paraId="0B8DDC52" w14:textId="77777777" w:rsidTr="006D2CDF">
        <w:tc>
          <w:tcPr>
            <w:tcW w:w="2837" w:type="dxa"/>
            <w:shd w:val="clear" w:color="auto" w:fill="D9E2F3"/>
            <w:vAlign w:val="center"/>
          </w:tcPr>
          <w:p w14:paraId="23A18E01" w14:textId="77777777" w:rsidR="00F016A2" w:rsidRPr="00D107A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D107AB">
              <w:rPr>
                <w:rFonts w:ascii="Sylfaen" w:eastAsia="GHEA Grapalat" w:hAnsi="Sylfaen" w:cs="GHEA Grapalat"/>
                <w:i/>
                <w:iCs/>
                <w:color w:val="000000"/>
              </w:rPr>
              <w:t>Административно-территориальная единица</w:t>
            </w:r>
          </w:p>
        </w:tc>
        <w:tc>
          <w:tcPr>
            <w:tcW w:w="6178" w:type="dxa"/>
            <w:vAlign w:val="center"/>
          </w:tcPr>
          <w:p w14:paraId="07D182A6" w14:textId="77777777" w:rsidR="00F016A2" w:rsidRPr="00D107AB" w:rsidRDefault="00F016A2" w:rsidP="006D2CDF">
            <w:pPr>
              <w:spacing w:before="240" w:after="240"/>
              <w:rPr>
                <w:rFonts w:ascii="Sylfaen" w:eastAsia="GHEA Grapalat" w:hAnsi="Sylfaen" w:cs="GHEA Grapalat"/>
                <w:i/>
                <w:iCs/>
              </w:rPr>
            </w:pPr>
          </w:p>
        </w:tc>
      </w:tr>
      <w:tr w:rsidR="00F016A2" w:rsidRPr="00D107AB" w14:paraId="546347D8" w14:textId="77777777" w:rsidTr="006D2CDF">
        <w:tc>
          <w:tcPr>
            <w:tcW w:w="2837" w:type="dxa"/>
            <w:shd w:val="clear" w:color="auto" w:fill="D9E2F3"/>
            <w:vAlign w:val="center"/>
          </w:tcPr>
          <w:p w14:paraId="5C49EA3D" w14:textId="77777777" w:rsidR="00F016A2" w:rsidRPr="00D107A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D107AB">
              <w:rPr>
                <w:rFonts w:ascii="Sylfaen" w:eastAsia="GHEA Grapalat" w:hAnsi="Sylfaen" w:cs="GHEA Grapalat"/>
                <w:i/>
                <w:iCs/>
                <w:color w:val="000000"/>
              </w:rPr>
              <w:t>Название улицы, здание (дом), квартира</w:t>
            </w:r>
          </w:p>
        </w:tc>
        <w:tc>
          <w:tcPr>
            <w:tcW w:w="6178" w:type="dxa"/>
            <w:vAlign w:val="center"/>
          </w:tcPr>
          <w:p w14:paraId="1AAC05B2" w14:textId="77777777" w:rsidR="00F016A2" w:rsidRPr="00D107AB" w:rsidRDefault="00F016A2" w:rsidP="006D2CDF">
            <w:pPr>
              <w:spacing w:before="240" w:after="240"/>
              <w:rPr>
                <w:rFonts w:ascii="Sylfaen" w:eastAsia="GHEA Grapalat" w:hAnsi="Sylfaen" w:cs="GHEA Grapalat"/>
                <w:i/>
                <w:iCs/>
              </w:rPr>
            </w:pPr>
          </w:p>
        </w:tc>
      </w:tr>
    </w:tbl>
    <w:p w14:paraId="7FC7FC90" w14:textId="77777777" w:rsidR="00F016A2" w:rsidRPr="00D107AB"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iCs/>
          <w:color w:val="000000"/>
        </w:rPr>
      </w:pPr>
      <w:r w:rsidRPr="00D107AB">
        <w:rPr>
          <w:rFonts w:ascii="Sylfaen" w:eastAsia="GHEA Grapalat" w:hAnsi="Sylfaen" w:cs="GHEA Grapalat"/>
          <w:i/>
          <w:iCs/>
          <w:color w:val="000000"/>
        </w:rPr>
        <w:t>Основания являться реальным бенефициаром</w:t>
      </w:r>
      <w:r w:rsidRPr="00D107AB" w:rsidDel="00F76C18">
        <w:rPr>
          <w:rFonts w:ascii="Sylfaen" w:eastAsia="GHEA Grapalat" w:hAnsi="Sylfaen" w:cs="GHEA Grapalat"/>
          <w:i/>
          <w:iCs/>
          <w:color w:val="000000"/>
        </w:rPr>
        <w:t xml:space="preserve"> </w:t>
      </w:r>
      <w:r w:rsidRPr="00D107AB">
        <w:rPr>
          <w:rFonts w:ascii="Sylfaen" w:eastAsia="GHEA Grapalat" w:hAnsi="Sylfaen" w:cs="GHEA Grapalat"/>
          <w:i/>
          <w:iCs/>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D107AB" w14:paraId="12803EBF" w14:textId="77777777" w:rsidTr="006D2CDF">
        <w:trPr>
          <w:trHeight w:val="924"/>
        </w:trPr>
        <w:tc>
          <w:tcPr>
            <w:tcW w:w="9016" w:type="dxa"/>
            <w:gridSpan w:val="2"/>
            <w:vAlign w:val="center"/>
          </w:tcPr>
          <w:p w14:paraId="36310B03" w14:textId="77777777" w:rsidR="00F016A2" w:rsidRPr="00D107AB" w:rsidRDefault="003B28A9" w:rsidP="006D2CDF">
            <w:pPr>
              <w:spacing w:before="240" w:after="240"/>
              <w:jc w:val="both"/>
              <w:rPr>
                <w:rFonts w:ascii="Sylfaen" w:eastAsia="GHEA Grapalat" w:hAnsi="Sylfaen" w:cs="GHEA Grapalat"/>
                <w:i/>
                <w:iCs/>
              </w:rPr>
            </w:pPr>
            <w:sdt>
              <w:sdtPr>
                <w:rPr>
                  <w:rFonts w:ascii="Sylfaen" w:eastAsia="GHEA Grapalat" w:hAnsi="Sylfaen" w:cs="GHEA Grapalat"/>
                  <w:i/>
                  <w:iCs/>
                </w:rPr>
                <w:id w:val="-842393443"/>
                <w14:checkbox>
                  <w14:checked w14:val="0"/>
                  <w14:checkedState w14:val="2612" w14:font="MS Gothic"/>
                  <w14:uncheckedState w14:val="2610" w14:font="MS Gothic"/>
                </w14:checkbox>
              </w:sdtPr>
              <w:sdtContent>
                <w:r w:rsidR="00F016A2" w:rsidRPr="00D107AB">
                  <w:rPr>
                    <w:rFonts w:ascii="Segoe UI Symbol" w:eastAsia="MS Gothic" w:hAnsi="Segoe UI Symbol" w:cs="Segoe UI Symbol"/>
                    <w:i/>
                    <w:iCs/>
                  </w:rPr>
                  <w:t>☐</w:t>
                </w:r>
              </w:sdtContent>
            </w:sdt>
            <w:r w:rsidR="00F016A2" w:rsidRPr="00D107AB">
              <w:rPr>
                <w:rFonts w:ascii="Sylfaen" w:eastAsia="GHEA Grapalat" w:hAnsi="Sylfaen" w:cs="GHEA Grapalat"/>
                <w:i/>
                <w:iCs/>
              </w:rPr>
              <w:tab/>
            </w:r>
            <w:r w:rsidR="00F016A2" w:rsidRPr="00D107AB">
              <w:rPr>
                <w:rFonts w:ascii="Sylfaen" w:eastAsia="GHEA Grapalat" w:hAnsi="Sylfaen" w:cs="GHEA Grapalat"/>
                <w:i/>
                <w:iCs/>
                <w:lang w:val="hy-AM"/>
              </w:rPr>
              <w:t>а</w:t>
            </w:r>
            <w:r w:rsidR="00F016A2" w:rsidRPr="00D107AB">
              <w:rPr>
                <w:rFonts w:ascii="Sylfaen" w:eastAsia="GHEA Grapalat" w:hAnsi="Sylfaen" w:cs="GHEA Grapalat"/>
                <w:i/>
                <w:iCs/>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D107AB" w14:paraId="66B3838F" w14:textId="77777777" w:rsidTr="006D2CDF">
        <w:trPr>
          <w:trHeight w:val="684"/>
        </w:trPr>
        <w:tc>
          <w:tcPr>
            <w:tcW w:w="4508" w:type="dxa"/>
            <w:shd w:val="clear" w:color="auto" w:fill="D9E2F3"/>
            <w:vAlign w:val="center"/>
          </w:tcPr>
          <w:p w14:paraId="5CF3D1E5" w14:textId="77777777" w:rsidR="00F016A2" w:rsidRPr="00D107A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D107AB">
              <w:rPr>
                <w:rFonts w:ascii="Sylfaen" w:eastAsia="GHEA Grapalat" w:hAnsi="Sylfaen" w:cs="GHEA Grapalat"/>
                <w:i/>
                <w:iCs/>
                <w:color w:val="000000"/>
              </w:rPr>
              <w:t>Размер участия</w:t>
            </w:r>
            <w:r w:rsidRPr="00D107AB" w:rsidDel="00C376E4">
              <w:rPr>
                <w:rFonts w:ascii="Sylfaen" w:eastAsia="GHEA Grapalat" w:hAnsi="Sylfaen" w:cs="GHEA Grapalat"/>
                <w:i/>
                <w:iCs/>
                <w:color w:val="000000"/>
              </w:rPr>
              <w:t xml:space="preserve"> </w:t>
            </w:r>
            <w:r w:rsidRPr="00D107AB">
              <w:rPr>
                <w:rFonts w:ascii="Sylfaen" w:eastAsia="GHEA Grapalat" w:hAnsi="Sylfaen" w:cs="GHEA Grapalat"/>
                <w:i/>
                <w:iCs/>
                <w:color w:val="000000"/>
              </w:rPr>
              <w:t>(%)</w:t>
            </w:r>
          </w:p>
        </w:tc>
        <w:tc>
          <w:tcPr>
            <w:tcW w:w="4508" w:type="dxa"/>
            <w:shd w:val="clear" w:color="auto" w:fill="FFFFFF"/>
            <w:vAlign w:val="center"/>
          </w:tcPr>
          <w:p w14:paraId="10C813FD" w14:textId="77777777" w:rsidR="00F016A2" w:rsidRPr="00D107AB" w:rsidRDefault="00F016A2" w:rsidP="006D2CDF">
            <w:pPr>
              <w:spacing w:before="240" w:after="240"/>
              <w:rPr>
                <w:rFonts w:ascii="Sylfaen" w:eastAsia="GHEA Grapalat" w:hAnsi="Sylfaen" w:cs="GHEA Grapalat"/>
                <w:i/>
                <w:iCs/>
              </w:rPr>
            </w:pPr>
          </w:p>
        </w:tc>
      </w:tr>
      <w:tr w:rsidR="00F016A2" w:rsidRPr="00D107AB" w14:paraId="701DF789" w14:textId="77777777" w:rsidTr="006D2CDF">
        <w:trPr>
          <w:trHeight w:val="1282"/>
        </w:trPr>
        <w:tc>
          <w:tcPr>
            <w:tcW w:w="4508" w:type="dxa"/>
            <w:shd w:val="clear" w:color="auto" w:fill="D9E2F3"/>
            <w:vAlign w:val="center"/>
          </w:tcPr>
          <w:p w14:paraId="0FCAFD10" w14:textId="77777777" w:rsidR="00F016A2" w:rsidRPr="00D107A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D107AB">
              <w:rPr>
                <w:rFonts w:ascii="Sylfaen" w:eastAsia="GHEA Grapalat" w:hAnsi="Sylfaen" w:cs="GHEA Grapalat"/>
                <w:i/>
                <w:iCs/>
                <w:color w:val="000000"/>
              </w:rPr>
              <w:t>Вид участия</w:t>
            </w:r>
          </w:p>
        </w:tc>
        <w:tc>
          <w:tcPr>
            <w:tcW w:w="4508" w:type="dxa"/>
            <w:vAlign w:val="center"/>
          </w:tcPr>
          <w:p w14:paraId="795B08CE" w14:textId="77777777" w:rsidR="00F016A2" w:rsidRPr="00D107AB" w:rsidRDefault="003B28A9" w:rsidP="006D2CDF">
            <w:pPr>
              <w:spacing w:before="240" w:after="240" w:line="259" w:lineRule="auto"/>
              <w:rPr>
                <w:rFonts w:ascii="Sylfaen" w:eastAsia="GHEA Grapalat" w:hAnsi="Sylfaen" w:cs="GHEA Grapalat"/>
                <w:i/>
                <w:iCs/>
              </w:rPr>
            </w:pPr>
            <w:sdt>
              <w:sdtPr>
                <w:rPr>
                  <w:rFonts w:ascii="Sylfaen" w:eastAsia="GHEA Grapalat" w:hAnsi="Sylfaen" w:cs="GHEA Grapalat"/>
                  <w:i/>
                  <w:iCs/>
                </w:rPr>
                <w:id w:val="-868681999"/>
                <w14:checkbox>
                  <w14:checked w14:val="0"/>
                  <w14:checkedState w14:val="2612" w14:font="MS Gothic"/>
                  <w14:uncheckedState w14:val="2610" w14:font="MS Gothic"/>
                </w14:checkbox>
              </w:sdtPr>
              <w:sdtContent>
                <w:r w:rsidR="00F016A2" w:rsidRPr="00D107AB">
                  <w:rPr>
                    <w:rFonts w:ascii="Segoe UI Symbol" w:eastAsia="MS Gothic" w:hAnsi="Segoe UI Symbol" w:cs="Segoe UI Symbol"/>
                    <w:i/>
                    <w:iCs/>
                  </w:rPr>
                  <w:t>☐</w:t>
                </w:r>
              </w:sdtContent>
            </w:sdt>
            <w:r w:rsidR="00F016A2" w:rsidRPr="00D107AB">
              <w:rPr>
                <w:rFonts w:ascii="Sylfaen" w:eastAsia="GHEA Grapalat" w:hAnsi="Sylfaen" w:cs="GHEA Grapalat"/>
                <w:i/>
                <w:iCs/>
              </w:rPr>
              <w:tab/>
              <w:t>Прямое участие</w:t>
            </w:r>
          </w:p>
          <w:p w14:paraId="346DB74E" w14:textId="77777777" w:rsidR="00F016A2" w:rsidRPr="00D107AB" w:rsidRDefault="003B28A9" w:rsidP="006D2CDF">
            <w:pPr>
              <w:spacing w:before="240" w:after="240" w:line="259" w:lineRule="auto"/>
              <w:rPr>
                <w:rFonts w:ascii="Sylfaen" w:eastAsia="GHEA Grapalat" w:hAnsi="Sylfaen" w:cs="GHEA Grapalat"/>
                <w:i/>
                <w:iCs/>
              </w:rPr>
            </w:pPr>
            <w:sdt>
              <w:sdtPr>
                <w:rPr>
                  <w:rFonts w:ascii="Sylfaen" w:eastAsia="GHEA Grapalat" w:hAnsi="Sylfaen" w:cs="GHEA Grapalat"/>
                  <w:i/>
                  <w:iCs/>
                </w:rPr>
                <w:id w:val="1440572912"/>
                <w14:checkbox>
                  <w14:checked w14:val="0"/>
                  <w14:checkedState w14:val="2612" w14:font="MS Gothic"/>
                  <w14:uncheckedState w14:val="2610" w14:font="MS Gothic"/>
                </w14:checkbox>
              </w:sdtPr>
              <w:sdtContent>
                <w:r w:rsidR="00F016A2" w:rsidRPr="00D107AB">
                  <w:rPr>
                    <w:rFonts w:ascii="Segoe UI Symbol" w:eastAsia="MS Gothic" w:hAnsi="Segoe UI Symbol" w:cs="Segoe UI Symbol"/>
                    <w:i/>
                    <w:iCs/>
                  </w:rPr>
                  <w:t>☐</w:t>
                </w:r>
              </w:sdtContent>
            </w:sdt>
            <w:r w:rsidR="00F016A2" w:rsidRPr="00D107AB">
              <w:rPr>
                <w:rFonts w:ascii="Sylfaen" w:eastAsia="GHEA Grapalat" w:hAnsi="Sylfaen" w:cs="GHEA Grapalat"/>
                <w:i/>
                <w:iCs/>
              </w:rPr>
              <w:tab/>
              <w:t>Косвенное участие</w:t>
            </w:r>
          </w:p>
        </w:tc>
      </w:tr>
      <w:tr w:rsidR="00F016A2" w:rsidRPr="00D107AB" w14:paraId="5EBC8E1B" w14:textId="77777777" w:rsidTr="006D2CDF">
        <w:tc>
          <w:tcPr>
            <w:tcW w:w="9016" w:type="dxa"/>
            <w:gridSpan w:val="2"/>
            <w:vAlign w:val="center"/>
          </w:tcPr>
          <w:p w14:paraId="48AE388E" w14:textId="77777777" w:rsidR="00F016A2" w:rsidRPr="00D107AB" w:rsidRDefault="003B28A9" w:rsidP="006D2CDF">
            <w:pPr>
              <w:spacing w:before="240" w:after="240"/>
              <w:rPr>
                <w:rFonts w:ascii="Sylfaen" w:eastAsia="GHEA Grapalat" w:hAnsi="Sylfaen" w:cs="GHEA Grapalat"/>
                <w:i/>
                <w:iCs/>
              </w:rPr>
            </w:pPr>
            <w:sdt>
              <w:sdtPr>
                <w:rPr>
                  <w:rFonts w:ascii="Sylfaen" w:eastAsia="GHEA Grapalat" w:hAnsi="Sylfaen" w:cs="GHEA Grapalat"/>
                  <w:i/>
                  <w:iCs/>
                </w:rPr>
                <w:id w:val="-170491207"/>
                <w14:checkbox>
                  <w14:checked w14:val="0"/>
                  <w14:checkedState w14:val="2612" w14:font="MS Gothic"/>
                  <w14:uncheckedState w14:val="2610" w14:font="MS Gothic"/>
                </w14:checkbox>
              </w:sdtPr>
              <w:sdtContent>
                <w:r w:rsidR="00F016A2" w:rsidRPr="00D107AB">
                  <w:rPr>
                    <w:rFonts w:ascii="Segoe UI Symbol" w:eastAsia="MS Gothic" w:hAnsi="Segoe UI Symbol" w:cs="Segoe UI Symbol"/>
                    <w:i/>
                    <w:iCs/>
                  </w:rPr>
                  <w:t>☐</w:t>
                </w:r>
              </w:sdtContent>
            </w:sdt>
            <w:r w:rsidR="00F016A2" w:rsidRPr="00D107AB">
              <w:rPr>
                <w:rFonts w:ascii="Sylfaen" w:eastAsia="GHEA Grapalat" w:hAnsi="Sylfaen" w:cs="GHEA Grapalat"/>
                <w:i/>
                <w:iCs/>
              </w:rPr>
              <w:tab/>
            </w:r>
            <w:r w:rsidR="00F016A2" w:rsidRPr="00D107AB">
              <w:rPr>
                <w:rFonts w:ascii="Sylfaen" w:eastAsia="GHEA Grapalat" w:hAnsi="Sylfaen" w:cs="GHEA Grapalat"/>
                <w:i/>
                <w:iCs/>
                <w:lang w:val="hy-AM"/>
              </w:rPr>
              <w:t>б</w:t>
            </w:r>
            <w:r w:rsidR="00F016A2" w:rsidRPr="00D107AB">
              <w:rPr>
                <w:rFonts w:ascii="Microsoft YaHei" w:eastAsia="Microsoft YaHei" w:hAnsi="Microsoft YaHei" w:cs="Microsoft YaHei" w:hint="eastAsia"/>
                <w:i/>
                <w:iCs/>
              </w:rPr>
              <w:t>․</w:t>
            </w:r>
            <w:r w:rsidR="00F016A2" w:rsidRPr="00D107AB">
              <w:rPr>
                <w:rFonts w:ascii="Sylfaen" w:eastAsia="GHEA Grapalat" w:hAnsi="Sylfaen" w:cs="GHEA Grapalat"/>
                <w:i/>
                <w:iCs/>
              </w:rPr>
              <w:t xml:space="preserve"> осуществляет реальный (фактический) контроль за данным юридическим лицом иными средствами</w:t>
            </w:r>
          </w:p>
        </w:tc>
      </w:tr>
      <w:tr w:rsidR="00F016A2" w:rsidRPr="00D107AB" w14:paraId="7AB28647" w14:textId="77777777" w:rsidTr="006D2CDF">
        <w:tc>
          <w:tcPr>
            <w:tcW w:w="9016" w:type="dxa"/>
            <w:gridSpan w:val="2"/>
            <w:vAlign w:val="center"/>
          </w:tcPr>
          <w:p w14:paraId="02A47894" w14:textId="77777777" w:rsidR="00F016A2" w:rsidRPr="00D107AB" w:rsidRDefault="003B28A9" w:rsidP="006D2CDF">
            <w:pPr>
              <w:spacing w:before="240" w:after="240"/>
              <w:jc w:val="both"/>
              <w:rPr>
                <w:rFonts w:ascii="Sylfaen" w:eastAsia="GHEA Grapalat" w:hAnsi="Sylfaen" w:cs="GHEA Grapalat"/>
                <w:i/>
                <w:iCs/>
              </w:rPr>
            </w:pPr>
            <w:sdt>
              <w:sdtPr>
                <w:rPr>
                  <w:rFonts w:ascii="Sylfaen" w:eastAsia="GHEA Grapalat" w:hAnsi="Sylfaen" w:cs="GHEA Grapalat"/>
                  <w:i/>
                  <w:iCs/>
                </w:rPr>
                <w:id w:val="-181971841"/>
                <w14:checkbox>
                  <w14:checked w14:val="0"/>
                  <w14:checkedState w14:val="2612" w14:font="MS Gothic"/>
                  <w14:uncheckedState w14:val="2610" w14:font="MS Gothic"/>
                </w14:checkbox>
              </w:sdtPr>
              <w:sdtContent>
                <w:r w:rsidR="00F016A2" w:rsidRPr="00D107AB">
                  <w:rPr>
                    <w:rFonts w:ascii="Segoe UI Symbol" w:eastAsia="MS Gothic" w:hAnsi="Segoe UI Symbol" w:cs="Segoe UI Symbol"/>
                    <w:i/>
                    <w:iCs/>
                  </w:rPr>
                  <w:t>☐</w:t>
                </w:r>
              </w:sdtContent>
            </w:sdt>
            <w:r w:rsidR="00F016A2" w:rsidRPr="00D107AB">
              <w:rPr>
                <w:rFonts w:ascii="Sylfaen" w:eastAsia="GHEA Grapalat" w:hAnsi="Sylfaen" w:cs="GHEA Grapalat"/>
                <w:i/>
                <w:iCs/>
              </w:rPr>
              <w:tab/>
            </w:r>
            <w:r w:rsidR="00F016A2" w:rsidRPr="00D107AB">
              <w:rPr>
                <w:rFonts w:ascii="Sylfaen" w:eastAsia="GHEA Grapalat" w:hAnsi="Sylfaen" w:cs="GHEA Grapalat"/>
                <w:i/>
                <w:iCs/>
                <w:lang w:val="hy-AM"/>
              </w:rPr>
              <w:t>в</w:t>
            </w:r>
            <w:r w:rsidR="00F016A2" w:rsidRPr="00D107AB">
              <w:rPr>
                <w:rFonts w:ascii="Sylfaen" w:eastAsia="GHEA Grapalat" w:hAnsi="Sylfaen" w:cs="GHEA Grapalat"/>
                <w:i/>
                <w:iCs/>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D107AB">
              <w:rPr>
                <w:rFonts w:ascii="Sylfaen" w:eastAsia="GHEA Grapalat" w:hAnsi="Sylfaen" w:cs="GHEA Grapalat"/>
                <w:i/>
                <w:iCs/>
                <w:lang w:val="hy-AM"/>
              </w:rPr>
              <w:t>б</w:t>
            </w:r>
            <w:r w:rsidR="00F016A2" w:rsidRPr="00D107AB">
              <w:rPr>
                <w:rFonts w:ascii="Sylfaen" w:eastAsia="GHEA Grapalat" w:hAnsi="Sylfaen" w:cs="GHEA Grapalat"/>
                <w:i/>
                <w:iCs/>
              </w:rPr>
              <w:t>"</w:t>
            </w:r>
          </w:p>
        </w:tc>
      </w:tr>
    </w:tbl>
    <w:p w14:paraId="2DD63AB2" w14:textId="77777777" w:rsidR="00F016A2" w:rsidRPr="00D107AB"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iCs/>
          <w:color w:val="000000"/>
        </w:rPr>
      </w:pPr>
      <w:r w:rsidRPr="00D107AB">
        <w:rPr>
          <w:rFonts w:ascii="Sylfaen" w:eastAsia="GHEA Grapalat" w:hAnsi="Sylfaen" w:cs="GHEA Grapalat"/>
          <w:i/>
          <w:iCs/>
          <w:color w:val="000000"/>
        </w:rPr>
        <w:lastRenderedPageBreak/>
        <w:t>Основания являться реальным бенефициаром</w:t>
      </w:r>
      <w:r w:rsidRPr="00D107AB" w:rsidDel="00F76C18">
        <w:rPr>
          <w:rFonts w:ascii="Sylfaen" w:eastAsia="GHEA Grapalat" w:hAnsi="Sylfaen" w:cs="GHEA Grapalat"/>
          <w:i/>
          <w:iCs/>
          <w:color w:val="000000"/>
        </w:rPr>
        <w:t xml:space="preserve"> </w:t>
      </w:r>
      <w:r w:rsidRPr="00D107AB">
        <w:rPr>
          <w:rFonts w:ascii="Sylfaen" w:eastAsia="GHEA Grapalat" w:hAnsi="Sylfaen" w:cs="GHEA Grapalat"/>
          <w:i/>
          <w:iCs/>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D107AB" w14:paraId="41CFE543" w14:textId="77777777" w:rsidTr="006D2CDF">
        <w:trPr>
          <w:trHeight w:val="924"/>
        </w:trPr>
        <w:tc>
          <w:tcPr>
            <w:tcW w:w="9016" w:type="dxa"/>
            <w:gridSpan w:val="2"/>
            <w:vAlign w:val="center"/>
          </w:tcPr>
          <w:p w14:paraId="0E96949C" w14:textId="77777777" w:rsidR="00F016A2" w:rsidRPr="00D107AB" w:rsidRDefault="003B28A9" w:rsidP="006D2CDF">
            <w:pPr>
              <w:spacing w:before="240" w:after="240"/>
              <w:jc w:val="both"/>
              <w:rPr>
                <w:rFonts w:ascii="Sylfaen" w:eastAsia="GHEA Grapalat" w:hAnsi="Sylfaen" w:cs="GHEA Grapalat"/>
                <w:i/>
                <w:iCs/>
              </w:rPr>
            </w:pPr>
            <w:sdt>
              <w:sdtPr>
                <w:rPr>
                  <w:rFonts w:ascii="Sylfaen" w:eastAsia="GHEA Grapalat" w:hAnsi="Sylfaen" w:cs="GHEA Grapalat"/>
                  <w:i/>
                  <w:iCs/>
                </w:rPr>
                <w:id w:val="1897461338"/>
                <w14:checkbox>
                  <w14:checked w14:val="0"/>
                  <w14:checkedState w14:val="2612" w14:font="MS Gothic"/>
                  <w14:uncheckedState w14:val="2610" w14:font="MS Gothic"/>
                </w14:checkbox>
              </w:sdtPr>
              <w:sdtContent>
                <w:r w:rsidR="00F016A2" w:rsidRPr="00D107AB">
                  <w:rPr>
                    <w:rFonts w:ascii="Segoe UI Symbol" w:eastAsia="MS Gothic" w:hAnsi="Segoe UI Symbol" w:cs="Segoe UI Symbol"/>
                    <w:i/>
                    <w:iCs/>
                  </w:rPr>
                  <w:t>☐</w:t>
                </w:r>
              </w:sdtContent>
            </w:sdt>
            <w:r w:rsidR="00F016A2" w:rsidRPr="00D107AB">
              <w:rPr>
                <w:rFonts w:ascii="Sylfaen" w:eastAsia="GHEA Grapalat" w:hAnsi="Sylfaen" w:cs="GHEA Grapalat"/>
                <w:i/>
                <w:iCs/>
              </w:rPr>
              <w:tab/>
            </w:r>
            <w:r w:rsidR="00F016A2" w:rsidRPr="00D107AB">
              <w:rPr>
                <w:rFonts w:ascii="Sylfaen" w:eastAsia="GHEA Grapalat" w:hAnsi="Sylfaen" w:cs="GHEA Grapalat"/>
                <w:i/>
                <w:iCs/>
                <w:lang w:val="hy-AM"/>
              </w:rPr>
              <w:t>а</w:t>
            </w:r>
            <w:r w:rsidR="00F016A2" w:rsidRPr="00D107AB">
              <w:rPr>
                <w:rFonts w:ascii="Microsoft YaHei" w:eastAsia="Microsoft YaHei" w:hAnsi="Microsoft YaHei" w:cs="Microsoft YaHei" w:hint="eastAsia"/>
                <w:i/>
                <w:iCs/>
              </w:rPr>
              <w:t>․</w:t>
            </w:r>
            <w:r w:rsidR="00F016A2" w:rsidRPr="00D107AB">
              <w:rPr>
                <w:rFonts w:ascii="Sylfaen" w:eastAsia="Cambria Math" w:hAnsi="Sylfaen" w:cs="Cambria Math"/>
                <w:i/>
                <w:iCs/>
              </w:rPr>
              <w:t xml:space="preserve"> </w:t>
            </w:r>
            <w:r w:rsidR="00F016A2" w:rsidRPr="00D107AB">
              <w:rPr>
                <w:rFonts w:ascii="Sylfaen" w:eastAsia="GHEA Grapalat" w:hAnsi="Sylfaen" w:cs="GHEA Grapalat"/>
                <w:i/>
                <w:iCs/>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D107AB" w14:paraId="3096F7D4" w14:textId="77777777" w:rsidTr="006D2CDF">
        <w:trPr>
          <w:trHeight w:val="684"/>
        </w:trPr>
        <w:tc>
          <w:tcPr>
            <w:tcW w:w="4508" w:type="dxa"/>
            <w:shd w:val="clear" w:color="auto" w:fill="D9E2F3"/>
            <w:vAlign w:val="center"/>
          </w:tcPr>
          <w:p w14:paraId="5F9B04D8" w14:textId="77777777" w:rsidR="00F016A2" w:rsidRPr="00D107A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D107AB">
              <w:rPr>
                <w:rFonts w:ascii="Sylfaen" w:eastAsia="GHEA Grapalat" w:hAnsi="Sylfaen" w:cs="GHEA Grapalat"/>
                <w:i/>
                <w:iCs/>
                <w:color w:val="000000"/>
              </w:rPr>
              <w:t>Размер участия (%)</w:t>
            </w:r>
          </w:p>
        </w:tc>
        <w:tc>
          <w:tcPr>
            <w:tcW w:w="4508" w:type="dxa"/>
            <w:vAlign w:val="center"/>
          </w:tcPr>
          <w:p w14:paraId="5915B393" w14:textId="77777777" w:rsidR="00F016A2" w:rsidRPr="00D107AB" w:rsidRDefault="00F016A2" w:rsidP="006D2CDF">
            <w:pPr>
              <w:spacing w:before="240" w:after="240"/>
              <w:rPr>
                <w:rFonts w:ascii="Sylfaen" w:eastAsia="GHEA Grapalat" w:hAnsi="Sylfaen" w:cs="GHEA Grapalat"/>
                <w:i/>
                <w:iCs/>
              </w:rPr>
            </w:pPr>
          </w:p>
        </w:tc>
      </w:tr>
      <w:tr w:rsidR="00F016A2" w:rsidRPr="00D107AB" w14:paraId="5C67D811" w14:textId="77777777" w:rsidTr="006D2CDF">
        <w:trPr>
          <w:trHeight w:val="1282"/>
        </w:trPr>
        <w:tc>
          <w:tcPr>
            <w:tcW w:w="4508" w:type="dxa"/>
            <w:shd w:val="clear" w:color="auto" w:fill="D9E2F3"/>
            <w:vAlign w:val="center"/>
          </w:tcPr>
          <w:p w14:paraId="2AAE494C" w14:textId="77777777" w:rsidR="00F016A2" w:rsidRPr="00D107A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D107AB">
              <w:rPr>
                <w:rFonts w:ascii="Sylfaen" w:eastAsia="GHEA Grapalat" w:hAnsi="Sylfaen" w:cs="GHEA Grapalat"/>
                <w:i/>
                <w:iCs/>
                <w:color w:val="000000"/>
              </w:rPr>
              <w:t>Вид участия</w:t>
            </w:r>
          </w:p>
        </w:tc>
        <w:tc>
          <w:tcPr>
            <w:tcW w:w="4508" w:type="dxa"/>
            <w:vAlign w:val="center"/>
          </w:tcPr>
          <w:p w14:paraId="7B3EB4CF" w14:textId="77777777" w:rsidR="00F016A2" w:rsidRPr="00D107AB" w:rsidRDefault="003B28A9" w:rsidP="006D2CDF">
            <w:pPr>
              <w:spacing w:before="240" w:after="240" w:line="259" w:lineRule="auto"/>
              <w:rPr>
                <w:rFonts w:ascii="Sylfaen" w:eastAsia="GHEA Grapalat" w:hAnsi="Sylfaen" w:cs="GHEA Grapalat"/>
                <w:i/>
                <w:iCs/>
              </w:rPr>
            </w:pPr>
            <w:sdt>
              <w:sdtPr>
                <w:rPr>
                  <w:rFonts w:ascii="Sylfaen" w:eastAsia="GHEA Grapalat" w:hAnsi="Sylfaen" w:cs="GHEA Grapalat"/>
                  <w:i/>
                  <w:iCs/>
                </w:rPr>
                <w:id w:val="370194158"/>
                <w14:checkbox>
                  <w14:checked w14:val="0"/>
                  <w14:checkedState w14:val="2612" w14:font="MS Gothic"/>
                  <w14:uncheckedState w14:val="2610" w14:font="MS Gothic"/>
                </w14:checkbox>
              </w:sdtPr>
              <w:sdtContent>
                <w:r w:rsidR="00F016A2" w:rsidRPr="00D107AB">
                  <w:rPr>
                    <w:rFonts w:ascii="Segoe UI Symbol" w:eastAsia="MS Gothic" w:hAnsi="Segoe UI Symbol" w:cs="Segoe UI Symbol"/>
                    <w:i/>
                    <w:iCs/>
                  </w:rPr>
                  <w:t>☐</w:t>
                </w:r>
              </w:sdtContent>
            </w:sdt>
            <w:r w:rsidR="00F016A2" w:rsidRPr="00D107AB">
              <w:rPr>
                <w:rFonts w:ascii="Sylfaen" w:eastAsia="GHEA Grapalat" w:hAnsi="Sylfaen" w:cs="GHEA Grapalat"/>
                <w:i/>
                <w:iCs/>
              </w:rPr>
              <w:tab/>
              <w:t>Прямое участие</w:t>
            </w:r>
          </w:p>
          <w:p w14:paraId="2FAB5EFD" w14:textId="77777777" w:rsidR="00F016A2" w:rsidRPr="00D107AB" w:rsidRDefault="003B28A9" w:rsidP="006D2CDF">
            <w:pPr>
              <w:spacing w:before="240" w:after="240" w:line="259" w:lineRule="auto"/>
              <w:rPr>
                <w:rFonts w:ascii="Sylfaen" w:eastAsia="GHEA Grapalat" w:hAnsi="Sylfaen" w:cs="GHEA Grapalat"/>
                <w:i/>
                <w:iCs/>
              </w:rPr>
            </w:pPr>
            <w:sdt>
              <w:sdtPr>
                <w:rPr>
                  <w:rFonts w:ascii="Sylfaen" w:eastAsia="GHEA Grapalat" w:hAnsi="Sylfaen" w:cs="GHEA Grapalat"/>
                  <w:i/>
                  <w:iCs/>
                </w:rPr>
                <w:id w:val="1358386919"/>
                <w14:checkbox>
                  <w14:checked w14:val="0"/>
                  <w14:checkedState w14:val="2612" w14:font="MS Gothic"/>
                  <w14:uncheckedState w14:val="2610" w14:font="MS Gothic"/>
                </w14:checkbox>
              </w:sdtPr>
              <w:sdtContent>
                <w:r w:rsidR="00F016A2" w:rsidRPr="00D107AB">
                  <w:rPr>
                    <w:rFonts w:ascii="Segoe UI Symbol" w:eastAsia="MS Gothic" w:hAnsi="Segoe UI Symbol" w:cs="Segoe UI Symbol"/>
                    <w:i/>
                    <w:iCs/>
                  </w:rPr>
                  <w:t>☐</w:t>
                </w:r>
              </w:sdtContent>
            </w:sdt>
            <w:r w:rsidR="00F016A2" w:rsidRPr="00D107AB">
              <w:rPr>
                <w:rFonts w:ascii="Sylfaen" w:eastAsia="GHEA Grapalat" w:hAnsi="Sylfaen" w:cs="GHEA Grapalat"/>
                <w:i/>
                <w:iCs/>
              </w:rPr>
              <w:tab/>
              <w:t>Косвенное участие</w:t>
            </w:r>
          </w:p>
        </w:tc>
      </w:tr>
      <w:tr w:rsidR="00F016A2" w:rsidRPr="00D107AB" w14:paraId="1854366E" w14:textId="77777777" w:rsidTr="006D2CDF">
        <w:tc>
          <w:tcPr>
            <w:tcW w:w="9016" w:type="dxa"/>
            <w:gridSpan w:val="2"/>
            <w:vAlign w:val="center"/>
          </w:tcPr>
          <w:p w14:paraId="16D8DAF2" w14:textId="77777777" w:rsidR="00F016A2" w:rsidRPr="00D107AB" w:rsidRDefault="003B28A9" w:rsidP="006D2CDF">
            <w:pPr>
              <w:spacing w:before="240" w:after="240"/>
              <w:rPr>
                <w:rFonts w:ascii="Sylfaen" w:eastAsia="GHEA Grapalat" w:hAnsi="Sylfaen" w:cs="GHEA Grapalat"/>
                <w:i/>
                <w:iCs/>
              </w:rPr>
            </w:pPr>
            <w:sdt>
              <w:sdtPr>
                <w:rPr>
                  <w:rFonts w:ascii="Sylfaen" w:eastAsia="GHEA Grapalat" w:hAnsi="Sylfaen" w:cs="GHEA Grapalat"/>
                  <w:i/>
                  <w:iCs/>
                </w:rPr>
                <w:id w:val="-1350172285"/>
                <w14:checkbox>
                  <w14:checked w14:val="0"/>
                  <w14:checkedState w14:val="2612" w14:font="MS Gothic"/>
                  <w14:uncheckedState w14:val="2610" w14:font="MS Gothic"/>
                </w14:checkbox>
              </w:sdtPr>
              <w:sdtContent>
                <w:r w:rsidR="00F016A2" w:rsidRPr="00D107AB">
                  <w:rPr>
                    <w:rFonts w:ascii="Segoe UI Symbol" w:eastAsia="MS Gothic" w:hAnsi="Segoe UI Symbol" w:cs="Segoe UI Symbol"/>
                    <w:i/>
                    <w:iCs/>
                  </w:rPr>
                  <w:t>☐</w:t>
                </w:r>
              </w:sdtContent>
            </w:sdt>
            <w:r w:rsidR="00F016A2" w:rsidRPr="00D107AB">
              <w:rPr>
                <w:rFonts w:ascii="Sylfaen" w:eastAsia="GHEA Grapalat" w:hAnsi="Sylfaen" w:cs="GHEA Grapalat"/>
                <w:i/>
                <w:iCs/>
              </w:rPr>
              <w:tab/>
            </w:r>
            <w:r w:rsidR="00F016A2" w:rsidRPr="00D107AB">
              <w:rPr>
                <w:rFonts w:ascii="Sylfaen" w:eastAsia="GHEA Grapalat" w:hAnsi="Sylfaen" w:cs="GHEA Grapalat"/>
                <w:i/>
                <w:iCs/>
                <w:lang w:val="hy-AM"/>
              </w:rPr>
              <w:t>б</w:t>
            </w:r>
            <w:r w:rsidR="00F016A2" w:rsidRPr="00D107AB">
              <w:rPr>
                <w:rFonts w:ascii="Microsoft YaHei" w:eastAsia="Microsoft YaHei" w:hAnsi="Microsoft YaHei" w:cs="Microsoft YaHei" w:hint="eastAsia"/>
                <w:i/>
                <w:iCs/>
              </w:rPr>
              <w:t>․</w:t>
            </w:r>
            <w:r w:rsidR="00F016A2" w:rsidRPr="00D107AB">
              <w:rPr>
                <w:rFonts w:ascii="Sylfaen" w:eastAsia="Cambria Math" w:hAnsi="Sylfaen" w:cs="Cambria Math"/>
                <w:i/>
                <w:iCs/>
              </w:rPr>
              <w:t xml:space="preserve"> </w:t>
            </w:r>
            <w:r w:rsidR="00F016A2" w:rsidRPr="00D107AB">
              <w:rPr>
                <w:rFonts w:ascii="Sylfaen" w:eastAsia="GHEA Grapalat" w:hAnsi="Sylfaen" w:cs="GHEA Grapalat"/>
                <w:i/>
                <w:iCs/>
              </w:rPr>
              <w:t xml:space="preserve">имеет право назначать или </w:t>
            </w:r>
            <w:r w:rsidR="00F016A2" w:rsidRPr="00D107AB">
              <w:rPr>
                <w:rFonts w:ascii="Sylfaen" w:eastAsia="GHEA Grapalat" w:hAnsi="Sylfaen" w:cs="GHEA Grapalat"/>
                <w:i/>
                <w:iCs/>
                <w:lang w:eastAsia="hy-AM"/>
              </w:rPr>
              <w:t>освобождать</w:t>
            </w:r>
            <w:r w:rsidR="00F016A2" w:rsidRPr="00D107AB">
              <w:rPr>
                <w:rFonts w:ascii="Sylfaen" w:eastAsia="GHEA Grapalat" w:hAnsi="Sylfaen" w:cs="GHEA Grapalat"/>
                <w:i/>
                <w:iCs/>
              </w:rPr>
              <w:t xml:space="preserve"> большинство членов органов управления юридического лица</w:t>
            </w:r>
          </w:p>
        </w:tc>
      </w:tr>
      <w:tr w:rsidR="00F016A2" w:rsidRPr="00D107AB" w14:paraId="5BEFD95D" w14:textId="77777777" w:rsidTr="006D2CDF">
        <w:tc>
          <w:tcPr>
            <w:tcW w:w="9016" w:type="dxa"/>
            <w:gridSpan w:val="2"/>
            <w:vAlign w:val="center"/>
          </w:tcPr>
          <w:p w14:paraId="71B8DC7F" w14:textId="77777777" w:rsidR="00F016A2" w:rsidRPr="00D107AB" w:rsidRDefault="003B28A9" w:rsidP="006D2CDF">
            <w:pPr>
              <w:spacing w:before="240" w:after="240"/>
              <w:rPr>
                <w:rFonts w:ascii="Sylfaen" w:eastAsia="GHEA Grapalat" w:hAnsi="Sylfaen" w:cs="GHEA Grapalat"/>
                <w:i/>
                <w:iCs/>
              </w:rPr>
            </w:pPr>
            <w:sdt>
              <w:sdtPr>
                <w:rPr>
                  <w:rFonts w:ascii="Sylfaen" w:eastAsia="GHEA Grapalat" w:hAnsi="Sylfaen" w:cs="GHEA Grapalat"/>
                  <w:i/>
                  <w:iCs/>
                </w:rPr>
                <w:id w:val="-1722589211"/>
                <w14:checkbox>
                  <w14:checked w14:val="0"/>
                  <w14:checkedState w14:val="2612" w14:font="MS Gothic"/>
                  <w14:uncheckedState w14:val="2610" w14:font="MS Gothic"/>
                </w14:checkbox>
              </w:sdtPr>
              <w:sdtContent>
                <w:r w:rsidR="00F016A2" w:rsidRPr="00D107AB">
                  <w:rPr>
                    <w:rFonts w:ascii="Segoe UI Symbol" w:eastAsia="MS Gothic" w:hAnsi="Segoe UI Symbol" w:cs="Segoe UI Symbol"/>
                    <w:i/>
                    <w:iCs/>
                  </w:rPr>
                  <w:t>☐</w:t>
                </w:r>
              </w:sdtContent>
            </w:sdt>
            <w:r w:rsidR="00F016A2" w:rsidRPr="00D107AB">
              <w:rPr>
                <w:rFonts w:ascii="Sylfaen" w:eastAsia="GHEA Grapalat" w:hAnsi="Sylfaen" w:cs="GHEA Grapalat"/>
                <w:i/>
                <w:iCs/>
              </w:rPr>
              <w:tab/>
            </w:r>
            <w:r w:rsidR="00F016A2" w:rsidRPr="00D107AB">
              <w:rPr>
                <w:rFonts w:ascii="Sylfaen" w:eastAsia="GHEA Grapalat" w:hAnsi="Sylfaen" w:cs="GHEA Grapalat"/>
                <w:i/>
                <w:iCs/>
                <w:lang w:val="hy-AM"/>
              </w:rPr>
              <w:t>в</w:t>
            </w:r>
            <w:r w:rsidR="00F016A2" w:rsidRPr="00D107AB">
              <w:rPr>
                <w:rFonts w:ascii="Microsoft YaHei" w:eastAsia="Microsoft YaHei" w:hAnsi="Microsoft YaHei" w:cs="Microsoft YaHei" w:hint="eastAsia"/>
                <w:i/>
                <w:iCs/>
              </w:rPr>
              <w:t>․</w:t>
            </w:r>
            <w:r w:rsidR="00F016A2" w:rsidRPr="00D107AB">
              <w:rPr>
                <w:rFonts w:ascii="Sylfaen" w:eastAsia="Cambria Math" w:hAnsi="Sylfaen" w:cs="Cambria Math"/>
                <w:i/>
                <w:iCs/>
              </w:rPr>
              <w:t xml:space="preserve"> </w:t>
            </w:r>
            <w:r w:rsidR="00F016A2" w:rsidRPr="00D107AB">
              <w:rPr>
                <w:rFonts w:ascii="Sylfaen" w:eastAsia="GHEA Grapalat" w:hAnsi="Sylfaen" w:cs="GHEA Grapalat"/>
                <w:i/>
                <w:iCs/>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D107AB" w14:paraId="1986976B" w14:textId="77777777" w:rsidTr="006D2CDF">
        <w:tc>
          <w:tcPr>
            <w:tcW w:w="9016" w:type="dxa"/>
            <w:gridSpan w:val="2"/>
            <w:vAlign w:val="center"/>
          </w:tcPr>
          <w:p w14:paraId="1B72ADE9" w14:textId="77777777" w:rsidR="00F016A2" w:rsidRPr="00D107AB" w:rsidRDefault="003B28A9" w:rsidP="006D2CDF">
            <w:pPr>
              <w:spacing w:before="240" w:after="240"/>
              <w:rPr>
                <w:rFonts w:ascii="Sylfaen" w:eastAsia="GHEA Grapalat" w:hAnsi="Sylfaen" w:cs="GHEA Grapalat"/>
                <w:i/>
                <w:iCs/>
              </w:rPr>
            </w:pPr>
            <w:sdt>
              <w:sdtPr>
                <w:rPr>
                  <w:rFonts w:ascii="Sylfaen" w:eastAsia="GHEA Grapalat" w:hAnsi="Sylfaen" w:cs="GHEA Grapalat"/>
                  <w:i/>
                  <w:iCs/>
                </w:rPr>
                <w:id w:val="-1583753897"/>
                <w14:checkbox>
                  <w14:checked w14:val="0"/>
                  <w14:checkedState w14:val="2612" w14:font="MS Gothic"/>
                  <w14:uncheckedState w14:val="2610" w14:font="MS Gothic"/>
                </w14:checkbox>
              </w:sdtPr>
              <w:sdtContent>
                <w:r w:rsidR="00F016A2" w:rsidRPr="00D107AB">
                  <w:rPr>
                    <w:rFonts w:ascii="Segoe UI Symbol" w:eastAsia="MS Gothic" w:hAnsi="Segoe UI Symbol" w:cs="Segoe UI Symbol"/>
                    <w:i/>
                    <w:iCs/>
                  </w:rPr>
                  <w:t>☐</w:t>
                </w:r>
              </w:sdtContent>
            </w:sdt>
            <w:r w:rsidR="00F016A2" w:rsidRPr="00D107AB">
              <w:rPr>
                <w:rFonts w:ascii="Sylfaen" w:eastAsia="GHEA Grapalat" w:hAnsi="Sylfaen" w:cs="GHEA Grapalat"/>
                <w:i/>
                <w:iCs/>
              </w:rPr>
              <w:tab/>
            </w:r>
            <w:r w:rsidR="00F016A2" w:rsidRPr="00D107AB">
              <w:rPr>
                <w:rFonts w:ascii="Sylfaen" w:eastAsia="GHEA Grapalat" w:hAnsi="Sylfaen" w:cs="GHEA Grapalat"/>
                <w:i/>
                <w:iCs/>
                <w:lang w:val="hy-AM"/>
              </w:rPr>
              <w:t>г</w:t>
            </w:r>
            <w:r w:rsidR="00F016A2" w:rsidRPr="00D107AB">
              <w:rPr>
                <w:rFonts w:ascii="Microsoft YaHei" w:eastAsia="Microsoft YaHei" w:hAnsi="Microsoft YaHei" w:cs="Microsoft YaHei" w:hint="eastAsia"/>
                <w:i/>
                <w:iCs/>
              </w:rPr>
              <w:t>․</w:t>
            </w:r>
            <w:r w:rsidR="00F016A2" w:rsidRPr="00D107AB">
              <w:rPr>
                <w:rFonts w:ascii="Sylfaen" w:eastAsia="Cambria Math" w:hAnsi="Sylfaen" w:cs="Cambria Math"/>
                <w:i/>
                <w:iCs/>
              </w:rPr>
              <w:t xml:space="preserve"> </w:t>
            </w:r>
            <w:r w:rsidR="00F016A2" w:rsidRPr="00D107AB">
              <w:rPr>
                <w:rFonts w:ascii="Sylfaen" w:eastAsia="GHEA Grapalat" w:hAnsi="Sylfaen" w:cs="GHEA Grapalat"/>
                <w:i/>
                <w:iCs/>
              </w:rPr>
              <w:t>осуществляет реальный (фактический) контроль за юридическим лицом иными средствами</w:t>
            </w:r>
          </w:p>
        </w:tc>
      </w:tr>
      <w:tr w:rsidR="00F016A2" w:rsidRPr="00D107AB" w14:paraId="4A073E17" w14:textId="77777777" w:rsidTr="006D2CDF">
        <w:tc>
          <w:tcPr>
            <w:tcW w:w="9016" w:type="dxa"/>
            <w:gridSpan w:val="2"/>
            <w:vAlign w:val="center"/>
          </w:tcPr>
          <w:p w14:paraId="5B6B9A31" w14:textId="77777777" w:rsidR="00F016A2" w:rsidRPr="00D107AB" w:rsidRDefault="003B28A9" w:rsidP="006D2CDF">
            <w:pPr>
              <w:spacing w:before="240" w:after="240"/>
              <w:rPr>
                <w:rFonts w:ascii="Sylfaen" w:eastAsia="GHEA Grapalat" w:hAnsi="Sylfaen" w:cs="GHEA Grapalat"/>
                <w:i/>
                <w:iCs/>
              </w:rPr>
            </w:pPr>
            <w:sdt>
              <w:sdtPr>
                <w:rPr>
                  <w:rFonts w:ascii="Sylfaen" w:eastAsia="GHEA Grapalat" w:hAnsi="Sylfaen" w:cs="GHEA Grapalat"/>
                  <w:i/>
                  <w:iCs/>
                </w:rPr>
                <w:id w:val="-1042667163"/>
                <w14:checkbox>
                  <w14:checked w14:val="0"/>
                  <w14:checkedState w14:val="2612" w14:font="MS Gothic"/>
                  <w14:uncheckedState w14:val="2610" w14:font="MS Gothic"/>
                </w14:checkbox>
              </w:sdtPr>
              <w:sdtContent>
                <w:r w:rsidR="00F016A2" w:rsidRPr="00D107AB">
                  <w:rPr>
                    <w:rFonts w:ascii="Segoe UI Symbol" w:eastAsia="MS Gothic" w:hAnsi="Segoe UI Symbol" w:cs="Segoe UI Symbol"/>
                    <w:i/>
                    <w:iCs/>
                  </w:rPr>
                  <w:t>☐</w:t>
                </w:r>
              </w:sdtContent>
            </w:sdt>
            <w:r w:rsidR="00F016A2" w:rsidRPr="00D107AB">
              <w:rPr>
                <w:rFonts w:ascii="Sylfaen" w:eastAsia="GHEA Grapalat" w:hAnsi="Sylfaen" w:cs="GHEA Grapalat"/>
                <w:i/>
                <w:iCs/>
              </w:rPr>
              <w:tab/>
            </w:r>
            <w:r w:rsidR="00F016A2" w:rsidRPr="00D107AB">
              <w:rPr>
                <w:rFonts w:ascii="Sylfaen" w:eastAsia="GHEA Grapalat" w:hAnsi="Sylfaen" w:cs="GHEA Grapalat"/>
                <w:i/>
                <w:iCs/>
                <w:lang w:val="hy-AM"/>
              </w:rPr>
              <w:t>д</w:t>
            </w:r>
            <w:r w:rsidR="00F016A2" w:rsidRPr="00D107AB">
              <w:rPr>
                <w:rFonts w:ascii="Microsoft YaHei" w:eastAsia="Microsoft YaHei" w:hAnsi="Microsoft YaHei" w:cs="Microsoft YaHei" w:hint="eastAsia"/>
                <w:i/>
                <w:iCs/>
              </w:rPr>
              <w:t>․</w:t>
            </w:r>
            <w:r w:rsidR="00F016A2" w:rsidRPr="00D107AB">
              <w:rPr>
                <w:rFonts w:ascii="Sylfaen" w:eastAsia="Cambria Math" w:hAnsi="Sylfaen" w:cs="Cambria Math"/>
                <w:i/>
                <w:iCs/>
              </w:rPr>
              <w:t xml:space="preserve"> </w:t>
            </w:r>
            <w:r w:rsidR="00F016A2" w:rsidRPr="00D107AB">
              <w:rPr>
                <w:rFonts w:ascii="Sylfaen" w:eastAsia="GHEA Grapalat" w:hAnsi="Sylfaen" w:cs="GHEA Grapalat"/>
                <w:i/>
                <w:iCs/>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12E5CE9A" w14:textId="77777777" w:rsidR="00F016A2" w:rsidRPr="00D107AB"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iCs/>
          <w:color w:val="000000"/>
        </w:rPr>
      </w:pPr>
      <w:r w:rsidRPr="00D107AB">
        <w:rPr>
          <w:rFonts w:ascii="Sylfaen" w:eastAsia="GHEA Grapalat" w:hAnsi="Sylfaen" w:cs="GHEA Grapalat"/>
          <w:i/>
          <w:iCs/>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D107AB" w14:paraId="39C85CD8" w14:textId="77777777" w:rsidTr="006D2CDF">
        <w:tc>
          <w:tcPr>
            <w:tcW w:w="2837" w:type="dxa"/>
            <w:shd w:val="clear" w:color="auto" w:fill="D9E2F3"/>
            <w:vAlign w:val="center"/>
          </w:tcPr>
          <w:p w14:paraId="1533A00C" w14:textId="77777777" w:rsidR="00F016A2" w:rsidRPr="00D107AB" w:rsidRDefault="00F016A2" w:rsidP="006D2CDF">
            <w:pPr>
              <w:numPr>
                <w:ilvl w:val="2"/>
                <w:numId w:val="25"/>
              </w:numPr>
              <w:pBdr>
                <w:top w:val="nil"/>
                <w:left w:val="nil"/>
                <w:bottom w:val="nil"/>
                <w:right w:val="nil"/>
                <w:between w:val="nil"/>
              </w:pBdr>
              <w:spacing w:after="160" w:line="259" w:lineRule="auto"/>
              <w:ind w:left="284" w:hanging="284"/>
              <w:rPr>
                <w:rFonts w:ascii="Sylfaen" w:eastAsia="GHEA Grapalat" w:hAnsi="Sylfaen" w:cs="GHEA Grapalat"/>
                <w:i/>
                <w:iCs/>
                <w:color w:val="000000"/>
              </w:rPr>
            </w:pPr>
            <w:r w:rsidRPr="00D107AB">
              <w:rPr>
                <w:rFonts w:ascii="Sylfaen" w:eastAsia="GHEA Grapalat" w:hAnsi="Sylfaen" w:cs="GHEA Grapalat"/>
                <w:i/>
                <w:iCs/>
                <w:color w:val="000000"/>
              </w:rPr>
              <w:t>День, месяц, год становления реальным бенефициаром</w:t>
            </w:r>
          </w:p>
        </w:tc>
        <w:tc>
          <w:tcPr>
            <w:tcW w:w="6180" w:type="dxa"/>
            <w:vAlign w:val="center"/>
          </w:tcPr>
          <w:p w14:paraId="788FA560" w14:textId="77777777" w:rsidR="00F016A2" w:rsidRPr="00D107AB" w:rsidRDefault="00F016A2" w:rsidP="006D2CDF">
            <w:pPr>
              <w:spacing w:before="240" w:after="240"/>
              <w:rPr>
                <w:rFonts w:ascii="Sylfaen" w:eastAsia="GHEA Grapalat" w:hAnsi="Sylfaen" w:cs="GHEA Grapalat"/>
                <w:i/>
                <w:iCs/>
              </w:rPr>
            </w:pPr>
          </w:p>
        </w:tc>
      </w:tr>
      <w:tr w:rsidR="00F016A2" w:rsidRPr="00D107AB" w14:paraId="5AB76D32" w14:textId="77777777" w:rsidTr="006D2CDF">
        <w:tc>
          <w:tcPr>
            <w:tcW w:w="2837" w:type="dxa"/>
            <w:shd w:val="clear" w:color="auto" w:fill="D9E2F3"/>
            <w:vAlign w:val="center"/>
          </w:tcPr>
          <w:p w14:paraId="569EA5CE" w14:textId="77777777" w:rsidR="00F016A2" w:rsidRPr="00D107AB" w:rsidRDefault="00F016A2" w:rsidP="006D2CDF">
            <w:pPr>
              <w:numPr>
                <w:ilvl w:val="2"/>
                <w:numId w:val="25"/>
              </w:numPr>
              <w:pBdr>
                <w:top w:val="nil"/>
                <w:left w:val="nil"/>
                <w:bottom w:val="nil"/>
                <w:right w:val="nil"/>
                <w:between w:val="nil"/>
              </w:pBdr>
              <w:spacing w:after="160" w:line="259" w:lineRule="auto"/>
              <w:ind w:left="142" w:hanging="142"/>
              <w:rPr>
                <w:rFonts w:ascii="Sylfaen" w:eastAsia="GHEA Grapalat" w:hAnsi="Sylfaen" w:cs="GHEA Grapalat"/>
                <w:i/>
                <w:iCs/>
                <w:color w:val="000000"/>
              </w:rPr>
            </w:pPr>
            <w:r w:rsidRPr="00D107AB">
              <w:rPr>
                <w:rFonts w:ascii="Sylfaen" w:eastAsia="GHEA Grapalat" w:hAnsi="Sylfaen" w:cs="GHEA Grapalat"/>
                <w:i/>
                <w:iCs/>
                <w:color w:val="000000"/>
              </w:rPr>
              <w:t>Осуществление контроля за организацией</w:t>
            </w:r>
          </w:p>
        </w:tc>
        <w:tc>
          <w:tcPr>
            <w:tcW w:w="6180" w:type="dxa"/>
            <w:vAlign w:val="center"/>
          </w:tcPr>
          <w:p w14:paraId="1F4BB9C9" w14:textId="77777777" w:rsidR="00F016A2" w:rsidRPr="00D107AB" w:rsidRDefault="003B28A9" w:rsidP="006D2CDF">
            <w:pPr>
              <w:spacing w:before="240" w:after="240" w:line="259" w:lineRule="auto"/>
              <w:rPr>
                <w:rFonts w:ascii="Sylfaen" w:eastAsia="GHEA Grapalat" w:hAnsi="Sylfaen" w:cs="GHEA Grapalat"/>
                <w:i/>
                <w:iCs/>
              </w:rPr>
            </w:pPr>
            <w:sdt>
              <w:sdtPr>
                <w:rPr>
                  <w:rFonts w:ascii="Sylfaen" w:eastAsia="GHEA Grapalat" w:hAnsi="Sylfaen" w:cs="GHEA Grapalat"/>
                  <w:i/>
                  <w:iCs/>
                </w:rPr>
                <w:id w:val="1769041764"/>
                <w14:checkbox>
                  <w14:checked w14:val="0"/>
                  <w14:checkedState w14:val="2612" w14:font="MS Gothic"/>
                  <w14:uncheckedState w14:val="2610" w14:font="MS Gothic"/>
                </w14:checkbox>
              </w:sdtPr>
              <w:sdtContent>
                <w:r w:rsidR="00F016A2" w:rsidRPr="00D107AB">
                  <w:rPr>
                    <w:rFonts w:ascii="Segoe UI Symbol" w:eastAsia="MS Gothic" w:hAnsi="Segoe UI Symbol" w:cs="Segoe UI Symbol"/>
                    <w:i/>
                    <w:iCs/>
                  </w:rPr>
                  <w:t>☐</w:t>
                </w:r>
              </w:sdtContent>
            </w:sdt>
            <w:r w:rsidR="00F016A2" w:rsidRPr="00D107AB">
              <w:rPr>
                <w:rFonts w:ascii="Sylfaen" w:eastAsia="GHEA Grapalat" w:hAnsi="Sylfaen" w:cs="GHEA Grapalat"/>
                <w:i/>
                <w:iCs/>
              </w:rPr>
              <w:tab/>
              <w:t>Отдельно</w:t>
            </w:r>
          </w:p>
          <w:p w14:paraId="372327B7" w14:textId="77777777" w:rsidR="00F016A2" w:rsidRPr="00D107AB" w:rsidRDefault="003B28A9" w:rsidP="006D2CDF">
            <w:pPr>
              <w:rPr>
                <w:rFonts w:ascii="Sylfaen" w:eastAsia="GHEA Grapalat" w:hAnsi="Sylfaen" w:cs="GHEA Grapalat"/>
                <w:i/>
                <w:iCs/>
              </w:rPr>
            </w:pPr>
            <w:sdt>
              <w:sdtPr>
                <w:rPr>
                  <w:rFonts w:ascii="Sylfaen" w:eastAsia="GHEA Grapalat" w:hAnsi="Sylfaen" w:cs="GHEA Grapalat"/>
                  <w:i/>
                  <w:iCs/>
                </w:rPr>
                <w:id w:val="454287896"/>
                <w14:checkbox>
                  <w14:checked w14:val="0"/>
                  <w14:checkedState w14:val="2612" w14:font="MS Gothic"/>
                  <w14:uncheckedState w14:val="2610" w14:font="MS Gothic"/>
                </w14:checkbox>
              </w:sdtPr>
              <w:sdtContent>
                <w:r w:rsidR="00F016A2" w:rsidRPr="00D107AB">
                  <w:rPr>
                    <w:rFonts w:ascii="Segoe UI Symbol" w:eastAsia="MS Gothic" w:hAnsi="Segoe UI Symbol" w:cs="Segoe UI Symbol"/>
                    <w:i/>
                    <w:iCs/>
                  </w:rPr>
                  <w:t>☐</w:t>
                </w:r>
              </w:sdtContent>
            </w:sdt>
            <w:r w:rsidR="00F016A2" w:rsidRPr="00D107AB">
              <w:rPr>
                <w:rFonts w:ascii="Sylfaen" w:eastAsia="GHEA Grapalat" w:hAnsi="Sylfaen" w:cs="GHEA Grapalat"/>
                <w:i/>
                <w:iCs/>
              </w:rPr>
              <w:tab/>
              <w:t>Совместно с аффилированными лицами</w:t>
            </w:r>
          </w:p>
        </w:tc>
      </w:tr>
      <w:tr w:rsidR="00F016A2" w:rsidRPr="00D107AB" w14:paraId="15618B6D" w14:textId="77777777" w:rsidTr="006D2CDF">
        <w:tc>
          <w:tcPr>
            <w:tcW w:w="2837" w:type="dxa"/>
            <w:shd w:val="clear" w:color="auto" w:fill="D9E2F3"/>
            <w:vAlign w:val="center"/>
          </w:tcPr>
          <w:p w14:paraId="49E50F93" w14:textId="77777777" w:rsidR="00F016A2" w:rsidRPr="00D107AB" w:rsidRDefault="00F016A2" w:rsidP="006D2CDF">
            <w:pPr>
              <w:numPr>
                <w:ilvl w:val="2"/>
                <w:numId w:val="25"/>
              </w:numPr>
              <w:pBdr>
                <w:top w:val="nil"/>
                <w:left w:val="nil"/>
                <w:bottom w:val="nil"/>
                <w:right w:val="nil"/>
                <w:between w:val="nil"/>
              </w:pBdr>
              <w:spacing w:after="160" w:line="259" w:lineRule="auto"/>
              <w:ind w:left="142" w:hanging="142"/>
              <w:rPr>
                <w:rFonts w:ascii="Sylfaen" w:eastAsia="GHEA Grapalat" w:hAnsi="Sylfaen" w:cs="GHEA Grapalat"/>
                <w:i/>
                <w:iCs/>
                <w:color w:val="000000"/>
              </w:rPr>
            </w:pPr>
            <w:r w:rsidRPr="00D107AB">
              <w:rPr>
                <w:rFonts w:ascii="Sylfaen" w:eastAsia="GHEA Grapalat" w:hAnsi="Sylfaen" w:cs="GHEA Grapalat"/>
                <w:i/>
                <w:iCs/>
                <w:color w:val="000000"/>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73935044" w14:textId="77777777" w:rsidR="00F016A2" w:rsidRPr="00D107AB" w:rsidRDefault="003B28A9" w:rsidP="006D2CDF">
            <w:pPr>
              <w:spacing w:before="240" w:after="240" w:line="259" w:lineRule="auto"/>
              <w:rPr>
                <w:rFonts w:ascii="Sylfaen" w:eastAsia="GHEA Grapalat" w:hAnsi="Sylfaen" w:cs="GHEA Grapalat"/>
                <w:i/>
                <w:iCs/>
              </w:rPr>
            </w:pPr>
            <w:sdt>
              <w:sdtPr>
                <w:rPr>
                  <w:rFonts w:ascii="Sylfaen" w:eastAsia="GHEA Grapalat" w:hAnsi="Sylfaen" w:cs="GHEA Grapalat"/>
                  <w:i/>
                  <w:iCs/>
                </w:rPr>
                <w:id w:val="447587436"/>
                <w14:checkbox>
                  <w14:checked w14:val="0"/>
                  <w14:checkedState w14:val="2612" w14:font="MS Gothic"/>
                  <w14:uncheckedState w14:val="2610" w14:font="MS Gothic"/>
                </w14:checkbox>
              </w:sdtPr>
              <w:sdtContent>
                <w:r w:rsidR="00F016A2" w:rsidRPr="00D107AB">
                  <w:rPr>
                    <w:rFonts w:ascii="Segoe UI Symbol" w:eastAsia="MS Gothic" w:hAnsi="Segoe UI Symbol" w:cs="Segoe UI Symbol"/>
                    <w:i/>
                    <w:iCs/>
                  </w:rPr>
                  <w:t>☐</w:t>
                </w:r>
              </w:sdtContent>
            </w:sdt>
            <w:r w:rsidR="00F016A2" w:rsidRPr="00D107AB">
              <w:rPr>
                <w:rFonts w:ascii="Sylfaen" w:eastAsia="GHEA Grapalat" w:hAnsi="Sylfaen" w:cs="GHEA Grapalat"/>
                <w:i/>
                <w:iCs/>
              </w:rPr>
              <w:tab/>
              <w:t>Да</w:t>
            </w:r>
          </w:p>
          <w:p w14:paraId="757B470C" w14:textId="77777777" w:rsidR="00F016A2" w:rsidRPr="00D107AB" w:rsidRDefault="003B28A9" w:rsidP="006D2CDF">
            <w:pPr>
              <w:spacing w:before="240" w:after="240" w:line="259" w:lineRule="auto"/>
              <w:rPr>
                <w:rFonts w:ascii="Sylfaen" w:eastAsia="GHEA Grapalat" w:hAnsi="Sylfaen" w:cs="GHEA Grapalat"/>
                <w:i/>
                <w:iCs/>
              </w:rPr>
            </w:pPr>
            <w:sdt>
              <w:sdtPr>
                <w:rPr>
                  <w:rFonts w:ascii="Sylfaen" w:eastAsia="GHEA Grapalat" w:hAnsi="Sylfaen" w:cs="GHEA Grapalat"/>
                  <w:i/>
                  <w:iCs/>
                </w:rPr>
                <w:id w:val="-1236392488"/>
                <w14:checkbox>
                  <w14:checked w14:val="0"/>
                  <w14:checkedState w14:val="2612" w14:font="MS Gothic"/>
                  <w14:uncheckedState w14:val="2610" w14:font="MS Gothic"/>
                </w14:checkbox>
              </w:sdtPr>
              <w:sdtContent>
                <w:r w:rsidR="00F016A2" w:rsidRPr="00D107AB">
                  <w:rPr>
                    <w:rFonts w:ascii="Segoe UI Symbol" w:eastAsia="MS Gothic" w:hAnsi="Segoe UI Symbol" w:cs="Segoe UI Symbol"/>
                    <w:i/>
                    <w:iCs/>
                  </w:rPr>
                  <w:t>☐</w:t>
                </w:r>
              </w:sdtContent>
            </w:sdt>
            <w:r w:rsidR="00F016A2" w:rsidRPr="00D107AB">
              <w:rPr>
                <w:rFonts w:ascii="Sylfaen" w:eastAsia="GHEA Grapalat" w:hAnsi="Sylfaen" w:cs="GHEA Grapalat"/>
                <w:i/>
                <w:iCs/>
              </w:rPr>
              <w:tab/>
              <w:t>Нет</w:t>
            </w:r>
          </w:p>
        </w:tc>
      </w:tr>
    </w:tbl>
    <w:p w14:paraId="5A2E9602" w14:textId="77777777" w:rsidR="00F016A2" w:rsidRPr="00D107AB"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iCs/>
          <w:color w:val="000000"/>
        </w:rPr>
      </w:pPr>
      <w:r w:rsidRPr="00D107AB">
        <w:rPr>
          <w:rFonts w:ascii="Sylfaen" w:eastAsia="GHEA Grapalat" w:hAnsi="Sylfaen" w:cs="GHEA Grapalat"/>
          <w:i/>
          <w:iCs/>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D107AB" w14:paraId="648001AF" w14:textId="77777777" w:rsidTr="006D2CDF">
        <w:tc>
          <w:tcPr>
            <w:tcW w:w="2837" w:type="dxa"/>
            <w:shd w:val="clear" w:color="auto" w:fill="D9E2F3"/>
            <w:vAlign w:val="center"/>
          </w:tcPr>
          <w:p w14:paraId="483DBA85" w14:textId="77777777" w:rsidR="00F016A2" w:rsidRPr="00D107A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D107AB">
              <w:rPr>
                <w:rFonts w:ascii="Sylfaen" w:eastAsia="GHEA Grapalat" w:hAnsi="Sylfaen" w:cs="GHEA Grapalat"/>
                <w:i/>
                <w:iCs/>
                <w:color w:val="000000"/>
              </w:rPr>
              <w:t>Адрес  электронной почты</w:t>
            </w:r>
          </w:p>
        </w:tc>
        <w:tc>
          <w:tcPr>
            <w:tcW w:w="6180" w:type="dxa"/>
            <w:vAlign w:val="center"/>
          </w:tcPr>
          <w:p w14:paraId="03295A76" w14:textId="77777777" w:rsidR="00F016A2" w:rsidRPr="00D107AB" w:rsidRDefault="00F016A2" w:rsidP="006D2CDF">
            <w:pPr>
              <w:spacing w:before="240" w:after="240"/>
              <w:rPr>
                <w:rFonts w:ascii="Sylfaen" w:eastAsia="GHEA Grapalat" w:hAnsi="Sylfaen" w:cs="GHEA Grapalat"/>
                <w:i/>
                <w:iCs/>
              </w:rPr>
            </w:pPr>
          </w:p>
        </w:tc>
      </w:tr>
      <w:tr w:rsidR="00F016A2" w:rsidRPr="00D107AB" w14:paraId="0F52D721" w14:textId="77777777" w:rsidTr="006D2CDF">
        <w:tc>
          <w:tcPr>
            <w:tcW w:w="2837" w:type="dxa"/>
            <w:shd w:val="clear" w:color="auto" w:fill="D9E2F3"/>
            <w:vAlign w:val="center"/>
          </w:tcPr>
          <w:p w14:paraId="1DCD85D9" w14:textId="77777777" w:rsidR="00F016A2" w:rsidRPr="00D107A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D107AB">
              <w:rPr>
                <w:rFonts w:ascii="Sylfaen" w:eastAsia="GHEA Grapalat" w:hAnsi="Sylfaen" w:cs="GHEA Grapalat"/>
                <w:i/>
                <w:iCs/>
                <w:color w:val="000000"/>
              </w:rPr>
              <w:t>Номер телефона</w:t>
            </w:r>
          </w:p>
        </w:tc>
        <w:tc>
          <w:tcPr>
            <w:tcW w:w="6180" w:type="dxa"/>
            <w:vAlign w:val="center"/>
          </w:tcPr>
          <w:p w14:paraId="70949631" w14:textId="77777777" w:rsidR="00F016A2" w:rsidRPr="00D107AB" w:rsidRDefault="00F016A2" w:rsidP="006D2CDF">
            <w:pPr>
              <w:spacing w:before="240" w:after="240"/>
              <w:rPr>
                <w:rFonts w:ascii="Sylfaen" w:eastAsia="GHEA Grapalat" w:hAnsi="Sylfaen" w:cs="GHEA Grapalat"/>
                <w:i/>
                <w:iCs/>
              </w:rPr>
            </w:pPr>
          </w:p>
        </w:tc>
      </w:tr>
    </w:tbl>
    <w:p w14:paraId="7813D43E" w14:textId="77777777" w:rsidR="00F016A2" w:rsidRPr="00D107AB" w:rsidRDefault="00F016A2" w:rsidP="00F016A2">
      <w:pPr>
        <w:pBdr>
          <w:top w:val="nil"/>
          <w:left w:val="nil"/>
          <w:bottom w:val="nil"/>
          <w:right w:val="nil"/>
          <w:between w:val="nil"/>
        </w:pBdr>
        <w:ind w:left="792"/>
        <w:rPr>
          <w:rFonts w:ascii="Sylfaen" w:eastAsia="GHEA Grapalat" w:hAnsi="Sylfaen" w:cs="GHEA Grapalat"/>
          <w:i/>
          <w:iCs/>
          <w:color w:val="000000"/>
        </w:rPr>
      </w:pPr>
      <w:r w:rsidRPr="00D107AB">
        <w:rPr>
          <w:rFonts w:ascii="Sylfaen" w:hAnsi="Sylfaen"/>
          <w:i/>
          <w:iCs/>
        </w:rPr>
        <w:br w:type="page"/>
      </w:r>
    </w:p>
    <w:p w14:paraId="2BC244C3" w14:textId="77777777" w:rsidR="00F016A2" w:rsidRPr="00D107AB" w:rsidRDefault="00F016A2" w:rsidP="00F016A2">
      <w:pPr>
        <w:numPr>
          <w:ilvl w:val="0"/>
          <w:numId w:val="25"/>
        </w:numPr>
        <w:pBdr>
          <w:top w:val="nil"/>
          <w:left w:val="nil"/>
          <w:bottom w:val="nil"/>
          <w:right w:val="nil"/>
          <w:between w:val="nil"/>
        </w:pBdr>
        <w:spacing w:line="259" w:lineRule="auto"/>
        <w:rPr>
          <w:rFonts w:ascii="Sylfaen" w:eastAsia="GHEA Grapalat" w:hAnsi="Sylfaen" w:cs="GHEA Grapalat"/>
          <w:b/>
          <w:i/>
          <w:iCs/>
          <w:color w:val="000000"/>
        </w:rPr>
      </w:pPr>
      <w:r w:rsidRPr="00D107AB">
        <w:rPr>
          <w:rFonts w:ascii="Sylfaen" w:eastAsia="GHEA Grapalat" w:hAnsi="Sylfaen" w:cs="GHEA Grapalat"/>
          <w:b/>
          <w:i/>
          <w:iCs/>
          <w:color w:val="000000"/>
        </w:rPr>
        <w:lastRenderedPageBreak/>
        <w:t>Промежуточные юридические лица</w:t>
      </w:r>
    </w:p>
    <w:p w14:paraId="56D4B897" w14:textId="77777777" w:rsidR="00F016A2" w:rsidRPr="00D107AB"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iCs/>
          <w:color w:val="000000"/>
        </w:rPr>
      </w:pPr>
      <w:r w:rsidRPr="00D107AB">
        <w:rPr>
          <w:rFonts w:ascii="Sylfaen" w:eastAsia="GHEA Grapalat" w:hAnsi="Sylfaen" w:cs="GHEA Grapalat"/>
          <w:i/>
          <w:iCs/>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107AB" w14:paraId="40EC26E1" w14:textId="77777777" w:rsidTr="006D2CDF">
        <w:tc>
          <w:tcPr>
            <w:tcW w:w="2835" w:type="dxa"/>
            <w:shd w:val="clear" w:color="auto" w:fill="D9E2F3"/>
            <w:vAlign w:val="center"/>
          </w:tcPr>
          <w:p w14:paraId="39BA6B32" w14:textId="77777777" w:rsidR="00F016A2" w:rsidRPr="00D107A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D107AB">
              <w:rPr>
                <w:rFonts w:ascii="Sylfaen" w:eastAsia="GHEA Grapalat" w:hAnsi="Sylfaen" w:cs="GHEA Grapalat"/>
                <w:i/>
                <w:iCs/>
                <w:color w:val="000000"/>
              </w:rPr>
              <w:t>Наименование</w:t>
            </w:r>
          </w:p>
        </w:tc>
        <w:tc>
          <w:tcPr>
            <w:tcW w:w="6180" w:type="dxa"/>
            <w:vAlign w:val="center"/>
          </w:tcPr>
          <w:p w14:paraId="3FAF3E0C" w14:textId="77777777" w:rsidR="00F016A2" w:rsidRPr="00D107AB" w:rsidRDefault="00F016A2" w:rsidP="006D2CDF">
            <w:pPr>
              <w:spacing w:before="240" w:after="240"/>
              <w:rPr>
                <w:rFonts w:ascii="Sylfaen" w:eastAsia="GHEA Grapalat" w:hAnsi="Sylfaen" w:cs="GHEA Grapalat"/>
                <w:i/>
                <w:iCs/>
              </w:rPr>
            </w:pPr>
          </w:p>
        </w:tc>
      </w:tr>
      <w:tr w:rsidR="00F016A2" w:rsidRPr="00D107AB" w14:paraId="0530B234" w14:textId="77777777" w:rsidTr="006D2CDF">
        <w:tc>
          <w:tcPr>
            <w:tcW w:w="2835" w:type="dxa"/>
            <w:shd w:val="clear" w:color="auto" w:fill="D9E2F3"/>
            <w:vAlign w:val="center"/>
          </w:tcPr>
          <w:p w14:paraId="3E9C5B62" w14:textId="77777777" w:rsidR="00F016A2" w:rsidRPr="00D107A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D107AB">
              <w:rPr>
                <w:rFonts w:ascii="Sylfaen" w:eastAsia="GHEA Grapalat" w:hAnsi="Sylfaen" w:cs="GHEA Grapalat"/>
                <w:i/>
                <w:iCs/>
                <w:color w:val="000000"/>
              </w:rPr>
              <w:t>Наименование латинскими буквами</w:t>
            </w:r>
          </w:p>
        </w:tc>
        <w:tc>
          <w:tcPr>
            <w:tcW w:w="6180" w:type="dxa"/>
            <w:vAlign w:val="center"/>
          </w:tcPr>
          <w:p w14:paraId="0F6A89AF" w14:textId="77777777" w:rsidR="00F016A2" w:rsidRPr="00D107AB" w:rsidRDefault="00F016A2" w:rsidP="006D2CDF">
            <w:pPr>
              <w:spacing w:before="240" w:after="240"/>
              <w:rPr>
                <w:rFonts w:ascii="Sylfaen" w:eastAsia="GHEA Grapalat" w:hAnsi="Sylfaen" w:cs="GHEA Grapalat"/>
                <w:i/>
                <w:iCs/>
              </w:rPr>
            </w:pPr>
          </w:p>
        </w:tc>
      </w:tr>
      <w:tr w:rsidR="00F016A2" w:rsidRPr="00D107AB" w14:paraId="5E8A7E42" w14:textId="77777777" w:rsidTr="006D2CDF">
        <w:tc>
          <w:tcPr>
            <w:tcW w:w="2835" w:type="dxa"/>
            <w:shd w:val="clear" w:color="auto" w:fill="D9E2F3"/>
            <w:vAlign w:val="center"/>
          </w:tcPr>
          <w:p w14:paraId="38312E23" w14:textId="77777777" w:rsidR="00F016A2" w:rsidRPr="00D107A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D107AB">
              <w:rPr>
                <w:rFonts w:ascii="Sylfaen" w:eastAsia="GHEA Grapalat" w:hAnsi="Sylfaen" w:cs="GHEA Grapalat"/>
                <w:i/>
                <w:iCs/>
                <w:color w:val="000000"/>
              </w:rPr>
              <w:t>Номер государственной регистрации</w:t>
            </w:r>
          </w:p>
        </w:tc>
        <w:tc>
          <w:tcPr>
            <w:tcW w:w="6180" w:type="dxa"/>
            <w:vAlign w:val="center"/>
          </w:tcPr>
          <w:p w14:paraId="51C3C5DD" w14:textId="77777777" w:rsidR="00F016A2" w:rsidRPr="00D107AB" w:rsidRDefault="00F016A2" w:rsidP="006D2CDF">
            <w:pPr>
              <w:spacing w:before="240" w:after="240"/>
              <w:rPr>
                <w:rFonts w:ascii="Sylfaen" w:eastAsia="GHEA Grapalat" w:hAnsi="Sylfaen" w:cs="GHEA Grapalat"/>
                <w:i/>
                <w:iCs/>
              </w:rPr>
            </w:pPr>
          </w:p>
        </w:tc>
      </w:tr>
      <w:tr w:rsidR="00F016A2" w:rsidRPr="00D107AB" w14:paraId="11297BD4" w14:textId="77777777" w:rsidTr="006D2CDF">
        <w:tc>
          <w:tcPr>
            <w:tcW w:w="2835" w:type="dxa"/>
            <w:shd w:val="clear" w:color="auto" w:fill="D9E2F3"/>
            <w:vAlign w:val="center"/>
          </w:tcPr>
          <w:p w14:paraId="021A950E" w14:textId="77777777" w:rsidR="00F016A2" w:rsidRPr="00D107A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D107AB">
              <w:rPr>
                <w:rFonts w:ascii="Sylfaen" w:eastAsia="GHEA Grapalat" w:hAnsi="Sylfaen" w:cs="GHEA Grapalat"/>
                <w:i/>
                <w:iCs/>
                <w:color w:val="000000"/>
              </w:rPr>
              <w:t>День, месяц, год регистрации</w:t>
            </w:r>
          </w:p>
        </w:tc>
        <w:tc>
          <w:tcPr>
            <w:tcW w:w="6180" w:type="dxa"/>
            <w:vAlign w:val="center"/>
          </w:tcPr>
          <w:p w14:paraId="50D4DCDA" w14:textId="77777777" w:rsidR="00F016A2" w:rsidRPr="00D107AB" w:rsidRDefault="00F016A2" w:rsidP="006D2CDF">
            <w:pPr>
              <w:spacing w:before="240" w:after="240"/>
              <w:rPr>
                <w:rFonts w:ascii="Sylfaen" w:eastAsia="GHEA Grapalat" w:hAnsi="Sylfaen" w:cs="GHEA Grapalat"/>
                <w:i/>
                <w:iCs/>
              </w:rPr>
            </w:pPr>
          </w:p>
        </w:tc>
      </w:tr>
      <w:tr w:rsidR="00F016A2" w:rsidRPr="00D107AB" w14:paraId="3C149269" w14:textId="77777777" w:rsidTr="006D2CDF">
        <w:tc>
          <w:tcPr>
            <w:tcW w:w="2835" w:type="dxa"/>
            <w:shd w:val="clear" w:color="auto" w:fill="D9E2F3"/>
            <w:vAlign w:val="center"/>
          </w:tcPr>
          <w:p w14:paraId="7F803C51" w14:textId="77777777" w:rsidR="00F016A2" w:rsidRPr="00D107A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D107AB">
              <w:rPr>
                <w:rFonts w:ascii="Sylfaen" w:eastAsia="GHEA Grapalat" w:hAnsi="Sylfaen" w:cs="GHEA Grapalat"/>
                <w:i/>
                <w:iCs/>
                <w:color w:val="000000"/>
              </w:rPr>
              <w:t>Адрес регистрации</w:t>
            </w:r>
          </w:p>
        </w:tc>
        <w:tc>
          <w:tcPr>
            <w:tcW w:w="6180" w:type="dxa"/>
            <w:vAlign w:val="center"/>
          </w:tcPr>
          <w:p w14:paraId="7596FA7D" w14:textId="77777777" w:rsidR="00F016A2" w:rsidRPr="00D107AB" w:rsidRDefault="00F016A2" w:rsidP="006D2CDF">
            <w:pPr>
              <w:spacing w:before="240" w:after="240"/>
              <w:rPr>
                <w:rFonts w:ascii="Sylfaen" w:eastAsia="GHEA Grapalat" w:hAnsi="Sylfaen" w:cs="GHEA Grapalat"/>
                <w:i/>
                <w:iCs/>
              </w:rPr>
            </w:pPr>
          </w:p>
        </w:tc>
      </w:tr>
      <w:tr w:rsidR="00F016A2" w:rsidRPr="00D107AB" w14:paraId="66F81EAF" w14:textId="77777777" w:rsidTr="006D2CDF">
        <w:tc>
          <w:tcPr>
            <w:tcW w:w="2835" w:type="dxa"/>
            <w:shd w:val="clear" w:color="auto" w:fill="D9E2F3"/>
            <w:vAlign w:val="center"/>
          </w:tcPr>
          <w:p w14:paraId="7C418980" w14:textId="77777777" w:rsidR="00F016A2" w:rsidRPr="00D107A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D107AB">
              <w:rPr>
                <w:rFonts w:ascii="Sylfaen" w:eastAsia="GHEA Grapalat" w:hAnsi="Sylfaen" w:cs="GHEA Grapalat"/>
                <w:i/>
                <w:iCs/>
                <w:color w:val="000000"/>
              </w:rPr>
              <w:t>Государство регистрации</w:t>
            </w:r>
          </w:p>
        </w:tc>
        <w:tc>
          <w:tcPr>
            <w:tcW w:w="6180" w:type="dxa"/>
            <w:vAlign w:val="center"/>
          </w:tcPr>
          <w:p w14:paraId="7944FF03" w14:textId="77777777" w:rsidR="00F016A2" w:rsidRPr="00D107AB" w:rsidRDefault="00F016A2" w:rsidP="006D2CDF">
            <w:pPr>
              <w:spacing w:before="240" w:after="240"/>
              <w:rPr>
                <w:rFonts w:ascii="Sylfaen" w:eastAsia="GHEA Grapalat" w:hAnsi="Sylfaen" w:cs="GHEA Grapalat"/>
                <w:i/>
                <w:iCs/>
              </w:rPr>
            </w:pPr>
          </w:p>
        </w:tc>
      </w:tr>
      <w:tr w:rsidR="00F016A2" w:rsidRPr="00D107AB" w14:paraId="6DEAC3AA" w14:textId="77777777" w:rsidTr="006D2CDF">
        <w:tc>
          <w:tcPr>
            <w:tcW w:w="2835" w:type="dxa"/>
            <w:shd w:val="clear" w:color="auto" w:fill="D9E2F3"/>
            <w:vAlign w:val="center"/>
          </w:tcPr>
          <w:p w14:paraId="57BDFE82" w14:textId="77777777" w:rsidR="00F016A2" w:rsidRPr="00D107A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D107AB">
              <w:rPr>
                <w:rFonts w:ascii="Sylfaen" w:eastAsia="GHEA Grapalat" w:hAnsi="Sylfaen" w:cs="GHEA Grapalat"/>
                <w:i/>
                <w:iCs/>
                <w:color w:val="000000"/>
              </w:rPr>
              <w:t>Имя и фамилия руководителя исполнительного органа</w:t>
            </w:r>
          </w:p>
        </w:tc>
        <w:tc>
          <w:tcPr>
            <w:tcW w:w="6180" w:type="dxa"/>
            <w:vAlign w:val="center"/>
          </w:tcPr>
          <w:p w14:paraId="2ED9A063" w14:textId="77777777" w:rsidR="00F016A2" w:rsidRPr="00D107AB" w:rsidRDefault="00F016A2" w:rsidP="006D2CDF">
            <w:pPr>
              <w:spacing w:before="240" w:after="240"/>
              <w:rPr>
                <w:rFonts w:ascii="Sylfaen" w:eastAsia="GHEA Grapalat" w:hAnsi="Sylfaen" w:cs="GHEA Grapalat"/>
                <w:i/>
                <w:iCs/>
              </w:rPr>
            </w:pPr>
          </w:p>
        </w:tc>
      </w:tr>
    </w:tbl>
    <w:p w14:paraId="62613875" w14:textId="77777777" w:rsidR="00F016A2" w:rsidRPr="00D107AB" w:rsidRDefault="00F016A2" w:rsidP="00F016A2">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iCs/>
          <w:color w:val="000000"/>
        </w:rPr>
      </w:pPr>
      <w:r w:rsidRPr="00D107AB">
        <w:rPr>
          <w:rFonts w:ascii="Sylfaen" w:eastAsia="GHEA Grapalat" w:hAnsi="Sylfaen" w:cs="GHEA Grapalat"/>
          <w:i/>
          <w:iCs/>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107AB" w14:paraId="559B8E19" w14:textId="77777777" w:rsidTr="006D2CDF">
        <w:trPr>
          <w:trHeight w:val="853"/>
        </w:trPr>
        <w:tc>
          <w:tcPr>
            <w:tcW w:w="2835" w:type="dxa"/>
            <w:vMerge w:val="restart"/>
            <w:shd w:val="clear" w:color="auto" w:fill="D9E2F3"/>
            <w:vAlign w:val="center"/>
          </w:tcPr>
          <w:p w14:paraId="46BFC954" w14:textId="77777777" w:rsidR="00F016A2" w:rsidRPr="00D107AB" w:rsidRDefault="00F016A2" w:rsidP="006D2CDF">
            <w:pPr>
              <w:numPr>
                <w:ilvl w:val="2"/>
                <w:numId w:val="25"/>
              </w:numPr>
              <w:pBdr>
                <w:top w:val="nil"/>
                <w:left w:val="nil"/>
                <w:bottom w:val="nil"/>
                <w:right w:val="nil"/>
                <w:between w:val="nil"/>
              </w:pBdr>
              <w:spacing w:after="160" w:line="259" w:lineRule="auto"/>
              <w:ind w:left="142" w:hanging="142"/>
              <w:rPr>
                <w:rFonts w:ascii="Sylfaen" w:eastAsia="GHEA Grapalat" w:hAnsi="Sylfaen" w:cs="GHEA Grapalat"/>
                <w:i/>
                <w:iCs/>
                <w:color w:val="000000"/>
              </w:rPr>
            </w:pPr>
            <w:r w:rsidRPr="00D107AB">
              <w:rPr>
                <w:rFonts w:ascii="Sylfaen" w:eastAsia="GHEA Grapalat" w:hAnsi="Sylfaen" w:cs="GHEA Grapalat"/>
                <w:i/>
                <w:iCs/>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469B79C6" w14:textId="77777777" w:rsidR="00F016A2" w:rsidRPr="00D107AB" w:rsidRDefault="00F016A2" w:rsidP="006D2CDF">
            <w:pPr>
              <w:spacing w:before="240" w:after="240"/>
              <w:rPr>
                <w:rFonts w:ascii="Sylfaen" w:eastAsia="GHEA Grapalat" w:hAnsi="Sylfaen" w:cs="GHEA Grapalat"/>
                <w:i/>
                <w:iCs/>
              </w:rPr>
            </w:pPr>
          </w:p>
        </w:tc>
      </w:tr>
      <w:tr w:rsidR="00F016A2" w:rsidRPr="00D107AB" w14:paraId="39685DC3" w14:textId="77777777" w:rsidTr="006D2CDF">
        <w:trPr>
          <w:trHeight w:val="850"/>
        </w:trPr>
        <w:tc>
          <w:tcPr>
            <w:tcW w:w="2835" w:type="dxa"/>
            <w:vMerge/>
            <w:shd w:val="clear" w:color="auto" w:fill="D9E2F3"/>
            <w:vAlign w:val="center"/>
          </w:tcPr>
          <w:p w14:paraId="4BA747DF" w14:textId="77777777" w:rsidR="00F016A2" w:rsidRPr="00D107AB" w:rsidRDefault="00F016A2" w:rsidP="006D2CDF">
            <w:pPr>
              <w:numPr>
                <w:ilvl w:val="2"/>
                <w:numId w:val="25"/>
              </w:numPr>
              <w:pBdr>
                <w:top w:val="nil"/>
                <w:left w:val="nil"/>
                <w:bottom w:val="nil"/>
                <w:right w:val="nil"/>
                <w:between w:val="nil"/>
              </w:pBdr>
              <w:ind w:left="0" w:firstLine="0"/>
              <w:rPr>
                <w:rFonts w:ascii="Sylfaen" w:eastAsia="GHEA Grapalat" w:hAnsi="Sylfaen" w:cs="GHEA Grapalat"/>
                <w:i/>
                <w:iCs/>
                <w:color w:val="000000"/>
              </w:rPr>
            </w:pPr>
          </w:p>
        </w:tc>
        <w:tc>
          <w:tcPr>
            <w:tcW w:w="6180" w:type="dxa"/>
          </w:tcPr>
          <w:p w14:paraId="6B7D1A57" w14:textId="77777777" w:rsidR="00F016A2" w:rsidRPr="00D107AB" w:rsidRDefault="00F016A2" w:rsidP="006D2CDF">
            <w:pPr>
              <w:spacing w:before="240" w:after="240"/>
              <w:rPr>
                <w:rFonts w:ascii="Sylfaen" w:eastAsia="GHEA Grapalat" w:hAnsi="Sylfaen" w:cs="GHEA Grapalat"/>
                <w:i/>
                <w:iCs/>
              </w:rPr>
            </w:pPr>
          </w:p>
        </w:tc>
      </w:tr>
      <w:tr w:rsidR="00F016A2" w:rsidRPr="00D107AB" w14:paraId="07919145" w14:textId="77777777" w:rsidTr="006D2CDF">
        <w:trPr>
          <w:trHeight w:val="850"/>
        </w:trPr>
        <w:tc>
          <w:tcPr>
            <w:tcW w:w="2835" w:type="dxa"/>
            <w:vMerge/>
            <w:shd w:val="clear" w:color="auto" w:fill="D9E2F3"/>
            <w:vAlign w:val="center"/>
          </w:tcPr>
          <w:p w14:paraId="73E1D9E1" w14:textId="77777777" w:rsidR="00F016A2" w:rsidRPr="00D107AB" w:rsidRDefault="00F016A2" w:rsidP="006D2CDF">
            <w:pPr>
              <w:numPr>
                <w:ilvl w:val="2"/>
                <w:numId w:val="25"/>
              </w:numPr>
              <w:pBdr>
                <w:top w:val="nil"/>
                <w:left w:val="nil"/>
                <w:bottom w:val="nil"/>
                <w:right w:val="nil"/>
                <w:between w:val="nil"/>
              </w:pBdr>
              <w:ind w:left="0" w:firstLine="0"/>
              <w:rPr>
                <w:rFonts w:ascii="Sylfaen" w:eastAsia="GHEA Grapalat" w:hAnsi="Sylfaen" w:cs="GHEA Grapalat"/>
                <w:i/>
                <w:iCs/>
                <w:color w:val="000000"/>
              </w:rPr>
            </w:pPr>
          </w:p>
        </w:tc>
        <w:tc>
          <w:tcPr>
            <w:tcW w:w="6180" w:type="dxa"/>
          </w:tcPr>
          <w:p w14:paraId="3A7076FD" w14:textId="77777777" w:rsidR="00F016A2" w:rsidRPr="00D107AB" w:rsidRDefault="00F016A2" w:rsidP="006D2CDF">
            <w:pPr>
              <w:spacing w:before="240" w:after="240"/>
              <w:rPr>
                <w:rFonts w:ascii="Sylfaen" w:eastAsia="GHEA Grapalat" w:hAnsi="Sylfaen" w:cs="GHEA Grapalat"/>
                <w:i/>
                <w:iCs/>
              </w:rPr>
            </w:pPr>
          </w:p>
        </w:tc>
      </w:tr>
      <w:tr w:rsidR="00F016A2" w:rsidRPr="00D107AB" w14:paraId="3E0E77D1" w14:textId="77777777" w:rsidTr="006D2CDF">
        <w:trPr>
          <w:trHeight w:val="850"/>
        </w:trPr>
        <w:tc>
          <w:tcPr>
            <w:tcW w:w="2835" w:type="dxa"/>
            <w:vMerge/>
            <w:shd w:val="clear" w:color="auto" w:fill="D9E2F3"/>
            <w:vAlign w:val="center"/>
          </w:tcPr>
          <w:p w14:paraId="767EB0DF" w14:textId="77777777" w:rsidR="00F016A2" w:rsidRPr="00D107AB" w:rsidRDefault="00F016A2" w:rsidP="006D2CDF">
            <w:pPr>
              <w:numPr>
                <w:ilvl w:val="2"/>
                <w:numId w:val="25"/>
              </w:numPr>
              <w:pBdr>
                <w:top w:val="nil"/>
                <w:left w:val="nil"/>
                <w:bottom w:val="nil"/>
                <w:right w:val="nil"/>
                <w:between w:val="nil"/>
              </w:pBdr>
              <w:ind w:left="0" w:firstLine="0"/>
              <w:rPr>
                <w:rFonts w:ascii="Sylfaen" w:eastAsia="GHEA Grapalat" w:hAnsi="Sylfaen" w:cs="GHEA Grapalat"/>
                <w:i/>
                <w:iCs/>
                <w:color w:val="000000"/>
              </w:rPr>
            </w:pPr>
          </w:p>
        </w:tc>
        <w:tc>
          <w:tcPr>
            <w:tcW w:w="6180" w:type="dxa"/>
          </w:tcPr>
          <w:p w14:paraId="75544CAD" w14:textId="77777777" w:rsidR="00F016A2" w:rsidRPr="00D107AB" w:rsidRDefault="00F016A2" w:rsidP="006D2CDF">
            <w:pPr>
              <w:spacing w:before="240" w:after="240"/>
              <w:rPr>
                <w:rFonts w:ascii="Sylfaen" w:eastAsia="GHEA Grapalat" w:hAnsi="Sylfaen" w:cs="GHEA Grapalat"/>
                <w:i/>
                <w:iCs/>
              </w:rPr>
            </w:pPr>
          </w:p>
        </w:tc>
      </w:tr>
      <w:tr w:rsidR="00F016A2" w:rsidRPr="00D107AB" w14:paraId="70F56C1B" w14:textId="77777777" w:rsidTr="006D2CDF">
        <w:trPr>
          <w:trHeight w:val="850"/>
        </w:trPr>
        <w:tc>
          <w:tcPr>
            <w:tcW w:w="2835" w:type="dxa"/>
            <w:vMerge/>
            <w:shd w:val="clear" w:color="auto" w:fill="D9E2F3"/>
            <w:vAlign w:val="center"/>
          </w:tcPr>
          <w:p w14:paraId="4C176737" w14:textId="77777777" w:rsidR="00F016A2" w:rsidRPr="00D107AB" w:rsidRDefault="00F016A2" w:rsidP="006D2CDF">
            <w:pPr>
              <w:numPr>
                <w:ilvl w:val="2"/>
                <w:numId w:val="25"/>
              </w:numPr>
              <w:pBdr>
                <w:top w:val="nil"/>
                <w:left w:val="nil"/>
                <w:bottom w:val="nil"/>
                <w:right w:val="nil"/>
                <w:between w:val="nil"/>
              </w:pBdr>
              <w:ind w:left="0" w:firstLine="0"/>
              <w:rPr>
                <w:rFonts w:ascii="Sylfaen" w:eastAsia="GHEA Grapalat" w:hAnsi="Sylfaen" w:cs="GHEA Grapalat"/>
                <w:i/>
                <w:iCs/>
                <w:color w:val="000000"/>
              </w:rPr>
            </w:pPr>
          </w:p>
        </w:tc>
        <w:tc>
          <w:tcPr>
            <w:tcW w:w="6180" w:type="dxa"/>
          </w:tcPr>
          <w:p w14:paraId="38DF7E1A" w14:textId="77777777" w:rsidR="00F016A2" w:rsidRPr="00D107AB" w:rsidRDefault="00F016A2" w:rsidP="006D2CDF">
            <w:pPr>
              <w:spacing w:before="240" w:after="240"/>
              <w:rPr>
                <w:rFonts w:ascii="Sylfaen" w:eastAsia="GHEA Grapalat" w:hAnsi="Sylfaen" w:cs="GHEA Grapalat"/>
                <w:i/>
                <w:iCs/>
              </w:rPr>
            </w:pPr>
          </w:p>
        </w:tc>
      </w:tr>
    </w:tbl>
    <w:p w14:paraId="12413EA6" w14:textId="77777777" w:rsidR="00F016A2" w:rsidRPr="00D107AB" w:rsidRDefault="00F016A2" w:rsidP="00F016A2">
      <w:pPr>
        <w:numPr>
          <w:ilvl w:val="1"/>
          <w:numId w:val="25"/>
        </w:numPr>
        <w:pBdr>
          <w:top w:val="nil"/>
          <w:left w:val="nil"/>
          <w:bottom w:val="nil"/>
          <w:right w:val="nil"/>
          <w:between w:val="nil"/>
        </w:pBdr>
        <w:spacing w:before="240" w:after="160" w:line="259" w:lineRule="auto"/>
        <w:rPr>
          <w:rFonts w:ascii="Sylfaen" w:eastAsia="GHEA Grapalat" w:hAnsi="Sylfaen" w:cs="GHEA Grapalat"/>
          <w:i/>
          <w:iCs/>
        </w:rPr>
      </w:pPr>
      <w:r w:rsidRPr="00D107AB">
        <w:rPr>
          <w:rFonts w:ascii="Sylfaen" w:eastAsia="GHEA Grapalat" w:hAnsi="Sylfaen" w:cs="GHEA Grapalat"/>
          <w:i/>
          <w:iCs/>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D107AB" w14:paraId="7078A63E" w14:textId="77777777" w:rsidTr="006D2CDF">
        <w:tc>
          <w:tcPr>
            <w:tcW w:w="2835" w:type="dxa"/>
            <w:shd w:val="clear" w:color="auto" w:fill="D9E2F3"/>
            <w:vAlign w:val="center"/>
          </w:tcPr>
          <w:p w14:paraId="6C0D1D13" w14:textId="77777777" w:rsidR="00F016A2" w:rsidRPr="00D107A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D107AB">
              <w:rPr>
                <w:rFonts w:ascii="Sylfaen" w:eastAsia="GHEA Grapalat" w:hAnsi="Sylfaen" w:cs="GHEA Grapalat"/>
                <w:i/>
                <w:iCs/>
                <w:color w:val="000000"/>
              </w:rPr>
              <w:t>Наименование фондовой биржи</w:t>
            </w:r>
          </w:p>
        </w:tc>
        <w:tc>
          <w:tcPr>
            <w:tcW w:w="6180" w:type="dxa"/>
            <w:vAlign w:val="center"/>
          </w:tcPr>
          <w:p w14:paraId="4E2159A3" w14:textId="77777777" w:rsidR="00F016A2" w:rsidRPr="00D107AB" w:rsidRDefault="00F016A2" w:rsidP="006D2CDF">
            <w:pPr>
              <w:spacing w:before="240" w:after="240"/>
              <w:rPr>
                <w:rFonts w:ascii="Sylfaen" w:eastAsia="GHEA Grapalat" w:hAnsi="Sylfaen" w:cs="GHEA Grapalat"/>
                <w:i/>
                <w:iCs/>
              </w:rPr>
            </w:pPr>
          </w:p>
        </w:tc>
      </w:tr>
      <w:tr w:rsidR="00F016A2" w:rsidRPr="00D107AB" w14:paraId="4A8D9331" w14:textId="77777777" w:rsidTr="006D2CDF">
        <w:tc>
          <w:tcPr>
            <w:tcW w:w="2835" w:type="dxa"/>
            <w:shd w:val="clear" w:color="auto" w:fill="D9E2F3"/>
            <w:vAlign w:val="center"/>
          </w:tcPr>
          <w:p w14:paraId="5F8E852B" w14:textId="77777777" w:rsidR="00F016A2" w:rsidRPr="00D107AB" w:rsidRDefault="00F016A2" w:rsidP="006D2CDF">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i/>
                <w:iCs/>
                <w:color w:val="000000"/>
              </w:rPr>
            </w:pPr>
            <w:r w:rsidRPr="00D107AB">
              <w:rPr>
                <w:rFonts w:ascii="Sylfaen" w:eastAsia="GHEA Grapalat" w:hAnsi="Sylfaen" w:cs="GHEA Grapalat"/>
                <w:i/>
                <w:iCs/>
                <w:color w:val="000000"/>
              </w:rPr>
              <w:lastRenderedPageBreak/>
              <w:t>Ссылка на документы, наличествующие на бирже</w:t>
            </w:r>
          </w:p>
        </w:tc>
        <w:tc>
          <w:tcPr>
            <w:tcW w:w="6180" w:type="dxa"/>
            <w:vAlign w:val="center"/>
          </w:tcPr>
          <w:p w14:paraId="7997AB25" w14:textId="77777777" w:rsidR="00F016A2" w:rsidRPr="00D107AB" w:rsidRDefault="00F016A2" w:rsidP="006D2CDF">
            <w:pPr>
              <w:spacing w:before="240" w:after="240"/>
              <w:rPr>
                <w:rFonts w:ascii="Sylfaen" w:eastAsia="GHEA Grapalat" w:hAnsi="Sylfaen" w:cs="GHEA Grapalat"/>
                <w:i/>
                <w:iCs/>
              </w:rPr>
            </w:pPr>
          </w:p>
        </w:tc>
      </w:tr>
    </w:tbl>
    <w:p w14:paraId="3454963E" w14:textId="77777777" w:rsidR="00F016A2" w:rsidRPr="00D107AB" w:rsidRDefault="00F016A2" w:rsidP="00F016A2">
      <w:pPr>
        <w:pBdr>
          <w:top w:val="nil"/>
          <w:left w:val="nil"/>
          <w:bottom w:val="nil"/>
          <w:right w:val="nil"/>
          <w:between w:val="nil"/>
        </w:pBdr>
        <w:spacing w:before="240"/>
        <w:rPr>
          <w:rFonts w:ascii="Sylfaen" w:eastAsia="GHEA Grapalat" w:hAnsi="Sylfaen" w:cs="GHEA Grapalat"/>
          <w:i/>
          <w:iCs/>
        </w:rPr>
      </w:pPr>
      <w:r w:rsidRPr="00D107AB">
        <w:rPr>
          <w:rFonts w:ascii="Sylfaen" w:eastAsia="GHEA Grapalat" w:hAnsi="Sylfaen" w:cs="GHEA Grapalat"/>
          <w:i/>
          <w:iCs/>
        </w:rPr>
        <w:br w:type="page"/>
      </w:r>
    </w:p>
    <w:p w14:paraId="2C14A164" w14:textId="77777777" w:rsidR="00F016A2" w:rsidRPr="00D107AB" w:rsidRDefault="00F016A2" w:rsidP="00E61782">
      <w:pPr>
        <w:pStyle w:val="aff"/>
        <w:numPr>
          <w:ilvl w:val="0"/>
          <w:numId w:val="25"/>
        </w:numPr>
        <w:pBdr>
          <w:top w:val="nil"/>
          <w:left w:val="nil"/>
          <w:bottom w:val="nil"/>
          <w:right w:val="nil"/>
          <w:between w:val="nil"/>
        </w:pBdr>
        <w:rPr>
          <w:rFonts w:ascii="Sylfaen" w:eastAsia="GHEA Grapalat" w:hAnsi="Sylfaen" w:cs="GHEA Grapalat"/>
          <w:b/>
          <w:i/>
          <w:iCs/>
          <w:color w:val="000000"/>
        </w:rPr>
      </w:pPr>
      <w:r w:rsidRPr="00D107AB">
        <w:rPr>
          <w:rFonts w:ascii="Sylfaen" w:eastAsia="GHEA Grapalat" w:hAnsi="Sylfaen" w:cs="GHEA Grapalat"/>
          <w:b/>
          <w:i/>
          <w:iCs/>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D107AB" w14:paraId="08B65052" w14:textId="77777777" w:rsidTr="006D2CDF">
        <w:tc>
          <w:tcPr>
            <w:tcW w:w="9016" w:type="dxa"/>
            <w:shd w:val="clear" w:color="auto" w:fill="DBE5F1" w:themeFill="accent1" w:themeFillTint="33"/>
          </w:tcPr>
          <w:p w14:paraId="2E803D24" w14:textId="77777777" w:rsidR="00F016A2" w:rsidRPr="00D107AB" w:rsidRDefault="00F016A2" w:rsidP="006D2CDF">
            <w:pPr>
              <w:spacing w:before="240" w:after="160" w:line="259" w:lineRule="auto"/>
              <w:rPr>
                <w:rFonts w:ascii="Sylfaen" w:eastAsia="GHEA Grapalat" w:hAnsi="Sylfaen" w:cs="GHEA Grapalat"/>
                <w:i/>
                <w:iCs/>
                <w:color w:val="000000"/>
              </w:rPr>
            </w:pPr>
            <w:r w:rsidRPr="00D107AB">
              <w:rPr>
                <w:rFonts w:ascii="Sylfaen" w:eastAsia="GHEA Grapalat" w:hAnsi="Sylfaen" w:cs="GHEA Grapalat"/>
                <w:i/>
                <w:iCs/>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D107AB" w14:paraId="467557D4" w14:textId="77777777" w:rsidTr="006D2CDF">
        <w:trPr>
          <w:trHeight w:val="10187"/>
        </w:trPr>
        <w:tc>
          <w:tcPr>
            <w:tcW w:w="9016" w:type="dxa"/>
          </w:tcPr>
          <w:p w14:paraId="5533FCC8" w14:textId="77777777" w:rsidR="00F016A2" w:rsidRPr="00D107AB" w:rsidRDefault="00F016A2" w:rsidP="006D2CDF">
            <w:pPr>
              <w:rPr>
                <w:rFonts w:ascii="Sylfaen" w:eastAsia="GHEA Grapalat" w:hAnsi="Sylfaen" w:cs="GHEA Grapalat"/>
                <w:b/>
                <w:i/>
                <w:iCs/>
                <w:color w:val="000000"/>
              </w:rPr>
            </w:pPr>
          </w:p>
        </w:tc>
      </w:tr>
    </w:tbl>
    <w:p w14:paraId="1EB72B52" w14:textId="77777777" w:rsidR="00F016A2" w:rsidRPr="00D107AB" w:rsidRDefault="00F016A2" w:rsidP="00F016A2">
      <w:pPr>
        <w:pBdr>
          <w:top w:val="nil"/>
          <w:left w:val="nil"/>
          <w:bottom w:val="nil"/>
          <w:right w:val="nil"/>
          <w:between w:val="nil"/>
        </w:pBdr>
        <w:rPr>
          <w:rFonts w:ascii="Sylfaen" w:eastAsia="GHEA Grapalat" w:hAnsi="Sylfaen" w:cs="GHEA Grapalat"/>
          <w:b/>
          <w:i/>
          <w:iCs/>
          <w:color w:val="000000"/>
        </w:rPr>
      </w:pPr>
    </w:p>
    <w:p w14:paraId="7405B151" w14:textId="77777777" w:rsidR="00F016A2" w:rsidRPr="00D107AB" w:rsidRDefault="00F016A2" w:rsidP="00F016A2">
      <w:pPr>
        <w:rPr>
          <w:rFonts w:ascii="Sylfaen" w:hAnsi="Sylfaen"/>
          <w:b/>
          <w:i/>
          <w:iCs/>
        </w:rPr>
      </w:pPr>
    </w:p>
    <w:p w14:paraId="19706A09" w14:textId="77777777" w:rsidR="00F016A2" w:rsidRPr="00D107AB" w:rsidRDefault="00F016A2" w:rsidP="00F016A2">
      <w:pPr>
        <w:rPr>
          <w:ins w:id="11" w:author="Inesa Kocharyan" w:date="2021-09-01T11:45:00Z"/>
          <w:rFonts w:ascii="Sylfaen" w:hAnsi="Sylfaen"/>
          <w:b/>
          <w:i/>
          <w:iCs/>
        </w:rPr>
      </w:pPr>
    </w:p>
    <w:p w14:paraId="08A0AD9F" w14:textId="77777777" w:rsidR="00F016A2" w:rsidRPr="00D107AB" w:rsidRDefault="00F016A2" w:rsidP="00F016A2">
      <w:pPr>
        <w:rPr>
          <w:rFonts w:ascii="Sylfaen" w:hAnsi="Sylfaen"/>
          <w:b/>
          <w:i/>
          <w:iCs/>
        </w:rPr>
      </w:pPr>
      <w:r w:rsidRPr="00D107AB">
        <w:rPr>
          <w:rFonts w:ascii="Sylfaen" w:hAnsi="Sylfaen"/>
          <w:b/>
          <w:i/>
          <w:iCs/>
        </w:rPr>
        <w:br w:type="page"/>
      </w:r>
    </w:p>
    <w:p w14:paraId="173151C7" w14:textId="77777777" w:rsidR="00F016A2" w:rsidRPr="00D107AB" w:rsidRDefault="00F016A2" w:rsidP="00F016A2">
      <w:pPr>
        <w:spacing w:line="360" w:lineRule="auto"/>
        <w:contextualSpacing/>
        <w:jc w:val="center"/>
        <w:rPr>
          <w:rFonts w:ascii="Sylfaen" w:hAnsi="Sylfaen"/>
          <w:b/>
          <w:i/>
          <w:iCs/>
          <w:lang w:val="hy-AM"/>
        </w:rPr>
      </w:pPr>
      <w:r w:rsidRPr="00D107AB">
        <w:rPr>
          <w:rFonts w:ascii="Sylfaen" w:hAnsi="Sylfaen"/>
          <w:b/>
          <w:i/>
          <w:iCs/>
        </w:rPr>
        <w:lastRenderedPageBreak/>
        <w:t>Порядок заполнения декларации</w:t>
      </w:r>
    </w:p>
    <w:p w14:paraId="5A1B0ECA" w14:textId="77777777" w:rsidR="00F016A2" w:rsidRPr="00D107AB" w:rsidRDefault="00F016A2" w:rsidP="00F016A2">
      <w:pPr>
        <w:pStyle w:val="aff"/>
        <w:numPr>
          <w:ilvl w:val="0"/>
          <w:numId w:val="26"/>
        </w:numPr>
        <w:spacing w:after="200" w:line="360" w:lineRule="auto"/>
        <w:ind w:left="0"/>
        <w:contextualSpacing/>
        <w:jc w:val="both"/>
        <w:rPr>
          <w:rFonts w:ascii="Sylfaen" w:hAnsi="Sylfaen"/>
          <w:i/>
          <w:iCs/>
        </w:rPr>
      </w:pPr>
      <w:r w:rsidRPr="00D107AB">
        <w:rPr>
          <w:rFonts w:ascii="Sylfaen" w:hAnsi="Sylfaen"/>
          <w:i/>
          <w:iCs/>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5B1350DE" w14:textId="77777777" w:rsidR="00F016A2" w:rsidRPr="00D107AB" w:rsidRDefault="00F016A2" w:rsidP="00F016A2">
      <w:pPr>
        <w:pStyle w:val="aff"/>
        <w:numPr>
          <w:ilvl w:val="0"/>
          <w:numId w:val="27"/>
        </w:numPr>
        <w:spacing w:after="200" w:line="360" w:lineRule="auto"/>
        <w:ind w:left="0" w:firstLine="142"/>
        <w:contextualSpacing/>
        <w:jc w:val="both"/>
        <w:rPr>
          <w:rFonts w:ascii="Sylfaen" w:hAnsi="Sylfaen"/>
          <w:i/>
          <w:iCs/>
        </w:rPr>
      </w:pPr>
      <w:r w:rsidRPr="00D107AB">
        <w:rPr>
          <w:rFonts w:ascii="Sylfaen" w:hAnsi="Sylfaen"/>
          <w:i/>
          <w:iCs/>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F124DA9" w14:textId="77777777" w:rsidR="00F016A2" w:rsidRPr="00D107AB" w:rsidRDefault="00F016A2" w:rsidP="00F016A2">
      <w:pPr>
        <w:pStyle w:val="aff"/>
        <w:numPr>
          <w:ilvl w:val="0"/>
          <w:numId w:val="27"/>
        </w:numPr>
        <w:spacing w:after="200" w:line="360" w:lineRule="auto"/>
        <w:contextualSpacing/>
        <w:jc w:val="both"/>
        <w:rPr>
          <w:rFonts w:ascii="Sylfaen" w:hAnsi="Sylfaen"/>
          <w:i/>
          <w:iCs/>
        </w:rPr>
      </w:pPr>
      <w:r w:rsidRPr="00D107AB">
        <w:rPr>
          <w:rFonts w:ascii="Sylfaen" w:hAnsi="Sylfaen"/>
          <w:i/>
          <w:iCs/>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4C3A0D48" w14:textId="77777777" w:rsidR="00F016A2" w:rsidRPr="00D107AB" w:rsidRDefault="00F016A2" w:rsidP="00F016A2">
      <w:pPr>
        <w:pStyle w:val="aff"/>
        <w:numPr>
          <w:ilvl w:val="0"/>
          <w:numId w:val="27"/>
        </w:numPr>
        <w:spacing w:after="200" w:line="360" w:lineRule="auto"/>
        <w:ind w:left="0" w:firstLine="0"/>
        <w:contextualSpacing/>
        <w:jc w:val="both"/>
        <w:rPr>
          <w:rFonts w:ascii="Sylfaen" w:hAnsi="Sylfaen"/>
          <w:i/>
          <w:iCs/>
        </w:rPr>
      </w:pPr>
      <w:r w:rsidRPr="00D107AB">
        <w:rPr>
          <w:rFonts w:ascii="Sylfaen" w:hAnsi="Sylfaen"/>
          <w:i/>
          <w:iCs/>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A1C6888" w14:textId="77777777" w:rsidR="00F016A2" w:rsidRPr="00D107AB" w:rsidRDefault="00F016A2" w:rsidP="00F016A2">
      <w:pPr>
        <w:pStyle w:val="aff"/>
        <w:numPr>
          <w:ilvl w:val="0"/>
          <w:numId w:val="26"/>
        </w:numPr>
        <w:spacing w:after="200" w:line="360" w:lineRule="auto"/>
        <w:ind w:left="142" w:hanging="284"/>
        <w:contextualSpacing/>
        <w:jc w:val="both"/>
        <w:rPr>
          <w:rFonts w:ascii="Sylfaen" w:hAnsi="Sylfaen"/>
          <w:i/>
          <w:iCs/>
        </w:rPr>
      </w:pPr>
      <w:r w:rsidRPr="00D107AB">
        <w:rPr>
          <w:rFonts w:ascii="Sylfaen" w:hAnsi="Sylfaen"/>
          <w:i/>
          <w:iCs/>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5EE32064" w14:textId="77777777" w:rsidR="00F016A2" w:rsidRPr="00D107AB" w:rsidRDefault="00F016A2" w:rsidP="00F016A2">
      <w:pPr>
        <w:pStyle w:val="aff"/>
        <w:numPr>
          <w:ilvl w:val="0"/>
          <w:numId w:val="28"/>
        </w:numPr>
        <w:spacing w:after="200" w:line="360" w:lineRule="auto"/>
        <w:contextualSpacing/>
        <w:jc w:val="both"/>
        <w:rPr>
          <w:rFonts w:ascii="Sylfaen" w:hAnsi="Sylfaen"/>
          <w:i/>
          <w:iCs/>
        </w:rPr>
      </w:pPr>
      <w:r w:rsidRPr="00D107AB">
        <w:rPr>
          <w:rFonts w:ascii="Sylfaen" w:hAnsi="Sylfaen"/>
          <w:i/>
          <w:iCs/>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w:t>
      </w:r>
      <w:r w:rsidRPr="00D107AB">
        <w:rPr>
          <w:rFonts w:ascii="Sylfaen" w:hAnsi="Sylfaen"/>
          <w:i/>
          <w:iCs/>
        </w:rPr>
        <w:lastRenderedPageBreak/>
        <w:t>бирже документы-при наличии документов, содержащих сведения о владельцах данного юридического лица;</w:t>
      </w:r>
    </w:p>
    <w:p w14:paraId="4A5E8740" w14:textId="77777777" w:rsidR="00F016A2" w:rsidRPr="00D107AB" w:rsidRDefault="00F016A2" w:rsidP="00F016A2">
      <w:pPr>
        <w:pStyle w:val="aff"/>
        <w:numPr>
          <w:ilvl w:val="0"/>
          <w:numId w:val="28"/>
        </w:numPr>
        <w:spacing w:after="200" w:line="360" w:lineRule="auto"/>
        <w:contextualSpacing/>
        <w:jc w:val="both"/>
        <w:rPr>
          <w:rFonts w:ascii="Sylfaen" w:hAnsi="Sylfaen"/>
          <w:i/>
          <w:iCs/>
        </w:rPr>
      </w:pPr>
      <w:r w:rsidRPr="00D107AB">
        <w:rPr>
          <w:rFonts w:ascii="Sylfaen" w:hAnsi="Sylfaen"/>
          <w:i/>
          <w:iCs/>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77783CF" w14:textId="77777777" w:rsidR="00F016A2" w:rsidRPr="00D107AB" w:rsidRDefault="00F016A2" w:rsidP="00F016A2">
      <w:pPr>
        <w:pStyle w:val="aff"/>
        <w:numPr>
          <w:ilvl w:val="0"/>
          <w:numId w:val="28"/>
        </w:numPr>
        <w:spacing w:after="200" w:line="360" w:lineRule="auto"/>
        <w:contextualSpacing/>
        <w:jc w:val="both"/>
        <w:rPr>
          <w:rFonts w:ascii="Sylfaen" w:hAnsi="Sylfaen"/>
          <w:i/>
          <w:iCs/>
        </w:rPr>
      </w:pPr>
      <w:r w:rsidRPr="00D107AB">
        <w:rPr>
          <w:rFonts w:ascii="Sylfaen" w:hAnsi="Sylfaen"/>
          <w:i/>
          <w:iCs/>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F0862B5" w14:textId="77777777" w:rsidR="00F016A2" w:rsidRPr="00D107AB" w:rsidRDefault="00F016A2" w:rsidP="00F016A2">
      <w:pPr>
        <w:pStyle w:val="aff"/>
        <w:numPr>
          <w:ilvl w:val="0"/>
          <w:numId w:val="26"/>
        </w:numPr>
        <w:spacing w:after="200" w:line="360" w:lineRule="auto"/>
        <w:ind w:left="0"/>
        <w:contextualSpacing/>
        <w:jc w:val="both"/>
        <w:rPr>
          <w:rFonts w:ascii="Sylfaen" w:hAnsi="Sylfaen"/>
          <w:i/>
          <w:iCs/>
        </w:rPr>
      </w:pPr>
      <w:r w:rsidRPr="00D107AB">
        <w:rPr>
          <w:rFonts w:ascii="Sylfaen" w:hAnsi="Sylfaen"/>
          <w:i/>
          <w:iCs/>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D107AB">
        <w:rPr>
          <w:rFonts w:ascii="Microsoft YaHei" w:eastAsia="Microsoft YaHei" w:hAnsi="Microsoft YaHei" w:cs="Microsoft YaHei" w:hint="eastAsia"/>
          <w:i/>
          <w:iCs/>
        </w:rPr>
        <w:t>․</w:t>
      </w:r>
    </w:p>
    <w:p w14:paraId="6FBF90AB" w14:textId="77777777" w:rsidR="00F016A2" w:rsidRPr="00D107AB" w:rsidRDefault="00F016A2" w:rsidP="00F016A2">
      <w:pPr>
        <w:pStyle w:val="aff"/>
        <w:numPr>
          <w:ilvl w:val="0"/>
          <w:numId w:val="29"/>
        </w:numPr>
        <w:spacing w:after="200" w:line="360" w:lineRule="auto"/>
        <w:ind w:left="0" w:hanging="426"/>
        <w:contextualSpacing/>
        <w:jc w:val="both"/>
        <w:rPr>
          <w:rFonts w:ascii="Sylfaen" w:hAnsi="Sylfaen"/>
          <w:i/>
          <w:iCs/>
        </w:rPr>
      </w:pPr>
      <w:r w:rsidRPr="00D107AB">
        <w:rPr>
          <w:rFonts w:ascii="Sylfaen" w:hAnsi="Sylfaen"/>
          <w:i/>
          <w:iCs/>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w:t>
      </w:r>
      <w:r w:rsidRPr="00D107AB">
        <w:rPr>
          <w:rFonts w:ascii="Sylfaen" w:hAnsi="Sylfaen"/>
          <w:i/>
          <w:iCs/>
        </w:rPr>
        <w:lastRenderedPageBreak/>
        <w:t>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31DE4F0" w14:textId="77777777" w:rsidR="00F016A2" w:rsidRPr="00D107AB" w:rsidRDefault="00F016A2" w:rsidP="00F016A2">
      <w:pPr>
        <w:spacing w:line="360" w:lineRule="auto"/>
        <w:ind w:left="-360"/>
        <w:contextualSpacing/>
        <w:jc w:val="both"/>
        <w:rPr>
          <w:rFonts w:ascii="Sylfaen" w:hAnsi="Sylfaen"/>
          <w:i/>
          <w:iCs/>
        </w:rPr>
      </w:pPr>
      <w:r w:rsidRPr="00D107AB">
        <w:rPr>
          <w:rFonts w:ascii="Sylfaen" w:hAnsi="Sylfaen"/>
          <w:i/>
          <w:iCs/>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CE4858E" w14:textId="77777777" w:rsidR="00F016A2" w:rsidRPr="00D107AB" w:rsidRDefault="00F016A2" w:rsidP="00F016A2">
      <w:pPr>
        <w:pStyle w:val="aff"/>
        <w:numPr>
          <w:ilvl w:val="0"/>
          <w:numId w:val="26"/>
        </w:numPr>
        <w:spacing w:after="200" w:line="360" w:lineRule="auto"/>
        <w:ind w:left="0"/>
        <w:contextualSpacing/>
        <w:jc w:val="both"/>
        <w:rPr>
          <w:rFonts w:ascii="Sylfaen" w:hAnsi="Sylfaen"/>
          <w:i/>
          <w:iCs/>
        </w:rPr>
      </w:pPr>
      <w:r w:rsidRPr="00D107AB">
        <w:rPr>
          <w:rFonts w:ascii="Sylfaen" w:hAnsi="Sylfaen"/>
          <w:i/>
          <w:iCs/>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D107AB">
        <w:rPr>
          <w:rFonts w:ascii="Microsoft YaHei" w:eastAsia="Microsoft YaHei" w:hAnsi="Microsoft YaHei" w:cs="Microsoft YaHei" w:hint="eastAsia"/>
          <w:i/>
          <w:iCs/>
        </w:rPr>
        <w:t>․</w:t>
      </w:r>
    </w:p>
    <w:p w14:paraId="75E48587" w14:textId="77777777" w:rsidR="00F016A2" w:rsidRPr="00D107AB" w:rsidRDefault="00F016A2" w:rsidP="00F016A2">
      <w:pPr>
        <w:pStyle w:val="aff"/>
        <w:numPr>
          <w:ilvl w:val="0"/>
          <w:numId w:val="30"/>
        </w:numPr>
        <w:spacing w:after="200" w:line="360" w:lineRule="auto"/>
        <w:ind w:left="0"/>
        <w:contextualSpacing/>
        <w:jc w:val="both"/>
        <w:rPr>
          <w:rFonts w:ascii="Sylfaen" w:hAnsi="Sylfaen"/>
          <w:i/>
          <w:iCs/>
        </w:rPr>
      </w:pPr>
      <w:r w:rsidRPr="00D107AB">
        <w:rPr>
          <w:rFonts w:ascii="Sylfaen" w:hAnsi="Sylfaen"/>
          <w:i/>
          <w:iCs/>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AE3904A" w14:textId="77777777" w:rsidR="00F016A2" w:rsidRPr="00D107AB" w:rsidRDefault="00F016A2" w:rsidP="00F016A2">
      <w:pPr>
        <w:spacing w:line="360" w:lineRule="auto"/>
        <w:ind w:left="-375"/>
        <w:contextualSpacing/>
        <w:jc w:val="both"/>
        <w:rPr>
          <w:rFonts w:ascii="Sylfaen" w:hAnsi="Sylfaen"/>
          <w:i/>
          <w:iCs/>
          <w:highlight w:val="yellow"/>
        </w:rPr>
      </w:pPr>
      <w:r w:rsidRPr="00D107AB">
        <w:rPr>
          <w:rFonts w:ascii="Sylfaen" w:hAnsi="Sylfaen"/>
          <w:i/>
          <w:iCs/>
        </w:rPr>
        <w:t>2)  в подразделе "Документ, удостоверяющий личность" вносятся сведения о документе, удостоверяющем личность реального бенефициара;</w:t>
      </w:r>
    </w:p>
    <w:p w14:paraId="672357A6" w14:textId="77777777" w:rsidR="00F016A2" w:rsidRPr="00D107AB" w:rsidRDefault="00F016A2" w:rsidP="00F016A2">
      <w:pPr>
        <w:spacing w:line="360" w:lineRule="auto"/>
        <w:ind w:left="-375"/>
        <w:contextualSpacing/>
        <w:jc w:val="both"/>
        <w:rPr>
          <w:rFonts w:ascii="Sylfaen" w:hAnsi="Sylfaen"/>
          <w:i/>
          <w:iCs/>
          <w:highlight w:val="yellow"/>
        </w:rPr>
      </w:pPr>
      <w:r w:rsidRPr="00D107AB">
        <w:rPr>
          <w:rFonts w:ascii="Sylfaen" w:hAnsi="Sylfaen"/>
          <w:i/>
          <w:iCs/>
        </w:rPr>
        <w:t>3) в подразделе "Адрес учета лица" заполняется адрес места учета реального бенефициара;</w:t>
      </w:r>
    </w:p>
    <w:p w14:paraId="51E6634E" w14:textId="77777777" w:rsidR="00F016A2" w:rsidRPr="00D107AB" w:rsidRDefault="00F016A2" w:rsidP="00F016A2">
      <w:pPr>
        <w:spacing w:line="360" w:lineRule="auto"/>
        <w:ind w:left="-375"/>
        <w:contextualSpacing/>
        <w:jc w:val="both"/>
        <w:rPr>
          <w:rFonts w:ascii="Sylfaen" w:hAnsi="Sylfaen"/>
          <w:i/>
          <w:iCs/>
          <w:highlight w:val="yellow"/>
        </w:rPr>
      </w:pPr>
      <w:r w:rsidRPr="00D107AB">
        <w:rPr>
          <w:rFonts w:ascii="Sylfaen" w:hAnsi="Sylfaen"/>
          <w:i/>
          <w:iCs/>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0E7C85AD" w14:textId="77777777" w:rsidR="00F016A2" w:rsidRPr="00D107AB" w:rsidRDefault="00F016A2" w:rsidP="00F016A2">
      <w:pPr>
        <w:spacing w:line="360" w:lineRule="auto"/>
        <w:ind w:left="-375"/>
        <w:contextualSpacing/>
        <w:jc w:val="both"/>
        <w:rPr>
          <w:rFonts w:ascii="Sylfaen" w:hAnsi="Sylfaen"/>
          <w:i/>
          <w:iCs/>
        </w:rPr>
      </w:pPr>
      <w:r w:rsidRPr="00D107AB">
        <w:rPr>
          <w:rFonts w:ascii="Sylfaen" w:hAnsi="Sylfaen"/>
          <w:i/>
          <w:iCs/>
        </w:rPr>
        <w:t xml:space="preserve">5) подраздел "Основания </w:t>
      </w:r>
      <w:r w:rsidRPr="00D107AB">
        <w:rPr>
          <w:rFonts w:ascii="Sylfaen" w:eastAsiaTheme="minorHAnsi" w:hAnsi="Sylfaen" w:cstheme="minorBidi"/>
          <w:i/>
          <w:iCs/>
        </w:rPr>
        <w:t>являться</w:t>
      </w:r>
      <w:r w:rsidRPr="00D107AB">
        <w:rPr>
          <w:rFonts w:ascii="Sylfaen" w:hAnsi="Sylfaen"/>
          <w:i/>
          <w:iCs/>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w:t>
      </w:r>
      <w:r w:rsidRPr="00D107AB">
        <w:rPr>
          <w:rFonts w:ascii="Sylfaen" w:hAnsi="Sylfaen"/>
          <w:i/>
          <w:iCs/>
        </w:rPr>
        <w:lastRenderedPageBreak/>
        <w:t>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A20E542" w14:textId="77777777" w:rsidR="00F016A2" w:rsidRPr="00D107AB" w:rsidRDefault="00F016A2" w:rsidP="00F016A2">
      <w:pPr>
        <w:spacing w:line="360" w:lineRule="auto"/>
        <w:contextualSpacing/>
        <w:jc w:val="both"/>
        <w:rPr>
          <w:rFonts w:ascii="Sylfaen" w:eastAsia="GHEA Grapalat" w:hAnsi="Sylfaen" w:cs="GHEA Grapalat"/>
          <w:i/>
          <w:iCs/>
        </w:rPr>
      </w:pPr>
      <w:r w:rsidRPr="00D107AB">
        <w:rPr>
          <w:rFonts w:ascii="Sylfaen" w:hAnsi="Sylfaen"/>
          <w:i/>
          <w:iCs/>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D107AB">
        <w:rPr>
          <w:rFonts w:ascii="Sylfaen" w:hAnsi="Sylfaen"/>
          <w:i/>
          <w:iCs/>
          <w:lang w:val="hy-AM"/>
        </w:rPr>
        <w:t>Օ</w:t>
      </w:r>
      <w:r w:rsidRPr="00D107AB">
        <w:rPr>
          <w:rFonts w:ascii="Sylfaen" w:hAnsi="Sylfaen"/>
          <w:i/>
          <w:iCs/>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D107AB">
        <w:rPr>
          <w:rFonts w:ascii="Sylfaen" w:hAnsi="Sylfaen"/>
          <w:i/>
          <w:iCs/>
          <w:lang w:val="hy-AM"/>
        </w:rPr>
        <w:t>Օ</w:t>
      </w:r>
      <w:r w:rsidRPr="00D107AB">
        <w:rPr>
          <w:rFonts w:ascii="Sylfaen" w:hAnsi="Sylfaen"/>
          <w:i/>
          <w:iCs/>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D107AB">
        <w:rPr>
          <w:rFonts w:ascii="Sylfaen" w:hAnsi="Sylfaen"/>
          <w:i/>
          <w:iCs/>
          <w:lang w:val="hy-AM"/>
        </w:rPr>
        <w:t>Օ</w:t>
      </w:r>
      <w:r w:rsidRPr="00D107AB">
        <w:rPr>
          <w:rFonts w:ascii="Sylfaen" w:hAnsi="Sylfaen"/>
          <w:i/>
          <w:iCs/>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D107AB">
        <w:rPr>
          <w:rFonts w:ascii="Sylfaen" w:eastAsia="GHEA Grapalat" w:hAnsi="Sylfaen" w:cs="GHEA Grapalat"/>
          <w:i/>
          <w:iCs/>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B0803A5" w14:textId="77777777" w:rsidR="00F016A2" w:rsidRPr="00D107AB" w:rsidRDefault="00F016A2" w:rsidP="00F016A2">
      <w:pPr>
        <w:spacing w:line="360" w:lineRule="auto"/>
        <w:contextualSpacing/>
        <w:jc w:val="both"/>
        <w:rPr>
          <w:rFonts w:ascii="Sylfaen" w:hAnsi="Sylfaen"/>
          <w:i/>
          <w:iCs/>
          <w:lang w:val="hy-AM"/>
        </w:rPr>
      </w:pPr>
      <w:r w:rsidRPr="00D107AB">
        <w:rPr>
          <w:rFonts w:ascii="Sylfaen" w:hAnsi="Sylfaen"/>
          <w:i/>
          <w:iCs/>
        </w:rPr>
        <w:t xml:space="preserve">б. в пункте </w:t>
      </w:r>
      <w:r w:rsidRPr="00D107AB">
        <w:rPr>
          <w:rFonts w:ascii="Sylfaen" w:eastAsia="GHEA Grapalat" w:hAnsi="Sylfaen" w:cs="GHEA Grapalat"/>
          <w:i/>
          <w:iCs/>
        </w:rPr>
        <w:t>"</w:t>
      </w:r>
      <w:r w:rsidRPr="00D107AB">
        <w:rPr>
          <w:rFonts w:ascii="Sylfaen" w:hAnsi="Sylfaen"/>
          <w:i/>
          <w:iCs/>
        </w:rPr>
        <w:t>б</w:t>
      </w:r>
      <w:r w:rsidRPr="00D107AB">
        <w:rPr>
          <w:rFonts w:ascii="Sylfaen" w:eastAsia="GHEA Grapalat" w:hAnsi="Sylfaen" w:cs="GHEA Grapalat"/>
          <w:i/>
          <w:iCs/>
        </w:rPr>
        <w:t>"</w:t>
      </w:r>
      <w:r w:rsidRPr="00D107AB">
        <w:rPr>
          <w:rFonts w:ascii="Sylfaen" w:hAnsi="Sylfaen"/>
          <w:i/>
          <w:iCs/>
        </w:rPr>
        <w:t xml:space="preserve"> этого подраздела делается отметка, если лицо по смыслу пункта </w:t>
      </w:r>
      <w:r w:rsidRPr="00D107AB">
        <w:rPr>
          <w:rFonts w:ascii="Sylfaen" w:eastAsia="GHEA Grapalat" w:hAnsi="Sylfaen" w:cs="GHEA Grapalat"/>
          <w:i/>
          <w:iCs/>
        </w:rPr>
        <w:t>"</w:t>
      </w:r>
      <w:r w:rsidRPr="00D107AB">
        <w:rPr>
          <w:rFonts w:ascii="Sylfaen" w:hAnsi="Sylfaen"/>
          <w:i/>
          <w:iCs/>
        </w:rPr>
        <w:t>а</w:t>
      </w:r>
      <w:r w:rsidRPr="00D107AB">
        <w:rPr>
          <w:rFonts w:ascii="Sylfaen" w:eastAsia="GHEA Grapalat" w:hAnsi="Sylfaen" w:cs="GHEA Grapalat"/>
          <w:i/>
          <w:iCs/>
        </w:rPr>
        <w:t>"</w:t>
      </w:r>
      <w:r w:rsidRPr="00D107AB">
        <w:rPr>
          <w:rFonts w:ascii="Sylfaen" w:hAnsi="Sylfaen"/>
          <w:i/>
          <w:iCs/>
        </w:rPr>
        <w:t xml:space="preserve"> не является реальным бенефициаром Организации, но контролирует </w:t>
      </w:r>
      <w:r w:rsidRPr="00D107AB">
        <w:rPr>
          <w:rFonts w:ascii="Sylfaen" w:hAnsi="Sylfaen"/>
          <w:i/>
          <w:iCs/>
          <w:lang w:val="hy-AM"/>
        </w:rPr>
        <w:t>Օ</w:t>
      </w:r>
      <w:r w:rsidRPr="00D107AB">
        <w:rPr>
          <w:rFonts w:ascii="Sylfaen" w:hAnsi="Sylfaen"/>
          <w:i/>
          <w:iCs/>
        </w:rPr>
        <w:t xml:space="preserve">рганизацию в </w:t>
      </w:r>
      <w:r w:rsidRPr="00D107AB">
        <w:rPr>
          <w:rFonts w:ascii="Sylfaen" w:hAnsi="Sylfaen"/>
          <w:i/>
          <w:iCs/>
        </w:rPr>
        <w:lastRenderedPageBreak/>
        <w:t>силу правовых инструментов (в том числе заключенных сделок), на основе личного влияния иного характера или иными средствами;</w:t>
      </w:r>
    </w:p>
    <w:p w14:paraId="3D80B5A5" w14:textId="77777777" w:rsidR="00F016A2" w:rsidRPr="00D107AB" w:rsidRDefault="00F016A2" w:rsidP="00F016A2">
      <w:pPr>
        <w:spacing w:line="360" w:lineRule="auto"/>
        <w:contextualSpacing/>
        <w:jc w:val="both"/>
        <w:rPr>
          <w:rFonts w:ascii="Sylfaen" w:hAnsi="Sylfaen"/>
          <w:i/>
          <w:iCs/>
        </w:rPr>
      </w:pPr>
      <w:r w:rsidRPr="00D107AB">
        <w:rPr>
          <w:rFonts w:ascii="Sylfaen" w:hAnsi="Sylfaen"/>
          <w:i/>
          <w:iCs/>
        </w:rPr>
        <w:t>в</w:t>
      </w:r>
      <w:r w:rsidRPr="00D107AB">
        <w:rPr>
          <w:rFonts w:ascii="Sylfaen" w:hAnsi="Sylfaen"/>
          <w:i/>
          <w:iCs/>
          <w:lang w:val="hy-AM"/>
        </w:rPr>
        <w:t xml:space="preserve">. </w:t>
      </w:r>
      <w:r w:rsidRPr="00D107AB">
        <w:rPr>
          <w:rFonts w:ascii="Sylfaen" w:hAnsi="Sylfaen"/>
          <w:i/>
          <w:iCs/>
        </w:rPr>
        <w:t>в</w:t>
      </w:r>
      <w:r w:rsidRPr="00D107AB">
        <w:rPr>
          <w:rFonts w:ascii="Sylfaen" w:hAnsi="Sylfaen"/>
          <w:i/>
          <w:iCs/>
          <w:lang w:val="hy-AM"/>
        </w:rPr>
        <w:t xml:space="preserve"> пункте </w:t>
      </w:r>
      <w:r w:rsidRPr="00D107AB">
        <w:rPr>
          <w:rFonts w:ascii="Sylfaen" w:eastAsia="GHEA Grapalat" w:hAnsi="Sylfaen" w:cs="GHEA Grapalat"/>
          <w:i/>
          <w:iCs/>
        </w:rPr>
        <w:t>"</w:t>
      </w:r>
      <w:r w:rsidRPr="00D107AB">
        <w:rPr>
          <w:rFonts w:ascii="Sylfaen" w:hAnsi="Sylfaen"/>
          <w:i/>
          <w:iCs/>
        </w:rPr>
        <w:t>в</w:t>
      </w:r>
      <w:r w:rsidRPr="00D107AB">
        <w:rPr>
          <w:rFonts w:ascii="Sylfaen" w:eastAsia="GHEA Grapalat" w:hAnsi="Sylfaen" w:cs="GHEA Grapalat"/>
          <w:i/>
          <w:iCs/>
        </w:rPr>
        <w:t>"</w:t>
      </w:r>
      <w:r w:rsidRPr="00D107AB">
        <w:rPr>
          <w:rFonts w:ascii="Sylfaen" w:hAnsi="Sylfaen"/>
          <w:i/>
          <w:iCs/>
        </w:rPr>
        <w:t xml:space="preserve"> </w:t>
      </w:r>
      <w:r w:rsidRPr="00D107AB">
        <w:rPr>
          <w:rFonts w:ascii="Sylfaen" w:hAnsi="Sylfaen"/>
          <w:i/>
          <w:iCs/>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D107AB">
        <w:rPr>
          <w:rFonts w:ascii="Sylfaen" w:hAnsi="Sylfaen"/>
          <w:i/>
          <w:iCs/>
        </w:rPr>
        <w:t>О</w:t>
      </w:r>
      <w:r w:rsidRPr="00D107AB">
        <w:rPr>
          <w:rFonts w:ascii="Sylfaen" w:hAnsi="Sylfaen"/>
          <w:i/>
          <w:iCs/>
          <w:lang w:val="hy-AM"/>
        </w:rPr>
        <w:t xml:space="preserve">рганизации, в случае если не имеется физическое лицо, соответствующее требованиям пунктов </w:t>
      </w:r>
      <w:r w:rsidRPr="00D107AB">
        <w:rPr>
          <w:rFonts w:ascii="Sylfaen" w:eastAsia="GHEA Grapalat" w:hAnsi="Sylfaen" w:cs="GHEA Grapalat"/>
          <w:i/>
          <w:iCs/>
        </w:rPr>
        <w:t>"</w:t>
      </w:r>
      <w:r w:rsidRPr="00D107AB">
        <w:rPr>
          <w:rFonts w:ascii="Sylfaen" w:hAnsi="Sylfaen"/>
          <w:i/>
          <w:iCs/>
        </w:rPr>
        <w:t>а</w:t>
      </w:r>
      <w:r w:rsidRPr="00D107AB">
        <w:rPr>
          <w:rFonts w:ascii="Sylfaen" w:eastAsia="GHEA Grapalat" w:hAnsi="Sylfaen" w:cs="GHEA Grapalat"/>
          <w:i/>
          <w:iCs/>
        </w:rPr>
        <w:t>"</w:t>
      </w:r>
      <w:r w:rsidRPr="00D107AB">
        <w:rPr>
          <w:rFonts w:ascii="Sylfaen" w:hAnsi="Sylfaen"/>
          <w:i/>
          <w:iCs/>
        </w:rPr>
        <w:t xml:space="preserve"> </w:t>
      </w:r>
      <w:r w:rsidRPr="00D107AB">
        <w:rPr>
          <w:rFonts w:ascii="Sylfaen" w:hAnsi="Sylfaen"/>
          <w:i/>
          <w:iCs/>
          <w:lang w:val="hy-AM"/>
        </w:rPr>
        <w:t xml:space="preserve">и </w:t>
      </w:r>
      <w:r w:rsidRPr="00D107AB">
        <w:rPr>
          <w:rFonts w:ascii="Sylfaen" w:eastAsia="GHEA Grapalat" w:hAnsi="Sylfaen" w:cs="GHEA Grapalat"/>
          <w:i/>
          <w:iCs/>
        </w:rPr>
        <w:t>"</w:t>
      </w:r>
      <w:r w:rsidRPr="00D107AB">
        <w:rPr>
          <w:rFonts w:ascii="Sylfaen" w:hAnsi="Sylfaen"/>
          <w:i/>
          <w:iCs/>
        </w:rPr>
        <w:t>б</w:t>
      </w:r>
      <w:r w:rsidRPr="00D107AB">
        <w:rPr>
          <w:rFonts w:ascii="Sylfaen" w:eastAsia="GHEA Grapalat" w:hAnsi="Sylfaen" w:cs="GHEA Grapalat"/>
          <w:i/>
          <w:iCs/>
        </w:rPr>
        <w:t>"</w:t>
      </w:r>
      <w:r w:rsidRPr="00D107AB">
        <w:rPr>
          <w:rFonts w:ascii="Sylfaen" w:hAnsi="Sylfaen"/>
          <w:i/>
          <w:iCs/>
        </w:rPr>
        <w:t xml:space="preserve"> </w:t>
      </w:r>
      <w:r w:rsidRPr="00D107AB">
        <w:rPr>
          <w:rFonts w:ascii="Sylfaen" w:hAnsi="Sylfaen"/>
          <w:i/>
          <w:iCs/>
          <w:lang w:val="hy-AM"/>
        </w:rPr>
        <w:t>этого подраздела</w:t>
      </w:r>
      <w:r w:rsidRPr="00D107AB">
        <w:rPr>
          <w:rFonts w:ascii="Sylfaen" w:hAnsi="Sylfaen"/>
          <w:i/>
          <w:iCs/>
        </w:rPr>
        <w:t>.</w:t>
      </w:r>
    </w:p>
    <w:p w14:paraId="0DC55994" w14:textId="77777777" w:rsidR="00F016A2" w:rsidRPr="00D107AB" w:rsidRDefault="00F016A2" w:rsidP="00F016A2">
      <w:pPr>
        <w:spacing w:line="360" w:lineRule="auto"/>
        <w:contextualSpacing/>
        <w:jc w:val="both"/>
        <w:rPr>
          <w:rFonts w:ascii="Sylfaen" w:hAnsi="Sylfaen" w:cs="Cambria Math"/>
          <w:i/>
          <w:iCs/>
        </w:rPr>
      </w:pPr>
      <w:r w:rsidRPr="00D107AB">
        <w:rPr>
          <w:rFonts w:ascii="Sylfaen" w:hAnsi="Sylfaen"/>
          <w:i/>
          <w:iCs/>
          <w:lang w:val="hy-AM"/>
        </w:rPr>
        <w:t xml:space="preserve">6) </w:t>
      </w:r>
      <w:r w:rsidRPr="00D107AB">
        <w:rPr>
          <w:rFonts w:ascii="Sylfaen" w:hAnsi="Sylfaen"/>
          <w:i/>
          <w:iCs/>
        </w:rPr>
        <w:t>П</w:t>
      </w:r>
      <w:r w:rsidRPr="00D107AB">
        <w:rPr>
          <w:rFonts w:ascii="Sylfaen" w:hAnsi="Sylfaen"/>
          <w:i/>
          <w:iCs/>
          <w:lang w:val="hy-AM"/>
        </w:rPr>
        <w:t xml:space="preserve">одраздел </w:t>
      </w:r>
      <w:r w:rsidRPr="00D107AB">
        <w:rPr>
          <w:rFonts w:ascii="Sylfaen" w:eastAsia="GHEA Grapalat" w:hAnsi="Sylfaen" w:cs="GHEA Grapalat"/>
          <w:i/>
          <w:iCs/>
        </w:rPr>
        <w:t>"</w:t>
      </w:r>
      <w:r w:rsidRPr="00D107AB">
        <w:rPr>
          <w:rFonts w:ascii="Sylfaen" w:hAnsi="Sylfaen"/>
          <w:i/>
          <w:iCs/>
        </w:rPr>
        <w:t>О</w:t>
      </w:r>
      <w:r w:rsidRPr="00D107AB">
        <w:rPr>
          <w:rFonts w:ascii="Sylfaen" w:hAnsi="Sylfaen"/>
          <w:i/>
          <w:iCs/>
          <w:lang w:val="hy-AM"/>
        </w:rPr>
        <w:t xml:space="preserve">снования </w:t>
      </w:r>
      <w:r w:rsidRPr="00D107AB">
        <w:rPr>
          <w:rFonts w:ascii="Sylfaen" w:hAnsi="Sylfaen"/>
          <w:i/>
          <w:iCs/>
        </w:rPr>
        <w:t>являться</w:t>
      </w:r>
      <w:r w:rsidRPr="00D107AB">
        <w:rPr>
          <w:rFonts w:ascii="Sylfaen" w:hAnsi="Sylfaen"/>
          <w:i/>
          <w:iCs/>
          <w:lang w:val="hy-AM"/>
        </w:rPr>
        <w:t xml:space="preserve"> реальн</w:t>
      </w:r>
      <w:r w:rsidRPr="00D107AB">
        <w:rPr>
          <w:rFonts w:ascii="Sylfaen" w:hAnsi="Sylfaen"/>
          <w:i/>
          <w:iCs/>
        </w:rPr>
        <w:t>ым</w:t>
      </w:r>
      <w:r w:rsidRPr="00D107AB">
        <w:rPr>
          <w:rFonts w:ascii="Sylfaen" w:hAnsi="Sylfaen"/>
          <w:i/>
          <w:iCs/>
          <w:lang w:val="hy-AM"/>
        </w:rPr>
        <w:t xml:space="preserve"> </w:t>
      </w:r>
      <w:r w:rsidRPr="00D107AB">
        <w:rPr>
          <w:rFonts w:ascii="Sylfaen" w:hAnsi="Sylfaen"/>
          <w:i/>
          <w:iCs/>
        </w:rPr>
        <w:t>бенефициаром</w:t>
      </w:r>
      <w:r w:rsidRPr="00D107AB">
        <w:rPr>
          <w:rFonts w:ascii="Sylfaen" w:hAnsi="Sylfaen"/>
          <w:i/>
          <w:iCs/>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D107AB">
        <w:rPr>
          <w:rFonts w:ascii="Sylfaen" w:hAnsi="Sylfaen"/>
          <w:i/>
          <w:iCs/>
        </w:rPr>
        <w:t xml:space="preserve"> </w:t>
      </w:r>
      <w:r w:rsidRPr="00D107AB">
        <w:rPr>
          <w:rFonts w:ascii="Sylfaen" w:hAnsi="Sylfaen"/>
          <w:i/>
          <w:iCs/>
          <w:lang w:val="hy-AM"/>
        </w:rPr>
        <w:t xml:space="preserve">Раскрытие реальных </w:t>
      </w:r>
      <w:r w:rsidRPr="00D107AB">
        <w:rPr>
          <w:rFonts w:ascii="Sylfaen" w:hAnsi="Sylfaen"/>
          <w:i/>
          <w:iCs/>
        </w:rPr>
        <w:t>бенефициаров</w:t>
      </w:r>
      <w:r w:rsidRPr="00D107AB">
        <w:rPr>
          <w:rFonts w:ascii="Sylfaen" w:hAnsi="Sylfaen"/>
          <w:i/>
          <w:iCs/>
          <w:lang w:val="hy-AM"/>
        </w:rPr>
        <w:t xml:space="preserve"> осуществляется по критериям, установленным Кодексом О недрах</w:t>
      </w:r>
      <w:r w:rsidRPr="00D107AB">
        <w:rPr>
          <w:rFonts w:ascii="Sylfaen" w:hAnsi="Sylfaen"/>
          <w:i/>
          <w:iCs/>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D107AB">
        <w:rPr>
          <w:rFonts w:ascii="Sylfaen" w:hAnsi="Sylfaen" w:cs="Cambria Math"/>
          <w:i/>
          <w:iCs/>
        </w:rPr>
        <w:t>:</w:t>
      </w:r>
    </w:p>
    <w:p w14:paraId="670A460D" w14:textId="77777777" w:rsidR="00F016A2" w:rsidRPr="00D107AB" w:rsidRDefault="00F016A2" w:rsidP="00F016A2">
      <w:pPr>
        <w:spacing w:line="360" w:lineRule="auto"/>
        <w:contextualSpacing/>
        <w:jc w:val="both"/>
        <w:rPr>
          <w:rFonts w:ascii="Sylfaen" w:hAnsi="Sylfaen"/>
          <w:i/>
          <w:iCs/>
        </w:rPr>
      </w:pPr>
      <w:r w:rsidRPr="00D107AB">
        <w:rPr>
          <w:rFonts w:ascii="Sylfaen" w:hAnsi="Sylfaen"/>
          <w:i/>
          <w:iCs/>
        </w:rPr>
        <w:t xml:space="preserve">а. в пункте </w:t>
      </w:r>
      <w:r w:rsidRPr="00D107AB">
        <w:rPr>
          <w:rFonts w:ascii="Sylfaen" w:eastAsia="GHEA Grapalat" w:hAnsi="Sylfaen" w:cs="GHEA Grapalat"/>
          <w:i/>
          <w:iCs/>
        </w:rPr>
        <w:t>"</w:t>
      </w:r>
      <w:r w:rsidRPr="00D107AB">
        <w:rPr>
          <w:rFonts w:ascii="Sylfaen" w:hAnsi="Sylfaen"/>
          <w:i/>
          <w:iCs/>
        </w:rPr>
        <w:t>а</w:t>
      </w:r>
      <w:r w:rsidRPr="00D107AB">
        <w:rPr>
          <w:rFonts w:ascii="Sylfaen" w:eastAsia="GHEA Grapalat" w:hAnsi="Sylfaen" w:cs="GHEA Grapalat"/>
          <w:i/>
          <w:iCs/>
        </w:rPr>
        <w:t>"</w:t>
      </w:r>
      <w:r w:rsidRPr="00D107AB">
        <w:rPr>
          <w:rFonts w:ascii="Sylfaen" w:hAnsi="Sylfaen"/>
          <w:i/>
          <w:iCs/>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D107AB">
        <w:rPr>
          <w:rFonts w:ascii="Sylfaen" w:eastAsia="GHEA Grapalat" w:hAnsi="Sylfaen" w:cs="GHEA Grapalat"/>
          <w:i/>
          <w:iCs/>
        </w:rPr>
        <w:t>"</w:t>
      </w:r>
      <w:r w:rsidRPr="00D107AB">
        <w:rPr>
          <w:rFonts w:ascii="Sylfaen" w:hAnsi="Sylfaen"/>
          <w:i/>
          <w:iCs/>
        </w:rPr>
        <w:t>а</w:t>
      </w:r>
      <w:r w:rsidRPr="00D107AB">
        <w:rPr>
          <w:rFonts w:ascii="Sylfaen" w:eastAsia="GHEA Grapalat" w:hAnsi="Sylfaen" w:cs="GHEA Grapalat"/>
          <w:i/>
          <w:iCs/>
        </w:rPr>
        <w:t>"</w:t>
      </w:r>
      <w:r w:rsidRPr="00D107AB">
        <w:rPr>
          <w:rFonts w:ascii="Sylfaen" w:hAnsi="Sylfaen"/>
          <w:i/>
          <w:iCs/>
        </w:rPr>
        <w:t xml:space="preserve"> подпункта 5 пункта 4 настоящего Порядка;</w:t>
      </w:r>
    </w:p>
    <w:p w14:paraId="102E3EE9" w14:textId="77777777" w:rsidR="00F016A2" w:rsidRPr="00D107AB" w:rsidRDefault="00F016A2" w:rsidP="00F016A2">
      <w:pPr>
        <w:spacing w:line="360" w:lineRule="auto"/>
        <w:contextualSpacing/>
        <w:jc w:val="both"/>
        <w:rPr>
          <w:rFonts w:ascii="Sylfaen" w:hAnsi="Sylfaen"/>
          <w:i/>
          <w:iCs/>
          <w:lang w:val="hy-AM"/>
        </w:rPr>
      </w:pPr>
      <w:r w:rsidRPr="00D107AB">
        <w:rPr>
          <w:rFonts w:ascii="Sylfaen" w:hAnsi="Sylfaen"/>
          <w:i/>
          <w:iCs/>
          <w:lang w:val="hy-AM"/>
        </w:rPr>
        <w:t xml:space="preserve">б.в пункте </w:t>
      </w:r>
      <w:r w:rsidRPr="00D107AB">
        <w:rPr>
          <w:rFonts w:ascii="Sylfaen" w:eastAsia="GHEA Grapalat" w:hAnsi="Sylfaen" w:cs="GHEA Grapalat"/>
          <w:i/>
          <w:iCs/>
        </w:rPr>
        <w:t>"</w:t>
      </w:r>
      <w:r w:rsidRPr="00D107AB">
        <w:rPr>
          <w:rFonts w:ascii="Sylfaen" w:hAnsi="Sylfaen"/>
          <w:i/>
          <w:iCs/>
        </w:rPr>
        <w:t>б</w:t>
      </w:r>
      <w:r w:rsidRPr="00D107AB">
        <w:rPr>
          <w:rFonts w:ascii="Sylfaen" w:eastAsia="GHEA Grapalat" w:hAnsi="Sylfaen" w:cs="GHEA Grapalat"/>
          <w:i/>
          <w:iCs/>
        </w:rPr>
        <w:t>"</w:t>
      </w:r>
      <w:r w:rsidRPr="00D107AB">
        <w:rPr>
          <w:rFonts w:ascii="Sylfaen" w:hAnsi="Sylfaen"/>
          <w:i/>
          <w:iCs/>
        </w:rPr>
        <w:t xml:space="preserve"> </w:t>
      </w:r>
      <w:r w:rsidRPr="00D107AB">
        <w:rPr>
          <w:rFonts w:ascii="Sylfaen" w:hAnsi="Sylfaen"/>
          <w:i/>
          <w:iCs/>
          <w:lang w:val="hy-AM"/>
        </w:rPr>
        <w:t xml:space="preserve">этого подраздела производится отметка, если лицо имеет право назначать или </w:t>
      </w:r>
      <w:r w:rsidRPr="00D107AB">
        <w:rPr>
          <w:rFonts w:ascii="Sylfaen" w:hAnsi="Sylfaen"/>
          <w:i/>
          <w:iCs/>
        </w:rPr>
        <w:t>отстраня</w:t>
      </w:r>
      <w:r w:rsidRPr="00D107AB">
        <w:rPr>
          <w:rFonts w:ascii="Sylfaen" w:hAnsi="Sylfaen"/>
          <w:i/>
          <w:iCs/>
          <w:lang w:val="hy-AM"/>
        </w:rPr>
        <w:t>ть большинство членов органов управления юридического лица;</w:t>
      </w:r>
    </w:p>
    <w:p w14:paraId="5930307B" w14:textId="77777777" w:rsidR="00F016A2" w:rsidRPr="00D107AB" w:rsidRDefault="00F016A2" w:rsidP="00F016A2">
      <w:pPr>
        <w:spacing w:line="360" w:lineRule="auto"/>
        <w:contextualSpacing/>
        <w:jc w:val="both"/>
        <w:rPr>
          <w:rFonts w:ascii="Sylfaen" w:hAnsi="Sylfaen"/>
          <w:i/>
          <w:iCs/>
        </w:rPr>
      </w:pPr>
      <w:r w:rsidRPr="00D107AB">
        <w:rPr>
          <w:rFonts w:ascii="Sylfaen" w:hAnsi="Sylfaen"/>
          <w:i/>
          <w:iCs/>
        </w:rPr>
        <w:t xml:space="preserve">в. В пункте </w:t>
      </w:r>
      <w:r w:rsidRPr="00D107AB">
        <w:rPr>
          <w:rFonts w:ascii="Sylfaen" w:eastAsia="GHEA Grapalat" w:hAnsi="Sylfaen" w:cs="GHEA Grapalat"/>
          <w:i/>
          <w:iCs/>
        </w:rPr>
        <w:t>"</w:t>
      </w:r>
      <w:r w:rsidRPr="00D107AB">
        <w:rPr>
          <w:rFonts w:ascii="Sylfaen" w:hAnsi="Sylfaen"/>
          <w:i/>
          <w:iCs/>
        </w:rPr>
        <w:t>в</w:t>
      </w:r>
      <w:r w:rsidRPr="00D107AB">
        <w:rPr>
          <w:rFonts w:ascii="Sylfaen" w:eastAsia="GHEA Grapalat" w:hAnsi="Sylfaen" w:cs="GHEA Grapalat"/>
          <w:i/>
          <w:iCs/>
        </w:rPr>
        <w:t>"</w:t>
      </w:r>
      <w:r w:rsidRPr="00D107AB">
        <w:rPr>
          <w:rFonts w:ascii="Sylfaen" w:hAnsi="Sylfaen"/>
          <w:i/>
          <w:iCs/>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8C0D599" w14:textId="77777777" w:rsidR="00F016A2" w:rsidRPr="00D107AB" w:rsidRDefault="00F016A2" w:rsidP="00F016A2">
      <w:pPr>
        <w:spacing w:line="360" w:lineRule="auto"/>
        <w:contextualSpacing/>
        <w:jc w:val="both"/>
        <w:rPr>
          <w:rFonts w:ascii="Sylfaen" w:hAnsi="Sylfaen"/>
          <w:i/>
          <w:iCs/>
        </w:rPr>
      </w:pPr>
      <w:r w:rsidRPr="00D107AB">
        <w:rPr>
          <w:rFonts w:ascii="Sylfaen" w:hAnsi="Sylfaen"/>
          <w:i/>
          <w:iCs/>
        </w:rPr>
        <w:t xml:space="preserve">г. в пункте </w:t>
      </w:r>
      <w:r w:rsidRPr="00D107AB">
        <w:rPr>
          <w:rFonts w:ascii="Sylfaen" w:eastAsia="GHEA Grapalat" w:hAnsi="Sylfaen" w:cs="GHEA Grapalat"/>
          <w:i/>
          <w:iCs/>
        </w:rPr>
        <w:t>"</w:t>
      </w:r>
      <w:r w:rsidRPr="00D107AB">
        <w:rPr>
          <w:rFonts w:ascii="Sylfaen" w:hAnsi="Sylfaen"/>
          <w:i/>
          <w:iCs/>
        </w:rPr>
        <w:t>г</w:t>
      </w:r>
      <w:r w:rsidRPr="00D107AB">
        <w:rPr>
          <w:rFonts w:ascii="Sylfaen" w:eastAsia="GHEA Grapalat" w:hAnsi="Sylfaen" w:cs="GHEA Grapalat"/>
          <w:i/>
          <w:iCs/>
        </w:rPr>
        <w:t>"</w:t>
      </w:r>
      <w:r w:rsidRPr="00D107AB">
        <w:rPr>
          <w:rFonts w:ascii="Sylfaen" w:hAnsi="Sylfaen"/>
          <w:i/>
          <w:iCs/>
        </w:rPr>
        <w:t xml:space="preserve"> этого подраздела производится отметка, если лицо по смыслу пунктов </w:t>
      </w:r>
      <w:r w:rsidRPr="00D107AB">
        <w:rPr>
          <w:rFonts w:ascii="Sylfaen" w:eastAsia="GHEA Grapalat" w:hAnsi="Sylfaen" w:cs="GHEA Grapalat"/>
          <w:i/>
          <w:iCs/>
        </w:rPr>
        <w:t>"</w:t>
      </w:r>
      <w:r w:rsidRPr="00D107AB">
        <w:rPr>
          <w:rFonts w:ascii="Sylfaen" w:hAnsi="Sylfaen"/>
          <w:i/>
          <w:iCs/>
        </w:rPr>
        <w:t>а</w:t>
      </w:r>
      <w:r w:rsidRPr="00D107AB">
        <w:rPr>
          <w:rFonts w:ascii="Sylfaen" w:eastAsia="GHEA Grapalat" w:hAnsi="Sylfaen" w:cs="GHEA Grapalat"/>
          <w:i/>
          <w:iCs/>
        </w:rPr>
        <w:t>"</w:t>
      </w:r>
      <w:r w:rsidRPr="00D107AB">
        <w:rPr>
          <w:rFonts w:ascii="Sylfaen" w:eastAsia="GHEA Grapalat" w:hAnsi="Sylfaen" w:cs="GHEA Grapalat"/>
          <w:i/>
          <w:iCs/>
          <w:lang w:val="hy-AM"/>
        </w:rPr>
        <w:t xml:space="preserve"> </w:t>
      </w:r>
      <w:r w:rsidRPr="00D107AB">
        <w:rPr>
          <w:rFonts w:ascii="Sylfaen" w:hAnsi="Sylfaen"/>
          <w:i/>
          <w:iCs/>
        </w:rPr>
        <w:t>-</w:t>
      </w:r>
      <w:r w:rsidRPr="00D107AB">
        <w:rPr>
          <w:rFonts w:ascii="Sylfaen" w:hAnsi="Sylfaen"/>
          <w:i/>
          <w:iCs/>
          <w:lang w:val="hy-AM"/>
        </w:rPr>
        <w:t xml:space="preserve"> </w:t>
      </w:r>
      <w:r w:rsidRPr="00D107AB">
        <w:rPr>
          <w:rFonts w:ascii="Sylfaen" w:eastAsia="GHEA Grapalat" w:hAnsi="Sylfaen" w:cs="GHEA Grapalat"/>
          <w:i/>
          <w:iCs/>
        </w:rPr>
        <w:t>"</w:t>
      </w:r>
      <w:r w:rsidRPr="00D107AB">
        <w:rPr>
          <w:rFonts w:ascii="Sylfaen" w:hAnsi="Sylfaen"/>
          <w:i/>
          <w:iCs/>
        </w:rPr>
        <w:t>в</w:t>
      </w:r>
      <w:r w:rsidRPr="00D107AB">
        <w:rPr>
          <w:rFonts w:ascii="Sylfaen" w:eastAsia="GHEA Grapalat" w:hAnsi="Sylfaen" w:cs="GHEA Grapalat"/>
          <w:i/>
          <w:iCs/>
        </w:rPr>
        <w:t>"</w:t>
      </w:r>
      <w:r w:rsidRPr="00D107AB">
        <w:rPr>
          <w:rFonts w:ascii="Sylfaen" w:hAnsi="Sylfaen"/>
          <w:i/>
          <w:iCs/>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08CF0C2D" w14:textId="77777777" w:rsidR="00F016A2" w:rsidRPr="00D107AB" w:rsidRDefault="00F016A2" w:rsidP="00F016A2">
      <w:pPr>
        <w:spacing w:line="360" w:lineRule="auto"/>
        <w:contextualSpacing/>
        <w:jc w:val="both"/>
        <w:rPr>
          <w:rFonts w:ascii="Sylfaen" w:hAnsi="Sylfaen"/>
          <w:i/>
          <w:iCs/>
        </w:rPr>
      </w:pPr>
      <w:r w:rsidRPr="00D107AB">
        <w:rPr>
          <w:rFonts w:ascii="Sylfaen" w:hAnsi="Sylfaen"/>
          <w:i/>
          <w:iCs/>
        </w:rPr>
        <w:lastRenderedPageBreak/>
        <w:t xml:space="preserve">д. в пункте </w:t>
      </w:r>
      <w:r w:rsidRPr="00D107AB">
        <w:rPr>
          <w:rFonts w:ascii="Sylfaen" w:eastAsia="GHEA Grapalat" w:hAnsi="Sylfaen" w:cs="GHEA Grapalat"/>
          <w:i/>
          <w:iCs/>
        </w:rPr>
        <w:t>"</w:t>
      </w:r>
      <w:r w:rsidRPr="00D107AB">
        <w:rPr>
          <w:rFonts w:ascii="Sylfaen" w:hAnsi="Sylfaen"/>
          <w:i/>
          <w:iCs/>
        </w:rPr>
        <w:t>д</w:t>
      </w:r>
      <w:r w:rsidRPr="00D107AB">
        <w:rPr>
          <w:rFonts w:ascii="Sylfaen" w:eastAsia="GHEA Grapalat" w:hAnsi="Sylfaen" w:cs="GHEA Grapalat"/>
          <w:i/>
          <w:iCs/>
        </w:rPr>
        <w:t>"</w:t>
      </w:r>
      <w:r w:rsidRPr="00D107AB">
        <w:rPr>
          <w:rFonts w:ascii="Sylfaen" w:hAnsi="Sylfaen"/>
          <w:i/>
          <w:iCs/>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D107AB">
        <w:rPr>
          <w:rFonts w:ascii="Sylfaen" w:eastAsia="GHEA Grapalat" w:hAnsi="Sylfaen" w:cs="GHEA Grapalat"/>
          <w:i/>
          <w:iCs/>
        </w:rPr>
        <w:t>"</w:t>
      </w:r>
      <w:r w:rsidRPr="00D107AB">
        <w:rPr>
          <w:rFonts w:ascii="Sylfaen" w:hAnsi="Sylfaen"/>
          <w:i/>
          <w:iCs/>
        </w:rPr>
        <w:t>а</w:t>
      </w:r>
      <w:r w:rsidRPr="00D107AB">
        <w:rPr>
          <w:rFonts w:ascii="Sylfaen" w:eastAsia="GHEA Grapalat" w:hAnsi="Sylfaen" w:cs="GHEA Grapalat"/>
          <w:i/>
          <w:iCs/>
        </w:rPr>
        <w:t xml:space="preserve">" </w:t>
      </w:r>
      <w:r w:rsidRPr="00D107AB">
        <w:rPr>
          <w:rFonts w:ascii="Sylfaen" w:hAnsi="Sylfaen"/>
          <w:i/>
          <w:iCs/>
        </w:rPr>
        <w:t xml:space="preserve">- </w:t>
      </w:r>
      <w:r w:rsidRPr="00D107AB">
        <w:rPr>
          <w:rFonts w:ascii="Sylfaen" w:eastAsia="GHEA Grapalat" w:hAnsi="Sylfaen" w:cs="GHEA Grapalat"/>
          <w:i/>
          <w:iCs/>
        </w:rPr>
        <w:t>"</w:t>
      </w:r>
      <w:r w:rsidRPr="00D107AB">
        <w:rPr>
          <w:rFonts w:ascii="Sylfaen" w:hAnsi="Sylfaen"/>
          <w:i/>
          <w:iCs/>
        </w:rPr>
        <w:t>г</w:t>
      </w:r>
      <w:r w:rsidRPr="00D107AB">
        <w:rPr>
          <w:rFonts w:ascii="Sylfaen" w:eastAsia="GHEA Grapalat" w:hAnsi="Sylfaen" w:cs="GHEA Grapalat"/>
          <w:i/>
          <w:iCs/>
        </w:rPr>
        <w:t>"</w:t>
      </w:r>
      <w:r w:rsidRPr="00D107AB">
        <w:rPr>
          <w:rFonts w:ascii="Sylfaen" w:hAnsi="Sylfaen"/>
          <w:i/>
          <w:iCs/>
        </w:rPr>
        <w:t xml:space="preserve"> этого подраздела.</w:t>
      </w:r>
    </w:p>
    <w:p w14:paraId="0A12D9AA" w14:textId="77777777" w:rsidR="00F016A2" w:rsidRPr="00D107AB" w:rsidRDefault="00F016A2" w:rsidP="00F016A2">
      <w:pPr>
        <w:spacing w:line="360" w:lineRule="auto"/>
        <w:contextualSpacing/>
        <w:jc w:val="both"/>
        <w:rPr>
          <w:rFonts w:ascii="Sylfaen" w:hAnsi="Sylfaen"/>
          <w:i/>
          <w:iCs/>
        </w:rPr>
      </w:pPr>
      <w:r w:rsidRPr="00D107AB">
        <w:rPr>
          <w:rFonts w:ascii="Sylfaen" w:hAnsi="Sylfaen"/>
          <w:i/>
          <w:iCs/>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D107AB">
        <w:rPr>
          <w:rFonts w:ascii="Sylfaen" w:hAnsi="Sylfaen"/>
          <w:i/>
          <w:iCs/>
          <w:lang w:val="hy-AM"/>
        </w:rPr>
        <w:t>Օ</w:t>
      </w:r>
      <w:r w:rsidRPr="00D107AB">
        <w:rPr>
          <w:rFonts w:ascii="Sylfaen" w:hAnsi="Sylfaen"/>
          <w:i/>
          <w:iCs/>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103514E5" w14:textId="77777777" w:rsidR="00F016A2" w:rsidRPr="00D107AB" w:rsidRDefault="00F016A2" w:rsidP="00F016A2">
      <w:pPr>
        <w:spacing w:line="360" w:lineRule="auto"/>
        <w:contextualSpacing/>
        <w:jc w:val="both"/>
        <w:rPr>
          <w:rFonts w:ascii="Sylfaen" w:eastAsia="GHEA Grapalat" w:hAnsi="Sylfaen" w:cs="GHEA Grapalat"/>
          <w:i/>
          <w:iCs/>
        </w:rPr>
      </w:pPr>
      <w:r w:rsidRPr="00D107AB">
        <w:rPr>
          <w:rFonts w:ascii="Sylfaen" w:eastAsia="GHEA Grapalat" w:hAnsi="Sylfaen" w:cs="GHEA Grapalat"/>
          <w:i/>
          <w:iCs/>
        </w:rPr>
        <w:t>8) в подразделе</w:t>
      </w:r>
      <w:r w:rsidRPr="00D107AB">
        <w:rPr>
          <w:rFonts w:ascii="Sylfaen" w:eastAsia="GHEA Grapalat" w:hAnsi="Sylfaen" w:cs="GHEA Grapalat"/>
          <w:i/>
          <w:iCs/>
          <w:lang w:val="hy-AM"/>
        </w:rPr>
        <w:t xml:space="preserve"> </w:t>
      </w:r>
      <w:r w:rsidRPr="00D107AB">
        <w:rPr>
          <w:rFonts w:ascii="Sylfaen" w:eastAsia="GHEA Grapalat" w:hAnsi="Sylfaen" w:cs="GHEA Grapalat"/>
          <w:i/>
          <w:iCs/>
        </w:rPr>
        <w:t xml:space="preserve">"Контактные данные реального </w:t>
      </w:r>
      <w:r w:rsidRPr="00D107AB">
        <w:rPr>
          <w:rFonts w:ascii="Sylfaen" w:hAnsi="Sylfaen"/>
          <w:i/>
          <w:iCs/>
        </w:rPr>
        <w:t>бенефициара</w:t>
      </w:r>
      <w:r w:rsidRPr="00D107AB">
        <w:rPr>
          <w:rFonts w:ascii="Sylfaen" w:eastAsia="GHEA Grapalat" w:hAnsi="Sylfaen" w:cs="GHEA Grapalat"/>
          <w:i/>
          <w:iCs/>
        </w:rPr>
        <w:t xml:space="preserve">" заполняются адрес электронной почты и номер телефона реального </w:t>
      </w:r>
      <w:r w:rsidRPr="00D107AB">
        <w:rPr>
          <w:rFonts w:ascii="Sylfaen" w:hAnsi="Sylfaen"/>
          <w:i/>
          <w:iCs/>
        </w:rPr>
        <w:t>бенефициара</w:t>
      </w:r>
      <w:r w:rsidRPr="00D107AB">
        <w:rPr>
          <w:rFonts w:ascii="Sylfaen" w:eastAsia="GHEA Grapalat" w:hAnsi="Sylfaen" w:cs="GHEA Grapalat"/>
          <w:i/>
          <w:iCs/>
        </w:rPr>
        <w:t>.</w:t>
      </w:r>
    </w:p>
    <w:p w14:paraId="5F6F4944" w14:textId="77777777" w:rsidR="00F016A2" w:rsidRPr="00D107AB" w:rsidRDefault="00F016A2" w:rsidP="00F016A2">
      <w:pPr>
        <w:spacing w:line="360" w:lineRule="auto"/>
        <w:contextualSpacing/>
        <w:jc w:val="both"/>
        <w:rPr>
          <w:rFonts w:ascii="Sylfaen" w:hAnsi="Sylfaen"/>
          <w:i/>
          <w:iCs/>
        </w:rPr>
      </w:pPr>
      <w:r w:rsidRPr="00D107AB">
        <w:rPr>
          <w:rFonts w:ascii="Sylfaen" w:hAnsi="Sylfaen"/>
          <w:i/>
          <w:iCs/>
        </w:rPr>
        <w:t xml:space="preserve">5. Раздел 5 декларации (Промежуточные юридические лица) заполняется, </w:t>
      </w:r>
    </w:p>
    <w:p w14:paraId="4B5A98C2" w14:textId="77777777" w:rsidR="00F016A2" w:rsidRPr="00D107AB" w:rsidRDefault="00F016A2" w:rsidP="00F016A2">
      <w:pPr>
        <w:spacing w:line="360" w:lineRule="auto"/>
        <w:contextualSpacing/>
        <w:jc w:val="both"/>
        <w:rPr>
          <w:rFonts w:ascii="Sylfaen" w:hAnsi="Sylfaen"/>
          <w:i/>
          <w:iCs/>
        </w:rPr>
      </w:pPr>
      <w:r w:rsidRPr="00D107AB">
        <w:rPr>
          <w:rFonts w:ascii="Sylfaen" w:hAnsi="Sylfaen"/>
          <w:i/>
          <w:iCs/>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D107AB">
        <w:rPr>
          <w:rFonts w:ascii="Microsoft YaHei" w:eastAsia="Microsoft YaHei" w:hAnsi="Microsoft YaHei" w:cs="Microsoft YaHei" w:hint="eastAsia"/>
          <w:i/>
          <w:iCs/>
        </w:rPr>
        <w:t>․</w:t>
      </w:r>
    </w:p>
    <w:p w14:paraId="6DA32942" w14:textId="77777777" w:rsidR="00F016A2" w:rsidRPr="00D107AB" w:rsidRDefault="00F016A2" w:rsidP="00F016A2">
      <w:pPr>
        <w:spacing w:line="360" w:lineRule="auto"/>
        <w:contextualSpacing/>
        <w:jc w:val="both"/>
        <w:rPr>
          <w:rFonts w:ascii="Sylfaen" w:hAnsi="Sylfaen"/>
          <w:i/>
          <w:iCs/>
        </w:rPr>
      </w:pPr>
      <w:r w:rsidRPr="00D107AB">
        <w:rPr>
          <w:rFonts w:ascii="Sylfaen" w:hAnsi="Sylfaen"/>
          <w:i/>
          <w:iCs/>
        </w:rPr>
        <w:t>1) в подразделе</w:t>
      </w:r>
      <w:r w:rsidRPr="00D107AB">
        <w:rPr>
          <w:rFonts w:ascii="Sylfaen" w:hAnsi="Sylfaen"/>
          <w:i/>
          <w:iCs/>
          <w:lang w:val="hy-AM"/>
        </w:rPr>
        <w:t xml:space="preserve"> </w:t>
      </w:r>
      <w:r w:rsidRPr="00D107AB">
        <w:rPr>
          <w:rFonts w:ascii="Sylfaen" w:eastAsia="GHEA Grapalat" w:hAnsi="Sylfaen" w:cs="GHEA Grapalat"/>
          <w:i/>
          <w:iCs/>
        </w:rPr>
        <w:t>"</w:t>
      </w:r>
      <w:r w:rsidRPr="00D107AB">
        <w:rPr>
          <w:rFonts w:ascii="Sylfaen" w:hAnsi="Sylfaen"/>
          <w:i/>
          <w:iCs/>
        </w:rPr>
        <w:t>Данные организации"</w:t>
      </w:r>
      <w:r w:rsidRPr="00D107AB">
        <w:rPr>
          <w:rFonts w:ascii="Sylfaen" w:hAnsi="Sylfaen"/>
          <w:i/>
          <w:iCs/>
          <w:lang w:val="hy-AM"/>
        </w:rPr>
        <w:t xml:space="preserve"> </w:t>
      </w:r>
      <w:r w:rsidRPr="00D107AB">
        <w:rPr>
          <w:rFonts w:ascii="Sylfaen" w:hAnsi="Sylfaen"/>
          <w:i/>
          <w:iCs/>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2772C090" w14:textId="77777777" w:rsidR="00F016A2" w:rsidRPr="00D107AB" w:rsidRDefault="00F016A2" w:rsidP="00F016A2">
      <w:pPr>
        <w:spacing w:line="360" w:lineRule="auto"/>
        <w:contextualSpacing/>
        <w:jc w:val="both"/>
        <w:rPr>
          <w:rFonts w:ascii="Sylfaen" w:hAnsi="Sylfaen"/>
          <w:i/>
          <w:iCs/>
        </w:rPr>
      </w:pPr>
      <w:r w:rsidRPr="00D107AB">
        <w:rPr>
          <w:rFonts w:ascii="Sylfaen" w:hAnsi="Sylfaen"/>
          <w:i/>
          <w:iCs/>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w:t>
      </w:r>
      <w:r w:rsidRPr="00D107AB">
        <w:rPr>
          <w:rFonts w:ascii="Sylfaen" w:hAnsi="Sylfaen"/>
          <w:i/>
          <w:iCs/>
        </w:rPr>
        <w:lastRenderedPageBreak/>
        <w:t>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78522A41" w14:textId="77777777" w:rsidR="00F016A2" w:rsidRPr="00D107AB" w:rsidRDefault="00F016A2" w:rsidP="00F016A2">
      <w:pPr>
        <w:spacing w:line="360" w:lineRule="auto"/>
        <w:contextualSpacing/>
        <w:jc w:val="both"/>
        <w:rPr>
          <w:rFonts w:ascii="Sylfaen" w:hAnsi="Sylfaen"/>
          <w:i/>
          <w:iCs/>
        </w:rPr>
      </w:pPr>
      <w:r w:rsidRPr="00D107AB">
        <w:rPr>
          <w:rFonts w:ascii="Sylfaen" w:hAnsi="Sylfaen"/>
          <w:i/>
          <w:iCs/>
        </w:rPr>
        <w:t>3) Подраздел</w:t>
      </w:r>
      <w:r w:rsidRPr="00D107AB">
        <w:rPr>
          <w:rFonts w:ascii="Sylfaen" w:hAnsi="Sylfaen"/>
          <w:i/>
          <w:iCs/>
          <w:lang w:val="hy-AM"/>
        </w:rPr>
        <w:t xml:space="preserve"> </w:t>
      </w:r>
      <w:r w:rsidRPr="00D107AB">
        <w:rPr>
          <w:rFonts w:ascii="Sylfaen" w:eastAsia="GHEA Grapalat" w:hAnsi="Sylfaen" w:cs="GHEA Grapalat"/>
          <w:i/>
          <w:iCs/>
        </w:rPr>
        <w:t>"</w:t>
      </w:r>
      <w:r w:rsidRPr="00D107AB">
        <w:rPr>
          <w:rFonts w:ascii="Sylfaen" w:hAnsi="Sylfaen"/>
          <w:i/>
          <w:iCs/>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032BE692" w14:textId="77777777" w:rsidR="00F016A2" w:rsidRPr="00D107AB" w:rsidRDefault="00F016A2" w:rsidP="00F016A2">
      <w:pPr>
        <w:spacing w:line="360" w:lineRule="auto"/>
        <w:contextualSpacing/>
        <w:jc w:val="both"/>
        <w:rPr>
          <w:rFonts w:ascii="Sylfaen" w:hAnsi="Sylfaen"/>
          <w:i/>
          <w:iCs/>
        </w:rPr>
      </w:pPr>
      <w:r w:rsidRPr="00D107AB">
        <w:rPr>
          <w:rFonts w:ascii="Sylfaen" w:hAnsi="Sylfaen"/>
          <w:i/>
          <w:iCs/>
        </w:rPr>
        <w:t xml:space="preserve">6. Раздел 6 декларации (Дополнительные </w:t>
      </w:r>
      <w:r w:rsidR="007F4126" w:rsidRPr="00D107AB">
        <w:rPr>
          <w:rFonts w:ascii="Sylfaen" w:hAnsi="Sylfaen"/>
          <w:i/>
          <w:iCs/>
        </w:rPr>
        <w:t>примечания</w:t>
      </w:r>
      <w:r w:rsidRPr="00D107AB">
        <w:rPr>
          <w:rFonts w:ascii="Sylfaen" w:hAnsi="Sylfaen"/>
          <w:i/>
          <w:iCs/>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46391255" w14:textId="77777777" w:rsidR="00F016A2" w:rsidRPr="00D107AB" w:rsidRDefault="00F016A2" w:rsidP="00F016A2">
      <w:pPr>
        <w:spacing w:line="360" w:lineRule="auto"/>
        <w:contextualSpacing/>
        <w:jc w:val="both"/>
        <w:rPr>
          <w:rFonts w:ascii="Sylfaen" w:hAnsi="Sylfaen"/>
          <w:i/>
          <w:iCs/>
        </w:rPr>
      </w:pPr>
      <w:r w:rsidRPr="00D107AB">
        <w:rPr>
          <w:rFonts w:ascii="Sylfaen" w:hAnsi="Sylfaen"/>
          <w:i/>
          <w:iCs/>
        </w:rPr>
        <w:t>7. Декларация заполняется и подписывается лицом, подающим заявку.</w:t>
      </w:r>
      <w:r w:rsidRPr="00D107AB">
        <w:rPr>
          <w:rFonts w:ascii="Sylfaen" w:hAnsi="Sylfaen"/>
          <w:i/>
          <w:iCs/>
          <w:lang w:val="hy-AM"/>
        </w:rPr>
        <w:t xml:space="preserve"> </w:t>
      </w:r>
    </w:p>
    <w:p w14:paraId="16810F91" w14:textId="77777777" w:rsidR="00F016A2" w:rsidRPr="00D107AB" w:rsidRDefault="00F016A2" w:rsidP="00F016A2">
      <w:pPr>
        <w:contextualSpacing/>
        <w:jc w:val="both"/>
        <w:rPr>
          <w:rFonts w:ascii="Sylfaen" w:hAnsi="Sylfaen"/>
          <w:i/>
          <w:iCs/>
          <w:sz w:val="18"/>
          <w:szCs w:val="18"/>
        </w:rPr>
      </w:pPr>
      <w:r w:rsidRPr="00D107AB">
        <w:rPr>
          <w:rFonts w:ascii="Sylfaen" w:hAnsi="Sylfaen"/>
          <w:i/>
          <w:iCs/>
          <w:sz w:val="18"/>
          <w:szCs w:val="18"/>
        </w:rPr>
        <w:t>* заполняется секретарем комиссии до публикации приглашения в бюллетене:</w:t>
      </w:r>
    </w:p>
    <w:p w14:paraId="703ED922" w14:textId="77777777" w:rsidR="00F016A2" w:rsidRPr="00D107AB" w:rsidRDefault="00F016A2" w:rsidP="00F016A2">
      <w:pPr>
        <w:contextualSpacing/>
        <w:jc w:val="both"/>
        <w:rPr>
          <w:rFonts w:ascii="Sylfaen" w:hAnsi="Sylfaen"/>
          <w:i/>
          <w:iCs/>
          <w:sz w:val="18"/>
          <w:szCs w:val="18"/>
        </w:rPr>
      </w:pPr>
      <w:r w:rsidRPr="00D107AB">
        <w:rPr>
          <w:rFonts w:ascii="Sylfaen" w:hAnsi="Sylfaen"/>
          <w:i/>
          <w:iCs/>
          <w:sz w:val="18"/>
          <w:szCs w:val="18"/>
        </w:rPr>
        <w:t>** Приложение 1.2 не представляется участником</w:t>
      </w:r>
      <w:r w:rsidR="00DB39A5" w:rsidRPr="00D107AB">
        <w:rPr>
          <w:rFonts w:ascii="Sylfaen" w:hAnsi="Sylfaen"/>
          <w:i/>
          <w:iCs/>
          <w:sz w:val="18"/>
          <w:szCs w:val="18"/>
          <w:lang w:val="hy-AM"/>
        </w:rPr>
        <w:t xml:space="preserve">, </w:t>
      </w:r>
      <w:r w:rsidR="00302841" w:rsidRPr="00D107AB">
        <w:rPr>
          <w:rFonts w:ascii="Sylfaen" w:hAnsi="Sylfaen"/>
          <w:i/>
          <w:iCs/>
          <w:sz w:val="18"/>
          <w:szCs w:val="18"/>
        </w:rPr>
        <w:t>если он является резидентом РА,</w:t>
      </w:r>
      <w:r w:rsidRPr="00D107AB">
        <w:rPr>
          <w:rFonts w:ascii="Sylfaen" w:hAnsi="Sylfaen"/>
          <w:i/>
          <w:iCs/>
          <w:sz w:val="18"/>
          <w:szCs w:val="18"/>
        </w:rPr>
        <w:t xml:space="preserve"> а также в случае, если участник является индивидуальным предпринимателем или физическим лицом.</w:t>
      </w:r>
    </w:p>
    <w:p w14:paraId="361CD4AE" w14:textId="77777777" w:rsidR="00B2572B" w:rsidRPr="00D107AB" w:rsidRDefault="00AF0EF7" w:rsidP="00B013C0">
      <w:pPr>
        <w:jc w:val="right"/>
        <w:rPr>
          <w:rFonts w:ascii="Sylfaen" w:hAnsi="Sylfaen" w:cs="Arial"/>
          <w:b/>
          <w:i/>
          <w:iCs/>
        </w:rPr>
      </w:pPr>
      <w:r w:rsidRPr="00D107AB">
        <w:rPr>
          <w:rFonts w:ascii="Sylfaen" w:hAnsi="Sylfaen"/>
          <w:b/>
          <w:i/>
          <w:iCs/>
        </w:rPr>
        <w:br w:type="page"/>
      </w:r>
      <w:r w:rsidR="00B2572B" w:rsidRPr="00D107AB">
        <w:rPr>
          <w:rFonts w:ascii="Sylfaen" w:hAnsi="Sylfaen"/>
          <w:b/>
          <w:i/>
          <w:iCs/>
        </w:rPr>
        <w:lastRenderedPageBreak/>
        <w:t xml:space="preserve">Приложение № </w:t>
      </w:r>
      <w:r w:rsidR="00B048B2" w:rsidRPr="00D107AB">
        <w:rPr>
          <w:rFonts w:ascii="Sylfaen" w:hAnsi="Sylfaen"/>
          <w:b/>
          <w:i/>
          <w:iCs/>
        </w:rPr>
        <w:t>2</w:t>
      </w:r>
    </w:p>
    <w:p w14:paraId="0B17DD46" w14:textId="4DECF0AB" w:rsidR="00B2572B" w:rsidRPr="00D107AB" w:rsidRDefault="00B2572B" w:rsidP="00B46D58">
      <w:pPr>
        <w:pStyle w:val="31"/>
        <w:widowControl w:val="0"/>
        <w:spacing w:after="160" w:line="240" w:lineRule="auto"/>
        <w:jc w:val="right"/>
        <w:rPr>
          <w:rFonts w:ascii="Sylfaen" w:hAnsi="Sylfaen" w:cs="Arial"/>
          <w:b/>
          <w:i/>
          <w:iCs/>
          <w:sz w:val="24"/>
          <w:szCs w:val="24"/>
        </w:rPr>
      </w:pPr>
      <w:r w:rsidRPr="00D107AB">
        <w:rPr>
          <w:rFonts w:ascii="Sylfaen" w:hAnsi="Sylfaen"/>
          <w:b/>
          <w:i/>
          <w:iCs/>
          <w:sz w:val="24"/>
          <w:szCs w:val="24"/>
        </w:rPr>
        <w:t xml:space="preserve">к </w:t>
      </w:r>
      <w:r w:rsidR="00171C14" w:rsidRPr="00D107AB">
        <w:rPr>
          <w:rFonts w:ascii="Sylfaen" w:hAnsi="Sylfaen"/>
          <w:b/>
          <w:i/>
          <w:iCs/>
          <w:sz w:val="24"/>
          <w:szCs w:val="24"/>
        </w:rPr>
        <w:t>Приглашение на запрос котировок</w:t>
      </w:r>
      <w:r w:rsidR="005744FC" w:rsidRPr="00D107AB">
        <w:rPr>
          <w:rFonts w:ascii="Sylfaen" w:hAnsi="Sylfaen" w:cs="Arial"/>
          <w:b/>
          <w:i/>
          <w:iCs/>
          <w:sz w:val="24"/>
          <w:szCs w:val="24"/>
        </w:rPr>
        <w:br/>
      </w:r>
      <w:r w:rsidRPr="00D107AB">
        <w:rPr>
          <w:rFonts w:ascii="Sylfaen" w:hAnsi="Sylfaen"/>
          <w:b/>
          <w:i/>
          <w:iCs/>
          <w:sz w:val="24"/>
          <w:szCs w:val="24"/>
        </w:rPr>
        <w:t xml:space="preserve">под кодом </w:t>
      </w:r>
      <w:r w:rsidR="004A647E" w:rsidRPr="00D107AB">
        <w:rPr>
          <w:rFonts w:ascii="Sylfaen" w:hAnsi="Sylfaen"/>
          <w:b/>
          <w:i/>
          <w:iCs/>
          <w:sz w:val="24"/>
          <w:szCs w:val="24"/>
        </w:rPr>
        <w:t>«</w:t>
      </w:r>
      <w:r w:rsidR="00DC1283" w:rsidRPr="00D107AB">
        <w:rPr>
          <w:rFonts w:ascii="Sylfaen" w:hAnsi="Sylfaen"/>
          <w:b/>
          <w:i/>
          <w:iCs/>
          <w:sz w:val="24"/>
          <w:szCs w:val="24"/>
        </w:rPr>
        <w:t>(</w:t>
      </w:r>
      <w:r w:rsidR="001152F6">
        <w:rPr>
          <w:rFonts w:ascii="Sylfaen" w:hAnsi="Sylfaen"/>
          <w:b/>
          <w:i/>
          <w:iCs/>
          <w:sz w:val="24"/>
          <w:szCs w:val="24"/>
        </w:rPr>
        <w:t>GT23MD-GhAPDzB-2026/1-SN</w:t>
      </w:r>
      <w:r w:rsidR="00DC1283" w:rsidRPr="00D107AB">
        <w:rPr>
          <w:rFonts w:ascii="Sylfaen" w:hAnsi="Sylfaen"/>
          <w:b/>
          <w:i/>
          <w:iCs/>
          <w:sz w:val="24"/>
          <w:szCs w:val="24"/>
        </w:rPr>
        <w:t>)(</w:t>
      </w:r>
      <w:r w:rsidR="001152F6">
        <w:rPr>
          <w:rFonts w:ascii="Sylfaen" w:hAnsi="Sylfaen"/>
          <w:b/>
          <w:i/>
          <w:iCs/>
          <w:sz w:val="24"/>
          <w:szCs w:val="24"/>
        </w:rPr>
        <w:t>ԳԹ23ՄԴ-ԳՀԱՊՁԲ-2026/1-ՍՆ</w:t>
      </w:r>
      <w:r w:rsidR="00DC1283" w:rsidRPr="00D107AB">
        <w:rPr>
          <w:rFonts w:ascii="Sylfaen" w:hAnsi="Sylfaen"/>
          <w:b/>
          <w:i/>
          <w:iCs/>
          <w:sz w:val="24"/>
          <w:szCs w:val="24"/>
        </w:rPr>
        <w:t>)</w:t>
      </w:r>
      <w:r w:rsidR="004A647E" w:rsidRPr="00D107AB">
        <w:rPr>
          <w:rFonts w:ascii="Sylfaen" w:hAnsi="Sylfaen"/>
          <w:b/>
          <w:i/>
          <w:iCs/>
          <w:sz w:val="24"/>
          <w:szCs w:val="24"/>
        </w:rPr>
        <w:t>»</w:t>
      </w:r>
      <w:r w:rsidR="00DC619D" w:rsidRPr="00D107AB">
        <w:rPr>
          <w:rStyle w:val="af6"/>
          <w:rFonts w:ascii="Sylfaen" w:hAnsi="Sylfaen"/>
          <w:b/>
          <w:i/>
          <w:iCs/>
          <w:sz w:val="24"/>
          <w:szCs w:val="24"/>
        </w:rPr>
        <w:footnoteReference w:customMarkFollows="1" w:id="15"/>
        <w:t>*</w:t>
      </w:r>
    </w:p>
    <w:p w14:paraId="2D90738A" w14:textId="77777777" w:rsidR="00B2572B" w:rsidRPr="00D107AB" w:rsidRDefault="00B2572B" w:rsidP="00B46D58">
      <w:pPr>
        <w:widowControl w:val="0"/>
        <w:spacing w:after="120"/>
        <w:ind w:firstLine="567"/>
        <w:jc w:val="center"/>
        <w:rPr>
          <w:rFonts w:ascii="Sylfaen" w:hAnsi="Sylfaen"/>
          <w:i/>
          <w:iCs/>
        </w:rPr>
      </w:pPr>
    </w:p>
    <w:p w14:paraId="19AD35F3" w14:textId="77777777" w:rsidR="00B2572B" w:rsidRPr="00D107AB" w:rsidRDefault="00B2572B" w:rsidP="00B46D58">
      <w:pPr>
        <w:widowControl w:val="0"/>
        <w:spacing w:after="120"/>
        <w:ind w:left="-66"/>
        <w:jc w:val="center"/>
        <w:rPr>
          <w:rFonts w:ascii="Sylfaen" w:hAnsi="Sylfaen"/>
          <w:b/>
          <w:i/>
          <w:iCs/>
        </w:rPr>
      </w:pPr>
      <w:r w:rsidRPr="00D107AB">
        <w:rPr>
          <w:rFonts w:ascii="Sylfaen" w:hAnsi="Sylfaen"/>
          <w:b/>
          <w:i/>
          <w:iCs/>
        </w:rPr>
        <w:t>ЦЕНОВОЕ ПРЕДЛОЖЕНИЕ</w:t>
      </w:r>
    </w:p>
    <w:p w14:paraId="24FB6353" w14:textId="77777777" w:rsidR="00B2572B" w:rsidRPr="00D107AB" w:rsidRDefault="00B2572B" w:rsidP="00B46D58">
      <w:pPr>
        <w:widowControl w:val="0"/>
        <w:spacing w:after="120"/>
        <w:ind w:firstLine="567"/>
        <w:jc w:val="center"/>
        <w:rPr>
          <w:rFonts w:ascii="Sylfaen" w:hAnsi="Sylfaen"/>
          <w:i/>
          <w:iCs/>
        </w:rPr>
      </w:pPr>
    </w:p>
    <w:p w14:paraId="5B1E3BE5" w14:textId="5CFD95A5" w:rsidR="005744FC" w:rsidRPr="00D107AB" w:rsidRDefault="00B2572B" w:rsidP="00B46D58">
      <w:pPr>
        <w:widowControl w:val="0"/>
        <w:spacing w:after="160"/>
        <w:ind w:firstLine="567"/>
        <w:jc w:val="both"/>
        <w:rPr>
          <w:rFonts w:ascii="Sylfaen" w:hAnsi="Sylfaen"/>
          <w:i/>
          <w:iCs/>
        </w:rPr>
      </w:pPr>
      <w:r w:rsidRPr="00D107AB">
        <w:rPr>
          <w:rFonts w:ascii="Sylfaen" w:hAnsi="Sylfaen"/>
          <w:i/>
          <w:iCs/>
          <w:spacing w:val="-6"/>
        </w:rPr>
        <w:t xml:space="preserve">Рассмотрев приглашение на </w:t>
      </w:r>
      <w:r w:rsidR="00171C14" w:rsidRPr="00D107AB">
        <w:rPr>
          <w:rFonts w:ascii="Sylfaen" w:hAnsi="Sylfaen"/>
          <w:i/>
          <w:iCs/>
          <w:spacing w:val="-6"/>
        </w:rPr>
        <w:t xml:space="preserve"> Запрос котировок</w:t>
      </w:r>
      <w:r w:rsidRPr="00D107AB">
        <w:rPr>
          <w:rFonts w:ascii="Sylfaen" w:hAnsi="Sylfaen"/>
          <w:i/>
          <w:iCs/>
          <w:spacing w:val="-6"/>
        </w:rPr>
        <w:t xml:space="preserve"> под кодом </w:t>
      </w:r>
      <w:r w:rsidR="004A647E" w:rsidRPr="00D107AB">
        <w:rPr>
          <w:rFonts w:ascii="Sylfaen" w:hAnsi="Sylfaen"/>
          <w:i/>
          <w:iCs/>
          <w:spacing w:val="-6"/>
        </w:rPr>
        <w:t>«</w:t>
      </w:r>
      <w:r w:rsidR="00DC1283" w:rsidRPr="00D107AB">
        <w:rPr>
          <w:rFonts w:ascii="Sylfaen" w:hAnsi="Sylfaen"/>
          <w:i/>
          <w:iCs/>
          <w:spacing w:val="-6"/>
        </w:rPr>
        <w:t>(</w:t>
      </w:r>
      <w:r w:rsidR="001152F6">
        <w:rPr>
          <w:rFonts w:ascii="Sylfaen" w:hAnsi="Sylfaen"/>
          <w:i/>
          <w:iCs/>
          <w:spacing w:val="-6"/>
        </w:rPr>
        <w:t>GT23MD-GhAPDzB-2026/1-SN</w:t>
      </w:r>
      <w:r w:rsidR="00DC1283" w:rsidRPr="00D107AB">
        <w:rPr>
          <w:rFonts w:ascii="Sylfaen" w:hAnsi="Sylfaen"/>
          <w:i/>
          <w:iCs/>
          <w:spacing w:val="-6"/>
        </w:rPr>
        <w:t>)(</w:t>
      </w:r>
      <w:r w:rsidR="001152F6">
        <w:rPr>
          <w:rFonts w:ascii="Sylfaen" w:hAnsi="Sylfaen"/>
          <w:i/>
          <w:iCs/>
          <w:spacing w:val="-6"/>
        </w:rPr>
        <w:t>ԳԹ23ՄԴ-ԳՀԱՊՁԲ-2026/1-ՍՆ</w:t>
      </w:r>
      <w:r w:rsidR="00DC1283" w:rsidRPr="00D107AB">
        <w:rPr>
          <w:rFonts w:ascii="Sylfaen" w:hAnsi="Sylfaen"/>
          <w:i/>
          <w:iCs/>
          <w:spacing w:val="-6"/>
        </w:rPr>
        <w:t>)</w:t>
      </w:r>
      <w:r w:rsidR="004A647E" w:rsidRPr="00D107AB">
        <w:rPr>
          <w:rFonts w:ascii="Sylfaen" w:hAnsi="Sylfaen"/>
          <w:i/>
          <w:iCs/>
          <w:spacing w:val="-6"/>
        </w:rPr>
        <w:t>»</w:t>
      </w:r>
      <w:r w:rsidRPr="00D107AB">
        <w:rPr>
          <w:rFonts w:ascii="Sylfaen" w:hAnsi="Sylfaen"/>
          <w:i/>
          <w:iCs/>
          <w:spacing w:val="-6"/>
        </w:rPr>
        <w:t>*,</w:t>
      </w:r>
      <w:r w:rsidRPr="00D107AB">
        <w:rPr>
          <w:rFonts w:ascii="Sylfaen" w:hAnsi="Sylfaen"/>
          <w:i/>
          <w:iCs/>
        </w:rPr>
        <w:t xml:space="preserve"> </w:t>
      </w:r>
    </w:p>
    <w:p w14:paraId="31ECAABE" w14:textId="77777777" w:rsidR="005646FC" w:rsidRPr="00D107AB" w:rsidRDefault="005744FC" w:rsidP="00B46D58">
      <w:pPr>
        <w:widowControl w:val="0"/>
        <w:jc w:val="both"/>
        <w:rPr>
          <w:rFonts w:ascii="Sylfaen" w:hAnsi="Sylfaen"/>
          <w:i/>
          <w:iCs/>
        </w:rPr>
      </w:pPr>
      <w:r w:rsidRPr="00D107AB">
        <w:rPr>
          <w:rFonts w:ascii="Sylfaen" w:hAnsi="Sylfaen"/>
          <w:i/>
          <w:iCs/>
        </w:rPr>
        <w:t xml:space="preserve">в </w:t>
      </w:r>
      <w:r w:rsidR="00B2572B" w:rsidRPr="00D107AB">
        <w:rPr>
          <w:rFonts w:ascii="Sylfaen" w:hAnsi="Sylfaen"/>
          <w:i/>
          <w:iCs/>
        </w:rPr>
        <w:t>том числе проект заключаемого договора</w:t>
      </w:r>
      <w:r w:rsidRPr="00D107AB">
        <w:rPr>
          <w:rFonts w:ascii="Sylfaen" w:hAnsi="Sylfaen"/>
          <w:i/>
          <w:iCs/>
        </w:rPr>
        <w:t xml:space="preserve"> </w:t>
      </w:r>
      <w:r w:rsidR="00B2572B" w:rsidRPr="00D107AB">
        <w:rPr>
          <w:rFonts w:ascii="Sylfaen" w:hAnsi="Sylfaen"/>
          <w:i/>
          <w:iCs/>
        </w:rPr>
        <w:t>___</w:t>
      </w:r>
      <w:r w:rsidRPr="00D107AB">
        <w:rPr>
          <w:rFonts w:ascii="Sylfaen" w:hAnsi="Sylfaen"/>
          <w:i/>
          <w:iCs/>
        </w:rPr>
        <w:t>________________________</w:t>
      </w:r>
      <w:r w:rsidR="00B2572B" w:rsidRPr="00D107AB">
        <w:rPr>
          <w:rFonts w:ascii="Sylfaen" w:hAnsi="Sylfaen"/>
          <w:i/>
          <w:iCs/>
        </w:rPr>
        <w:t>____</w:t>
      </w:r>
      <w:r w:rsidR="00191D27" w:rsidRPr="00D107AB">
        <w:rPr>
          <w:rFonts w:ascii="Sylfaen" w:hAnsi="Sylfaen"/>
          <w:i/>
          <w:iCs/>
        </w:rPr>
        <w:t>___</w:t>
      </w:r>
    </w:p>
    <w:p w14:paraId="5F5EF9BD" w14:textId="77777777" w:rsidR="005646FC" w:rsidRPr="00D107AB" w:rsidRDefault="005646FC" w:rsidP="00B46D58">
      <w:pPr>
        <w:widowControl w:val="0"/>
        <w:spacing w:after="160"/>
        <w:ind w:left="6237"/>
        <w:jc w:val="both"/>
        <w:rPr>
          <w:rFonts w:ascii="Sylfaen" w:hAnsi="Sylfaen"/>
          <w:i/>
          <w:iCs/>
          <w:vertAlign w:val="superscript"/>
        </w:rPr>
      </w:pPr>
      <w:r w:rsidRPr="00D107AB">
        <w:rPr>
          <w:rFonts w:ascii="Sylfaen" w:hAnsi="Sylfaen"/>
          <w:i/>
          <w:iCs/>
          <w:vertAlign w:val="superscript"/>
        </w:rPr>
        <w:t>наименование участника</w:t>
      </w:r>
    </w:p>
    <w:p w14:paraId="599FA2C6" w14:textId="77777777" w:rsidR="00B2572B" w:rsidRPr="00D107AB" w:rsidRDefault="00B2572B" w:rsidP="00B46D58">
      <w:pPr>
        <w:widowControl w:val="0"/>
        <w:spacing w:after="160"/>
        <w:jc w:val="both"/>
        <w:rPr>
          <w:rFonts w:ascii="Sylfaen" w:hAnsi="Sylfaen"/>
          <w:i/>
          <w:iCs/>
        </w:rPr>
      </w:pPr>
      <w:r w:rsidRPr="00D107AB">
        <w:rPr>
          <w:rFonts w:ascii="Sylfaen" w:hAnsi="Sylfaen"/>
          <w:i/>
          <w:iCs/>
        </w:rPr>
        <w:t>предлагает</w:t>
      </w:r>
      <w:r w:rsidR="005646FC" w:rsidRPr="00D107AB">
        <w:rPr>
          <w:rFonts w:ascii="Sylfaen" w:hAnsi="Sylfaen"/>
          <w:i/>
          <w:iCs/>
        </w:rPr>
        <w:t xml:space="preserve"> </w:t>
      </w:r>
      <w:r w:rsidRPr="00D107AB">
        <w:rPr>
          <w:rFonts w:ascii="Sylfaen" w:hAnsi="Sylfaen"/>
          <w:i/>
          <w:iCs/>
        </w:rPr>
        <w:t>выполнить договор по нижеуказанным общим ценам:</w:t>
      </w:r>
    </w:p>
    <w:p w14:paraId="5C345AF9" w14:textId="77777777" w:rsidR="00B2572B" w:rsidRPr="00D107AB" w:rsidRDefault="005646FC" w:rsidP="00B46D58">
      <w:pPr>
        <w:widowControl w:val="0"/>
        <w:spacing w:after="160"/>
        <w:jc w:val="right"/>
        <w:rPr>
          <w:rFonts w:ascii="Sylfaen" w:hAnsi="Sylfaen"/>
          <w:i/>
          <w:iCs/>
        </w:rPr>
      </w:pPr>
      <w:r w:rsidRPr="00D107AB">
        <w:rPr>
          <w:rFonts w:ascii="Sylfaen" w:hAnsi="Sylfaen"/>
          <w:i/>
          <w:iCs/>
        </w:rPr>
        <w:t>д</w:t>
      </w:r>
      <w:r w:rsidR="00B2572B" w:rsidRPr="00D107AB">
        <w:rPr>
          <w:rFonts w:ascii="Sylfaen" w:hAnsi="Sylfaen"/>
          <w:i/>
          <w:iCs/>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D107AB" w14:paraId="4828513E"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5F92E283" w14:textId="77777777" w:rsidR="0009191C" w:rsidRPr="00D107AB" w:rsidRDefault="0009191C" w:rsidP="00B46D58">
            <w:pPr>
              <w:widowControl w:val="0"/>
              <w:jc w:val="center"/>
              <w:rPr>
                <w:rFonts w:ascii="Sylfaen" w:hAnsi="Sylfaen"/>
                <w:b/>
                <w:bCs/>
                <w:i/>
                <w:iCs/>
                <w:sz w:val="20"/>
                <w:szCs w:val="20"/>
                <w:lang w:val="en-US"/>
              </w:rPr>
            </w:pPr>
            <w:r w:rsidRPr="00D107AB">
              <w:rPr>
                <w:rFonts w:ascii="Sylfaen" w:hAnsi="Sylfaen"/>
                <w:b/>
                <w:i/>
                <w:iCs/>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2108B68D" w14:textId="77777777" w:rsidR="0009191C" w:rsidRPr="00D107AB" w:rsidRDefault="0009191C" w:rsidP="00B46D58">
            <w:pPr>
              <w:widowControl w:val="0"/>
              <w:jc w:val="center"/>
              <w:rPr>
                <w:rFonts w:ascii="Sylfaen" w:hAnsi="Sylfaen"/>
                <w:b/>
                <w:bCs/>
                <w:i/>
                <w:iCs/>
                <w:sz w:val="20"/>
                <w:szCs w:val="20"/>
              </w:rPr>
            </w:pPr>
            <w:r w:rsidRPr="00D107AB">
              <w:rPr>
                <w:rFonts w:ascii="Sylfaen" w:hAnsi="Sylfaen"/>
                <w:b/>
                <w:i/>
                <w:iCs/>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664FF578" w14:textId="77777777" w:rsidR="0009191C" w:rsidRPr="00D107AB" w:rsidRDefault="0009191C" w:rsidP="0009191C">
            <w:pPr>
              <w:widowControl w:val="0"/>
              <w:jc w:val="center"/>
              <w:rPr>
                <w:rFonts w:ascii="Sylfaen" w:hAnsi="Sylfaen"/>
                <w:b/>
                <w:i/>
                <w:iCs/>
                <w:sz w:val="20"/>
                <w:szCs w:val="20"/>
              </w:rPr>
            </w:pPr>
            <w:r w:rsidRPr="00D107AB">
              <w:rPr>
                <w:rFonts w:ascii="Sylfaen" w:hAnsi="Sylfaen"/>
                <w:b/>
                <w:i/>
                <w:iCs/>
                <w:sz w:val="20"/>
                <w:szCs w:val="20"/>
              </w:rPr>
              <w:t>Стоимость</w:t>
            </w:r>
          </w:p>
          <w:p w14:paraId="2488E9EB" w14:textId="77777777" w:rsidR="0009191C" w:rsidRPr="00D107AB" w:rsidRDefault="0009191C" w:rsidP="0009191C">
            <w:pPr>
              <w:widowControl w:val="0"/>
              <w:jc w:val="center"/>
              <w:rPr>
                <w:rFonts w:ascii="Sylfaen" w:hAnsi="Sylfaen"/>
                <w:b/>
                <w:i/>
                <w:iCs/>
                <w:sz w:val="16"/>
                <w:szCs w:val="16"/>
              </w:rPr>
            </w:pPr>
            <w:r w:rsidRPr="00D107AB">
              <w:rPr>
                <w:rFonts w:ascii="Sylfaen" w:hAnsi="Sylfaen"/>
                <w:i/>
                <w:iCs/>
                <w:sz w:val="16"/>
                <w:szCs w:val="16"/>
              </w:rPr>
              <w:t>(совокупность себестоимости и прогнозируемой прибыли)</w:t>
            </w:r>
          </w:p>
          <w:p w14:paraId="3382905F" w14:textId="77777777" w:rsidR="0009191C" w:rsidRPr="00D107AB" w:rsidRDefault="0009191C" w:rsidP="0009191C">
            <w:pPr>
              <w:widowControl w:val="0"/>
              <w:jc w:val="center"/>
              <w:rPr>
                <w:rFonts w:ascii="Sylfaen" w:hAnsi="Sylfaen"/>
                <w:b/>
                <w:bCs/>
                <w:i/>
                <w:iCs/>
                <w:sz w:val="20"/>
                <w:szCs w:val="20"/>
              </w:rPr>
            </w:pPr>
            <w:r w:rsidRPr="00D107AB">
              <w:rPr>
                <w:rFonts w:ascii="Sylfaen" w:hAnsi="Sylfaen"/>
                <w:b/>
                <w:i/>
                <w:iCs/>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32E9689A" w14:textId="77777777" w:rsidR="004825CB" w:rsidRPr="00D107AB" w:rsidRDefault="0009191C" w:rsidP="00B46D58">
            <w:pPr>
              <w:widowControl w:val="0"/>
              <w:jc w:val="center"/>
              <w:rPr>
                <w:rFonts w:ascii="Sylfaen" w:hAnsi="Sylfaen"/>
                <w:b/>
                <w:i/>
                <w:iCs/>
                <w:sz w:val="20"/>
                <w:szCs w:val="20"/>
                <w:lang w:val="en-US"/>
              </w:rPr>
            </w:pPr>
            <w:r w:rsidRPr="00D107AB">
              <w:rPr>
                <w:rFonts w:ascii="Sylfaen" w:hAnsi="Sylfaen"/>
                <w:b/>
                <w:i/>
                <w:iCs/>
                <w:sz w:val="20"/>
                <w:szCs w:val="20"/>
              </w:rPr>
              <w:t>НДС</w:t>
            </w:r>
            <w:r w:rsidRPr="00D107AB">
              <w:rPr>
                <w:rStyle w:val="af6"/>
                <w:rFonts w:ascii="Sylfaen" w:hAnsi="Sylfaen"/>
                <w:b/>
                <w:i/>
                <w:iCs/>
                <w:sz w:val="20"/>
                <w:szCs w:val="20"/>
              </w:rPr>
              <w:footnoteReference w:customMarkFollows="1" w:id="16"/>
              <w:t>**</w:t>
            </w:r>
          </w:p>
          <w:p w14:paraId="3F5E987D" w14:textId="77777777" w:rsidR="0009191C" w:rsidRPr="00D107AB" w:rsidRDefault="0009191C" w:rsidP="00B46D58">
            <w:pPr>
              <w:widowControl w:val="0"/>
              <w:jc w:val="center"/>
              <w:rPr>
                <w:rFonts w:ascii="Sylfaen" w:hAnsi="Sylfaen"/>
                <w:b/>
                <w:bCs/>
                <w:i/>
                <w:iCs/>
                <w:sz w:val="20"/>
                <w:szCs w:val="20"/>
              </w:rPr>
            </w:pPr>
            <w:r w:rsidRPr="00D107AB">
              <w:rPr>
                <w:rFonts w:ascii="Sylfaen" w:hAnsi="Sylfaen"/>
                <w:b/>
                <w:i/>
                <w:iCs/>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2B0CC442" w14:textId="77777777" w:rsidR="0009191C" w:rsidRPr="00D107AB" w:rsidRDefault="0009191C" w:rsidP="00B46D58">
            <w:pPr>
              <w:widowControl w:val="0"/>
              <w:jc w:val="center"/>
              <w:rPr>
                <w:rFonts w:ascii="Sylfaen" w:hAnsi="Sylfaen"/>
                <w:b/>
                <w:bCs/>
                <w:i/>
                <w:iCs/>
                <w:sz w:val="20"/>
                <w:szCs w:val="20"/>
              </w:rPr>
            </w:pPr>
            <w:r w:rsidRPr="00D107AB">
              <w:rPr>
                <w:rFonts w:ascii="Sylfaen" w:hAnsi="Sylfaen"/>
                <w:b/>
                <w:i/>
                <w:iCs/>
                <w:sz w:val="20"/>
                <w:szCs w:val="20"/>
              </w:rPr>
              <w:t>Общая цена</w:t>
            </w:r>
          </w:p>
          <w:p w14:paraId="23D1F171" w14:textId="77777777" w:rsidR="0009191C" w:rsidRPr="00D107AB" w:rsidRDefault="0009191C" w:rsidP="00B46D58">
            <w:pPr>
              <w:widowControl w:val="0"/>
              <w:jc w:val="center"/>
              <w:rPr>
                <w:rFonts w:ascii="Sylfaen" w:hAnsi="Sylfaen"/>
                <w:b/>
                <w:bCs/>
                <w:i/>
                <w:iCs/>
                <w:sz w:val="20"/>
                <w:szCs w:val="20"/>
              </w:rPr>
            </w:pPr>
            <w:r w:rsidRPr="00D107AB">
              <w:rPr>
                <w:rFonts w:ascii="Sylfaen" w:hAnsi="Sylfaen"/>
                <w:b/>
                <w:i/>
                <w:iCs/>
                <w:sz w:val="20"/>
                <w:szCs w:val="20"/>
              </w:rPr>
              <w:t>/прописью и цифрами/</w:t>
            </w:r>
          </w:p>
        </w:tc>
      </w:tr>
      <w:tr w:rsidR="0009191C" w:rsidRPr="00D107AB" w14:paraId="7DFD01CD"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4DC1A585" w14:textId="77777777" w:rsidR="0009191C" w:rsidRPr="00D107AB" w:rsidRDefault="0009191C" w:rsidP="00B46D58">
            <w:pPr>
              <w:widowControl w:val="0"/>
              <w:jc w:val="center"/>
              <w:rPr>
                <w:rFonts w:ascii="Sylfaen" w:hAnsi="Sylfaen"/>
                <w:b/>
                <w:i/>
                <w:iCs/>
                <w:sz w:val="20"/>
                <w:szCs w:val="20"/>
              </w:rPr>
            </w:pPr>
            <w:r w:rsidRPr="00D107AB">
              <w:rPr>
                <w:rFonts w:ascii="Sylfaen" w:hAnsi="Sylfaen"/>
                <w:b/>
                <w:i/>
                <w:iCs/>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8F7ABAC" w14:textId="77777777" w:rsidR="0009191C" w:rsidRPr="00D107AB" w:rsidRDefault="0009191C" w:rsidP="00B46D58">
            <w:pPr>
              <w:widowControl w:val="0"/>
              <w:jc w:val="center"/>
              <w:rPr>
                <w:rFonts w:ascii="Sylfaen" w:hAnsi="Sylfaen"/>
                <w:b/>
                <w:i/>
                <w:iCs/>
                <w:sz w:val="20"/>
                <w:szCs w:val="20"/>
              </w:rPr>
            </w:pPr>
            <w:r w:rsidRPr="00D107AB">
              <w:rPr>
                <w:rFonts w:ascii="Sylfaen" w:hAnsi="Sylfaen"/>
                <w:b/>
                <w:i/>
                <w:iCs/>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70819C7B" w14:textId="77777777" w:rsidR="0009191C" w:rsidRPr="00D107AB" w:rsidRDefault="0009191C" w:rsidP="00B46D58">
            <w:pPr>
              <w:widowControl w:val="0"/>
              <w:jc w:val="center"/>
              <w:rPr>
                <w:rFonts w:ascii="Sylfaen" w:hAnsi="Sylfaen"/>
                <w:i/>
                <w:iCs/>
                <w:sz w:val="20"/>
                <w:szCs w:val="20"/>
              </w:rPr>
            </w:pPr>
            <w:r w:rsidRPr="00D107AB">
              <w:rPr>
                <w:rFonts w:ascii="Sylfaen" w:hAnsi="Sylfaen"/>
                <w:b/>
                <w:i/>
                <w:iCs/>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375D00F6" w14:textId="77777777" w:rsidR="0009191C" w:rsidRPr="00D107AB" w:rsidRDefault="00E02389" w:rsidP="00B46D58">
            <w:pPr>
              <w:widowControl w:val="0"/>
              <w:jc w:val="center"/>
              <w:rPr>
                <w:rFonts w:ascii="Sylfaen" w:hAnsi="Sylfaen"/>
                <w:i/>
                <w:iCs/>
                <w:sz w:val="20"/>
                <w:szCs w:val="20"/>
                <w:lang w:val="en-US"/>
              </w:rPr>
            </w:pPr>
            <w:r w:rsidRPr="00D107AB">
              <w:rPr>
                <w:rFonts w:ascii="Sylfaen" w:hAnsi="Sylfaen"/>
                <w:b/>
                <w:i/>
                <w:iCs/>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05FAB4F6" w14:textId="77777777" w:rsidR="0009191C" w:rsidRPr="00D107AB" w:rsidRDefault="00E02389" w:rsidP="00E02389">
            <w:pPr>
              <w:widowControl w:val="0"/>
              <w:jc w:val="center"/>
              <w:rPr>
                <w:rFonts w:ascii="Sylfaen" w:hAnsi="Sylfaen"/>
                <w:i/>
                <w:iCs/>
                <w:sz w:val="20"/>
                <w:szCs w:val="20"/>
              </w:rPr>
            </w:pPr>
            <w:r w:rsidRPr="00D107AB">
              <w:rPr>
                <w:rFonts w:ascii="Sylfaen" w:hAnsi="Sylfaen"/>
                <w:b/>
                <w:i/>
                <w:iCs/>
                <w:sz w:val="20"/>
                <w:szCs w:val="20"/>
                <w:lang w:val="en-US"/>
              </w:rPr>
              <w:t>5</w:t>
            </w:r>
            <w:r w:rsidR="0009191C" w:rsidRPr="00D107AB">
              <w:rPr>
                <w:rFonts w:ascii="Sylfaen" w:hAnsi="Sylfaen"/>
                <w:b/>
                <w:i/>
                <w:iCs/>
                <w:sz w:val="20"/>
                <w:szCs w:val="20"/>
              </w:rPr>
              <w:t>=3+4</w:t>
            </w:r>
          </w:p>
        </w:tc>
      </w:tr>
      <w:tr w:rsidR="0009191C" w:rsidRPr="00D107AB" w14:paraId="79E7DDAB"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E3B1DC4" w14:textId="77777777" w:rsidR="0009191C" w:rsidRPr="00D107AB" w:rsidRDefault="0009191C" w:rsidP="00B46D58">
            <w:pPr>
              <w:widowControl w:val="0"/>
              <w:jc w:val="center"/>
              <w:rPr>
                <w:rFonts w:ascii="Sylfaen" w:hAnsi="Sylfaen"/>
                <w:b/>
                <w:bCs/>
                <w:i/>
                <w:iCs/>
                <w:sz w:val="20"/>
                <w:szCs w:val="20"/>
              </w:rPr>
            </w:pPr>
            <w:r w:rsidRPr="00D107AB">
              <w:rPr>
                <w:rFonts w:ascii="Sylfaen" w:hAnsi="Sylfaen"/>
                <w:b/>
                <w:i/>
                <w:iCs/>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6CF1D1A0" w14:textId="77777777" w:rsidR="0009191C" w:rsidRPr="00D107AB" w:rsidRDefault="0009191C" w:rsidP="00B46D58">
            <w:pPr>
              <w:widowControl w:val="0"/>
              <w:rPr>
                <w:rFonts w:ascii="Sylfaen" w:hAnsi="Sylfaen"/>
                <w:i/>
                <w:iCs/>
                <w:sz w:val="20"/>
                <w:szCs w:val="20"/>
              </w:rPr>
            </w:pPr>
            <w:r w:rsidRPr="00D107AB">
              <w:rPr>
                <w:rFonts w:ascii="Sylfaen" w:hAnsi="Sylfaen"/>
                <w:i/>
                <w:iCs/>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tcPr>
          <w:p w14:paraId="1403D6D9" w14:textId="77777777" w:rsidR="0009191C" w:rsidRPr="00D107AB" w:rsidRDefault="0009191C" w:rsidP="00B46D58">
            <w:pPr>
              <w:widowControl w:val="0"/>
              <w:jc w:val="center"/>
              <w:rPr>
                <w:rFonts w:ascii="Sylfaen" w:hAnsi="Sylfaen"/>
                <w:i/>
                <w:iCs/>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255EFB6" w14:textId="77777777" w:rsidR="0009191C" w:rsidRPr="00D107AB" w:rsidRDefault="0009191C" w:rsidP="00B46D58">
            <w:pPr>
              <w:widowControl w:val="0"/>
              <w:jc w:val="center"/>
              <w:rPr>
                <w:rFonts w:ascii="Sylfaen" w:hAnsi="Sylfaen"/>
                <w:i/>
                <w:iCs/>
                <w:sz w:val="20"/>
                <w:szCs w:val="20"/>
              </w:rPr>
            </w:pPr>
          </w:p>
        </w:tc>
        <w:tc>
          <w:tcPr>
            <w:tcW w:w="1701" w:type="dxa"/>
            <w:tcBorders>
              <w:top w:val="single" w:sz="4" w:space="0" w:color="auto"/>
              <w:left w:val="single" w:sz="4" w:space="0" w:color="auto"/>
              <w:bottom w:val="single" w:sz="4" w:space="0" w:color="auto"/>
              <w:right w:val="single" w:sz="4" w:space="0" w:color="auto"/>
            </w:tcBorders>
          </w:tcPr>
          <w:p w14:paraId="65DA11C0" w14:textId="77777777" w:rsidR="0009191C" w:rsidRPr="00D107AB" w:rsidRDefault="0009191C" w:rsidP="00B46D58">
            <w:pPr>
              <w:widowControl w:val="0"/>
              <w:jc w:val="center"/>
              <w:rPr>
                <w:rFonts w:ascii="Sylfaen" w:hAnsi="Sylfaen"/>
                <w:i/>
                <w:iCs/>
                <w:sz w:val="20"/>
                <w:szCs w:val="20"/>
              </w:rPr>
            </w:pPr>
          </w:p>
        </w:tc>
      </w:tr>
      <w:tr w:rsidR="0009191C" w:rsidRPr="00D107AB" w14:paraId="1070389A"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4F2FF10A" w14:textId="77777777" w:rsidR="0009191C" w:rsidRPr="00D107AB" w:rsidRDefault="0009191C" w:rsidP="00B46D58">
            <w:pPr>
              <w:widowControl w:val="0"/>
              <w:jc w:val="center"/>
              <w:rPr>
                <w:rFonts w:ascii="Sylfaen" w:hAnsi="Sylfaen"/>
                <w:b/>
                <w:bCs/>
                <w:i/>
                <w:iCs/>
                <w:sz w:val="20"/>
                <w:szCs w:val="20"/>
              </w:rPr>
            </w:pPr>
            <w:r w:rsidRPr="00D107AB">
              <w:rPr>
                <w:rFonts w:ascii="Sylfaen" w:hAnsi="Sylfaen"/>
                <w:b/>
                <w:i/>
                <w:iCs/>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7D3EF9A6" w14:textId="77777777" w:rsidR="0009191C" w:rsidRPr="00D107AB" w:rsidRDefault="0009191C" w:rsidP="00B46D58">
            <w:pPr>
              <w:widowControl w:val="0"/>
              <w:rPr>
                <w:rFonts w:ascii="Sylfaen" w:hAnsi="Sylfaen"/>
                <w:i/>
                <w:iCs/>
                <w:sz w:val="20"/>
                <w:szCs w:val="20"/>
              </w:rPr>
            </w:pPr>
            <w:r w:rsidRPr="00D107AB">
              <w:rPr>
                <w:rFonts w:ascii="Sylfaen" w:hAnsi="Sylfaen"/>
                <w:i/>
                <w:iCs/>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tcPr>
          <w:p w14:paraId="73FC6085" w14:textId="77777777" w:rsidR="0009191C" w:rsidRPr="00D107AB" w:rsidRDefault="0009191C" w:rsidP="00B46D58">
            <w:pPr>
              <w:widowControl w:val="0"/>
              <w:jc w:val="center"/>
              <w:rPr>
                <w:rFonts w:ascii="Sylfaen" w:hAnsi="Sylfaen"/>
                <w:i/>
                <w:iCs/>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40FBB0A" w14:textId="77777777" w:rsidR="0009191C" w:rsidRPr="00D107AB" w:rsidRDefault="0009191C" w:rsidP="00B46D58">
            <w:pPr>
              <w:widowControl w:val="0"/>
              <w:jc w:val="center"/>
              <w:rPr>
                <w:rFonts w:ascii="Sylfaen" w:hAnsi="Sylfaen"/>
                <w:i/>
                <w:iCs/>
                <w:sz w:val="20"/>
                <w:szCs w:val="20"/>
              </w:rPr>
            </w:pPr>
          </w:p>
        </w:tc>
        <w:tc>
          <w:tcPr>
            <w:tcW w:w="1701" w:type="dxa"/>
            <w:tcBorders>
              <w:top w:val="single" w:sz="4" w:space="0" w:color="auto"/>
              <w:left w:val="single" w:sz="4" w:space="0" w:color="auto"/>
              <w:bottom w:val="single" w:sz="4" w:space="0" w:color="auto"/>
              <w:right w:val="single" w:sz="4" w:space="0" w:color="auto"/>
            </w:tcBorders>
          </w:tcPr>
          <w:p w14:paraId="5A8737B0" w14:textId="77777777" w:rsidR="0009191C" w:rsidRPr="00D107AB" w:rsidRDefault="0009191C" w:rsidP="00B46D58">
            <w:pPr>
              <w:widowControl w:val="0"/>
              <w:rPr>
                <w:rFonts w:ascii="Sylfaen" w:hAnsi="Sylfaen"/>
                <w:i/>
                <w:iCs/>
                <w:sz w:val="20"/>
                <w:szCs w:val="20"/>
              </w:rPr>
            </w:pPr>
          </w:p>
        </w:tc>
      </w:tr>
      <w:tr w:rsidR="0009191C" w:rsidRPr="00D107AB" w14:paraId="762F278E"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C38215F" w14:textId="77777777" w:rsidR="0009191C" w:rsidRPr="00D107AB" w:rsidRDefault="0009191C" w:rsidP="00B46D58">
            <w:pPr>
              <w:widowControl w:val="0"/>
              <w:jc w:val="center"/>
              <w:rPr>
                <w:rFonts w:ascii="Sylfaen" w:hAnsi="Sylfaen"/>
                <w:b/>
                <w:bCs/>
                <w:i/>
                <w:iCs/>
                <w:sz w:val="20"/>
                <w:szCs w:val="20"/>
              </w:rPr>
            </w:pPr>
            <w:r w:rsidRPr="00D107AB">
              <w:rPr>
                <w:rFonts w:ascii="Sylfaen" w:hAnsi="Sylfaen"/>
                <w:b/>
                <w:i/>
                <w:iCs/>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5065008B" w14:textId="77777777" w:rsidR="0009191C" w:rsidRPr="00D107AB" w:rsidRDefault="0009191C" w:rsidP="00B46D58">
            <w:pPr>
              <w:widowControl w:val="0"/>
              <w:rPr>
                <w:rFonts w:ascii="Sylfaen" w:hAnsi="Sylfaen"/>
                <w:i/>
                <w:iCs/>
                <w:sz w:val="20"/>
                <w:szCs w:val="20"/>
              </w:rPr>
            </w:pPr>
            <w:r w:rsidRPr="00D107AB">
              <w:rPr>
                <w:rFonts w:ascii="Sylfaen" w:hAnsi="Sylfaen"/>
                <w:i/>
                <w:iCs/>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tcPr>
          <w:p w14:paraId="4DD2B5D4" w14:textId="77777777" w:rsidR="0009191C" w:rsidRPr="00D107AB" w:rsidRDefault="0009191C" w:rsidP="00B46D58">
            <w:pPr>
              <w:widowControl w:val="0"/>
              <w:jc w:val="center"/>
              <w:rPr>
                <w:rFonts w:ascii="Sylfaen" w:hAnsi="Sylfaen"/>
                <w:i/>
                <w:iCs/>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7965DFC" w14:textId="77777777" w:rsidR="0009191C" w:rsidRPr="00D107AB" w:rsidRDefault="0009191C" w:rsidP="00B46D58">
            <w:pPr>
              <w:widowControl w:val="0"/>
              <w:jc w:val="center"/>
              <w:rPr>
                <w:rFonts w:ascii="Sylfaen" w:hAnsi="Sylfaen"/>
                <w:i/>
                <w:iCs/>
                <w:sz w:val="20"/>
                <w:szCs w:val="20"/>
              </w:rPr>
            </w:pPr>
          </w:p>
        </w:tc>
        <w:tc>
          <w:tcPr>
            <w:tcW w:w="1701" w:type="dxa"/>
            <w:tcBorders>
              <w:top w:val="single" w:sz="4" w:space="0" w:color="auto"/>
              <w:left w:val="single" w:sz="4" w:space="0" w:color="auto"/>
              <w:bottom w:val="single" w:sz="4" w:space="0" w:color="auto"/>
              <w:right w:val="single" w:sz="4" w:space="0" w:color="auto"/>
            </w:tcBorders>
          </w:tcPr>
          <w:p w14:paraId="4EA04977" w14:textId="77777777" w:rsidR="0009191C" w:rsidRPr="00D107AB" w:rsidRDefault="0009191C" w:rsidP="00B46D58">
            <w:pPr>
              <w:widowControl w:val="0"/>
              <w:jc w:val="center"/>
              <w:rPr>
                <w:rFonts w:ascii="Sylfaen" w:hAnsi="Sylfaen"/>
                <w:i/>
                <w:iCs/>
                <w:sz w:val="20"/>
                <w:szCs w:val="20"/>
              </w:rPr>
            </w:pPr>
          </w:p>
        </w:tc>
      </w:tr>
      <w:tr w:rsidR="0009191C" w:rsidRPr="00D107AB" w14:paraId="322F3B94"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A0D5DD0" w14:textId="77777777" w:rsidR="0009191C" w:rsidRPr="00D107AB" w:rsidRDefault="0009191C" w:rsidP="00B46D58">
            <w:pPr>
              <w:widowControl w:val="0"/>
              <w:jc w:val="center"/>
              <w:rPr>
                <w:rFonts w:ascii="Sylfaen" w:hAnsi="Sylfaen"/>
                <w:b/>
                <w:bCs/>
                <w:i/>
                <w:iCs/>
                <w:sz w:val="20"/>
                <w:szCs w:val="20"/>
              </w:rPr>
            </w:pPr>
            <w:r w:rsidRPr="00D107AB">
              <w:rPr>
                <w:rFonts w:ascii="Sylfaen" w:hAnsi="Sylfaen"/>
                <w:b/>
                <w:i/>
                <w:iCs/>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3DD4A557" w14:textId="77777777" w:rsidR="0009191C" w:rsidRPr="00D107AB" w:rsidRDefault="0009191C" w:rsidP="00B46D58">
            <w:pPr>
              <w:widowControl w:val="0"/>
              <w:rPr>
                <w:rFonts w:ascii="Sylfaen" w:hAnsi="Sylfaen"/>
                <w:i/>
                <w:iCs/>
                <w:sz w:val="20"/>
                <w:szCs w:val="20"/>
              </w:rPr>
            </w:pPr>
            <w:r w:rsidRPr="00D107AB">
              <w:rPr>
                <w:rFonts w:ascii="Sylfaen" w:hAnsi="Sylfaen"/>
                <w:i/>
                <w:iCs/>
                <w:sz w:val="20"/>
                <w:szCs w:val="20"/>
              </w:rPr>
              <w:t>...</w:t>
            </w:r>
          </w:p>
        </w:tc>
        <w:tc>
          <w:tcPr>
            <w:tcW w:w="2060" w:type="dxa"/>
            <w:tcBorders>
              <w:top w:val="single" w:sz="4" w:space="0" w:color="auto"/>
              <w:left w:val="single" w:sz="4" w:space="0" w:color="auto"/>
              <w:bottom w:val="single" w:sz="4" w:space="0" w:color="auto"/>
              <w:right w:val="single" w:sz="4" w:space="0" w:color="auto"/>
            </w:tcBorders>
          </w:tcPr>
          <w:p w14:paraId="21D7DDF6" w14:textId="77777777" w:rsidR="0009191C" w:rsidRPr="00D107AB" w:rsidRDefault="0009191C" w:rsidP="00B46D58">
            <w:pPr>
              <w:widowControl w:val="0"/>
              <w:jc w:val="center"/>
              <w:rPr>
                <w:rFonts w:ascii="Sylfaen" w:hAnsi="Sylfaen"/>
                <w:i/>
                <w:iCs/>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16AFAA9" w14:textId="77777777" w:rsidR="0009191C" w:rsidRPr="00D107AB" w:rsidRDefault="0009191C" w:rsidP="00B46D58">
            <w:pPr>
              <w:widowControl w:val="0"/>
              <w:jc w:val="center"/>
              <w:rPr>
                <w:rFonts w:ascii="Sylfaen" w:hAnsi="Sylfaen"/>
                <w:i/>
                <w:iCs/>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01F0C7F" w14:textId="77777777" w:rsidR="0009191C" w:rsidRPr="00D107AB" w:rsidRDefault="0009191C" w:rsidP="00B46D58">
            <w:pPr>
              <w:widowControl w:val="0"/>
              <w:jc w:val="center"/>
              <w:rPr>
                <w:rFonts w:ascii="Sylfaen" w:hAnsi="Sylfaen"/>
                <w:i/>
                <w:iCs/>
                <w:sz w:val="20"/>
                <w:szCs w:val="20"/>
              </w:rPr>
            </w:pPr>
          </w:p>
        </w:tc>
      </w:tr>
      <w:tr w:rsidR="0009191C" w:rsidRPr="00D107AB" w14:paraId="7D1530DD"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90D75A1" w14:textId="77777777" w:rsidR="0009191C" w:rsidRPr="00D107AB" w:rsidRDefault="0009191C" w:rsidP="00B46D58">
            <w:pPr>
              <w:widowControl w:val="0"/>
              <w:jc w:val="center"/>
              <w:rPr>
                <w:rFonts w:ascii="Sylfaen" w:hAnsi="Sylfaen"/>
                <w:b/>
                <w:bCs/>
                <w:i/>
                <w:iCs/>
                <w:sz w:val="20"/>
                <w:szCs w:val="20"/>
              </w:rPr>
            </w:pPr>
            <w:r w:rsidRPr="00D107AB">
              <w:rPr>
                <w:rFonts w:ascii="Sylfaen" w:hAnsi="Sylfaen"/>
                <w:b/>
                <w:i/>
                <w:iCs/>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4668BA9" w14:textId="77777777" w:rsidR="0009191C" w:rsidRPr="00D107AB" w:rsidRDefault="0009191C" w:rsidP="00B46D58">
            <w:pPr>
              <w:widowControl w:val="0"/>
              <w:rPr>
                <w:rFonts w:ascii="Sylfaen" w:hAnsi="Sylfaen"/>
                <w:i/>
                <w:iCs/>
                <w:sz w:val="20"/>
                <w:szCs w:val="20"/>
              </w:rPr>
            </w:pPr>
            <w:r w:rsidRPr="00D107AB">
              <w:rPr>
                <w:rFonts w:ascii="Sylfaen" w:hAnsi="Sylfaen"/>
                <w:i/>
                <w:iCs/>
                <w:sz w:val="20"/>
                <w:szCs w:val="20"/>
              </w:rPr>
              <w:t>...</w:t>
            </w:r>
          </w:p>
        </w:tc>
        <w:tc>
          <w:tcPr>
            <w:tcW w:w="2060" w:type="dxa"/>
            <w:tcBorders>
              <w:top w:val="single" w:sz="4" w:space="0" w:color="auto"/>
              <w:left w:val="single" w:sz="4" w:space="0" w:color="auto"/>
              <w:bottom w:val="single" w:sz="4" w:space="0" w:color="auto"/>
              <w:right w:val="single" w:sz="4" w:space="0" w:color="auto"/>
            </w:tcBorders>
            <w:vAlign w:val="center"/>
          </w:tcPr>
          <w:p w14:paraId="1D08BAFF" w14:textId="77777777" w:rsidR="0009191C" w:rsidRPr="00D107AB" w:rsidRDefault="0009191C" w:rsidP="00B46D58">
            <w:pPr>
              <w:widowControl w:val="0"/>
              <w:jc w:val="center"/>
              <w:rPr>
                <w:rFonts w:ascii="Sylfaen" w:hAnsi="Sylfaen"/>
                <w:i/>
                <w:iCs/>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72FA91FD" w14:textId="77777777" w:rsidR="0009191C" w:rsidRPr="00D107AB" w:rsidRDefault="0009191C" w:rsidP="00B46D58">
            <w:pPr>
              <w:widowControl w:val="0"/>
              <w:jc w:val="center"/>
              <w:rPr>
                <w:rFonts w:ascii="Sylfaen" w:hAnsi="Sylfaen"/>
                <w:i/>
                <w:iCs/>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11BF9072" w14:textId="77777777" w:rsidR="0009191C" w:rsidRPr="00D107AB" w:rsidRDefault="0009191C" w:rsidP="00B46D58">
            <w:pPr>
              <w:widowControl w:val="0"/>
              <w:jc w:val="center"/>
              <w:rPr>
                <w:rFonts w:ascii="Sylfaen" w:hAnsi="Sylfaen"/>
                <w:i/>
                <w:iCs/>
                <w:sz w:val="20"/>
                <w:szCs w:val="20"/>
              </w:rPr>
            </w:pPr>
          </w:p>
        </w:tc>
      </w:tr>
    </w:tbl>
    <w:p w14:paraId="31008B1E" w14:textId="77777777" w:rsidR="00374F4A" w:rsidRPr="00D107AB" w:rsidRDefault="00374F4A" w:rsidP="00B46D58">
      <w:pPr>
        <w:widowControl w:val="0"/>
        <w:tabs>
          <w:tab w:val="left" w:pos="6804"/>
        </w:tabs>
        <w:jc w:val="center"/>
        <w:rPr>
          <w:rFonts w:ascii="Sylfaen" w:hAnsi="Sylfaen"/>
          <w:i/>
          <w:iCs/>
        </w:rPr>
      </w:pPr>
      <w:r w:rsidRPr="00D107AB">
        <w:rPr>
          <w:rFonts w:ascii="Sylfaen" w:hAnsi="Sylfaen"/>
          <w:i/>
          <w:iCs/>
        </w:rPr>
        <w:t>_________________________________________________</w:t>
      </w:r>
      <w:r w:rsidRPr="00D107AB">
        <w:rPr>
          <w:rFonts w:ascii="Sylfaen" w:hAnsi="Sylfaen"/>
          <w:i/>
          <w:iCs/>
        </w:rPr>
        <w:tab/>
        <w:t>_________________</w:t>
      </w:r>
    </w:p>
    <w:p w14:paraId="7CE5C90C" w14:textId="77777777" w:rsidR="00374F4A" w:rsidRPr="00D107AB" w:rsidRDefault="00374F4A" w:rsidP="00B46D58">
      <w:pPr>
        <w:widowControl w:val="0"/>
        <w:tabs>
          <w:tab w:val="left" w:pos="7513"/>
        </w:tabs>
        <w:spacing w:after="160"/>
        <w:ind w:left="709"/>
        <w:jc w:val="both"/>
        <w:rPr>
          <w:rFonts w:ascii="Sylfaen" w:hAnsi="Sylfaen" w:cs="Arial"/>
          <w:i/>
          <w:iCs/>
          <w:sz w:val="16"/>
        </w:rPr>
      </w:pPr>
      <w:r w:rsidRPr="00D107AB">
        <w:rPr>
          <w:rFonts w:ascii="Sylfaen" w:hAnsi="Sylfaen"/>
          <w:i/>
          <w:iCs/>
          <w:sz w:val="16"/>
        </w:rPr>
        <w:t>наименование участника (должность, имя, фамилия руководителя</w:t>
      </w:r>
      <w:r w:rsidR="00335DAA" w:rsidRPr="00D107AB">
        <w:rPr>
          <w:rFonts w:ascii="Sylfaen" w:hAnsi="Sylfaen"/>
          <w:i/>
          <w:iCs/>
          <w:sz w:val="16"/>
        </w:rPr>
        <w:t>)</w:t>
      </w:r>
      <w:r w:rsidRPr="00D107AB">
        <w:rPr>
          <w:rFonts w:ascii="Sylfaen" w:hAnsi="Sylfaen"/>
          <w:i/>
          <w:iCs/>
          <w:sz w:val="16"/>
        </w:rPr>
        <w:tab/>
        <w:t>подпись</w:t>
      </w:r>
    </w:p>
    <w:p w14:paraId="165ED8AF" w14:textId="77777777" w:rsidR="00DC619D" w:rsidRPr="00D107AB" w:rsidRDefault="00DC619D" w:rsidP="00B46D58">
      <w:pPr>
        <w:widowControl w:val="0"/>
        <w:spacing w:after="160"/>
        <w:jc w:val="both"/>
        <w:rPr>
          <w:rFonts w:ascii="Sylfaen" w:hAnsi="Sylfaen"/>
          <w:i/>
          <w:iCs/>
          <w:lang w:val="es-ES"/>
        </w:rPr>
      </w:pPr>
    </w:p>
    <w:p w14:paraId="4FAB66D9" w14:textId="77777777" w:rsidR="00B2572B" w:rsidRPr="00D107AB" w:rsidRDefault="00B2572B" w:rsidP="00B46D58">
      <w:pPr>
        <w:widowControl w:val="0"/>
        <w:spacing w:after="160"/>
        <w:jc w:val="right"/>
        <w:rPr>
          <w:rFonts w:ascii="Sylfaen" w:hAnsi="Sylfaen"/>
          <w:i/>
          <w:iCs/>
        </w:rPr>
      </w:pPr>
      <w:r w:rsidRPr="00D107AB">
        <w:rPr>
          <w:rFonts w:ascii="Sylfaen" w:hAnsi="Sylfaen"/>
          <w:i/>
          <w:iCs/>
        </w:rPr>
        <w:t>М. П.</w:t>
      </w:r>
    </w:p>
    <w:p w14:paraId="7D95724A" w14:textId="77777777" w:rsidR="00B217BB" w:rsidRPr="00D107AB" w:rsidRDefault="00B217BB" w:rsidP="00B46D58">
      <w:pPr>
        <w:rPr>
          <w:rFonts w:ascii="Sylfaen" w:hAnsi="Sylfaen"/>
          <w:b/>
          <w:i/>
          <w:iCs/>
        </w:rPr>
      </w:pPr>
      <w:r w:rsidRPr="00D107AB">
        <w:rPr>
          <w:rFonts w:ascii="Sylfaen" w:hAnsi="Sylfaen"/>
          <w:b/>
          <w:i/>
          <w:iCs/>
        </w:rPr>
        <w:br w:type="page"/>
      </w:r>
    </w:p>
    <w:p w14:paraId="1CBFC3FD" w14:textId="77777777" w:rsidR="003D2FE2" w:rsidRPr="00D107AB" w:rsidRDefault="003D2FE2" w:rsidP="006527F8">
      <w:pPr>
        <w:widowControl w:val="0"/>
        <w:jc w:val="right"/>
        <w:rPr>
          <w:rFonts w:ascii="Sylfaen" w:hAnsi="Sylfaen" w:cs="GHEA Grapalat"/>
          <w:i/>
          <w:iCs/>
          <w:sz w:val="22"/>
          <w:szCs w:val="22"/>
        </w:rPr>
      </w:pPr>
      <w:r w:rsidRPr="00D107AB">
        <w:rPr>
          <w:rFonts w:ascii="Sylfaen" w:hAnsi="Sylfaen"/>
          <w:i/>
          <w:iCs/>
          <w:sz w:val="22"/>
          <w:szCs w:val="22"/>
        </w:rPr>
        <w:lastRenderedPageBreak/>
        <w:t>Приложение № 4.</w:t>
      </w:r>
      <w:r w:rsidR="00A13428" w:rsidRPr="00D107AB">
        <w:rPr>
          <w:rFonts w:ascii="Sylfaen" w:hAnsi="Sylfaen"/>
          <w:i/>
          <w:iCs/>
          <w:sz w:val="22"/>
          <w:szCs w:val="22"/>
        </w:rPr>
        <w:t>2</w:t>
      </w:r>
    </w:p>
    <w:p w14:paraId="03CE8C84" w14:textId="75055D0D" w:rsidR="003D2FE2" w:rsidRPr="00D107AB" w:rsidRDefault="003D2FE2" w:rsidP="006527F8">
      <w:pPr>
        <w:widowControl w:val="0"/>
        <w:jc w:val="right"/>
        <w:rPr>
          <w:rFonts w:ascii="Sylfaen" w:hAnsi="Sylfaen" w:cs="GHEA Grapalat"/>
          <w:i/>
          <w:iCs/>
          <w:sz w:val="22"/>
          <w:szCs w:val="22"/>
        </w:rPr>
      </w:pPr>
      <w:r w:rsidRPr="00D107AB">
        <w:rPr>
          <w:rFonts w:ascii="Sylfaen" w:hAnsi="Sylfaen"/>
          <w:i/>
          <w:iCs/>
          <w:sz w:val="22"/>
          <w:szCs w:val="22"/>
        </w:rPr>
        <w:t xml:space="preserve">к </w:t>
      </w:r>
      <w:r w:rsidR="00171C14" w:rsidRPr="00D107AB">
        <w:rPr>
          <w:rFonts w:ascii="Sylfaen" w:hAnsi="Sylfaen"/>
          <w:i/>
          <w:iCs/>
          <w:sz w:val="22"/>
          <w:szCs w:val="22"/>
        </w:rPr>
        <w:t>Приглашение на запрос котировок</w:t>
      </w:r>
      <w:r w:rsidRPr="00D107AB">
        <w:rPr>
          <w:rFonts w:ascii="Sylfaen" w:hAnsi="Sylfaen" w:cs="GHEA Grapalat"/>
          <w:i/>
          <w:iCs/>
          <w:sz w:val="22"/>
          <w:szCs w:val="22"/>
        </w:rPr>
        <w:br/>
      </w:r>
      <w:r w:rsidRPr="00D107AB">
        <w:rPr>
          <w:rFonts w:ascii="Sylfaen" w:hAnsi="Sylfaen"/>
          <w:i/>
          <w:iCs/>
          <w:sz w:val="22"/>
          <w:szCs w:val="22"/>
        </w:rPr>
        <w:t xml:space="preserve">под кодом </w:t>
      </w:r>
      <w:r w:rsidR="004A647E" w:rsidRPr="00D107AB">
        <w:rPr>
          <w:rFonts w:ascii="Sylfaen" w:hAnsi="Sylfaen"/>
          <w:i/>
          <w:iCs/>
          <w:sz w:val="22"/>
          <w:szCs w:val="22"/>
        </w:rPr>
        <w:t>«</w:t>
      </w:r>
      <w:r w:rsidR="00DC1283" w:rsidRPr="00D107AB">
        <w:rPr>
          <w:rFonts w:ascii="Sylfaen" w:hAnsi="Sylfaen"/>
          <w:i/>
          <w:iCs/>
          <w:sz w:val="22"/>
          <w:szCs w:val="22"/>
        </w:rPr>
        <w:t>(</w:t>
      </w:r>
      <w:r w:rsidR="001152F6">
        <w:rPr>
          <w:rFonts w:ascii="Sylfaen" w:hAnsi="Sylfaen"/>
          <w:i/>
          <w:iCs/>
          <w:sz w:val="22"/>
          <w:szCs w:val="22"/>
        </w:rPr>
        <w:t>GT23MD-GhAPDzB-2026/1-SN</w:t>
      </w:r>
      <w:r w:rsidR="00DC1283" w:rsidRPr="00D107AB">
        <w:rPr>
          <w:rFonts w:ascii="Sylfaen" w:hAnsi="Sylfaen"/>
          <w:i/>
          <w:iCs/>
          <w:sz w:val="22"/>
          <w:szCs w:val="22"/>
        </w:rPr>
        <w:t>)(</w:t>
      </w:r>
      <w:r w:rsidR="001152F6">
        <w:rPr>
          <w:rFonts w:ascii="Sylfaen" w:hAnsi="Sylfaen"/>
          <w:i/>
          <w:iCs/>
          <w:sz w:val="22"/>
          <w:szCs w:val="22"/>
        </w:rPr>
        <w:t>ԳԹ23ՄԴ-ԳՀԱՊՁԲ-2026/1-ՍՆ</w:t>
      </w:r>
      <w:r w:rsidR="00DC1283" w:rsidRPr="00D107AB">
        <w:rPr>
          <w:rFonts w:ascii="Sylfaen" w:hAnsi="Sylfaen"/>
          <w:i/>
          <w:iCs/>
          <w:sz w:val="22"/>
          <w:szCs w:val="22"/>
        </w:rPr>
        <w:t>)</w:t>
      </w:r>
      <w:r w:rsidR="004A647E" w:rsidRPr="00D107AB">
        <w:rPr>
          <w:rFonts w:ascii="Sylfaen" w:hAnsi="Sylfaen"/>
          <w:i/>
          <w:iCs/>
          <w:sz w:val="22"/>
          <w:szCs w:val="22"/>
        </w:rPr>
        <w:t>»</w:t>
      </w:r>
      <w:r w:rsidRPr="00D107AB">
        <w:rPr>
          <w:rStyle w:val="af6"/>
          <w:rFonts w:ascii="Sylfaen" w:hAnsi="Sylfaen"/>
          <w:i/>
          <w:iCs/>
          <w:sz w:val="22"/>
          <w:szCs w:val="22"/>
        </w:rPr>
        <w:footnoteReference w:customMarkFollows="1" w:id="17"/>
        <w:t>*</w:t>
      </w:r>
    </w:p>
    <w:p w14:paraId="38493666" w14:textId="77777777" w:rsidR="003D2FE2" w:rsidRPr="00D107AB" w:rsidRDefault="003D2FE2" w:rsidP="006527F8">
      <w:pPr>
        <w:widowControl w:val="0"/>
        <w:jc w:val="center"/>
        <w:rPr>
          <w:rFonts w:ascii="Sylfaen" w:hAnsi="Sylfaen" w:cs="GHEA Grapalat"/>
          <w:b/>
          <w:i/>
          <w:iCs/>
          <w:sz w:val="22"/>
          <w:szCs w:val="22"/>
        </w:rPr>
      </w:pPr>
      <w:r w:rsidRPr="00D107AB">
        <w:rPr>
          <w:rFonts w:ascii="Sylfaen" w:hAnsi="Sylfaen"/>
          <w:b/>
          <w:i/>
          <w:iCs/>
          <w:sz w:val="22"/>
          <w:szCs w:val="22"/>
        </w:rPr>
        <w:t xml:space="preserve">СОГЛАШЕНИЕ О НЕУСТОЙКЕ </w:t>
      </w:r>
    </w:p>
    <w:p w14:paraId="6BB8BAD2" w14:textId="77777777" w:rsidR="003D2FE2" w:rsidRPr="00D107AB" w:rsidRDefault="003D2FE2" w:rsidP="006527F8">
      <w:pPr>
        <w:widowControl w:val="0"/>
        <w:jc w:val="center"/>
        <w:rPr>
          <w:rFonts w:ascii="Sylfaen" w:hAnsi="Sylfaen" w:cs="GHEA Grapalat"/>
          <w:b/>
          <w:i/>
          <w:iCs/>
          <w:sz w:val="22"/>
          <w:szCs w:val="22"/>
        </w:rPr>
      </w:pPr>
      <w:r w:rsidRPr="00D107AB">
        <w:rPr>
          <w:rFonts w:ascii="Sylfaen" w:hAnsi="Sylfaen"/>
          <w:b/>
          <w:i/>
          <w:iCs/>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397"/>
      </w:tblGrid>
      <w:tr w:rsidR="00B932B8" w:rsidRPr="00D107AB" w14:paraId="75186784" w14:textId="77777777" w:rsidTr="00B932B8">
        <w:tc>
          <w:tcPr>
            <w:tcW w:w="4786" w:type="dxa"/>
          </w:tcPr>
          <w:p w14:paraId="28E40D57" w14:textId="5D3A5060" w:rsidR="003D2FE2" w:rsidRPr="00D107AB" w:rsidRDefault="003E44C1" w:rsidP="00B932B8">
            <w:pPr>
              <w:widowControl w:val="0"/>
              <w:spacing w:after="160"/>
              <w:rPr>
                <w:rFonts w:ascii="Sylfaen" w:hAnsi="Sylfaen" w:cs="GHEA Grapalat"/>
                <w:b/>
                <w:i/>
                <w:iCs/>
                <w:sz w:val="22"/>
                <w:szCs w:val="22"/>
                <w:lang w:val="hy-AM"/>
              </w:rPr>
            </w:pPr>
            <w:r w:rsidRPr="00D107AB">
              <w:rPr>
                <w:rFonts w:ascii="Sylfaen" w:hAnsi="Sylfaen"/>
                <w:i/>
                <w:iCs/>
                <w:color w:val="000000" w:themeColor="text1"/>
                <w:sz w:val="22"/>
                <w:szCs w:val="22"/>
              </w:rPr>
              <w:t xml:space="preserve"> </w:t>
            </w:r>
            <w:r w:rsidR="00D107AB" w:rsidRPr="00D107AB">
              <w:rPr>
                <w:rFonts w:ascii="Sylfaen" w:hAnsi="Sylfaen"/>
                <w:i/>
                <w:iCs/>
                <w:sz w:val="22"/>
                <w:szCs w:val="22"/>
                <w:lang w:val="hy-AM"/>
              </w:rPr>
              <w:t xml:space="preserve"> </w:t>
            </w:r>
            <w:r w:rsidR="001152F6">
              <w:rPr>
                <w:rFonts w:ascii="Sylfaen" w:hAnsi="Sylfaen"/>
                <w:i/>
                <w:iCs/>
                <w:sz w:val="22"/>
                <w:szCs w:val="22"/>
                <w:lang w:val="hy-AM"/>
              </w:rPr>
              <w:t>Город Гюмри, Муш-2 район., 9-я улица., 5 здани</w:t>
            </w:r>
          </w:p>
        </w:tc>
        <w:tc>
          <w:tcPr>
            <w:tcW w:w="4500" w:type="dxa"/>
          </w:tcPr>
          <w:p w14:paraId="4FE0909B" w14:textId="77777777" w:rsidR="003D2FE2" w:rsidRPr="00D107AB" w:rsidRDefault="003D2FE2" w:rsidP="00B932B8">
            <w:pPr>
              <w:widowControl w:val="0"/>
              <w:spacing w:after="160"/>
              <w:jc w:val="right"/>
              <w:rPr>
                <w:rFonts w:ascii="Sylfaen" w:hAnsi="Sylfaen" w:cs="GHEA Grapalat"/>
                <w:b/>
                <w:i/>
                <w:iCs/>
                <w:sz w:val="22"/>
                <w:szCs w:val="22"/>
              </w:rPr>
            </w:pPr>
            <w:r w:rsidRPr="00D107AB">
              <w:rPr>
                <w:rFonts w:ascii="Sylfaen" w:hAnsi="Sylfaen"/>
                <w:i/>
                <w:iCs/>
                <w:sz w:val="22"/>
                <w:szCs w:val="22"/>
              </w:rPr>
              <w:t>"</w:t>
            </w:r>
            <w:r w:rsidRPr="00D107AB">
              <w:rPr>
                <w:rFonts w:ascii="Sylfaen" w:hAnsi="Sylfaen"/>
                <w:i/>
                <w:iCs/>
                <w:sz w:val="22"/>
                <w:szCs w:val="22"/>
                <w:lang w:val="en-US"/>
              </w:rPr>
              <w:tab/>
            </w:r>
            <w:r w:rsidRPr="00D107AB">
              <w:rPr>
                <w:rFonts w:ascii="Sylfaen" w:hAnsi="Sylfaen"/>
                <w:i/>
                <w:iCs/>
                <w:sz w:val="22"/>
                <w:szCs w:val="22"/>
              </w:rPr>
              <w:t xml:space="preserve">" </w:t>
            </w:r>
            <w:r w:rsidRPr="00D107AB">
              <w:rPr>
                <w:rFonts w:ascii="Sylfaen" w:hAnsi="Sylfaen"/>
                <w:i/>
                <w:iCs/>
                <w:sz w:val="22"/>
                <w:szCs w:val="22"/>
                <w:lang w:val="en-US"/>
              </w:rPr>
              <w:tab/>
            </w:r>
            <w:r w:rsidRPr="00D107AB">
              <w:rPr>
                <w:rFonts w:ascii="Sylfaen" w:hAnsi="Sylfaen"/>
                <w:i/>
                <w:iCs/>
                <w:sz w:val="22"/>
                <w:szCs w:val="22"/>
              </w:rPr>
              <w:t>20</w:t>
            </w:r>
            <w:r w:rsidRPr="00D107AB">
              <w:rPr>
                <w:rFonts w:ascii="Sylfaen" w:hAnsi="Sylfaen"/>
                <w:i/>
                <w:iCs/>
                <w:sz w:val="22"/>
                <w:szCs w:val="22"/>
                <w:lang w:val="en-US"/>
              </w:rPr>
              <w:tab/>
            </w:r>
            <w:r w:rsidRPr="00D107AB">
              <w:rPr>
                <w:rFonts w:ascii="Sylfaen" w:hAnsi="Sylfaen"/>
                <w:i/>
                <w:iCs/>
                <w:sz w:val="22"/>
                <w:szCs w:val="22"/>
              </w:rPr>
              <w:t>г.</w:t>
            </w:r>
            <w:r w:rsidRPr="00D107AB">
              <w:rPr>
                <w:rStyle w:val="af6"/>
                <w:rFonts w:ascii="Sylfaen" w:hAnsi="Sylfaen"/>
                <w:i/>
                <w:iCs/>
                <w:sz w:val="22"/>
                <w:szCs w:val="22"/>
              </w:rPr>
              <w:footnoteReference w:customMarkFollows="1" w:id="18"/>
              <w:t>**</w:t>
            </w:r>
          </w:p>
        </w:tc>
      </w:tr>
    </w:tbl>
    <w:p w14:paraId="20A5D9DE" w14:textId="77777777" w:rsidR="003D2FE2" w:rsidRPr="00D107AB" w:rsidRDefault="003D2FE2" w:rsidP="003D2FE2">
      <w:pPr>
        <w:widowControl w:val="0"/>
        <w:jc w:val="both"/>
        <w:rPr>
          <w:rFonts w:ascii="Sylfaen" w:hAnsi="Sylfaen" w:cs="GHEA Grapalat"/>
          <w:i/>
          <w:iCs/>
          <w:sz w:val="22"/>
          <w:szCs w:val="22"/>
          <w:u w:val="single"/>
          <w:vertAlign w:val="subscript"/>
        </w:rPr>
      </w:pPr>
      <w:r w:rsidRPr="00D107AB">
        <w:rPr>
          <w:rFonts w:ascii="Sylfaen" w:hAnsi="Sylfaen"/>
          <w:i/>
          <w:iCs/>
          <w:sz w:val="22"/>
          <w:szCs w:val="22"/>
        </w:rPr>
        <w:t>_______________________________________________, в лице директора Компании,</w:t>
      </w:r>
    </w:p>
    <w:p w14:paraId="15A3D957" w14:textId="77777777" w:rsidR="003D2FE2" w:rsidRPr="00D107AB" w:rsidRDefault="003D2FE2" w:rsidP="006527F8">
      <w:pPr>
        <w:widowControl w:val="0"/>
        <w:ind w:left="1843"/>
        <w:jc w:val="both"/>
        <w:rPr>
          <w:rFonts w:ascii="Sylfaen" w:hAnsi="Sylfaen"/>
          <w:i/>
          <w:iCs/>
          <w:sz w:val="22"/>
          <w:szCs w:val="22"/>
          <w:vertAlign w:val="superscript"/>
          <w:lang w:val="en-US"/>
        </w:rPr>
      </w:pPr>
      <w:r w:rsidRPr="00D107AB">
        <w:rPr>
          <w:rFonts w:ascii="Sylfaen" w:hAnsi="Sylfaen"/>
          <w:i/>
          <w:iCs/>
          <w:sz w:val="22"/>
          <w:szCs w:val="22"/>
          <w:vertAlign w:val="superscript"/>
        </w:rPr>
        <w:t>наименование Компании</w:t>
      </w:r>
    </w:p>
    <w:p w14:paraId="49D5A137" w14:textId="77777777" w:rsidR="003D2FE2" w:rsidRPr="00D107AB" w:rsidRDefault="003D2FE2" w:rsidP="006527F8">
      <w:pPr>
        <w:widowControl w:val="0"/>
        <w:jc w:val="both"/>
        <w:rPr>
          <w:rFonts w:ascii="Sylfaen" w:hAnsi="Sylfaen"/>
          <w:i/>
          <w:iCs/>
          <w:sz w:val="22"/>
          <w:szCs w:val="22"/>
          <w:lang w:val="en-US"/>
        </w:rPr>
      </w:pPr>
      <w:r w:rsidRPr="00D107AB">
        <w:rPr>
          <w:rFonts w:ascii="Sylfaen" w:hAnsi="Sylfaen"/>
          <w:i/>
          <w:iCs/>
          <w:sz w:val="22"/>
          <w:szCs w:val="22"/>
          <w:lang w:val="en-US"/>
        </w:rPr>
        <w:t>_________________________________________________________________________</w:t>
      </w:r>
    </w:p>
    <w:p w14:paraId="2396A72E" w14:textId="77777777" w:rsidR="003D2FE2" w:rsidRPr="00D107AB" w:rsidRDefault="003D2FE2" w:rsidP="006527F8">
      <w:pPr>
        <w:widowControl w:val="0"/>
        <w:jc w:val="center"/>
        <w:rPr>
          <w:rFonts w:ascii="Sylfaen" w:hAnsi="Sylfaen"/>
          <w:i/>
          <w:iCs/>
          <w:sz w:val="22"/>
          <w:szCs w:val="22"/>
          <w:vertAlign w:val="superscript"/>
        </w:rPr>
      </w:pPr>
      <w:r w:rsidRPr="00D107AB">
        <w:rPr>
          <w:rFonts w:ascii="Sylfaen" w:hAnsi="Sylfaen"/>
          <w:i/>
          <w:iCs/>
          <w:sz w:val="22"/>
          <w:szCs w:val="22"/>
          <w:vertAlign w:val="superscript"/>
        </w:rPr>
        <w:t>имя, фамилия, паспортные данные директора компании</w:t>
      </w:r>
    </w:p>
    <w:p w14:paraId="65984E46" w14:textId="77777777" w:rsidR="003D2FE2" w:rsidRPr="00D107AB" w:rsidRDefault="003D2FE2" w:rsidP="003D2FE2">
      <w:pPr>
        <w:widowControl w:val="0"/>
        <w:spacing w:after="160"/>
        <w:jc w:val="both"/>
        <w:rPr>
          <w:rFonts w:ascii="Sylfaen" w:hAnsi="Sylfaen" w:cs="GHEA Grapalat"/>
          <w:i/>
          <w:iCs/>
          <w:sz w:val="22"/>
          <w:szCs w:val="22"/>
        </w:rPr>
      </w:pPr>
      <w:r w:rsidRPr="00D107AB">
        <w:rPr>
          <w:rFonts w:ascii="Sylfaen" w:hAnsi="Sylfaen"/>
          <w:i/>
          <w:iCs/>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EFFC6F9" w14:textId="77777777" w:rsidR="003D2FE2" w:rsidRPr="00D107AB" w:rsidRDefault="003D2FE2" w:rsidP="003D2FE2">
      <w:pPr>
        <w:widowControl w:val="0"/>
        <w:spacing w:after="160"/>
        <w:ind w:firstLine="709"/>
        <w:jc w:val="both"/>
        <w:rPr>
          <w:rFonts w:ascii="Sylfaen" w:hAnsi="Sylfaen" w:cs="GHEA Grapalat"/>
          <w:i/>
          <w:iCs/>
          <w:sz w:val="22"/>
          <w:szCs w:val="22"/>
        </w:rPr>
      </w:pPr>
    </w:p>
    <w:p w14:paraId="5580F561" w14:textId="77777777" w:rsidR="003D2FE2" w:rsidRPr="00D107AB" w:rsidRDefault="003D2FE2" w:rsidP="003D2FE2">
      <w:pPr>
        <w:widowControl w:val="0"/>
        <w:spacing w:after="160"/>
        <w:jc w:val="center"/>
        <w:rPr>
          <w:rFonts w:ascii="Sylfaen" w:hAnsi="Sylfaen" w:cs="GHEA Grapalat"/>
          <w:b/>
          <w:bCs/>
          <w:i/>
          <w:iCs/>
          <w:sz w:val="22"/>
          <w:szCs w:val="22"/>
        </w:rPr>
      </w:pPr>
      <w:r w:rsidRPr="00D107AB">
        <w:rPr>
          <w:rFonts w:ascii="Sylfaen" w:hAnsi="Sylfaen"/>
          <w:b/>
          <w:i/>
          <w:iCs/>
          <w:sz w:val="22"/>
          <w:szCs w:val="22"/>
        </w:rPr>
        <w:t>1. Предмет соглашения</w:t>
      </w:r>
    </w:p>
    <w:p w14:paraId="4F52698C" w14:textId="77777777" w:rsidR="003D2FE2" w:rsidRPr="00D107AB" w:rsidRDefault="003D2FE2" w:rsidP="003D2FE2">
      <w:pPr>
        <w:widowControl w:val="0"/>
        <w:tabs>
          <w:tab w:val="left" w:pos="567"/>
        </w:tabs>
        <w:jc w:val="both"/>
        <w:rPr>
          <w:rFonts w:ascii="Sylfaen" w:hAnsi="Sylfaen" w:cs="GHEA Grapalat"/>
          <w:i/>
          <w:iCs/>
          <w:spacing w:val="-6"/>
          <w:sz w:val="22"/>
          <w:szCs w:val="22"/>
        </w:rPr>
      </w:pPr>
      <w:r w:rsidRPr="00D107AB">
        <w:rPr>
          <w:rFonts w:ascii="Sylfaen" w:hAnsi="Sylfaen"/>
          <w:i/>
          <w:iCs/>
          <w:sz w:val="22"/>
          <w:szCs w:val="22"/>
        </w:rPr>
        <w:t>1</w:t>
      </w:r>
      <w:r w:rsidRPr="00D107AB">
        <w:rPr>
          <w:rFonts w:ascii="Sylfaen" w:hAnsi="Sylfaen"/>
          <w:i/>
          <w:iCs/>
          <w:spacing w:val="-6"/>
          <w:sz w:val="22"/>
          <w:szCs w:val="22"/>
        </w:rPr>
        <w:t>.1.</w:t>
      </w:r>
      <w:r w:rsidRPr="00D107AB">
        <w:rPr>
          <w:rFonts w:ascii="Sylfaen" w:hAnsi="Sylfaen"/>
          <w:i/>
          <w:iCs/>
          <w:spacing w:val="-6"/>
          <w:sz w:val="22"/>
          <w:szCs w:val="22"/>
        </w:rPr>
        <w:tab/>
        <w:t xml:space="preserve">Компания участвует в организованной ___________________ *(далее — Заказчик) </w:t>
      </w:r>
    </w:p>
    <w:p w14:paraId="27A7FB80" w14:textId="77777777" w:rsidR="003D2FE2" w:rsidRPr="00D107AB" w:rsidRDefault="003D2FE2" w:rsidP="003D2FE2">
      <w:pPr>
        <w:widowControl w:val="0"/>
        <w:tabs>
          <w:tab w:val="left" w:pos="284"/>
        </w:tabs>
        <w:spacing w:after="160"/>
        <w:ind w:left="5245"/>
        <w:jc w:val="both"/>
        <w:rPr>
          <w:rFonts w:ascii="Sylfaen" w:hAnsi="Sylfaen" w:cs="GHEA Grapalat"/>
          <w:i/>
          <w:iCs/>
          <w:sz w:val="22"/>
          <w:szCs w:val="22"/>
        </w:rPr>
      </w:pPr>
      <w:r w:rsidRPr="00D107AB">
        <w:rPr>
          <w:rFonts w:ascii="Sylfaen" w:hAnsi="Sylfaen"/>
          <w:i/>
          <w:iCs/>
          <w:sz w:val="22"/>
          <w:szCs w:val="22"/>
          <w:vertAlign w:val="superscript"/>
        </w:rPr>
        <w:t>наименование заказчика</w:t>
      </w:r>
    </w:p>
    <w:p w14:paraId="72681698" w14:textId="77777777" w:rsidR="003D2FE2" w:rsidRPr="00D107AB" w:rsidRDefault="003D2FE2" w:rsidP="003D2FE2">
      <w:pPr>
        <w:widowControl w:val="0"/>
        <w:jc w:val="both"/>
        <w:rPr>
          <w:rFonts w:ascii="Sylfaen" w:hAnsi="Sylfaen" w:cs="GHEA Grapalat"/>
          <w:i/>
          <w:iCs/>
          <w:sz w:val="22"/>
          <w:szCs w:val="22"/>
        </w:rPr>
      </w:pPr>
      <w:r w:rsidRPr="00D107AB">
        <w:rPr>
          <w:rFonts w:ascii="Sylfaen" w:hAnsi="Sylfaen"/>
          <w:i/>
          <w:iCs/>
          <w:sz w:val="22"/>
          <w:szCs w:val="22"/>
        </w:rPr>
        <w:t>процедуре закупок под кодом ____________________________________________ *.</w:t>
      </w:r>
    </w:p>
    <w:p w14:paraId="1E37AECC" w14:textId="77777777" w:rsidR="003D2FE2" w:rsidRPr="00D107AB" w:rsidRDefault="003D2FE2" w:rsidP="003D2FE2">
      <w:pPr>
        <w:widowControl w:val="0"/>
        <w:spacing w:after="160"/>
        <w:ind w:left="5245"/>
        <w:jc w:val="both"/>
        <w:rPr>
          <w:rFonts w:ascii="Sylfaen" w:hAnsi="Sylfaen" w:cs="GHEA Grapalat"/>
          <w:i/>
          <w:iCs/>
          <w:sz w:val="22"/>
          <w:szCs w:val="22"/>
        </w:rPr>
      </w:pPr>
      <w:r w:rsidRPr="00D107AB">
        <w:rPr>
          <w:rFonts w:ascii="Sylfaen" w:hAnsi="Sylfaen"/>
          <w:i/>
          <w:iCs/>
          <w:sz w:val="22"/>
          <w:szCs w:val="22"/>
          <w:vertAlign w:val="superscript"/>
        </w:rPr>
        <w:t>код процедуры</w:t>
      </w:r>
    </w:p>
    <w:p w14:paraId="59397909" w14:textId="77777777" w:rsidR="003D2FE2" w:rsidRPr="00D107AB" w:rsidRDefault="003D2FE2" w:rsidP="003D2FE2">
      <w:pPr>
        <w:widowControl w:val="0"/>
        <w:tabs>
          <w:tab w:val="left" w:pos="1134"/>
        </w:tabs>
        <w:spacing w:after="160"/>
        <w:ind w:firstLine="567"/>
        <w:jc w:val="both"/>
        <w:rPr>
          <w:rFonts w:ascii="Sylfaen" w:hAnsi="Sylfaen"/>
          <w:i/>
          <w:iCs/>
          <w:sz w:val="22"/>
          <w:szCs w:val="22"/>
        </w:rPr>
      </w:pPr>
      <w:r w:rsidRPr="00D107AB">
        <w:rPr>
          <w:rFonts w:ascii="Sylfaen" w:hAnsi="Sylfaen"/>
          <w:i/>
          <w:iCs/>
          <w:sz w:val="22"/>
          <w:szCs w:val="22"/>
        </w:rPr>
        <w:t>1.2.</w:t>
      </w:r>
      <w:r w:rsidRPr="00D107AB">
        <w:rPr>
          <w:rFonts w:ascii="Sylfaen" w:hAnsi="Sylfaen"/>
          <w:i/>
          <w:iCs/>
          <w:sz w:val="22"/>
          <w:szCs w:val="22"/>
        </w:rPr>
        <w:tab/>
      </w:r>
      <w:r w:rsidRPr="00D107AB">
        <w:rPr>
          <w:rFonts w:ascii="Sylfaen" w:hAnsi="Sylfaen" w:cs="GHEA Grapalat"/>
          <w:i/>
          <w:iCs/>
          <w:sz w:val="22"/>
          <w:szCs w:val="22"/>
        </w:rPr>
        <w:t xml:space="preserve">В качестве участника, </w:t>
      </w:r>
      <w:r w:rsidRPr="00D107AB">
        <w:rPr>
          <w:rFonts w:ascii="Sylfaen" w:hAnsi="Sylfaen" w:cs="GHEA Grapalat"/>
          <w:i/>
          <w:iCs/>
          <w:sz w:val="22"/>
          <w:szCs w:val="22"/>
          <w:lang w:val="hy-AM"/>
        </w:rPr>
        <w:t>օ</w:t>
      </w:r>
      <w:r w:rsidRPr="00D107AB">
        <w:rPr>
          <w:rFonts w:ascii="Sylfaen" w:hAnsi="Sylfaen" w:cs="GHEA Grapalat"/>
          <w:i/>
          <w:iCs/>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D107AB">
        <w:rPr>
          <w:rFonts w:ascii="Sylfaen" w:hAnsi="Sylfaen" w:cs="GHEA Grapalat"/>
          <w:i/>
          <w:iCs/>
          <w:sz w:val="22"/>
          <w:szCs w:val="22"/>
          <w:lang w:val="en-US"/>
        </w:rPr>
        <w:t>K</w:t>
      </w:r>
      <w:r w:rsidRPr="00D107AB">
        <w:rPr>
          <w:rFonts w:ascii="Sylfaen" w:hAnsi="Sylfaen" w:cs="GHEA Grapalat"/>
          <w:i/>
          <w:iCs/>
          <w:sz w:val="22"/>
          <w:szCs w:val="22"/>
        </w:rPr>
        <w:t xml:space="preserve">омпания </w:t>
      </w:r>
      <w:r w:rsidRPr="00D107AB">
        <w:rPr>
          <w:rFonts w:ascii="Sylfaen" w:hAnsi="Sylfaen"/>
          <w:i/>
          <w:iCs/>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0CE53F91" w14:textId="77777777" w:rsidR="003D2FE2" w:rsidRPr="00D107AB" w:rsidRDefault="003D2FE2" w:rsidP="003D2FE2">
      <w:pPr>
        <w:widowControl w:val="0"/>
        <w:tabs>
          <w:tab w:val="left" w:pos="1134"/>
        </w:tabs>
        <w:spacing w:after="160"/>
        <w:ind w:firstLine="567"/>
        <w:jc w:val="both"/>
        <w:rPr>
          <w:rFonts w:ascii="Sylfaen" w:hAnsi="Sylfaen" w:cs="GHEA Grapalat"/>
          <w:i/>
          <w:iCs/>
          <w:sz w:val="22"/>
          <w:szCs w:val="22"/>
        </w:rPr>
      </w:pPr>
      <w:r w:rsidRPr="00D107AB">
        <w:rPr>
          <w:rFonts w:ascii="Sylfaen" w:hAnsi="Sylfaen"/>
          <w:i/>
          <w:iCs/>
          <w:sz w:val="22"/>
          <w:szCs w:val="22"/>
        </w:rPr>
        <w:t>1.3.</w:t>
      </w:r>
      <w:r w:rsidRPr="00D107AB">
        <w:rPr>
          <w:rFonts w:ascii="Sylfaen" w:hAnsi="Sylfaen"/>
          <w:i/>
          <w:iCs/>
          <w:sz w:val="22"/>
          <w:szCs w:val="22"/>
        </w:rPr>
        <w:tab/>
        <w:t>Подписав платежное требование (далее — Требование), прилагаемое к</w:t>
      </w:r>
      <w:r w:rsidRPr="00D107AB">
        <w:rPr>
          <w:rFonts w:ascii="Sylfaen" w:hAnsi="Sylfaen"/>
          <w:i/>
          <w:iCs/>
          <w:sz w:val="22"/>
          <w:szCs w:val="22"/>
          <w:lang w:val="en-US"/>
        </w:rPr>
        <w:t> </w:t>
      </w:r>
      <w:r w:rsidRPr="00D107AB">
        <w:rPr>
          <w:rFonts w:ascii="Sylfaen" w:hAnsi="Sylfaen"/>
          <w:i/>
          <w:iCs/>
          <w:sz w:val="22"/>
          <w:szCs w:val="22"/>
        </w:rPr>
        <w:t xml:space="preserve">настоящему Соглашению о неустойке, Компания безотзывно соглашается, что: </w:t>
      </w:r>
    </w:p>
    <w:p w14:paraId="51C4435D" w14:textId="77777777" w:rsidR="003D2FE2" w:rsidRPr="00D107AB" w:rsidRDefault="003D2FE2" w:rsidP="003D2FE2">
      <w:pPr>
        <w:widowControl w:val="0"/>
        <w:tabs>
          <w:tab w:val="left" w:pos="1134"/>
        </w:tabs>
        <w:spacing w:after="160"/>
        <w:ind w:firstLine="567"/>
        <w:jc w:val="both"/>
        <w:rPr>
          <w:rFonts w:ascii="Sylfaen" w:hAnsi="Sylfaen" w:cs="GHEA Grapalat"/>
          <w:i/>
          <w:iCs/>
          <w:sz w:val="22"/>
          <w:szCs w:val="22"/>
        </w:rPr>
      </w:pPr>
      <w:r w:rsidRPr="00D107AB">
        <w:rPr>
          <w:rFonts w:ascii="Sylfaen" w:hAnsi="Sylfaen"/>
          <w:i/>
          <w:iCs/>
          <w:sz w:val="22"/>
          <w:szCs w:val="22"/>
        </w:rPr>
        <w:t>а)</w:t>
      </w:r>
      <w:r w:rsidRPr="00D107AB">
        <w:rPr>
          <w:rFonts w:ascii="Sylfaen" w:hAnsi="Sylfaen"/>
          <w:i/>
          <w:iCs/>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1592EA2" w14:textId="77777777" w:rsidR="003D2FE2" w:rsidRPr="00D107AB" w:rsidRDefault="003D2FE2" w:rsidP="003D2FE2">
      <w:pPr>
        <w:widowControl w:val="0"/>
        <w:tabs>
          <w:tab w:val="left" w:pos="1134"/>
        </w:tabs>
        <w:spacing w:after="160"/>
        <w:ind w:firstLine="567"/>
        <w:jc w:val="both"/>
        <w:rPr>
          <w:rFonts w:ascii="Sylfaen" w:hAnsi="Sylfaen" w:cs="GHEA Grapalat"/>
          <w:i/>
          <w:iCs/>
          <w:sz w:val="22"/>
          <w:szCs w:val="22"/>
        </w:rPr>
      </w:pPr>
      <w:r w:rsidRPr="00D107AB">
        <w:rPr>
          <w:rFonts w:ascii="Sylfaen" w:hAnsi="Sylfaen"/>
          <w:i/>
          <w:iCs/>
          <w:sz w:val="22"/>
          <w:szCs w:val="22"/>
        </w:rPr>
        <w:t>б)</w:t>
      </w:r>
      <w:r w:rsidRPr="00D107AB">
        <w:rPr>
          <w:rFonts w:ascii="Sylfaen" w:hAnsi="Sylfaen"/>
          <w:i/>
          <w:iCs/>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55EF39E" w14:textId="77777777" w:rsidR="003D2FE2" w:rsidRPr="00D107AB" w:rsidRDefault="003D2FE2" w:rsidP="003D2FE2">
      <w:pPr>
        <w:widowControl w:val="0"/>
        <w:tabs>
          <w:tab w:val="left" w:pos="1134"/>
        </w:tabs>
        <w:spacing w:after="160"/>
        <w:ind w:firstLine="567"/>
        <w:jc w:val="both"/>
        <w:rPr>
          <w:rFonts w:ascii="Sylfaen" w:hAnsi="Sylfaen" w:cs="GHEA Grapalat"/>
          <w:i/>
          <w:iCs/>
          <w:sz w:val="22"/>
          <w:szCs w:val="22"/>
        </w:rPr>
      </w:pPr>
      <w:r w:rsidRPr="00D107AB">
        <w:rPr>
          <w:rFonts w:ascii="Sylfaen" w:hAnsi="Sylfaen"/>
          <w:i/>
          <w:iCs/>
          <w:sz w:val="22"/>
          <w:szCs w:val="22"/>
        </w:rPr>
        <w:t>в)</w:t>
      </w:r>
      <w:r w:rsidRPr="00D107AB">
        <w:rPr>
          <w:rFonts w:ascii="Sylfaen" w:hAnsi="Sylfaen"/>
          <w:i/>
          <w:iCs/>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6B4A421" w14:textId="77777777" w:rsidR="003D2FE2" w:rsidRPr="00D107AB" w:rsidRDefault="003D2FE2" w:rsidP="003D2FE2">
      <w:pPr>
        <w:widowControl w:val="0"/>
        <w:tabs>
          <w:tab w:val="left" w:pos="1134"/>
        </w:tabs>
        <w:spacing w:after="160"/>
        <w:ind w:firstLine="567"/>
        <w:jc w:val="both"/>
        <w:rPr>
          <w:rFonts w:ascii="Sylfaen" w:hAnsi="Sylfaen" w:cs="GHEA Grapalat"/>
          <w:i/>
          <w:iCs/>
          <w:sz w:val="22"/>
          <w:szCs w:val="22"/>
        </w:rPr>
      </w:pPr>
      <w:r w:rsidRPr="00D107AB">
        <w:rPr>
          <w:rFonts w:ascii="Sylfaen" w:hAnsi="Sylfaen"/>
          <w:i/>
          <w:iCs/>
          <w:sz w:val="22"/>
          <w:szCs w:val="22"/>
        </w:rPr>
        <w:t>г)</w:t>
      </w:r>
      <w:r w:rsidRPr="00D107AB">
        <w:rPr>
          <w:rFonts w:ascii="Sylfaen" w:hAnsi="Sylfaen"/>
          <w:i/>
          <w:iCs/>
          <w:sz w:val="22"/>
          <w:szCs w:val="22"/>
        </w:rPr>
        <w:tab/>
        <w:t>Компания подтверждает, что акцептовала Требование в полном размере суммы неустойки.</w:t>
      </w:r>
    </w:p>
    <w:p w14:paraId="7B095483" w14:textId="77777777" w:rsidR="003D2FE2" w:rsidRPr="00D107AB" w:rsidRDefault="003D2FE2" w:rsidP="003D2FE2">
      <w:pPr>
        <w:widowControl w:val="0"/>
        <w:tabs>
          <w:tab w:val="left" w:pos="1134"/>
        </w:tabs>
        <w:spacing w:after="160"/>
        <w:ind w:firstLine="567"/>
        <w:jc w:val="both"/>
        <w:rPr>
          <w:rFonts w:ascii="Sylfaen" w:hAnsi="Sylfaen" w:cs="GHEA Grapalat"/>
          <w:i/>
          <w:iCs/>
          <w:sz w:val="22"/>
          <w:szCs w:val="22"/>
        </w:rPr>
      </w:pPr>
      <w:r w:rsidRPr="00D107AB">
        <w:rPr>
          <w:rFonts w:ascii="Sylfaen" w:hAnsi="Sylfaen"/>
          <w:i/>
          <w:iCs/>
          <w:sz w:val="22"/>
          <w:szCs w:val="22"/>
        </w:rPr>
        <w:t>д)</w:t>
      </w:r>
      <w:r w:rsidRPr="00D107AB">
        <w:rPr>
          <w:rFonts w:ascii="Sylfaen" w:hAnsi="Sylfaen"/>
          <w:i/>
          <w:iCs/>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w:t>
      </w:r>
      <w:r w:rsidRPr="00D107AB">
        <w:rPr>
          <w:rFonts w:ascii="Sylfaen" w:hAnsi="Sylfaen"/>
          <w:i/>
          <w:iCs/>
          <w:sz w:val="22"/>
          <w:szCs w:val="22"/>
        </w:rPr>
        <w:lastRenderedPageBreak/>
        <w:t xml:space="preserve">действия для обеспечения исполнения Требования. </w:t>
      </w:r>
    </w:p>
    <w:p w14:paraId="2FFC0D38" w14:textId="77777777" w:rsidR="003D2FE2" w:rsidRPr="00D107AB" w:rsidRDefault="003D2FE2" w:rsidP="006527F8">
      <w:pPr>
        <w:widowControl w:val="0"/>
        <w:tabs>
          <w:tab w:val="left" w:pos="1134"/>
        </w:tabs>
        <w:ind w:firstLine="567"/>
        <w:jc w:val="both"/>
        <w:rPr>
          <w:rFonts w:ascii="Sylfaen" w:hAnsi="Sylfaen" w:cs="GHEA Grapalat"/>
          <w:i/>
          <w:iCs/>
          <w:sz w:val="22"/>
          <w:szCs w:val="22"/>
        </w:rPr>
      </w:pPr>
      <w:r w:rsidRPr="00D107AB">
        <w:rPr>
          <w:rFonts w:ascii="Sylfaen" w:hAnsi="Sylfaen"/>
          <w:i/>
          <w:iCs/>
          <w:sz w:val="22"/>
          <w:szCs w:val="22"/>
        </w:rPr>
        <w:t>1.4.</w:t>
      </w:r>
      <w:r w:rsidRPr="00D107AB">
        <w:rPr>
          <w:rFonts w:ascii="Sylfaen" w:hAnsi="Sylfaen"/>
          <w:i/>
          <w:iCs/>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D107AB">
        <w:rPr>
          <w:rFonts w:ascii="Sylfaen" w:hAnsi="Sylfaen" w:cs="Courier New"/>
          <w:i/>
          <w:iCs/>
          <w:sz w:val="22"/>
          <w:szCs w:val="22"/>
          <w:lang w:val="en-US"/>
        </w:rPr>
        <w:t> </w:t>
      </w:r>
      <w:r w:rsidRPr="00D107AB">
        <w:rPr>
          <w:rFonts w:ascii="Sylfaen" w:hAnsi="Sylfaen"/>
          <w:i/>
          <w:iCs/>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393D8E9" w14:textId="77777777" w:rsidR="003D2FE2" w:rsidRPr="00D107AB" w:rsidRDefault="003D2FE2" w:rsidP="006527F8">
      <w:pPr>
        <w:widowControl w:val="0"/>
        <w:tabs>
          <w:tab w:val="left" w:pos="1134"/>
        </w:tabs>
        <w:ind w:firstLine="567"/>
        <w:jc w:val="both"/>
        <w:rPr>
          <w:rFonts w:ascii="Sylfaen" w:hAnsi="Sylfaen" w:cs="GHEA Grapalat"/>
          <w:i/>
          <w:iCs/>
          <w:sz w:val="22"/>
          <w:szCs w:val="22"/>
        </w:rPr>
      </w:pPr>
      <w:r w:rsidRPr="00D107AB">
        <w:rPr>
          <w:rFonts w:ascii="Sylfaen" w:hAnsi="Sylfaen"/>
          <w:i/>
          <w:iCs/>
          <w:sz w:val="22"/>
          <w:szCs w:val="22"/>
        </w:rPr>
        <w:t>1.5.</w:t>
      </w:r>
      <w:r w:rsidRPr="00D107AB">
        <w:rPr>
          <w:rFonts w:ascii="Sylfaen" w:hAnsi="Sylfaen"/>
          <w:i/>
          <w:iCs/>
          <w:sz w:val="22"/>
          <w:szCs w:val="22"/>
        </w:rPr>
        <w:tab/>
        <w:t>Заказчик может представить в Банк-плательщик иные дополнительные документы.</w:t>
      </w:r>
    </w:p>
    <w:p w14:paraId="09F54BFF" w14:textId="77777777" w:rsidR="003D2FE2" w:rsidRPr="00D107AB" w:rsidRDefault="003D2FE2" w:rsidP="006527F8">
      <w:pPr>
        <w:widowControl w:val="0"/>
        <w:tabs>
          <w:tab w:val="left" w:pos="1134"/>
        </w:tabs>
        <w:ind w:firstLine="567"/>
        <w:jc w:val="both"/>
        <w:rPr>
          <w:rFonts w:ascii="Sylfaen" w:hAnsi="Sylfaen" w:cs="GHEA Grapalat"/>
          <w:i/>
          <w:iCs/>
          <w:sz w:val="22"/>
          <w:szCs w:val="22"/>
        </w:rPr>
      </w:pPr>
      <w:r w:rsidRPr="00D107AB">
        <w:rPr>
          <w:rFonts w:ascii="Sylfaen" w:hAnsi="Sylfaen"/>
          <w:i/>
          <w:iCs/>
          <w:sz w:val="22"/>
          <w:szCs w:val="22"/>
        </w:rPr>
        <w:t>1.6. Банк не несет какой-либо ответственности за риски (понесенные</w:t>
      </w:r>
      <w:r w:rsidRPr="00D107AB">
        <w:rPr>
          <w:rFonts w:ascii="Sylfaen" w:hAnsi="Sylfaen" w:cs="Courier New"/>
          <w:i/>
          <w:iCs/>
          <w:sz w:val="22"/>
          <w:szCs w:val="22"/>
          <w:lang w:val="en-US"/>
        </w:rPr>
        <w:t> </w:t>
      </w:r>
      <w:r w:rsidRPr="00D107AB">
        <w:rPr>
          <w:rFonts w:ascii="Sylfaen" w:hAnsi="Sylfaen"/>
          <w:i/>
          <w:iCs/>
          <w:sz w:val="22"/>
          <w:szCs w:val="22"/>
        </w:rPr>
        <w:t>Компанией убытки) и негативные последствия, возникшие для Компании в результате уплаты Банком-плательщиком суммы, указанной в</w:t>
      </w:r>
      <w:r w:rsidRPr="00D107AB">
        <w:rPr>
          <w:rFonts w:ascii="Sylfaen" w:hAnsi="Sylfaen" w:cs="Courier New"/>
          <w:i/>
          <w:iCs/>
          <w:sz w:val="22"/>
          <w:szCs w:val="22"/>
          <w:lang w:val="en-US"/>
        </w:rPr>
        <w:t> </w:t>
      </w:r>
      <w:r w:rsidRPr="00D107AB">
        <w:rPr>
          <w:rFonts w:ascii="Sylfaen" w:hAnsi="Sylfaen"/>
          <w:i/>
          <w:iCs/>
          <w:sz w:val="22"/>
          <w:szCs w:val="22"/>
        </w:rPr>
        <w:t>Требовании. Банк не обязан проверять факты нарушения Компанией условий договора.</w:t>
      </w:r>
    </w:p>
    <w:p w14:paraId="2271381A" w14:textId="77777777" w:rsidR="003D2FE2" w:rsidRPr="00D107AB" w:rsidRDefault="003D2FE2" w:rsidP="003D2FE2">
      <w:pPr>
        <w:widowControl w:val="0"/>
        <w:tabs>
          <w:tab w:val="left" w:pos="1134"/>
        </w:tabs>
        <w:spacing w:after="160"/>
        <w:ind w:firstLine="567"/>
        <w:jc w:val="both"/>
        <w:rPr>
          <w:rFonts w:ascii="Sylfaen" w:hAnsi="Sylfaen" w:cs="GHEA Grapalat"/>
          <w:i/>
          <w:iCs/>
          <w:sz w:val="22"/>
          <w:szCs w:val="22"/>
        </w:rPr>
      </w:pPr>
      <w:r w:rsidRPr="00D107AB">
        <w:rPr>
          <w:rFonts w:ascii="Sylfaen" w:hAnsi="Sylfaen"/>
          <w:i/>
          <w:iCs/>
          <w:sz w:val="22"/>
          <w:szCs w:val="22"/>
        </w:rPr>
        <w:t>1.7.</w:t>
      </w:r>
      <w:r w:rsidRPr="00D107AB">
        <w:rPr>
          <w:rFonts w:ascii="Sylfaen" w:hAnsi="Sylfaen"/>
          <w:i/>
          <w:iCs/>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C81F557" w14:textId="77777777" w:rsidR="003D2FE2" w:rsidRPr="00D107AB" w:rsidRDefault="003D2FE2" w:rsidP="003D2FE2">
      <w:pPr>
        <w:widowControl w:val="0"/>
        <w:tabs>
          <w:tab w:val="left" w:pos="1134"/>
        </w:tabs>
        <w:spacing w:after="160"/>
        <w:ind w:firstLine="567"/>
        <w:jc w:val="both"/>
        <w:rPr>
          <w:rFonts w:ascii="Sylfaen" w:hAnsi="Sylfaen" w:cs="GHEA Grapalat"/>
          <w:i/>
          <w:iCs/>
          <w:sz w:val="22"/>
          <w:szCs w:val="22"/>
        </w:rPr>
      </w:pPr>
      <w:r w:rsidRPr="00D107AB">
        <w:rPr>
          <w:rFonts w:ascii="Sylfaen" w:hAnsi="Sylfaen"/>
          <w:i/>
          <w:iCs/>
          <w:sz w:val="22"/>
          <w:szCs w:val="22"/>
        </w:rPr>
        <w:t>1.8.</w:t>
      </w:r>
      <w:r w:rsidRPr="00D107AB">
        <w:rPr>
          <w:rFonts w:ascii="Sylfaen" w:hAnsi="Sylfaen"/>
          <w:i/>
          <w:iCs/>
          <w:sz w:val="22"/>
          <w:szCs w:val="22"/>
        </w:rPr>
        <w:tab/>
        <w:t>В случае если в течение десяти рабочих дней после представления в</w:t>
      </w:r>
      <w:r w:rsidRPr="00D107AB">
        <w:rPr>
          <w:rFonts w:ascii="Sylfaen" w:hAnsi="Sylfaen" w:cs="Courier New"/>
          <w:i/>
          <w:iCs/>
          <w:sz w:val="22"/>
          <w:szCs w:val="22"/>
          <w:lang w:val="en-US"/>
        </w:rPr>
        <w:t> </w:t>
      </w:r>
      <w:r w:rsidRPr="00D107AB">
        <w:rPr>
          <w:rFonts w:ascii="Sylfaen" w:hAnsi="Sylfaen"/>
          <w:i/>
          <w:iCs/>
          <w:sz w:val="22"/>
          <w:szCs w:val="22"/>
        </w:rPr>
        <w:t>Банк настоящего Соглашения и прилагаемого Требования по независящим от</w:t>
      </w:r>
      <w:r w:rsidRPr="00D107AB">
        <w:rPr>
          <w:rFonts w:ascii="Sylfaen" w:hAnsi="Sylfaen" w:cs="Courier New"/>
          <w:i/>
          <w:iCs/>
          <w:sz w:val="22"/>
          <w:szCs w:val="22"/>
          <w:lang w:val="en-US"/>
        </w:rPr>
        <w:t> </w:t>
      </w:r>
      <w:r w:rsidRPr="00D107AB">
        <w:rPr>
          <w:rFonts w:ascii="Sylfaen" w:hAnsi="Sylfaen"/>
          <w:i/>
          <w:iCs/>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D107AB">
        <w:rPr>
          <w:rFonts w:ascii="Sylfaen" w:hAnsi="Sylfaen" w:cs="Courier New"/>
          <w:i/>
          <w:iCs/>
          <w:sz w:val="22"/>
          <w:szCs w:val="22"/>
          <w:lang w:val="en-US"/>
        </w:rPr>
        <w:t> </w:t>
      </w:r>
      <w:r w:rsidRPr="00D107AB">
        <w:rPr>
          <w:rFonts w:ascii="Sylfaen" w:hAnsi="Sylfaen"/>
          <w:i/>
          <w:iCs/>
          <w:sz w:val="22"/>
          <w:szCs w:val="22"/>
        </w:rPr>
        <w:t>неуплатой.</w:t>
      </w:r>
    </w:p>
    <w:p w14:paraId="50ADF7C6" w14:textId="77777777" w:rsidR="003D2FE2" w:rsidRPr="00D107AB" w:rsidRDefault="003D2FE2" w:rsidP="003D2FE2">
      <w:pPr>
        <w:widowControl w:val="0"/>
        <w:spacing w:after="160"/>
        <w:jc w:val="center"/>
        <w:rPr>
          <w:rFonts w:ascii="Sylfaen" w:hAnsi="Sylfaen" w:cs="GHEA Grapalat"/>
          <w:b/>
          <w:bCs/>
          <w:i/>
          <w:iCs/>
          <w:sz w:val="22"/>
          <w:szCs w:val="22"/>
        </w:rPr>
      </w:pPr>
      <w:r w:rsidRPr="00D107AB">
        <w:rPr>
          <w:rFonts w:ascii="Sylfaen" w:hAnsi="Sylfaen"/>
          <w:b/>
          <w:i/>
          <w:iCs/>
          <w:sz w:val="22"/>
          <w:szCs w:val="22"/>
        </w:rPr>
        <w:t>2. Иные условия</w:t>
      </w:r>
    </w:p>
    <w:p w14:paraId="3D0759CC" w14:textId="77777777" w:rsidR="003D2FE2" w:rsidRPr="00D107AB" w:rsidRDefault="003D2FE2" w:rsidP="006527F8">
      <w:pPr>
        <w:widowControl w:val="0"/>
        <w:tabs>
          <w:tab w:val="left" w:pos="1134"/>
        </w:tabs>
        <w:ind w:firstLine="567"/>
        <w:jc w:val="both"/>
        <w:rPr>
          <w:rFonts w:ascii="Sylfaen" w:hAnsi="Sylfaen"/>
          <w:i/>
          <w:iCs/>
          <w:sz w:val="22"/>
          <w:szCs w:val="22"/>
        </w:rPr>
      </w:pPr>
      <w:r w:rsidRPr="00D107AB">
        <w:rPr>
          <w:rFonts w:ascii="Sylfaen" w:hAnsi="Sylfaen"/>
          <w:i/>
          <w:iCs/>
          <w:sz w:val="22"/>
          <w:szCs w:val="22"/>
        </w:rPr>
        <w:t>2.1.</w:t>
      </w:r>
      <w:r w:rsidRPr="00D107AB">
        <w:rPr>
          <w:rFonts w:ascii="Sylfaen" w:hAnsi="Sylfaen"/>
          <w:i/>
          <w:iCs/>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D107AB">
        <w:rPr>
          <w:rFonts w:ascii="Sylfaen" w:hAnsi="Sylfaen"/>
          <w:i/>
          <w:iCs/>
          <w:sz w:val="22"/>
          <w:szCs w:val="22"/>
        </w:rPr>
        <w:t>двадцатого</w:t>
      </w:r>
      <w:r w:rsidRPr="00D107AB">
        <w:rPr>
          <w:rFonts w:ascii="Sylfaen" w:hAnsi="Sylfaen"/>
          <w:i/>
          <w:iCs/>
          <w:sz w:val="22"/>
          <w:szCs w:val="22"/>
        </w:rPr>
        <w:t xml:space="preserve"> рабочего дня, следующего за днем полного принятия заказчиком результата выполнения контракта, включительно.</w:t>
      </w:r>
    </w:p>
    <w:p w14:paraId="5E0CAC0B" w14:textId="77777777" w:rsidR="003D2FE2" w:rsidRPr="00D107AB" w:rsidRDefault="003D2FE2" w:rsidP="006527F8">
      <w:pPr>
        <w:widowControl w:val="0"/>
        <w:tabs>
          <w:tab w:val="left" w:pos="1134"/>
        </w:tabs>
        <w:ind w:firstLine="567"/>
        <w:jc w:val="both"/>
        <w:rPr>
          <w:rFonts w:ascii="Sylfaen" w:hAnsi="Sylfaen" w:cs="GHEA Grapalat"/>
          <w:i/>
          <w:iCs/>
          <w:sz w:val="22"/>
          <w:szCs w:val="22"/>
        </w:rPr>
      </w:pPr>
      <w:r w:rsidRPr="00D107AB">
        <w:rPr>
          <w:rFonts w:ascii="Sylfaen" w:hAnsi="Sylfaen"/>
          <w:i/>
          <w:iCs/>
          <w:sz w:val="22"/>
          <w:szCs w:val="22"/>
        </w:rPr>
        <w:t>2.2.</w:t>
      </w:r>
      <w:r w:rsidRPr="00D107AB">
        <w:rPr>
          <w:rFonts w:ascii="Sylfaen" w:hAnsi="Sylfaen"/>
          <w:i/>
          <w:iCs/>
          <w:sz w:val="22"/>
          <w:szCs w:val="22"/>
        </w:rPr>
        <w:tab/>
        <w:t xml:space="preserve">Представив настоящее Соглашение и прилагаемое Требование в Банк-плательщик: </w:t>
      </w:r>
    </w:p>
    <w:p w14:paraId="27310008" w14:textId="77777777" w:rsidR="003D2FE2" w:rsidRPr="00D107AB" w:rsidRDefault="003D2FE2" w:rsidP="006527F8">
      <w:pPr>
        <w:widowControl w:val="0"/>
        <w:tabs>
          <w:tab w:val="left" w:pos="1134"/>
        </w:tabs>
        <w:ind w:firstLine="567"/>
        <w:jc w:val="both"/>
        <w:rPr>
          <w:rFonts w:ascii="Sylfaen" w:hAnsi="Sylfaen" w:cs="GHEA Grapalat"/>
          <w:i/>
          <w:iCs/>
          <w:sz w:val="22"/>
          <w:szCs w:val="22"/>
        </w:rPr>
      </w:pPr>
      <w:r w:rsidRPr="00D107AB">
        <w:rPr>
          <w:rFonts w:ascii="Sylfaen" w:hAnsi="Sylfaen"/>
          <w:i/>
          <w:iCs/>
          <w:sz w:val="22"/>
          <w:szCs w:val="22"/>
        </w:rPr>
        <w:t>2.2.1.</w:t>
      </w:r>
      <w:r w:rsidRPr="00D107AB">
        <w:rPr>
          <w:rFonts w:ascii="Sylfaen" w:hAnsi="Sylfaen"/>
          <w:i/>
          <w:iCs/>
          <w:sz w:val="22"/>
          <w:szCs w:val="22"/>
        </w:rPr>
        <w:tab/>
        <w:t>Заказчик подтверждает, что Компания допустила нарушение договорных обязательств, а</w:t>
      </w:r>
    </w:p>
    <w:p w14:paraId="1DDB0B2D" w14:textId="77777777" w:rsidR="003D2FE2" w:rsidRPr="00D107AB" w:rsidDel="00A13215" w:rsidRDefault="003D2FE2" w:rsidP="006527F8">
      <w:pPr>
        <w:widowControl w:val="0"/>
        <w:tabs>
          <w:tab w:val="left" w:pos="1134"/>
        </w:tabs>
        <w:ind w:firstLine="567"/>
        <w:jc w:val="both"/>
        <w:rPr>
          <w:rFonts w:ascii="Sylfaen" w:hAnsi="Sylfaen" w:cs="GHEA Grapalat"/>
          <w:i/>
          <w:iCs/>
          <w:sz w:val="22"/>
          <w:szCs w:val="22"/>
        </w:rPr>
      </w:pPr>
      <w:r w:rsidRPr="00D107AB">
        <w:rPr>
          <w:rFonts w:ascii="Sylfaen" w:hAnsi="Sylfaen"/>
          <w:i/>
          <w:iCs/>
          <w:sz w:val="22"/>
          <w:szCs w:val="22"/>
        </w:rPr>
        <w:t>2.2.2.</w:t>
      </w:r>
      <w:r w:rsidRPr="00D107AB">
        <w:rPr>
          <w:rFonts w:ascii="Sylfaen" w:hAnsi="Sylfaen"/>
          <w:i/>
          <w:iCs/>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77486FC5" w14:textId="77777777" w:rsidR="003D2FE2" w:rsidRPr="00D107AB" w:rsidRDefault="003D2FE2" w:rsidP="006527F8">
      <w:pPr>
        <w:widowControl w:val="0"/>
        <w:tabs>
          <w:tab w:val="left" w:pos="1134"/>
        </w:tabs>
        <w:ind w:firstLine="567"/>
        <w:jc w:val="both"/>
        <w:rPr>
          <w:rFonts w:ascii="Sylfaen" w:hAnsi="Sylfaen"/>
          <w:i/>
          <w:iCs/>
          <w:sz w:val="22"/>
          <w:szCs w:val="22"/>
        </w:rPr>
      </w:pPr>
      <w:r w:rsidRPr="00D107AB">
        <w:rPr>
          <w:rFonts w:ascii="Sylfaen" w:hAnsi="Sylfaen"/>
          <w:i/>
          <w:iCs/>
          <w:sz w:val="22"/>
          <w:szCs w:val="22"/>
        </w:rPr>
        <w:t>2.3.</w:t>
      </w:r>
      <w:r w:rsidRPr="00D107AB">
        <w:rPr>
          <w:rFonts w:ascii="Sylfaen" w:hAnsi="Sylfaen"/>
          <w:i/>
          <w:iCs/>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0F4E223" w14:textId="77777777" w:rsidR="003D2FE2" w:rsidRPr="00D107AB" w:rsidRDefault="003D2FE2" w:rsidP="006527F8">
      <w:pPr>
        <w:widowControl w:val="0"/>
        <w:ind w:firstLine="567"/>
        <w:jc w:val="center"/>
        <w:rPr>
          <w:rFonts w:ascii="Sylfaen" w:hAnsi="Sylfaen"/>
          <w:b/>
          <w:i/>
          <w:iCs/>
          <w:sz w:val="22"/>
          <w:szCs w:val="22"/>
        </w:rPr>
      </w:pPr>
      <w:r w:rsidRPr="00D107AB">
        <w:rPr>
          <w:rFonts w:ascii="Sylfaen" w:hAnsi="Sylfaen"/>
          <w:b/>
          <w:i/>
          <w:iCs/>
          <w:sz w:val="22"/>
          <w:szCs w:val="22"/>
        </w:rPr>
        <w:t>3. Адрес, банковские реквизиты Компании</w:t>
      </w:r>
    </w:p>
    <w:p w14:paraId="3D941F13" w14:textId="77777777" w:rsidR="003D2FE2" w:rsidRPr="00D107AB" w:rsidRDefault="003D2FE2" w:rsidP="006527F8">
      <w:pPr>
        <w:widowControl w:val="0"/>
        <w:jc w:val="both"/>
        <w:rPr>
          <w:rFonts w:ascii="Sylfaen" w:hAnsi="Sylfaen"/>
          <w:i/>
          <w:iCs/>
          <w:sz w:val="22"/>
          <w:szCs w:val="22"/>
        </w:rPr>
      </w:pPr>
      <w:r w:rsidRPr="00D107AB">
        <w:rPr>
          <w:rFonts w:ascii="Sylfaen" w:hAnsi="Sylfaen"/>
          <w:i/>
          <w:iCs/>
          <w:sz w:val="22"/>
          <w:szCs w:val="22"/>
        </w:rPr>
        <w:t>_______________________________________</w:t>
      </w:r>
    </w:p>
    <w:p w14:paraId="7678E4E1" w14:textId="77777777" w:rsidR="003D2FE2" w:rsidRPr="00D107AB" w:rsidRDefault="003D2FE2" w:rsidP="006527F8">
      <w:pPr>
        <w:widowControl w:val="0"/>
        <w:ind w:right="4250"/>
        <w:jc w:val="center"/>
        <w:rPr>
          <w:rFonts w:ascii="Sylfaen" w:hAnsi="Sylfaen"/>
          <w:i/>
          <w:iCs/>
          <w:sz w:val="22"/>
          <w:szCs w:val="22"/>
          <w:vertAlign w:val="superscript"/>
        </w:rPr>
      </w:pPr>
      <w:r w:rsidRPr="00D107AB">
        <w:rPr>
          <w:rFonts w:ascii="Sylfaen" w:hAnsi="Sylfaen"/>
          <w:i/>
          <w:iCs/>
          <w:sz w:val="22"/>
          <w:szCs w:val="22"/>
          <w:vertAlign w:val="superscript"/>
        </w:rPr>
        <w:t>наименование компании</w:t>
      </w:r>
    </w:p>
    <w:p w14:paraId="16F188CC" w14:textId="77777777" w:rsidR="003D2FE2" w:rsidRPr="00D107AB" w:rsidRDefault="003D2FE2" w:rsidP="006527F8">
      <w:pPr>
        <w:widowControl w:val="0"/>
        <w:jc w:val="both"/>
        <w:rPr>
          <w:rFonts w:ascii="Sylfaen" w:hAnsi="Sylfaen"/>
          <w:i/>
          <w:iCs/>
          <w:sz w:val="22"/>
          <w:szCs w:val="22"/>
        </w:rPr>
      </w:pPr>
      <w:r w:rsidRPr="00D107AB">
        <w:rPr>
          <w:rFonts w:ascii="Sylfaen" w:hAnsi="Sylfaen"/>
          <w:i/>
          <w:iCs/>
          <w:sz w:val="22"/>
          <w:szCs w:val="22"/>
        </w:rPr>
        <w:t>_______________________________________</w:t>
      </w:r>
    </w:p>
    <w:p w14:paraId="4B19B3BB" w14:textId="77777777" w:rsidR="003D2FE2" w:rsidRPr="00D107AB" w:rsidRDefault="003D2FE2" w:rsidP="006527F8">
      <w:pPr>
        <w:widowControl w:val="0"/>
        <w:ind w:right="4250"/>
        <w:jc w:val="center"/>
        <w:rPr>
          <w:rFonts w:ascii="Sylfaen" w:hAnsi="Sylfaen"/>
          <w:i/>
          <w:iCs/>
          <w:sz w:val="22"/>
          <w:szCs w:val="22"/>
          <w:vertAlign w:val="superscript"/>
        </w:rPr>
      </w:pPr>
      <w:r w:rsidRPr="00D107AB">
        <w:rPr>
          <w:rFonts w:ascii="Sylfaen" w:hAnsi="Sylfaen"/>
          <w:i/>
          <w:iCs/>
          <w:sz w:val="22"/>
          <w:szCs w:val="22"/>
          <w:vertAlign w:val="superscript"/>
        </w:rPr>
        <w:t>адрес компании</w:t>
      </w:r>
    </w:p>
    <w:p w14:paraId="3410DA8F" w14:textId="77777777" w:rsidR="003D2FE2" w:rsidRPr="00D107AB" w:rsidRDefault="003D2FE2" w:rsidP="003D2FE2">
      <w:pPr>
        <w:widowControl w:val="0"/>
        <w:jc w:val="both"/>
        <w:rPr>
          <w:rFonts w:ascii="Sylfaen" w:hAnsi="Sylfaen"/>
          <w:i/>
          <w:iCs/>
          <w:sz w:val="22"/>
          <w:szCs w:val="22"/>
        </w:rPr>
      </w:pPr>
      <w:r w:rsidRPr="00D107AB">
        <w:rPr>
          <w:rFonts w:ascii="Sylfaen" w:hAnsi="Sylfaen"/>
          <w:i/>
          <w:iCs/>
          <w:sz w:val="22"/>
          <w:szCs w:val="22"/>
        </w:rPr>
        <w:t>_______________________________________</w:t>
      </w:r>
    </w:p>
    <w:p w14:paraId="065E8029" w14:textId="0F1657E6" w:rsidR="003D2FE2" w:rsidRPr="00D107AB" w:rsidRDefault="003D2FE2" w:rsidP="006527F8">
      <w:pPr>
        <w:widowControl w:val="0"/>
        <w:spacing w:after="160"/>
        <w:ind w:right="4250"/>
        <w:jc w:val="center"/>
        <w:rPr>
          <w:rFonts w:ascii="Sylfaen" w:hAnsi="Sylfaen"/>
          <w:i/>
          <w:iCs/>
          <w:sz w:val="22"/>
          <w:szCs w:val="22"/>
          <w:vertAlign w:val="superscript"/>
          <w:lang w:val="hy-AM"/>
        </w:rPr>
      </w:pPr>
      <w:r w:rsidRPr="00D107AB">
        <w:rPr>
          <w:rFonts w:ascii="Sylfaen" w:hAnsi="Sylfaen"/>
          <w:i/>
          <w:iCs/>
          <w:sz w:val="22"/>
          <w:szCs w:val="22"/>
          <w:vertAlign w:val="superscript"/>
        </w:rPr>
        <w:t>наименование обслуживающего компанию банка</w:t>
      </w:r>
    </w:p>
    <w:p w14:paraId="72675C6A" w14:textId="17C26807" w:rsidR="003D2FE2" w:rsidRPr="00D107AB" w:rsidRDefault="003D2FE2" w:rsidP="003D2FE2">
      <w:pPr>
        <w:widowControl w:val="0"/>
        <w:spacing w:after="160"/>
        <w:jc w:val="right"/>
        <w:rPr>
          <w:rFonts w:ascii="Sylfaen" w:hAnsi="Sylfaen"/>
          <w:i/>
          <w:iCs/>
          <w:sz w:val="22"/>
          <w:szCs w:val="22"/>
        </w:rPr>
      </w:pPr>
      <w:r w:rsidRPr="00D107AB">
        <w:rPr>
          <w:rFonts w:ascii="Sylfaen" w:hAnsi="Sylfaen"/>
          <w:i/>
          <w:iCs/>
          <w:sz w:val="22"/>
          <w:szCs w:val="22"/>
        </w:rPr>
        <w:t>М. П.</w:t>
      </w:r>
    </w:p>
    <w:p w14:paraId="02513F34" w14:textId="77777777" w:rsidR="003D2FE2" w:rsidRPr="00D107AB" w:rsidRDefault="003D2FE2" w:rsidP="003D2FE2">
      <w:pPr>
        <w:widowControl w:val="0"/>
        <w:spacing w:after="160"/>
        <w:jc w:val="both"/>
        <w:rPr>
          <w:rFonts w:ascii="Sylfaen" w:hAnsi="Sylfaen"/>
          <w:i/>
          <w:iCs/>
          <w:sz w:val="22"/>
          <w:szCs w:val="22"/>
        </w:rPr>
      </w:pPr>
      <w:r w:rsidRPr="00D107AB">
        <w:rPr>
          <w:rFonts w:ascii="Sylfaen" w:hAnsi="Sylfaen"/>
          <w:i/>
          <w:iCs/>
          <w:sz w:val="22"/>
          <w:szCs w:val="22"/>
        </w:rPr>
        <w:t>День/месяц/год</w:t>
      </w:r>
    </w:p>
    <w:p w14:paraId="4BA21868" w14:textId="77777777" w:rsidR="003D2FE2" w:rsidRPr="00D107AB" w:rsidRDefault="003D2FE2" w:rsidP="003D2FE2">
      <w:pPr>
        <w:widowControl w:val="0"/>
        <w:spacing w:after="160"/>
        <w:jc w:val="both"/>
        <w:rPr>
          <w:rFonts w:ascii="Sylfaen" w:hAnsi="Sylfaen"/>
          <w:i/>
          <w:iCs/>
          <w:sz w:val="22"/>
          <w:szCs w:val="22"/>
          <w:lang w:val="hy-AM"/>
        </w:rPr>
      </w:pPr>
    </w:p>
    <w:p w14:paraId="49D323E4" w14:textId="77777777" w:rsidR="001005B0" w:rsidRPr="00D107AB" w:rsidRDefault="001005B0" w:rsidP="006527F8">
      <w:pPr>
        <w:widowControl w:val="0"/>
        <w:spacing w:after="160"/>
        <w:ind w:right="565"/>
        <w:rPr>
          <w:rFonts w:ascii="Sylfaen" w:hAnsi="Sylfaen"/>
          <w:b/>
          <w:i/>
          <w:iCs/>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D107AB" w14:paraId="6D9DDC3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14D0DF" w14:textId="77777777" w:rsidR="00C3421C" w:rsidRPr="00D107AB" w:rsidRDefault="00C3421C" w:rsidP="00C3421C">
            <w:pPr>
              <w:widowControl w:val="0"/>
              <w:tabs>
                <w:tab w:val="left" w:pos="3402"/>
              </w:tabs>
              <w:spacing w:after="160"/>
              <w:ind w:left="360"/>
              <w:rPr>
                <w:rFonts w:ascii="Sylfaen" w:hAnsi="Sylfaen" w:cs="Sylfaen"/>
                <w:b/>
                <w:bCs/>
                <w:i/>
                <w:iCs/>
                <w:lang w:val="en-US"/>
              </w:rPr>
            </w:pPr>
            <w:r w:rsidRPr="00D107AB">
              <w:rPr>
                <w:rFonts w:ascii="Sylfaen" w:hAnsi="Sylfaen"/>
                <w:b/>
                <w:i/>
                <w:iCs/>
                <w:lang w:val="en-US"/>
              </w:rPr>
              <w:lastRenderedPageBreak/>
              <w:t>1.</w:t>
            </w:r>
            <w:r w:rsidRPr="00D107AB">
              <w:rPr>
                <w:rFonts w:ascii="Sylfaen" w:hAnsi="Sylfaen"/>
                <w:b/>
                <w:i/>
                <w:iCs/>
                <w:lang w:val="en-US"/>
              </w:rPr>
              <w:tab/>
            </w:r>
            <w:r w:rsidRPr="00D107AB">
              <w:rPr>
                <w:rFonts w:ascii="Sylfaen" w:hAnsi="Sylfaen"/>
                <w:b/>
                <w:i/>
                <w:iCs/>
              </w:rPr>
              <w:t xml:space="preserve">ПЛАТЕЖНОЕ ТРЕБОВАНИЕ </w:t>
            </w:r>
            <w:r w:rsidRPr="00D107AB">
              <w:rPr>
                <w:rFonts w:ascii="Sylfaen" w:hAnsi="Sylfaen"/>
                <w:b/>
                <w:i/>
                <w:iCs/>
                <w:lang w:val="en-US"/>
              </w:rPr>
              <w:t>*</w:t>
            </w:r>
          </w:p>
        </w:tc>
      </w:tr>
      <w:tr w:rsidR="00B138F3" w:rsidRPr="00D107AB" w14:paraId="34802753"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153431" w14:textId="77777777" w:rsidR="00C3421C" w:rsidRPr="00D107AB" w:rsidRDefault="00C3421C" w:rsidP="00DE2AE3">
            <w:pPr>
              <w:widowControl w:val="0"/>
              <w:tabs>
                <w:tab w:val="left" w:pos="855"/>
              </w:tabs>
              <w:spacing w:after="160"/>
              <w:ind w:left="360"/>
              <w:rPr>
                <w:rFonts w:ascii="Sylfaen" w:hAnsi="Sylfaen" w:cs="Sylfaen"/>
                <w:i/>
                <w:iCs/>
              </w:rPr>
            </w:pPr>
            <w:r w:rsidRPr="00D107AB">
              <w:rPr>
                <w:rFonts w:ascii="Sylfaen" w:hAnsi="Sylfaen"/>
                <w:i/>
                <w:iCs/>
              </w:rPr>
              <w:t>2.</w:t>
            </w:r>
            <w:r w:rsidRPr="00D107AB">
              <w:rPr>
                <w:rFonts w:ascii="Sylfaen" w:hAnsi="Sylfaen"/>
                <w:i/>
                <w:iCs/>
              </w:rPr>
              <w:tab/>
              <w:t xml:space="preserve">Номер </w:t>
            </w:r>
          </w:p>
        </w:tc>
      </w:tr>
      <w:tr w:rsidR="00B138F3" w:rsidRPr="00D107AB" w14:paraId="20A53CD7"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7167BB" w14:textId="77777777" w:rsidR="00C3421C" w:rsidRPr="00D107AB" w:rsidRDefault="00C3421C" w:rsidP="00DE2AE3">
            <w:pPr>
              <w:widowControl w:val="0"/>
              <w:tabs>
                <w:tab w:val="left" w:pos="3390"/>
              </w:tabs>
              <w:spacing w:after="160"/>
              <w:ind w:left="322"/>
              <w:rPr>
                <w:rFonts w:ascii="Sylfaen" w:hAnsi="Sylfaen" w:cs="Sylfaen"/>
                <w:i/>
                <w:iCs/>
              </w:rPr>
            </w:pPr>
            <w:r w:rsidRPr="00D107AB">
              <w:rPr>
                <w:rFonts w:ascii="Sylfaen" w:hAnsi="Sylfaen"/>
                <w:i/>
                <w:iCs/>
              </w:rPr>
              <w:t>3</w:t>
            </w:r>
            <w:r w:rsidRPr="00D107AB">
              <w:rPr>
                <w:rFonts w:ascii="Sylfaen" w:hAnsi="Sylfaen"/>
                <w:i/>
                <w:iCs/>
              </w:rPr>
              <w:tab/>
              <w:t>Дата представления: "___" ___ 20___г.</w:t>
            </w:r>
          </w:p>
        </w:tc>
      </w:tr>
      <w:tr w:rsidR="00B138F3" w:rsidRPr="00D107AB" w14:paraId="086180AD"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1BB7A7" w14:textId="77777777" w:rsidR="00C3421C" w:rsidRPr="00D107AB" w:rsidRDefault="00C3421C" w:rsidP="00DE2AE3">
            <w:pPr>
              <w:widowControl w:val="0"/>
              <w:tabs>
                <w:tab w:val="left" w:pos="855"/>
              </w:tabs>
              <w:spacing w:after="160"/>
              <w:ind w:left="360"/>
              <w:rPr>
                <w:rFonts w:ascii="Sylfaen" w:hAnsi="Sylfaen"/>
                <w:i/>
                <w:iCs/>
              </w:rPr>
            </w:pPr>
            <w:r w:rsidRPr="00D107AB">
              <w:rPr>
                <w:rFonts w:ascii="Sylfaen" w:hAnsi="Sylfaen"/>
                <w:i/>
                <w:iCs/>
              </w:rPr>
              <w:t>4.</w:t>
            </w:r>
            <w:r w:rsidRPr="00D107AB">
              <w:rPr>
                <w:rFonts w:ascii="Sylfaen" w:hAnsi="Sylfaen"/>
                <w:i/>
                <w:iCs/>
              </w:rPr>
              <w:tab/>
              <w:t>Наименование, или имя, фамилия плательщика (Компания:</w:t>
            </w:r>
          </w:p>
        </w:tc>
      </w:tr>
      <w:tr w:rsidR="00B138F3" w:rsidRPr="00D107AB" w14:paraId="43426995"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921BD4" w14:textId="77777777" w:rsidR="00C3421C" w:rsidRPr="00D107AB" w:rsidRDefault="00C3421C" w:rsidP="00DE2AE3">
            <w:pPr>
              <w:widowControl w:val="0"/>
              <w:tabs>
                <w:tab w:val="left" w:pos="855"/>
              </w:tabs>
              <w:spacing w:after="160"/>
              <w:ind w:left="360"/>
              <w:rPr>
                <w:rFonts w:ascii="Sylfaen" w:hAnsi="Sylfaen"/>
                <w:i/>
                <w:iCs/>
              </w:rPr>
            </w:pPr>
            <w:r w:rsidRPr="00D107AB">
              <w:rPr>
                <w:rFonts w:ascii="Sylfaen" w:hAnsi="Sylfaen"/>
                <w:i/>
                <w:iCs/>
              </w:rPr>
              <w:t>5.</w:t>
            </w:r>
            <w:r w:rsidRPr="00D107AB">
              <w:rPr>
                <w:rFonts w:ascii="Sylfaen" w:hAnsi="Sylfaen"/>
                <w:i/>
                <w:iCs/>
              </w:rPr>
              <w:tab/>
              <w:t>Обслуживающая плательщика Финансовая организация (банк):</w:t>
            </w:r>
          </w:p>
        </w:tc>
      </w:tr>
      <w:tr w:rsidR="00B138F3" w:rsidRPr="00D107AB" w14:paraId="5FCEE90E"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D9639A" w14:textId="77777777" w:rsidR="00C3421C" w:rsidRPr="00D107AB" w:rsidRDefault="00C3421C" w:rsidP="00DE2AE3">
            <w:pPr>
              <w:widowControl w:val="0"/>
              <w:tabs>
                <w:tab w:val="left" w:pos="855"/>
              </w:tabs>
              <w:spacing w:after="160"/>
              <w:ind w:left="360"/>
              <w:rPr>
                <w:rFonts w:ascii="Sylfaen" w:hAnsi="Sylfaen"/>
                <w:i/>
                <w:iCs/>
              </w:rPr>
            </w:pPr>
            <w:r w:rsidRPr="00D107AB">
              <w:rPr>
                <w:rFonts w:ascii="Sylfaen" w:hAnsi="Sylfaen"/>
                <w:i/>
                <w:iCs/>
              </w:rPr>
              <w:t>6.</w:t>
            </w:r>
            <w:r w:rsidRPr="00D107AB">
              <w:rPr>
                <w:rFonts w:ascii="Sylfaen" w:hAnsi="Sylfaen"/>
                <w:i/>
                <w:iCs/>
              </w:rPr>
              <w:tab/>
              <w:t>Номер счета плательщика:</w:t>
            </w:r>
          </w:p>
        </w:tc>
      </w:tr>
      <w:tr w:rsidR="00B138F3" w:rsidRPr="00D107AB" w14:paraId="7AD32774"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CF9D52" w14:textId="77777777" w:rsidR="00C3421C" w:rsidRPr="00D107AB" w:rsidRDefault="00C3421C" w:rsidP="00DE2AE3">
            <w:pPr>
              <w:widowControl w:val="0"/>
              <w:tabs>
                <w:tab w:val="left" w:pos="855"/>
              </w:tabs>
              <w:spacing w:after="160"/>
              <w:ind w:left="360"/>
              <w:rPr>
                <w:rFonts w:ascii="Sylfaen" w:hAnsi="Sylfaen"/>
                <w:i/>
                <w:iCs/>
              </w:rPr>
            </w:pPr>
            <w:r w:rsidRPr="00D107AB">
              <w:rPr>
                <w:rFonts w:ascii="Sylfaen" w:hAnsi="Sylfaen"/>
                <w:i/>
                <w:iCs/>
              </w:rPr>
              <w:t>7.</w:t>
            </w:r>
            <w:r w:rsidRPr="00D107AB">
              <w:rPr>
                <w:rFonts w:ascii="Sylfaen" w:hAnsi="Sylfaen"/>
                <w:i/>
                <w:iCs/>
              </w:rPr>
              <w:tab/>
              <w:t>УНН плательщика:</w:t>
            </w:r>
          </w:p>
        </w:tc>
      </w:tr>
      <w:tr w:rsidR="00B138F3" w:rsidRPr="00D107AB" w14:paraId="65B9E9E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9D9716" w14:textId="77777777" w:rsidR="00C3421C" w:rsidRPr="00D107AB" w:rsidRDefault="00C3421C" w:rsidP="00DE2AE3">
            <w:pPr>
              <w:widowControl w:val="0"/>
              <w:tabs>
                <w:tab w:val="left" w:pos="855"/>
              </w:tabs>
              <w:spacing w:after="160"/>
              <w:ind w:left="360"/>
              <w:rPr>
                <w:rFonts w:ascii="Sylfaen" w:hAnsi="Sylfaen"/>
                <w:i/>
                <w:iCs/>
              </w:rPr>
            </w:pPr>
            <w:r w:rsidRPr="00D107AB">
              <w:rPr>
                <w:rFonts w:ascii="Sylfaen" w:hAnsi="Sylfaen"/>
                <w:i/>
                <w:iCs/>
              </w:rPr>
              <w:t>8.</w:t>
            </w:r>
            <w:r w:rsidRPr="00D107AB">
              <w:rPr>
                <w:rFonts w:ascii="Sylfaen" w:hAnsi="Sylfaen"/>
                <w:i/>
                <w:iCs/>
              </w:rPr>
              <w:tab/>
              <w:t>НЗОУ плательщика:</w:t>
            </w:r>
          </w:p>
        </w:tc>
      </w:tr>
      <w:tr w:rsidR="00FE1A92" w:rsidRPr="00D107AB" w14:paraId="7F3CE29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4F24A0" w14:textId="47A08DAB" w:rsidR="00FE1A92" w:rsidRPr="00FE1A92" w:rsidRDefault="00FE1A92" w:rsidP="00FE1A92">
            <w:pPr>
              <w:widowControl w:val="0"/>
              <w:tabs>
                <w:tab w:val="left" w:pos="855"/>
              </w:tabs>
              <w:spacing w:after="160"/>
              <w:ind w:left="360"/>
              <w:rPr>
                <w:rFonts w:ascii="Sylfaen" w:hAnsi="Sylfaen"/>
                <w:i/>
                <w:iCs/>
              </w:rPr>
            </w:pPr>
            <w:r w:rsidRPr="00FE1A92">
              <w:rPr>
                <w:rFonts w:ascii="Sylfaen" w:hAnsi="Sylfaen"/>
                <w:i/>
              </w:rPr>
              <w:t>9.</w:t>
            </w:r>
            <w:r w:rsidRPr="00FE1A92">
              <w:rPr>
                <w:rFonts w:ascii="Sylfaen" w:hAnsi="Sylfaen"/>
                <w:i/>
              </w:rPr>
              <w:tab/>
              <w:t xml:space="preserve">Наименование, или имя, фамилия бенефициара: </w:t>
            </w:r>
            <w:r w:rsidRPr="00FE1A92">
              <w:rPr>
                <w:rFonts w:ascii="Sylfaen" w:hAnsi="Sylfaen"/>
                <w:i/>
                <w:iCs/>
                <w:spacing w:val="6"/>
                <w:lang w:val="hy-AM"/>
              </w:rPr>
              <w:t>ГНКО «Гюмрийская средняя школа № 23» Ширакской области РА</w:t>
            </w:r>
          </w:p>
        </w:tc>
      </w:tr>
      <w:tr w:rsidR="00FE1A92" w:rsidRPr="00D107AB" w14:paraId="146340D5"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CCC9B6" w14:textId="242171DF" w:rsidR="00FE1A92" w:rsidRPr="00FE1A92" w:rsidRDefault="00FE1A92" w:rsidP="00FE1A92">
            <w:pPr>
              <w:widowControl w:val="0"/>
              <w:tabs>
                <w:tab w:val="left" w:pos="855"/>
              </w:tabs>
              <w:spacing w:after="160"/>
              <w:ind w:left="360"/>
              <w:rPr>
                <w:rFonts w:ascii="Sylfaen" w:hAnsi="Sylfaen"/>
                <w:i/>
                <w:iCs/>
              </w:rPr>
            </w:pPr>
            <w:r w:rsidRPr="00FE1A92">
              <w:rPr>
                <w:rFonts w:ascii="Sylfaen" w:hAnsi="Sylfaen"/>
                <w:i/>
              </w:rPr>
              <w:t>10.</w:t>
            </w:r>
            <w:r w:rsidRPr="00FE1A92">
              <w:rPr>
                <w:rFonts w:ascii="Sylfaen" w:hAnsi="Sylfaen"/>
                <w:i/>
              </w:rPr>
              <w:tab/>
              <w:t>НЗОУ бенефициара (не заполняется)</w:t>
            </w:r>
          </w:p>
        </w:tc>
      </w:tr>
      <w:tr w:rsidR="00FE1A92" w:rsidRPr="00D107AB" w14:paraId="24125191"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BAEC91" w14:textId="348F8337" w:rsidR="00FE1A92" w:rsidRPr="00FE1A92" w:rsidRDefault="00FE1A92" w:rsidP="00FE1A92">
            <w:pPr>
              <w:widowControl w:val="0"/>
              <w:tabs>
                <w:tab w:val="left" w:pos="855"/>
              </w:tabs>
              <w:spacing w:after="160"/>
              <w:ind w:left="360"/>
              <w:rPr>
                <w:rFonts w:ascii="Sylfaen" w:hAnsi="Sylfaen"/>
                <w:i/>
                <w:iCs/>
              </w:rPr>
            </w:pPr>
            <w:r w:rsidRPr="00FE1A92">
              <w:rPr>
                <w:rFonts w:ascii="Sylfaen" w:hAnsi="Sylfaen"/>
                <w:i/>
              </w:rPr>
              <w:t>11.</w:t>
            </w:r>
            <w:r w:rsidRPr="00FE1A92">
              <w:rPr>
                <w:rFonts w:ascii="Sylfaen" w:hAnsi="Sylfaen"/>
                <w:i/>
              </w:rPr>
              <w:tab/>
              <w:t>УНН бенефициара:</w:t>
            </w:r>
            <w:r w:rsidRPr="00FE1A92">
              <w:rPr>
                <w:rFonts w:ascii="Sylfaen" w:hAnsi="Sylfaen" w:cs="Arial"/>
                <w:i/>
                <w:color w:val="222222"/>
                <w:sz w:val="22"/>
                <w:szCs w:val="22"/>
                <w:shd w:val="clear" w:color="auto" w:fill="FFFFFF"/>
                <w:lang w:val="hy-AM"/>
              </w:rPr>
              <w:t xml:space="preserve">05546185 </w:t>
            </w:r>
          </w:p>
        </w:tc>
      </w:tr>
      <w:tr w:rsidR="00FE1A92" w:rsidRPr="00D107AB" w14:paraId="5BFD02FB"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CFE7D0" w14:textId="08E3BD1F" w:rsidR="00FE1A92" w:rsidRPr="00FE1A92" w:rsidRDefault="00FE1A92" w:rsidP="00FE1A92">
            <w:pPr>
              <w:widowControl w:val="0"/>
              <w:tabs>
                <w:tab w:val="left" w:pos="855"/>
              </w:tabs>
              <w:spacing w:after="160"/>
              <w:ind w:left="360"/>
              <w:rPr>
                <w:rFonts w:ascii="Sylfaen" w:hAnsi="Sylfaen"/>
                <w:i/>
                <w:iCs/>
              </w:rPr>
            </w:pPr>
            <w:r w:rsidRPr="00FE1A92">
              <w:rPr>
                <w:rFonts w:ascii="Sylfaen" w:hAnsi="Sylfaen"/>
                <w:i/>
              </w:rPr>
              <w:t>12.</w:t>
            </w:r>
            <w:r w:rsidRPr="00FE1A92">
              <w:rPr>
                <w:rFonts w:ascii="Sylfaen" w:hAnsi="Sylfaen"/>
                <w:i/>
              </w:rPr>
              <w:tab/>
              <w:t>Обслуживающая бенефициара Финансовая организация (банк): Казначейство РА</w:t>
            </w:r>
          </w:p>
        </w:tc>
      </w:tr>
      <w:tr w:rsidR="00FE1A92" w:rsidRPr="00D107AB" w14:paraId="00FBCD81"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685118" w14:textId="21B6A5AB" w:rsidR="00FE1A92" w:rsidRPr="00FE1A92" w:rsidRDefault="00FE1A92" w:rsidP="00FE1A92">
            <w:pPr>
              <w:widowControl w:val="0"/>
              <w:tabs>
                <w:tab w:val="left" w:pos="855"/>
              </w:tabs>
              <w:spacing w:after="160"/>
              <w:ind w:left="360"/>
              <w:rPr>
                <w:rFonts w:ascii="Sylfaen" w:hAnsi="Sylfaen"/>
                <w:i/>
                <w:iCs/>
                <w:lang w:val="hy-AM"/>
              </w:rPr>
            </w:pPr>
            <w:r w:rsidRPr="00FE1A92">
              <w:rPr>
                <w:rFonts w:ascii="Sylfaen" w:hAnsi="Sylfaen"/>
                <w:i/>
              </w:rPr>
              <w:t>13.</w:t>
            </w:r>
            <w:r w:rsidRPr="00FE1A92">
              <w:rPr>
                <w:rFonts w:ascii="Sylfaen" w:hAnsi="Sylfaen"/>
                <w:i/>
              </w:rPr>
              <w:tab/>
              <w:t>Номер счета бенефициара (сч.№)</w:t>
            </w:r>
            <w:r w:rsidRPr="00FE1A92">
              <w:rPr>
                <w:rFonts w:ascii="Sylfaen" w:hAnsi="Sylfaen" w:cs="Arial"/>
                <w:i/>
                <w:color w:val="222222"/>
                <w:sz w:val="22"/>
                <w:szCs w:val="22"/>
                <w:shd w:val="clear" w:color="auto" w:fill="FFFFFF"/>
                <w:lang w:val="hy-AM"/>
              </w:rPr>
              <w:t>900218000355</w:t>
            </w:r>
          </w:p>
        </w:tc>
      </w:tr>
      <w:tr w:rsidR="00FE1A92" w:rsidRPr="00D107AB" w14:paraId="560AF780"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0781CA" w14:textId="77777777" w:rsidR="00FE1A92" w:rsidRPr="00FE1A92" w:rsidRDefault="00FE1A92" w:rsidP="00FE1A92">
            <w:pPr>
              <w:widowControl w:val="0"/>
              <w:tabs>
                <w:tab w:val="left" w:pos="855"/>
              </w:tabs>
              <w:spacing w:after="160"/>
              <w:ind w:left="360"/>
              <w:rPr>
                <w:rFonts w:ascii="Sylfaen" w:hAnsi="Sylfaen"/>
                <w:i/>
                <w:iCs/>
              </w:rPr>
            </w:pPr>
            <w:r w:rsidRPr="00FE1A92">
              <w:rPr>
                <w:rFonts w:ascii="Sylfaen" w:hAnsi="Sylfaen"/>
                <w:i/>
                <w:iCs/>
              </w:rPr>
              <w:t>14.</w:t>
            </w:r>
            <w:r w:rsidRPr="00FE1A92">
              <w:rPr>
                <w:rFonts w:ascii="Sylfaen" w:hAnsi="Sylfaen"/>
                <w:i/>
                <w:iCs/>
              </w:rPr>
              <w:tab/>
              <w:t>Сумма (цифрами и прописью):</w:t>
            </w:r>
          </w:p>
        </w:tc>
      </w:tr>
      <w:tr w:rsidR="00FE1A92" w:rsidRPr="00D107AB" w14:paraId="2A9567B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C5DBFD" w14:textId="77777777" w:rsidR="00FE1A92" w:rsidRPr="00FE1A92" w:rsidRDefault="00FE1A92" w:rsidP="00FE1A92">
            <w:pPr>
              <w:widowControl w:val="0"/>
              <w:tabs>
                <w:tab w:val="left" w:pos="855"/>
              </w:tabs>
              <w:spacing w:after="160"/>
              <w:ind w:left="360"/>
              <w:rPr>
                <w:rFonts w:ascii="Sylfaen" w:hAnsi="Sylfaen"/>
                <w:i/>
                <w:iCs/>
              </w:rPr>
            </w:pPr>
            <w:r w:rsidRPr="00FE1A92">
              <w:rPr>
                <w:rFonts w:ascii="Sylfaen" w:hAnsi="Sylfaen"/>
                <w:i/>
                <w:iCs/>
              </w:rPr>
              <w:t>15.</w:t>
            </w:r>
            <w:r w:rsidRPr="00FE1A92">
              <w:rPr>
                <w:rFonts w:ascii="Sylfaen" w:hAnsi="Sylfaen"/>
                <w:i/>
                <w:iCs/>
              </w:rPr>
              <w:tab/>
              <w:t>Акцептованная сумма (цифрами и прописью) (предусмотрена для частичного акцепта указанной суммы, который не применяется)</w:t>
            </w:r>
          </w:p>
        </w:tc>
      </w:tr>
      <w:tr w:rsidR="00FE1A92" w:rsidRPr="00D107AB" w14:paraId="1D70F6E2"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B93D49" w14:textId="77777777" w:rsidR="00FE1A92" w:rsidRPr="00D107AB" w:rsidRDefault="00FE1A92" w:rsidP="00FE1A92">
            <w:pPr>
              <w:widowControl w:val="0"/>
              <w:tabs>
                <w:tab w:val="left" w:pos="855"/>
              </w:tabs>
              <w:spacing w:after="160"/>
              <w:ind w:left="360"/>
              <w:rPr>
                <w:rFonts w:ascii="Sylfaen" w:hAnsi="Sylfaen"/>
                <w:i/>
                <w:iCs/>
              </w:rPr>
            </w:pPr>
            <w:r w:rsidRPr="00D107AB">
              <w:rPr>
                <w:rFonts w:ascii="Sylfaen" w:hAnsi="Sylfaen"/>
                <w:i/>
                <w:iCs/>
              </w:rPr>
              <w:t>16.</w:t>
            </w:r>
            <w:r w:rsidRPr="00D107AB">
              <w:rPr>
                <w:rFonts w:ascii="Sylfaen" w:hAnsi="Sylfaen"/>
                <w:i/>
                <w:iCs/>
              </w:rPr>
              <w:tab/>
              <w:t>Валюта (прописью и по коду):</w:t>
            </w:r>
          </w:p>
        </w:tc>
      </w:tr>
      <w:tr w:rsidR="00FE1A92" w:rsidRPr="00D107AB" w14:paraId="73BFFCF7"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BBFC05" w14:textId="77777777" w:rsidR="00FE1A92" w:rsidRPr="00D107AB" w:rsidRDefault="00FE1A92" w:rsidP="00FE1A92">
            <w:pPr>
              <w:widowControl w:val="0"/>
              <w:tabs>
                <w:tab w:val="left" w:pos="855"/>
              </w:tabs>
              <w:spacing w:after="160"/>
              <w:ind w:left="360"/>
              <w:rPr>
                <w:rFonts w:ascii="Sylfaen" w:hAnsi="Sylfaen"/>
                <w:i/>
                <w:iCs/>
              </w:rPr>
            </w:pPr>
            <w:r w:rsidRPr="00D107AB">
              <w:rPr>
                <w:rFonts w:ascii="Sylfaen" w:hAnsi="Sylfaen"/>
                <w:i/>
                <w:iCs/>
              </w:rPr>
              <w:t>17.</w:t>
            </w:r>
            <w:r w:rsidRPr="00D107AB">
              <w:rPr>
                <w:rFonts w:ascii="Sylfaen" w:hAnsi="Sylfaen"/>
                <w:i/>
                <w:iCs/>
              </w:rPr>
              <w:tab/>
              <w:t>Цель сделки (уплаты): (для обеспечения квалификации)</w:t>
            </w:r>
          </w:p>
        </w:tc>
      </w:tr>
      <w:tr w:rsidR="00FE1A92" w:rsidRPr="00D107AB" w14:paraId="0C7C8B3A"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275895EE" w14:textId="77777777" w:rsidR="00FE1A92" w:rsidRPr="00D107AB" w:rsidRDefault="00FE1A92" w:rsidP="00FE1A92">
            <w:pPr>
              <w:widowControl w:val="0"/>
              <w:tabs>
                <w:tab w:val="left" w:pos="855"/>
              </w:tabs>
              <w:spacing w:after="160"/>
              <w:ind w:left="360"/>
              <w:rPr>
                <w:rFonts w:ascii="Sylfaen" w:hAnsi="Sylfaen"/>
                <w:i/>
                <w:iCs/>
              </w:rPr>
            </w:pPr>
            <w:r w:rsidRPr="00D107AB">
              <w:rPr>
                <w:rFonts w:ascii="Sylfaen" w:hAnsi="Sylfaen"/>
                <w:i/>
                <w:iCs/>
              </w:rPr>
              <w:t>18.</w:t>
            </w:r>
            <w:r w:rsidRPr="00D107AB">
              <w:rPr>
                <w:rFonts w:ascii="Sylfaen" w:hAnsi="Sylfaen"/>
                <w:i/>
                <w:iCs/>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FE1A92" w:rsidRPr="00D107AB" w14:paraId="17773D62"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F5F9A7" w14:textId="77777777" w:rsidR="00FE1A92" w:rsidRPr="00D107AB" w:rsidRDefault="00FE1A92" w:rsidP="00FE1A92">
            <w:pPr>
              <w:widowControl w:val="0"/>
              <w:tabs>
                <w:tab w:val="left" w:pos="855"/>
              </w:tabs>
              <w:spacing w:after="160"/>
              <w:ind w:left="360"/>
              <w:rPr>
                <w:rFonts w:ascii="Sylfaen" w:hAnsi="Sylfaen"/>
                <w:i/>
                <w:iCs/>
              </w:rPr>
            </w:pPr>
            <w:r w:rsidRPr="00D107AB">
              <w:rPr>
                <w:rFonts w:ascii="Sylfaen" w:hAnsi="Sylfaen"/>
                <w:i/>
                <w:iCs/>
              </w:rPr>
              <w:t>19.</w:t>
            </w:r>
            <w:r w:rsidRPr="00D107AB">
              <w:rPr>
                <w:rFonts w:ascii="Sylfaen" w:hAnsi="Sylfaen"/>
                <w:i/>
                <w:iCs/>
                <w:lang w:val="en-US"/>
              </w:rPr>
              <w:tab/>
            </w:r>
            <w:r w:rsidRPr="00D107AB">
              <w:rPr>
                <w:rFonts w:ascii="Sylfaen" w:hAnsi="Sylfaen"/>
                <w:i/>
                <w:iCs/>
              </w:rPr>
              <w:t>Условия оплаты: &lt;акцептованный платеж&gt;</w:t>
            </w:r>
          </w:p>
        </w:tc>
      </w:tr>
      <w:tr w:rsidR="00FE1A92" w:rsidRPr="00D107AB" w14:paraId="7E147926"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7A978A" w14:textId="77777777" w:rsidR="00FE1A92" w:rsidRPr="00D107AB" w:rsidRDefault="00FE1A92" w:rsidP="00FE1A92">
            <w:pPr>
              <w:widowControl w:val="0"/>
              <w:tabs>
                <w:tab w:val="left" w:pos="855"/>
              </w:tabs>
              <w:spacing w:after="160"/>
              <w:ind w:left="360"/>
              <w:rPr>
                <w:rFonts w:ascii="Sylfaen" w:hAnsi="Sylfaen"/>
                <w:i/>
                <w:iCs/>
                <w:lang w:val="en-US"/>
              </w:rPr>
            </w:pPr>
            <w:r w:rsidRPr="00D107AB">
              <w:rPr>
                <w:rFonts w:ascii="Sylfaen" w:hAnsi="Sylfaen"/>
                <w:i/>
                <w:iCs/>
              </w:rPr>
              <w:t>20.</w:t>
            </w:r>
            <w:r w:rsidRPr="00D107AB">
              <w:rPr>
                <w:rFonts w:ascii="Sylfaen" w:hAnsi="Sylfaen"/>
                <w:i/>
                <w:iCs/>
                <w:lang w:val="en-US"/>
              </w:rPr>
              <w:tab/>
            </w:r>
            <w:r w:rsidRPr="00D107AB">
              <w:rPr>
                <w:rFonts w:ascii="Sylfaen" w:hAnsi="Sylfaen"/>
                <w:i/>
                <w:iCs/>
              </w:rPr>
              <w:t>Количество прилагаемых страниц: --- страниц</w:t>
            </w:r>
          </w:p>
        </w:tc>
      </w:tr>
      <w:tr w:rsidR="00FE1A92" w:rsidRPr="00D107AB" w14:paraId="18D0151C"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727895D8" w14:textId="77777777" w:rsidR="00FE1A92" w:rsidRPr="00D107AB" w:rsidRDefault="00FE1A92" w:rsidP="00FE1A92">
            <w:pPr>
              <w:widowControl w:val="0"/>
              <w:tabs>
                <w:tab w:val="left" w:pos="851"/>
              </w:tabs>
              <w:spacing w:after="160"/>
              <w:rPr>
                <w:rFonts w:ascii="Sylfaen" w:hAnsi="Sylfaen" w:cs="Sylfaen"/>
                <w:i/>
                <w:iCs/>
              </w:rPr>
            </w:pPr>
            <w:r w:rsidRPr="00D107AB">
              <w:rPr>
                <w:rFonts w:ascii="Sylfaen" w:hAnsi="Sylfaen"/>
                <w:i/>
                <w:iCs/>
              </w:rPr>
              <w:t>22.а.</w:t>
            </w:r>
            <w:r w:rsidRPr="00D107AB">
              <w:rPr>
                <w:rFonts w:ascii="Sylfaen" w:hAnsi="Sylfaen"/>
                <w:i/>
                <w:iCs/>
              </w:rPr>
              <w:tab/>
              <w:t>Подписи бенефициара</w:t>
            </w:r>
          </w:p>
          <w:p w14:paraId="1719872B" w14:textId="77777777" w:rsidR="00FE1A92" w:rsidRPr="00D107AB" w:rsidRDefault="00FE1A92" w:rsidP="00FE1A92">
            <w:pPr>
              <w:widowControl w:val="0"/>
              <w:spacing w:after="160"/>
              <w:rPr>
                <w:rFonts w:ascii="Sylfaen" w:hAnsi="Sylfaen" w:cs="Sylfaen"/>
                <w:i/>
                <w:iCs/>
              </w:rPr>
            </w:pPr>
          </w:p>
          <w:p w14:paraId="49632E4C" w14:textId="77777777" w:rsidR="00FE1A92" w:rsidRPr="00D107AB" w:rsidRDefault="00FE1A92" w:rsidP="00FE1A92">
            <w:pPr>
              <w:widowControl w:val="0"/>
              <w:spacing w:after="160"/>
              <w:jc w:val="right"/>
              <w:rPr>
                <w:rFonts w:ascii="Sylfaen" w:hAnsi="Sylfaen" w:cs="Tahoma"/>
                <w:i/>
                <w:iCs/>
              </w:rPr>
            </w:pPr>
            <w:r w:rsidRPr="00D107AB">
              <w:rPr>
                <w:rFonts w:ascii="Sylfaen" w:hAnsi="Sylfaen"/>
                <w:i/>
                <w:iCs/>
              </w:rPr>
              <w:t>/____________________/</w:t>
            </w:r>
          </w:p>
          <w:p w14:paraId="7CF403DB" w14:textId="77777777" w:rsidR="00FE1A92" w:rsidRPr="00D107AB" w:rsidRDefault="00FE1A92" w:rsidP="00FE1A92">
            <w:pPr>
              <w:widowControl w:val="0"/>
              <w:spacing w:after="160"/>
              <w:rPr>
                <w:rFonts w:ascii="Sylfaen" w:hAnsi="Sylfaen" w:cs="Sylfaen"/>
                <w:i/>
                <w:iCs/>
              </w:rPr>
            </w:pPr>
          </w:p>
          <w:p w14:paraId="3844D821" w14:textId="77777777" w:rsidR="00FE1A92" w:rsidRPr="00D107AB" w:rsidRDefault="00FE1A92" w:rsidP="00FE1A92">
            <w:pPr>
              <w:widowControl w:val="0"/>
              <w:spacing w:after="160"/>
              <w:jc w:val="right"/>
              <w:rPr>
                <w:rFonts w:ascii="Sylfaen" w:hAnsi="Sylfaen" w:cs="Sylfaen"/>
                <w:i/>
                <w:iCs/>
              </w:rPr>
            </w:pPr>
            <w:r w:rsidRPr="00D107AB">
              <w:rPr>
                <w:rFonts w:ascii="Sylfaen" w:hAnsi="Sylfaen"/>
                <w:i/>
                <w:iCs/>
              </w:rPr>
              <w:t>/____________________/</w:t>
            </w:r>
          </w:p>
          <w:p w14:paraId="44242F4C" w14:textId="77777777" w:rsidR="00FE1A92" w:rsidRPr="00D107AB" w:rsidRDefault="00FE1A92" w:rsidP="00FE1A92">
            <w:pPr>
              <w:widowControl w:val="0"/>
              <w:spacing w:after="160"/>
              <w:rPr>
                <w:rFonts w:ascii="Sylfaen" w:hAnsi="Sylfaen" w:cs="Sylfaen"/>
                <w:i/>
                <w:iCs/>
              </w:rPr>
            </w:pPr>
          </w:p>
          <w:p w14:paraId="3B375120" w14:textId="77777777" w:rsidR="00FE1A92" w:rsidRPr="00D107AB" w:rsidRDefault="00FE1A92" w:rsidP="00FE1A92">
            <w:pPr>
              <w:widowControl w:val="0"/>
              <w:tabs>
                <w:tab w:val="left" w:pos="4545"/>
              </w:tabs>
              <w:spacing w:after="160"/>
              <w:rPr>
                <w:rFonts w:ascii="Sylfaen" w:hAnsi="Sylfaen" w:cs="Sylfaen"/>
                <w:i/>
                <w:iCs/>
              </w:rPr>
            </w:pPr>
            <w:r w:rsidRPr="00D107AB">
              <w:rPr>
                <w:rFonts w:ascii="Sylfaen" w:hAnsi="Sylfaen"/>
                <w:i/>
                <w:iCs/>
              </w:rPr>
              <w:lastRenderedPageBreak/>
              <w:t>22.б.</w:t>
            </w:r>
            <w:r w:rsidRPr="00D107AB">
              <w:rPr>
                <w:rFonts w:ascii="Sylfaen" w:hAnsi="Sylfaen"/>
                <w:i/>
                <w:iCs/>
              </w:rPr>
              <w:tab/>
              <w:t>М. П.</w:t>
            </w:r>
          </w:p>
          <w:p w14:paraId="542FFC49" w14:textId="77777777" w:rsidR="00FE1A92" w:rsidRPr="00D107AB" w:rsidRDefault="00FE1A92" w:rsidP="00FE1A92">
            <w:pPr>
              <w:widowControl w:val="0"/>
              <w:spacing w:after="160"/>
              <w:rPr>
                <w:rFonts w:ascii="Sylfaen" w:hAnsi="Sylfaen" w:cs="Sylfaen"/>
                <w:i/>
                <w:iCs/>
              </w:rPr>
            </w:pPr>
          </w:p>
        </w:tc>
        <w:tc>
          <w:tcPr>
            <w:tcW w:w="5364" w:type="dxa"/>
            <w:tcBorders>
              <w:top w:val="nil"/>
              <w:left w:val="nil"/>
              <w:bottom w:val="single" w:sz="4" w:space="0" w:color="auto"/>
              <w:right w:val="single" w:sz="4" w:space="0" w:color="auto"/>
            </w:tcBorders>
            <w:noWrap/>
          </w:tcPr>
          <w:p w14:paraId="4FEE572F" w14:textId="77777777" w:rsidR="00FE1A92" w:rsidRPr="00D107AB" w:rsidRDefault="00FE1A92" w:rsidP="00FE1A92">
            <w:pPr>
              <w:widowControl w:val="0"/>
              <w:tabs>
                <w:tab w:val="left" w:pos="905"/>
              </w:tabs>
              <w:spacing w:after="160"/>
              <w:rPr>
                <w:rFonts w:ascii="Sylfaen" w:hAnsi="Sylfaen" w:cs="Sylfaen"/>
                <w:i/>
                <w:iCs/>
              </w:rPr>
            </w:pPr>
            <w:r w:rsidRPr="00D107AB">
              <w:rPr>
                <w:rFonts w:ascii="Sylfaen" w:hAnsi="Sylfaen"/>
                <w:i/>
                <w:iCs/>
              </w:rPr>
              <w:lastRenderedPageBreak/>
              <w:t>21.а.</w:t>
            </w:r>
            <w:r w:rsidRPr="00D107AB">
              <w:rPr>
                <w:rFonts w:ascii="Sylfaen" w:hAnsi="Sylfaen"/>
                <w:i/>
                <w:iCs/>
              </w:rPr>
              <w:tab/>
              <w:t> Подписи плательщика:</w:t>
            </w:r>
          </w:p>
          <w:p w14:paraId="059377AD" w14:textId="77777777" w:rsidR="00FE1A92" w:rsidRPr="00D107AB" w:rsidRDefault="00FE1A92" w:rsidP="00FE1A92">
            <w:pPr>
              <w:widowControl w:val="0"/>
              <w:spacing w:after="160"/>
              <w:rPr>
                <w:rFonts w:ascii="Sylfaen" w:hAnsi="Sylfaen" w:cs="Sylfaen"/>
                <w:i/>
                <w:iCs/>
              </w:rPr>
            </w:pPr>
          </w:p>
          <w:p w14:paraId="0562D3E9" w14:textId="77777777" w:rsidR="00FE1A92" w:rsidRPr="00D107AB" w:rsidRDefault="00FE1A92" w:rsidP="00FE1A92">
            <w:pPr>
              <w:widowControl w:val="0"/>
              <w:spacing w:after="160"/>
              <w:jc w:val="right"/>
              <w:rPr>
                <w:rFonts w:ascii="Sylfaen" w:hAnsi="Sylfaen" w:cs="Sylfaen"/>
                <w:i/>
                <w:iCs/>
              </w:rPr>
            </w:pPr>
            <w:r w:rsidRPr="00D107AB">
              <w:rPr>
                <w:rFonts w:ascii="Sylfaen" w:hAnsi="Sylfaen"/>
                <w:i/>
                <w:iCs/>
              </w:rPr>
              <w:t>/____________________/</w:t>
            </w:r>
          </w:p>
          <w:p w14:paraId="3B683DA1" w14:textId="77777777" w:rsidR="00FE1A92" w:rsidRPr="00D107AB" w:rsidRDefault="00FE1A92" w:rsidP="00FE1A92">
            <w:pPr>
              <w:widowControl w:val="0"/>
              <w:spacing w:after="160"/>
              <w:jc w:val="right"/>
              <w:rPr>
                <w:rFonts w:ascii="Sylfaen" w:hAnsi="Sylfaen" w:cs="Tahoma"/>
                <w:i/>
                <w:iCs/>
              </w:rPr>
            </w:pPr>
          </w:p>
          <w:p w14:paraId="291114DE" w14:textId="77777777" w:rsidR="00FE1A92" w:rsidRPr="00D107AB" w:rsidRDefault="00FE1A92" w:rsidP="00FE1A92">
            <w:pPr>
              <w:widowControl w:val="0"/>
              <w:spacing w:after="160"/>
              <w:jc w:val="right"/>
              <w:rPr>
                <w:rFonts w:ascii="Sylfaen" w:hAnsi="Sylfaen" w:cs="Sylfaen"/>
                <w:i/>
                <w:iCs/>
              </w:rPr>
            </w:pPr>
            <w:r w:rsidRPr="00D107AB">
              <w:rPr>
                <w:rFonts w:ascii="Sylfaen" w:hAnsi="Sylfaen"/>
                <w:i/>
                <w:iCs/>
              </w:rPr>
              <w:t>/____________________/</w:t>
            </w:r>
          </w:p>
          <w:p w14:paraId="0F5A5827" w14:textId="77777777" w:rsidR="00FE1A92" w:rsidRPr="00D107AB" w:rsidRDefault="00FE1A92" w:rsidP="00FE1A92">
            <w:pPr>
              <w:widowControl w:val="0"/>
              <w:spacing w:after="160"/>
              <w:rPr>
                <w:rFonts w:ascii="Sylfaen" w:hAnsi="Sylfaen" w:cs="Sylfaen"/>
                <w:i/>
                <w:iCs/>
              </w:rPr>
            </w:pPr>
          </w:p>
          <w:p w14:paraId="17F478EF" w14:textId="77777777" w:rsidR="00FE1A92" w:rsidRPr="00D107AB" w:rsidRDefault="00FE1A92" w:rsidP="00FE1A92">
            <w:pPr>
              <w:widowControl w:val="0"/>
              <w:tabs>
                <w:tab w:val="left" w:pos="4539"/>
              </w:tabs>
              <w:spacing w:after="160"/>
              <w:rPr>
                <w:rFonts w:ascii="Sylfaen" w:hAnsi="Sylfaen" w:cs="Sylfaen"/>
                <w:i/>
                <w:iCs/>
              </w:rPr>
            </w:pPr>
            <w:r w:rsidRPr="00D107AB">
              <w:rPr>
                <w:rFonts w:ascii="Sylfaen" w:hAnsi="Sylfaen"/>
                <w:i/>
                <w:iCs/>
              </w:rPr>
              <w:lastRenderedPageBreak/>
              <w:t>21.б.</w:t>
            </w:r>
            <w:r w:rsidRPr="00D107AB">
              <w:rPr>
                <w:rFonts w:ascii="Sylfaen" w:hAnsi="Sylfaen"/>
                <w:i/>
                <w:iCs/>
              </w:rPr>
              <w:tab/>
              <w:t>М. П.</w:t>
            </w:r>
          </w:p>
        </w:tc>
      </w:tr>
      <w:tr w:rsidR="00FE1A92" w:rsidRPr="00D107AB" w14:paraId="7E806B10"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01C69410" w14:textId="77777777" w:rsidR="00FE1A92" w:rsidRPr="00D107AB" w:rsidRDefault="00FE1A92" w:rsidP="00FE1A92">
            <w:pPr>
              <w:widowControl w:val="0"/>
              <w:spacing w:after="160"/>
              <w:rPr>
                <w:rFonts w:ascii="Sylfaen" w:hAnsi="Sylfaen" w:cs="Tahoma"/>
                <w:i/>
                <w:iCs/>
              </w:rPr>
            </w:pPr>
            <w:r w:rsidRPr="00D107AB">
              <w:rPr>
                <w:rFonts w:ascii="Sylfaen" w:hAnsi="Sylfaen"/>
                <w:i/>
                <w:iCs/>
              </w:rPr>
              <w:lastRenderedPageBreak/>
              <w:t>24.а.</w:t>
            </w:r>
            <w:r w:rsidRPr="00D107AB">
              <w:rPr>
                <w:rFonts w:ascii="Sylfaen" w:hAnsi="Sylfaen"/>
                <w:i/>
                <w:iCs/>
              </w:rPr>
              <w:tab/>
              <w:t xml:space="preserve"> Обслуживающая бенефициара финансовая организация </w:t>
            </w:r>
          </w:p>
          <w:p w14:paraId="3A2AE8D4" w14:textId="77777777" w:rsidR="00FE1A92" w:rsidRPr="00D107AB" w:rsidRDefault="00FE1A92" w:rsidP="00FE1A92">
            <w:pPr>
              <w:widowControl w:val="0"/>
              <w:spacing w:after="160"/>
              <w:rPr>
                <w:rFonts w:ascii="Sylfaen" w:hAnsi="Sylfaen"/>
                <w:i/>
                <w:iCs/>
              </w:rPr>
            </w:pPr>
          </w:p>
          <w:p w14:paraId="1B32DDA5" w14:textId="77777777" w:rsidR="00FE1A92" w:rsidRPr="00D107AB" w:rsidRDefault="00FE1A92" w:rsidP="00FE1A92">
            <w:pPr>
              <w:widowControl w:val="0"/>
              <w:jc w:val="right"/>
              <w:rPr>
                <w:rFonts w:ascii="Sylfaen" w:hAnsi="Sylfaen" w:cs="Tahoma"/>
                <w:i/>
                <w:iCs/>
              </w:rPr>
            </w:pPr>
            <w:r w:rsidRPr="00D107AB">
              <w:rPr>
                <w:rFonts w:ascii="Sylfaen" w:hAnsi="Sylfaen"/>
                <w:i/>
                <w:iCs/>
              </w:rPr>
              <w:t>/____________________/</w:t>
            </w:r>
          </w:p>
          <w:p w14:paraId="096DB825" w14:textId="77777777" w:rsidR="00FE1A92" w:rsidRPr="00D107AB" w:rsidRDefault="00FE1A92" w:rsidP="00FE1A92">
            <w:pPr>
              <w:widowControl w:val="0"/>
              <w:spacing w:after="160"/>
              <w:ind w:left="3828" w:right="13"/>
              <w:jc w:val="both"/>
              <w:rPr>
                <w:rFonts w:ascii="Sylfaen" w:hAnsi="Sylfaen" w:cs="Sylfaen"/>
                <w:i/>
                <w:iCs/>
                <w:vertAlign w:val="superscript"/>
              </w:rPr>
            </w:pPr>
            <w:r w:rsidRPr="00D107AB">
              <w:rPr>
                <w:rFonts w:ascii="Sylfaen" w:hAnsi="Sylfaen"/>
                <w:i/>
                <w:iCs/>
                <w:vertAlign w:val="superscript"/>
              </w:rPr>
              <w:t>подпись/</w:t>
            </w:r>
          </w:p>
          <w:p w14:paraId="513E1591" w14:textId="77777777" w:rsidR="00FE1A92" w:rsidRPr="00D107AB" w:rsidRDefault="00FE1A92" w:rsidP="00FE1A92">
            <w:pPr>
              <w:widowControl w:val="0"/>
              <w:spacing w:after="160"/>
              <w:rPr>
                <w:rFonts w:ascii="Sylfaen" w:hAnsi="Sylfaen" w:cs="Tahoma"/>
                <w:i/>
                <w:iCs/>
              </w:rPr>
            </w:pPr>
          </w:p>
          <w:p w14:paraId="55CE495F" w14:textId="77777777" w:rsidR="00FE1A92" w:rsidRPr="00D107AB" w:rsidRDefault="00FE1A92" w:rsidP="00FE1A92">
            <w:pPr>
              <w:widowControl w:val="0"/>
              <w:spacing w:after="160"/>
              <w:rPr>
                <w:rFonts w:ascii="Sylfaen" w:hAnsi="Sylfaen" w:cs="Arial"/>
                <w:i/>
                <w:iCs/>
              </w:rPr>
            </w:pPr>
          </w:p>
        </w:tc>
        <w:tc>
          <w:tcPr>
            <w:tcW w:w="5364" w:type="dxa"/>
            <w:tcBorders>
              <w:top w:val="single" w:sz="4" w:space="0" w:color="auto"/>
              <w:left w:val="nil"/>
              <w:right w:val="single" w:sz="4" w:space="0" w:color="auto"/>
            </w:tcBorders>
            <w:noWrap/>
          </w:tcPr>
          <w:p w14:paraId="65E1985A" w14:textId="77777777" w:rsidR="00FE1A92" w:rsidRPr="00D107AB" w:rsidRDefault="00FE1A92" w:rsidP="00FE1A92">
            <w:pPr>
              <w:widowControl w:val="0"/>
              <w:spacing w:after="160"/>
              <w:rPr>
                <w:rFonts w:ascii="Sylfaen" w:hAnsi="Sylfaen" w:cs="Tahoma"/>
                <w:i/>
                <w:iCs/>
              </w:rPr>
            </w:pPr>
            <w:r w:rsidRPr="00D107AB">
              <w:rPr>
                <w:rFonts w:ascii="Sylfaen" w:hAnsi="Sylfaen"/>
                <w:i/>
                <w:iCs/>
              </w:rPr>
              <w:t>23.а.</w:t>
            </w:r>
            <w:r w:rsidRPr="00D107AB">
              <w:rPr>
                <w:rFonts w:ascii="Sylfaen" w:hAnsi="Sylfaen"/>
                <w:i/>
                <w:iCs/>
              </w:rPr>
              <w:tab/>
              <w:t xml:space="preserve"> Обслуживающая плательщика финансовая организация </w:t>
            </w:r>
          </w:p>
          <w:p w14:paraId="1A9EA28B" w14:textId="77777777" w:rsidR="00FE1A92" w:rsidRPr="00D107AB" w:rsidRDefault="00FE1A92" w:rsidP="00FE1A92">
            <w:pPr>
              <w:widowControl w:val="0"/>
              <w:spacing w:after="160"/>
              <w:rPr>
                <w:rFonts w:ascii="Sylfaen" w:hAnsi="Sylfaen" w:cs="Tahoma"/>
                <w:i/>
                <w:iCs/>
              </w:rPr>
            </w:pPr>
          </w:p>
          <w:p w14:paraId="52CE6CE9" w14:textId="77777777" w:rsidR="00FE1A92" w:rsidRPr="00D107AB" w:rsidRDefault="00FE1A92" w:rsidP="00FE1A92">
            <w:pPr>
              <w:widowControl w:val="0"/>
              <w:jc w:val="right"/>
              <w:rPr>
                <w:rFonts w:ascii="Sylfaen" w:hAnsi="Sylfaen" w:cs="Tahoma"/>
                <w:i/>
                <w:iCs/>
              </w:rPr>
            </w:pPr>
            <w:r w:rsidRPr="00D107AB">
              <w:rPr>
                <w:rFonts w:ascii="Sylfaen" w:hAnsi="Sylfaen"/>
                <w:i/>
                <w:iCs/>
              </w:rPr>
              <w:t>/____________________/</w:t>
            </w:r>
          </w:p>
          <w:p w14:paraId="54350C3F" w14:textId="77777777" w:rsidR="00FE1A92" w:rsidRPr="00D107AB" w:rsidRDefault="00FE1A92" w:rsidP="00FE1A92">
            <w:pPr>
              <w:widowControl w:val="0"/>
              <w:spacing w:after="160"/>
              <w:ind w:right="983"/>
              <w:jc w:val="right"/>
              <w:rPr>
                <w:rFonts w:ascii="Sylfaen" w:hAnsi="Sylfaen" w:cs="Sylfaen"/>
                <w:i/>
                <w:iCs/>
                <w:vertAlign w:val="superscript"/>
              </w:rPr>
            </w:pPr>
            <w:r w:rsidRPr="00D107AB">
              <w:rPr>
                <w:rFonts w:ascii="Sylfaen" w:hAnsi="Sylfaen"/>
                <w:i/>
                <w:iCs/>
                <w:vertAlign w:val="superscript"/>
              </w:rPr>
              <w:t>/подпись/</w:t>
            </w:r>
          </w:p>
          <w:p w14:paraId="1223B26B" w14:textId="77777777" w:rsidR="00FE1A92" w:rsidRPr="00D107AB" w:rsidRDefault="00FE1A92" w:rsidP="00FE1A92">
            <w:pPr>
              <w:widowControl w:val="0"/>
              <w:spacing w:after="160"/>
              <w:rPr>
                <w:rFonts w:ascii="Sylfaen" w:hAnsi="Sylfaen" w:cs="Arial"/>
                <w:i/>
                <w:iCs/>
              </w:rPr>
            </w:pPr>
          </w:p>
        </w:tc>
      </w:tr>
      <w:tr w:rsidR="00FE1A92" w:rsidRPr="00D107AB" w14:paraId="77192487"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1F984DDC" w14:textId="77777777" w:rsidR="00FE1A92" w:rsidRPr="00D107AB" w:rsidRDefault="00FE1A92" w:rsidP="00FE1A92">
            <w:pPr>
              <w:widowControl w:val="0"/>
              <w:tabs>
                <w:tab w:val="left" w:pos="4678"/>
              </w:tabs>
              <w:spacing w:after="160"/>
              <w:rPr>
                <w:rFonts w:ascii="Sylfaen" w:hAnsi="Sylfaen" w:cs="Sylfaen"/>
                <w:i/>
                <w:iCs/>
              </w:rPr>
            </w:pPr>
            <w:r w:rsidRPr="00D107AB">
              <w:rPr>
                <w:rFonts w:ascii="Sylfaen" w:hAnsi="Sylfaen"/>
                <w:i/>
                <w:iCs/>
              </w:rPr>
              <w:t>24.б.</w:t>
            </w:r>
            <w:r w:rsidRPr="00D107AB">
              <w:rPr>
                <w:rFonts w:ascii="Sylfaen" w:hAnsi="Sylfaen"/>
                <w:i/>
                <w:iCs/>
              </w:rPr>
              <w:tab/>
              <w:t>М. П.</w:t>
            </w:r>
          </w:p>
          <w:p w14:paraId="30EFACF1" w14:textId="77777777" w:rsidR="00FE1A92" w:rsidRPr="00D107AB" w:rsidRDefault="00FE1A92" w:rsidP="00FE1A92">
            <w:pPr>
              <w:widowControl w:val="0"/>
              <w:spacing w:after="160"/>
              <w:rPr>
                <w:rFonts w:ascii="Sylfaen" w:hAnsi="Sylfaen" w:cs="Sylfaen"/>
                <w:i/>
                <w:iCs/>
              </w:rPr>
            </w:pPr>
          </w:p>
          <w:p w14:paraId="75CA5FFB" w14:textId="77777777" w:rsidR="00FE1A92" w:rsidRPr="00D107AB" w:rsidRDefault="00FE1A92" w:rsidP="00FE1A92">
            <w:pPr>
              <w:widowControl w:val="0"/>
              <w:spacing w:after="160"/>
              <w:ind w:right="155"/>
              <w:jc w:val="right"/>
              <w:rPr>
                <w:rFonts w:ascii="Sylfaen" w:hAnsi="Sylfaen" w:cs="Sylfaen"/>
                <w:i/>
                <w:iCs/>
                <w:lang w:val="en-US"/>
              </w:rPr>
            </w:pPr>
            <w:r w:rsidRPr="00D107AB">
              <w:rPr>
                <w:rFonts w:ascii="Sylfaen" w:hAnsi="Sylfaen"/>
                <w:i/>
                <w:iCs/>
              </w:rPr>
              <w:t xml:space="preserve">24.в"___" ___ 20___ г. </w:t>
            </w:r>
          </w:p>
        </w:tc>
        <w:tc>
          <w:tcPr>
            <w:tcW w:w="5364" w:type="dxa"/>
            <w:tcBorders>
              <w:top w:val="nil"/>
              <w:left w:val="nil"/>
              <w:bottom w:val="single" w:sz="4" w:space="0" w:color="auto"/>
              <w:right w:val="single" w:sz="4" w:space="0" w:color="auto"/>
            </w:tcBorders>
            <w:noWrap/>
            <w:vAlign w:val="bottom"/>
          </w:tcPr>
          <w:p w14:paraId="6FD1167E" w14:textId="77777777" w:rsidR="00FE1A92" w:rsidRPr="00D107AB" w:rsidRDefault="00FE1A92" w:rsidP="00FE1A92">
            <w:pPr>
              <w:widowControl w:val="0"/>
              <w:tabs>
                <w:tab w:val="left" w:pos="4554"/>
              </w:tabs>
              <w:spacing w:after="160"/>
              <w:rPr>
                <w:rFonts w:ascii="Sylfaen" w:hAnsi="Sylfaen" w:cs="Sylfaen"/>
                <w:i/>
                <w:iCs/>
              </w:rPr>
            </w:pPr>
            <w:r w:rsidRPr="00D107AB">
              <w:rPr>
                <w:rFonts w:ascii="Sylfaen" w:hAnsi="Sylfaen"/>
                <w:i/>
                <w:iCs/>
              </w:rPr>
              <w:t>23.б.</w:t>
            </w:r>
            <w:r w:rsidRPr="00D107AB">
              <w:rPr>
                <w:rFonts w:ascii="Sylfaen" w:hAnsi="Sylfaen"/>
                <w:i/>
                <w:iCs/>
              </w:rPr>
              <w:tab/>
              <w:t>М. П.</w:t>
            </w:r>
          </w:p>
          <w:p w14:paraId="4358D8C8" w14:textId="77777777" w:rsidR="00FE1A92" w:rsidRPr="00D107AB" w:rsidRDefault="00FE1A92" w:rsidP="00FE1A92">
            <w:pPr>
              <w:widowControl w:val="0"/>
              <w:spacing w:after="160"/>
              <w:rPr>
                <w:rFonts w:ascii="Sylfaen" w:hAnsi="Sylfaen"/>
                <w:i/>
                <w:iCs/>
              </w:rPr>
            </w:pPr>
          </w:p>
          <w:p w14:paraId="428157FC" w14:textId="77777777" w:rsidR="00FE1A92" w:rsidRPr="00D107AB" w:rsidRDefault="00FE1A92" w:rsidP="00FE1A92">
            <w:pPr>
              <w:widowControl w:val="0"/>
              <w:spacing w:after="160"/>
              <w:jc w:val="right"/>
              <w:rPr>
                <w:rFonts w:ascii="Sylfaen" w:hAnsi="Sylfaen" w:cs="Sylfaen"/>
                <w:i/>
                <w:iCs/>
              </w:rPr>
            </w:pPr>
            <w:r w:rsidRPr="00D107AB">
              <w:rPr>
                <w:rFonts w:ascii="Sylfaen" w:hAnsi="Sylfaen"/>
                <w:i/>
                <w:iCs/>
              </w:rPr>
              <w:t>23.в Дата исполнения: "___" ___ 20___г.</w:t>
            </w:r>
          </w:p>
        </w:tc>
      </w:tr>
    </w:tbl>
    <w:p w14:paraId="1A9B41E9" w14:textId="77777777" w:rsidR="00C3421C" w:rsidRPr="00D107AB" w:rsidRDefault="00C3421C" w:rsidP="00C3421C">
      <w:pPr>
        <w:widowControl w:val="0"/>
        <w:spacing w:after="160"/>
        <w:jc w:val="center"/>
        <w:rPr>
          <w:rFonts w:ascii="Sylfaen" w:hAnsi="Sylfaen" w:cs="Sylfaen"/>
          <w:i/>
          <w:iCs/>
        </w:rPr>
      </w:pPr>
    </w:p>
    <w:p w14:paraId="513C4CA7" w14:textId="77777777" w:rsidR="00C3421C" w:rsidRPr="00D107AB" w:rsidRDefault="00C3421C" w:rsidP="00C3421C">
      <w:pPr>
        <w:rPr>
          <w:rFonts w:ascii="Sylfaen" w:hAnsi="Sylfaen" w:cs="Sylfaen"/>
          <w:i/>
          <w:iCs/>
        </w:rPr>
      </w:pPr>
      <w:r w:rsidRPr="00D107AB">
        <w:rPr>
          <w:rFonts w:ascii="Sylfaen" w:hAnsi="Sylfaen" w:cs="Sylfaen"/>
          <w:i/>
          <w:iCs/>
        </w:rPr>
        <w:t xml:space="preserve">*  </w:t>
      </w:r>
      <w:r w:rsidRPr="00D107AB">
        <w:rPr>
          <w:rFonts w:ascii="Sylfaen" w:hAnsi="Sylfaen"/>
          <w:i/>
          <w:iCs/>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15587AD" w14:textId="77777777" w:rsidR="00C3421C" w:rsidRPr="00D107AB" w:rsidRDefault="00C3421C" w:rsidP="00C3421C">
      <w:pPr>
        <w:rPr>
          <w:rFonts w:ascii="Sylfaen" w:hAnsi="Sylfaen" w:cs="Sylfaen"/>
          <w:i/>
          <w:iCs/>
        </w:rPr>
      </w:pPr>
      <w:r w:rsidRPr="00D107AB">
        <w:rPr>
          <w:rFonts w:ascii="Sylfaen" w:hAnsi="Sylfaen" w:cs="Sylfaen"/>
          <w:i/>
          <w:iCs/>
        </w:rPr>
        <w:br w:type="page"/>
      </w:r>
    </w:p>
    <w:p w14:paraId="1942A5A2" w14:textId="77777777" w:rsidR="00C3421C" w:rsidRPr="00D107AB" w:rsidRDefault="00C3421C" w:rsidP="00C3421C">
      <w:pPr>
        <w:widowControl w:val="0"/>
        <w:spacing w:after="160"/>
        <w:ind w:left="567" w:right="565"/>
        <w:jc w:val="center"/>
        <w:rPr>
          <w:rFonts w:ascii="Sylfaen" w:hAnsi="Sylfaen"/>
          <w:b/>
          <w:i/>
          <w:iCs/>
        </w:rPr>
      </w:pPr>
      <w:r w:rsidRPr="00D107AB">
        <w:rPr>
          <w:rFonts w:ascii="Sylfaen" w:hAnsi="Sylfaen"/>
          <w:b/>
          <w:i/>
          <w:iCs/>
        </w:rPr>
        <w:lastRenderedPageBreak/>
        <w:t xml:space="preserve">Обязательные реквизиты платежного требования </w:t>
      </w:r>
      <w:r w:rsidRPr="00D107AB">
        <w:rPr>
          <w:rFonts w:ascii="Sylfaen" w:hAnsi="Sylfaen"/>
          <w:b/>
          <w:i/>
          <w:iCs/>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107AB" w14:paraId="1EDAF10D"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D8EAA8"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18AEE85B" w14:textId="77777777" w:rsidR="00C3421C" w:rsidRPr="00D107AB" w:rsidRDefault="00C3421C" w:rsidP="00DE2AE3">
            <w:pPr>
              <w:widowControl w:val="0"/>
              <w:spacing w:after="120"/>
              <w:jc w:val="center"/>
              <w:rPr>
                <w:rFonts w:ascii="Sylfaen" w:hAnsi="Sylfaen"/>
                <w:b/>
                <w:i/>
                <w:iCs/>
                <w:sz w:val="18"/>
                <w:szCs w:val="18"/>
              </w:rPr>
            </w:pPr>
            <w:r w:rsidRPr="00D107AB">
              <w:rPr>
                <w:rFonts w:ascii="Sylfaen" w:hAnsi="Sylfaen"/>
                <w:b/>
                <w:i/>
                <w:iCs/>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9149CD1" w14:textId="77777777" w:rsidR="00C3421C" w:rsidRPr="00D107AB" w:rsidRDefault="00C3421C" w:rsidP="00DE2AE3">
            <w:pPr>
              <w:widowControl w:val="0"/>
              <w:spacing w:after="120"/>
              <w:jc w:val="center"/>
              <w:rPr>
                <w:rFonts w:ascii="Sylfaen" w:hAnsi="Sylfaen"/>
                <w:b/>
                <w:i/>
                <w:iCs/>
                <w:sz w:val="18"/>
                <w:szCs w:val="18"/>
              </w:rPr>
            </w:pPr>
            <w:r w:rsidRPr="00D107AB">
              <w:rPr>
                <w:rFonts w:ascii="Sylfaen" w:hAnsi="Sylfaen"/>
                <w:b/>
                <w:i/>
                <w:iCs/>
                <w:sz w:val="18"/>
                <w:szCs w:val="18"/>
              </w:rPr>
              <w:t>Наличие указанного поля/</w:t>
            </w:r>
          </w:p>
          <w:p w14:paraId="76D0A26A" w14:textId="77777777" w:rsidR="00C3421C" w:rsidRPr="00D107AB" w:rsidRDefault="00C3421C" w:rsidP="00DE2AE3">
            <w:pPr>
              <w:widowControl w:val="0"/>
              <w:spacing w:after="120"/>
              <w:jc w:val="center"/>
              <w:rPr>
                <w:rFonts w:ascii="Sylfaen" w:hAnsi="Sylfaen"/>
                <w:b/>
                <w:i/>
                <w:iCs/>
                <w:sz w:val="18"/>
                <w:szCs w:val="18"/>
              </w:rPr>
            </w:pPr>
            <w:r w:rsidRPr="00D107AB">
              <w:rPr>
                <w:rFonts w:ascii="Sylfaen" w:hAnsi="Sylfaen"/>
                <w:b/>
                <w:i/>
                <w:iCs/>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CF3A7F5" w14:textId="77777777" w:rsidR="00C3421C" w:rsidRPr="00D107AB" w:rsidRDefault="00C3421C" w:rsidP="00DE2AE3">
            <w:pPr>
              <w:widowControl w:val="0"/>
              <w:spacing w:after="120"/>
              <w:jc w:val="center"/>
              <w:rPr>
                <w:rFonts w:ascii="Sylfaen" w:hAnsi="Sylfaen"/>
                <w:b/>
                <w:i/>
                <w:iCs/>
                <w:sz w:val="18"/>
                <w:szCs w:val="18"/>
              </w:rPr>
            </w:pPr>
            <w:r w:rsidRPr="00D107AB">
              <w:rPr>
                <w:rFonts w:ascii="Sylfaen" w:hAnsi="Sylfaen"/>
                <w:b/>
                <w:i/>
                <w:iCs/>
                <w:sz w:val="18"/>
                <w:szCs w:val="18"/>
              </w:rPr>
              <w:t xml:space="preserve">Требование о заполнении реквизита </w:t>
            </w:r>
          </w:p>
          <w:p w14:paraId="6A7F27C3" w14:textId="77777777" w:rsidR="00C3421C" w:rsidRPr="00D107AB" w:rsidRDefault="00C3421C" w:rsidP="00DE2AE3">
            <w:pPr>
              <w:widowControl w:val="0"/>
              <w:spacing w:after="120"/>
              <w:jc w:val="center"/>
              <w:rPr>
                <w:rFonts w:ascii="Sylfaen" w:hAnsi="Sylfaen"/>
                <w:b/>
                <w:i/>
                <w:iCs/>
                <w:sz w:val="18"/>
                <w:szCs w:val="18"/>
              </w:rPr>
            </w:pPr>
            <w:r w:rsidRPr="00D107AB">
              <w:rPr>
                <w:rFonts w:ascii="Sylfaen" w:hAnsi="Sylfaen"/>
                <w:b/>
                <w:i/>
                <w:iCs/>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B2541CD" w14:textId="77777777" w:rsidR="00C3421C" w:rsidRPr="00D107AB" w:rsidRDefault="00C3421C" w:rsidP="00DE2AE3">
            <w:pPr>
              <w:widowControl w:val="0"/>
              <w:spacing w:after="120"/>
              <w:jc w:val="center"/>
              <w:rPr>
                <w:rFonts w:ascii="Sylfaen" w:hAnsi="Sylfaen"/>
                <w:b/>
                <w:i/>
                <w:iCs/>
                <w:sz w:val="18"/>
                <w:szCs w:val="18"/>
              </w:rPr>
            </w:pPr>
            <w:r w:rsidRPr="00D107AB">
              <w:rPr>
                <w:rFonts w:ascii="Sylfaen" w:hAnsi="Sylfaen"/>
                <w:b/>
                <w:i/>
                <w:iCs/>
                <w:sz w:val="18"/>
                <w:szCs w:val="18"/>
              </w:rPr>
              <w:t>Сторона,</w:t>
            </w:r>
          </w:p>
          <w:p w14:paraId="4F5A26C5" w14:textId="77777777" w:rsidR="00C3421C" w:rsidRPr="00D107AB" w:rsidRDefault="00C3421C" w:rsidP="00DE2AE3">
            <w:pPr>
              <w:widowControl w:val="0"/>
              <w:spacing w:after="120"/>
              <w:jc w:val="center"/>
              <w:rPr>
                <w:rFonts w:ascii="Sylfaen" w:hAnsi="Sylfaen"/>
                <w:b/>
                <w:i/>
                <w:iCs/>
                <w:sz w:val="18"/>
                <w:szCs w:val="18"/>
              </w:rPr>
            </w:pPr>
            <w:r w:rsidRPr="00D107AB">
              <w:rPr>
                <w:rFonts w:ascii="Sylfaen" w:hAnsi="Sylfaen"/>
                <w:b/>
                <w:i/>
                <w:iCs/>
                <w:sz w:val="18"/>
                <w:szCs w:val="18"/>
              </w:rPr>
              <w:t xml:space="preserve">заполняющая реквизит </w:t>
            </w:r>
          </w:p>
          <w:p w14:paraId="508E307A" w14:textId="77777777" w:rsidR="00C3421C" w:rsidRPr="00D107AB" w:rsidRDefault="00C3421C" w:rsidP="00DE2AE3">
            <w:pPr>
              <w:widowControl w:val="0"/>
              <w:spacing w:after="120"/>
              <w:jc w:val="center"/>
              <w:rPr>
                <w:rFonts w:ascii="Sylfaen" w:hAnsi="Sylfaen"/>
                <w:b/>
                <w:i/>
                <w:iCs/>
                <w:sz w:val="18"/>
                <w:szCs w:val="18"/>
              </w:rPr>
            </w:pPr>
            <w:r w:rsidRPr="00D107AB">
              <w:rPr>
                <w:rFonts w:ascii="Sylfaen" w:hAnsi="Sylfaen"/>
                <w:b/>
                <w:i/>
                <w:iCs/>
                <w:sz w:val="18"/>
                <w:szCs w:val="18"/>
              </w:rPr>
              <w:t>бенефициар или плательщик</w:t>
            </w:r>
          </w:p>
          <w:p w14:paraId="79E69B26" w14:textId="77777777" w:rsidR="00C3421C" w:rsidRPr="00D107AB" w:rsidRDefault="00C3421C" w:rsidP="00DE2AE3">
            <w:pPr>
              <w:widowControl w:val="0"/>
              <w:spacing w:after="120"/>
              <w:jc w:val="center"/>
              <w:rPr>
                <w:rFonts w:ascii="Sylfaen" w:hAnsi="Sylfaen"/>
                <w:b/>
                <w:i/>
                <w:iCs/>
                <w:sz w:val="18"/>
                <w:szCs w:val="18"/>
              </w:rPr>
            </w:pPr>
            <w:r w:rsidRPr="00D107AB">
              <w:rPr>
                <w:rFonts w:ascii="Sylfaen" w:hAnsi="Sylfaen"/>
                <w:b/>
                <w:i/>
                <w:iCs/>
                <w:sz w:val="18"/>
                <w:szCs w:val="18"/>
              </w:rPr>
              <w:t>(в связи с процессом закупки)</w:t>
            </w:r>
          </w:p>
        </w:tc>
      </w:tr>
      <w:tr w:rsidR="00B138F3" w:rsidRPr="00D107AB" w14:paraId="669A665A"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E3718" w14:textId="77777777" w:rsidR="00C3421C" w:rsidRPr="00D107AB" w:rsidRDefault="00C3421C" w:rsidP="00DE2AE3">
            <w:pPr>
              <w:widowControl w:val="0"/>
              <w:spacing w:after="120"/>
              <w:jc w:val="center"/>
              <w:rPr>
                <w:rFonts w:ascii="Sylfaen" w:hAnsi="Sylfaen"/>
                <w:b/>
                <w:i/>
                <w:iCs/>
                <w:sz w:val="18"/>
                <w:szCs w:val="18"/>
              </w:rPr>
            </w:pPr>
            <w:r w:rsidRPr="00D107AB">
              <w:rPr>
                <w:rFonts w:ascii="Sylfaen" w:hAnsi="Sylfaen"/>
                <w:b/>
                <w:i/>
                <w:iCs/>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9747679" w14:textId="77777777" w:rsidR="00C3421C" w:rsidRPr="00D107AB" w:rsidRDefault="00C3421C" w:rsidP="00DE2AE3">
            <w:pPr>
              <w:widowControl w:val="0"/>
              <w:spacing w:after="120"/>
              <w:jc w:val="center"/>
              <w:rPr>
                <w:rFonts w:ascii="Sylfaen" w:hAnsi="Sylfaen"/>
                <w:b/>
                <w:i/>
                <w:iCs/>
                <w:sz w:val="18"/>
                <w:szCs w:val="18"/>
              </w:rPr>
            </w:pPr>
            <w:r w:rsidRPr="00D107AB">
              <w:rPr>
                <w:rFonts w:ascii="Sylfaen" w:hAnsi="Sylfaen"/>
                <w:b/>
                <w:i/>
                <w:iCs/>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13F1E93C" w14:textId="77777777" w:rsidR="00C3421C" w:rsidRPr="00D107AB" w:rsidRDefault="00C3421C" w:rsidP="00DE2AE3">
            <w:pPr>
              <w:widowControl w:val="0"/>
              <w:spacing w:after="120"/>
              <w:jc w:val="center"/>
              <w:rPr>
                <w:rFonts w:ascii="Sylfaen" w:hAnsi="Sylfaen"/>
                <w:b/>
                <w:i/>
                <w:iCs/>
                <w:sz w:val="18"/>
                <w:szCs w:val="18"/>
              </w:rPr>
            </w:pPr>
            <w:r w:rsidRPr="00D107AB">
              <w:rPr>
                <w:rFonts w:ascii="Sylfaen" w:hAnsi="Sylfaen"/>
                <w:b/>
                <w:i/>
                <w:iCs/>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28D5E24" w14:textId="77777777" w:rsidR="00C3421C" w:rsidRPr="00D107AB" w:rsidRDefault="00C3421C" w:rsidP="00DE2AE3">
            <w:pPr>
              <w:widowControl w:val="0"/>
              <w:spacing w:after="120"/>
              <w:jc w:val="center"/>
              <w:rPr>
                <w:rFonts w:ascii="Sylfaen" w:hAnsi="Sylfaen"/>
                <w:b/>
                <w:i/>
                <w:iCs/>
                <w:sz w:val="18"/>
                <w:szCs w:val="18"/>
              </w:rPr>
            </w:pPr>
            <w:r w:rsidRPr="00D107AB">
              <w:rPr>
                <w:rFonts w:ascii="Sylfaen" w:hAnsi="Sylfaen"/>
                <w:b/>
                <w:i/>
                <w:iCs/>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4615F86" w14:textId="77777777" w:rsidR="00C3421C" w:rsidRPr="00D107AB" w:rsidRDefault="00C3421C" w:rsidP="00DE2AE3">
            <w:pPr>
              <w:widowControl w:val="0"/>
              <w:spacing w:after="120"/>
              <w:jc w:val="center"/>
              <w:rPr>
                <w:rFonts w:ascii="Sylfaen" w:hAnsi="Sylfaen"/>
                <w:b/>
                <w:i/>
                <w:iCs/>
                <w:sz w:val="18"/>
                <w:szCs w:val="18"/>
              </w:rPr>
            </w:pPr>
            <w:r w:rsidRPr="00D107AB">
              <w:rPr>
                <w:rFonts w:ascii="Sylfaen" w:hAnsi="Sylfaen"/>
                <w:b/>
                <w:i/>
                <w:iCs/>
                <w:sz w:val="18"/>
                <w:szCs w:val="18"/>
              </w:rPr>
              <w:t>5</w:t>
            </w:r>
          </w:p>
        </w:tc>
      </w:tr>
      <w:tr w:rsidR="00B138F3" w:rsidRPr="00D107AB" w14:paraId="0029573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558042"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7263D98"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115ACFC"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9A254D"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F95C814"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на документе заранее заполнено "Платежное требование"</w:t>
            </w:r>
          </w:p>
        </w:tc>
      </w:tr>
      <w:tr w:rsidR="00B138F3" w:rsidRPr="00D107AB" w14:paraId="36BA24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03E2C6"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291FA132" w14:textId="77777777" w:rsidR="00C3421C" w:rsidRPr="00D107AB" w:rsidRDefault="00C3421C" w:rsidP="00DE2AE3">
            <w:pPr>
              <w:widowControl w:val="0"/>
              <w:spacing w:after="120"/>
              <w:jc w:val="both"/>
              <w:rPr>
                <w:rFonts w:ascii="Sylfaen" w:hAnsi="Sylfaen"/>
                <w:i/>
                <w:iCs/>
                <w:sz w:val="18"/>
                <w:szCs w:val="18"/>
              </w:rPr>
            </w:pPr>
            <w:r w:rsidRPr="00D107AB">
              <w:rPr>
                <w:rFonts w:ascii="Sylfaen" w:hAnsi="Sylfaen"/>
                <w:i/>
                <w:iCs/>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D77C62B"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FA32A4"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775A14F"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заполняется бенефициаром при представлении платежного требования в банк плательщика</w:t>
            </w:r>
          </w:p>
        </w:tc>
      </w:tr>
      <w:tr w:rsidR="00B138F3" w:rsidRPr="00D107AB" w14:paraId="2FDDA3E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160875"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E4F2374" w14:textId="77777777" w:rsidR="00C3421C" w:rsidRPr="00D107AB" w:rsidRDefault="00C3421C" w:rsidP="00DE2AE3">
            <w:pPr>
              <w:widowControl w:val="0"/>
              <w:spacing w:after="120"/>
              <w:jc w:val="both"/>
              <w:rPr>
                <w:rFonts w:ascii="Sylfaen" w:hAnsi="Sylfaen"/>
                <w:i/>
                <w:iCs/>
                <w:sz w:val="18"/>
                <w:szCs w:val="18"/>
              </w:rPr>
            </w:pPr>
            <w:r w:rsidRPr="00D107AB">
              <w:rPr>
                <w:rFonts w:ascii="Sylfaen" w:hAnsi="Sylfaen"/>
                <w:i/>
                <w:iCs/>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4D1006C3"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E036B6"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p w14:paraId="069FD616" w14:textId="77777777" w:rsidR="00C3421C" w:rsidRPr="00D107AB" w:rsidRDefault="00C3421C" w:rsidP="00DE2AE3">
            <w:pPr>
              <w:widowControl w:val="0"/>
              <w:spacing w:after="120"/>
              <w:jc w:val="center"/>
              <w:rPr>
                <w:rFonts w:ascii="Sylfaen" w:hAnsi="Sylfaen"/>
                <w:i/>
                <w:iCs/>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CE4C81C"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 xml:space="preserve">заполняется бенефициаром в день представления платежного требования в банк плательщика </w:t>
            </w:r>
          </w:p>
        </w:tc>
      </w:tr>
      <w:tr w:rsidR="00B138F3" w:rsidRPr="00D107AB" w14:paraId="2402A43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E5A491"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8E72BBC" w14:textId="77777777" w:rsidR="00C3421C" w:rsidRPr="00D107AB" w:rsidRDefault="00C3421C" w:rsidP="00DE2AE3">
            <w:pPr>
              <w:widowControl w:val="0"/>
              <w:spacing w:after="120"/>
              <w:jc w:val="both"/>
              <w:rPr>
                <w:rFonts w:ascii="Sylfaen" w:hAnsi="Sylfaen"/>
                <w:i/>
                <w:iCs/>
                <w:sz w:val="18"/>
                <w:szCs w:val="18"/>
              </w:rPr>
            </w:pPr>
            <w:r w:rsidRPr="00D107AB">
              <w:rPr>
                <w:rFonts w:ascii="Sylfaen" w:hAnsi="Sylfaen"/>
                <w:i/>
                <w:iCs/>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785BC11"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8C99D1"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p w14:paraId="4CF59EE6"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5DDAB56"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заполняется плательщиком</w:t>
            </w:r>
          </w:p>
        </w:tc>
      </w:tr>
      <w:tr w:rsidR="00B138F3" w:rsidRPr="00D107AB" w14:paraId="47E976D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6183C8"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C0947ED"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0B1938C0"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A2D5B8"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EEDE7FC"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заполняется плательщиком</w:t>
            </w:r>
          </w:p>
        </w:tc>
      </w:tr>
      <w:tr w:rsidR="00B138F3" w:rsidRPr="00D107AB" w14:paraId="415ADA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816DE6"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1A61EF31"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3A21EE16"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B7A02D"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p w14:paraId="1988C48D"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EE925C6"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заполняется плательщиком</w:t>
            </w:r>
          </w:p>
        </w:tc>
      </w:tr>
      <w:tr w:rsidR="00B138F3" w:rsidRPr="00D107AB" w14:paraId="0A84625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7E05FE"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EB8CDC5"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2BAD901"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23DE6C"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необязательно</w:t>
            </w:r>
          </w:p>
          <w:p w14:paraId="4C188DCE"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504F6FE"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заполняется плательщиком</w:t>
            </w:r>
          </w:p>
        </w:tc>
      </w:tr>
      <w:tr w:rsidR="00B138F3" w:rsidRPr="00D107AB" w14:paraId="5BF975D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BD64F2"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63D65A60"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155F323"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5D4C86"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необязательно</w:t>
            </w:r>
          </w:p>
          <w:p w14:paraId="1B4D7D1C"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6C55924"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lastRenderedPageBreak/>
              <w:t>заполняется плательщиком</w:t>
            </w:r>
          </w:p>
        </w:tc>
      </w:tr>
      <w:tr w:rsidR="00B138F3" w:rsidRPr="00D107AB" w14:paraId="6F00F68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2BC3E8"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0607513C"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1C415E1"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884396"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p w14:paraId="1895AC15"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0F76C42"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заранее заполняется бенефициаром — по приглашению</w:t>
            </w:r>
          </w:p>
        </w:tc>
      </w:tr>
      <w:tr w:rsidR="00B138F3" w:rsidRPr="00D107AB" w14:paraId="4DB6F7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FE1E4B"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39DCCBEF"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6885B80"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2B28E0"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необязательно</w:t>
            </w:r>
          </w:p>
          <w:p w14:paraId="4ACBD804"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92AE59A"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(не заполняется)</w:t>
            </w:r>
          </w:p>
        </w:tc>
      </w:tr>
      <w:tr w:rsidR="00B138F3" w:rsidRPr="00D107AB" w14:paraId="1136B52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4B3A11"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03FF9CA9"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029A3E4"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81008C"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необязательно</w:t>
            </w:r>
          </w:p>
          <w:p w14:paraId="67FEE6D5"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8EA57CA"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заранее заполняется бенефициаром — по приглашению</w:t>
            </w:r>
          </w:p>
        </w:tc>
      </w:tr>
      <w:tr w:rsidR="00B138F3" w:rsidRPr="00D107AB" w14:paraId="4EDFCD8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CF772B"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041BB811"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36711900"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D8F103"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A2DC07"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заранее заполняется бенефициаром — по приглашению</w:t>
            </w:r>
          </w:p>
        </w:tc>
      </w:tr>
      <w:tr w:rsidR="00B138F3" w:rsidRPr="00D107AB" w14:paraId="383DC5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DBF3AD"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632032ED"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54E8A55"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1DCFB9"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p w14:paraId="3FB6B4D0"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F4369C6"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заранее заполняется бенефициаром — по приглашению</w:t>
            </w:r>
          </w:p>
        </w:tc>
      </w:tr>
      <w:tr w:rsidR="00B138F3" w:rsidRPr="00D107AB" w14:paraId="4FFE734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CC6B33"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213953A1"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F4A01A2"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2D7BE4"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p w14:paraId="7CF6C413"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1CCFC79"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 xml:space="preserve">заполняется плательщиком </w:t>
            </w:r>
          </w:p>
        </w:tc>
      </w:tr>
      <w:tr w:rsidR="00B138F3" w:rsidRPr="00D107AB" w14:paraId="3793079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98D237"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4C57201"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5B36B1A"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209D03"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необязательно</w:t>
            </w:r>
          </w:p>
          <w:p w14:paraId="61344A63"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E16B10D"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(не заполняется и не применяется)</w:t>
            </w:r>
          </w:p>
        </w:tc>
      </w:tr>
      <w:tr w:rsidR="00B138F3" w:rsidRPr="00D107AB" w14:paraId="4251626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969A06"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29FA92E"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22A0AC0"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EB34B3"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751A5C5"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заполняется плательщиком</w:t>
            </w:r>
          </w:p>
        </w:tc>
      </w:tr>
      <w:tr w:rsidR="00B138F3" w:rsidRPr="00D107AB" w14:paraId="409487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38586A"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7A4BC4A"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65D83E4B"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DAB42A" w14:textId="77777777" w:rsidR="00C3421C" w:rsidRPr="00D107AB" w:rsidRDefault="00C3421C" w:rsidP="00040F6C">
            <w:pPr>
              <w:widowControl w:val="0"/>
              <w:spacing w:after="120"/>
              <w:jc w:val="center"/>
              <w:rPr>
                <w:rFonts w:ascii="Sylfaen" w:hAnsi="Sylfaen"/>
                <w:i/>
                <w:iCs/>
                <w:sz w:val="18"/>
                <w:szCs w:val="18"/>
              </w:rPr>
            </w:pPr>
            <w:r w:rsidRPr="00D107AB">
              <w:rPr>
                <w:rFonts w:ascii="Sylfaen" w:hAnsi="Sylfaen"/>
                <w:i/>
                <w:iCs/>
                <w:sz w:val="18"/>
                <w:szCs w:val="18"/>
              </w:rPr>
              <w:t xml:space="preserve">В обязательном порядке заполняются слова "для обеспечения </w:t>
            </w:r>
            <w:r w:rsidR="00040F6C" w:rsidRPr="00D107AB">
              <w:rPr>
                <w:rFonts w:ascii="Sylfaen" w:hAnsi="Sylfaen"/>
                <w:i/>
                <w:iCs/>
                <w:sz w:val="18"/>
                <w:szCs w:val="18"/>
              </w:rPr>
              <w:t>квалификации</w:t>
            </w:r>
            <w:r w:rsidRPr="00D107AB">
              <w:rPr>
                <w:rFonts w:ascii="Sylfaen" w:hAnsi="Sylfaen"/>
                <w:i/>
                <w:iCs/>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683E7ED4"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заранее заполняется бенефициаром — по приглашению</w:t>
            </w:r>
          </w:p>
        </w:tc>
      </w:tr>
      <w:tr w:rsidR="00B138F3" w:rsidRPr="00D107AB" w14:paraId="68061AE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1DFB7C"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2458550"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 xml:space="preserve">основания для </w:t>
            </w:r>
            <w:r w:rsidRPr="00D107AB">
              <w:rPr>
                <w:rFonts w:ascii="Sylfaen" w:hAnsi="Sylfaen"/>
                <w:i/>
                <w:iCs/>
                <w:sz w:val="18"/>
                <w:szCs w:val="18"/>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6018098E"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5336EF8"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p w14:paraId="7134E686"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57C98FF"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lastRenderedPageBreak/>
              <w:t>заполняется бенефициаром</w:t>
            </w:r>
          </w:p>
        </w:tc>
      </w:tr>
      <w:tr w:rsidR="00B138F3" w:rsidRPr="00D107AB" w14:paraId="42ED841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43909F" w14:textId="77777777" w:rsidR="00C3421C" w:rsidRPr="00D107AB" w:rsidDel="0010680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4100924"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63B7AB3"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DF0FF4" w14:textId="77777777" w:rsidR="00C3421C" w:rsidRPr="00D107AB" w:rsidRDefault="00C3421C" w:rsidP="00DE2AE3">
            <w:pPr>
              <w:widowControl w:val="0"/>
              <w:spacing w:after="120"/>
              <w:jc w:val="center"/>
              <w:rPr>
                <w:rFonts w:ascii="Sylfaen" w:hAnsi="Sylfaen" w:cs="Sylfaen"/>
                <w:i/>
                <w:iCs/>
                <w:sz w:val="18"/>
                <w:szCs w:val="18"/>
              </w:rPr>
            </w:pPr>
            <w:r w:rsidRPr="00D107AB">
              <w:rPr>
                <w:rFonts w:ascii="Sylfaen" w:hAnsi="Sylfaen"/>
                <w:i/>
                <w:iCs/>
                <w:sz w:val="18"/>
                <w:szCs w:val="18"/>
              </w:rPr>
              <w:t xml:space="preserve">обязательно </w:t>
            </w:r>
          </w:p>
          <w:p w14:paraId="1273BED6" w14:textId="77777777" w:rsidR="00C3421C" w:rsidRPr="00D107AB" w:rsidRDefault="00C3421C" w:rsidP="00DE2AE3">
            <w:pPr>
              <w:widowControl w:val="0"/>
              <w:spacing w:after="120"/>
              <w:jc w:val="center"/>
              <w:rPr>
                <w:rFonts w:ascii="Sylfaen" w:hAnsi="Sylfaen" w:cs="Sylfaen"/>
                <w:i/>
                <w:iCs/>
                <w:sz w:val="18"/>
                <w:szCs w:val="18"/>
              </w:rPr>
            </w:pPr>
            <w:r w:rsidRPr="00D107AB">
              <w:rPr>
                <w:rFonts w:ascii="Sylfaen" w:hAnsi="Sylfaen"/>
                <w:i/>
                <w:iCs/>
                <w:sz w:val="18"/>
                <w:szCs w:val="18"/>
              </w:rPr>
              <w:t xml:space="preserve">заполняются слова "акцептованный платеж", </w:t>
            </w:r>
          </w:p>
          <w:p w14:paraId="7D6CDE3F"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497142A"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 xml:space="preserve">заранее заполняется бенефициаром </w:t>
            </w:r>
          </w:p>
        </w:tc>
      </w:tr>
      <w:tr w:rsidR="00B138F3" w:rsidRPr="00D107AB" w14:paraId="295B1C5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F08733"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227F6F25"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0DD79A16"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3F07F3"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необязательно</w:t>
            </w:r>
          </w:p>
          <w:p w14:paraId="4420B378"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591D34B"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663AFC6"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заполняется бенефициаром</w:t>
            </w:r>
          </w:p>
        </w:tc>
      </w:tr>
      <w:tr w:rsidR="00B138F3" w:rsidRPr="00D107AB" w14:paraId="562686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5C0908"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10D34B4E"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14FCA92F"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F32C3E"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p w14:paraId="7AF51AE4"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8158AE6"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 xml:space="preserve">подписывается плательщиком или </w:t>
            </w:r>
          </w:p>
          <w:p w14:paraId="5D7E6CF3"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проставляется электронная подпись плательщика</w:t>
            </w:r>
          </w:p>
        </w:tc>
      </w:tr>
      <w:tr w:rsidR="00B138F3" w:rsidRPr="00D107AB" w14:paraId="48C197B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022594"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0687323"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215CD6C"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767B8F"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 xml:space="preserve">обязательно: </w:t>
            </w:r>
          </w:p>
          <w:p w14:paraId="216ECFD4"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при наличии печати, когда плательщик представляет Требование в бумажной форме</w:t>
            </w:r>
          </w:p>
          <w:p w14:paraId="3327B84E" w14:textId="77777777" w:rsidR="00C3421C" w:rsidRPr="00D107AB" w:rsidRDefault="00C3421C" w:rsidP="00DE2AE3">
            <w:pPr>
              <w:widowControl w:val="0"/>
              <w:spacing w:after="120"/>
              <w:jc w:val="center"/>
              <w:rPr>
                <w:rFonts w:ascii="Sylfaen" w:hAnsi="Sylfaen"/>
                <w:i/>
                <w:iCs/>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5D65C55"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 xml:space="preserve">скрепляется печатью плательщика </w:t>
            </w:r>
          </w:p>
          <w:p w14:paraId="5BA0F41B"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при представлении в бумажной форме</w:t>
            </w:r>
          </w:p>
        </w:tc>
      </w:tr>
      <w:tr w:rsidR="00B138F3" w:rsidRPr="00D107AB" w14:paraId="13CDAF9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E6DEAA"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44F8F1A8"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D5B81F7"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95A297"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 xml:space="preserve">обязательно: </w:t>
            </w:r>
          </w:p>
          <w:p w14:paraId="398B6E19"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350B767F"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подписывается бенефициаром</w:t>
            </w:r>
          </w:p>
        </w:tc>
      </w:tr>
      <w:tr w:rsidR="00B138F3" w:rsidRPr="00D107AB" w14:paraId="28DCDB0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D527D0"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1065441C"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7F2AF14"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3361FD"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 xml:space="preserve">обязательно: </w:t>
            </w:r>
          </w:p>
          <w:p w14:paraId="52430AF0"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10785D5"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 xml:space="preserve">скрепляется печатью бенефициара </w:t>
            </w:r>
          </w:p>
          <w:p w14:paraId="48A624C1"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при представлении в банк в бумажной форме</w:t>
            </w:r>
          </w:p>
        </w:tc>
      </w:tr>
      <w:tr w:rsidR="00B138F3" w:rsidRPr="00D107AB" w14:paraId="7272393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CA7581"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610A9BEB"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F0C8034"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9F3211"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p w14:paraId="6F5094A8"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163F31C" w14:textId="77777777" w:rsidR="00C3421C" w:rsidRPr="00D107AB" w:rsidRDefault="00C3421C" w:rsidP="00DE2AE3">
            <w:pPr>
              <w:widowControl w:val="0"/>
              <w:spacing w:after="120"/>
              <w:jc w:val="center"/>
              <w:rPr>
                <w:rFonts w:ascii="Sylfaen" w:hAnsi="Sylfaen"/>
                <w:i/>
                <w:iCs/>
                <w:sz w:val="18"/>
                <w:szCs w:val="18"/>
              </w:rPr>
            </w:pPr>
          </w:p>
        </w:tc>
      </w:tr>
      <w:tr w:rsidR="00B138F3" w:rsidRPr="00D107AB" w14:paraId="31E2CBB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0A9841"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87FB261"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5EB18FF"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2A9560"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p w14:paraId="27B15A32"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9DDED3B" w14:textId="77777777" w:rsidR="00C3421C" w:rsidRPr="00D107AB" w:rsidRDefault="00C3421C" w:rsidP="00DE2AE3">
            <w:pPr>
              <w:widowControl w:val="0"/>
              <w:spacing w:after="120"/>
              <w:jc w:val="center"/>
              <w:rPr>
                <w:rFonts w:ascii="Sylfaen" w:hAnsi="Sylfaen"/>
                <w:i/>
                <w:iCs/>
                <w:sz w:val="18"/>
                <w:szCs w:val="18"/>
              </w:rPr>
            </w:pPr>
          </w:p>
        </w:tc>
      </w:tr>
      <w:tr w:rsidR="00B138F3" w:rsidRPr="00D107AB" w14:paraId="592034B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AD4EA4"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7AEE7C1"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3BFDD2D2"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8D97DC"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p w14:paraId="3A079708"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039EC04" w14:textId="77777777" w:rsidR="00C3421C" w:rsidRPr="00D107AB" w:rsidRDefault="00C3421C" w:rsidP="00DE2AE3">
            <w:pPr>
              <w:widowControl w:val="0"/>
              <w:spacing w:after="120"/>
              <w:jc w:val="center"/>
              <w:rPr>
                <w:rFonts w:ascii="Sylfaen" w:hAnsi="Sylfaen"/>
                <w:i/>
                <w:iCs/>
                <w:sz w:val="18"/>
                <w:szCs w:val="18"/>
              </w:rPr>
            </w:pPr>
          </w:p>
        </w:tc>
      </w:tr>
      <w:tr w:rsidR="00B138F3" w:rsidRPr="00D107AB" w14:paraId="5D14D60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92189B"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6C6D5E3"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5084EAB"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BEAA7F"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необязательно</w:t>
            </w:r>
          </w:p>
          <w:p w14:paraId="0F9FA2B5"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A31A1B0" w14:textId="77777777" w:rsidR="00C3421C" w:rsidRPr="00D107AB" w:rsidRDefault="00C3421C" w:rsidP="00DE2AE3">
            <w:pPr>
              <w:widowControl w:val="0"/>
              <w:spacing w:after="120"/>
              <w:jc w:val="center"/>
              <w:rPr>
                <w:rFonts w:ascii="Sylfaen" w:hAnsi="Sylfaen"/>
                <w:i/>
                <w:iCs/>
                <w:sz w:val="18"/>
                <w:szCs w:val="18"/>
              </w:rPr>
            </w:pPr>
          </w:p>
        </w:tc>
      </w:tr>
      <w:tr w:rsidR="00B138F3" w:rsidRPr="00D107AB" w14:paraId="681341D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636C0A"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18347687"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FB3EA0B"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266909"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необязательно</w:t>
            </w:r>
          </w:p>
          <w:p w14:paraId="70984B38"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8A9217" w14:textId="77777777" w:rsidR="00C3421C" w:rsidRPr="00D107AB" w:rsidRDefault="00C3421C" w:rsidP="00DE2AE3">
            <w:pPr>
              <w:widowControl w:val="0"/>
              <w:spacing w:after="120"/>
              <w:jc w:val="center"/>
              <w:rPr>
                <w:rFonts w:ascii="Sylfaen" w:hAnsi="Sylfaen"/>
                <w:i/>
                <w:iCs/>
                <w:sz w:val="18"/>
                <w:szCs w:val="18"/>
              </w:rPr>
            </w:pPr>
          </w:p>
        </w:tc>
      </w:tr>
      <w:tr w:rsidR="00FF3DE9" w:rsidRPr="00D107AB" w14:paraId="3577F26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D0B103"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223A1DE"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 xml:space="preserve">обслуживающей бенефициара финансовой организацией в обязательном порядке указывается дата, время, минута </w:t>
            </w:r>
            <w:r w:rsidRPr="00D107AB">
              <w:rPr>
                <w:rFonts w:ascii="Sylfaen" w:hAnsi="Sylfaen"/>
                <w:i/>
                <w:iCs/>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C05C36C"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426F726"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необязательно</w:t>
            </w:r>
          </w:p>
          <w:p w14:paraId="45E462BE" w14:textId="77777777" w:rsidR="00C3421C" w:rsidRPr="00D107AB" w:rsidRDefault="00C3421C" w:rsidP="00DE2AE3">
            <w:pPr>
              <w:widowControl w:val="0"/>
              <w:spacing w:after="120"/>
              <w:jc w:val="center"/>
              <w:rPr>
                <w:rFonts w:ascii="Sylfaen" w:hAnsi="Sylfaen"/>
                <w:i/>
                <w:iCs/>
                <w:sz w:val="18"/>
                <w:szCs w:val="18"/>
              </w:rPr>
            </w:pPr>
            <w:r w:rsidRPr="00D107AB">
              <w:rPr>
                <w:rFonts w:ascii="Sylfaen" w:hAnsi="Sylfaen"/>
                <w:i/>
                <w:iCs/>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D107AB">
              <w:rPr>
                <w:rFonts w:ascii="Sylfaen" w:hAnsi="Sylfaen"/>
                <w:i/>
                <w:iCs/>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5ACE91D" w14:textId="77777777" w:rsidR="00C3421C" w:rsidRPr="00D107AB" w:rsidRDefault="00C3421C" w:rsidP="00DE2AE3">
            <w:pPr>
              <w:widowControl w:val="0"/>
              <w:spacing w:after="120"/>
              <w:jc w:val="center"/>
              <w:rPr>
                <w:rFonts w:ascii="Sylfaen" w:hAnsi="Sylfaen"/>
                <w:i/>
                <w:iCs/>
                <w:sz w:val="18"/>
                <w:szCs w:val="18"/>
              </w:rPr>
            </w:pPr>
          </w:p>
        </w:tc>
      </w:tr>
    </w:tbl>
    <w:p w14:paraId="559C00DC" w14:textId="77777777" w:rsidR="001005B0" w:rsidRPr="00D107AB" w:rsidRDefault="001005B0" w:rsidP="00B46D58">
      <w:pPr>
        <w:widowControl w:val="0"/>
        <w:spacing w:after="160"/>
        <w:ind w:left="567" w:right="565"/>
        <w:jc w:val="center"/>
        <w:rPr>
          <w:rFonts w:ascii="Sylfaen" w:hAnsi="Sylfaen"/>
          <w:b/>
          <w:i/>
          <w:iCs/>
        </w:rPr>
      </w:pPr>
    </w:p>
    <w:p w14:paraId="5CD9D9C7" w14:textId="77777777" w:rsidR="001005B0" w:rsidRPr="00D107AB" w:rsidRDefault="001005B0" w:rsidP="00B46D58">
      <w:pPr>
        <w:widowControl w:val="0"/>
        <w:spacing w:after="160"/>
        <w:ind w:left="567" w:right="565"/>
        <w:jc w:val="center"/>
        <w:rPr>
          <w:rFonts w:ascii="Sylfaen" w:hAnsi="Sylfaen"/>
          <w:b/>
          <w:i/>
          <w:iCs/>
        </w:rPr>
      </w:pPr>
    </w:p>
    <w:p w14:paraId="2C8489AD" w14:textId="77777777" w:rsidR="001005B0" w:rsidRPr="00D107AB" w:rsidRDefault="001005B0" w:rsidP="00B46D58">
      <w:pPr>
        <w:widowControl w:val="0"/>
        <w:spacing w:after="160"/>
        <w:ind w:left="567" w:right="565"/>
        <w:jc w:val="center"/>
        <w:rPr>
          <w:rFonts w:ascii="Sylfaen" w:hAnsi="Sylfaen"/>
          <w:b/>
          <w:i/>
          <w:iCs/>
        </w:rPr>
      </w:pPr>
    </w:p>
    <w:p w14:paraId="73A27847" w14:textId="77777777" w:rsidR="001005B0" w:rsidRPr="00D107AB" w:rsidRDefault="001005B0" w:rsidP="00B46D58">
      <w:pPr>
        <w:widowControl w:val="0"/>
        <w:spacing w:after="160"/>
        <w:ind w:left="567" w:right="565"/>
        <w:jc w:val="center"/>
        <w:rPr>
          <w:rFonts w:ascii="Sylfaen" w:hAnsi="Sylfaen"/>
          <w:b/>
          <w:i/>
          <w:iCs/>
        </w:rPr>
      </w:pPr>
    </w:p>
    <w:p w14:paraId="3AED321B" w14:textId="77777777" w:rsidR="001005B0" w:rsidRPr="00D107AB" w:rsidRDefault="001005B0" w:rsidP="00B46D58">
      <w:pPr>
        <w:widowControl w:val="0"/>
        <w:spacing w:after="160"/>
        <w:ind w:left="567" w:right="565"/>
        <w:jc w:val="center"/>
        <w:rPr>
          <w:rFonts w:ascii="Sylfaen" w:hAnsi="Sylfaen"/>
          <w:b/>
          <w:i/>
          <w:iCs/>
        </w:rPr>
      </w:pPr>
    </w:p>
    <w:p w14:paraId="38A80875" w14:textId="77777777" w:rsidR="001005B0" w:rsidRPr="00D107AB" w:rsidRDefault="001005B0" w:rsidP="00B46D58">
      <w:pPr>
        <w:widowControl w:val="0"/>
        <w:spacing w:after="160"/>
        <w:ind w:left="567" w:right="565"/>
        <w:jc w:val="center"/>
        <w:rPr>
          <w:rFonts w:ascii="Sylfaen" w:hAnsi="Sylfaen"/>
          <w:b/>
          <w:i/>
          <w:iCs/>
        </w:rPr>
      </w:pPr>
    </w:p>
    <w:p w14:paraId="21593165" w14:textId="77777777" w:rsidR="001005B0" w:rsidRPr="00D107AB" w:rsidRDefault="001005B0" w:rsidP="00B46D58">
      <w:pPr>
        <w:widowControl w:val="0"/>
        <w:spacing w:after="160"/>
        <w:ind w:left="567" w:right="565"/>
        <w:jc w:val="center"/>
        <w:rPr>
          <w:rFonts w:ascii="Sylfaen" w:hAnsi="Sylfaen"/>
          <w:b/>
          <w:i/>
          <w:iCs/>
        </w:rPr>
      </w:pPr>
    </w:p>
    <w:p w14:paraId="75C8AEB4" w14:textId="77777777" w:rsidR="001005B0" w:rsidRPr="00D107AB" w:rsidRDefault="001005B0" w:rsidP="00B46D58">
      <w:pPr>
        <w:widowControl w:val="0"/>
        <w:spacing w:after="160"/>
        <w:ind w:left="567" w:right="565"/>
        <w:jc w:val="center"/>
        <w:rPr>
          <w:rFonts w:ascii="Sylfaen" w:hAnsi="Sylfaen"/>
          <w:b/>
          <w:i/>
          <w:iCs/>
        </w:rPr>
      </w:pPr>
    </w:p>
    <w:p w14:paraId="2EE32661" w14:textId="77777777" w:rsidR="001005B0" w:rsidRPr="00D107AB" w:rsidRDefault="001005B0" w:rsidP="00B46D58">
      <w:pPr>
        <w:widowControl w:val="0"/>
        <w:spacing w:after="160"/>
        <w:ind w:left="567" w:right="565"/>
        <w:jc w:val="center"/>
        <w:rPr>
          <w:rFonts w:ascii="Sylfaen" w:hAnsi="Sylfaen"/>
          <w:b/>
          <w:i/>
          <w:iCs/>
        </w:rPr>
      </w:pPr>
    </w:p>
    <w:p w14:paraId="5B441BCC" w14:textId="77777777" w:rsidR="001005B0" w:rsidRPr="00D107AB" w:rsidRDefault="001005B0" w:rsidP="00B46D58">
      <w:pPr>
        <w:widowControl w:val="0"/>
        <w:spacing w:after="160"/>
        <w:ind w:left="567" w:right="565"/>
        <w:jc w:val="center"/>
        <w:rPr>
          <w:rFonts w:ascii="Sylfaen" w:hAnsi="Sylfaen"/>
          <w:b/>
          <w:i/>
          <w:iCs/>
        </w:rPr>
      </w:pPr>
    </w:p>
    <w:p w14:paraId="5EEB42AA" w14:textId="77777777" w:rsidR="001005B0" w:rsidRPr="00D107AB" w:rsidRDefault="001005B0" w:rsidP="00B46D58">
      <w:pPr>
        <w:widowControl w:val="0"/>
        <w:spacing w:after="160"/>
        <w:ind w:left="567" w:right="565"/>
        <w:jc w:val="center"/>
        <w:rPr>
          <w:rFonts w:ascii="Sylfaen" w:hAnsi="Sylfaen"/>
          <w:b/>
          <w:i/>
          <w:iCs/>
        </w:rPr>
      </w:pPr>
    </w:p>
    <w:p w14:paraId="026960A2" w14:textId="77777777" w:rsidR="001005B0" w:rsidRPr="00D107AB" w:rsidRDefault="001005B0" w:rsidP="00B46D58">
      <w:pPr>
        <w:widowControl w:val="0"/>
        <w:spacing w:after="160"/>
        <w:ind w:left="567" w:right="565"/>
        <w:jc w:val="center"/>
        <w:rPr>
          <w:rFonts w:ascii="Sylfaen" w:hAnsi="Sylfaen"/>
          <w:b/>
          <w:i/>
          <w:iCs/>
        </w:rPr>
      </w:pPr>
    </w:p>
    <w:p w14:paraId="1FACD768" w14:textId="77777777" w:rsidR="001005B0" w:rsidRPr="00D107AB" w:rsidRDefault="001005B0" w:rsidP="00B46D58">
      <w:pPr>
        <w:widowControl w:val="0"/>
        <w:spacing w:after="160"/>
        <w:ind w:left="567" w:right="565"/>
        <w:jc w:val="center"/>
        <w:rPr>
          <w:rFonts w:ascii="Sylfaen" w:hAnsi="Sylfaen"/>
          <w:b/>
          <w:i/>
          <w:iCs/>
        </w:rPr>
      </w:pPr>
    </w:p>
    <w:p w14:paraId="44D07F3C" w14:textId="77777777" w:rsidR="001005B0" w:rsidRPr="00D107AB" w:rsidRDefault="001005B0" w:rsidP="00B46D58">
      <w:pPr>
        <w:widowControl w:val="0"/>
        <w:spacing w:after="160"/>
        <w:ind w:left="567" w:right="565"/>
        <w:jc w:val="center"/>
        <w:rPr>
          <w:rFonts w:ascii="Sylfaen" w:hAnsi="Sylfaen"/>
          <w:b/>
          <w:i/>
          <w:iCs/>
        </w:rPr>
      </w:pPr>
    </w:p>
    <w:p w14:paraId="0DADF219" w14:textId="77777777" w:rsidR="001005B0" w:rsidRPr="00D107AB" w:rsidRDefault="001005B0" w:rsidP="00B46D58">
      <w:pPr>
        <w:widowControl w:val="0"/>
        <w:spacing w:after="160"/>
        <w:ind w:left="567" w:right="565"/>
        <w:jc w:val="center"/>
        <w:rPr>
          <w:rFonts w:ascii="Sylfaen" w:hAnsi="Sylfaen"/>
          <w:b/>
          <w:i/>
          <w:iCs/>
        </w:rPr>
      </w:pPr>
    </w:p>
    <w:p w14:paraId="66776DAF" w14:textId="77777777" w:rsidR="004A647E" w:rsidRPr="00D107AB" w:rsidRDefault="004A647E" w:rsidP="00B46D58">
      <w:pPr>
        <w:widowControl w:val="0"/>
        <w:spacing w:after="160"/>
        <w:ind w:left="567" w:right="565"/>
        <w:jc w:val="center"/>
        <w:rPr>
          <w:rFonts w:ascii="Sylfaen" w:hAnsi="Sylfaen"/>
          <w:b/>
          <w:i/>
          <w:iCs/>
        </w:rPr>
      </w:pPr>
    </w:p>
    <w:p w14:paraId="37752F25" w14:textId="77777777" w:rsidR="004A647E" w:rsidRPr="00D107AB" w:rsidRDefault="004A647E" w:rsidP="00B46D58">
      <w:pPr>
        <w:widowControl w:val="0"/>
        <w:spacing w:after="160"/>
        <w:ind w:left="567" w:right="565"/>
        <w:jc w:val="center"/>
        <w:rPr>
          <w:rFonts w:ascii="Sylfaen" w:hAnsi="Sylfaen"/>
          <w:b/>
          <w:i/>
          <w:iCs/>
        </w:rPr>
      </w:pPr>
    </w:p>
    <w:p w14:paraId="4C36EB4B" w14:textId="77777777" w:rsidR="004A647E" w:rsidRPr="00D107AB" w:rsidRDefault="004A647E" w:rsidP="00B46D58">
      <w:pPr>
        <w:widowControl w:val="0"/>
        <w:spacing w:after="160"/>
        <w:ind w:left="567" w:right="565"/>
        <w:jc w:val="center"/>
        <w:rPr>
          <w:rFonts w:ascii="Sylfaen" w:hAnsi="Sylfaen"/>
          <w:b/>
          <w:i/>
          <w:iCs/>
        </w:rPr>
      </w:pPr>
    </w:p>
    <w:p w14:paraId="3D428264" w14:textId="77777777" w:rsidR="004A647E" w:rsidRPr="00D107AB" w:rsidRDefault="004A647E" w:rsidP="00B46D58">
      <w:pPr>
        <w:widowControl w:val="0"/>
        <w:spacing w:after="160"/>
        <w:ind w:left="567" w:right="565"/>
        <w:jc w:val="center"/>
        <w:rPr>
          <w:rFonts w:ascii="Sylfaen" w:hAnsi="Sylfaen"/>
          <w:b/>
          <w:i/>
          <w:iCs/>
        </w:rPr>
      </w:pPr>
    </w:p>
    <w:p w14:paraId="44B92F3A" w14:textId="77777777" w:rsidR="004A647E" w:rsidRPr="00D107AB" w:rsidRDefault="004A647E" w:rsidP="00B46D58">
      <w:pPr>
        <w:widowControl w:val="0"/>
        <w:spacing w:after="160"/>
        <w:ind w:left="567" w:right="565"/>
        <w:jc w:val="center"/>
        <w:rPr>
          <w:rFonts w:ascii="Sylfaen" w:hAnsi="Sylfaen"/>
          <w:b/>
          <w:i/>
          <w:iCs/>
        </w:rPr>
      </w:pPr>
    </w:p>
    <w:p w14:paraId="63B178A4" w14:textId="77777777" w:rsidR="004A647E" w:rsidRPr="00D107AB" w:rsidRDefault="004A647E" w:rsidP="00B46D58">
      <w:pPr>
        <w:widowControl w:val="0"/>
        <w:spacing w:after="160"/>
        <w:ind w:left="567" w:right="565"/>
        <w:jc w:val="center"/>
        <w:rPr>
          <w:rFonts w:ascii="Sylfaen" w:hAnsi="Sylfaen"/>
          <w:b/>
          <w:i/>
          <w:iCs/>
        </w:rPr>
      </w:pPr>
    </w:p>
    <w:p w14:paraId="5C790D05" w14:textId="77777777" w:rsidR="004A647E" w:rsidRPr="00D107AB" w:rsidRDefault="004A647E" w:rsidP="00B46D58">
      <w:pPr>
        <w:widowControl w:val="0"/>
        <w:spacing w:after="160"/>
        <w:ind w:left="567" w:right="565"/>
        <w:jc w:val="center"/>
        <w:rPr>
          <w:rFonts w:ascii="Sylfaen" w:hAnsi="Sylfaen"/>
          <w:b/>
          <w:i/>
          <w:iCs/>
        </w:rPr>
      </w:pPr>
    </w:p>
    <w:p w14:paraId="2419DE8B" w14:textId="77777777" w:rsidR="004A647E" w:rsidRPr="00D107AB" w:rsidRDefault="004A647E" w:rsidP="00B46D58">
      <w:pPr>
        <w:widowControl w:val="0"/>
        <w:spacing w:after="160"/>
        <w:ind w:left="567" w:right="565"/>
        <w:jc w:val="center"/>
        <w:rPr>
          <w:rFonts w:ascii="Sylfaen" w:hAnsi="Sylfaen"/>
          <w:b/>
          <w:i/>
          <w:iCs/>
        </w:rPr>
      </w:pPr>
    </w:p>
    <w:p w14:paraId="652D5FA1" w14:textId="77777777" w:rsidR="001005B0" w:rsidRPr="00D107AB" w:rsidRDefault="001005B0" w:rsidP="00B46D58">
      <w:pPr>
        <w:widowControl w:val="0"/>
        <w:spacing w:after="160"/>
        <w:ind w:left="567" w:right="565"/>
        <w:jc w:val="center"/>
        <w:rPr>
          <w:rFonts w:ascii="Sylfaen" w:hAnsi="Sylfaen"/>
          <w:b/>
          <w:i/>
          <w:iCs/>
        </w:rPr>
      </w:pPr>
    </w:p>
    <w:p w14:paraId="18BA8652" w14:textId="77777777" w:rsidR="001005B0" w:rsidRPr="00D107AB" w:rsidRDefault="001005B0" w:rsidP="00B46D58">
      <w:pPr>
        <w:widowControl w:val="0"/>
        <w:spacing w:after="160"/>
        <w:ind w:left="567" w:right="565"/>
        <w:jc w:val="center"/>
        <w:rPr>
          <w:rFonts w:ascii="Sylfaen" w:hAnsi="Sylfaen"/>
          <w:b/>
          <w:i/>
          <w:iCs/>
        </w:rPr>
      </w:pPr>
    </w:p>
    <w:p w14:paraId="3BA5BBD8" w14:textId="77777777" w:rsidR="000A214C" w:rsidRPr="00D107AB" w:rsidRDefault="000A214C" w:rsidP="000A214C">
      <w:pPr>
        <w:widowControl w:val="0"/>
        <w:spacing w:after="160"/>
        <w:jc w:val="right"/>
        <w:rPr>
          <w:rFonts w:ascii="Sylfaen" w:hAnsi="Sylfaen" w:cs="GHEA Grapalat"/>
          <w:i/>
          <w:iCs/>
        </w:rPr>
      </w:pPr>
      <w:r w:rsidRPr="00D107AB">
        <w:rPr>
          <w:rFonts w:ascii="Sylfaen" w:hAnsi="Sylfaen"/>
          <w:i/>
          <w:iCs/>
        </w:rPr>
        <w:lastRenderedPageBreak/>
        <w:t>Приложение № 5.1</w:t>
      </w:r>
    </w:p>
    <w:p w14:paraId="602423A2" w14:textId="61C260E9" w:rsidR="000A214C" w:rsidRPr="00D107AB" w:rsidRDefault="000A214C" w:rsidP="000A214C">
      <w:pPr>
        <w:widowControl w:val="0"/>
        <w:spacing w:after="160"/>
        <w:jc w:val="right"/>
        <w:rPr>
          <w:rFonts w:ascii="Sylfaen" w:hAnsi="Sylfaen" w:cs="GHEA Grapalat"/>
          <w:i/>
          <w:iCs/>
        </w:rPr>
      </w:pPr>
      <w:r w:rsidRPr="00D107AB">
        <w:rPr>
          <w:rFonts w:ascii="Sylfaen" w:hAnsi="Sylfaen"/>
          <w:i/>
          <w:iCs/>
        </w:rPr>
        <w:t xml:space="preserve">к </w:t>
      </w:r>
      <w:r w:rsidR="00171C14" w:rsidRPr="00D107AB">
        <w:rPr>
          <w:rFonts w:ascii="Sylfaen" w:hAnsi="Sylfaen"/>
          <w:i/>
          <w:iCs/>
        </w:rPr>
        <w:t>Приглашение на запрос котировок</w:t>
      </w:r>
      <w:r w:rsidRPr="00D107AB">
        <w:rPr>
          <w:rFonts w:ascii="Sylfaen" w:hAnsi="Sylfaen"/>
          <w:i/>
          <w:iCs/>
        </w:rPr>
        <w:br/>
        <w:t xml:space="preserve">под кодом </w:t>
      </w:r>
      <w:r w:rsidR="004A647E" w:rsidRPr="00D107AB">
        <w:rPr>
          <w:rFonts w:ascii="Sylfaen" w:hAnsi="Sylfaen"/>
          <w:i/>
          <w:iCs/>
        </w:rPr>
        <w:t>«</w:t>
      </w:r>
      <w:r w:rsidR="00DC1283" w:rsidRPr="00D107AB">
        <w:rPr>
          <w:rFonts w:ascii="Sylfaen" w:hAnsi="Sylfaen"/>
          <w:i/>
          <w:iCs/>
        </w:rPr>
        <w:t>(</w:t>
      </w:r>
      <w:r w:rsidR="001152F6">
        <w:rPr>
          <w:rFonts w:ascii="Sylfaen" w:hAnsi="Sylfaen"/>
          <w:i/>
          <w:iCs/>
        </w:rPr>
        <w:t>GT23MD-GhAPDzB-2026/1-SN</w:t>
      </w:r>
      <w:r w:rsidR="00DC1283" w:rsidRPr="00D107AB">
        <w:rPr>
          <w:rFonts w:ascii="Sylfaen" w:hAnsi="Sylfaen"/>
          <w:i/>
          <w:iCs/>
        </w:rPr>
        <w:t>)(</w:t>
      </w:r>
      <w:r w:rsidR="001152F6">
        <w:rPr>
          <w:rFonts w:ascii="Sylfaen" w:hAnsi="Sylfaen"/>
          <w:i/>
          <w:iCs/>
        </w:rPr>
        <w:t>ԳԹ23ՄԴ-ԳՀԱՊՁԲ-2026/1-ՍՆ</w:t>
      </w:r>
      <w:r w:rsidR="00DC1283" w:rsidRPr="00D107AB">
        <w:rPr>
          <w:rFonts w:ascii="Sylfaen" w:hAnsi="Sylfaen"/>
          <w:i/>
          <w:iCs/>
        </w:rPr>
        <w:t>)</w:t>
      </w:r>
      <w:r w:rsidR="004A647E" w:rsidRPr="00D107AB">
        <w:rPr>
          <w:rFonts w:ascii="Sylfaen" w:hAnsi="Sylfaen"/>
          <w:i/>
          <w:iCs/>
        </w:rPr>
        <w:t>»</w:t>
      </w:r>
      <w:r w:rsidRPr="00D107AB">
        <w:rPr>
          <w:rStyle w:val="af6"/>
          <w:rFonts w:ascii="Sylfaen" w:hAnsi="Sylfaen"/>
          <w:i/>
          <w:iCs/>
        </w:rPr>
        <w:footnoteReference w:customMarkFollows="1" w:id="19"/>
        <w:t>*</w:t>
      </w:r>
    </w:p>
    <w:p w14:paraId="6577F9B5" w14:textId="77777777" w:rsidR="00AF4211" w:rsidRPr="00D107AB" w:rsidRDefault="00AF4211" w:rsidP="000A214C">
      <w:pPr>
        <w:widowControl w:val="0"/>
        <w:spacing w:after="160"/>
        <w:jc w:val="center"/>
        <w:rPr>
          <w:rFonts w:ascii="Sylfaen" w:hAnsi="Sylfaen"/>
          <w:b/>
          <w:i/>
          <w:iCs/>
        </w:rPr>
      </w:pPr>
    </w:p>
    <w:p w14:paraId="46B37842" w14:textId="77777777" w:rsidR="000A214C" w:rsidRPr="00D107AB" w:rsidRDefault="000A214C" w:rsidP="000A214C">
      <w:pPr>
        <w:widowControl w:val="0"/>
        <w:spacing w:after="160"/>
        <w:jc w:val="center"/>
        <w:rPr>
          <w:rFonts w:ascii="Sylfaen" w:hAnsi="Sylfaen" w:cs="GHEA Grapalat"/>
          <w:b/>
          <w:i/>
          <w:iCs/>
        </w:rPr>
      </w:pPr>
      <w:r w:rsidRPr="00D107AB">
        <w:rPr>
          <w:rFonts w:ascii="Sylfaen" w:hAnsi="Sylfaen"/>
          <w:b/>
          <w:i/>
          <w:iCs/>
        </w:rPr>
        <w:t xml:space="preserve">СОГЛАШЕНИЕ О НЕУСТОЙКЕ </w:t>
      </w:r>
    </w:p>
    <w:p w14:paraId="6E195E34" w14:textId="77777777" w:rsidR="000A214C" w:rsidRPr="00D107AB" w:rsidRDefault="000A214C" w:rsidP="000A214C">
      <w:pPr>
        <w:widowControl w:val="0"/>
        <w:spacing w:after="160"/>
        <w:jc w:val="center"/>
        <w:rPr>
          <w:rFonts w:ascii="Sylfaen" w:hAnsi="Sylfaen" w:cs="GHEA Grapalat"/>
          <w:b/>
          <w:i/>
          <w:iCs/>
        </w:rPr>
      </w:pPr>
      <w:r w:rsidRPr="00D107AB">
        <w:rPr>
          <w:rFonts w:ascii="Sylfaen" w:hAnsi="Sylfaen"/>
          <w:b/>
          <w:i/>
          <w:iCs/>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397"/>
      </w:tblGrid>
      <w:tr w:rsidR="00FF3DE9" w:rsidRPr="00D107AB" w14:paraId="40630722" w14:textId="77777777" w:rsidTr="00DE2AE3">
        <w:tc>
          <w:tcPr>
            <w:tcW w:w="4786" w:type="dxa"/>
          </w:tcPr>
          <w:p w14:paraId="5E3FF61D" w14:textId="2D442BD6" w:rsidR="000A214C" w:rsidRPr="00D107AB" w:rsidRDefault="001152F6" w:rsidP="00DE2AE3">
            <w:pPr>
              <w:widowControl w:val="0"/>
              <w:spacing w:after="160"/>
              <w:rPr>
                <w:rFonts w:ascii="Sylfaen" w:hAnsi="Sylfaen" w:cs="GHEA Grapalat"/>
                <w:b/>
                <w:i/>
                <w:iCs/>
                <w:lang w:val="hy-AM"/>
              </w:rPr>
            </w:pPr>
            <w:r>
              <w:rPr>
                <w:rFonts w:ascii="Sylfaen" w:hAnsi="Sylfaen"/>
                <w:sz w:val="22"/>
                <w:szCs w:val="22"/>
                <w:lang w:val="hy-AM"/>
              </w:rPr>
              <w:t>Город Гюмри, Муш-2 район., 9-я улица., 5 здани</w:t>
            </w:r>
          </w:p>
        </w:tc>
        <w:tc>
          <w:tcPr>
            <w:tcW w:w="4500" w:type="dxa"/>
          </w:tcPr>
          <w:p w14:paraId="56D18EE0" w14:textId="77777777" w:rsidR="000A214C" w:rsidRPr="00D107AB" w:rsidRDefault="000A214C" w:rsidP="00DE2AE3">
            <w:pPr>
              <w:widowControl w:val="0"/>
              <w:spacing w:after="160"/>
              <w:jc w:val="right"/>
              <w:rPr>
                <w:rFonts w:ascii="Sylfaen" w:hAnsi="Sylfaen" w:cs="GHEA Grapalat"/>
                <w:b/>
                <w:i/>
                <w:iCs/>
              </w:rPr>
            </w:pPr>
            <w:r w:rsidRPr="00D107AB">
              <w:rPr>
                <w:rFonts w:ascii="Sylfaen" w:hAnsi="Sylfaen"/>
                <w:i/>
                <w:iCs/>
              </w:rPr>
              <w:t>"</w:t>
            </w:r>
            <w:r w:rsidRPr="00D107AB">
              <w:rPr>
                <w:rFonts w:ascii="Sylfaen" w:hAnsi="Sylfaen"/>
                <w:i/>
                <w:iCs/>
                <w:lang w:val="en-US"/>
              </w:rPr>
              <w:tab/>
            </w:r>
            <w:r w:rsidRPr="00D107AB">
              <w:rPr>
                <w:rFonts w:ascii="Sylfaen" w:hAnsi="Sylfaen"/>
                <w:i/>
                <w:iCs/>
              </w:rPr>
              <w:t xml:space="preserve">" </w:t>
            </w:r>
            <w:r w:rsidRPr="00D107AB">
              <w:rPr>
                <w:rFonts w:ascii="Sylfaen" w:hAnsi="Sylfaen"/>
                <w:i/>
                <w:iCs/>
                <w:lang w:val="en-US"/>
              </w:rPr>
              <w:tab/>
            </w:r>
            <w:r w:rsidRPr="00D107AB">
              <w:rPr>
                <w:rFonts w:ascii="Sylfaen" w:hAnsi="Sylfaen"/>
                <w:i/>
                <w:iCs/>
              </w:rPr>
              <w:t>20</w:t>
            </w:r>
            <w:r w:rsidRPr="00D107AB">
              <w:rPr>
                <w:rFonts w:ascii="Sylfaen" w:hAnsi="Sylfaen"/>
                <w:i/>
                <w:iCs/>
                <w:lang w:val="en-US"/>
              </w:rPr>
              <w:tab/>
            </w:r>
            <w:r w:rsidRPr="00D107AB">
              <w:rPr>
                <w:rFonts w:ascii="Sylfaen" w:hAnsi="Sylfaen"/>
                <w:i/>
                <w:iCs/>
              </w:rPr>
              <w:t>г.</w:t>
            </w:r>
            <w:r w:rsidRPr="00D107AB">
              <w:rPr>
                <w:rStyle w:val="af6"/>
                <w:rFonts w:ascii="Sylfaen" w:hAnsi="Sylfaen"/>
                <w:i/>
                <w:iCs/>
              </w:rPr>
              <w:footnoteReference w:customMarkFollows="1" w:id="20"/>
              <w:t>**</w:t>
            </w:r>
          </w:p>
        </w:tc>
      </w:tr>
    </w:tbl>
    <w:p w14:paraId="32158270" w14:textId="77777777" w:rsidR="000A214C" w:rsidRPr="00D107AB" w:rsidRDefault="000A214C" w:rsidP="000A214C">
      <w:pPr>
        <w:widowControl w:val="0"/>
        <w:spacing w:after="160"/>
        <w:rPr>
          <w:rFonts w:ascii="Sylfaen" w:hAnsi="Sylfaen" w:cs="GHEA Grapalat"/>
          <w:b/>
          <w:i/>
          <w:iCs/>
        </w:rPr>
      </w:pPr>
    </w:p>
    <w:p w14:paraId="7E39C96B" w14:textId="77777777" w:rsidR="000A214C" w:rsidRPr="00D107AB" w:rsidRDefault="000A214C" w:rsidP="000A214C">
      <w:pPr>
        <w:widowControl w:val="0"/>
        <w:jc w:val="both"/>
        <w:rPr>
          <w:rFonts w:ascii="Sylfaen" w:hAnsi="Sylfaen" w:cs="GHEA Grapalat"/>
          <w:i/>
          <w:iCs/>
          <w:u w:val="single"/>
          <w:vertAlign w:val="subscript"/>
        </w:rPr>
      </w:pPr>
      <w:r w:rsidRPr="00D107AB">
        <w:rPr>
          <w:rFonts w:ascii="Sylfaen" w:hAnsi="Sylfaen"/>
          <w:i/>
          <w:iCs/>
        </w:rPr>
        <w:t>_______________________________________________, в лице директора Компании,</w:t>
      </w:r>
    </w:p>
    <w:p w14:paraId="09F0F9B2" w14:textId="77777777" w:rsidR="000A214C" w:rsidRPr="00D107AB" w:rsidRDefault="000A214C" w:rsidP="000A214C">
      <w:pPr>
        <w:widowControl w:val="0"/>
        <w:spacing w:after="160"/>
        <w:ind w:left="1843"/>
        <w:jc w:val="both"/>
        <w:rPr>
          <w:rFonts w:ascii="Sylfaen" w:hAnsi="Sylfaen"/>
          <w:i/>
          <w:iCs/>
          <w:vertAlign w:val="superscript"/>
          <w:lang w:val="en-US"/>
        </w:rPr>
      </w:pPr>
      <w:r w:rsidRPr="00D107AB">
        <w:rPr>
          <w:rFonts w:ascii="Sylfaen" w:hAnsi="Sylfaen"/>
          <w:i/>
          <w:iCs/>
          <w:vertAlign w:val="superscript"/>
        </w:rPr>
        <w:t>наименование Компании</w:t>
      </w:r>
    </w:p>
    <w:p w14:paraId="7CA7E3D3" w14:textId="77777777" w:rsidR="000A214C" w:rsidRPr="00D107AB" w:rsidRDefault="000A214C" w:rsidP="000A214C">
      <w:pPr>
        <w:widowControl w:val="0"/>
        <w:jc w:val="both"/>
        <w:rPr>
          <w:rFonts w:ascii="Sylfaen" w:hAnsi="Sylfaen"/>
          <w:i/>
          <w:iCs/>
          <w:lang w:val="en-US"/>
        </w:rPr>
      </w:pPr>
      <w:r w:rsidRPr="00D107AB">
        <w:rPr>
          <w:rFonts w:ascii="Sylfaen" w:hAnsi="Sylfaen"/>
          <w:i/>
          <w:iCs/>
          <w:lang w:val="en-US"/>
        </w:rPr>
        <w:t>_________________________________________________________________________</w:t>
      </w:r>
    </w:p>
    <w:p w14:paraId="4FDBFE67" w14:textId="77777777" w:rsidR="000A214C" w:rsidRPr="00D107AB" w:rsidRDefault="000A214C" w:rsidP="000A214C">
      <w:pPr>
        <w:widowControl w:val="0"/>
        <w:spacing w:after="160"/>
        <w:jc w:val="center"/>
        <w:rPr>
          <w:rFonts w:ascii="Sylfaen" w:hAnsi="Sylfaen"/>
          <w:i/>
          <w:iCs/>
          <w:vertAlign w:val="superscript"/>
        </w:rPr>
      </w:pPr>
      <w:r w:rsidRPr="00D107AB">
        <w:rPr>
          <w:rFonts w:ascii="Sylfaen" w:hAnsi="Sylfaen"/>
          <w:i/>
          <w:iCs/>
          <w:vertAlign w:val="superscript"/>
        </w:rPr>
        <w:t>имя, фамилия, паспортные данные директора компании</w:t>
      </w:r>
    </w:p>
    <w:p w14:paraId="45BB8CDC" w14:textId="77777777" w:rsidR="000A214C" w:rsidRPr="00D107AB" w:rsidRDefault="000A214C" w:rsidP="000A214C">
      <w:pPr>
        <w:widowControl w:val="0"/>
        <w:spacing w:after="160"/>
        <w:jc w:val="both"/>
        <w:rPr>
          <w:rFonts w:ascii="Sylfaen" w:hAnsi="Sylfaen" w:cs="GHEA Grapalat"/>
          <w:i/>
          <w:iCs/>
        </w:rPr>
      </w:pPr>
      <w:r w:rsidRPr="00D107AB">
        <w:rPr>
          <w:rFonts w:ascii="Sylfaen" w:hAnsi="Sylfaen"/>
          <w:i/>
          <w:iCs/>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717ACC9" w14:textId="77777777" w:rsidR="000A214C" w:rsidRPr="00D107AB" w:rsidRDefault="000A214C" w:rsidP="000A214C">
      <w:pPr>
        <w:widowControl w:val="0"/>
        <w:spacing w:after="160"/>
        <w:jc w:val="center"/>
        <w:rPr>
          <w:rFonts w:ascii="Sylfaen" w:hAnsi="Sylfaen" w:cs="GHEA Grapalat"/>
          <w:b/>
          <w:bCs/>
          <w:i/>
          <w:iCs/>
        </w:rPr>
      </w:pPr>
      <w:r w:rsidRPr="00D107AB">
        <w:rPr>
          <w:rFonts w:ascii="Sylfaen" w:hAnsi="Sylfaen"/>
          <w:b/>
          <w:i/>
          <w:iCs/>
        </w:rPr>
        <w:t>1. Предмет соглашения</w:t>
      </w:r>
    </w:p>
    <w:p w14:paraId="724C8531" w14:textId="77777777" w:rsidR="000A214C" w:rsidRPr="00D107AB" w:rsidRDefault="000A214C" w:rsidP="000A214C">
      <w:pPr>
        <w:widowControl w:val="0"/>
        <w:tabs>
          <w:tab w:val="left" w:pos="567"/>
        </w:tabs>
        <w:jc w:val="both"/>
        <w:rPr>
          <w:rFonts w:ascii="Sylfaen" w:hAnsi="Sylfaen" w:cs="GHEA Grapalat"/>
          <w:i/>
          <w:iCs/>
          <w:spacing w:val="-6"/>
        </w:rPr>
      </w:pPr>
      <w:r w:rsidRPr="00D107AB">
        <w:rPr>
          <w:rFonts w:ascii="Sylfaen" w:hAnsi="Sylfaen"/>
          <w:i/>
          <w:iCs/>
        </w:rPr>
        <w:t>1</w:t>
      </w:r>
      <w:r w:rsidRPr="00D107AB">
        <w:rPr>
          <w:rFonts w:ascii="Sylfaen" w:hAnsi="Sylfaen"/>
          <w:i/>
          <w:iCs/>
          <w:spacing w:val="-6"/>
        </w:rPr>
        <w:t>.1.</w:t>
      </w:r>
      <w:r w:rsidRPr="00D107AB">
        <w:rPr>
          <w:rFonts w:ascii="Sylfaen" w:hAnsi="Sylfaen"/>
          <w:i/>
          <w:iCs/>
          <w:spacing w:val="-6"/>
        </w:rPr>
        <w:tab/>
        <w:t xml:space="preserve">Компания участвует в организованной ___________________ *(далее — Заказчик) </w:t>
      </w:r>
    </w:p>
    <w:p w14:paraId="7C9E9166" w14:textId="77777777" w:rsidR="000A214C" w:rsidRPr="00D107AB" w:rsidRDefault="000A214C" w:rsidP="000A214C">
      <w:pPr>
        <w:widowControl w:val="0"/>
        <w:tabs>
          <w:tab w:val="left" w:pos="284"/>
        </w:tabs>
        <w:spacing w:after="160"/>
        <w:ind w:left="5245"/>
        <w:jc w:val="both"/>
        <w:rPr>
          <w:rFonts w:ascii="Sylfaen" w:hAnsi="Sylfaen" w:cs="GHEA Grapalat"/>
          <w:i/>
          <w:iCs/>
        </w:rPr>
      </w:pPr>
      <w:r w:rsidRPr="00D107AB">
        <w:rPr>
          <w:rFonts w:ascii="Sylfaen" w:hAnsi="Sylfaen"/>
          <w:i/>
          <w:iCs/>
          <w:vertAlign w:val="superscript"/>
        </w:rPr>
        <w:t>наименование заказчика</w:t>
      </w:r>
    </w:p>
    <w:p w14:paraId="6A3CE5C5" w14:textId="77777777" w:rsidR="000A214C" w:rsidRPr="00D107AB" w:rsidRDefault="000A214C" w:rsidP="000A214C">
      <w:pPr>
        <w:widowControl w:val="0"/>
        <w:jc w:val="both"/>
        <w:rPr>
          <w:rFonts w:ascii="Sylfaen" w:hAnsi="Sylfaen" w:cs="GHEA Grapalat"/>
          <w:i/>
          <w:iCs/>
        </w:rPr>
      </w:pPr>
      <w:r w:rsidRPr="00D107AB">
        <w:rPr>
          <w:rFonts w:ascii="Sylfaen" w:hAnsi="Sylfaen"/>
          <w:i/>
          <w:iCs/>
        </w:rPr>
        <w:t>процедуре закупок под кодом ____________________________________________ *.</w:t>
      </w:r>
    </w:p>
    <w:p w14:paraId="3D47B02D" w14:textId="77777777" w:rsidR="000A214C" w:rsidRPr="00D107AB" w:rsidRDefault="000A214C" w:rsidP="000A214C">
      <w:pPr>
        <w:widowControl w:val="0"/>
        <w:spacing w:after="160"/>
        <w:ind w:left="5245"/>
        <w:jc w:val="both"/>
        <w:rPr>
          <w:rFonts w:ascii="Sylfaen" w:hAnsi="Sylfaen" w:cs="GHEA Grapalat"/>
          <w:i/>
          <w:iCs/>
        </w:rPr>
      </w:pPr>
      <w:r w:rsidRPr="00D107AB">
        <w:rPr>
          <w:rFonts w:ascii="Sylfaen" w:hAnsi="Sylfaen"/>
          <w:i/>
          <w:iCs/>
          <w:vertAlign w:val="superscript"/>
        </w:rPr>
        <w:t>код процедуры</w:t>
      </w:r>
    </w:p>
    <w:p w14:paraId="023E809F" w14:textId="77777777" w:rsidR="000A214C" w:rsidRPr="00D107AB" w:rsidRDefault="000A214C" w:rsidP="000A214C">
      <w:pPr>
        <w:rPr>
          <w:rFonts w:ascii="Sylfaen" w:hAnsi="Sylfaen"/>
          <w:i/>
          <w:iCs/>
        </w:rPr>
      </w:pPr>
      <w:r w:rsidRPr="00D107AB">
        <w:rPr>
          <w:rFonts w:ascii="Sylfaen" w:hAnsi="Sylfaen"/>
          <w:i/>
          <w:iCs/>
        </w:rPr>
        <w:br w:type="page"/>
      </w:r>
    </w:p>
    <w:p w14:paraId="32D9182C" w14:textId="77777777" w:rsidR="000A214C" w:rsidRPr="00D107AB" w:rsidRDefault="000A214C" w:rsidP="000A214C">
      <w:pPr>
        <w:widowControl w:val="0"/>
        <w:tabs>
          <w:tab w:val="left" w:pos="1134"/>
        </w:tabs>
        <w:spacing w:after="160"/>
        <w:ind w:firstLine="567"/>
        <w:jc w:val="both"/>
        <w:rPr>
          <w:rFonts w:ascii="Sylfaen" w:hAnsi="Sylfaen" w:cs="GHEA Grapalat"/>
          <w:i/>
          <w:iCs/>
        </w:rPr>
      </w:pPr>
      <w:r w:rsidRPr="00D107AB">
        <w:rPr>
          <w:rFonts w:ascii="Sylfaen" w:hAnsi="Sylfaen"/>
          <w:i/>
          <w:iCs/>
        </w:rPr>
        <w:lastRenderedPageBreak/>
        <w:t>1.2.</w:t>
      </w:r>
      <w:r w:rsidRPr="00D107AB">
        <w:rPr>
          <w:rFonts w:ascii="Sylfaen" w:hAnsi="Sylfaen"/>
          <w:i/>
          <w:iCs/>
        </w:rPr>
        <w:tab/>
        <w:t>В качестве обеспечения исполнения договора, заключаемого в</w:t>
      </w:r>
      <w:r w:rsidRPr="00D107AB">
        <w:rPr>
          <w:rFonts w:ascii="Sylfaen" w:hAnsi="Sylfaen" w:cs="Courier New"/>
          <w:i/>
          <w:iCs/>
          <w:lang w:val="en-US"/>
        </w:rPr>
        <w:t> </w:t>
      </w:r>
      <w:r w:rsidRPr="00D107AB">
        <w:rPr>
          <w:rFonts w:ascii="Sylfaen" w:hAnsi="Sylfaen"/>
          <w:i/>
          <w:iCs/>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D81239B" w14:textId="77777777" w:rsidR="000A214C" w:rsidRPr="00D107AB" w:rsidRDefault="000A214C" w:rsidP="000A214C">
      <w:pPr>
        <w:widowControl w:val="0"/>
        <w:tabs>
          <w:tab w:val="left" w:pos="1134"/>
        </w:tabs>
        <w:spacing w:after="160"/>
        <w:ind w:firstLine="567"/>
        <w:jc w:val="both"/>
        <w:rPr>
          <w:rFonts w:ascii="Sylfaen" w:hAnsi="Sylfaen" w:cs="GHEA Grapalat"/>
          <w:i/>
          <w:iCs/>
        </w:rPr>
      </w:pPr>
      <w:r w:rsidRPr="00D107AB">
        <w:rPr>
          <w:rFonts w:ascii="Sylfaen" w:hAnsi="Sylfaen"/>
          <w:i/>
          <w:iCs/>
        </w:rPr>
        <w:t>1.3.</w:t>
      </w:r>
      <w:r w:rsidRPr="00D107AB">
        <w:rPr>
          <w:rFonts w:ascii="Sylfaen" w:hAnsi="Sylfaen"/>
          <w:i/>
          <w:iCs/>
        </w:rPr>
        <w:tab/>
        <w:t>Подписав платежное требование (далее — Требование), прилагаемое к</w:t>
      </w:r>
      <w:r w:rsidRPr="00D107AB">
        <w:rPr>
          <w:rFonts w:ascii="Sylfaen" w:hAnsi="Sylfaen"/>
          <w:i/>
          <w:iCs/>
          <w:lang w:val="en-US"/>
        </w:rPr>
        <w:t> </w:t>
      </w:r>
      <w:r w:rsidRPr="00D107AB">
        <w:rPr>
          <w:rFonts w:ascii="Sylfaen" w:hAnsi="Sylfaen"/>
          <w:i/>
          <w:iCs/>
        </w:rPr>
        <w:t xml:space="preserve">настоящему Соглашению о неустойке, Компания безотзывно соглашается, что: </w:t>
      </w:r>
    </w:p>
    <w:p w14:paraId="6E3FD70F" w14:textId="77777777" w:rsidR="000A214C" w:rsidRPr="00D107AB" w:rsidRDefault="000A214C" w:rsidP="000A214C">
      <w:pPr>
        <w:widowControl w:val="0"/>
        <w:tabs>
          <w:tab w:val="left" w:pos="1134"/>
        </w:tabs>
        <w:spacing w:after="160"/>
        <w:ind w:firstLine="567"/>
        <w:jc w:val="both"/>
        <w:rPr>
          <w:rFonts w:ascii="Sylfaen" w:hAnsi="Sylfaen" w:cs="GHEA Grapalat"/>
          <w:i/>
          <w:iCs/>
        </w:rPr>
      </w:pPr>
      <w:r w:rsidRPr="00D107AB">
        <w:rPr>
          <w:rFonts w:ascii="Sylfaen" w:hAnsi="Sylfaen"/>
          <w:i/>
          <w:iCs/>
        </w:rPr>
        <w:t>а)</w:t>
      </w:r>
      <w:r w:rsidRPr="00D107AB">
        <w:rPr>
          <w:rFonts w:ascii="Sylfaen" w:hAnsi="Sylfaen"/>
          <w:i/>
          <w:iCs/>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222A4DEA" w14:textId="77777777" w:rsidR="000A214C" w:rsidRPr="00D107AB" w:rsidRDefault="000A214C" w:rsidP="000A214C">
      <w:pPr>
        <w:widowControl w:val="0"/>
        <w:tabs>
          <w:tab w:val="left" w:pos="1134"/>
        </w:tabs>
        <w:spacing w:after="160"/>
        <w:ind w:firstLine="567"/>
        <w:jc w:val="both"/>
        <w:rPr>
          <w:rFonts w:ascii="Sylfaen" w:hAnsi="Sylfaen" w:cs="GHEA Grapalat"/>
          <w:i/>
          <w:iCs/>
        </w:rPr>
      </w:pPr>
      <w:r w:rsidRPr="00D107AB">
        <w:rPr>
          <w:rFonts w:ascii="Sylfaen" w:hAnsi="Sylfaen"/>
          <w:i/>
          <w:iCs/>
        </w:rPr>
        <w:t>б)</w:t>
      </w:r>
      <w:r w:rsidRPr="00D107AB">
        <w:rPr>
          <w:rFonts w:ascii="Sylfaen" w:hAnsi="Sylfaen"/>
          <w:i/>
          <w:iCs/>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BFBE066" w14:textId="77777777" w:rsidR="000A214C" w:rsidRPr="00D107AB" w:rsidRDefault="000A214C" w:rsidP="000A214C">
      <w:pPr>
        <w:widowControl w:val="0"/>
        <w:tabs>
          <w:tab w:val="left" w:pos="1134"/>
        </w:tabs>
        <w:spacing w:after="160"/>
        <w:ind w:firstLine="567"/>
        <w:jc w:val="both"/>
        <w:rPr>
          <w:rFonts w:ascii="Sylfaen" w:hAnsi="Sylfaen" w:cs="GHEA Grapalat"/>
          <w:i/>
          <w:iCs/>
        </w:rPr>
      </w:pPr>
      <w:r w:rsidRPr="00D107AB">
        <w:rPr>
          <w:rFonts w:ascii="Sylfaen" w:hAnsi="Sylfaen"/>
          <w:i/>
          <w:iCs/>
        </w:rPr>
        <w:t>в)</w:t>
      </w:r>
      <w:r w:rsidRPr="00D107AB">
        <w:rPr>
          <w:rFonts w:ascii="Sylfaen" w:hAnsi="Sylfaen"/>
          <w:i/>
          <w:iCs/>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8DC9375" w14:textId="77777777" w:rsidR="000A214C" w:rsidRPr="00D107AB" w:rsidRDefault="000A214C" w:rsidP="000A214C">
      <w:pPr>
        <w:widowControl w:val="0"/>
        <w:tabs>
          <w:tab w:val="left" w:pos="1134"/>
        </w:tabs>
        <w:spacing w:after="160"/>
        <w:ind w:firstLine="567"/>
        <w:jc w:val="both"/>
        <w:rPr>
          <w:rFonts w:ascii="Sylfaen" w:hAnsi="Sylfaen" w:cs="GHEA Grapalat"/>
          <w:i/>
          <w:iCs/>
        </w:rPr>
      </w:pPr>
      <w:r w:rsidRPr="00D107AB">
        <w:rPr>
          <w:rFonts w:ascii="Sylfaen" w:hAnsi="Sylfaen"/>
          <w:i/>
          <w:iCs/>
        </w:rPr>
        <w:t>г)</w:t>
      </w:r>
      <w:r w:rsidRPr="00D107AB">
        <w:rPr>
          <w:rFonts w:ascii="Sylfaen" w:hAnsi="Sylfaen"/>
          <w:i/>
          <w:iCs/>
        </w:rPr>
        <w:tab/>
        <w:t>Компания подтверждает, что акцептовала Требование в полном размере суммы неустойки.</w:t>
      </w:r>
    </w:p>
    <w:p w14:paraId="6111A048" w14:textId="77777777" w:rsidR="000A214C" w:rsidRPr="00D107AB" w:rsidRDefault="000A214C" w:rsidP="000A214C">
      <w:pPr>
        <w:widowControl w:val="0"/>
        <w:tabs>
          <w:tab w:val="left" w:pos="1134"/>
        </w:tabs>
        <w:spacing w:after="160"/>
        <w:ind w:firstLine="567"/>
        <w:jc w:val="both"/>
        <w:rPr>
          <w:rFonts w:ascii="Sylfaen" w:hAnsi="Sylfaen" w:cs="GHEA Grapalat"/>
          <w:i/>
          <w:iCs/>
        </w:rPr>
      </w:pPr>
      <w:r w:rsidRPr="00D107AB">
        <w:rPr>
          <w:rFonts w:ascii="Sylfaen" w:hAnsi="Sylfaen"/>
          <w:i/>
          <w:iCs/>
        </w:rPr>
        <w:t>д)</w:t>
      </w:r>
      <w:r w:rsidRPr="00D107AB">
        <w:rPr>
          <w:rFonts w:ascii="Sylfaen" w:hAnsi="Sylfaen"/>
          <w:i/>
          <w:iCs/>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C3ECD82" w14:textId="77777777" w:rsidR="000A214C" w:rsidRPr="00D107AB" w:rsidRDefault="000A214C" w:rsidP="000A214C">
      <w:pPr>
        <w:widowControl w:val="0"/>
        <w:tabs>
          <w:tab w:val="left" w:pos="1134"/>
        </w:tabs>
        <w:spacing w:after="160"/>
        <w:ind w:firstLine="567"/>
        <w:jc w:val="both"/>
        <w:rPr>
          <w:rFonts w:ascii="Sylfaen" w:hAnsi="Sylfaen" w:cs="GHEA Grapalat"/>
          <w:i/>
          <w:iCs/>
        </w:rPr>
      </w:pPr>
      <w:r w:rsidRPr="00D107AB">
        <w:rPr>
          <w:rFonts w:ascii="Sylfaen" w:hAnsi="Sylfaen"/>
          <w:i/>
          <w:iCs/>
        </w:rPr>
        <w:t>1.</w:t>
      </w:r>
      <w:r w:rsidR="00762921" w:rsidRPr="00D107AB">
        <w:rPr>
          <w:rFonts w:ascii="Sylfaen" w:hAnsi="Sylfaen"/>
          <w:i/>
          <w:iCs/>
        </w:rPr>
        <w:t>4</w:t>
      </w:r>
      <w:r w:rsidRPr="00D107AB">
        <w:rPr>
          <w:rFonts w:ascii="Sylfaen" w:hAnsi="Sylfaen"/>
          <w:i/>
          <w:iCs/>
        </w:rPr>
        <w:t>.</w:t>
      </w:r>
      <w:r w:rsidRPr="00D107AB">
        <w:rPr>
          <w:rFonts w:ascii="Sylfaen" w:hAnsi="Sylfaen"/>
          <w:i/>
          <w:iCs/>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D107AB">
        <w:rPr>
          <w:rFonts w:ascii="Sylfaen" w:hAnsi="Sylfaen" w:cs="Courier New"/>
          <w:i/>
          <w:iCs/>
          <w:lang w:val="en-US"/>
        </w:rPr>
        <w:t> </w:t>
      </w:r>
      <w:r w:rsidRPr="00D107AB">
        <w:rPr>
          <w:rFonts w:ascii="Sylfaen" w:hAnsi="Sylfaen"/>
          <w:i/>
          <w:iCs/>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05EEEE3" w14:textId="77777777" w:rsidR="000A214C" w:rsidRPr="00D107AB" w:rsidRDefault="000A214C" w:rsidP="000A214C">
      <w:pPr>
        <w:widowControl w:val="0"/>
        <w:tabs>
          <w:tab w:val="left" w:pos="1134"/>
        </w:tabs>
        <w:spacing w:after="160"/>
        <w:ind w:firstLine="567"/>
        <w:jc w:val="both"/>
        <w:rPr>
          <w:rFonts w:ascii="Sylfaen" w:hAnsi="Sylfaen" w:cs="GHEA Grapalat"/>
          <w:i/>
          <w:iCs/>
        </w:rPr>
      </w:pPr>
      <w:r w:rsidRPr="00D107AB">
        <w:rPr>
          <w:rFonts w:ascii="Sylfaen" w:hAnsi="Sylfaen"/>
          <w:i/>
          <w:iCs/>
        </w:rPr>
        <w:t>1.</w:t>
      </w:r>
      <w:r w:rsidR="007A76F3" w:rsidRPr="00D107AB">
        <w:rPr>
          <w:rFonts w:ascii="Sylfaen" w:hAnsi="Sylfaen"/>
          <w:i/>
          <w:iCs/>
        </w:rPr>
        <w:t>5</w:t>
      </w:r>
      <w:r w:rsidRPr="00D107AB">
        <w:rPr>
          <w:rFonts w:ascii="Sylfaen" w:hAnsi="Sylfaen"/>
          <w:i/>
          <w:iCs/>
        </w:rPr>
        <w:t>.</w:t>
      </w:r>
      <w:r w:rsidRPr="00D107AB">
        <w:rPr>
          <w:rFonts w:ascii="Sylfaen" w:hAnsi="Sylfaen"/>
          <w:i/>
          <w:iCs/>
        </w:rPr>
        <w:tab/>
        <w:t>Заказчик может представить в Банк-плательщик иные дополнительные документы.</w:t>
      </w:r>
    </w:p>
    <w:p w14:paraId="24FF3B48" w14:textId="77777777" w:rsidR="000A214C" w:rsidRPr="00D107AB" w:rsidRDefault="000A214C" w:rsidP="000A214C">
      <w:pPr>
        <w:widowControl w:val="0"/>
        <w:tabs>
          <w:tab w:val="left" w:pos="1134"/>
        </w:tabs>
        <w:spacing w:after="160"/>
        <w:ind w:firstLine="567"/>
        <w:jc w:val="both"/>
        <w:rPr>
          <w:rFonts w:ascii="Sylfaen" w:hAnsi="Sylfaen" w:cs="GHEA Grapalat"/>
          <w:i/>
          <w:iCs/>
        </w:rPr>
      </w:pPr>
      <w:r w:rsidRPr="00D107AB">
        <w:rPr>
          <w:rFonts w:ascii="Sylfaen" w:hAnsi="Sylfaen"/>
          <w:i/>
          <w:iCs/>
        </w:rPr>
        <w:t>1.</w:t>
      </w:r>
      <w:r w:rsidR="007A76F3" w:rsidRPr="00D107AB">
        <w:rPr>
          <w:rFonts w:ascii="Sylfaen" w:hAnsi="Sylfaen"/>
          <w:i/>
          <w:iCs/>
        </w:rPr>
        <w:t>6</w:t>
      </w:r>
      <w:r w:rsidRPr="00D107AB">
        <w:rPr>
          <w:rFonts w:ascii="Sylfaen" w:hAnsi="Sylfaen"/>
          <w:i/>
          <w:iCs/>
        </w:rPr>
        <w:t>. Банк не несет какой-либо ответственности за риски (понесенные</w:t>
      </w:r>
      <w:r w:rsidRPr="00D107AB">
        <w:rPr>
          <w:rFonts w:ascii="Sylfaen" w:hAnsi="Sylfaen" w:cs="Courier New"/>
          <w:i/>
          <w:iCs/>
          <w:lang w:val="en-US"/>
        </w:rPr>
        <w:t> </w:t>
      </w:r>
      <w:r w:rsidRPr="00D107AB">
        <w:rPr>
          <w:rFonts w:ascii="Sylfaen" w:hAnsi="Sylfaen"/>
          <w:i/>
          <w:iCs/>
        </w:rPr>
        <w:t>Компанией убытки) и негативные последствия, возникшие для Компании в результате уплаты Банком-плательщиком суммы, указанной в</w:t>
      </w:r>
      <w:r w:rsidRPr="00D107AB">
        <w:rPr>
          <w:rFonts w:ascii="Sylfaen" w:hAnsi="Sylfaen" w:cs="Courier New"/>
          <w:i/>
          <w:iCs/>
          <w:lang w:val="en-US"/>
        </w:rPr>
        <w:t> </w:t>
      </w:r>
      <w:r w:rsidRPr="00D107AB">
        <w:rPr>
          <w:rFonts w:ascii="Sylfaen" w:hAnsi="Sylfaen"/>
          <w:i/>
          <w:iCs/>
        </w:rPr>
        <w:t>Требовании. Банк не обязан проверять факты нарушения Компанией условий договора.</w:t>
      </w:r>
    </w:p>
    <w:p w14:paraId="6E91F133" w14:textId="77777777" w:rsidR="000A214C" w:rsidRPr="00D107AB" w:rsidRDefault="000A214C" w:rsidP="000A214C">
      <w:pPr>
        <w:widowControl w:val="0"/>
        <w:tabs>
          <w:tab w:val="left" w:pos="1134"/>
        </w:tabs>
        <w:spacing w:after="160"/>
        <w:ind w:firstLine="567"/>
        <w:jc w:val="both"/>
        <w:rPr>
          <w:rFonts w:ascii="Sylfaen" w:hAnsi="Sylfaen" w:cs="GHEA Grapalat"/>
          <w:i/>
          <w:iCs/>
          <w:lang w:val="hy-AM"/>
        </w:rPr>
      </w:pPr>
      <w:r w:rsidRPr="00D107AB">
        <w:rPr>
          <w:rFonts w:ascii="Sylfaen" w:hAnsi="Sylfaen"/>
          <w:i/>
          <w:iCs/>
        </w:rPr>
        <w:t>1.</w:t>
      </w:r>
      <w:r w:rsidR="007669A4" w:rsidRPr="00D107AB">
        <w:rPr>
          <w:rFonts w:ascii="Sylfaen" w:hAnsi="Sylfaen"/>
          <w:i/>
          <w:iCs/>
        </w:rPr>
        <w:t>7</w:t>
      </w:r>
      <w:r w:rsidRPr="00D107AB">
        <w:rPr>
          <w:rFonts w:ascii="Sylfaen" w:hAnsi="Sylfaen"/>
          <w:i/>
          <w:iCs/>
        </w:rPr>
        <w:t>.</w:t>
      </w:r>
      <w:r w:rsidRPr="00D107AB">
        <w:rPr>
          <w:rFonts w:ascii="Sylfaen" w:hAnsi="Sylfaen"/>
          <w:i/>
          <w:iCs/>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FDF2CA2" w14:textId="77777777" w:rsidR="000A214C" w:rsidRPr="00D107AB" w:rsidRDefault="000A214C" w:rsidP="000A214C">
      <w:pPr>
        <w:widowControl w:val="0"/>
        <w:tabs>
          <w:tab w:val="left" w:pos="1134"/>
        </w:tabs>
        <w:spacing w:after="160"/>
        <w:ind w:firstLine="567"/>
        <w:jc w:val="both"/>
        <w:rPr>
          <w:rFonts w:ascii="Sylfaen" w:hAnsi="Sylfaen" w:cs="GHEA Grapalat"/>
          <w:i/>
          <w:iCs/>
        </w:rPr>
      </w:pPr>
      <w:r w:rsidRPr="00D107AB">
        <w:rPr>
          <w:rFonts w:ascii="Sylfaen" w:hAnsi="Sylfaen"/>
          <w:i/>
          <w:iCs/>
        </w:rPr>
        <w:t>1.</w:t>
      </w:r>
      <w:r w:rsidR="00EF6AA2" w:rsidRPr="00D107AB">
        <w:rPr>
          <w:rFonts w:ascii="Sylfaen" w:hAnsi="Sylfaen"/>
          <w:i/>
          <w:iCs/>
        </w:rPr>
        <w:t>8</w:t>
      </w:r>
      <w:r w:rsidRPr="00D107AB">
        <w:rPr>
          <w:rFonts w:ascii="Sylfaen" w:hAnsi="Sylfaen"/>
          <w:i/>
          <w:iCs/>
        </w:rPr>
        <w:t>.</w:t>
      </w:r>
      <w:r w:rsidRPr="00D107AB">
        <w:rPr>
          <w:rFonts w:ascii="Sylfaen" w:hAnsi="Sylfaen"/>
          <w:i/>
          <w:iCs/>
        </w:rPr>
        <w:tab/>
        <w:t>В случае если в течение десяти рабочих дней после представления в</w:t>
      </w:r>
      <w:r w:rsidRPr="00D107AB">
        <w:rPr>
          <w:rFonts w:ascii="Sylfaen" w:hAnsi="Sylfaen" w:cs="Courier New"/>
          <w:i/>
          <w:iCs/>
          <w:lang w:val="en-US"/>
        </w:rPr>
        <w:t> </w:t>
      </w:r>
      <w:r w:rsidRPr="00D107AB">
        <w:rPr>
          <w:rFonts w:ascii="Sylfaen" w:hAnsi="Sylfaen"/>
          <w:i/>
          <w:iCs/>
        </w:rPr>
        <w:t xml:space="preserve">Банк </w:t>
      </w:r>
      <w:r w:rsidRPr="00D107AB">
        <w:rPr>
          <w:rFonts w:ascii="Sylfaen" w:hAnsi="Sylfaen"/>
          <w:i/>
          <w:iCs/>
        </w:rPr>
        <w:lastRenderedPageBreak/>
        <w:t>настоящего Соглашения и прилагаемого Требования по независящим от</w:t>
      </w:r>
      <w:r w:rsidRPr="00D107AB">
        <w:rPr>
          <w:rFonts w:ascii="Sylfaen" w:hAnsi="Sylfaen" w:cs="Courier New"/>
          <w:i/>
          <w:iCs/>
          <w:lang w:val="en-US"/>
        </w:rPr>
        <w:t> </w:t>
      </w:r>
      <w:r w:rsidRPr="00D107AB">
        <w:rPr>
          <w:rFonts w:ascii="Sylfaen" w:hAnsi="Sylfaen"/>
          <w:i/>
          <w:iCs/>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D107AB">
        <w:rPr>
          <w:rFonts w:ascii="Sylfaen" w:hAnsi="Sylfaen" w:cs="Courier New"/>
          <w:i/>
          <w:iCs/>
          <w:lang w:val="en-US"/>
        </w:rPr>
        <w:t> </w:t>
      </w:r>
      <w:r w:rsidRPr="00D107AB">
        <w:rPr>
          <w:rFonts w:ascii="Sylfaen" w:hAnsi="Sylfaen"/>
          <w:i/>
          <w:iCs/>
        </w:rPr>
        <w:t>неуплатой.</w:t>
      </w:r>
    </w:p>
    <w:p w14:paraId="5FC02D79" w14:textId="77777777" w:rsidR="000A214C" w:rsidRPr="00D107AB" w:rsidRDefault="000A214C" w:rsidP="000A214C">
      <w:pPr>
        <w:widowControl w:val="0"/>
        <w:spacing w:after="160"/>
        <w:jc w:val="center"/>
        <w:rPr>
          <w:rFonts w:ascii="Sylfaen" w:hAnsi="Sylfaen" w:cs="GHEA Grapalat"/>
          <w:b/>
          <w:bCs/>
          <w:i/>
          <w:iCs/>
        </w:rPr>
      </w:pPr>
      <w:r w:rsidRPr="00D107AB">
        <w:rPr>
          <w:rFonts w:ascii="Sylfaen" w:hAnsi="Sylfaen"/>
          <w:b/>
          <w:i/>
          <w:iCs/>
        </w:rPr>
        <w:t>2. Иные условия</w:t>
      </w:r>
    </w:p>
    <w:p w14:paraId="6A9D6714" w14:textId="77777777" w:rsidR="00FE75E6" w:rsidRPr="00D107AB" w:rsidRDefault="000A214C" w:rsidP="00FE75E6">
      <w:pPr>
        <w:widowControl w:val="0"/>
        <w:tabs>
          <w:tab w:val="left" w:pos="1134"/>
        </w:tabs>
        <w:spacing w:after="160"/>
        <w:ind w:firstLine="567"/>
        <w:jc w:val="both"/>
        <w:rPr>
          <w:rFonts w:ascii="Sylfaen" w:hAnsi="Sylfaen"/>
          <w:i/>
          <w:iCs/>
        </w:rPr>
      </w:pPr>
      <w:r w:rsidRPr="00D107AB">
        <w:rPr>
          <w:rFonts w:ascii="Sylfaen" w:hAnsi="Sylfaen"/>
          <w:i/>
          <w:iCs/>
        </w:rPr>
        <w:t>2.1.</w:t>
      </w:r>
      <w:r w:rsidRPr="00D107AB">
        <w:rPr>
          <w:rFonts w:ascii="Sylfaen" w:hAnsi="Sylfaen"/>
          <w:i/>
          <w:iCs/>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D107AB">
        <w:rPr>
          <w:rFonts w:ascii="Sylfaen" w:hAnsi="Sylfaen"/>
          <w:i/>
          <w:iCs/>
        </w:rPr>
        <w:t xml:space="preserve">двадцатого </w:t>
      </w:r>
      <w:r w:rsidRPr="00D107AB">
        <w:rPr>
          <w:rFonts w:ascii="Sylfaen" w:hAnsi="Sylfaen"/>
          <w:i/>
          <w:iCs/>
        </w:rPr>
        <w:t>рабочего дня, следующего</w:t>
      </w:r>
      <w:r w:rsidR="004300C2" w:rsidRPr="00D107AB">
        <w:rPr>
          <w:rFonts w:ascii="Sylfaen" w:hAnsi="Sylfaen"/>
          <w:i/>
          <w:iCs/>
        </w:rPr>
        <w:t xml:space="preserve"> за</w:t>
      </w:r>
      <w:r w:rsidRPr="00D107AB">
        <w:rPr>
          <w:rFonts w:ascii="Sylfaen" w:hAnsi="Sylfaen"/>
          <w:i/>
          <w:iCs/>
        </w:rPr>
        <w:t xml:space="preserve"> </w:t>
      </w:r>
      <w:r w:rsidR="00FE75E6" w:rsidRPr="00D107AB">
        <w:rPr>
          <w:rFonts w:ascii="Sylfaen" w:hAnsi="Sylfaen"/>
          <w:i/>
          <w:iCs/>
        </w:rPr>
        <w:t>последним днем полного выполнения взятых Компанией по заключаемому договору обязательств, включительно.</w:t>
      </w:r>
    </w:p>
    <w:p w14:paraId="3388483A" w14:textId="77777777" w:rsidR="000A214C" w:rsidRPr="00D107AB" w:rsidRDefault="000A214C" w:rsidP="000A214C">
      <w:pPr>
        <w:widowControl w:val="0"/>
        <w:tabs>
          <w:tab w:val="left" w:pos="1134"/>
        </w:tabs>
        <w:spacing w:after="160"/>
        <w:ind w:firstLine="567"/>
        <w:jc w:val="both"/>
        <w:rPr>
          <w:rFonts w:ascii="Sylfaen" w:hAnsi="Sylfaen" w:cs="GHEA Grapalat"/>
          <w:i/>
          <w:iCs/>
        </w:rPr>
      </w:pPr>
      <w:r w:rsidRPr="00D107AB">
        <w:rPr>
          <w:rFonts w:ascii="Sylfaen" w:hAnsi="Sylfaen"/>
          <w:i/>
          <w:iCs/>
        </w:rPr>
        <w:t>2.2.</w:t>
      </w:r>
      <w:r w:rsidRPr="00D107AB">
        <w:rPr>
          <w:rFonts w:ascii="Sylfaen" w:hAnsi="Sylfaen"/>
          <w:i/>
          <w:iCs/>
        </w:rPr>
        <w:tab/>
        <w:t xml:space="preserve">Представив настоящее Соглашение и прилагаемое Требование в Банк-плательщик: </w:t>
      </w:r>
    </w:p>
    <w:p w14:paraId="0E47AA5F" w14:textId="77777777" w:rsidR="000A214C" w:rsidRPr="00D107AB" w:rsidRDefault="000A214C" w:rsidP="000A214C">
      <w:pPr>
        <w:widowControl w:val="0"/>
        <w:tabs>
          <w:tab w:val="left" w:pos="1134"/>
        </w:tabs>
        <w:spacing w:after="160"/>
        <w:ind w:firstLine="567"/>
        <w:jc w:val="both"/>
        <w:rPr>
          <w:rFonts w:ascii="Sylfaen" w:hAnsi="Sylfaen" w:cs="GHEA Grapalat"/>
          <w:i/>
          <w:iCs/>
        </w:rPr>
      </w:pPr>
      <w:r w:rsidRPr="00D107AB">
        <w:rPr>
          <w:rFonts w:ascii="Sylfaen" w:hAnsi="Sylfaen"/>
          <w:i/>
          <w:iCs/>
        </w:rPr>
        <w:t>2.2.1.</w:t>
      </w:r>
      <w:r w:rsidRPr="00D107AB">
        <w:rPr>
          <w:rFonts w:ascii="Sylfaen" w:hAnsi="Sylfaen"/>
          <w:i/>
          <w:iCs/>
        </w:rPr>
        <w:tab/>
        <w:t>Заказчик подтверждает, что Компания допустила нарушение договорных обязательств, а</w:t>
      </w:r>
    </w:p>
    <w:p w14:paraId="6E5FB50F" w14:textId="77777777" w:rsidR="000A214C" w:rsidRPr="00D107AB" w:rsidDel="00A13215" w:rsidRDefault="000A214C" w:rsidP="000A214C">
      <w:pPr>
        <w:widowControl w:val="0"/>
        <w:tabs>
          <w:tab w:val="left" w:pos="1134"/>
        </w:tabs>
        <w:spacing w:after="160"/>
        <w:ind w:firstLine="567"/>
        <w:jc w:val="both"/>
        <w:rPr>
          <w:rFonts w:ascii="Sylfaen" w:hAnsi="Sylfaen" w:cs="GHEA Grapalat"/>
          <w:i/>
          <w:iCs/>
        </w:rPr>
      </w:pPr>
      <w:r w:rsidRPr="00D107AB">
        <w:rPr>
          <w:rFonts w:ascii="Sylfaen" w:hAnsi="Sylfaen"/>
          <w:i/>
          <w:iCs/>
        </w:rPr>
        <w:t>2.2.2.</w:t>
      </w:r>
      <w:r w:rsidRPr="00D107AB">
        <w:rPr>
          <w:rFonts w:ascii="Sylfaen" w:hAnsi="Sylfaen"/>
          <w:i/>
          <w:iCs/>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8B1E347" w14:textId="77777777" w:rsidR="000A214C" w:rsidRPr="00D107AB" w:rsidRDefault="000A214C" w:rsidP="000A214C">
      <w:pPr>
        <w:widowControl w:val="0"/>
        <w:tabs>
          <w:tab w:val="left" w:pos="1134"/>
        </w:tabs>
        <w:spacing w:after="160"/>
        <w:ind w:firstLine="567"/>
        <w:jc w:val="both"/>
        <w:rPr>
          <w:rFonts w:ascii="Sylfaen" w:hAnsi="Sylfaen"/>
          <w:i/>
          <w:iCs/>
        </w:rPr>
      </w:pPr>
      <w:r w:rsidRPr="00D107AB">
        <w:rPr>
          <w:rFonts w:ascii="Sylfaen" w:hAnsi="Sylfaen"/>
          <w:i/>
          <w:iCs/>
        </w:rPr>
        <w:t>2.3.</w:t>
      </w:r>
      <w:r w:rsidRPr="00D107AB">
        <w:rPr>
          <w:rFonts w:ascii="Sylfaen" w:hAnsi="Sylfaen"/>
          <w:i/>
          <w:iCs/>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0B690B1D" w14:textId="77777777" w:rsidR="000A214C" w:rsidRPr="00D107AB" w:rsidRDefault="000A214C" w:rsidP="000A214C">
      <w:pPr>
        <w:widowControl w:val="0"/>
        <w:spacing w:after="160"/>
        <w:ind w:firstLine="567"/>
        <w:jc w:val="center"/>
        <w:rPr>
          <w:rFonts w:ascii="Sylfaen" w:hAnsi="Sylfaen"/>
          <w:b/>
          <w:i/>
          <w:iCs/>
        </w:rPr>
      </w:pPr>
      <w:r w:rsidRPr="00D107AB">
        <w:rPr>
          <w:rFonts w:ascii="Sylfaen" w:hAnsi="Sylfaen"/>
          <w:b/>
          <w:i/>
          <w:iCs/>
        </w:rPr>
        <w:t>3. Адрес, банковские реквизиты Компании</w:t>
      </w:r>
    </w:p>
    <w:p w14:paraId="57DC15B9" w14:textId="77777777" w:rsidR="000A214C" w:rsidRPr="00D107AB" w:rsidRDefault="000A214C" w:rsidP="000A214C">
      <w:pPr>
        <w:widowControl w:val="0"/>
        <w:jc w:val="both"/>
        <w:rPr>
          <w:rFonts w:ascii="Sylfaen" w:hAnsi="Sylfaen"/>
          <w:i/>
          <w:iCs/>
        </w:rPr>
      </w:pPr>
      <w:r w:rsidRPr="00D107AB">
        <w:rPr>
          <w:rFonts w:ascii="Sylfaen" w:hAnsi="Sylfaen"/>
          <w:i/>
          <w:iCs/>
        </w:rPr>
        <w:t>_______________________________________</w:t>
      </w:r>
    </w:p>
    <w:p w14:paraId="313A5145" w14:textId="77777777" w:rsidR="000A214C" w:rsidRPr="00D107AB" w:rsidRDefault="000A214C" w:rsidP="000A214C">
      <w:pPr>
        <w:widowControl w:val="0"/>
        <w:spacing w:after="160"/>
        <w:ind w:right="4250"/>
        <w:jc w:val="center"/>
        <w:rPr>
          <w:rFonts w:ascii="Sylfaen" w:hAnsi="Sylfaen"/>
          <w:i/>
          <w:iCs/>
          <w:vertAlign w:val="superscript"/>
        </w:rPr>
      </w:pPr>
      <w:r w:rsidRPr="00D107AB">
        <w:rPr>
          <w:rFonts w:ascii="Sylfaen" w:hAnsi="Sylfaen"/>
          <w:i/>
          <w:iCs/>
          <w:vertAlign w:val="superscript"/>
        </w:rPr>
        <w:t>наименование компании</w:t>
      </w:r>
    </w:p>
    <w:p w14:paraId="254C8F99" w14:textId="77777777" w:rsidR="000A214C" w:rsidRPr="00D107AB" w:rsidRDefault="000A214C" w:rsidP="000A214C">
      <w:pPr>
        <w:widowControl w:val="0"/>
        <w:jc w:val="both"/>
        <w:rPr>
          <w:rFonts w:ascii="Sylfaen" w:hAnsi="Sylfaen"/>
          <w:i/>
          <w:iCs/>
        </w:rPr>
      </w:pPr>
      <w:r w:rsidRPr="00D107AB">
        <w:rPr>
          <w:rFonts w:ascii="Sylfaen" w:hAnsi="Sylfaen"/>
          <w:i/>
          <w:iCs/>
        </w:rPr>
        <w:t>_______________________________________</w:t>
      </w:r>
    </w:p>
    <w:p w14:paraId="052D97A9" w14:textId="77777777" w:rsidR="000A214C" w:rsidRPr="00D107AB" w:rsidRDefault="000A214C" w:rsidP="000A214C">
      <w:pPr>
        <w:widowControl w:val="0"/>
        <w:spacing w:after="160"/>
        <w:ind w:right="4250"/>
        <w:jc w:val="center"/>
        <w:rPr>
          <w:rFonts w:ascii="Sylfaen" w:hAnsi="Sylfaen"/>
          <w:i/>
          <w:iCs/>
          <w:vertAlign w:val="superscript"/>
        </w:rPr>
      </w:pPr>
      <w:r w:rsidRPr="00D107AB">
        <w:rPr>
          <w:rFonts w:ascii="Sylfaen" w:hAnsi="Sylfaen"/>
          <w:i/>
          <w:iCs/>
          <w:vertAlign w:val="superscript"/>
        </w:rPr>
        <w:t>адрес компании</w:t>
      </w:r>
    </w:p>
    <w:p w14:paraId="411FCEEA" w14:textId="77777777" w:rsidR="000A214C" w:rsidRPr="00D107AB" w:rsidRDefault="000A214C" w:rsidP="000A214C">
      <w:pPr>
        <w:widowControl w:val="0"/>
        <w:jc w:val="both"/>
        <w:rPr>
          <w:rFonts w:ascii="Sylfaen" w:hAnsi="Sylfaen"/>
          <w:i/>
          <w:iCs/>
        </w:rPr>
      </w:pPr>
      <w:r w:rsidRPr="00D107AB">
        <w:rPr>
          <w:rFonts w:ascii="Sylfaen" w:hAnsi="Sylfaen"/>
          <w:i/>
          <w:iCs/>
        </w:rPr>
        <w:t>_______________________________________</w:t>
      </w:r>
    </w:p>
    <w:p w14:paraId="7C51BA66" w14:textId="77777777" w:rsidR="000A214C" w:rsidRPr="00D107AB" w:rsidRDefault="000A214C" w:rsidP="000A214C">
      <w:pPr>
        <w:widowControl w:val="0"/>
        <w:spacing w:after="160"/>
        <w:ind w:right="4250"/>
        <w:jc w:val="center"/>
        <w:rPr>
          <w:rFonts w:ascii="Sylfaen" w:hAnsi="Sylfaen"/>
          <w:i/>
          <w:iCs/>
          <w:vertAlign w:val="superscript"/>
        </w:rPr>
      </w:pPr>
      <w:r w:rsidRPr="00D107AB">
        <w:rPr>
          <w:rFonts w:ascii="Sylfaen" w:hAnsi="Sylfaen"/>
          <w:i/>
          <w:iCs/>
          <w:vertAlign w:val="superscript"/>
        </w:rPr>
        <w:t>наименование обслуживающего компанию банка</w:t>
      </w:r>
    </w:p>
    <w:p w14:paraId="6668E1A0" w14:textId="77777777" w:rsidR="000A214C" w:rsidRPr="00D107AB" w:rsidRDefault="000A214C" w:rsidP="000A214C">
      <w:pPr>
        <w:widowControl w:val="0"/>
        <w:jc w:val="both"/>
        <w:rPr>
          <w:rFonts w:ascii="Sylfaen" w:hAnsi="Sylfaen"/>
          <w:i/>
          <w:iCs/>
        </w:rPr>
      </w:pPr>
      <w:r w:rsidRPr="00D107AB">
        <w:rPr>
          <w:rFonts w:ascii="Sylfaen" w:hAnsi="Sylfaen"/>
          <w:i/>
          <w:iCs/>
        </w:rPr>
        <w:t>_______________________________________</w:t>
      </w:r>
    </w:p>
    <w:p w14:paraId="60A499A7" w14:textId="77777777" w:rsidR="000A214C" w:rsidRPr="00D107AB" w:rsidRDefault="000A214C" w:rsidP="000A214C">
      <w:pPr>
        <w:widowControl w:val="0"/>
        <w:spacing w:after="160"/>
        <w:ind w:right="4250"/>
        <w:jc w:val="center"/>
        <w:rPr>
          <w:rFonts w:ascii="Sylfaen" w:hAnsi="Sylfaen"/>
          <w:i/>
          <w:iCs/>
          <w:vertAlign w:val="superscript"/>
        </w:rPr>
      </w:pPr>
      <w:r w:rsidRPr="00D107AB">
        <w:rPr>
          <w:rFonts w:ascii="Sylfaen" w:hAnsi="Sylfaen"/>
          <w:i/>
          <w:iCs/>
          <w:vertAlign w:val="superscript"/>
        </w:rPr>
        <w:t>номер банковского счета компании</w:t>
      </w:r>
    </w:p>
    <w:p w14:paraId="25A79667" w14:textId="77777777" w:rsidR="000A214C" w:rsidRPr="00D107AB" w:rsidRDefault="000A214C" w:rsidP="000A214C">
      <w:pPr>
        <w:widowControl w:val="0"/>
        <w:jc w:val="both"/>
        <w:rPr>
          <w:rFonts w:ascii="Sylfaen" w:hAnsi="Sylfaen"/>
          <w:i/>
          <w:iCs/>
        </w:rPr>
      </w:pPr>
      <w:r w:rsidRPr="00D107AB">
        <w:rPr>
          <w:rFonts w:ascii="Sylfaen" w:hAnsi="Sylfaen"/>
          <w:i/>
          <w:iCs/>
        </w:rPr>
        <w:t>_______________________________________</w:t>
      </w:r>
    </w:p>
    <w:p w14:paraId="2941B520" w14:textId="77777777" w:rsidR="000A214C" w:rsidRPr="00D107AB" w:rsidRDefault="000A214C" w:rsidP="000A214C">
      <w:pPr>
        <w:widowControl w:val="0"/>
        <w:spacing w:after="160"/>
        <w:ind w:right="4250"/>
        <w:jc w:val="center"/>
        <w:rPr>
          <w:rFonts w:ascii="Sylfaen" w:hAnsi="Sylfaen"/>
          <w:i/>
          <w:iCs/>
          <w:vertAlign w:val="superscript"/>
        </w:rPr>
      </w:pPr>
      <w:r w:rsidRPr="00D107AB">
        <w:rPr>
          <w:rFonts w:ascii="Sylfaen" w:hAnsi="Sylfaen"/>
          <w:i/>
          <w:iCs/>
          <w:vertAlign w:val="superscript"/>
        </w:rPr>
        <w:t>учетный номер налогоплательщика компании</w:t>
      </w:r>
    </w:p>
    <w:p w14:paraId="58CE5FF2" w14:textId="77777777" w:rsidR="000A214C" w:rsidRPr="00D107AB" w:rsidRDefault="000A214C" w:rsidP="000A214C">
      <w:pPr>
        <w:widowControl w:val="0"/>
        <w:jc w:val="both"/>
        <w:rPr>
          <w:rFonts w:ascii="Sylfaen" w:hAnsi="Sylfaen"/>
          <w:i/>
          <w:iCs/>
        </w:rPr>
      </w:pPr>
      <w:r w:rsidRPr="00D107AB">
        <w:rPr>
          <w:rFonts w:ascii="Sylfaen" w:hAnsi="Sylfaen"/>
          <w:i/>
          <w:iCs/>
        </w:rPr>
        <w:t>_______________________________________</w:t>
      </w:r>
    </w:p>
    <w:p w14:paraId="0043A028" w14:textId="77777777" w:rsidR="000A214C" w:rsidRPr="00D107AB" w:rsidRDefault="000A214C" w:rsidP="00632AC2">
      <w:pPr>
        <w:widowControl w:val="0"/>
        <w:spacing w:after="160"/>
        <w:ind w:right="4250"/>
        <w:jc w:val="center"/>
        <w:rPr>
          <w:rFonts w:ascii="Sylfaen" w:hAnsi="Sylfaen"/>
          <w:i/>
          <w:iCs/>
        </w:rPr>
      </w:pPr>
      <w:r w:rsidRPr="00D107AB">
        <w:rPr>
          <w:rFonts w:ascii="Sylfaen" w:hAnsi="Sylfaen"/>
          <w:i/>
          <w:iCs/>
          <w:vertAlign w:val="superscript"/>
        </w:rPr>
        <w:t>имя, фамилия и подпись директора компании</w:t>
      </w:r>
    </w:p>
    <w:p w14:paraId="3D63DED2" w14:textId="77777777" w:rsidR="000A214C" w:rsidRPr="00D107AB" w:rsidRDefault="00632AC2" w:rsidP="00632AC2">
      <w:pPr>
        <w:widowControl w:val="0"/>
        <w:spacing w:after="160"/>
        <w:rPr>
          <w:rFonts w:ascii="Sylfaen" w:hAnsi="Sylfaen"/>
          <w:i/>
          <w:iCs/>
        </w:rPr>
      </w:pPr>
      <w:r w:rsidRPr="00D107AB">
        <w:rPr>
          <w:rFonts w:ascii="Sylfaen" w:hAnsi="Sylfaen"/>
          <w:i/>
          <w:iCs/>
        </w:rPr>
        <w:t xml:space="preserve">День/месяц/год                                                                                    </w:t>
      </w:r>
      <w:r w:rsidR="000A214C" w:rsidRPr="00D107AB">
        <w:rPr>
          <w:rFonts w:ascii="Sylfaen" w:hAnsi="Sylfaen"/>
          <w:i/>
          <w:iCs/>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D107AB" w14:paraId="1DC6B423"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67F249" w14:textId="77777777" w:rsidR="00BE2572" w:rsidRPr="00D107AB" w:rsidRDefault="00BE2572" w:rsidP="00DE2AE3">
            <w:pPr>
              <w:widowControl w:val="0"/>
              <w:tabs>
                <w:tab w:val="left" w:pos="3402"/>
              </w:tabs>
              <w:spacing w:after="160"/>
              <w:ind w:left="360"/>
              <w:rPr>
                <w:rFonts w:ascii="Sylfaen" w:hAnsi="Sylfaen" w:cs="Sylfaen"/>
                <w:b/>
                <w:bCs/>
                <w:i/>
                <w:iCs/>
                <w:lang w:val="en-US"/>
              </w:rPr>
            </w:pPr>
            <w:r w:rsidRPr="00D107AB">
              <w:rPr>
                <w:rFonts w:ascii="Sylfaen" w:hAnsi="Sylfaen"/>
                <w:b/>
                <w:i/>
                <w:iCs/>
                <w:lang w:val="en-US"/>
              </w:rPr>
              <w:lastRenderedPageBreak/>
              <w:t>1.</w:t>
            </w:r>
            <w:r w:rsidRPr="00D107AB">
              <w:rPr>
                <w:rFonts w:ascii="Sylfaen" w:hAnsi="Sylfaen"/>
                <w:b/>
                <w:i/>
                <w:iCs/>
                <w:lang w:val="en-US"/>
              </w:rPr>
              <w:tab/>
            </w:r>
            <w:r w:rsidRPr="00D107AB">
              <w:rPr>
                <w:rFonts w:ascii="Sylfaen" w:hAnsi="Sylfaen"/>
                <w:b/>
                <w:i/>
                <w:iCs/>
              </w:rPr>
              <w:t xml:space="preserve">ПЛАТЕЖНОЕ ТРЕБОВАНИЕ </w:t>
            </w:r>
            <w:r w:rsidRPr="00D107AB">
              <w:rPr>
                <w:rFonts w:ascii="Sylfaen" w:hAnsi="Sylfaen"/>
                <w:b/>
                <w:i/>
                <w:iCs/>
                <w:lang w:val="en-US"/>
              </w:rPr>
              <w:t>*</w:t>
            </w:r>
          </w:p>
        </w:tc>
      </w:tr>
      <w:tr w:rsidR="00B138F3" w:rsidRPr="00D107AB" w14:paraId="7BD0D76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95F7B" w14:textId="77777777" w:rsidR="00BE2572" w:rsidRPr="00D107AB" w:rsidRDefault="00BE2572" w:rsidP="00DE2AE3">
            <w:pPr>
              <w:widowControl w:val="0"/>
              <w:tabs>
                <w:tab w:val="left" w:pos="855"/>
              </w:tabs>
              <w:spacing w:after="160"/>
              <w:ind w:left="360"/>
              <w:rPr>
                <w:rFonts w:ascii="Sylfaen" w:hAnsi="Sylfaen" w:cs="Sylfaen"/>
                <w:i/>
                <w:iCs/>
              </w:rPr>
            </w:pPr>
            <w:r w:rsidRPr="00D107AB">
              <w:rPr>
                <w:rFonts w:ascii="Sylfaen" w:hAnsi="Sylfaen"/>
                <w:i/>
                <w:iCs/>
              </w:rPr>
              <w:t>2.</w:t>
            </w:r>
            <w:r w:rsidRPr="00D107AB">
              <w:rPr>
                <w:rFonts w:ascii="Sylfaen" w:hAnsi="Sylfaen"/>
                <w:i/>
                <w:iCs/>
              </w:rPr>
              <w:tab/>
              <w:t xml:space="preserve">Номер </w:t>
            </w:r>
          </w:p>
        </w:tc>
      </w:tr>
      <w:tr w:rsidR="00B138F3" w:rsidRPr="00D107AB" w14:paraId="27C1CB85"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E5B0F1" w14:textId="77777777" w:rsidR="00BE2572" w:rsidRPr="00D107AB" w:rsidRDefault="00BE2572" w:rsidP="00DE2AE3">
            <w:pPr>
              <w:widowControl w:val="0"/>
              <w:tabs>
                <w:tab w:val="left" w:pos="3390"/>
              </w:tabs>
              <w:spacing w:after="160"/>
              <w:ind w:left="322"/>
              <w:rPr>
                <w:rFonts w:ascii="Sylfaen" w:hAnsi="Sylfaen" w:cs="Sylfaen"/>
                <w:i/>
                <w:iCs/>
              </w:rPr>
            </w:pPr>
            <w:r w:rsidRPr="00D107AB">
              <w:rPr>
                <w:rFonts w:ascii="Sylfaen" w:hAnsi="Sylfaen"/>
                <w:i/>
                <w:iCs/>
              </w:rPr>
              <w:t>3</w:t>
            </w:r>
            <w:r w:rsidRPr="00D107AB">
              <w:rPr>
                <w:rFonts w:ascii="Sylfaen" w:hAnsi="Sylfaen"/>
                <w:i/>
                <w:iCs/>
              </w:rPr>
              <w:tab/>
              <w:t>Дата представления: "___" ___ 20___г.</w:t>
            </w:r>
          </w:p>
        </w:tc>
      </w:tr>
      <w:tr w:rsidR="00B138F3" w:rsidRPr="00D107AB" w14:paraId="0E322F11"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A9691C" w14:textId="77777777" w:rsidR="00BE2572" w:rsidRPr="00D107AB" w:rsidRDefault="00BE2572" w:rsidP="00DE2AE3">
            <w:pPr>
              <w:widowControl w:val="0"/>
              <w:tabs>
                <w:tab w:val="left" w:pos="855"/>
              </w:tabs>
              <w:spacing w:after="160"/>
              <w:ind w:left="360"/>
              <w:rPr>
                <w:rFonts w:ascii="Sylfaen" w:hAnsi="Sylfaen"/>
                <w:i/>
                <w:iCs/>
              </w:rPr>
            </w:pPr>
            <w:r w:rsidRPr="00D107AB">
              <w:rPr>
                <w:rFonts w:ascii="Sylfaen" w:hAnsi="Sylfaen"/>
                <w:i/>
                <w:iCs/>
              </w:rPr>
              <w:t>4.</w:t>
            </w:r>
            <w:r w:rsidRPr="00D107AB">
              <w:rPr>
                <w:rFonts w:ascii="Sylfaen" w:hAnsi="Sylfaen"/>
                <w:i/>
                <w:iCs/>
              </w:rPr>
              <w:tab/>
              <w:t>Наименование, или имя, фамилия плательщика (Компания:</w:t>
            </w:r>
          </w:p>
        </w:tc>
      </w:tr>
      <w:tr w:rsidR="00B138F3" w:rsidRPr="00D107AB" w14:paraId="76827E12"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445520" w14:textId="77777777" w:rsidR="00BE2572" w:rsidRPr="00D107AB" w:rsidRDefault="00BE2572" w:rsidP="00DE2AE3">
            <w:pPr>
              <w:widowControl w:val="0"/>
              <w:tabs>
                <w:tab w:val="left" w:pos="855"/>
              </w:tabs>
              <w:spacing w:after="160"/>
              <w:ind w:left="360"/>
              <w:rPr>
                <w:rFonts w:ascii="Sylfaen" w:hAnsi="Sylfaen"/>
                <w:i/>
                <w:iCs/>
              </w:rPr>
            </w:pPr>
            <w:r w:rsidRPr="00D107AB">
              <w:rPr>
                <w:rFonts w:ascii="Sylfaen" w:hAnsi="Sylfaen"/>
                <w:i/>
                <w:iCs/>
              </w:rPr>
              <w:t>5.</w:t>
            </w:r>
            <w:r w:rsidRPr="00D107AB">
              <w:rPr>
                <w:rFonts w:ascii="Sylfaen" w:hAnsi="Sylfaen"/>
                <w:i/>
                <w:iCs/>
              </w:rPr>
              <w:tab/>
              <w:t>Обслуживающая плательщика Финансовая организация (банк):</w:t>
            </w:r>
          </w:p>
        </w:tc>
      </w:tr>
      <w:tr w:rsidR="00B138F3" w:rsidRPr="00D107AB" w14:paraId="2690A7B4"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2B6364" w14:textId="77777777" w:rsidR="00BE2572" w:rsidRPr="00D107AB" w:rsidRDefault="00BE2572" w:rsidP="00DE2AE3">
            <w:pPr>
              <w:widowControl w:val="0"/>
              <w:tabs>
                <w:tab w:val="left" w:pos="855"/>
              </w:tabs>
              <w:spacing w:after="160"/>
              <w:ind w:left="360"/>
              <w:rPr>
                <w:rFonts w:ascii="Sylfaen" w:hAnsi="Sylfaen"/>
                <w:i/>
                <w:iCs/>
              </w:rPr>
            </w:pPr>
            <w:r w:rsidRPr="00D107AB">
              <w:rPr>
                <w:rFonts w:ascii="Sylfaen" w:hAnsi="Sylfaen"/>
                <w:i/>
                <w:iCs/>
              </w:rPr>
              <w:t>6.</w:t>
            </w:r>
            <w:r w:rsidRPr="00D107AB">
              <w:rPr>
                <w:rFonts w:ascii="Sylfaen" w:hAnsi="Sylfaen"/>
                <w:i/>
                <w:iCs/>
              </w:rPr>
              <w:tab/>
              <w:t>Номер счета плательщика:</w:t>
            </w:r>
          </w:p>
        </w:tc>
      </w:tr>
      <w:tr w:rsidR="00B138F3" w:rsidRPr="00D107AB" w14:paraId="0D8C914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7E7CF5" w14:textId="77777777" w:rsidR="00BE2572" w:rsidRPr="00D107AB" w:rsidRDefault="00BE2572" w:rsidP="00DE2AE3">
            <w:pPr>
              <w:widowControl w:val="0"/>
              <w:tabs>
                <w:tab w:val="left" w:pos="855"/>
              </w:tabs>
              <w:spacing w:after="160"/>
              <w:ind w:left="360"/>
              <w:rPr>
                <w:rFonts w:ascii="Sylfaen" w:hAnsi="Sylfaen"/>
                <w:i/>
                <w:iCs/>
              </w:rPr>
            </w:pPr>
            <w:r w:rsidRPr="00D107AB">
              <w:rPr>
                <w:rFonts w:ascii="Sylfaen" w:hAnsi="Sylfaen"/>
                <w:i/>
                <w:iCs/>
              </w:rPr>
              <w:t>7.</w:t>
            </w:r>
            <w:r w:rsidRPr="00D107AB">
              <w:rPr>
                <w:rFonts w:ascii="Sylfaen" w:hAnsi="Sylfaen"/>
                <w:i/>
                <w:iCs/>
              </w:rPr>
              <w:tab/>
              <w:t>УНН плательщика:</w:t>
            </w:r>
          </w:p>
        </w:tc>
      </w:tr>
      <w:tr w:rsidR="00B138F3" w:rsidRPr="00D107AB" w14:paraId="2FD3774F"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AF300E" w14:textId="77777777" w:rsidR="00BE2572" w:rsidRPr="00C032D2" w:rsidRDefault="00BE2572" w:rsidP="00DE2AE3">
            <w:pPr>
              <w:widowControl w:val="0"/>
              <w:tabs>
                <w:tab w:val="left" w:pos="855"/>
              </w:tabs>
              <w:spacing w:after="160"/>
              <w:ind w:left="360"/>
              <w:rPr>
                <w:rFonts w:ascii="Sylfaen" w:hAnsi="Sylfaen"/>
                <w:i/>
                <w:iCs/>
              </w:rPr>
            </w:pPr>
            <w:r w:rsidRPr="00C032D2">
              <w:rPr>
                <w:rFonts w:ascii="Sylfaen" w:hAnsi="Sylfaen"/>
                <w:i/>
                <w:iCs/>
              </w:rPr>
              <w:t>8.</w:t>
            </w:r>
            <w:r w:rsidRPr="00C032D2">
              <w:rPr>
                <w:rFonts w:ascii="Sylfaen" w:hAnsi="Sylfaen"/>
                <w:i/>
                <w:iCs/>
              </w:rPr>
              <w:tab/>
              <w:t>НЗОУ плательщика:</w:t>
            </w:r>
          </w:p>
        </w:tc>
      </w:tr>
      <w:tr w:rsidR="00C032D2" w:rsidRPr="00D107AB" w14:paraId="0D79B438"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94CC97" w14:textId="7ECC0208" w:rsidR="00C032D2" w:rsidRPr="00C032D2" w:rsidRDefault="00C032D2" w:rsidP="00C032D2">
            <w:pPr>
              <w:widowControl w:val="0"/>
              <w:tabs>
                <w:tab w:val="left" w:pos="855"/>
              </w:tabs>
              <w:spacing w:after="160"/>
              <w:ind w:left="360"/>
              <w:rPr>
                <w:rFonts w:ascii="Sylfaen" w:hAnsi="Sylfaen"/>
                <w:i/>
                <w:iCs/>
              </w:rPr>
            </w:pPr>
            <w:r w:rsidRPr="00C032D2">
              <w:rPr>
                <w:rFonts w:ascii="Sylfaen" w:hAnsi="Sylfaen"/>
                <w:i/>
              </w:rPr>
              <w:t>9.</w:t>
            </w:r>
            <w:r w:rsidRPr="00C032D2">
              <w:rPr>
                <w:rFonts w:ascii="Sylfaen" w:hAnsi="Sylfaen"/>
                <w:i/>
              </w:rPr>
              <w:tab/>
              <w:t xml:space="preserve">Наименование, или имя, фамилия бенефициара: </w:t>
            </w:r>
            <w:r w:rsidRPr="00C032D2">
              <w:rPr>
                <w:rFonts w:ascii="Sylfaen" w:hAnsi="Sylfaen"/>
                <w:i/>
                <w:iCs/>
                <w:spacing w:val="6"/>
                <w:lang w:val="hy-AM"/>
              </w:rPr>
              <w:t>ГНКО «Гюмрийская средняя школа № 23» Ширакской области РА</w:t>
            </w:r>
          </w:p>
        </w:tc>
      </w:tr>
      <w:tr w:rsidR="00C032D2" w:rsidRPr="00D107AB" w14:paraId="4FBA418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38962" w14:textId="330BCD29" w:rsidR="00C032D2" w:rsidRPr="00C032D2" w:rsidRDefault="00C032D2" w:rsidP="00C032D2">
            <w:pPr>
              <w:widowControl w:val="0"/>
              <w:tabs>
                <w:tab w:val="left" w:pos="855"/>
              </w:tabs>
              <w:spacing w:after="160"/>
              <w:ind w:left="360"/>
              <w:rPr>
                <w:rFonts w:ascii="Sylfaen" w:hAnsi="Sylfaen"/>
                <w:i/>
                <w:iCs/>
              </w:rPr>
            </w:pPr>
            <w:r w:rsidRPr="00C032D2">
              <w:rPr>
                <w:rFonts w:ascii="Sylfaen" w:hAnsi="Sylfaen"/>
                <w:i/>
              </w:rPr>
              <w:t>10.</w:t>
            </w:r>
            <w:r w:rsidRPr="00C032D2">
              <w:rPr>
                <w:rFonts w:ascii="Sylfaen" w:hAnsi="Sylfaen"/>
                <w:i/>
              </w:rPr>
              <w:tab/>
              <w:t>НЗОУ бенефициара (не заполняется)</w:t>
            </w:r>
          </w:p>
        </w:tc>
      </w:tr>
      <w:tr w:rsidR="00C032D2" w:rsidRPr="00D107AB" w14:paraId="1F056B68"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71ACF8" w14:textId="7F1E4773" w:rsidR="00C032D2" w:rsidRPr="00C032D2" w:rsidRDefault="00C032D2" w:rsidP="00C032D2">
            <w:pPr>
              <w:widowControl w:val="0"/>
              <w:tabs>
                <w:tab w:val="left" w:pos="855"/>
              </w:tabs>
              <w:spacing w:after="160"/>
              <w:ind w:left="360"/>
              <w:rPr>
                <w:rFonts w:ascii="Sylfaen" w:hAnsi="Sylfaen"/>
                <w:i/>
                <w:iCs/>
              </w:rPr>
            </w:pPr>
            <w:r w:rsidRPr="00C032D2">
              <w:rPr>
                <w:rFonts w:ascii="Sylfaen" w:hAnsi="Sylfaen"/>
                <w:i/>
              </w:rPr>
              <w:t>11.</w:t>
            </w:r>
            <w:r w:rsidRPr="00C032D2">
              <w:rPr>
                <w:rFonts w:ascii="Sylfaen" w:hAnsi="Sylfaen"/>
                <w:i/>
              </w:rPr>
              <w:tab/>
              <w:t>УНН бенефициара:</w:t>
            </w:r>
            <w:r w:rsidRPr="00C032D2">
              <w:rPr>
                <w:rFonts w:ascii="Sylfaen" w:hAnsi="Sylfaen" w:cs="Arial"/>
                <w:i/>
                <w:color w:val="222222"/>
                <w:sz w:val="22"/>
                <w:szCs w:val="22"/>
                <w:shd w:val="clear" w:color="auto" w:fill="FFFFFF"/>
                <w:lang w:val="hy-AM"/>
              </w:rPr>
              <w:t xml:space="preserve">05546185 </w:t>
            </w:r>
          </w:p>
        </w:tc>
      </w:tr>
      <w:tr w:rsidR="00C032D2" w:rsidRPr="00D107AB" w14:paraId="578D1C7C"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F628EF" w14:textId="143D5BA4" w:rsidR="00C032D2" w:rsidRPr="00C032D2" w:rsidRDefault="00C032D2" w:rsidP="00C032D2">
            <w:pPr>
              <w:widowControl w:val="0"/>
              <w:tabs>
                <w:tab w:val="left" w:pos="855"/>
              </w:tabs>
              <w:spacing w:after="160"/>
              <w:ind w:left="360"/>
              <w:rPr>
                <w:rFonts w:ascii="Sylfaen" w:hAnsi="Sylfaen"/>
                <w:i/>
                <w:iCs/>
              </w:rPr>
            </w:pPr>
            <w:r w:rsidRPr="00C032D2">
              <w:rPr>
                <w:rFonts w:ascii="Sylfaen" w:hAnsi="Sylfaen"/>
                <w:i/>
              </w:rPr>
              <w:t>12.</w:t>
            </w:r>
            <w:r w:rsidRPr="00C032D2">
              <w:rPr>
                <w:rFonts w:ascii="Sylfaen" w:hAnsi="Sylfaen"/>
                <w:i/>
              </w:rPr>
              <w:tab/>
              <w:t>Обслуживающая бенефициара Финансовая организация (банк): Казначейство РА</w:t>
            </w:r>
          </w:p>
        </w:tc>
      </w:tr>
      <w:tr w:rsidR="00C032D2" w:rsidRPr="00D107AB" w14:paraId="6F8466B6"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8A9BB5" w14:textId="160C026C" w:rsidR="00C032D2" w:rsidRPr="00C032D2" w:rsidRDefault="00C032D2" w:rsidP="00C032D2">
            <w:pPr>
              <w:widowControl w:val="0"/>
              <w:tabs>
                <w:tab w:val="left" w:pos="855"/>
              </w:tabs>
              <w:spacing w:after="160"/>
              <w:ind w:left="360"/>
              <w:rPr>
                <w:rFonts w:ascii="Sylfaen" w:hAnsi="Sylfaen"/>
                <w:i/>
                <w:iCs/>
              </w:rPr>
            </w:pPr>
            <w:r w:rsidRPr="00C032D2">
              <w:rPr>
                <w:rFonts w:ascii="Sylfaen" w:hAnsi="Sylfaen"/>
                <w:i/>
              </w:rPr>
              <w:t>13.</w:t>
            </w:r>
            <w:r w:rsidRPr="00C032D2">
              <w:rPr>
                <w:rFonts w:ascii="Sylfaen" w:hAnsi="Sylfaen"/>
                <w:i/>
              </w:rPr>
              <w:tab/>
              <w:t>Номер счета бенефициара (сч.№)</w:t>
            </w:r>
            <w:r w:rsidRPr="00C032D2">
              <w:rPr>
                <w:rFonts w:ascii="Sylfaen" w:hAnsi="Sylfaen" w:cs="Arial"/>
                <w:i/>
                <w:color w:val="222222"/>
                <w:sz w:val="22"/>
                <w:szCs w:val="22"/>
                <w:shd w:val="clear" w:color="auto" w:fill="FFFFFF"/>
                <w:lang w:val="hy-AM"/>
              </w:rPr>
              <w:t>900218000355</w:t>
            </w:r>
          </w:p>
        </w:tc>
      </w:tr>
      <w:tr w:rsidR="00C032D2" w:rsidRPr="00D107AB" w14:paraId="5A440C43"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654CE7" w14:textId="77777777" w:rsidR="00C032D2" w:rsidRPr="00D107AB" w:rsidRDefault="00C032D2" w:rsidP="00C032D2">
            <w:pPr>
              <w:widowControl w:val="0"/>
              <w:tabs>
                <w:tab w:val="left" w:pos="855"/>
              </w:tabs>
              <w:spacing w:after="160"/>
              <w:ind w:left="360"/>
              <w:rPr>
                <w:rFonts w:ascii="Sylfaen" w:hAnsi="Sylfaen"/>
                <w:i/>
                <w:iCs/>
              </w:rPr>
            </w:pPr>
            <w:r w:rsidRPr="00D107AB">
              <w:rPr>
                <w:rFonts w:ascii="Sylfaen" w:hAnsi="Sylfaen"/>
                <w:i/>
                <w:iCs/>
              </w:rPr>
              <w:t>14.</w:t>
            </w:r>
            <w:r w:rsidRPr="00D107AB">
              <w:rPr>
                <w:rFonts w:ascii="Sylfaen" w:hAnsi="Sylfaen"/>
                <w:i/>
                <w:iCs/>
              </w:rPr>
              <w:tab/>
              <w:t>Сумма (цифрами и прописью):</w:t>
            </w:r>
          </w:p>
        </w:tc>
      </w:tr>
      <w:tr w:rsidR="00C032D2" w:rsidRPr="00D107AB" w14:paraId="6C1AED20"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975814" w14:textId="77777777" w:rsidR="00C032D2" w:rsidRPr="00D107AB" w:rsidRDefault="00C032D2" w:rsidP="00C032D2">
            <w:pPr>
              <w:widowControl w:val="0"/>
              <w:tabs>
                <w:tab w:val="left" w:pos="855"/>
              </w:tabs>
              <w:spacing w:after="160"/>
              <w:ind w:left="360"/>
              <w:rPr>
                <w:rFonts w:ascii="Sylfaen" w:hAnsi="Sylfaen"/>
                <w:i/>
                <w:iCs/>
              </w:rPr>
            </w:pPr>
            <w:r w:rsidRPr="00D107AB">
              <w:rPr>
                <w:rFonts w:ascii="Sylfaen" w:hAnsi="Sylfaen"/>
                <w:i/>
                <w:iCs/>
              </w:rPr>
              <w:t>15.</w:t>
            </w:r>
            <w:r w:rsidRPr="00D107AB">
              <w:rPr>
                <w:rFonts w:ascii="Sylfaen" w:hAnsi="Sylfaen"/>
                <w:i/>
                <w:iCs/>
              </w:rPr>
              <w:tab/>
              <w:t>Акцептованная сумма (цифрами и прописью) (предусмотрена для частичного акцепта указанной суммы, который не применяется)</w:t>
            </w:r>
          </w:p>
        </w:tc>
      </w:tr>
      <w:tr w:rsidR="00C032D2" w:rsidRPr="00D107AB" w14:paraId="284A3D21"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07DA30" w14:textId="77777777" w:rsidR="00C032D2" w:rsidRPr="00D107AB" w:rsidRDefault="00C032D2" w:rsidP="00C032D2">
            <w:pPr>
              <w:widowControl w:val="0"/>
              <w:tabs>
                <w:tab w:val="left" w:pos="855"/>
              </w:tabs>
              <w:spacing w:after="160"/>
              <w:ind w:left="360"/>
              <w:rPr>
                <w:rFonts w:ascii="Sylfaen" w:hAnsi="Sylfaen"/>
                <w:i/>
                <w:iCs/>
              </w:rPr>
            </w:pPr>
            <w:r w:rsidRPr="00D107AB">
              <w:rPr>
                <w:rFonts w:ascii="Sylfaen" w:hAnsi="Sylfaen"/>
                <w:i/>
                <w:iCs/>
              </w:rPr>
              <w:t>16.</w:t>
            </w:r>
            <w:r w:rsidRPr="00D107AB">
              <w:rPr>
                <w:rFonts w:ascii="Sylfaen" w:hAnsi="Sylfaen"/>
                <w:i/>
                <w:iCs/>
              </w:rPr>
              <w:tab/>
              <w:t>Валюта (прописью и по коду):</w:t>
            </w:r>
          </w:p>
        </w:tc>
      </w:tr>
      <w:tr w:rsidR="00C032D2" w:rsidRPr="00D107AB" w14:paraId="05C840D8"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17DEB9" w14:textId="77777777" w:rsidR="00C032D2" w:rsidRPr="00D107AB" w:rsidRDefault="00C032D2" w:rsidP="00C032D2">
            <w:pPr>
              <w:widowControl w:val="0"/>
              <w:tabs>
                <w:tab w:val="left" w:pos="855"/>
              </w:tabs>
              <w:spacing w:after="160"/>
              <w:ind w:left="360"/>
              <w:rPr>
                <w:rFonts w:ascii="Sylfaen" w:hAnsi="Sylfaen"/>
                <w:i/>
                <w:iCs/>
              </w:rPr>
            </w:pPr>
            <w:r w:rsidRPr="00D107AB">
              <w:rPr>
                <w:rFonts w:ascii="Sylfaen" w:hAnsi="Sylfaen"/>
                <w:i/>
                <w:iCs/>
              </w:rPr>
              <w:t>17.</w:t>
            </w:r>
            <w:r w:rsidRPr="00D107AB">
              <w:rPr>
                <w:rFonts w:ascii="Sylfaen" w:hAnsi="Sylfaen"/>
                <w:i/>
                <w:iCs/>
              </w:rPr>
              <w:tab/>
              <w:t>Цель сделки (уплаты): (для обеспечения исполнения договора)</w:t>
            </w:r>
          </w:p>
        </w:tc>
      </w:tr>
      <w:tr w:rsidR="00C032D2" w:rsidRPr="00D107AB" w14:paraId="4AB637ED"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6E6C4594" w14:textId="77777777" w:rsidR="00C032D2" w:rsidRPr="00D107AB" w:rsidRDefault="00C032D2" w:rsidP="00C032D2">
            <w:pPr>
              <w:widowControl w:val="0"/>
              <w:tabs>
                <w:tab w:val="left" w:pos="855"/>
              </w:tabs>
              <w:spacing w:after="160"/>
              <w:ind w:left="360"/>
              <w:rPr>
                <w:rFonts w:ascii="Sylfaen" w:hAnsi="Sylfaen"/>
                <w:i/>
                <w:iCs/>
              </w:rPr>
            </w:pPr>
            <w:r w:rsidRPr="00D107AB">
              <w:rPr>
                <w:rFonts w:ascii="Sylfaen" w:hAnsi="Sylfaen"/>
                <w:i/>
                <w:iCs/>
              </w:rPr>
              <w:t>18.</w:t>
            </w:r>
            <w:r w:rsidRPr="00D107AB">
              <w:rPr>
                <w:rFonts w:ascii="Sylfaen" w:hAnsi="Sylfaen"/>
                <w:i/>
                <w:iCs/>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C032D2" w:rsidRPr="00D107AB" w14:paraId="609913BD"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8C4DFF" w14:textId="77777777" w:rsidR="00C032D2" w:rsidRPr="00D107AB" w:rsidRDefault="00C032D2" w:rsidP="00C032D2">
            <w:pPr>
              <w:widowControl w:val="0"/>
              <w:tabs>
                <w:tab w:val="left" w:pos="855"/>
              </w:tabs>
              <w:spacing w:after="160"/>
              <w:ind w:left="360"/>
              <w:rPr>
                <w:rFonts w:ascii="Sylfaen" w:hAnsi="Sylfaen"/>
                <w:i/>
                <w:iCs/>
              </w:rPr>
            </w:pPr>
            <w:r w:rsidRPr="00D107AB">
              <w:rPr>
                <w:rFonts w:ascii="Sylfaen" w:hAnsi="Sylfaen"/>
                <w:i/>
                <w:iCs/>
              </w:rPr>
              <w:t>19.</w:t>
            </w:r>
            <w:r w:rsidRPr="00D107AB">
              <w:rPr>
                <w:rFonts w:ascii="Sylfaen" w:hAnsi="Sylfaen"/>
                <w:i/>
                <w:iCs/>
                <w:lang w:val="en-US"/>
              </w:rPr>
              <w:tab/>
            </w:r>
            <w:r w:rsidRPr="00D107AB">
              <w:rPr>
                <w:rFonts w:ascii="Sylfaen" w:hAnsi="Sylfaen"/>
                <w:i/>
                <w:iCs/>
              </w:rPr>
              <w:t>Условия оплаты: &lt;акцептованный платеж&gt;</w:t>
            </w:r>
          </w:p>
        </w:tc>
      </w:tr>
      <w:tr w:rsidR="00C032D2" w:rsidRPr="00D107AB" w14:paraId="21B0BAB0"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972D46" w14:textId="77777777" w:rsidR="00C032D2" w:rsidRPr="00D107AB" w:rsidRDefault="00C032D2" w:rsidP="00C032D2">
            <w:pPr>
              <w:widowControl w:val="0"/>
              <w:tabs>
                <w:tab w:val="left" w:pos="855"/>
              </w:tabs>
              <w:spacing w:after="160"/>
              <w:ind w:left="360"/>
              <w:rPr>
                <w:rFonts w:ascii="Sylfaen" w:hAnsi="Sylfaen"/>
                <w:i/>
                <w:iCs/>
                <w:lang w:val="en-US"/>
              </w:rPr>
            </w:pPr>
            <w:r w:rsidRPr="00D107AB">
              <w:rPr>
                <w:rFonts w:ascii="Sylfaen" w:hAnsi="Sylfaen"/>
                <w:i/>
                <w:iCs/>
              </w:rPr>
              <w:t>20.</w:t>
            </w:r>
            <w:r w:rsidRPr="00D107AB">
              <w:rPr>
                <w:rFonts w:ascii="Sylfaen" w:hAnsi="Sylfaen"/>
                <w:i/>
                <w:iCs/>
                <w:lang w:val="en-US"/>
              </w:rPr>
              <w:tab/>
            </w:r>
            <w:r w:rsidRPr="00D107AB">
              <w:rPr>
                <w:rFonts w:ascii="Sylfaen" w:hAnsi="Sylfaen"/>
                <w:i/>
                <w:iCs/>
              </w:rPr>
              <w:t>Количество прилагаемых страниц: --- страниц</w:t>
            </w:r>
          </w:p>
        </w:tc>
      </w:tr>
      <w:tr w:rsidR="00C032D2" w:rsidRPr="00D107AB" w14:paraId="4E71F3A1"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13F6A6EA" w14:textId="77777777" w:rsidR="00C032D2" w:rsidRPr="00D107AB" w:rsidRDefault="00C032D2" w:rsidP="00C032D2">
            <w:pPr>
              <w:widowControl w:val="0"/>
              <w:tabs>
                <w:tab w:val="left" w:pos="851"/>
              </w:tabs>
              <w:spacing w:after="160"/>
              <w:rPr>
                <w:rFonts w:ascii="Sylfaen" w:hAnsi="Sylfaen" w:cs="Sylfaen"/>
                <w:i/>
                <w:iCs/>
              </w:rPr>
            </w:pPr>
            <w:r w:rsidRPr="00D107AB">
              <w:rPr>
                <w:rFonts w:ascii="Sylfaen" w:hAnsi="Sylfaen"/>
                <w:i/>
                <w:iCs/>
              </w:rPr>
              <w:t>22.а.</w:t>
            </w:r>
            <w:r w:rsidRPr="00D107AB">
              <w:rPr>
                <w:rFonts w:ascii="Sylfaen" w:hAnsi="Sylfaen"/>
                <w:i/>
                <w:iCs/>
              </w:rPr>
              <w:tab/>
              <w:t>Подписи бенефициара</w:t>
            </w:r>
          </w:p>
          <w:p w14:paraId="786E2297" w14:textId="77777777" w:rsidR="00C032D2" w:rsidRPr="00D107AB" w:rsidRDefault="00C032D2" w:rsidP="00C032D2">
            <w:pPr>
              <w:widowControl w:val="0"/>
              <w:spacing w:after="160"/>
              <w:rPr>
                <w:rFonts w:ascii="Sylfaen" w:hAnsi="Sylfaen" w:cs="Sylfaen"/>
                <w:i/>
                <w:iCs/>
              </w:rPr>
            </w:pPr>
          </w:p>
          <w:p w14:paraId="3431F4EA" w14:textId="77777777" w:rsidR="00C032D2" w:rsidRPr="00D107AB" w:rsidRDefault="00C032D2" w:rsidP="00C032D2">
            <w:pPr>
              <w:widowControl w:val="0"/>
              <w:spacing w:after="160"/>
              <w:jc w:val="right"/>
              <w:rPr>
                <w:rFonts w:ascii="Sylfaen" w:hAnsi="Sylfaen" w:cs="Tahoma"/>
                <w:i/>
                <w:iCs/>
              </w:rPr>
            </w:pPr>
            <w:r w:rsidRPr="00D107AB">
              <w:rPr>
                <w:rFonts w:ascii="Sylfaen" w:hAnsi="Sylfaen"/>
                <w:i/>
                <w:iCs/>
              </w:rPr>
              <w:t>/____________________/</w:t>
            </w:r>
          </w:p>
          <w:p w14:paraId="7B8D8ACC" w14:textId="77777777" w:rsidR="00C032D2" w:rsidRPr="00D107AB" w:rsidRDefault="00C032D2" w:rsidP="00C032D2">
            <w:pPr>
              <w:widowControl w:val="0"/>
              <w:spacing w:after="160"/>
              <w:rPr>
                <w:rFonts w:ascii="Sylfaen" w:hAnsi="Sylfaen" w:cs="Sylfaen"/>
                <w:i/>
                <w:iCs/>
              </w:rPr>
            </w:pPr>
          </w:p>
          <w:p w14:paraId="0012B37E" w14:textId="77777777" w:rsidR="00C032D2" w:rsidRPr="00D107AB" w:rsidRDefault="00C032D2" w:rsidP="00C032D2">
            <w:pPr>
              <w:widowControl w:val="0"/>
              <w:spacing w:after="160"/>
              <w:jc w:val="right"/>
              <w:rPr>
                <w:rFonts w:ascii="Sylfaen" w:hAnsi="Sylfaen" w:cs="Sylfaen"/>
                <w:i/>
                <w:iCs/>
              </w:rPr>
            </w:pPr>
            <w:r w:rsidRPr="00D107AB">
              <w:rPr>
                <w:rFonts w:ascii="Sylfaen" w:hAnsi="Sylfaen"/>
                <w:i/>
                <w:iCs/>
              </w:rPr>
              <w:t>/____________________/</w:t>
            </w:r>
          </w:p>
          <w:p w14:paraId="687C9428" w14:textId="77777777" w:rsidR="00C032D2" w:rsidRPr="00D107AB" w:rsidRDefault="00C032D2" w:rsidP="00C032D2">
            <w:pPr>
              <w:widowControl w:val="0"/>
              <w:spacing w:after="160"/>
              <w:rPr>
                <w:rFonts w:ascii="Sylfaen" w:hAnsi="Sylfaen" w:cs="Sylfaen"/>
                <w:i/>
                <w:iCs/>
              </w:rPr>
            </w:pPr>
          </w:p>
          <w:p w14:paraId="0E4CA2E5" w14:textId="77777777" w:rsidR="00C032D2" w:rsidRPr="00D107AB" w:rsidRDefault="00C032D2" w:rsidP="00C032D2">
            <w:pPr>
              <w:widowControl w:val="0"/>
              <w:tabs>
                <w:tab w:val="left" w:pos="4545"/>
              </w:tabs>
              <w:spacing w:after="160"/>
              <w:rPr>
                <w:rFonts w:ascii="Sylfaen" w:hAnsi="Sylfaen" w:cs="Sylfaen"/>
                <w:i/>
                <w:iCs/>
              </w:rPr>
            </w:pPr>
            <w:r w:rsidRPr="00D107AB">
              <w:rPr>
                <w:rFonts w:ascii="Sylfaen" w:hAnsi="Sylfaen"/>
                <w:i/>
                <w:iCs/>
              </w:rPr>
              <w:lastRenderedPageBreak/>
              <w:t>22.б.</w:t>
            </w:r>
            <w:r w:rsidRPr="00D107AB">
              <w:rPr>
                <w:rFonts w:ascii="Sylfaen" w:hAnsi="Sylfaen"/>
                <w:i/>
                <w:iCs/>
              </w:rPr>
              <w:tab/>
              <w:t>М. П.</w:t>
            </w:r>
          </w:p>
          <w:p w14:paraId="2D11DC92" w14:textId="77777777" w:rsidR="00C032D2" w:rsidRPr="00D107AB" w:rsidRDefault="00C032D2" w:rsidP="00C032D2">
            <w:pPr>
              <w:widowControl w:val="0"/>
              <w:spacing w:after="160"/>
              <w:rPr>
                <w:rFonts w:ascii="Sylfaen" w:hAnsi="Sylfaen" w:cs="Sylfaen"/>
                <w:i/>
                <w:iCs/>
              </w:rPr>
            </w:pPr>
          </w:p>
        </w:tc>
        <w:tc>
          <w:tcPr>
            <w:tcW w:w="5364" w:type="dxa"/>
            <w:tcBorders>
              <w:top w:val="nil"/>
              <w:left w:val="nil"/>
              <w:bottom w:val="single" w:sz="4" w:space="0" w:color="auto"/>
              <w:right w:val="single" w:sz="4" w:space="0" w:color="auto"/>
            </w:tcBorders>
            <w:noWrap/>
          </w:tcPr>
          <w:p w14:paraId="21479B6B" w14:textId="77777777" w:rsidR="00C032D2" w:rsidRPr="00D107AB" w:rsidRDefault="00C032D2" w:rsidP="00C032D2">
            <w:pPr>
              <w:widowControl w:val="0"/>
              <w:tabs>
                <w:tab w:val="left" w:pos="905"/>
              </w:tabs>
              <w:spacing w:after="160"/>
              <w:rPr>
                <w:rFonts w:ascii="Sylfaen" w:hAnsi="Sylfaen" w:cs="Sylfaen"/>
                <w:i/>
                <w:iCs/>
              </w:rPr>
            </w:pPr>
            <w:r w:rsidRPr="00D107AB">
              <w:rPr>
                <w:rFonts w:ascii="Sylfaen" w:hAnsi="Sylfaen"/>
                <w:i/>
                <w:iCs/>
              </w:rPr>
              <w:lastRenderedPageBreak/>
              <w:t>21.а.</w:t>
            </w:r>
            <w:r w:rsidRPr="00D107AB">
              <w:rPr>
                <w:rFonts w:ascii="Sylfaen" w:hAnsi="Sylfaen"/>
                <w:i/>
                <w:iCs/>
              </w:rPr>
              <w:tab/>
              <w:t> Подписи плательщика:</w:t>
            </w:r>
          </w:p>
          <w:p w14:paraId="53220B32" w14:textId="77777777" w:rsidR="00C032D2" w:rsidRPr="00D107AB" w:rsidRDefault="00C032D2" w:rsidP="00C032D2">
            <w:pPr>
              <w:widowControl w:val="0"/>
              <w:spacing w:after="160"/>
              <w:rPr>
                <w:rFonts w:ascii="Sylfaen" w:hAnsi="Sylfaen" w:cs="Sylfaen"/>
                <w:i/>
                <w:iCs/>
              </w:rPr>
            </w:pPr>
          </w:p>
          <w:p w14:paraId="5C146743" w14:textId="77777777" w:rsidR="00C032D2" w:rsidRPr="00D107AB" w:rsidRDefault="00C032D2" w:rsidP="00C032D2">
            <w:pPr>
              <w:widowControl w:val="0"/>
              <w:spacing w:after="160"/>
              <w:jc w:val="right"/>
              <w:rPr>
                <w:rFonts w:ascii="Sylfaen" w:hAnsi="Sylfaen" w:cs="Sylfaen"/>
                <w:i/>
                <w:iCs/>
              </w:rPr>
            </w:pPr>
            <w:r w:rsidRPr="00D107AB">
              <w:rPr>
                <w:rFonts w:ascii="Sylfaen" w:hAnsi="Sylfaen"/>
                <w:i/>
                <w:iCs/>
              </w:rPr>
              <w:t>/____________________/</w:t>
            </w:r>
          </w:p>
          <w:p w14:paraId="15CA56F9" w14:textId="77777777" w:rsidR="00C032D2" w:rsidRPr="00D107AB" w:rsidRDefault="00C032D2" w:rsidP="00C032D2">
            <w:pPr>
              <w:widowControl w:val="0"/>
              <w:spacing w:after="160"/>
              <w:jc w:val="right"/>
              <w:rPr>
                <w:rFonts w:ascii="Sylfaen" w:hAnsi="Sylfaen" w:cs="Tahoma"/>
                <w:i/>
                <w:iCs/>
              </w:rPr>
            </w:pPr>
          </w:p>
          <w:p w14:paraId="0E775BF0" w14:textId="77777777" w:rsidR="00C032D2" w:rsidRPr="00D107AB" w:rsidRDefault="00C032D2" w:rsidP="00C032D2">
            <w:pPr>
              <w:widowControl w:val="0"/>
              <w:spacing w:after="160"/>
              <w:jc w:val="right"/>
              <w:rPr>
                <w:rFonts w:ascii="Sylfaen" w:hAnsi="Sylfaen" w:cs="Sylfaen"/>
                <w:i/>
                <w:iCs/>
              </w:rPr>
            </w:pPr>
            <w:r w:rsidRPr="00D107AB">
              <w:rPr>
                <w:rFonts w:ascii="Sylfaen" w:hAnsi="Sylfaen"/>
                <w:i/>
                <w:iCs/>
              </w:rPr>
              <w:t>/____________________/</w:t>
            </w:r>
          </w:p>
          <w:p w14:paraId="140EB29F" w14:textId="77777777" w:rsidR="00C032D2" w:rsidRPr="00D107AB" w:rsidRDefault="00C032D2" w:rsidP="00C032D2">
            <w:pPr>
              <w:widowControl w:val="0"/>
              <w:spacing w:after="160"/>
              <w:rPr>
                <w:rFonts w:ascii="Sylfaen" w:hAnsi="Sylfaen" w:cs="Sylfaen"/>
                <w:i/>
                <w:iCs/>
              </w:rPr>
            </w:pPr>
          </w:p>
          <w:p w14:paraId="12E74C97" w14:textId="77777777" w:rsidR="00C032D2" w:rsidRPr="00D107AB" w:rsidRDefault="00C032D2" w:rsidP="00C032D2">
            <w:pPr>
              <w:widowControl w:val="0"/>
              <w:tabs>
                <w:tab w:val="left" w:pos="4539"/>
              </w:tabs>
              <w:spacing w:after="160"/>
              <w:rPr>
                <w:rFonts w:ascii="Sylfaen" w:hAnsi="Sylfaen" w:cs="Sylfaen"/>
                <w:i/>
                <w:iCs/>
              </w:rPr>
            </w:pPr>
            <w:r w:rsidRPr="00D107AB">
              <w:rPr>
                <w:rFonts w:ascii="Sylfaen" w:hAnsi="Sylfaen"/>
                <w:i/>
                <w:iCs/>
              </w:rPr>
              <w:lastRenderedPageBreak/>
              <w:t>21.б.</w:t>
            </w:r>
            <w:r w:rsidRPr="00D107AB">
              <w:rPr>
                <w:rFonts w:ascii="Sylfaen" w:hAnsi="Sylfaen"/>
                <w:i/>
                <w:iCs/>
              </w:rPr>
              <w:tab/>
              <w:t>М. П.</w:t>
            </w:r>
          </w:p>
        </w:tc>
      </w:tr>
      <w:tr w:rsidR="00C032D2" w:rsidRPr="00D107AB" w14:paraId="41FBEF6C"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049C38DD" w14:textId="77777777" w:rsidR="00C032D2" w:rsidRPr="00D107AB" w:rsidRDefault="00C032D2" w:rsidP="00C032D2">
            <w:pPr>
              <w:widowControl w:val="0"/>
              <w:spacing w:after="160"/>
              <w:rPr>
                <w:rFonts w:ascii="Sylfaen" w:hAnsi="Sylfaen" w:cs="Tahoma"/>
                <w:i/>
                <w:iCs/>
              </w:rPr>
            </w:pPr>
            <w:r w:rsidRPr="00D107AB">
              <w:rPr>
                <w:rFonts w:ascii="Sylfaen" w:hAnsi="Sylfaen"/>
                <w:i/>
                <w:iCs/>
              </w:rPr>
              <w:lastRenderedPageBreak/>
              <w:t>24.а.</w:t>
            </w:r>
            <w:r w:rsidRPr="00D107AB">
              <w:rPr>
                <w:rFonts w:ascii="Sylfaen" w:hAnsi="Sylfaen"/>
                <w:i/>
                <w:iCs/>
              </w:rPr>
              <w:tab/>
              <w:t xml:space="preserve"> Обслуживающая бенефициара финансовая организация </w:t>
            </w:r>
          </w:p>
          <w:p w14:paraId="783E33CC" w14:textId="77777777" w:rsidR="00C032D2" w:rsidRPr="00D107AB" w:rsidRDefault="00C032D2" w:rsidP="00C032D2">
            <w:pPr>
              <w:widowControl w:val="0"/>
              <w:spacing w:after="160"/>
              <w:rPr>
                <w:rFonts w:ascii="Sylfaen" w:hAnsi="Sylfaen"/>
                <w:i/>
                <w:iCs/>
              </w:rPr>
            </w:pPr>
          </w:p>
          <w:p w14:paraId="05561E30" w14:textId="77777777" w:rsidR="00C032D2" w:rsidRPr="00D107AB" w:rsidRDefault="00C032D2" w:rsidP="00C032D2">
            <w:pPr>
              <w:widowControl w:val="0"/>
              <w:jc w:val="right"/>
              <w:rPr>
                <w:rFonts w:ascii="Sylfaen" w:hAnsi="Sylfaen" w:cs="Tahoma"/>
                <w:i/>
                <w:iCs/>
              </w:rPr>
            </w:pPr>
            <w:r w:rsidRPr="00D107AB">
              <w:rPr>
                <w:rFonts w:ascii="Sylfaen" w:hAnsi="Sylfaen"/>
                <w:i/>
                <w:iCs/>
              </w:rPr>
              <w:t>/____________________/</w:t>
            </w:r>
          </w:p>
          <w:p w14:paraId="53D0BB54" w14:textId="77777777" w:rsidR="00C032D2" w:rsidRPr="00D107AB" w:rsidRDefault="00C032D2" w:rsidP="00C032D2">
            <w:pPr>
              <w:widowControl w:val="0"/>
              <w:spacing w:after="160"/>
              <w:ind w:left="3828" w:right="13"/>
              <w:jc w:val="both"/>
              <w:rPr>
                <w:rFonts w:ascii="Sylfaen" w:hAnsi="Sylfaen" w:cs="Sylfaen"/>
                <w:i/>
                <w:iCs/>
                <w:vertAlign w:val="superscript"/>
              </w:rPr>
            </w:pPr>
            <w:r w:rsidRPr="00D107AB">
              <w:rPr>
                <w:rFonts w:ascii="Sylfaen" w:hAnsi="Sylfaen"/>
                <w:i/>
                <w:iCs/>
                <w:vertAlign w:val="superscript"/>
              </w:rPr>
              <w:t>подпись/</w:t>
            </w:r>
          </w:p>
          <w:p w14:paraId="09AF5F95" w14:textId="77777777" w:rsidR="00C032D2" w:rsidRPr="00D107AB" w:rsidRDefault="00C032D2" w:rsidP="00C032D2">
            <w:pPr>
              <w:widowControl w:val="0"/>
              <w:spacing w:after="160"/>
              <w:rPr>
                <w:rFonts w:ascii="Sylfaen" w:hAnsi="Sylfaen" w:cs="Tahoma"/>
                <w:i/>
                <w:iCs/>
              </w:rPr>
            </w:pPr>
          </w:p>
          <w:p w14:paraId="27F29758" w14:textId="77777777" w:rsidR="00C032D2" w:rsidRPr="00D107AB" w:rsidRDefault="00C032D2" w:rsidP="00C032D2">
            <w:pPr>
              <w:widowControl w:val="0"/>
              <w:spacing w:after="160"/>
              <w:rPr>
                <w:rFonts w:ascii="Sylfaen" w:hAnsi="Sylfaen" w:cs="Arial"/>
                <w:i/>
                <w:iCs/>
              </w:rPr>
            </w:pPr>
          </w:p>
        </w:tc>
        <w:tc>
          <w:tcPr>
            <w:tcW w:w="5364" w:type="dxa"/>
            <w:tcBorders>
              <w:top w:val="single" w:sz="4" w:space="0" w:color="auto"/>
              <w:left w:val="nil"/>
              <w:right w:val="single" w:sz="4" w:space="0" w:color="auto"/>
            </w:tcBorders>
            <w:noWrap/>
          </w:tcPr>
          <w:p w14:paraId="20A4D7FF" w14:textId="77777777" w:rsidR="00C032D2" w:rsidRPr="00D107AB" w:rsidRDefault="00C032D2" w:rsidP="00C032D2">
            <w:pPr>
              <w:widowControl w:val="0"/>
              <w:spacing w:after="160"/>
              <w:rPr>
                <w:rFonts w:ascii="Sylfaen" w:hAnsi="Sylfaen" w:cs="Tahoma"/>
                <w:i/>
                <w:iCs/>
              </w:rPr>
            </w:pPr>
            <w:r w:rsidRPr="00D107AB">
              <w:rPr>
                <w:rFonts w:ascii="Sylfaen" w:hAnsi="Sylfaen"/>
                <w:i/>
                <w:iCs/>
              </w:rPr>
              <w:t>23.а.</w:t>
            </w:r>
            <w:r w:rsidRPr="00D107AB">
              <w:rPr>
                <w:rFonts w:ascii="Sylfaen" w:hAnsi="Sylfaen"/>
                <w:i/>
                <w:iCs/>
              </w:rPr>
              <w:tab/>
              <w:t xml:space="preserve"> Обслуживающая плательщика финансовая организация </w:t>
            </w:r>
          </w:p>
          <w:p w14:paraId="6EFF20FC" w14:textId="77777777" w:rsidR="00C032D2" w:rsidRPr="00D107AB" w:rsidRDefault="00C032D2" w:rsidP="00C032D2">
            <w:pPr>
              <w:widowControl w:val="0"/>
              <w:spacing w:after="160"/>
              <w:rPr>
                <w:rFonts w:ascii="Sylfaen" w:hAnsi="Sylfaen" w:cs="Tahoma"/>
                <w:i/>
                <w:iCs/>
              </w:rPr>
            </w:pPr>
          </w:p>
          <w:p w14:paraId="4CA14B19" w14:textId="77777777" w:rsidR="00C032D2" w:rsidRPr="00D107AB" w:rsidRDefault="00C032D2" w:rsidP="00C032D2">
            <w:pPr>
              <w:widowControl w:val="0"/>
              <w:jc w:val="right"/>
              <w:rPr>
                <w:rFonts w:ascii="Sylfaen" w:hAnsi="Sylfaen" w:cs="Tahoma"/>
                <w:i/>
                <w:iCs/>
              </w:rPr>
            </w:pPr>
            <w:r w:rsidRPr="00D107AB">
              <w:rPr>
                <w:rFonts w:ascii="Sylfaen" w:hAnsi="Sylfaen"/>
                <w:i/>
                <w:iCs/>
              </w:rPr>
              <w:t>/____________________/</w:t>
            </w:r>
          </w:p>
          <w:p w14:paraId="62CAD91E" w14:textId="77777777" w:rsidR="00C032D2" w:rsidRPr="00D107AB" w:rsidRDefault="00C032D2" w:rsidP="00C032D2">
            <w:pPr>
              <w:widowControl w:val="0"/>
              <w:spacing w:after="160"/>
              <w:ind w:right="983"/>
              <w:jc w:val="right"/>
              <w:rPr>
                <w:rFonts w:ascii="Sylfaen" w:hAnsi="Sylfaen" w:cs="Sylfaen"/>
                <w:i/>
                <w:iCs/>
                <w:vertAlign w:val="superscript"/>
              </w:rPr>
            </w:pPr>
            <w:r w:rsidRPr="00D107AB">
              <w:rPr>
                <w:rFonts w:ascii="Sylfaen" w:hAnsi="Sylfaen"/>
                <w:i/>
                <w:iCs/>
                <w:vertAlign w:val="superscript"/>
              </w:rPr>
              <w:t>/подпись/</w:t>
            </w:r>
          </w:p>
          <w:p w14:paraId="1AF84857" w14:textId="77777777" w:rsidR="00C032D2" w:rsidRPr="00D107AB" w:rsidRDefault="00C032D2" w:rsidP="00C032D2">
            <w:pPr>
              <w:widowControl w:val="0"/>
              <w:spacing w:after="160"/>
              <w:rPr>
                <w:rFonts w:ascii="Sylfaen" w:hAnsi="Sylfaen" w:cs="Arial"/>
                <w:i/>
                <w:iCs/>
              </w:rPr>
            </w:pPr>
          </w:p>
        </w:tc>
      </w:tr>
      <w:tr w:rsidR="00C032D2" w:rsidRPr="00D107AB" w14:paraId="406C55D1"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791CD673" w14:textId="77777777" w:rsidR="00C032D2" w:rsidRPr="00D107AB" w:rsidRDefault="00C032D2" w:rsidP="00C032D2">
            <w:pPr>
              <w:widowControl w:val="0"/>
              <w:tabs>
                <w:tab w:val="left" w:pos="4678"/>
              </w:tabs>
              <w:spacing w:after="160"/>
              <w:rPr>
                <w:rFonts w:ascii="Sylfaen" w:hAnsi="Sylfaen" w:cs="Sylfaen"/>
                <w:i/>
                <w:iCs/>
              </w:rPr>
            </w:pPr>
            <w:r w:rsidRPr="00D107AB">
              <w:rPr>
                <w:rFonts w:ascii="Sylfaen" w:hAnsi="Sylfaen"/>
                <w:i/>
                <w:iCs/>
              </w:rPr>
              <w:t>24.б.</w:t>
            </w:r>
            <w:r w:rsidRPr="00D107AB">
              <w:rPr>
                <w:rFonts w:ascii="Sylfaen" w:hAnsi="Sylfaen"/>
                <w:i/>
                <w:iCs/>
              </w:rPr>
              <w:tab/>
              <w:t>М. П.</w:t>
            </w:r>
          </w:p>
          <w:p w14:paraId="625C0046" w14:textId="77777777" w:rsidR="00C032D2" w:rsidRPr="00D107AB" w:rsidRDefault="00C032D2" w:rsidP="00C032D2">
            <w:pPr>
              <w:widowControl w:val="0"/>
              <w:spacing w:after="160"/>
              <w:rPr>
                <w:rFonts w:ascii="Sylfaen" w:hAnsi="Sylfaen" w:cs="Sylfaen"/>
                <w:i/>
                <w:iCs/>
              </w:rPr>
            </w:pPr>
          </w:p>
          <w:p w14:paraId="7E835910" w14:textId="77777777" w:rsidR="00C032D2" w:rsidRPr="00D107AB" w:rsidRDefault="00C032D2" w:rsidP="00C032D2">
            <w:pPr>
              <w:widowControl w:val="0"/>
              <w:spacing w:after="160"/>
              <w:ind w:right="155"/>
              <w:jc w:val="right"/>
              <w:rPr>
                <w:rFonts w:ascii="Sylfaen" w:hAnsi="Sylfaen" w:cs="Sylfaen"/>
                <w:i/>
                <w:iCs/>
                <w:lang w:val="en-US"/>
              </w:rPr>
            </w:pPr>
            <w:r w:rsidRPr="00D107AB">
              <w:rPr>
                <w:rFonts w:ascii="Sylfaen" w:hAnsi="Sylfaen"/>
                <w:i/>
                <w:iCs/>
              </w:rPr>
              <w:t xml:space="preserve">24.в"___" ___ 20___ г. </w:t>
            </w:r>
          </w:p>
        </w:tc>
        <w:tc>
          <w:tcPr>
            <w:tcW w:w="5364" w:type="dxa"/>
            <w:tcBorders>
              <w:top w:val="nil"/>
              <w:left w:val="nil"/>
              <w:bottom w:val="single" w:sz="4" w:space="0" w:color="auto"/>
              <w:right w:val="single" w:sz="4" w:space="0" w:color="auto"/>
            </w:tcBorders>
            <w:noWrap/>
            <w:vAlign w:val="bottom"/>
          </w:tcPr>
          <w:p w14:paraId="0FFCC0A3" w14:textId="77777777" w:rsidR="00C032D2" w:rsidRPr="00D107AB" w:rsidRDefault="00C032D2" w:rsidP="00C032D2">
            <w:pPr>
              <w:widowControl w:val="0"/>
              <w:tabs>
                <w:tab w:val="left" w:pos="4554"/>
              </w:tabs>
              <w:spacing w:after="160"/>
              <w:rPr>
                <w:rFonts w:ascii="Sylfaen" w:hAnsi="Sylfaen" w:cs="Sylfaen"/>
                <w:i/>
                <w:iCs/>
              </w:rPr>
            </w:pPr>
            <w:r w:rsidRPr="00D107AB">
              <w:rPr>
                <w:rFonts w:ascii="Sylfaen" w:hAnsi="Sylfaen"/>
                <w:i/>
                <w:iCs/>
              </w:rPr>
              <w:t>23.б.</w:t>
            </w:r>
            <w:r w:rsidRPr="00D107AB">
              <w:rPr>
                <w:rFonts w:ascii="Sylfaen" w:hAnsi="Sylfaen"/>
                <w:i/>
                <w:iCs/>
              </w:rPr>
              <w:tab/>
              <w:t>М. П.</w:t>
            </w:r>
          </w:p>
          <w:p w14:paraId="6E76F093" w14:textId="77777777" w:rsidR="00C032D2" w:rsidRPr="00D107AB" w:rsidRDefault="00C032D2" w:rsidP="00C032D2">
            <w:pPr>
              <w:widowControl w:val="0"/>
              <w:spacing w:after="160"/>
              <w:rPr>
                <w:rFonts w:ascii="Sylfaen" w:hAnsi="Sylfaen"/>
                <w:i/>
                <w:iCs/>
              </w:rPr>
            </w:pPr>
          </w:p>
          <w:p w14:paraId="63F81C8E" w14:textId="77777777" w:rsidR="00C032D2" w:rsidRPr="00D107AB" w:rsidRDefault="00C032D2" w:rsidP="00C032D2">
            <w:pPr>
              <w:widowControl w:val="0"/>
              <w:spacing w:after="160"/>
              <w:jc w:val="right"/>
              <w:rPr>
                <w:rFonts w:ascii="Sylfaen" w:hAnsi="Sylfaen" w:cs="Sylfaen"/>
                <w:i/>
                <w:iCs/>
              </w:rPr>
            </w:pPr>
            <w:r w:rsidRPr="00D107AB">
              <w:rPr>
                <w:rFonts w:ascii="Sylfaen" w:hAnsi="Sylfaen"/>
                <w:i/>
                <w:iCs/>
              </w:rPr>
              <w:t>23.в Дата исполнения: "___" ___ 20___г.</w:t>
            </w:r>
          </w:p>
        </w:tc>
      </w:tr>
    </w:tbl>
    <w:p w14:paraId="172511CA" w14:textId="77777777" w:rsidR="00BE2572" w:rsidRPr="00D107AB" w:rsidRDefault="00BE2572" w:rsidP="00BE2572">
      <w:pPr>
        <w:widowControl w:val="0"/>
        <w:spacing w:after="160"/>
        <w:jc w:val="center"/>
        <w:rPr>
          <w:rFonts w:ascii="Sylfaen" w:hAnsi="Sylfaen" w:cs="Sylfaen"/>
          <w:i/>
          <w:iCs/>
        </w:rPr>
      </w:pPr>
    </w:p>
    <w:p w14:paraId="04282437" w14:textId="77777777" w:rsidR="00BE2572" w:rsidRPr="00D107AB" w:rsidRDefault="00BE2572" w:rsidP="00BE2572">
      <w:pPr>
        <w:rPr>
          <w:rFonts w:ascii="Sylfaen" w:hAnsi="Sylfaen" w:cs="Sylfaen"/>
          <w:i/>
          <w:iCs/>
        </w:rPr>
      </w:pPr>
      <w:r w:rsidRPr="00D107AB">
        <w:rPr>
          <w:rFonts w:ascii="Sylfaen" w:hAnsi="Sylfaen" w:cs="Sylfaen"/>
          <w:i/>
          <w:iCs/>
        </w:rPr>
        <w:t xml:space="preserve">*  </w:t>
      </w:r>
      <w:r w:rsidRPr="00D107AB">
        <w:rPr>
          <w:rFonts w:ascii="Sylfaen" w:hAnsi="Sylfaen"/>
          <w:i/>
          <w:iCs/>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301FD71" w14:textId="77777777" w:rsidR="00BE2572" w:rsidRPr="00D107AB" w:rsidRDefault="00BE2572" w:rsidP="00BE2572">
      <w:pPr>
        <w:rPr>
          <w:rFonts w:ascii="Sylfaen" w:hAnsi="Sylfaen" w:cs="Sylfaen"/>
          <w:i/>
          <w:iCs/>
        </w:rPr>
      </w:pPr>
      <w:r w:rsidRPr="00D107AB">
        <w:rPr>
          <w:rFonts w:ascii="Sylfaen" w:hAnsi="Sylfaen" w:cs="Sylfaen"/>
          <w:i/>
          <w:iCs/>
        </w:rPr>
        <w:br w:type="page"/>
      </w:r>
    </w:p>
    <w:p w14:paraId="4E649903" w14:textId="77777777" w:rsidR="00BE2572" w:rsidRPr="00D107AB" w:rsidRDefault="00BE2572" w:rsidP="00BE2572">
      <w:pPr>
        <w:widowControl w:val="0"/>
        <w:spacing w:after="160"/>
        <w:ind w:left="567" w:right="565"/>
        <w:jc w:val="center"/>
        <w:rPr>
          <w:rFonts w:ascii="Sylfaen" w:hAnsi="Sylfaen"/>
          <w:b/>
          <w:i/>
          <w:iCs/>
        </w:rPr>
      </w:pPr>
      <w:r w:rsidRPr="00D107AB">
        <w:rPr>
          <w:rFonts w:ascii="Sylfaen" w:hAnsi="Sylfaen"/>
          <w:b/>
          <w:i/>
          <w:iCs/>
        </w:rPr>
        <w:lastRenderedPageBreak/>
        <w:t xml:space="preserve">Обязательные реквизиты платежного требования </w:t>
      </w:r>
      <w:r w:rsidRPr="00D107AB">
        <w:rPr>
          <w:rFonts w:ascii="Sylfaen" w:hAnsi="Sylfaen"/>
          <w:b/>
          <w:i/>
          <w:iCs/>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D107AB" w14:paraId="099429DD"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4EF471"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4043930" w14:textId="77777777" w:rsidR="00BE2572" w:rsidRPr="00D107AB" w:rsidRDefault="00BE2572" w:rsidP="00DE2AE3">
            <w:pPr>
              <w:widowControl w:val="0"/>
              <w:spacing w:after="120"/>
              <w:jc w:val="center"/>
              <w:rPr>
                <w:rFonts w:ascii="Sylfaen" w:hAnsi="Sylfaen"/>
                <w:b/>
                <w:i/>
                <w:iCs/>
                <w:sz w:val="18"/>
                <w:szCs w:val="18"/>
              </w:rPr>
            </w:pPr>
            <w:r w:rsidRPr="00D107AB">
              <w:rPr>
                <w:rFonts w:ascii="Sylfaen" w:hAnsi="Sylfaen"/>
                <w:b/>
                <w:i/>
                <w:iCs/>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112D1BD" w14:textId="77777777" w:rsidR="00BE2572" w:rsidRPr="00D107AB" w:rsidRDefault="00BE2572" w:rsidP="00DE2AE3">
            <w:pPr>
              <w:widowControl w:val="0"/>
              <w:spacing w:after="120"/>
              <w:jc w:val="center"/>
              <w:rPr>
                <w:rFonts w:ascii="Sylfaen" w:hAnsi="Sylfaen"/>
                <w:b/>
                <w:i/>
                <w:iCs/>
                <w:sz w:val="18"/>
                <w:szCs w:val="18"/>
              </w:rPr>
            </w:pPr>
            <w:r w:rsidRPr="00D107AB">
              <w:rPr>
                <w:rFonts w:ascii="Sylfaen" w:hAnsi="Sylfaen"/>
                <w:b/>
                <w:i/>
                <w:iCs/>
                <w:sz w:val="18"/>
                <w:szCs w:val="18"/>
              </w:rPr>
              <w:t>Наличие указанного поля/</w:t>
            </w:r>
          </w:p>
          <w:p w14:paraId="1A04F756" w14:textId="77777777" w:rsidR="00BE2572" w:rsidRPr="00D107AB" w:rsidRDefault="00BE2572" w:rsidP="00DE2AE3">
            <w:pPr>
              <w:widowControl w:val="0"/>
              <w:spacing w:after="120"/>
              <w:jc w:val="center"/>
              <w:rPr>
                <w:rFonts w:ascii="Sylfaen" w:hAnsi="Sylfaen"/>
                <w:b/>
                <w:i/>
                <w:iCs/>
                <w:sz w:val="18"/>
                <w:szCs w:val="18"/>
              </w:rPr>
            </w:pPr>
            <w:r w:rsidRPr="00D107AB">
              <w:rPr>
                <w:rFonts w:ascii="Sylfaen" w:hAnsi="Sylfaen"/>
                <w:b/>
                <w:i/>
                <w:iCs/>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B915025" w14:textId="77777777" w:rsidR="00BE2572" w:rsidRPr="00D107AB" w:rsidRDefault="00BE2572" w:rsidP="00DE2AE3">
            <w:pPr>
              <w:widowControl w:val="0"/>
              <w:spacing w:after="120"/>
              <w:jc w:val="center"/>
              <w:rPr>
                <w:rFonts w:ascii="Sylfaen" w:hAnsi="Sylfaen"/>
                <w:b/>
                <w:i/>
                <w:iCs/>
                <w:sz w:val="18"/>
                <w:szCs w:val="18"/>
              </w:rPr>
            </w:pPr>
            <w:r w:rsidRPr="00D107AB">
              <w:rPr>
                <w:rFonts w:ascii="Sylfaen" w:hAnsi="Sylfaen"/>
                <w:b/>
                <w:i/>
                <w:iCs/>
                <w:sz w:val="18"/>
                <w:szCs w:val="18"/>
              </w:rPr>
              <w:t xml:space="preserve">Требование о заполнении реквизита </w:t>
            </w:r>
          </w:p>
          <w:p w14:paraId="20BC743C" w14:textId="77777777" w:rsidR="00BE2572" w:rsidRPr="00D107AB" w:rsidRDefault="00BE2572" w:rsidP="00DE2AE3">
            <w:pPr>
              <w:widowControl w:val="0"/>
              <w:spacing w:after="120"/>
              <w:jc w:val="center"/>
              <w:rPr>
                <w:rFonts w:ascii="Sylfaen" w:hAnsi="Sylfaen"/>
                <w:b/>
                <w:i/>
                <w:iCs/>
                <w:sz w:val="18"/>
                <w:szCs w:val="18"/>
              </w:rPr>
            </w:pPr>
            <w:r w:rsidRPr="00D107AB">
              <w:rPr>
                <w:rFonts w:ascii="Sylfaen" w:hAnsi="Sylfaen"/>
                <w:b/>
                <w:i/>
                <w:iCs/>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8C3DEA3" w14:textId="77777777" w:rsidR="00BE2572" w:rsidRPr="00D107AB" w:rsidRDefault="00BE2572" w:rsidP="00DE2AE3">
            <w:pPr>
              <w:widowControl w:val="0"/>
              <w:spacing w:after="120"/>
              <w:jc w:val="center"/>
              <w:rPr>
                <w:rFonts w:ascii="Sylfaen" w:hAnsi="Sylfaen"/>
                <w:b/>
                <w:i/>
                <w:iCs/>
                <w:sz w:val="18"/>
                <w:szCs w:val="18"/>
              </w:rPr>
            </w:pPr>
            <w:r w:rsidRPr="00D107AB">
              <w:rPr>
                <w:rFonts w:ascii="Sylfaen" w:hAnsi="Sylfaen"/>
                <w:b/>
                <w:i/>
                <w:iCs/>
                <w:sz w:val="18"/>
                <w:szCs w:val="18"/>
              </w:rPr>
              <w:t>Сторона,</w:t>
            </w:r>
          </w:p>
          <w:p w14:paraId="0D40FFF0" w14:textId="77777777" w:rsidR="00BE2572" w:rsidRPr="00D107AB" w:rsidRDefault="00BE2572" w:rsidP="00DE2AE3">
            <w:pPr>
              <w:widowControl w:val="0"/>
              <w:spacing w:after="120"/>
              <w:jc w:val="center"/>
              <w:rPr>
                <w:rFonts w:ascii="Sylfaen" w:hAnsi="Sylfaen"/>
                <w:b/>
                <w:i/>
                <w:iCs/>
                <w:sz w:val="18"/>
                <w:szCs w:val="18"/>
              </w:rPr>
            </w:pPr>
            <w:r w:rsidRPr="00D107AB">
              <w:rPr>
                <w:rFonts w:ascii="Sylfaen" w:hAnsi="Sylfaen"/>
                <w:b/>
                <w:i/>
                <w:iCs/>
                <w:sz w:val="18"/>
                <w:szCs w:val="18"/>
              </w:rPr>
              <w:t xml:space="preserve">заполняющая реквизит </w:t>
            </w:r>
          </w:p>
          <w:p w14:paraId="11A7633F" w14:textId="77777777" w:rsidR="00BE2572" w:rsidRPr="00D107AB" w:rsidRDefault="00BE2572" w:rsidP="00DE2AE3">
            <w:pPr>
              <w:widowControl w:val="0"/>
              <w:spacing w:after="120"/>
              <w:jc w:val="center"/>
              <w:rPr>
                <w:rFonts w:ascii="Sylfaen" w:hAnsi="Sylfaen"/>
                <w:b/>
                <w:i/>
                <w:iCs/>
                <w:sz w:val="18"/>
                <w:szCs w:val="18"/>
              </w:rPr>
            </w:pPr>
            <w:r w:rsidRPr="00D107AB">
              <w:rPr>
                <w:rFonts w:ascii="Sylfaen" w:hAnsi="Sylfaen"/>
                <w:b/>
                <w:i/>
                <w:iCs/>
                <w:sz w:val="18"/>
                <w:szCs w:val="18"/>
              </w:rPr>
              <w:t>бенефициар или плательщик</w:t>
            </w:r>
          </w:p>
          <w:p w14:paraId="5D971F2F" w14:textId="77777777" w:rsidR="00BE2572" w:rsidRPr="00D107AB" w:rsidRDefault="00BE2572" w:rsidP="00DE2AE3">
            <w:pPr>
              <w:widowControl w:val="0"/>
              <w:spacing w:after="120"/>
              <w:jc w:val="center"/>
              <w:rPr>
                <w:rFonts w:ascii="Sylfaen" w:hAnsi="Sylfaen"/>
                <w:b/>
                <w:i/>
                <w:iCs/>
                <w:sz w:val="18"/>
                <w:szCs w:val="18"/>
              </w:rPr>
            </w:pPr>
            <w:r w:rsidRPr="00D107AB">
              <w:rPr>
                <w:rFonts w:ascii="Sylfaen" w:hAnsi="Sylfaen"/>
                <w:b/>
                <w:i/>
                <w:iCs/>
                <w:sz w:val="18"/>
                <w:szCs w:val="18"/>
              </w:rPr>
              <w:t>(в связи с процессом закупки)</w:t>
            </w:r>
          </w:p>
        </w:tc>
      </w:tr>
      <w:tr w:rsidR="00B138F3" w:rsidRPr="00D107AB" w14:paraId="306971FC"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16CA52" w14:textId="77777777" w:rsidR="00BE2572" w:rsidRPr="00D107AB" w:rsidRDefault="00BE2572" w:rsidP="00DE2AE3">
            <w:pPr>
              <w:widowControl w:val="0"/>
              <w:spacing w:after="120"/>
              <w:jc w:val="center"/>
              <w:rPr>
                <w:rFonts w:ascii="Sylfaen" w:hAnsi="Sylfaen"/>
                <w:b/>
                <w:i/>
                <w:iCs/>
                <w:sz w:val="18"/>
                <w:szCs w:val="18"/>
              </w:rPr>
            </w:pPr>
            <w:r w:rsidRPr="00D107AB">
              <w:rPr>
                <w:rFonts w:ascii="Sylfaen" w:hAnsi="Sylfaen"/>
                <w:b/>
                <w:i/>
                <w:iCs/>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95C66C2" w14:textId="77777777" w:rsidR="00BE2572" w:rsidRPr="00D107AB" w:rsidRDefault="00BE2572" w:rsidP="00DE2AE3">
            <w:pPr>
              <w:widowControl w:val="0"/>
              <w:spacing w:after="120"/>
              <w:jc w:val="center"/>
              <w:rPr>
                <w:rFonts w:ascii="Sylfaen" w:hAnsi="Sylfaen"/>
                <w:b/>
                <w:i/>
                <w:iCs/>
                <w:sz w:val="18"/>
                <w:szCs w:val="18"/>
              </w:rPr>
            </w:pPr>
            <w:r w:rsidRPr="00D107AB">
              <w:rPr>
                <w:rFonts w:ascii="Sylfaen" w:hAnsi="Sylfaen"/>
                <w:b/>
                <w:i/>
                <w:iCs/>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78DEF870" w14:textId="77777777" w:rsidR="00BE2572" w:rsidRPr="00D107AB" w:rsidRDefault="00BE2572" w:rsidP="00DE2AE3">
            <w:pPr>
              <w:widowControl w:val="0"/>
              <w:spacing w:after="120"/>
              <w:jc w:val="center"/>
              <w:rPr>
                <w:rFonts w:ascii="Sylfaen" w:hAnsi="Sylfaen"/>
                <w:b/>
                <w:i/>
                <w:iCs/>
                <w:sz w:val="18"/>
                <w:szCs w:val="18"/>
              </w:rPr>
            </w:pPr>
            <w:r w:rsidRPr="00D107AB">
              <w:rPr>
                <w:rFonts w:ascii="Sylfaen" w:hAnsi="Sylfaen"/>
                <w:b/>
                <w:i/>
                <w:iCs/>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CEDEA55" w14:textId="77777777" w:rsidR="00BE2572" w:rsidRPr="00D107AB" w:rsidRDefault="00BE2572" w:rsidP="00DE2AE3">
            <w:pPr>
              <w:widowControl w:val="0"/>
              <w:spacing w:after="120"/>
              <w:jc w:val="center"/>
              <w:rPr>
                <w:rFonts w:ascii="Sylfaen" w:hAnsi="Sylfaen"/>
                <w:b/>
                <w:i/>
                <w:iCs/>
                <w:sz w:val="18"/>
                <w:szCs w:val="18"/>
              </w:rPr>
            </w:pPr>
            <w:r w:rsidRPr="00D107AB">
              <w:rPr>
                <w:rFonts w:ascii="Sylfaen" w:hAnsi="Sylfaen"/>
                <w:b/>
                <w:i/>
                <w:iCs/>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E438C47" w14:textId="77777777" w:rsidR="00BE2572" w:rsidRPr="00D107AB" w:rsidRDefault="00BE2572" w:rsidP="00DE2AE3">
            <w:pPr>
              <w:widowControl w:val="0"/>
              <w:spacing w:after="120"/>
              <w:jc w:val="center"/>
              <w:rPr>
                <w:rFonts w:ascii="Sylfaen" w:hAnsi="Sylfaen"/>
                <w:b/>
                <w:i/>
                <w:iCs/>
                <w:sz w:val="18"/>
                <w:szCs w:val="18"/>
              </w:rPr>
            </w:pPr>
            <w:r w:rsidRPr="00D107AB">
              <w:rPr>
                <w:rFonts w:ascii="Sylfaen" w:hAnsi="Sylfaen"/>
                <w:b/>
                <w:i/>
                <w:iCs/>
                <w:sz w:val="18"/>
                <w:szCs w:val="18"/>
              </w:rPr>
              <w:t>5</w:t>
            </w:r>
          </w:p>
        </w:tc>
      </w:tr>
      <w:tr w:rsidR="00B138F3" w:rsidRPr="00D107AB" w14:paraId="69725B4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46A37E"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8FAF589"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EAA5DAA"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D814E2"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4A5D894"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на документе заранее заполнено "Платежное требование"</w:t>
            </w:r>
          </w:p>
        </w:tc>
      </w:tr>
      <w:tr w:rsidR="00B138F3" w:rsidRPr="00D107AB" w14:paraId="0F2CCD5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240DB4"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92E8F99" w14:textId="77777777" w:rsidR="00BE2572" w:rsidRPr="00D107AB" w:rsidRDefault="00BE2572" w:rsidP="00DE2AE3">
            <w:pPr>
              <w:widowControl w:val="0"/>
              <w:spacing w:after="120"/>
              <w:jc w:val="both"/>
              <w:rPr>
                <w:rFonts w:ascii="Sylfaen" w:hAnsi="Sylfaen"/>
                <w:i/>
                <w:iCs/>
                <w:sz w:val="18"/>
                <w:szCs w:val="18"/>
              </w:rPr>
            </w:pPr>
            <w:r w:rsidRPr="00D107AB">
              <w:rPr>
                <w:rFonts w:ascii="Sylfaen" w:hAnsi="Sylfaen"/>
                <w:i/>
                <w:iCs/>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A47DF4A"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4DD35B"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EB209BF"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заполняется бенефициаром при представлении платежного требования в банк плательщика</w:t>
            </w:r>
          </w:p>
        </w:tc>
      </w:tr>
      <w:tr w:rsidR="00B138F3" w:rsidRPr="00D107AB" w14:paraId="2290900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CF459F"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5EAEC09F" w14:textId="77777777" w:rsidR="00BE2572" w:rsidRPr="00D107AB" w:rsidRDefault="00BE2572" w:rsidP="00DE2AE3">
            <w:pPr>
              <w:widowControl w:val="0"/>
              <w:spacing w:after="120"/>
              <w:jc w:val="both"/>
              <w:rPr>
                <w:rFonts w:ascii="Sylfaen" w:hAnsi="Sylfaen"/>
                <w:i/>
                <w:iCs/>
                <w:sz w:val="18"/>
                <w:szCs w:val="18"/>
              </w:rPr>
            </w:pPr>
            <w:r w:rsidRPr="00D107AB">
              <w:rPr>
                <w:rFonts w:ascii="Sylfaen" w:hAnsi="Sylfaen"/>
                <w:i/>
                <w:iCs/>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120881F"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1310D7"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p w14:paraId="5E79BA15" w14:textId="77777777" w:rsidR="00BE2572" w:rsidRPr="00D107AB" w:rsidRDefault="00BE2572" w:rsidP="00DE2AE3">
            <w:pPr>
              <w:widowControl w:val="0"/>
              <w:spacing w:after="120"/>
              <w:jc w:val="center"/>
              <w:rPr>
                <w:rFonts w:ascii="Sylfaen" w:hAnsi="Sylfaen"/>
                <w:i/>
                <w:iCs/>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EE49762"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 xml:space="preserve">заполняется бенефициаром в день представления платежного требования в банк плательщика </w:t>
            </w:r>
          </w:p>
        </w:tc>
      </w:tr>
      <w:tr w:rsidR="00B138F3" w:rsidRPr="00D107AB" w14:paraId="344B7B5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F30988"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6CC172D5" w14:textId="77777777" w:rsidR="00BE2572" w:rsidRPr="00D107AB" w:rsidRDefault="00BE2572" w:rsidP="00DE2AE3">
            <w:pPr>
              <w:widowControl w:val="0"/>
              <w:spacing w:after="120"/>
              <w:jc w:val="both"/>
              <w:rPr>
                <w:rFonts w:ascii="Sylfaen" w:hAnsi="Sylfaen"/>
                <w:i/>
                <w:iCs/>
                <w:sz w:val="18"/>
                <w:szCs w:val="18"/>
              </w:rPr>
            </w:pPr>
            <w:r w:rsidRPr="00D107AB">
              <w:rPr>
                <w:rFonts w:ascii="Sylfaen" w:hAnsi="Sylfaen"/>
                <w:i/>
                <w:iCs/>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45F39B5"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35B6FC"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p w14:paraId="7BB9C067"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20172DF9"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заполняется плательщиком</w:t>
            </w:r>
          </w:p>
        </w:tc>
      </w:tr>
      <w:tr w:rsidR="00B138F3" w:rsidRPr="00D107AB" w14:paraId="4E51DE1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C819FD"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D99E722"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444F697"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B4E6C8"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B065E06"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заполняется плательщиком</w:t>
            </w:r>
          </w:p>
        </w:tc>
      </w:tr>
      <w:tr w:rsidR="00B138F3" w:rsidRPr="00D107AB" w14:paraId="47A6087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C16D33"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886FF63"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E006C34"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43EEAC"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p w14:paraId="2627DF8D"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2B7FE5C"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заполняется плательщиком</w:t>
            </w:r>
          </w:p>
        </w:tc>
      </w:tr>
      <w:tr w:rsidR="00B138F3" w:rsidRPr="00D107AB" w14:paraId="6B7E734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9FBB1C"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5DA0101"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2765696B"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89F07B"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необязательно</w:t>
            </w:r>
          </w:p>
          <w:p w14:paraId="5EDB8AE1"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76BBEAB"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заполняется плательщиком</w:t>
            </w:r>
          </w:p>
        </w:tc>
      </w:tr>
      <w:tr w:rsidR="00B138F3" w:rsidRPr="00D107AB" w14:paraId="577B88D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1A07E5"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AADBB94"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601D916"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F1DCEF"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необязательно</w:t>
            </w:r>
          </w:p>
          <w:p w14:paraId="5CB5A2A6"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3F2DB4BD"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lastRenderedPageBreak/>
              <w:t>заполняется плательщиком</w:t>
            </w:r>
          </w:p>
        </w:tc>
      </w:tr>
      <w:tr w:rsidR="00B138F3" w:rsidRPr="00D107AB" w14:paraId="006BA1D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3E1D5D"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1EF95087"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D93196B"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42F78F"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p w14:paraId="7720130B"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248794FE"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заранее заполняется бенефициаром — по приглашению</w:t>
            </w:r>
          </w:p>
        </w:tc>
      </w:tr>
      <w:tr w:rsidR="00B138F3" w:rsidRPr="00D107AB" w14:paraId="3462A90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2BF56B"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7D72D493"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3951F461"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18F326"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необязательно</w:t>
            </w:r>
          </w:p>
          <w:p w14:paraId="1034BE57"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276D8A9"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(не заполняется)</w:t>
            </w:r>
          </w:p>
        </w:tc>
      </w:tr>
      <w:tr w:rsidR="00B138F3" w:rsidRPr="00D107AB" w14:paraId="4524B26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FC59DF"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710AD68"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5D9501E"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E34080"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необязательно</w:t>
            </w:r>
          </w:p>
          <w:p w14:paraId="452E51C8"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D0432FC"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заранее заполняется бенефициаром — по приглашению</w:t>
            </w:r>
          </w:p>
        </w:tc>
      </w:tr>
      <w:tr w:rsidR="00B138F3" w:rsidRPr="00D107AB" w14:paraId="2A27C5A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DD16D9"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BC25F38"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ACBBFC2"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885C35"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B4611DA"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заранее заполняется бенефициаром — по приглашению</w:t>
            </w:r>
          </w:p>
        </w:tc>
      </w:tr>
      <w:tr w:rsidR="00B138F3" w:rsidRPr="00D107AB" w14:paraId="56AD891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D6F30F"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1B375A4C"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358FD2E7"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9AB1B8"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p w14:paraId="6EA0DCD2"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2C446398"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заранее заполняется бенефициаром — по приглашению</w:t>
            </w:r>
          </w:p>
        </w:tc>
      </w:tr>
      <w:tr w:rsidR="00B138F3" w:rsidRPr="00D107AB" w14:paraId="5260EEC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7062FC"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24924985"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1B1B4358"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F33A24"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p w14:paraId="310A799B"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9E7F2F7"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 xml:space="preserve">заполняется плательщиком </w:t>
            </w:r>
          </w:p>
        </w:tc>
      </w:tr>
      <w:tr w:rsidR="00B138F3" w:rsidRPr="00D107AB" w14:paraId="5743C36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B45A39"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00F61D12"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CC5DF6D"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195906"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необязательно</w:t>
            </w:r>
          </w:p>
          <w:p w14:paraId="3D792D4C"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CCB8896"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(не заполняется и не применяется)</w:t>
            </w:r>
          </w:p>
        </w:tc>
      </w:tr>
      <w:tr w:rsidR="00B138F3" w:rsidRPr="00D107AB" w14:paraId="48A34DF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AB0E78"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656EE35"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FFD2E36"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E2A7FB"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8532446"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заполняется плательщиком</w:t>
            </w:r>
          </w:p>
        </w:tc>
      </w:tr>
      <w:tr w:rsidR="00B138F3" w:rsidRPr="00D107AB" w14:paraId="335E7F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F31A4E"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7844FBCC"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97CBCAB"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5EB3D5"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9259F55"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заранее заполняется бенефициаром — по приглашению</w:t>
            </w:r>
          </w:p>
        </w:tc>
      </w:tr>
      <w:tr w:rsidR="00B138F3" w:rsidRPr="00D107AB" w14:paraId="479AD32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4D7869"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76112F1B"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 xml:space="preserve">основания для </w:t>
            </w:r>
            <w:r w:rsidRPr="00D107AB">
              <w:rPr>
                <w:rFonts w:ascii="Sylfaen" w:hAnsi="Sylfaen"/>
                <w:i/>
                <w:iCs/>
                <w:sz w:val="18"/>
                <w:szCs w:val="18"/>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C490C48"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968E82A"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p w14:paraId="789F946E"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D0E45DC"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lastRenderedPageBreak/>
              <w:t>заполняется бенефициаром</w:t>
            </w:r>
          </w:p>
        </w:tc>
      </w:tr>
      <w:tr w:rsidR="00B138F3" w:rsidRPr="00D107AB" w14:paraId="4D1833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A43F6A" w14:textId="77777777" w:rsidR="00BE2572" w:rsidRPr="00D107AB" w:rsidDel="0010680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D2185B9"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A13D73C"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34E826" w14:textId="77777777" w:rsidR="00BE2572" w:rsidRPr="00D107AB" w:rsidRDefault="00BE2572" w:rsidP="00DE2AE3">
            <w:pPr>
              <w:widowControl w:val="0"/>
              <w:spacing w:after="120"/>
              <w:jc w:val="center"/>
              <w:rPr>
                <w:rFonts w:ascii="Sylfaen" w:hAnsi="Sylfaen" w:cs="Sylfaen"/>
                <w:i/>
                <w:iCs/>
                <w:sz w:val="18"/>
                <w:szCs w:val="18"/>
              </w:rPr>
            </w:pPr>
            <w:r w:rsidRPr="00D107AB">
              <w:rPr>
                <w:rFonts w:ascii="Sylfaen" w:hAnsi="Sylfaen"/>
                <w:i/>
                <w:iCs/>
                <w:sz w:val="18"/>
                <w:szCs w:val="18"/>
              </w:rPr>
              <w:t xml:space="preserve">обязательно </w:t>
            </w:r>
          </w:p>
          <w:p w14:paraId="36BABAFE" w14:textId="77777777" w:rsidR="00BE2572" w:rsidRPr="00D107AB" w:rsidRDefault="00BE2572" w:rsidP="00DE2AE3">
            <w:pPr>
              <w:widowControl w:val="0"/>
              <w:spacing w:after="120"/>
              <w:jc w:val="center"/>
              <w:rPr>
                <w:rFonts w:ascii="Sylfaen" w:hAnsi="Sylfaen" w:cs="Sylfaen"/>
                <w:i/>
                <w:iCs/>
                <w:sz w:val="18"/>
                <w:szCs w:val="18"/>
              </w:rPr>
            </w:pPr>
            <w:r w:rsidRPr="00D107AB">
              <w:rPr>
                <w:rFonts w:ascii="Sylfaen" w:hAnsi="Sylfaen"/>
                <w:i/>
                <w:iCs/>
                <w:sz w:val="18"/>
                <w:szCs w:val="18"/>
              </w:rPr>
              <w:t xml:space="preserve">заполняются слова "акцептованный платеж", </w:t>
            </w:r>
          </w:p>
          <w:p w14:paraId="34A47D2A"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5627466"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 xml:space="preserve">заранее заполняется бенефициаром </w:t>
            </w:r>
          </w:p>
        </w:tc>
      </w:tr>
      <w:tr w:rsidR="00B138F3" w:rsidRPr="00D107AB" w14:paraId="26F097D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6DB302"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F791489"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315D08C"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EE393D"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необязательно</w:t>
            </w:r>
          </w:p>
          <w:p w14:paraId="3C16C3B5"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05EDBD5"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6224557D"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заполняется бенефициаром</w:t>
            </w:r>
          </w:p>
        </w:tc>
      </w:tr>
      <w:tr w:rsidR="00B138F3" w:rsidRPr="00D107AB" w14:paraId="16438B0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FD0CFB"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64E7F424"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18DE5C4"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B45E21"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p w14:paraId="418BEE3B"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303F29E5"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 xml:space="preserve">подписывается плательщиком или </w:t>
            </w:r>
          </w:p>
          <w:p w14:paraId="02371594"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проставляется электронная подпись плательщика</w:t>
            </w:r>
          </w:p>
        </w:tc>
      </w:tr>
      <w:tr w:rsidR="00B138F3" w:rsidRPr="00D107AB" w14:paraId="2572F0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38A711"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06E11C3"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9AC56D5"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8BFFEB"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 xml:space="preserve">обязательно: </w:t>
            </w:r>
          </w:p>
          <w:p w14:paraId="5CE5D2B4"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при наличии печати, когда плательщик представляет Требование в бумажной форме</w:t>
            </w:r>
          </w:p>
          <w:p w14:paraId="77D138CD" w14:textId="77777777" w:rsidR="00BE2572" w:rsidRPr="00D107AB" w:rsidRDefault="00BE2572" w:rsidP="00DE2AE3">
            <w:pPr>
              <w:widowControl w:val="0"/>
              <w:spacing w:after="120"/>
              <w:jc w:val="center"/>
              <w:rPr>
                <w:rFonts w:ascii="Sylfaen" w:hAnsi="Sylfaen"/>
                <w:i/>
                <w:iCs/>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07D0284"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 xml:space="preserve">скрепляется печатью плательщика </w:t>
            </w:r>
          </w:p>
          <w:p w14:paraId="46D6471D"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при представлении в бумажной форме</w:t>
            </w:r>
          </w:p>
        </w:tc>
      </w:tr>
      <w:tr w:rsidR="00B138F3" w:rsidRPr="00D107AB" w14:paraId="6F45DAA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725470"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14:paraId="4E1E269A"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5BBBA95"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F1E1C3"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 xml:space="preserve">обязательно: </w:t>
            </w:r>
          </w:p>
          <w:p w14:paraId="036EC498"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B78AB06"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подписывается бенефициаром</w:t>
            </w:r>
          </w:p>
        </w:tc>
      </w:tr>
      <w:tr w:rsidR="00B138F3" w:rsidRPr="00D107AB" w14:paraId="7BD92E4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E2DBFD"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4B1E5B24"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69B52EF"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C99960"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 xml:space="preserve">обязательно: </w:t>
            </w:r>
          </w:p>
          <w:p w14:paraId="240DF010"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5BF56C6"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 xml:space="preserve">скрепляется печатью бенефициара </w:t>
            </w:r>
          </w:p>
          <w:p w14:paraId="5870D646"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при представлении в банк в бумажной форме</w:t>
            </w:r>
          </w:p>
        </w:tc>
      </w:tr>
      <w:tr w:rsidR="00B138F3" w:rsidRPr="00D107AB" w14:paraId="1324BD8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D1DE8B"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6F535887"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B7831AB"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166C6C"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p w14:paraId="604A5C73"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FC9934D" w14:textId="77777777" w:rsidR="00BE2572" w:rsidRPr="00D107AB" w:rsidRDefault="00BE2572" w:rsidP="00DE2AE3">
            <w:pPr>
              <w:widowControl w:val="0"/>
              <w:spacing w:after="120"/>
              <w:jc w:val="center"/>
              <w:rPr>
                <w:rFonts w:ascii="Sylfaen" w:hAnsi="Sylfaen"/>
                <w:i/>
                <w:iCs/>
                <w:sz w:val="18"/>
                <w:szCs w:val="18"/>
              </w:rPr>
            </w:pPr>
          </w:p>
        </w:tc>
      </w:tr>
      <w:tr w:rsidR="00B138F3" w:rsidRPr="00D107AB" w14:paraId="18B4711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889621"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29F4238A"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6043DC7"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C2AA33"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p w14:paraId="36083521"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3EAFB37" w14:textId="77777777" w:rsidR="00BE2572" w:rsidRPr="00D107AB" w:rsidRDefault="00BE2572" w:rsidP="00DE2AE3">
            <w:pPr>
              <w:widowControl w:val="0"/>
              <w:spacing w:after="120"/>
              <w:jc w:val="center"/>
              <w:rPr>
                <w:rFonts w:ascii="Sylfaen" w:hAnsi="Sylfaen"/>
                <w:i/>
                <w:iCs/>
                <w:sz w:val="18"/>
                <w:szCs w:val="18"/>
              </w:rPr>
            </w:pPr>
          </w:p>
        </w:tc>
      </w:tr>
      <w:tr w:rsidR="00B138F3" w:rsidRPr="00D107AB" w14:paraId="6732836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62EF18"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77B5BF6"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283C9F5"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E76A75"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p w14:paraId="1CEBFC06"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4302CC7" w14:textId="77777777" w:rsidR="00BE2572" w:rsidRPr="00D107AB" w:rsidRDefault="00BE2572" w:rsidP="00DE2AE3">
            <w:pPr>
              <w:widowControl w:val="0"/>
              <w:spacing w:after="120"/>
              <w:jc w:val="center"/>
              <w:rPr>
                <w:rFonts w:ascii="Sylfaen" w:hAnsi="Sylfaen"/>
                <w:i/>
                <w:iCs/>
                <w:sz w:val="18"/>
                <w:szCs w:val="18"/>
              </w:rPr>
            </w:pPr>
          </w:p>
        </w:tc>
      </w:tr>
      <w:tr w:rsidR="00B138F3" w:rsidRPr="00D107AB" w14:paraId="49F979F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E87165"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B52FB25"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97990E9"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B905A6"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необязательно</w:t>
            </w:r>
          </w:p>
          <w:p w14:paraId="701A8453"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45347E2" w14:textId="77777777" w:rsidR="00BE2572" w:rsidRPr="00D107AB" w:rsidRDefault="00BE2572" w:rsidP="00DE2AE3">
            <w:pPr>
              <w:widowControl w:val="0"/>
              <w:spacing w:after="120"/>
              <w:jc w:val="center"/>
              <w:rPr>
                <w:rFonts w:ascii="Sylfaen" w:hAnsi="Sylfaen"/>
                <w:i/>
                <w:iCs/>
                <w:sz w:val="18"/>
                <w:szCs w:val="18"/>
              </w:rPr>
            </w:pPr>
          </w:p>
        </w:tc>
      </w:tr>
      <w:tr w:rsidR="00B138F3" w:rsidRPr="00D107AB" w14:paraId="417B69A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C838BF"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5635A637"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33679FA"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F24F2D"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необязательно</w:t>
            </w:r>
          </w:p>
          <w:p w14:paraId="59D445A4"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F808BAE" w14:textId="77777777" w:rsidR="00BE2572" w:rsidRPr="00D107AB" w:rsidRDefault="00BE2572" w:rsidP="00DE2AE3">
            <w:pPr>
              <w:widowControl w:val="0"/>
              <w:spacing w:after="120"/>
              <w:jc w:val="center"/>
              <w:rPr>
                <w:rFonts w:ascii="Sylfaen" w:hAnsi="Sylfaen"/>
                <w:i/>
                <w:iCs/>
                <w:sz w:val="18"/>
                <w:szCs w:val="18"/>
              </w:rPr>
            </w:pPr>
          </w:p>
        </w:tc>
      </w:tr>
      <w:tr w:rsidR="00FF3DE9" w:rsidRPr="00D107AB" w14:paraId="08F26FF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910489"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467BF94"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 xml:space="preserve">обслуживающей бенефициара финансовой организацией в обязательном порядке указывается дата, время, минута </w:t>
            </w:r>
            <w:r w:rsidRPr="00D107AB">
              <w:rPr>
                <w:rFonts w:ascii="Sylfaen" w:hAnsi="Sylfaen"/>
                <w:i/>
                <w:iCs/>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B2D795D"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A95D481"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необязательно</w:t>
            </w:r>
          </w:p>
          <w:p w14:paraId="51062C08" w14:textId="77777777" w:rsidR="00BE2572" w:rsidRPr="00D107AB" w:rsidRDefault="00BE2572" w:rsidP="00DE2AE3">
            <w:pPr>
              <w:widowControl w:val="0"/>
              <w:spacing w:after="120"/>
              <w:jc w:val="center"/>
              <w:rPr>
                <w:rFonts w:ascii="Sylfaen" w:hAnsi="Sylfaen"/>
                <w:i/>
                <w:iCs/>
                <w:sz w:val="18"/>
                <w:szCs w:val="18"/>
              </w:rPr>
            </w:pPr>
            <w:r w:rsidRPr="00D107AB">
              <w:rPr>
                <w:rFonts w:ascii="Sylfaen" w:hAnsi="Sylfaen"/>
                <w:i/>
                <w:iCs/>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D107AB">
              <w:rPr>
                <w:rFonts w:ascii="Sylfaen" w:hAnsi="Sylfaen"/>
                <w:i/>
                <w:iCs/>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4D42092" w14:textId="77777777" w:rsidR="00BE2572" w:rsidRPr="00D107AB" w:rsidRDefault="00BE2572" w:rsidP="00DE2AE3">
            <w:pPr>
              <w:widowControl w:val="0"/>
              <w:spacing w:after="120"/>
              <w:jc w:val="center"/>
              <w:rPr>
                <w:rFonts w:ascii="Sylfaen" w:hAnsi="Sylfaen"/>
                <w:i/>
                <w:iCs/>
                <w:sz w:val="18"/>
                <w:szCs w:val="18"/>
              </w:rPr>
            </w:pPr>
          </w:p>
        </w:tc>
      </w:tr>
    </w:tbl>
    <w:p w14:paraId="57BCF712" w14:textId="77777777" w:rsidR="00BE2572" w:rsidRPr="00D107AB" w:rsidRDefault="00BE2572" w:rsidP="00BE2572">
      <w:pPr>
        <w:widowControl w:val="0"/>
        <w:spacing w:after="160"/>
        <w:ind w:left="567" w:right="565"/>
        <w:jc w:val="center"/>
        <w:rPr>
          <w:rFonts w:ascii="Sylfaen" w:hAnsi="Sylfaen"/>
          <w:b/>
          <w:i/>
          <w:iCs/>
        </w:rPr>
      </w:pPr>
    </w:p>
    <w:p w14:paraId="075F3FD0" w14:textId="77777777" w:rsidR="00BE2572" w:rsidRPr="00D107AB" w:rsidRDefault="00BE2572" w:rsidP="00BE2572">
      <w:pPr>
        <w:widowControl w:val="0"/>
        <w:spacing w:after="160"/>
        <w:ind w:left="567" w:right="565"/>
        <w:jc w:val="center"/>
        <w:rPr>
          <w:rFonts w:ascii="Sylfaen" w:hAnsi="Sylfaen"/>
          <w:b/>
          <w:i/>
          <w:iCs/>
        </w:rPr>
      </w:pPr>
    </w:p>
    <w:p w14:paraId="6C1FD2F8" w14:textId="77777777" w:rsidR="00BE2572" w:rsidRPr="00D107AB" w:rsidRDefault="00BE2572" w:rsidP="00BE2572">
      <w:pPr>
        <w:widowControl w:val="0"/>
        <w:spacing w:after="160"/>
        <w:ind w:left="567" w:right="565"/>
        <w:jc w:val="center"/>
        <w:rPr>
          <w:rFonts w:ascii="Sylfaen" w:hAnsi="Sylfaen"/>
          <w:b/>
          <w:i/>
          <w:iCs/>
        </w:rPr>
      </w:pPr>
    </w:p>
    <w:p w14:paraId="1BED6E14" w14:textId="77777777" w:rsidR="00BE2572" w:rsidRPr="00D107AB" w:rsidRDefault="00BE2572" w:rsidP="00BE2572">
      <w:pPr>
        <w:widowControl w:val="0"/>
        <w:spacing w:after="160"/>
        <w:ind w:left="567" w:right="565"/>
        <w:jc w:val="center"/>
        <w:rPr>
          <w:rFonts w:ascii="Sylfaen" w:hAnsi="Sylfaen"/>
          <w:b/>
          <w:i/>
          <w:iCs/>
        </w:rPr>
      </w:pPr>
    </w:p>
    <w:p w14:paraId="7EA4C403" w14:textId="77777777" w:rsidR="00BE2572" w:rsidRPr="00D107AB" w:rsidRDefault="00BE2572" w:rsidP="00BE2572">
      <w:pPr>
        <w:widowControl w:val="0"/>
        <w:spacing w:after="160"/>
        <w:ind w:left="567" w:right="565"/>
        <w:jc w:val="center"/>
        <w:rPr>
          <w:rFonts w:ascii="Sylfaen" w:hAnsi="Sylfaen"/>
          <w:b/>
          <w:i/>
          <w:iCs/>
        </w:rPr>
      </w:pPr>
    </w:p>
    <w:p w14:paraId="1200A3A0" w14:textId="77777777" w:rsidR="00BE2572" w:rsidRPr="00D107AB" w:rsidRDefault="00BE2572" w:rsidP="00BE2572">
      <w:pPr>
        <w:widowControl w:val="0"/>
        <w:spacing w:after="160"/>
        <w:ind w:left="567" w:right="565"/>
        <w:jc w:val="center"/>
        <w:rPr>
          <w:rFonts w:ascii="Sylfaen" w:hAnsi="Sylfaen"/>
          <w:b/>
          <w:i/>
          <w:iCs/>
        </w:rPr>
      </w:pPr>
    </w:p>
    <w:p w14:paraId="3D91E068" w14:textId="77777777" w:rsidR="00BE2572" w:rsidRPr="00D107AB" w:rsidRDefault="00BE2572" w:rsidP="00BE2572">
      <w:pPr>
        <w:widowControl w:val="0"/>
        <w:spacing w:after="160"/>
        <w:ind w:left="567" w:right="565"/>
        <w:jc w:val="center"/>
        <w:rPr>
          <w:rFonts w:ascii="Sylfaen" w:hAnsi="Sylfaen"/>
          <w:b/>
          <w:i/>
          <w:iCs/>
        </w:rPr>
      </w:pPr>
    </w:p>
    <w:p w14:paraId="205AC0DD" w14:textId="77777777" w:rsidR="00BE2572" w:rsidRPr="00D107AB" w:rsidRDefault="00BE2572" w:rsidP="00BE2572">
      <w:pPr>
        <w:widowControl w:val="0"/>
        <w:spacing w:after="160"/>
        <w:ind w:left="567" w:right="565"/>
        <w:jc w:val="center"/>
        <w:rPr>
          <w:rFonts w:ascii="Sylfaen" w:hAnsi="Sylfaen"/>
          <w:b/>
          <w:i/>
          <w:iCs/>
        </w:rPr>
      </w:pPr>
    </w:p>
    <w:p w14:paraId="54A591E9" w14:textId="77777777" w:rsidR="00BE2572" w:rsidRPr="00D107AB" w:rsidRDefault="00BE2572" w:rsidP="00BE2572">
      <w:pPr>
        <w:widowControl w:val="0"/>
        <w:spacing w:after="160"/>
        <w:ind w:left="567" w:right="565"/>
        <w:jc w:val="center"/>
        <w:rPr>
          <w:rFonts w:ascii="Sylfaen" w:hAnsi="Sylfaen"/>
          <w:b/>
          <w:i/>
          <w:iCs/>
        </w:rPr>
      </w:pPr>
    </w:p>
    <w:p w14:paraId="6EDB7740" w14:textId="77777777" w:rsidR="00BE2572" w:rsidRPr="00D107AB" w:rsidRDefault="00BE2572" w:rsidP="00BE2572">
      <w:pPr>
        <w:widowControl w:val="0"/>
        <w:spacing w:after="160"/>
        <w:ind w:left="567" w:right="565"/>
        <w:jc w:val="center"/>
        <w:rPr>
          <w:rFonts w:ascii="Sylfaen" w:hAnsi="Sylfaen"/>
          <w:b/>
          <w:i/>
          <w:iCs/>
        </w:rPr>
      </w:pPr>
    </w:p>
    <w:p w14:paraId="747AC9C2" w14:textId="77777777" w:rsidR="000A214C" w:rsidRPr="00D107AB" w:rsidRDefault="000A214C" w:rsidP="000A214C">
      <w:pPr>
        <w:widowControl w:val="0"/>
        <w:spacing w:after="160"/>
        <w:jc w:val="both"/>
        <w:rPr>
          <w:rFonts w:ascii="Sylfaen" w:hAnsi="Sylfaen"/>
          <w:i/>
          <w:iCs/>
        </w:rPr>
      </w:pPr>
      <w:r w:rsidRPr="00D107AB">
        <w:rPr>
          <w:rFonts w:ascii="Sylfaen" w:hAnsi="Sylfaen"/>
          <w:i/>
          <w:iCs/>
        </w:rPr>
        <w:br w:type="page"/>
      </w:r>
    </w:p>
    <w:p w14:paraId="10611DD6" w14:textId="77777777" w:rsidR="00071D1C" w:rsidRPr="00D107AB" w:rsidRDefault="00B2572B" w:rsidP="00B46D58">
      <w:pPr>
        <w:pStyle w:val="31"/>
        <w:widowControl w:val="0"/>
        <w:spacing w:after="160" w:line="240" w:lineRule="auto"/>
        <w:jc w:val="right"/>
        <w:rPr>
          <w:rFonts w:ascii="Sylfaen" w:hAnsi="Sylfaen" w:cs="Sylfaen"/>
          <w:b/>
          <w:i/>
          <w:iCs/>
          <w:sz w:val="24"/>
          <w:szCs w:val="24"/>
        </w:rPr>
      </w:pPr>
      <w:r w:rsidRPr="00D107AB">
        <w:rPr>
          <w:rFonts w:ascii="Sylfaen" w:hAnsi="Sylfaen"/>
          <w:b/>
          <w:i/>
          <w:iCs/>
          <w:sz w:val="24"/>
          <w:szCs w:val="24"/>
        </w:rPr>
        <w:lastRenderedPageBreak/>
        <w:t xml:space="preserve">Приложение № </w:t>
      </w:r>
      <w:r w:rsidR="004A51CE" w:rsidRPr="00D107AB">
        <w:rPr>
          <w:rFonts w:ascii="Sylfaen" w:hAnsi="Sylfaen"/>
          <w:b/>
          <w:i/>
          <w:iCs/>
          <w:sz w:val="24"/>
          <w:szCs w:val="24"/>
        </w:rPr>
        <w:t>6</w:t>
      </w:r>
    </w:p>
    <w:p w14:paraId="3AEBE04B" w14:textId="77777777" w:rsidR="00D107AB" w:rsidRDefault="00071D1C" w:rsidP="00B46D58">
      <w:pPr>
        <w:pStyle w:val="31"/>
        <w:widowControl w:val="0"/>
        <w:spacing w:after="160" w:line="240" w:lineRule="auto"/>
        <w:jc w:val="right"/>
        <w:rPr>
          <w:rFonts w:ascii="Sylfaen" w:hAnsi="Sylfaen" w:cs="Sylfaen"/>
          <w:b/>
          <w:i/>
          <w:iCs/>
          <w:sz w:val="24"/>
          <w:szCs w:val="24"/>
        </w:rPr>
      </w:pPr>
      <w:r w:rsidRPr="00D107AB">
        <w:rPr>
          <w:rFonts w:ascii="Sylfaen" w:hAnsi="Sylfaen"/>
          <w:b/>
          <w:i/>
          <w:iCs/>
          <w:sz w:val="24"/>
          <w:szCs w:val="24"/>
        </w:rPr>
        <w:t xml:space="preserve">к </w:t>
      </w:r>
      <w:r w:rsidR="006527F8" w:rsidRPr="00D107AB">
        <w:rPr>
          <w:rFonts w:ascii="Sylfaen" w:hAnsi="Sylfaen"/>
          <w:b/>
          <w:i/>
          <w:iCs/>
          <w:sz w:val="24"/>
          <w:szCs w:val="24"/>
        </w:rPr>
        <w:t>Приглашение на запрос котировок</w:t>
      </w:r>
    </w:p>
    <w:p w14:paraId="78C254CF" w14:textId="752E994B" w:rsidR="00071D1C" w:rsidRPr="00D107AB" w:rsidRDefault="00071D1C" w:rsidP="00B46D58">
      <w:pPr>
        <w:pStyle w:val="31"/>
        <w:widowControl w:val="0"/>
        <w:spacing w:after="160" w:line="240" w:lineRule="auto"/>
        <w:jc w:val="right"/>
        <w:rPr>
          <w:rFonts w:ascii="Sylfaen" w:hAnsi="Sylfaen" w:cs="Sylfaen"/>
          <w:b/>
          <w:i/>
          <w:iCs/>
        </w:rPr>
      </w:pPr>
      <w:r w:rsidRPr="00D107AB">
        <w:rPr>
          <w:rFonts w:ascii="Sylfaen" w:hAnsi="Sylfaen"/>
          <w:b/>
          <w:i/>
          <w:iCs/>
          <w:sz w:val="24"/>
          <w:szCs w:val="24"/>
        </w:rPr>
        <w:t xml:space="preserve">под кодом </w:t>
      </w:r>
      <w:r w:rsidR="004A647E" w:rsidRPr="00D107AB">
        <w:rPr>
          <w:rFonts w:ascii="Sylfaen" w:hAnsi="Sylfaen"/>
          <w:b/>
          <w:i/>
          <w:iCs/>
          <w:sz w:val="24"/>
          <w:szCs w:val="24"/>
        </w:rPr>
        <w:t>«</w:t>
      </w:r>
      <w:r w:rsidR="00DC1283" w:rsidRPr="00D107AB">
        <w:rPr>
          <w:rFonts w:ascii="Sylfaen" w:hAnsi="Sylfaen"/>
          <w:b/>
          <w:i/>
          <w:iCs/>
          <w:sz w:val="24"/>
          <w:szCs w:val="24"/>
        </w:rPr>
        <w:t>(</w:t>
      </w:r>
      <w:r w:rsidR="001152F6">
        <w:rPr>
          <w:rFonts w:ascii="Sylfaen" w:hAnsi="Sylfaen"/>
          <w:b/>
          <w:i/>
          <w:iCs/>
        </w:rPr>
        <w:t>GT23MD-GhAPDzB-2026/1-SN</w:t>
      </w:r>
      <w:r w:rsidR="00DC1283" w:rsidRPr="00D107AB">
        <w:rPr>
          <w:rFonts w:ascii="Sylfaen" w:hAnsi="Sylfaen"/>
          <w:b/>
          <w:i/>
          <w:iCs/>
        </w:rPr>
        <w:t>)(</w:t>
      </w:r>
      <w:r w:rsidR="001152F6">
        <w:rPr>
          <w:rFonts w:ascii="Sylfaen" w:hAnsi="Sylfaen"/>
          <w:b/>
          <w:i/>
          <w:iCs/>
        </w:rPr>
        <w:t>ԳԹ23ՄԴ-ԳՀԱՊՁԲ-2026/1-ՍՆ</w:t>
      </w:r>
      <w:r w:rsidR="00DC1283" w:rsidRPr="00D107AB">
        <w:rPr>
          <w:rFonts w:ascii="Sylfaen" w:hAnsi="Sylfaen"/>
          <w:b/>
          <w:i/>
          <w:iCs/>
        </w:rPr>
        <w:t>)</w:t>
      </w:r>
      <w:r w:rsidR="004A647E" w:rsidRPr="00D107AB">
        <w:rPr>
          <w:rFonts w:ascii="Sylfaen" w:hAnsi="Sylfaen"/>
          <w:b/>
          <w:i/>
          <w:iCs/>
        </w:rPr>
        <w:t>»</w:t>
      </w:r>
      <w:r w:rsidR="005250C2" w:rsidRPr="00D107AB">
        <w:rPr>
          <w:rStyle w:val="af6"/>
          <w:rFonts w:ascii="Sylfaen" w:hAnsi="Sylfaen"/>
          <w:b/>
          <w:i/>
          <w:iCs/>
        </w:rPr>
        <w:footnoteReference w:customMarkFollows="1" w:id="21"/>
        <w:t>*</w:t>
      </w:r>
    </w:p>
    <w:p w14:paraId="523C80A2" w14:textId="77777777" w:rsidR="008D352C" w:rsidRPr="00D107AB" w:rsidRDefault="008D352C" w:rsidP="00B46D58">
      <w:pPr>
        <w:widowControl w:val="0"/>
        <w:spacing w:after="160"/>
        <w:ind w:left="-142" w:firstLine="142"/>
        <w:jc w:val="center"/>
        <w:rPr>
          <w:rFonts w:ascii="Sylfaen" w:hAnsi="Sylfaen"/>
          <w:i/>
          <w:iCs/>
        </w:rPr>
      </w:pPr>
    </w:p>
    <w:p w14:paraId="761FB55E" w14:textId="77777777" w:rsidR="00071D1C" w:rsidRPr="00D107AB" w:rsidRDefault="00071D1C" w:rsidP="00B46D58">
      <w:pPr>
        <w:widowControl w:val="0"/>
        <w:spacing w:after="160"/>
        <w:ind w:left="-142" w:firstLine="142"/>
        <w:jc w:val="center"/>
        <w:rPr>
          <w:rFonts w:ascii="Sylfaen" w:hAnsi="Sylfaen"/>
          <w:b/>
          <w:i/>
          <w:iCs/>
        </w:rPr>
      </w:pPr>
      <w:r w:rsidRPr="00D107AB">
        <w:rPr>
          <w:rFonts w:ascii="Sylfaen" w:hAnsi="Sylfaen"/>
          <w:b/>
          <w:i/>
          <w:iCs/>
        </w:rPr>
        <w:t xml:space="preserve">ДОГОВОР </w:t>
      </w:r>
    </w:p>
    <w:p w14:paraId="397DD448" w14:textId="77777777" w:rsidR="00071D1C" w:rsidRPr="00D107AB" w:rsidRDefault="00071D1C" w:rsidP="00B46D58">
      <w:pPr>
        <w:widowControl w:val="0"/>
        <w:spacing w:after="160"/>
        <w:ind w:left="-142" w:firstLine="142"/>
        <w:jc w:val="center"/>
        <w:rPr>
          <w:rFonts w:ascii="Sylfaen" w:hAnsi="Sylfaen" w:cs="Times Armenian"/>
          <w:b/>
          <w:i/>
          <w:iCs/>
        </w:rPr>
      </w:pPr>
      <w:r w:rsidRPr="00D107AB">
        <w:rPr>
          <w:rFonts w:ascii="Sylfaen" w:hAnsi="Sylfaen"/>
          <w:b/>
          <w:i/>
          <w:iCs/>
        </w:rPr>
        <w:t>ПОСТАВК</w:t>
      </w:r>
      <w:r w:rsidR="00F15CED" w:rsidRPr="00D107AB">
        <w:rPr>
          <w:rFonts w:ascii="Sylfaen" w:hAnsi="Sylfaen"/>
          <w:b/>
          <w:i/>
          <w:iCs/>
        </w:rPr>
        <w:t>И ТОВАРА ДЛЯ НУЖД ГОСУДАРСТВА</w:t>
      </w:r>
    </w:p>
    <w:p w14:paraId="2B458ED2" w14:textId="77777777" w:rsidR="00071D1C" w:rsidRPr="00D107AB" w:rsidRDefault="00071D1C" w:rsidP="00B46D58">
      <w:pPr>
        <w:widowControl w:val="0"/>
        <w:spacing w:after="160"/>
        <w:ind w:left="-142" w:firstLine="142"/>
        <w:jc w:val="center"/>
        <w:rPr>
          <w:rFonts w:ascii="Sylfaen" w:hAnsi="Sylfaen"/>
          <w:b/>
          <w:i/>
          <w:iCs/>
          <w:u w:val="single"/>
        </w:rPr>
      </w:pPr>
      <w:r w:rsidRPr="00D107AB">
        <w:rPr>
          <w:rFonts w:ascii="Sylfaen" w:hAnsi="Sylfaen"/>
          <w:b/>
          <w:i/>
          <w:iCs/>
        </w:rPr>
        <w:t>№ ____________________</w:t>
      </w:r>
    </w:p>
    <w:p w14:paraId="2684DEC4" w14:textId="77777777" w:rsidR="00071D1C" w:rsidRPr="00D107AB" w:rsidRDefault="00071D1C" w:rsidP="00B46D58">
      <w:pPr>
        <w:widowControl w:val="0"/>
        <w:spacing w:after="160"/>
        <w:jc w:val="center"/>
        <w:rPr>
          <w:rFonts w:ascii="Sylfaen" w:hAnsi="Sylfaen" w:cs="Sylfaen"/>
          <w:i/>
          <w:iCs/>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F15CED" w:rsidRPr="00D107AB" w14:paraId="2F0F62E6" w14:textId="77777777" w:rsidTr="00F15CED">
        <w:tc>
          <w:tcPr>
            <w:tcW w:w="4643" w:type="dxa"/>
          </w:tcPr>
          <w:p w14:paraId="5262BBD3" w14:textId="150930EE" w:rsidR="00F15CED" w:rsidRPr="00D107AB" w:rsidRDefault="003E44C1" w:rsidP="00B46D58">
            <w:pPr>
              <w:widowControl w:val="0"/>
              <w:spacing w:after="160"/>
              <w:rPr>
                <w:rFonts w:ascii="Sylfaen" w:hAnsi="Sylfaen" w:cs="Sylfaen"/>
                <w:i/>
                <w:iCs/>
              </w:rPr>
            </w:pPr>
            <w:r w:rsidRPr="00D107AB">
              <w:rPr>
                <w:rFonts w:ascii="Sylfaen" w:hAnsi="Sylfaen"/>
                <w:i/>
                <w:iCs/>
                <w:sz w:val="22"/>
                <w:szCs w:val="22"/>
              </w:rPr>
              <w:t xml:space="preserve"> </w:t>
            </w:r>
            <w:r w:rsidR="001152F6">
              <w:rPr>
                <w:rFonts w:ascii="Sylfaen" w:hAnsi="Sylfaen"/>
                <w:sz w:val="22"/>
                <w:szCs w:val="22"/>
                <w:lang w:val="hy-AM"/>
              </w:rPr>
              <w:t>Город Гюмри, Муш-2 район., 9-я улица., 5 здани</w:t>
            </w:r>
          </w:p>
        </w:tc>
        <w:tc>
          <w:tcPr>
            <w:tcW w:w="4643" w:type="dxa"/>
          </w:tcPr>
          <w:p w14:paraId="30CC7774" w14:textId="77777777" w:rsidR="00F15CED" w:rsidRPr="00D107AB" w:rsidRDefault="00F15CED" w:rsidP="00B46D58">
            <w:pPr>
              <w:widowControl w:val="0"/>
              <w:spacing w:after="160"/>
              <w:jc w:val="right"/>
              <w:rPr>
                <w:rFonts w:ascii="Sylfaen" w:hAnsi="Sylfaen" w:cs="Sylfaen"/>
                <w:i/>
                <w:iCs/>
                <w:lang w:val="en-US"/>
              </w:rPr>
            </w:pPr>
            <w:r w:rsidRPr="00D107AB">
              <w:rPr>
                <w:rFonts w:ascii="Sylfaen" w:hAnsi="Sylfaen"/>
                <w:i/>
                <w:iCs/>
              </w:rPr>
              <w:t>"</w:t>
            </w:r>
            <w:r w:rsidR="00F83E0A" w:rsidRPr="00D107AB">
              <w:rPr>
                <w:rFonts w:ascii="Sylfaen" w:hAnsi="Sylfaen"/>
                <w:i/>
                <w:iCs/>
                <w:lang w:val="en-US"/>
              </w:rPr>
              <w:tab/>
            </w:r>
            <w:r w:rsidRPr="00D107AB">
              <w:rPr>
                <w:rFonts w:ascii="Sylfaen" w:hAnsi="Sylfaen"/>
                <w:i/>
                <w:iCs/>
              </w:rPr>
              <w:t xml:space="preserve">" </w:t>
            </w:r>
            <w:r w:rsidR="00F83E0A" w:rsidRPr="00D107AB">
              <w:rPr>
                <w:rFonts w:ascii="Sylfaen" w:hAnsi="Sylfaen"/>
                <w:i/>
                <w:iCs/>
                <w:lang w:val="en-US"/>
              </w:rPr>
              <w:tab/>
            </w:r>
            <w:r w:rsidRPr="00D107AB">
              <w:rPr>
                <w:rFonts w:ascii="Sylfaen" w:hAnsi="Sylfaen"/>
                <w:i/>
                <w:iCs/>
                <w:lang w:val="en-US"/>
              </w:rPr>
              <w:t xml:space="preserve"> </w:t>
            </w:r>
            <w:r w:rsidRPr="00D107AB">
              <w:rPr>
                <w:rFonts w:ascii="Sylfaen" w:hAnsi="Sylfaen"/>
                <w:i/>
                <w:iCs/>
              </w:rPr>
              <w:t>20</w:t>
            </w:r>
            <w:r w:rsidR="00F83E0A" w:rsidRPr="00D107AB">
              <w:rPr>
                <w:rFonts w:ascii="Sylfaen" w:hAnsi="Sylfaen"/>
                <w:i/>
                <w:iCs/>
                <w:lang w:val="en-US"/>
              </w:rPr>
              <w:tab/>
            </w:r>
            <w:r w:rsidRPr="00D107AB">
              <w:rPr>
                <w:rFonts w:ascii="Sylfaen" w:hAnsi="Sylfaen"/>
                <w:i/>
                <w:iCs/>
              </w:rPr>
              <w:t>г.</w:t>
            </w:r>
          </w:p>
        </w:tc>
      </w:tr>
    </w:tbl>
    <w:p w14:paraId="7C51EF83" w14:textId="77777777" w:rsidR="00071D1C" w:rsidRPr="00D107AB" w:rsidRDefault="00071D1C" w:rsidP="00B46D58">
      <w:pPr>
        <w:widowControl w:val="0"/>
        <w:tabs>
          <w:tab w:val="left" w:pos="720"/>
          <w:tab w:val="left" w:pos="1440"/>
          <w:tab w:val="left" w:pos="8865"/>
        </w:tabs>
        <w:spacing w:after="160"/>
        <w:jc w:val="center"/>
        <w:rPr>
          <w:rFonts w:ascii="Sylfaen" w:hAnsi="Sylfaen" w:cs="Sylfaen"/>
          <w:i/>
          <w:iCs/>
        </w:rPr>
      </w:pPr>
    </w:p>
    <w:p w14:paraId="6E5E6C3F" w14:textId="77777777" w:rsidR="00071D1C" w:rsidRPr="00D107AB" w:rsidRDefault="006B3AE3" w:rsidP="00B46D58">
      <w:pPr>
        <w:widowControl w:val="0"/>
        <w:spacing w:after="160"/>
        <w:jc w:val="both"/>
        <w:rPr>
          <w:rFonts w:ascii="Sylfaen" w:hAnsi="Sylfaen"/>
          <w:i/>
          <w:iCs/>
        </w:rPr>
      </w:pPr>
      <w:r w:rsidRPr="00D107AB">
        <w:rPr>
          <w:rFonts w:ascii="Sylfaen" w:hAnsi="Sylfaen"/>
          <w:i/>
          <w:iCs/>
        </w:rPr>
        <w:t>_____________, в лице _______________________, действующего на основании устава _____________, далее — "Покупатель", с одной стороны, и</w:t>
      </w:r>
      <w:r w:rsidR="00D5443D" w:rsidRPr="00D107AB">
        <w:rPr>
          <w:rFonts w:ascii="Sylfaen" w:hAnsi="Sylfaen"/>
          <w:i/>
          <w:iCs/>
        </w:rPr>
        <w:t xml:space="preserve"> </w:t>
      </w:r>
      <w:r w:rsidRPr="00D107AB">
        <w:rPr>
          <w:rFonts w:ascii="Sylfaen" w:hAnsi="Sylfaen"/>
          <w:i/>
          <w:iCs/>
        </w:rPr>
        <w:t>__________________, в лице директора</w:t>
      </w:r>
      <w:r w:rsidR="00D5443D" w:rsidRPr="00D107AB">
        <w:rPr>
          <w:rFonts w:ascii="Sylfaen" w:hAnsi="Sylfaen"/>
          <w:i/>
          <w:iCs/>
        </w:rPr>
        <w:t xml:space="preserve"> </w:t>
      </w:r>
      <w:r w:rsidRPr="00D107AB">
        <w:rPr>
          <w:rFonts w:ascii="Sylfaen" w:hAnsi="Sylfaen"/>
          <w:i/>
          <w:iCs/>
        </w:rPr>
        <w:t>_____________________, действующего на основании устава ________________________, далее — "Продавец", с другой стороны, заключили настоящий Договор о следующем.</w:t>
      </w:r>
    </w:p>
    <w:p w14:paraId="376BB03D" w14:textId="77777777" w:rsidR="00071D1C" w:rsidRPr="00D107AB" w:rsidRDefault="00071D1C" w:rsidP="00B46D58">
      <w:pPr>
        <w:widowControl w:val="0"/>
        <w:spacing w:after="160"/>
        <w:ind w:firstLine="709"/>
        <w:jc w:val="both"/>
        <w:rPr>
          <w:rFonts w:ascii="Sylfaen" w:hAnsi="Sylfaen"/>
          <w:b/>
          <w:i/>
          <w:iCs/>
        </w:rPr>
      </w:pPr>
    </w:p>
    <w:p w14:paraId="3954D7AC" w14:textId="77777777" w:rsidR="00071D1C" w:rsidRPr="00D107AB" w:rsidRDefault="00071D1C" w:rsidP="00B46D58">
      <w:pPr>
        <w:widowControl w:val="0"/>
        <w:spacing w:after="160"/>
        <w:jc w:val="center"/>
        <w:rPr>
          <w:rFonts w:ascii="Sylfaen" w:hAnsi="Sylfaen" w:cs="Times Armenian"/>
          <w:b/>
          <w:i/>
          <w:iCs/>
        </w:rPr>
      </w:pPr>
      <w:r w:rsidRPr="00D107AB">
        <w:rPr>
          <w:rFonts w:ascii="Sylfaen" w:hAnsi="Sylfaen"/>
          <w:b/>
          <w:i/>
          <w:iCs/>
        </w:rPr>
        <w:t>1. ПРЕДМЕТ ДОГОВОРА</w:t>
      </w:r>
    </w:p>
    <w:p w14:paraId="06E2AE37" w14:textId="77777777" w:rsidR="00071D1C" w:rsidRPr="00D107AB" w:rsidRDefault="00071D1C" w:rsidP="00B46D58">
      <w:pPr>
        <w:widowControl w:val="0"/>
        <w:tabs>
          <w:tab w:val="left" w:pos="1134"/>
        </w:tabs>
        <w:spacing w:after="160"/>
        <w:ind w:firstLine="567"/>
        <w:jc w:val="both"/>
        <w:rPr>
          <w:rFonts w:ascii="Sylfaen" w:hAnsi="Sylfaen" w:cs="Times Armenian"/>
          <w:i/>
          <w:iCs/>
        </w:rPr>
      </w:pPr>
      <w:r w:rsidRPr="00D107AB">
        <w:rPr>
          <w:rFonts w:ascii="Sylfaen" w:hAnsi="Sylfaen"/>
          <w:i/>
          <w:iCs/>
        </w:rPr>
        <w:t>1.1.</w:t>
      </w:r>
      <w:r w:rsidR="00F15CED" w:rsidRPr="00D107AB">
        <w:rPr>
          <w:rFonts w:ascii="Sylfaen" w:hAnsi="Sylfaen"/>
          <w:i/>
          <w:iCs/>
        </w:rPr>
        <w:tab/>
      </w:r>
      <w:r w:rsidRPr="00D107AB">
        <w:rPr>
          <w:rFonts w:ascii="Sylfaen" w:hAnsi="Sylfaen"/>
          <w:i/>
          <w:iCs/>
          <w:spacing w:val="6"/>
        </w:rPr>
        <w:t>Продавец обязуется в установленном настоящим Договором (далее</w:t>
      </w:r>
      <w:r w:rsidR="00F15CED" w:rsidRPr="00D107AB">
        <w:rPr>
          <w:rFonts w:ascii="Sylfaen" w:hAnsi="Sylfaen" w:cs="Courier New"/>
          <w:i/>
          <w:iCs/>
          <w:spacing w:val="6"/>
          <w:lang w:val="en-US"/>
        </w:rPr>
        <w:t> </w:t>
      </w:r>
      <w:r w:rsidRPr="00D107AB">
        <w:rPr>
          <w:rFonts w:ascii="Sylfaen" w:hAnsi="Sylfaen"/>
          <w:i/>
          <w:iCs/>
          <w:spacing w:val="6"/>
        </w:rPr>
        <w:t xml:space="preserve">— договор) </w:t>
      </w:r>
      <w:r w:rsidRPr="00D107AB">
        <w:rPr>
          <w:rFonts w:ascii="Sylfaen" w:hAnsi="Sylfaen"/>
          <w:i/>
          <w:iCs/>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41422775" w14:textId="77777777" w:rsidR="00071D1C" w:rsidRPr="00D107AB" w:rsidRDefault="00071D1C" w:rsidP="00B46D58">
      <w:pPr>
        <w:widowControl w:val="0"/>
        <w:spacing w:after="160"/>
        <w:ind w:firstLine="709"/>
        <w:jc w:val="both"/>
        <w:rPr>
          <w:rFonts w:ascii="Sylfaen" w:hAnsi="Sylfaen" w:cs="Times Armenian"/>
          <w:i/>
          <w:iCs/>
        </w:rPr>
      </w:pPr>
    </w:p>
    <w:p w14:paraId="21F0852E" w14:textId="77777777" w:rsidR="00071D1C" w:rsidRPr="00D107AB" w:rsidRDefault="00071D1C" w:rsidP="00B46D58">
      <w:pPr>
        <w:widowControl w:val="0"/>
        <w:spacing w:after="160"/>
        <w:jc w:val="center"/>
        <w:rPr>
          <w:rFonts w:ascii="Sylfaen" w:hAnsi="Sylfaen"/>
          <w:b/>
          <w:i/>
          <w:iCs/>
        </w:rPr>
      </w:pPr>
      <w:r w:rsidRPr="00D107AB">
        <w:rPr>
          <w:rFonts w:ascii="Sylfaen" w:hAnsi="Sylfaen"/>
          <w:b/>
          <w:i/>
          <w:iCs/>
        </w:rPr>
        <w:t>2.ПРАВА И ОБЯЗАННОСТИ СТОРОН</w:t>
      </w:r>
    </w:p>
    <w:p w14:paraId="2331E8BD" w14:textId="77777777" w:rsidR="00071D1C" w:rsidRPr="00D107AB" w:rsidRDefault="00071D1C" w:rsidP="00B46D58">
      <w:pPr>
        <w:widowControl w:val="0"/>
        <w:tabs>
          <w:tab w:val="left" w:pos="1134"/>
        </w:tabs>
        <w:spacing w:after="160"/>
        <w:ind w:firstLine="567"/>
        <w:jc w:val="both"/>
        <w:rPr>
          <w:rFonts w:ascii="Sylfaen" w:hAnsi="Sylfaen"/>
          <w:b/>
          <w:i/>
          <w:iCs/>
        </w:rPr>
      </w:pPr>
      <w:r w:rsidRPr="00D107AB">
        <w:rPr>
          <w:rFonts w:ascii="Sylfaen" w:hAnsi="Sylfaen"/>
          <w:b/>
          <w:i/>
          <w:iCs/>
        </w:rPr>
        <w:t>2.</w:t>
      </w:r>
      <w:r w:rsidR="009D71F8" w:rsidRPr="00D107AB">
        <w:rPr>
          <w:rFonts w:ascii="Sylfaen" w:hAnsi="Sylfaen"/>
          <w:b/>
          <w:i/>
          <w:iCs/>
        </w:rPr>
        <w:t>1.</w:t>
      </w:r>
      <w:r w:rsidR="009D71F8" w:rsidRPr="00D107AB">
        <w:rPr>
          <w:rFonts w:ascii="Sylfaen" w:hAnsi="Sylfaen"/>
          <w:b/>
          <w:i/>
          <w:iCs/>
        </w:rPr>
        <w:tab/>
      </w:r>
      <w:r w:rsidRPr="00D107AB">
        <w:rPr>
          <w:rFonts w:ascii="Sylfaen" w:hAnsi="Sylfaen"/>
          <w:b/>
          <w:i/>
          <w:iCs/>
        </w:rPr>
        <w:t>Покупатель имеет право:</w:t>
      </w:r>
    </w:p>
    <w:p w14:paraId="4CBA68E3" w14:textId="77777777" w:rsidR="00071D1C" w:rsidRPr="00D107AB" w:rsidRDefault="00071D1C" w:rsidP="00B46D58">
      <w:pPr>
        <w:widowControl w:val="0"/>
        <w:tabs>
          <w:tab w:val="left" w:pos="1276"/>
        </w:tabs>
        <w:spacing w:after="160"/>
        <w:ind w:firstLine="567"/>
        <w:jc w:val="both"/>
        <w:rPr>
          <w:rFonts w:ascii="Sylfaen" w:hAnsi="Sylfaen"/>
          <w:i/>
          <w:iCs/>
        </w:rPr>
      </w:pPr>
      <w:r w:rsidRPr="00D107AB">
        <w:rPr>
          <w:rFonts w:ascii="Sylfaen" w:hAnsi="Sylfaen"/>
          <w:i/>
          <w:iCs/>
        </w:rPr>
        <w:t>2.1.</w:t>
      </w:r>
      <w:r w:rsidR="009D71F8" w:rsidRPr="00D107AB">
        <w:rPr>
          <w:rFonts w:ascii="Sylfaen" w:hAnsi="Sylfaen"/>
          <w:i/>
          <w:iCs/>
        </w:rPr>
        <w:t>1.</w:t>
      </w:r>
      <w:r w:rsidR="009D71F8" w:rsidRPr="00D107AB">
        <w:rPr>
          <w:rFonts w:ascii="Sylfaen" w:hAnsi="Sylfaen"/>
          <w:i/>
          <w:iCs/>
        </w:rPr>
        <w:tab/>
      </w:r>
      <w:r w:rsidRPr="00D107AB">
        <w:rPr>
          <w:rFonts w:ascii="Sylfaen" w:hAnsi="Sylfaen"/>
          <w:i/>
          <w:iCs/>
        </w:rPr>
        <w:t>Отказываться от товара в случае непоставки товара Продавцом в</w:t>
      </w:r>
      <w:r w:rsidR="005250C2" w:rsidRPr="00D107AB">
        <w:rPr>
          <w:rFonts w:ascii="Sylfaen" w:hAnsi="Sylfaen" w:cs="Courier New"/>
          <w:i/>
          <w:iCs/>
          <w:lang w:val="en-US"/>
        </w:rPr>
        <w:t> </w:t>
      </w:r>
      <w:r w:rsidRPr="00D107AB">
        <w:rPr>
          <w:rFonts w:ascii="Sylfaen" w:hAnsi="Sylfaen"/>
          <w:i/>
          <w:iCs/>
        </w:rPr>
        <w:t>установленный договором срок, если сроки поставки были нарушены более чем на ______</w:t>
      </w:r>
      <w:r w:rsidR="00F15CED" w:rsidRPr="00D107AB">
        <w:rPr>
          <w:rFonts w:ascii="Sylfaen" w:hAnsi="Sylfaen"/>
          <w:i/>
          <w:iCs/>
        </w:rPr>
        <w:t>__________</w:t>
      </w:r>
      <w:r w:rsidR="00EC165E" w:rsidRPr="00D107AB">
        <w:rPr>
          <w:rFonts w:ascii="Sylfaen" w:hAnsi="Sylfaen"/>
          <w:i/>
          <w:iCs/>
        </w:rPr>
        <w:t>__</w:t>
      </w:r>
      <w:r w:rsidR="00F15CED" w:rsidRPr="00D107AB">
        <w:rPr>
          <w:rFonts w:ascii="Sylfaen" w:hAnsi="Sylfaen"/>
          <w:i/>
          <w:iCs/>
        </w:rPr>
        <w:t>__</w:t>
      </w:r>
      <w:r w:rsidRPr="00D107AB">
        <w:rPr>
          <w:rFonts w:ascii="Sylfaen" w:hAnsi="Sylfaen"/>
          <w:i/>
          <w:iCs/>
        </w:rPr>
        <w:t>__ дней.</w:t>
      </w:r>
    </w:p>
    <w:p w14:paraId="26569838" w14:textId="77777777" w:rsidR="00071D1C" w:rsidRPr="00D107AB" w:rsidRDefault="00071D1C" w:rsidP="00B46D58">
      <w:pPr>
        <w:widowControl w:val="0"/>
        <w:tabs>
          <w:tab w:val="left" w:pos="1276"/>
        </w:tabs>
        <w:spacing w:after="160"/>
        <w:ind w:firstLine="567"/>
        <w:jc w:val="both"/>
        <w:rPr>
          <w:rFonts w:ascii="Sylfaen" w:hAnsi="Sylfaen"/>
          <w:i/>
          <w:iCs/>
        </w:rPr>
      </w:pPr>
      <w:r w:rsidRPr="00D107AB">
        <w:rPr>
          <w:rFonts w:ascii="Sylfaen" w:hAnsi="Sylfaen"/>
          <w:i/>
          <w:iCs/>
        </w:rPr>
        <w:t>2.1.</w:t>
      </w:r>
      <w:r w:rsidR="009D71F8" w:rsidRPr="00D107AB">
        <w:rPr>
          <w:rFonts w:ascii="Sylfaen" w:hAnsi="Sylfaen"/>
          <w:i/>
          <w:iCs/>
        </w:rPr>
        <w:t>2.</w:t>
      </w:r>
      <w:r w:rsidR="009D71F8" w:rsidRPr="00D107AB">
        <w:rPr>
          <w:rFonts w:ascii="Sylfaen" w:hAnsi="Sylfaen"/>
          <w:i/>
          <w:iCs/>
        </w:rPr>
        <w:tab/>
      </w:r>
      <w:r w:rsidRPr="00D107AB">
        <w:rPr>
          <w:rFonts w:ascii="Sylfaen" w:hAnsi="Sylfaen"/>
          <w:i/>
          <w:iCs/>
        </w:rPr>
        <w:t xml:space="preserve">Если передан товар ненадлежащего качества, не соответствующий предусмотренной договором технической характеристике: </w:t>
      </w:r>
    </w:p>
    <w:p w14:paraId="631A6852" w14:textId="77777777" w:rsidR="00071D1C" w:rsidRPr="00D107AB" w:rsidRDefault="00071D1C" w:rsidP="00B46D58">
      <w:pPr>
        <w:widowControl w:val="0"/>
        <w:tabs>
          <w:tab w:val="left" w:pos="1134"/>
        </w:tabs>
        <w:spacing w:after="160"/>
        <w:ind w:firstLine="567"/>
        <w:jc w:val="both"/>
        <w:rPr>
          <w:rFonts w:ascii="Sylfaen" w:hAnsi="Sylfaen"/>
          <w:i/>
          <w:iCs/>
        </w:rPr>
      </w:pPr>
      <w:r w:rsidRPr="00D107AB">
        <w:rPr>
          <w:rFonts w:ascii="Sylfaen" w:hAnsi="Sylfaen"/>
          <w:i/>
          <w:iCs/>
        </w:rPr>
        <w:t>а)</w:t>
      </w:r>
      <w:r w:rsidR="005250C2" w:rsidRPr="00D107AB">
        <w:rPr>
          <w:rFonts w:ascii="Sylfaen" w:hAnsi="Sylfaen"/>
          <w:i/>
          <w:iCs/>
        </w:rPr>
        <w:tab/>
      </w:r>
      <w:r w:rsidRPr="00D107AB">
        <w:rPr>
          <w:rFonts w:ascii="Sylfaen" w:hAnsi="Sylfaen"/>
          <w:i/>
          <w:iCs/>
        </w:rPr>
        <w:t>требовать возмещения расходов, произведенных им по причине ненадлежащего качества товара;</w:t>
      </w:r>
    </w:p>
    <w:p w14:paraId="0720F2AD" w14:textId="77777777" w:rsidR="00071D1C" w:rsidRPr="00D107AB" w:rsidRDefault="00071D1C" w:rsidP="00B46D58">
      <w:pPr>
        <w:widowControl w:val="0"/>
        <w:tabs>
          <w:tab w:val="left" w:pos="1134"/>
        </w:tabs>
        <w:spacing w:after="160"/>
        <w:ind w:firstLine="567"/>
        <w:jc w:val="both"/>
        <w:rPr>
          <w:rFonts w:ascii="Sylfaen" w:hAnsi="Sylfaen"/>
          <w:i/>
          <w:iCs/>
        </w:rPr>
      </w:pPr>
      <w:r w:rsidRPr="00D107AB">
        <w:rPr>
          <w:rFonts w:ascii="Sylfaen" w:hAnsi="Sylfaen"/>
          <w:i/>
          <w:iCs/>
        </w:rPr>
        <w:lastRenderedPageBreak/>
        <w:t>б)</w:t>
      </w:r>
      <w:r w:rsidR="005250C2" w:rsidRPr="00D107AB">
        <w:rPr>
          <w:rFonts w:ascii="Sylfaen" w:hAnsi="Sylfaen"/>
          <w:i/>
          <w:iCs/>
        </w:rPr>
        <w:tab/>
      </w:r>
      <w:r w:rsidRPr="00D107AB">
        <w:rPr>
          <w:rFonts w:ascii="Sylfaen" w:hAnsi="Sylfaen"/>
          <w:i/>
          <w:iCs/>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160A8502" w14:textId="77777777" w:rsidR="00071D1C" w:rsidRPr="00D107AB" w:rsidRDefault="00071D1C" w:rsidP="00B46D58">
      <w:pPr>
        <w:widowControl w:val="0"/>
        <w:tabs>
          <w:tab w:val="left" w:pos="1134"/>
        </w:tabs>
        <w:spacing w:after="160"/>
        <w:ind w:firstLine="567"/>
        <w:jc w:val="both"/>
        <w:rPr>
          <w:rFonts w:ascii="Sylfaen" w:hAnsi="Sylfaen"/>
          <w:i/>
          <w:iCs/>
        </w:rPr>
      </w:pPr>
      <w:r w:rsidRPr="00D107AB">
        <w:rPr>
          <w:rFonts w:ascii="Sylfaen" w:hAnsi="Sylfaen"/>
          <w:i/>
          <w:iCs/>
        </w:rPr>
        <w:t>в)</w:t>
      </w:r>
      <w:r w:rsidR="005250C2" w:rsidRPr="00D107AB">
        <w:rPr>
          <w:rFonts w:ascii="Sylfaen" w:hAnsi="Sylfaen"/>
          <w:i/>
          <w:iCs/>
        </w:rPr>
        <w:tab/>
      </w:r>
      <w:r w:rsidRPr="00D107AB">
        <w:rPr>
          <w:rFonts w:ascii="Sylfaen" w:hAnsi="Sylfaen"/>
          <w:i/>
          <w:iCs/>
        </w:rPr>
        <w:t>отказываться от исполнения договора и требовать возврата уплаченной за товар суммы.</w:t>
      </w:r>
    </w:p>
    <w:p w14:paraId="2C9D4D02" w14:textId="77777777" w:rsidR="00071D1C" w:rsidRPr="00D107AB" w:rsidRDefault="00071D1C" w:rsidP="00B46D58">
      <w:pPr>
        <w:widowControl w:val="0"/>
        <w:tabs>
          <w:tab w:val="left" w:pos="1276"/>
        </w:tabs>
        <w:spacing w:after="160"/>
        <w:ind w:firstLine="567"/>
        <w:jc w:val="both"/>
        <w:rPr>
          <w:rFonts w:ascii="Sylfaen" w:hAnsi="Sylfaen"/>
          <w:i/>
          <w:iCs/>
        </w:rPr>
      </w:pPr>
      <w:r w:rsidRPr="00D107AB">
        <w:rPr>
          <w:rFonts w:ascii="Sylfaen" w:hAnsi="Sylfaen"/>
          <w:i/>
          <w:iCs/>
        </w:rPr>
        <w:t>2.1.</w:t>
      </w:r>
      <w:r w:rsidR="005B2A24" w:rsidRPr="00D107AB">
        <w:rPr>
          <w:rFonts w:ascii="Sylfaen" w:hAnsi="Sylfaen"/>
          <w:i/>
          <w:iCs/>
        </w:rPr>
        <w:t>3.</w:t>
      </w:r>
      <w:r w:rsidR="005B2A24" w:rsidRPr="00D107AB">
        <w:rPr>
          <w:rFonts w:ascii="Sylfaen" w:hAnsi="Sylfaen"/>
          <w:i/>
          <w:iCs/>
        </w:rPr>
        <w:tab/>
      </w:r>
      <w:r w:rsidRPr="00D107AB">
        <w:rPr>
          <w:rFonts w:ascii="Sylfaen" w:hAnsi="Sylfaen"/>
          <w:i/>
          <w:iCs/>
        </w:rPr>
        <w:t xml:space="preserve">Если передан товар в количестве меньше оговоренного в договоре, то: </w:t>
      </w:r>
    </w:p>
    <w:p w14:paraId="29A010CE" w14:textId="77777777" w:rsidR="00071D1C" w:rsidRPr="00D107AB" w:rsidRDefault="00071D1C" w:rsidP="00B46D58">
      <w:pPr>
        <w:widowControl w:val="0"/>
        <w:tabs>
          <w:tab w:val="left" w:pos="1134"/>
        </w:tabs>
        <w:spacing w:after="160"/>
        <w:ind w:firstLine="567"/>
        <w:jc w:val="both"/>
        <w:rPr>
          <w:rFonts w:ascii="Sylfaen" w:hAnsi="Sylfaen"/>
          <w:i/>
          <w:iCs/>
        </w:rPr>
      </w:pPr>
      <w:r w:rsidRPr="00D107AB">
        <w:rPr>
          <w:rFonts w:ascii="Sylfaen" w:hAnsi="Sylfaen"/>
          <w:i/>
          <w:iCs/>
        </w:rPr>
        <w:t>а)</w:t>
      </w:r>
      <w:r w:rsidR="005250C2" w:rsidRPr="00D107AB">
        <w:rPr>
          <w:rFonts w:ascii="Sylfaen" w:hAnsi="Sylfaen"/>
          <w:i/>
          <w:iCs/>
        </w:rPr>
        <w:tab/>
      </w:r>
      <w:r w:rsidRPr="00D107AB">
        <w:rPr>
          <w:rFonts w:ascii="Sylfaen" w:hAnsi="Sylfaen"/>
          <w:i/>
          <w:iCs/>
        </w:rPr>
        <w:t>требовать восполнения недопереданного количества</w:t>
      </w:r>
      <w:r w:rsidR="00AA7117" w:rsidRPr="00D107AB">
        <w:rPr>
          <w:rFonts w:ascii="Sylfaen" w:hAnsi="Sylfaen"/>
          <w:i/>
          <w:iCs/>
        </w:rPr>
        <w:t xml:space="preserve"> </w:t>
      </w:r>
      <w:r w:rsidRPr="00D107AB">
        <w:rPr>
          <w:rFonts w:ascii="Sylfaen" w:hAnsi="Sylfaen"/>
          <w:i/>
          <w:iCs/>
        </w:rPr>
        <w:t>товара;</w:t>
      </w:r>
    </w:p>
    <w:p w14:paraId="7CB188D2" w14:textId="77777777" w:rsidR="00071D1C" w:rsidRPr="00D107AB" w:rsidRDefault="00071D1C" w:rsidP="00B46D58">
      <w:pPr>
        <w:widowControl w:val="0"/>
        <w:tabs>
          <w:tab w:val="left" w:pos="1134"/>
        </w:tabs>
        <w:spacing w:after="160"/>
        <w:ind w:firstLine="567"/>
        <w:jc w:val="both"/>
        <w:rPr>
          <w:rFonts w:ascii="Sylfaen" w:hAnsi="Sylfaen"/>
          <w:i/>
          <w:iCs/>
        </w:rPr>
      </w:pPr>
      <w:r w:rsidRPr="00D107AB">
        <w:rPr>
          <w:rFonts w:ascii="Sylfaen" w:hAnsi="Sylfaen"/>
          <w:i/>
          <w:iCs/>
        </w:rPr>
        <w:t>б)</w:t>
      </w:r>
      <w:r w:rsidR="005250C2" w:rsidRPr="00D107AB">
        <w:rPr>
          <w:rFonts w:ascii="Sylfaen" w:hAnsi="Sylfaen"/>
          <w:i/>
          <w:iCs/>
        </w:rPr>
        <w:tab/>
      </w:r>
      <w:r w:rsidRPr="00D107AB">
        <w:rPr>
          <w:rFonts w:ascii="Sylfaen" w:hAnsi="Sylfaen"/>
          <w:i/>
          <w:iCs/>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41DAE643" w14:textId="77777777" w:rsidR="00071D1C" w:rsidRPr="00D107AB" w:rsidRDefault="00071D1C" w:rsidP="00B46D58">
      <w:pPr>
        <w:widowControl w:val="0"/>
        <w:tabs>
          <w:tab w:val="left" w:pos="1276"/>
        </w:tabs>
        <w:spacing w:after="160"/>
        <w:ind w:firstLine="567"/>
        <w:jc w:val="both"/>
        <w:rPr>
          <w:rFonts w:ascii="Sylfaen" w:hAnsi="Sylfaen"/>
          <w:i/>
          <w:iCs/>
        </w:rPr>
      </w:pPr>
      <w:r w:rsidRPr="00D107AB">
        <w:rPr>
          <w:rFonts w:ascii="Sylfaen" w:hAnsi="Sylfaen"/>
          <w:i/>
          <w:iCs/>
        </w:rPr>
        <w:t>2.1.4</w:t>
      </w:r>
      <w:r w:rsidR="005250C2" w:rsidRPr="00D107AB">
        <w:rPr>
          <w:rFonts w:ascii="Sylfaen" w:hAnsi="Sylfaen"/>
          <w:i/>
          <w:iCs/>
        </w:rPr>
        <w:t>.</w:t>
      </w:r>
      <w:r w:rsidR="005250C2" w:rsidRPr="00D107AB">
        <w:rPr>
          <w:rFonts w:ascii="Sylfaen" w:hAnsi="Sylfaen"/>
          <w:i/>
          <w:iCs/>
        </w:rPr>
        <w:tab/>
      </w:r>
      <w:r w:rsidRPr="00D107AB">
        <w:rPr>
          <w:rFonts w:ascii="Sylfaen" w:hAnsi="Sylfaen"/>
          <w:i/>
          <w:iCs/>
        </w:rPr>
        <w:t>Если передан товар с нарушением условия его вида, по своему усмотрению:</w:t>
      </w:r>
    </w:p>
    <w:p w14:paraId="05C0697E" w14:textId="77777777" w:rsidR="00071D1C" w:rsidRPr="00D107AB" w:rsidRDefault="00071D1C" w:rsidP="00B46D58">
      <w:pPr>
        <w:widowControl w:val="0"/>
        <w:tabs>
          <w:tab w:val="left" w:pos="1134"/>
        </w:tabs>
        <w:spacing w:after="160"/>
        <w:ind w:firstLine="567"/>
        <w:jc w:val="both"/>
        <w:rPr>
          <w:rFonts w:ascii="Sylfaen" w:hAnsi="Sylfaen"/>
          <w:i/>
          <w:iCs/>
        </w:rPr>
      </w:pPr>
      <w:r w:rsidRPr="00D107AB">
        <w:rPr>
          <w:rFonts w:ascii="Sylfaen" w:hAnsi="Sylfaen"/>
          <w:i/>
          <w:iCs/>
        </w:rPr>
        <w:t>а)</w:t>
      </w:r>
      <w:r w:rsidR="005250C2" w:rsidRPr="00D107AB">
        <w:rPr>
          <w:rFonts w:ascii="Sylfaen" w:hAnsi="Sylfaen"/>
          <w:i/>
          <w:iCs/>
        </w:rPr>
        <w:tab/>
      </w:r>
      <w:r w:rsidRPr="00D107AB">
        <w:rPr>
          <w:rFonts w:ascii="Sylfaen" w:hAnsi="Sylfaen"/>
          <w:i/>
          <w:iCs/>
        </w:rPr>
        <w:t>принимать товар, соответствующий условию относительно его вида, и отказываться от остальных товаров;</w:t>
      </w:r>
    </w:p>
    <w:p w14:paraId="419BAF63" w14:textId="77777777" w:rsidR="00071D1C" w:rsidRPr="00D107AB" w:rsidRDefault="00071D1C" w:rsidP="00B46D58">
      <w:pPr>
        <w:widowControl w:val="0"/>
        <w:tabs>
          <w:tab w:val="left" w:pos="1134"/>
        </w:tabs>
        <w:spacing w:after="160"/>
        <w:ind w:firstLine="567"/>
        <w:jc w:val="both"/>
        <w:rPr>
          <w:rFonts w:ascii="Sylfaen" w:hAnsi="Sylfaen"/>
          <w:i/>
          <w:iCs/>
        </w:rPr>
      </w:pPr>
      <w:r w:rsidRPr="00D107AB">
        <w:rPr>
          <w:rFonts w:ascii="Sylfaen" w:hAnsi="Sylfaen"/>
          <w:i/>
          <w:iCs/>
        </w:rPr>
        <w:t>б)</w:t>
      </w:r>
      <w:r w:rsidR="005250C2" w:rsidRPr="00D107AB">
        <w:rPr>
          <w:rFonts w:ascii="Sylfaen" w:hAnsi="Sylfaen"/>
          <w:i/>
          <w:iCs/>
        </w:rPr>
        <w:tab/>
      </w:r>
      <w:r w:rsidRPr="00D107AB">
        <w:rPr>
          <w:rFonts w:ascii="Sylfaen" w:hAnsi="Sylfaen"/>
          <w:i/>
          <w:iCs/>
        </w:rPr>
        <w:t xml:space="preserve">отказываться от всех переданных товаров и требовать уплаты пени, предусмотренной пунктом 6.2 договора; </w:t>
      </w:r>
    </w:p>
    <w:p w14:paraId="0CA42DAD" w14:textId="77777777" w:rsidR="00071D1C" w:rsidRPr="00D107AB" w:rsidRDefault="00071D1C" w:rsidP="00B46D58">
      <w:pPr>
        <w:widowControl w:val="0"/>
        <w:tabs>
          <w:tab w:val="left" w:pos="1134"/>
        </w:tabs>
        <w:spacing w:after="160"/>
        <w:ind w:firstLine="567"/>
        <w:jc w:val="both"/>
        <w:rPr>
          <w:rFonts w:ascii="Sylfaen" w:hAnsi="Sylfaen"/>
          <w:i/>
          <w:iCs/>
        </w:rPr>
      </w:pPr>
      <w:r w:rsidRPr="00D107AB">
        <w:rPr>
          <w:rFonts w:ascii="Sylfaen" w:hAnsi="Sylfaen"/>
          <w:i/>
          <w:iCs/>
        </w:rPr>
        <w:t>в)</w:t>
      </w:r>
      <w:r w:rsidR="005250C2" w:rsidRPr="00D107AB">
        <w:rPr>
          <w:rFonts w:ascii="Sylfaen" w:hAnsi="Sylfaen"/>
          <w:i/>
          <w:iCs/>
        </w:rPr>
        <w:tab/>
      </w:r>
      <w:r w:rsidRPr="00D107AB">
        <w:rPr>
          <w:rFonts w:ascii="Sylfaen" w:hAnsi="Sylfaen"/>
          <w:i/>
          <w:iCs/>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D107AB">
        <w:rPr>
          <w:rFonts w:ascii="Sylfaen" w:hAnsi="Sylfaen" w:cs="Courier New"/>
          <w:i/>
          <w:iCs/>
          <w:lang w:val="en-US"/>
        </w:rPr>
        <w:t> </w:t>
      </w:r>
      <w:r w:rsidRPr="00D107AB">
        <w:rPr>
          <w:rFonts w:ascii="Sylfaen" w:hAnsi="Sylfaen"/>
          <w:i/>
          <w:iCs/>
        </w:rPr>
        <w:t>виду.</w:t>
      </w:r>
    </w:p>
    <w:p w14:paraId="11790EFB" w14:textId="77777777" w:rsidR="009E45F3" w:rsidRPr="00D107AB" w:rsidRDefault="00071D1C" w:rsidP="00B46D58">
      <w:pPr>
        <w:widowControl w:val="0"/>
        <w:tabs>
          <w:tab w:val="left" w:pos="1276"/>
        </w:tabs>
        <w:spacing w:after="160"/>
        <w:ind w:firstLine="567"/>
        <w:jc w:val="both"/>
        <w:rPr>
          <w:rFonts w:ascii="Sylfaen" w:hAnsi="Sylfaen"/>
          <w:i/>
          <w:iCs/>
        </w:rPr>
      </w:pPr>
      <w:r w:rsidRPr="00D107AB">
        <w:rPr>
          <w:rFonts w:ascii="Sylfaen" w:hAnsi="Sylfaen"/>
          <w:i/>
          <w:iCs/>
        </w:rPr>
        <w:t>2.1.</w:t>
      </w:r>
      <w:r w:rsidR="003A734A" w:rsidRPr="00D107AB">
        <w:rPr>
          <w:rFonts w:ascii="Sylfaen" w:hAnsi="Sylfaen"/>
          <w:i/>
          <w:iCs/>
        </w:rPr>
        <w:t>5.</w:t>
      </w:r>
      <w:r w:rsidR="003A734A" w:rsidRPr="00D107AB">
        <w:rPr>
          <w:rFonts w:ascii="Sylfaen" w:hAnsi="Sylfaen"/>
          <w:i/>
          <w:iCs/>
        </w:rPr>
        <w:tab/>
      </w:r>
      <w:r w:rsidRPr="00D107AB">
        <w:rPr>
          <w:rFonts w:ascii="Sylfaen" w:hAnsi="Sylfaen"/>
          <w:i/>
          <w:iCs/>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6C407172" w14:textId="77777777" w:rsidR="00071D1C" w:rsidRPr="00D107AB" w:rsidRDefault="00071D1C" w:rsidP="00B46D58">
      <w:pPr>
        <w:widowControl w:val="0"/>
        <w:tabs>
          <w:tab w:val="left" w:pos="1276"/>
        </w:tabs>
        <w:spacing w:after="160"/>
        <w:ind w:firstLine="567"/>
        <w:jc w:val="both"/>
        <w:rPr>
          <w:rFonts w:ascii="Sylfaen" w:hAnsi="Sylfaen"/>
          <w:i/>
          <w:iCs/>
        </w:rPr>
      </w:pPr>
      <w:r w:rsidRPr="00D107AB">
        <w:rPr>
          <w:rFonts w:ascii="Sylfaen" w:hAnsi="Sylfaen"/>
          <w:i/>
          <w:iCs/>
        </w:rPr>
        <w:t>2.1.</w:t>
      </w:r>
      <w:r w:rsidR="00AC30D5" w:rsidRPr="00D107AB">
        <w:rPr>
          <w:rFonts w:ascii="Sylfaen" w:hAnsi="Sylfaen"/>
          <w:i/>
          <w:iCs/>
        </w:rPr>
        <w:t>6.</w:t>
      </w:r>
      <w:r w:rsidR="00AC30D5" w:rsidRPr="00D107AB">
        <w:rPr>
          <w:rFonts w:ascii="Sylfaen" w:hAnsi="Sylfaen"/>
          <w:i/>
          <w:iCs/>
        </w:rPr>
        <w:tab/>
      </w:r>
      <w:r w:rsidRPr="00D107AB">
        <w:rPr>
          <w:rFonts w:ascii="Sylfaen" w:hAnsi="Sylfaen"/>
          <w:i/>
          <w:iCs/>
        </w:rPr>
        <w:t>Требовать у Продавца возмещения убытков, если Покупатель в</w:t>
      </w:r>
      <w:r w:rsidR="005250C2" w:rsidRPr="00D107AB">
        <w:rPr>
          <w:rFonts w:ascii="Sylfaen" w:hAnsi="Sylfaen" w:cs="Courier New"/>
          <w:i/>
          <w:iCs/>
          <w:lang w:val="en-US"/>
        </w:rPr>
        <w:t> </w:t>
      </w:r>
      <w:r w:rsidRPr="00D107AB">
        <w:rPr>
          <w:rFonts w:ascii="Sylfaen" w:hAnsi="Sylfaen"/>
          <w:i/>
          <w:iCs/>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7F4D2071" w14:textId="77777777" w:rsidR="00071D1C" w:rsidRPr="00D107AB" w:rsidRDefault="00071D1C" w:rsidP="00B46D58">
      <w:pPr>
        <w:widowControl w:val="0"/>
        <w:tabs>
          <w:tab w:val="left" w:pos="1276"/>
        </w:tabs>
        <w:spacing w:after="160"/>
        <w:ind w:firstLine="567"/>
        <w:jc w:val="both"/>
        <w:rPr>
          <w:rFonts w:ascii="Sylfaen" w:hAnsi="Sylfaen"/>
          <w:i/>
          <w:iCs/>
        </w:rPr>
      </w:pPr>
      <w:r w:rsidRPr="00D107AB">
        <w:rPr>
          <w:rFonts w:ascii="Sylfaen" w:hAnsi="Sylfaen"/>
          <w:i/>
          <w:iCs/>
        </w:rPr>
        <w:t>2.1.</w:t>
      </w:r>
      <w:r w:rsidR="00AC30D5" w:rsidRPr="00D107AB">
        <w:rPr>
          <w:rFonts w:ascii="Sylfaen" w:hAnsi="Sylfaen"/>
          <w:i/>
          <w:iCs/>
        </w:rPr>
        <w:t>7.</w:t>
      </w:r>
      <w:r w:rsidR="00AC30D5" w:rsidRPr="00D107AB">
        <w:rPr>
          <w:rFonts w:ascii="Sylfaen" w:hAnsi="Sylfaen"/>
          <w:i/>
          <w:iCs/>
        </w:rPr>
        <w:tab/>
      </w:r>
      <w:r w:rsidRPr="00D107AB">
        <w:rPr>
          <w:rFonts w:ascii="Sylfaen" w:hAnsi="Sylfaen"/>
          <w:i/>
          <w:iCs/>
        </w:rPr>
        <w:t>В одностороннем порядке расторгать договор (полностью или частично), если Продавец существенным образом нарушил договор;</w:t>
      </w:r>
    </w:p>
    <w:p w14:paraId="4CE27CF8" w14:textId="77777777" w:rsidR="00071D1C" w:rsidRPr="00D107AB" w:rsidRDefault="00071D1C" w:rsidP="00B46D58">
      <w:pPr>
        <w:widowControl w:val="0"/>
        <w:tabs>
          <w:tab w:val="left" w:pos="1276"/>
        </w:tabs>
        <w:spacing w:after="160"/>
        <w:ind w:firstLine="567"/>
        <w:jc w:val="both"/>
        <w:rPr>
          <w:rFonts w:ascii="Sylfaen" w:hAnsi="Sylfaen"/>
          <w:i/>
          <w:iCs/>
        </w:rPr>
      </w:pPr>
      <w:r w:rsidRPr="00D107AB">
        <w:rPr>
          <w:rFonts w:ascii="Sylfaen" w:hAnsi="Sylfaen"/>
          <w:i/>
          <w:iCs/>
        </w:rPr>
        <w:t>2.1.7.</w:t>
      </w:r>
      <w:r w:rsidR="009D71F8" w:rsidRPr="00D107AB">
        <w:rPr>
          <w:rFonts w:ascii="Sylfaen" w:hAnsi="Sylfaen"/>
          <w:i/>
          <w:iCs/>
        </w:rPr>
        <w:t>1.</w:t>
      </w:r>
      <w:r w:rsidR="009D71F8" w:rsidRPr="00D107AB">
        <w:rPr>
          <w:rFonts w:ascii="Sylfaen" w:hAnsi="Sylfaen"/>
          <w:i/>
          <w:iCs/>
        </w:rPr>
        <w:tab/>
      </w:r>
      <w:r w:rsidRPr="00D107AB">
        <w:rPr>
          <w:rFonts w:ascii="Sylfaen" w:hAnsi="Sylfaen"/>
          <w:i/>
          <w:iCs/>
        </w:rPr>
        <w:t>Нарушение договора Продавцом считается существенным, если:</w:t>
      </w:r>
    </w:p>
    <w:p w14:paraId="27E121EB" w14:textId="77777777" w:rsidR="00071D1C" w:rsidRPr="00D107AB" w:rsidRDefault="00071D1C" w:rsidP="00B46D58">
      <w:pPr>
        <w:widowControl w:val="0"/>
        <w:tabs>
          <w:tab w:val="left" w:pos="1134"/>
        </w:tabs>
        <w:spacing w:after="160"/>
        <w:ind w:firstLine="567"/>
        <w:jc w:val="both"/>
        <w:rPr>
          <w:rFonts w:ascii="Sylfaen" w:hAnsi="Sylfaen"/>
          <w:i/>
          <w:iCs/>
        </w:rPr>
      </w:pPr>
      <w:r w:rsidRPr="00D107AB">
        <w:rPr>
          <w:rFonts w:ascii="Sylfaen" w:hAnsi="Sylfaen"/>
          <w:i/>
          <w:iCs/>
        </w:rPr>
        <w:t>а)</w:t>
      </w:r>
      <w:r w:rsidR="005250C2" w:rsidRPr="00D107AB">
        <w:rPr>
          <w:rFonts w:ascii="Sylfaen" w:hAnsi="Sylfaen"/>
          <w:i/>
          <w:iCs/>
        </w:rPr>
        <w:tab/>
      </w:r>
      <w:r w:rsidRPr="00D107AB">
        <w:rPr>
          <w:rFonts w:ascii="Sylfaen" w:hAnsi="Sylfaen"/>
          <w:i/>
          <w:iCs/>
        </w:rPr>
        <w:t>был поставлен товар ненадлежащего качества, который не может быть заменен в приемлемый для Покупателя срок;</w:t>
      </w:r>
    </w:p>
    <w:p w14:paraId="02DEF676" w14:textId="77777777" w:rsidR="00071D1C" w:rsidRPr="00D107AB" w:rsidRDefault="00071D1C" w:rsidP="00B46D58">
      <w:pPr>
        <w:widowControl w:val="0"/>
        <w:tabs>
          <w:tab w:val="left" w:pos="1134"/>
        </w:tabs>
        <w:spacing w:after="160"/>
        <w:ind w:firstLine="567"/>
        <w:jc w:val="both"/>
        <w:rPr>
          <w:rFonts w:ascii="Sylfaen" w:hAnsi="Sylfaen"/>
          <w:i/>
          <w:iCs/>
        </w:rPr>
      </w:pPr>
      <w:r w:rsidRPr="00D107AB">
        <w:rPr>
          <w:rFonts w:ascii="Sylfaen" w:hAnsi="Sylfaen"/>
          <w:i/>
          <w:iCs/>
        </w:rPr>
        <w:t>б)</w:t>
      </w:r>
      <w:r w:rsidR="005250C2" w:rsidRPr="00D107AB">
        <w:rPr>
          <w:rFonts w:ascii="Sylfaen" w:hAnsi="Sylfaen"/>
          <w:i/>
          <w:iCs/>
        </w:rPr>
        <w:tab/>
      </w:r>
      <w:r w:rsidRPr="00D107AB">
        <w:rPr>
          <w:rFonts w:ascii="Sylfaen" w:hAnsi="Sylfaen"/>
          <w:i/>
          <w:iCs/>
        </w:rPr>
        <w:t>сроки поставки товара нарушены более чем на ____</w:t>
      </w:r>
      <w:r w:rsidR="00786A78" w:rsidRPr="00D107AB">
        <w:rPr>
          <w:rFonts w:ascii="Sylfaen" w:hAnsi="Sylfaen"/>
          <w:i/>
          <w:iCs/>
        </w:rPr>
        <w:t>_________</w:t>
      </w:r>
      <w:r w:rsidRPr="00D107AB">
        <w:rPr>
          <w:rFonts w:ascii="Sylfaen" w:hAnsi="Sylfaen"/>
          <w:i/>
          <w:iCs/>
        </w:rPr>
        <w:t>___ дней;</w:t>
      </w:r>
    </w:p>
    <w:p w14:paraId="3EA1C849" w14:textId="77777777" w:rsidR="00071D1C" w:rsidRPr="00D107AB" w:rsidRDefault="00071D1C" w:rsidP="00B46D58">
      <w:pPr>
        <w:widowControl w:val="0"/>
        <w:tabs>
          <w:tab w:val="left" w:pos="1276"/>
        </w:tabs>
        <w:spacing w:after="160"/>
        <w:ind w:firstLine="567"/>
        <w:jc w:val="both"/>
        <w:rPr>
          <w:rFonts w:ascii="Sylfaen" w:hAnsi="Sylfaen"/>
          <w:i/>
          <w:iCs/>
        </w:rPr>
      </w:pPr>
      <w:r w:rsidRPr="00D107AB">
        <w:rPr>
          <w:rFonts w:ascii="Sylfaen" w:hAnsi="Sylfaen"/>
          <w:i/>
          <w:iCs/>
        </w:rPr>
        <w:t>2.1.</w:t>
      </w:r>
      <w:r w:rsidR="006E15CD" w:rsidRPr="00D107AB">
        <w:rPr>
          <w:rFonts w:ascii="Sylfaen" w:hAnsi="Sylfaen"/>
          <w:i/>
          <w:iCs/>
        </w:rPr>
        <w:t>8.</w:t>
      </w:r>
      <w:r w:rsidR="006E15CD" w:rsidRPr="00D107AB">
        <w:rPr>
          <w:rFonts w:ascii="Sylfaen" w:hAnsi="Sylfaen"/>
          <w:i/>
          <w:iCs/>
        </w:rPr>
        <w:tab/>
      </w:r>
      <w:r w:rsidRPr="00D107AB">
        <w:rPr>
          <w:rFonts w:ascii="Sylfaen" w:hAnsi="Sylfaen"/>
          <w:i/>
          <w:iCs/>
        </w:rPr>
        <w:t>Осматривать товар и незамедлительно уведомлять Продавца о</w:t>
      </w:r>
      <w:r w:rsidR="005250C2" w:rsidRPr="00D107AB">
        <w:rPr>
          <w:rFonts w:ascii="Sylfaen" w:hAnsi="Sylfaen" w:cs="Courier New"/>
          <w:i/>
          <w:iCs/>
          <w:lang w:val="en-US"/>
        </w:rPr>
        <w:t> </w:t>
      </w:r>
      <w:r w:rsidRPr="00D107AB">
        <w:rPr>
          <w:rFonts w:ascii="Sylfaen" w:hAnsi="Sylfaen"/>
          <w:i/>
          <w:iCs/>
        </w:rPr>
        <w:t>выявленных дефектах.</w:t>
      </w:r>
    </w:p>
    <w:p w14:paraId="5F8D73EF" w14:textId="77777777" w:rsidR="00071D1C" w:rsidRPr="00D107AB" w:rsidRDefault="00071D1C" w:rsidP="00B46D58">
      <w:pPr>
        <w:widowControl w:val="0"/>
        <w:tabs>
          <w:tab w:val="left" w:pos="1134"/>
        </w:tabs>
        <w:spacing w:after="160"/>
        <w:ind w:firstLine="567"/>
        <w:jc w:val="both"/>
        <w:rPr>
          <w:rFonts w:ascii="Sylfaen" w:hAnsi="Sylfaen"/>
          <w:b/>
          <w:i/>
          <w:iCs/>
        </w:rPr>
      </w:pPr>
      <w:r w:rsidRPr="00D107AB">
        <w:rPr>
          <w:rFonts w:ascii="Sylfaen" w:hAnsi="Sylfaen"/>
          <w:b/>
          <w:i/>
          <w:iCs/>
        </w:rPr>
        <w:lastRenderedPageBreak/>
        <w:t>2.</w:t>
      </w:r>
      <w:r w:rsidR="009D71F8" w:rsidRPr="00D107AB">
        <w:rPr>
          <w:rFonts w:ascii="Sylfaen" w:hAnsi="Sylfaen"/>
          <w:b/>
          <w:i/>
          <w:iCs/>
        </w:rPr>
        <w:t>2.</w:t>
      </w:r>
      <w:r w:rsidR="009D71F8" w:rsidRPr="00D107AB">
        <w:rPr>
          <w:rFonts w:ascii="Sylfaen" w:hAnsi="Sylfaen"/>
          <w:b/>
          <w:i/>
          <w:iCs/>
        </w:rPr>
        <w:tab/>
      </w:r>
      <w:r w:rsidRPr="00D107AB">
        <w:rPr>
          <w:rFonts w:ascii="Sylfaen" w:hAnsi="Sylfaen"/>
          <w:b/>
          <w:i/>
          <w:iCs/>
        </w:rPr>
        <w:t>Покупатель обязан:</w:t>
      </w:r>
    </w:p>
    <w:p w14:paraId="50A57961" w14:textId="77777777" w:rsidR="00071D1C" w:rsidRPr="00D107AB" w:rsidRDefault="00071D1C" w:rsidP="00B46D58">
      <w:pPr>
        <w:widowControl w:val="0"/>
        <w:tabs>
          <w:tab w:val="left" w:pos="1276"/>
        </w:tabs>
        <w:spacing w:after="160"/>
        <w:ind w:firstLine="567"/>
        <w:jc w:val="both"/>
        <w:rPr>
          <w:rFonts w:ascii="Sylfaen" w:hAnsi="Sylfaen"/>
          <w:i/>
          <w:iCs/>
        </w:rPr>
      </w:pPr>
      <w:r w:rsidRPr="00D107AB">
        <w:rPr>
          <w:rFonts w:ascii="Sylfaen" w:hAnsi="Sylfaen"/>
          <w:i/>
          <w:iCs/>
        </w:rPr>
        <w:t>2.2.</w:t>
      </w:r>
      <w:r w:rsidR="009D71F8" w:rsidRPr="00D107AB">
        <w:rPr>
          <w:rFonts w:ascii="Sylfaen" w:hAnsi="Sylfaen"/>
          <w:i/>
          <w:iCs/>
        </w:rPr>
        <w:t>1.</w:t>
      </w:r>
      <w:r w:rsidR="009D71F8" w:rsidRPr="00D107AB">
        <w:rPr>
          <w:rFonts w:ascii="Sylfaen" w:hAnsi="Sylfaen"/>
          <w:i/>
          <w:iCs/>
        </w:rPr>
        <w:tab/>
      </w:r>
      <w:r w:rsidRPr="00D107AB">
        <w:rPr>
          <w:rFonts w:ascii="Sylfaen" w:hAnsi="Sylfaen"/>
          <w:i/>
          <w:iCs/>
        </w:rPr>
        <w:t>Выполнять все необходимые действия, обеспечивающие прием товара, поставленного в соответствии с договором.</w:t>
      </w:r>
    </w:p>
    <w:p w14:paraId="772E6B1B" w14:textId="77777777" w:rsidR="00071D1C" w:rsidRPr="00D107AB" w:rsidRDefault="00071D1C" w:rsidP="00B46D58">
      <w:pPr>
        <w:widowControl w:val="0"/>
        <w:tabs>
          <w:tab w:val="left" w:pos="1276"/>
        </w:tabs>
        <w:spacing w:after="160"/>
        <w:ind w:firstLine="567"/>
        <w:jc w:val="both"/>
        <w:rPr>
          <w:rFonts w:ascii="Sylfaen" w:hAnsi="Sylfaen"/>
          <w:i/>
          <w:iCs/>
        </w:rPr>
      </w:pPr>
      <w:r w:rsidRPr="00D107AB">
        <w:rPr>
          <w:rFonts w:ascii="Sylfaen" w:hAnsi="Sylfaen"/>
          <w:i/>
          <w:iCs/>
        </w:rPr>
        <w:t>2.2.</w:t>
      </w:r>
      <w:r w:rsidR="009D71F8" w:rsidRPr="00D107AB">
        <w:rPr>
          <w:rFonts w:ascii="Sylfaen" w:hAnsi="Sylfaen"/>
          <w:i/>
          <w:iCs/>
        </w:rPr>
        <w:t>2.</w:t>
      </w:r>
      <w:r w:rsidR="009D71F8" w:rsidRPr="00D107AB">
        <w:rPr>
          <w:rFonts w:ascii="Sylfaen" w:hAnsi="Sylfaen"/>
          <w:i/>
          <w:iCs/>
        </w:rPr>
        <w:tab/>
      </w:r>
      <w:r w:rsidRPr="00D107AB">
        <w:rPr>
          <w:rFonts w:ascii="Sylfaen" w:hAnsi="Sylfaen"/>
          <w:i/>
          <w:iCs/>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4ACFE817" w14:textId="77777777" w:rsidR="00071D1C" w:rsidRPr="00D107AB" w:rsidRDefault="00071D1C" w:rsidP="00B46D58">
      <w:pPr>
        <w:widowControl w:val="0"/>
        <w:tabs>
          <w:tab w:val="left" w:pos="1276"/>
        </w:tabs>
        <w:spacing w:after="160"/>
        <w:ind w:firstLine="567"/>
        <w:jc w:val="both"/>
        <w:rPr>
          <w:rFonts w:ascii="Sylfaen" w:hAnsi="Sylfaen"/>
          <w:i/>
          <w:iCs/>
        </w:rPr>
      </w:pPr>
      <w:r w:rsidRPr="00D107AB">
        <w:rPr>
          <w:rFonts w:ascii="Sylfaen" w:hAnsi="Sylfaen"/>
          <w:i/>
          <w:iCs/>
        </w:rPr>
        <w:t>2.2.</w:t>
      </w:r>
      <w:r w:rsidR="005B2A24" w:rsidRPr="00D107AB">
        <w:rPr>
          <w:rFonts w:ascii="Sylfaen" w:hAnsi="Sylfaen"/>
          <w:i/>
          <w:iCs/>
        </w:rPr>
        <w:t>3.</w:t>
      </w:r>
      <w:r w:rsidR="005B2A24" w:rsidRPr="00D107AB">
        <w:rPr>
          <w:rFonts w:ascii="Sylfaen" w:hAnsi="Sylfaen"/>
          <w:i/>
          <w:iCs/>
        </w:rPr>
        <w:tab/>
      </w:r>
      <w:r w:rsidRPr="00D107AB">
        <w:rPr>
          <w:rFonts w:ascii="Sylfaen" w:hAnsi="Sylfaen"/>
          <w:i/>
          <w:iCs/>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250788CF" w14:textId="77777777" w:rsidR="00071D1C" w:rsidRPr="00D107AB" w:rsidRDefault="00071D1C" w:rsidP="00B46D58">
      <w:pPr>
        <w:widowControl w:val="0"/>
        <w:tabs>
          <w:tab w:val="left" w:pos="1276"/>
        </w:tabs>
        <w:spacing w:after="160"/>
        <w:ind w:firstLine="567"/>
        <w:jc w:val="both"/>
        <w:rPr>
          <w:rFonts w:ascii="Sylfaen" w:hAnsi="Sylfaen"/>
          <w:i/>
          <w:iCs/>
        </w:rPr>
      </w:pPr>
      <w:r w:rsidRPr="00D107AB">
        <w:rPr>
          <w:rFonts w:ascii="Sylfaen" w:hAnsi="Sylfaen"/>
          <w:i/>
          <w:iCs/>
        </w:rPr>
        <w:t>2.2.</w:t>
      </w:r>
      <w:r w:rsidR="00552934" w:rsidRPr="00D107AB">
        <w:rPr>
          <w:rFonts w:ascii="Sylfaen" w:hAnsi="Sylfaen"/>
          <w:i/>
          <w:iCs/>
        </w:rPr>
        <w:t>4.</w:t>
      </w:r>
      <w:r w:rsidR="00552934" w:rsidRPr="00D107AB">
        <w:rPr>
          <w:rFonts w:ascii="Sylfaen" w:hAnsi="Sylfaen"/>
          <w:i/>
          <w:iCs/>
        </w:rPr>
        <w:tab/>
      </w:r>
      <w:r w:rsidRPr="00D107AB">
        <w:rPr>
          <w:rFonts w:ascii="Sylfaen" w:hAnsi="Sylfaen"/>
          <w:i/>
          <w:iCs/>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2D18277F" w14:textId="77777777" w:rsidR="00C45B20" w:rsidRPr="00D107AB" w:rsidRDefault="00071D1C" w:rsidP="00B46D58">
      <w:pPr>
        <w:widowControl w:val="0"/>
        <w:tabs>
          <w:tab w:val="left" w:pos="1276"/>
        </w:tabs>
        <w:spacing w:after="160"/>
        <w:ind w:firstLine="567"/>
        <w:jc w:val="both"/>
        <w:rPr>
          <w:rFonts w:ascii="Sylfaen" w:hAnsi="Sylfaen"/>
          <w:i/>
          <w:iCs/>
        </w:rPr>
      </w:pPr>
      <w:r w:rsidRPr="00D107AB">
        <w:rPr>
          <w:rFonts w:ascii="Sylfaen" w:hAnsi="Sylfaen"/>
          <w:i/>
          <w:iCs/>
        </w:rPr>
        <w:t>2.2.</w:t>
      </w:r>
      <w:r w:rsidR="003A734A" w:rsidRPr="00D107AB">
        <w:rPr>
          <w:rFonts w:ascii="Sylfaen" w:hAnsi="Sylfaen"/>
          <w:i/>
          <w:iCs/>
        </w:rPr>
        <w:t>5.</w:t>
      </w:r>
      <w:r w:rsidR="003A734A" w:rsidRPr="00D107AB">
        <w:rPr>
          <w:rFonts w:ascii="Sylfaen" w:hAnsi="Sylfaen"/>
          <w:i/>
          <w:iCs/>
        </w:rPr>
        <w:tab/>
      </w:r>
      <w:r w:rsidRPr="00D107AB">
        <w:rPr>
          <w:rFonts w:ascii="Sylfaen" w:hAnsi="Sylfaen"/>
          <w:i/>
          <w:iCs/>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12AFF2C1" w14:textId="77777777" w:rsidR="00071D1C" w:rsidRPr="00D107AB" w:rsidRDefault="00071D1C" w:rsidP="00B46D58">
      <w:pPr>
        <w:widowControl w:val="0"/>
        <w:tabs>
          <w:tab w:val="left" w:pos="1276"/>
        </w:tabs>
        <w:spacing w:after="160"/>
        <w:ind w:firstLine="567"/>
        <w:jc w:val="both"/>
        <w:rPr>
          <w:rFonts w:ascii="Sylfaen" w:hAnsi="Sylfaen"/>
          <w:b/>
          <w:i/>
          <w:iCs/>
        </w:rPr>
      </w:pPr>
      <w:r w:rsidRPr="00D107AB">
        <w:rPr>
          <w:rFonts w:ascii="Sylfaen" w:hAnsi="Sylfaen"/>
          <w:b/>
          <w:i/>
          <w:iCs/>
        </w:rPr>
        <w:t>2.</w:t>
      </w:r>
      <w:r w:rsidR="005B2A24" w:rsidRPr="00D107AB">
        <w:rPr>
          <w:rFonts w:ascii="Sylfaen" w:hAnsi="Sylfaen"/>
          <w:b/>
          <w:i/>
          <w:iCs/>
        </w:rPr>
        <w:t>3.</w:t>
      </w:r>
      <w:r w:rsidR="005B2A24" w:rsidRPr="00D107AB">
        <w:rPr>
          <w:rFonts w:ascii="Sylfaen" w:hAnsi="Sylfaen"/>
          <w:b/>
          <w:i/>
          <w:iCs/>
        </w:rPr>
        <w:tab/>
      </w:r>
      <w:r w:rsidRPr="00D107AB">
        <w:rPr>
          <w:rFonts w:ascii="Sylfaen" w:hAnsi="Sylfaen"/>
          <w:b/>
          <w:i/>
          <w:iCs/>
        </w:rPr>
        <w:t>Продавец имеет право:</w:t>
      </w:r>
    </w:p>
    <w:p w14:paraId="030091C3" w14:textId="77777777" w:rsidR="00071D1C" w:rsidRPr="00D107AB" w:rsidRDefault="00071D1C" w:rsidP="00B46D58">
      <w:pPr>
        <w:widowControl w:val="0"/>
        <w:tabs>
          <w:tab w:val="left" w:pos="1276"/>
        </w:tabs>
        <w:spacing w:after="160"/>
        <w:ind w:firstLine="567"/>
        <w:jc w:val="both"/>
        <w:rPr>
          <w:rFonts w:ascii="Sylfaen" w:hAnsi="Sylfaen"/>
          <w:i/>
          <w:iCs/>
        </w:rPr>
      </w:pPr>
      <w:r w:rsidRPr="00D107AB">
        <w:rPr>
          <w:rFonts w:ascii="Sylfaen" w:hAnsi="Sylfaen"/>
          <w:i/>
          <w:iCs/>
        </w:rPr>
        <w:t>2.3.</w:t>
      </w:r>
      <w:r w:rsidR="009D71F8" w:rsidRPr="00D107AB">
        <w:rPr>
          <w:rFonts w:ascii="Sylfaen" w:hAnsi="Sylfaen"/>
          <w:i/>
          <w:iCs/>
        </w:rPr>
        <w:t>1.</w:t>
      </w:r>
      <w:r w:rsidR="009D71F8" w:rsidRPr="00D107AB">
        <w:rPr>
          <w:rFonts w:ascii="Sylfaen" w:hAnsi="Sylfaen"/>
          <w:i/>
          <w:iCs/>
        </w:rPr>
        <w:tab/>
      </w:r>
      <w:r w:rsidRPr="00D107AB">
        <w:rPr>
          <w:rFonts w:ascii="Sylfaen" w:hAnsi="Sylfaen"/>
          <w:i/>
          <w:iCs/>
        </w:rPr>
        <w:t xml:space="preserve">Требовать у Покупателя принимать товар, поставленный в предусмотренные договором порядке, объемах, сроки и по адресу. </w:t>
      </w:r>
    </w:p>
    <w:p w14:paraId="47E4896E" w14:textId="77777777" w:rsidR="00071D1C" w:rsidRPr="00D107AB" w:rsidRDefault="00071D1C" w:rsidP="00B46D58">
      <w:pPr>
        <w:widowControl w:val="0"/>
        <w:tabs>
          <w:tab w:val="left" w:pos="1276"/>
        </w:tabs>
        <w:spacing w:after="160"/>
        <w:ind w:firstLine="567"/>
        <w:jc w:val="both"/>
        <w:rPr>
          <w:rFonts w:ascii="Sylfaen" w:hAnsi="Sylfaen"/>
          <w:i/>
          <w:iCs/>
        </w:rPr>
      </w:pPr>
      <w:r w:rsidRPr="00D107AB">
        <w:rPr>
          <w:rFonts w:ascii="Sylfaen" w:hAnsi="Sylfaen"/>
          <w:i/>
          <w:iCs/>
        </w:rPr>
        <w:t>2.3.</w:t>
      </w:r>
      <w:r w:rsidR="009D71F8" w:rsidRPr="00D107AB">
        <w:rPr>
          <w:rFonts w:ascii="Sylfaen" w:hAnsi="Sylfaen"/>
          <w:i/>
          <w:iCs/>
        </w:rPr>
        <w:t>2.</w:t>
      </w:r>
      <w:r w:rsidR="009D71F8" w:rsidRPr="00D107AB">
        <w:rPr>
          <w:rFonts w:ascii="Sylfaen" w:hAnsi="Sylfaen"/>
          <w:i/>
          <w:iCs/>
        </w:rPr>
        <w:tab/>
      </w:r>
      <w:r w:rsidRPr="00D107AB">
        <w:rPr>
          <w:rFonts w:ascii="Sylfaen" w:hAnsi="Sylfaen"/>
          <w:i/>
          <w:iCs/>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25792585" w14:textId="77777777" w:rsidR="00071D1C" w:rsidRPr="00D107AB" w:rsidRDefault="00071D1C" w:rsidP="00B46D58">
      <w:pPr>
        <w:widowControl w:val="0"/>
        <w:tabs>
          <w:tab w:val="left" w:pos="1276"/>
        </w:tabs>
        <w:spacing w:after="160"/>
        <w:ind w:firstLine="567"/>
        <w:jc w:val="both"/>
        <w:rPr>
          <w:rFonts w:ascii="Sylfaen" w:hAnsi="Sylfaen"/>
          <w:i/>
          <w:iCs/>
        </w:rPr>
      </w:pPr>
      <w:r w:rsidRPr="00D107AB">
        <w:rPr>
          <w:rFonts w:ascii="Sylfaen" w:hAnsi="Sylfaen"/>
          <w:i/>
          <w:iCs/>
        </w:rPr>
        <w:t>2.3.</w:t>
      </w:r>
      <w:r w:rsidR="005B2A24" w:rsidRPr="00D107AB">
        <w:rPr>
          <w:rFonts w:ascii="Sylfaen" w:hAnsi="Sylfaen"/>
          <w:i/>
          <w:iCs/>
        </w:rPr>
        <w:t>3.</w:t>
      </w:r>
      <w:r w:rsidR="005B2A24" w:rsidRPr="00D107AB">
        <w:rPr>
          <w:rFonts w:ascii="Sylfaen" w:hAnsi="Sylfaen"/>
          <w:i/>
          <w:iCs/>
        </w:rPr>
        <w:tab/>
      </w:r>
      <w:r w:rsidRPr="00D107AB">
        <w:rPr>
          <w:rFonts w:ascii="Sylfaen" w:hAnsi="Sylfaen"/>
          <w:i/>
          <w:iCs/>
        </w:rPr>
        <w:t>В одностороннем порядке расторгать договор (полностью или частично), если Покупатель существенным образом нарушил договор.</w:t>
      </w:r>
    </w:p>
    <w:p w14:paraId="33A120A8" w14:textId="77777777" w:rsidR="00071D1C" w:rsidRPr="00D107AB" w:rsidRDefault="00071D1C" w:rsidP="00B46D58">
      <w:pPr>
        <w:widowControl w:val="0"/>
        <w:tabs>
          <w:tab w:val="left" w:pos="1560"/>
        </w:tabs>
        <w:spacing w:after="160"/>
        <w:ind w:firstLine="567"/>
        <w:jc w:val="both"/>
        <w:rPr>
          <w:rFonts w:ascii="Sylfaen" w:hAnsi="Sylfaen"/>
          <w:i/>
          <w:iCs/>
        </w:rPr>
      </w:pPr>
      <w:r w:rsidRPr="00D107AB">
        <w:rPr>
          <w:rFonts w:ascii="Sylfaen" w:hAnsi="Sylfaen"/>
          <w:i/>
          <w:iCs/>
        </w:rPr>
        <w:t>2.3.3.</w:t>
      </w:r>
      <w:r w:rsidR="009D71F8" w:rsidRPr="00D107AB">
        <w:rPr>
          <w:rFonts w:ascii="Sylfaen" w:hAnsi="Sylfaen"/>
          <w:i/>
          <w:iCs/>
        </w:rPr>
        <w:t>1.</w:t>
      </w:r>
      <w:r w:rsidR="009D71F8" w:rsidRPr="00D107AB">
        <w:rPr>
          <w:rFonts w:ascii="Sylfaen" w:hAnsi="Sylfaen"/>
          <w:i/>
          <w:iCs/>
        </w:rPr>
        <w:tab/>
      </w:r>
      <w:r w:rsidRPr="00D107AB">
        <w:rPr>
          <w:rFonts w:ascii="Sylfaen" w:hAnsi="Sylfaen"/>
          <w:i/>
          <w:iCs/>
        </w:rPr>
        <w:t>Нарушение договора Покупателем считается существенным, если сроки оплаты товара нарушены неоднократно.</w:t>
      </w:r>
    </w:p>
    <w:p w14:paraId="476E8F7E" w14:textId="77777777" w:rsidR="00071D1C" w:rsidRPr="00D107AB" w:rsidRDefault="00071D1C" w:rsidP="00B46D58">
      <w:pPr>
        <w:widowControl w:val="0"/>
        <w:tabs>
          <w:tab w:val="left" w:pos="1276"/>
        </w:tabs>
        <w:spacing w:after="160"/>
        <w:ind w:firstLine="567"/>
        <w:jc w:val="both"/>
        <w:rPr>
          <w:rFonts w:ascii="Sylfaen" w:hAnsi="Sylfaen"/>
          <w:i/>
          <w:iCs/>
        </w:rPr>
      </w:pPr>
      <w:r w:rsidRPr="00D107AB">
        <w:rPr>
          <w:rFonts w:ascii="Sylfaen" w:hAnsi="Sylfaen"/>
          <w:i/>
          <w:iCs/>
        </w:rPr>
        <w:t>2.3.</w:t>
      </w:r>
      <w:r w:rsidR="00552934" w:rsidRPr="00D107AB">
        <w:rPr>
          <w:rFonts w:ascii="Sylfaen" w:hAnsi="Sylfaen"/>
          <w:i/>
          <w:iCs/>
        </w:rPr>
        <w:t>4.</w:t>
      </w:r>
      <w:r w:rsidR="00552934" w:rsidRPr="00D107AB">
        <w:rPr>
          <w:rFonts w:ascii="Sylfaen" w:hAnsi="Sylfaen"/>
          <w:i/>
          <w:iCs/>
        </w:rPr>
        <w:tab/>
      </w:r>
      <w:r w:rsidRPr="00D107AB">
        <w:rPr>
          <w:rFonts w:ascii="Sylfaen" w:hAnsi="Sylfaen"/>
          <w:i/>
          <w:iCs/>
        </w:rPr>
        <w:t>Досрочно поставля</w:t>
      </w:r>
      <w:r w:rsidR="00C45B20" w:rsidRPr="00D107AB">
        <w:rPr>
          <w:rFonts w:ascii="Sylfaen" w:hAnsi="Sylfaen"/>
          <w:i/>
          <w:iCs/>
        </w:rPr>
        <w:t>ть товар с согласия Покупателя.</w:t>
      </w:r>
    </w:p>
    <w:p w14:paraId="7783B308" w14:textId="77777777" w:rsidR="00071D1C" w:rsidRPr="00D107AB" w:rsidRDefault="00071D1C" w:rsidP="00B46D58">
      <w:pPr>
        <w:widowControl w:val="0"/>
        <w:tabs>
          <w:tab w:val="left" w:pos="1134"/>
        </w:tabs>
        <w:spacing w:after="160"/>
        <w:ind w:firstLine="567"/>
        <w:jc w:val="both"/>
        <w:rPr>
          <w:rFonts w:ascii="Sylfaen" w:hAnsi="Sylfaen"/>
          <w:b/>
          <w:i/>
          <w:iCs/>
        </w:rPr>
      </w:pPr>
      <w:r w:rsidRPr="00D107AB">
        <w:rPr>
          <w:rFonts w:ascii="Sylfaen" w:hAnsi="Sylfaen"/>
          <w:b/>
          <w:i/>
          <w:iCs/>
        </w:rPr>
        <w:t>2.</w:t>
      </w:r>
      <w:r w:rsidR="00552934" w:rsidRPr="00D107AB">
        <w:rPr>
          <w:rFonts w:ascii="Sylfaen" w:hAnsi="Sylfaen"/>
          <w:b/>
          <w:i/>
          <w:iCs/>
        </w:rPr>
        <w:t>4.</w:t>
      </w:r>
      <w:r w:rsidR="00552934" w:rsidRPr="00D107AB">
        <w:rPr>
          <w:rFonts w:ascii="Sylfaen" w:hAnsi="Sylfaen"/>
          <w:b/>
          <w:i/>
          <w:iCs/>
        </w:rPr>
        <w:tab/>
      </w:r>
      <w:r w:rsidRPr="00D107AB">
        <w:rPr>
          <w:rFonts w:ascii="Sylfaen" w:hAnsi="Sylfaen"/>
          <w:b/>
          <w:i/>
          <w:iCs/>
        </w:rPr>
        <w:t>Продавец обязан:</w:t>
      </w:r>
    </w:p>
    <w:p w14:paraId="12782714" w14:textId="77777777" w:rsidR="00071D1C" w:rsidRPr="00D107AB" w:rsidRDefault="00071D1C" w:rsidP="00B46D58">
      <w:pPr>
        <w:widowControl w:val="0"/>
        <w:tabs>
          <w:tab w:val="left" w:pos="1276"/>
        </w:tabs>
        <w:spacing w:after="160"/>
        <w:ind w:firstLine="567"/>
        <w:jc w:val="both"/>
        <w:rPr>
          <w:rFonts w:ascii="Sylfaen" w:hAnsi="Sylfaen"/>
          <w:i/>
          <w:iCs/>
        </w:rPr>
      </w:pPr>
      <w:r w:rsidRPr="00D107AB">
        <w:rPr>
          <w:rFonts w:ascii="Sylfaen" w:hAnsi="Sylfaen"/>
          <w:i/>
          <w:iCs/>
        </w:rPr>
        <w:t>2.4.</w:t>
      </w:r>
      <w:r w:rsidR="009D71F8" w:rsidRPr="00D107AB">
        <w:rPr>
          <w:rFonts w:ascii="Sylfaen" w:hAnsi="Sylfaen"/>
          <w:i/>
          <w:iCs/>
        </w:rPr>
        <w:t>1.</w:t>
      </w:r>
      <w:r w:rsidR="009D71F8" w:rsidRPr="00D107AB">
        <w:rPr>
          <w:rFonts w:ascii="Sylfaen" w:hAnsi="Sylfaen"/>
          <w:i/>
          <w:iCs/>
        </w:rPr>
        <w:tab/>
      </w:r>
      <w:r w:rsidRPr="00D107AB">
        <w:rPr>
          <w:rFonts w:ascii="Sylfaen" w:hAnsi="Sylfaen"/>
          <w:i/>
          <w:iCs/>
        </w:rPr>
        <w:t>Передавать товар Покупателю в порядке, объемах, сроки и по адресу, предусмотренные договором.</w:t>
      </w:r>
    </w:p>
    <w:p w14:paraId="267FF6C5" w14:textId="77777777" w:rsidR="00071D1C" w:rsidRPr="00D107AB" w:rsidRDefault="00071D1C" w:rsidP="00B46D58">
      <w:pPr>
        <w:widowControl w:val="0"/>
        <w:tabs>
          <w:tab w:val="left" w:pos="1276"/>
        </w:tabs>
        <w:spacing w:after="160"/>
        <w:ind w:firstLine="567"/>
        <w:jc w:val="both"/>
        <w:rPr>
          <w:rFonts w:ascii="Sylfaen" w:hAnsi="Sylfaen"/>
          <w:i/>
          <w:iCs/>
        </w:rPr>
      </w:pPr>
      <w:r w:rsidRPr="00D107AB">
        <w:rPr>
          <w:rFonts w:ascii="Sylfaen" w:hAnsi="Sylfaen"/>
          <w:i/>
          <w:iCs/>
        </w:rPr>
        <w:t>2.4.</w:t>
      </w:r>
      <w:r w:rsidR="009D71F8" w:rsidRPr="00D107AB">
        <w:rPr>
          <w:rFonts w:ascii="Sylfaen" w:hAnsi="Sylfaen"/>
          <w:i/>
          <w:iCs/>
        </w:rPr>
        <w:t>2.</w:t>
      </w:r>
      <w:r w:rsidR="009D71F8" w:rsidRPr="00D107AB">
        <w:rPr>
          <w:rFonts w:ascii="Sylfaen" w:hAnsi="Sylfaen"/>
          <w:i/>
          <w:iCs/>
        </w:rPr>
        <w:tab/>
      </w:r>
      <w:r w:rsidRPr="00D107AB">
        <w:rPr>
          <w:rFonts w:ascii="Sylfaen" w:hAnsi="Sylfaen"/>
          <w:i/>
          <w:iCs/>
        </w:rPr>
        <w:t>Обеспечивать поставку товара в соответствии с подпунктом б) пункта 2.1.2 и (или) пунктом 2.1.5 договора в ус</w:t>
      </w:r>
      <w:r w:rsidR="00C45B20" w:rsidRPr="00D107AB">
        <w:rPr>
          <w:rFonts w:ascii="Sylfaen" w:hAnsi="Sylfaen"/>
          <w:i/>
          <w:iCs/>
        </w:rPr>
        <w:t>тановленные Покупателем сроки.</w:t>
      </w:r>
    </w:p>
    <w:p w14:paraId="162AA881" w14:textId="77777777" w:rsidR="00071D1C" w:rsidRPr="00D107AB" w:rsidRDefault="00071D1C" w:rsidP="00B46D58">
      <w:pPr>
        <w:widowControl w:val="0"/>
        <w:tabs>
          <w:tab w:val="left" w:pos="1276"/>
        </w:tabs>
        <w:spacing w:after="160"/>
        <w:ind w:firstLine="567"/>
        <w:jc w:val="both"/>
        <w:rPr>
          <w:rFonts w:ascii="Sylfaen" w:hAnsi="Sylfaen"/>
          <w:i/>
          <w:iCs/>
        </w:rPr>
      </w:pPr>
      <w:r w:rsidRPr="00D107AB">
        <w:rPr>
          <w:rFonts w:ascii="Sylfaen" w:hAnsi="Sylfaen"/>
          <w:i/>
          <w:iCs/>
        </w:rPr>
        <w:t>2.4.</w:t>
      </w:r>
      <w:r w:rsidR="005B2A24" w:rsidRPr="00D107AB">
        <w:rPr>
          <w:rFonts w:ascii="Sylfaen" w:hAnsi="Sylfaen"/>
          <w:i/>
          <w:iCs/>
        </w:rPr>
        <w:t>3.</w:t>
      </w:r>
      <w:r w:rsidR="005B2A24" w:rsidRPr="00D107AB">
        <w:rPr>
          <w:rFonts w:ascii="Sylfaen" w:hAnsi="Sylfaen"/>
          <w:i/>
          <w:iCs/>
        </w:rPr>
        <w:tab/>
      </w:r>
      <w:r w:rsidRPr="00D107AB">
        <w:rPr>
          <w:rFonts w:ascii="Sylfaen" w:hAnsi="Sylfaen"/>
          <w:i/>
          <w:iCs/>
        </w:rPr>
        <w:t>Передавать Покупателю товар, свободный от прав третьих лиц.</w:t>
      </w:r>
    </w:p>
    <w:p w14:paraId="7D8F1488" w14:textId="77777777" w:rsidR="00071D1C" w:rsidRPr="00D107AB" w:rsidRDefault="00071D1C" w:rsidP="00B46D58">
      <w:pPr>
        <w:widowControl w:val="0"/>
        <w:tabs>
          <w:tab w:val="left" w:pos="1276"/>
        </w:tabs>
        <w:spacing w:after="160"/>
        <w:ind w:firstLine="567"/>
        <w:jc w:val="both"/>
        <w:rPr>
          <w:rFonts w:ascii="Sylfaen" w:hAnsi="Sylfaen"/>
          <w:i/>
          <w:iCs/>
        </w:rPr>
      </w:pPr>
      <w:r w:rsidRPr="00D107AB">
        <w:rPr>
          <w:rFonts w:ascii="Sylfaen" w:hAnsi="Sylfaen"/>
          <w:i/>
          <w:iCs/>
        </w:rPr>
        <w:t>2.4.</w:t>
      </w:r>
      <w:r w:rsidR="003A734A" w:rsidRPr="00D107AB">
        <w:rPr>
          <w:rFonts w:ascii="Sylfaen" w:hAnsi="Sylfaen"/>
          <w:i/>
          <w:iCs/>
        </w:rPr>
        <w:t>5.</w:t>
      </w:r>
      <w:r w:rsidR="003A734A" w:rsidRPr="00D107AB">
        <w:rPr>
          <w:rFonts w:ascii="Sylfaen" w:hAnsi="Sylfaen"/>
          <w:i/>
          <w:iCs/>
        </w:rPr>
        <w:tab/>
      </w:r>
      <w:r w:rsidRPr="00D107AB">
        <w:rPr>
          <w:rFonts w:ascii="Sylfaen" w:hAnsi="Sylfaen"/>
          <w:i/>
          <w:iCs/>
        </w:rPr>
        <w:t>Передавать Покупателю товар предусмотренного</w:t>
      </w:r>
      <w:r w:rsidR="00AA7117" w:rsidRPr="00D107AB">
        <w:rPr>
          <w:rFonts w:ascii="Sylfaen" w:hAnsi="Sylfaen"/>
          <w:i/>
          <w:iCs/>
        </w:rPr>
        <w:t xml:space="preserve"> </w:t>
      </w:r>
      <w:r w:rsidRPr="00D107AB">
        <w:rPr>
          <w:rFonts w:ascii="Sylfaen" w:hAnsi="Sylfaen"/>
          <w:i/>
          <w:iCs/>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7513A408" w14:textId="77777777" w:rsidR="00071D1C" w:rsidRPr="00D107AB" w:rsidRDefault="00071D1C" w:rsidP="00B46D58">
      <w:pPr>
        <w:widowControl w:val="0"/>
        <w:tabs>
          <w:tab w:val="left" w:pos="1276"/>
        </w:tabs>
        <w:spacing w:after="160"/>
        <w:ind w:firstLine="567"/>
        <w:jc w:val="both"/>
        <w:rPr>
          <w:rFonts w:ascii="Sylfaen" w:hAnsi="Sylfaen"/>
          <w:i/>
          <w:iCs/>
        </w:rPr>
      </w:pPr>
      <w:r w:rsidRPr="00D107AB">
        <w:rPr>
          <w:rFonts w:ascii="Sylfaen" w:hAnsi="Sylfaen"/>
          <w:i/>
          <w:iCs/>
        </w:rPr>
        <w:lastRenderedPageBreak/>
        <w:t>2.4.</w:t>
      </w:r>
      <w:r w:rsidR="00AC30D5" w:rsidRPr="00D107AB">
        <w:rPr>
          <w:rFonts w:ascii="Sylfaen" w:hAnsi="Sylfaen"/>
          <w:i/>
          <w:iCs/>
        </w:rPr>
        <w:t>6.</w:t>
      </w:r>
      <w:r w:rsidR="00AC30D5" w:rsidRPr="00D107AB">
        <w:rPr>
          <w:rFonts w:ascii="Sylfaen" w:hAnsi="Sylfaen"/>
          <w:i/>
          <w:iCs/>
        </w:rPr>
        <w:tab/>
      </w:r>
      <w:r w:rsidRPr="00D107AB">
        <w:rPr>
          <w:rFonts w:ascii="Sylfaen" w:hAnsi="Sylfaen"/>
          <w:i/>
          <w:iCs/>
        </w:rPr>
        <w:t>В случае допущения недопоставки, в установленном договором порядке восполнять недопоставку.</w:t>
      </w:r>
    </w:p>
    <w:p w14:paraId="0D88C636" w14:textId="77777777" w:rsidR="00071D1C" w:rsidRPr="00D107AB" w:rsidRDefault="00071D1C" w:rsidP="00B46D58">
      <w:pPr>
        <w:widowControl w:val="0"/>
        <w:tabs>
          <w:tab w:val="left" w:pos="1276"/>
        </w:tabs>
        <w:spacing w:after="160"/>
        <w:ind w:firstLine="567"/>
        <w:jc w:val="both"/>
        <w:rPr>
          <w:rFonts w:ascii="Sylfaen" w:hAnsi="Sylfaen"/>
          <w:i/>
          <w:iCs/>
        </w:rPr>
      </w:pPr>
      <w:r w:rsidRPr="00D107AB">
        <w:rPr>
          <w:rFonts w:ascii="Sylfaen" w:hAnsi="Sylfaen"/>
          <w:i/>
          <w:iCs/>
        </w:rPr>
        <w:t>2.4.</w:t>
      </w:r>
      <w:r w:rsidR="00AC30D5" w:rsidRPr="00D107AB">
        <w:rPr>
          <w:rFonts w:ascii="Sylfaen" w:hAnsi="Sylfaen"/>
          <w:i/>
          <w:iCs/>
        </w:rPr>
        <w:t>7.</w:t>
      </w:r>
      <w:r w:rsidR="00AC30D5" w:rsidRPr="00D107AB">
        <w:rPr>
          <w:rFonts w:ascii="Sylfaen" w:hAnsi="Sylfaen"/>
          <w:i/>
          <w:iCs/>
        </w:rPr>
        <w:tab/>
      </w:r>
      <w:r w:rsidRPr="00D107AB">
        <w:rPr>
          <w:rFonts w:ascii="Sylfaen" w:hAnsi="Sylfaen"/>
          <w:i/>
          <w:iCs/>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5328D078" w14:textId="77777777" w:rsidR="00071D1C" w:rsidRPr="00D107AB" w:rsidRDefault="00071D1C" w:rsidP="00B46D58">
      <w:pPr>
        <w:widowControl w:val="0"/>
        <w:tabs>
          <w:tab w:val="left" w:pos="1276"/>
        </w:tabs>
        <w:spacing w:after="160"/>
        <w:ind w:firstLine="567"/>
        <w:jc w:val="both"/>
        <w:rPr>
          <w:rFonts w:ascii="Sylfaen" w:hAnsi="Sylfaen"/>
          <w:i/>
          <w:iCs/>
        </w:rPr>
      </w:pPr>
      <w:r w:rsidRPr="00D107AB">
        <w:rPr>
          <w:rFonts w:ascii="Sylfaen" w:hAnsi="Sylfaen"/>
          <w:i/>
          <w:iCs/>
        </w:rPr>
        <w:t>2.4.</w:t>
      </w:r>
      <w:r w:rsidR="006E15CD" w:rsidRPr="00D107AB">
        <w:rPr>
          <w:rFonts w:ascii="Sylfaen" w:hAnsi="Sylfaen"/>
          <w:i/>
          <w:iCs/>
        </w:rPr>
        <w:t>8.</w:t>
      </w:r>
      <w:r w:rsidR="006E15CD" w:rsidRPr="00D107AB">
        <w:rPr>
          <w:rFonts w:ascii="Sylfaen" w:hAnsi="Sylfaen"/>
          <w:i/>
          <w:iCs/>
        </w:rPr>
        <w:tab/>
      </w:r>
      <w:r w:rsidRPr="00D107AB">
        <w:rPr>
          <w:rFonts w:ascii="Sylfaen" w:hAnsi="Sylfaen"/>
          <w:i/>
          <w:iCs/>
        </w:rPr>
        <w:t>В предусмотренных договором случаях уплачивать предусмотренные пунктами 6.2 и 6.3 договора пеню и штраф.</w:t>
      </w:r>
    </w:p>
    <w:p w14:paraId="5FD2770A" w14:textId="77777777" w:rsidR="00071D1C" w:rsidRPr="00D107AB" w:rsidRDefault="00071D1C" w:rsidP="00B46D58">
      <w:pPr>
        <w:widowControl w:val="0"/>
        <w:tabs>
          <w:tab w:val="left" w:pos="1276"/>
        </w:tabs>
        <w:spacing w:after="160"/>
        <w:ind w:firstLine="567"/>
        <w:jc w:val="both"/>
        <w:rPr>
          <w:rFonts w:ascii="Sylfaen" w:hAnsi="Sylfaen"/>
          <w:i/>
          <w:iCs/>
        </w:rPr>
      </w:pPr>
      <w:r w:rsidRPr="00D107AB">
        <w:rPr>
          <w:rFonts w:ascii="Sylfaen" w:hAnsi="Sylfaen"/>
          <w:i/>
          <w:iCs/>
        </w:rPr>
        <w:t>2.4.</w:t>
      </w:r>
      <w:r w:rsidR="006E15CD" w:rsidRPr="00D107AB">
        <w:rPr>
          <w:rFonts w:ascii="Sylfaen" w:hAnsi="Sylfaen"/>
          <w:i/>
          <w:iCs/>
        </w:rPr>
        <w:t>9.</w:t>
      </w:r>
      <w:r w:rsidR="006E15CD" w:rsidRPr="00D107AB">
        <w:rPr>
          <w:rFonts w:ascii="Sylfaen" w:hAnsi="Sylfaen"/>
          <w:i/>
          <w:iCs/>
        </w:rPr>
        <w:tab/>
      </w:r>
      <w:r w:rsidRPr="00D107AB">
        <w:rPr>
          <w:rFonts w:ascii="Sylfaen" w:hAnsi="Sylfaen"/>
          <w:i/>
          <w:iCs/>
        </w:rPr>
        <w:t>Передавать Покупателю принадлежности товара и соответствующие документы.</w:t>
      </w:r>
    </w:p>
    <w:p w14:paraId="282DA69B" w14:textId="77777777" w:rsidR="00071D1C" w:rsidRPr="00D107AB" w:rsidRDefault="00071D1C" w:rsidP="00B46D58">
      <w:pPr>
        <w:widowControl w:val="0"/>
        <w:tabs>
          <w:tab w:val="left" w:pos="1276"/>
        </w:tabs>
        <w:spacing w:after="160"/>
        <w:ind w:firstLine="567"/>
        <w:jc w:val="both"/>
        <w:rPr>
          <w:rFonts w:ascii="Sylfaen" w:hAnsi="Sylfaen"/>
          <w:i/>
          <w:iCs/>
        </w:rPr>
      </w:pPr>
      <w:r w:rsidRPr="00D107AB">
        <w:rPr>
          <w:rFonts w:ascii="Sylfaen" w:hAnsi="Sylfaen"/>
          <w:i/>
          <w:iCs/>
        </w:rPr>
        <w:t>2.4.1</w:t>
      </w:r>
      <w:r w:rsidR="006E15CD" w:rsidRPr="00D107AB">
        <w:rPr>
          <w:rFonts w:ascii="Sylfaen" w:hAnsi="Sylfaen"/>
          <w:i/>
          <w:iCs/>
        </w:rPr>
        <w:t>0.</w:t>
      </w:r>
      <w:r w:rsidR="006E15CD" w:rsidRPr="00D107AB">
        <w:rPr>
          <w:rFonts w:ascii="Sylfaen" w:hAnsi="Sylfaen"/>
          <w:i/>
          <w:iCs/>
        </w:rPr>
        <w:tab/>
      </w:r>
      <w:r w:rsidRPr="00D107AB">
        <w:rPr>
          <w:rFonts w:ascii="Sylfaen" w:hAnsi="Sylfaen"/>
          <w:i/>
          <w:iCs/>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7A5D5854" w14:textId="77777777" w:rsidR="00C45B20" w:rsidRPr="00D107AB" w:rsidRDefault="00071D1C" w:rsidP="00011CB9">
      <w:pPr>
        <w:widowControl w:val="0"/>
        <w:tabs>
          <w:tab w:val="left" w:pos="1418"/>
        </w:tabs>
        <w:spacing w:after="160"/>
        <w:ind w:firstLine="567"/>
        <w:jc w:val="both"/>
        <w:rPr>
          <w:rFonts w:ascii="Sylfaen" w:hAnsi="Sylfaen"/>
          <w:i/>
          <w:iCs/>
        </w:rPr>
      </w:pPr>
      <w:r w:rsidRPr="00D107AB">
        <w:rPr>
          <w:rFonts w:ascii="Sylfaen" w:hAnsi="Sylfaen"/>
          <w:i/>
          <w:iCs/>
        </w:rPr>
        <w:t>2.4.1</w:t>
      </w:r>
      <w:r w:rsidR="009D71F8" w:rsidRPr="00D107AB">
        <w:rPr>
          <w:rFonts w:ascii="Sylfaen" w:hAnsi="Sylfaen"/>
          <w:i/>
          <w:iCs/>
        </w:rPr>
        <w:t>1.</w:t>
      </w:r>
      <w:r w:rsidR="009D71F8" w:rsidRPr="00D107AB">
        <w:rPr>
          <w:rFonts w:ascii="Sylfaen" w:hAnsi="Sylfaen"/>
          <w:i/>
          <w:iCs/>
        </w:rPr>
        <w:tab/>
      </w:r>
      <w:r w:rsidR="00011CB9" w:rsidRPr="00D107AB">
        <w:rPr>
          <w:rFonts w:ascii="Sylfaen" w:hAnsi="Sylfaen"/>
          <w:i/>
          <w:iCs/>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6A128E6A" w14:textId="77777777" w:rsidR="00071D1C" w:rsidRPr="00D107AB" w:rsidRDefault="00071D1C" w:rsidP="00B46D58">
      <w:pPr>
        <w:widowControl w:val="0"/>
        <w:spacing w:after="160"/>
        <w:jc w:val="center"/>
        <w:rPr>
          <w:rFonts w:ascii="Sylfaen" w:hAnsi="Sylfaen"/>
          <w:b/>
          <w:i/>
          <w:iCs/>
        </w:rPr>
      </w:pPr>
      <w:r w:rsidRPr="00D107AB">
        <w:rPr>
          <w:rFonts w:ascii="Sylfaen" w:hAnsi="Sylfaen"/>
          <w:b/>
          <w:i/>
          <w:iCs/>
        </w:rPr>
        <w:t>3. ЦЕНА ДОГОВОРА И ПОРЯДОК ОПЛАТЫ</w:t>
      </w:r>
    </w:p>
    <w:p w14:paraId="64EE7B1B" w14:textId="77777777" w:rsidR="00071D1C" w:rsidRPr="00D107AB" w:rsidRDefault="00071D1C" w:rsidP="00B46D58">
      <w:pPr>
        <w:widowControl w:val="0"/>
        <w:tabs>
          <w:tab w:val="left" w:pos="1134"/>
        </w:tabs>
        <w:spacing w:after="160"/>
        <w:ind w:firstLine="567"/>
        <w:jc w:val="both"/>
        <w:rPr>
          <w:rFonts w:ascii="Sylfaen" w:hAnsi="Sylfaen"/>
          <w:i/>
          <w:iCs/>
        </w:rPr>
      </w:pPr>
      <w:r w:rsidRPr="00D107AB">
        <w:rPr>
          <w:rFonts w:ascii="Sylfaen" w:hAnsi="Sylfaen"/>
          <w:i/>
          <w:iCs/>
        </w:rPr>
        <w:t>3.</w:t>
      </w:r>
      <w:r w:rsidR="009D71F8" w:rsidRPr="00D107AB">
        <w:rPr>
          <w:rFonts w:ascii="Sylfaen" w:hAnsi="Sylfaen"/>
          <w:i/>
          <w:iCs/>
        </w:rPr>
        <w:t>1.</w:t>
      </w:r>
      <w:r w:rsidR="009D71F8" w:rsidRPr="00D107AB">
        <w:rPr>
          <w:rFonts w:ascii="Sylfaen" w:hAnsi="Sylfaen"/>
          <w:i/>
          <w:iCs/>
        </w:rPr>
        <w:tab/>
      </w:r>
      <w:r w:rsidRPr="00D107AB">
        <w:rPr>
          <w:rFonts w:ascii="Sylfaen" w:hAnsi="Sylfaen"/>
          <w:i/>
          <w:iCs/>
        </w:rPr>
        <w:t>Цена договора составляет ________</w:t>
      </w:r>
      <w:r w:rsidR="00C45B20" w:rsidRPr="00D107AB">
        <w:rPr>
          <w:rFonts w:ascii="Sylfaen" w:hAnsi="Sylfaen"/>
          <w:i/>
          <w:iCs/>
        </w:rPr>
        <w:t>_____</w:t>
      </w:r>
      <w:r w:rsidRPr="00D107AB">
        <w:rPr>
          <w:rFonts w:ascii="Sylfaen" w:hAnsi="Sylfaen"/>
          <w:i/>
          <w:iCs/>
        </w:rPr>
        <w:t>________ драмов Республики Армения, включая НДС</w:t>
      </w:r>
      <w:r w:rsidR="00D043FA" w:rsidRPr="00D107AB">
        <w:rPr>
          <w:rStyle w:val="af6"/>
          <w:rFonts w:ascii="Sylfaen" w:hAnsi="Sylfaen"/>
          <w:i/>
          <w:iCs/>
        </w:rPr>
        <w:footnoteReference w:customMarkFollows="1" w:id="22"/>
        <w:t>17</w:t>
      </w:r>
      <w:r w:rsidRPr="00D107AB">
        <w:rPr>
          <w:rFonts w:ascii="Sylfaen" w:hAnsi="Sylfaen"/>
          <w:i/>
          <w:iCs/>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2BF5ABA7" w14:textId="77777777" w:rsidR="00071D1C" w:rsidRPr="00D107AB" w:rsidRDefault="00071D1C" w:rsidP="00B46D58">
      <w:pPr>
        <w:widowControl w:val="0"/>
        <w:spacing w:after="160"/>
        <w:ind w:firstLine="567"/>
        <w:jc w:val="both"/>
        <w:rPr>
          <w:rFonts w:ascii="Sylfaen" w:hAnsi="Sylfaen" w:cs="Sylfaen"/>
          <w:i/>
          <w:iCs/>
        </w:rPr>
      </w:pPr>
      <w:r w:rsidRPr="00D107AB">
        <w:rPr>
          <w:rFonts w:ascii="Sylfaen" w:hAnsi="Sylfaen"/>
          <w:i/>
          <w:iCs/>
        </w:rPr>
        <w:t>Цена поставки товара стабильна, и Продавец не вправе требовать увеличения, а Покупатель — снижения этой цены.</w:t>
      </w:r>
    </w:p>
    <w:p w14:paraId="0AC6EE47" w14:textId="77777777" w:rsidR="00071D1C" w:rsidRPr="00D107AB" w:rsidRDefault="00071D1C" w:rsidP="00B46D58">
      <w:pPr>
        <w:widowControl w:val="0"/>
        <w:tabs>
          <w:tab w:val="left" w:pos="1134"/>
        </w:tabs>
        <w:spacing w:after="160"/>
        <w:ind w:firstLine="567"/>
        <w:jc w:val="both"/>
        <w:rPr>
          <w:rFonts w:ascii="Sylfaen" w:hAnsi="Sylfaen"/>
          <w:i/>
          <w:iCs/>
        </w:rPr>
      </w:pPr>
      <w:r w:rsidRPr="00D107AB">
        <w:rPr>
          <w:rFonts w:ascii="Sylfaen" w:hAnsi="Sylfaen"/>
          <w:i/>
          <w:iCs/>
        </w:rPr>
        <w:t>3.</w:t>
      </w:r>
      <w:r w:rsidR="009D71F8" w:rsidRPr="00D107AB">
        <w:rPr>
          <w:rFonts w:ascii="Sylfaen" w:hAnsi="Sylfaen"/>
          <w:i/>
          <w:iCs/>
        </w:rPr>
        <w:t>2.</w:t>
      </w:r>
      <w:r w:rsidR="009D71F8" w:rsidRPr="00D107AB">
        <w:rPr>
          <w:rFonts w:ascii="Sylfaen" w:hAnsi="Sylfaen"/>
          <w:i/>
          <w:iCs/>
        </w:rPr>
        <w:tab/>
      </w:r>
      <w:r w:rsidRPr="00D107AB">
        <w:rPr>
          <w:rFonts w:ascii="Sylfaen" w:hAnsi="Sylfaen"/>
          <w:i/>
          <w:iCs/>
        </w:rPr>
        <w:t>Покупатель перечи</w:t>
      </w:r>
      <w:r w:rsidR="00C45B20" w:rsidRPr="00D107AB">
        <w:rPr>
          <w:rFonts w:ascii="Sylfaen" w:hAnsi="Sylfaen"/>
          <w:i/>
          <w:iCs/>
        </w:rPr>
        <w:t>сляет сумму в размере до ______</w:t>
      </w:r>
      <w:r w:rsidRPr="00D107AB">
        <w:rPr>
          <w:rFonts w:ascii="Sylfaen" w:hAnsi="Sylfaen"/>
          <w:i/>
          <w:iCs/>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D107AB">
        <w:rPr>
          <w:rFonts w:ascii="Sylfaen" w:hAnsi="Sylfaen"/>
          <w:i/>
          <w:iCs/>
        </w:rPr>
        <w:t xml:space="preserve">При этом до полного погашения предоплаты платежи </w:t>
      </w:r>
      <w:r w:rsidR="00EC00EF" w:rsidRPr="00D107AB">
        <w:rPr>
          <w:rFonts w:ascii="Sylfaen" w:hAnsi="Sylfaen"/>
          <w:i/>
          <w:iCs/>
        </w:rPr>
        <w:t>Продавцу</w:t>
      </w:r>
      <w:r w:rsidR="0072587C" w:rsidRPr="00D107AB">
        <w:rPr>
          <w:rFonts w:ascii="Sylfaen" w:hAnsi="Sylfaen"/>
          <w:i/>
          <w:iCs/>
        </w:rPr>
        <w:t xml:space="preserve"> не производятся.</w:t>
      </w:r>
      <w:r w:rsidR="003C61D5" w:rsidRPr="00D107AB">
        <w:rPr>
          <w:rStyle w:val="af6"/>
          <w:rFonts w:ascii="Sylfaen" w:hAnsi="Sylfaen"/>
          <w:i/>
          <w:iCs/>
        </w:rPr>
        <w:footnoteReference w:customMarkFollows="1" w:id="23"/>
        <w:t>18</w:t>
      </w:r>
      <w:r w:rsidR="00C45B20" w:rsidRPr="00D107AB">
        <w:rPr>
          <w:rFonts w:ascii="Sylfaen" w:hAnsi="Sylfaen"/>
          <w:i/>
          <w:iCs/>
        </w:rPr>
        <w:t>.</w:t>
      </w:r>
    </w:p>
    <w:p w14:paraId="0CAFCDA6" w14:textId="77777777" w:rsidR="00071D1C" w:rsidRPr="00D107AB" w:rsidRDefault="00071D1C" w:rsidP="00B46D58">
      <w:pPr>
        <w:widowControl w:val="0"/>
        <w:tabs>
          <w:tab w:val="left" w:pos="1134"/>
        </w:tabs>
        <w:spacing w:after="160"/>
        <w:ind w:firstLine="567"/>
        <w:jc w:val="both"/>
        <w:rPr>
          <w:rFonts w:ascii="Sylfaen" w:hAnsi="Sylfaen"/>
          <w:i/>
          <w:iCs/>
          <w:lang w:val="hy-AM"/>
        </w:rPr>
      </w:pPr>
      <w:r w:rsidRPr="00D107AB">
        <w:rPr>
          <w:rFonts w:ascii="Sylfaen" w:hAnsi="Sylfaen"/>
          <w:i/>
          <w:iCs/>
        </w:rPr>
        <w:lastRenderedPageBreak/>
        <w:t>3.</w:t>
      </w:r>
      <w:r w:rsidR="005B2A24" w:rsidRPr="00D107AB">
        <w:rPr>
          <w:rFonts w:ascii="Sylfaen" w:hAnsi="Sylfaen"/>
          <w:i/>
          <w:iCs/>
        </w:rPr>
        <w:t>3.</w:t>
      </w:r>
      <w:r w:rsidR="005B2A24" w:rsidRPr="00D107AB">
        <w:rPr>
          <w:rFonts w:ascii="Sylfaen" w:hAnsi="Sylfaen"/>
          <w:i/>
          <w:iCs/>
        </w:rPr>
        <w:tab/>
      </w:r>
      <w:r w:rsidRPr="00D107AB">
        <w:rPr>
          <w:rFonts w:ascii="Sylfaen" w:hAnsi="Sylfaen"/>
          <w:i/>
          <w:iCs/>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D107AB">
        <w:rPr>
          <w:rFonts w:ascii="Sylfaen" w:hAnsi="Sylfaen" w:cs="Courier New"/>
          <w:i/>
          <w:iCs/>
          <w:lang w:val="en-US"/>
        </w:rPr>
        <w:t> </w:t>
      </w:r>
      <w:r w:rsidRPr="00D107AB">
        <w:rPr>
          <w:rFonts w:ascii="Sylfaen" w:hAnsi="Sylfaen"/>
          <w:i/>
          <w:iCs/>
        </w:rPr>
        <w:t xml:space="preserve">расчетный счет Продавца. Перечисление денежных средств производится на основании акта приема-передачи </w:t>
      </w:r>
      <w:r w:rsidR="0044370A" w:rsidRPr="00D107AB">
        <w:rPr>
          <w:rFonts w:ascii="Sylfaen" w:hAnsi="Sylfaen"/>
          <w:i/>
          <w:iCs/>
        </w:rPr>
        <w:t>в течение месяцев, предусмотренных</w:t>
      </w:r>
      <w:r w:rsidR="0044370A" w:rsidRPr="00D107AB" w:rsidDel="0044370A">
        <w:rPr>
          <w:rFonts w:ascii="Sylfaen" w:hAnsi="Sylfaen"/>
          <w:i/>
          <w:iCs/>
        </w:rPr>
        <w:t xml:space="preserve"> </w:t>
      </w:r>
      <w:r w:rsidRPr="00D107AB">
        <w:rPr>
          <w:rFonts w:ascii="Sylfaen" w:hAnsi="Sylfaen"/>
          <w:i/>
          <w:iCs/>
        </w:rPr>
        <w:t>графиком оплаты договора (Приложение № 2, но</w:t>
      </w:r>
      <w:r w:rsidR="00C45B20" w:rsidRPr="00D107AB">
        <w:rPr>
          <w:rFonts w:ascii="Sylfaen" w:hAnsi="Sylfaen" w:cs="Courier New"/>
          <w:i/>
          <w:iCs/>
          <w:lang w:val="en-US"/>
        </w:rPr>
        <w:t> </w:t>
      </w:r>
      <w:r w:rsidRPr="00D107AB">
        <w:rPr>
          <w:rFonts w:ascii="Sylfaen" w:hAnsi="Sylfaen"/>
          <w:i/>
          <w:iCs/>
        </w:rPr>
        <w:t xml:space="preserve">не позднее чем до </w:t>
      </w:r>
      <w:r w:rsidR="001762F4" w:rsidRPr="00D107AB">
        <w:rPr>
          <w:rFonts w:ascii="Sylfaen" w:hAnsi="Sylfaen"/>
          <w:i/>
          <w:iCs/>
        </w:rPr>
        <w:t xml:space="preserve"> ---</w:t>
      </w:r>
      <w:r w:rsidR="0044370A" w:rsidRPr="00D107AB">
        <w:rPr>
          <w:rFonts w:ascii="Sylfaen" w:hAnsi="Sylfaen"/>
          <w:i/>
          <w:iCs/>
        </w:rPr>
        <w:t>ого</w:t>
      </w:r>
      <w:r w:rsidR="0044370A" w:rsidRPr="00D107AB">
        <w:rPr>
          <w:rFonts w:ascii="Sylfaen" w:hAnsi="Sylfaen"/>
          <w:i/>
          <w:iCs/>
          <w:lang w:val="hy-AM"/>
        </w:rPr>
        <w:t xml:space="preserve"> </w:t>
      </w:r>
      <w:r w:rsidRPr="00D107AB">
        <w:rPr>
          <w:rFonts w:ascii="Sylfaen" w:hAnsi="Sylfaen"/>
          <w:i/>
          <w:iCs/>
        </w:rPr>
        <w:t xml:space="preserve">декабря данного года. </w:t>
      </w:r>
    </w:p>
    <w:p w14:paraId="4F710117" w14:textId="77777777" w:rsidR="00232E31" w:rsidRPr="00D107AB" w:rsidRDefault="00232E31" w:rsidP="00B46D58">
      <w:pPr>
        <w:widowControl w:val="0"/>
        <w:tabs>
          <w:tab w:val="left" w:pos="1134"/>
        </w:tabs>
        <w:spacing w:after="160"/>
        <w:ind w:firstLine="567"/>
        <w:jc w:val="both"/>
        <w:rPr>
          <w:rFonts w:ascii="Sylfaen" w:hAnsi="Sylfaen"/>
          <w:i/>
          <w:iCs/>
          <w:lang w:val="hy-AM"/>
        </w:rPr>
      </w:pPr>
      <w:r w:rsidRPr="00D107AB">
        <w:rPr>
          <w:rFonts w:ascii="Sylfaen" w:hAnsi="Sylfaen"/>
          <w:i/>
          <w:iCs/>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D107AB">
        <w:rPr>
          <w:rFonts w:ascii="Sylfaen" w:hAnsi="Sylfaen"/>
          <w:i/>
          <w:iCs/>
          <w:vertAlign w:val="superscript"/>
          <w:lang w:val="hy-AM"/>
        </w:rPr>
        <w:t>17,1</w:t>
      </w:r>
      <w:r w:rsidRPr="00D107AB">
        <w:rPr>
          <w:rFonts w:ascii="Sylfaen" w:hAnsi="Sylfaen"/>
          <w:i/>
          <w:iCs/>
          <w:lang w:val="hy-AM"/>
        </w:rPr>
        <w:t>.</w:t>
      </w:r>
    </w:p>
    <w:p w14:paraId="3D43BA81" w14:textId="77777777" w:rsidR="00071D1C" w:rsidRPr="00D107AB" w:rsidRDefault="00071D1C" w:rsidP="00B46D58">
      <w:pPr>
        <w:widowControl w:val="0"/>
        <w:spacing w:after="160"/>
        <w:ind w:firstLine="720"/>
        <w:jc w:val="both"/>
        <w:rPr>
          <w:rFonts w:ascii="Sylfaen" w:hAnsi="Sylfaen" w:cs="Sylfaen"/>
          <w:i/>
          <w:iCs/>
          <w:u w:val="single"/>
          <w:lang w:val="hy-AM"/>
        </w:rPr>
      </w:pPr>
    </w:p>
    <w:p w14:paraId="6A56B6F6" w14:textId="77777777" w:rsidR="00071D1C" w:rsidRPr="00D107AB" w:rsidRDefault="00071D1C" w:rsidP="00B46D58">
      <w:pPr>
        <w:widowControl w:val="0"/>
        <w:spacing w:after="160"/>
        <w:jc w:val="center"/>
        <w:rPr>
          <w:rFonts w:ascii="Sylfaen" w:hAnsi="Sylfaen"/>
          <w:b/>
          <w:i/>
          <w:iCs/>
        </w:rPr>
      </w:pPr>
      <w:r w:rsidRPr="00D107AB">
        <w:rPr>
          <w:rFonts w:ascii="Sylfaen" w:hAnsi="Sylfaen"/>
          <w:b/>
          <w:i/>
          <w:iCs/>
        </w:rPr>
        <w:t>4. КАЧЕСТВО И ГАРАНТИЯ ТОВАРА</w:t>
      </w:r>
    </w:p>
    <w:p w14:paraId="1BB5DBE1" w14:textId="77777777" w:rsidR="00071D1C" w:rsidRPr="00D107AB" w:rsidRDefault="00071D1C" w:rsidP="00B46D58">
      <w:pPr>
        <w:widowControl w:val="0"/>
        <w:tabs>
          <w:tab w:val="left" w:pos="1134"/>
        </w:tabs>
        <w:spacing w:after="160"/>
        <w:ind w:firstLine="567"/>
        <w:jc w:val="both"/>
        <w:rPr>
          <w:rFonts w:ascii="Sylfaen" w:hAnsi="Sylfaen"/>
          <w:i/>
          <w:iCs/>
        </w:rPr>
      </w:pPr>
      <w:r w:rsidRPr="00D107AB">
        <w:rPr>
          <w:rFonts w:ascii="Sylfaen" w:hAnsi="Sylfaen"/>
          <w:i/>
          <w:iCs/>
        </w:rPr>
        <w:t>4.</w:t>
      </w:r>
      <w:r w:rsidR="009D71F8" w:rsidRPr="00D107AB">
        <w:rPr>
          <w:rFonts w:ascii="Sylfaen" w:hAnsi="Sylfaen"/>
          <w:i/>
          <w:iCs/>
        </w:rPr>
        <w:t>1.</w:t>
      </w:r>
      <w:r w:rsidR="009D71F8" w:rsidRPr="00D107AB">
        <w:rPr>
          <w:rFonts w:ascii="Sylfaen" w:hAnsi="Sylfaen"/>
          <w:i/>
          <w:iCs/>
        </w:rPr>
        <w:tab/>
      </w:r>
      <w:r w:rsidRPr="00D107AB">
        <w:rPr>
          <w:rFonts w:ascii="Sylfaen" w:hAnsi="Sylfaen"/>
          <w:i/>
          <w:iCs/>
        </w:rPr>
        <w:t>Продавец гарантирует соответствие качества поставленного товара требованиям государственного стандарта.</w:t>
      </w:r>
    </w:p>
    <w:p w14:paraId="2AC0F86B" w14:textId="77777777" w:rsidR="009E45F3" w:rsidRPr="00D107AB" w:rsidRDefault="00071D1C" w:rsidP="00B46D58">
      <w:pPr>
        <w:widowControl w:val="0"/>
        <w:tabs>
          <w:tab w:val="left" w:pos="1134"/>
        </w:tabs>
        <w:spacing w:after="160"/>
        <w:ind w:firstLine="567"/>
        <w:jc w:val="both"/>
        <w:rPr>
          <w:rFonts w:ascii="Sylfaen" w:hAnsi="Sylfaen" w:cs="Sylfaen"/>
          <w:i/>
          <w:iCs/>
        </w:rPr>
      </w:pPr>
      <w:r w:rsidRPr="00D107AB">
        <w:rPr>
          <w:rFonts w:ascii="Sylfaen" w:hAnsi="Sylfaen"/>
          <w:i/>
          <w:iCs/>
        </w:rPr>
        <w:t>4.</w:t>
      </w:r>
      <w:r w:rsidR="009D71F8" w:rsidRPr="00D107AB">
        <w:rPr>
          <w:rFonts w:ascii="Sylfaen" w:hAnsi="Sylfaen"/>
          <w:i/>
          <w:iCs/>
        </w:rPr>
        <w:t>2.</w:t>
      </w:r>
      <w:r w:rsidR="009D71F8" w:rsidRPr="00D107AB">
        <w:rPr>
          <w:rFonts w:ascii="Sylfaen" w:hAnsi="Sylfaen"/>
          <w:i/>
          <w:iCs/>
        </w:rPr>
        <w:tab/>
      </w:r>
      <w:r w:rsidRPr="00D107AB">
        <w:rPr>
          <w:rFonts w:ascii="Sylfaen" w:hAnsi="Sylfaen"/>
          <w:i/>
          <w:iCs/>
        </w:rPr>
        <w:t>Для товаров, являющихся основным средством, гарантийным сроком устанавливается _____</w:t>
      </w:r>
      <w:r w:rsidR="00C45B20" w:rsidRPr="00D107AB">
        <w:rPr>
          <w:rFonts w:ascii="Sylfaen" w:hAnsi="Sylfaen"/>
          <w:i/>
          <w:iCs/>
        </w:rPr>
        <w:t>________</w:t>
      </w:r>
      <w:r w:rsidRPr="00D107AB">
        <w:rPr>
          <w:rFonts w:ascii="Sylfaen" w:hAnsi="Sylfaen"/>
          <w:i/>
          <w:iCs/>
        </w:rPr>
        <w:t>___ календарных дней со дня, следующего за днем принятия товара Покупателем.</w:t>
      </w:r>
      <w:r w:rsidR="00AA7117" w:rsidRPr="00D107AB">
        <w:rPr>
          <w:rFonts w:ascii="Sylfaen" w:hAnsi="Sylfaen"/>
          <w:i/>
          <w:iCs/>
        </w:rPr>
        <w:t xml:space="preserve"> </w:t>
      </w:r>
      <w:r w:rsidRPr="00D107AB">
        <w:rPr>
          <w:rFonts w:ascii="Sylfaen" w:hAnsi="Sylfaen"/>
          <w:i/>
          <w:iCs/>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D107AB">
        <w:rPr>
          <w:rStyle w:val="af6"/>
          <w:rFonts w:ascii="Sylfaen" w:hAnsi="Sylfaen"/>
          <w:i/>
          <w:iCs/>
        </w:rPr>
        <w:footnoteReference w:customMarkFollows="1" w:id="24"/>
        <w:t>19</w:t>
      </w:r>
      <w:r w:rsidRPr="00D107AB">
        <w:rPr>
          <w:rFonts w:ascii="Sylfaen" w:hAnsi="Sylfaen"/>
          <w:i/>
          <w:iCs/>
        </w:rPr>
        <w:t>.</w:t>
      </w:r>
    </w:p>
    <w:p w14:paraId="4806E4C2" w14:textId="77777777" w:rsidR="009E45F3" w:rsidRPr="00D107AB" w:rsidRDefault="009E45F3" w:rsidP="00B46D58">
      <w:pPr>
        <w:widowControl w:val="0"/>
        <w:spacing w:after="160"/>
        <w:jc w:val="center"/>
        <w:rPr>
          <w:rFonts w:ascii="Sylfaen" w:hAnsi="Sylfaen"/>
          <w:b/>
          <w:i/>
          <w:iCs/>
        </w:rPr>
      </w:pPr>
      <w:r w:rsidRPr="00D107AB">
        <w:rPr>
          <w:rFonts w:ascii="Sylfaen" w:hAnsi="Sylfaen"/>
          <w:b/>
          <w:i/>
          <w:iCs/>
        </w:rPr>
        <w:t>5. ПЕРЕДАЧА И ПРИЕМ ТОВАРА</w:t>
      </w:r>
    </w:p>
    <w:p w14:paraId="4B82AFAE" w14:textId="77777777" w:rsidR="009E45F3" w:rsidRPr="00D107AB" w:rsidRDefault="009E45F3" w:rsidP="00B46D58">
      <w:pPr>
        <w:widowControl w:val="0"/>
        <w:tabs>
          <w:tab w:val="left" w:pos="1134"/>
        </w:tabs>
        <w:spacing w:after="160"/>
        <w:ind w:firstLine="567"/>
        <w:jc w:val="both"/>
        <w:rPr>
          <w:rFonts w:ascii="Sylfaen" w:hAnsi="Sylfaen"/>
          <w:i/>
          <w:iCs/>
        </w:rPr>
      </w:pPr>
      <w:r w:rsidRPr="00D107AB">
        <w:rPr>
          <w:rFonts w:ascii="Sylfaen" w:hAnsi="Sylfaen"/>
          <w:i/>
          <w:iCs/>
        </w:rPr>
        <w:t>5.</w:t>
      </w:r>
      <w:r w:rsidR="009D71F8" w:rsidRPr="00D107AB">
        <w:rPr>
          <w:rFonts w:ascii="Sylfaen" w:hAnsi="Sylfaen"/>
          <w:i/>
          <w:iCs/>
        </w:rPr>
        <w:t>1.</w:t>
      </w:r>
      <w:r w:rsidR="009D71F8" w:rsidRPr="00D107AB">
        <w:rPr>
          <w:rFonts w:ascii="Sylfaen" w:hAnsi="Sylfaen"/>
          <w:i/>
          <w:iCs/>
        </w:rPr>
        <w:tab/>
      </w:r>
      <w:r w:rsidRPr="00D107AB">
        <w:rPr>
          <w:rFonts w:ascii="Sylfaen" w:hAnsi="Sylfaen"/>
          <w:i/>
          <w:iCs/>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D107AB">
        <w:rPr>
          <w:rFonts w:ascii="Sylfaen" w:hAnsi="Sylfaen"/>
          <w:i/>
          <w:iCs/>
        </w:rPr>
        <w:t>ием даты составления документа.</w:t>
      </w:r>
    </w:p>
    <w:p w14:paraId="6F9A91CE" w14:textId="77777777" w:rsidR="00CE1E11" w:rsidRPr="00D107AB" w:rsidRDefault="00CE1E11" w:rsidP="00CE1E11">
      <w:pPr>
        <w:widowControl w:val="0"/>
        <w:spacing w:after="160"/>
        <w:ind w:firstLine="567"/>
        <w:jc w:val="both"/>
        <w:rPr>
          <w:rFonts w:ascii="Sylfaen" w:hAnsi="Sylfaen" w:cs="Sylfaen"/>
          <w:i/>
          <w:iCs/>
        </w:rPr>
      </w:pPr>
      <w:r w:rsidRPr="00D107AB">
        <w:rPr>
          <w:rFonts w:ascii="Sylfaen" w:hAnsi="Sylfaen"/>
          <w:i/>
          <w:iCs/>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17D885BF" w14:textId="77777777" w:rsidR="001E4776" w:rsidRPr="00D107AB" w:rsidRDefault="001E4776" w:rsidP="00CE1E11">
      <w:pPr>
        <w:widowControl w:val="0"/>
        <w:tabs>
          <w:tab w:val="left" w:pos="1134"/>
        </w:tabs>
        <w:spacing w:after="160"/>
        <w:ind w:firstLine="567"/>
        <w:jc w:val="both"/>
        <w:rPr>
          <w:rFonts w:ascii="Sylfaen" w:hAnsi="Sylfaen" w:cs="Sylfaen"/>
          <w:i/>
          <w:iCs/>
        </w:rPr>
      </w:pPr>
      <w:r w:rsidRPr="00D107AB">
        <w:rPr>
          <w:rFonts w:ascii="Sylfaen" w:hAnsi="Sylfaen"/>
          <w:i/>
          <w:iCs/>
        </w:rPr>
        <w:t>5.2.</w:t>
      </w:r>
      <w:r w:rsidRPr="00D107AB">
        <w:rPr>
          <w:rFonts w:ascii="Sylfaen" w:hAnsi="Sylfaen"/>
          <w:i/>
          <w:iCs/>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688FB83E" w14:textId="77777777" w:rsidR="001E4776" w:rsidRPr="00D107AB" w:rsidRDefault="001E4776" w:rsidP="00AA6428">
      <w:pPr>
        <w:widowControl w:val="0"/>
        <w:tabs>
          <w:tab w:val="left" w:pos="1134"/>
        </w:tabs>
        <w:spacing w:after="160"/>
        <w:ind w:firstLine="567"/>
        <w:jc w:val="both"/>
        <w:rPr>
          <w:rFonts w:ascii="Sylfaen" w:hAnsi="Sylfaen" w:cs="Sylfaen"/>
          <w:i/>
          <w:iCs/>
        </w:rPr>
      </w:pPr>
      <w:r w:rsidRPr="00D107AB">
        <w:rPr>
          <w:rFonts w:ascii="Sylfaen" w:hAnsi="Sylfaen"/>
          <w:i/>
          <w:iCs/>
        </w:rPr>
        <w:lastRenderedPageBreak/>
        <w:t>а)</w:t>
      </w:r>
      <w:r w:rsidRPr="00D107AB">
        <w:rPr>
          <w:rFonts w:ascii="Sylfaen" w:hAnsi="Sylfaen"/>
          <w:i/>
          <w:iCs/>
        </w:rPr>
        <w:tab/>
        <w:t>для урегулирования вопроса предпринимает меры, предусмотренные договором для подобной ситуации;</w:t>
      </w:r>
    </w:p>
    <w:p w14:paraId="6C9C03C7" w14:textId="77777777" w:rsidR="001E4776" w:rsidRPr="00D107AB" w:rsidRDefault="001E4776" w:rsidP="00AA6428">
      <w:pPr>
        <w:widowControl w:val="0"/>
        <w:tabs>
          <w:tab w:val="left" w:pos="1134"/>
        </w:tabs>
        <w:spacing w:after="160"/>
        <w:ind w:firstLine="567"/>
        <w:jc w:val="both"/>
        <w:rPr>
          <w:rFonts w:ascii="Sylfaen" w:hAnsi="Sylfaen" w:cs="Sylfaen"/>
          <w:i/>
          <w:iCs/>
        </w:rPr>
      </w:pPr>
      <w:r w:rsidRPr="00D107AB">
        <w:rPr>
          <w:rFonts w:ascii="Sylfaen" w:hAnsi="Sylfaen"/>
          <w:i/>
          <w:iCs/>
        </w:rPr>
        <w:t>б)</w:t>
      </w:r>
      <w:r w:rsidRPr="00D107AB">
        <w:rPr>
          <w:rFonts w:ascii="Sylfaen" w:hAnsi="Sylfaen"/>
          <w:i/>
          <w:iCs/>
        </w:rPr>
        <w:tab/>
        <w:t>в отношении Продавца применяет меры ответственности, предусмотренные договором.</w:t>
      </w:r>
    </w:p>
    <w:p w14:paraId="3849E0A8" w14:textId="77777777" w:rsidR="00371CF8" w:rsidRPr="00D107AB" w:rsidRDefault="00CB1211" w:rsidP="00371CF8">
      <w:pPr>
        <w:widowControl w:val="0"/>
        <w:tabs>
          <w:tab w:val="left" w:pos="1134"/>
        </w:tabs>
        <w:spacing w:after="160"/>
        <w:ind w:firstLine="567"/>
        <w:jc w:val="both"/>
        <w:rPr>
          <w:rFonts w:ascii="Sylfaen" w:hAnsi="Sylfaen"/>
          <w:i/>
          <w:iCs/>
        </w:rPr>
      </w:pPr>
      <w:r w:rsidRPr="00D107AB">
        <w:rPr>
          <w:rFonts w:ascii="Sylfaen" w:hAnsi="Sylfaen"/>
          <w:i/>
          <w:iCs/>
        </w:rPr>
        <w:t>5</w:t>
      </w:r>
      <w:r w:rsidR="009123CA" w:rsidRPr="00D107AB">
        <w:rPr>
          <w:rFonts w:ascii="Sylfaen" w:hAnsi="Sylfaen"/>
          <w:i/>
          <w:iCs/>
        </w:rPr>
        <w:t>.</w:t>
      </w:r>
      <w:r w:rsidR="005B2A24" w:rsidRPr="00D107AB">
        <w:rPr>
          <w:rFonts w:ascii="Sylfaen" w:hAnsi="Sylfaen"/>
          <w:i/>
          <w:iCs/>
        </w:rPr>
        <w:t>3.</w:t>
      </w:r>
      <w:r w:rsidR="005B2A24" w:rsidRPr="00D107AB">
        <w:rPr>
          <w:rFonts w:ascii="Sylfaen" w:hAnsi="Sylfaen"/>
          <w:i/>
          <w:iCs/>
        </w:rPr>
        <w:tab/>
      </w:r>
      <w:r w:rsidR="00371CF8" w:rsidRPr="00D107AB">
        <w:rPr>
          <w:rFonts w:ascii="Sylfaen" w:hAnsi="Sylfaen"/>
          <w:i/>
          <w:iCs/>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053C4E26" w14:textId="77777777" w:rsidR="00371CF8" w:rsidRPr="00D107AB" w:rsidRDefault="00371CF8" w:rsidP="00371CF8">
      <w:pPr>
        <w:widowControl w:val="0"/>
        <w:tabs>
          <w:tab w:val="left" w:pos="1134"/>
        </w:tabs>
        <w:spacing w:after="160"/>
        <w:ind w:firstLine="567"/>
        <w:jc w:val="both"/>
        <w:rPr>
          <w:rFonts w:ascii="Sylfaen" w:hAnsi="Sylfaen" w:cs="Sylfaen"/>
          <w:i/>
          <w:iCs/>
        </w:rPr>
      </w:pPr>
      <w:r w:rsidRPr="00D107AB">
        <w:rPr>
          <w:rFonts w:ascii="Sylfaen" w:hAnsi="Sylfaen"/>
          <w:i/>
          <w:iCs/>
        </w:rPr>
        <w:t>5.4.</w:t>
      </w:r>
      <w:r w:rsidRPr="00D107AB">
        <w:rPr>
          <w:rFonts w:ascii="Sylfaen" w:hAnsi="Sylfaen"/>
          <w:i/>
          <w:iCs/>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758EB55C" w14:textId="77777777" w:rsidR="00BE5F44" w:rsidRPr="00D107AB" w:rsidRDefault="00BE5F44" w:rsidP="00B46D58">
      <w:pPr>
        <w:widowControl w:val="0"/>
        <w:tabs>
          <w:tab w:val="left" w:pos="1134"/>
        </w:tabs>
        <w:spacing w:after="160"/>
        <w:ind w:firstLine="567"/>
        <w:jc w:val="both"/>
        <w:rPr>
          <w:rFonts w:ascii="Sylfaen" w:hAnsi="Sylfaen"/>
          <w:i/>
          <w:iCs/>
        </w:rPr>
      </w:pPr>
    </w:p>
    <w:p w14:paraId="7ED0750B" w14:textId="77777777" w:rsidR="009123CA" w:rsidRPr="00D107AB" w:rsidRDefault="009123CA" w:rsidP="00B46D58">
      <w:pPr>
        <w:widowControl w:val="0"/>
        <w:spacing w:after="160"/>
        <w:jc w:val="center"/>
        <w:rPr>
          <w:rFonts w:ascii="Sylfaen" w:hAnsi="Sylfaen"/>
          <w:b/>
          <w:i/>
          <w:iCs/>
        </w:rPr>
      </w:pPr>
      <w:r w:rsidRPr="00D107AB">
        <w:rPr>
          <w:rFonts w:ascii="Sylfaen" w:hAnsi="Sylfaen"/>
          <w:b/>
          <w:i/>
          <w:iCs/>
        </w:rPr>
        <w:t>6. ОТВЕТСТВЕННОСТЬ СТОРОН</w:t>
      </w:r>
    </w:p>
    <w:p w14:paraId="1E27131F" w14:textId="77777777" w:rsidR="009123CA" w:rsidRPr="00D107AB" w:rsidRDefault="009123CA" w:rsidP="00B46D58">
      <w:pPr>
        <w:widowControl w:val="0"/>
        <w:tabs>
          <w:tab w:val="left" w:pos="1134"/>
        </w:tabs>
        <w:spacing w:after="160"/>
        <w:ind w:firstLine="567"/>
        <w:jc w:val="both"/>
        <w:rPr>
          <w:rFonts w:ascii="Sylfaen" w:hAnsi="Sylfaen"/>
          <w:i/>
          <w:iCs/>
        </w:rPr>
      </w:pPr>
      <w:r w:rsidRPr="00D107AB">
        <w:rPr>
          <w:rFonts w:ascii="Sylfaen" w:hAnsi="Sylfaen"/>
          <w:i/>
          <w:iCs/>
        </w:rPr>
        <w:t>6.</w:t>
      </w:r>
      <w:r w:rsidR="009D71F8" w:rsidRPr="00D107AB">
        <w:rPr>
          <w:rFonts w:ascii="Sylfaen" w:hAnsi="Sylfaen"/>
          <w:i/>
          <w:iCs/>
        </w:rPr>
        <w:t>1.</w:t>
      </w:r>
      <w:r w:rsidR="009D71F8" w:rsidRPr="00D107AB">
        <w:rPr>
          <w:rFonts w:ascii="Sylfaen" w:hAnsi="Sylfaen"/>
          <w:i/>
          <w:iCs/>
        </w:rPr>
        <w:tab/>
      </w:r>
      <w:r w:rsidRPr="00D107AB">
        <w:rPr>
          <w:rFonts w:ascii="Sylfaen" w:hAnsi="Sylfaen"/>
          <w:i/>
          <w:iCs/>
        </w:rPr>
        <w:t>Продавец несет ответственность за качество переданного товара и соблюдение предусмотренных договором сроков поставки.</w:t>
      </w:r>
    </w:p>
    <w:p w14:paraId="5C1543EF" w14:textId="77777777" w:rsidR="009123CA" w:rsidRPr="00D107AB" w:rsidRDefault="009123CA" w:rsidP="00B46D58">
      <w:pPr>
        <w:widowControl w:val="0"/>
        <w:tabs>
          <w:tab w:val="left" w:pos="1134"/>
        </w:tabs>
        <w:spacing w:after="160"/>
        <w:ind w:firstLine="567"/>
        <w:jc w:val="both"/>
        <w:rPr>
          <w:rFonts w:ascii="Sylfaen" w:hAnsi="Sylfaen"/>
          <w:i/>
          <w:iCs/>
        </w:rPr>
      </w:pPr>
      <w:r w:rsidRPr="00D107AB">
        <w:rPr>
          <w:rFonts w:ascii="Sylfaen" w:hAnsi="Sylfaen"/>
          <w:i/>
          <w:iCs/>
        </w:rPr>
        <w:t>6.</w:t>
      </w:r>
      <w:r w:rsidR="009D71F8" w:rsidRPr="00D107AB">
        <w:rPr>
          <w:rFonts w:ascii="Sylfaen" w:hAnsi="Sylfaen"/>
          <w:i/>
          <w:iCs/>
        </w:rPr>
        <w:t>2.</w:t>
      </w:r>
      <w:r w:rsidR="009D71F8" w:rsidRPr="00D107AB">
        <w:rPr>
          <w:rFonts w:ascii="Sylfaen" w:hAnsi="Sylfaen"/>
          <w:i/>
          <w:iCs/>
        </w:rPr>
        <w:tab/>
      </w:r>
      <w:r w:rsidRPr="00D107AB">
        <w:rPr>
          <w:rFonts w:ascii="Sylfaen" w:hAnsi="Sylfaen"/>
          <w:i/>
          <w:iCs/>
        </w:rPr>
        <w:t>В случае нарушения Продавцом предусмотренных договором сроков поставки товара с Продавца за каждый просроченный</w:t>
      </w:r>
      <w:r w:rsidR="00E91A69" w:rsidRPr="00D107AB">
        <w:rPr>
          <w:rFonts w:ascii="Sylfaen" w:hAnsi="Sylfaen"/>
          <w:i/>
          <w:iCs/>
        </w:rPr>
        <w:t xml:space="preserve"> рабочий</w:t>
      </w:r>
      <w:r w:rsidRPr="00D107AB">
        <w:rPr>
          <w:rFonts w:ascii="Sylfaen" w:hAnsi="Sylfaen"/>
          <w:i/>
          <w:iCs/>
        </w:rPr>
        <w:t xml:space="preserve"> день взимается пеня в размере 0,05 (ноль целых пять сотых) процента от цены подлежащего поставке, но не поставленного товара.</w:t>
      </w:r>
    </w:p>
    <w:p w14:paraId="36DC0017" w14:textId="77777777" w:rsidR="009123CA" w:rsidRPr="00D107AB" w:rsidRDefault="009123CA" w:rsidP="00B46D58">
      <w:pPr>
        <w:widowControl w:val="0"/>
        <w:tabs>
          <w:tab w:val="left" w:pos="1134"/>
        </w:tabs>
        <w:spacing w:after="160"/>
        <w:ind w:firstLine="567"/>
        <w:jc w:val="both"/>
        <w:rPr>
          <w:rFonts w:ascii="Sylfaen" w:hAnsi="Sylfaen"/>
          <w:i/>
          <w:iCs/>
        </w:rPr>
      </w:pPr>
      <w:r w:rsidRPr="00D107AB">
        <w:rPr>
          <w:rFonts w:ascii="Sylfaen" w:hAnsi="Sylfaen"/>
          <w:i/>
          <w:iCs/>
        </w:rPr>
        <w:t>6.</w:t>
      </w:r>
      <w:r w:rsidR="005B2A24" w:rsidRPr="00D107AB">
        <w:rPr>
          <w:rFonts w:ascii="Sylfaen" w:hAnsi="Sylfaen"/>
          <w:i/>
          <w:iCs/>
        </w:rPr>
        <w:t>3.</w:t>
      </w:r>
      <w:r w:rsidR="005B2A24" w:rsidRPr="00D107AB">
        <w:rPr>
          <w:rFonts w:ascii="Sylfaen" w:hAnsi="Sylfaen"/>
          <w:i/>
          <w:iCs/>
        </w:rPr>
        <w:tab/>
      </w:r>
      <w:r w:rsidRPr="00D107AB">
        <w:rPr>
          <w:rFonts w:ascii="Sylfaen" w:hAnsi="Sylfaen"/>
          <w:i/>
          <w:iCs/>
        </w:rPr>
        <w:t>В каждом случае поставки товара, не соответствующего указанной в</w:t>
      </w:r>
      <w:r w:rsidR="00D52566" w:rsidRPr="00D107AB">
        <w:rPr>
          <w:rFonts w:ascii="Sylfaen" w:hAnsi="Sylfaen" w:cs="Courier New"/>
          <w:i/>
          <w:iCs/>
          <w:lang w:val="en-US"/>
        </w:rPr>
        <w:t> </w:t>
      </w:r>
      <w:r w:rsidRPr="00D107AB">
        <w:rPr>
          <w:rFonts w:ascii="Sylfaen" w:hAnsi="Sylfaen"/>
          <w:i/>
          <w:iCs/>
        </w:rPr>
        <w:t>пункте 1.</w:t>
      </w:r>
      <w:r w:rsidR="009D71F8" w:rsidRPr="00D107AB">
        <w:rPr>
          <w:rFonts w:ascii="Sylfaen" w:hAnsi="Sylfaen"/>
          <w:i/>
          <w:iCs/>
        </w:rPr>
        <w:t>1.</w:t>
      </w:r>
      <w:r w:rsidR="009D71F8" w:rsidRPr="00D107AB">
        <w:rPr>
          <w:rFonts w:ascii="Sylfaen" w:hAnsi="Sylfaen"/>
          <w:i/>
          <w:iCs/>
        </w:rPr>
        <w:tab/>
      </w:r>
      <w:r w:rsidRPr="00D107AB">
        <w:rPr>
          <w:rFonts w:ascii="Sylfaen" w:hAnsi="Sylfaen"/>
          <w:i/>
          <w:iCs/>
        </w:rPr>
        <w:t>договора технической характеристике, с Продавца взимается штраф в размере 0,5 (ноль целых пять десятых) процента от цены договора</w:t>
      </w:r>
      <w:r w:rsidR="00803ED8" w:rsidRPr="00D107AB">
        <w:rPr>
          <w:rStyle w:val="af6"/>
          <w:rFonts w:ascii="Sylfaen" w:hAnsi="Sylfaen"/>
          <w:i/>
          <w:iCs/>
        </w:rPr>
        <w:footnoteReference w:customMarkFollows="1" w:id="25"/>
        <w:t>20</w:t>
      </w:r>
      <w:r w:rsidRPr="00D107AB">
        <w:rPr>
          <w:rFonts w:ascii="Sylfaen" w:hAnsi="Sylfaen"/>
          <w:i/>
          <w:iCs/>
        </w:rPr>
        <w:t>.</w:t>
      </w:r>
      <w:r w:rsidR="00DF0BD2" w:rsidRPr="00D107AB">
        <w:rPr>
          <w:rFonts w:ascii="Sylfaen" w:hAnsi="Sylfaen"/>
          <w:i/>
          <w:iCs/>
        </w:rPr>
        <w:t xml:space="preserve"> При этом</w:t>
      </w:r>
      <w:r w:rsidR="00DF0BD2" w:rsidRPr="00D107AB">
        <w:rPr>
          <w:rFonts w:ascii="Sylfaen" w:hAnsi="Sylfaen"/>
          <w:i/>
          <w:iCs/>
          <w:lang w:val="hy-AM"/>
        </w:rPr>
        <w:t>,</w:t>
      </w:r>
      <w:r w:rsidR="00DF0BD2" w:rsidRPr="00D107AB">
        <w:rPr>
          <w:rFonts w:ascii="Sylfaen" w:hAnsi="Sylfaen"/>
          <w:i/>
          <w:iCs/>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30FC4B26" w14:textId="77777777" w:rsidR="0094684E" w:rsidRPr="00D107AB" w:rsidRDefault="0094684E" w:rsidP="00B46D58">
      <w:pPr>
        <w:widowControl w:val="0"/>
        <w:tabs>
          <w:tab w:val="left" w:pos="1134"/>
        </w:tabs>
        <w:spacing w:after="160"/>
        <w:ind w:firstLine="567"/>
        <w:jc w:val="both"/>
        <w:rPr>
          <w:rFonts w:ascii="Sylfaen" w:hAnsi="Sylfaen"/>
          <w:i/>
          <w:iCs/>
        </w:rPr>
      </w:pPr>
      <w:r w:rsidRPr="00D107AB">
        <w:rPr>
          <w:rFonts w:ascii="Sylfaen" w:hAnsi="Sylfaen"/>
          <w:i/>
          <w:iCs/>
        </w:rPr>
        <w:t>6.</w:t>
      </w:r>
      <w:r w:rsidR="00552934" w:rsidRPr="00D107AB">
        <w:rPr>
          <w:rFonts w:ascii="Sylfaen" w:hAnsi="Sylfaen"/>
          <w:i/>
          <w:iCs/>
        </w:rPr>
        <w:t>4.</w:t>
      </w:r>
      <w:r w:rsidR="00552934" w:rsidRPr="00D107AB">
        <w:rPr>
          <w:rFonts w:ascii="Sylfaen" w:hAnsi="Sylfaen"/>
          <w:i/>
          <w:iCs/>
        </w:rPr>
        <w:tab/>
      </w:r>
      <w:r w:rsidRPr="00D107AB">
        <w:rPr>
          <w:rFonts w:ascii="Sylfaen" w:hAnsi="Sylfaen"/>
          <w:i/>
          <w:iCs/>
        </w:rPr>
        <w:t>Предусмотренные пунктами 6.2 и 6.3 договора пеня и штраф исчисляются и зачитываются вместе с суммами, подлежащими уплате Продавцу.</w:t>
      </w:r>
    </w:p>
    <w:p w14:paraId="59DBADA5" w14:textId="77777777" w:rsidR="0094684E" w:rsidRPr="00D107AB" w:rsidRDefault="0094684E" w:rsidP="00B46D58">
      <w:pPr>
        <w:widowControl w:val="0"/>
        <w:tabs>
          <w:tab w:val="left" w:pos="1134"/>
        </w:tabs>
        <w:spacing w:after="160"/>
        <w:ind w:firstLine="567"/>
        <w:jc w:val="both"/>
        <w:rPr>
          <w:rFonts w:ascii="Sylfaen" w:hAnsi="Sylfaen"/>
          <w:i/>
          <w:iCs/>
        </w:rPr>
      </w:pPr>
      <w:r w:rsidRPr="00D107AB">
        <w:rPr>
          <w:rFonts w:ascii="Sylfaen" w:hAnsi="Sylfaen"/>
          <w:i/>
          <w:iCs/>
        </w:rPr>
        <w:t>6.</w:t>
      </w:r>
      <w:r w:rsidR="003A734A" w:rsidRPr="00D107AB">
        <w:rPr>
          <w:rFonts w:ascii="Sylfaen" w:hAnsi="Sylfaen"/>
          <w:i/>
          <w:iCs/>
        </w:rPr>
        <w:t>5.</w:t>
      </w:r>
      <w:r w:rsidR="003A734A" w:rsidRPr="00D107AB">
        <w:rPr>
          <w:rFonts w:ascii="Sylfaen" w:hAnsi="Sylfaen"/>
          <w:i/>
          <w:iCs/>
        </w:rPr>
        <w:tab/>
      </w:r>
      <w:r w:rsidRPr="00D107AB">
        <w:rPr>
          <w:rFonts w:ascii="Sylfaen" w:hAnsi="Sylfaen"/>
          <w:i/>
          <w:iCs/>
        </w:rPr>
        <w:t xml:space="preserve">За нарушение Покупателем предусмотренного пунктом 3.3 договора срока, в отношении Покупателя за каждый просроченный </w:t>
      </w:r>
      <w:r w:rsidR="00E17450" w:rsidRPr="00D107AB">
        <w:rPr>
          <w:rFonts w:ascii="Sylfaen" w:hAnsi="Sylfaen"/>
          <w:i/>
          <w:iCs/>
        </w:rPr>
        <w:t xml:space="preserve">рабочий </w:t>
      </w:r>
      <w:r w:rsidRPr="00D107AB">
        <w:rPr>
          <w:rFonts w:ascii="Sylfaen" w:hAnsi="Sylfaen"/>
          <w:i/>
          <w:iCs/>
        </w:rPr>
        <w:t>день исчисляется пеня в размере 0,05 (ноль целых пять сотых) процента от подлежащей уплате, но не уплаченной суммы.</w:t>
      </w:r>
    </w:p>
    <w:p w14:paraId="5BA17FA9" w14:textId="77777777" w:rsidR="0094684E" w:rsidRPr="00D107AB" w:rsidRDefault="0094684E" w:rsidP="00B46D58">
      <w:pPr>
        <w:widowControl w:val="0"/>
        <w:tabs>
          <w:tab w:val="left" w:pos="1134"/>
        </w:tabs>
        <w:spacing w:after="160"/>
        <w:ind w:firstLine="567"/>
        <w:jc w:val="both"/>
        <w:rPr>
          <w:rFonts w:ascii="Sylfaen" w:hAnsi="Sylfaen"/>
          <w:i/>
          <w:iCs/>
        </w:rPr>
      </w:pPr>
      <w:r w:rsidRPr="00D107AB">
        <w:rPr>
          <w:rFonts w:ascii="Sylfaen" w:hAnsi="Sylfaen"/>
          <w:i/>
          <w:iCs/>
        </w:rPr>
        <w:t>6.</w:t>
      </w:r>
      <w:r w:rsidR="00AC30D5" w:rsidRPr="00D107AB">
        <w:rPr>
          <w:rFonts w:ascii="Sylfaen" w:hAnsi="Sylfaen"/>
          <w:i/>
          <w:iCs/>
        </w:rPr>
        <w:t>6.</w:t>
      </w:r>
      <w:r w:rsidR="00AC30D5" w:rsidRPr="00D107AB">
        <w:rPr>
          <w:rFonts w:ascii="Sylfaen" w:hAnsi="Sylfaen"/>
          <w:i/>
          <w:iCs/>
        </w:rPr>
        <w:tab/>
      </w:r>
      <w:r w:rsidRPr="00D107AB">
        <w:rPr>
          <w:rFonts w:ascii="Sylfaen" w:hAnsi="Sylfaen"/>
          <w:i/>
          <w:iCs/>
        </w:rPr>
        <w:t xml:space="preserve">В непредусмотренных договором случаях за неисполнение или </w:t>
      </w:r>
      <w:r w:rsidRPr="00D107AB">
        <w:rPr>
          <w:rFonts w:ascii="Sylfaen" w:hAnsi="Sylfaen"/>
          <w:i/>
          <w:iCs/>
        </w:rPr>
        <w:lastRenderedPageBreak/>
        <w:t>ненадлежащее исполнение своих обязательств стороны несут ответственность в порядке, установленном законодательством Республики Армения.</w:t>
      </w:r>
    </w:p>
    <w:p w14:paraId="5DAB65BD" w14:textId="77777777" w:rsidR="0094684E" w:rsidRPr="00D107AB" w:rsidRDefault="00BE5525" w:rsidP="00B46D58">
      <w:pPr>
        <w:widowControl w:val="0"/>
        <w:tabs>
          <w:tab w:val="left" w:pos="1134"/>
        </w:tabs>
        <w:spacing w:after="160"/>
        <w:ind w:firstLine="567"/>
        <w:jc w:val="both"/>
        <w:rPr>
          <w:rFonts w:ascii="Sylfaen" w:hAnsi="Sylfaen"/>
          <w:i/>
          <w:iCs/>
        </w:rPr>
      </w:pPr>
      <w:r w:rsidRPr="00D107AB">
        <w:rPr>
          <w:rFonts w:ascii="Sylfaen" w:hAnsi="Sylfaen"/>
          <w:i/>
          <w:iCs/>
        </w:rPr>
        <w:t>6</w:t>
      </w:r>
      <w:r w:rsidR="0094684E" w:rsidRPr="00D107AB">
        <w:rPr>
          <w:rFonts w:ascii="Sylfaen" w:hAnsi="Sylfaen"/>
          <w:i/>
          <w:iCs/>
        </w:rPr>
        <w:t>.</w:t>
      </w:r>
      <w:r w:rsidR="00AC30D5" w:rsidRPr="00D107AB">
        <w:rPr>
          <w:rFonts w:ascii="Sylfaen" w:hAnsi="Sylfaen"/>
          <w:i/>
          <w:iCs/>
        </w:rPr>
        <w:t>7.</w:t>
      </w:r>
      <w:r w:rsidR="00AC30D5" w:rsidRPr="00D107AB">
        <w:rPr>
          <w:rFonts w:ascii="Sylfaen" w:hAnsi="Sylfaen"/>
          <w:i/>
          <w:iCs/>
        </w:rPr>
        <w:tab/>
      </w:r>
      <w:r w:rsidR="0094684E" w:rsidRPr="00D107AB">
        <w:rPr>
          <w:rFonts w:ascii="Sylfaen" w:hAnsi="Sylfaen"/>
          <w:i/>
          <w:iCs/>
        </w:rPr>
        <w:t>Уплата пеней и (или) штрафов не освобождает стороны от полного исполнения своих договорных обязательств.</w:t>
      </w:r>
    </w:p>
    <w:p w14:paraId="136ADA5B" w14:textId="77777777" w:rsidR="00D52566" w:rsidRPr="00D107AB" w:rsidRDefault="00D52566" w:rsidP="00B46D58">
      <w:pPr>
        <w:rPr>
          <w:rFonts w:ascii="Sylfaen" w:hAnsi="Sylfaen"/>
          <w:i/>
          <w:iCs/>
          <w:lang w:val="hy-AM"/>
        </w:rPr>
      </w:pPr>
    </w:p>
    <w:p w14:paraId="05478E9C" w14:textId="77777777" w:rsidR="009F337A" w:rsidRPr="00D107AB" w:rsidRDefault="009F337A" w:rsidP="00B46D58">
      <w:pPr>
        <w:widowControl w:val="0"/>
        <w:spacing w:after="160"/>
        <w:jc w:val="center"/>
        <w:rPr>
          <w:rFonts w:ascii="Sylfaen" w:hAnsi="Sylfaen"/>
          <w:b/>
          <w:i/>
          <w:iCs/>
        </w:rPr>
      </w:pPr>
      <w:r w:rsidRPr="00D107AB">
        <w:rPr>
          <w:rFonts w:ascii="Sylfaen" w:hAnsi="Sylfaen"/>
          <w:b/>
          <w:i/>
          <w:iCs/>
        </w:rPr>
        <w:t>7. ДЕЙСТВИЕ НЕПРЕОДОЛИМОЙ СИЛЫ (ФОРС-МАЖОР)</w:t>
      </w:r>
    </w:p>
    <w:p w14:paraId="253696F8" w14:textId="77777777" w:rsidR="009F337A" w:rsidRPr="00D107AB" w:rsidRDefault="009F337A" w:rsidP="00B46D58">
      <w:pPr>
        <w:widowControl w:val="0"/>
        <w:spacing w:after="160"/>
        <w:ind w:firstLine="567"/>
        <w:jc w:val="both"/>
        <w:rPr>
          <w:rFonts w:ascii="Sylfaen" w:hAnsi="Sylfaen"/>
          <w:i/>
          <w:iCs/>
        </w:rPr>
      </w:pPr>
      <w:r w:rsidRPr="00D107AB">
        <w:rPr>
          <w:rFonts w:ascii="Sylfaen" w:hAnsi="Sylfaen"/>
          <w:i/>
          <w:iCs/>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A4A6696" w14:textId="77777777" w:rsidR="0094684E" w:rsidRPr="00D107AB" w:rsidRDefault="0094684E" w:rsidP="00B46D58">
      <w:pPr>
        <w:widowControl w:val="0"/>
        <w:spacing w:after="160"/>
        <w:jc w:val="center"/>
        <w:rPr>
          <w:rFonts w:ascii="Sylfaen" w:hAnsi="Sylfaen"/>
          <w:i/>
          <w:iCs/>
          <w:lang w:val="hy-AM"/>
        </w:rPr>
      </w:pPr>
    </w:p>
    <w:p w14:paraId="534E4EB3" w14:textId="77777777" w:rsidR="00071D1C" w:rsidRPr="00D107AB" w:rsidRDefault="00071D1C" w:rsidP="00B46D58">
      <w:pPr>
        <w:widowControl w:val="0"/>
        <w:spacing w:after="160"/>
        <w:jc w:val="center"/>
        <w:rPr>
          <w:rFonts w:ascii="Sylfaen" w:hAnsi="Sylfaen"/>
          <w:b/>
          <w:i/>
          <w:iCs/>
        </w:rPr>
      </w:pPr>
      <w:r w:rsidRPr="00D107AB">
        <w:rPr>
          <w:rFonts w:ascii="Sylfaen" w:hAnsi="Sylfaen"/>
          <w:b/>
          <w:i/>
          <w:iCs/>
        </w:rPr>
        <w:t>8. ИНЫЕ УСЛОВИЯ</w:t>
      </w:r>
    </w:p>
    <w:p w14:paraId="7E2E0A6E" w14:textId="77777777" w:rsidR="00071D1C" w:rsidRPr="00D107AB" w:rsidRDefault="00071D1C" w:rsidP="00B46D58">
      <w:pPr>
        <w:widowControl w:val="0"/>
        <w:tabs>
          <w:tab w:val="left" w:pos="1134"/>
        </w:tabs>
        <w:spacing w:after="160"/>
        <w:ind w:firstLine="567"/>
        <w:jc w:val="both"/>
        <w:rPr>
          <w:rFonts w:ascii="Sylfaen" w:hAnsi="Sylfaen" w:cs="Times Armenian"/>
          <w:i/>
          <w:iCs/>
        </w:rPr>
      </w:pPr>
      <w:r w:rsidRPr="00D107AB">
        <w:rPr>
          <w:rFonts w:ascii="Sylfaen" w:hAnsi="Sylfaen"/>
          <w:i/>
          <w:iCs/>
        </w:rPr>
        <w:t>8.</w:t>
      </w:r>
      <w:r w:rsidR="009D71F8" w:rsidRPr="00D107AB">
        <w:rPr>
          <w:rFonts w:ascii="Sylfaen" w:hAnsi="Sylfaen"/>
          <w:i/>
          <w:iCs/>
        </w:rPr>
        <w:t>1.</w:t>
      </w:r>
      <w:r w:rsidR="009D71F8" w:rsidRPr="00D107AB">
        <w:rPr>
          <w:rFonts w:ascii="Sylfaen" w:hAnsi="Sylfaen"/>
          <w:i/>
          <w:iCs/>
        </w:rPr>
        <w:tab/>
      </w:r>
      <w:r w:rsidRPr="00D107AB">
        <w:rPr>
          <w:rFonts w:ascii="Sylfaen" w:hAnsi="Sylfaen"/>
          <w:i/>
          <w:iCs/>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47532342" w14:textId="77777777" w:rsidR="00071D1C" w:rsidRPr="00D107AB" w:rsidRDefault="00071D1C" w:rsidP="00B46D58">
      <w:pPr>
        <w:widowControl w:val="0"/>
        <w:spacing w:after="160"/>
        <w:ind w:firstLine="567"/>
        <w:jc w:val="both"/>
        <w:rPr>
          <w:rFonts w:ascii="Sylfaen" w:hAnsi="Sylfaen" w:cs="Sylfaen"/>
          <w:i/>
          <w:iCs/>
        </w:rPr>
      </w:pPr>
      <w:r w:rsidRPr="00D107AB">
        <w:rPr>
          <w:rFonts w:ascii="Sylfaen" w:hAnsi="Sylfaen"/>
          <w:i/>
          <w:iCs/>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D107AB">
        <w:rPr>
          <w:rStyle w:val="af6"/>
          <w:rFonts w:ascii="Sylfaen" w:hAnsi="Sylfaen"/>
          <w:i/>
          <w:iCs/>
        </w:rPr>
        <w:footnoteReference w:customMarkFollows="1" w:id="26"/>
        <w:t>21</w:t>
      </w:r>
      <w:r w:rsidRPr="00D107AB">
        <w:rPr>
          <w:rFonts w:ascii="Sylfaen" w:hAnsi="Sylfaen"/>
          <w:i/>
          <w:iCs/>
        </w:rPr>
        <w:t>.</w:t>
      </w:r>
    </w:p>
    <w:p w14:paraId="5B7C7A36" w14:textId="77777777" w:rsidR="00071D1C" w:rsidRPr="00D107AB" w:rsidRDefault="00071D1C" w:rsidP="00B46D58">
      <w:pPr>
        <w:widowControl w:val="0"/>
        <w:tabs>
          <w:tab w:val="left" w:pos="1134"/>
        </w:tabs>
        <w:spacing w:after="160"/>
        <w:ind w:firstLine="567"/>
        <w:jc w:val="both"/>
        <w:rPr>
          <w:rFonts w:ascii="Sylfaen" w:hAnsi="Sylfaen" w:cs="Sylfaen"/>
          <w:i/>
          <w:iCs/>
        </w:rPr>
      </w:pPr>
      <w:r w:rsidRPr="00D107AB">
        <w:rPr>
          <w:rFonts w:ascii="Sylfaen" w:hAnsi="Sylfaen"/>
          <w:i/>
          <w:iCs/>
        </w:rPr>
        <w:t>8.</w:t>
      </w:r>
      <w:r w:rsidR="009D71F8" w:rsidRPr="00D107AB">
        <w:rPr>
          <w:rFonts w:ascii="Sylfaen" w:hAnsi="Sylfaen"/>
          <w:i/>
          <w:iCs/>
        </w:rPr>
        <w:t>2.</w:t>
      </w:r>
      <w:r w:rsidR="009D71F8" w:rsidRPr="00D107AB">
        <w:rPr>
          <w:rFonts w:ascii="Sylfaen" w:hAnsi="Sylfaen"/>
          <w:i/>
          <w:iCs/>
        </w:rPr>
        <w:tab/>
      </w:r>
      <w:r w:rsidRPr="00D107AB">
        <w:rPr>
          <w:rFonts w:ascii="Sylfaen" w:hAnsi="Sylfaen"/>
          <w:i/>
          <w:iCs/>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D107AB">
        <w:rPr>
          <w:rFonts w:ascii="Sylfaen" w:hAnsi="Sylfaen" w:cs="Courier New"/>
          <w:i/>
          <w:iCs/>
          <w:lang w:val="en-US"/>
        </w:rPr>
        <w:t> </w:t>
      </w:r>
      <w:r w:rsidRPr="00D107AB">
        <w:rPr>
          <w:rFonts w:ascii="Sylfaen" w:hAnsi="Sylfaen"/>
          <w:i/>
          <w:iCs/>
        </w:rPr>
        <w:t>тре</w:t>
      </w:r>
      <w:r w:rsidR="00D52566" w:rsidRPr="00D107AB">
        <w:rPr>
          <w:rFonts w:ascii="Sylfaen" w:hAnsi="Sylfaen"/>
          <w:i/>
          <w:iCs/>
        </w:rPr>
        <w:t>бования, вытекающее из договора</w:t>
      </w:r>
      <w:r w:rsidRPr="00D107AB">
        <w:rPr>
          <w:rFonts w:ascii="Sylfaen" w:hAnsi="Sylfaen"/>
          <w:i/>
          <w:iCs/>
        </w:rPr>
        <w:t xml:space="preserve">, не может быть передано другому лицу без письменного согласия стороны должника. </w:t>
      </w:r>
    </w:p>
    <w:p w14:paraId="51693E49" w14:textId="77777777" w:rsidR="00071D1C" w:rsidRPr="00D107AB" w:rsidRDefault="00071D1C" w:rsidP="00B46D58">
      <w:pPr>
        <w:widowControl w:val="0"/>
        <w:tabs>
          <w:tab w:val="left" w:pos="1134"/>
        </w:tabs>
        <w:spacing w:after="160"/>
        <w:ind w:firstLine="567"/>
        <w:jc w:val="both"/>
        <w:rPr>
          <w:rFonts w:ascii="Sylfaen" w:hAnsi="Sylfaen" w:cs="Sylfaen"/>
          <w:i/>
          <w:iCs/>
        </w:rPr>
      </w:pPr>
      <w:r w:rsidRPr="00D107AB">
        <w:rPr>
          <w:rFonts w:ascii="Sylfaen" w:hAnsi="Sylfaen"/>
          <w:i/>
          <w:iCs/>
        </w:rPr>
        <w:t>8.</w:t>
      </w:r>
      <w:r w:rsidR="005B2A24" w:rsidRPr="00D107AB">
        <w:rPr>
          <w:rFonts w:ascii="Sylfaen" w:hAnsi="Sylfaen"/>
          <w:i/>
          <w:iCs/>
        </w:rPr>
        <w:t>3.</w:t>
      </w:r>
      <w:r w:rsidR="005B2A24" w:rsidRPr="00D107AB">
        <w:rPr>
          <w:rFonts w:ascii="Sylfaen" w:hAnsi="Sylfaen"/>
          <w:i/>
          <w:iCs/>
        </w:rPr>
        <w:tab/>
      </w:r>
      <w:r w:rsidRPr="00D107AB">
        <w:rPr>
          <w:rFonts w:ascii="Sylfaen" w:hAnsi="Sylfaen"/>
          <w:i/>
          <w:iCs/>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D107AB">
        <w:rPr>
          <w:rFonts w:ascii="Sylfaen" w:hAnsi="Sylfaen"/>
          <w:i/>
          <w:iCs/>
          <w:lang w:val="hy-AM"/>
        </w:rPr>
        <w:t xml:space="preserve"> расторгает договор</w:t>
      </w:r>
      <w:r w:rsidRPr="00D107AB">
        <w:rPr>
          <w:rFonts w:ascii="Sylfaen" w:hAnsi="Sylfaen"/>
          <w:i/>
          <w:iCs/>
        </w:rPr>
        <w:t xml:space="preserve">, если выявленные нарушения, в случае если бы о них стало известно до заключения договора, послужили бы основанием для незаключения договора </w:t>
      </w:r>
      <w:r w:rsidRPr="00D107AB">
        <w:rPr>
          <w:rFonts w:ascii="Sylfaen" w:hAnsi="Sylfaen"/>
          <w:i/>
          <w:iCs/>
        </w:rPr>
        <w:lastRenderedPageBreak/>
        <w:t>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4D875A19" w14:textId="77777777" w:rsidR="00071D1C" w:rsidRPr="00D107AB" w:rsidRDefault="00071D1C" w:rsidP="00B46D58">
      <w:pPr>
        <w:widowControl w:val="0"/>
        <w:tabs>
          <w:tab w:val="left" w:pos="1134"/>
        </w:tabs>
        <w:spacing w:after="160"/>
        <w:ind w:firstLine="567"/>
        <w:jc w:val="both"/>
        <w:rPr>
          <w:rFonts w:ascii="Sylfaen" w:hAnsi="Sylfaen" w:cs="Sylfaen"/>
          <w:i/>
          <w:iCs/>
        </w:rPr>
      </w:pPr>
      <w:r w:rsidRPr="00D107AB">
        <w:rPr>
          <w:rFonts w:ascii="Sylfaen" w:hAnsi="Sylfaen"/>
          <w:i/>
          <w:iCs/>
        </w:rPr>
        <w:t>8.</w:t>
      </w:r>
      <w:r w:rsidR="00552934" w:rsidRPr="00D107AB">
        <w:rPr>
          <w:rFonts w:ascii="Sylfaen" w:hAnsi="Sylfaen"/>
          <w:i/>
          <w:iCs/>
        </w:rPr>
        <w:t>4.</w:t>
      </w:r>
      <w:r w:rsidR="00552934" w:rsidRPr="00D107AB">
        <w:rPr>
          <w:rFonts w:ascii="Sylfaen" w:hAnsi="Sylfaen"/>
          <w:i/>
          <w:iCs/>
        </w:rPr>
        <w:tab/>
      </w:r>
      <w:r w:rsidRPr="00D107AB">
        <w:rPr>
          <w:rFonts w:ascii="Sylfaen" w:hAnsi="Sylfaen"/>
          <w:i/>
          <w:iCs/>
        </w:rPr>
        <w:t>Споры в связи с договором подлежат рассмотрению в судах Республики Армения.</w:t>
      </w:r>
    </w:p>
    <w:p w14:paraId="5C985A48" w14:textId="77777777" w:rsidR="00071D1C" w:rsidRPr="00D107AB" w:rsidRDefault="00071D1C" w:rsidP="00B46D58">
      <w:pPr>
        <w:widowControl w:val="0"/>
        <w:tabs>
          <w:tab w:val="left" w:pos="1134"/>
        </w:tabs>
        <w:spacing w:after="160"/>
        <w:ind w:firstLine="567"/>
        <w:jc w:val="both"/>
        <w:rPr>
          <w:rFonts w:ascii="Sylfaen" w:hAnsi="Sylfaen" w:cs="Sylfaen"/>
          <w:i/>
          <w:iCs/>
        </w:rPr>
      </w:pPr>
      <w:r w:rsidRPr="00D107AB">
        <w:rPr>
          <w:rFonts w:ascii="Sylfaen" w:hAnsi="Sylfaen"/>
          <w:i/>
          <w:iCs/>
        </w:rPr>
        <w:t>8.5</w:t>
      </w:r>
      <w:r w:rsidRPr="00D107AB">
        <w:rPr>
          <w:rFonts w:ascii="Sylfaen" w:hAnsi="Sylfaen"/>
          <w:i/>
          <w:iCs/>
        </w:rPr>
        <w:tab/>
        <w:t xml:space="preserve">Изменения и дополнения могут быть внесены в договор исключительно с взаимного согласия сторон </w:t>
      </w:r>
      <w:r w:rsidR="009F10E4" w:rsidRPr="00D107AB">
        <w:rPr>
          <w:rFonts w:ascii="Sylfaen" w:hAnsi="Sylfaen"/>
          <w:i/>
          <w:iCs/>
        </w:rPr>
        <w:t>—</w:t>
      </w:r>
      <w:r w:rsidRPr="00D107AB">
        <w:rPr>
          <w:rFonts w:ascii="Sylfaen" w:hAnsi="Sylfaen"/>
          <w:i/>
          <w:iCs/>
        </w:rPr>
        <w:t xml:space="preserve"> посредством заключения соглашения, которое будет являться неотъемлемой частью договора. </w:t>
      </w:r>
    </w:p>
    <w:p w14:paraId="5BCC56E5" w14:textId="77777777" w:rsidR="00071D1C" w:rsidRPr="00D107AB" w:rsidRDefault="00071D1C" w:rsidP="00B46D58">
      <w:pPr>
        <w:widowControl w:val="0"/>
        <w:tabs>
          <w:tab w:val="left" w:pos="1134"/>
        </w:tabs>
        <w:spacing w:after="160"/>
        <w:ind w:firstLine="567"/>
        <w:jc w:val="both"/>
        <w:rPr>
          <w:rFonts w:ascii="Sylfaen" w:hAnsi="Sylfaen" w:cs="Sylfaen"/>
          <w:i/>
          <w:iCs/>
          <w:spacing w:val="-6"/>
        </w:rPr>
      </w:pPr>
      <w:r w:rsidRPr="00D107AB">
        <w:rPr>
          <w:rFonts w:ascii="Sylfaen" w:hAnsi="Sylfaen"/>
          <w:i/>
          <w:iCs/>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492E67C2" w14:textId="77777777" w:rsidR="00071D1C" w:rsidRPr="00D107AB" w:rsidRDefault="00071D1C" w:rsidP="00B46D58">
      <w:pPr>
        <w:widowControl w:val="0"/>
        <w:spacing w:after="160"/>
        <w:ind w:firstLine="567"/>
        <w:jc w:val="both"/>
        <w:rPr>
          <w:rFonts w:ascii="Sylfaen" w:hAnsi="Sylfaen"/>
          <w:i/>
          <w:iCs/>
        </w:rPr>
      </w:pPr>
      <w:r w:rsidRPr="00D107AB">
        <w:rPr>
          <w:rFonts w:ascii="Sylfaen" w:hAnsi="Sylfaen"/>
          <w:i/>
          <w:iCs/>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04889F63" w14:textId="77777777" w:rsidR="009D2B7E" w:rsidRPr="00D107AB" w:rsidRDefault="009D2B7E" w:rsidP="009D2B7E">
      <w:pPr>
        <w:widowControl w:val="0"/>
        <w:tabs>
          <w:tab w:val="left" w:pos="1134"/>
        </w:tabs>
        <w:spacing w:after="160"/>
        <w:ind w:firstLine="567"/>
        <w:jc w:val="both"/>
        <w:rPr>
          <w:rFonts w:ascii="Sylfaen" w:hAnsi="Sylfaen"/>
          <w:i/>
          <w:iCs/>
        </w:rPr>
      </w:pPr>
      <w:r w:rsidRPr="00D107AB">
        <w:rPr>
          <w:rFonts w:ascii="Sylfaen" w:hAnsi="Sylfaen"/>
          <w:i/>
          <w:iCs/>
        </w:rPr>
        <w:t>8.6.  Если договор осуществляется посредством заключения агентского договора:</w:t>
      </w:r>
    </w:p>
    <w:p w14:paraId="08575151" w14:textId="77777777" w:rsidR="009D2B7E" w:rsidRPr="00D107AB" w:rsidRDefault="009D2B7E" w:rsidP="009D2B7E">
      <w:pPr>
        <w:widowControl w:val="0"/>
        <w:tabs>
          <w:tab w:val="left" w:pos="1134"/>
        </w:tabs>
        <w:spacing w:after="160"/>
        <w:ind w:firstLine="567"/>
        <w:jc w:val="both"/>
        <w:rPr>
          <w:rFonts w:ascii="Sylfaen" w:hAnsi="Sylfaen"/>
          <w:i/>
          <w:iCs/>
        </w:rPr>
      </w:pPr>
      <w:r w:rsidRPr="00D107AB">
        <w:rPr>
          <w:rFonts w:ascii="Sylfaen" w:hAnsi="Sylfaen"/>
          <w:i/>
          <w:iCs/>
        </w:rPr>
        <w:t>1)      Продавец несет ответственность за неисполнение или ненадлежащее исполнение обязательств агента;</w:t>
      </w:r>
    </w:p>
    <w:p w14:paraId="3FAA354F" w14:textId="73837EBC" w:rsidR="00071D1C" w:rsidRPr="00D107AB" w:rsidRDefault="009D2B7E" w:rsidP="009D2B7E">
      <w:pPr>
        <w:widowControl w:val="0"/>
        <w:tabs>
          <w:tab w:val="left" w:pos="1134"/>
        </w:tabs>
        <w:spacing w:after="160"/>
        <w:ind w:firstLine="567"/>
        <w:jc w:val="both"/>
        <w:rPr>
          <w:rFonts w:ascii="Sylfaen" w:hAnsi="Sylfaen"/>
          <w:i/>
          <w:iCs/>
        </w:rPr>
      </w:pPr>
      <w:r w:rsidRPr="00D107AB">
        <w:rPr>
          <w:rFonts w:ascii="Sylfaen" w:hAnsi="Sylfaen"/>
          <w:i/>
          <w:iCs/>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 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D68DB" w:rsidRPr="00D107AB">
        <w:rPr>
          <w:rStyle w:val="af6"/>
          <w:rFonts w:ascii="Sylfaen" w:hAnsi="Sylfaen"/>
          <w:i/>
          <w:iCs/>
        </w:rPr>
        <w:footnoteReference w:customMarkFollows="1" w:id="27"/>
        <w:t>22</w:t>
      </w:r>
      <w:r w:rsidR="00071D1C" w:rsidRPr="00D107AB">
        <w:rPr>
          <w:rFonts w:ascii="Sylfaen" w:hAnsi="Sylfaen"/>
          <w:i/>
          <w:iCs/>
        </w:rPr>
        <w:t>.</w:t>
      </w:r>
    </w:p>
    <w:p w14:paraId="7FCBF8F4" w14:textId="77777777" w:rsidR="00071D1C" w:rsidRPr="00D107AB" w:rsidRDefault="00071D1C" w:rsidP="00B46D58">
      <w:pPr>
        <w:widowControl w:val="0"/>
        <w:tabs>
          <w:tab w:val="left" w:pos="1134"/>
        </w:tabs>
        <w:spacing w:after="160"/>
        <w:ind w:firstLine="567"/>
        <w:jc w:val="both"/>
        <w:rPr>
          <w:rFonts w:ascii="Sylfaen" w:hAnsi="Sylfaen"/>
          <w:i/>
          <w:iCs/>
        </w:rPr>
      </w:pPr>
      <w:r w:rsidRPr="00D107AB">
        <w:rPr>
          <w:rFonts w:ascii="Sylfaen" w:hAnsi="Sylfaen"/>
          <w:i/>
          <w:iCs/>
        </w:rPr>
        <w:t>8.</w:t>
      </w:r>
      <w:r w:rsidR="00AC30D5" w:rsidRPr="00D107AB">
        <w:rPr>
          <w:rFonts w:ascii="Sylfaen" w:hAnsi="Sylfaen"/>
          <w:i/>
          <w:iCs/>
        </w:rPr>
        <w:t>7.</w:t>
      </w:r>
      <w:r w:rsidR="00AC30D5" w:rsidRPr="00D107AB">
        <w:rPr>
          <w:rFonts w:ascii="Sylfaen" w:hAnsi="Sylfaen"/>
          <w:i/>
          <w:iCs/>
        </w:rPr>
        <w:tab/>
      </w:r>
      <w:r w:rsidRPr="00D107AB">
        <w:rPr>
          <w:rFonts w:ascii="Sylfaen" w:hAnsi="Sylfaen"/>
          <w:i/>
          <w:iCs/>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D107AB">
        <w:rPr>
          <w:rStyle w:val="af6"/>
          <w:rFonts w:ascii="Sylfaen" w:hAnsi="Sylfaen"/>
          <w:i/>
          <w:iCs/>
        </w:rPr>
        <w:footnoteReference w:customMarkFollows="1" w:id="28"/>
        <w:t>23</w:t>
      </w:r>
      <w:r w:rsidRPr="00D107AB">
        <w:rPr>
          <w:rFonts w:ascii="Sylfaen" w:hAnsi="Sylfaen"/>
          <w:i/>
          <w:iCs/>
        </w:rPr>
        <w:t>.</w:t>
      </w:r>
    </w:p>
    <w:p w14:paraId="4F1AA000" w14:textId="77777777" w:rsidR="00071D1C" w:rsidRPr="00D107AB" w:rsidRDefault="00071D1C" w:rsidP="00B46D58">
      <w:pPr>
        <w:widowControl w:val="0"/>
        <w:tabs>
          <w:tab w:val="left" w:pos="1134"/>
        </w:tabs>
        <w:spacing w:after="160"/>
        <w:ind w:firstLine="567"/>
        <w:jc w:val="both"/>
        <w:rPr>
          <w:rFonts w:ascii="Sylfaen" w:hAnsi="Sylfaen"/>
          <w:i/>
          <w:iCs/>
        </w:rPr>
      </w:pPr>
      <w:r w:rsidRPr="00D107AB">
        <w:rPr>
          <w:rFonts w:ascii="Sylfaen" w:hAnsi="Sylfaen"/>
          <w:i/>
          <w:iCs/>
        </w:rPr>
        <w:t>8.</w:t>
      </w:r>
      <w:r w:rsidR="006E15CD" w:rsidRPr="00D107AB">
        <w:rPr>
          <w:rFonts w:ascii="Sylfaen" w:hAnsi="Sylfaen"/>
          <w:i/>
          <w:iCs/>
        </w:rPr>
        <w:t>8.</w:t>
      </w:r>
      <w:r w:rsidR="006E15CD" w:rsidRPr="00D107AB">
        <w:rPr>
          <w:rFonts w:ascii="Sylfaen" w:hAnsi="Sylfaen"/>
          <w:i/>
          <w:iCs/>
        </w:rPr>
        <w:tab/>
      </w:r>
      <w:r w:rsidRPr="00D107AB">
        <w:rPr>
          <w:rFonts w:ascii="Sylfaen" w:hAnsi="Sylfaen"/>
          <w:i/>
          <w:iCs/>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D107AB">
        <w:rPr>
          <w:rFonts w:ascii="Sylfaen" w:hAnsi="Sylfaen"/>
          <w:i/>
          <w:iCs/>
        </w:rPr>
        <w:t xml:space="preserve">,а предложение продавца было представлено не позднее </w:t>
      </w:r>
      <w:r w:rsidR="006F01FB" w:rsidRPr="00D107AB">
        <w:rPr>
          <w:rFonts w:ascii="Sylfaen" w:hAnsi="Sylfaen"/>
          <w:i/>
          <w:iCs/>
        </w:rPr>
        <w:t>7-и</w:t>
      </w:r>
      <w:r w:rsidR="005A3009" w:rsidRPr="00D107AB">
        <w:rPr>
          <w:rFonts w:ascii="Sylfaen" w:hAnsi="Sylfaen"/>
          <w:i/>
          <w:iCs/>
        </w:rPr>
        <w:t xml:space="preserve"> календарных дней до истечения срока, изначально установленного договором для поставки</w:t>
      </w:r>
      <w:r w:rsidR="002554A3" w:rsidRPr="00D107AB">
        <w:rPr>
          <w:rFonts w:ascii="Sylfaen" w:hAnsi="Sylfaen"/>
          <w:i/>
          <w:iCs/>
          <w:lang w:val="hy-AM"/>
        </w:rPr>
        <w:t xml:space="preserve">. </w:t>
      </w:r>
      <w:r w:rsidRPr="00D107AB">
        <w:rPr>
          <w:rFonts w:ascii="Sylfaen" w:hAnsi="Sylfaen"/>
          <w:i/>
          <w:iCs/>
        </w:rPr>
        <w:t xml:space="preserve">При этом, в установленном настоящим </w:t>
      </w:r>
      <w:r w:rsidRPr="00D107AB">
        <w:rPr>
          <w:rFonts w:ascii="Sylfaen" w:hAnsi="Sylfaen"/>
          <w:i/>
          <w:iCs/>
        </w:rPr>
        <w:lastRenderedPageBreak/>
        <w:t>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4B79077A" w14:textId="77777777" w:rsidR="00071D1C" w:rsidRPr="00D107AB" w:rsidRDefault="00071D1C" w:rsidP="00B46D58">
      <w:pPr>
        <w:widowControl w:val="0"/>
        <w:tabs>
          <w:tab w:val="left" w:pos="1134"/>
        </w:tabs>
        <w:spacing w:after="160"/>
        <w:ind w:firstLine="567"/>
        <w:jc w:val="both"/>
        <w:rPr>
          <w:rFonts w:ascii="Sylfaen" w:hAnsi="Sylfaen"/>
          <w:i/>
          <w:iCs/>
        </w:rPr>
      </w:pPr>
      <w:r w:rsidRPr="00D107AB">
        <w:rPr>
          <w:rFonts w:ascii="Sylfaen" w:hAnsi="Sylfaen"/>
          <w:i/>
          <w:iCs/>
        </w:rPr>
        <w:t>8.</w:t>
      </w:r>
      <w:r w:rsidR="006E15CD" w:rsidRPr="00D107AB">
        <w:rPr>
          <w:rFonts w:ascii="Sylfaen" w:hAnsi="Sylfaen"/>
          <w:i/>
          <w:iCs/>
        </w:rPr>
        <w:t>9.</w:t>
      </w:r>
      <w:r w:rsidR="006E15CD" w:rsidRPr="00D107AB">
        <w:rPr>
          <w:rFonts w:ascii="Sylfaen" w:hAnsi="Sylfaen"/>
          <w:i/>
          <w:iCs/>
        </w:rPr>
        <w:tab/>
      </w:r>
      <w:r w:rsidRPr="00D107AB">
        <w:rPr>
          <w:rFonts w:ascii="Sylfaen" w:hAnsi="Sylfaen"/>
          <w:i/>
          <w:iCs/>
        </w:rPr>
        <w:t xml:space="preserve">В условиях надлежащего исполнения договора, выгода (сбережения) или понесенные убытки сторон (Продавца или Покупателя) </w:t>
      </w:r>
      <w:r w:rsidR="009F10E4" w:rsidRPr="00D107AB">
        <w:rPr>
          <w:rFonts w:ascii="Sylfaen" w:hAnsi="Sylfaen"/>
          <w:i/>
          <w:iCs/>
        </w:rPr>
        <w:t>—</w:t>
      </w:r>
      <w:r w:rsidRPr="00D107AB">
        <w:rPr>
          <w:rFonts w:ascii="Sylfaen" w:hAnsi="Sylfaen"/>
          <w:i/>
          <w:iCs/>
        </w:rPr>
        <w:t xml:space="preserve"> это выгода или убытки, понесенные данной стороной.</w:t>
      </w:r>
      <w:r w:rsidR="003A39AC" w:rsidRPr="00D107AB" w:rsidDel="003A39AC">
        <w:rPr>
          <w:rFonts w:ascii="Sylfaen" w:hAnsi="Sylfaen"/>
          <w:i/>
          <w:iCs/>
        </w:rPr>
        <w:t xml:space="preserve"> </w:t>
      </w:r>
      <w:r w:rsidRPr="00D107AB">
        <w:rPr>
          <w:rFonts w:ascii="Sylfaen" w:hAnsi="Sylfaen"/>
          <w:i/>
          <w:iCs/>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7D20A73D" w14:textId="77777777" w:rsidR="00071D1C" w:rsidRPr="00D107AB" w:rsidRDefault="00071D1C" w:rsidP="00B46D58">
      <w:pPr>
        <w:widowControl w:val="0"/>
        <w:tabs>
          <w:tab w:val="left" w:pos="1276"/>
        </w:tabs>
        <w:spacing w:after="160"/>
        <w:ind w:firstLine="567"/>
        <w:jc w:val="both"/>
        <w:rPr>
          <w:rFonts w:ascii="Sylfaen" w:hAnsi="Sylfaen"/>
          <w:i/>
          <w:iCs/>
        </w:rPr>
      </w:pPr>
      <w:r w:rsidRPr="00D107AB">
        <w:rPr>
          <w:rFonts w:ascii="Sylfaen" w:hAnsi="Sylfaen"/>
          <w:i/>
          <w:iCs/>
        </w:rPr>
        <w:t>8.1</w:t>
      </w:r>
      <w:r w:rsidR="00E3606B" w:rsidRPr="00D107AB">
        <w:rPr>
          <w:rFonts w:ascii="Sylfaen" w:hAnsi="Sylfaen"/>
          <w:i/>
          <w:iCs/>
        </w:rPr>
        <w:t>0.</w:t>
      </w:r>
      <w:r w:rsidR="00E3606B" w:rsidRPr="00D107AB">
        <w:rPr>
          <w:rFonts w:ascii="Sylfaen" w:hAnsi="Sylfaen"/>
          <w:i/>
          <w:iCs/>
        </w:rPr>
        <w:tab/>
      </w:r>
      <w:r w:rsidRPr="00D107AB">
        <w:rPr>
          <w:rFonts w:ascii="Sylfaen" w:hAnsi="Sylfaen"/>
          <w:i/>
          <w:iCs/>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D107AB">
        <w:rPr>
          <w:rFonts w:ascii="Sylfaen" w:hAnsi="Sylfaen" w:cs="Courier New"/>
          <w:i/>
          <w:iCs/>
          <w:lang w:val="en-US"/>
        </w:rPr>
        <w:t> </w:t>
      </w:r>
      <w:r w:rsidRPr="00D107AB">
        <w:rPr>
          <w:rFonts w:ascii="Sylfaen" w:hAnsi="Sylfaen"/>
          <w:i/>
          <w:iCs/>
        </w:rPr>
        <w:t xml:space="preserve">Армения. </w:t>
      </w:r>
    </w:p>
    <w:p w14:paraId="68BCB9C8" w14:textId="77777777" w:rsidR="00071D1C" w:rsidRPr="00D107AB" w:rsidRDefault="00071D1C" w:rsidP="00B46D58">
      <w:pPr>
        <w:widowControl w:val="0"/>
        <w:tabs>
          <w:tab w:val="left" w:pos="1276"/>
        </w:tabs>
        <w:spacing w:after="160"/>
        <w:ind w:firstLine="567"/>
        <w:jc w:val="both"/>
        <w:rPr>
          <w:ins w:id="13" w:author="Inesa Kocharyan" w:date="2025-02-19T10:27:00Z"/>
          <w:rFonts w:ascii="Sylfaen" w:hAnsi="Sylfaen"/>
          <w:i/>
          <w:iCs/>
          <w:spacing w:val="-6"/>
        </w:rPr>
      </w:pPr>
      <w:r w:rsidRPr="00D107AB">
        <w:rPr>
          <w:rFonts w:ascii="Sylfaen" w:hAnsi="Sylfaen"/>
          <w:i/>
          <w:iCs/>
        </w:rPr>
        <w:t>8.1</w:t>
      </w:r>
      <w:r w:rsidR="009D71F8" w:rsidRPr="00D107AB">
        <w:rPr>
          <w:rFonts w:ascii="Sylfaen" w:hAnsi="Sylfaen"/>
          <w:i/>
          <w:iCs/>
        </w:rPr>
        <w:t>1.</w:t>
      </w:r>
      <w:r w:rsidR="009D71F8" w:rsidRPr="00D107AB">
        <w:rPr>
          <w:rFonts w:ascii="Sylfaen" w:hAnsi="Sylfaen"/>
          <w:i/>
          <w:iCs/>
        </w:rPr>
        <w:tab/>
      </w:r>
      <w:r w:rsidRPr="00D107AB">
        <w:rPr>
          <w:rFonts w:ascii="Sylfaen" w:hAnsi="Sylfaen"/>
          <w:i/>
          <w:iCs/>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D107AB">
        <w:rPr>
          <w:rFonts w:ascii="Sylfaen" w:hAnsi="Sylfaen" w:cs="Courier New"/>
          <w:i/>
          <w:iCs/>
          <w:spacing w:val="-6"/>
          <w:lang w:val="en-US"/>
        </w:rPr>
        <w:t> </w:t>
      </w:r>
      <w:r w:rsidRPr="00D107AB">
        <w:rPr>
          <w:rFonts w:ascii="Sylfaen" w:hAnsi="Sylfaen"/>
          <w:i/>
          <w:iCs/>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D107AB">
        <w:rPr>
          <w:rFonts w:ascii="Sylfaen" w:hAnsi="Sylfaen" w:cs="Courier New"/>
          <w:i/>
          <w:iCs/>
          <w:spacing w:val="-6"/>
          <w:lang w:val="en-US"/>
        </w:rPr>
        <w:t> </w:t>
      </w:r>
      <w:r w:rsidRPr="00D107AB">
        <w:rPr>
          <w:rFonts w:ascii="Sylfaen" w:hAnsi="Sylfaen"/>
          <w:i/>
          <w:iCs/>
          <w:spacing w:val="-6"/>
        </w:rPr>
        <w:t>следующего за опубликованием уведомления дня, установленного настоящим пунктом.</w:t>
      </w:r>
      <w:r w:rsidR="00DD41E4" w:rsidRPr="00D107AB">
        <w:rPr>
          <w:rFonts w:ascii="Sylfaen" w:hAnsi="Sylfaen"/>
          <w:i/>
          <w:iCs/>
        </w:rPr>
        <w:t xml:space="preserve"> </w:t>
      </w:r>
      <w:r w:rsidR="00DD41E4" w:rsidRPr="00D107AB">
        <w:rPr>
          <w:rFonts w:ascii="Sylfaen" w:hAnsi="Sylfaen"/>
          <w:i/>
          <w:iCs/>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D107AB">
        <w:rPr>
          <w:rFonts w:ascii="Sylfaen" w:hAnsi="Sylfaen"/>
          <w:i/>
          <w:iCs/>
          <w:spacing w:val="-6"/>
        </w:rPr>
        <w:t xml:space="preserve">высылает </w:t>
      </w:r>
      <w:r w:rsidR="00DD41E4" w:rsidRPr="00D107AB">
        <w:rPr>
          <w:rFonts w:ascii="Sylfaen" w:hAnsi="Sylfaen"/>
          <w:i/>
          <w:iCs/>
          <w:spacing w:val="-6"/>
        </w:rPr>
        <w:t>его также на электронную почту Продавца.</w:t>
      </w:r>
    </w:p>
    <w:p w14:paraId="2B3019C8" w14:textId="77777777" w:rsidR="009D7F36" w:rsidRPr="00D107AB" w:rsidRDefault="009D7F36" w:rsidP="00B46D58">
      <w:pPr>
        <w:widowControl w:val="0"/>
        <w:tabs>
          <w:tab w:val="left" w:pos="1276"/>
        </w:tabs>
        <w:spacing w:after="160"/>
        <w:ind w:firstLine="567"/>
        <w:jc w:val="both"/>
        <w:rPr>
          <w:rFonts w:ascii="Sylfaen" w:hAnsi="Sylfaen"/>
          <w:i/>
          <w:iCs/>
          <w:spacing w:val="-6"/>
        </w:rPr>
      </w:pPr>
      <w:r w:rsidRPr="00D107AB">
        <w:rPr>
          <w:rFonts w:ascii="Sylfaen" w:eastAsiaTheme="minorHAnsi" w:hAnsi="Sylfaen" w:cstheme="minorBidi"/>
          <w:i/>
          <w:iCs/>
          <w:sz w:val="22"/>
          <w:szCs w:val="22"/>
          <w:lang w:eastAsia="en-US" w:bidi="ar-SA"/>
        </w:rPr>
        <w:t>8.12</w:t>
      </w:r>
      <w:r w:rsidR="009B13FB" w:rsidRPr="00D107AB">
        <w:rPr>
          <w:rFonts w:ascii="Sylfaen" w:eastAsiaTheme="minorHAnsi" w:hAnsi="Sylfaen" w:cstheme="minorBidi"/>
          <w:i/>
          <w:iCs/>
          <w:sz w:val="22"/>
          <w:szCs w:val="22"/>
          <w:lang w:eastAsia="en-US" w:bidi="ar-SA"/>
        </w:rPr>
        <w:t>.</w:t>
      </w:r>
      <w:r w:rsidRPr="00D107AB">
        <w:rPr>
          <w:rFonts w:ascii="Sylfaen" w:eastAsiaTheme="minorHAnsi" w:hAnsi="Sylfaen" w:cstheme="minorBidi"/>
          <w:i/>
          <w:iCs/>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D107AB">
        <w:rPr>
          <w:rFonts w:ascii="Sylfaen" w:eastAsiaTheme="minorHAnsi" w:hAnsi="Sylfaen" w:cstheme="minorBidi"/>
          <w:i/>
          <w:iCs/>
          <w:sz w:val="22"/>
          <w:szCs w:val="22"/>
          <w:lang w:val="hy-AM" w:eastAsia="en-US" w:bidi="ar-SA"/>
        </w:rPr>
        <w:t xml:space="preserve">. </w:t>
      </w:r>
      <w:r w:rsidRPr="00D107AB">
        <w:rPr>
          <w:rFonts w:ascii="Sylfaen" w:eastAsiaTheme="minorHAnsi" w:hAnsi="Sylfaen" w:cstheme="minorBidi"/>
          <w:i/>
          <w:iCs/>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D107AB">
        <w:rPr>
          <w:rFonts w:ascii="Sylfaen" w:eastAsiaTheme="minorHAnsi" w:hAnsi="Sylfaen" w:cstheme="minorBidi"/>
          <w:i/>
          <w:iCs/>
          <w:sz w:val="22"/>
          <w:szCs w:val="22"/>
          <w:lang w:val="en-US" w:eastAsia="en-US" w:bidi="ar-SA"/>
        </w:rPr>
        <w:t>N</w:t>
      </w:r>
      <w:r w:rsidRPr="00D107AB">
        <w:rPr>
          <w:rFonts w:ascii="Sylfaen" w:eastAsiaTheme="minorHAnsi" w:hAnsi="Sylfaen" w:cstheme="minorBidi"/>
          <w:i/>
          <w:iCs/>
          <w:sz w:val="22"/>
          <w:szCs w:val="22"/>
          <w:lang w:eastAsia="en-US" w:bidi="ar-SA"/>
        </w:rPr>
        <w:t xml:space="preserve"> 4)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00FB29E1" w:rsidRPr="00D107AB">
        <w:rPr>
          <w:rFonts w:ascii="Sylfaen" w:eastAsiaTheme="minorHAnsi" w:hAnsi="Sylfaen" w:cstheme="minorBidi"/>
          <w:i/>
          <w:iCs/>
          <w:sz w:val="20"/>
          <w:szCs w:val="20"/>
          <w:vertAlign w:val="superscript"/>
          <w:lang w:eastAsia="en-US" w:bidi="ar-SA"/>
        </w:rPr>
        <w:t>24</w:t>
      </w:r>
    </w:p>
    <w:p w14:paraId="6F59C540" w14:textId="77777777" w:rsidR="00071D1C" w:rsidRPr="00D107AB" w:rsidRDefault="00071D1C" w:rsidP="00B46D58">
      <w:pPr>
        <w:widowControl w:val="0"/>
        <w:tabs>
          <w:tab w:val="left" w:pos="1276"/>
        </w:tabs>
        <w:spacing w:after="160"/>
        <w:ind w:firstLine="567"/>
        <w:jc w:val="both"/>
        <w:rPr>
          <w:rFonts w:ascii="Sylfaen" w:hAnsi="Sylfaen"/>
          <w:i/>
          <w:iCs/>
          <w:spacing w:val="-6"/>
        </w:rPr>
      </w:pPr>
      <w:r w:rsidRPr="00D107AB">
        <w:rPr>
          <w:rFonts w:ascii="Sylfaen" w:hAnsi="Sylfaen"/>
          <w:i/>
          <w:iCs/>
        </w:rPr>
        <w:t>8.</w:t>
      </w:r>
      <w:r w:rsidR="009D7F36" w:rsidRPr="00D107AB">
        <w:rPr>
          <w:rFonts w:ascii="Sylfaen" w:hAnsi="Sylfaen"/>
          <w:i/>
          <w:iCs/>
        </w:rPr>
        <w:t>13</w:t>
      </w:r>
      <w:r w:rsidR="009D71F8" w:rsidRPr="00D107AB">
        <w:rPr>
          <w:rFonts w:ascii="Sylfaen" w:hAnsi="Sylfaen"/>
          <w:i/>
          <w:iCs/>
        </w:rPr>
        <w:t>.</w:t>
      </w:r>
      <w:r w:rsidR="009D71F8" w:rsidRPr="00D107AB">
        <w:rPr>
          <w:rFonts w:ascii="Sylfaen" w:hAnsi="Sylfaen"/>
          <w:i/>
          <w:iCs/>
        </w:rPr>
        <w:tab/>
      </w:r>
      <w:r w:rsidRPr="00D107AB">
        <w:rPr>
          <w:rFonts w:ascii="Sylfaen" w:hAnsi="Sylfaen"/>
          <w:i/>
          <w:iCs/>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61F11FE9" w14:textId="77777777" w:rsidR="00071D1C" w:rsidRPr="00D107AB" w:rsidRDefault="00071D1C" w:rsidP="00B46D58">
      <w:pPr>
        <w:widowControl w:val="0"/>
        <w:tabs>
          <w:tab w:val="left" w:pos="1276"/>
        </w:tabs>
        <w:spacing w:after="160"/>
        <w:ind w:firstLine="567"/>
        <w:jc w:val="both"/>
        <w:rPr>
          <w:rFonts w:ascii="Sylfaen" w:hAnsi="Sylfaen"/>
          <w:i/>
          <w:iCs/>
        </w:rPr>
      </w:pPr>
      <w:r w:rsidRPr="00D107AB">
        <w:rPr>
          <w:rFonts w:ascii="Sylfaen" w:hAnsi="Sylfaen"/>
          <w:i/>
          <w:iCs/>
        </w:rPr>
        <w:lastRenderedPageBreak/>
        <w:t>8.</w:t>
      </w:r>
      <w:r w:rsidR="009D7F36" w:rsidRPr="00D107AB">
        <w:rPr>
          <w:rFonts w:ascii="Sylfaen" w:hAnsi="Sylfaen"/>
          <w:i/>
          <w:iCs/>
        </w:rPr>
        <w:t>14</w:t>
      </w:r>
      <w:r w:rsidR="005B2A24" w:rsidRPr="00D107AB">
        <w:rPr>
          <w:rFonts w:ascii="Sylfaen" w:hAnsi="Sylfaen"/>
          <w:i/>
          <w:iCs/>
        </w:rPr>
        <w:t>.</w:t>
      </w:r>
      <w:r w:rsidR="005B2A24" w:rsidRPr="00D107AB">
        <w:rPr>
          <w:rFonts w:ascii="Sylfaen" w:hAnsi="Sylfaen"/>
          <w:i/>
          <w:iCs/>
        </w:rPr>
        <w:tab/>
      </w:r>
      <w:r w:rsidRPr="00D107AB">
        <w:rPr>
          <w:rFonts w:ascii="Sylfaen" w:hAnsi="Sylfaen"/>
          <w:i/>
          <w:iCs/>
        </w:rPr>
        <w:t>Договор составлен на ____</w:t>
      </w:r>
      <w:r w:rsidR="00E95CE6" w:rsidRPr="00D107AB">
        <w:rPr>
          <w:rFonts w:ascii="Sylfaen" w:hAnsi="Sylfaen"/>
          <w:i/>
          <w:iCs/>
        </w:rPr>
        <w:t>_______</w:t>
      </w:r>
      <w:r w:rsidRPr="00D107AB">
        <w:rPr>
          <w:rFonts w:ascii="Sylfaen" w:hAnsi="Sylfaen"/>
          <w:i/>
          <w:iCs/>
        </w:rPr>
        <w:t>_ страницах, заключается в двух экземплярах, имеющих равную юридическую силу, каждой стороне предоставляется по одному экземпляру. Приложения № 1, № 2, № 3 № 3.</w:t>
      </w:r>
      <w:r w:rsidR="009D71F8" w:rsidRPr="00D107AB">
        <w:rPr>
          <w:rFonts w:ascii="Sylfaen" w:hAnsi="Sylfaen"/>
          <w:i/>
          <w:iCs/>
        </w:rPr>
        <w:t>1.</w:t>
      </w:r>
      <w:r w:rsidR="00E95CE6" w:rsidRPr="00D107AB">
        <w:rPr>
          <w:rFonts w:ascii="Sylfaen" w:hAnsi="Sylfaen"/>
          <w:i/>
          <w:iCs/>
        </w:rPr>
        <w:t xml:space="preserve"> </w:t>
      </w:r>
      <w:r w:rsidR="009D7F36" w:rsidRPr="00D107AB">
        <w:rPr>
          <w:rFonts w:ascii="Sylfaen" w:hAnsi="Sylfaen"/>
          <w:i/>
          <w:iCs/>
        </w:rPr>
        <w:t xml:space="preserve">и № 4. </w:t>
      </w:r>
      <w:r w:rsidRPr="00D107AB">
        <w:rPr>
          <w:rFonts w:ascii="Sylfaen" w:hAnsi="Sylfaen"/>
          <w:i/>
          <w:iCs/>
        </w:rPr>
        <w:t>к</w:t>
      </w:r>
      <w:r w:rsidR="00E95CE6" w:rsidRPr="00D107AB">
        <w:rPr>
          <w:rFonts w:ascii="Sylfaen" w:hAnsi="Sylfaen" w:cs="Courier New"/>
          <w:i/>
          <w:iCs/>
          <w:lang w:val="en-US"/>
        </w:rPr>
        <w:t> </w:t>
      </w:r>
      <w:r w:rsidRPr="00D107AB">
        <w:rPr>
          <w:rFonts w:ascii="Sylfaen" w:hAnsi="Sylfaen"/>
          <w:i/>
          <w:iCs/>
        </w:rPr>
        <w:t>договору считаются неотъемлемой частью договора.</w:t>
      </w:r>
    </w:p>
    <w:p w14:paraId="7A620AA1" w14:textId="77777777" w:rsidR="00071D1C" w:rsidRPr="00D107AB" w:rsidRDefault="00071D1C" w:rsidP="00B46D58">
      <w:pPr>
        <w:widowControl w:val="0"/>
        <w:tabs>
          <w:tab w:val="left" w:pos="1276"/>
        </w:tabs>
        <w:spacing w:after="160"/>
        <w:ind w:firstLine="567"/>
        <w:jc w:val="both"/>
        <w:rPr>
          <w:rFonts w:ascii="Sylfaen" w:hAnsi="Sylfaen"/>
          <w:i/>
          <w:iCs/>
        </w:rPr>
      </w:pPr>
      <w:r w:rsidRPr="00D107AB">
        <w:rPr>
          <w:rFonts w:ascii="Sylfaen" w:hAnsi="Sylfaen"/>
          <w:i/>
          <w:iCs/>
        </w:rPr>
        <w:t>8.</w:t>
      </w:r>
      <w:r w:rsidR="009D7F36" w:rsidRPr="00D107AB">
        <w:rPr>
          <w:rFonts w:ascii="Sylfaen" w:hAnsi="Sylfaen"/>
          <w:i/>
          <w:iCs/>
        </w:rPr>
        <w:t>15</w:t>
      </w:r>
      <w:r w:rsidR="00552934" w:rsidRPr="00D107AB">
        <w:rPr>
          <w:rFonts w:ascii="Sylfaen" w:hAnsi="Sylfaen"/>
          <w:i/>
          <w:iCs/>
        </w:rPr>
        <w:t>.</w:t>
      </w:r>
      <w:r w:rsidR="00552934" w:rsidRPr="00D107AB">
        <w:rPr>
          <w:rFonts w:ascii="Sylfaen" w:hAnsi="Sylfaen"/>
          <w:i/>
          <w:iCs/>
        </w:rPr>
        <w:tab/>
      </w:r>
      <w:r w:rsidRPr="00D107AB">
        <w:rPr>
          <w:rFonts w:ascii="Sylfaen" w:hAnsi="Sylfaen"/>
          <w:i/>
          <w:iCs/>
        </w:rPr>
        <w:t>К отношениям, связанным с договором, применяется право Республики Армения.</w:t>
      </w:r>
    </w:p>
    <w:p w14:paraId="1E3EAC4A" w14:textId="77777777" w:rsidR="00BD0785" w:rsidRPr="00D107AB" w:rsidRDefault="00071D1C" w:rsidP="00932431">
      <w:pPr>
        <w:widowControl w:val="0"/>
        <w:tabs>
          <w:tab w:val="left" w:pos="1276"/>
        </w:tabs>
        <w:spacing w:after="160"/>
        <w:ind w:firstLine="567"/>
        <w:jc w:val="both"/>
        <w:rPr>
          <w:ins w:id="14" w:author="Inesa Kocharyan" w:date="2025-02-19T10:37:00Z"/>
          <w:rFonts w:ascii="Sylfaen" w:hAnsi="Sylfaen"/>
          <w:i/>
          <w:iCs/>
        </w:rPr>
      </w:pPr>
      <w:r w:rsidRPr="00D107AB">
        <w:rPr>
          <w:rFonts w:ascii="Sylfaen" w:hAnsi="Sylfaen"/>
          <w:i/>
          <w:iCs/>
        </w:rPr>
        <w:t>8.</w:t>
      </w:r>
      <w:r w:rsidR="009D7F36" w:rsidRPr="00D107AB">
        <w:rPr>
          <w:rFonts w:ascii="Sylfaen" w:hAnsi="Sylfaen"/>
          <w:i/>
          <w:iCs/>
        </w:rPr>
        <w:t>16</w:t>
      </w:r>
      <w:r w:rsidR="003A734A" w:rsidRPr="00D107AB">
        <w:rPr>
          <w:rFonts w:ascii="Sylfaen" w:hAnsi="Sylfaen"/>
          <w:i/>
          <w:iCs/>
        </w:rPr>
        <w:t>.</w:t>
      </w:r>
      <w:r w:rsidR="003A734A" w:rsidRPr="00D107AB">
        <w:rPr>
          <w:rFonts w:ascii="Sylfaen" w:hAnsi="Sylfaen"/>
          <w:i/>
          <w:iCs/>
        </w:rPr>
        <w:tab/>
      </w:r>
      <w:r w:rsidRPr="00D107AB">
        <w:rPr>
          <w:rFonts w:ascii="Sylfaen" w:hAnsi="Sylfaen"/>
          <w:i/>
          <w:iCs/>
        </w:rPr>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00BA249F" w:rsidRPr="00D107AB">
        <w:rPr>
          <w:rFonts w:ascii="Sylfaen" w:hAnsi="Sylfaen"/>
          <w:i/>
          <w:iCs/>
        </w:rPr>
        <w:t xml:space="preserve">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w:t>
      </w:r>
    </w:p>
    <w:p w14:paraId="656458A4" w14:textId="77777777" w:rsidR="00BD0785" w:rsidRPr="00D107AB" w:rsidRDefault="00BD0785" w:rsidP="007E536D">
      <w:pPr>
        <w:widowControl w:val="0"/>
        <w:tabs>
          <w:tab w:val="left" w:pos="1276"/>
        </w:tabs>
        <w:spacing w:after="160"/>
        <w:ind w:firstLine="567"/>
        <w:jc w:val="both"/>
        <w:rPr>
          <w:ins w:id="15" w:author="Inesa Kocharyan" w:date="2025-02-19T10:34:00Z"/>
          <w:rFonts w:ascii="Sylfaen" w:hAnsi="Sylfaen"/>
          <w:i/>
          <w:iCs/>
        </w:rPr>
      </w:pPr>
      <w:r w:rsidRPr="00D107AB">
        <w:rPr>
          <w:rStyle w:val="ezkurwreuab5ozgtqnkl"/>
          <w:rFonts w:ascii="Sylfaen" w:hAnsi="Sylfaen"/>
          <w:i/>
          <w:iCs/>
          <w:sz w:val="20"/>
          <w:szCs w:val="20"/>
          <w:vertAlign w:val="superscript"/>
        </w:rPr>
        <w:t>24</w:t>
      </w:r>
      <w:r w:rsidRPr="00D107AB">
        <w:rPr>
          <w:rStyle w:val="ezkurwreuab5ozgtqnkl"/>
          <w:rFonts w:ascii="Sylfaen" w:hAnsi="Sylfaen"/>
          <w:i/>
          <w:iCs/>
          <w:sz w:val="20"/>
          <w:szCs w:val="20"/>
        </w:rPr>
        <w:t xml:space="preserve"> Если</w:t>
      </w:r>
      <w:r w:rsidRPr="00D107AB">
        <w:rPr>
          <w:rFonts w:ascii="Sylfaen" w:hAnsi="Sylfaen"/>
          <w:i/>
          <w:iCs/>
          <w:sz w:val="20"/>
          <w:szCs w:val="20"/>
        </w:rPr>
        <w:t xml:space="preserve"> </w:t>
      </w:r>
      <w:r w:rsidRPr="00D107AB">
        <w:rPr>
          <w:rStyle w:val="ezkurwreuab5ozgtqnkl"/>
          <w:rFonts w:ascii="Sylfaen" w:hAnsi="Sylfaen"/>
          <w:i/>
          <w:iCs/>
          <w:sz w:val="20"/>
          <w:szCs w:val="20"/>
        </w:rPr>
        <w:t>Покупатель</w:t>
      </w:r>
      <w:r w:rsidRPr="00D107AB">
        <w:rPr>
          <w:rFonts w:ascii="Sylfaen" w:hAnsi="Sylfaen"/>
          <w:i/>
          <w:iCs/>
          <w:sz w:val="20"/>
          <w:szCs w:val="20"/>
        </w:rPr>
        <w:t xml:space="preserve"> </w:t>
      </w:r>
      <w:r w:rsidRPr="00D107AB">
        <w:rPr>
          <w:rStyle w:val="ezkurwreuab5ozgtqnkl"/>
          <w:rFonts w:ascii="Sylfaen" w:hAnsi="Sylfaen"/>
          <w:i/>
          <w:iCs/>
          <w:sz w:val="20"/>
          <w:szCs w:val="20"/>
        </w:rPr>
        <w:t>является</w:t>
      </w:r>
      <w:r w:rsidRPr="00D107AB">
        <w:rPr>
          <w:rFonts w:ascii="Sylfaen" w:hAnsi="Sylfaen"/>
          <w:i/>
          <w:iCs/>
          <w:sz w:val="20"/>
          <w:szCs w:val="20"/>
        </w:rPr>
        <w:t xml:space="preserve"> </w:t>
      </w:r>
      <w:r w:rsidR="007E536D" w:rsidRPr="00D107AB">
        <w:rPr>
          <w:rStyle w:val="ezkurwreuab5ozgtqnkl"/>
          <w:rFonts w:ascii="Sylfaen" w:hAnsi="Sylfaen"/>
          <w:i/>
          <w:iCs/>
          <w:sz w:val="20"/>
          <w:szCs w:val="20"/>
        </w:rPr>
        <w:t>заказчиком</w:t>
      </w:r>
      <w:r w:rsidRPr="00D107AB">
        <w:rPr>
          <w:rStyle w:val="ezkurwreuab5ozgtqnkl"/>
          <w:rFonts w:ascii="Sylfaen" w:hAnsi="Sylfaen"/>
          <w:i/>
          <w:iCs/>
          <w:sz w:val="20"/>
          <w:szCs w:val="20"/>
        </w:rPr>
        <w:t>, не имеющим счета в казначействе, настоящий</w:t>
      </w:r>
      <w:r w:rsidRPr="00D107AB">
        <w:rPr>
          <w:rFonts w:ascii="Sylfaen" w:hAnsi="Sylfaen"/>
          <w:i/>
          <w:iCs/>
          <w:sz w:val="20"/>
          <w:szCs w:val="20"/>
        </w:rPr>
        <w:t xml:space="preserve"> </w:t>
      </w:r>
      <w:r w:rsidRPr="00D107AB">
        <w:rPr>
          <w:rStyle w:val="ezkurwreuab5ozgtqnkl"/>
          <w:rFonts w:ascii="Sylfaen" w:hAnsi="Sylfaen"/>
          <w:i/>
          <w:iCs/>
          <w:sz w:val="20"/>
          <w:szCs w:val="20"/>
        </w:rPr>
        <w:t>пункт</w:t>
      </w:r>
      <w:r w:rsidRPr="00D107AB">
        <w:rPr>
          <w:rFonts w:ascii="Sylfaen" w:hAnsi="Sylfaen"/>
          <w:i/>
          <w:iCs/>
          <w:sz w:val="20"/>
          <w:szCs w:val="20"/>
        </w:rPr>
        <w:t xml:space="preserve"> </w:t>
      </w:r>
      <w:r w:rsidRPr="00D107AB">
        <w:rPr>
          <w:rStyle w:val="ezkurwreuab5ozgtqnkl"/>
          <w:rFonts w:ascii="Sylfaen" w:hAnsi="Sylfaen"/>
          <w:i/>
          <w:iCs/>
          <w:sz w:val="20"/>
          <w:szCs w:val="20"/>
        </w:rPr>
        <w:t>редактируется</w:t>
      </w:r>
      <w:r w:rsidRPr="00D107AB">
        <w:rPr>
          <w:rFonts w:ascii="Sylfaen" w:hAnsi="Sylfaen"/>
          <w:i/>
          <w:iCs/>
          <w:sz w:val="20"/>
          <w:szCs w:val="20"/>
        </w:rPr>
        <w:t xml:space="preserve"> </w:t>
      </w:r>
      <w:r w:rsidRPr="00D107AB">
        <w:rPr>
          <w:rStyle w:val="ezkurwreuab5ozgtqnkl"/>
          <w:rFonts w:ascii="Sylfaen" w:hAnsi="Sylfaen"/>
          <w:i/>
          <w:iCs/>
          <w:sz w:val="20"/>
          <w:szCs w:val="20"/>
        </w:rPr>
        <w:t>заменив</w:t>
      </w:r>
      <w:r w:rsidRPr="00D107AB">
        <w:rPr>
          <w:rFonts w:ascii="Sylfaen" w:hAnsi="Sylfaen"/>
          <w:i/>
          <w:iCs/>
          <w:sz w:val="20"/>
          <w:szCs w:val="20"/>
        </w:rPr>
        <w:t xml:space="preserve"> </w:t>
      </w:r>
      <w:r w:rsidRPr="00D107AB">
        <w:rPr>
          <w:rStyle w:val="ezkurwreuab5ozgtqnkl"/>
          <w:rFonts w:ascii="Sylfaen" w:hAnsi="Sylfaen"/>
          <w:i/>
          <w:iCs/>
          <w:sz w:val="20"/>
          <w:szCs w:val="20"/>
        </w:rPr>
        <w:t>слова</w:t>
      </w:r>
      <w:r w:rsidRPr="00D107AB">
        <w:rPr>
          <w:rFonts w:ascii="Sylfaen" w:hAnsi="Sylfaen"/>
          <w:i/>
          <w:iCs/>
          <w:sz w:val="20"/>
          <w:szCs w:val="20"/>
        </w:rPr>
        <w:t xml:space="preserve"> </w:t>
      </w:r>
      <w:r w:rsidRPr="00D107AB">
        <w:rPr>
          <w:rStyle w:val="ezkurwreuab5ozgtqnkl"/>
          <w:rFonts w:ascii="Sylfaen" w:hAnsi="Sylfaen"/>
          <w:i/>
          <w:iCs/>
          <w:sz w:val="20"/>
          <w:szCs w:val="20"/>
        </w:rPr>
        <w:t>"внесения платежного</w:t>
      </w:r>
      <w:r w:rsidRPr="00D107AB">
        <w:rPr>
          <w:rFonts w:ascii="Sylfaen" w:hAnsi="Sylfaen"/>
          <w:i/>
          <w:iCs/>
          <w:sz w:val="20"/>
          <w:szCs w:val="20"/>
        </w:rPr>
        <w:t xml:space="preserve"> </w:t>
      </w:r>
      <w:r w:rsidRPr="00D107AB">
        <w:rPr>
          <w:rStyle w:val="ezkurwreuab5ozgtqnkl"/>
          <w:rFonts w:ascii="Sylfaen" w:hAnsi="Sylfaen"/>
          <w:i/>
          <w:iCs/>
          <w:sz w:val="20"/>
          <w:szCs w:val="20"/>
        </w:rPr>
        <w:t>поручения</w:t>
      </w:r>
      <w:r w:rsidRPr="00D107AB">
        <w:rPr>
          <w:rFonts w:ascii="Sylfaen" w:hAnsi="Sylfaen"/>
          <w:i/>
          <w:iCs/>
          <w:sz w:val="20"/>
          <w:szCs w:val="20"/>
        </w:rPr>
        <w:t xml:space="preserve"> </w:t>
      </w:r>
      <w:r w:rsidRPr="00D107AB">
        <w:rPr>
          <w:rStyle w:val="ezkurwreuab5ozgtqnkl"/>
          <w:rFonts w:ascii="Sylfaen" w:hAnsi="Sylfaen"/>
          <w:i/>
          <w:iCs/>
          <w:sz w:val="20"/>
          <w:szCs w:val="20"/>
        </w:rPr>
        <w:t>и</w:t>
      </w:r>
      <w:r w:rsidRPr="00D107AB">
        <w:rPr>
          <w:rFonts w:ascii="Sylfaen" w:hAnsi="Sylfaen"/>
          <w:i/>
          <w:iCs/>
          <w:sz w:val="20"/>
          <w:szCs w:val="20"/>
        </w:rPr>
        <w:t xml:space="preserve"> </w:t>
      </w:r>
      <w:r w:rsidRPr="00D107AB">
        <w:rPr>
          <w:rStyle w:val="ezkurwreuab5ozgtqnkl"/>
          <w:rFonts w:ascii="Sylfaen" w:hAnsi="Sylfaen"/>
          <w:i/>
          <w:iCs/>
          <w:sz w:val="20"/>
          <w:szCs w:val="20"/>
        </w:rPr>
        <w:t>копии</w:t>
      </w:r>
      <w:r w:rsidRPr="00D107AB">
        <w:rPr>
          <w:rFonts w:ascii="Sylfaen" w:hAnsi="Sylfaen"/>
          <w:i/>
          <w:iCs/>
          <w:sz w:val="20"/>
          <w:szCs w:val="20"/>
        </w:rPr>
        <w:t xml:space="preserve"> </w:t>
      </w:r>
      <w:r w:rsidRPr="00D107AB">
        <w:rPr>
          <w:rStyle w:val="ezkurwreuab5ozgtqnkl"/>
          <w:rFonts w:ascii="Sylfaen" w:hAnsi="Sylfaen"/>
          <w:i/>
          <w:iCs/>
          <w:sz w:val="20"/>
          <w:szCs w:val="20"/>
        </w:rPr>
        <w:t>протокола</w:t>
      </w:r>
      <w:r w:rsidRPr="00D107AB">
        <w:rPr>
          <w:rFonts w:ascii="Sylfaen" w:hAnsi="Sylfaen"/>
          <w:i/>
          <w:iCs/>
          <w:sz w:val="20"/>
          <w:szCs w:val="20"/>
        </w:rPr>
        <w:t xml:space="preserve"> </w:t>
      </w:r>
      <w:r w:rsidRPr="00D107AB">
        <w:rPr>
          <w:rStyle w:val="ezkurwreuab5ozgtqnkl"/>
          <w:rFonts w:ascii="Sylfaen" w:hAnsi="Sylfaen"/>
          <w:i/>
          <w:iCs/>
          <w:sz w:val="20"/>
          <w:szCs w:val="20"/>
        </w:rPr>
        <w:t>в</w:t>
      </w:r>
      <w:r w:rsidRPr="00D107AB">
        <w:rPr>
          <w:rFonts w:ascii="Sylfaen" w:hAnsi="Sylfaen"/>
          <w:i/>
          <w:iCs/>
          <w:sz w:val="20"/>
          <w:szCs w:val="20"/>
        </w:rPr>
        <w:t xml:space="preserve"> </w:t>
      </w:r>
      <w:r w:rsidRPr="00D107AB">
        <w:rPr>
          <w:rStyle w:val="ezkurwreuab5ozgtqnkl"/>
          <w:rFonts w:ascii="Sylfaen" w:hAnsi="Sylfaen"/>
          <w:i/>
          <w:iCs/>
          <w:sz w:val="20"/>
          <w:szCs w:val="20"/>
        </w:rPr>
        <w:t>казначейскую</w:t>
      </w:r>
      <w:r w:rsidRPr="00D107AB">
        <w:rPr>
          <w:rFonts w:ascii="Sylfaen" w:hAnsi="Sylfaen"/>
          <w:i/>
          <w:iCs/>
          <w:sz w:val="20"/>
          <w:szCs w:val="20"/>
        </w:rPr>
        <w:t xml:space="preserve"> </w:t>
      </w:r>
      <w:r w:rsidRPr="00D107AB">
        <w:rPr>
          <w:rStyle w:val="ezkurwreuab5ozgtqnkl"/>
          <w:rFonts w:ascii="Sylfaen" w:hAnsi="Sylfaen"/>
          <w:i/>
          <w:iCs/>
          <w:sz w:val="20"/>
          <w:szCs w:val="20"/>
        </w:rPr>
        <w:t>систему</w:t>
      </w:r>
      <w:r w:rsidRPr="00D107AB">
        <w:rPr>
          <w:rFonts w:ascii="Sylfaen" w:hAnsi="Sylfaen"/>
          <w:i/>
          <w:iCs/>
          <w:sz w:val="20"/>
          <w:szCs w:val="20"/>
        </w:rPr>
        <w:t xml:space="preserve"> </w:t>
      </w:r>
      <w:r w:rsidRPr="00D107AB">
        <w:rPr>
          <w:rStyle w:val="ezkurwreuab5ozgtqnkl"/>
          <w:rFonts w:ascii="Sylfaen" w:hAnsi="Sylfaen"/>
          <w:i/>
          <w:iCs/>
          <w:sz w:val="20"/>
          <w:szCs w:val="20"/>
        </w:rPr>
        <w:t>уполномоченного органа"</w:t>
      </w:r>
      <w:r w:rsidRPr="00D107AB">
        <w:rPr>
          <w:rFonts w:ascii="Sylfaen" w:hAnsi="Sylfaen"/>
          <w:i/>
          <w:iCs/>
          <w:sz w:val="20"/>
          <w:szCs w:val="20"/>
        </w:rPr>
        <w:t xml:space="preserve"> </w:t>
      </w:r>
      <w:r w:rsidRPr="00D107AB">
        <w:rPr>
          <w:rStyle w:val="ezkurwreuab5ozgtqnkl"/>
          <w:rFonts w:ascii="Sylfaen" w:hAnsi="Sylfaen"/>
          <w:i/>
          <w:iCs/>
          <w:sz w:val="20"/>
          <w:szCs w:val="20"/>
        </w:rPr>
        <w:t>словами "выдачи платежного</w:t>
      </w:r>
      <w:r w:rsidRPr="00D107AB">
        <w:rPr>
          <w:rFonts w:ascii="Sylfaen" w:hAnsi="Sylfaen"/>
          <w:i/>
          <w:iCs/>
          <w:sz w:val="20"/>
          <w:szCs w:val="20"/>
        </w:rPr>
        <w:t xml:space="preserve"> </w:t>
      </w:r>
      <w:r w:rsidRPr="00D107AB">
        <w:rPr>
          <w:rStyle w:val="ezkurwreuab5ozgtqnkl"/>
          <w:rFonts w:ascii="Sylfaen" w:hAnsi="Sylfaen"/>
          <w:i/>
          <w:iCs/>
          <w:sz w:val="20"/>
          <w:szCs w:val="20"/>
        </w:rPr>
        <w:t>поручения</w:t>
      </w:r>
      <w:r w:rsidRPr="00D107AB">
        <w:rPr>
          <w:rFonts w:ascii="Sylfaen" w:hAnsi="Sylfaen"/>
          <w:i/>
          <w:iCs/>
          <w:sz w:val="20"/>
          <w:szCs w:val="20"/>
        </w:rPr>
        <w:t xml:space="preserve"> </w:t>
      </w:r>
      <w:r w:rsidRPr="00D107AB">
        <w:rPr>
          <w:rStyle w:val="ezkurwreuab5ozgtqnkl"/>
          <w:rFonts w:ascii="Sylfaen" w:hAnsi="Sylfaen"/>
          <w:i/>
          <w:iCs/>
          <w:sz w:val="20"/>
          <w:szCs w:val="20"/>
        </w:rPr>
        <w:t>банку"</w:t>
      </w:r>
      <w:ins w:id="16" w:author="Inesa Kocharyan" w:date="2025-02-19T10:34:00Z">
        <w:r w:rsidRPr="00D107AB">
          <w:rPr>
            <w:rFonts w:ascii="Sylfaen" w:hAnsi="Sylfaen"/>
            <w:i/>
            <w:iCs/>
          </w:rPr>
          <w:br w:type="page"/>
        </w:r>
      </w:ins>
    </w:p>
    <w:p w14:paraId="55A9698A" w14:textId="77777777" w:rsidR="00071D1C" w:rsidRPr="00D107AB" w:rsidRDefault="00BA249F" w:rsidP="00BD0785">
      <w:pPr>
        <w:widowControl w:val="0"/>
        <w:tabs>
          <w:tab w:val="left" w:pos="1276"/>
        </w:tabs>
        <w:spacing w:after="160"/>
        <w:jc w:val="both"/>
        <w:rPr>
          <w:rFonts w:ascii="Sylfaen" w:hAnsi="Sylfaen"/>
          <w:i/>
          <w:iCs/>
        </w:rPr>
      </w:pPr>
      <w:r w:rsidRPr="00D107AB">
        <w:rPr>
          <w:rFonts w:ascii="Sylfaen" w:hAnsi="Sylfaen"/>
          <w:i/>
          <w:iCs/>
        </w:rPr>
        <w:lastRenderedPageBreak/>
        <w:t>полном объеме результата поставки товара, установленного предыдущим соглашением.</w:t>
      </w:r>
      <w:r w:rsidR="00071D1C" w:rsidRPr="00D107AB">
        <w:rPr>
          <w:rFonts w:ascii="Sylfaen" w:hAnsi="Sylfaen"/>
          <w:i/>
          <w:iCs/>
        </w:rPr>
        <w:t xml:space="preserve"> Если размер выделенных для исполнения договора финансовых средств превышает </w:t>
      </w:r>
      <w:r w:rsidR="003839FF" w:rsidRPr="00D107AB">
        <w:rPr>
          <w:rFonts w:ascii="Sylfaen" w:hAnsi="Sylfaen"/>
          <w:i/>
          <w:iCs/>
        </w:rPr>
        <w:t>двадцатипя</w:t>
      </w:r>
      <w:r w:rsidR="00071D1C" w:rsidRPr="00D107AB">
        <w:rPr>
          <w:rFonts w:ascii="Sylfaen" w:hAnsi="Sylfaen"/>
          <w:i/>
          <w:iCs/>
        </w:rPr>
        <w:t xml:space="preserve">тикратный размер базовой единицы закупок, то Покупателем будет заключенo соглашение в случае, если </w:t>
      </w:r>
      <w:r w:rsidR="009673B8" w:rsidRPr="00D107AB">
        <w:rPr>
          <w:rFonts w:ascii="Sylfaen" w:hAnsi="Sylfaen"/>
          <w:i/>
          <w:iCs/>
        </w:rPr>
        <w:t xml:space="preserve">представленные </w:t>
      </w:r>
      <w:r w:rsidR="00071D1C" w:rsidRPr="00D107AB">
        <w:rPr>
          <w:rFonts w:ascii="Sylfaen" w:hAnsi="Sylfaen"/>
          <w:i/>
          <w:iCs/>
        </w:rPr>
        <w:t xml:space="preserve">Продавцом в виде неустойки </w:t>
      </w:r>
      <w:r w:rsidR="009673B8" w:rsidRPr="00D107AB">
        <w:rPr>
          <w:rFonts w:ascii="Sylfaen" w:hAnsi="Sylfaen"/>
          <w:i/>
          <w:iCs/>
        </w:rPr>
        <w:t xml:space="preserve">обеспечения квалификации и </w:t>
      </w:r>
      <w:r w:rsidR="00071D1C" w:rsidRPr="00D107AB">
        <w:rPr>
          <w:rFonts w:ascii="Sylfaen" w:hAnsi="Sylfaen"/>
          <w:i/>
          <w:iCs/>
        </w:rPr>
        <w:t xml:space="preserve">договора </w:t>
      </w:r>
      <w:r w:rsidR="008707D8" w:rsidRPr="00D107AB">
        <w:rPr>
          <w:rFonts w:ascii="Sylfaen" w:hAnsi="Sylfaen"/>
          <w:i/>
          <w:iCs/>
        </w:rPr>
        <w:t>заменяю</w:t>
      </w:r>
      <w:r w:rsidR="00071D1C" w:rsidRPr="00D107AB">
        <w:rPr>
          <w:rFonts w:ascii="Sylfaen" w:hAnsi="Sylfaen"/>
          <w:i/>
          <w:iCs/>
        </w:rPr>
        <w:t xml:space="preserve">тся гарантией или наличными деньгами, с учетом требований </w:t>
      </w:r>
      <w:r w:rsidR="00351A3E" w:rsidRPr="00D107AB">
        <w:rPr>
          <w:rFonts w:ascii="Sylfaen" w:hAnsi="Sylfaen"/>
          <w:i/>
          <w:iCs/>
        </w:rPr>
        <w:t xml:space="preserve">абзаца "в" подпункта 1 и </w:t>
      </w:r>
      <w:r w:rsidR="00071D1C" w:rsidRPr="00D107AB">
        <w:rPr>
          <w:rFonts w:ascii="Sylfaen" w:hAnsi="Sylfaen"/>
          <w:i/>
          <w:iCs/>
        </w:rPr>
        <w:t xml:space="preserve">абзаца "б" подпункта </w:t>
      </w:r>
      <w:r w:rsidR="000B33B2" w:rsidRPr="00D107AB">
        <w:rPr>
          <w:rFonts w:ascii="Sylfaen" w:hAnsi="Sylfaen"/>
          <w:i/>
          <w:iCs/>
        </w:rPr>
        <w:t xml:space="preserve">17 </w:t>
      </w:r>
      <w:r w:rsidR="00071D1C" w:rsidRPr="00D107AB">
        <w:rPr>
          <w:rFonts w:ascii="Sylfaen" w:hAnsi="Sylfaen"/>
          <w:i/>
          <w:iCs/>
        </w:rPr>
        <w:t xml:space="preserve">пункта 32 Приложения № </w:t>
      </w:r>
      <w:r w:rsidR="006E50E4" w:rsidRPr="00D107AB">
        <w:rPr>
          <w:rFonts w:ascii="Sylfaen" w:hAnsi="Sylfaen"/>
          <w:i/>
          <w:iCs/>
        </w:rPr>
        <w:t>1</w:t>
      </w:r>
      <w:r w:rsidR="006E50E4" w:rsidRPr="00D107AB">
        <w:rPr>
          <w:rFonts w:ascii="Sylfaen" w:hAnsi="Sylfaen"/>
          <w:i/>
          <w:iCs/>
          <w:lang w:val="hy-AM"/>
        </w:rPr>
        <w:t xml:space="preserve"> </w:t>
      </w:r>
      <w:r w:rsidR="00071D1C" w:rsidRPr="00D107AB">
        <w:rPr>
          <w:rFonts w:ascii="Sylfaen" w:hAnsi="Sylfaen"/>
          <w:i/>
          <w:iCs/>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D107AB">
        <w:rPr>
          <w:rFonts w:ascii="Sylfaen" w:hAnsi="Sylfaen"/>
          <w:i/>
          <w:iCs/>
        </w:rPr>
        <w:t xml:space="preserve">обеспечений квалификации и </w:t>
      </w:r>
      <w:r w:rsidR="00071D1C" w:rsidRPr="00D107AB">
        <w:rPr>
          <w:rFonts w:ascii="Sylfaen" w:hAnsi="Sylfaen"/>
          <w:i/>
          <w:iCs/>
        </w:rPr>
        <w:t xml:space="preserve">договора </w:t>
      </w:r>
      <w:r w:rsidR="00CD7A4F" w:rsidRPr="00D107AB">
        <w:rPr>
          <w:rFonts w:ascii="Sylfaen" w:hAnsi="Sylfaen"/>
          <w:i/>
          <w:iCs/>
        </w:rPr>
        <w:t xml:space="preserve">представленных </w:t>
      </w:r>
      <w:r w:rsidR="00071D1C" w:rsidRPr="00D107AB">
        <w:rPr>
          <w:rFonts w:ascii="Sylfaen" w:hAnsi="Sylfaen"/>
          <w:i/>
          <w:iCs/>
        </w:rPr>
        <w:t xml:space="preserve">в виде неустойки, также представляет Покупателю </w:t>
      </w:r>
      <w:r w:rsidR="00CD7A4F" w:rsidRPr="00D107AB">
        <w:rPr>
          <w:rFonts w:ascii="Sylfaen" w:hAnsi="Sylfaen"/>
          <w:i/>
          <w:iCs/>
        </w:rPr>
        <w:t xml:space="preserve">новые обеспечения </w:t>
      </w:r>
      <w:r w:rsidR="00071D1C" w:rsidRPr="00D107AB">
        <w:rPr>
          <w:rFonts w:ascii="Sylfaen" w:hAnsi="Sylfaen"/>
          <w:i/>
          <w:iCs/>
        </w:rPr>
        <w:t xml:space="preserve">в течение </w:t>
      </w:r>
      <w:r w:rsidR="00D3295F" w:rsidRPr="00D107AB">
        <w:rPr>
          <w:rFonts w:ascii="Sylfaen" w:hAnsi="Sylfaen"/>
          <w:i/>
          <w:iCs/>
        </w:rPr>
        <w:t xml:space="preserve"> ------- </w:t>
      </w:r>
      <w:r w:rsidR="00071D1C" w:rsidRPr="00D107AB">
        <w:rPr>
          <w:rFonts w:ascii="Sylfaen" w:hAnsi="Sylfaen"/>
          <w:i/>
          <w:iCs/>
        </w:rPr>
        <w:t>рабочих дней со дня получения извещения о заключении соглашения. В противном случае договор расторгается Покупателем в одностороннем порядке.</w:t>
      </w:r>
      <w:r w:rsidR="00FB29E1" w:rsidRPr="00D107AB">
        <w:rPr>
          <w:rStyle w:val="af6"/>
          <w:rFonts w:ascii="Sylfaen" w:hAnsi="Sylfaen"/>
          <w:i/>
          <w:iCs/>
        </w:rPr>
        <w:t>25</w:t>
      </w:r>
    </w:p>
    <w:p w14:paraId="5F42A46E" w14:textId="77777777" w:rsidR="00071D1C" w:rsidRPr="00D107AB" w:rsidRDefault="00071D1C" w:rsidP="00B46D58">
      <w:pPr>
        <w:widowControl w:val="0"/>
        <w:spacing w:after="160"/>
        <w:jc w:val="center"/>
        <w:rPr>
          <w:rFonts w:ascii="Sylfaen" w:hAnsi="Sylfaen"/>
          <w:b/>
          <w:i/>
          <w:iCs/>
        </w:rPr>
      </w:pPr>
      <w:r w:rsidRPr="00D107AB">
        <w:rPr>
          <w:rFonts w:ascii="Sylfaen" w:hAnsi="Sylfaen"/>
          <w:b/>
          <w:i/>
          <w:iCs/>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D107AB" w14:paraId="7726F543" w14:textId="77777777" w:rsidTr="0016519F">
        <w:tc>
          <w:tcPr>
            <w:tcW w:w="4536" w:type="dxa"/>
          </w:tcPr>
          <w:p w14:paraId="1AAAECE0" w14:textId="77777777" w:rsidR="00071D1C" w:rsidRPr="00D107AB" w:rsidRDefault="00071D1C" w:rsidP="00B46D58">
            <w:pPr>
              <w:widowControl w:val="0"/>
              <w:spacing w:after="160"/>
              <w:jc w:val="center"/>
              <w:rPr>
                <w:rFonts w:ascii="Sylfaen" w:hAnsi="Sylfaen" w:cs="Sylfaen"/>
                <w:b/>
                <w:bCs/>
                <w:i/>
                <w:iCs/>
              </w:rPr>
            </w:pPr>
            <w:r w:rsidRPr="00D107AB">
              <w:rPr>
                <w:rFonts w:ascii="Sylfaen" w:hAnsi="Sylfaen"/>
                <w:b/>
                <w:i/>
                <w:iCs/>
              </w:rPr>
              <w:t>ПОКУПАТЕЛЬ</w:t>
            </w:r>
          </w:p>
          <w:p w14:paraId="2A4E09D8" w14:textId="77777777" w:rsidR="00071D1C" w:rsidRPr="00D107AB" w:rsidRDefault="00F83E0A" w:rsidP="00B46D58">
            <w:pPr>
              <w:widowControl w:val="0"/>
              <w:jc w:val="center"/>
              <w:rPr>
                <w:rFonts w:ascii="Sylfaen" w:hAnsi="Sylfaen"/>
                <w:i/>
                <w:iCs/>
                <w:lang w:val="en-US"/>
              </w:rPr>
            </w:pPr>
            <w:r w:rsidRPr="00D107AB">
              <w:rPr>
                <w:rFonts w:ascii="Sylfaen" w:hAnsi="Sylfaen"/>
                <w:i/>
                <w:iCs/>
                <w:lang w:val="en-US"/>
              </w:rPr>
              <w:t>_______________________</w:t>
            </w:r>
          </w:p>
          <w:p w14:paraId="0EDC6D5A" w14:textId="77777777" w:rsidR="00071D1C" w:rsidRPr="00D107AB" w:rsidRDefault="00071D1C" w:rsidP="00B46D58">
            <w:pPr>
              <w:widowControl w:val="0"/>
              <w:spacing w:after="160"/>
              <w:jc w:val="center"/>
              <w:rPr>
                <w:rFonts w:ascii="Sylfaen" w:hAnsi="Sylfaen"/>
                <w:i/>
                <w:iCs/>
                <w:sz w:val="16"/>
                <w:szCs w:val="16"/>
              </w:rPr>
            </w:pPr>
            <w:r w:rsidRPr="00D107AB">
              <w:rPr>
                <w:rFonts w:ascii="Sylfaen" w:hAnsi="Sylfaen"/>
                <w:i/>
                <w:iCs/>
                <w:sz w:val="16"/>
                <w:szCs w:val="16"/>
              </w:rPr>
              <w:t>/подпись/</w:t>
            </w:r>
          </w:p>
          <w:p w14:paraId="395BCCEB" w14:textId="77777777" w:rsidR="00071D1C" w:rsidRPr="00D107AB" w:rsidRDefault="00071D1C" w:rsidP="00B46D58">
            <w:pPr>
              <w:widowControl w:val="0"/>
              <w:spacing w:after="160"/>
              <w:jc w:val="center"/>
              <w:rPr>
                <w:rFonts w:ascii="Sylfaen" w:hAnsi="Sylfaen"/>
                <w:i/>
                <w:iCs/>
              </w:rPr>
            </w:pPr>
            <w:r w:rsidRPr="00D107AB">
              <w:rPr>
                <w:rFonts w:ascii="Sylfaen" w:hAnsi="Sylfaen"/>
                <w:i/>
                <w:iCs/>
              </w:rPr>
              <w:t>М. П.</w:t>
            </w:r>
          </w:p>
        </w:tc>
        <w:tc>
          <w:tcPr>
            <w:tcW w:w="760" w:type="dxa"/>
          </w:tcPr>
          <w:p w14:paraId="11D12831" w14:textId="77777777" w:rsidR="00071D1C" w:rsidRPr="00D107AB" w:rsidRDefault="00071D1C" w:rsidP="00B46D58">
            <w:pPr>
              <w:widowControl w:val="0"/>
              <w:spacing w:after="160"/>
              <w:jc w:val="center"/>
              <w:rPr>
                <w:rFonts w:ascii="Sylfaen" w:hAnsi="Sylfaen"/>
                <w:i/>
                <w:iCs/>
              </w:rPr>
            </w:pPr>
          </w:p>
        </w:tc>
        <w:tc>
          <w:tcPr>
            <w:tcW w:w="4343" w:type="dxa"/>
          </w:tcPr>
          <w:p w14:paraId="1FFFAAF5" w14:textId="77777777" w:rsidR="00071D1C" w:rsidRPr="00D107AB" w:rsidRDefault="00071D1C" w:rsidP="00B46D58">
            <w:pPr>
              <w:widowControl w:val="0"/>
              <w:spacing w:after="160"/>
              <w:jc w:val="center"/>
              <w:rPr>
                <w:rFonts w:ascii="Sylfaen" w:hAnsi="Sylfaen" w:cs="Sylfaen"/>
                <w:b/>
                <w:bCs/>
                <w:i/>
                <w:iCs/>
              </w:rPr>
            </w:pPr>
            <w:r w:rsidRPr="00D107AB">
              <w:rPr>
                <w:rFonts w:ascii="Sylfaen" w:hAnsi="Sylfaen"/>
                <w:b/>
                <w:i/>
                <w:iCs/>
              </w:rPr>
              <w:t>ПРОДАВЕЦ</w:t>
            </w:r>
          </w:p>
          <w:p w14:paraId="2E4E3399" w14:textId="77777777" w:rsidR="00071D1C" w:rsidRPr="00D107AB" w:rsidRDefault="00F83E0A" w:rsidP="00B46D58">
            <w:pPr>
              <w:widowControl w:val="0"/>
              <w:jc w:val="center"/>
              <w:rPr>
                <w:rFonts w:ascii="Sylfaen" w:hAnsi="Sylfaen"/>
                <w:i/>
                <w:iCs/>
                <w:lang w:val="en-US"/>
              </w:rPr>
            </w:pPr>
            <w:r w:rsidRPr="00D107AB">
              <w:rPr>
                <w:rFonts w:ascii="Sylfaen" w:hAnsi="Sylfaen"/>
                <w:i/>
                <w:iCs/>
                <w:lang w:val="en-US"/>
              </w:rPr>
              <w:t>______________________</w:t>
            </w:r>
          </w:p>
          <w:p w14:paraId="091E5013" w14:textId="77777777" w:rsidR="00071D1C" w:rsidRPr="00D107AB" w:rsidRDefault="00071D1C" w:rsidP="00B46D58">
            <w:pPr>
              <w:widowControl w:val="0"/>
              <w:spacing w:after="160"/>
              <w:jc w:val="center"/>
              <w:rPr>
                <w:rFonts w:ascii="Sylfaen" w:hAnsi="Sylfaen"/>
                <w:i/>
                <w:iCs/>
                <w:sz w:val="16"/>
                <w:szCs w:val="16"/>
              </w:rPr>
            </w:pPr>
            <w:r w:rsidRPr="00D107AB">
              <w:rPr>
                <w:rFonts w:ascii="Sylfaen" w:hAnsi="Sylfaen"/>
                <w:i/>
                <w:iCs/>
                <w:sz w:val="16"/>
                <w:szCs w:val="16"/>
              </w:rPr>
              <w:t>/подпись/</w:t>
            </w:r>
          </w:p>
          <w:p w14:paraId="6AF2940F" w14:textId="77777777" w:rsidR="00071D1C" w:rsidRPr="00D107AB" w:rsidRDefault="00071D1C" w:rsidP="00B46D58">
            <w:pPr>
              <w:widowControl w:val="0"/>
              <w:spacing w:after="160"/>
              <w:jc w:val="center"/>
              <w:rPr>
                <w:rFonts w:ascii="Sylfaen" w:hAnsi="Sylfaen"/>
                <w:i/>
                <w:iCs/>
              </w:rPr>
            </w:pPr>
            <w:r w:rsidRPr="00D107AB">
              <w:rPr>
                <w:rFonts w:ascii="Sylfaen" w:hAnsi="Sylfaen"/>
                <w:i/>
                <w:iCs/>
              </w:rPr>
              <w:t>М. П.</w:t>
            </w:r>
          </w:p>
        </w:tc>
      </w:tr>
    </w:tbl>
    <w:p w14:paraId="2C9C083F" w14:textId="77777777" w:rsidR="00382B60" w:rsidRPr="00D107AB" w:rsidRDefault="00382B60" w:rsidP="00B46D58">
      <w:pPr>
        <w:widowControl w:val="0"/>
        <w:spacing w:after="160"/>
        <w:ind w:firstLine="567"/>
        <w:jc w:val="both"/>
        <w:rPr>
          <w:rFonts w:ascii="Sylfaen" w:hAnsi="Sylfaen"/>
          <w:i/>
          <w:iCs/>
          <w:lang w:val="hy-AM"/>
        </w:rPr>
      </w:pPr>
    </w:p>
    <w:p w14:paraId="78F52AEE" w14:textId="77777777" w:rsidR="00071D1C" w:rsidRPr="00D107AB" w:rsidRDefault="00071D1C" w:rsidP="00B46D58">
      <w:pPr>
        <w:widowControl w:val="0"/>
        <w:spacing w:after="160"/>
        <w:ind w:firstLine="567"/>
        <w:jc w:val="both"/>
        <w:rPr>
          <w:rFonts w:ascii="Sylfaen" w:hAnsi="Sylfaen"/>
          <w:i/>
          <w:iCs/>
        </w:rPr>
      </w:pPr>
      <w:r w:rsidRPr="00D107AB">
        <w:rPr>
          <w:rFonts w:ascii="Sylfaen" w:hAnsi="Sylfaen"/>
          <w:i/>
          <w:iCs/>
        </w:rPr>
        <w:t>В случае необходимости в договор могут быть включены не</w:t>
      </w:r>
      <w:r w:rsidR="001D0249" w:rsidRPr="00D107AB">
        <w:rPr>
          <w:rFonts w:ascii="Sylfaen" w:hAnsi="Sylfaen" w:cs="Courier New"/>
          <w:i/>
          <w:iCs/>
          <w:lang w:val="en-US"/>
        </w:rPr>
        <w:t> </w:t>
      </w:r>
      <w:r w:rsidRPr="00D107AB">
        <w:rPr>
          <w:rFonts w:ascii="Sylfaen" w:hAnsi="Sylfaen"/>
          <w:i/>
          <w:iCs/>
        </w:rPr>
        <w:t>противоречащие законодательству Республики Армения положения.</w:t>
      </w:r>
    </w:p>
    <w:p w14:paraId="707CE8B0" w14:textId="77777777" w:rsidR="00071D1C" w:rsidRPr="00D107AB" w:rsidRDefault="00DA240A" w:rsidP="00B46D58">
      <w:pPr>
        <w:widowControl w:val="0"/>
        <w:spacing w:after="160"/>
        <w:rPr>
          <w:rFonts w:ascii="Sylfaen" w:hAnsi="Sylfaen"/>
          <w:i/>
          <w:iCs/>
        </w:rPr>
      </w:pPr>
      <w:r w:rsidRPr="00D107AB">
        <w:rPr>
          <w:rFonts w:ascii="Sylfaen" w:hAnsi="Sylfaen"/>
          <w:i/>
          <w:iCs/>
        </w:rPr>
        <w:t>-----------------------</w:t>
      </w:r>
    </w:p>
    <w:p w14:paraId="02F7AE70" w14:textId="77777777" w:rsidR="00FB29E1" w:rsidRPr="00D107AB" w:rsidRDefault="00FB29E1" w:rsidP="00FB29E1">
      <w:pPr>
        <w:pStyle w:val="af2"/>
        <w:widowControl w:val="0"/>
        <w:jc w:val="both"/>
        <w:rPr>
          <w:rFonts w:ascii="Sylfaen" w:hAnsi="Sylfaen"/>
          <w:i/>
          <w:iCs/>
          <w:lang w:val="hy-AM"/>
        </w:rPr>
      </w:pPr>
      <w:r w:rsidRPr="00D107AB">
        <w:rPr>
          <w:rFonts w:ascii="Sylfaen" w:hAnsi="Sylfaen"/>
          <w:i/>
          <w:iCs/>
          <w:vertAlign w:val="superscript"/>
        </w:rPr>
        <w:t xml:space="preserve">25 </w:t>
      </w:r>
      <w:r w:rsidRPr="00D107AB">
        <w:rPr>
          <w:rFonts w:ascii="Sylfaen" w:hAnsi="Sylfaen"/>
          <w:i/>
          <w:iCs/>
        </w:rPr>
        <w:t>Если Договор заключается на основании части 6 статьи 15 закона Республики Армения "О</w:t>
      </w:r>
      <w:r w:rsidRPr="00D107AB">
        <w:rPr>
          <w:rFonts w:ascii="Sylfaen" w:hAnsi="Sylfaen" w:cs="Courier New"/>
          <w:i/>
          <w:iCs/>
          <w:lang w:val="en-US"/>
        </w:rPr>
        <w:t> </w:t>
      </w:r>
      <w:r w:rsidRPr="00D107AB">
        <w:rPr>
          <w:rFonts w:ascii="Sylfaen" w:hAnsi="Sylfaen"/>
          <w:i/>
          <w:iCs/>
        </w:rPr>
        <w:t xml:space="preserve">закупках", и цена Договора не превышает двадцатипятикратный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 </w:t>
      </w:r>
    </w:p>
    <w:p w14:paraId="72EBB3F5" w14:textId="77777777" w:rsidR="00B76CB5" w:rsidRPr="00D107AB" w:rsidRDefault="00FB29E1" w:rsidP="00D3295F">
      <w:pPr>
        <w:pStyle w:val="af2"/>
        <w:widowControl w:val="0"/>
        <w:jc w:val="both"/>
        <w:rPr>
          <w:rFonts w:ascii="Sylfaen" w:hAnsi="Sylfaen"/>
          <w:i/>
          <w:iCs/>
        </w:rPr>
      </w:pPr>
      <w:r w:rsidRPr="00D107AB">
        <w:rPr>
          <w:rFonts w:ascii="Sylfaen" w:hAnsi="Sylfaen"/>
          <w:i/>
          <w:iCs/>
        </w:rPr>
        <w:t>Настоящий пункт удаляется из Договора, если Договор не заключается на основании части 6 статьи 15 закона Республики Армения "О закупках".</w:t>
      </w:r>
    </w:p>
    <w:p w14:paraId="5763C3D4" w14:textId="77777777" w:rsidR="00D3295F" w:rsidRPr="00D107AB" w:rsidRDefault="00B76CB5" w:rsidP="00D3295F">
      <w:pPr>
        <w:pStyle w:val="af2"/>
        <w:widowControl w:val="0"/>
        <w:jc w:val="both"/>
        <w:rPr>
          <w:rFonts w:ascii="Sylfaen" w:hAnsi="Sylfaen"/>
          <w:i/>
          <w:iCs/>
          <w:lang w:val="hy-AM" w:eastAsia="en-US"/>
        </w:rPr>
      </w:pPr>
      <w:r w:rsidRPr="00D107AB">
        <w:rPr>
          <w:rFonts w:ascii="Sylfaen" w:hAnsi="Sylfaen"/>
          <w:i/>
          <w:iCs/>
        </w:rPr>
        <w:t xml:space="preserve">   </w:t>
      </w:r>
      <w:r w:rsidR="00D3295F" w:rsidRPr="00D107AB">
        <w:rPr>
          <w:rStyle w:val="ezkurwreuab5ozgtqnkl"/>
          <w:rFonts w:ascii="Sylfaen" w:hAnsi="Sylfaen" w:cs="Cambria"/>
          <w:i/>
          <w:iCs/>
        </w:rPr>
        <w:t>Срок</w:t>
      </w:r>
      <w:r w:rsidR="00D3295F" w:rsidRPr="00D107AB">
        <w:rPr>
          <w:rStyle w:val="ezkurwreuab5ozgtqnkl"/>
          <w:rFonts w:ascii="Sylfaen" w:hAnsi="Sylfaen"/>
          <w:i/>
          <w:iCs/>
        </w:rPr>
        <w:t xml:space="preserve">, </w:t>
      </w:r>
      <w:r w:rsidR="00D3295F" w:rsidRPr="00D107AB">
        <w:rPr>
          <w:rStyle w:val="ezkurwreuab5ozgtqnkl"/>
          <w:rFonts w:ascii="Sylfaen" w:hAnsi="Sylfaen" w:cs="Cambria"/>
          <w:i/>
          <w:iCs/>
        </w:rPr>
        <w:t>установленный</w:t>
      </w:r>
      <w:r w:rsidR="00D3295F" w:rsidRPr="00D107AB">
        <w:rPr>
          <w:rFonts w:ascii="Sylfaen" w:hAnsi="Sylfaen"/>
          <w:i/>
          <w:iCs/>
        </w:rPr>
        <w:t xml:space="preserve"> в </w:t>
      </w:r>
      <w:r w:rsidR="00D3295F" w:rsidRPr="00D107AB">
        <w:rPr>
          <w:rStyle w:val="ezkurwreuab5ozgtqnkl"/>
          <w:rFonts w:ascii="Sylfaen" w:hAnsi="Sylfaen"/>
          <w:i/>
          <w:iCs/>
        </w:rPr>
        <w:t>5-ом</w:t>
      </w:r>
      <w:r w:rsidR="00D3295F" w:rsidRPr="00D107AB">
        <w:rPr>
          <w:rFonts w:ascii="Sylfaen" w:hAnsi="Sylfaen"/>
          <w:i/>
          <w:iCs/>
        </w:rPr>
        <w:t xml:space="preserve"> </w:t>
      </w:r>
      <w:r w:rsidR="00D3295F" w:rsidRPr="00D107AB">
        <w:rPr>
          <w:rStyle w:val="ezkurwreuab5ozgtqnkl"/>
          <w:rFonts w:ascii="Sylfaen" w:hAnsi="Sylfaen" w:cs="Cambria"/>
          <w:i/>
          <w:iCs/>
        </w:rPr>
        <w:t>предложении настоящего</w:t>
      </w:r>
      <w:r w:rsidR="00D3295F" w:rsidRPr="00D107AB">
        <w:rPr>
          <w:rFonts w:ascii="Sylfaen" w:hAnsi="Sylfaen"/>
          <w:i/>
          <w:iCs/>
        </w:rPr>
        <w:t xml:space="preserve"> </w:t>
      </w:r>
      <w:r w:rsidR="00D3295F" w:rsidRPr="00D107AB">
        <w:rPr>
          <w:rStyle w:val="ezkurwreuab5ozgtqnkl"/>
          <w:rFonts w:ascii="Sylfaen" w:hAnsi="Sylfaen" w:cs="Cambria"/>
          <w:i/>
          <w:iCs/>
        </w:rPr>
        <w:t>пункта</w:t>
      </w:r>
      <w:r w:rsidR="00D3295F" w:rsidRPr="00D107AB">
        <w:rPr>
          <w:rFonts w:ascii="Sylfaen" w:hAnsi="Sylfaen"/>
          <w:i/>
          <w:iCs/>
        </w:rPr>
        <w:t xml:space="preserve">, </w:t>
      </w:r>
      <w:r w:rsidR="00D3295F" w:rsidRPr="00D107AB">
        <w:rPr>
          <w:rStyle w:val="ezkurwreuab5ozgtqnkl"/>
          <w:rFonts w:ascii="Sylfaen" w:hAnsi="Sylfaen" w:cs="Cambria"/>
          <w:i/>
          <w:iCs/>
        </w:rPr>
        <w:t>не</w:t>
      </w:r>
      <w:r w:rsidR="00D3295F" w:rsidRPr="00D107AB">
        <w:rPr>
          <w:rFonts w:ascii="Sylfaen" w:hAnsi="Sylfaen"/>
          <w:i/>
          <w:iCs/>
        </w:rPr>
        <w:t xml:space="preserve"> </w:t>
      </w:r>
      <w:r w:rsidR="00D3295F" w:rsidRPr="00D107AB">
        <w:rPr>
          <w:rStyle w:val="ezkurwreuab5ozgtqnkl"/>
          <w:rFonts w:ascii="Sylfaen" w:hAnsi="Sylfaen" w:cs="Cambria"/>
          <w:i/>
          <w:iCs/>
        </w:rPr>
        <w:t>может</w:t>
      </w:r>
      <w:r w:rsidR="00D3295F" w:rsidRPr="00D107AB">
        <w:rPr>
          <w:rStyle w:val="ezkurwreuab5ozgtqnkl"/>
          <w:rFonts w:ascii="Sylfaen" w:hAnsi="Sylfaen"/>
          <w:i/>
          <w:iCs/>
        </w:rPr>
        <w:t xml:space="preserve"> </w:t>
      </w:r>
      <w:r w:rsidR="00D3295F" w:rsidRPr="00D107AB">
        <w:rPr>
          <w:rStyle w:val="ezkurwreuab5ozgtqnkl"/>
          <w:rFonts w:ascii="Sylfaen" w:hAnsi="Sylfaen" w:cs="Cambria"/>
          <w:i/>
          <w:iCs/>
        </w:rPr>
        <w:t>быть</w:t>
      </w:r>
      <w:r w:rsidR="00D3295F" w:rsidRPr="00D107AB">
        <w:rPr>
          <w:rStyle w:val="ezkurwreuab5ozgtqnkl"/>
          <w:rFonts w:ascii="Sylfaen" w:hAnsi="Sylfaen"/>
          <w:i/>
          <w:iCs/>
        </w:rPr>
        <w:t xml:space="preserve"> </w:t>
      </w:r>
      <w:r w:rsidR="00D3295F" w:rsidRPr="00D107AB">
        <w:rPr>
          <w:rStyle w:val="ezkurwreuab5ozgtqnkl"/>
          <w:rFonts w:ascii="Sylfaen" w:hAnsi="Sylfaen" w:cs="Cambria"/>
          <w:i/>
          <w:iCs/>
        </w:rPr>
        <w:t>менее</w:t>
      </w:r>
      <w:r w:rsidR="00D3295F" w:rsidRPr="00D107AB">
        <w:rPr>
          <w:rFonts w:ascii="Sylfaen" w:hAnsi="Sylfaen"/>
          <w:i/>
          <w:iCs/>
        </w:rPr>
        <w:t xml:space="preserve"> </w:t>
      </w:r>
      <w:r w:rsidR="00D3295F" w:rsidRPr="00D107AB">
        <w:rPr>
          <w:rStyle w:val="ezkurwreuab5ozgtqnkl"/>
          <w:rFonts w:ascii="Sylfaen" w:hAnsi="Sylfaen"/>
          <w:i/>
          <w:iCs/>
        </w:rPr>
        <w:t>10</w:t>
      </w:r>
      <w:r w:rsidR="00D3295F" w:rsidRPr="00D107AB">
        <w:rPr>
          <w:rFonts w:ascii="Sylfaen" w:hAnsi="Sylfaen"/>
          <w:i/>
          <w:iCs/>
        </w:rPr>
        <w:t xml:space="preserve"> </w:t>
      </w:r>
      <w:r w:rsidR="00D3295F" w:rsidRPr="00D107AB">
        <w:rPr>
          <w:rStyle w:val="ezkurwreuab5ozgtqnkl"/>
          <w:rFonts w:ascii="Sylfaen" w:hAnsi="Sylfaen" w:cs="Cambria"/>
          <w:i/>
          <w:iCs/>
        </w:rPr>
        <w:t>рабочих</w:t>
      </w:r>
      <w:r w:rsidR="00D3295F" w:rsidRPr="00D107AB">
        <w:rPr>
          <w:rFonts w:ascii="Sylfaen" w:hAnsi="Sylfaen"/>
          <w:i/>
          <w:iCs/>
        </w:rPr>
        <w:t xml:space="preserve"> </w:t>
      </w:r>
      <w:r w:rsidR="00D3295F" w:rsidRPr="00D107AB">
        <w:rPr>
          <w:rStyle w:val="ezkurwreuab5ozgtqnkl"/>
          <w:rFonts w:ascii="Sylfaen" w:hAnsi="Sylfaen" w:cs="Cambria"/>
          <w:i/>
          <w:iCs/>
        </w:rPr>
        <w:t>дней</w:t>
      </w:r>
      <w:r w:rsidR="00D3295F" w:rsidRPr="00D107AB">
        <w:rPr>
          <w:rStyle w:val="ezkurwreuab5ozgtqnkl"/>
          <w:rFonts w:ascii="Sylfaen" w:hAnsi="Sylfaen" w:cs="Cambria"/>
          <w:i/>
          <w:iCs/>
          <w:lang w:val="hy-AM"/>
        </w:rPr>
        <w:t>.</w:t>
      </w:r>
    </w:p>
    <w:p w14:paraId="295C764E" w14:textId="77777777" w:rsidR="00071D1C" w:rsidRPr="00D107AB" w:rsidRDefault="00071D1C" w:rsidP="00B46D58">
      <w:pPr>
        <w:widowControl w:val="0"/>
        <w:spacing w:after="160"/>
        <w:jc w:val="right"/>
        <w:rPr>
          <w:rFonts w:ascii="Sylfaen" w:hAnsi="Sylfaen"/>
          <w:i/>
          <w:iCs/>
          <w:lang w:val="hy-AM"/>
          <w:rPrChange w:id="17" w:author="Inesa Kocharyan" w:date="2025-02-19T10:34:00Z">
            <w:rPr>
              <w:rFonts w:ascii="GHEA Grapalat" w:hAnsi="GHEA Grapalat"/>
            </w:rPr>
          </w:rPrChange>
        </w:rPr>
        <w:sectPr w:rsidR="00071D1C" w:rsidRPr="00D107AB" w:rsidSect="000811C1">
          <w:footerReference w:type="default" r:id="rId8"/>
          <w:footnotePr>
            <w:pos w:val="beneathText"/>
          </w:footnotePr>
          <w:pgSz w:w="11906" w:h="16838" w:code="9"/>
          <w:pgMar w:top="993" w:right="1418" w:bottom="1418" w:left="1418" w:header="561" w:footer="561" w:gutter="0"/>
          <w:cols w:space="720"/>
          <w:docGrid w:linePitch="326"/>
        </w:sectPr>
      </w:pPr>
    </w:p>
    <w:p w14:paraId="5B336374" w14:textId="77777777" w:rsidR="00071D1C" w:rsidRPr="00D107AB" w:rsidRDefault="00071D1C" w:rsidP="00B46D58">
      <w:pPr>
        <w:widowControl w:val="0"/>
        <w:spacing w:after="160"/>
        <w:jc w:val="right"/>
        <w:rPr>
          <w:rFonts w:ascii="Sylfaen" w:hAnsi="Sylfaen"/>
          <w:i/>
          <w:iCs/>
        </w:rPr>
      </w:pPr>
      <w:r w:rsidRPr="00D107AB">
        <w:rPr>
          <w:rFonts w:ascii="Sylfaen" w:hAnsi="Sylfaen"/>
          <w:i/>
          <w:iCs/>
        </w:rPr>
        <w:lastRenderedPageBreak/>
        <w:t>Приложение № 1</w:t>
      </w:r>
    </w:p>
    <w:p w14:paraId="5D7B402A" w14:textId="77777777" w:rsidR="00071D1C" w:rsidRPr="00D107AB" w:rsidRDefault="00071D1C" w:rsidP="00B46D58">
      <w:pPr>
        <w:widowControl w:val="0"/>
        <w:spacing w:after="160"/>
        <w:jc w:val="right"/>
        <w:rPr>
          <w:rFonts w:ascii="Sylfaen" w:hAnsi="Sylfaen"/>
          <w:i/>
          <w:iCs/>
        </w:rPr>
      </w:pPr>
      <w:r w:rsidRPr="00D107AB">
        <w:rPr>
          <w:rFonts w:ascii="Sylfaen" w:hAnsi="Sylfaen"/>
          <w:i/>
          <w:iCs/>
        </w:rPr>
        <w:t xml:space="preserve">к Договору под кодом </w:t>
      </w:r>
      <w:r w:rsidR="001D0249" w:rsidRPr="00D107AB">
        <w:rPr>
          <w:rFonts w:ascii="Sylfaen" w:hAnsi="Sylfaen"/>
          <w:i/>
          <w:iCs/>
        </w:rPr>
        <w:br/>
      </w:r>
      <w:r w:rsidRPr="00D107AB">
        <w:rPr>
          <w:rFonts w:ascii="Sylfaen" w:hAnsi="Sylfaen"/>
          <w:i/>
          <w:iCs/>
        </w:rPr>
        <w:t xml:space="preserve">заключенному </w:t>
      </w:r>
      <w:r w:rsidR="006132ED" w:rsidRPr="00D107AB">
        <w:rPr>
          <w:rFonts w:ascii="Sylfaen" w:hAnsi="Sylfaen"/>
          <w:i/>
          <w:iCs/>
        </w:rPr>
        <w:t>"</w:t>
      </w:r>
      <w:r w:rsidR="00D52566" w:rsidRPr="00D107AB">
        <w:rPr>
          <w:rFonts w:ascii="Sylfaen" w:hAnsi="Sylfaen"/>
          <w:i/>
          <w:iCs/>
        </w:rPr>
        <w:tab/>
      </w:r>
      <w:r w:rsidR="006132ED" w:rsidRPr="00D107AB">
        <w:rPr>
          <w:rFonts w:ascii="Sylfaen" w:hAnsi="Sylfaen"/>
          <w:i/>
          <w:iCs/>
        </w:rPr>
        <w:t>"</w:t>
      </w:r>
      <w:r w:rsidR="00D52566" w:rsidRPr="00D107AB">
        <w:rPr>
          <w:rFonts w:ascii="Sylfaen" w:hAnsi="Sylfaen"/>
          <w:i/>
          <w:iCs/>
        </w:rPr>
        <w:tab/>
      </w:r>
      <w:r w:rsidRPr="00D107AB">
        <w:rPr>
          <w:rFonts w:ascii="Sylfaen" w:hAnsi="Sylfaen"/>
          <w:i/>
          <w:iCs/>
        </w:rPr>
        <w:t>20</w:t>
      </w:r>
      <w:r w:rsidR="00D52566" w:rsidRPr="00D107AB">
        <w:rPr>
          <w:rFonts w:ascii="Sylfaen" w:hAnsi="Sylfaen"/>
          <w:i/>
          <w:iCs/>
        </w:rPr>
        <w:tab/>
      </w:r>
      <w:r w:rsidRPr="00D107AB">
        <w:rPr>
          <w:rFonts w:ascii="Sylfaen" w:hAnsi="Sylfaen"/>
          <w:i/>
          <w:iCs/>
        </w:rPr>
        <w:t>г.</w:t>
      </w:r>
    </w:p>
    <w:p w14:paraId="5C598218" w14:textId="77777777" w:rsidR="00071D1C" w:rsidRPr="00D107AB" w:rsidRDefault="00071D1C" w:rsidP="00B46D58">
      <w:pPr>
        <w:widowControl w:val="0"/>
        <w:spacing w:after="160"/>
        <w:jc w:val="center"/>
        <w:rPr>
          <w:rFonts w:ascii="Sylfaen" w:hAnsi="Sylfaen"/>
          <w:i/>
          <w:iCs/>
        </w:rPr>
      </w:pPr>
      <w:r w:rsidRPr="00D107AB">
        <w:rPr>
          <w:rFonts w:ascii="Sylfaen" w:hAnsi="Sylfaen"/>
          <w:i/>
          <w:iCs/>
        </w:rPr>
        <w:t>ТЕХНИЧЕСКА</w:t>
      </w:r>
      <w:r w:rsidR="001D0249" w:rsidRPr="00D107AB">
        <w:rPr>
          <w:rFonts w:ascii="Sylfaen" w:hAnsi="Sylfaen"/>
          <w:i/>
          <w:iCs/>
        </w:rPr>
        <w:t>Я ХАРАКТЕРИСТИКА-ГРАФИК ЗАКУПКИ</w:t>
      </w:r>
      <w:r w:rsidR="001D0249" w:rsidRPr="00D107AB">
        <w:rPr>
          <w:rStyle w:val="af6"/>
          <w:rFonts w:ascii="Sylfaen" w:hAnsi="Sylfaen"/>
          <w:i/>
          <w:iCs/>
        </w:rPr>
        <w:footnoteReference w:customMarkFollows="1" w:id="29"/>
        <w:t>*</w:t>
      </w:r>
    </w:p>
    <w:p w14:paraId="70E0AFB4" w14:textId="77777777" w:rsidR="00071D1C" w:rsidRPr="00D107AB" w:rsidRDefault="00071D1C" w:rsidP="00B46D58">
      <w:pPr>
        <w:widowControl w:val="0"/>
        <w:spacing w:after="160"/>
        <w:jc w:val="right"/>
        <w:rPr>
          <w:rFonts w:ascii="Sylfaen" w:hAnsi="Sylfaen"/>
          <w:i/>
          <w:iCs/>
        </w:rPr>
      </w:pPr>
      <w:r w:rsidRPr="00D107AB">
        <w:rPr>
          <w:rFonts w:ascii="Sylfaen" w:hAnsi="Sylfaen"/>
          <w:i/>
          <w:iCs/>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559"/>
        <w:gridCol w:w="1045"/>
        <w:gridCol w:w="2347"/>
        <w:gridCol w:w="1085"/>
        <w:gridCol w:w="1559"/>
        <w:gridCol w:w="1134"/>
        <w:gridCol w:w="850"/>
        <w:gridCol w:w="709"/>
        <w:gridCol w:w="1158"/>
        <w:gridCol w:w="947"/>
      </w:tblGrid>
      <w:tr w:rsidR="00B138F3" w:rsidRPr="00D107AB" w14:paraId="76DFFB8E" w14:textId="77777777" w:rsidTr="00317BD2">
        <w:trPr>
          <w:jc w:val="center"/>
        </w:trPr>
        <w:tc>
          <w:tcPr>
            <w:tcW w:w="16350" w:type="dxa"/>
            <w:gridSpan w:val="12"/>
          </w:tcPr>
          <w:p w14:paraId="76C17630" w14:textId="77777777" w:rsidR="00071D1C" w:rsidRPr="00D107AB" w:rsidRDefault="00071D1C" w:rsidP="00B46D58">
            <w:pPr>
              <w:widowControl w:val="0"/>
              <w:jc w:val="center"/>
              <w:rPr>
                <w:rFonts w:ascii="Sylfaen" w:hAnsi="Sylfaen"/>
                <w:i/>
                <w:iCs/>
                <w:sz w:val="16"/>
                <w:szCs w:val="16"/>
              </w:rPr>
            </w:pPr>
            <w:r w:rsidRPr="00D107AB">
              <w:rPr>
                <w:rFonts w:ascii="Sylfaen" w:hAnsi="Sylfaen"/>
                <w:i/>
                <w:iCs/>
                <w:sz w:val="16"/>
                <w:szCs w:val="16"/>
              </w:rPr>
              <w:t>Товар</w:t>
            </w:r>
          </w:p>
        </w:tc>
      </w:tr>
      <w:tr w:rsidR="00B138F3" w:rsidRPr="00D107AB" w14:paraId="1FCFDDE1" w14:textId="77777777" w:rsidTr="006527F8">
        <w:trPr>
          <w:trHeight w:val="219"/>
          <w:jc w:val="center"/>
        </w:trPr>
        <w:tc>
          <w:tcPr>
            <w:tcW w:w="1242" w:type="dxa"/>
            <w:vMerge w:val="restart"/>
            <w:vAlign w:val="center"/>
          </w:tcPr>
          <w:p w14:paraId="09C27AFD" w14:textId="77777777" w:rsidR="00071D1C" w:rsidRPr="00D107AB" w:rsidRDefault="00071D1C" w:rsidP="00B46D58">
            <w:pPr>
              <w:widowControl w:val="0"/>
              <w:jc w:val="center"/>
              <w:rPr>
                <w:rFonts w:ascii="Sylfaen" w:hAnsi="Sylfaen"/>
                <w:i/>
                <w:iCs/>
                <w:sz w:val="16"/>
                <w:szCs w:val="16"/>
              </w:rPr>
            </w:pPr>
            <w:r w:rsidRPr="00D107AB">
              <w:rPr>
                <w:rFonts w:ascii="Sylfaen" w:hAnsi="Sylfaen"/>
                <w:i/>
                <w:iCs/>
                <w:sz w:val="16"/>
                <w:szCs w:val="16"/>
              </w:rPr>
              <w:t xml:space="preserve">номер предусмотренного </w:t>
            </w:r>
            <w:r w:rsidRPr="00D107AB">
              <w:rPr>
                <w:rFonts w:ascii="Sylfaen" w:hAnsi="Sylfaen"/>
                <w:i/>
                <w:iCs/>
                <w:spacing w:val="-6"/>
                <w:sz w:val="16"/>
                <w:szCs w:val="16"/>
              </w:rPr>
              <w:t>приглашением</w:t>
            </w:r>
            <w:r w:rsidRPr="00D107AB">
              <w:rPr>
                <w:rFonts w:ascii="Sylfaen" w:hAnsi="Sylfaen"/>
                <w:i/>
                <w:iCs/>
                <w:sz w:val="16"/>
                <w:szCs w:val="16"/>
              </w:rPr>
              <w:t xml:space="preserve"> лота</w:t>
            </w:r>
          </w:p>
        </w:tc>
        <w:tc>
          <w:tcPr>
            <w:tcW w:w="2715" w:type="dxa"/>
            <w:vMerge w:val="restart"/>
            <w:vAlign w:val="center"/>
          </w:tcPr>
          <w:p w14:paraId="04F4EDE4" w14:textId="77777777" w:rsidR="00071D1C" w:rsidRPr="00D107AB" w:rsidRDefault="00071D1C" w:rsidP="00B46D58">
            <w:pPr>
              <w:widowControl w:val="0"/>
              <w:jc w:val="center"/>
              <w:rPr>
                <w:rFonts w:ascii="Sylfaen" w:hAnsi="Sylfaen"/>
                <w:i/>
                <w:iCs/>
                <w:sz w:val="16"/>
                <w:szCs w:val="16"/>
              </w:rPr>
            </w:pPr>
            <w:r w:rsidRPr="00D107AB">
              <w:rPr>
                <w:rFonts w:ascii="Sylfaen" w:hAnsi="Sylfaen"/>
                <w:i/>
                <w:iCs/>
                <w:sz w:val="16"/>
                <w:szCs w:val="16"/>
              </w:rPr>
              <w:t>промежуточный код, предусмотренный планом закупок по классификации ЕЗК (CPV)</w:t>
            </w:r>
          </w:p>
        </w:tc>
        <w:tc>
          <w:tcPr>
            <w:tcW w:w="1559" w:type="dxa"/>
            <w:vMerge w:val="restart"/>
            <w:vAlign w:val="center"/>
          </w:tcPr>
          <w:p w14:paraId="4356FD39" w14:textId="77777777" w:rsidR="00071D1C" w:rsidRPr="00D107AB" w:rsidRDefault="001D0249" w:rsidP="00B64ECA">
            <w:pPr>
              <w:widowControl w:val="0"/>
              <w:jc w:val="center"/>
              <w:rPr>
                <w:rFonts w:ascii="Sylfaen" w:hAnsi="Sylfaen"/>
                <w:i/>
                <w:iCs/>
                <w:sz w:val="16"/>
                <w:szCs w:val="16"/>
                <w:lang w:val="en-US"/>
              </w:rPr>
            </w:pPr>
            <w:r w:rsidRPr="00D107AB">
              <w:rPr>
                <w:rFonts w:ascii="Sylfaen" w:hAnsi="Sylfaen"/>
                <w:i/>
                <w:iCs/>
                <w:sz w:val="16"/>
                <w:szCs w:val="16"/>
              </w:rPr>
              <w:t xml:space="preserve">наименование </w:t>
            </w:r>
          </w:p>
        </w:tc>
        <w:tc>
          <w:tcPr>
            <w:tcW w:w="1045" w:type="dxa"/>
            <w:vMerge w:val="restart"/>
            <w:vAlign w:val="center"/>
          </w:tcPr>
          <w:p w14:paraId="7B3D52CA" w14:textId="77777777" w:rsidR="00071D1C" w:rsidRPr="00D107AB" w:rsidRDefault="00A205BF" w:rsidP="00B64ECA">
            <w:pPr>
              <w:widowControl w:val="0"/>
              <w:ind w:left="-96" w:right="-108"/>
              <w:jc w:val="center"/>
              <w:rPr>
                <w:rFonts w:ascii="Sylfaen" w:hAnsi="Sylfaen"/>
                <w:i/>
                <w:iCs/>
                <w:sz w:val="16"/>
                <w:szCs w:val="16"/>
              </w:rPr>
            </w:pPr>
            <w:r w:rsidRPr="00D107AB">
              <w:rPr>
                <w:rFonts w:ascii="Sylfaen" w:hAnsi="Sylfaen"/>
                <w:i/>
                <w:iCs/>
                <w:sz w:val="16"/>
                <w:szCs w:val="16"/>
              </w:rPr>
              <w:t>товарный знак,</w:t>
            </w:r>
            <w:r w:rsidRPr="00D107AB">
              <w:rPr>
                <w:rFonts w:ascii="Sylfaen" w:hAnsi="Sylfaen"/>
                <w:i/>
                <w:iCs/>
                <w:sz w:val="16"/>
                <w:szCs w:val="16"/>
                <w:lang w:val="hy-AM"/>
              </w:rPr>
              <w:t xml:space="preserve"> </w:t>
            </w:r>
            <w:r w:rsidR="00572629" w:rsidRPr="00D107AB">
              <w:rPr>
                <w:rFonts w:ascii="Sylfaen" w:hAnsi="Sylfaen"/>
                <w:i/>
                <w:iCs/>
                <w:sz w:val="16"/>
                <w:szCs w:val="16"/>
              </w:rPr>
              <w:t>фирменное наименование, модель</w:t>
            </w:r>
            <w:r w:rsidR="00317BD2" w:rsidRPr="00D107AB">
              <w:rPr>
                <w:rFonts w:ascii="Sylfaen" w:hAnsi="Sylfaen"/>
                <w:i/>
                <w:iCs/>
                <w:sz w:val="16"/>
                <w:szCs w:val="16"/>
                <w:lang w:val="hy-AM"/>
              </w:rPr>
              <w:t xml:space="preserve"> </w:t>
            </w:r>
            <w:r w:rsidR="00CC6362" w:rsidRPr="00D107AB">
              <w:rPr>
                <w:rFonts w:ascii="Sylfaen" w:hAnsi="Sylfaen"/>
                <w:i/>
                <w:iCs/>
                <w:sz w:val="16"/>
                <w:szCs w:val="16"/>
              </w:rPr>
              <w:t xml:space="preserve">и </w:t>
            </w:r>
            <w:r w:rsidR="009F06BA" w:rsidRPr="00D107AB">
              <w:rPr>
                <w:rFonts w:ascii="Sylfaen" w:hAnsi="Sylfaen"/>
                <w:i/>
                <w:iCs/>
                <w:sz w:val="16"/>
                <w:szCs w:val="16"/>
              </w:rPr>
              <w:t xml:space="preserve">наименование производителя </w:t>
            </w:r>
            <w:r w:rsidR="00B64ECA" w:rsidRPr="00D107AB">
              <w:rPr>
                <w:rStyle w:val="af6"/>
                <w:rFonts w:ascii="Sylfaen" w:hAnsi="Sylfaen"/>
                <w:i/>
                <w:iCs/>
                <w:sz w:val="16"/>
                <w:szCs w:val="16"/>
              </w:rPr>
              <w:footnoteReference w:customMarkFollows="1" w:id="30"/>
              <w:t>**</w:t>
            </w:r>
          </w:p>
        </w:tc>
        <w:tc>
          <w:tcPr>
            <w:tcW w:w="2347" w:type="dxa"/>
            <w:vMerge w:val="restart"/>
            <w:vAlign w:val="center"/>
          </w:tcPr>
          <w:p w14:paraId="7A9DFC7A" w14:textId="77777777" w:rsidR="00071D1C" w:rsidRPr="00D107AB" w:rsidRDefault="00071D1C" w:rsidP="00B46D58">
            <w:pPr>
              <w:widowControl w:val="0"/>
              <w:ind w:left="-108" w:right="-59"/>
              <w:jc w:val="center"/>
              <w:rPr>
                <w:rFonts w:ascii="Sylfaen" w:hAnsi="Sylfaen"/>
                <w:i/>
                <w:iCs/>
                <w:sz w:val="16"/>
                <w:szCs w:val="16"/>
              </w:rPr>
            </w:pPr>
            <w:r w:rsidRPr="00D107AB">
              <w:rPr>
                <w:rFonts w:ascii="Sylfaen" w:hAnsi="Sylfaen"/>
                <w:i/>
                <w:iCs/>
                <w:sz w:val="16"/>
                <w:szCs w:val="16"/>
              </w:rPr>
              <w:t>техническая характеристика</w:t>
            </w:r>
          </w:p>
        </w:tc>
        <w:tc>
          <w:tcPr>
            <w:tcW w:w="1085" w:type="dxa"/>
            <w:vMerge w:val="restart"/>
            <w:vAlign w:val="center"/>
          </w:tcPr>
          <w:p w14:paraId="19EBC025" w14:textId="77777777" w:rsidR="00071D1C" w:rsidRPr="00D107AB" w:rsidRDefault="00071D1C" w:rsidP="00B46D58">
            <w:pPr>
              <w:widowControl w:val="0"/>
              <w:ind w:left="-48" w:right="-108"/>
              <w:jc w:val="center"/>
              <w:rPr>
                <w:rFonts w:ascii="Sylfaen" w:hAnsi="Sylfaen"/>
                <w:i/>
                <w:iCs/>
                <w:sz w:val="16"/>
                <w:szCs w:val="16"/>
              </w:rPr>
            </w:pPr>
            <w:r w:rsidRPr="00D107AB">
              <w:rPr>
                <w:rFonts w:ascii="Sylfaen" w:hAnsi="Sylfaen"/>
                <w:i/>
                <w:iCs/>
                <w:sz w:val="16"/>
                <w:szCs w:val="16"/>
              </w:rPr>
              <w:t>единица измерения</w:t>
            </w:r>
          </w:p>
        </w:tc>
        <w:tc>
          <w:tcPr>
            <w:tcW w:w="1559" w:type="dxa"/>
            <w:vMerge w:val="restart"/>
            <w:vAlign w:val="center"/>
          </w:tcPr>
          <w:p w14:paraId="04370D9B" w14:textId="77777777" w:rsidR="00071D1C" w:rsidRPr="00D107AB" w:rsidRDefault="00071D1C" w:rsidP="00B46D58">
            <w:pPr>
              <w:widowControl w:val="0"/>
              <w:ind w:left="-108" w:right="-108"/>
              <w:jc w:val="center"/>
              <w:rPr>
                <w:rFonts w:ascii="Sylfaen" w:hAnsi="Sylfaen"/>
                <w:i/>
                <w:iCs/>
                <w:sz w:val="16"/>
                <w:szCs w:val="16"/>
              </w:rPr>
            </w:pPr>
            <w:r w:rsidRPr="00D107AB">
              <w:rPr>
                <w:rFonts w:ascii="Sylfaen" w:hAnsi="Sylfaen"/>
                <w:i/>
                <w:iCs/>
                <w:sz w:val="16"/>
                <w:szCs w:val="16"/>
              </w:rPr>
              <w:t>цена единицы/драмов РА</w:t>
            </w:r>
          </w:p>
        </w:tc>
        <w:tc>
          <w:tcPr>
            <w:tcW w:w="1134" w:type="dxa"/>
            <w:vMerge w:val="restart"/>
            <w:vAlign w:val="center"/>
          </w:tcPr>
          <w:p w14:paraId="4F11B5B2" w14:textId="77777777" w:rsidR="00071D1C" w:rsidRPr="00D107AB" w:rsidRDefault="00071D1C" w:rsidP="00B46D58">
            <w:pPr>
              <w:widowControl w:val="0"/>
              <w:ind w:left="-108" w:right="-108"/>
              <w:jc w:val="center"/>
              <w:rPr>
                <w:rFonts w:ascii="Sylfaen" w:hAnsi="Sylfaen"/>
                <w:i/>
                <w:iCs/>
                <w:sz w:val="16"/>
                <w:szCs w:val="16"/>
              </w:rPr>
            </w:pPr>
            <w:r w:rsidRPr="00D107AB">
              <w:rPr>
                <w:rFonts w:ascii="Sylfaen" w:hAnsi="Sylfaen"/>
                <w:i/>
                <w:iCs/>
                <w:sz w:val="16"/>
                <w:szCs w:val="16"/>
              </w:rPr>
              <w:t>общая цена/драмов РА</w:t>
            </w:r>
          </w:p>
        </w:tc>
        <w:tc>
          <w:tcPr>
            <w:tcW w:w="850" w:type="dxa"/>
            <w:vMerge w:val="restart"/>
            <w:vAlign w:val="center"/>
          </w:tcPr>
          <w:p w14:paraId="757444F4" w14:textId="77777777" w:rsidR="00071D1C" w:rsidRPr="00D107AB" w:rsidRDefault="00071D1C" w:rsidP="00B46D58">
            <w:pPr>
              <w:widowControl w:val="0"/>
              <w:ind w:left="-126" w:right="-108"/>
              <w:jc w:val="center"/>
              <w:rPr>
                <w:rFonts w:ascii="Sylfaen" w:hAnsi="Sylfaen"/>
                <w:i/>
                <w:iCs/>
                <w:sz w:val="16"/>
                <w:szCs w:val="16"/>
              </w:rPr>
            </w:pPr>
            <w:r w:rsidRPr="00D107AB">
              <w:rPr>
                <w:rFonts w:ascii="Sylfaen" w:hAnsi="Sylfaen"/>
                <w:i/>
                <w:iCs/>
                <w:sz w:val="16"/>
                <w:szCs w:val="16"/>
              </w:rPr>
              <w:t>общий объем</w:t>
            </w:r>
          </w:p>
        </w:tc>
        <w:tc>
          <w:tcPr>
            <w:tcW w:w="2814" w:type="dxa"/>
            <w:gridSpan w:val="3"/>
            <w:vAlign w:val="center"/>
          </w:tcPr>
          <w:p w14:paraId="088635F0" w14:textId="77777777" w:rsidR="00071D1C" w:rsidRPr="00D107AB" w:rsidRDefault="00071D1C" w:rsidP="00B46D58">
            <w:pPr>
              <w:widowControl w:val="0"/>
              <w:jc w:val="center"/>
              <w:rPr>
                <w:rFonts w:ascii="Sylfaen" w:hAnsi="Sylfaen"/>
                <w:i/>
                <w:iCs/>
                <w:sz w:val="16"/>
                <w:szCs w:val="16"/>
              </w:rPr>
            </w:pPr>
            <w:r w:rsidRPr="00D107AB">
              <w:rPr>
                <w:rFonts w:ascii="Sylfaen" w:hAnsi="Sylfaen"/>
                <w:i/>
                <w:iCs/>
                <w:sz w:val="16"/>
                <w:szCs w:val="16"/>
              </w:rPr>
              <w:t>поставки</w:t>
            </w:r>
          </w:p>
        </w:tc>
      </w:tr>
      <w:tr w:rsidR="00B138F3" w:rsidRPr="00D107AB" w14:paraId="7A55BE0C" w14:textId="77777777" w:rsidTr="006527F8">
        <w:trPr>
          <w:trHeight w:val="445"/>
          <w:jc w:val="center"/>
        </w:trPr>
        <w:tc>
          <w:tcPr>
            <w:tcW w:w="1242" w:type="dxa"/>
            <w:vMerge/>
            <w:vAlign w:val="center"/>
          </w:tcPr>
          <w:p w14:paraId="047FC23B" w14:textId="77777777" w:rsidR="00071D1C" w:rsidRPr="00D107AB" w:rsidRDefault="00071D1C" w:rsidP="00B46D58">
            <w:pPr>
              <w:widowControl w:val="0"/>
              <w:jc w:val="center"/>
              <w:rPr>
                <w:rFonts w:ascii="Sylfaen" w:hAnsi="Sylfaen"/>
                <w:i/>
                <w:iCs/>
                <w:sz w:val="16"/>
                <w:szCs w:val="16"/>
              </w:rPr>
            </w:pPr>
          </w:p>
        </w:tc>
        <w:tc>
          <w:tcPr>
            <w:tcW w:w="2715" w:type="dxa"/>
            <w:vMerge/>
            <w:vAlign w:val="center"/>
          </w:tcPr>
          <w:p w14:paraId="344AFB78" w14:textId="77777777" w:rsidR="00071D1C" w:rsidRPr="00D107AB" w:rsidRDefault="00071D1C" w:rsidP="00B46D58">
            <w:pPr>
              <w:widowControl w:val="0"/>
              <w:jc w:val="center"/>
              <w:rPr>
                <w:rFonts w:ascii="Sylfaen" w:hAnsi="Sylfaen"/>
                <w:i/>
                <w:iCs/>
                <w:sz w:val="16"/>
                <w:szCs w:val="16"/>
              </w:rPr>
            </w:pPr>
          </w:p>
        </w:tc>
        <w:tc>
          <w:tcPr>
            <w:tcW w:w="1559" w:type="dxa"/>
            <w:vMerge/>
            <w:vAlign w:val="center"/>
          </w:tcPr>
          <w:p w14:paraId="3B9E009D" w14:textId="77777777" w:rsidR="00071D1C" w:rsidRPr="00D107AB" w:rsidRDefault="00071D1C" w:rsidP="00B46D58">
            <w:pPr>
              <w:widowControl w:val="0"/>
              <w:jc w:val="center"/>
              <w:rPr>
                <w:rFonts w:ascii="Sylfaen" w:hAnsi="Sylfaen"/>
                <w:i/>
                <w:iCs/>
                <w:sz w:val="16"/>
                <w:szCs w:val="16"/>
              </w:rPr>
            </w:pPr>
          </w:p>
        </w:tc>
        <w:tc>
          <w:tcPr>
            <w:tcW w:w="1045" w:type="dxa"/>
            <w:vMerge/>
            <w:vAlign w:val="center"/>
          </w:tcPr>
          <w:p w14:paraId="378A4E98" w14:textId="77777777" w:rsidR="00071D1C" w:rsidRPr="00D107AB" w:rsidRDefault="00071D1C" w:rsidP="00B46D58">
            <w:pPr>
              <w:widowControl w:val="0"/>
              <w:jc w:val="center"/>
              <w:rPr>
                <w:rFonts w:ascii="Sylfaen" w:hAnsi="Sylfaen"/>
                <w:i/>
                <w:iCs/>
                <w:sz w:val="16"/>
                <w:szCs w:val="16"/>
              </w:rPr>
            </w:pPr>
          </w:p>
        </w:tc>
        <w:tc>
          <w:tcPr>
            <w:tcW w:w="2347" w:type="dxa"/>
            <w:vMerge/>
            <w:vAlign w:val="center"/>
          </w:tcPr>
          <w:p w14:paraId="4FF5E29A" w14:textId="77777777" w:rsidR="00071D1C" w:rsidRPr="00D107AB" w:rsidRDefault="00071D1C" w:rsidP="00B46D58">
            <w:pPr>
              <w:widowControl w:val="0"/>
              <w:jc w:val="center"/>
              <w:rPr>
                <w:rFonts w:ascii="Sylfaen" w:hAnsi="Sylfaen"/>
                <w:i/>
                <w:iCs/>
                <w:sz w:val="16"/>
                <w:szCs w:val="16"/>
              </w:rPr>
            </w:pPr>
          </w:p>
        </w:tc>
        <w:tc>
          <w:tcPr>
            <w:tcW w:w="1085" w:type="dxa"/>
            <w:vMerge/>
            <w:vAlign w:val="center"/>
          </w:tcPr>
          <w:p w14:paraId="27030F6E" w14:textId="77777777" w:rsidR="00071D1C" w:rsidRPr="00D107AB" w:rsidRDefault="00071D1C" w:rsidP="00B46D58">
            <w:pPr>
              <w:widowControl w:val="0"/>
              <w:jc w:val="center"/>
              <w:rPr>
                <w:rFonts w:ascii="Sylfaen" w:hAnsi="Sylfaen"/>
                <w:i/>
                <w:iCs/>
                <w:sz w:val="16"/>
                <w:szCs w:val="16"/>
              </w:rPr>
            </w:pPr>
          </w:p>
        </w:tc>
        <w:tc>
          <w:tcPr>
            <w:tcW w:w="1559" w:type="dxa"/>
            <w:vMerge/>
            <w:vAlign w:val="center"/>
          </w:tcPr>
          <w:p w14:paraId="3B73AE80" w14:textId="77777777" w:rsidR="00071D1C" w:rsidRPr="00D107AB" w:rsidRDefault="00071D1C" w:rsidP="00B46D58">
            <w:pPr>
              <w:widowControl w:val="0"/>
              <w:jc w:val="center"/>
              <w:rPr>
                <w:rFonts w:ascii="Sylfaen" w:hAnsi="Sylfaen"/>
                <w:i/>
                <w:iCs/>
                <w:sz w:val="16"/>
                <w:szCs w:val="16"/>
              </w:rPr>
            </w:pPr>
          </w:p>
        </w:tc>
        <w:tc>
          <w:tcPr>
            <w:tcW w:w="1134" w:type="dxa"/>
            <w:vMerge/>
            <w:vAlign w:val="center"/>
          </w:tcPr>
          <w:p w14:paraId="5FFA3F89" w14:textId="77777777" w:rsidR="00071D1C" w:rsidRPr="00D107AB" w:rsidRDefault="00071D1C" w:rsidP="00B46D58">
            <w:pPr>
              <w:widowControl w:val="0"/>
              <w:jc w:val="center"/>
              <w:rPr>
                <w:rFonts w:ascii="Sylfaen" w:hAnsi="Sylfaen"/>
                <w:i/>
                <w:iCs/>
                <w:sz w:val="16"/>
                <w:szCs w:val="16"/>
              </w:rPr>
            </w:pPr>
          </w:p>
        </w:tc>
        <w:tc>
          <w:tcPr>
            <w:tcW w:w="850" w:type="dxa"/>
            <w:vMerge/>
            <w:vAlign w:val="center"/>
          </w:tcPr>
          <w:p w14:paraId="1E645F36" w14:textId="77777777" w:rsidR="00071D1C" w:rsidRPr="00D107AB" w:rsidRDefault="00071D1C" w:rsidP="00B46D58">
            <w:pPr>
              <w:widowControl w:val="0"/>
              <w:jc w:val="center"/>
              <w:rPr>
                <w:rFonts w:ascii="Sylfaen" w:hAnsi="Sylfaen"/>
                <w:i/>
                <w:iCs/>
                <w:sz w:val="16"/>
                <w:szCs w:val="16"/>
              </w:rPr>
            </w:pPr>
          </w:p>
        </w:tc>
        <w:tc>
          <w:tcPr>
            <w:tcW w:w="709" w:type="dxa"/>
            <w:vAlign w:val="center"/>
          </w:tcPr>
          <w:p w14:paraId="0BA55870" w14:textId="77777777" w:rsidR="00071D1C" w:rsidRPr="00D107AB" w:rsidRDefault="00071D1C" w:rsidP="00B46D58">
            <w:pPr>
              <w:widowControl w:val="0"/>
              <w:ind w:left="-108" w:right="-108"/>
              <w:jc w:val="center"/>
              <w:rPr>
                <w:rFonts w:ascii="Sylfaen" w:hAnsi="Sylfaen"/>
                <w:i/>
                <w:iCs/>
                <w:sz w:val="16"/>
                <w:szCs w:val="16"/>
              </w:rPr>
            </w:pPr>
            <w:r w:rsidRPr="00D107AB">
              <w:rPr>
                <w:rFonts w:ascii="Sylfaen" w:hAnsi="Sylfaen"/>
                <w:i/>
                <w:iCs/>
                <w:sz w:val="16"/>
                <w:szCs w:val="16"/>
              </w:rPr>
              <w:t>адрес</w:t>
            </w:r>
          </w:p>
        </w:tc>
        <w:tc>
          <w:tcPr>
            <w:tcW w:w="1158" w:type="dxa"/>
            <w:vAlign w:val="center"/>
          </w:tcPr>
          <w:p w14:paraId="613E6E8B" w14:textId="77777777" w:rsidR="00071D1C" w:rsidRPr="00D107AB" w:rsidRDefault="00071D1C" w:rsidP="00B46D58">
            <w:pPr>
              <w:widowControl w:val="0"/>
              <w:ind w:left="-46" w:right="-84"/>
              <w:jc w:val="center"/>
              <w:rPr>
                <w:rFonts w:ascii="Sylfaen" w:hAnsi="Sylfaen"/>
                <w:i/>
                <w:iCs/>
                <w:sz w:val="16"/>
                <w:szCs w:val="16"/>
              </w:rPr>
            </w:pPr>
            <w:r w:rsidRPr="00D107AB">
              <w:rPr>
                <w:rFonts w:ascii="Sylfaen" w:hAnsi="Sylfaen"/>
                <w:i/>
                <w:iCs/>
                <w:sz w:val="16"/>
                <w:szCs w:val="16"/>
              </w:rPr>
              <w:t>подлежащее поставке количество товара</w:t>
            </w:r>
          </w:p>
        </w:tc>
        <w:tc>
          <w:tcPr>
            <w:tcW w:w="947" w:type="dxa"/>
            <w:vAlign w:val="center"/>
          </w:tcPr>
          <w:p w14:paraId="3323AAA1" w14:textId="77777777" w:rsidR="00700C81" w:rsidRPr="00D107AB" w:rsidRDefault="005646FC" w:rsidP="00B46D58">
            <w:pPr>
              <w:widowControl w:val="0"/>
              <w:ind w:left="-132" w:right="-129"/>
              <w:jc w:val="center"/>
              <w:rPr>
                <w:rFonts w:ascii="Sylfaen" w:hAnsi="Sylfaen"/>
                <w:i/>
                <w:iCs/>
                <w:sz w:val="16"/>
                <w:szCs w:val="16"/>
                <w:lang w:val="en-US"/>
              </w:rPr>
            </w:pPr>
            <w:r w:rsidRPr="00D107AB">
              <w:rPr>
                <w:rFonts w:ascii="Sylfaen" w:hAnsi="Sylfaen"/>
                <w:i/>
                <w:iCs/>
                <w:sz w:val="16"/>
                <w:szCs w:val="16"/>
              </w:rPr>
              <w:t>с</w:t>
            </w:r>
            <w:r w:rsidR="00700C81" w:rsidRPr="00D107AB">
              <w:rPr>
                <w:rFonts w:ascii="Sylfaen" w:hAnsi="Sylfaen"/>
                <w:i/>
                <w:iCs/>
                <w:sz w:val="16"/>
                <w:szCs w:val="16"/>
              </w:rPr>
              <w:t>рок</w:t>
            </w:r>
            <w:r w:rsidR="005A57B8" w:rsidRPr="00D107AB">
              <w:rPr>
                <w:rStyle w:val="af6"/>
                <w:rFonts w:ascii="Sylfaen" w:hAnsi="Sylfaen"/>
                <w:i/>
                <w:iCs/>
                <w:sz w:val="16"/>
                <w:szCs w:val="16"/>
              </w:rPr>
              <w:footnoteReference w:customMarkFollows="1" w:id="31"/>
              <w:t>***</w:t>
            </w:r>
          </w:p>
        </w:tc>
      </w:tr>
      <w:tr w:rsidR="003B28A9" w:rsidRPr="00D107AB" w14:paraId="4D8417CF" w14:textId="77777777" w:rsidTr="003B28A9">
        <w:trPr>
          <w:trHeight w:val="246"/>
          <w:jc w:val="center"/>
        </w:trPr>
        <w:tc>
          <w:tcPr>
            <w:tcW w:w="1242" w:type="dxa"/>
            <w:vAlign w:val="center"/>
          </w:tcPr>
          <w:p w14:paraId="4668D137" w14:textId="5910BE9B" w:rsidR="003B28A9" w:rsidRPr="00F54ED7" w:rsidRDefault="003B28A9" w:rsidP="003B28A9">
            <w:pPr>
              <w:widowControl w:val="0"/>
              <w:jc w:val="center"/>
              <w:rPr>
                <w:rFonts w:ascii="Sylfaen" w:hAnsi="Sylfaen"/>
                <w:i/>
                <w:iCs/>
                <w:sz w:val="18"/>
                <w:szCs w:val="18"/>
              </w:rPr>
            </w:pPr>
            <w:r w:rsidRPr="00492C7E">
              <w:rPr>
                <w:rFonts w:ascii="Sylfaen" w:hAnsi="Sylfaen" w:cs="Calibri"/>
                <w:i/>
                <w:iCs/>
                <w:color w:val="000000"/>
                <w:sz w:val="20"/>
                <w:szCs w:val="20"/>
              </w:rPr>
              <w:t>1</w:t>
            </w:r>
          </w:p>
        </w:tc>
        <w:tc>
          <w:tcPr>
            <w:tcW w:w="2715" w:type="dxa"/>
            <w:vAlign w:val="center"/>
          </w:tcPr>
          <w:p w14:paraId="3E2EF263" w14:textId="60658065" w:rsidR="003B28A9" w:rsidRPr="00F54ED7" w:rsidRDefault="003B28A9" w:rsidP="003B28A9">
            <w:pPr>
              <w:widowControl w:val="0"/>
              <w:jc w:val="center"/>
              <w:rPr>
                <w:rFonts w:ascii="Sylfaen" w:hAnsi="Sylfaen"/>
                <w:i/>
                <w:iCs/>
                <w:sz w:val="18"/>
                <w:szCs w:val="18"/>
              </w:rPr>
            </w:pPr>
            <w:r w:rsidRPr="00492C7E">
              <w:rPr>
                <w:rFonts w:ascii="Sylfaen" w:hAnsi="Sylfaen" w:cs="Calibri"/>
                <w:i/>
                <w:iCs/>
                <w:color w:val="000000"/>
                <w:sz w:val="20"/>
                <w:szCs w:val="20"/>
              </w:rPr>
              <w:t>3142510</w:t>
            </w:r>
          </w:p>
        </w:tc>
        <w:tc>
          <w:tcPr>
            <w:tcW w:w="1559" w:type="dxa"/>
            <w:vAlign w:val="center"/>
          </w:tcPr>
          <w:p w14:paraId="2A159DC7" w14:textId="2FE1E1E4" w:rsidR="003B28A9" w:rsidRPr="00274F24" w:rsidRDefault="003B28A9" w:rsidP="003B28A9">
            <w:pPr>
              <w:widowControl w:val="0"/>
              <w:jc w:val="center"/>
              <w:rPr>
                <w:rFonts w:ascii="Sylfaen" w:hAnsi="Sylfaen"/>
                <w:i/>
                <w:iCs/>
                <w:sz w:val="20"/>
                <w:szCs w:val="20"/>
              </w:rPr>
            </w:pPr>
            <w:r w:rsidRPr="00274F24">
              <w:rPr>
                <w:rFonts w:ascii="Sylfaen" w:hAnsi="Sylfaen" w:cs="Cambria"/>
                <w:i/>
                <w:sz w:val="20"/>
                <w:szCs w:val="20"/>
              </w:rPr>
              <w:t>Яйцо</w:t>
            </w:r>
          </w:p>
        </w:tc>
        <w:tc>
          <w:tcPr>
            <w:tcW w:w="1045" w:type="dxa"/>
            <w:vAlign w:val="center"/>
          </w:tcPr>
          <w:p w14:paraId="1A529EA8" w14:textId="77777777" w:rsidR="003B28A9" w:rsidRPr="00F54ED7" w:rsidRDefault="003B28A9" w:rsidP="003B28A9">
            <w:pPr>
              <w:widowControl w:val="0"/>
              <w:jc w:val="center"/>
              <w:rPr>
                <w:rFonts w:ascii="Sylfaen" w:hAnsi="Sylfaen"/>
                <w:i/>
                <w:iCs/>
                <w:sz w:val="18"/>
                <w:szCs w:val="18"/>
              </w:rPr>
            </w:pPr>
          </w:p>
        </w:tc>
        <w:tc>
          <w:tcPr>
            <w:tcW w:w="2347" w:type="dxa"/>
            <w:vAlign w:val="center"/>
          </w:tcPr>
          <w:p w14:paraId="6E9D51D2" w14:textId="525E5C10" w:rsidR="003B28A9" w:rsidRPr="00F54ED7" w:rsidRDefault="003B28A9" w:rsidP="003B28A9">
            <w:pPr>
              <w:widowControl w:val="0"/>
              <w:jc w:val="center"/>
              <w:rPr>
                <w:rFonts w:ascii="Sylfaen" w:hAnsi="Sylfaen"/>
                <w:i/>
                <w:iCs/>
                <w:sz w:val="18"/>
                <w:szCs w:val="18"/>
              </w:rPr>
            </w:pPr>
            <w:r w:rsidRPr="00F54ED7">
              <w:rPr>
                <w:rFonts w:ascii="Sylfaen" w:hAnsi="Sylfaen"/>
                <w:i/>
                <w:iCs/>
                <w:sz w:val="18"/>
                <w:szCs w:val="18"/>
              </w:rPr>
              <w:t>СТБ 182-2012, куриные пищевые столовые яйца 1-й категории, отсортированные по массе одного яйца; срок хранения — 25 суток. Остаточный срок годности — не менее 90 %.</w:t>
            </w:r>
            <w:r w:rsidRPr="00F54ED7">
              <w:rPr>
                <w:rFonts w:ascii="Sylfaen" w:hAnsi="Sylfaen"/>
                <w:i/>
                <w:iCs/>
                <w:sz w:val="18"/>
                <w:szCs w:val="18"/>
              </w:rPr>
              <w:br/>
              <w:t>Масса 1 яйца — 50 г.</w:t>
            </w:r>
            <w:r w:rsidRPr="00F54ED7">
              <w:rPr>
                <w:rFonts w:ascii="Sylfaen" w:hAnsi="Sylfaen"/>
                <w:i/>
                <w:iCs/>
                <w:sz w:val="18"/>
                <w:szCs w:val="18"/>
              </w:rPr>
              <w:br/>
              <w:t xml:space="preserve">Безопасность — согласно гигиеническим нормативам N 2-III-4.9-01-2010; требования к безопасности, маркировке </w:t>
            </w:r>
            <w:r w:rsidRPr="00F54ED7">
              <w:rPr>
                <w:rFonts w:ascii="Sylfaen" w:hAnsi="Sylfaen"/>
                <w:i/>
                <w:iCs/>
                <w:sz w:val="18"/>
                <w:szCs w:val="18"/>
              </w:rPr>
              <w:lastRenderedPageBreak/>
              <w:t>и упаковке — в соответствии со статьёй 9 Закона РА «О безопасности пищевых продуктов».</w:t>
            </w:r>
          </w:p>
        </w:tc>
        <w:tc>
          <w:tcPr>
            <w:tcW w:w="1085" w:type="dxa"/>
            <w:vAlign w:val="center"/>
          </w:tcPr>
          <w:p w14:paraId="2458C75F" w14:textId="53C49A92" w:rsidR="003B28A9" w:rsidRPr="00F54ED7" w:rsidRDefault="003B28A9" w:rsidP="003B28A9">
            <w:pPr>
              <w:widowControl w:val="0"/>
              <w:jc w:val="center"/>
              <w:rPr>
                <w:rFonts w:ascii="Sylfaen" w:hAnsi="Sylfaen"/>
                <w:i/>
                <w:iCs/>
                <w:sz w:val="18"/>
                <w:szCs w:val="18"/>
                <w:lang w:val="en-US"/>
              </w:rPr>
            </w:pPr>
            <w:r w:rsidRPr="00F54ED7">
              <w:rPr>
                <w:rFonts w:ascii="Sylfaen" w:hAnsi="Sylfaen" w:cs="Calibri"/>
                <w:i/>
                <w:iCs/>
                <w:color w:val="000000"/>
                <w:sz w:val="18"/>
                <w:szCs w:val="18"/>
              </w:rPr>
              <w:lastRenderedPageBreak/>
              <w:t>штук</w:t>
            </w:r>
          </w:p>
        </w:tc>
        <w:tc>
          <w:tcPr>
            <w:tcW w:w="1559" w:type="dxa"/>
            <w:vAlign w:val="center"/>
          </w:tcPr>
          <w:p w14:paraId="7CE55881" w14:textId="77777777" w:rsidR="003B28A9" w:rsidRPr="00F54ED7" w:rsidRDefault="003B28A9" w:rsidP="003B28A9">
            <w:pPr>
              <w:widowControl w:val="0"/>
              <w:jc w:val="center"/>
              <w:rPr>
                <w:rFonts w:ascii="Sylfaen" w:hAnsi="Sylfaen"/>
                <w:i/>
                <w:iCs/>
                <w:sz w:val="18"/>
                <w:szCs w:val="18"/>
              </w:rPr>
            </w:pPr>
          </w:p>
        </w:tc>
        <w:tc>
          <w:tcPr>
            <w:tcW w:w="1134" w:type="dxa"/>
            <w:vAlign w:val="center"/>
          </w:tcPr>
          <w:p w14:paraId="05815AA2" w14:textId="4881235E" w:rsidR="003B28A9" w:rsidRPr="00F54ED7" w:rsidRDefault="003B28A9" w:rsidP="003B28A9">
            <w:pPr>
              <w:widowControl w:val="0"/>
              <w:jc w:val="center"/>
              <w:rPr>
                <w:rFonts w:ascii="Sylfaen" w:hAnsi="Sylfaen"/>
                <w:i/>
                <w:iCs/>
                <w:sz w:val="18"/>
                <w:szCs w:val="18"/>
              </w:rPr>
            </w:pPr>
          </w:p>
        </w:tc>
        <w:tc>
          <w:tcPr>
            <w:tcW w:w="850" w:type="dxa"/>
            <w:vAlign w:val="center"/>
          </w:tcPr>
          <w:p w14:paraId="4E7E9F70" w14:textId="27FFE263" w:rsidR="003B28A9" w:rsidRPr="00F54ED7" w:rsidRDefault="003B28A9" w:rsidP="003B28A9">
            <w:pPr>
              <w:widowControl w:val="0"/>
              <w:jc w:val="center"/>
              <w:rPr>
                <w:rFonts w:ascii="Sylfaen" w:hAnsi="Sylfaen"/>
                <w:i/>
                <w:iCs/>
                <w:sz w:val="18"/>
                <w:szCs w:val="18"/>
              </w:rPr>
            </w:pPr>
            <w:r w:rsidRPr="00492C7E">
              <w:rPr>
                <w:rFonts w:ascii="Sylfaen" w:hAnsi="Sylfaen" w:cs="Calibri"/>
                <w:i/>
                <w:iCs/>
                <w:color w:val="000000"/>
                <w:sz w:val="20"/>
                <w:szCs w:val="20"/>
              </w:rPr>
              <w:t>10450</w:t>
            </w:r>
          </w:p>
        </w:tc>
        <w:tc>
          <w:tcPr>
            <w:tcW w:w="709" w:type="dxa"/>
            <w:vAlign w:val="center"/>
          </w:tcPr>
          <w:p w14:paraId="6AB77A6E" w14:textId="4711B808" w:rsidR="003B28A9" w:rsidRPr="00F54ED7" w:rsidRDefault="003B28A9" w:rsidP="003B28A9">
            <w:pPr>
              <w:widowControl w:val="0"/>
              <w:jc w:val="center"/>
              <w:rPr>
                <w:rFonts w:ascii="Sylfaen" w:hAnsi="Sylfaen"/>
                <w:i/>
                <w:iCs/>
                <w:sz w:val="18"/>
                <w:szCs w:val="18"/>
              </w:rPr>
            </w:pPr>
            <w:r>
              <w:rPr>
                <w:rFonts w:ascii="Sylfaen" w:hAnsi="Sylfaen"/>
                <w:sz w:val="18"/>
                <w:szCs w:val="18"/>
                <w:lang w:val="hy-AM"/>
              </w:rPr>
              <w:t>Город Гюмри, Муш-2 район., 9-я улица., 5 здани</w:t>
            </w:r>
          </w:p>
        </w:tc>
        <w:tc>
          <w:tcPr>
            <w:tcW w:w="1158" w:type="dxa"/>
            <w:vAlign w:val="center"/>
          </w:tcPr>
          <w:p w14:paraId="1BE0B9A3" w14:textId="55D64C82" w:rsidR="003B28A9" w:rsidRPr="00F54ED7" w:rsidRDefault="003B28A9" w:rsidP="003B28A9">
            <w:pPr>
              <w:widowControl w:val="0"/>
              <w:jc w:val="center"/>
              <w:rPr>
                <w:rFonts w:ascii="Sylfaen" w:hAnsi="Sylfaen"/>
                <w:i/>
                <w:iCs/>
                <w:sz w:val="18"/>
                <w:szCs w:val="18"/>
              </w:rPr>
            </w:pPr>
            <w:r w:rsidRPr="00492C7E">
              <w:rPr>
                <w:rFonts w:ascii="Sylfaen" w:hAnsi="Sylfaen" w:cs="Calibri"/>
                <w:i/>
                <w:iCs/>
                <w:color w:val="000000"/>
                <w:sz w:val="20"/>
                <w:szCs w:val="20"/>
              </w:rPr>
              <w:t>10450</w:t>
            </w:r>
          </w:p>
        </w:tc>
        <w:tc>
          <w:tcPr>
            <w:tcW w:w="947" w:type="dxa"/>
            <w:vAlign w:val="center"/>
          </w:tcPr>
          <w:p w14:paraId="173E565E" w14:textId="434A0FD1" w:rsidR="003B28A9" w:rsidRPr="003B28A9" w:rsidRDefault="003B28A9" w:rsidP="003B28A9">
            <w:pPr>
              <w:widowControl w:val="0"/>
              <w:jc w:val="center"/>
              <w:rPr>
                <w:rFonts w:ascii="Sylfaen" w:hAnsi="Sylfaen"/>
                <w:i/>
                <w:iCs/>
                <w:sz w:val="20"/>
                <w:szCs w:val="20"/>
                <w:lang w:val="hy-AM"/>
              </w:rPr>
            </w:pPr>
            <w:r w:rsidRPr="003B28A9">
              <w:rPr>
                <w:rFonts w:ascii="Sylfaen" w:hAnsi="Sylfaen"/>
                <w:i/>
                <w:sz w:val="20"/>
                <w:szCs w:val="20"/>
              </w:rPr>
              <w:t>Договор вступает в силу с момента его заключения</w:t>
            </w:r>
          </w:p>
        </w:tc>
      </w:tr>
      <w:tr w:rsidR="003B28A9" w:rsidRPr="00D107AB" w14:paraId="3DEC9B1C" w14:textId="77777777" w:rsidTr="003B28A9">
        <w:trPr>
          <w:trHeight w:val="246"/>
          <w:jc w:val="center"/>
        </w:trPr>
        <w:tc>
          <w:tcPr>
            <w:tcW w:w="1242" w:type="dxa"/>
            <w:vAlign w:val="center"/>
          </w:tcPr>
          <w:p w14:paraId="1016E119" w14:textId="73CDFC22" w:rsidR="003B28A9" w:rsidRPr="00F54ED7" w:rsidRDefault="003B28A9" w:rsidP="003B28A9">
            <w:pPr>
              <w:widowControl w:val="0"/>
              <w:jc w:val="center"/>
              <w:rPr>
                <w:rFonts w:ascii="Sylfaen" w:hAnsi="Sylfaen"/>
                <w:i/>
                <w:iCs/>
                <w:sz w:val="18"/>
                <w:szCs w:val="18"/>
                <w:lang w:val="hy-AM"/>
              </w:rPr>
            </w:pPr>
            <w:r w:rsidRPr="00492C7E">
              <w:rPr>
                <w:rFonts w:ascii="Sylfaen" w:hAnsi="Sylfaen" w:cs="Calibri"/>
                <w:i/>
                <w:iCs/>
                <w:color w:val="000000"/>
                <w:sz w:val="20"/>
                <w:szCs w:val="20"/>
              </w:rPr>
              <w:t>2</w:t>
            </w:r>
          </w:p>
        </w:tc>
        <w:tc>
          <w:tcPr>
            <w:tcW w:w="2715" w:type="dxa"/>
            <w:vAlign w:val="center"/>
          </w:tcPr>
          <w:p w14:paraId="58C64104" w14:textId="245C29B7" w:rsidR="003B28A9" w:rsidRPr="00F54ED7" w:rsidRDefault="003B28A9" w:rsidP="003B28A9">
            <w:pPr>
              <w:widowControl w:val="0"/>
              <w:jc w:val="center"/>
              <w:rPr>
                <w:rFonts w:ascii="Sylfaen" w:hAnsi="Sylfaen" w:cs="Calibri"/>
                <w:i/>
                <w:iCs/>
                <w:color w:val="000000"/>
                <w:sz w:val="18"/>
                <w:szCs w:val="18"/>
              </w:rPr>
            </w:pPr>
            <w:r w:rsidRPr="00492C7E">
              <w:rPr>
                <w:rFonts w:ascii="Sylfaen" w:hAnsi="Sylfaen" w:cs="Calibri"/>
                <w:i/>
                <w:iCs/>
                <w:color w:val="000000"/>
                <w:sz w:val="20"/>
                <w:szCs w:val="20"/>
              </w:rPr>
              <w:t>/03211300</w:t>
            </w:r>
          </w:p>
        </w:tc>
        <w:tc>
          <w:tcPr>
            <w:tcW w:w="1559" w:type="dxa"/>
            <w:vAlign w:val="center"/>
          </w:tcPr>
          <w:p w14:paraId="48B9147D" w14:textId="2FF072CE" w:rsidR="003B28A9" w:rsidRPr="00274F24" w:rsidRDefault="003B28A9" w:rsidP="003B28A9">
            <w:pPr>
              <w:widowControl w:val="0"/>
              <w:jc w:val="center"/>
              <w:rPr>
                <w:rFonts w:ascii="Sylfaen" w:hAnsi="Sylfaen"/>
                <w:i/>
                <w:iCs/>
                <w:sz w:val="20"/>
                <w:szCs w:val="20"/>
              </w:rPr>
            </w:pPr>
            <w:r w:rsidRPr="00274F24">
              <w:rPr>
                <w:rFonts w:ascii="Sylfaen" w:hAnsi="Sylfaen" w:cs="Cambria"/>
                <w:i/>
                <w:sz w:val="20"/>
                <w:szCs w:val="20"/>
              </w:rPr>
              <w:t>Рис</w:t>
            </w:r>
          </w:p>
        </w:tc>
        <w:tc>
          <w:tcPr>
            <w:tcW w:w="1045" w:type="dxa"/>
            <w:vAlign w:val="center"/>
          </w:tcPr>
          <w:p w14:paraId="7F53D7AC" w14:textId="77777777" w:rsidR="003B28A9" w:rsidRPr="00F54ED7" w:rsidRDefault="003B28A9" w:rsidP="003B28A9">
            <w:pPr>
              <w:widowControl w:val="0"/>
              <w:jc w:val="center"/>
              <w:rPr>
                <w:rFonts w:ascii="Sylfaen" w:hAnsi="Sylfaen"/>
                <w:i/>
                <w:iCs/>
                <w:sz w:val="18"/>
                <w:szCs w:val="18"/>
              </w:rPr>
            </w:pPr>
          </w:p>
        </w:tc>
        <w:tc>
          <w:tcPr>
            <w:tcW w:w="2347" w:type="dxa"/>
            <w:vAlign w:val="center"/>
          </w:tcPr>
          <w:p w14:paraId="4E85E0A3" w14:textId="09D84C7E" w:rsidR="003B28A9" w:rsidRPr="00F54ED7" w:rsidRDefault="003B28A9" w:rsidP="003B28A9">
            <w:pPr>
              <w:widowControl w:val="0"/>
              <w:jc w:val="center"/>
              <w:rPr>
                <w:rFonts w:ascii="Sylfaen" w:hAnsi="Sylfaen"/>
                <w:i/>
                <w:iCs/>
                <w:sz w:val="18"/>
                <w:szCs w:val="18"/>
              </w:rPr>
            </w:pPr>
            <w:r w:rsidRPr="00F54ED7">
              <w:rPr>
                <w:rFonts w:ascii="Sylfaen" w:hAnsi="Sylfaen"/>
                <w:i/>
                <w:iCs/>
                <w:sz w:val="18"/>
                <w:szCs w:val="18"/>
              </w:rPr>
              <w:t>ГОСТ ISO 7301-2013, рис, экстра или высшего сорта, шлифованный, нешпаренный, белый, крупный, длиннозерный, влажность — не более 15 %. Остаточный срок годности на момент поставки — не менее 80 %, срок годности — не менее 12 месяцев со дня производства.</w:t>
            </w:r>
            <w:r w:rsidRPr="00F54ED7">
              <w:rPr>
                <w:rFonts w:ascii="Sylfaen" w:hAnsi="Sylfaen"/>
                <w:i/>
                <w:iCs/>
                <w:sz w:val="18"/>
                <w:szCs w:val="18"/>
              </w:rPr>
              <w:br/>
              <w:t>Безопасность — согласно гигиеническим нормативам N 2-III-4.9-01-2010; требования к безопасности, маркировке и упаковке — согласно статье 9 Закона РА «О безопасности пищевых продуктов» и ТР ТС N 021/2011 и 022/2011.</w:t>
            </w:r>
          </w:p>
        </w:tc>
        <w:tc>
          <w:tcPr>
            <w:tcW w:w="1085" w:type="dxa"/>
            <w:vAlign w:val="center"/>
          </w:tcPr>
          <w:p w14:paraId="0107B080" w14:textId="620E2FFF" w:rsidR="003B28A9" w:rsidRPr="00F54ED7" w:rsidRDefault="003B28A9" w:rsidP="003B28A9">
            <w:pPr>
              <w:widowControl w:val="0"/>
              <w:jc w:val="center"/>
              <w:rPr>
                <w:rFonts w:ascii="Sylfaen" w:hAnsi="Sylfaen"/>
                <w:i/>
                <w:iCs/>
                <w:sz w:val="18"/>
                <w:szCs w:val="18"/>
                <w:lang w:val="en-US"/>
              </w:rPr>
            </w:pPr>
            <w:r w:rsidRPr="00F54ED7">
              <w:rPr>
                <w:rFonts w:ascii="Sylfaen" w:hAnsi="Sylfaen" w:cs="Calibri"/>
                <w:i/>
                <w:iCs/>
                <w:color w:val="000000"/>
                <w:sz w:val="18"/>
                <w:szCs w:val="18"/>
              </w:rPr>
              <w:t>Кг</w:t>
            </w:r>
          </w:p>
        </w:tc>
        <w:tc>
          <w:tcPr>
            <w:tcW w:w="1559" w:type="dxa"/>
            <w:vAlign w:val="center"/>
          </w:tcPr>
          <w:p w14:paraId="1F0AC577" w14:textId="77777777" w:rsidR="003B28A9" w:rsidRPr="00F54ED7" w:rsidRDefault="003B28A9" w:rsidP="003B28A9">
            <w:pPr>
              <w:widowControl w:val="0"/>
              <w:jc w:val="center"/>
              <w:rPr>
                <w:rFonts w:ascii="Sylfaen" w:hAnsi="Sylfaen"/>
                <w:i/>
                <w:iCs/>
                <w:sz w:val="18"/>
                <w:szCs w:val="18"/>
              </w:rPr>
            </w:pPr>
          </w:p>
        </w:tc>
        <w:tc>
          <w:tcPr>
            <w:tcW w:w="1134" w:type="dxa"/>
            <w:vAlign w:val="center"/>
          </w:tcPr>
          <w:p w14:paraId="7B462B16" w14:textId="1D36B1DB" w:rsidR="003B28A9" w:rsidRPr="00F54ED7" w:rsidRDefault="003B28A9" w:rsidP="003B28A9">
            <w:pPr>
              <w:widowControl w:val="0"/>
              <w:jc w:val="center"/>
              <w:rPr>
                <w:rFonts w:ascii="Sylfaen" w:hAnsi="Sylfaen" w:cs="Calibri"/>
                <w:i/>
                <w:iCs/>
                <w:color w:val="000000"/>
                <w:sz w:val="18"/>
                <w:szCs w:val="18"/>
              </w:rPr>
            </w:pPr>
          </w:p>
        </w:tc>
        <w:tc>
          <w:tcPr>
            <w:tcW w:w="850" w:type="dxa"/>
            <w:vAlign w:val="center"/>
          </w:tcPr>
          <w:p w14:paraId="4DEFF3EC" w14:textId="7C17021F" w:rsidR="003B28A9" w:rsidRPr="00F54ED7" w:rsidRDefault="003B28A9" w:rsidP="003B28A9">
            <w:pPr>
              <w:widowControl w:val="0"/>
              <w:jc w:val="center"/>
              <w:rPr>
                <w:rFonts w:ascii="Sylfaen" w:hAnsi="Sylfaen" w:cs="Calibri"/>
                <w:i/>
                <w:iCs/>
                <w:color w:val="000000"/>
                <w:sz w:val="18"/>
                <w:szCs w:val="18"/>
              </w:rPr>
            </w:pPr>
            <w:r w:rsidRPr="00492C7E">
              <w:rPr>
                <w:rFonts w:ascii="Sylfaen" w:hAnsi="Sylfaen" w:cs="Calibri"/>
                <w:i/>
                <w:iCs/>
                <w:color w:val="000000"/>
                <w:sz w:val="20"/>
                <w:szCs w:val="20"/>
              </w:rPr>
              <w:t>627.0</w:t>
            </w:r>
          </w:p>
        </w:tc>
        <w:tc>
          <w:tcPr>
            <w:tcW w:w="709" w:type="dxa"/>
            <w:vAlign w:val="center"/>
          </w:tcPr>
          <w:p w14:paraId="096D8FD0" w14:textId="2DCA90B3" w:rsidR="003B28A9" w:rsidRPr="00F54ED7" w:rsidRDefault="003B28A9" w:rsidP="003B28A9">
            <w:pPr>
              <w:widowControl w:val="0"/>
              <w:jc w:val="center"/>
              <w:rPr>
                <w:rFonts w:ascii="Sylfaen" w:hAnsi="Sylfaen"/>
                <w:i/>
                <w:iCs/>
                <w:sz w:val="18"/>
                <w:szCs w:val="18"/>
              </w:rPr>
            </w:pPr>
            <w:r>
              <w:rPr>
                <w:rFonts w:ascii="Sylfaen" w:hAnsi="Sylfaen"/>
                <w:sz w:val="18"/>
                <w:szCs w:val="18"/>
                <w:lang w:val="hy-AM"/>
              </w:rPr>
              <w:t>Город Гюмри, Муш-2 район., 9-я улица., 5 здани</w:t>
            </w:r>
          </w:p>
        </w:tc>
        <w:tc>
          <w:tcPr>
            <w:tcW w:w="1158" w:type="dxa"/>
            <w:vAlign w:val="center"/>
          </w:tcPr>
          <w:p w14:paraId="4B32C154" w14:textId="12A18127" w:rsidR="003B28A9" w:rsidRPr="00F54ED7" w:rsidRDefault="003B28A9" w:rsidP="003B28A9">
            <w:pPr>
              <w:widowControl w:val="0"/>
              <w:jc w:val="center"/>
              <w:rPr>
                <w:rFonts w:ascii="Sylfaen" w:hAnsi="Sylfaen" w:cs="Calibri"/>
                <w:i/>
                <w:iCs/>
                <w:color w:val="000000"/>
                <w:sz w:val="18"/>
                <w:szCs w:val="18"/>
              </w:rPr>
            </w:pPr>
            <w:r w:rsidRPr="00492C7E">
              <w:rPr>
                <w:rFonts w:ascii="Sylfaen" w:hAnsi="Sylfaen" w:cs="Calibri"/>
                <w:i/>
                <w:iCs/>
                <w:color w:val="000000"/>
                <w:sz w:val="20"/>
                <w:szCs w:val="20"/>
              </w:rPr>
              <w:t>627.0</w:t>
            </w:r>
          </w:p>
        </w:tc>
        <w:tc>
          <w:tcPr>
            <w:tcW w:w="947" w:type="dxa"/>
            <w:vAlign w:val="center"/>
          </w:tcPr>
          <w:p w14:paraId="752F9824" w14:textId="3D3506D7" w:rsidR="003B28A9" w:rsidRPr="003B28A9" w:rsidRDefault="003B28A9" w:rsidP="003B28A9">
            <w:pPr>
              <w:widowControl w:val="0"/>
              <w:jc w:val="center"/>
              <w:rPr>
                <w:rFonts w:ascii="Sylfaen" w:hAnsi="Sylfaen"/>
                <w:i/>
                <w:iCs/>
                <w:sz w:val="20"/>
                <w:szCs w:val="20"/>
              </w:rPr>
            </w:pPr>
            <w:r w:rsidRPr="003B28A9">
              <w:rPr>
                <w:rFonts w:ascii="Sylfaen" w:hAnsi="Sylfaen"/>
                <w:i/>
                <w:sz w:val="20"/>
                <w:szCs w:val="20"/>
              </w:rPr>
              <w:t>Договор вступает в силу с момента его заключения</w:t>
            </w:r>
          </w:p>
        </w:tc>
      </w:tr>
      <w:tr w:rsidR="003B28A9" w:rsidRPr="00D107AB" w14:paraId="039E58EA" w14:textId="77777777" w:rsidTr="003B28A9">
        <w:trPr>
          <w:trHeight w:val="246"/>
          <w:jc w:val="center"/>
        </w:trPr>
        <w:tc>
          <w:tcPr>
            <w:tcW w:w="1242" w:type="dxa"/>
            <w:vAlign w:val="center"/>
          </w:tcPr>
          <w:p w14:paraId="11E69291" w14:textId="7F599D15" w:rsidR="003B28A9" w:rsidRPr="00F54ED7" w:rsidRDefault="003B28A9" w:rsidP="003B28A9">
            <w:pPr>
              <w:widowControl w:val="0"/>
              <w:jc w:val="center"/>
              <w:rPr>
                <w:rFonts w:ascii="Sylfaen" w:hAnsi="Sylfaen"/>
                <w:i/>
                <w:iCs/>
                <w:sz w:val="18"/>
                <w:szCs w:val="18"/>
              </w:rPr>
            </w:pPr>
            <w:r w:rsidRPr="00492C7E">
              <w:rPr>
                <w:rFonts w:ascii="Sylfaen" w:hAnsi="Sylfaen" w:cs="Calibri"/>
                <w:i/>
                <w:iCs/>
                <w:color w:val="000000"/>
                <w:sz w:val="20"/>
                <w:szCs w:val="20"/>
              </w:rPr>
              <w:t>3</w:t>
            </w:r>
          </w:p>
        </w:tc>
        <w:tc>
          <w:tcPr>
            <w:tcW w:w="2715" w:type="dxa"/>
            <w:vAlign w:val="center"/>
          </w:tcPr>
          <w:p w14:paraId="559185A3" w14:textId="1E437956" w:rsidR="003B28A9" w:rsidRPr="00F54ED7" w:rsidRDefault="003B28A9" w:rsidP="003B28A9">
            <w:pPr>
              <w:widowControl w:val="0"/>
              <w:jc w:val="center"/>
              <w:rPr>
                <w:rFonts w:ascii="Sylfaen" w:hAnsi="Sylfaen" w:cs="Calibri"/>
                <w:i/>
                <w:iCs/>
                <w:color w:val="000000"/>
                <w:sz w:val="18"/>
                <w:szCs w:val="18"/>
              </w:rPr>
            </w:pPr>
            <w:r w:rsidRPr="00492C7E">
              <w:rPr>
                <w:rFonts w:ascii="Sylfaen" w:hAnsi="Sylfaen" w:cs="Calibri"/>
                <w:i/>
                <w:iCs/>
                <w:color w:val="000000"/>
                <w:sz w:val="20"/>
                <w:szCs w:val="20"/>
              </w:rPr>
              <w:t>/03221100</w:t>
            </w:r>
          </w:p>
        </w:tc>
        <w:tc>
          <w:tcPr>
            <w:tcW w:w="1559" w:type="dxa"/>
            <w:vAlign w:val="center"/>
          </w:tcPr>
          <w:p w14:paraId="4AC0AA90" w14:textId="2960E5A8" w:rsidR="003B28A9" w:rsidRPr="00274F24" w:rsidRDefault="003B28A9" w:rsidP="003B28A9">
            <w:pPr>
              <w:widowControl w:val="0"/>
              <w:jc w:val="center"/>
              <w:rPr>
                <w:rFonts w:ascii="Sylfaen" w:hAnsi="Sylfaen"/>
                <w:i/>
                <w:iCs/>
                <w:sz w:val="20"/>
                <w:szCs w:val="20"/>
              </w:rPr>
            </w:pPr>
            <w:r w:rsidRPr="00274F24">
              <w:rPr>
                <w:rFonts w:ascii="Sylfaen" w:hAnsi="Sylfaen" w:cs="Cambria"/>
                <w:i/>
                <w:sz w:val="20"/>
                <w:szCs w:val="20"/>
              </w:rPr>
              <w:t>Свекла</w:t>
            </w:r>
          </w:p>
        </w:tc>
        <w:tc>
          <w:tcPr>
            <w:tcW w:w="1045" w:type="dxa"/>
            <w:vAlign w:val="center"/>
          </w:tcPr>
          <w:p w14:paraId="5C5C22D0" w14:textId="77777777" w:rsidR="003B28A9" w:rsidRPr="00F54ED7" w:rsidRDefault="003B28A9" w:rsidP="003B28A9">
            <w:pPr>
              <w:widowControl w:val="0"/>
              <w:jc w:val="center"/>
              <w:rPr>
                <w:rFonts w:ascii="Sylfaen" w:hAnsi="Sylfaen"/>
                <w:i/>
                <w:iCs/>
                <w:sz w:val="18"/>
                <w:szCs w:val="18"/>
              </w:rPr>
            </w:pPr>
          </w:p>
        </w:tc>
        <w:tc>
          <w:tcPr>
            <w:tcW w:w="2347" w:type="dxa"/>
            <w:vAlign w:val="center"/>
          </w:tcPr>
          <w:p w14:paraId="55B070DC" w14:textId="64E682BE" w:rsidR="003B28A9" w:rsidRPr="00F54ED7" w:rsidRDefault="003B28A9" w:rsidP="003B28A9">
            <w:pPr>
              <w:widowControl w:val="0"/>
              <w:jc w:val="center"/>
              <w:rPr>
                <w:rFonts w:ascii="Sylfaen" w:hAnsi="Sylfaen"/>
                <w:i/>
                <w:iCs/>
                <w:sz w:val="18"/>
                <w:szCs w:val="18"/>
              </w:rPr>
            </w:pPr>
            <w:r w:rsidRPr="00F54ED7">
              <w:rPr>
                <w:rFonts w:ascii="Sylfaen" w:hAnsi="Sylfaen"/>
                <w:i/>
                <w:iCs/>
                <w:sz w:val="18"/>
                <w:szCs w:val="18"/>
              </w:rPr>
              <w:t>ГОСТ 32285-2013, столовая свёкла свежая. Корнеплоды свежие, целые, без заболеваний, сухие, чистые, без трещин и повреждений.</w:t>
            </w:r>
            <w:r w:rsidRPr="00F54ED7">
              <w:rPr>
                <w:rFonts w:ascii="Sylfaen" w:hAnsi="Sylfaen"/>
                <w:i/>
                <w:iCs/>
                <w:sz w:val="18"/>
                <w:szCs w:val="18"/>
              </w:rPr>
              <w:br/>
              <w:t>Внутреннее строение: мякоть сочная, тёмно-красная, различных оттенков.</w:t>
            </w:r>
            <w:r w:rsidRPr="00F54ED7">
              <w:rPr>
                <w:rFonts w:ascii="Sylfaen" w:hAnsi="Sylfaen"/>
                <w:i/>
                <w:iCs/>
                <w:sz w:val="18"/>
                <w:szCs w:val="18"/>
              </w:rPr>
              <w:br/>
              <w:t xml:space="preserve">Размеры корнеплодов (по </w:t>
            </w:r>
            <w:r w:rsidRPr="00F54ED7">
              <w:rPr>
                <w:rFonts w:ascii="Sylfaen" w:hAnsi="Sylfaen"/>
                <w:i/>
                <w:iCs/>
                <w:sz w:val="18"/>
                <w:szCs w:val="18"/>
              </w:rPr>
              <w:lastRenderedPageBreak/>
              <w:t>наибольшему поперечному диаметру) — 5–14 см. Допускаются отклонения от указанных размеров и механические повреждения глубиной более 3 мм в количестве не более 5% от общего объёма.</w:t>
            </w:r>
            <w:r w:rsidRPr="00F54ED7">
              <w:rPr>
                <w:rFonts w:ascii="Sylfaen" w:hAnsi="Sylfaen"/>
                <w:i/>
                <w:iCs/>
                <w:sz w:val="18"/>
                <w:szCs w:val="18"/>
              </w:rPr>
              <w:br/>
              <w:t>Количество приставшей земли — не более 1% от общего количества.</w:t>
            </w:r>
            <w:r w:rsidRPr="00F54ED7">
              <w:rPr>
                <w:rFonts w:ascii="Sylfaen" w:hAnsi="Sylfaen"/>
                <w:i/>
                <w:iCs/>
                <w:sz w:val="18"/>
                <w:szCs w:val="18"/>
              </w:rPr>
              <w:br/>
              <w:t>Безопасность, упаковка и маркировка — согласно статье 9 Закона РА «О безопасности пищевых продуктов».</w:t>
            </w:r>
          </w:p>
        </w:tc>
        <w:tc>
          <w:tcPr>
            <w:tcW w:w="1085" w:type="dxa"/>
            <w:vAlign w:val="center"/>
          </w:tcPr>
          <w:p w14:paraId="6CE685F4" w14:textId="68A60EBB" w:rsidR="003B28A9" w:rsidRPr="00F54ED7" w:rsidRDefault="003B28A9" w:rsidP="003B28A9">
            <w:pPr>
              <w:widowControl w:val="0"/>
              <w:jc w:val="center"/>
              <w:rPr>
                <w:rFonts w:ascii="Sylfaen" w:hAnsi="Sylfaen"/>
                <w:i/>
                <w:iCs/>
                <w:sz w:val="18"/>
                <w:szCs w:val="18"/>
                <w:lang w:val="hy-AM"/>
              </w:rPr>
            </w:pPr>
            <w:r w:rsidRPr="00F54ED7">
              <w:rPr>
                <w:rFonts w:ascii="Sylfaen" w:hAnsi="Sylfaen" w:cs="Calibri"/>
                <w:i/>
                <w:iCs/>
                <w:color w:val="000000"/>
                <w:sz w:val="18"/>
                <w:szCs w:val="18"/>
              </w:rPr>
              <w:lastRenderedPageBreak/>
              <w:t>кг</w:t>
            </w:r>
          </w:p>
        </w:tc>
        <w:tc>
          <w:tcPr>
            <w:tcW w:w="1559" w:type="dxa"/>
            <w:vAlign w:val="center"/>
          </w:tcPr>
          <w:p w14:paraId="62ADE045" w14:textId="77777777" w:rsidR="003B28A9" w:rsidRPr="00F54ED7" w:rsidRDefault="003B28A9" w:rsidP="003B28A9">
            <w:pPr>
              <w:widowControl w:val="0"/>
              <w:jc w:val="center"/>
              <w:rPr>
                <w:rFonts w:ascii="Sylfaen" w:hAnsi="Sylfaen"/>
                <w:i/>
                <w:iCs/>
                <w:sz w:val="18"/>
                <w:szCs w:val="18"/>
              </w:rPr>
            </w:pPr>
          </w:p>
        </w:tc>
        <w:tc>
          <w:tcPr>
            <w:tcW w:w="1134" w:type="dxa"/>
            <w:vAlign w:val="center"/>
          </w:tcPr>
          <w:p w14:paraId="43819002" w14:textId="5651D6D4" w:rsidR="003B28A9" w:rsidRPr="00F54ED7" w:rsidRDefault="003B28A9" w:rsidP="003B28A9">
            <w:pPr>
              <w:widowControl w:val="0"/>
              <w:jc w:val="center"/>
              <w:rPr>
                <w:rFonts w:ascii="Sylfaen" w:hAnsi="Sylfaen"/>
                <w:i/>
                <w:iCs/>
                <w:sz w:val="18"/>
                <w:szCs w:val="18"/>
              </w:rPr>
            </w:pPr>
          </w:p>
        </w:tc>
        <w:tc>
          <w:tcPr>
            <w:tcW w:w="850" w:type="dxa"/>
            <w:vAlign w:val="center"/>
          </w:tcPr>
          <w:p w14:paraId="5C7E6781" w14:textId="77D806AB" w:rsidR="003B28A9" w:rsidRPr="00F54ED7" w:rsidRDefault="003B28A9" w:rsidP="003B28A9">
            <w:pPr>
              <w:widowControl w:val="0"/>
              <w:jc w:val="center"/>
              <w:rPr>
                <w:rFonts w:ascii="Sylfaen" w:hAnsi="Sylfaen" w:cs="Calibri"/>
                <w:i/>
                <w:iCs/>
                <w:color w:val="000000"/>
                <w:sz w:val="18"/>
                <w:szCs w:val="18"/>
              </w:rPr>
            </w:pPr>
            <w:r w:rsidRPr="00492C7E">
              <w:rPr>
                <w:rFonts w:ascii="Sylfaen" w:hAnsi="Sylfaen" w:cs="Calibri"/>
                <w:i/>
                <w:iCs/>
                <w:color w:val="000000"/>
                <w:sz w:val="20"/>
                <w:szCs w:val="20"/>
              </w:rPr>
              <w:t>235.1</w:t>
            </w:r>
          </w:p>
        </w:tc>
        <w:tc>
          <w:tcPr>
            <w:tcW w:w="709" w:type="dxa"/>
            <w:vAlign w:val="center"/>
          </w:tcPr>
          <w:p w14:paraId="7855A457" w14:textId="4A80B915" w:rsidR="003B28A9" w:rsidRPr="00F54ED7" w:rsidRDefault="003B28A9" w:rsidP="003B28A9">
            <w:pPr>
              <w:widowControl w:val="0"/>
              <w:jc w:val="center"/>
              <w:rPr>
                <w:rFonts w:ascii="Sylfaen" w:hAnsi="Sylfaen"/>
                <w:i/>
                <w:iCs/>
                <w:color w:val="000000" w:themeColor="text1"/>
                <w:sz w:val="18"/>
                <w:szCs w:val="18"/>
                <w:lang w:val="hy-AM"/>
              </w:rPr>
            </w:pPr>
            <w:r>
              <w:rPr>
                <w:rFonts w:ascii="Sylfaen" w:hAnsi="Sylfaen"/>
                <w:sz w:val="18"/>
                <w:szCs w:val="18"/>
                <w:lang w:val="hy-AM"/>
              </w:rPr>
              <w:t>Город Гюмри, Муш-2 район., 9-я улица., 5 здани</w:t>
            </w:r>
          </w:p>
        </w:tc>
        <w:tc>
          <w:tcPr>
            <w:tcW w:w="1158" w:type="dxa"/>
            <w:vAlign w:val="center"/>
          </w:tcPr>
          <w:p w14:paraId="088E8DB4" w14:textId="4D2AB824" w:rsidR="003B28A9" w:rsidRPr="00F54ED7" w:rsidRDefault="003B28A9" w:rsidP="003B28A9">
            <w:pPr>
              <w:widowControl w:val="0"/>
              <w:jc w:val="center"/>
              <w:rPr>
                <w:rFonts w:ascii="Sylfaen" w:hAnsi="Sylfaen" w:cs="Calibri"/>
                <w:i/>
                <w:iCs/>
                <w:color w:val="000000"/>
                <w:sz w:val="18"/>
                <w:szCs w:val="18"/>
              </w:rPr>
            </w:pPr>
            <w:r w:rsidRPr="00492C7E">
              <w:rPr>
                <w:rFonts w:ascii="Sylfaen" w:hAnsi="Sylfaen" w:cs="Calibri"/>
                <w:i/>
                <w:iCs/>
                <w:color w:val="000000"/>
                <w:sz w:val="20"/>
                <w:szCs w:val="20"/>
              </w:rPr>
              <w:t>235.1</w:t>
            </w:r>
          </w:p>
        </w:tc>
        <w:tc>
          <w:tcPr>
            <w:tcW w:w="947" w:type="dxa"/>
            <w:vAlign w:val="center"/>
          </w:tcPr>
          <w:p w14:paraId="5FDEDBAD" w14:textId="573D4E92" w:rsidR="003B28A9" w:rsidRPr="003B28A9" w:rsidRDefault="003B28A9" w:rsidP="003B28A9">
            <w:pPr>
              <w:widowControl w:val="0"/>
              <w:jc w:val="center"/>
              <w:rPr>
                <w:rFonts w:ascii="Sylfaen" w:hAnsi="Sylfaen"/>
                <w:i/>
                <w:iCs/>
                <w:sz w:val="20"/>
                <w:szCs w:val="20"/>
              </w:rPr>
            </w:pPr>
            <w:r w:rsidRPr="003B28A9">
              <w:rPr>
                <w:rFonts w:ascii="Sylfaen" w:hAnsi="Sylfaen"/>
                <w:i/>
                <w:sz w:val="20"/>
                <w:szCs w:val="20"/>
              </w:rPr>
              <w:t>Договор вступает в силу с момента его заключения</w:t>
            </w:r>
          </w:p>
        </w:tc>
      </w:tr>
      <w:tr w:rsidR="003B28A9" w:rsidRPr="00D107AB" w14:paraId="6EBE4DDB" w14:textId="77777777" w:rsidTr="003B28A9">
        <w:trPr>
          <w:trHeight w:val="246"/>
          <w:jc w:val="center"/>
        </w:trPr>
        <w:tc>
          <w:tcPr>
            <w:tcW w:w="1242" w:type="dxa"/>
            <w:vAlign w:val="center"/>
          </w:tcPr>
          <w:p w14:paraId="7D865FC3" w14:textId="56A2080E" w:rsidR="003B28A9" w:rsidRPr="00F54ED7" w:rsidRDefault="003B28A9" w:rsidP="003B28A9">
            <w:pPr>
              <w:widowControl w:val="0"/>
              <w:jc w:val="center"/>
              <w:rPr>
                <w:rFonts w:ascii="Sylfaen" w:hAnsi="Sylfaen"/>
                <w:i/>
                <w:iCs/>
                <w:sz w:val="18"/>
                <w:szCs w:val="18"/>
              </w:rPr>
            </w:pPr>
            <w:r w:rsidRPr="00492C7E">
              <w:rPr>
                <w:rFonts w:ascii="Sylfaen" w:hAnsi="Sylfaen" w:cs="Calibri"/>
                <w:i/>
                <w:iCs/>
                <w:color w:val="000000"/>
                <w:sz w:val="20"/>
                <w:szCs w:val="20"/>
              </w:rPr>
              <w:t>4</w:t>
            </w:r>
          </w:p>
        </w:tc>
        <w:tc>
          <w:tcPr>
            <w:tcW w:w="2715" w:type="dxa"/>
            <w:vAlign w:val="center"/>
          </w:tcPr>
          <w:p w14:paraId="2714BBD2" w14:textId="466813B9" w:rsidR="003B28A9" w:rsidRPr="00F54ED7" w:rsidRDefault="003B28A9" w:rsidP="003B28A9">
            <w:pPr>
              <w:widowControl w:val="0"/>
              <w:jc w:val="center"/>
              <w:rPr>
                <w:rFonts w:ascii="Sylfaen" w:hAnsi="Sylfaen" w:cs="Calibri"/>
                <w:i/>
                <w:iCs/>
                <w:color w:val="000000"/>
                <w:sz w:val="18"/>
                <w:szCs w:val="18"/>
              </w:rPr>
            </w:pPr>
            <w:r w:rsidRPr="00492C7E">
              <w:rPr>
                <w:rFonts w:ascii="Sylfaen" w:hAnsi="Sylfaen" w:cs="Calibri"/>
                <w:i/>
                <w:iCs/>
                <w:color w:val="000000"/>
                <w:sz w:val="20"/>
                <w:szCs w:val="20"/>
              </w:rPr>
              <w:t>/03221110</w:t>
            </w:r>
          </w:p>
        </w:tc>
        <w:tc>
          <w:tcPr>
            <w:tcW w:w="1559" w:type="dxa"/>
            <w:vAlign w:val="center"/>
          </w:tcPr>
          <w:p w14:paraId="6176240E" w14:textId="7B07BA36" w:rsidR="003B28A9" w:rsidRPr="00274F24" w:rsidRDefault="003B28A9" w:rsidP="003B28A9">
            <w:pPr>
              <w:widowControl w:val="0"/>
              <w:jc w:val="center"/>
              <w:rPr>
                <w:rFonts w:ascii="Sylfaen" w:hAnsi="Sylfaen"/>
                <w:i/>
                <w:iCs/>
                <w:sz w:val="20"/>
                <w:szCs w:val="20"/>
              </w:rPr>
            </w:pPr>
            <w:r w:rsidRPr="00274F24">
              <w:rPr>
                <w:rFonts w:ascii="Sylfaen" w:hAnsi="Sylfaen" w:cs="Cambria"/>
                <w:i/>
                <w:sz w:val="20"/>
                <w:szCs w:val="20"/>
              </w:rPr>
              <w:t>Морковь</w:t>
            </w:r>
          </w:p>
        </w:tc>
        <w:tc>
          <w:tcPr>
            <w:tcW w:w="1045" w:type="dxa"/>
            <w:vAlign w:val="center"/>
          </w:tcPr>
          <w:p w14:paraId="0C5212D8" w14:textId="77777777" w:rsidR="003B28A9" w:rsidRPr="00F54ED7" w:rsidRDefault="003B28A9" w:rsidP="003B28A9">
            <w:pPr>
              <w:widowControl w:val="0"/>
              <w:jc w:val="center"/>
              <w:rPr>
                <w:rFonts w:ascii="Sylfaen" w:hAnsi="Sylfaen"/>
                <w:i/>
                <w:iCs/>
                <w:sz w:val="18"/>
                <w:szCs w:val="18"/>
              </w:rPr>
            </w:pPr>
          </w:p>
        </w:tc>
        <w:tc>
          <w:tcPr>
            <w:tcW w:w="2347" w:type="dxa"/>
            <w:vAlign w:val="center"/>
          </w:tcPr>
          <w:p w14:paraId="43A98F35" w14:textId="27A9B56C" w:rsidR="003B28A9" w:rsidRPr="00F54ED7" w:rsidRDefault="003B28A9" w:rsidP="003B28A9">
            <w:pPr>
              <w:widowControl w:val="0"/>
              <w:jc w:val="center"/>
              <w:rPr>
                <w:rFonts w:ascii="Sylfaen" w:hAnsi="Sylfaen"/>
                <w:i/>
                <w:iCs/>
                <w:sz w:val="18"/>
                <w:szCs w:val="18"/>
              </w:rPr>
            </w:pPr>
            <w:r w:rsidRPr="00F54ED7">
              <w:rPr>
                <w:rFonts w:ascii="Sylfaen" w:hAnsi="Sylfaen"/>
                <w:i/>
                <w:iCs/>
                <w:sz w:val="18"/>
                <w:szCs w:val="18"/>
              </w:rPr>
              <w:t>ГОСТ 32284-2013, морковь столовая свежая, обычного и отборного вида.</w:t>
            </w:r>
            <w:r w:rsidRPr="00F54ED7">
              <w:rPr>
                <w:rFonts w:ascii="Sylfaen" w:hAnsi="Sylfaen"/>
                <w:i/>
                <w:iCs/>
                <w:sz w:val="18"/>
                <w:szCs w:val="18"/>
              </w:rPr>
              <w:br/>
              <w:t>Безопасность и маркировка — согласно статье 9 Закона РА «О безопасности пищевых продуктов».</w:t>
            </w:r>
          </w:p>
        </w:tc>
        <w:tc>
          <w:tcPr>
            <w:tcW w:w="1085" w:type="dxa"/>
            <w:vAlign w:val="center"/>
          </w:tcPr>
          <w:p w14:paraId="5AE7BA92" w14:textId="44DC1927" w:rsidR="003B28A9" w:rsidRPr="00F54ED7" w:rsidRDefault="003B28A9" w:rsidP="003B28A9">
            <w:pPr>
              <w:widowControl w:val="0"/>
              <w:jc w:val="center"/>
              <w:rPr>
                <w:rFonts w:ascii="Sylfaen" w:hAnsi="Sylfaen"/>
                <w:i/>
                <w:iCs/>
                <w:sz w:val="18"/>
                <w:szCs w:val="18"/>
                <w:lang w:val="hy-AM"/>
              </w:rPr>
            </w:pPr>
            <w:r w:rsidRPr="00F54ED7">
              <w:rPr>
                <w:rFonts w:ascii="Sylfaen" w:hAnsi="Sylfaen" w:cs="Calibri"/>
                <w:i/>
                <w:iCs/>
                <w:color w:val="000000"/>
                <w:sz w:val="18"/>
                <w:szCs w:val="18"/>
              </w:rPr>
              <w:t>кг</w:t>
            </w:r>
          </w:p>
        </w:tc>
        <w:tc>
          <w:tcPr>
            <w:tcW w:w="1559" w:type="dxa"/>
            <w:vAlign w:val="center"/>
          </w:tcPr>
          <w:p w14:paraId="06ED5679" w14:textId="77777777" w:rsidR="003B28A9" w:rsidRPr="00F54ED7" w:rsidRDefault="003B28A9" w:rsidP="003B28A9">
            <w:pPr>
              <w:widowControl w:val="0"/>
              <w:jc w:val="center"/>
              <w:rPr>
                <w:rFonts w:ascii="Sylfaen" w:hAnsi="Sylfaen"/>
                <w:i/>
                <w:iCs/>
                <w:sz w:val="18"/>
                <w:szCs w:val="18"/>
              </w:rPr>
            </w:pPr>
          </w:p>
        </w:tc>
        <w:tc>
          <w:tcPr>
            <w:tcW w:w="1134" w:type="dxa"/>
            <w:vAlign w:val="center"/>
          </w:tcPr>
          <w:p w14:paraId="5A1B14DB" w14:textId="1CAB6CAB" w:rsidR="003B28A9" w:rsidRPr="00F54ED7" w:rsidRDefault="003B28A9" w:rsidP="003B28A9">
            <w:pPr>
              <w:widowControl w:val="0"/>
              <w:jc w:val="center"/>
              <w:rPr>
                <w:rFonts w:ascii="Sylfaen" w:hAnsi="Sylfaen"/>
                <w:i/>
                <w:iCs/>
                <w:sz w:val="18"/>
                <w:szCs w:val="18"/>
              </w:rPr>
            </w:pPr>
          </w:p>
        </w:tc>
        <w:tc>
          <w:tcPr>
            <w:tcW w:w="850" w:type="dxa"/>
            <w:vAlign w:val="center"/>
          </w:tcPr>
          <w:p w14:paraId="5BFBF88A" w14:textId="3EE9E625" w:rsidR="003B28A9" w:rsidRPr="00F54ED7" w:rsidRDefault="003B28A9" w:rsidP="003B28A9">
            <w:pPr>
              <w:widowControl w:val="0"/>
              <w:jc w:val="center"/>
              <w:rPr>
                <w:rFonts w:ascii="Sylfaen" w:hAnsi="Sylfaen" w:cs="Calibri"/>
                <w:i/>
                <w:iCs/>
                <w:color w:val="000000"/>
                <w:sz w:val="18"/>
                <w:szCs w:val="18"/>
              </w:rPr>
            </w:pPr>
            <w:r w:rsidRPr="00492C7E">
              <w:rPr>
                <w:rFonts w:ascii="Sylfaen" w:hAnsi="Sylfaen" w:cs="Calibri"/>
                <w:i/>
                <w:iCs/>
                <w:color w:val="000000"/>
                <w:sz w:val="20"/>
                <w:szCs w:val="20"/>
              </w:rPr>
              <w:t>491.2</w:t>
            </w:r>
          </w:p>
        </w:tc>
        <w:tc>
          <w:tcPr>
            <w:tcW w:w="709" w:type="dxa"/>
            <w:vAlign w:val="center"/>
          </w:tcPr>
          <w:p w14:paraId="6C7A9DF2" w14:textId="5DD3783F" w:rsidR="003B28A9" w:rsidRPr="00F54ED7" w:rsidRDefault="003B28A9" w:rsidP="003B28A9">
            <w:pPr>
              <w:widowControl w:val="0"/>
              <w:jc w:val="center"/>
              <w:rPr>
                <w:rFonts w:ascii="Sylfaen" w:hAnsi="Sylfaen"/>
                <w:i/>
                <w:iCs/>
                <w:color w:val="000000" w:themeColor="text1"/>
                <w:sz w:val="18"/>
                <w:szCs w:val="18"/>
                <w:lang w:val="hy-AM"/>
              </w:rPr>
            </w:pPr>
            <w:r>
              <w:rPr>
                <w:rFonts w:ascii="Sylfaen" w:hAnsi="Sylfaen"/>
                <w:sz w:val="18"/>
                <w:szCs w:val="18"/>
                <w:lang w:val="hy-AM"/>
              </w:rPr>
              <w:t>Город Гюмри, Муш-2 район., 9-я улица., 5 здани</w:t>
            </w:r>
          </w:p>
        </w:tc>
        <w:tc>
          <w:tcPr>
            <w:tcW w:w="1158" w:type="dxa"/>
            <w:vAlign w:val="center"/>
          </w:tcPr>
          <w:p w14:paraId="370A489F" w14:textId="0CF437BB" w:rsidR="003B28A9" w:rsidRPr="00F54ED7" w:rsidRDefault="003B28A9" w:rsidP="003B28A9">
            <w:pPr>
              <w:widowControl w:val="0"/>
              <w:jc w:val="center"/>
              <w:rPr>
                <w:rFonts w:ascii="Sylfaen" w:hAnsi="Sylfaen" w:cs="Calibri"/>
                <w:i/>
                <w:iCs/>
                <w:color w:val="000000"/>
                <w:sz w:val="18"/>
                <w:szCs w:val="18"/>
              </w:rPr>
            </w:pPr>
            <w:r w:rsidRPr="00492C7E">
              <w:rPr>
                <w:rFonts w:ascii="Sylfaen" w:hAnsi="Sylfaen" w:cs="Calibri"/>
                <w:i/>
                <w:iCs/>
                <w:color w:val="000000"/>
                <w:sz w:val="20"/>
                <w:szCs w:val="20"/>
              </w:rPr>
              <w:t>491.2</w:t>
            </w:r>
          </w:p>
        </w:tc>
        <w:tc>
          <w:tcPr>
            <w:tcW w:w="947" w:type="dxa"/>
            <w:vAlign w:val="center"/>
          </w:tcPr>
          <w:p w14:paraId="2090D168" w14:textId="139048DC" w:rsidR="003B28A9" w:rsidRPr="003B28A9" w:rsidRDefault="003B28A9" w:rsidP="003B28A9">
            <w:pPr>
              <w:widowControl w:val="0"/>
              <w:jc w:val="center"/>
              <w:rPr>
                <w:rFonts w:ascii="Sylfaen" w:hAnsi="Sylfaen"/>
                <w:i/>
                <w:iCs/>
                <w:sz w:val="20"/>
                <w:szCs w:val="20"/>
              </w:rPr>
            </w:pPr>
            <w:r w:rsidRPr="003B28A9">
              <w:rPr>
                <w:rFonts w:ascii="Sylfaen" w:hAnsi="Sylfaen"/>
                <w:i/>
                <w:sz w:val="20"/>
                <w:szCs w:val="20"/>
              </w:rPr>
              <w:t>Договор вступает в силу с момента его заключения</w:t>
            </w:r>
          </w:p>
        </w:tc>
      </w:tr>
      <w:tr w:rsidR="003B28A9" w:rsidRPr="00D107AB" w14:paraId="1A025006" w14:textId="77777777" w:rsidTr="003B28A9">
        <w:trPr>
          <w:trHeight w:val="246"/>
          <w:jc w:val="center"/>
        </w:trPr>
        <w:tc>
          <w:tcPr>
            <w:tcW w:w="1242" w:type="dxa"/>
            <w:vAlign w:val="center"/>
          </w:tcPr>
          <w:p w14:paraId="3DDC4BAF" w14:textId="48EC30EA" w:rsidR="003B28A9" w:rsidRPr="00F54ED7" w:rsidRDefault="003B28A9" w:rsidP="003B28A9">
            <w:pPr>
              <w:widowControl w:val="0"/>
              <w:jc w:val="center"/>
              <w:rPr>
                <w:rFonts w:ascii="Sylfaen" w:hAnsi="Sylfaen"/>
                <w:i/>
                <w:iCs/>
                <w:sz w:val="18"/>
                <w:szCs w:val="18"/>
              </w:rPr>
            </w:pPr>
            <w:r w:rsidRPr="00492C7E">
              <w:rPr>
                <w:rFonts w:ascii="Sylfaen" w:hAnsi="Sylfaen" w:cs="Calibri"/>
                <w:i/>
                <w:iCs/>
                <w:color w:val="000000"/>
                <w:sz w:val="20"/>
                <w:szCs w:val="20"/>
              </w:rPr>
              <w:t>5</w:t>
            </w:r>
          </w:p>
        </w:tc>
        <w:tc>
          <w:tcPr>
            <w:tcW w:w="2715" w:type="dxa"/>
            <w:vAlign w:val="center"/>
          </w:tcPr>
          <w:p w14:paraId="47503BA3" w14:textId="07C8D8CD" w:rsidR="003B28A9" w:rsidRPr="00F54ED7" w:rsidRDefault="003B28A9" w:rsidP="003B28A9">
            <w:pPr>
              <w:widowControl w:val="0"/>
              <w:jc w:val="center"/>
              <w:rPr>
                <w:rFonts w:ascii="Sylfaen" w:hAnsi="Sylfaen" w:cs="Calibri"/>
                <w:i/>
                <w:iCs/>
                <w:color w:val="000000"/>
                <w:sz w:val="18"/>
                <w:szCs w:val="18"/>
              </w:rPr>
            </w:pPr>
            <w:r w:rsidRPr="00492C7E">
              <w:rPr>
                <w:rFonts w:ascii="Sylfaen" w:hAnsi="Sylfaen" w:cs="Calibri"/>
                <w:i/>
                <w:iCs/>
                <w:color w:val="000000"/>
                <w:sz w:val="20"/>
                <w:szCs w:val="20"/>
              </w:rPr>
              <w:t>/03221410</w:t>
            </w:r>
          </w:p>
        </w:tc>
        <w:tc>
          <w:tcPr>
            <w:tcW w:w="1559" w:type="dxa"/>
            <w:vAlign w:val="center"/>
          </w:tcPr>
          <w:p w14:paraId="6C0CA57E" w14:textId="24BCE4F8" w:rsidR="003B28A9" w:rsidRPr="00274F24" w:rsidRDefault="003B28A9" w:rsidP="003B28A9">
            <w:pPr>
              <w:widowControl w:val="0"/>
              <w:jc w:val="center"/>
              <w:rPr>
                <w:rFonts w:ascii="Sylfaen" w:hAnsi="Sylfaen"/>
                <w:i/>
                <w:iCs/>
                <w:sz w:val="20"/>
                <w:szCs w:val="20"/>
              </w:rPr>
            </w:pPr>
            <w:r w:rsidRPr="00274F24">
              <w:rPr>
                <w:rFonts w:ascii="Sylfaen" w:hAnsi="Sylfaen" w:cs="Cambria"/>
                <w:i/>
                <w:sz w:val="20"/>
                <w:szCs w:val="20"/>
              </w:rPr>
              <w:t>Капуста</w:t>
            </w:r>
          </w:p>
        </w:tc>
        <w:tc>
          <w:tcPr>
            <w:tcW w:w="1045" w:type="dxa"/>
            <w:vAlign w:val="center"/>
          </w:tcPr>
          <w:p w14:paraId="3C35C557" w14:textId="77777777" w:rsidR="003B28A9" w:rsidRPr="00F54ED7" w:rsidRDefault="003B28A9" w:rsidP="003B28A9">
            <w:pPr>
              <w:widowControl w:val="0"/>
              <w:jc w:val="center"/>
              <w:rPr>
                <w:rFonts w:ascii="Sylfaen" w:hAnsi="Sylfaen"/>
                <w:i/>
                <w:iCs/>
                <w:sz w:val="18"/>
                <w:szCs w:val="18"/>
              </w:rPr>
            </w:pPr>
          </w:p>
        </w:tc>
        <w:tc>
          <w:tcPr>
            <w:tcW w:w="2347" w:type="dxa"/>
            <w:vAlign w:val="center"/>
          </w:tcPr>
          <w:p w14:paraId="75E06A1A" w14:textId="6D8A12FA" w:rsidR="003B28A9" w:rsidRPr="00F54ED7" w:rsidRDefault="003B28A9" w:rsidP="003B28A9">
            <w:pPr>
              <w:widowControl w:val="0"/>
              <w:jc w:val="center"/>
              <w:rPr>
                <w:rFonts w:ascii="Sylfaen" w:hAnsi="Sylfaen"/>
                <w:i/>
                <w:iCs/>
                <w:sz w:val="18"/>
                <w:szCs w:val="18"/>
              </w:rPr>
            </w:pPr>
            <w:r w:rsidRPr="00F54ED7">
              <w:rPr>
                <w:rFonts w:ascii="Sylfaen" w:hAnsi="Sylfaen"/>
                <w:i/>
                <w:iCs/>
                <w:sz w:val="18"/>
                <w:szCs w:val="18"/>
              </w:rPr>
              <w:t>ГОСТ 7967-2015, капуста краснокочанная свежая. Свежая капуста по срокам созревания подразделяется на следующие виды: раннеспелая, среднеспелая и позднеспелая.</w:t>
            </w:r>
            <w:r w:rsidRPr="00F54ED7">
              <w:rPr>
                <w:rFonts w:ascii="Sylfaen" w:hAnsi="Sylfaen"/>
                <w:i/>
                <w:iCs/>
                <w:sz w:val="18"/>
                <w:szCs w:val="18"/>
              </w:rPr>
              <w:br/>
              <w:t xml:space="preserve">Внешний вид: кочаны свежие, целые, чистые, </w:t>
            </w:r>
            <w:r w:rsidRPr="00F54ED7">
              <w:rPr>
                <w:rFonts w:ascii="Sylfaen" w:hAnsi="Sylfaen"/>
                <w:i/>
                <w:iCs/>
                <w:sz w:val="18"/>
                <w:szCs w:val="18"/>
              </w:rPr>
              <w:lastRenderedPageBreak/>
              <w:t>здоровые, полностью сформированные, без заболеваний, не проросшие, характерного для данного ботанического вида цвета, формы, вкуса и запаха, без посторонних запахов и привкусов.</w:t>
            </w:r>
            <w:r w:rsidRPr="00F54ED7">
              <w:rPr>
                <w:rFonts w:ascii="Sylfaen" w:hAnsi="Sylfaen"/>
                <w:i/>
                <w:iCs/>
                <w:sz w:val="18"/>
                <w:szCs w:val="18"/>
              </w:rPr>
              <w:br/>
              <w:t>Кочаны не должны быть повреждены сельскохозяйственными вредителями, иметь порезы, механические повреждения, трещины, следы подмерзания; они должны быть полностью сформированными, плотными, не рыхлыми и не вялыми.</w:t>
            </w:r>
            <w:r w:rsidRPr="00F54ED7">
              <w:rPr>
                <w:rFonts w:ascii="Sylfaen" w:hAnsi="Sylfaen"/>
                <w:i/>
                <w:iCs/>
                <w:sz w:val="18"/>
                <w:szCs w:val="18"/>
              </w:rPr>
              <w:br/>
              <w:t>Длина кочерыжки — не более 3 см.</w:t>
            </w:r>
            <w:r w:rsidRPr="00F54ED7">
              <w:rPr>
                <w:rFonts w:ascii="Sylfaen" w:hAnsi="Sylfaen"/>
                <w:i/>
                <w:iCs/>
                <w:sz w:val="18"/>
                <w:szCs w:val="18"/>
              </w:rPr>
              <w:br/>
              <w:t>Масса очищенных кочанов — не менее 0,7 кг.</w:t>
            </w:r>
            <w:r w:rsidRPr="00F54ED7">
              <w:rPr>
                <w:rFonts w:ascii="Sylfaen" w:hAnsi="Sylfaen"/>
                <w:i/>
                <w:iCs/>
                <w:sz w:val="18"/>
                <w:szCs w:val="18"/>
              </w:rPr>
              <w:br/>
              <w:t>Безопасность, упаковка и маркировка — согласно статье 9 Закона РА «О безопасности пищевых продуктов».</w:t>
            </w:r>
          </w:p>
        </w:tc>
        <w:tc>
          <w:tcPr>
            <w:tcW w:w="1085" w:type="dxa"/>
            <w:vAlign w:val="center"/>
          </w:tcPr>
          <w:p w14:paraId="3D535CEF" w14:textId="6F45F55A" w:rsidR="003B28A9" w:rsidRPr="00F54ED7" w:rsidRDefault="003B28A9" w:rsidP="003B28A9">
            <w:pPr>
              <w:widowControl w:val="0"/>
              <w:jc w:val="center"/>
              <w:rPr>
                <w:rFonts w:ascii="Sylfaen" w:hAnsi="Sylfaen"/>
                <w:i/>
                <w:iCs/>
                <w:sz w:val="18"/>
                <w:szCs w:val="18"/>
                <w:lang w:val="hy-AM"/>
              </w:rPr>
            </w:pPr>
            <w:r w:rsidRPr="00F54ED7">
              <w:rPr>
                <w:rFonts w:ascii="Sylfaen" w:hAnsi="Sylfaen" w:cs="Calibri"/>
                <w:i/>
                <w:iCs/>
                <w:color w:val="000000"/>
                <w:sz w:val="18"/>
                <w:szCs w:val="18"/>
              </w:rPr>
              <w:lastRenderedPageBreak/>
              <w:t>кг</w:t>
            </w:r>
          </w:p>
        </w:tc>
        <w:tc>
          <w:tcPr>
            <w:tcW w:w="1559" w:type="dxa"/>
            <w:vAlign w:val="center"/>
          </w:tcPr>
          <w:p w14:paraId="42210F78" w14:textId="77777777" w:rsidR="003B28A9" w:rsidRPr="00F54ED7" w:rsidRDefault="003B28A9" w:rsidP="003B28A9">
            <w:pPr>
              <w:widowControl w:val="0"/>
              <w:jc w:val="center"/>
              <w:rPr>
                <w:rFonts w:ascii="Sylfaen" w:hAnsi="Sylfaen"/>
                <w:i/>
                <w:iCs/>
                <w:sz w:val="18"/>
                <w:szCs w:val="18"/>
              </w:rPr>
            </w:pPr>
          </w:p>
        </w:tc>
        <w:tc>
          <w:tcPr>
            <w:tcW w:w="1134" w:type="dxa"/>
            <w:vAlign w:val="center"/>
          </w:tcPr>
          <w:p w14:paraId="095B55D9" w14:textId="777493F1" w:rsidR="003B28A9" w:rsidRPr="00F54ED7" w:rsidRDefault="003B28A9" w:rsidP="003B28A9">
            <w:pPr>
              <w:widowControl w:val="0"/>
              <w:jc w:val="center"/>
              <w:rPr>
                <w:rFonts w:ascii="Sylfaen" w:hAnsi="Sylfaen"/>
                <w:i/>
                <w:iCs/>
                <w:sz w:val="18"/>
                <w:szCs w:val="18"/>
              </w:rPr>
            </w:pPr>
          </w:p>
        </w:tc>
        <w:tc>
          <w:tcPr>
            <w:tcW w:w="850" w:type="dxa"/>
            <w:vAlign w:val="center"/>
          </w:tcPr>
          <w:p w14:paraId="0FF924DA" w14:textId="5880169D" w:rsidR="003B28A9" w:rsidRPr="00F54ED7" w:rsidRDefault="003B28A9" w:rsidP="003B28A9">
            <w:pPr>
              <w:widowControl w:val="0"/>
              <w:jc w:val="center"/>
              <w:rPr>
                <w:rFonts w:ascii="Sylfaen" w:hAnsi="Sylfaen" w:cs="Calibri"/>
                <w:i/>
                <w:iCs/>
                <w:color w:val="000000"/>
                <w:sz w:val="18"/>
                <w:szCs w:val="18"/>
              </w:rPr>
            </w:pPr>
            <w:r w:rsidRPr="00492C7E">
              <w:rPr>
                <w:rFonts w:ascii="Sylfaen" w:hAnsi="Sylfaen" w:cs="Calibri"/>
                <w:i/>
                <w:iCs/>
                <w:color w:val="000000"/>
                <w:sz w:val="20"/>
                <w:szCs w:val="20"/>
              </w:rPr>
              <w:t>1515.3</w:t>
            </w:r>
          </w:p>
        </w:tc>
        <w:tc>
          <w:tcPr>
            <w:tcW w:w="709" w:type="dxa"/>
            <w:vAlign w:val="center"/>
          </w:tcPr>
          <w:p w14:paraId="64076974" w14:textId="186816FF" w:rsidR="003B28A9" w:rsidRPr="00F54ED7" w:rsidRDefault="003B28A9" w:rsidP="003B28A9">
            <w:pPr>
              <w:widowControl w:val="0"/>
              <w:jc w:val="center"/>
              <w:rPr>
                <w:rFonts w:ascii="Sylfaen" w:hAnsi="Sylfaen"/>
                <w:i/>
                <w:iCs/>
                <w:color w:val="000000" w:themeColor="text1"/>
                <w:sz w:val="18"/>
                <w:szCs w:val="18"/>
                <w:lang w:val="hy-AM"/>
              </w:rPr>
            </w:pPr>
            <w:r>
              <w:rPr>
                <w:rFonts w:ascii="Sylfaen" w:hAnsi="Sylfaen"/>
                <w:sz w:val="18"/>
                <w:szCs w:val="18"/>
                <w:lang w:val="hy-AM"/>
              </w:rPr>
              <w:t>Город Гюмри, Муш-2 район., 9-я улица., 5 здани</w:t>
            </w:r>
          </w:p>
        </w:tc>
        <w:tc>
          <w:tcPr>
            <w:tcW w:w="1158" w:type="dxa"/>
            <w:vAlign w:val="center"/>
          </w:tcPr>
          <w:p w14:paraId="0B657211" w14:textId="04D7BBE8" w:rsidR="003B28A9" w:rsidRPr="00F54ED7" w:rsidRDefault="003B28A9" w:rsidP="003B28A9">
            <w:pPr>
              <w:widowControl w:val="0"/>
              <w:jc w:val="center"/>
              <w:rPr>
                <w:rFonts w:ascii="Sylfaen" w:hAnsi="Sylfaen" w:cs="Calibri"/>
                <w:i/>
                <w:iCs/>
                <w:color w:val="000000"/>
                <w:sz w:val="18"/>
                <w:szCs w:val="18"/>
              </w:rPr>
            </w:pPr>
            <w:r w:rsidRPr="00492C7E">
              <w:rPr>
                <w:rFonts w:ascii="Sylfaen" w:hAnsi="Sylfaen" w:cs="Calibri"/>
                <w:i/>
                <w:iCs/>
                <w:color w:val="000000"/>
                <w:sz w:val="20"/>
                <w:szCs w:val="20"/>
              </w:rPr>
              <w:t>1515.3</w:t>
            </w:r>
          </w:p>
        </w:tc>
        <w:tc>
          <w:tcPr>
            <w:tcW w:w="947" w:type="dxa"/>
            <w:vAlign w:val="center"/>
          </w:tcPr>
          <w:p w14:paraId="4DD5B15E" w14:textId="5CE471F3" w:rsidR="003B28A9" w:rsidRPr="003B28A9" w:rsidRDefault="003B28A9" w:rsidP="003B28A9">
            <w:pPr>
              <w:widowControl w:val="0"/>
              <w:jc w:val="center"/>
              <w:rPr>
                <w:rFonts w:ascii="Sylfaen" w:hAnsi="Sylfaen"/>
                <w:i/>
                <w:iCs/>
                <w:sz w:val="20"/>
                <w:szCs w:val="20"/>
              </w:rPr>
            </w:pPr>
            <w:r w:rsidRPr="003B28A9">
              <w:rPr>
                <w:rFonts w:ascii="Sylfaen" w:hAnsi="Sylfaen"/>
                <w:i/>
                <w:sz w:val="20"/>
                <w:szCs w:val="20"/>
              </w:rPr>
              <w:t>Договор вступает в силу с момента его заключения</w:t>
            </w:r>
          </w:p>
        </w:tc>
      </w:tr>
      <w:tr w:rsidR="003B28A9" w:rsidRPr="00D107AB" w14:paraId="78F36EE6" w14:textId="77777777" w:rsidTr="003B28A9">
        <w:trPr>
          <w:trHeight w:val="246"/>
          <w:jc w:val="center"/>
        </w:trPr>
        <w:tc>
          <w:tcPr>
            <w:tcW w:w="1242" w:type="dxa"/>
            <w:vAlign w:val="center"/>
          </w:tcPr>
          <w:p w14:paraId="25F9FFAC" w14:textId="45697DC3" w:rsidR="003B28A9" w:rsidRPr="00F54ED7" w:rsidRDefault="003B28A9" w:rsidP="003B28A9">
            <w:pPr>
              <w:widowControl w:val="0"/>
              <w:jc w:val="center"/>
              <w:rPr>
                <w:rFonts w:ascii="Sylfaen" w:hAnsi="Sylfaen"/>
                <w:i/>
                <w:iCs/>
                <w:sz w:val="18"/>
                <w:szCs w:val="18"/>
              </w:rPr>
            </w:pPr>
            <w:r w:rsidRPr="00492C7E">
              <w:rPr>
                <w:rFonts w:ascii="Sylfaen" w:hAnsi="Sylfaen" w:cs="Calibri"/>
                <w:i/>
                <w:iCs/>
                <w:color w:val="000000"/>
                <w:sz w:val="20"/>
                <w:szCs w:val="20"/>
              </w:rPr>
              <w:t>6</w:t>
            </w:r>
          </w:p>
        </w:tc>
        <w:tc>
          <w:tcPr>
            <w:tcW w:w="2715" w:type="dxa"/>
            <w:vAlign w:val="center"/>
          </w:tcPr>
          <w:p w14:paraId="02D220DC" w14:textId="5D70E5C9" w:rsidR="003B28A9" w:rsidRPr="00F54ED7" w:rsidRDefault="003B28A9" w:rsidP="003B28A9">
            <w:pPr>
              <w:widowControl w:val="0"/>
              <w:jc w:val="center"/>
              <w:rPr>
                <w:rFonts w:ascii="Sylfaen" w:hAnsi="Sylfaen" w:cs="Calibri"/>
                <w:i/>
                <w:iCs/>
                <w:color w:val="000000"/>
                <w:sz w:val="18"/>
                <w:szCs w:val="18"/>
              </w:rPr>
            </w:pPr>
            <w:r w:rsidRPr="00492C7E">
              <w:rPr>
                <w:rFonts w:ascii="Sylfaen" w:hAnsi="Sylfaen" w:cs="Calibri"/>
                <w:i/>
                <w:iCs/>
                <w:color w:val="000000"/>
                <w:sz w:val="20"/>
                <w:szCs w:val="20"/>
              </w:rPr>
              <w:t>/03222128</w:t>
            </w:r>
          </w:p>
        </w:tc>
        <w:tc>
          <w:tcPr>
            <w:tcW w:w="1559" w:type="dxa"/>
            <w:vAlign w:val="center"/>
          </w:tcPr>
          <w:p w14:paraId="52435450" w14:textId="4E9C5E16" w:rsidR="003B28A9" w:rsidRPr="00274F24" w:rsidRDefault="003B28A9" w:rsidP="003B28A9">
            <w:pPr>
              <w:widowControl w:val="0"/>
              <w:jc w:val="center"/>
              <w:rPr>
                <w:rFonts w:ascii="Sylfaen" w:hAnsi="Sylfaen"/>
                <w:i/>
                <w:iCs/>
                <w:sz w:val="20"/>
                <w:szCs w:val="20"/>
              </w:rPr>
            </w:pPr>
            <w:r w:rsidRPr="00274F24">
              <w:rPr>
                <w:rFonts w:ascii="Sylfaen" w:hAnsi="Sylfaen" w:cs="Cambria"/>
                <w:i/>
                <w:sz w:val="20"/>
                <w:szCs w:val="20"/>
              </w:rPr>
              <w:t>Яблоко</w:t>
            </w:r>
          </w:p>
        </w:tc>
        <w:tc>
          <w:tcPr>
            <w:tcW w:w="1045" w:type="dxa"/>
            <w:vAlign w:val="center"/>
          </w:tcPr>
          <w:p w14:paraId="7C066A56" w14:textId="77777777" w:rsidR="003B28A9" w:rsidRPr="00F54ED7" w:rsidRDefault="003B28A9" w:rsidP="003B28A9">
            <w:pPr>
              <w:widowControl w:val="0"/>
              <w:jc w:val="center"/>
              <w:rPr>
                <w:rFonts w:ascii="Sylfaen" w:hAnsi="Sylfaen"/>
                <w:i/>
                <w:iCs/>
                <w:sz w:val="18"/>
                <w:szCs w:val="18"/>
              </w:rPr>
            </w:pPr>
          </w:p>
        </w:tc>
        <w:tc>
          <w:tcPr>
            <w:tcW w:w="2347" w:type="dxa"/>
            <w:vAlign w:val="center"/>
          </w:tcPr>
          <w:p w14:paraId="1D2A5DF4" w14:textId="51CAC035" w:rsidR="003B28A9" w:rsidRPr="00F54ED7" w:rsidRDefault="003B28A9" w:rsidP="003B28A9">
            <w:pPr>
              <w:widowControl w:val="0"/>
              <w:jc w:val="center"/>
              <w:rPr>
                <w:rFonts w:ascii="Sylfaen" w:hAnsi="Sylfaen"/>
                <w:i/>
                <w:iCs/>
                <w:sz w:val="18"/>
                <w:szCs w:val="18"/>
              </w:rPr>
            </w:pPr>
            <w:r w:rsidRPr="00F54ED7">
              <w:rPr>
                <w:rFonts w:ascii="Sylfaen" w:hAnsi="Sylfaen"/>
                <w:i/>
                <w:iCs/>
                <w:sz w:val="18"/>
                <w:szCs w:val="18"/>
              </w:rPr>
              <w:t>ГОСТ 34314-2017, яблоки свежие, плодовая продукция I группы, различных сортов Армении, минимальный диаметр — не менее 5 см.</w:t>
            </w:r>
            <w:r w:rsidRPr="00F54ED7">
              <w:rPr>
                <w:rFonts w:ascii="Sylfaen" w:hAnsi="Sylfaen"/>
                <w:i/>
                <w:iCs/>
                <w:sz w:val="18"/>
                <w:szCs w:val="18"/>
              </w:rPr>
              <w:br/>
              <w:t xml:space="preserve">Безопасность и маркировка — согласно </w:t>
            </w:r>
            <w:r w:rsidRPr="00F54ED7">
              <w:rPr>
                <w:rFonts w:ascii="Sylfaen" w:hAnsi="Sylfaen"/>
                <w:i/>
                <w:iCs/>
                <w:sz w:val="18"/>
                <w:szCs w:val="18"/>
              </w:rPr>
              <w:lastRenderedPageBreak/>
              <w:t>статье 9 Закона РА «О безопасности пищевых продуктов».</w:t>
            </w:r>
          </w:p>
        </w:tc>
        <w:tc>
          <w:tcPr>
            <w:tcW w:w="1085" w:type="dxa"/>
            <w:vAlign w:val="center"/>
          </w:tcPr>
          <w:p w14:paraId="7D632517" w14:textId="2D363E12" w:rsidR="003B28A9" w:rsidRPr="00F54ED7" w:rsidRDefault="003B28A9" w:rsidP="003B28A9">
            <w:pPr>
              <w:widowControl w:val="0"/>
              <w:jc w:val="center"/>
              <w:rPr>
                <w:rFonts w:ascii="Sylfaen" w:hAnsi="Sylfaen"/>
                <w:i/>
                <w:iCs/>
                <w:sz w:val="18"/>
                <w:szCs w:val="18"/>
                <w:lang w:val="hy-AM"/>
              </w:rPr>
            </w:pPr>
            <w:r w:rsidRPr="00F54ED7">
              <w:rPr>
                <w:rFonts w:ascii="Sylfaen" w:hAnsi="Sylfaen" w:cs="Calibri"/>
                <w:i/>
                <w:iCs/>
                <w:color w:val="000000"/>
                <w:sz w:val="18"/>
                <w:szCs w:val="18"/>
              </w:rPr>
              <w:lastRenderedPageBreak/>
              <w:t>кг</w:t>
            </w:r>
          </w:p>
        </w:tc>
        <w:tc>
          <w:tcPr>
            <w:tcW w:w="1559" w:type="dxa"/>
            <w:vAlign w:val="center"/>
          </w:tcPr>
          <w:p w14:paraId="5F92E02F" w14:textId="77777777" w:rsidR="003B28A9" w:rsidRPr="00F54ED7" w:rsidRDefault="003B28A9" w:rsidP="003B28A9">
            <w:pPr>
              <w:widowControl w:val="0"/>
              <w:jc w:val="center"/>
              <w:rPr>
                <w:rFonts w:ascii="Sylfaen" w:hAnsi="Sylfaen"/>
                <w:i/>
                <w:iCs/>
                <w:sz w:val="18"/>
                <w:szCs w:val="18"/>
              </w:rPr>
            </w:pPr>
          </w:p>
        </w:tc>
        <w:tc>
          <w:tcPr>
            <w:tcW w:w="1134" w:type="dxa"/>
            <w:vAlign w:val="center"/>
          </w:tcPr>
          <w:p w14:paraId="20AF5C98" w14:textId="4E5C6AC1" w:rsidR="003B28A9" w:rsidRPr="00F54ED7" w:rsidRDefault="003B28A9" w:rsidP="003B28A9">
            <w:pPr>
              <w:widowControl w:val="0"/>
              <w:jc w:val="center"/>
              <w:rPr>
                <w:rFonts w:ascii="Sylfaen" w:hAnsi="Sylfaen"/>
                <w:i/>
                <w:iCs/>
                <w:sz w:val="18"/>
                <w:szCs w:val="18"/>
              </w:rPr>
            </w:pPr>
          </w:p>
        </w:tc>
        <w:tc>
          <w:tcPr>
            <w:tcW w:w="850" w:type="dxa"/>
            <w:vAlign w:val="center"/>
          </w:tcPr>
          <w:p w14:paraId="027FEDD1" w14:textId="56E44CFB" w:rsidR="003B28A9" w:rsidRPr="00F54ED7" w:rsidRDefault="003B28A9" w:rsidP="003B28A9">
            <w:pPr>
              <w:widowControl w:val="0"/>
              <w:jc w:val="center"/>
              <w:rPr>
                <w:rFonts w:ascii="Sylfaen" w:hAnsi="Sylfaen" w:cs="Calibri"/>
                <w:i/>
                <w:iCs/>
                <w:color w:val="000000"/>
                <w:sz w:val="18"/>
                <w:szCs w:val="18"/>
              </w:rPr>
            </w:pPr>
            <w:r w:rsidRPr="00492C7E">
              <w:rPr>
                <w:rFonts w:ascii="Sylfaen" w:hAnsi="Sylfaen" w:cs="Calibri"/>
                <w:i/>
                <w:iCs/>
                <w:color w:val="000000"/>
                <w:sz w:val="20"/>
                <w:szCs w:val="20"/>
              </w:rPr>
              <w:t>2612.5</w:t>
            </w:r>
          </w:p>
        </w:tc>
        <w:tc>
          <w:tcPr>
            <w:tcW w:w="709" w:type="dxa"/>
            <w:vAlign w:val="center"/>
          </w:tcPr>
          <w:p w14:paraId="00D3200E" w14:textId="7AA78B26" w:rsidR="003B28A9" w:rsidRPr="00F54ED7" w:rsidRDefault="003B28A9" w:rsidP="003B28A9">
            <w:pPr>
              <w:widowControl w:val="0"/>
              <w:jc w:val="center"/>
              <w:rPr>
                <w:rFonts w:ascii="Sylfaen" w:hAnsi="Sylfaen"/>
                <w:i/>
                <w:iCs/>
                <w:color w:val="000000" w:themeColor="text1"/>
                <w:sz w:val="18"/>
                <w:szCs w:val="18"/>
                <w:lang w:val="hy-AM"/>
              </w:rPr>
            </w:pPr>
            <w:r>
              <w:rPr>
                <w:rFonts w:ascii="Sylfaen" w:hAnsi="Sylfaen"/>
                <w:sz w:val="18"/>
                <w:szCs w:val="18"/>
                <w:lang w:val="hy-AM"/>
              </w:rPr>
              <w:t>Город Гюмри, Муш-2 район., 9-я улица</w:t>
            </w:r>
            <w:r>
              <w:rPr>
                <w:rFonts w:ascii="Sylfaen" w:hAnsi="Sylfaen"/>
                <w:sz w:val="18"/>
                <w:szCs w:val="18"/>
                <w:lang w:val="hy-AM"/>
              </w:rPr>
              <w:lastRenderedPageBreak/>
              <w:t>., 5 здани</w:t>
            </w:r>
          </w:p>
        </w:tc>
        <w:tc>
          <w:tcPr>
            <w:tcW w:w="1158" w:type="dxa"/>
            <w:vAlign w:val="center"/>
          </w:tcPr>
          <w:p w14:paraId="3E81643F" w14:textId="209F59D6" w:rsidR="003B28A9" w:rsidRPr="00F54ED7" w:rsidRDefault="003B28A9" w:rsidP="003B28A9">
            <w:pPr>
              <w:widowControl w:val="0"/>
              <w:jc w:val="center"/>
              <w:rPr>
                <w:rFonts w:ascii="Sylfaen" w:hAnsi="Sylfaen" w:cs="Calibri"/>
                <w:i/>
                <w:iCs/>
                <w:color w:val="000000"/>
                <w:sz w:val="18"/>
                <w:szCs w:val="18"/>
              </w:rPr>
            </w:pPr>
            <w:r w:rsidRPr="00492C7E">
              <w:rPr>
                <w:rFonts w:ascii="Sylfaen" w:hAnsi="Sylfaen" w:cs="Calibri"/>
                <w:i/>
                <w:iCs/>
                <w:color w:val="000000"/>
                <w:sz w:val="20"/>
                <w:szCs w:val="20"/>
              </w:rPr>
              <w:lastRenderedPageBreak/>
              <w:t>2612.5</w:t>
            </w:r>
          </w:p>
        </w:tc>
        <w:tc>
          <w:tcPr>
            <w:tcW w:w="947" w:type="dxa"/>
            <w:vAlign w:val="center"/>
          </w:tcPr>
          <w:p w14:paraId="04EFA757" w14:textId="312C4555" w:rsidR="003B28A9" w:rsidRPr="003B28A9" w:rsidRDefault="003B28A9" w:rsidP="003B28A9">
            <w:pPr>
              <w:widowControl w:val="0"/>
              <w:jc w:val="center"/>
              <w:rPr>
                <w:rFonts w:ascii="Sylfaen" w:hAnsi="Sylfaen"/>
                <w:i/>
                <w:iCs/>
                <w:sz w:val="20"/>
                <w:szCs w:val="20"/>
              </w:rPr>
            </w:pPr>
            <w:r w:rsidRPr="003B28A9">
              <w:rPr>
                <w:rFonts w:ascii="Sylfaen" w:hAnsi="Sylfaen"/>
                <w:i/>
                <w:sz w:val="20"/>
                <w:szCs w:val="20"/>
              </w:rPr>
              <w:t>Договор вступает в силу с момента его заключе</w:t>
            </w:r>
            <w:r w:rsidRPr="003B28A9">
              <w:rPr>
                <w:rFonts w:ascii="Sylfaen" w:hAnsi="Sylfaen"/>
                <w:i/>
                <w:sz w:val="20"/>
                <w:szCs w:val="20"/>
              </w:rPr>
              <w:lastRenderedPageBreak/>
              <w:t>ния</w:t>
            </w:r>
          </w:p>
        </w:tc>
      </w:tr>
      <w:tr w:rsidR="003B28A9" w:rsidRPr="00D107AB" w14:paraId="2A9BBD7B" w14:textId="77777777" w:rsidTr="003B28A9">
        <w:trPr>
          <w:trHeight w:val="246"/>
          <w:jc w:val="center"/>
        </w:trPr>
        <w:tc>
          <w:tcPr>
            <w:tcW w:w="1242" w:type="dxa"/>
            <w:vAlign w:val="center"/>
          </w:tcPr>
          <w:p w14:paraId="0B4B5F48" w14:textId="0DFF0A2C" w:rsidR="003B28A9" w:rsidRPr="00F54ED7" w:rsidRDefault="003B28A9" w:rsidP="003B28A9">
            <w:pPr>
              <w:widowControl w:val="0"/>
              <w:jc w:val="center"/>
              <w:rPr>
                <w:rFonts w:ascii="Sylfaen" w:hAnsi="Sylfaen"/>
                <w:i/>
                <w:iCs/>
                <w:sz w:val="18"/>
                <w:szCs w:val="18"/>
              </w:rPr>
            </w:pPr>
            <w:r w:rsidRPr="00492C7E">
              <w:rPr>
                <w:rFonts w:ascii="Sylfaen" w:hAnsi="Sylfaen" w:cs="Calibri"/>
                <w:i/>
                <w:iCs/>
                <w:color w:val="000000"/>
                <w:sz w:val="20"/>
                <w:szCs w:val="20"/>
              </w:rPr>
              <w:lastRenderedPageBreak/>
              <w:t>7</w:t>
            </w:r>
          </w:p>
        </w:tc>
        <w:tc>
          <w:tcPr>
            <w:tcW w:w="2715" w:type="dxa"/>
            <w:vAlign w:val="center"/>
          </w:tcPr>
          <w:p w14:paraId="6593141D" w14:textId="0F505219" w:rsidR="003B28A9" w:rsidRPr="00F54ED7" w:rsidRDefault="003B28A9" w:rsidP="003B28A9">
            <w:pPr>
              <w:widowControl w:val="0"/>
              <w:jc w:val="center"/>
              <w:rPr>
                <w:rFonts w:ascii="Sylfaen" w:hAnsi="Sylfaen" w:cs="Calibri"/>
                <w:i/>
                <w:iCs/>
                <w:color w:val="000000"/>
                <w:sz w:val="18"/>
                <w:szCs w:val="18"/>
              </w:rPr>
            </w:pPr>
            <w:r w:rsidRPr="00492C7E">
              <w:rPr>
                <w:rFonts w:ascii="Sylfaen" w:hAnsi="Sylfaen" w:cs="Calibri"/>
                <w:i/>
                <w:iCs/>
                <w:color w:val="000000"/>
                <w:sz w:val="20"/>
                <w:szCs w:val="20"/>
              </w:rPr>
              <w:t>15112150</w:t>
            </w:r>
          </w:p>
        </w:tc>
        <w:tc>
          <w:tcPr>
            <w:tcW w:w="1559" w:type="dxa"/>
            <w:vAlign w:val="center"/>
          </w:tcPr>
          <w:p w14:paraId="567776E6" w14:textId="220FF7EA" w:rsidR="003B28A9" w:rsidRPr="00274F24" w:rsidRDefault="003B28A9" w:rsidP="003B28A9">
            <w:pPr>
              <w:widowControl w:val="0"/>
              <w:jc w:val="center"/>
              <w:rPr>
                <w:rFonts w:ascii="Sylfaen" w:hAnsi="Sylfaen"/>
                <w:i/>
                <w:iCs/>
                <w:sz w:val="20"/>
                <w:szCs w:val="20"/>
              </w:rPr>
            </w:pPr>
            <w:r w:rsidRPr="00274F24">
              <w:rPr>
                <w:rFonts w:ascii="Sylfaen" w:hAnsi="Sylfaen" w:cs="Cambria"/>
                <w:i/>
                <w:sz w:val="20"/>
                <w:szCs w:val="20"/>
              </w:rPr>
              <w:t>Куриный</w:t>
            </w:r>
            <w:r w:rsidRPr="00274F24">
              <w:rPr>
                <w:rFonts w:ascii="Sylfaen" w:hAnsi="Sylfaen"/>
                <w:i/>
                <w:sz w:val="20"/>
                <w:szCs w:val="20"/>
              </w:rPr>
              <w:t xml:space="preserve"> </w:t>
            </w:r>
            <w:r w:rsidRPr="00274F24">
              <w:rPr>
                <w:rFonts w:ascii="Sylfaen" w:hAnsi="Sylfaen" w:cs="Cambria"/>
                <w:i/>
                <w:sz w:val="20"/>
                <w:szCs w:val="20"/>
              </w:rPr>
              <w:t>фарш</w:t>
            </w:r>
            <w:r w:rsidRPr="00274F24">
              <w:rPr>
                <w:rFonts w:ascii="Sylfaen" w:hAnsi="Sylfaen"/>
                <w:i/>
                <w:sz w:val="20"/>
                <w:szCs w:val="20"/>
              </w:rPr>
              <w:t xml:space="preserve">, </w:t>
            </w:r>
            <w:r w:rsidRPr="00274F24">
              <w:rPr>
                <w:rFonts w:ascii="Sylfaen" w:hAnsi="Sylfaen" w:cs="Cambria"/>
                <w:i/>
                <w:sz w:val="20"/>
                <w:szCs w:val="20"/>
              </w:rPr>
              <w:t>охлажденный</w:t>
            </w:r>
          </w:p>
        </w:tc>
        <w:tc>
          <w:tcPr>
            <w:tcW w:w="1045" w:type="dxa"/>
            <w:vAlign w:val="center"/>
          </w:tcPr>
          <w:p w14:paraId="401931A4" w14:textId="77777777" w:rsidR="003B28A9" w:rsidRPr="00F54ED7" w:rsidRDefault="003B28A9" w:rsidP="003B28A9">
            <w:pPr>
              <w:widowControl w:val="0"/>
              <w:jc w:val="center"/>
              <w:rPr>
                <w:rFonts w:ascii="Sylfaen" w:hAnsi="Sylfaen"/>
                <w:i/>
                <w:iCs/>
                <w:sz w:val="18"/>
                <w:szCs w:val="18"/>
              </w:rPr>
            </w:pPr>
          </w:p>
        </w:tc>
        <w:tc>
          <w:tcPr>
            <w:tcW w:w="2347" w:type="dxa"/>
            <w:vAlign w:val="center"/>
          </w:tcPr>
          <w:p w14:paraId="2192437C" w14:textId="6010BE02" w:rsidR="003B28A9" w:rsidRPr="00F54ED7" w:rsidRDefault="003B28A9" w:rsidP="003B28A9">
            <w:pPr>
              <w:widowControl w:val="0"/>
              <w:jc w:val="center"/>
              <w:rPr>
                <w:rFonts w:ascii="Sylfaen" w:hAnsi="Sylfaen"/>
                <w:i/>
                <w:iCs/>
                <w:sz w:val="18"/>
                <w:szCs w:val="18"/>
              </w:rPr>
            </w:pPr>
            <w:r w:rsidRPr="00F54ED7">
              <w:rPr>
                <w:rFonts w:ascii="Sylfaen" w:hAnsi="Sylfaen"/>
                <w:i/>
                <w:iCs/>
                <w:sz w:val="18"/>
                <w:szCs w:val="18"/>
              </w:rPr>
              <w:t>Куриная грудка без костей, местного производства, чистая, обескровленная, без посторонних запахов, упакованная в полиэтиленовую плёнку.</w:t>
            </w:r>
            <w:r w:rsidRPr="00F54ED7">
              <w:rPr>
                <w:rFonts w:ascii="Sylfaen" w:hAnsi="Sylfaen"/>
                <w:i/>
                <w:iCs/>
                <w:sz w:val="18"/>
                <w:szCs w:val="18"/>
              </w:rPr>
              <w:br/>
              <w:t>Охлаждённая — с температурой в толще мышц не выше −12 °C.</w:t>
            </w:r>
            <w:r w:rsidRPr="00F54ED7">
              <w:rPr>
                <w:rFonts w:ascii="Sylfaen" w:hAnsi="Sylfaen"/>
                <w:i/>
                <w:iCs/>
                <w:sz w:val="18"/>
                <w:szCs w:val="18"/>
              </w:rPr>
              <w:br/>
              <w:t>Безопасность — согласно гигиеническим нормативам N 2-III-4.9-01-2010; требования к безопасности, маркировке и упаковке — согласно статье 9 Закона РА «О безопасности пищевых продуктов» и техническому регламенту «О безопасности мяса и мясной продукции» (ТР ТС 034/2013), принятому решением Комиссии Таможенного союза № 68 от 09.10.2013 г.</w:t>
            </w:r>
          </w:p>
        </w:tc>
        <w:tc>
          <w:tcPr>
            <w:tcW w:w="1085" w:type="dxa"/>
            <w:vAlign w:val="center"/>
          </w:tcPr>
          <w:p w14:paraId="0333BCE6" w14:textId="08792C5C" w:rsidR="003B28A9" w:rsidRPr="00F54ED7" w:rsidRDefault="003B28A9" w:rsidP="003B28A9">
            <w:pPr>
              <w:widowControl w:val="0"/>
              <w:jc w:val="center"/>
              <w:rPr>
                <w:rFonts w:ascii="Sylfaen" w:hAnsi="Sylfaen"/>
                <w:i/>
                <w:iCs/>
                <w:sz w:val="18"/>
                <w:szCs w:val="18"/>
                <w:lang w:val="hy-AM"/>
              </w:rPr>
            </w:pPr>
            <w:r w:rsidRPr="00F54ED7">
              <w:rPr>
                <w:rFonts w:ascii="Sylfaen" w:hAnsi="Sylfaen" w:cs="Calibri"/>
                <w:i/>
                <w:iCs/>
                <w:color w:val="000000"/>
                <w:sz w:val="18"/>
                <w:szCs w:val="18"/>
              </w:rPr>
              <w:t>кг</w:t>
            </w:r>
          </w:p>
        </w:tc>
        <w:tc>
          <w:tcPr>
            <w:tcW w:w="1559" w:type="dxa"/>
            <w:vAlign w:val="center"/>
          </w:tcPr>
          <w:p w14:paraId="72E276A7" w14:textId="77777777" w:rsidR="003B28A9" w:rsidRPr="00F54ED7" w:rsidRDefault="003B28A9" w:rsidP="003B28A9">
            <w:pPr>
              <w:widowControl w:val="0"/>
              <w:jc w:val="center"/>
              <w:rPr>
                <w:rFonts w:ascii="Sylfaen" w:hAnsi="Sylfaen"/>
                <w:i/>
                <w:iCs/>
                <w:sz w:val="18"/>
                <w:szCs w:val="18"/>
              </w:rPr>
            </w:pPr>
          </w:p>
        </w:tc>
        <w:tc>
          <w:tcPr>
            <w:tcW w:w="1134" w:type="dxa"/>
            <w:vAlign w:val="center"/>
          </w:tcPr>
          <w:p w14:paraId="74EEE039" w14:textId="4A783EA9" w:rsidR="003B28A9" w:rsidRPr="00F54ED7" w:rsidRDefault="003B28A9" w:rsidP="003B28A9">
            <w:pPr>
              <w:widowControl w:val="0"/>
              <w:jc w:val="center"/>
              <w:rPr>
                <w:rFonts w:ascii="Sylfaen" w:hAnsi="Sylfaen"/>
                <w:i/>
                <w:iCs/>
                <w:sz w:val="18"/>
                <w:szCs w:val="18"/>
              </w:rPr>
            </w:pPr>
          </w:p>
        </w:tc>
        <w:tc>
          <w:tcPr>
            <w:tcW w:w="850" w:type="dxa"/>
            <w:vAlign w:val="center"/>
          </w:tcPr>
          <w:p w14:paraId="0B1CEFB5" w14:textId="774E11F9" w:rsidR="003B28A9" w:rsidRPr="00F54ED7" w:rsidRDefault="003B28A9" w:rsidP="003B28A9">
            <w:pPr>
              <w:widowControl w:val="0"/>
              <w:jc w:val="center"/>
              <w:rPr>
                <w:rFonts w:ascii="Sylfaen" w:hAnsi="Sylfaen" w:cs="Calibri"/>
                <w:i/>
                <w:iCs/>
                <w:color w:val="000000"/>
                <w:sz w:val="18"/>
                <w:szCs w:val="18"/>
              </w:rPr>
            </w:pPr>
            <w:r w:rsidRPr="00492C7E">
              <w:rPr>
                <w:rFonts w:ascii="Sylfaen" w:hAnsi="Sylfaen" w:cs="Calibri"/>
                <w:i/>
                <w:iCs/>
                <w:color w:val="000000"/>
                <w:sz w:val="20"/>
                <w:szCs w:val="20"/>
              </w:rPr>
              <w:t>522.5</w:t>
            </w:r>
          </w:p>
        </w:tc>
        <w:tc>
          <w:tcPr>
            <w:tcW w:w="709" w:type="dxa"/>
            <w:vAlign w:val="center"/>
          </w:tcPr>
          <w:p w14:paraId="7024B61D" w14:textId="68D4097A" w:rsidR="003B28A9" w:rsidRPr="00F54ED7" w:rsidRDefault="003B28A9" w:rsidP="003B28A9">
            <w:pPr>
              <w:widowControl w:val="0"/>
              <w:jc w:val="center"/>
              <w:rPr>
                <w:rFonts w:ascii="Sylfaen" w:hAnsi="Sylfaen"/>
                <w:i/>
                <w:iCs/>
                <w:color w:val="000000" w:themeColor="text1"/>
                <w:sz w:val="18"/>
                <w:szCs w:val="18"/>
                <w:lang w:val="hy-AM"/>
              </w:rPr>
            </w:pPr>
            <w:r>
              <w:rPr>
                <w:rFonts w:ascii="Sylfaen" w:hAnsi="Sylfaen"/>
                <w:sz w:val="18"/>
                <w:szCs w:val="18"/>
                <w:lang w:val="hy-AM"/>
              </w:rPr>
              <w:t>Город Гюмри, Муш-2 район., 9-я улица., 5 здани</w:t>
            </w:r>
          </w:p>
        </w:tc>
        <w:tc>
          <w:tcPr>
            <w:tcW w:w="1158" w:type="dxa"/>
            <w:vAlign w:val="center"/>
          </w:tcPr>
          <w:p w14:paraId="4B6B5BB0" w14:textId="4CF7B382" w:rsidR="003B28A9" w:rsidRPr="00F54ED7" w:rsidRDefault="003B28A9" w:rsidP="003B28A9">
            <w:pPr>
              <w:widowControl w:val="0"/>
              <w:jc w:val="center"/>
              <w:rPr>
                <w:rFonts w:ascii="Sylfaen" w:hAnsi="Sylfaen" w:cs="Calibri"/>
                <w:i/>
                <w:iCs/>
                <w:color w:val="000000"/>
                <w:sz w:val="18"/>
                <w:szCs w:val="18"/>
              </w:rPr>
            </w:pPr>
            <w:r w:rsidRPr="00492C7E">
              <w:rPr>
                <w:rFonts w:ascii="Sylfaen" w:hAnsi="Sylfaen" w:cs="Calibri"/>
                <w:i/>
                <w:iCs/>
                <w:color w:val="000000"/>
                <w:sz w:val="20"/>
                <w:szCs w:val="20"/>
              </w:rPr>
              <w:t>522.5</w:t>
            </w:r>
          </w:p>
        </w:tc>
        <w:tc>
          <w:tcPr>
            <w:tcW w:w="947" w:type="dxa"/>
            <w:vAlign w:val="center"/>
          </w:tcPr>
          <w:p w14:paraId="70A9512A" w14:textId="02297506" w:rsidR="003B28A9" w:rsidRPr="003B28A9" w:rsidRDefault="003B28A9" w:rsidP="003B28A9">
            <w:pPr>
              <w:widowControl w:val="0"/>
              <w:jc w:val="center"/>
              <w:rPr>
                <w:rFonts w:ascii="Sylfaen" w:hAnsi="Sylfaen"/>
                <w:i/>
                <w:iCs/>
                <w:sz w:val="20"/>
                <w:szCs w:val="20"/>
              </w:rPr>
            </w:pPr>
            <w:r w:rsidRPr="003B28A9">
              <w:rPr>
                <w:rFonts w:ascii="Sylfaen" w:hAnsi="Sylfaen"/>
                <w:i/>
                <w:sz w:val="20"/>
                <w:szCs w:val="20"/>
              </w:rPr>
              <w:t>Договор вступает в силу с момента его заключения</w:t>
            </w:r>
          </w:p>
        </w:tc>
      </w:tr>
      <w:tr w:rsidR="003B28A9" w:rsidRPr="00D107AB" w14:paraId="3B01CBAE" w14:textId="77777777" w:rsidTr="003B28A9">
        <w:trPr>
          <w:trHeight w:val="246"/>
          <w:jc w:val="center"/>
        </w:trPr>
        <w:tc>
          <w:tcPr>
            <w:tcW w:w="1242" w:type="dxa"/>
            <w:vAlign w:val="center"/>
          </w:tcPr>
          <w:p w14:paraId="1DEEF2BF" w14:textId="63B529B6" w:rsidR="003B28A9" w:rsidRPr="00F54ED7" w:rsidRDefault="003B28A9" w:rsidP="003B28A9">
            <w:pPr>
              <w:widowControl w:val="0"/>
              <w:jc w:val="center"/>
              <w:rPr>
                <w:rFonts w:ascii="Sylfaen" w:hAnsi="Sylfaen"/>
                <w:i/>
                <w:iCs/>
                <w:sz w:val="18"/>
                <w:szCs w:val="18"/>
                <w:lang w:val="hy-AM"/>
              </w:rPr>
            </w:pPr>
            <w:r w:rsidRPr="00492C7E">
              <w:rPr>
                <w:rFonts w:ascii="Sylfaen" w:hAnsi="Sylfaen" w:cs="Calibri"/>
                <w:i/>
                <w:iCs/>
                <w:color w:val="000000"/>
                <w:sz w:val="20"/>
                <w:szCs w:val="20"/>
              </w:rPr>
              <w:t>8</w:t>
            </w:r>
          </w:p>
        </w:tc>
        <w:tc>
          <w:tcPr>
            <w:tcW w:w="2715" w:type="dxa"/>
            <w:vAlign w:val="center"/>
          </w:tcPr>
          <w:p w14:paraId="72E3537D" w14:textId="0D5117A3" w:rsidR="003B28A9" w:rsidRPr="00F54ED7" w:rsidRDefault="003B28A9" w:rsidP="003B28A9">
            <w:pPr>
              <w:widowControl w:val="0"/>
              <w:jc w:val="center"/>
              <w:rPr>
                <w:rFonts w:ascii="Sylfaen" w:hAnsi="Sylfaen" w:cs="Calibri"/>
                <w:i/>
                <w:iCs/>
                <w:sz w:val="18"/>
                <w:szCs w:val="18"/>
              </w:rPr>
            </w:pPr>
            <w:r w:rsidRPr="00492C7E">
              <w:rPr>
                <w:rFonts w:ascii="Sylfaen" w:hAnsi="Sylfaen" w:cs="Calibri"/>
                <w:i/>
                <w:iCs/>
                <w:color w:val="000000"/>
                <w:sz w:val="20"/>
                <w:szCs w:val="20"/>
              </w:rPr>
              <w:t>15311100</w:t>
            </w:r>
          </w:p>
        </w:tc>
        <w:tc>
          <w:tcPr>
            <w:tcW w:w="1559" w:type="dxa"/>
            <w:vAlign w:val="center"/>
          </w:tcPr>
          <w:p w14:paraId="1606D4E7" w14:textId="66A0253F" w:rsidR="003B28A9" w:rsidRPr="00274F24" w:rsidRDefault="003B28A9" w:rsidP="003B28A9">
            <w:pPr>
              <w:widowControl w:val="0"/>
              <w:jc w:val="center"/>
              <w:rPr>
                <w:rFonts w:ascii="Sylfaen" w:hAnsi="Sylfaen"/>
                <w:i/>
                <w:iCs/>
                <w:sz w:val="20"/>
                <w:szCs w:val="20"/>
              </w:rPr>
            </w:pPr>
            <w:r w:rsidRPr="00274F24">
              <w:rPr>
                <w:rFonts w:ascii="Sylfaen" w:hAnsi="Sylfaen" w:cs="Cambria"/>
                <w:i/>
                <w:sz w:val="20"/>
                <w:szCs w:val="20"/>
              </w:rPr>
              <w:t>Картофель</w:t>
            </w:r>
          </w:p>
        </w:tc>
        <w:tc>
          <w:tcPr>
            <w:tcW w:w="1045" w:type="dxa"/>
            <w:vAlign w:val="center"/>
          </w:tcPr>
          <w:p w14:paraId="1F226A60" w14:textId="77777777" w:rsidR="003B28A9" w:rsidRPr="00F54ED7" w:rsidRDefault="003B28A9" w:rsidP="003B28A9">
            <w:pPr>
              <w:widowControl w:val="0"/>
              <w:jc w:val="center"/>
              <w:rPr>
                <w:rFonts w:ascii="Sylfaen" w:hAnsi="Sylfaen"/>
                <w:i/>
                <w:iCs/>
                <w:sz w:val="18"/>
                <w:szCs w:val="18"/>
              </w:rPr>
            </w:pPr>
          </w:p>
        </w:tc>
        <w:tc>
          <w:tcPr>
            <w:tcW w:w="2347" w:type="dxa"/>
            <w:vAlign w:val="center"/>
          </w:tcPr>
          <w:p w14:paraId="47A309D0" w14:textId="77777777" w:rsidR="003B28A9" w:rsidRPr="003F7C16" w:rsidRDefault="003B28A9" w:rsidP="003B28A9">
            <w:pPr>
              <w:widowControl w:val="0"/>
              <w:jc w:val="center"/>
              <w:rPr>
                <w:rFonts w:ascii="Sylfaen" w:hAnsi="Sylfaen"/>
                <w:i/>
                <w:iCs/>
                <w:sz w:val="18"/>
                <w:szCs w:val="18"/>
              </w:rPr>
            </w:pPr>
            <w:r w:rsidRPr="003F7C16">
              <w:rPr>
                <w:rFonts w:ascii="Sylfaen" w:hAnsi="Sylfaen"/>
                <w:i/>
                <w:iCs/>
                <w:sz w:val="18"/>
                <w:szCs w:val="18"/>
              </w:rPr>
              <w:t>ГОСТ 7176-2017, картофель пищевой, раннеспелый и позднеспелый, 1-го сорта, не замороженный, без повреждений:</w:t>
            </w:r>
          </w:p>
          <w:p w14:paraId="54BC4A7A" w14:textId="77777777" w:rsidR="003B28A9" w:rsidRPr="003F7C16" w:rsidRDefault="003B28A9" w:rsidP="003B28A9">
            <w:pPr>
              <w:widowControl w:val="0"/>
              <w:numPr>
                <w:ilvl w:val="0"/>
                <w:numId w:val="40"/>
              </w:numPr>
              <w:jc w:val="center"/>
              <w:rPr>
                <w:rFonts w:ascii="Sylfaen" w:hAnsi="Sylfaen"/>
                <w:i/>
                <w:iCs/>
                <w:sz w:val="18"/>
                <w:szCs w:val="18"/>
              </w:rPr>
            </w:pPr>
            <w:r w:rsidRPr="003F7C16">
              <w:rPr>
                <w:rFonts w:ascii="Sylfaen" w:hAnsi="Sylfaen"/>
                <w:i/>
                <w:iCs/>
                <w:sz w:val="18"/>
                <w:szCs w:val="18"/>
              </w:rPr>
              <w:t>круглой овальной формы 4 см — 5 %,</w:t>
            </w:r>
          </w:p>
          <w:p w14:paraId="568202F6" w14:textId="77777777" w:rsidR="003B28A9" w:rsidRPr="003F7C16" w:rsidRDefault="003B28A9" w:rsidP="003B28A9">
            <w:pPr>
              <w:widowControl w:val="0"/>
              <w:numPr>
                <w:ilvl w:val="0"/>
                <w:numId w:val="40"/>
              </w:numPr>
              <w:jc w:val="center"/>
              <w:rPr>
                <w:rFonts w:ascii="Sylfaen" w:hAnsi="Sylfaen"/>
                <w:i/>
                <w:iCs/>
                <w:sz w:val="18"/>
                <w:szCs w:val="18"/>
              </w:rPr>
            </w:pPr>
            <w:r w:rsidRPr="003F7C16">
              <w:rPr>
                <w:rFonts w:ascii="Sylfaen" w:hAnsi="Sylfaen"/>
                <w:i/>
                <w:iCs/>
                <w:sz w:val="18"/>
                <w:szCs w:val="18"/>
              </w:rPr>
              <w:lastRenderedPageBreak/>
              <w:t>удлинённой 3,5 см — 5 %,</w:t>
            </w:r>
          </w:p>
          <w:p w14:paraId="54B86CA2" w14:textId="77777777" w:rsidR="003B28A9" w:rsidRPr="003F7C16" w:rsidRDefault="003B28A9" w:rsidP="003B28A9">
            <w:pPr>
              <w:widowControl w:val="0"/>
              <w:numPr>
                <w:ilvl w:val="0"/>
                <w:numId w:val="40"/>
              </w:numPr>
              <w:jc w:val="center"/>
              <w:rPr>
                <w:rFonts w:ascii="Sylfaen" w:hAnsi="Sylfaen"/>
                <w:i/>
                <w:iCs/>
                <w:sz w:val="18"/>
                <w:szCs w:val="18"/>
              </w:rPr>
            </w:pPr>
            <w:r w:rsidRPr="003F7C16">
              <w:rPr>
                <w:rFonts w:ascii="Sylfaen" w:hAnsi="Sylfaen"/>
                <w:i/>
                <w:iCs/>
                <w:sz w:val="18"/>
                <w:szCs w:val="18"/>
              </w:rPr>
              <w:t>круглой овальной формы 4–5 см — 20 %,</w:t>
            </w:r>
          </w:p>
          <w:p w14:paraId="422C77D1" w14:textId="77777777" w:rsidR="003B28A9" w:rsidRPr="003F7C16" w:rsidRDefault="003B28A9" w:rsidP="003B28A9">
            <w:pPr>
              <w:widowControl w:val="0"/>
              <w:numPr>
                <w:ilvl w:val="0"/>
                <w:numId w:val="40"/>
              </w:numPr>
              <w:jc w:val="center"/>
              <w:rPr>
                <w:rFonts w:ascii="Sylfaen" w:hAnsi="Sylfaen"/>
                <w:i/>
                <w:iCs/>
                <w:sz w:val="18"/>
                <w:szCs w:val="18"/>
              </w:rPr>
            </w:pPr>
            <w:r w:rsidRPr="003F7C16">
              <w:rPr>
                <w:rFonts w:ascii="Sylfaen" w:hAnsi="Sylfaen"/>
                <w:i/>
                <w:iCs/>
                <w:sz w:val="18"/>
                <w:szCs w:val="18"/>
              </w:rPr>
              <w:t>удлинённой 4–4,5 см — 20 %,</w:t>
            </w:r>
          </w:p>
          <w:p w14:paraId="3EFD5528" w14:textId="77777777" w:rsidR="003B28A9" w:rsidRPr="003F7C16" w:rsidRDefault="003B28A9" w:rsidP="003B28A9">
            <w:pPr>
              <w:widowControl w:val="0"/>
              <w:numPr>
                <w:ilvl w:val="0"/>
                <w:numId w:val="40"/>
              </w:numPr>
              <w:jc w:val="center"/>
              <w:rPr>
                <w:rFonts w:ascii="Sylfaen" w:hAnsi="Sylfaen"/>
                <w:i/>
                <w:iCs/>
                <w:sz w:val="18"/>
                <w:szCs w:val="18"/>
              </w:rPr>
            </w:pPr>
            <w:r w:rsidRPr="003F7C16">
              <w:rPr>
                <w:rFonts w:ascii="Sylfaen" w:hAnsi="Sylfaen"/>
                <w:i/>
                <w:iCs/>
                <w:sz w:val="18"/>
                <w:szCs w:val="18"/>
              </w:rPr>
              <w:t>круглой овальной формы 5–6 см — 55 %,</w:t>
            </w:r>
          </w:p>
          <w:p w14:paraId="17B8BD45" w14:textId="77777777" w:rsidR="003B28A9" w:rsidRPr="003F7C16" w:rsidRDefault="003B28A9" w:rsidP="003B28A9">
            <w:pPr>
              <w:widowControl w:val="0"/>
              <w:numPr>
                <w:ilvl w:val="0"/>
                <w:numId w:val="40"/>
              </w:numPr>
              <w:jc w:val="center"/>
              <w:rPr>
                <w:rFonts w:ascii="Sylfaen" w:hAnsi="Sylfaen"/>
                <w:i/>
                <w:iCs/>
                <w:sz w:val="18"/>
                <w:szCs w:val="18"/>
              </w:rPr>
            </w:pPr>
            <w:r w:rsidRPr="003F7C16">
              <w:rPr>
                <w:rFonts w:ascii="Sylfaen" w:hAnsi="Sylfaen"/>
                <w:i/>
                <w:iCs/>
                <w:sz w:val="18"/>
                <w:szCs w:val="18"/>
              </w:rPr>
              <w:t>удлинённой 5–5,5 см — 55 %,</w:t>
            </w:r>
          </w:p>
          <w:p w14:paraId="2541BC76" w14:textId="77777777" w:rsidR="003B28A9" w:rsidRPr="003F7C16" w:rsidRDefault="003B28A9" w:rsidP="003B28A9">
            <w:pPr>
              <w:widowControl w:val="0"/>
              <w:numPr>
                <w:ilvl w:val="0"/>
                <w:numId w:val="40"/>
              </w:numPr>
              <w:jc w:val="center"/>
              <w:rPr>
                <w:rFonts w:ascii="Sylfaen" w:hAnsi="Sylfaen"/>
                <w:i/>
                <w:iCs/>
                <w:sz w:val="18"/>
                <w:szCs w:val="18"/>
              </w:rPr>
            </w:pPr>
            <w:r w:rsidRPr="003F7C16">
              <w:rPr>
                <w:rFonts w:ascii="Sylfaen" w:hAnsi="Sylfaen"/>
                <w:i/>
                <w:iCs/>
                <w:sz w:val="18"/>
                <w:szCs w:val="18"/>
              </w:rPr>
              <w:t>круглой овальной формы 6–7 см — 20 %,</w:t>
            </w:r>
          </w:p>
          <w:p w14:paraId="65E7BDC7" w14:textId="77777777" w:rsidR="003B28A9" w:rsidRPr="003F7C16" w:rsidRDefault="003B28A9" w:rsidP="003B28A9">
            <w:pPr>
              <w:widowControl w:val="0"/>
              <w:numPr>
                <w:ilvl w:val="0"/>
                <w:numId w:val="40"/>
              </w:numPr>
              <w:jc w:val="center"/>
              <w:rPr>
                <w:rFonts w:ascii="Sylfaen" w:hAnsi="Sylfaen"/>
                <w:i/>
                <w:iCs/>
                <w:sz w:val="18"/>
                <w:szCs w:val="18"/>
              </w:rPr>
            </w:pPr>
            <w:r w:rsidRPr="003F7C16">
              <w:rPr>
                <w:rFonts w:ascii="Sylfaen" w:hAnsi="Sylfaen"/>
                <w:i/>
                <w:iCs/>
                <w:sz w:val="18"/>
                <w:szCs w:val="18"/>
              </w:rPr>
              <w:t>удлинённой 6–6,5 см — 20 %.</w:t>
            </w:r>
          </w:p>
          <w:p w14:paraId="06685D01" w14:textId="77777777" w:rsidR="003B28A9" w:rsidRPr="003F7C16" w:rsidRDefault="003B28A9" w:rsidP="003B28A9">
            <w:pPr>
              <w:widowControl w:val="0"/>
              <w:jc w:val="center"/>
              <w:rPr>
                <w:rFonts w:ascii="Sylfaen" w:hAnsi="Sylfaen"/>
                <w:i/>
                <w:iCs/>
                <w:sz w:val="18"/>
                <w:szCs w:val="18"/>
              </w:rPr>
            </w:pPr>
            <w:r w:rsidRPr="003F7C16">
              <w:rPr>
                <w:rFonts w:ascii="Sylfaen" w:hAnsi="Sylfaen"/>
                <w:i/>
                <w:iCs/>
                <w:sz w:val="18"/>
                <w:szCs w:val="18"/>
              </w:rPr>
              <w:t>Чистота сорта — не менее 90 %.</w:t>
            </w:r>
            <w:r w:rsidRPr="003F7C16">
              <w:rPr>
                <w:rFonts w:ascii="Sylfaen" w:hAnsi="Sylfaen"/>
                <w:i/>
                <w:iCs/>
                <w:sz w:val="18"/>
                <w:szCs w:val="18"/>
              </w:rPr>
              <w:br/>
              <w:t>Безопасность и маркировка — согласно статье 9 Закона РА «О безопасности пищевых продуктов».</w:t>
            </w:r>
          </w:p>
          <w:p w14:paraId="6CC49D71" w14:textId="77777777" w:rsidR="003B28A9" w:rsidRPr="003F7C16" w:rsidRDefault="003B28A9" w:rsidP="003B28A9">
            <w:pPr>
              <w:widowControl w:val="0"/>
              <w:jc w:val="center"/>
              <w:rPr>
                <w:rFonts w:ascii="Sylfaen" w:hAnsi="Sylfaen"/>
                <w:i/>
                <w:iCs/>
                <w:sz w:val="18"/>
                <w:szCs w:val="18"/>
              </w:rPr>
            </w:pPr>
            <w:r w:rsidRPr="003F7C16">
              <w:rPr>
                <w:rFonts w:ascii="Sylfaen" w:hAnsi="Sylfaen"/>
                <w:i/>
                <w:iCs/>
                <w:sz w:val="18"/>
                <w:szCs w:val="18"/>
              </w:rPr>
              <w:t>ГОСТ 7066-2019, пищевой горох, трёх видов, однородный, чистый, сухой, влажность — не более 15 %.</w:t>
            </w:r>
            <w:r w:rsidRPr="003F7C16">
              <w:rPr>
                <w:rFonts w:ascii="Sylfaen" w:hAnsi="Sylfaen"/>
                <w:i/>
                <w:iCs/>
                <w:sz w:val="18"/>
                <w:szCs w:val="18"/>
              </w:rPr>
              <w:br/>
              <w:t>Остаточный срок годности на момент поставки — не менее 80 %, срок годности — не менее 12 месяцев со дня производства.</w:t>
            </w:r>
            <w:r w:rsidRPr="003F7C16">
              <w:rPr>
                <w:rFonts w:ascii="Sylfaen" w:hAnsi="Sylfaen"/>
                <w:i/>
                <w:iCs/>
                <w:sz w:val="18"/>
                <w:szCs w:val="18"/>
              </w:rPr>
              <w:br/>
              <w:t xml:space="preserve">Безопасность — согласно гигиеническим </w:t>
            </w:r>
            <w:r w:rsidRPr="003F7C16">
              <w:rPr>
                <w:rFonts w:ascii="Sylfaen" w:hAnsi="Sylfaen"/>
                <w:i/>
                <w:iCs/>
                <w:sz w:val="18"/>
                <w:szCs w:val="18"/>
              </w:rPr>
              <w:lastRenderedPageBreak/>
              <w:t>нормативам N 2-III-4.9-01-2010; требования к безопасности, маркировке и упаковке — согласно статье 9 Закона РА «О безопасности пищевых продуктов» и ТР ТС N 021/2011 и 022/2011.</w:t>
            </w:r>
          </w:p>
          <w:p w14:paraId="0657B128" w14:textId="02606EF2" w:rsidR="003B28A9" w:rsidRPr="00F54ED7" w:rsidRDefault="003B28A9" w:rsidP="003B28A9">
            <w:pPr>
              <w:widowControl w:val="0"/>
              <w:jc w:val="center"/>
              <w:rPr>
                <w:rFonts w:ascii="Sylfaen" w:hAnsi="Sylfaen"/>
                <w:i/>
                <w:iCs/>
                <w:sz w:val="18"/>
                <w:szCs w:val="18"/>
              </w:rPr>
            </w:pPr>
          </w:p>
        </w:tc>
        <w:tc>
          <w:tcPr>
            <w:tcW w:w="1085" w:type="dxa"/>
            <w:vAlign w:val="center"/>
          </w:tcPr>
          <w:p w14:paraId="6D33FB8F" w14:textId="5168D1A6" w:rsidR="003B28A9" w:rsidRPr="00F54ED7" w:rsidRDefault="003B28A9" w:rsidP="003B28A9">
            <w:pPr>
              <w:widowControl w:val="0"/>
              <w:jc w:val="center"/>
              <w:rPr>
                <w:rFonts w:ascii="Sylfaen" w:hAnsi="Sylfaen"/>
                <w:i/>
                <w:iCs/>
                <w:sz w:val="18"/>
                <w:szCs w:val="18"/>
              </w:rPr>
            </w:pPr>
            <w:r w:rsidRPr="00F54ED7">
              <w:rPr>
                <w:rFonts w:ascii="Sylfaen" w:hAnsi="Sylfaen" w:cs="Calibri"/>
                <w:i/>
                <w:iCs/>
                <w:color w:val="000000"/>
                <w:sz w:val="18"/>
                <w:szCs w:val="18"/>
              </w:rPr>
              <w:lastRenderedPageBreak/>
              <w:t>кг</w:t>
            </w:r>
          </w:p>
        </w:tc>
        <w:tc>
          <w:tcPr>
            <w:tcW w:w="1559" w:type="dxa"/>
            <w:vAlign w:val="center"/>
          </w:tcPr>
          <w:p w14:paraId="7E468758" w14:textId="77777777" w:rsidR="003B28A9" w:rsidRPr="00F54ED7" w:rsidRDefault="003B28A9" w:rsidP="003B28A9">
            <w:pPr>
              <w:widowControl w:val="0"/>
              <w:jc w:val="center"/>
              <w:rPr>
                <w:rFonts w:ascii="Sylfaen" w:hAnsi="Sylfaen"/>
                <w:i/>
                <w:iCs/>
                <w:sz w:val="18"/>
                <w:szCs w:val="18"/>
              </w:rPr>
            </w:pPr>
          </w:p>
        </w:tc>
        <w:tc>
          <w:tcPr>
            <w:tcW w:w="1134" w:type="dxa"/>
            <w:vAlign w:val="center"/>
          </w:tcPr>
          <w:p w14:paraId="72C33879" w14:textId="0208BD5A" w:rsidR="003B28A9" w:rsidRPr="00F54ED7" w:rsidRDefault="003B28A9" w:rsidP="003B28A9">
            <w:pPr>
              <w:widowControl w:val="0"/>
              <w:jc w:val="center"/>
              <w:rPr>
                <w:rFonts w:ascii="Sylfaen" w:hAnsi="Sylfaen" w:cs="Calibri"/>
                <w:i/>
                <w:iCs/>
                <w:color w:val="000000"/>
                <w:sz w:val="18"/>
                <w:szCs w:val="18"/>
              </w:rPr>
            </w:pPr>
          </w:p>
        </w:tc>
        <w:tc>
          <w:tcPr>
            <w:tcW w:w="850" w:type="dxa"/>
            <w:vAlign w:val="center"/>
          </w:tcPr>
          <w:p w14:paraId="465A5D63" w14:textId="707F0113" w:rsidR="003B28A9" w:rsidRPr="00F54ED7" w:rsidRDefault="003B28A9" w:rsidP="003B28A9">
            <w:pPr>
              <w:widowControl w:val="0"/>
              <w:jc w:val="center"/>
              <w:rPr>
                <w:rFonts w:ascii="Sylfaen" w:hAnsi="Sylfaen" w:cs="Calibri"/>
                <w:i/>
                <w:iCs/>
                <w:color w:val="000000"/>
                <w:sz w:val="18"/>
                <w:szCs w:val="18"/>
              </w:rPr>
            </w:pPr>
            <w:r w:rsidRPr="00492C7E">
              <w:rPr>
                <w:rFonts w:ascii="Sylfaen" w:hAnsi="Sylfaen" w:cs="Calibri"/>
                <w:i/>
                <w:iCs/>
                <w:color w:val="000000"/>
                <w:sz w:val="20"/>
                <w:szCs w:val="20"/>
              </w:rPr>
              <w:t>940.5</w:t>
            </w:r>
          </w:p>
        </w:tc>
        <w:tc>
          <w:tcPr>
            <w:tcW w:w="709" w:type="dxa"/>
            <w:vAlign w:val="center"/>
          </w:tcPr>
          <w:p w14:paraId="13BD7A4E" w14:textId="25157B7D" w:rsidR="003B28A9" w:rsidRPr="00F54ED7" w:rsidRDefault="003B28A9" w:rsidP="003B28A9">
            <w:pPr>
              <w:widowControl w:val="0"/>
              <w:jc w:val="center"/>
              <w:rPr>
                <w:rFonts w:ascii="Sylfaen" w:hAnsi="Sylfaen"/>
                <w:i/>
                <w:iCs/>
                <w:sz w:val="18"/>
                <w:szCs w:val="18"/>
              </w:rPr>
            </w:pPr>
            <w:r>
              <w:rPr>
                <w:rFonts w:ascii="Sylfaen" w:hAnsi="Sylfaen"/>
                <w:sz w:val="18"/>
                <w:szCs w:val="18"/>
                <w:lang w:val="hy-AM"/>
              </w:rPr>
              <w:t xml:space="preserve">Город Гюмри, Муш-2 район., 9-я улица., 5 </w:t>
            </w:r>
            <w:r>
              <w:rPr>
                <w:rFonts w:ascii="Sylfaen" w:hAnsi="Sylfaen"/>
                <w:sz w:val="18"/>
                <w:szCs w:val="18"/>
                <w:lang w:val="hy-AM"/>
              </w:rPr>
              <w:lastRenderedPageBreak/>
              <w:t>здани</w:t>
            </w:r>
          </w:p>
        </w:tc>
        <w:tc>
          <w:tcPr>
            <w:tcW w:w="1158" w:type="dxa"/>
            <w:vAlign w:val="center"/>
          </w:tcPr>
          <w:p w14:paraId="6709C5EB" w14:textId="1F36B105" w:rsidR="003B28A9" w:rsidRPr="00F54ED7" w:rsidRDefault="003B28A9" w:rsidP="003B28A9">
            <w:pPr>
              <w:widowControl w:val="0"/>
              <w:jc w:val="center"/>
              <w:rPr>
                <w:rFonts w:ascii="Sylfaen" w:hAnsi="Sylfaen" w:cs="Calibri"/>
                <w:i/>
                <w:iCs/>
                <w:color w:val="000000"/>
                <w:sz w:val="18"/>
                <w:szCs w:val="18"/>
              </w:rPr>
            </w:pPr>
            <w:r w:rsidRPr="00492C7E">
              <w:rPr>
                <w:rFonts w:ascii="Sylfaen" w:hAnsi="Sylfaen" w:cs="Calibri"/>
                <w:i/>
                <w:iCs/>
                <w:color w:val="000000"/>
                <w:sz w:val="20"/>
                <w:szCs w:val="20"/>
              </w:rPr>
              <w:lastRenderedPageBreak/>
              <w:t>940.5</w:t>
            </w:r>
          </w:p>
        </w:tc>
        <w:tc>
          <w:tcPr>
            <w:tcW w:w="947" w:type="dxa"/>
            <w:vAlign w:val="center"/>
          </w:tcPr>
          <w:p w14:paraId="7CFAC26D" w14:textId="0D896766" w:rsidR="003B28A9" w:rsidRPr="003B28A9" w:rsidRDefault="003B28A9" w:rsidP="003B28A9">
            <w:pPr>
              <w:widowControl w:val="0"/>
              <w:jc w:val="center"/>
              <w:rPr>
                <w:rFonts w:ascii="Sylfaen" w:hAnsi="Sylfaen"/>
                <w:i/>
                <w:iCs/>
                <w:sz w:val="20"/>
                <w:szCs w:val="20"/>
              </w:rPr>
            </w:pPr>
            <w:r w:rsidRPr="003B28A9">
              <w:rPr>
                <w:rFonts w:ascii="Sylfaen" w:hAnsi="Sylfaen"/>
                <w:i/>
                <w:sz w:val="20"/>
                <w:szCs w:val="20"/>
              </w:rPr>
              <w:t>Договор вступает в силу с момента его заключения</w:t>
            </w:r>
          </w:p>
        </w:tc>
      </w:tr>
      <w:tr w:rsidR="003B28A9" w:rsidRPr="00D107AB" w14:paraId="7EA4C8D3" w14:textId="77777777" w:rsidTr="003B28A9">
        <w:trPr>
          <w:trHeight w:val="246"/>
          <w:jc w:val="center"/>
        </w:trPr>
        <w:tc>
          <w:tcPr>
            <w:tcW w:w="1242" w:type="dxa"/>
            <w:vAlign w:val="center"/>
          </w:tcPr>
          <w:p w14:paraId="7E6EB5DE" w14:textId="2917891F" w:rsidR="003B28A9" w:rsidRPr="00F54ED7" w:rsidRDefault="003B28A9" w:rsidP="003B28A9">
            <w:pPr>
              <w:widowControl w:val="0"/>
              <w:jc w:val="center"/>
              <w:rPr>
                <w:rFonts w:ascii="Sylfaen" w:hAnsi="Sylfaen"/>
                <w:i/>
                <w:iCs/>
                <w:sz w:val="18"/>
                <w:szCs w:val="18"/>
                <w:lang w:val="hy-AM"/>
              </w:rPr>
            </w:pPr>
            <w:r w:rsidRPr="00492C7E">
              <w:rPr>
                <w:rFonts w:ascii="Sylfaen" w:hAnsi="Sylfaen" w:cs="Calibri"/>
                <w:i/>
                <w:iCs/>
                <w:color w:val="000000"/>
                <w:sz w:val="20"/>
                <w:szCs w:val="20"/>
              </w:rPr>
              <w:lastRenderedPageBreak/>
              <w:t>9</w:t>
            </w:r>
          </w:p>
        </w:tc>
        <w:tc>
          <w:tcPr>
            <w:tcW w:w="2715" w:type="dxa"/>
            <w:vAlign w:val="center"/>
          </w:tcPr>
          <w:p w14:paraId="784400C1" w14:textId="5F144299" w:rsidR="003B28A9" w:rsidRPr="00F54ED7" w:rsidRDefault="003B28A9" w:rsidP="003B28A9">
            <w:pPr>
              <w:widowControl w:val="0"/>
              <w:jc w:val="center"/>
              <w:rPr>
                <w:rFonts w:ascii="Sylfaen" w:hAnsi="Sylfaen" w:cs="Calibri"/>
                <w:i/>
                <w:iCs/>
                <w:sz w:val="18"/>
                <w:szCs w:val="18"/>
              </w:rPr>
            </w:pPr>
            <w:r w:rsidRPr="00492C7E">
              <w:rPr>
                <w:rFonts w:ascii="Sylfaen" w:hAnsi="Sylfaen" w:cs="Calibri"/>
                <w:i/>
                <w:iCs/>
                <w:color w:val="000000"/>
                <w:sz w:val="20"/>
                <w:szCs w:val="20"/>
              </w:rPr>
              <w:t>15331153</w:t>
            </w:r>
          </w:p>
        </w:tc>
        <w:tc>
          <w:tcPr>
            <w:tcW w:w="1559" w:type="dxa"/>
            <w:vAlign w:val="center"/>
          </w:tcPr>
          <w:p w14:paraId="63DDD6BC" w14:textId="2F4AF234" w:rsidR="003B28A9" w:rsidRPr="00274F24" w:rsidRDefault="003B28A9" w:rsidP="003B28A9">
            <w:pPr>
              <w:widowControl w:val="0"/>
              <w:jc w:val="center"/>
              <w:rPr>
                <w:rFonts w:ascii="Sylfaen" w:hAnsi="Sylfaen"/>
                <w:i/>
                <w:iCs/>
                <w:sz w:val="20"/>
                <w:szCs w:val="20"/>
              </w:rPr>
            </w:pPr>
            <w:r w:rsidRPr="00274F24">
              <w:rPr>
                <w:rFonts w:ascii="Sylfaen" w:hAnsi="Sylfaen" w:cs="Cambria"/>
                <w:i/>
                <w:sz w:val="20"/>
                <w:szCs w:val="20"/>
              </w:rPr>
              <w:t>Чечевица</w:t>
            </w:r>
          </w:p>
        </w:tc>
        <w:tc>
          <w:tcPr>
            <w:tcW w:w="1045" w:type="dxa"/>
            <w:vAlign w:val="center"/>
          </w:tcPr>
          <w:p w14:paraId="5083D66B" w14:textId="77777777" w:rsidR="003B28A9" w:rsidRPr="00F54ED7" w:rsidRDefault="003B28A9" w:rsidP="003B28A9">
            <w:pPr>
              <w:widowControl w:val="0"/>
              <w:jc w:val="center"/>
              <w:rPr>
                <w:rFonts w:ascii="Sylfaen" w:hAnsi="Sylfaen"/>
                <w:i/>
                <w:iCs/>
                <w:sz w:val="18"/>
                <w:szCs w:val="18"/>
              </w:rPr>
            </w:pPr>
          </w:p>
        </w:tc>
        <w:tc>
          <w:tcPr>
            <w:tcW w:w="2347" w:type="dxa"/>
            <w:vAlign w:val="center"/>
          </w:tcPr>
          <w:p w14:paraId="6CC5A4D4" w14:textId="30192A0A" w:rsidR="003B28A9" w:rsidRPr="00F54ED7" w:rsidRDefault="003B28A9" w:rsidP="003B28A9">
            <w:pPr>
              <w:widowControl w:val="0"/>
              <w:jc w:val="center"/>
              <w:rPr>
                <w:rFonts w:ascii="Sylfaen" w:hAnsi="Sylfaen"/>
                <w:i/>
                <w:iCs/>
                <w:sz w:val="18"/>
                <w:szCs w:val="18"/>
              </w:rPr>
            </w:pPr>
            <w:r w:rsidRPr="00F54ED7">
              <w:rPr>
                <w:rFonts w:ascii="Sylfaen" w:hAnsi="Sylfaen"/>
                <w:i/>
                <w:iCs/>
                <w:sz w:val="18"/>
                <w:szCs w:val="18"/>
              </w:rPr>
              <w:t>ГОСТ 7066-2019, пищевой горох, трёх видов, однородный, чистый, сухой, влажность — не более 15 %.</w:t>
            </w:r>
            <w:r w:rsidRPr="00F54ED7">
              <w:rPr>
                <w:rFonts w:ascii="Sylfaen" w:hAnsi="Sylfaen"/>
                <w:i/>
                <w:iCs/>
                <w:sz w:val="18"/>
                <w:szCs w:val="18"/>
              </w:rPr>
              <w:br/>
              <w:t>Остаточный срок годности на момент поставки — не менее 80 %, срок годности — не менее 12 месяцев со дня производства.</w:t>
            </w:r>
            <w:r w:rsidRPr="00F54ED7">
              <w:rPr>
                <w:rFonts w:ascii="Sylfaen" w:hAnsi="Sylfaen"/>
                <w:i/>
                <w:iCs/>
                <w:sz w:val="18"/>
                <w:szCs w:val="18"/>
              </w:rPr>
              <w:br/>
              <w:t>Безопасность — согласно гигиеническим нормативам N 2-III-4.9-01-2010; требования к безопасности, маркировке и упаковке — согласно статье 9 Закона РА «О безопасности пищевых продуктов» и ТР ТС N 021/2011 и 022/2011.</w:t>
            </w:r>
          </w:p>
        </w:tc>
        <w:tc>
          <w:tcPr>
            <w:tcW w:w="1085" w:type="dxa"/>
            <w:vAlign w:val="center"/>
          </w:tcPr>
          <w:p w14:paraId="755150AC" w14:textId="3DC828B5" w:rsidR="003B28A9" w:rsidRPr="00F54ED7" w:rsidRDefault="003B28A9" w:rsidP="003B28A9">
            <w:pPr>
              <w:widowControl w:val="0"/>
              <w:jc w:val="center"/>
              <w:rPr>
                <w:rFonts w:ascii="Sylfaen" w:hAnsi="Sylfaen"/>
                <w:i/>
                <w:iCs/>
                <w:sz w:val="18"/>
                <w:szCs w:val="18"/>
              </w:rPr>
            </w:pPr>
            <w:r w:rsidRPr="00F54ED7">
              <w:rPr>
                <w:rFonts w:ascii="Sylfaen" w:hAnsi="Sylfaen" w:cs="Calibri"/>
                <w:i/>
                <w:iCs/>
                <w:color w:val="000000"/>
                <w:sz w:val="18"/>
                <w:szCs w:val="18"/>
              </w:rPr>
              <w:t>Кг</w:t>
            </w:r>
          </w:p>
        </w:tc>
        <w:tc>
          <w:tcPr>
            <w:tcW w:w="1559" w:type="dxa"/>
            <w:vAlign w:val="center"/>
          </w:tcPr>
          <w:p w14:paraId="4B90D9D5" w14:textId="77777777" w:rsidR="003B28A9" w:rsidRPr="00F54ED7" w:rsidRDefault="003B28A9" w:rsidP="003B28A9">
            <w:pPr>
              <w:widowControl w:val="0"/>
              <w:jc w:val="center"/>
              <w:rPr>
                <w:rFonts w:ascii="Sylfaen" w:hAnsi="Sylfaen"/>
                <w:i/>
                <w:iCs/>
                <w:sz w:val="18"/>
                <w:szCs w:val="18"/>
              </w:rPr>
            </w:pPr>
          </w:p>
        </w:tc>
        <w:tc>
          <w:tcPr>
            <w:tcW w:w="1134" w:type="dxa"/>
            <w:vAlign w:val="center"/>
          </w:tcPr>
          <w:p w14:paraId="0F01AA42" w14:textId="2454E503" w:rsidR="003B28A9" w:rsidRPr="00F54ED7" w:rsidRDefault="003B28A9" w:rsidP="003B28A9">
            <w:pPr>
              <w:widowControl w:val="0"/>
              <w:jc w:val="center"/>
              <w:rPr>
                <w:rFonts w:ascii="Sylfaen" w:hAnsi="Sylfaen" w:cs="Calibri"/>
                <w:i/>
                <w:iCs/>
                <w:color w:val="000000"/>
                <w:sz w:val="18"/>
                <w:szCs w:val="18"/>
              </w:rPr>
            </w:pPr>
          </w:p>
        </w:tc>
        <w:tc>
          <w:tcPr>
            <w:tcW w:w="850" w:type="dxa"/>
            <w:vAlign w:val="center"/>
          </w:tcPr>
          <w:p w14:paraId="4DED4C57" w14:textId="1F38AA3F" w:rsidR="003B28A9" w:rsidRPr="00F54ED7" w:rsidRDefault="003B28A9" w:rsidP="003B28A9">
            <w:pPr>
              <w:widowControl w:val="0"/>
              <w:jc w:val="center"/>
              <w:rPr>
                <w:rFonts w:ascii="Sylfaen" w:hAnsi="Sylfaen" w:cs="Calibri"/>
                <w:i/>
                <w:iCs/>
                <w:color w:val="000000"/>
                <w:sz w:val="18"/>
                <w:szCs w:val="18"/>
              </w:rPr>
            </w:pPr>
            <w:r w:rsidRPr="00492C7E">
              <w:rPr>
                <w:rFonts w:ascii="Sylfaen" w:hAnsi="Sylfaen" w:cs="Calibri"/>
                <w:i/>
                <w:iCs/>
                <w:color w:val="000000"/>
                <w:sz w:val="20"/>
                <w:szCs w:val="20"/>
              </w:rPr>
              <w:t>418.0</w:t>
            </w:r>
          </w:p>
        </w:tc>
        <w:tc>
          <w:tcPr>
            <w:tcW w:w="709" w:type="dxa"/>
            <w:vAlign w:val="center"/>
          </w:tcPr>
          <w:p w14:paraId="23967F72" w14:textId="640100EE" w:rsidR="003B28A9" w:rsidRPr="00F54ED7" w:rsidRDefault="003B28A9" w:rsidP="003B28A9">
            <w:pPr>
              <w:widowControl w:val="0"/>
              <w:jc w:val="center"/>
              <w:rPr>
                <w:rFonts w:ascii="Sylfaen" w:hAnsi="Sylfaen"/>
                <w:i/>
                <w:iCs/>
                <w:sz w:val="18"/>
                <w:szCs w:val="18"/>
              </w:rPr>
            </w:pPr>
            <w:r>
              <w:rPr>
                <w:rFonts w:ascii="Sylfaen" w:hAnsi="Sylfaen"/>
                <w:sz w:val="18"/>
                <w:szCs w:val="18"/>
                <w:lang w:val="hy-AM"/>
              </w:rPr>
              <w:t>Город Гюмри, Муш-2 район., 9-я улица., 5 здани</w:t>
            </w:r>
          </w:p>
        </w:tc>
        <w:tc>
          <w:tcPr>
            <w:tcW w:w="1158" w:type="dxa"/>
            <w:vAlign w:val="center"/>
          </w:tcPr>
          <w:p w14:paraId="5FA40A16" w14:textId="61C176DD" w:rsidR="003B28A9" w:rsidRPr="00F54ED7" w:rsidRDefault="003B28A9" w:rsidP="003B28A9">
            <w:pPr>
              <w:widowControl w:val="0"/>
              <w:jc w:val="center"/>
              <w:rPr>
                <w:rFonts w:ascii="Sylfaen" w:hAnsi="Sylfaen" w:cs="Calibri"/>
                <w:i/>
                <w:iCs/>
                <w:color w:val="000000"/>
                <w:sz w:val="18"/>
                <w:szCs w:val="18"/>
              </w:rPr>
            </w:pPr>
            <w:r w:rsidRPr="00492C7E">
              <w:rPr>
                <w:rFonts w:ascii="Sylfaen" w:hAnsi="Sylfaen" w:cs="Calibri"/>
                <w:i/>
                <w:iCs/>
                <w:color w:val="000000"/>
                <w:sz w:val="20"/>
                <w:szCs w:val="20"/>
              </w:rPr>
              <w:t>418.0</w:t>
            </w:r>
          </w:p>
        </w:tc>
        <w:tc>
          <w:tcPr>
            <w:tcW w:w="947" w:type="dxa"/>
            <w:vAlign w:val="center"/>
          </w:tcPr>
          <w:p w14:paraId="3323C762" w14:textId="05C8ABCF" w:rsidR="003B28A9" w:rsidRPr="003B28A9" w:rsidRDefault="003B28A9" w:rsidP="003B28A9">
            <w:pPr>
              <w:widowControl w:val="0"/>
              <w:jc w:val="center"/>
              <w:rPr>
                <w:rFonts w:ascii="Sylfaen" w:hAnsi="Sylfaen"/>
                <w:i/>
                <w:iCs/>
                <w:sz w:val="20"/>
                <w:szCs w:val="20"/>
              </w:rPr>
            </w:pPr>
            <w:r w:rsidRPr="003B28A9">
              <w:rPr>
                <w:rFonts w:ascii="Sylfaen" w:hAnsi="Sylfaen"/>
                <w:i/>
                <w:sz w:val="20"/>
                <w:szCs w:val="20"/>
              </w:rPr>
              <w:t>Договор вступает в силу с момента его заключения</w:t>
            </w:r>
          </w:p>
        </w:tc>
      </w:tr>
      <w:tr w:rsidR="003B28A9" w:rsidRPr="00D107AB" w14:paraId="0854F175" w14:textId="77777777" w:rsidTr="003B28A9">
        <w:trPr>
          <w:trHeight w:val="246"/>
          <w:jc w:val="center"/>
        </w:trPr>
        <w:tc>
          <w:tcPr>
            <w:tcW w:w="1242" w:type="dxa"/>
            <w:vAlign w:val="center"/>
          </w:tcPr>
          <w:p w14:paraId="500690DC" w14:textId="3FCFFA36" w:rsidR="003B28A9" w:rsidRPr="00F54ED7" w:rsidRDefault="003B28A9" w:rsidP="003B28A9">
            <w:pPr>
              <w:widowControl w:val="0"/>
              <w:jc w:val="center"/>
              <w:rPr>
                <w:rFonts w:ascii="Sylfaen" w:hAnsi="Sylfaen"/>
                <w:i/>
                <w:iCs/>
                <w:sz w:val="18"/>
                <w:szCs w:val="18"/>
                <w:lang w:val="hy-AM"/>
              </w:rPr>
            </w:pPr>
            <w:r w:rsidRPr="00492C7E">
              <w:rPr>
                <w:rFonts w:ascii="Sylfaen" w:hAnsi="Sylfaen" w:cs="Calibri"/>
                <w:i/>
                <w:iCs/>
                <w:color w:val="000000"/>
                <w:sz w:val="20"/>
                <w:szCs w:val="20"/>
              </w:rPr>
              <w:t>10</w:t>
            </w:r>
          </w:p>
        </w:tc>
        <w:tc>
          <w:tcPr>
            <w:tcW w:w="2715" w:type="dxa"/>
            <w:vAlign w:val="center"/>
          </w:tcPr>
          <w:p w14:paraId="26F0285B" w14:textId="3ABBE166" w:rsidR="003B28A9" w:rsidRPr="00F54ED7" w:rsidRDefault="003B28A9" w:rsidP="003B28A9">
            <w:pPr>
              <w:widowControl w:val="0"/>
              <w:jc w:val="center"/>
              <w:rPr>
                <w:rFonts w:ascii="Sylfaen" w:hAnsi="Sylfaen" w:cs="Calibri"/>
                <w:i/>
                <w:iCs/>
                <w:sz w:val="18"/>
                <w:szCs w:val="18"/>
              </w:rPr>
            </w:pPr>
            <w:r w:rsidRPr="00492C7E">
              <w:rPr>
                <w:rFonts w:ascii="Sylfaen" w:hAnsi="Sylfaen" w:cs="Calibri"/>
                <w:i/>
                <w:iCs/>
                <w:color w:val="000000"/>
                <w:sz w:val="20"/>
                <w:szCs w:val="20"/>
              </w:rPr>
              <w:t>15331154</w:t>
            </w:r>
          </w:p>
        </w:tc>
        <w:tc>
          <w:tcPr>
            <w:tcW w:w="1559" w:type="dxa"/>
            <w:vAlign w:val="center"/>
          </w:tcPr>
          <w:p w14:paraId="6648FC21" w14:textId="050CBE6C" w:rsidR="003B28A9" w:rsidRPr="00274F24" w:rsidRDefault="003B28A9" w:rsidP="003B28A9">
            <w:pPr>
              <w:widowControl w:val="0"/>
              <w:jc w:val="center"/>
              <w:rPr>
                <w:rFonts w:ascii="Sylfaen" w:hAnsi="Sylfaen"/>
                <w:i/>
                <w:iCs/>
                <w:sz w:val="20"/>
                <w:szCs w:val="20"/>
              </w:rPr>
            </w:pPr>
            <w:r w:rsidRPr="00274F24">
              <w:rPr>
                <w:rFonts w:ascii="Sylfaen" w:hAnsi="Sylfaen" w:cs="Cambria"/>
                <w:i/>
                <w:sz w:val="20"/>
                <w:szCs w:val="20"/>
              </w:rPr>
              <w:t>Горох</w:t>
            </w:r>
          </w:p>
        </w:tc>
        <w:tc>
          <w:tcPr>
            <w:tcW w:w="1045" w:type="dxa"/>
            <w:vAlign w:val="center"/>
          </w:tcPr>
          <w:p w14:paraId="18FD6C5C" w14:textId="77777777" w:rsidR="003B28A9" w:rsidRPr="00F54ED7" w:rsidRDefault="003B28A9" w:rsidP="003B28A9">
            <w:pPr>
              <w:widowControl w:val="0"/>
              <w:jc w:val="center"/>
              <w:rPr>
                <w:rFonts w:ascii="Sylfaen" w:hAnsi="Sylfaen"/>
                <w:i/>
                <w:iCs/>
                <w:sz w:val="18"/>
                <w:szCs w:val="18"/>
              </w:rPr>
            </w:pPr>
          </w:p>
        </w:tc>
        <w:tc>
          <w:tcPr>
            <w:tcW w:w="2347" w:type="dxa"/>
            <w:vAlign w:val="center"/>
          </w:tcPr>
          <w:p w14:paraId="4D32CE40" w14:textId="29963406" w:rsidR="003B28A9" w:rsidRPr="00F54ED7" w:rsidRDefault="003B28A9" w:rsidP="003B28A9">
            <w:pPr>
              <w:widowControl w:val="0"/>
              <w:jc w:val="center"/>
              <w:rPr>
                <w:rFonts w:ascii="Sylfaen" w:hAnsi="Sylfaen"/>
                <w:i/>
                <w:iCs/>
                <w:sz w:val="18"/>
                <w:szCs w:val="18"/>
              </w:rPr>
            </w:pPr>
            <w:r w:rsidRPr="00F54ED7">
              <w:rPr>
                <w:rFonts w:ascii="Sylfaen" w:hAnsi="Sylfaen"/>
                <w:i/>
                <w:iCs/>
                <w:sz w:val="18"/>
                <w:szCs w:val="18"/>
              </w:rPr>
              <w:t>ГОСТ 28674-2019, крыжовник сушёный, очищенный, жёлтого или зелёного цвета, сухой, влажность — не более 15 %.</w:t>
            </w:r>
            <w:r w:rsidRPr="00F54ED7">
              <w:rPr>
                <w:rFonts w:ascii="Sylfaen" w:hAnsi="Sylfaen"/>
                <w:i/>
                <w:iCs/>
                <w:sz w:val="18"/>
                <w:szCs w:val="18"/>
              </w:rPr>
              <w:br/>
              <w:t xml:space="preserve">Остаточный срок годности на момент </w:t>
            </w:r>
            <w:r w:rsidRPr="00F54ED7">
              <w:rPr>
                <w:rFonts w:ascii="Sylfaen" w:hAnsi="Sylfaen"/>
                <w:i/>
                <w:iCs/>
                <w:sz w:val="18"/>
                <w:szCs w:val="18"/>
              </w:rPr>
              <w:lastRenderedPageBreak/>
              <w:t>поставки — не менее 80 %, срок годности — не менее 12 месяцев со дня производства.</w:t>
            </w:r>
            <w:r w:rsidRPr="00F54ED7">
              <w:rPr>
                <w:rFonts w:ascii="Sylfaen" w:hAnsi="Sylfaen"/>
                <w:i/>
                <w:iCs/>
                <w:sz w:val="18"/>
                <w:szCs w:val="18"/>
              </w:rPr>
              <w:br/>
              <w:t>Безопасность — согласно гигиеническим нормативам N 2-III-4.9-01-2010; требования к безопасности, маркировке и упаковке — согласно статье 9 Закона РА «О безопасности пищевых продуктов» и ТР ТС N 021/2011 и 022/2011.</w:t>
            </w:r>
          </w:p>
        </w:tc>
        <w:tc>
          <w:tcPr>
            <w:tcW w:w="1085" w:type="dxa"/>
            <w:vAlign w:val="center"/>
          </w:tcPr>
          <w:p w14:paraId="311F5C5F" w14:textId="6BC898D0" w:rsidR="003B28A9" w:rsidRPr="00F54ED7" w:rsidRDefault="003B28A9" w:rsidP="003B28A9">
            <w:pPr>
              <w:widowControl w:val="0"/>
              <w:jc w:val="center"/>
              <w:rPr>
                <w:rFonts w:ascii="Sylfaen" w:hAnsi="Sylfaen"/>
                <w:i/>
                <w:iCs/>
                <w:sz w:val="18"/>
                <w:szCs w:val="18"/>
              </w:rPr>
            </w:pPr>
            <w:r w:rsidRPr="00F54ED7">
              <w:rPr>
                <w:rFonts w:ascii="Sylfaen" w:hAnsi="Sylfaen" w:cs="Calibri"/>
                <w:i/>
                <w:iCs/>
                <w:color w:val="000000"/>
                <w:sz w:val="18"/>
                <w:szCs w:val="18"/>
              </w:rPr>
              <w:lastRenderedPageBreak/>
              <w:t>кг</w:t>
            </w:r>
          </w:p>
        </w:tc>
        <w:tc>
          <w:tcPr>
            <w:tcW w:w="1559" w:type="dxa"/>
            <w:vAlign w:val="center"/>
          </w:tcPr>
          <w:p w14:paraId="1B276A4D" w14:textId="77777777" w:rsidR="003B28A9" w:rsidRPr="00F54ED7" w:rsidRDefault="003B28A9" w:rsidP="003B28A9">
            <w:pPr>
              <w:widowControl w:val="0"/>
              <w:jc w:val="center"/>
              <w:rPr>
                <w:rFonts w:ascii="Sylfaen" w:hAnsi="Sylfaen"/>
                <w:i/>
                <w:iCs/>
                <w:sz w:val="18"/>
                <w:szCs w:val="18"/>
              </w:rPr>
            </w:pPr>
          </w:p>
        </w:tc>
        <w:tc>
          <w:tcPr>
            <w:tcW w:w="1134" w:type="dxa"/>
            <w:vAlign w:val="center"/>
          </w:tcPr>
          <w:p w14:paraId="5225D1E1" w14:textId="67E26A39" w:rsidR="003B28A9" w:rsidRPr="00F54ED7" w:rsidRDefault="003B28A9" w:rsidP="003B28A9">
            <w:pPr>
              <w:widowControl w:val="0"/>
              <w:jc w:val="center"/>
              <w:rPr>
                <w:rFonts w:ascii="Sylfaen" w:hAnsi="Sylfaen" w:cs="Calibri"/>
                <w:i/>
                <w:iCs/>
                <w:color w:val="000000"/>
                <w:sz w:val="18"/>
                <w:szCs w:val="18"/>
              </w:rPr>
            </w:pPr>
          </w:p>
        </w:tc>
        <w:tc>
          <w:tcPr>
            <w:tcW w:w="850" w:type="dxa"/>
            <w:vAlign w:val="center"/>
          </w:tcPr>
          <w:p w14:paraId="0FF190A3" w14:textId="6D4ECEFE" w:rsidR="003B28A9" w:rsidRPr="00F54ED7" w:rsidRDefault="003B28A9" w:rsidP="003B28A9">
            <w:pPr>
              <w:widowControl w:val="0"/>
              <w:jc w:val="center"/>
              <w:rPr>
                <w:rFonts w:ascii="Sylfaen" w:hAnsi="Sylfaen" w:cs="Calibri"/>
                <w:i/>
                <w:iCs/>
                <w:color w:val="000000"/>
                <w:sz w:val="18"/>
                <w:szCs w:val="18"/>
              </w:rPr>
            </w:pPr>
            <w:r w:rsidRPr="00492C7E">
              <w:rPr>
                <w:rFonts w:ascii="Sylfaen" w:hAnsi="Sylfaen" w:cs="Calibri"/>
                <w:i/>
                <w:iCs/>
                <w:color w:val="000000"/>
                <w:sz w:val="20"/>
                <w:szCs w:val="20"/>
              </w:rPr>
              <w:t>261.3</w:t>
            </w:r>
          </w:p>
        </w:tc>
        <w:tc>
          <w:tcPr>
            <w:tcW w:w="709" w:type="dxa"/>
            <w:vAlign w:val="center"/>
          </w:tcPr>
          <w:p w14:paraId="41468645" w14:textId="72EDDA90" w:rsidR="003B28A9" w:rsidRPr="00F54ED7" w:rsidRDefault="003B28A9" w:rsidP="003B28A9">
            <w:pPr>
              <w:widowControl w:val="0"/>
              <w:jc w:val="center"/>
              <w:rPr>
                <w:rFonts w:ascii="Sylfaen" w:hAnsi="Sylfaen"/>
                <w:i/>
                <w:iCs/>
                <w:sz w:val="18"/>
                <w:szCs w:val="18"/>
              </w:rPr>
            </w:pPr>
            <w:r>
              <w:rPr>
                <w:rFonts w:ascii="Sylfaen" w:hAnsi="Sylfaen"/>
                <w:sz w:val="18"/>
                <w:szCs w:val="18"/>
                <w:lang w:val="hy-AM"/>
              </w:rPr>
              <w:t>Город Гюмри, Муш-2 район., 9-я улица</w:t>
            </w:r>
            <w:r>
              <w:rPr>
                <w:rFonts w:ascii="Sylfaen" w:hAnsi="Sylfaen"/>
                <w:sz w:val="18"/>
                <w:szCs w:val="18"/>
                <w:lang w:val="hy-AM"/>
              </w:rPr>
              <w:lastRenderedPageBreak/>
              <w:t>., 5 здани</w:t>
            </w:r>
          </w:p>
        </w:tc>
        <w:tc>
          <w:tcPr>
            <w:tcW w:w="1158" w:type="dxa"/>
            <w:vAlign w:val="center"/>
          </w:tcPr>
          <w:p w14:paraId="4999E2BA" w14:textId="6CA3DAC7" w:rsidR="003B28A9" w:rsidRPr="00F54ED7" w:rsidRDefault="003B28A9" w:rsidP="003B28A9">
            <w:pPr>
              <w:widowControl w:val="0"/>
              <w:jc w:val="center"/>
              <w:rPr>
                <w:rFonts w:ascii="Sylfaen" w:hAnsi="Sylfaen" w:cs="Calibri"/>
                <w:i/>
                <w:iCs/>
                <w:color w:val="000000"/>
                <w:sz w:val="18"/>
                <w:szCs w:val="18"/>
              </w:rPr>
            </w:pPr>
            <w:r w:rsidRPr="00492C7E">
              <w:rPr>
                <w:rFonts w:ascii="Sylfaen" w:hAnsi="Sylfaen" w:cs="Calibri"/>
                <w:i/>
                <w:iCs/>
                <w:color w:val="000000"/>
                <w:sz w:val="20"/>
                <w:szCs w:val="20"/>
              </w:rPr>
              <w:lastRenderedPageBreak/>
              <w:t>261.3</w:t>
            </w:r>
          </w:p>
        </w:tc>
        <w:tc>
          <w:tcPr>
            <w:tcW w:w="947" w:type="dxa"/>
            <w:vAlign w:val="center"/>
          </w:tcPr>
          <w:p w14:paraId="2F9BD55C" w14:textId="3ABEB532" w:rsidR="003B28A9" w:rsidRPr="003B28A9" w:rsidRDefault="003B28A9" w:rsidP="003B28A9">
            <w:pPr>
              <w:widowControl w:val="0"/>
              <w:jc w:val="center"/>
              <w:rPr>
                <w:rFonts w:ascii="Sylfaen" w:hAnsi="Sylfaen"/>
                <w:i/>
                <w:iCs/>
                <w:sz w:val="20"/>
                <w:szCs w:val="20"/>
              </w:rPr>
            </w:pPr>
            <w:r w:rsidRPr="003B28A9">
              <w:rPr>
                <w:rFonts w:ascii="Sylfaen" w:hAnsi="Sylfaen"/>
                <w:i/>
                <w:sz w:val="20"/>
                <w:szCs w:val="20"/>
              </w:rPr>
              <w:t>Договор вступает в силу с момента его заключе</w:t>
            </w:r>
            <w:r w:rsidRPr="003B28A9">
              <w:rPr>
                <w:rFonts w:ascii="Sylfaen" w:hAnsi="Sylfaen"/>
                <w:i/>
                <w:sz w:val="20"/>
                <w:szCs w:val="20"/>
              </w:rPr>
              <w:lastRenderedPageBreak/>
              <w:t>ния</w:t>
            </w:r>
          </w:p>
        </w:tc>
      </w:tr>
      <w:tr w:rsidR="003B28A9" w:rsidRPr="00D107AB" w14:paraId="6A20255B" w14:textId="77777777" w:rsidTr="003B28A9">
        <w:trPr>
          <w:trHeight w:val="246"/>
          <w:jc w:val="center"/>
        </w:trPr>
        <w:tc>
          <w:tcPr>
            <w:tcW w:w="1242" w:type="dxa"/>
            <w:vAlign w:val="center"/>
          </w:tcPr>
          <w:p w14:paraId="26BE5B20" w14:textId="3CC2B6E8" w:rsidR="003B28A9" w:rsidRPr="00F54ED7" w:rsidRDefault="003B28A9" w:rsidP="003B28A9">
            <w:pPr>
              <w:widowControl w:val="0"/>
              <w:jc w:val="center"/>
              <w:rPr>
                <w:rFonts w:ascii="Sylfaen" w:hAnsi="Sylfaen"/>
                <w:i/>
                <w:iCs/>
                <w:sz w:val="18"/>
                <w:szCs w:val="18"/>
                <w:lang w:val="hy-AM"/>
              </w:rPr>
            </w:pPr>
            <w:r w:rsidRPr="00492C7E">
              <w:rPr>
                <w:rFonts w:ascii="Sylfaen" w:hAnsi="Sylfaen" w:cs="Calibri"/>
                <w:i/>
                <w:iCs/>
                <w:color w:val="000000"/>
                <w:sz w:val="20"/>
                <w:szCs w:val="20"/>
              </w:rPr>
              <w:lastRenderedPageBreak/>
              <w:t>11</w:t>
            </w:r>
          </w:p>
        </w:tc>
        <w:tc>
          <w:tcPr>
            <w:tcW w:w="2715" w:type="dxa"/>
            <w:vAlign w:val="center"/>
          </w:tcPr>
          <w:p w14:paraId="6FBA9D15" w14:textId="4CDFB99F" w:rsidR="003B28A9" w:rsidRPr="00F54ED7" w:rsidRDefault="003B28A9" w:rsidP="003B28A9">
            <w:pPr>
              <w:widowControl w:val="0"/>
              <w:jc w:val="center"/>
              <w:rPr>
                <w:rFonts w:ascii="Sylfaen" w:hAnsi="Sylfaen" w:cs="Calibri"/>
                <w:i/>
                <w:iCs/>
                <w:sz w:val="18"/>
                <w:szCs w:val="18"/>
              </w:rPr>
            </w:pPr>
            <w:r w:rsidRPr="00492C7E">
              <w:rPr>
                <w:rFonts w:ascii="Sylfaen" w:hAnsi="Sylfaen" w:cs="Calibri"/>
                <w:i/>
                <w:iCs/>
                <w:color w:val="000000"/>
                <w:sz w:val="20"/>
                <w:szCs w:val="20"/>
              </w:rPr>
              <w:t>15333100</w:t>
            </w:r>
          </w:p>
        </w:tc>
        <w:tc>
          <w:tcPr>
            <w:tcW w:w="1559" w:type="dxa"/>
            <w:vAlign w:val="center"/>
          </w:tcPr>
          <w:p w14:paraId="65293340" w14:textId="5F3462E4" w:rsidR="003B28A9" w:rsidRPr="00274F24" w:rsidRDefault="003B28A9" w:rsidP="003B28A9">
            <w:pPr>
              <w:widowControl w:val="0"/>
              <w:jc w:val="center"/>
              <w:rPr>
                <w:rFonts w:ascii="Sylfaen" w:hAnsi="Sylfaen"/>
                <w:i/>
                <w:iCs/>
                <w:sz w:val="20"/>
                <w:szCs w:val="20"/>
              </w:rPr>
            </w:pPr>
            <w:r w:rsidRPr="00274F24">
              <w:rPr>
                <w:rFonts w:ascii="Sylfaen" w:hAnsi="Sylfaen" w:cs="Cambria"/>
                <w:i/>
                <w:sz w:val="20"/>
                <w:szCs w:val="20"/>
              </w:rPr>
              <w:t>Томатная</w:t>
            </w:r>
            <w:r w:rsidRPr="00274F24">
              <w:rPr>
                <w:rFonts w:ascii="Sylfaen" w:hAnsi="Sylfaen"/>
                <w:i/>
                <w:sz w:val="20"/>
                <w:szCs w:val="20"/>
              </w:rPr>
              <w:t xml:space="preserve"> </w:t>
            </w:r>
            <w:r w:rsidRPr="00274F24">
              <w:rPr>
                <w:rFonts w:ascii="Sylfaen" w:hAnsi="Sylfaen" w:cs="Cambria"/>
                <w:i/>
                <w:sz w:val="20"/>
                <w:szCs w:val="20"/>
              </w:rPr>
              <w:t>паста</w:t>
            </w:r>
          </w:p>
        </w:tc>
        <w:tc>
          <w:tcPr>
            <w:tcW w:w="1045" w:type="dxa"/>
            <w:vAlign w:val="center"/>
          </w:tcPr>
          <w:p w14:paraId="78A00B91" w14:textId="77777777" w:rsidR="003B28A9" w:rsidRPr="00F54ED7" w:rsidRDefault="003B28A9" w:rsidP="003B28A9">
            <w:pPr>
              <w:widowControl w:val="0"/>
              <w:jc w:val="center"/>
              <w:rPr>
                <w:rFonts w:ascii="Sylfaen" w:hAnsi="Sylfaen"/>
                <w:i/>
                <w:iCs/>
                <w:sz w:val="18"/>
                <w:szCs w:val="18"/>
              </w:rPr>
            </w:pPr>
          </w:p>
        </w:tc>
        <w:tc>
          <w:tcPr>
            <w:tcW w:w="2347" w:type="dxa"/>
            <w:vAlign w:val="center"/>
          </w:tcPr>
          <w:p w14:paraId="2EE8BA67" w14:textId="0D91EEAE" w:rsidR="003B28A9" w:rsidRPr="00F54ED7" w:rsidRDefault="003B28A9" w:rsidP="003B28A9">
            <w:pPr>
              <w:widowControl w:val="0"/>
              <w:jc w:val="center"/>
              <w:rPr>
                <w:rFonts w:ascii="Sylfaen" w:hAnsi="Sylfaen"/>
                <w:i/>
                <w:iCs/>
                <w:sz w:val="18"/>
                <w:szCs w:val="18"/>
              </w:rPr>
            </w:pPr>
            <w:r w:rsidRPr="00AB69AE">
              <w:rPr>
                <w:rFonts w:ascii="Sylfaen" w:hAnsi="Sylfaen"/>
                <w:i/>
                <w:iCs/>
                <w:sz w:val="18"/>
                <w:szCs w:val="18"/>
              </w:rPr>
              <w:t>АСТ 420-2022, томатная паста из овощей, прошедших термическую обработку, из натурального сырья, высокого или первого сорта, в стеклянной или металлической таре.-4.9-01-2010 требования к гигиеническим нормативам, безопасности, маркировке и упаковке в соответствии со статьей 9 Закона Республики Армения о безопасности пищевых продуктов</w:t>
            </w:r>
          </w:p>
        </w:tc>
        <w:tc>
          <w:tcPr>
            <w:tcW w:w="1085" w:type="dxa"/>
            <w:vAlign w:val="center"/>
          </w:tcPr>
          <w:p w14:paraId="3143DDA8" w14:textId="6A892682" w:rsidR="003B28A9" w:rsidRPr="00F54ED7" w:rsidRDefault="003B28A9" w:rsidP="003B28A9">
            <w:pPr>
              <w:widowControl w:val="0"/>
              <w:jc w:val="center"/>
              <w:rPr>
                <w:rFonts w:ascii="Sylfaen" w:hAnsi="Sylfaen"/>
                <w:i/>
                <w:iCs/>
                <w:sz w:val="18"/>
                <w:szCs w:val="18"/>
              </w:rPr>
            </w:pPr>
            <w:r w:rsidRPr="00F54ED7">
              <w:rPr>
                <w:rFonts w:ascii="Sylfaen" w:hAnsi="Sylfaen" w:cs="Calibri"/>
                <w:i/>
                <w:iCs/>
                <w:color w:val="000000"/>
                <w:sz w:val="18"/>
                <w:szCs w:val="18"/>
              </w:rPr>
              <w:t>кг</w:t>
            </w:r>
          </w:p>
        </w:tc>
        <w:tc>
          <w:tcPr>
            <w:tcW w:w="1559" w:type="dxa"/>
            <w:vAlign w:val="center"/>
          </w:tcPr>
          <w:p w14:paraId="139B4083" w14:textId="77777777" w:rsidR="003B28A9" w:rsidRPr="00F54ED7" w:rsidRDefault="003B28A9" w:rsidP="003B28A9">
            <w:pPr>
              <w:widowControl w:val="0"/>
              <w:jc w:val="center"/>
              <w:rPr>
                <w:rFonts w:ascii="Sylfaen" w:hAnsi="Sylfaen"/>
                <w:i/>
                <w:iCs/>
                <w:sz w:val="18"/>
                <w:szCs w:val="18"/>
              </w:rPr>
            </w:pPr>
          </w:p>
        </w:tc>
        <w:tc>
          <w:tcPr>
            <w:tcW w:w="1134" w:type="dxa"/>
            <w:vAlign w:val="center"/>
          </w:tcPr>
          <w:p w14:paraId="4606AA32" w14:textId="714FD1CA" w:rsidR="003B28A9" w:rsidRPr="00F54ED7" w:rsidRDefault="003B28A9" w:rsidP="003B28A9">
            <w:pPr>
              <w:widowControl w:val="0"/>
              <w:jc w:val="center"/>
              <w:rPr>
                <w:rFonts w:ascii="Sylfaen" w:hAnsi="Sylfaen" w:cs="Calibri"/>
                <w:i/>
                <w:iCs/>
                <w:color w:val="000000"/>
                <w:sz w:val="18"/>
                <w:szCs w:val="18"/>
              </w:rPr>
            </w:pPr>
          </w:p>
        </w:tc>
        <w:tc>
          <w:tcPr>
            <w:tcW w:w="850" w:type="dxa"/>
            <w:vAlign w:val="center"/>
          </w:tcPr>
          <w:p w14:paraId="08BC1A62" w14:textId="44270650" w:rsidR="003B28A9" w:rsidRPr="00F54ED7" w:rsidRDefault="003B28A9" w:rsidP="003B28A9">
            <w:pPr>
              <w:widowControl w:val="0"/>
              <w:jc w:val="center"/>
              <w:rPr>
                <w:rFonts w:ascii="Sylfaen" w:hAnsi="Sylfaen" w:cs="Calibri"/>
                <w:i/>
                <w:iCs/>
                <w:color w:val="000000"/>
                <w:sz w:val="18"/>
                <w:szCs w:val="18"/>
              </w:rPr>
            </w:pPr>
            <w:r w:rsidRPr="00492C7E">
              <w:rPr>
                <w:rFonts w:ascii="Sylfaen" w:hAnsi="Sylfaen" w:cs="Calibri"/>
                <w:i/>
                <w:iCs/>
                <w:color w:val="000000"/>
                <w:sz w:val="20"/>
                <w:szCs w:val="20"/>
              </w:rPr>
              <w:t>62.7</w:t>
            </w:r>
          </w:p>
        </w:tc>
        <w:tc>
          <w:tcPr>
            <w:tcW w:w="709" w:type="dxa"/>
            <w:vAlign w:val="center"/>
          </w:tcPr>
          <w:p w14:paraId="334CC964" w14:textId="50FA960A" w:rsidR="003B28A9" w:rsidRPr="00F54ED7" w:rsidRDefault="003B28A9" w:rsidP="003B28A9">
            <w:pPr>
              <w:widowControl w:val="0"/>
              <w:jc w:val="center"/>
              <w:rPr>
                <w:rFonts w:ascii="Sylfaen" w:hAnsi="Sylfaen"/>
                <w:i/>
                <w:iCs/>
                <w:sz w:val="18"/>
                <w:szCs w:val="18"/>
              </w:rPr>
            </w:pPr>
            <w:r>
              <w:rPr>
                <w:rFonts w:ascii="Sylfaen" w:hAnsi="Sylfaen"/>
                <w:sz w:val="18"/>
                <w:szCs w:val="18"/>
                <w:lang w:val="hy-AM"/>
              </w:rPr>
              <w:t>Город Гюмри, Муш-2 район., 9-я улица., 5 здани</w:t>
            </w:r>
          </w:p>
        </w:tc>
        <w:tc>
          <w:tcPr>
            <w:tcW w:w="1158" w:type="dxa"/>
            <w:vAlign w:val="center"/>
          </w:tcPr>
          <w:p w14:paraId="23D6C61D" w14:textId="3CE8AB1D" w:rsidR="003B28A9" w:rsidRPr="00F54ED7" w:rsidRDefault="003B28A9" w:rsidP="003B28A9">
            <w:pPr>
              <w:widowControl w:val="0"/>
              <w:jc w:val="center"/>
              <w:rPr>
                <w:rFonts w:ascii="Sylfaen" w:hAnsi="Sylfaen" w:cs="Calibri"/>
                <w:i/>
                <w:iCs/>
                <w:color w:val="000000"/>
                <w:sz w:val="18"/>
                <w:szCs w:val="18"/>
              </w:rPr>
            </w:pPr>
            <w:r w:rsidRPr="00492C7E">
              <w:rPr>
                <w:rFonts w:ascii="Sylfaen" w:hAnsi="Sylfaen" w:cs="Calibri"/>
                <w:i/>
                <w:iCs/>
                <w:color w:val="000000"/>
                <w:sz w:val="20"/>
                <w:szCs w:val="20"/>
              </w:rPr>
              <w:t>62.7</w:t>
            </w:r>
          </w:p>
        </w:tc>
        <w:tc>
          <w:tcPr>
            <w:tcW w:w="947" w:type="dxa"/>
            <w:vAlign w:val="center"/>
          </w:tcPr>
          <w:p w14:paraId="017B16A3" w14:textId="6CBB8E96" w:rsidR="003B28A9" w:rsidRPr="003B28A9" w:rsidRDefault="003B28A9" w:rsidP="003B28A9">
            <w:pPr>
              <w:widowControl w:val="0"/>
              <w:jc w:val="center"/>
              <w:rPr>
                <w:rFonts w:ascii="Sylfaen" w:hAnsi="Sylfaen"/>
                <w:i/>
                <w:iCs/>
                <w:sz w:val="20"/>
                <w:szCs w:val="20"/>
              </w:rPr>
            </w:pPr>
            <w:r w:rsidRPr="003B28A9">
              <w:rPr>
                <w:rFonts w:ascii="Sylfaen" w:hAnsi="Sylfaen"/>
                <w:i/>
                <w:sz w:val="20"/>
                <w:szCs w:val="20"/>
              </w:rPr>
              <w:t>Договор вступает в силу с момента его заключения</w:t>
            </w:r>
          </w:p>
        </w:tc>
      </w:tr>
      <w:tr w:rsidR="003B28A9" w:rsidRPr="00D107AB" w14:paraId="48787F3A" w14:textId="77777777" w:rsidTr="003B28A9">
        <w:trPr>
          <w:trHeight w:val="246"/>
          <w:jc w:val="center"/>
        </w:trPr>
        <w:tc>
          <w:tcPr>
            <w:tcW w:w="1242" w:type="dxa"/>
            <w:vAlign w:val="center"/>
          </w:tcPr>
          <w:p w14:paraId="6F80AA56" w14:textId="6648B30A" w:rsidR="003B28A9" w:rsidRPr="00F54ED7" w:rsidRDefault="003B28A9" w:rsidP="003B28A9">
            <w:pPr>
              <w:widowControl w:val="0"/>
              <w:jc w:val="center"/>
              <w:rPr>
                <w:rFonts w:ascii="Sylfaen" w:hAnsi="Sylfaen"/>
                <w:i/>
                <w:iCs/>
                <w:sz w:val="18"/>
                <w:szCs w:val="18"/>
                <w:lang w:val="hy-AM"/>
              </w:rPr>
            </w:pPr>
            <w:r w:rsidRPr="00492C7E">
              <w:rPr>
                <w:rFonts w:ascii="Sylfaen" w:hAnsi="Sylfaen" w:cs="Calibri"/>
                <w:i/>
                <w:iCs/>
                <w:color w:val="000000"/>
                <w:sz w:val="20"/>
                <w:szCs w:val="20"/>
              </w:rPr>
              <w:t>12</w:t>
            </w:r>
          </w:p>
        </w:tc>
        <w:tc>
          <w:tcPr>
            <w:tcW w:w="2715" w:type="dxa"/>
            <w:vAlign w:val="center"/>
          </w:tcPr>
          <w:p w14:paraId="3613A2E6" w14:textId="1DD7394E" w:rsidR="003B28A9" w:rsidRPr="00F54ED7" w:rsidRDefault="003B28A9" w:rsidP="003B28A9">
            <w:pPr>
              <w:widowControl w:val="0"/>
              <w:jc w:val="center"/>
              <w:rPr>
                <w:rFonts w:ascii="Sylfaen" w:hAnsi="Sylfaen" w:cs="Calibri"/>
                <w:i/>
                <w:iCs/>
                <w:sz w:val="18"/>
                <w:szCs w:val="18"/>
              </w:rPr>
            </w:pPr>
            <w:r w:rsidRPr="00492C7E">
              <w:rPr>
                <w:rFonts w:ascii="Sylfaen" w:hAnsi="Sylfaen" w:cs="Calibri"/>
                <w:i/>
                <w:iCs/>
                <w:color w:val="000000"/>
                <w:sz w:val="20"/>
                <w:szCs w:val="20"/>
              </w:rPr>
              <w:t>15421100</w:t>
            </w:r>
          </w:p>
        </w:tc>
        <w:tc>
          <w:tcPr>
            <w:tcW w:w="1559" w:type="dxa"/>
            <w:vAlign w:val="center"/>
          </w:tcPr>
          <w:p w14:paraId="2A5D1C8F" w14:textId="038F724B" w:rsidR="003B28A9" w:rsidRPr="00274F24" w:rsidRDefault="003B28A9" w:rsidP="003B28A9">
            <w:pPr>
              <w:widowControl w:val="0"/>
              <w:jc w:val="center"/>
              <w:rPr>
                <w:rFonts w:ascii="Sylfaen" w:hAnsi="Sylfaen"/>
                <w:i/>
                <w:iCs/>
                <w:sz w:val="20"/>
                <w:szCs w:val="20"/>
              </w:rPr>
            </w:pPr>
            <w:r w:rsidRPr="00274F24">
              <w:rPr>
                <w:rFonts w:ascii="Sylfaen" w:hAnsi="Sylfaen" w:cs="Cambria"/>
                <w:i/>
                <w:sz w:val="20"/>
                <w:szCs w:val="20"/>
              </w:rPr>
              <w:t>Масло</w:t>
            </w:r>
            <w:r w:rsidRPr="00274F24">
              <w:rPr>
                <w:rFonts w:ascii="Sylfaen" w:hAnsi="Sylfaen"/>
                <w:i/>
                <w:sz w:val="20"/>
                <w:szCs w:val="20"/>
              </w:rPr>
              <w:t xml:space="preserve"> </w:t>
            </w:r>
            <w:r w:rsidRPr="00274F24">
              <w:rPr>
                <w:rFonts w:ascii="Sylfaen" w:hAnsi="Sylfaen" w:cs="Cambria"/>
                <w:i/>
                <w:sz w:val="20"/>
                <w:szCs w:val="20"/>
              </w:rPr>
              <w:t>подсолнечное</w:t>
            </w:r>
            <w:r w:rsidRPr="00274F24">
              <w:rPr>
                <w:rFonts w:ascii="Sylfaen" w:hAnsi="Sylfaen"/>
                <w:i/>
                <w:sz w:val="20"/>
                <w:szCs w:val="20"/>
              </w:rPr>
              <w:t xml:space="preserve"> </w:t>
            </w:r>
            <w:r w:rsidRPr="00274F24">
              <w:rPr>
                <w:rFonts w:ascii="Sylfaen" w:hAnsi="Sylfaen" w:cs="Cambria"/>
                <w:i/>
                <w:sz w:val="20"/>
                <w:szCs w:val="20"/>
              </w:rPr>
              <w:t>рафинированное</w:t>
            </w:r>
            <w:r w:rsidRPr="00274F24">
              <w:rPr>
                <w:rFonts w:ascii="Sylfaen" w:hAnsi="Sylfaen"/>
                <w:i/>
                <w:sz w:val="20"/>
                <w:szCs w:val="20"/>
              </w:rPr>
              <w:t xml:space="preserve"> (</w:t>
            </w:r>
            <w:r w:rsidRPr="00274F24">
              <w:rPr>
                <w:rFonts w:ascii="Sylfaen" w:hAnsi="Sylfaen" w:cs="Cambria"/>
                <w:i/>
                <w:sz w:val="20"/>
                <w:szCs w:val="20"/>
              </w:rPr>
              <w:t>рафинированное</w:t>
            </w:r>
            <w:r w:rsidRPr="00274F24">
              <w:rPr>
                <w:rFonts w:ascii="Sylfaen" w:hAnsi="Sylfaen"/>
                <w:i/>
                <w:sz w:val="20"/>
                <w:szCs w:val="20"/>
              </w:rPr>
              <w:t>)</w:t>
            </w:r>
          </w:p>
        </w:tc>
        <w:tc>
          <w:tcPr>
            <w:tcW w:w="1045" w:type="dxa"/>
            <w:vAlign w:val="center"/>
          </w:tcPr>
          <w:p w14:paraId="511D6CF8" w14:textId="77777777" w:rsidR="003B28A9" w:rsidRPr="00F54ED7" w:rsidRDefault="003B28A9" w:rsidP="003B28A9">
            <w:pPr>
              <w:widowControl w:val="0"/>
              <w:jc w:val="center"/>
              <w:rPr>
                <w:rFonts w:ascii="Sylfaen" w:hAnsi="Sylfaen"/>
                <w:i/>
                <w:iCs/>
                <w:sz w:val="18"/>
                <w:szCs w:val="18"/>
              </w:rPr>
            </w:pPr>
          </w:p>
        </w:tc>
        <w:tc>
          <w:tcPr>
            <w:tcW w:w="2347" w:type="dxa"/>
            <w:vAlign w:val="center"/>
          </w:tcPr>
          <w:p w14:paraId="70EA49D2" w14:textId="5962CF03" w:rsidR="003B28A9" w:rsidRPr="00F54ED7" w:rsidRDefault="003B28A9" w:rsidP="003B28A9">
            <w:pPr>
              <w:widowControl w:val="0"/>
              <w:jc w:val="center"/>
              <w:rPr>
                <w:rFonts w:ascii="Sylfaen" w:hAnsi="Sylfaen"/>
                <w:i/>
                <w:iCs/>
                <w:sz w:val="18"/>
                <w:szCs w:val="18"/>
              </w:rPr>
            </w:pPr>
            <w:r w:rsidRPr="00F54ED7">
              <w:rPr>
                <w:rFonts w:ascii="Sylfaen" w:hAnsi="Sylfaen"/>
                <w:i/>
                <w:iCs/>
                <w:sz w:val="18"/>
                <w:szCs w:val="18"/>
              </w:rPr>
              <w:t xml:space="preserve">ГОСТ 1129-2013, подсолнечное масло, приготовленное методом вымола и прессования семян подсолнечника, высшего сорта, рафинированное, </w:t>
            </w:r>
            <w:r w:rsidRPr="00F54ED7">
              <w:rPr>
                <w:rFonts w:ascii="Sylfaen" w:hAnsi="Sylfaen"/>
                <w:i/>
                <w:iCs/>
                <w:sz w:val="18"/>
                <w:szCs w:val="18"/>
              </w:rPr>
              <w:lastRenderedPageBreak/>
              <w:t>обеззараженное.</w:t>
            </w:r>
            <w:r w:rsidRPr="00F54ED7">
              <w:rPr>
                <w:rFonts w:ascii="Sylfaen" w:hAnsi="Sylfaen"/>
                <w:i/>
                <w:iCs/>
                <w:sz w:val="18"/>
                <w:szCs w:val="18"/>
              </w:rPr>
              <w:br/>
              <w:t>Остаточный срок годности — не менее 80 %.</w:t>
            </w:r>
            <w:r w:rsidRPr="00F54ED7">
              <w:rPr>
                <w:rFonts w:ascii="Sylfaen" w:hAnsi="Sylfaen"/>
                <w:i/>
                <w:iCs/>
                <w:sz w:val="18"/>
                <w:szCs w:val="18"/>
              </w:rPr>
              <w:br/>
              <w:t>Безопасность — согласно гигиеническим нормативам N 2-III-4.9-01-2010; требования к безопасности, маркировке и упаковке — согласно статье 9 Закона РА «О безопасности пищевых продуктов».</w:t>
            </w:r>
          </w:p>
        </w:tc>
        <w:tc>
          <w:tcPr>
            <w:tcW w:w="1085" w:type="dxa"/>
            <w:vAlign w:val="center"/>
          </w:tcPr>
          <w:p w14:paraId="671EF46C" w14:textId="3C37D802" w:rsidR="003B28A9" w:rsidRPr="00F54ED7" w:rsidRDefault="003B28A9" w:rsidP="003B28A9">
            <w:pPr>
              <w:widowControl w:val="0"/>
              <w:jc w:val="center"/>
              <w:rPr>
                <w:rFonts w:ascii="Sylfaen" w:hAnsi="Sylfaen"/>
                <w:i/>
                <w:iCs/>
                <w:sz w:val="18"/>
                <w:szCs w:val="18"/>
              </w:rPr>
            </w:pPr>
            <w:r w:rsidRPr="00F54ED7">
              <w:rPr>
                <w:rFonts w:ascii="Sylfaen" w:hAnsi="Sylfaen" w:cs="Calibri"/>
                <w:i/>
                <w:iCs/>
                <w:color w:val="000000"/>
                <w:sz w:val="18"/>
                <w:szCs w:val="18"/>
              </w:rPr>
              <w:lastRenderedPageBreak/>
              <w:t>л</w:t>
            </w:r>
          </w:p>
        </w:tc>
        <w:tc>
          <w:tcPr>
            <w:tcW w:w="1559" w:type="dxa"/>
            <w:vAlign w:val="center"/>
          </w:tcPr>
          <w:p w14:paraId="2993CC3F" w14:textId="77777777" w:rsidR="003B28A9" w:rsidRPr="00F54ED7" w:rsidRDefault="003B28A9" w:rsidP="003B28A9">
            <w:pPr>
              <w:widowControl w:val="0"/>
              <w:jc w:val="center"/>
              <w:rPr>
                <w:rFonts w:ascii="Sylfaen" w:hAnsi="Sylfaen"/>
                <w:i/>
                <w:iCs/>
                <w:sz w:val="18"/>
                <w:szCs w:val="18"/>
              </w:rPr>
            </w:pPr>
          </w:p>
        </w:tc>
        <w:tc>
          <w:tcPr>
            <w:tcW w:w="1134" w:type="dxa"/>
            <w:vAlign w:val="center"/>
          </w:tcPr>
          <w:p w14:paraId="260F4DC7" w14:textId="1E30386F" w:rsidR="003B28A9" w:rsidRPr="00F54ED7" w:rsidRDefault="003B28A9" w:rsidP="003B28A9">
            <w:pPr>
              <w:widowControl w:val="0"/>
              <w:jc w:val="center"/>
              <w:rPr>
                <w:rFonts w:ascii="Sylfaen" w:hAnsi="Sylfaen" w:cs="Calibri"/>
                <w:i/>
                <w:iCs/>
                <w:color w:val="000000"/>
                <w:sz w:val="18"/>
                <w:szCs w:val="18"/>
              </w:rPr>
            </w:pPr>
          </w:p>
        </w:tc>
        <w:tc>
          <w:tcPr>
            <w:tcW w:w="850" w:type="dxa"/>
            <w:vAlign w:val="center"/>
          </w:tcPr>
          <w:p w14:paraId="34278A4F" w14:textId="6CB21E9E" w:rsidR="003B28A9" w:rsidRPr="00F54ED7" w:rsidRDefault="003B28A9" w:rsidP="003B28A9">
            <w:pPr>
              <w:widowControl w:val="0"/>
              <w:jc w:val="center"/>
              <w:rPr>
                <w:rFonts w:ascii="Sylfaen" w:hAnsi="Sylfaen" w:cs="Calibri"/>
                <w:i/>
                <w:iCs/>
                <w:color w:val="000000"/>
                <w:sz w:val="18"/>
                <w:szCs w:val="18"/>
              </w:rPr>
            </w:pPr>
            <w:r w:rsidRPr="00492C7E">
              <w:rPr>
                <w:rFonts w:ascii="Sylfaen" w:hAnsi="Sylfaen" w:cs="Calibri"/>
                <w:i/>
                <w:iCs/>
                <w:color w:val="000000"/>
                <w:sz w:val="20"/>
                <w:szCs w:val="20"/>
              </w:rPr>
              <w:t>433.7</w:t>
            </w:r>
          </w:p>
        </w:tc>
        <w:tc>
          <w:tcPr>
            <w:tcW w:w="709" w:type="dxa"/>
            <w:vAlign w:val="center"/>
          </w:tcPr>
          <w:p w14:paraId="6BF1C952" w14:textId="10DAE531" w:rsidR="003B28A9" w:rsidRPr="00F54ED7" w:rsidRDefault="003B28A9" w:rsidP="003B28A9">
            <w:pPr>
              <w:widowControl w:val="0"/>
              <w:jc w:val="center"/>
              <w:rPr>
                <w:rFonts w:ascii="Sylfaen" w:hAnsi="Sylfaen"/>
                <w:i/>
                <w:iCs/>
                <w:sz w:val="18"/>
                <w:szCs w:val="18"/>
              </w:rPr>
            </w:pPr>
            <w:r>
              <w:rPr>
                <w:rFonts w:ascii="Sylfaen" w:hAnsi="Sylfaen"/>
                <w:sz w:val="18"/>
                <w:szCs w:val="18"/>
                <w:lang w:val="hy-AM"/>
              </w:rPr>
              <w:t xml:space="preserve">Город Гюмри, Муш-2 район., 9-я </w:t>
            </w:r>
            <w:r>
              <w:rPr>
                <w:rFonts w:ascii="Sylfaen" w:hAnsi="Sylfaen"/>
                <w:sz w:val="18"/>
                <w:szCs w:val="18"/>
                <w:lang w:val="hy-AM"/>
              </w:rPr>
              <w:lastRenderedPageBreak/>
              <w:t>улица., 5 здани</w:t>
            </w:r>
          </w:p>
        </w:tc>
        <w:tc>
          <w:tcPr>
            <w:tcW w:w="1158" w:type="dxa"/>
            <w:vAlign w:val="center"/>
          </w:tcPr>
          <w:p w14:paraId="35C539B6" w14:textId="28862626" w:rsidR="003B28A9" w:rsidRPr="00F54ED7" w:rsidRDefault="003B28A9" w:rsidP="003B28A9">
            <w:pPr>
              <w:widowControl w:val="0"/>
              <w:jc w:val="center"/>
              <w:rPr>
                <w:rFonts w:ascii="Sylfaen" w:hAnsi="Sylfaen" w:cs="Calibri"/>
                <w:i/>
                <w:iCs/>
                <w:color w:val="000000"/>
                <w:sz w:val="18"/>
                <w:szCs w:val="18"/>
              </w:rPr>
            </w:pPr>
            <w:r w:rsidRPr="00492C7E">
              <w:rPr>
                <w:rFonts w:ascii="Sylfaen" w:hAnsi="Sylfaen" w:cs="Calibri"/>
                <w:i/>
                <w:iCs/>
                <w:color w:val="000000"/>
                <w:sz w:val="20"/>
                <w:szCs w:val="20"/>
              </w:rPr>
              <w:lastRenderedPageBreak/>
              <w:t>433.7</w:t>
            </w:r>
          </w:p>
        </w:tc>
        <w:tc>
          <w:tcPr>
            <w:tcW w:w="947" w:type="dxa"/>
            <w:vAlign w:val="center"/>
          </w:tcPr>
          <w:p w14:paraId="6A43DCBF" w14:textId="0017BE44" w:rsidR="003B28A9" w:rsidRPr="003B28A9" w:rsidRDefault="003B28A9" w:rsidP="003B28A9">
            <w:pPr>
              <w:widowControl w:val="0"/>
              <w:jc w:val="center"/>
              <w:rPr>
                <w:rFonts w:ascii="Sylfaen" w:hAnsi="Sylfaen"/>
                <w:i/>
                <w:iCs/>
                <w:sz w:val="20"/>
                <w:szCs w:val="20"/>
              </w:rPr>
            </w:pPr>
            <w:r w:rsidRPr="003B28A9">
              <w:rPr>
                <w:rFonts w:ascii="Sylfaen" w:hAnsi="Sylfaen"/>
                <w:i/>
                <w:sz w:val="20"/>
                <w:szCs w:val="20"/>
              </w:rPr>
              <w:t xml:space="preserve">Договор вступает в силу с момента его </w:t>
            </w:r>
            <w:r w:rsidRPr="003B28A9">
              <w:rPr>
                <w:rFonts w:ascii="Sylfaen" w:hAnsi="Sylfaen"/>
                <w:i/>
                <w:sz w:val="20"/>
                <w:szCs w:val="20"/>
              </w:rPr>
              <w:lastRenderedPageBreak/>
              <w:t>заключения</w:t>
            </w:r>
          </w:p>
        </w:tc>
      </w:tr>
      <w:tr w:rsidR="003B28A9" w:rsidRPr="00D107AB" w14:paraId="08F899E5" w14:textId="77777777" w:rsidTr="003B28A9">
        <w:trPr>
          <w:trHeight w:val="246"/>
          <w:jc w:val="center"/>
        </w:trPr>
        <w:tc>
          <w:tcPr>
            <w:tcW w:w="1242" w:type="dxa"/>
            <w:vAlign w:val="center"/>
          </w:tcPr>
          <w:p w14:paraId="77A01C22" w14:textId="1648FFFB" w:rsidR="003B28A9" w:rsidRPr="00F54ED7" w:rsidRDefault="003B28A9" w:rsidP="003B28A9">
            <w:pPr>
              <w:widowControl w:val="0"/>
              <w:jc w:val="center"/>
              <w:rPr>
                <w:rFonts w:ascii="Sylfaen" w:hAnsi="Sylfaen"/>
                <w:i/>
                <w:iCs/>
                <w:sz w:val="18"/>
                <w:szCs w:val="18"/>
                <w:lang w:val="hy-AM"/>
              </w:rPr>
            </w:pPr>
            <w:r w:rsidRPr="00492C7E">
              <w:rPr>
                <w:rFonts w:ascii="Sylfaen" w:hAnsi="Sylfaen" w:cs="Calibri"/>
                <w:i/>
                <w:iCs/>
                <w:color w:val="000000"/>
                <w:sz w:val="20"/>
                <w:szCs w:val="20"/>
              </w:rPr>
              <w:lastRenderedPageBreak/>
              <w:t>13</w:t>
            </w:r>
          </w:p>
        </w:tc>
        <w:tc>
          <w:tcPr>
            <w:tcW w:w="2715" w:type="dxa"/>
            <w:vAlign w:val="center"/>
          </w:tcPr>
          <w:p w14:paraId="5464380A" w14:textId="1C24E66F" w:rsidR="003B28A9" w:rsidRPr="00F54ED7" w:rsidRDefault="003B28A9" w:rsidP="003B28A9">
            <w:pPr>
              <w:widowControl w:val="0"/>
              <w:jc w:val="center"/>
              <w:rPr>
                <w:rFonts w:ascii="Sylfaen" w:hAnsi="Sylfaen" w:cs="Calibri"/>
                <w:i/>
                <w:iCs/>
                <w:sz w:val="18"/>
                <w:szCs w:val="18"/>
              </w:rPr>
            </w:pPr>
            <w:r w:rsidRPr="00492C7E">
              <w:rPr>
                <w:rFonts w:ascii="Sylfaen" w:hAnsi="Sylfaen" w:cs="Calibri"/>
                <w:i/>
                <w:iCs/>
                <w:color w:val="000000"/>
                <w:sz w:val="20"/>
                <w:szCs w:val="20"/>
              </w:rPr>
              <w:t>15541200</w:t>
            </w:r>
          </w:p>
        </w:tc>
        <w:tc>
          <w:tcPr>
            <w:tcW w:w="1559" w:type="dxa"/>
            <w:vAlign w:val="center"/>
          </w:tcPr>
          <w:p w14:paraId="23C6C2DB" w14:textId="4053C7BE" w:rsidR="003B28A9" w:rsidRPr="00274F24" w:rsidRDefault="003B28A9" w:rsidP="003B28A9">
            <w:pPr>
              <w:widowControl w:val="0"/>
              <w:jc w:val="center"/>
              <w:rPr>
                <w:rFonts w:ascii="Sylfaen" w:hAnsi="Sylfaen"/>
                <w:i/>
                <w:iCs/>
                <w:sz w:val="20"/>
                <w:szCs w:val="20"/>
              </w:rPr>
            </w:pPr>
            <w:r w:rsidRPr="00274F24">
              <w:rPr>
                <w:rFonts w:ascii="Sylfaen" w:hAnsi="Sylfaen" w:cs="Cambria"/>
                <w:i/>
                <w:sz w:val="20"/>
                <w:szCs w:val="20"/>
              </w:rPr>
              <w:t>Сыр</w:t>
            </w:r>
          </w:p>
        </w:tc>
        <w:tc>
          <w:tcPr>
            <w:tcW w:w="1045" w:type="dxa"/>
            <w:vAlign w:val="center"/>
          </w:tcPr>
          <w:p w14:paraId="1B2E22A1" w14:textId="77777777" w:rsidR="003B28A9" w:rsidRPr="00F54ED7" w:rsidRDefault="003B28A9" w:rsidP="003B28A9">
            <w:pPr>
              <w:widowControl w:val="0"/>
              <w:jc w:val="center"/>
              <w:rPr>
                <w:rFonts w:ascii="Sylfaen" w:hAnsi="Sylfaen"/>
                <w:i/>
                <w:iCs/>
                <w:sz w:val="18"/>
                <w:szCs w:val="18"/>
              </w:rPr>
            </w:pPr>
          </w:p>
        </w:tc>
        <w:tc>
          <w:tcPr>
            <w:tcW w:w="2347" w:type="dxa"/>
            <w:vAlign w:val="center"/>
          </w:tcPr>
          <w:p w14:paraId="53F33083" w14:textId="5BE1231C" w:rsidR="003B28A9" w:rsidRPr="00F54ED7" w:rsidRDefault="003B28A9" w:rsidP="003B28A9">
            <w:pPr>
              <w:widowControl w:val="0"/>
              <w:jc w:val="center"/>
              <w:rPr>
                <w:rFonts w:ascii="Sylfaen" w:hAnsi="Sylfaen"/>
                <w:i/>
                <w:iCs/>
                <w:sz w:val="18"/>
                <w:szCs w:val="18"/>
              </w:rPr>
            </w:pPr>
            <w:r w:rsidRPr="00F54ED7">
              <w:rPr>
                <w:rFonts w:ascii="Sylfaen" w:hAnsi="Sylfaen"/>
                <w:i/>
                <w:iCs/>
                <w:sz w:val="18"/>
                <w:szCs w:val="18"/>
              </w:rPr>
              <w:t>ՀՍՏ 377-2016, сыр. Чанах: белый солёный сыр из коровьего молока, жирность 36–40 %.</w:t>
            </w:r>
            <w:r w:rsidRPr="00F54ED7">
              <w:rPr>
                <w:rFonts w:ascii="Sylfaen" w:hAnsi="Sylfaen"/>
                <w:i/>
                <w:iCs/>
                <w:sz w:val="18"/>
                <w:szCs w:val="18"/>
              </w:rPr>
              <w:br/>
              <w:t>Безопасность — согласно гигиеническим нормативам N 2-III-4.9-01-2010; требования к безопасности, маркировке и упаковке — согласно статье 9 Закона РА «О безопасности пищевых продуктов» и техническому регламенту Таможенного союза «О безопасности молока и молочной продукции» (ТР ТС 033/2013).</w:t>
            </w:r>
          </w:p>
        </w:tc>
        <w:tc>
          <w:tcPr>
            <w:tcW w:w="1085" w:type="dxa"/>
            <w:vAlign w:val="center"/>
          </w:tcPr>
          <w:p w14:paraId="3398EA02" w14:textId="51A3480E" w:rsidR="003B28A9" w:rsidRPr="00F54ED7" w:rsidRDefault="003B28A9" w:rsidP="003B28A9">
            <w:pPr>
              <w:widowControl w:val="0"/>
              <w:jc w:val="center"/>
              <w:rPr>
                <w:rFonts w:ascii="Sylfaen" w:hAnsi="Sylfaen"/>
                <w:i/>
                <w:iCs/>
                <w:sz w:val="18"/>
                <w:szCs w:val="18"/>
              </w:rPr>
            </w:pPr>
            <w:r w:rsidRPr="00F54ED7">
              <w:rPr>
                <w:rFonts w:ascii="Sylfaen" w:hAnsi="Sylfaen" w:cs="Calibri"/>
                <w:i/>
                <w:iCs/>
                <w:color w:val="000000"/>
                <w:sz w:val="18"/>
                <w:szCs w:val="18"/>
              </w:rPr>
              <w:t>кг</w:t>
            </w:r>
          </w:p>
        </w:tc>
        <w:tc>
          <w:tcPr>
            <w:tcW w:w="1559" w:type="dxa"/>
            <w:vAlign w:val="center"/>
          </w:tcPr>
          <w:p w14:paraId="0C560F18" w14:textId="77777777" w:rsidR="003B28A9" w:rsidRPr="00F54ED7" w:rsidRDefault="003B28A9" w:rsidP="003B28A9">
            <w:pPr>
              <w:widowControl w:val="0"/>
              <w:jc w:val="center"/>
              <w:rPr>
                <w:rFonts w:ascii="Sylfaen" w:hAnsi="Sylfaen"/>
                <w:i/>
                <w:iCs/>
                <w:sz w:val="18"/>
                <w:szCs w:val="18"/>
              </w:rPr>
            </w:pPr>
          </w:p>
        </w:tc>
        <w:tc>
          <w:tcPr>
            <w:tcW w:w="1134" w:type="dxa"/>
            <w:vAlign w:val="center"/>
          </w:tcPr>
          <w:p w14:paraId="5C8DC051" w14:textId="3AF1AC27" w:rsidR="003B28A9" w:rsidRPr="00F54ED7" w:rsidRDefault="003B28A9" w:rsidP="003B28A9">
            <w:pPr>
              <w:widowControl w:val="0"/>
              <w:jc w:val="center"/>
              <w:rPr>
                <w:rFonts w:ascii="Sylfaen" w:hAnsi="Sylfaen" w:cs="Calibri"/>
                <w:i/>
                <w:iCs/>
                <w:color w:val="000000"/>
                <w:sz w:val="18"/>
                <w:szCs w:val="18"/>
              </w:rPr>
            </w:pPr>
          </w:p>
        </w:tc>
        <w:tc>
          <w:tcPr>
            <w:tcW w:w="850" w:type="dxa"/>
            <w:vAlign w:val="center"/>
          </w:tcPr>
          <w:p w14:paraId="4517D0E5" w14:textId="1FEB51BC" w:rsidR="003B28A9" w:rsidRPr="00F54ED7" w:rsidRDefault="003B28A9" w:rsidP="003B28A9">
            <w:pPr>
              <w:widowControl w:val="0"/>
              <w:jc w:val="center"/>
              <w:rPr>
                <w:rFonts w:ascii="Sylfaen" w:hAnsi="Sylfaen" w:cs="Calibri"/>
                <w:i/>
                <w:iCs/>
                <w:color w:val="000000"/>
                <w:sz w:val="18"/>
                <w:szCs w:val="18"/>
              </w:rPr>
            </w:pPr>
            <w:r w:rsidRPr="00492C7E">
              <w:rPr>
                <w:rFonts w:ascii="Sylfaen" w:hAnsi="Sylfaen" w:cs="Calibri"/>
                <w:i/>
                <w:iCs/>
                <w:color w:val="000000"/>
                <w:sz w:val="20"/>
                <w:szCs w:val="20"/>
              </w:rPr>
              <w:t>470.3</w:t>
            </w:r>
          </w:p>
        </w:tc>
        <w:tc>
          <w:tcPr>
            <w:tcW w:w="709" w:type="dxa"/>
            <w:vAlign w:val="center"/>
          </w:tcPr>
          <w:p w14:paraId="3DB5C97E" w14:textId="1DC7D7C5" w:rsidR="003B28A9" w:rsidRPr="00F54ED7" w:rsidRDefault="003B28A9" w:rsidP="003B28A9">
            <w:pPr>
              <w:widowControl w:val="0"/>
              <w:jc w:val="center"/>
              <w:rPr>
                <w:rFonts w:ascii="Sylfaen" w:hAnsi="Sylfaen"/>
                <w:i/>
                <w:iCs/>
                <w:sz w:val="18"/>
                <w:szCs w:val="18"/>
              </w:rPr>
            </w:pPr>
            <w:r>
              <w:rPr>
                <w:rFonts w:ascii="Sylfaen" w:hAnsi="Sylfaen"/>
                <w:sz w:val="18"/>
                <w:szCs w:val="18"/>
                <w:lang w:val="hy-AM"/>
              </w:rPr>
              <w:t>Город Гюмри, Муш-2 район., 9-я улица., 5 здани</w:t>
            </w:r>
          </w:p>
        </w:tc>
        <w:tc>
          <w:tcPr>
            <w:tcW w:w="1158" w:type="dxa"/>
            <w:vAlign w:val="center"/>
          </w:tcPr>
          <w:p w14:paraId="01FFBA9F" w14:textId="63622917" w:rsidR="003B28A9" w:rsidRPr="00F54ED7" w:rsidRDefault="003B28A9" w:rsidP="003B28A9">
            <w:pPr>
              <w:widowControl w:val="0"/>
              <w:jc w:val="center"/>
              <w:rPr>
                <w:rFonts w:ascii="Sylfaen" w:hAnsi="Sylfaen" w:cs="Calibri"/>
                <w:i/>
                <w:iCs/>
                <w:color w:val="000000"/>
                <w:sz w:val="18"/>
                <w:szCs w:val="18"/>
              </w:rPr>
            </w:pPr>
            <w:r w:rsidRPr="00492C7E">
              <w:rPr>
                <w:rFonts w:ascii="Sylfaen" w:hAnsi="Sylfaen" w:cs="Calibri"/>
                <w:i/>
                <w:iCs/>
                <w:color w:val="000000"/>
                <w:sz w:val="20"/>
                <w:szCs w:val="20"/>
              </w:rPr>
              <w:t>470.3</w:t>
            </w:r>
          </w:p>
        </w:tc>
        <w:tc>
          <w:tcPr>
            <w:tcW w:w="947" w:type="dxa"/>
            <w:vAlign w:val="center"/>
          </w:tcPr>
          <w:p w14:paraId="4AA7230E" w14:textId="33ADFDD1" w:rsidR="003B28A9" w:rsidRPr="003B28A9" w:rsidRDefault="003B28A9" w:rsidP="003B28A9">
            <w:pPr>
              <w:widowControl w:val="0"/>
              <w:jc w:val="center"/>
              <w:rPr>
                <w:rFonts w:ascii="Sylfaen" w:hAnsi="Sylfaen"/>
                <w:i/>
                <w:iCs/>
                <w:sz w:val="20"/>
                <w:szCs w:val="20"/>
              </w:rPr>
            </w:pPr>
            <w:r w:rsidRPr="003B28A9">
              <w:rPr>
                <w:rFonts w:ascii="Sylfaen" w:hAnsi="Sylfaen"/>
                <w:i/>
                <w:sz w:val="20"/>
                <w:szCs w:val="20"/>
              </w:rPr>
              <w:t>Договор вступает в силу с момента его заключения</w:t>
            </w:r>
          </w:p>
        </w:tc>
      </w:tr>
      <w:tr w:rsidR="003B28A9" w:rsidRPr="00D107AB" w14:paraId="583FB059" w14:textId="77777777" w:rsidTr="003B28A9">
        <w:trPr>
          <w:trHeight w:val="246"/>
          <w:jc w:val="center"/>
        </w:trPr>
        <w:tc>
          <w:tcPr>
            <w:tcW w:w="1242" w:type="dxa"/>
            <w:vAlign w:val="center"/>
          </w:tcPr>
          <w:p w14:paraId="56FDC4EE" w14:textId="7D99B23C" w:rsidR="003B28A9" w:rsidRPr="00F54ED7" w:rsidRDefault="003B28A9" w:rsidP="003B28A9">
            <w:pPr>
              <w:widowControl w:val="0"/>
              <w:jc w:val="center"/>
              <w:rPr>
                <w:rFonts w:ascii="Sylfaen" w:hAnsi="Sylfaen"/>
                <w:i/>
                <w:iCs/>
                <w:sz w:val="18"/>
                <w:szCs w:val="18"/>
                <w:lang w:val="hy-AM"/>
              </w:rPr>
            </w:pPr>
            <w:r w:rsidRPr="00492C7E">
              <w:rPr>
                <w:rFonts w:ascii="Sylfaen" w:hAnsi="Sylfaen" w:cs="Calibri"/>
                <w:i/>
                <w:iCs/>
                <w:color w:val="000000"/>
                <w:sz w:val="20"/>
                <w:szCs w:val="20"/>
              </w:rPr>
              <w:t>14</w:t>
            </w:r>
          </w:p>
        </w:tc>
        <w:tc>
          <w:tcPr>
            <w:tcW w:w="2715" w:type="dxa"/>
            <w:vAlign w:val="center"/>
          </w:tcPr>
          <w:p w14:paraId="6078B467" w14:textId="1659C1D7" w:rsidR="003B28A9" w:rsidRPr="00F54ED7" w:rsidRDefault="003B28A9" w:rsidP="003B28A9">
            <w:pPr>
              <w:widowControl w:val="0"/>
              <w:jc w:val="center"/>
              <w:rPr>
                <w:rFonts w:ascii="Sylfaen" w:hAnsi="Sylfaen" w:cs="Calibri"/>
                <w:i/>
                <w:iCs/>
                <w:sz w:val="18"/>
                <w:szCs w:val="18"/>
              </w:rPr>
            </w:pPr>
            <w:r w:rsidRPr="00492C7E">
              <w:rPr>
                <w:rFonts w:ascii="Sylfaen" w:hAnsi="Sylfaen" w:cs="Calibri"/>
                <w:i/>
                <w:iCs/>
                <w:color w:val="000000"/>
                <w:sz w:val="20"/>
                <w:szCs w:val="20"/>
              </w:rPr>
              <w:t>15811100</w:t>
            </w:r>
          </w:p>
        </w:tc>
        <w:tc>
          <w:tcPr>
            <w:tcW w:w="1559" w:type="dxa"/>
            <w:vAlign w:val="center"/>
          </w:tcPr>
          <w:p w14:paraId="11ADBA5F" w14:textId="7020382E" w:rsidR="003B28A9" w:rsidRPr="00274F24" w:rsidRDefault="003B28A9" w:rsidP="003B28A9">
            <w:pPr>
              <w:widowControl w:val="0"/>
              <w:jc w:val="center"/>
              <w:rPr>
                <w:rFonts w:ascii="Sylfaen" w:hAnsi="Sylfaen"/>
                <w:i/>
                <w:iCs/>
                <w:sz w:val="20"/>
                <w:szCs w:val="20"/>
                <w:lang w:val="en-US"/>
              </w:rPr>
            </w:pPr>
            <w:r w:rsidRPr="00274F24">
              <w:rPr>
                <w:rFonts w:ascii="Sylfaen" w:hAnsi="Sylfaen" w:cs="Cambria"/>
                <w:i/>
                <w:sz w:val="20"/>
                <w:szCs w:val="20"/>
              </w:rPr>
              <w:t>Хлеб</w:t>
            </w:r>
          </w:p>
        </w:tc>
        <w:tc>
          <w:tcPr>
            <w:tcW w:w="1045" w:type="dxa"/>
            <w:vAlign w:val="center"/>
          </w:tcPr>
          <w:p w14:paraId="50D39804" w14:textId="77777777" w:rsidR="003B28A9" w:rsidRPr="00F54ED7" w:rsidRDefault="003B28A9" w:rsidP="003B28A9">
            <w:pPr>
              <w:widowControl w:val="0"/>
              <w:jc w:val="center"/>
              <w:rPr>
                <w:rFonts w:ascii="Sylfaen" w:hAnsi="Sylfaen"/>
                <w:i/>
                <w:iCs/>
                <w:sz w:val="18"/>
                <w:szCs w:val="18"/>
              </w:rPr>
            </w:pPr>
          </w:p>
        </w:tc>
        <w:tc>
          <w:tcPr>
            <w:tcW w:w="2347" w:type="dxa"/>
            <w:vAlign w:val="center"/>
          </w:tcPr>
          <w:p w14:paraId="607BB28F" w14:textId="503A0ABD" w:rsidR="003B28A9" w:rsidRPr="00F54ED7" w:rsidRDefault="003B28A9" w:rsidP="003B28A9">
            <w:pPr>
              <w:widowControl w:val="0"/>
              <w:jc w:val="center"/>
              <w:rPr>
                <w:rFonts w:ascii="Sylfaen" w:hAnsi="Sylfaen"/>
                <w:i/>
                <w:iCs/>
                <w:sz w:val="18"/>
                <w:szCs w:val="18"/>
              </w:rPr>
            </w:pPr>
            <w:r w:rsidRPr="00F54ED7">
              <w:rPr>
                <w:rFonts w:ascii="Sylfaen" w:hAnsi="Sylfaen"/>
                <w:i/>
                <w:iCs/>
                <w:sz w:val="18"/>
                <w:szCs w:val="18"/>
              </w:rPr>
              <w:t>ՀՍՏ 31-2019, хлеб из пшеничной муки — изготовлен из муки 1-го сорта пшеницы.</w:t>
            </w:r>
            <w:r w:rsidRPr="00F54ED7">
              <w:rPr>
                <w:rFonts w:ascii="Sylfaen" w:hAnsi="Sylfaen"/>
                <w:i/>
                <w:iCs/>
                <w:sz w:val="18"/>
                <w:szCs w:val="18"/>
              </w:rPr>
              <w:br/>
              <w:t>Безопасность — согласно гигиеническим нормативам N 2-III-4.9-01-</w:t>
            </w:r>
            <w:r w:rsidRPr="00F54ED7">
              <w:rPr>
                <w:rFonts w:ascii="Sylfaen" w:hAnsi="Sylfaen"/>
                <w:i/>
                <w:iCs/>
                <w:sz w:val="18"/>
                <w:szCs w:val="18"/>
              </w:rPr>
              <w:lastRenderedPageBreak/>
              <w:t>2010; требования к безопасности, маркировке и упаковке — согласно статье 9 Закона РА «О безопасности пищевых продуктов».</w:t>
            </w:r>
            <w:r w:rsidRPr="00F54ED7">
              <w:rPr>
                <w:rFonts w:ascii="Sylfaen" w:hAnsi="Sylfaen"/>
                <w:i/>
                <w:iCs/>
                <w:sz w:val="18"/>
                <w:szCs w:val="18"/>
              </w:rPr>
              <w:br/>
              <w:t>Остаточный срок годности — не менее 90 %.</w:t>
            </w:r>
            <w:r w:rsidRPr="00F54ED7">
              <w:rPr>
                <w:rFonts w:ascii="Sylfaen" w:hAnsi="Sylfaen"/>
                <w:i/>
                <w:iCs/>
                <w:sz w:val="18"/>
                <w:szCs w:val="18"/>
              </w:rPr>
              <w:br/>
              <w:t>Согласно Закону РА «О стандартизации», технические условия продукта должны быть зарегистрированы и предоставлены при поставке продукта.</w:t>
            </w:r>
            <w:r w:rsidRPr="00F54ED7">
              <w:rPr>
                <w:rFonts w:ascii="Sylfaen" w:hAnsi="Sylfaen"/>
                <w:i/>
                <w:iCs/>
                <w:sz w:val="18"/>
                <w:szCs w:val="18"/>
              </w:rPr>
              <w:br/>
              <w:t>Срок годности — на день поставки.</w:t>
            </w:r>
            <w:r w:rsidRPr="00F54ED7">
              <w:rPr>
                <w:rFonts w:ascii="Sylfaen" w:hAnsi="Sylfaen"/>
                <w:i/>
                <w:iCs/>
                <w:sz w:val="18"/>
                <w:szCs w:val="18"/>
              </w:rPr>
              <w:br/>
              <w:t>Обязательное условие — транспортировка пищевых продуктов должна осуществляться средствами, соответствующими требованиям законодательства в области безопасности пищевых продуктов.</w:t>
            </w:r>
          </w:p>
        </w:tc>
        <w:tc>
          <w:tcPr>
            <w:tcW w:w="1085" w:type="dxa"/>
            <w:vAlign w:val="center"/>
          </w:tcPr>
          <w:p w14:paraId="047E0161" w14:textId="083E613C" w:rsidR="003B28A9" w:rsidRPr="00F54ED7" w:rsidRDefault="003B28A9" w:rsidP="003B28A9">
            <w:pPr>
              <w:widowControl w:val="0"/>
              <w:jc w:val="center"/>
              <w:rPr>
                <w:rFonts w:ascii="Sylfaen" w:hAnsi="Sylfaen"/>
                <w:i/>
                <w:iCs/>
                <w:sz w:val="18"/>
                <w:szCs w:val="18"/>
              </w:rPr>
            </w:pPr>
            <w:r w:rsidRPr="00F54ED7">
              <w:rPr>
                <w:rFonts w:ascii="Sylfaen" w:hAnsi="Sylfaen" w:cs="Calibri"/>
                <w:i/>
                <w:iCs/>
                <w:color w:val="000000"/>
                <w:sz w:val="18"/>
                <w:szCs w:val="18"/>
              </w:rPr>
              <w:lastRenderedPageBreak/>
              <w:t>кг</w:t>
            </w:r>
          </w:p>
        </w:tc>
        <w:tc>
          <w:tcPr>
            <w:tcW w:w="1559" w:type="dxa"/>
            <w:vAlign w:val="center"/>
          </w:tcPr>
          <w:p w14:paraId="71078927" w14:textId="77777777" w:rsidR="003B28A9" w:rsidRPr="00F54ED7" w:rsidRDefault="003B28A9" w:rsidP="003B28A9">
            <w:pPr>
              <w:widowControl w:val="0"/>
              <w:jc w:val="center"/>
              <w:rPr>
                <w:rFonts w:ascii="Sylfaen" w:hAnsi="Sylfaen"/>
                <w:i/>
                <w:iCs/>
                <w:sz w:val="18"/>
                <w:szCs w:val="18"/>
              </w:rPr>
            </w:pPr>
          </w:p>
        </w:tc>
        <w:tc>
          <w:tcPr>
            <w:tcW w:w="1134" w:type="dxa"/>
            <w:vAlign w:val="center"/>
          </w:tcPr>
          <w:p w14:paraId="49258FBC" w14:textId="646625FD" w:rsidR="003B28A9" w:rsidRPr="00F54ED7" w:rsidRDefault="003B28A9" w:rsidP="003B28A9">
            <w:pPr>
              <w:widowControl w:val="0"/>
              <w:jc w:val="center"/>
              <w:rPr>
                <w:rFonts w:ascii="Sylfaen" w:hAnsi="Sylfaen" w:cs="Calibri"/>
                <w:i/>
                <w:iCs/>
                <w:color w:val="000000"/>
                <w:sz w:val="18"/>
                <w:szCs w:val="18"/>
              </w:rPr>
            </w:pPr>
          </w:p>
        </w:tc>
        <w:tc>
          <w:tcPr>
            <w:tcW w:w="850" w:type="dxa"/>
            <w:vAlign w:val="center"/>
          </w:tcPr>
          <w:p w14:paraId="4107EECC" w14:textId="4861836A" w:rsidR="003B28A9" w:rsidRPr="00F54ED7" w:rsidRDefault="003B28A9" w:rsidP="003B28A9">
            <w:pPr>
              <w:widowControl w:val="0"/>
              <w:jc w:val="center"/>
              <w:rPr>
                <w:rFonts w:ascii="Sylfaen" w:hAnsi="Sylfaen" w:cs="Calibri"/>
                <w:i/>
                <w:iCs/>
                <w:color w:val="000000"/>
                <w:sz w:val="18"/>
                <w:szCs w:val="18"/>
              </w:rPr>
            </w:pPr>
            <w:r w:rsidRPr="00492C7E">
              <w:rPr>
                <w:rFonts w:ascii="Sylfaen" w:hAnsi="Sylfaen" w:cs="Calibri"/>
                <w:i/>
                <w:iCs/>
                <w:color w:val="000000"/>
                <w:sz w:val="20"/>
                <w:szCs w:val="20"/>
              </w:rPr>
              <w:t>3918.8</w:t>
            </w:r>
          </w:p>
        </w:tc>
        <w:tc>
          <w:tcPr>
            <w:tcW w:w="709" w:type="dxa"/>
            <w:vAlign w:val="center"/>
          </w:tcPr>
          <w:p w14:paraId="6860D73B" w14:textId="12196033" w:rsidR="003B28A9" w:rsidRPr="00F54ED7" w:rsidRDefault="003B28A9" w:rsidP="003B28A9">
            <w:pPr>
              <w:widowControl w:val="0"/>
              <w:jc w:val="center"/>
              <w:rPr>
                <w:rFonts w:ascii="Sylfaen" w:hAnsi="Sylfaen"/>
                <w:i/>
                <w:iCs/>
                <w:sz w:val="18"/>
                <w:szCs w:val="18"/>
              </w:rPr>
            </w:pPr>
            <w:r>
              <w:rPr>
                <w:rFonts w:ascii="Sylfaen" w:hAnsi="Sylfaen"/>
                <w:sz w:val="18"/>
                <w:szCs w:val="18"/>
                <w:lang w:val="hy-AM"/>
              </w:rPr>
              <w:t xml:space="preserve">Город Гюмри, Муш-2 район., 9-я </w:t>
            </w:r>
            <w:r>
              <w:rPr>
                <w:rFonts w:ascii="Sylfaen" w:hAnsi="Sylfaen"/>
                <w:sz w:val="18"/>
                <w:szCs w:val="18"/>
                <w:lang w:val="hy-AM"/>
              </w:rPr>
              <w:lastRenderedPageBreak/>
              <w:t>улица., 5 здани</w:t>
            </w:r>
          </w:p>
        </w:tc>
        <w:tc>
          <w:tcPr>
            <w:tcW w:w="1158" w:type="dxa"/>
            <w:vAlign w:val="center"/>
          </w:tcPr>
          <w:p w14:paraId="662DEB71" w14:textId="7622D45B" w:rsidR="003B28A9" w:rsidRPr="00F54ED7" w:rsidRDefault="003B28A9" w:rsidP="003B28A9">
            <w:pPr>
              <w:widowControl w:val="0"/>
              <w:jc w:val="center"/>
              <w:rPr>
                <w:rFonts w:ascii="Sylfaen" w:hAnsi="Sylfaen" w:cs="Calibri"/>
                <w:i/>
                <w:iCs/>
                <w:color w:val="000000"/>
                <w:sz w:val="18"/>
                <w:szCs w:val="18"/>
              </w:rPr>
            </w:pPr>
            <w:r w:rsidRPr="00492C7E">
              <w:rPr>
                <w:rFonts w:ascii="Sylfaen" w:hAnsi="Sylfaen" w:cs="Calibri"/>
                <w:i/>
                <w:iCs/>
                <w:color w:val="000000"/>
                <w:sz w:val="20"/>
                <w:szCs w:val="20"/>
              </w:rPr>
              <w:lastRenderedPageBreak/>
              <w:t>3918.8</w:t>
            </w:r>
          </w:p>
        </w:tc>
        <w:tc>
          <w:tcPr>
            <w:tcW w:w="947" w:type="dxa"/>
            <w:vAlign w:val="center"/>
          </w:tcPr>
          <w:p w14:paraId="0AAE354E" w14:textId="5227BE72" w:rsidR="003B28A9" w:rsidRPr="003B28A9" w:rsidRDefault="003B28A9" w:rsidP="003B28A9">
            <w:pPr>
              <w:widowControl w:val="0"/>
              <w:jc w:val="center"/>
              <w:rPr>
                <w:rFonts w:ascii="Sylfaen" w:hAnsi="Sylfaen"/>
                <w:i/>
                <w:iCs/>
                <w:sz w:val="20"/>
                <w:szCs w:val="20"/>
              </w:rPr>
            </w:pPr>
            <w:r w:rsidRPr="003B28A9">
              <w:rPr>
                <w:rFonts w:ascii="Sylfaen" w:hAnsi="Sylfaen"/>
                <w:i/>
                <w:sz w:val="20"/>
                <w:szCs w:val="20"/>
              </w:rPr>
              <w:t xml:space="preserve">Договор вступает в силу с момента его </w:t>
            </w:r>
            <w:r w:rsidRPr="003B28A9">
              <w:rPr>
                <w:rFonts w:ascii="Sylfaen" w:hAnsi="Sylfaen"/>
                <w:i/>
                <w:sz w:val="20"/>
                <w:szCs w:val="20"/>
              </w:rPr>
              <w:lastRenderedPageBreak/>
              <w:t>заключения</w:t>
            </w:r>
          </w:p>
        </w:tc>
      </w:tr>
      <w:tr w:rsidR="003B28A9" w:rsidRPr="00D107AB" w14:paraId="0AAAB1BD" w14:textId="77777777" w:rsidTr="003B28A9">
        <w:trPr>
          <w:trHeight w:val="246"/>
          <w:jc w:val="center"/>
        </w:trPr>
        <w:tc>
          <w:tcPr>
            <w:tcW w:w="1242" w:type="dxa"/>
            <w:vAlign w:val="center"/>
          </w:tcPr>
          <w:p w14:paraId="76FC2FFF" w14:textId="34AE4F87" w:rsidR="003B28A9" w:rsidRPr="00F54ED7" w:rsidRDefault="003B28A9" w:rsidP="003B28A9">
            <w:pPr>
              <w:widowControl w:val="0"/>
              <w:jc w:val="center"/>
              <w:rPr>
                <w:rFonts w:ascii="Sylfaen" w:hAnsi="Sylfaen"/>
                <w:i/>
                <w:iCs/>
                <w:sz w:val="18"/>
                <w:szCs w:val="18"/>
                <w:lang w:val="hy-AM"/>
              </w:rPr>
            </w:pPr>
            <w:r w:rsidRPr="00492C7E">
              <w:rPr>
                <w:rFonts w:ascii="Sylfaen" w:hAnsi="Sylfaen" w:cs="Calibri"/>
                <w:i/>
                <w:iCs/>
                <w:color w:val="000000"/>
                <w:sz w:val="20"/>
                <w:szCs w:val="20"/>
              </w:rPr>
              <w:lastRenderedPageBreak/>
              <w:t>15</w:t>
            </w:r>
          </w:p>
        </w:tc>
        <w:tc>
          <w:tcPr>
            <w:tcW w:w="2715" w:type="dxa"/>
            <w:vAlign w:val="center"/>
          </w:tcPr>
          <w:p w14:paraId="43CA4EA2" w14:textId="5CA2030D" w:rsidR="003B28A9" w:rsidRPr="00F54ED7" w:rsidRDefault="003B28A9" w:rsidP="003B28A9">
            <w:pPr>
              <w:widowControl w:val="0"/>
              <w:jc w:val="center"/>
              <w:rPr>
                <w:rFonts w:ascii="Sylfaen" w:hAnsi="Sylfaen" w:cs="Calibri"/>
                <w:i/>
                <w:iCs/>
                <w:sz w:val="18"/>
                <w:szCs w:val="18"/>
              </w:rPr>
            </w:pPr>
            <w:r w:rsidRPr="00492C7E">
              <w:rPr>
                <w:rFonts w:ascii="Sylfaen" w:hAnsi="Sylfaen" w:cs="Calibri"/>
                <w:i/>
                <w:iCs/>
                <w:color w:val="000000"/>
                <w:sz w:val="20"/>
                <w:szCs w:val="20"/>
              </w:rPr>
              <w:t>15616000</w:t>
            </w:r>
          </w:p>
        </w:tc>
        <w:tc>
          <w:tcPr>
            <w:tcW w:w="1559" w:type="dxa"/>
            <w:vAlign w:val="center"/>
          </w:tcPr>
          <w:p w14:paraId="43378693" w14:textId="7C1FDA34" w:rsidR="003B28A9" w:rsidRPr="00274F24" w:rsidRDefault="003B28A9" w:rsidP="003B28A9">
            <w:pPr>
              <w:widowControl w:val="0"/>
              <w:jc w:val="center"/>
              <w:rPr>
                <w:rFonts w:ascii="Sylfaen" w:hAnsi="Sylfaen"/>
                <w:i/>
                <w:iCs/>
                <w:sz w:val="20"/>
                <w:szCs w:val="20"/>
              </w:rPr>
            </w:pPr>
            <w:r w:rsidRPr="00274F24">
              <w:rPr>
                <w:rFonts w:ascii="Sylfaen" w:hAnsi="Sylfaen" w:cs="Cambria"/>
                <w:i/>
                <w:sz w:val="20"/>
                <w:szCs w:val="20"/>
              </w:rPr>
              <w:t>Гречка</w:t>
            </w:r>
          </w:p>
        </w:tc>
        <w:tc>
          <w:tcPr>
            <w:tcW w:w="1045" w:type="dxa"/>
            <w:vAlign w:val="center"/>
          </w:tcPr>
          <w:p w14:paraId="44329A8E" w14:textId="77777777" w:rsidR="003B28A9" w:rsidRPr="00F54ED7" w:rsidRDefault="003B28A9" w:rsidP="003B28A9">
            <w:pPr>
              <w:widowControl w:val="0"/>
              <w:jc w:val="center"/>
              <w:rPr>
                <w:rFonts w:ascii="Sylfaen" w:hAnsi="Sylfaen"/>
                <w:i/>
                <w:iCs/>
                <w:sz w:val="18"/>
                <w:szCs w:val="18"/>
              </w:rPr>
            </w:pPr>
          </w:p>
        </w:tc>
        <w:tc>
          <w:tcPr>
            <w:tcW w:w="2347" w:type="dxa"/>
            <w:vAlign w:val="center"/>
          </w:tcPr>
          <w:p w14:paraId="64601BAA" w14:textId="1B346840" w:rsidR="003B28A9" w:rsidRPr="00F54ED7" w:rsidRDefault="003B28A9" w:rsidP="003B28A9">
            <w:pPr>
              <w:widowControl w:val="0"/>
              <w:jc w:val="center"/>
              <w:rPr>
                <w:rFonts w:ascii="Sylfaen" w:hAnsi="Sylfaen"/>
                <w:i/>
                <w:iCs/>
                <w:sz w:val="18"/>
                <w:szCs w:val="18"/>
              </w:rPr>
            </w:pPr>
            <w:r w:rsidRPr="00F54ED7">
              <w:rPr>
                <w:rFonts w:ascii="Sylfaen" w:hAnsi="Sylfaen"/>
                <w:i/>
                <w:iCs/>
                <w:sz w:val="18"/>
                <w:szCs w:val="18"/>
              </w:rPr>
              <w:t>ГОСТ 5550-2021, чечевица 1-го или 2-го сорта, сухая, влажность — не более 15 %.</w:t>
            </w:r>
            <w:r w:rsidRPr="00F54ED7">
              <w:rPr>
                <w:rFonts w:ascii="Sylfaen" w:hAnsi="Sylfaen"/>
                <w:i/>
                <w:iCs/>
                <w:sz w:val="18"/>
                <w:szCs w:val="18"/>
              </w:rPr>
              <w:br/>
              <w:t>Остаточный срок годности на момент поставки — не менее 80 %, срок годности — не менее 12 месяцев со дня производства.</w:t>
            </w:r>
            <w:r w:rsidRPr="00F54ED7">
              <w:rPr>
                <w:rFonts w:ascii="Sylfaen" w:hAnsi="Sylfaen"/>
                <w:i/>
                <w:iCs/>
                <w:sz w:val="18"/>
                <w:szCs w:val="18"/>
              </w:rPr>
              <w:br/>
            </w:r>
            <w:r w:rsidRPr="00F54ED7">
              <w:rPr>
                <w:rFonts w:ascii="Sylfaen" w:hAnsi="Sylfaen"/>
                <w:i/>
                <w:iCs/>
                <w:sz w:val="18"/>
                <w:szCs w:val="18"/>
              </w:rPr>
              <w:lastRenderedPageBreak/>
              <w:t>Безопасность — согласно гигиеническим нормативам N 2-III-4.9-01-2010; требования к безопасности, маркировке и упаковке — согласно статье 9 Закона РА «О безопасности пищевых продуктов» и ТР ТС N 021/2011 и 022/2011.</w:t>
            </w:r>
          </w:p>
        </w:tc>
        <w:tc>
          <w:tcPr>
            <w:tcW w:w="1085" w:type="dxa"/>
            <w:vAlign w:val="center"/>
          </w:tcPr>
          <w:p w14:paraId="5612400B" w14:textId="0FB35450" w:rsidR="003B28A9" w:rsidRPr="00F54ED7" w:rsidRDefault="003B28A9" w:rsidP="003B28A9">
            <w:pPr>
              <w:widowControl w:val="0"/>
              <w:jc w:val="center"/>
              <w:rPr>
                <w:rFonts w:ascii="Sylfaen" w:hAnsi="Sylfaen"/>
                <w:i/>
                <w:iCs/>
                <w:sz w:val="18"/>
                <w:szCs w:val="18"/>
              </w:rPr>
            </w:pPr>
            <w:r w:rsidRPr="00F54ED7">
              <w:rPr>
                <w:rFonts w:ascii="Sylfaen" w:hAnsi="Sylfaen" w:cs="Calibri"/>
                <w:i/>
                <w:iCs/>
                <w:color w:val="000000"/>
                <w:sz w:val="18"/>
                <w:szCs w:val="18"/>
              </w:rPr>
              <w:lastRenderedPageBreak/>
              <w:t>кг</w:t>
            </w:r>
          </w:p>
        </w:tc>
        <w:tc>
          <w:tcPr>
            <w:tcW w:w="1559" w:type="dxa"/>
            <w:vAlign w:val="center"/>
          </w:tcPr>
          <w:p w14:paraId="152FC66F" w14:textId="77777777" w:rsidR="003B28A9" w:rsidRPr="00F54ED7" w:rsidRDefault="003B28A9" w:rsidP="003B28A9">
            <w:pPr>
              <w:widowControl w:val="0"/>
              <w:jc w:val="center"/>
              <w:rPr>
                <w:rFonts w:ascii="Sylfaen" w:hAnsi="Sylfaen"/>
                <w:i/>
                <w:iCs/>
                <w:sz w:val="18"/>
                <w:szCs w:val="18"/>
              </w:rPr>
            </w:pPr>
          </w:p>
        </w:tc>
        <w:tc>
          <w:tcPr>
            <w:tcW w:w="1134" w:type="dxa"/>
            <w:vAlign w:val="center"/>
          </w:tcPr>
          <w:p w14:paraId="64DC3B08" w14:textId="3DCC423D" w:rsidR="003B28A9" w:rsidRPr="00F54ED7" w:rsidRDefault="003B28A9" w:rsidP="003B28A9">
            <w:pPr>
              <w:widowControl w:val="0"/>
              <w:jc w:val="center"/>
              <w:rPr>
                <w:rFonts w:ascii="Sylfaen" w:hAnsi="Sylfaen" w:cs="Calibri"/>
                <w:i/>
                <w:iCs/>
                <w:color w:val="000000"/>
                <w:sz w:val="18"/>
                <w:szCs w:val="18"/>
              </w:rPr>
            </w:pPr>
          </w:p>
        </w:tc>
        <w:tc>
          <w:tcPr>
            <w:tcW w:w="850" w:type="dxa"/>
            <w:vAlign w:val="center"/>
          </w:tcPr>
          <w:p w14:paraId="6FD19046" w14:textId="4799B06D" w:rsidR="003B28A9" w:rsidRPr="00F54ED7" w:rsidRDefault="003B28A9" w:rsidP="003B28A9">
            <w:pPr>
              <w:widowControl w:val="0"/>
              <w:jc w:val="center"/>
              <w:rPr>
                <w:rFonts w:ascii="Sylfaen" w:hAnsi="Sylfaen" w:cs="Calibri"/>
                <w:i/>
                <w:iCs/>
                <w:color w:val="000000"/>
                <w:sz w:val="18"/>
                <w:szCs w:val="18"/>
              </w:rPr>
            </w:pPr>
            <w:r w:rsidRPr="00492C7E">
              <w:rPr>
                <w:rFonts w:ascii="Sylfaen" w:hAnsi="Sylfaen" w:cs="Calibri"/>
                <w:i/>
                <w:iCs/>
                <w:color w:val="000000"/>
                <w:sz w:val="20"/>
                <w:szCs w:val="20"/>
              </w:rPr>
              <w:t>522.5</w:t>
            </w:r>
          </w:p>
        </w:tc>
        <w:tc>
          <w:tcPr>
            <w:tcW w:w="709" w:type="dxa"/>
            <w:vAlign w:val="center"/>
          </w:tcPr>
          <w:p w14:paraId="5598BC9F" w14:textId="06DA80B9" w:rsidR="003B28A9" w:rsidRPr="00F54ED7" w:rsidRDefault="003B28A9" w:rsidP="003B28A9">
            <w:pPr>
              <w:widowControl w:val="0"/>
              <w:jc w:val="center"/>
              <w:rPr>
                <w:rFonts w:ascii="Sylfaen" w:hAnsi="Sylfaen"/>
                <w:i/>
                <w:iCs/>
                <w:sz w:val="18"/>
                <w:szCs w:val="18"/>
              </w:rPr>
            </w:pPr>
            <w:r>
              <w:rPr>
                <w:rFonts w:ascii="Sylfaen" w:hAnsi="Sylfaen"/>
                <w:sz w:val="18"/>
                <w:szCs w:val="18"/>
                <w:lang w:val="hy-AM"/>
              </w:rPr>
              <w:t>Город Гюмри, Муш-2 район., 9-я улица., 5 здани</w:t>
            </w:r>
          </w:p>
        </w:tc>
        <w:tc>
          <w:tcPr>
            <w:tcW w:w="1158" w:type="dxa"/>
            <w:vAlign w:val="center"/>
          </w:tcPr>
          <w:p w14:paraId="5F890EE1" w14:textId="082C5132" w:rsidR="003B28A9" w:rsidRPr="00F54ED7" w:rsidRDefault="003B28A9" w:rsidP="003B28A9">
            <w:pPr>
              <w:widowControl w:val="0"/>
              <w:jc w:val="center"/>
              <w:rPr>
                <w:rFonts w:ascii="Sylfaen" w:hAnsi="Sylfaen" w:cs="Calibri"/>
                <w:i/>
                <w:iCs/>
                <w:color w:val="000000"/>
                <w:sz w:val="18"/>
                <w:szCs w:val="18"/>
              </w:rPr>
            </w:pPr>
            <w:r w:rsidRPr="00492C7E">
              <w:rPr>
                <w:rFonts w:ascii="Sylfaen" w:hAnsi="Sylfaen" w:cs="Calibri"/>
                <w:i/>
                <w:iCs/>
                <w:color w:val="000000"/>
                <w:sz w:val="20"/>
                <w:szCs w:val="20"/>
              </w:rPr>
              <w:t>522.5</w:t>
            </w:r>
          </w:p>
        </w:tc>
        <w:tc>
          <w:tcPr>
            <w:tcW w:w="947" w:type="dxa"/>
            <w:vAlign w:val="center"/>
          </w:tcPr>
          <w:p w14:paraId="280CB5E4" w14:textId="008E946E" w:rsidR="003B28A9" w:rsidRPr="003B28A9" w:rsidRDefault="003B28A9" w:rsidP="003B28A9">
            <w:pPr>
              <w:widowControl w:val="0"/>
              <w:jc w:val="center"/>
              <w:rPr>
                <w:rFonts w:ascii="Sylfaen" w:hAnsi="Sylfaen"/>
                <w:i/>
                <w:iCs/>
                <w:sz w:val="20"/>
                <w:szCs w:val="20"/>
              </w:rPr>
            </w:pPr>
            <w:r w:rsidRPr="003B28A9">
              <w:rPr>
                <w:rFonts w:ascii="Sylfaen" w:hAnsi="Sylfaen"/>
                <w:i/>
                <w:sz w:val="20"/>
                <w:szCs w:val="20"/>
              </w:rPr>
              <w:t>Договор вступает в силу с момента его заключения</w:t>
            </w:r>
          </w:p>
        </w:tc>
      </w:tr>
      <w:tr w:rsidR="003B28A9" w:rsidRPr="00D107AB" w14:paraId="2B0F4C48" w14:textId="77777777" w:rsidTr="003B28A9">
        <w:trPr>
          <w:trHeight w:val="246"/>
          <w:jc w:val="center"/>
        </w:trPr>
        <w:tc>
          <w:tcPr>
            <w:tcW w:w="1242" w:type="dxa"/>
            <w:vAlign w:val="center"/>
          </w:tcPr>
          <w:p w14:paraId="5F37F5B1" w14:textId="10933F39" w:rsidR="003B28A9" w:rsidRPr="00F54ED7" w:rsidRDefault="003B28A9" w:rsidP="003B28A9">
            <w:pPr>
              <w:widowControl w:val="0"/>
              <w:jc w:val="center"/>
              <w:rPr>
                <w:rFonts w:ascii="Sylfaen" w:hAnsi="Sylfaen"/>
                <w:i/>
                <w:iCs/>
                <w:sz w:val="18"/>
                <w:szCs w:val="18"/>
                <w:lang w:val="hy-AM"/>
              </w:rPr>
            </w:pPr>
            <w:r w:rsidRPr="00492C7E">
              <w:rPr>
                <w:rFonts w:ascii="Sylfaen" w:hAnsi="Sylfaen" w:cs="Calibri"/>
                <w:i/>
                <w:iCs/>
                <w:color w:val="000000"/>
                <w:sz w:val="20"/>
                <w:szCs w:val="20"/>
              </w:rPr>
              <w:lastRenderedPageBreak/>
              <w:t>16</w:t>
            </w:r>
          </w:p>
        </w:tc>
        <w:tc>
          <w:tcPr>
            <w:tcW w:w="2715" w:type="dxa"/>
            <w:vAlign w:val="center"/>
          </w:tcPr>
          <w:p w14:paraId="00D96377" w14:textId="537515DE" w:rsidR="003B28A9" w:rsidRPr="00F54ED7" w:rsidRDefault="003B28A9" w:rsidP="003B28A9">
            <w:pPr>
              <w:widowControl w:val="0"/>
              <w:jc w:val="center"/>
              <w:rPr>
                <w:rFonts w:ascii="Sylfaen" w:hAnsi="Sylfaen" w:cs="Calibri"/>
                <w:i/>
                <w:iCs/>
                <w:sz w:val="18"/>
                <w:szCs w:val="18"/>
              </w:rPr>
            </w:pPr>
            <w:r w:rsidRPr="00492C7E">
              <w:rPr>
                <w:rFonts w:ascii="Sylfaen" w:hAnsi="Sylfaen" w:cs="Calibri"/>
                <w:i/>
                <w:iCs/>
                <w:color w:val="000000"/>
                <w:sz w:val="20"/>
                <w:szCs w:val="20"/>
              </w:rPr>
              <w:t>15551600</w:t>
            </w:r>
          </w:p>
        </w:tc>
        <w:tc>
          <w:tcPr>
            <w:tcW w:w="1559" w:type="dxa"/>
            <w:vAlign w:val="center"/>
          </w:tcPr>
          <w:p w14:paraId="2EC98FBE" w14:textId="4A525CFB" w:rsidR="003B28A9" w:rsidRPr="00274F24" w:rsidRDefault="003B28A9" w:rsidP="003B28A9">
            <w:pPr>
              <w:widowControl w:val="0"/>
              <w:jc w:val="center"/>
              <w:rPr>
                <w:rFonts w:ascii="Sylfaen" w:hAnsi="Sylfaen"/>
                <w:i/>
                <w:iCs/>
                <w:sz w:val="20"/>
                <w:szCs w:val="20"/>
              </w:rPr>
            </w:pPr>
            <w:r>
              <w:rPr>
                <w:rFonts w:ascii="Sylfaen" w:hAnsi="Sylfaen" w:cs="Cambria"/>
                <w:i/>
                <w:sz w:val="20"/>
                <w:szCs w:val="20"/>
              </w:rPr>
              <w:t>Мацони</w:t>
            </w:r>
          </w:p>
        </w:tc>
        <w:tc>
          <w:tcPr>
            <w:tcW w:w="1045" w:type="dxa"/>
            <w:vAlign w:val="center"/>
          </w:tcPr>
          <w:p w14:paraId="059C38C1" w14:textId="77777777" w:rsidR="003B28A9" w:rsidRPr="00F54ED7" w:rsidRDefault="003B28A9" w:rsidP="003B28A9">
            <w:pPr>
              <w:widowControl w:val="0"/>
              <w:jc w:val="center"/>
              <w:rPr>
                <w:rFonts w:ascii="Sylfaen" w:hAnsi="Sylfaen"/>
                <w:i/>
                <w:iCs/>
                <w:sz w:val="18"/>
                <w:szCs w:val="18"/>
              </w:rPr>
            </w:pPr>
          </w:p>
        </w:tc>
        <w:tc>
          <w:tcPr>
            <w:tcW w:w="2347" w:type="dxa"/>
            <w:vAlign w:val="center"/>
          </w:tcPr>
          <w:p w14:paraId="553A0317" w14:textId="5731F086" w:rsidR="003B28A9" w:rsidRPr="00F54ED7" w:rsidRDefault="003B28A9" w:rsidP="003B28A9">
            <w:pPr>
              <w:widowControl w:val="0"/>
              <w:jc w:val="center"/>
              <w:rPr>
                <w:rFonts w:ascii="Sylfaen" w:hAnsi="Sylfaen"/>
                <w:i/>
                <w:iCs/>
                <w:sz w:val="18"/>
                <w:szCs w:val="18"/>
              </w:rPr>
            </w:pPr>
            <w:r w:rsidRPr="00F54ED7">
              <w:rPr>
                <w:rFonts w:ascii="Sylfaen" w:hAnsi="Sylfaen"/>
                <w:i/>
                <w:iCs/>
                <w:sz w:val="18"/>
                <w:szCs w:val="18"/>
              </w:rPr>
              <w:t>ГОСТ 5550-2021, чечевица 1-го или 2-го сорта, сухая, влажность — не более 15 %.</w:t>
            </w:r>
            <w:r w:rsidRPr="00F54ED7">
              <w:rPr>
                <w:rFonts w:ascii="Sylfaen" w:hAnsi="Sylfaen"/>
                <w:i/>
                <w:iCs/>
                <w:sz w:val="18"/>
                <w:szCs w:val="18"/>
              </w:rPr>
              <w:br/>
              <w:t>Остаточный срок годности на момент поставки — не менее 80 %, срок годности — не менее 12 месяцев со дня производства.</w:t>
            </w:r>
            <w:r w:rsidRPr="00F54ED7">
              <w:rPr>
                <w:rFonts w:ascii="Sylfaen" w:hAnsi="Sylfaen"/>
                <w:i/>
                <w:iCs/>
                <w:sz w:val="18"/>
                <w:szCs w:val="18"/>
              </w:rPr>
              <w:br/>
              <w:t>Безопасность — согласно гигиеническим нормативам N 2-III-4.9-01-2010; требования к безопасности, маркировке и упаковке — согласно статье 9 Закона РА «О безопасности пищевых продуктов» и ТР ТС N 021/2011 и 022/2011.</w:t>
            </w:r>
          </w:p>
        </w:tc>
        <w:tc>
          <w:tcPr>
            <w:tcW w:w="1085" w:type="dxa"/>
            <w:vAlign w:val="center"/>
          </w:tcPr>
          <w:p w14:paraId="2D9569AD" w14:textId="02CAFB25" w:rsidR="003B28A9" w:rsidRPr="00F54ED7" w:rsidRDefault="003B28A9" w:rsidP="003B28A9">
            <w:pPr>
              <w:widowControl w:val="0"/>
              <w:jc w:val="center"/>
              <w:rPr>
                <w:rFonts w:ascii="Sylfaen" w:hAnsi="Sylfaen"/>
                <w:i/>
                <w:iCs/>
                <w:sz w:val="18"/>
                <w:szCs w:val="18"/>
              </w:rPr>
            </w:pPr>
            <w:r w:rsidRPr="00F54ED7">
              <w:rPr>
                <w:rFonts w:ascii="Sylfaen" w:hAnsi="Sylfaen" w:cs="Calibri"/>
                <w:i/>
                <w:iCs/>
                <w:color w:val="000000"/>
                <w:sz w:val="18"/>
                <w:szCs w:val="18"/>
              </w:rPr>
              <w:t>кг</w:t>
            </w:r>
          </w:p>
        </w:tc>
        <w:tc>
          <w:tcPr>
            <w:tcW w:w="1559" w:type="dxa"/>
            <w:vAlign w:val="center"/>
          </w:tcPr>
          <w:p w14:paraId="5803EB9C" w14:textId="77777777" w:rsidR="003B28A9" w:rsidRPr="00F54ED7" w:rsidRDefault="003B28A9" w:rsidP="003B28A9">
            <w:pPr>
              <w:widowControl w:val="0"/>
              <w:jc w:val="center"/>
              <w:rPr>
                <w:rFonts w:ascii="Sylfaen" w:hAnsi="Sylfaen"/>
                <w:i/>
                <w:iCs/>
                <w:sz w:val="18"/>
                <w:szCs w:val="18"/>
              </w:rPr>
            </w:pPr>
          </w:p>
        </w:tc>
        <w:tc>
          <w:tcPr>
            <w:tcW w:w="1134" w:type="dxa"/>
            <w:vAlign w:val="center"/>
          </w:tcPr>
          <w:p w14:paraId="2972B0BE" w14:textId="6015E424" w:rsidR="003B28A9" w:rsidRPr="00F54ED7" w:rsidRDefault="003B28A9" w:rsidP="003B28A9">
            <w:pPr>
              <w:widowControl w:val="0"/>
              <w:jc w:val="center"/>
              <w:rPr>
                <w:rFonts w:ascii="Sylfaen" w:hAnsi="Sylfaen" w:cs="Calibri"/>
                <w:i/>
                <w:iCs/>
                <w:color w:val="000000"/>
                <w:sz w:val="18"/>
                <w:szCs w:val="18"/>
              </w:rPr>
            </w:pPr>
          </w:p>
        </w:tc>
        <w:tc>
          <w:tcPr>
            <w:tcW w:w="850" w:type="dxa"/>
            <w:vAlign w:val="center"/>
          </w:tcPr>
          <w:p w14:paraId="2FF3202C" w14:textId="4946F21C" w:rsidR="003B28A9" w:rsidRPr="00F54ED7" w:rsidRDefault="003B28A9" w:rsidP="003B28A9">
            <w:pPr>
              <w:widowControl w:val="0"/>
              <w:jc w:val="center"/>
              <w:rPr>
                <w:rFonts w:ascii="Sylfaen" w:hAnsi="Sylfaen" w:cs="Calibri"/>
                <w:i/>
                <w:iCs/>
                <w:color w:val="000000"/>
                <w:sz w:val="18"/>
                <w:szCs w:val="18"/>
              </w:rPr>
            </w:pPr>
            <w:r w:rsidRPr="00492C7E">
              <w:rPr>
                <w:rFonts w:ascii="Sylfaen" w:hAnsi="Sylfaen" w:cs="Calibri"/>
                <w:i/>
                <w:iCs/>
                <w:color w:val="000000"/>
                <w:sz w:val="20"/>
                <w:szCs w:val="20"/>
              </w:rPr>
              <w:t>313.5</w:t>
            </w:r>
          </w:p>
        </w:tc>
        <w:tc>
          <w:tcPr>
            <w:tcW w:w="709" w:type="dxa"/>
            <w:vAlign w:val="center"/>
          </w:tcPr>
          <w:p w14:paraId="1D2605D6" w14:textId="2A0C9156" w:rsidR="003B28A9" w:rsidRPr="00F54ED7" w:rsidRDefault="003B28A9" w:rsidP="003B28A9">
            <w:pPr>
              <w:widowControl w:val="0"/>
              <w:jc w:val="center"/>
              <w:rPr>
                <w:rFonts w:ascii="Sylfaen" w:hAnsi="Sylfaen"/>
                <w:i/>
                <w:iCs/>
                <w:sz w:val="18"/>
                <w:szCs w:val="18"/>
              </w:rPr>
            </w:pPr>
            <w:r>
              <w:rPr>
                <w:rFonts w:ascii="Sylfaen" w:hAnsi="Sylfaen"/>
                <w:sz w:val="18"/>
                <w:szCs w:val="18"/>
                <w:lang w:val="hy-AM"/>
              </w:rPr>
              <w:t>Город Гюмри, Муш-2 район., 9-я улица., 5 здани</w:t>
            </w:r>
          </w:p>
        </w:tc>
        <w:tc>
          <w:tcPr>
            <w:tcW w:w="1158" w:type="dxa"/>
            <w:vAlign w:val="center"/>
          </w:tcPr>
          <w:p w14:paraId="56BAB204" w14:textId="03DDD9CC" w:rsidR="003B28A9" w:rsidRPr="00F54ED7" w:rsidRDefault="003B28A9" w:rsidP="003B28A9">
            <w:pPr>
              <w:widowControl w:val="0"/>
              <w:jc w:val="center"/>
              <w:rPr>
                <w:rFonts w:ascii="Sylfaen" w:hAnsi="Sylfaen" w:cs="Calibri"/>
                <w:i/>
                <w:iCs/>
                <w:color w:val="000000"/>
                <w:sz w:val="18"/>
                <w:szCs w:val="18"/>
              </w:rPr>
            </w:pPr>
            <w:r w:rsidRPr="00492C7E">
              <w:rPr>
                <w:rFonts w:ascii="Sylfaen" w:hAnsi="Sylfaen" w:cs="Calibri"/>
                <w:i/>
                <w:iCs/>
                <w:color w:val="000000"/>
                <w:sz w:val="20"/>
                <w:szCs w:val="20"/>
              </w:rPr>
              <w:t>313.5</w:t>
            </w:r>
          </w:p>
        </w:tc>
        <w:tc>
          <w:tcPr>
            <w:tcW w:w="947" w:type="dxa"/>
            <w:vAlign w:val="center"/>
          </w:tcPr>
          <w:p w14:paraId="534C2409" w14:textId="659AC761" w:rsidR="003B28A9" w:rsidRPr="003B28A9" w:rsidRDefault="003B28A9" w:rsidP="003B28A9">
            <w:pPr>
              <w:widowControl w:val="0"/>
              <w:jc w:val="center"/>
              <w:rPr>
                <w:rFonts w:ascii="Sylfaen" w:hAnsi="Sylfaen"/>
                <w:i/>
                <w:iCs/>
                <w:sz w:val="20"/>
                <w:szCs w:val="20"/>
              </w:rPr>
            </w:pPr>
            <w:r w:rsidRPr="003B28A9">
              <w:rPr>
                <w:rFonts w:ascii="Sylfaen" w:hAnsi="Sylfaen"/>
                <w:i/>
                <w:sz w:val="20"/>
                <w:szCs w:val="20"/>
              </w:rPr>
              <w:t>Договор вступает в силу с момента его заключения</w:t>
            </w:r>
          </w:p>
        </w:tc>
      </w:tr>
      <w:tr w:rsidR="003B28A9" w:rsidRPr="00D107AB" w14:paraId="0F762C79" w14:textId="77777777" w:rsidTr="003B28A9">
        <w:trPr>
          <w:trHeight w:val="246"/>
          <w:jc w:val="center"/>
        </w:trPr>
        <w:tc>
          <w:tcPr>
            <w:tcW w:w="1242" w:type="dxa"/>
            <w:vAlign w:val="center"/>
          </w:tcPr>
          <w:p w14:paraId="3075C11A" w14:textId="353008C9" w:rsidR="003B28A9" w:rsidRPr="00F54ED7" w:rsidRDefault="003B28A9" w:rsidP="003B28A9">
            <w:pPr>
              <w:widowControl w:val="0"/>
              <w:jc w:val="center"/>
              <w:rPr>
                <w:rFonts w:ascii="Sylfaen" w:hAnsi="Sylfaen"/>
                <w:i/>
                <w:iCs/>
                <w:sz w:val="18"/>
                <w:szCs w:val="18"/>
                <w:lang w:val="hy-AM"/>
              </w:rPr>
            </w:pPr>
            <w:r w:rsidRPr="00492C7E">
              <w:rPr>
                <w:rFonts w:ascii="Sylfaen" w:hAnsi="Sylfaen" w:cs="Calibri"/>
                <w:i/>
                <w:iCs/>
                <w:color w:val="000000"/>
                <w:sz w:val="20"/>
                <w:szCs w:val="20"/>
              </w:rPr>
              <w:t>17</w:t>
            </w:r>
          </w:p>
        </w:tc>
        <w:tc>
          <w:tcPr>
            <w:tcW w:w="2715" w:type="dxa"/>
            <w:vAlign w:val="center"/>
          </w:tcPr>
          <w:p w14:paraId="307DE02F" w14:textId="0A3E14D9" w:rsidR="003B28A9" w:rsidRPr="00F54ED7" w:rsidRDefault="003B28A9" w:rsidP="003B28A9">
            <w:pPr>
              <w:widowControl w:val="0"/>
              <w:jc w:val="center"/>
              <w:rPr>
                <w:rFonts w:ascii="Sylfaen" w:hAnsi="Sylfaen" w:cs="Calibri"/>
                <w:i/>
                <w:iCs/>
                <w:sz w:val="18"/>
                <w:szCs w:val="18"/>
              </w:rPr>
            </w:pPr>
            <w:r w:rsidRPr="00492C7E">
              <w:rPr>
                <w:rFonts w:ascii="Sylfaen" w:hAnsi="Sylfaen" w:cs="Calibri"/>
                <w:i/>
                <w:iCs/>
                <w:color w:val="000000"/>
                <w:sz w:val="20"/>
                <w:szCs w:val="20"/>
              </w:rPr>
              <w:t>15851100</w:t>
            </w:r>
          </w:p>
        </w:tc>
        <w:tc>
          <w:tcPr>
            <w:tcW w:w="1559" w:type="dxa"/>
            <w:vAlign w:val="center"/>
          </w:tcPr>
          <w:p w14:paraId="680E2777" w14:textId="218CEC19" w:rsidR="003B28A9" w:rsidRPr="00274F24" w:rsidRDefault="003B28A9" w:rsidP="003B28A9">
            <w:pPr>
              <w:widowControl w:val="0"/>
              <w:jc w:val="center"/>
              <w:rPr>
                <w:rFonts w:ascii="Sylfaen" w:hAnsi="Sylfaen"/>
                <w:i/>
                <w:iCs/>
                <w:sz w:val="20"/>
                <w:szCs w:val="20"/>
              </w:rPr>
            </w:pPr>
            <w:r w:rsidRPr="00274F24">
              <w:rPr>
                <w:rFonts w:ascii="Sylfaen" w:hAnsi="Sylfaen" w:cs="Cambria"/>
                <w:i/>
                <w:sz w:val="20"/>
                <w:szCs w:val="20"/>
              </w:rPr>
              <w:t>Макароны</w:t>
            </w:r>
          </w:p>
        </w:tc>
        <w:tc>
          <w:tcPr>
            <w:tcW w:w="1045" w:type="dxa"/>
            <w:vAlign w:val="center"/>
          </w:tcPr>
          <w:p w14:paraId="020CE982" w14:textId="77777777" w:rsidR="003B28A9" w:rsidRPr="00F54ED7" w:rsidRDefault="003B28A9" w:rsidP="003B28A9">
            <w:pPr>
              <w:widowControl w:val="0"/>
              <w:jc w:val="center"/>
              <w:rPr>
                <w:rFonts w:ascii="Sylfaen" w:hAnsi="Sylfaen"/>
                <w:i/>
                <w:iCs/>
                <w:sz w:val="18"/>
                <w:szCs w:val="18"/>
              </w:rPr>
            </w:pPr>
          </w:p>
        </w:tc>
        <w:tc>
          <w:tcPr>
            <w:tcW w:w="2347" w:type="dxa"/>
            <w:vAlign w:val="center"/>
          </w:tcPr>
          <w:p w14:paraId="4466DB92" w14:textId="09A09B67" w:rsidR="003B28A9" w:rsidRPr="00F54ED7" w:rsidRDefault="003B28A9" w:rsidP="003B28A9">
            <w:pPr>
              <w:widowControl w:val="0"/>
              <w:jc w:val="center"/>
              <w:rPr>
                <w:rFonts w:ascii="Sylfaen" w:hAnsi="Sylfaen"/>
                <w:i/>
                <w:iCs/>
                <w:sz w:val="18"/>
                <w:szCs w:val="18"/>
              </w:rPr>
            </w:pPr>
            <w:r w:rsidRPr="00F54ED7">
              <w:rPr>
                <w:rFonts w:ascii="Sylfaen" w:hAnsi="Sylfaen"/>
                <w:i/>
                <w:iCs/>
                <w:sz w:val="18"/>
                <w:szCs w:val="18"/>
              </w:rPr>
              <w:t xml:space="preserve">ГОСТ 31743-2017, макаронные изделия из твердых сортов теста, в зависимости от сорта и качества муки: А (из твердой пшеничной муки), Б (из мягкой стекловидной пшеничной </w:t>
            </w:r>
            <w:r w:rsidRPr="00F54ED7">
              <w:rPr>
                <w:rFonts w:ascii="Sylfaen" w:hAnsi="Sylfaen"/>
                <w:i/>
                <w:iCs/>
                <w:sz w:val="18"/>
                <w:szCs w:val="18"/>
              </w:rPr>
              <w:lastRenderedPageBreak/>
              <w:t>муки), с пониженной или без понижения.</w:t>
            </w:r>
            <w:r w:rsidRPr="00F54ED7">
              <w:rPr>
                <w:rFonts w:ascii="Sylfaen" w:hAnsi="Sylfaen"/>
                <w:i/>
                <w:iCs/>
                <w:sz w:val="18"/>
                <w:szCs w:val="18"/>
              </w:rPr>
              <w:br/>
              <w:t>Сухие, влажность — не более 13 %, кислотность — не выше 4 градусов.</w:t>
            </w:r>
            <w:r w:rsidRPr="00F54ED7">
              <w:rPr>
                <w:rFonts w:ascii="Sylfaen" w:hAnsi="Sylfaen"/>
                <w:i/>
                <w:iCs/>
                <w:sz w:val="18"/>
                <w:szCs w:val="18"/>
              </w:rPr>
              <w:br/>
              <w:t>Остаточный срок годности на момент поставки — не менее 90 %, срок годности — не менее 12 месяцев со дня производства.</w:t>
            </w:r>
            <w:r w:rsidRPr="00F54ED7">
              <w:rPr>
                <w:rFonts w:ascii="Sylfaen" w:hAnsi="Sylfaen"/>
                <w:i/>
                <w:iCs/>
                <w:sz w:val="18"/>
                <w:szCs w:val="18"/>
              </w:rPr>
              <w:br/>
              <w:t>Безопасность — согласно гигиеническим нормативам N 2-III-4.9-01-2010; требования к безопасности, маркировке и упаковке — согласно статье 9 Закона РА «О безопасности пищевых продуктов» и ТР ТС N 021/2011 и 022/2011.</w:t>
            </w:r>
          </w:p>
        </w:tc>
        <w:tc>
          <w:tcPr>
            <w:tcW w:w="1085" w:type="dxa"/>
            <w:vAlign w:val="center"/>
          </w:tcPr>
          <w:p w14:paraId="3902447D" w14:textId="7681EFC0" w:rsidR="003B28A9" w:rsidRPr="00F54ED7" w:rsidRDefault="003B28A9" w:rsidP="003B28A9">
            <w:pPr>
              <w:widowControl w:val="0"/>
              <w:jc w:val="center"/>
              <w:rPr>
                <w:rFonts w:ascii="Sylfaen" w:hAnsi="Sylfaen"/>
                <w:i/>
                <w:iCs/>
                <w:sz w:val="18"/>
                <w:szCs w:val="18"/>
              </w:rPr>
            </w:pPr>
            <w:r w:rsidRPr="00F54ED7">
              <w:rPr>
                <w:rFonts w:ascii="Sylfaen" w:hAnsi="Sylfaen" w:cs="Calibri"/>
                <w:i/>
                <w:iCs/>
                <w:color w:val="000000"/>
                <w:sz w:val="18"/>
                <w:szCs w:val="18"/>
              </w:rPr>
              <w:lastRenderedPageBreak/>
              <w:t>кг</w:t>
            </w:r>
          </w:p>
        </w:tc>
        <w:tc>
          <w:tcPr>
            <w:tcW w:w="1559" w:type="dxa"/>
            <w:vAlign w:val="center"/>
          </w:tcPr>
          <w:p w14:paraId="270A2EBA" w14:textId="77777777" w:rsidR="003B28A9" w:rsidRPr="00F54ED7" w:rsidRDefault="003B28A9" w:rsidP="003B28A9">
            <w:pPr>
              <w:widowControl w:val="0"/>
              <w:jc w:val="center"/>
              <w:rPr>
                <w:rFonts w:ascii="Sylfaen" w:hAnsi="Sylfaen"/>
                <w:i/>
                <w:iCs/>
                <w:sz w:val="18"/>
                <w:szCs w:val="18"/>
              </w:rPr>
            </w:pPr>
          </w:p>
        </w:tc>
        <w:tc>
          <w:tcPr>
            <w:tcW w:w="1134" w:type="dxa"/>
            <w:vAlign w:val="center"/>
          </w:tcPr>
          <w:p w14:paraId="4CAF5BB4" w14:textId="42DE2BF1" w:rsidR="003B28A9" w:rsidRPr="00F54ED7" w:rsidRDefault="003B28A9" w:rsidP="003B28A9">
            <w:pPr>
              <w:widowControl w:val="0"/>
              <w:jc w:val="center"/>
              <w:rPr>
                <w:rFonts w:ascii="Sylfaen" w:hAnsi="Sylfaen" w:cs="Calibri"/>
                <w:i/>
                <w:iCs/>
                <w:color w:val="000000"/>
                <w:sz w:val="18"/>
                <w:szCs w:val="18"/>
              </w:rPr>
            </w:pPr>
          </w:p>
        </w:tc>
        <w:tc>
          <w:tcPr>
            <w:tcW w:w="850" w:type="dxa"/>
            <w:vAlign w:val="center"/>
          </w:tcPr>
          <w:p w14:paraId="7E5DE2D3" w14:textId="6D597A4C" w:rsidR="003B28A9" w:rsidRPr="00F54ED7" w:rsidRDefault="003B28A9" w:rsidP="003B28A9">
            <w:pPr>
              <w:widowControl w:val="0"/>
              <w:jc w:val="center"/>
              <w:rPr>
                <w:rFonts w:ascii="Sylfaen" w:hAnsi="Sylfaen" w:cs="Calibri"/>
                <w:i/>
                <w:iCs/>
                <w:color w:val="000000"/>
                <w:sz w:val="18"/>
                <w:szCs w:val="18"/>
              </w:rPr>
            </w:pPr>
            <w:r w:rsidRPr="00492C7E">
              <w:rPr>
                <w:rFonts w:ascii="Sylfaen" w:hAnsi="Sylfaen" w:cs="Calibri"/>
                <w:i/>
                <w:iCs/>
                <w:color w:val="000000"/>
                <w:sz w:val="20"/>
                <w:szCs w:val="20"/>
              </w:rPr>
              <w:t>522.5</w:t>
            </w:r>
          </w:p>
        </w:tc>
        <w:tc>
          <w:tcPr>
            <w:tcW w:w="709" w:type="dxa"/>
            <w:vAlign w:val="center"/>
          </w:tcPr>
          <w:p w14:paraId="72D3C211" w14:textId="3BBF2334" w:rsidR="003B28A9" w:rsidRPr="00F54ED7" w:rsidRDefault="003B28A9" w:rsidP="003B28A9">
            <w:pPr>
              <w:widowControl w:val="0"/>
              <w:jc w:val="center"/>
              <w:rPr>
                <w:rFonts w:ascii="Sylfaen" w:hAnsi="Sylfaen"/>
                <w:i/>
                <w:iCs/>
                <w:sz w:val="18"/>
                <w:szCs w:val="18"/>
              </w:rPr>
            </w:pPr>
            <w:r>
              <w:rPr>
                <w:rFonts w:ascii="Sylfaen" w:hAnsi="Sylfaen"/>
                <w:sz w:val="18"/>
                <w:szCs w:val="18"/>
                <w:lang w:val="hy-AM"/>
              </w:rPr>
              <w:t>Город Гюмри, Муш-2 район., 9-я улица</w:t>
            </w:r>
            <w:r>
              <w:rPr>
                <w:rFonts w:ascii="Sylfaen" w:hAnsi="Sylfaen"/>
                <w:sz w:val="18"/>
                <w:szCs w:val="18"/>
                <w:lang w:val="hy-AM"/>
              </w:rPr>
              <w:lastRenderedPageBreak/>
              <w:t>., 5 здани</w:t>
            </w:r>
          </w:p>
        </w:tc>
        <w:tc>
          <w:tcPr>
            <w:tcW w:w="1158" w:type="dxa"/>
            <w:vAlign w:val="center"/>
          </w:tcPr>
          <w:p w14:paraId="40C90B79" w14:textId="1C89C02E" w:rsidR="003B28A9" w:rsidRPr="00F54ED7" w:rsidRDefault="003B28A9" w:rsidP="003B28A9">
            <w:pPr>
              <w:widowControl w:val="0"/>
              <w:jc w:val="center"/>
              <w:rPr>
                <w:rFonts w:ascii="Sylfaen" w:hAnsi="Sylfaen" w:cs="Calibri"/>
                <w:i/>
                <w:iCs/>
                <w:color w:val="000000"/>
                <w:sz w:val="18"/>
                <w:szCs w:val="18"/>
              </w:rPr>
            </w:pPr>
            <w:r w:rsidRPr="00492C7E">
              <w:rPr>
                <w:rFonts w:ascii="Sylfaen" w:hAnsi="Sylfaen" w:cs="Calibri"/>
                <w:i/>
                <w:iCs/>
                <w:color w:val="000000"/>
                <w:sz w:val="20"/>
                <w:szCs w:val="20"/>
              </w:rPr>
              <w:lastRenderedPageBreak/>
              <w:t>522.5</w:t>
            </w:r>
          </w:p>
        </w:tc>
        <w:tc>
          <w:tcPr>
            <w:tcW w:w="947" w:type="dxa"/>
            <w:vAlign w:val="center"/>
          </w:tcPr>
          <w:p w14:paraId="7BCA0030" w14:textId="0E280D43" w:rsidR="003B28A9" w:rsidRPr="003B28A9" w:rsidRDefault="003B28A9" w:rsidP="003B28A9">
            <w:pPr>
              <w:widowControl w:val="0"/>
              <w:jc w:val="center"/>
              <w:rPr>
                <w:rFonts w:ascii="Sylfaen" w:hAnsi="Sylfaen"/>
                <w:i/>
                <w:iCs/>
                <w:sz w:val="20"/>
                <w:szCs w:val="20"/>
              </w:rPr>
            </w:pPr>
            <w:r w:rsidRPr="003B28A9">
              <w:rPr>
                <w:rFonts w:ascii="Sylfaen" w:hAnsi="Sylfaen"/>
                <w:i/>
                <w:sz w:val="20"/>
                <w:szCs w:val="20"/>
              </w:rPr>
              <w:t>Договор вступает в силу с момента его заключе</w:t>
            </w:r>
            <w:r w:rsidRPr="003B28A9">
              <w:rPr>
                <w:rFonts w:ascii="Sylfaen" w:hAnsi="Sylfaen"/>
                <w:i/>
                <w:sz w:val="20"/>
                <w:szCs w:val="20"/>
              </w:rPr>
              <w:lastRenderedPageBreak/>
              <w:t>ния</w:t>
            </w:r>
          </w:p>
        </w:tc>
      </w:tr>
      <w:tr w:rsidR="003B28A9" w:rsidRPr="00D107AB" w14:paraId="3A668250" w14:textId="77777777" w:rsidTr="003B28A9">
        <w:trPr>
          <w:trHeight w:val="246"/>
          <w:jc w:val="center"/>
        </w:trPr>
        <w:tc>
          <w:tcPr>
            <w:tcW w:w="1242" w:type="dxa"/>
            <w:vAlign w:val="center"/>
          </w:tcPr>
          <w:p w14:paraId="2BAE4B22" w14:textId="59DDF3D1" w:rsidR="003B28A9" w:rsidRPr="00F54ED7" w:rsidRDefault="003B28A9" w:rsidP="003B28A9">
            <w:pPr>
              <w:widowControl w:val="0"/>
              <w:jc w:val="center"/>
              <w:rPr>
                <w:rFonts w:ascii="Sylfaen" w:hAnsi="Sylfaen" w:cs="Calibri"/>
                <w:i/>
                <w:sz w:val="18"/>
                <w:szCs w:val="18"/>
              </w:rPr>
            </w:pPr>
            <w:r w:rsidRPr="00492C7E">
              <w:rPr>
                <w:rFonts w:ascii="Sylfaen" w:hAnsi="Sylfaen" w:cs="Calibri"/>
                <w:i/>
                <w:iCs/>
                <w:color w:val="000000"/>
                <w:sz w:val="20"/>
                <w:szCs w:val="20"/>
              </w:rPr>
              <w:lastRenderedPageBreak/>
              <w:t>18</w:t>
            </w:r>
          </w:p>
        </w:tc>
        <w:tc>
          <w:tcPr>
            <w:tcW w:w="2715" w:type="dxa"/>
            <w:vAlign w:val="center"/>
          </w:tcPr>
          <w:p w14:paraId="5885249A" w14:textId="40E69F03" w:rsidR="003B28A9" w:rsidRPr="00F54ED7" w:rsidRDefault="003B28A9" w:rsidP="003B28A9">
            <w:pPr>
              <w:widowControl w:val="0"/>
              <w:jc w:val="center"/>
              <w:rPr>
                <w:rFonts w:ascii="Sylfaen" w:hAnsi="Sylfaen" w:cs="Calibri"/>
                <w:i/>
                <w:sz w:val="18"/>
                <w:szCs w:val="18"/>
              </w:rPr>
            </w:pPr>
            <w:r w:rsidRPr="00492C7E">
              <w:rPr>
                <w:rFonts w:ascii="Sylfaen" w:hAnsi="Sylfaen" w:cs="Calibri"/>
                <w:i/>
                <w:iCs/>
                <w:color w:val="000000"/>
                <w:sz w:val="20"/>
                <w:szCs w:val="20"/>
              </w:rPr>
              <w:t>15872400</w:t>
            </w:r>
          </w:p>
        </w:tc>
        <w:tc>
          <w:tcPr>
            <w:tcW w:w="1559" w:type="dxa"/>
            <w:vAlign w:val="center"/>
          </w:tcPr>
          <w:p w14:paraId="06DA0C34" w14:textId="57C92B88" w:rsidR="003B28A9" w:rsidRPr="00274F24" w:rsidRDefault="003B28A9" w:rsidP="003B28A9">
            <w:pPr>
              <w:widowControl w:val="0"/>
              <w:jc w:val="center"/>
              <w:rPr>
                <w:rFonts w:ascii="Sylfaen" w:hAnsi="Sylfaen" w:cs="Calibri"/>
                <w:i/>
                <w:iCs/>
                <w:color w:val="000000"/>
                <w:sz w:val="20"/>
                <w:szCs w:val="20"/>
              </w:rPr>
            </w:pPr>
            <w:r w:rsidRPr="00274F24">
              <w:rPr>
                <w:rFonts w:ascii="Sylfaen" w:hAnsi="Sylfaen" w:cs="Cambria"/>
                <w:i/>
                <w:sz w:val="20"/>
                <w:szCs w:val="20"/>
              </w:rPr>
              <w:t>Соль</w:t>
            </w:r>
            <w:r w:rsidRPr="00274F24">
              <w:rPr>
                <w:rFonts w:ascii="Sylfaen" w:hAnsi="Sylfaen"/>
                <w:i/>
                <w:sz w:val="20"/>
                <w:szCs w:val="20"/>
              </w:rPr>
              <w:t xml:space="preserve"> </w:t>
            </w:r>
            <w:r w:rsidRPr="00274F24">
              <w:rPr>
                <w:rFonts w:ascii="Sylfaen" w:hAnsi="Sylfaen" w:cs="Cambria"/>
                <w:i/>
                <w:sz w:val="20"/>
                <w:szCs w:val="20"/>
              </w:rPr>
              <w:t>для</w:t>
            </w:r>
            <w:r w:rsidRPr="00274F24">
              <w:rPr>
                <w:rFonts w:ascii="Sylfaen" w:hAnsi="Sylfaen"/>
                <w:i/>
                <w:sz w:val="20"/>
                <w:szCs w:val="20"/>
              </w:rPr>
              <w:t xml:space="preserve"> </w:t>
            </w:r>
            <w:r w:rsidRPr="00274F24">
              <w:rPr>
                <w:rFonts w:ascii="Sylfaen" w:hAnsi="Sylfaen" w:cs="Cambria"/>
                <w:i/>
                <w:sz w:val="20"/>
                <w:szCs w:val="20"/>
              </w:rPr>
              <w:t>еды</w:t>
            </w:r>
          </w:p>
        </w:tc>
        <w:tc>
          <w:tcPr>
            <w:tcW w:w="1045" w:type="dxa"/>
            <w:vAlign w:val="center"/>
          </w:tcPr>
          <w:p w14:paraId="7612DBB6" w14:textId="77777777" w:rsidR="003B28A9" w:rsidRPr="00F54ED7" w:rsidRDefault="003B28A9" w:rsidP="003B28A9">
            <w:pPr>
              <w:widowControl w:val="0"/>
              <w:jc w:val="center"/>
              <w:rPr>
                <w:rFonts w:ascii="Sylfaen" w:hAnsi="Sylfaen"/>
                <w:i/>
                <w:iCs/>
                <w:sz w:val="18"/>
                <w:szCs w:val="18"/>
              </w:rPr>
            </w:pPr>
          </w:p>
        </w:tc>
        <w:tc>
          <w:tcPr>
            <w:tcW w:w="2347" w:type="dxa"/>
            <w:vAlign w:val="center"/>
          </w:tcPr>
          <w:p w14:paraId="4C83D77E" w14:textId="66637308" w:rsidR="003B28A9" w:rsidRPr="00F54ED7" w:rsidRDefault="003B28A9" w:rsidP="003B28A9">
            <w:pPr>
              <w:widowControl w:val="0"/>
              <w:jc w:val="center"/>
              <w:rPr>
                <w:rFonts w:ascii="Sylfaen" w:hAnsi="Sylfaen"/>
                <w:i/>
                <w:iCs/>
                <w:sz w:val="18"/>
                <w:szCs w:val="18"/>
              </w:rPr>
            </w:pPr>
            <w:r w:rsidRPr="00F54ED7">
              <w:rPr>
                <w:rFonts w:ascii="Sylfaen" w:hAnsi="Sylfaen"/>
                <w:i/>
                <w:iCs/>
                <w:sz w:val="18"/>
                <w:szCs w:val="18"/>
              </w:rPr>
              <w:t>Поваренная соль высшего сорта, йодированная, ՀՍՏ 239-2005, белое кристаллическое гранулированное вещество, присутствие посторонних механических примесей не допускается, массовая доля влаги — не более 0,1 % для соли экстра и не более 0,7 % для соли высшего сорта.</w:t>
            </w:r>
            <w:r w:rsidRPr="00F54ED7">
              <w:rPr>
                <w:rFonts w:ascii="Sylfaen" w:hAnsi="Sylfaen"/>
                <w:i/>
                <w:iCs/>
                <w:sz w:val="18"/>
                <w:szCs w:val="18"/>
              </w:rPr>
              <w:br/>
              <w:t>Упаковка — заводская, вес — 1 кг.</w:t>
            </w:r>
            <w:r w:rsidRPr="00F54ED7">
              <w:rPr>
                <w:rFonts w:ascii="Sylfaen" w:hAnsi="Sylfaen"/>
                <w:i/>
                <w:iCs/>
                <w:sz w:val="18"/>
                <w:szCs w:val="18"/>
              </w:rPr>
              <w:br/>
              <w:t xml:space="preserve">Срок годности — не менее 12 месяцев со дня </w:t>
            </w:r>
            <w:r w:rsidRPr="00F54ED7">
              <w:rPr>
                <w:rFonts w:ascii="Sylfaen" w:hAnsi="Sylfaen"/>
                <w:i/>
                <w:iCs/>
                <w:sz w:val="18"/>
                <w:szCs w:val="18"/>
              </w:rPr>
              <w:lastRenderedPageBreak/>
              <w:t>производства.</w:t>
            </w:r>
            <w:r w:rsidRPr="00F54ED7">
              <w:rPr>
                <w:rFonts w:ascii="Sylfaen" w:hAnsi="Sylfaen"/>
                <w:i/>
                <w:iCs/>
                <w:sz w:val="18"/>
                <w:szCs w:val="18"/>
              </w:rPr>
              <w:br/>
              <w:t>Безопасность — согласно гигиеническим нормативам N 2-III-4.9-01-2010; требования к безопасности, маркировке и упаковке — согласно статье 9 Закона РА «О безопасности пищевых продуктов».</w:t>
            </w:r>
          </w:p>
        </w:tc>
        <w:tc>
          <w:tcPr>
            <w:tcW w:w="1085" w:type="dxa"/>
            <w:vAlign w:val="center"/>
          </w:tcPr>
          <w:p w14:paraId="78EED8B5" w14:textId="71D797FA" w:rsidR="003B28A9" w:rsidRPr="00F54ED7" w:rsidRDefault="003B28A9" w:rsidP="003B28A9">
            <w:pPr>
              <w:widowControl w:val="0"/>
              <w:jc w:val="center"/>
              <w:rPr>
                <w:rFonts w:ascii="Sylfaen" w:hAnsi="Sylfaen" w:cs="Calibri"/>
                <w:i/>
                <w:iCs/>
                <w:color w:val="000000"/>
                <w:sz w:val="18"/>
                <w:szCs w:val="18"/>
              </w:rPr>
            </w:pPr>
            <w:r w:rsidRPr="00F54ED7">
              <w:rPr>
                <w:rFonts w:ascii="Sylfaen" w:hAnsi="Sylfaen" w:cs="Calibri"/>
                <w:i/>
                <w:iCs/>
                <w:color w:val="000000"/>
                <w:sz w:val="18"/>
                <w:szCs w:val="18"/>
              </w:rPr>
              <w:lastRenderedPageBreak/>
              <w:t>кг</w:t>
            </w:r>
          </w:p>
        </w:tc>
        <w:tc>
          <w:tcPr>
            <w:tcW w:w="1559" w:type="dxa"/>
            <w:vAlign w:val="center"/>
          </w:tcPr>
          <w:p w14:paraId="7DFC9315" w14:textId="77777777" w:rsidR="003B28A9" w:rsidRPr="00F54ED7" w:rsidRDefault="003B28A9" w:rsidP="003B28A9">
            <w:pPr>
              <w:widowControl w:val="0"/>
              <w:jc w:val="center"/>
              <w:rPr>
                <w:rFonts w:ascii="Sylfaen" w:hAnsi="Sylfaen"/>
                <w:i/>
                <w:iCs/>
                <w:sz w:val="18"/>
                <w:szCs w:val="18"/>
              </w:rPr>
            </w:pPr>
          </w:p>
        </w:tc>
        <w:tc>
          <w:tcPr>
            <w:tcW w:w="1134" w:type="dxa"/>
            <w:vAlign w:val="center"/>
          </w:tcPr>
          <w:p w14:paraId="5DA38C3B" w14:textId="77777777" w:rsidR="003B28A9" w:rsidRPr="00F54ED7" w:rsidRDefault="003B28A9" w:rsidP="003B28A9">
            <w:pPr>
              <w:widowControl w:val="0"/>
              <w:jc w:val="center"/>
              <w:rPr>
                <w:rFonts w:ascii="Sylfaen" w:hAnsi="Sylfaen" w:cs="Calibri"/>
                <w:i/>
                <w:iCs/>
                <w:color w:val="000000"/>
                <w:sz w:val="18"/>
                <w:szCs w:val="18"/>
              </w:rPr>
            </w:pPr>
          </w:p>
        </w:tc>
        <w:tc>
          <w:tcPr>
            <w:tcW w:w="850" w:type="dxa"/>
            <w:vAlign w:val="center"/>
          </w:tcPr>
          <w:p w14:paraId="66479A29" w14:textId="7F665CD4" w:rsidR="003B28A9" w:rsidRPr="00F54ED7" w:rsidRDefault="003B28A9" w:rsidP="003B28A9">
            <w:pPr>
              <w:widowControl w:val="0"/>
              <w:jc w:val="center"/>
              <w:rPr>
                <w:rFonts w:ascii="Sylfaen" w:hAnsi="Sylfaen" w:cs="Calibri"/>
                <w:i/>
                <w:iCs/>
                <w:sz w:val="18"/>
                <w:szCs w:val="18"/>
              </w:rPr>
            </w:pPr>
            <w:r w:rsidRPr="00492C7E">
              <w:rPr>
                <w:rFonts w:ascii="Sylfaen" w:hAnsi="Sylfaen" w:cs="Calibri"/>
                <w:i/>
                <w:iCs/>
                <w:color w:val="000000"/>
                <w:sz w:val="20"/>
                <w:szCs w:val="20"/>
              </w:rPr>
              <w:t>81.0</w:t>
            </w:r>
          </w:p>
        </w:tc>
        <w:tc>
          <w:tcPr>
            <w:tcW w:w="709" w:type="dxa"/>
            <w:vAlign w:val="center"/>
          </w:tcPr>
          <w:p w14:paraId="63F1F1DB" w14:textId="23B93451" w:rsidR="003B28A9" w:rsidRPr="00F54ED7" w:rsidRDefault="003B28A9" w:rsidP="003B28A9">
            <w:pPr>
              <w:widowControl w:val="0"/>
              <w:jc w:val="center"/>
              <w:rPr>
                <w:rFonts w:ascii="Sylfaen" w:hAnsi="Sylfaen" w:cs="Sylfaen"/>
                <w:i/>
                <w:iCs/>
                <w:sz w:val="18"/>
                <w:szCs w:val="18"/>
                <w:lang w:val="hy-AM"/>
              </w:rPr>
            </w:pPr>
            <w:r>
              <w:rPr>
                <w:rFonts w:ascii="Sylfaen" w:hAnsi="Sylfaen"/>
                <w:sz w:val="18"/>
                <w:szCs w:val="18"/>
                <w:lang w:val="hy-AM"/>
              </w:rPr>
              <w:t>Город Гюмри, Муш-2 район., 9-я улица., 5 здани</w:t>
            </w:r>
          </w:p>
        </w:tc>
        <w:tc>
          <w:tcPr>
            <w:tcW w:w="1158" w:type="dxa"/>
            <w:vAlign w:val="center"/>
          </w:tcPr>
          <w:p w14:paraId="53D84C07" w14:textId="360E6B13" w:rsidR="003B28A9" w:rsidRPr="00F54ED7" w:rsidRDefault="003B28A9" w:rsidP="003B28A9">
            <w:pPr>
              <w:widowControl w:val="0"/>
              <w:jc w:val="center"/>
              <w:rPr>
                <w:rFonts w:ascii="Sylfaen" w:hAnsi="Sylfaen" w:cs="Calibri"/>
                <w:i/>
                <w:iCs/>
                <w:sz w:val="18"/>
                <w:szCs w:val="18"/>
              </w:rPr>
            </w:pPr>
            <w:r w:rsidRPr="00492C7E">
              <w:rPr>
                <w:rFonts w:ascii="Sylfaen" w:hAnsi="Sylfaen" w:cs="Calibri"/>
                <w:i/>
                <w:iCs/>
                <w:color w:val="000000"/>
                <w:sz w:val="20"/>
                <w:szCs w:val="20"/>
              </w:rPr>
              <w:t>81.0</w:t>
            </w:r>
          </w:p>
        </w:tc>
        <w:tc>
          <w:tcPr>
            <w:tcW w:w="947" w:type="dxa"/>
            <w:vAlign w:val="center"/>
          </w:tcPr>
          <w:p w14:paraId="2BE990D8" w14:textId="34FAFC6D" w:rsidR="003B28A9" w:rsidRPr="003B28A9" w:rsidRDefault="003B28A9" w:rsidP="003B28A9">
            <w:pPr>
              <w:widowControl w:val="0"/>
              <w:jc w:val="center"/>
              <w:rPr>
                <w:rFonts w:ascii="Sylfaen" w:hAnsi="Sylfaen"/>
                <w:i/>
                <w:iCs/>
                <w:sz w:val="20"/>
                <w:szCs w:val="20"/>
              </w:rPr>
            </w:pPr>
            <w:r w:rsidRPr="003B28A9">
              <w:rPr>
                <w:rFonts w:ascii="Sylfaen" w:hAnsi="Sylfaen"/>
                <w:i/>
                <w:sz w:val="20"/>
                <w:szCs w:val="20"/>
              </w:rPr>
              <w:t>Договор вступает в силу с момента его заключения</w:t>
            </w:r>
          </w:p>
        </w:tc>
      </w:tr>
    </w:tbl>
    <w:p w14:paraId="7EFAFBF0" w14:textId="77777777" w:rsidR="00D75FC7" w:rsidRPr="00D107AB" w:rsidRDefault="00D75FC7" w:rsidP="00D75FC7">
      <w:pPr>
        <w:widowControl w:val="0"/>
        <w:numPr>
          <w:ilvl w:val="0"/>
          <w:numId w:val="37"/>
        </w:numPr>
        <w:rPr>
          <w:rFonts w:ascii="Sylfaen" w:hAnsi="Sylfaen"/>
          <w:i/>
          <w:iCs/>
          <w:sz w:val="20"/>
          <w:szCs w:val="20"/>
        </w:rPr>
      </w:pPr>
      <w:r w:rsidRPr="00D107AB">
        <w:rPr>
          <w:rFonts w:ascii="Sylfaen" w:hAnsi="Sylfaen"/>
          <w:i/>
          <w:iCs/>
          <w:sz w:val="20"/>
          <w:szCs w:val="20"/>
        </w:rPr>
        <w:t>Заказчик направляет заказ заранее — за одну неделю до поставки, а поставщик обязуется доставить товары в указанный заказчиком день и время собственными ресурсами, в требуемых количествах.</w:t>
      </w:r>
    </w:p>
    <w:p w14:paraId="7DA00F9C" w14:textId="77777777" w:rsidR="00D75FC7" w:rsidRPr="00D107AB" w:rsidRDefault="00D75FC7" w:rsidP="00D75FC7">
      <w:pPr>
        <w:widowControl w:val="0"/>
        <w:numPr>
          <w:ilvl w:val="0"/>
          <w:numId w:val="37"/>
        </w:numPr>
        <w:rPr>
          <w:rFonts w:ascii="Sylfaen" w:hAnsi="Sylfaen"/>
          <w:i/>
          <w:iCs/>
          <w:sz w:val="20"/>
          <w:szCs w:val="20"/>
        </w:rPr>
      </w:pPr>
      <w:r w:rsidRPr="00D107AB">
        <w:rPr>
          <w:rFonts w:ascii="Sylfaen" w:hAnsi="Sylfaen"/>
          <w:i/>
          <w:iCs/>
          <w:sz w:val="20"/>
          <w:szCs w:val="20"/>
        </w:rPr>
        <w:t>Поставка хлеба осуществляется в каждый рабочий день до начала учебного процесса; транспортировка проводится с использованием транспортных средств, имеющих соответствующее разрешение от Службы безопасности пищевых продуктов РА (САПС), при этом предоставляются соответствующие разрешительные документы и сертификаты.</w:t>
      </w:r>
    </w:p>
    <w:p w14:paraId="0083C365" w14:textId="77777777" w:rsidR="00D75FC7" w:rsidRPr="00D107AB" w:rsidRDefault="00D75FC7" w:rsidP="00D75FC7">
      <w:pPr>
        <w:widowControl w:val="0"/>
        <w:numPr>
          <w:ilvl w:val="0"/>
          <w:numId w:val="37"/>
        </w:numPr>
        <w:rPr>
          <w:rFonts w:ascii="Sylfaen" w:hAnsi="Sylfaen"/>
          <w:i/>
          <w:iCs/>
          <w:sz w:val="20"/>
          <w:szCs w:val="20"/>
        </w:rPr>
      </w:pPr>
      <w:r w:rsidRPr="00D107AB">
        <w:rPr>
          <w:rFonts w:ascii="Sylfaen" w:hAnsi="Sylfaen"/>
          <w:i/>
          <w:iCs/>
          <w:sz w:val="20"/>
          <w:szCs w:val="20"/>
        </w:rPr>
        <w:t>Поставщик обязуется осуществить поставку товаров в установленные сроки, вопросы, связанные с нарушениями, регулируются соответствующими пунктами договора. Поставка продукции должна сопровождаться актом приёмки-передачи, соответствующими протоколами, наличием электронных счетов-фактур, оплата производится безналичным способом через банковский счёт.</w:t>
      </w:r>
    </w:p>
    <w:p w14:paraId="59EBA692" w14:textId="77777777" w:rsidR="00D75FC7" w:rsidRPr="00D107AB" w:rsidRDefault="00D75FC7" w:rsidP="00D75FC7">
      <w:pPr>
        <w:widowControl w:val="0"/>
        <w:rPr>
          <w:rFonts w:ascii="Sylfaen" w:hAnsi="Sylfaen"/>
          <w:i/>
          <w:iCs/>
          <w:sz w:val="20"/>
          <w:szCs w:val="20"/>
        </w:rPr>
      </w:pPr>
      <w:r w:rsidRPr="00D107AB">
        <w:rPr>
          <w:rFonts w:ascii="Sylfaen" w:hAnsi="Sylfaen"/>
          <w:b/>
          <w:bCs/>
          <w:i/>
          <w:iCs/>
          <w:sz w:val="20"/>
          <w:szCs w:val="20"/>
        </w:rPr>
        <w:t>Безопасность, упаковка и маркировка:</w:t>
      </w:r>
      <w:r w:rsidRPr="00D107AB">
        <w:rPr>
          <w:rFonts w:ascii="Sylfaen" w:hAnsi="Sylfaen"/>
          <w:i/>
          <w:iCs/>
          <w:sz w:val="20"/>
          <w:szCs w:val="20"/>
        </w:rPr>
        <w:br/>
        <w:t>· Соответствие техническому регламенту Таможенного союза от 9 декабря 2011 г. № 880 «О безопасности пищевых продуктов» (ТР ТС 021/2011)</w:t>
      </w:r>
      <w:r w:rsidRPr="00D107AB">
        <w:rPr>
          <w:rFonts w:ascii="Sylfaen" w:hAnsi="Sylfaen"/>
          <w:i/>
          <w:iCs/>
          <w:sz w:val="20"/>
          <w:szCs w:val="20"/>
        </w:rPr>
        <w:br/>
        <w:t>· Соответствие техническому регламенту Таможенного союза от 9 декабря 2011 г. № 881 «О пищевых продуктах в части их маркировки» (ТР ТС 022/2011)</w:t>
      </w:r>
      <w:r w:rsidRPr="00D107AB">
        <w:rPr>
          <w:rFonts w:ascii="Sylfaen" w:hAnsi="Sylfaen"/>
          <w:i/>
          <w:iCs/>
          <w:sz w:val="20"/>
          <w:szCs w:val="20"/>
        </w:rPr>
        <w:br/>
        <w:t>· Соответствие техническому регламенту Таможенного союза от 16 августа 2011 г. № 769 «О безопасности упаковки» (ТР ТС 005/2011)</w:t>
      </w:r>
      <w:r w:rsidRPr="00D107AB">
        <w:rPr>
          <w:rFonts w:ascii="Sylfaen" w:hAnsi="Sylfaen"/>
          <w:i/>
          <w:iCs/>
          <w:sz w:val="20"/>
          <w:szCs w:val="20"/>
        </w:rPr>
        <w:br/>
        <w:t>· Соответствие статье 9 Закона Республики Армения «О безопасности пищевых продуктов»</w:t>
      </w:r>
    </w:p>
    <w:p w14:paraId="406227AD" w14:textId="77777777" w:rsidR="00D75FC7" w:rsidRPr="00D107AB" w:rsidRDefault="00D75FC7" w:rsidP="00D75FC7">
      <w:pPr>
        <w:widowControl w:val="0"/>
        <w:rPr>
          <w:rFonts w:ascii="Sylfaen" w:hAnsi="Sylfaen"/>
          <w:i/>
          <w:iCs/>
          <w:sz w:val="20"/>
          <w:szCs w:val="20"/>
        </w:rPr>
      </w:pPr>
      <w:r w:rsidRPr="00D107AB">
        <w:rPr>
          <w:rFonts w:ascii="Sylfaen" w:hAnsi="Sylfaen"/>
          <w:b/>
          <w:bCs/>
          <w:i/>
          <w:iCs/>
          <w:sz w:val="20"/>
          <w:szCs w:val="20"/>
        </w:rPr>
        <w:t>Обязательные требования к поставке:</w:t>
      </w:r>
      <w:r w:rsidRPr="00D107AB">
        <w:rPr>
          <w:rFonts w:ascii="Sylfaen" w:hAnsi="Sylfaen"/>
          <w:i/>
          <w:iCs/>
          <w:sz w:val="20"/>
          <w:szCs w:val="20"/>
        </w:rPr>
        <w:br/>
        <w:t>· Поставка осуществляется на основе фактического посещения учащихся, согласно потребностям, представленным заказчиком.</w:t>
      </w:r>
      <w:r w:rsidRPr="00D107AB">
        <w:rPr>
          <w:rFonts w:ascii="Sylfaen" w:hAnsi="Sylfaen"/>
          <w:i/>
          <w:iCs/>
          <w:sz w:val="20"/>
          <w:szCs w:val="20"/>
        </w:rPr>
        <w:br/>
        <w:t>· Поставка заказанных товарных групп производится в рабочие дни в период с 9:00 до 16:00 часов.</w:t>
      </w:r>
    </w:p>
    <w:p w14:paraId="1098E7B9" w14:textId="77777777" w:rsidR="00D75FC7" w:rsidRPr="00D107AB" w:rsidRDefault="00D75FC7" w:rsidP="00D75FC7">
      <w:pPr>
        <w:widowControl w:val="0"/>
        <w:numPr>
          <w:ilvl w:val="0"/>
          <w:numId w:val="38"/>
        </w:numPr>
        <w:rPr>
          <w:rFonts w:ascii="Sylfaen" w:hAnsi="Sylfaen"/>
          <w:i/>
          <w:iCs/>
          <w:sz w:val="20"/>
          <w:szCs w:val="20"/>
        </w:rPr>
      </w:pPr>
      <w:r w:rsidRPr="00D107AB">
        <w:rPr>
          <w:rFonts w:ascii="Sylfaen" w:hAnsi="Sylfaen"/>
          <w:i/>
          <w:iCs/>
          <w:sz w:val="20"/>
          <w:szCs w:val="20"/>
        </w:rPr>
        <w:t>Срок получения продукции, а в случае поэтапного получения — срок получения первой партии должен быть установлен минимум за 20 календарных дней, отсчёт которых начинается с даты вступления в силу условий исполнения прав и обязанностей сторон, предусмотренных договором, за исключением случаев, когда выбранный участник согласен поставить продукцию в более короткий срок.</w:t>
      </w:r>
    </w:p>
    <w:p w14:paraId="54FE6FCF" w14:textId="77777777" w:rsidR="00D75FC7" w:rsidRPr="00D107AB" w:rsidRDefault="00D75FC7" w:rsidP="00D75FC7">
      <w:pPr>
        <w:widowControl w:val="0"/>
        <w:rPr>
          <w:rFonts w:ascii="Sylfaen" w:hAnsi="Sylfaen"/>
          <w:i/>
          <w:iCs/>
          <w:sz w:val="20"/>
          <w:szCs w:val="20"/>
        </w:rPr>
      </w:pPr>
      <w:r w:rsidRPr="00D107AB">
        <w:rPr>
          <w:rFonts w:ascii="Sylfaen" w:hAnsi="Sylfaen"/>
          <w:i/>
          <w:iCs/>
          <w:sz w:val="20"/>
          <w:szCs w:val="20"/>
        </w:rPr>
        <w:t>** Если заявка выбранного участника включает товары, произведённые несколькими производителями, а также товары с разными торговыми марками, фирменными наименованиями и моделями, то достаточные по оценке из них включаются в настоящее приложение. Если приглашением не предусмотрено предоставление информации о торговой марке, фирменном наименовании, модели и производителе предлагаемого участником товара, то столбец «торговая марка, фирменное наименование, модель и наименование производителя» исключается. По договору продавец также предоставляет покупателю гарантийное письмо или сертификат соответствия от производителя или его представителя.</w:t>
      </w:r>
    </w:p>
    <w:p w14:paraId="40143C9A" w14:textId="77777777" w:rsidR="00D75FC7" w:rsidRPr="00D107AB" w:rsidRDefault="00D75FC7" w:rsidP="00D75FC7">
      <w:pPr>
        <w:widowControl w:val="0"/>
        <w:rPr>
          <w:rFonts w:ascii="Sylfaen" w:hAnsi="Sylfaen"/>
          <w:i/>
          <w:iCs/>
          <w:sz w:val="20"/>
          <w:szCs w:val="20"/>
        </w:rPr>
      </w:pPr>
      <w:r w:rsidRPr="00D107AB">
        <w:rPr>
          <w:rFonts w:ascii="Sylfaen" w:hAnsi="Sylfaen"/>
          <w:i/>
          <w:iCs/>
          <w:sz w:val="20"/>
          <w:szCs w:val="20"/>
        </w:rPr>
        <w:t xml:space="preserve">*** Если договор заключается на основании части 6 статьи 15 Закона Республики Армения «О закупках», то срок в столбце рассчитывается календарными </w:t>
      </w:r>
      <w:r w:rsidRPr="00D107AB">
        <w:rPr>
          <w:rFonts w:ascii="Sylfaen" w:hAnsi="Sylfaen"/>
          <w:i/>
          <w:iCs/>
          <w:sz w:val="20"/>
          <w:szCs w:val="20"/>
        </w:rPr>
        <w:lastRenderedPageBreak/>
        <w:t>днями, начиная с даты вступления в силу договора, заключённого между сторонами при наличии финансовых средств.</w:t>
      </w:r>
    </w:p>
    <w:p w14:paraId="3D6AD91A" w14:textId="77777777" w:rsidR="00F954E8" w:rsidRPr="00D107AB" w:rsidRDefault="00F954E8" w:rsidP="00DA522F">
      <w:pPr>
        <w:widowControl w:val="0"/>
        <w:jc w:val="center"/>
        <w:rPr>
          <w:rFonts w:ascii="Sylfaen" w:hAnsi="Sylfaen"/>
          <w:i/>
          <w:iCs/>
        </w:rPr>
      </w:pPr>
    </w:p>
    <w:tbl>
      <w:tblPr>
        <w:tblW w:w="9639" w:type="dxa"/>
        <w:jc w:val="center"/>
        <w:tblLayout w:type="fixed"/>
        <w:tblLook w:val="0000" w:firstRow="0" w:lastRow="0" w:firstColumn="0" w:lastColumn="0" w:noHBand="0" w:noVBand="0"/>
      </w:tblPr>
      <w:tblGrid>
        <w:gridCol w:w="4536"/>
        <w:gridCol w:w="760"/>
        <w:gridCol w:w="4343"/>
      </w:tblGrid>
      <w:tr w:rsidR="00B138F3" w:rsidRPr="00D107AB" w14:paraId="2BBC135D" w14:textId="77777777" w:rsidTr="00E22E51">
        <w:trPr>
          <w:jc w:val="center"/>
        </w:trPr>
        <w:tc>
          <w:tcPr>
            <w:tcW w:w="4536" w:type="dxa"/>
          </w:tcPr>
          <w:p w14:paraId="47179196" w14:textId="77777777" w:rsidR="00071D1C" w:rsidRPr="00D107AB" w:rsidRDefault="00071D1C" w:rsidP="00DA522F">
            <w:pPr>
              <w:widowControl w:val="0"/>
              <w:jc w:val="center"/>
              <w:rPr>
                <w:rFonts w:ascii="Sylfaen" w:hAnsi="Sylfaen" w:cs="Sylfaen"/>
                <w:b/>
                <w:bCs/>
                <w:i/>
                <w:iCs/>
              </w:rPr>
            </w:pPr>
            <w:r w:rsidRPr="00D107AB">
              <w:rPr>
                <w:rFonts w:ascii="Sylfaen" w:hAnsi="Sylfaen"/>
                <w:b/>
                <w:i/>
                <w:iCs/>
              </w:rPr>
              <w:t>ПОКУПАТЕЛЬ</w:t>
            </w:r>
          </w:p>
          <w:p w14:paraId="6E390AD8" w14:textId="77777777" w:rsidR="00071D1C" w:rsidRPr="00D107AB" w:rsidRDefault="00AB4EAB" w:rsidP="00DA522F">
            <w:pPr>
              <w:widowControl w:val="0"/>
              <w:jc w:val="center"/>
              <w:rPr>
                <w:rFonts w:ascii="Sylfaen" w:hAnsi="Sylfaen"/>
                <w:i/>
                <w:iCs/>
                <w:lang w:val="en-US"/>
              </w:rPr>
            </w:pPr>
            <w:r w:rsidRPr="00D107AB">
              <w:rPr>
                <w:rFonts w:ascii="Sylfaen" w:hAnsi="Sylfaen"/>
                <w:i/>
                <w:iCs/>
                <w:lang w:val="en-US"/>
              </w:rPr>
              <w:t>_____________________</w:t>
            </w:r>
          </w:p>
          <w:p w14:paraId="1D61FB21" w14:textId="77777777" w:rsidR="00071D1C" w:rsidRPr="00D107AB" w:rsidRDefault="00071D1C" w:rsidP="00DA522F">
            <w:pPr>
              <w:widowControl w:val="0"/>
              <w:jc w:val="center"/>
              <w:rPr>
                <w:rFonts w:ascii="Sylfaen" w:hAnsi="Sylfaen"/>
                <w:i/>
                <w:iCs/>
                <w:sz w:val="16"/>
                <w:szCs w:val="16"/>
              </w:rPr>
            </w:pPr>
            <w:r w:rsidRPr="00D107AB">
              <w:rPr>
                <w:rFonts w:ascii="Sylfaen" w:hAnsi="Sylfaen"/>
                <w:i/>
                <w:iCs/>
                <w:sz w:val="16"/>
                <w:szCs w:val="16"/>
              </w:rPr>
              <w:t>/подпись/</w:t>
            </w:r>
          </w:p>
          <w:p w14:paraId="52EBE1CD" w14:textId="77777777" w:rsidR="00071D1C" w:rsidRPr="00D107AB" w:rsidRDefault="00071D1C" w:rsidP="00DA522F">
            <w:pPr>
              <w:widowControl w:val="0"/>
              <w:jc w:val="center"/>
              <w:rPr>
                <w:rFonts w:ascii="Sylfaen" w:hAnsi="Sylfaen"/>
                <w:i/>
                <w:iCs/>
              </w:rPr>
            </w:pPr>
            <w:r w:rsidRPr="00D107AB">
              <w:rPr>
                <w:rFonts w:ascii="Sylfaen" w:hAnsi="Sylfaen"/>
                <w:i/>
                <w:iCs/>
              </w:rPr>
              <w:t>М. П.</w:t>
            </w:r>
          </w:p>
        </w:tc>
        <w:tc>
          <w:tcPr>
            <w:tcW w:w="760" w:type="dxa"/>
          </w:tcPr>
          <w:p w14:paraId="3E4253E2" w14:textId="77777777" w:rsidR="00071D1C" w:rsidRPr="00D107AB" w:rsidRDefault="00071D1C" w:rsidP="00DA522F">
            <w:pPr>
              <w:widowControl w:val="0"/>
              <w:jc w:val="center"/>
              <w:rPr>
                <w:rFonts w:ascii="Sylfaen" w:hAnsi="Sylfaen"/>
                <w:i/>
                <w:iCs/>
              </w:rPr>
            </w:pPr>
          </w:p>
        </w:tc>
        <w:tc>
          <w:tcPr>
            <w:tcW w:w="4343" w:type="dxa"/>
          </w:tcPr>
          <w:p w14:paraId="1198D9D9" w14:textId="77777777" w:rsidR="00071D1C" w:rsidRPr="00D107AB" w:rsidRDefault="00071D1C" w:rsidP="00DA522F">
            <w:pPr>
              <w:widowControl w:val="0"/>
              <w:jc w:val="center"/>
              <w:rPr>
                <w:rFonts w:ascii="Sylfaen" w:hAnsi="Sylfaen" w:cs="Sylfaen"/>
                <w:b/>
                <w:bCs/>
                <w:i/>
                <w:iCs/>
              </w:rPr>
            </w:pPr>
            <w:r w:rsidRPr="00D107AB">
              <w:rPr>
                <w:rFonts w:ascii="Sylfaen" w:hAnsi="Sylfaen"/>
                <w:b/>
                <w:i/>
                <w:iCs/>
              </w:rPr>
              <w:t>ПРОДАВЕЦ</w:t>
            </w:r>
          </w:p>
          <w:p w14:paraId="2FEA1E05" w14:textId="77777777" w:rsidR="00071D1C" w:rsidRPr="00D107AB" w:rsidRDefault="00AB4EAB" w:rsidP="00DA522F">
            <w:pPr>
              <w:widowControl w:val="0"/>
              <w:jc w:val="center"/>
              <w:rPr>
                <w:rFonts w:ascii="Sylfaen" w:hAnsi="Sylfaen"/>
                <w:i/>
                <w:iCs/>
                <w:lang w:val="en-US"/>
              </w:rPr>
            </w:pPr>
            <w:r w:rsidRPr="00D107AB">
              <w:rPr>
                <w:rFonts w:ascii="Sylfaen" w:hAnsi="Sylfaen"/>
                <w:i/>
                <w:iCs/>
                <w:lang w:val="en-US"/>
              </w:rPr>
              <w:t>______________________</w:t>
            </w:r>
          </w:p>
          <w:p w14:paraId="438E6488" w14:textId="77777777" w:rsidR="00071D1C" w:rsidRPr="00D107AB" w:rsidRDefault="00071D1C" w:rsidP="00DA522F">
            <w:pPr>
              <w:widowControl w:val="0"/>
              <w:jc w:val="center"/>
              <w:rPr>
                <w:rFonts w:ascii="Sylfaen" w:hAnsi="Sylfaen"/>
                <w:i/>
                <w:iCs/>
                <w:sz w:val="16"/>
                <w:szCs w:val="16"/>
              </w:rPr>
            </w:pPr>
            <w:r w:rsidRPr="00D107AB">
              <w:rPr>
                <w:rFonts w:ascii="Sylfaen" w:hAnsi="Sylfaen"/>
                <w:i/>
                <w:iCs/>
                <w:sz w:val="16"/>
                <w:szCs w:val="16"/>
              </w:rPr>
              <w:t>/подпись/</w:t>
            </w:r>
          </w:p>
          <w:p w14:paraId="48B39085" w14:textId="77777777" w:rsidR="00071D1C" w:rsidRPr="00D107AB" w:rsidRDefault="00071D1C" w:rsidP="00DA522F">
            <w:pPr>
              <w:widowControl w:val="0"/>
              <w:jc w:val="center"/>
              <w:rPr>
                <w:rFonts w:ascii="Sylfaen" w:hAnsi="Sylfaen"/>
                <w:i/>
                <w:iCs/>
              </w:rPr>
            </w:pPr>
            <w:r w:rsidRPr="00D107AB">
              <w:rPr>
                <w:rFonts w:ascii="Sylfaen" w:hAnsi="Sylfaen"/>
                <w:i/>
                <w:iCs/>
              </w:rPr>
              <w:t>М. П.</w:t>
            </w:r>
          </w:p>
        </w:tc>
      </w:tr>
    </w:tbl>
    <w:p w14:paraId="693F907A" w14:textId="77777777" w:rsidR="00071D1C" w:rsidRPr="00D107AB" w:rsidRDefault="00071D1C" w:rsidP="00B46D58">
      <w:pPr>
        <w:widowControl w:val="0"/>
        <w:spacing w:after="160"/>
        <w:jc w:val="right"/>
        <w:rPr>
          <w:rFonts w:ascii="Sylfaen" w:hAnsi="Sylfaen"/>
          <w:i/>
          <w:iCs/>
        </w:rPr>
      </w:pPr>
      <w:r w:rsidRPr="00D107AB">
        <w:rPr>
          <w:rFonts w:ascii="Sylfaen" w:hAnsi="Sylfaen"/>
          <w:i/>
          <w:iCs/>
        </w:rPr>
        <w:br w:type="page"/>
      </w:r>
      <w:r w:rsidRPr="00D107AB">
        <w:rPr>
          <w:rFonts w:ascii="Sylfaen" w:hAnsi="Sylfaen"/>
          <w:i/>
          <w:iCs/>
        </w:rPr>
        <w:lastRenderedPageBreak/>
        <w:t>Приложение № 2</w:t>
      </w:r>
    </w:p>
    <w:p w14:paraId="46969347" w14:textId="77777777" w:rsidR="00071D1C" w:rsidRPr="00D107AB" w:rsidRDefault="00071D1C" w:rsidP="00B46D58">
      <w:pPr>
        <w:widowControl w:val="0"/>
        <w:spacing w:after="160"/>
        <w:jc w:val="right"/>
        <w:rPr>
          <w:rFonts w:ascii="Sylfaen" w:hAnsi="Sylfaen"/>
          <w:i/>
          <w:iCs/>
        </w:rPr>
      </w:pPr>
      <w:r w:rsidRPr="00D107AB">
        <w:rPr>
          <w:rFonts w:ascii="Sylfaen" w:hAnsi="Sylfaen"/>
          <w:i/>
          <w:iCs/>
        </w:rPr>
        <w:t xml:space="preserve">к Договору под кодом </w:t>
      </w:r>
      <w:r w:rsidR="005A57B8" w:rsidRPr="00D107AB">
        <w:rPr>
          <w:rFonts w:ascii="Sylfaen" w:hAnsi="Sylfaen"/>
          <w:i/>
          <w:iCs/>
        </w:rPr>
        <w:br/>
      </w:r>
      <w:r w:rsidRPr="00D107AB">
        <w:rPr>
          <w:rFonts w:ascii="Sylfaen" w:hAnsi="Sylfaen"/>
          <w:i/>
          <w:iCs/>
        </w:rPr>
        <w:t xml:space="preserve">заключенному </w:t>
      </w:r>
      <w:r w:rsidR="006132ED" w:rsidRPr="00D107AB">
        <w:rPr>
          <w:rFonts w:ascii="Sylfaen" w:hAnsi="Sylfaen"/>
          <w:i/>
          <w:iCs/>
        </w:rPr>
        <w:t>"</w:t>
      </w:r>
      <w:r w:rsidR="00D52566" w:rsidRPr="00D107AB">
        <w:rPr>
          <w:rFonts w:ascii="Sylfaen" w:hAnsi="Sylfaen"/>
          <w:i/>
          <w:iCs/>
        </w:rPr>
        <w:tab/>
      </w:r>
      <w:r w:rsidR="006132ED" w:rsidRPr="00D107AB">
        <w:rPr>
          <w:rFonts w:ascii="Sylfaen" w:hAnsi="Sylfaen"/>
          <w:i/>
          <w:iCs/>
        </w:rPr>
        <w:t>"</w:t>
      </w:r>
      <w:r w:rsidR="00D52566" w:rsidRPr="00D107AB">
        <w:rPr>
          <w:rFonts w:ascii="Sylfaen" w:hAnsi="Sylfaen"/>
          <w:i/>
          <w:iCs/>
        </w:rPr>
        <w:tab/>
      </w:r>
      <w:r w:rsidRPr="00D107AB">
        <w:rPr>
          <w:rFonts w:ascii="Sylfaen" w:hAnsi="Sylfaen"/>
          <w:i/>
          <w:iCs/>
        </w:rPr>
        <w:t>20</w:t>
      </w:r>
      <w:r w:rsidR="00D52566" w:rsidRPr="00D107AB">
        <w:rPr>
          <w:rFonts w:ascii="Sylfaen" w:hAnsi="Sylfaen"/>
          <w:i/>
          <w:iCs/>
        </w:rPr>
        <w:tab/>
      </w:r>
      <w:r w:rsidRPr="00D107AB">
        <w:rPr>
          <w:rFonts w:ascii="Sylfaen" w:hAnsi="Sylfaen"/>
          <w:i/>
          <w:iCs/>
        </w:rPr>
        <w:t>г.</w:t>
      </w:r>
    </w:p>
    <w:p w14:paraId="199CE768" w14:textId="77777777" w:rsidR="00071D1C" w:rsidRPr="00D107AB" w:rsidRDefault="00071D1C" w:rsidP="00B46D58">
      <w:pPr>
        <w:widowControl w:val="0"/>
        <w:spacing w:after="160"/>
        <w:jc w:val="center"/>
        <w:rPr>
          <w:rFonts w:ascii="Sylfaen" w:hAnsi="Sylfaen"/>
          <w:i/>
          <w:iCs/>
        </w:rPr>
      </w:pPr>
      <w:r w:rsidRPr="00D107AB">
        <w:rPr>
          <w:rFonts w:ascii="Sylfaen" w:hAnsi="Sylfaen"/>
          <w:i/>
          <w:iCs/>
        </w:rPr>
        <w:t>ГРАФИК ОПЛАТЫ</w:t>
      </w:r>
      <w:r w:rsidR="00E67FD5" w:rsidRPr="00D107AB">
        <w:rPr>
          <w:rStyle w:val="af6"/>
          <w:rFonts w:ascii="Sylfaen" w:hAnsi="Sylfaen"/>
          <w:i/>
          <w:iCs/>
        </w:rPr>
        <w:footnoteReference w:customMarkFollows="1" w:id="32"/>
        <w:t>*</w:t>
      </w:r>
    </w:p>
    <w:p w14:paraId="336647BD" w14:textId="77777777" w:rsidR="00071D1C" w:rsidRPr="00D107AB" w:rsidRDefault="00071D1C" w:rsidP="00B46D58">
      <w:pPr>
        <w:widowControl w:val="0"/>
        <w:spacing w:after="160"/>
        <w:jc w:val="right"/>
        <w:rPr>
          <w:rFonts w:ascii="Sylfaen" w:hAnsi="Sylfaen"/>
          <w:i/>
          <w:iCs/>
        </w:rPr>
      </w:pPr>
      <w:r w:rsidRPr="00D107AB">
        <w:rPr>
          <w:rFonts w:ascii="Sylfaen" w:hAnsi="Sylfaen"/>
          <w:i/>
          <w:iCs/>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5"/>
        <w:gridCol w:w="2023"/>
        <w:gridCol w:w="1837"/>
        <w:gridCol w:w="943"/>
        <w:gridCol w:w="960"/>
        <w:gridCol w:w="682"/>
        <w:gridCol w:w="830"/>
        <w:gridCol w:w="570"/>
        <w:gridCol w:w="604"/>
        <w:gridCol w:w="691"/>
        <w:gridCol w:w="812"/>
        <w:gridCol w:w="863"/>
        <w:gridCol w:w="841"/>
        <w:gridCol w:w="946"/>
        <w:gridCol w:w="841"/>
        <w:gridCol w:w="777"/>
      </w:tblGrid>
      <w:tr w:rsidR="00B138F3" w:rsidRPr="00D107AB" w14:paraId="6C69DA44" w14:textId="77777777" w:rsidTr="00896587">
        <w:trPr>
          <w:trHeight w:val="305"/>
          <w:jc w:val="center"/>
        </w:trPr>
        <w:tc>
          <w:tcPr>
            <w:tcW w:w="15905" w:type="dxa"/>
            <w:gridSpan w:val="16"/>
          </w:tcPr>
          <w:p w14:paraId="75DAF805" w14:textId="77777777" w:rsidR="00071D1C" w:rsidRPr="00D107AB" w:rsidRDefault="00071D1C" w:rsidP="00B46D58">
            <w:pPr>
              <w:widowControl w:val="0"/>
              <w:jc w:val="center"/>
              <w:rPr>
                <w:rFonts w:ascii="Sylfaen" w:hAnsi="Sylfaen"/>
                <w:i/>
                <w:iCs/>
                <w:sz w:val="16"/>
                <w:szCs w:val="16"/>
              </w:rPr>
            </w:pPr>
            <w:r w:rsidRPr="00D107AB">
              <w:rPr>
                <w:rFonts w:ascii="Sylfaen" w:hAnsi="Sylfaen"/>
                <w:i/>
                <w:iCs/>
                <w:sz w:val="16"/>
                <w:szCs w:val="16"/>
              </w:rPr>
              <w:t>Товар</w:t>
            </w:r>
          </w:p>
        </w:tc>
      </w:tr>
      <w:tr w:rsidR="00B138F3" w:rsidRPr="00D107AB" w14:paraId="144B9C67" w14:textId="77777777" w:rsidTr="00B22985">
        <w:trPr>
          <w:trHeight w:val="747"/>
          <w:jc w:val="center"/>
        </w:trPr>
        <w:tc>
          <w:tcPr>
            <w:tcW w:w="1685" w:type="dxa"/>
            <w:vAlign w:val="center"/>
          </w:tcPr>
          <w:p w14:paraId="33E745AF" w14:textId="77777777" w:rsidR="00071D1C" w:rsidRPr="00D107AB" w:rsidRDefault="00071D1C" w:rsidP="00B46D58">
            <w:pPr>
              <w:widowControl w:val="0"/>
              <w:jc w:val="center"/>
              <w:rPr>
                <w:rFonts w:ascii="Sylfaen" w:hAnsi="Sylfaen"/>
                <w:i/>
                <w:iCs/>
                <w:sz w:val="16"/>
                <w:szCs w:val="16"/>
              </w:rPr>
            </w:pPr>
            <w:r w:rsidRPr="00D107AB">
              <w:rPr>
                <w:rFonts w:ascii="Sylfaen" w:hAnsi="Sylfaen"/>
                <w:i/>
                <w:iCs/>
                <w:sz w:val="16"/>
                <w:szCs w:val="16"/>
              </w:rPr>
              <w:t>номер предусмотренного приглашением лота</w:t>
            </w:r>
          </w:p>
        </w:tc>
        <w:tc>
          <w:tcPr>
            <w:tcW w:w="2023" w:type="dxa"/>
            <w:vAlign w:val="center"/>
          </w:tcPr>
          <w:p w14:paraId="4A692277" w14:textId="77777777" w:rsidR="00071D1C" w:rsidRPr="00D107AB" w:rsidRDefault="00071D1C" w:rsidP="00B46D58">
            <w:pPr>
              <w:widowControl w:val="0"/>
              <w:jc w:val="center"/>
              <w:rPr>
                <w:rFonts w:ascii="Sylfaen" w:hAnsi="Sylfaen"/>
                <w:i/>
                <w:iCs/>
                <w:sz w:val="16"/>
                <w:szCs w:val="16"/>
              </w:rPr>
            </w:pPr>
            <w:r w:rsidRPr="00D107AB">
              <w:rPr>
                <w:rFonts w:ascii="Sylfaen" w:hAnsi="Sylfaen"/>
                <w:i/>
                <w:iCs/>
                <w:sz w:val="16"/>
                <w:szCs w:val="16"/>
              </w:rPr>
              <w:t>промежуточный код, предусмотренный планом закупок по классификации ЕЗК (CPV)</w:t>
            </w:r>
          </w:p>
        </w:tc>
        <w:tc>
          <w:tcPr>
            <w:tcW w:w="1837" w:type="dxa"/>
            <w:vAlign w:val="center"/>
          </w:tcPr>
          <w:p w14:paraId="3E5C0B8B" w14:textId="77777777" w:rsidR="00071D1C" w:rsidRPr="00D107AB" w:rsidRDefault="00071D1C" w:rsidP="00B46D58">
            <w:pPr>
              <w:widowControl w:val="0"/>
              <w:jc w:val="center"/>
              <w:rPr>
                <w:rFonts w:ascii="Sylfaen" w:hAnsi="Sylfaen"/>
                <w:i/>
                <w:iCs/>
                <w:sz w:val="16"/>
                <w:szCs w:val="16"/>
              </w:rPr>
            </w:pPr>
            <w:r w:rsidRPr="00D107AB">
              <w:rPr>
                <w:rFonts w:ascii="Sylfaen" w:hAnsi="Sylfaen"/>
                <w:i/>
                <w:iCs/>
                <w:sz w:val="16"/>
                <w:szCs w:val="16"/>
              </w:rPr>
              <w:t>наименование</w:t>
            </w:r>
          </w:p>
        </w:tc>
        <w:tc>
          <w:tcPr>
            <w:tcW w:w="10360" w:type="dxa"/>
            <w:gridSpan w:val="13"/>
            <w:vAlign w:val="center"/>
          </w:tcPr>
          <w:p w14:paraId="6C33A4F1" w14:textId="3C989637" w:rsidR="00071D1C" w:rsidRPr="00D107AB" w:rsidRDefault="00071D1C" w:rsidP="00B46D58">
            <w:pPr>
              <w:widowControl w:val="0"/>
              <w:jc w:val="both"/>
              <w:rPr>
                <w:rFonts w:ascii="Sylfaen" w:hAnsi="Sylfaen"/>
                <w:i/>
                <w:iCs/>
                <w:sz w:val="16"/>
                <w:szCs w:val="16"/>
              </w:rPr>
            </w:pPr>
            <w:r w:rsidRPr="00D107AB">
              <w:rPr>
                <w:rFonts w:ascii="Sylfaen" w:hAnsi="Sylfaen"/>
                <w:i/>
                <w:iCs/>
                <w:sz w:val="16"/>
                <w:szCs w:val="16"/>
              </w:rPr>
              <w:t>Оплату товара предусматривается произвести в 2</w:t>
            </w:r>
            <w:r w:rsidR="00E67FD5" w:rsidRPr="00D107AB">
              <w:rPr>
                <w:rFonts w:ascii="Sylfaen" w:hAnsi="Sylfaen"/>
                <w:i/>
                <w:iCs/>
                <w:sz w:val="16"/>
                <w:szCs w:val="16"/>
              </w:rPr>
              <w:t>0</w:t>
            </w:r>
            <w:r w:rsidR="007D4364">
              <w:rPr>
                <w:rFonts w:ascii="Sylfaen" w:hAnsi="Sylfaen"/>
                <w:i/>
                <w:iCs/>
                <w:sz w:val="16"/>
                <w:szCs w:val="16"/>
                <w:lang w:val="hy-AM"/>
              </w:rPr>
              <w:t>2</w:t>
            </w:r>
            <w:r w:rsidR="007D4364" w:rsidRPr="00B22985">
              <w:rPr>
                <w:rFonts w:ascii="Sylfaen" w:hAnsi="Sylfaen"/>
                <w:i/>
                <w:iCs/>
                <w:sz w:val="16"/>
                <w:szCs w:val="16"/>
              </w:rPr>
              <w:t>6</w:t>
            </w:r>
            <w:r w:rsidR="00E67FD5" w:rsidRPr="00D107AB">
              <w:rPr>
                <w:rFonts w:ascii="Sylfaen" w:hAnsi="Sylfaen"/>
                <w:i/>
                <w:iCs/>
                <w:sz w:val="16"/>
                <w:szCs w:val="16"/>
              </w:rPr>
              <w:t>г., по месяцам, в том числе</w:t>
            </w:r>
            <w:r w:rsidR="00E67FD5" w:rsidRPr="00D107AB">
              <w:rPr>
                <w:rStyle w:val="af6"/>
                <w:rFonts w:ascii="Sylfaen" w:hAnsi="Sylfaen"/>
                <w:i/>
                <w:iCs/>
                <w:sz w:val="16"/>
                <w:szCs w:val="16"/>
              </w:rPr>
              <w:footnoteReference w:customMarkFollows="1" w:id="33"/>
              <w:t>**</w:t>
            </w:r>
          </w:p>
        </w:tc>
      </w:tr>
      <w:tr w:rsidR="00B138F3" w:rsidRPr="00D107AB" w14:paraId="124EC56D" w14:textId="77777777" w:rsidTr="00B22985">
        <w:trPr>
          <w:trHeight w:val="594"/>
          <w:jc w:val="center"/>
        </w:trPr>
        <w:tc>
          <w:tcPr>
            <w:tcW w:w="1685" w:type="dxa"/>
          </w:tcPr>
          <w:p w14:paraId="33BBCFCB" w14:textId="77777777" w:rsidR="00071D1C" w:rsidRPr="00D107AB" w:rsidRDefault="00071D1C" w:rsidP="00B46D58">
            <w:pPr>
              <w:widowControl w:val="0"/>
              <w:jc w:val="center"/>
              <w:rPr>
                <w:rFonts w:ascii="Sylfaen" w:hAnsi="Sylfaen"/>
                <w:i/>
                <w:iCs/>
                <w:sz w:val="16"/>
                <w:szCs w:val="16"/>
              </w:rPr>
            </w:pPr>
          </w:p>
        </w:tc>
        <w:tc>
          <w:tcPr>
            <w:tcW w:w="2023" w:type="dxa"/>
          </w:tcPr>
          <w:p w14:paraId="471F7750" w14:textId="77777777" w:rsidR="00071D1C" w:rsidRPr="00D107AB" w:rsidRDefault="00071D1C" w:rsidP="00B46D58">
            <w:pPr>
              <w:widowControl w:val="0"/>
              <w:jc w:val="center"/>
              <w:rPr>
                <w:rFonts w:ascii="Sylfaen" w:hAnsi="Sylfaen"/>
                <w:i/>
                <w:iCs/>
                <w:sz w:val="16"/>
                <w:szCs w:val="16"/>
              </w:rPr>
            </w:pPr>
          </w:p>
        </w:tc>
        <w:tc>
          <w:tcPr>
            <w:tcW w:w="1837" w:type="dxa"/>
          </w:tcPr>
          <w:p w14:paraId="1D31065D" w14:textId="77777777" w:rsidR="00071D1C" w:rsidRPr="00D107AB" w:rsidRDefault="00071D1C" w:rsidP="00B46D58">
            <w:pPr>
              <w:widowControl w:val="0"/>
              <w:jc w:val="center"/>
              <w:rPr>
                <w:rFonts w:ascii="Sylfaen" w:hAnsi="Sylfaen"/>
                <w:i/>
                <w:iCs/>
                <w:sz w:val="16"/>
                <w:szCs w:val="16"/>
              </w:rPr>
            </w:pPr>
          </w:p>
        </w:tc>
        <w:tc>
          <w:tcPr>
            <w:tcW w:w="943" w:type="dxa"/>
            <w:vAlign w:val="center"/>
          </w:tcPr>
          <w:p w14:paraId="7CCDF081" w14:textId="77777777" w:rsidR="00071D1C" w:rsidRPr="00D107AB" w:rsidRDefault="00071D1C" w:rsidP="00B46D58">
            <w:pPr>
              <w:widowControl w:val="0"/>
              <w:ind w:right="-7"/>
              <w:jc w:val="center"/>
              <w:rPr>
                <w:rFonts w:ascii="Sylfaen" w:hAnsi="Sylfaen"/>
                <w:i/>
                <w:iCs/>
                <w:sz w:val="16"/>
                <w:szCs w:val="16"/>
              </w:rPr>
            </w:pPr>
            <w:r w:rsidRPr="00D107AB">
              <w:rPr>
                <w:rFonts w:ascii="Sylfaen" w:hAnsi="Sylfaen"/>
                <w:i/>
                <w:iCs/>
                <w:sz w:val="16"/>
                <w:szCs w:val="16"/>
              </w:rPr>
              <w:t>январь</w:t>
            </w:r>
          </w:p>
        </w:tc>
        <w:tc>
          <w:tcPr>
            <w:tcW w:w="960" w:type="dxa"/>
            <w:vAlign w:val="center"/>
          </w:tcPr>
          <w:p w14:paraId="03907316" w14:textId="77777777" w:rsidR="00071D1C" w:rsidRPr="00D107AB" w:rsidRDefault="00071D1C" w:rsidP="00B46D58">
            <w:pPr>
              <w:widowControl w:val="0"/>
              <w:ind w:right="-7"/>
              <w:jc w:val="center"/>
              <w:rPr>
                <w:rFonts w:ascii="Sylfaen" w:hAnsi="Sylfaen" w:cs="Sylfaen"/>
                <w:i/>
                <w:iCs/>
                <w:sz w:val="16"/>
                <w:szCs w:val="16"/>
              </w:rPr>
            </w:pPr>
            <w:r w:rsidRPr="00D107AB">
              <w:rPr>
                <w:rFonts w:ascii="Sylfaen" w:hAnsi="Sylfaen"/>
                <w:i/>
                <w:iCs/>
                <w:sz w:val="16"/>
                <w:szCs w:val="16"/>
              </w:rPr>
              <w:t>февраль</w:t>
            </w:r>
          </w:p>
        </w:tc>
        <w:tc>
          <w:tcPr>
            <w:tcW w:w="682" w:type="dxa"/>
            <w:vAlign w:val="center"/>
          </w:tcPr>
          <w:p w14:paraId="579BCDF6" w14:textId="77777777" w:rsidR="00071D1C" w:rsidRPr="00D107AB" w:rsidRDefault="00071D1C" w:rsidP="00B46D58">
            <w:pPr>
              <w:widowControl w:val="0"/>
              <w:ind w:right="-7"/>
              <w:jc w:val="center"/>
              <w:rPr>
                <w:rFonts w:ascii="Sylfaen" w:hAnsi="Sylfaen"/>
                <w:i/>
                <w:iCs/>
                <w:sz w:val="16"/>
                <w:szCs w:val="16"/>
              </w:rPr>
            </w:pPr>
            <w:r w:rsidRPr="00D107AB">
              <w:rPr>
                <w:rFonts w:ascii="Sylfaen" w:hAnsi="Sylfaen"/>
                <w:i/>
                <w:iCs/>
                <w:sz w:val="16"/>
                <w:szCs w:val="16"/>
              </w:rPr>
              <w:t>март</w:t>
            </w:r>
          </w:p>
        </w:tc>
        <w:tc>
          <w:tcPr>
            <w:tcW w:w="830" w:type="dxa"/>
            <w:vAlign w:val="center"/>
          </w:tcPr>
          <w:p w14:paraId="0F392E56" w14:textId="35819298" w:rsidR="00071D1C" w:rsidRPr="00D107AB" w:rsidRDefault="007D4364" w:rsidP="00B46D58">
            <w:pPr>
              <w:widowControl w:val="0"/>
              <w:ind w:right="-7"/>
              <w:jc w:val="center"/>
              <w:rPr>
                <w:rFonts w:ascii="Sylfaen" w:hAnsi="Sylfaen" w:cs="Sylfaen"/>
                <w:i/>
                <w:iCs/>
                <w:sz w:val="16"/>
                <w:szCs w:val="16"/>
              </w:rPr>
            </w:pPr>
            <w:r w:rsidRPr="00D107AB">
              <w:rPr>
                <w:rFonts w:ascii="Sylfaen" w:hAnsi="Sylfaen"/>
                <w:i/>
                <w:iCs/>
                <w:sz w:val="16"/>
                <w:szCs w:val="16"/>
              </w:rPr>
              <w:t>А</w:t>
            </w:r>
            <w:r w:rsidR="00071D1C" w:rsidRPr="00D107AB">
              <w:rPr>
                <w:rFonts w:ascii="Sylfaen" w:hAnsi="Sylfaen"/>
                <w:i/>
                <w:iCs/>
                <w:sz w:val="16"/>
                <w:szCs w:val="16"/>
              </w:rPr>
              <w:t>прель</w:t>
            </w:r>
          </w:p>
        </w:tc>
        <w:tc>
          <w:tcPr>
            <w:tcW w:w="570" w:type="dxa"/>
            <w:vAlign w:val="center"/>
          </w:tcPr>
          <w:p w14:paraId="1FB35629" w14:textId="77777777" w:rsidR="00071D1C" w:rsidRPr="00D107AB" w:rsidRDefault="00071D1C" w:rsidP="00B46D58">
            <w:pPr>
              <w:widowControl w:val="0"/>
              <w:ind w:right="-7"/>
              <w:jc w:val="center"/>
              <w:rPr>
                <w:rFonts w:ascii="Sylfaen" w:hAnsi="Sylfaen"/>
                <w:i/>
                <w:iCs/>
                <w:sz w:val="16"/>
                <w:szCs w:val="16"/>
              </w:rPr>
            </w:pPr>
            <w:r w:rsidRPr="00D107AB">
              <w:rPr>
                <w:rFonts w:ascii="Sylfaen" w:hAnsi="Sylfaen"/>
                <w:i/>
                <w:iCs/>
                <w:sz w:val="16"/>
                <w:szCs w:val="16"/>
              </w:rPr>
              <w:t>май</w:t>
            </w:r>
          </w:p>
        </w:tc>
        <w:tc>
          <w:tcPr>
            <w:tcW w:w="604" w:type="dxa"/>
            <w:vAlign w:val="center"/>
          </w:tcPr>
          <w:p w14:paraId="3DFD3039" w14:textId="77777777" w:rsidR="00071D1C" w:rsidRPr="00D107AB" w:rsidRDefault="00071D1C" w:rsidP="00B46D58">
            <w:pPr>
              <w:widowControl w:val="0"/>
              <w:ind w:right="-7"/>
              <w:jc w:val="center"/>
              <w:rPr>
                <w:rFonts w:ascii="Sylfaen" w:hAnsi="Sylfaen"/>
                <w:i/>
                <w:iCs/>
                <w:sz w:val="16"/>
                <w:szCs w:val="16"/>
              </w:rPr>
            </w:pPr>
            <w:r w:rsidRPr="00D107AB">
              <w:rPr>
                <w:rFonts w:ascii="Sylfaen" w:hAnsi="Sylfaen"/>
                <w:i/>
                <w:iCs/>
                <w:sz w:val="16"/>
                <w:szCs w:val="16"/>
              </w:rPr>
              <w:t>июнь</w:t>
            </w:r>
          </w:p>
        </w:tc>
        <w:tc>
          <w:tcPr>
            <w:tcW w:w="691" w:type="dxa"/>
            <w:vAlign w:val="center"/>
          </w:tcPr>
          <w:p w14:paraId="352FBF91" w14:textId="77777777" w:rsidR="00071D1C" w:rsidRPr="00D107AB" w:rsidRDefault="00071D1C" w:rsidP="00B46D58">
            <w:pPr>
              <w:widowControl w:val="0"/>
              <w:ind w:right="-7"/>
              <w:jc w:val="center"/>
              <w:rPr>
                <w:rFonts w:ascii="Sylfaen" w:hAnsi="Sylfaen"/>
                <w:i/>
                <w:iCs/>
                <w:sz w:val="16"/>
                <w:szCs w:val="16"/>
              </w:rPr>
            </w:pPr>
            <w:r w:rsidRPr="00D107AB">
              <w:rPr>
                <w:rFonts w:ascii="Sylfaen" w:hAnsi="Sylfaen"/>
                <w:i/>
                <w:iCs/>
                <w:sz w:val="16"/>
                <w:szCs w:val="16"/>
              </w:rPr>
              <w:t>июль</w:t>
            </w:r>
          </w:p>
        </w:tc>
        <w:tc>
          <w:tcPr>
            <w:tcW w:w="812" w:type="dxa"/>
            <w:vAlign w:val="center"/>
          </w:tcPr>
          <w:p w14:paraId="03D4F4BF" w14:textId="77777777" w:rsidR="00071D1C" w:rsidRPr="00D107AB" w:rsidRDefault="00071D1C" w:rsidP="00B46D58">
            <w:pPr>
              <w:widowControl w:val="0"/>
              <w:ind w:right="-7"/>
              <w:jc w:val="center"/>
              <w:rPr>
                <w:rFonts w:ascii="Sylfaen" w:hAnsi="Sylfaen"/>
                <w:i/>
                <w:iCs/>
                <w:sz w:val="16"/>
                <w:szCs w:val="16"/>
              </w:rPr>
            </w:pPr>
            <w:r w:rsidRPr="00D107AB">
              <w:rPr>
                <w:rFonts w:ascii="Sylfaen" w:hAnsi="Sylfaen"/>
                <w:i/>
                <w:iCs/>
                <w:sz w:val="16"/>
                <w:szCs w:val="16"/>
              </w:rPr>
              <w:t>август</w:t>
            </w:r>
          </w:p>
        </w:tc>
        <w:tc>
          <w:tcPr>
            <w:tcW w:w="863" w:type="dxa"/>
            <w:vAlign w:val="center"/>
          </w:tcPr>
          <w:p w14:paraId="1BBDF96A" w14:textId="77777777" w:rsidR="00071D1C" w:rsidRPr="00D107AB" w:rsidRDefault="00071D1C" w:rsidP="00B46D58">
            <w:pPr>
              <w:widowControl w:val="0"/>
              <w:ind w:right="-7"/>
              <w:jc w:val="center"/>
              <w:rPr>
                <w:rFonts w:ascii="Sylfaen" w:hAnsi="Sylfaen"/>
                <w:i/>
                <w:iCs/>
                <w:sz w:val="16"/>
                <w:szCs w:val="16"/>
              </w:rPr>
            </w:pPr>
            <w:r w:rsidRPr="00D107AB">
              <w:rPr>
                <w:rFonts w:ascii="Sylfaen" w:hAnsi="Sylfaen"/>
                <w:i/>
                <w:iCs/>
                <w:sz w:val="16"/>
                <w:szCs w:val="16"/>
              </w:rPr>
              <w:t>сентябрь</w:t>
            </w:r>
          </w:p>
        </w:tc>
        <w:tc>
          <w:tcPr>
            <w:tcW w:w="841" w:type="dxa"/>
            <w:vAlign w:val="center"/>
          </w:tcPr>
          <w:p w14:paraId="6216098F" w14:textId="77777777" w:rsidR="00071D1C" w:rsidRPr="00D107AB" w:rsidRDefault="00071D1C" w:rsidP="00B46D58">
            <w:pPr>
              <w:widowControl w:val="0"/>
              <w:ind w:right="-7"/>
              <w:jc w:val="center"/>
              <w:rPr>
                <w:rFonts w:ascii="Sylfaen" w:hAnsi="Sylfaen"/>
                <w:i/>
                <w:iCs/>
                <w:sz w:val="16"/>
                <w:szCs w:val="16"/>
              </w:rPr>
            </w:pPr>
            <w:r w:rsidRPr="00D107AB">
              <w:rPr>
                <w:rFonts w:ascii="Sylfaen" w:hAnsi="Sylfaen"/>
                <w:i/>
                <w:iCs/>
                <w:sz w:val="16"/>
                <w:szCs w:val="16"/>
              </w:rPr>
              <w:t>октябрь</w:t>
            </w:r>
          </w:p>
        </w:tc>
        <w:tc>
          <w:tcPr>
            <w:tcW w:w="946" w:type="dxa"/>
            <w:vAlign w:val="center"/>
          </w:tcPr>
          <w:p w14:paraId="027999AE" w14:textId="77777777" w:rsidR="00071D1C" w:rsidRPr="00D107AB" w:rsidRDefault="00071D1C" w:rsidP="00B46D58">
            <w:pPr>
              <w:widowControl w:val="0"/>
              <w:ind w:right="-7"/>
              <w:jc w:val="center"/>
              <w:rPr>
                <w:rFonts w:ascii="Sylfaen" w:hAnsi="Sylfaen"/>
                <w:i/>
                <w:iCs/>
                <w:sz w:val="16"/>
                <w:szCs w:val="16"/>
              </w:rPr>
            </w:pPr>
            <w:r w:rsidRPr="00D107AB">
              <w:rPr>
                <w:rFonts w:ascii="Sylfaen" w:hAnsi="Sylfaen"/>
                <w:i/>
                <w:iCs/>
                <w:sz w:val="16"/>
                <w:szCs w:val="16"/>
              </w:rPr>
              <w:t>ноябрь</w:t>
            </w:r>
          </w:p>
        </w:tc>
        <w:tc>
          <w:tcPr>
            <w:tcW w:w="841" w:type="dxa"/>
            <w:vAlign w:val="center"/>
          </w:tcPr>
          <w:p w14:paraId="0E095CD0" w14:textId="77777777" w:rsidR="00071D1C" w:rsidRPr="00D107AB" w:rsidRDefault="00071D1C" w:rsidP="00B46D58">
            <w:pPr>
              <w:widowControl w:val="0"/>
              <w:ind w:right="-7"/>
              <w:jc w:val="center"/>
              <w:rPr>
                <w:rFonts w:ascii="Sylfaen" w:hAnsi="Sylfaen"/>
                <w:i/>
                <w:iCs/>
                <w:sz w:val="16"/>
                <w:szCs w:val="16"/>
              </w:rPr>
            </w:pPr>
            <w:r w:rsidRPr="00D107AB">
              <w:rPr>
                <w:rFonts w:ascii="Sylfaen" w:hAnsi="Sylfaen"/>
                <w:i/>
                <w:iCs/>
                <w:sz w:val="16"/>
                <w:szCs w:val="16"/>
              </w:rPr>
              <w:t>декабрь</w:t>
            </w:r>
          </w:p>
        </w:tc>
        <w:tc>
          <w:tcPr>
            <w:tcW w:w="777" w:type="dxa"/>
            <w:vAlign w:val="center"/>
          </w:tcPr>
          <w:p w14:paraId="183A5EAD" w14:textId="77777777" w:rsidR="00071D1C" w:rsidRPr="00D107AB" w:rsidRDefault="00071D1C" w:rsidP="00B46D58">
            <w:pPr>
              <w:widowControl w:val="0"/>
              <w:ind w:right="-1"/>
              <w:jc w:val="center"/>
              <w:rPr>
                <w:rFonts w:ascii="Sylfaen" w:hAnsi="Sylfaen"/>
                <w:i/>
                <w:iCs/>
                <w:sz w:val="16"/>
                <w:szCs w:val="16"/>
                <w:lang w:val="en-US"/>
              </w:rPr>
            </w:pPr>
            <w:r w:rsidRPr="00D107AB">
              <w:rPr>
                <w:rFonts w:ascii="Sylfaen" w:hAnsi="Sylfaen"/>
                <w:i/>
                <w:iCs/>
                <w:sz w:val="16"/>
                <w:szCs w:val="16"/>
              </w:rPr>
              <w:t>Всего</w:t>
            </w:r>
          </w:p>
        </w:tc>
      </w:tr>
      <w:tr w:rsidR="00B22985" w:rsidRPr="00D107AB" w14:paraId="37A7FF39" w14:textId="77777777" w:rsidTr="00B22985">
        <w:trPr>
          <w:cantSplit/>
          <w:trHeight w:val="1134"/>
          <w:jc w:val="center"/>
        </w:trPr>
        <w:tc>
          <w:tcPr>
            <w:tcW w:w="1685" w:type="dxa"/>
            <w:vAlign w:val="center"/>
          </w:tcPr>
          <w:p w14:paraId="72F8B160" w14:textId="5E3DD65B" w:rsidR="00B22985" w:rsidRPr="00D107AB" w:rsidRDefault="00B22985" w:rsidP="00B22985">
            <w:pPr>
              <w:widowControl w:val="0"/>
              <w:jc w:val="center"/>
              <w:rPr>
                <w:rFonts w:ascii="Sylfaen" w:hAnsi="Sylfaen"/>
                <w:i/>
                <w:iCs/>
                <w:sz w:val="16"/>
                <w:szCs w:val="16"/>
              </w:rPr>
            </w:pPr>
            <w:r w:rsidRPr="00492C7E">
              <w:rPr>
                <w:rFonts w:ascii="Sylfaen" w:hAnsi="Sylfaen" w:cs="Calibri"/>
                <w:i/>
                <w:iCs/>
                <w:color w:val="000000"/>
                <w:sz w:val="20"/>
                <w:szCs w:val="20"/>
              </w:rPr>
              <w:t>1</w:t>
            </w:r>
          </w:p>
        </w:tc>
        <w:tc>
          <w:tcPr>
            <w:tcW w:w="2023" w:type="dxa"/>
            <w:vAlign w:val="center"/>
          </w:tcPr>
          <w:p w14:paraId="49B9945B" w14:textId="32A47103" w:rsidR="00B22985" w:rsidRPr="00D107AB" w:rsidRDefault="00B22985" w:rsidP="00B22985">
            <w:pPr>
              <w:widowControl w:val="0"/>
              <w:jc w:val="center"/>
              <w:rPr>
                <w:rFonts w:ascii="Sylfaen" w:hAnsi="Sylfaen"/>
                <w:i/>
                <w:iCs/>
                <w:sz w:val="16"/>
                <w:szCs w:val="16"/>
              </w:rPr>
            </w:pPr>
            <w:r w:rsidRPr="00492C7E">
              <w:rPr>
                <w:rFonts w:ascii="Sylfaen" w:hAnsi="Sylfaen" w:cs="Calibri"/>
                <w:i/>
                <w:iCs/>
                <w:color w:val="000000"/>
                <w:sz w:val="20"/>
                <w:szCs w:val="20"/>
              </w:rPr>
              <w:t>3142510</w:t>
            </w:r>
          </w:p>
        </w:tc>
        <w:tc>
          <w:tcPr>
            <w:tcW w:w="1837" w:type="dxa"/>
            <w:vAlign w:val="center"/>
          </w:tcPr>
          <w:p w14:paraId="6F7D30DC" w14:textId="5EF9D21C" w:rsidR="00B22985" w:rsidRPr="00D107AB" w:rsidRDefault="00B22985" w:rsidP="00B22985">
            <w:pPr>
              <w:widowControl w:val="0"/>
              <w:jc w:val="center"/>
              <w:rPr>
                <w:rFonts w:ascii="Sylfaen" w:hAnsi="Sylfaen"/>
                <w:i/>
                <w:iCs/>
                <w:sz w:val="16"/>
                <w:szCs w:val="16"/>
              </w:rPr>
            </w:pPr>
            <w:r w:rsidRPr="00274F24">
              <w:rPr>
                <w:rFonts w:ascii="Sylfaen" w:hAnsi="Sylfaen" w:cs="Cambria"/>
                <w:i/>
                <w:sz w:val="20"/>
                <w:szCs w:val="20"/>
              </w:rPr>
              <w:t>Яйцо</w:t>
            </w:r>
          </w:p>
        </w:tc>
        <w:tc>
          <w:tcPr>
            <w:tcW w:w="3985" w:type="dxa"/>
            <w:gridSpan w:val="5"/>
            <w:vMerge w:val="restart"/>
            <w:vAlign w:val="center"/>
          </w:tcPr>
          <w:p w14:paraId="0CD203F6" w14:textId="47D4C318" w:rsidR="00B22985" w:rsidRPr="00D107AB" w:rsidRDefault="00B22985" w:rsidP="00B22985">
            <w:pPr>
              <w:widowControl w:val="0"/>
              <w:jc w:val="center"/>
              <w:rPr>
                <w:rFonts w:ascii="Sylfaen" w:hAnsi="Sylfaen" w:cs="Arial"/>
                <w:i/>
                <w:iCs/>
                <w:sz w:val="16"/>
                <w:szCs w:val="16"/>
              </w:rPr>
            </w:pPr>
            <w:r w:rsidRPr="003B28A9">
              <w:rPr>
                <w:rFonts w:ascii="Sylfaen" w:hAnsi="Sylfaen" w:cs="Arial"/>
                <w:i/>
                <w:iCs/>
                <w:color w:val="FF0000"/>
                <w:sz w:val="16"/>
                <w:szCs w:val="16"/>
              </w:rPr>
              <w:t>Настоящий договор заключается на основании пункта 2 части 6 статьи 15 Закона Республики Армения «О закупках», и настоящий график дополняется и заключается одновременно с соглашением между сторонами, если предусмотрены финансовые средства, в качестве неотъемлемой его части.</w:t>
            </w:r>
            <w:r w:rsidRPr="003B28A9">
              <w:rPr>
                <w:rFonts w:ascii="Sylfaen" w:hAnsi="Sylfaen" w:cs="Arial"/>
                <w:i/>
                <w:iCs/>
                <w:color w:val="FF0000"/>
                <w:sz w:val="16"/>
                <w:szCs w:val="16"/>
              </w:rPr>
              <w:br/>
              <w:t>Платежи осуществляются в рамках действия Договора, до 15-го банковского дня каждого месяца за фактически поставленные товары в предыдущем месяце в размере 100% на основании счетов-фактур и актов приёма-передачи, подтверждённых и предоставленных Продавцом.</w:t>
            </w:r>
          </w:p>
        </w:tc>
        <w:tc>
          <w:tcPr>
            <w:tcW w:w="604" w:type="dxa"/>
            <w:textDirection w:val="btLr"/>
            <w:vAlign w:val="center"/>
          </w:tcPr>
          <w:p w14:paraId="6FEE9DA6" w14:textId="54C2A684" w:rsidR="00B22985" w:rsidRPr="00D107AB" w:rsidRDefault="00B22985" w:rsidP="00B22985">
            <w:pPr>
              <w:widowControl w:val="0"/>
              <w:ind w:left="113" w:right="113"/>
              <w:jc w:val="center"/>
              <w:rPr>
                <w:rFonts w:ascii="Sylfaen" w:hAnsi="Sylfaen" w:cs="Arial"/>
                <w:i/>
                <w:iCs/>
                <w:sz w:val="16"/>
                <w:szCs w:val="16"/>
              </w:rPr>
            </w:pPr>
            <w:r w:rsidRPr="00D107AB">
              <w:rPr>
                <w:rFonts w:ascii="Sylfaen" w:hAnsi="Sylfaen"/>
                <w:i/>
                <w:iCs/>
                <w:sz w:val="16"/>
                <w:szCs w:val="16"/>
                <w:lang w:val="hy-AM"/>
              </w:rPr>
              <w:t>-</w:t>
            </w:r>
          </w:p>
        </w:tc>
        <w:tc>
          <w:tcPr>
            <w:tcW w:w="691" w:type="dxa"/>
            <w:textDirection w:val="btLr"/>
            <w:vAlign w:val="center"/>
          </w:tcPr>
          <w:p w14:paraId="3022ECBB" w14:textId="476F3CEF" w:rsidR="00B22985" w:rsidRPr="00D107AB" w:rsidRDefault="00B22985" w:rsidP="00B22985">
            <w:pPr>
              <w:widowControl w:val="0"/>
              <w:ind w:left="113" w:right="113"/>
              <w:jc w:val="center"/>
              <w:rPr>
                <w:rFonts w:ascii="Sylfaen" w:hAnsi="Sylfaen" w:cs="Arial"/>
                <w:i/>
                <w:iCs/>
                <w:sz w:val="16"/>
                <w:szCs w:val="16"/>
              </w:rPr>
            </w:pPr>
            <w:r w:rsidRPr="00D107AB">
              <w:rPr>
                <w:rFonts w:ascii="Sylfaen" w:hAnsi="Sylfaen"/>
                <w:i/>
                <w:iCs/>
                <w:sz w:val="16"/>
                <w:szCs w:val="16"/>
                <w:lang w:val="hy-AM"/>
              </w:rPr>
              <w:t>-</w:t>
            </w:r>
          </w:p>
        </w:tc>
        <w:tc>
          <w:tcPr>
            <w:tcW w:w="812" w:type="dxa"/>
            <w:textDirection w:val="btLr"/>
            <w:vAlign w:val="center"/>
          </w:tcPr>
          <w:p w14:paraId="46E08C7D" w14:textId="309233D5" w:rsidR="00B22985" w:rsidRPr="00D107AB" w:rsidRDefault="00B22985" w:rsidP="00B22985">
            <w:pPr>
              <w:widowControl w:val="0"/>
              <w:ind w:left="113" w:right="113"/>
              <w:jc w:val="center"/>
              <w:rPr>
                <w:rFonts w:ascii="Sylfaen" w:hAnsi="Sylfaen" w:cs="Arial"/>
                <w:i/>
                <w:iCs/>
                <w:sz w:val="16"/>
                <w:szCs w:val="16"/>
              </w:rPr>
            </w:pPr>
            <w:r w:rsidRPr="00D107AB">
              <w:rPr>
                <w:rFonts w:ascii="Sylfaen" w:hAnsi="Sylfaen"/>
                <w:i/>
                <w:iCs/>
                <w:sz w:val="16"/>
                <w:szCs w:val="16"/>
                <w:lang w:val="hy-AM"/>
              </w:rPr>
              <w:t>-</w:t>
            </w:r>
          </w:p>
        </w:tc>
        <w:tc>
          <w:tcPr>
            <w:tcW w:w="863" w:type="dxa"/>
            <w:textDirection w:val="btLr"/>
            <w:vAlign w:val="center"/>
          </w:tcPr>
          <w:p w14:paraId="2F7A66FC" w14:textId="2F42EABC" w:rsidR="00B22985" w:rsidRPr="00F54ED7" w:rsidRDefault="00B22985" w:rsidP="00B22985">
            <w:pPr>
              <w:widowControl w:val="0"/>
              <w:ind w:left="113" w:right="113"/>
              <w:jc w:val="center"/>
              <w:rPr>
                <w:rFonts w:ascii="Sylfaen" w:hAnsi="Sylfaen" w:cs="Arial"/>
                <w:i/>
                <w:iCs/>
                <w:sz w:val="16"/>
                <w:szCs w:val="16"/>
                <w:lang w:val="en-US"/>
              </w:rPr>
            </w:pPr>
            <w:r>
              <w:rPr>
                <w:rFonts w:ascii="Sylfaen" w:hAnsi="Sylfaen"/>
                <w:i/>
                <w:iCs/>
                <w:sz w:val="16"/>
                <w:szCs w:val="16"/>
                <w:lang w:val="en-US"/>
              </w:rPr>
              <w:t>-</w:t>
            </w:r>
          </w:p>
        </w:tc>
        <w:tc>
          <w:tcPr>
            <w:tcW w:w="841" w:type="dxa"/>
            <w:textDirection w:val="btLr"/>
            <w:vAlign w:val="center"/>
          </w:tcPr>
          <w:p w14:paraId="05CDA7A5" w14:textId="27E11B9F" w:rsidR="00B22985" w:rsidRPr="00F54ED7" w:rsidRDefault="00B22985" w:rsidP="00B22985">
            <w:pPr>
              <w:widowControl w:val="0"/>
              <w:ind w:left="113" w:right="113"/>
              <w:jc w:val="center"/>
              <w:rPr>
                <w:rFonts w:ascii="Sylfaen" w:hAnsi="Sylfaen" w:cs="Arial"/>
                <w:i/>
                <w:iCs/>
                <w:sz w:val="16"/>
                <w:szCs w:val="16"/>
                <w:lang w:val="en-US"/>
              </w:rPr>
            </w:pPr>
            <w:r>
              <w:rPr>
                <w:rFonts w:ascii="Sylfaen" w:hAnsi="Sylfaen"/>
                <w:i/>
                <w:iCs/>
                <w:sz w:val="16"/>
                <w:szCs w:val="16"/>
                <w:lang w:val="en-US"/>
              </w:rPr>
              <w:t>-</w:t>
            </w:r>
          </w:p>
        </w:tc>
        <w:tc>
          <w:tcPr>
            <w:tcW w:w="946" w:type="dxa"/>
            <w:textDirection w:val="btLr"/>
            <w:vAlign w:val="center"/>
          </w:tcPr>
          <w:p w14:paraId="3DA50D1A" w14:textId="0CF1E738" w:rsidR="00B22985" w:rsidRPr="00F54ED7" w:rsidRDefault="00B22985" w:rsidP="00B22985">
            <w:pPr>
              <w:widowControl w:val="0"/>
              <w:ind w:left="113" w:right="113"/>
              <w:jc w:val="center"/>
              <w:rPr>
                <w:rFonts w:ascii="Sylfaen" w:hAnsi="Sylfaen" w:cs="Arial"/>
                <w:i/>
                <w:iCs/>
                <w:sz w:val="16"/>
                <w:szCs w:val="16"/>
                <w:lang w:val="en-US"/>
              </w:rPr>
            </w:pPr>
            <w:r>
              <w:rPr>
                <w:rFonts w:ascii="Sylfaen" w:hAnsi="Sylfaen"/>
                <w:i/>
                <w:iCs/>
                <w:sz w:val="16"/>
                <w:szCs w:val="16"/>
                <w:lang w:val="en-US"/>
              </w:rPr>
              <w:t>-</w:t>
            </w:r>
          </w:p>
        </w:tc>
        <w:tc>
          <w:tcPr>
            <w:tcW w:w="841" w:type="dxa"/>
            <w:textDirection w:val="btLr"/>
            <w:vAlign w:val="center"/>
          </w:tcPr>
          <w:p w14:paraId="7FF48611" w14:textId="2D4EBFBE" w:rsidR="00B22985" w:rsidRPr="00D107AB" w:rsidRDefault="00B22985" w:rsidP="00B22985">
            <w:pPr>
              <w:widowControl w:val="0"/>
              <w:ind w:left="113" w:right="113"/>
              <w:jc w:val="center"/>
              <w:rPr>
                <w:rFonts w:ascii="Sylfaen" w:hAnsi="Sylfaen" w:cs="Arial"/>
                <w:i/>
                <w:iCs/>
                <w:sz w:val="16"/>
                <w:szCs w:val="16"/>
              </w:rPr>
            </w:pPr>
            <w:r>
              <w:rPr>
                <w:rFonts w:ascii="Sylfaen" w:hAnsi="Sylfaen"/>
                <w:i/>
                <w:iCs/>
                <w:sz w:val="16"/>
                <w:szCs w:val="16"/>
                <w:lang w:val="hy-AM"/>
              </w:rPr>
              <w:t>-</w:t>
            </w:r>
          </w:p>
        </w:tc>
        <w:tc>
          <w:tcPr>
            <w:tcW w:w="777" w:type="dxa"/>
            <w:textDirection w:val="btLr"/>
            <w:vAlign w:val="center"/>
          </w:tcPr>
          <w:p w14:paraId="62C84265" w14:textId="4E56DD72" w:rsidR="00B22985" w:rsidRPr="00D107AB" w:rsidRDefault="00B22985" w:rsidP="00B22985">
            <w:pPr>
              <w:widowControl w:val="0"/>
              <w:ind w:left="113" w:right="113"/>
              <w:jc w:val="center"/>
              <w:rPr>
                <w:rFonts w:ascii="Sylfaen" w:hAnsi="Sylfaen"/>
                <w:b/>
                <w:i/>
                <w:iCs/>
                <w:sz w:val="16"/>
                <w:szCs w:val="16"/>
              </w:rPr>
            </w:pPr>
            <w:r>
              <w:rPr>
                <w:rFonts w:ascii="Sylfaen" w:hAnsi="Sylfaen"/>
                <w:i/>
                <w:iCs/>
                <w:sz w:val="16"/>
                <w:szCs w:val="16"/>
                <w:lang w:val="hy-AM"/>
              </w:rPr>
              <w:t>-</w:t>
            </w:r>
          </w:p>
        </w:tc>
      </w:tr>
      <w:tr w:rsidR="00B22985" w:rsidRPr="00D107AB" w14:paraId="7CD20BC2" w14:textId="77777777" w:rsidTr="00B22985">
        <w:trPr>
          <w:cantSplit/>
          <w:trHeight w:val="1134"/>
          <w:jc w:val="center"/>
        </w:trPr>
        <w:tc>
          <w:tcPr>
            <w:tcW w:w="1685" w:type="dxa"/>
            <w:vAlign w:val="center"/>
          </w:tcPr>
          <w:p w14:paraId="7E3009BB" w14:textId="2A67098B" w:rsidR="00B22985" w:rsidRPr="00D107AB" w:rsidRDefault="00B22985" w:rsidP="00B22985">
            <w:pPr>
              <w:widowControl w:val="0"/>
              <w:jc w:val="center"/>
              <w:rPr>
                <w:rFonts w:ascii="Sylfaen" w:hAnsi="Sylfaen"/>
                <w:i/>
                <w:iCs/>
                <w:sz w:val="18"/>
                <w:szCs w:val="18"/>
                <w:lang w:val="hy-AM"/>
              </w:rPr>
            </w:pPr>
            <w:r w:rsidRPr="00492C7E">
              <w:rPr>
                <w:rFonts w:ascii="Sylfaen" w:hAnsi="Sylfaen" w:cs="Calibri"/>
                <w:i/>
                <w:iCs/>
                <w:color w:val="000000"/>
                <w:sz w:val="20"/>
                <w:szCs w:val="20"/>
              </w:rPr>
              <w:t>2</w:t>
            </w:r>
          </w:p>
        </w:tc>
        <w:tc>
          <w:tcPr>
            <w:tcW w:w="2023" w:type="dxa"/>
            <w:vAlign w:val="center"/>
          </w:tcPr>
          <w:p w14:paraId="13F23CFA" w14:textId="09F15934" w:rsidR="00B22985" w:rsidRPr="00D107AB" w:rsidRDefault="00B22985" w:rsidP="00B22985">
            <w:pPr>
              <w:widowControl w:val="0"/>
              <w:jc w:val="center"/>
              <w:rPr>
                <w:rFonts w:ascii="Sylfaen" w:hAnsi="Sylfaen" w:cs="Calibri"/>
                <w:i/>
                <w:iCs/>
                <w:color w:val="000000"/>
                <w:sz w:val="18"/>
                <w:szCs w:val="18"/>
              </w:rPr>
            </w:pPr>
            <w:r w:rsidRPr="00492C7E">
              <w:rPr>
                <w:rFonts w:ascii="Sylfaen" w:hAnsi="Sylfaen" w:cs="Calibri"/>
                <w:i/>
                <w:iCs/>
                <w:color w:val="000000"/>
                <w:sz w:val="20"/>
                <w:szCs w:val="20"/>
              </w:rPr>
              <w:t>/03211300</w:t>
            </w:r>
          </w:p>
        </w:tc>
        <w:tc>
          <w:tcPr>
            <w:tcW w:w="1837" w:type="dxa"/>
            <w:vAlign w:val="center"/>
          </w:tcPr>
          <w:p w14:paraId="4F1A07FB" w14:textId="5EEAC089" w:rsidR="00B22985" w:rsidRPr="00D107AB" w:rsidRDefault="00B22985" w:rsidP="00B22985">
            <w:pPr>
              <w:widowControl w:val="0"/>
              <w:jc w:val="center"/>
              <w:rPr>
                <w:rFonts w:ascii="Sylfaen" w:hAnsi="Sylfaen"/>
                <w:i/>
                <w:iCs/>
                <w:sz w:val="18"/>
                <w:szCs w:val="18"/>
                <w:lang w:val="en-US"/>
              </w:rPr>
            </w:pPr>
            <w:r w:rsidRPr="00274F24">
              <w:rPr>
                <w:rFonts w:ascii="Sylfaen" w:hAnsi="Sylfaen" w:cs="Cambria"/>
                <w:i/>
                <w:sz w:val="20"/>
                <w:szCs w:val="20"/>
              </w:rPr>
              <w:t>Рис</w:t>
            </w:r>
          </w:p>
        </w:tc>
        <w:tc>
          <w:tcPr>
            <w:tcW w:w="3985" w:type="dxa"/>
            <w:gridSpan w:val="5"/>
            <w:vMerge/>
            <w:textDirection w:val="btLr"/>
            <w:vAlign w:val="center"/>
          </w:tcPr>
          <w:p w14:paraId="1B327749" w14:textId="37CA2EC9" w:rsidR="00B22985" w:rsidRPr="00D107AB" w:rsidRDefault="00B22985" w:rsidP="00B22985">
            <w:pPr>
              <w:widowControl w:val="0"/>
              <w:ind w:left="113" w:right="113"/>
              <w:jc w:val="center"/>
              <w:rPr>
                <w:rFonts w:ascii="Sylfaen" w:hAnsi="Sylfaen"/>
                <w:i/>
                <w:iCs/>
                <w:sz w:val="16"/>
                <w:szCs w:val="16"/>
                <w:lang w:val="hy-AM"/>
              </w:rPr>
            </w:pPr>
          </w:p>
        </w:tc>
        <w:tc>
          <w:tcPr>
            <w:tcW w:w="604" w:type="dxa"/>
            <w:textDirection w:val="btLr"/>
            <w:vAlign w:val="center"/>
          </w:tcPr>
          <w:p w14:paraId="7A16FA1E" w14:textId="60584C08" w:rsidR="00B22985" w:rsidRPr="00D107AB" w:rsidRDefault="00B22985" w:rsidP="00B22985">
            <w:pPr>
              <w:widowControl w:val="0"/>
              <w:ind w:left="113" w:right="113"/>
              <w:jc w:val="center"/>
              <w:rPr>
                <w:rFonts w:ascii="Sylfaen" w:hAnsi="Sylfaen"/>
                <w:i/>
                <w:iCs/>
                <w:sz w:val="16"/>
                <w:szCs w:val="16"/>
                <w:lang w:val="hy-AM"/>
              </w:rPr>
            </w:pPr>
            <w:r w:rsidRPr="00D107AB">
              <w:rPr>
                <w:rFonts w:ascii="Sylfaen" w:hAnsi="Sylfaen"/>
                <w:i/>
                <w:iCs/>
                <w:sz w:val="16"/>
                <w:szCs w:val="16"/>
                <w:lang w:val="hy-AM"/>
              </w:rPr>
              <w:t>-</w:t>
            </w:r>
          </w:p>
        </w:tc>
        <w:tc>
          <w:tcPr>
            <w:tcW w:w="691" w:type="dxa"/>
            <w:textDirection w:val="btLr"/>
            <w:vAlign w:val="center"/>
          </w:tcPr>
          <w:p w14:paraId="5E863F7E" w14:textId="134CA195" w:rsidR="00B22985" w:rsidRPr="00D107AB" w:rsidRDefault="00B22985" w:rsidP="00B22985">
            <w:pPr>
              <w:widowControl w:val="0"/>
              <w:ind w:left="113" w:right="113"/>
              <w:jc w:val="center"/>
              <w:rPr>
                <w:rFonts w:ascii="Sylfaen" w:hAnsi="Sylfaen"/>
                <w:i/>
                <w:iCs/>
                <w:sz w:val="16"/>
                <w:szCs w:val="16"/>
                <w:lang w:val="hy-AM"/>
              </w:rPr>
            </w:pPr>
            <w:r w:rsidRPr="00D107AB">
              <w:rPr>
                <w:rFonts w:ascii="Sylfaen" w:hAnsi="Sylfaen"/>
                <w:i/>
                <w:iCs/>
                <w:sz w:val="16"/>
                <w:szCs w:val="16"/>
                <w:lang w:val="hy-AM"/>
              </w:rPr>
              <w:t>-</w:t>
            </w:r>
          </w:p>
        </w:tc>
        <w:tc>
          <w:tcPr>
            <w:tcW w:w="812" w:type="dxa"/>
            <w:textDirection w:val="btLr"/>
            <w:vAlign w:val="center"/>
          </w:tcPr>
          <w:p w14:paraId="5F3EA282" w14:textId="02622652" w:rsidR="00B22985" w:rsidRPr="00D107AB" w:rsidRDefault="00B22985" w:rsidP="00B22985">
            <w:pPr>
              <w:widowControl w:val="0"/>
              <w:ind w:left="113" w:right="113"/>
              <w:jc w:val="center"/>
              <w:rPr>
                <w:rFonts w:ascii="Sylfaen" w:hAnsi="Sylfaen"/>
                <w:i/>
                <w:iCs/>
                <w:sz w:val="16"/>
                <w:szCs w:val="16"/>
              </w:rPr>
            </w:pPr>
            <w:r w:rsidRPr="00D107AB">
              <w:rPr>
                <w:rFonts w:ascii="Sylfaen" w:hAnsi="Sylfaen"/>
                <w:i/>
                <w:iCs/>
                <w:sz w:val="16"/>
                <w:szCs w:val="16"/>
                <w:lang w:val="hy-AM"/>
              </w:rPr>
              <w:t>-</w:t>
            </w:r>
          </w:p>
        </w:tc>
        <w:tc>
          <w:tcPr>
            <w:tcW w:w="863" w:type="dxa"/>
            <w:textDirection w:val="btLr"/>
            <w:vAlign w:val="center"/>
          </w:tcPr>
          <w:p w14:paraId="00ED37FC" w14:textId="594C7090"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en-US"/>
              </w:rPr>
              <w:t>-</w:t>
            </w:r>
          </w:p>
        </w:tc>
        <w:tc>
          <w:tcPr>
            <w:tcW w:w="841" w:type="dxa"/>
            <w:textDirection w:val="btLr"/>
            <w:vAlign w:val="center"/>
          </w:tcPr>
          <w:p w14:paraId="27898176" w14:textId="32312A93"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en-US"/>
              </w:rPr>
              <w:t>-</w:t>
            </w:r>
          </w:p>
        </w:tc>
        <w:tc>
          <w:tcPr>
            <w:tcW w:w="946" w:type="dxa"/>
            <w:textDirection w:val="btLr"/>
            <w:vAlign w:val="center"/>
          </w:tcPr>
          <w:p w14:paraId="61384736" w14:textId="2CD84950"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en-US"/>
              </w:rPr>
              <w:t>-</w:t>
            </w:r>
          </w:p>
        </w:tc>
        <w:tc>
          <w:tcPr>
            <w:tcW w:w="841" w:type="dxa"/>
            <w:textDirection w:val="btLr"/>
            <w:vAlign w:val="center"/>
          </w:tcPr>
          <w:p w14:paraId="4710C290" w14:textId="79FDC923"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hy-AM"/>
              </w:rPr>
              <w:t>-</w:t>
            </w:r>
          </w:p>
        </w:tc>
        <w:tc>
          <w:tcPr>
            <w:tcW w:w="777" w:type="dxa"/>
            <w:textDirection w:val="btLr"/>
            <w:vAlign w:val="center"/>
          </w:tcPr>
          <w:p w14:paraId="6904EBAC" w14:textId="3ED277F1"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hy-AM"/>
              </w:rPr>
              <w:t>-</w:t>
            </w:r>
          </w:p>
        </w:tc>
      </w:tr>
      <w:tr w:rsidR="00B22985" w:rsidRPr="00D107AB" w14:paraId="63454477" w14:textId="77777777" w:rsidTr="00B22985">
        <w:trPr>
          <w:cantSplit/>
          <w:trHeight w:val="1134"/>
          <w:jc w:val="center"/>
        </w:trPr>
        <w:tc>
          <w:tcPr>
            <w:tcW w:w="1685" w:type="dxa"/>
            <w:vAlign w:val="center"/>
          </w:tcPr>
          <w:p w14:paraId="1DE4D918" w14:textId="04C8E0A9" w:rsidR="00B22985" w:rsidRPr="00D107AB" w:rsidRDefault="00B22985" w:rsidP="00B22985">
            <w:pPr>
              <w:widowControl w:val="0"/>
              <w:jc w:val="center"/>
              <w:rPr>
                <w:rFonts w:ascii="Sylfaen" w:hAnsi="Sylfaen"/>
                <w:i/>
                <w:iCs/>
                <w:sz w:val="18"/>
                <w:szCs w:val="18"/>
              </w:rPr>
            </w:pPr>
            <w:r w:rsidRPr="00492C7E">
              <w:rPr>
                <w:rFonts w:ascii="Sylfaen" w:hAnsi="Sylfaen" w:cs="Calibri"/>
                <w:i/>
                <w:iCs/>
                <w:color w:val="000000"/>
                <w:sz w:val="20"/>
                <w:szCs w:val="20"/>
              </w:rPr>
              <w:t>3</w:t>
            </w:r>
          </w:p>
        </w:tc>
        <w:tc>
          <w:tcPr>
            <w:tcW w:w="2023" w:type="dxa"/>
            <w:vAlign w:val="center"/>
          </w:tcPr>
          <w:p w14:paraId="6F691D98" w14:textId="4D30BCB7" w:rsidR="00B22985" w:rsidRPr="00D107AB" w:rsidRDefault="00B22985" w:rsidP="00B22985">
            <w:pPr>
              <w:widowControl w:val="0"/>
              <w:jc w:val="center"/>
              <w:rPr>
                <w:rFonts w:ascii="Sylfaen" w:hAnsi="Sylfaen" w:cs="Calibri"/>
                <w:i/>
                <w:iCs/>
                <w:color w:val="000000"/>
                <w:sz w:val="18"/>
                <w:szCs w:val="18"/>
              </w:rPr>
            </w:pPr>
            <w:r w:rsidRPr="00492C7E">
              <w:rPr>
                <w:rFonts w:ascii="Sylfaen" w:hAnsi="Sylfaen" w:cs="Calibri"/>
                <w:i/>
                <w:iCs/>
                <w:color w:val="000000"/>
                <w:sz w:val="20"/>
                <w:szCs w:val="20"/>
              </w:rPr>
              <w:t>/03221100</w:t>
            </w:r>
          </w:p>
        </w:tc>
        <w:tc>
          <w:tcPr>
            <w:tcW w:w="1837" w:type="dxa"/>
            <w:vAlign w:val="center"/>
          </w:tcPr>
          <w:p w14:paraId="2EA1530C" w14:textId="4F674BDB" w:rsidR="00B22985" w:rsidRPr="00D107AB" w:rsidRDefault="00B22985" w:rsidP="00B22985">
            <w:pPr>
              <w:widowControl w:val="0"/>
              <w:jc w:val="center"/>
              <w:rPr>
                <w:rFonts w:ascii="Sylfaen" w:hAnsi="Sylfaen"/>
                <w:i/>
                <w:iCs/>
                <w:sz w:val="18"/>
                <w:szCs w:val="18"/>
              </w:rPr>
            </w:pPr>
            <w:r w:rsidRPr="00274F24">
              <w:rPr>
                <w:rFonts w:ascii="Sylfaen" w:hAnsi="Sylfaen" w:cs="Cambria"/>
                <w:i/>
                <w:sz w:val="20"/>
                <w:szCs w:val="20"/>
              </w:rPr>
              <w:t>Свекла</w:t>
            </w:r>
          </w:p>
        </w:tc>
        <w:tc>
          <w:tcPr>
            <w:tcW w:w="3985" w:type="dxa"/>
            <w:gridSpan w:val="5"/>
            <w:vMerge/>
            <w:textDirection w:val="btLr"/>
            <w:vAlign w:val="center"/>
          </w:tcPr>
          <w:p w14:paraId="64F46162" w14:textId="604E2C99" w:rsidR="00B22985" w:rsidRPr="00D107AB" w:rsidRDefault="00B22985" w:rsidP="00B22985">
            <w:pPr>
              <w:widowControl w:val="0"/>
              <w:ind w:left="113" w:right="113"/>
              <w:jc w:val="center"/>
              <w:rPr>
                <w:rFonts w:ascii="Sylfaen" w:hAnsi="Sylfaen"/>
                <w:i/>
                <w:iCs/>
                <w:sz w:val="16"/>
                <w:szCs w:val="16"/>
                <w:lang w:val="hy-AM"/>
              </w:rPr>
            </w:pPr>
          </w:p>
        </w:tc>
        <w:tc>
          <w:tcPr>
            <w:tcW w:w="604" w:type="dxa"/>
            <w:textDirection w:val="btLr"/>
            <w:vAlign w:val="center"/>
          </w:tcPr>
          <w:p w14:paraId="0E48CE3D" w14:textId="3D8D64CE" w:rsidR="00B22985" w:rsidRPr="00D107AB" w:rsidRDefault="00B22985" w:rsidP="00B22985">
            <w:pPr>
              <w:widowControl w:val="0"/>
              <w:ind w:left="113" w:right="113"/>
              <w:jc w:val="center"/>
              <w:rPr>
                <w:rFonts w:ascii="Sylfaen" w:hAnsi="Sylfaen"/>
                <w:i/>
                <w:iCs/>
                <w:sz w:val="16"/>
                <w:szCs w:val="16"/>
                <w:lang w:val="hy-AM"/>
              </w:rPr>
            </w:pPr>
            <w:r w:rsidRPr="00D107AB">
              <w:rPr>
                <w:rFonts w:ascii="Sylfaen" w:hAnsi="Sylfaen"/>
                <w:i/>
                <w:iCs/>
                <w:sz w:val="16"/>
                <w:szCs w:val="16"/>
                <w:lang w:val="hy-AM"/>
              </w:rPr>
              <w:t>-</w:t>
            </w:r>
          </w:p>
        </w:tc>
        <w:tc>
          <w:tcPr>
            <w:tcW w:w="691" w:type="dxa"/>
            <w:textDirection w:val="btLr"/>
            <w:vAlign w:val="center"/>
          </w:tcPr>
          <w:p w14:paraId="1A1CA146" w14:textId="4805537B" w:rsidR="00B22985" w:rsidRPr="00D107AB" w:rsidRDefault="00B22985" w:rsidP="00B22985">
            <w:pPr>
              <w:widowControl w:val="0"/>
              <w:ind w:left="113" w:right="113"/>
              <w:jc w:val="center"/>
              <w:rPr>
                <w:rFonts w:ascii="Sylfaen" w:hAnsi="Sylfaen"/>
                <w:i/>
                <w:iCs/>
                <w:sz w:val="16"/>
                <w:szCs w:val="16"/>
                <w:lang w:val="hy-AM"/>
              </w:rPr>
            </w:pPr>
            <w:r w:rsidRPr="00D107AB">
              <w:rPr>
                <w:rFonts w:ascii="Sylfaen" w:hAnsi="Sylfaen"/>
                <w:i/>
                <w:iCs/>
                <w:sz w:val="16"/>
                <w:szCs w:val="16"/>
                <w:lang w:val="hy-AM"/>
              </w:rPr>
              <w:t>-</w:t>
            </w:r>
          </w:p>
        </w:tc>
        <w:tc>
          <w:tcPr>
            <w:tcW w:w="812" w:type="dxa"/>
            <w:textDirection w:val="btLr"/>
            <w:vAlign w:val="center"/>
          </w:tcPr>
          <w:p w14:paraId="5763CD39" w14:textId="000B0BB8" w:rsidR="00B22985" w:rsidRPr="00D107AB" w:rsidRDefault="00B22985" w:rsidP="00B22985">
            <w:pPr>
              <w:widowControl w:val="0"/>
              <w:ind w:left="113" w:right="113"/>
              <w:jc w:val="center"/>
              <w:rPr>
                <w:rFonts w:ascii="Sylfaen" w:hAnsi="Sylfaen"/>
                <w:i/>
                <w:iCs/>
                <w:sz w:val="16"/>
                <w:szCs w:val="16"/>
                <w:lang w:val="hy-AM"/>
              </w:rPr>
            </w:pPr>
            <w:r w:rsidRPr="00D107AB">
              <w:rPr>
                <w:rFonts w:ascii="Sylfaen" w:hAnsi="Sylfaen"/>
                <w:i/>
                <w:iCs/>
                <w:sz w:val="16"/>
                <w:szCs w:val="16"/>
                <w:lang w:val="hy-AM"/>
              </w:rPr>
              <w:t>-</w:t>
            </w:r>
          </w:p>
        </w:tc>
        <w:tc>
          <w:tcPr>
            <w:tcW w:w="863" w:type="dxa"/>
            <w:textDirection w:val="btLr"/>
            <w:vAlign w:val="center"/>
          </w:tcPr>
          <w:p w14:paraId="2AC4F8E6" w14:textId="594D9C6D"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en-US"/>
              </w:rPr>
              <w:t>-</w:t>
            </w:r>
            <w:bookmarkStart w:id="18" w:name="_GoBack"/>
            <w:bookmarkEnd w:id="18"/>
          </w:p>
        </w:tc>
        <w:tc>
          <w:tcPr>
            <w:tcW w:w="841" w:type="dxa"/>
            <w:textDirection w:val="btLr"/>
            <w:vAlign w:val="center"/>
          </w:tcPr>
          <w:p w14:paraId="618D4653" w14:textId="17EFA7CF"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en-US"/>
              </w:rPr>
              <w:t>-</w:t>
            </w:r>
          </w:p>
        </w:tc>
        <w:tc>
          <w:tcPr>
            <w:tcW w:w="946" w:type="dxa"/>
            <w:textDirection w:val="btLr"/>
            <w:vAlign w:val="center"/>
          </w:tcPr>
          <w:p w14:paraId="03CFD5E4" w14:textId="4DD2C738"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en-US"/>
              </w:rPr>
              <w:t>-</w:t>
            </w:r>
          </w:p>
        </w:tc>
        <w:tc>
          <w:tcPr>
            <w:tcW w:w="841" w:type="dxa"/>
            <w:textDirection w:val="btLr"/>
            <w:vAlign w:val="center"/>
          </w:tcPr>
          <w:p w14:paraId="574D4958" w14:textId="4C767E92"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hy-AM"/>
              </w:rPr>
              <w:t>-</w:t>
            </w:r>
          </w:p>
        </w:tc>
        <w:tc>
          <w:tcPr>
            <w:tcW w:w="777" w:type="dxa"/>
            <w:textDirection w:val="btLr"/>
            <w:vAlign w:val="center"/>
          </w:tcPr>
          <w:p w14:paraId="4B0393AE" w14:textId="2323D8AC"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hy-AM"/>
              </w:rPr>
              <w:t>-</w:t>
            </w:r>
          </w:p>
        </w:tc>
      </w:tr>
      <w:tr w:rsidR="00B22985" w:rsidRPr="00D107AB" w14:paraId="2C21DFDE" w14:textId="77777777" w:rsidTr="00B22985">
        <w:trPr>
          <w:cantSplit/>
          <w:trHeight w:val="1134"/>
          <w:jc w:val="center"/>
        </w:trPr>
        <w:tc>
          <w:tcPr>
            <w:tcW w:w="1685" w:type="dxa"/>
            <w:vAlign w:val="center"/>
          </w:tcPr>
          <w:p w14:paraId="02FC939D" w14:textId="4FF02F59" w:rsidR="00B22985" w:rsidRPr="00D107AB" w:rsidRDefault="00B22985" w:rsidP="00B22985">
            <w:pPr>
              <w:widowControl w:val="0"/>
              <w:jc w:val="center"/>
              <w:rPr>
                <w:rFonts w:ascii="Sylfaen" w:hAnsi="Sylfaen"/>
                <w:i/>
                <w:iCs/>
                <w:sz w:val="18"/>
                <w:szCs w:val="18"/>
                <w:lang w:val="hy-AM"/>
              </w:rPr>
            </w:pPr>
            <w:r w:rsidRPr="00492C7E">
              <w:rPr>
                <w:rFonts w:ascii="Sylfaen" w:hAnsi="Sylfaen" w:cs="Calibri"/>
                <w:i/>
                <w:iCs/>
                <w:color w:val="000000"/>
                <w:sz w:val="20"/>
                <w:szCs w:val="20"/>
              </w:rPr>
              <w:lastRenderedPageBreak/>
              <w:t>4</w:t>
            </w:r>
          </w:p>
        </w:tc>
        <w:tc>
          <w:tcPr>
            <w:tcW w:w="2023" w:type="dxa"/>
            <w:vAlign w:val="center"/>
          </w:tcPr>
          <w:p w14:paraId="2EB78F61" w14:textId="009F6266" w:rsidR="00B22985" w:rsidRPr="00D107AB" w:rsidRDefault="00B22985" w:rsidP="00B22985">
            <w:pPr>
              <w:widowControl w:val="0"/>
              <w:jc w:val="center"/>
              <w:rPr>
                <w:rFonts w:ascii="Sylfaen" w:hAnsi="Sylfaen" w:cs="Calibri"/>
                <w:i/>
                <w:iCs/>
                <w:color w:val="000000"/>
                <w:sz w:val="18"/>
                <w:szCs w:val="18"/>
              </w:rPr>
            </w:pPr>
            <w:r w:rsidRPr="00492C7E">
              <w:rPr>
                <w:rFonts w:ascii="Sylfaen" w:hAnsi="Sylfaen" w:cs="Calibri"/>
                <w:i/>
                <w:iCs/>
                <w:color w:val="000000"/>
                <w:sz w:val="20"/>
                <w:szCs w:val="20"/>
              </w:rPr>
              <w:t>/03221110</w:t>
            </w:r>
          </w:p>
        </w:tc>
        <w:tc>
          <w:tcPr>
            <w:tcW w:w="1837" w:type="dxa"/>
            <w:vAlign w:val="center"/>
          </w:tcPr>
          <w:p w14:paraId="53044F8F" w14:textId="61573AE8" w:rsidR="00B22985" w:rsidRPr="00D107AB" w:rsidRDefault="00B22985" w:rsidP="00B22985">
            <w:pPr>
              <w:widowControl w:val="0"/>
              <w:jc w:val="center"/>
              <w:rPr>
                <w:rFonts w:ascii="Sylfaen" w:hAnsi="Sylfaen"/>
                <w:i/>
                <w:iCs/>
                <w:sz w:val="18"/>
                <w:szCs w:val="18"/>
              </w:rPr>
            </w:pPr>
            <w:r w:rsidRPr="00274F24">
              <w:rPr>
                <w:rFonts w:ascii="Sylfaen" w:hAnsi="Sylfaen" w:cs="Cambria"/>
                <w:i/>
                <w:sz w:val="20"/>
                <w:szCs w:val="20"/>
              </w:rPr>
              <w:t>Морковь</w:t>
            </w:r>
          </w:p>
        </w:tc>
        <w:tc>
          <w:tcPr>
            <w:tcW w:w="3985" w:type="dxa"/>
            <w:gridSpan w:val="5"/>
            <w:vMerge/>
            <w:textDirection w:val="btLr"/>
            <w:vAlign w:val="center"/>
          </w:tcPr>
          <w:p w14:paraId="554FDEF1" w14:textId="71E88771" w:rsidR="00B22985" w:rsidRPr="00D107AB" w:rsidRDefault="00B22985" w:rsidP="00B22985">
            <w:pPr>
              <w:widowControl w:val="0"/>
              <w:ind w:left="113" w:right="113"/>
              <w:jc w:val="center"/>
              <w:rPr>
                <w:rFonts w:ascii="Sylfaen" w:hAnsi="Sylfaen"/>
                <w:i/>
                <w:iCs/>
                <w:sz w:val="16"/>
                <w:szCs w:val="16"/>
                <w:lang w:val="hy-AM"/>
              </w:rPr>
            </w:pPr>
          </w:p>
        </w:tc>
        <w:tc>
          <w:tcPr>
            <w:tcW w:w="604" w:type="dxa"/>
            <w:textDirection w:val="btLr"/>
            <w:vAlign w:val="center"/>
          </w:tcPr>
          <w:p w14:paraId="74289F09" w14:textId="678F9011" w:rsidR="00B22985" w:rsidRPr="00D107AB" w:rsidRDefault="00B22985" w:rsidP="00B22985">
            <w:pPr>
              <w:widowControl w:val="0"/>
              <w:ind w:left="113" w:right="113"/>
              <w:jc w:val="center"/>
              <w:rPr>
                <w:rFonts w:ascii="Sylfaen" w:hAnsi="Sylfaen"/>
                <w:i/>
                <w:iCs/>
                <w:sz w:val="16"/>
                <w:szCs w:val="16"/>
                <w:lang w:val="hy-AM"/>
              </w:rPr>
            </w:pPr>
            <w:r w:rsidRPr="00D107AB">
              <w:rPr>
                <w:rFonts w:ascii="Sylfaen" w:hAnsi="Sylfaen"/>
                <w:i/>
                <w:iCs/>
                <w:sz w:val="16"/>
                <w:szCs w:val="16"/>
                <w:lang w:val="hy-AM"/>
              </w:rPr>
              <w:t>-</w:t>
            </w:r>
          </w:p>
        </w:tc>
        <w:tc>
          <w:tcPr>
            <w:tcW w:w="691" w:type="dxa"/>
            <w:textDirection w:val="btLr"/>
            <w:vAlign w:val="center"/>
          </w:tcPr>
          <w:p w14:paraId="556A1427" w14:textId="787DAA58" w:rsidR="00B22985" w:rsidRPr="00D107AB" w:rsidRDefault="00B22985" w:rsidP="00B22985">
            <w:pPr>
              <w:widowControl w:val="0"/>
              <w:ind w:left="113" w:right="113"/>
              <w:jc w:val="center"/>
              <w:rPr>
                <w:rFonts w:ascii="Sylfaen" w:hAnsi="Sylfaen"/>
                <w:i/>
                <w:iCs/>
                <w:sz w:val="16"/>
                <w:szCs w:val="16"/>
                <w:lang w:val="hy-AM"/>
              </w:rPr>
            </w:pPr>
            <w:r w:rsidRPr="00D107AB">
              <w:rPr>
                <w:rFonts w:ascii="Sylfaen" w:hAnsi="Sylfaen"/>
                <w:i/>
                <w:iCs/>
                <w:sz w:val="16"/>
                <w:szCs w:val="16"/>
                <w:lang w:val="hy-AM"/>
              </w:rPr>
              <w:t>-</w:t>
            </w:r>
          </w:p>
        </w:tc>
        <w:tc>
          <w:tcPr>
            <w:tcW w:w="812" w:type="dxa"/>
            <w:textDirection w:val="btLr"/>
            <w:vAlign w:val="center"/>
          </w:tcPr>
          <w:p w14:paraId="61940DFB" w14:textId="0A907A04" w:rsidR="00B22985" w:rsidRPr="00D107AB" w:rsidRDefault="00B22985" w:rsidP="00B22985">
            <w:pPr>
              <w:widowControl w:val="0"/>
              <w:ind w:left="113" w:right="113"/>
              <w:jc w:val="center"/>
              <w:rPr>
                <w:rFonts w:ascii="Sylfaen" w:hAnsi="Sylfaen"/>
                <w:i/>
                <w:iCs/>
                <w:sz w:val="16"/>
                <w:szCs w:val="16"/>
                <w:lang w:val="hy-AM"/>
              </w:rPr>
            </w:pPr>
            <w:r w:rsidRPr="00D107AB">
              <w:rPr>
                <w:rFonts w:ascii="Sylfaen" w:hAnsi="Sylfaen"/>
                <w:i/>
                <w:iCs/>
                <w:sz w:val="16"/>
                <w:szCs w:val="16"/>
                <w:lang w:val="hy-AM"/>
              </w:rPr>
              <w:t>-</w:t>
            </w:r>
          </w:p>
        </w:tc>
        <w:tc>
          <w:tcPr>
            <w:tcW w:w="863" w:type="dxa"/>
            <w:textDirection w:val="btLr"/>
            <w:vAlign w:val="center"/>
          </w:tcPr>
          <w:p w14:paraId="07E95305" w14:textId="639E0454"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en-US"/>
              </w:rPr>
              <w:t>-</w:t>
            </w:r>
          </w:p>
        </w:tc>
        <w:tc>
          <w:tcPr>
            <w:tcW w:w="841" w:type="dxa"/>
            <w:textDirection w:val="btLr"/>
            <w:vAlign w:val="center"/>
          </w:tcPr>
          <w:p w14:paraId="1D228B75" w14:textId="1AABF2CE"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en-US"/>
              </w:rPr>
              <w:t>-</w:t>
            </w:r>
          </w:p>
        </w:tc>
        <w:tc>
          <w:tcPr>
            <w:tcW w:w="946" w:type="dxa"/>
            <w:textDirection w:val="btLr"/>
            <w:vAlign w:val="center"/>
          </w:tcPr>
          <w:p w14:paraId="514CDA86" w14:textId="63606DEE"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en-US"/>
              </w:rPr>
              <w:t>-</w:t>
            </w:r>
          </w:p>
        </w:tc>
        <w:tc>
          <w:tcPr>
            <w:tcW w:w="841" w:type="dxa"/>
            <w:textDirection w:val="btLr"/>
            <w:vAlign w:val="center"/>
          </w:tcPr>
          <w:p w14:paraId="0C682A6A" w14:textId="3B872D3D"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hy-AM"/>
              </w:rPr>
              <w:t>-</w:t>
            </w:r>
          </w:p>
        </w:tc>
        <w:tc>
          <w:tcPr>
            <w:tcW w:w="777" w:type="dxa"/>
            <w:textDirection w:val="btLr"/>
            <w:vAlign w:val="center"/>
          </w:tcPr>
          <w:p w14:paraId="132FCEEC" w14:textId="4F7BAACE"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hy-AM"/>
              </w:rPr>
              <w:t>-</w:t>
            </w:r>
          </w:p>
        </w:tc>
      </w:tr>
      <w:tr w:rsidR="00B22985" w:rsidRPr="00D107AB" w14:paraId="52C233F5" w14:textId="77777777" w:rsidTr="00B22985">
        <w:trPr>
          <w:cantSplit/>
          <w:trHeight w:val="1134"/>
          <w:jc w:val="center"/>
        </w:trPr>
        <w:tc>
          <w:tcPr>
            <w:tcW w:w="1685" w:type="dxa"/>
            <w:vAlign w:val="center"/>
          </w:tcPr>
          <w:p w14:paraId="3BE58FCF" w14:textId="28BB48EF" w:rsidR="00B22985" w:rsidRPr="00D107AB" w:rsidRDefault="00B22985" w:rsidP="00B22985">
            <w:pPr>
              <w:widowControl w:val="0"/>
              <w:jc w:val="center"/>
              <w:rPr>
                <w:rFonts w:ascii="Sylfaen" w:hAnsi="Sylfaen"/>
                <w:i/>
                <w:iCs/>
                <w:sz w:val="18"/>
                <w:szCs w:val="18"/>
                <w:lang w:val="hy-AM"/>
              </w:rPr>
            </w:pPr>
            <w:r w:rsidRPr="00492C7E">
              <w:rPr>
                <w:rFonts w:ascii="Sylfaen" w:hAnsi="Sylfaen" w:cs="Calibri"/>
                <w:i/>
                <w:iCs/>
                <w:color w:val="000000"/>
                <w:sz w:val="20"/>
                <w:szCs w:val="20"/>
              </w:rPr>
              <w:t>5</w:t>
            </w:r>
          </w:p>
        </w:tc>
        <w:tc>
          <w:tcPr>
            <w:tcW w:w="2023" w:type="dxa"/>
            <w:vAlign w:val="center"/>
          </w:tcPr>
          <w:p w14:paraId="70CAD4CF" w14:textId="26E59340" w:rsidR="00B22985" w:rsidRPr="00D107AB" w:rsidRDefault="00B22985" w:rsidP="00B22985">
            <w:pPr>
              <w:widowControl w:val="0"/>
              <w:jc w:val="center"/>
              <w:rPr>
                <w:rFonts w:ascii="Sylfaen" w:hAnsi="Sylfaen" w:cs="Calibri"/>
                <w:i/>
                <w:iCs/>
                <w:color w:val="000000"/>
                <w:sz w:val="18"/>
                <w:szCs w:val="18"/>
              </w:rPr>
            </w:pPr>
            <w:r w:rsidRPr="00492C7E">
              <w:rPr>
                <w:rFonts w:ascii="Sylfaen" w:hAnsi="Sylfaen" w:cs="Calibri"/>
                <w:i/>
                <w:iCs/>
                <w:color w:val="000000"/>
                <w:sz w:val="20"/>
                <w:szCs w:val="20"/>
              </w:rPr>
              <w:t>/03221410</w:t>
            </w:r>
          </w:p>
        </w:tc>
        <w:tc>
          <w:tcPr>
            <w:tcW w:w="1837" w:type="dxa"/>
            <w:vAlign w:val="center"/>
          </w:tcPr>
          <w:p w14:paraId="3052F685" w14:textId="77F367FF" w:rsidR="00B22985" w:rsidRPr="00D107AB" w:rsidRDefault="00B22985" w:rsidP="00B22985">
            <w:pPr>
              <w:widowControl w:val="0"/>
              <w:jc w:val="center"/>
              <w:rPr>
                <w:rFonts w:ascii="Sylfaen" w:hAnsi="Sylfaen"/>
                <w:i/>
                <w:iCs/>
                <w:sz w:val="18"/>
                <w:szCs w:val="18"/>
              </w:rPr>
            </w:pPr>
            <w:r w:rsidRPr="00274F24">
              <w:rPr>
                <w:rFonts w:ascii="Sylfaen" w:hAnsi="Sylfaen" w:cs="Cambria"/>
                <w:i/>
                <w:sz w:val="20"/>
                <w:szCs w:val="20"/>
              </w:rPr>
              <w:t>Капуста</w:t>
            </w:r>
          </w:p>
        </w:tc>
        <w:tc>
          <w:tcPr>
            <w:tcW w:w="3985" w:type="dxa"/>
            <w:gridSpan w:val="5"/>
            <w:vMerge/>
            <w:textDirection w:val="btLr"/>
            <w:vAlign w:val="center"/>
          </w:tcPr>
          <w:p w14:paraId="3EA91C16" w14:textId="37BBC406" w:rsidR="00B22985" w:rsidRPr="00D107AB" w:rsidRDefault="00B22985" w:rsidP="00B22985">
            <w:pPr>
              <w:widowControl w:val="0"/>
              <w:ind w:left="113" w:right="113"/>
              <w:jc w:val="center"/>
              <w:rPr>
                <w:rFonts w:ascii="Sylfaen" w:hAnsi="Sylfaen"/>
                <w:i/>
                <w:iCs/>
                <w:sz w:val="16"/>
                <w:szCs w:val="16"/>
                <w:lang w:val="hy-AM"/>
              </w:rPr>
            </w:pPr>
          </w:p>
        </w:tc>
        <w:tc>
          <w:tcPr>
            <w:tcW w:w="604" w:type="dxa"/>
            <w:textDirection w:val="btLr"/>
            <w:vAlign w:val="center"/>
          </w:tcPr>
          <w:p w14:paraId="78A75FB1" w14:textId="020CEF5C" w:rsidR="00B22985" w:rsidRPr="00D107AB" w:rsidRDefault="00B22985" w:rsidP="00B22985">
            <w:pPr>
              <w:widowControl w:val="0"/>
              <w:ind w:left="113" w:right="113"/>
              <w:jc w:val="center"/>
              <w:rPr>
                <w:rFonts w:ascii="Sylfaen" w:hAnsi="Sylfaen"/>
                <w:i/>
                <w:iCs/>
                <w:sz w:val="16"/>
                <w:szCs w:val="16"/>
                <w:lang w:val="hy-AM"/>
              </w:rPr>
            </w:pPr>
            <w:r w:rsidRPr="00D107AB">
              <w:rPr>
                <w:rFonts w:ascii="Sylfaen" w:hAnsi="Sylfaen"/>
                <w:i/>
                <w:iCs/>
                <w:sz w:val="16"/>
                <w:szCs w:val="16"/>
                <w:lang w:val="hy-AM"/>
              </w:rPr>
              <w:t>-</w:t>
            </w:r>
          </w:p>
        </w:tc>
        <w:tc>
          <w:tcPr>
            <w:tcW w:w="691" w:type="dxa"/>
            <w:textDirection w:val="btLr"/>
            <w:vAlign w:val="center"/>
          </w:tcPr>
          <w:p w14:paraId="480F0921" w14:textId="5BF09ACE" w:rsidR="00B22985" w:rsidRPr="00D107AB" w:rsidRDefault="00B22985" w:rsidP="00B22985">
            <w:pPr>
              <w:widowControl w:val="0"/>
              <w:ind w:left="113" w:right="113"/>
              <w:jc w:val="center"/>
              <w:rPr>
                <w:rFonts w:ascii="Sylfaen" w:hAnsi="Sylfaen"/>
                <w:i/>
                <w:iCs/>
                <w:sz w:val="16"/>
                <w:szCs w:val="16"/>
                <w:lang w:val="hy-AM"/>
              </w:rPr>
            </w:pPr>
            <w:r w:rsidRPr="00D107AB">
              <w:rPr>
                <w:rFonts w:ascii="Sylfaen" w:hAnsi="Sylfaen"/>
                <w:i/>
                <w:iCs/>
                <w:sz w:val="16"/>
                <w:szCs w:val="16"/>
                <w:lang w:val="hy-AM"/>
              </w:rPr>
              <w:t>-</w:t>
            </w:r>
          </w:p>
        </w:tc>
        <w:tc>
          <w:tcPr>
            <w:tcW w:w="812" w:type="dxa"/>
            <w:textDirection w:val="btLr"/>
            <w:vAlign w:val="center"/>
          </w:tcPr>
          <w:p w14:paraId="03DE0C56" w14:textId="3149659F" w:rsidR="00B22985" w:rsidRPr="00D107AB" w:rsidRDefault="00B22985" w:rsidP="00B22985">
            <w:pPr>
              <w:widowControl w:val="0"/>
              <w:ind w:left="113" w:right="113"/>
              <w:jc w:val="center"/>
              <w:rPr>
                <w:rFonts w:ascii="Sylfaen" w:hAnsi="Sylfaen"/>
                <w:i/>
                <w:iCs/>
                <w:sz w:val="16"/>
                <w:szCs w:val="16"/>
                <w:lang w:val="hy-AM"/>
              </w:rPr>
            </w:pPr>
            <w:r w:rsidRPr="00D107AB">
              <w:rPr>
                <w:rFonts w:ascii="Sylfaen" w:hAnsi="Sylfaen"/>
                <w:i/>
                <w:iCs/>
                <w:sz w:val="16"/>
                <w:szCs w:val="16"/>
                <w:lang w:val="hy-AM"/>
              </w:rPr>
              <w:t>-</w:t>
            </w:r>
          </w:p>
        </w:tc>
        <w:tc>
          <w:tcPr>
            <w:tcW w:w="863" w:type="dxa"/>
            <w:textDirection w:val="btLr"/>
            <w:vAlign w:val="center"/>
          </w:tcPr>
          <w:p w14:paraId="788BEE72" w14:textId="244AE328"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en-US"/>
              </w:rPr>
              <w:t>-</w:t>
            </w:r>
          </w:p>
        </w:tc>
        <w:tc>
          <w:tcPr>
            <w:tcW w:w="841" w:type="dxa"/>
            <w:textDirection w:val="btLr"/>
            <w:vAlign w:val="center"/>
          </w:tcPr>
          <w:p w14:paraId="2B4775E4" w14:textId="5FC05FB4"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en-US"/>
              </w:rPr>
              <w:t>-</w:t>
            </w:r>
          </w:p>
        </w:tc>
        <w:tc>
          <w:tcPr>
            <w:tcW w:w="946" w:type="dxa"/>
            <w:textDirection w:val="btLr"/>
            <w:vAlign w:val="center"/>
          </w:tcPr>
          <w:p w14:paraId="6F8263A6" w14:textId="79011099"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en-US"/>
              </w:rPr>
              <w:t>-</w:t>
            </w:r>
          </w:p>
        </w:tc>
        <w:tc>
          <w:tcPr>
            <w:tcW w:w="841" w:type="dxa"/>
            <w:textDirection w:val="btLr"/>
            <w:vAlign w:val="center"/>
          </w:tcPr>
          <w:p w14:paraId="7835BD81" w14:textId="08C0861D"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hy-AM"/>
              </w:rPr>
              <w:t>-</w:t>
            </w:r>
          </w:p>
        </w:tc>
        <w:tc>
          <w:tcPr>
            <w:tcW w:w="777" w:type="dxa"/>
            <w:textDirection w:val="btLr"/>
            <w:vAlign w:val="center"/>
          </w:tcPr>
          <w:p w14:paraId="40B3F4C6" w14:textId="7335013C"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hy-AM"/>
              </w:rPr>
              <w:t>-</w:t>
            </w:r>
          </w:p>
        </w:tc>
      </w:tr>
      <w:tr w:rsidR="00B22985" w:rsidRPr="00D107AB" w14:paraId="7759D8C2" w14:textId="77777777" w:rsidTr="00B22985">
        <w:trPr>
          <w:cantSplit/>
          <w:trHeight w:val="1134"/>
          <w:jc w:val="center"/>
        </w:trPr>
        <w:tc>
          <w:tcPr>
            <w:tcW w:w="1685" w:type="dxa"/>
            <w:vAlign w:val="center"/>
          </w:tcPr>
          <w:p w14:paraId="0ACEBB23" w14:textId="4E23E72F" w:rsidR="00B22985" w:rsidRPr="00D107AB" w:rsidRDefault="00B22985" w:rsidP="00B22985">
            <w:pPr>
              <w:widowControl w:val="0"/>
              <w:jc w:val="center"/>
              <w:rPr>
                <w:rFonts w:ascii="Sylfaen" w:hAnsi="Sylfaen"/>
                <w:i/>
                <w:iCs/>
                <w:sz w:val="18"/>
                <w:szCs w:val="18"/>
                <w:lang w:val="hy-AM"/>
              </w:rPr>
            </w:pPr>
            <w:r w:rsidRPr="00492C7E">
              <w:rPr>
                <w:rFonts w:ascii="Sylfaen" w:hAnsi="Sylfaen" w:cs="Calibri"/>
                <w:i/>
                <w:iCs/>
                <w:color w:val="000000"/>
                <w:sz w:val="20"/>
                <w:szCs w:val="20"/>
              </w:rPr>
              <w:t>6</w:t>
            </w:r>
          </w:p>
        </w:tc>
        <w:tc>
          <w:tcPr>
            <w:tcW w:w="2023" w:type="dxa"/>
            <w:vAlign w:val="center"/>
          </w:tcPr>
          <w:p w14:paraId="37EDF652" w14:textId="1A227400" w:rsidR="00B22985" w:rsidRPr="00D107AB" w:rsidRDefault="00B22985" w:rsidP="00B22985">
            <w:pPr>
              <w:widowControl w:val="0"/>
              <w:jc w:val="center"/>
              <w:rPr>
                <w:rFonts w:ascii="Sylfaen" w:hAnsi="Sylfaen" w:cs="Calibri"/>
                <w:i/>
                <w:iCs/>
                <w:color w:val="000000"/>
                <w:sz w:val="18"/>
                <w:szCs w:val="18"/>
              </w:rPr>
            </w:pPr>
            <w:r w:rsidRPr="00492C7E">
              <w:rPr>
                <w:rFonts w:ascii="Sylfaen" w:hAnsi="Sylfaen" w:cs="Calibri"/>
                <w:i/>
                <w:iCs/>
                <w:color w:val="000000"/>
                <w:sz w:val="20"/>
                <w:szCs w:val="20"/>
              </w:rPr>
              <w:t>/03222128</w:t>
            </w:r>
          </w:p>
        </w:tc>
        <w:tc>
          <w:tcPr>
            <w:tcW w:w="1837" w:type="dxa"/>
            <w:vAlign w:val="center"/>
          </w:tcPr>
          <w:p w14:paraId="3F0F8201" w14:textId="55662DCE" w:rsidR="00B22985" w:rsidRPr="00D107AB" w:rsidRDefault="00B22985" w:rsidP="00B22985">
            <w:pPr>
              <w:widowControl w:val="0"/>
              <w:jc w:val="center"/>
              <w:rPr>
                <w:rFonts w:ascii="Sylfaen" w:hAnsi="Sylfaen"/>
                <w:i/>
                <w:iCs/>
                <w:sz w:val="18"/>
                <w:szCs w:val="18"/>
              </w:rPr>
            </w:pPr>
            <w:r w:rsidRPr="00274F24">
              <w:rPr>
                <w:rFonts w:ascii="Sylfaen" w:hAnsi="Sylfaen" w:cs="Cambria"/>
                <w:i/>
                <w:sz w:val="20"/>
                <w:szCs w:val="20"/>
              </w:rPr>
              <w:t>Яблоко</w:t>
            </w:r>
          </w:p>
        </w:tc>
        <w:tc>
          <w:tcPr>
            <w:tcW w:w="3985" w:type="dxa"/>
            <w:gridSpan w:val="5"/>
            <w:vMerge/>
            <w:textDirection w:val="btLr"/>
            <w:vAlign w:val="center"/>
          </w:tcPr>
          <w:p w14:paraId="08568197" w14:textId="19DEAB92" w:rsidR="00B22985" w:rsidRPr="00D107AB" w:rsidRDefault="00B22985" w:rsidP="00B22985">
            <w:pPr>
              <w:widowControl w:val="0"/>
              <w:ind w:left="113" w:right="113"/>
              <w:jc w:val="center"/>
              <w:rPr>
                <w:rFonts w:ascii="Sylfaen" w:hAnsi="Sylfaen"/>
                <w:i/>
                <w:iCs/>
                <w:sz w:val="16"/>
                <w:szCs w:val="16"/>
                <w:lang w:val="hy-AM"/>
              </w:rPr>
            </w:pPr>
          </w:p>
        </w:tc>
        <w:tc>
          <w:tcPr>
            <w:tcW w:w="604" w:type="dxa"/>
            <w:textDirection w:val="btLr"/>
            <w:vAlign w:val="center"/>
          </w:tcPr>
          <w:p w14:paraId="79B641BD" w14:textId="094FD53D" w:rsidR="00B22985" w:rsidRPr="00D107AB" w:rsidRDefault="00B22985" w:rsidP="00B22985">
            <w:pPr>
              <w:widowControl w:val="0"/>
              <w:ind w:left="113" w:right="113"/>
              <w:jc w:val="center"/>
              <w:rPr>
                <w:rFonts w:ascii="Sylfaen" w:hAnsi="Sylfaen"/>
                <w:i/>
                <w:iCs/>
                <w:sz w:val="16"/>
                <w:szCs w:val="16"/>
                <w:lang w:val="hy-AM"/>
              </w:rPr>
            </w:pPr>
            <w:r w:rsidRPr="00D107AB">
              <w:rPr>
                <w:rFonts w:ascii="Sylfaen" w:hAnsi="Sylfaen"/>
                <w:i/>
                <w:iCs/>
                <w:sz w:val="16"/>
                <w:szCs w:val="16"/>
                <w:lang w:val="hy-AM"/>
              </w:rPr>
              <w:t>-</w:t>
            </w:r>
          </w:p>
        </w:tc>
        <w:tc>
          <w:tcPr>
            <w:tcW w:w="691" w:type="dxa"/>
            <w:textDirection w:val="btLr"/>
            <w:vAlign w:val="center"/>
          </w:tcPr>
          <w:p w14:paraId="6004DF3A" w14:textId="5B52325C" w:rsidR="00B22985" w:rsidRPr="00D107AB" w:rsidRDefault="00B22985" w:rsidP="00B22985">
            <w:pPr>
              <w:widowControl w:val="0"/>
              <w:ind w:left="113" w:right="113"/>
              <w:jc w:val="center"/>
              <w:rPr>
                <w:rFonts w:ascii="Sylfaen" w:hAnsi="Sylfaen"/>
                <w:i/>
                <w:iCs/>
                <w:sz w:val="16"/>
                <w:szCs w:val="16"/>
                <w:lang w:val="hy-AM"/>
              </w:rPr>
            </w:pPr>
            <w:r w:rsidRPr="00D107AB">
              <w:rPr>
                <w:rFonts w:ascii="Sylfaen" w:hAnsi="Sylfaen"/>
                <w:i/>
                <w:iCs/>
                <w:sz w:val="16"/>
                <w:szCs w:val="16"/>
                <w:lang w:val="hy-AM"/>
              </w:rPr>
              <w:t>-</w:t>
            </w:r>
          </w:p>
        </w:tc>
        <w:tc>
          <w:tcPr>
            <w:tcW w:w="812" w:type="dxa"/>
            <w:textDirection w:val="btLr"/>
            <w:vAlign w:val="center"/>
          </w:tcPr>
          <w:p w14:paraId="35F49FBE" w14:textId="19B9A5E2" w:rsidR="00B22985" w:rsidRPr="00D107AB" w:rsidRDefault="00B22985" w:rsidP="00B22985">
            <w:pPr>
              <w:widowControl w:val="0"/>
              <w:ind w:left="113" w:right="113"/>
              <w:jc w:val="center"/>
              <w:rPr>
                <w:rFonts w:ascii="Sylfaen" w:hAnsi="Sylfaen"/>
                <w:i/>
                <w:iCs/>
                <w:sz w:val="16"/>
                <w:szCs w:val="16"/>
                <w:lang w:val="hy-AM"/>
              </w:rPr>
            </w:pPr>
            <w:r w:rsidRPr="00D107AB">
              <w:rPr>
                <w:rFonts w:ascii="Sylfaen" w:hAnsi="Sylfaen"/>
                <w:i/>
                <w:iCs/>
                <w:sz w:val="16"/>
                <w:szCs w:val="16"/>
                <w:lang w:val="hy-AM"/>
              </w:rPr>
              <w:t>-</w:t>
            </w:r>
          </w:p>
        </w:tc>
        <w:tc>
          <w:tcPr>
            <w:tcW w:w="863" w:type="dxa"/>
            <w:textDirection w:val="btLr"/>
            <w:vAlign w:val="center"/>
          </w:tcPr>
          <w:p w14:paraId="04A1168A" w14:textId="43941D81"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en-US"/>
              </w:rPr>
              <w:t>-</w:t>
            </w:r>
          </w:p>
        </w:tc>
        <w:tc>
          <w:tcPr>
            <w:tcW w:w="841" w:type="dxa"/>
            <w:textDirection w:val="btLr"/>
            <w:vAlign w:val="center"/>
          </w:tcPr>
          <w:p w14:paraId="32EA6FCB" w14:textId="47242B4B"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en-US"/>
              </w:rPr>
              <w:t>-</w:t>
            </w:r>
          </w:p>
        </w:tc>
        <w:tc>
          <w:tcPr>
            <w:tcW w:w="946" w:type="dxa"/>
            <w:textDirection w:val="btLr"/>
            <w:vAlign w:val="center"/>
          </w:tcPr>
          <w:p w14:paraId="66CF9968" w14:textId="27E3F83F"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en-US"/>
              </w:rPr>
              <w:t>-</w:t>
            </w:r>
          </w:p>
        </w:tc>
        <w:tc>
          <w:tcPr>
            <w:tcW w:w="841" w:type="dxa"/>
            <w:textDirection w:val="btLr"/>
            <w:vAlign w:val="center"/>
          </w:tcPr>
          <w:p w14:paraId="453D22BE" w14:textId="67C3BD37"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hy-AM"/>
              </w:rPr>
              <w:t>-</w:t>
            </w:r>
          </w:p>
        </w:tc>
        <w:tc>
          <w:tcPr>
            <w:tcW w:w="777" w:type="dxa"/>
            <w:textDirection w:val="btLr"/>
            <w:vAlign w:val="center"/>
          </w:tcPr>
          <w:p w14:paraId="556AA572" w14:textId="16C4CCEC"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hy-AM"/>
              </w:rPr>
              <w:t>-</w:t>
            </w:r>
          </w:p>
        </w:tc>
      </w:tr>
      <w:tr w:rsidR="00B22985" w:rsidRPr="00D107AB" w14:paraId="5B7A63A5" w14:textId="77777777" w:rsidTr="00B22985">
        <w:trPr>
          <w:cantSplit/>
          <w:trHeight w:val="1134"/>
          <w:jc w:val="center"/>
        </w:trPr>
        <w:tc>
          <w:tcPr>
            <w:tcW w:w="1685" w:type="dxa"/>
            <w:vAlign w:val="center"/>
          </w:tcPr>
          <w:p w14:paraId="0C7817A3" w14:textId="0951AE6D" w:rsidR="00B22985" w:rsidRPr="00D107AB" w:rsidRDefault="00B22985" w:rsidP="00B22985">
            <w:pPr>
              <w:widowControl w:val="0"/>
              <w:jc w:val="center"/>
              <w:rPr>
                <w:rFonts w:ascii="Sylfaen" w:hAnsi="Sylfaen"/>
                <w:i/>
                <w:iCs/>
                <w:sz w:val="18"/>
                <w:szCs w:val="18"/>
                <w:lang w:val="hy-AM"/>
              </w:rPr>
            </w:pPr>
            <w:r w:rsidRPr="00492C7E">
              <w:rPr>
                <w:rFonts w:ascii="Sylfaen" w:hAnsi="Sylfaen" w:cs="Calibri"/>
                <w:i/>
                <w:iCs/>
                <w:color w:val="000000"/>
                <w:sz w:val="20"/>
                <w:szCs w:val="20"/>
              </w:rPr>
              <w:t>7</w:t>
            </w:r>
          </w:p>
        </w:tc>
        <w:tc>
          <w:tcPr>
            <w:tcW w:w="2023" w:type="dxa"/>
            <w:vAlign w:val="center"/>
          </w:tcPr>
          <w:p w14:paraId="762F729F" w14:textId="337E399A" w:rsidR="00B22985" w:rsidRPr="00D107AB" w:rsidRDefault="00B22985" w:rsidP="00B22985">
            <w:pPr>
              <w:widowControl w:val="0"/>
              <w:jc w:val="center"/>
              <w:rPr>
                <w:rFonts w:ascii="Sylfaen" w:hAnsi="Sylfaen" w:cs="Calibri"/>
                <w:i/>
                <w:iCs/>
                <w:sz w:val="18"/>
                <w:szCs w:val="18"/>
              </w:rPr>
            </w:pPr>
            <w:r w:rsidRPr="00492C7E">
              <w:rPr>
                <w:rFonts w:ascii="Sylfaen" w:hAnsi="Sylfaen" w:cs="Calibri"/>
                <w:i/>
                <w:iCs/>
                <w:color w:val="000000"/>
                <w:sz w:val="20"/>
                <w:szCs w:val="20"/>
              </w:rPr>
              <w:t>15112150</w:t>
            </w:r>
          </w:p>
        </w:tc>
        <w:tc>
          <w:tcPr>
            <w:tcW w:w="1837" w:type="dxa"/>
            <w:vAlign w:val="center"/>
          </w:tcPr>
          <w:p w14:paraId="154D36A0" w14:textId="71762C1C" w:rsidR="00B22985" w:rsidRPr="00D107AB" w:rsidRDefault="00B22985" w:rsidP="00B22985">
            <w:pPr>
              <w:widowControl w:val="0"/>
              <w:jc w:val="center"/>
              <w:rPr>
                <w:rFonts w:ascii="Sylfaen" w:hAnsi="Sylfaen"/>
                <w:i/>
                <w:iCs/>
                <w:sz w:val="18"/>
                <w:szCs w:val="18"/>
              </w:rPr>
            </w:pPr>
            <w:r w:rsidRPr="00274F24">
              <w:rPr>
                <w:rFonts w:ascii="Sylfaen" w:hAnsi="Sylfaen" w:cs="Cambria"/>
                <w:i/>
                <w:sz w:val="20"/>
                <w:szCs w:val="20"/>
              </w:rPr>
              <w:t>Куриный</w:t>
            </w:r>
            <w:r w:rsidRPr="00274F24">
              <w:rPr>
                <w:rFonts w:ascii="Sylfaen" w:hAnsi="Sylfaen"/>
                <w:i/>
                <w:sz w:val="20"/>
                <w:szCs w:val="20"/>
              </w:rPr>
              <w:t xml:space="preserve"> </w:t>
            </w:r>
            <w:r w:rsidRPr="00274F24">
              <w:rPr>
                <w:rFonts w:ascii="Sylfaen" w:hAnsi="Sylfaen" w:cs="Cambria"/>
                <w:i/>
                <w:sz w:val="20"/>
                <w:szCs w:val="20"/>
              </w:rPr>
              <w:t>фарш</w:t>
            </w:r>
            <w:r w:rsidRPr="00274F24">
              <w:rPr>
                <w:rFonts w:ascii="Sylfaen" w:hAnsi="Sylfaen"/>
                <w:i/>
                <w:sz w:val="20"/>
                <w:szCs w:val="20"/>
              </w:rPr>
              <w:t xml:space="preserve">, </w:t>
            </w:r>
            <w:r w:rsidRPr="00274F24">
              <w:rPr>
                <w:rFonts w:ascii="Sylfaen" w:hAnsi="Sylfaen" w:cs="Cambria"/>
                <w:i/>
                <w:sz w:val="20"/>
                <w:szCs w:val="20"/>
              </w:rPr>
              <w:t>охлажденный</w:t>
            </w:r>
          </w:p>
        </w:tc>
        <w:tc>
          <w:tcPr>
            <w:tcW w:w="3985" w:type="dxa"/>
            <w:gridSpan w:val="5"/>
            <w:vMerge/>
            <w:textDirection w:val="btLr"/>
            <w:vAlign w:val="center"/>
          </w:tcPr>
          <w:p w14:paraId="73BFD114" w14:textId="678C187F" w:rsidR="00B22985" w:rsidRPr="00D107AB" w:rsidRDefault="00B22985" w:rsidP="00B22985">
            <w:pPr>
              <w:widowControl w:val="0"/>
              <w:ind w:left="113" w:right="113"/>
              <w:jc w:val="center"/>
              <w:rPr>
                <w:rFonts w:ascii="Sylfaen" w:hAnsi="Sylfaen"/>
                <w:i/>
                <w:iCs/>
                <w:sz w:val="16"/>
                <w:szCs w:val="16"/>
                <w:lang w:val="hy-AM"/>
              </w:rPr>
            </w:pPr>
          </w:p>
        </w:tc>
        <w:tc>
          <w:tcPr>
            <w:tcW w:w="604" w:type="dxa"/>
            <w:textDirection w:val="btLr"/>
            <w:vAlign w:val="center"/>
          </w:tcPr>
          <w:p w14:paraId="20C4E32E" w14:textId="7ED4EF67" w:rsidR="00B22985" w:rsidRPr="00D107AB" w:rsidRDefault="00B22985" w:rsidP="00B22985">
            <w:pPr>
              <w:widowControl w:val="0"/>
              <w:ind w:left="113" w:right="113"/>
              <w:jc w:val="center"/>
              <w:rPr>
                <w:rFonts w:ascii="Sylfaen" w:hAnsi="Sylfaen"/>
                <w:i/>
                <w:iCs/>
                <w:sz w:val="16"/>
                <w:szCs w:val="16"/>
                <w:lang w:val="hy-AM"/>
              </w:rPr>
            </w:pPr>
            <w:r w:rsidRPr="00D107AB">
              <w:rPr>
                <w:rFonts w:ascii="Sylfaen" w:hAnsi="Sylfaen"/>
                <w:i/>
                <w:iCs/>
                <w:sz w:val="16"/>
                <w:szCs w:val="16"/>
                <w:lang w:val="hy-AM"/>
              </w:rPr>
              <w:t>-</w:t>
            </w:r>
          </w:p>
        </w:tc>
        <w:tc>
          <w:tcPr>
            <w:tcW w:w="691" w:type="dxa"/>
            <w:textDirection w:val="btLr"/>
            <w:vAlign w:val="center"/>
          </w:tcPr>
          <w:p w14:paraId="3C4C1961" w14:textId="49560B55" w:rsidR="00B22985" w:rsidRPr="00D107AB" w:rsidRDefault="00B22985" w:rsidP="00B22985">
            <w:pPr>
              <w:widowControl w:val="0"/>
              <w:ind w:left="113" w:right="113"/>
              <w:jc w:val="center"/>
              <w:rPr>
                <w:rFonts w:ascii="Sylfaen" w:hAnsi="Sylfaen"/>
                <w:i/>
                <w:iCs/>
                <w:sz w:val="16"/>
                <w:szCs w:val="16"/>
                <w:lang w:val="hy-AM"/>
              </w:rPr>
            </w:pPr>
            <w:r w:rsidRPr="00D107AB">
              <w:rPr>
                <w:rFonts w:ascii="Sylfaen" w:hAnsi="Sylfaen"/>
                <w:i/>
                <w:iCs/>
                <w:sz w:val="16"/>
                <w:szCs w:val="16"/>
                <w:lang w:val="hy-AM"/>
              </w:rPr>
              <w:t>-</w:t>
            </w:r>
          </w:p>
        </w:tc>
        <w:tc>
          <w:tcPr>
            <w:tcW w:w="812" w:type="dxa"/>
            <w:textDirection w:val="btLr"/>
            <w:vAlign w:val="center"/>
          </w:tcPr>
          <w:p w14:paraId="4E766485" w14:textId="11C40A3B" w:rsidR="00B22985" w:rsidRPr="00D107AB" w:rsidRDefault="00B22985" w:rsidP="00B22985">
            <w:pPr>
              <w:widowControl w:val="0"/>
              <w:ind w:left="113" w:right="113"/>
              <w:jc w:val="center"/>
              <w:rPr>
                <w:rFonts w:ascii="Sylfaen" w:hAnsi="Sylfaen"/>
                <w:i/>
                <w:iCs/>
                <w:sz w:val="16"/>
                <w:szCs w:val="16"/>
                <w:lang w:val="hy-AM"/>
              </w:rPr>
            </w:pPr>
            <w:r w:rsidRPr="00D107AB">
              <w:rPr>
                <w:rFonts w:ascii="Sylfaen" w:hAnsi="Sylfaen"/>
                <w:i/>
                <w:iCs/>
                <w:sz w:val="16"/>
                <w:szCs w:val="16"/>
                <w:lang w:val="hy-AM"/>
              </w:rPr>
              <w:t>-</w:t>
            </w:r>
          </w:p>
        </w:tc>
        <w:tc>
          <w:tcPr>
            <w:tcW w:w="863" w:type="dxa"/>
            <w:textDirection w:val="btLr"/>
            <w:vAlign w:val="center"/>
          </w:tcPr>
          <w:p w14:paraId="2EFB2AB1" w14:textId="4AA702FA"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en-US"/>
              </w:rPr>
              <w:t>-</w:t>
            </w:r>
          </w:p>
        </w:tc>
        <w:tc>
          <w:tcPr>
            <w:tcW w:w="841" w:type="dxa"/>
            <w:textDirection w:val="btLr"/>
            <w:vAlign w:val="center"/>
          </w:tcPr>
          <w:p w14:paraId="74A1A31C" w14:textId="5D6BD59B"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en-US"/>
              </w:rPr>
              <w:t>-</w:t>
            </w:r>
          </w:p>
        </w:tc>
        <w:tc>
          <w:tcPr>
            <w:tcW w:w="946" w:type="dxa"/>
            <w:textDirection w:val="btLr"/>
            <w:vAlign w:val="center"/>
          </w:tcPr>
          <w:p w14:paraId="77FB6F11" w14:textId="35DCC446"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en-US"/>
              </w:rPr>
              <w:t>-</w:t>
            </w:r>
          </w:p>
        </w:tc>
        <w:tc>
          <w:tcPr>
            <w:tcW w:w="841" w:type="dxa"/>
            <w:textDirection w:val="btLr"/>
            <w:vAlign w:val="center"/>
          </w:tcPr>
          <w:p w14:paraId="03E0CFCC" w14:textId="6DE737D4"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hy-AM"/>
              </w:rPr>
              <w:t>-</w:t>
            </w:r>
          </w:p>
        </w:tc>
        <w:tc>
          <w:tcPr>
            <w:tcW w:w="777" w:type="dxa"/>
            <w:textDirection w:val="btLr"/>
            <w:vAlign w:val="center"/>
          </w:tcPr>
          <w:p w14:paraId="629078E2" w14:textId="257444D6"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hy-AM"/>
              </w:rPr>
              <w:t>-</w:t>
            </w:r>
          </w:p>
        </w:tc>
      </w:tr>
      <w:tr w:rsidR="00B22985" w:rsidRPr="00D107AB" w14:paraId="70C4797A" w14:textId="77777777" w:rsidTr="00B22985">
        <w:trPr>
          <w:cantSplit/>
          <w:trHeight w:val="1134"/>
          <w:jc w:val="center"/>
        </w:trPr>
        <w:tc>
          <w:tcPr>
            <w:tcW w:w="1685" w:type="dxa"/>
            <w:vAlign w:val="center"/>
          </w:tcPr>
          <w:p w14:paraId="742061E4" w14:textId="2704FF72" w:rsidR="00B22985" w:rsidRPr="00D107AB" w:rsidRDefault="00B22985" w:rsidP="00B22985">
            <w:pPr>
              <w:widowControl w:val="0"/>
              <w:jc w:val="center"/>
              <w:rPr>
                <w:rFonts w:ascii="Sylfaen" w:hAnsi="Sylfaen"/>
                <w:i/>
                <w:iCs/>
                <w:sz w:val="20"/>
                <w:szCs w:val="20"/>
                <w:lang w:val="hy-AM"/>
              </w:rPr>
            </w:pPr>
            <w:r w:rsidRPr="00492C7E">
              <w:rPr>
                <w:rFonts w:ascii="Sylfaen" w:hAnsi="Sylfaen" w:cs="Calibri"/>
                <w:i/>
                <w:iCs/>
                <w:color w:val="000000"/>
                <w:sz w:val="20"/>
                <w:szCs w:val="20"/>
              </w:rPr>
              <w:t>8</w:t>
            </w:r>
          </w:p>
        </w:tc>
        <w:tc>
          <w:tcPr>
            <w:tcW w:w="2023" w:type="dxa"/>
            <w:vAlign w:val="center"/>
          </w:tcPr>
          <w:p w14:paraId="19584DE2" w14:textId="7AA838E5" w:rsidR="00B22985" w:rsidRPr="00D107AB" w:rsidRDefault="00B22985" w:rsidP="00B22985">
            <w:pPr>
              <w:widowControl w:val="0"/>
              <w:jc w:val="center"/>
              <w:rPr>
                <w:rFonts w:ascii="Sylfaen" w:hAnsi="Sylfaen" w:cs="Calibri"/>
                <w:i/>
                <w:iCs/>
                <w:sz w:val="20"/>
                <w:szCs w:val="20"/>
              </w:rPr>
            </w:pPr>
            <w:r w:rsidRPr="00492C7E">
              <w:rPr>
                <w:rFonts w:ascii="Sylfaen" w:hAnsi="Sylfaen" w:cs="Calibri"/>
                <w:i/>
                <w:iCs/>
                <w:color w:val="000000"/>
                <w:sz w:val="20"/>
                <w:szCs w:val="20"/>
              </w:rPr>
              <w:t>15311100</w:t>
            </w:r>
          </w:p>
        </w:tc>
        <w:tc>
          <w:tcPr>
            <w:tcW w:w="1837" w:type="dxa"/>
            <w:vAlign w:val="center"/>
          </w:tcPr>
          <w:p w14:paraId="6BB099DC" w14:textId="46D2CF7A" w:rsidR="00B22985" w:rsidRPr="00D107AB" w:rsidRDefault="00B22985" w:rsidP="00B22985">
            <w:pPr>
              <w:widowControl w:val="0"/>
              <w:jc w:val="center"/>
              <w:rPr>
                <w:rFonts w:ascii="Sylfaen" w:hAnsi="Sylfaen"/>
                <w:i/>
                <w:iCs/>
                <w:sz w:val="20"/>
                <w:szCs w:val="20"/>
              </w:rPr>
            </w:pPr>
            <w:r w:rsidRPr="00274F24">
              <w:rPr>
                <w:rFonts w:ascii="Sylfaen" w:hAnsi="Sylfaen" w:cs="Cambria"/>
                <w:i/>
                <w:sz w:val="20"/>
                <w:szCs w:val="20"/>
              </w:rPr>
              <w:t>Картофель</w:t>
            </w:r>
          </w:p>
        </w:tc>
        <w:tc>
          <w:tcPr>
            <w:tcW w:w="3985" w:type="dxa"/>
            <w:gridSpan w:val="5"/>
            <w:vMerge/>
            <w:textDirection w:val="btLr"/>
            <w:vAlign w:val="center"/>
          </w:tcPr>
          <w:p w14:paraId="20854B3C" w14:textId="756E9A0B" w:rsidR="00B22985" w:rsidRPr="00D107AB" w:rsidRDefault="00B22985" w:rsidP="00B22985">
            <w:pPr>
              <w:widowControl w:val="0"/>
              <w:ind w:left="113" w:right="113"/>
              <w:jc w:val="center"/>
              <w:rPr>
                <w:rFonts w:ascii="Sylfaen" w:hAnsi="Sylfaen"/>
                <w:i/>
                <w:iCs/>
                <w:sz w:val="16"/>
                <w:szCs w:val="16"/>
                <w:lang w:val="hy-AM"/>
              </w:rPr>
            </w:pPr>
          </w:p>
        </w:tc>
        <w:tc>
          <w:tcPr>
            <w:tcW w:w="604" w:type="dxa"/>
            <w:textDirection w:val="btLr"/>
            <w:vAlign w:val="center"/>
          </w:tcPr>
          <w:p w14:paraId="34A3EF26" w14:textId="1C786F79" w:rsidR="00B22985" w:rsidRPr="00D107AB" w:rsidRDefault="00B22985" w:rsidP="00B22985">
            <w:pPr>
              <w:widowControl w:val="0"/>
              <w:ind w:left="113" w:right="113"/>
              <w:jc w:val="center"/>
              <w:rPr>
                <w:rFonts w:ascii="Sylfaen" w:hAnsi="Sylfaen"/>
                <w:i/>
                <w:iCs/>
                <w:sz w:val="16"/>
                <w:szCs w:val="16"/>
                <w:lang w:val="hy-AM"/>
              </w:rPr>
            </w:pPr>
            <w:r w:rsidRPr="00D107AB">
              <w:rPr>
                <w:rFonts w:ascii="Sylfaen" w:hAnsi="Sylfaen"/>
                <w:i/>
                <w:iCs/>
                <w:sz w:val="16"/>
                <w:szCs w:val="16"/>
                <w:lang w:val="hy-AM"/>
              </w:rPr>
              <w:t>-</w:t>
            </w:r>
          </w:p>
        </w:tc>
        <w:tc>
          <w:tcPr>
            <w:tcW w:w="691" w:type="dxa"/>
            <w:textDirection w:val="btLr"/>
            <w:vAlign w:val="center"/>
          </w:tcPr>
          <w:p w14:paraId="101A610B" w14:textId="1F11F4C2" w:rsidR="00B22985" w:rsidRPr="00D107AB" w:rsidRDefault="00B22985" w:rsidP="00B22985">
            <w:pPr>
              <w:widowControl w:val="0"/>
              <w:ind w:left="113" w:right="113"/>
              <w:jc w:val="center"/>
              <w:rPr>
                <w:rFonts w:ascii="Sylfaen" w:hAnsi="Sylfaen"/>
                <w:i/>
                <w:iCs/>
                <w:sz w:val="16"/>
                <w:szCs w:val="16"/>
                <w:lang w:val="hy-AM"/>
              </w:rPr>
            </w:pPr>
            <w:r w:rsidRPr="00D107AB">
              <w:rPr>
                <w:rFonts w:ascii="Sylfaen" w:hAnsi="Sylfaen"/>
                <w:i/>
                <w:iCs/>
                <w:sz w:val="16"/>
                <w:szCs w:val="16"/>
                <w:lang w:val="hy-AM"/>
              </w:rPr>
              <w:t>-</w:t>
            </w:r>
          </w:p>
        </w:tc>
        <w:tc>
          <w:tcPr>
            <w:tcW w:w="812" w:type="dxa"/>
            <w:textDirection w:val="btLr"/>
            <w:vAlign w:val="center"/>
          </w:tcPr>
          <w:p w14:paraId="5F09AD79" w14:textId="5EB0491F" w:rsidR="00B22985" w:rsidRPr="00D107AB" w:rsidRDefault="00B22985" w:rsidP="00B22985">
            <w:pPr>
              <w:widowControl w:val="0"/>
              <w:ind w:left="113" w:right="113"/>
              <w:jc w:val="center"/>
              <w:rPr>
                <w:rFonts w:ascii="Sylfaen" w:hAnsi="Sylfaen"/>
                <w:i/>
                <w:iCs/>
                <w:sz w:val="16"/>
                <w:szCs w:val="16"/>
                <w:lang w:val="hy-AM"/>
              </w:rPr>
            </w:pPr>
            <w:r w:rsidRPr="00D107AB">
              <w:rPr>
                <w:rFonts w:ascii="Sylfaen" w:hAnsi="Sylfaen"/>
                <w:i/>
                <w:iCs/>
                <w:sz w:val="16"/>
                <w:szCs w:val="16"/>
                <w:lang w:val="hy-AM"/>
              </w:rPr>
              <w:t>-</w:t>
            </w:r>
          </w:p>
        </w:tc>
        <w:tc>
          <w:tcPr>
            <w:tcW w:w="863" w:type="dxa"/>
            <w:textDirection w:val="btLr"/>
            <w:vAlign w:val="center"/>
          </w:tcPr>
          <w:p w14:paraId="1150E9EE" w14:textId="01688A88"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en-US"/>
              </w:rPr>
              <w:t>-</w:t>
            </w:r>
          </w:p>
        </w:tc>
        <w:tc>
          <w:tcPr>
            <w:tcW w:w="841" w:type="dxa"/>
            <w:textDirection w:val="btLr"/>
            <w:vAlign w:val="center"/>
          </w:tcPr>
          <w:p w14:paraId="682B034F" w14:textId="1DA89335"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en-US"/>
              </w:rPr>
              <w:t>-</w:t>
            </w:r>
          </w:p>
        </w:tc>
        <w:tc>
          <w:tcPr>
            <w:tcW w:w="946" w:type="dxa"/>
            <w:textDirection w:val="btLr"/>
            <w:vAlign w:val="center"/>
          </w:tcPr>
          <w:p w14:paraId="552AE236" w14:textId="717BF1A5"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en-US"/>
              </w:rPr>
              <w:t>-</w:t>
            </w:r>
          </w:p>
        </w:tc>
        <w:tc>
          <w:tcPr>
            <w:tcW w:w="841" w:type="dxa"/>
            <w:textDirection w:val="btLr"/>
            <w:vAlign w:val="center"/>
          </w:tcPr>
          <w:p w14:paraId="69351CC3" w14:textId="78BD697F"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hy-AM"/>
              </w:rPr>
              <w:t>-</w:t>
            </w:r>
          </w:p>
        </w:tc>
        <w:tc>
          <w:tcPr>
            <w:tcW w:w="777" w:type="dxa"/>
            <w:textDirection w:val="btLr"/>
            <w:vAlign w:val="center"/>
          </w:tcPr>
          <w:p w14:paraId="359D5B4D" w14:textId="30ECD725"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hy-AM"/>
              </w:rPr>
              <w:t>-</w:t>
            </w:r>
          </w:p>
        </w:tc>
      </w:tr>
      <w:tr w:rsidR="00B22985" w:rsidRPr="00D107AB" w14:paraId="680E67F7" w14:textId="77777777" w:rsidTr="00B22985">
        <w:trPr>
          <w:cantSplit/>
          <w:trHeight w:val="1134"/>
          <w:jc w:val="center"/>
        </w:trPr>
        <w:tc>
          <w:tcPr>
            <w:tcW w:w="1685" w:type="dxa"/>
            <w:vAlign w:val="center"/>
          </w:tcPr>
          <w:p w14:paraId="1284061A" w14:textId="45D3DFE6" w:rsidR="00B22985" w:rsidRPr="00D107AB" w:rsidRDefault="00B22985" w:rsidP="00B22985">
            <w:pPr>
              <w:widowControl w:val="0"/>
              <w:jc w:val="center"/>
              <w:rPr>
                <w:rFonts w:ascii="Sylfaen" w:hAnsi="Sylfaen"/>
                <w:i/>
                <w:iCs/>
                <w:sz w:val="20"/>
                <w:szCs w:val="20"/>
                <w:lang w:val="hy-AM"/>
              </w:rPr>
            </w:pPr>
            <w:r w:rsidRPr="00492C7E">
              <w:rPr>
                <w:rFonts w:ascii="Sylfaen" w:hAnsi="Sylfaen" w:cs="Calibri"/>
                <w:i/>
                <w:iCs/>
                <w:color w:val="000000"/>
                <w:sz w:val="20"/>
                <w:szCs w:val="20"/>
              </w:rPr>
              <w:t>9</w:t>
            </w:r>
          </w:p>
        </w:tc>
        <w:tc>
          <w:tcPr>
            <w:tcW w:w="2023" w:type="dxa"/>
            <w:vAlign w:val="center"/>
          </w:tcPr>
          <w:p w14:paraId="6DEAD4EE" w14:textId="23354282" w:rsidR="00B22985" w:rsidRPr="00D107AB" w:rsidRDefault="00B22985" w:rsidP="00B22985">
            <w:pPr>
              <w:widowControl w:val="0"/>
              <w:jc w:val="center"/>
              <w:rPr>
                <w:rFonts w:ascii="Sylfaen" w:hAnsi="Sylfaen" w:cs="Calibri"/>
                <w:i/>
                <w:iCs/>
                <w:sz w:val="20"/>
                <w:szCs w:val="20"/>
              </w:rPr>
            </w:pPr>
            <w:r w:rsidRPr="00492C7E">
              <w:rPr>
                <w:rFonts w:ascii="Sylfaen" w:hAnsi="Sylfaen" w:cs="Calibri"/>
                <w:i/>
                <w:iCs/>
                <w:color w:val="000000"/>
                <w:sz w:val="20"/>
                <w:szCs w:val="20"/>
              </w:rPr>
              <w:t>15331153</w:t>
            </w:r>
          </w:p>
        </w:tc>
        <w:tc>
          <w:tcPr>
            <w:tcW w:w="1837" w:type="dxa"/>
            <w:vAlign w:val="center"/>
          </w:tcPr>
          <w:p w14:paraId="64F7A538" w14:textId="76059BB5" w:rsidR="00B22985" w:rsidRPr="00D107AB" w:rsidRDefault="00B22985" w:rsidP="00B22985">
            <w:pPr>
              <w:widowControl w:val="0"/>
              <w:jc w:val="center"/>
              <w:rPr>
                <w:rFonts w:ascii="Sylfaen" w:hAnsi="Sylfaen"/>
                <w:i/>
                <w:iCs/>
                <w:sz w:val="20"/>
                <w:szCs w:val="20"/>
              </w:rPr>
            </w:pPr>
            <w:r w:rsidRPr="00274F24">
              <w:rPr>
                <w:rFonts w:ascii="Sylfaen" w:hAnsi="Sylfaen" w:cs="Cambria"/>
                <w:i/>
                <w:sz w:val="20"/>
                <w:szCs w:val="20"/>
              </w:rPr>
              <w:t>Чечевица</w:t>
            </w:r>
          </w:p>
        </w:tc>
        <w:tc>
          <w:tcPr>
            <w:tcW w:w="3985" w:type="dxa"/>
            <w:gridSpan w:val="5"/>
            <w:vMerge/>
            <w:textDirection w:val="btLr"/>
            <w:vAlign w:val="center"/>
          </w:tcPr>
          <w:p w14:paraId="00C5698D" w14:textId="4CFD44B6" w:rsidR="00B22985" w:rsidRPr="00D107AB" w:rsidRDefault="00B22985" w:rsidP="00B22985">
            <w:pPr>
              <w:widowControl w:val="0"/>
              <w:ind w:left="113" w:right="113"/>
              <w:jc w:val="center"/>
              <w:rPr>
                <w:rFonts w:ascii="Sylfaen" w:hAnsi="Sylfaen"/>
                <w:i/>
                <w:iCs/>
                <w:sz w:val="16"/>
                <w:szCs w:val="16"/>
                <w:lang w:val="hy-AM"/>
              </w:rPr>
            </w:pPr>
          </w:p>
        </w:tc>
        <w:tc>
          <w:tcPr>
            <w:tcW w:w="604" w:type="dxa"/>
            <w:textDirection w:val="btLr"/>
            <w:vAlign w:val="center"/>
          </w:tcPr>
          <w:p w14:paraId="306EE64B" w14:textId="573255D2" w:rsidR="00B22985" w:rsidRPr="00D107AB" w:rsidRDefault="00B22985" w:rsidP="00B22985">
            <w:pPr>
              <w:widowControl w:val="0"/>
              <w:ind w:left="113" w:right="113"/>
              <w:jc w:val="center"/>
              <w:rPr>
                <w:rFonts w:ascii="Sylfaen" w:hAnsi="Sylfaen"/>
                <w:i/>
                <w:iCs/>
                <w:sz w:val="16"/>
                <w:szCs w:val="16"/>
                <w:lang w:val="hy-AM"/>
              </w:rPr>
            </w:pPr>
            <w:r w:rsidRPr="00D107AB">
              <w:rPr>
                <w:rFonts w:ascii="Sylfaen" w:hAnsi="Sylfaen"/>
                <w:i/>
                <w:iCs/>
                <w:sz w:val="16"/>
                <w:szCs w:val="16"/>
                <w:lang w:val="hy-AM"/>
              </w:rPr>
              <w:t>-</w:t>
            </w:r>
          </w:p>
        </w:tc>
        <w:tc>
          <w:tcPr>
            <w:tcW w:w="691" w:type="dxa"/>
            <w:textDirection w:val="btLr"/>
            <w:vAlign w:val="center"/>
          </w:tcPr>
          <w:p w14:paraId="29859B33" w14:textId="1BF30441" w:rsidR="00B22985" w:rsidRPr="00D107AB" w:rsidRDefault="00B22985" w:rsidP="00B22985">
            <w:pPr>
              <w:widowControl w:val="0"/>
              <w:ind w:left="113" w:right="113"/>
              <w:jc w:val="center"/>
              <w:rPr>
                <w:rFonts w:ascii="Sylfaen" w:hAnsi="Sylfaen"/>
                <w:i/>
                <w:iCs/>
                <w:sz w:val="16"/>
                <w:szCs w:val="16"/>
                <w:lang w:val="hy-AM"/>
              </w:rPr>
            </w:pPr>
            <w:r w:rsidRPr="00D107AB">
              <w:rPr>
                <w:rFonts w:ascii="Sylfaen" w:hAnsi="Sylfaen"/>
                <w:i/>
                <w:iCs/>
                <w:sz w:val="16"/>
                <w:szCs w:val="16"/>
                <w:lang w:val="hy-AM"/>
              </w:rPr>
              <w:t>-</w:t>
            </w:r>
          </w:p>
        </w:tc>
        <w:tc>
          <w:tcPr>
            <w:tcW w:w="812" w:type="dxa"/>
            <w:textDirection w:val="btLr"/>
            <w:vAlign w:val="center"/>
          </w:tcPr>
          <w:p w14:paraId="059FAB3E" w14:textId="1F3B0F78" w:rsidR="00B22985" w:rsidRPr="00D107AB" w:rsidRDefault="00B22985" w:rsidP="00B22985">
            <w:pPr>
              <w:widowControl w:val="0"/>
              <w:ind w:left="113" w:right="113"/>
              <w:jc w:val="center"/>
              <w:rPr>
                <w:rFonts w:ascii="Sylfaen" w:hAnsi="Sylfaen"/>
                <w:i/>
                <w:iCs/>
                <w:sz w:val="16"/>
                <w:szCs w:val="16"/>
                <w:lang w:val="hy-AM"/>
              </w:rPr>
            </w:pPr>
            <w:r w:rsidRPr="00D107AB">
              <w:rPr>
                <w:rFonts w:ascii="Sylfaen" w:hAnsi="Sylfaen"/>
                <w:i/>
                <w:iCs/>
                <w:sz w:val="16"/>
                <w:szCs w:val="16"/>
                <w:lang w:val="hy-AM"/>
              </w:rPr>
              <w:t>-</w:t>
            </w:r>
          </w:p>
        </w:tc>
        <w:tc>
          <w:tcPr>
            <w:tcW w:w="863" w:type="dxa"/>
            <w:textDirection w:val="btLr"/>
            <w:vAlign w:val="center"/>
          </w:tcPr>
          <w:p w14:paraId="59790BBA" w14:textId="55C025C4"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en-US"/>
              </w:rPr>
              <w:t>-</w:t>
            </w:r>
          </w:p>
        </w:tc>
        <w:tc>
          <w:tcPr>
            <w:tcW w:w="841" w:type="dxa"/>
            <w:textDirection w:val="btLr"/>
            <w:vAlign w:val="center"/>
          </w:tcPr>
          <w:p w14:paraId="13C3C87C" w14:textId="0BFA2C47"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en-US"/>
              </w:rPr>
              <w:t>-</w:t>
            </w:r>
          </w:p>
        </w:tc>
        <w:tc>
          <w:tcPr>
            <w:tcW w:w="946" w:type="dxa"/>
            <w:textDirection w:val="btLr"/>
            <w:vAlign w:val="center"/>
          </w:tcPr>
          <w:p w14:paraId="58EEFA0A" w14:textId="59051CFC"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en-US"/>
              </w:rPr>
              <w:t>-</w:t>
            </w:r>
          </w:p>
        </w:tc>
        <w:tc>
          <w:tcPr>
            <w:tcW w:w="841" w:type="dxa"/>
            <w:textDirection w:val="btLr"/>
            <w:vAlign w:val="center"/>
          </w:tcPr>
          <w:p w14:paraId="62FB25ED" w14:textId="10DA315A"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hy-AM"/>
              </w:rPr>
              <w:t>-</w:t>
            </w:r>
          </w:p>
        </w:tc>
        <w:tc>
          <w:tcPr>
            <w:tcW w:w="777" w:type="dxa"/>
            <w:textDirection w:val="btLr"/>
            <w:vAlign w:val="center"/>
          </w:tcPr>
          <w:p w14:paraId="57EADC33" w14:textId="390E9D51"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hy-AM"/>
              </w:rPr>
              <w:t>-</w:t>
            </w:r>
          </w:p>
        </w:tc>
      </w:tr>
      <w:tr w:rsidR="00B22985" w:rsidRPr="00D107AB" w14:paraId="09748A3F" w14:textId="77777777" w:rsidTr="00B22985">
        <w:trPr>
          <w:cantSplit/>
          <w:trHeight w:val="1134"/>
          <w:jc w:val="center"/>
        </w:trPr>
        <w:tc>
          <w:tcPr>
            <w:tcW w:w="1685" w:type="dxa"/>
            <w:vAlign w:val="center"/>
          </w:tcPr>
          <w:p w14:paraId="76B1905E" w14:textId="6045BDF9" w:rsidR="00B22985" w:rsidRPr="00D107AB" w:rsidRDefault="00B22985" w:rsidP="00B22985">
            <w:pPr>
              <w:widowControl w:val="0"/>
              <w:jc w:val="center"/>
              <w:rPr>
                <w:rFonts w:ascii="Sylfaen" w:hAnsi="Sylfaen"/>
                <w:i/>
                <w:iCs/>
                <w:sz w:val="20"/>
                <w:szCs w:val="20"/>
                <w:lang w:val="hy-AM"/>
              </w:rPr>
            </w:pPr>
            <w:r w:rsidRPr="00492C7E">
              <w:rPr>
                <w:rFonts w:ascii="Sylfaen" w:hAnsi="Sylfaen" w:cs="Calibri"/>
                <w:i/>
                <w:iCs/>
                <w:color w:val="000000"/>
                <w:sz w:val="20"/>
                <w:szCs w:val="20"/>
              </w:rPr>
              <w:t>10</w:t>
            </w:r>
          </w:p>
        </w:tc>
        <w:tc>
          <w:tcPr>
            <w:tcW w:w="2023" w:type="dxa"/>
            <w:vAlign w:val="center"/>
          </w:tcPr>
          <w:p w14:paraId="14FC67A1" w14:textId="07DD197F" w:rsidR="00B22985" w:rsidRPr="00D107AB" w:rsidRDefault="00B22985" w:rsidP="00B22985">
            <w:pPr>
              <w:widowControl w:val="0"/>
              <w:jc w:val="center"/>
              <w:rPr>
                <w:rFonts w:ascii="Sylfaen" w:hAnsi="Sylfaen" w:cs="Calibri"/>
                <w:i/>
                <w:iCs/>
                <w:sz w:val="20"/>
                <w:szCs w:val="20"/>
              </w:rPr>
            </w:pPr>
            <w:r w:rsidRPr="00492C7E">
              <w:rPr>
                <w:rFonts w:ascii="Sylfaen" w:hAnsi="Sylfaen" w:cs="Calibri"/>
                <w:i/>
                <w:iCs/>
                <w:color w:val="000000"/>
                <w:sz w:val="20"/>
                <w:szCs w:val="20"/>
              </w:rPr>
              <w:t>15331154</w:t>
            </w:r>
          </w:p>
        </w:tc>
        <w:tc>
          <w:tcPr>
            <w:tcW w:w="1837" w:type="dxa"/>
            <w:vAlign w:val="center"/>
          </w:tcPr>
          <w:p w14:paraId="32203A2B" w14:textId="3B04E280" w:rsidR="00B22985" w:rsidRPr="00D107AB" w:rsidRDefault="00B22985" w:rsidP="00B22985">
            <w:pPr>
              <w:widowControl w:val="0"/>
              <w:jc w:val="center"/>
              <w:rPr>
                <w:rFonts w:ascii="Sylfaen" w:hAnsi="Sylfaen"/>
                <w:i/>
                <w:iCs/>
                <w:sz w:val="20"/>
                <w:szCs w:val="20"/>
              </w:rPr>
            </w:pPr>
            <w:r w:rsidRPr="00274F24">
              <w:rPr>
                <w:rFonts w:ascii="Sylfaen" w:hAnsi="Sylfaen" w:cs="Cambria"/>
                <w:i/>
                <w:sz w:val="20"/>
                <w:szCs w:val="20"/>
              </w:rPr>
              <w:t>Горох</w:t>
            </w:r>
          </w:p>
        </w:tc>
        <w:tc>
          <w:tcPr>
            <w:tcW w:w="3985" w:type="dxa"/>
            <w:gridSpan w:val="5"/>
            <w:vMerge/>
            <w:textDirection w:val="btLr"/>
            <w:vAlign w:val="center"/>
          </w:tcPr>
          <w:p w14:paraId="5CC4E9A9" w14:textId="38780E1C" w:rsidR="00B22985" w:rsidRPr="00D107AB" w:rsidRDefault="00B22985" w:rsidP="00B22985">
            <w:pPr>
              <w:widowControl w:val="0"/>
              <w:ind w:left="113" w:right="113"/>
              <w:jc w:val="center"/>
              <w:rPr>
                <w:rFonts w:ascii="Sylfaen" w:hAnsi="Sylfaen"/>
                <w:i/>
                <w:iCs/>
                <w:sz w:val="16"/>
                <w:szCs w:val="16"/>
                <w:lang w:val="hy-AM"/>
              </w:rPr>
            </w:pPr>
          </w:p>
        </w:tc>
        <w:tc>
          <w:tcPr>
            <w:tcW w:w="604" w:type="dxa"/>
            <w:textDirection w:val="btLr"/>
            <w:vAlign w:val="center"/>
          </w:tcPr>
          <w:p w14:paraId="0944D47C" w14:textId="639F3EEA" w:rsidR="00B22985" w:rsidRPr="00D107AB" w:rsidRDefault="00B22985" w:rsidP="00B22985">
            <w:pPr>
              <w:widowControl w:val="0"/>
              <w:ind w:left="113" w:right="113"/>
              <w:jc w:val="center"/>
              <w:rPr>
                <w:rFonts w:ascii="Sylfaen" w:hAnsi="Sylfaen"/>
                <w:i/>
                <w:iCs/>
                <w:sz w:val="16"/>
                <w:szCs w:val="16"/>
                <w:lang w:val="hy-AM"/>
              </w:rPr>
            </w:pPr>
            <w:r w:rsidRPr="00D107AB">
              <w:rPr>
                <w:rFonts w:ascii="Sylfaen" w:hAnsi="Sylfaen"/>
                <w:i/>
                <w:iCs/>
                <w:sz w:val="16"/>
                <w:szCs w:val="16"/>
                <w:lang w:val="hy-AM"/>
              </w:rPr>
              <w:t>-</w:t>
            </w:r>
          </w:p>
        </w:tc>
        <w:tc>
          <w:tcPr>
            <w:tcW w:w="691" w:type="dxa"/>
            <w:textDirection w:val="btLr"/>
            <w:vAlign w:val="center"/>
          </w:tcPr>
          <w:p w14:paraId="30985597" w14:textId="25EAD1C5" w:rsidR="00B22985" w:rsidRPr="00D107AB" w:rsidRDefault="00B22985" w:rsidP="00B22985">
            <w:pPr>
              <w:widowControl w:val="0"/>
              <w:ind w:left="113" w:right="113"/>
              <w:jc w:val="center"/>
              <w:rPr>
                <w:rFonts w:ascii="Sylfaen" w:hAnsi="Sylfaen"/>
                <w:i/>
                <w:iCs/>
                <w:sz w:val="16"/>
                <w:szCs w:val="16"/>
                <w:lang w:val="hy-AM"/>
              </w:rPr>
            </w:pPr>
            <w:r w:rsidRPr="00D107AB">
              <w:rPr>
                <w:rFonts w:ascii="Sylfaen" w:hAnsi="Sylfaen"/>
                <w:i/>
                <w:iCs/>
                <w:sz w:val="16"/>
                <w:szCs w:val="16"/>
                <w:lang w:val="hy-AM"/>
              </w:rPr>
              <w:t>-</w:t>
            </w:r>
          </w:p>
        </w:tc>
        <w:tc>
          <w:tcPr>
            <w:tcW w:w="812" w:type="dxa"/>
            <w:textDirection w:val="btLr"/>
            <w:vAlign w:val="center"/>
          </w:tcPr>
          <w:p w14:paraId="5F1852B4" w14:textId="4EB44399" w:rsidR="00B22985" w:rsidRPr="00D107AB" w:rsidRDefault="00B22985" w:rsidP="00B22985">
            <w:pPr>
              <w:widowControl w:val="0"/>
              <w:ind w:left="113" w:right="113"/>
              <w:jc w:val="center"/>
              <w:rPr>
                <w:rFonts w:ascii="Sylfaen" w:hAnsi="Sylfaen"/>
                <w:i/>
                <w:iCs/>
                <w:sz w:val="16"/>
                <w:szCs w:val="16"/>
                <w:lang w:val="hy-AM"/>
              </w:rPr>
            </w:pPr>
            <w:r w:rsidRPr="00D107AB">
              <w:rPr>
                <w:rFonts w:ascii="Sylfaen" w:hAnsi="Sylfaen"/>
                <w:i/>
                <w:iCs/>
                <w:sz w:val="16"/>
                <w:szCs w:val="16"/>
                <w:lang w:val="hy-AM"/>
              </w:rPr>
              <w:t>-</w:t>
            </w:r>
          </w:p>
        </w:tc>
        <w:tc>
          <w:tcPr>
            <w:tcW w:w="863" w:type="dxa"/>
            <w:textDirection w:val="btLr"/>
            <w:vAlign w:val="center"/>
          </w:tcPr>
          <w:p w14:paraId="43299CDB" w14:textId="26329510"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en-US"/>
              </w:rPr>
              <w:t>-</w:t>
            </w:r>
          </w:p>
        </w:tc>
        <w:tc>
          <w:tcPr>
            <w:tcW w:w="841" w:type="dxa"/>
            <w:textDirection w:val="btLr"/>
            <w:vAlign w:val="center"/>
          </w:tcPr>
          <w:p w14:paraId="2E7352C1" w14:textId="2EF36FB1"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en-US"/>
              </w:rPr>
              <w:t>-</w:t>
            </w:r>
          </w:p>
        </w:tc>
        <w:tc>
          <w:tcPr>
            <w:tcW w:w="946" w:type="dxa"/>
            <w:textDirection w:val="btLr"/>
            <w:vAlign w:val="center"/>
          </w:tcPr>
          <w:p w14:paraId="193A7DBF" w14:textId="37873FD2"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en-US"/>
              </w:rPr>
              <w:t>-</w:t>
            </w:r>
          </w:p>
        </w:tc>
        <w:tc>
          <w:tcPr>
            <w:tcW w:w="841" w:type="dxa"/>
            <w:textDirection w:val="btLr"/>
            <w:vAlign w:val="center"/>
          </w:tcPr>
          <w:p w14:paraId="73F6D4BC" w14:textId="005BD810"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hy-AM"/>
              </w:rPr>
              <w:t>-</w:t>
            </w:r>
          </w:p>
        </w:tc>
        <w:tc>
          <w:tcPr>
            <w:tcW w:w="777" w:type="dxa"/>
            <w:textDirection w:val="btLr"/>
            <w:vAlign w:val="center"/>
          </w:tcPr>
          <w:p w14:paraId="5F4C3405" w14:textId="6C740ED4"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hy-AM"/>
              </w:rPr>
              <w:t>-</w:t>
            </w:r>
          </w:p>
        </w:tc>
      </w:tr>
      <w:tr w:rsidR="00B22985" w:rsidRPr="00D107AB" w14:paraId="55707A26" w14:textId="77777777" w:rsidTr="00B22985">
        <w:trPr>
          <w:cantSplit/>
          <w:trHeight w:val="1134"/>
          <w:jc w:val="center"/>
        </w:trPr>
        <w:tc>
          <w:tcPr>
            <w:tcW w:w="1685" w:type="dxa"/>
            <w:vAlign w:val="center"/>
          </w:tcPr>
          <w:p w14:paraId="200C4AC9" w14:textId="45A50066" w:rsidR="00B22985" w:rsidRPr="00D107AB" w:rsidRDefault="00B22985" w:rsidP="00B22985">
            <w:pPr>
              <w:widowControl w:val="0"/>
              <w:jc w:val="center"/>
              <w:rPr>
                <w:rFonts w:ascii="Sylfaen" w:hAnsi="Sylfaen"/>
                <w:i/>
                <w:iCs/>
                <w:sz w:val="20"/>
                <w:szCs w:val="20"/>
                <w:lang w:val="hy-AM"/>
              </w:rPr>
            </w:pPr>
            <w:r w:rsidRPr="00492C7E">
              <w:rPr>
                <w:rFonts w:ascii="Sylfaen" w:hAnsi="Sylfaen" w:cs="Calibri"/>
                <w:i/>
                <w:iCs/>
                <w:color w:val="000000"/>
                <w:sz w:val="20"/>
                <w:szCs w:val="20"/>
              </w:rPr>
              <w:lastRenderedPageBreak/>
              <w:t>11</w:t>
            </w:r>
          </w:p>
        </w:tc>
        <w:tc>
          <w:tcPr>
            <w:tcW w:w="2023" w:type="dxa"/>
            <w:vAlign w:val="center"/>
          </w:tcPr>
          <w:p w14:paraId="129DB147" w14:textId="224DEDDD" w:rsidR="00B22985" w:rsidRPr="00D107AB" w:rsidRDefault="00B22985" w:rsidP="00B22985">
            <w:pPr>
              <w:widowControl w:val="0"/>
              <w:jc w:val="center"/>
              <w:rPr>
                <w:rFonts w:ascii="Sylfaen" w:hAnsi="Sylfaen" w:cs="Calibri"/>
                <w:i/>
                <w:iCs/>
                <w:sz w:val="20"/>
                <w:szCs w:val="20"/>
              </w:rPr>
            </w:pPr>
            <w:r w:rsidRPr="00492C7E">
              <w:rPr>
                <w:rFonts w:ascii="Sylfaen" w:hAnsi="Sylfaen" w:cs="Calibri"/>
                <w:i/>
                <w:iCs/>
                <w:color w:val="000000"/>
                <w:sz w:val="20"/>
                <w:szCs w:val="20"/>
              </w:rPr>
              <w:t>15333100</w:t>
            </w:r>
          </w:p>
        </w:tc>
        <w:tc>
          <w:tcPr>
            <w:tcW w:w="1837" w:type="dxa"/>
            <w:vAlign w:val="center"/>
          </w:tcPr>
          <w:p w14:paraId="46A6A35F" w14:textId="15052999" w:rsidR="00B22985" w:rsidRPr="00D107AB" w:rsidRDefault="00B22985" w:rsidP="00B22985">
            <w:pPr>
              <w:widowControl w:val="0"/>
              <w:jc w:val="center"/>
              <w:rPr>
                <w:rFonts w:ascii="Sylfaen" w:hAnsi="Sylfaen"/>
                <w:i/>
                <w:iCs/>
                <w:sz w:val="20"/>
                <w:szCs w:val="20"/>
              </w:rPr>
            </w:pPr>
            <w:r w:rsidRPr="00274F24">
              <w:rPr>
                <w:rFonts w:ascii="Sylfaen" w:hAnsi="Sylfaen" w:cs="Cambria"/>
                <w:i/>
                <w:sz w:val="20"/>
                <w:szCs w:val="20"/>
              </w:rPr>
              <w:t>Томатная</w:t>
            </w:r>
            <w:r w:rsidRPr="00274F24">
              <w:rPr>
                <w:rFonts w:ascii="Sylfaen" w:hAnsi="Sylfaen"/>
                <w:i/>
                <w:sz w:val="20"/>
                <w:szCs w:val="20"/>
              </w:rPr>
              <w:t xml:space="preserve"> </w:t>
            </w:r>
            <w:r w:rsidRPr="00274F24">
              <w:rPr>
                <w:rFonts w:ascii="Sylfaen" w:hAnsi="Sylfaen" w:cs="Cambria"/>
                <w:i/>
                <w:sz w:val="20"/>
                <w:szCs w:val="20"/>
              </w:rPr>
              <w:t>паста</w:t>
            </w:r>
          </w:p>
        </w:tc>
        <w:tc>
          <w:tcPr>
            <w:tcW w:w="3985" w:type="dxa"/>
            <w:gridSpan w:val="5"/>
            <w:vMerge/>
            <w:textDirection w:val="btLr"/>
            <w:vAlign w:val="center"/>
          </w:tcPr>
          <w:p w14:paraId="70D20A4D" w14:textId="19B438A4" w:rsidR="00B22985" w:rsidRPr="00D107AB" w:rsidRDefault="00B22985" w:rsidP="00B22985">
            <w:pPr>
              <w:widowControl w:val="0"/>
              <w:ind w:left="113" w:right="113"/>
              <w:jc w:val="center"/>
              <w:rPr>
                <w:rFonts w:ascii="Sylfaen" w:hAnsi="Sylfaen"/>
                <w:i/>
                <w:iCs/>
                <w:sz w:val="16"/>
                <w:szCs w:val="16"/>
                <w:lang w:val="hy-AM"/>
              </w:rPr>
            </w:pPr>
          </w:p>
        </w:tc>
        <w:tc>
          <w:tcPr>
            <w:tcW w:w="604" w:type="dxa"/>
            <w:textDirection w:val="btLr"/>
            <w:vAlign w:val="center"/>
          </w:tcPr>
          <w:p w14:paraId="44E21D90" w14:textId="65C413D5" w:rsidR="00B22985" w:rsidRPr="00D107AB" w:rsidRDefault="00B22985" w:rsidP="00B22985">
            <w:pPr>
              <w:widowControl w:val="0"/>
              <w:ind w:left="113" w:right="113"/>
              <w:jc w:val="center"/>
              <w:rPr>
                <w:rFonts w:ascii="Sylfaen" w:hAnsi="Sylfaen"/>
                <w:i/>
                <w:iCs/>
                <w:sz w:val="16"/>
                <w:szCs w:val="16"/>
                <w:lang w:val="hy-AM"/>
              </w:rPr>
            </w:pPr>
            <w:r w:rsidRPr="00D107AB">
              <w:rPr>
                <w:rFonts w:ascii="Sylfaen" w:hAnsi="Sylfaen"/>
                <w:i/>
                <w:iCs/>
                <w:sz w:val="16"/>
                <w:szCs w:val="16"/>
                <w:lang w:val="hy-AM"/>
              </w:rPr>
              <w:t>-</w:t>
            </w:r>
          </w:p>
        </w:tc>
        <w:tc>
          <w:tcPr>
            <w:tcW w:w="691" w:type="dxa"/>
            <w:textDirection w:val="btLr"/>
            <w:vAlign w:val="center"/>
          </w:tcPr>
          <w:p w14:paraId="3195053D" w14:textId="77F4F677" w:rsidR="00B22985" w:rsidRPr="00D107AB" w:rsidRDefault="00B22985" w:rsidP="00B22985">
            <w:pPr>
              <w:widowControl w:val="0"/>
              <w:ind w:left="113" w:right="113"/>
              <w:jc w:val="center"/>
              <w:rPr>
                <w:rFonts w:ascii="Sylfaen" w:hAnsi="Sylfaen"/>
                <w:i/>
                <w:iCs/>
                <w:sz w:val="16"/>
                <w:szCs w:val="16"/>
                <w:lang w:val="hy-AM"/>
              </w:rPr>
            </w:pPr>
            <w:r w:rsidRPr="00D107AB">
              <w:rPr>
                <w:rFonts w:ascii="Sylfaen" w:hAnsi="Sylfaen"/>
                <w:i/>
                <w:iCs/>
                <w:sz w:val="16"/>
                <w:szCs w:val="16"/>
                <w:lang w:val="hy-AM"/>
              </w:rPr>
              <w:t>-</w:t>
            </w:r>
          </w:p>
        </w:tc>
        <w:tc>
          <w:tcPr>
            <w:tcW w:w="812" w:type="dxa"/>
            <w:textDirection w:val="btLr"/>
            <w:vAlign w:val="center"/>
          </w:tcPr>
          <w:p w14:paraId="3CF6CC87" w14:textId="1C801409" w:rsidR="00B22985" w:rsidRPr="00D107AB" w:rsidRDefault="00B22985" w:rsidP="00B22985">
            <w:pPr>
              <w:widowControl w:val="0"/>
              <w:ind w:left="113" w:right="113"/>
              <w:jc w:val="center"/>
              <w:rPr>
                <w:rFonts w:ascii="Sylfaen" w:hAnsi="Sylfaen"/>
                <w:i/>
                <w:iCs/>
                <w:sz w:val="16"/>
                <w:szCs w:val="16"/>
                <w:lang w:val="hy-AM"/>
              </w:rPr>
            </w:pPr>
            <w:r w:rsidRPr="00D107AB">
              <w:rPr>
                <w:rFonts w:ascii="Sylfaen" w:hAnsi="Sylfaen"/>
                <w:i/>
                <w:iCs/>
                <w:sz w:val="16"/>
                <w:szCs w:val="16"/>
                <w:lang w:val="hy-AM"/>
              </w:rPr>
              <w:t>-</w:t>
            </w:r>
          </w:p>
        </w:tc>
        <w:tc>
          <w:tcPr>
            <w:tcW w:w="863" w:type="dxa"/>
            <w:textDirection w:val="btLr"/>
            <w:vAlign w:val="center"/>
          </w:tcPr>
          <w:p w14:paraId="631128F0" w14:textId="62EC03B3"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en-US"/>
              </w:rPr>
              <w:t>-</w:t>
            </w:r>
          </w:p>
        </w:tc>
        <w:tc>
          <w:tcPr>
            <w:tcW w:w="841" w:type="dxa"/>
            <w:textDirection w:val="btLr"/>
            <w:vAlign w:val="center"/>
          </w:tcPr>
          <w:p w14:paraId="245C6D7C" w14:textId="0620053C"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en-US"/>
              </w:rPr>
              <w:t>-</w:t>
            </w:r>
          </w:p>
        </w:tc>
        <w:tc>
          <w:tcPr>
            <w:tcW w:w="946" w:type="dxa"/>
            <w:textDirection w:val="btLr"/>
            <w:vAlign w:val="center"/>
          </w:tcPr>
          <w:p w14:paraId="08E0EFEA" w14:textId="56479DCB"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en-US"/>
              </w:rPr>
              <w:t>-</w:t>
            </w:r>
          </w:p>
        </w:tc>
        <w:tc>
          <w:tcPr>
            <w:tcW w:w="841" w:type="dxa"/>
            <w:textDirection w:val="btLr"/>
            <w:vAlign w:val="center"/>
          </w:tcPr>
          <w:p w14:paraId="38608A86" w14:textId="273F5687"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hy-AM"/>
              </w:rPr>
              <w:t>-</w:t>
            </w:r>
          </w:p>
        </w:tc>
        <w:tc>
          <w:tcPr>
            <w:tcW w:w="777" w:type="dxa"/>
            <w:textDirection w:val="btLr"/>
            <w:vAlign w:val="center"/>
          </w:tcPr>
          <w:p w14:paraId="6AAEF817" w14:textId="187B26C8"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hy-AM"/>
              </w:rPr>
              <w:t>-</w:t>
            </w:r>
          </w:p>
        </w:tc>
      </w:tr>
      <w:tr w:rsidR="00B22985" w:rsidRPr="00D107AB" w14:paraId="37D984B4" w14:textId="77777777" w:rsidTr="00B22985">
        <w:trPr>
          <w:cantSplit/>
          <w:trHeight w:val="1134"/>
          <w:jc w:val="center"/>
        </w:trPr>
        <w:tc>
          <w:tcPr>
            <w:tcW w:w="1685" w:type="dxa"/>
            <w:vAlign w:val="center"/>
          </w:tcPr>
          <w:p w14:paraId="46DB0E15" w14:textId="2821C028" w:rsidR="00B22985" w:rsidRPr="00D107AB" w:rsidRDefault="00B22985" w:rsidP="00B22985">
            <w:pPr>
              <w:widowControl w:val="0"/>
              <w:jc w:val="center"/>
              <w:rPr>
                <w:rFonts w:ascii="Sylfaen" w:hAnsi="Sylfaen"/>
                <w:i/>
                <w:iCs/>
                <w:sz w:val="20"/>
                <w:szCs w:val="20"/>
                <w:lang w:val="hy-AM"/>
              </w:rPr>
            </w:pPr>
            <w:r w:rsidRPr="00492C7E">
              <w:rPr>
                <w:rFonts w:ascii="Sylfaen" w:hAnsi="Sylfaen" w:cs="Calibri"/>
                <w:i/>
                <w:iCs/>
                <w:color w:val="000000"/>
                <w:sz w:val="20"/>
                <w:szCs w:val="20"/>
              </w:rPr>
              <w:t>12</w:t>
            </w:r>
          </w:p>
        </w:tc>
        <w:tc>
          <w:tcPr>
            <w:tcW w:w="2023" w:type="dxa"/>
            <w:vAlign w:val="center"/>
          </w:tcPr>
          <w:p w14:paraId="5CB8062E" w14:textId="69632746" w:rsidR="00B22985" w:rsidRPr="00D107AB" w:rsidRDefault="00B22985" w:rsidP="00B22985">
            <w:pPr>
              <w:widowControl w:val="0"/>
              <w:jc w:val="center"/>
              <w:rPr>
                <w:rFonts w:ascii="Sylfaen" w:hAnsi="Sylfaen" w:cs="Calibri"/>
                <w:i/>
                <w:iCs/>
                <w:sz w:val="20"/>
                <w:szCs w:val="20"/>
              </w:rPr>
            </w:pPr>
            <w:r w:rsidRPr="00492C7E">
              <w:rPr>
                <w:rFonts w:ascii="Sylfaen" w:hAnsi="Sylfaen" w:cs="Calibri"/>
                <w:i/>
                <w:iCs/>
                <w:color w:val="000000"/>
                <w:sz w:val="20"/>
                <w:szCs w:val="20"/>
              </w:rPr>
              <w:t>15421100</w:t>
            </w:r>
          </w:p>
        </w:tc>
        <w:tc>
          <w:tcPr>
            <w:tcW w:w="1837" w:type="dxa"/>
            <w:vAlign w:val="center"/>
          </w:tcPr>
          <w:p w14:paraId="1AD208A7" w14:textId="75E0FA12" w:rsidR="00B22985" w:rsidRPr="00D107AB" w:rsidRDefault="00B22985" w:rsidP="00B22985">
            <w:pPr>
              <w:widowControl w:val="0"/>
              <w:jc w:val="center"/>
              <w:rPr>
                <w:rFonts w:ascii="Sylfaen" w:hAnsi="Sylfaen"/>
                <w:i/>
                <w:iCs/>
                <w:sz w:val="20"/>
                <w:szCs w:val="20"/>
              </w:rPr>
            </w:pPr>
            <w:r w:rsidRPr="00274F24">
              <w:rPr>
                <w:rFonts w:ascii="Sylfaen" w:hAnsi="Sylfaen" w:cs="Cambria"/>
                <w:i/>
                <w:sz w:val="20"/>
                <w:szCs w:val="20"/>
              </w:rPr>
              <w:t>Масло</w:t>
            </w:r>
            <w:r w:rsidRPr="00274F24">
              <w:rPr>
                <w:rFonts w:ascii="Sylfaen" w:hAnsi="Sylfaen"/>
                <w:i/>
                <w:sz w:val="20"/>
                <w:szCs w:val="20"/>
              </w:rPr>
              <w:t xml:space="preserve"> </w:t>
            </w:r>
            <w:r w:rsidRPr="00274F24">
              <w:rPr>
                <w:rFonts w:ascii="Sylfaen" w:hAnsi="Sylfaen" w:cs="Cambria"/>
                <w:i/>
                <w:sz w:val="20"/>
                <w:szCs w:val="20"/>
              </w:rPr>
              <w:t>подсолнечное</w:t>
            </w:r>
            <w:r w:rsidRPr="00274F24">
              <w:rPr>
                <w:rFonts w:ascii="Sylfaen" w:hAnsi="Sylfaen"/>
                <w:i/>
                <w:sz w:val="20"/>
                <w:szCs w:val="20"/>
              </w:rPr>
              <w:t xml:space="preserve"> </w:t>
            </w:r>
            <w:r w:rsidRPr="00274F24">
              <w:rPr>
                <w:rFonts w:ascii="Sylfaen" w:hAnsi="Sylfaen" w:cs="Cambria"/>
                <w:i/>
                <w:sz w:val="20"/>
                <w:szCs w:val="20"/>
              </w:rPr>
              <w:t>рафинированное</w:t>
            </w:r>
            <w:r w:rsidRPr="00274F24">
              <w:rPr>
                <w:rFonts w:ascii="Sylfaen" w:hAnsi="Sylfaen"/>
                <w:i/>
                <w:sz w:val="20"/>
                <w:szCs w:val="20"/>
              </w:rPr>
              <w:t xml:space="preserve"> (</w:t>
            </w:r>
            <w:r w:rsidRPr="00274F24">
              <w:rPr>
                <w:rFonts w:ascii="Sylfaen" w:hAnsi="Sylfaen" w:cs="Cambria"/>
                <w:i/>
                <w:sz w:val="20"/>
                <w:szCs w:val="20"/>
              </w:rPr>
              <w:t>рафинированное</w:t>
            </w:r>
            <w:r w:rsidRPr="00274F24">
              <w:rPr>
                <w:rFonts w:ascii="Sylfaen" w:hAnsi="Sylfaen"/>
                <w:i/>
                <w:sz w:val="20"/>
                <w:szCs w:val="20"/>
              </w:rPr>
              <w:t>)</w:t>
            </w:r>
          </w:p>
        </w:tc>
        <w:tc>
          <w:tcPr>
            <w:tcW w:w="3985" w:type="dxa"/>
            <w:gridSpan w:val="5"/>
            <w:vMerge/>
            <w:textDirection w:val="btLr"/>
            <w:vAlign w:val="center"/>
          </w:tcPr>
          <w:p w14:paraId="7E0D8174" w14:textId="014D6E65" w:rsidR="00B22985" w:rsidRPr="00D107AB" w:rsidRDefault="00B22985" w:rsidP="00B22985">
            <w:pPr>
              <w:widowControl w:val="0"/>
              <w:ind w:left="113" w:right="113"/>
              <w:jc w:val="center"/>
              <w:rPr>
                <w:rFonts w:ascii="Sylfaen" w:hAnsi="Sylfaen"/>
                <w:i/>
                <w:iCs/>
                <w:sz w:val="16"/>
                <w:szCs w:val="16"/>
                <w:lang w:val="hy-AM"/>
              </w:rPr>
            </w:pPr>
          </w:p>
        </w:tc>
        <w:tc>
          <w:tcPr>
            <w:tcW w:w="604" w:type="dxa"/>
            <w:textDirection w:val="btLr"/>
            <w:vAlign w:val="center"/>
          </w:tcPr>
          <w:p w14:paraId="672C2BEF" w14:textId="4EFB6373" w:rsidR="00B22985" w:rsidRPr="00D107AB" w:rsidRDefault="00B22985" w:rsidP="00B22985">
            <w:pPr>
              <w:widowControl w:val="0"/>
              <w:ind w:left="113" w:right="113"/>
              <w:jc w:val="center"/>
              <w:rPr>
                <w:rFonts w:ascii="Sylfaen" w:hAnsi="Sylfaen"/>
                <w:i/>
                <w:iCs/>
                <w:sz w:val="16"/>
                <w:szCs w:val="16"/>
                <w:lang w:val="hy-AM"/>
              </w:rPr>
            </w:pPr>
            <w:r w:rsidRPr="00D107AB">
              <w:rPr>
                <w:rFonts w:ascii="Sylfaen" w:hAnsi="Sylfaen"/>
                <w:i/>
                <w:iCs/>
                <w:sz w:val="16"/>
                <w:szCs w:val="16"/>
                <w:lang w:val="hy-AM"/>
              </w:rPr>
              <w:t>-</w:t>
            </w:r>
          </w:p>
        </w:tc>
        <w:tc>
          <w:tcPr>
            <w:tcW w:w="691" w:type="dxa"/>
            <w:textDirection w:val="btLr"/>
            <w:vAlign w:val="center"/>
          </w:tcPr>
          <w:p w14:paraId="249E6623" w14:textId="67FAB4CA" w:rsidR="00B22985" w:rsidRPr="00D107AB" w:rsidRDefault="00B22985" w:rsidP="00B22985">
            <w:pPr>
              <w:widowControl w:val="0"/>
              <w:ind w:left="113" w:right="113"/>
              <w:jc w:val="center"/>
              <w:rPr>
                <w:rFonts w:ascii="Sylfaen" w:hAnsi="Sylfaen"/>
                <w:i/>
                <w:iCs/>
                <w:sz w:val="16"/>
                <w:szCs w:val="16"/>
                <w:lang w:val="hy-AM"/>
              </w:rPr>
            </w:pPr>
            <w:r w:rsidRPr="00D107AB">
              <w:rPr>
                <w:rFonts w:ascii="Sylfaen" w:hAnsi="Sylfaen"/>
                <w:i/>
                <w:iCs/>
                <w:sz w:val="16"/>
                <w:szCs w:val="16"/>
                <w:lang w:val="hy-AM"/>
              </w:rPr>
              <w:t>-</w:t>
            </w:r>
          </w:p>
        </w:tc>
        <w:tc>
          <w:tcPr>
            <w:tcW w:w="812" w:type="dxa"/>
            <w:textDirection w:val="btLr"/>
            <w:vAlign w:val="center"/>
          </w:tcPr>
          <w:p w14:paraId="6BC11F49" w14:textId="682EA6B4" w:rsidR="00B22985" w:rsidRPr="00D107AB" w:rsidRDefault="00B22985" w:rsidP="00B22985">
            <w:pPr>
              <w:widowControl w:val="0"/>
              <w:ind w:left="113" w:right="113"/>
              <w:jc w:val="center"/>
              <w:rPr>
                <w:rFonts w:ascii="Sylfaen" w:hAnsi="Sylfaen"/>
                <w:i/>
                <w:iCs/>
                <w:sz w:val="16"/>
                <w:szCs w:val="16"/>
                <w:lang w:val="hy-AM"/>
              </w:rPr>
            </w:pPr>
            <w:r w:rsidRPr="00D107AB">
              <w:rPr>
                <w:rFonts w:ascii="Sylfaen" w:hAnsi="Sylfaen"/>
                <w:i/>
                <w:iCs/>
                <w:sz w:val="16"/>
                <w:szCs w:val="16"/>
                <w:lang w:val="hy-AM"/>
              </w:rPr>
              <w:t>-</w:t>
            </w:r>
          </w:p>
        </w:tc>
        <w:tc>
          <w:tcPr>
            <w:tcW w:w="863" w:type="dxa"/>
            <w:textDirection w:val="btLr"/>
            <w:vAlign w:val="center"/>
          </w:tcPr>
          <w:p w14:paraId="6ADA13CD" w14:textId="7BB40795"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en-US"/>
              </w:rPr>
              <w:t>-</w:t>
            </w:r>
          </w:p>
        </w:tc>
        <w:tc>
          <w:tcPr>
            <w:tcW w:w="841" w:type="dxa"/>
            <w:textDirection w:val="btLr"/>
            <w:vAlign w:val="center"/>
          </w:tcPr>
          <w:p w14:paraId="4B36890C" w14:textId="75D4E9AD"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en-US"/>
              </w:rPr>
              <w:t>-</w:t>
            </w:r>
          </w:p>
        </w:tc>
        <w:tc>
          <w:tcPr>
            <w:tcW w:w="946" w:type="dxa"/>
            <w:textDirection w:val="btLr"/>
            <w:vAlign w:val="center"/>
          </w:tcPr>
          <w:p w14:paraId="063468A8" w14:textId="4B6E2470"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en-US"/>
              </w:rPr>
              <w:t>-</w:t>
            </w:r>
          </w:p>
        </w:tc>
        <w:tc>
          <w:tcPr>
            <w:tcW w:w="841" w:type="dxa"/>
            <w:textDirection w:val="btLr"/>
            <w:vAlign w:val="center"/>
          </w:tcPr>
          <w:p w14:paraId="239F9999" w14:textId="3F5E5D78"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hy-AM"/>
              </w:rPr>
              <w:t>-</w:t>
            </w:r>
          </w:p>
        </w:tc>
        <w:tc>
          <w:tcPr>
            <w:tcW w:w="777" w:type="dxa"/>
            <w:textDirection w:val="btLr"/>
            <w:vAlign w:val="center"/>
          </w:tcPr>
          <w:p w14:paraId="3CD44EA3" w14:textId="552DD6D6"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hy-AM"/>
              </w:rPr>
              <w:t>-</w:t>
            </w:r>
          </w:p>
        </w:tc>
      </w:tr>
      <w:tr w:rsidR="00B22985" w:rsidRPr="00D107AB" w14:paraId="44348923" w14:textId="77777777" w:rsidTr="00B22985">
        <w:trPr>
          <w:cantSplit/>
          <w:trHeight w:val="1134"/>
          <w:jc w:val="center"/>
        </w:trPr>
        <w:tc>
          <w:tcPr>
            <w:tcW w:w="1685" w:type="dxa"/>
            <w:vAlign w:val="center"/>
          </w:tcPr>
          <w:p w14:paraId="27DB57C7" w14:textId="6F4BAC88" w:rsidR="00B22985" w:rsidRPr="00D107AB" w:rsidRDefault="00B22985" w:rsidP="00B22985">
            <w:pPr>
              <w:widowControl w:val="0"/>
              <w:jc w:val="center"/>
              <w:rPr>
                <w:rFonts w:ascii="Sylfaen" w:hAnsi="Sylfaen"/>
                <w:i/>
                <w:iCs/>
                <w:sz w:val="20"/>
                <w:szCs w:val="20"/>
                <w:lang w:val="hy-AM"/>
              </w:rPr>
            </w:pPr>
            <w:r w:rsidRPr="00492C7E">
              <w:rPr>
                <w:rFonts w:ascii="Sylfaen" w:hAnsi="Sylfaen" w:cs="Calibri"/>
                <w:i/>
                <w:iCs/>
                <w:color w:val="000000"/>
                <w:sz w:val="20"/>
                <w:szCs w:val="20"/>
              </w:rPr>
              <w:t>13</w:t>
            </w:r>
          </w:p>
        </w:tc>
        <w:tc>
          <w:tcPr>
            <w:tcW w:w="2023" w:type="dxa"/>
            <w:vAlign w:val="center"/>
          </w:tcPr>
          <w:p w14:paraId="24C33CCB" w14:textId="7C16BDC3" w:rsidR="00B22985" w:rsidRPr="00D107AB" w:rsidRDefault="00B22985" w:rsidP="00B22985">
            <w:pPr>
              <w:widowControl w:val="0"/>
              <w:jc w:val="center"/>
              <w:rPr>
                <w:rFonts w:ascii="Sylfaen" w:hAnsi="Sylfaen" w:cs="Calibri"/>
                <w:i/>
                <w:iCs/>
                <w:sz w:val="20"/>
                <w:szCs w:val="20"/>
              </w:rPr>
            </w:pPr>
            <w:r w:rsidRPr="00492C7E">
              <w:rPr>
                <w:rFonts w:ascii="Sylfaen" w:hAnsi="Sylfaen" w:cs="Calibri"/>
                <w:i/>
                <w:iCs/>
                <w:color w:val="000000"/>
                <w:sz w:val="20"/>
                <w:szCs w:val="20"/>
              </w:rPr>
              <w:t>15541200</w:t>
            </w:r>
          </w:p>
        </w:tc>
        <w:tc>
          <w:tcPr>
            <w:tcW w:w="1837" w:type="dxa"/>
            <w:vAlign w:val="center"/>
          </w:tcPr>
          <w:p w14:paraId="710006DE" w14:textId="77333DD8" w:rsidR="00B22985" w:rsidRPr="00D107AB" w:rsidRDefault="00B22985" w:rsidP="00B22985">
            <w:pPr>
              <w:widowControl w:val="0"/>
              <w:jc w:val="center"/>
              <w:rPr>
                <w:rFonts w:ascii="Sylfaen" w:hAnsi="Sylfaen"/>
                <w:i/>
                <w:iCs/>
                <w:sz w:val="20"/>
                <w:szCs w:val="20"/>
              </w:rPr>
            </w:pPr>
            <w:r w:rsidRPr="00274F24">
              <w:rPr>
                <w:rFonts w:ascii="Sylfaen" w:hAnsi="Sylfaen" w:cs="Cambria"/>
                <w:i/>
                <w:sz w:val="20"/>
                <w:szCs w:val="20"/>
              </w:rPr>
              <w:t>Сыр</w:t>
            </w:r>
          </w:p>
        </w:tc>
        <w:tc>
          <w:tcPr>
            <w:tcW w:w="3985" w:type="dxa"/>
            <w:gridSpan w:val="5"/>
            <w:vMerge/>
            <w:textDirection w:val="btLr"/>
            <w:vAlign w:val="center"/>
          </w:tcPr>
          <w:p w14:paraId="23775575" w14:textId="6CC0009D" w:rsidR="00B22985" w:rsidRPr="00D107AB" w:rsidRDefault="00B22985" w:rsidP="00B22985">
            <w:pPr>
              <w:widowControl w:val="0"/>
              <w:ind w:left="113" w:right="113"/>
              <w:jc w:val="center"/>
              <w:rPr>
                <w:rFonts w:ascii="Sylfaen" w:hAnsi="Sylfaen"/>
                <w:i/>
                <w:iCs/>
                <w:sz w:val="16"/>
                <w:szCs w:val="16"/>
                <w:lang w:val="hy-AM"/>
              </w:rPr>
            </w:pPr>
          </w:p>
        </w:tc>
        <w:tc>
          <w:tcPr>
            <w:tcW w:w="604" w:type="dxa"/>
            <w:textDirection w:val="btLr"/>
            <w:vAlign w:val="center"/>
          </w:tcPr>
          <w:p w14:paraId="3416212D" w14:textId="06FE2E8E" w:rsidR="00B22985" w:rsidRPr="00D107AB" w:rsidRDefault="00B22985" w:rsidP="00B22985">
            <w:pPr>
              <w:widowControl w:val="0"/>
              <w:ind w:left="113" w:right="113"/>
              <w:jc w:val="center"/>
              <w:rPr>
                <w:rFonts w:ascii="Sylfaen" w:hAnsi="Sylfaen"/>
                <w:i/>
                <w:iCs/>
                <w:sz w:val="16"/>
                <w:szCs w:val="16"/>
                <w:lang w:val="hy-AM"/>
              </w:rPr>
            </w:pPr>
            <w:r w:rsidRPr="00D107AB">
              <w:rPr>
                <w:rFonts w:ascii="Sylfaen" w:hAnsi="Sylfaen"/>
                <w:i/>
                <w:iCs/>
                <w:sz w:val="16"/>
                <w:szCs w:val="16"/>
                <w:lang w:val="hy-AM"/>
              </w:rPr>
              <w:t>-</w:t>
            </w:r>
          </w:p>
        </w:tc>
        <w:tc>
          <w:tcPr>
            <w:tcW w:w="691" w:type="dxa"/>
            <w:textDirection w:val="btLr"/>
            <w:vAlign w:val="center"/>
          </w:tcPr>
          <w:p w14:paraId="5003939D" w14:textId="79C9DDA0" w:rsidR="00B22985" w:rsidRPr="00D107AB" w:rsidRDefault="00B22985" w:rsidP="00B22985">
            <w:pPr>
              <w:widowControl w:val="0"/>
              <w:ind w:left="113" w:right="113"/>
              <w:jc w:val="center"/>
              <w:rPr>
                <w:rFonts w:ascii="Sylfaen" w:hAnsi="Sylfaen"/>
                <w:i/>
                <w:iCs/>
                <w:sz w:val="16"/>
                <w:szCs w:val="16"/>
                <w:lang w:val="hy-AM"/>
              </w:rPr>
            </w:pPr>
            <w:r w:rsidRPr="00D107AB">
              <w:rPr>
                <w:rFonts w:ascii="Sylfaen" w:hAnsi="Sylfaen"/>
                <w:i/>
                <w:iCs/>
                <w:sz w:val="16"/>
                <w:szCs w:val="16"/>
                <w:lang w:val="hy-AM"/>
              </w:rPr>
              <w:t>-</w:t>
            </w:r>
          </w:p>
        </w:tc>
        <w:tc>
          <w:tcPr>
            <w:tcW w:w="812" w:type="dxa"/>
            <w:textDirection w:val="btLr"/>
            <w:vAlign w:val="center"/>
          </w:tcPr>
          <w:p w14:paraId="3442C6D4" w14:textId="00FDCBD0" w:rsidR="00B22985" w:rsidRPr="00D107AB" w:rsidRDefault="00B22985" w:rsidP="00B22985">
            <w:pPr>
              <w:widowControl w:val="0"/>
              <w:ind w:left="113" w:right="113"/>
              <w:jc w:val="center"/>
              <w:rPr>
                <w:rFonts w:ascii="Sylfaen" w:hAnsi="Sylfaen"/>
                <w:i/>
                <w:iCs/>
                <w:sz w:val="16"/>
                <w:szCs w:val="16"/>
                <w:lang w:val="hy-AM"/>
              </w:rPr>
            </w:pPr>
            <w:r w:rsidRPr="00D107AB">
              <w:rPr>
                <w:rFonts w:ascii="Sylfaen" w:hAnsi="Sylfaen"/>
                <w:i/>
                <w:iCs/>
                <w:sz w:val="16"/>
                <w:szCs w:val="16"/>
                <w:lang w:val="hy-AM"/>
              </w:rPr>
              <w:t>-</w:t>
            </w:r>
          </w:p>
        </w:tc>
        <w:tc>
          <w:tcPr>
            <w:tcW w:w="863" w:type="dxa"/>
            <w:textDirection w:val="btLr"/>
            <w:vAlign w:val="center"/>
          </w:tcPr>
          <w:p w14:paraId="00D26FDD" w14:textId="18FC4EA5"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en-US"/>
              </w:rPr>
              <w:t>-</w:t>
            </w:r>
          </w:p>
        </w:tc>
        <w:tc>
          <w:tcPr>
            <w:tcW w:w="841" w:type="dxa"/>
            <w:textDirection w:val="btLr"/>
            <w:vAlign w:val="center"/>
          </w:tcPr>
          <w:p w14:paraId="241A1148" w14:textId="1C185B88"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en-US"/>
              </w:rPr>
              <w:t>-</w:t>
            </w:r>
          </w:p>
        </w:tc>
        <w:tc>
          <w:tcPr>
            <w:tcW w:w="946" w:type="dxa"/>
            <w:textDirection w:val="btLr"/>
            <w:vAlign w:val="center"/>
          </w:tcPr>
          <w:p w14:paraId="1715C024" w14:textId="514F361E"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en-US"/>
              </w:rPr>
              <w:t>-</w:t>
            </w:r>
          </w:p>
        </w:tc>
        <w:tc>
          <w:tcPr>
            <w:tcW w:w="841" w:type="dxa"/>
            <w:textDirection w:val="btLr"/>
            <w:vAlign w:val="center"/>
          </w:tcPr>
          <w:p w14:paraId="3878E0E9" w14:textId="21B1EA05"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hy-AM"/>
              </w:rPr>
              <w:t>-</w:t>
            </w:r>
          </w:p>
        </w:tc>
        <w:tc>
          <w:tcPr>
            <w:tcW w:w="777" w:type="dxa"/>
            <w:textDirection w:val="btLr"/>
            <w:vAlign w:val="center"/>
          </w:tcPr>
          <w:p w14:paraId="105912D7" w14:textId="570E9B69"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hy-AM"/>
              </w:rPr>
              <w:t>-</w:t>
            </w:r>
          </w:p>
        </w:tc>
      </w:tr>
      <w:tr w:rsidR="00B22985" w:rsidRPr="00D107AB" w14:paraId="047B4AA5" w14:textId="77777777" w:rsidTr="00B22985">
        <w:trPr>
          <w:cantSplit/>
          <w:trHeight w:val="1134"/>
          <w:jc w:val="center"/>
        </w:trPr>
        <w:tc>
          <w:tcPr>
            <w:tcW w:w="1685" w:type="dxa"/>
            <w:vAlign w:val="center"/>
          </w:tcPr>
          <w:p w14:paraId="13D044A5" w14:textId="2110EEE4" w:rsidR="00B22985" w:rsidRPr="00D107AB" w:rsidRDefault="00B22985" w:rsidP="00B22985">
            <w:pPr>
              <w:widowControl w:val="0"/>
              <w:jc w:val="center"/>
              <w:rPr>
                <w:rFonts w:ascii="Sylfaen" w:hAnsi="Sylfaen"/>
                <w:i/>
                <w:iCs/>
                <w:sz w:val="20"/>
                <w:szCs w:val="20"/>
                <w:lang w:val="hy-AM"/>
              </w:rPr>
            </w:pPr>
            <w:r w:rsidRPr="00492C7E">
              <w:rPr>
                <w:rFonts w:ascii="Sylfaen" w:hAnsi="Sylfaen" w:cs="Calibri"/>
                <w:i/>
                <w:iCs/>
                <w:color w:val="000000"/>
                <w:sz w:val="20"/>
                <w:szCs w:val="20"/>
              </w:rPr>
              <w:t>14</w:t>
            </w:r>
          </w:p>
        </w:tc>
        <w:tc>
          <w:tcPr>
            <w:tcW w:w="2023" w:type="dxa"/>
            <w:vAlign w:val="center"/>
          </w:tcPr>
          <w:p w14:paraId="37E622D7" w14:textId="7B418168" w:rsidR="00B22985" w:rsidRPr="00D107AB" w:rsidRDefault="00B22985" w:rsidP="00B22985">
            <w:pPr>
              <w:widowControl w:val="0"/>
              <w:jc w:val="center"/>
              <w:rPr>
                <w:rFonts w:ascii="Sylfaen" w:hAnsi="Sylfaen" w:cs="Calibri"/>
                <w:i/>
                <w:iCs/>
                <w:sz w:val="20"/>
                <w:szCs w:val="20"/>
              </w:rPr>
            </w:pPr>
            <w:r w:rsidRPr="00492C7E">
              <w:rPr>
                <w:rFonts w:ascii="Sylfaen" w:hAnsi="Sylfaen" w:cs="Calibri"/>
                <w:i/>
                <w:iCs/>
                <w:color w:val="000000"/>
                <w:sz w:val="20"/>
                <w:szCs w:val="20"/>
              </w:rPr>
              <w:t>15811100</w:t>
            </w:r>
          </w:p>
        </w:tc>
        <w:tc>
          <w:tcPr>
            <w:tcW w:w="1837" w:type="dxa"/>
            <w:vAlign w:val="center"/>
          </w:tcPr>
          <w:p w14:paraId="12D37517" w14:textId="11FF7A82" w:rsidR="00B22985" w:rsidRPr="00D107AB" w:rsidRDefault="00B22985" w:rsidP="00B22985">
            <w:pPr>
              <w:widowControl w:val="0"/>
              <w:jc w:val="center"/>
              <w:rPr>
                <w:rFonts w:ascii="Sylfaen" w:hAnsi="Sylfaen"/>
                <w:i/>
                <w:iCs/>
                <w:sz w:val="20"/>
                <w:szCs w:val="20"/>
              </w:rPr>
            </w:pPr>
            <w:r w:rsidRPr="00274F24">
              <w:rPr>
                <w:rFonts w:ascii="Sylfaen" w:hAnsi="Sylfaen" w:cs="Cambria"/>
                <w:i/>
                <w:sz w:val="20"/>
                <w:szCs w:val="20"/>
              </w:rPr>
              <w:t>Хлеб</w:t>
            </w:r>
          </w:p>
        </w:tc>
        <w:tc>
          <w:tcPr>
            <w:tcW w:w="3985" w:type="dxa"/>
            <w:gridSpan w:val="5"/>
            <w:vMerge/>
            <w:textDirection w:val="btLr"/>
            <w:vAlign w:val="center"/>
          </w:tcPr>
          <w:p w14:paraId="5F947EA1" w14:textId="56B62E94" w:rsidR="00B22985" w:rsidRPr="00D107AB" w:rsidRDefault="00B22985" w:rsidP="00B22985">
            <w:pPr>
              <w:widowControl w:val="0"/>
              <w:ind w:left="113" w:right="113"/>
              <w:jc w:val="center"/>
              <w:rPr>
                <w:rFonts w:ascii="Sylfaen" w:hAnsi="Sylfaen"/>
                <w:i/>
                <w:iCs/>
                <w:sz w:val="16"/>
                <w:szCs w:val="16"/>
                <w:lang w:val="hy-AM"/>
              </w:rPr>
            </w:pPr>
          </w:p>
        </w:tc>
        <w:tc>
          <w:tcPr>
            <w:tcW w:w="604" w:type="dxa"/>
            <w:textDirection w:val="btLr"/>
            <w:vAlign w:val="center"/>
          </w:tcPr>
          <w:p w14:paraId="5ECAC5B8" w14:textId="7CC15062" w:rsidR="00B22985" w:rsidRPr="00D107AB" w:rsidRDefault="00B22985" w:rsidP="00B22985">
            <w:pPr>
              <w:widowControl w:val="0"/>
              <w:ind w:left="113" w:right="113"/>
              <w:jc w:val="center"/>
              <w:rPr>
                <w:rFonts w:ascii="Sylfaen" w:hAnsi="Sylfaen"/>
                <w:i/>
                <w:iCs/>
                <w:sz w:val="16"/>
                <w:szCs w:val="16"/>
                <w:lang w:val="hy-AM"/>
              </w:rPr>
            </w:pPr>
            <w:r w:rsidRPr="00D107AB">
              <w:rPr>
                <w:rFonts w:ascii="Sylfaen" w:hAnsi="Sylfaen"/>
                <w:i/>
                <w:iCs/>
                <w:sz w:val="16"/>
                <w:szCs w:val="16"/>
                <w:lang w:val="hy-AM"/>
              </w:rPr>
              <w:t>-</w:t>
            </w:r>
          </w:p>
        </w:tc>
        <w:tc>
          <w:tcPr>
            <w:tcW w:w="691" w:type="dxa"/>
            <w:textDirection w:val="btLr"/>
            <w:vAlign w:val="center"/>
          </w:tcPr>
          <w:p w14:paraId="24101EE1" w14:textId="6E22BB87" w:rsidR="00B22985" w:rsidRPr="00D107AB" w:rsidRDefault="00B22985" w:rsidP="00B22985">
            <w:pPr>
              <w:widowControl w:val="0"/>
              <w:ind w:left="113" w:right="113"/>
              <w:jc w:val="center"/>
              <w:rPr>
                <w:rFonts w:ascii="Sylfaen" w:hAnsi="Sylfaen"/>
                <w:i/>
                <w:iCs/>
                <w:sz w:val="16"/>
                <w:szCs w:val="16"/>
                <w:lang w:val="hy-AM"/>
              </w:rPr>
            </w:pPr>
            <w:r w:rsidRPr="00D107AB">
              <w:rPr>
                <w:rFonts w:ascii="Sylfaen" w:hAnsi="Sylfaen"/>
                <w:i/>
                <w:iCs/>
                <w:sz w:val="16"/>
                <w:szCs w:val="16"/>
                <w:lang w:val="hy-AM"/>
              </w:rPr>
              <w:t>-</w:t>
            </w:r>
          </w:p>
        </w:tc>
        <w:tc>
          <w:tcPr>
            <w:tcW w:w="812" w:type="dxa"/>
            <w:textDirection w:val="btLr"/>
            <w:vAlign w:val="center"/>
          </w:tcPr>
          <w:p w14:paraId="197D5AF5" w14:textId="02959A3C" w:rsidR="00B22985" w:rsidRPr="00D107AB" w:rsidRDefault="00B22985" w:rsidP="00B22985">
            <w:pPr>
              <w:widowControl w:val="0"/>
              <w:ind w:left="113" w:right="113"/>
              <w:jc w:val="center"/>
              <w:rPr>
                <w:rFonts w:ascii="Sylfaen" w:hAnsi="Sylfaen"/>
                <w:i/>
                <w:iCs/>
                <w:sz w:val="16"/>
                <w:szCs w:val="16"/>
                <w:lang w:val="hy-AM"/>
              </w:rPr>
            </w:pPr>
            <w:r w:rsidRPr="00D107AB">
              <w:rPr>
                <w:rFonts w:ascii="Sylfaen" w:hAnsi="Sylfaen"/>
                <w:i/>
                <w:iCs/>
                <w:sz w:val="16"/>
                <w:szCs w:val="16"/>
                <w:lang w:val="hy-AM"/>
              </w:rPr>
              <w:t>-</w:t>
            </w:r>
          </w:p>
        </w:tc>
        <w:tc>
          <w:tcPr>
            <w:tcW w:w="863" w:type="dxa"/>
            <w:textDirection w:val="btLr"/>
            <w:vAlign w:val="center"/>
          </w:tcPr>
          <w:p w14:paraId="79172BD6" w14:textId="07EB42B0"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en-US"/>
              </w:rPr>
              <w:t>-</w:t>
            </w:r>
          </w:p>
        </w:tc>
        <w:tc>
          <w:tcPr>
            <w:tcW w:w="841" w:type="dxa"/>
            <w:textDirection w:val="btLr"/>
            <w:vAlign w:val="center"/>
          </w:tcPr>
          <w:p w14:paraId="08F9B1D9" w14:textId="6C745773"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en-US"/>
              </w:rPr>
              <w:t>-</w:t>
            </w:r>
          </w:p>
        </w:tc>
        <w:tc>
          <w:tcPr>
            <w:tcW w:w="946" w:type="dxa"/>
            <w:textDirection w:val="btLr"/>
            <w:vAlign w:val="center"/>
          </w:tcPr>
          <w:p w14:paraId="6E28841B" w14:textId="662CF0CF"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en-US"/>
              </w:rPr>
              <w:t>-</w:t>
            </w:r>
          </w:p>
        </w:tc>
        <w:tc>
          <w:tcPr>
            <w:tcW w:w="841" w:type="dxa"/>
            <w:textDirection w:val="btLr"/>
            <w:vAlign w:val="center"/>
          </w:tcPr>
          <w:p w14:paraId="2360FB71" w14:textId="75D28A4F"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hy-AM"/>
              </w:rPr>
              <w:t>-</w:t>
            </w:r>
          </w:p>
        </w:tc>
        <w:tc>
          <w:tcPr>
            <w:tcW w:w="777" w:type="dxa"/>
            <w:textDirection w:val="btLr"/>
            <w:vAlign w:val="center"/>
          </w:tcPr>
          <w:p w14:paraId="5A9AECCD" w14:textId="07B14FB5"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hy-AM"/>
              </w:rPr>
              <w:t>-</w:t>
            </w:r>
          </w:p>
        </w:tc>
      </w:tr>
      <w:tr w:rsidR="00B22985" w:rsidRPr="00D107AB" w14:paraId="61EDDD68" w14:textId="77777777" w:rsidTr="00B22985">
        <w:trPr>
          <w:cantSplit/>
          <w:trHeight w:val="1134"/>
          <w:jc w:val="center"/>
        </w:trPr>
        <w:tc>
          <w:tcPr>
            <w:tcW w:w="1685" w:type="dxa"/>
            <w:vAlign w:val="center"/>
          </w:tcPr>
          <w:p w14:paraId="5AE099BC" w14:textId="05183FBE" w:rsidR="00B22985" w:rsidRPr="00D107AB" w:rsidRDefault="00B22985" w:rsidP="00B22985">
            <w:pPr>
              <w:widowControl w:val="0"/>
              <w:jc w:val="center"/>
              <w:rPr>
                <w:rFonts w:ascii="Sylfaen" w:hAnsi="Sylfaen"/>
                <w:i/>
                <w:iCs/>
                <w:sz w:val="20"/>
                <w:szCs w:val="20"/>
                <w:lang w:val="hy-AM"/>
              </w:rPr>
            </w:pPr>
            <w:r w:rsidRPr="00492C7E">
              <w:rPr>
                <w:rFonts w:ascii="Sylfaen" w:hAnsi="Sylfaen" w:cs="Calibri"/>
                <w:i/>
                <w:iCs/>
                <w:color w:val="000000"/>
                <w:sz w:val="20"/>
                <w:szCs w:val="20"/>
              </w:rPr>
              <w:t>15</w:t>
            </w:r>
          </w:p>
        </w:tc>
        <w:tc>
          <w:tcPr>
            <w:tcW w:w="2023" w:type="dxa"/>
            <w:vAlign w:val="center"/>
          </w:tcPr>
          <w:p w14:paraId="7576A433" w14:textId="7D2C530A" w:rsidR="00B22985" w:rsidRPr="00D107AB" w:rsidRDefault="00B22985" w:rsidP="00B22985">
            <w:pPr>
              <w:widowControl w:val="0"/>
              <w:jc w:val="center"/>
              <w:rPr>
                <w:rFonts w:ascii="Sylfaen" w:hAnsi="Sylfaen" w:cs="Calibri"/>
                <w:i/>
                <w:iCs/>
                <w:sz w:val="20"/>
                <w:szCs w:val="20"/>
              </w:rPr>
            </w:pPr>
            <w:r w:rsidRPr="00492C7E">
              <w:rPr>
                <w:rFonts w:ascii="Sylfaen" w:hAnsi="Sylfaen" w:cs="Calibri"/>
                <w:i/>
                <w:iCs/>
                <w:color w:val="000000"/>
                <w:sz w:val="20"/>
                <w:szCs w:val="20"/>
              </w:rPr>
              <w:t>15616000</w:t>
            </w:r>
          </w:p>
        </w:tc>
        <w:tc>
          <w:tcPr>
            <w:tcW w:w="1837" w:type="dxa"/>
            <w:vAlign w:val="center"/>
          </w:tcPr>
          <w:p w14:paraId="63862FBD" w14:textId="03AFD975" w:rsidR="00B22985" w:rsidRPr="00D107AB" w:rsidRDefault="00B22985" w:rsidP="00B22985">
            <w:pPr>
              <w:widowControl w:val="0"/>
              <w:jc w:val="center"/>
              <w:rPr>
                <w:rFonts w:ascii="Sylfaen" w:hAnsi="Sylfaen"/>
                <w:i/>
                <w:iCs/>
                <w:sz w:val="20"/>
                <w:szCs w:val="20"/>
              </w:rPr>
            </w:pPr>
            <w:r w:rsidRPr="00274F24">
              <w:rPr>
                <w:rFonts w:ascii="Sylfaen" w:hAnsi="Sylfaen" w:cs="Cambria"/>
                <w:i/>
                <w:sz w:val="20"/>
                <w:szCs w:val="20"/>
              </w:rPr>
              <w:t>Гречка</w:t>
            </w:r>
          </w:p>
        </w:tc>
        <w:tc>
          <w:tcPr>
            <w:tcW w:w="3985" w:type="dxa"/>
            <w:gridSpan w:val="5"/>
            <w:vMerge w:val="restart"/>
            <w:textDirection w:val="btLr"/>
            <w:vAlign w:val="center"/>
          </w:tcPr>
          <w:p w14:paraId="331348B9" w14:textId="19D1A66A" w:rsidR="00B22985" w:rsidRPr="00D107AB" w:rsidRDefault="00B22985" w:rsidP="00B22985">
            <w:pPr>
              <w:widowControl w:val="0"/>
              <w:ind w:left="113" w:right="113"/>
              <w:jc w:val="center"/>
              <w:rPr>
                <w:rFonts w:ascii="Sylfaen" w:hAnsi="Sylfaen"/>
                <w:i/>
                <w:iCs/>
                <w:sz w:val="16"/>
                <w:szCs w:val="16"/>
                <w:lang w:val="hy-AM"/>
              </w:rPr>
            </w:pPr>
          </w:p>
        </w:tc>
        <w:tc>
          <w:tcPr>
            <w:tcW w:w="604" w:type="dxa"/>
            <w:textDirection w:val="btLr"/>
            <w:vAlign w:val="center"/>
          </w:tcPr>
          <w:p w14:paraId="05D9B2E2" w14:textId="075CF422" w:rsidR="00B22985" w:rsidRPr="00D107AB" w:rsidRDefault="00B22985" w:rsidP="00B22985">
            <w:pPr>
              <w:widowControl w:val="0"/>
              <w:ind w:left="113" w:right="113"/>
              <w:jc w:val="center"/>
              <w:rPr>
                <w:rFonts w:ascii="Sylfaen" w:hAnsi="Sylfaen"/>
                <w:i/>
                <w:iCs/>
                <w:sz w:val="16"/>
                <w:szCs w:val="16"/>
                <w:lang w:val="hy-AM"/>
              </w:rPr>
            </w:pPr>
            <w:r w:rsidRPr="00D107AB">
              <w:rPr>
                <w:rFonts w:ascii="Sylfaen" w:hAnsi="Sylfaen"/>
                <w:i/>
                <w:iCs/>
                <w:sz w:val="16"/>
                <w:szCs w:val="16"/>
                <w:lang w:val="hy-AM"/>
              </w:rPr>
              <w:t>-</w:t>
            </w:r>
          </w:p>
        </w:tc>
        <w:tc>
          <w:tcPr>
            <w:tcW w:w="691" w:type="dxa"/>
            <w:textDirection w:val="btLr"/>
            <w:vAlign w:val="center"/>
          </w:tcPr>
          <w:p w14:paraId="0BB03B22" w14:textId="0874CEBC" w:rsidR="00B22985" w:rsidRPr="00D107AB" w:rsidRDefault="00B22985" w:rsidP="00B22985">
            <w:pPr>
              <w:widowControl w:val="0"/>
              <w:ind w:left="113" w:right="113"/>
              <w:jc w:val="center"/>
              <w:rPr>
                <w:rFonts w:ascii="Sylfaen" w:hAnsi="Sylfaen"/>
                <w:i/>
                <w:iCs/>
                <w:sz w:val="16"/>
                <w:szCs w:val="16"/>
                <w:lang w:val="hy-AM"/>
              </w:rPr>
            </w:pPr>
            <w:r w:rsidRPr="00D107AB">
              <w:rPr>
                <w:rFonts w:ascii="Sylfaen" w:hAnsi="Sylfaen"/>
                <w:i/>
                <w:iCs/>
                <w:sz w:val="16"/>
                <w:szCs w:val="16"/>
                <w:lang w:val="hy-AM"/>
              </w:rPr>
              <w:t>-</w:t>
            </w:r>
          </w:p>
        </w:tc>
        <w:tc>
          <w:tcPr>
            <w:tcW w:w="812" w:type="dxa"/>
            <w:textDirection w:val="btLr"/>
            <w:vAlign w:val="center"/>
          </w:tcPr>
          <w:p w14:paraId="02D92F38" w14:textId="1CEED2D6" w:rsidR="00B22985" w:rsidRPr="00D107AB" w:rsidRDefault="00B22985" w:rsidP="00B22985">
            <w:pPr>
              <w:widowControl w:val="0"/>
              <w:ind w:left="113" w:right="113"/>
              <w:jc w:val="center"/>
              <w:rPr>
                <w:rFonts w:ascii="Sylfaen" w:hAnsi="Sylfaen"/>
                <w:i/>
                <w:iCs/>
                <w:sz w:val="16"/>
                <w:szCs w:val="16"/>
                <w:lang w:val="hy-AM"/>
              </w:rPr>
            </w:pPr>
            <w:r w:rsidRPr="00D107AB">
              <w:rPr>
                <w:rFonts w:ascii="Sylfaen" w:hAnsi="Sylfaen"/>
                <w:i/>
                <w:iCs/>
                <w:sz w:val="16"/>
                <w:szCs w:val="16"/>
                <w:lang w:val="hy-AM"/>
              </w:rPr>
              <w:t>-</w:t>
            </w:r>
          </w:p>
        </w:tc>
        <w:tc>
          <w:tcPr>
            <w:tcW w:w="863" w:type="dxa"/>
            <w:textDirection w:val="btLr"/>
            <w:vAlign w:val="center"/>
          </w:tcPr>
          <w:p w14:paraId="60F51CBB" w14:textId="575CFAEB"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en-US"/>
              </w:rPr>
              <w:t>-</w:t>
            </w:r>
          </w:p>
        </w:tc>
        <w:tc>
          <w:tcPr>
            <w:tcW w:w="841" w:type="dxa"/>
            <w:textDirection w:val="btLr"/>
            <w:vAlign w:val="center"/>
          </w:tcPr>
          <w:p w14:paraId="365C2447" w14:textId="623E6DCB"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en-US"/>
              </w:rPr>
              <w:t>-</w:t>
            </w:r>
          </w:p>
        </w:tc>
        <w:tc>
          <w:tcPr>
            <w:tcW w:w="946" w:type="dxa"/>
            <w:textDirection w:val="btLr"/>
            <w:vAlign w:val="center"/>
          </w:tcPr>
          <w:p w14:paraId="07E88952" w14:textId="7630A8A6"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en-US"/>
              </w:rPr>
              <w:t>-</w:t>
            </w:r>
          </w:p>
        </w:tc>
        <w:tc>
          <w:tcPr>
            <w:tcW w:w="841" w:type="dxa"/>
            <w:textDirection w:val="btLr"/>
            <w:vAlign w:val="center"/>
          </w:tcPr>
          <w:p w14:paraId="7EE8B3E0" w14:textId="248755C5"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hy-AM"/>
              </w:rPr>
              <w:t>-</w:t>
            </w:r>
          </w:p>
        </w:tc>
        <w:tc>
          <w:tcPr>
            <w:tcW w:w="777" w:type="dxa"/>
            <w:textDirection w:val="btLr"/>
            <w:vAlign w:val="center"/>
          </w:tcPr>
          <w:p w14:paraId="40499535" w14:textId="43E8E69F"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hy-AM"/>
              </w:rPr>
              <w:t>-</w:t>
            </w:r>
          </w:p>
        </w:tc>
      </w:tr>
      <w:tr w:rsidR="00B22985" w:rsidRPr="00D107AB" w14:paraId="2799B0BF" w14:textId="77777777" w:rsidTr="00B22985">
        <w:trPr>
          <w:cantSplit/>
          <w:trHeight w:val="1134"/>
          <w:jc w:val="center"/>
        </w:trPr>
        <w:tc>
          <w:tcPr>
            <w:tcW w:w="1685" w:type="dxa"/>
            <w:vAlign w:val="center"/>
          </w:tcPr>
          <w:p w14:paraId="24492D81" w14:textId="10A96532" w:rsidR="00B22985" w:rsidRPr="00D107AB" w:rsidRDefault="00B22985" w:rsidP="00B22985">
            <w:pPr>
              <w:widowControl w:val="0"/>
              <w:jc w:val="center"/>
              <w:rPr>
                <w:rFonts w:ascii="Sylfaen" w:hAnsi="Sylfaen"/>
                <w:i/>
                <w:iCs/>
                <w:sz w:val="20"/>
                <w:szCs w:val="20"/>
                <w:lang w:val="hy-AM"/>
              </w:rPr>
            </w:pPr>
            <w:r w:rsidRPr="00492C7E">
              <w:rPr>
                <w:rFonts w:ascii="Sylfaen" w:hAnsi="Sylfaen" w:cs="Calibri"/>
                <w:i/>
                <w:iCs/>
                <w:color w:val="000000"/>
                <w:sz w:val="20"/>
                <w:szCs w:val="20"/>
              </w:rPr>
              <w:t>16</w:t>
            </w:r>
          </w:p>
        </w:tc>
        <w:tc>
          <w:tcPr>
            <w:tcW w:w="2023" w:type="dxa"/>
            <w:vAlign w:val="center"/>
          </w:tcPr>
          <w:p w14:paraId="2663812F" w14:textId="71C54E90" w:rsidR="00B22985" w:rsidRPr="00D107AB" w:rsidRDefault="00B22985" w:rsidP="00B22985">
            <w:pPr>
              <w:widowControl w:val="0"/>
              <w:jc w:val="center"/>
              <w:rPr>
                <w:rFonts w:ascii="Sylfaen" w:hAnsi="Sylfaen" w:cs="Calibri"/>
                <w:i/>
                <w:iCs/>
                <w:sz w:val="20"/>
                <w:szCs w:val="20"/>
              </w:rPr>
            </w:pPr>
            <w:r w:rsidRPr="00492C7E">
              <w:rPr>
                <w:rFonts w:ascii="Sylfaen" w:hAnsi="Sylfaen" w:cs="Calibri"/>
                <w:i/>
                <w:iCs/>
                <w:color w:val="000000"/>
                <w:sz w:val="20"/>
                <w:szCs w:val="20"/>
              </w:rPr>
              <w:t>15551600</w:t>
            </w:r>
          </w:p>
        </w:tc>
        <w:tc>
          <w:tcPr>
            <w:tcW w:w="1837" w:type="dxa"/>
            <w:vAlign w:val="center"/>
          </w:tcPr>
          <w:p w14:paraId="525FC150" w14:textId="45E85742" w:rsidR="00B22985" w:rsidRPr="00D107AB" w:rsidRDefault="00670B8A" w:rsidP="00670B8A">
            <w:pPr>
              <w:widowControl w:val="0"/>
              <w:jc w:val="center"/>
              <w:rPr>
                <w:rFonts w:ascii="Sylfaen" w:hAnsi="Sylfaen"/>
                <w:i/>
                <w:iCs/>
                <w:sz w:val="20"/>
                <w:szCs w:val="20"/>
              </w:rPr>
            </w:pPr>
            <w:r>
              <w:rPr>
                <w:rFonts w:ascii="Sylfaen" w:hAnsi="Sylfaen" w:cs="Cambria"/>
                <w:i/>
                <w:sz w:val="20"/>
                <w:szCs w:val="20"/>
              </w:rPr>
              <w:t>Мацони</w:t>
            </w:r>
          </w:p>
        </w:tc>
        <w:tc>
          <w:tcPr>
            <w:tcW w:w="3985" w:type="dxa"/>
            <w:gridSpan w:val="5"/>
            <w:vMerge/>
            <w:textDirection w:val="btLr"/>
            <w:vAlign w:val="center"/>
          </w:tcPr>
          <w:p w14:paraId="66445263" w14:textId="004687E9" w:rsidR="00B22985" w:rsidRPr="00D107AB" w:rsidRDefault="00B22985" w:rsidP="00B22985">
            <w:pPr>
              <w:widowControl w:val="0"/>
              <w:ind w:left="113" w:right="113"/>
              <w:jc w:val="center"/>
              <w:rPr>
                <w:rFonts w:ascii="Sylfaen" w:hAnsi="Sylfaen"/>
                <w:i/>
                <w:iCs/>
                <w:sz w:val="16"/>
                <w:szCs w:val="16"/>
                <w:lang w:val="hy-AM"/>
              </w:rPr>
            </w:pPr>
          </w:p>
        </w:tc>
        <w:tc>
          <w:tcPr>
            <w:tcW w:w="604" w:type="dxa"/>
            <w:textDirection w:val="btLr"/>
            <w:vAlign w:val="center"/>
          </w:tcPr>
          <w:p w14:paraId="66198F28" w14:textId="461D1CA3" w:rsidR="00B22985" w:rsidRPr="00D107AB" w:rsidRDefault="00B22985" w:rsidP="00B22985">
            <w:pPr>
              <w:widowControl w:val="0"/>
              <w:ind w:left="113" w:right="113"/>
              <w:jc w:val="center"/>
              <w:rPr>
                <w:rFonts w:ascii="Sylfaen" w:hAnsi="Sylfaen"/>
                <w:i/>
                <w:iCs/>
                <w:sz w:val="16"/>
                <w:szCs w:val="16"/>
                <w:lang w:val="hy-AM"/>
              </w:rPr>
            </w:pPr>
            <w:r w:rsidRPr="00D107AB">
              <w:rPr>
                <w:rFonts w:ascii="Sylfaen" w:hAnsi="Sylfaen"/>
                <w:i/>
                <w:iCs/>
                <w:sz w:val="16"/>
                <w:szCs w:val="16"/>
                <w:lang w:val="hy-AM"/>
              </w:rPr>
              <w:t>-</w:t>
            </w:r>
          </w:p>
        </w:tc>
        <w:tc>
          <w:tcPr>
            <w:tcW w:w="691" w:type="dxa"/>
            <w:textDirection w:val="btLr"/>
            <w:vAlign w:val="center"/>
          </w:tcPr>
          <w:p w14:paraId="7D95E0A5" w14:textId="6CA54909" w:rsidR="00B22985" w:rsidRPr="00D107AB" w:rsidRDefault="00B22985" w:rsidP="00B22985">
            <w:pPr>
              <w:widowControl w:val="0"/>
              <w:ind w:left="113" w:right="113"/>
              <w:jc w:val="center"/>
              <w:rPr>
                <w:rFonts w:ascii="Sylfaen" w:hAnsi="Sylfaen"/>
                <w:i/>
                <w:iCs/>
                <w:sz w:val="16"/>
                <w:szCs w:val="16"/>
                <w:lang w:val="hy-AM"/>
              </w:rPr>
            </w:pPr>
            <w:r w:rsidRPr="00D107AB">
              <w:rPr>
                <w:rFonts w:ascii="Sylfaen" w:hAnsi="Sylfaen"/>
                <w:i/>
                <w:iCs/>
                <w:sz w:val="16"/>
                <w:szCs w:val="16"/>
                <w:lang w:val="hy-AM"/>
              </w:rPr>
              <w:t>-</w:t>
            </w:r>
          </w:p>
        </w:tc>
        <w:tc>
          <w:tcPr>
            <w:tcW w:w="812" w:type="dxa"/>
            <w:textDirection w:val="btLr"/>
            <w:vAlign w:val="center"/>
          </w:tcPr>
          <w:p w14:paraId="79D82874" w14:textId="58540673" w:rsidR="00B22985" w:rsidRPr="00D107AB" w:rsidRDefault="00B22985" w:rsidP="00B22985">
            <w:pPr>
              <w:widowControl w:val="0"/>
              <w:ind w:left="113" w:right="113"/>
              <w:jc w:val="center"/>
              <w:rPr>
                <w:rFonts w:ascii="Sylfaen" w:hAnsi="Sylfaen"/>
                <w:i/>
                <w:iCs/>
                <w:sz w:val="16"/>
                <w:szCs w:val="16"/>
                <w:lang w:val="hy-AM"/>
              </w:rPr>
            </w:pPr>
            <w:r w:rsidRPr="00D107AB">
              <w:rPr>
                <w:rFonts w:ascii="Sylfaen" w:hAnsi="Sylfaen"/>
                <w:i/>
                <w:iCs/>
                <w:sz w:val="16"/>
                <w:szCs w:val="16"/>
                <w:lang w:val="hy-AM"/>
              </w:rPr>
              <w:t>-</w:t>
            </w:r>
          </w:p>
        </w:tc>
        <w:tc>
          <w:tcPr>
            <w:tcW w:w="863" w:type="dxa"/>
            <w:textDirection w:val="btLr"/>
            <w:vAlign w:val="center"/>
          </w:tcPr>
          <w:p w14:paraId="7494D68F" w14:textId="4A881FB2"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en-US"/>
              </w:rPr>
              <w:t>-</w:t>
            </w:r>
          </w:p>
        </w:tc>
        <w:tc>
          <w:tcPr>
            <w:tcW w:w="841" w:type="dxa"/>
            <w:textDirection w:val="btLr"/>
            <w:vAlign w:val="center"/>
          </w:tcPr>
          <w:p w14:paraId="0CF825DC" w14:textId="7D7630C3"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en-US"/>
              </w:rPr>
              <w:t>-</w:t>
            </w:r>
          </w:p>
        </w:tc>
        <w:tc>
          <w:tcPr>
            <w:tcW w:w="946" w:type="dxa"/>
            <w:textDirection w:val="btLr"/>
            <w:vAlign w:val="center"/>
          </w:tcPr>
          <w:p w14:paraId="26D130C8" w14:textId="4FA9CD17"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en-US"/>
              </w:rPr>
              <w:t>-</w:t>
            </w:r>
          </w:p>
        </w:tc>
        <w:tc>
          <w:tcPr>
            <w:tcW w:w="841" w:type="dxa"/>
            <w:textDirection w:val="btLr"/>
            <w:vAlign w:val="center"/>
          </w:tcPr>
          <w:p w14:paraId="4249238D" w14:textId="3A935710"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hy-AM"/>
              </w:rPr>
              <w:t>-</w:t>
            </w:r>
          </w:p>
        </w:tc>
        <w:tc>
          <w:tcPr>
            <w:tcW w:w="777" w:type="dxa"/>
            <w:textDirection w:val="btLr"/>
            <w:vAlign w:val="center"/>
          </w:tcPr>
          <w:p w14:paraId="0AE5A939" w14:textId="62A05712"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hy-AM"/>
              </w:rPr>
              <w:t>-</w:t>
            </w:r>
          </w:p>
        </w:tc>
      </w:tr>
      <w:tr w:rsidR="00B22985" w:rsidRPr="00D107AB" w14:paraId="5F7BF2EF" w14:textId="77777777" w:rsidTr="00B22985">
        <w:trPr>
          <w:cantSplit/>
          <w:trHeight w:val="1134"/>
          <w:jc w:val="center"/>
        </w:trPr>
        <w:tc>
          <w:tcPr>
            <w:tcW w:w="1685" w:type="dxa"/>
            <w:vAlign w:val="center"/>
          </w:tcPr>
          <w:p w14:paraId="2C399F65" w14:textId="38A9C18C" w:rsidR="00B22985" w:rsidRPr="00D107AB" w:rsidRDefault="00B22985" w:rsidP="00B22985">
            <w:pPr>
              <w:widowControl w:val="0"/>
              <w:jc w:val="center"/>
              <w:rPr>
                <w:rFonts w:ascii="Sylfaen" w:hAnsi="Sylfaen"/>
                <w:i/>
                <w:iCs/>
                <w:sz w:val="20"/>
                <w:szCs w:val="20"/>
                <w:lang w:val="hy-AM"/>
              </w:rPr>
            </w:pPr>
            <w:r w:rsidRPr="00492C7E">
              <w:rPr>
                <w:rFonts w:ascii="Sylfaen" w:hAnsi="Sylfaen" w:cs="Calibri"/>
                <w:i/>
                <w:iCs/>
                <w:color w:val="000000"/>
                <w:sz w:val="20"/>
                <w:szCs w:val="20"/>
              </w:rPr>
              <w:t>17</w:t>
            </w:r>
          </w:p>
        </w:tc>
        <w:tc>
          <w:tcPr>
            <w:tcW w:w="2023" w:type="dxa"/>
            <w:vAlign w:val="center"/>
          </w:tcPr>
          <w:p w14:paraId="39A4BBC9" w14:textId="48D232AD" w:rsidR="00B22985" w:rsidRPr="00D107AB" w:rsidRDefault="00B22985" w:rsidP="00B22985">
            <w:pPr>
              <w:widowControl w:val="0"/>
              <w:jc w:val="center"/>
              <w:rPr>
                <w:rFonts w:ascii="Sylfaen" w:hAnsi="Sylfaen" w:cs="Calibri"/>
                <w:i/>
                <w:iCs/>
                <w:sz w:val="20"/>
                <w:szCs w:val="20"/>
              </w:rPr>
            </w:pPr>
            <w:r w:rsidRPr="00492C7E">
              <w:rPr>
                <w:rFonts w:ascii="Sylfaen" w:hAnsi="Sylfaen" w:cs="Calibri"/>
                <w:i/>
                <w:iCs/>
                <w:color w:val="000000"/>
                <w:sz w:val="20"/>
                <w:szCs w:val="20"/>
              </w:rPr>
              <w:t>15851100</w:t>
            </w:r>
          </w:p>
        </w:tc>
        <w:tc>
          <w:tcPr>
            <w:tcW w:w="1837" w:type="dxa"/>
            <w:vAlign w:val="center"/>
          </w:tcPr>
          <w:p w14:paraId="7FC4DC8A" w14:textId="65C4E864" w:rsidR="00B22985" w:rsidRPr="00D107AB" w:rsidRDefault="00B22985" w:rsidP="00B22985">
            <w:pPr>
              <w:widowControl w:val="0"/>
              <w:jc w:val="center"/>
              <w:rPr>
                <w:rFonts w:ascii="Sylfaen" w:hAnsi="Sylfaen"/>
                <w:i/>
                <w:iCs/>
                <w:sz w:val="20"/>
                <w:szCs w:val="20"/>
              </w:rPr>
            </w:pPr>
            <w:r w:rsidRPr="00274F24">
              <w:rPr>
                <w:rFonts w:ascii="Sylfaen" w:hAnsi="Sylfaen" w:cs="Cambria"/>
                <w:i/>
                <w:sz w:val="20"/>
                <w:szCs w:val="20"/>
              </w:rPr>
              <w:t>Макароны</w:t>
            </w:r>
          </w:p>
        </w:tc>
        <w:tc>
          <w:tcPr>
            <w:tcW w:w="3985" w:type="dxa"/>
            <w:gridSpan w:val="5"/>
            <w:vMerge/>
            <w:textDirection w:val="btLr"/>
            <w:vAlign w:val="center"/>
          </w:tcPr>
          <w:p w14:paraId="036F0503" w14:textId="7EAB497E" w:rsidR="00B22985" w:rsidRPr="00D107AB" w:rsidRDefault="00B22985" w:rsidP="00B22985">
            <w:pPr>
              <w:widowControl w:val="0"/>
              <w:ind w:left="113" w:right="113"/>
              <w:jc w:val="center"/>
              <w:rPr>
                <w:rFonts w:ascii="Sylfaen" w:hAnsi="Sylfaen"/>
                <w:i/>
                <w:iCs/>
                <w:sz w:val="16"/>
                <w:szCs w:val="16"/>
                <w:lang w:val="hy-AM"/>
              </w:rPr>
            </w:pPr>
          </w:p>
        </w:tc>
        <w:tc>
          <w:tcPr>
            <w:tcW w:w="604" w:type="dxa"/>
            <w:textDirection w:val="btLr"/>
            <w:vAlign w:val="center"/>
          </w:tcPr>
          <w:p w14:paraId="551FECC6" w14:textId="778EA712" w:rsidR="00B22985" w:rsidRPr="00D107AB" w:rsidRDefault="00B22985" w:rsidP="00B22985">
            <w:pPr>
              <w:widowControl w:val="0"/>
              <w:ind w:left="113" w:right="113"/>
              <w:jc w:val="center"/>
              <w:rPr>
                <w:rFonts w:ascii="Sylfaen" w:hAnsi="Sylfaen"/>
                <w:i/>
                <w:iCs/>
                <w:sz w:val="16"/>
                <w:szCs w:val="16"/>
                <w:lang w:val="hy-AM"/>
              </w:rPr>
            </w:pPr>
            <w:r w:rsidRPr="00D107AB">
              <w:rPr>
                <w:rFonts w:ascii="Sylfaen" w:hAnsi="Sylfaen"/>
                <w:i/>
                <w:iCs/>
                <w:sz w:val="16"/>
                <w:szCs w:val="16"/>
                <w:lang w:val="hy-AM"/>
              </w:rPr>
              <w:t>-</w:t>
            </w:r>
          </w:p>
        </w:tc>
        <w:tc>
          <w:tcPr>
            <w:tcW w:w="691" w:type="dxa"/>
            <w:textDirection w:val="btLr"/>
            <w:vAlign w:val="center"/>
          </w:tcPr>
          <w:p w14:paraId="44CB59F8" w14:textId="0D52F6AC" w:rsidR="00B22985" w:rsidRPr="00D107AB" w:rsidRDefault="00B22985" w:rsidP="00B22985">
            <w:pPr>
              <w:widowControl w:val="0"/>
              <w:ind w:left="113" w:right="113"/>
              <w:jc w:val="center"/>
              <w:rPr>
                <w:rFonts w:ascii="Sylfaen" w:hAnsi="Sylfaen"/>
                <w:i/>
                <w:iCs/>
                <w:sz w:val="16"/>
                <w:szCs w:val="16"/>
                <w:lang w:val="hy-AM"/>
              </w:rPr>
            </w:pPr>
            <w:r w:rsidRPr="00D107AB">
              <w:rPr>
                <w:rFonts w:ascii="Sylfaen" w:hAnsi="Sylfaen"/>
                <w:i/>
                <w:iCs/>
                <w:sz w:val="16"/>
                <w:szCs w:val="16"/>
                <w:lang w:val="hy-AM"/>
              </w:rPr>
              <w:t>-</w:t>
            </w:r>
          </w:p>
        </w:tc>
        <w:tc>
          <w:tcPr>
            <w:tcW w:w="812" w:type="dxa"/>
            <w:textDirection w:val="btLr"/>
            <w:vAlign w:val="center"/>
          </w:tcPr>
          <w:p w14:paraId="48476A77" w14:textId="70864BA5" w:rsidR="00B22985" w:rsidRPr="00D107AB" w:rsidRDefault="00B22985" w:rsidP="00B22985">
            <w:pPr>
              <w:widowControl w:val="0"/>
              <w:ind w:left="113" w:right="113"/>
              <w:jc w:val="center"/>
              <w:rPr>
                <w:rFonts w:ascii="Sylfaen" w:hAnsi="Sylfaen"/>
                <w:i/>
                <w:iCs/>
                <w:sz w:val="16"/>
                <w:szCs w:val="16"/>
                <w:lang w:val="hy-AM"/>
              </w:rPr>
            </w:pPr>
            <w:r w:rsidRPr="00D107AB">
              <w:rPr>
                <w:rFonts w:ascii="Sylfaen" w:hAnsi="Sylfaen"/>
                <w:i/>
                <w:iCs/>
                <w:sz w:val="16"/>
                <w:szCs w:val="16"/>
                <w:lang w:val="hy-AM"/>
              </w:rPr>
              <w:t>-</w:t>
            </w:r>
          </w:p>
        </w:tc>
        <w:tc>
          <w:tcPr>
            <w:tcW w:w="863" w:type="dxa"/>
            <w:textDirection w:val="btLr"/>
            <w:vAlign w:val="center"/>
          </w:tcPr>
          <w:p w14:paraId="76CC3C3B" w14:textId="03BA430F"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en-US"/>
              </w:rPr>
              <w:t>-</w:t>
            </w:r>
          </w:p>
        </w:tc>
        <w:tc>
          <w:tcPr>
            <w:tcW w:w="841" w:type="dxa"/>
            <w:textDirection w:val="btLr"/>
            <w:vAlign w:val="center"/>
          </w:tcPr>
          <w:p w14:paraId="142F9DF2" w14:textId="159BD6A2"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en-US"/>
              </w:rPr>
              <w:t>-</w:t>
            </w:r>
          </w:p>
        </w:tc>
        <w:tc>
          <w:tcPr>
            <w:tcW w:w="946" w:type="dxa"/>
            <w:textDirection w:val="btLr"/>
            <w:vAlign w:val="center"/>
          </w:tcPr>
          <w:p w14:paraId="01CAFFCB" w14:textId="2627DBB8"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en-US"/>
              </w:rPr>
              <w:t>-</w:t>
            </w:r>
          </w:p>
        </w:tc>
        <w:tc>
          <w:tcPr>
            <w:tcW w:w="841" w:type="dxa"/>
            <w:textDirection w:val="btLr"/>
            <w:vAlign w:val="center"/>
          </w:tcPr>
          <w:p w14:paraId="63C3CF08" w14:textId="3E17CE6C"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hy-AM"/>
              </w:rPr>
              <w:t>-</w:t>
            </w:r>
          </w:p>
        </w:tc>
        <w:tc>
          <w:tcPr>
            <w:tcW w:w="777" w:type="dxa"/>
            <w:textDirection w:val="btLr"/>
            <w:vAlign w:val="center"/>
          </w:tcPr>
          <w:p w14:paraId="69EA6044" w14:textId="4842FE63"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hy-AM"/>
              </w:rPr>
              <w:t>-</w:t>
            </w:r>
          </w:p>
        </w:tc>
      </w:tr>
      <w:tr w:rsidR="00B22985" w:rsidRPr="00D107AB" w14:paraId="34CDF468" w14:textId="77777777" w:rsidTr="00B22985">
        <w:trPr>
          <w:cantSplit/>
          <w:trHeight w:val="1134"/>
          <w:jc w:val="center"/>
        </w:trPr>
        <w:tc>
          <w:tcPr>
            <w:tcW w:w="1685" w:type="dxa"/>
            <w:vAlign w:val="center"/>
          </w:tcPr>
          <w:p w14:paraId="1CED1D5C" w14:textId="75128693" w:rsidR="00B22985" w:rsidRPr="00F54ED7" w:rsidRDefault="00B22985" w:rsidP="00B22985">
            <w:pPr>
              <w:widowControl w:val="0"/>
              <w:jc w:val="center"/>
              <w:rPr>
                <w:rFonts w:ascii="Sylfaen" w:hAnsi="Sylfaen" w:cs="Calibri"/>
                <w:i/>
                <w:sz w:val="18"/>
                <w:szCs w:val="18"/>
              </w:rPr>
            </w:pPr>
            <w:r w:rsidRPr="00492C7E">
              <w:rPr>
                <w:rFonts w:ascii="Sylfaen" w:hAnsi="Sylfaen" w:cs="Calibri"/>
                <w:i/>
                <w:iCs/>
                <w:color w:val="000000"/>
                <w:sz w:val="20"/>
                <w:szCs w:val="20"/>
              </w:rPr>
              <w:lastRenderedPageBreak/>
              <w:t>18</w:t>
            </w:r>
          </w:p>
        </w:tc>
        <w:tc>
          <w:tcPr>
            <w:tcW w:w="2023" w:type="dxa"/>
            <w:vAlign w:val="center"/>
          </w:tcPr>
          <w:p w14:paraId="4F8C1E79" w14:textId="3AD6FED9" w:rsidR="00B22985" w:rsidRPr="00F54ED7" w:rsidRDefault="00B22985" w:rsidP="00B22985">
            <w:pPr>
              <w:widowControl w:val="0"/>
              <w:jc w:val="center"/>
              <w:rPr>
                <w:rFonts w:ascii="Sylfaen" w:hAnsi="Sylfaen" w:cs="Calibri"/>
                <w:i/>
                <w:sz w:val="18"/>
                <w:szCs w:val="18"/>
              </w:rPr>
            </w:pPr>
            <w:r w:rsidRPr="00492C7E">
              <w:rPr>
                <w:rFonts w:ascii="Sylfaen" w:hAnsi="Sylfaen" w:cs="Calibri"/>
                <w:i/>
                <w:iCs/>
                <w:color w:val="000000"/>
                <w:sz w:val="20"/>
                <w:szCs w:val="20"/>
              </w:rPr>
              <w:t>15872400</w:t>
            </w:r>
          </w:p>
        </w:tc>
        <w:tc>
          <w:tcPr>
            <w:tcW w:w="1837" w:type="dxa"/>
            <w:vAlign w:val="center"/>
          </w:tcPr>
          <w:p w14:paraId="4D79EFCF" w14:textId="254DC7A2" w:rsidR="00B22985" w:rsidRPr="00F54ED7" w:rsidRDefault="00B22985" w:rsidP="00B22985">
            <w:pPr>
              <w:widowControl w:val="0"/>
              <w:jc w:val="center"/>
              <w:rPr>
                <w:rFonts w:ascii="Sylfaen" w:hAnsi="Sylfaen"/>
                <w:i/>
                <w:iCs/>
                <w:sz w:val="18"/>
                <w:szCs w:val="18"/>
              </w:rPr>
            </w:pPr>
            <w:r w:rsidRPr="00274F24">
              <w:rPr>
                <w:rFonts w:ascii="Sylfaen" w:hAnsi="Sylfaen" w:cs="Cambria"/>
                <w:i/>
                <w:sz w:val="20"/>
                <w:szCs w:val="20"/>
              </w:rPr>
              <w:t>Соль</w:t>
            </w:r>
            <w:r w:rsidRPr="00274F24">
              <w:rPr>
                <w:rFonts w:ascii="Sylfaen" w:hAnsi="Sylfaen"/>
                <w:i/>
                <w:sz w:val="20"/>
                <w:szCs w:val="20"/>
              </w:rPr>
              <w:t xml:space="preserve"> </w:t>
            </w:r>
            <w:r w:rsidRPr="00274F24">
              <w:rPr>
                <w:rFonts w:ascii="Sylfaen" w:hAnsi="Sylfaen" w:cs="Cambria"/>
                <w:i/>
                <w:sz w:val="20"/>
                <w:szCs w:val="20"/>
              </w:rPr>
              <w:t>для</w:t>
            </w:r>
            <w:r w:rsidRPr="00274F24">
              <w:rPr>
                <w:rFonts w:ascii="Sylfaen" w:hAnsi="Sylfaen"/>
                <w:i/>
                <w:sz w:val="20"/>
                <w:szCs w:val="20"/>
              </w:rPr>
              <w:t xml:space="preserve"> </w:t>
            </w:r>
            <w:r w:rsidRPr="00274F24">
              <w:rPr>
                <w:rFonts w:ascii="Sylfaen" w:hAnsi="Sylfaen" w:cs="Cambria"/>
                <w:i/>
                <w:sz w:val="20"/>
                <w:szCs w:val="20"/>
              </w:rPr>
              <w:t>еды</w:t>
            </w:r>
          </w:p>
        </w:tc>
        <w:tc>
          <w:tcPr>
            <w:tcW w:w="3985" w:type="dxa"/>
            <w:gridSpan w:val="5"/>
            <w:vMerge/>
            <w:textDirection w:val="btLr"/>
            <w:vAlign w:val="center"/>
          </w:tcPr>
          <w:p w14:paraId="405EAE5E" w14:textId="77777777" w:rsidR="00B22985" w:rsidRPr="00D107AB" w:rsidRDefault="00B22985" w:rsidP="00B22985">
            <w:pPr>
              <w:widowControl w:val="0"/>
              <w:ind w:left="113" w:right="113"/>
              <w:jc w:val="center"/>
              <w:rPr>
                <w:rFonts w:ascii="Sylfaen" w:hAnsi="Sylfaen"/>
                <w:i/>
                <w:iCs/>
                <w:sz w:val="16"/>
                <w:szCs w:val="16"/>
                <w:lang w:val="hy-AM"/>
              </w:rPr>
            </w:pPr>
          </w:p>
        </w:tc>
        <w:tc>
          <w:tcPr>
            <w:tcW w:w="604" w:type="dxa"/>
            <w:textDirection w:val="btLr"/>
            <w:vAlign w:val="center"/>
          </w:tcPr>
          <w:p w14:paraId="0B54320F" w14:textId="4D25F401" w:rsidR="00B22985" w:rsidRPr="00D107AB" w:rsidRDefault="00B22985" w:rsidP="00B22985">
            <w:pPr>
              <w:widowControl w:val="0"/>
              <w:ind w:left="113" w:right="113"/>
              <w:jc w:val="center"/>
              <w:rPr>
                <w:rFonts w:ascii="Sylfaen" w:hAnsi="Sylfaen"/>
                <w:i/>
                <w:iCs/>
                <w:sz w:val="16"/>
                <w:szCs w:val="16"/>
                <w:lang w:val="hy-AM"/>
              </w:rPr>
            </w:pPr>
            <w:r w:rsidRPr="00D107AB">
              <w:rPr>
                <w:rFonts w:ascii="Sylfaen" w:hAnsi="Sylfaen"/>
                <w:i/>
                <w:iCs/>
                <w:sz w:val="16"/>
                <w:szCs w:val="16"/>
                <w:lang w:val="hy-AM"/>
              </w:rPr>
              <w:t>-</w:t>
            </w:r>
          </w:p>
        </w:tc>
        <w:tc>
          <w:tcPr>
            <w:tcW w:w="691" w:type="dxa"/>
            <w:textDirection w:val="btLr"/>
            <w:vAlign w:val="center"/>
          </w:tcPr>
          <w:p w14:paraId="38110EC4" w14:textId="440EB49D" w:rsidR="00B22985" w:rsidRPr="00D107AB" w:rsidRDefault="00B22985" w:rsidP="00B22985">
            <w:pPr>
              <w:widowControl w:val="0"/>
              <w:ind w:left="113" w:right="113"/>
              <w:jc w:val="center"/>
              <w:rPr>
                <w:rFonts w:ascii="Sylfaen" w:hAnsi="Sylfaen"/>
                <w:i/>
                <w:iCs/>
                <w:sz w:val="16"/>
                <w:szCs w:val="16"/>
                <w:lang w:val="hy-AM"/>
              </w:rPr>
            </w:pPr>
            <w:r w:rsidRPr="00D107AB">
              <w:rPr>
                <w:rFonts w:ascii="Sylfaen" w:hAnsi="Sylfaen"/>
                <w:i/>
                <w:iCs/>
                <w:sz w:val="16"/>
                <w:szCs w:val="16"/>
                <w:lang w:val="hy-AM"/>
              </w:rPr>
              <w:t>-</w:t>
            </w:r>
          </w:p>
        </w:tc>
        <w:tc>
          <w:tcPr>
            <w:tcW w:w="812" w:type="dxa"/>
            <w:textDirection w:val="btLr"/>
            <w:vAlign w:val="center"/>
          </w:tcPr>
          <w:p w14:paraId="01703A37" w14:textId="0333B43E" w:rsidR="00B22985" w:rsidRPr="00D107AB" w:rsidRDefault="00B22985" w:rsidP="00B22985">
            <w:pPr>
              <w:widowControl w:val="0"/>
              <w:ind w:left="113" w:right="113"/>
              <w:jc w:val="center"/>
              <w:rPr>
                <w:rFonts w:ascii="Sylfaen" w:hAnsi="Sylfaen"/>
                <w:i/>
                <w:iCs/>
                <w:sz w:val="16"/>
                <w:szCs w:val="16"/>
                <w:lang w:val="hy-AM"/>
              </w:rPr>
            </w:pPr>
            <w:r w:rsidRPr="00D107AB">
              <w:rPr>
                <w:rFonts w:ascii="Sylfaen" w:hAnsi="Sylfaen"/>
                <w:i/>
                <w:iCs/>
                <w:sz w:val="16"/>
                <w:szCs w:val="16"/>
                <w:lang w:val="hy-AM"/>
              </w:rPr>
              <w:t>-</w:t>
            </w:r>
          </w:p>
        </w:tc>
        <w:tc>
          <w:tcPr>
            <w:tcW w:w="863" w:type="dxa"/>
            <w:textDirection w:val="btLr"/>
            <w:vAlign w:val="center"/>
          </w:tcPr>
          <w:p w14:paraId="49760E9F" w14:textId="719673C1" w:rsidR="00B22985" w:rsidRPr="00D107AB" w:rsidRDefault="00B22985" w:rsidP="00B22985">
            <w:pPr>
              <w:widowControl w:val="0"/>
              <w:ind w:left="113" w:right="113"/>
              <w:jc w:val="center"/>
              <w:rPr>
                <w:rFonts w:ascii="Sylfaen" w:hAnsi="Sylfaen"/>
                <w:i/>
                <w:iCs/>
                <w:sz w:val="16"/>
                <w:szCs w:val="16"/>
              </w:rPr>
            </w:pPr>
            <w:r>
              <w:rPr>
                <w:rFonts w:ascii="Sylfaen" w:hAnsi="Sylfaen"/>
                <w:i/>
                <w:iCs/>
                <w:sz w:val="16"/>
                <w:szCs w:val="16"/>
                <w:lang w:val="en-US"/>
              </w:rPr>
              <w:t>-</w:t>
            </w:r>
          </w:p>
        </w:tc>
        <w:tc>
          <w:tcPr>
            <w:tcW w:w="841" w:type="dxa"/>
            <w:textDirection w:val="btLr"/>
            <w:vAlign w:val="center"/>
          </w:tcPr>
          <w:p w14:paraId="511BBDE8" w14:textId="33E3AD06" w:rsidR="00B22985" w:rsidRPr="00D107AB" w:rsidRDefault="00B22985" w:rsidP="00B22985">
            <w:pPr>
              <w:widowControl w:val="0"/>
              <w:ind w:left="113" w:right="113"/>
              <w:jc w:val="center"/>
              <w:rPr>
                <w:rFonts w:ascii="Sylfaen" w:hAnsi="Sylfaen"/>
                <w:i/>
                <w:iCs/>
                <w:sz w:val="16"/>
                <w:szCs w:val="16"/>
              </w:rPr>
            </w:pPr>
            <w:r>
              <w:rPr>
                <w:rFonts w:ascii="Sylfaen" w:hAnsi="Sylfaen"/>
                <w:i/>
                <w:iCs/>
                <w:sz w:val="16"/>
                <w:szCs w:val="16"/>
                <w:lang w:val="en-US"/>
              </w:rPr>
              <w:t>-</w:t>
            </w:r>
          </w:p>
        </w:tc>
        <w:tc>
          <w:tcPr>
            <w:tcW w:w="946" w:type="dxa"/>
            <w:textDirection w:val="btLr"/>
            <w:vAlign w:val="center"/>
          </w:tcPr>
          <w:p w14:paraId="305151E9" w14:textId="40719DF7" w:rsidR="00B22985" w:rsidRPr="00D107AB" w:rsidRDefault="00B22985" w:rsidP="00B22985">
            <w:pPr>
              <w:widowControl w:val="0"/>
              <w:ind w:left="113" w:right="113"/>
              <w:jc w:val="center"/>
              <w:rPr>
                <w:rFonts w:ascii="Sylfaen" w:hAnsi="Sylfaen"/>
                <w:i/>
                <w:iCs/>
                <w:sz w:val="16"/>
                <w:szCs w:val="16"/>
              </w:rPr>
            </w:pPr>
            <w:r>
              <w:rPr>
                <w:rFonts w:ascii="Sylfaen" w:hAnsi="Sylfaen"/>
                <w:i/>
                <w:iCs/>
                <w:sz w:val="16"/>
                <w:szCs w:val="16"/>
                <w:lang w:val="en-US"/>
              </w:rPr>
              <w:t>-</w:t>
            </w:r>
          </w:p>
        </w:tc>
        <w:tc>
          <w:tcPr>
            <w:tcW w:w="841" w:type="dxa"/>
            <w:textDirection w:val="btLr"/>
            <w:vAlign w:val="center"/>
          </w:tcPr>
          <w:p w14:paraId="3AC02F50" w14:textId="61C5DDF3"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hy-AM"/>
              </w:rPr>
              <w:t>-</w:t>
            </w:r>
          </w:p>
        </w:tc>
        <w:tc>
          <w:tcPr>
            <w:tcW w:w="777" w:type="dxa"/>
            <w:textDirection w:val="btLr"/>
            <w:vAlign w:val="center"/>
          </w:tcPr>
          <w:p w14:paraId="79E3D777" w14:textId="7EE0AF94" w:rsidR="00B22985" w:rsidRPr="00D107AB" w:rsidRDefault="00B22985" w:rsidP="00B22985">
            <w:pPr>
              <w:widowControl w:val="0"/>
              <w:ind w:left="113" w:right="113"/>
              <w:jc w:val="center"/>
              <w:rPr>
                <w:rFonts w:ascii="Sylfaen" w:hAnsi="Sylfaen"/>
                <w:i/>
                <w:iCs/>
                <w:sz w:val="16"/>
                <w:szCs w:val="16"/>
                <w:lang w:val="hy-AM"/>
              </w:rPr>
            </w:pPr>
            <w:r>
              <w:rPr>
                <w:rFonts w:ascii="Sylfaen" w:hAnsi="Sylfaen"/>
                <w:i/>
                <w:iCs/>
                <w:sz w:val="16"/>
                <w:szCs w:val="16"/>
                <w:lang w:val="hy-AM"/>
              </w:rPr>
              <w:t>-</w:t>
            </w:r>
          </w:p>
        </w:tc>
      </w:tr>
    </w:tbl>
    <w:tbl>
      <w:tblPr>
        <w:tblpPr w:leftFromText="180" w:rightFromText="180" w:vertAnchor="text" w:horzAnchor="margin" w:tblpXSpec="center" w:tblpY="1906"/>
        <w:tblW w:w="9639" w:type="dxa"/>
        <w:tblLayout w:type="fixed"/>
        <w:tblLook w:val="0000" w:firstRow="0" w:lastRow="0" w:firstColumn="0" w:lastColumn="0" w:noHBand="0" w:noVBand="0"/>
      </w:tblPr>
      <w:tblGrid>
        <w:gridCol w:w="4536"/>
        <w:gridCol w:w="760"/>
        <w:gridCol w:w="4343"/>
      </w:tblGrid>
      <w:tr w:rsidR="00D75FC7" w:rsidRPr="00D107AB" w14:paraId="118E1FCC" w14:textId="77777777" w:rsidTr="00D75FC7">
        <w:tc>
          <w:tcPr>
            <w:tcW w:w="4536" w:type="dxa"/>
          </w:tcPr>
          <w:p w14:paraId="45E8221B" w14:textId="77777777" w:rsidR="00D75FC7" w:rsidRPr="00D107AB" w:rsidRDefault="00D75FC7" w:rsidP="00D75FC7">
            <w:pPr>
              <w:widowControl w:val="0"/>
              <w:spacing w:after="160"/>
              <w:jc w:val="center"/>
              <w:rPr>
                <w:rFonts w:ascii="Sylfaen" w:hAnsi="Sylfaen" w:cs="Sylfaen"/>
                <w:b/>
                <w:bCs/>
                <w:i/>
                <w:iCs/>
              </w:rPr>
            </w:pPr>
            <w:r w:rsidRPr="00D107AB">
              <w:rPr>
                <w:rFonts w:ascii="Sylfaen" w:hAnsi="Sylfaen"/>
                <w:b/>
                <w:i/>
                <w:iCs/>
              </w:rPr>
              <w:t>ПОКУПАТЕЛЬ</w:t>
            </w:r>
          </w:p>
          <w:p w14:paraId="75715287" w14:textId="77777777" w:rsidR="00D75FC7" w:rsidRPr="00D107AB" w:rsidRDefault="00D75FC7" w:rsidP="00D75FC7">
            <w:pPr>
              <w:widowControl w:val="0"/>
              <w:jc w:val="center"/>
              <w:rPr>
                <w:rFonts w:ascii="Sylfaen" w:hAnsi="Sylfaen"/>
                <w:i/>
                <w:iCs/>
                <w:lang w:val="en-US"/>
              </w:rPr>
            </w:pPr>
            <w:r w:rsidRPr="00D107AB">
              <w:rPr>
                <w:rFonts w:ascii="Sylfaen" w:hAnsi="Sylfaen"/>
                <w:i/>
                <w:iCs/>
                <w:lang w:val="en-US"/>
              </w:rPr>
              <w:t>______________________</w:t>
            </w:r>
          </w:p>
          <w:p w14:paraId="1777F464" w14:textId="77777777" w:rsidR="00D75FC7" w:rsidRPr="00D107AB" w:rsidRDefault="00D75FC7" w:rsidP="00D75FC7">
            <w:pPr>
              <w:widowControl w:val="0"/>
              <w:spacing w:after="160"/>
              <w:jc w:val="center"/>
              <w:rPr>
                <w:rFonts w:ascii="Sylfaen" w:hAnsi="Sylfaen"/>
                <w:i/>
                <w:iCs/>
                <w:sz w:val="20"/>
                <w:szCs w:val="20"/>
              </w:rPr>
            </w:pPr>
            <w:r w:rsidRPr="00D107AB">
              <w:rPr>
                <w:rFonts w:ascii="Sylfaen" w:hAnsi="Sylfaen"/>
                <w:i/>
                <w:iCs/>
                <w:sz w:val="20"/>
                <w:szCs w:val="20"/>
              </w:rPr>
              <w:t>/подпись/</w:t>
            </w:r>
          </w:p>
          <w:p w14:paraId="6FE750CE" w14:textId="77777777" w:rsidR="00D75FC7" w:rsidRPr="00D107AB" w:rsidRDefault="00D75FC7" w:rsidP="00D75FC7">
            <w:pPr>
              <w:widowControl w:val="0"/>
              <w:spacing w:after="160"/>
              <w:jc w:val="center"/>
              <w:rPr>
                <w:rFonts w:ascii="Sylfaen" w:hAnsi="Sylfaen"/>
                <w:i/>
                <w:iCs/>
              </w:rPr>
            </w:pPr>
            <w:r w:rsidRPr="00D107AB">
              <w:rPr>
                <w:rFonts w:ascii="Sylfaen" w:hAnsi="Sylfaen"/>
                <w:i/>
                <w:iCs/>
              </w:rPr>
              <w:t>М. П.</w:t>
            </w:r>
          </w:p>
        </w:tc>
        <w:tc>
          <w:tcPr>
            <w:tcW w:w="760" w:type="dxa"/>
          </w:tcPr>
          <w:p w14:paraId="1813DCAF" w14:textId="77777777" w:rsidR="00D75FC7" w:rsidRPr="00D107AB" w:rsidRDefault="00D75FC7" w:rsidP="00D75FC7">
            <w:pPr>
              <w:widowControl w:val="0"/>
              <w:spacing w:after="160"/>
              <w:jc w:val="center"/>
              <w:rPr>
                <w:rFonts w:ascii="Sylfaen" w:hAnsi="Sylfaen"/>
                <w:i/>
                <w:iCs/>
              </w:rPr>
            </w:pPr>
          </w:p>
        </w:tc>
        <w:tc>
          <w:tcPr>
            <w:tcW w:w="4343" w:type="dxa"/>
          </w:tcPr>
          <w:p w14:paraId="4D05E424" w14:textId="77777777" w:rsidR="00D75FC7" w:rsidRPr="00D107AB" w:rsidRDefault="00D75FC7" w:rsidP="00D75FC7">
            <w:pPr>
              <w:widowControl w:val="0"/>
              <w:spacing w:after="160"/>
              <w:jc w:val="center"/>
              <w:rPr>
                <w:rFonts w:ascii="Sylfaen" w:hAnsi="Sylfaen" w:cs="Sylfaen"/>
                <w:b/>
                <w:bCs/>
                <w:i/>
                <w:iCs/>
              </w:rPr>
            </w:pPr>
            <w:r w:rsidRPr="00D107AB">
              <w:rPr>
                <w:rFonts w:ascii="Sylfaen" w:hAnsi="Sylfaen"/>
                <w:b/>
                <w:i/>
                <w:iCs/>
              </w:rPr>
              <w:t>ПРОДАВЕЦ</w:t>
            </w:r>
          </w:p>
          <w:p w14:paraId="760E0640" w14:textId="77777777" w:rsidR="00D75FC7" w:rsidRPr="00D107AB" w:rsidRDefault="00D75FC7" w:rsidP="00D75FC7">
            <w:pPr>
              <w:widowControl w:val="0"/>
              <w:jc w:val="center"/>
              <w:rPr>
                <w:rFonts w:ascii="Sylfaen" w:hAnsi="Sylfaen"/>
                <w:i/>
                <w:iCs/>
                <w:lang w:val="en-US"/>
              </w:rPr>
            </w:pPr>
            <w:r w:rsidRPr="00D107AB">
              <w:rPr>
                <w:rFonts w:ascii="Sylfaen" w:hAnsi="Sylfaen"/>
                <w:i/>
                <w:iCs/>
                <w:lang w:val="en-US"/>
              </w:rPr>
              <w:t>______________________</w:t>
            </w:r>
          </w:p>
          <w:p w14:paraId="1312C8E7" w14:textId="77777777" w:rsidR="00D75FC7" w:rsidRPr="00D107AB" w:rsidRDefault="00D75FC7" w:rsidP="00D75FC7">
            <w:pPr>
              <w:widowControl w:val="0"/>
              <w:spacing w:after="160"/>
              <w:jc w:val="center"/>
              <w:rPr>
                <w:rFonts w:ascii="Sylfaen" w:hAnsi="Sylfaen"/>
                <w:i/>
                <w:iCs/>
                <w:sz w:val="20"/>
                <w:szCs w:val="20"/>
              </w:rPr>
            </w:pPr>
            <w:r w:rsidRPr="00D107AB">
              <w:rPr>
                <w:rFonts w:ascii="Sylfaen" w:hAnsi="Sylfaen"/>
                <w:i/>
                <w:iCs/>
                <w:sz w:val="20"/>
                <w:szCs w:val="20"/>
              </w:rPr>
              <w:t>/подпись/</w:t>
            </w:r>
          </w:p>
          <w:p w14:paraId="52B1FEF0" w14:textId="77777777" w:rsidR="00D75FC7" w:rsidRPr="00D107AB" w:rsidRDefault="00D75FC7" w:rsidP="00D75FC7">
            <w:pPr>
              <w:widowControl w:val="0"/>
              <w:spacing w:after="160"/>
              <w:jc w:val="center"/>
              <w:rPr>
                <w:rFonts w:ascii="Sylfaen" w:hAnsi="Sylfaen"/>
                <w:i/>
                <w:iCs/>
              </w:rPr>
            </w:pPr>
            <w:r w:rsidRPr="00D107AB">
              <w:rPr>
                <w:rFonts w:ascii="Sylfaen" w:hAnsi="Sylfaen"/>
                <w:i/>
                <w:iCs/>
              </w:rPr>
              <w:t>М. П.</w:t>
            </w:r>
          </w:p>
        </w:tc>
      </w:tr>
    </w:tbl>
    <w:p w14:paraId="27F22F8D" w14:textId="77777777" w:rsidR="00D75FC7" w:rsidRPr="00D107AB" w:rsidRDefault="00D75FC7" w:rsidP="00D75FC7">
      <w:pPr>
        <w:widowControl w:val="0"/>
        <w:numPr>
          <w:ilvl w:val="0"/>
          <w:numId w:val="39"/>
        </w:numPr>
        <w:spacing w:after="160"/>
        <w:jc w:val="both"/>
        <w:rPr>
          <w:rFonts w:ascii="Sylfaen" w:hAnsi="Sylfaen"/>
          <w:i/>
          <w:iCs/>
        </w:rPr>
      </w:pPr>
      <w:r w:rsidRPr="00D107AB">
        <w:rPr>
          <w:rFonts w:ascii="Sylfaen" w:hAnsi="Sylfaen"/>
          <w:i/>
          <w:iCs/>
        </w:rPr>
        <w:t>Суммы к оплате указываются по возрастающей последовательности. Если договор заключается на основании части 6 статьи 15 Закона Республики Армения «О закупках», то настоящий график дополняется и подписывается одновременно с договором между сторонами при наличии финансовых средств и является неотъемлемой его частью.</w:t>
      </w:r>
    </w:p>
    <w:p w14:paraId="11170D77" w14:textId="77777777" w:rsidR="00D75FC7" w:rsidRPr="00D107AB" w:rsidRDefault="00D75FC7" w:rsidP="00D75FC7">
      <w:pPr>
        <w:widowControl w:val="0"/>
        <w:spacing w:after="160"/>
        <w:jc w:val="both"/>
        <w:rPr>
          <w:rFonts w:ascii="Sylfaen" w:hAnsi="Sylfaen"/>
          <w:i/>
          <w:iCs/>
        </w:rPr>
      </w:pPr>
      <w:r w:rsidRPr="00D107AB">
        <w:rPr>
          <w:rFonts w:ascii="Sylfaen" w:hAnsi="Sylfaen"/>
          <w:i/>
          <w:iCs/>
        </w:rPr>
        <w:t>** В приглашении суммы указываются в процентах, а при заключении договора вместо процента указывается конкретная сумма.</w:t>
      </w:r>
    </w:p>
    <w:p w14:paraId="14989EBD" w14:textId="77777777" w:rsidR="00071D1C" w:rsidRPr="00D107AB" w:rsidRDefault="00071D1C" w:rsidP="00B46D58">
      <w:pPr>
        <w:widowControl w:val="0"/>
        <w:spacing w:after="160"/>
        <w:rPr>
          <w:rFonts w:ascii="Sylfaen" w:hAnsi="Sylfaen"/>
          <w:i/>
          <w:iCs/>
        </w:rPr>
        <w:sectPr w:rsidR="00071D1C" w:rsidRPr="00D107AB" w:rsidSect="00E6288F">
          <w:footnotePr>
            <w:pos w:val="beneathText"/>
          </w:footnotePr>
          <w:pgSz w:w="16838" w:h="11906" w:orient="landscape" w:code="9"/>
          <w:pgMar w:top="1418" w:right="1418" w:bottom="1418" w:left="1418" w:header="561" w:footer="561" w:gutter="0"/>
          <w:cols w:space="720"/>
        </w:sectPr>
      </w:pPr>
    </w:p>
    <w:p w14:paraId="3E0E6252" w14:textId="77777777" w:rsidR="00071D1C" w:rsidRPr="00D107AB" w:rsidRDefault="00071D1C" w:rsidP="00B46D58">
      <w:pPr>
        <w:widowControl w:val="0"/>
        <w:spacing w:after="160"/>
        <w:jc w:val="right"/>
        <w:rPr>
          <w:rFonts w:ascii="Sylfaen" w:hAnsi="Sylfaen"/>
          <w:i/>
          <w:iCs/>
        </w:rPr>
      </w:pPr>
      <w:r w:rsidRPr="00D107AB">
        <w:rPr>
          <w:rFonts w:ascii="Sylfaen" w:hAnsi="Sylfaen"/>
          <w:i/>
          <w:iCs/>
        </w:rPr>
        <w:lastRenderedPageBreak/>
        <w:t>Приложение № 3</w:t>
      </w:r>
    </w:p>
    <w:p w14:paraId="48DEBD54" w14:textId="77777777" w:rsidR="00071D1C" w:rsidRPr="00D107AB" w:rsidRDefault="00071D1C" w:rsidP="00B46D58">
      <w:pPr>
        <w:widowControl w:val="0"/>
        <w:spacing w:after="160"/>
        <w:jc w:val="right"/>
        <w:rPr>
          <w:rFonts w:ascii="Sylfaen" w:hAnsi="Sylfaen"/>
          <w:i/>
          <w:iCs/>
        </w:rPr>
      </w:pPr>
      <w:r w:rsidRPr="00D107AB">
        <w:rPr>
          <w:rFonts w:ascii="Sylfaen" w:hAnsi="Sylfaen"/>
          <w:i/>
          <w:iCs/>
        </w:rPr>
        <w:t xml:space="preserve">к Договору под кодом </w:t>
      </w:r>
      <w:r w:rsidR="00E67FD5" w:rsidRPr="00D107AB">
        <w:rPr>
          <w:rFonts w:ascii="Sylfaen" w:hAnsi="Sylfaen"/>
          <w:i/>
          <w:iCs/>
        </w:rPr>
        <w:br/>
      </w:r>
      <w:r w:rsidRPr="00D107AB">
        <w:rPr>
          <w:rFonts w:ascii="Sylfaen" w:hAnsi="Sylfaen"/>
          <w:i/>
          <w:iCs/>
        </w:rPr>
        <w:t xml:space="preserve">заключенному </w:t>
      </w:r>
      <w:r w:rsidR="006132ED" w:rsidRPr="00D107AB">
        <w:rPr>
          <w:rFonts w:ascii="Sylfaen" w:hAnsi="Sylfaen"/>
          <w:i/>
          <w:iCs/>
        </w:rPr>
        <w:t>"</w:t>
      </w:r>
      <w:r w:rsidR="00D52566" w:rsidRPr="00D107AB">
        <w:rPr>
          <w:rFonts w:ascii="Sylfaen" w:hAnsi="Sylfaen"/>
          <w:i/>
          <w:iCs/>
        </w:rPr>
        <w:tab/>
      </w:r>
      <w:r w:rsidR="006132ED" w:rsidRPr="00D107AB">
        <w:rPr>
          <w:rFonts w:ascii="Sylfaen" w:hAnsi="Sylfaen"/>
          <w:i/>
          <w:iCs/>
        </w:rPr>
        <w:t>"</w:t>
      </w:r>
      <w:r w:rsidR="00D52566" w:rsidRPr="00D107AB">
        <w:rPr>
          <w:rFonts w:ascii="Sylfaen" w:hAnsi="Sylfaen"/>
          <w:i/>
          <w:iCs/>
        </w:rPr>
        <w:tab/>
      </w:r>
      <w:r w:rsidRPr="00D107AB">
        <w:rPr>
          <w:rFonts w:ascii="Sylfaen" w:hAnsi="Sylfaen"/>
          <w:i/>
          <w:iCs/>
        </w:rPr>
        <w:t>20</w:t>
      </w:r>
      <w:r w:rsidR="00D52566" w:rsidRPr="00D107AB">
        <w:rPr>
          <w:rFonts w:ascii="Sylfaen" w:hAnsi="Sylfaen"/>
          <w:i/>
          <w:iCs/>
        </w:rPr>
        <w:tab/>
      </w:r>
      <w:r w:rsidRPr="00D107AB">
        <w:rPr>
          <w:rFonts w:ascii="Sylfaen" w:hAnsi="Sylfaen"/>
          <w:i/>
          <w:iCs/>
        </w:rPr>
        <w:t>г.</w:t>
      </w:r>
    </w:p>
    <w:p w14:paraId="24121BAE" w14:textId="77777777" w:rsidR="00071D1C" w:rsidRPr="00D107AB" w:rsidRDefault="00071D1C" w:rsidP="00B46D58">
      <w:pPr>
        <w:widowControl w:val="0"/>
        <w:spacing w:after="160"/>
        <w:ind w:left="-142" w:firstLine="142"/>
        <w:jc w:val="center"/>
        <w:rPr>
          <w:rFonts w:ascii="Sylfaen" w:hAnsi="Sylfaen" w:cs="Sylfaen"/>
          <w:b/>
          <w:i/>
          <w:iCs/>
        </w:rPr>
      </w:pPr>
    </w:p>
    <w:tbl>
      <w:tblPr>
        <w:tblW w:w="9750" w:type="dxa"/>
        <w:jc w:val="center"/>
        <w:tblCellSpacing w:w="7" w:type="dxa"/>
        <w:tblCellMar>
          <w:left w:w="0" w:type="dxa"/>
          <w:right w:w="0" w:type="dxa"/>
        </w:tblCellMar>
        <w:tblLook w:val="0000" w:firstRow="0" w:lastRow="0" w:firstColumn="0" w:lastColumn="0" w:noHBand="0" w:noVBand="0"/>
      </w:tblPr>
      <w:tblGrid>
        <w:gridCol w:w="4677"/>
        <w:gridCol w:w="5073"/>
      </w:tblGrid>
      <w:tr w:rsidR="00B138F3" w:rsidRPr="00D107AB" w14:paraId="6C07F978" w14:textId="77777777" w:rsidTr="007A2020">
        <w:trPr>
          <w:tblCellSpacing w:w="7" w:type="dxa"/>
          <w:jc w:val="center"/>
        </w:trPr>
        <w:tc>
          <w:tcPr>
            <w:tcW w:w="0" w:type="auto"/>
            <w:vAlign w:val="center"/>
          </w:tcPr>
          <w:p w14:paraId="65BCA5B8" w14:textId="77777777" w:rsidR="0038400D" w:rsidRPr="00D107AB" w:rsidRDefault="00EB713D" w:rsidP="00B46D58">
            <w:pPr>
              <w:widowControl w:val="0"/>
              <w:spacing w:after="160"/>
              <w:jc w:val="center"/>
              <w:rPr>
                <w:rFonts w:ascii="Sylfaen" w:hAnsi="Sylfaen"/>
                <w:i/>
                <w:iCs/>
              </w:rPr>
            </w:pPr>
            <w:r w:rsidRPr="00D107AB">
              <w:rPr>
                <w:rFonts w:ascii="Sylfaen" w:hAnsi="Sylfaen"/>
                <w:i/>
                <w:iCs/>
              </w:rPr>
              <w:t xml:space="preserve">Сторона договора </w:t>
            </w:r>
          </w:p>
          <w:p w14:paraId="112E76F0" w14:textId="77777777" w:rsidR="0038400D" w:rsidRPr="00D107AB" w:rsidRDefault="0038400D" w:rsidP="00B46D58">
            <w:pPr>
              <w:widowControl w:val="0"/>
              <w:spacing w:after="160"/>
              <w:jc w:val="center"/>
              <w:rPr>
                <w:rFonts w:ascii="Sylfaen" w:hAnsi="Sylfaen"/>
                <w:i/>
                <w:iCs/>
              </w:rPr>
            </w:pPr>
            <w:r w:rsidRPr="00D107AB">
              <w:rPr>
                <w:rFonts w:ascii="Sylfaen" w:hAnsi="Sylfaen"/>
                <w:i/>
                <w:iCs/>
              </w:rPr>
              <w:t>______________________</w:t>
            </w:r>
            <w:r w:rsidR="00E67FD5" w:rsidRPr="00D107AB">
              <w:rPr>
                <w:rFonts w:ascii="Sylfaen" w:hAnsi="Sylfaen"/>
                <w:i/>
                <w:iCs/>
              </w:rPr>
              <w:t>___</w:t>
            </w:r>
            <w:r w:rsidRPr="00D107AB">
              <w:rPr>
                <w:rFonts w:ascii="Sylfaen" w:hAnsi="Sylfaen"/>
                <w:i/>
                <w:iCs/>
              </w:rPr>
              <w:t>_</w:t>
            </w:r>
            <w:r w:rsidR="00E67FD5" w:rsidRPr="00D107AB">
              <w:rPr>
                <w:rFonts w:ascii="Sylfaen" w:hAnsi="Sylfaen"/>
                <w:i/>
                <w:iCs/>
              </w:rPr>
              <w:t>_</w:t>
            </w:r>
            <w:r w:rsidRPr="00D107AB">
              <w:rPr>
                <w:rFonts w:ascii="Sylfaen" w:hAnsi="Sylfaen"/>
                <w:i/>
                <w:iCs/>
              </w:rPr>
              <w:t>____</w:t>
            </w:r>
          </w:p>
          <w:p w14:paraId="3E9588AA" w14:textId="77777777" w:rsidR="0038400D" w:rsidRPr="00D107AB" w:rsidRDefault="0038400D" w:rsidP="00B46D58">
            <w:pPr>
              <w:widowControl w:val="0"/>
              <w:spacing w:after="160"/>
              <w:jc w:val="center"/>
              <w:rPr>
                <w:rFonts w:ascii="Sylfaen" w:hAnsi="Sylfaen"/>
                <w:i/>
                <w:iCs/>
              </w:rPr>
            </w:pPr>
            <w:r w:rsidRPr="00D107AB">
              <w:rPr>
                <w:rFonts w:ascii="Sylfaen" w:hAnsi="Sylfaen"/>
                <w:i/>
                <w:iCs/>
              </w:rPr>
              <w:t>_______________</w:t>
            </w:r>
            <w:r w:rsidR="00E67FD5" w:rsidRPr="00D107AB">
              <w:rPr>
                <w:rFonts w:ascii="Sylfaen" w:hAnsi="Sylfaen"/>
                <w:i/>
                <w:iCs/>
              </w:rPr>
              <w:t>__</w:t>
            </w:r>
            <w:r w:rsidRPr="00D107AB">
              <w:rPr>
                <w:rFonts w:ascii="Sylfaen" w:hAnsi="Sylfaen"/>
                <w:i/>
                <w:iCs/>
              </w:rPr>
              <w:t>_______</w:t>
            </w:r>
            <w:r w:rsidR="00E67FD5" w:rsidRPr="00D107AB">
              <w:rPr>
                <w:rFonts w:ascii="Sylfaen" w:hAnsi="Sylfaen"/>
                <w:i/>
                <w:iCs/>
              </w:rPr>
              <w:t>_</w:t>
            </w:r>
            <w:r w:rsidRPr="00D107AB">
              <w:rPr>
                <w:rFonts w:ascii="Sylfaen" w:hAnsi="Sylfaen"/>
                <w:i/>
                <w:iCs/>
              </w:rPr>
              <w:t>___</w:t>
            </w:r>
            <w:r w:rsidR="00E67FD5" w:rsidRPr="00D107AB">
              <w:rPr>
                <w:rFonts w:ascii="Sylfaen" w:hAnsi="Sylfaen"/>
                <w:i/>
                <w:iCs/>
              </w:rPr>
              <w:t>_</w:t>
            </w:r>
            <w:r w:rsidRPr="00D107AB">
              <w:rPr>
                <w:rFonts w:ascii="Sylfaen" w:hAnsi="Sylfaen"/>
                <w:i/>
                <w:iCs/>
              </w:rPr>
              <w:t>__</w:t>
            </w:r>
          </w:p>
          <w:p w14:paraId="09A8B36F" w14:textId="77777777" w:rsidR="0038400D" w:rsidRPr="00D107AB" w:rsidRDefault="0038400D" w:rsidP="00B46D58">
            <w:pPr>
              <w:widowControl w:val="0"/>
              <w:spacing w:after="160"/>
              <w:jc w:val="center"/>
              <w:rPr>
                <w:rFonts w:ascii="Sylfaen" w:hAnsi="Sylfaen"/>
                <w:i/>
                <w:iCs/>
              </w:rPr>
            </w:pPr>
            <w:r w:rsidRPr="00D107AB">
              <w:rPr>
                <w:rFonts w:ascii="Sylfaen" w:hAnsi="Sylfaen"/>
                <w:i/>
                <w:iCs/>
              </w:rPr>
              <w:t>место нахождения ____________</w:t>
            </w:r>
            <w:r w:rsidR="00E67FD5" w:rsidRPr="00D107AB">
              <w:rPr>
                <w:rFonts w:ascii="Sylfaen" w:hAnsi="Sylfaen"/>
                <w:i/>
                <w:iCs/>
              </w:rPr>
              <w:t>_</w:t>
            </w:r>
            <w:r w:rsidRPr="00D107AB">
              <w:rPr>
                <w:rFonts w:ascii="Sylfaen" w:hAnsi="Sylfaen"/>
                <w:i/>
                <w:iCs/>
              </w:rPr>
              <w:t>__</w:t>
            </w:r>
          </w:p>
          <w:p w14:paraId="27F85C5A" w14:textId="77777777" w:rsidR="0038400D" w:rsidRPr="00D107AB" w:rsidRDefault="00E67FD5" w:rsidP="00B46D58">
            <w:pPr>
              <w:widowControl w:val="0"/>
              <w:spacing w:after="160"/>
              <w:jc w:val="center"/>
              <w:rPr>
                <w:rFonts w:ascii="Sylfaen" w:hAnsi="Sylfaen"/>
                <w:i/>
                <w:iCs/>
              </w:rPr>
            </w:pPr>
            <w:r w:rsidRPr="00D107AB">
              <w:rPr>
                <w:rFonts w:ascii="Sylfaen" w:hAnsi="Sylfaen"/>
                <w:i/>
                <w:iCs/>
              </w:rPr>
              <w:t>Р/С____________________________</w:t>
            </w:r>
          </w:p>
          <w:p w14:paraId="7DFBB6EB" w14:textId="77777777" w:rsidR="0038400D" w:rsidRPr="00D107AB" w:rsidRDefault="0038400D" w:rsidP="00B46D58">
            <w:pPr>
              <w:widowControl w:val="0"/>
              <w:spacing w:after="160"/>
              <w:jc w:val="center"/>
              <w:rPr>
                <w:rFonts w:ascii="Sylfaen" w:hAnsi="Sylfaen"/>
                <w:i/>
                <w:iCs/>
              </w:rPr>
            </w:pPr>
            <w:r w:rsidRPr="00D107AB">
              <w:rPr>
                <w:rFonts w:ascii="Sylfaen" w:hAnsi="Sylfaen"/>
                <w:i/>
                <w:iCs/>
              </w:rPr>
              <w:t>УНН______________________</w:t>
            </w:r>
            <w:r w:rsidR="00E67FD5" w:rsidRPr="00D107AB">
              <w:rPr>
                <w:rFonts w:ascii="Sylfaen" w:hAnsi="Sylfaen"/>
                <w:i/>
                <w:iCs/>
              </w:rPr>
              <w:t>____</w:t>
            </w:r>
            <w:r w:rsidRPr="00D107AB">
              <w:rPr>
                <w:rFonts w:ascii="Sylfaen" w:hAnsi="Sylfaen"/>
                <w:i/>
                <w:iCs/>
              </w:rPr>
              <w:t>_</w:t>
            </w:r>
          </w:p>
        </w:tc>
        <w:tc>
          <w:tcPr>
            <w:tcW w:w="0" w:type="auto"/>
            <w:vAlign w:val="center"/>
          </w:tcPr>
          <w:p w14:paraId="3CA5477D" w14:textId="77777777" w:rsidR="0038400D" w:rsidRPr="00D107AB" w:rsidRDefault="00E67FD5" w:rsidP="00B46D58">
            <w:pPr>
              <w:widowControl w:val="0"/>
              <w:spacing w:after="160"/>
              <w:jc w:val="center"/>
              <w:rPr>
                <w:rFonts w:ascii="Sylfaen" w:hAnsi="Sylfaen"/>
                <w:i/>
                <w:iCs/>
              </w:rPr>
            </w:pPr>
            <w:r w:rsidRPr="00D107AB">
              <w:rPr>
                <w:rFonts w:ascii="Sylfaen" w:hAnsi="Sylfaen"/>
                <w:i/>
                <w:iCs/>
              </w:rPr>
              <w:t xml:space="preserve">Заказчик </w:t>
            </w:r>
          </w:p>
          <w:p w14:paraId="2BB45277" w14:textId="77777777" w:rsidR="0038400D" w:rsidRPr="00D107AB" w:rsidRDefault="0038400D" w:rsidP="00B46D58">
            <w:pPr>
              <w:widowControl w:val="0"/>
              <w:spacing w:after="160"/>
              <w:jc w:val="center"/>
              <w:rPr>
                <w:rFonts w:ascii="Sylfaen" w:hAnsi="Sylfaen"/>
                <w:i/>
                <w:iCs/>
              </w:rPr>
            </w:pPr>
            <w:r w:rsidRPr="00D107AB">
              <w:rPr>
                <w:rFonts w:ascii="Sylfaen" w:hAnsi="Sylfaen"/>
                <w:i/>
                <w:iCs/>
              </w:rPr>
              <w:t>_____________________</w:t>
            </w:r>
            <w:r w:rsidR="00E67FD5" w:rsidRPr="00D107AB">
              <w:rPr>
                <w:rFonts w:ascii="Sylfaen" w:hAnsi="Sylfaen"/>
                <w:i/>
                <w:iCs/>
              </w:rPr>
              <w:t>_____</w:t>
            </w:r>
            <w:r w:rsidRPr="00D107AB">
              <w:rPr>
                <w:rFonts w:ascii="Sylfaen" w:hAnsi="Sylfaen"/>
                <w:i/>
                <w:iCs/>
              </w:rPr>
              <w:t>________</w:t>
            </w:r>
          </w:p>
          <w:p w14:paraId="3FCC60B8" w14:textId="77777777" w:rsidR="0038400D" w:rsidRPr="00D107AB" w:rsidRDefault="0038400D" w:rsidP="00B46D58">
            <w:pPr>
              <w:widowControl w:val="0"/>
              <w:spacing w:after="160"/>
              <w:jc w:val="center"/>
              <w:rPr>
                <w:rFonts w:ascii="Sylfaen" w:hAnsi="Sylfaen"/>
                <w:i/>
                <w:iCs/>
              </w:rPr>
            </w:pPr>
            <w:r w:rsidRPr="00D107AB">
              <w:rPr>
                <w:rFonts w:ascii="Sylfaen" w:hAnsi="Sylfaen"/>
                <w:i/>
                <w:iCs/>
              </w:rPr>
              <w:t>_____________________</w:t>
            </w:r>
            <w:r w:rsidR="00E67FD5" w:rsidRPr="00D107AB">
              <w:rPr>
                <w:rFonts w:ascii="Sylfaen" w:hAnsi="Sylfaen"/>
                <w:i/>
                <w:iCs/>
              </w:rPr>
              <w:t>_____</w:t>
            </w:r>
            <w:r w:rsidRPr="00D107AB">
              <w:rPr>
                <w:rFonts w:ascii="Sylfaen" w:hAnsi="Sylfaen"/>
                <w:i/>
                <w:iCs/>
              </w:rPr>
              <w:t>________</w:t>
            </w:r>
          </w:p>
          <w:p w14:paraId="1EA7433F" w14:textId="77777777" w:rsidR="0038400D" w:rsidRPr="00D107AB" w:rsidRDefault="00E67FD5" w:rsidP="00B46D58">
            <w:pPr>
              <w:widowControl w:val="0"/>
              <w:spacing w:after="160"/>
              <w:jc w:val="center"/>
              <w:rPr>
                <w:rFonts w:ascii="Sylfaen" w:hAnsi="Sylfaen"/>
                <w:i/>
                <w:iCs/>
              </w:rPr>
            </w:pPr>
            <w:r w:rsidRPr="00D107AB">
              <w:rPr>
                <w:rFonts w:ascii="Sylfaen" w:hAnsi="Sylfaen"/>
                <w:i/>
                <w:iCs/>
              </w:rPr>
              <w:t xml:space="preserve">место нахождения </w:t>
            </w:r>
            <w:r w:rsidR="0038400D" w:rsidRPr="00D107AB">
              <w:rPr>
                <w:rFonts w:ascii="Sylfaen" w:hAnsi="Sylfaen"/>
                <w:i/>
                <w:iCs/>
              </w:rPr>
              <w:t>_________________</w:t>
            </w:r>
          </w:p>
          <w:p w14:paraId="11CB778B" w14:textId="77777777" w:rsidR="0038400D" w:rsidRPr="00D107AB" w:rsidRDefault="0038400D" w:rsidP="00B46D58">
            <w:pPr>
              <w:widowControl w:val="0"/>
              <w:spacing w:after="160"/>
              <w:jc w:val="center"/>
              <w:rPr>
                <w:rFonts w:ascii="Sylfaen" w:hAnsi="Sylfaen"/>
                <w:i/>
                <w:iCs/>
              </w:rPr>
            </w:pPr>
            <w:r w:rsidRPr="00D107AB">
              <w:rPr>
                <w:rFonts w:ascii="Sylfaen" w:hAnsi="Sylfaen"/>
                <w:i/>
                <w:iCs/>
              </w:rPr>
              <w:t>Р/С________________________</w:t>
            </w:r>
            <w:r w:rsidR="00E67FD5" w:rsidRPr="00D107AB">
              <w:rPr>
                <w:rFonts w:ascii="Sylfaen" w:hAnsi="Sylfaen"/>
                <w:i/>
                <w:iCs/>
              </w:rPr>
              <w:t>___</w:t>
            </w:r>
            <w:r w:rsidRPr="00D107AB">
              <w:rPr>
                <w:rFonts w:ascii="Sylfaen" w:hAnsi="Sylfaen"/>
                <w:i/>
                <w:iCs/>
              </w:rPr>
              <w:t>____</w:t>
            </w:r>
          </w:p>
          <w:p w14:paraId="45B5D70D" w14:textId="77777777" w:rsidR="0038400D" w:rsidRPr="00D107AB" w:rsidRDefault="0038400D" w:rsidP="00B46D58">
            <w:pPr>
              <w:widowControl w:val="0"/>
              <w:spacing w:after="160"/>
              <w:jc w:val="center"/>
              <w:rPr>
                <w:rFonts w:ascii="Sylfaen" w:hAnsi="Sylfaen"/>
                <w:i/>
                <w:iCs/>
              </w:rPr>
            </w:pPr>
            <w:r w:rsidRPr="00D107AB">
              <w:rPr>
                <w:rFonts w:ascii="Sylfaen" w:hAnsi="Sylfaen"/>
                <w:i/>
                <w:iCs/>
              </w:rPr>
              <w:t>УНН______________________</w:t>
            </w:r>
            <w:r w:rsidR="00E67FD5" w:rsidRPr="00D107AB">
              <w:rPr>
                <w:rFonts w:ascii="Sylfaen" w:hAnsi="Sylfaen"/>
                <w:i/>
                <w:iCs/>
              </w:rPr>
              <w:t>___</w:t>
            </w:r>
            <w:r w:rsidRPr="00D107AB">
              <w:rPr>
                <w:rFonts w:ascii="Sylfaen" w:hAnsi="Sylfaen"/>
                <w:i/>
                <w:iCs/>
              </w:rPr>
              <w:t>_____</w:t>
            </w:r>
          </w:p>
        </w:tc>
      </w:tr>
    </w:tbl>
    <w:p w14:paraId="08FA5214" w14:textId="77777777" w:rsidR="0038400D" w:rsidRPr="00D107AB" w:rsidRDefault="0038400D" w:rsidP="00B46D58">
      <w:pPr>
        <w:widowControl w:val="0"/>
        <w:spacing w:after="160"/>
        <w:ind w:firstLine="375"/>
        <w:rPr>
          <w:rFonts w:ascii="Sylfaen" w:hAnsi="Sylfaen"/>
          <w:i/>
          <w:iCs/>
        </w:rPr>
      </w:pPr>
    </w:p>
    <w:p w14:paraId="062B88E2" w14:textId="77777777" w:rsidR="0038400D" w:rsidRPr="00D107AB" w:rsidRDefault="0038400D" w:rsidP="00B46D58">
      <w:pPr>
        <w:widowControl w:val="0"/>
        <w:spacing w:after="160"/>
        <w:ind w:left="567" w:right="467"/>
        <w:jc w:val="center"/>
        <w:rPr>
          <w:rFonts w:ascii="Sylfaen" w:hAnsi="Sylfaen"/>
          <w:i/>
          <w:iCs/>
        </w:rPr>
      </w:pPr>
      <w:r w:rsidRPr="00D107AB">
        <w:rPr>
          <w:rFonts w:ascii="Sylfaen" w:hAnsi="Sylfaen"/>
          <w:b/>
          <w:i/>
          <w:iCs/>
        </w:rPr>
        <w:t>АКТ №</w:t>
      </w:r>
    </w:p>
    <w:p w14:paraId="4F2F01BE" w14:textId="77777777" w:rsidR="0038400D" w:rsidRPr="00D107AB" w:rsidRDefault="0038400D" w:rsidP="00B46D58">
      <w:pPr>
        <w:widowControl w:val="0"/>
        <w:spacing w:after="160"/>
        <w:ind w:left="567" w:right="467"/>
        <w:jc w:val="center"/>
        <w:rPr>
          <w:rFonts w:ascii="Sylfaen" w:hAnsi="Sylfaen"/>
          <w:b/>
          <w:bCs/>
          <w:i/>
          <w:iCs/>
        </w:rPr>
      </w:pPr>
      <w:r w:rsidRPr="00D107AB">
        <w:rPr>
          <w:rFonts w:ascii="Sylfaen" w:hAnsi="Sylfaen"/>
          <w:b/>
          <w:i/>
          <w:iCs/>
        </w:rPr>
        <w:t xml:space="preserve">ПРИЕМА-ПЕРЕДАЧИ РЕЗУЛЬТАТОВ </w:t>
      </w:r>
      <w:r w:rsidR="00AB4EAB" w:rsidRPr="00D107AB">
        <w:rPr>
          <w:rFonts w:ascii="Sylfaen" w:hAnsi="Sylfaen"/>
          <w:b/>
          <w:i/>
          <w:iCs/>
        </w:rPr>
        <w:br/>
      </w:r>
      <w:r w:rsidRPr="00D107AB">
        <w:rPr>
          <w:rFonts w:ascii="Sylfaen" w:hAnsi="Sylfaen"/>
          <w:b/>
          <w:i/>
          <w:iCs/>
        </w:rPr>
        <w:t>ИСПОЛНЕНИЯ ДОГОВОРАИЛИ ЕГО ЧАСТИ</w:t>
      </w:r>
    </w:p>
    <w:p w14:paraId="5962C657" w14:textId="77777777" w:rsidR="0038400D" w:rsidRPr="00D107AB" w:rsidRDefault="0038400D" w:rsidP="00B46D58">
      <w:pPr>
        <w:pStyle w:val="a3"/>
        <w:widowControl w:val="0"/>
        <w:spacing w:after="160" w:line="240" w:lineRule="auto"/>
        <w:ind w:firstLine="0"/>
        <w:jc w:val="center"/>
        <w:rPr>
          <w:rFonts w:ascii="Sylfaen" w:hAnsi="Sylfaen"/>
          <w:b/>
          <w:bCs/>
          <w:iCs/>
          <w:sz w:val="24"/>
          <w:szCs w:val="24"/>
        </w:rPr>
      </w:pPr>
    </w:p>
    <w:p w14:paraId="3D5FDC29" w14:textId="77777777" w:rsidR="0038400D" w:rsidRPr="00D107AB" w:rsidRDefault="0038400D" w:rsidP="00B46D58">
      <w:pPr>
        <w:pStyle w:val="a3"/>
        <w:widowControl w:val="0"/>
        <w:tabs>
          <w:tab w:val="left" w:pos="1134"/>
          <w:tab w:val="left" w:pos="1843"/>
        </w:tabs>
        <w:spacing w:after="160" w:line="240" w:lineRule="auto"/>
        <w:ind w:firstLine="540"/>
        <w:rPr>
          <w:rFonts w:ascii="Sylfaen" w:hAnsi="Sylfaen"/>
          <w:iCs/>
          <w:sz w:val="24"/>
          <w:szCs w:val="24"/>
        </w:rPr>
      </w:pPr>
      <w:r w:rsidRPr="00D107AB">
        <w:rPr>
          <w:rFonts w:ascii="Sylfaen" w:hAnsi="Sylfaen"/>
          <w:iCs/>
          <w:sz w:val="24"/>
          <w:szCs w:val="24"/>
        </w:rPr>
        <w:t>"</w:t>
      </w:r>
      <w:r w:rsidR="00D52566" w:rsidRPr="00D107AB">
        <w:rPr>
          <w:rFonts w:ascii="Sylfaen" w:hAnsi="Sylfaen"/>
          <w:iCs/>
          <w:sz w:val="24"/>
          <w:szCs w:val="24"/>
        </w:rPr>
        <w:tab/>
      </w:r>
      <w:r w:rsidRPr="00D107AB">
        <w:rPr>
          <w:rFonts w:ascii="Sylfaen" w:hAnsi="Sylfaen"/>
          <w:iCs/>
          <w:sz w:val="24"/>
          <w:szCs w:val="24"/>
        </w:rPr>
        <w:t>" "</w:t>
      </w:r>
      <w:r w:rsidR="00D52566" w:rsidRPr="00D107AB">
        <w:rPr>
          <w:rFonts w:ascii="Sylfaen" w:hAnsi="Sylfaen"/>
          <w:iCs/>
          <w:sz w:val="24"/>
          <w:szCs w:val="24"/>
        </w:rPr>
        <w:tab/>
      </w:r>
      <w:r w:rsidRPr="00D107AB">
        <w:rPr>
          <w:rFonts w:ascii="Sylfaen" w:hAnsi="Sylfaen"/>
          <w:iCs/>
          <w:sz w:val="24"/>
          <w:szCs w:val="24"/>
        </w:rPr>
        <w:t>"</w:t>
      </w:r>
      <w:r w:rsidR="00AA7117" w:rsidRPr="00D107AB">
        <w:rPr>
          <w:rFonts w:ascii="Sylfaen" w:hAnsi="Sylfaen"/>
          <w:iCs/>
          <w:sz w:val="24"/>
          <w:szCs w:val="24"/>
        </w:rPr>
        <w:t xml:space="preserve"> </w:t>
      </w:r>
      <w:r w:rsidRPr="00D107AB">
        <w:rPr>
          <w:rFonts w:ascii="Sylfaen" w:hAnsi="Sylfaen"/>
          <w:iCs/>
          <w:sz w:val="24"/>
          <w:szCs w:val="24"/>
        </w:rPr>
        <w:t>20</w:t>
      </w:r>
      <w:r w:rsidR="00D52566" w:rsidRPr="00D107AB">
        <w:rPr>
          <w:rFonts w:ascii="Sylfaen" w:hAnsi="Sylfaen"/>
          <w:iCs/>
          <w:sz w:val="24"/>
          <w:szCs w:val="24"/>
        </w:rPr>
        <w:tab/>
      </w:r>
      <w:r w:rsidRPr="00D107AB">
        <w:rPr>
          <w:rFonts w:ascii="Sylfaen" w:hAnsi="Sylfaen"/>
          <w:iCs/>
          <w:sz w:val="24"/>
          <w:szCs w:val="24"/>
        </w:rPr>
        <w:t>г.</w:t>
      </w:r>
    </w:p>
    <w:p w14:paraId="218DE198" w14:textId="77777777" w:rsidR="0038400D" w:rsidRPr="00D107AB" w:rsidRDefault="0038400D" w:rsidP="00B46D58">
      <w:pPr>
        <w:pStyle w:val="af4"/>
        <w:widowControl w:val="0"/>
        <w:spacing w:before="0" w:beforeAutospacing="0" w:after="160" w:afterAutospacing="0"/>
        <w:rPr>
          <w:rFonts w:ascii="Sylfaen" w:hAnsi="Sylfaen"/>
          <w:i/>
          <w:iCs/>
        </w:rPr>
      </w:pPr>
      <w:r w:rsidRPr="00D107AB">
        <w:rPr>
          <w:rFonts w:ascii="Sylfaen" w:hAnsi="Sylfaen"/>
          <w:i/>
          <w:iCs/>
        </w:rPr>
        <w:t>Наименование договора (далее — Договор)</w:t>
      </w:r>
      <w:r w:rsidR="00F71F29" w:rsidRPr="00D107AB">
        <w:rPr>
          <w:rFonts w:ascii="Sylfaen" w:hAnsi="Sylfaen"/>
          <w:i/>
          <w:iCs/>
        </w:rPr>
        <w:t xml:space="preserve"> </w:t>
      </w:r>
      <w:r w:rsidR="00196F14" w:rsidRPr="00D107AB">
        <w:rPr>
          <w:rFonts w:ascii="Sylfaen" w:hAnsi="Sylfaen"/>
          <w:i/>
          <w:iCs/>
        </w:rPr>
        <w:t>_</w:t>
      </w:r>
      <w:r w:rsidR="00F71F29" w:rsidRPr="00D107AB">
        <w:rPr>
          <w:rFonts w:ascii="Sylfaen" w:hAnsi="Sylfaen"/>
          <w:i/>
          <w:iCs/>
        </w:rPr>
        <w:t>_______</w:t>
      </w:r>
      <w:r w:rsidR="00196F14" w:rsidRPr="00D107AB">
        <w:rPr>
          <w:rFonts w:ascii="Sylfaen" w:hAnsi="Sylfaen"/>
          <w:i/>
          <w:iCs/>
        </w:rPr>
        <w:t>_</w:t>
      </w:r>
      <w:r w:rsidR="00F71F29" w:rsidRPr="00D107AB">
        <w:rPr>
          <w:rFonts w:ascii="Sylfaen" w:hAnsi="Sylfaen"/>
          <w:i/>
          <w:iCs/>
        </w:rPr>
        <w:t>__</w:t>
      </w:r>
      <w:r w:rsidR="00196F14" w:rsidRPr="00D107AB">
        <w:rPr>
          <w:rFonts w:ascii="Sylfaen" w:hAnsi="Sylfaen"/>
          <w:i/>
          <w:iCs/>
        </w:rPr>
        <w:t>_____</w:t>
      </w:r>
      <w:r w:rsidRPr="00D107AB">
        <w:rPr>
          <w:rFonts w:ascii="Sylfaen" w:hAnsi="Sylfaen"/>
          <w:i/>
          <w:iCs/>
        </w:rPr>
        <w:t>__________________</w:t>
      </w:r>
    </w:p>
    <w:p w14:paraId="5B144FBF" w14:textId="77777777" w:rsidR="0038400D" w:rsidRPr="00D107AB" w:rsidRDefault="0038400D" w:rsidP="00B46D58">
      <w:pPr>
        <w:pStyle w:val="af4"/>
        <w:widowControl w:val="0"/>
        <w:spacing w:before="0" w:beforeAutospacing="0" w:after="160" w:afterAutospacing="0"/>
        <w:rPr>
          <w:rFonts w:ascii="Sylfaen" w:hAnsi="Sylfaen"/>
          <w:i/>
          <w:iCs/>
        </w:rPr>
      </w:pPr>
      <w:r w:rsidRPr="00D107AB">
        <w:rPr>
          <w:rFonts w:ascii="Sylfaen" w:hAnsi="Sylfaen"/>
          <w:i/>
          <w:iCs/>
        </w:rPr>
        <w:t>Дата заключения Договора "___</w:t>
      </w:r>
      <w:r w:rsidR="00196F14" w:rsidRPr="00D107AB">
        <w:rPr>
          <w:rFonts w:ascii="Sylfaen" w:hAnsi="Sylfaen"/>
          <w:i/>
          <w:iCs/>
        </w:rPr>
        <w:t>___</w:t>
      </w:r>
      <w:r w:rsidR="00F71F29" w:rsidRPr="00D107AB">
        <w:rPr>
          <w:rFonts w:ascii="Sylfaen" w:hAnsi="Sylfaen"/>
          <w:i/>
          <w:iCs/>
        </w:rPr>
        <w:t>___</w:t>
      </w:r>
      <w:r w:rsidRPr="00D107AB">
        <w:rPr>
          <w:rFonts w:ascii="Sylfaen" w:hAnsi="Sylfaen"/>
          <w:i/>
          <w:iCs/>
        </w:rPr>
        <w:t>_" "______</w:t>
      </w:r>
      <w:r w:rsidR="00196F14" w:rsidRPr="00D107AB">
        <w:rPr>
          <w:rFonts w:ascii="Sylfaen" w:hAnsi="Sylfaen"/>
          <w:i/>
          <w:iCs/>
        </w:rPr>
        <w:t>_______</w:t>
      </w:r>
      <w:r w:rsidRPr="00D107AB">
        <w:rPr>
          <w:rFonts w:ascii="Sylfaen" w:hAnsi="Sylfaen"/>
          <w:i/>
          <w:iCs/>
        </w:rPr>
        <w:t xml:space="preserve">__________" 20 </w:t>
      </w:r>
      <w:r w:rsidR="00196F14" w:rsidRPr="00D107AB">
        <w:rPr>
          <w:rFonts w:ascii="Sylfaen" w:hAnsi="Sylfaen"/>
          <w:i/>
          <w:iCs/>
        </w:rPr>
        <w:t>___</w:t>
      </w:r>
      <w:r w:rsidR="00F71F29" w:rsidRPr="00D107AB">
        <w:rPr>
          <w:rFonts w:ascii="Sylfaen" w:hAnsi="Sylfaen"/>
          <w:i/>
          <w:iCs/>
        </w:rPr>
        <w:t>___</w:t>
      </w:r>
      <w:r w:rsidRPr="00D107AB">
        <w:rPr>
          <w:rFonts w:ascii="Sylfaen" w:hAnsi="Sylfaen"/>
          <w:i/>
          <w:iCs/>
        </w:rPr>
        <w:t xml:space="preserve"> г.</w:t>
      </w:r>
    </w:p>
    <w:p w14:paraId="35442FD3" w14:textId="77777777" w:rsidR="0038400D" w:rsidRPr="00D107AB" w:rsidRDefault="0038400D" w:rsidP="00B46D58">
      <w:pPr>
        <w:pStyle w:val="af4"/>
        <w:widowControl w:val="0"/>
        <w:spacing w:before="0" w:beforeAutospacing="0" w:after="160" w:afterAutospacing="0"/>
        <w:rPr>
          <w:rFonts w:ascii="Sylfaen" w:hAnsi="Sylfaen"/>
          <w:i/>
          <w:iCs/>
        </w:rPr>
      </w:pPr>
      <w:r w:rsidRPr="00D107AB">
        <w:rPr>
          <w:rFonts w:ascii="Sylfaen" w:hAnsi="Sylfaen"/>
          <w:i/>
          <w:iCs/>
        </w:rPr>
        <w:t>Номер Договора ____</w:t>
      </w:r>
      <w:r w:rsidR="00196F14" w:rsidRPr="00D107AB">
        <w:rPr>
          <w:rFonts w:ascii="Sylfaen" w:hAnsi="Sylfaen"/>
          <w:i/>
          <w:iCs/>
        </w:rPr>
        <w:t>_____________</w:t>
      </w:r>
      <w:r w:rsidR="00F71F29" w:rsidRPr="00D107AB">
        <w:rPr>
          <w:rFonts w:ascii="Sylfaen" w:hAnsi="Sylfaen"/>
          <w:i/>
          <w:iCs/>
        </w:rPr>
        <w:t>___________________________________</w:t>
      </w:r>
      <w:r w:rsidRPr="00D107AB">
        <w:rPr>
          <w:rFonts w:ascii="Sylfaen" w:hAnsi="Sylfaen"/>
          <w:i/>
          <w:iCs/>
        </w:rPr>
        <w:t>______</w:t>
      </w:r>
    </w:p>
    <w:p w14:paraId="13EB788A" w14:textId="77777777" w:rsidR="00AB4EAB" w:rsidRPr="00D107AB" w:rsidRDefault="0038400D" w:rsidP="00B46D58">
      <w:pPr>
        <w:widowControl w:val="0"/>
        <w:tabs>
          <w:tab w:val="left" w:pos="5954"/>
          <w:tab w:val="left" w:pos="6663"/>
          <w:tab w:val="left" w:pos="7513"/>
        </w:tabs>
        <w:spacing w:after="160"/>
        <w:jc w:val="both"/>
        <w:rPr>
          <w:rFonts w:ascii="Sylfaen" w:hAnsi="Sylfaen"/>
          <w:i/>
          <w:iCs/>
        </w:rPr>
      </w:pPr>
      <w:r w:rsidRPr="00D107AB">
        <w:rPr>
          <w:rFonts w:ascii="Sylfaen" w:hAnsi="Sylfaen"/>
          <w:i/>
          <w:iCs/>
        </w:rPr>
        <w:t>Заказчик и сторона Договора, принимая за основание относящийся к исполнению договора счет-фактуру N __</w:t>
      </w:r>
      <w:r w:rsidR="00F71F29" w:rsidRPr="00D107AB">
        <w:rPr>
          <w:rFonts w:ascii="Sylfaen" w:hAnsi="Sylfaen"/>
          <w:i/>
          <w:iCs/>
        </w:rPr>
        <w:t>_____</w:t>
      </w:r>
      <w:r w:rsidRPr="00D107AB">
        <w:rPr>
          <w:rFonts w:ascii="Sylfaen" w:hAnsi="Sylfaen"/>
          <w:i/>
          <w:iCs/>
        </w:rPr>
        <w:t>_ , выписанный "</w:t>
      </w:r>
      <w:r w:rsidR="00D52566" w:rsidRPr="00D107AB">
        <w:rPr>
          <w:rFonts w:ascii="Sylfaen" w:hAnsi="Sylfaen"/>
          <w:i/>
          <w:iCs/>
        </w:rPr>
        <w:tab/>
      </w:r>
      <w:r w:rsidRPr="00D107AB">
        <w:rPr>
          <w:rFonts w:ascii="Sylfaen" w:hAnsi="Sylfaen"/>
          <w:i/>
          <w:iCs/>
        </w:rPr>
        <w:t>"</w:t>
      </w:r>
      <w:r w:rsidR="00AA7117" w:rsidRPr="00D107AB">
        <w:rPr>
          <w:rFonts w:ascii="Sylfaen" w:hAnsi="Sylfaen"/>
          <w:i/>
          <w:iCs/>
        </w:rPr>
        <w:t xml:space="preserve"> </w:t>
      </w:r>
      <w:r w:rsidRPr="00D107AB">
        <w:rPr>
          <w:rFonts w:ascii="Sylfaen" w:hAnsi="Sylfaen"/>
          <w:i/>
          <w:iCs/>
        </w:rPr>
        <w:t>"</w:t>
      </w:r>
      <w:r w:rsidR="00D52566" w:rsidRPr="00D107AB">
        <w:rPr>
          <w:rFonts w:ascii="Sylfaen" w:hAnsi="Sylfaen"/>
          <w:i/>
          <w:iCs/>
        </w:rPr>
        <w:tab/>
      </w:r>
      <w:r w:rsidR="00AB4EAB" w:rsidRPr="00D107AB">
        <w:rPr>
          <w:rFonts w:ascii="Sylfaen" w:hAnsi="Sylfaen"/>
          <w:i/>
          <w:iCs/>
        </w:rPr>
        <w:t>"</w:t>
      </w:r>
      <w:r w:rsidRPr="00D107AB">
        <w:rPr>
          <w:rFonts w:ascii="Sylfaen" w:hAnsi="Sylfaen"/>
          <w:i/>
          <w:iCs/>
        </w:rPr>
        <w:t xml:space="preserve"> 20</w:t>
      </w:r>
      <w:r w:rsidR="00D52566" w:rsidRPr="00D107AB">
        <w:rPr>
          <w:rFonts w:ascii="Sylfaen" w:hAnsi="Sylfaen"/>
          <w:i/>
          <w:iCs/>
        </w:rPr>
        <w:tab/>
      </w:r>
      <w:r w:rsidRPr="00D107AB">
        <w:rPr>
          <w:rFonts w:ascii="Sylfaen" w:hAnsi="Sylfaen"/>
          <w:i/>
          <w:iCs/>
        </w:rPr>
        <w:t>г., составили настоящий акт о следующем:</w:t>
      </w:r>
      <w:r w:rsidR="00AB4EAB" w:rsidRPr="00D107AB">
        <w:rPr>
          <w:rFonts w:ascii="Sylfaen" w:hAnsi="Sylfaen"/>
          <w:i/>
          <w:iCs/>
        </w:rPr>
        <w:br w:type="page"/>
      </w:r>
    </w:p>
    <w:p w14:paraId="4B7BF32A" w14:textId="77777777" w:rsidR="0038400D" w:rsidRPr="00D107AB" w:rsidRDefault="0038400D" w:rsidP="00B46D58">
      <w:pPr>
        <w:widowControl w:val="0"/>
        <w:spacing w:after="160"/>
        <w:ind w:firstLine="567"/>
        <w:jc w:val="both"/>
        <w:rPr>
          <w:rFonts w:ascii="Sylfaen" w:hAnsi="Sylfaen"/>
          <w:i/>
          <w:iCs/>
        </w:rPr>
      </w:pPr>
      <w:r w:rsidRPr="00D107AB">
        <w:rPr>
          <w:rFonts w:ascii="Sylfaen" w:hAnsi="Sylfaen"/>
          <w:i/>
          <w:iCs/>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D107AB" w14:paraId="1A8C0A49" w14:textId="77777777" w:rsidTr="00AB4EAB">
        <w:trPr>
          <w:jc w:val="center"/>
        </w:trPr>
        <w:tc>
          <w:tcPr>
            <w:tcW w:w="442" w:type="dxa"/>
            <w:vMerge w:val="restart"/>
            <w:vAlign w:val="center"/>
          </w:tcPr>
          <w:p w14:paraId="6D2C7277" w14:textId="77777777" w:rsidR="0038400D" w:rsidRPr="00D107AB" w:rsidRDefault="0038400D" w:rsidP="00B46D58">
            <w:pPr>
              <w:pStyle w:val="af4"/>
              <w:widowControl w:val="0"/>
              <w:spacing w:before="0" w:beforeAutospacing="0" w:after="120" w:afterAutospacing="0"/>
              <w:jc w:val="center"/>
              <w:rPr>
                <w:rFonts w:ascii="Sylfaen" w:hAnsi="Sylfaen"/>
                <w:i/>
                <w:iCs/>
                <w:sz w:val="16"/>
                <w:szCs w:val="16"/>
              </w:rPr>
            </w:pPr>
            <w:r w:rsidRPr="00D107AB">
              <w:rPr>
                <w:rFonts w:ascii="Sylfaen" w:hAnsi="Sylfaen"/>
                <w:i/>
                <w:iCs/>
                <w:sz w:val="16"/>
                <w:szCs w:val="16"/>
              </w:rPr>
              <w:t>№</w:t>
            </w:r>
          </w:p>
        </w:tc>
        <w:tc>
          <w:tcPr>
            <w:tcW w:w="10263" w:type="dxa"/>
            <w:gridSpan w:val="8"/>
            <w:vAlign w:val="center"/>
          </w:tcPr>
          <w:p w14:paraId="5D3021C2" w14:textId="77777777" w:rsidR="0038400D" w:rsidRPr="00D107AB"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Sylfaen" w:hAnsi="Sylfaen"/>
                <w:i/>
                <w:iCs/>
                <w:sz w:val="16"/>
                <w:szCs w:val="16"/>
              </w:rPr>
            </w:pPr>
            <w:r w:rsidRPr="00D107AB">
              <w:rPr>
                <w:rFonts w:ascii="Sylfaen" w:hAnsi="Sylfaen"/>
                <w:i/>
                <w:iCs/>
                <w:sz w:val="16"/>
                <w:szCs w:val="16"/>
              </w:rPr>
              <w:t>Поставленные товары</w:t>
            </w:r>
          </w:p>
        </w:tc>
      </w:tr>
      <w:tr w:rsidR="00B138F3" w:rsidRPr="00D107AB" w14:paraId="7C051F9C" w14:textId="77777777" w:rsidTr="00AB4EAB">
        <w:trPr>
          <w:jc w:val="center"/>
        </w:trPr>
        <w:tc>
          <w:tcPr>
            <w:tcW w:w="442" w:type="dxa"/>
            <w:vMerge/>
          </w:tcPr>
          <w:p w14:paraId="09736133" w14:textId="77777777" w:rsidR="0038400D" w:rsidRPr="00D107AB" w:rsidRDefault="0038400D" w:rsidP="00B46D58">
            <w:pPr>
              <w:pStyle w:val="af4"/>
              <w:widowControl w:val="0"/>
              <w:spacing w:before="0" w:beforeAutospacing="0" w:after="120" w:afterAutospacing="0"/>
              <w:jc w:val="center"/>
              <w:rPr>
                <w:rFonts w:ascii="Sylfaen" w:hAnsi="Sylfaen"/>
                <w:i/>
                <w:iCs/>
                <w:sz w:val="16"/>
                <w:szCs w:val="16"/>
              </w:rPr>
            </w:pPr>
          </w:p>
        </w:tc>
        <w:tc>
          <w:tcPr>
            <w:tcW w:w="1088" w:type="dxa"/>
            <w:vMerge w:val="restart"/>
            <w:vAlign w:val="center"/>
          </w:tcPr>
          <w:p w14:paraId="2A648A5D" w14:textId="77777777" w:rsidR="0038400D" w:rsidRPr="00D107AB" w:rsidRDefault="0038400D" w:rsidP="00B46D58">
            <w:pPr>
              <w:pStyle w:val="af4"/>
              <w:widowControl w:val="0"/>
              <w:spacing w:before="0" w:beforeAutospacing="0" w:after="120" w:afterAutospacing="0"/>
              <w:jc w:val="center"/>
              <w:rPr>
                <w:rFonts w:ascii="Sylfaen" w:hAnsi="Sylfaen"/>
                <w:i/>
                <w:iCs/>
                <w:sz w:val="16"/>
                <w:szCs w:val="16"/>
              </w:rPr>
            </w:pPr>
            <w:r w:rsidRPr="00D107AB">
              <w:rPr>
                <w:rFonts w:ascii="Sylfaen" w:hAnsi="Sylfaen"/>
                <w:i/>
                <w:iCs/>
                <w:sz w:val="16"/>
                <w:szCs w:val="16"/>
              </w:rPr>
              <w:t>наименование</w:t>
            </w:r>
          </w:p>
        </w:tc>
        <w:tc>
          <w:tcPr>
            <w:tcW w:w="1440" w:type="dxa"/>
            <w:vMerge w:val="restart"/>
            <w:vAlign w:val="center"/>
          </w:tcPr>
          <w:p w14:paraId="6E1CEB66" w14:textId="77777777" w:rsidR="0038400D" w:rsidRPr="00D107AB" w:rsidRDefault="0038400D" w:rsidP="00B46D58">
            <w:pPr>
              <w:pStyle w:val="af4"/>
              <w:widowControl w:val="0"/>
              <w:spacing w:before="0" w:beforeAutospacing="0" w:after="120" w:afterAutospacing="0"/>
              <w:jc w:val="center"/>
              <w:rPr>
                <w:rFonts w:ascii="Sylfaen" w:hAnsi="Sylfaen"/>
                <w:i/>
                <w:iCs/>
                <w:sz w:val="16"/>
                <w:szCs w:val="16"/>
              </w:rPr>
            </w:pPr>
            <w:r w:rsidRPr="00D107AB">
              <w:rPr>
                <w:rFonts w:ascii="Sylfaen" w:hAnsi="Sylfaen"/>
                <w:i/>
                <w:iCs/>
                <w:sz w:val="16"/>
                <w:szCs w:val="16"/>
              </w:rPr>
              <w:t>краткое изложение технической характеристики</w:t>
            </w:r>
          </w:p>
        </w:tc>
        <w:tc>
          <w:tcPr>
            <w:tcW w:w="2575" w:type="dxa"/>
            <w:gridSpan w:val="2"/>
            <w:vAlign w:val="center"/>
          </w:tcPr>
          <w:p w14:paraId="667F8B2F" w14:textId="77777777" w:rsidR="0038400D" w:rsidRPr="00D107AB" w:rsidRDefault="0038400D" w:rsidP="00B46D58">
            <w:pPr>
              <w:pStyle w:val="af4"/>
              <w:widowControl w:val="0"/>
              <w:spacing w:before="0" w:beforeAutospacing="0" w:after="120" w:afterAutospacing="0"/>
              <w:jc w:val="center"/>
              <w:rPr>
                <w:rFonts w:ascii="Sylfaen" w:hAnsi="Sylfaen"/>
                <w:i/>
                <w:iCs/>
                <w:sz w:val="16"/>
                <w:szCs w:val="16"/>
              </w:rPr>
            </w:pPr>
            <w:r w:rsidRPr="00D107AB">
              <w:rPr>
                <w:rFonts w:ascii="Sylfaen" w:hAnsi="Sylfaen"/>
                <w:i/>
                <w:iCs/>
                <w:sz w:val="16"/>
                <w:szCs w:val="16"/>
              </w:rPr>
              <w:t>количественный показатель</w:t>
            </w:r>
          </w:p>
        </w:tc>
        <w:tc>
          <w:tcPr>
            <w:tcW w:w="2693" w:type="dxa"/>
            <w:gridSpan w:val="2"/>
            <w:vAlign w:val="center"/>
          </w:tcPr>
          <w:p w14:paraId="460B6FE7" w14:textId="77777777" w:rsidR="0038400D" w:rsidRPr="00D107AB" w:rsidRDefault="0038400D" w:rsidP="00B46D58">
            <w:pPr>
              <w:pStyle w:val="af4"/>
              <w:widowControl w:val="0"/>
              <w:spacing w:before="0" w:beforeAutospacing="0" w:after="120" w:afterAutospacing="0"/>
              <w:jc w:val="center"/>
              <w:rPr>
                <w:rFonts w:ascii="Sylfaen" w:hAnsi="Sylfaen"/>
                <w:i/>
                <w:iCs/>
                <w:sz w:val="16"/>
                <w:szCs w:val="16"/>
              </w:rPr>
            </w:pPr>
            <w:r w:rsidRPr="00D107AB">
              <w:rPr>
                <w:rFonts w:ascii="Sylfaen" w:hAnsi="Sylfaen"/>
                <w:i/>
                <w:iCs/>
                <w:sz w:val="16"/>
                <w:szCs w:val="16"/>
              </w:rPr>
              <w:t>срок исполнения</w:t>
            </w:r>
          </w:p>
        </w:tc>
        <w:tc>
          <w:tcPr>
            <w:tcW w:w="1134" w:type="dxa"/>
            <w:vMerge w:val="restart"/>
            <w:vAlign w:val="center"/>
          </w:tcPr>
          <w:p w14:paraId="3FD0C4FD" w14:textId="77777777" w:rsidR="0038400D" w:rsidRPr="00D107AB" w:rsidRDefault="00A20240" w:rsidP="00B46D58">
            <w:pPr>
              <w:pStyle w:val="af4"/>
              <w:widowControl w:val="0"/>
              <w:spacing w:before="0" w:beforeAutospacing="0" w:after="120" w:afterAutospacing="0"/>
              <w:jc w:val="center"/>
              <w:rPr>
                <w:rFonts w:ascii="Sylfaen" w:hAnsi="Sylfaen"/>
                <w:i/>
                <w:iCs/>
                <w:sz w:val="16"/>
                <w:szCs w:val="16"/>
              </w:rPr>
            </w:pPr>
            <w:r w:rsidRPr="00D107AB">
              <w:rPr>
                <w:rFonts w:ascii="Sylfaen" w:hAnsi="Sylfaen"/>
                <w:i/>
                <w:iCs/>
                <w:sz w:val="16"/>
                <w:szCs w:val="16"/>
              </w:rPr>
              <w:t>с</w:t>
            </w:r>
            <w:r w:rsidR="0038400D" w:rsidRPr="00D107AB">
              <w:rPr>
                <w:rFonts w:ascii="Sylfaen" w:hAnsi="Sylfaen"/>
                <w:i/>
                <w:iCs/>
                <w:sz w:val="16"/>
                <w:szCs w:val="16"/>
              </w:rPr>
              <w:t>умма, подлежащая уплате (тыс. драмов)</w:t>
            </w:r>
          </w:p>
        </w:tc>
        <w:tc>
          <w:tcPr>
            <w:tcW w:w="1333" w:type="dxa"/>
            <w:vMerge w:val="restart"/>
            <w:vAlign w:val="center"/>
          </w:tcPr>
          <w:p w14:paraId="4721F01B" w14:textId="77777777" w:rsidR="0038400D" w:rsidRPr="00D107AB" w:rsidRDefault="00A20240" w:rsidP="00B46D58">
            <w:pPr>
              <w:pStyle w:val="af4"/>
              <w:widowControl w:val="0"/>
              <w:spacing w:before="0" w:beforeAutospacing="0" w:after="120" w:afterAutospacing="0"/>
              <w:jc w:val="center"/>
              <w:rPr>
                <w:rFonts w:ascii="Sylfaen" w:hAnsi="Sylfaen"/>
                <w:i/>
                <w:iCs/>
                <w:sz w:val="16"/>
                <w:szCs w:val="16"/>
              </w:rPr>
            </w:pPr>
            <w:r w:rsidRPr="00D107AB">
              <w:rPr>
                <w:rFonts w:ascii="Sylfaen" w:hAnsi="Sylfaen"/>
                <w:i/>
                <w:iCs/>
                <w:sz w:val="16"/>
                <w:szCs w:val="16"/>
              </w:rPr>
              <w:t>с</w:t>
            </w:r>
            <w:r w:rsidR="0038400D" w:rsidRPr="00D107AB">
              <w:rPr>
                <w:rFonts w:ascii="Sylfaen" w:hAnsi="Sylfaen"/>
                <w:i/>
                <w:iCs/>
                <w:sz w:val="16"/>
                <w:szCs w:val="16"/>
              </w:rPr>
              <w:t>рок оплаты (по графику оплаты)</w:t>
            </w:r>
          </w:p>
        </w:tc>
      </w:tr>
      <w:tr w:rsidR="00B138F3" w:rsidRPr="00D107AB" w14:paraId="4235F85A" w14:textId="77777777" w:rsidTr="00AB4EAB">
        <w:trPr>
          <w:trHeight w:val="1105"/>
          <w:jc w:val="center"/>
        </w:trPr>
        <w:tc>
          <w:tcPr>
            <w:tcW w:w="442" w:type="dxa"/>
            <w:vMerge/>
            <w:tcBorders>
              <w:bottom w:val="single" w:sz="4" w:space="0" w:color="auto"/>
            </w:tcBorders>
          </w:tcPr>
          <w:p w14:paraId="6B9AA1C6" w14:textId="77777777" w:rsidR="0038400D" w:rsidRPr="00D107AB" w:rsidRDefault="0038400D" w:rsidP="00B46D58">
            <w:pPr>
              <w:pStyle w:val="af4"/>
              <w:widowControl w:val="0"/>
              <w:spacing w:before="0" w:beforeAutospacing="0" w:after="120" w:afterAutospacing="0"/>
              <w:jc w:val="center"/>
              <w:rPr>
                <w:rFonts w:ascii="Sylfaen" w:hAnsi="Sylfaen"/>
                <w:i/>
                <w:iCs/>
                <w:sz w:val="16"/>
                <w:szCs w:val="16"/>
              </w:rPr>
            </w:pPr>
          </w:p>
        </w:tc>
        <w:tc>
          <w:tcPr>
            <w:tcW w:w="1088" w:type="dxa"/>
            <w:vMerge/>
            <w:tcBorders>
              <w:bottom w:val="single" w:sz="4" w:space="0" w:color="auto"/>
            </w:tcBorders>
            <w:vAlign w:val="center"/>
          </w:tcPr>
          <w:p w14:paraId="263D1DBF" w14:textId="77777777" w:rsidR="0038400D" w:rsidRPr="00D107AB" w:rsidRDefault="0038400D" w:rsidP="00B46D58">
            <w:pPr>
              <w:pStyle w:val="af4"/>
              <w:widowControl w:val="0"/>
              <w:spacing w:before="0" w:beforeAutospacing="0" w:after="120" w:afterAutospacing="0"/>
              <w:jc w:val="center"/>
              <w:rPr>
                <w:rFonts w:ascii="Sylfaen" w:hAnsi="Sylfaen"/>
                <w:i/>
                <w:iCs/>
                <w:sz w:val="16"/>
                <w:szCs w:val="16"/>
              </w:rPr>
            </w:pPr>
          </w:p>
        </w:tc>
        <w:tc>
          <w:tcPr>
            <w:tcW w:w="1440" w:type="dxa"/>
            <w:vMerge/>
            <w:tcBorders>
              <w:bottom w:val="single" w:sz="4" w:space="0" w:color="auto"/>
            </w:tcBorders>
            <w:vAlign w:val="center"/>
          </w:tcPr>
          <w:p w14:paraId="11AAE2C2" w14:textId="77777777" w:rsidR="0038400D" w:rsidRPr="00D107AB" w:rsidRDefault="0038400D" w:rsidP="00B46D58">
            <w:pPr>
              <w:pStyle w:val="af4"/>
              <w:widowControl w:val="0"/>
              <w:spacing w:before="0" w:beforeAutospacing="0" w:after="120" w:afterAutospacing="0"/>
              <w:jc w:val="center"/>
              <w:rPr>
                <w:rFonts w:ascii="Sylfaen" w:hAnsi="Sylfaen"/>
                <w:i/>
                <w:iCs/>
                <w:sz w:val="16"/>
                <w:szCs w:val="16"/>
              </w:rPr>
            </w:pPr>
          </w:p>
        </w:tc>
        <w:tc>
          <w:tcPr>
            <w:tcW w:w="1299" w:type="dxa"/>
            <w:tcBorders>
              <w:bottom w:val="single" w:sz="4" w:space="0" w:color="auto"/>
            </w:tcBorders>
            <w:vAlign w:val="center"/>
          </w:tcPr>
          <w:p w14:paraId="63C9F30F" w14:textId="77777777" w:rsidR="0038400D" w:rsidRPr="00D107AB" w:rsidRDefault="0038400D" w:rsidP="00B46D58">
            <w:pPr>
              <w:pStyle w:val="af4"/>
              <w:widowControl w:val="0"/>
              <w:spacing w:before="0" w:beforeAutospacing="0" w:after="120" w:afterAutospacing="0"/>
              <w:jc w:val="center"/>
              <w:rPr>
                <w:rFonts w:ascii="Sylfaen" w:hAnsi="Sylfaen"/>
                <w:i/>
                <w:iCs/>
                <w:sz w:val="16"/>
                <w:szCs w:val="16"/>
              </w:rPr>
            </w:pPr>
            <w:r w:rsidRPr="00D107AB">
              <w:rPr>
                <w:rFonts w:ascii="Sylfaen" w:hAnsi="Sylfaen"/>
                <w:i/>
                <w:iCs/>
                <w:sz w:val="16"/>
                <w:szCs w:val="16"/>
              </w:rPr>
              <w:t>по графику закупки, утвержденному Договором</w:t>
            </w:r>
          </w:p>
        </w:tc>
        <w:tc>
          <w:tcPr>
            <w:tcW w:w="1276" w:type="dxa"/>
            <w:tcBorders>
              <w:bottom w:val="single" w:sz="4" w:space="0" w:color="auto"/>
            </w:tcBorders>
            <w:vAlign w:val="center"/>
          </w:tcPr>
          <w:p w14:paraId="557E6455" w14:textId="77777777" w:rsidR="0038400D" w:rsidRPr="00D107AB" w:rsidRDefault="0038400D" w:rsidP="00B46D58">
            <w:pPr>
              <w:pStyle w:val="af4"/>
              <w:widowControl w:val="0"/>
              <w:spacing w:before="0" w:beforeAutospacing="0" w:after="120" w:afterAutospacing="0"/>
              <w:jc w:val="center"/>
              <w:rPr>
                <w:rFonts w:ascii="Sylfaen" w:hAnsi="Sylfaen"/>
                <w:i/>
                <w:iCs/>
                <w:sz w:val="16"/>
                <w:szCs w:val="16"/>
              </w:rPr>
            </w:pPr>
            <w:r w:rsidRPr="00D107AB">
              <w:rPr>
                <w:rFonts w:ascii="Sylfaen" w:hAnsi="Sylfaen"/>
                <w:i/>
                <w:iCs/>
                <w:sz w:val="16"/>
                <w:szCs w:val="16"/>
              </w:rPr>
              <w:t>фактический</w:t>
            </w:r>
          </w:p>
        </w:tc>
        <w:tc>
          <w:tcPr>
            <w:tcW w:w="1418" w:type="dxa"/>
            <w:tcBorders>
              <w:bottom w:val="single" w:sz="4" w:space="0" w:color="auto"/>
            </w:tcBorders>
            <w:vAlign w:val="center"/>
          </w:tcPr>
          <w:p w14:paraId="6CDC0192" w14:textId="77777777" w:rsidR="0038400D" w:rsidRPr="00D107AB" w:rsidRDefault="0038400D" w:rsidP="00B46D58">
            <w:pPr>
              <w:pStyle w:val="af4"/>
              <w:widowControl w:val="0"/>
              <w:spacing w:before="0" w:beforeAutospacing="0" w:after="120" w:afterAutospacing="0"/>
              <w:jc w:val="center"/>
              <w:rPr>
                <w:rFonts w:ascii="Sylfaen" w:hAnsi="Sylfaen"/>
                <w:i/>
                <w:iCs/>
                <w:sz w:val="16"/>
                <w:szCs w:val="16"/>
              </w:rPr>
            </w:pPr>
            <w:r w:rsidRPr="00D107AB">
              <w:rPr>
                <w:rFonts w:ascii="Sylfaen" w:hAnsi="Sylfaen"/>
                <w:i/>
                <w:iCs/>
                <w:sz w:val="16"/>
                <w:szCs w:val="16"/>
              </w:rPr>
              <w:t>по графику закупки, утвержденному Договором</w:t>
            </w:r>
          </w:p>
        </w:tc>
        <w:tc>
          <w:tcPr>
            <w:tcW w:w="1275" w:type="dxa"/>
            <w:tcBorders>
              <w:bottom w:val="single" w:sz="4" w:space="0" w:color="auto"/>
            </w:tcBorders>
            <w:vAlign w:val="center"/>
          </w:tcPr>
          <w:p w14:paraId="4F351F12" w14:textId="77777777" w:rsidR="0038400D" w:rsidRPr="00D107AB" w:rsidRDefault="0038400D" w:rsidP="00B46D58">
            <w:pPr>
              <w:pStyle w:val="af4"/>
              <w:widowControl w:val="0"/>
              <w:spacing w:before="0" w:beforeAutospacing="0" w:after="120" w:afterAutospacing="0"/>
              <w:jc w:val="center"/>
              <w:rPr>
                <w:rFonts w:ascii="Sylfaen" w:hAnsi="Sylfaen"/>
                <w:i/>
                <w:iCs/>
                <w:sz w:val="16"/>
                <w:szCs w:val="16"/>
              </w:rPr>
            </w:pPr>
            <w:r w:rsidRPr="00D107AB">
              <w:rPr>
                <w:rFonts w:ascii="Sylfaen" w:hAnsi="Sylfaen"/>
                <w:i/>
                <w:iCs/>
                <w:sz w:val="16"/>
                <w:szCs w:val="16"/>
              </w:rPr>
              <w:t>фактический</w:t>
            </w:r>
          </w:p>
        </w:tc>
        <w:tc>
          <w:tcPr>
            <w:tcW w:w="1134" w:type="dxa"/>
            <w:vMerge/>
            <w:tcBorders>
              <w:bottom w:val="single" w:sz="4" w:space="0" w:color="auto"/>
            </w:tcBorders>
            <w:vAlign w:val="center"/>
          </w:tcPr>
          <w:p w14:paraId="43F5D812" w14:textId="77777777" w:rsidR="0038400D" w:rsidRPr="00D107AB" w:rsidRDefault="0038400D" w:rsidP="00B46D58">
            <w:pPr>
              <w:pStyle w:val="af4"/>
              <w:widowControl w:val="0"/>
              <w:spacing w:before="0" w:beforeAutospacing="0" w:after="120" w:afterAutospacing="0"/>
              <w:jc w:val="center"/>
              <w:rPr>
                <w:rFonts w:ascii="Sylfaen" w:hAnsi="Sylfaen"/>
                <w:i/>
                <w:iCs/>
                <w:sz w:val="16"/>
                <w:szCs w:val="16"/>
              </w:rPr>
            </w:pPr>
          </w:p>
        </w:tc>
        <w:tc>
          <w:tcPr>
            <w:tcW w:w="1333" w:type="dxa"/>
            <w:vMerge/>
            <w:tcBorders>
              <w:bottom w:val="single" w:sz="4" w:space="0" w:color="auto"/>
            </w:tcBorders>
            <w:vAlign w:val="center"/>
          </w:tcPr>
          <w:p w14:paraId="496EFEE8" w14:textId="77777777" w:rsidR="0038400D" w:rsidRPr="00D107AB" w:rsidRDefault="0038400D" w:rsidP="00B46D58">
            <w:pPr>
              <w:pStyle w:val="af4"/>
              <w:widowControl w:val="0"/>
              <w:spacing w:before="0" w:beforeAutospacing="0" w:after="120" w:afterAutospacing="0"/>
              <w:jc w:val="center"/>
              <w:rPr>
                <w:rFonts w:ascii="Sylfaen" w:hAnsi="Sylfaen"/>
                <w:i/>
                <w:iCs/>
                <w:sz w:val="16"/>
                <w:szCs w:val="16"/>
              </w:rPr>
            </w:pPr>
          </w:p>
        </w:tc>
      </w:tr>
      <w:tr w:rsidR="00B138F3" w:rsidRPr="00D107AB" w14:paraId="7C63FBFD" w14:textId="77777777" w:rsidTr="00AB4EAB">
        <w:trPr>
          <w:jc w:val="center"/>
        </w:trPr>
        <w:tc>
          <w:tcPr>
            <w:tcW w:w="442" w:type="dxa"/>
            <w:vAlign w:val="center"/>
          </w:tcPr>
          <w:p w14:paraId="2B856804" w14:textId="77777777" w:rsidR="0038400D" w:rsidRPr="00D107AB" w:rsidRDefault="0038400D" w:rsidP="00B46D58">
            <w:pPr>
              <w:pStyle w:val="af4"/>
              <w:widowControl w:val="0"/>
              <w:spacing w:before="0" w:beforeAutospacing="0" w:after="120" w:afterAutospacing="0"/>
              <w:jc w:val="center"/>
              <w:rPr>
                <w:rFonts w:ascii="Sylfaen" w:hAnsi="Sylfaen"/>
                <w:i/>
                <w:iCs/>
                <w:sz w:val="16"/>
                <w:szCs w:val="16"/>
              </w:rPr>
            </w:pPr>
          </w:p>
        </w:tc>
        <w:tc>
          <w:tcPr>
            <w:tcW w:w="1088" w:type="dxa"/>
            <w:vAlign w:val="center"/>
          </w:tcPr>
          <w:p w14:paraId="37F43AB2" w14:textId="77777777" w:rsidR="0038400D" w:rsidRPr="00D107AB" w:rsidRDefault="0038400D" w:rsidP="00B46D58">
            <w:pPr>
              <w:pStyle w:val="af4"/>
              <w:widowControl w:val="0"/>
              <w:spacing w:before="0" w:beforeAutospacing="0" w:after="120" w:afterAutospacing="0"/>
              <w:jc w:val="center"/>
              <w:rPr>
                <w:rFonts w:ascii="Sylfaen" w:hAnsi="Sylfaen"/>
                <w:i/>
                <w:iCs/>
                <w:sz w:val="16"/>
                <w:szCs w:val="16"/>
              </w:rPr>
            </w:pPr>
          </w:p>
        </w:tc>
        <w:tc>
          <w:tcPr>
            <w:tcW w:w="1440" w:type="dxa"/>
            <w:vAlign w:val="center"/>
          </w:tcPr>
          <w:p w14:paraId="2F7C7EF4" w14:textId="77777777" w:rsidR="0038400D" w:rsidRPr="00D107AB" w:rsidRDefault="0038400D" w:rsidP="00B46D58">
            <w:pPr>
              <w:pStyle w:val="af4"/>
              <w:widowControl w:val="0"/>
              <w:spacing w:before="0" w:beforeAutospacing="0" w:after="120" w:afterAutospacing="0"/>
              <w:jc w:val="center"/>
              <w:rPr>
                <w:rFonts w:ascii="Sylfaen" w:hAnsi="Sylfaen"/>
                <w:i/>
                <w:iCs/>
                <w:sz w:val="16"/>
                <w:szCs w:val="16"/>
              </w:rPr>
            </w:pPr>
          </w:p>
        </w:tc>
        <w:tc>
          <w:tcPr>
            <w:tcW w:w="1299" w:type="dxa"/>
            <w:vAlign w:val="center"/>
          </w:tcPr>
          <w:p w14:paraId="561F2AA2" w14:textId="77777777" w:rsidR="0038400D" w:rsidRPr="00D107AB" w:rsidRDefault="0038400D" w:rsidP="00B46D58">
            <w:pPr>
              <w:pStyle w:val="af4"/>
              <w:widowControl w:val="0"/>
              <w:spacing w:before="0" w:beforeAutospacing="0" w:after="120" w:afterAutospacing="0"/>
              <w:jc w:val="center"/>
              <w:rPr>
                <w:rFonts w:ascii="Sylfaen" w:hAnsi="Sylfaen"/>
                <w:i/>
                <w:iCs/>
                <w:sz w:val="16"/>
                <w:szCs w:val="16"/>
              </w:rPr>
            </w:pPr>
          </w:p>
        </w:tc>
        <w:tc>
          <w:tcPr>
            <w:tcW w:w="1276" w:type="dxa"/>
            <w:vAlign w:val="center"/>
          </w:tcPr>
          <w:p w14:paraId="04B37A72" w14:textId="77777777" w:rsidR="0038400D" w:rsidRPr="00D107AB" w:rsidRDefault="0038400D" w:rsidP="00B46D58">
            <w:pPr>
              <w:pStyle w:val="af4"/>
              <w:widowControl w:val="0"/>
              <w:spacing w:before="0" w:beforeAutospacing="0" w:after="120" w:afterAutospacing="0"/>
              <w:jc w:val="center"/>
              <w:rPr>
                <w:rFonts w:ascii="Sylfaen" w:hAnsi="Sylfaen"/>
                <w:i/>
                <w:iCs/>
                <w:sz w:val="16"/>
                <w:szCs w:val="16"/>
              </w:rPr>
            </w:pPr>
          </w:p>
        </w:tc>
        <w:tc>
          <w:tcPr>
            <w:tcW w:w="1418" w:type="dxa"/>
            <w:vAlign w:val="center"/>
          </w:tcPr>
          <w:p w14:paraId="746D28F9" w14:textId="77777777" w:rsidR="0038400D" w:rsidRPr="00D107AB" w:rsidRDefault="0038400D" w:rsidP="00B46D58">
            <w:pPr>
              <w:pStyle w:val="af4"/>
              <w:widowControl w:val="0"/>
              <w:spacing w:before="0" w:beforeAutospacing="0" w:after="120" w:afterAutospacing="0"/>
              <w:jc w:val="center"/>
              <w:rPr>
                <w:rFonts w:ascii="Sylfaen" w:hAnsi="Sylfaen"/>
                <w:i/>
                <w:iCs/>
                <w:sz w:val="16"/>
                <w:szCs w:val="16"/>
              </w:rPr>
            </w:pPr>
          </w:p>
        </w:tc>
        <w:tc>
          <w:tcPr>
            <w:tcW w:w="1275" w:type="dxa"/>
            <w:vAlign w:val="center"/>
          </w:tcPr>
          <w:p w14:paraId="1AC9D630" w14:textId="77777777" w:rsidR="0038400D" w:rsidRPr="00D107AB" w:rsidRDefault="0038400D" w:rsidP="00B46D58">
            <w:pPr>
              <w:pStyle w:val="af4"/>
              <w:widowControl w:val="0"/>
              <w:spacing w:before="0" w:beforeAutospacing="0" w:after="120" w:afterAutospacing="0"/>
              <w:jc w:val="center"/>
              <w:rPr>
                <w:rFonts w:ascii="Sylfaen" w:hAnsi="Sylfaen"/>
                <w:i/>
                <w:iCs/>
                <w:sz w:val="16"/>
                <w:szCs w:val="16"/>
              </w:rPr>
            </w:pPr>
          </w:p>
        </w:tc>
        <w:tc>
          <w:tcPr>
            <w:tcW w:w="1134" w:type="dxa"/>
            <w:vAlign w:val="center"/>
          </w:tcPr>
          <w:p w14:paraId="4C2AC17C" w14:textId="77777777" w:rsidR="0038400D" w:rsidRPr="00D107AB" w:rsidRDefault="0038400D" w:rsidP="00B46D58">
            <w:pPr>
              <w:pStyle w:val="af4"/>
              <w:widowControl w:val="0"/>
              <w:spacing w:before="0" w:beforeAutospacing="0" w:after="120" w:afterAutospacing="0"/>
              <w:jc w:val="center"/>
              <w:rPr>
                <w:rFonts w:ascii="Sylfaen" w:hAnsi="Sylfaen"/>
                <w:i/>
                <w:iCs/>
                <w:sz w:val="16"/>
                <w:szCs w:val="16"/>
              </w:rPr>
            </w:pPr>
          </w:p>
        </w:tc>
        <w:tc>
          <w:tcPr>
            <w:tcW w:w="1333" w:type="dxa"/>
            <w:vAlign w:val="center"/>
          </w:tcPr>
          <w:p w14:paraId="1F4D87EB" w14:textId="77777777" w:rsidR="0038400D" w:rsidRPr="00D107AB" w:rsidRDefault="0038400D" w:rsidP="00B46D58">
            <w:pPr>
              <w:pStyle w:val="af4"/>
              <w:widowControl w:val="0"/>
              <w:spacing w:before="0" w:beforeAutospacing="0" w:after="120" w:afterAutospacing="0"/>
              <w:jc w:val="center"/>
              <w:rPr>
                <w:rFonts w:ascii="Sylfaen" w:hAnsi="Sylfaen"/>
                <w:i/>
                <w:iCs/>
                <w:sz w:val="16"/>
                <w:szCs w:val="16"/>
              </w:rPr>
            </w:pPr>
          </w:p>
        </w:tc>
      </w:tr>
      <w:tr w:rsidR="0038400D" w:rsidRPr="00D107AB" w14:paraId="6A4A9E58" w14:textId="77777777" w:rsidTr="00AB4EAB">
        <w:trPr>
          <w:jc w:val="center"/>
        </w:trPr>
        <w:tc>
          <w:tcPr>
            <w:tcW w:w="442" w:type="dxa"/>
          </w:tcPr>
          <w:p w14:paraId="22C70CE7" w14:textId="77777777" w:rsidR="0038400D" w:rsidRPr="00D107AB" w:rsidRDefault="0038400D" w:rsidP="00B46D58">
            <w:pPr>
              <w:pStyle w:val="af4"/>
              <w:widowControl w:val="0"/>
              <w:spacing w:before="0" w:beforeAutospacing="0" w:after="120" w:afterAutospacing="0"/>
              <w:jc w:val="center"/>
              <w:rPr>
                <w:rFonts w:ascii="Sylfaen" w:hAnsi="Sylfaen"/>
                <w:i/>
                <w:iCs/>
                <w:sz w:val="16"/>
                <w:szCs w:val="16"/>
              </w:rPr>
            </w:pPr>
          </w:p>
        </w:tc>
        <w:tc>
          <w:tcPr>
            <w:tcW w:w="1088" w:type="dxa"/>
          </w:tcPr>
          <w:p w14:paraId="4946B449" w14:textId="77777777" w:rsidR="0038400D" w:rsidRPr="00D107AB" w:rsidRDefault="0038400D" w:rsidP="00B46D58">
            <w:pPr>
              <w:pStyle w:val="af4"/>
              <w:widowControl w:val="0"/>
              <w:spacing w:before="0" w:beforeAutospacing="0" w:after="120" w:afterAutospacing="0"/>
              <w:jc w:val="center"/>
              <w:rPr>
                <w:rFonts w:ascii="Sylfaen" w:hAnsi="Sylfaen"/>
                <w:i/>
                <w:iCs/>
                <w:sz w:val="16"/>
                <w:szCs w:val="16"/>
              </w:rPr>
            </w:pPr>
          </w:p>
        </w:tc>
        <w:tc>
          <w:tcPr>
            <w:tcW w:w="1440" w:type="dxa"/>
          </w:tcPr>
          <w:p w14:paraId="387F4177" w14:textId="77777777" w:rsidR="0038400D" w:rsidRPr="00D107AB" w:rsidRDefault="0038400D" w:rsidP="00B46D58">
            <w:pPr>
              <w:pStyle w:val="af4"/>
              <w:widowControl w:val="0"/>
              <w:spacing w:before="0" w:beforeAutospacing="0" w:after="120" w:afterAutospacing="0"/>
              <w:jc w:val="center"/>
              <w:rPr>
                <w:rFonts w:ascii="Sylfaen" w:hAnsi="Sylfaen"/>
                <w:i/>
                <w:iCs/>
                <w:sz w:val="16"/>
                <w:szCs w:val="16"/>
              </w:rPr>
            </w:pPr>
          </w:p>
        </w:tc>
        <w:tc>
          <w:tcPr>
            <w:tcW w:w="1299" w:type="dxa"/>
          </w:tcPr>
          <w:p w14:paraId="04FF501F" w14:textId="77777777" w:rsidR="0038400D" w:rsidRPr="00D107AB" w:rsidRDefault="0038400D" w:rsidP="00B46D58">
            <w:pPr>
              <w:pStyle w:val="af4"/>
              <w:widowControl w:val="0"/>
              <w:spacing w:before="0" w:beforeAutospacing="0" w:after="120" w:afterAutospacing="0"/>
              <w:jc w:val="center"/>
              <w:rPr>
                <w:rFonts w:ascii="Sylfaen" w:hAnsi="Sylfaen"/>
                <w:i/>
                <w:iCs/>
                <w:sz w:val="16"/>
                <w:szCs w:val="16"/>
              </w:rPr>
            </w:pPr>
          </w:p>
        </w:tc>
        <w:tc>
          <w:tcPr>
            <w:tcW w:w="1276" w:type="dxa"/>
          </w:tcPr>
          <w:p w14:paraId="51B1593A" w14:textId="77777777" w:rsidR="0038400D" w:rsidRPr="00D107AB" w:rsidRDefault="0038400D" w:rsidP="00B46D58">
            <w:pPr>
              <w:pStyle w:val="af4"/>
              <w:widowControl w:val="0"/>
              <w:spacing w:before="0" w:beforeAutospacing="0" w:after="120" w:afterAutospacing="0"/>
              <w:jc w:val="center"/>
              <w:rPr>
                <w:rFonts w:ascii="Sylfaen" w:hAnsi="Sylfaen"/>
                <w:i/>
                <w:iCs/>
                <w:sz w:val="16"/>
                <w:szCs w:val="16"/>
              </w:rPr>
            </w:pPr>
          </w:p>
        </w:tc>
        <w:tc>
          <w:tcPr>
            <w:tcW w:w="1418" w:type="dxa"/>
          </w:tcPr>
          <w:p w14:paraId="1BB8E71B" w14:textId="77777777" w:rsidR="0038400D" w:rsidRPr="00D107AB" w:rsidRDefault="0038400D" w:rsidP="00B46D58">
            <w:pPr>
              <w:pStyle w:val="af4"/>
              <w:widowControl w:val="0"/>
              <w:spacing w:before="0" w:beforeAutospacing="0" w:after="120" w:afterAutospacing="0"/>
              <w:jc w:val="center"/>
              <w:rPr>
                <w:rFonts w:ascii="Sylfaen" w:hAnsi="Sylfaen"/>
                <w:i/>
                <w:iCs/>
                <w:sz w:val="16"/>
                <w:szCs w:val="16"/>
              </w:rPr>
            </w:pPr>
          </w:p>
        </w:tc>
        <w:tc>
          <w:tcPr>
            <w:tcW w:w="1275" w:type="dxa"/>
          </w:tcPr>
          <w:p w14:paraId="1F86B2E7" w14:textId="77777777" w:rsidR="0038400D" w:rsidRPr="00D107AB" w:rsidRDefault="0038400D" w:rsidP="00B46D58">
            <w:pPr>
              <w:pStyle w:val="af4"/>
              <w:widowControl w:val="0"/>
              <w:spacing w:before="0" w:beforeAutospacing="0" w:after="120" w:afterAutospacing="0"/>
              <w:jc w:val="center"/>
              <w:rPr>
                <w:rFonts w:ascii="Sylfaen" w:hAnsi="Sylfaen"/>
                <w:i/>
                <w:iCs/>
                <w:sz w:val="16"/>
                <w:szCs w:val="16"/>
              </w:rPr>
            </w:pPr>
          </w:p>
        </w:tc>
        <w:tc>
          <w:tcPr>
            <w:tcW w:w="1134" w:type="dxa"/>
          </w:tcPr>
          <w:p w14:paraId="0D8A1553" w14:textId="77777777" w:rsidR="0038400D" w:rsidRPr="00D107AB" w:rsidRDefault="0038400D" w:rsidP="00B46D58">
            <w:pPr>
              <w:pStyle w:val="af4"/>
              <w:widowControl w:val="0"/>
              <w:spacing w:before="0" w:beforeAutospacing="0" w:after="120" w:afterAutospacing="0"/>
              <w:jc w:val="center"/>
              <w:rPr>
                <w:rFonts w:ascii="Sylfaen" w:hAnsi="Sylfaen"/>
                <w:i/>
                <w:iCs/>
                <w:sz w:val="16"/>
                <w:szCs w:val="16"/>
              </w:rPr>
            </w:pPr>
          </w:p>
        </w:tc>
        <w:tc>
          <w:tcPr>
            <w:tcW w:w="1333" w:type="dxa"/>
          </w:tcPr>
          <w:p w14:paraId="0560B69F" w14:textId="77777777" w:rsidR="0038400D" w:rsidRPr="00D107AB" w:rsidRDefault="0038400D" w:rsidP="00B46D58">
            <w:pPr>
              <w:pStyle w:val="af4"/>
              <w:widowControl w:val="0"/>
              <w:spacing w:before="0" w:beforeAutospacing="0" w:after="120" w:afterAutospacing="0"/>
              <w:jc w:val="center"/>
              <w:rPr>
                <w:rFonts w:ascii="Sylfaen" w:hAnsi="Sylfaen"/>
                <w:i/>
                <w:iCs/>
                <w:sz w:val="16"/>
                <w:szCs w:val="16"/>
              </w:rPr>
            </w:pPr>
          </w:p>
        </w:tc>
      </w:tr>
    </w:tbl>
    <w:p w14:paraId="4BA972BB" w14:textId="77777777" w:rsidR="0038400D" w:rsidRPr="00D107AB" w:rsidRDefault="0038400D" w:rsidP="00B46D58">
      <w:pPr>
        <w:widowControl w:val="0"/>
        <w:spacing w:after="160"/>
        <w:ind w:firstLine="375"/>
        <w:jc w:val="both"/>
        <w:rPr>
          <w:rFonts w:ascii="Sylfaen" w:hAnsi="Sylfaen" w:cs="Arial"/>
          <w:i/>
          <w:iCs/>
          <w:lang w:val="en-US"/>
        </w:rPr>
      </w:pPr>
    </w:p>
    <w:p w14:paraId="3EA344D4" w14:textId="77777777" w:rsidR="0038400D" w:rsidRPr="00D107AB" w:rsidRDefault="0038400D" w:rsidP="00B46D58">
      <w:pPr>
        <w:widowControl w:val="0"/>
        <w:spacing w:after="160"/>
        <w:ind w:firstLine="567"/>
        <w:jc w:val="both"/>
        <w:rPr>
          <w:rFonts w:ascii="Sylfaen" w:hAnsi="Sylfaen"/>
          <w:i/>
          <w:iCs/>
          <w:snapToGrid w:val="0"/>
        </w:rPr>
      </w:pPr>
      <w:r w:rsidRPr="00D107AB">
        <w:rPr>
          <w:rFonts w:ascii="Sylfaen" w:hAnsi="Sylfaen"/>
          <w:i/>
          <w:iCs/>
          <w:snapToGrid w:val="0"/>
        </w:rPr>
        <w:t>Счет-фактура и положительное заключение, послужившие основанием для подтверждения в двустороннем порядке настоящего Акта,</w:t>
      </w:r>
      <w:r w:rsidRPr="00D107AB">
        <w:rPr>
          <w:rFonts w:ascii="Sylfaen" w:hAnsi="Sylfaen"/>
          <w:i/>
          <w:iCs/>
        </w:rPr>
        <w:t>являются составляющей частью настоящего Акта и прилагаются.</w:t>
      </w:r>
    </w:p>
    <w:p w14:paraId="18944B24" w14:textId="77777777" w:rsidR="0038400D" w:rsidRPr="00D107AB" w:rsidRDefault="0038400D" w:rsidP="00B46D58">
      <w:pPr>
        <w:widowControl w:val="0"/>
        <w:spacing w:after="160"/>
        <w:ind w:firstLine="375"/>
        <w:jc w:val="both"/>
        <w:rPr>
          <w:rFonts w:ascii="Sylfaen" w:hAnsi="Sylfaen"/>
          <w:i/>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D107AB" w14:paraId="6C9AACFD" w14:textId="77777777" w:rsidTr="007A2020">
        <w:trPr>
          <w:trHeight w:val="266"/>
          <w:tblCellSpacing w:w="7" w:type="dxa"/>
          <w:jc w:val="center"/>
        </w:trPr>
        <w:tc>
          <w:tcPr>
            <w:tcW w:w="0" w:type="auto"/>
            <w:vAlign w:val="center"/>
          </w:tcPr>
          <w:p w14:paraId="0C135A8E" w14:textId="77777777" w:rsidR="0038400D" w:rsidRPr="00D107AB" w:rsidRDefault="0038400D" w:rsidP="00B46D58">
            <w:pPr>
              <w:widowControl w:val="0"/>
              <w:spacing w:after="160"/>
              <w:jc w:val="center"/>
              <w:rPr>
                <w:rFonts w:ascii="Sylfaen" w:hAnsi="Sylfaen"/>
                <w:i/>
                <w:iCs/>
              </w:rPr>
            </w:pPr>
            <w:r w:rsidRPr="00D107AB">
              <w:rPr>
                <w:rFonts w:ascii="Sylfaen" w:hAnsi="Sylfaen"/>
                <w:i/>
                <w:iCs/>
              </w:rPr>
              <w:t xml:space="preserve">Товар передал </w:t>
            </w:r>
          </w:p>
        </w:tc>
        <w:tc>
          <w:tcPr>
            <w:tcW w:w="0" w:type="auto"/>
            <w:vAlign w:val="center"/>
          </w:tcPr>
          <w:p w14:paraId="5D85AF15" w14:textId="77777777" w:rsidR="0038400D" w:rsidRPr="00D107AB" w:rsidRDefault="0038400D" w:rsidP="00B46D58">
            <w:pPr>
              <w:widowControl w:val="0"/>
              <w:spacing w:after="160"/>
              <w:jc w:val="center"/>
              <w:rPr>
                <w:rFonts w:ascii="Sylfaen" w:hAnsi="Sylfaen"/>
                <w:i/>
                <w:iCs/>
              </w:rPr>
            </w:pPr>
            <w:r w:rsidRPr="00D107AB">
              <w:rPr>
                <w:rFonts w:ascii="Sylfaen" w:hAnsi="Sylfaen"/>
                <w:i/>
                <w:iCs/>
              </w:rPr>
              <w:t>Товар принят</w:t>
            </w:r>
          </w:p>
        </w:tc>
      </w:tr>
      <w:tr w:rsidR="00B138F3" w:rsidRPr="00D107AB" w14:paraId="0EFE32FB" w14:textId="77777777" w:rsidTr="007A2020">
        <w:trPr>
          <w:trHeight w:val="473"/>
          <w:tblCellSpacing w:w="7" w:type="dxa"/>
          <w:jc w:val="center"/>
        </w:trPr>
        <w:tc>
          <w:tcPr>
            <w:tcW w:w="0" w:type="auto"/>
            <w:vAlign w:val="center"/>
          </w:tcPr>
          <w:p w14:paraId="04EB697D" w14:textId="77777777" w:rsidR="0038400D" w:rsidRPr="00D107AB" w:rsidRDefault="0038400D" w:rsidP="00B46D58">
            <w:pPr>
              <w:widowControl w:val="0"/>
              <w:jc w:val="center"/>
              <w:rPr>
                <w:rFonts w:ascii="Sylfaen" w:hAnsi="Sylfaen"/>
                <w:i/>
                <w:iCs/>
              </w:rPr>
            </w:pPr>
            <w:r w:rsidRPr="00D107AB">
              <w:rPr>
                <w:rFonts w:ascii="Sylfaen" w:hAnsi="Sylfaen"/>
                <w:i/>
                <w:iCs/>
              </w:rPr>
              <w:t>____________</w:t>
            </w:r>
            <w:r w:rsidR="00196F14" w:rsidRPr="00D107AB">
              <w:rPr>
                <w:rFonts w:ascii="Sylfaen" w:hAnsi="Sylfaen"/>
                <w:i/>
                <w:iCs/>
              </w:rPr>
              <w:t>________</w:t>
            </w:r>
            <w:r w:rsidRPr="00D107AB">
              <w:rPr>
                <w:rFonts w:ascii="Sylfaen" w:hAnsi="Sylfaen"/>
                <w:i/>
                <w:iCs/>
              </w:rPr>
              <w:t xml:space="preserve">___ </w:t>
            </w:r>
          </w:p>
          <w:p w14:paraId="563A9263" w14:textId="77777777" w:rsidR="0038400D" w:rsidRPr="00D107AB" w:rsidRDefault="0038400D" w:rsidP="00B46D58">
            <w:pPr>
              <w:widowControl w:val="0"/>
              <w:spacing w:after="160"/>
              <w:jc w:val="center"/>
              <w:rPr>
                <w:rFonts w:ascii="Sylfaen" w:hAnsi="Sylfaen"/>
                <w:i/>
                <w:iCs/>
                <w:vertAlign w:val="superscript"/>
                <w:lang w:val="en-US"/>
              </w:rPr>
            </w:pPr>
            <w:r w:rsidRPr="00D107AB">
              <w:rPr>
                <w:rFonts w:ascii="Sylfaen" w:hAnsi="Sylfaen"/>
                <w:i/>
                <w:iCs/>
                <w:vertAlign w:val="superscript"/>
              </w:rPr>
              <w:t xml:space="preserve">подпись </w:t>
            </w:r>
          </w:p>
        </w:tc>
        <w:tc>
          <w:tcPr>
            <w:tcW w:w="0" w:type="auto"/>
            <w:vAlign w:val="center"/>
          </w:tcPr>
          <w:p w14:paraId="200EBFBA" w14:textId="77777777" w:rsidR="0038400D" w:rsidRPr="00D107AB" w:rsidRDefault="00196F14" w:rsidP="00B46D58">
            <w:pPr>
              <w:widowControl w:val="0"/>
              <w:jc w:val="center"/>
              <w:rPr>
                <w:rFonts w:ascii="Sylfaen" w:hAnsi="Sylfaen"/>
                <w:i/>
                <w:iCs/>
              </w:rPr>
            </w:pPr>
            <w:r w:rsidRPr="00D107AB">
              <w:rPr>
                <w:rFonts w:ascii="Sylfaen" w:hAnsi="Sylfaen"/>
                <w:i/>
                <w:iCs/>
              </w:rPr>
              <w:t>_____</w:t>
            </w:r>
            <w:r w:rsidR="0038400D" w:rsidRPr="00D107AB">
              <w:rPr>
                <w:rFonts w:ascii="Sylfaen" w:hAnsi="Sylfaen"/>
                <w:i/>
                <w:iCs/>
              </w:rPr>
              <w:t>__________________</w:t>
            </w:r>
          </w:p>
          <w:p w14:paraId="70DDFB4A" w14:textId="77777777" w:rsidR="0038400D" w:rsidRPr="00D107AB" w:rsidRDefault="0038400D" w:rsidP="00B46D58">
            <w:pPr>
              <w:widowControl w:val="0"/>
              <w:spacing w:after="160"/>
              <w:jc w:val="center"/>
              <w:rPr>
                <w:rFonts w:ascii="Sylfaen" w:hAnsi="Sylfaen"/>
                <w:i/>
                <w:iCs/>
                <w:vertAlign w:val="superscript"/>
              </w:rPr>
            </w:pPr>
            <w:r w:rsidRPr="00D107AB">
              <w:rPr>
                <w:rFonts w:ascii="Sylfaen" w:hAnsi="Sylfaen"/>
                <w:i/>
                <w:iCs/>
                <w:vertAlign w:val="superscript"/>
              </w:rPr>
              <w:t xml:space="preserve">подпись </w:t>
            </w:r>
          </w:p>
        </w:tc>
      </w:tr>
      <w:tr w:rsidR="00B138F3" w:rsidRPr="00D107AB" w14:paraId="15525A3B" w14:textId="77777777" w:rsidTr="007A2020">
        <w:trPr>
          <w:trHeight w:val="503"/>
          <w:tblCellSpacing w:w="7" w:type="dxa"/>
          <w:jc w:val="center"/>
        </w:trPr>
        <w:tc>
          <w:tcPr>
            <w:tcW w:w="0" w:type="auto"/>
            <w:vAlign w:val="center"/>
          </w:tcPr>
          <w:p w14:paraId="48F68CA4" w14:textId="77777777" w:rsidR="0038400D" w:rsidRPr="00D107AB" w:rsidRDefault="00196F14" w:rsidP="00B46D58">
            <w:pPr>
              <w:widowControl w:val="0"/>
              <w:jc w:val="center"/>
              <w:rPr>
                <w:rFonts w:ascii="Sylfaen" w:hAnsi="Sylfaen"/>
                <w:i/>
                <w:iCs/>
              </w:rPr>
            </w:pPr>
            <w:r w:rsidRPr="00D107AB">
              <w:rPr>
                <w:rFonts w:ascii="Sylfaen" w:hAnsi="Sylfaen"/>
                <w:i/>
                <w:iCs/>
              </w:rPr>
              <w:t>_____________________</w:t>
            </w:r>
            <w:r w:rsidR="0038400D" w:rsidRPr="00D107AB">
              <w:rPr>
                <w:rFonts w:ascii="Sylfaen" w:hAnsi="Sylfaen"/>
                <w:i/>
                <w:iCs/>
              </w:rPr>
              <w:t xml:space="preserve">_ </w:t>
            </w:r>
          </w:p>
          <w:p w14:paraId="357E5807" w14:textId="77777777" w:rsidR="0038400D" w:rsidRPr="00D107AB" w:rsidRDefault="0038400D" w:rsidP="00B46D58">
            <w:pPr>
              <w:widowControl w:val="0"/>
              <w:spacing w:after="160"/>
              <w:jc w:val="center"/>
              <w:rPr>
                <w:rFonts w:ascii="Sylfaen" w:hAnsi="Sylfaen"/>
                <w:i/>
                <w:iCs/>
                <w:vertAlign w:val="superscript"/>
                <w:lang w:val="en-US"/>
              </w:rPr>
            </w:pPr>
            <w:r w:rsidRPr="00D107AB">
              <w:rPr>
                <w:rFonts w:ascii="Sylfaen" w:hAnsi="Sylfaen"/>
                <w:i/>
                <w:iCs/>
                <w:vertAlign w:val="superscript"/>
              </w:rPr>
              <w:t>фамилия, имя</w:t>
            </w:r>
          </w:p>
        </w:tc>
        <w:tc>
          <w:tcPr>
            <w:tcW w:w="0" w:type="auto"/>
            <w:vAlign w:val="center"/>
          </w:tcPr>
          <w:p w14:paraId="4B03E653" w14:textId="77777777" w:rsidR="0038400D" w:rsidRPr="00D107AB" w:rsidRDefault="00196F14" w:rsidP="00B46D58">
            <w:pPr>
              <w:widowControl w:val="0"/>
              <w:jc w:val="center"/>
              <w:rPr>
                <w:rFonts w:ascii="Sylfaen" w:hAnsi="Sylfaen"/>
                <w:i/>
                <w:iCs/>
              </w:rPr>
            </w:pPr>
            <w:r w:rsidRPr="00D107AB">
              <w:rPr>
                <w:rFonts w:ascii="Sylfaen" w:hAnsi="Sylfaen"/>
                <w:i/>
                <w:iCs/>
              </w:rPr>
              <w:t>____</w:t>
            </w:r>
            <w:r w:rsidR="0038400D" w:rsidRPr="00D107AB">
              <w:rPr>
                <w:rFonts w:ascii="Sylfaen" w:hAnsi="Sylfaen"/>
                <w:i/>
                <w:iCs/>
              </w:rPr>
              <w:t>___________________</w:t>
            </w:r>
          </w:p>
          <w:p w14:paraId="6FA7D990" w14:textId="77777777" w:rsidR="0038400D" w:rsidRPr="00D107AB" w:rsidRDefault="0038400D" w:rsidP="00B46D58">
            <w:pPr>
              <w:widowControl w:val="0"/>
              <w:spacing w:after="160"/>
              <w:jc w:val="center"/>
              <w:rPr>
                <w:rFonts w:ascii="Sylfaen" w:hAnsi="Sylfaen"/>
                <w:i/>
                <w:iCs/>
                <w:vertAlign w:val="superscript"/>
              </w:rPr>
            </w:pPr>
            <w:r w:rsidRPr="00D107AB">
              <w:rPr>
                <w:rFonts w:ascii="Sylfaen" w:hAnsi="Sylfaen"/>
                <w:i/>
                <w:iCs/>
                <w:vertAlign w:val="superscript"/>
              </w:rPr>
              <w:t>фамилия, имя</w:t>
            </w:r>
          </w:p>
        </w:tc>
      </w:tr>
      <w:tr w:rsidR="00B138F3" w:rsidRPr="00D107AB" w14:paraId="187AEBB5" w14:textId="77777777" w:rsidTr="007A2020">
        <w:trPr>
          <w:trHeight w:val="281"/>
          <w:tblCellSpacing w:w="7" w:type="dxa"/>
          <w:jc w:val="center"/>
        </w:trPr>
        <w:tc>
          <w:tcPr>
            <w:tcW w:w="0" w:type="auto"/>
            <w:vAlign w:val="center"/>
          </w:tcPr>
          <w:p w14:paraId="135C5916" w14:textId="77777777" w:rsidR="0038400D" w:rsidRPr="00D107AB" w:rsidRDefault="0038400D" w:rsidP="00B46D58">
            <w:pPr>
              <w:widowControl w:val="0"/>
              <w:spacing w:after="160"/>
              <w:jc w:val="center"/>
              <w:rPr>
                <w:rFonts w:ascii="Sylfaen" w:hAnsi="Sylfaen"/>
                <w:i/>
                <w:iCs/>
              </w:rPr>
            </w:pPr>
            <w:r w:rsidRPr="00D107AB">
              <w:rPr>
                <w:rFonts w:ascii="Sylfaen" w:hAnsi="Sylfaen"/>
                <w:i/>
                <w:iCs/>
              </w:rPr>
              <w:t>М. П.</w:t>
            </w:r>
          </w:p>
        </w:tc>
        <w:tc>
          <w:tcPr>
            <w:tcW w:w="0" w:type="auto"/>
            <w:vAlign w:val="center"/>
          </w:tcPr>
          <w:p w14:paraId="58D257B0" w14:textId="77777777" w:rsidR="0038400D" w:rsidRPr="00D107AB" w:rsidRDefault="0038400D" w:rsidP="00B46D58">
            <w:pPr>
              <w:widowControl w:val="0"/>
              <w:spacing w:after="160"/>
              <w:jc w:val="center"/>
              <w:rPr>
                <w:rFonts w:ascii="Sylfaen" w:hAnsi="Sylfaen"/>
                <w:i/>
                <w:iCs/>
              </w:rPr>
            </w:pPr>
            <w:r w:rsidRPr="00D107AB">
              <w:rPr>
                <w:rFonts w:ascii="Sylfaen" w:hAnsi="Sylfaen"/>
                <w:i/>
                <w:iCs/>
              </w:rPr>
              <w:t>М. П.</w:t>
            </w:r>
          </w:p>
        </w:tc>
      </w:tr>
    </w:tbl>
    <w:p w14:paraId="3EB14064" w14:textId="77777777" w:rsidR="00196F14" w:rsidRPr="00D107AB" w:rsidRDefault="00196F14" w:rsidP="00B46D58">
      <w:pPr>
        <w:widowControl w:val="0"/>
        <w:spacing w:after="160"/>
        <w:jc w:val="right"/>
        <w:rPr>
          <w:rFonts w:ascii="Sylfaen" w:hAnsi="Sylfaen" w:cs="Sylfaen"/>
          <w:b/>
          <w:i/>
          <w:iCs/>
        </w:rPr>
      </w:pPr>
    </w:p>
    <w:p w14:paraId="31001AAA" w14:textId="77777777" w:rsidR="00196F14" w:rsidRPr="00D107AB" w:rsidRDefault="00196F14" w:rsidP="00B46D58">
      <w:pPr>
        <w:rPr>
          <w:rFonts w:ascii="Sylfaen" w:hAnsi="Sylfaen" w:cs="Sylfaen"/>
          <w:b/>
          <w:i/>
          <w:iCs/>
        </w:rPr>
      </w:pPr>
      <w:r w:rsidRPr="00D107AB">
        <w:rPr>
          <w:rFonts w:ascii="Sylfaen" w:hAnsi="Sylfaen" w:cs="Sylfaen"/>
          <w:b/>
          <w:i/>
          <w:iCs/>
        </w:rPr>
        <w:br w:type="page"/>
      </w:r>
    </w:p>
    <w:p w14:paraId="6C0BB988" w14:textId="77777777" w:rsidR="00071D1C" w:rsidRPr="00D107AB" w:rsidRDefault="00071D1C" w:rsidP="00B46D58">
      <w:pPr>
        <w:widowControl w:val="0"/>
        <w:spacing w:after="160"/>
        <w:jc w:val="right"/>
        <w:rPr>
          <w:rFonts w:ascii="Sylfaen" w:hAnsi="Sylfaen" w:cs="Sylfaen"/>
          <w:i/>
          <w:iCs/>
        </w:rPr>
      </w:pPr>
      <w:r w:rsidRPr="00D107AB">
        <w:rPr>
          <w:rFonts w:ascii="Sylfaen" w:hAnsi="Sylfaen"/>
          <w:i/>
          <w:iCs/>
        </w:rPr>
        <w:lastRenderedPageBreak/>
        <w:t>Приложение № 3.1</w:t>
      </w:r>
    </w:p>
    <w:p w14:paraId="18D98514" w14:textId="77777777" w:rsidR="00341A74" w:rsidRPr="00D107AB" w:rsidRDefault="00341A74" w:rsidP="00B46D58">
      <w:pPr>
        <w:widowControl w:val="0"/>
        <w:spacing w:after="160"/>
        <w:jc w:val="right"/>
        <w:rPr>
          <w:rFonts w:ascii="Sylfaen" w:hAnsi="Sylfaen" w:cs="Sylfaen"/>
          <w:i/>
          <w:iCs/>
        </w:rPr>
      </w:pPr>
      <w:r w:rsidRPr="00D107AB">
        <w:rPr>
          <w:rFonts w:ascii="Sylfaen" w:hAnsi="Sylfaen"/>
          <w:i/>
          <w:iCs/>
        </w:rPr>
        <w:t xml:space="preserve">к Договору под кодом </w:t>
      </w:r>
      <w:r w:rsidR="00196F14" w:rsidRPr="00D107AB">
        <w:rPr>
          <w:rFonts w:ascii="Sylfaen" w:hAnsi="Sylfaen" w:cs="Sylfaen"/>
          <w:i/>
          <w:iCs/>
        </w:rPr>
        <w:br/>
      </w:r>
      <w:r w:rsidRPr="00D107AB">
        <w:rPr>
          <w:rFonts w:ascii="Sylfaen" w:hAnsi="Sylfaen"/>
          <w:i/>
          <w:iCs/>
        </w:rPr>
        <w:t xml:space="preserve">заключенному </w:t>
      </w:r>
      <w:r w:rsidR="006132ED" w:rsidRPr="00D107AB">
        <w:rPr>
          <w:rFonts w:ascii="Sylfaen" w:hAnsi="Sylfaen"/>
          <w:i/>
          <w:iCs/>
        </w:rPr>
        <w:t>"</w:t>
      </w:r>
      <w:r w:rsidR="00D52566" w:rsidRPr="00D107AB">
        <w:rPr>
          <w:rFonts w:ascii="Sylfaen" w:hAnsi="Sylfaen"/>
          <w:i/>
          <w:iCs/>
        </w:rPr>
        <w:tab/>
      </w:r>
      <w:r w:rsidR="006132ED" w:rsidRPr="00D107AB">
        <w:rPr>
          <w:rFonts w:ascii="Sylfaen" w:hAnsi="Sylfaen"/>
          <w:i/>
          <w:iCs/>
        </w:rPr>
        <w:t>"</w:t>
      </w:r>
      <w:r w:rsidR="00AA7117" w:rsidRPr="00D107AB">
        <w:rPr>
          <w:rFonts w:ascii="Sylfaen" w:hAnsi="Sylfaen"/>
          <w:i/>
          <w:iCs/>
        </w:rPr>
        <w:t xml:space="preserve"> </w:t>
      </w:r>
      <w:r w:rsidR="00D52566" w:rsidRPr="00D107AB">
        <w:rPr>
          <w:rFonts w:ascii="Sylfaen" w:hAnsi="Sylfaen"/>
          <w:i/>
          <w:iCs/>
        </w:rPr>
        <w:tab/>
      </w:r>
      <w:r w:rsidRPr="00D107AB">
        <w:rPr>
          <w:rFonts w:ascii="Sylfaen" w:hAnsi="Sylfaen"/>
          <w:i/>
          <w:iCs/>
        </w:rPr>
        <w:t>20</w:t>
      </w:r>
      <w:r w:rsidR="00AA7117" w:rsidRPr="00D107AB">
        <w:rPr>
          <w:rFonts w:ascii="Sylfaen" w:hAnsi="Sylfaen"/>
          <w:i/>
          <w:iCs/>
        </w:rPr>
        <w:t xml:space="preserve"> </w:t>
      </w:r>
      <w:r w:rsidR="00D52566" w:rsidRPr="00D107AB">
        <w:rPr>
          <w:rFonts w:ascii="Sylfaen" w:hAnsi="Sylfaen"/>
          <w:i/>
          <w:iCs/>
        </w:rPr>
        <w:tab/>
      </w:r>
      <w:r w:rsidRPr="00D107AB">
        <w:rPr>
          <w:rFonts w:ascii="Sylfaen" w:hAnsi="Sylfaen"/>
          <w:i/>
          <w:iCs/>
        </w:rPr>
        <w:t>г.</w:t>
      </w:r>
    </w:p>
    <w:p w14:paraId="6BD30EAE" w14:textId="77777777" w:rsidR="00071D1C" w:rsidRPr="00D107AB" w:rsidRDefault="00071D1C" w:rsidP="00B46D58">
      <w:pPr>
        <w:widowControl w:val="0"/>
        <w:tabs>
          <w:tab w:val="left" w:pos="360"/>
          <w:tab w:val="left" w:pos="540"/>
        </w:tabs>
        <w:spacing w:after="160"/>
        <w:jc w:val="center"/>
        <w:rPr>
          <w:rFonts w:ascii="Sylfaen" w:hAnsi="Sylfaen" w:cs="Sylfaen"/>
          <w:b/>
          <w:bCs/>
          <w:i/>
          <w:iCs/>
        </w:rPr>
      </w:pPr>
    </w:p>
    <w:p w14:paraId="1AE70ED1" w14:textId="77777777" w:rsidR="00071D1C" w:rsidRPr="00D107AB" w:rsidRDefault="00196F14" w:rsidP="00B46D58">
      <w:pPr>
        <w:widowControl w:val="0"/>
        <w:spacing w:after="160"/>
        <w:jc w:val="center"/>
        <w:rPr>
          <w:rFonts w:ascii="Sylfaen" w:hAnsi="Sylfaen" w:cs="Sylfaen"/>
          <w:bCs/>
          <w:i/>
          <w:iCs/>
        </w:rPr>
      </w:pPr>
      <w:r w:rsidRPr="00D107AB">
        <w:rPr>
          <w:rFonts w:ascii="Sylfaen" w:hAnsi="Sylfaen"/>
          <w:i/>
          <w:iCs/>
        </w:rPr>
        <w:t>АКТ №———</w:t>
      </w:r>
    </w:p>
    <w:p w14:paraId="2D302718" w14:textId="77777777" w:rsidR="00071D1C" w:rsidRPr="00D107AB" w:rsidRDefault="00071D1C" w:rsidP="00B46D58">
      <w:pPr>
        <w:widowControl w:val="0"/>
        <w:spacing w:after="160"/>
        <w:jc w:val="center"/>
        <w:rPr>
          <w:rFonts w:ascii="Sylfaen" w:hAnsi="Sylfaen" w:cs="Sylfaen"/>
          <w:b/>
          <w:bCs/>
          <w:i/>
          <w:iCs/>
        </w:rPr>
      </w:pPr>
      <w:r w:rsidRPr="00D107AB">
        <w:rPr>
          <w:rFonts w:ascii="Sylfaen" w:hAnsi="Sylfaen"/>
          <w:i/>
          <w:iCs/>
        </w:rPr>
        <w:t xml:space="preserve">относительно фиксирования факта передачи Покупателю результата договора </w:t>
      </w:r>
    </w:p>
    <w:p w14:paraId="2B587BEB" w14:textId="77777777" w:rsidR="00071D1C" w:rsidRPr="00D107AB" w:rsidRDefault="00071D1C" w:rsidP="00B46D58">
      <w:pPr>
        <w:widowControl w:val="0"/>
        <w:tabs>
          <w:tab w:val="left" w:pos="360"/>
          <w:tab w:val="left" w:pos="540"/>
        </w:tabs>
        <w:spacing w:after="160"/>
        <w:jc w:val="center"/>
        <w:rPr>
          <w:rFonts w:ascii="Sylfaen" w:hAnsi="Sylfaen" w:cs="Sylfaen"/>
          <w:i/>
          <w:iCs/>
        </w:rPr>
      </w:pPr>
    </w:p>
    <w:p w14:paraId="7C96A2AF" w14:textId="77777777" w:rsidR="006B3AE3" w:rsidRPr="00D107AB" w:rsidRDefault="006B3AE3" w:rsidP="00B46D58">
      <w:pPr>
        <w:widowControl w:val="0"/>
        <w:ind w:firstLine="567"/>
        <w:jc w:val="both"/>
        <w:rPr>
          <w:rFonts w:ascii="Sylfaen" w:hAnsi="Sylfaen"/>
          <w:i/>
          <w:iCs/>
        </w:rPr>
      </w:pPr>
      <w:r w:rsidRPr="00D107AB">
        <w:rPr>
          <w:rFonts w:ascii="Sylfaen" w:hAnsi="Sylfaen"/>
          <w:i/>
          <w:iCs/>
        </w:rPr>
        <w:t>Настоящим фиксируется, что в рамках договора закупки № ______________,</w:t>
      </w:r>
    </w:p>
    <w:p w14:paraId="39EC1C3E" w14:textId="77777777" w:rsidR="006B3AE3" w:rsidRPr="00D107AB" w:rsidRDefault="006B3AE3" w:rsidP="00B46D58">
      <w:pPr>
        <w:widowControl w:val="0"/>
        <w:spacing w:after="120"/>
        <w:ind w:left="7371" w:hanging="141"/>
        <w:jc w:val="both"/>
        <w:rPr>
          <w:rFonts w:ascii="Sylfaen" w:hAnsi="Sylfaen"/>
          <w:i/>
          <w:iCs/>
          <w:sz w:val="16"/>
        </w:rPr>
      </w:pPr>
      <w:r w:rsidRPr="00D107AB">
        <w:rPr>
          <w:rFonts w:ascii="Sylfaen" w:hAnsi="Sylfaen"/>
          <w:i/>
          <w:iCs/>
          <w:sz w:val="16"/>
        </w:rPr>
        <w:t>номер договора</w:t>
      </w:r>
    </w:p>
    <w:p w14:paraId="32045C5A" w14:textId="77777777" w:rsidR="006B3AE3" w:rsidRPr="00D107AB" w:rsidRDefault="006B3AE3" w:rsidP="00B46D58">
      <w:pPr>
        <w:widowControl w:val="0"/>
        <w:tabs>
          <w:tab w:val="left" w:pos="4480"/>
        </w:tabs>
        <w:jc w:val="both"/>
        <w:rPr>
          <w:rFonts w:ascii="Sylfaen" w:hAnsi="Sylfaen" w:cs="Sylfaen"/>
          <w:i/>
          <w:iCs/>
        </w:rPr>
      </w:pPr>
      <w:r w:rsidRPr="00D107AB">
        <w:rPr>
          <w:rFonts w:ascii="Sylfaen" w:hAnsi="Sylfaen"/>
          <w:i/>
          <w:iCs/>
        </w:rPr>
        <w:t>заключенного __________________ 20</w:t>
      </w:r>
      <w:r w:rsidRPr="00D107AB">
        <w:rPr>
          <w:rFonts w:ascii="Sylfaen" w:hAnsi="Sylfaen"/>
          <w:i/>
          <w:iCs/>
        </w:rPr>
        <w:tab/>
        <w:t>г. между _____________________________</w:t>
      </w:r>
    </w:p>
    <w:p w14:paraId="6C57BCC3" w14:textId="77777777" w:rsidR="006B3AE3" w:rsidRPr="00D107AB" w:rsidRDefault="006B3AE3" w:rsidP="00B46D58">
      <w:pPr>
        <w:widowControl w:val="0"/>
        <w:tabs>
          <w:tab w:val="left" w:pos="6379"/>
        </w:tabs>
        <w:spacing w:after="120"/>
        <w:ind w:left="1701" w:right="-360"/>
        <w:jc w:val="both"/>
        <w:rPr>
          <w:rFonts w:ascii="Sylfaen" w:hAnsi="Sylfaen" w:cs="Sylfaen"/>
          <w:i/>
          <w:iCs/>
          <w:sz w:val="8"/>
        </w:rPr>
      </w:pPr>
      <w:r w:rsidRPr="00D107AB">
        <w:rPr>
          <w:rFonts w:ascii="Sylfaen" w:hAnsi="Sylfaen"/>
          <w:i/>
          <w:iCs/>
          <w:sz w:val="16"/>
        </w:rPr>
        <w:t xml:space="preserve">дата заключения договора </w:t>
      </w:r>
      <w:r w:rsidRPr="00D107AB">
        <w:rPr>
          <w:rFonts w:ascii="Sylfaen" w:hAnsi="Sylfaen"/>
          <w:i/>
          <w:iCs/>
          <w:sz w:val="16"/>
        </w:rPr>
        <w:tab/>
        <w:t>наименование Покупателя</w:t>
      </w:r>
    </w:p>
    <w:p w14:paraId="7CF17D65" w14:textId="77777777" w:rsidR="006B3AE3" w:rsidRPr="00D107AB" w:rsidRDefault="006B3AE3" w:rsidP="00B46D58">
      <w:pPr>
        <w:widowControl w:val="0"/>
        <w:tabs>
          <w:tab w:val="left" w:pos="360"/>
          <w:tab w:val="left" w:pos="540"/>
        </w:tabs>
        <w:ind w:right="-2"/>
        <w:jc w:val="both"/>
        <w:rPr>
          <w:rFonts w:ascii="Sylfaen" w:hAnsi="Sylfaen"/>
          <w:i/>
          <w:iCs/>
        </w:rPr>
      </w:pPr>
      <w:r w:rsidRPr="00D107AB">
        <w:rPr>
          <w:rFonts w:ascii="Sylfaen" w:hAnsi="Sylfaen"/>
          <w:i/>
          <w:iCs/>
        </w:rPr>
        <w:t xml:space="preserve">(далее — Покупатель) и ________________________________ (далее — Продавец), </w:t>
      </w:r>
    </w:p>
    <w:p w14:paraId="576495EF" w14:textId="77777777" w:rsidR="006B3AE3" w:rsidRPr="00D107AB" w:rsidRDefault="006B3AE3" w:rsidP="00B46D58">
      <w:pPr>
        <w:widowControl w:val="0"/>
        <w:spacing w:after="120"/>
        <w:ind w:left="3544" w:right="-360"/>
        <w:jc w:val="both"/>
        <w:rPr>
          <w:rFonts w:ascii="Sylfaen" w:hAnsi="Sylfaen"/>
          <w:i/>
          <w:iCs/>
          <w:sz w:val="16"/>
        </w:rPr>
      </w:pPr>
      <w:r w:rsidRPr="00D107AB">
        <w:rPr>
          <w:rFonts w:ascii="Sylfaen" w:hAnsi="Sylfaen"/>
          <w:i/>
          <w:iCs/>
          <w:sz w:val="16"/>
        </w:rPr>
        <w:t>наименование Продавца</w:t>
      </w:r>
    </w:p>
    <w:p w14:paraId="48D8D09C" w14:textId="77777777" w:rsidR="00071D1C" w:rsidRPr="00D107AB" w:rsidRDefault="006B3AE3" w:rsidP="00B46D58">
      <w:pPr>
        <w:widowControl w:val="0"/>
        <w:tabs>
          <w:tab w:val="left" w:pos="360"/>
          <w:tab w:val="left" w:pos="540"/>
        </w:tabs>
        <w:spacing w:after="160"/>
        <w:jc w:val="both"/>
        <w:rPr>
          <w:rFonts w:ascii="Sylfaen" w:hAnsi="Sylfaen" w:cs="Sylfaen"/>
          <w:i/>
          <w:iCs/>
        </w:rPr>
      </w:pPr>
      <w:r w:rsidRPr="00D107AB">
        <w:rPr>
          <w:rFonts w:ascii="Sylfaen" w:hAnsi="Sylfaen"/>
          <w:i/>
          <w:iCs/>
        </w:rPr>
        <w:t>Продавец _______ 20</w:t>
      </w:r>
      <w:r w:rsidRPr="00D107AB">
        <w:rPr>
          <w:rFonts w:ascii="Sylfaen" w:hAnsi="Sylfaen"/>
          <w:i/>
          <w:iCs/>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D107AB" w14:paraId="4A664422"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40C7C1E5" w14:textId="77777777" w:rsidR="00071D1C" w:rsidRPr="00D107AB" w:rsidRDefault="00071D1C" w:rsidP="00B46D58">
            <w:pPr>
              <w:widowControl w:val="0"/>
              <w:spacing w:after="120"/>
              <w:jc w:val="center"/>
              <w:rPr>
                <w:rFonts w:ascii="Sylfaen" w:hAnsi="Sylfaen" w:cs="Sylfaen"/>
                <w:bCs/>
                <w:i/>
                <w:iCs/>
                <w:sz w:val="20"/>
                <w:szCs w:val="20"/>
              </w:rPr>
            </w:pPr>
            <w:r w:rsidRPr="00D107AB">
              <w:rPr>
                <w:rFonts w:ascii="Sylfaen" w:hAnsi="Sylfaen"/>
                <w:i/>
                <w:iCs/>
                <w:sz w:val="20"/>
                <w:szCs w:val="20"/>
              </w:rPr>
              <w:t>Товар</w:t>
            </w:r>
          </w:p>
        </w:tc>
      </w:tr>
      <w:tr w:rsidR="00B138F3" w:rsidRPr="00D107AB" w14:paraId="7124960A"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050B34D" w14:textId="77777777" w:rsidR="00071D1C" w:rsidRPr="00D107AB" w:rsidRDefault="0016519F" w:rsidP="00B46D58">
            <w:pPr>
              <w:widowControl w:val="0"/>
              <w:spacing w:after="120"/>
              <w:jc w:val="center"/>
              <w:rPr>
                <w:rFonts w:ascii="Sylfaen" w:hAnsi="Sylfaen"/>
                <w:i/>
                <w:iCs/>
                <w:sz w:val="20"/>
                <w:szCs w:val="20"/>
              </w:rPr>
            </w:pPr>
            <w:r w:rsidRPr="00D107AB">
              <w:rPr>
                <w:rFonts w:ascii="Sylfaen" w:hAnsi="Sylfaen"/>
                <w:i/>
                <w:iCs/>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2FB80D7" w14:textId="77777777" w:rsidR="00071D1C" w:rsidRPr="00D107AB" w:rsidRDefault="000F494F" w:rsidP="00B46D58">
            <w:pPr>
              <w:widowControl w:val="0"/>
              <w:spacing w:after="120"/>
              <w:jc w:val="center"/>
              <w:rPr>
                <w:rFonts w:ascii="Sylfaen" w:hAnsi="Sylfaen"/>
                <w:i/>
                <w:iCs/>
                <w:sz w:val="20"/>
                <w:szCs w:val="20"/>
              </w:rPr>
            </w:pPr>
            <w:r w:rsidRPr="00D107AB">
              <w:rPr>
                <w:rFonts w:ascii="Sylfaen" w:hAnsi="Sylfaen"/>
                <w:i/>
                <w:iCs/>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58A9936" w14:textId="77777777" w:rsidR="00071D1C" w:rsidRPr="00D107AB" w:rsidRDefault="000F494F" w:rsidP="00B46D58">
            <w:pPr>
              <w:widowControl w:val="0"/>
              <w:spacing w:after="120"/>
              <w:jc w:val="center"/>
              <w:rPr>
                <w:rFonts w:ascii="Sylfaen" w:hAnsi="Sylfaen"/>
                <w:i/>
                <w:iCs/>
                <w:sz w:val="20"/>
                <w:szCs w:val="20"/>
              </w:rPr>
            </w:pPr>
            <w:r w:rsidRPr="00D107AB">
              <w:rPr>
                <w:rFonts w:ascii="Sylfaen" w:hAnsi="Sylfaen"/>
                <w:i/>
                <w:iCs/>
                <w:sz w:val="20"/>
                <w:szCs w:val="20"/>
              </w:rPr>
              <w:t>объем (фактический)</w:t>
            </w:r>
          </w:p>
        </w:tc>
      </w:tr>
      <w:tr w:rsidR="00B138F3" w:rsidRPr="00D107AB" w14:paraId="719AF7BF"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39CED47" w14:textId="77777777" w:rsidR="00071D1C" w:rsidRPr="00D107AB" w:rsidRDefault="00071D1C" w:rsidP="00B46D58">
            <w:pPr>
              <w:widowControl w:val="0"/>
              <w:spacing w:after="120"/>
              <w:jc w:val="center"/>
              <w:rPr>
                <w:rFonts w:ascii="Sylfaen" w:hAnsi="Sylfaen" w:cs="Sylfaen"/>
                <w:i/>
                <w:iCs/>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6478925" w14:textId="77777777" w:rsidR="00071D1C" w:rsidRPr="00D107AB" w:rsidRDefault="00071D1C" w:rsidP="00B46D58">
            <w:pPr>
              <w:widowControl w:val="0"/>
              <w:spacing w:after="120"/>
              <w:jc w:val="center"/>
              <w:rPr>
                <w:rFonts w:ascii="Sylfaen" w:hAnsi="Sylfaen" w:cs="Sylfaen"/>
                <w:i/>
                <w:iCs/>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11652DCE" w14:textId="77777777" w:rsidR="00071D1C" w:rsidRPr="00D107AB" w:rsidRDefault="00071D1C" w:rsidP="00B46D58">
            <w:pPr>
              <w:widowControl w:val="0"/>
              <w:spacing w:after="120"/>
              <w:jc w:val="center"/>
              <w:rPr>
                <w:rFonts w:ascii="Sylfaen" w:hAnsi="Sylfaen" w:cs="Sylfaen"/>
                <w:i/>
                <w:iCs/>
                <w:sz w:val="20"/>
                <w:szCs w:val="20"/>
              </w:rPr>
            </w:pPr>
          </w:p>
        </w:tc>
      </w:tr>
      <w:tr w:rsidR="00071D1C" w:rsidRPr="00D107AB" w14:paraId="12C74244"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11F5844" w14:textId="77777777" w:rsidR="00071D1C" w:rsidRPr="00D107AB" w:rsidRDefault="00071D1C" w:rsidP="00B46D58">
            <w:pPr>
              <w:widowControl w:val="0"/>
              <w:spacing w:after="120"/>
              <w:jc w:val="center"/>
              <w:rPr>
                <w:rFonts w:ascii="Sylfaen" w:hAnsi="Sylfaen" w:cs="Sylfaen"/>
                <w:i/>
                <w:iCs/>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A8A088A" w14:textId="77777777" w:rsidR="00071D1C" w:rsidRPr="00D107AB" w:rsidRDefault="00071D1C" w:rsidP="00B46D58">
            <w:pPr>
              <w:widowControl w:val="0"/>
              <w:spacing w:after="120"/>
              <w:jc w:val="center"/>
              <w:rPr>
                <w:rFonts w:ascii="Sylfaen" w:hAnsi="Sylfaen" w:cs="Sylfaen"/>
                <w:i/>
                <w:iCs/>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C7655D2" w14:textId="77777777" w:rsidR="00071D1C" w:rsidRPr="00D107AB" w:rsidRDefault="00071D1C" w:rsidP="00B46D58">
            <w:pPr>
              <w:widowControl w:val="0"/>
              <w:spacing w:after="120"/>
              <w:jc w:val="center"/>
              <w:rPr>
                <w:rFonts w:ascii="Sylfaen" w:hAnsi="Sylfaen" w:cs="Sylfaen"/>
                <w:i/>
                <w:iCs/>
                <w:sz w:val="20"/>
                <w:szCs w:val="20"/>
              </w:rPr>
            </w:pPr>
          </w:p>
        </w:tc>
      </w:tr>
    </w:tbl>
    <w:p w14:paraId="0145F09E" w14:textId="77777777" w:rsidR="00071D1C" w:rsidRPr="00D107AB" w:rsidRDefault="00071D1C" w:rsidP="00B46D58">
      <w:pPr>
        <w:widowControl w:val="0"/>
        <w:tabs>
          <w:tab w:val="left" w:pos="360"/>
          <w:tab w:val="left" w:pos="540"/>
        </w:tabs>
        <w:spacing w:after="160"/>
        <w:jc w:val="both"/>
        <w:rPr>
          <w:rFonts w:ascii="Sylfaen" w:hAnsi="Sylfaen" w:cs="Sylfaen"/>
          <w:i/>
          <w:iCs/>
        </w:rPr>
      </w:pPr>
    </w:p>
    <w:p w14:paraId="732C7C91" w14:textId="77777777" w:rsidR="00071D1C" w:rsidRPr="00D107AB" w:rsidRDefault="00071D1C" w:rsidP="00B46D58">
      <w:pPr>
        <w:widowControl w:val="0"/>
        <w:spacing w:after="160"/>
        <w:ind w:firstLine="567"/>
        <w:jc w:val="both"/>
        <w:rPr>
          <w:rFonts w:ascii="Sylfaen" w:hAnsi="Sylfaen" w:cs="Sylfaen"/>
          <w:i/>
          <w:iCs/>
        </w:rPr>
      </w:pPr>
      <w:r w:rsidRPr="00D107AB">
        <w:rPr>
          <w:rFonts w:ascii="Sylfaen" w:hAnsi="Sylfaen"/>
          <w:i/>
          <w:iCs/>
        </w:rPr>
        <w:t>Настоящий акт составлен в 2 экземплярах, каждой из сторон предоставляется по одному экземпляру.</w:t>
      </w:r>
    </w:p>
    <w:p w14:paraId="0CB3B619" w14:textId="77777777" w:rsidR="00B138F3" w:rsidRPr="00D107AB" w:rsidRDefault="00B138F3" w:rsidP="00B138F3">
      <w:pPr>
        <w:rPr>
          <w:rFonts w:ascii="Sylfaen" w:hAnsi="Sylfaen"/>
          <w:i/>
          <w:iCs/>
        </w:rPr>
      </w:pPr>
      <w:r w:rsidRPr="00D107AB">
        <w:rPr>
          <w:rFonts w:ascii="Sylfaen" w:hAnsi="Sylfaen"/>
          <w:i/>
          <w:iCs/>
        </w:rPr>
        <w:t xml:space="preserve">                                                       </w:t>
      </w:r>
    </w:p>
    <w:p w14:paraId="655D9FFE" w14:textId="77777777" w:rsidR="00071D1C" w:rsidRPr="00D107AB" w:rsidRDefault="00B138F3" w:rsidP="00B138F3">
      <w:pPr>
        <w:rPr>
          <w:rFonts w:ascii="Sylfaen" w:hAnsi="Sylfaen"/>
          <w:i/>
          <w:iCs/>
          <w:lang w:val="en-US"/>
        </w:rPr>
      </w:pPr>
      <w:r w:rsidRPr="00D107AB">
        <w:rPr>
          <w:rFonts w:ascii="Sylfaen" w:hAnsi="Sylfaen"/>
          <w:i/>
          <w:iCs/>
        </w:rPr>
        <w:t xml:space="preserve">                                                          </w:t>
      </w:r>
      <w:r w:rsidR="00071D1C" w:rsidRPr="00D107AB">
        <w:rPr>
          <w:rFonts w:ascii="Sylfaen" w:hAnsi="Sylfaen"/>
          <w:i/>
          <w:iCs/>
        </w:rPr>
        <w:t>СТОРОНЫ</w:t>
      </w:r>
    </w:p>
    <w:p w14:paraId="53CFB4FB" w14:textId="77777777" w:rsidR="007072C5" w:rsidRPr="00D107AB" w:rsidRDefault="007072C5" w:rsidP="00B46D58">
      <w:pPr>
        <w:widowControl w:val="0"/>
        <w:spacing w:after="160"/>
        <w:jc w:val="center"/>
        <w:rPr>
          <w:rFonts w:ascii="Sylfaen" w:hAnsi="Sylfaen" w:cs="Sylfaen"/>
          <w:i/>
          <w:iCs/>
          <w:lang w:val="en-US"/>
        </w:rPr>
      </w:pPr>
    </w:p>
    <w:tbl>
      <w:tblPr>
        <w:tblW w:w="0" w:type="auto"/>
        <w:tblLook w:val="00A0" w:firstRow="1" w:lastRow="0" w:firstColumn="1" w:lastColumn="0" w:noHBand="0" w:noVBand="0"/>
      </w:tblPr>
      <w:tblGrid>
        <w:gridCol w:w="4349"/>
        <w:gridCol w:w="4721"/>
      </w:tblGrid>
      <w:tr w:rsidR="00B138F3" w:rsidRPr="00D107AB" w14:paraId="1DAE2A76" w14:textId="77777777" w:rsidTr="007072C5">
        <w:tc>
          <w:tcPr>
            <w:tcW w:w="4450" w:type="dxa"/>
          </w:tcPr>
          <w:p w14:paraId="625ED5A0" w14:textId="77777777" w:rsidR="00071D1C" w:rsidRPr="00D107AB" w:rsidRDefault="00071D1C" w:rsidP="00B46D58">
            <w:pPr>
              <w:widowControl w:val="0"/>
              <w:tabs>
                <w:tab w:val="left" w:pos="360"/>
                <w:tab w:val="left" w:pos="540"/>
              </w:tabs>
              <w:spacing w:after="160"/>
              <w:jc w:val="center"/>
              <w:rPr>
                <w:rFonts w:ascii="Sylfaen" w:hAnsi="Sylfaen" w:cs="Sylfaen"/>
                <w:b/>
                <w:bCs/>
                <w:i/>
                <w:iCs/>
              </w:rPr>
            </w:pPr>
            <w:r w:rsidRPr="00D107AB">
              <w:rPr>
                <w:rFonts w:ascii="Sylfaen" w:hAnsi="Sylfaen"/>
                <w:b/>
                <w:i/>
                <w:iCs/>
              </w:rPr>
              <w:t>Передал</w:t>
            </w:r>
          </w:p>
        </w:tc>
        <w:tc>
          <w:tcPr>
            <w:tcW w:w="4836" w:type="dxa"/>
          </w:tcPr>
          <w:p w14:paraId="6B365029" w14:textId="77777777" w:rsidR="00071D1C" w:rsidRPr="00D107AB" w:rsidRDefault="00071D1C" w:rsidP="00B46D58">
            <w:pPr>
              <w:widowControl w:val="0"/>
              <w:tabs>
                <w:tab w:val="left" w:pos="360"/>
                <w:tab w:val="left" w:pos="540"/>
              </w:tabs>
              <w:spacing w:after="160"/>
              <w:jc w:val="center"/>
              <w:rPr>
                <w:rFonts w:ascii="Sylfaen" w:hAnsi="Sylfaen" w:cs="Sylfaen"/>
                <w:b/>
                <w:bCs/>
                <w:i/>
                <w:iCs/>
              </w:rPr>
            </w:pPr>
            <w:r w:rsidRPr="00D107AB">
              <w:rPr>
                <w:rFonts w:ascii="Sylfaen" w:hAnsi="Sylfaen"/>
                <w:b/>
                <w:i/>
                <w:iCs/>
              </w:rPr>
              <w:t>Принял</w:t>
            </w:r>
          </w:p>
        </w:tc>
      </w:tr>
    </w:tbl>
    <w:p w14:paraId="3D9FA432" w14:textId="77777777" w:rsidR="00071D1C" w:rsidRPr="00D107AB" w:rsidRDefault="00071D1C" w:rsidP="00B46D58">
      <w:pPr>
        <w:widowControl w:val="0"/>
        <w:tabs>
          <w:tab w:val="left" w:pos="360"/>
          <w:tab w:val="left" w:pos="540"/>
        </w:tabs>
        <w:spacing w:after="160"/>
        <w:jc w:val="right"/>
        <w:rPr>
          <w:rFonts w:ascii="Sylfaen" w:hAnsi="Sylfaen" w:cs="Sylfaen"/>
          <w:i/>
          <w:iCs/>
        </w:rPr>
      </w:pPr>
      <w:r w:rsidRPr="00D107AB">
        <w:rPr>
          <w:rFonts w:ascii="Sylfaen" w:hAnsi="Sylfaen"/>
          <w:i/>
          <w:iCs/>
        </w:rPr>
        <w:t>представитель, спроектировавший заявку:</w:t>
      </w:r>
    </w:p>
    <w:p w14:paraId="306AD5E7" w14:textId="77777777" w:rsidR="00071D1C" w:rsidRPr="00D107AB" w:rsidRDefault="00071D1C" w:rsidP="00B46D58">
      <w:pPr>
        <w:widowControl w:val="0"/>
        <w:tabs>
          <w:tab w:val="left" w:pos="360"/>
          <w:tab w:val="left" w:pos="540"/>
        </w:tabs>
        <w:spacing w:after="160"/>
        <w:rPr>
          <w:rFonts w:ascii="Sylfaen" w:hAnsi="Sylfaen" w:cs="Sylfaen"/>
          <w:i/>
          <w:iCs/>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D107AB" w14:paraId="71801487" w14:textId="77777777" w:rsidTr="00E22E51">
        <w:trPr>
          <w:tblCellSpacing w:w="7" w:type="dxa"/>
          <w:jc w:val="center"/>
        </w:trPr>
        <w:tc>
          <w:tcPr>
            <w:tcW w:w="0" w:type="auto"/>
            <w:vAlign w:val="center"/>
          </w:tcPr>
          <w:p w14:paraId="0D9CBA31" w14:textId="77777777" w:rsidR="00071D1C" w:rsidRPr="00D107AB" w:rsidRDefault="00071D1C" w:rsidP="00B46D58">
            <w:pPr>
              <w:widowControl w:val="0"/>
              <w:jc w:val="center"/>
              <w:rPr>
                <w:rFonts w:ascii="Sylfaen" w:hAnsi="Sylfaen" w:cs="GHEA Grapalat"/>
                <w:i/>
                <w:iCs/>
              </w:rPr>
            </w:pPr>
            <w:r w:rsidRPr="00D107AB">
              <w:rPr>
                <w:rFonts w:ascii="Sylfaen" w:hAnsi="Sylfaen"/>
                <w:i/>
                <w:iCs/>
              </w:rPr>
              <w:t xml:space="preserve">___________________________ </w:t>
            </w:r>
          </w:p>
          <w:p w14:paraId="509F90EA" w14:textId="77777777" w:rsidR="00071D1C" w:rsidRPr="00D107AB" w:rsidRDefault="00071D1C" w:rsidP="00B46D58">
            <w:pPr>
              <w:widowControl w:val="0"/>
              <w:spacing w:after="160"/>
              <w:jc w:val="center"/>
              <w:rPr>
                <w:rFonts w:ascii="Sylfaen" w:hAnsi="Sylfaen" w:cs="GHEA Grapalat"/>
                <w:i/>
                <w:iCs/>
                <w:vertAlign w:val="superscript"/>
              </w:rPr>
            </w:pPr>
            <w:r w:rsidRPr="00D107AB">
              <w:rPr>
                <w:rFonts w:ascii="Sylfaen" w:hAnsi="Sylfaen"/>
                <w:i/>
                <w:iCs/>
                <w:vertAlign w:val="superscript"/>
              </w:rPr>
              <w:t>фамилия, имя</w:t>
            </w:r>
          </w:p>
        </w:tc>
        <w:tc>
          <w:tcPr>
            <w:tcW w:w="0" w:type="auto"/>
            <w:vAlign w:val="center"/>
          </w:tcPr>
          <w:p w14:paraId="148733CE" w14:textId="77777777" w:rsidR="00071D1C" w:rsidRPr="00D107AB" w:rsidRDefault="00071D1C" w:rsidP="00B46D58">
            <w:pPr>
              <w:widowControl w:val="0"/>
              <w:jc w:val="center"/>
              <w:rPr>
                <w:rFonts w:ascii="Sylfaen" w:hAnsi="Sylfaen" w:cs="GHEA Grapalat"/>
                <w:i/>
                <w:iCs/>
              </w:rPr>
            </w:pPr>
            <w:r w:rsidRPr="00D107AB">
              <w:rPr>
                <w:rFonts w:ascii="Sylfaen" w:hAnsi="Sylfaen"/>
                <w:i/>
                <w:iCs/>
              </w:rPr>
              <w:t>___________________________</w:t>
            </w:r>
          </w:p>
          <w:p w14:paraId="21DB34AA" w14:textId="77777777" w:rsidR="00071D1C" w:rsidRPr="00D107AB" w:rsidRDefault="00071D1C" w:rsidP="00B46D58">
            <w:pPr>
              <w:widowControl w:val="0"/>
              <w:spacing w:after="160"/>
              <w:jc w:val="center"/>
              <w:rPr>
                <w:rFonts w:ascii="Sylfaen" w:hAnsi="Sylfaen" w:cs="GHEA Grapalat"/>
                <w:i/>
                <w:iCs/>
                <w:vertAlign w:val="superscript"/>
              </w:rPr>
            </w:pPr>
            <w:r w:rsidRPr="00D107AB">
              <w:rPr>
                <w:rFonts w:ascii="Sylfaen" w:hAnsi="Sylfaen"/>
                <w:i/>
                <w:iCs/>
                <w:vertAlign w:val="superscript"/>
              </w:rPr>
              <w:t>фамилия, имя</w:t>
            </w:r>
          </w:p>
        </w:tc>
      </w:tr>
      <w:tr w:rsidR="00B138F3" w:rsidRPr="00D107AB" w14:paraId="688DD994" w14:textId="77777777" w:rsidTr="00E22E51">
        <w:trPr>
          <w:tblCellSpacing w:w="7" w:type="dxa"/>
          <w:jc w:val="center"/>
        </w:trPr>
        <w:tc>
          <w:tcPr>
            <w:tcW w:w="0" w:type="auto"/>
            <w:vAlign w:val="center"/>
          </w:tcPr>
          <w:p w14:paraId="59A076C7" w14:textId="77777777" w:rsidR="00071D1C" w:rsidRPr="00D107AB" w:rsidRDefault="00071D1C" w:rsidP="00B46D58">
            <w:pPr>
              <w:widowControl w:val="0"/>
              <w:jc w:val="center"/>
              <w:rPr>
                <w:rFonts w:ascii="Sylfaen" w:hAnsi="Sylfaen" w:cs="GHEA Grapalat"/>
                <w:i/>
                <w:iCs/>
              </w:rPr>
            </w:pPr>
            <w:r w:rsidRPr="00D107AB">
              <w:rPr>
                <w:rFonts w:ascii="Sylfaen" w:hAnsi="Sylfaen"/>
                <w:i/>
                <w:iCs/>
              </w:rPr>
              <w:t xml:space="preserve">___________________________ </w:t>
            </w:r>
          </w:p>
          <w:p w14:paraId="7BF99452" w14:textId="77777777" w:rsidR="00071D1C" w:rsidRPr="00D107AB" w:rsidRDefault="00071D1C" w:rsidP="00B46D58">
            <w:pPr>
              <w:widowControl w:val="0"/>
              <w:spacing w:after="160"/>
              <w:jc w:val="center"/>
              <w:rPr>
                <w:rFonts w:ascii="Sylfaen" w:hAnsi="Sylfaen" w:cs="GHEA Grapalat"/>
                <w:i/>
                <w:iCs/>
                <w:vertAlign w:val="superscript"/>
              </w:rPr>
            </w:pPr>
            <w:r w:rsidRPr="00D107AB">
              <w:rPr>
                <w:rFonts w:ascii="Sylfaen" w:hAnsi="Sylfaen"/>
                <w:i/>
                <w:iCs/>
                <w:vertAlign w:val="superscript"/>
              </w:rPr>
              <w:t>подпись</w:t>
            </w:r>
          </w:p>
        </w:tc>
        <w:tc>
          <w:tcPr>
            <w:tcW w:w="0" w:type="auto"/>
            <w:vAlign w:val="center"/>
          </w:tcPr>
          <w:p w14:paraId="30BBFA70" w14:textId="77777777" w:rsidR="00071D1C" w:rsidRPr="00D107AB" w:rsidRDefault="00071D1C" w:rsidP="00B46D58">
            <w:pPr>
              <w:widowControl w:val="0"/>
              <w:jc w:val="center"/>
              <w:rPr>
                <w:rFonts w:ascii="Sylfaen" w:hAnsi="Sylfaen" w:cs="GHEA Grapalat"/>
                <w:i/>
                <w:iCs/>
              </w:rPr>
            </w:pPr>
            <w:r w:rsidRPr="00D107AB">
              <w:rPr>
                <w:rFonts w:ascii="Sylfaen" w:hAnsi="Sylfaen"/>
                <w:i/>
                <w:iCs/>
              </w:rPr>
              <w:t>___________________________</w:t>
            </w:r>
          </w:p>
          <w:p w14:paraId="36835CDA" w14:textId="77777777" w:rsidR="00071D1C" w:rsidRPr="00D107AB" w:rsidRDefault="00071D1C" w:rsidP="00B46D58">
            <w:pPr>
              <w:widowControl w:val="0"/>
              <w:spacing w:after="160"/>
              <w:jc w:val="center"/>
              <w:rPr>
                <w:rFonts w:ascii="Sylfaen" w:hAnsi="Sylfaen" w:cs="GHEA Grapalat"/>
                <w:i/>
                <w:iCs/>
                <w:vertAlign w:val="superscript"/>
              </w:rPr>
            </w:pPr>
            <w:r w:rsidRPr="00D107AB">
              <w:rPr>
                <w:rFonts w:ascii="Sylfaen" w:hAnsi="Sylfaen"/>
                <w:i/>
                <w:iCs/>
                <w:vertAlign w:val="superscript"/>
              </w:rPr>
              <w:t>подпись</w:t>
            </w:r>
          </w:p>
        </w:tc>
      </w:tr>
    </w:tbl>
    <w:p w14:paraId="24E1006C" w14:textId="77777777" w:rsidR="00071D1C" w:rsidRPr="00D107AB" w:rsidRDefault="00071D1C" w:rsidP="00B46D58">
      <w:pPr>
        <w:widowControl w:val="0"/>
        <w:spacing w:after="160"/>
        <w:ind w:left="-142" w:firstLine="142"/>
        <w:jc w:val="center"/>
        <w:rPr>
          <w:rFonts w:ascii="Sylfaen" w:hAnsi="Sylfaen" w:cs="Sylfaen"/>
          <w:b/>
          <w:i/>
          <w:iCs/>
        </w:rPr>
      </w:pPr>
    </w:p>
    <w:p w14:paraId="66D9FA29" w14:textId="77777777" w:rsidR="00AA0F9A" w:rsidRPr="00D107AB" w:rsidRDefault="00296DAD" w:rsidP="00AA0F9A">
      <w:pPr>
        <w:widowControl w:val="0"/>
        <w:jc w:val="right"/>
        <w:rPr>
          <w:rFonts w:ascii="Sylfaen" w:hAnsi="Sylfaen" w:cs="Sylfaen"/>
          <w:i/>
          <w:iCs/>
        </w:rPr>
      </w:pPr>
      <w:r w:rsidRPr="00D107AB">
        <w:rPr>
          <w:rFonts w:ascii="Sylfaen" w:hAnsi="Sylfaen"/>
          <w:i/>
          <w:iCs/>
        </w:rPr>
        <w:t>П</w:t>
      </w:r>
      <w:r w:rsidR="00AA0F9A" w:rsidRPr="00D107AB">
        <w:rPr>
          <w:rFonts w:ascii="Sylfaen" w:hAnsi="Sylfaen"/>
          <w:i/>
          <w:iCs/>
        </w:rPr>
        <w:t>иложение № 4</w:t>
      </w:r>
    </w:p>
    <w:p w14:paraId="535EE94F" w14:textId="77777777" w:rsidR="00AA0F9A" w:rsidRPr="00D107AB" w:rsidRDefault="00AA0F9A" w:rsidP="00AA0F9A">
      <w:pPr>
        <w:widowControl w:val="0"/>
        <w:jc w:val="right"/>
        <w:rPr>
          <w:rFonts w:ascii="Sylfaen" w:hAnsi="Sylfaen" w:cs="Sylfaen"/>
          <w:i/>
          <w:iCs/>
        </w:rPr>
      </w:pPr>
      <w:r w:rsidRPr="00D107AB">
        <w:rPr>
          <w:rFonts w:ascii="Sylfaen" w:hAnsi="Sylfaen"/>
          <w:i/>
          <w:iCs/>
        </w:rPr>
        <w:lastRenderedPageBreak/>
        <w:t>к Договору под кодом</w:t>
      </w:r>
      <w:r w:rsidRPr="00D107AB">
        <w:rPr>
          <w:rFonts w:ascii="Sylfaen" w:hAnsi="Sylfaen"/>
          <w:i/>
          <w:iCs/>
          <w:lang w:val="hy-AM"/>
        </w:rPr>
        <w:t xml:space="preserve"> «      »</w:t>
      </w:r>
      <w:r w:rsidRPr="00D107AB">
        <w:rPr>
          <w:rFonts w:ascii="Sylfaen" w:hAnsi="Sylfaen"/>
          <w:i/>
          <w:iCs/>
        </w:rPr>
        <w:t xml:space="preserve"> </w:t>
      </w:r>
      <w:r w:rsidRPr="00D107AB">
        <w:rPr>
          <w:rFonts w:ascii="Sylfaen" w:hAnsi="Sylfaen" w:cs="Sylfaen"/>
          <w:i/>
          <w:iCs/>
        </w:rPr>
        <w:br/>
      </w:r>
      <w:r w:rsidRPr="00D107AB">
        <w:rPr>
          <w:rFonts w:ascii="Sylfaen" w:hAnsi="Sylfaen"/>
          <w:i/>
          <w:iCs/>
        </w:rPr>
        <w:t>заключенному "</w:t>
      </w:r>
      <w:r w:rsidRPr="00D107AB">
        <w:rPr>
          <w:rFonts w:ascii="Sylfaen" w:hAnsi="Sylfaen"/>
          <w:i/>
          <w:iCs/>
        </w:rPr>
        <w:tab/>
        <w:t xml:space="preserve"> "</w:t>
      </w:r>
      <w:r w:rsidRPr="00D107AB">
        <w:rPr>
          <w:rFonts w:ascii="Sylfaen" w:hAnsi="Sylfaen"/>
          <w:i/>
          <w:iCs/>
        </w:rPr>
        <w:tab/>
        <w:t>20</w:t>
      </w:r>
      <w:r w:rsidRPr="00D107AB">
        <w:rPr>
          <w:rFonts w:ascii="Sylfaen" w:hAnsi="Sylfaen"/>
          <w:i/>
          <w:iCs/>
        </w:rPr>
        <w:tab/>
        <w:t xml:space="preserve">  г.</w:t>
      </w:r>
    </w:p>
    <w:p w14:paraId="7B29638C" w14:textId="77777777" w:rsidR="00AA0F9A" w:rsidRPr="00D107AB" w:rsidRDefault="00AA0F9A" w:rsidP="00AA0F9A">
      <w:pPr>
        <w:jc w:val="center"/>
        <w:rPr>
          <w:rFonts w:ascii="Sylfaen" w:hAnsi="Sylfaen" w:cs="GHEA Grapalat"/>
          <w:i/>
          <w:iCs/>
        </w:rPr>
      </w:pPr>
    </w:p>
    <w:p w14:paraId="7DDCE89E" w14:textId="77777777" w:rsidR="00AA0F9A" w:rsidRPr="00D107AB" w:rsidRDefault="00AA0F9A" w:rsidP="00AA0F9A">
      <w:pPr>
        <w:jc w:val="center"/>
        <w:rPr>
          <w:rFonts w:ascii="Sylfaen" w:hAnsi="Sylfaen" w:cs="GHEA Grapalat"/>
          <w:i/>
          <w:iCs/>
        </w:rPr>
      </w:pPr>
      <w:r w:rsidRPr="00D107AB">
        <w:rPr>
          <w:rFonts w:ascii="Sylfaen" w:hAnsi="Sylfaen" w:cs="GHEA Grapalat"/>
          <w:i/>
          <w:iCs/>
        </w:rPr>
        <w:t>УВЕДОМЛЕНИЕ</w:t>
      </w:r>
    </w:p>
    <w:p w14:paraId="1ED4F1DB" w14:textId="77777777" w:rsidR="00AA0F9A" w:rsidRPr="00D107AB" w:rsidRDefault="00AA0F9A" w:rsidP="00AA0F9A">
      <w:pPr>
        <w:jc w:val="center"/>
        <w:rPr>
          <w:rFonts w:ascii="Sylfaen" w:hAnsi="Sylfaen" w:cs="GHEA Grapalat"/>
          <w:i/>
          <w:iCs/>
          <w:lang w:val="hy-AM"/>
        </w:rPr>
      </w:pPr>
    </w:p>
    <w:p w14:paraId="6A4F2D28" w14:textId="77777777" w:rsidR="00AA0F9A" w:rsidRPr="00D107AB" w:rsidRDefault="00AA0F9A" w:rsidP="00AA0F9A">
      <w:pPr>
        <w:rPr>
          <w:rFonts w:ascii="Sylfaen" w:hAnsi="Sylfaen" w:cs="Arial"/>
          <w:i/>
          <w:iCs/>
          <w:sz w:val="20"/>
          <w:szCs w:val="20"/>
          <w:lang w:val="es-ES"/>
        </w:rPr>
      </w:pPr>
      <w:r w:rsidRPr="00D107AB">
        <w:rPr>
          <w:rFonts w:ascii="Sylfaen" w:hAnsi="Sylfaen"/>
          <w:i/>
          <w:iCs/>
          <w:u w:val="single"/>
          <w:lang w:val="es-ES"/>
        </w:rPr>
        <w:t xml:space="preserve">                                                             </w:t>
      </w:r>
      <w:r w:rsidRPr="00D107AB">
        <w:rPr>
          <w:rFonts w:ascii="Sylfaen" w:hAnsi="Sylfaen"/>
          <w:i/>
          <w:iCs/>
          <w:u w:val="single"/>
          <w:lang w:val="es-ES"/>
        </w:rPr>
        <w:tab/>
      </w:r>
      <w:r w:rsidRPr="00D107AB">
        <w:rPr>
          <w:rFonts w:ascii="Sylfaen" w:hAnsi="Sylfaen"/>
          <w:i/>
          <w:iCs/>
          <w:u w:val="single"/>
          <w:lang w:val="es-ES"/>
        </w:rPr>
        <w:tab/>
        <w:t xml:space="preserve">       </w:t>
      </w:r>
      <w:r w:rsidRPr="00D107AB">
        <w:rPr>
          <w:rFonts w:ascii="Sylfaen" w:hAnsi="Sylfaen"/>
          <w:i/>
          <w:iCs/>
          <w:lang w:val="es-ES"/>
        </w:rPr>
        <w:t xml:space="preserve"> </w:t>
      </w:r>
      <w:r w:rsidRPr="00D107AB">
        <w:rPr>
          <w:rFonts w:ascii="Sylfaen" w:hAnsi="Sylfaen"/>
          <w:i/>
          <w:iCs/>
        </w:rPr>
        <w:t>з</w:t>
      </w:r>
      <w:r w:rsidRPr="00D107AB">
        <w:rPr>
          <w:rFonts w:ascii="Sylfaen" w:hAnsi="Sylfaen" w:cs="Sylfaen"/>
          <w:i/>
          <w:iCs/>
          <w:sz w:val="20"/>
          <w:szCs w:val="20"/>
        </w:rPr>
        <w:t>аявляет, что</w:t>
      </w:r>
      <w:r w:rsidRPr="00D107AB">
        <w:rPr>
          <w:rFonts w:ascii="Sylfaen" w:hAnsi="Sylfaen" w:cs="Arial"/>
          <w:i/>
          <w:iCs/>
          <w:sz w:val="20"/>
          <w:szCs w:val="20"/>
        </w:rPr>
        <w:t>:</w:t>
      </w:r>
      <w:r w:rsidRPr="00D107AB">
        <w:rPr>
          <w:rFonts w:ascii="Sylfaen" w:hAnsi="Sylfaen" w:cs="Arial"/>
          <w:i/>
          <w:iCs/>
          <w:sz w:val="20"/>
          <w:szCs w:val="20"/>
          <w:lang w:val="es-ES"/>
        </w:rPr>
        <w:t xml:space="preserve">  </w:t>
      </w:r>
    </w:p>
    <w:p w14:paraId="7A84461F" w14:textId="77777777" w:rsidR="00AA0F9A" w:rsidRPr="00D107AB" w:rsidRDefault="00AA0F9A" w:rsidP="00AA0F9A">
      <w:pPr>
        <w:rPr>
          <w:rFonts w:ascii="Sylfaen" w:hAnsi="Sylfaen" w:cs="Arial"/>
          <w:i/>
          <w:iCs/>
          <w:vertAlign w:val="superscript"/>
          <w:lang w:val="es-ES"/>
        </w:rPr>
      </w:pPr>
      <w:r w:rsidRPr="00D107AB">
        <w:rPr>
          <w:rFonts w:ascii="Sylfaen" w:hAnsi="Sylfaen"/>
          <w:i/>
          <w:iCs/>
          <w:vertAlign w:val="superscript"/>
          <w:lang w:val="es-ES"/>
        </w:rPr>
        <w:t xml:space="preserve">               </w:t>
      </w:r>
      <w:r w:rsidRPr="00D107AB">
        <w:rPr>
          <w:rFonts w:ascii="Sylfaen" w:hAnsi="Sylfaen"/>
          <w:i/>
          <w:iCs/>
          <w:lang w:val="es-ES"/>
        </w:rPr>
        <w:t xml:space="preserve">     </w:t>
      </w:r>
      <w:r w:rsidRPr="00D107AB">
        <w:rPr>
          <w:rFonts w:ascii="Sylfaen" w:hAnsi="Sylfaen" w:cs="Sylfaen"/>
          <w:i/>
          <w:iCs/>
          <w:vertAlign w:val="superscript"/>
        </w:rPr>
        <w:t>название</w:t>
      </w:r>
      <w:r w:rsidRPr="00D107AB">
        <w:rPr>
          <w:rFonts w:ascii="Sylfaen" w:hAnsi="Sylfaen" w:cs="Sylfaen"/>
          <w:i/>
          <w:iCs/>
          <w:vertAlign w:val="superscript"/>
          <w:lang w:val="es-ES"/>
        </w:rPr>
        <w:t xml:space="preserve"> финансового агента</w:t>
      </w:r>
    </w:p>
    <w:p w14:paraId="3F83175C" w14:textId="77777777" w:rsidR="00AA0F9A" w:rsidRPr="00D107AB" w:rsidRDefault="00AA0F9A" w:rsidP="00AA0F9A">
      <w:pPr>
        <w:rPr>
          <w:rFonts w:ascii="Sylfaen" w:hAnsi="Sylfaen"/>
          <w:i/>
          <w:iCs/>
          <w:vertAlign w:val="superscript"/>
          <w:lang w:val="es-ES"/>
        </w:rPr>
      </w:pPr>
    </w:p>
    <w:p w14:paraId="23240741" w14:textId="77777777" w:rsidR="00AA0F9A" w:rsidRPr="00D107AB" w:rsidRDefault="00AA0F9A" w:rsidP="00AA0F9A">
      <w:pPr>
        <w:pStyle w:val="aff"/>
        <w:numPr>
          <w:ilvl w:val="0"/>
          <w:numId w:val="34"/>
        </w:numPr>
        <w:contextualSpacing/>
        <w:jc w:val="both"/>
        <w:rPr>
          <w:rFonts w:ascii="Sylfaen" w:hAnsi="Sylfaen"/>
          <w:i/>
          <w:iCs/>
          <w:u w:val="single"/>
          <w:lang w:val="es-ES"/>
        </w:rPr>
      </w:pPr>
      <w:r w:rsidRPr="00D107AB">
        <w:rPr>
          <w:rFonts w:ascii="Sylfaen" w:hAnsi="Sylfaen"/>
          <w:i/>
          <w:iCs/>
          <w:sz w:val="20"/>
          <w:szCs w:val="20"/>
        </w:rPr>
        <w:t>В рамках заключенного между</w:t>
      </w:r>
      <w:r w:rsidRPr="00D107AB">
        <w:rPr>
          <w:rFonts w:ascii="Sylfaen" w:hAnsi="Sylfaen"/>
          <w:i/>
          <w:iCs/>
        </w:rPr>
        <w:t xml:space="preserve">   ----------------------</w:t>
      </w:r>
      <w:r w:rsidRPr="00D107AB">
        <w:rPr>
          <w:rFonts w:ascii="Sylfaen" w:hAnsi="Sylfaen"/>
          <w:i/>
          <w:iCs/>
          <w:lang w:val="hy-AM"/>
        </w:rPr>
        <w:t xml:space="preserve"> </w:t>
      </w:r>
      <w:r w:rsidRPr="00D107AB">
        <w:rPr>
          <w:rFonts w:ascii="Sylfaen" w:hAnsi="Sylfaen"/>
          <w:i/>
          <w:iCs/>
          <w:sz w:val="20"/>
          <w:szCs w:val="20"/>
        </w:rPr>
        <w:t>- ом   и</w:t>
      </w:r>
      <w:r w:rsidRPr="00D107AB">
        <w:rPr>
          <w:rFonts w:ascii="Sylfaen" w:hAnsi="Sylfaen"/>
          <w:i/>
          <w:iCs/>
        </w:rPr>
        <w:t xml:space="preserve"> ---------------------------- </w:t>
      </w:r>
      <w:r w:rsidRPr="00D107AB">
        <w:rPr>
          <w:rFonts w:ascii="Sylfaen" w:hAnsi="Sylfaen"/>
          <w:i/>
          <w:iCs/>
          <w:sz w:val="20"/>
          <w:szCs w:val="20"/>
        </w:rPr>
        <w:t>-ом</w:t>
      </w:r>
      <w:r w:rsidRPr="00D107AB">
        <w:rPr>
          <w:rFonts w:ascii="Sylfaen" w:hAnsi="Sylfaen"/>
          <w:i/>
          <w:iCs/>
        </w:rPr>
        <w:t xml:space="preserve">                              </w:t>
      </w:r>
    </w:p>
    <w:p w14:paraId="3837127E" w14:textId="77777777" w:rsidR="00AA0F9A" w:rsidRPr="00D107AB" w:rsidRDefault="00AA0F9A" w:rsidP="00AA0F9A">
      <w:pPr>
        <w:rPr>
          <w:rFonts w:ascii="Sylfaen" w:hAnsi="Sylfaen" w:cs="Sylfaen"/>
          <w:i/>
          <w:iCs/>
          <w:vertAlign w:val="superscript"/>
        </w:rPr>
      </w:pPr>
      <w:r w:rsidRPr="00D107AB">
        <w:rPr>
          <w:rFonts w:ascii="Sylfaen" w:hAnsi="Sylfaen" w:cs="Sylfaen"/>
          <w:i/>
          <w:iCs/>
          <w:vertAlign w:val="superscript"/>
          <w:lang w:val="es-ES"/>
        </w:rPr>
        <w:t xml:space="preserve">                                                                                     </w:t>
      </w:r>
      <w:r w:rsidRPr="00D107AB">
        <w:rPr>
          <w:rFonts w:ascii="Sylfaen" w:hAnsi="Sylfaen" w:cs="Sylfaen"/>
          <w:i/>
          <w:iCs/>
          <w:vertAlign w:val="superscript"/>
        </w:rPr>
        <w:t xml:space="preserve">      название</w:t>
      </w:r>
      <w:r w:rsidRPr="00D107AB">
        <w:rPr>
          <w:rFonts w:ascii="Sylfaen" w:hAnsi="Sylfaen" w:cs="Sylfaen"/>
          <w:i/>
          <w:iCs/>
          <w:vertAlign w:val="superscript"/>
          <w:lang w:val="es-ES"/>
        </w:rPr>
        <w:t xml:space="preserve"> </w:t>
      </w:r>
      <w:r w:rsidRPr="00D107AB">
        <w:rPr>
          <w:rFonts w:ascii="Sylfaen" w:hAnsi="Sylfaen" w:cs="Sylfaen"/>
          <w:i/>
          <w:iCs/>
          <w:vertAlign w:val="superscript"/>
        </w:rPr>
        <w:t>покупателя</w:t>
      </w:r>
      <w:r w:rsidRPr="00D107AB">
        <w:rPr>
          <w:rFonts w:ascii="Sylfaen" w:hAnsi="Sylfaen" w:cs="Sylfaen"/>
          <w:i/>
          <w:iCs/>
          <w:vertAlign w:val="superscript"/>
          <w:lang w:val="es-ES"/>
        </w:rPr>
        <w:t xml:space="preserve"> </w:t>
      </w:r>
      <w:r w:rsidRPr="00D107AB">
        <w:rPr>
          <w:rFonts w:ascii="Sylfaen" w:hAnsi="Sylfaen" w:cs="Sylfaen"/>
          <w:i/>
          <w:iCs/>
          <w:vertAlign w:val="superscript"/>
        </w:rPr>
        <w:t xml:space="preserve">                      </w:t>
      </w:r>
      <w:r w:rsidRPr="00D107AB">
        <w:rPr>
          <w:rFonts w:ascii="Sylfaen" w:hAnsi="Sylfaen" w:cs="Sylfaen"/>
          <w:i/>
          <w:iCs/>
          <w:vertAlign w:val="superscript"/>
          <w:lang w:val="hy-AM"/>
        </w:rPr>
        <w:t xml:space="preserve">            </w:t>
      </w:r>
      <w:r w:rsidRPr="00D107AB">
        <w:rPr>
          <w:rFonts w:ascii="Sylfaen" w:hAnsi="Sylfaen" w:cs="Sylfaen"/>
          <w:i/>
          <w:iCs/>
          <w:vertAlign w:val="superscript"/>
        </w:rPr>
        <w:t>название</w:t>
      </w:r>
      <w:r w:rsidRPr="00D107AB">
        <w:rPr>
          <w:rFonts w:ascii="Sylfaen" w:hAnsi="Sylfaen" w:cs="Sylfaen"/>
          <w:i/>
          <w:iCs/>
          <w:vertAlign w:val="superscript"/>
          <w:lang w:val="es-ES"/>
        </w:rPr>
        <w:t xml:space="preserve"> </w:t>
      </w:r>
      <w:r w:rsidRPr="00D107AB">
        <w:rPr>
          <w:rFonts w:ascii="Sylfaen" w:hAnsi="Sylfaen" w:cs="Sylfaen"/>
          <w:i/>
          <w:iCs/>
          <w:vertAlign w:val="superscript"/>
        </w:rPr>
        <w:t>продавца</w:t>
      </w:r>
    </w:p>
    <w:p w14:paraId="33CD495C" w14:textId="77777777" w:rsidR="00AA0F9A" w:rsidRPr="00D107AB" w:rsidRDefault="00AA0F9A" w:rsidP="00AA0F9A">
      <w:pPr>
        <w:rPr>
          <w:rFonts w:ascii="Sylfaen" w:hAnsi="Sylfaen" w:cs="Sylfaen"/>
          <w:i/>
          <w:iCs/>
          <w:vertAlign w:val="superscript"/>
        </w:rPr>
      </w:pPr>
      <w:r w:rsidRPr="00D107AB">
        <w:rPr>
          <w:rFonts w:ascii="Sylfaen" w:hAnsi="Sylfaen" w:cs="Sylfaen"/>
          <w:i/>
          <w:iCs/>
          <w:sz w:val="20"/>
          <w:szCs w:val="20"/>
          <w:lang w:val="es-ES"/>
        </w:rPr>
        <w:t xml:space="preserve">   «--»</w:t>
      </w:r>
      <w:r w:rsidRPr="00D107AB">
        <w:rPr>
          <w:rFonts w:ascii="Sylfaen" w:hAnsi="Sylfaen" w:cs="Sylfaen"/>
          <w:i/>
          <w:iCs/>
          <w:sz w:val="20"/>
          <w:szCs w:val="20"/>
        </w:rPr>
        <w:t xml:space="preserve"> </w:t>
      </w:r>
      <w:r w:rsidRPr="00D107AB">
        <w:rPr>
          <w:rFonts w:ascii="Sylfaen" w:hAnsi="Sylfaen" w:cs="Sylfaen"/>
          <w:i/>
          <w:iCs/>
          <w:sz w:val="20"/>
          <w:szCs w:val="20"/>
          <w:lang w:val="es-ES"/>
        </w:rPr>
        <w:t>20</w:t>
      </w:r>
      <w:r w:rsidRPr="00D107AB">
        <w:rPr>
          <w:rFonts w:ascii="Sylfaen" w:hAnsi="Sylfaen" w:cs="Sylfaen"/>
          <w:i/>
          <w:iCs/>
          <w:sz w:val="20"/>
          <w:szCs w:val="20"/>
        </w:rPr>
        <w:t>г</w:t>
      </w:r>
      <w:r w:rsidRPr="00D107AB">
        <w:rPr>
          <w:rFonts w:ascii="Sylfaen" w:hAnsi="Sylfaen" w:cs="Sylfaen"/>
          <w:i/>
          <w:iCs/>
          <w:sz w:val="20"/>
          <w:szCs w:val="20"/>
          <w:lang w:val="es-ES"/>
        </w:rPr>
        <w:t>.</w:t>
      </w:r>
      <w:r w:rsidRPr="00D107AB">
        <w:rPr>
          <w:rFonts w:ascii="Sylfaen" w:hAnsi="Sylfaen" w:cs="Sylfaen"/>
          <w:i/>
          <w:iCs/>
          <w:sz w:val="20"/>
          <w:szCs w:val="20"/>
        </w:rPr>
        <w:t xml:space="preserve">договора под кодом </w:t>
      </w:r>
      <w:r w:rsidRPr="00D107AB">
        <w:rPr>
          <w:rFonts w:ascii="Sylfaen" w:hAnsi="Sylfaen" w:cs="Sylfaen"/>
          <w:i/>
          <w:iCs/>
          <w:sz w:val="20"/>
          <w:szCs w:val="20"/>
          <w:lang w:val="es-ES"/>
        </w:rPr>
        <w:t xml:space="preserve"> </w:t>
      </w:r>
      <w:r w:rsidRPr="00D107AB">
        <w:rPr>
          <w:rFonts w:ascii="Sylfaen" w:hAnsi="Sylfaen"/>
          <w:i/>
          <w:iCs/>
          <w:sz w:val="20"/>
          <w:szCs w:val="20"/>
          <w:lang w:val="af-ZA"/>
        </w:rPr>
        <w:t>___</w:t>
      </w:r>
      <w:r w:rsidRPr="00D107AB">
        <w:rPr>
          <w:rFonts w:ascii="Sylfaen" w:hAnsi="Sylfaen" w:cs="Arial"/>
          <w:i/>
          <w:iCs/>
          <w:sz w:val="20"/>
          <w:szCs w:val="20"/>
          <w:shd w:val="clear" w:color="auto" w:fill="FFFFFF"/>
          <w:lang w:val="hy-AM"/>
        </w:rPr>
        <w:t>«________»</w:t>
      </w:r>
      <w:r w:rsidRPr="00D107AB">
        <w:rPr>
          <w:rFonts w:ascii="Sylfaen" w:hAnsi="Sylfaen"/>
          <w:i/>
          <w:iCs/>
          <w:sz w:val="20"/>
          <w:szCs w:val="20"/>
          <w:u w:val="single"/>
        </w:rPr>
        <w:t xml:space="preserve">__ </w:t>
      </w:r>
      <w:r w:rsidRPr="00D107AB">
        <w:rPr>
          <w:rFonts w:ascii="Sylfaen" w:hAnsi="Sylfaen"/>
          <w:i/>
          <w:iCs/>
          <w:sz w:val="20"/>
          <w:szCs w:val="20"/>
        </w:rPr>
        <w:t>(</w:t>
      </w:r>
      <w:r w:rsidRPr="00D107AB">
        <w:rPr>
          <w:rFonts w:ascii="Sylfaen" w:hAnsi="Sylfaen" w:cs="Sylfaen"/>
          <w:i/>
          <w:iCs/>
          <w:sz w:val="20"/>
          <w:szCs w:val="20"/>
        </w:rPr>
        <w:t>далее-Договор</w:t>
      </w:r>
      <w:r w:rsidRPr="00D107AB">
        <w:rPr>
          <w:rFonts w:ascii="Sylfaen" w:hAnsi="Sylfaen" w:cs="Sylfaen"/>
          <w:i/>
          <w:iCs/>
          <w:sz w:val="20"/>
          <w:szCs w:val="20"/>
          <w:lang w:val="es-ES"/>
        </w:rPr>
        <w:t>)</w:t>
      </w:r>
      <w:r w:rsidRPr="00D107AB">
        <w:rPr>
          <w:rFonts w:ascii="Sylfaen" w:hAnsi="Sylfaen" w:cs="Sylfaen"/>
          <w:i/>
          <w:iCs/>
          <w:sz w:val="20"/>
          <w:szCs w:val="20"/>
        </w:rPr>
        <w:t xml:space="preserve">, между мной </w:t>
      </w:r>
      <w:r w:rsidRPr="00D107AB">
        <w:rPr>
          <w:rFonts w:ascii="Sylfaen" w:hAnsi="Sylfaen" w:cs="Sylfaen"/>
          <w:i/>
          <w:iCs/>
          <w:sz w:val="20"/>
          <w:szCs w:val="20"/>
          <w:lang w:val="hy-AM"/>
        </w:rPr>
        <w:t xml:space="preserve"> </w:t>
      </w:r>
      <w:r w:rsidRPr="00D107AB">
        <w:rPr>
          <w:rFonts w:ascii="Sylfaen" w:hAnsi="Sylfaen" w:cs="Sylfaen"/>
          <w:i/>
          <w:iCs/>
          <w:sz w:val="20"/>
          <w:szCs w:val="20"/>
        </w:rPr>
        <w:t>и ------------------------- - ом</w:t>
      </w:r>
    </w:p>
    <w:p w14:paraId="6584233D" w14:textId="77777777" w:rsidR="00AA0F9A" w:rsidRPr="00D107AB" w:rsidRDefault="00AA0F9A" w:rsidP="00AA0F9A">
      <w:pPr>
        <w:rPr>
          <w:rFonts w:ascii="Sylfaen" w:hAnsi="Sylfaen"/>
          <w:i/>
          <w:iCs/>
          <w:u w:val="single"/>
          <w:lang w:val="es-ES"/>
        </w:rPr>
      </w:pPr>
      <w:r w:rsidRPr="00D107AB">
        <w:rPr>
          <w:rFonts w:ascii="Sylfaen" w:hAnsi="Sylfaen" w:cs="Sylfaen"/>
          <w:i/>
          <w:iCs/>
          <w:vertAlign w:val="superscript"/>
        </w:rPr>
        <w:t xml:space="preserve">                                                                                                                                                               </w:t>
      </w:r>
      <w:r w:rsidRPr="00D107AB">
        <w:rPr>
          <w:rFonts w:ascii="Sylfaen" w:hAnsi="Sylfaen" w:cs="Sylfaen"/>
          <w:i/>
          <w:iCs/>
          <w:vertAlign w:val="superscript"/>
          <w:lang w:val="hy-AM"/>
        </w:rPr>
        <w:t xml:space="preserve">                             </w:t>
      </w:r>
      <w:r w:rsidRPr="00D107AB">
        <w:rPr>
          <w:rFonts w:ascii="Sylfaen" w:hAnsi="Sylfaen" w:cs="Sylfaen"/>
          <w:i/>
          <w:iCs/>
          <w:vertAlign w:val="superscript"/>
        </w:rPr>
        <w:t>название</w:t>
      </w:r>
      <w:r w:rsidRPr="00D107AB">
        <w:rPr>
          <w:rFonts w:ascii="Sylfaen" w:hAnsi="Sylfaen" w:cs="Sylfaen"/>
          <w:i/>
          <w:iCs/>
          <w:vertAlign w:val="superscript"/>
          <w:lang w:val="es-ES"/>
        </w:rPr>
        <w:t xml:space="preserve"> </w:t>
      </w:r>
      <w:r w:rsidRPr="00D107AB">
        <w:rPr>
          <w:rFonts w:ascii="Sylfaen" w:hAnsi="Sylfaen" w:cs="Sylfaen"/>
          <w:i/>
          <w:iCs/>
          <w:vertAlign w:val="superscript"/>
        </w:rPr>
        <w:t>продавца</w:t>
      </w:r>
    </w:p>
    <w:p w14:paraId="1948CCAE" w14:textId="77777777" w:rsidR="00AA0F9A" w:rsidRPr="00D107AB" w:rsidRDefault="00AA0F9A" w:rsidP="00AA0F9A">
      <w:pPr>
        <w:ind w:firstLine="709"/>
        <w:rPr>
          <w:rFonts w:ascii="Sylfaen" w:hAnsi="Sylfaen" w:cs="Sylfaen"/>
          <w:i/>
          <w:iCs/>
          <w:sz w:val="20"/>
          <w:szCs w:val="20"/>
          <w:lang w:val="es-ES"/>
        </w:rPr>
      </w:pPr>
      <w:r w:rsidRPr="00D107AB">
        <w:rPr>
          <w:rFonts w:ascii="Sylfaen" w:hAnsi="Sylfaen"/>
          <w:i/>
          <w:iCs/>
          <w:u w:val="single"/>
          <w:lang w:val="es-ES"/>
        </w:rPr>
        <w:tab/>
      </w:r>
      <w:r w:rsidRPr="00D107AB">
        <w:rPr>
          <w:rFonts w:ascii="Sylfaen" w:hAnsi="Sylfaen" w:cs="Sylfaen"/>
          <w:i/>
          <w:iCs/>
          <w:sz w:val="20"/>
          <w:szCs w:val="20"/>
          <w:lang w:val="es-ES"/>
        </w:rPr>
        <w:t xml:space="preserve"> «--»   20  </w:t>
      </w:r>
      <w:r w:rsidRPr="00D107AB">
        <w:rPr>
          <w:rFonts w:ascii="Sylfaen" w:hAnsi="Sylfaen" w:cs="Sylfaen"/>
          <w:i/>
          <w:iCs/>
          <w:sz w:val="20"/>
          <w:szCs w:val="20"/>
        </w:rPr>
        <w:t xml:space="preserve">года </w:t>
      </w:r>
      <w:r w:rsidRPr="00D107AB">
        <w:rPr>
          <w:rFonts w:ascii="Sylfaen" w:hAnsi="Sylfaen" w:cs="Sylfaen"/>
          <w:i/>
          <w:iCs/>
          <w:sz w:val="20"/>
          <w:szCs w:val="20"/>
          <w:lang w:val="es-ES"/>
        </w:rPr>
        <w:t xml:space="preserve"> </w:t>
      </w:r>
      <w:r w:rsidRPr="00D107AB">
        <w:rPr>
          <w:rFonts w:ascii="Sylfaen" w:hAnsi="Sylfaen"/>
          <w:i/>
          <w:iCs/>
          <w:sz w:val="20"/>
          <w:szCs w:val="20"/>
        </w:rPr>
        <w:t>заключен</w:t>
      </w:r>
      <w:r w:rsidRPr="00D107AB">
        <w:rPr>
          <w:rFonts w:ascii="Sylfaen" w:hAnsi="Sylfaen" w:cs="Sylfaen"/>
          <w:i/>
          <w:iCs/>
          <w:sz w:val="20"/>
          <w:szCs w:val="20"/>
          <w:lang w:val="es-ES"/>
        </w:rPr>
        <w:t xml:space="preserve"> </w:t>
      </w:r>
      <w:r w:rsidRPr="00D107AB">
        <w:rPr>
          <w:rFonts w:ascii="Sylfaen" w:hAnsi="Sylfaen" w:cs="Sylfaen"/>
          <w:i/>
          <w:iCs/>
          <w:sz w:val="20"/>
          <w:szCs w:val="20"/>
        </w:rPr>
        <w:t xml:space="preserve">договор факторинга под кодом </w:t>
      </w:r>
      <w:r w:rsidRPr="00D107AB">
        <w:rPr>
          <w:rFonts w:ascii="Sylfaen" w:hAnsi="Sylfaen"/>
          <w:i/>
          <w:iCs/>
          <w:lang w:val="es-ES"/>
        </w:rPr>
        <w:t>«</w:t>
      </w:r>
      <w:r w:rsidRPr="00D107AB">
        <w:rPr>
          <w:rFonts w:ascii="Sylfaen" w:hAnsi="Sylfaen"/>
          <w:i/>
          <w:iCs/>
          <w:sz w:val="20"/>
          <w:szCs w:val="20"/>
          <w:lang w:val="es-ES"/>
        </w:rPr>
        <w:t>---</w:t>
      </w:r>
      <w:r w:rsidRPr="00D107AB">
        <w:rPr>
          <w:rFonts w:ascii="Sylfaen" w:hAnsi="Sylfaen" w:cs="Sylfaen"/>
          <w:i/>
          <w:iCs/>
          <w:sz w:val="20"/>
          <w:szCs w:val="20"/>
          <w:lang w:val="es-ES"/>
        </w:rPr>
        <w:t>------------------</w:t>
      </w:r>
      <w:r w:rsidRPr="00D107AB">
        <w:rPr>
          <w:rFonts w:ascii="Sylfaen" w:hAnsi="Sylfaen"/>
          <w:i/>
          <w:iCs/>
          <w:lang w:val="es-ES"/>
        </w:rPr>
        <w:t>»</w:t>
      </w:r>
      <w:r w:rsidRPr="00D107AB">
        <w:rPr>
          <w:rFonts w:ascii="Sylfaen" w:hAnsi="Sylfaen"/>
          <w:i/>
          <w:iCs/>
        </w:rPr>
        <w:t>.</w:t>
      </w:r>
      <w:r w:rsidRPr="00D107AB">
        <w:rPr>
          <w:rFonts w:ascii="Sylfaen" w:hAnsi="Sylfaen" w:cs="Sylfaen"/>
          <w:i/>
          <w:iCs/>
          <w:sz w:val="20"/>
          <w:szCs w:val="20"/>
          <w:lang w:val="es-ES"/>
        </w:rPr>
        <w:t xml:space="preserve"> </w:t>
      </w:r>
    </w:p>
    <w:p w14:paraId="18E0E9CF" w14:textId="77777777" w:rsidR="00AA0F9A" w:rsidRPr="00D107AB" w:rsidRDefault="00AA0F9A" w:rsidP="00AA0F9A">
      <w:pPr>
        <w:rPr>
          <w:rFonts w:ascii="Sylfaen" w:hAnsi="Sylfaen" w:cs="Sylfaen"/>
          <w:i/>
          <w:iCs/>
          <w:sz w:val="20"/>
          <w:szCs w:val="20"/>
          <w:lang w:val="es-ES"/>
        </w:rPr>
      </w:pPr>
    </w:p>
    <w:p w14:paraId="07765F54" w14:textId="77777777" w:rsidR="00AA0F9A" w:rsidRPr="00D107AB" w:rsidRDefault="00AA0F9A" w:rsidP="00AA0F9A">
      <w:pPr>
        <w:pStyle w:val="aff"/>
        <w:numPr>
          <w:ilvl w:val="0"/>
          <w:numId w:val="34"/>
        </w:numPr>
        <w:contextualSpacing/>
        <w:jc w:val="both"/>
        <w:rPr>
          <w:rFonts w:ascii="Sylfaen" w:hAnsi="Sylfaen" w:cs="Sylfaen"/>
          <w:i/>
          <w:iCs/>
          <w:sz w:val="20"/>
          <w:szCs w:val="20"/>
        </w:rPr>
      </w:pPr>
      <w:r w:rsidRPr="00D107AB">
        <w:rPr>
          <w:rFonts w:ascii="Sylfaen" w:hAnsi="Sylfaen" w:cs="Sylfaen"/>
          <w:i/>
          <w:iCs/>
          <w:sz w:val="20"/>
          <w:szCs w:val="20"/>
        </w:rPr>
        <w:t>Согласен с условиями изложенными в пункте 8.12 .</w:t>
      </w:r>
    </w:p>
    <w:p w14:paraId="6333C4AC" w14:textId="77777777" w:rsidR="00AA0F9A" w:rsidRPr="00D107AB" w:rsidRDefault="00AA0F9A" w:rsidP="00AA0F9A">
      <w:pPr>
        <w:jc w:val="center"/>
        <w:rPr>
          <w:rFonts w:ascii="Sylfaen" w:hAnsi="Sylfaen" w:cs="GHEA Grapalat"/>
          <w:i/>
          <w:iCs/>
          <w:lang w:val="es-ES"/>
        </w:rPr>
      </w:pPr>
    </w:p>
    <w:p w14:paraId="540CEC4D" w14:textId="77777777" w:rsidR="00AA0F9A" w:rsidRPr="00D107AB" w:rsidRDefault="00AA0F9A" w:rsidP="00AA0F9A">
      <w:pPr>
        <w:jc w:val="center"/>
        <w:rPr>
          <w:rFonts w:ascii="Sylfaen" w:hAnsi="Sylfaen" w:cs="Sylfaen"/>
          <w:b/>
          <w:i/>
          <w:iCs/>
          <w:lang w:val="es-ES"/>
        </w:rPr>
      </w:pPr>
    </w:p>
    <w:p w14:paraId="0ED21C71" w14:textId="77777777" w:rsidR="00AA0F9A" w:rsidRPr="00D107AB" w:rsidRDefault="00AA0F9A" w:rsidP="00AA0F9A">
      <w:pPr>
        <w:ind w:left="720" w:firstLine="720"/>
        <w:rPr>
          <w:rFonts w:ascii="Sylfaen" w:hAnsi="Sylfaen"/>
          <w:i/>
          <w:iCs/>
          <w:sz w:val="20"/>
          <w:lang w:val="hy-AM"/>
        </w:rPr>
      </w:pPr>
      <w:r w:rsidRPr="00D107AB">
        <w:rPr>
          <w:rFonts w:ascii="Sylfaen" w:hAnsi="Sylfaen"/>
          <w:i/>
          <w:iCs/>
          <w:sz w:val="20"/>
          <w:lang w:val="es-ES"/>
        </w:rPr>
        <w:t xml:space="preserve">     </w:t>
      </w:r>
      <w:r w:rsidRPr="00D107AB">
        <w:rPr>
          <w:rFonts w:ascii="Sylfaen" w:hAnsi="Sylfaen"/>
          <w:i/>
          <w:iCs/>
          <w:sz w:val="20"/>
          <w:lang w:val="hy-AM"/>
        </w:rPr>
        <w:t xml:space="preserve">___________________________________________ </w:t>
      </w:r>
      <w:r w:rsidRPr="00D107AB">
        <w:rPr>
          <w:rFonts w:ascii="Sylfaen" w:hAnsi="Sylfaen"/>
          <w:i/>
          <w:iCs/>
          <w:sz w:val="20"/>
          <w:lang w:val="hy-AM"/>
        </w:rPr>
        <w:tab/>
        <w:t xml:space="preserve">        </w:t>
      </w:r>
      <w:r w:rsidRPr="00D107AB">
        <w:rPr>
          <w:rFonts w:ascii="Sylfaen" w:hAnsi="Sylfaen"/>
          <w:i/>
          <w:iCs/>
          <w:sz w:val="20"/>
          <w:lang w:val="es-ES"/>
        </w:rPr>
        <w:t xml:space="preserve">      </w:t>
      </w:r>
      <w:r w:rsidRPr="00D107AB">
        <w:rPr>
          <w:rFonts w:ascii="Sylfaen" w:hAnsi="Sylfaen"/>
          <w:i/>
          <w:iCs/>
          <w:sz w:val="20"/>
          <w:lang w:val="hy-AM"/>
        </w:rPr>
        <w:t xml:space="preserve">_____________ </w:t>
      </w:r>
    </w:p>
    <w:p w14:paraId="2D99E60E" w14:textId="77777777" w:rsidR="00AA0F9A" w:rsidRPr="00D107AB" w:rsidRDefault="00AA0F9A" w:rsidP="00AA0F9A">
      <w:pPr>
        <w:rPr>
          <w:rFonts w:ascii="Sylfaen" w:hAnsi="Sylfaen"/>
          <w:i/>
          <w:iCs/>
          <w:sz w:val="20"/>
          <w:vertAlign w:val="superscript"/>
          <w:lang w:val="hy-AM"/>
        </w:rPr>
      </w:pPr>
      <w:r w:rsidRPr="00D107AB">
        <w:rPr>
          <w:rFonts w:ascii="Sylfaen" w:hAnsi="Sylfaen"/>
          <w:i/>
          <w:iCs/>
          <w:sz w:val="20"/>
          <w:vertAlign w:val="superscript"/>
        </w:rPr>
        <w:t xml:space="preserve">                                                </w:t>
      </w:r>
      <w:r w:rsidRPr="00D107AB">
        <w:rPr>
          <w:rFonts w:ascii="Sylfaen" w:hAnsi="Sylfaen"/>
          <w:i/>
          <w:iCs/>
          <w:sz w:val="20"/>
          <w:vertAlign w:val="superscript"/>
          <w:lang w:val="hy-AM"/>
        </w:rPr>
        <w:t>название финансового агента (должность руководителя, имя, фамилия)</w:t>
      </w:r>
      <w:r w:rsidRPr="00D107AB">
        <w:rPr>
          <w:rFonts w:ascii="Sylfaen" w:hAnsi="Sylfaen"/>
          <w:i/>
          <w:iCs/>
          <w:sz w:val="20"/>
          <w:vertAlign w:val="superscript"/>
        </w:rPr>
        <w:t xml:space="preserve">                                                         подпись</w:t>
      </w:r>
      <w:r w:rsidRPr="00D107AB">
        <w:rPr>
          <w:rFonts w:ascii="Sylfaen" w:hAnsi="Sylfaen"/>
          <w:i/>
          <w:iCs/>
          <w:sz w:val="20"/>
          <w:vertAlign w:val="superscript"/>
          <w:lang w:val="hy-AM"/>
        </w:rPr>
        <w:t xml:space="preserve">                                                                                                                                                                                                                       </w:t>
      </w:r>
    </w:p>
    <w:p w14:paraId="041B7A1C" w14:textId="77777777" w:rsidR="00AA0F9A" w:rsidRPr="00D107AB" w:rsidRDefault="00AA0F9A" w:rsidP="00AA0F9A">
      <w:pPr>
        <w:jc w:val="right"/>
        <w:rPr>
          <w:rFonts w:ascii="Sylfaen" w:hAnsi="Sylfaen"/>
          <w:i/>
          <w:iCs/>
          <w:sz w:val="20"/>
          <w:lang w:val="hy-AM"/>
        </w:rPr>
      </w:pPr>
      <w:r w:rsidRPr="00D107AB">
        <w:rPr>
          <w:rFonts w:ascii="Sylfaen" w:hAnsi="Sylfaen"/>
          <w:i/>
          <w:iCs/>
          <w:sz w:val="20"/>
          <w:lang w:val="hy-AM"/>
        </w:rPr>
        <w:t xml:space="preserve">    </w:t>
      </w:r>
    </w:p>
    <w:p w14:paraId="2D28418A" w14:textId="77777777" w:rsidR="00AA0F9A" w:rsidRPr="00D107AB" w:rsidRDefault="00AA0F9A" w:rsidP="00AA0F9A">
      <w:pPr>
        <w:jc w:val="center"/>
        <w:rPr>
          <w:rFonts w:ascii="Sylfaen" w:hAnsi="Sylfaen" w:cs="Sylfaen"/>
          <w:i/>
          <w:iCs/>
          <w:sz w:val="16"/>
          <w:szCs w:val="16"/>
          <w:lang w:val="es-ES"/>
        </w:rPr>
      </w:pPr>
      <w:r w:rsidRPr="00D107AB">
        <w:rPr>
          <w:rFonts w:ascii="Sylfaen" w:hAnsi="Sylfaen"/>
          <w:i/>
          <w:iCs/>
          <w:sz w:val="16"/>
          <w:szCs w:val="16"/>
        </w:rPr>
        <w:t xml:space="preserve">                                                                                                      М. П.</w:t>
      </w:r>
      <w:r w:rsidRPr="00D107AB">
        <w:rPr>
          <w:rFonts w:ascii="Sylfaen" w:hAnsi="Sylfaen" w:cs="Sylfaen"/>
          <w:i/>
          <w:iCs/>
          <w:sz w:val="16"/>
          <w:szCs w:val="16"/>
          <w:lang w:val="es-ES"/>
        </w:rPr>
        <w:t xml:space="preserve"> (</w:t>
      </w:r>
      <w:r w:rsidRPr="00D107AB">
        <w:rPr>
          <w:rFonts w:ascii="Sylfaen" w:hAnsi="Sylfaen" w:cs="Sylfaen"/>
          <w:i/>
          <w:iCs/>
          <w:sz w:val="16"/>
          <w:szCs w:val="16"/>
        </w:rPr>
        <w:t>при наличии</w:t>
      </w:r>
      <w:r w:rsidRPr="00D107AB">
        <w:rPr>
          <w:rFonts w:ascii="Sylfaen" w:hAnsi="Sylfaen" w:cs="Sylfaen"/>
          <w:i/>
          <w:iCs/>
          <w:sz w:val="16"/>
          <w:szCs w:val="16"/>
          <w:lang w:val="es-ES"/>
        </w:rPr>
        <w:t>)</w:t>
      </w:r>
    </w:p>
    <w:p w14:paraId="7C671BE7" w14:textId="77777777" w:rsidR="00AA0F9A" w:rsidRPr="00D107AB" w:rsidRDefault="00AA0F9A" w:rsidP="00AA0F9A">
      <w:pPr>
        <w:jc w:val="center"/>
        <w:rPr>
          <w:rFonts w:ascii="Sylfaen" w:hAnsi="Sylfaen" w:cs="Sylfaen"/>
          <w:i/>
          <w:iCs/>
          <w:sz w:val="16"/>
          <w:szCs w:val="16"/>
          <w:lang w:val="es-ES"/>
        </w:rPr>
      </w:pPr>
      <w:r w:rsidRPr="00D107AB">
        <w:rPr>
          <w:rFonts w:ascii="Sylfaen" w:hAnsi="Sylfaen" w:cs="Sylfaen"/>
          <w:i/>
          <w:iCs/>
          <w:sz w:val="16"/>
          <w:szCs w:val="16"/>
          <w:lang w:val="es-ES"/>
        </w:rPr>
        <w:t xml:space="preserve">                                               </w:t>
      </w:r>
    </w:p>
    <w:p w14:paraId="1AA665C8" w14:textId="77777777" w:rsidR="00AA0F9A" w:rsidRPr="00D107AB" w:rsidRDefault="00AA0F9A" w:rsidP="00AA0F9A">
      <w:pPr>
        <w:jc w:val="center"/>
        <w:rPr>
          <w:rFonts w:ascii="Sylfaen" w:hAnsi="Sylfaen" w:cs="Sylfaen"/>
          <w:i/>
          <w:iCs/>
          <w:sz w:val="16"/>
          <w:szCs w:val="16"/>
          <w:lang w:val="es-ES"/>
        </w:rPr>
      </w:pPr>
    </w:p>
    <w:p w14:paraId="7C9B5CAE" w14:textId="77777777" w:rsidR="00AA0F9A" w:rsidRPr="00D107AB" w:rsidRDefault="00AA0F9A" w:rsidP="00AA0F9A">
      <w:pPr>
        <w:jc w:val="right"/>
        <w:rPr>
          <w:rFonts w:ascii="Sylfaen" w:hAnsi="Sylfaen"/>
          <w:i/>
          <w:iCs/>
          <w:sz w:val="20"/>
          <w:lang w:val="hy-AM"/>
        </w:rPr>
      </w:pPr>
      <w:r w:rsidRPr="00D107AB">
        <w:rPr>
          <w:rFonts w:ascii="Sylfaen" w:hAnsi="Sylfaen" w:cs="Sylfaen"/>
          <w:i/>
          <w:iCs/>
          <w:sz w:val="20"/>
          <w:szCs w:val="20"/>
          <w:lang w:val="es-ES"/>
        </w:rPr>
        <w:t xml:space="preserve">«--»         20  </w:t>
      </w:r>
      <w:r w:rsidRPr="00D107AB">
        <w:rPr>
          <w:rFonts w:ascii="Sylfaen" w:hAnsi="Sylfaen" w:cs="Sylfaen"/>
          <w:i/>
          <w:iCs/>
          <w:sz w:val="20"/>
          <w:szCs w:val="20"/>
        </w:rPr>
        <w:t>г.</w:t>
      </w:r>
      <w:r w:rsidRPr="00D107AB">
        <w:rPr>
          <w:rFonts w:ascii="Sylfaen" w:hAnsi="Sylfaen"/>
          <w:i/>
          <w:iCs/>
          <w:sz w:val="20"/>
          <w:lang w:val="hy-AM"/>
        </w:rPr>
        <w:tab/>
        <w:t xml:space="preserve"> </w:t>
      </w:r>
    </w:p>
    <w:p w14:paraId="6F3F73CC" w14:textId="77777777" w:rsidR="00AA0F9A" w:rsidRPr="00D107AB" w:rsidRDefault="00AA0F9A" w:rsidP="00AA0F9A">
      <w:pPr>
        <w:jc w:val="center"/>
        <w:rPr>
          <w:ins w:id="19" w:author="Inesa Kocharyan" w:date="2025-02-19T10:39:00Z"/>
          <w:rFonts w:ascii="Sylfaen" w:hAnsi="Sylfaen" w:cs="Sylfaen"/>
          <w:b/>
          <w:i/>
          <w:iCs/>
          <w:lang w:val="es-ES"/>
        </w:rPr>
      </w:pPr>
    </w:p>
    <w:p w14:paraId="704A4B39" w14:textId="77777777" w:rsidR="00AA0F9A" w:rsidRPr="00D107AB" w:rsidRDefault="00AA0F9A" w:rsidP="00B46D58">
      <w:pPr>
        <w:widowControl w:val="0"/>
        <w:spacing w:after="160"/>
        <w:ind w:left="-142" w:firstLine="142"/>
        <w:jc w:val="center"/>
        <w:rPr>
          <w:rFonts w:ascii="Sylfaen" w:hAnsi="Sylfaen" w:cs="Sylfaen"/>
          <w:b/>
          <w:i/>
          <w:iCs/>
        </w:rPr>
      </w:pPr>
    </w:p>
    <w:sectPr w:rsidR="00AA0F9A" w:rsidRPr="00D107AB"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725C87" w14:textId="77777777" w:rsidR="00680C3E" w:rsidRDefault="00680C3E">
      <w:r>
        <w:separator/>
      </w:r>
    </w:p>
  </w:endnote>
  <w:endnote w:type="continuationSeparator" w:id="0">
    <w:p w14:paraId="2F886ACE" w14:textId="77777777" w:rsidR="00680C3E" w:rsidRDefault="00680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14:paraId="03C86FF9" w14:textId="77777777" w:rsidR="003B28A9" w:rsidRPr="00C861E9" w:rsidRDefault="003B28A9">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8B5EC8">
          <w:rPr>
            <w:rFonts w:ascii="GHEA Grapalat" w:hAnsi="GHEA Grapalat"/>
            <w:noProof/>
            <w:sz w:val="24"/>
            <w:szCs w:val="24"/>
          </w:rPr>
          <w:t>87</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C04C1F" w14:textId="77777777" w:rsidR="00680C3E" w:rsidRDefault="00680C3E">
      <w:r>
        <w:separator/>
      </w:r>
    </w:p>
  </w:footnote>
  <w:footnote w:type="continuationSeparator" w:id="0">
    <w:p w14:paraId="19FB42FF" w14:textId="77777777" w:rsidR="00680C3E" w:rsidRDefault="00680C3E">
      <w:r>
        <w:continuationSeparator/>
      </w:r>
    </w:p>
  </w:footnote>
  <w:footnote w:id="1">
    <w:p w14:paraId="68124761" w14:textId="77777777" w:rsidR="003B28A9" w:rsidRPr="00ED3BA4" w:rsidRDefault="003B28A9" w:rsidP="007A5F50">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14:paraId="204938DF" w14:textId="77777777" w:rsidR="003B28A9" w:rsidRPr="008842CE" w:rsidRDefault="003B28A9" w:rsidP="008842CE">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14AB1024" w14:textId="77777777" w:rsidR="003B28A9" w:rsidRPr="00CD6B60" w:rsidRDefault="003B28A9"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0196FF30" w14:textId="77777777" w:rsidR="003B28A9" w:rsidRPr="00CD6B60" w:rsidRDefault="003B28A9"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18C87A34" w14:textId="77777777" w:rsidR="003B28A9" w:rsidRPr="00CD6B60" w:rsidRDefault="003B28A9"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5E04E559" w14:textId="77777777" w:rsidR="003B28A9" w:rsidRPr="00CD6B60" w:rsidRDefault="003B28A9"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14:paraId="7CDF5F1B" w14:textId="77777777" w:rsidR="003B28A9" w:rsidRPr="00CA2B01" w:rsidRDefault="003B28A9"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20509A2D" w14:textId="77777777" w:rsidR="003B28A9" w:rsidRPr="00CA2B01" w:rsidRDefault="003B28A9"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14:paraId="4F37847E" w14:textId="77777777" w:rsidR="003B28A9" w:rsidRPr="00CA2B01" w:rsidRDefault="003B28A9"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5">
    <w:p w14:paraId="1FE2AEF1" w14:textId="77777777" w:rsidR="003B28A9" w:rsidRPr="005D5092" w:rsidRDefault="003B28A9" w:rsidP="00E80312">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14:paraId="565E0CDF" w14:textId="77777777" w:rsidR="003B28A9" w:rsidRPr="0034222E" w:rsidDel="00932115" w:rsidRDefault="003B28A9" w:rsidP="00AF1F59">
      <w:pPr>
        <w:pStyle w:val="af2"/>
        <w:jc w:val="both"/>
        <w:rPr>
          <w:del w:id="2"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6">
    <w:p w14:paraId="143E5EF7" w14:textId="77777777" w:rsidR="003B28A9" w:rsidRPr="00FE2AA4" w:rsidRDefault="003B28A9">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7">
    <w:p w14:paraId="37CDF87B" w14:textId="77777777" w:rsidR="003B28A9" w:rsidRPr="008842CE" w:rsidRDefault="003B28A9"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73C25CD9" w14:textId="77777777" w:rsidR="003B28A9" w:rsidRPr="000811C1" w:rsidRDefault="003B28A9">
      <w:pPr>
        <w:pStyle w:val="af2"/>
        <w:rPr>
          <w:lang w:val="af-ZA"/>
        </w:rPr>
      </w:pPr>
    </w:p>
  </w:footnote>
  <w:footnote w:id="8">
    <w:p w14:paraId="0270ECB1" w14:textId="77777777" w:rsidR="003B28A9" w:rsidRDefault="003B28A9" w:rsidP="00636142">
      <w:pPr>
        <w:pStyle w:val="af2"/>
        <w:jc w:val="both"/>
        <w:rPr>
          <w:rFonts w:ascii="GHEA Grapalat" w:hAnsi="GHEA Grapalat"/>
          <w:i/>
          <w:lang w:val="hy-AM"/>
        </w:rPr>
      </w:pPr>
    </w:p>
    <w:p w14:paraId="4134FF84" w14:textId="77777777" w:rsidR="003B28A9" w:rsidRPr="002227A9" w:rsidRDefault="003B28A9"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14:paraId="293B5428" w14:textId="77777777" w:rsidR="003B28A9" w:rsidRPr="00636142" w:rsidRDefault="003B28A9"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64184DE8" w14:textId="77777777" w:rsidR="003B28A9" w:rsidRPr="0092041F" w:rsidRDefault="003B28A9"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1371B326" w14:textId="77777777" w:rsidR="003B28A9" w:rsidRPr="0092041F" w:rsidRDefault="003B28A9" w:rsidP="00C67FAB">
      <w:pPr>
        <w:pStyle w:val="af2"/>
        <w:jc w:val="both"/>
        <w:rPr>
          <w:rFonts w:ascii="GHEA Grapalat" w:hAnsi="GHEA Grapalat"/>
          <w:i/>
        </w:rPr>
      </w:pPr>
    </w:p>
  </w:footnote>
  <w:footnote w:id="9">
    <w:p w14:paraId="0BF26192" w14:textId="77777777" w:rsidR="003B28A9" w:rsidRPr="004A4643" w:rsidRDefault="003B28A9"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0">
    <w:p w14:paraId="6C95CA52" w14:textId="77777777" w:rsidR="003B28A9" w:rsidRPr="008E4439" w:rsidRDefault="003B28A9"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497F930A" w14:textId="77777777" w:rsidR="003B28A9" w:rsidRPr="000811C1" w:rsidRDefault="003B28A9" w:rsidP="0027573B">
      <w:pPr>
        <w:pStyle w:val="af2"/>
        <w:rPr>
          <w:rFonts w:ascii="Sylfaen" w:hAnsi="Sylfaen"/>
          <w:sz w:val="18"/>
          <w:szCs w:val="18"/>
        </w:rPr>
      </w:pPr>
    </w:p>
  </w:footnote>
  <w:footnote w:id="11">
    <w:p w14:paraId="3E38CC29" w14:textId="77777777" w:rsidR="003B28A9" w:rsidRPr="00A31673" w:rsidRDefault="003B28A9">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14:paraId="23FD1F75" w14:textId="77777777" w:rsidR="003B28A9" w:rsidRPr="00DE7706" w:rsidRDefault="003B28A9">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3">
    <w:p w14:paraId="35E36599" w14:textId="77777777" w:rsidR="003B28A9" w:rsidRPr="008416BA" w:rsidRDefault="003B28A9"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6FBD5E0B" w14:textId="77777777" w:rsidR="003B28A9" w:rsidRDefault="003B28A9" w:rsidP="006B3E56">
      <w:pPr>
        <w:jc w:val="both"/>
      </w:pPr>
    </w:p>
    <w:p w14:paraId="4ECDC66E" w14:textId="77777777" w:rsidR="003B28A9" w:rsidRPr="008B70EB" w:rsidRDefault="003B28A9" w:rsidP="00637230">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14:paraId="47423C4F" w14:textId="77777777" w:rsidR="003B28A9" w:rsidRPr="008B70EB" w:rsidRDefault="003B28A9"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53106E14" w14:textId="77777777" w:rsidR="003B28A9" w:rsidRPr="008B70EB" w:rsidRDefault="003B28A9"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85BC4C4" w14:textId="77777777" w:rsidR="003B28A9" w:rsidRDefault="003B28A9" w:rsidP="00637230">
      <w:pPr>
        <w:jc w:val="both"/>
        <w:rPr>
          <w:rFonts w:asciiTheme="minorHAnsi" w:hAnsiTheme="minorHAnsi"/>
          <w:lang w:val="af-ZA"/>
        </w:rPr>
      </w:pPr>
    </w:p>
  </w:footnote>
  <w:footnote w:id="14">
    <w:p w14:paraId="33986254" w14:textId="77777777" w:rsidR="003B28A9" w:rsidRPr="00A25D1B" w:rsidRDefault="003B28A9"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5">
    <w:p w14:paraId="78010329" w14:textId="77777777" w:rsidR="003B28A9" w:rsidRPr="00DC619D" w:rsidRDefault="003B28A9"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6">
    <w:p w14:paraId="59E32325" w14:textId="77777777" w:rsidR="003B28A9" w:rsidRPr="00D3436F" w:rsidRDefault="003B28A9"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79C827F7" w14:textId="77777777" w:rsidR="003B28A9" w:rsidRPr="00D3436F" w:rsidRDefault="003B28A9">
      <w:pPr>
        <w:pStyle w:val="af2"/>
        <w:rPr>
          <w:lang w:val="es-ES"/>
        </w:rPr>
      </w:pPr>
    </w:p>
  </w:footnote>
  <w:footnote w:id="17">
    <w:p w14:paraId="46A7121C" w14:textId="77777777" w:rsidR="003B28A9" w:rsidRPr="008842CE" w:rsidRDefault="003B28A9"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126E9D22" w14:textId="77777777" w:rsidR="003B28A9" w:rsidRPr="008842CE" w:rsidRDefault="003B28A9" w:rsidP="003D2FE2">
      <w:pPr>
        <w:pStyle w:val="af2"/>
        <w:jc w:val="both"/>
        <w:rPr>
          <w:rFonts w:ascii="GHEA Grapalat" w:hAnsi="GHEA Grapalat"/>
        </w:rPr>
      </w:pPr>
    </w:p>
  </w:footnote>
  <w:footnote w:id="18">
    <w:p w14:paraId="388ED67A" w14:textId="77777777" w:rsidR="003B28A9" w:rsidRPr="008842CE" w:rsidRDefault="003B28A9" w:rsidP="003D2FE2">
      <w:pPr>
        <w:pStyle w:val="af2"/>
        <w:jc w:val="both"/>
      </w:pPr>
    </w:p>
  </w:footnote>
  <w:footnote w:id="19">
    <w:p w14:paraId="195344ED" w14:textId="77777777" w:rsidR="003B28A9" w:rsidRPr="008842CE" w:rsidRDefault="003B28A9"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2A87E834" w14:textId="77777777" w:rsidR="003B28A9" w:rsidRPr="008842CE" w:rsidRDefault="003B28A9" w:rsidP="000A214C">
      <w:pPr>
        <w:pStyle w:val="af2"/>
        <w:jc w:val="both"/>
        <w:rPr>
          <w:rFonts w:ascii="GHEA Grapalat" w:hAnsi="GHEA Grapalat"/>
        </w:rPr>
      </w:pPr>
    </w:p>
  </w:footnote>
  <w:footnote w:id="20">
    <w:p w14:paraId="3AE3DDE5" w14:textId="77777777" w:rsidR="003B28A9" w:rsidRPr="006527F8" w:rsidRDefault="003B28A9" w:rsidP="000A214C">
      <w:pPr>
        <w:pStyle w:val="af2"/>
        <w:jc w:val="both"/>
        <w:rPr>
          <w:rFonts w:asciiTheme="minorHAnsi" w:hAnsiTheme="minorHAnsi"/>
          <w:lang w:val="hy-AM"/>
        </w:rPr>
      </w:pPr>
    </w:p>
  </w:footnote>
  <w:footnote w:id="21">
    <w:p w14:paraId="549E9459" w14:textId="77777777" w:rsidR="003B28A9" w:rsidRPr="008842CE" w:rsidRDefault="003B28A9"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2">
    <w:p w14:paraId="62ADEB1A" w14:textId="77777777" w:rsidR="003B28A9" w:rsidRDefault="003B28A9" w:rsidP="00D3436F">
      <w:pPr>
        <w:pStyle w:val="af2"/>
        <w:widowControl w:val="0"/>
        <w:jc w:val="both"/>
        <w:rPr>
          <w:ins w:id="12"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45213D4E" w14:textId="77777777" w:rsidR="003B28A9" w:rsidRPr="00F21C0D" w:rsidRDefault="003B28A9" w:rsidP="00D3436F">
      <w:pPr>
        <w:pStyle w:val="af2"/>
        <w:widowControl w:val="0"/>
        <w:jc w:val="both"/>
        <w:rPr>
          <w:lang w:val="hy-AM"/>
        </w:rPr>
      </w:pPr>
    </w:p>
  </w:footnote>
  <w:footnote w:id="23">
    <w:p w14:paraId="2739B2A7" w14:textId="77777777" w:rsidR="003B28A9" w:rsidRDefault="003B28A9"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6B8777EC" w14:textId="77777777" w:rsidR="003B28A9" w:rsidRDefault="003B28A9" w:rsidP="005E52ED">
      <w:pPr>
        <w:pStyle w:val="af2"/>
        <w:widowControl w:val="0"/>
        <w:jc w:val="both"/>
        <w:rPr>
          <w:rFonts w:ascii="GHEA Grapalat" w:hAnsi="GHEA Grapalat"/>
          <w:i/>
        </w:rPr>
      </w:pPr>
    </w:p>
    <w:p w14:paraId="47108EF9" w14:textId="77777777" w:rsidR="003B28A9" w:rsidRDefault="003B28A9" w:rsidP="005E52ED">
      <w:pPr>
        <w:pStyle w:val="af2"/>
        <w:widowControl w:val="0"/>
        <w:jc w:val="both"/>
        <w:rPr>
          <w:rFonts w:ascii="GHEA Grapalat" w:hAnsi="GHEA Grapalat"/>
          <w:i/>
        </w:rPr>
      </w:pPr>
    </w:p>
    <w:p w14:paraId="6149B235" w14:textId="77777777" w:rsidR="003B28A9" w:rsidRPr="00EB336B" w:rsidRDefault="003B28A9"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63468D98" w14:textId="77777777" w:rsidR="003B28A9" w:rsidRPr="00D3436F" w:rsidRDefault="003B28A9">
      <w:pPr>
        <w:pStyle w:val="af2"/>
        <w:rPr>
          <w:lang w:val="hy-AM"/>
        </w:rPr>
      </w:pPr>
    </w:p>
  </w:footnote>
  <w:footnote w:id="24">
    <w:p w14:paraId="24B2E11A" w14:textId="77777777" w:rsidR="003B28A9" w:rsidRPr="008842CE" w:rsidRDefault="003B28A9"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7D7276F6" w14:textId="77777777" w:rsidR="003B28A9" w:rsidRPr="00E85250" w:rsidRDefault="003B28A9" w:rsidP="00D90640">
      <w:pPr>
        <w:widowControl w:val="0"/>
        <w:spacing w:after="160" w:line="360" w:lineRule="auto"/>
        <w:ind w:firstLine="709"/>
        <w:jc w:val="both"/>
        <w:rPr>
          <w:rFonts w:ascii="GHEA Grapalat" w:hAnsi="GHEA Grapalat"/>
          <w:lang w:val="hy-AM"/>
        </w:rPr>
      </w:pPr>
    </w:p>
    <w:p w14:paraId="2B4AB760" w14:textId="77777777" w:rsidR="003B28A9" w:rsidRPr="00D3436F" w:rsidRDefault="003B28A9">
      <w:pPr>
        <w:pStyle w:val="af2"/>
        <w:rPr>
          <w:lang w:val="hy-AM"/>
        </w:rPr>
      </w:pPr>
    </w:p>
  </w:footnote>
  <w:footnote w:id="25">
    <w:p w14:paraId="6C69A907" w14:textId="77777777" w:rsidR="003B28A9" w:rsidRPr="00402BC3" w:rsidRDefault="003B28A9"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2C865280" w14:textId="77777777" w:rsidR="003B28A9" w:rsidRPr="00552088" w:rsidRDefault="003B28A9"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3817D423" w14:textId="77777777" w:rsidR="003B28A9" w:rsidRPr="00D3436F" w:rsidRDefault="003B28A9">
      <w:pPr>
        <w:pStyle w:val="af2"/>
        <w:rPr>
          <w:lang w:val="hy-AM"/>
        </w:rPr>
      </w:pPr>
    </w:p>
  </w:footnote>
  <w:footnote w:id="26">
    <w:p w14:paraId="0532222D" w14:textId="77777777" w:rsidR="003B28A9" w:rsidRPr="008842CE" w:rsidRDefault="003B28A9"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6F55DB8E" w14:textId="77777777" w:rsidR="003B28A9" w:rsidRPr="00D3436F" w:rsidRDefault="003B28A9">
      <w:pPr>
        <w:pStyle w:val="af2"/>
        <w:rPr>
          <w:lang w:val="hy-AM"/>
        </w:rPr>
      </w:pPr>
    </w:p>
  </w:footnote>
  <w:footnote w:id="27">
    <w:p w14:paraId="4BD4D42A" w14:textId="77777777" w:rsidR="003B28A9" w:rsidRPr="00D3436F" w:rsidRDefault="003B28A9"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8">
    <w:p w14:paraId="3EDC3995" w14:textId="77777777" w:rsidR="003B28A9" w:rsidRPr="008842CE" w:rsidRDefault="003B28A9"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2199D94E" w14:textId="77777777" w:rsidR="003B28A9" w:rsidRPr="00D3436F" w:rsidRDefault="003B28A9">
      <w:pPr>
        <w:pStyle w:val="af2"/>
        <w:rPr>
          <w:lang w:val="hy-AM"/>
        </w:rPr>
      </w:pPr>
    </w:p>
  </w:footnote>
  <w:footnote w:id="29">
    <w:p w14:paraId="26324673" w14:textId="754FFF21" w:rsidR="003B28A9" w:rsidRPr="00E861BF" w:rsidRDefault="003B28A9" w:rsidP="008842CE">
      <w:pPr>
        <w:pStyle w:val="af2"/>
        <w:widowControl w:val="0"/>
        <w:jc w:val="both"/>
        <w:rPr>
          <w:rFonts w:ascii="GHEA Grapalat" w:hAnsi="GHEA Grapalat"/>
          <w:i/>
        </w:rPr>
      </w:pPr>
    </w:p>
  </w:footnote>
  <w:footnote w:id="30">
    <w:p w14:paraId="4074004A" w14:textId="4032BB80" w:rsidR="003B28A9" w:rsidRPr="00DC1283" w:rsidRDefault="003B28A9" w:rsidP="000E6D0C">
      <w:pPr>
        <w:pStyle w:val="af2"/>
        <w:widowControl w:val="0"/>
        <w:jc w:val="both"/>
        <w:rPr>
          <w:rFonts w:ascii="GHEA Grapalat" w:hAnsi="GHEA Grapalat"/>
          <w:i/>
        </w:rPr>
      </w:pPr>
      <w:r>
        <w:rPr>
          <w:rFonts w:ascii="GHEA Grapalat" w:hAnsi="GHEA Grapalat"/>
          <w:i/>
        </w:rPr>
        <w:t xml:space="preserve">      </w:t>
      </w:r>
    </w:p>
    <w:p w14:paraId="3D3BDCA4" w14:textId="6277A83F" w:rsidR="003B28A9" w:rsidRPr="00DC1283" w:rsidRDefault="003B28A9" w:rsidP="00B64ECA">
      <w:pPr>
        <w:pStyle w:val="af2"/>
        <w:widowControl w:val="0"/>
        <w:jc w:val="both"/>
        <w:rPr>
          <w:rFonts w:ascii="GHEA Grapalat" w:hAnsi="GHEA Grapalat"/>
          <w:i/>
        </w:rPr>
      </w:pPr>
    </w:p>
  </w:footnote>
  <w:footnote w:id="31">
    <w:p w14:paraId="3C8C5D8A" w14:textId="7CE2593C" w:rsidR="003B28A9" w:rsidRPr="00DC1283" w:rsidRDefault="003B28A9" w:rsidP="008842CE">
      <w:pPr>
        <w:pStyle w:val="af2"/>
        <w:widowControl w:val="0"/>
        <w:jc w:val="both"/>
        <w:rPr>
          <w:rFonts w:ascii="GHEA Grapalat" w:hAnsi="GHEA Grapalat"/>
          <w:i/>
        </w:rPr>
      </w:pPr>
    </w:p>
  </w:footnote>
  <w:footnote w:id="32">
    <w:p w14:paraId="6FED486D" w14:textId="77777777" w:rsidR="003B28A9" w:rsidRPr="008842CE" w:rsidRDefault="003B28A9" w:rsidP="008842CE">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3">
    <w:p w14:paraId="7D0080DE" w14:textId="77777777" w:rsidR="003B28A9" w:rsidRPr="008842CE" w:rsidRDefault="003B28A9"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E13120"/>
    <w:multiLevelType w:val="multilevel"/>
    <w:tmpl w:val="8AB83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9DB3D49"/>
    <w:multiLevelType w:val="multilevel"/>
    <w:tmpl w:val="B2808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89A02B7"/>
    <w:multiLevelType w:val="multilevel"/>
    <w:tmpl w:val="92123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4F6C1546"/>
    <w:multiLevelType w:val="multilevel"/>
    <w:tmpl w:val="C5362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6" w15:restartNumberingAfterBreak="0">
    <w:nsid w:val="5BFE6382"/>
    <w:multiLevelType w:val="multilevel"/>
    <w:tmpl w:val="58B0F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8"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2" w15:restartNumberingAfterBreak="0">
    <w:nsid w:val="743D11ED"/>
    <w:multiLevelType w:val="multilevel"/>
    <w:tmpl w:val="D33E6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4"/>
  </w:num>
  <w:num w:numId="2">
    <w:abstractNumId w:val="13"/>
  </w:num>
  <w:num w:numId="3">
    <w:abstractNumId w:val="23"/>
  </w:num>
  <w:num w:numId="4">
    <w:abstractNumId w:val="18"/>
  </w:num>
  <w:num w:numId="5">
    <w:abstractNumId w:val="29"/>
  </w:num>
  <w:num w:numId="6">
    <w:abstractNumId w:val="24"/>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7"/>
  </w:num>
  <w:num w:numId="11">
    <w:abstractNumId w:val="10"/>
  </w:num>
  <w:num w:numId="12">
    <w:abstractNumId w:val="34"/>
  </w:num>
  <w:num w:numId="13">
    <w:abstractNumId w:val="31"/>
  </w:num>
  <w:num w:numId="14">
    <w:abstractNumId w:val="15"/>
  </w:num>
  <w:num w:numId="15">
    <w:abstractNumId w:val="33"/>
  </w:num>
  <w:num w:numId="16">
    <w:abstractNumId w:val="17"/>
  </w:num>
  <w:num w:numId="17">
    <w:abstractNumId w:val="8"/>
  </w:num>
  <w:num w:numId="18">
    <w:abstractNumId w:val="1"/>
  </w:num>
  <w:num w:numId="19">
    <w:abstractNumId w:val="19"/>
  </w:num>
  <w:num w:numId="20">
    <w:abstractNumId w:val="19"/>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9"/>
  </w:num>
  <w:num w:numId="24">
    <w:abstractNumId w:val="22"/>
  </w:num>
  <w:num w:numId="25">
    <w:abstractNumId w:val="14"/>
  </w:num>
  <w:num w:numId="26">
    <w:abstractNumId w:val="6"/>
  </w:num>
  <w:num w:numId="27">
    <w:abstractNumId w:val="4"/>
  </w:num>
  <w:num w:numId="28">
    <w:abstractNumId w:val="0"/>
  </w:num>
  <w:num w:numId="29">
    <w:abstractNumId w:val="11"/>
  </w:num>
  <w:num w:numId="30">
    <w:abstractNumId w:val="30"/>
  </w:num>
  <w:num w:numId="31">
    <w:abstractNumId w:val="27"/>
  </w:num>
  <w:num w:numId="32">
    <w:abstractNumId w:val="28"/>
  </w:num>
  <w:num w:numId="33">
    <w:abstractNumId w:val="16"/>
  </w:num>
  <w:num w:numId="34">
    <w:abstractNumId w:val="3"/>
  </w:num>
  <w:num w:numId="35">
    <w:abstractNumId w:val="5"/>
  </w:num>
  <w:num w:numId="36">
    <w:abstractNumId w:val="26"/>
  </w:num>
  <w:num w:numId="37">
    <w:abstractNumId w:val="12"/>
  </w:num>
  <w:num w:numId="38">
    <w:abstractNumId w:val="21"/>
  </w:num>
  <w:num w:numId="39">
    <w:abstractNumId w:val="2"/>
  </w:num>
  <w:num w:numId="40">
    <w:abstractNumId w:val="3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4A96"/>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4DE"/>
    <w:rsid w:val="000209D3"/>
    <w:rsid w:val="00020B2E"/>
    <w:rsid w:val="00020C83"/>
    <w:rsid w:val="00021C2E"/>
    <w:rsid w:val="000228A9"/>
    <w:rsid w:val="00023384"/>
    <w:rsid w:val="00023557"/>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00A"/>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0BD"/>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6D0C"/>
    <w:rsid w:val="000E7494"/>
    <w:rsid w:val="000E7612"/>
    <w:rsid w:val="000E79BD"/>
    <w:rsid w:val="000F109E"/>
    <w:rsid w:val="000F2653"/>
    <w:rsid w:val="000F2AAB"/>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07AFA"/>
    <w:rsid w:val="00110534"/>
    <w:rsid w:val="00110D13"/>
    <w:rsid w:val="00111FFB"/>
    <w:rsid w:val="0011340E"/>
    <w:rsid w:val="00113F0D"/>
    <w:rsid w:val="0011423D"/>
    <w:rsid w:val="001152F6"/>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583"/>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C14"/>
    <w:rsid w:val="00171D73"/>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2FD"/>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5CE"/>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4F24"/>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5D6A"/>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96DAD"/>
    <w:rsid w:val="00297067"/>
    <w:rsid w:val="00297FA0"/>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6CD9"/>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4DE8"/>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993"/>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51B"/>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0743"/>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C8E"/>
    <w:rsid w:val="00362FEF"/>
    <w:rsid w:val="00363298"/>
    <w:rsid w:val="00363335"/>
    <w:rsid w:val="00363627"/>
    <w:rsid w:val="00363E98"/>
    <w:rsid w:val="00364E7A"/>
    <w:rsid w:val="003650C5"/>
    <w:rsid w:val="0036520F"/>
    <w:rsid w:val="0036524F"/>
    <w:rsid w:val="003653B7"/>
    <w:rsid w:val="0036694E"/>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0CF3"/>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28A9"/>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5A1"/>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44C1"/>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C16"/>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9DC"/>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794"/>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87F64"/>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647E"/>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DEC"/>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A7F"/>
    <w:rsid w:val="00503B90"/>
    <w:rsid w:val="00503BFB"/>
    <w:rsid w:val="00504084"/>
    <w:rsid w:val="00504133"/>
    <w:rsid w:val="0050550F"/>
    <w:rsid w:val="005066AC"/>
    <w:rsid w:val="00506832"/>
    <w:rsid w:val="00507A99"/>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961"/>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A85"/>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769"/>
    <w:rsid w:val="00544D9F"/>
    <w:rsid w:val="00544E83"/>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69B"/>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4F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1E8B"/>
    <w:rsid w:val="005D26DF"/>
    <w:rsid w:val="005D27D0"/>
    <w:rsid w:val="005D2EDB"/>
    <w:rsid w:val="005D3674"/>
    <w:rsid w:val="005D3786"/>
    <w:rsid w:val="005D4D30"/>
    <w:rsid w:val="005D4F7F"/>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2333"/>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55B1"/>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DFE"/>
    <w:rsid w:val="00651E02"/>
    <w:rsid w:val="006521E5"/>
    <w:rsid w:val="006527F8"/>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0B8A"/>
    <w:rsid w:val="0067102D"/>
    <w:rsid w:val="00671A82"/>
    <w:rsid w:val="006735A4"/>
    <w:rsid w:val="0067389F"/>
    <w:rsid w:val="0067392B"/>
    <w:rsid w:val="00673BD3"/>
    <w:rsid w:val="00673D0A"/>
    <w:rsid w:val="00675740"/>
    <w:rsid w:val="0067579A"/>
    <w:rsid w:val="00675BF2"/>
    <w:rsid w:val="00676178"/>
    <w:rsid w:val="00677658"/>
    <w:rsid w:val="00677822"/>
    <w:rsid w:val="00680C3E"/>
    <w:rsid w:val="00681F45"/>
    <w:rsid w:val="006823E8"/>
    <w:rsid w:val="00682AE5"/>
    <w:rsid w:val="00682E8D"/>
    <w:rsid w:val="00683285"/>
    <w:rsid w:val="00685517"/>
    <w:rsid w:val="00685962"/>
    <w:rsid w:val="00685A30"/>
    <w:rsid w:val="00685C48"/>
    <w:rsid w:val="00687E34"/>
    <w:rsid w:val="006906E8"/>
    <w:rsid w:val="00691009"/>
    <w:rsid w:val="006912BB"/>
    <w:rsid w:val="00692019"/>
    <w:rsid w:val="00692C09"/>
    <w:rsid w:val="00692FA3"/>
    <w:rsid w:val="00693101"/>
    <w:rsid w:val="00693C4E"/>
    <w:rsid w:val="00694A48"/>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29B"/>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653"/>
    <w:rsid w:val="006E1E8F"/>
    <w:rsid w:val="006E35A0"/>
    <w:rsid w:val="006E3CF1"/>
    <w:rsid w:val="006E3D39"/>
    <w:rsid w:val="006E49D7"/>
    <w:rsid w:val="006E50E4"/>
    <w:rsid w:val="006E5904"/>
    <w:rsid w:val="006E59BA"/>
    <w:rsid w:val="006E5CC5"/>
    <w:rsid w:val="006E6B1D"/>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7AA"/>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069"/>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5D0D"/>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214"/>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364"/>
    <w:rsid w:val="007D4470"/>
    <w:rsid w:val="007D4E09"/>
    <w:rsid w:val="007D61CE"/>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36D"/>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4DF"/>
    <w:rsid w:val="0081568C"/>
    <w:rsid w:val="00816505"/>
    <w:rsid w:val="0081738C"/>
    <w:rsid w:val="0081784D"/>
    <w:rsid w:val="00817C86"/>
    <w:rsid w:val="00820257"/>
    <w:rsid w:val="0082102B"/>
    <w:rsid w:val="00821921"/>
    <w:rsid w:val="0082213E"/>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6DC"/>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587"/>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59E"/>
    <w:rsid w:val="008B1605"/>
    <w:rsid w:val="008B4DB1"/>
    <w:rsid w:val="008B4FDA"/>
    <w:rsid w:val="008B57EA"/>
    <w:rsid w:val="008B5EC8"/>
    <w:rsid w:val="008B65A3"/>
    <w:rsid w:val="008B70EB"/>
    <w:rsid w:val="008B73CD"/>
    <w:rsid w:val="008B7511"/>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A4C"/>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2F9"/>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2431"/>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0D4"/>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208"/>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6DB3"/>
    <w:rsid w:val="009A73D5"/>
    <w:rsid w:val="009A73EA"/>
    <w:rsid w:val="009A796C"/>
    <w:rsid w:val="009B0273"/>
    <w:rsid w:val="009B0824"/>
    <w:rsid w:val="009B0DA1"/>
    <w:rsid w:val="009B110C"/>
    <w:rsid w:val="009B127B"/>
    <w:rsid w:val="009B13C3"/>
    <w:rsid w:val="009B13FB"/>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2B7E"/>
    <w:rsid w:val="009D352B"/>
    <w:rsid w:val="009D47AF"/>
    <w:rsid w:val="009D4899"/>
    <w:rsid w:val="009D4A2D"/>
    <w:rsid w:val="009D6D1A"/>
    <w:rsid w:val="009D71F8"/>
    <w:rsid w:val="009D753C"/>
    <w:rsid w:val="009D78BC"/>
    <w:rsid w:val="009D7EFF"/>
    <w:rsid w:val="009D7F36"/>
    <w:rsid w:val="009E07EE"/>
    <w:rsid w:val="009E0C7F"/>
    <w:rsid w:val="009E1181"/>
    <w:rsid w:val="009E14D3"/>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572B"/>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5F"/>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20A"/>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37C52"/>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66D0"/>
    <w:rsid w:val="00A6756D"/>
    <w:rsid w:val="00A677CD"/>
    <w:rsid w:val="00A67EAC"/>
    <w:rsid w:val="00A70355"/>
    <w:rsid w:val="00A70E4C"/>
    <w:rsid w:val="00A7178B"/>
    <w:rsid w:val="00A71BBC"/>
    <w:rsid w:val="00A72849"/>
    <w:rsid w:val="00A731B5"/>
    <w:rsid w:val="00A738F6"/>
    <w:rsid w:val="00A74478"/>
    <w:rsid w:val="00A747D4"/>
    <w:rsid w:val="00A74B2F"/>
    <w:rsid w:val="00A74D0E"/>
    <w:rsid w:val="00A74E7B"/>
    <w:rsid w:val="00A75242"/>
    <w:rsid w:val="00A7559E"/>
    <w:rsid w:val="00A75D59"/>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0F9A"/>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846"/>
    <w:rsid w:val="00AB292D"/>
    <w:rsid w:val="00AB2E1E"/>
    <w:rsid w:val="00AB2F8A"/>
    <w:rsid w:val="00AB3FFE"/>
    <w:rsid w:val="00AB4EAB"/>
    <w:rsid w:val="00AB5AF2"/>
    <w:rsid w:val="00AB5D5B"/>
    <w:rsid w:val="00AB5E50"/>
    <w:rsid w:val="00AB64C0"/>
    <w:rsid w:val="00AB65DB"/>
    <w:rsid w:val="00AB69AE"/>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6726"/>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2F07"/>
    <w:rsid w:val="00AF3655"/>
    <w:rsid w:val="00AF3782"/>
    <w:rsid w:val="00AF3F18"/>
    <w:rsid w:val="00AF4211"/>
    <w:rsid w:val="00AF4BE3"/>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2985"/>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76CB5"/>
    <w:rsid w:val="00B81197"/>
    <w:rsid w:val="00B81AD3"/>
    <w:rsid w:val="00B82520"/>
    <w:rsid w:val="00B83E11"/>
    <w:rsid w:val="00B8479B"/>
    <w:rsid w:val="00B853BF"/>
    <w:rsid w:val="00B8636F"/>
    <w:rsid w:val="00B86BCB"/>
    <w:rsid w:val="00B86C5F"/>
    <w:rsid w:val="00B9100A"/>
    <w:rsid w:val="00B912FB"/>
    <w:rsid w:val="00B916D0"/>
    <w:rsid w:val="00B925B0"/>
    <w:rsid w:val="00B92CA7"/>
    <w:rsid w:val="00B932B8"/>
    <w:rsid w:val="00B941D0"/>
    <w:rsid w:val="00B9581C"/>
    <w:rsid w:val="00B95FE0"/>
    <w:rsid w:val="00B961C7"/>
    <w:rsid w:val="00B96B73"/>
    <w:rsid w:val="00B975FA"/>
    <w:rsid w:val="00B9778A"/>
    <w:rsid w:val="00B9796D"/>
    <w:rsid w:val="00BA17C2"/>
    <w:rsid w:val="00BA20A0"/>
    <w:rsid w:val="00BA249F"/>
    <w:rsid w:val="00BA2853"/>
    <w:rsid w:val="00BA2ED7"/>
    <w:rsid w:val="00BA3554"/>
    <w:rsid w:val="00BA4AEC"/>
    <w:rsid w:val="00BA504A"/>
    <w:rsid w:val="00BA632C"/>
    <w:rsid w:val="00BA6E63"/>
    <w:rsid w:val="00BA7128"/>
    <w:rsid w:val="00BA7E55"/>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05"/>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785"/>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0AE"/>
    <w:rsid w:val="00BE6363"/>
    <w:rsid w:val="00BE6F5D"/>
    <w:rsid w:val="00BE6FD2"/>
    <w:rsid w:val="00BE7FE1"/>
    <w:rsid w:val="00BF05B9"/>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2A73"/>
    <w:rsid w:val="00C03283"/>
    <w:rsid w:val="00C032D2"/>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27F26"/>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5994"/>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0A83"/>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1319"/>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51C"/>
    <w:rsid w:val="00D0677B"/>
    <w:rsid w:val="00D06AAC"/>
    <w:rsid w:val="00D07367"/>
    <w:rsid w:val="00D10298"/>
    <w:rsid w:val="00D104E6"/>
    <w:rsid w:val="00D107AB"/>
    <w:rsid w:val="00D1157C"/>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95F"/>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0AF"/>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5FC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56DE"/>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240A"/>
    <w:rsid w:val="00DA3EA6"/>
    <w:rsid w:val="00DA3F9C"/>
    <w:rsid w:val="00DA41B1"/>
    <w:rsid w:val="00DA4643"/>
    <w:rsid w:val="00DA522F"/>
    <w:rsid w:val="00DA5D3D"/>
    <w:rsid w:val="00DA687B"/>
    <w:rsid w:val="00DA6C97"/>
    <w:rsid w:val="00DB01A7"/>
    <w:rsid w:val="00DB0267"/>
    <w:rsid w:val="00DB0D2D"/>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B7B41"/>
    <w:rsid w:val="00DC0B85"/>
    <w:rsid w:val="00DC1283"/>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1FD0"/>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4A6D"/>
    <w:rsid w:val="00E161F1"/>
    <w:rsid w:val="00E1745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1A8A"/>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2CDA"/>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7B2"/>
    <w:rsid w:val="00EC5C41"/>
    <w:rsid w:val="00EC68D2"/>
    <w:rsid w:val="00EC7188"/>
    <w:rsid w:val="00EC759E"/>
    <w:rsid w:val="00EC7897"/>
    <w:rsid w:val="00ED0338"/>
    <w:rsid w:val="00ED0BF3"/>
    <w:rsid w:val="00ED0DE3"/>
    <w:rsid w:val="00ED1142"/>
    <w:rsid w:val="00ED1170"/>
    <w:rsid w:val="00ED2352"/>
    <w:rsid w:val="00ED2462"/>
    <w:rsid w:val="00ED31EB"/>
    <w:rsid w:val="00ED3611"/>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156E"/>
    <w:rsid w:val="00EE2663"/>
    <w:rsid w:val="00EE4047"/>
    <w:rsid w:val="00EE4503"/>
    <w:rsid w:val="00EE46E2"/>
    <w:rsid w:val="00EE55F5"/>
    <w:rsid w:val="00EE5855"/>
    <w:rsid w:val="00EE5A09"/>
    <w:rsid w:val="00EE62ED"/>
    <w:rsid w:val="00EE6DAE"/>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62"/>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2C1C"/>
    <w:rsid w:val="00F535C1"/>
    <w:rsid w:val="00F53D4F"/>
    <w:rsid w:val="00F53DF8"/>
    <w:rsid w:val="00F546F2"/>
    <w:rsid w:val="00F54ED7"/>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9E1"/>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A92"/>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AA90C9"/>
  <w15:docId w15:val="{A17026C5-AE72-4BB7-8C03-6652646A7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BD0785"/>
  </w:style>
  <w:style w:type="character" w:customStyle="1" w:styleId="aff4">
    <w:name w:val="Нет"/>
    <w:rsid w:val="004A647E"/>
  </w:style>
  <w:style w:type="character" w:customStyle="1" w:styleId="ypks7kbdpwfgdykd3qb9">
    <w:name w:val="ypks7kbdpwfgdykd3qb9"/>
    <w:basedOn w:val="a0"/>
    <w:rsid w:val="00D107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4755087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52399544">
      <w:bodyDiv w:val="1"/>
      <w:marLeft w:val="0"/>
      <w:marRight w:val="0"/>
      <w:marTop w:val="0"/>
      <w:marBottom w:val="0"/>
      <w:divBdr>
        <w:top w:val="none" w:sz="0" w:space="0" w:color="auto"/>
        <w:left w:val="none" w:sz="0" w:space="0" w:color="auto"/>
        <w:bottom w:val="none" w:sz="0" w:space="0" w:color="auto"/>
        <w:right w:val="none" w:sz="0" w:space="0" w:color="auto"/>
      </w:divBdr>
      <w:divsChild>
        <w:div w:id="1763798295">
          <w:marLeft w:val="0"/>
          <w:marRight w:val="0"/>
          <w:marTop w:val="0"/>
          <w:marBottom w:val="0"/>
          <w:divBdr>
            <w:top w:val="none" w:sz="0" w:space="0" w:color="auto"/>
            <w:left w:val="none" w:sz="0" w:space="0" w:color="auto"/>
            <w:bottom w:val="none" w:sz="0" w:space="0" w:color="auto"/>
            <w:right w:val="none" w:sz="0" w:space="0" w:color="auto"/>
          </w:divBdr>
          <w:divsChild>
            <w:div w:id="730007539">
              <w:marLeft w:val="0"/>
              <w:marRight w:val="0"/>
              <w:marTop w:val="100"/>
              <w:marBottom w:val="0"/>
              <w:divBdr>
                <w:top w:val="none" w:sz="0" w:space="0" w:color="auto"/>
                <w:left w:val="none" w:sz="0" w:space="0" w:color="auto"/>
                <w:bottom w:val="none" w:sz="0" w:space="0" w:color="auto"/>
                <w:right w:val="none" w:sz="0" w:space="0" w:color="auto"/>
              </w:divBdr>
              <w:divsChild>
                <w:div w:id="2003730035">
                  <w:marLeft w:val="0"/>
                  <w:marRight w:val="0"/>
                  <w:marTop w:val="0"/>
                  <w:marBottom w:val="0"/>
                  <w:divBdr>
                    <w:top w:val="none" w:sz="0" w:space="0" w:color="auto"/>
                    <w:left w:val="none" w:sz="0" w:space="0" w:color="auto"/>
                    <w:bottom w:val="none" w:sz="0" w:space="0" w:color="auto"/>
                    <w:right w:val="none" w:sz="0" w:space="0" w:color="auto"/>
                  </w:divBdr>
                </w:div>
              </w:divsChild>
            </w:div>
            <w:div w:id="1070614422">
              <w:marLeft w:val="0"/>
              <w:marRight w:val="0"/>
              <w:marTop w:val="0"/>
              <w:marBottom w:val="0"/>
              <w:divBdr>
                <w:top w:val="none" w:sz="0" w:space="0" w:color="auto"/>
                <w:left w:val="none" w:sz="0" w:space="0" w:color="auto"/>
                <w:bottom w:val="none" w:sz="0" w:space="0" w:color="auto"/>
                <w:right w:val="none" w:sz="0" w:space="0" w:color="auto"/>
              </w:divBdr>
              <w:divsChild>
                <w:div w:id="18631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237928">
          <w:marLeft w:val="0"/>
          <w:marRight w:val="0"/>
          <w:marTop w:val="0"/>
          <w:marBottom w:val="0"/>
          <w:divBdr>
            <w:top w:val="none" w:sz="0" w:space="0" w:color="auto"/>
            <w:left w:val="none" w:sz="0" w:space="0" w:color="auto"/>
            <w:bottom w:val="none" w:sz="0" w:space="0" w:color="auto"/>
            <w:right w:val="none" w:sz="0" w:space="0" w:color="auto"/>
          </w:divBdr>
          <w:divsChild>
            <w:div w:id="1258708145">
              <w:marLeft w:val="0"/>
              <w:marRight w:val="0"/>
              <w:marTop w:val="0"/>
              <w:marBottom w:val="0"/>
              <w:divBdr>
                <w:top w:val="none" w:sz="0" w:space="0" w:color="auto"/>
                <w:left w:val="none" w:sz="0" w:space="0" w:color="auto"/>
                <w:bottom w:val="none" w:sz="0" w:space="0" w:color="auto"/>
                <w:right w:val="none" w:sz="0" w:space="0" w:color="auto"/>
              </w:divBdr>
              <w:divsChild>
                <w:div w:id="1602833255">
                  <w:marLeft w:val="0"/>
                  <w:marRight w:val="0"/>
                  <w:marTop w:val="0"/>
                  <w:marBottom w:val="0"/>
                  <w:divBdr>
                    <w:top w:val="none" w:sz="0" w:space="0" w:color="auto"/>
                    <w:left w:val="none" w:sz="0" w:space="0" w:color="auto"/>
                    <w:bottom w:val="none" w:sz="0" w:space="0" w:color="auto"/>
                    <w:right w:val="none" w:sz="0" w:space="0" w:color="auto"/>
                  </w:divBdr>
                  <w:divsChild>
                    <w:div w:id="784887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34777054">
      <w:bodyDiv w:val="1"/>
      <w:marLeft w:val="0"/>
      <w:marRight w:val="0"/>
      <w:marTop w:val="0"/>
      <w:marBottom w:val="0"/>
      <w:divBdr>
        <w:top w:val="none" w:sz="0" w:space="0" w:color="auto"/>
        <w:left w:val="none" w:sz="0" w:space="0" w:color="auto"/>
        <w:bottom w:val="none" w:sz="0" w:space="0" w:color="auto"/>
        <w:right w:val="none" w:sz="0" w:space="0" w:color="auto"/>
      </w:divBdr>
      <w:divsChild>
        <w:div w:id="375590132">
          <w:marLeft w:val="0"/>
          <w:marRight w:val="0"/>
          <w:marTop w:val="0"/>
          <w:marBottom w:val="0"/>
          <w:divBdr>
            <w:top w:val="none" w:sz="0" w:space="0" w:color="auto"/>
            <w:left w:val="none" w:sz="0" w:space="0" w:color="auto"/>
            <w:bottom w:val="none" w:sz="0" w:space="0" w:color="auto"/>
            <w:right w:val="none" w:sz="0" w:space="0" w:color="auto"/>
          </w:divBdr>
          <w:divsChild>
            <w:div w:id="905258967">
              <w:marLeft w:val="0"/>
              <w:marRight w:val="0"/>
              <w:marTop w:val="100"/>
              <w:marBottom w:val="0"/>
              <w:divBdr>
                <w:top w:val="none" w:sz="0" w:space="0" w:color="auto"/>
                <w:left w:val="none" w:sz="0" w:space="0" w:color="auto"/>
                <w:bottom w:val="none" w:sz="0" w:space="0" w:color="auto"/>
                <w:right w:val="none" w:sz="0" w:space="0" w:color="auto"/>
              </w:divBdr>
              <w:divsChild>
                <w:div w:id="1479106775">
                  <w:marLeft w:val="0"/>
                  <w:marRight w:val="0"/>
                  <w:marTop w:val="0"/>
                  <w:marBottom w:val="0"/>
                  <w:divBdr>
                    <w:top w:val="none" w:sz="0" w:space="0" w:color="auto"/>
                    <w:left w:val="none" w:sz="0" w:space="0" w:color="auto"/>
                    <w:bottom w:val="none" w:sz="0" w:space="0" w:color="auto"/>
                    <w:right w:val="none" w:sz="0" w:space="0" w:color="auto"/>
                  </w:divBdr>
                </w:div>
              </w:divsChild>
            </w:div>
            <w:div w:id="1785005454">
              <w:marLeft w:val="0"/>
              <w:marRight w:val="0"/>
              <w:marTop w:val="0"/>
              <w:marBottom w:val="0"/>
              <w:divBdr>
                <w:top w:val="none" w:sz="0" w:space="0" w:color="auto"/>
                <w:left w:val="none" w:sz="0" w:space="0" w:color="auto"/>
                <w:bottom w:val="none" w:sz="0" w:space="0" w:color="auto"/>
                <w:right w:val="none" w:sz="0" w:space="0" w:color="auto"/>
              </w:divBdr>
              <w:divsChild>
                <w:div w:id="139002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93195">
          <w:marLeft w:val="0"/>
          <w:marRight w:val="0"/>
          <w:marTop w:val="0"/>
          <w:marBottom w:val="0"/>
          <w:divBdr>
            <w:top w:val="none" w:sz="0" w:space="0" w:color="auto"/>
            <w:left w:val="none" w:sz="0" w:space="0" w:color="auto"/>
            <w:bottom w:val="none" w:sz="0" w:space="0" w:color="auto"/>
            <w:right w:val="none" w:sz="0" w:space="0" w:color="auto"/>
          </w:divBdr>
          <w:divsChild>
            <w:div w:id="1453552255">
              <w:marLeft w:val="0"/>
              <w:marRight w:val="0"/>
              <w:marTop w:val="0"/>
              <w:marBottom w:val="0"/>
              <w:divBdr>
                <w:top w:val="none" w:sz="0" w:space="0" w:color="auto"/>
                <w:left w:val="none" w:sz="0" w:space="0" w:color="auto"/>
                <w:bottom w:val="none" w:sz="0" w:space="0" w:color="auto"/>
                <w:right w:val="none" w:sz="0" w:space="0" w:color="auto"/>
              </w:divBdr>
              <w:divsChild>
                <w:div w:id="1399784717">
                  <w:marLeft w:val="0"/>
                  <w:marRight w:val="0"/>
                  <w:marTop w:val="0"/>
                  <w:marBottom w:val="0"/>
                  <w:divBdr>
                    <w:top w:val="none" w:sz="0" w:space="0" w:color="auto"/>
                    <w:left w:val="none" w:sz="0" w:space="0" w:color="auto"/>
                    <w:bottom w:val="none" w:sz="0" w:space="0" w:color="auto"/>
                    <w:right w:val="none" w:sz="0" w:space="0" w:color="auto"/>
                  </w:divBdr>
                  <w:divsChild>
                    <w:div w:id="1966883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91815449">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1687257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0EDEC8-2795-4AD5-9A06-AA14E5059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Pages>
  <Words>23446</Words>
  <Characters>133647</Characters>
  <Application>Microsoft Office Word</Application>
  <DocSecurity>0</DocSecurity>
  <Lines>1113</Lines>
  <Paragraphs>313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156780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Учетная запись Майкрософт</cp:lastModifiedBy>
  <cp:revision>44</cp:revision>
  <cp:lastPrinted>2018-02-16T07:12:00Z</cp:lastPrinted>
  <dcterms:created xsi:type="dcterms:W3CDTF">2025-06-27T11:57:00Z</dcterms:created>
  <dcterms:modified xsi:type="dcterms:W3CDTF">2025-12-04T11:32:00Z</dcterms:modified>
</cp:coreProperties>
</file>