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344665"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2F7F7E" w:rsidRDefault="00C0345B" w:rsidP="00C0345B">
      <w:pPr>
        <w:pStyle w:val="BodyTextIndent"/>
        <w:spacing w:line="240" w:lineRule="auto"/>
        <w:jc w:val="center"/>
        <w:rPr>
          <w:rFonts w:ascii="GHEA Grapalat" w:hAnsi="GHEA Grapalat"/>
          <w:i w:val="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002F7F7E" w:rsidRPr="002F7F7E">
        <w:rPr>
          <w:rFonts w:ascii="GHEA Grapalat" w:hAnsi="GHEA Grapalat"/>
          <w:b/>
          <w:i w:val="0"/>
          <w:lang w:val="hy-AM"/>
        </w:rPr>
        <w:t xml:space="preserve">օգոստոսի </w:t>
      </w:r>
      <w:r w:rsidR="002F7F7E" w:rsidRPr="00AD1B30">
        <w:rPr>
          <w:rFonts w:ascii="GHEA Grapalat" w:hAnsi="GHEA Grapalat"/>
          <w:b/>
          <w:i w:val="0"/>
          <w:lang w:val="af-ZA"/>
        </w:rPr>
        <w:t>31</w:t>
      </w:r>
      <w:r w:rsidRPr="002F7F7E">
        <w:rPr>
          <w:rFonts w:ascii="GHEA Grapalat" w:hAnsi="GHEA Grapalat"/>
          <w:b/>
          <w:i w:val="0"/>
          <w:lang w:val="hy-AM"/>
        </w:rPr>
        <w:t>-ի</w:t>
      </w:r>
      <w:r w:rsidRPr="002F7F7E">
        <w:rPr>
          <w:rFonts w:ascii="GHEA Grapalat" w:hAnsi="GHEA Grapalat"/>
          <w:i w:val="0"/>
          <w:lang w:val="hy-AM"/>
        </w:rPr>
        <w:t xml:space="preserve"> թիվ 1</w:t>
      </w:r>
      <w:r w:rsidRPr="002F7F7E">
        <w:rPr>
          <w:rFonts w:ascii="GHEA Grapalat" w:hAnsi="GHEA Grapalat"/>
          <w:i w:val="0"/>
          <w:lang w:val="af-ZA"/>
        </w:rPr>
        <w:t xml:space="preserve"> որոշմամբ </w:t>
      </w:r>
    </w:p>
    <w:p w:rsidR="0091042F" w:rsidRPr="002F7F7E"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F33EA7">
        <w:rPr>
          <w:rFonts w:ascii="GHEA Grapalat" w:hAnsi="GHEA Grapalat"/>
          <w:b/>
          <w:i w:val="0"/>
          <w:lang w:val="af-ZA"/>
        </w:rPr>
        <w:t>ԳՀԱՊՁԲ-ՀՎԿԱԿ-2022-84</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F33EA7">
        <w:rPr>
          <w:rFonts w:ascii="GHEA Grapalat" w:hAnsi="GHEA Grapalat"/>
          <w:b/>
          <w:i w:val="0"/>
          <w:lang w:val="en-GB"/>
        </w:rPr>
        <w:t>վառելիքի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BodyTextIndent"/>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 xml:space="preserve">Մ.Հերացի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w:t>
      </w:r>
      <w:r w:rsidR="00EF6275" w:rsidRPr="00EF6275">
        <w:rPr>
          <w:rFonts w:ascii="GHEA Grapalat" w:hAnsi="GHEA Grapalat"/>
          <w:b/>
          <w:i w:val="0"/>
          <w:lang w:val="af-ZA"/>
        </w:rPr>
        <w:t>1</w:t>
      </w:r>
      <w:r w:rsidR="00F728FD" w:rsidRPr="00EF6275">
        <w:rPr>
          <w:rFonts w:ascii="GHEA Grapalat" w:hAnsi="GHEA Grapalat"/>
          <w:b/>
          <w:i w:val="0"/>
          <w:lang w:val="hy-AM"/>
        </w:rPr>
        <w:t>0</w:t>
      </w:r>
      <w:r w:rsidR="00CE081E" w:rsidRPr="00EF6275">
        <w:rPr>
          <w:rFonts w:ascii="GHEA Grapalat" w:hAnsi="GHEA Grapalat"/>
          <w:b/>
          <w:i w:val="0"/>
          <w:lang w:val="af-ZA"/>
        </w:rPr>
        <w:t>-րդ</w:t>
      </w:r>
      <w:r w:rsidR="00CE081E" w:rsidRPr="00A475AA">
        <w:rPr>
          <w:rFonts w:ascii="GHEA Grapalat" w:hAnsi="GHEA Grapalat"/>
          <w:b/>
          <w:i w:val="0"/>
          <w:lang w:val="af-ZA"/>
        </w:rPr>
        <w:t xml:space="preserve"> օրվա ժամը </w:t>
      </w:r>
      <w:r w:rsidR="00CE081E" w:rsidRPr="00A475AA">
        <w:rPr>
          <w:rFonts w:ascii="GHEA Grapalat" w:hAnsi="GHEA Grapalat"/>
          <w:b/>
          <w:i w:val="0"/>
          <w:lang w:val="hy-AM"/>
        </w:rPr>
        <w:t>1</w:t>
      </w:r>
      <w:r w:rsidR="00F728FD">
        <w:rPr>
          <w:rFonts w:ascii="GHEA Grapalat" w:hAnsi="GHEA Grapalat"/>
          <w:b/>
          <w:i w:val="0"/>
          <w:lang w:val="hy-AM"/>
        </w:rPr>
        <w:t>0</w:t>
      </w:r>
      <w:r w:rsidR="00CE081E" w:rsidRPr="00A475AA">
        <w:rPr>
          <w:rFonts w:ascii="GHEA Grapalat" w:hAnsi="GHEA Grapalat"/>
          <w:b/>
          <w:i w:val="0"/>
          <w:lang w:val="hy-AM"/>
        </w:rPr>
        <w:t>:30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BodyTextIndent"/>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D81F53" w:rsidRDefault="001D3623" w:rsidP="001D3623">
      <w:pPr>
        <w:pStyle w:val="BodyTextIndent"/>
        <w:spacing w:line="240" w:lineRule="auto"/>
        <w:ind w:firstLine="708"/>
        <w:rPr>
          <w:rFonts w:ascii="GHEA Grapalat" w:hAnsi="GHEA Grapalat"/>
          <w:i w:val="0"/>
          <w:color w:val="FF000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F33EA7">
        <w:rPr>
          <w:rFonts w:ascii="GHEA Grapalat" w:hAnsi="GHEA Grapalat"/>
          <w:b/>
          <w:i w:val="0"/>
          <w:lang w:val="af-ZA"/>
        </w:rPr>
        <w:t>հոկ</w:t>
      </w:r>
      <w:r w:rsidR="002F7F7E" w:rsidRPr="002F7F7E">
        <w:rPr>
          <w:rFonts w:ascii="GHEA Grapalat" w:hAnsi="GHEA Grapalat"/>
          <w:b/>
          <w:i w:val="0"/>
          <w:lang w:val="af-ZA"/>
        </w:rPr>
        <w:t>տեմբերի</w:t>
      </w:r>
      <w:r w:rsidR="00F728FD" w:rsidRPr="002F7F7E">
        <w:rPr>
          <w:rFonts w:ascii="GHEA Grapalat" w:hAnsi="GHEA Grapalat"/>
          <w:b/>
          <w:i w:val="0"/>
          <w:lang w:val="hy-AM"/>
        </w:rPr>
        <w:t xml:space="preserve"> </w:t>
      </w:r>
      <w:r w:rsidR="00EF6275" w:rsidRPr="00EF6275">
        <w:rPr>
          <w:rFonts w:ascii="GHEA Grapalat" w:hAnsi="GHEA Grapalat"/>
          <w:b/>
          <w:i w:val="0"/>
          <w:lang w:val="af-ZA"/>
        </w:rPr>
        <w:t>31</w:t>
      </w:r>
      <w:r w:rsidRPr="002F7F7E">
        <w:rPr>
          <w:rFonts w:ascii="GHEA Grapalat" w:hAnsi="GHEA Grapalat"/>
          <w:b/>
          <w:i w:val="0"/>
          <w:lang w:val="hy-AM"/>
        </w:rPr>
        <w:t>-</w:t>
      </w:r>
      <w:r w:rsidRPr="002F7F7E">
        <w:rPr>
          <w:rFonts w:ascii="GHEA Grapalat" w:hAnsi="GHEA Grapalat"/>
          <w:b/>
          <w:i w:val="0"/>
          <w:lang w:val="af-ZA"/>
        </w:rPr>
        <w:t xml:space="preserve">ին ժամը </w:t>
      </w:r>
      <w:r w:rsidRPr="002F7F7E">
        <w:rPr>
          <w:rFonts w:ascii="GHEA Grapalat" w:hAnsi="GHEA Grapalat"/>
          <w:b/>
          <w:i w:val="0"/>
          <w:lang w:val="hy-AM"/>
        </w:rPr>
        <w:t>1</w:t>
      </w:r>
      <w:r w:rsidR="00F728FD" w:rsidRPr="002F7F7E">
        <w:rPr>
          <w:rFonts w:ascii="GHEA Grapalat" w:hAnsi="GHEA Grapalat"/>
          <w:b/>
          <w:i w:val="0"/>
          <w:lang w:val="hy-AM"/>
        </w:rPr>
        <w:t>0</w:t>
      </w:r>
      <w:r w:rsidRPr="002F7F7E">
        <w:rPr>
          <w:rFonts w:ascii="GHEA Grapalat" w:hAnsi="GHEA Grapalat"/>
          <w:b/>
          <w:i w:val="0"/>
          <w:lang w:val="hy-AM"/>
        </w:rPr>
        <w:t>:</w:t>
      </w:r>
      <w:r w:rsidRPr="002F7F7E">
        <w:rPr>
          <w:rFonts w:ascii="GHEA Grapalat" w:hAnsi="GHEA Grapalat"/>
          <w:b/>
          <w:i w:val="0"/>
          <w:lang w:val="af-ZA"/>
        </w:rPr>
        <w:t>3</w:t>
      </w:r>
      <w:r w:rsidRPr="002F7F7E">
        <w:rPr>
          <w:rFonts w:ascii="GHEA Grapalat" w:hAnsi="GHEA Grapalat"/>
          <w:b/>
          <w:i w:val="0"/>
          <w:lang w:val="hy-AM"/>
        </w:rPr>
        <w:t>0</w:t>
      </w:r>
      <w:r w:rsidRPr="002F7F7E">
        <w:rPr>
          <w:rFonts w:ascii="GHEA Grapalat" w:hAnsi="GHEA Grapalat"/>
          <w:b/>
          <w:i w:val="0"/>
          <w:lang w:val="af-ZA"/>
        </w:rPr>
        <w:t>-ին։</w:t>
      </w:r>
      <w:r w:rsidRPr="00D81F53">
        <w:rPr>
          <w:rFonts w:ascii="GHEA Grapalat" w:hAnsi="GHEA Grapalat"/>
          <w:i w:val="0"/>
          <w:color w:val="FF0000"/>
          <w:lang w:val="af-ZA"/>
        </w:rPr>
        <w:t xml:space="preserve"> </w:t>
      </w:r>
      <w:bookmarkStart w:id="2" w:name="_GoBack"/>
      <w:bookmarkEnd w:id="2"/>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00D81F53" w:rsidRPr="00D81F53">
        <w:rPr>
          <w:rFonts w:ascii="GHEA Grapalat" w:hAnsi="GHEA Grapalat"/>
          <w:b/>
          <w:i w:val="0"/>
          <w:lang w:val="hy-AM"/>
        </w:rPr>
        <w:t>Հայկանուշ Հովհաննիս</w:t>
      </w:r>
      <w:r w:rsidR="00F728FD">
        <w:rPr>
          <w:rFonts w:ascii="GHEA Grapalat" w:hAnsi="GHEA Grapalat"/>
          <w:b/>
          <w:i w:val="0"/>
          <w:lang w:val="hy-AM"/>
        </w:rPr>
        <w:t>յանին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2F7F7E"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w:t>
      </w:r>
      <w:r w:rsidR="0077182A" w:rsidRPr="00D81F53">
        <w:rPr>
          <w:rFonts w:ascii="GHEA Grapalat" w:hAnsi="GHEA Grapalat"/>
          <w:b/>
          <w:i w:val="0"/>
          <w:lang w:val="hy-AM"/>
        </w:rPr>
        <w:t>-</w:t>
      </w:r>
      <w:r w:rsidRPr="00955658">
        <w:rPr>
          <w:rFonts w:ascii="GHEA Grapalat" w:hAnsi="GHEA Grapalat"/>
          <w:b/>
          <w:i w:val="0"/>
          <w:lang w:val="hy-AM"/>
        </w:rPr>
        <w:t>80</w:t>
      </w:r>
      <w:r w:rsidR="0077182A" w:rsidRPr="00D81F53">
        <w:rPr>
          <w:rFonts w:ascii="GHEA Grapalat" w:hAnsi="GHEA Grapalat"/>
          <w:b/>
          <w:i w:val="0"/>
          <w:lang w:val="hy-AM"/>
        </w:rPr>
        <w:t>-</w:t>
      </w:r>
      <w:r w:rsidRPr="00955658">
        <w:rPr>
          <w:rFonts w:ascii="GHEA Grapalat" w:hAnsi="GHEA Grapalat"/>
          <w:b/>
          <w:i w:val="0"/>
          <w:lang w:val="hy-AM"/>
        </w:rPr>
        <w:t>80</w:t>
      </w:r>
      <w:r w:rsidR="0077182A" w:rsidRPr="00D81F53">
        <w:rPr>
          <w:rFonts w:ascii="GHEA Grapalat" w:hAnsi="GHEA Grapalat"/>
          <w:b/>
          <w:i w:val="0"/>
          <w:lang w:val="hy-AM"/>
        </w:rPr>
        <w:t>-</w:t>
      </w:r>
      <w:r w:rsidRPr="00955658">
        <w:rPr>
          <w:rFonts w:ascii="GHEA Grapalat" w:hAnsi="GHEA Grapalat"/>
          <w:b/>
          <w:i w:val="0"/>
          <w:lang w:val="hy-AM"/>
        </w:rPr>
        <w:t xml:space="preserve">83 </w:t>
      </w:r>
      <w:r w:rsidR="00D81F53">
        <w:rPr>
          <w:rFonts w:ascii="GHEA Grapalat" w:hAnsi="GHEA Grapalat"/>
          <w:b/>
          <w:i w:val="0"/>
          <w:lang w:val="hy-AM"/>
        </w:rPr>
        <w:t>(6014), 0</w:t>
      </w:r>
      <w:r w:rsidR="00D81F53" w:rsidRPr="002F7F7E">
        <w:rPr>
          <w:rFonts w:ascii="GHEA Grapalat" w:hAnsi="GHEA Grapalat"/>
          <w:b/>
          <w:i w:val="0"/>
          <w:lang w:val="hy-AM"/>
        </w:rPr>
        <w:t>77</w:t>
      </w:r>
      <w:r w:rsidR="0077182A" w:rsidRPr="00D81F53">
        <w:rPr>
          <w:rFonts w:ascii="GHEA Grapalat" w:hAnsi="GHEA Grapalat"/>
          <w:b/>
          <w:i w:val="0"/>
          <w:lang w:val="hy-AM"/>
        </w:rPr>
        <w:t>-</w:t>
      </w:r>
      <w:r w:rsidR="00D81F53" w:rsidRPr="002F7F7E">
        <w:rPr>
          <w:rFonts w:ascii="GHEA Grapalat" w:hAnsi="GHEA Grapalat"/>
          <w:b/>
          <w:i w:val="0"/>
          <w:lang w:val="hy-AM"/>
        </w:rPr>
        <w:t>534</w:t>
      </w:r>
      <w:r w:rsidR="0077182A" w:rsidRPr="00D81F53">
        <w:rPr>
          <w:rFonts w:ascii="GHEA Grapalat" w:hAnsi="GHEA Grapalat"/>
          <w:b/>
          <w:i w:val="0"/>
          <w:lang w:val="hy-AM"/>
        </w:rPr>
        <w:t>-</w:t>
      </w:r>
      <w:r w:rsidR="00D81F53" w:rsidRPr="002F7F7E">
        <w:rPr>
          <w:rFonts w:ascii="GHEA Grapalat" w:hAnsi="GHEA Grapalat"/>
          <w:b/>
          <w:i w:val="0"/>
          <w:lang w:val="hy-AM"/>
        </w:rPr>
        <w:t>3</w:t>
      </w:r>
      <w:r w:rsidR="0077182A" w:rsidRPr="00D81F53">
        <w:rPr>
          <w:rFonts w:ascii="GHEA Grapalat" w:hAnsi="GHEA Grapalat"/>
          <w:b/>
          <w:i w:val="0"/>
          <w:lang w:val="hy-AM"/>
        </w:rPr>
        <w:t>5</w:t>
      </w:r>
      <w:r w:rsidR="00D81F53" w:rsidRPr="002F7F7E">
        <w:rPr>
          <w:rFonts w:ascii="GHEA Grapalat" w:hAnsi="GHEA Grapalat"/>
          <w:b/>
          <w:i w:val="0"/>
          <w:lang w:val="hy-AM"/>
        </w:rPr>
        <w:t>4</w:t>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44229E" w:rsidRPr="00861BC3" w:rsidRDefault="000C21CD" w:rsidP="00F728FD">
      <w:pPr>
        <w:ind w:firstLine="567"/>
        <w:jc w:val="both"/>
        <w:rPr>
          <w:rFonts w:ascii="GHEA Grapalat" w:hAnsi="GHEA Grapalat" w:cs="Sylfaen"/>
          <w:i/>
          <w:sz w:val="20"/>
          <w:szCs w:val="20"/>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F728FD" w:rsidRDefault="00F728FD">
      <w:pPr>
        <w:rPr>
          <w:rFonts w:ascii="GHEA Grapalat" w:hAnsi="GHEA Grapalat" w:cs="Sylfaen"/>
          <w:i/>
          <w:sz w:val="20"/>
          <w:szCs w:val="20"/>
          <w:lang w:val="hy-AM"/>
        </w:rPr>
      </w:pPr>
      <w:r>
        <w:rPr>
          <w:rFonts w:ascii="GHEA Grapalat" w:hAnsi="GHEA Grapalat" w:cs="Sylfaen"/>
          <w:i/>
          <w:sz w:val="20"/>
          <w:szCs w:val="20"/>
          <w:lang w:val="hy-AM"/>
        </w:rPr>
        <w:br w:type="page"/>
      </w:r>
    </w:p>
    <w:p w:rsidR="006A63BB" w:rsidRPr="00161670" w:rsidRDefault="006A63BB" w:rsidP="006A63BB">
      <w:pPr>
        <w:pStyle w:val="BodyText"/>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BodyText"/>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F33EA7">
        <w:rPr>
          <w:rFonts w:ascii="GHEA Grapalat" w:hAnsi="GHEA Grapalat"/>
          <w:b/>
          <w:sz w:val="20"/>
          <w:szCs w:val="20"/>
          <w:lang w:val="af-ZA"/>
        </w:rPr>
        <w:t>ԳՀԱՊՁԲ-ՀՎԿԱԿ-2022-84</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2F7F7E">
        <w:rPr>
          <w:rFonts w:ascii="GHEA Grapalat" w:hAnsi="GHEA Grapalat" w:cs="Sylfaen"/>
          <w:b/>
          <w:color w:val="FF0000"/>
          <w:sz w:val="22"/>
          <w:lang w:val="af-ZA"/>
        </w:rPr>
        <w:t xml:space="preserve"> </w:t>
      </w:r>
      <w:r w:rsidR="002F7F7E" w:rsidRPr="002F7F7E">
        <w:rPr>
          <w:rFonts w:ascii="GHEA Grapalat" w:hAnsi="GHEA Grapalat" w:cs="Sylfaen"/>
          <w:b/>
          <w:sz w:val="20"/>
          <w:szCs w:val="20"/>
          <w:lang w:val="af-ZA"/>
        </w:rPr>
        <w:t>2022 թ. օգոստոսի 31-ի</w:t>
      </w:r>
      <w:r w:rsidR="002F7F7E">
        <w:rPr>
          <w:rFonts w:ascii="GHEA Grapalat" w:hAnsi="GHEA Grapalat" w:cs="Sylfaen"/>
          <w:sz w:val="20"/>
          <w:szCs w:val="20"/>
          <w:lang w:val="af-ZA"/>
        </w:rPr>
        <w:t xml:space="preserve"> </w:t>
      </w:r>
      <w:r w:rsidRPr="002F7F7E">
        <w:rPr>
          <w:rFonts w:ascii="GHEA Grapalat" w:hAnsi="GHEA Grapalat" w:cs="Times Armenian"/>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F33EA7">
        <w:rPr>
          <w:rFonts w:ascii="GHEA Grapalat" w:hAnsi="GHEA Grapalat"/>
          <w:b/>
          <w:lang w:val="en-GB"/>
        </w:rPr>
        <w:t>ՎԱՌԵԼԻՔԻ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160AE4" w:rsidRPr="00A71D81" w:rsidRDefault="00967498" w:rsidP="00D81F53">
      <w:pPr>
        <w:jc w:val="center"/>
        <w:rPr>
          <w:rFonts w:ascii="GHEA Grapalat" w:hAnsi="GHEA Grapalat"/>
          <w:b/>
          <w:sz w:val="20"/>
          <w:szCs w:val="20"/>
          <w:lang w:val="af-ZA"/>
        </w:rPr>
      </w:pPr>
      <w:r w:rsidRPr="00861BC3">
        <w:rPr>
          <w:rFonts w:ascii="GHEA Grapalat" w:hAnsi="GHEA Grapalat" w:cs="Sylfaen"/>
          <w:b/>
          <w:sz w:val="20"/>
          <w:szCs w:val="20"/>
          <w:lang w:val="af-ZA"/>
        </w:rPr>
        <w:br w:type="page"/>
      </w:r>
      <w:r w:rsidR="00160AE4"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F33EA7">
        <w:rPr>
          <w:rFonts w:ascii="GHEA Grapalat" w:hAnsi="GHEA Grapalat" w:cs="Sylfaen"/>
          <w:b/>
          <w:sz w:val="20"/>
          <w:szCs w:val="20"/>
          <w:lang w:val="en-GB"/>
        </w:rPr>
        <w:t>ՎԱՌԵԼԻՔԻ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F33EA7">
        <w:rPr>
          <w:rFonts w:ascii="GHEA Grapalat" w:hAnsi="GHEA Grapalat"/>
          <w:b/>
          <w:sz w:val="20"/>
          <w:szCs w:val="20"/>
          <w:lang w:val="af-ZA"/>
        </w:rPr>
        <w:t>ԳՀԱՊՁԲ-ՀՎԿԱԿ-2022-84</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rsidR="00096865" w:rsidRPr="009C5290" w:rsidRDefault="00096865" w:rsidP="00EF3662">
      <w:pPr>
        <w:pStyle w:val="Heading3"/>
        <w:spacing w:line="240" w:lineRule="auto"/>
        <w:ind w:firstLine="567"/>
        <w:rPr>
          <w:rFonts w:ascii="GHEA Grapalat" w:hAnsi="GHEA Grapalat"/>
          <w:sz w:val="18"/>
          <w:szCs w:val="18"/>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9C5290" w:rsidRDefault="002B32D6" w:rsidP="00EF3662">
      <w:pPr>
        <w:ind w:left="360"/>
        <w:jc w:val="center"/>
        <w:rPr>
          <w:rFonts w:ascii="GHEA Grapalat" w:hAnsi="GHEA Grapalat" w:cs="Sylfaen"/>
          <w:b/>
          <w:sz w:val="16"/>
          <w:szCs w:val="16"/>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w:t>
      </w:r>
      <w:r w:rsidRPr="00AD1B30">
        <w:rPr>
          <w:rFonts w:ascii="GHEA Grapalat" w:hAnsi="GHEA Grapalat" w:cs="Sylfaen"/>
          <w:i w:val="0"/>
        </w:rPr>
        <w:t>կարիքների</w:t>
      </w:r>
      <w:r w:rsidRPr="00AD1B30">
        <w:rPr>
          <w:rFonts w:ascii="GHEA Grapalat" w:hAnsi="GHEA Grapalat" w:cs="Times Armenian"/>
          <w:i w:val="0"/>
          <w:lang w:val="af-ZA"/>
        </w:rPr>
        <w:t xml:space="preserve"> </w:t>
      </w:r>
      <w:r w:rsidRPr="00AD1B30">
        <w:rPr>
          <w:rFonts w:ascii="GHEA Grapalat" w:hAnsi="GHEA Grapalat" w:cs="Sylfaen"/>
          <w:i w:val="0"/>
        </w:rPr>
        <w:t>համար</w:t>
      </w:r>
      <w:r w:rsidRPr="00AD1B30">
        <w:rPr>
          <w:rFonts w:ascii="GHEA Grapalat" w:hAnsi="GHEA Grapalat" w:cs="Times Armenian"/>
          <w:i w:val="0"/>
          <w:lang w:val="af-ZA"/>
        </w:rPr>
        <w:t xml:space="preserve">` </w:t>
      </w:r>
      <w:r w:rsidR="00F33EA7">
        <w:rPr>
          <w:rFonts w:ascii="GHEA Grapalat" w:hAnsi="GHEA Grapalat"/>
          <w:b/>
          <w:i w:val="0"/>
          <w:lang w:val="en-GB"/>
        </w:rPr>
        <w:t>վառելիքի</w:t>
      </w:r>
      <w:r w:rsidRPr="00AD1B30">
        <w:rPr>
          <w:rFonts w:ascii="GHEA Grapalat" w:hAnsi="GHEA Grapalat"/>
          <w:b/>
          <w:i w:val="0"/>
          <w:lang w:val="af-ZA"/>
        </w:rPr>
        <w:t xml:space="preserve"> </w:t>
      </w:r>
      <w:r w:rsidRPr="00AD1B30">
        <w:rPr>
          <w:rFonts w:ascii="GHEA Grapalat" w:hAnsi="GHEA Grapalat"/>
          <w:i w:val="0"/>
        </w:rPr>
        <w:t>ձեռքբերումը</w:t>
      </w:r>
      <w:r w:rsidRPr="00AD1B30">
        <w:rPr>
          <w:rFonts w:ascii="GHEA Grapalat" w:hAnsi="GHEA Grapalat"/>
          <w:i w:val="0"/>
          <w:lang w:val="af-ZA"/>
        </w:rPr>
        <w:t xml:space="preserve"> (</w:t>
      </w:r>
      <w:r w:rsidRPr="00AD1B30">
        <w:rPr>
          <w:rFonts w:ascii="GHEA Grapalat" w:hAnsi="GHEA Grapalat"/>
          <w:i w:val="0"/>
        </w:rPr>
        <w:t>այսուհետ</w:t>
      </w:r>
      <w:r w:rsidRPr="00AD1B30">
        <w:rPr>
          <w:rFonts w:ascii="GHEA Grapalat" w:hAnsi="GHEA Grapalat"/>
          <w:i w:val="0"/>
          <w:lang w:val="af-ZA"/>
        </w:rPr>
        <w:t xml:space="preserve">` </w:t>
      </w:r>
      <w:r w:rsidRPr="00AD1B30">
        <w:rPr>
          <w:rFonts w:ascii="GHEA Grapalat" w:hAnsi="GHEA Grapalat"/>
          <w:i w:val="0"/>
        </w:rPr>
        <w:t>նաև</w:t>
      </w:r>
      <w:r w:rsidRPr="00AD1B30">
        <w:rPr>
          <w:rFonts w:ascii="GHEA Grapalat" w:hAnsi="GHEA Grapalat"/>
          <w:i w:val="0"/>
          <w:lang w:val="af-ZA"/>
        </w:rPr>
        <w:t xml:space="preserve"> </w:t>
      </w:r>
      <w:r w:rsidRPr="00AD1B30">
        <w:rPr>
          <w:rFonts w:ascii="GHEA Grapalat" w:hAnsi="GHEA Grapalat"/>
          <w:i w:val="0"/>
        </w:rPr>
        <w:t>ապրանք</w:t>
      </w:r>
      <w:r w:rsidRPr="00AD1B30">
        <w:rPr>
          <w:rFonts w:ascii="GHEA Grapalat" w:hAnsi="GHEA Grapalat"/>
          <w:i w:val="0"/>
          <w:lang w:val="af-ZA"/>
        </w:rPr>
        <w:t xml:space="preserve">), </w:t>
      </w:r>
      <w:r w:rsidR="00D3530B">
        <w:rPr>
          <w:rFonts w:ascii="GHEA Grapalat" w:hAnsi="GHEA Grapalat"/>
          <w:i w:val="0"/>
        </w:rPr>
        <w:t>որը</w:t>
      </w:r>
      <w:r w:rsidRPr="00AD1B30">
        <w:rPr>
          <w:rFonts w:ascii="GHEA Grapalat" w:hAnsi="GHEA Grapalat"/>
          <w:i w:val="0"/>
          <w:lang w:val="af-ZA"/>
        </w:rPr>
        <w:t xml:space="preserve"> </w:t>
      </w:r>
      <w:r w:rsidRPr="00AD1B30">
        <w:rPr>
          <w:rFonts w:ascii="GHEA Grapalat" w:hAnsi="GHEA Grapalat"/>
          <w:i w:val="0"/>
        </w:rPr>
        <w:t>խմբավորված</w:t>
      </w:r>
      <w:r w:rsidRPr="00AD1B30">
        <w:rPr>
          <w:rFonts w:ascii="GHEA Grapalat" w:hAnsi="GHEA Grapalat"/>
          <w:i w:val="0"/>
          <w:lang w:val="af-ZA"/>
        </w:rPr>
        <w:t xml:space="preserve"> </w:t>
      </w:r>
      <w:r w:rsidR="00D3530B">
        <w:rPr>
          <w:rFonts w:ascii="GHEA Grapalat" w:hAnsi="GHEA Grapalat"/>
          <w:i w:val="0"/>
          <w:lang w:val="af-ZA"/>
        </w:rPr>
        <w:t>է</w:t>
      </w:r>
      <w:r w:rsidRPr="00AD1B30">
        <w:rPr>
          <w:rFonts w:ascii="GHEA Grapalat" w:hAnsi="GHEA Grapalat"/>
          <w:b/>
          <w:i w:val="0"/>
          <w:lang w:val="af-ZA"/>
        </w:rPr>
        <w:t xml:space="preserve"> </w:t>
      </w:r>
      <w:r w:rsidR="00AD1B30" w:rsidRPr="00AD1B30">
        <w:rPr>
          <w:rFonts w:ascii="GHEA Grapalat" w:hAnsi="GHEA Grapalat"/>
          <w:b/>
          <w:i w:val="0"/>
          <w:lang w:val="en-US"/>
        </w:rPr>
        <w:t>1</w:t>
      </w:r>
      <w:r w:rsidRPr="00AD1B30">
        <w:rPr>
          <w:rFonts w:ascii="GHEA Grapalat" w:hAnsi="GHEA Grapalat"/>
          <w:b/>
          <w:i w:val="0"/>
          <w:lang w:val="hy-AM"/>
        </w:rPr>
        <w:t xml:space="preserve"> </w:t>
      </w:r>
      <w:r w:rsidR="00F33EA7">
        <w:rPr>
          <w:rFonts w:ascii="GHEA Grapalat" w:hAnsi="GHEA Grapalat" w:cs="Sylfaen"/>
          <w:b/>
          <w:i w:val="0"/>
        </w:rPr>
        <w:t>չափաբաժ</w:t>
      </w:r>
      <w:r w:rsidRPr="00AD1B30">
        <w:rPr>
          <w:rFonts w:ascii="GHEA Grapalat" w:hAnsi="GHEA Grapalat" w:cs="Sylfaen"/>
          <w:b/>
          <w:i w:val="0"/>
          <w:lang w:val="hy-AM"/>
        </w:rPr>
        <w:t>ն</w:t>
      </w:r>
      <w:r w:rsidRPr="00AD1B30">
        <w:rPr>
          <w:rFonts w:ascii="GHEA Grapalat" w:hAnsi="GHEA Grapalat" w:cs="Sylfaen"/>
          <w:b/>
          <w:i w:val="0"/>
        </w:rPr>
        <w:t>ում</w:t>
      </w:r>
      <w:r w:rsidRPr="00AD1B30">
        <w:rPr>
          <w:rFonts w:ascii="GHEA Grapalat" w:hAnsi="GHEA Grapalat" w:cs="Sylfaen"/>
          <w:b/>
          <w:i w:val="0"/>
          <w:lang w:val="hy-AM"/>
        </w:rPr>
        <w:t xml:space="preserve"> (կցվում է հավելված</w:t>
      </w:r>
      <w:r w:rsidRPr="00DC4BEC">
        <w:rPr>
          <w:rFonts w:ascii="GHEA Grapalat" w:hAnsi="GHEA Grapalat" w:cs="Sylfaen"/>
          <w:b/>
          <w:i w:val="0"/>
          <w:lang w:val="hy-AM"/>
        </w:rPr>
        <w:t xml:space="preserve"> թիվ 1)</w:t>
      </w:r>
      <w:r w:rsidRPr="00DC4BEC">
        <w:rPr>
          <w:rFonts w:ascii="GHEA Grapalat" w:hAnsi="GHEA Grapalat" w:cs="Times Armenian"/>
          <w:b/>
          <w:i w:val="0"/>
          <w:lang w:val="af-ZA"/>
        </w:rPr>
        <w:t>`</w:t>
      </w:r>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559"/>
        <w:gridCol w:w="8221"/>
      </w:tblGrid>
      <w:tr w:rsidR="006675F2" w:rsidRPr="008F04EA" w:rsidTr="00A90422">
        <w:trPr>
          <w:trHeight w:val="480"/>
        </w:trPr>
        <w:tc>
          <w:tcPr>
            <w:tcW w:w="1985" w:type="dxa"/>
            <w:gridSpan w:val="2"/>
            <w:vAlign w:val="center"/>
          </w:tcPr>
          <w:p w:rsidR="006675F2" w:rsidRPr="008F04EA" w:rsidRDefault="006675F2" w:rsidP="00D30C7A">
            <w:pPr>
              <w:pStyle w:val="BodyTextIndent2"/>
              <w:spacing w:line="240" w:lineRule="auto"/>
              <w:ind w:firstLine="0"/>
              <w:jc w:val="center"/>
              <w:rPr>
                <w:rFonts w:ascii="GHEA Grapalat" w:hAnsi="GHEA Grapalat"/>
                <w:b/>
                <w:bCs/>
                <w:iCs/>
              </w:rPr>
            </w:pPr>
            <w:r w:rsidRPr="008F04EA">
              <w:rPr>
                <w:rFonts w:ascii="GHEA Grapalat" w:hAnsi="GHEA Grapalat"/>
                <w:b/>
                <w:bCs/>
                <w:iCs/>
              </w:rPr>
              <w:t xml:space="preserve">Չափաբաժինների </w:t>
            </w:r>
          </w:p>
        </w:tc>
        <w:tc>
          <w:tcPr>
            <w:tcW w:w="8221" w:type="dxa"/>
            <w:vMerge w:val="restart"/>
            <w:vAlign w:val="center"/>
          </w:tcPr>
          <w:p w:rsidR="006675F2" w:rsidRPr="008F04EA" w:rsidRDefault="006675F2" w:rsidP="00EF3662">
            <w:pPr>
              <w:pStyle w:val="BodyTextIndent2"/>
              <w:spacing w:line="240" w:lineRule="auto"/>
              <w:ind w:firstLine="0"/>
              <w:jc w:val="center"/>
              <w:rPr>
                <w:rFonts w:ascii="GHEA Grapalat" w:hAnsi="GHEA Grapalat"/>
                <w:b/>
                <w:bCs/>
                <w:iCs/>
              </w:rPr>
            </w:pPr>
            <w:r w:rsidRPr="008F04EA">
              <w:rPr>
                <w:rFonts w:ascii="GHEA Grapalat" w:hAnsi="GHEA Grapalat"/>
                <w:b/>
                <w:bCs/>
                <w:iCs/>
              </w:rPr>
              <w:t>Չափաբաժնի անվանումը</w:t>
            </w:r>
          </w:p>
        </w:tc>
      </w:tr>
      <w:tr w:rsidR="006675F2" w:rsidRPr="008F04EA" w:rsidTr="00A90422">
        <w:trPr>
          <w:trHeight w:val="292"/>
        </w:trPr>
        <w:tc>
          <w:tcPr>
            <w:tcW w:w="426" w:type="dxa"/>
            <w:vAlign w:val="center"/>
          </w:tcPr>
          <w:p w:rsidR="006675F2" w:rsidRPr="008F04EA" w:rsidRDefault="003E664D" w:rsidP="003E664D">
            <w:pPr>
              <w:pStyle w:val="BodyTextIndent2"/>
              <w:tabs>
                <w:tab w:val="left" w:pos="459"/>
              </w:tabs>
              <w:spacing w:line="240" w:lineRule="auto"/>
              <w:ind w:right="1452" w:firstLine="34"/>
              <w:jc w:val="center"/>
              <w:rPr>
                <w:rFonts w:ascii="GHEA Grapalat" w:hAnsi="GHEA Grapalat"/>
                <w:b/>
                <w:bCs/>
                <w:iCs/>
              </w:rPr>
            </w:pPr>
            <w:r w:rsidRPr="008F04EA">
              <w:rPr>
                <w:rFonts w:ascii="GHEA Grapalat" w:hAnsi="GHEA Grapalat"/>
                <w:b/>
                <w:bCs/>
                <w:iCs/>
              </w:rPr>
              <w:t>№</w:t>
            </w:r>
          </w:p>
        </w:tc>
        <w:tc>
          <w:tcPr>
            <w:tcW w:w="1559" w:type="dxa"/>
            <w:vAlign w:val="center"/>
          </w:tcPr>
          <w:p w:rsidR="006675F2" w:rsidRPr="008F04EA" w:rsidRDefault="00D30C7A" w:rsidP="008B20BD">
            <w:pPr>
              <w:pStyle w:val="BodyTextIndent2"/>
              <w:spacing w:line="240" w:lineRule="auto"/>
              <w:ind w:firstLine="0"/>
              <w:jc w:val="center"/>
              <w:rPr>
                <w:rFonts w:ascii="GHEA Grapalat" w:hAnsi="GHEA Grapalat"/>
                <w:b/>
                <w:bCs/>
                <w:iCs/>
              </w:rPr>
            </w:pPr>
            <w:r w:rsidRPr="008F04EA">
              <w:rPr>
                <w:rFonts w:ascii="GHEA Grapalat" w:hAnsi="GHEA Grapalat"/>
                <w:b/>
                <w:bCs/>
                <w:iCs/>
                <w:lang w:val="hy-AM"/>
              </w:rPr>
              <w:t>գնման</w:t>
            </w:r>
            <w:r w:rsidRPr="008F04EA">
              <w:rPr>
                <w:rFonts w:ascii="GHEA Grapalat" w:hAnsi="GHEA Grapalat"/>
                <w:b/>
                <w:bCs/>
                <w:iCs/>
                <w:lang w:val="en-US"/>
              </w:rPr>
              <w:t xml:space="preserve"> </w:t>
            </w:r>
            <w:r w:rsidRPr="008F04EA">
              <w:rPr>
                <w:rFonts w:ascii="GHEA Grapalat" w:hAnsi="GHEA Grapalat"/>
                <w:b/>
                <w:bCs/>
                <w:iCs/>
                <w:lang w:val="hy-AM"/>
              </w:rPr>
              <w:t xml:space="preserve"> գինը</w:t>
            </w:r>
          </w:p>
        </w:tc>
        <w:tc>
          <w:tcPr>
            <w:tcW w:w="8221" w:type="dxa"/>
            <w:vMerge/>
            <w:vAlign w:val="center"/>
          </w:tcPr>
          <w:p w:rsidR="006675F2" w:rsidRPr="008F04EA" w:rsidRDefault="006675F2" w:rsidP="00EF3662">
            <w:pPr>
              <w:pStyle w:val="BodyTextIndent2"/>
              <w:spacing w:line="240" w:lineRule="auto"/>
              <w:ind w:firstLine="0"/>
              <w:jc w:val="center"/>
              <w:rPr>
                <w:rFonts w:ascii="GHEA Grapalat" w:hAnsi="GHEA Grapalat"/>
                <w:b/>
                <w:bCs/>
                <w:iCs/>
              </w:rPr>
            </w:pPr>
          </w:p>
        </w:tc>
      </w:tr>
      <w:tr w:rsidR="00C54376" w:rsidRPr="008F04EA" w:rsidTr="00E17903">
        <w:tc>
          <w:tcPr>
            <w:tcW w:w="426" w:type="dxa"/>
            <w:vAlign w:val="center"/>
          </w:tcPr>
          <w:p w:rsidR="00C54376" w:rsidRPr="008F04EA" w:rsidRDefault="00C54376"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bottom"/>
          </w:tcPr>
          <w:p w:rsidR="00C54376" w:rsidRPr="00C54376" w:rsidRDefault="00C54376" w:rsidP="00F33EA7">
            <w:pPr>
              <w:jc w:val="center"/>
              <w:rPr>
                <w:rFonts w:ascii="GHEA Grapalat" w:hAnsi="GHEA Grapalat"/>
                <w:color w:val="000000"/>
                <w:sz w:val="20"/>
                <w:szCs w:val="20"/>
              </w:rPr>
            </w:pPr>
            <w:r w:rsidRPr="00C54376">
              <w:rPr>
                <w:rFonts w:ascii="GHEA Grapalat" w:hAnsi="GHEA Grapalat"/>
                <w:color w:val="000000"/>
                <w:sz w:val="20"/>
                <w:szCs w:val="20"/>
              </w:rPr>
              <w:t>1</w:t>
            </w:r>
            <w:r w:rsidR="00F33EA7">
              <w:rPr>
                <w:rFonts w:ascii="GHEA Grapalat" w:hAnsi="GHEA Grapalat"/>
                <w:color w:val="000000"/>
                <w:sz w:val="20"/>
                <w:szCs w:val="20"/>
              </w:rPr>
              <w:t>,696</w:t>
            </w:r>
            <w:r w:rsidRPr="00C54376">
              <w:rPr>
                <w:rFonts w:ascii="GHEA Grapalat" w:hAnsi="GHEA Grapalat"/>
                <w:color w:val="000000"/>
                <w:sz w:val="20"/>
                <w:szCs w:val="20"/>
              </w:rPr>
              <w:t>,000</w:t>
            </w:r>
          </w:p>
        </w:tc>
        <w:tc>
          <w:tcPr>
            <w:tcW w:w="8221" w:type="dxa"/>
            <w:vAlign w:val="center"/>
          </w:tcPr>
          <w:p w:rsidR="00C54376" w:rsidRDefault="000F4CF2" w:rsidP="00C54376">
            <w:pPr>
              <w:rPr>
                <w:rFonts w:ascii="GHEA Grapalat" w:hAnsi="GHEA Grapalat"/>
                <w:color w:val="000000"/>
                <w:sz w:val="20"/>
                <w:szCs w:val="20"/>
              </w:rPr>
            </w:pPr>
            <w:r w:rsidRPr="000F4CF2">
              <w:rPr>
                <w:rFonts w:ascii="GHEA Grapalat" w:hAnsi="GHEA Grapalat"/>
                <w:color w:val="000000"/>
                <w:sz w:val="20"/>
                <w:szCs w:val="20"/>
              </w:rPr>
              <w:t>Դիզ. վառելիք 2</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lastRenderedPageBreak/>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FB4507" w:rsidRDefault="00096865" w:rsidP="003E093F">
      <w:pPr>
        <w:ind w:firstLine="567"/>
        <w:jc w:val="both"/>
        <w:rPr>
          <w:rFonts w:ascii="GHEA Grapalat" w:hAnsi="GHEA Grapalat" w:cs="Arial"/>
          <w:b/>
          <w:color w:val="FF0000"/>
          <w:sz w:val="20"/>
          <w:lang w:val="hy-AM"/>
        </w:rPr>
      </w:pPr>
      <w:r w:rsidRPr="00FB4507">
        <w:rPr>
          <w:rFonts w:ascii="GHEA Grapalat" w:hAnsi="GHEA Grapalat" w:cs="Arial Armenian"/>
          <w:b/>
          <w:color w:val="FF0000"/>
          <w:sz w:val="20"/>
          <w:lang w:val="hy-AM"/>
        </w:rPr>
        <w:t>2.</w:t>
      </w:r>
      <w:r w:rsidR="007968A3" w:rsidRPr="00FB4507">
        <w:rPr>
          <w:rFonts w:ascii="GHEA Grapalat" w:hAnsi="GHEA Grapalat" w:cs="Arial Armenian"/>
          <w:b/>
          <w:color w:val="FF0000"/>
          <w:sz w:val="20"/>
          <w:lang w:val="hy-AM"/>
        </w:rPr>
        <w:t>4</w:t>
      </w:r>
      <w:r w:rsidR="00773485" w:rsidRPr="00FB4507">
        <w:rPr>
          <w:rFonts w:ascii="GHEA Grapalat" w:hAnsi="GHEA Grapalat" w:cs="Arial Armenian"/>
          <w:b/>
          <w:color w:val="FF0000"/>
          <w:sz w:val="20"/>
          <w:lang w:val="hy-AM"/>
        </w:rPr>
        <w:t xml:space="preserve"> </w:t>
      </w:r>
      <w:r w:rsidRPr="00FB4507">
        <w:rPr>
          <w:rFonts w:ascii="GHEA Grapalat" w:hAnsi="GHEA Grapalat" w:cs="Sylfaen"/>
          <w:b/>
          <w:color w:val="FF0000"/>
          <w:sz w:val="20"/>
          <w:lang w:val="hy-AM"/>
        </w:rPr>
        <w:t>Մասնակիցը</w:t>
      </w:r>
      <w:r w:rsidRPr="00FB4507">
        <w:rPr>
          <w:rFonts w:ascii="GHEA Grapalat" w:hAnsi="GHEA Grapalat" w:cs="Arial"/>
          <w:b/>
          <w:color w:val="FF0000"/>
          <w:sz w:val="20"/>
          <w:lang w:val="hy-AM"/>
        </w:rPr>
        <w:t xml:space="preserve"> </w:t>
      </w:r>
      <w:r w:rsidR="003A7A32" w:rsidRPr="00FB4507">
        <w:rPr>
          <w:rFonts w:ascii="GHEA Grapalat" w:hAnsi="GHEA Grapalat" w:cs="Arial"/>
          <w:b/>
          <w:color w:val="FF0000"/>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FB4507">
        <w:rPr>
          <w:rFonts w:ascii="GHEA Grapalat" w:hAnsi="GHEA Grapalat" w:cs="Arial"/>
          <w:b/>
          <w:color w:val="FF0000"/>
          <w:sz w:val="20"/>
          <w:lang w:val="hy-AM"/>
        </w:rPr>
        <w:t xml:space="preserve"> </w:t>
      </w:r>
      <w:r w:rsidR="00EA4B24" w:rsidRPr="00FB4507">
        <w:rPr>
          <w:rFonts w:ascii="GHEA Grapalat" w:hAnsi="GHEA Grapalat"/>
          <w:b/>
          <w:color w:val="FF0000"/>
          <w:sz w:val="20"/>
          <w:szCs w:val="20"/>
          <w:lang w:val="hy-AM"/>
        </w:rPr>
        <w:t>15 տոկոսի</w:t>
      </w:r>
      <w:r w:rsidR="00FB4507">
        <w:rPr>
          <w:rFonts w:ascii="GHEA Grapalat" w:hAnsi="GHEA Grapalat"/>
          <w:b/>
          <w:color w:val="FF0000"/>
          <w:sz w:val="20"/>
          <w:szCs w:val="20"/>
          <w:lang w:val="hy-AM"/>
        </w:rPr>
        <w:t xml:space="preserve"> </w:t>
      </w:r>
      <w:r w:rsidR="00EA4B24" w:rsidRPr="00FB4507">
        <w:rPr>
          <w:rFonts w:ascii="GHEA Grapalat" w:hAnsi="GHEA Grapalat"/>
          <w:b/>
          <w:color w:val="FF0000"/>
          <w:sz w:val="20"/>
          <w:szCs w:val="20"/>
          <w:lang w:val="hy-AM"/>
        </w:rPr>
        <w:t xml:space="preserve">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FB4507">
          <w:rPr>
            <w:rFonts w:ascii="GHEA Grapalat" w:hAnsi="GHEA Grapalat"/>
            <w:b/>
            <w:color w:val="FF0000"/>
            <w:sz w:val="20"/>
            <w:szCs w:val="20"/>
            <w:lang w:val="hy-AM"/>
          </w:rPr>
          <w:t>Standard &amp; Poor’s</w:t>
        </w:r>
      </w:hyperlink>
      <w:r w:rsidR="00EA4B24" w:rsidRPr="00FB4507">
        <w:rPr>
          <w:rFonts w:ascii="Calibri" w:hAnsi="Calibri" w:cs="Calibri"/>
          <w:b/>
          <w:color w:val="FF0000"/>
          <w:sz w:val="20"/>
          <w:szCs w:val="20"/>
          <w:lang w:val="hy-AM"/>
        </w:rPr>
        <w:t> </w:t>
      </w:r>
      <w:r w:rsidR="00EA4B24" w:rsidRPr="00FB4507">
        <w:rPr>
          <w:rFonts w:ascii="GHEA Grapalat" w:hAnsi="GHEA Grapalat"/>
          <w:b/>
          <w:color w:val="FF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FB4507">
        <w:rPr>
          <w:rFonts w:ascii="GHEA Grapalat" w:hAnsi="GHEA Grapalat" w:cs="Arial"/>
          <w:b/>
          <w:color w:val="FF0000"/>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FB4507" w:rsidRDefault="00096865" w:rsidP="00EF3662">
      <w:pPr>
        <w:pStyle w:val="BodyTextIndent2"/>
        <w:spacing w:line="240" w:lineRule="auto"/>
        <w:ind w:firstLine="567"/>
        <w:rPr>
          <w:rFonts w:ascii="GHEA Grapalat" w:hAnsi="GHEA Grapalat" w:cs="Sylfaen"/>
          <w:b/>
          <w:szCs w:val="24"/>
          <w:lang w:val="hy-AM"/>
        </w:rPr>
      </w:pPr>
      <w:r w:rsidRPr="00FB4507">
        <w:rPr>
          <w:rFonts w:ascii="GHEA Grapalat" w:hAnsi="GHEA Grapalat" w:cs="Sylfaen"/>
          <w:b/>
        </w:rPr>
        <w:t>Մասնակիցը</w:t>
      </w:r>
      <w:r w:rsidRPr="00FB4507">
        <w:rPr>
          <w:rFonts w:ascii="GHEA Grapalat" w:hAnsi="GHEA Grapalat"/>
          <w:b/>
          <w:lang w:val="hy-AM"/>
        </w:rPr>
        <w:t xml:space="preserve"> </w:t>
      </w:r>
      <w:r w:rsidRPr="00FB4507">
        <w:rPr>
          <w:rFonts w:ascii="GHEA Grapalat" w:hAnsi="GHEA Grapalat" w:cs="Sylfaen"/>
          <w:b/>
        </w:rPr>
        <w:t>կարող</w:t>
      </w:r>
      <w:r w:rsidRPr="00FB4507">
        <w:rPr>
          <w:rFonts w:ascii="GHEA Grapalat" w:hAnsi="GHEA Grapalat"/>
          <w:b/>
          <w:lang w:val="hy-AM"/>
        </w:rPr>
        <w:t xml:space="preserve"> </w:t>
      </w:r>
      <w:r w:rsidR="000946A3" w:rsidRPr="00FB4507">
        <w:rPr>
          <w:rFonts w:ascii="GHEA Grapalat" w:hAnsi="GHEA Grapalat" w:cs="Sylfaen"/>
          <w:b/>
        </w:rPr>
        <w:t>է</w:t>
      </w:r>
      <w:r w:rsidR="000946A3" w:rsidRPr="00FB4507">
        <w:rPr>
          <w:rFonts w:ascii="GHEA Grapalat" w:hAnsi="GHEA Grapalat"/>
          <w:b/>
          <w:lang w:val="hy-AM"/>
        </w:rPr>
        <w:t xml:space="preserve"> </w:t>
      </w:r>
      <w:r w:rsidRPr="00FB4507">
        <w:rPr>
          <w:rFonts w:ascii="GHEA Grapalat" w:hAnsi="GHEA Grapalat" w:cs="Sylfaen"/>
          <w:b/>
        </w:rPr>
        <w:t>հայտ</w:t>
      </w:r>
      <w:r w:rsidRPr="00FB4507">
        <w:rPr>
          <w:rFonts w:ascii="GHEA Grapalat" w:hAnsi="GHEA Grapalat"/>
          <w:b/>
          <w:lang w:val="hy-AM"/>
        </w:rPr>
        <w:t xml:space="preserve"> </w:t>
      </w:r>
      <w:r w:rsidRPr="00FB4507">
        <w:rPr>
          <w:rFonts w:ascii="GHEA Grapalat" w:hAnsi="GHEA Grapalat" w:cs="Sylfaen"/>
          <w:b/>
        </w:rPr>
        <w:t>ներկայացնել</w:t>
      </w:r>
      <w:r w:rsidRPr="00FB4507">
        <w:rPr>
          <w:rFonts w:ascii="GHEA Grapalat" w:hAnsi="GHEA Grapalat"/>
          <w:b/>
          <w:lang w:val="hy-AM"/>
        </w:rPr>
        <w:t xml:space="preserve"> </w:t>
      </w:r>
      <w:r w:rsidRPr="00FB4507">
        <w:rPr>
          <w:rFonts w:ascii="GHEA Grapalat" w:hAnsi="GHEA Grapalat" w:cs="Sylfaen"/>
          <w:b/>
        </w:rPr>
        <w:t>ինչպես</w:t>
      </w:r>
      <w:r w:rsidRPr="00FB4507">
        <w:rPr>
          <w:rFonts w:ascii="GHEA Grapalat" w:hAnsi="GHEA Grapalat"/>
          <w:b/>
          <w:lang w:val="hy-AM"/>
        </w:rPr>
        <w:t xml:space="preserve"> </w:t>
      </w:r>
      <w:r w:rsidRPr="00FB4507">
        <w:rPr>
          <w:rFonts w:ascii="GHEA Grapalat" w:hAnsi="GHEA Grapalat" w:cs="Sylfaen"/>
          <w:b/>
        </w:rPr>
        <w:t>յուրաքանչյուր</w:t>
      </w:r>
      <w:r w:rsidRPr="00FB4507">
        <w:rPr>
          <w:rFonts w:ascii="GHEA Grapalat" w:hAnsi="GHEA Grapalat"/>
          <w:b/>
          <w:lang w:val="hy-AM"/>
        </w:rPr>
        <w:t xml:space="preserve"> </w:t>
      </w:r>
      <w:r w:rsidRPr="00FB4507">
        <w:rPr>
          <w:rFonts w:ascii="GHEA Grapalat" w:hAnsi="GHEA Grapalat" w:cs="Sylfaen"/>
          <w:b/>
        </w:rPr>
        <w:t>չափաբաժնի</w:t>
      </w:r>
      <w:r w:rsidRPr="00FB4507">
        <w:rPr>
          <w:rFonts w:ascii="GHEA Grapalat" w:hAnsi="GHEA Grapalat"/>
          <w:b/>
          <w:lang w:val="hy-AM"/>
        </w:rPr>
        <w:t xml:space="preserve">, </w:t>
      </w:r>
      <w:r w:rsidRPr="00FB4507">
        <w:rPr>
          <w:rFonts w:ascii="GHEA Grapalat" w:hAnsi="GHEA Grapalat" w:cs="Sylfaen"/>
          <w:b/>
        </w:rPr>
        <w:t>այնպես</w:t>
      </w:r>
      <w:r w:rsidRPr="00FB4507">
        <w:rPr>
          <w:rFonts w:ascii="GHEA Grapalat" w:hAnsi="GHEA Grapalat"/>
          <w:b/>
          <w:lang w:val="hy-AM"/>
        </w:rPr>
        <w:t xml:space="preserve"> </w:t>
      </w:r>
      <w:r w:rsidRPr="00FB4507">
        <w:rPr>
          <w:rFonts w:ascii="GHEA Grapalat" w:hAnsi="GHEA Grapalat" w:cs="Sylfaen"/>
          <w:b/>
        </w:rPr>
        <w:t>էլ</w:t>
      </w:r>
      <w:r w:rsidRPr="00FB4507">
        <w:rPr>
          <w:rFonts w:ascii="GHEA Grapalat" w:hAnsi="GHEA Grapalat"/>
          <w:b/>
          <w:lang w:val="hy-AM"/>
        </w:rPr>
        <w:t xml:space="preserve"> </w:t>
      </w:r>
      <w:r w:rsidRPr="00FB4507">
        <w:rPr>
          <w:rFonts w:ascii="GHEA Grapalat" w:hAnsi="GHEA Grapalat" w:cs="Sylfaen"/>
          <w:b/>
        </w:rPr>
        <w:t>մի</w:t>
      </w:r>
      <w:r w:rsidRPr="00FB4507">
        <w:rPr>
          <w:rFonts w:ascii="GHEA Grapalat" w:hAnsi="GHEA Grapalat"/>
          <w:b/>
          <w:lang w:val="hy-AM"/>
        </w:rPr>
        <w:t xml:space="preserve"> </w:t>
      </w:r>
      <w:r w:rsidRPr="00FB4507">
        <w:rPr>
          <w:rFonts w:ascii="GHEA Grapalat" w:hAnsi="GHEA Grapalat" w:cs="Sylfaen"/>
          <w:b/>
        </w:rPr>
        <w:t>քանի</w:t>
      </w:r>
      <w:r w:rsidRPr="00FB4507">
        <w:rPr>
          <w:rFonts w:ascii="GHEA Grapalat" w:hAnsi="GHEA Grapalat"/>
          <w:b/>
          <w:lang w:val="hy-AM"/>
        </w:rPr>
        <w:t xml:space="preserve"> </w:t>
      </w:r>
      <w:r w:rsidRPr="00FB4507">
        <w:rPr>
          <w:rFonts w:ascii="GHEA Grapalat" w:hAnsi="GHEA Grapalat" w:cs="Sylfaen"/>
          <w:b/>
        </w:rPr>
        <w:t>կամ</w:t>
      </w:r>
      <w:r w:rsidRPr="00FB4507">
        <w:rPr>
          <w:rFonts w:ascii="GHEA Grapalat" w:hAnsi="GHEA Grapalat"/>
          <w:b/>
          <w:lang w:val="hy-AM"/>
        </w:rPr>
        <w:t xml:space="preserve"> </w:t>
      </w:r>
      <w:r w:rsidRPr="00FB4507">
        <w:rPr>
          <w:rFonts w:ascii="GHEA Grapalat" w:hAnsi="GHEA Grapalat" w:cs="Sylfaen"/>
          <w:b/>
        </w:rPr>
        <w:t>բոլոր</w:t>
      </w:r>
      <w:r w:rsidRPr="00FB4507">
        <w:rPr>
          <w:rFonts w:ascii="GHEA Grapalat" w:hAnsi="GHEA Grapalat"/>
          <w:b/>
          <w:lang w:val="hy-AM"/>
        </w:rPr>
        <w:t xml:space="preserve"> </w:t>
      </w:r>
      <w:r w:rsidRPr="00FB4507">
        <w:rPr>
          <w:rFonts w:ascii="GHEA Grapalat" w:hAnsi="GHEA Grapalat" w:cs="Sylfaen"/>
          <w:b/>
        </w:rPr>
        <w:t>չափաբաժինների</w:t>
      </w:r>
      <w:r w:rsidRPr="00FB4507">
        <w:rPr>
          <w:rFonts w:ascii="GHEA Grapalat" w:hAnsi="GHEA Grapalat"/>
          <w:b/>
          <w:lang w:val="hy-AM"/>
        </w:rPr>
        <w:t xml:space="preserve"> </w:t>
      </w:r>
      <w:r w:rsidRPr="00FB4507">
        <w:rPr>
          <w:rFonts w:ascii="GHEA Grapalat" w:hAnsi="GHEA Grapalat" w:cs="Sylfaen"/>
          <w:b/>
        </w:rPr>
        <w:t>համար</w:t>
      </w:r>
      <w:r w:rsidR="004D5671" w:rsidRPr="00FB4507">
        <w:rPr>
          <w:rFonts w:ascii="GHEA Grapalat" w:hAnsi="GHEA Grapalat" w:cs="Sylfaen"/>
          <w:b/>
          <w:szCs w:val="24"/>
          <w:lang w:val="hy-AM"/>
        </w:rPr>
        <w:t>։</w:t>
      </w:r>
      <w:r w:rsidRPr="00FB4507">
        <w:rPr>
          <w:rFonts w:ascii="GHEA Grapalat" w:hAnsi="GHEA Grapalat" w:cs="Sylfaen"/>
          <w:b/>
          <w:szCs w:val="24"/>
          <w:lang w:val="hy-AM"/>
        </w:rPr>
        <w:t xml:space="preserve">  </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00EF6275" w:rsidRPr="00EF6275">
        <w:rPr>
          <w:rFonts w:ascii="GHEA Grapalat" w:hAnsi="GHEA Grapalat" w:cs="Sylfaen"/>
          <w:b/>
          <w:szCs w:val="24"/>
          <w:lang w:val="hy-AM"/>
        </w:rPr>
        <w:t>1</w:t>
      </w:r>
      <w:r w:rsidR="00FB4507" w:rsidRPr="00EF6275">
        <w:rPr>
          <w:rFonts w:ascii="GHEA Grapalat" w:hAnsi="GHEA Grapalat" w:cs="Sylfaen"/>
          <w:b/>
          <w:szCs w:val="24"/>
          <w:lang w:val="hy-AM"/>
        </w:rPr>
        <w:t>0</w:t>
      </w:r>
      <w:r w:rsidRPr="00EF6275">
        <w:rPr>
          <w:rFonts w:ascii="GHEA Grapalat" w:hAnsi="GHEA Grapalat" w:cs="Sylfaen"/>
          <w:b/>
          <w:szCs w:val="24"/>
          <w:lang w:val="hy-AM"/>
        </w:rPr>
        <w:t>-րդ</w:t>
      </w:r>
      <w:r w:rsidRPr="006E356D">
        <w:rPr>
          <w:rFonts w:ascii="GHEA Grapalat" w:hAnsi="GHEA Grapalat" w:cs="Sylfaen"/>
          <w:b/>
          <w:szCs w:val="24"/>
          <w:lang w:val="hy-AM"/>
        </w:rPr>
        <w:t xml:space="preserve"> օրվա </w:t>
      </w:r>
      <w:r w:rsidR="006E356D" w:rsidRPr="006E356D">
        <w:rPr>
          <w:rFonts w:ascii="GHEA Grapalat" w:hAnsi="GHEA Grapalat" w:cs="Sylfaen"/>
          <w:b/>
          <w:szCs w:val="24"/>
          <w:lang w:val="hy-AM"/>
        </w:rPr>
        <w:t>ժամը 1</w:t>
      </w:r>
      <w:r w:rsidR="00FB4507">
        <w:rPr>
          <w:rFonts w:ascii="GHEA Grapalat" w:hAnsi="GHEA Grapalat" w:cs="Sylfaen"/>
          <w:b/>
          <w:szCs w:val="24"/>
          <w:lang w:val="hy-AM"/>
        </w:rPr>
        <w:t>0</w:t>
      </w:r>
      <w:r w:rsidR="006E356D" w:rsidRPr="006E356D">
        <w:rPr>
          <w:rFonts w:ascii="GHEA Grapalat" w:hAnsi="GHEA Grapalat" w:cs="Sylfaen"/>
          <w:b/>
          <w:szCs w:val="24"/>
          <w:lang w:val="hy-AM"/>
        </w:rPr>
        <w:t>:30-ն,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D81F53" w:rsidRPr="00D81F53">
        <w:rPr>
          <w:rFonts w:ascii="GHEA Grapalat" w:hAnsi="GHEA Grapalat"/>
          <w:b/>
          <w:lang w:val="hy-AM"/>
        </w:rPr>
        <w:t>Հայկանուշ</w:t>
      </w:r>
      <w:r w:rsidR="00FB4507">
        <w:rPr>
          <w:rFonts w:ascii="GHEA Grapalat" w:hAnsi="GHEA Grapalat"/>
          <w:b/>
          <w:lang w:val="hy-AM"/>
        </w:rPr>
        <w:t xml:space="preserve"> </w:t>
      </w:r>
      <w:r w:rsidR="00D81F53" w:rsidRPr="00D81F53">
        <w:rPr>
          <w:rFonts w:ascii="GHEA Grapalat" w:hAnsi="GHEA Grapalat"/>
          <w:b/>
          <w:lang w:val="hy-AM"/>
        </w:rPr>
        <w:t>Հովհաննիս</w:t>
      </w:r>
      <w:r w:rsidR="00FB4507">
        <w:rPr>
          <w:rFonts w:ascii="GHEA Grapalat" w:hAnsi="GHEA Grapalat"/>
          <w:b/>
          <w:lang w:val="hy-AM"/>
        </w:rPr>
        <w:t>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4"/>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0845F6" w:rsidRPr="00A71D81" w:rsidRDefault="00FB4507" w:rsidP="00FB4507">
      <w:pPr>
        <w:ind w:firstLine="709"/>
        <w:jc w:val="both"/>
        <w:rPr>
          <w:rFonts w:ascii="GHEA Grapalat" w:hAnsi="GHEA Grapalat" w:cs="Sylfaen"/>
          <w:sz w:val="20"/>
          <w:lang w:val="hy-AM"/>
        </w:rPr>
      </w:pPr>
      <w:r>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rsidR="000845F6" w:rsidRPr="00A71D81" w:rsidRDefault="00FB450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00EF6275" w:rsidRPr="00EF6275">
        <w:rPr>
          <w:rFonts w:ascii="GHEA Grapalat" w:hAnsi="GHEA Grapalat" w:cs="Sylfaen"/>
          <w:b/>
          <w:szCs w:val="24"/>
        </w:rPr>
        <w:t>1</w:t>
      </w:r>
      <w:r w:rsidR="00FB4507" w:rsidRPr="00EF6275">
        <w:rPr>
          <w:rFonts w:ascii="GHEA Grapalat" w:hAnsi="GHEA Grapalat" w:cs="Sylfaen"/>
          <w:b/>
          <w:szCs w:val="24"/>
          <w:lang w:val="hy-AM"/>
        </w:rPr>
        <w:t>0</w:t>
      </w:r>
      <w:r w:rsidRPr="00EF6275">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w:t>
      </w:r>
      <w:r w:rsidR="00FB4507">
        <w:rPr>
          <w:rFonts w:ascii="GHEA Grapalat" w:hAnsi="GHEA Grapalat" w:cs="Sylfaen"/>
          <w:b/>
          <w:szCs w:val="24"/>
          <w:lang w:val="hy-AM"/>
        </w:rPr>
        <w:t>0</w:t>
      </w:r>
      <w:r>
        <w:rPr>
          <w:rFonts w:ascii="GHEA Grapalat" w:hAnsi="GHEA Grapalat" w:cs="Sylfaen"/>
          <w:b/>
          <w:szCs w:val="24"/>
          <w:lang w:val="hy-AM"/>
        </w:rPr>
        <w:t>:30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lastRenderedPageBreak/>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lastRenderedPageBreak/>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E17903" w:rsidRDefault="00030D40" w:rsidP="00EF3662">
      <w:pPr>
        <w:ind w:firstLine="567"/>
        <w:jc w:val="both"/>
        <w:rPr>
          <w:rFonts w:ascii="GHEA Grapalat" w:hAnsi="GHEA Grapalat" w:cs="Sylfaen"/>
          <w:sz w:val="20"/>
          <w:lang w:val="hy-AM"/>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E17903">
        <w:rPr>
          <w:rFonts w:ascii="GHEA Grapalat" w:hAnsi="GHEA Grapalat" w:cs="Sylfaen"/>
          <w:b/>
          <w:sz w:val="20"/>
          <w:lang w:val="hy-AM"/>
        </w:rPr>
        <w:t xml:space="preserve">5 </w:t>
      </w:r>
      <w:r w:rsidR="00A161E3" w:rsidRPr="00E17903">
        <w:rPr>
          <w:rFonts w:ascii="GHEA Grapalat" w:hAnsi="GHEA Grapalat" w:cs="Sylfaen"/>
          <w:b/>
          <w:sz w:val="20"/>
          <w:lang w:val="af-ZA"/>
        </w:rPr>
        <w:t xml:space="preserve">աշխատանքային </w:t>
      </w:r>
      <w:r w:rsidR="00A161E3" w:rsidRPr="00E17903">
        <w:rPr>
          <w:rFonts w:ascii="GHEA Grapalat" w:hAnsi="GHEA Grapalat" w:cs="Sylfaen"/>
          <w:b/>
          <w:sz w:val="20"/>
          <w:lang w:val="ru-RU"/>
        </w:rPr>
        <w:t>օրվա</w:t>
      </w:r>
      <w:r w:rsidR="00A161E3" w:rsidRPr="00E17903">
        <w:rPr>
          <w:rFonts w:ascii="GHEA Grapalat" w:hAnsi="GHEA Grapalat" w:cs="Sylfaen"/>
          <w:b/>
          <w:sz w:val="20"/>
          <w:lang w:val="af-ZA"/>
        </w:rPr>
        <w:t xml:space="preserve"> </w:t>
      </w:r>
      <w:r w:rsidR="00A161E3" w:rsidRPr="00E17903">
        <w:rPr>
          <w:rFonts w:ascii="GHEA Grapalat" w:hAnsi="GHEA Grapalat" w:cs="Sylfaen"/>
          <w:b/>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E17903" w:rsidRPr="00E17903">
        <w:rPr>
          <w:rFonts w:ascii="GHEA Grapalat" w:hAnsi="GHEA Grapalat" w:cs="Sylfaen"/>
          <w:sz w:val="20"/>
          <w:lang w:val="hy-AM"/>
        </w:rPr>
        <w:t>:</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AF37F7">
        <w:rPr>
          <w:rFonts w:ascii="GHEA Grapalat" w:hAnsi="GHEA Grapalat" w:cs="Sylfaen"/>
          <w:sz w:val="20"/>
          <w:lang w:val="hy-AM"/>
        </w:rPr>
        <w:t>Որակավորման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ապահովման</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չափը</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հավասար</w:t>
      </w:r>
      <w:r w:rsidR="0074145B" w:rsidRPr="00957FC3">
        <w:rPr>
          <w:rFonts w:ascii="GHEA Grapalat" w:hAnsi="GHEA Grapalat" w:cs="Sylfaen"/>
          <w:sz w:val="20"/>
          <w:lang w:val="af-ZA"/>
        </w:rPr>
        <w:t xml:space="preserve"> </w:t>
      </w:r>
      <w:r w:rsidR="0074145B" w:rsidRPr="00AF37F7">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231740">
        <w:rPr>
          <w:rFonts w:ascii="GHEA Grapalat" w:hAnsi="GHEA Grapalat" w:cs="Sylfaen"/>
          <w:b/>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AF37F7" w:rsidRPr="00AF37F7">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F37F7">
        <w:rPr>
          <w:rFonts w:ascii="GHEA Grapalat" w:hAnsi="GHEA Grapalat" w:cs="Sylfaen"/>
          <w:b/>
          <w:sz w:val="20"/>
          <w:lang w:val="hy-AM"/>
        </w:rPr>
        <w:t>2</w:t>
      </w:r>
      <w:r w:rsidR="005A72DB" w:rsidRPr="00AF37F7">
        <w:rPr>
          <w:rFonts w:ascii="GHEA Grapalat" w:hAnsi="GHEA Grapalat" w:cs="Sylfaen"/>
          <w:b/>
          <w:sz w:val="20"/>
          <w:lang w:val="af-ZA"/>
        </w:rPr>
        <w:t>0-</w:t>
      </w:r>
      <w:r w:rsidR="005A72DB" w:rsidRPr="00AF37F7">
        <w:rPr>
          <w:rFonts w:ascii="GHEA Grapalat" w:hAnsi="GHEA Grapalat" w:cs="Sylfaen"/>
          <w:b/>
          <w:sz w:val="20"/>
          <w:lang w:val="hy-AM"/>
        </w:rPr>
        <w:t>րդ</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աշխատանքային</w:t>
      </w:r>
      <w:r w:rsidR="005A72DB" w:rsidRPr="00AF37F7">
        <w:rPr>
          <w:rFonts w:ascii="GHEA Grapalat" w:hAnsi="GHEA Grapalat" w:cs="Sylfaen"/>
          <w:b/>
          <w:sz w:val="20"/>
          <w:lang w:val="af-ZA"/>
        </w:rPr>
        <w:t xml:space="preserve"> </w:t>
      </w:r>
      <w:r w:rsidR="005A72DB" w:rsidRPr="00AF37F7">
        <w:rPr>
          <w:rFonts w:ascii="GHEA Grapalat" w:hAnsi="GHEA Grapalat" w:cs="Sylfaen"/>
          <w:b/>
          <w:sz w:val="20"/>
          <w:lang w:val="hy-AM"/>
        </w:rPr>
        <w:t>օրը</w:t>
      </w:r>
      <w:r w:rsidR="005A72DB" w:rsidRPr="00AF37F7">
        <w:rPr>
          <w:rFonts w:ascii="GHEA Grapalat" w:hAnsi="GHEA Grapalat" w:cs="Sylfaen"/>
          <w:b/>
          <w:sz w:val="20"/>
          <w:lang w:val="af-ZA"/>
        </w:rPr>
        <w:t xml:space="preserve"> </w:t>
      </w:r>
      <w:r w:rsidR="005A72DB" w:rsidRPr="00AF37F7">
        <w:rPr>
          <w:rFonts w:ascii="GHEA Grapalat" w:hAnsi="GHEA Grapalat" w:cs="Arial"/>
          <w:b/>
          <w:sz w:val="20"/>
          <w:lang w:val="hy-AM"/>
        </w:rPr>
        <w:t>ներառյա</w:t>
      </w:r>
      <w:r w:rsidR="00AF37F7" w:rsidRPr="00AF37F7">
        <w:rPr>
          <w:rFonts w:ascii="GHEA Grapalat" w:hAnsi="GHEA Grapalat" w:cs="Arial"/>
          <w:b/>
          <w:sz w:val="20"/>
          <w:lang w:val="hy-AM"/>
        </w:rPr>
        <w:t>լ</w:t>
      </w:r>
      <w:r w:rsidR="00AF37F7">
        <w:rPr>
          <w:rFonts w:ascii="GHEA Grapalat" w:hAnsi="GHEA Grapalat" w:cs="Arial"/>
          <w:sz w:val="20"/>
          <w:lang w:val="hy-AM"/>
        </w:rPr>
        <w:t>:</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w:t>
      </w:r>
      <w:r w:rsidR="00A161E3" w:rsidRPr="00957FC3">
        <w:rPr>
          <w:rFonts w:ascii="GHEA Grapalat" w:hAnsi="GHEA Grapalat" w:cs="Sylfaen"/>
          <w:sz w:val="20"/>
          <w:lang w:val="hy-AM"/>
        </w:rPr>
        <w:lastRenderedPageBreak/>
        <w:t>«գ»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93764" w:rsidRDefault="00281740" w:rsidP="0029376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813664">
        <w:rPr>
          <w:rFonts w:ascii="GHEA Grapalat" w:hAnsi="GHEA Grapalat" w:cs="Sylfaen"/>
          <w:b/>
          <w:sz w:val="20"/>
          <w:lang w:val="hy-AM"/>
        </w:rPr>
        <w:t>գնի</w:t>
      </w:r>
      <w:r w:rsidRPr="00813664">
        <w:rPr>
          <w:rFonts w:ascii="GHEA Grapalat" w:hAnsi="GHEA Grapalat" w:cs="Sylfaen"/>
          <w:b/>
          <w:sz w:val="20"/>
          <w:lang w:val="af-ZA"/>
        </w:rPr>
        <w:t xml:space="preserve"> 10 </w:t>
      </w:r>
      <w:r w:rsidRPr="00813664">
        <w:rPr>
          <w:rFonts w:ascii="GHEA Grapalat" w:hAnsi="GHEA Grapalat" w:cs="Sylfaen"/>
          <w:b/>
          <w:sz w:val="20"/>
          <w:lang w:val="hy-AM"/>
        </w:rPr>
        <w:t>տոկոսը</w:t>
      </w:r>
      <w:r w:rsidRPr="00A71D81">
        <w:rPr>
          <w:rFonts w:ascii="GHEA Grapalat" w:hAnsi="GHEA Grapalat" w:cs="Sylfaen"/>
          <w:sz w:val="20"/>
          <w:lang w:val="hy-AM"/>
        </w:rPr>
        <w:t>:</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w:t>
      </w:r>
      <w:r w:rsidR="00293764" w:rsidRPr="00064ADD">
        <w:rPr>
          <w:rFonts w:ascii="GHEA Grapalat" w:hAnsi="GHEA Grapalat" w:cs="Sylfaen"/>
          <w:sz w:val="20"/>
          <w:lang w:val="hy-AM"/>
        </w:rPr>
        <w:t>Պայմանագրի ապահովումը ներկայացվում է տուժանքի (հավելված 5</w:t>
      </w:r>
      <w:r w:rsidR="00293764">
        <w:rPr>
          <w:rFonts w:ascii="GHEA Grapalat" w:hAnsi="GHEA Grapalat" w:cs="Sylfaen"/>
          <w:sz w:val="20"/>
          <w:lang w:val="hy-AM"/>
        </w:rPr>
        <w:t>.1</w:t>
      </w:r>
      <w:r w:rsidR="00293764" w:rsidRPr="00064ADD">
        <w:rPr>
          <w:rFonts w:ascii="GHEA Grapalat" w:hAnsi="GHEA Grapalat" w:cs="Sylfaen"/>
          <w:sz w:val="20"/>
          <w:lang w:val="hy-AM"/>
        </w:rPr>
        <w:t>) կամ կանխիկ փողի ձևով:</w:t>
      </w:r>
    </w:p>
    <w:p w:rsidR="00F562EA" w:rsidRPr="006D2E03" w:rsidRDefault="00F562EA" w:rsidP="00293764">
      <w:pPr>
        <w:ind w:firstLine="567"/>
        <w:contextualSpacing/>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813664">
      <w:pPr>
        <w:ind w:firstLine="567"/>
        <w:contextualSpacing/>
        <w:jc w:val="both"/>
        <w:rPr>
          <w:rFonts w:ascii="GHEA Grapalat" w:hAnsi="GHEA Grapalat"/>
          <w:sz w:val="20"/>
          <w:szCs w:val="20"/>
          <w:lang w:val="hy-AM"/>
        </w:rPr>
      </w:pPr>
      <w:r w:rsidRPr="001C2E7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293764" w:rsidRPr="00293764">
        <w:rPr>
          <w:rFonts w:ascii="GHEA Grapalat" w:hAnsi="GHEA Grapalat" w:cs="Sylfaen"/>
          <w:b/>
          <w:sz w:val="20"/>
          <w:lang w:val="hy-AM"/>
        </w:rPr>
        <w:t>2</w:t>
      </w:r>
      <w:r w:rsidRPr="00293764">
        <w:rPr>
          <w:rFonts w:ascii="GHEA Grapalat" w:hAnsi="GHEA Grapalat" w:cs="Sylfaen"/>
          <w:b/>
          <w:sz w:val="20"/>
          <w:lang w:val="hy-AM"/>
        </w:rPr>
        <w:t xml:space="preserve">0-րդ </w:t>
      </w:r>
      <w:r w:rsidR="00A558B9" w:rsidRPr="00293764">
        <w:rPr>
          <w:rFonts w:ascii="GHEA Grapalat" w:hAnsi="GHEA Grapalat" w:cs="Sylfaen"/>
          <w:b/>
          <w:sz w:val="20"/>
          <w:lang w:val="hy-AM"/>
        </w:rPr>
        <w:t>աշխատանքային</w:t>
      </w:r>
      <w:r w:rsidRPr="00293764">
        <w:rPr>
          <w:rFonts w:ascii="GHEA Grapalat" w:hAnsi="GHEA Grapalat" w:cs="Sylfaen"/>
          <w:b/>
          <w:sz w:val="20"/>
          <w:lang w:val="hy-AM"/>
        </w:rPr>
        <w:t xml:space="preserve"> օրը</w:t>
      </w:r>
      <w:r w:rsidRPr="001C2E71">
        <w:rPr>
          <w:rFonts w:ascii="GHEA Grapalat" w:hAnsi="GHEA Grapalat" w:cs="Sylfaen"/>
          <w:sz w:val="20"/>
          <w:lang w:val="hy-AM"/>
        </w:rPr>
        <w:t xml:space="preserve">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93764">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293764" w:rsidRPr="00A71D81">
        <w:rPr>
          <w:rFonts w:ascii="GHEA Grapalat" w:hAnsi="GHEA Grapalat" w:cs="Sylfaen"/>
          <w:sz w:val="20"/>
          <w:lang w:val="ru-RU"/>
        </w:rPr>
        <w:t>դադարում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գոյություն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ունենալ</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պահանջը</w:t>
      </w:r>
      <w:r w:rsidR="00293764" w:rsidRPr="00A71D81">
        <w:rPr>
          <w:rFonts w:ascii="GHEA Grapalat" w:hAnsi="GHEA Grapalat" w:cs="Sylfaen"/>
          <w:sz w:val="20"/>
          <w:lang w:val="hy-AM"/>
        </w:rPr>
        <w:t>: Ընդ որում պ</w:t>
      </w:r>
      <w:r w:rsidR="00293764" w:rsidRPr="00A71D81">
        <w:rPr>
          <w:rFonts w:ascii="GHEA Grapalat" w:hAnsi="GHEA Grapalat" w:cs="Sylfaen"/>
          <w:sz w:val="20"/>
          <w:lang w:val="ru-RU"/>
        </w:rPr>
        <w:t>ետության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համայնքների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կարիքների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համար</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կազմակերպված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գնման</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ընթացակարգը</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կարող</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է</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ամբողջությամբ</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կամ</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մասնակի</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չկայացած</w:t>
      </w:r>
      <w:r w:rsidR="00293764" w:rsidRPr="00A71D81">
        <w:rPr>
          <w:rFonts w:ascii="GHEA Grapalat" w:hAnsi="GHEA Grapalat" w:cs="Sylfaen"/>
          <w:sz w:val="20"/>
          <w:lang w:val="af-ZA"/>
        </w:rPr>
        <w:t xml:space="preserve"> </w:t>
      </w:r>
      <w:r w:rsidR="00293764" w:rsidRPr="00A71D81">
        <w:rPr>
          <w:rFonts w:ascii="GHEA Grapalat" w:hAnsi="GHEA Grapalat" w:cs="Sylfaen"/>
          <w:sz w:val="20"/>
          <w:lang w:val="ru-RU"/>
        </w:rPr>
        <w:t>հայտարարվել</w:t>
      </w:r>
      <w:r w:rsidR="00293764" w:rsidRPr="00A71D81">
        <w:rPr>
          <w:rFonts w:ascii="GHEA Grapalat" w:hAnsi="GHEA Grapalat" w:cs="Sylfaen"/>
          <w:sz w:val="20"/>
          <w:lang w:val="af-ZA"/>
        </w:rPr>
        <w:t xml:space="preserve"> </w:t>
      </w:r>
      <w:r w:rsidR="00293764">
        <w:rPr>
          <w:rFonts w:ascii="GHEA Grapalat" w:hAnsi="GHEA Grapalat" w:cs="Sylfaen"/>
          <w:sz w:val="20"/>
          <w:lang w:val="hy-AM"/>
        </w:rPr>
        <w:t xml:space="preserve">կազմակերպության </w:t>
      </w:r>
      <w:r w:rsidR="00293764" w:rsidRPr="00A71D81">
        <w:rPr>
          <w:rFonts w:ascii="GHEA Grapalat" w:hAnsi="GHEA Grapalat" w:cs="Sylfaen"/>
          <w:sz w:val="20"/>
          <w:lang w:val="ru-RU"/>
        </w:rPr>
        <w:t>ղեկավարի</w:t>
      </w:r>
      <w:r w:rsidR="00293764">
        <w:rPr>
          <w:rFonts w:ascii="GHEA Grapalat" w:hAnsi="GHEA Grapalat" w:cs="Sylfaen"/>
          <w:sz w:val="20"/>
          <w:lang w:val="hy-AM"/>
        </w:rPr>
        <w:t xml:space="preserve"> </w:t>
      </w:r>
      <w:r w:rsidR="00293764" w:rsidRPr="001031FD">
        <w:rPr>
          <w:rFonts w:ascii="GHEA Grapalat" w:hAnsi="GHEA Grapalat" w:cs="Sylfaen"/>
          <w:sz w:val="20"/>
        </w:rPr>
        <w:t>որոշման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հիման</w:t>
      </w:r>
      <w:r w:rsidR="00293764" w:rsidRPr="001031FD">
        <w:rPr>
          <w:rFonts w:ascii="GHEA Grapalat" w:hAnsi="GHEA Grapalat" w:cs="Sylfaen"/>
          <w:sz w:val="20"/>
          <w:lang w:val="af-ZA"/>
        </w:rPr>
        <w:t xml:space="preserve"> </w:t>
      </w:r>
      <w:r w:rsidR="00293764" w:rsidRPr="001031FD">
        <w:rPr>
          <w:rFonts w:ascii="GHEA Grapalat" w:hAnsi="GHEA Grapalat" w:cs="Sylfaen"/>
          <w:sz w:val="20"/>
        </w:rPr>
        <w:t>վրա</w:t>
      </w:r>
      <w:r w:rsidR="00293764">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r w:rsidR="00D81F53">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lastRenderedPageBreak/>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00BC3E51">
        <w:rPr>
          <w:rFonts w:ascii="GHEA Grapalat" w:hAnsi="GHEA Grapalat"/>
          <w:sz w:val="20"/>
          <w:szCs w:val="20"/>
          <w:lang w:val="es-ES"/>
        </w:rPr>
        <w:t>19</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Cs w:val="22"/>
          <w:lang w:val="af-ZA"/>
        </w:rPr>
        <w:t xml:space="preserve"> </w:t>
      </w: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1"/>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B20603">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1) </w:t>
      </w:r>
      <w:r w:rsidRPr="00B20603">
        <w:rPr>
          <w:rFonts w:ascii="GHEA Grapalat" w:hAnsi="GHEA Grapalat"/>
          <w:sz w:val="20"/>
          <w:szCs w:val="20"/>
          <w:highlight w:val="yellow"/>
        </w:rPr>
        <w:t>պ</w:t>
      </w:r>
      <w:r w:rsidRPr="00B20603">
        <w:rPr>
          <w:rFonts w:ascii="GHEA Grapalat" w:hAnsi="GHEA Grapalat" w:cs="Sylfaen"/>
          <w:sz w:val="20"/>
          <w:szCs w:val="20"/>
          <w:highlight w:val="yellow"/>
        </w:rPr>
        <w:t>ատվիրատուի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ներկայացման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հասցեն</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 xml:space="preserve">2) </w:t>
      </w:r>
      <w:r w:rsidR="00A47A4E" w:rsidRPr="00B20603">
        <w:rPr>
          <w:rFonts w:ascii="GHEA Grapalat" w:hAnsi="GHEA Grapalat"/>
          <w:sz w:val="20"/>
          <w:szCs w:val="20"/>
          <w:highlight w:val="yellow"/>
        </w:rPr>
        <w:t>ընթացակարգի</w:t>
      </w:r>
      <w:r w:rsidRPr="00B20603">
        <w:rPr>
          <w:rFonts w:ascii="GHEA Grapalat" w:hAnsi="GHEA Grapalat" w:cs="Sylfaen"/>
          <w:sz w:val="20"/>
          <w:szCs w:val="20"/>
          <w:highlight w:val="yellow"/>
          <w:lang w:val="af-ZA"/>
        </w:rPr>
        <w:t xml:space="preserve"> </w:t>
      </w:r>
      <w:r w:rsidRPr="00B20603">
        <w:rPr>
          <w:rFonts w:ascii="GHEA Grapalat" w:hAnsi="GHEA Grapalat" w:cs="Sylfaen"/>
          <w:sz w:val="20"/>
          <w:szCs w:val="20"/>
          <w:highlight w:val="yellow"/>
        </w:rPr>
        <w:t>ծածկագիրը</w:t>
      </w:r>
      <w:r w:rsidRPr="00B20603">
        <w:rPr>
          <w:rFonts w:ascii="GHEA Grapalat" w:hAnsi="GHEA Grapalat"/>
          <w:sz w:val="20"/>
          <w:szCs w:val="20"/>
          <w:highlight w:val="yellow"/>
          <w:lang w:val="af-ZA"/>
        </w:rPr>
        <w:t>.</w:t>
      </w:r>
    </w:p>
    <w:p w:rsidR="009247B8" w:rsidRPr="00B20603" w:rsidRDefault="009247B8" w:rsidP="009247B8">
      <w:pPr>
        <w:ind w:firstLine="720"/>
        <w:rPr>
          <w:rFonts w:ascii="GHEA Grapalat" w:hAnsi="GHEA Grapalat"/>
          <w:sz w:val="20"/>
          <w:szCs w:val="20"/>
          <w:highlight w:val="yellow"/>
          <w:lang w:val="af-ZA"/>
        </w:rPr>
      </w:pPr>
      <w:r w:rsidRPr="00B20603">
        <w:rPr>
          <w:rFonts w:ascii="GHEA Grapalat" w:hAnsi="GHEA Grapalat"/>
          <w:sz w:val="20"/>
          <w:szCs w:val="20"/>
          <w:highlight w:val="yellow"/>
          <w:lang w:val="af-ZA"/>
        </w:rPr>
        <w:t>3) «</w:t>
      </w:r>
      <w:r w:rsidRPr="00B20603">
        <w:rPr>
          <w:rFonts w:ascii="GHEA Grapalat" w:hAnsi="GHEA Grapalat" w:cs="Sylfaen"/>
          <w:sz w:val="20"/>
          <w:szCs w:val="20"/>
          <w:highlight w:val="yellow"/>
        </w:rPr>
        <w:t>չբացել</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մինչև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հայտերի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բացման</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նիստը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բառերը</w:t>
      </w:r>
      <w:r w:rsidRPr="00B20603">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B20603">
        <w:rPr>
          <w:rFonts w:ascii="GHEA Grapalat" w:hAnsi="GHEA Grapalat"/>
          <w:sz w:val="20"/>
          <w:szCs w:val="20"/>
          <w:highlight w:val="yellow"/>
          <w:lang w:val="af-ZA"/>
        </w:rPr>
        <w:t xml:space="preserve">4) </w:t>
      </w:r>
      <w:r w:rsidRPr="00B20603">
        <w:rPr>
          <w:rFonts w:ascii="GHEA Grapalat" w:hAnsi="GHEA Grapalat"/>
          <w:sz w:val="20"/>
          <w:szCs w:val="20"/>
          <w:highlight w:val="yellow"/>
        </w:rPr>
        <w:t>մ</w:t>
      </w:r>
      <w:r w:rsidRPr="00B20603">
        <w:rPr>
          <w:rFonts w:ascii="GHEA Grapalat" w:hAnsi="GHEA Grapalat" w:cs="Sylfaen"/>
          <w:sz w:val="20"/>
          <w:szCs w:val="20"/>
          <w:highlight w:val="yellow"/>
        </w:rPr>
        <w:t>ասնակցի</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անվանումը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անունը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գտնվելու</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վայրը</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և</w:t>
      </w:r>
      <w:r w:rsidRPr="00B20603">
        <w:rPr>
          <w:rFonts w:ascii="GHEA Grapalat" w:hAnsi="GHEA Grapalat"/>
          <w:sz w:val="20"/>
          <w:szCs w:val="20"/>
          <w:highlight w:val="yellow"/>
          <w:lang w:val="af-ZA"/>
        </w:rPr>
        <w:t xml:space="preserve"> </w:t>
      </w:r>
      <w:r w:rsidRPr="00B20603">
        <w:rPr>
          <w:rFonts w:ascii="GHEA Grapalat" w:hAnsi="GHEA Grapalat" w:cs="Sylfaen"/>
          <w:sz w:val="20"/>
          <w:szCs w:val="20"/>
          <w:highlight w:val="yellow"/>
        </w:rPr>
        <w:t>հեռախոսահամարը</w:t>
      </w:r>
      <w:r w:rsidRPr="00B20603">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0603" w:rsidRDefault="00B20603">
      <w:pPr>
        <w:rPr>
          <w:rFonts w:ascii="GHEA Grapalat" w:hAnsi="GHEA Grapalat" w:cs="Sylfaen"/>
          <w:b/>
          <w:sz w:val="20"/>
          <w:szCs w:val="20"/>
          <w:lang w:val="es-ES" w:eastAsia="ru-RU"/>
        </w:rPr>
      </w:pPr>
      <w:r>
        <w:rPr>
          <w:rFonts w:ascii="GHEA Grapalat" w:hAnsi="GHEA Grapalat" w:cs="Sylfaen"/>
          <w:b/>
          <w:sz w:val="20"/>
          <w:lang w:val="es-ES"/>
        </w:rPr>
        <w:br w:type="page"/>
      </w: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F33EA7">
        <w:rPr>
          <w:rFonts w:ascii="GHEA Grapalat" w:hAnsi="GHEA Grapalat"/>
          <w:b/>
          <w:color w:val="000000"/>
          <w:lang w:val="hy-AM"/>
        </w:rPr>
        <w:t>ԳՀԱՊՁԲ-ՀՎԿԱԿ-2022-84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F33EA7">
        <w:rPr>
          <w:rFonts w:ascii="GHEA Grapalat" w:hAnsi="GHEA Grapalat"/>
          <w:b/>
          <w:color w:val="000000"/>
          <w:sz w:val="20"/>
          <w:szCs w:val="20"/>
          <w:lang w:val="hy-AM"/>
        </w:rPr>
        <w:t>ԳՀԱՊՁԲ-ՀՎԿԱԿ-2022-84</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F33EA7">
        <w:rPr>
          <w:rFonts w:ascii="GHEA Grapalat" w:hAnsi="GHEA Grapalat"/>
          <w:b/>
          <w:color w:val="000000"/>
          <w:sz w:val="20"/>
          <w:szCs w:val="20"/>
          <w:lang w:val="hy-AM"/>
        </w:rPr>
        <w:t>ԳՀԱՊՁԲ-ՀՎԿԱԿ-2022-84</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2"/>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F33EA7">
        <w:rPr>
          <w:rFonts w:ascii="GHEA Grapalat" w:hAnsi="GHEA Grapalat"/>
          <w:b/>
          <w:color w:val="000000"/>
          <w:sz w:val="20"/>
          <w:szCs w:val="20"/>
          <w:lang w:val="hy-AM"/>
        </w:rPr>
        <w:t>ԳՀԱՊՁԲ-ՀՎԿԱԿ-2022-84</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lastRenderedPageBreak/>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3"/>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F33EA7">
        <w:rPr>
          <w:rFonts w:ascii="GHEA Grapalat" w:hAnsi="GHEA Grapalat"/>
          <w:b/>
          <w:color w:val="000000"/>
          <w:lang w:val="hy-AM"/>
        </w:rPr>
        <w:t>ԳՀԱՊՁԲ-ՀՎԿԱԿ-2022-84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F33EA7">
        <w:rPr>
          <w:rFonts w:ascii="GHEA Grapalat" w:hAnsi="GHEA Grapalat"/>
          <w:b/>
          <w:color w:val="000000"/>
          <w:sz w:val="20"/>
          <w:szCs w:val="20"/>
          <w:lang w:val="hy-AM"/>
        </w:rPr>
        <w:t>ԳՀԱՊՁԲ-ՀՎԿԱԿ-2022-84</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Default="00BF1194" w:rsidP="000B1088">
      <w:pPr>
        <w:pStyle w:val="BodyTextIndent3"/>
        <w:spacing w:line="240" w:lineRule="auto"/>
        <w:ind w:firstLine="0"/>
        <w:jc w:val="right"/>
        <w:rPr>
          <w:rFonts w:ascii="GHEA Grapalat" w:hAnsi="GHEA Grapalat"/>
          <w:b/>
          <w:lang w:val="hy-AM"/>
        </w:rPr>
      </w:pPr>
    </w:p>
    <w:p w:rsidR="009F5C9A" w:rsidRPr="00A71D81" w:rsidRDefault="009F5C9A"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F33EA7">
        <w:rPr>
          <w:rFonts w:ascii="GHEA Grapalat" w:hAnsi="GHEA Grapalat"/>
          <w:b/>
          <w:color w:val="000000"/>
          <w:lang w:val="hy-AM"/>
        </w:rPr>
        <w:t>ԳՀԱՊՁԲ-ՀՎԿԱԿ-2022-84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F33EA7">
        <w:rPr>
          <w:rFonts w:ascii="GHEA Grapalat" w:hAnsi="GHEA Grapalat"/>
          <w:b/>
          <w:color w:val="000000"/>
          <w:lang w:val="hy-AM"/>
        </w:rPr>
        <w:t>ԳՀԱՊՁԲ-ՀՎԿԱԿ-2022-84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F33EA7">
        <w:rPr>
          <w:rFonts w:ascii="GHEA Grapalat" w:hAnsi="GHEA Grapalat"/>
          <w:b/>
          <w:color w:val="000000"/>
          <w:sz w:val="20"/>
          <w:szCs w:val="20"/>
          <w:lang w:val="hy-AM"/>
        </w:rPr>
        <w:t>ԳՀԱՊՁԲ-ՀՎԿԱԿ-2022-84</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F6275"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F6275"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EF6275"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EF6275"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4"/>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89499B" w:rsidRPr="00A71D81" w:rsidRDefault="0089499B" w:rsidP="0089499B">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F33EA7">
        <w:rPr>
          <w:rFonts w:ascii="GHEA Grapalat" w:hAnsi="GHEA Grapalat"/>
          <w:b/>
          <w:color w:val="000000"/>
          <w:lang w:val="hy-AM"/>
        </w:rPr>
        <w:t>ԳՀԱՊՁԲ-ՀՎԿԱԿ-2022-84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F33EA7">
        <w:rPr>
          <w:rFonts w:ascii="GHEA Grapalat" w:hAnsi="GHEA Grapalat"/>
          <w:b/>
          <w:color w:val="000000"/>
          <w:sz w:val="20"/>
          <w:szCs w:val="20"/>
          <w:lang w:val="hy-AM"/>
        </w:rPr>
        <w:t>ԳՀԱՊՁԲ-ՀՎԿԱԿ-2022-84</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EF627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EF627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EF627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EF6275"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EF627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F33EA7">
        <w:rPr>
          <w:rFonts w:ascii="GHEA Grapalat" w:hAnsi="GHEA Grapalat"/>
          <w:b/>
          <w:color w:val="000000"/>
          <w:lang w:val="hy-AM"/>
        </w:rPr>
        <w:t>ԳՀԱՊՁԲ-ՀՎԿԱԿ-2022-84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F33EA7">
        <w:rPr>
          <w:rFonts w:ascii="GHEA Grapalat" w:hAnsi="GHEA Grapalat"/>
          <w:b/>
          <w:color w:val="000000"/>
          <w:lang w:val="hy-AM"/>
        </w:rPr>
        <w:t>ԳՀԱՊՁԲ-ՀՎԿԱԿ-2022-84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F33EA7">
        <w:rPr>
          <w:rFonts w:ascii="GHEA Grapalat" w:hAnsi="GHEA Grapalat"/>
          <w:b/>
          <w:color w:val="000000"/>
          <w:sz w:val="20"/>
          <w:szCs w:val="20"/>
          <w:lang w:val="hy-AM"/>
        </w:rPr>
        <w:t>ԳՀԱՊՁԲ-ՀՎԿԱԿ-2022-84</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lastRenderedPageBreak/>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334B2F"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334B2F"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լրացվում է վճարողի </w:t>
            </w:r>
            <w:r w:rsidRPr="00A71D81">
              <w:rPr>
                <w:rFonts w:ascii="GHEA Grapalat" w:hAnsi="GHEA Grapalat"/>
                <w:sz w:val="20"/>
                <w:szCs w:val="20"/>
              </w:rPr>
              <w:lastRenderedPageBreak/>
              <w:t>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334B2F"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EF627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2F7F7E" w:rsidP="00CB0ADE">
            <w:pPr>
              <w:jc w:val="center"/>
              <w:rPr>
                <w:rFonts w:ascii="GHEA Grapalat" w:hAnsi="GHEA Grapalat"/>
                <w:sz w:val="20"/>
                <w:szCs w:val="20"/>
              </w:rPr>
            </w:pPr>
            <w:r w:rsidRPr="00A71D81">
              <w:rPr>
                <w:rFonts w:ascii="GHEA Grapalat" w:hAnsi="GHEA Grapalat"/>
                <w:sz w:val="20"/>
                <w:szCs w:val="20"/>
              </w:rPr>
              <w:t>Պ</w:t>
            </w:r>
            <w:r w:rsidR="00334B2F" w:rsidRPr="00A71D81">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EF627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71D81">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EF627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EF6275"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EF627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w:t>
            </w:r>
            <w:r w:rsidRPr="00A71D81">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w:t>
            </w:r>
            <w:r w:rsidRPr="00A71D81">
              <w:rPr>
                <w:rFonts w:ascii="GHEA Grapalat" w:hAnsi="GHEA Grapalat"/>
                <w:sz w:val="20"/>
                <w:szCs w:val="20"/>
              </w:rPr>
              <w:lastRenderedPageBreak/>
              <w:t>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F33EA7">
        <w:rPr>
          <w:rFonts w:ascii="GHEA Grapalat" w:hAnsi="GHEA Grapalat"/>
          <w:b/>
          <w:color w:val="000000"/>
          <w:lang w:val="hy-AM"/>
        </w:rPr>
        <w:t>ԳՀԱՊՁԲ-ՀՎԿԱԿ-2022-84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 xml:space="preserve">ՀԱՄԱՐ </w:t>
      </w:r>
      <w:r w:rsidR="00F33EA7" w:rsidRPr="00D3530B">
        <w:rPr>
          <w:rFonts w:ascii="GHEA Grapalat" w:hAnsi="GHEA Grapalat" w:cs="Sylfaen"/>
          <w:b/>
          <w:sz w:val="22"/>
          <w:lang w:val="hy-AM"/>
        </w:rPr>
        <w:t>ՎԱՌԵԼԻՔԻ</w:t>
      </w:r>
      <w:r w:rsidRPr="00A71D81">
        <w:rPr>
          <w:rFonts w:ascii="GHEA Grapalat" w:hAnsi="GHEA Grapalat" w:cs="Sylfaen"/>
          <w:b/>
          <w:sz w:val="22"/>
          <w:lang w:val="hy-AM"/>
        </w:rPr>
        <w:t xml:space="preserve">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50861">
        <w:rPr>
          <w:rFonts w:ascii="GHEA Grapalat" w:hAnsi="GHEA Grapalat" w:cs="Sylfaen"/>
          <w:color w:val="000000"/>
          <w:sz w:val="20"/>
          <w:lang w:val="hy-AM"/>
        </w:rPr>
        <w:t>ԱՆ «Հիվանդությունների վերահսկման և կանխարգելման ազգային կենտրոն» ՊՈԱԿ-ի</w:t>
      </w:r>
      <w:r w:rsidRPr="00F50861">
        <w:rPr>
          <w:rFonts w:ascii="GHEA Grapalat" w:hAnsi="GHEA Grapalat" w:cs="Times Armenian"/>
          <w:color w:val="000000"/>
          <w:sz w:val="20"/>
          <w:lang w:val="hy-AM"/>
        </w:rPr>
        <w:t xml:space="preserve">, </w:t>
      </w:r>
      <w:r w:rsidRPr="00F50861">
        <w:rPr>
          <w:rFonts w:ascii="GHEA Grapalat" w:hAnsi="GHEA Grapalat" w:cs="Sylfaen"/>
          <w:color w:val="000000"/>
          <w:sz w:val="20"/>
          <w:lang w:val="hy-AM"/>
        </w:rPr>
        <w:t>ի դեմս գլխավոր տնօրեն՝ Ա.</w:t>
      </w:r>
      <w:r w:rsidR="00F50861">
        <w:rPr>
          <w:rFonts w:ascii="GHEA Grapalat" w:hAnsi="GHEA Grapalat" w:cs="Sylfaen"/>
          <w:color w:val="000000"/>
          <w:sz w:val="20"/>
          <w:lang w:val="hy-AM"/>
        </w:rPr>
        <w:t xml:space="preserve"> </w:t>
      </w:r>
      <w:r w:rsidRPr="00F50861">
        <w:rPr>
          <w:rFonts w:ascii="GHEA Grapalat" w:hAnsi="GHEA Grapalat" w:cs="Sylfaen"/>
          <w:color w:val="000000"/>
          <w:sz w:val="20"/>
          <w:lang w:val="hy-AM"/>
        </w:rPr>
        <w:t>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A2078">
        <w:rPr>
          <w:rFonts w:ascii="GHEA Grapalat" w:hAnsi="GHEA Grapalat"/>
          <w:b/>
          <w:sz w:val="20"/>
          <w:lang w:val="hy-AM"/>
        </w:rPr>
        <w:t>ներառյալ ԱԱՀ-</w:t>
      </w:r>
      <w:r w:rsidR="00DC4DBA" w:rsidRPr="000A2078">
        <w:rPr>
          <w:rFonts w:ascii="GHEA Grapalat" w:hAnsi="GHEA Grapalat"/>
          <w:b/>
          <w:sz w:val="20"/>
          <w:lang w:val="hy-AM"/>
        </w:rPr>
        <w:t>ն</w:t>
      </w:r>
      <w:r w:rsidR="00DC4DBA" w:rsidRPr="00DC4DBA">
        <w:rPr>
          <w:rFonts w:ascii="GHEA Grapalat" w:hAnsi="GHEA Grapalat"/>
          <w:sz w:val="20"/>
          <w:lang w:val="hy-AM"/>
        </w:rPr>
        <w:t xml:space="preserve">: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A2078" w:rsidRPr="000A2078">
        <w:rPr>
          <w:rFonts w:ascii="GHEA Grapalat" w:hAnsi="GHEA Grapalat" w:cs="Sylfaen"/>
          <w:b/>
          <w:sz w:val="20"/>
          <w:szCs w:val="20"/>
          <w:lang w:val="hy-AM"/>
        </w:rPr>
        <w:t>2</w:t>
      </w:r>
      <w:r w:rsidR="00A232D9" w:rsidRPr="000A2078">
        <w:rPr>
          <w:rFonts w:ascii="GHEA Grapalat" w:hAnsi="GHEA Grapalat" w:cs="Sylfaen"/>
          <w:b/>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0A2078">
        <w:rPr>
          <w:rFonts w:ascii="GHEA Grapalat" w:hAnsi="GHEA Grapalat"/>
          <w:sz w:val="20"/>
          <w:lang w:val="hy-AM"/>
        </w:rPr>
        <w:t>:</w:t>
      </w:r>
      <w:r w:rsidR="000A2078" w:rsidRPr="00A71D81">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w:t>
      </w:r>
      <w:r w:rsidR="007942E8" w:rsidRPr="00A71D81">
        <w:rPr>
          <w:rFonts w:ascii="GHEA Grapalat" w:hAnsi="GHEA Grapalat"/>
          <w:sz w:val="20"/>
          <w:lang w:val="hy-AM"/>
        </w:rPr>
        <w:lastRenderedPageBreak/>
        <w:t xml:space="preserve">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7C6A3B" w:rsidP="007C6A3B">
      <w:pPr>
        <w:tabs>
          <w:tab w:val="left" w:pos="709"/>
        </w:tabs>
        <w:jc w:val="both"/>
        <w:rPr>
          <w:rFonts w:ascii="GHEA Grapalat" w:hAnsi="GHEA Grapalat" w:cs="Times Armenian"/>
          <w:sz w:val="20"/>
          <w:lang w:val="hy-AM"/>
        </w:rPr>
      </w:pPr>
      <w:r w:rsidRPr="00875F97">
        <w:rPr>
          <w:rFonts w:ascii="GHEA Grapalat" w:hAnsi="GHEA Grapalat"/>
          <w:sz w:val="20"/>
          <w:lang w:val="hy-AM"/>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sidRPr="00875F97">
        <w:rPr>
          <w:rFonts w:ascii="GHEA Grapalat" w:hAnsi="GHEA Grapalat" w:cs="Sylfaen"/>
          <w:sz w:val="20"/>
          <w:lang w:val="hy-AM"/>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8.14 Պայմանագրի հետ կապված հարաբերությունների նկատմամբ կիրառվում է Հայաստանի Հանրապետության իրավունքը։</w:t>
      </w:r>
    </w:p>
    <w:p w:rsidR="00071D1C" w:rsidRPr="000A2078" w:rsidRDefault="00071D1C" w:rsidP="00EF3662">
      <w:pPr>
        <w:ind w:firstLine="567"/>
        <w:jc w:val="both"/>
        <w:rPr>
          <w:rFonts w:ascii="GHEA Grapalat" w:hAnsi="GHEA Grapalat"/>
          <w:b/>
          <w:sz w:val="20"/>
          <w:szCs w:val="20"/>
          <w:lang w:val="hy-AM" w:eastAsia="ru-RU"/>
        </w:rPr>
      </w:pPr>
      <w:r w:rsidRPr="00A71D81">
        <w:rPr>
          <w:rFonts w:ascii="GHEA Grapalat" w:hAnsi="GHEA Grapalat"/>
          <w:sz w:val="20"/>
          <w:szCs w:val="20"/>
          <w:lang w:val="hy-AM" w:eastAsia="ru-RU"/>
        </w:rPr>
        <w:tab/>
      </w:r>
      <w:r w:rsidRPr="000A2078">
        <w:rPr>
          <w:rFonts w:ascii="GHEA Grapalat" w:hAnsi="GHEA Grapalat"/>
          <w:b/>
          <w:sz w:val="20"/>
          <w:szCs w:val="20"/>
          <w:lang w:val="hy-AM" w:eastAsia="ru-RU"/>
        </w:rPr>
        <w:t xml:space="preserve">8.15 </w:t>
      </w:r>
      <w:r w:rsidR="00DC567F" w:rsidRPr="000A2078">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0A2078">
        <w:rPr>
          <w:rFonts w:ascii="GHEA Grapalat" w:hAnsi="GHEA Grapalat"/>
          <w:b/>
          <w:sz w:val="20"/>
          <w:szCs w:val="20"/>
          <w:lang w:val="hy-AM" w:eastAsia="ru-RU"/>
        </w:rPr>
        <w:t>խ</w:t>
      </w:r>
      <w:r w:rsidR="00DC567F" w:rsidRPr="000A2078">
        <w:rPr>
          <w:rFonts w:ascii="GHEA Grapalat" w:hAnsi="GHEA Grapalat"/>
          <w:b/>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0A2078">
        <w:rPr>
          <w:rFonts w:ascii="GHEA Grapalat" w:hAnsi="GHEA Grapalat"/>
          <w:b/>
          <w:sz w:val="20"/>
          <w:szCs w:val="20"/>
          <w:lang w:val="hy-AM" w:eastAsia="ru-RU"/>
        </w:rPr>
        <w:t xml:space="preserve">Եթե </w:t>
      </w:r>
      <w:r w:rsidR="00DC567F" w:rsidRPr="000A2078">
        <w:rPr>
          <w:rFonts w:ascii="GHEA Grapalat" w:hAnsi="GHEA Grapalat"/>
          <w:b/>
          <w:sz w:val="20"/>
          <w:szCs w:val="20"/>
          <w:lang w:val="hy-AM" w:eastAsia="ru-RU"/>
        </w:rPr>
        <w:t>պ</w:t>
      </w:r>
      <w:r w:rsidRPr="000A2078">
        <w:rPr>
          <w:rFonts w:ascii="GHEA Grapalat" w:hAnsi="GHEA Grapalat"/>
          <w:b/>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0A2078">
        <w:rPr>
          <w:rFonts w:ascii="GHEA Grapalat" w:hAnsi="GHEA Grapalat"/>
          <w:b/>
          <w:sz w:val="20"/>
          <w:szCs w:val="20"/>
          <w:lang w:val="hy-AM" w:eastAsia="ru-RU"/>
        </w:rPr>
        <w:t>քսանհինգա</w:t>
      </w:r>
      <w:r w:rsidR="009A1B95" w:rsidRPr="000A2078">
        <w:rPr>
          <w:rFonts w:ascii="GHEA Grapalat" w:hAnsi="GHEA Grapalat"/>
          <w:b/>
          <w:sz w:val="20"/>
          <w:szCs w:val="20"/>
          <w:lang w:val="hy-AM" w:eastAsia="ru-RU"/>
        </w:rPr>
        <w:t>պատիկը</w:t>
      </w:r>
      <w:r w:rsidRPr="000A2078">
        <w:rPr>
          <w:rFonts w:ascii="GHEA Grapalat" w:hAnsi="GHEA Grapalat"/>
          <w:b/>
          <w:sz w:val="20"/>
          <w:szCs w:val="20"/>
          <w:lang w:val="hy-AM" w:eastAsia="ru-RU"/>
        </w:rPr>
        <w:t xml:space="preserve">, ապա Գնորդի կողմից համաձայնագիր կկնքվի, եթե Վաճառողի կողմից տուժանքի ձևով ներկայացված </w:t>
      </w:r>
      <w:r w:rsidR="009A1B95" w:rsidRPr="000A2078">
        <w:rPr>
          <w:rFonts w:ascii="GHEA Grapalat" w:hAnsi="GHEA Grapalat"/>
          <w:b/>
          <w:sz w:val="20"/>
          <w:szCs w:val="20"/>
          <w:lang w:val="hy-AM" w:eastAsia="ru-RU"/>
        </w:rPr>
        <w:t xml:space="preserve">որակավորման և </w:t>
      </w:r>
      <w:r w:rsidR="00DC567F"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ապահովում</w:t>
      </w:r>
      <w:r w:rsidR="009A1B95" w:rsidRPr="000A2078">
        <w:rPr>
          <w:rFonts w:ascii="GHEA Grapalat" w:hAnsi="GHEA Grapalat"/>
          <w:b/>
          <w:sz w:val="20"/>
          <w:szCs w:val="20"/>
          <w:lang w:val="hy-AM" w:eastAsia="ru-RU"/>
        </w:rPr>
        <w:t>ներ</w:t>
      </w:r>
      <w:r w:rsidRPr="000A2078">
        <w:rPr>
          <w:rFonts w:ascii="GHEA Grapalat" w:hAnsi="GHEA Grapalat"/>
          <w:b/>
          <w:sz w:val="20"/>
          <w:szCs w:val="20"/>
          <w:lang w:val="hy-AM" w:eastAsia="ru-RU"/>
        </w:rPr>
        <w:t>ը` նախատեսված ֆինանսական միջոցների չափով, փոխարինվում է  երաշխիքով կամ կանխիկ փողով</w:t>
      </w:r>
      <w:r w:rsidR="00920009"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հաշվի առնելով </w:t>
      </w:r>
      <w:r w:rsidR="00920009" w:rsidRPr="000A2078">
        <w:rPr>
          <w:rFonts w:ascii="GHEA Grapalat" w:hAnsi="GHEA Grapalat"/>
          <w:b/>
          <w:sz w:val="20"/>
          <w:szCs w:val="20"/>
          <w:lang w:val="hy-AM" w:eastAsia="ru-RU"/>
        </w:rPr>
        <w:t xml:space="preserve">ՀՀ կառավարության 2017 թվականի մայիսի 4-ի N 526-Ն որոշման N 1 հավելվածի </w:t>
      </w:r>
      <w:r w:rsidRPr="000A2078">
        <w:rPr>
          <w:rFonts w:ascii="GHEA Grapalat" w:hAnsi="GHEA Grapalat"/>
          <w:b/>
          <w:sz w:val="20"/>
          <w:szCs w:val="20"/>
          <w:lang w:val="hy-AM" w:eastAsia="ru-RU"/>
        </w:rPr>
        <w:t xml:space="preserve">32-րդ կետի </w:t>
      </w:r>
      <w:r w:rsidR="009A1B95" w:rsidRPr="000A2078">
        <w:rPr>
          <w:rFonts w:ascii="GHEA Grapalat" w:hAnsi="GHEA Grapalat"/>
          <w:b/>
          <w:sz w:val="20"/>
          <w:szCs w:val="20"/>
          <w:lang w:val="hy-AM" w:eastAsia="ru-RU"/>
        </w:rPr>
        <w:t>17</w:t>
      </w:r>
      <w:r w:rsidRPr="000A2078">
        <w:rPr>
          <w:rFonts w:ascii="GHEA Grapalat" w:hAnsi="GHEA Grapalat"/>
          <w:b/>
          <w:sz w:val="20"/>
          <w:szCs w:val="20"/>
          <w:lang w:val="hy-AM" w:eastAsia="ru-RU"/>
        </w:rPr>
        <w:t>-րդ ենթակետի «բ» պարբերության պահանջները: Ընդ որում, Վաճառողը համաձայնագիրը կնքում, իսկ</w:t>
      </w:r>
      <w:r w:rsidR="008061D6" w:rsidRPr="000A2078">
        <w:rPr>
          <w:rFonts w:ascii="GHEA Grapalat" w:hAnsi="GHEA Grapalat"/>
          <w:b/>
          <w:sz w:val="20"/>
          <w:szCs w:val="20"/>
          <w:lang w:val="hy-AM" w:eastAsia="ru-RU"/>
        </w:rPr>
        <w:t xml:space="preserve"> </w:t>
      </w:r>
      <w:r w:rsidRPr="000A2078">
        <w:rPr>
          <w:rFonts w:ascii="GHEA Grapalat" w:hAnsi="GHEA Grapalat"/>
          <w:b/>
          <w:sz w:val="20"/>
          <w:szCs w:val="20"/>
          <w:lang w:val="hy-AM" w:eastAsia="ru-RU"/>
        </w:rPr>
        <w:t xml:space="preserve"> </w:t>
      </w:r>
      <w:r w:rsidR="00920009" w:rsidRPr="000A2078">
        <w:rPr>
          <w:rFonts w:ascii="GHEA Grapalat" w:hAnsi="GHEA Grapalat"/>
          <w:b/>
          <w:sz w:val="20"/>
          <w:szCs w:val="20"/>
          <w:lang w:val="hy-AM" w:eastAsia="ru-RU"/>
        </w:rPr>
        <w:t xml:space="preserve">տուժանքի ձևով ներկայացված </w:t>
      </w:r>
      <w:r w:rsidR="00B84F37" w:rsidRPr="000A2078">
        <w:rPr>
          <w:rFonts w:ascii="GHEA Grapalat" w:hAnsi="GHEA Grapalat"/>
          <w:b/>
          <w:sz w:val="20"/>
          <w:szCs w:val="20"/>
          <w:lang w:val="hy-AM" w:eastAsia="ru-RU"/>
        </w:rPr>
        <w:t xml:space="preserve">որակավորման և </w:t>
      </w:r>
      <w:r w:rsidR="00920009" w:rsidRPr="000A2078">
        <w:rPr>
          <w:rFonts w:ascii="GHEA Grapalat" w:hAnsi="GHEA Grapalat"/>
          <w:b/>
          <w:sz w:val="20"/>
          <w:szCs w:val="20"/>
          <w:lang w:val="hy-AM" w:eastAsia="ru-RU"/>
        </w:rPr>
        <w:t xml:space="preserve">պայմանագրի </w:t>
      </w:r>
      <w:r w:rsidRPr="000A2078">
        <w:rPr>
          <w:rFonts w:ascii="GHEA Grapalat" w:hAnsi="GHEA Grapalat"/>
          <w:b/>
          <w:sz w:val="20"/>
          <w:szCs w:val="20"/>
          <w:lang w:val="hy-AM" w:eastAsia="ru-RU"/>
        </w:rPr>
        <w:t>ապահով</w:t>
      </w:r>
      <w:r w:rsidR="00B84F37" w:rsidRPr="000A2078">
        <w:rPr>
          <w:rFonts w:ascii="GHEA Grapalat" w:hAnsi="GHEA Grapalat"/>
          <w:b/>
          <w:sz w:val="20"/>
          <w:szCs w:val="20"/>
          <w:lang w:val="hy-AM" w:eastAsia="ru-RU"/>
        </w:rPr>
        <w:t>ումների</w:t>
      </w:r>
      <w:r w:rsidRPr="000A2078">
        <w:rPr>
          <w:rFonts w:ascii="GHEA Grapalat" w:hAnsi="GHEA Grapalat"/>
          <w:b/>
          <w:sz w:val="20"/>
          <w:szCs w:val="20"/>
          <w:lang w:val="hy-AM" w:eastAsia="ru-RU"/>
        </w:rPr>
        <w:t xml:space="preserve"> փոխարինման դեպքում նաև նոր ապահով</w:t>
      </w:r>
      <w:r w:rsidR="00B84F37" w:rsidRPr="000A2078">
        <w:rPr>
          <w:rFonts w:ascii="GHEA Grapalat" w:hAnsi="GHEA Grapalat"/>
          <w:b/>
          <w:sz w:val="20"/>
          <w:szCs w:val="20"/>
          <w:lang w:val="hy-AM" w:eastAsia="ru-RU"/>
        </w:rPr>
        <w:t>ներ</w:t>
      </w:r>
      <w:r w:rsidR="00FE2467" w:rsidRPr="000A2078">
        <w:rPr>
          <w:rFonts w:ascii="GHEA Grapalat" w:hAnsi="GHEA Grapalat"/>
          <w:b/>
          <w:sz w:val="20"/>
          <w:szCs w:val="20"/>
          <w:lang w:val="hy-AM" w:eastAsia="ru-RU"/>
        </w:rPr>
        <w:t>ը</w:t>
      </w:r>
      <w:r w:rsidRPr="000A2078">
        <w:rPr>
          <w:rFonts w:ascii="GHEA Grapalat" w:hAnsi="GHEA Grapalat"/>
          <w:b/>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0A2078">
        <w:rPr>
          <w:rFonts w:ascii="GHEA Grapalat" w:hAnsi="GHEA Grapalat"/>
          <w:b/>
          <w:sz w:val="20"/>
          <w:szCs w:val="20"/>
          <w:lang w:val="hy-AM" w:eastAsia="ru-RU"/>
        </w:rPr>
        <w:t>պ</w:t>
      </w:r>
      <w:r w:rsidRPr="000A2078">
        <w:rPr>
          <w:rFonts w:ascii="GHEA Grapalat" w:hAnsi="GHEA Grapalat"/>
          <w:b/>
          <w:sz w:val="20"/>
          <w:szCs w:val="20"/>
          <w:lang w:val="hy-AM" w:eastAsia="ru-RU"/>
        </w:rPr>
        <w:t>այմանագիրը Գնորդի կողմից միակողմանիորեն լուծվում է:</w:t>
      </w:r>
      <w:r w:rsidR="00383BC3" w:rsidRPr="000A2078">
        <w:rPr>
          <w:rFonts w:ascii="GHEA Grapalat" w:hAnsi="GHEA Grapalat"/>
          <w:b/>
          <w:sz w:val="20"/>
          <w:szCs w:val="20"/>
          <w:vertAlign w:val="superscript"/>
          <w:lang w:val="hy-AM" w:eastAsia="ru-RU"/>
        </w:rPr>
        <w:t>24</w:t>
      </w:r>
      <w:r w:rsidR="004D28BA" w:rsidRPr="000A2078">
        <w:rPr>
          <w:rStyle w:val="FootnoteReference"/>
          <w:rFonts w:ascii="GHEA Grapalat" w:hAnsi="GHEA Grapalat"/>
          <w:b/>
          <w:color w:val="FFFFFF"/>
          <w:sz w:val="20"/>
          <w:szCs w:val="20"/>
          <w:lang w:val="hy-AM" w:eastAsia="ru-RU"/>
        </w:rPr>
        <w:footnoteReference w:id="7"/>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A2078"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4762AD">
          <w:pgSz w:w="11906" w:h="16838" w:code="9"/>
          <w:pgMar w:top="720" w:right="662" w:bottom="426" w:left="709"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EF6275" w:rsidTr="007A2020">
        <w:trPr>
          <w:tblCellSpacing w:w="7" w:type="dxa"/>
          <w:jc w:val="center"/>
        </w:trPr>
        <w:tc>
          <w:tcPr>
            <w:tcW w:w="0" w:type="auto"/>
            <w:vAlign w:val="center"/>
          </w:tcPr>
          <w:p w:rsidR="0038400D" w:rsidRPr="00A71D81" w:rsidRDefault="00EF6275" w:rsidP="007A2020">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861" w:rsidRDefault="00F50861">
      <w:r>
        <w:separator/>
      </w:r>
    </w:p>
  </w:endnote>
  <w:endnote w:type="continuationSeparator" w:id="0">
    <w:p w:rsidR="00F50861" w:rsidRDefault="00F50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861" w:rsidRDefault="00F50861">
      <w:r>
        <w:separator/>
      </w:r>
    </w:p>
  </w:footnote>
  <w:footnote w:type="continuationSeparator" w:id="0">
    <w:p w:rsidR="00F50861" w:rsidRDefault="00F50861">
      <w:r>
        <w:continuationSeparator/>
      </w:r>
    </w:p>
  </w:footnote>
  <w:footnote w:id="1">
    <w:p w:rsidR="00F50861" w:rsidRPr="006265F4" w:rsidRDefault="00F50861"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F50861" w:rsidRPr="000B7538" w:rsidRDefault="00F50861"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F50861" w:rsidRPr="00861BC3" w:rsidRDefault="00F50861"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rsidR="00F50861" w:rsidRPr="0085475F" w:rsidRDefault="00F50861" w:rsidP="00B2572B">
      <w:pPr>
        <w:pStyle w:val="FootnoteText"/>
        <w:rPr>
          <w:rFonts w:ascii="GHEA Grapalat" w:hAnsi="GHEA Grapalat"/>
          <w:i/>
          <w:sz w:val="16"/>
          <w:szCs w:val="16"/>
          <w:lang w:val="af-ZA"/>
        </w:rPr>
      </w:pPr>
    </w:p>
    <w:p w:rsidR="00F50861" w:rsidRPr="0085475F" w:rsidRDefault="00F50861"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F50861" w:rsidRPr="0085475F" w:rsidRDefault="00F50861" w:rsidP="005F1C06">
      <w:pPr>
        <w:pStyle w:val="BodyTextIndent3"/>
        <w:spacing w:line="240" w:lineRule="auto"/>
        <w:ind w:left="142" w:firstLine="0"/>
        <w:rPr>
          <w:rFonts w:ascii="GHEA Grapalat" w:hAnsi="GHEA Grapalat"/>
          <w:i/>
          <w:sz w:val="16"/>
          <w:szCs w:val="16"/>
          <w:lang w:val="af-ZA" w:eastAsia="ru-RU"/>
        </w:rPr>
      </w:pPr>
    </w:p>
    <w:p w:rsidR="00F50861" w:rsidRPr="0085475F" w:rsidRDefault="00F50861"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F50861" w:rsidRPr="0085475F" w:rsidRDefault="00F50861" w:rsidP="005F1C06">
      <w:pPr>
        <w:pStyle w:val="FootnoteText"/>
        <w:jc w:val="both"/>
        <w:rPr>
          <w:rFonts w:ascii="GHEA Grapalat" w:hAnsi="GHEA Grapalat"/>
          <w:i/>
          <w:sz w:val="16"/>
          <w:szCs w:val="16"/>
          <w:lang w:val="af-ZA"/>
        </w:rPr>
      </w:pPr>
    </w:p>
    <w:p w:rsidR="00F50861" w:rsidRPr="0085475F" w:rsidRDefault="00F50861"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F50861" w:rsidRPr="00BF58CA" w:rsidRDefault="00F50861" w:rsidP="005F1C06">
      <w:pPr>
        <w:pStyle w:val="FootnoteText"/>
        <w:jc w:val="both"/>
        <w:rPr>
          <w:rFonts w:ascii="GHEA Grapalat" w:hAnsi="GHEA Grapalat"/>
          <w:i/>
          <w:sz w:val="16"/>
          <w:szCs w:val="16"/>
          <w:lang w:val="hy-AM"/>
        </w:rPr>
      </w:pPr>
    </w:p>
    <w:p w:rsidR="00F50861" w:rsidRPr="00B20703" w:rsidDel="006C3873" w:rsidRDefault="00F50861" w:rsidP="00CE3A99">
      <w:pPr>
        <w:jc w:val="both"/>
        <w:rPr>
          <w:del w:id="6" w:author="User" w:date="2019-05-26T09:52:00Z"/>
          <w:rFonts w:ascii="GHEA Grapalat" w:hAnsi="GHEA Grapalat" w:cs="Sylfaen"/>
          <w:sz w:val="20"/>
          <w:lang w:val="hy-AM"/>
        </w:rPr>
      </w:pPr>
    </w:p>
  </w:footnote>
  <w:footnote w:id="4">
    <w:p w:rsidR="00F50861" w:rsidRPr="006265F4" w:rsidRDefault="00F50861" w:rsidP="00B2572B">
      <w:pPr>
        <w:pStyle w:val="BodyTextIndent3"/>
        <w:spacing w:line="240" w:lineRule="auto"/>
        <w:ind w:firstLine="0"/>
        <w:rPr>
          <w:rFonts w:ascii="GHEA Grapalat" w:hAnsi="GHEA Grapalat" w:cs="Sylfaen"/>
          <w:i/>
          <w:sz w:val="16"/>
          <w:szCs w:val="16"/>
          <w:lang w:val="af-ZA" w:eastAsia="ru-RU"/>
        </w:rPr>
      </w:pPr>
    </w:p>
    <w:p w:rsidR="00F50861" w:rsidRPr="006265F4" w:rsidRDefault="00F50861"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F50861" w:rsidRPr="006265F4" w:rsidDel="00856FDE" w:rsidRDefault="00F50861" w:rsidP="00B2572B">
      <w:pPr>
        <w:pStyle w:val="FootnoteText"/>
        <w:rPr>
          <w:del w:id="9" w:author="User" w:date="2019-05-26T09:57:00Z"/>
          <w:i/>
          <w:lang w:val="af-ZA"/>
        </w:rPr>
      </w:pPr>
    </w:p>
  </w:footnote>
  <w:footnote w:id="5">
    <w:p w:rsidR="00F50861" w:rsidRPr="006265F4" w:rsidDel="002877FC" w:rsidRDefault="00F50861"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F50861" w:rsidRPr="006265F4" w:rsidDel="002877FC" w:rsidRDefault="00F50861"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F50861" w:rsidRPr="008C7473" w:rsidRDefault="00F50861">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C966806"/>
    <w:multiLevelType w:val="hybridMultilevel"/>
    <w:tmpl w:val="E23C9994"/>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436"/>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4FBD"/>
    <w:rsid w:val="000550DA"/>
    <w:rsid w:val="00055129"/>
    <w:rsid w:val="00055195"/>
    <w:rsid w:val="00055CC2"/>
    <w:rsid w:val="0005629A"/>
    <w:rsid w:val="00056516"/>
    <w:rsid w:val="00056AB4"/>
    <w:rsid w:val="00057264"/>
    <w:rsid w:val="000604CF"/>
    <w:rsid w:val="00060FB1"/>
    <w:rsid w:val="0006107F"/>
    <w:rsid w:val="0006220B"/>
    <w:rsid w:val="0006311D"/>
    <w:rsid w:val="0006386B"/>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009"/>
    <w:rsid w:val="000A207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1D3C"/>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CF2"/>
    <w:rsid w:val="000F4D7B"/>
    <w:rsid w:val="000F5032"/>
    <w:rsid w:val="000F5900"/>
    <w:rsid w:val="000F6E48"/>
    <w:rsid w:val="000F7026"/>
    <w:rsid w:val="000F7A6D"/>
    <w:rsid w:val="000F7AE0"/>
    <w:rsid w:val="000F7C22"/>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277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6C86"/>
    <w:rsid w:val="001E7733"/>
    <w:rsid w:val="001F0335"/>
    <w:rsid w:val="001F0371"/>
    <w:rsid w:val="001F1DF0"/>
    <w:rsid w:val="001F3094"/>
    <w:rsid w:val="001F3237"/>
    <w:rsid w:val="001F386B"/>
    <w:rsid w:val="001F3F88"/>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945"/>
    <w:rsid w:val="002240AB"/>
    <w:rsid w:val="002250D8"/>
    <w:rsid w:val="0022515E"/>
    <w:rsid w:val="002252CD"/>
    <w:rsid w:val="00226412"/>
    <w:rsid w:val="002273AD"/>
    <w:rsid w:val="0022770A"/>
    <w:rsid w:val="00227C9F"/>
    <w:rsid w:val="00230B12"/>
    <w:rsid w:val="00230C8F"/>
    <w:rsid w:val="00231740"/>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764"/>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10A"/>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2F7F7E"/>
    <w:rsid w:val="00300E3B"/>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17487"/>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1E3"/>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5DBB"/>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0C36"/>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AD"/>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157"/>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4F7973"/>
    <w:rsid w:val="00501516"/>
    <w:rsid w:val="0050161D"/>
    <w:rsid w:val="00501A05"/>
    <w:rsid w:val="00502330"/>
    <w:rsid w:val="00502397"/>
    <w:rsid w:val="005024D2"/>
    <w:rsid w:val="00503AE1"/>
    <w:rsid w:val="00503BFB"/>
    <w:rsid w:val="00504841"/>
    <w:rsid w:val="00504862"/>
    <w:rsid w:val="00505AD4"/>
    <w:rsid w:val="00505C33"/>
    <w:rsid w:val="00506639"/>
    <w:rsid w:val="00506AF8"/>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3B00"/>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6CD7"/>
    <w:rsid w:val="006D7428"/>
    <w:rsid w:val="006D7580"/>
    <w:rsid w:val="006E07A7"/>
    <w:rsid w:val="006E07C1"/>
    <w:rsid w:val="006E0F22"/>
    <w:rsid w:val="006E356D"/>
    <w:rsid w:val="006E35A0"/>
    <w:rsid w:val="006E35C3"/>
    <w:rsid w:val="006E3A5B"/>
    <w:rsid w:val="006E4901"/>
    <w:rsid w:val="006E49D7"/>
    <w:rsid w:val="006E5CCD"/>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1E2"/>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1D6"/>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6078"/>
    <w:rsid w:val="00747893"/>
    <w:rsid w:val="0075012D"/>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82A"/>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03D"/>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064D"/>
    <w:rsid w:val="008012F3"/>
    <w:rsid w:val="008013DA"/>
    <w:rsid w:val="0080437A"/>
    <w:rsid w:val="008061D6"/>
    <w:rsid w:val="008069F0"/>
    <w:rsid w:val="00807178"/>
    <w:rsid w:val="0080763E"/>
    <w:rsid w:val="00807F1E"/>
    <w:rsid w:val="00807F3B"/>
    <w:rsid w:val="008105B4"/>
    <w:rsid w:val="00811D16"/>
    <w:rsid w:val="008128C9"/>
    <w:rsid w:val="00813664"/>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1FD6"/>
    <w:rsid w:val="0085236E"/>
    <w:rsid w:val="00852545"/>
    <w:rsid w:val="00853563"/>
    <w:rsid w:val="00853B22"/>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5F97"/>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4EA"/>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548"/>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5290"/>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C9A"/>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3BAF"/>
    <w:rsid w:val="00A95C09"/>
    <w:rsid w:val="00A96293"/>
    <w:rsid w:val="00A96817"/>
    <w:rsid w:val="00A97B66"/>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60A"/>
    <w:rsid w:val="00AD1B30"/>
    <w:rsid w:val="00AD1BFE"/>
    <w:rsid w:val="00AD305B"/>
    <w:rsid w:val="00AD34C9"/>
    <w:rsid w:val="00AD522C"/>
    <w:rsid w:val="00AD6D6A"/>
    <w:rsid w:val="00AD6F19"/>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37F7"/>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1F6F"/>
    <w:rsid w:val="00B12288"/>
    <w:rsid w:val="00B12330"/>
    <w:rsid w:val="00B12C72"/>
    <w:rsid w:val="00B14CEE"/>
    <w:rsid w:val="00B1537B"/>
    <w:rsid w:val="00B15AD9"/>
    <w:rsid w:val="00B1695D"/>
    <w:rsid w:val="00B169A3"/>
    <w:rsid w:val="00B16E83"/>
    <w:rsid w:val="00B176AF"/>
    <w:rsid w:val="00B20603"/>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0655"/>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5FD1"/>
    <w:rsid w:val="00BB682B"/>
    <w:rsid w:val="00BB6EAD"/>
    <w:rsid w:val="00BC0BAC"/>
    <w:rsid w:val="00BC1555"/>
    <w:rsid w:val="00BC1804"/>
    <w:rsid w:val="00BC2255"/>
    <w:rsid w:val="00BC256B"/>
    <w:rsid w:val="00BC2FFE"/>
    <w:rsid w:val="00BC354F"/>
    <w:rsid w:val="00BC3E51"/>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94F"/>
    <w:rsid w:val="00BD5F94"/>
    <w:rsid w:val="00BD6BF7"/>
    <w:rsid w:val="00BD72E6"/>
    <w:rsid w:val="00BE01AE"/>
    <w:rsid w:val="00BE037D"/>
    <w:rsid w:val="00BE3F61"/>
    <w:rsid w:val="00BE439E"/>
    <w:rsid w:val="00BE45B6"/>
    <w:rsid w:val="00BE54A9"/>
    <w:rsid w:val="00BE557F"/>
    <w:rsid w:val="00BE5E12"/>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376"/>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03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0FA4"/>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900"/>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30B"/>
    <w:rsid w:val="00D359EB"/>
    <w:rsid w:val="00D362DB"/>
    <w:rsid w:val="00D36D97"/>
    <w:rsid w:val="00D371A7"/>
    <w:rsid w:val="00D40327"/>
    <w:rsid w:val="00D411B6"/>
    <w:rsid w:val="00D41E4E"/>
    <w:rsid w:val="00D42D0A"/>
    <w:rsid w:val="00D433D6"/>
    <w:rsid w:val="00D4557B"/>
    <w:rsid w:val="00D46194"/>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312"/>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1F53"/>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0673"/>
    <w:rsid w:val="00DD2498"/>
    <w:rsid w:val="00DD322C"/>
    <w:rsid w:val="00DD396E"/>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903"/>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865A4"/>
    <w:rsid w:val="00E8787B"/>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6B"/>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275"/>
    <w:rsid w:val="00EF6526"/>
    <w:rsid w:val="00EF6DF2"/>
    <w:rsid w:val="00EF70A9"/>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3EA7"/>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0861"/>
    <w:rsid w:val="00F51B3A"/>
    <w:rsid w:val="00F520D4"/>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119C"/>
    <w:rsid w:val="00F728FD"/>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0C16"/>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507"/>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4CA"/>
    <w:rsid w:val="00FD26FA"/>
    <w:rsid w:val="00FD2748"/>
    <w:rsid w:val="00FD2843"/>
    <w:rsid w:val="00FD2B51"/>
    <w:rsid w:val="00FD3C72"/>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31D446F"/>
  <w15:docId w15:val="{96FE67CF-FA41-48FE-99D5-AB1BB8439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40173072">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0738B-F718-4105-812C-044369A91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61</Pages>
  <Words>20213</Words>
  <Characters>115217</Characters>
  <Application>Microsoft Office Word</Application>
  <DocSecurity>0</DocSecurity>
  <Lines>960</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135160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Ani Khalatyan</cp:lastModifiedBy>
  <cp:revision>199</cp:revision>
  <cp:lastPrinted>2018-02-16T07:12:00Z</cp:lastPrinted>
  <dcterms:created xsi:type="dcterms:W3CDTF">2022-05-30T17:01:00Z</dcterms:created>
  <dcterms:modified xsi:type="dcterms:W3CDTF">2022-10-21T09:03:00Z</dcterms:modified>
</cp:coreProperties>
</file>