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CC3D4E" w14:textId="77777777" w:rsidR="00521A49" w:rsidRPr="007553D9" w:rsidRDefault="00521A49" w:rsidP="00521A49">
      <w:pPr>
        <w:pStyle w:val="BodyTextIndent"/>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14:paraId="2D0C94F4" w14:textId="774C0F8D" w:rsidR="00642EFE" w:rsidRPr="00521A49" w:rsidRDefault="00B06C9F" w:rsidP="0096201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14:paraId="56BB129B" w14:textId="77777777"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14:paraId="61C5A677" w14:textId="530B15B2"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0F04A8" w:rsidRPr="000F04A8">
        <w:rPr>
          <w:rFonts w:ascii="GHEA Grapalat" w:hAnsi="GHEA Grapalat"/>
          <w:i w:val="0"/>
          <w:sz w:val="24"/>
          <w:szCs w:val="24"/>
        </w:rPr>
        <w:t>18</w:t>
      </w:r>
      <w:r w:rsidR="00B06C9F">
        <w:rPr>
          <w:rFonts w:ascii="GHEA Grapalat" w:hAnsi="GHEA Grapalat"/>
          <w:i w:val="0"/>
          <w:sz w:val="24"/>
          <w:szCs w:val="24"/>
          <w:lang w:val="hy-AM"/>
        </w:rPr>
        <w:t xml:space="preserve"> </w:t>
      </w:r>
      <w:r w:rsidR="000F04A8">
        <w:rPr>
          <w:rFonts w:ascii="GHEA Grapalat" w:hAnsi="GHEA Grapalat"/>
          <w:i w:val="0"/>
          <w:sz w:val="24"/>
          <w:szCs w:val="24"/>
        </w:rPr>
        <w:t>марта</w:t>
      </w:r>
      <w:r w:rsidRPr="00521A49">
        <w:rPr>
          <w:rFonts w:ascii="GHEA Grapalat" w:hAnsi="GHEA Grapalat"/>
          <w:i w:val="0"/>
          <w:sz w:val="24"/>
          <w:szCs w:val="24"/>
        </w:rPr>
        <w:t xml:space="preserve"> </w:t>
      </w:r>
      <w:r w:rsidR="000F04A8">
        <w:rPr>
          <w:rFonts w:ascii="GHEA Grapalat" w:hAnsi="GHEA Grapalat"/>
          <w:i w:val="0"/>
          <w:sz w:val="24"/>
          <w:szCs w:val="24"/>
        </w:rPr>
        <w:t>2025</w:t>
      </w:r>
      <w:r w:rsidRPr="00521A49">
        <w:rPr>
          <w:rFonts w:ascii="GHEA Grapalat" w:hAnsi="GHEA Grapalat"/>
          <w:i w:val="0"/>
          <w:sz w:val="24"/>
          <w:szCs w:val="24"/>
        </w:rPr>
        <w:t xml:space="preserve"> года № 1</w:t>
      </w:r>
    </w:p>
    <w:p w14:paraId="768FFB1E" w14:textId="341EC8BD"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B06C9F">
        <w:rPr>
          <w:rFonts w:ascii="GHEA Grapalat" w:hAnsi="GHEA Grapalat"/>
          <w:b/>
          <w:i w:val="0"/>
          <w:sz w:val="24"/>
          <w:szCs w:val="24"/>
        </w:rPr>
        <w:t>BMAPDzB-HVKAK-</w:t>
      </w:r>
      <w:r w:rsidR="000F04A8">
        <w:rPr>
          <w:rFonts w:ascii="GHEA Grapalat" w:hAnsi="GHEA Grapalat"/>
          <w:b/>
          <w:i w:val="0"/>
          <w:sz w:val="24"/>
          <w:szCs w:val="24"/>
        </w:rPr>
        <w:t>2025-04</w:t>
      </w:r>
      <w:r w:rsidRPr="00521A49">
        <w:rPr>
          <w:rFonts w:ascii="GHEA Grapalat" w:hAnsi="GHEA Grapalat"/>
          <w:b/>
          <w:i w:val="0"/>
          <w:sz w:val="24"/>
          <w:szCs w:val="24"/>
        </w:rPr>
        <w:t>»</w:t>
      </w:r>
    </w:p>
    <w:p w14:paraId="0CA1B094" w14:textId="77777777" w:rsidR="00260EB2" w:rsidRPr="00521A49" w:rsidRDefault="00260EB2" w:rsidP="00962010">
      <w:pPr>
        <w:pStyle w:val="BodyTextIndent"/>
        <w:widowControl w:val="0"/>
        <w:spacing w:line="240" w:lineRule="auto"/>
        <w:ind w:firstLine="567"/>
        <w:rPr>
          <w:rFonts w:ascii="GHEA Grapalat" w:hAnsi="GHEA Grapalat"/>
          <w:i w:val="0"/>
          <w:sz w:val="24"/>
          <w:szCs w:val="24"/>
        </w:rPr>
      </w:pPr>
    </w:p>
    <w:p w14:paraId="31FFC8DA" w14:textId="51E58A16"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 xml:space="preserve">объявляет </w:t>
      </w:r>
      <w:r w:rsidR="00B06C9F">
        <w:rPr>
          <w:rFonts w:ascii="GHEA Grapalat" w:hAnsi="GHEA Grapalat"/>
        </w:rPr>
        <w:t>открытый конкурс</w:t>
      </w:r>
      <w:r w:rsidRPr="00521A49">
        <w:rPr>
          <w:rFonts w:ascii="GHEA Grapalat" w:hAnsi="GHEA Grapalat"/>
        </w:rPr>
        <w:t>, который проводится одним этапом.</w:t>
      </w:r>
    </w:p>
    <w:p w14:paraId="3CC917AE" w14:textId="28F5E68C"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0F04A8">
        <w:rPr>
          <w:rFonts w:ascii="GHEA Grapalat" w:hAnsi="GHEA Grapalat"/>
          <w:b/>
        </w:rPr>
        <w:t>Вакцины против ветряной оспы</w:t>
      </w:r>
      <w:r w:rsidRPr="00521A49">
        <w:rPr>
          <w:rFonts w:ascii="GHEA Grapalat" w:hAnsi="GHEA Grapalat"/>
          <w:b/>
        </w:rPr>
        <w:t xml:space="preserve"> </w:t>
      </w:r>
      <w:r w:rsidRPr="00521A49">
        <w:rPr>
          <w:rFonts w:ascii="GHEA Grapalat" w:hAnsi="GHEA Grapalat"/>
        </w:rPr>
        <w:t>(далее — договор).</w:t>
      </w:r>
    </w:p>
    <w:p w14:paraId="099E48CE" w14:textId="77777777" w:rsidR="00357D48" w:rsidRPr="00521A49" w:rsidRDefault="00A20B69"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14:paraId="185BAB1B" w14:textId="77777777" w:rsidR="001E6506" w:rsidRPr="00521A49" w:rsidRDefault="00052084"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0FBFDAFE" w14:textId="77777777" w:rsidR="00357D48" w:rsidRPr="00521A49" w:rsidRDefault="00EE73A8"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14:paraId="4E40EDE2" w14:textId="77777777" w:rsidR="0067579A" w:rsidRPr="00521A49" w:rsidRDefault="00357D48"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BF2C601" w14:textId="56FBF843" w:rsidR="00A21CDB" w:rsidRPr="00521A49" w:rsidRDefault="00A21CDB"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w:t>
      </w:r>
      <w:r w:rsidR="00B06C9F">
        <w:rPr>
          <w:rFonts w:ascii="GHEA Grapalat" w:hAnsi="GHEA Grapalat"/>
          <w:i w:val="0"/>
          <w:spacing w:val="-6"/>
          <w:sz w:val="24"/>
          <w:szCs w:val="24"/>
        </w:rPr>
        <w:t>открытый конкурс</w:t>
      </w:r>
      <w:r w:rsidRPr="00521A49">
        <w:rPr>
          <w:rFonts w:ascii="GHEA Grapalat" w:hAnsi="GHEA Grapalat"/>
          <w:i w:val="0"/>
          <w:spacing w:val="-6"/>
          <w:sz w:val="24"/>
          <w:szCs w:val="24"/>
        </w:rPr>
        <w:t xml:space="preserve"> необходимо подавать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D54154">
        <w:rPr>
          <w:rFonts w:ascii="GHEA Grapalat" w:hAnsi="GHEA Grapalat"/>
          <w:b/>
          <w:i w:val="0"/>
          <w:spacing w:val="-6"/>
          <w:sz w:val="24"/>
          <w:szCs w:val="24"/>
        </w:rPr>
        <w:t>1</w:t>
      </w:r>
      <w:r w:rsidRPr="00521A49">
        <w:rPr>
          <w:rFonts w:ascii="GHEA Grapalat" w:hAnsi="GHEA Grapalat"/>
          <w:b/>
          <w:i w:val="0"/>
          <w:spacing w:val="-6"/>
          <w:sz w:val="24"/>
          <w:szCs w:val="24"/>
        </w:rPr>
        <w:t xml:space="preserve">:30 часов </w:t>
      </w:r>
      <w:r w:rsidR="00EF7F99">
        <w:rPr>
          <w:rFonts w:ascii="GHEA Grapalat" w:hAnsi="GHEA Grapalat"/>
          <w:b/>
          <w:i w:val="0"/>
          <w:spacing w:val="-6"/>
          <w:sz w:val="24"/>
          <w:szCs w:val="24"/>
        </w:rPr>
        <w:t>10</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14:paraId="1BA2D21B" w14:textId="1589C26F" w:rsidR="00A21CDB" w:rsidRPr="00521A49" w:rsidRDefault="00A21CDB" w:rsidP="00521A49">
      <w:pPr>
        <w:pStyle w:val="BodyTextIndent"/>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sidR="002156A2">
        <w:rPr>
          <w:rFonts w:ascii="GHEA Grapalat" w:hAnsi="GHEA Grapalat"/>
          <w:b/>
          <w:i w:val="0"/>
          <w:spacing w:val="-6"/>
          <w:sz w:val="24"/>
          <w:szCs w:val="24"/>
        </w:rPr>
        <w:t>1</w:t>
      </w:r>
      <w:r w:rsidR="00D54154">
        <w:rPr>
          <w:rFonts w:ascii="GHEA Grapalat" w:hAnsi="GHEA Grapalat"/>
          <w:b/>
          <w:i w:val="0"/>
          <w:spacing w:val="-6"/>
          <w:sz w:val="24"/>
          <w:szCs w:val="24"/>
        </w:rPr>
        <w:t>1</w:t>
      </w:r>
      <w:r w:rsidR="002156A2">
        <w:rPr>
          <w:rFonts w:ascii="GHEA Grapalat" w:hAnsi="GHEA Grapalat"/>
          <w:b/>
          <w:i w:val="0"/>
          <w:spacing w:val="-6"/>
          <w:sz w:val="24"/>
          <w:szCs w:val="24"/>
        </w:rPr>
        <w:t xml:space="preserve">:30 </w:t>
      </w:r>
      <w:r w:rsidRPr="00521A49">
        <w:rPr>
          <w:rFonts w:ascii="GHEA Grapalat" w:hAnsi="GHEA Grapalat"/>
          <w:b/>
          <w:i w:val="0"/>
          <w:spacing w:val="-6"/>
          <w:sz w:val="24"/>
          <w:szCs w:val="24"/>
        </w:rPr>
        <w:t xml:space="preserve">часов </w:t>
      </w:r>
      <w:r w:rsidR="00EF7F99">
        <w:rPr>
          <w:rFonts w:ascii="GHEA Grapalat" w:hAnsi="GHEA Grapalat"/>
          <w:b/>
          <w:i w:val="0"/>
          <w:spacing w:val="-6"/>
          <w:sz w:val="24"/>
          <w:szCs w:val="24"/>
        </w:rPr>
        <w:t>28</w:t>
      </w:r>
      <w:r w:rsidR="003E2F32">
        <w:rPr>
          <w:rFonts w:ascii="GHEA Grapalat" w:hAnsi="GHEA Grapalat"/>
          <w:b/>
          <w:i w:val="0"/>
          <w:spacing w:val="-6"/>
          <w:sz w:val="24"/>
          <w:szCs w:val="24"/>
        </w:rPr>
        <w:t xml:space="preserve"> </w:t>
      </w:r>
      <w:r w:rsidR="00EF7F99">
        <w:rPr>
          <w:rFonts w:ascii="GHEA Grapalat" w:hAnsi="GHEA Grapalat"/>
          <w:b/>
          <w:i w:val="0"/>
          <w:spacing w:val="-6"/>
          <w:sz w:val="24"/>
          <w:szCs w:val="24"/>
        </w:rPr>
        <w:t>марта</w:t>
      </w:r>
      <w:r w:rsidR="0023148F">
        <w:rPr>
          <w:rFonts w:ascii="GHEA Grapalat" w:hAnsi="GHEA Grapalat"/>
          <w:b/>
          <w:i w:val="0"/>
          <w:spacing w:val="-6"/>
          <w:sz w:val="24"/>
          <w:szCs w:val="24"/>
        </w:rPr>
        <w:t xml:space="preserve"> 202</w:t>
      </w:r>
      <w:r w:rsidR="00296900">
        <w:rPr>
          <w:rFonts w:ascii="GHEA Grapalat" w:hAnsi="GHEA Grapalat"/>
          <w:b/>
          <w:i w:val="0"/>
          <w:spacing w:val="-6"/>
          <w:sz w:val="24"/>
          <w:szCs w:val="24"/>
        </w:rPr>
        <w:t>5</w:t>
      </w:r>
      <w:r w:rsidRPr="00521A49">
        <w:rPr>
          <w:rFonts w:ascii="GHEA Grapalat" w:hAnsi="GHEA Grapalat"/>
          <w:b/>
          <w:i w:val="0"/>
          <w:spacing w:val="-6"/>
          <w:sz w:val="24"/>
          <w:szCs w:val="24"/>
        </w:rPr>
        <w:t xml:space="preserve"> года.</w:t>
      </w:r>
    </w:p>
    <w:p w14:paraId="5063230F" w14:textId="77777777" w:rsidR="002C09AA" w:rsidRPr="00521A49" w:rsidRDefault="002C09AA"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644DAB5" w14:textId="2F84A47F" w:rsidR="008978BD" w:rsidRPr="00521A49" w:rsidRDefault="00754697"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A77E79">
        <w:rPr>
          <w:rFonts w:ascii="GHEA Grapalat" w:hAnsi="GHEA Grapalat"/>
          <w:b/>
          <w:i w:val="0"/>
          <w:sz w:val="24"/>
          <w:szCs w:val="24"/>
        </w:rPr>
        <w:t xml:space="preserve">Вардан </w:t>
      </w:r>
      <w:proofErr w:type="spellStart"/>
      <w:r w:rsidR="00A77E79">
        <w:rPr>
          <w:rFonts w:ascii="GHEA Grapalat" w:hAnsi="GHEA Grapalat"/>
          <w:b/>
          <w:i w:val="0"/>
          <w:sz w:val="24"/>
          <w:szCs w:val="24"/>
        </w:rPr>
        <w:t>Оганнисян</w:t>
      </w:r>
      <w:proofErr w:type="spellEnd"/>
      <w:r w:rsidR="008978BD" w:rsidRPr="00521A49">
        <w:rPr>
          <w:rFonts w:ascii="GHEA Grapalat" w:hAnsi="GHEA Grapalat"/>
          <w:b/>
          <w:i w:val="0"/>
          <w:sz w:val="24"/>
          <w:szCs w:val="24"/>
        </w:rPr>
        <w:t>.</w:t>
      </w:r>
    </w:p>
    <w:p w14:paraId="1A870695" w14:textId="77777777" w:rsidR="000365AC" w:rsidRPr="00521A49" w:rsidRDefault="000365AC" w:rsidP="00521A49">
      <w:pPr>
        <w:ind w:firstLine="709"/>
        <w:contextualSpacing/>
        <w:rPr>
          <w:rFonts w:ascii="GHEA Grapalat" w:hAnsi="GHEA Grapalat"/>
        </w:rPr>
      </w:pPr>
    </w:p>
    <w:p w14:paraId="491437C7" w14:textId="26160EC3"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w:t>
      </w:r>
      <w:r w:rsidR="00A77E79">
        <w:rPr>
          <w:rFonts w:ascii="GHEA Grapalat" w:hAnsi="GHEA Grapalat"/>
          <w:b/>
        </w:rPr>
        <w:t>1</w:t>
      </w:r>
      <w:r w:rsidRPr="00521A49">
        <w:rPr>
          <w:rFonts w:ascii="GHEA Grapalat" w:hAnsi="GHEA Grapalat"/>
          <w:b/>
        </w:rPr>
        <w:t>), 09</w:t>
      </w:r>
      <w:r w:rsidR="00A77E79">
        <w:rPr>
          <w:rFonts w:ascii="GHEA Grapalat" w:hAnsi="GHEA Grapalat"/>
          <w:b/>
        </w:rPr>
        <w:t>9</w:t>
      </w:r>
      <w:r w:rsidR="003D4908">
        <w:rPr>
          <w:rFonts w:ascii="GHEA Grapalat" w:hAnsi="GHEA Grapalat"/>
          <w:b/>
        </w:rPr>
        <w:t>-</w:t>
      </w:r>
      <w:r w:rsidR="00A77E79">
        <w:rPr>
          <w:rFonts w:ascii="GHEA Grapalat" w:hAnsi="GHEA Grapalat"/>
          <w:b/>
        </w:rPr>
        <w:t>565499</w:t>
      </w:r>
    </w:p>
    <w:p w14:paraId="27ACA93B" w14:textId="77777777"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25E51167" w14:textId="77777777"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5FD97582" w14:textId="77777777" w:rsidR="008978BD" w:rsidRPr="00521A49" w:rsidRDefault="008978BD" w:rsidP="00962010">
      <w:pPr>
        <w:rPr>
          <w:rFonts w:ascii="GHEA Grapalat" w:hAnsi="GHEA Grapalat"/>
          <w:b/>
        </w:rPr>
      </w:pPr>
    </w:p>
    <w:p w14:paraId="347DD4F1" w14:textId="77777777" w:rsidR="00DA4817" w:rsidRPr="00521A49" w:rsidRDefault="00DA4817" w:rsidP="00962010">
      <w:pPr>
        <w:rPr>
          <w:rFonts w:ascii="GHEA Grapalat" w:hAnsi="GHEA Grapalat"/>
          <w:b/>
          <w:i/>
          <w:color w:val="FF0000"/>
        </w:rPr>
      </w:pPr>
    </w:p>
    <w:p w14:paraId="5A5EFDC9" w14:textId="77777777"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14:paraId="093AF8DD" w14:textId="77777777" w:rsidR="00096865" w:rsidRPr="00521A49" w:rsidRDefault="00096865" w:rsidP="000365AC">
      <w:pPr>
        <w:pStyle w:val="BodyTextIndent"/>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3669FEE4" w14:textId="75ABBD12" w:rsidR="008E7A18" w:rsidRPr="00521A49" w:rsidRDefault="008E7A18" w:rsidP="000365AC">
      <w:pPr>
        <w:pStyle w:val="BodyText"/>
        <w:widowControl w:val="0"/>
        <w:spacing w:after="0"/>
        <w:ind w:firstLine="567"/>
        <w:contextualSpacing/>
        <w:jc w:val="right"/>
        <w:rPr>
          <w:rFonts w:ascii="GHEA Grapalat" w:hAnsi="GHEA Grapalat"/>
        </w:rPr>
      </w:pPr>
      <w:r w:rsidRPr="00521A49">
        <w:rPr>
          <w:rFonts w:ascii="GHEA Grapalat" w:hAnsi="GHEA Grapalat"/>
        </w:rPr>
        <w:t xml:space="preserve">Решением Оценочной комиссии </w:t>
      </w:r>
      <w:r w:rsidR="00130317">
        <w:rPr>
          <w:rFonts w:ascii="GHEA Grapalat" w:hAnsi="GHEA Grapalat"/>
        </w:rPr>
        <w:t>открытого конкурса</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B06C9F">
        <w:rPr>
          <w:rFonts w:ascii="GHEA Grapalat" w:hAnsi="GHEA Grapalat"/>
          <w:b/>
        </w:rPr>
        <w:t>BMAPDzB-HVKAK-</w:t>
      </w:r>
      <w:r w:rsidR="000F04A8">
        <w:rPr>
          <w:rFonts w:ascii="GHEA Grapalat" w:hAnsi="GHEA Grapalat"/>
          <w:b/>
        </w:rPr>
        <w:t>2025-04</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EF7F99">
        <w:rPr>
          <w:rFonts w:ascii="GHEA Grapalat" w:hAnsi="GHEA Grapalat"/>
        </w:rPr>
        <w:t>18</w:t>
      </w:r>
      <w:r w:rsidR="00067349">
        <w:rPr>
          <w:rFonts w:ascii="GHEA Grapalat" w:hAnsi="GHEA Grapalat"/>
        </w:rPr>
        <w:t xml:space="preserve"> </w:t>
      </w:r>
      <w:r w:rsidR="00EF7F99">
        <w:rPr>
          <w:rFonts w:ascii="GHEA Grapalat" w:hAnsi="GHEA Grapalat"/>
        </w:rPr>
        <w:t>марта</w:t>
      </w:r>
      <w:r w:rsidR="0023148F">
        <w:rPr>
          <w:rFonts w:ascii="GHEA Grapalat" w:hAnsi="GHEA Grapalat"/>
        </w:rPr>
        <w:t xml:space="preserve"> </w:t>
      </w:r>
      <w:r w:rsidR="000F04A8">
        <w:rPr>
          <w:rFonts w:ascii="GHEA Grapalat" w:hAnsi="GHEA Grapalat"/>
        </w:rPr>
        <w:t>2025</w:t>
      </w:r>
      <w:r w:rsidR="00037A8D">
        <w:rPr>
          <w:rFonts w:ascii="GHEA Grapalat" w:hAnsi="GHEA Grapalat"/>
        </w:rPr>
        <w:t xml:space="preserve"> </w:t>
      </w:r>
      <w:r w:rsidRPr="00521A49">
        <w:rPr>
          <w:rFonts w:ascii="GHEA Grapalat" w:hAnsi="GHEA Grapalat"/>
        </w:rPr>
        <w:t>г.</w:t>
      </w:r>
    </w:p>
    <w:p w14:paraId="1B644B0B" w14:textId="77777777" w:rsidR="00096865" w:rsidRPr="00521A49" w:rsidRDefault="00096865" w:rsidP="00962010">
      <w:pPr>
        <w:pStyle w:val="BodyText"/>
        <w:widowControl w:val="0"/>
        <w:spacing w:after="160"/>
        <w:ind w:right="-7" w:firstLine="567"/>
        <w:jc w:val="center"/>
        <w:rPr>
          <w:rFonts w:ascii="GHEA Grapalat" w:hAnsi="GHEA Grapalat"/>
        </w:rPr>
      </w:pPr>
    </w:p>
    <w:p w14:paraId="719FB325" w14:textId="77777777" w:rsidR="00096865" w:rsidRPr="00521A49" w:rsidRDefault="00096865" w:rsidP="00962010">
      <w:pPr>
        <w:pStyle w:val="BodyText"/>
        <w:widowControl w:val="0"/>
        <w:spacing w:after="160"/>
        <w:ind w:right="-7" w:firstLine="567"/>
        <w:jc w:val="center"/>
        <w:rPr>
          <w:rFonts w:ascii="GHEA Grapalat" w:hAnsi="GHEA Grapalat"/>
        </w:rPr>
      </w:pPr>
    </w:p>
    <w:p w14:paraId="16A87D97" w14:textId="77777777" w:rsidR="000763E5" w:rsidRPr="00521A49" w:rsidRDefault="000763E5" w:rsidP="00962010">
      <w:pPr>
        <w:pStyle w:val="BodyText"/>
        <w:widowControl w:val="0"/>
        <w:spacing w:after="160"/>
        <w:ind w:right="-7" w:firstLine="567"/>
        <w:jc w:val="center"/>
        <w:rPr>
          <w:rFonts w:ascii="GHEA Grapalat" w:hAnsi="GHEA Grapalat"/>
        </w:rPr>
      </w:pPr>
    </w:p>
    <w:p w14:paraId="58E6DA1A" w14:textId="77777777" w:rsidR="00C84F21" w:rsidRPr="00521A49" w:rsidRDefault="00C84F21" w:rsidP="00962010">
      <w:pPr>
        <w:pStyle w:val="BodyText"/>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2B4A05E4" w14:textId="77777777" w:rsidR="00096865" w:rsidRPr="00521A49" w:rsidRDefault="00096865" w:rsidP="00962010">
      <w:pPr>
        <w:pStyle w:val="BodyText"/>
        <w:widowControl w:val="0"/>
        <w:spacing w:after="160"/>
        <w:ind w:right="-7" w:firstLine="567"/>
        <w:jc w:val="center"/>
        <w:rPr>
          <w:rFonts w:ascii="GHEA Grapalat" w:hAnsi="GHEA Grapalat"/>
        </w:rPr>
      </w:pPr>
    </w:p>
    <w:p w14:paraId="51D0CBA0" w14:textId="77777777" w:rsidR="000763E5" w:rsidRPr="00521A49" w:rsidRDefault="000763E5" w:rsidP="00962010">
      <w:pPr>
        <w:pStyle w:val="BodyText"/>
        <w:widowControl w:val="0"/>
        <w:spacing w:after="160"/>
        <w:ind w:right="-7" w:firstLine="567"/>
        <w:jc w:val="center"/>
        <w:rPr>
          <w:rFonts w:ascii="GHEA Grapalat" w:hAnsi="GHEA Grapalat"/>
        </w:rPr>
      </w:pPr>
    </w:p>
    <w:p w14:paraId="5220A41F" w14:textId="77777777" w:rsidR="000763E5" w:rsidRPr="00521A49" w:rsidRDefault="000763E5" w:rsidP="00962010">
      <w:pPr>
        <w:pStyle w:val="BodyText"/>
        <w:widowControl w:val="0"/>
        <w:spacing w:after="160"/>
        <w:ind w:right="-7" w:firstLine="567"/>
        <w:jc w:val="center"/>
        <w:rPr>
          <w:rFonts w:ascii="GHEA Grapalat" w:hAnsi="GHEA Grapalat"/>
        </w:rPr>
      </w:pPr>
    </w:p>
    <w:p w14:paraId="494521C9" w14:textId="77777777" w:rsidR="00096865" w:rsidRPr="00521A49" w:rsidRDefault="000763E5" w:rsidP="00962010">
      <w:pPr>
        <w:pStyle w:val="BodyText"/>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7C2E04C4" w14:textId="77777777" w:rsidR="00096865" w:rsidRPr="00521A49" w:rsidRDefault="00096865" w:rsidP="00962010">
      <w:pPr>
        <w:pStyle w:val="BodyText"/>
        <w:widowControl w:val="0"/>
        <w:spacing w:after="160"/>
        <w:ind w:right="-7" w:firstLine="567"/>
        <w:jc w:val="center"/>
        <w:rPr>
          <w:rFonts w:ascii="GHEA Grapalat" w:hAnsi="GHEA Grapalat" w:cs="Sylfaen"/>
        </w:rPr>
      </w:pPr>
    </w:p>
    <w:p w14:paraId="0C79D0DD" w14:textId="77777777" w:rsidR="00096865" w:rsidRPr="0023148F" w:rsidRDefault="00096865" w:rsidP="00962010">
      <w:pPr>
        <w:pStyle w:val="BodyText"/>
        <w:widowControl w:val="0"/>
        <w:spacing w:after="160"/>
        <w:ind w:right="-7" w:firstLine="567"/>
        <w:jc w:val="center"/>
        <w:rPr>
          <w:rFonts w:ascii="GHEA Grapalat" w:hAnsi="GHEA Grapalat" w:cs="Sylfaen"/>
        </w:rPr>
      </w:pPr>
    </w:p>
    <w:p w14:paraId="384E52ED" w14:textId="4500B5CB" w:rsidR="00212DC3" w:rsidRPr="00521A49" w:rsidRDefault="0023148F" w:rsidP="00962010">
      <w:pPr>
        <w:pStyle w:val="BodyText"/>
        <w:spacing w:after="160"/>
        <w:ind w:right="-7"/>
        <w:contextualSpacing/>
        <w:jc w:val="center"/>
        <w:rPr>
          <w:rFonts w:ascii="GHEA Grapalat" w:hAnsi="GHEA Grapalat"/>
          <w:b/>
        </w:rPr>
      </w:pPr>
      <w:r w:rsidRPr="0023148F">
        <w:rPr>
          <w:rFonts w:ascii="GHEA Grapalat" w:hAnsi="GHEA Grapalat"/>
          <w:b/>
        </w:rPr>
        <w:t xml:space="preserve">НА </w:t>
      </w:r>
      <w:r w:rsidR="00B06C9F">
        <w:rPr>
          <w:rFonts w:ascii="GHEA Grapalat" w:hAnsi="GHEA Grapalat"/>
          <w:b/>
        </w:rPr>
        <w:t>ОТКРЫТЫЙ КОНКУРС</w:t>
      </w:r>
      <w:r w:rsidRPr="0023148F">
        <w:rPr>
          <w:rFonts w:ascii="GHEA Grapalat" w:hAnsi="GHEA Grapalat"/>
          <w:b/>
        </w:rPr>
        <w:t xml:space="preserve">, ОБЪЯВЛЕННЫЙ С ЦЕЛЬЮ ПРИОБРЕТЕНИЯ </w:t>
      </w:r>
      <w:r w:rsidR="000F04A8">
        <w:rPr>
          <w:rFonts w:ascii="GHEA Grapalat" w:hAnsi="GHEA Grapalat"/>
          <w:b/>
        </w:rPr>
        <w:t>ВАКЦИНЫ ПРОТИВ ВЕТРЯНОЙ ОСПЫ</w:t>
      </w:r>
      <w:r w:rsidR="00B06C9F">
        <w:rPr>
          <w:rFonts w:ascii="GHEA Grapalat" w:hAnsi="GHEA Grapalat"/>
          <w:b/>
        </w:rPr>
        <w:t xml:space="preserve"> </w:t>
      </w:r>
      <w:r w:rsidRPr="0023148F">
        <w:rPr>
          <w:rFonts w:ascii="GHEA Grapalat" w:hAnsi="GHEA Grapalat"/>
          <w:b/>
        </w:rPr>
        <w:t>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2FD0211F" w14:textId="77777777" w:rsidR="00CE0D95" w:rsidRPr="00521A49" w:rsidRDefault="00CE0D95" w:rsidP="00962010">
      <w:pPr>
        <w:pStyle w:val="BodyText"/>
        <w:widowControl w:val="0"/>
        <w:spacing w:after="160"/>
        <w:ind w:right="-7" w:firstLine="567"/>
        <w:jc w:val="center"/>
        <w:rPr>
          <w:rFonts w:ascii="GHEA Grapalat" w:hAnsi="GHEA Grapalat"/>
        </w:rPr>
      </w:pPr>
    </w:p>
    <w:p w14:paraId="5E935FA0" w14:textId="77777777" w:rsidR="00CE0D95" w:rsidRPr="00521A49" w:rsidRDefault="00CE0D95" w:rsidP="00962010">
      <w:pPr>
        <w:pStyle w:val="BodyText"/>
        <w:widowControl w:val="0"/>
        <w:spacing w:after="160"/>
        <w:ind w:right="-7" w:firstLine="567"/>
        <w:jc w:val="center"/>
        <w:rPr>
          <w:rFonts w:ascii="GHEA Grapalat" w:hAnsi="GHEA Grapalat"/>
        </w:rPr>
      </w:pPr>
    </w:p>
    <w:p w14:paraId="56C87443" w14:textId="77777777" w:rsidR="00105093" w:rsidRPr="00521A49" w:rsidRDefault="00105093" w:rsidP="00962010">
      <w:pPr>
        <w:rPr>
          <w:rFonts w:ascii="GHEA Grapalat" w:hAnsi="GHEA Grapalat"/>
          <w:i/>
        </w:rPr>
      </w:pPr>
    </w:p>
    <w:p w14:paraId="632100D6" w14:textId="77777777" w:rsidR="00105093" w:rsidRPr="00521A49" w:rsidRDefault="00105093" w:rsidP="00962010">
      <w:pPr>
        <w:rPr>
          <w:rFonts w:ascii="GHEA Grapalat" w:hAnsi="GHEA Grapalat"/>
          <w:i/>
        </w:rPr>
      </w:pPr>
    </w:p>
    <w:p w14:paraId="0429EB10" w14:textId="77777777" w:rsidR="00105093" w:rsidRPr="00521A49" w:rsidRDefault="00105093" w:rsidP="00962010">
      <w:pPr>
        <w:rPr>
          <w:rFonts w:ascii="GHEA Grapalat" w:hAnsi="GHEA Grapalat"/>
          <w:i/>
        </w:rPr>
      </w:pPr>
    </w:p>
    <w:p w14:paraId="572B65B4" w14:textId="77777777" w:rsidR="00105093" w:rsidRPr="00521A49" w:rsidRDefault="00105093" w:rsidP="00962010">
      <w:pPr>
        <w:rPr>
          <w:rFonts w:ascii="GHEA Grapalat" w:hAnsi="GHEA Grapalat"/>
          <w:i/>
        </w:rPr>
      </w:pPr>
    </w:p>
    <w:p w14:paraId="36E9A0A1" w14:textId="77777777" w:rsidR="00105093" w:rsidRPr="00521A49" w:rsidRDefault="00105093" w:rsidP="00962010">
      <w:pPr>
        <w:rPr>
          <w:rFonts w:ascii="GHEA Grapalat" w:hAnsi="GHEA Grapalat"/>
          <w:i/>
        </w:rPr>
      </w:pPr>
    </w:p>
    <w:p w14:paraId="3BC40C17" w14:textId="77777777" w:rsidR="00105093" w:rsidRPr="00521A49" w:rsidRDefault="00105093" w:rsidP="00962010">
      <w:pPr>
        <w:rPr>
          <w:rFonts w:ascii="GHEA Grapalat" w:hAnsi="GHEA Grapalat"/>
          <w:i/>
        </w:rPr>
      </w:pPr>
    </w:p>
    <w:p w14:paraId="6B10B2C2" w14:textId="77777777" w:rsidR="004237F4" w:rsidRPr="00521A49" w:rsidRDefault="004237F4" w:rsidP="00962010">
      <w:pPr>
        <w:rPr>
          <w:rFonts w:ascii="GHEA Grapalat" w:hAnsi="GHEA Grapalat"/>
          <w:b/>
          <w:i/>
          <w:color w:val="FF0000"/>
        </w:rPr>
      </w:pPr>
    </w:p>
    <w:p w14:paraId="7AA6A599" w14:textId="77777777" w:rsidR="004237F4" w:rsidRPr="00521A49" w:rsidRDefault="004237F4" w:rsidP="00962010">
      <w:pPr>
        <w:rPr>
          <w:rFonts w:ascii="GHEA Grapalat" w:hAnsi="GHEA Grapalat"/>
          <w:b/>
          <w:i/>
          <w:color w:val="FF0000"/>
        </w:rPr>
      </w:pPr>
    </w:p>
    <w:p w14:paraId="662BD8CA" w14:textId="77777777" w:rsidR="004237F4" w:rsidRPr="00521A49" w:rsidRDefault="004237F4" w:rsidP="00962010">
      <w:pPr>
        <w:rPr>
          <w:rFonts w:ascii="GHEA Grapalat" w:hAnsi="GHEA Grapalat"/>
          <w:b/>
          <w:i/>
          <w:color w:val="FF0000"/>
        </w:rPr>
      </w:pPr>
    </w:p>
    <w:p w14:paraId="3B28A11D" w14:textId="77777777" w:rsidR="004237F4" w:rsidRPr="00521A49" w:rsidRDefault="004237F4" w:rsidP="00962010">
      <w:pPr>
        <w:rPr>
          <w:rFonts w:ascii="GHEA Grapalat" w:hAnsi="GHEA Grapalat"/>
          <w:b/>
          <w:i/>
          <w:color w:val="FF0000"/>
        </w:rPr>
      </w:pPr>
    </w:p>
    <w:p w14:paraId="20B9A64F" w14:textId="77777777" w:rsidR="004237F4" w:rsidRPr="00521A49" w:rsidRDefault="004237F4" w:rsidP="00962010">
      <w:pPr>
        <w:rPr>
          <w:rFonts w:ascii="GHEA Grapalat" w:hAnsi="GHEA Grapalat"/>
          <w:b/>
          <w:i/>
          <w:color w:val="FF0000"/>
        </w:rPr>
      </w:pPr>
    </w:p>
    <w:p w14:paraId="0D2DF733" w14:textId="77777777" w:rsidR="004237F4" w:rsidRPr="00521A49" w:rsidRDefault="004237F4" w:rsidP="00962010">
      <w:pPr>
        <w:rPr>
          <w:rFonts w:ascii="GHEA Grapalat" w:hAnsi="GHEA Grapalat"/>
          <w:b/>
          <w:i/>
          <w:color w:val="FF0000"/>
        </w:rPr>
      </w:pPr>
    </w:p>
    <w:p w14:paraId="3771127B" w14:textId="77777777" w:rsidR="004237F4" w:rsidRPr="00521A49" w:rsidRDefault="004237F4" w:rsidP="00962010">
      <w:pPr>
        <w:rPr>
          <w:rFonts w:ascii="GHEA Grapalat" w:hAnsi="GHEA Grapalat"/>
          <w:b/>
          <w:i/>
          <w:color w:val="FF0000"/>
        </w:rPr>
      </w:pPr>
    </w:p>
    <w:p w14:paraId="07DEBFF2" w14:textId="77777777" w:rsidR="004237F4" w:rsidRPr="00521A49" w:rsidRDefault="004237F4" w:rsidP="00962010">
      <w:pPr>
        <w:rPr>
          <w:rFonts w:ascii="GHEA Grapalat" w:hAnsi="GHEA Grapalat"/>
          <w:b/>
          <w:i/>
          <w:color w:val="FF0000"/>
        </w:rPr>
      </w:pPr>
    </w:p>
    <w:p w14:paraId="0776506E" w14:textId="77777777"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60F83133" w14:textId="77777777" w:rsidR="00AF78F7" w:rsidRPr="00521A49" w:rsidRDefault="00AF78F7">
      <w:pPr>
        <w:rPr>
          <w:rFonts w:ascii="GHEA Grapalat" w:hAnsi="GHEA Grapalat"/>
          <w:b/>
        </w:rPr>
      </w:pPr>
      <w:r w:rsidRPr="00521A49">
        <w:rPr>
          <w:rFonts w:ascii="GHEA Grapalat" w:hAnsi="GHEA Grapalat"/>
          <w:b/>
        </w:rPr>
        <w:br w:type="page"/>
      </w:r>
    </w:p>
    <w:p w14:paraId="2C8455EF"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6BE17495" w14:textId="22D88AB8" w:rsidR="00C40834" w:rsidRPr="00521A49" w:rsidRDefault="005D414D" w:rsidP="00962010">
      <w:pPr>
        <w:pStyle w:val="BodyText"/>
        <w:spacing w:after="0"/>
        <w:ind w:right="-7"/>
        <w:contextualSpacing/>
        <w:jc w:val="center"/>
        <w:rPr>
          <w:rFonts w:ascii="GHEA Grapalat" w:hAnsi="GHEA Grapalat"/>
          <w:b/>
        </w:rPr>
      </w:pPr>
      <w:r w:rsidRPr="00521A49">
        <w:rPr>
          <w:rFonts w:ascii="GHEA Grapalat" w:hAnsi="GHEA Grapalat"/>
          <w:b/>
        </w:rPr>
        <w:t xml:space="preserve">ПРИГЛАШЕНИЯ НА </w:t>
      </w:r>
      <w:r w:rsidR="00B06C9F">
        <w:rPr>
          <w:rFonts w:ascii="GHEA Grapalat" w:hAnsi="GHEA Grapalat"/>
          <w:b/>
        </w:rPr>
        <w:t>ОТКРЫТЫЙ КОНКУРС</w:t>
      </w:r>
      <w:r w:rsidRPr="00521A49">
        <w:rPr>
          <w:rFonts w:ascii="GHEA Grapalat" w:hAnsi="GHEA Grapalat"/>
          <w:b/>
        </w:rPr>
        <w:t xml:space="preserve">, ОБЪЯВЛЕННЫЙ С ЦЕЛЬЮ ПРИОБРЕТЕНИЯ </w:t>
      </w:r>
      <w:r w:rsidR="000F04A8">
        <w:rPr>
          <w:rFonts w:ascii="GHEA Grapalat" w:hAnsi="GHEA Grapalat"/>
          <w:b/>
        </w:rPr>
        <w:t>ВАКЦИНЫ ПРОТИВ ВЕТРЯНОЙ ОСПЫ</w:t>
      </w:r>
      <w:r w:rsidR="00B06C9F">
        <w:rPr>
          <w:rFonts w:ascii="GHEA Grapalat" w:hAnsi="GHEA Grapalat"/>
          <w:b/>
        </w:rPr>
        <w:t xml:space="preserve"> </w:t>
      </w:r>
      <w:r w:rsidRPr="00521A49">
        <w:rPr>
          <w:rFonts w:ascii="GHEA Grapalat" w:hAnsi="GHEA Grapalat"/>
          <w:b/>
        </w:rPr>
        <w:t xml:space="preserve">ДЛЯ НУЖД </w:t>
      </w:r>
      <w:r w:rsidR="00C40834" w:rsidRPr="00521A49">
        <w:rPr>
          <w:rFonts w:ascii="GHEA Grapalat" w:hAnsi="GHEA Grapalat"/>
          <w:b/>
        </w:rPr>
        <w:t>ГНО «НАЦИОНАЛЬНОГО ЦЕНТРА ПО КОНТРОЛЮ И ПРОФИЛАКТИКЕ ЗАБОЛЕВАНИЙ» МЗ РА</w:t>
      </w:r>
    </w:p>
    <w:p w14:paraId="43427243" w14:textId="77777777" w:rsidR="00C67E80" w:rsidRPr="00521A49" w:rsidRDefault="00C67E80" w:rsidP="00962010">
      <w:pPr>
        <w:widowControl w:val="0"/>
        <w:spacing w:after="160"/>
        <w:jc w:val="center"/>
        <w:rPr>
          <w:rFonts w:ascii="GHEA Grapalat" w:hAnsi="GHEA Grapalat" w:cs="Sylfaen"/>
          <w:b/>
        </w:rPr>
      </w:pPr>
    </w:p>
    <w:p w14:paraId="6726512D"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4405073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0FF2709F"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62D73A9C"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75F04B02"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1E7A91DA"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5F3A1110"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51AD8DD8" w14:textId="2110EDB4"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r w:rsidR="00A77E79" w:rsidRPr="009044F1">
        <w:rPr>
          <w:rFonts w:ascii="GHEA Grapalat" w:hAnsi="GHEA Grapalat"/>
        </w:rPr>
        <w:t>Обеспечение заявки</w:t>
      </w:r>
    </w:p>
    <w:p w14:paraId="0A277B0D"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27A8648F"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02269CB1"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14:paraId="1E55E481"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602BF72A"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11B5EFFC"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0BC45557"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060AA654" w14:textId="5FA80B69"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130317">
        <w:rPr>
          <w:rFonts w:ascii="GHEA Grapalat" w:hAnsi="GHEA Grapalat"/>
          <w:b/>
        </w:rPr>
        <w:t>ОТКРЫТЫЙ КОНКУРС</w:t>
      </w:r>
    </w:p>
    <w:p w14:paraId="619B8F13"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27CCAC5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71FC3050"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72D65B6E"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247E7A3B" w14:textId="3B3867A7"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о</w:t>
      </w:r>
      <w:r w:rsidR="00130317">
        <w:rPr>
          <w:rFonts w:ascii="GHEA Grapalat" w:hAnsi="GHEA Grapalat"/>
          <w:spacing w:val="-6"/>
        </w:rPr>
        <w:t>б</w:t>
      </w:r>
      <w:r w:rsidR="000B1FF9" w:rsidRPr="00521A49">
        <w:rPr>
          <w:rFonts w:ascii="GHEA Grapalat" w:hAnsi="GHEA Grapalat"/>
          <w:spacing w:val="-6"/>
        </w:rPr>
        <w:t xml:space="preserve"> </w:t>
      </w:r>
      <w:r w:rsidR="00130317">
        <w:rPr>
          <w:rFonts w:ascii="GHEA Grapalat" w:hAnsi="GHEA Grapalat"/>
          <w:spacing w:val="-6"/>
        </w:rPr>
        <w:t>открытом конкурсе</w:t>
      </w:r>
      <w:r w:rsidR="000B1FF9" w:rsidRPr="00521A49">
        <w:rPr>
          <w:rFonts w:ascii="GHEA Grapalat" w:hAnsi="GHEA Grapalat"/>
          <w:spacing w:val="-6"/>
        </w:rPr>
        <w:t xml:space="preserve">, проводимом под кодом </w:t>
      </w:r>
      <w:r w:rsidR="000B1FF9" w:rsidRPr="00521A49">
        <w:rPr>
          <w:rFonts w:ascii="GHEA Grapalat" w:hAnsi="GHEA Grapalat"/>
          <w:b/>
        </w:rPr>
        <w:t>«</w:t>
      </w:r>
      <w:r w:rsidR="00B06C9F">
        <w:rPr>
          <w:rFonts w:ascii="GHEA Grapalat" w:hAnsi="GHEA Grapalat"/>
          <w:b/>
        </w:rPr>
        <w:t>BMAPDzB-HVKAK-</w:t>
      </w:r>
      <w:r w:rsidR="000F04A8">
        <w:rPr>
          <w:rFonts w:ascii="GHEA Grapalat" w:hAnsi="GHEA Grapalat"/>
          <w:b/>
        </w:rPr>
        <w:t>2025-04</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2323F93C"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Emphasis"/>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1D376F"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9E45F7D"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93000CB" w14:textId="77777777" w:rsidR="003E1421" w:rsidRPr="00521A49" w:rsidRDefault="00A81DD5" w:rsidP="00037A8D">
      <w:pPr>
        <w:pStyle w:val="BodyTextIndent2"/>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14:paraId="719B6966"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72275F58" w14:textId="77777777" w:rsidR="00096865" w:rsidRPr="00521A49" w:rsidRDefault="00096865" w:rsidP="00962010">
      <w:pPr>
        <w:pStyle w:val="Heading3"/>
        <w:keepNext w:val="0"/>
        <w:widowControl w:val="0"/>
        <w:spacing w:after="160" w:line="240" w:lineRule="auto"/>
        <w:rPr>
          <w:rFonts w:ascii="GHEA Grapalat" w:hAnsi="GHEA Grapalat"/>
          <w:sz w:val="24"/>
          <w:szCs w:val="24"/>
        </w:rPr>
      </w:pPr>
    </w:p>
    <w:p w14:paraId="6B81A562"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03E3EFA9" w14:textId="27437294" w:rsidR="00CE1561" w:rsidRPr="00521A49" w:rsidRDefault="00845AA5" w:rsidP="00CE1561">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0F04A8">
        <w:rPr>
          <w:rFonts w:ascii="GHEA Grapalat" w:hAnsi="GHEA Grapalat"/>
          <w:b/>
          <w:i w:val="0"/>
          <w:sz w:val="24"/>
          <w:szCs w:val="24"/>
        </w:rPr>
        <w:t>Вакцины против ветряной оспы</w:t>
      </w:r>
      <w:r w:rsidR="00B06C9F">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Emphasis"/>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w:t>
      </w:r>
      <w:r w:rsidR="00CE1561" w:rsidRPr="00521A49">
        <w:rPr>
          <w:rFonts w:ascii="GHEA Grapalat" w:hAnsi="GHEA Grapalat"/>
          <w:i w:val="0"/>
          <w:sz w:val="24"/>
          <w:szCs w:val="24"/>
        </w:rPr>
        <w:t xml:space="preserve">сгруппированы в </w:t>
      </w:r>
      <w:r w:rsidR="00CE1561">
        <w:rPr>
          <w:rFonts w:ascii="GHEA Grapalat" w:hAnsi="GHEA Grapalat"/>
          <w:i w:val="0"/>
          <w:sz w:val="24"/>
          <w:szCs w:val="24"/>
        </w:rPr>
        <w:t>7</w:t>
      </w:r>
      <w:r w:rsidR="00CE1561" w:rsidRPr="00496378">
        <w:rPr>
          <w:rFonts w:ascii="GHEA Grapalat" w:hAnsi="GHEA Grapalat"/>
          <w:i w:val="0"/>
          <w:sz w:val="24"/>
          <w:szCs w:val="24"/>
        </w:rPr>
        <w:t xml:space="preserve"> лотов:</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822"/>
        <w:gridCol w:w="7440"/>
      </w:tblGrid>
      <w:tr w:rsidR="00CE1561" w:rsidRPr="00521A49" w14:paraId="03F98DFA" w14:textId="77777777" w:rsidTr="00376764">
        <w:trPr>
          <w:jc w:val="center"/>
        </w:trPr>
        <w:tc>
          <w:tcPr>
            <w:tcW w:w="2530" w:type="dxa"/>
            <w:gridSpan w:val="2"/>
            <w:vAlign w:val="center"/>
          </w:tcPr>
          <w:p w14:paraId="5A6DCC28" w14:textId="77777777" w:rsidR="00CE1561" w:rsidRPr="00521A49" w:rsidRDefault="00CE1561" w:rsidP="00376764">
            <w:pPr>
              <w:pStyle w:val="BodyTextIndent2"/>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440" w:type="dxa"/>
            <w:vMerge w:val="restart"/>
            <w:vAlign w:val="center"/>
          </w:tcPr>
          <w:p w14:paraId="413E095A" w14:textId="77777777" w:rsidR="00CE1561" w:rsidRPr="00521A49" w:rsidRDefault="00CE1561" w:rsidP="00376764">
            <w:pPr>
              <w:pStyle w:val="BodyTextIndent2"/>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CE1561" w:rsidRPr="00521A49" w14:paraId="297D20A5" w14:textId="77777777" w:rsidTr="00376764">
        <w:trPr>
          <w:jc w:val="center"/>
        </w:trPr>
        <w:tc>
          <w:tcPr>
            <w:tcW w:w="708" w:type="dxa"/>
            <w:vAlign w:val="center"/>
          </w:tcPr>
          <w:p w14:paraId="17C85FDA" w14:textId="77777777" w:rsidR="00CE1561" w:rsidRPr="00521A49" w:rsidRDefault="00CE1561" w:rsidP="00376764">
            <w:pPr>
              <w:pStyle w:val="BodyTextIndent2"/>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822" w:type="dxa"/>
            <w:vAlign w:val="center"/>
          </w:tcPr>
          <w:p w14:paraId="7D11F23A" w14:textId="77777777" w:rsidR="00CE1561" w:rsidRDefault="00CE1561" w:rsidP="00376764">
            <w:pPr>
              <w:pStyle w:val="BodyTextIndent2"/>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p w14:paraId="34869894" w14:textId="77777777" w:rsidR="00CE1561" w:rsidRPr="00521A49" w:rsidRDefault="00CE1561" w:rsidP="00376764">
            <w:pPr>
              <w:pStyle w:val="BodyTextIndent2"/>
              <w:widowControl w:val="0"/>
              <w:spacing w:after="120" w:line="240" w:lineRule="auto"/>
              <w:ind w:firstLine="0"/>
              <w:jc w:val="center"/>
              <w:rPr>
                <w:rFonts w:ascii="GHEA Grapalat" w:hAnsi="GHEA Grapalat"/>
                <w:b/>
                <w:sz w:val="22"/>
                <w:szCs w:val="22"/>
              </w:rPr>
            </w:pPr>
            <w:r>
              <w:rPr>
                <w:rFonts w:ascii="GHEA Grapalat" w:hAnsi="GHEA Grapalat"/>
                <w:b/>
                <w:sz w:val="22"/>
                <w:szCs w:val="22"/>
              </w:rPr>
              <w:t>/Драм РА/</w:t>
            </w:r>
          </w:p>
        </w:tc>
        <w:tc>
          <w:tcPr>
            <w:tcW w:w="7440" w:type="dxa"/>
            <w:vMerge/>
            <w:vAlign w:val="center"/>
          </w:tcPr>
          <w:p w14:paraId="2A9822D5" w14:textId="77777777" w:rsidR="00CE1561" w:rsidRPr="00521A49" w:rsidRDefault="00CE1561" w:rsidP="00376764">
            <w:pPr>
              <w:pStyle w:val="BodyTextIndent2"/>
              <w:widowControl w:val="0"/>
              <w:spacing w:after="120" w:line="240" w:lineRule="auto"/>
              <w:ind w:firstLine="567"/>
              <w:rPr>
                <w:rFonts w:ascii="GHEA Grapalat" w:hAnsi="GHEA Grapalat"/>
                <w:b/>
                <w:i/>
                <w:sz w:val="22"/>
                <w:szCs w:val="22"/>
              </w:rPr>
            </w:pPr>
          </w:p>
        </w:tc>
      </w:tr>
      <w:tr w:rsidR="0004149B" w:rsidRPr="00521A49" w14:paraId="17FA4F6E" w14:textId="77777777" w:rsidTr="00376764">
        <w:trPr>
          <w:jc w:val="center"/>
        </w:trPr>
        <w:tc>
          <w:tcPr>
            <w:tcW w:w="708" w:type="dxa"/>
            <w:vAlign w:val="center"/>
          </w:tcPr>
          <w:p w14:paraId="405A168F" w14:textId="77777777" w:rsidR="0004149B" w:rsidRPr="001A0D5B" w:rsidRDefault="0004149B" w:rsidP="0004149B">
            <w:pPr>
              <w:pStyle w:val="BodyTextIndent2"/>
              <w:widowControl w:val="0"/>
              <w:spacing w:line="240" w:lineRule="auto"/>
              <w:ind w:right="113" w:firstLine="0"/>
              <w:jc w:val="center"/>
              <w:rPr>
                <w:rFonts w:ascii="GHEA Grapalat" w:hAnsi="GHEA Grapalat"/>
              </w:rPr>
            </w:pPr>
            <w:r w:rsidRPr="001A0D5B">
              <w:rPr>
                <w:rFonts w:ascii="GHEA Grapalat" w:hAnsi="GHEA Grapalat"/>
              </w:rPr>
              <w:t>1</w:t>
            </w:r>
          </w:p>
        </w:tc>
        <w:tc>
          <w:tcPr>
            <w:tcW w:w="1822" w:type="dxa"/>
            <w:vAlign w:val="center"/>
          </w:tcPr>
          <w:p w14:paraId="5B2043C4" w14:textId="08130AC7" w:rsidR="0004149B" w:rsidRPr="001A0D5B" w:rsidRDefault="0004149B" w:rsidP="0004149B">
            <w:pPr>
              <w:pStyle w:val="BodyTextIndent2"/>
              <w:widowControl w:val="0"/>
              <w:spacing w:after="160" w:line="240" w:lineRule="auto"/>
              <w:ind w:firstLine="0"/>
              <w:rPr>
                <w:rFonts w:ascii="GHEA Grapalat" w:hAnsi="GHEA Grapalat"/>
              </w:rPr>
            </w:pPr>
            <w:r w:rsidRPr="006F159B">
              <w:rPr>
                <w:rFonts w:ascii="GHEA Grapalat" w:hAnsi="GHEA Grapalat"/>
                <w:lang w:val="hy-AM"/>
              </w:rPr>
              <w:t>300 000 000</w:t>
            </w:r>
            <w:r>
              <w:rPr>
                <w:rFonts w:ascii="GHEA Grapalat" w:hAnsi="GHEA Grapalat"/>
                <w:lang w:val="hy-AM"/>
              </w:rPr>
              <w:t>,0</w:t>
            </w:r>
          </w:p>
        </w:tc>
        <w:tc>
          <w:tcPr>
            <w:tcW w:w="7440" w:type="dxa"/>
            <w:vAlign w:val="center"/>
          </w:tcPr>
          <w:p w14:paraId="5D91334E" w14:textId="34BDC1C0" w:rsidR="0004149B" w:rsidRPr="00AF0993" w:rsidRDefault="0004149B" w:rsidP="0004149B">
            <w:pPr>
              <w:pStyle w:val="Heading3"/>
              <w:keepNext w:val="0"/>
              <w:widowControl w:val="0"/>
              <w:spacing w:line="240" w:lineRule="auto"/>
              <w:contextualSpacing/>
              <w:jc w:val="both"/>
              <w:rPr>
                <w:rFonts w:ascii="GHEA Grapalat" w:hAnsi="GHEA Grapalat"/>
                <w:i w:val="0"/>
                <w:sz w:val="24"/>
                <w:szCs w:val="24"/>
              </w:rPr>
            </w:pPr>
            <w:r>
              <w:rPr>
                <w:rFonts w:ascii="GHEA Grapalat" w:hAnsi="GHEA Grapalat"/>
                <w:i w:val="0"/>
                <w:sz w:val="24"/>
                <w:szCs w:val="24"/>
              </w:rPr>
              <w:t>Вакцин</w:t>
            </w:r>
            <w:r>
              <w:rPr>
                <w:rFonts w:ascii="GHEA Grapalat" w:hAnsi="GHEA Grapalat"/>
                <w:i w:val="0"/>
                <w:sz w:val="24"/>
                <w:szCs w:val="24"/>
              </w:rPr>
              <w:t>а</w:t>
            </w:r>
            <w:r>
              <w:rPr>
                <w:rFonts w:ascii="GHEA Grapalat" w:hAnsi="GHEA Grapalat"/>
                <w:i w:val="0"/>
                <w:sz w:val="24"/>
                <w:szCs w:val="24"/>
              </w:rPr>
              <w:t xml:space="preserve"> против ветряной оспы</w:t>
            </w:r>
            <w:r w:rsidRPr="00AF0993">
              <w:rPr>
                <w:rFonts w:ascii="GHEA Grapalat" w:hAnsi="GHEA Grapalat"/>
                <w:i w:val="0"/>
                <w:sz w:val="24"/>
                <w:szCs w:val="24"/>
              </w:rPr>
              <w:t xml:space="preserve"> </w:t>
            </w:r>
          </w:p>
          <w:p w14:paraId="7FD48B8B" w14:textId="266A2E53" w:rsidR="0004149B" w:rsidRPr="00AF0993" w:rsidRDefault="0004149B" w:rsidP="0004149B">
            <w:pPr>
              <w:pStyle w:val="Heading3"/>
              <w:keepNext w:val="0"/>
              <w:widowControl w:val="0"/>
              <w:spacing w:line="240" w:lineRule="auto"/>
              <w:contextualSpacing/>
              <w:jc w:val="both"/>
              <w:rPr>
                <w:rFonts w:ascii="GHEA Grapalat" w:hAnsi="GHEA Grapalat"/>
                <w:i w:val="0"/>
                <w:sz w:val="24"/>
                <w:szCs w:val="24"/>
              </w:rPr>
            </w:pPr>
            <w:r w:rsidRPr="00AF0993">
              <w:rPr>
                <w:rFonts w:ascii="GHEA Grapalat" w:hAnsi="GHEA Grapalat"/>
                <w:i w:val="0"/>
                <w:sz w:val="24"/>
                <w:szCs w:val="24"/>
              </w:rPr>
              <w:t xml:space="preserve">/для детей и </w:t>
            </w:r>
            <w:proofErr w:type="spellStart"/>
            <w:r w:rsidRPr="00AF0993">
              <w:rPr>
                <w:rFonts w:ascii="GHEA Grapalat" w:hAnsi="GHEA Grapalat"/>
                <w:i w:val="0"/>
                <w:sz w:val="24"/>
                <w:szCs w:val="24"/>
              </w:rPr>
              <w:t>взпослых</w:t>
            </w:r>
            <w:proofErr w:type="spellEnd"/>
            <w:r w:rsidRPr="00AF0993">
              <w:rPr>
                <w:rFonts w:ascii="GHEA Grapalat" w:hAnsi="GHEA Grapalat"/>
                <w:i w:val="0"/>
                <w:sz w:val="24"/>
                <w:szCs w:val="24"/>
              </w:rPr>
              <w:t>/</w:t>
            </w:r>
          </w:p>
        </w:tc>
      </w:tr>
    </w:tbl>
    <w:p w14:paraId="5E16A5FD" w14:textId="61EEDEAF" w:rsidR="006173D4" w:rsidRPr="00521A49" w:rsidRDefault="00816505" w:rsidP="00CE1561">
      <w:pPr>
        <w:pStyle w:val="Heading3"/>
        <w:keepNext w:val="0"/>
        <w:widowControl w:val="0"/>
        <w:tabs>
          <w:tab w:val="left" w:pos="1134"/>
        </w:tabs>
        <w:spacing w:line="240" w:lineRule="auto"/>
        <w:ind w:firstLine="567"/>
        <w:contextualSpacing/>
        <w:jc w:val="both"/>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25EAB9CE" w14:textId="77777777"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14:paraId="38E6D4B9" w14:textId="77777777"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14:paraId="0A7BA297" w14:textId="77777777"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14:paraId="4419251D"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органа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14:paraId="13B1B476"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14:paraId="2364CE10"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14:paraId="6D420251"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85FDAB5" w14:textId="77777777"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0562035" w14:textId="77777777"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731E4B8C"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 xml:space="preserve">нарушил предусмотренное договором или принятое в рамках процесса </w:t>
      </w:r>
      <w:r w:rsidRPr="00521A49">
        <w:rPr>
          <w:rFonts w:ascii="GHEA Grapalat" w:hAnsi="GHEA Grapalat"/>
        </w:rPr>
        <w:lastRenderedPageBreak/>
        <w:t>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C451FD6"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14:paraId="32E336D3" w14:textId="77777777"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1BB0DA6" w14:textId="77777777"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00780B5" w14:textId="77777777" w:rsidR="00BA3554"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AE16CB5" w14:textId="77777777" w:rsidR="00D5674E" w:rsidRPr="00521A49" w:rsidRDefault="009F18D0"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14:paraId="05142423"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14:paraId="70BB1805"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49578B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14:paraId="05440854"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E0032D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8AA4D87"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86CE01B"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14:paraId="53DE17CA"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14:paraId="0A43922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 xml:space="preserve">участник (акционер) и (или) участники (акционеры) либо члены их семей (если </w:t>
      </w:r>
      <w:r w:rsidRPr="00521A49">
        <w:rPr>
          <w:rFonts w:ascii="GHEA Grapalat" w:hAnsi="GHEA Grapalat"/>
          <w:color w:val="000000"/>
        </w:rPr>
        <w:lastRenderedPageBreak/>
        <w:t>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D49A51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D508BB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14:paraId="460E1765" w14:textId="77777777"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14:paraId="25A46505" w14:textId="77777777"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14:paraId="2EC436CD" w14:textId="77777777"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14:paraId="387722FA" w14:textId="77777777" w:rsidR="009E07EE" w:rsidRPr="00521A49" w:rsidRDefault="000A6B75"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D8595C1" w14:textId="77777777" w:rsidR="000A6B75" w:rsidRPr="00521A49" w:rsidRDefault="000A6B75" w:rsidP="008F69B2">
      <w:pPr>
        <w:pStyle w:val="BodyTextIndent2"/>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14:paraId="18CEEB27" w14:textId="77777777" w:rsidR="005A405F" w:rsidRPr="00521A49" w:rsidRDefault="00C366B6"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51FE912" w14:textId="77777777" w:rsidR="000A6B75" w:rsidRPr="00521A49" w:rsidRDefault="00C366B6" w:rsidP="008F69B2">
      <w:pPr>
        <w:pStyle w:val="BodyTextIndent2"/>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43D3054" w14:textId="77777777" w:rsidR="00407FE2" w:rsidRDefault="00407FE2" w:rsidP="00962010">
      <w:pPr>
        <w:widowControl w:val="0"/>
        <w:spacing w:after="160"/>
        <w:jc w:val="center"/>
        <w:rPr>
          <w:rFonts w:ascii="GHEA Grapalat" w:hAnsi="GHEA Grapalat"/>
          <w:b/>
        </w:rPr>
      </w:pPr>
    </w:p>
    <w:p w14:paraId="7A73E9B8"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4BDA2490"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14:paraId="0AB997BC"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w:t>
      </w:r>
      <w:r w:rsidRPr="00521A49">
        <w:rPr>
          <w:rFonts w:ascii="GHEA Grapalat" w:hAnsi="GHEA Grapalat"/>
        </w:rPr>
        <w:lastRenderedPageBreak/>
        <w:t>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0CFEBE99"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3E2A902"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97A78C2"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778BCE"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73B5C2A"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1B4B9AB1" w14:textId="77777777" w:rsidR="00407FE2" w:rsidRDefault="00407FE2" w:rsidP="00962010">
      <w:pPr>
        <w:widowControl w:val="0"/>
        <w:spacing w:after="160"/>
        <w:jc w:val="center"/>
        <w:rPr>
          <w:rFonts w:ascii="GHEA Grapalat" w:hAnsi="GHEA Grapalat"/>
          <w:b/>
        </w:rPr>
      </w:pPr>
    </w:p>
    <w:p w14:paraId="3E7A2D33"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7024E081" w14:textId="238D6D7C" w:rsidR="00096865"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8728257" w14:textId="77777777" w:rsidR="00096865" w:rsidRPr="00521A49" w:rsidRDefault="000946A3" w:rsidP="00AD7FFC">
      <w:pPr>
        <w:pStyle w:val="BodyTextIndent2"/>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14:paraId="4BFF192C" w14:textId="135F221D" w:rsidR="00096865" w:rsidRPr="00521A49" w:rsidRDefault="000946A3" w:rsidP="00045332">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06C9F">
        <w:rPr>
          <w:rFonts w:ascii="GHEA Grapalat" w:hAnsi="GHEA Grapalat"/>
          <w:sz w:val="24"/>
          <w:szCs w:val="24"/>
        </w:rPr>
        <w:t>открытый конкурс</w:t>
      </w:r>
      <w:r w:rsidRPr="00521A49">
        <w:rPr>
          <w:rFonts w:ascii="GHEA Grapalat" w:hAnsi="GHEA Grapalat"/>
          <w:sz w:val="24"/>
          <w:szCs w:val="24"/>
        </w:rPr>
        <w:t>.</w:t>
      </w:r>
    </w:p>
    <w:p w14:paraId="14759776" w14:textId="4C8A877D" w:rsidR="00805C77" w:rsidRPr="00521A49" w:rsidRDefault="00A80ECD"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805C77" w:rsidRPr="00521A49">
        <w:rPr>
          <w:rFonts w:ascii="GHEA Grapalat" w:hAnsi="GHEA Grapalat"/>
          <w:b/>
          <w:sz w:val="24"/>
          <w:szCs w:val="24"/>
        </w:rPr>
        <w:t>г.</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1</w:t>
      </w:r>
      <w:r w:rsidR="00D54154">
        <w:rPr>
          <w:rFonts w:ascii="GHEA Grapalat" w:hAnsi="GHEA Grapalat"/>
          <w:b/>
          <w:sz w:val="24"/>
          <w:szCs w:val="24"/>
        </w:rPr>
        <w:t>1</w:t>
      </w:r>
      <w:r w:rsidR="002156A2">
        <w:rPr>
          <w:rFonts w:ascii="GHEA Grapalat" w:hAnsi="GHEA Grapalat"/>
          <w:b/>
          <w:sz w:val="24"/>
          <w:szCs w:val="24"/>
        </w:rPr>
        <w:t xml:space="preserve">:30 </w:t>
      </w:r>
      <w:r w:rsidR="00805C77" w:rsidRPr="00521A49">
        <w:rPr>
          <w:rFonts w:ascii="GHEA Grapalat" w:hAnsi="GHEA Grapalat"/>
          <w:b/>
          <w:sz w:val="24"/>
          <w:szCs w:val="24"/>
        </w:rPr>
        <w:t xml:space="preserve">часов </w:t>
      </w:r>
      <w:r w:rsidR="005431F1">
        <w:rPr>
          <w:rFonts w:ascii="GHEA Grapalat" w:hAnsi="GHEA Grapalat"/>
          <w:b/>
          <w:sz w:val="24"/>
          <w:szCs w:val="24"/>
        </w:rPr>
        <w:t>10</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14:paraId="7E40419C" w14:textId="455AF80D" w:rsidR="00A80ECD" w:rsidRPr="00521A49" w:rsidRDefault="00805C77"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A77E79">
        <w:rPr>
          <w:rFonts w:ascii="GHEA Grapalat" w:hAnsi="GHEA Grapalat"/>
          <w:b/>
          <w:sz w:val="24"/>
          <w:szCs w:val="24"/>
        </w:rPr>
        <w:t xml:space="preserve">Вардан </w:t>
      </w:r>
      <w:proofErr w:type="spellStart"/>
      <w:r w:rsidR="00A77E79">
        <w:rPr>
          <w:rFonts w:ascii="GHEA Grapalat" w:hAnsi="GHEA Grapalat"/>
          <w:b/>
          <w:sz w:val="24"/>
          <w:szCs w:val="24"/>
        </w:rPr>
        <w:t>Оганнисян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220346" w14:textId="77777777" w:rsidR="00B67CCD" w:rsidRPr="00521A49" w:rsidRDefault="00B67CCD" w:rsidP="00045332">
      <w:pPr>
        <w:pStyle w:val="BodyTextIndent2"/>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lastRenderedPageBreak/>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14:paraId="6DE442C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521A49">
        <w:rPr>
          <w:rFonts w:ascii="GHEA Grapalat" w:hAnsi="GHEA Grapalat"/>
        </w:rPr>
        <w:t>, которое включает:</w:t>
      </w:r>
    </w:p>
    <w:p w14:paraId="68E3E9B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14:paraId="0A8B408C" w14:textId="77777777"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14:paraId="1B37ED83"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14:paraId="4B9F8C56"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42D79F9A" w14:textId="77777777"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14:paraId="6512A10C" w14:textId="77777777"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14:paraId="16B93BDA" w14:textId="77777777"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14:paraId="5B39E2A6" w14:textId="77777777"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6B8ECF2" w14:textId="77777777"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F66D64F"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73858BB" w14:textId="77777777"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14:paraId="47B0FB70"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FootnoteReference"/>
          <w:rFonts w:ascii="GHEA Grapalat" w:hAnsi="GHEA Grapalat" w:cs="Sylfaen"/>
        </w:rPr>
        <w:footnoteReference w:customMarkFollows="1" w:id="1"/>
        <w:t>7</w:t>
      </w:r>
    </w:p>
    <w:p w14:paraId="6BAADB1D" w14:textId="639A610A" w:rsidR="00721677"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899FD7" w14:textId="4A406E4E" w:rsidR="00A77E79" w:rsidRDefault="00A77E79" w:rsidP="00045332">
      <w:pPr>
        <w:pStyle w:val="norm"/>
        <w:widowControl w:val="0"/>
        <w:spacing w:line="240" w:lineRule="auto"/>
        <w:ind w:firstLine="567"/>
        <w:contextualSpacing/>
        <w:rPr>
          <w:rFonts w:ascii="GHEA Grapalat" w:hAnsi="GHEA Grapalat" w:cs="Sylfaen"/>
          <w:sz w:val="24"/>
          <w:szCs w:val="24"/>
        </w:rPr>
      </w:pPr>
    </w:p>
    <w:p w14:paraId="1591AD07"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14:paraId="10A7A4EF"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8D24A0B" w14:textId="391EFC8F" w:rsidR="00CE1561" w:rsidRPr="00CE1561" w:rsidRDefault="00C8055A" w:rsidP="00B55614">
      <w:pPr>
        <w:pStyle w:val="norm"/>
        <w:widowControl w:val="0"/>
        <w:tabs>
          <w:tab w:val="left" w:pos="1134"/>
        </w:tabs>
        <w:spacing w:line="240" w:lineRule="auto"/>
        <w:ind w:firstLine="567"/>
        <w:contextualSpacing/>
        <w:rPr>
          <w:rFonts w:ascii="GHEA Grapalat" w:hAnsi="GHEA Grapalat" w:cs="GHEA Grapalat"/>
          <w:b/>
          <w:bCs/>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w:t>
      </w:r>
      <w:r w:rsidR="00CE1561" w:rsidRPr="00CE1561">
        <w:rPr>
          <w:rFonts w:ascii="GHEA Grapalat" w:hAnsi="GHEA Grapalat"/>
          <w:b/>
          <w:bCs/>
          <w:sz w:val="24"/>
          <w:szCs w:val="24"/>
        </w:rPr>
        <w:t xml:space="preserve">Поскольку поставка осуществляется в соответствии с требованиями CIP Инкотермс, согласно законодательству РА, все налоги, включая НДС, пошлины и другие сборы, подлежащие уплате в связи с ввозом </w:t>
      </w:r>
      <w:r w:rsidR="00CE1561">
        <w:rPr>
          <w:rFonts w:ascii="GHEA Grapalat" w:hAnsi="GHEA Grapalat"/>
          <w:b/>
          <w:bCs/>
          <w:sz w:val="24"/>
          <w:szCs w:val="24"/>
        </w:rPr>
        <w:t>товара</w:t>
      </w:r>
      <w:r w:rsidR="00CE1561" w:rsidRPr="00CE1561">
        <w:rPr>
          <w:rFonts w:ascii="GHEA Grapalat" w:hAnsi="GHEA Grapalat"/>
          <w:b/>
          <w:bCs/>
          <w:sz w:val="24"/>
          <w:szCs w:val="24"/>
        </w:rPr>
        <w:t xml:space="preserve"> на территорию Республики Армения, не включ</w:t>
      </w:r>
      <w:r w:rsidR="00CE1561">
        <w:rPr>
          <w:rFonts w:ascii="GHEA Grapalat" w:hAnsi="GHEA Grapalat"/>
          <w:b/>
          <w:bCs/>
          <w:sz w:val="24"/>
          <w:szCs w:val="24"/>
        </w:rPr>
        <w:t>аются Участником</w:t>
      </w:r>
      <w:r w:rsidR="00CE1561" w:rsidRPr="00CE1561">
        <w:rPr>
          <w:rFonts w:ascii="GHEA Grapalat" w:hAnsi="GHEA Grapalat"/>
          <w:b/>
          <w:bCs/>
          <w:sz w:val="24"/>
          <w:szCs w:val="24"/>
        </w:rPr>
        <w:t xml:space="preserve"> в ценовое предложение и Участник по данной сделке не предусматривает отдельной строкой в </w:t>
      </w:r>
      <w:r w:rsidR="00CE1561" w:rsidRPr="00CE1561">
        <w:rPr>
          <w:rFonts w:ascii="Cambria Math" w:hAnsi="Cambria Math" w:cs="Cambria Math"/>
          <w:b/>
          <w:bCs/>
          <w:sz w:val="24"/>
          <w:szCs w:val="24"/>
        </w:rPr>
        <w:t>​​</w:t>
      </w:r>
      <w:r w:rsidR="00CE1561" w:rsidRPr="00CE1561">
        <w:rPr>
          <w:rFonts w:ascii="GHEA Grapalat" w:hAnsi="GHEA Grapalat" w:cs="GHEA Grapalat"/>
          <w:b/>
          <w:bCs/>
          <w:sz w:val="24"/>
          <w:szCs w:val="24"/>
        </w:rPr>
        <w:t>ценовом</w:t>
      </w:r>
      <w:r w:rsidR="00CE1561" w:rsidRPr="00CE1561">
        <w:rPr>
          <w:rFonts w:ascii="GHEA Grapalat" w:hAnsi="GHEA Grapalat"/>
          <w:b/>
          <w:bCs/>
          <w:sz w:val="24"/>
          <w:szCs w:val="24"/>
        </w:rPr>
        <w:t xml:space="preserve"> </w:t>
      </w:r>
      <w:r w:rsidR="00CE1561" w:rsidRPr="00CE1561">
        <w:rPr>
          <w:rFonts w:ascii="GHEA Grapalat" w:hAnsi="GHEA Grapalat" w:cs="GHEA Grapalat"/>
          <w:b/>
          <w:bCs/>
          <w:sz w:val="24"/>
          <w:szCs w:val="24"/>
        </w:rPr>
        <w:t>предложении</w:t>
      </w:r>
      <w:r w:rsidR="00CE1561" w:rsidRPr="00CE1561">
        <w:rPr>
          <w:rFonts w:ascii="GHEA Grapalat" w:hAnsi="GHEA Grapalat"/>
          <w:b/>
          <w:bCs/>
          <w:sz w:val="24"/>
          <w:szCs w:val="24"/>
        </w:rPr>
        <w:t xml:space="preserve"> </w:t>
      </w:r>
      <w:r w:rsidR="00CE1561" w:rsidRPr="00CE1561">
        <w:rPr>
          <w:rFonts w:ascii="GHEA Grapalat" w:hAnsi="GHEA Grapalat" w:cs="GHEA Grapalat"/>
          <w:b/>
          <w:bCs/>
          <w:sz w:val="24"/>
          <w:szCs w:val="24"/>
        </w:rPr>
        <w:t>сумму</w:t>
      </w:r>
      <w:r w:rsidR="00CE1561" w:rsidRPr="00CE1561">
        <w:rPr>
          <w:rFonts w:ascii="GHEA Grapalat" w:hAnsi="GHEA Grapalat"/>
          <w:b/>
          <w:bCs/>
          <w:sz w:val="24"/>
          <w:szCs w:val="24"/>
        </w:rPr>
        <w:t xml:space="preserve"> </w:t>
      </w:r>
      <w:r w:rsidR="00CE1561" w:rsidRPr="00CE1561">
        <w:rPr>
          <w:rFonts w:ascii="GHEA Grapalat" w:hAnsi="GHEA Grapalat" w:cs="GHEA Grapalat"/>
          <w:b/>
          <w:bCs/>
          <w:sz w:val="24"/>
          <w:szCs w:val="24"/>
        </w:rPr>
        <w:t>подлежащую к уплате в государственный бюджет Республики Армения налог</w:t>
      </w:r>
      <w:r w:rsidR="00CE1561">
        <w:rPr>
          <w:rFonts w:ascii="GHEA Grapalat" w:hAnsi="GHEA Grapalat" w:cs="GHEA Grapalat"/>
          <w:b/>
          <w:bCs/>
          <w:sz w:val="24"/>
          <w:szCs w:val="24"/>
        </w:rPr>
        <w:t>а</w:t>
      </w:r>
      <w:r w:rsidR="00CE1561" w:rsidRPr="00CE1561">
        <w:rPr>
          <w:rFonts w:ascii="GHEA Grapalat" w:hAnsi="GHEA Grapalat" w:cs="GHEA Grapalat"/>
          <w:b/>
          <w:bCs/>
          <w:sz w:val="24"/>
          <w:szCs w:val="24"/>
        </w:rPr>
        <w:t xml:space="preserve"> на добавленную стоимость.</w:t>
      </w:r>
    </w:p>
    <w:p w14:paraId="0A6F31EE" w14:textId="5E9442C4"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DB276A"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083F0F1"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60BF0273"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CDD8C3"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6016DC1"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w:t>
      </w:r>
      <w:proofErr w:type="spellStart"/>
      <w:r w:rsidR="004853A7" w:rsidRPr="00521A49">
        <w:rPr>
          <w:rFonts w:ascii="GHEA Grapalat" w:hAnsi="GHEA Grapalat"/>
          <w:sz w:val="24"/>
          <w:szCs w:val="24"/>
        </w:rPr>
        <w:t>го</w:t>
      </w:r>
      <w:proofErr w:type="spellEnd"/>
      <w:r w:rsidR="004853A7" w:rsidRPr="00521A49">
        <w:rPr>
          <w:rFonts w:ascii="GHEA Grapalat" w:hAnsi="GHEA Grapalat"/>
          <w:sz w:val="24"/>
          <w:szCs w:val="24"/>
        </w:rPr>
        <w:t xml:space="preserve">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5FDC78CD"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28133BB2"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
    <w:p w14:paraId="04E5F2BC"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w:t>
      </w:r>
      <w:r w:rsidRPr="00521A49">
        <w:rPr>
          <w:rFonts w:ascii="GHEA Grapalat" w:hAnsi="GHEA Grapalat"/>
          <w:sz w:val="24"/>
          <w:szCs w:val="24"/>
        </w:rPr>
        <w:lastRenderedPageBreak/>
        <w:t>может быть ограничен приглашением.</w:t>
      </w:r>
    </w:p>
    <w:p w14:paraId="049DCC53" w14:textId="77777777" w:rsidR="00096865" w:rsidRPr="00521A49" w:rsidRDefault="00096865" w:rsidP="0066642D">
      <w:pPr>
        <w:pStyle w:val="BodyTextIndent2"/>
        <w:widowControl w:val="0"/>
        <w:spacing w:line="240" w:lineRule="auto"/>
        <w:ind w:firstLine="567"/>
        <w:rPr>
          <w:rFonts w:ascii="GHEA Grapalat" w:hAnsi="GHEA Grapalat"/>
          <w:sz w:val="24"/>
          <w:szCs w:val="24"/>
        </w:rPr>
      </w:pPr>
    </w:p>
    <w:p w14:paraId="01C3379F"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3939835D"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E714DE4"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1F7ACB9" w14:textId="77777777" w:rsidR="00830BA2" w:rsidRPr="00221C7B" w:rsidRDefault="00830BA2" w:rsidP="00830BA2">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55AA0A79"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7760B8EB"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54A2FDF7"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Pr="007A2CBF">
        <w:rPr>
          <w:rFonts w:ascii="GHEA Grapalat" w:hAnsi="GHEA Grapalat"/>
        </w:rPr>
        <w:t>следующих за истечением 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BF5CA78" w14:textId="77777777" w:rsidR="00830BA2" w:rsidRPr="009044F1" w:rsidRDefault="00830BA2" w:rsidP="00830BA2">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Pr>
          <w:rFonts w:ascii="GHEA Grapalat" w:hAnsi="GHEA Grapalat"/>
        </w:rPr>
        <w:t>предусмотрении</w:t>
      </w:r>
      <w:proofErr w:type="spellEnd"/>
      <w:r>
        <w:rPr>
          <w:rFonts w:ascii="GHEA Grapalat" w:hAnsi="GHEA Grapalat"/>
        </w:rPr>
        <w:t xml:space="preserve">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 xml:space="preserve">Если в течение шести месяцев со дня заключения договора финансовые средства для исполнения договора не </w:t>
      </w:r>
      <w:proofErr w:type="spellStart"/>
      <w:r w:rsidRPr="001D6EBF">
        <w:rPr>
          <w:rFonts w:ascii="GHEA Grapalat" w:hAnsi="GHEA Grapalat"/>
        </w:rPr>
        <w:t>предусмотр</w:t>
      </w:r>
      <w:r>
        <w:rPr>
          <w:rFonts w:ascii="GHEA Grapalat" w:hAnsi="GHEA Grapalat"/>
        </w:rPr>
        <w:t>иваются</w:t>
      </w:r>
      <w:proofErr w:type="spellEnd"/>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3D7F6E">
        <w:rPr>
          <w:rFonts w:ascii="GHEA Grapalat" w:hAnsi="GHEA Grapalat"/>
          <w:vertAlign w:val="superscript"/>
        </w:rPr>
        <w:t>9.1</w:t>
      </w:r>
    </w:p>
    <w:p w14:paraId="6F6519FC" w14:textId="77777777" w:rsidR="00830BA2" w:rsidRPr="00EA262B" w:rsidRDefault="00830BA2" w:rsidP="00830BA2">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Pr="000D4D0B">
        <w:rPr>
          <w:rFonts w:ascii="GHEA Grapalat" w:hAnsi="GHEA Grapalat"/>
        </w:rPr>
        <w:t>:</w:t>
      </w:r>
    </w:p>
    <w:p w14:paraId="14A2C1D3"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14:paraId="42F27712"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ACEC8F3"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 если:</w:t>
      </w:r>
    </w:p>
    <w:p w14:paraId="1A000332" w14:textId="77777777" w:rsidR="00830BA2" w:rsidRPr="00FF4B9E" w:rsidRDefault="00830BA2" w:rsidP="00830BA2">
      <w:pPr>
        <w:widowControl w:val="0"/>
        <w:tabs>
          <w:tab w:val="left" w:pos="1134"/>
        </w:tabs>
        <w:spacing w:after="160"/>
        <w:ind w:firstLine="567"/>
        <w:jc w:val="both"/>
        <w:rPr>
          <w:rFonts w:ascii="GHEA Grapalat" w:hAnsi="GHEA Grapalat" w:cs="Sylfaen"/>
        </w:rPr>
      </w:pPr>
      <w:r w:rsidRPr="00A502FC">
        <w:rPr>
          <w:rFonts w:ascii="GHEA Grapalat" w:hAnsi="GHEA Grapalat"/>
        </w:rPr>
        <w:lastRenderedPageBreak/>
        <w:t>а.</w:t>
      </w:r>
      <w:r w:rsidRPr="00A502FC">
        <w:rPr>
          <w:rFonts w:ascii="GHEA Grapalat" w:hAnsi="GHEA Grapalat"/>
        </w:rPr>
        <w:tab/>
        <w:t>участник подает заявку на более чем один лот, то может представить обеспечение заявки как для каждого лота в отдельности, так и для всех лотов. В</w:t>
      </w:r>
      <w:r w:rsidRPr="00A502FC">
        <w:rPr>
          <w:rFonts w:ascii="Courier New" w:hAnsi="Courier New" w:cs="Courier New"/>
        </w:rPr>
        <w:t> </w:t>
      </w:r>
      <w:r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A502FC">
        <w:rPr>
          <w:rFonts w:ascii="Courier New" w:hAnsi="Courier New" w:cs="Courier New"/>
        </w:rPr>
        <w:t> </w:t>
      </w:r>
      <w:r w:rsidRPr="00A502FC">
        <w:rPr>
          <w:rFonts w:ascii="GHEA Grapalat" w:hAnsi="GHEA Grapalat"/>
        </w:rPr>
        <w:t>представленным лотам,</w:t>
      </w:r>
      <w:r w:rsidRPr="00A502FC">
        <w:rPr>
          <w:rFonts w:ascii="GHEA Grapalat" w:hAnsi="GHEA Grapalat"/>
          <w:color w:val="000000" w:themeColor="text1"/>
        </w:rPr>
        <w:t xml:space="preserve"> </w:t>
      </w:r>
      <w:r w:rsidRPr="00A502FC">
        <w:rPr>
          <w:rFonts w:ascii="GHEA Grapalat" w:hAnsi="GHEA Grapalat"/>
        </w:rPr>
        <w:t xml:space="preserve">а в том случае </w:t>
      </w:r>
      <w:r w:rsidRPr="00A502FC">
        <w:rPr>
          <w:rFonts w:ascii="GHEA Grapalat" w:hAnsi="GHEA Grapalat"/>
          <w:lang w:val="en-US"/>
        </w:rPr>
        <w:t>e</w:t>
      </w:r>
      <w:proofErr w:type="spellStart"/>
      <w:r w:rsidRPr="00A502FC">
        <w:rPr>
          <w:rFonts w:ascii="GHEA Grapalat" w:hAnsi="GHEA Grapalat"/>
        </w:rPr>
        <w:t>сли</w:t>
      </w:r>
      <w:proofErr w:type="spellEnd"/>
      <w:r w:rsidRPr="00A502FC">
        <w:rPr>
          <w:rFonts w:ascii="GHEA Grapalat" w:hAnsi="GHEA Grapalat"/>
        </w:rPr>
        <w:t xml:space="preserve"> ценовые предложения превышают цены закупки - в отношении общей суммы ценовых предложений</w:t>
      </w:r>
      <w:r w:rsidRPr="00FF4B9E">
        <w:rPr>
          <w:rFonts w:ascii="GHEA Grapalat" w:hAnsi="GHEA Grapalat"/>
        </w:rPr>
        <w:t>,</w:t>
      </w:r>
      <w:r w:rsidRPr="00A502FC">
        <w:rPr>
          <w:rFonts w:ascii="GHEA Grapalat" w:hAnsi="GHEA Grapalat"/>
          <w:color w:val="000000" w:themeColor="text1"/>
        </w:rPr>
        <w:t xml:space="preserve"> с учетом </w:t>
      </w:r>
      <w:r w:rsidRPr="00A502FC">
        <w:rPr>
          <w:rFonts w:ascii="GHEA Grapalat" w:hAnsi="GHEA Grapalat" w:cs="Sylfaen"/>
        </w:rPr>
        <w:t>требований абзаца «д» подпункта 1 пункта 32 Порядка;</w:t>
      </w:r>
    </w:p>
    <w:p w14:paraId="0D8764D1" w14:textId="77777777" w:rsidR="00830BA2" w:rsidRPr="00C35487" w:rsidRDefault="00830BA2" w:rsidP="00830BA2">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D667DA">
        <w:rPr>
          <w:rStyle w:val="FootnoteReference"/>
        </w:rPr>
        <w:footnoteReference w:customMarkFollows="1" w:id="2"/>
        <w:t>9</w:t>
      </w:r>
    </w:p>
    <w:p w14:paraId="1E335CA0"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33753088"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31D3930B"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73C0EB42" w14:textId="77777777" w:rsidR="00376764" w:rsidRDefault="00830BA2" w:rsidP="00830BA2">
      <w:pPr>
        <w:widowControl w:val="0"/>
        <w:tabs>
          <w:tab w:val="left" w:pos="1134"/>
        </w:tabs>
        <w:spacing w:after="160"/>
        <w:ind w:firstLine="567"/>
        <w:jc w:val="both"/>
        <w:rPr>
          <w:rFonts w:ascii="GHEA Grapalat" w:hAnsi="GHEA Grapalat"/>
        </w:rPr>
      </w:pPr>
      <w:r>
        <w:rPr>
          <w:rFonts w:ascii="GHEA Grapalat" w:hAnsi="GHEA Grapalat"/>
        </w:rPr>
        <w:t xml:space="preserve">7.4 </w:t>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w:t>
      </w:r>
      <w:r w:rsidR="00376764" w:rsidRPr="00376764">
        <w:rPr>
          <w:rFonts w:ascii="GHEA Grapalat" w:hAnsi="GHEA Grapalat"/>
        </w:rPr>
        <w:t>120 (сто двадцати) рабочих дней</w:t>
      </w:r>
      <w:r w:rsidR="00376764" w:rsidRPr="009044F1">
        <w:rPr>
          <w:rFonts w:ascii="GHEA Grapalat" w:hAnsi="GHEA Grapalat"/>
        </w:rPr>
        <w:t xml:space="preserve"> </w:t>
      </w:r>
      <w:r w:rsidRPr="009044F1">
        <w:rPr>
          <w:rFonts w:ascii="GHEA Grapalat" w:hAnsi="GHEA Grapalat"/>
        </w:rPr>
        <w:t>со дня</w:t>
      </w:r>
      <w:r>
        <w:rPr>
          <w:rFonts w:ascii="GHEA Grapalat" w:hAnsi="GHEA Grapalat"/>
        </w:rPr>
        <w:t xml:space="preserve"> </w:t>
      </w:r>
      <w:r w:rsidRPr="009F6BFE">
        <w:rPr>
          <w:rFonts w:ascii="GHEA Grapalat" w:hAnsi="GHEA Grapalat"/>
        </w:rPr>
        <w:t>истечения крайнего срока</w:t>
      </w:r>
      <w:r w:rsidRPr="009044F1">
        <w:rPr>
          <w:rFonts w:ascii="GHEA Grapalat" w:hAnsi="GHEA Grapalat"/>
        </w:rPr>
        <w:t xml:space="preserve"> подачи заяв</w:t>
      </w:r>
      <w:r>
        <w:rPr>
          <w:rFonts w:ascii="GHEA Grapalat" w:hAnsi="GHEA Grapalat"/>
        </w:rPr>
        <w:t>о</w:t>
      </w:r>
      <w:r w:rsidRPr="009044F1">
        <w:rPr>
          <w:rFonts w:ascii="GHEA Grapalat" w:hAnsi="GHEA Grapalat"/>
        </w:rPr>
        <w:t>к.</w:t>
      </w:r>
    </w:p>
    <w:p w14:paraId="169CE9A8" w14:textId="3838BD3F" w:rsidR="00830BA2" w:rsidRPr="007F263C" w:rsidRDefault="00830BA2" w:rsidP="00830BA2">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0BC62323" w14:textId="1CBC9A57" w:rsidR="00FA0E41" w:rsidRPr="00521A49" w:rsidRDefault="00830BA2" w:rsidP="00830BA2">
      <w:pPr>
        <w:widowControl w:val="0"/>
        <w:spacing w:after="160"/>
        <w:ind w:firstLine="567"/>
        <w:jc w:val="center"/>
        <w:rPr>
          <w:rFonts w:ascii="GHEA Grapalat" w:hAnsi="GHEA Grapalat"/>
          <w:b/>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4B3E9A34" w14:textId="77777777"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3BAEA857" w14:textId="663B3092" w:rsidR="006463DE" w:rsidRPr="00521A49" w:rsidRDefault="00FD2748" w:rsidP="00B55614">
      <w:pPr>
        <w:pStyle w:val="BodyTextIndent2"/>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5431F1">
        <w:rPr>
          <w:rFonts w:ascii="GHEA Grapalat" w:hAnsi="GHEA Grapalat"/>
          <w:b/>
          <w:sz w:val="24"/>
          <w:szCs w:val="24"/>
        </w:rPr>
        <w:t>10</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2156A2">
        <w:rPr>
          <w:rFonts w:ascii="GHEA Grapalat" w:hAnsi="GHEA Grapalat"/>
          <w:b/>
          <w:sz w:val="24"/>
          <w:szCs w:val="24"/>
        </w:rPr>
        <w:t>1</w:t>
      </w:r>
      <w:r w:rsidR="00D54154">
        <w:rPr>
          <w:rFonts w:ascii="GHEA Grapalat" w:hAnsi="GHEA Grapalat"/>
          <w:b/>
          <w:sz w:val="24"/>
          <w:szCs w:val="24"/>
        </w:rPr>
        <w:t>1</w:t>
      </w:r>
      <w:r w:rsidR="002156A2">
        <w:rPr>
          <w:rFonts w:ascii="GHEA Grapalat" w:hAnsi="GHEA Grapalat"/>
          <w:b/>
          <w:sz w:val="24"/>
          <w:szCs w:val="24"/>
        </w:rPr>
        <w:t xml:space="preserve">:30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14:paraId="367CD737"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6E592900"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6D86E4E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B084E27"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 xml:space="preserve">соответствие составления и подачи содержащих заявки конвертов установленному </w:t>
      </w:r>
      <w:r w:rsidRPr="00521A49">
        <w:rPr>
          <w:rFonts w:ascii="GHEA Grapalat" w:hAnsi="GHEA Grapalat"/>
        </w:rPr>
        <w:lastRenderedPageBreak/>
        <w:t>порядку и вскрывает заявки, оцененные как соответствующие;</w:t>
      </w:r>
    </w:p>
    <w:p w14:paraId="38AB1F1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17D45EA5"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93F96A4"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2782DBFC"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623E142F"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02992D6A" w14:textId="77777777" w:rsidR="00B514E8" w:rsidRPr="00521A49" w:rsidRDefault="00FD2748"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496FE2EB" w14:textId="77777777" w:rsidR="004A0788" w:rsidRPr="00521A49" w:rsidRDefault="00FD2748" w:rsidP="00B55614">
      <w:pPr>
        <w:pStyle w:val="BodyTextIndent"/>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6461400A" w14:textId="77777777" w:rsidR="00B15493" w:rsidRPr="00521A49" w:rsidRDefault="00FD2748"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01E2BB58" w14:textId="77777777" w:rsidR="00F002B5" w:rsidRPr="00521A49" w:rsidRDefault="00F002B5"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7239CE2C"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2EA75876"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64F9759D"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14:paraId="5122049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116042C"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w:t>
      </w:r>
      <w:r w:rsidRPr="00521A49">
        <w:rPr>
          <w:rFonts w:ascii="GHEA Grapalat" w:hAnsi="GHEA Grapalat"/>
          <w:sz w:val="24"/>
          <w:szCs w:val="24"/>
        </w:rPr>
        <w:lastRenderedPageBreak/>
        <w:t xml:space="preserve">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14:paraId="64AAC920"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6F2B2DC"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7C45A6B"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32CD9310" w14:textId="77777777"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38F9EA3" w14:textId="77777777"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14:paraId="07C5942E" w14:textId="77777777"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14:paraId="41D26EB2" w14:textId="77777777" w:rsidR="006A649A"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0ED6F2B" w14:textId="77777777" w:rsidR="00EA58C8"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w:t>
      </w:r>
      <w:r w:rsidR="00895E05" w:rsidRPr="00521A49">
        <w:rPr>
          <w:rFonts w:ascii="GHEA Grapalat" w:hAnsi="GHEA Grapalat"/>
          <w:sz w:val="24"/>
          <w:szCs w:val="24"/>
        </w:rPr>
        <w:lastRenderedPageBreak/>
        <w:t>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14:paraId="6FCE898D" w14:textId="77777777" w:rsidR="00E65F37"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14:paraId="617FEA9F" w14:textId="77777777" w:rsidR="00A24827" w:rsidRPr="00521A49" w:rsidRDefault="00A24827"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0358AE1B" w14:textId="77777777" w:rsidR="008B73CD" w:rsidRPr="00521A49" w:rsidRDefault="008B73CD"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C1BFB33" w14:textId="77777777"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521A49">
        <w:rPr>
          <w:rFonts w:ascii="GHEA Grapalat" w:hAnsi="GHEA Grapalat"/>
        </w:rPr>
        <w:t>ь</w:t>
      </w:r>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880D8F9" w14:textId="77777777"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14:paraId="6210B5A0" w14:textId="77777777" w:rsidR="00B24E4B" w:rsidRPr="00521A49" w:rsidRDefault="00B24E4B"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614ADEB" w14:textId="77777777" w:rsidR="00CA071A" w:rsidRPr="00521A49" w:rsidRDefault="00CA071A"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 xml:space="preserve">то заказчик письменно уведомляет об этом уполномоченный орган, на основании которого участник не включается в </w:t>
      </w:r>
      <w:r w:rsidR="002550CD" w:rsidRPr="00B24E4B">
        <w:rPr>
          <w:rFonts w:ascii="GHEA Grapalat" w:hAnsi="GHEA Grapalat"/>
        </w:rPr>
        <w:lastRenderedPageBreak/>
        <w:t>список.</w:t>
      </w:r>
    </w:p>
    <w:p w14:paraId="5260CE56" w14:textId="77777777"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6D89B65" w14:textId="77777777"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ECE6FF3" w14:textId="77777777"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0A97339" w14:textId="77777777" w:rsidR="002B121D" w:rsidRPr="00521A49" w:rsidRDefault="00A150A9" w:rsidP="00B55614">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B64985" w14:textId="77777777"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F2F37DF" w14:textId="77777777"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9C1B70F" w14:textId="77777777" w:rsidR="00376764" w:rsidRPr="00437B90" w:rsidRDefault="00A150A9" w:rsidP="00376764">
      <w:pPr>
        <w:pStyle w:val="BodyTextIndent2"/>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376764" w:rsidRPr="00437B90">
        <w:rPr>
          <w:rFonts w:ascii="GHEA Grapalat" w:hAnsi="GHEA Grapalat"/>
          <w:b/>
          <w:sz w:val="24"/>
          <w:szCs w:val="24"/>
        </w:rPr>
        <w:t>Оценка заявок и определение отобранного участника осуществляются по отдельным лотам.</w:t>
      </w:r>
    </w:p>
    <w:p w14:paraId="20A9307C" w14:textId="77777777"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14:paraId="15B5C38A"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91B4B56" w14:textId="77777777" w:rsidR="00583092" w:rsidRPr="00521A49" w:rsidRDefault="00662165" w:rsidP="00B55614">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7262A04"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14:paraId="7E269405" w14:textId="77777777"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 xml:space="preserve">До заключения договора заказчик, не позднее чем в первый рабочий день, следующий </w:t>
      </w:r>
      <w:r w:rsidRPr="00521A49">
        <w:rPr>
          <w:rFonts w:ascii="GHEA Grapalat" w:hAnsi="GHEA Grapalat"/>
          <w:spacing w:val="-6"/>
          <w:sz w:val="24"/>
          <w:szCs w:val="24"/>
        </w:rPr>
        <w:lastRenderedPageBreak/>
        <w:t>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14:paraId="29098957"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E69C74" w14:textId="77777777" w:rsidR="0084513E" w:rsidRPr="00521A49" w:rsidRDefault="0084513E" w:rsidP="00B55614">
      <w:pPr>
        <w:pStyle w:val="BodyTextIndent2"/>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14:paraId="430D03C7" w14:textId="77777777" w:rsidR="0084513E" w:rsidRPr="00521A49" w:rsidRDefault="0084513E" w:rsidP="00B55614">
      <w:pPr>
        <w:pStyle w:val="BodyTextIndent2"/>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14:paraId="6556CA06" w14:textId="77777777"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D913520" w14:textId="77777777"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6AFEA82" w14:textId="77777777" w:rsidR="00B55614" w:rsidRDefault="00B55614" w:rsidP="00B55614">
      <w:pPr>
        <w:jc w:val="center"/>
        <w:rPr>
          <w:rFonts w:ascii="GHEA Grapalat" w:hAnsi="GHEA Grapalat"/>
          <w:b/>
        </w:rPr>
      </w:pPr>
    </w:p>
    <w:p w14:paraId="35C46DEB"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4BB9B167"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DD79EE0"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43F6C4C7"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CE7D21E"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14:paraId="1474C236"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4B4817" w14:textId="77777777" w:rsidR="00D612BC" w:rsidRPr="00521A49" w:rsidRDefault="00AA0AD8" w:rsidP="00B55614">
      <w:pPr>
        <w:pStyle w:val="BodyTextIndent"/>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lastRenderedPageBreak/>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09197639" w14:textId="77777777" w:rsidR="00215EAD" w:rsidRPr="00521A49" w:rsidRDefault="00215EAD" w:rsidP="00962010">
      <w:pPr>
        <w:widowControl w:val="0"/>
        <w:spacing w:after="160"/>
        <w:jc w:val="center"/>
        <w:rPr>
          <w:rFonts w:ascii="GHEA Grapalat" w:hAnsi="GHEA Grapalat"/>
          <w:b/>
        </w:rPr>
      </w:pPr>
    </w:p>
    <w:p w14:paraId="30D91058"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1254DD2F" w14:textId="3ABBBB6E"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Pr="00521A49">
        <w:rPr>
          <w:rFonts w:ascii="GHEA Grapalat" w:hAnsi="GHEA Grapalat"/>
        </w:rPr>
        <w:t>.</w:t>
      </w:r>
    </w:p>
    <w:p w14:paraId="5CB6060D" w14:textId="5CDF94CB"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10.2 Размер обеспечения квалификации равен </w:t>
      </w:r>
      <w:r w:rsidR="00376764">
        <w:rPr>
          <w:rFonts w:ascii="GHEA Grapalat" w:hAnsi="GHEA Grapalat"/>
        </w:rPr>
        <w:t>30</w:t>
      </w:r>
      <w:r w:rsidRPr="00521A49">
        <w:rPr>
          <w:rFonts w:ascii="GHEA Grapalat" w:hAnsi="GHEA Grapalat"/>
        </w:rPr>
        <w:t xml:space="preserve">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4.2) или наличных денег. Причем  обеспечение должно быть действительным как минимум включительно до </w:t>
      </w:r>
      <w:r w:rsidR="00A77E79">
        <w:rPr>
          <w:rFonts w:ascii="GHEA Grapalat" w:hAnsi="GHEA Grapalat"/>
        </w:rPr>
        <w:t>9</w:t>
      </w:r>
      <w:r w:rsidRPr="00521A49">
        <w:rPr>
          <w:rFonts w:ascii="GHEA Grapalat" w:hAnsi="GHEA Grapalat"/>
        </w:rPr>
        <w:t>0-го рабочего дня, следующего за днем полного принятия заказчиком результата выполнения контракта.</w:t>
      </w:r>
    </w:p>
    <w:p w14:paraId="4E13007B"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14:paraId="4A064DC4"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EE2454C"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7989606E"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14:paraId="2645447D"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A6131DF"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0DC31646"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w:t>
      </w:r>
      <w:r w:rsidRPr="00521A49">
        <w:rPr>
          <w:rFonts w:ascii="GHEA Grapalat" w:hAnsi="GHEA Grapalat"/>
        </w:rPr>
        <w:lastRenderedPageBreak/>
        <w:t xml:space="preserve">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14:paraId="103A423D" w14:textId="1557EFAC"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830BA2">
        <w:rPr>
          <w:rFonts w:ascii="GHEA Grapalat" w:hAnsi="GHEA Grapalat"/>
          <w:lang w:val="hy-AM"/>
        </w:rPr>
        <w:t>9</w:t>
      </w:r>
      <w:r w:rsidR="00224702" w:rsidRPr="00521A49">
        <w:rPr>
          <w:rFonts w:ascii="GHEA Grapalat" w:hAnsi="GHEA Grapalat"/>
        </w:rPr>
        <w:t>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260BEA97"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323360D3" w14:textId="7E7CB418"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w:t>
      </w:r>
      <w:r w:rsidR="00870233">
        <w:rPr>
          <w:rFonts w:ascii="GHEA Grapalat" w:hAnsi="GHEA Grapalat" w:cs="Sylfaen"/>
          <w:lang w:val="hy-AM"/>
        </w:rPr>
        <w:t xml:space="preserve"> /</w:t>
      </w:r>
      <w:r w:rsidR="00870233" w:rsidRPr="00974EA8">
        <w:rPr>
          <w:rFonts w:ascii="GHEA Grapalat" w:hAnsi="GHEA Grapalat"/>
        </w:rPr>
        <w:t xml:space="preserve">Приложения № </w:t>
      </w:r>
      <w:r w:rsidR="00870233">
        <w:rPr>
          <w:rFonts w:ascii="GHEA Grapalat" w:hAnsi="GHEA Grapalat"/>
        </w:rPr>
        <w:t>4 и 5</w:t>
      </w:r>
      <w:r w:rsidR="00870233">
        <w:rPr>
          <w:rFonts w:ascii="GHEA Grapalat" w:hAnsi="GHEA Grapalat"/>
          <w:lang w:val="hy-AM"/>
        </w:rPr>
        <w:t>/</w:t>
      </w:r>
      <w:r w:rsidRPr="00521A49">
        <w:rPr>
          <w:rFonts w:ascii="GHEA Grapalat" w:hAnsi="GHEA Grapalat" w:cs="Sylfaen"/>
        </w:rPr>
        <w:t xml:space="preserve"> или наличных денег, а по части требуемых финансовых средств</w:t>
      </w:r>
      <w:r w:rsidR="00870233">
        <w:rPr>
          <w:rFonts w:ascii="GHEA Grapalat" w:hAnsi="GHEA Grapalat" w:cs="Sylfaen"/>
          <w:lang w:val="hy-AM"/>
        </w:rPr>
        <w:t xml:space="preserve"> - </w:t>
      </w:r>
      <w:r w:rsidRPr="00521A49">
        <w:rPr>
          <w:rFonts w:ascii="GHEA Grapalat" w:hAnsi="GHEA Grapalat" w:cs="Sylfaen"/>
        </w:rPr>
        <w:t>в одностороннем порядке утвержденного заявления-в виде неустойки или наличных денег</w:t>
      </w:r>
      <w:r w:rsidR="000C229A">
        <w:rPr>
          <w:rFonts w:ascii="GHEA Grapalat" w:hAnsi="GHEA Grapalat" w:cs="Sylfaen"/>
        </w:rPr>
        <w:t>.</w:t>
      </w:r>
    </w:p>
    <w:p w14:paraId="78163A71" w14:textId="77777777"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14:paraId="07CCFF4F"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5E6B2FB9"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112A49F"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14:paraId="53424E7D"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31C9EC60"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2A7DE5FC"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3AECB67C" w14:textId="77777777" w:rsidR="003648C2" w:rsidRPr="00521A49" w:rsidRDefault="003648C2" w:rsidP="00B55614">
      <w:pPr>
        <w:widowControl w:val="0"/>
        <w:tabs>
          <w:tab w:val="left" w:pos="1134"/>
        </w:tabs>
        <w:ind w:firstLine="567"/>
        <w:contextualSpacing/>
        <w:jc w:val="both"/>
        <w:rPr>
          <w:rFonts w:ascii="GHEA Grapalat" w:hAnsi="GHEA Grapalat"/>
        </w:rPr>
      </w:pPr>
    </w:p>
    <w:p w14:paraId="262186E5" w14:textId="77777777" w:rsidR="00637D24" w:rsidRPr="00521A49" w:rsidRDefault="00637D24" w:rsidP="00962010">
      <w:pPr>
        <w:widowControl w:val="0"/>
        <w:tabs>
          <w:tab w:val="left" w:pos="1134"/>
        </w:tabs>
        <w:spacing w:after="160"/>
        <w:ind w:firstLine="567"/>
        <w:jc w:val="both"/>
        <w:rPr>
          <w:rFonts w:ascii="GHEA Grapalat" w:hAnsi="GHEA Grapalat" w:cs="Sylfaen"/>
        </w:rPr>
      </w:pPr>
    </w:p>
    <w:p w14:paraId="6F40BC7B"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218BAADA" w14:textId="77777777" w:rsidR="003D5CAF" w:rsidRPr="00521A49" w:rsidRDefault="003D5CAF" w:rsidP="00962010">
      <w:pPr>
        <w:rPr>
          <w:rFonts w:ascii="GHEA Grapalat" w:hAnsi="GHEA Grapalat" w:cs="Arial"/>
          <w:b/>
        </w:rPr>
      </w:pPr>
    </w:p>
    <w:p w14:paraId="062643E4"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05073B61"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017D9889" w14:textId="198A39AD" w:rsidR="005178A4" w:rsidRPr="00D54154"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w:t>
      </w:r>
      <w:r w:rsidR="00D54154" w:rsidRPr="00D54154">
        <w:rPr>
          <w:rFonts w:ascii="GHEA Grapalat" w:hAnsi="GHEA Grapalat"/>
        </w:rPr>
        <w:t>основании решения руководителя уполномоченного органа, осуществляющего общее руководство заказчиком</w:t>
      </w:r>
      <w:r w:rsidR="005178A4" w:rsidRPr="00521A49">
        <w:rPr>
          <w:rFonts w:ascii="GHEA Grapalat" w:hAnsi="GHEA Grapalat"/>
        </w:rPr>
        <w:t>.</w:t>
      </w:r>
    </w:p>
    <w:p w14:paraId="4A517E4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3365968D"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5B4D65BB"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448DDA" w14:textId="77777777" w:rsidR="00C54730" w:rsidRPr="00521A49" w:rsidRDefault="00C54730" w:rsidP="00962010">
      <w:pPr>
        <w:jc w:val="center"/>
        <w:rPr>
          <w:rFonts w:ascii="GHEA Grapalat" w:hAnsi="GHEA Grapalat"/>
          <w:b/>
        </w:rPr>
      </w:pPr>
    </w:p>
    <w:p w14:paraId="3802B2A5"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5A8C4499" w14:textId="77777777" w:rsidR="00C54730" w:rsidRPr="00521A49" w:rsidRDefault="00C54730" w:rsidP="00962010">
      <w:pPr>
        <w:jc w:val="center"/>
        <w:rPr>
          <w:rFonts w:ascii="GHEA Grapalat" w:hAnsi="GHEA Grapalat"/>
          <w:b/>
        </w:rPr>
      </w:pPr>
    </w:p>
    <w:p w14:paraId="523087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ACD5AF5"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32732F6"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1DAC5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0D9CFA6"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EFFDED5" w14:textId="77777777"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46ED1" w14:textId="77777777"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FEC0ED0" w14:textId="77777777"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00EE98" w14:textId="77777777" w:rsidR="00C87BF8" w:rsidRPr="00521A49" w:rsidRDefault="00C87BF8" w:rsidP="00962010">
      <w:pPr>
        <w:jc w:val="both"/>
        <w:rPr>
          <w:rFonts w:ascii="GHEA Grapalat" w:hAnsi="GHEA Grapalat"/>
          <w:lang w:val="hy-AM"/>
        </w:rPr>
      </w:pPr>
      <w:r w:rsidRPr="00521A49">
        <w:rPr>
          <w:rFonts w:ascii="GHEA Grapalat" w:hAnsi="GHEA Grapalat"/>
        </w:rPr>
        <w:lastRenderedPageBreak/>
        <w:t>12.8. Решение о требовании доказательств исполняется ответчиком в пятидневный срок после получения решения.</w:t>
      </w:r>
    </w:p>
    <w:p w14:paraId="34CE1D6D"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24BC120"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0F3CE35C"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2DEB0821"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CA3AD4F"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E3C88F1"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35E45D8" w14:textId="77777777"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2AA1D1A"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32B39AC"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C506369" w14:textId="77777777"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3028A97" w14:textId="77777777"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38B755B" w14:textId="77777777"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8220E3B" w14:textId="77777777"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w:t>
      </w:r>
      <w:r w:rsidRPr="00521A49">
        <w:rPr>
          <w:rFonts w:ascii="GHEA Grapalat" w:hAnsi="GHEA Grapalat"/>
        </w:rPr>
        <w:lastRenderedPageBreak/>
        <w:t xml:space="preserve">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органа.Уполномоченный</w:t>
      </w:r>
      <w:proofErr w:type="spellEnd"/>
      <w:r w:rsidRPr="00521A49">
        <w:rPr>
          <w:rFonts w:ascii="GHEA Grapalat" w:hAnsi="GHEA Grapalat"/>
        </w:rPr>
        <w:t xml:space="preserve"> орган незамедлительно публикует это решение в бюллетене.</w:t>
      </w:r>
    </w:p>
    <w:p w14:paraId="4D88D608"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587E0A1"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C12D4C"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5F387EA"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2AB1E48A" w14:textId="77777777" w:rsidR="00822909" w:rsidRPr="00521A49" w:rsidRDefault="00822909" w:rsidP="00962010">
      <w:pPr>
        <w:widowControl w:val="0"/>
        <w:spacing w:after="160"/>
        <w:jc w:val="center"/>
        <w:rPr>
          <w:rFonts w:ascii="GHEA Grapalat" w:hAnsi="GHEA Grapalat"/>
          <w:b/>
        </w:rPr>
        <w:sectPr w:rsidR="00822909" w:rsidRPr="00521A49" w:rsidSect="00B55614">
          <w:footerReference w:type="default" r:id="rId8"/>
          <w:footnotePr>
            <w:pos w:val="beneathText"/>
            <w:numStart w:val="8"/>
          </w:footnotePr>
          <w:pgSz w:w="11906" w:h="16838" w:code="9"/>
          <w:pgMar w:top="709" w:right="707" w:bottom="1134" w:left="709" w:header="561" w:footer="561" w:gutter="0"/>
          <w:cols w:space="720"/>
          <w:docGrid w:linePitch="326"/>
        </w:sectPr>
      </w:pPr>
    </w:p>
    <w:p w14:paraId="0599556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666D3C82" w14:textId="0B63EF04"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 xml:space="preserve">ЗАЯВКИ НА </w:t>
      </w:r>
      <w:r w:rsidR="00B06C9F">
        <w:rPr>
          <w:rFonts w:ascii="GHEA Grapalat" w:hAnsi="GHEA Grapalat"/>
          <w:b/>
        </w:rPr>
        <w:t>ОТКРЫТЫЙ КОНКУРС</w:t>
      </w:r>
    </w:p>
    <w:p w14:paraId="07B73201" w14:textId="77777777" w:rsidR="00275196" w:rsidRPr="00521A49" w:rsidRDefault="00275196" w:rsidP="00962010">
      <w:pPr>
        <w:widowControl w:val="0"/>
        <w:spacing w:after="160"/>
        <w:jc w:val="center"/>
        <w:rPr>
          <w:rFonts w:ascii="GHEA Grapalat" w:hAnsi="GHEA Grapalat"/>
        </w:rPr>
      </w:pPr>
    </w:p>
    <w:p w14:paraId="1A05FD9F"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72DF8B8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04F7F6C3"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7C2461F"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3308DE57" w14:textId="77777777" w:rsidR="008F15B9" w:rsidRPr="00521A49" w:rsidRDefault="008F15B9" w:rsidP="0007305B">
      <w:pPr>
        <w:widowControl w:val="0"/>
        <w:jc w:val="center"/>
        <w:rPr>
          <w:rFonts w:ascii="GHEA Grapalat" w:hAnsi="GHEA Grapalat"/>
          <w:b/>
        </w:rPr>
      </w:pPr>
    </w:p>
    <w:p w14:paraId="76468997"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0B196BD5"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694A7529"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w:t>
      </w:r>
      <w:proofErr w:type="spellStart"/>
      <w:r w:rsidR="00EB3C28" w:rsidRPr="00521A49">
        <w:rPr>
          <w:rFonts w:ascii="GHEA Grapalat" w:hAnsi="GHEA Grapalat"/>
        </w:rPr>
        <w:t>объявлени</w:t>
      </w:r>
      <w:proofErr w:type="spellEnd"/>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14:paraId="687D9B3B"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35B91182" w14:textId="77777777"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17E1715C" w14:textId="306237D7" w:rsidR="008D4137"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FootnoteReference"/>
          <w:rFonts w:ascii="GHEA Grapalat" w:hAnsi="GHEA Grapalat"/>
        </w:rPr>
        <w:footnoteReference w:customMarkFollows="1" w:id="3"/>
        <w:t>15</w:t>
      </w:r>
    </w:p>
    <w:p w14:paraId="4305053A" w14:textId="2DC8911A" w:rsidR="00D54154" w:rsidRPr="00521A49" w:rsidRDefault="00D54154" w:rsidP="0007305B">
      <w:pPr>
        <w:widowControl w:val="0"/>
        <w:tabs>
          <w:tab w:val="left" w:pos="1134"/>
        </w:tabs>
        <w:ind w:firstLine="567"/>
        <w:jc w:val="both"/>
        <w:rPr>
          <w:rFonts w:ascii="GHEA Grapalat" w:hAnsi="GHEA Grapalat"/>
        </w:rPr>
      </w:pPr>
      <w:r w:rsidRPr="00521A49">
        <w:rPr>
          <w:rFonts w:ascii="GHEA Grapalat" w:hAnsi="GHEA Grapalat"/>
        </w:rPr>
        <w:t>2.</w:t>
      </w:r>
      <w:r>
        <w:rPr>
          <w:rFonts w:ascii="GHEA Grapalat" w:hAnsi="GHEA Grapalat"/>
        </w:rPr>
        <w:t>5</w:t>
      </w:r>
      <w:r w:rsidRPr="00521A49">
        <w:rPr>
          <w:rFonts w:ascii="GHEA Grapalat" w:hAnsi="GHEA Grapalat"/>
        </w:rPr>
        <w:t>.</w:t>
      </w:r>
      <w:r>
        <w:rPr>
          <w:rFonts w:ascii="GHEA Grapalat" w:hAnsi="GHEA Grapalat"/>
        </w:rPr>
        <w:t xml:space="preserve"> </w:t>
      </w:r>
      <w:r w:rsidRPr="00D54154">
        <w:rPr>
          <w:rFonts w:ascii="GHEA Grapalat" w:hAnsi="GHEA Grapalat"/>
        </w:rPr>
        <w:t>обеспечение заявки, которое представляется в виде денежной суммы или банковской гарантии (приложение N 3), а также оригинал документа, подтверждающего оплату денежной суммы или банковской гарантии.</w:t>
      </w:r>
    </w:p>
    <w:p w14:paraId="3EC694B0" w14:textId="21B1D6D2"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D54154">
        <w:rPr>
          <w:rFonts w:ascii="GHEA Grapalat" w:hAnsi="GHEA Grapalat"/>
        </w:rPr>
        <w:t>6</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6342FB9A" w14:textId="77777777" w:rsidR="0007305B" w:rsidRPr="00521A49" w:rsidRDefault="0007305B" w:rsidP="0007305B">
      <w:pPr>
        <w:widowControl w:val="0"/>
        <w:jc w:val="center"/>
        <w:rPr>
          <w:rFonts w:ascii="GHEA Grapalat" w:hAnsi="GHEA Grapalat"/>
          <w:b/>
        </w:rPr>
      </w:pPr>
    </w:p>
    <w:p w14:paraId="1BBB30B8"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7748BA4A"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3C1F929B" w14:textId="77777777"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248298A"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w:t>
      </w:r>
      <w:r w:rsidRPr="00521A49">
        <w:rPr>
          <w:rFonts w:ascii="GHEA Grapalat" w:hAnsi="GHEA Grapalat"/>
        </w:rPr>
        <w:lastRenderedPageBreak/>
        <w:t>— агент). Если заявка подается агентом, то с заявкой представляется документ о предоставлении ему такого полномочия.</w:t>
      </w:r>
    </w:p>
    <w:p w14:paraId="456E55D2"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14:paraId="34DF2617"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6FC52129"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789615CE"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30CF800A"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236FD162"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13C05699" w14:textId="77777777" w:rsidR="00ED59E0" w:rsidRPr="00521A49" w:rsidRDefault="00ED59E0" w:rsidP="00962010">
      <w:pPr>
        <w:widowControl w:val="0"/>
        <w:tabs>
          <w:tab w:val="left" w:pos="1134"/>
        </w:tabs>
        <w:spacing w:after="160"/>
        <w:ind w:firstLine="567"/>
        <w:jc w:val="both"/>
        <w:rPr>
          <w:rFonts w:ascii="GHEA Grapalat" w:hAnsi="GHEA Grapalat"/>
        </w:rPr>
      </w:pPr>
    </w:p>
    <w:p w14:paraId="54C6F5AF" w14:textId="77777777" w:rsidR="00ED59E0" w:rsidRPr="00521A49" w:rsidRDefault="00ED59E0" w:rsidP="00962010">
      <w:pPr>
        <w:widowControl w:val="0"/>
        <w:tabs>
          <w:tab w:val="left" w:pos="1134"/>
        </w:tabs>
        <w:spacing w:after="160"/>
        <w:ind w:firstLine="567"/>
        <w:jc w:val="both"/>
        <w:rPr>
          <w:rFonts w:ascii="GHEA Grapalat" w:hAnsi="GHEA Grapalat"/>
        </w:rPr>
      </w:pPr>
    </w:p>
    <w:p w14:paraId="6FCC2D10" w14:textId="77777777" w:rsidR="00ED59E0" w:rsidRPr="00521A49" w:rsidRDefault="00ED59E0" w:rsidP="00962010">
      <w:pPr>
        <w:widowControl w:val="0"/>
        <w:tabs>
          <w:tab w:val="left" w:pos="1134"/>
        </w:tabs>
        <w:spacing w:after="160"/>
        <w:ind w:firstLine="567"/>
        <w:jc w:val="both"/>
        <w:rPr>
          <w:rFonts w:ascii="GHEA Grapalat" w:hAnsi="GHEA Grapalat"/>
        </w:rPr>
      </w:pPr>
    </w:p>
    <w:p w14:paraId="06E9ADA3"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DB6EC34"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7D90643F"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2762D187"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150CFFA3" w14:textId="77777777" w:rsidR="006E23CE" w:rsidRPr="00521A49" w:rsidRDefault="006E23CE" w:rsidP="00962010">
      <w:pPr>
        <w:rPr>
          <w:rFonts w:ascii="GHEA Grapalat" w:hAnsi="GHEA Grapalat"/>
          <w:b/>
        </w:rPr>
      </w:pPr>
      <w:r w:rsidRPr="00521A49">
        <w:rPr>
          <w:rFonts w:ascii="GHEA Grapalat" w:hAnsi="GHEA Grapalat"/>
          <w:b/>
        </w:rPr>
        <w:br w:type="page"/>
      </w:r>
    </w:p>
    <w:p w14:paraId="2EB7D0A8"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5CCC7899" w14:textId="0321F535" w:rsidR="00D13516" w:rsidRPr="00521A49" w:rsidRDefault="00D13516"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0F04A8">
        <w:rPr>
          <w:rFonts w:ascii="GHEA Grapalat" w:hAnsi="GHEA Grapalat"/>
          <w:b/>
          <w:sz w:val="22"/>
          <w:szCs w:val="22"/>
        </w:rPr>
        <w:t>2025-04</w:t>
      </w:r>
      <w:r w:rsidRPr="00521A49">
        <w:rPr>
          <w:rFonts w:ascii="GHEA Grapalat" w:hAnsi="GHEA Grapalat"/>
          <w:b/>
          <w:sz w:val="22"/>
          <w:szCs w:val="22"/>
        </w:rPr>
        <w:t>»</w:t>
      </w:r>
    </w:p>
    <w:p w14:paraId="2B3B6EEF" w14:textId="77777777" w:rsidR="00D13516" w:rsidRPr="00521A49" w:rsidRDefault="00D13516" w:rsidP="00962010">
      <w:pPr>
        <w:widowControl w:val="0"/>
        <w:spacing w:after="120"/>
        <w:jc w:val="center"/>
        <w:rPr>
          <w:rFonts w:ascii="GHEA Grapalat" w:hAnsi="GHEA Grapalat" w:cs="Sylfaen"/>
          <w:b/>
        </w:rPr>
      </w:pPr>
    </w:p>
    <w:p w14:paraId="221B8923"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1568D40A" w14:textId="24AFE77A" w:rsidR="00D13516" w:rsidRPr="00521A49" w:rsidRDefault="00D13516" w:rsidP="00962010">
      <w:pPr>
        <w:pStyle w:val="Heading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 xml:space="preserve">на участие в </w:t>
      </w:r>
      <w:r w:rsidR="00130317">
        <w:rPr>
          <w:rFonts w:ascii="GHEA Grapalat" w:hAnsi="GHEA Grapalat"/>
          <w:color w:val="auto"/>
          <w:sz w:val="24"/>
          <w:szCs w:val="24"/>
        </w:rPr>
        <w:t>открытом конкурсе</w:t>
      </w:r>
    </w:p>
    <w:p w14:paraId="719B52AE" w14:textId="77777777" w:rsidR="00B2572B" w:rsidRPr="00521A49" w:rsidRDefault="00B2572B" w:rsidP="00962010">
      <w:pPr>
        <w:widowControl w:val="0"/>
        <w:spacing w:after="120"/>
        <w:jc w:val="center"/>
        <w:rPr>
          <w:rFonts w:ascii="GHEA Grapalat" w:hAnsi="GHEA Grapalat"/>
        </w:rPr>
      </w:pPr>
    </w:p>
    <w:p w14:paraId="6EBFCF40"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4F7EB5C6"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4B103995"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487DDC00"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1F6DC1CC" w14:textId="55906856"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w:t>
      </w:r>
      <w:r w:rsidR="000F04A8">
        <w:rPr>
          <w:rFonts w:ascii="GHEA Grapalat" w:hAnsi="GHEA Grapalat"/>
          <w:b/>
          <w:sz w:val="22"/>
          <w:szCs w:val="22"/>
        </w:rPr>
        <w:t>2025-04</w:t>
      </w:r>
      <w:r w:rsidRPr="00521A49">
        <w:rPr>
          <w:rFonts w:ascii="GHEA Grapalat" w:hAnsi="GHEA Grapalat"/>
          <w:b/>
          <w:sz w:val="22"/>
          <w:szCs w:val="22"/>
        </w:rPr>
        <w:t>»</w:t>
      </w:r>
      <w:r w:rsidRPr="00521A49">
        <w:rPr>
          <w:rFonts w:ascii="GHEA Grapalat" w:hAnsi="GHEA Grapalat" w:cs="Sylfaen"/>
        </w:rPr>
        <w:t xml:space="preserve"> </w:t>
      </w:r>
      <w:r w:rsidR="00130317">
        <w:rPr>
          <w:rFonts w:ascii="GHEA Grapalat" w:hAnsi="GHEA Grapalat"/>
        </w:rPr>
        <w:t>открытого конкурса</w:t>
      </w:r>
      <w:r w:rsidRPr="00521A49">
        <w:rPr>
          <w:rFonts w:ascii="GHEA Grapalat" w:hAnsi="GHEA Grapalat"/>
        </w:rPr>
        <w:t xml:space="preserve"> и в соответствии с требованиями приглашения подает заявку.</w:t>
      </w:r>
    </w:p>
    <w:p w14:paraId="50B061C3"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19A34797"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27FE25DA"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5BFEE64C"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5CD5E419" w14:textId="77777777" w:rsidR="000612B9" w:rsidRPr="00521A49" w:rsidRDefault="000612B9" w:rsidP="00962010">
      <w:pPr>
        <w:jc w:val="both"/>
        <w:rPr>
          <w:rFonts w:ascii="GHEA Grapalat" w:hAnsi="GHEA Grapalat"/>
        </w:rPr>
      </w:pPr>
    </w:p>
    <w:p w14:paraId="149C81E7"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14:paraId="53304732"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7E281F8E" w14:textId="77777777" w:rsidR="000612B9" w:rsidRPr="00521A49" w:rsidRDefault="000612B9" w:rsidP="00962010">
      <w:pPr>
        <w:jc w:val="both"/>
        <w:rPr>
          <w:rFonts w:ascii="GHEA Grapalat" w:hAnsi="GHEA Grapalat"/>
        </w:rPr>
      </w:pPr>
    </w:p>
    <w:p w14:paraId="644F74FB"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5747BEB0"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766B494A" w14:textId="77777777" w:rsidR="00B138F3" w:rsidRPr="00521A49" w:rsidRDefault="00B138F3" w:rsidP="00962010">
      <w:pPr>
        <w:jc w:val="both"/>
        <w:rPr>
          <w:rFonts w:ascii="GHEA Grapalat" w:hAnsi="GHEA Grapalat"/>
        </w:rPr>
      </w:pPr>
    </w:p>
    <w:p w14:paraId="0CE7968B"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2B871350"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77FC9C1B" w14:textId="77777777" w:rsidR="00B138F3" w:rsidRPr="00521A49" w:rsidRDefault="00B138F3" w:rsidP="00962010">
      <w:pPr>
        <w:jc w:val="both"/>
        <w:rPr>
          <w:rFonts w:ascii="GHEA Grapalat" w:hAnsi="GHEA Grapalat"/>
        </w:rPr>
      </w:pPr>
    </w:p>
    <w:p w14:paraId="30FDB2EB"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0FC5A5A2"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2C6FFD89" w14:textId="77777777" w:rsidR="00B16483" w:rsidRPr="00521A49" w:rsidRDefault="00B16483" w:rsidP="00962010">
      <w:pPr>
        <w:jc w:val="both"/>
        <w:rPr>
          <w:rFonts w:ascii="GHEA Grapalat" w:hAnsi="GHEA Grapalat"/>
        </w:rPr>
      </w:pPr>
    </w:p>
    <w:p w14:paraId="5F5E47C2"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3EF3D942"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2BE29584" w14:textId="77777777" w:rsidR="00B16483" w:rsidRPr="00521A49" w:rsidRDefault="00B16483" w:rsidP="00962010">
      <w:pPr>
        <w:tabs>
          <w:tab w:val="left" w:pos="7371"/>
        </w:tabs>
        <w:ind w:left="3544" w:firstLine="3"/>
        <w:jc w:val="both"/>
        <w:rPr>
          <w:rFonts w:ascii="GHEA Grapalat" w:hAnsi="GHEA Grapalat"/>
        </w:rPr>
      </w:pPr>
    </w:p>
    <w:p w14:paraId="2E8EA8F1" w14:textId="77777777"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_________________________________объявляет и </w:t>
      </w:r>
      <w:proofErr w:type="spellStart"/>
      <w:r w:rsidRPr="00521A49">
        <w:rPr>
          <w:rFonts w:ascii="GHEA Grapalat" w:hAnsi="GHEA Grapalat"/>
        </w:rPr>
        <w:t>подтверждает,что</w:t>
      </w:r>
      <w:proofErr w:type="spellEnd"/>
      <w:r w:rsidRPr="00521A49">
        <w:rPr>
          <w:rFonts w:ascii="GHEA Grapalat" w:hAnsi="GHEA Grapalat"/>
        </w:rPr>
        <w:t>:</w:t>
      </w:r>
    </w:p>
    <w:p w14:paraId="31F40409"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794BA8FB"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669E8B9C"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6B5EC533" w14:textId="77777777" w:rsidR="009E1F0A" w:rsidRPr="00521A49" w:rsidRDefault="009E1F0A" w:rsidP="00962010">
      <w:pPr>
        <w:rPr>
          <w:rFonts w:ascii="GHEA Grapalat" w:hAnsi="GHEA Grapalat"/>
          <w:i/>
          <w:vertAlign w:val="superscript"/>
          <w:lang w:val="es-ES"/>
        </w:rPr>
      </w:pPr>
    </w:p>
    <w:p w14:paraId="2DC01417"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3CCF72D3" w14:textId="77777777" w:rsidR="004E425A" w:rsidRPr="00521A49" w:rsidRDefault="004E425A" w:rsidP="00962010">
      <w:pPr>
        <w:rPr>
          <w:rFonts w:ascii="GHEA Grapalat" w:hAnsi="GHEA Grapalat"/>
          <w:color w:val="000000" w:themeColor="text1"/>
          <w:spacing w:val="-4"/>
        </w:rPr>
      </w:pPr>
    </w:p>
    <w:p w14:paraId="7D74D287" w14:textId="289B8890" w:rsidR="009E1F0A" w:rsidRPr="00521A49" w:rsidRDefault="00B06C9F" w:rsidP="00962010">
      <w:pPr>
        <w:rPr>
          <w:rFonts w:ascii="GHEA Grapalat" w:hAnsi="GHEA Grapalat" w:cs="Sylfaen"/>
          <w:lang w:val="hy-AM"/>
        </w:rPr>
      </w:pPr>
      <w:r>
        <w:rPr>
          <w:rFonts w:ascii="GHEA Grapalat" w:hAnsi="GHEA Grapalat"/>
        </w:rPr>
        <w:t>открытый конкурс</w:t>
      </w:r>
      <w:r w:rsidR="00F0165A" w:rsidRPr="00521A49">
        <w:rPr>
          <w:rFonts w:ascii="GHEA Grapalat" w:hAnsi="GHEA Grapalat"/>
        </w:rPr>
        <w:t xml:space="preserve"> под кодом </w:t>
      </w:r>
      <w:r w:rsidR="00F0165A" w:rsidRPr="00521A49">
        <w:rPr>
          <w:rFonts w:ascii="GHEA Grapalat" w:hAnsi="GHEA Grapalat"/>
          <w:b/>
          <w:sz w:val="22"/>
          <w:szCs w:val="22"/>
        </w:rPr>
        <w:t>«</w:t>
      </w:r>
      <w:r>
        <w:rPr>
          <w:rFonts w:ascii="GHEA Grapalat" w:hAnsi="GHEA Grapalat"/>
          <w:b/>
          <w:sz w:val="22"/>
          <w:szCs w:val="22"/>
        </w:rPr>
        <w:t>BMAPDzB-HVKAK-</w:t>
      </w:r>
      <w:r w:rsidR="000F04A8">
        <w:rPr>
          <w:rFonts w:ascii="GHEA Grapalat" w:hAnsi="GHEA Grapalat"/>
          <w:b/>
          <w:sz w:val="22"/>
          <w:szCs w:val="22"/>
        </w:rPr>
        <w:t>2025-04</w:t>
      </w:r>
      <w:r w:rsidR="00F0165A"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14:paraId="05BD88FF"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533D4D2B"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71C63CBD" w14:textId="3BD99C9B" w:rsidR="005A61F4" w:rsidRPr="00521A49"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130317">
        <w:rPr>
          <w:rFonts w:ascii="GHEA Grapalat" w:hAnsi="GHEA Grapalat"/>
        </w:rPr>
        <w:t>открытом конкурсе</w:t>
      </w:r>
      <w:r w:rsidR="005A61F4" w:rsidRPr="00521A49">
        <w:rPr>
          <w:rFonts w:ascii="GHEA Grapalat" w:hAnsi="GHEA Grapalat"/>
        </w:rPr>
        <w:t xml:space="preserve"> под кодом </w:t>
      </w:r>
      <w:r w:rsidR="005A61F4" w:rsidRPr="00521A49">
        <w:rPr>
          <w:rFonts w:ascii="GHEA Grapalat" w:hAnsi="GHEA Grapalat"/>
          <w:b/>
          <w:sz w:val="22"/>
          <w:szCs w:val="22"/>
        </w:rPr>
        <w:t>«</w:t>
      </w:r>
      <w:r w:rsidR="00B06C9F">
        <w:rPr>
          <w:rFonts w:ascii="GHEA Grapalat" w:hAnsi="GHEA Grapalat"/>
          <w:b/>
          <w:sz w:val="22"/>
          <w:szCs w:val="22"/>
        </w:rPr>
        <w:t>BMAPDzB-HVKAK-</w:t>
      </w:r>
      <w:r w:rsidR="000F04A8">
        <w:rPr>
          <w:rFonts w:ascii="GHEA Grapalat" w:hAnsi="GHEA Grapalat"/>
          <w:b/>
          <w:sz w:val="22"/>
          <w:szCs w:val="22"/>
        </w:rPr>
        <w:t>2025-04</w:t>
      </w:r>
      <w:r w:rsidR="005A61F4" w:rsidRPr="00521A49">
        <w:rPr>
          <w:rFonts w:ascii="GHEA Grapalat" w:hAnsi="GHEA Grapalat"/>
          <w:b/>
          <w:sz w:val="22"/>
          <w:szCs w:val="22"/>
        </w:rPr>
        <w:t>»</w:t>
      </w:r>
    </w:p>
    <w:p w14:paraId="5D1521DC" w14:textId="77777777" w:rsidR="006B3E56" w:rsidRPr="00521A49" w:rsidRDefault="006B3E56" w:rsidP="00962010">
      <w:pPr>
        <w:pStyle w:val="ListParagraph"/>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14:paraId="0EC0D0DD" w14:textId="304EB600" w:rsidR="00B61594" w:rsidRPr="00521A49" w:rsidRDefault="006B3E56" w:rsidP="00962010">
      <w:pPr>
        <w:pStyle w:val="ListParagraph"/>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B06C9F">
        <w:rPr>
          <w:rFonts w:ascii="GHEA Grapalat" w:hAnsi="GHEA Grapalat"/>
        </w:rPr>
        <w:t>открытый конкурс</w:t>
      </w:r>
      <w:r w:rsidRPr="00521A49">
        <w:rPr>
          <w:rFonts w:ascii="GHEA Grapalat" w:hAnsi="GHEA Grapalat"/>
        </w:rPr>
        <w:t xml:space="preserve"> случая     одновременного участия взаимосвязанных с ________________ </w:t>
      </w:r>
    </w:p>
    <w:p w14:paraId="16195CE5"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660D6FEA"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2C8B6316"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7A651F3A"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146BE4EA"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0A39ADC4" w14:textId="77777777"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61CBF9FD" w14:textId="77777777"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69424B2E"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2F4B0F9C"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FootnoteReference"/>
          <w:rFonts w:ascii="GHEA Grapalat" w:hAnsi="GHEA Grapalat"/>
        </w:rPr>
        <w:footnoteReference w:customMarkFollows="1" w:id="4"/>
        <w:t>**</w:t>
      </w:r>
      <w:r w:rsidRPr="00521A49">
        <w:rPr>
          <w:rFonts w:ascii="GHEA Grapalat" w:hAnsi="GHEA Grapalat"/>
        </w:rPr>
        <w:t>.</w:t>
      </w:r>
      <w:r w:rsidR="006B3E56" w:rsidRPr="00521A49">
        <w:rPr>
          <w:rFonts w:ascii="GHEA Grapalat" w:hAnsi="GHEA Grapalat"/>
        </w:rPr>
        <w:t xml:space="preserve"> </w:t>
      </w:r>
    </w:p>
    <w:p w14:paraId="6DA29CB9" w14:textId="77777777" w:rsidR="00A617A7" w:rsidRPr="00521A49" w:rsidRDefault="00A617A7" w:rsidP="00962010">
      <w:pPr>
        <w:widowControl w:val="0"/>
        <w:jc w:val="both"/>
        <w:rPr>
          <w:rFonts w:ascii="GHEA Grapalat" w:hAnsi="GHEA Grapalat"/>
        </w:rPr>
      </w:pPr>
    </w:p>
    <w:p w14:paraId="1263693C" w14:textId="77777777"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0AC8D860"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5621897B"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5FA40CC6" w14:textId="77777777" w:rsidR="00F855BB" w:rsidRPr="00521A49" w:rsidRDefault="00F855BB" w:rsidP="00962010">
      <w:pPr>
        <w:tabs>
          <w:tab w:val="left" w:pos="7371"/>
        </w:tabs>
        <w:ind w:left="3544" w:firstLine="3"/>
        <w:jc w:val="both"/>
        <w:rPr>
          <w:rFonts w:ascii="GHEA Grapalat" w:hAnsi="GHEA Grapalat"/>
          <w:lang w:val="hy-AM"/>
        </w:rPr>
      </w:pPr>
    </w:p>
    <w:p w14:paraId="338AE0A5" w14:textId="77777777" w:rsidR="00F855BB" w:rsidRPr="00521A49" w:rsidRDefault="00F855BB" w:rsidP="00962010">
      <w:pPr>
        <w:tabs>
          <w:tab w:val="left" w:pos="7371"/>
        </w:tabs>
        <w:ind w:left="3544" w:firstLine="3"/>
        <w:jc w:val="both"/>
        <w:rPr>
          <w:rFonts w:ascii="GHEA Grapalat" w:hAnsi="GHEA Grapalat"/>
          <w:lang w:val="hy-AM"/>
        </w:rPr>
      </w:pPr>
    </w:p>
    <w:p w14:paraId="71D8F62D" w14:textId="77777777" w:rsidR="006B3E56" w:rsidRPr="00521A49" w:rsidRDefault="006B3E56" w:rsidP="00962010">
      <w:pPr>
        <w:tabs>
          <w:tab w:val="left" w:pos="7371"/>
        </w:tabs>
        <w:ind w:left="3544" w:firstLine="3"/>
        <w:jc w:val="both"/>
        <w:rPr>
          <w:rFonts w:ascii="GHEA Grapalat" w:hAnsi="GHEA Grapalat"/>
        </w:rPr>
      </w:pPr>
    </w:p>
    <w:p w14:paraId="2B690D31"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782BD98E"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14:paraId="454604BC" w14:textId="77777777" w:rsidR="00A777C1" w:rsidRPr="00521A49" w:rsidRDefault="00A777C1" w:rsidP="00962010">
      <w:pPr>
        <w:ind w:left="1134"/>
        <w:jc w:val="both"/>
        <w:rPr>
          <w:rFonts w:ascii="GHEA Grapalat" w:hAnsi="GHEA Grapalat"/>
          <w:vertAlign w:val="superscript"/>
        </w:rPr>
      </w:pPr>
    </w:p>
    <w:p w14:paraId="2A308CB8"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23934251"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6363DE3D"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0951A893" w14:textId="5B24CF60" w:rsidR="001B7517" w:rsidRPr="00521A49" w:rsidRDefault="001B7517"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0F04A8">
        <w:rPr>
          <w:rFonts w:ascii="GHEA Grapalat" w:hAnsi="GHEA Grapalat"/>
          <w:b/>
          <w:sz w:val="22"/>
          <w:szCs w:val="22"/>
        </w:rPr>
        <w:t>2025-04</w:t>
      </w:r>
      <w:r w:rsidRPr="00521A49">
        <w:rPr>
          <w:rFonts w:ascii="GHEA Grapalat" w:hAnsi="GHEA Grapalat"/>
          <w:b/>
          <w:sz w:val="22"/>
          <w:szCs w:val="22"/>
        </w:rPr>
        <w:t>»</w:t>
      </w:r>
    </w:p>
    <w:p w14:paraId="1CBCBDC9" w14:textId="77777777" w:rsidR="00D043C1" w:rsidRPr="00521A49" w:rsidRDefault="00D043C1" w:rsidP="00962010">
      <w:pPr>
        <w:widowControl w:val="0"/>
        <w:spacing w:after="160"/>
        <w:ind w:left="567" w:right="565"/>
        <w:jc w:val="center"/>
        <w:rPr>
          <w:rFonts w:ascii="GHEA Grapalat" w:hAnsi="GHEA Grapalat"/>
          <w:b/>
        </w:rPr>
      </w:pPr>
    </w:p>
    <w:p w14:paraId="0FC98C35"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42148BF8"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294A8435" w14:textId="77777777" w:rsidR="00D043C1" w:rsidRPr="00521A49" w:rsidRDefault="00D043C1" w:rsidP="00962010">
      <w:pPr>
        <w:pStyle w:val="Heading3"/>
        <w:keepNext w:val="0"/>
        <w:widowControl w:val="0"/>
        <w:spacing w:after="160" w:line="240" w:lineRule="auto"/>
        <w:ind w:left="567" w:right="565"/>
        <w:rPr>
          <w:rFonts w:ascii="GHEA Grapalat" w:hAnsi="GHEA Grapalat" w:cs="Arial"/>
          <w:sz w:val="24"/>
          <w:szCs w:val="24"/>
        </w:rPr>
      </w:pPr>
    </w:p>
    <w:p w14:paraId="2ABEBA4D" w14:textId="045604B4" w:rsidR="0021043A" w:rsidRPr="00521A49" w:rsidRDefault="0021043A" w:rsidP="00962010">
      <w:pPr>
        <w:widowControl w:val="0"/>
        <w:jc w:val="both"/>
        <w:rPr>
          <w:rFonts w:ascii="GHEA Grapalat" w:hAnsi="GHEA Grapalat"/>
        </w:rPr>
      </w:pPr>
      <w:r w:rsidRPr="00521A49">
        <w:rPr>
          <w:rFonts w:ascii="GHEA Grapalat" w:hAnsi="GHEA Grapalat"/>
        </w:rPr>
        <w:t xml:space="preserve">_____________________________,   в качестве участника в рамках </w:t>
      </w:r>
      <w:r w:rsidR="00130317">
        <w:rPr>
          <w:rFonts w:ascii="GHEA Grapalat" w:hAnsi="GHEA Grapalat"/>
        </w:rPr>
        <w:t>открытого конкурса</w:t>
      </w:r>
    </w:p>
    <w:p w14:paraId="71FDD5AA"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31FAD5B7" w14:textId="2BF0D9B0"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0F04A8">
        <w:rPr>
          <w:rFonts w:ascii="GHEA Grapalat" w:hAnsi="GHEA Grapalat"/>
          <w:b/>
          <w:sz w:val="22"/>
          <w:szCs w:val="22"/>
        </w:rPr>
        <w:t>2025-04</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794B77E7" w14:textId="77777777" w:rsidTr="00EE6490">
        <w:trPr>
          <w:jc w:val="center"/>
        </w:trPr>
        <w:tc>
          <w:tcPr>
            <w:tcW w:w="1042" w:type="dxa"/>
            <w:vMerge w:val="restart"/>
            <w:vAlign w:val="center"/>
          </w:tcPr>
          <w:p w14:paraId="7EE5AA2A" w14:textId="77777777" w:rsidR="00C15A48" w:rsidRDefault="00C15A48" w:rsidP="00C15A48">
            <w:pPr>
              <w:widowControl w:val="0"/>
              <w:jc w:val="center"/>
              <w:rPr>
                <w:rFonts w:ascii="GHEA Grapalat" w:hAnsi="GHEA Grapalat"/>
                <w:b/>
                <w:sz w:val="20"/>
                <w:szCs w:val="20"/>
              </w:rPr>
            </w:pPr>
          </w:p>
          <w:p w14:paraId="4BBE018C"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34E2E1A"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2B2B1E32" w14:textId="77777777" w:rsidTr="00EE6490">
        <w:trPr>
          <w:trHeight w:val="696"/>
          <w:jc w:val="center"/>
        </w:trPr>
        <w:tc>
          <w:tcPr>
            <w:tcW w:w="1042" w:type="dxa"/>
            <w:vMerge/>
            <w:vAlign w:val="center"/>
          </w:tcPr>
          <w:p w14:paraId="5F43DEAA"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49C20270"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32E464FF"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F034A1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C3E9B84"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8E0E94D"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762FA5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701E5068" w14:textId="77777777" w:rsidTr="00EE6490">
        <w:trPr>
          <w:jc w:val="center"/>
        </w:trPr>
        <w:tc>
          <w:tcPr>
            <w:tcW w:w="1042" w:type="dxa"/>
          </w:tcPr>
          <w:p w14:paraId="3032335D"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10E950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1BE3C2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5A17BCD3"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5BB3DE1E"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1E5CFB38"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07E9C69B" w14:textId="77777777" w:rsidTr="00EE6490">
        <w:trPr>
          <w:jc w:val="center"/>
        </w:trPr>
        <w:tc>
          <w:tcPr>
            <w:tcW w:w="1042" w:type="dxa"/>
          </w:tcPr>
          <w:p w14:paraId="55FFA768"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4BC623E9"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0B5C87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77C3212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13DBD1DA"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730E5542"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2149E22E" w14:textId="77777777" w:rsidTr="00EE6490">
        <w:trPr>
          <w:jc w:val="center"/>
        </w:trPr>
        <w:tc>
          <w:tcPr>
            <w:tcW w:w="1042" w:type="dxa"/>
          </w:tcPr>
          <w:p w14:paraId="2E74E514"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5584EFA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7EACD2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35CC67AB"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7DB1EE8C"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2E19727D" w14:textId="77777777" w:rsidR="00C15A48" w:rsidRPr="00206AF8" w:rsidRDefault="00C15A48" w:rsidP="00C15A48">
            <w:pPr>
              <w:pStyle w:val="Heading3"/>
              <w:keepNext w:val="0"/>
              <w:widowControl w:val="0"/>
              <w:spacing w:line="240" w:lineRule="auto"/>
              <w:jc w:val="left"/>
              <w:rPr>
                <w:rFonts w:ascii="GHEA Grapalat" w:hAnsi="GHEA Grapalat"/>
                <w:b/>
              </w:rPr>
            </w:pPr>
          </w:p>
        </w:tc>
      </w:tr>
    </w:tbl>
    <w:p w14:paraId="2A76BE1A" w14:textId="77777777" w:rsidR="00D043C1" w:rsidRPr="00521A49" w:rsidRDefault="00D043C1" w:rsidP="00962010">
      <w:pPr>
        <w:widowControl w:val="0"/>
        <w:tabs>
          <w:tab w:val="left" w:pos="6804"/>
        </w:tabs>
        <w:jc w:val="center"/>
        <w:rPr>
          <w:rFonts w:ascii="GHEA Grapalat" w:hAnsi="GHEA Grapalat"/>
          <w:lang w:val="en-US"/>
        </w:rPr>
      </w:pPr>
    </w:p>
    <w:p w14:paraId="2867B88C"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2E1FA92E"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0FAA06C8" w14:textId="77777777" w:rsidR="00D043C1" w:rsidRPr="00521A49" w:rsidRDefault="00D043C1" w:rsidP="00962010">
      <w:pPr>
        <w:widowControl w:val="0"/>
        <w:spacing w:after="160"/>
        <w:jc w:val="right"/>
        <w:rPr>
          <w:rFonts w:ascii="GHEA Grapalat" w:hAnsi="GHEA Grapalat"/>
          <w:sz w:val="16"/>
          <w:szCs w:val="16"/>
        </w:rPr>
      </w:pPr>
    </w:p>
    <w:p w14:paraId="08D2DB8F"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1C3DB992" w14:textId="77777777" w:rsidR="00D043C1" w:rsidRPr="00521A49" w:rsidRDefault="00D043C1" w:rsidP="00962010">
      <w:pPr>
        <w:rPr>
          <w:rFonts w:ascii="GHEA Grapalat" w:hAnsi="GHEA Grapalat"/>
        </w:rPr>
      </w:pPr>
      <w:r w:rsidRPr="00521A49">
        <w:rPr>
          <w:rFonts w:ascii="GHEA Grapalat" w:hAnsi="GHEA Grapalat"/>
        </w:rPr>
        <w:br w:type="page"/>
      </w:r>
    </w:p>
    <w:p w14:paraId="0704C77F"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5D66021E" w14:textId="02A2B4CC" w:rsidR="002172CB" w:rsidRPr="00521A49" w:rsidRDefault="002172CB"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0F04A8">
        <w:rPr>
          <w:rFonts w:ascii="GHEA Grapalat" w:hAnsi="GHEA Grapalat"/>
          <w:b/>
          <w:sz w:val="22"/>
          <w:szCs w:val="22"/>
        </w:rPr>
        <w:t>2025-04</w:t>
      </w:r>
      <w:r w:rsidRPr="00521A49">
        <w:rPr>
          <w:rFonts w:ascii="GHEA Grapalat" w:hAnsi="GHEA Grapalat"/>
          <w:b/>
          <w:sz w:val="22"/>
          <w:szCs w:val="22"/>
        </w:rPr>
        <w:t>»</w:t>
      </w:r>
    </w:p>
    <w:p w14:paraId="2D6C0E78" w14:textId="77777777" w:rsidR="00F016A2" w:rsidRPr="00521A49" w:rsidRDefault="00F016A2" w:rsidP="00962010">
      <w:pPr>
        <w:rPr>
          <w:rFonts w:ascii="GHEA Grapalat" w:hAnsi="GHEA Grapalat"/>
          <w:b/>
        </w:rPr>
      </w:pPr>
    </w:p>
    <w:p w14:paraId="2573D5B5"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67DA3880"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14:paraId="39B665BC" w14:textId="77777777" w:rsidR="00F016A2" w:rsidRPr="00521A49" w:rsidRDefault="00F016A2" w:rsidP="00962010">
      <w:pPr>
        <w:ind w:left="360" w:hanging="360"/>
        <w:jc w:val="center"/>
        <w:rPr>
          <w:rFonts w:ascii="GHEA Grapalat" w:eastAsia="GHEA Grapalat" w:hAnsi="GHEA Grapalat" w:cs="GHEA Grapalat"/>
          <w:b/>
        </w:rPr>
      </w:pPr>
    </w:p>
    <w:p w14:paraId="2569B1F8"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62DD344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28D7DAD0" w14:textId="77777777" w:rsidTr="006D2CDF">
        <w:tc>
          <w:tcPr>
            <w:tcW w:w="2836" w:type="dxa"/>
            <w:shd w:val="clear" w:color="auto" w:fill="D9E2F3"/>
            <w:vAlign w:val="center"/>
          </w:tcPr>
          <w:p w14:paraId="5B2CA3E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A98894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666494" w14:textId="77777777" w:rsidTr="006D2CDF">
        <w:tc>
          <w:tcPr>
            <w:tcW w:w="2836" w:type="dxa"/>
            <w:shd w:val="clear" w:color="auto" w:fill="D9E2F3"/>
            <w:vAlign w:val="center"/>
          </w:tcPr>
          <w:p w14:paraId="7BF22BD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148990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CC6396" w14:textId="77777777" w:rsidTr="006D2CDF">
        <w:tc>
          <w:tcPr>
            <w:tcW w:w="2836" w:type="dxa"/>
            <w:shd w:val="clear" w:color="auto" w:fill="D9E2F3"/>
            <w:vAlign w:val="center"/>
          </w:tcPr>
          <w:p w14:paraId="7F2D896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0FC6C1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4994646" w14:textId="77777777" w:rsidTr="006D2CDF">
        <w:tc>
          <w:tcPr>
            <w:tcW w:w="2836" w:type="dxa"/>
            <w:shd w:val="clear" w:color="auto" w:fill="D9E2F3"/>
            <w:vAlign w:val="center"/>
          </w:tcPr>
          <w:p w14:paraId="42153D2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43D885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ABB962" w14:textId="77777777" w:rsidTr="006D2CDF">
        <w:tc>
          <w:tcPr>
            <w:tcW w:w="2836" w:type="dxa"/>
            <w:shd w:val="clear" w:color="auto" w:fill="D9E2F3"/>
            <w:vAlign w:val="center"/>
          </w:tcPr>
          <w:p w14:paraId="6729E5EF"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14:paraId="4D67015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F6352A" w14:textId="77777777" w:rsidTr="006D2CDF">
        <w:tc>
          <w:tcPr>
            <w:tcW w:w="2836" w:type="dxa"/>
            <w:shd w:val="clear" w:color="auto" w:fill="D9E2F3"/>
            <w:vAlign w:val="center"/>
          </w:tcPr>
          <w:p w14:paraId="6DF396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34DBEBEA"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7F487C9D" w14:textId="77777777" w:rsidTr="006D2CDF">
        <w:tc>
          <w:tcPr>
            <w:tcW w:w="2836" w:type="dxa"/>
            <w:shd w:val="clear" w:color="auto" w:fill="D9E2F3"/>
            <w:vAlign w:val="center"/>
          </w:tcPr>
          <w:p w14:paraId="47627F33"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8B69395"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1AE189C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D9AB423" w14:textId="77777777" w:rsidTr="006D2CDF">
        <w:tc>
          <w:tcPr>
            <w:tcW w:w="2835" w:type="dxa"/>
            <w:shd w:val="clear" w:color="auto" w:fill="D9E2F3"/>
            <w:vAlign w:val="center"/>
          </w:tcPr>
          <w:p w14:paraId="59702D3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F82F26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5CA8A5" w14:textId="77777777" w:rsidTr="006D2CDF">
        <w:trPr>
          <w:trHeight w:val="1487"/>
        </w:trPr>
        <w:tc>
          <w:tcPr>
            <w:tcW w:w="2835" w:type="dxa"/>
            <w:shd w:val="clear" w:color="auto" w:fill="D9E2F3"/>
            <w:vAlign w:val="center"/>
          </w:tcPr>
          <w:p w14:paraId="52FD5E3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D13F9A2" w14:textId="77777777" w:rsidR="00F016A2" w:rsidRPr="00521A49" w:rsidRDefault="00F016A2" w:rsidP="00962010">
            <w:pPr>
              <w:spacing w:before="240" w:after="240"/>
              <w:rPr>
                <w:rFonts w:ascii="GHEA Grapalat" w:eastAsia="GHEA Grapalat" w:hAnsi="GHEA Grapalat" w:cs="GHEA Grapalat"/>
              </w:rPr>
            </w:pPr>
          </w:p>
        </w:tc>
      </w:tr>
    </w:tbl>
    <w:p w14:paraId="17BEB84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1B9938E" w14:textId="77777777" w:rsidTr="006D2CDF">
        <w:tc>
          <w:tcPr>
            <w:tcW w:w="2835" w:type="dxa"/>
            <w:shd w:val="clear" w:color="auto" w:fill="D9E2F3"/>
            <w:vAlign w:val="center"/>
          </w:tcPr>
          <w:p w14:paraId="0AAF6830"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063CB35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DB7F978" w14:textId="77777777" w:rsidTr="006D2CDF">
        <w:tc>
          <w:tcPr>
            <w:tcW w:w="2835" w:type="dxa"/>
            <w:shd w:val="clear" w:color="auto" w:fill="D9E2F3"/>
            <w:vAlign w:val="center"/>
          </w:tcPr>
          <w:p w14:paraId="275EA533"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4F45D9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AD113E1" w14:textId="77777777" w:rsidTr="006D2CDF">
        <w:tc>
          <w:tcPr>
            <w:tcW w:w="2835" w:type="dxa"/>
            <w:shd w:val="clear" w:color="auto" w:fill="D9E2F3"/>
            <w:vAlign w:val="center"/>
          </w:tcPr>
          <w:p w14:paraId="75EA5BAA"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3ACB7840" w14:textId="77777777" w:rsidR="00F016A2" w:rsidRPr="00521A49" w:rsidRDefault="00F016A2" w:rsidP="00962010">
            <w:pPr>
              <w:spacing w:before="240" w:after="240"/>
              <w:rPr>
                <w:rFonts w:ascii="GHEA Grapalat" w:eastAsia="GHEA Grapalat" w:hAnsi="GHEA Grapalat" w:cs="GHEA Grapalat"/>
              </w:rPr>
            </w:pPr>
          </w:p>
        </w:tc>
      </w:tr>
    </w:tbl>
    <w:p w14:paraId="31F47668" w14:textId="77777777" w:rsidR="00F016A2" w:rsidRPr="00521A49" w:rsidRDefault="00F016A2" w:rsidP="00962010">
      <w:pPr>
        <w:rPr>
          <w:rFonts w:ascii="GHEA Grapalat" w:eastAsia="GHEA Grapalat" w:hAnsi="GHEA Grapalat" w:cs="GHEA Grapalat"/>
        </w:rPr>
      </w:pPr>
    </w:p>
    <w:p w14:paraId="0A6F3B31"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14:paraId="683E7E3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A3EB1BB" w14:textId="77777777" w:rsidTr="006D2CDF">
        <w:tc>
          <w:tcPr>
            <w:tcW w:w="2835" w:type="dxa"/>
            <w:shd w:val="clear" w:color="auto" w:fill="D9E2F3"/>
            <w:vAlign w:val="center"/>
          </w:tcPr>
          <w:p w14:paraId="407E209C"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41B5E5D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75715E" w14:textId="77777777" w:rsidTr="006D2CDF">
        <w:tc>
          <w:tcPr>
            <w:tcW w:w="2835" w:type="dxa"/>
            <w:shd w:val="clear" w:color="auto" w:fill="D9E2F3"/>
            <w:vAlign w:val="center"/>
          </w:tcPr>
          <w:p w14:paraId="52354A3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616D26C6" w14:textId="77777777" w:rsidR="00F016A2" w:rsidRPr="00521A49" w:rsidRDefault="00F016A2" w:rsidP="00962010">
            <w:pPr>
              <w:spacing w:before="240" w:after="240"/>
              <w:rPr>
                <w:rFonts w:ascii="GHEA Grapalat" w:eastAsia="GHEA Grapalat" w:hAnsi="GHEA Grapalat" w:cs="GHEA Grapalat"/>
              </w:rPr>
            </w:pPr>
          </w:p>
        </w:tc>
      </w:tr>
    </w:tbl>
    <w:p w14:paraId="3B8AEB28"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51E4448" w14:textId="77777777" w:rsidTr="006D2CDF">
        <w:tc>
          <w:tcPr>
            <w:tcW w:w="2835" w:type="dxa"/>
            <w:shd w:val="clear" w:color="auto" w:fill="D9E2F3"/>
            <w:vAlign w:val="center"/>
          </w:tcPr>
          <w:p w14:paraId="5B6C265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F08868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819A832" w14:textId="77777777" w:rsidTr="006D2CDF">
        <w:tc>
          <w:tcPr>
            <w:tcW w:w="2835" w:type="dxa"/>
            <w:shd w:val="clear" w:color="auto" w:fill="D9E2F3"/>
            <w:vAlign w:val="center"/>
          </w:tcPr>
          <w:p w14:paraId="552E6A6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70B5C37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BF64F4" w14:textId="77777777" w:rsidTr="006D2CDF">
        <w:tc>
          <w:tcPr>
            <w:tcW w:w="2835" w:type="dxa"/>
            <w:shd w:val="clear" w:color="auto" w:fill="D9E2F3"/>
            <w:vAlign w:val="center"/>
          </w:tcPr>
          <w:p w14:paraId="5B563D8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683938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C158F8" w14:textId="77777777" w:rsidTr="006D2CDF">
        <w:tc>
          <w:tcPr>
            <w:tcW w:w="2835" w:type="dxa"/>
            <w:shd w:val="clear" w:color="auto" w:fill="D9E2F3"/>
            <w:vAlign w:val="center"/>
          </w:tcPr>
          <w:p w14:paraId="5990C65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21618C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8CA120D" w14:textId="77777777" w:rsidTr="006D2CDF">
        <w:tc>
          <w:tcPr>
            <w:tcW w:w="2835" w:type="dxa"/>
            <w:shd w:val="clear" w:color="auto" w:fill="D9E2F3"/>
            <w:vAlign w:val="center"/>
          </w:tcPr>
          <w:p w14:paraId="487EF14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48FBA3D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EAD585D" w14:textId="77777777" w:rsidTr="006D2CDF">
        <w:trPr>
          <w:trHeight w:val="1361"/>
        </w:trPr>
        <w:tc>
          <w:tcPr>
            <w:tcW w:w="2835" w:type="dxa"/>
            <w:shd w:val="clear" w:color="auto" w:fill="D9E2F3"/>
            <w:vAlign w:val="center"/>
          </w:tcPr>
          <w:p w14:paraId="7B23627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14:paraId="1785AF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9C2520" w14:textId="77777777" w:rsidTr="006D2CDF">
        <w:tc>
          <w:tcPr>
            <w:tcW w:w="2835" w:type="dxa"/>
            <w:shd w:val="clear" w:color="auto" w:fill="D9E2F3"/>
            <w:vAlign w:val="center"/>
          </w:tcPr>
          <w:p w14:paraId="5B23F0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C6B861" w14:textId="77777777" w:rsidR="00F016A2" w:rsidRPr="00521A49" w:rsidRDefault="00F016A2" w:rsidP="00962010">
            <w:pPr>
              <w:spacing w:before="240" w:after="240"/>
              <w:rPr>
                <w:rFonts w:ascii="GHEA Grapalat" w:eastAsia="GHEA Grapalat" w:hAnsi="GHEA Grapalat" w:cs="GHEA Grapalat"/>
              </w:rPr>
            </w:pPr>
          </w:p>
        </w:tc>
      </w:tr>
    </w:tbl>
    <w:p w14:paraId="074905D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500F16E9" w14:textId="77777777" w:rsidTr="006D2CDF">
        <w:tc>
          <w:tcPr>
            <w:tcW w:w="2836" w:type="dxa"/>
            <w:shd w:val="clear" w:color="auto" w:fill="D9E2F3"/>
            <w:vAlign w:val="center"/>
          </w:tcPr>
          <w:p w14:paraId="1771819E"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7886379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642976" w14:textId="77777777" w:rsidTr="006D2CDF">
        <w:tc>
          <w:tcPr>
            <w:tcW w:w="2836" w:type="dxa"/>
            <w:shd w:val="clear" w:color="auto" w:fill="D9E2F3"/>
            <w:vAlign w:val="center"/>
          </w:tcPr>
          <w:p w14:paraId="6DEEC315"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7BBEDFAE" w14:textId="77777777" w:rsidR="00F016A2" w:rsidRPr="00521A49" w:rsidRDefault="003C743F"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64981B82" w14:textId="77777777" w:rsidR="00F016A2" w:rsidRPr="00521A49" w:rsidRDefault="003C743F"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2F97688A" w14:textId="77777777" w:rsidR="00F016A2" w:rsidRPr="00521A49" w:rsidRDefault="00F016A2" w:rsidP="00962010">
      <w:pPr>
        <w:spacing w:before="240"/>
        <w:rPr>
          <w:rFonts w:ascii="GHEA Grapalat" w:eastAsia="GHEA Grapalat" w:hAnsi="GHEA Grapalat" w:cs="GHEA Grapalat"/>
        </w:rPr>
      </w:pPr>
    </w:p>
    <w:p w14:paraId="5E923359"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29C8C6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3936907" w14:textId="77777777" w:rsidTr="006D2CDF">
        <w:tc>
          <w:tcPr>
            <w:tcW w:w="2837" w:type="dxa"/>
            <w:shd w:val="clear" w:color="auto" w:fill="D9E2F3"/>
            <w:vAlign w:val="center"/>
          </w:tcPr>
          <w:p w14:paraId="16752A2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27DEA6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EBA8B35" w14:textId="77777777" w:rsidTr="006D2CDF">
        <w:tc>
          <w:tcPr>
            <w:tcW w:w="2837" w:type="dxa"/>
            <w:shd w:val="clear" w:color="auto" w:fill="D9E2F3"/>
            <w:vAlign w:val="center"/>
          </w:tcPr>
          <w:p w14:paraId="6931044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187D6C9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4C8A2A0" w14:textId="77777777" w:rsidTr="006D2CDF">
        <w:tc>
          <w:tcPr>
            <w:tcW w:w="2837" w:type="dxa"/>
            <w:shd w:val="clear" w:color="auto" w:fill="D9E2F3"/>
            <w:vAlign w:val="center"/>
          </w:tcPr>
          <w:p w14:paraId="757B414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14831BA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F8325D" w14:textId="77777777" w:rsidTr="006D2CDF">
        <w:tc>
          <w:tcPr>
            <w:tcW w:w="2837" w:type="dxa"/>
            <w:shd w:val="clear" w:color="auto" w:fill="D9E2F3"/>
            <w:vAlign w:val="center"/>
          </w:tcPr>
          <w:p w14:paraId="2013762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5A82EC1" w14:textId="77777777" w:rsidR="00F016A2" w:rsidRPr="00521A49" w:rsidRDefault="003C743F"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0165644" w14:textId="77777777" w:rsidR="00F016A2" w:rsidRPr="00521A49" w:rsidRDefault="003C743F"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53B0F473"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81E6FF5" w14:textId="77777777" w:rsidTr="006D2CDF">
        <w:tc>
          <w:tcPr>
            <w:tcW w:w="2837" w:type="dxa"/>
            <w:shd w:val="clear" w:color="auto" w:fill="D9E2F3"/>
            <w:vAlign w:val="center"/>
          </w:tcPr>
          <w:p w14:paraId="469EB16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5107824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A111491" w14:textId="77777777" w:rsidTr="006D2CDF">
        <w:tc>
          <w:tcPr>
            <w:tcW w:w="2837" w:type="dxa"/>
            <w:shd w:val="clear" w:color="auto" w:fill="D9E2F3"/>
            <w:vAlign w:val="center"/>
          </w:tcPr>
          <w:p w14:paraId="32B9D562"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E3BE0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80F2F9" w14:textId="77777777" w:rsidTr="006D2CDF">
        <w:tc>
          <w:tcPr>
            <w:tcW w:w="2837" w:type="dxa"/>
            <w:shd w:val="clear" w:color="auto" w:fill="D9E2F3"/>
            <w:vAlign w:val="center"/>
          </w:tcPr>
          <w:p w14:paraId="7C4EF7A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7C80DBE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E5781C2" w14:textId="77777777" w:rsidTr="006D2CDF">
        <w:tc>
          <w:tcPr>
            <w:tcW w:w="2837" w:type="dxa"/>
            <w:shd w:val="clear" w:color="auto" w:fill="D9E2F3"/>
            <w:vAlign w:val="center"/>
          </w:tcPr>
          <w:p w14:paraId="4BF6345D"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3F43C201" w14:textId="77777777" w:rsidR="00F016A2" w:rsidRPr="00521A49" w:rsidRDefault="003C743F"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2576819F" w14:textId="77777777" w:rsidR="00F016A2" w:rsidRPr="00521A49" w:rsidRDefault="003C743F"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0E19D6E2"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105542B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31EC48AF"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716E1F0E" w14:textId="77777777" w:rsidTr="006D2CDF">
        <w:tc>
          <w:tcPr>
            <w:tcW w:w="2836" w:type="dxa"/>
            <w:shd w:val="clear" w:color="auto" w:fill="D9E2F3"/>
            <w:vAlign w:val="center"/>
          </w:tcPr>
          <w:p w14:paraId="50AD26E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1DB9869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3FBF184" w14:textId="77777777" w:rsidTr="006D2CDF">
        <w:tc>
          <w:tcPr>
            <w:tcW w:w="2836" w:type="dxa"/>
            <w:shd w:val="clear" w:color="auto" w:fill="D9E2F3"/>
            <w:vAlign w:val="center"/>
          </w:tcPr>
          <w:p w14:paraId="28AA5D1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2AC2F3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CCC4C39" w14:textId="77777777" w:rsidTr="006D2CDF">
        <w:tc>
          <w:tcPr>
            <w:tcW w:w="2836" w:type="dxa"/>
            <w:shd w:val="clear" w:color="auto" w:fill="D9E2F3"/>
            <w:vAlign w:val="center"/>
          </w:tcPr>
          <w:p w14:paraId="436D1F0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Имя(латинскими буквами)</w:t>
            </w:r>
          </w:p>
        </w:tc>
        <w:tc>
          <w:tcPr>
            <w:tcW w:w="6178" w:type="dxa"/>
            <w:vAlign w:val="center"/>
          </w:tcPr>
          <w:p w14:paraId="4C4D4E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CE47895" w14:textId="77777777" w:rsidTr="006D2CDF">
        <w:tc>
          <w:tcPr>
            <w:tcW w:w="2836" w:type="dxa"/>
            <w:shd w:val="clear" w:color="auto" w:fill="D9E2F3"/>
            <w:vAlign w:val="center"/>
          </w:tcPr>
          <w:p w14:paraId="5494F2F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713A83F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291D86B" w14:textId="77777777" w:rsidTr="006D2CDF">
        <w:tc>
          <w:tcPr>
            <w:tcW w:w="2836" w:type="dxa"/>
            <w:shd w:val="clear" w:color="auto" w:fill="D9E2F3"/>
            <w:vAlign w:val="center"/>
          </w:tcPr>
          <w:p w14:paraId="13F2E9A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68F9CF4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D49A6F" w14:textId="77777777" w:rsidTr="006D2CDF">
        <w:tc>
          <w:tcPr>
            <w:tcW w:w="2836" w:type="dxa"/>
            <w:shd w:val="clear" w:color="auto" w:fill="D9E2F3"/>
            <w:vAlign w:val="center"/>
          </w:tcPr>
          <w:p w14:paraId="402863D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688B7A02" w14:textId="77777777" w:rsidR="00F016A2" w:rsidRPr="00521A49" w:rsidRDefault="00F016A2" w:rsidP="00962010">
            <w:pPr>
              <w:spacing w:before="240" w:after="240"/>
              <w:rPr>
                <w:rFonts w:ascii="GHEA Grapalat" w:eastAsia="GHEA Grapalat" w:hAnsi="GHEA Grapalat" w:cs="GHEA Grapalat"/>
              </w:rPr>
            </w:pPr>
          </w:p>
        </w:tc>
      </w:tr>
    </w:tbl>
    <w:p w14:paraId="7C3569E4"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09EC36BD" w14:textId="77777777" w:rsidTr="006D2CDF">
        <w:tc>
          <w:tcPr>
            <w:tcW w:w="2977" w:type="dxa"/>
            <w:shd w:val="clear" w:color="auto" w:fill="D9E2F3"/>
            <w:vAlign w:val="center"/>
          </w:tcPr>
          <w:p w14:paraId="282C3A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43C57A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960F8EA" w14:textId="77777777" w:rsidTr="006D2CDF">
        <w:tc>
          <w:tcPr>
            <w:tcW w:w="2977" w:type="dxa"/>
            <w:shd w:val="clear" w:color="auto" w:fill="D9E2F3"/>
            <w:vAlign w:val="center"/>
          </w:tcPr>
          <w:p w14:paraId="45FC9AD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06CD346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20B3503" w14:textId="77777777" w:rsidTr="006D2CDF">
        <w:tc>
          <w:tcPr>
            <w:tcW w:w="2977" w:type="dxa"/>
            <w:shd w:val="clear" w:color="auto" w:fill="D9E2F3"/>
            <w:vAlign w:val="center"/>
          </w:tcPr>
          <w:p w14:paraId="6839EF23"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198128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C973782" w14:textId="77777777" w:rsidTr="006D2CDF">
        <w:tc>
          <w:tcPr>
            <w:tcW w:w="2977" w:type="dxa"/>
            <w:shd w:val="clear" w:color="auto" w:fill="D9E2F3"/>
            <w:vAlign w:val="center"/>
          </w:tcPr>
          <w:p w14:paraId="52FD6C83"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5F38AEC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9EE9225" w14:textId="77777777" w:rsidTr="006D2CDF">
        <w:tc>
          <w:tcPr>
            <w:tcW w:w="2977" w:type="dxa"/>
            <w:shd w:val="clear" w:color="auto" w:fill="D9E2F3"/>
            <w:vAlign w:val="center"/>
          </w:tcPr>
          <w:p w14:paraId="703936D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5DF8B96E" w14:textId="77777777" w:rsidR="00F016A2" w:rsidRPr="00521A49" w:rsidRDefault="00F016A2" w:rsidP="00962010">
            <w:pPr>
              <w:spacing w:before="240" w:after="240"/>
              <w:rPr>
                <w:rFonts w:ascii="GHEA Grapalat" w:eastAsia="GHEA Grapalat" w:hAnsi="GHEA Grapalat" w:cs="GHEA Grapalat"/>
              </w:rPr>
            </w:pPr>
          </w:p>
        </w:tc>
      </w:tr>
    </w:tbl>
    <w:p w14:paraId="40695F7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579E8D39" w14:textId="77777777" w:rsidTr="006D2CDF">
        <w:tc>
          <w:tcPr>
            <w:tcW w:w="2943" w:type="dxa"/>
            <w:shd w:val="clear" w:color="auto" w:fill="D9E2F3"/>
            <w:vAlign w:val="center"/>
          </w:tcPr>
          <w:p w14:paraId="25806A1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4A73CD7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ED705C2" w14:textId="77777777" w:rsidTr="006D2CDF">
        <w:tc>
          <w:tcPr>
            <w:tcW w:w="2943" w:type="dxa"/>
            <w:shd w:val="clear" w:color="auto" w:fill="D9E2F3"/>
            <w:vAlign w:val="center"/>
          </w:tcPr>
          <w:p w14:paraId="789C9D9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2B57B56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E732CC" w14:textId="77777777" w:rsidTr="006D2CDF">
        <w:tc>
          <w:tcPr>
            <w:tcW w:w="2943" w:type="dxa"/>
            <w:shd w:val="clear" w:color="auto" w:fill="D9E2F3"/>
            <w:vAlign w:val="center"/>
          </w:tcPr>
          <w:p w14:paraId="7A04DF68"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27FB834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DE1EFA0" w14:textId="77777777" w:rsidTr="006D2CDF">
        <w:tc>
          <w:tcPr>
            <w:tcW w:w="2943" w:type="dxa"/>
            <w:shd w:val="clear" w:color="auto" w:fill="D9E2F3"/>
            <w:vAlign w:val="center"/>
          </w:tcPr>
          <w:p w14:paraId="1E94A250"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4723A79C" w14:textId="77777777" w:rsidR="00F016A2" w:rsidRPr="00521A49" w:rsidRDefault="00F016A2" w:rsidP="00962010">
            <w:pPr>
              <w:spacing w:before="240" w:after="240"/>
              <w:rPr>
                <w:rFonts w:ascii="GHEA Grapalat" w:eastAsia="GHEA Grapalat" w:hAnsi="GHEA Grapalat" w:cs="GHEA Grapalat"/>
              </w:rPr>
            </w:pPr>
          </w:p>
        </w:tc>
      </w:tr>
    </w:tbl>
    <w:p w14:paraId="1FB2B2CE"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41C9F676" w14:textId="77777777" w:rsidTr="006D2CDF">
        <w:tc>
          <w:tcPr>
            <w:tcW w:w="2837" w:type="dxa"/>
            <w:shd w:val="clear" w:color="auto" w:fill="D9E2F3"/>
            <w:vAlign w:val="center"/>
          </w:tcPr>
          <w:p w14:paraId="25824EF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131C5A8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50F9EC5" w14:textId="77777777" w:rsidTr="006D2CDF">
        <w:tc>
          <w:tcPr>
            <w:tcW w:w="2837" w:type="dxa"/>
            <w:shd w:val="clear" w:color="auto" w:fill="D9E2F3"/>
            <w:vAlign w:val="center"/>
          </w:tcPr>
          <w:p w14:paraId="7C00EBA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4A5D36E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2077636" w14:textId="77777777" w:rsidTr="006D2CDF">
        <w:tc>
          <w:tcPr>
            <w:tcW w:w="2837" w:type="dxa"/>
            <w:shd w:val="clear" w:color="auto" w:fill="D9E2F3"/>
            <w:vAlign w:val="center"/>
          </w:tcPr>
          <w:p w14:paraId="734AD28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187B01F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5B2D1DB" w14:textId="77777777" w:rsidTr="006D2CDF">
        <w:tc>
          <w:tcPr>
            <w:tcW w:w="2837" w:type="dxa"/>
            <w:shd w:val="clear" w:color="auto" w:fill="D9E2F3"/>
            <w:vAlign w:val="center"/>
          </w:tcPr>
          <w:p w14:paraId="334EDDC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739E9479" w14:textId="77777777" w:rsidR="00F016A2" w:rsidRPr="00521A49" w:rsidRDefault="00F016A2" w:rsidP="00962010">
            <w:pPr>
              <w:spacing w:before="240" w:after="240"/>
              <w:rPr>
                <w:rFonts w:ascii="GHEA Grapalat" w:eastAsia="GHEA Grapalat" w:hAnsi="GHEA Grapalat" w:cs="GHEA Grapalat"/>
              </w:rPr>
            </w:pPr>
          </w:p>
        </w:tc>
      </w:tr>
    </w:tbl>
    <w:p w14:paraId="5829879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787DDB73" w14:textId="77777777" w:rsidTr="006D2CDF">
        <w:trPr>
          <w:trHeight w:val="924"/>
        </w:trPr>
        <w:tc>
          <w:tcPr>
            <w:tcW w:w="9016" w:type="dxa"/>
            <w:gridSpan w:val="2"/>
            <w:vAlign w:val="center"/>
          </w:tcPr>
          <w:p w14:paraId="4C446FB2" w14:textId="77777777" w:rsidR="00F016A2" w:rsidRPr="00521A49" w:rsidRDefault="003C743F"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29A26865" w14:textId="77777777" w:rsidTr="006D2CDF">
        <w:trPr>
          <w:trHeight w:val="684"/>
        </w:trPr>
        <w:tc>
          <w:tcPr>
            <w:tcW w:w="4508" w:type="dxa"/>
            <w:shd w:val="clear" w:color="auto" w:fill="D9E2F3"/>
            <w:vAlign w:val="center"/>
          </w:tcPr>
          <w:p w14:paraId="0F58B82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599E515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7963FE" w14:textId="77777777" w:rsidTr="006D2CDF">
        <w:trPr>
          <w:trHeight w:val="1282"/>
        </w:trPr>
        <w:tc>
          <w:tcPr>
            <w:tcW w:w="4508" w:type="dxa"/>
            <w:shd w:val="clear" w:color="auto" w:fill="D9E2F3"/>
            <w:vAlign w:val="center"/>
          </w:tcPr>
          <w:p w14:paraId="568BA79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6A9D8FF" w14:textId="77777777" w:rsidR="00F016A2" w:rsidRPr="00521A49" w:rsidRDefault="003C743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CF699DB" w14:textId="77777777" w:rsidR="00F016A2" w:rsidRPr="00521A49" w:rsidRDefault="003C743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1359A4C5" w14:textId="77777777" w:rsidTr="006D2CDF">
        <w:tc>
          <w:tcPr>
            <w:tcW w:w="9016" w:type="dxa"/>
            <w:gridSpan w:val="2"/>
            <w:vAlign w:val="center"/>
          </w:tcPr>
          <w:p w14:paraId="1AFDBD73" w14:textId="77777777" w:rsidR="00F016A2" w:rsidRPr="00521A49" w:rsidRDefault="003C743F"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7A0328A6" w14:textId="77777777" w:rsidTr="006D2CDF">
        <w:tc>
          <w:tcPr>
            <w:tcW w:w="9016" w:type="dxa"/>
            <w:gridSpan w:val="2"/>
            <w:vAlign w:val="center"/>
          </w:tcPr>
          <w:p w14:paraId="7112D1AF" w14:textId="77777777" w:rsidR="00F016A2" w:rsidRPr="00521A49" w:rsidRDefault="003C743F"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663B4EBB"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4B042A6D" w14:textId="77777777" w:rsidTr="006D2CDF">
        <w:trPr>
          <w:trHeight w:val="924"/>
        </w:trPr>
        <w:tc>
          <w:tcPr>
            <w:tcW w:w="9016" w:type="dxa"/>
            <w:gridSpan w:val="2"/>
            <w:vAlign w:val="center"/>
          </w:tcPr>
          <w:p w14:paraId="0C484177" w14:textId="77777777" w:rsidR="00F016A2" w:rsidRPr="00521A49" w:rsidRDefault="003C743F"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14:paraId="6AAE1CE8" w14:textId="77777777" w:rsidTr="006D2CDF">
        <w:trPr>
          <w:trHeight w:val="684"/>
        </w:trPr>
        <w:tc>
          <w:tcPr>
            <w:tcW w:w="4508" w:type="dxa"/>
            <w:shd w:val="clear" w:color="auto" w:fill="D9E2F3"/>
            <w:vAlign w:val="center"/>
          </w:tcPr>
          <w:p w14:paraId="79DC7A4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14:paraId="1A4BD8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945AE69" w14:textId="77777777" w:rsidTr="006D2CDF">
        <w:trPr>
          <w:trHeight w:val="1282"/>
        </w:trPr>
        <w:tc>
          <w:tcPr>
            <w:tcW w:w="4508" w:type="dxa"/>
            <w:shd w:val="clear" w:color="auto" w:fill="D9E2F3"/>
            <w:vAlign w:val="center"/>
          </w:tcPr>
          <w:p w14:paraId="3497EAB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31440AD" w14:textId="77777777" w:rsidR="00F016A2" w:rsidRPr="00521A49" w:rsidRDefault="003C743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B0210A6" w14:textId="77777777" w:rsidR="00F016A2" w:rsidRPr="00521A49" w:rsidRDefault="003C743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C2967E0" w14:textId="77777777" w:rsidTr="006D2CDF">
        <w:tc>
          <w:tcPr>
            <w:tcW w:w="9016" w:type="dxa"/>
            <w:gridSpan w:val="2"/>
            <w:vAlign w:val="center"/>
          </w:tcPr>
          <w:p w14:paraId="2140C099" w14:textId="77777777" w:rsidR="00F016A2" w:rsidRPr="00521A49" w:rsidRDefault="003C743F"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173278B4" w14:textId="77777777" w:rsidTr="006D2CDF">
        <w:tc>
          <w:tcPr>
            <w:tcW w:w="9016" w:type="dxa"/>
            <w:gridSpan w:val="2"/>
            <w:vAlign w:val="center"/>
          </w:tcPr>
          <w:p w14:paraId="6B82E25A" w14:textId="77777777" w:rsidR="00F016A2" w:rsidRPr="00521A49" w:rsidRDefault="003C743F"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60B62385" w14:textId="77777777" w:rsidTr="006D2CDF">
        <w:tc>
          <w:tcPr>
            <w:tcW w:w="9016" w:type="dxa"/>
            <w:gridSpan w:val="2"/>
            <w:vAlign w:val="center"/>
          </w:tcPr>
          <w:p w14:paraId="064D5B59" w14:textId="77777777" w:rsidR="00F016A2" w:rsidRPr="00521A49" w:rsidRDefault="003C743F"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5BE500C4" w14:textId="77777777" w:rsidTr="006D2CDF">
        <w:tc>
          <w:tcPr>
            <w:tcW w:w="9016" w:type="dxa"/>
            <w:gridSpan w:val="2"/>
            <w:vAlign w:val="center"/>
          </w:tcPr>
          <w:p w14:paraId="467D9C61" w14:textId="77777777" w:rsidR="00F016A2" w:rsidRPr="00521A49" w:rsidRDefault="003C743F"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B5B3CA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9EBBA5E" w14:textId="77777777" w:rsidTr="006D2CDF">
        <w:tc>
          <w:tcPr>
            <w:tcW w:w="2837" w:type="dxa"/>
            <w:shd w:val="clear" w:color="auto" w:fill="D9E2F3"/>
            <w:vAlign w:val="center"/>
          </w:tcPr>
          <w:p w14:paraId="76322675"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CFA506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305A01" w14:textId="77777777" w:rsidTr="006D2CDF">
        <w:tc>
          <w:tcPr>
            <w:tcW w:w="2837" w:type="dxa"/>
            <w:shd w:val="clear" w:color="auto" w:fill="D9E2F3"/>
            <w:vAlign w:val="center"/>
          </w:tcPr>
          <w:p w14:paraId="5359631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273C4DDE" w14:textId="77777777" w:rsidR="00F016A2" w:rsidRPr="00521A49" w:rsidRDefault="003C743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4F83FA91" w14:textId="77777777" w:rsidR="00F016A2" w:rsidRPr="00521A49" w:rsidRDefault="003C743F"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05B05D96" w14:textId="77777777" w:rsidTr="006D2CDF">
        <w:tc>
          <w:tcPr>
            <w:tcW w:w="2837" w:type="dxa"/>
            <w:shd w:val="clear" w:color="auto" w:fill="D9E2F3"/>
            <w:vAlign w:val="center"/>
          </w:tcPr>
          <w:p w14:paraId="7AF99D38"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55116AC6" w14:textId="77777777" w:rsidR="00F016A2" w:rsidRPr="00521A49" w:rsidRDefault="003C743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183A0A78" w14:textId="77777777" w:rsidR="00F016A2" w:rsidRPr="00521A49" w:rsidRDefault="003C743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5A02FB9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4113B03" w14:textId="77777777" w:rsidTr="006D2CDF">
        <w:tc>
          <w:tcPr>
            <w:tcW w:w="2837" w:type="dxa"/>
            <w:shd w:val="clear" w:color="auto" w:fill="D9E2F3"/>
            <w:vAlign w:val="center"/>
          </w:tcPr>
          <w:p w14:paraId="3F7B91B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14:paraId="029332D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17A857" w14:textId="77777777" w:rsidTr="006D2CDF">
        <w:tc>
          <w:tcPr>
            <w:tcW w:w="2837" w:type="dxa"/>
            <w:shd w:val="clear" w:color="auto" w:fill="D9E2F3"/>
            <w:vAlign w:val="center"/>
          </w:tcPr>
          <w:p w14:paraId="0411E00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3CCD03CD" w14:textId="77777777" w:rsidR="00F016A2" w:rsidRPr="00521A49" w:rsidRDefault="00F016A2" w:rsidP="00962010">
            <w:pPr>
              <w:spacing w:before="240" w:after="240"/>
              <w:rPr>
                <w:rFonts w:ascii="GHEA Grapalat" w:eastAsia="GHEA Grapalat" w:hAnsi="GHEA Grapalat" w:cs="GHEA Grapalat"/>
              </w:rPr>
            </w:pPr>
          </w:p>
        </w:tc>
      </w:tr>
    </w:tbl>
    <w:p w14:paraId="46A1D56A" w14:textId="77777777" w:rsidR="00F016A2" w:rsidRPr="00521A49" w:rsidRDefault="00F016A2" w:rsidP="00962010">
      <w:pPr>
        <w:ind w:left="792"/>
        <w:rPr>
          <w:rFonts w:ascii="GHEA Grapalat" w:eastAsia="GHEA Grapalat" w:hAnsi="GHEA Grapalat" w:cs="GHEA Grapalat"/>
          <w:i/>
          <w:color w:val="000000"/>
        </w:rPr>
      </w:pPr>
    </w:p>
    <w:p w14:paraId="49852C1C"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14F9F7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E35CF0C" w14:textId="77777777" w:rsidTr="006D2CDF">
        <w:tc>
          <w:tcPr>
            <w:tcW w:w="2835" w:type="dxa"/>
            <w:shd w:val="clear" w:color="auto" w:fill="D9E2F3"/>
            <w:vAlign w:val="center"/>
          </w:tcPr>
          <w:p w14:paraId="5499C93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2AC90E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67CFE81" w14:textId="77777777" w:rsidTr="006D2CDF">
        <w:tc>
          <w:tcPr>
            <w:tcW w:w="2835" w:type="dxa"/>
            <w:shd w:val="clear" w:color="auto" w:fill="D9E2F3"/>
            <w:vAlign w:val="center"/>
          </w:tcPr>
          <w:p w14:paraId="7154F8F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63E0147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F607520" w14:textId="77777777" w:rsidTr="006D2CDF">
        <w:tc>
          <w:tcPr>
            <w:tcW w:w="2835" w:type="dxa"/>
            <w:shd w:val="clear" w:color="auto" w:fill="D9E2F3"/>
            <w:vAlign w:val="center"/>
          </w:tcPr>
          <w:p w14:paraId="243C715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3DD494E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666CDC" w14:textId="77777777" w:rsidTr="006D2CDF">
        <w:tc>
          <w:tcPr>
            <w:tcW w:w="2835" w:type="dxa"/>
            <w:shd w:val="clear" w:color="auto" w:fill="D9E2F3"/>
            <w:vAlign w:val="center"/>
          </w:tcPr>
          <w:p w14:paraId="527A09F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EDE260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C7A4B9" w14:textId="77777777" w:rsidTr="006D2CDF">
        <w:tc>
          <w:tcPr>
            <w:tcW w:w="2835" w:type="dxa"/>
            <w:shd w:val="clear" w:color="auto" w:fill="D9E2F3"/>
            <w:vAlign w:val="center"/>
          </w:tcPr>
          <w:p w14:paraId="436AE6E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7727E6A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85815DF" w14:textId="77777777" w:rsidTr="006D2CDF">
        <w:tc>
          <w:tcPr>
            <w:tcW w:w="2835" w:type="dxa"/>
            <w:shd w:val="clear" w:color="auto" w:fill="D9E2F3"/>
            <w:vAlign w:val="center"/>
          </w:tcPr>
          <w:p w14:paraId="16073F5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2F151F2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3C98CD" w14:textId="77777777" w:rsidTr="006D2CDF">
        <w:tc>
          <w:tcPr>
            <w:tcW w:w="2835" w:type="dxa"/>
            <w:shd w:val="clear" w:color="auto" w:fill="D9E2F3"/>
            <w:vAlign w:val="center"/>
          </w:tcPr>
          <w:p w14:paraId="464BE08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F1970C" w14:textId="77777777" w:rsidR="00F016A2" w:rsidRPr="00521A49" w:rsidRDefault="00F016A2" w:rsidP="00962010">
            <w:pPr>
              <w:spacing w:before="240" w:after="240"/>
              <w:rPr>
                <w:rFonts w:ascii="GHEA Grapalat" w:eastAsia="GHEA Grapalat" w:hAnsi="GHEA Grapalat" w:cs="GHEA Grapalat"/>
              </w:rPr>
            </w:pPr>
          </w:p>
        </w:tc>
      </w:tr>
    </w:tbl>
    <w:p w14:paraId="41BECA76"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37E4F92" w14:textId="77777777" w:rsidTr="006D2CDF">
        <w:trPr>
          <w:trHeight w:val="853"/>
        </w:trPr>
        <w:tc>
          <w:tcPr>
            <w:tcW w:w="2835" w:type="dxa"/>
            <w:vMerge w:val="restart"/>
            <w:shd w:val="clear" w:color="auto" w:fill="D9E2F3"/>
            <w:vAlign w:val="center"/>
          </w:tcPr>
          <w:p w14:paraId="4F69F07A"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2E3B497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D8F4A5D" w14:textId="77777777" w:rsidTr="006D2CDF">
        <w:trPr>
          <w:trHeight w:val="850"/>
        </w:trPr>
        <w:tc>
          <w:tcPr>
            <w:tcW w:w="2835" w:type="dxa"/>
            <w:vMerge/>
            <w:shd w:val="clear" w:color="auto" w:fill="D9E2F3"/>
            <w:vAlign w:val="center"/>
          </w:tcPr>
          <w:p w14:paraId="0FBF58C0"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3ABC86E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93F66F" w14:textId="77777777" w:rsidTr="006D2CDF">
        <w:trPr>
          <w:trHeight w:val="850"/>
        </w:trPr>
        <w:tc>
          <w:tcPr>
            <w:tcW w:w="2835" w:type="dxa"/>
            <w:vMerge/>
            <w:shd w:val="clear" w:color="auto" w:fill="D9E2F3"/>
            <w:vAlign w:val="center"/>
          </w:tcPr>
          <w:p w14:paraId="2D24CFD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8454C7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FD71675" w14:textId="77777777" w:rsidTr="006D2CDF">
        <w:trPr>
          <w:trHeight w:val="850"/>
        </w:trPr>
        <w:tc>
          <w:tcPr>
            <w:tcW w:w="2835" w:type="dxa"/>
            <w:vMerge/>
            <w:shd w:val="clear" w:color="auto" w:fill="D9E2F3"/>
            <w:vAlign w:val="center"/>
          </w:tcPr>
          <w:p w14:paraId="6861BB97"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86683B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BBB240F" w14:textId="77777777" w:rsidTr="006D2CDF">
        <w:trPr>
          <w:trHeight w:val="850"/>
        </w:trPr>
        <w:tc>
          <w:tcPr>
            <w:tcW w:w="2835" w:type="dxa"/>
            <w:vMerge/>
            <w:shd w:val="clear" w:color="auto" w:fill="D9E2F3"/>
            <w:vAlign w:val="center"/>
          </w:tcPr>
          <w:p w14:paraId="59857BB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0E7126F" w14:textId="77777777" w:rsidR="00F016A2" w:rsidRPr="00521A49" w:rsidRDefault="00F016A2" w:rsidP="00962010">
            <w:pPr>
              <w:spacing w:before="240" w:after="240"/>
              <w:rPr>
                <w:rFonts w:ascii="GHEA Grapalat" w:eastAsia="GHEA Grapalat" w:hAnsi="GHEA Grapalat" w:cs="GHEA Grapalat"/>
              </w:rPr>
            </w:pPr>
          </w:p>
        </w:tc>
      </w:tr>
    </w:tbl>
    <w:p w14:paraId="0563377B"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74DF383" w14:textId="77777777" w:rsidTr="006D2CDF">
        <w:tc>
          <w:tcPr>
            <w:tcW w:w="2835" w:type="dxa"/>
            <w:shd w:val="clear" w:color="auto" w:fill="D9E2F3"/>
            <w:vAlign w:val="center"/>
          </w:tcPr>
          <w:p w14:paraId="4A54300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1AC3DEF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22CEC62" w14:textId="77777777" w:rsidTr="006D2CDF">
        <w:tc>
          <w:tcPr>
            <w:tcW w:w="2835" w:type="dxa"/>
            <w:shd w:val="clear" w:color="auto" w:fill="D9E2F3"/>
            <w:vAlign w:val="center"/>
          </w:tcPr>
          <w:p w14:paraId="3483C88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EAF9D28" w14:textId="77777777" w:rsidR="00F016A2" w:rsidRPr="00521A49" w:rsidRDefault="00F016A2" w:rsidP="00962010">
            <w:pPr>
              <w:spacing w:before="240" w:after="240"/>
              <w:rPr>
                <w:rFonts w:ascii="GHEA Grapalat" w:eastAsia="GHEA Grapalat" w:hAnsi="GHEA Grapalat" w:cs="GHEA Grapalat"/>
              </w:rPr>
            </w:pPr>
          </w:p>
        </w:tc>
      </w:tr>
    </w:tbl>
    <w:p w14:paraId="4075582C" w14:textId="77777777" w:rsidR="00F016A2" w:rsidRPr="00521A49" w:rsidRDefault="00F016A2" w:rsidP="00962010">
      <w:pPr>
        <w:spacing w:before="240"/>
        <w:rPr>
          <w:rFonts w:ascii="GHEA Grapalat" w:eastAsia="GHEA Grapalat" w:hAnsi="GHEA Grapalat" w:cs="GHEA Grapalat"/>
          <w:i/>
        </w:rPr>
      </w:pPr>
    </w:p>
    <w:p w14:paraId="70C47177" w14:textId="77777777" w:rsidR="00F016A2" w:rsidRPr="00521A49" w:rsidRDefault="00F016A2" w:rsidP="00962010">
      <w:pPr>
        <w:pStyle w:val="ListParagraph"/>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130"/>
      </w:tblGrid>
      <w:tr w:rsidR="00F016A2" w:rsidRPr="00521A49" w14:paraId="65A79B63" w14:textId="77777777" w:rsidTr="008E1E2D">
        <w:trPr>
          <w:trHeight w:val="97"/>
        </w:trPr>
        <w:tc>
          <w:tcPr>
            <w:tcW w:w="8130" w:type="dxa"/>
            <w:shd w:val="clear" w:color="auto" w:fill="DBE5F1" w:themeFill="accent1" w:themeFillTint="33"/>
          </w:tcPr>
          <w:p w14:paraId="3B41C822"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47386899" w14:textId="77777777" w:rsidTr="008E1E2D">
        <w:trPr>
          <w:trHeight w:val="6862"/>
        </w:trPr>
        <w:tc>
          <w:tcPr>
            <w:tcW w:w="8130" w:type="dxa"/>
          </w:tcPr>
          <w:p w14:paraId="6A011967" w14:textId="77777777" w:rsidR="00F016A2" w:rsidRPr="00521A49" w:rsidRDefault="00F016A2" w:rsidP="00962010">
            <w:pPr>
              <w:rPr>
                <w:rFonts w:ascii="GHEA Grapalat" w:eastAsia="GHEA Grapalat" w:hAnsi="GHEA Grapalat" w:cs="GHEA Grapalat"/>
                <w:b/>
                <w:color w:val="000000"/>
              </w:rPr>
            </w:pPr>
          </w:p>
        </w:tc>
      </w:tr>
    </w:tbl>
    <w:p w14:paraId="5A1189CD" w14:textId="77777777" w:rsidR="00F016A2" w:rsidRPr="00521A49" w:rsidRDefault="00F016A2" w:rsidP="00962010">
      <w:pPr>
        <w:rPr>
          <w:rFonts w:ascii="GHEA Grapalat" w:eastAsia="GHEA Grapalat" w:hAnsi="GHEA Grapalat" w:cs="GHEA Grapalat"/>
          <w:b/>
          <w:color w:val="000000"/>
        </w:rPr>
      </w:pPr>
    </w:p>
    <w:p w14:paraId="6DE05D9A" w14:textId="77777777" w:rsidR="00F016A2" w:rsidRPr="00521A49" w:rsidRDefault="00F016A2" w:rsidP="00962010">
      <w:pPr>
        <w:rPr>
          <w:rFonts w:ascii="GHEA Grapalat" w:hAnsi="GHEA Grapalat"/>
          <w:b/>
        </w:rPr>
      </w:pPr>
    </w:p>
    <w:p w14:paraId="5373DEDF" w14:textId="77777777" w:rsidR="00873640" w:rsidRPr="00521A49" w:rsidRDefault="00873640">
      <w:pPr>
        <w:rPr>
          <w:rFonts w:ascii="GHEA Grapalat" w:hAnsi="GHEA Grapalat"/>
          <w:b/>
        </w:rPr>
      </w:pPr>
      <w:r w:rsidRPr="00521A49">
        <w:rPr>
          <w:rFonts w:ascii="GHEA Grapalat" w:hAnsi="GHEA Grapalat"/>
          <w:b/>
        </w:rPr>
        <w:br w:type="page"/>
      </w:r>
    </w:p>
    <w:p w14:paraId="1F39E9A7"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0BC580F1"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2F045CA" w14:textId="77777777" w:rsidR="00F016A2" w:rsidRPr="00521A49"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6B21E9D" w14:textId="77777777" w:rsidR="00F016A2" w:rsidRPr="00521A49" w:rsidRDefault="00F016A2" w:rsidP="00962010">
      <w:pPr>
        <w:pStyle w:val="ListParagraph"/>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A4D4AC5" w14:textId="77777777" w:rsidR="00F016A2" w:rsidRPr="00521A49"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23A4A52" w14:textId="77777777" w:rsidR="00F016A2" w:rsidRPr="00521A49"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1421510"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F2EE884"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59B0AC2"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F8A997"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14:paraId="798EDC18" w14:textId="77777777" w:rsidR="00F016A2" w:rsidRPr="00521A49"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муниципалитета.В</w:t>
      </w:r>
      <w:proofErr w:type="spell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9E878A"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4C2BF07" w14:textId="77777777" w:rsidR="00F016A2" w:rsidRPr="00521A49" w:rsidRDefault="00F016A2" w:rsidP="008E1E2D">
      <w:pPr>
        <w:pStyle w:val="ListParagraph"/>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6E276028" w14:textId="77777777" w:rsidR="00F016A2" w:rsidRPr="00521A49" w:rsidRDefault="00F016A2" w:rsidP="008E1E2D">
      <w:pPr>
        <w:pStyle w:val="ListParagraph"/>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7A0DF08"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1992386"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1AF4C1FE"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AC2FFEC"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5E0C19F"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A70D623"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5D3F3B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3F3904F3"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097FBFD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04EF3B41"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14:paraId="68C0DD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F1891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224583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57585C24"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3D3B315"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1B8A1CF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1C85548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420930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58982A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766919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имеющиеся на бирже документы.</w:t>
      </w:r>
    </w:p>
    <w:p w14:paraId="74EB516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9E9B3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19B5227D"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54F8CDE8"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68002C79"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69B70D13" w14:textId="60F68599" w:rsidR="00B95280" w:rsidRPr="00521A49" w:rsidRDefault="00B95280"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0F04A8">
        <w:rPr>
          <w:rFonts w:ascii="GHEA Grapalat" w:hAnsi="GHEA Grapalat"/>
          <w:b/>
          <w:sz w:val="22"/>
          <w:szCs w:val="22"/>
        </w:rPr>
        <w:t>2025-04</w:t>
      </w:r>
      <w:r w:rsidRPr="00521A49">
        <w:rPr>
          <w:rFonts w:ascii="GHEA Grapalat" w:hAnsi="GHEA Grapalat"/>
          <w:b/>
          <w:sz w:val="22"/>
          <w:szCs w:val="22"/>
        </w:rPr>
        <w:t>»</w:t>
      </w:r>
    </w:p>
    <w:p w14:paraId="2E7D7A0E" w14:textId="77777777" w:rsidR="00B95280" w:rsidRPr="00521A49" w:rsidRDefault="00B95280" w:rsidP="00962010">
      <w:pPr>
        <w:widowControl w:val="0"/>
        <w:spacing w:after="120"/>
        <w:ind w:firstLine="567"/>
        <w:jc w:val="center"/>
        <w:rPr>
          <w:rFonts w:ascii="GHEA Grapalat" w:hAnsi="GHEA Grapalat"/>
        </w:rPr>
      </w:pPr>
    </w:p>
    <w:p w14:paraId="1EC030FF"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4E246C2B" w14:textId="77777777" w:rsidR="00B95280" w:rsidRPr="00521A49" w:rsidRDefault="00B95280" w:rsidP="00962010">
      <w:pPr>
        <w:widowControl w:val="0"/>
        <w:spacing w:after="120"/>
        <w:ind w:firstLine="567"/>
        <w:jc w:val="center"/>
        <w:rPr>
          <w:rFonts w:ascii="GHEA Grapalat" w:hAnsi="GHEA Grapalat"/>
        </w:rPr>
      </w:pPr>
    </w:p>
    <w:p w14:paraId="66569D0A" w14:textId="269EB3CB"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w:t>
      </w:r>
      <w:r w:rsidR="00B06C9F">
        <w:rPr>
          <w:rFonts w:ascii="GHEA Grapalat" w:hAnsi="GHEA Grapalat"/>
          <w:spacing w:val="-6"/>
        </w:rPr>
        <w:t>открытый конкурс</w:t>
      </w:r>
      <w:r w:rsidRPr="00521A49">
        <w:rPr>
          <w:rFonts w:ascii="GHEA Grapalat" w:hAnsi="GHEA Grapalat"/>
          <w:spacing w:val="-6"/>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w:t>
      </w:r>
      <w:r w:rsidR="000F04A8">
        <w:rPr>
          <w:rFonts w:ascii="GHEA Grapalat" w:hAnsi="GHEA Grapalat"/>
          <w:b/>
          <w:sz w:val="22"/>
          <w:szCs w:val="22"/>
        </w:rPr>
        <w:t>2025-04</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23D3664C"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0008270A"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53CE4B4D"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2C2BAA4F" w14:textId="77777777"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14:paraId="5EEDBF9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223157F1"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14:paraId="5A0777B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6B88860A"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6F8B1050"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44FDAF7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3406EEC"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FootnoteReference"/>
                <w:rFonts w:ascii="GHEA Grapalat" w:hAnsi="GHEA Grapalat"/>
                <w:b/>
              </w:rPr>
              <w:footnoteReference w:customMarkFollows="1" w:id="5"/>
              <w:t>**</w:t>
            </w:r>
          </w:p>
          <w:p w14:paraId="69EC2AA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14:paraId="242D171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70DCBA8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51FAF9D1"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1DAD964"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3D2C89E"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8670F77"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93FAA"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79C4B21"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0127693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4EB60C"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14:paraId="7AAAAC25"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9AF3B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84791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263762" w14:textId="77777777" w:rsidR="0009191C" w:rsidRPr="00521A49" w:rsidRDefault="0009191C" w:rsidP="00962010">
            <w:pPr>
              <w:widowControl w:val="0"/>
              <w:jc w:val="center"/>
              <w:rPr>
                <w:rFonts w:ascii="GHEA Grapalat" w:hAnsi="GHEA Grapalat"/>
              </w:rPr>
            </w:pPr>
          </w:p>
        </w:tc>
      </w:tr>
      <w:tr w:rsidR="0009191C" w:rsidRPr="00521A49" w14:paraId="312F3E3D"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FFD43A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14:paraId="1219D04A"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586BAC"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274F3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16F7D9" w14:textId="77777777" w:rsidR="0009191C" w:rsidRPr="00521A49" w:rsidRDefault="0009191C" w:rsidP="00962010">
            <w:pPr>
              <w:widowControl w:val="0"/>
              <w:rPr>
                <w:rFonts w:ascii="GHEA Grapalat" w:hAnsi="GHEA Grapalat"/>
              </w:rPr>
            </w:pPr>
          </w:p>
        </w:tc>
      </w:tr>
      <w:tr w:rsidR="0009191C" w:rsidRPr="00521A49" w14:paraId="35C54F8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C736E0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14:paraId="73518B90"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A63FEFD"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39E424"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F1DD59" w14:textId="77777777" w:rsidR="0009191C" w:rsidRPr="00521A49" w:rsidRDefault="0009191C" w:rsidP="00962010">
            <w:pPr>
              <w:widowControl w:val="0"/>
              <w:jc w:val="center"/>
              <w:rPr>
                <w:rFonts w:ascii="GHEA Grapalat" w:hAnsi="GHEA Grapalat"/>
              </w:rPr>
            </w:pPr>
          </w:p>
        </w:tc>
      </w:tr>
      <w:tr w:rsidR="0009191C" w:rsidRPr="00521A49" w14:paraId="14A697F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D88268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B3C3137"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F38C8CB"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7C0E53"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3E8CA6" w14:textId="77777777" w:rsidR="0009191C" w:rsidRPr="00521A49" w:rsidRDefault="0009191C" w:rsidP="00962010">
            <w:pPr>
              <w:widowControl w:val="0"/>
              <w:jc w:val="center"/>
              <w:rPr>
                <w:rFonts w:ascii="GHEA Grapalat" w:hAnsi="GHEA Grapalat"/>
              </w:rPr>
            </w:pPr>
          </w:p>
        </w:tc>
      </w:tr>
      <w:tr w:rsidR="0009191C" w:rsidRPr="00521A49" w14:paraId="1140C5B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1FD80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EAEAE4E"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E619731"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F1F6C2"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946704" w14:textId="77777777" w:rsidR="0009191C" w:rsidRPr="00521A49" w:rsidRDefault="0009191C" w:rsidP="00962010">
            <w:pPr>
              <w:widowControl w:val="0"/>
              <w:jc w:val="center"/>
              <w:rPr>
                <w:rFonts w:ascii="GHEA Grapalat" w:hAnsi="GHEA Grapalat"/>
              </w:rPr>
            </w:pPr>
          </w:p>
        </w:tc>
      </w:tr>
    </w:tbl>
    <w:p w14:paraId="7CEDDF55" w14:textId="77777777"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4C9DC89F"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14:paraId="5C2668A2" w14:textId="77777777" w:rsidR="00DC619D" w:rsidRPr="00521A49" w:rsidRDefault="00DC619D" w:rsidP="00962010">
      <w:pPr>
        <w:widowControl w:val="0"/>
        <w:spacing w:after="160"/>
        <w:jc w:val="both"/>
        <w:rPr>
          <w:rFonts w:ascii="GHEA Grapalat" w:hAnsi="GHEA Grapalat"/>
          <w:lang w:val="es-ES"/>
        </w:rPr>
      </w:pPr>
    </w:p>
    <w:p w14:paraId="4888E5C5"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46E38504" w14:textId="77777777" w:rsidR="00B217BB" w:rsidRPr="00521A49" w:rsidRDefault="00B217BB" w:rsidP="00962010">
      <w:pPr>
        <w:rPr>
          <w:rFonts w:ascii="GHEA Grapalat" w:hAnsi="GHEA Grapalat"/>
          <w:b/>
        </w:rPr>
      </w:pPr>
      <w:r w:rsidRPr="00521A49">
        <w:rPr>
          <w:rFonts w:ascii="GHEA Grapalat" w:hAnsi="GHEA Grapalat"/>
          <w:b/>
        </w:rPr>
        <w:br w:type="page"/>
      </w:r>
    </w:p>
    <w:p w14:paraId="2172CB1D"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271A3379" w14:textId="2CB4C7C1" w:rsidR="00A77E79" w:rsidRPr="00B138F3" w:rsidRDefault="00A77E79" w:rsidP="00A77E7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3</w:t>
      </w:r>
    </w:p>
    <w:p w14:paraId="3833C9A2" w14:textId="6B06DFC6" w:rsidR="00A77E79" w:rsidRPr="00521A49" w:rsidRDefault="00A77E79" w:rsidP="00A77E79">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0F04A8">
        <w:rPr>
          <w:rFonts w:ascii="GHEA Grapalat" w:hAnsi="GHEA Grapalat"/>
          <w:b/>
          <w:sz w:val="22"/>
          <w:szCs w:val="22"/>
        </w:rPr>
        <w:t>2025-04</w:t>
      </w:r>
      <w:r w:rsidRPr="00521A49">
        <w:rPr>
          <w:rFonts w:ascii="GHEA Grapalat" w:hAnsi="GHEA Grapalat"/>
          <w:b/>
          <w:sz w:val="22"/>
          <w:szCs w:val="22"/>
        </w:rPr>
        <w:t>»</w:t>
      </w:r>
      <w:r w:rsidRPr="00521A49">
        <w:rPr>
          <w:rFonts w:ascii="GHEA Grapalat" w:hAnsi="GHEA Grapalat"/>
          <w:sz w:val="24"/>
          <w:szCs w:val="24"/>
        </w:rPr>
        <w:t xml:space="preserve"> </w:t>
      </w:r>
    </w:p>
    <w:p w14:paraId="22D70C99" w14:textId="77777777" w:rsidR="00A77E79" w:rsidRPr="00B138F3" w:rsidRDefault="00A77E79" w:rsidP="00A77E79">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2F0B1EA1" w14:textId="77777777" w:rsidR="00A77E79" w:rsidRPr="00B138F3" w:rsidRDefault="00A77E79" w:rsidP="00A77E79">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8A2C02F" w14:textId="77777777" w:rsidR="00A77E79" w:rsidRPr="00B138F3" w:rsidRDefault="00A77E79" w:rsidP="00A77E79">
      <w:pPr>
        <w:widowControl w:val="0"/>
        <w:spacing w:after="160"/>
        <w:ind w:left="567" w:right="565"/>
        <w:jc w:val="center"/>
        <w:rPr>
          <w:rFonts w:ascii="GHEA Grapalat" w:hAnsi="GHEA Grapalat"/>
          <w:b/>
        </w:rPr>
      </w:pPr>
    </w:p>
    <w:p w14:paraId="76B39FAA" w14:textId="77777777" w:rsidR="00A77E79" w:rsidRPr="00B138F3" w:rsidRDefault="00A77E79" w:rsidP="00A77E7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4013FBB" w14:textId="77777777" w:rsidR="00A77E79" w:rsidRPr="00B138F3" w:rsidRDefault="00A77E79" w:rsidP="00A77E79">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EF6D642"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7E8655F9"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29D33E9"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63DD2E42"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37449829" w14:textId="77777777" w:rsidR="00A77E79" w:rsidRPr="00B138F3" w:rsidRDefault="00A77E79" w:rsidP="00A77E79">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5D8E22E0"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0DCDE3E"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446B57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7AC278A"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275B16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8236ED8"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26037AD"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p>
    <w:p w14:paraId="3044AE35"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55DBF03C" w14:textId="77777777" w:rsidR="00A77E79" w:rsidRPr="00B138F3" w:rsidRDefault="00A77E79" w:rsidP="00A77E7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19C047C"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9650F52" w14:textId="77777777" w:rsidR="00A77E79" w:rsidRPr="00B138F3" w:rsidRDefault="00A77E79" w:rsidP="00A77E7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Pr>
          <w:rFonts w:ascii="GHEA Grapalat" w:eastAsiaTheme="minorHAnsi" w:hAnsi="GHEA Grapalat" w:cstheme="minorBidi"/>
        </w:rPr>
        <w:t>о</w:t>
      </w:r>
      <w:r w:rsidRPr="00B138F3">
        <w:rPr>
          <w:rFonts w:ascii="GHEA Grapalat" w:eastAsiaTheme="minorHAnsi" w:hAnsi="GHEA Grapalat" w:cstheme="minorBidi"/>
        </w:rPr>
        <w:t>к на участие в организованной бенефициаром процедуре закупок под кодом   ________________________________.</w:t>
      </w:r>
    </w:p>
    <w:p w14:paraId="05098373" w14:textId="77777777" w:rsidR="00A77E79" w:rsidRPr="00B138F3" w:rsidRDefault="00A77E79" w:rsidP="00A77E79">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9049144"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 xml:space="preserve">Информацию о факте предоставления настоящей гарантии-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Pr>
          <w:rFonts w:ascii="GHEA Grapalat" w:eastAsiaTheme="minorHAnsi" w:hAnsi="GHEA Grapalat" w:cstheme="minorBidi"/>
        </w:rPr>
        <w:t xml:space="preserve">--------------------------------------------, </w:t>
      </w:r>
      <w:r w:rsidRPr="00A452CD">
        <w:rPr>
          <w:rFonts w:ascii="GHEA Grapalat" w:eastAsiaTheme="minorHAnsi" w:hAnsi="GHEA Grapalat" w:cstheme="minorBidi"/>
        </w:rPr>
        <w:t xml:space="preserve">который указан в упомянутом в настоящем пункте </w:t>
      </w:r>
    </w:p>
    <w:p w14:paraId="1F45CA47"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536DC0D6" w14:textId="77777777" w:rsidR="00A77E79"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A452CD">
        <w:rPr>
          <w:rFonts w:ascii="GHEA Grapalat" w:eastAsiaTheme="minorHAnsi" w:hAnsi="GHEA Grapalat" w:cstheme="minorBidi"/>
        </w:rPr>
        <w:t>приглашении к процедуре закупок.</w:t>
      </w:r>
    </w:p>
    <w:p w14:paraId="348BB0AD" w14:textId="77777777" w:rsidR="00A77E79" w:rsidRDefault="00A77E79" w:rsidP="00A77E79">
      <w:pPr>
        <w:pStyle w:val="NormalWeb"/>
        <w:shd w:val="clear" w:color="auto" w:fill="FFFFFF"/>
        <w:spacing w:before="0" w:beforeAutospacing="0" w:after="0" w:afterAutospacing="0"/>
        <w:ind w:firstLine="375"/>
        <w:jc w:val="both"/>
        <w:rPr>
          <w:rStyle w:val="Strong"/>
          <w:b w:val="0"/>
          <w:bCs w:val="0"/>
          <w:sz w:val="20"/>
          <w:szCs w:val="20"/>
        </w:rPr>
      </w:pPr>
    </w:p>
    <w:p w14:paraId="6E05BC01" w14:textId="77777777" w:rsidR="00A77E79" w:rsidRPr="00842D08"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Pr="00842D08">
        <w:rPr>
          <w:rFonts w:ascii="GHEA Grapalat" w:eastAsiaTheme="minorHAnsi" w:hAnsi="GHEA Grapalat" w:cstheme="minorBidi"/>
        </w:rPr>
        <w:t>.</w:t>
      </w:r>
    </w:p>
    <w:p w14:paraId="6D0A66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084B60"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0406B62"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64495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C5E9E64"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4EF51F8"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C2889A9"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p>
    <w:p w14:paraId="4A35E7D1"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10B2B73"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48E8B2E"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B7E4A9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00457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rPr>
      </w:pPr>
    </w:p>
    <w:p w14:paraId="4075D2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3168488"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1E6FC3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566CDA1"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3EB8FCD" w14:textId="77777777" w:rsidR="00A77E79" w:rsidRPr="00B138F3" w:rsidRDefault="00A77E79" w:rsidP="00A77E7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B1FBB90" w14:textId="6EF87E0B" w:rsidR="00A77E79" w:rsidRDefault="00A77E79">
      <w:pPr>
        <w:rPr>
          <w:rFonts w:ascii="GHEA Grapalat" w:hAnsi="GHEA Grapalat"/>
          <w:i/>
        </w:rPr>
      </w:pPr>
    </w:p>
    <w:p w14:paraId="3750F780" w14:textId="77777777" w:rsidR="00A77E79" w:rsidRDefault="00A77E79">
      <w:pPr>
        <w:rPr>
          <w:rFonts w:ascii="GHEA Grapalat" w:hAnsi="GHEA Grapalat"/>
          <w:i/>
        </w:rPr>
      </w:pPr>
      <w:r>
        <w:rPr>
          <w:rFonts w:ascii="GHEA Grapalat" w:hAnsi="GHEA Grapalat"/>
          <w:i/>
        </w:rPr>
        <w:br w:type="page"/>
      </w:r>
    </w:p>
    <w:p w14:paraId="53604402" w14:textId="77777777" w:rsidR="00870233" w:rsidRPr="00B138F3" w:rsidRDefault="00870233" w:rsidP="00870233">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14:paraId="2F1DDA58" w14:textId="77777777" w:rsidR="00870233" w:rsidRPr="00B138F3" w:rsidRDefault="00870233" w:rsidP="00870233">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proofErr w:type="spellStart"/>
      <w:r w:rsidRPr="00B138F3">
        <w:rPr>
          <w:rFonts w:ascii="GHEA Grapalat" w:hAnsi="GHEA Grapalat"/>
          <w:b/>
        </w:rPr>
        <w:t>BMAPDzB</w:t>
      </w:r>
      <w:proofErr w:type="spellEnd"/>
      <w:r w:rsidRPr="00B138F3">
        <w:rPr>
          <w:rFonts w:ascii="GHEA Grapalat" w:hAnsi="GHEA Grapalat"/>
          <w:b/>
        </w:rPr>
        <w:t>---/---"</w:t>
      </w:r>
      <w:r w:rsidRPr="00B138F3">
        <w:rPr>
          <w:rStyle w:val="FootnoteReference"/>
          <w:rFonts w:ascii="GHEA Grapalat" w:hAnsi="GHEA Grapalat"/>
          <w:b/>
        </w:rPr>
        <w:footnoteReference w:customMarkFollows="1" w:id="6"/>
        <w:t>*</w:t>
      </w:r>
    </w:p>
    <w:p w14:paraId="274E1EBD" w14:textId="77777777" w:rsidR="00870233" w:rsidRPr="00B138F3" w:rsidRDefault="00870233" w:rsidP="00870233">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AFDF80C" w14:textId="77777777" w:rsidR="00870233" w:rsidRPr="00B138F3" w:rsidRDefault="00870233" w:rsidP="00870233">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7C21D7D2" w14:textId="77777777" w:rsidR="00870233" w:rsidRPr="00B138F3" w:rsidRDefault="00870233" w:rsidP="00870233">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3961900C" w14:textId="77777777" w:rsidR="00870233" w:rsidRPr="00B138F3" w:rsidRDefault="00870233" w:rsidP="00870233">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6EDFE077" w14:textId="77777777" w:rsidR="00870233" w:rsidRPr="00B138F3" w:rsidRDefault="00870233" w:rsidP="00870233">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1DB339B5" w14:textId="77777777" w:rsidR="00870233" w:rsidRPr="00B138F3" w:rsidRDefault="00870233" w:rsidP="00870233">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7FB98D9F"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0C7B07CC" w14:textId="77777777" w:rsidR="00870233" w:rsidRPr="00B138F3" w:rsidRDefault="00870233" w:rsidP="00870233">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66E6DA79" w14:textId="77777777" w:rsidR="00870233" w:rsidRPr="00B138F3" w:rsidRDefault="00870233" w:rsidP="00870233">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41584B18" w14:textId="77777777" w:rsidR="00870233" w:rsidRPr="00B138F3" w:rsidRDefault="00870233" w:rsidP="0087023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7345AA36"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529FD94B"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95FFFDD"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выдающего гарантию банка </w:t>
      </w:r>
    </w:p>
    <w:p w14:paraId="52E7B785"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rPr>
      </w:pPr>
    </w:p>
    <w:p w14:paraId="1E785B49"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0A52BD90"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233F0013"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42F2ACAC" w14:textId="77777777" w:rsidR="00870233" w:rsidRPr="00B138F3" w:rsidRDefault="00870233" w:rsidP="00870233">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2D71F2B"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1D3A8E9" w14:textId="77777777" w:rsidR="00870233" w:rsidRPr="00B138F3" w:rsidRDefault="00870233" w:rsidP="0087023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003C8E2" w14:textId="77777777" w:rsidR="00870233" w:rsidRPr="00B138F3" w:rsidRDefault="00870233" w:rsidP="0087023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C3E88ED"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617CBA1" w14:textId="77777777" w:rsidR="00870233" w:rsidRPr="00D66198" w:rsidRDefault="00870233" w:rsidP="00870233">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D66198">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39EBD008" w14:textId="77777777" w:rsidR="00870233" w:rsidRPr="00D66198" w:rsidRDefault="00870233" w:rsidP="00870233">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D66198">
        <w:rPr>
          <w:rFonts w:ascii="GHEA Grapalat" w:eastAsiaTheme="minorHAnsi" w:hAnsi="GHEA Grapalat" w:cstheme="minorBidi"/>
          <w:sz w:val="18"/>
          <w:szCs w:val="18"/>
        </w:rPr>
        <w:t xml:space="preserve">номер заключаемого </w:t>
      </w:r>
      <w:proofErr w:type="spellStart"/>
      <w:r w:rsidRPr="00D66198">
        <w:rPr>
          <w:rFonts w:ascii="GHEA Grapalat" w:eastAsiaTheme="minorHAnsi" w:hAnsi="GHEA Grapalat" w:cstheme="minorBidi"/>
          <w:sz w:val="18"/>
          <w:szCs w:val="18"/>
        </w:rPr>
        <w:t>договара</w:t>
      </w:r>
      <w:proofErr w:type="spellEnd"/>
    </w:p>
    <w:p w14:paraId="26989601" w14:textId="77777777" w:rsidR="00870233" w:rsidRPr="00D66198" w:rsidRDefault="00870233" w:rsidP="00870233">
      <w:pPr>
        <w:pStyle w:val="NormalWeb"/>
        <w:shd w:val="clear" w:color="auto" w:fill="FFFFFF"/>
        <w:ind w:firstLine="374"/>
        <w:contextualSpacing/>
        <w:jc w:val="both"/>
        <w:rPr>
          <w:rFonts w:ascii="GHEA Grapalat" w:eastAsiaTheme="minorHAnsi" w:hAnsi="GHEA Grapalat" w:cstheme="minorBidi"/>
        </w:rPr>
      </w:pPr>
    </w:p>
    <w:p w14:paraId="46BF68B3" w14:textId="77777777" w:rsidR="00870233" w:rsidRPr="00D66198" w:rsidRDefault="00870233" w:rsidP="00870233">
      <w:pPr>
        <w:pStyle w:val="NormalWeb"/>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бенефициаром и принципалом    и  действует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дня</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14:paraId="382067AE" w14:textId="77777777" w:rsidR="00870233" w:rsidRPr="00D66198" w:rsidRDefault="00870233" w:rsidP="00870233">
      <w:pPr>
        <w:pStyle w:val="NormalWeb"/>
        <w:shd w:val="clear" w:color="auto" w:fill="FFFFFF"/>
        <w:contextualSpacing/>
        <w:jc w:val="both"/>
        <w:rPr>
          <w:rFonts w:ascii="GHEA Grapalat" w:eastAsiaTheme="minorHAnsi" w:hAnsi="GHEA Grapalat" w:cstheme="minorBidi"/>
          <w:sz w:val="18"/>
          <w:szCs w:val="18"/>
          <w:lang w:val="hy-AM"/>
        </w:rPr>
      </w:pPr>
    </w:p>
    <w:p w14:paraId="4E365115" w14:textId="77777777" w:rsidR="00870233" w:rsidRPr="00D66198" w:rsidRDefault="00870233" w:rsidP="00870233">
      <w:pPr>
        <w:pStyle w:val="NormalWeb"/>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proofErr w:type="spellStart"/>
      <w:r w:rsidRPr="00D66198">
        <w:rPr>
          <w:rFonts w:ascii="GHEA Grapalat" w:eastAsiaTheme="minorHAnsi" w:hAnsi="GHEA Grapalat" w:cstheme="minorBidi"/>
          <w:sz w:val="16"/>
          <w:szCs w:val="16"/>
        </w:rPr>
        <w:t>ый</w:t>
      </w:r>
      <w:proofErr w:type="spellEnd"/>
      <w:r w:rsidRPr="00D66198">
        <w:rPr>
          <w:rFonts w:ascii="GHEA Grapalat" w:eastAsiaTheme="minorHAnsi" w:hAnsi="GHEA Grapalat" w:cstheme="minorBidi"/>
          <w:sz w:val="16"/>
          <w:szCs w:val="16"/>
        </w:rPr>
        <w:t xml:space="preserve"> </w:t>
      </w:r>
      <w:r w:rsidRPr="00D66198">
        <w:rPr>
          <w:rFonts w:ascii="GHEA Grapalat" w:eastAsiaTheme="minorHAnsi" w:hAnsi="GHEA Grapalat" w:cstheme="minorBidi"/>
          <w:sz w:val="16"/>
          <w:szCs w:val="16"/>
          <w:lang w:val="hy-AM"/>
        </w:rPr>
        <w:t>заключаемым договором</w:t>
      </w:r>
    </w:p>
    <w:p w14:paraId="14D1686D" w14:textId="77777777" w:rsidR="00870233" w:rsidRDefault="00870233" w:rsidP="00870233">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409FD040" w14:textId="77777777" w:rsidR="00870233" w:rsidRDefault="00870233" w:rsidP="00870233">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14:paraId="4E04F8FF" w14:textId="77777777" w:rsidR="00870233" w:rsidRPr="00D66198" w:rsidRDefault="00870233" w:rsidP="00870233">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lastRenderedPageBreak/>
        <w:t>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14:paraId="2FD12EFF" w14:textId="77777777" w:rsidR="00870233" w:rsidRPr="00D66198" w:rsidRDefault="00870233" w:rsidP="0087023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0704B6BF"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5AE36326" w14:textId="77777777" w:rsidR="00870233" w:rsidRPr="00B138F3" w:rsidRDefault="00870233" w:rsidP="0087023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05F979F" w14:textId="77777777" w:rsidR="00870233" w:rsidRPr="00B138F3" w:rsidRDefault="00870233" w:rsidP="00870233">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E48A167"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364C2CF"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B926999"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AE9E9BA"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B84191"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9B8059C"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3BBF26A"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C4F7D96"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091BC5D"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1F3D93B"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p>
    <w:p w14:paraId="32E19509"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31F4F2B"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32CD061"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942F613"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E712C3"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rPr>
      </w:pPr>
    </w:p>
    <w:p w14:paraId="53C7B734"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FCC232D"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56E54A8"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B28CAB"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0CB5B94" w14:textId="77777777" w:rsidR="00870233" w:rsidRPr="00B138F3" w:rsidRDefault="00870233" w:rsidP="0087023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D5CD38B" w14:textId="2C4DC5CA" w:rsidR="00A77E79" w:rsidRDefault="00A77E79">
      <w:pPr>
        <w:rPr>
          <w:rFonts w:ascii="GHEA Grapalat" w:hAnsi="GHEA Grapalat"/>
          <w:i/>
        </w:rPr>
      </w:pPr>
    </w:p>
    <w:p w14:paraId="6CE5D55E" w14:textId="77777777" w:rsidR="00A77E79" w:rsidRDefault="00A77E79">
      <w:pPr>
        <w:rPr>
          <w:rFonts w:ascii="GHEA Grapalat" w:hAnsi="GHEA Grapalat"/>
          <w:i/>
        </w:rPr>
      </w:pPr>
      <w:r>
        <w:rPr>
          <w:rFonts w:ascii="GHEA Grapalat" w:hAnsi="GHEA Grapalat"/>
          <w:i/>
        </w:rPr>
        <w:br w:type="page"/>
      </w:r>
    </w:p>
    <w:p w14:paraId="4BE6D726" w14:textId="11545FA4"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71D8AECF" w14:textId="466B336A" w:rsidR="00F244D7" w:rsidRPr="00521A49" w:rsidRDefault="00F244D7" w:rsidP="00962010">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0F04A8">
        <w:rPr>
          <w:rFonts w:ascii="GHEA Grapalat" w:hAnsi="GHEA Grapalat"/>
          <w:b/>
          <w:sz w:val="22"/>
          <w:szCs w:val="22"/>
        </w:rPr>
        <w:t>2025-04</w:t>
      </w:r>
      <w:r w:rsidRPr="00521A49">
        <w:rPr>
          <w:rFonts w:ascii="GHEA Grapalat" w:hAnsi="GHEA Grapalat"/>
          <w:b/>
          <w:sz w:val="22"/>
          <w:szCs w:val="22"/>
        </w:rPr>
        <w:t>»</w:t>
      </w:r>
      <w:r w:rsidRPr="00521A49">
        <w:rPr>
          <w:rFonts w:ascii="GHEA Grapalat" w:hAnsi="GHEA Grapalat"/>
          <w:sz w:val="24"/>
          <w:szCs w:val="24"/>
        </w:rPr>
        <w:t xml:space="preserve"> </w:t>
      </w:r>
    </w:p>
    <w:p w14:paraId="20B72B8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2E0D4B9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5D4C34C3" w14:textId="77777777" w:rsidTr="00B932B8">
        <w:tc>
          <w:tcPr>
            <w:tcW w:w="4786" w:type="dxa"/>
          </w:tcPr>
          <w:p w14:paraId="4F196ACB"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1D22DB85"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FootnoteReference"/>
                <w:rFonts w:ascii="GHEA Grapalat" w:hAnsi="GHEA Grapalat"/>
              </w:rPr>
              <w:footnoteReference w:customMarkFollows="1" w:id="7"/>
              <w:t>**</w:t>
            </w:r>
          </w:p>
        </w:tc>
      </w:tr>
    </w:tbl>
    <w:p w14:paraId="4F910690" w14:textId="77777777" w:rsidR="003D2FE2" w:rsidRPr="00521A49" w:rsidRDefault="003D2FE2" w:rsidP="00962010">
      <w:pPr>
        <w:widowControl w:val="0"/>
        <w:spacing w:after="160"/>
        <w:rPr>
          <w:rFonts w:ascii="GHEA Grapalat" w:hAnsi="GHEA Grapalat" w:cs="GHEA Grapalat"/>
          <w:b/>
        </w:rPr>
      </w:pPr>
    </w:p>
    <w:p w14:paraId="09B5A778"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18E66250"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595667FC"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62E00EFA"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8AB8441"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FD9FFB" w14:textId="77777777" w:rsidR="003D2FE2" w:rsidRPr="00521A49" w:rsidRDefault="003D2FE2" w:rsidP="00ED119F">
      <w:pPr>
        <w:widowControl w:val="0"/>
        <w:ind w:firstLine="709"/>
        <w:jc w:val="both"/>
        <w:rPr>
          <w:rFonts w:ascii="GHEA Grapalat" w:hAnsi="GHEA Grapalat" w:cs="GHEA Grapalat"/>
        </w:rPr>
      </w:pPr>
    </w:p>
    <w:p w14:paraId="7AEF4F6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49C504FE" w14:textId="35EB22FF"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B06C9F">
        <w:rPr>
          <w:rFonts w:ascii="GHEA Grapalat" w:hAnsi="GHEA Grapalat"/>
          <w:b/>
          <w:sz w:val="22"/>
          <w:szCs w:val="22"/>
        </w:rPr>
        <w:t>BMAPDzB-HVKAK-</w:t>
      </w:r>
      <w:r w:rsidR="000F04A8">
        <w:rPr>
          <w:rFonts w:ascii="GHEA Grapalat" w:hAnsi="GHEA Grapalat"/>
          <w:b/>
          <w:sz w:val="22"/>
          <w:szCs w:val="22"/>
        </w:rPr>
        <w:t>2025-04</w:t>
      </w:r>
      <w:r w:rsidR="0036712F" w:rsidRPr="00521A49">
        <w:rPr>
          <w:rFonts w:ascii="GHEA Grapalat" w:hAnsi="GHEA Grapalat"/>
          <w:b/>
          <w:sz w:val="22"/>
          <w:szCs w:val="22"/>
        </w:rPr>
        <w:t>».</w:t>
      </w:r>
    </w:p>
    <w:p w14:paraId="265D6C80"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proofErr w:type="spellStart"/>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9183760"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611145A6"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EA9E11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2D563A"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4518FF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180CC69B"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2BF3E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39160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5B0FB37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04656FD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27F819D"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09C31F6"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7335809B"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6693BD2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4CCBA0E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3AE7EEA5"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BB0309"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7705AF8"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4C5EA8BF"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667C7A41"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06B0BC5"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35AF5D95"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A5EEE1"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2FC9E7BC"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6FCBE166" w14:textId="77777777" w:rsidR="003D2FE2" w:rsidRPr="00083199" w:rsidRDefault="003D2FE2" w:rsidP="00ED119F">
      <w:pPr>
        <w:widowControl w:val="0"/>
        <w:jc w:val="right"/>
        <w:rPr>
          <w:rFonts w:ascii="GHEA Grapalat" w:hAnsi="GHEA Grapalat"/>
          <w:sz w:val="20"/>
          <w:szCs w:val="20"/>
          <w:lang w:val="hy-AM"/>
        </w:rPr>
      </w:pPr>
    </w:p>
    <w:p w14:paraId="7B92F88B" w14:textId="77777777"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14:paraId="5055DB50" w14:textId="77777777"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14:paraId="08CB7EC8" w14:textId="77777777"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14:paraId="756D6DF1" w14:textId="77777777" w:rsidTr="00387CF9">
        <w:trPr>
          <w:trHeight w:val="352"/>
        </w:trPr>
        <w:tc>
          <w:tcPr>
            <w:tcW w:w="10980" w:type="dxa"/>
            <w:gridSpan w:val="2"/>
            <w:noWrap/>
            <w:vAlign w:val="bottom"/>
          </w:tcPr>
          <w:p w14:paraId="01CB75A8"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lastRenderedPageBreak/>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1559D6E0" w14:textId="77777777" w:rsidTr="00387CF9">
        <w:trPr>
          <w:trHeight w:val="352"/>
        </w:trPr>
        <w:tc>
          <w:tcPr>
            <w:tcW w:w="10980" w:type="dxa"/>
            <w:gridSpan w:val="2"/>
            <w:noWrap/>
            <w:vAlign w:val="bottom"/>
          </w:tcPr>
          <w:p w14:paraId="021FB470"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14:paraId="1B1F5C6A" w14:textId="77777777" w:rsidTr="00387CF9">
        <w:trPr>
          <w:trHeight w:val="349"/>
        </w:trPr>
        <w:tc>
          <w:tcPr>
            <w:tcW w:w="10980" w:type="dxa"/>
            <w:gridSpan w:val="2"/>
            <w:noWrap/>
            <w:vAlign w:val="bottom"/>
          </w:tcPr>
          <w:p w14:paraId="32950CF8" w14:textId="77777777"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4AADE1AA" w14:textId="77777777" w:rsidTr="00387CF9">
        <w:trPr>
          <w:trHeight w:val="345"/>
        </w:trPr>
        <w:tc>
          <w:tcPr>
            <w:tcW w:w="10980" w:type="dxa"/>
            <w:gridSpan w:val="2"/>
            <w:noWrap/>
            <w:vAlign w:val="bottom"/>
          </w:tcPr>
          <w:p w14:paraId="1D290B94"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0A633F7B" w14:textId="77777777" w:rsidTr="00387CF9">
        <w:trPr>
          <w:trHeight w:val="361"/>
        </w:trPr>
        <w:tc>
          <w:tcPr>
            <w:tcW w:w="10980" w:type="dxa"/>
            <w:gridSpan w:val="2"/>
            <w:noWrap/>
            <w:vAlign w:val="bottom"/>
          </w:tcPr>
          <w:p w14:paraId="0BB719B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02314F54" w14:textId="77777777" w:rsidTr="00387CF9">
        <w:trPr>
          <w:trHeight w:val="433"/>
        </w:trPr>
        <w:tc>
          <w:tcPr>
            <w:tcW w:w="10980" w:type="dxa"/>
            <w:gridSpan w:val="2"/>
            <w:noWrap/>
            <w:vAlign w:val="bottom"/>
          </w:tcPr>
          <w:p w14:paraId="1C8700AB"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47C0913D" w14:textId="77777777" w:rsidTr="00387CF9">
        <w:trPr>
          <w:trHeight w:val="352"/>
        </w:trPr>
        <w:tc>
          <w:tcPr>
            <w:tcW w:w="10980" w:type="dxa"/>
            <w:gridSpan w:val="2"/>
            <w:noWrap/>
            <w:vAlign w:val="bottom"/>
          </w:tcPr>
          <w:p w14:paraId="38BD0DA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47EA1DF" w14:textId="77777777" w:rsidTr="00387CF9">
        <w:trPr>
          <w:trHeight w:val="442"/>
        </w:trPr>
        <w:tc>
          <w:tcPr>
            <w:tcW w:w="10980" w:type="dxa"/>
            <w:gridSpan w:val="2"/>
            <w:noWrap/>
            <w:vAlign w:val="bottom"/>
          </w:tcPr>
          <w:p w14:paraId="4190A10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5DF2E7A1" w14:textId="77777777" w:rsidTr="00387CF9">
        <w:trPr>
          <w:trHeight w:val="352"/>
        </w:trPr>
        <w:tc>
          <w:tcPr>
            <w:tcW w:w="10980" w:type="dxa"/>
            <w:gridSpan w:val="2"/>
            <w:noWrap/>
            <w:vAlign w:val="bottom"/>
          </w:tcPr>
          <w:p w14:paraId="6914CC6A"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6ABD8172" w14:textId="77777777" w:rsidTr="00387CF9">
        <w:trPr>
          <w:trHeight w:val="352"/>
        </w:trPr>
        <w:tc>
          <w:tcPr>
            <w:tcW w:w="10980" w:type="dxa"/>
            <w:gridSpan w:val="2"/>
            <w:noWrap/>
            <w:vAlign w:val="bottom"/>
          </w:tcPr>
          <w:p w14:paraId="4AAD059F"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606E5DA2" w14:textId="77777777" w:rsidTr="00387CF9">
        <w:trPr>
          <w:trHeight w:val="343"/>
        </w:trPr>
        <w:tc>
          <w:tcPr>
            <w:tcW w:w="10980" w:type="dxa"/>
            <w:gridSpan w:val="2"/>
            <w:noWrap/>
            <w:vAlign w:val="bottom"/>
          </w:tcPr>
          <w:p w14:paraId="031BE6B5"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0F18AF74" w14:textId="77777777" w:rsidTr="00387CF9">
        <w:trPr>
          <w:trHeight w:val="361"/>
        </w:trPr>
        <w:tc>
          <w:tcPr>
            <w:tcW w:w="10980" w:type="dxa"/>
            <w:gridSpan w:val="2"/>
            <w:noWrap/>
            <w:vAlign w:val="bottom"/>
          </w:tcPr>
          <w:p w14:paraId="050AEC52"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10B90797" w14:textId="77777777" w:rsidTr="00387CF9">
        <w:trPr>
          <w:trHeight w:val="433"/>
        </w:trPr>
        <w:tc>
          <w:tcPr>
            <w:tcW w:w="10980" w:type="dxa"/>
            <w:gridSpan w:val="2"/>
            <w:noWrap/>
            <w:vAlign w:val="bottom"/>
          </w:tcPr>
          <w:p w14:paraId="410FA851"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2C3FB5E0" w14:textId="77777777" w:rsidTr="00387CF9">
        <w:trPr>
          <w:trHeight w:val="442"/>
        </w:trPr>
        <w:tc>
          <w:tcPr>
            <w:tcW w:w="10980" w:type="dxa"/>
            <w:gridSpan w:val="2"/>
            <w:noWrap/>
            <w:vAlign w:val="bottom"/>
          </w:tcPr>
          <w:p w14:paraId="2564EF5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307A0BA7" w14:textId="77777777" w:rsidTr="00387CF9">
        <w:trPr>
          <w:trHeight w:val="442"/>
        </w:trPr>
        <w:tc>
          <w:tcPr>
            <w:tcW w:w="10980" w:type="dxa"/>
            <w:gridSpan w:val="2"/>
            <w:noWrap/>
            <w:vAlign w:val="bottom"/>
          </w:tcPr>
          <w:p w14:paraId="23312C3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60310AC" w14:textId="77777777" w:rsidTr="00387CF9">
        <w:trPr>
          <w:trHeight w:val="442"/>
        </w:trPr>
        <w:tc>
          <w:tcPr>
            <w:tcW w:w="10980" w:type="dxa"/>
            <w:gridSpan w:val="2"/>
            <w:noWrap/>
            <w:vAlign w:val="bottom"/>
          </w:tcPr>
          <w:p w14:paraId="551DDF0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12BC4800" w14:textId="77777777" w:rsidTr="00387CF9">
        <w:trPr>
          <w:trHeight w:val="442"/>
        </w:trPr>
        <w:tc>
          <w:tcPr>
            <w:tcW w:w="10980" w:type="dxa"/>
            <w:gridSpan w:val="2"/>
            <w:noWrap/>
            <w:vAlign w:val="bottom"/>
          </w:tcPr>
          <w:p w14:paraId="6EA3889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14:paraId="426710AE" w14:textId="77777777" w:rsidTr="00387CF9">
        <w:trPr>
          <w:trHeight w:val="424"/>
        </w:trPr>
        <w:tc>
          <w:tcPr>
            <w:tcW w:w="10980" w:type="dxa"/>
            <w:gridSpan w:val="2"/>
            <w:noWrap/>
            <w:vAlign w:val="bottom"/>
          </w:tcPr>
          <w:p w14:paraId="5C22E99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67EBBB1A" w14:textId="77777777" w:rsidTr="00387CF9">
        <w:trPr>
          <w:trHeight w:val="704"/>
        </w:trPr>
        <w:tc>
          <w:tcPr>
            <w:tcW w:w="10980" w:type="dxa"/>
            <w:gridSpan w:val="2"/>
            <w:noWrap/>
            <w:vAlign w:val="bottom"/>
          </w:tcPr>
          <w:p w14:paraId="06F7B51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14D3DF5D" w14:textId="77777777" w:rsidTr="00387CF9">
        <w:trPr>
          <w:trHeight w:val="704"/>
        </w:trPr>
        <w:tc>
          <w:tcPr>
            <w:tcW w:w="10980" w:type="dxa"/>
            <w:gridSpan w:val="2"/>
            <w:noWrap/>
            <w:vAlign w:val="bottom"/>
          </w:tcPr>
          <w:p w14:paraId="5975BCAB"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C83A958" w14:textId="77777777" w:rsidTr="00387CF9">
        <w:trPr>
          <w:trHeight w:val="2194"/>
        </w:trPr>
        <w:tc>
          <w:tcPr>
            <w:tcW w:w="5616" w:type="dxa"/>
            <w:noWrap/>
            <w:vAlign w:val="bottom"/>
          </w:tcPr>
          <w:p w14:paraId="1F2CB433"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1109D1F6" w14:textId="77777777" w:rsidR="00C3421C" w:rsidRPr="00521A49" w:rsidRDefault="00C3421C" w:rsidP="00962010">
            <w:pPr>
              <w:widowControl w:val="0"/>
              <w:spacing w:after="160"/>
              <w:rPr>
                <w:rFonts w:ascii="GHEA Grapalat" w:hAnsi="GHEA Grapalat" w:cs="Sylfaen"/>
              </w:rPr>
            </w:pPr>
          </w:p>
          <w:p w14:paraId="40C87E25"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669C189F" w14:textId="77777777" w:rsidR="00C3421C" w:rsidRPr="00521A49" w:rsidRDefault="00C3421C" w:rsidP="00962010">
            <w:pPr>
              <w:widowControl w:val="0"/>
              <w:spacing w:after="160"/>
              <w:rPr>
                <w:rFonts w:ascii="GHEA Grapalat" w:hAnsi="GHEA Grapalat" w:cs="Sylfaen"/>
              </w:rPr>
            </w:pPr>
          </w:p>
          <w:p w14:paraId="0D697B09"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22A1B1A2" w14:textId="77777777" w:rsidR="00C3421C" w:rsidRPr="00521A49" w:rsidRDefault="00C3421C" w:rsidP="00962010">
            <w:pPr>
              <w:widowControl w:val="0"/>
              <w:spacing w:after="160"/>
              <w:rPr>
                <w:rFonts w:ascii="GHEA Grapalat" w:hAnsi="GHEA Grapalat" w:cs="Sylfaen"/>
              </w:rPr>
            </w:pPr>
          </w:p>
          <w:p w14:paraId="30285185"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15CC219A" w14:textId="77777777" w:rsidR="00C3421C" w:rsidRPr="00521A49" w:rsidRDefault="00C3421C" w:rsidP="00962010">
            <w:pPr>
              <w:widowControl w:val="0"/>
              <w:spacing w:after="160"/>
              <w:rPr>
                <w:rFonts w:ascii="GHEA Grapalat" w:hAnsi="GHEA Grapalat" w:cs="Sylfaen"/>
              </w:rPr>
            </w:pPr>
          </w:p>
        </w:tc>
        <w:tc>
          <w:tcPr>
            <w:tcW w:w="5364" w:type="dxa"/>
            <w:noWrap/>
          </w:tcPr>
          <w:p w14:paraId="5331D2F5"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3976DBD1" w14:textId="77777777" w:rsidR="00C3421C" w:rsidRPr="00521A49" w:rsidRDefault="00C3421C" w:rsidP="00962010">
            <w:pPr>
              <w:widowControl w:val="0"/>
              <w:spacing w:after="160"/>
              <w:rPr>
                <w:rFonts w:ascii="GHEA Grapalat" w:hAnsi="GHEA Grapalat" w:cs="Sylfaen"/>
              </w:rPr>
            </w:pPr>
          </w:p>
          <w:p w14:paraId="1FDBC076"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4C73390C" w14:textId="77777777" w:rsidR="00C3421C" w:rsidRPr="00521A49" w:rsidRDefault="00C3421C" w:rsidP="00962010">
            <w:pPr>
              <w:widowControl w:val="0"/>
              <w:spacing w:after="160"/>
              <w:jc w:val="right"/>
              <w:rPr>
                <w:rFonts w:ascii="GHEA Grapalat" w:hAnsi="GHEA Grapalat" w:cs="Tahoma"/>
              </w:rPr>
            </w:pPr>
          </w:p>
          <w:p w14:paraId="7B605474"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3994D0D7" w14:textId="77777777" w:rsidR="00C3421C" w:rsidRPr="00521A49" w:rsidRDefault="00C3421C" w:rsidP="00962010">
            <w:pPr>
              <w:widowControl w:val="0"/>
              <w:spacing w:after="160"/>
              <w:rPr>
                <w:rFonts w:ascii="GHEA Grapalat" w:hAnsi="GHEA Grapalat" w:cs="Sylfaen"/>
              </w:rPr>
            </w:pPr>
          </w:p>
          <w:p w14:paraId="1D1C94C2"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78F57874" w14:textId="77777777" w:rsidTr="00387CF9">
        <w:trPr>
          <w:trHeight w:val="2194"/>
        </w:trPr>
        <w:tc>
          <w:tcPr>
            <w:tcW w:w="5616" w:type="dxa"/>
            <w:noWrap/>
            <w:vAlign w:val="bottom"/>
          </w:tcPr>
          <w:p w14:paraId="12049121"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544051B7" w14:textId="77777777" w:rsidR="00C3421C" w:rsidRPr="00521A49" w:rsidRDefault="00C3421C" w:rsidP="00962010">
            <w:pPr>
              <w:widowControl w:val="0"/>
              <w:spacing w:after="160"/>
              <w:rPr>
                <w:rFonts w:ascii="GHEA Grapalat" w:hAnsi="GHEA Grapalat"/>
              </w:rPr>
            </w:pPr>
          </w:p>
          <w:p w14:paraId="428BB232"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04400468"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26F5ADE6" w14:textId="77777777" w:rsidR="00C3421C" w:rsidRPr="00521A49" w:rsidRDefault="00C3421C" w:rsidP="00962010">
            <w:pPr>
              <w:widowControl w:val="0"/>
              <w:spacing w:after="160"/>
              <w:rPr>
                <w:rFonts w:ascii="GHEA Grapalat" w:hAnsi="GHEA Grapalat" w:cs="Tahoma"/>
              </w:rPr>
            </w:pPr>
          </w:p>
          <w:p w14:paraId="3A1D1929" w14:textId="77777777" w:rsidR="00C3421C" w:rsidRPr="00521A49" w:rsidRDefault="00C3421C" w:rsidP="00962010">
            <w:pPr>
              <w:widowControl w:val="0"/>
              <w:spacing w:after="160"/>
              <w:rPr>
                <w:rFonts w:ascii="GHEA Grapalat" w:hAnsi="GHEA Grapalat" w:cs="Arial"/>
              </w:rPr>
            </w:pPr>
          </w:p>
        </w:tc>
        <w:tc>
          <w:tcPr>
            <w:tcW w:w="5364" w:type="dxa"/>
            <w:noWrap/>
          </w:tcPr>
          <w:p w14:paraId="095B141D"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061F4453" w14:textId="77777777" w:rsidR="00C3421C" w:rsidRPr="00521A49" w:rsidRDefault="00C3421C" w:rsidP="00962010">
            <w:pPr>
              <w:widowControl w:val="0"/>
              <w:spacing w:after="160"/>
              <w:rPr>
                <w:rFonts w:ascii="GHEA Grapalat" w:hAnsi="GHEA Grapalat" w:cs="Tahoma"/>
              </w:rPr>
            </w:pPr>
          </w:p>
          <w:p w14:paraId="788CE8EF"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50D10F49"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F444419" w14:textId="77777777" w:rsidR="00C3421C" w:rsidRPr="00521A49" w:rsidRDefault="00C3421C" w:rsidP="00962010">
            <w:pPr>
              <w:widowControl w:val="0"/>
              <w:spacing w:after="160"/>
              <w:rPr>
                <w:rFonts w:ascii="GHEA Grapalat" w:hAnsi="GHEA Grapalat" w:cs="Arial"/>
              </w:rPr>
            </w:pPr>
          </w:p>
        </w:tc>
      </w:tr>
      <w:tr w:rsidR="00B138F3" w:rsidRPr="00521A49" w14:paraId="6466DF5D" w14:textId="77777777" w:rsidTr="00387CF9">
        <w:trPr>
          <w:trHeight w:val="2194"/>
        </w:trPr>
        <w:tc>
          <w:tcPr>
            <w:tcW w:w="5616" w:type="dxa"/>
            <w:noWrap/>
            <w:vAlign w:val="bottom"/>
          </w:tcPr>
          <w:p w14:paraId="7C1AE044"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2E1A80B9" w14:textId="77777777" w:rsidR="00C3421C" w:rsidRPr="00521A49" w:rsidRDefault="00C3421C" w:rsidP="00962010">
            <w:pPr>
              <w:widowControl w:val="0"/>
              <w:spacing w:after="160"/>
              <w:rPr>
                <w:rFonts w:ascii="GHEA Grapalat" w:hAnsi="GHEA Grapalat" w:cs="Sylfaen"/>
              </w:rPr>
            </w:pPr>
          </w:p>
          <w:p w14:paraId="49C901F6"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3F5D2285"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73020E39" w14:textId="77777777" w:rsidR="00C3421C" w:rsidRPr="00521A49" w:rsidRDefault="00C3421C" w:rsidP="00962010">
            <w:pPr>
              <w:widowControl w:val="0"/>
              <w:spacing w:after="160"/>
              <w:rPr>
                <w:rFonts w:ascii="GHEA Grapalat" w:hAnsi="GHEA Grapalat"/>
              </w:rPr>
            </w:pPr>
          </w:p>
          <w:p w14:paraId="30E88C9B"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993D072" w14:textId="77777777" w:rsidR="00C3421C" w:rsidRPr="00521A49" w:rsidRDefault="00C3421C" w:rsidP="00962010">
      <w:pPr>
        <w:widowControl w:val="0"/>
        <w:spacing w:after="160"/>
        <w:jc w:val="center"/>
        <w:rPr>
          <w:rFonts w:ascii="GHEA Grapalat" w:hAnsi="GHEA Grapalat" w:cs="Sylfaen"/>
        </w:rPr>
      </w:pPr>
    </w:p>
    <w:p w14:paraId="16B08134" w14:textId="77777777"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0C596EED"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5E013511"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055E792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DA5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7695395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5C64B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3357A98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10868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2604B52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A5FB59"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03A853F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BA8C00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43DCB6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2C05DE0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96425"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446396A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B97CC9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499014E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377F5C5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51D110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29D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630FD8E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0185E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B33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85F33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134D1E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1DD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174A8443"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0C0CA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B867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014F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11D54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2D3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51A302BC"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ACBBC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17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17A41B2"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A3728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23A573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8CAB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5C9602E8"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1FA671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2551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7965A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14E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D48C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D8F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5DB420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24C57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31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EDCF2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5D30C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108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765211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B3338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D1A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D7364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C2E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EE2F0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A1E8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6A5AE17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B8965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0914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A2ECB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C5F4B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76AFB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0E0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B6618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6C7B6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B349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371079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E066C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B8EAA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EF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61B238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D30DE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6CC2E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2151D4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1173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51DDD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A49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0653C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BEF5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484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1DF9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650FD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64E288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D707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356057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C06D46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F4B2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0EC332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16C5A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C084A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061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7AEFA1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61C2F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1F8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A5C87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D4924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E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2E496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64C6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A9C9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4C6B7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68451F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93941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1B95A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1F483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18E7AA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049A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5AE032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3FBB22F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6EBBAB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53B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1F177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77AED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FB5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2E60A2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20E3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433AEB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0DB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60D73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D111B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151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8E54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F23C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43E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55EC6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04ED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F7D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1B0CA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19B63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B03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3AEF70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EB3227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E24C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01659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46F018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8E60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73AED"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5A7C46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C98442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B676F"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213BCA18"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0DC4BA1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F2491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383C7B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82D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14:paraId="2D22673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BDD7F6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6E03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6904C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48CB3B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7BF12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327E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3D8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429332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129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87C65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ED116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2645FDE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662A631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82757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CE91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2EBC65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C9586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693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17525C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4DB01A2F"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7E9687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5058C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23EC2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20D9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391146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C02B7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11D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43D3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8A599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80628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0EA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33934F4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55472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DD0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3F45B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0613C8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5D5CB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13030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5C0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21EC8D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00EB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C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BAA8E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2DF454" w14:textId="77777777" w:rsidR="00C3421C" w:rsidRPr="00521A49" w:rsidRDefault="00C3421C" w:rsidP="00962010">
            <w:pPr>
              <w:widowControl w:val="0"/>
              <w:spacing w:after="120"/>
              <w:jc w:val="center"/>
              <w:rPr>
                <w:rFonts w:ascii="GHEA Grapalat" w:hAnsi="GHEA Grapalat"/>
              </w:rPr>
            </w:pPr>
          </w:p>
        </w:tc>
      </w:tr>
      <w:tr w:rsidR="00B138F3" w:rsidRPr="00521A49" w14:paraId="510E10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F4B2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76F67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7D26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6DF4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01172A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6836DF" w14:textId="77777777" w:rsidR="00C3421C" w:rsidRPr="00521A49" w:rsidRDefault="00C3421C" w:rsidP="00962010">
            <w:pPr>
              <w:widowControl w:val="0"/>
              <w:spacing w:after="120"/>
              <w:jc w:val="center"/>
              <w:rPr>
                <w:rFonts w:ascii="GHEA Grapalat" w:hAnsi="GHEA Grapalat"/>
              </w:rPr>
            </w:pPr>
          </w:p>
        </w:tc>
      </w:tr>
      <w:tr w:rsidR="00B138F3" w:rsidRPr="00521A49" w14:paraId="5CA101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6A7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4B782B0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1706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A53EDD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0D946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A716E4B" w14:textId="77777777" w:rsidR="00C3421C" w:rsidRPr="00521A49" w:rsidRDefault="00C3421C" w:rsidP="00962010">
            <w:pPr>
              <w:widowControl w:val="0"/>
              <w:spacing w:after="120"/>
              <w:jc w:val="center"/>
              <w:rPr>
                <w:rFonts w:ascii="GHEA Grapalat" w:hAnsi="GHEA Grapalat"/>
              </w:rPr>
            </w:pPr>
          </w:p>
        </w:tc>
      </w:tr>
      <w:tr w:rsidR="00B138F3" w:rsidRPr="00521A49" w14:paraId="7378A2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116F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4FCBB4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4E92A8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1B1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1CC71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31E059" w14:textId="77777777" w:rsidR="00C3421C" w:rsidRPr="00521A49" w:rsidRDefault="00C3421C" w:rsidP="00962010">
            <w:pPr>
              <w:widowControl w:val="0"/>
              <w:spacing w:after="120"/>
              <w:jc w:val="center"/>
              <w:rPr>
                <w:rFonts w:ascii="GHEA Grapalat" w:hAnsi="GHEA Grapalat"/>
              </w:rPr>
            </w:pPr>
          </w:p>
        </w:tc>
      </w:tr>
      <w:tr w:rsidR="00B138F3" w:rsidRPr="00521A49" w14:paraId="2A9CFF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899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42FBB04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A5689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9F41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0620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066D53" w14:textId="77777777" w:rsidR="00C3421C" w:rsidRPr="00521A49" w:rsidRDefault="00C3421C" w:rsidP="00962010">
            <w:pPr>
              <w:widowControl w:val="0"/>
              <w:spacing w:after="120"/>
              <w:jc w:val="center"/>
              <w:rPr>
                <w:rFonts w:ascii="GHEA Grapalat" w:hAnsi="GHEA Grapalat"/>
              </w:rPr>
            </w:pPr>
          </w:p>
        </w:tc>
      </w:tr>
      <w:tr w:rsidR="00FF3DE9" w:rsidRPr="00521A49" w14:paraId="73E184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11A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7F2710F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8C27F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A49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DE2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28BCD8" w14:textId="77777777" w:rsidR="00C3421C" w:rsidRPr="00521A49" w:rsidRDefault="00C3421C" w:rsidP="00962010">
            <w:pPr>
              <w:widowControl w:val="0"/>
              <w:spacing w:after="120"/>
              <w:jc w:val="center"/>
              <w:rPr>
                <w:rFonts w:ascii="GHEA Grapalat" w:hAnsi="GHEA Grapalat"/>
              </w:rPr>
            </w:pPr>
          </w:p>
        </w:tc>
      </w:tr>
    </w:tbl>
    <w:p w14:paraId="2DA63BFC"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27EA8FFB" w14:textId="325E0184" w:rsidR="008F3B5F" w:rsidRPr="00B138F3" w:rsidRDefault="008F3B5F" w:rsidP="008F3B5F">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6CA2568A" w14:textId="5C8A1E94" w:rsidR="008F3B5F" w:rsidRPr="00B138F3" w:rsidRDefault="008F3B5F" w:rsidP="008F3B5F">
      <w:pPr>
        <w:pStyle w:val="BodyTextIndent3"/>
        <w:widowControl w:val="0"/>
        <w:spacing w:after="160" w:line="240" w:lineRule="auto"/>
        <w:jc w:val="right"/>
        <w:rPr>
          <w:rFonts w:ascii="GHEA Grapalat" w:hAnsi="GHEA Grapalat" w:cs="Arial"/>
          <w:b/>
          <w:sz w:val="24"/>
          <w:szCs w:val="24"/>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0F04A8">
        <w:rPr>
          <w:rFonts w:ascii="GHEA Grapalat" w:hAnsi="GHEA Grapalat"/>
          <w:b/>
          <w:sz w:val="22"/>
          <w:szCs w:val="22"/>
        </w:rPr>
        <w:t>2025-04</w:t>
      </w:r>
      <w:r w:rsidRPr="00521A49">
        <w:rPr>
          <w:rFonts w:ascii="GHEA Grapalat" w:hAnsi="GHEA Grapalat"/>
          <w:b/>
          <w:sz w:val="22"/>
          <w:szCs w:val="22"/>
        </w:rPr>
        <w:t>»</w:t>
      </w:r>
    </w:p>
    <w:p w14:paraId="2ADEDB7A" w14:textId="77777777" w:rsidR="008F3B5F" w:rsidRPr="00B138F3" w:rsidRDefault="008F3B5F" w:rsidP="008F3B5F">
      <w:pPr>
        <w:widowControl w:val="0"/>
        <w:spacing w:after="160"/>
        <w:ind w:left="567" w:right="565"/>
        <w:jc w:val="center"/>
        <w:rPr>
          <w:rFonts w:ascii="GHEA Grapalat" w:hAnsi="GHEA Grapalat"/>
          <w:b/>
        </w:rPr>
      </w:pPr>
    </w:p>
    <w:p w14:paraId="4296AE2A" w14:textId="77777777" w:rsidR="008F3B5F" w:rsidRPr="00B138F3" w:rsidRDefault="008F3B5F" w:rsidP="008F3B5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9A448BE" w14:textId="77777777" w:rsidR="008F3B5F" w:rsidRPr="00B138F3" w:rsidRDefault="008F3B5F" w:rsidP="008F3B5F">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1E875F71" w14:textId="77777777" w:rsidR="008F3B5F" w:rsidRPr="00B138F3" w:rsidRDefault="008F3B5F" w:rsidP="008F3B5F">
      <w:pPr>
        <w:widowControl w:val="0"/>
        <w:spacing w:after="160"/>
        <w:ind w:left="567" w:right="565"/>
        <w:jc w:val="center"/>
        <w:rPr>
          <w:rFonts w:ascii="GHEA Grapalat" w:hAnsi="GHEA Grapalat"/>
          <w:b/>
        </w:rPr>
      </w:pPr>
    </w:p>
    <w:p w14:paraId="4A65314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720C96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2FDB9FB5"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rPr>
        <w:t>____</w:t>
      </w:r>
      <w:r w:rsidRPr="00B138F3">
        <w:rPr>
          <w:rFonts w:eastAsiaTheme="minorHAnsi" w:cstheme="minorBidi"/>
        </w:rPr>
        <w:t xml:space="preserve">    </w:t>
      </w:r>
    </w:p>
    <w:p w14:paraId="178A9F13"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наименование отобранного участника</w:t>
      </w:r>
    </w:p>
    <w:p w14:paraId="3C0557D8" w14:textId="77777777" w:rsidR="008F3B5F" w:rsidRPr="00B138F3" w:rsidRDefault="008F3B5F" w:rsidP="008F3B5F">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407DF4C" w14:textId="77777777" w:rsidR="008F3B5F" w:rsidRPr="00B138F3" w:rsidRDefault="008F3B5F" w:rsidP="008F3B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D0E3AA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15EDF769"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53934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5EA3363B"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p>
    <w:p w14:paraId="36646A2C"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4549F3AC" w14:textId="77777777" w:rsidR="008F3B5F" w:rsidRPr="00B138F3" w:rsidRDefault="008F3B5F" w:rsidP="008F3B5F">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115F7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2C7F0C4"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 xml:space="preserve">пяти </w:t>
      </w:r>
      <w:r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4B6C3651"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16C943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D7F348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40F3FD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810ED4D"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7C6C86C6"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665A01">
        <w:rPr>
          <w:rFonts w:ascii="GHEA Grapalat" w:eastAsiaTheme="minorHAnsi" w:hAnsi="GHEA Grapalat" w:cstheme="minorBidi"/>
          <w:sz w:val="18"/>
          <w:szCs w:val="18"/>
        </w:rPr>
        <w:t xml:space="preserve">номер заключаемого </w:t>
      </w:r>
      <w:proofErr w:type="spellStart"/>
      <w:r w:rsidRPr="00665A01">
        <w:rPr>
          <w:rFonts w:ascii="GHEA Grapalat" w:eastAsiaTheme="minorHAnsi" w:hAnsi="GHEA Grapalat" w:cstheme="minorBidi"/>
          <w:sz w:val="18"/>
          <w:szCs w:val="18"/>
        </w:rPr>
        <w:t>договара</w:t>
      </w:r>
      <w:proofErr w:type="spellEnd"/>
    </w:p>
    <w:p w14:paraId="6A7B5808"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p>
    <w:p w14:paraId="18ED1FB9"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14:paraId="5BE6B680"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sz w:val="18"/>
          <w:szCs w:val="18"/>
          <w:lang w:val="hy-AM"/>
        </w:rPr>
      </w:pPr>
    </w:p>
    <w:p w14:paraId="3CF4327A" w14:textId="77777777" w:rsidR="008F3B5F" w:rsidRPr="00665A01" w:rsidRDefault="008F3B5F" w:rsidP="008F3B5F">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7F415453" w14:textId="77777777" w:rsidR="008F3B5F"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084CE479" w14:textId="77777777" w:rsidR="008F3B5F" w:rsidRDefault="008F3B5F" w:rsidP="008F3B5F">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08E5B43A"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 xml:space="preserve">указанный в приглашении к процедуре </w:t>
      </w:r>
      <w:proofErr w:type="spellStart"/>
      <w:r w:rsidRPr="00665A01">
        <w:rPr>
          <w:rFonts w:ascii="GHEA Grapalat" w:eastAsiaTheme="minorHAnsi" w:hAnsi="GHEA Grapalat" w:cstheme="minorBidi"/>
        </w:rPr>
        <w:t>закупкок</w:t>
      </w:r>
      <w:proofErr w:type="spellEnd"/>
      <w:r w:rsidRPr="00665A0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6F3FC65F"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CAA1847"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2472600B"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DB5066" w14:textId="77777777" w:rsidR="008F3B5F" w:rsidRPr="00B138F3" w:rsidRDefault="008F3B5F" w:rsidP="008F3B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2A8410E"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BD4946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54EC1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94F586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3FEFF6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898A45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E4EDC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83AFA8"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DF6A63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A541C58"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7D03FED"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p>
    <w:p w14:paraId="4B312669"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79B76A4"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2234C0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F281881"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04112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rPr>
      </w:pPr>
    </w:p>
    <w:p w14:paraId="1B5CCE6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26688E0"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9DDC3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15A72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2B9A0F1" w14:textId="77777777" w:rsidR="008F3B5F" w:rsidRPr="00B138F3" w:rsidRDefault="008F3B5F" w:rsidP="008F3B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65FEC0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8EDD3E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6E656B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FF65A0" w14:textId="2D98E373" w:rsidR="008F3B5F" w:rsidRDefault="008F3B5F">
      <w:pPr>
        <w:rPr>
          <w:rFonts w:ascii="GHEA Grapalat" w:hAnsi="GHEA Grapalat"/>
          <w:i/>
        </w:rPr>
      </w:pPr>
    </w:p>
    <w:p w14:paraId="55BB9BC9" w14:textId="77777777" w:rsidR="008F3B5F" w:rsidRDefault="008F3B5F">
      <w:pPr>
        <w:rPr>
          <w:rFonts w:ascii="GHEA Grapalat" w:hAnsi="GHEA Grapalat"/>
          <w:i/>
        </w:rPr>
      </w:pPr>
      <w:r>
        <w:rPr>
          <w:rFonts w:ascii="GHEA Grapalat" w:hAnsi="GHEA Grapalat"/>
          <w:i/>
        </w:rPr>
        <w:br w:type="page"/>
      </w:r>
    </w:p>
    <w:p w14:paraId="5D57FFA6" w14:textId="5D20FDF6"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14:paraId="13F759A0" w14:textId="2D485BEE"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0F04A8">
        <w:rPr>
          <w:rFonts w:ascii="GHEA Grapalat" w:hAnsi="GHEA Grapalat"/>
          <w:b/>
          <w:sz w:val="22"/>
          <w:szCs w:val="22"/>
        </w:rPr>
        <w:t>2025-04</w:t>
      </w:r>
      <w:r w:rsidRPr="00521A49">
        <w:rPr>
          <w:rFonts w:ascii="GHEA Grapalat" w:hAnsi="GHEA Grapalat"/>
          <w:b/>
          <w:sz w:val="22"/>
          <w:szCs w:val="22"/>
        </w:rPr>
        <w:t>»</w:t>
      </w:r>
    </w:p>
    <w:p w14:paraId="13360C32" w14:textId="77777777" w:rsidR="00AF4211" w:rsidRPr="00521A49" w:rsidRDefault="00AF4211" w:rsidP="00962010">
      <w:pPr>
        <w:widowControl w:val="0"/>
        <w:spacing w:after="160"/>
        <w:jc w:val="center"/>
        <w:rPr>
          <w:rFonts w:ascii="GHEA Grapalat" w:hAnsi="GHEA Grapalat"/>
          <w:b/>
        </w:rPr>
      </w:pPr>
    </w:p>
    <w:p w14:paraId="1B7E8F11"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61433BCB"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6212E9AC" w14:textId="77777777" w:rsidTr="00DE2AE3">
        <w:tc>
          <w:tcPr>
            <w:tcW w:w="4786" w:type="dxa"/>
          </w:tcPr>
          <w:p w14:paraId="6B59B28F"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6B2413A7"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A9B5D01" w14:textId="77777777" w:rsidR="000A214C" w:rsidRPr="00521A49" w:rsidRDefault="000A214C" w:rsidP="00DA0F3E">
      <w:pPr>
        <w:widowControl w:val="0"/>
        <w:rPr>
          <w:rFonts w:ascii="GHEA Grapalat" w:hAnsi="GHEA Grapalat" w:cs="GHEA Grapalat"/>
          <w:b/>
          <w:lang w:val="en-US"/>
        </w:rPr>
      </w:pPr>
    </w:p>
    <w:p w14:paraId="054BA9F6"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42C3F77E"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72FA6E4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0C662511"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5A8AD5B"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0F4E07"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D3157CF" w14:textId="0A40E5D3"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B06C9F">
        <w:rPr>
          <w:rFonts w:ascii="GHEA Grapalat" w:hAnsi="GHEA Grapalat"/>
          <w:b/>
          <w:sz w:val="22"/>
          <w:szCs w:val="22"/>
        </w:rPr>
        <w:t>BMAPDzB-HVKAK-</w:t>
      </w:r>
      <w:r w:rsidR="000F04A8">
        <w:rPr>
          <w:rFonts w:ascii="GHEA Grapalat" w:hAnsi="GHEA Grapalat"/>
          <w:b/>
          <w:sz w:val="22"/>
          <w:szCs w:val="22"/>
        </w:rPr>
        <w:t>2025-04</w:t>
      </w:r>
      <w:r w:rsidR="00511C79" w:rsidRPr="00521A49">
        <w:rPr>
          <w:rFonts w:ascii="GHEA Grapalat" w:hAnsi="GHEA Grapalat"/>
          <w:b/>
          <w:sz w:val="22"/>
          <w:szCs w:val="22"/>
        </w:rPr>
        <w:t>»</w:t>
      </w:r>
    </w:p>
    <w:p w14:paraId="59025E0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ADD93A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31770D9E"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5241F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B952D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DAC8941"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6F1A597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0E6A4F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543C7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39A0E17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6BF7A26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61EE88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ACBF822"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3DFB0FD0"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639A61C5"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34A5C02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55C935C3"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3207061"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E83FA5A"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1828229E"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56C4CBA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6C5D814"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EFF4E4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6A0F66"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36DD723B"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6874016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45676AB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2B75F08F"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69A5E03"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4B157E8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12A47217"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49B99CCB"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14:paraId="36374B33" w14:textId="77777777" w:rsidTr="00EE0A56">
        <w:trPr>
          <w:trHeight w:val="352"/>
        </w:trPr>
        <w:tc>
          <w:tcPr>
            <w:tcW w:w="10980" w:type="dxa"/>
            <w:gridSpan w:val="2"/>
            <w:noWrap/>
            <w:vAlign w:val="bottom"/>
          </w:tcPr>
          <w:p w14:paraId="70C0F9AD" w14:textId="77777777"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5188B92B" w14:textId="77777777" w:rsidTr="00EE0A56">
        <w:trPr>
          <w:trHeight w:val="352"/>
        </w:trPr>
        <w:tc>
          <w:tcPr>
            <w:tcW w:w="10980" w:type="dxa"/>
            <w:gridSpan w:val="2"/>
            <w:noWrap/>
            <w:vAlign w:val="bottom"/>
          </w:tcPr>
          <w:p w14:paraId="024CA5FE" w14:textId="77777777"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14:paraId="4D16B62D" w14:textId="77777777" w:rsidTr="00EE0A56">
        <w:trPr>
          <w:trHeight w:val="349"/>
        </w:trPr>
        <w:tc>
          <w:tcPr>
            <w:tcW w:w="10980" w:type="dxa"/>
            <w:gridSpan w:val="2"/>
            <w:noWrap/>
            <w:vAlign w:val="bottom"/>
          </w:tcPr>
          <w:p w14:paraId="053493CC" w14:textId="77777777"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6F2BBEA6" w14:textId="77777777" w:rsidTr="00EE0A56">
        <w:trPr>
          <w:trHeight w:val="345"/>
        </w:trPr>
        <w:tc>
          <w:tcPr>
            <w:tcW w:w="10980" w:type="dxa"/>
            <w:gridSpan w:val="2"/>
            <w:noWrap/>
            <w:vAlign w:val="bottom"/>
          </w:tcPr>
          <w:p w14:paraId="7B57B79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6D761E55" w14:textId="77777777" w:rsidTr="00EE0A56">
        <w:trPr>
          <w:trHeight w:val="361"/>
        </w:trPr>
        <w:tc>
          <w:tcPr>
            <w:tcW w:w="10980" w:type="dxa"/>
            <w:gridSpan w:val="2"/>
            <w:noWrap/>
            <w:vAlign w:val="bottom"/>
          </w:tcPr>
          <w:p w14:paraId="7C3DE48E"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D2770B4" w14:textId="77777777" w:rsidTr="00EE0A56">
        <w:trPr>
          <w:trHeight w:val="433"/>
        </w:trPr>
        <w:tc>
          <w:tcPr>
            <w:tcW w:w="10980" w:type="dxa"/>
            <w:gridSpan w:val="2"/>
            <w:noWrap/>
            <w:vAlign w:val="bottom"/>
          </w:tcPr>
          <w:p w14:paraId="6776A1B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241E9941" w14:textId="77777777" w:rsidTr="00EE0A56">
        <w:trPr>
          <w:trHeight w:val="352"/>
        </w:trPr>
        <w:tc>
          <w:tcPr>
            <w:tcW w:w="10980" w:type="dxa"/>
            <w:gridSpan w:val="2"/>
            <w:noWrap/>
            <w:vAlign w:val="bottom"/>
          </w:tcPr>
          <w:p w14:paraId="7D1B8733"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2AD5E5E" w14:textId="77777777" w:rsidTr="00EE0A56">
        <w:trPr>
          <w:trHeight w:val="442"/>
        </w:trPr>
        <w:tc>
          <w:tcPr>
            <w:tcW w:w="10980" w:type="dxa"/>
            <w:gridSpan w:val="2"/>
            <w:noWrap/>
            <w:vAlign w:val="bottom"/>
          </w:tcPr>
          <w:p w14:paraId="44EA117A"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11C5F0DF" w14:textId="77777777" w:rsidTr="00EE0A56">
        <w:trPr>
          <w:trHeight w:val="352"/>
        </w:trPr>
        <w:tc>
          <w:tcPr>
            <w:tcW w:w="10980" w:type="dxa"/>
            <w:gridSpan w:val="2"/>
            <w:noWrap/>
            <w:vAlign w:val="bottom"/>
          </w:tcPr>
          <w:p w14:paraId="300A2F51"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7DD63613" w14:textId="77777777" w:rsidTr="00EE0A56">
        <w:trPr>
          <w:trHeight w:val="352"/>
        </w:trPr>
        <w:tc>
          <w:tcPr>
            <w:tcW w:w="10980" w:type="dxa"/>
            <w:gridSpan w:val="2"/>
            <w:noWrap/>
            <w:vAlign w:val="bottom"/>
          </w:tcPr>
          <w:p w14:paraId="71B6688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04D8326D" w14:textId="77777777" w:rsidTr="00EE0A56">
        <w:trPr>
          <w:trHeight w:val="343"/>
        </w:trPr>
        <w:tc>
          <w:tcPr>
            <w:tcW w:w="10980" w:type="dxa"/>
            <w:gridSpan w:val="2"/>
            <w:noWrap/>
            <w:vAlign w:val="bottom"/>
          </w:tcPr>
          <w:p w14:paraId="1DE5681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7A9E6876" w14:textId="77777777" w:rsidTr="00EE0A56">
        <w:trPr>
          <w:trHeight w:val="361"/>
        </w:trPr>
        <w:tc>
          <w:tcPr>
            <w:tcW w:w="10980" w:type="dxa"/>
            <w:gridSpan w:val="2"/>
            <w:noWrap/>
            <w:vAlign w:val="bottom"/>
          </w:tcPr>
          <w:p w14:paraId="751325C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545C7F07" w14:textId="77777777" w:rsidTr="00EE0A56">
        <w:trPr>
          <w:trHeight w:val="433"/>
        </w:trPr>
        <w:tc>
          <w:tcPr>
            <w:tcW w:w="10980" w:type="dxa"/>
            <w:gridSpan w:val="2"/>
            <w:noWrap/>
            <w:vAlign w:val="bottom"/>
          </w:tcPr>
          <w:p w14:paraId="2A1A7739"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466CA93F" w14:textId="77777777" w:rsidTr="00EE0A56">
        <w:trPr>
          <w:trHeight w:val="442"/>
        </w:trPr>
        <w:tc>
          <w:tcPr>
            <w:tcW w:w="10980" w:type="dxa"/>
            <w:gridSpan w:val="2"/>
            <w:noWrap/>
            <w:vAlign w:val="bottom"/>
          </w:tcPr>
          <w:p w14:paraId="7B8207A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5EF9A5B8" w14:textId="77777777" w:rsidTr="00EE0A56">
        <w:trPr>
          <w:trHeight w:val="442"/>
        </w:trPr>
        <w:tc>
          <w:tcPr>
            <w:tcW w:w="10980" w:type="dxa"/>
            <w:gridSpan w:val="2"/>
            <w:noWrap/>
            <w:vAlign w:val="bottom"/>
          </w:tcPr>
          <w:p w14:paraId="51A5C16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85AEA15" w14:textId="77777777" w:rsidTr="00EE0A56">
        <w:trPr>
          <w:trHeight w:val="442"/>
        </w:trPr>
        <w:tc>
          <w:tcPr>
            <w:tcW w:w="10980" w:type="dxa"/>
            <w:gridSpan w:val="2"/>
            <w:noWrap/>
            <w:vAlign w:val="bottom"/>
          </w:tcPr>
          <w:p w14:paraId="2A57761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097DEA33" w14:textId="77777777" w:rsidTr="00EE0A56">
        <w:trPr>
          <w:trHeight w:val="442"/>
        </w:trPr>
        <w:tc>
          <w:tcPr>
            <w:tcW w:w="10980" w:type="dxa"/>
            <w:gridSpan w:val="2"/>
            <w:noWrap/>
            <w:vAlign w:val="bottom"/>
          </w:tcPr>
          <w:p w14:paraId="52D326A2"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757BD167" w14:textId="77777777" w:rsidTr="00EE0A56">
        <w:trPr>
          <w:trHeight w:val="424"/>
        </w:trPr>
        <w:tc>
          <w:tcPr>
            <w:tcW w:w="10980" w:type="dxa"/>
            <w:gridSpan w:val="2"/>
            <w:noWrap/>
            <w:vAlign w:val="bottom"/>
          </w:tcPr>
          <w:p w14:paraId="3E8E55B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41AEA10" w14:textId="77777777" w:rsidTr="00EE0A56">
        <w:trPr>
          <w:trHeight w:val="704"/>
        </w:trPr>
        <w:tc>
          <w:tcPr>
            <w:tcW w:w="10980" w:type="dxa"/>
            <w:gridSpan w:val="2"/>
            <w:noWrap/>
            <w:vAlign w:val="bottom"/>
          </w:tcPr>
          <w:p w14:paraId="2A1D60E5"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20271E44" w14:textId="77777777" w:rsidTr="00EE0A56">
        <w:trPr>
          <w:trHeight w:val="704"/>
        </w:trPr>
        <w:tc>
          <w:tcPr>
            <w:tcW w:w="10980" w:type="dxa"/>
            <w:gridSpan w:val="2"/>
            <w:noWrap/>
            <w:vAlign w:val="bottom"/>
          </w:tcPr>
          <w:p w14:paraId="57923C7B"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AD3E82E" w14:textId="77777777" w:rsidTr="00EE0A56">
        <w:trPr>
          <w:trHeight w:val="2194"/>
        </w:trPr>
        <w:tc>
          <w:tcPr>
            <w:tcW w:w="5616" w:type="dxa"/>
            <w:noWrap/>
            <w:vAlign w:val="bottom"/>
          </w:tcPr>
          <w:p w14:paraId="17C0D98B"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5C665DDF" w14:textId="77777777" w:rsidR="00BE2572" w:rsidRPr="00521A49" w:rsidRDefault="00BE2572" w:rsidP="00962010">
            <w:pPr>
              <w:widowControl w:val="0"/>
              <w:spacing w:after="160"/>
              <w:rPr>
                <w:rFonts w:ascii="GHEA Grapalat" w:hAnsi="GHEA Grapalat" w:cs="Sylfaen"/>
              </w:rPr>
            </w:pPr>
          </w:p>
          <w:p w14:paraId="5E2C0C93"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5AEB5810" w14:textId="77777777" w:rsidR="00BE2572" w:rsidRPr="00521A49" w:rsidRDefault="00BE2572" w:rsidP="00962010">
            <w:pPr>
              <w:widowControl w:val="0"/>
              <w:spacing w:after="160"/>
              <w:rPr>
                <w:rFonts w:ascii="GHEA Grapalat" w:hAnsi="GHEA Grapalat" w:cs="Sylfaen"/>
              </w:rPr>
            </w:pPr>
          </w:p>
          <w:p w14:paraId="119E56E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02787D6A" w14:textId="77777777" w:rsidR="00BE2572" w:rsidRPr="00521A49" w:rsidRDefault="00BE2572" w:rsidP="00962010">
            <w:pPr>
              <w:widowControl w:val="0"/>
              <w:spacing w:after="160"/>
              <w:rPr>
                <w:rFonts w:ascii="GHEA Grapalat" w:hAnsi="GHEA Grapalat" w:cs="Sylfaen"/>
              </w:rPr>
            </w:pPr>
          </w:p>
          <w:p w14:paraId="63700666"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5BB26E6B" w14:textId="77777777" w:rsidR="00BE2572" w:rsidRPr="00521A49" w:rsidRDefault="00BE2572" w:rsidP="00962010">
            <w:pPr>
              <w:widowControl w:val="0"/>
              <w:spacing w:after="160"/>
              <w:rPr>
                <w:rFonts w:ascii="GHEA Grapalat" w:hAnsi="GHEA Grapalat" w:cs="Sylfaen"/>
              </w:rPr>
            </w:pPr>
          </w:p>
        </w:tc>
        <w:tc>
          <w:tcPr>
            <w:tcW w:w="5364" w:type="dxa"/>
            <w:noWrap/>
          </w:tcPr>
          <w:p w14:paraId="6742D6E9"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0A3B92E5" w14:textId="77777777" w:rsidR="00BE2572" w:rsidRPr="00521A49" w:rsidRDefault="00BE2572" w:rsidP="00962010">
            <w:pPr>
              <w:widowControl w:val="0"/>
              <w:spacing w:after="160"/>
              <w:rPr>
                <w:rFonts w:ascii="GHEA Grapalat" w:hAnsi="GHEA Grapalat" w:cs="Sylfaen"/>
              </w:rPr>
            </w:pPr>
          </w:p>
          <w:p w14:paraId="2A7F246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6AA42249" w14:textId="77777777" w:rsidR="00BE2572" w:rsidRPr="00521A49" w:rsidRDefault="00BE2572" w:rsidP="00962010">
            <w:pPr>
              <w:widowControl w:val="0"/>
              <w:spacing w:after="160"/>
              <w:jc w:val="right"/>
              <w:rPr>
                <w:rFonts w:ascii="GHEA Grapalat" w:hAnsi="GHEA Grapalat" w:cs="Tahoma"/>
              </w:rPr>
            </w:pPr>
          </w:p>
          <w:p w14:paraId="35C4446E"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4581F7BE" w14:textId="77777777" w:rsidR="00BE2572" w:rsidRPr="00521A49" w:rsidRDefault="00BE2572" w:rsidP="00962010">
            <w:pPr>
              <w:widowControl w:val="0"/>
              <w:spacing w:after="160"/>
              <w:rPr>
                <w:rFonts w:ascii="GHEA Grapalat" w:hAnsi="GHEA Grapalat" w:cs="Sylfaen"/>
              </w:rPr>
            </w:pPr>
          </w:p>
          <w:p w14:paraId="260A0E50"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607E8D72" w14:textId="77777777" w:rsidTr="00EE0A56">
        <w:trPr>
          <w:trHeight w:val="2194"/>
        </w:trPr>
        <w:tc>
          <w:tcPr>
            <w:tcW w:w="5616" w:type="dxa"/>
            <w:noWrap/>
            <w:vAlign w:val="bottom"/>
          </w:tcPr>
          <w:p w14:paraId="5E7F13BC"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4C250A35" w14:textId="77777777" w:rsidR="00BE2572" w:rsidRPr="00521A49" w:rsidRDefault="00BE2572" w:rsidP="00962010">
            <w:pPr>
              <w:widowControl w:val="0"/>
              <w:spacing w:after="160"/>
              <w:rPr>
                <w:rFonts w:ascii="GHEA Grapalat" w:hAnsi="GHEA Grapalat"/>
              </w:rPr>
            </w:pPr>
          </w:p>
          <w:p w14:paraId="44057735"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20BB11EF"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43ABC3F5" w14:textId="77777777" w:rsidR="00BE2572" w:rsidRPr="00521A49" w:rsidRDefault="00BE2572" w:rsidP="00962010">
            <w:pPr>
              <w:widowControl w:val="0"/>
              <w:spacing w:after="160"/>
              <w:rPr>
                <w:rFonts w:ascii="GHEA Grapalat" w:hAnsi="GHEA Grapalat" w:cs="Tahoma"/>
              </w:rPr>
            </w:pPr>
          </w:p>
          <w:p w14:paraId="2F896872" w14:textId="77777777" w:rsidR="00BE2572" w:rsidRPr="00521A49" w:rsidRDefault="00BE2572" w:rsidP="00962010">
            <w:pPr>
              <w:widowControl w:val="0"/>
              <w:spacing w:after="160"/>
              <w:rPr>
                <w:rFonts w:ascii="GHEA Grapalat" w:hAnsi="GHEA Grapalat" w:cs="Arial"/>
              </w:rPr>
            </w:pPr>
          </w:p>
        </w:tc>
        <w:tc>
          <w:tcPr>
            <w:tcW w:w="5364" w:type="dxa"/>
            <w:noWrap/>
          </w:tcPr>
          <w:p w14:paraId="45789A1B"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EBCDC98" w14:textId="77777777" w:rsidR="00BE2572" w:rsidRPr="00521A49" w:rsidRDefault="00BE2572" w:rsidP="00962010">
            <w:pPr>
              <w:widowControl w:val="0"/>
              <w:spacing w:after="160"/>
              <w:rPr>
                <w:rFonts w:ascii="GHEA Grapalat" w:hAnsi="GHEA Grapalat" w:cs="Tahoma"/>
              </w:rPr>
            </w:pPr>
          </w:p>
          <w:p w14:paraId="6E678470"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1450B8FF"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7D5CF4C" w14:textId="77777777" w:rsidR="00BE2572" w:rsidRPr="00521A49" w:rsidRDefault="00BE2572" w:rsidP="00962010">
            <w:pPr>
              <w:widowControl w:val="0"/>
              <w:spacing w:after="160"/>
              <w:rPr>
                <w:rFonts w:ascii="GHEA Grapalat" w:hAnsi="GHEA Grapalat" w:cs="Arial"/>
              </w:rPr>
            </w:pPr>
          </w:p>
        </w:tc>
      </w:tr>
      <w:tr w:rsidR="00B138F3" w:rsidRPr="00521A49" w14:paraId="462D4FE9" w14:textId="77777777" w:rsidTr="00EE0A56">
        <w:trPr>
          <w:trHeight w:val="2194"/>
        </w:trPr>
        <w:tc>
          <w:tcPr>
            <w:tcW w:w="5616" w:type="dxa"/>
            <w:noWrap/>
            <w:vAlign w:val="bottom"/>
          </w:tcPr>
          <w:p w14:paraId="72052B8C"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4B649198" w14:textId="77777777" w:rsidR="00BE2572" w:rsidRPr="00521A49" w:rsidRDefault="00BE2572" w:rsidP="00962010">
            <w:pPr>
              <w:widowControl w:val="0"/>
              <w:spacing w:after="160"/>
              <w:rPr>
                <w:rFonts w:ascii="GHEA Grapalat" w:hAnsi="GHEA Grapalat" w:cs="Sylfaen"/>
              </w:rPr>
            </w:pPr>
          </w:p>
          <w:p w14:paraId="6C32583F"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62705588"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0A8E2AEF" w14:textId="77777777" w:rsidR="00BE2572" w:rsidRPr="00521A49" w:rsidRDefault="00BE2572" w:rsidP="00962010">
            <w:pPr>
              <w:widowControl w:val="0"/>
              <w:spacing w:after="160"/>
              <w:rPr>
                <w:rFonts w:ascii="GHEA Grapalat" w:hAnsi="GHEA Grapalat"/>
              </w:rPr>
            </w:pPr>
          </w:p>
          <w:p w14:paraId="0B11D53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35F6892" w14:textId="77777777" w:rsidR="00BE2572" w:rsidRPr="00521A49" w:rsidRDefault="00BE2572" w:rsidP="00962010">
      <w:pPr>
        <w:widowControl w:val="0"/>
        <w:spacing w:after="160"/>
        <w:jc w:val="center"/>
        <w:rPr>
          <w:rFonts w:ascii="GHEA Grapalat" w:hAnsi="GHEA Grapalat" w:cs="Sylfaen"/>
        </w:rPr>
      </w:pPr>
    </w:p>
    <w:p w14:paraId="0E3B9B75" w14:textId="77777777"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C798FE"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474518AC"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2CFB92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054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1346A06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78514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6774D2E1"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CAE7A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0E2559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9EBD07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76A99622"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2F190E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685200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6528F0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329D2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12C441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0E23047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706FD087"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0C9FAFD3"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173C21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B120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1C2E2B8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47F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CF71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4E05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2BB55B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DB9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074BCD2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209C1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5F40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AEBDD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D6D07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DCC9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601F326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DD2F9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7D1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EAA426C"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4C324F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3B98FC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9D4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46102883"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4EF094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439A8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98CB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70AC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32E8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134C8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3A6C4A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6117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FA0B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5508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D89A7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FBA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F8D6CE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F98DC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02A3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24164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BBD2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B0375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C5E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7AF41A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1B3BF5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093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61F1CF9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4B6FC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D74C7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AE1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256CA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996F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677A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56A10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17145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096EB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245D3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021847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876B2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CB6FB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12E2277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90FDC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D5B0D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F8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722A0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6780A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BAF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07E9F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A67E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5934ED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1C89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5A48A9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099E99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2F1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1911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DAE0C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2D879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B91B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459206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E0D617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9C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B8EFE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206FA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315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80BD2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89CC7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F59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9427D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6D0C4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618B8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367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372AC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15BC8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353C9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A6369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12C4771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28D63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FF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F7E764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18B212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3E64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C2711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E8BE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1FEEA8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224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D8F41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BDD68E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0DA4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6CD3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6B0B7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750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65A95B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2EC4D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1E5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0004D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DD32F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4A32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19A48A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55CD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AEB4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F463CC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6F21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21A983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15F92"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104C2E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559BAD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4FA02B"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19C05F06"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040A350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6A060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7DEC82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CDC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14EB6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C6CD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B846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482E7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3CEC46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54A93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43E61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606B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0F12453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F55B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A740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ED31B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53C44C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2CB8AF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3AB7F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327D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3412DD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BBDE0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205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BDB6C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0BD0F906"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6AEE216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4C83B4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5B72AD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45179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16A6304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95FCE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3710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5E4B8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281DF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7B8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7AF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5F9ED3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3745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3B8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25A05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8D5DA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644F0D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215CEE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8CC0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30C2C8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9EE8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4DF3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B9383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396CC" w14:textId="77777777" w:rsidR="00BE2572" w:rsidRPr="00521A49" w:rsidRDefault="00BE2572" w:rsidP="00962010">
            <w:pPr>
              <w:widowControl w:val="0"/>
              <w:spacing w:after="120"/>
              <w:jc w:val="center"/>
              <w:rPr>
                <w:rFonts w:ascii="GHEA Grapalat" w:hAnsi="GHEA Grapalat"/>
              </w:rPr>
            </w:pPr>
          </w:p>
        </w:tc>
      </w:tr>
      <w:tr w:rsidR="00B138F3" w:rsidRPr="00521A49" w14:paraId="3EEDE2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3459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44E751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0EF71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28D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A50A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4175A3E" w14:textId="77777777" w:rsidR="00BE2572" w:rsidRPr="00521A49" w:rsidRDefault="00BE2572" w:rsidP="00962010">
            <w:pPr>
              <w:widowControl w:val="0"/>
              <w:spacing w:after="120"/>
              <w:jc w:val="center"/>
              <w:rPr>
                <w:rFonts w:ascii="GHEA Grapalat" w:hAnsi="GHEA Grapalat"/>
              </w:rPr>
            </w:pPr>
          </w:p>
        </w:tc>
      </w:tr>
      <w:tr w:rsidR="00B138F3" w:rsidRPr="00521A49" w14:paraId="5D33EA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1FCA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2999C4D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21C4E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98A8B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316D4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E960D0" w14:textId="77777777" w:rsidR="00BE2572" w:rsidRPr="00521A49" w:rsidRDefault="00BE2572" w:rsidP="00962010">
            <w:pPr>
              <w:widowControl w:val="0"/>
              <w:spacing w:after="120"/>
              <w:jc w:val="center"/>
              <w:rPr>
                <w:rFonts w:ascii="GHEA Grapalat" w:hAnsi="GHEA Grapalat"/>
              </w:rPr>
            </w:pPr>
          </w:p>
        </w:tc>
      </w:tr>
      <w:tr w:rsidR="00B138F3" w:rsidRPr="00521A49" w14:paraId="046667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B229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6CF102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4FADB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D68F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043F9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B45D26" w14:textId="77777777" w:rsidR="00BE2572" w:rsidRPr="00521A49" w:rsidRDefault="00BE2572" w:rsidP="00962010">
            <w:pPr>
              <w:widowControl w:val="0"/>
              <w:spacing w:after="120"/>
              <w:jc w:val="center"/>
              <w:rPr>
                <w:rFonts w:ascii="GHEA Grapalat" w:hAnsi="GHEA Grapalat"/>
              </w:rPr>
            </w:pPr>
          </w:p>
        </w:tc>
      </w:tr>
      <w:tr w:rsidR="00B138F3" w:rsidRPr="00521A49" w14:paraId="7A9452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D3E2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30977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714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D8E8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E4D4F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F33064" w14:textId="77777777" w:rsidR="00BE2572" w:rsidRPr="00521A49" w:rsidRDefault="00BE2572" w:rsidP="00962010">
            <w:pPr>
              <w:widowControl w:val="0"/>
              <w:spacing w:after="120"/>
              <w:jc w:val="center"/>
              <w:rPr>
                <w:rFonts w:ascii="GHEA Grapalat" w:hAnsi="GHEA Grapalat"/>
              </w:rPr>
            </w:pPr>
          </w:p>
        </w:tc>
      </w:tr>
      <w:tr w:rsidR="00FF3DE9" w:rsidRPr="00521A49" w14:paraId="61E704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4B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2D11777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2064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FAFCD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1664746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D203C3" w14:textId="77777777" w:rsidR="00BE2572" w:rsidRPr="00521A49" w:rsidRDefault="00BE2572" w:rsidP="00962010">
            <w:pPr>
              <w:widowControl w:val="0"/>
              <w:spacing w:after="120"/>
              <w:jc w:val="center"/>
              <w:rPr>
                <w:rFonts w:ascii="GHEA Grapalat" w:hAnsi="GHEA Grapalat"/>
              </w:rPr>
            </w:pPr>
          </w:p>
        </w:tc>
      </w:tr>
    </w:tbl>
    <w:p w14:paraId="76ADA9A3" w14:textId="77777777" w:rsidR="00BE2572" w:rsidRPr="00521A49" w:rsidRDefault="00BE2572" w:rsidP="00962010">
      <w:pPr>
        <w:widowControl w:val="0"/>
        <w:spacing w:after="160"/>
        <w:ind w:left="567" w:right="565"/>
        <w:jc w:val="center"/>
        <w:rPr>
          <w:rFonts w:ascii="GHEA Grapalat" w:hAnsi="GHEA Grapalat"/>
          <w:b/>
        </w:rPr>
      </w:pPr>
    </w:p>
    <w:p w14:paraId="7F51D064" w14:textId="77777777" w:rsidR="00BE2572" w:rsidRPr="00521A49" w:rsidRDefault="00BE2572" w:rsidP="00962010">
      <w:pPr>
        <w:widowControl w:val="0"/>
        <w:spacing w:after="160"/>
        <w:ind w:left="567" w:right="565"/>
        <w:jc w:val="center"/>
        <w:rPr>
          <w:rFonts w:ascii="GHEA Grapalat" w:hAnsi="GHEA Grapalat"/>
          <w:b/>
        </w:rPr>
      </w:pPr>
    </w:p>
    <w:p w14:paraId="00B4880A" w14:textId="77777777" w:rsidR="00BE2572" w:rsidRPr="00521A49" w:rsidRDefault="00BE2572" w:rsidP="00962010">
      <w:pPr>
        <w:widowControl w:val="0"/>
        <w:spacing w:after="160"/>
        <w:ind w:left="567" w:right="565"/>
        <w:jc w:val="center"/>
        <w:rPr>
          <w:rFonts w:ascii="GHEA Grapalat" w:hAnsi="GHEA Grapalat"/>
          <w:b/>
        </w:rPr>
      </w:pPr>
    </w:p>
    <w:p w14:paraId="28D396EA" w14:textId="77777777" w:rsidR="00BE2572" w:rsidRPr="00521A49" w:rsidRDefault="00BE2572" w:rsidP="00962010">
      <w:pPr>
        <w:widowControl w:val="0"/>
        <w:spacing w:after="160"/>
        <w:ind w:left="567" w:right="565"/>
        <w:jc w:val="center"/>
        <w:rPr>
          <w:rFonts w:ascii="GHEA Grapalat" w:hAnsi="GHEA Grapalat"/>
          <w:b/>
        </w:rPr>
      </w:pPr>
    </w:p>
    <w:p w14:paraId="58515A16" w14:textId="77777777" w:rsidR="00BE2572" w:rsidRPr="00521A49" w:rsidRDefault="00BE2572" w:rsidP="00962010">
      <w:pPr>
        <w:widowControl w:val="0"/>
        <w:spacing w:after="160"/>
        <w:ind w:left="567" w:right="565"/>
        <w:jc w:val="center"/>
        <w:rPr>
          <w:rFonts w:ascii="GHEA Grapalat" w:hAnsi="GHEA Grapalat"/>
          <w:b/>
        </w:rPr>
      </w:pPr>
    </w:p>
    <w:p w14:paraId="43F9E37C" w14:textId="77777777" w:rsidR="00BE2572" w:rsidRPr="00521A49" w:rsidRDefault="00BE2572" w:rsidP="00962010">
      <w:pPr>
        <w:widowControl w:val="0"/>
        <w:spacing w:after="160"/>
        <w:ind w:left="567" w:right="565"/>
        <w:jc w:val="center"/>
        <w:rPr>
          <w:rFonts w:ascii="GHEA Grapalat" w:hAnsi="GHEA Grapalat"/>
          <w:b/>
        </w:rPr>
      </w:pPr>
    </w:p>
    <w:p w14:paraId="6498D3FA" w14:textId="77777777" w:rsidR="00BE2572" w:rsidRPr="00521A49" w:rsidRDefault="00BE2572" w:rsidP="00962010">
      <w:pPr>
        <w:widowControl w:val="0"/>
        <w:spacing w:after="160"/>
        <w:ind w:left="567" w:right="565"/>
        <w:jc w:val="center"/>
        <w:rPr>
          <w:rFonts w:ascii="GHEA Grapalat" w:hAnsi="GHEA Grapalat"/>
          <w:b/>
        </w:rPr>
      </w:pPr>
    </w:p>
    <w:p w14:paraId="5609060B" w14:textId="77777777" w:rsidR="00BE2572" w:rsidRPr="00521A49" w:rsidRDefault="00BE2572" w:rsidP="00962010">
      <w:pPr>
        <w:widowControl w:val="0"/>
        <w:spacing w:after="160"/>
        <w:ind w:left="567" w:right="565"/>
        <w:jc w:val="center"/>
        <w:rPr>
          <w:rFonts w:ascii="GHEA Grapalat" w:hAnsi="GHEA Grapalat"/>
          <w:b/>
        </w:rPr>
      </w:pPr>
    </w:p>
    <w:p w14:paraId="3339C73D" w14:textId="77777777" w:rsidR="00BE2572" w:rsidRPr="00521A49" w:rsidRDefault="00BE2572" w:rsidP="00962010">
      <w:pPr>
        <w:widowControl w:val="0"/>
        <w:spacing w:after="160"/>
        <w:ind w:left="567" w:right="565"/>
        <w:jc w:val="center"/>
        <w:rPr>
          <w:rFonts w:ascii="GHEA Grapalat" w:hAnsi="GHEA Grapalat"/>
          <w:b/>
        </w:rPr>
      </w:pPr>
    </w:p>
    <w:p w14:paraId="4A9D3092" w14:textId="77777777" w:rsidR="00BE2572" w:rsidRPr="00521A49" w:rsidRDefault="00BE2572" w:rsidP="00962010">
      <w:pPr>
        <w:widowControl w:val="0"/>
        <w:spacing w:after="160"/>
        <w:ind w:left="567" w:right="565"/>
        <w:jc w:val="center"/>
        <w:rPr>
          <w:rFonts w:ascii="GHEA Grapalat" w:hAnsi="GHEA Grapalat"/>
          <w:b/>
        </w:rPr>
      </w:pPr>
    </w:p>
    <w:p w14:paraId="0B5D40D6"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138D0585" w14:textId="77777777" w:rsidR="00071D1C" w:rsidRPr="00521A49" w:rsidRDefault="00B2572B" w:rsidP="00083199">
      <w:pPr>
        <w:pStyle w:val="BodyTextIndent3"/>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24198680" w14:textId="38E119D3" w:rsidR="000C2280" w:rsidRPr="00521A49" w:rsidRDefault="00071D1C" w:rsidP="00083199">
      <w:pPr>
        <w:pStyle w:val="BodyTextIndent3"/>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 </w:t>
      </w:r>
      <w:r w:rsidR="000C2280" w:rsidRPr="00521A49">
        <w:rPr>
          <w:rFonts w:ascii="GHEA Grapalat" w:hAnsi="GHEA Grapalat"/>
          <w:b/>
          <w:sz w:val="22"/>
          <w:szCs w:val="22"/>
        </w:rPr>
        <w:t xml:space="preserve">к Приглашению на </w:t>
      </w:r>
      <w:r w:rsidR="00B06C9F">
        <w:rPr>
          <w:rFonts w:ascii="GHEA Grapalat" w:hAnsi="GHEA Grapalat"/>
          <w:b/>
          <w:sz w:val="22"/>
          <w:szCs w:val="22"/>
        </w:rPr>
        <w:t>открытый конкурс</w:t>
      </w:r>
      <w:r w:rsidR="000C2280" w:rsidRPr="00521A49">
        <w:rPr>
          <w:rFonts w:ascii="GHEA Grapalat" w:hAnsi="GHEA Grapalat"/>
          <w:b/>
          <w:sz w:val="22"/>
          <w:szCs w:val="22"/>
        </w:rPr>
        <w:t xml:space="preserve"> </w:t>
      </w:r>
    </w:p>
    <w:p w14:paraId="0249A569" w14:textId="608D0CF3"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B06C9F">
        <w:rPr>
          <w:rFonts w:ascii="GHEA Grapalat" w:hAnsi="GHEA Grapalat"/>
          <w:b/>
          <w:sz w:val="22"/>
          <w:szCs w:val="22"/>
        </w:rPr>
        <w:t>BMAPDzB-HVKAK-</w:t>
      </w:r>
      <w:r w:rsidR="000F04A8">
        <w:rPr>
          <w:rFonts w:ascii="GHEA Grapalat" w:hAnsi="GHEA Grapalat"/>
          <w:b/>
          <w:sz w:val="22"/>
          <w:szCs w:val="22"/>
        </w:rPr>
        <w:t>2025-04</w:t>
      </w:r>
      <w:r w:rsidRPr="00521A49">
        <w:rPr>
          <w:rFonts w:ascii="GHEA Grapalat" w:hAnsi="GHEA Grapalat"/>
          <w:b/>
          <w:sz w:val="22"/>
          <w:szCs w:val="22"/>
        </w:rPr>
        <w:t>»</w:t>
      </w:r>
    </w:p>
    <w:p w14:paraId="5E5B5681" w14:textId="77777777" w:rsidR="00071D1C" w:rsidRPr="00521A49" w:rsidRDefault="00071D1C" w:rsidP="00962010">
      <w:pPr>
        <w:pStyle w:val="BodyTextIndent3"/>
        <w:widowControl w:val="0"/>
        <w:spacing w:after="160" w:line="240" w:lineRule="auto"/>
        <w:jc w:val="right"/>
        <w:rPr>
          <w:rFonts w:ascii="GHEA Grapalat" w:hAnsi="GHEA Grapalat" w:cs="Sylfaen"/>
          <w:b/>
          <w:sz w:val="24"/>
          <w:szCs w:val="24"/>
        </w:rPr>
      </w:pPr>
    </w:p>
    <w:p w14:paraId="711276E4" w14:textId="77777777" w:rsidR="008D352C" w:rsidRPr="00521A49" w:rsidRDefault="008D352C" w:rsidP="00962010">
      <w:pPr>
        <w:widowControl w:val="0"/>
        <w:spacing w:after="160"/>
        <w:ind w:left="-142" w:firstLine="142"/>
        <w:jc w:val="center"/>
        <w:rPr>
          <w:rFonts w:ascii="GHEA Grapalat" w:hAnsi="GHEA Grapalat"/>
          <w:i/>
        </w:rPr>
      </w:pPr>
    </w:p>
    <w:p w14:paraId="6C680C7A"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6EB383B4"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77D07311"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12DB5BEC" w14:textId="77777777" w:rsidR="00071D1C" w:rsidRPr="00521A49" w:rsidRDefault="00071D1C" w:rsidP="0096201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38CEC580" w14:textId="77777777" w:rsidTr="00F15CED">
        <w:tc>
          <w:tcPr>
            <w:tcW w:w="4643" w:type="dxa"/>
          </w:tcPr>
          <w:p w14:paraId="0462333F"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4654A871"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6F7BA028"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74BC0481"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Emphasis"/>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6C05D14E" w14:textId="77777777" w:rsidR="00071D1C" w:rsidRPr="00521A49" w:rsidRDefault="00071D1C" w:rsidP="004F1E7A">
      <w:pPr>
        <w:widowControl w:val="0"/>
        <w:ind w:firstLine="709"/>
        <w:contextualSpacing/>
        <w:jc w:val="both"/>
        <w:rPr>
          <w:rFonts w:ascii="GHEA Grapalat" w:hAnsi="GHEA Grapalat"/>
          <w:b/>
        </w:rPr>
      </w:pPr>
    </w:p>
    <w:p w14:paraId="363B94B3"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26C45824"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7630FF" w14:textId="77777777" w:rsidR="00071D1C" w:rsidRPr="00521A49" w:rsidRDefault="00071D1C" w:rsidP="004F1E7A">
      <w:pPr>
        <w:widowControl w:val="0"/>
        <w:ind w:firstLine="709"/>
        <w:contextualSpacing/>
        <w:jc w:val="both"/>
        <w:rPr>
          <w:rFonts w:ascii="GHEA Grapalat" w:hAnsi="GHEA Grapalat" w:cs="Times Armenian"/>
        </w:rPr>
      </w:pPr>
    </w:p>
    <w:p w14:paraId="32429143"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3ECB7D06"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1F88262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r w:rsidRPr="00521A49">
        <w:rPr>
          <w:rFonts w:ascii="GHEA Grapalat" w:hAnsi="GHEA Grapalat"/>
        </w:rPr>
        <w:t>дней</w:t>
      </w:r>
      <w:proofErr w:type="spellEnd"/>
      <w:r w:rsidRPr="00521A49">
        <w:rPr>
          <w:rFonts w:ascii="GHEA Grapalat" w:hAnsi="GHEA Grapalat"/>
        </w:rPr>
        <w:t>.</w:t>
      </w:r>
    </w:p>
    <w:p w14:paraId="452D3B67"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4CBAF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14:paraId="61AD08F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63ED6E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14:paraId="73C76BE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448467A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14:paraId="26890B3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2803ADB"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3C5EE9C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203A773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7DFD4F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79D08084"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EDF53B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9AA45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FA04F5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140F8D80"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33B42E62"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226439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79EB6ED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580837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4E32CF7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E4D171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E7B9C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731CD34"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C9A00A8"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7B1812C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595761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1E159A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D394611"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0941D15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3D07F3C8"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752013F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6AAA386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1F41B8A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3756C4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6ACF7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048F7C8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FA82A39"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4168798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600A884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F1A1483"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6919278"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22FFF29C" w14:textId="60586B35" w:rsidR="00376764" w:rsidRDefault="00071D1C" w:rsidP="00376764">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00376764" w:rsidRPr="00376764">
        <w:rPr>
          <w:rFonts w:ascii="GHEA Grapalat" w:hAnsi="GHEA Grapalat"/>
          <w:b/>
          <w:bCs/>
        </w:rPr>
        <w:t>Цена договора ________________ (указывается валюта в случае нерезидентов, в случае резидентов драмы РА или эквивалент указанной валюты в драмах РА). Доставка осуществляется в соответствии с требованиями и условиями Инкотермс CIP Ереван и цена контракта включает в себя все платежи (расходы), которые должен произвести Продавец в целях обеспечения выполнения соответствующего контракта, включая налоги, пошлины, транспортные расходы, расходы на страхование, вознаграждение и ожидаемую прибыль предусмотренные условиями поставки CIP Инкотермс. Согласно законодательству РА, все налоги, пошлины и другие сборы, подлежащие уплате в связи с ввозом Товара в Республику Армения, не включены в цену Контракта и должны быть оплачены Покупателем.</w:t>
      </w:r>
    </w:p>
    <w:p w14:paraId="0CA1E1FF" w14:textId="423C6BCA"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3967AED5"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59AAE7E3"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w:t>
      </w:r>
      <w:r w:rsidRPr="00521A49">
        <w:rPr>
          <w:rFonts w:ascii="GHEA Grapalat" w:hAnsi="GHEA Grapalat"/>
          <w:lang w:val="hy-AM"/>
        </w:rPr>
        <w:lastRenderedPageBreak/>
        <w:t>рабочих дней</w:t>
      </w:r>
      <w:r w:rsidR="00825AA9">
        <w:rPr>
          <w:rFonts w:ascii="GHEA Grapalat" w:hAnsi="GHEA Grapalat"/>
          <w:lang w:val="hy-AM"/>
        </w:rPr>
        <w:t>.</w:t>
      </w:r>
    </w:p>
    <w:p w14:paraId="0C8EC663"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5C5D6C0D"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07070F62" w14:textId="12354714" w:rsidR="00071D1C" w:rsidRPr="00DA609D"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r w:rsidR="00DA609D">
        <w:rPr>
          <w:rFonts w:ascii="GHEA Grapalat" w:hAnsi="GHEA Grapalat"/>
        </w:rPr>
        <w:t xml:space="preserve"> </w:t>
      </w:r>
      <w:r w:rsidR="00DA609D" w:rsidRPr="00DA609D">
        <w:rPr>
          <w:rFonts w:ascii="GHEA Grapalat" w:hAnsi="GHEA Grapalat"/>
        </w:rPr>
        <w:t>Продавец также предоставляет покупателю гарантийное письмо или сертификат соответствия от производителя товара или его представителя.</w:t>
      </w:r>
    </w:p>
    <w:p w14:paraId="34E5E237"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722439FC"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72D168DD"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66B0CAE9"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7654AC0"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14:paraId="73F1761F"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14:paraId="114D8351"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5B37E3C"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1FEAC66" w14:textId="77777777" w:rsidR="00BE5F44" w:rsidRPr="00521A49" w:rsidRDefault="00BE5F44" w:rsidP="004F1E7A">
      <w:pPr>
        <w:widowControl w:val="0"/>
        <w:tabs>
          <w:tab w:val="left" w:pos="1134"/>
        </w:tabs>
        <w:ind w:firstLine="567"/>
        <w:contextualSpacing/>
        <w:jc w:val="both"/>
        <w:rPr>
          <w:rFonts w:ascii="GHEA Grapalat" w:hAnsi="GHEA Grapalat"/>
        </w:rPr>
      </w:pPr>
    </w:p>
    <w:p w14:paraId="12288E6A"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38EC2551"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6605FB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A455177"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0531579"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6E6BBB97"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087AA1"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 xml:space="preserve">В непредусмотренных договором случаях за неисполнение или ненадлежащее </w:t>
      </w:r>
      <w:r w:rsidRPr="00521A49">
        <w:rPr>
          <w:rFonts w:ascii="GHEA Grapalat" w:hAnsi="GHEA Grapalat"/>
        </w:rPr>
        <w:lastRenderedPageBreak/>
        <w:t>исполнение своих обязательств стороны несут ответственность в порядке, установленном законодательством Республики Армения.</w:t>
      </w:r>
    </w:p>
    <w:p w14:paraId="7E55462E"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28724ECB" w14:textId="77777777" w:rsidR="00D52566" w:rsidRPr="00521A49" w:rsidRDefault="00D52566" w:rsidP="004F1E7A">
      <w:pPr>
        <w:contextualSpacing/>
        <w:rPr>
          <w:rFonts w:ascii="GHEA Grapalat" w:hAnsi="GHEA Grapalat"/>
          <w:lang w:val="hy-AM"/>
        </w:rPr>
      </w:pPr>
    </w:p>
    <w:p w14:paraId="444593CB"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14:paraId="3C43A89D"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AA86F06" w14:textId="77777777" w:rsidR="0094684E" w:rsidRPr="00521A49" w:rsidRDefault="0094684E" w:rsidP="004F1E7A">
      <w:pPr>
        <w:widowControl w:val="0"/>
        <w:contextualSpacing/>
        <w:jc w:val="center"/>
        <w:rPr>
          <w:rFonts w:ascii="GHEA Grapalat" w:hAnsi="GHEA Grapalat"/>
          <w:lang w:val="hy-AM"/>
        </w:rPr>
      </w:pPr>
    </w:p>
    <w:p w14:paraId="7AB7E070"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5F23A528" w14:textId="77777777" w:rsidR="005D11E0" w:rsidRPr="00B138F3" w:rsidRDefault="005D11E0" w:rsidP="005D11E0">
      <w:pPr>
        <w:widowControl w:val="0"/>
        <w:tabs>
          <w:tab w:val="left" w:pos="1134"/>
        </w:tabs>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583E3BE" w14:textId="77777777" w:rsidR="005D11E0" w:rsidRPr="00B138F3" w:rsidRDefault="005D11E0" w:rsidP="005D11E0">
      <w:pPr>
        <w:widowControl w:val="0"/>
        <w:tabs>
          <w:tab w:val="left" w:pos="1134"/>
        </w:tabs>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14:paraId="5FC4E5A9" w14:textId="77777777" w:rsidR="005D11E0" w:rsidRPr="00B138F3" w:rsidRDefault="005D11E0" w:rsidP="005D11E0">
      <w:pPr>
        <w:widowControl w:val="0"/>
        <w:tabs>
          <w:tab w:val="left" w:pos="1134"/>
        </w:tabs>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FAB6521" w14:textId="77777777" w:rsidR="005D11E0" w:rsidRPr="00B138F3" w:rsidRDefault="005D11E0" w:rsidP="005D11E0">
      <w:pPr>
        <w:widowControl w:val="0"/>
        <w:tabs>
          <w:tab w:val="left" w:pos="1134"/>
        </w:tabs>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14:paraId="0D536993" w14:textId="77777777" w:rsidR="005D11E0" w:rsidRPr="00B138F3" w:rsidRDefault="005D11E0" w:rsidP="005D11E0">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5405E3EC" w14:textId="77777777" w:rsidR="005D11E0" w:rsidRPr="00B138F3" w:rsidRDefault="005D11E0" w:rsidP="005D11E0">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0105C56E" w14:textId="77777777" w:rsidR="005D11E0" w:rsidRPr="00B138F3" w:rsidRDefault="005D11E0" w:rsidP="005D11E0">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573C7A1" w14:textId="77777777" w:rsidR="005D11E0" w:rsidRPr="00B138F3" w:rsidRDefault="005D11E0" w:rsidP="005D11E0">
      <w:pPr>
        <w:widowControl w:val="0"/>
        <w:tabs>
          <w:tab w:val="left" w:pos="1134"/>
        </w:tabs>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14:paraId="55BE4DF2" w14:textId="77777777" w:rsidR="005D11E0" w:rsidRPr="00B138F3" w:rsidRDefault="005D11E0" w:rsidP="005D11E0">
      <w:pPr>
        <w:widowControl w:val="0"/>
        <w:tabs>
          <w:tab w:val="left" w:pos="1134"/>
        </w:tabs>
        <w:ind w:firstLine="567"/>
        <w:jc w:val="both"/>
        <w:rPr>
          <w:rFonts w:ascii="GHEA Grapalat" w:hAnsi="GHEA Grapalat"/>
        </w:rPr>
      </w:pPr>
      <w:r w:rsidRPr="00B138F3">
        <w:rPr>
          <w:rFonts w:ascii="GHEA Grapalat" w:hAnsi="GHEA Grapalat"/>
        </w:rPr>
        <w:lastRenderedPageBreak/>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14:paraId="00C115C8" w14:textId="77777777" w:rsidR="005D11E0" w:rsidRPr="00B138F3" w:rsidRDefault="005D11E0" w:rsidP="005D11E0">
      <w:pPr>
        <w:widowControl w:val="0"/>
        <w:tabs>
          <w:tab w:val="left" w:pos="1134"/>
        </w:tabs>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8"/>
        <w:t>22</w:t>
      </w:r>
      <w:r w:rsidRPr="00B138F3">
        <w:rPr>
          <w:rFonts w:ascii="GHEA Grapalat" w:hAnsi="GHEA Grapalat"/>
        </w:rPr>
        <w:t>.</w:t>
      </w:r>
    </w:p>
    <w:p w14:paraId="0A6D5D78" w14:textId="77777777" w:rsidR="005D11E0" w:rsidRPr="00B138F3" w:rsidRDefault="005D11E0" w:rsidP="005D11E0">
      <w:pPr>
        <w:widowControl w:val="0"/>
        <w:tabs>
          <w:tab w:val="left" w:pos="1134"/>
        </w:tabs>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9"/>
        <w:t>23</w:t>
      </w:r>
      <w:r w:rsidRPr="00B138F3">
        <w:rPr>
          <w:rFonts w:ascii="GHEA Grapalat" w:hAnsi="GHEA Grapalat"/>
        </w:rPr>
        <w:t>.</w:t>
      </w:r>
    </w:p>
    <w:p w14:paraId="20A786D5" w14:textId="77777777" w:rsidR="005D11E0" w:rsidRPr="00B138F3" w:rsidRDefault="005D11E0" w:rsidP="005D11E0">
      <w:pPr>
        <w:widowControl w:val="0"/>
        <w:tabs>
          <w:tab w:val="left" w:pos="1134"/>
        </w:tabs>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товара,а</w:t>
      </w:r>
      <w:proofErr w:type="spellEnd"/>
      <w:r w:rsidRPr="00B138F3">
        <w:rPr>
          <w:rFonts w:ascii="GHEA Grapalat" w:hAnsi="GHEA Grapalat"/>
        </w:rPr>
        <w:t xml:space="preserve">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55EC6E3C" w14:textId="77777777" w:rsidR="005D11E0" w:rsidRPr="00B138F3" w:rsidRDefault="005D11E0" w:rsidP="005D11E0">
      <w:pPr>
        <w:widowControl w:val="0"/>
        <w:tabs>
          <w:tab w:val="left" w:pos="1134"/>
        </w:tabs>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A4DD59D" w14:textId="77777777" w:rsidR="005D11E0" w:rsidRPr="00B138F3" w:rsidRDefault="005D11E0" w:rsidP="005D11E0">
      <w:pPr>
        <w:widowControl w:val="0"/>
        <w:tabs>
          <w:tab w:val="left" w:pos="1276"/>
        </w:tabs>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14:paraId="4708DA13" w14:textId="77777777" w:rsidR="005D11E0" w:rsidRPr="00B138F3" w:rsidRDefault="005D11E0" w:rsidP="005D11E0">
      <w:pPr>
        <w:widowControl w:val="0"/>
        <w:tabs>
          <w:tab w:val="left" w:pos="1276"/>
        </w:tabs>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39A2F646" w14:textId="77777777" w:rsidR="005D11E0" w:rsidRPr="00FB29E1" w:rsidRDefault="005D11E0" w:rsidP="005D11E0">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w:t>
      </w:r>
      <w:r w:rsidRPr="006F0A20">
        <w:rPr>
          <w:rFonts w:ascii="GHEA Grapalat" w:eastAsiaTheme="minorHAnsi" w:hAnsi="GHEA Grapalat" w:cstheme="minorBidi"/>
          <w:sz w:val="22"/>
          <w:szCs w:val="22"/>
          <w:lang w:eastAsia="en-US" w:bidi="ar-SA"/>
        </w:rPr>
        <w:lastRenderedPageBreak/>
        <w:t>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14:paraId="3BCEC06F" w14:textId="77777777" w:rsidR="005D11E0" w:rsidRPr="00B138F3" w:rsidRDefault="005D11E0" w:rsidP="005D11E0">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Pr="00932431">
        <w:rPr>
          <w:rFonts w:ascii="GHEA Grapalat" w:hAnsi="GHEA Grapalat"/>
        </w:rPr>
        <w:t>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5B93679" w14:textId="77777777" w:rsidR="005D11E0" w:rsidRPr="00B138F3" w:rsidRDefault="005D11E0" w:rsidP="005D11E0">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4</w:t>
      </w:r>
      <w:r w:rsidRPr="00B138F3">
        <w:rPr>
          <w:rFonts w:ascii="GHEA Grapalat" w:hAnsi="GHEA Grapalat"/>
        </w:rPr>
        <w:t>.</w:t>
      </w:r>
      <w:r w:rsidRPr="00B138F3">
        <w:rPr>
          <w:rFonts w:ascii="GHEA Grapalat" w:hAnsi="GHEA Grapalat"/>
        </w:rPr>
        <w:tab/>
        <w:t xml:space="preserve">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w:t>
      </w:r>
      <w:r w:rsidRPr="00932431">
        <w:rPr>
          <w:rFonts w:ascii="GHEA Grapalat" w:hAnsi="GHEA Grapalat"/>
        </w:rPr>
        <w:t>4</w:t>
      </w:r>
      <w:r w:rsidRPr="00B138F3">
        <w:rPr>
          <w:rFonts w:ascii="GHEA Grapalat" w:hAnsi="GHEA Grapalat"/>
        </w:rPr>
        <w:t>.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2D6B72C3" w14:textId="77777777" w:rsidR="005D11E0" w:rsidRPr="00B138F3" w:rsidRDefault="005D11E0" w:rsidP="005D11E0">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14:paraId="3DC26903" w14:textId="1C46A0D0" w:rsidR="005D11E0" w:rsidRPr="0058169B" w:rsidRDefault="005D11E0" w:rsidP="005D11E0">
      <w:pPr>
        <w:widowControl w:val="0"/>
        <w:spacing w:after="160"/>
        <w:jc w:val="both"/>
        <w:rPr>
          <w:rFonts w:ascii="GHEA Grapalat" w:hAnsi="GHEA Grapalat"/>
        </w:rPr>
      </w:pPr>
      <w:r>
        <w:rPr>
          <w:rFonts w:ascii="GHEA Grapalat" w:hAnsi="GHEA Grapalat"/>
        </w:rPr>
        <w:tab/>
      </w:r>
      <w:r w:rsidRPr="00B138F3">
        <w:rPr>
          <w:rFonts w:ascii="GHEA Grapalat" w:hAnsi="GHEA Grapalat"/>
        </w:rPr>
        <w:t>8.1</w:t>
      </w:r>
      <w:r w:rsidRPr="0093243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w:t>
      </w:r>
      <w:proofErr w:type="spellStart"/>
      <w:r w:rsidRPr="00DC2F9B">
        <w:rPr>
          <w:rFonts w:ascii="GHEA Grapalat" w:hAnsi="GHEA Grapalat"/>
        </w:rPr>
        <w:t>предусмотрения</w:t>
      </w:r>
      <w:proofErr w:type="spellEnd"/>
      <w:r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w:t>
      </w:r>
      <w:r>
        <w:rPr>
          <w:rFonts w:ascii="GHEA Grapalat" w:hAnsi="GHEA Grapalat"/>
        </w:rPr>
        <w:t xml:space="preserve"> </w:t>
      </w:r>
      <w:r w:rsidRPr="00DC2F9B">
        <w:rPr>
          <w:rFonts w:ascii="GHEA Grapalat" w:hAnsi="GHEA Grapalat"/>
        </w:rPr>
        <w:t>полном объеме результата поставки товара, установленного предыдущим соглашением</w:t>
      </w:r>
      <w:r>
        <w:rPr>
          <w:rFonts w:ascii="GHEA Grapalat" w:hAnsi="GHEA Grapalat"/>
        </w:rPr>
        <w:t>.</w:t>
      </w:r>
      <w:r>
        <w:rPr>
          <w:rFonts w:ascii="GHEA Grapalat" w:hAnsi="GHEA Grapalat"/>
        </w:rPr>
        <w:t xml:space="preserve"> Е</w:t>
      </w:r>
      <w:r w:rsidRPr="00974EA8">
        <w:rPr>
          <w:rFonts w:ascii="GHEA Grapalat" w:hAnsi="GHEA Grapalat"/>
        </w:rPr>
        <w:t xml:space="preserve">сли размер выделенных для исполнения договора финансовых средств превышает </w:t>
      </w:r>
      <w:proofErr w:type="spellStart"/>
      <w:r w:rsidRPr="00974EA8">
        <w:rPr>
          <w:rFonts w:ascii="GHEA Grapalat" w:hAnsi="GHEA Grapalat"/>
        </w:rPr>
        <w:t>двадцатипятикратный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58169B">
        <w:rPr>
          <w:rStyle w:val="FootnoteReference"/>
          <w:rFonts w:ascii="GHEA Grapalat" w:hAnsi="GHEA Grapalat"/>
        </w:rPr>
        <w:t>25</w:t>
      </w:r>
    </w:p>
    <w:p w14:paraId="197875CB"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034BE716" w14:textId="77777777" w:rsidTr="0016519F">
        <w:tc>
          <w:tcPr>
            <w:tcW w:w="4536" w:type="dxa"/>
          </w:tcPr>
          <w:p w14:paraId="3D4BB248"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1C033D37"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43501E4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3A66594"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5193CC29" w14:textId="77777777" w:rsidR="00071D1C" w:rsidRPr="00521A49" w:rsidRDefault="00071D1C" w:rsidP="00962010">
            <w:pPr>
              <w:widowControl w:val="0"/>
              <w:spacing w:after="160"/>
              <w:jc w:val="center"/>
              <w:rPr>
                <w:rFonts w:ascii="GHEA Grapalat" w:hAnsi="GHEA Grapalat"/>
              </w:rPr>
            </w:pPr>
          </w:p>
        </w:tc>
        <w:tc>
          <w:tcPr>
            <w:tcW w:w="4343" w:type="dxa"/>
          </w:tcPr>
          <w:p w14:paraId="2E0C223A"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2289E30A"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1ED7B38D"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540FF58C"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4881740E"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294E0625" w14:textId="77777777" w:rsidR="00071D1C" w:rsidRPr="00521A49" w:rsidRDefault="00071D1C" w:rsidP="00962010">
      <w:pPr>
        <w:widowControl w:val="0"/>
        <w:spacing w:after="160"/>
        <w:rPr>
          <w:rFonts w:ascii="GHEA Grapalat" w:hAnsi="GHEA Grapalat"/>
        </w:rPr>
      </w:pPr>
    </w:p>
    <w:p w14:paraId="314E70BD" w14:textId="77777777"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14:paraId="2947DE73" w14:textId="77777777" w:rsidR="00071D1C" w:rsidRPr="00521A49" w:rsidRDefault="00071D1C" w:rsidP="00A50CE7">
      <w:pPr>
        <w:widowControl w:val="0"/>
        <w:jc w:val="right"/>
        <w:rPr>
          <w:rFonts w:ascii="GHEA Grapalat" w:hAnsi="GHEA Grapalat"/>
          <w:i/>
        </w:rPr>
      </w:pPr>
      <w:r w:rsidRPr="00521A49">
        <w:rPr>
          <w:rFonts w:ascii="GHEA Grapalat" w:hAnsi="GHEA Grapalat"/>
          <w:i/>
        </w:rPr>
        <w:lastRenderedPageBreak/>
        <w:t>Приложение № 1</w:t>
      </w:r>
    </w:p>
    <w:p w14:paraId="452DA8CF" w14:textId="77777777" w:rsidR="00071D1C" w:rsidRPr="00521A49" w:rsidRDefault="00071D1C" w:rsidP="00A50CE7">
      <w:pPr>
        <w:widowControl w:val="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7C46D5A" w14:textId="77777777" w:rsidR="008F3B5F" w:rsidRPr="00B138F3" w:rsidRDefault="008F3B5F" w:rsidP="00A50CE7">
      <w:pPr>
        <w:widowControl w:val="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FootnoteReference"/>
          <w:rFonts w:ascii="GHEA Grapalat" w:hAnsi="GHEA Grapalat"/>
        </w:rPr>
        <w:footnoteReference w:customMarkFollows="1" w:id="10"/>
        <w:t>*</w:t>
      </w:r>
    </w:p>
    <w:p w14:paraId="75A3F6F3" w14:textId="383CF199" w:rsidR="008F3B5F" w:rsidRDefault="008F3B5F" w:rsidP="00A50CE7">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307"/>
        <w:gridCol w:w="1890"/>
        <w:gridCol w:w="1364"/>
        <w:gridCol w:w="1260"/>
        <w:gridCol w:w="900"/>
        <w:gridCol w:w="1620"/>
        <w:gridCol w:w="1080"/>
        <w:gridCol w:w="1350"/>
        <w:gridCol w:w="990"/>
        <w:gridCol w:w="1843"/>
        <w:gridCol w:w="8"/>
      </w:tblGrid>
      <w:tr w:rsidR="00376764" w:rsidRPr="00A71D81" w14:paraId="261B4B6F" w14:textId="77777777" w:rsidTr="00376764">
        <w:trPr>
          <w:jc w:val="center"/>
        </w:trPr>
        <w:tc>
          <w:tcPr>
            <w:tcW w:w="16160" w:type="dxa"/>
            <w:gridSpan w:val="12"/>
            <w:tcBorders>
              <w:top w:val="single" w:sz="12" w:space="0" w:color="auto"/>
              <w:left w:val="single" w:sz="12" w:space="0" w:color="auto"/>
              <w:right w:val="single" w:sz="12" w:space="0" w:color="auto"/>
            </w:tcBorders>
          </w:tcPr>
          <w:p w14:paraId="21FDF135" w14:textId="77777777" w:rsidR="00376764" w:rsidRPr="00A71D81" w:rsidRDefault="00376764" w:rsidP="00376764">
            <w:pPr>
              <w:jc w:val="center"/>
              <w:rPr>
                <w:sz w:val="18"/>
              </w:rPr>
            </w:pPr>
            <w:r w:rsidRPr="00B138F3">
              <w:rPr>
                <w:sz w:val="16"/>
                <w:szCs w:val="16"/>
              </w:rPr>
              <w:t>Товар</w:t>
            </w:r>
          </w:p>
        </w:tc>
      </w:tr>
      <w:tr w:rsidR="00376764" w:rsidRPr="00A71D81" w14:paraId="390262F9" w14:textId="77777777" w:rsidTr="00E67855">
        <w:trPr>
          <w:trHeight w:val="219"/>
          <w:jc w:val="center"/>
        </w:trPr>
        <w:tc>
          <w:tcPr>
            <w:tcW w:w="1548" w:type="dxa"/>
            <w:vMerge w:val="restart"/>
            <w:tcBorders>
              <w:left w:val="single" w:sz="12" w:space="0" w:color="auto"/>
            </w:tcBorders>
            <w:vAlign w:val="center"/>
          </w:tcPr>
          <w:p w14:paraId="00299840" w14:textId="77777777" w:rsidR="00376764" w:rsidRPr="00A71D81" w:rsidRDefault="00376764" w:rsidP="00376764">
            <w:pPr>
              <w:jc w:val="center"/>
              <w:rPr>
                <w:sz w:val="18"/>
              </w:rPr>
            </w:pPr>
            <w:r w:rsidRPr="00B138F3">
              <w:rPr>
                <w:sz w:val="16"/>
                <w:szCs w:val="16"/>
              </w:rPr>
              <w:t xml:space="preserve">номер предусмотренного </w:t>
            </w:r>
            <w:r w:rsidRPr="00B138F3">
              <w:rPr>
                <w:spacing w:val="-6"/>
                <w:sz w:val="16"/>
                <w:szCs w:val="16"/>
              </w:rPr>
              <w:t>приглашением</w:t>
            </w:r>
            <w:r w:rsidRPr="00B138F3">
              <w:rPr>
                <w:sz w:val="16"/>
                <w:szCs w:val="16"/>
              </w:rPr>
              <w:t xml:space="preserve"> лота</w:t>
            </w:r>
          </w:p>
        </w:tc>
        <w:tc>
          <w:tcPr>
            <w:tcW w:w="2307" w:type="dxa"/>
            <w:vMerge w:val="restart"/>
            <w:vAlign w:val="center"/>
          </w:tcPr>
          <w:p w14:paraId="56C28832" w14:textId="77777777" w:rsidR="00376764" w:rsidRPr="00A71D81" w:rsidRDefault="00376764" w:rsidP="00376764">
            <w:pPr>
              <w:jc w:val="center"/>
              <w:rPr>
                <w:sz w:val="18"/>
              </w:rPr>
            </w:pPr>
            <w:r w:rsidRPr="00B138F3">
              <w:rPr>
                <w:sz w:val="16"/>
                <w:szCs w:val="16"/>
              </w:rPr>
              <w:t xml:space="preserve">наименование </w:t>
            </w:r>
          </w:p>
        </w:tc>
        <w:tc>
          <w:tcPr>
            <w:tcW w:w="1890" w:type="dxa"/>
            <w:vMerge w:val="restart"/>
            <w:vAlign w:val="center"/>
          </w:tcPr>
          <w:p w14:paraId="7FEFC1CD" w14:textId="77777777" w:rsidR="00376764" w:rsidRPr="00311ED2" w:rsidRDefault="00376764" w:rsidP="00376764">
            <w:pPr>
              <w:jc w:val="center"/>
              <w:rPr>
                <w:sz w:val="18"/>
                <w:lang w:val="hy-AM"/>
              </w:rPr>
            </w:pPr>
            <w:r w:rsidRPr="00C46BB1">
              <w:rPr>
                <w:sz w:val="16"/>
                <w:szCs w:val="16"/>
              </w:rPr>
              <w:t>товарный знак,</w:t>
            </w:r>
            <w:r w:rsidRPr="00B138F3">
              <w:rPr>
                <w:sz w:val="16"/>
                <w:szCs w:val="16"/>
                <w:lang w:val="hy-AM"/>
              </w:rPr>
              <w:t xml:space="preserve"> </w:t>
            </w:r>
            <w:r w:rsidRPr="00C46BB1">
              <w:rPr>
                <w:sz w:val="16"/>
                <w:szCs w:val="16"/>
              </w:rPr>
              <w:t>фирменное наименование, модель</w:t>
            </w:r>
            <w:r>
              <w:rPr>
                <w:sz w:val="16"/>
                <w:szCs w:val="16"/>
                <w:lang w:val="hy-AM"/>
              </w:rPr>
              <w:t xml:space="preserve"> </w:t>
            </w:r>
            <w:r w:rsidRPr="00C46BB1">
              <w:rPr>
                <w:sz w:val="16"/>
                <w:szCs w:val="16"/>
              </w:rPr>
              <w:t xml:space="preserve">и наименование производителя </w:t>
            </w:r>
          </w:p>
        </w:tc>
        <w:tc>
          <w:tcPr>
            <w:tcW w:w="1364" w:type="dxa"/>
            <w:vMerge w:val="restart"/>
            <w:vAlign w:val="center"/>
          </w:tcPr>
          <w:p w14:paraId="2BEAC352" w14:textId="77777777" w:rsidR="00376764" w:rsidRPr="00A71D81" w:rsidRDefault="00376764" w:rsidP="00376764">
            <w:pPr>
              <w:jc w:val="center"/>
              <w:rPr>
                <w:sz w:val="18"/>
              </w:rPr>
            </w:pPr>
            <w:r w:rsidRPr="00B138F3">
              <w:rPr>
                <w:sz w:val="16"/>
                <w:szCs w:val="16"/>
              </w:rPr>
              <w:t>техническая характеристика</w:t>
            </w:r>
          </w:p>
        </w:tc>
        <w:tc>
          <w:tcPr>
            <w:tcW w:w="1260" w:type="dxa"/>
            <w:vMerge w:val="restart"/>
            <w:vAlign w:val="center"/>
          </w:tcPr>
          <w:p w14:paraId="6853DF5A" w14:textId="77777777" w:rsidR="00376764" w:rsidRPr="00A71D81" w:rsidRDefault="00376764" w:rsidP="00376764">
            <w:pPr>
              <w:jc w:val="center"/>
              <w:rPr>
                <w:sz w:val="18"/>
              </w:rPr>
            </w:pPr>
            <w:r w:rsidRPr="00B138F3">
              <w:rPr>
                <w:sz w:val="16"/>
                <w:szCs w:val="16"/>
              </w:rPr>
              <w:t>единица измерения</w:t>
            </w:r>
          </w:p>
        </w:tc>
        <w:tc>
          <w:tcPr>
            <w:tcW w:w="900" w:type="dxa"/>
            <w:vMerge w:val="restart"/>
            <w:vAlign w:val="center"/>
          </w:tcPr>
          <w:p w14:paraId="74AC733B" w14:textId="77777777" w:rsidR="00376764" w:rsidRDefault="00376764" w:rsidP="00376764">
            <w:pPr>
              <w:jc w:val="center"/>
              <w:rPr>
                <w:sz w:val="16"/>
                <w:szCs w:val="16"/>
              </w:rPr>
            </w:pPr>
            <w:r w:rsidRPr="00B138F3">
              <w:rPr>
                <w:sz w:val="16"/>
                <w:szCs w:val="16"/>
              </w:rPr>
              <w:t>цена единицы</w:t>
            </w:r>
          </w:p>
          <w:p w14:paraId="16CDA216" w14:textId="77777777" w:rsidR="00376764" w:rsidRPr="00A71D81" w:rsidRDefault="00376764" w:rsidP="00376764">
            <w:pPr>
              <w:jc w:val="center"/>
              <w:rPr>
                <w:sz w:val="18"/>
              </w:rPr>
            </w:pPr>
            <w:r w:rsidRPr="00B138F3">
              <w:rPr>
                <w:sz w:val="16"/>
                <w:szCs w:val="16"/>
              </w:rPr>
              <w:t>/</w:t>
            </w:r>
            <w:proofErr w:type="spellStart"/>
            <w:r w:rsidRPr="00B138F3">
              <w:rPr>
                <w:sz w:val="16"/>
                <w:szCs w:val="16"/>
              </w:rPr>
              <w:t>драмов</w:t>
            </w:r>
            <w:proofErr w:type="spellEnd"/>
            <w:r w:rsidRPr="00B138F3">
              <w:rPr>
                <w:sz w:val="16"/>
                <w:szCs w:val="16"/>
              </w:rPr>
              <w:t xml:space="preserve"> РА</w:t>
            </w:r>
          </w:p>
        </w:tc>
        <w:tc>
          <w:tcPr>
            <w:tcW w:w="1620" w:type="dxa"/>
            <w:vMerge w:val="restart"/>
            <w:vAlign w:val="center"/>
          </w:tcPr>
          <w:p w14:paraId="69CFDF03" w14:textId="77777777" w:rsidR="00376764" w:rsidRDefault="00376764" w:rsidP="00376764">
            <w:pPr>
              <w:jc w:val="center"/>
              <w:rPr>
                <w:sz w:val="16"/>
                <w:szCs w:val="16"/>
              </w:rPr>
            </w:pPr>
            <w:r w:rsidRPr="00B138F3">
              <w:rPr>
                <w:sz w:val="16"/>
                <w:szCs w:val="16"/>
              </w:rPr>
              <w:t>общая цена</w:t>
            </w:r>
          </w:p>
          <w:p w14:paraId="66AB58B2" w14:textId="77777777" w:rsidR="00376764" w:rsidRPr="00A71D81" w:rsidRDefault="00376764" w:rsidP="00376764">
            <w:pPr>
              <w:jc w:val="center"/>
              <w:rPr>
                <w:sz w:val="18"/>
              </w:rPr>
            </w:pPr>
            <w:r w:rsidRPr="00B138F3">
              <w:rPr>
                <w:sz w:val="16"/>
                <w:szCs w:val="16"/>
              </w:rPr>
              <w:t>/</w:t>
            </w:r>
            <w:proofErr w:type="spellStart"/>
            <w:r w:rsidRPr="00B138F3">
              <w:rPr>
                <w:sz w:val="16"/>
                <w:szCs w:val="16"/>
              </w:rPr>
              <w:t>драмов</w:t>
            </w:r>
            <w:proofErr w:type="spellEnd"/>
            <w:r w:rsidRPr="00B138F3">
              <w:rPr>
                <w:sz w:val="16"/>
                <w:szCs w:val="16"/>
              </w:rPr>
              <w:t xml:space="preserve"> РА</w:t>
            </w:r>
          </w:p>
        </w:tc>
        <w:tc>
          <w:tcPr>
            <w:tcW w:w="1080" w:type="dxa"/>
            <w:vMerge w:val="restart"/>
            <w:vAlign w:val="center"/>
          </w:tcPr>
          <w:p w14:paraId="56768000" w14:textId="77777777" w:rsidR="00376764" w:rsidRPr="00A71D81" w:rsidRDefault="00376764" w:rsidP="00376764">
            <w:pPr>
              <w:jc w:val="center"/>
              <w:rPr>
                <w:sz w:val="18"/>
              </w:rPr>
            </w:pPr>
            <w:r w:rsidRPr="00B138F3">
              <w:rPr>
                <w:sz w:val="16"/>
                <w:szCs w:val="16"/>
              </w:rPr>
              <w:t>общий объем</w:t>
            </w:r>
          </w:p>
        </w:tc>
        <w:tc>
          <w:tcPr>
            <w:tcW w:w="4191" w:type="dxa"/>
            <w:gridSpan w:val="4"/>
            <w:tcBorders>
              <w:right w:val="single" w:sz="12" w:space="0" w:color="auto"/>
            </w:tcBorders>
            <w:vAlign w:val="center"/>
          </w:tcPr>
          <w:p w14:paraId="1B1969F4" w14:textId="77777777" w:rsidR="00376764" w:rsidRPr="00A71D81" w:rsidRDefault="00376764" w:rsidP="00376764">
            <w:pPr>
              <w:jc w:val="center"/>
              <w:rPr>
                <w:sz w:val="18"/>
              </w:rPr>
            </w:pPr>
            <w:r w:rsidRPr="00B138F3">
              <w:rPr>
                <w:sz w:val="16"/>
                <w:szCs w:val="16"/>
              </w:rPr>
              <w:t>поставки</w:t>
            </w:r>
          </w:p>
        </w:tc>
      </w:tr>
      <w:tr w:rsidR="00376764" w:rsidRPr="002428F2" w14:paraId="18FB8330" w14:textId="77777777" w:rsidTr="00E67855">
        <w:trPr>
          <w:trHeight w:val="445"/>
          <w:jc w:val="center"/>
        </w:trPr>
        <w:tc>
          <w:tcPr>
            <w:tcW w:w="1548" w:type="dxa"/>
            <w:vMerge/>
            <w:tcBorders>
              <w:left w:val="single" w:sz="12" w:space="0" w:color="auto"/>
              <w:bottom w:val="single" w:sz="12" w:space="0" w:color="auto"/>
            </w:tcBorders>
            <w:vAlign w:val="center"/>
          </w:tcPr>
          <w:p w14:paraId="2B9BC02D" w14:textId="77777777" w:rsidR="00376764" w:rsidRPr="00A71D81" w:rsidRDefault="00376764" w:rsidP="00376764">
            <w:pPr>
              <w:jc w:val="center"/>
              <w:rPr>
                <w:sz w:val="18"/>
              </w:rPr>
            </w:pPr>
          </w:p>
        </w:tc>
        <w:tc>
          <w:tcPr>
            <w:tcW w:w="2307" w:type="dxa"/>
            <w:vMerge/>
            <w:tcBorders>
              <w:bottom w:val="single" w:sz="12" w:space="0" w:color="auto"/>
            </w:tcBorders>
            <w:vAlign w:val="center"/>
          </w:tcPr>
          <w:p w14:paraId="11285066" w14:textId="77777777" w:rsidR="00376764" w:rsidRPr="00A71D81" w:rsidRDefault="00376764" w:rsidP="00376764">
            <w:pPr>
              <w:jc w:val="center"/>
              <w:rPr>
                <w:sz w:val="18"/>
              </w:rPr>
            </w:pPr>
          </w:p>
        </w:tc>
        <w:tc>
          <w:tcPr>
            <w:tcW w:w="1890" w:type="dxa"/>
            <w:vMerge/>
            <w:tcBorders>
              <w:bottom w:val="single" w:sz="12" w:space="0" w:color="auto"/>
            </w:tcBorders>
            <w:vAlign w:val="center"/>
          </w:tcPr>
          <w:p w14:paraId="52A1088F" w14:textId="77777777" w:rsidR="00376764" w:rsidRPr="00A71D81" w:rsidRDefault="00376764" w:rsidP="00376764">
            <w:pPr>
              <w:jc w:val="center"/>
              <w:rPr>
                <w:sz w:val="18"/>
              </w:rPr>
            </w:pPr>
          </w:p>
        </w:tc>
        <w:tc>
          <w:tcPr>
            <w:tcW w:w="1364" w:type="dxa"/>
            <w:vMerge/>
            <w:tcBorders>
              <w:bottom w:val="single" w:sz="12" w:space="0" w:color="auto"/>
            </w:tcBorders>
            <w:vAlign w:val="center"/>
          </w:tcPr>
          <w:p w14:paraId="06D235F0" w14:textId="77777777" w:rsidR="00376764" w:rsidRPr="00A71D81" w:rsidRDefault="00376764" w:rsidP="00376764">
            <w:pPr>
              <w:jc w:val="center"/>
              <w:rPr>
                <w:sz w:val="18"/>
              </w:rPr>
            </w:pPr>
          </w:p>
        </w:tc>
        <w:tc>
          <w:tcPr>
            <w:tcW w:w="1260" w:type="dxa"/>
            <w:vMerge/>
            <w:tcBorders>
              <w:bottom w:val="single" w:sz="12" w:space="0" w:color="auto"/>
            </w:tcBorders>
            <w:vAlign w:val="center"/>
          </w:tcPr>
          <w:p w14:paraId="496BDF73" w14:textId="77777777" w:rsidR="00376764" w:rsidRPr="00A71D81" w:rsidRDefault="00376764" w:rsidP="00376764">
            <w:pPr>
              <w:jc w:val="center"/>
              <w:rPr>
                <w:sz w:val="18"/>
              </w:rPr>
            </w:pPr>
          </w:p>
        </w:tc>
        <w:tc>
          <w:tcPr>
            <w:tcW w:w="900" w:type="dxa"/>
            <w:vMerge/>
            <w:tcBorders>
              <w:bottom w:val="single" w:sz="12" w:space="0" w:color="auto"/>
            </w:tcBorders>
            <w:vAlign w:val="center"/>
          </w:tcPr>
          <w:p w14:paraId="4A681F82" w14:textId="77777777" w:rsidR="00376764" w:rsidRPr="00A71D81" w:rsidRDefault="00376764" w:rsidP="00376764">
            <w:pPr>
              <w:jc w:val="center"/>
              <w:rPr>
                <w:sz w:val="18"/>
              </w:rPr>
            </w:pPr>
          </w:p>
        </w:tc>
        <w:tc>
          <w:tcPr>
            <w:tcW w:w="1620" w:type="dxa"/>
            <w:vMerge/>
            <w:tcBorders>
              <w:bottom w:val="single" w:sz="12" w:space="0" w:color="auto"/>
            </w:tcBorders>
            <w:vAlign w:val="center"/>
          </w:tcPr>
          <w:p w14:paraId="178DAB2D" w14:textId="77777777" w:rsidR="00376764" w:rsidRPr="00A71D81" w:rsidRDefault="00376764" w:rsidP="00376764">
            <w:pPr>
              <w:jc w:val="center"/>
              <w:rPr>
                <w:sz w:val="18"/>
              </w:rPr>
            </w:pPr>
          </w:p>
        </w:tc>
        <w:tc>
          <w:tcPr>
            <w:tcW w:w="1080" w:type="dxa"/>
            <w:vMerge/>
            <w:tcBorders>
              <w:bottom w:val="single" w:sz="12" w:space="0" w:color="auto"/>
            </w:tcBorders>
            <w:vAlign w:val="center"/>
          </w:tcPr>
          <w:p w14:paraId="30EC94DF" w14:textId="77777777" w:rsidR="00376764" w:rsidRPr="00A71D81" w:rsidRDefault="00376764" w:rsidP="00376764">
            <w:pPr>
              <w:jc w:val="center"/>
              <w:rPr>
                <w:sz w:val="18"/>
              </w:rPr>
            </w:pPr>
          </w:p>
        </w:tc>
        <w:tc>
          <w:tcPr>
            <w:tcW w:w="1350" w:type="dxa"/>
            <w:tcBorders>
              <w:bottom w:val="single" w:sz="12" w:space="0" w:color="auto"/>
            </w:tcBorders>
            <w:vAlign w:val="center"/>
          </w:tcPr>
          <w:p w14:paraId="7F17F956" w14:textId="77777777" w:rsidR="00376764" w:rsidRPr="00A71D81" w:rsidRDefault="00376764" w:rsidP="00376764">
            <w:pPr>
              <w:jc w:val="center"/>
              <w:rPr>
                <w:sz w:val="18"/>
              </w:rPr>
            </w:pPr>
            <w:r w:rsidRPr="00B138F3">
              <w:rPr>
                <w:sz w:val="16"/>
                <w:szCs w:val="16"/>
              </w:rPr>
              <w:t>адрес</w:t>
            </w:r>
          </w:p>
        </w:tc>
        <w:tc>
          <w:tcPr>
            <w:tcW w:w="990" w:type="dxa"/>
            <w:tcBorders>
              <w:bottom w:val="single" w:sz="12" w:space="0" w:color="auto"/>
            </w:tcBorders>
            <w:vAlign w:val="center"/>
          </w:tcPr>
          <w:p w14:paraId="55C55FA3" w14:textId="77777777" w:rsidR="00376764" w:rsidRPr="00A71D81" w:rsidRDefault="00376764" w:rsidP="00376764">
            <w:pPr>
              <w:jc w:val="center"/>
              <w:rPr>
                <w:sz w:val="18"/>
              </w:rPr>
            </w:pPr>
            <w:r w:rsidRPr="00B138F3">
              <w:rPr>
                <w:sz w:val="16"/>
                <w:szCs w:val="16"/>
              </w:rPr>
              <w:t>подлежащее поставке количество товара</w:t>
            </w:r>
          </w:p>
        </w:tc>
        <w:tc>
          <w:tcPr>
            <w:tcW w:w="1851" w:type="dxa"/>
            <w:gridSpan w:val="2"/>
            <w:tcBorders>
              <w:bottom w:val="single" w:sz="12" w:space="0" w:color="auto"/>
              <w:right w:val="single" w:sz="12" w:space="0" w:color="auto"/>
            </w:tcBorders>
            <w:vAlign w:val="center"/>
          </w:tcPr>
          <w:p w14:paraId="0FF2D2C0" w14:textId="77777777" w:rsidR="00376764" w:rsidRPr="0058053B" w:rsidRDefault="00376764" w:rsidP="00376764">
            <w:pPr>
              <w:jc w:val="center"/>
              <w:rPr>
                <w:sz w:val="16"/>
                <w:szCs w:val="16"/>
                <w:lang w:val="hy-AM"/>
              </w:rPr>
            </w:pPr>
            <w:r w:rsidRPr="00492B41">
              <w:rPr>
                <w:sz w:val="16"/>
                <w:szCs w:val="16"/>
              </w:rPr>
              <w:t>Срок</w:t>
            </w:r>
            <w:r>
              <w:rPr>
                <w:sz w:val="16"/>
                <w:szCs w:val="16"/>
                <w:lang w:val="hy-AM"/>
              </w:rPr>
              <w:t>**</w:t>
            </w:r>
          </w:p>
          <w:p w14:paraId="718BBDC1" w14:textId="77777777" w:rsidR="00376764" w:rsidRPr="0049758C" w:rsidRDefault="00376764" w:rsidP="00376764">
            <w:pPr>
              <w:jc w:val="center"/>
              <w:rPr>
                <w:sz w:val="18"/>
              </w:rPr>
            </w:pPr>
            <w:r w:rsidRPr="0049758C">
              <w:rPr>
                <w:sz w:val="18"/>
              </w:rPr>
              <w:t>в случае</w:t>
            </w:r>
            <w:r>
              <w:rPr>
                <w:sz w:val="18"/>
              </w:rPr>
              <w:t xml:space="preserve"> выделения</w:t>
            </w:r>
            <w:r w:rsidRPr="0049758C">
              <w:rPr>
                <w:sz w:val="18"/>
              </w:rPr>
              <w:t xml:space="preserve"> финансовых средств – с даты вступления в силу</w:t>
            </w:r>
            <w:r>
              <w:rPr>
                <w:sz w:val="18"/>
              </w:rPr>
              <w:t xml:space="preserve"> дополнительного</w:t>
            </w:r>
            <w:r w:rsidRPr="0049758C">
              <w:rPr>
                <w:sz w:val="18"/>
              </w:rPr>
              <w:t xml:space="preserve"> </w:t>
            </w:r>
            <w:r>
              <w:rPr>
                <w:sz w:val="18"/>
              </w:rPr>
              <w:t>соглашения</w:t>
            </w:r>
            <w:r w:rsidRPr="0049758C">
              <w:rPr>
                <w:sz w:val="18"/>
              </w:rPr>
              <w:t>, заключенного между сторонами, до:</w:t>
            </w:r>
          </w:p>
        </w:tc>
      </w:tr>
      <w:tr w:rsidR="005F335F" w:rsidRPr="000264EC" w14:paraId="5FE6399F" w14:textId="77777777" w:rsidTr="00E67855">
        <w:trPr>
          <w:gridAfter w:val="1"/>
          <w:wAfter w:w="8" w:type="dxa"/>
          <w:trHeight w:val="564"/>
          <w:jc w:val="center"/>
        </w:trPr>
        <w:tc>
          <w:tcPr>
            <w:tcW w:w="1548" w:type="dxa"/>
            <w:vMerge w:val="restart"/>
            <w:tcBorders>
              <w:top w:val="single" w:sz="12" w:space="0" w:color="auto"/>
              <w:left w:val="single" w:sz="12" w:space="0" w:color="auto"/>
            </w:tcBorders>
            <w:vAlign w:val="center"/>
          </w:tcPr>
          <w:p w14:paraId="7C01954E" w14:textId="4A5A8F8A" w:rsidR="005F335F" w:rsidRPr="00BA79E4" w:rsidRDefault="005F335F" w:rsidP="005F335F">
            <w:pPr>
              <w:jc w:val="center"/>
              <w:rPr>
                <w:rFonts w:cs="Calibri"/>
                <w:color w:val="000000"/>
                <w:sz w:val="18"/>
                <w:szCs w:val="18"/>
              </w:rPr>
            </w:pPr>
            <w:r>
              <w:rPr>
                <w:sz w:val="18"/>
                <w:szCs w:val="18"/>
              </w:rPr>
              <w:t>1</w:t>
            </w:r>
          </w:p>
        </w:tc>
        <w:tc>
          <w:tcPr>
            <w:tcW w:w="2307" w:type="dxa"/>
            <w:vMerge w:val="restart"/>
            <w:tcBorders>
              <w:top w:val="single" w:sz="12" w:space="0" w:color="auto"/>
            </w:tcBorders>
            <w:vAlign w:val="center"/>
          </w:tcPr>
          <w:p w14:paraId="63C9C207" w14:textId="79DC9498" w:rsidR="005F335F" w:rsidRDefault="005F335F" w:rsidP="005F335F">
            <w:pPr>
              <w:rPr>
                <w:rFonts w:cs="Calibri"/>
                <w:color w:val="000000"/>
                <w:sz w:val="20"/>
                <w:szCs w:val="20"/>
                <w:lang w:val="hy-AM"/>
              </w:rPr>
            </w:pPr>
            <w:r>
              <w:rPr>
                <w:rFonts w:cs="Calibri"/>
                <w:color w:val="000000"/>
                <w:sz w:val="20"/>
                <w:szCs w:val="20"/>
                <w:lang w:val="hy-AM"/>
              </w:rPr>
              <w:t>Вакцин</w:t>
            </w:r>
            <w:r>
              <w:rPr>
                <w:rFonts w:cs="Calibri"/>
                <w:color w:val="000000"/>
                <w:sz w:val="20"/>
                <w:szCs w:val="20"/>
              </w:rPr>
              <w:t>а</w:t>
            </w:r>
            <w:r>
              <w:rPr>
                <w:rFonts w:cs="Calibri"/>
                <w:color w:val="000000"/>
                <w:sz w:val="20"/>
                <w:szCs w:val="20"/>
                <w:lang w:val="hy-AM"/>
              </w:rPr>
              <w:t xml:space="preserve"> </w:t>
            </w:r>
            <w:r w:rsidRPr="00B625FF">
              <w:rPr>
                <w:rFonts w:cs="Calibri"/>
                <w:color w:val="000000"/>
                <w:sz w:val="20"/>
                <w:szCs w:val="20"/>
                <w:lang w:val="hy-AM"/>
              </w:rPr>
              <w:t>против ветряной оспы</w:t>
            </w:r>
          </w:p>
          <w:p w14:paraId="4E256793" w14:textId="77777777" w:rsidR="005F335F" w:rsidRPr="005A3F12" w:rsidRDefault="005F335F" w:rsidP="005F335F">
            <w:pPr>
              <w:rPr>
                <w:color w:val="000000"/>
                <w:sz w:val="18"/>
                <w:szCs w:val="18"/>
              </w:rPr>
            </w:pPr>
            <w:r>
              <w:rPr>
                <w:rFonts w:cs="Calibri"/>
                <w:color w:val="000000"/>
                <w:sz w:val="20"/>
                <w:szCs w:val="20"/>
              </w:rPr>
              <w:t>/</w:t>
            </w:r>
            <w:r w:rsidRPr="00442954">
              <w:rPr>
                <w:rFonts w:cs="Calibri"/>
                <w:color w:val="000000"/>
                <w:sz w:val="20"/>
                <w:lang w:val="hy-AM"/>
              </w:rPr>
              <w:t>для детей и взпослых</w:t>
            </w:r>
            <w:r>
              <w:rPr>
                <w:rFonts w:cs="Calibri"/>
                <w:color w:val="000000"/>
                <w:sz w:val="20"/>
              </w:rPr>
              <w:t>/</w:t>
            </w:r>
          </w:p>
        </w:tc>
        <w:tc>
          <w:tcPr>
            <w:tcW w:w="1890" w:type="dxa"/>
            <w:vMerge w:val="restart"/>
            <w:tcBorders>
              <w:top w:val="single" w:sz="12" w:space="0" w:color="auto"/>
            </w:tcBorders>
            <w:vAlign w:val="center"/>
          </w:tcPr>
          <w:p w14:paraId="0C0354DD" w14:textId="77777777" w:rsidR="005F335F" w:rsidRPr="00D47374" w:rsidRDefault="005F335F" w:rsidP="005F335F">
            <w:pPr>
              <w:jc w:val="center"/>
              <w:rPr>
                <w:sz w:val="18"/>
                <w:szCs w:val="18"/>
              </w:rPr>
            </w:pPr>
            <w:r>
              <w:rPr>
                <w:sz w:val="18"/>
                <w:szCs w:val="18"/>
              </w:rPr>
              <w:t>требуется</w:t>
            </w:r>
          </w:p>
        </w:tc>
        <w:tc>
          <w:tcPr>
            <w:tcW w:w="1364" w:type="dxa"/>
            <w:vMerge w:val="restart"/>
            <w:tcBorders>
              <w:top w:val="single" w:sz="12" w:space="0" w:color="auto"/>
            </w:tcBorders>
            <w:vAlign w:val="center"/>
          </w:tcPr>
          <w:p w14:paraId="76DB4952" w14:textId="77777777" w:rsidR="005F335F" w:rsidRPr="00D47374" w:rsidRDefault="005F335F" w:rsidP="005F335F">
            <w:pPr>
              <w:jc w:val="center"/>
              <w:rPr>
                <w:sz w:val="18"/>
                <w:szCs w:val="18"/>
              </w:rPr>
            </w:pPr>
            <w:r w:rsidRPr="00B625FF">
              <w:rPr>
                <w:sz w:val="20"/>
                <w:szCs w:val="20"/>
              </w:rPr>
              <w:t>Излагается ниже</w:t>
            </w:r>
          </w:p>
        </w:tc>
        <w:tc>
          <w:tcPr>
            <w:tcW w:w="1260" w:type="dxa"/>
            <w:vMerge w:val="restart"/>
            <w:tcBorders>
              <w:top w:val="single" w:sz="12" w:space="0" w:color="auto"/>
            </w:tcBorders>
            <w:vAlign w:val="center"/>
          </w:tcPr>
          <w:p w14:paraId="5598C0FB" w14:textId="77777777" w:rsidR="005F335F" w:rsidRPr="00D47374" w:rsidRDefault="005F335F" w:rsidP="005F335F">
            <w:pPr>
              <w:jc w:val="center"/>
              <w:rPr>
                <w:sz w:val="18"/>
                <w:szCs w:val="18"/>
              </w:rPr>
            </w:pPr>
            <w:r w:rsidRPr="00B625FF">
              <w:rPr>
                <w:rFonts w:cs="GHEA Grapalat"/>
                <w:sz w:val="20"/>
                <w:szCs w:val="20"/>
              </w:rPr>
              <w:t>доза</w:t>
            </w:r>
          </w:p>
        </w:tc>
        <w:tc>
          <w:tcPr>
            <w:tcW w:w="900" w:type="dxa"/>
            <w:vMerge w:val="restart"/>
            <w:tcBorders>
              <w:top w:val="single" w:sz="12" w:space="0" w:color="auto"/>
            </w:tcBorders>
            <w:vAlign w:val="center"/>
          </w:tcPr>
          <w:p w14:paraId="60303021" w14:textId="77777777" w:rsidR="005F335F" w:rsidRPr="00D47374" w:rsidRDefault="005F335F" w:rsidP="005F335F">
            <w:pPr>
              <w:jc w:val="center"/>
              <w:rPr>
                <w:sz w:val="18"/>
                <w:szCs w:val="18"/>
                <w:lang w:val="hy-AM"/>
              </w:rPr>
            </w:pPr>
            <w:r w:rsidRPr="00D47374">
              <w:rPr>
                <w:sz w:val="18"/>
                <w:szCs w:val="18"/>
                <w:lang w:val="hy-AM"/>
              </w:rPr>
              <w:t>10000</w:t>
            </w:r>
          </w:p>
        </w:tc>
        <w:tc>
          <w:tcPr>
            <w:tcW w:w="1620" w:type="dxa"/>
            <w:vMerge w:val="restart"/>
            <w:tcBorders>
              <w:top w:val="single" w:sz="12" w:space="0" w:color="auto"/>
            </w:tcBorders>
            <w:vAlign w:val="center"/>
          </w:tcPr>
          <w:p w14:paraId="33B33EC0" w14:textId="77777777" w:rsidR="005F335F" w:rsidRPr="005A3F12" w:rsidRDefault="005F335F" w:rsidP="005F335F">
            <w:pPr>
              <w:jc w:val="center"/>
              <w:rPr>
                <w:sz w:val="18"/>
                <w:szCs w:val="18"/>
              </w:rPr>
            </w:pPr>
            <w:r w:rsidRPr="005A3F12">
              <w:rPr>
                <w:sz w:val="18"/>
                <w:szCs w:val="18"/>
              </w:rPr>
              <w:t>300</w:t>
            </w:r>
            <w:r>
              <w:rPr>
                <w:sz w:val="18"/>
                <w:szCs w:val="18"/>
              </w:rPr>
              <w:t xml:space="preserve"> </w:t>
            </w:r>
            <w:r w:rsidRPr="005A3F12">
              <w:rPr>
                <w:sz w:val="18"/>
                <w:szCs w:val="18"/>
              </w:rPr>
              <w:t>000</w:t>
            </w:r>
            <w:r>
              <w:rPr>
                <w:sz w:val="18"/>
                <w:szCs w:val="18"/>
              </w:rPr>
              <w:t xml:space="preserve"> </w:t>
            </w:r>
            <w:r w:rsidRPr="005A3F12">
              <w:rPr>
                <w:sz w:val="18"/>
                <w:szCs w:val="18"/>
              </w:rPr>
              <w:t>000</w:t>
            </w:r>
            <w:r>
              <w:rPr>
                <w:sz w:val="18"/>
                <w:szCs w:val="18"/>
              </w:rPr>
              <w:t>.0</w:t>
            </w:r>
          </w:p>
        </w:tc>
        <w:tc>
          <w:tcPr>
            <w:tcW w:w="1080" w:type="dxa"/>
            <w:vMerge w:val="restart"/>
            <w:tcBorders>
              <w:top w:val="single" w:sz="12" w:space="0" w:color="auto"/>
            </w:tcBorders>
            <w:vAlign w:val="center"/>
          </w:tcPr>
          <w:p w14:paraId="7E7B20A4" w14:textId="77777777" w:rsidR="005F335F" w:rsidRPr="00D47374" w:rsidRDefault="005F335F" w:rsidP="005F335F">
            <w:pPr>
              <w:jc w:val="center"/>
              <w:rPr>
                <w:color w:val="FF0000"/>
                <w:sz w:val="18"/>
                <w:szCs w:val="18"/>
                <w:lang w:val="hy-AM"/>
              </w:rPr>
            </w:pPr>
            <w:r>
              <w:rPr>
                <w:sz w:val="18"/>
                <w:szCs w:val="18"/>
              </w:rPr>
              <w:t>30</w:t>
            </w:r>
            <w:r w:rsidRPr="0000231F">
              <w:rPr>
                <w:sz w:val="18"/>
                <w:szCs w:val="18"/>
              </w:rPr>
              <w:t xml:space="preserve"> 000</w:t>
            </w:r>
          </w:p>
        </w:tc>
        <w:tc>
          <w:tcPr>
            <w:tcW w:w="1350" w:type="dxa"/>
            <w:vMerge w:val="restart"/>
            <w:tcBorders>
              <w:top w:val="single" w:sz="12" w:space="0" w:color="auto"/>
            </w:tcBorders>
            <w:vAlign w:val="center"/>
          </w:tcPr>
          <w:p w14:paraId="54A02C10" w14:textId="77777777" w:rsidR="005F335F" w:rsidRPr="007A7DAA" w:rsidRDefault="005F335F" w:rsidP="005F335F">
            <w:pPr>
              <w:jc w:val="center"/>
              <w:rPr>
                <w:rFonts w:cs="GHEA Grapalat"/>
                <w:sz w:val="20"/>
                <w:szCs w:val="20"/>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990" w:type="dxa"/>
            <w:tcBorders>
              <w:top w:val="single" w:sz="12" w:space="0" w:color="auto"/>
            </w:tcBorders>
            <w:vAlign w:val="center"/>
          </w:tcPr>
          <w:p w14:paraId="1FC73EA7" w14:textId="77777777" w:rsidR="005F335F" w:rsidRPr="00C04110" w:rsidRDefault="005F335F" w:rsidP="005F335F">
            <w:pPr>
              <w:jc w:val="center"/>
              <w:rPr>
                <w:sz w:val="18"/>
                <w:szCs w:val="18"/>
                <w:lang w:val="hy-AM"/>
              </w:rPr>
            </w:pPr>
            <w:r>
              <w:rPr>
                <w:sz w:val="18"/>
                <w:szCs w:val="18"/>
              </w:rPr>
              <w:t xml:space="preserve">15 </w:t>
            </w:r>
            <w:r w:rsidRPr="00C04110">
              <w:rPr>
                <w:sz w:val="18"/>
                <w:szCs w:val="18"/>
                <w:lang w:val="hy-AM"/>
              </w:rPr>
              <w:t>000</w:t>
            </w:r>
          </w:p>
        </w:tc>
        <w:tc>
          <w:tcPr>
            <w:tcW w:w="1843" w:type="dxa"/>
            <w:tcBorders>
              <w:top w:val="single" w:sz="12" w:space="0" w:color="auto"/>
              <w:right w:val="single" w:sz="12" w:space="0" w:color="auto"/>
            </w:tcBorders>
            <w:vAlign w:val="center"/>
          </w:tcPr>
          <w:p w14:paraId="39BB422B" w14:textId="4F33397B" w:rsidR="005F335F" w:rsidRPr="00C04110" w:rsidRDefault="005F335F" w:rsidP="005F335F">
            <w:pPr>
              <w:jc w:val="center"/>
              <w:rPr>
                <w:sz w:val="18"/>
                <w:szCs w:val="18"/>
                <w:lang w:val="hy-AM"/>
              </w:rPr>
            </w:pPr>
            <w:r w:rsidRPr="00C04110">
              <w:rPr>
                <w:sz w:val="18"/>
                <w:szCs w:val="18"/>
                <w:lang w:val="hy-AM"/>
              </w:rPr>
              <w:t>2025</w:t>
            </w:r>
            <w:r w:rsidRPr="00C04110">
              <w:rPr>
                <w:sz w:val="18"/>
                <w:szCs w:val="18"/>
              </w:rPr>
              <w:t>г</w:t>
            </w:r>
            <w:r>
              <w:rPr>
                <w:sz w:val="18"/>
                <w:szCs w:val="18"/>
              </w:rPr>
              <w:t>.</w:t>
            </w:r>
            <w:r w:rsidRPr="00C04110">
              <w:rPr>
                <w:sz w:val="18"/>
                <w:szCs w:val="18"/>
              </w:rPr>
              <w:t xml:space="preserve"> ма</w:t>
            </w:r>
            <w:r>
              <w:rPr>
                <w:sz w:val="18"/>
                <w:szCs w:val="18"/>
              </w:rPr>
              <w:t>й</w:t>
            </w:r>
          </w:p>
        </w:tc>
      </w:tr>
      <w:tr w:rsidR="005F335F" w:rsidRPr="000264EC" w14:paraId="548B4CC1" w14:textId="77777777" w:rsidTr="00E67855">
        <w:trPr>
          <w:gridAfter w:val="1"/>
          <w:wAfter w:w="8" w:type="dxa"/>
          <w:trHeight w:val="680"/>
          <w:jc w:val="center"/>
        </w:trPr>
        <w:tc>
          <w:tcPr>
            <w:tcW w:w="1548" w:type="dxa"/>
            <w:vMerge/>
            <w:tcBorders>
              <w:top w:val="single" w:sz="12" w:space="0" w:color="auto"/>
              <w:left w:val="single" w:sz="12" w:space="0" w:color="auto"/>
            </w:tcBorders>
            <w:vAlign w:val="center"/>
          </w:tcPr>
          <w:p w14:paraId="1E3D65FA" w14:textId="77777777" w:rsidR="005F335F" w:rsidRPr="00D47374" w:rsidRDefault="005F335F" w:rsidP="005F335F">
            <w:pPr>
              <w:jc w:val="center"/>
              <w:rPr>
                <w:sz w:val="18"/>
                <w:szCs w:val="18"/>
                <w:lang w:val="hy-AM"/>
              </w:rPr>
            </w:pPr>
          </w:p>
        </w:tc>
        <w:tc>
          <w:tcPr>
            <w:tcW w:w="2307" w:type="dxa"/>
            <w:vMerge/>
            <w:tcBorders>
              <w:top w:val="single" w:sz="12" w:space="0" w:color="auto"/>
            </w:tcBorders>
            <w:vAlign w:val="center"/>
          </w:tcPr>
          <w:p w14:paraId="347DD9CC" w14:textId="77777777" w:rsidR="005F335F" w:rsidRPr="00B625FF" w:rsidRDefault="005F335F" w:rsidP="005F335F">
            <w:pPr>
              <w:rPr>
                <w:rFonts w:cs="Calibri"/>
                <w:color w:val="000000"/>
                <w:sz w:val="20"/>
                <w:szCs w:val="20"/>
                <w:lang w:val="hy-AM"/>
              </w:rPr>
            </w:pPr>
          </w:p>
        </w:tc>
        <w:tc>
          <w:tcPr>
            <w:tcW w:w="1890" w:type="dxa"/>
            <w:vMerge/>
            <w:tcBorders>
              <w:top w:val="single" w:sz="12" w:space="0" w:color="auto"/>
            </w:tcBorders>
            <w:vAlign w:val="center"/>
          </w:tcPr>
          <w:p w14:paraId="5B1946DE" w14:textId="77777777" w:rsidR="005F335F" w:rsidRPr="00D47374" w:rsidRDefault="005F335F" w:rsidP="005F335F">
            <w:pPr>
              <w:jc w:val="center"/>
              <w:rPr>
                <w:sz w:val="18"/>
                <w:szCs w:val="18"/>
              </w:rPr>
            </w:pPr>
          </w:p>
        </w:tc>
        <w:tc>
          <w:tcPr>
            <w:tcW w:w="1364" w:type="dxa"/>
            <w:vMerge/>
            <w:tcBorders>
              <w:top w:val="single" w:sz="12" w:space="0" w:color="auto"/>
            </w:tcBorders>
            <w:vAlign w:val="center"/>
          </w:tcPr>
          <w:p w14:paraId="73C091BB" w14:textId="77777777" w:rsidR="005F335F" w:rsidRPr="00B625FF" w:rsidRDefault="005F335F" w:rsidP="005F335F">
            <w:pPr>
              <w:jc w:val="center"/>
              <w:rPr>
                <w:sz w:val="20"/>
                <w:szCs w:val="20"/>
              </w:rPr>
            </w:pPr>
          </w:p>
        </w:tc>
        <w:tc>
          <w:tcPr>
            <w:tcW w:w="1260" w:type="dxa"/>
            <w:vMerge/>
            <w:tcBorders>
              <w:top w:val="single" w:sz="12" w:space="0" w:color="auto"/>
            </w:tcBorders>
            <w:vAlign w:val="center"/>
          </w:tcPr>
          <w:p w14:paraId="3DA3A008" w14:textId="77777777" w:rsidR="005F335F" w:rsidRPr="00B625FF" w:rsidRDefault="005F335F" w:rsidP="005F335F">
            <w:pPr>
              <w:jc w:val="center"/>
              <w:rPr>
                <w:rFonts w:cs="GHEA Grapalat"/>
                <w:sz w:val="20"/>
                <w:szCs w:val="20"/>
              </w:rPr>
            </w:pPr>
          </w:p>
        </w:tc>
        <w:tc>
          <w:tcPr>
            <w:tcW w:w="900" w:type="dxa"/>
            <w:vMerge/>
            <w:tcBorders>
              <w:top w:val="single" w:sz="12" w:space="0" w:color="auto"/>
            </w:tcBorders>
            <w:vAlign w:val="center"/>
          </w:tcPr>
          <w:p w14:paraId="493F185D" w14:textId="77777777" w:rsidR="005F335F" w:rsidRPr="00D47374" w:rsidRDefault="005F335F" w:rsidP="005F335F">
            <w:pPr>
              <w:jc w:val="center"/>
              <w:rPr>
                <w:sz w:val="18"/>
                <w:szCs w:val="18"/>
                <w:lang w:val="hy-AM"/>
              </w:rPr>
            </w:pPr>
          </w:p>
        </w:tc>
        <w:tc>
          <w:tcPr>
            <w:tcW w:w="1620" w:type="dxa"/>
            <w:vMerge/>
            <w:tcBorders>
              <w:top w:val="single" w:sz="12" w:space="0" w:color="auto"/>
            </w:tcBorders>
            <w:vAlign w:val="center"/>
          </w:tcPr>
          <w:p w14:paraId="1496903D" w14:textId="77777777" w:rsidR="005F335F" w:rsidRDefault="005F335F" w:rsidP="005F335F">
            <w:pPr>
              <w:jc w:val="center"/>
              <w:rPr>
                <w:sz w:val="18"/>
                <w:szCs w:val="18"/>
              </w:rPr>
            </w:pPr>
          </w:p>
        </w:tc>
        <w:tc>
          <w:tcPr>
            <w:tcW w:w="1080" w:type="dxa"/>
            <w:vMerge/>
            <w:tcBorders>
              <w:top w:val="single" w:sz="12" w:space="0" w:color="auto"/>
            </w:tcBorders>
            <w:vAlign w:val="center"/>
          </w:tcPr>
          <w:p w14:paraId="6F282F93" w14:textId="77777777" w:rsidR="005F335F" w:rsidRPr="0000231F" w:rsidRDefault="005F335F" w:rsidP="005F335F">
            <w:pPr>
              <w:jc w:val="center"/>
              <w:rPr>
                <w:sz w:val="18"/>
                <w:szCs w:val="18"/>
              </w:rPr>
            </w:pPr>
          </w:p>
        </w:tc>
        <w:tc>
          <w:tcPr>
            <w:tcW w:w="1350" w:type="dxa"/>
            <w:vMerge/>
            <w:tcBorders>
              <w:top w:val="single" w:sz="12" w:space="0" w:color="auto"/>
            </w:tcBorders>
            <w:vAlign w:val="center"/>
          </w:tcPr>
          <w:p w14:paraId="73B61C2D" w14:textId="77777777" w:rsidR="005F335F" w:rsidRPr="007A7DAA" w:rsidRDefault="005F335F" w:rsidP="005F335F">
            <w:pPr>
              <w:jc w:val="center"/>
              <w:rPr>
                <w:rFonts w:cs="GHEA Grapalat"/>
                <w:sz w:val="20"/>
                <w:szCs w:val="20"/>
              </w:rPr>
            </w:pPr>
          </w:p>
        </w:tc>
        <w:tc>
          <w:tcPr>
            <w:tcW w:w="990" w:type="dxa"/>
            <w:vAlign w:val="center"/>
          </w:tcPr>
          <w:p w14:paraId="2C63DB44" w14:textId="77777777" w:rsidR="005F335F" w:rsidRPr="00C04110" w:rsidRDefault="005F335F" w:rsidP="005F335F">
            <w:pPr>
              <w:jc w:val="center"/>
              <w:rPr>
                <w:sz w:val="18"/>
                <w:szCs w:val="18"/>
                <w:lang w:val="hy-AM"/>
              </w:rPr>
            </w:pPr>
            <w:r>
              <w:rPr>
                <w:sz w:val="18"/>
                <w:szCs w:val="18"/>
              </w:rPr>
              <w:t xml:space="preserve">15 </w:t>
            </w:r>
            <w:r w:rsidRPr="00C04110">
              <w:rPr>
                <w:sz w:val="18"/>
                <w:szCs w:val="18"/>
                <w:lang w:val="hy-AM"/>
              </w:rPr>
              <w:t>000</w:t>
            </w:r>
          </w:p>
        </w:tc>
        <w:tc>
          <w:tcPr>
            <w:tcW w:w="1843" w:type="dxa"/>
            <w:tcBorders>
              <w:top w:val="single" w:sz="4" w:space="0" w:color="auto"/>
              <w:right w:val="single" w:sz="12" w:space="0" w:color="auto"/>
            </w:tcBorders>
            <w:vAlign w:val="center"/>
          </w:tcPr>
          <w:p w14:paraId="0DDF8F5B" w14:textId="231E7C79" w:rsidR="005F335F" w:rsidRPr="00C04110" w:rsidRDefault="005F335F" w:rsidP="005F335F">
            <w:pPr>
              <w:jc w:val="center"/>
              <w:rPr>
                <w:sz w:val="18"/>
                <w:szCs w:val="18"/>
                <w:lang w:val="hy-AM"/>
              </w:rPr>
            </w:pPr>
            <w:r w:rsidRPr="00C04110">
              <w:rPr>
                <w:sz w:val="18"/>
                <w:szCs w:val="18"/>
                <w:lang w:val="hy-AM"/>
              </w:rPr>
              <w:t>2025</w:t>
            </w:r>
            <w:r w:rsidRPr="00C04110">
              <w:rPr>
                <w:sz w:val="18"/>
                <w:szCs w:val="18"/>
              </w:rPr>
              <w:t>г</w:t>
            </w:r>
            <w:r>
              <w:rPr>
                <w:sz w:val="18"/>
                <w:szCs w:val="18"/>
              </w:rPr>
              <w:t>.</w:t>
            </w:r>
            <w:r w:rsidRPr="00C04110">
              <w:rPr>
                <w:sz w:val="18"/>
                <w:szCs w:val="18"/>
              </w:rPr>
              <w:t xml:space="preserve"> </w:t>
            </w:r>
            <w:r>
              <w:rPr>
                <w:sz w:val="18"/>
                <w:szCs w:val="18"/>
              </w:rPr>
              <w:t>август</w:t>
            </w:r>
          </w:p>
        </w:tc>
      </w:tr>
      <w:tr w:rsidR="00376764" w:rsidRPr="002428F2" w14:paraId="5EEB34E4" w14:textId="77777777" w:rsidTr="00376764">
        <w:trPr>
          <w:trHeight w:val="531"/>
          <w:jc w:val="center"/>
        </w:trPr>
        <w:tc>
          <w:tcPr>
            <w:tcW w:w="16160" w:type="dxa"/>
            <w:gridSpan w:val="12"/>
            <w:tcBorders>
              <w:left w:val="single" w:sz="12" w:space="0" w:color="auto"/>
              <w:bottom w:val="single" w:sz="12" w:space="0" w:color="auto"/>
              <w:right w:val="single" w:sz="12" w:space="0" w:color="auto"/>
            </w:tcBorders>
            <w:vAlign w:val="center"/>
          </w:tcPr>
          <w:p w14:paraId="791B298C" w14:textId="77777777" w:rsidR="005F335F" w:rsidRPr="00FF03BB" w:rsidRDefault="005F335F" w:rsidP="005F335F">
            <w:pPr>
              <w:jc w:val="center"/>
              <w:rPr>
                <w:rFonts w:cs="Calibri"/>
                <w:b/>
                <w:color w:val="000000"/>
                <w:sz w:val="20"/>
                <w:lang w:val="hy-AM"/>
              </w:rPr>
            </w:pPr>
            <w:r w:rsidRPr="007C0417">
              <w:rPr>
                <w:rFonts w:cs="GHEA Grapalat"/>
                <w:b/>
                <w:sz w:val="22"/>
              </w:rPr>
              <w:t>Техническая характеристика</w:t>
            </w:r>
          </w:p>
          <w:p w14:paraId="2215CE3B" w14:textId="77777777" w:rsidR="005F335F" w:rsidRPr="007C0417" w:rsidRDefault="005F335F" w:rsidP="005F335F">
            <w:pPr>
              <w:rPr>
                <w:rFonts w:cs="Calibri"/>
                <w:color w:val="000000"/>
                <w:sz w:val="20"/>
              </w:rPr>
            </w:pPr>
            <w:r w:rsidRPr="008462A4">
              <w:rPr>
                <w:rFonts w:cs="Calibri"/>
                <w:color w:val="000000"/>
                <w:sz w:val="20"/>
                <w:lang w:val="hy-AM"/>
              </w:rPr>
              <w:t xml:space="preserve">Каждый </w:t>
            </w:r>
            <w:r w:rsidRPr="00DD7AEF">
              <w:rPr>
                <w:rFonts w:cs="Calibri"/>
                <w:color w:val="000000"/>
                <w:sz w:val="20"/>
                <w:lang w:val="hy-AM"/>
              </w:rPr>
              <w:t xml:space="preserve">флакон/ампула или шприц-тюбик с иглой или без игла, </w:t>
            </w:r>
            <w:r>
              <w:rPr>
                <w:rFonts w:cs="Calibri"/>
                <w:color w:val="000000"/>
                <w:sz w:val="20"/>
                <w:lang w:val="hy-AM"/>
              </w:rPr>
              <w:t xml:space="preserve"> </w:t>
            </w:r>
            <w:r w:rsidRPr="00442954">
              <w:rPr>
                <w:rFonts w:cs="Calibri"/>
                <w:color w:val="000000"/>
                <w:sz w:val="20"/>
                <w:lang w:val="hy-AM"/>
              </w:rPr>
              <w:t>содержит 1 дозу жив</w:t>
            </w:r>
            <w:r w:rsidRPr="007C0417">
              <w:rPr>
                <w:rFonts w:cs="Calibri"/>
                <w:color w:val="000000"/>
                <w:sz w:val="20"/>
              </w:rPr>
              <w:t>ой</w:t>
            </w:r>
            <w:r w:rsidRPr="00442954">
              <w:rPr>
                <w:rFonts w:cs="Calibri"/>
                <w:color w:val="000000"/>
                <w:sz w:val="20"/>
                <w:lang w:val="hy-AM"/>
              </w:rPr>
              <w:t xml:space="preserve"> аттенуированн</w:t>
            </w:r>
            <w:r w:rsidRPr="007C0417">
              <w:rPr>
                <w:rFonts w:cs="Calibri"/>
                <w:color w:val="000000"/>
                <w:sz w:val="20"/>
              </w:rPr>
              <w:t>ой</w:t>
            </w:r>
            <w:r w:rsidRPr="00442954">
              <w:rPr>
                <w:rFonts w:cs="Calibri"/>
                <w:color w:val="000000"/>
                <w:sz w:val="20"/>
                <w:lang w:val="hy-AM"/>
              </w:rPr>
              <w:t xml:space="preserve"> вакцины</w:t>
            </w:r>
            <w:r w:rsidRPr="007C0417">
              <w:rPr>
                <w:rFonts w:cs="Calibri"/>
                <w:color w:val="000000"/>
                <w:sz w:val="20"/>
              </w:rPr>
              <w:t xml:space="preserve"> </w:t>
            </w:r>
            <w:r w:rsidRPr="00B625FF">
              <w:rPr>
                <w:rFonts w:cs="Calibri"/>
                <w:color w:val="000000"/>
                <w:sz w:val="20"/>
                <w:szCs w:val="20"/>
                <w:lang w:val="hy-AM"/>
              </w:rPr>
              <w:t>против ветряной оспы</w:t>
            </w:r>
            <w:r w:rsidRPr="00442954">
              <w:rPr>
                <w:rFonts w:cs="Calibri"/>
                <w:color w:val="000000"/>
                <w:sz w:val="20"/>
                <w:lang w:val="hy-AM"/>
              </w:rPr>
              <w:t>, вместе с растворителем, предназначен</w:t>
            </w:r>
            <w:r w:rsidRPr="007C0417">
              <w:rPr>
                <w:rFonts w:cs="Calibri"/>
                <w:color w:val="000000"/>
                <w:sz w:val="20"/>
              </w:rPr>
              <w:t xml:space="preserve"> </w:t>
            </w:r>
            <w:r w:rsidRPr="007C0417">
              <w:rPr>
                <w:rFonts w:cs="Calibri"/>
                <w:b/>
                <w:bCs/>
                <w:color w:val="000000"/>
                <w:sz w:val="20"/>
              </w:rPr>
              <w:t>и</w:t>
            </w:r>
            <w:r w:rsidRPr="00DB7F72">
              <w:rPr>
                <w:rFonts w:cs="Calibri"/>
                <w:b/>
                <w:bCs/>
                <w:color w:val="000000"/>
                <w:sz w:val="20"/>
                <w:lang w:val="hy-AM"/>
              </w:rPr>
              <w:t xml:space="preserve"> для детей и для взпослых</w:t>
            </w:r>
            <w:r>
              <w:rPr>
                <w:rFonts w:cs="Calibri"/>
                <w:b/>
                <w:bCs/>
                <w:color w:val="000000"/>
                <w:sz w:val="20"/>
                <w:lang w:val="hy-AM"/>
              </w:rPr>
              <w:t xml:space="preserve"> </w:t>
            </w:r>
            <w:r w:rsidRPr="00F1591F">
              <w:rPr>
                <w:rFonts w:cs="Calibri"/>
                <w:b/>
                <w:bCs/>
                <w:sz w:val="20"/>
                <w:lang w:val="pt-BR"/>
              </w:rPr>
              <w:t>(</w:t>
            </w:r>
            <w:r w:rsidRPr="007C0417">
              <w:rPr>
                <w:rFonts w:cs="Calibri"/>
                <w:b/>
                <w:bCs/>
                <w:sz w:val="20"/>
              </w:rPr>
              <w:t>для всех возрастных групп</w:t>
            </w:r>
            <w:r w:rsidRPr="00F1591F">
              <w:rPr>
                <w:rFonts w:cs="Calibri"/>
                <w:b/>
                <w:bCs/>
                <w:sz w:val="20"/>
                <w:lang w:val="pt-BR"/>
              </w:rPr>
              <w:t>)</w:t>
            </w:r>
            <w:r w:rsidRPr="00442954">
              <w:rPr>
                <w:rFonts w:cs="Calibri"/>
                <w:color w:val="000000"/>
                <w:sz w:val="20"/>
                <w:lang w:val="hy-AM"/>
              </w:rPr>
              <w:t xml:space="preserve">. </w:t>
            </w:r>
            <w:r w:rsidRPr="000D7101">
              <w:rPr>
                <w:rFonts w:cs="Calibri"/>
                <w:color w:val="000000"/>
                <w:sz w:val="20"/>
                <w:lang w:val="hy-AM"/>
              </w:rPr>
              <w:t>Наличие с импортируемой партией  в каждой коробке и/или групповой упаковке датчиков</w:t>
            </w:r>
            <w:r w:rsidRPr="007C0417">
              <w:rPr>
                <w:rFonts w:cs="Calibri"/>
                <w:color w:val="000000"/>
                <w:sz w:val="20"/>
              </w:rPr>
              <w:t xml:space="preserve"> которые</w:t>
            </w:r>
            <w:r w:rsidRPr="000D7101">
              <w:rPr>
                <w:rFonts w:cs="Calibri"/>
                <w:color w:val="000000"/>
                <w:sz w:val="20"/>
                <w:lang w:val="hy-AM"/>
              </w:rPr>
              <w:t xml:space="preserve"> </w:t>
            </w:r>
            <w:r w:rsidRPr="007C0417">
              <w:rPr>
                <w:rFonts w:cs="Calibri"/>
                <w:color w:val="000000"/>
                <w:sz w:val="20"/>
              </w:rPr>
              <w:t>регистрируют</w:t>
            </w:r>
            <w:r w:rsidRPr="00A03365">
              <w:rPr>
                <w:rFonts w:cs="Calibri"/>
                <w:color w:val="000000"/>
                <w:sz w:val="20"/>
                <w:lang w:val="hy-AM"/>
              </w:rPr>
              <w:t>, запомина</w:t>
            </w:r>
            <w:r w:rsidRPr="007C0417">
              <w:rPr>
                <w:rFonts w:cs="Calibri"/>
                <w:color w:val="000000"/>
                <w:sz w:val="20"/>
              </w:rPr>
              <w:t>ют</w:t>
            </w:r>
            <w:r w:rsidRPr="00A03365">
              <w:rPr>
                <w:rFonts w:cs="Calibri"/>
                <w:color w:val="000000"/>
                <w:sz w:val="20"/>
                <w:lang w:val="hy-AM"/>
              </w:rPr>
              <w:t xml:space="preserve"> </w:t>
            </w:r>
            <w:r w:rsidRPr="000D7101">
              <w:rPr>
                <w:rFonts w:cs="Calibri"/>
                <w:color w:val="000000"/>
                <w:sz w:val="20"/>
                <w:lang w:val="hy-AM"/>
              </w:rPr>
              <w:t xml:space="preserve">температурный режим </w:t>
            </w:r>
            <w:r w:rsidRPr="00A03365">
              <w:rPr>
                <w:rFonts w:cs="Calibri"/>
                <w:color w:val="000000"/>
                <w:sz w:val="20"/>
                <w:lang w:val="hy-AM"/>
              </w:rPr>
              <w:t>всего процесса</w:t>
            </w:r>
            <w:r w:rsidRPr="000D7101">
              <w:rPr>
                <w:rFonts w:cs="Calibri"/>
                <w:color w:val="000000"/>
                <w:sz w:val="20"/>
                <w:lang w:val="hy-AM"/>
              </w:rPr>
              <w:t xml:space="preserve"> транспортировк</w:t>
            </w:r>
            <w:r w:rsidRPr="007C0417">
              <w:rPr>
                <w:rFonts w:cs="Calibri"/>
                <w:color w:val="000000"/>
                <w:sz w:val="20"/>
              </w:rPr>
              <w:t>и</w:t>
            </w:r>
            <w:r>
              <w:rPr>
                <w:rFonts w:cs="Calibri"/>
                <w:color w:val="000000"/>
                <w:sz w:val="20"/>
                <w:lang w:val="hy-AM"/>
              </w:rPr>
              <w:t xml:space="preserve"> </w:t>
            </w:r>
            <w:r w:rsidRPr="00803632">
              <w:rPr>
                <w:rFonts w:cs="Calibri"/>
                <w:color w:val="000000"/>
                <w:sz w:val="20"/>
                <w:lang w:val="hy-AM"/>
              </w:rPr>
              <w:t>и хранения</w:t>
            </w:r>
            <w:r w:rsidRPr="000D7101">
              <w:rPr>
                <w:rFonts w:cs="Calibri"/>
                <w:color w:val="000000"/>
                <w:sz w:val="20"/>
                <w:lang w:val="hy-AM"/>
              </w:rPr>
              <w:t xml:space="preserve">, </w:t>
            </w:r>
            <w:r w:rsidRPr="007C0417">
              <w:t xml:space="preserve">с </w:t>
            </w:r>
            <w:r w:rsidRPr="000D7101">
              <w:rPr>
                <w:rFonts w:cs="Calibri"/>
                <w:color w:val="000000"/>
                <w:sz w:val="20"/>
                <w:lang w:val="hy-AM"/>
              </w:rPr>
              <w:t>надлежащ</w:t>
            </w:r>
            <w:r w:rsidRPr="007C0417">
              <w:rPr>
                <w:rFonts w:cs="Calibri"/>
                <w:color w:val="000000"/>
                <w:sz w:val="20"/>
              </w:rPr>
              <w:t>ей</w:t>
            </w:r>
            <w:r w:rsidRPr="000D7101">
              <w:rPr>
                <w:rFonts w:cs="Calibri"/>
                <w:color w:val="000000"/>
                <w:sz w:val="20"/>
                <w:lang w:val="hy-AM"/>
              </w:rPr>
              <w:t xml:space="preserve"> маркировк</w:t>
            </w:r>
            <w:r w:rsidRPr="007C0417">
              <w:rPr>
                <w:rFonts w:cs="Calibri"/>
                <w:color w:val="000000"/>
                <w:sz w:val="20"/>
              </w:rPr>
              <w:t xml:space="preserve">ой </w:t>
            </w:r>
            <w:r w:rsidRPr="000D7101">
              <w:rPr>
                <w:rFonts w:cs="Calibri"/>
                <w:color w:val="000000"/>
                <w:sz w:val="20"/>
                <w:lang w:val="hy-AM"/>
              </w:rPr>
              <w:t xml:space="preserve"> каждой коробк</w:t>
            </w:r>
            <w:r w:rsidRPr="007C0417">
              <w:rPr>
                <w:rFonts w:cs="Calibri"/>
                <w:color w:val="000000"/>
                <w:sz w:val="20"/>
              </w:rPr>
              <w:t>и</w:t>
            </w:r>
            <w:r w:rsidRPr="000D7101">
              <w:rPr>
                <w:rFonts w:cs="Calibri"/>
                <w:color w:val="000000"/>
                <w:sz w:val="20"/>
                <w:lang w:val="hy-AM"/>
              </w:rPr>
              <w:t xml:space="preserve"> и/или групповой упаковк</w:t>
            </w:r>
            <w:r w:rsidRPr="007C0417">
              <w:rPr>
                <w:rFonts w:cs="Calibri"/>
                <w:color w:val="000000"/>
                <w:sz w:val="20"/>
              </w:rPr>
              <w:t>и,</w:t>
            </w:r>
            <w:r w:rsidRPr="000D7101">
              <w:rPr>
                <w:rFonts w:cs="Calibri"/>
                <w:color w:val="000000"/>
                <w:sz w:val="20"/>
                <w:lang w:val="hy-AM"/>
              </w:rPr>
              <w:t xml:space="preserve"> с меткой «стекло», обеспечение во время перевозки</w:t>
            </w:r>
            <w:r w:rsidRPr="007C0417">
              <w:t xml:space="preserve"> </w:t>
            </w:r>
            <w:r w:rsidRPr="00803632">
              <w:rPr>
                <w:rFonts w:cs="Calibri"/>
                <w:color w:val="000000"/>
                <w:sz w:val="20"/>
                <w:lang w:val="hy-AM"/>
              </w:rPr>
              <w:t xml:space="preserve">и хранения </w:t>
            </w:r>
            <w:r w:rsidRPr="000D7101">
              <w:rPr>
                <w:rFonts w:cs="Calibri"/>
                <w:color w:val="000000"/>
                <w:sz w:val="20"/>
                <w:lang w:val="hy-AM"/>
              </w:rPr>
              <w:t>температурного режима от +2 до +8</w:t>
            </w:r>
            <w:r w:rsidRPr="000D7101">
              <w:rPr>
                <w:rFonts w:cs="Calibri"/>
                <w:color w:val="000000"/>
                <w:sz w:val="20"/>
                <w:vertAlign w:val="superscript"/>
                <w:lang w:val="hy-AM"/>
              </w:rPr>
              <w:t>о</w:t>
            </w:r>
            <w:r w:rsidRPr="000D7101">
              <w:rPr>
                <w:rFonts w:cs="Calibri"/>
                <w:color w:val="000000"/>
                <w:sz w:val="20"/>
                <w:lang w:val="hy-AM"/>
              </w:rPr>
              <w:t>C. Наличие лицензии преквалификации ВОЗ</w:t>
            </w:r>
            <w:r w:rsidRPr="007C0417">
              <w:rPr>
                <w:rFonts w:cs="Calibri"/>
                <w:color w:val="000000"/>
                <w:sz w:val="20"/>
              </w:rPr>
              <w:t xml:space="preserve"> и/или</w:t>
            </w:r>
            <w:r w:rsidRPr="000D7101">
              <w:rPr>
                <w:rFonts w:cs="Calibri"/>
                <w:color w:val="000000"/>
                <w:sz w:val="20"/>
                <w:lang w:val="hy-AM"/>
              </w:rPr>
              <w:t xml:space="preserve"> регистрации</w:t>
            </w:r>
            <w:r w:rsidRPr="007C0417">
              <w:rPr>
                <w:rFonts w:cs="Calibri"/>
                <w:color w:val="000000"/>
                <w:sz w:val="20"/>
              </w:rPr>
              <w:t xml:space="preserve"> в стране-члене международной профессиональной организации, определенной постановлением Правительства Республики Армения от 23 февраля 2017 года </w:t>
            </w:r>
            <w:r w:rsidRPr="000D7101">
              <w:rPr>
                <w:rFonts w:cs="Calibri"/>
                <w:color w:val="000000"/>
                <w:sz w:val="20"/>
              </w:rPr>
              <w:t>N</w:t>
            </w:r>
            <w:r w:rsidRPr="007C0417">
              <w:rPr>
                <w:rFonts w:cs="Calibri"/>
                <w:color w:val="000000"/>
                <w:sz w:val="20"/>
              </w:rPr>
              <w:t xml:space="preserve"> 172-А. </w:t>
            </w:r>
            <w:r w:rsidRPr="000D7101">
              <w:rPr>
                <w:rFonts w:cs="Calibri"/>
                <w:color w:val="000000"/>
                <w:sz w:val="20"/>
                <w:lang w:val="hy-AM"/>
              </w:rPr>
              <w:t>Поставка вакцины с</w:t>
            </w:r>
            <w:r w:rsidRPr="00DD7AEF">
              <w:rPr>
                <w:rFonts w:cs="Calibri"/>
                <w:color w:val="000000"/>
                <w:sz w:val="20"/>
                <w:lang w:val="hy-AM"/>
              </w:rPr>
              <w:t xml:space="preserve"> наличием следующих документов: авианакладная (AWB), счет-фактура, упаковочный лист (Packing list), наличие сертификата качества каждо</w:t>
            </w:r>
            <w:r w:rsidRPr="007C0417">
              <w:rPr>
                <w:rFonts w:cs="Calibri"/>
                <w:color w:val="000000"/>
                <w:sz w:val="20"/>
              </w:rPr>
              <w:t>й</w:t>
            </w:r>
            <w:r w:rsidRPr="00DD7AEF">
              <w:rPr>
                <w:rFonts w:cs="Calibri"/>
                <w:color w:val="000000"/>
                <w:sz w:val="20"/>
                <w:lang w:val="hy-AM"/>
              </w:rPr>
              <w:t xml:space="preserve"> партии</w:t>
            </w:r>
            <w:r w:rsidRPr="007C0417">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7C0417">
              <w:rPr>
                <w:rFonts w:cs="Calibri"/>
                <w:color w:val="000000"/>
                <w:sz w:val="20"/>
              </w:rPr>
              <w:t>выданный</w:t>
            </w:r>
            <w:r w:rsidRPr="00DD7AEF">
              <w:rPr>
                <w:rFonts w:cs="Calibri"/>
                <w:color w:val="000000"/>
                <w:sz w:val="20"/>
                <w:lang w:val="hy-AM"/>
              </w:rPr>
              <w:t xml:space="preserve"> со стороны регулирующего органа (NRA или НРО)</w:t>
            </w:r>
            <w:r w:rsidRPr="007C0417">
              <w:t xml:space="preserve"> </w:t>
            </w:r>
            <w:r w:rsidRPr="00DD7AEF">
              <w:rPr>
                <w:rFonts w:cs="Calibri"/>
                <w:color w:val="000000"/>
                <w:sz w:val="20"/>
                <w:lang w:val="hy-AM"/>
              </w:rPr>
              <w:t>страны-производителя</w:t>
            </w:r>
            <w:r w:rsidRPr="007C0417">
              <w:rPr>
                <w:rFonts w:cs="Calibri"/>
                <w:color w:val="000000"/>
                <w:sz w:val="20"/>
              </w:rPr>
              <w:t xml:space="preserve"> и сводный протокол (</w:t>
            </w:r>
            <w:proofErr w:type="spellStart"/>
            <w:r w:rsidRPr="00B6062E">
              <w:rPr>
                <w:rFonts w:cs="Calibri"/>
                <w:color w:val="000000"/>
                <w:sz w:val="20"/>
              </w:rPr>
              <w:t>Summary</w:t>
            </w:r>
            <w:proofErr w:type="spellEnd"/>
            <w:r w:rsidRPr="007C0417">
              <w:rPr>
                <w:rFonts w:cs="Calibri"/>
                <w:color w:val="000000"/>
                <w:sz w:val="20"/>
              </w:rPr>
              <w:t xml:space="preserve"> </w:t>
            </w:r>
            <w:proofErr w:type="spellStart"/>
            <w:r w:rsidRPr="00B6062E">
              <w:rPr>
                <w:rFonts w:cs="Calibri"/>
                <w:color w:val="000000"/>
                <w:sz w:val="20"/>
              </w:rPr>
              <w:t>Protocol</w:t>
            </w:r>
            <w:proofErr w:type="spellEnd"/>
            <w:r w:rsidRPr="007C0417">
              <w:rPr>
                <w:rFonts w:cs="Calibri"/>
                <w:color w:val="000000"/>
                <w:sz w:val="20"/>
              </w:rPr>
              <w:t>), выданный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39957657" w14:textId="77777777" w:rsidR="005F335F" w:rsidRPr="00DD7AEF" w:rsidRDefault="005F335F" w:rsidP="005F335F">
            <w:pPr>
              <w:rPr>
                <w:rFonts w:cs="Calibri"/>
                <w:color w:val="000000"/>
                <w:sz w:val="20"/>
                <w:lang w:val="hy-AM"/>
              </w:rPr>
            </w:pPr>
            <w:r w:rsidRPr="00DD7AEF">
              <w:rPr>
                <w:rFonts w:cs="Calibri"/>
                <w:color w:val="000000"/>
                <w:sz w:val="20"/>
                <w:lang w:val="hy-AM"/>
              </w:rPr>
              <w:t>Срок годности вакцины при доставке:</w:t>
            </w:r>
          </w:p>
          <w:p w14:paraId="35E9B755" w14:textId="77777777" w:rsidR="005F335F" w:rsidRPr="00994E60" w:rsidRDefault="005F335F" w:rsidP="005F335F">
            <w:pPr>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r w:rsidRPr="007C0417">
              <w:rPr>
                <w:rFonts w:cs="Calibri"/>
                <w:color w:val="000000"/>
                <w:sz w:val="20"/>
              </w:rPr>
              <w:t>.</w:t>
            </w:r>
          </w:p>
          <w:p w14:paraId="622AF58B" w14:textId="77777777" w:rsidR="005F335F" w:rsidRPr="007C0417" w:rsidRDefault="005F335F" w:rsidP="005F335F">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251AC225" w14:textId="77777777" w:rsidR="005F335F" w:rsidRPr="007C0417" w:rsidRDefault="005F335F" w:rsidP="005F335F">
            <w:pPr>
              <w:jc w:val="both"/>
              <w:rPr>
                <w:rFonts w:cs="Calibri"/>
                <w:color w:val="000000"/>
                <w:sz w:val="20"/>
              </w:rPr>
            </w:pPr>
            <w:r w:rsidRPr="007C0417">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w:t>
            </w:r>
            <w:r w:rsidRPr="00DD7AEF">
              <w:rPr>
                <w:rFonts w:cs="Calibri"/>
                <w:color w:val="000000"/>
                <w:sz w:val="20"/>
              </w:rPr>
              <w:t>N</w:t>
            </w:r>
            <w:r w:rsidRPr="007C0417">
              <w:rPr>
                <w:rFonts w:cs="Calibri"/>
                <w:color w:val="000000"/>
                <w:sz w:val="20"/>
              </w:rPr>
              <w:t>172-</w:t>
            </w:r>
            <w:r w:rsidRPr="00DD7AEF">
              <w:rPr>
                <w:rFonts w:cs="Calibri"/>
                <w:color w:val="000000"/>
                <w:sz w:val="20"/>
              </w:rPr>
              <w:t>A</w:t>
            </w:r>
            <w:r w:rsidRPr="007C0417">
              <w:rPr>
                <w:rFonts w:cs="Calibri"/>
                <w:color w:val="000000"/>
                <w:sz w:val="20"/>
              </w:rPr>
              <w:t xml:space="preserve">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w:t>
            </w:r>
            <w:proofErr w:type="spellStart"/>
            <w:r w:rsidRPr="007C0417">
              <w:rPr>
                <w:rFonts w:cs="Calibri"/>
                <w:color w:val="000000"/>
                <w:sz w:val="20"/>
              </w:rPr>
              <w:t>преквалификацию</w:t>
            </w:r>
            <w:proofErr w:type="spellEnd"/>
            <w:r w:rsidRPr="007C0417">
              <w:rPr>
                <w:rFonts w:cs="Calibri"/>
                <w:color w:val="000000"/>
                <w:sz w:val="20"/>
              </w:rPr>
              <w:t xml:space="preserve"> Всемирной организации здравоохранения.</w:t>
            </w:r>
          </w:p>
          <w:p w14:paraId="16308857" w14:textId="0E96C775" w:rsidR="00376764" w:rsidRPr="00311ED2" w:rsidRDefault="005F335F" w:rsidP="005F335F">
            <w:pPr>
              <w:rPr>
                <w:rFonts w:cs="Sylfaen"/>
                <w:i/>
                <w:sz w:val="18"/>
                <w:szCs w:val="18"/>
                <w:lang w:val="hy-AM"/>
              </w:rPr>
            </w:pPr>
            <w:r w:rsidRPr="007C0417">
              <w:rPr>
                <w:rFonts w:cs="Calibri"/>
                <w:color w:val="000000"/>
                <w:sz w:val="20"/>
              </w:rPr>
              <w:t xml:space="preserve">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«Научным центром экспертизы лекарств и медицинских технологий» МЗ РА о наличии регистрации в стране-участнице международной </w:t>
            </w:r>
            <w:r w:rsidRPr="007C0417">
              <w:rPr>
                <w:rFonts w:cs="Calibri"/>
                <w:color w:val="000000"/>
                <w:sz w:val="20"/>
              </w:rPr>
              <w:lastRenderedPageBreak/>
              <w:t xml:space="preserve">специализированной организации в соответствии с постановлением  </w:t>
            </w:r>
            <w:r w:rsidRPr="00122843">
              <w:rPr>
                <w:rFonts w:cs="Calibri"/>
                <w:color w:val="000000"/>
                <w:sz w:val="20"/>
              </w:rPr>
              <w:t>N</w:t>
            </w:r>
            <w:r w:rsidRPr="007C0417">
              <w:rPr>
                <w:rFonts w:cs="Calibri"/>
                <w:color w:val="000000"/>
                <w:sz w:val="20"/>
              </w:rPr>
              <w:t>172-</w:t>
            </w:r>
            <w:r w:rsidRPr="00122843">
              <w:rPr>
                <w:rFonts w:cs="Calibri"/>
                <w:color w:val="000000"/>
                <w:sz w:val="20"/>
              </w:rPr>
              <w:t>A</w:t>
            </w:r>
            <w:r w:rsidRPr="007C0417">
              <w:rPr>
                <w:rFonts w:cs="Calibri"/>
                <w:color w:val="000000"/>
                <w:sz w:val="20"/>
              </w:rPr>
              <w:t xml:space="preserve"> правительства РА  от 23-го февраля 2017г. или </w:t>
            </w:r>
            <w:proofErr w:type="spellStart"/>
            <w:r w:rsidRPr="007C0417">
              <w:rPr>
                <w:rFonts w:cs="Calibri"/>
                <w:color w:val="000000"/>
                <w:sz w:val="20"/>
              </w:rPr>
              <w:t>преквалификации</w:t>
            </w:r>
            <w:proofErr w:type="spellEnd"/>
            <w:r w:rsidRPr="007C0417">
              <w:rPr>
                <w:rFonts w:cs="Calibri"/>
                <w:color w:val="000000"/>
                <w:sz w:val="20"/>
              </w:rPr>
              <w:t xml:space="preserve"> Всемирной организации здравоохранения.  </w:t>
            </w:r>
            <w:r w:rsidRPr="00DD7AEF">
              <w:rPr>
                <w:rFonts w:cs="Calibri"/>
                <w:color w:val="000000"/>
                <w:sz w:val="20"/>
              </w:rPr>
              <w:t>(постановлени</w:t>
            </w:r>
            <w:r>
              <w:rPr>
                <w:rFonts w:cs="Calibri"/>
                <w:color w:val="000000"/>
                <w:sz w:val="20"/>
              </w:rPr>
              <w:t>е</w:t>
            </w:r>
            <w:r w:rsidRPr="00DD7AEF">
              <w:rPr>
                <w:rFonts w:cs="Calibri"/>
                <w:color w:val="000000"/>
                <w:sz w:val="20"/>
              </w:rPr>
              <w:t xml:space="preserve"> N 502-Н Правительства Республики Армения, от  2 мая 2013 г.).</w:t>
            </w:r>
          </w:p>
        </w:tc>
      </w:tr>
    </w:tbl>
    <w:p w14:paraId="5C7CA2E4" w14:textId="77777777" w:rsidR="00376764" w:rsidRPr="00C84B20" w:rsidRDefault="00376764" w:rsidP="00376764">
      <w:pPr>
        <w:pStyle w:val="FootnoteText"/>
        <w:widowControl w:val="0"/>
        <w:jc w:val="both"/>
        <w:rPr>
          <w:rFonts w:ascii="GHEA Grapalat" w:hAnsi="GHEA Grapalat"/>
          <w:i/>
        </w:rPr>
      </w:pPr>
      <w:r w:rsidRPr="00C84B20">
        <w:rPr>
          <w:rFonts w:ascii="GHEA Grapalat" w:hAnsi="GHEA Grapalat"/>
          <w:i/>
        </w:rPr>
        <w:lastRenderedPageBreak/>
        <w:t xml:space="preserve">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7EF3C388" w14:textId="77777777" w:rsidR="00F954E8" w:rsidRPr="00521A49" w:rsidRDefault="00F954E8" w:rsidP="00A50CE7">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4E31E06A" w14:textId="77777777" w:rsidTr="00E22E51">
        <w:trPr>
          <w:jc w:val="center"/>
        </w:trPr>
        <w:tc>
          <w:tcPr>
            <w:tcW w:w="4536" w:type="dxa"/>
          </w:tcPr>
          <w:p w14:paraId="68A1457E"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ПОКУПАТЕЛЬ</w:t>
            </w:r>
          </w:p>
          <w:p w14:paraId="0DF3F42E"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w:t>
            </w:r>
          </w:p>
          <w:p w14:paraId="62EB306C"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3AD8369"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c>
          <w:tcPr>
            <w:tcW w:w="760" w:type="dxa"/>
          </w:tcPr>
          <w:p w14:paraId="62974DBA" w14:textId="77777777" w:rsidR="00071D1C" w:rsidRPr="00521A49" w:rsidRDefault="00071D1C" w:rsidP="00A50CE7">
            <w:pPr>
              <w:widowControl w:val="0"/>
              <w:jc w:val="center"/>
              <w:rPr>
                <w:rFonts w:ascii="GHEA Grapalat" w:hAnsi="GHEA Grapalat"/>
              </w:rPr>
            </w:pPr>
          </w:p>
        </w:tc>
        <w:tc>
          <w:tcPr>
            <w:tcW w:w="4343" w:type="dxa"/>
          </w:tcPr>
          <w:p w14:paraId="618DB8B4"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ПРОДАВЕЦ</w:t>
            </w:r>
          </w:p>
          <w:p w14:paraId="14F3ACF5"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______________________</w:t>
            </w:r>
          </w:p>
          <w:p w14:paraId="633EE521"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EE910AE"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r>
    </w:tbl>
    <w:p w14:paraId="6A7B306D" w14:textId="77777777" w:rsidR="000B1AA0" w:rsidRPr="00B138F3" w:rsidRDefault="00071D1C" w:rsidP="00A03365">
      <w:pPr>
        <w:widowControl w:val="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12FDB159" w14:textId="77777777" w:rsidR="000B1AA0" w:rsidRPr="00B138F3" w:rsidRDefault="000B1AA0" w:rsidP="00A03365">
      <w:pPr>
        <w:widowControl w:val="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08EFF900" w14:textId="77777777" w:rsidR="008F3B5F" w:rsidRPr="00B138F3" w:rsidRDefault="008F3B5F" w:rsidP="00A03365">
      <w:pPr>
        <w:widowControl w:val="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1"/>
        <w:t>*</w:t>
      </w:r>
    </w:p>
    <w:p w14:paraId="79303CEE" w14:textId="77777777" w:rsidR="008F3B5F" w:rsidRPr="00B138F3" w:rsidRDefault="008F3B5F" w:rsidP="008F3B5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3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2995"/>
        <w:gridCol w:w="787"/>
        <w:gridCol w:w="512"/>
        <w:gridCol w:w="602"/>
        <w:gridCol w:w="655"/>
        <w:gridCol w:w="758"/>
        <w:gridCol w:w="863"/>
        <w:gridCol w:w="823"/>
        <w:gridCol w:w="869"/>
        <w:gridCol w:w="828"/>
        <w:gridCol w:w="725"/>
        <w:gridCol w:w="6"/>
      </w:tblGrid>
      <w:tr w:rsidR="008F3B5F" w:rsidRPr="00B138F3" w14:paraId="38A352E4" w14:textId="77777777" w:rsidTr="00B753DA">
        <w:trPr>
          <w:trHeight w:val="305"/>
          <w:jc w:val="center"/>
        </w:trPr>
        <w:tc>
          <w:tcPr>
            <w:tcW w:w="13490" w:type="dxa"/>
            <w:gridSpan w:val="14"/>
          </w:tcPr>
          <w:p w14:paraId="4A9E5EB0" w14:textId="77777777" w:rsidR="008F3B5F" w:rsidRPr="00B138F3" w:rsidRDefault="008F3B5F" w:rsidP="00376764">
            <w:pPr>
              <w:widowControl w:val="0"/>
              <w:jc w:val="center"/>
              <w:rPr>
                <w:rFonts w:ascii="GHEA Grapalat" w:hAnsi="GHEA Grapalat"/>
                <w:sz w:val="16"/>
                <w:szCs w:val="16"/>
              </w:rPr>
            </w:pPr>
            <w:r w:rsidRPr="00B138F3">
              <w:rPr>
                <w:rFonts w:ascii="GHEA Grapalat" w:hAnsi="GHEA Grapalat"/>
                <w:sz w:val="16"/>
                <w:szCs w:val="16"/>
              </w:rPr>
              <w:t>Товар</w:t>
            </w:r>
          </w:p>
        </w:tc>
      </w:tr>
      <w:tr w:rsidR="00DA609D" w:rsidRPr="00B138F3" w14:paraId="30C53A38" w14:textId="77777777" w:rsidTr="00B753DA">
        <w:trPr>
          <w:trHeight w:val="747"/>
          <w:jc w:val="center"/>
        </w:trPr>
        <w:tc>
          <w:tcPr>
            <w:tcW w:w="1547" w:type="dxa"/>
            <w:vMerge w:val="restart"/>
            <w:vAlign w:val="center"/>
          </w:tcPr>
          <w:p w14:paraId="6CAFBD35" w14:textId="77777777" w:rsidR="00DA609D" w:rsidRPr="00B138F3" w:rsidRDefault="00DA609D" w:rsidP="00376764">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Merge w:val="restart"/>
            <w:vAlign w:val="center"/>
          </w:tcPr>
          <w:p w14:paraId="2CFA85ED" w14:textId="77777777" w:rsidR="00DA609D" w:rsidRPr="00B138F3" w:rsidRDefault="00DA609D" w:rsidP="00376764">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995" w:type="dxa"/>
            <w:vMerge w:val="restart"/>
            <w:vAlign w:val="center"/>
          </w:tcPr>
          <w:p w14:paraId="21F0AFB0" w14:textId="77777777" w:rsidR="00DA609D" w:rsidRPr="00B138F3" w:rsidRDefault="00DA609D" w:rsidP="00376764">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7428" w:type="dxa"/>
            <w:gridSpan w:val="11"/>
            <w:vAlign w:val="center"/>
          </w:tcPr>
          <w:p w14:paraId="2990BD91" w14:textId="0B95854E" w:rsidR="00DA609D" w:rsidRPr="00B138F3" w:rsidRDefault="00DA609D" w:rsidP="00ED742D">
            <w:pPr>
              <w:widowControl w:val="0"/>
              <w:jc w:val="center"/>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03658F">
              <w:rPr>
                <w:rFonts w:ascii="GHEA Grapalat" w:hAnsi="GHEA Grapalat"/>
                <w:sz w:val="16"/>
                <w:szCs w:val="16"/>
              </w:rPr>
              <w:t>25</w:t>
            </w:r>
            <w:r w:rsidRPr="00B138F3">
              <w:rPr>
                <w:rFonts w:ascii="GHEA Grapalat" w:hAnsi="GHEA Grapalat"/>
                <w:sz w:val="16"/>
                <w:szCs w:val="16"/>
              </w:rPr>
              <w:t>г., по месяцам, в том числе</w:t>
            </w:r>
            <w:r w:rsidRPr="00B138F3">
              <w:rPr>
                <w:rStyle w:val="FootnoteReference"/>
                <w:rFonts w:ascii="GHEA Grapalat" w:hAnsi="GHEA Grapalat"/>
                <w:sz w:val="16"/>
                <w:szCs w:val="16"/>
              </w:rPr>
              <w:footnoteReference w:customMarkFollows="1" w:id="12"/>
              <w:t>**</w:t>
            </w:r>
          </w:p>
        </w:tc>
      </w:tr>
      <w:tr w:rsidR="00B753DA" w:rsidRPr="00B138F3" w14:paraId="63D17D9E" w14:textId="77777777" w:rsidTr="00B753DA">
        <w:trPr>
          <w:gridAfter w:val="1"/>
          <w:wAfter w:w="6" w:type="dxa"/>
          <w:trHeight w:val="594"/>
          <w:jc w:val="center"/>
        </w:trPr>
        <w:tc>
          <w:tcPr>
            <w:tcW w:w="1547" w:type="dxa"/>
            <w:vMerge/>
          </w:tcPr>
          <w:p w14:paraId="19574851" w14:textId="77777777" w:rsidR="00B753DA" w:rsidRPr="00B138F3" w:rsidRDefault="00B753DA" w:rsidP="00376764">
            <w:pPr>
              <w:widowControl w:val="0"/>
              <w:jc w:val="center"/>
              <w:rPr>
                <w:rFonts w:ascii="GHEA Grapalat" w:hAnsi="GHEA Grapalat"/>
                <w:sz w:val="16"/>
                <w:szCs w:val="16"/>
              </w:rPr>
            </w:pPr>
          </w:p>
        </w:tc>
        <w:tc>
          <w:tcPr>
            <w:tcW w:w="1520" w:type="dxa"/>
            <w:vMerge/>
          </w:tcPr>
          <w:p w14:paraId="447E1A53" w14:textId="77777777" w:rsidR="00B753DA" w:rsidRPr="00B138F3" w:rsidRDefault="00B753DA" w:rsidP="00376764">
            <w:pPr>
              <w:widowControl w:val="0"/>
              <w:jc w:val="center"/>
              <w:rPr>
                <w:rFonts w:ascii="GHEA Grapalat" w:hAnsi="GHEA Grapalat"/>
                <w:sz w:val="16"/>
                <w:szCs w:val="16"/>
              </w:rPr>
            </w:pPr>
          </w:p>
        </w:tc>
        <w:tc>
          <w:tcPr>
            <w:tcW w:w="2995" w:type="dxa"/>
            <w:vMerge/>
          </w:tcPr>
          <w:p w14:paraId="34C4C642" w14:textId="77777777" w:rsidR="00B753DA" w:rsidRPr="00B138F3" w:rsidRDefault="00B753DA" w:rsidP="00376764">
            <w:pPr>
              <w:widowControl w:val="0"/>
              <w:jc w:val="center"/>
              <w:rPr>
                <w:rFonts w:ascii="GHEA Grapalat" w:hAnsi="GHEA Grapalat"/>
                <w:sz w:val="16"/>
                <w:szCs w:val="16"/>
              </w:rPr>
            </w:pPr>
          </w:p>
        </w:tc>
        <w:tc>
          <w:tcPr>
            <w:tcW w:w="787" w:type="dxa"/>
            <w:vAlign w:val="center"/>
          </w:tcPr>
          <w:p w14:paraId="376DFC5C" w14:textId="77777777" w:rsidR="00B753DA" w:rsidRPr="00B138F3" w:rsidRDefault="00B753DA" w:rsidP="00376764">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12" w:type="dxa"/>
            <w:vAlign w:val="center"/>
          </w:tcPr>
          <w:p w14:paraId="1177291F" w14:textId="77777777" w:rsidR="00B753DA" w:rsidRPr="00B138F3" w:rsidRDefault="00B753DA" w:rsidP="00376764">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2" w:type="dxa"/>
            <w:vAlign w:val="center"/>
          </w:tcPr>
          <w:p w14:paraId="2371399E" w14:textId="77777777" w:rsidR="00B753DA" w:rsidRPr="00B138F3" w:rsidRDefault="00B753DA" w:rsidP="00376764">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55" w:type="dxa"/>
            <w:vAlign w:val="center"/>
          </w:tcPr>
          <w:p w14:paraId="49BC3472" w14:textId="77777777" w:rsidR="00B753DA" w:rsidRPr="00B138F3" w:rsidRDefault="00B753DA" w:rsidP="00376764">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58" w:type="dxa"/>
            <w:vAlign w:val="center"/>
          </w:tcPr>
          <w:p w14:paraId="5434CF48" w14:textId="77777777" w:rsidR="00B753DA" w:rsidRPr="00B138F3" w:rsidRDefault="00B753DA" w:rsidP="00376764">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3" w:type="dxa"/>
            <w:vAlign w:val="center"/>
          </w:tcPr>
          <w:p w14:paraId="0900DD25" w14:textId="77777777" w:rsidR="00B753DA" w:rsidRPr="00B138F3" w:rsidRDefault="00B753DA" w:rsidP="00376764">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23" w:type="dxa"/>
            <w:vAlign w:val="center"/>
          </w:tcPr>
          <w:p w14:paraId="01307BB5" w14:textId="77777777" w:rsidR="00B753DA" w:rsidRPr="00B138F3" w:rsidRDefault="00B753DA" w:rsidP="00376764">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869" w:type="dxa"/>
            <w:vAlign w:val="center"/>
          </w:tcPr>
          <w:p w14:paraId="3C068920" w14:textId="77777777" w:rsidR="00B753DA" w:rsidRPr="00B138F3" w:rsidRDefault="00B753DA" w:rsidP="00376764">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28" w:type="dxa"/>
            <w:vAlign w:val="center"/>
          </w:tcPr>
          <w:p w14:paraId="61C75735" w14:textId="77777777" w:rsidR="00B753DA" w:rsidRPr="00B138F3" w:rsidRDefault="00B753DA" w:rsidP="00376764">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25" w:type="dxa"/>
            <w:vAlign w:val="center"/>
          </w:tcPr>
          <w:p w14:paraId="3769759B" w14:textId="77777777" w:rsidR="00B753DA" w:rsidRPr="00B138F3" w:rsidRDefault="00B753DA" w:rsidP="00376764">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B753DA" w:rsidRPr="00B138F3" w14:paraId="043BCC41" w14:textId="77777777" w:rsidTr="00B753DA">
        <w:trPr>
          <w:gridAfter w:val="1"/>
          <w:wAfter w:w="6" w:type="dxa"/>
          <w:trHeight w:val="404"/>
          <w:jc w:val="center"/>
        </w:trPr>
        <w:tc>
          <w:tcPr>
            <w:tcW w:w="1547" w:type="dxa"/>
            <w:vAlign w:val="center"/>
          </w:tcPr>
          <w:p w14:paraId="76CD0D15" w14:textId="235B4D7B" w:rsidR="00B753DA" w:rsidRPr="00B138F3" w:rsidRDefault="00B753DA" w:rsidP="00352392">
            <w:pPr>
              <w:widowControl w:val="0"/>
              <w:jc w:val="center"/>
              <w:rPr>
                <w:rFonts w:ascii="GHEA Grapalat" w:hAnsi="GHEA Grapalat"/>
                <w:sz w:val="16"/>
                <w:szCs w:val="16"/>
              </w:rPr>
            </w:pPr>
            <w:r w:rsidRPr="00BF1E08">
              <w:rPr>
                <w:rFonts w:ascii="GHEA Grapalat" w:hAnsi="GHEA Grapalat" w:cs="Calibri"/>
                <w:sz w:val="20"/>
                <w:szCs w:val="20"/>
              </w:rPr>
              <w:t>1</w:t>
            </w:r>
          </w:p>
        </w:tc>
        <w:tc>
          <w:tcPr>
            <w:tcW w:w="1520" w:type="dxa"/>
            <w:vAlign w:val="center"/>
          </w:tcPr>
          <w:p w14:paraId="337BD40B" w14:textId="44DC77A0" w:rsidR="00B753DA" w:rsidRPr="00B138F3" w:rsidRDefault="00B753DA" w:rsidP="00352392">
            <w:pPr>
              <w:widowControl w:val="0"/>
              <w:jc w:val="center"/>
              <w:rPr>
                <w:rFonts w:ascii="GHEA Grapalat" w:hAnsi="GHEA Grapalat"/>
                <w:sz w:val="16"/>
                <w:szCs w:val="16"/>
              </w:rPr>
            </w:pPr>
            <w:r w:rsidRPr="00057676">
              <w:rPr>
                <w:rFonts w:ascii="GHEA Grapalat" w:hAnsi="GHEA Grapalat" w:cs="Calibri"/>
                <w:sz w:val="18"/>
                <w:szCs w:val="18"/>
              </w:rPr>
              <w:t>33651268</w:t>
            </w:r>
            <w:r w:rsidRPr="00057676">
              <w:rPr>
                <w:rFonts w:ascii="GHEA Grapalat" w:hAnsi="GHEA Grapalat" w:cs="Calibri"/>
                <w:sz w:val="18"/>
                <w:szCs w:val="18"/>
                <w:lang w:val="hy-AM"/>
              </w:rPr>
              <w:t>/1</w:t>
            </w:r>
          </w:p>
        </w:tc>
        <w:tc>
          <w:tcPr>
            <w:tcW w:w="2995" w:type="dxa"/>
            <w:vAlign w:val="center"/>
          </w:tcPr>
          <w:p w14:paraId="58E601A0" w14:textId="6617604B" w:rsidR="00B753DA" w:rsidRDefault="00B753DA" w:rsidP="00352392">
            <w:pPr>
              <w:rPr>
                <w:rFonts w:cs="Calibri"/>
                <w:color w:val="000000"/>
                <w:sz w:val="20"/>
                <w:szCs w:val="20"/>
                <w:lang w:val="hy-AM"/>
              </w:rPr>
            </w:pPr>
            <w:r>
              <w:rPr>
                <w:rFonts w:cs="Calibri"/>
                <w:color w:val="000000"/>
                <w:sz w:val="20"/>
                <w:szCs w:val="20"/>
                <w:lang w:val="hy-AM"/>
              </w:rPr>
              <w:t>Вакцин</w:t>
            </w:r>
            <w:r>
              <w:rPr>
                <w:rFonts w:cs="Calibri"/>
                <w:color w:val="000000"/>
                <w:sz w:val="20"/>
                <w:szCs w:val="20"/>
              </w:rPr>
              <w:t>а</w:t>
            </w:r>
            <w:r>
              <w:rPr>
                <w:rFonts w:cs="Calibri"/>
                <w:color w:val="000000"/>
                <w:sz w:val="20"/>
                <w:szCs w:val="20"/>
                <w:lang w:val="hy-AM"/>
              </w:rPr>
              <w:t xml:space="preserve"> </w:t>
            </w:r>
            <w:r w:rsidRPr="00B625FF">
              <w:rPr>
                <w:rFonts w:cs="Calibri"/>
                <w:color w:val="000000"/>
                <w:sz w:val="20"/>
                <w:szCs w:val="20"/>
                <w:lang w:val="hy-AM"/>
              </w:rPr>
              <w:t>против ветряной оспы</w:t>
            </w:r>
          </w:p>
          <w:p w14:paraId="308275C0" w14:textId="0AD9426D" w:rsidR="00B753DA" w:rsidRPr="00DA609D" w:rsidRDefault="00B753DA" w:rsidP="00352392">
            <w:pPr>
              <w:widowControl w:val="0"/>
              <w:rPr>
                <w:rFonts w:ascii="GHEA Grapalat" w:hAnsi="GHEA Grapalat"/>
                <w:sz w:val="18"/>
                <w:szCs w:val="18"/>
              </w:rPr>
            </w:pPr>
            <w:r>
              <w:rPr>
                <w:rFonts w:cs="Calibri"/>
                <w:color w:val="000000"/>
                <w:sz w:val="20"/>
                <w:szCs w:val="20"/>
              </w:rPr>
              <w:t>/</w:t>
            </w:r>
            <w:r w:rsidRPr="00442954">
              <w:rPr>
                <w:rFonts w:cs="Calibri"/>
                <w:color w:val="000000"/>
                <w:sz w:val="20"/>
                <w:lang w:val="hy-AM"/>
              </w:rPr>
              <w:t>для детей и взпослых</w:t>
            </w:r>
            <w:r>
              <w:rPr>
                <w:rFonts w:cs="Calibri"/>
                <w:color w:val="000000"/>
                <w:sz w:val="20"/>
              </w:rPr>
              <w:t>/</w:t>
            </w:r>
          </w:p>
        </w:tc>
        <w:tc>
          <w:tcPr>
            <w:tcW w:w="787" w:type="dxa"/>
            <w:vAlign w:val="center"/>
          </w:tcPr>
          <w:p w14:paraId="558EE109" w14:textId="291CAE67" w:rsidR="00B753DA" w:rsidRPr="00B138F3" w:rsidRDefault="00B753DA" w:rsidP="00352392">
            <w:pPr>
              <w:widowControl w:val="0"/>
              <w:jc w:val="center"/>
              <w:rPr>
                <w:rFonts w:ascii="GHEA Grapalat" w:hAnsi="GHEA Grapalat" w:cs="Arial"/>
                <w:sz w:val="16"/>
                <w:szCs w:val="16"/>
              </w:rPr>
            </w:pPr>
            <w:r w:rsidRPr="00B138F3">
              <w:rPr>
                <w:rFonts w:ascii="GHEA Grapalat" w:hAnsi="GHEA Grapalat"/>
                <w:sz w:val="16"/>
                <w:szCs w:val="16"/>
              </w:rPr>
              <w:t>... %</w:t>
            </w:r>
          </w:p>
        </w:tc>
        <w:tc>
          <w:tcPr>
            <w:tcW w:w="512" w:type="dxa"/>
            <w:vAlign w:val="center"/>
          </w:tcPr>
          <w:p w14:paraId="655C07B6" w14:textId="4C5B72BE" w:rsidR="00B753DA" w:rsidRPr="00B138F3" w:rsidRDefault="00B753DA" w:rsidP="00352392">
            <w:pPr>
              <w:widowControl w:val="0"/>
              <w:jc w:val="center"/>
              <w:rPr>
                <w:rFonts w:ascii="GHEA Grapalat" w:hAnsi="GHEA Grapalat" w:cs="Arial"/>
                <w:sz w:val="16"/>
                <w:szCs w:val="16"/>
              </w:rPr>
            </w:pPr>
            <w:r w:rsidRPr="00B138F3">
              <w:rPr>
                <w:rFonts w:ascii="GHEA Grapalat" w:hAnsi="GHEA Grapalat"/>
                <w:sz w:val="16"/>
                <w:szCs w:val="16"/>
              </w:rPr>
              <w:t>... %</w:t>
            </w:r>
          </w:p>
        </w:tc>
        <w:tc>
          <w:tcPr>
            <w:tcW w:w="602" w:type="dxa"/>
            <w:vAlign w:val="center"/>
          </w:tcPr>
          <w:p w14:paraId="16A0AB1C" w14:textId="6B4DCE3E" w:rsidR="00B753DA" w:rsidRPr="00B138F3" w:rsidRDefault="00B753DA" w:rsidP="00352392">
            <w:pPr>
              <w:widowControl w:val="0"/>
              <w:jc w:val="center"/>
              <w:rPr>
                <w:rFonts w:ascii="GHEA Grapalat" w:hAnsi="GHEA Grapalat" w:cs="Arial"/>
                <w:sz w:val="16"/>
                <w:szCs w:val="16"/>
              </w:rPr>
            </w:pPr>
            <w:r w:rsidRPr="00B138F3">
              <w:rPr>
                <w:rFonts w:ascii="GHEA Grapalat" w:hAnsi="GHEA Grapalat"/>
                <w:sz w:val="16"/>
                <w:szCs w:val="16"/>
              </w:rPr>
              <w:t>... %</w:t>
            </w:r>
          </w:p>
        </w:tc>
        <w:tc>
          <w:tcPr>
            <w:tcW w:w="655" w:type="dxa"/>
            <w:vAlign w:val="center"/>
          </w:tcPr>
          <w:p w14:paraId="2CD10A6B" w14:textId="22EE1DF5" w:rsidR="00B753DA" w:rsidRPr="00B138F3" w:rsidRDefault="00B753DA" w:rsidP="00352392">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14:paraId="6A897C04" w14:textId="23FFF62E" w:rsidR="00B753DA" w:rsidRPr="00B138F3" w:rsidRDefault="00B753DA" w:rsidP="00352392">
            <w:pPr>
              <w:widowControl w:val="0"/>
              <w:jc w:val="center"/>
              <w:rPr>
                <w:rFonts w:ascii="GHEA Grapalat" w:hAnsi="GHEA Grapalat" w:cs="Arial"/>
                <w:sz w:val="16"/>
                <w:szCs w:val="16"/>
              </w:rPr>
            </w:pPr>
            <w:r w:rsidRPr="00B138F3">
              <w:rPr>
                <w:rFonts w:ascii="GHEA Grapalat" w:hAnsi="GHEA Grapalat"/>
                <w:sz w:val="16"/>
                <w:szCs w:val="16"/>
              </w:rPr>
              <w:t>... %</w:t>
            </w:r>
          </w:p>
        </w:tc>
        <w:tc>
          <w:tcPr>
            <w:tcW w:w="863" w:type="dxa"/>
            <w:vAlign w:val="center"/>
          </w:tcPr>
          <w:p w14:paraId="37679ACB" w14:textId="2D9402B3" w:rsidR="00B753DA" w:rsidRPr="00B138F3" w:rsidRDefault="00B753DA" w:rsidP="00352392">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14:paraId="1CAA2275" w14:textId="22386B84" w:rsidR="00B753DA" w:rsidRPr="00B138F3" w:rsidRDefault="00B753DA" w:rsidP="00352392">
            <w:pPr>
              <w:widowControl w:val="0"/>
              <w:jc w:val="center"/>
              <w:rPr>
                <w:rFonts w:ascii="GHEA Grapalat" w:hAnsi="GHEA Grapalat" w:cs="Arial"/>
                <w:sz w:val="16"/>
                <w:szCs w:val="16"/>
              </w:rPr>
            </w:pPr>
            <w:r w:rsidRPr="00B138F3">
              <w:rPr>
                <w:rFonts w:ascii="GHEA Grapalat" w:hAnsi="GHEA Grapalat"/>
                <w:sz w:val="16"/>
                <w:szCs w:val="16"/>
              </w:rPr>
              <w:t>... %</w:t>
            </w:r>
          </w:p>
        </w:tc>
        <w:tc>
          <w:tcPr>
            <w:tcW w:w="869" w:type="dxa"/>
            <w:vAlign w:val="center"/>
          </w:tcPr>
          <w:p w14:paraId="45F8ABA2" w14:textId="69815C4D" w:rsidR="00B753DA" w:rsidRPr="00B138F3" w:rsidRDefault="00B753DA" w:rsidP="00352392">
            <w:pPr>
              <w:widowControl w:val="0"/>
              <w:jc w:val="center"/>
              <w:rPr>
                <w:rFonts w:ascii="GHEA Grapalat" w:hAnsi="GHEA Grapalat" w:cs="Arial"/>
                <w:sz w:val="16"/>
                <w:szCs w:val="16"/>
              </w:rPr>
            </w:pPr>
            <w:r w:rsidRPr="00B138F3">
              <w:rPr>
                <w:rFonts w:ascii="GHEA Grapalat" w:hAnsi="GHEA Grapalat"/>
                <w:sz w:val="16"/>
                <w:szCs w:val="16"/>
              </w:rPr>
              <w:t>... %</w:t>
            </w:r>
          </w:p>
        </w:tc>
        <w:tc>
          <w:tcPr>
            <w:tcW w:w="828" w:type="dxa"/>
            <w:vAlign w:val="center"/>
          </w:tcPr>
          <w:p w14:paraId="6FDD4A7A" w14:textId="22BEDC67" w:rsidR="00B753DA" w:rsidRPr="00B138F3" w:rsidRDefault="00B753DA" w:rsidP="00352392">
            <w:pPr>
              <w:widowControl w:val="0"/>
              <w:jc w:val="center"/>
              <w:rPr>
                <w:rFonts w:ascii="GHEA Grapalat" w:hAnsi="GHEA Grapalat" w:cs="Arial"/>
                <w:sz w:val="16"/>
                <w:szCs w:val="16"/>
              </w:rPr>
            </w:pPr>
            <w:r w:rsidRPr="00B138F3">
              <w:rPr>
                <w:rFonts w:ascii="GHEA Grapalat" w:hAnsi="GHEA Grapalat"/>
                <w:sz w:val="16"/>
                <w:szCs w:val="16"/>
              </w:rPr>
              <w:t>... %</w:t>
            </w:r>
          </w:p>
        </w:tc>
        <w:tc>
          <w:tcPr>
            <w:tcW w:w="725" w:type="dxa"/>
            <w:vAlign w:val="center"/>
          </w:tcPr>
          <w:p w14:paraId="177F285A" w14:textId="0F1A1A83" w:rsidR="00B753DA" w:rsidRPr="00B138F3" w:rsidRDefault="00B753DA" w:rsidP="00352392">
            <w:pPr>
              <w:widowControl w:val="0"/>
              <w:jc w:val="center"/>
              <w:rPr>
                <w:rFonts w:ascii="GHEA Grapalat" w:hAnsi="GHEA Grapalat"/>
                <w:b/>
                <w:sz w:val="16"/>
                <w:szCs w:val="16"/>
              </w:rPr>
            </w:pPr>
            <w:r w:rsidRPr="00B138F3">
              <w:rPr>
                <w:rFonts w:ascii="GHEA Grapalat" w:hAnsi="GHEA Grapalat"/>
                <w:sz w:val="16"/>
                <w:szCs w:val="16"/>
              </w:rPr>
              <w:t>... %</w:t>
            </w:r>
          </w:p>
        </w:tc>
      </w:tr>
    </w:tbl>
    <w:p w14:paraId="48D5C1B2" w14:textId="77777777" w:rsidR="00E67855" w:rsidRPr="004608CB" w:rsidRDefault="00E67855" w:rsidP="00E67855">
      <w:pPr>
        <w:widowControl w:val="0"/>
        <w:spacing w:after="120"/>
        <w:rPr>
          <w:rFonts w:ascii="GHEA Grapalat" w:hAnsi="GHEA Grapalat"/>
          <w:i/>
          <w:sz w:val="18"/>
          <w:szCs w:val="18"/>
        </w:rPr>
      </w:pPr>
      <w:r w:rsidRPr="004608CB">
        <w:rPr>
          <w:rFonts w:ascii="GHEA Grapalat" w:hAnsi="GHEA Grapalat"/>
          <w:i/>
          <w:sz w:val="18"/>
          <w:szCs w:val="18"/>
        </w:rPr>
        <w:t>* Суммы к оплате представлены в порядке возрастания. Если договор заключен на основании части 6 статьи 15 Закона РА «О закупках»,</w:t>
      </w:r>
      <w:r>
        <w:rPr>
          <w:rFonts w:ascii="GHEA Grapalat" w:hAnsi="GHEA Grapalat"/>
          <w:i/>
          <w:sz w:val="18"/>
          <w:szCs w:val="18"/>
        </w:rPr>
        <w:t xml:space="preserve"> и</w:t>
      </w:r>
      <w:r w:rsidRPr="004608CB">
        <w:rPr>
          <w:rFonts w:ascii="GHEA Grapalat" w:hAnsi="GHEA Grapalat"/>
          <w:i/>
          <w:sz w:val="18"/>
          <w:szCs w:val="18"/>
        </w:rPr>
        <w:t xml:space="preserve"> если предусмотрены финансовые средства</w:t>
      </w:r>
      <w:r>
        <w:rPr>
          <w:rFonts w:ascii="GHEA Grapalat" w:hAnsi="GHEA Grapalat"/>
          <w:i/>
          <w:sz w:val="18"/>
          <w:szCs w:val="18"/>
        </w:rPr>
        <w:t>,</w:t>
      </w:r>
      <w:r w:rsidRPr="004608CB">
        <w:rPr>
          <w:rFonts w:ascii="GHEA Grapalat" w:hAnsi="GHEA Grapalat"/>
          <w:i/>
          <w:sz w:val="18"/>
          <w:szCs w:val="18"/>
        </w:rPr>
        <w:t xml:space="preserve"> то настоящий график дополняется</w:t>
      </w:r>
      <w:r>
        <w:rPr>
          <w:rFonts w:ascii="GHEA Grapalat" w:hAnsi="GHEA Grapalat"/>
          <w:i/>
          <w:sz w:val="18"/>
          <w:szCs w:val="18"/>
        </w:rPr>
        <w:t xml:space="preserve"> к договору</w:t>
      </w:r>
      <w:r w:rsidRPr="004608CB">
        <w:rPr>
          <w:rFonts w:ascii="GHEA Grapalat" w:hAnsi="GHEA Grapalat"/>
          <w:i/>
          <w:sz w:val="18"/>
          <w:szCs w:val="18"/>
        </w:rPr>
        <w:t xml:space="preserve"> </w:t>
      </w:r>
      <w:r>
        <w:rPr>
          <w:rFonts w:ascii="GHEA Grapalat" w:hAnsi="GHEA Grapalat"/>
          <w:i/>
          <w:sz w:val="18"/>
          <w:szCs w:val="18"/>
        </w:rPr>
        <w:t>с</w:t>
      </w:r>
      <w:r w:rsidRPr="004608CB">
        <w:rPr>
          <w:rFonts w:ascii="GHEA Grapalat" w:hAnsi="GHEA Grapalat"/>
          <w:i/>
          <w:sz w:val="18"/>
          <w:szCs w:val="18"/>
        </w:rPr>
        <w:t xml:space="preserve"> заключ</w:t>
      </w:r>
      <w:r>
        <w:rPr>
          <w:rFonts w:ascii="GHEA Grapalat" w:hAnsi="GHEA Grapalat"/>
          <w:i/>
          <w:sz w:val="18"/>
          <w:szCs w:val="18"/>
        </w:rPr>
        <w:t>ением соглашения</w:t>
      </w:r>
      <w:r w:rsidRPr="004608CB">
        <w:rPr>
          <w:rFonts w:ascii="GHEA Grapalat" w:hAnsi="GHEA Grapalat"/>
          <w:i/>
          <w:sz w:val="18"/>
          <w:szCs w:val="18"/>
        </w:rPr>
        <w:t xml:space="preserve"> </w:t>
      </w:r>
      <w:r>
        <w:rPr>
          <w:rFonts w:ascii="GHEA Grapalat" w:hAnsi="GHEA Grapalat"/>
          <w:i/>
          <w:sz w:val="18"/>
          <w:szCs w:val="18"/>
        </w:rPr>
        <w:t xml:space="preserve">и является </w:t>
      </w:r>
      <w:r w:rsidRPr="004608CB">
        <w:rPr>
          <w:rFonts w:ascii="GHEA Grapalat" w:hAnsi="GHEA Grapalat"/>
          <w:i/>
          <w:sz w:val="18"/>
          <w:szCs w:val="18"/>
        </w:rPr>
        <w:t>неотъемлем</w:t>
      </w:r>
      <w:r>
        <w:rPr>
          <w:rFonts w:ascii="GHEA Grapalat" w:hAnsi="GHEA Grapalat"/>
          <w:i/>
          <w:sz w:val="18"/>
          <w:szCs w:val="18"/>
        </w:rPr>
        <w:t>ой</w:t>
      </w:r>
      <w:r w:rsidRPr="004608CB">
        <w:rPr>
          <w:rFonts w:ascii="GHEA Grapalat" w:hAnsi="GHEA Grapalat"/>
          <w:i/>
          <w:sz w:val="18"/>
          <w:szCs w:val="18"/>
        </w:rPr>
        <w:t xml:space="preserve"> часть</w:t>
      </w:r>
      <w:r>
        <w:rPr>
          <w:rFonts w:ascii="GHEA Grapalat" w:hAnsi="GHEA Grapalat"/>
          <w:i/>
          <w:sz w:val="18"/>
          <w:szCs w:val="18"/>
        </w:rPr>
        <w:t>ю договора</w:t>
      </w:r>
      <w:r w:rsidRPr="004608CB">
        <w:rPr>
          <w:rFonts w:ascii="GHEA Grapalat" w:hAnsi="GHEA Grapalat"/>
          <w:i/>
          <w:sz w:val="18"/>
          <w:szCs w:val="18"/>
        </w:rPr>
        <w:t>.</w:t>
      </w:r>
    </w:p>
    <w:p w14:paraId="4B74ADB1" w14:textId="77777777" w:rsidR="00E67855" w:rsidRPr="004608CB" w:rsidRDefault="00E67855" w:rsidP="00E67855">
      <w:pPr>
        <w:widowControl w:val="0"/>
        <w:spacing w:after="120"/>
        <w:rPr>
          <w:rFonts w:ascii="GHEA Grapalat" w:hAnsi="GHEA Grapalat"/>
          <w:i/>
          <w:sz w:val="18"/>
          <w:szCs w:val="18"/>
        </w:rPr>
      </w:pPr>
      <w:r w:rsidRPr="004608CB">
        <w:rPr>
          <w:rFonts w:ascii="GHEA Grapalat" w:hAnsi="GHEA Grapalat"/>
          <w:i/>
          <w:sz w:val="18"/>
          <w:szCs w:val="18"/>
        </w:rPr>
        <w:t>** В приглашении суммы указаны в процентах, а при подписании договора вместо процентов указывается конкретная сумма.</w:t>
      </w:r>
    </w:p>
    <w:p w14:paraId="05179F00" w14:textId="77777777" w:rsidR="008F3B5F" w:rsidRPr="00B138F3" w:rsidRDefault="008F3B5F" w:rsidP="008F3B5F">
      <w:pPr>
        <w:widowControl w:val="0"/>
        <w:spacing w:after="120"/>
        <w:rPr>
          <w:rFonts w:ascii="GHEA Grapalat" w:hAnsi="GHEA Grapalat"/>
          <w:i/>
        </w:rPr>
      </w:pPr>
    </w:p>
    <w:p w14:paraId="18D74656" w14:textId="77777777" w:rsidR="000B1AA0" w:rsidRPr="00B138F3" w:rsidRDefault="000B1AA0" w:rsidP="000B1AA0">
      <w:pPr>
        <w:widowControl w:val="0"/>
        <w:spacing w:after="160"/>
        <w:jc w:val="right"/>
        <w:rPr>
          <w:rFonts w:ascii="GHEA Grapalat" w:hAnsi="GHEA Grapalat"/>
        </w:rPr>
      </w:pPr>
    </w:p>
    <w:p w14:paraId="15B1FF1B" w14:textId="77777777"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14:paraId="16ED104D" w14:textId="77777777" w:rsidTr="00582B6B">
        <w:trPr>
          <w:jc w:val="center"/>
        </w:trPr>
        <w:tc>
          <w:tcPr>
            <w:tcW w:w="4536" w:type="dxa"/>
          </w:tcPr>
          <w:p w14:paraId="68945937"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1E2F8BD8"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2114906C"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2CF5467E"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14:paraId="589E1FA5" w14:textId="77777777" w:rsidR="000B1AA0" w:rsidRPr="00B138F3" w:rsidRDefault="000B1AA0" w:rsidP="00582B6B">
            <w:pPr>
              <w:widowControl w:val="0"/>
              <w:spacing w:after="160"/>
              <w:jc w:val="center"/>
              <w:rPr>
                <w:rFonts w:ascii="GHEA Grapalat" w:hAnsi="GHEA Grapalat"/>
              </w:rPr>
            </w:pPr>
          </w:p>
        </w:tc>
        <w:tc>
          <w:tcPr>
            <w:tcW w:w="4343" w:type="dxa"/>
          </w:tcPr>
          <w:p w14:paraId="4530EEE8"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014A1EB0"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138808B4"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4C28ECC"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14:paraId="1F971039" w14:textId="77777777" w:rsidR="000B1AA0" w:rsidRPr="00B138F3" w:rsidRDefault="000B1AA0" w:rsidP="000B1AA0">
      <w:pPr>
        <w:widowControl w:val="0"/>
        <w:spacing w:after="160"/>
        <w:rPr>
          <w:rFonts w:ascii="GHEA Grapalat" w:hAnsi="GHEA Grapalat"/>
        </w:rPr>
        <w:sectPr w:rsidR="000B1AA0" w:rsidRPr="00B138F3" w:rsidSect="00A50CE7">
          <w:footnotePr>
            <w:pos w:val="beneathText"/>
          </w:footnotePr>
          <w:pgSz w:w="16838" w:h="11906" w:orient="landscape" w:code="9"/>
          <w:pgMar w:top="360" w:right="1418" w:bottom="1418" w:left="1418" w:header="561" w:footer="561" w:gutter="0"/>
          <w:cols w:space="720"/>
          <w:docGrid w:linePitch="326"/>
        </w:sectPr>
      </w:pPr>
    </w:p>
    <w:p w14:paraId="015621AB"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6056511F"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A72EE59"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3C984ADC" w14:textId="77777777" w:rsidTr="007A2020">
        <w:trPr>
          <w:tblCellSpacing w:w="7" w:type="dxa"/>
          <w:jc w:val="center"/>
        </w:trPr>
        <w:tc>
          <w:tcPr>
            <w:tcW w:w="0" w:type="auto"/>
            <w:vAlign w:val="center"/>
          </w:tcPr>
          <w:p w14:paraId="562EBAB3"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59BD5438"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4F54D776"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04DAB205"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54EC2FB9"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03EFB81C"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1E76ACDE"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49D277F2"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2A505AB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67B4726C"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10967A92"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77E8E4A3"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397CA753" w14:textId="77777777" w:rsidR="0038400D" w:rsidRPr="00521A49" w:rsidRDefault="0038400D" w:rsidP="0096596B">
      <w:pPr>
        <w:widowControl w:val="0"/>
        <w:ind w:firstLine="375"/>
        <w:rPr>
          <w:rFonts w:ascii="GHEA Grapalat" w:hAnsi="GHEA Grapalat"/>
          <w:iCs/>
        </w:rPr>
      </w:pPr>
    </w:p>
    <w:p w14:paraId="7E2BE6FA"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7548FE20"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0C4A14D4" w14:textId="77777777" w:rsidR="0038400D" w:rsidRPr="00521A49" w:rsidRDefault="0038400D" w:rsidP="0096596B">
      <w:pPr>
        <w:pStyle w:val="BodyTextIndent"/>
        <w:widowControl w:val="0"/>
        <w:spacing w:line="240" w:lineRule="auto"/>
        <w:ind w:firstLine="0"/>
        <w:jc w:val="center"/>
        <w:rPr>
          <w:rFonts w:ascii="GHEA Grapalat" w:hAnsi="GHEA Grapalat"/>
          <w:b/>
          <w:bCs/>
          <w:iCs/>
          <w:sz w:val="24"/>
          <w:szCs w:val="24"/>
        </w:rPr>
      </w:pPr>
    </w:p>
    <w:p w14:paraId="110DBE98" w14:textId="77777777" w:rsidR="0038400D" w:rsidRPr="00521A49"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57557BD3"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057C26BF"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06E71FBE"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6BB971E5"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44534F09"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0F3C95CA" w14:textId="77777777" w:rsidTr="00AB4EAB">
        <w:trPr>
          <w:jc w:val="center"/>
        </w:trPr>
        <w:tc>
          <w:tcPr>
            <w:tcW w:w="442" w:type="dxa"/>
            <w:vMerge w:val="restart"/>
            <w:shd w:val="clear" w:color="auto" w:fill="auto"/>
            <w:vAlign w:val="center"/>
          </w:tcPr>
          <w:p w14:paraId="4B0BD50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14:paraId="1FF82F55"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2AD5FAEC" w14:textId="77777777" w:rsidTr="00AB4EAB">
        <w:trPr>
          <w:jc w:val="center"/>
        </w:trPr>
        <w:tc>
          <w:tcPr>
            <w:tcW w:w="442" w:type="dxa"/>
            <w:vMerge/>
            <w:shd w:val="clear" w:color="auto" w:fill="auto"/>
          </w:tcPr>
          <w:p w14:paraId="224B2BE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14:paraId="38E09F6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14:paraId="1C50F64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14:paraId="69041DC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14:paraId="5DF6AF3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14:paraId="5BAD7221"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14:paraId="280033F5"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66F892FB" w14:textId="77777777" w:rsidTr="00AB4EAB">
        <w:trPr>
          <w:trHeight w:val="1105"/>
          <w:jc w:val="center"/>
        </w:trPr>
        <w:tc>
          <w:tcPr>
            <w:tcW w:w="442" w:type="dxa"/>
            <w:vMerge/>
            <w:tcBorders>
              <w:bottom w:val="single" w:sz="4" w:space="0" w:color="auto"/>
            </w:tcBorders>
            <w:shd w:val="clear" w:color="auto" w:fill="auto"/>
          </w:tcPr>
          <w:p w14:paraId="6E07FD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14:paraId="438413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14:paraId="3CF384A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14:paraId="6533D17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14:paraId="0FF82FF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14:paraId="3F5570E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14:paraId="4BD9E52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14:paraId="0139C83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14:paraId="20C2A9C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B138F3" w:rsidRPr="00521A49" w14:paraId="3C870D86" w14:textId="77777777" w:rsidTr="00AB4EAB">
        <w:trPr>
          <w:jc w:val="center"/>
        </w:trPr>
        <w:tc>
          <w:tcPr>
            <w:tcW w:w="442" w:type="dxa"/>
            <w:shd w:val="clear" w:color="auto" w:fill="auto"/>
            <w:vAlign w:val="center"/>
          </w:tcPr>
          <w:p w14:paraId="692BA26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vAlign w:val="center"/>
          </w:tcPr>
          <w:p w14:paraId="4A022B4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vAlign w:val="center"/>
          </w:tcPr>
          <w:p w14:paraId="5042FEC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vAlign w:val="center"/>
          </w:tcPr>
          <w:p w14:paraId="353637F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vAlign w:val="center"/>
          </w:tcPr>
          <w:p w14:paraId="7C0F019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vAlign w:val="center"/>
          </w:tcPr>
          <w:p w14:paraId="66BCAA1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vAlign w:val="center"/>
          </w:tcPr>
          <w:p w14:paraId="6ED5083E"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vAlign w:val="center"/>
          </w:tcPr>
          <w:p w14:paraId="7DAA29F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vAlign w:val="center"/>
          </w:tcPr>
          <w:p w14:paraId="04188A8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38400D" w:rsidRPr="00521A49" w14:paraId="26A9684B" w14:textId="77777777" w:rsidTr="00AB4EAB">
        <w:trPr>
          <w:jc w:val="center"/>
        </w:trPr>
        <w:tc>
          <w:tcPr>
            <w:tcW w:w="442" w:type="dxa"/>
            <w:shd w:val="clear" w:color="auto" w:fill="auto"/>
          </w:tcPr>
          <w:p w14:paraId="241E952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tcPr>
          <w:p w14:paraId="444D2A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tcPr>
          <w:p w14:paraId="5F6AEE1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tcPr>
          <w:p w14:paraId="243CA78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tcPr>
          <w:p w14:paraId="45F377E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tcPr>
          <w:p w14:paraId="284AAF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tcPr>
          <w:p w14:paraId="542A8E64"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tcPr>
          <w:p w14:paraId="7FA5782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tcPr>
          <w:p w14:paraId="09FF6A9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bl>
    <w:p w14:paraId="4C12D0A0" w14:textId="77777777" w:rsidR="0038400D" w:rsidRPr="00521A49" w:rsidRDefault="0038400D" w:rsidP="0096596B">
      <w:pPr>
        <w:widowControl w:val="0"/>
        <w:ind w:firstLine="375"/>
        <w:jc w:val="both"/>
        <w:rPr>
          <w:rFonts w:ascii="GHEA Grapalat" w:hAnsi="GHEA Grapalat" w:cs="Arial"/>
          <w:iCs/>
          <w:lang w:val="en-US"/>
        </w:rPr>
      </w:pPr>
    </w:p>
    <w:p w14:paraId="08DA59A1"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r w:rsidRPr="00521A49">
        <w:rPr>
          <w:rFonts w:ascii="GHEA Grapalat" w:hAnsi="GHEA Grapalat"/>
        </w:rPr>
        <w:t>являются</w:t>
      </w:r>
      <w:proofErr w:type="spellEnd"/>
      <w:r w:rsidRPr="00521A49">
        <w:rPr>
          <w:rFonts w:ascii="GHEA Grapalat" w:hAnsi="GHEA Grapalat"/>
        </w:rPr>
        <w:t xml:space="preserve"> составляющей частью настоящего Акта и прилагаются.</w:t>
      </w:r>
    </w:p>
    <w:p w14:paraId="3BAD1E40"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48843394" w14:textId="77777777" w:rsidTr="007A2020">
        <w:trPr>
          <w:trHeight w:val="266"/>
          <w:tblCellSpacing w:w="7" w:type="dxa"/>
          <w:jc w:val="center"/>
        </w:trPr>
        <w:tc>
          <w:tcPr>
            <w:tcW w:w="0" w:type="auto"/>
            <w:vAlign w:val="center"/>
          </w:tcPr>
          <w:p w14:paraId="7B6E4FE5"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51FBEB71"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2C49187D" w14:textId="77777777" w:rsidTr="007A2020">
        <w:trPr>
          <w:trHeight w:val="473"/>
          <w:tblCellSpacing w:w="7" w:type="dxa"/>
          <w:jc w:val="center"/>
        </w:trPr>
        <w:tc>
          <w:tcPr>
            <w:tcW w:w="0" w:type="auto"/>
            <w:vAlign w:val="center"/>
          </w:tcPr>
          <w:p w14:paraId="12BB935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410FB9D5"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135902B0"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58C8D967"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1B5F5050" w14:textId="77777777" w:rsidTr="007A2020">
        <w:trPr>
          <w:trHeight w:val="503"/>
          <w:tblCellSpacing w:w="7" w:type="dxa"/>
          <w:jc w:val="center"/>
        </w:trPr>
        <w:tc>
          <w:tcPr>
            <w:tcW w:w="0" w:type="auto"/>
            <w:vAlign w:val="center"/>
          </w:tcPr>
          <w:p w14:paraId="0B3D459C"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48A42F1D"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5DB04346"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4E11C92B"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288F5D80" w14:textId="77777777" w:rsidTr="007A2020">
        <w:trPr>
          <w:trHeight w:val="281"/>
          <w:tblCellSpacing w:w="7" w:type="dxa"/>
          <w:jc w:val="center"/>
        </w:trPr>
        <w:tc>
          <w:tcPr>
            <w:tcW w:w="0" w:type="auto"/>
            <w:vAlign w:val="center"/>
          </w:tcPr>
          <w:p w14:paraId="3298D0CC"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2B8F03BE"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1F02CA4C"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4917946F"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28A64376"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0D76D73E"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232C230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6F491557"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61C49B39"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4E83B3D8"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2D975304"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2158895C"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5C9A5E25"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291A9579"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7BE5093D"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4D64CF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A0518A"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7D0D873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F7F4689"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0C1BBD4"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34F877C"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3614E5B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B09741F"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B877A5"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3D2B921" w14:textId="77777777" w:rsidR="00071D1C" w:rsidRPr="00521A49" w:rsidRDefault="00071D1C" w:rsidP="00962010">
            <w:pPr>
              <w:widowControl w:val="0"/>
              <w:spacing w:after="120"/>
              <w:jc w:val="center"/>
              <w:rPr>
                <w:rFonts w:ascii="GHEA Grapalat" w:hAnsi="GHEA Grapalat" w:cs="Sylfaen"/>
              </w:rPr>
            </w:pPr>
          </w:p>
        </w:tc>
      </w:tr>
      <w:tr w:rsidR="00071D1C" w:rsidRPr="00521A49" w14:paraId="3FDEBC3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BD0581"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088FAE9"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20E7657" w14:textId="77777777" w:rsidR="00071D1C" w:rsidRPr="00521A49" w:rsidRDefault="00071D1C" w:rsidP="00962010">
            <w:pPr>
              <w:widowControl w:val="0"/>
              <w:spacing w:after="120"/>
              <w:jc w:val="center"/>
              <w:rPr>
                <w:rFonts w:ascii="GHEA Grapalat" w:hAnsi="GHEA Grapalat" w:cs="Sylfaen"/>
              </w:rPr>
            </w:pPr>
          </w:p>
        </w:tc>
      </w:tr>
    </w:tbl>
    <w:p w14:paraId="5EE6CD23"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5758A509"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7EC024A1" w14:textId="77777777" w:rsidR="00B138F3" w:rsidRPr="00521A49" w:rsidRDefault="00B138F3" w:rsidP="00962010">
      <w:pPr>
        <w:rPr>
          <w:rFonts w:ascii="GHEA Grapalat" w:hAnsi="GHEA Grapalat"/>
        </w:rPr>
      </w:pPr>
      <w:r w:rsidRPr="00521A49">
        <w:rPr>
          <w:rFonts w:ascii="GHEA Grapalat" w:hAnsi="GHEA Grapalat"/>
        </w:rPr>
        <w:t xml:space="preserve">                                                       </w:t>
      </w:r>
    </w:p>
    <w:p w14:paraId="2C4A36F1"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362A782B"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74E21779" w14:textId="77777777" w:rsidTr="007072C5">
        <w:tc>
          <w:tcPr>
            <w:tcW w:w="4450" w:type="dxa"/>
          </w:tcPr>
          <w:p w14:paraId="1650E171"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37E55B08"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20AB676F"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6AABC525"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3F75275D" w14:textId="77777777" w:rsidTr="00E22E51">
        <w:trPr>
          <w:tblCellSpacing w:w="7" w:type="dxa"/>
          <w:jc w:val="center"/>
        </w:trPr>
        <w:tc>
          <w:tcPr>
            <w:tcW w:w="0" w:type="auto"/>
            <w:vAlign w:val="center"/>
          </w:tcPr>
          <w:p w14:paraId="5AB702A4"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39ED447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5E69535D"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09AFFC77"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0B722047" w14:textId="77777777" w:rsidTr="00E22E51">
        <w:trPr>
          <w:tblCellSpacing w:w="7" w:type="dxa"/>
          <w:jc w:val="center"/>
        </w:trPr>
        <w:tc>
          <w:tcPr>
            <w:tcW w:w="0" w:type="auto"/>
            <w:vAlign w:val="center"/>
          </w:tcPr>
          <w:p w14:paraId="0C73F53A"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57936EC3"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4E0D0DA0"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65D08458"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344D0462" w14:textId="06BA75EF" w:rsidR="0012143F" w:rsidRDefault="0012143F" w:rsidP="002A71B7">
      <w:pPr>
        <w:widowControl w:val="0"/>
        <w:spacing w:after="160"/>
        <w:ind w:left="-142" w:firstLine="142"/>
        <w:jc w:val="center"/>
        <w:rPr>
          <w:rFonts w:ascii="GHEA Grapalat" w:hAnsi="GHEA Grapalat" w:cs="Sylfaen"/>
          <w:b/>
        </w:rPr>
      </w:pPr>
    </w:p>
    <w:p w14:paraId="3A4B0E97" w14:textId="77777777" w:rsidR="0012143F" w:rsidRDefault="0012143F">
      <w:pPr>
        <w:rPr>
          <w:rFonts w:ascii="GHEA Grapalat" w:hAnsi="GHEA Grapalat" w:cs="Sylfaen"/>
          <w:b/>
        </w:rPr>
      </w:pPr>
      <w:r>
        <w:rPr>
          <w:rFonts w:ascii="GHEA Grapalat" w:hAnsi="GHEA Grapalat" w:cs="Sylfaen"/>
          <w:b/>
        </w:rPr>
        <w:br w:type="page"/>
      </w:r>
    </w:p>
    <w:p w14:paraId="46201196" w14:textId="77777777" w:rsidR="0012143F" w:rsidRPr="00BA20A0" w:rsidRDefault="0012143F" w:rsidP="0012143F">
      <w:pPr>
        <w:widowControl w:val="0"/>
        <w:jc w:val="right"/>
        <w:rPr>
          <w:rFonts w:ascii="GHEA Grapalat" w:hAnsi="GHEA Grapalat" w:cs="Sylfaen"/>
          <w:i/>
        </w:rPr>
      </w:pPr>
      <w:proofErr w:type="spellStart"/>
      <w:r>
        <w:rPr>
          <w:rFonts w:ascii="GHEA Grapalat" w:hAnsi="GHEA Grapalat"/>
          <w:i/>
        </w:rPr>
        <w:lastRenderedPageBreak/>
        <w:t>П</w:t>
      </w:r>
      <w:r w:rsidRPr="00BA20A0">
        <w:rPr>
          <w:rFonts w:ascii="GHEA Grapalat" w:hAnsi="GHEA Grapalat"/>
          <w:i/>
        </w:rPr>
        <w:t>иложение</w:t>
      </w:r>
      <w:proofErr w:type="spellEnd"/>
      <w:r w:rsidRPr="00BA20A0">
        <w:rPr>
          <w:rFonts w:ascii="GHEA Grapalat" w:hAnsi="GHEA Grapalat"/>
          <w:i/>
        </w:rPr>
        <w:t xml:space="preserve"> № 4</w:t>
      </w:r>
    </w:p>
    <w:p w14:paraId="574F7976" w14:textId="77777777" w:rsidR="0012143F" w:rsidRPr="00BA20A0" w:rsidRDefault="0012143F" w:rsidP="0012143F">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1EF39922" w14:textId="77777777" w:rsidR="0012143F" w:rsidRPr="00BA20A0" w:rsidRDefault="0012143F" w:rsidP="0012143F">
      <w:pPr>
        <w:jc w:val="center"/>
        <w:rPr>
          <w:rFonts w:ascii="GHEA Grapalat" w:hAnsi="GHEA Grapalat" w:cs="GHEA Grapalat"/>
        </w:rPr>
      </w:pPr>
    </w:p>
    <w:p w14:paraId="02466B19" w14:textId="77777777" w:rsidR="0012143F" w:rsidRPr="00BA20A0" w:rsidRDefault="0012143F" w:rsidP="0012143F">
      <w:pPr>
        <w:jc w:val="center"/>
        <w:rPr>
          <w:rFonts w:ascii="GHEA Grapalat" w:hAnsi="GHEA Grapalat" w:cs="GHEA Grapalat"/>
        </w:rPr>
      </w:pPr>
      <w:r w:rsidRPr="00BA20A0">
        <w:rPr>
          <w:rFonts w:ascii="GHEA Grapalat" w:hAnsi="GHEA Grapalat" w:cs="GHEA Grapalat"/>
        </w:rPr>
        <w:t>УВЕДОМЛЕНИЕ</w:t>
      </w:r>
    </w:p>
    <w:p w14:paraId="628744F8" w14:textId="77777777" w:rsidR="0012143F" w:rsidRPr="00BA20A0" w:rsidRDefault="0012143F" w:rsidP="0012143F">
      <w:pPr>
        <w:jc w:val="center"/>
        <w:rPr>
          <w:rFonts w:ascii="GHEA Grapalat" w:hAnsi="GHEA Grapalat" w:cs="GHEA Grapalat"/>
          <w:lang w:val="hy-AM"/>
        </w:rPr>
      </w:pPr>
    </w:p>
    <w:p w14:paraId="7A6DC259" w14:textId="77777777" w:rsidR="0012143F" w:rsidRPr="00BA20A0" w:rsidRDefault="0012143F" w:rsidP="0012143F">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5FC5C285" w14:textId="77777777" w:rsidR="0012143F" w:rsidRPr="00BA20A0" w:rsidRDefault="0012143F" w:rsidP="0012143F">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40C461A0" w14:textId="77777777" w:rsidR="0012143F" w:rsidRPr="00BA20A0" w:rsidRDefault="0012143F" w:rsidP="0012143F">
      <w:pPr>
        <w:rPr>
          <w:rFonts w:ascii="GHEA Grapalat" w:hAnsi="GHEA Grapalat"/>
          <w:vertAlign w:val="superscript"/>
          <w:lang w:val="es-ES"/>
        </w:rPr>
      </w:pPr>
    </w:p>
    <w:p w14:paraId="48E213E3" w14:textId="77777777" w:rsidR="0012143F" w:rsidRPr="00BA20A0" w:rsidRDefault="0012143F" w:rsidP="0012143F">
      <w:pPr>
        <w:pStyle w:val="ListParagraph"/>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2421C05C" w14:textId="77777777" w:rsidR="0012143F" w:rsidRPr="00BA20A0" w:rsidRDefault="0012143F" w:rsidP="0012143F">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3DDD5B8B" w14:textId="77777777" w:rsidR="0012143F" w:rsidRPr="00BA20A0" w:rsidRDefault="0012143F" w:rsidP="0012143F">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700DC054" w14:textId="77777777" w:rsidR="0012143F" w:rsidRPr="00BA20A0" w:rsidRDefault="0012143F" w:rsidP="0012143F">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5A9858BD" w14:textId="77777777" w:rsidR="0012143F" w:rsidRPr="00BA20A0" w:rsidRDefault="0012143F" w:rsidP="0012143F">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21913F2D" w14:textId="77777777" w:rsidR="0012143F" w:rsidRPr="00BA20A0" w:rsidRDefault="0012143F" w:rsidP="0012143F">
      <w:pPr>
        <w:rPr>
          <w:rFonts w:ascii="GHEA Grapalat" w:hAnsi="GHEA Grapalat" w:cs="Sylfaen"/>
          <w:sz w:val="20"/>
          <w:szCs w:val="20"/>
          <w:lang w:val="es-ES"/>
        </w:rPr>
      </w:pPr>
    </w:p>
    <w:p w14:paraId="5C316621" w14:textId="77777777" w:rsidR="0012143F" w:rsidRPr="00BA20A0" w:rsidRDefault="0012143F" w:rsidP="0012143F">
      <w:pPr>
        <w:pStyle w:val="ListParagraph"/>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6E27F673" w14:textId="77777777" w:rsidR="0012143F" w:rsidRPr="00BA20A0" w:rsidRDefault="0012143F" w:rsidP="0012143F">
      <w:pPr>
        <w:jc w:val="center"/>
        <w:rPr>
          <w:rFonts w:ascii="GHEA Grapalat" w:hAnsi="GHEA Grapalat" w:cs="GHEA Grapalat"/>
          <w:lang w:val="es-ES"/>
        </w:rPr>
      </w:pPr>
    </w:p>
    <w:p w14:paraId="0E267A4A" w14:textId="77777777" w:rsidR="0012143F" w:rsidRPr="00BA20A0" w:rsidRDefault="0012143F" w:rsidP="0012143F">
      <w:pPr>
        <w:jc w:val="center"/>
        <w:rPr>
          <w:rFonts w:ascii="GHEA Grapalat" w:hAnsi="GHEA Grapalat" w:cs="Sylfaen"/>
          <w:b/>
          <w:lang w:val="es-ES"/>
        </w:rPr>
      </w:pPr>
    </w:p>
    <w:p w14:paraId="752E1A8F" w14:textId="77777777" w:rsidR="0012143F" w:rsidRPr="00BA20A0" w:rsidRDefault="0012143F" w:rsidP="0012143F">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04BDCA34" w14:textId="77777777" w:rsidR="0012143F" w:rsidRPr="00BA20A0" w:rsidRDefault="0012143F" w:rsidP="0012143F">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0002CFE3" w14:textId="77777777" w:rsidR="0012143F" w:rsidRPr="00BA20A0" w:rsidRDefault="0012143F" w:rsidP="0012143F">
      <w:pPr>
        <w:jc w:val="right"/>
        <w:rPr>
          <w:rFonts w:ascii="GHEA Grapalat" w:hAnsi="GHEA Grapalat"/>
          <w:sz w:val="20"/>
          <w:lang w:val="hy-AM"/>
        </w:rPr>
      </w:pPr>
      <w:r w:rsidRPr="00BA20A0">
        <w:rPr>
          <w:rFonts w:ascii="GHEA Grapalat" w:hAnsi="GHEA Grapalat"/>
          <w:sz w:val="20"/>
          <w:lang w:val="hy-AM"/>
        </w:rPr>
        <w:t xml:space="preserve">    </w:t>
      </w:r>
    </w:p>
    <w:p w14:paraId="06EDE447" w14:textId="77777777" w:rsidR="0012143F" w:rsidRPr="00BA20A0" w:rsidRDefault="0012143F" w:rsidP="0012143F">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6F5B1CBB" w14:textId="77777777" w:rsidR="0012143F" w:rsidRPr="00BA20A0" w:rsidRDefault="0012143F" w:rsidP="0012143F">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156A2EAA" w14:textId="77777777" w:rsidR="0012143F" w:rsidRPr="00BA20A0" w:rsidRDefault="0012143F" w:rsidP="0012143F">
      <w:pPr>
        <w:jc w:val="center"/>
        <w:rPr>
          <w:rFonts w:ascii="GHEA Grapalat" w:hAnsi="GHEA Grapalat" w:cs="Sylfaen"/>
          <w:sz w:val="16"/>
          <w:szCs w:val="16"/>
          <w:lang w:val="es-ES"/>
        </w:rPr>
      </w:pPr>
    </w:p>
    <w:p w14:paraId="258CEC87" w14:textId="77777777" w:rsidR="0012143F" w:rsidRPr="00BA20A0" w:rsidRDefault="0012143F" w:rsidP="0012143F">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2A5AB66F" w14:textId="77777777" w:rsidR="0012143F" w:rsidRPr="00C60645" w:rsidRDefault="0012143F" w:rsidP="0012143F">
      <w:pPr>
        <w:jc w:val="center"/>
        <w:rPr>
          <w:ins w:id="4" w:author="Inesa Kocharyan" w:date="2025-02-19T10:39:00Z"/>
          <w:rFonts w:ascii="GHEA Grapalat" w:hAnsi="GHEA Grapalat" w:cs="Sylfaen"/>
          <w:b/>
          <w:lang w:val="es-ES"/>
        </w:rPr>
      </w:pPr>
    </w:p>
    <w:p w14:paraId="75158D6C" w14:textId="77777777" w:rsidR="0012143F" w:rsidRPr="00B138F3" w:rsidRDefault="0012143F" w:rsidP="0012143F">
      <w:pPr>
        <w:widowControl w:val="0"/>
        <w:spacing w:after="160"/>
        <w:ind w:left="-142" w:firstLine="142"/>
        <w:jc w:val="center"/>
        <w:rPr>
          <w:rFonts w:ascii="GHEA Grapalat" w:hAnsi="GHEA Grapalat" w:cs="Sylfaen"/>
          <w:b/>
        </w:rPr>
      </w:pPr>
    </w:p>
    <w:p w14:paraId="56DF64EA" w14:textId="77777777" w:rsidR="0012143F" w:rsidRPr="00B138F3" w:rsidRDefault="0012143F" w:rsidP="0012143F">
      <w:pPr>
        <w:widowControl w:val="0"/>
        <w:ind w:left="-142" w:firstLine="142"/>
        <w:jc w:val="center"/>
        <w:rPr>
          <w:rFonts w:ascii="GHEA Grapalat" w:hAnsi="GHEA Grapalat" w:cs="Sylfaen"/>
          <w:b/>
        </w:rPr>
      </w:pPr>
    </w:p>
    <w:p w14:paraId="532F4870" w14:textId="77777777" w:rsidR="0012143F" w:rsidRPr="00521A49" w:rsidRDefault="0012143F" w:rsidP="0012143F">
      <w:pPr>
        <w:widowControl w:val="0"/>
        <w:spacing w:after="160"/>
        <w:ind w:left="-142" w:firstLine="142"/>
        <w:jc w:val="center"/>
        <w:rPr>
          <w:rFonts w:ascii="GHEA Grapalat" w:hAnsi="GHEA Grapalat" w:cs="Sylfaen"/>
          <w:b/>
        </w:rPr>
      </w:pPr>
    </w:p>
    <w:p w14:paraId="701F9595" w14:textId="77777777"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42861" w14:textId="77777777" w:rsidR="00376764" w:rsidRDefault="00376764">
      <w:r>
        <w:separator/>
      </w:r>
    </w:p>
  </w:endnote>
  <w:endnote w:type="continuationSeparator" w:id="0">
    <w:p w14:paraId="671246CF" w14:textId="77777777" w:rsidR="00376764" w:rsidRDefault="00376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651653"/>
      <w:docPartObj>
        <w:docPartGallery w:val="Page Numbers (Bottom of Page)"/>
        <w:docPartUnique/>
      </w:docPartObj>
    </w:sdtPr>
    <w:sdtEndPr>
      <w:rPr>
        <w:rFonts w:ascii="GHEA Grapalat" w:hAnsi="GHEA Grapalat"/>
        <w:sz w:val="24"/>
        <w:szCs w:val="24"/>
      </w:rPr>
    </w:sdtEndPr>
    <w:sdtContent>
      <w:p w14:paraId="26E21379" w14:textId="77777777" w:rsidR="00376764" w:rsidRPr="00C861E9" w:rsidRDefault="00376764">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DED1C" w14:textId="77777777" w:rsidR="00376764" w:rsidRDefault="00376764">
      <w:r>
        <w:separator/>
      </w:r>
    </w:p>
  </w:footnote>
  <w:footnote w:type="continuationSeparator" w:id="0">
    <w:p w14:paraId="47E5CB6F" w14:textId="77777777" w:rsidR="00376764" w:rsidRDefault="00376764">
      <w:r>
        <w:continuationSeparator/>
      </w:r>
    </w:p>
  </w:footnote>
  <w:footnote w:id="1">
    <w:p w14:paraId="31D9EE51" w14:textId="77777777" w:rsidR="00376764" w:rsidRPr="002D0715" w:rsidRDefault="00376764">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 xml:space="preserve">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14:paraId="0A79B9F3" w14:textId="77777777" w:rsidR="00376764" w:rsidRDefault="00376764" w:rsidP="00830BA2">
      <w:pPr>
        <w:pStyle w:val="FootnoteText"/>
        <w:jc w:val="both"/>
        <w:rPr>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7ADF578C" w14:textId="77777777" w:rsidR="00376764" w:rsidRDefault="00376764" w:rsidP="00830BA2">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43DE7C90" w14:textId="77777777" w:rsidR="00376764" w:rsidRPr="002C2499" w:rsidRDefault="00376764" w:rsidP="00830BA2">
      <w:pPr>
        <w:pStyle w:val="FootnoteText"/>
        <w:jc w:val="both"/>
      </w:pPr>
    </w:p>
    <w:p w14:paraId="495D6E16" w14:textId="77777777" w:rsidR="00376764" w:rsidRPr="000811C1" w:rsidRDefault="00376764" w:rsidP="00830BA2">
      <w:pPr>
        <w:pStyle w:val="FootnoteText"/>
        <w:rPr>
          <w:rFonts w:asciiTheme="minorHAnsi" w:hAnsiTheme="minorHAnsi"/>
        </w:rPr>
      </w:pPr>
    </w:p>
  </w:footnote>
  <w:footnote w:id="3">
    <w:p w14:paraId="10986F99" w14:textId="77777777" w:rsidR="00376764" w:rsidRPr="00E72E35" w:rsidRDefault="00376764">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4">
    <w:p w14:paraId="42FDEFB6" w14:textId="77777777" w:rsidR="00376764" w:rsidRPr="00816F7D" w:rsidRDefault="00376764"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2E1FCA0" w14:textId="77777777" w:rsidR="00376764" w:rsidRPr="00DA04BC" w:rsidRDefault="00376764"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2A541FE" w14:textId="77777777" w:rsidR="00376764" w:rsidRPr="00DA04BC" w:rsidRDefault="00376764"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28E18C22" w14:textId="77777777" w:rsidR="00376764" w:rsidRPr="00DA04BC" w:rsidRDefault="00376764"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6FC9CC8A" w14:textId="77777777" w:rsidR="00376764" w:rsidRPr="00DA04BC" w:rsidRDefault="00376764" w:rsidP="00DA04BC">
      <w:pPr>
        <w:jc w:val="both"/>
        <w:rPr>
          <w:rFonts w:ascii="Sylfaen" w:hAnsi="Sylfaen"/>
          <w:i/>
          <w:sz w:val="16"/>
          <w:szCs w:val="16"/>
        </w:rPr>
      </w:pPr>
    </w:p>
  </w:footnote>
  <w:footnote w:id="5">
    <w:p w14:paraId="2BB8C252" w14:textId="77777777" w:rsidR="00376764" w:rsidRPr="00967242" w:rsidRDefault="00376764"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A0384C0" w14:textId="77777777" w:rsidR="00376764" w:rsidRPr="00D3436F" w:rsidRDefault="00376764">
      <w:pPr>
        <w:pStyle w:val="FootnoteText"/>
        <w:rPr>
          <w:lang w:val="es-ES"/>
        </w:rPr>
      </w:pPr>
    </w:p>
  </w:footnote>
  <w:footnote w:id="6">
    <w:p w14:paraId="54852657" w14:textId="77777777" w:rsidR="00376764" w:rsidRPr="00217344" w:rsidRDefault="00376764" w:rsidP="00870233">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7">
    <w:p w14:paraId="2408A619" w14:textId="77777777" w:rsidR="00376764" w:rsidRPr="008842CE" w:rsidRDefault="00376764" w:rsidP="003D2FE2">
      <w:pPr>
        <w:pStyle w:val="FootnoteText"/>
        <w:jc w:val="both"/>
      </w:pPr>
    </w:p>
  </w:footnote>
  <w:footnote w:id="8">
    <w:p w14:paraId="664362F1" w14:textId="77777777" w:rsidR="005D11E0" w:rsidRPr="00D3436F" w:rsidRDefault="005D11E0" w:rsidP="005D11E0">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14:paraId="4237A300" w14:textId="77777777" w:rsidR="005D11E0" w:rsidRPr="008842CE" w:rsidRDefault="005D11E0" w:rsidP="005D11E0">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6B74FC9B" w14:textId="77777777" w:rsidR="005D11E0" w:rsidRPr="00D3436F" w:rsidRDefault="005D11E0" w:rsidP="005D11E0">
      <w:pPr>
        <w:pStyle w:val="FootnoteText"/>
        <w:rPr>
          <w:lang w:val="hy-AM"/>
        </w:rPr>
      </w:pPr>
    </w:p>
  </w:footnote>
  <w:footnote w:id="10">
    <w:p w14:paraId="4DEFB906" w14:textId="5E85C78D" w:rsidR="00376764" w:rsidRPr="00E861BF" w:rsidRDefault="00376764" w:rsidP="008F3B5F">
      <w:pPr>
        <w:pStyle w:val="FootnoteText"/>
        <w:widowControl w:val="0"/>
        <w:jc w:val="both"/>
        <w:rPr>
          <w:rFonts w:ascii="GHEA Grapalat" w:hAnsi="GHEA Grapalat"/>
          <w:i/>
        </w:rPr>
      </w:pPr>
    </w:p>
  </w:footnote>
  <w:footnote w:id="11">
    <w:p w14:paraId="42C97F8A" w14:textId="77777777" w:rsidR="00376764" w:rsidRDefault="00376764" w:rsidP="008F3B5F">
      <w:pPr>
        <w:pStyle w:val="FootnoteText"/>
        <w:widowControl w:val="0"/>
        <w:jc w:val="both"/>
        <w:rPr>
          <w:rFonts w:ascii="GHEA Grapalat" w:hAnsi="GHEA Grapalat"/>
          <w:i/>
        </w:rPr>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p w14:paraId="763B7E1E" w14:textId="07F0FA93" w:rsidR="00376764" w:rsidRPr="008842CE" w:rsidRDefault="00376764" w:rsidP="008F3B5F">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2">
    <w:p w14:paraId="63622ACD" w14:textId="77777777" w:rsidR="00376764" w:rsidRPr="008842CE" w:rsidRDefault="00376764" w:rsidP="008F3B5F">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0"/>
  </w:num>
  <w:num w:numId="3">
    <w:abstractNumId w:val="22"/>
  </w:num>
  <w:num w:numId="4">
    <w:abstractNumId w:val="16"/>
  </w:num>
  <w:num w:numId="5">
    <w:abstractNumId w:val="28"/>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32"/>
  </w:num>
  <w:num w:numId="13">
    <w:abstractNumId w:val="30"/>
  </w:num>
  <w:num w:numId="14">
    <w:abstractNumId w:val="13"/>
  </w:num>
  <w:num w:numId="15">
    <w:abstractNumId w:val="31"/>
  </w:num>
  <w:num w:numId="16">
    <w:abstractNumId w:val="15"/>
  </w:num>
  <w:num w:numId="17">
    <w:abstractNumId w:val="6"/>
  </w:num>
  <w:num w:numId="18">
    <w:abstractNumId w:val="1"/>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21"/>
  </w:num>
  <w:num w:numId="25">
    <w:abstractNumId w:val="11"/>
  </w:num>
  <w:num w:numId="26">
    <w:abstractNumId w:val="4"/>
  </w:num>
  <w:num w:numId="27">
    <w:abstractNumId w:val="3"/>
  </w:num>
  <w:num w:numId="28">
    <w:abstractNumId w:val="0"/>
  </w:num>
  <w:num w:numId="29">
    <w:abstractNumId w:val="9"/>
  </w:num>
  <w:num w:numId="30">
    <w:abstractNumId w:val="29"/>
  </w:num>
  <w:num w:numId="31">
    <w:abstractNumId w:val="26"/>
  </w:num>
  <w:num w:numId="32">
    <w:abstractNumId w:val="27"/>
  </w:num>
  <w:num w:numId="33">
    <w:abstractNumId w:val="14"/>
  </w:num>
  <w:num w:numId="34">
    <w:abstractNumId w:val="20"/>
  </w:num>
  <w:num w:numId="35">
    <w:abstractNumId w:val="19"/>
  </w:num>
  <w:num w:numId="36">
    <w:abstractNumId w:val="25"/>
  </w:num>
  <w:num w:numId="37">
    <w:abstractNumId w:val="12"/>
  </w:num>
  <w:num w:numId="38">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71681"/>
  </w:hdrShapeDefaults>
  <w:footnotePr>
    <w:pos w:val="beneathText"/>
    <w:numStart w:val="8"/>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8F"/>
    <w:rsid w:val="000365AC"/>
    <w:rsid w:val="00036813"/>
    <w:rsid w:val="00037A8D"/>
    <w:rsid w:val="00037DDE"/>
    <w:rsid w:val="000408D8"/>
    <w:rsid w:val="00040F6C"/>
    <w:rsid w:val="0004149B"/>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563"/>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04A8"/>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143F"/>
    <w:rsid w:val="00122FC9"/>
    <w:rsid w:val="00123294"/>
    <w:rsid w:val="001235C5"/>
    <w:rsid w:val="001235E7"/>
    <w:rsid w:val="00123F5E"/>
    <w:rsid w:val="00124461"/>
    <w:rsid w:val="00124B90"/>
    <w:rsid w:val="00125AA6"/>
    <w:rsid w:val="00125E84"/>
    <w:rsid w:val="00126D48"/>
    <w:rsid w:val="001276C9"/>
    <w:rsid w:val="00130202"/>
    <w:rsid w:val="00130317"/>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1AB"/>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96900"/>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392"/>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764"/>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43F"/>
    <w:rsid w:val="003C78D9"/>
    <w:rsid w:val="003D0075"/>
    <w:rsid w:val="003D0E3C"/>
    <w:rsid w:val="003D14E9"/>
    <w:rsid w:val="003D1CF4"/>
    <w:rsid w:val="003D2282"/>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48"/>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1F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1E0"/>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335F"/>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28D3"/>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0BA2"/>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4B9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33"/>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507"/>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3B5F"/>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365"/>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6BEA"/>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0CE7"/>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77E79"/>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993"/>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6C9F"/>
    <w:rsid w:val="00B07942"/>
    <w:rsid w:val="00B07E76"/>
    <w:rsid w:val="00B101FF"/>
    <w:rsid w:val="00B110DE"/>
    <w:rsid w:val="00B111A1"/>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3DA"/>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A79E4"/>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A2"/>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561"/>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154"/>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54C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09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855"/>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D742D"/>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6490"/>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EF7F99"/>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049"/>
    <w:rsid w:val="00F125C4"/>
    <w:rsid w:val="00F12D9A"/>
    <w:rsid w:val="00F130E4"/>
    <w:rsid w:val="00F1389B"/>
    <w:rsid w:val="00F13FFF"/>
    <w:rsid w:val="00F141E2"/>
    <w:rsid w:val="00F154A2"/>
    <w:rsid w:val="00F15CED"/>
    <w:rsid w:val="00F15F72"/>
    <w:rsid w:val="00F1738A"/>
    <w:rsid w:val="00F17B6A"/>
    <w:rsid w:val="00F17E78"/>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2887C998"/>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semiHidden/>
    <w:unhideWhenUsed/>
    <w:rsid w:val="00ED7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ED742D"/>
    <w:rPr>
      <w:rFonts w:ascii="Courier New" w:hAnsi="Courier New" w:cs="Courier New"/>
      <w:lang w:val="en-US" w:eastAsia="en-US" w:bidi="ar-SA"/>
    </w:rPr>
  </w:style>
  <w:style w:type="character" w:customStyle="1" w:styleId="y2iqfc">
    <w:name w:val="y2iqfc"/>
    <w:basedOn w:val="DefaultParagraphFont"/>
    <w:rsid w:val="00ED7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885058">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117069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C3C78-A7A2-4549-9851-5F9124F6A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84</Pages>
  <Words>23344</Words>
  <Characters>133067</Characters>
  <Application>Microsoft Office Word</Application>
  <DocSecurity>0</DocSecurity>
  <Lines>1108</Lines>
  <Paragraphs>312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156099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51</cp:revision>
  <cp:lastPrinted>2018-02-16T07:12:00Z</cp:lastPrinted>
  <dcterms:created xsi:type="dcterms:W3CDTF">2024-02-14T10:29:00Z</dcterms:created>
  <dcterms:modified xsi:type="dcterms:W3CDTF">2025-03-18T08:03:00Z</dcterms:modified>
</cp:coreProperties>
</file>