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129" w:rsidRPr="00DE4815"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Приложение №</w:t>
      </w:r>
      <w:r w:rsidRPr="00DE4815">
        <w:rPr>
          <w:rFonts w:ascii="GHEA Grapalat" w:hAnsi="GHEA Grapalat"/>
          <w:i/>
        </w:rPr>
        <w:t>9</w:t>
      </w:r>
    </w:p>
    <w:p w:rsidR="000B4129" w:rsidRPr="000B4129"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 xml:space="preserve">к приказу Министра финансов РА </w:t>
      </w:r>
      <w:r w:rsidRPr="000B4129">
        <w:rPr>
          <w:rFonts w:ascii="GHEA Grapalat" w:hAnsi="GHEA Grapalat" w:cs="Sylfaen"/>
          <w:i/>
        </w:rPr>
        <w:br/>
      </w:r>
      <w:r w:rsidRPr="000B4129">
        <w:rPr>
          <w:rFonts w:ascii="GHEA Grapalat" w:hAnsi="GHEA Grapalat"/>
          <w:i/>
        </w:rPr>
        <w:t xml:space="preserve">от </w:t>
      </w:r>
      <w:r w:rsidR="007002EE">
        <w:rPr>
          <w:rFonts w:ascii="GHEA Grapalat" w:hAnsi="GHEA Grapalat"/>
          <w:i/>
        </w:rPr>
        <w:t>1</w:t>
      </w:r>
      <w:r w:rsidR="00C6377E">
        <w:rPr>
          <w:rFonts w:ascii="GHEA Grapalat" w:hAnsi="GHEA Grapalat"/>
          <w:i/>
        </w:rPr>
        <w:t xml:space="preserve">-ого </w:t>
      </w:r>
      <w:r w:rsidR="007002EE">
        <w:rPr>
          <w:rFonts w:ascii="GHEA Grapalat" w:hAnsi="GHEA Grapalat"/>
          <w:i/>
        </w:rPr>
        <w:t xml:space="preserve">марта </w:t>
      </w:r>
      <w:r w:rsidRPr="000B4129">
        <w:rPr>
          <w:rFonts w:ascii="GHEA Grapalat" w:hAnsi="GHEA Grapalat"/>
          <w:i/>
        </w:rPr>
        <w:t>202</w:t>
      </w:r>
      <w:r w:rsidR="007002EE">
        <w:rPr>
          <w:rFonts w:ascii="GHEA Grapalat" w:hAnsi="GHEA Grapalat"/>
          <w:i/>
        </w:rPr>
        <w:t>3</w:t>
      </w:r>
      <w:r w:rsidRPr="000B4129">
        <w:rPr>
          <w:rFonts w:ascii="GHEA Grapalat" w:hAnsi="GHEA Grapalat"/>
          <w:i/>
        </w:rPr>
        <w:t xml:space="preserve"> года № </w:t>
      </w:r>
      <w:r w:rsidR="007002EE">
        <w:rPr>
          <w:rFonts w:ascii="GHEA Grapalat" w:hAnsi="GHEA Grapalat"/>
          <w:i/>
        </w:rPr>
        <w:t>87-</w:t>
      </w:r>
      <w:r w:rsidRPr="000B4129">
        <w:rPr>
          <w:rFonts w:ascii="GHEA Grapalat" w:hAnsi="GHEA Grapalat"/>
          <w:i/>
        </w:rPr>
        <w:t xml:space="preserve">A </w:t>
      </w:r>
    </w:p>
    <w:p w:rsidR="00000329" w:rsidRPr="00955CAD" w:rsidRDefault="00000329" w:rsidP="00000329">
      <w:pPr>
        <w:pStyle w:val="BodyTextIndent"/>
        <w:widowControl w:val="0"/>
        <w:tabs>
          <w:tab w:val="left" w:pos="5387"/>
        </w:tabs>
        <w:spacing w:line="240" w:lineRule="auto"/>
        <w:ind w:firstLine="0"/>
        <w:jc w:val="center"/>
        <w:rPr>
          <w:rFonts w:ascii="GHEA Grapalat" w:hAnsi="GHEA Grapalat"/>
          <w:i w:val="0"/>
          <w:sz w:val="24"/>
          <w:szCs w:val="24"/>
          <w:lang w:val="hy-AM"/>
        </w:rPr>
      </w:pPr>
      <w:r>
        <w:rPr>
          <w:rFonts w:ascii="GHEA Grapalat" w:hAnsi="GHEA Grapalat"/>
          <w:i w:val="0"/>
          <w:sz w:val="24"/>
          <w:szCs w:val="24"/>
        </w:rPr>
        <w:t>ОБЪЯВЛЕНИ</w:t>
      </w:r>
      <w:r>
        <w:rPr>
          <w:rFonts w:ascii="GHEA Grapalat" w:hAnsi="GHEA Grapalat"/>
          <w:i w:val="0"/>
          <w:sz w:val="24"/>
          <w:szCs w:val="24"/>
          <w:lang w:val="hy-AM"/>
        </w:rPr>
        <w:t>Е</w:t>
      </w:r>
    </w:p>
    <w:p w:rsidR="00000329" w:rsidRPr="00BE6C38" w:rsidRDefault="00000329" w:rsidP="00000329">
      <w:pPr>
        <w:pStyle w:val="BodyTextIndent"/>
        <w:widowControl w:val="0"/>
        <w:tabs>
          <w:tab w:val="left" w:pos="5387"/>
        </w:tabs>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Pr="00A527D7">
        <w:rPr>
          <w:rFonts w:ascii="GHEA Grapalat" w:hAnsi="GHEA Grapalat"/>
          <w:i w:val="0"/>
          <w:sz w:val="24"/>
          <w:szCs w:val="24"/>
        </w:rPr>
        <w:t>ЗАПРОС</w:t>
      </w:r>
      <w:r w:rsidRPr="009044F1">
        <w:rPr>
          <w:rFonts w:ascii="GHEA Grapalat" w:hAnsi="GHEA Grapalat"/>
          <w:i w:val="0"/>
          <w:sz w:val="24"/>
          <w:szCs w:val="24"/>
        </w:rPr>
        <w:t>Е</w:t>
      </w:r>
      <w:r w:rsidRPr="00A527D7">
        <w:rPr>
          <w:rFonts w:ascii="GHEA Grapalat" w:hAnsi="GHEA Grapalat"/>
          <w:i w:val="0"/>
          <w:sz w:val="24"/>
          <w:szCs w:val="24"/>
        </w:rPr>
        <w:t xml:space="preserve"> </w:t>
      </w:r>
      <w:r w:rsidRPr="00BE6C38">
        <w:rPr>
          <w:rFonts w:ascii="GHEA Grapalat" w:hAnsi="GHEA Grapalat"/>
          <w:i w:val="0"/>
          <w:sz w:val="24"/>
          <w:szCs w:val="24"/>
        </w:rPr>
        <w:t>КОТИРОВКИ</w:t>
      </w:r>
      <w:r w:rsidRPr="00BE6C38">
        <w:rPr>
          <w:rStyle w:val="FootnoteReference"/>
          <w:rFonts w:ascii="GHEA Grapalat" w:hAnsi="GHEA Grapalat"/>
          <w:i w:val="0"/>
          <w:sz w:val="24"/>
          <w:szCs w:val="24"/>
        </w:rPr>
        <w:footnoteReference w:customMarkFollows="1" w:id="1"/>
        <w:t>*</w:t>
      </w:r>
    </w:p>
    <w:p w:rsidR="00000329" w:rsidRPr="00F43EE1" w:rsidRDefault="00000329" w:rsidP="00000329">
      <w:pPr>
        <w:pStyle w:val="BodyTextIndent"/>
        <w:widowControl w:val="0"/>
        <w:spacing w:line="240" w:lineRule="auto"/>
        <w:ind w:firstLine="0"/>
        <w:jc w:val="center"/>
        <w:rPr>
          <w:rFonts w:ascii="GHEA Grapalat" w:hAnsi="GHEA Grapalat"/>
          <w:i w:val="0"/>
          <w:sz w:val="24"/>
          <w:szCs w:val="24"/>
          <w:lang w:val="hy-AM"/>
        </w:rPr>
      </w:pPr>
      <w:r w:rsidRPr="00BE6C38">
        <w:rPr>
          <w:rFonts w:ascii="GHEA Grapalat" w:hAnsi="GHEA Grapalat"/>
          <w:i w:val="0"/>
          <w:sz w:val="24"/>
          <w:szCs w:val="24"/>
        </w:rPr>
        <w:t xml:space="preserve">Настоящий текст объявления утвержден </w:t>
      </w:r>
      <w:r w:rsidRPr="00F43EE1">
        <w:rPr>
          <w:rFonts w:ascii="GHEA Grapalat" w:hAnsi="GHEA Grapalat"/>
          <w:i w:val="0"/>
          <w:sz w:val="24"/>
          <w:szCs w:val="24"/>
        </w:rPr>
        <w:t>Решением Оценочной Комиссии от</w:t>
      </w:r>
      <w:r w:rsidRPr="00F43EE1">
        <w:rPr>
          <w:rFonts w:ascii="GHEA Grapalat" w:hAnsi="GHEA Grapalat"/>
          <w:i w:val="0"/>
          <w:sz w:val="24"/>
          <w:szCs w:val="24"/>
          <w:lang w:val="hy-AM"/>
        </w:rPr>
        <w:t xml:space="preserve">             </w:t>
      </w:r>
      <w:r w:rsidRPr="00F43EE1">
        <w:rPr>
          <w:rFonts w:ascii="GHEA Grapalat" w:hAnsi="GHEA Grapalat"/>
          <w:i w:val="0"/>
          <w:sz w:val="24"/>
          <w:szCs w:val="24"/>
        </w:rPr>
        <w:t xml:space="preserve">    "</w:t>
      </w:r>
      <w:r w:rsidR="006A335A">
        <w:rPr>
          <w:rFonts w:ascii="GHEA Grapalat" w:hAnsi="GHEA Grapalat"/>
          <w:i w:val="0"/>
          <w:sz w:val="24"/>
          <w:szCs w:val="24"/>
          <w:lang w:val="hy-AM"/>
        </w:rPr>
        <w:t>22</w:t>
      </w:r>
      <w:r w:rsidRPr="00F43EE1">
        <w:rPr>
          <w:rFonts w:ascii="GHEA Grapalat" w:hAnsi="GHEA Grapalat"/>
          <w:i w:val="0"/>
          <w:sz w:val="24"/>
          <w:szCs w:val="24"/>
        </w:rPr>
        <w:t xml:space="preserve"> "</w:t>
      </w:r>
      <w:r w:rsidR="00E74DB9">
        <w:rPr>
          <w:rFonts w:ascii="GHEA Grapalat" w:hAnsi="GHEA Grapalat"/>
          <w:i w:val="0"/>
          <w:sz w:val="24"/>
          <w:szCs w:val="24"/>
        </w:rPr>
        <w:t>ноября</w:t>
      </w:r>
      <w:r w:rsidRPr="00F43EE1">
        <w:rPr>
          <w:rFonts w:ascii="GHEA Grapalat" w:hAnsi="GHEA Grapalat"/>
          <w:i w:val="0"/>
          <w:sz w:val="24"/>
          <w:szCs w:val="24"/>
        </w:rPr>
        <w:t>" 20</w:t>
      </w:r>
      <w:r w:rsidRPr="00F43EE1">
        <w:rPr>
          <w:rFonts w:ascii="GHEA Grapalat" w:hAnsi="GHEA Grapalat"/>
          <w:i w:val="0"/>
          <w:sz w:val="24"/>
          <w:szCs w:val="24"/>
          <w:lang w:val="hy-AM"/>
        </w:rPr>
        <w:t>2</w:t>
      </w:r>
      <w:r w:rsidR="00D05D42">
        <w:rPr>
          <w:rFonts w:ascii="GHEA Grapalat" w:hAnsi="GHEA Grapalat"/>
          <w:i w:val="0"/>
          <w:sz w:val="24"/>
          <w:szCs w:val="24"/>
        </w:rPr>
        <w:t>4</w:t>
      </w:r>
      <w:r w:rsidRPr="00F43EE1">
        <w:rPr>
          <w:rFonts w:ascii="GHEA Grapalat" w:hAnsi="GHEA Grapalat"/>
          <w:i w:val="0"/>
          <w:sz w:val="24"/>
          <w:szCs w:val="24"/>
        </w:rPr>
        <w:t xml:space="preserve"> "</w:t>
      </w:r>
      <w:r w:rsidRPr="00F43EE1">
        <w:rPr>
          <w:rFonts w:ascii="GHEA Grapalat" w:hAnsi="GHEA Grapalat"/>
          <w:i w:val="0"/>
          <w:sz w:val="24"/>
          <w:szCs w:val="24"/>
          <w:lang w:val="hy-AM"/>
        </w:rPr>
        <w:t>2</w:t>
      </w:r>
      <w:r w:rsidRPr="00F43EE1">
        <w:rPr>
          <w:rFonts w:ascii="GHEA Grapalat" w:hAnsi="GHEA Grapalat"/>
          <w:i w:val="0"/>
          <w:sz w:val="24"/>
          <w:szCs w:val="24"/>
        </w:rPr>
        <w:t xml:space="preserve">" </w:t>
      </w:r>
    </w:p>
    <w:p w:rsidR="00000329" w:rsidRPr="005358FC" w:rsidRDefault="00000329" w:rsidP="00000329">
      <w:pPr>
        <w:pStyle w:val="BodyTextIndent"/>
        <w:widowControl w:val="0"/>
        <w:spacing w:after="160" w:line="240" w:lineRule="auto"/>
        <w:ind w:firstLine="0"/>
        <w:jc w:val="center"/>
        <w:rPr>
          <w:rFonts w:ascii="GHEA Grapalat" w:hAnsi="GHEA Grapalat"/>
          <w:b/>
          <w:i w:val="0"/>
          <w:sz w:val="36"/>
          <w:szCs w:val="24"/>
        </w:rPr>
      </w:pPr>
      <w:r w:rsidRPr="00F43EE1">
        <w:rPr>
          <w:rFonts w:ascii="Arial" w:hAnsi="Arial" w:cs="Arial"/>
          <w:b/>
          <w:sz w:val="28"/>
          <w:shd w:val="clear" w:color="auto" w:fill="FFFFFF"/>
        </w:rPr>
        <w:t>*В случае расхождений между армянской и русской версиями приглашения,</w:t>
      </w:r>
      <w:r w:rsidRPr="00F43EE1">
        <w:rPr>
          <w:rFonts w:ascii="Arial" w:hAnsi="Arial" w:cs="Arial"/>
          <w:b/>
          <w:sz w:val="28"/>
        </w:rPr>
        <w:br/>
      </w:r>
      <w:r w:rsidRPr="00F43EE1">
        <w:rPr>
          <w:rFonts w:ascii="Arial" w:hAnsi="Arial" w:cs="Arial"/>
          <w:b/>
          <w:sz w:val="28"/>
          <w:shd w:val="clear" w:color="auto" w:fill="FFFFFF"/>
        </w:rPr>
        <w:t>преимущество будет иметь</w:t>
      </w:r>
      <w:r w:rsidRPr="005358FC">
        <w:rPr>
          <w:rFonts w:ascii="Arial" w:hAnsi="Arial" w:cs="Arial"/>
          <w:b/>
          <w:color w:val="222222"/>
          <w:sz w:val="28"/>
          <w:shd w:val="clear" w:color="auto" w:fill="FFFFFF"/>
        </w:rPr>
        <w:t xml:space="preserve"> армянская версия.</w:t>
      </w:r>
    </w:p>
    <w:p w:rsidR="00000329" w:rsidRPr="006A335A" w:rsidRDefault="00000329" w:rsidP="00000329">
      <w:pPr>
        <w:pStyle w:val="BodyTextIndent"/>
        <w:widowControl w:val="0"/>
        <w:spacing w:after="160" w:line="240" w:lineRule="auto"/>
        <w:ind w:firstLine="0"/>
        <w:jc w:val="center"/>
        <w:rPr>
          <w:rFonts w:ascii="GHEA Grapalat" w:hAnsi="GHEA Grapalat"/>
          <w:i w:val="0"/>
          <w:sz w:val="24"/>
          <w:szCs w:val="24"/>
          <w:lang w:val="hy-AM"/>
        </w:rPr>
      </w:pPr>
      <w:r>
        <w:rPr>
          <w:rFonts w:ascii="GHEA Grapalat" w:hAnsi="GHEA Grapalat"/>
          <w:i w:val="0"/>
          <w:sz w:val="24"/>
          <w:szCs w:val="24"/>
        </w:rPr>
        <w:t>Код процедуры</w:t>
      </w:r>
      <w:r>
        <w:rPr>
          <w:rFonts w:ascii="GHEA Grapalat" w:hAnsi="GHEA Grapalat"/>
          <w:i w:val="0"/>
          <w:sz w:val="24"/>
          <w:szCs w:val="24"/>
          <w:lang w:val="hy-AM"/>
        </w:rPr>
        <w:t xml:space="preserve"> KMJH-</w:t>
      </w:r>
      <w:r w:rsidRPr="00A04D5D">
        <w:rPr>
          <w:rFonts w:ascii="GHEA Grapalat" w:hAnsi="GHEA Grapalat"/>
          <w:i w:val="0"/>
          <w:sz w:val="22"/>
          <w:szCs w:val="22"/>
        </w:rPr>
        <w:t xml:space="preserve"> </w:t>
      </w:r>
      <w:r w:rsidRPr="00BE6C38">
        <w:rPr>
          <w:rFonts w:ascii="GHEA Grapalat" w:hAnsi="GHEA Grapalat"/>
          <w:i w:val="0"/>
          <w:sz w:val="22"/>
          <w:szCs w:val="22"/>
        </w:rPr>
        <w:t>GH</w:t>
      </w:r>
      <w:r>
        <w:rPr>
          <w:rFonts w:ascii="GHEA Grapalat" w:hAnsi="GHEA Grapalat"/>
          <w:i w:val="0"/>
          <w:sz w:val="22"/>
          <w:szCs w:val="22"/>
          <w:lang w:val="hy-AM"/>
        </w:rPr>
        <w:t>Ts</w:t>
      </w:r>
      <w:r w:rsidRPr="00BE6C38">
        <w:rPr>
          <w:rFonts w:ascii="GHEA Grapalat" w:hAnsi="GHEA Grapalat"/>
          <w:i w:val="0"/>
          <w:sz w:val="22"/>
          <w:szCs w:val="22"/>
        </w:rPr>
        <w:t>DzB</w:t>
      </w:r>
      <w:r w:rsidRPr="00BE6C38">
        <w:rPr>
          <w:rFonts w:ascii="GHEA Grapalat" w:hAnsi="GHEA Grapalat"/>
          <w:i w:val="0"/>
          <w:sz w:val="22"/>
          <w:szCs w:val="22"/>
          <w:lang w:val="hy-AM"/>
        </w:rPr>
        <w:t xml:space="preserve"> </w:t>
      </w:r>
      <w:r>
        <w:rPr>
          <w:rFonts w:ascii="GHEA Grapalat" w:hAnsi="GHEA Grapalat"/>
          <w:i w:val="0"/>
          <w:sz w:val="24"/>
          <w:szCs w:val="24"/>
          <w:lang w:val="hy-AM"/>
        </w:rPr>
        <w:t>-2</w:t>
      </w:r>
      <w:r w:rsidR="00D05D42">
        <w:rPr>
          <w:rFonts w:ascii="GHEA Grapalat" w:hAnsi="GHEA Grapalat"/>
          <w:i w:val="0"/>
          <w:sz w:val="24"/>
          <w:szCs w:val="24"/>
        </w:rPr>
        <w:t>4</w:t>
      </w:r>
      <w:r w:rsidRPr="00FC1D6B">
        <w:rPr>
          <w:rFonts w:ascii="GHEA Grapalat" w:hAnsi="GHEA Grapalat"/>
          <w:i w:val="0"/>
          <w:sz w:val="24"/>
          <w:szCs w:val="24"/>
          <w:lang w:val="hy-AM"/>
        </w:rPr>
        <w:t>/</w:t>
      </w:r>
      <w:r w:rsidR="00E74DB9">
        <w:rPr>
          <w:rFonts w:ascii="GHEA Grapalat" w:hAnsi="GHEA Grapalat"/>
          <w:i w:val="0"/>
          <w:sz w:val="24"/>
          <w:szCs w:val="24"/>
        </w:rPr>
        <w:t>3</w:t>
      </w:r>
      <w:r w:rsidR="006A335A">
        <w:rPr>
          <w:rFonts w:ascii="GHEA Grapalat" w:hAnsi="GHEA Grapalat"/>
          <w:i w:val="0"/>
          <w:sz w:val="24"/>
          <w:szCs w:val="24"/>
          <w:lang w:val="hy-AM"/>
        </w:rPr>
        <w:t>2</w:t>
      </w:r>
    </w:p>
    <w:p w:rsidR="004C191F" w:rsidRPr="002C214F" w:rsidRDefault="004C191F" w:rsidP="004C191F">
      <w:pPr>
        <w:pStyle w:val="BodyTextIndent"/>
        <w:widowControl w:val="0"/>
        <w:spacing w:line="240" w:lineRule="auto"/>
        <w:ind w:firstLine="709"/>
        <w:rPr>
          <w:rFonts w:ascii="GHEA Grapalat" w:hAnsi="GHEA Grapalat"/>
          <w:i w:val="0"/>
        </w:rPr>
      </w:pPr>
      <w:r w:rsidRPr="002C214F">
        <w:rPr>
          <w:rFonts w:ascii="GHEA Grapalat" w:hAnsi="GHEA Grapalat"/>
          <w:i w:val="0"/>
        </w:rPr>
        <w:t xml:space="preserve">Заказчик Джрвежский  </w:t>
      </w:r>
      <w:r w:rsidRPr="002C214F">
        <w:rPr>
          <w:rFonts w:ascii="GHEA Grapalat" w:hAnsi="GHEA Grapalat" w:cs="Arial"/>
          <w:i w:val="0"/>
        </w:rPr>
        <w:t>муниципалитет</w:t>
      </w:r>
      <w:r w:rsidRPr="002C214F">
        <w:rPr>
          <w:rFonts w:ascii="GHEA Grapalat" w:hAnsi="GHEA Grapalat"/>
          <w:i w:val="0"/>
        </w:rPr>
        <w:t xml:space="preserve">, находящийся по адресу </w:t>
      </w:r>
      <w:r w:rsidRPr="002C214F">
        <w:rPr>
          <w:rFonts w:ascii="GHEA Grapalat" w:hAnsi="GHEA Grapalat" w:cs="Arial"/>
          <w:i w:val="0"/>
        </w:rPr>
        <w:t>в</w:t>
      </w:r>
      <w:r w:rsidRPr="002C214F">
        <w:rPr>
          <w:rFonts w:ascii="GHEA Grapalat" w:hAnsi="GHEA Grapalat" w:cs="Arial LatArm"/>
          <w:i w:val="0"/>
        </w:rPr>
        <w:t xml:space="preserve"> </w:t>
      </w:r>
      <w:r w:rsidRPr="002C214F">
        <w:rPr>
          <w:rFonts w:ascii="GHEA Grapalat" w:hAnsi="GHEA Grapalat" w:cs="Arial"/>
          <w:i w:val="0"/>
        </w:rPr>
        <w:t>Котайкском</w:t>
      </w:r>
      <w:r w:rsidRPr="002C214F">
        <w:rPr>
          <w:rFonts w:ascii="GHEA Grapalat" w:hAnsi="GHEA Grapalat" w:cs="Arial LatArm"/>
          <w:i w:val="0"/>
        </w:rPr>
        <w:t xml:space="preserve"> </w:t>
      </w:r>
      <w:r w:rsidRPr="002C214F">
        <w:rPr>
          <w:rFonts w:ascii="GHEA Grapalat" w:hAnsi="GHEA Grapalat" w:cs="Arial"/>
          <w:i w:val="0"/>
        </w:rPr>
        <w:t>марзе</w:t>
      </w:r>
      <w:r w:rsidRPr="002C214F">
        <w:rPr>
          <w:rFonts w:ascii="GHEA Grapalat" w:hAnsi="GHEA Grapalat" w:cs="Arial LatArm"/>
          <w:i w:val="0"/>
        </w:rPr>
        <w:t xml:space="preserve">, </w:t>
      </w:r>
      <w:r w:rsidRPr="002C214F">
        <w:rPr>
          <w:rFonts w:ascii="GHEA Grapalat" w:hAnsi="GHEA Grapalat"/>
          <w:i w:val="0"/>
        </w:rPr>
        <w:t>в селе Д</w:t>
      </w:r>
      <w:r w:rsidRPr="002C214F">
        <w:rPr>
          <w:rFonts w:ascii="GHEA Grapalat" w:hAnsi="GHEA Grapalat" w:cs="Arial"/>
          <w:i w:val="0"/>
        </w:rPr>
        <w:t>рвеж</w:t>
      </w:r>
      <w:r w:rsidRPr="002C214F">
        <w:rPr>
          <w:rFonts w:ascii="GHEA Grapalat" w:hAnsi="GHEA Grapalat"/>
          <w:i w:val="0"/>
        </w:rPr>
        <w:t xml:space="preserve">,  </w:t>
      </w:r>
      <w:r w:rsidRPr="002C214F">
        <w:rPr>
          <w:rFonts w:ascii="GHEA Grapalat" w:hAnsi="GHEA Grapalat" w:cs="Arial"/>
          <w:i w:val="0"/>
        </w:rPr>
        <w:t>Мелконян</w:t>
      </w:r>
      <w:r w:rsidRPr="002C214F">
        <w:rPr>
          <w:rFonts w:ascii="GHEA Grapalat" w:hAnsi="GHEA Grapalat" w:cs="Arial LatArm"/>
          <w:i w:val="0"/>
        </w:rPr>
        <w:t xml:space="preserve"> 7</w:t>
      </w:r>
      <w:r w:rsidRPr="002C214F">
        <w:rPr>
          <w:rFonts w:ascii="GHEA Grapalat" w:hAnsi="GHEA Grapalat"/>
          <w:i w:val="0"/>
        </w:rPr>
        <w:t>6</w:t>
      </w:r>
      <w:r w:rsidRPr="002C214F">
        <w:rPr>
          <w:rFonts w:ascii="GHEA Grapalat" w:hAnsi="GHEA Grapalat"/>
          <w:i w:val="0"/>
          <w:lang w:val="hy-AM"/>
        </w:rPr>
        <w:t xml:space="preserve">, </w:t>
      </w:r>
      <w:r w:rsidRPr="002C214F">
        <w:rPr>
          <w:rFonts w:ascii="GHEA Grapalat" w:hAnsi="GHEA Grapalat"/>
          <w:i w:val="0"/>
        </w:rPr>
        <w:t xml:space="preserve">объявляет </w:t>
      </w:r>
      <w:r w:rsidRPr="002C214F">
        <w:rPr>
          <w:rFonts w:ascii="GHEA Grapalat" w:hAnsi="GHEA Grapalat" w:cs="Arial"/>
          <w:i w:val="0"/>
        </w:rPr>
        <w:t>котировку</w:t>
      </w:r>
      <w:r w:rsidRPr="002C214F">
        <w:rPr>
          <w:rFonts w:ascii="GHEA Grapalat" w:hAnsi="GHEA Grapalat"/>
          <w:i w:val="0"/>
        </w:rPr>
        <w:t>, который проводится одним этапом.</w:t>
      </w:r>
    </w:p>
    <w:p w:rsidR="004C191F" w:rsidRPr="002C214F" w:rsidRDefault="004C191F" w:rsidP="004C191F">
      <w:pPr>
        <w:pStyle w:val="BodyTextIndent"/>
        <w:widowControl w:val="0"/>
        <w:spacing w:line="240" w:lineRule="auto"/>
        <w:ind w:firstLine="567"/>
        <w:rPr>
          <w:rFonts w:ascii="GHEA Grapalat" w:hAnsi="GHEA Grapalat"/>
          <w:i w:val="0"/>
        </w:rPr>
      </w:pPr>
      <w:r w:rsidRPr="002C214F">
        <w:rPr>
          <w:rFonts w:ascii="GHEA Grapalat" w:hAnsi="GHEA Grapalat"/>
          <w:i w:val="0"/>
        </w:rPr>
        <w:t>Участнику, отобранному по итогам настоящей процедуры, в</w:t>
      </w:r>
      <w:r w:rsidRPr="002C214F">
        <w:rPr>
          <w:rFonts w:ascii="Courier New" w:hAnsi="Courier New" w:cs="Courier New"/>
          <w:i w:val="0"/>
          <w:lang w:val="en-US"/>
        </w:rPr>
        <w:t> </w:t>
      </w:r>
      <w:r w:rsidRPr="002C214F">
        <w:rPr>
          <w:rFonts w:ascii="GHEA Grapalat" w:hAnsi="GHEA Grapalat"/>
          <w:i w:val="0"/>
          <w:spacing w:val="6"/>
        </w:rPr>
        <w:t>установленном</w:t>
      </w:r>
      <w:r w:rsidRPr="002C214F">
        <w:rPr>
          <w:rFonts w:ascii="Courier New" w:hAnsi="Courier New" w:cs="Courier New"/>
          <w:i w:val="0"/>
          <w:spacing w:val="6"/>
          <w:lang w:val="en-US"/>
        </w:rPr>
        <w:t> </w:t>
      </w:r>
      <w:r w:rsidRPr="002C214F">
        <w:rPr>
          <w:rFonts w:ascii="GHEA Grapalat" w:hAnsi="GHEA Grapalat"/>
          <w:i w:val="0"/>
          <w:spacing w:val="6"/>
        </w:rPr>
        <w:t xml:space="preserve">порядке будет предложено заключить договор </w:t>
      </w:r>
      <w:r w:rsidRPr="002C214F">
        <w:rPr>
          <w:rFonts w:ascii="GHEA Grapalat" w:hAnsi="GHEA Grapalat"/>
          <w:i w:val="0"/>
          <w:spacing w:val="6"/>
          <w:lang w:val="hy-AM"/>
        </w:rPr>
        <w:t>для</w:t>
      </w:r>
      <w:r w:rsidRPr="002C214F">
        <w:rPr>
          <w:rFonts w:ascii="GHEA Grapalat" w:hAnsi="GHEA Grapalat"/>
          <w:i w:val="0"/>
        </w:rPr>
        <w:t xml:space="preserve"> измерение земельных участков</w:t>
      </w:r>
      <w:r w:rsidRPr="002C214F">
        <w:rPr>
          <w:rFonts w:ascii="GHEA Grapalat" w:hAnsi="GHEA Grapalat"/>
          <w:i w:val="0"/>
          <w:lang w:val="hy-AM"/>
        </w:rPr>
        <w:t xml:space="preserve"> и </w:t>
      </w:r>
      <w:r w:rsidRPr="002C214F">
        <w:rPr>
          <w:rFonts w:ascii="GHEA Grapalat" w:hAnsi="GHEA Grapalat"/>
          <w:i w:val="0"/>
        </w:rPr>
        <w:t>составление планов</w:t>
      </w:r>
      <w:r w:rsidRPr="002C214F">
        <w:rPr>
          <w:rFonts w:ascii="GHEA Grapalat" w:hAnsi="GHEA Grapalat"/>
          <w:i w:val="0"/>
          <w:lang w:val="hy-AM"/>
        </w:rPr>
        <w:t xml:space="preserve"> </w:t>
      </w:r>
      <w:r w:rsidRPr="002C214F">
        <w:rPr>
          <w:rFonts w:ascii="GHEA Grapalat" w:hAnsi="GHEA Grapalat"/>
          <w:i w:val="0"/>
        </w:rPr>
        <w:t>в общин</w:t>
      </w:r>
      <w:r w:rsidRPr="002C214F">
        <w:rPr>
          <w:rFonts w:ascii="GHEA Grapalat" w:hAnsi="GHEA Grapalat"/>
          <w:i w:val="0"/>
          <w:lang w:val="hy-AM"/>
        </w:rPr>
        <w:t xml:space="preserve">е </w:t>
      </w:r>
      <w:r w:rsidRPr="002C214F">
        <w:rPr>
          <w:rFonts w:ascii="GHEA Grapalat" w:hAnsi="GHEA Grapalat"/>
          <w:i w:val="0"/>
        </w:rPr>
        <w:t>Джрвеж (далее — договор).</w:t>
      </w:r>
    </w:p>
    <w:p w:rsidR="00357D48" w:rsidRPr="004C191F" w:rsidRDefault="00A20B69" w:rsidP="004C191F">
      <w:pPr>
        <w:pStyle w:val="BodyTextIndent"/>
        <w:widowControl w:val="0"/>
        <w:spacing w:line="240" w:lineRule="auto"/>
        <w:ind w:firstLine="567"/>
        <w:rPr>
          <w:rFonts w:ascii="GHEA Grapalat" w:hAnsi="GHEA Grapalat"/>
          <w:i w:val="0"/>
        </w:rPr>
      </w:pPr>
      <w:r w:rsidRPr="004C191F">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4C191F">
        <w:rPr>
          <w:rFonts w:ascii="Courier New" w:hAnsi="Courier New" w:cs="Courier New"/>
          <w:i w:val="0"/>
          <w:lang w:val="en-US"/>
        </w:rPr>
        <w:t> </w:t>
      </w:r>
      <w:r w:rsidR="00F95E94" w:rsidRPr="004C191F">
        <w:rPr>
          <w:rFonts w:ascii="GHEA Grapalat" w:hAnsi="GHEA Grapalat"/>
          <w:i w:val="0"/>
        </w:rPr>
        <w:t>настоящей процедуре</w:t>
      </w:r>
      <w:r w:rsidRPr="004C191F">
        <w:rPr>
          <w:rFonts w:ascii="GHEA Grapalat" w:hAnsi="GHEA Grapalat"/>
          <w:i w:val="0"/>
        </w:rPr>
        <w:t>.</w:t>
      </w:r>
    </w:p>
    <w:p w:rsidR="008B069D" w:rsidRPr="004C191F" w:rsidRDefault="00052084" w:rsidP="004C191F">
      <w:pPr>
        <w:pStyle w:val="BodyTextIndent"/>
        <w:widowControl w:val="0"/>
        <w:spacing w:line="240" w:lineRule="auto"/>
        <w:ind w:firstLine="567"/>
        <w:rPr>
          <w:rFonts w:ascii="GHEA Grapalat" w:hAnsi="GHEA Grapalat"/>
          <w:i w:val="0"/>
        </w:rPr>
      </w:pPr>
      <w:r w:rsidRPr="004C191F">
        <w:rPr>
          <w:rFonts w:ascii="GHEA Grapalat" w:hAnsi="GHEA Grapalat"/>
          <w:i w:val="0"/>
        </w:rPr>
        <w:t xml:space="preserve">Условия </w:t>
      </w:r>
      <w:r w:rsidR="00677658" w:rsidRPr="004C191F">
        <w:rPr>
          <w:rFonts w:ascii="GHEA Grapalat" w:hAnsi="GHEA Grapalat"/>
          <w:i w:val="0"/>
        </w:rPr>
        <w:t xml:space="preserve">предъявляемые </w:t>
      </w:r>
      <w:r w:rsidR="00FD0B1A" w:rsidRPr="004C191F">
        <w:rPr>
          <w:rFonts w:ascii="GHEA Grapalat" w:hAnsi="GHEA Grapalat"/>
          <w:i w:val="0"/>
        </w:rPr>
        <w:t xml:space="preserve">к </w:t>
      </w:r>
      <w:r w:rsidR="00677658" w:rsidRPr="004C191F">
        <w:rPr>
          <w:rFonts w:ascii="GHEA Grapalat" w:hAnsi="GHEA Grapalat"/>
          <w:i w:val="0"/>
        </w:rPr>
        <w:t xml:space="preserve">лицам, не имеющим права на участие в </w:t>
      </w:r>
      <w:r w:rsidRPr="004C191F">
        <w:rPr>
          <w:rFonts w:ascii="GHEA Grapalat" w:hAnsi="GHEA Grapalat"/>
          <w:i w:val="0"/>
        </w:rPr>
        <w:t xml:space="preserve"> данной </w:t>
      </w:r>
      <w:r w:rsidR="006F297B" w:rsidRPr="004C191F">
        <w:rPr>
          <w:rFonts w:ascii="GHEA Grapalat" w:hAnsi="GHEA Grapalat"/>
          <w:i w:val="0"/>
        </w:rPr>
        <w:t>процедуре</w:t>
      </w:r>
      <w:r w:rsidR="00677658" w:rsidRPr="004C191F">
        <w:rPr>
          <w:rFonts w:ascii="GHEA Grapalat" w:hAnsi="GHEA Grapalat"/>
          <w:i w:val="0"/>
        </w:rPr>
        <w:t>, а также участникам, установлены приглашением на настоящую процедуру.</w:t>
      </w:r>
      <w:r w:rsidRPr="004C191F" w:rsidDel="00052084">
        <w:rPr>
          <w:rFonts w:ascii="GHEA Grapalat" w:hAnsi="GHEA Grapalat"/>
          <w:i w:val="0"/>
        </w:rPr>
        <w:t xml:space="preserve"> </w:t>
      </w:r>
    </w:p>
    <w:p w:rsidR="00357D48" w:rsidRPr="004C191F" w:rsidRDefault="00EE73A8" w:rsidP="004C191F">
      <w:pPr>
        <w:pStyle w:val="BodyTextIndent"/>
        <w:widowControl w:val="0"/>
        <w:spacing w:line="240" w:lineRule="auto"/>
        <w:ind w:firstLine="567"/>
        <w:rPr>
          <w:rFonts w:ascii="GHEA Grapalat" w:hAnsi="GHEA Grapalat"/>
          <w:i w:val="0"/>
        </w:rPr>
      </w:pPr>
      <w:r w:rsidRPr="004C191F">
        <w:rPr>
          <w:rFonts w:ascii="GHEA Grapalat" w:hAnsi="GHEA Grapalat"/>
          <w:i w:val="0"/>
        </w:rPr>
        <w:t xml:space="preserve">Отобранный участник определяется из числа участников, подавших заявки, оцененные </w:t>
      </w:r>
      <w:r w:rsidR="007442CF" w:rsidRPr="004C191F">
        <w:rPr>
          <w:rFonts w:ascii="GHEA Grapalat" w:hAnsi="GHEA Grapalat"/>
          <w:i w:val="0"/>
        </w:rPr>
        <w:t>удовлетворительно</w:t>
      </w:r>
      <w:r w:rsidR="007442CF" w:rsidRPr="004C191F">
        <w:rPr>
          <w:rFonts w:ascii="GHEA Grapalat" w:hAnsi="GHEA Grapalat"/>
          <w:i w:val="0"/>
          <w:lang w:val="hy-AM"/>
        </w:rPr>
        <w:t xml:space="preserve"> </w:t>
      </w:r>
      <w:r w:rsidR="007442CF" w:rsidRPr="004C191F">
        <w:rPr>
          <w:rFonts w:ascii="GHEA Grapalat" w:hAnsi="GHEA Grapalat"/>
          <w:i w:val="0"/>
        </w:rPr>
        <w:t xml:space="preserve">по </w:t>
      </w:r>
      <w:r w:rsidR="00830445" w:rsidRPr="004C191F">
        <w:rPr>
          <w:rFonts w:ascii="GHEA Grapalat" w:hAnsi="GHEA Grapalat"/>
          <w:i w:val="0"/>
        </w:rPr>
        <w:t xml:space="preserve">неценовым </w:t>
      </w:r>
      <w:r w:rsidR="007442CF" w:rsidRPr="004C191F">
        <w:rPr>
          <w:rFonts w:ascii="GHEA Grapalat" w:hAnsi="GHEA Grapalat"/>
          <w:i w:val="0"/>
        </w:rPr>
        <w:t>условиям</w:t>
      </w:r>
      <w:r w:rsidRPr="004C191F">
        <w:rPr>
          <w:rFonts w:ascii="GHEA Grapalat" w:hAnsi="GHEA Grapalat"/>
          <w:i w:val="0"/>
        </w:rPr>
        <w:t>, по принципу предпочтения, отдаваемого участнику, представившему м</w:t>
      </w:r>
      <w:r w:rsidR="003F762C" w:rsidRPr="004C191F">
        <w:rPr>
          <w:rFonts w:ascii="GHEA Grapalat" w:hAnsi="GHEA Grapalat"/>
          <w:i w:val="0"/>
        </w:rPr>
        <w:t>инимальное ценовое предложение.</w:t>
      </w:r>
    </w:p>
    <w:p w:rsidR="00D85563" w:rsidRPr="004C191F" w:rsidRDefault="000E2427" w:rsidP="004C191F">
      <w:pPr>
        <w:pStyle w:val="BodyTextIndent"/>
        <w:widowControl w:val="0"/>
        <w:spacing w:line="240" w:lineRule="auto"/>
        <w:ind w:firstLine="567"/>
        <w:rPr>
          <w:rFonts w:ascii="GHEA Grapalat" w:hAnsi="GHEA Grapalat"/>
          <w:i w:val="0"/>
        </w:rPr>
      </w:pPr>
      <w:r w:rsidRPr="004C191F">
        <w:rPr>
          <w:rFonts w:ascii="GHEA Grapalat" w:hAnsi="GHEA Grapalat"/>
          <w:i w:val="0"/>
        </w:rPr>
        <w:t xml:space="preserve">В отношении </w:t>
      </w:r>
      <w:r w:rsidR="00830445" w:rsidRPr="004C191F">
        <w:rPr>
          <w:rFonts w:ascii="GHEA Grapalat" w:hAnsi="GHEA Grapalat"/>
          <w:i w:val="0"/>
        </w:rPr>
        <w:t xml:space="preserve">настоящей процедуры </w:t>
      </w:r>
      <w:r w:rsidRPr="004C191F">
        <w:rPr>
          <w:rFonts w:ascii="GHEA Grapalat" w:hAnsi="GHEA Grapalat"/>
          <w:i w:val="0"/>
        </w:rPr>
        <w:t>применяются положения Соглашения Всемирной торговой организации по правительственным закупкам.</w:t>
      </w:r>
      <w:r w:rsidRPr="004C191F">
        <w:rPr>
          <w:rStyle w:val="FootnoteReference"/>
          <w:rFonts w:ascii="GHEA Grapalat" w:hAnsi="GHEA Grapalat"/>
          <w:i w:val="0"/>
        </w:rPr>
        <w:footnoteReference w:id="2"/>
      </w:r>
    </w:p>
    <w:p w:rsidR="0067579A" w:rsidRPr="004C191F" w:rsidRDefault="00357D48" w:rsidP="004C191F">
      <w:pPr>
        <w:pStyle w:val="BodyTextIndent"/>
        <w:widowControl w:val="0"/>
        <w:spacing w:line="240" w:lineRule="auto"/>
        <w:ind w:firstLine="567"/>
        <w:rPr>
          <w:rFonts w:ascii="GHEA Grapalat" w:hAnsi="GHEA Grapalat"/>
          <w:i w:val="0"/>
          <w:spacing w:val="-6"/>
        </w:rPr>
      </w:pPr>
      <w:r w:rsidRPr="004C191F">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4C191F">
        <w:rPr>
          <w:rFonts w:ascii="Courier New" w:hAnsi="Courier New" w:cs="Courier New"/>
          <w:i w:val="0"/>
          <w:spacing w:val="-6"/>
          <w:lang w:val="en-US"/>
        </w:rPr>
        <w:t> </w:t>
      </w:r>
      <w:r w:rsidRPr="004C191F">
        <w:rPr>
          <w:rFonts w:ascii="GHEA Grapalat" w:hAnsi="GHEA Grapalat"/>
          <w:i w:val="0"/>
          <w:spacing w:val="-6"/>
        </w:rPr>
        <w:t xml:space="preserve">электронной форме в течение рабочего дня, следующего за днем получения заявления. </w:t>
      </w:r>
    </w:p>
    <w:p w:rsidR="004C191F" w:rsidRPr="00281325" w:rsidRDefault="004C191F" w:rsidP="004C191F">
      <w:pPr>
        <w:pStyle w:val="BodyTextIndent"/>
        <w:widowControl w:val="0"/>
        <w:spacing w:line="240" w:lineRule="auto"/>
        <w:ind w:firstLine="567"/>
        <w:rPr>
          <w:rFonts w:ascii="GHEA Grapalat" w:hAnsi="GHEA Grapalat"/>
          <w:i w:val="0"/>
          <w:spacing w:val="6"/>
        </w:rPr>
      </w:pPr>
      <w:r w:rsidRPr="00281325">
        <w:rPr>
          <w:rFonts w:ascii="GHEA Grapalat" w:hAnsi="GHEA Grapalat"/>
          <w:i w:val="0"/>
        </w:rPr>
        <w:t xml:space="preserve">Заявки на запросе котировки необходимо подавать по адресу </w:t>
      </w:r>
      <w:r w:rsidRPr="00281325">
        <w:rPr>
          <w:rFonts w:ascii="GHEA Grapalat" w:hAnsi="GHEA Grapalat" w:cs="Arial"/>
          <w:i w:val="0"/>
        </w:rPr>
        <w:t>Котайкскоммарзе</w:t>
      </w:r>
      <w:r w:rsidRPr="00281325">
        <w:rPr>
          <w:rFonts w:ascii="GHEA Grapalat" w:hAnsi="GHEA Grapalat" w:cs="Arial LatArm"/>
          <w:i w:val="0"/>
        </w:rPr>
        <w:t xml:space="preserve">, </w:t>
      </w:r>
      <w:r w:rsidRPr="00281325">
        <w:rPr>
          <w:rFonts w:ascii="GHEA Grapalat" w:hAnsi="GHEA Grapalat" w:cs="Arial"/>
          <w:i w:val="0"/>
        </w:rPr>
        <w:t>Джрве</w:t>
      </w:r>
      <w:r w:rsidRPr="00281325">
        <w:rPr>
          <w:rFonts w:ascii="GHEA Grapalat" w:hAnsi="GHEA Grapalat"/>
          <w:i w:val="0"/>
        </w:rPr>
        <w:t xml:space="preserve">ж </w:t>
      </w:r>
      <w:r w:rsidRPr="00281325">
        <w:rPr>
          <w:rFonts w:ascii="GHEA Grapalat" w:hAnsi="GHEA Grapalat" w:cs="Arial"/>
          <w:i w:val="0"/>
        </w:rPr>
        <w:t>Мелконян</w:t>
      </w:r>
      <w:r w:rsidRPr="00281325">
        <w:rPr>
          <w:rFonts w:ascii="GHEA Grapalat" w:hAnsi="GHEA Grapalat"/>
          <w:i w:val="0"/>
        </w:rPr>
        <w:t>а</w:t>
      </w:r>
      <w:r>
        <w:rPr>
          <w:rFonts w:ascii="GHEA Grapalat" w:hAnsi="GHEA Grapalat"/>
          <w:i w:val="0"/>
        </w:rPr>
        <w:t xml:space="preserve"> 76, в документарной форме, до </w:t>
      </w:r>
      <w:r w:rsidR="00D05D42">
        <w:rPr>
          <w:rFonts w:ascii="GHEA Grapalat" w:hAnsi="GHEA Grapalat"/>
          <w:i w:val="0"/>
          <w:lang w:val="hy-AM"/>
        </w:rPr>
        <w:t>1</w:t>
      </w:r>
      <w:r w:rsidR="006A335A">
        <w:rPr>
          <w:rFonts w:ascii="GHEA Grapalat" w:hAnsi="GHEA Grapalat"/>
          <w:i w:val="0"/>
          <w:lang w:val="hy-AM"/>
        </w:rPr>
        <w:t>1</w:t>
      </w:r>
      <w:r w:rsidR="00D05D42">
        <w:rPr>
          <w:rFonts w:ascii="GHEA Grapalat" w:hAnsi="GHEA Grapalat"/>
          <w:i w:val="0"/>
          <w:lang w:val="hy-AM"/>
        </w:rPr>
        <w:t>:30</w:t>
      </w:r>
      <w:r w:rsidRPr="00281325">
        <w:rPr>
          <w:rFonts w:ascii="GHEA Grapalat" w:hAnsi="GHEA Grapalat"/>
          <w:i w:val="0"/>
          <w:lang w:val="hy-AM"/>
        </w:rPr>
        <w:t xml:space="preserve"> </w:t>
      </w:r>
      <w:r w:rsidRPr="00281325">
        <w:rPr>
          <w:rFonts w:ascii="GHEA Grapalat" w:hAnsi="GHEA Grapalat"/>
          <w:i w:val="0"/>
        </w:rPr>
        <w:t>часов</w:t>
      </w:r>
      <w:r w:rsidRPr="00281325">
        <w:rPr>
          <w:rFonts w:ascii="GHEA Grapalat" w:hAnsi="GHEA Grapalat" w:cs="Arial"/>
          <w:i w:val="0"/>
        </w:rPr>
        <w:t xml:space="preserve"> на</w:t>
      </w:r>
      <w:r w:rsidRPr="00281325">
        <w:rPr>
          <w:rFonts w:ascii="GHEA Grapalat" w:hAnsi="GHEA Grapalat" w:cs="Arial LatArm"/>
          <w:i w:val="0"/>
        </w:rPr>
        <w:t xml:space="preserve"> 7-</w:t>
      </w:r>
      <w:r w:rsidRPr="00281325">
        <w:rPr>
          <w:rFonts w:ascii="GHEA Grapalat" w:hAnsi="GHEA Grapalat" w:cs="Arial"/>
          <w:i w:val="0"/>
        </w:rPr>
        <w:t>й</w:t>
      </w:r>
      <w:r>
        <w:rPr>
          <w:rFonts w:ascii="GHEA Grapalat" w:hAnsi="GHEA Grapalat" w:cs="Arial"/>
          <w:i w:val="0"/>
          <w:lang w:val="hy-AM"/>
        </w:rPr>
        <w:t xml:space="preserve"> </w:t>
      </w:r>
      <w:r w:rsidRPr="00281325">
        <w:rPr>
          <w:rFonts w:ascii="GHEA Grapalat" w:hAnsi="GHEA Grapalat" w:cs="Arial"/>
          <w:i w:val="0"/>
        </w:rPr>
        <w:t>день</w:t>
      </w:r>
      <w:r>
        <w:rPr>
          <w:rFonts w:ascii="GHEA Grapalat" w:hAnsi="GHEA Grapalat" w:cs="Arial"/>
          <w:i w:val="0"/>
          <w:lang w:val="hy-AM"/>
        </w:rPr>
        <w:t xml:space="preserve"> </w:t>
      </w:r>
      <w:r w:rsidRPr="00281325">
        <w:rPr>
          <w:rFonts w:ascii="GHEA Grapalat" w:hAnsi="GHEA Grapalat" w:cs="Arial"/>
          <w:i w:val="0"/>
        </w:rPr>
        <w:t>после</w:t>
      </w:r>
      <w:r>
        <w:rPr>
          <w:rFonts w:ascii="GHEA Grapalat" w:hAnsi="GHEA Grapalat" w:cs="Arial"/>
          <w:i w:val="0"/>
          <w:lang w:val="hy-AM"/>
        </w:rPr>
        <w:t xml:space="preserve"> </w:t>
      </w:r>
      <w:r w:rsidRPr="00281325">
        <w:rPr>
          <w:rFonts w:ascii="GHEA Grapalat" w:hAnsi="GHEA Grapalat" w:cs="Arial"/>
          <w:i w:val="0"/>
        </w:rPr>
        <w:t>даты</w:t>
      </w:r>
      <w:r>
        <w:rPr>
          <w:rFonts w:ascii="GHEA Grapalat" w:hAnsi="GHEA Grapalat" w:cs="Arial"/>
          <w:i w:val="0"/>
          <w:lang w:val="hy-AM"/>
        </w:rPr>
        <w:t xml:space="preserve"> </w:t>
      </w:r>
      <w:r w:rsidRPr="00281325">
        <w:rPr>
          <w:rFonts w:ascii="GHEA Grapalat" w:hAnsi="GHEA Grapalat" w:cs="Arial"/>
          <w:i w:val="0"/>
        </w:rPr>
        <w:t>опубликования</w:t>
      </w:r>
      <w:r>
        <w:rPr>
          <w:rFonts w:ascii="GHEA Grapalat" w:hAnsi="GHEA Grapalat" w:cs="Arial"/>
          <w:i w:val="0"/>
          <w:lang w:val="hy-AM"/>
        </w:rPr>
        <w:t xml:space="preserve"> </w:t>
      </w:r>
      <w:r w:rsidRPr="00281325">
        <w:rPr>
          <w:rFonts w:ascii="GHEA Grapalat" w:hAnsi="GHEA Grapalat" w:cs="Arial"/>
          <w:i w:val="0"/>
        </w:rPr>
        <w:t>этого</w:t>
      </w:r>
      <w:r>
        <w:rPr>
          <w:rFonts w:ascii="GHEA Grapalat" w:hAnsi="GHEA Grapalat" w:cs="Arial"/>
          <w:i w:val="0"/>
          <w:lang w:val="hy-AM"/>
        </w:rPr>
        <w:t xml:space="preserve"> </w:t>
      </w:r>
      <w:r w:rsidRPr="00281325">
        <w:rPr>
          <w:rFonts w:ascii="GHEA Grapalat" w:hAnsi="GHEA Grapalat" w:cs="Arial"/>
          <w:i w:val="0"/>
        </w:rPr>
        <w:t>объявления</w:t>
      </w:r>
      <w:r w:rsidRPr="00281325">
        <w:rPr>
          <w:rFonts w:ascii="GHEA Grapalat" w:hAnsi="GHEA Grapalat"/>
          <w:i w:val="0"/>
        </w:rPr>
        <w:t>. Кроме армянского языка заявки могут быть поданы также на английском или русском языке.</w:t>
      </w:r>
    </w:p>
    <w:p w:rsidR="004C191F" w:rsidRPr="00281325" w:rsidRDefault="004C191F" w:rsidP="004C191F">
      <w:pPr>
        <w:jc w:val="both"/>
        <w:rPr>
          <w:rFonts w:ascii="GHEA Grapalat" w:hAnsi="GHEA Grapalat"/>
          <w:sz w:val="20"/>
          <w:szCs w:val="20"/>
        </w:rPr>
      </w:pPr>
      <w:r w:rsidRPr="00281325">
        <w:rPr>
          <w:rFonts w:ascii="GHEA Grapalat" w:hAnsi="GHEA Grapalat"/>
          <w:i/>
          <w:sz w:val="20"/>
          <w:szCs w:val="20"/>
          <w:lang w:val="hy-AM"/>
        </w:rPr>
        <w:tab/>
      </w:r>
      <w:r w:rsidRPr="00281325">
        <w:rPr>
          <w:rFonts w:ascii="GHEA Grapalat" w:hAnsi="GHEA Grapalat"/>
          <w:i/>
          <w:sz w:val="20"/>
          <w:szCs w:val="20"/>
        </w:rPr>
        <w:t xml:space="preserve">Вскрытие заявок будет проводиться по адресу </w:t>
      </w:r>
      <w:r w:rsidRPr="00281325">
        <w:rPr>
          <w:rFonts w:ascii="GHEA Grapalat" w:hAnsi="GHEA Grapalat"/>
          <w:sz w:val="20"/>
          <w:szCs w:val="20"/>
        </w:rPr>
        <w:t>Джрвеж ул. Мелконян, Котайкский марз, на 7-й день после опубликации этого объявления в</w:t>
      </w:r>
      <w:r w:rsidRPr="00281325">
        <w:rPr>
          <w:rFonts w:ascii="GHEA Grapalat" w:hAnsi="GHEA Grapalat"/>
          <w:sz w:val="20"/>
          <w:szCs w:val="20"/>
          <w:lang w:val="hy-AM"/>
        </w:rPr>
        <w:t xml:space="preserve"> </w:t>
      </w:r>
      <w:r w:rsidR="00D05D42">
        <w:rPr>
          <w:rFonts w:ascii="GHEA Grapalat" w:hAnsi="GHEA Grapalat"/>
          <w:sz w:val="20"/>
          <w:szCs w:val="20"/>
          <w:lang w:val="hy-AM"/>
        </w:rPr>
        <w:t>1</w:t>
      </w:r>
      <w:r w:rsidR="006A335A">
        <w:rPr>
          <w:rFonts w:ascii="GHEA Grapalat" w:hAnsi="GHEA Grapalat"/>
          <w:sz w:val="20"/>
          <w:szCs w:val="20"/>
          <w:lang w:val="hy-AM"/>
        </w:rPr>
        <w:t>1</w:t>
      </w:r>
      <w:r w:rsidR="00D05D42">
        <w:rPr>
          <w:rFonts w:ascii="GHEA Grapalat" w:hAnsi="GHEA Grapalat"/>
          <w:sz w:val="20"/>
          <w:szCs w:val="20"/>
          <w:lang w:val="hy-AM"/>
        </w:rPr>
        <w:t>:30</w:t>
      </w:r>
      <w:r w:rsidRPr="00281325">
        <w:rPr>
          <w:rFonts w:ascii="GHEA Grapalat" w:hAnsi="GHEA Grapalat"/>
          <w:sz w:val="20"/>
          <w:szCs w:val="20"/>
        </w:rPr>
        <w:t>.</w:t>
      </w:r>
    </w:p>
    <w:p w:rsidR="004C191F" w:rsidRPr="00281325" w:rsidRDefault="004C191F" w:rsidP="004C191F">
      <w:pPr>
        <w:jc w:val="both"/>
        <w:rPr>
          <w:rFonts w:ascii="GHEA Grapalat" w:hAnsi="GHEA Grapalat"/>
          <w:sz w:val="20"/>
          <w:szCs w:val="20"/>
        </w:rPr>
      </w:pPr>
      <w:r w:rsidRPr="00281325">
        <w:rPr>
          <w:rFonts w:ascii="GHEA Grapalat" w:hAnsi="GHEA Grapalat"/>
          <w:sz w:val="20"/>
          <w:szCs w:val="20"/>
          <w:lang w:val="hy-AM"/>
        </w:rPr>
        <w:tab/>
      </w:r>
      <w:r w:rsidRPr="00281325">
        <w:rPr>
          <w:rFonts w:ascii="GHEA Grapalat" w:hAnsi="GHEA Grapalat"/>
          <w:sz w:val="20"/>
          <w:szCs w:val="20"/>
        </w:rPr>
        <w:t>Для получения дополнительной информации об этом объявлении, пожалуйста, свяжитесь с, Секретарем Оценочной комиссии.</w:t>
      </w:r>
    </w:p>
    <w:p w:rsidR="004C191F" w:rsidRPr="00281325" w:rsidRDefault="004C191F" w:rsidP="004C191F">
      <w:pPr>
        <w:jc w:val="both"/>
        <w:rPr>
          <w:rFonts w:ascii="GHEA Grapalat" w:hAnsi="GHEA Grapalat"/>
          <w:sz w:val="20"/>
          <w:szCs w:val="20"/>
          <w:lang w:val="hy-AM"/>
        </w:rPr>
      </w:pPr>
      <w:r w:rsidRPr="00281325">
        <w:rPr>
          <w:sz w:val="20"/>
          <w:szCs w:val="20"/>
        </w:rPr>
        <w:t>                           </w:t>
      </w:r>
      <w:r w:rsidRPr="00281325">
        <w:rPr>
          <w:rFonts w:ascii="GHEA Grapalat" w:hAnsi="GHEA Grapalat"/>
          <w:sz w:val="20"/>
          <w:szCs w:val="20"/>
        </w:rPr>
        <w:t>Телефон: 0</w:t>
      </w:r>
      <w:r>
        <w:rPr>
          <w:rFonts w:ascii="GHEA Grapalat" w:hAnsi="GHEA Grapalat"/>
          <w:sz w:val="20"/>
          <w:szCs w:val="20"/>
          <w:lang w:val="hy-AM"/>
        </w:rPr>
        <w:t>55</w:t>
      </w:r>
      <w:r w:rsidRPr="00281325">
        <w:rPr>
          <w:rFonts w:ascii="GHEA Grapalat" w:hAnsi="GHEA Grapalat"/>
          <w:sz w:val="20"/>
          <w:szCs w:val="20"/>
        </w:rPr>
        <w:t xml:space="preserve"> </w:t>
      </w:r>
      <w:r w:rsidR="00E74DB9">
        <w:rPr>
          <w:rFonts w:ascii="GHEA Grapalat" w:hAnsi="GHEA Grapalat"/>
          <w:sz w:val="20"/>
          <w:szCs w:val="20"/>
        </w:rPr>
        <w:t>6</w:t>
      </w:r>
      <w:r>
        <w:rPr>
          <w:rFonts w:ascii="GHEA Grapalat" w:hAnsi="GHEA Grapalat"/>
          <w:sz w:val="20"/>
          <w:szCs w:val="20"/>
          <w:lang w:val="hy-AM"/>
        </w:rPr>
        <w:t>95553</w:t>
      </w:r>
      <w:r w:rsidRPr="00281325">
        <w:rPr>
          <w:rFonts w:ascii="GHEA Grapalat" w:hAnsi="GHEA Grapalat"/>
          <w:sz w:val="20"/>
          <w:szCs w:val="20"/>
        </w:rPr>
        <w:t>.</w:t>
      </w:r>
    </w:p>
    <w:p w:rsidR="004C191F" w:rsidRPr="00281325" w:rsidRDefault="004C191F" w:rsidP="004C191F">
      <w:pPr>
        <w:jc w:val="both"/>
        <w:rPr>
          <w:rFonts w:ascii="GHEA Grapalat" w:hAnsi="GHEA Grapalat"/>
          <w:sz w:val="20"/>
          <w:szCs w:val="20"/>
        </w:rPr>
      </w:pPr>
      <w:r w:rsidRPr="00281325">
        <w:rPr>
          <w:sz w:val="20"/>
          <w:szCs w:val="20"/>
          <w:lang w:val="en-US"/>
        </w:rPr>
        <w:t>                           </w:t>
      </w:r>
      <w:r w:rsidRPr="00281325">
        <w:rPr>
          <w:rFonts w:ascii="GHEA Grapalat" w:hAnsi="GHEA Grapalat"/>
          <w:sz w:val="20"/>
          <w:szCs w:val="20"/>
          <w:lang w:val="en-US"/>
        </w:rPr>
        <w:t>E</w:t>
      </w:r>
      <w:r w:rsidRPr="00281325">
        <w:rPr>
          <w:rFonts w:ascii="GHEA Grapalat" w:hAnsi="GHEA Grapalat"/>
          <w:sz w:val="20"/>
          <w:szCs w:val="20"/>
        </w:rPr>
        <w:t>-</w:t>
      </w:r>
      <w:r w:rsidRPr="00281325">
        <w:rPr>
          <w:rFonts w:ascii="GHEA Grapalat" w:hAnsi="GHEA Grapalat"/>
          <w:sz w:val="20"/>
          <w:szCs w:val="20"/>
          <w:lang w:val="en-US"/>
        </w:rPr>
        <w:t>mail</w:t>
      </w:r>
      <w:r w:rsidRPr="00281325">
        <w:rPr>
          <w:rFonts w:ascii="GHEA Grapalat" w:hAnsi="GHEA Grapalat"/>
          <w:sz w:val="20"/>
          <w:szCs w:val="20"/>
        </w:rPr>
        <w:t xml:space="preserve">: </w:t>
      </w:r>
      <w:r w:rsidRPr="00281325">
        <w:rPr>
          <w:rFonts w:ascii="GHEA Grapalat" w:hAnsi="GHEA Grapalat"/>
          <w:sz w:val="20"/>
          <w:szCs w:val="20"/>
          <w:lang w:val="en-US"/>
        </w:rPr>
        <w:t>Jrvezh</w:t>
      </w:r>
      <w:r w:rsidRPr="00281325">
        <w:rPr>
          <w:rFonts w:ascii="GHEA Grapalat" w:hAnsi="GHEA Grapalat"/>
          <w:sz w:val="20"/>
          <w:szCs w:val="20"/>
        </w:rPr>
        <w:t>-</w:t>
      </w:r>
      <w:r w:rsidRPr="00281325">
        <w:rPr>
          <w:rFonts w:ascii="GHEA Grapalat" w:hAnsi="GHEA Grapalat"/>
          <w:sz w:val="20"/>
          <w:szCs w:val="20"/>
          <w:lang w:val="en-US"/>
        </w:rPr>
        <w:t>gnumner</w:t>
      </w:r>
      <w:r w:rsidRPr="00281325">
        <w:rPr>
          <w:rFonts w:ascii="GHEA Grapalat" w:hAnsi="GHEA Grapalat"/>
          <w:sz w:val="20"/>
          <w:szCs w:val="20"/>
        </w:rPr>
        <w:t>@</w:t>
      </w:r>
      <w:r w:rsidRPr="00281325">
        <w:rPr>
          <w:rFonts w:ascii="GHEA Grapalat" w:hAnsi="GHEA Grapalat"/>
          <w:sz w:val="20"/>
          <w:szCs w:val="20"/>
          <w:lang w:val="en-US"/>
        </w:rPr>
        <w:t>mail</w:t>
      </w:r>
      <w:r w:rsidRPr="00281325">
        <w:rPr>
          <w:rFonts w:ascii="GHEA Grapalat" w:hAnsi="GHEA Grapalat"/>
          <w:sz w:val="20"/>
          <w:szCs w:val="20"/>
        </w:rPr>
        <w:t>.</w:t>
      </w:r>
      <w:r w:rsidRPr="00281325">
        <w:rPr>
          <w:rFonts w:ascii="GHEA Grapalat" w:hAnsi="GHEA Grapalat"/>
          <w:sz w:val="20"/>
          <w:szCs w:val="20"/>
          <w:lang w:val="en-US"/>
        </w:rPr>
        <w:t>ru</w:t>
      </w:r>
      <w:r w:rsidRPr="00281325">
        <w:rPr>
          <w:rFonts w:ascii="GHEA Grapalat" w:hAnsi="GHEA Grapalat"/>
          <w:sz w:val="20"/>
          <w:szCs w:val="20"/>
        </w:rPr>
        <w:t>.</w:t>
      </w:r>
    </w:p>
    <w:p w:rsidR="004C191F" w:rsidRDefault="004C191F" w:rsidP="004C191F">
      <w:pPr>
        <w:pStyle w:val="BodyTextIndent"/>
        <w:widowControl w:val="0"/>
        <w:ind w:firstLine="567"/>
        <w:rPr>
          <w:rFonts w:ascii="GHEA Grapalat" w:hAnsi="GHEA Grapalat"/>
          <w:i w:val="0"/>
        </w:rPr>
      </w:pPr>
      <w:r w:rsidRPr="00281325">
        <w:rPr>
          <w:lang w:val="en-US"/>
        </w:rPr>
        <w:t>              </w:t>
      </w:r>
      <w:r w:rsidRPr="00281325">
        <w:rPr>
          <w:rFonts w:ascii="GHEA Grapalat" w:hAnsi="GHEA Grapalat"/>
        </w:rPr>
        <w:t>Клиент: Джрвежский  муниципалитет</w:t>
      </w:r>
    </w:p>
    <w:p w:rsidR="004C191F" w:rsidRPr="00BE6C38" w:rsidRDefault="00915A97" w:rsidP="004C191F">
      <w:pPr>
        <w:pStyle w:val="BodyText"/>
        <w:widowControl w:val="0"/>
        <w:spacing w:after="160"/>
        <w:ind w:firstLine="567"/>
        <w:jc w:val="right"/>
        <w:rPr>
          <w:rFonts w:ascii="GHEA Grapalat" w:hAnsi="GHEA Grapalat" w:cs="Sylfaen"/>
          <w:i/>
        </w:rPr>
      </w:pPr>
      <w:r>
        <w:rPr>
          <w:rFonts w:ascii="GHEA Grapalat" w:hAnsi="GHEA Grapalat" w:cs="Sylfaen"/>
          <w:b/>
        </w:rPr>
        <w:br w:type="page"/>
      </w:r>
      <w:r w:rsidR="004C191F" w:rsidRPr="00BE6C38">
        <w:rPr>
          <w:rFonts w:ascii="GHEA Grapalat" w:hAnsi="GHEA Grapalat"/>
          <w:i/>
        </w:rPr>
        <w:lastRenderedPageBreak/>
        <w:t>Утверждено</w:t>
      </w:r>
    </w:p>
    <w:p w:rsidR="004C191F" w:rsidRPr="004C191F" w:rsidRDefault="004C191F" w:rsidP="004C191F">
      <w:pPr>
        <w:pStyle w:val="BodyText"/>
        <w:widowControl w:val="0"/>
        <w:spacing w:after="160"/>
        <w:ind w:firstLine="567"/>
        <w:jc w:val="right"/>
        <w:rPr>
          <w:rFonts w:ascii="GHEA Grapalat" w:hAnsi="GHEA Grapalat"/>
          <w:i/>
          <w:color w:val="000000"/>
        </w:rPr>
      </w:pPr>
      <w:r w:rsidRPr="00BE6C38">
        <w:rPr>
          <w:rFonts w:ascii="GHEA Grapalat" w:hAnsi="GHEA Grapalat"/>
        </w:rPr>
        <w:t>Решением Оценочной комиссии</w:t>
      </w:r>
      <w:r w:rsidRPr="00BE6C38">
        <w:rPr>
          <w:rFonts w:ascii="GHEA Grapalat" w:hAnsi="GHEA Grapalat"/>
          <w:i/>
        </w:rPr>
        <w:t>об</w:t>
      </w:r>
      <w:r w:rsidRPr="004C191F">
        <w:rPr>
          <w:rFonts w:ascii="GHEA Grapalat" w:hAnsi="GHEA Grapalat"/>
          <w:i/>
          <w:color w:val="000000"/>
        </w:rPr>
        <w:t>запросе котировки</w:t>
      </w:r>
      <w:r w:rsidRPr="004C191F">
        <w:rPr>
          <w:rFonts w:ascii="GHEA Grapalat" w:hAnsi="GHEA Grapalat" w:cs="Sylfaen"/>
          <w:i/>
          <w:color w:val="000000"/>
        </w:rPr>
        <w:br/>
      </w:r>
      <w:r w:rsidRPr="004C191F">
        <w:rPr>
          <w:rFonts w:ascii="GHEA Grapalat" w:hAnsi="GHEA Grapalat"/>
          <w:i/>
          <w:color w:val="000000"/>
        </w:rPr>
        <w:t xml:space="preserve">под кодом </w:t>
      </w:r>
      <w:r w:rsidRPr="004C191F">
        <w:rPr>
          <w:rFonts w:ascii="GHEA Grapalat" w:hAnsi="GHEA Grapalat"/>
          <w:i/>
          <w:color w:val="000000"/>
          <w:sz w:val="22"/>
          <w:szCs w:val="22"/>
          <w:lang w:val="hy-AM"/>
        </w:rPr>
        <w:t>KMJH-</w:t>
      </w:r>
      <w:r w:rsidRPr="004C191F">
        <w:rPr>
          <w:rFonts w:ascii="GHEA Grapalat" w:hAnsi="GHEA Grapalat"/>
          <w:i/>
          <w:color w:val="000000"/>
          <w:sz w:val="22"/>
          <w:szCs w:val="22"/>
        </w:rPr>
        <w:t xml:space="preserve"> GH</w:t>
      </w:r>
      <w:r w:rsidR="00D05D42">
        <w:rPr>
          <w:rFonts w:ascii="GHEA Grapalat" w:hAnsi="GHEA Grapalat"/>
          <w:i/>
          <w:color w:val="000000"/>
          <w:sz w:val="22"/>
          <w:szCs w:val="22"/>
          <w:lang w:val="en-US"/>
        </w:rPr>
        <w:t>Ts</w:t>
      </w:r>
      <w:r w:rsidRPr="004C191F">
        <w:rPr>
          <w:rFonts w:ascii="GHEA Grapalat" w:hAnsi="GHEA Grapalat"/>
          <w:i/>
          <w:color w:val="000000"/>
          <w:sz w:val="22"/>
          <w:szCs w:val="22"/>
        </w:rPr>
        <w:t>DzB</w:t>
      </w:r>
      <w:r w:rsidRPr="004C191F">
        <w:rPr>
          <w:rFonts w:ascii="GHEA Grapalat" w:hAnsi="GHEA Grapalat"/>
          <w:i/>
          <w:color w:val="000000"/>
          <w:sz w:val="22"/>
          <w:szCs w:val="22"/>
          <w:lang w:val="hy-AM"/>
        </w:rPr>
        <w:t xml:space="preserve"> -</w:t>
      </w:r>
      <w:r w:rsidR="006A335A">
        <w:rPr>
          <w:rFonts w:ascii="GHEA Grapalat" w:hAnsi="GHEA Grapalat"/>
          <w:i/>
          <w:color w:val="000000"/>
          <w:sz w:val="22"/>
          <w:szCs w:val="22"/>
          <w:lang w:val="hy-AM"/>
        </w:rPr>
        <w:t>24/32</w:t>
      </w:r>
      <w:r w:rsidRPr="004C191F">
        <w:rPr>
          <w:rFonts w:ascii="GHEA Grapalat" w:hAnsi="GHEA Grapalat" w:cs="Times Armenian"/>
          <w:i/>
          <w:color w:val="000000"/>
        </w:rPr>
        <w:br/>
      </w:r>
      <w:r w:rsidRPr="004C191F">
        <w:rPr>
          <w:rFonts w:ascii="GHEA Grapalat" w:hAnsi="GHEA Grapalat"/>
          <w:i/>
          <w:color w:val="000000"/>
        </w:rPr>
        <w:t xml:space="preserve">№ </w:t>
      </w:r>
      <w:r w:rsidRPr="004C191F">
        <w:rPr>
          <w:rFonts w:ascii="GHEA Grapalat" w:hAnsi="GHEA Grapalat"/>
          <w:i/>
          <w:color w:val="000000"/>
          <w:lang w:val="hy-AM"/>
        </w:rPr>
        <w:t>3</w:t>
      </w:r>
      <w:r w:rsidRPr="004C191F">
        <w:rPr>
          <w:rFonts w:ascii="GHEA Grapalat" w:hAnsi="GHEA Grapalat"/>
          <w:i/>
          <w:color w:val="000000"/>
        </w:rPr>
        <w:t xml:space="preserve"> от </w:t>
      </w:r>
      <w:r w:rsidR="006A335A">
        <w:rPr>
          <w:rFonts w:ascii="GHEA Grapalat" w:hAnsi="GHEA Grapalat"/>
          <w:i/>
          <w:color w:val="000000"/>
          <w:lang w:val="hy-AM"/>
        </w:rPr>
        <w:t>22</w:t>
      </w:r>
      <w:r w:rsidRPr="004C191F">
        <w:rPr>
          <w:rFonts w:ascii="GHEA Grapalat" w:hAnsi="GHEA Grapalat"/>
          <w:i/>
          <w:color w:val="000000"/>
          <w:lang w:val="hy-AM"/>
        </w:rPr>
        <w:t xml:space="preserve"> </w:t>
      </w:r>
      <w:r w:rsidRPr="004C191F">
        <w:rPr>
          <w:rFonts w:ascii="GHEA Grapalat" w:hAnsi="GHEA Grapalat"/>
          <w:i/>
          <w:color w:val="000000"/>
        </w:rPr>
        <w:t>"</w:t>
      </w:r>
      <w:r w:rsidR="00E74DB9" w:rsidRPr="00E74DB9">
        <w:rPr>
          <w:rFonts w:ascii="GHEA Grapalat" w:hAnsi="GHEA Grapalat"/>
          <w:i/>
        </w:rPr>
        <w:t xml:space="preserve"> </w:t>
      </w:r>
      <w:r w:rsidR="00E74DB9">
        <w:rPr>
          <w:rFonts w:ascii="GHEA Grapalat" w:hAnsi="GHEA Grapalat"/>
          <w:i/>
        </w:rPr>
        <w:t>ноября</w:t>
      </w:r>
      <w:r w:rsidRPr="004C191F">
        <w:rPr>
          <w:rFonts w:ascii="GHEA Grapalat" w:hAnsi="GHEA Grapalat"/>
          <w:i/>
          <w:color w:val="000000"/>
        </w:rPr>
        <w:t>" 20</w:t>
      </w:r>
      <w:r w:rsidRPr="004C191F">
        <w:rPr>
          <w:rFonts w:ascii="GHEA Grapalat" w:hAnsi="GHEA Grapalat"/>
          <w:i/>
          <w:color w:val="000000"/>
          <w:lang w:val="hy-AM"/>
        </w:rPr>
        <w:t>2</w:t>
      </w:r>
      <w:r w:rsidR="00D05D42">
        <w:rPr>
          <w:rFonts w:ascii="GHEA Grapalat" w:hAnsi="GHEA Grapalat"/>
          <w:i/>
          <w:color w:val="000000"/>
        </w:rPr>
        <w:t>4</w:t>
      </w:r>
      <w:r w:rsidRPr="004C191F">
        <w:rPr>
          <w:rFonts w:ascii="GHEA Grapalat" w:hAnsi="GHEA Grapalat"/>
          <w:i/>
          <w:color w:val="000000"/>
        </w:rPr>
        <w:t>г.</w:t>
      </w:r>
    </w:p>
    <w:p w:rsidR="004C191F" w:rsidRPr="009044F1" w:rsidRDefault="004C191F" w:rsidP="004C191F">
      <w:pPr>
        <w:pStyle w:val="BodyText"/>
        <w:widowControl w:val="0"/>
        <w:spacing w:after="160"/>
        <w:ind w:firstLine="567"/>
        <w:jc w:val="right"/>
        <w:rPr>
          <w:rFonts w:ascii="GHEA Grapalat" w:hAnsi="GHEA Grapalat"/>
          <w:i/>
        </w:rPr>
      </w:pPr>
    </w:p>
    <w:p w:rsidR="004C191F" w:rsidRPr="009044F1" w:rsidRDefault="004C191F" w:rsidP="004C191F">
      <w:pPr>
        <w:pStyle w:val="BodyText"/>
        <w:widowControl w:val="0"/>
        <w:spacing w:after="160"/>
        <w:ind w:right="-7" w:firstLine="567"/>
        <w:jc w:val="center"/>
        <w:rPr>
          <w:rFonts w:ascii="GHEA Grapalat" w:hAnsi="GHEA Grapalat"/>
        </w:rPr>
      </w:pPr>
    </w:p>
    <w:p w:rsidR="004C191F" w:rsidRPr="003A1EBB" w:rsidRDefault="004C191F" w:rsidP="004C191F">
      <w:pPr>
        <w:pStyle w:val="BodyText"/>
        <w:widowControl w:val="0"/>
        <w:spacing w:after="160"/>
        <w:ind w:right="-7" w:firstLine="567"/>
        <w:jc w:val="center"/>
        <w:rPr>
          <w:rFonts w:ascii="GHEA Grapalat" w:hAnsi="GHEA Grapalat"/>
        </w:rPr>
      </w:pPr>
    </w:p>
    <w:p w:rsidR="004C191F" w:rsidRPr="003A1EBB" w:rsidRDefault="004C191F" w:rsidP="004C191F">
      <w:pPr>
        <w:pStyle w:val="BodyText"/>
        <w:widowControl w:val="0"/>
        <w:spacing w:after="160"/>
        <w:ind w:right="-7" w:firstLine="567"/>
        <w:jc w:val="center"/>
        <w:rPr>
          <w:rFonts w:ascii="GHEA Grapalat" w:hAnsi="GHEA Grapalat"/>
        </w:rPr>
      </w:pPr>
    </w:p>
    <w:p w:rsidR="004C191F" w:rsidRPr="00B033A6" w:rsidRDefault="004C191F" w:rsidP="004C191F">
      <w:pPr>
        <w:pStyle w:val="BodyText"/>
        <w:tabs>
          <w:tab w:val="left" w:pos="5968"/>
        </w:tabs>
        <w:ind w:right="-7" w:firstLine="567"/>
        <w:jc w:val="center"/>
        <w:rPr>
          <w:rFonts w:ascii="GHEA Grapalat" w:hAnsi="GHEA Grapalat"/>
          <w:lang w:val="af-ZA"/>
        </w:rPr>
      </w:pPr>
      <w:r w:rsidRPr="00B033A6">
        <w:rPr>
          <w:rFonts w:ascii="GHEA Grapalat" w:hAnsi="GHEA Grapalat" w:cs="Times Armenian"/>
          <w:lang w:val="af-ZA"/>
        </w:rPr>
        <w:t>ДЖРВЕЖСКИЙ МУНИЦИПАЛИТЕТ</w:t>
      </w:r>
    </w:p>
    <w:p w:rsidR="004C191F" w:rsidRPr="003A1EBB" w:rsidRDefault="004C191F" w:rsidP="004C191F">
      <w:pPr>
        <w:pStyle w:val="BodyText"/>
        <w:widowControl w:val="0"/>
        <w:spacing w:after="160"/>
        <w:ind w:right="-7" w:firstLine="567"/>
        <w:jc w:val="center"/>
        <w:rPr>
          <w:rFonts w:ascii="GHEA Grapalat" w:hAnsi="GHEA Grapalat"/>
        </w:rPr>
      </w:pPr>
    </w:p>
    <w:p w:rsidR="004C191F" w:rsidRPr="003A1EBB" w:rsidRDefault="004C191F" w:rsidP="004C191F">
      <w:pPr>
        <w:pStyle w:val="BodyText"/>
        <w:widowControl w:val="0"/>
        <w:spacing w:after="160"/>
        <w:ind w:right="-7" w:firstLine="567"/>
        <w:jc w:val="center"/>
        <w:rPr>
          <w:rFonts w:ascii="GHEA Grapalat" w:hAnsi="GHEA Grapalat"/>
        </w:rPr>
      </w:pPr>
    </w:p>
    <w:p w:rsidR="004C191F" w:rsidRPr="003A1EBB" w:rsidRDefault="004C191F" w:rsidP="004C191F">
      <w:pPr>
        <w:pStyle w:val="BodyText"/>
        <w:widowControl w:val="0"/>
        <w:spacing w:after="160"/>
        <w:ind w:right="-7" w:firstLine="567"/>
        <w:jc w:val="center"/>
        <w:rPr>
          <w:rFonts w:ascii="GHEA Grapalat" w:hAnsi="GHEA Grapalat"/>
        </w:rPr>
      </w:pPr>
    </w:p>
    <w:p w:rsidR="004C191F" w:rsidRPr="009044F1" w:rsidRDefault="004C191F" w:rsidP="004C191F">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4C191F" w:rsidRPr="009044F1" w:rsidRDefault="004C191F" w:rsidP="004C191F">
      <w:pPr>
        <w:pStyle w:val="BodyText"/>
        <w:widowControl w:val="0"/>
        <w:spacing w:after="160"/>
        <w:ind w:right="-7" w:firstLine="567"/>
        <w:jc w:val="center"/>
        <w:rPr>
          <w:rFonts w:ascii="GHEA Grapalat" w:hAnsi="GHEA Grapalat" w:cs="Sylfaen"/>
        </w:rPr>
      </w:pPr>
    </w:p>
    <w:p w:rsidR="004C191F" w:rsidRPr="009044F1" w:rsidRDefault="004C191F" w:rsidP="004C191F">
      <w:pPr>
        <w:pStyle w:val="BodyText"/>
        <w:widowControl w:val="0"/>
        <w:spacing w:after="160"/>
        <w:ind w:right="-7" w:firstLine="567"/>
        <w:jc w:val="center"/>
        <w:rPr>
          <w:rFonts w:ascii="GHEA Grapalat" w:hAnsi="GHEA Grapalat" w:cs="Sylfaen"/>
        </w:rPr>
      </w:pPr>
    </w:p>
    <w:p w:rsidR="004C191F" w:rsidRPr="000154DD" w:rsidRDefault="004C191F" w:rsidP="004C191F">
      <w:pPr>
        <w:pStyle w:val="BodyText"/>
        <w:tabs>
          <w:tab w:val="left" w:pos="5968"/>
        </w:tabs>
        <w:ind w:right="-7" w:firstLine="567"/>
        <w:jc w:val="center"/>
        <w:rPr>
          <w:rFonts w:ascii="GHEA Grapalat" w:hAnsi="GHEA Grapalat"/>
          <w:lang w:val="hy-AM"/>
        </w:rPr>
      </w:pPr>
      <w:r w:rsidRPr="002323E2">
        <w:rPr>
          <w:rFonts w:ascii="GHEA Grapalat" w:hAnsi="GHEA Grapalat"/>
        </w:rPr>
        <w:t>НА ЗАПРОС КОТИРОВКИ</w:t>
      </w:r>
      <w:r w:rsidRPr="000154DD">
        <w:rPr>
          <w:rFonts w:ascii="GHEA Grapalat" w:hAnsi="GHEA Grapalat"/>
        </w:rPr>
        <w:t xml:space="preserve">, ОБЪЯВЛЕННЫЙ С ЦЕЛЬЮ </w:t>
      </w:r>
      <w:r w:rsidRPr="00995156">
        <w:rPr>
          <w:rFonts w:ascii="GHEA Grapalat" w:hAnsi="GHEA Grapalat"/>
        </w:rPr>
        <w:t>ИЗМЕРЕНИЕ ЗЕМЕЛЬНЫХ УЧАСТКОВ</w:t>
      </w:r>
      <w:r w:rsidR="00E74DB9">
        <w:rPr>
          <w:rFonts w:ascii="GHEA Grapalat" w:hAnsi="GHEA Grapalat"/>
        </w:rPr>
        <w:t xml:space="preserve"> </w:t>
      </w:r>
      <w:r w:rsidRPr="00995156">
        <w:rPr>
          <w:rFonts w:ascii="GHEA Grapalat" w:hAnsi="GHEA Grapalat"/>
          <w:lang w:val="hy-AM"/>
        </w:rPr>
        <w:t xml:space="preserve">И </w:t>
      </w:r>
      <w:r w:rsidRPr="00995156">
        <w:rPr>
          <w:rFonts w:ascii="GHEA Grapalat" w:hAnsi="GHEA Grapalat"/>
        </w:rPr>
        <w:t>СОСТАВЛЕНИЕ ПЛАНОВ</w:t>
      </w:r>
      <w:r w:rsidRPr="00995156">
        <w:rPr>
          <w:rFonts w:ascii="GHEA Grapalat" w:hAnsi="GHEA Grapalat"/>
          <w:lang w:val="hy-AM"/>
        </w:rPr>
        <w:t xml:space="preserve"> </w:t>
      </w:r>
      <w:r w:rsidRPr="00995156">
        <w:rPr>
          <w:rFonts w:ascii="GHEA Grapalat" w:hAnsi="GHEA Grapalat"/>
        </w:rPr>
        <w:t>В ОБЩИН</w:t>
      </w:r>
      <w:r w:rsidRPr="00995156">
        <w:rPr>
          <w:rFonts w:ascii="GHEA Grapalat" w:hAnsi="GHEA Grapalat"/>
          <w:lang w:val="hy-AM"/>
        </w:rPr>
        <w:t xml:space="preserve">Е </w:t>
      </w:r>
      <w:r w:rsidRPr="00995156">
        <w:rPr>
          <w:rFonts w:ascii="GHEA Grapalat" w:hAnsi="GHEA Grapalat"/>
        </w:rPr>
        <w:t>ДЖРВЕЖ</w:t>
      </w:r>
      <w:r w:rsidRPr="002C214F">
        <w:rPr>
          <w:rFonts w:ascii="GHEA Grapalat" w:hAnsi="GHEA Grapalat"/>
          <w:i/>
        </w:rPr>
        <w:t xml:space="preserve"> </w:t>
      </w:r>
    </w:p>
    <w:p w:rsidR="004C191F" w:rsidRPr="002C214F" w:rsidRDefault="004C191F" w:rsidP="004C191F">
      <w:pPr>
        <w:pStyle w:val="BodyText"/>
        <w:widowControl w:val="0"/>
        <w:spacing w:after="160"/>
        <w:ind w:right="-7" w:firstLine="567"/>
        <w:jc w:val="center"/>
        <w:rPr>
          <w:rFonts w:ascii="GHEA Grapalat" w:hAnsi="GHEA Grapalat"/>
          <w:lang w:val="hy-AM"/>
        </w:rPr>
      </w:pPr>
    </w:p>
    <w:p w:rsidR="00CE0D95" w:rsidRPr="004C191F" w:rsidRDefault="00CE0D95" w:rsidP="004C191F">
      <w:pPr>
        <w:pStyle w:val="BodyTextIndent"/>
        <w:widowControl w:val="0"/>
        <w:spacing w:after="160" w:line="240" w:lineRule="auto"/>
        <w:ind w:left="3969" w:firstLine="0"/>
        <w:jc w:val="right"/>
        <w:rPr>
          <w:rFonts w:ascii="GHEA Grapalat" w:hAnsi="GHEA Grapalat"/>
          <w:lang w:val="hy-AM"/>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4C191F">
      <w:pPr>
        <w:widowControl w:val="0"/>
        <w:spacing w:after="160"/>
        <w:ind w:firstLine="567"/>
        <w:jc w:val="center"/>
        <w:rPr>
          <w:rFonts w:ascii="GHEA Grapalat" w:hAnsi="GHEA Grapalat"/>
          <w:b/>
        </w:rPr>
      </w:pPr>
      <w:r w:rsidRPr="009044F1">
        <w:rPr>
          <w:rFonts w:ascii="GHEA Grapalat" w:hAnsi="GHEA Grapalat"/>
        </w:rPr>
        <w:br w:type="page"/>
      </w:r>
      <w:r w:rsidR="00160AE4" w:rsidRPr="009044F1">
        <w:rPr>
          <w:rFonts w:ascii="GHEA Grapalat" w:hAnsi="GHEA Grapalat"/>
          <w:b/>
        </w:rPr>
        <w:lastRenderedPageBreak/>
        <w:t>СОДЕРЖАНИЕ</w:t>
      </w:r>
    </w:p>
    <w:p w:rsidR="004C191F" w:rsidRPr="00995156" w:rsidRDefault="004C191F" w:rsidP="004C191F">
      <w:pPr>
        <w:pStyle w:val="BodyText"/>
        <w:tabs>
          <w:tab w:val="left" w:pos="5968"/>
        </w:tabs>
        <w:ind w:right="-7" w:firstLine="567"/>
        <w:jc w:val="center"/>
        <w:rPr>
          <w:rFonts w:ascii="GHEA Grapalat" w:hAnsi="GHEA Grapalat"/>
          <w:lang w:val="hy-AM"/>
        </w:rPr>
      </w:pPr>
      <w:r w:rsidRPr="00995156">
        <w:rPr>
          <w:rFonts w:ascii="GHEA Grapalat" w:hAnsi="GHEA Grapalat"/>
        </w:rPr>
        <w:t>ОБЪЯВЛЕННЫЙ С ЦЕЛЬЮ ИЗМЕРЕНИЕ ЗЕМЕЛЬНЫХ УЧАСТКОВ</w:t>
      </w:r>
      <w:r w:rsidRPr="00995156">
        <w:rPr>
          <w:rFonts w:ascii="GHEA Grapalat" w:hAnsi="GHEA Grapalat"/>
          <w:lang w:val="hy-AM"/>
        </w:rPr>
        <w:t xml:space="preserve"> И </w:t>
      </w:r>
      <w:r w:rsidRPr="00995156">
        <w:rPr>
          <w:rFonts w:ascii="GHEA Grapalat" w:hAnsi="GHEA Grapalat"/>
        </w:rPr>
        <w:t>СОСТАВЛЕНИЕ ПЛАНОВ</w:t>
      </w:r>
      <w:r w:rsidRPr="00995156">
        <w:rPr>
          <w:rFonts w:ascii="GHEA Grapalat" w:hAnsi="GHEA Grapalat"/>
          <w:lang w:val="hy-AM"/>
        </w:rPr>
        <w:t xml:space="preserve"> </w:t>
      </w:r>
      <w:r w:rsidRPr="00995156">
        <w:rPr>
          <w:rFonts w:ascii="GHEA Grapalat" w:hAnsi="GHEA Grapalat"/>
        </w:rPr>
        <w:t>В ОБЩИН</w:t>
      </w:r>
      <w:r w:rsidRPr="00995156">
        <w:rPr>
          <w:rFonts w:ascii="GHEA Grapalat" w:hAnsi="GHEA Grapalat"/>
          <w:lang w:val="hy-AM"/>
        </w:rPr>
        <w:t xml:space="preserve">Е </w:t>
      </w:r>
      <w:r w:rsidRPr="00995156">
        <w:rPr>
          <w:rFonts w:ascii="GHEA Grapalat" w:hAnsi="GHEA Grapalat"/>
        </w:rPr>
        <w:t>ДЖРВЕЖ</w:t>
      </w:r>
      <w:r w:rsidRPr="00995156">
        <w:rPr>
          <w:rFonts w:ascii="GHEA Grapalat" w:hAnsi="GHEA Grapalat"/>
          <w:i/>
        </w:rPr>
        <w:t xml:space="preserve"> </w:t>
      </w:r>
    </w:p>
    <w:p w:rsidR="004C191F" w:rsidRPr="009044F1" w:rsidRDefault="004C191F" w:rsidP="004C191F">
      <w:pPr>
        <w:pStyle w:val="BodyText"/>
        <w:tabs>
          <w:tab w:val="left" w:pos="5968"/>
        </w:tabs>
        <w:ind w:right="-7" w:firstLine="567"/>
        <w:jc w:val="center"/>
        <w:rPr>
          <w:rFonts w:ascii="GHEA Grapalat" w:hAnsi="GHEA Grapalat"/>
          <w:i/>
        </w:rPr>
      </w:pPr>
      <w:r w:rsidRPr="009044F1">
        <w:rPr>
          <w:rFonts w:ascii="GHEA Grapalat" w:hAnsi="GHEA Grapalat"/>
          <w:b/>
        </w:rPr>
        <w:t xml:space="preserve">ПРИГЛАШЕНИЯ </w:t>
      </w:r>
      <w:r w:rsidRPr="00D25ECD">
        <w:rPr>
          <w:rFonts w:ascii="GHEA Grapalat" w:hAnsi="GHEA Grapalat"/>
          <w:b/>
        </w:rPr>
        <w:t>НА ЗАПРОСЕ КОТИРОВКИ,</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4C191F" w:rsidRDefault="00096865" w:rsidP="004C191F">
      <w:pPr>
        <w:widowControl w:val="0"/>
        <w:tabs>
          <w:tab w:val="left" w:pos="1134"/>
        </w:tabs>
        <w:ind w:left="1134" w:hanging="567"/>
        <w:jc w:val="both"/>
        <w:rPr>
          <w:rFonts w:ascii="GHEA Grapalat" w:hAnsi="GHEA Grapalat"/>
          <w:sz w:val="20"/>
          <w:szCs w:val="20"/>
        </w:rPr>
      </w:pPr>
      <w:r w:rsidRPr="009044F1">
        <w:rPr>
          <w:rFonts w:ascii="GHEA Grapalat" w:hAnsi="GHEA Grapalat"/>
        </w:rPr>
        <w:t>1</w:t>
      </w:r>
      <w:r w:rsidRPr="004C191F">
        <w:rPr>
          <w:rFonts w:ascii="GHEA Grapalat" w:hAnsi="GHEA Grapalat"/>
          <w:sz w:val="20"/>
          <w:szCs w:val="20"/>
        </w:rPr>
        <w:t>.</w:t>
      </w:r>
      <w:r w:rsidR="005C1BF7" w:rsidRPr="004C191F">
        <w:rPr>
          <w:rFonts w:ascii="GHEA Grapalat" w:hAnsi="GHEA Grapalat"/>
          <w:sz w:val="20"/>
          <w:szCs w:val="20"/>
        </w:rPr>
        <w:tab/>
      </w:r>
      <w:r w:rsidR="00543BAE" w:rsidRPr="004C191F">
        <w:rPr>
          <w:rFonts w:ascii="GHEA Grapalat" w:hAnsi="GHEA Grapalat"/>
          <w:sz w:val="20"/>
          <w:szCs w:val="20"/>
        </w:rPr>
        <w:t>Характеристика предмета закупки</w:t>
      </w:r>
      <w:r w:rsidRPr="004C191F">
        <w:rPr>
          <w:rFonts w:ascii="GHEA Grapalat" w:hAnsi="GHEA Grapalat"/>
          <w:sz w:val="20"/>
          <w:szCs w:val="20"/>
        </w:rPr>
        <w:t xml:space="preserve"> </w:t>
      </w:r>
    </w:p>
    <w:p w:rsidR="00096865" w:rsidRPr="004C191F" w:rsidRDefault="00096865" w:rsidP="004C191F">
      <w:pPr>
        <w:widowControl w:val="0"/>
        <w:tabs>
          <w:tab w:val="left" w:pos="1134"/>
        </w:tabs>
        <w:ind w:left="1134" w:hanging="567"/>
        <w:jc w:val="both"/>
        <w:rPr>
          <w:rFonts w:ascii="GHEA Grapalat" w:hAnsi="GHEA Grapalat"/>
          <w:sz w:val="20"/>
          <w:szCs w:val="20"/>
        </w:rPr>
      </w:pPr>
      <w:r w:rsidRPr="004C191F">
        <w:rPr>
          <w:rFonts w:ascii="GHEA Grapalat" w:hAnsi="GHEA Grapalat"/>
          <w:sz w:val="20"/>
          <w:szCs w:val="20"/>
        </w:rPr>
        <w:t>2.</w:t>
      </w:r>
      <w:r w:rsidR="005D191A" w:rsidRPr="004C191F">
        <w:rPr>
          <w:rFonts w:ascii="GHEA Grapalat" w:hAnsi="GHEA Grapalat"/>
          <w:sz w:val="20"/>
          <w:szCs w:val="20"/>
        </w:rPr>
        <w:tab/>
      </w:r>
      <w:r w:rsidRPr="004C191F">
        <w:rPr>
          <w:rFonts w:ascii="GHEA Grapalat" w:hAnsi="GHEA Grapalat"/>
          <w:sz w:val="20"/>
          <w:szCs w:val="20"/>
        </w:rPr>
        <w:t>Требования к праву участника на участие</w:t>
      </w:r>
      <w:r w:rsidR="00543BAE" w:rsidRPr="004C191F">
        <w:rPr>
          <w:rFonts w:ascii="GHEA Grapalat" w:hAnsi="GHEA Grapalat"/>
          <w:sz w:val="20"/>
          <w:szCs w:val="20"/>
        </w:rPr>
        <w:t xml:space="preserve"> и порядок их оценки</w:t>
      </w:r>
      <w:r w:rsidR="003D0E3C" w:rsidRPr="004C191F">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4C191F" w:rsidRDefault="00096865" w:rsidP="004C191F">
      <w:pPr>
        <w:widowControl w:val="0"/>
        <w:tabs>
          <w:tab w:val="left" w:pos="1134"/>
        </w:tabs>
        <w:ind w:left="1134" w:hanging="567"/>
        <w:jc w:val="both"/>
        <w:rPr>
          <w:rFonts w:ascii="GHEA Grapalat" w:hAnsi="GHEA Grapalat"/>
          <w:sz w:val="20"/>
          <w:szCs w:val="20"/>
        </w:rPr>
      </w:pPr>
      <w:r w:rsidRPr="004C191F">
        <w:rPr>
          <w:rFonts w:ascii="GHEA Grapalat" w:hAnsi="GHEA Grapalat"/>
          <w:sz w:val="20"/>
          <w:szCs w:val="20"/>
        </w:rPr>
        <w:t>3.</w:t>
      </w:r>
      <w:r w:rsidR="005D191A" w:rsidRPr="004C191F">
        <w:rPr>
          <w:rFonts w:ascii="GHEA Grapalat" w:hAnsi="GHEA Grapalat"/>
          <w:sz w:val="20"/>
          <w:szCs w:val="20"/>
        </w:rPr>
        <w:tab/>
      </w:r>
      <w:r w:rsidRPr="004C191F">
        <w:rPr>
          <w:rFonts w:ascii="GHEA Grapalat" w:hAnsi="GHEA Grapalat"/>
          <w:sz w:val="20"/>
          <w:szCs w:val="20"/>
        </w:rPr>
        <w:t>Разъяснение приглашения и порядок вне</w:t>
      </w:r>
      <w:r w:rsidR="00543BAE" w:rsidRPr="004C191F">
        <w:rPr>
          <w:rFonts w:ascii="GHEA Grapalat" w:hAnsi="GHEA Grapalat"/>
          <w:sz w:val="20"/>
          <w:szCs w:val="20"/>
        </w:rPr>
        <w:t>сения изменения в приглашение</w:t>
      </w:r>
    </w:p>
    <w:p w:rsidR="00087A30" w:rsidRPr="004C191F" w:rsidRDefault="00096865" w:rsidP="004C191F">
      <w:pPr>
        <w:widowControl w:val="0"/>
        <w:tabs>
          <w:tab w:val="left" w:pos="1134"/>
        </w:tabs>
        <w:ind w:left="1134" w:hanging="567"/>
        <w:jc w:val="both"/>
        <w:rPr>
          <w:rFonts w:ascii="GHEA Grapalat" w:hAnsi="GHEA Grapalat" w:cs="Sylfaen"/>
          <w:sz w:val="20"/>
          <w:szCs w:val="20"/>
        </w:rPr>
      </w:pPr>
      <w:r w:rsidRPr="004C191F">
        <w:rPr>
          <w:rFonts w:ascii="GHEA Grapalat" w:hAnsi="GHEA Grapalat"/>
          <w:sz w:val="20"/>
          <w:szCs w:val="20"/>
        </w:rPr>
        <w:t>4.</w:t>
      </w:r>
      <w:r w:rsidR="005D191A" w:rsidRPr="004C191F">
        <w:rPr>
          <w:rFonts w:ascii="GHEA Grapalat" w:hAnsi="GHEA Grapalat"/>
          <w:sz w:val="20"/>
          <w:szCs w:val="20"/>
        </w:rPr>
        <w:tab/>
      </w:r>
      <w:r w:rsidRPr="004C191F">
        <w:rPr>
          <w:rFonts w:ascii="GHEA Grapalat" w:hAnsi="GHEA Grapalat"/>
          <w:sz w:val="20"/>
          <w:szCs w:val="20"/>
        </w:rPr>
        <w:t>Порядок подачи заявки</w:t>
      </w:r>
    </w:p>
    <w:p w:rsidR="00096865" w:rsidRPr="004C191F" w:rsidRDefault="00543BAE" w:rsidP="004C191F">
      <w:pPr>
        <w:widowControl w:val="0"/>
        <w:tabs>
          <w:tab w:val="left" w:pos="1134"/>
        </w:tabs>
        <w:ind w:left="1134" w:hanging="567"/>
        <w:jc w:val="both"/>
        <w:rPr>
          <w:rFonts w:ascii="GHEA Grapalat" w:hAnsi="GHEA Grapalat"/>
          <w:sz w:val="20"/>
          <w:szCs w:val="20"/>
        </w:rPr>
      </w:pPr>
      <w:r w:rsidRPr="004C191F">
        <w:rPr>
          <w:rFonts w:ascii="GHEA Grapalat" w:hAnsi="GHEA Grapalat"/>
          <w:sz w:val="20"/>
          <w:szCs w:val="20"/>
        </w:rPr>
        <w:t>5.</w:t>
      </w:r>
      <w:r w:rsidRPr="004C191F">
        <w:rPr>
          <w:rFonts w:ascii="GHEA Grapalat" w:hAnsi="GHEA Grapalat"/>
          <w:sz w:val="20"/>
          <w:szCs w:val="20"/>
        </w:rPr>
        <w:tab/>
        <w:t>Ценовое предложение заявки</w:t>
      </w:r>
      <w:r w:rsidR="00087A30" w:rsidRPr="004C191F">
        <w:rPr>
          <w:rFonts w:ascii="GHEA Grapalat" w:hAnsi="GHEA Grapalat"/>
          <w:sz w:val="20"/>
          <w:szCs w:val="20"/>
        </w:rPr>
        <w:t xml:space="preserve"> </w:t>
      </w:r>
    </w:p>
    <w:p w:rsidR="00096865" w:rsidRPr="004C191F" w:rsidRDefault="00087A30" w:rsidP="004C191F">
      <w:pPr>
        <w:widowControl w:val="0"/>
        <w:tabs>
          <w:tab w:val="left" w:pos="1134"/>
        </w:tabs>
        <w:ind w:left="1134" w:hanging="567"/>
        <w:jc w:val="both"/>
        <w:rPr>
          <w:rFonts w:ascii="GHEA Grapalat" w:hAnsi="GHEA Grapalat"/>
          <w:sz w:val="20"/>
          <w:szCs w:val="20"/>
        </w:rPr>
      </w:pPr>
      <w:r w:rsidRPr="004C191F">
        <w:rPr>
          <w:rFonts w:ascii="GHEA Grapalat" w:hAnsi="GHEA Grapalat"/>
          <w:sz w:val="20"/>
          <w:szCs w:val="20"/>
        </w:rPr>
        <w:t>6.</w:t>
      </w:r>
      <w:r w:rsidR="005D191A" w:rsidRPr="004C191F">
        <w:rPr>
          <w:rFonts w:ascii="GHEA Grapalat" w:hAnsi="GHEA Grapalat"/>
          <w:sz w:val="20"/>
          <w:szCs w:val="20"/>
        </w:rPr>
        <w:tab/>
      </w:r>
      <w:r w:rsidRPr="004C191F">
        <w:rPr>
          <w:rFonts w:ascii="GHEA Grapalat" w:hAnsi="GHEA Grapalat"/>
          <w:sz w:val="20"/>
          <w:szCs w:val="20"/>
        </w:rPr>
        <w:t>Срок действия заявки, порядок внесения</w:t>
      </w:r>
      <w:r w:rsidR="005D191A" w:rsidRPr="004C191F">
        <w:rPr>
          <w:rFonts w:ascii="GHEA Grapalat" w:hAnsi="GHEA Grapalat"/>
          <w:sz w:val="20"/>
          <w:szCs w:val="20"/>
        </w:rPr>
        <w:t xml:space="preserve"> изменений в заявки и их отзыва</w:t>
      </w:r>
      <w:r w:rsidRPr="004C191F">
        <w:rPr>
          <w:rFonts w:ascii="GHEA Grapalat" w:hAnsi="GHEA Grapalat"/>
          <w:sz w:val="20"/>
          <w:szCs w:val="20"/>
        </w:rPr>
        <w:t xml:space="preserve"> </w:t>
      </w:r>
    </w:p>
    <w:p w:rsidR="00096865" w:rsidRPr="004C191F" w:rsidRDefault="00087A30" w:rsidP="004C191F">
      <w:pPr>
        <w:widowControl w:val="0"/>
        <w:tabs>
          <w:tab w:val="left" w:pos="1134"/>
        </w:tabs>
        <w:ind w:left="1134" w:hanging="567"/>
        <w:jc w:val="both"/>
        <w:rPr>
          <w:rFonts w:ascii="GHEA Grapalat" w:hAnsi="GHEA Grapalat" w:cs="Sylfaen"/>
          <w:sz w:val="20"/>
          <w:szCs w:val="20"/>
        </w:rPr>
      </w:pPr>
      <w:r w:rsidRPr="004C191F">
        <w:rPr>
          <w:rFonts w:ascii="GHEA Grapalat" w:hAnsi="GHEA Grapalat"/>
          <w:sz w:val="20"/>
          <w:szCs w:val="20"/>
        </w:rPr>
        <w:t>8.</w:t>
      </w:r>
      <w:r w:rsidR="005D191A" w:rsidRPr="004C191F">
        <w:rPr>
          <w:rFonts w:ascii="GHEA Grapalat" w:hAnsi="GHEA Grapalat"/>
          <w:sz w:val="20"/>
          <w:szCs w:val="20"/>
        </w:rPr>
        <w:tab/>
      </w:r>
      <w:r w:rsidRPr="004C191F">
        <w:rPr>
          <w:rFonts w:ascii="GHEA Grapalat" w:hAnsi="GHEA Grapalat"/>
          <w:sz w:val="20"/>
          <w:szCs w:val="20"/>
        </w:rPr>
        <w:t>Вскрытие, оц</w:t>
      </w:r>
      <w:r w:rsidR="000B2CFA" w:rsidRPr="004C191F">
        <w:rPr>
          <w:rFonts w:ascii="GHEA Grapalat" w:hAnsi="GHEA Grapalat"/>
          <w:sz w:val="20"/>
          <w:szCs w:val="20"/>
        </w:rPr>
        <w:t>енка заявок и подведение итогов</w:t>
      </w:r>
    </w:p>
    <w:p w:rsidR="00096865" w:rsidRPr="004C191F" w:rsidRDefault="00087A30" w:rsidP="004C191F">
      <w:pPr>
        <w:widowControl w:val="0"/>
        <w:tabs>
          <w:tab w:val="left" w:pos="1134"/>
        </w:tabs>
        <w:ind w:left="1134" w:hanging="567"/>
        <w:jc w:val="both"/>
        <w:rPr>
          <w:rFonts w:ascii="GHEA Grapalat" w:hAnsi="GHEA Grapalat"/>
          <w:sz w:val="20"/>
          <w:szCs w:val="20"/>
        </w:rPr>
      </w:pPr>
      <w:r w:rsidRPr="004C191F">
        <w:rPr>
          <w:rFonts w:ascii="GHEA Grapalat" w:hAnsi="GHEA Grapalat"/>
          <w:sz w:val="20"/>
          <w:szCs w:val="20"/>
        </w:rPr>
        <w:t>9.</w:t>
      </w:r>
      <w:r w:rsidR="005D191A" w:rsidRPr="004C191F">
        <w:rPr>
          <w:rFonts w:ascii="GHEA Grapalat" w:hAnsi="GHEA Grapalat"/>
          <w:sz w:val="20"/>
          <w:szCs w:val="20"/>
        </w:rPr>
        <w:tab/>
      </w:r>
      <w:r w:rsidRPr="004C191F">
        <w:rPr>
          <w:rFonts w:ascii="GHEA Grapalat" w:hAnsi="GHEA Grapalat"/>
          <w:sz w:val="20"/>
          <w:szCs w:val="20"/>
        </w:rPr>
        <w:t>Заключение догово</w:t>
      </w:r>
      <w:r w:rsidR="00543BAE" w:rsidRPr="004C191F">
        <w:rPr>
          <w:rFonts w:ascii="GHEA Grapalat" w:hAnsi="GHEA Grapalat"/>
          <w:sz w:val="20"/>
          <w:szCs w:val="20"/>
        </w:rPr>
        <w:t>ра</w:t>
      </w:r>
    </w:p>
    <w:p w:rsidR="00096865" w:rsidRPr="004C191F" w:rsidRDefault="00087A30" w:rsidP="004C191F">
      <w:pPr>
        <w:widowControl w:val="0"/>
        <w:tabs>
          <w:tab w:val="left" w:pos="1134"/>
        </w:tabs>
        <w:ind w:left="1134" w:hanging="567"/>
        <w:jc w:val="both"/>
        <w:rPr>
          <w:rFonts w:ascii="GHEA Grapalat" w:hAnsi="GHEA Grapalat"/>
          <w:sz w:val="20"/>
          <w:szCs w:val="20"/>
        </w:rPr>
      </w:pPr>
      <w:r w:rsidRPr="004C191F">
        <w:rPr>
          <w:rFonts w:ascii="GHEA Grapalat" w:hAnsi="GHEA Grapalat"/>
          <w:sz w:val="20"/>
          <w:szCs w:val="20"/>
        </w:rPr>
        <w:t>10.</w:t>
      </w:r>
      <w:r w:rsidR="005D191A" w:rsidRPr="004C191F">
        <w:rPr>
          <w:rFonts w:ascii="GHEA Grapalat" w:hAnsi="GHEA Grapalat"/>
          <w:sz w:val="20"/>
          <w:szCs w:val="20"/>
        </w:rPr>
        <w:tab/>
      </w:r>
      <w:r w:rsidR="003E1D9D" w:rsidRPr="004C191F">
        <w:rPr>
          <w:rFonts w:ascii="GHEA Grapalat" w:hAnsi="GHEA Grapalat"/>
          <w:sz w:val="20"/>
          <w:szCs w:val="20"/>
        </w:rPr>
        <w:t xml:space="preserve">Обеспечения </w:t>
      </w:r>
      <w:r w:rsidR="00174DAB" w:rsidRPr="004C191F">
        <w:rPr>
          <w:rFonts w:ascii="GHEA Grapalat" w:hAnsi="GHEA Grapalat"/>
          <w:sz w:val="20"/>
          <w:szCs w:val="20"/>
        </w:rPr>
        <w:t xml:space="preserve">квалификации  и </w:t>
      </w:r>
      <w:r w:rsidR="00543BAE" w:rsidRPr="004C191F">
        <w:rPr>
          <w:rFonts w:ascii="GHEA Grapalat" w:hAnsi="GHEA Grapalat"/>
          <w:sz w:val="20"/>
          <w:szCs w:val="20"/>
        </w:rPr>
        <w:t>договора</w:t>
      </w:r>
      <w:r w:rsidRPr="004C191F">
        <w:rPr>
          <w:rFonts w:ascii="GHEA Grapalat" w:hAnsi="GHEA Grapalat"/>
          <w:sz w:val="20"/>
          <w:szCs w:val="20"/>
        </w:rPr>
        <w:t xml:space="preserve"> </w:t>
      </w:r>
    </w:p>
    <w:p w:rsidR="00096865" w:rsidRPr="004C191F" w:rsidRDefault="00096865" w:rsidP="004C191F">
      <w:pPr>
        <w:widowControl w:val="0"/>
        <w:tabs>
          <w:tab w:val="left" w:pos="1134"/>
        </w:tabs>
        <w:ind w:left="1134" w:hanging="567"/>
        <w:jc w:val="both"/>
        <w:rPr>
          <w:rFonts w:ascii="GHEA Grapalat" w:hAnsi="GHEA Grapalat"/>
          <w:sz w:val="20"/>
          <w:szCs w:val="20"/>
        </w:rPr>
      </w:pPr>
      <w:r w:rsidRPr="004C191F">
        <w:rPr>
          <w:rFonts w:ascii="GHEA Grapalat" w:hAnsi="GHEA Grapalat"/>
          <w:sz w:val="20"/>
          <w:szCs w:val="20"/>
        </w:rPr>
        <w:t>11.</w:t>
      </w:r>
      <w:r w:rsidR="005D191A" w:rsidRPr="004C191F">
        <w:rPr>
          <w:rFonts w:ascii="GHEA Grapalat" w:hAnsi="GHEA Grapalat"/>
          <w:sz w:val="20"/>
          <w:szCs w:val="20"/>
        </w:rPr>
        <w:tab/>
      </w:r>
      <w:r w:rsidRPr="004C191F">
        <w:rPr>
          <w:rFonts w:ascii="GHEA Grapalat" w:hAnsi="GHEA Grapalat"/>
          <w:sz w:val="20"/>
          <w:szCs w:val="20"/>
        </w:rPr>
        <w:t>Объяв</w:t>
      </w:r>
      <w:r w:rsidR="00543BAE" w:rsidRPr="004C191F">
        <w:rPr>
          <w:rFonts w:ascii="GHEA Grapalat" w:hAnsi="GHEA Grapalat"/>
          <w:sz w:val="20"/>
          <w:szCs w:val="20"/>
        </w:rPr>
        <w:t>ление процедуры несостоявшейся</w:t>
      </w:r>
      <w:r w:rsidRPr="004C191F">
        <w:rPr>
          <w:rFonts w:ascii="GHEA Grapalat" w:hAnsi="GHEA Grapalat"/>
          <w:sz w:val="20"/>
          <w:szCs w:val="20"/>
        </w:rPr>
        <w:t xml:space="preserve"> </w:t>
      </w:r>
    </w:p>
    <w:p w:rsidR="00096865" w:rsidRPr="004C191F" w:rsidRDefault="00096865" w:rsidP="004C191F">
      <w:pPr>
        <w:widowControl w:val="0"/>
        <w:tabs>
          <w:tab w:val="left" w:pos="1134"/>
        </w:tabs>
        <w:ind w:left="1134" w:hanging="567"/>
        <w:jc w:val="both"/>
        <w:rPr>
          <w:rFonts w:ascii="GHEA Grapalat" w:hAnsi="GHEA Grapalat"/>
          <w:sz w:val="20"/>
          <w:szCs w:val="20"/>
        </w:rPr>
      </w:pPr>
      <w:r w:rsidRPr="004C191F">
        <w:rPr>
          <w:rFonts w:ascii="GHEA Grapalat" w:hAnsi="GHEA Grapalat"/>
          <w:sz w:val="20"/>
          <w:szCs w:val="20"/>
        </w:rPr>
        <w:t>12.</w:t>
      </w:r>
      <w:r w:rsidR="005D191A" w:rsidRPr="004C191F">
        <w:rPr>
          <w:rFonts w:ascii="GHEA Grapalat" w:hAnsi="GHEA Grapalat"/>
          <w:sz w:val="20"/>
          <w:szCs w:val="20"/>
        </w:rPr>
        <w:tab/>
      </w:r>
      <w:r w:rsidRPr="004C191F">
        <w:rPr>
          <w:rFonts w:ascii="GHEA Grapalat" w:hAnsi="GHEA Grapalat"/>
          <w:sz w:val="20"/>
          <w:szCs w:val="20"/>
        </w:rPr>
        <w:t>Право участника и порядок обжалования им действий и (или) принятых решений</w:t>
      </w:r>
      <w:r w:rsidR="00543BAE" w:rsidRPr="004C191F">
        <w:rPr>
          <w:rFonts w:ascii="GHEA Grapalat" w:hAnsi="GHEA Grapalat"/>
          <w:sz w:val="20"/>
          <w:szCs w:val="20"/>
        </w:rPr>
        <w:t>, связанных с процессом закупки</w:t>
      </w:r>
    </w:p>
    <w:p w:rsidR="00520F57" w:rsidRPr="004C191F" w:rsidRDefault="00520F57" w:rsidP="004C191F">
      <w:pPr>
        <w:widowControl w:val="0"/>
        <w:jc w:val="center"/>
        <w:rPr>
          <w:rFonts w:ascii="GHEA Grapalat" w:hAnsi="GHEA Grapalat"/>
          <w:b/>
          <w:sz w:val="20"/>
          <w:szCs w:val="20"/>
        </w:rPr>
      </w:pPr>
    </w:p>
    <w:p w:rsidR="00520F57" w:rsidRPr="004C191F" w:rsidRDefault="00520F57" w:rsidP="004C191F">
      <w:pPr>
        <w:widowControl w:val="0"/>
        <w:jc w:val="center"/>
        <w:rPr>
          <w:rFonts w:ascii="GHEA Grapalat" w:hAnsi="GHEA Grapalat"/>
          <w:b/>
          <w:sz w:val="20"/>
          <w:szCs w:val="20"/>
        </w:rPr>
      </w:pPr>
    </w:p>
    <w:p w:rsidR="008842CE" w:rsidRPr="004C191F" w:rsidRDefault="00CA590C" w:rsidP="004C191F">
      <w:pPr>
        <w:widowControl w:val="0"/>
        <w:jc w:val="center"/>
        <w:rPr>
          <w:rFonts w:ascii="GHEA Grapalat" w:hAnsi="GHEA Grapalat"/>
          <w:b/>
          <w:sz w:val="20"/>
          <w:szCs w:val="20"/>
        </w:rPr>
      </w:pPr>
      <w:r w:rsidRPr="004C191F">
        <w:rPr>
          <w:rFonts w:ascii="GHEA Grapalat" w:hAnsi="GHEA Grapalat"/>
          <w:b/>
          <w:sz w:val="20"/>
          <w:szCs w:val="20"/>
        </w:rPr>
        <w:t xml:space="preserve">ЧАСТЬ II. </w:t>
      </w:r>
    </w:p>
    <w:p w:rsidR="008842CE" w:rsidRPr="004C191F" w:rsidRDefault="008842CE" w:rsidP="004C191F">
      <w:pPr>
        <w:widowControl w:val="0"/>
        <w:jc w:val="center"/>
        <w:rPr>
          <w:rFonts w:ascii="GHEA Grapalat" w:hAnsi="GHEA Grapalat"/>
          <w:b/>
          <w:sz w:val="20"/>
          <w:szCs w:val="20"/>
        </w:rPr>
      </w:pPr>
    </w:p>
    <w:p w:rsidR="00096865" w:rsidRPr="004C191F" w:rsidRDefault="00096865" w:rsidP="004C191F">
      <w:pPr>
        <w:widowControl w:val="0"/>
        <w:jc w:val="center"/>
        <w:rPr>
          <w:rFonts w:ascii="GHEA Grapalat" w:hAnsi="GHEA Grapalat"/>
          <w:b/>
          <w:sz w:val="20"/>
          <w:szCs w:val="20"/>
        </w:rPr>
      </w:pPr>
      <w:r w:rsidRPr="004C191F">
        <w:rPr>
          <w:rFonts w:ascii="GHEA Grapalat" w:hAnsi="GHEA Grapalat"/>
          <w:b/>
          <w:sz w:val="20"/>
          <w:szCs w:val="20"/>
        </w:rPr>
        <w:t xml:space="preserve">ИНСТРУКЦИЯ ПО ПОДГОТОВКЕ ЗАЯВКИ </w:t>
      </w:r>
      <w:r w:rsidR="00CA590C" w:rsidRPr="004C191F">
        <w:rPr>
          <w:rFonts w:ascii="GHEA Grapalat" w:hAnsi="GHEA Grapalat"/>
          <w:b/>
          <w:sz w:val="20"/>
          <w:szCs w:val="20"/>
        </w:rPr>
        <w:br/>
      </w:r>
      <w:r w:rsidRPr="004C191F">
        <w:rPr>
          <w:rFonts w:ascii="GHEA Grapalat" w:hAnsi="GHEA Grapalat"/>
          <w:b/>
          <w:sz w:val="20"/>
          <w:szCs w:val="20"/>
        </w:rPr>
        <w:t>НА ОТКРЫТЫЙ КОНКУРС</w:t>
      </w:r>
    </w:p>
    <w:p w:rsidR="00520F57" w:rsidRPr="004C191F" w:rsidRDefault="00520F57" w:rsidP="004C191F">
      <w:pPr>
        <w:widowControl w:val="0"/>
        <w:jc w:val="center"/>
        <w:rPr>
          <w:rFonts w:ascii="GHEA Grapalat" w:hAnsi="GHEA Grapalat"/>
          <w:b/>
          <w:sz w:val="20"/>
          <w:szCs w:val="20"/>
        </w:rPr>
      </w:pPr>
    </w:p>
    <w:p w:rsidR="00096865" w:rsidRPr="004C191F" w:rsidRDefault="00096865" w:rsidP="004C191F">
      <w:pPr>
        <w:widowControl w:val="0"/>
        <w:tabs>
          <w:tab w:val="left" w:pos="1134"/>
        </w:tabs>
        <w:ind w:left="1134" w:hanging="567"/>
        <w:jc w:val="both"/>
        <w:rPr>
          <w:rFonts w:ascii="GHEA Grapalat" w:hAnsi="GHEA Grapalat"/>
          <w:sz w:val="20"/>
          <w:szCs w:val="20"/>
        </w:rPr>
      </w:pPr>
      <w:r w:rsidRPr="004C191F">
        <w:rPr>
          <w:rFonts w:ascii="GHEA Grapalat" w:hAnsi="GHEA Grapalat"/>
          <w:sz w:val="20"/>
          <w:szCs w:val="20"/>
        </w:rPr>
        <w:t>1.</w:t>
      </w:r>
      <w:r w:rsidRPr="004C191F">
        <w:rPr>
          <w:rFonts w:ascii="GHEA Grapalat" w:hAnsi="GHEA Grapalat"/>
          <w:sz w:val="20"/>
          <w:szCs w:val="20"/>
        </w:rPr>
        <w:tab/>
        <w:t>Общ</w:t>
      </w:r>
      <w:r w:rsidR="00543BAE" w:rsidRPr="004C191F">
        <w:rPr>
          <w:rFonts w:ascii="GHEA Grapalat" w:hAnsi="GHEA Grapalat"/>
          <w:sz w:val="20"/>
          <w:szCs w:val="20"/>
        </w:rPr>
        <w:t>ие положения</w:t>
      </w:r>
    </w:p>
    <w:p w:rsidR="00096865" w:rsidRPr="004C191F" w:rsidRDefault="00543BAE" w:rsidP="004C191F">
      <w:pPr>
        <w:widowControl w:val="0"/>
        <w:tabs>
          <w:tab w:val="left" w:pos="1134"/>
        </w:tabs>
        <w:ind w:left="1134" w:hanging="567"/>
        <w:jc w:val="both"/>
        <w:rPr>
          <w:rFonts w:ascii="GHEA Grapalat" w:hAnsi="GHEA Grapalat"/>
          <w:sz w:val="20"/>
          <w:szCs w:val="20"/>
        </w:rPr>
      </w:pPr>
      <w:r w:rsidRPr="004C191F">
        <w:rPr>
          <w:rFonts w:ascii="GHEA Grapalat" w:hAnsi="GHEA Grapalat"/>
          <w:sz w:val="20"/>
          <w:szCs w:val="20"/>
        </w:rPr>
        <w:t>2.</w:t>
      </w:r>
      <w:r w:rsidRPr="004C191F">
        <w:rPr>
          <w:rFonts w:ascii="GHEA Grapalat" w:hAnsi="GHEA Grapalat"/>
          <w:sz w:val="20"/>
          <w:szCs w:val="20"/>
        </w:rPr>
        <w:tab/>
        <w:t>Заявка на процедуру</w:t>
      </w:r>
    </w:p>
    <w:p w:rsidR="0061522D" w:rsidRPr="004C191F" w:rsidRDefault="00450C30" w:rsidP="004C191F">
      <w:pPr>
        <w:widowControl w:val="0"/>
        <w:tabs>
          <w:tab w:val="left" w:pos="1134"/>
        </w:tabs>
        <w:ind w:left="1134" w:hanging="567"/>
        <w:jc w:val="both"/>
        <w:rPr>
          <w:rFonts w:ascii="GHEA Grapalat" w:hAnsi="GHEA Grapalat"/>
          <w:sz w:val="20"/>
          <w:szCs w:val="20"/>
        </w:rPr>
      </w:pPr>
      <w:r w:rsidRPr="004C191F">
        <w:rPr>
          <w:rFonts w:ascii="GHEA Grapalat" w:hAnsi="GHEA Grapalat"/>
          <w:sz w:val="20"/>
          <w:szCs w:val="20"/>
        </w:rPr>
        <w:t>3</w:t>
      </w:r>
      <w:r w:rsidR="00543BAE" w:rsidRPr="004C191F">
        <w:rPr>
          <w:rFonts w:ascii="GHEA Grapalat" w:hAnsi="GHEA Grapalat"/>
          <w:sz w:val="20"/>
          <w:szCs w:val="20"/>
        </w:rPr>
        <w:t>.</w:t>
      </w:r>
      <w:r w:rsidR="00543BAE" w:rsidRPr="004C191F">
        <w:rPr>
          <w:rFonts w:ascii="GHEA Grapalat" w:hAnsi="GHEA Grapalat"/>
          <w:sz w:val="20"/>
          <w:szCs w:val="20"/>
        </w:rPr>
        <w:tab/>
        <w:t>Приложения № 1-</w:t>
      </w:r>
      <w:r w:rsidR="003529EA" w:rsidRPr="004C191F">
        <w:rPr>
          <w:rFonts w:ascii="GHEA Grapalat" w:hAnsi="GHEA Grapalat"/>
          <w:sz w:val="20"/>
          <w:szCs w:val="20"/>
        </w:rPr>
        <w:t>6</w:t>
      </w:r>
    </w:p>
    <w:p w:rsidR="00E17B7F" w:rsidRDefault="00E17B7F" w:rsidP="004C191F">
      <w:pPr>
        <w:rPr>
          <w:rFonts w:ascii="GHEA Grapalat" w:hAnsi="GHEA Grapalat"/>
          <w:spacing w:val="-6"/>
        </w:rPr>
      </w:pPr>
      <w:r w:rsidRPr="004C191F">
        <w:rPr>
          <w:rFonts w:ascii="GHEA Grapalat" w:hAnsi="GHEA Grapalat"/>
          <w:spacing w:val="-6"/>
          <w:sz w:val="20"/>
          <w:szCs w:val="20"/>
        </w:rPr>
        <w:br w:type="page"/>
      </w:r>
    </w:p>
    <w:p w:rsidR="004C191F" w:rsidRPr="004C191F" w:rsidRDefault="00E17B7F" w:rsidP="004C191F">
      <w:pPr>
        <w:rPr>
          <w:rFonts w:ascii="GHEA Grapalat" w:hAnsi="GHEA Grapalat"/>
          <w:i/>
          <w:sz w:val="20"/>
          <w:szCs w:val="20"/>
        </w:rPr>
      </w:pPr>
      <w:r w:rsidRPr="00E17B7F">
        <w:rPr>
          <w:rFonts w:ascii="GHEA Grapalat" w:hAnsi="GHEA Grapalat"/>
          <w:spacing w:val="-6"/>
        </w:rPr>
        <w:lastRenderedPageBreak/>
        <w:t xml:space="preserve">               </w:t>
      </w:r>
      <w:r w:rsidR="004C191F" w:rsidRPr="004C191F">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4C191F" w:rsidRPr="004C191F">
        <w:rPr>
          <w:rFonts w:ascii="GHEA Grapalat" w:hAnsi="GHEA Grapalat"/>
          <w:i/>
          <w:sz w:val="20"/>
          <w:szCs w:val="20"/>
          <w:lang w:val="hy-AM"/>
        </w:rPr>
        <w:t>KMJH-</w:t>
      </w:r>
      <w:r w:rsidR="004C191F" w:rsidRPr="004C191F">
        <w:rPr>
          <w:rFonts w:ascii="GHEA Grapalat" w:hAnsi="GHEA Grapalat"/>
          <w:i/>
          <w:sz w:val="20"/>
          <w:szCs w:val="20"/>
        </w:rPr>
        <w:t xml:space="preserve"> GH</w:t>
      </w:r>
      <w:r w:rsidR="004C191F" w:rsidRPr="004C191F">
        <w:rPr>
          <w:rFonts w:ascii="GHEA Grapalat" w:hAnsi="GHEA Grapalat"/>
          <w:i/>
          <w:sz w:val="20"/>
          <w:szCs w:val="20"/>
          <w:lang w:val="hy-AM"/>
        </w:rPr>
        <w:t>Ts</w:t>
      </w:r>
      <w:r w:rsidR="004C191F" w:rsidRPr="004C191F">
        <w:rPr>
          <w:rFonts w:ascii="GHEA Grapalat" w:hAnsi="GHEA Grapalat"/>
          <w:i/>
          <w:sz w:val="20"/>
          <w:szCs w:val="20"/>
        </w:rPr>
        <w:t>DzB</w:t>
      </w:r>
      <w:r w:rsidR="004C191F" w:rsidRPr="004C191F">
        <w:rPr>
          <w:rFonts w:ascii="GHEA Grapalat" w:hAnsi="GHEA Grapalat"/>
          <w:i/>
          <w:sz w:val="20"/>
          <w:szCs w:val="20"/>
          <w:lang w:val="hy-AM"/>
        </w:rPr>
        <w:t xml:space="preserve"> -</w:t>
      </w:r>
      <w:r w:rsidR="006A335A">
        <w:rPr>
          <w:rFonts w:ascii="GHEA Grapalat" w:hAnsi="GHEA Grapalat"/>
          <w:i/>
          <w:sz w:val="20"/>
          <w:szCs w:val="20"/>
          <w:lang w:val="hy-AM"/>
        </w:rPr>
        <w:t>24/32</w:t>
      </w:r>
      <w:r w:rsidR="004C191F" w:rsidRPr="004C191F">
        <w:rPr>
          <w:rFonts w:ascii="GHEA Grapalat" w:hAnsi="GHEA Grapalat"/>
          <w:spacing w:val="-6"/>
          <w:sz w:val="20"/>
          <w:szCs w:val="20"/>
        </w:rPr>
        <w:t xml:space="preserve"> </w:t>
      </w:r>
      <w:r w:rsidR="004C191F" w:rsidRPr="004C191F">
        <w:rPr>
          <w:rFonts w:ascii="GHEA Grapalat" w:hAnsi="GHEA Grapalat"/>
          <w:spacing w:val="-6"/>
          <w:sz w:val="20"/>
          <w:szCs w:val="20"/>
          <w:lang w:val="hy-AM"/>
        </w:rPr>
        <w:t xml:space="preserve"> </w:t>
      </w:r>
      <w:r w:rsidR="004C191F" w:rsidRPr="004C191F">
        <w:rPr>
          <w:rFonts w:ascii="GHEA Grapalat" w:hAnsi="GHEA Grapalat"/>
          <w:spacing w:val="-6"/>
          <w:sz w:val="20"/>
          <w:szCs w:val="20"/>
        </w:rPr>
        <w:t>(далее — процедура).</w:t>
      </w:r>
    </w:p>
    <w:p w:rsidR="004C191F" w:rsidRPr="004C191F" w:rsidRDefault="004C191F" w:rsidP="004C191F">
      <w:pPr>
        <w:widowControl w:val="0"/>
        <w:spacing w:after="160"/>
        <w:ind w:firstLine="567"/>
        <w:jc w:val="both"/>
        <w:rPr>
          <w:rFonts w:ascii="GHEA Grapalat" w:hAnsi="GHEA Grapalat"/>
          <w:sz w:val="20"/>
          <w:szCs w:val="20"/>
        </w:rPr>
      </w:pPr>
      <w:r w:rsidRPr="004C191F">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4C191F">
        <w:rPr>
          <w:rFonts w:ascii="Courier New" w:hAnsi="Courier New" w:cs="Courier New"/>
          <w:sz w:val="20"/>
          <w:szCs w:val="20"/>
          <w:lang w:val="en-US"/>
        </w:rPr>
        <w:t> </w:t>
      </w:r>
      <w:r w:rsidRPr="004C191F">
        <w:rPr>
          <w:rFonts w:ascii="GHEA Grapalat" w:hAnsi="GHEA Grapalat"/>
          <w:sz w:val="20"/>
          <w:szCs w:val="20"/>
        </w:rPr>
        <w:t>4</w:t>
      </w:r>
      <w:r w:rsidRPr="004C191F">
        <w:rPr>
          <w:rFonts w:ascii="Courier New" w:hAnsi="Courier New" w:cs="Courier New"/>
          <w:sz w:val="20"/>
          <w:szCs w:val="20"/>
          <w:lang w:val="en-US"/>
        </w:rPr>
        <w:t> </w:t>
      </w:r>
      <w:r w:rsidRPr="004C191F">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C191F" w:rsidRPr="004C191F" w:rsidRDefault="004C191F" w:rsidP="004C191F">
      <w:pPr>
        <w:widowControl w:val="0"/>
        <w:spacing w:after="160"/>
        <w:ind w:firstLine="567"/>
        <w:jc w:val="both"/>
        <w:rPr>
          <w:rFonts w:ascii="GHEA Grapalat" w:hAnsi="GHEA Grapalat"/>
          <w:sz w:val="20"/>
          <w:szCs w:val="20"/>
        </w:rPr>
      </w:pPr>
      <w:r w:rsidRPr="004C191F">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4C191F" w:rsidRPr="004C191F" w:rsidRDefault="004C191F" w:rsidP="004C191F">
      <w:pPr>
        <w:widowControl w:val="0"/>
        <w:spacing w:after="160"/>
        <w:ind w:firstLine="567"/>
        <w:jc w:val="both"/>
        <w:rPr>
          <w:rFonts w:ascii="GHEA Grapalat" w:hAnsi="GHEA Grapalat" w:cs="Times Armenian"/>
          <w:sz w:val="20"/>
          <w:szCs w:val="20"/>
        </w:rPr>
      </w:pPr>
      <w:r w:rsidRPr="004C191F">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9044F1" w:rsidRDefault="004C191F" w:rsidP="004C191F">
      <w:pPr>
        <w:widowControl w:val="0"/>
        <w:spacing w:after="160"/>
        <w:ind w:firstLine="567"/>
        <w:jc w:val="center"/>
        <w:rPr>
          <w:rFonts w:ascii="GHEA Grapalat" w:hAnsi="GHEA Grapalat"/>
        </w:rPr>
      </w:pPr>
      <w:r w:rsidRPr="004C191F">
        <w:rPr>
          <w:rFonts w:ascii="GHEA Grapalat" w:hAnsi="GHEA Grapalat"/>
          <w:sz w:val="20"/>
          <w:szCs w:val="20"/>
        </w:rPr>
        <w:t>Адрес электронной почты секретаря оценочной комиссии "Jrvezh</w:t>
      </w:r>
      <w:r w:rsidRPr="004C191F">
        <w:rPr>
          <w:rFonts w:ascii="GHEA Grapalat" w:hAnsi="GHEA Grapalat"/>
          <w:sz w:val="20"/>
          <w:szCs w:val="20"/>
          <w:lang w:val="hy-AM"/>
        </w:rPr>
        <w:t>-</w:t>
      </w:r>
      <w:r w:rsidRPr="004C191F">
        <w:rPr>
          <w:rFonts w:ascii="GHEA Grapalat" w:hAnsi="GHEA Grapalat"/>
          <w:sz w:val="20"/>
          <w:szCs w:val="20"/>
        </w:rPr>
        <w:t>gnumner@mail.</w:t>
      </w:r>
      <w:r w:rsidRPr="004C191F">
        <w:rPr>
          <w:rFonts w:ascii="GHEA Grapalat" w:hAnsi="GHEA Grapalat"/>
          <w:sz w:val="20"/>
          <w:szCs w:val="20"/>
          <w:lang w:val="hy-AM"/>
        </w:rPr>
        <w:t>ru</w:t>
      </w:r>
      <w:r w:rsidRPr="004C191F">
        <w:rPr>
          <w:rFonts w:ascii="GHEA Grapalat" w:hAnsi="GHEA Grapalat"/>
          <w:sz w:val="20"/>
          <w:szCs w:val="20"/>
        </w:rPr>
        <w:t>։".</w:t>
      </w:r>
      <w:r w:rsidR="00F5653D" w:rsidRPr="009044F1">
        <w:rPr>
          <w:rFonts w:ascii="GHEA Grapalat" w:hAnsi="GHEA Grapalat"/>
        </w:rPr>
        <w:br w:type="page"/>
      </w:r>
      <w:r w:rsidR="00F5653D"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831FFE" w:rsidRPr="00831FFE" w:rsidRDefault="00831FFE" w:rsidP="00831FFE">
      <w:pPr>
        <w:pStyle w:val="Heading3"/>
        <w:keepNext w:val="0"/>
        <w:widowControl w:val="0"/>
        <w:tabs>
          <w:tab w:val="left" w:pos="1134"/>
        </w:tabs>
        <w:spacing w:line="240" w:lineRule="auto"/>
        <w:ind w:firstLine="567"/>
        <w:jc w:val="both"/>
        <w:rPr>
          <w:rFonts w:ascii="GHEA Grapalat" w:hAnsi="GHEA Grapalat"/>
          <w:i w:val="0"/>
        </w:rPr>
      </w:pPr>
      <w:r w:rsidRPr="00831FFE">
        <w:rPr>
          <w:rFonts w:ascii="GHEA Grapalat" w:hAnsi="GHEA Grapalat"/>
          <w:i w:val="0"/>
        </w:rPr>
        <w:t>1.1.</w:t>
      </w:r>
      <w:r w:rsidRPr="00831FFE">
        <w:rPr>
          <w:rFonts w:ascii="GHEA Grapalat" w:hAnsi="GHEA Grapalat"/>
          <w:i w:val="0"/>
        </w:rPr>
        <w:tab/>
        <w:t>Предметом закупки является приобретение "</w:t>
      </w:r>
      <w:r w:rsidRPr="00831FFE">
        <w:rPr>
          <w:rFonts w:ascii="GHEA Grapalat" w:hAnsi="GHEA Grapalat"/>
          <w:i w:val="0"/>
          <w:spacing w:val="6"/>
          <w:lang w:val="hy-AM"/>
        </w:rPr>
        <w:t>для</w:t>
      </w:r>
      <w:r w:rsidRPr="00831FFE">
        <w:rPr>
          <w:rFonts w:ascii="GHEA Grapalat" w:hAnsi="GHEA Grapalat"/>
          <w:i w:val="0"/>
        </w:rPr>
        <w:t xml:space="preserve"> измерение земельных участков</w:t>
      </w:r>
      <w:r w:rsidRPr="00831FFE">
        <w:rPr>
          <w:rFonts w:ascii="GHEA Grapalat" w:hAnsi="GHEA Grapalat"/>
          <w:i w:val="0"/>
          <w:lang w:val="hy-AM"/>
        </w:rPr>
        <w:t xml:space="preserve"> и </w:t>
      </w:r>
      <w:r w:rsidRPr="00831FFE">
        <w:rPr>
          <w:rFonts w:ascii="GHEA Grapalat" w:hAnsi="GHEA Grapalat"/>
          <w:i w:val="0"/>
        </w:rPr>
        <w:t>составление планов</w:t>
      </w:r>
      <w:r w:rsidRPr="00831FFE">
        <w:rPr>
          <w:rFonts w:ascii="GHEA Grapalat" w:hAnsi="GHEA Grapalat"/>
          <w:i w:val="0"/>
          <w:lang w:val="hy-AM"/>
        </w:rPr>
        <w:t xml:space="preserve"> </w:t>
      </w:r>
      <w:r w:rsidRPr="00831FFE">
        <w:rPr>
          <w:rFonts w:ascii="GHEA Grapalat" w:hAnsi="GHEA Grapalat"/>
          <w:i w:val="0"/>
        </w:rPr>
        <w:t>в общин</w:t>
      </w:r>
      <w:r w:rsidRPr="00831FFE">
        <w:rPr>
          <w:rFonts w:ascii="GHEA Grapalat" w:hAnsi="GHEA Grapalat"/>
          <w:i w:val="0"/>
          <w:lang w:val="hy-AM"/>
        </w:rPr>
        <w:t xml:space="preserve">е </w:t>
      </w:r>
      <w:r w:rsidRPr="00831FFE">
        <w:rPr>
          <w:rFonts w:ascii="GHEA Grapalat" w:hAnsi="GHEA Grapalat"/>
          <w:i w:val="0"/>
        </w:rPr>
        <w:t>Джрвеж " (далее—также услуга) для нужд "</w:t>
      </w:r>
      <w:r w:rsidRPr="00831FFE">
        <w:rPr>
          <w:rFonts w:ascii="GHEA Grapalat" w:hAnsi="GHEA Grapalat" w:cs="Times Armenian"/>
          <w:i w:val="0"/>
          <w:lang w:val="af-ZA"/>
        </w:rPr>
        <w:t xml:space="preserve"> Джрвежского муниципалитет</w:t>
      </w:r>
      <w:r w:rsidRPr="00831FFE">
        <w:rPr>
          <w:rFonts w:ascii="GHEA Grapalat" w:hAnsi="GHEA Grapalat" w:cs="Times Armenian"/>
          <w:i w:val="0"/>
          <w:lang w:val="hy-AM"/>
        </w:rPr>
        <w:t>а</w:t>
      </w:r>
      <w:r w:rsidRPr="00831FFE">
        <w:rPr>
          <w:rFonts w:ascii="GHEA Grapalat" w:hAnsi="GHEA Grapalat"/>
          <w:i w:val="0"/>
        </w:rPr>
        <w:t>", которые сгруппированы в лот "</w:t>
      </w:r>
      <w:r w:rsidRPr="00831FFE">
        <w:rPr>
          <w:rFonts w:ascii="GHEA Grapalat" w:hAnsi="GHEA Grapalat" w:cs="Times Armenian"/>
          <w:i w:val="0"/>
          <w:lang w:val="af-ZA"/>
        </w:rPr>
        <w:t xml:space="preserve"> </w:t>
      </w:r>
      <w:r w:rsidRPr="00831FFE">
        <w:rPr>
          <w:rFonts w:ascii="GHEA Grapalat" w:hAnsi="GHEA Grapalat" w:cs="Times Armenian"/>
          <w:i w:val="0"/>
          <w:lang w:val="hy-AM"/>
        </w:rPr>
        <w:t>1</w:t>
      </w:r>
      <w:r w:rsidRPr="00831FFE">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831FFE" w:rsidTr="00F32DDC">
        <w:trPr>
          <w:jc w:val="center"/>
        </w:trPr>
        <w:tc>
          <w:tcPr>
            <w:tcW w:w="2634" w:type="dxa"/>
            <w:gridSpan w:val="2"/>
            <w:vAlign w:val="center"/>
          </w:tcPr>
          <w:p w:rsidR="00970424" w:rsidRPr="00831FFE" w:rsidRDefault="00970424" w:rsidP="00831FFE">
            <w:pPr>
              <w:pStyle w:val="BodyTextIndent2"/>
              <w:widowControl w:val="0"/>
              <w:spacing w:line="240" w:lineRule="auto"/>
              <w:ind w:firstLine="0"/>
              <w:jc w:val="center"/>
              <w:rPr>
                <w:rFonts w:ascii="GHEA Grapalat" w:hAnsi="GHEA Grapalat"/>
                <w:b/>
                <w:bCs/>
                <w:i/>
                <w:iCs/>
              </w:rPr>
            </w:pPr>
            <w:r w:rsidRPr="00831FFE">
              <w:rPr>
                <w:rFonts w:ascii="GHEA Grapalat" w:hAnsi="GHEA Grapalat"/>
                <w:b/>
                <w:i/>
              </w:rPr>
              <w:t>Лотов</w:t>
            </w:r>
          </w:p>
        </w:tc>
        <w:tc>
          <w:tcPr>
            <w:tcW w:w="6600" w:type="dxa"/>
            <w:vMerge w:val="restart"/>
            <w:vAlign w:val="center"/>
          </w:tcPr>
          <w:p w:rsidR="00970424" w:rsidRPr="00831FFE" w:rsidRDefault="00970424" w:rsidP="00831FFE">
            <w:pPr>
              <w:pStyle w:val="BodyTextIndent2"/>
              <w:widowControl w:val="0"/>
              <w:spacing w:line="240" w:lineRule="auto"/>
              <w:ind w:firstLine="0"/>
              <w:jc w:val="center"/>
              <w:rPr>
                <w:rFonts w:ascii="GHEA Grapalat" w:hAnsi="GHEA Grapalat"/>
                <w:b/>
                <w:bCs/>
                <w:i/>
                <w:iCs/>
              </w:rPr>
            </w:pPr>
            <w:r w:rsidRPr="00831FFE">
              <w:rPr>
                <w:rFonts w:ascii="GHEA Grapalat" w:hAnsi="GHEA Grapalat"/>
                <w:b/>
                <w:i/>
              </w:rPr>
              <w:t>Наименование лота</w:t>
            </w:r>
          </w:p>
        </w:tc>
      </w:tr>
      <w:tr w:rsidR="00970424" w:rsidRPr="00831FFE" w:rsidTr="00970424">
        <w:trPr>
          <w:jc w:val="center"/>
        </w:trPr>
        <w:tc>
          <w:tcPr>
            <w:tcW w:w="1216" w:type="dxa"/>
            <w:vAlign w:val="center"/>
          </w:tcPr>
          <w:p w:rsidR="00970424" w:rsidRPr="00831FFE" w:rsidRDefault="00970424" w:rsidP="00831FFE">
            <w:pPr>
              <w:pStyle w:val="BodyTextIndent2"/>
              <w:widowControl w:val="0"/>
              <w:spacing w:line="240" w:lineRule="auto"/>
              <w:ind w:firstLine="0"/>
              <w:jc w:val="center"/>
              <w:rPr>
                <w:rFonts w:ascii="GHEA Grapalat" w:hAnsi="GHEA Grapalat"/>
              </w:rPr>
            </w:pPr>
            <w:r w:rsidRPr="00831FFE">
              <w:rPr>
                <w:rFonts w:ascii="GHEA Grapalat" w:hAnsi="GHEA Grapalat"/>
                <w:b/>
                <w:i/>
              </w:rPr>
              <w:t>Номера</w:t>
            </w:r>
          </w:p>
        </w:tc>
        <w:tc>
          <w:tcPr>
            <w:tcW w:w="1418" w:type="dxa"/>
            <w:vAlign w:val="center"/>
          </w:tcPr>
          <w:p w:rsidR="00970424" w:rsidRPr="00831FFE" w:rsidRDefault="00970424" w:rsidP="00831FFE">
            <w:pPr>
              <w:pStyle w:val="BodyTextIndent2"/>
              <w:widowControl w:val="0"/>
              <w:spacing w:line="240" w:lineRule="auto"/>
              <w:ind w:firstLine="0"/>
              <w:jc w:val="center"/>
              <w:rPr>
                <w:rFonts w:ascii="GHEA Grapalat" w:hAnsi="GHEA Grapalat"/>
                <w:b/>
                <w:i/>
              </w:rPr>
            </w:pPr>
            <w:r w:rsidRPr="00831FFE">
              <w:rPr>
                <w:rFonts w:ascii="GHEA Grapalat" w:hAnsi="GHEA Grapalat"/>
                <w:b/>
                <w:i/>
              </w:rPr>
              <w:t>Цена закупки</w:t>
            </w:r>
          </w:p>
        </w:tc>
        <w:tc>
          <w:tcPr>
            <w:tcW w:w="6600" w:type="dxa"/>
            <w:vMerge/>
            <w:vAlign w:val="center"/>
          </w:tcPr>
          <w:p w:rsidR="00970424" w:rsidRPr="00831FFE" w:rsidRDefault="00970424" w:rsidP="00831FFE">
            <w:pPr>
              <w:pStyle w:val="BodyTextIndent2"/>
              <w:widowControl w:val="0"/>
              <w:spacing w:line="240" w:lineRule="auto"/>
              <w:ind w:firstLine="0"/>
              <w:rPr>
                <w:rFonts w:ascii="GHEA Grapalat" w:hAnsi="GHEA Grapalat"/>
                <w:u w:val="single"/>
              </w:rPr>
            </w:pPr>
          </w:p>
        </w:tc>
      </w:tr>
      <w:tr w:rsidR="00970424" w:rsidRPr="00831FFE" w:rsidTr="00970424">
        <w:trPr>
          <w:jc w:val="center"/>
        </w:trPr>
        <w:tc>
          <w:tcPr>
            <w:tcW w:w="1216" w:type="dxa"/>
            <w:vAlign w:val="center"/>
          </w:tcPr>
          <w:p w:rsidR="00970424" w:rsidRPr="00FA0713" w:rsidRDefault="00970424" w:rsidP="00831FFE">
            <w:pPr>
              <w:pStyle w:val="BodyTextIndent2"/>
              <w:widowControl w:val="0"/>
              <w:spacing w:line="240" w:lineRule="auto"/>
              <w:ind w:firstLine="0"/>
              <w:jc w:val="center"/>
              <w:rPr>
                <w:rFonts w:ascii="GHEA Grapalat" w:hAnsi="GHEA Grapalat"/>
                <w:color w:val="000000"/>
              </w:rPr>
            </w:pPr>
            <w:r w:rsidRPr="00FA0713">
              <w:rPr>
                <w:rFonts w:ascii="GHEA Grapalat" w:hAnsi="GHEA Grapalat"/>
                <w:color w:val="000000"/>
              </w:rPr>
              <w:t>1</w:t>
            </w:r>
          </w:p>
        </w:tc>
        <w:tc>
          <w:tcPr>
            <w:tcW w:w="1418" w:type="dxa"/>
            <w:vAlign w:val="center"/>
          </w:tcPr>
          <w:p w:rsidR="00970424" w:rsidRPr="00D05D42" w:rsidRDefault="00E74DB9" w:rsidP="00831FFE">
            <w:pPr>
              <w:pStyle w:val="BodyTextIndent2"/>
              <w:widowControl w:val="0"/>
              <w:spacing w:line="240" w:lineRule="auto"/>
              <w:ind w:firstLine="0"/>
              <w:jc w:val="center"/>
              <w:rPr>
                <w:rFonts w:ascii="GHEA Grapalat" w:hAnsi="GHEA Grapalat"/>
                <w:color w:val="000000"/>
              </w:rPr>
            </w:pPr>
            <w:r>
              <w:rPr>
                <w:rFonts w:ascii="GHEA Grapalat" w:hAnsi="GHEA Grapalat"/>
                <w:color w:val="000000"/>
              </w:rPr>
              <w:t>1 200</w:t>
            </w:r>
            <w:r w:rsidR="00D05D42">
              <w:rPr>
                <w:rFonts w:ascii="GHEA Grapalat" w:hAnsi="GHEA Grapalat"/>
                <w:color w:val="000000"/>
              </w:rPr>
              <w:t xml:space="preserve"> 000</w:t>
            </w:r>
          </w:p>
        </w:tc>
        <w:tc>
          <w:tcPr>
            <w:tcW w:w="6600" w:type="dxa"/>
            <w:vAlign w:val="center"/>
          </w:tcPr>
          <w:p w:rsidR="00970424" w:rsidRPr="00FA0713" w:rsidRDefault="00831FFE" w:rsidP="00E74DB9">
            <w:pPr>
              <w:pStyle w:val="BodyTextIndent2"/>
              <w:widowControl w:val="0"/>
              <w:spacing w:line="240" w:lineRule="auto"/>
              <w:ind w:firstLine="0"/>
              <w:rPr>
                <w:rFonts w:ascii="GHEA Grapalat" w:hAnsi="GHEA Grapalat"/>
                <w:color w:val="000000"/>
                <w:u w:val="single"/>
                <w:vertAlign w:val="subscript"/>
              </w:rPr>
            </w:pPr>
            <w:r w:rsidRPr="00FA0713">
              <w:rPr>
                <w:rFonts w:ascii="GHEA Grapalat" w:hAnsi="GHEA Grapalat"/>
                <w:i/>
                <w:color w:val="000000"/>
              </w:rPr>
              <w:t>измерение земельных участков</w:t>
            </w:r>
            <w:r w:rsidRPr="00FA0713">
              <w:rPr>
                <w:rFonts w:ascii="GHEA Grapalat" w:hAnsi="GHEA Grapalat"/>
                <w:i/>
                <w:color w:val="000000"/>
                <w:lang w:val="hy-AM"/>
              </w:rPr>
              <w:t xml:space="preserve"> и </w:t>
            </w:r>
            <w:r w:rsidRPr="00FA0713">
              <w:rPr>
                <w:rFonts w:ascii="GHEA Grapalat" w:hAnsi="GHEA Grapalat"/>
                <w:i/>
                <w:color w:val="000000"/>
              </w:rPr>
              <w:t>составление планов</w:t>
            </w:r>
            <w:r w:rsidRPr="00FA0713">
              <w:rPr>
                <w:rFonts w:ascii="GHEA Grapalat" w:hAnsi="GHEA Grapalat"/>
                <w:i/>
                <w:color w:val="000000"/>
                <w:lang w:val="hy-AM"/>
              </w:rPr>
              <w:t xml:space="preserve"> </w:t>
            </w:r>
            <w:r w:rsidRPr="00FA0713">
              <w:rPr>
                <w:rFonts w:ascii="GHEA Grapalat" w:hAnsi="GHEA Grapalat"/>
                <w:i/>
                <w:color w:val="000000"/>
              </w:rPr>
              <w:t>в общин</w:t>
            </w:r>
            <w:r w:rsidRPr="00FA0713">
              <w:rPr>
                <w:rFonts w:ascii="GHEA Grapalat" w:hAnsi="GHEA Grapalat"/>
                <w:i/>
                <w:color w:val="000000"/>
                <w:lang w:val="hy-AM"/>
              </w:rPr>
              <w:t xml:space="preserve">е </w:t>
            </w:r>
            <w:r w:rsidRPr="00FA0713">
              <w:rPr>
                <w:rFonts w:ascii="GHEA Grapalat" w:hAnsi="GHEA Grapalat"/>
                <w:i/>
                <w:color w:val="000000"/>
              </w:rPr>
              <w:t>Джрвеж</w:t>
            </w:r>
          </w:p>
        </w:tc>
      </w:tr>
    </w:tbl>
    <w:p w:rsidR="00096865" w:rsidRPr="00831FFE" w:rsidRDefault="00816505" w:rsidP="00831FFE">
      <w:pPr>
        <w:pStyle w:val="BodyTextIndent2"/>
        <w:widowControl w:val="0"/>
        <w:spacing w:line="240" w:lineRule="auto"/>
        <w:ind w:firstLine="567"/>
        <w:rPr>
          <w:rFonts w:ascii="GHEA Grapalat" w:hAnsi="GHEA Grapalat"/>
        </w:rPr>
      </w:pPr>
      <w:r w:rsidRPr="00831FFE">
        <w:rPr>
          <w:rFonts w:ascii="GHEA Grapalat" w:hAnsi="GHEA Grapalat"/>
        </w:rPr>
        <w:t xml:space="preserve">Технические характеристики </w:t>
      </w:r>
      <w:r w:rsidR="0013323F" w:rsidRPr="00831FFE">
        <w:rPr>
          <w:rFonts w:ascii="GHEA Grapalat" w:hAnsi="GHEA Grapalat"/>
        </w:rPr>
        <w:t>услуги</w:t>
      </w:r>
      <w:r w:rsidRPr="00831FFE">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831FFE">
        <w:rPr>
          <w:rFonts w:ascii="GHEA Grapalat" w:hAnsi="GHEA Grapalat"/>
        </w:rPr>
        <w:t xml:space="preserve">6 </w:t>
      </w:r>
      <w:r w:rsidRPr="00831FFE">
        <w:rPr>
          <w:rFonts w:ascii="GHEA Grapalat" w:hAnsi="GHEA Grapalat"/>
        </w:rPr>
        <w:t>к настоящему Приглашению.</w:t>
      </w:r>
    </w:p>
    <w:p w:rsidR="00096865" w:rsidRPr="00831FFE" w:rsidRDefault="00096865" w:rsidP="00831FFE">
      <w:pPr>
        <w:widowControl w:val="0"/>
        <w:ind w:firstLine="567"/>
        <w:jc w:val="center"/>
        <w:rPr>
          <w:rFonts w:ascii="GHEA Grapalat" w:hAnsi="GHEA Grapalat" w:cs="Sylfaen"/>
          <w:i/>
          <w:sz w:val="20"/>
          <w:szCs w:val="20"/>
        </w:rPr>
      </w:pPr>
    </w:p>
    <w:p w:rsidR="00096865" w:rsidRPr="00831FFE" w:rsidRDefault="00693101" w:rsidP="00831FFE">
      <w:pPr>
        <w:widowControl w:val="0"/>
        <w:jc w:val="center"/>
        <w:rPr>
          <w:rFonts w:ascii="GHEA Grapalat" w:hAnsi="GHEA Grapalat"/>
          <w:b/>
          <w:sz w:val="20"/>
          <w:szCs w:val="20"/>
        </w:rPr>
      </w:pPr>
      <w:r w:rsidRPr="00831FFE">
        <w:rPr>
          <w:rFonts w:ascii="GHEA Grapalat" w:hAnsi="GHEA Grapalat"/>
          <w:b/>
          <w:sz w:val="20"/>
          <w:szCs w:val="20"/>
        </w:rPr>
        <w:t>2.</w:t>
      </w:r>
      <w:r w:rsidR="002B32D6" w:rsidRPr="00831FFE">
        <w:rPr>
          <w:rFonts w:ascii="GHEA Grapalat" w:hAnsi="GHEA Grapalat"/>
          <w:b/>
          <w:sz w:val="20"/>
          <w:szCs w:val="20"/>
        </w:rPr>
        <w:t xml:space="preserve"> ТРЕБОВАНИЯ К ПРАВУ УЧАСТНИКА НА УЧАСТИЕ, </w:t>
      </w:r>
      <w:r w:rsidRPr="00831FFE">
        <w:rPr>
          <w:rFonts w:ascii="GHEA Grapalat" w:hAnsi="GHEA Grapalat"/>
          <w:b/>
          <w:sz w:val="20"/>
          <w:szCs w:val="20"/>
        </w:rPr>
        <w:br/>
      </w:r>
      <w:r w:rsidR="002B32D6" w:rsidRPr="00831FFE">
        <w:rPr>
          <w:rFonts w:ascii="GHEA Grapalat" w:hAnsi="GHEA Grapalat"/>
          <w:b/>
          <w:sz w:val="20"/>
          <w:szCs w:val="20"/>
        </w:rPr>
        <w:t xml:space="preserve">КВАЛИФИКАЦИОННЫЕ КРИТЕРИИ И ПОРЯДОК ИХ ОЦЕНКИ </w:t>
      </w:r>
    </w:p>
    <w:p w:rsidR="00753E6E" w:rsidRPr="00831FFE" w:rsidRDefault="00096865" w:rsidP="00831FFE">
      <w:pPr>
        <w:widowControl w:val="0"/>
        <w:tabs>
          <w:tab w:val="left" w:pos="1134"/>
        </w:tabs>
        <w:ind w:firstLine="567"/>
        <w:jc w:val="both"/>
        <w:rPr>
          <w:rFonts w:ascii="GHEA Grapalat" w:hAnsi="GHEA Grapalat" w:cs="Arial Armenian"/>
          <w:sz w:val="20"/>
          <w:szCs w:val="20"/>
        </w:rPr>
      </w:pPr>
      <w:r w:rsidRPr="00831FFE">
        <w:rPr>
          <w:rFonts w:ascii="GHEA Grapalat" w:hAnsi="GHEA Grapalat"/>
          <w:sz w:val="20"/>
          <w:szCs w:val="20"/>
        </w:rPr>
        <w:t>2.1</w:t>
      </w:r>
      <w:r w:rsidR="008E6E51" w:rsidRPr="00831FFE">
        <w:rPr>
          <w:rFonts w:ascii="GHEA Grapalat" w:hAnsi="GHEA Grapalat"/>
          <w:sz w:val="20"/>
          <w:szCs w:val="20"/>
        </w:rPr>
        <w:t>.</w:t>
      </w:r>
      <w:r w:rsidR="00693101" w:rsidRPr="00831FFE">
        <w:rPr>
          <w:rFonts w:ascii="GHEA Grapalat" w:hAnsi="GHEA Grapalat"/>
          <w:sz w:val="20"/>
          <w:szCs w:val="20"/>
        </w:rPr>
        <w:tab/>
      </w:r>
      <w:r w:rsidRPr="00831FFE">
        <w:rPr>
          <w:rFonts w:ascii="GHEA Grapalat" w:hAnsi="GHEA Grapalat"/>
          <w:sz w:val="20"/>
          <w:szCs w:val="20"/>
        </w:rPr>
        <w:t>В настоящей процедуре не имеют права участвовать лица:</w:t>
      </w:r>
    </w:p>
    <w:p w:rsidR="00753E6E" w:rsidRPr="00831FFE" w:rsidRDefault="00753E6E"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1)</w:t>
      </w:r>
      <w:r w:rsidR="00693101" w:rsidRPr="00831FFE">
        <w:rPr>
          <w:rFonts w:ascii="GHEA Grapalat" w:hAnsi="GHEA Grapalat"/>
          <w:sz w:val="20"/>
          <w:szCs w:val="20"/>
        </w:rPr>
        <w:tab/>
      </w:r>
      <w:r w:rsidRPr="00831FFE">
        <w:rPr>
          <w:rFonts w:ascii="GHEA Grapalat" w:hAnsi="GHEA Grapalat"/>
          <w:sz w:val="20"/>
          <w:szCs w:val="20"/>
        </w:rPr>
        <w:t xml:space="preserve">которые на день подачи заявки в судебном порядке признаны банкротом; </w:t>
      </w:r>
    </w:p>
    <w:p w:rsidR="00753E6E" w:rsidRPr="00831FFE" w:rsidRDefault="00753E6E"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3)</w:t>
      </w:r>
      <w:r w:rsidR="00E1385B" w:rsidRPr="00831FFE">
        <w:rPr>
          <w:rFonts w:ascii="GHEA Grapalat" w:hAnsi="GHEA Grapalat"/>
          <w:sz w:val="20"/>
          <w:szCs w:val="20"/>
        </w:rPr>
        <w:tab/>
      </w:r>
      <w:r w:rsidRPr="00831FFE">
        <w:rPr>
          <w:rFonts w:ascii="GHEA Grapalat" w:hAnsi="GHEA Grapalat"/>
          <w:sz w:val="20"/>
          <w:szCs w:val="20"/>
        </w:rPr>
        <w:t xml:space="preserve">которые или представитель исполнительного органа которых в течение </w:t>
      </w:r>
      <w:r w:rsidR="00B23A2E" w:rsidRPr="00831FFE">
        <w:rPr>
          <w:rFonts w:ascii="GHEA Grapalat" w:hAnsi="GHEA Grapalat"/>
          <w:sz w:val="20"/>
          <w:szCs w:val="20"/>
        </w:rPr>
        <w:t>пяти</w:t>
      </w:r>
      <w:r w:rsidRPr="00831FFE">
        <w:rPr>
          <w:rFonts w:ascii="GHEA Grapalat" w:hAnsi="GHEA Grapalat"/>
          <w:sz w:val="20"/>
          <w:szCs w:val="20"/>
        </w:rPr>
        <w:t xml:space="preserve"> лет, предшествующих дню подачи заявки, были осуждены за</w:t>
      </w:r>
      <w:r w:rsidR="003240F7" w:rsidRPr="00831FFE">
        <w:rPr>
          <w:rFonts w:ascii="Courier New" w:hAnsi="Courier New" w:cs="Courier New"/>
          <w:sz w:val="20"/>
          <w:szCs w:val="20"/>
          <w:lang w:val="en-US"/>
        </w:rPr>
        <w:t> </w:t>
      </w:r>
      <w:r w:rsidRPr="00831FFE">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831FFE">
        <w:rPr>
          <w:rFonts w:ascii="Courier New" w:hAnsi="Courier New" w:cs="Courier New"/>
          <w:sz w:val="20"/>
          <w:szCs w:val="20"/>
          <w:lang w:val="en-US"/>
        </w:rPr>
        <w:t> </w:t>
      </w:r>
      <w:r w:rsidRPr="00831FFE">
        <w:rPr>
          <w:rFonts w:ascii="GHEA Grapalat" w:hAnsi="GHEA Grapalat"/>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831FFE">
        <w:rPr>
          <w:rFonts w:ascii="GHEA Grapalat" w:hAnsi="GHEA Grapalat"/>
          <w:sz w:val="20"/>
          <w:szCs w:val="20"/>
        </w:rPr>
        <w:t>или отменена</w:t>
      </w:r>
      <w:r w:rsidR="003240F7" w:rsidRPr="00831FFE">
        <w:rPr>
          <w:rFonts w:ascii="GHEA Grapalat" w:hAnsi="GHEA Grapalat"/>
          <w:sz w:val="20"/>
          <w:szCs w:val="20"/>
        </w:rPr>
        <w:t>;</w:t>
      </w:r>
    </w:p>
    <w:p w:rsidR="00753E6E" w:rsidRPr="00831FFE" w:rsidRDefault="00753E6E"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4)</w:t>
      </w:r>
      <w:r w:rsidR="00E1385B" w:rsidRPr="00831FFE">
        <w:rPr>
          <w:rFonts w:ascii="GHEA Grapalat" w:hAnsi="GHEA Grapalat"/>
          <w:sz w:val="20"/>
          <w:szCs w:val="20"/>
        </w:rPr>
        <w:tab/>
      </w:r>
      <w:r w:rsidR="00E231AD" w:rsidRPr="00831FFE">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831FFE">
        <w:rPr>
          <w:rFonts w:ascii="GHEA Grapalat" w:hAnsi="GHEA Grapalat"/>
          <w:sz w:val="20"/>
          <w:szCs w:val="20"/>
        </w:rPr>
        <w:t>;</w:t>
      </w:r>
    </w:p>
    <w:p w:rsidR="00753E6E" w:rsidRPr="00831FFE" w:rsidRDefault="00753E6E"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5)</w:t>
      </w:r>
      <w:r w:rsidR="00E1385B" w:rsidRPr="00831FFE">
        <w:rPr>
          <w:rFonts w:ascii="GHEA Grapalat" w:hAnsi="GHEA Grapalat"/>
          <w:sz w:val="20"/>
          <w:szCs w:val="20"/>
        </w:rPr>
        <w:tab/>
      </w:r>
      <w:r w:rsidRPr="00831FFE">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831FFE">
        <w:rPr>
          <w:rFonts w:ascii="Courier New" w:hAnsi="Courier New" w:cs="Courier New"/>
          <w:sz w:val="20"/>
          <w:szCs w:val="20"/>
          <w:lang w:val="en-US"/>
        </w:rPr>
        <w:t> </w:t>
      </w:r>
      <w:r w:rsidRPr="00831FFE">
        <w:rPr>
          <w:rFonts w:ascii="GHEA Grapalat" w:hAnsi="GHEA Grapalat"/>
          <w:sz w:val="20"/>
          <w:szCs w:val="20"/>
        </w:rPr>
        <w:t xml:space="preserve">закупках; </w:t>
      </w:r>
    </w:p>
    <w:p w:rsidR="00753E6E" w:rsidRPr="00831FFE" w:rsidRDefault="00753E6E"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6)</w:t>
      </w:r>
      <w:r w:rsidR="00E1385B" w:rsidRPr="00831FFE">
        <w:rPr>
          <w:rFonts w:ascii="GHEA Grapalat" w:hAnsi="GHEA Grapalat"/>
          <w:sz w:val="20"/>
          <w:szCs w:val="20"/>
        </w:rPr>
        <w:tab/>
      </w:r>
      <w:r w:rsidRPr="00831FFE">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831FFE" w:rsidRDefault="00990561"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831FFE" w:rsidRDefault="004004A3" w:rsidP="00831FFE">
      <w:pPr>
        <w:widowControl w:val="0"/>
        <w:tabs>
          <w:tab w:val="left" w:pos="1134"/>
        </w:tabs>
        <w:ind w:firstLine="567"/>
        <w:contextualSpacing/>
        <w:rPr>
          <w:rFonts w:ascii="GHEA Grapalat" w:hAnsi="GHEA Grapalat" w:cs="Sylfaen"/>
          <w:sz w:val="20"/>
          <w:szCs w:val="20"/>
        </w:rPr>
      </w:pPr>
      <w:r w:rsidRPr="00831FFE">
        <w:rPr>
          <w:rFonts w:ascii="GHEA Grapalat" w:hAnsi="GHEA Grapalat" w:cs="Sylfaen"/>
          <w:sz w:val="20"/>
          <w:szCs w:val="20"/>
        </w:rPr>
        <w:t>Участник включается в список участников, не имеющих права на участие в процессе закупок (далее также список), если:</w:t>
      </w:r>
    </w:p>
    <w:p w:rsidR="004004A3" w:rsidRPr="00831FFE" w:rsidRDefault="004004A3" w:rsidP="00831FFE">
      <w:pPr>
        <w:pStyle w:val="ListParagraph"/>
        <w:widowControl w:val="0"/>
        <w:numPr>
          <w:ilvl w:val="0"/>
          <w:numId w:val="31"/>
        </w:numPr>
        <w:tabs>
          <w:tab w:val="left" w:pos="1134"/>
        </w:tabs>
        <w:ind w:left="426"/>
        <w:contextualSpacing/>
        <w:jc w:val="both"/>
        <w:rPr>
          <w:rFonts w:ascii="GHEA Grapalat" w:hAnsi="GHEA Grapalat" w:cs="Sylfaen"/>
          <w:sz w:val="20"/>
          <w:szCs w:val="20"/>
        </w:rPr>
      </w:pPr>
      <w:r w:rsidRPr="00831FFE">
        <w:rPr>
          <w:rFonts w:ascii="GHEA Grapalat" w:hAnsi="GHEA Grapalat" w:cs="Sylfaen"/>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831FFE" w:rsidRDefault="004004A3" w:rsidP="00831FFE">
      <w:pPr>
        <w:pStyle w:val="ListParagraph"/>
        <w:widowControl w:val="0"/>
        <w:numPr>
          <w:ilvl w:val="0"/>
          <w:numId w:val="31"/>
        </w:numPr>
        <w:tabs>
          <w:tab w:val="left" w:pos="1134"/>
        </w:tabs>
        <w:ind w:left="426" w:hanging="284"/>
        <w:contextualSpacing/>
        <w:jc w:val="both"/>
        <w:rPr>
          <w:rFonts w:ascii="GHEA Grapalat" w:hAnsi="GHEA Grapalat" w:cs="Sylfaen"/>
          <w:sz w:val="20"/>
          <w:szCs w:val="20"/>
        </w:rPr>
      </w:pPr>
      <w:r w:rsidRPr="00831FFE">
        <w:rPr>
          <w:rFonts w:ascii="GHEA Grapalat" w:hAnsi="GHEA Grapalat" w:cs="Sylfaen"/>
          <w:sz w:val="20"/>
          <w:szCs w:val="20"/>
        </w:rPr>
        <w:t>в качестве отобранного участника отказался или лишился  права заключения договора.</w:t>
      </w:r>
    </w:p>
    <w:p w:rsidR="00753E6E" w:rsidRPr="00831FFE" w:rsidRDefault="00753E6E" w:rsidP="00831FFE">
      <w:pPr>
        <w:widowControl w:val="0"/>
        <w:tabs>
          <w:tab w:val="left" w:pos="1134"/>
        </w:tabs>
        <w:ind w:firstLine="567"/>
        <w:jc w:val="both"/>
        <w:rPr>
          <w:rFonts w:ascii="GHEA Grapalat" w:hAnsi="GHEA Grapalat" w:cs="Sylfaen"/>
          <w:sz w:val="20"/>
          <w:szCs w:val="20"/>
        </w:rPr>
      </w:pPr>
      <w:r w:rsidRPr="00831FFE">
        <w:rPr>
          <w:rFonts w:ascii="GHEA Grapalat" w:hAnsi="GHEA Grapalat"/>
          <w:sz w:val="20"/>
          <w:szCs w:val="20"/>
        </w:rPr>
        <w:t>2.2.</w:t>
      </w:r>
      <w:r w:rsidR="00E1385B" w:rsidRPr="00831FFE">
        <w:rPr>
          <w:rFonts w:ascii="GHEA Grapalat" w:hAnsi="GHEA Grapalat"/>
          <w:sz w:val="20"/>
          <w:szCs w:val="20"/>
        </w:rPr>
        <w:tab/>
      </w:r>
      <w:r w:rsidRPr="00831FFE">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831FFE">
        <w:rPr>
          <w:rFonts w:ascii="GHEA Grapalat" w:hAnsi="GHEA Grapalat"/>
          <w:sz w:val="20"/>
          <w:szCs w:val="20"/>
        </w:rPr>
        <w:t>1</w:t>
      </w:r>
      <w:r w:rsidRPr="00831FFE">
        <w:rPr>
          <w:rFonts w:ascii="GHEA Grapalat" w:hAnsi="GHEA Grapalat"/>
          <w:sz w:val="20"/>
          <w:szCs w:val="20"/>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w:t>
      </w:r>
      <w:r w:rsidRPr="00831FFE">
        <w:rPr>
          <w:rFonts w:ascii="GHEA Grapalat" w:hAnsi="GHEA Grapalat"/>
          <w:sz w:val="20"/>
          <w:szCs w:val="20"/>
        </w:rPr>
        <w:lastRenderedPageBreak/>
        <w:t>предусмотренных настоящим приглашением.</w:t>
      </w:r>
    </w:p>
    <w:p w:rsidR="00106256" w:rsidRPr="00831FFE" w:rsidRDefault="00BA3554"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2.3</w:t>
      </w:r>
      <w:r w:rsidR="003240F7" w:rsidRPr="00831FFE">
        <w:rPr>
          <w:rFonts w:ascii="GHEA Grapalat" w:hAnsi="GHEA Grapalat"/>
          <w:sz w:val="20"/>
          <w:szCs w:val="20"/>
        </w:rPr>
        <w:t>.</w:t>
      </w:r>
      <w:r w:rsidR="00E1385B" w:rsidRPr="00831FFE">
        <w:rPr>
          <w:rFonts w:ascii="GHEA Grapalat" w:hAnsi="GHEA Grapalat"/>
          <w:sz w:val="20"/>
          <w:szCs w:val="20"/>
        </w:rPr>
        <w:tab/>
      </w:r>
      <w:r w:rsidR="00106256" w:rsidRPr="00831FFE">
        <w:rPr>
          <w:rFonts w:ascii="GHEA Grapalat" w:hAnsi="GHEA Grapalat"/>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831FFE" w:rsidRDefault="00BA3554"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Запрещается одновременное участие в настоящей процедуре</w:t>
      </w:r>
      <w:r w:rsidR="00F4264D" w:rsidRPr="00831FFE">
        <w:rPr>
          <w:rFonts w:ascii="GHEA Grapalat" w:hAnsi="GHEA Grapalat"/>
          <w:sz w:val="20"/>
          <w:szCs w:val="20"/>
        </w:rPr>
        <w:t xml:space="preserve"> (</w:t>
      </w:r>
      <w:r w:rsidR="00DA4643" w:rsidRPr="00831FFE">
        <w:rPr>
          <w:rFonts w:ascii="GHEA Grapalat" w:hAnsi="GHEA Grapalat"/>
          <w:sz w:val="20"/>
          <w:szCs w:val="20"/>
        </w:rPr>
        <w:t>на о</w:t>
      </w:r>
      <w:r w:rsidR="00EE7758" w:rsidRPr="00831FFE">
        <w:rPr>
          <w:rFonts w:ascii="GHEA Grapalat" w:hAnsi="GHEA Grapalat"/>
          <w:sz w:val="20"/>
          <w:szCs w:val="20"/>
        </w:rPr>
        <w:t>дин и тот же</w:t>
      </w:r>
      <w:r w:rsidR="00DA4643" w:rsidRPr="00831FFE">
        <w:rPr>
          <w:rFonts w:ascii="GHEA Grapalat" w:hAnsi="GHEA Grapalat"/>
          <w:sz w:val="20"/>
          <w:szCs w:val="20"/>
        </w:rPr>
        <w:t xml:space="preserve"> лот</w:t>
      </w:r>
      <w:r w:rsidR="00F4264D" w:rsidRPr="00831FFE">
        <w:rPr>
          <w:rFonts w:ascii="GHEA Grapalat" w:hAnsi="GHEA Grapalat"/>
          <w:sz w:val="20"/>
          <w:szCs w:val="20"/>
        </w:rPr>
        <w:t>)</w:t>
      </w:r>
      <w:r w:rsidRPr="00831FFE">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831FFE" w:rsidRDefault="009F18D0" w:rsidP="00831FFE">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831FFE">
        <w:rPr>
          <w:rFonts w:ascii="GHEA Grapalat" w:hAnsi="GHEA Grapalat"/>
          <w:sz w:val="20"/>
          <w:szCs w:val="20"/>
        </w:rPr>
        <w:t>По смыслу пункта 119 Порядка:</w:t>
      </w:r>
    </w:p>
    <w:p w:rsidR="00D5674E" w:rsidRPr="00831FFE" w:rsidRDefault="00D5674E" w:rsidP="00831FFE">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831FFE">
        <w:rPr>
          <w:rFonts w:ascii="GHEA Grapalat" w:hAnsi="GHEA Grapalat"/>
          <w:sz w:val="20"/>
          <w:szCs w:val="20"/>
        </w:rPr>
        <w:t>1)</w:t>
      </w:r>
      <w:r w:rsidR="00E1385B" w:rsidRPr="00831FFE">
        <w:rPr>
          <w:rFonts w:ascii="GHEA Grapalat" w:hAnsi="GHEA Grapalat"/>
          <w:sz w:val="20"/>
          <w:szCs w:val="20"/>
        </w:rPr>
        <w:tab/>
      </w:r>
      <w:r w:rsidRPr="00831FFE">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831FFE">
        <w:rPr>
          <w:rFonts w:ascii="GHEA Grapalat" w:hAnsi="GHEA Grapalat"/>
          <w:color w:val="000000"/>
          <w:sz w:val="20"/>
          <w:szCs w:val="20"/>
        </w:rPr>
        <w:t xml:space="preserve"> </w:t>
      </w:r>
    </w:p>
    <w:p w:rsidR="00D5674E" w:rsidRPr="00831FFE" w:rsidRDefault="00D5674E" w:rsidP="00831FFE">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831FFE">
        <w:rPr>
          <w:rFonts w:ascii="GHEA Grapalat" w:hAnsi="GHEA Grapalat"/>
          <w:color w:val="000000"/>
          <w:sz w:val="20"/>
          <w:szCs w:val="20"/>
        </w:rPr>
        <w:t>2)</w:t>
      </w:r>
      <w:r w:rsidR="00E1385B" w:rsidRPr="00831FFE">
        <w:rPr>
          <w:rFonts w:ascii="GHEA Grapalat" w:hAnsi="GHEA Grapalat"/>
          <w:color w:val="000000"/>
          <w:sz w:val="20"/>
          <w:szCs w:val="20"/>
        </w:rPr>
        <w:tab/>
      </w:r>
      <w:r w:rsidRPr="00831FFE">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831FFE" w:rsidRDefault="00D5674E" w:rsidP="00831FFE">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831FFE">
        <w:rPr>
          <w:rFonts w:ascii="GHEA Grapalat" w:hAnsi="GHEA Grapalat"/>
          <w:color w:val="000000"/>
          <w:sz w:val="20"/>
          <w:szCs w:val="20"/>
        </w:rPr>
        <w:t>а.</w:t>
      </w:r>
      <w:r w:rsidR="00E1385B" w:rsidRPr="00831FFE">
        <w:rPr>
          <w:rFonts w:ascii="GHEA Grapalat" w:hAnsi="GHEA Grapalat"/>
          <w:color w:val="000000"/>
          <w:sz w:val="20"/>
          <w:szCs w:val="20"/>
        </w:rPr>
        <w:tab/>
      </w:r>
      <w:r w:rsidRPr="00831FFE">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rsidR="00D5674E" w:rsidRPr="00831FFE" w:rsidRDefault="00D5674E" w:rsidP="00831FFE">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831FFE">
        <w:rPr>
          <w:rFonts w:ascii="GHEA Grapalat" w:hAnsi="GHEA Grapalat"/>
          <w:color w:val="000000"/>
          <w:sz w:val="20"/>
          <w:szCs w:val="20"/>
        </w:rPr>
        <w:t>б.</w:t>
      </w:r>
      <w:r w:rsidR="00E1385B" w:rsidRPr="00831FFE">
        <w:rPr>
          <w:rFonts w:ascii="GHEA Grapalat" w:hAnsi="GHEA Grapalat"/>
          <w:color w:val="000000"/>
          <w:sz w:val="20"/>
          <w:szCs w:val="20"/>
        </w:rPr>
        <w:tab/>
      </w:r>
      <w:r w:rsidRPr="00831FFE">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831FFE" w:rsidRDefault="00D5674E" w:rsidP="00831FFE">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831FFE">
        <w:rPr>
          <w:rFonts w:ascii="GHEA Grapalat" w:hAnsi="GHEA Grapalat"/>
          <w:color w:val="000000"/>
          <w:sz w:val="20"/>
          <w:szCs w:val="20"/>
        </w:rPr>
        <w:t>в.</w:t>
      </w:r>
      <w:r w:rsidR="00E1385B" w:rsidRPr="00831FFE">
        <w:rPr>
          <w:rFonts w:ascii="GHEA Grapalat" w:hAnsi="GHEA Grapalat"/>
          <w:color w:val="000000"/>
          <w:sz w:val="20"/>
          <w:szCs w:val="20"/>
        </w:rPr>
        <w:tab/>
      </w:r>
      <w:r w:rsidRPr="00831FFE">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831FFE" w:rsidRDefault="00D5674E" w:rsidP="00831FFE">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831FFE">
        <w:rPr>
          <w:rFonts w:ascii="GHEA Grapalat" w:hAnsi="GHEA Grapalat"/>
          <w:color w:val="000000"/>
          <w:sz w:val="20"/>
          <w:szCs w:val="20"/>
        </w:rPr>
        <w:t>г.</w:t>
      </w:r>
      <w:r w:rsidR="00E1385B" w:rsidRPr="00831FFE">
        <w:rPr>
          <w:rFonts w:ascii="GHEA Grapalat" w:hAnsi="GHEA Grapalat"/>
          <w:color w:val="000000"/>
          <w:sz w:val="20"/>
          <w:szCs w:val="20"/>
        </w:rPr>
        <w:tab/>
      </w:r>
      <w:r w:rsidRPr="00831FFE">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31FFE" w:rsidRDefault="00D5674E" w:rsidP="00831FFE">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831FFE">
        <w:rPr>
          <w:rFonts w:ascii="GHEA Grapalat" w:hAnsi="GHEA Grapalat"/>
          <w:sz w:val="20"/>
          <w:szCs w:val="20"/>
        </w:rPr>
        <w:t>3)</w:t>
      </w:r>
      <w:r w:rsidR="00E1385B" w:rsidRPr="00831FFE">
        <w:rPr>
          <w:rFonts w:ascii="GHEA Grapalat" w:hAnsi="GHEA Grapalat"/>
          <w:sz w:val="20"/>
          <w:szCs w:val="20"/>
        </w:rPr>
        <w:tab/>
      </w:r>
      <w:r w:rsidRPr="00831FFE">
        <w:rPr>
          <w:rFonts w:ascii="GHEA Grapalat" w:hAnsi="GHEA Grapalat"/>
          <w:sz w:val="20"/>
          <w:szCs w:val="20"/>
        </w:rPr>
        <w:t>участники, не имеющие статуса физического лица, считаются взаимосвязанными, если:</w:t>
      </w:r>
    </w:p>
    <w:p w:rsidR="00D5674E" w:rsidRPr="00831FFE" w:rsidRDefault="00D5674E" w:rsidP="00831FFE">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831FFE">
        <w:rPr>
          <w:rFonts w:ascii="GHEA Grapalat" w:hAnsi="GHEA Grapalat"/>
          <w:color w:val="000000"/>
          <w:sz w:val="20"/>
          <w:szCs w:val="20"/>
        </w:rPr>
        <w:t>а.</w:t>
      </w:r>
      <w:r w:rsidR="00E1385B" w:rsidRPr="00831FFE">
        <w:rPr>
          <w:rFonts w:ascii="GHEA Grapalat" w:hAnsi="GHEA Grapalat"/>
          <w:color w:val="000000"/>
          <w:sz w:val="20"/>
          <w:szCs w:val="20"/>
        </w:rPr>
        <w:tab/>
      </w:r>
      <w:r w:rsidRPr="00831FFE">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831FFE">
        <w:rPr>
          <w:rFonts w:ascii="Courier New" w:hAnsi="Courier New" w:cs="Courier New"/>
          <w:color w:val="000000"/>
          <w:sz w:val="20"/>
          <w:szCs w:val="20"/>
          <w:lang w:val="en-US"/>
        </w:rPr>
        <w:t> </w:t>
      </w:r>
      <w:r w:rsidRPr="00831FFE">
        <w:rPr>
          <w:rFonts w:ascii="GHEA Grapalat" w:hAnsi="GHEA Grapalat"/>
          <w:color w:val="000000"/>
          <w:sz w:val="20"/>
          <w:szCs w:val="20"/>
        </w:rPr>
        <w:t>лица;</w:t>
      </w:r>
    </w:p>
    <w:p w:rsidR="00D5674E" w:rsidRPr="00831FFE" w:rsidRDefault="00D5674E" w:rsidP="00831FFE">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831FFE">
        <w:rPr>
          <w:rFonts w:ascii="GHEA Grapalat" w:hAnsi="GHEA Grapalat"/>
          <w:color w:val="000000"/>
          <w:sz w:val="20"/>
          <w:szCs w:val="20"/>
        </w:rPr>
        <w:t>б.</w:t>
      </w:r>
      <w:r w:rsidR="00E1385B" w:rsidRPr="00831FFE">
        <w:rPr>
          <w:rFonts w:ascii="GHEA Grapalat" w:hAnsi="GHEA Grapalat"/>
          <w:color w:val="000000"/>
          <w:sz w:val="20"/>
          <w:szCs w:val="20"/>
        </w:rPr>
        <w:tab/>
      </w:r>
      <w:r w:rsidRPr="00831FFE">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831FFE" w:rsidRDefault="00D5674E" w:rsidP="00831FFE">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831FFE">
        <w:rPr>
          <w:rFonts w:ascii="GHEA Grapalat" w:hAnsi="GHEA Grapalat"/>
          <w:color w:val="000000"/>
          <w:sz w:val="20"/>
          <w:szCs w:val="20"/>
        </w:rPr>
        <w:t>в.</w:t>
      </w:r>
      <w:r w:rsidR="00E1385B" w:rsidRPr="00831FFE">
        <w:rPr>
          <w:rFonts w:ascii="GHEA Grapalat" w:hAnsi="GHEA Grapalat"/>
          <w:color w:val="000000"/>
          <w:sz w:val="20"/>
          <w:szCs w:val="20"/>
        </w:rPr>
        <w:tab/>
      </w:r>
      <w:r w:rsidRPr="00831FFE">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831FFE" w:rsidRDefault="00D5674E" w:rsidP="00831FFE">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831FFE">
        <w:rPr>
          <w:rFonts w:ascii="GHEA Grapalat" w:hAnsi="GHEA Grapalat"/>
          <w:color w:val="000000"/>
          <w:sz w:val="20"/>
          <w:szCs w:val="20"/>
        </w:rPr>
        <w:t>г.</w:t>
      </w:r>
      <w:r w:rsidR="00E1385B" w:rsidRPr="00831FFE">
        <w:rPr>
          <w:rFonts w:ascii="GHEA Grapalat" w:hAnsi="GHEA Grapalat"/>
          <w:color w:val="000000"/>
          <w:sz w:val="20"/>
          <w:szCs w:val="20"/>
        </w:rPr>
        <w:tab/>
      </w:r>
      <w:r w:rsidRPr="00831FFE">
        <w:rPr>
          <w:rFonts w:ascii="GHEA Grapalat" w:hAnsi="GHEA Grapalat"/>
          <w:color w:val="000000"/>
          <w:sz w:val="20"/>
          <w:szCs w:val="20"/>
        </w:rPr>
        <w:t>они действовали или действуют согласованно, исходя из общих экономических интересов.</w:t>
      </w:r>
    </w:p>
    <w:p w:rsidR="00D5674E" w:rsidRPr="00831FFE" w:rsidRDefault="00D5674E" w:rsidP="00831FFE">
      <w:pPr>
        <w:widowControl w:val="0"/>
        <w:tabs>
          <w:tab w:val="left" w:pos="1134"/>
        </w:tabs>
        <w:ind w:firstLine="567"/>
        <w:jc w:val="both"/>
        <w:rPr>
          <w:rFonts w:ascii="GHEA Grapalat" w:hAnsi="GHEA Grapalat"/>
          <w:color w:val="000000"/>
          <w:sz w:val="20"/>
          <w:szCs w:val="20"/>
        </w:rPr>
      </w:pPr>
      <w:r w:rsidRPr="00831FFE">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831FFE">
        <w:rPr>
          <w:rFonts w:ascii="GHEA Grapalat" w:hAnsi="GHEA Grapalat"/>
          <w:color w:val="000000"/>
          <w:sz w:val="20"/>
          <w:szCs w:val="20"/>
        </w:rPr>
        <w:t xml:space="preserve">внуки, </w:t>
      </w:r>
      <w:r w:rsidRPr="00831FFE">
        <w:rPr>
          <w:rFonts w:ascii="GHEA Grapalat" w:hAnsi="GHEA Grapalat"/>
          <w:color w:val="000000"/>
          <w:sz w:val="20"/>
          <w:szCs w:val="20"/>
        </w:rPr>
        <w:t>супруг сестры или супруга брата и их дети.</w:t>
      </w:r>
    </w:p>
    <w:p w:rsidR="00E67CC4" w:rsidRPr="00831FFE" w:rsidRDefault="00096865" w:rsidP="00831FFE">
      <w:pPr>
        <w:widowControl w:val="0"/>
        <w:tabs>
          <w:tab w:val="left" w:pos="1134"/>
        </w:tabs>
        <w:ind w:firstLine="567"/>
        <w:jc w:val="both"/>
        <w:rPr>
          <w:rFonts w:ascii="GHEA Grapalat" w:hAnsi="GHEA Grapalat" w:cs="Arial Armenian"/>
          <w:sz w:val="20"/>
          <w:szCs w:val="20"/>
        </w:rPr>
      </w:pPr>
      <w:r w:rsidRPr="00831FFE">
        <w:rPr>
          <w:rFonts w:ascii="GHEA Grapalat" w:hAnsi="GHEA Grapalat"/>
          <w:sz w:val="20"/>
          <w:szCs w:val="20"/>
        </w:rPr>
        <w:t>2.4</w:t>
      </w:r>
      <w:r w:rsidR="00D13662" w:rsidRPr="00831FFE">
        <w:rPr>
          <w:rFonts w:ascii="GHEA Grapalat" w:hAnsi="GHEA Grapalat"/>
          <w:sz w:val="20"/>
          <w:szCs w:val="20"/>
        </w:rPr>
        <w:t>.</w:t>
      </w:r>
      <w:r w:rsidR="00E1385B" w:rsidRPr="00831FFE">
        <w:rPr>
          <w:rFonts w:ascii="GHEA Grapalat" w:hAnsi="GHEA Grapalat"/>
          <w:sz w:val="20"/>
          <w:szCs w:val="20"/>
        </w:rPr>
        <w:tab/>
      </w:r>
      <w:r w:rsidR="00E661BE" w:rsidRPr="00831FFE">
        <w:rPr>
          <w:rFonts w:ascii="GHEA Grapalat" w:hAnsi="GHEA Grapalat"/>
          <w:sz w:val="20"/>
          <w:szCs w:val="20"/>
        </w:rPr>
        <w:t>Участник, в случае признания отобранным участником,</w:t>
      </w:r>
      <w:r w:rsidR="001125CC" w:rsidRPr="00831FFE">
        <w:rPr>
          <w:rFonts w:ascii="GHEA Grapalat" w:hAnsi="GHEA Grapalat"/>
          <w:sz w:val="20"/>
          <w:szCs w:val="20"/>
        </w:rPr>
        <w:t xml:space="preserve"> представляет обеспечение квалификации в порядке и размере, установленными настоящим приглашением.</w:t>
      </w:r>
      <w:r w:rsidR="00E661BE" w:rsidRPr="00831FFE">
        <w:rPr>
          <w:rFonts w:ascii="GHEA Grapalat" w:hAnsi="GHEA Grapalat"/>
          <w:sz w:val="20"/>
          <w:szCs w:val="20"/>
        </w:rPr>
        <w:t xml:space="preserve"> </w:t>
      </w:r>
    </w:p>
    <w:p w:rsidR="000A6B75" w:rsidRPr="00831FFE" w:rsidRDefault="000A6B75" w:rsidP="00831FFE">
      <w:pPr>
        <w:widowControl w:val="0"/>
        <w:tabs>
          <w:tab w:val="left" w:pos="1134"/>
        </w:tabs>
        <w:ind w:firstLine="567"/>
        <w:jc w:val="both"/>
        <w:rPr>
          <w:rFonts w:ascii="GHEA Grapalat" w:hAnsi="GHEA Grapalat" w:cs="Sylfaen"/>
          <w:sz w:val="20"/>
          <w:szCs w:val="20"/>
        </w:rPr>
      </w:pPr>
      <w:r w:rsidRPr="00831FFE">
        <w:rPr>
          <w:rFonts w:ascii="GHEA Grapalat" w:hAnsi="GHEA Grapalat"/>
          <w:sz w:val="20"/>
          <w:szCs w:val="20"/>
        </w:rPr>
        <w:t>2.</w:t>
      </w:r>
      <w:r w:rsidR="00DA4643" w:rsidRPr="00831FFE">
        <w:rPr>
          <w:rFonts w:ascii="GHEA Grapalat" w:hAnsi="GHEA Grapalat"/>
          <w:sz w:val="20"/>
          <w:szCs w:val="20"/>
        </w:rPr>
        <w:t>5</w:t>
      </w:r>
      <w:r w:rsidR="000A15F9" w:rsidRPr="00831FFE">
        <w:rPr>
          <w:rFonts w:ascii="GHEA Grapalat" w:hAnsi="GHEA Grapalat"/>
          <w:sz w:val="20"/>
          <w:szCs w:val="20"/>
        </w:rPr>
        <w:t>.</w:t>
      </w:r>
      <w:r w:rsidR="00F04AA1" w:rsidRPr="00831FFE">
        <w:rPr>
          <w:rFonts w:ascii="GHEA Grapalat" w:hAnsi="GHEA Grapalat"/>
          <w:sz w:val="20"/>
          <w:szCs w:val="20"/>
        </w:rPr>
        <w:tab/>
      </w:r>
      <w:r w:rsidRPr="00831FFE">
        <w:rPr>
          <w:rFonts w:ascii="GHEA Grapalat" w:hAnsi="GHEA Grapalat"/>
          <w:sz w:val="20"/>
          <w:szCs w:val="20"/>
        </w:rPr>
        <w:t xml:space="preserve">Заключаемый в рамках настоящей процедуры договор может быть осуществлен </w:t>
      </w:r>
      <w:r w:rsidRPr="00831FFE">
        <w:rPr>
          <w:rFonts w:ascii="GHEA Grapalat" w:hAnsi="GHEA Grapalat"/>
          <w:sz w:val="20"/>
          <w:szCs w:val="20"/>
        </w:rPr>
        <w:lastRenderedPageBreak/>
        <w:t>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831FFE">
        <w:rPr>
          <w:rFonts w:ascii="GHEA Grapalat" w:hAnsi="GHEA Grapalat"/>
          <w:sz w:val="20"/>
          <w:szCs w:val="20"/>
        </w:rPr>
        <w:t xml:space="preserve"> </w:t>
      </w:r>
      <w:r w:rsidR="00C366B6" w:rsidRPr="00831FFE">
        <w:rPr>
          <w:rFonts w:ascii="GHEA Grapalat" w:hAnsi="GHEA Grapalat"/>
          <w:sz w:val="20"/>
          <w:szCs w:val="20"/>
        </w:rPr>
        <w:t>(на один и тот же лот)</w:t>
      </w:r>
      <w:r w:rsidRPr="00831FFE">
        <w:rPr>
          <w:rFonts w:ascii="GHEA Grapalat" w:hAnsi="GHEA Grapalat"/>
          <w:sz w:val="20"/>
          <w:szCs w:val="20"/>
        </w:rPr>
        <w:t xml:space="preserve">. </w:t>
      </w:r>
    </w:p>
    <w:p w:rsidR="009E07EE" w:rsidRPr="00831FFE" w:rsidRDefault="000A6B75" w:rsidP="00831FFE">
      <w:pPr>
        <w:pStyle w:val="BodyTextIndent2"/>
        <w:widowControl w:val="0"/>
        <w:tabs>
          <w:tab w:val="left" w:pos="1134"/>
        </w:tabs>
        <w:spacing w:line="240" w:lineRule="auto"/>
        <w:ind w:firstLine="567"/>
        <w:rPr>
          <w:rFonts w:ascii="GHEA Grapalat" w:hAnsi="GHEA Grapalat"/>
        </w:rPr>
      </w:pPr>
      <w:r w:rsidRPr="00831FFE">
        <w:rPr>
          <w:rFonts w:ascii="GHEA Grapalat" w:hAnsi="GHEA Grapalat"/>
        </w:rPr>
        <w:t>2.</w:t>
      </w:r>
      <w:r w:rsidR="00C366B6" w:rsidRPr="00831FFE">
        <w:rPr>
          <w:rFonts w:ascii="GHEA Grapalat" w:hAnsi="GHEA Grapalat"/>
        </w:rPr>
        <w:t>6</w:t>
      </w:r>
      <w:r w:rsidR="000A15F9" w:rsidRPr="00831FFE">
        <w:rPr>
          <w:rFonts w:ascii="GHEA Grapalat" w:hAnsi="GHEA Grapalat"/>
        </w:rPr>
        <w:t>.</w:t>
      </w:r>
      <w:r w:rsidR="00F04AA1" w:rsidRPr="00831FFE">
        <w:rPr>
          <w:rFonts w:ascii="GHEA Grapalat" w:hAnsi="GHEA Grapalat"/>
        </w:rPr>
        <w:tab/>
      </w:r>
      <w:r w:rsidRPr="00831FFE">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831FFE" w:rsidRDefault="000A6B75" w:rsidP="00831FFE">
      <w:pPr>
        <w:pStyle w:val="BodyTextIndent2"/>
        <w:widowControl w:val="0"/>
        <w:spacing w:line="240" w:lineRule="auto"/>
        <w:rPr>
          <w:rFonts w:ascii="GHEA Grapalat" w:hAnsi="GHEA Grapalat" w:cs="Sylfaen"/>
        </w:rPr>
      </w:pPr>
      <w:r w:rsidRPr="00831FFE">
        <w:rPr>
          <w:rFonts w:ascii="GHEA Grapalat" w:hAnsi="GHEA Grapalat"/>
        </w:rPr>
        <w:t>В подобном случае:</w:t>
      </w:r>
    </w:p>
    <w:p w:rsidR="00FE2CCB" w:rsidRPr="00831FFE" w:rsidRDefault="00C366B6" w:rsidP="00831FFE">
      <w:pPr>
        <w:pStyle w:val="BodyTextIndent2"/>
        <w:widowControl w:val="0"/>
        <w:tabs>
          <w:tab w:val="left" w:pos="1134"/>
        </w:tabs>
        <w:spacing w:line="240" w:lineRule="auto"/>
        <w:ind w:firstLine="567"/>
        <w:rPr>
          <w:rFonts w:ascii="GHEA Grapalat" w:hAnsi="GHEA Grapalat"/>
        </w:rPr>
      </w:pPr>
      <w:r w:rsidRPr="00831FFE">
        <w:rPr>
          <w:rFonts w:ascii="GHEA Grapalat" w:hAnsi="GHEA Grapalat"/>
        </w:rPr>
        <w:t>1</w:t>
      </w:r>
      <w:r w:rsidR="000A6B75" w:rsidRPr="00831FFE">
        <w:rPr>
          <w:rFonts w:ascii="GHEA Grapalat" w:hAnsi="GHEA Grapalat"/>
        </w:rPr>
        <w:t>)</w:t>
      </w:r>
      <w:r w:rsidR="00911F57" w:rsidRPr="00831FFE">
        <w:rPr>
          <w:rFonts w:ascii="GHEA Grapalat" w:hAnsi="GHEA Grapalat"/>
        </w:rPr>
        <w:tab/>
      </w:r>
      <w:r w:rsidR="000A6B75" w:rsidRPr="00831FFE">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831FFE">
        <w:rPr>
          <w:rFonts w:ascii="GHEA Grapalat" w:hAnsi="GHEA Grapalat"/>
        </w:rPr>
        <w:t xml:space="preserve"> (на один и тот же лот)</w:t>
      </w:r>
      <w:r w:rsidR="000A6B75" w:rsidRPr="00831FFE">
        <w:rPr>
          <w:rFonts w:ascii="GHEA Grapalat" w:hAnsi="GHEA Grapalat"/>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831FFE">
        <w:rPr>
          <w:rFonts w:ascii="GHEA Grapalat" w:hAnsi="GHEA Grapalat"/>
        </w:rPr>
        <w:t>так и заявки, представленные отдельно.</w:t>
      </w:r>
    </w:p>
    <w:p w:rsidR="00FE2CCB" w:rsidRPr="00831FFE" w:rsidRDefault="00FE2CCB" w:rsidP="00831FFE">
      <w:pPr>
        <w:pStyle w:val="BodyTextIndent2"/>
        <w:widowControl w:val="0"/>
        <w:tabs>
          <w:tab w:val="left" w:pos="1134"/>
        </w:tabs>
        <w:spacing w:line="240" w:lineRule="auto"/>
        <w:ind w:firstLine="567"/>
        <w:rPr>
          <w:rFonts w:ascii="GHEA Grapalat" w:hAnsi="GHEA Grapalat" w:cs="Sylfaen"/>
        </w:rPr>
      </w:pPr>
      <w:r w:rsidRPr="00831FFE">
        <w:rPr>
          <w:rFonts w:ascii="GHEA Grapalat" w:hAnsi="GHEA Grapalat"/>
        </w:rPr>
        <w:t>2)</w:t>
      </w:r>
      <w:r w:rsidRPr="00831FFE">
        <w:rPr>
          <w:rFonts w:ascii="GHEA Grapalat" w:hAnsi="GHEA Grapalat"/>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D2C67" w:rsidRPr="00831FFE" w:rsidRDefault="00BD2C67" w:rsidP="00831FFE">
      <w:pPr>
        <w:widowControl w:val="0"/>
        <w:jc w:val="center"/>
        <w:rPr>
          <w:rFonts w:ascii="GHEA Grapalat" w:hAnsi="GHEA Grapalat"/>
          <w:b/>
          <w:sz w:val="20"/>
          <w:szCs w:val="20"/>
        </w:rPr>
      </w:pPr>
    </w:p>
    <w:p w:rsidR="00096865" w:rsidRPr="00831FFE" w:rsidRDefault="00ED2352" w:rsidP="00831FFE">
      <w:pPr>
        <w:widowControl w:val="0"/>
        <w:jc w:val="center"/>
        <w:rPr>
          <w:rFonts w:ascii="GHEA Grapalat" w:hAnsi="GHEA Grapalat"/>
          <w:b/>
          <w:sz w:val="20"/>
          <w:szCs w:val="20"/>
        </w:rPr>
      </w:pPr>
      <w:r w:rsidRPr="00831FFE">
        <w:rPr>
          <w:rFonts w:ascii="GHEA Grapalat" w:hAnsi="GHEA Grapalat"/>
          <w:b/>
          <w:sz w:val="20"/>
          <w:szCs w:val="20"/>
        </w:rPr>
        <w:t>3.</w:t>
      </w:r>
      <w:r w:rsidR="002B32D6" w:rsidRPr="00831FFE">
        <w:rPr>
          <w:rFonts w:ascii="GHEA Grapalat" w:hAnsi="GHEA Grapalat"/>
          <w:b/>
          <w:sz w:val="20"/>
          <w:szCs w:val="20"/>
        </w:rPr>
        <w:t xml:space="preserve"> РАЗЪЯСНЕНИЕ ПРИГЛАШЕНИЯ </w:t>
      </w:r>
      <w:r w:rsidRPr="00831FFE">
        <w:rPr>
          <w:rFonts w:ascii="GHEA Grapalat" w:hAnsi="GHEA Grapalat"/>
          <w:b/>
          <w:sz w:val="20"/>
          <w:szCs w:val="20"/>
        </w:rPr>
        <w:br/>
      </w:r>
      <w:r w:rsidR="002B32D6" w:rsidRPr="00831FFE">
        <w:rPr>
          <w:rFonts w:ascii="GHEA Grapalat" w:hAnsi="GHEA Grapalat"/>
          <w:b/>
          <w:sz w:val="20"/>
          <w:szCs w:val="20"/>
        </w:rPr>
        <w:t xml:space="preserve">И ПОРЯДОК ВНЕСЕНИЯ ИЗМЕНЕНИЯ В ПРИГЛАШЕНИЕ </w:t>
      </w:r>
    </w:p>
    <w:p w:rsidR="00096865" w:rsidRPr="00831FFE" w:rsidRDefault="00096865"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3.1</w:t>
      </w:r>
      <w:r w:rsidR="000A15F9" w:rsidRPr="00831FFE">
        <w:rPr>
          <w:rFonts w:ascii="GHEA Grapalat" w:hAnsi="GHEA Grapalat"/>
          <w:sz w:val="20"/>
          <w:szCs w:val="20"/>
        </w:rPr>
        <w:t>.</w:t>
      </w:r>
      <w:r w:rsidR="00ED2352" w:rsidRPr="00831FFE">
        <w:rPr>
          <w:rFonts w:ascii="GHEA Grapalat" w:hAnsi="GHEA Grapalat"/>
          <w:sz w:val="20"/>
          <w:szCs w:val="20"/>
        </w:rPr>
        <w:tab/>
      </w:r>
      <w:r w:rsidRPr="00831FFE">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831FFE" w:rsidRDefault="00096865" w:rsidP="00831FFE">
      <w:pPr>
        <w:widowControl w:val="0"/>
        <w:autoSpaceDE w:val="0"/>
        <w:autoSpaceDN w:val="0"/>
        <w:adjustRightInd w:val="0"/>
        <w:ind w:firstLine="567"/>
        <w:jc w:val="both"/>
        <w:rPr>
          <w:rFonts w:ascii="GHEA Grapalat" w:hAnsi="GHEA Grapalat"/>
          <w:sz w:val="20"/>
          <w:szCs w:val="20"/>
        </w:rPr>
      </w:pPr>
      <w:r w:rsidRPr="00831FFE">
        <w:rPr>
          <w:rFonts w:ascii="GHEA Grapalat" w:hAnsi="GHEA Grapalat"/>
          <w:sz w:val="20"/>
          <w:szCs w:val="20"/>
        </w:rPr>
        <w:t xml:space="preserve">Участник имеет право </w:t>
      </w:r>
      <w:r w:rsidR="00BF6E86" w:rsidRPr="00831FFE">
        <w:rPr>
          <w:rFonts w:ascii="GHEA Grapalat" w:hAnsi="GHEA Grapalat"/>
          <w:sz w:val="20"/>
          <w:szCs w:val="20"/>
        </w:rPr>
        <w:t>в письменной форме</w:t>
      </w:r>
      <w:r w:rsidRPr="00831FFE">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831FFE">
        <w:rPr>
          <w:rFonts w:ascii="GHEA Grapalat" w:hAnsi="GHEA Grapalat"/>
          <w:sz w:val="20"/>
          <w:szCs w:val="20"/>
        </w:rPr>
        <w:t>в письменной форме</w:t>
      </w:r>
      <w:r w:rsidRPr="00831FFE">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sidRPr="00831FFE">
        <w:rPr>
          <w:rStyle w:val="FootnoteReference"/>
          <w:rFonts w:ascii="GHEA Grapalat" w:hAnsi="GHEA Grapalat"/>
          <w:sz w:val="20"/>
          <w:szCs w:val="20"/>
        </w:rPr>
        <w:footnoteReference w:customMarkFollows="1" w:id="3"/>
        <w:t>5</w:t>
      </w:r>
      <w:r w:rsidRPr="00831FFE">
        <w:rPr>
          <w:rFonts w:ascii="GHEA Grapalat" w:hAnsi="GHEA Grapalat"/>
          <w:sz w:val="20"/>
          <w:szCs w:val="20"/>
        </w:rPr>
        <w:t>.</w:t>
      </w:r>
      <w:r w:rsidR="00AA7117" w:rsidRPr="00831FFE">
        <w:rPr>
          <w:rFonts w:ascii="GHEA Grapalat" w:hAnsi="GHEA Grapalat"/>
          <w:sz w:val="20"/>
          <w:szCs w:val="20"/>
        </w:rPr>
        <w:t xml:space="preserve"> </w:t>
      </w:r>
    </w:p>
    <w:p w:rsidR="00096865" w:rsidRPr="00831FFE" w:rsidRDefault="00096865" w:rsidP="00831FFE">
      <w:pPr>
        <w:widowControl w:val="0"/>
        <w:tabs>
          <w:tab w:val="left" w:pos="1134"/>
        </w:tabs>
        <w:spacing w:after="160"/>
        <w:ind w:firstLine="567"/>
        <w:jc w:val="both"/>
        <w:rPr>
          <w:rFonts w:ascii="GHEA Grapalat" w:hAnsi="GHEA Grapalat"/>
          <w:sz w:val="20"/>
          <w:szCs w:val="20"/>
        </w:rPr>
      </w:pPr>
      <w:r w:rsidRPr="00831FFE">
        <w:rPr>
          <w:rFonts w:ascii="GHEA Grapalat" w:hAnsi="GHEA Grapalat"/>
          <w:sz w:val="20"/>
          <w:szCs w:val="20"/>
        </w:rPr>
        <w:t>3.2.</w:t>
      </w:r>
      <w:r w:rsidR="00ED2352" w:rsidRPr="00831FFE">
        <w:rPr>
          <w:rFonts w:ascii="GHEA Grapalat" w:hAnsi="GHEA Grapalat"/>
          <w:sz w:val="20"/>
          <w:szCs w:val="20"/>
        </w:rPr>
        <w:tab/>
      </w:r>
      <w:r w:rsidRPr="00831FFE">
        <w:rPr>
          <w:rFonts w:ascii="GHEA Grapalat" w:hAnsi="GHEA Grapalat"/>
          <w:sz w:val="20"/>
          <w:szCs w:val="20"/>
        </w:rPr>
        <w:t>В день предоставления разъяснения объявление о запросе и о</w:t>
      </w:r>
      <w:r w:rsidR="00775FAF" w:rsidRPr="00831FFE">
        <w:rPr>
          <w:rFonts w:ascii="Courier New" w:hAnsi="Courier New" w:cs="Courier New"/>
          <w:sz w:val="20"/>
          <w:szCs w:val="20"/>
          <w:lang w:val="en-US"/>
        </w:rPr>
        <w:t> </w:t>
      </w:r>
      <w:r w:rsidRPr="00831FFE">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831FFE">
        <w:rPr>
          <w:rFonts w:ascii="Courier New" w:hAnsi="Courier New" w:cs="Courier New"/>
          <w:sz w:val="20"/>
          <w:szCs w:val="20"/>
          <w:lang w:val="en-US"/>
        </w:rPr>
        <w:t> </w:t>
      </w:r>
      <w:r w:rsidRPr="00831FFE">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831FFE" w:rsidRDefault="00096865" w:rsidP="00831FFE">
      <w:pPr>
        <w:widowControl w:val="0"/>
        <w:tabs>
          <w:tab w:val="left" w:pos="1134"/>
        </w:tabs>
        <w:autoSpaceDE w:val="0"/>
        <w:autoSpaceDN w:val="0"/>
        <w:adjustRightInd w:val="0"/>
        <w:spacing w:after="160"/>
        <w:ind w:firstLine="567"/>
        <w:jc w:val="both"/>
        <w:rPr>
          <w:rFonts w:ascii="GHEA Grapalat" w:hAnsi="GHEA Grapalat"/>
          <w:sz w:val="20"/>
          <w:szCs w:val="20"/>
        </w:rPr>
      </w:pPr>
      <w:r w:rsidRPr="00831FFE">
        <w:rPr>
          <w:rFonts w:ascii="GHEA Grapalat" w:hAnsi="GHEA Grapalat"/>
          <w:sz w:val="20"/>
          <w:szCs w:val="20"/>
        </w:rPr>
        <w:t>3.3</w:t>
      </w:r>
      <w:r w:rsidR="000A15F9" w:rsidRPr="00831FFE">
        <w:rPr>
          <w:rFonts w:ascii="GHEA Grapalat" w:hAnsi="GHEA Grapalat"/>
          <w:sz w:val="20"/>
          <w:szCs w:val="20"/>
        </w:rPr>
        <w:t>.</w:t>
      </w:r>
      <w:r w:rsidR="00ED2352" w:rsidRPr="00831FFE">
        <w:rPr>
          <w:rFonts w:ascii="GHEA Grapalat" w:hAnsi="GHEA Grapalat"/>
          <w:sz w:val="20"/>
          <w:szCs w:val="20"/>
        </w:rPr>
        <w:tab/>
      </w:r>
      <w:r w:rsidRPr="00831FFE">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831FFE">
        <w:rPr>
          <w:rFonts w:ascii="GHEA Grapalat" w:hAnsi="GHEA Grapalat"/>
          <w:sz w:val="20"/>
          <w:szCs w:val="20"/>
        </w:rPr>
        <w:t xml:space="preserve">. </w:t>
      </w:r>
      <w:r w:rsidRPr="00831FFE">
        <w:rPr>
          <w:rFonts w:ascii="GHEA Grapalat" w:hAnsi="GHEA Grapalat"/>
          <w:sz w:val="20"/>
          <w:szCs w:val="20"/>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831FFE" w:rsidRDefault="00096865" w:rsidP="00831FFE">
      <w:pPr>
        <w:widowControl w:val="0"/>
        <w:tabs>
          <w:tab w:val="left" w:pos="1134"/>
        </w:tabs>
        <w:autoSpaceDE w:val="0"/>
        <w:autoSpaceDN w:val="0"/>
        <w:adjustRightInd w:val="0"/>
        <w:spacing w:after="160"/>
        <w:ind w:firstLine="567"/>
        <w:jc w:val="both"/>
        <w:rPr>
          <w:rFonts w:ascii="GHEA Grapalat" w:hAnsi="GHEA Grapalat"/>
          <w:sz w:val="20"/>
          <w:szCs w:val="20"/>
          <w:lang w:val="hy-AM"/>
        </w:rPr>
      </w:pPr>
      <w:r w:rsidRPr="00831FFE">
        <w:rPr>
          <w:rFonts w:ascii="GHEA Grapalat" w:hAnsi="GHEA Grapalat"/>
          <w:sz w:val="20"/>
          <w:szCs w:val="20"/>
        </w:rPr>
        <w:t>3.4</w:t>
      </w:r>
      <w:r w:rsidR="000A15F9" w:rsidRPr="00831FFE">
        <w:rPr>
          <w:rFonts w:ascii="GHEA Grapalat" w:hAnsi="GHEA Grapalat"/>
          <w:sz w:val="20"/>
          <w:szCs w:val="20"/>
        </w:rPr>
        <w:t>.</w:t>
      </w:r>
      <w:r w:rsidR="00ED2352" w:rsidRPr="00831FFE">
        <w:rPr>
          <w:rFonts w:ascii="GHEA Grapalat" w:hAnsi="GHEA Grapalat"/>
          <w:sz w:val="20"/>
          <w:szCs w:val="20"/>
        </w:rPr>
        <w:tab/>
      </w:r>
      <w:r w:rsidRPr="00831FFE">
        <w:rPr>
          <w:rFonts w:ascii="GHEA Grapalat" w:hAnsi="GHEA Grapalat"/>
          <w:sz w:val="20"/>
          <w:szCs w:val="20"/>
        </w:rPr>
        <w:t xml:space="preserve">В приглашение могут быть внесены изменения минимум за пять календарных дней до </w:t>
      </w:r>
      <w:r w:rsidRPr="00831FFE">
        <w:rPr>
          <w:rFonts w:ascii="GHEA Grapalat" w:hAnsi="GHEA Grapalat"/>
          <w:sz w:val="20"/>
          <w:szCs w:val="20"/>
        </w:rPr>
        <w:lastRenderedPageBreak/>
        <w:t xml:space="preserve">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831FFE" w:rsidRDefault="002D7D70" w:rsidP="00831FFE">
      <w:pPr>
        <w:widowControl w:val="0"/>
        <w:tabs>
          <w:tab w:val="left" w:pos="1134"/>
        </w:tabs>
        <w:autoSpaceDE w:val="0"/>
        <w:autoSpaceDN w:val="0"/>
        <w:adjustRightInd w:val="0"/>
        <w:spacing w:after="160"/>
        <w:ind w:firstLine="567"/>
        <w:jc w:val="both"/>
        <w:rPr>
          <w:rFonts w:ascii="GHEA Grapalat" w:hAnsi="GHEA Grapalat" w:cs="Arial Unicode"/>
          <w:sz w:val="20"/>
          <w:szCs w:val="20"/>
          <w:lang w:val="hy-AM"/>
        </w:rPr>
      </w:pPr>
      <w:r w:rsidRPr="00831FFE">
        <w:rPr>
          <w:rFonts w:ascii="GHEA Grapalat" w:hAnsi="GHEA Grapalat"/>
          <w:sz w:val="20"/>
          <w:szCs w:val="20"/>
          <w:lang w:val="hy-AM"/>
        </w:rPr>
        <w:t>3.5</w:t>
      </w:r>
      <w:r w:rsidR="00F9791A" w:rsidRPr="00831FFE">
        <w:rPr>
          <w:rFonts w:ascii="GHEA Grapalat" w:hAnsi="GHEA Grapalat"/>
          <w:sz w:val="20"/>
          <w:szCs w:val="20"/>
        </w:rPr>
        <w:t xml:space="preserve"> </w:t>
      </w:r>
      <w:r w:rsidR="00F9791A" w:rsidRPr="00831FFE">
        <w:rPr>
          <w:rFonts w:ascii="GHEA Grapalat" w:hAnsi="GHEA Grapalat"/>
          <w:sz w:val="20"/>
          <w:szCs w:val="20"/>
          <w:lang w:val="hy-AM"/>
        </w:rPr>
        <w:t>Кажд</w:t>
      </w:r>
      <w:r w:rsidR="00F9791A" w:rsidRPr="00831FFE">
        <w:rPr>
          <w:rFonts w:ascii="GHEA Grapalat" w:hAnsi="GHEA Grapalat"/>
          <w:sz w:val="20"/>
          <w:szCs w:val="20"/>
        </w:rPr>
        <w:t>ое лиц</w:t>
      </w:r>
      <w:r w:rsidR="00CA1F39" w:rsidRPr="00831FFE">
        <w:rPr>
          <w:rFonts w:ascii="GHEA Grapalat" w:hAnsi="GHEA Grapalat"/>
          <w:sz w:val="20"/>
          <w:szCs w:val="20"/>
        </w:rPr>
        <w:t>о</w:t>
      </w:r>
      <w:r w:rsidR="00CA1F39" w:rsidRPr="00831FFE">
        <w:rPr>
          <w:rFonts w:ascii="GHEA Grapalat" w:hAnsi="GHEA Grapalat"/>
          <w:sz w:val="20"/>
          <w:szCs w:val="20"/>
          <w:lang w:val="hy-AM"/>
        </w:rPr>
        <w:t xml:space="preserve"> без указания имени</w:t>
      </w:r>
      <w:r w:rsidR="00F9791A" w:rsidRPr="00831FFE">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831FFE">
        <w:rPr>
          <w:rFonts w:ascii="GHEA Grapalat" w:hAnsi="GHEA Grapalat"/>
          <w:sz w:val="20"/>
          <w:szCs w:val="20"/>
        </w:rPr>
        <w:t xml:space="preserve">имеет право </w:t>
      </w:r>
      <w:r w:rsidR="00F9791A" w:rsidRPr="00831FFE">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831FFE">
        <w:rPr>
          <w:rFonts w:ascii="GHEA Grapalat" w:hAnsi="GHEA Grapalat"/>
          <w:sz w:val="20"/>
          <w:szCs w:val="20"/>
        </w:rPr>
        <w:t xml:space="preserve"> </w:t>
      </w:r>
      <w:r w:rsidR="00F9791A" w:rsidRPr="00831FFE">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831FFE">
        <w:rPr>
          <w:rFonts w:ascii="GHEA Grapalat" w:hAnsi="GHEA Grapalat"/>
          <w:sz w:val="20"/>
          <w:szCs w:val="20"/>
        </w:rPr>
        <w:t>.</w:t>
      </w:r>
      <w:r w:rsidR="00F9791A" w:rsidRPr="00831FFE">
        <w:rPr>
          <w:rFonts w:ascii="GHEA Grapalat" w:hAnsi="GHEA Grapalat"/>
          <w:sz w:val="20"/>
          <w:szCs w:val="20"/>
          <w:lang w:val="hy-AM"/>
        </w:rPr>
        <w:t xml:space="preserve"> </w:t>
      </w:r>
      <w:r w:rsidR="00750FFF" w:rsidRPr="00831FFE">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831FFE" w:rsidRDefault="00096865" w:rsidP="00831FFE">
      <w:pPr>
        <w:widowControl w:val="0"/>
        <w:tabs>
          <w:tab w:val="left" w:pos="1134"/>
        </w:tabs>
        <w:autoSpaceDE w:val="0"/>
        <w:autoSpaceDN w:val="0"/>
        <w:adjustRightInd w:val="0"/>
        <w:spacing w:after="160"/>
        <w:ind w:firstLine="567"/>
        <w:jc w:val="both"/>
        <w:rPr>
          <w:rFonts w:ascii="GHEA Grapalat" w:hAnsi="GHEA Grapalat" w:cs="Arial Unicode"/>
          <w:sz w:val="20"/>
          <w:szCs w:val="20"/>
        </w:rPr>
      </w:pPr>
      <w:r w:rsidRPr="00831FFE">
        <w:rPr>
          <w:rFonts w:ascii="GHEA Grapalat" w:hAnsi="GHEA Grapalat"/>
          <w:sz w:val="20"/>
          <w:szCs w:val="20"/>
        </w:rPr>
        <w:t>3.</w:t>
      </w:r>
      <w:r w:rsidR="00E648D1" w:rsidRPr="00831FFE">
        <w:rPr>
          <w:rFonts w:ascii="GHEA Grapalat" w:hAnsi="GHEA Grapalat"/>
          <w:sz w:val="20"/>
          <w:szCs w:val="20"/>
          <w:lang w:val="hy-AM"/>
        </w:rPr>
        <w:t>6</w:t>
      </w:r>
      <w:r w:rsidR="000A15F9" w:rsidRPr="00831FFE">
        <w:rPr>
          <w:rFonts w:ascii="GHEA Grapalat" w:hAnsi="GHEA Grapalat"/>
          <w:sz w:val="20"/>
          <w:szCs w:val="20"/>
        </w:rPr>
        <w:t>.</w:t>
      </w:r>
      <w:r w:rsidR="00ED2352" w:rsidRPr="00831FFE">
        <w:rPr>
          <w:rFonts w:ascii="GHEA Grapalat" w:hAnsi="GHEA Grapalat"/>
          <w:sz w:val="20"/>
          <w:szCs w:val="20"/>
        </w:rPr>
        <w:tab/>
      </w:r>
      <w:r w:rsidRPr="00831FFE">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831FFE">
        <w:rPr>
          <w:rFonts w:ascii="Courier New" w:hAnsi="Courier New" w:cs="Courier New"/>
          <w:sz w:val="20"/>
          <w:szCs w:val="20"/>
          <w:lang w:val="en-US"/>
        </w:rPr>
        <w:t> </w:t>
      </w:r>
      <w:r w:rsidRPr="00831FFE">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sidRPr="00831FFE">
        <w:rPr>
          <w:rStyle w:val="FootnoteReference"/>
          <w:rFonts w:ascii="GHEA Grapalat" w:hAnsi="GHEA Grapalat"/>
          <w:sz w:val="20"/>
          <w:szCs w:val="20"/>
        </w:rPr>
        <w:footnoteReference w:customMarkFollows="1" w:id="4"/>
        <w:t>6</w:t>
      </w:r>
      <w:r w:rsidRPr="00831FFE">
        <w:rPr>
          <w:rFonts w:ascii="GHEA Grapalat" w:hAnsi="GHEA Grapalat"/>
          <w:sz w:val="20"/>
          <w:szCs w:val="20"/>
        </w:rPr>
        <w:t xml:space="preserve">. </w:t>
      </w:r>
    </w:p>
    <w:p w:rsidR="00096865" w:rsidRPr="00831FFE" w:rsidRDefault="00955A1E" w:rsidP="00831FFE">
      <w:pPr>
        <w:widowControl w:val="0"/>
        <w:spacing w:after="160"/>
        <w:jc w:val="center"/>
        <w:rPr>
          <w:rFonts w:ascii="GHEA Grapalat" w:hAnsi="GHEA Grapalat" w:cs="Arial"/>
          <w:b/>
          <w:sz w:val="20"/>
          <w:szCs w:val="20"/>
        </w:rPr>
      </w:pPr>
      <w:r w:rsidRPr="00831FFE">
        <w:rPr>
          <w:rFonts w:ascii="GHEA Grapalat" w:hAnsi="GHEA Grapalat"/>
          <w:b/>
          <w:sz w:val="20"/>
          <w:szCs w:val="20"/>
        </w:rPr>
        <w:t>4. ПОРЯДОК ПОДАЧИ ЗАЯВКИ</w:t>
      </w:r>
    </w:p>
    <w:p w:rsidR="00096865" w:rsidRPr="00831FFE" w:rsidRDefault="00096865"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4.1</w:t>
      </w:r>
      <w:r w:rsidR="00A34DFE" w:rsidRPr="00831FFE">
        <w:rPr>
          <w:rFonts w:ascii="GHEA Grapalat" w:hAnsi="GHEA Grapalat"/>
          <w:sz w:val="20"/>
          <w:szCs w:val="20"/>
        </w:rPr>
        <w:t>.</w:t>
      </w:r>
      <w:r w:rsidR="009C7913" w:rsidRPr="00831FFE">
        <w:rPr>
          <w:rFonts w:ascii="GHEA Grapalat" w:hAnsi="GHEA Grapalat"/>
          <w:sz w:val="20"/>
          <w:szCs w:val="20"/>
        </w:rPr>
        <w:tab/>
      </w:r>
      <w:r w:rsidRPr="00831FFE">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831FFE" w:rsidRDefault="00096865" w:rsidP="00831FFE">
      <w:pPr>
        <w:pStyle w:val="BodyTextIndent2"/>
        <w:widowControl w:val="0"/>
        <w:spacing w:line="240" w:lineRule="auto"/>
        <w:ind w:firstLine="567"/>
        <w:rPr>
          <w:rFonts w:ascii="GHEA Grapalat" w:hAnsi="GHEA Grapalat" w:cs="Sylfaen"/>
        </w:rPr>
      </w:pPr>
      <w:r w:rsidRPr="00831FFE">
        <w:rPr>
          <w:rFonts w:ascii="GHEA Grapalat" w:hAnsi="GHEA Grapalat"/>
        </w:rPr>
        <w:t>Участник может подать заявку как для каждого лота, так и для нескольких или всех лотов.</w:t>
      </w:r>
      <w:r w:rsidR="00AA7117" w:rsidRPr="00831FFE">
        <w:rPr>
          <w:rFonts w:ascii="GHEA Grapalat" w:hAnsi="GHEA Grapalat"/>
        </w:rPr>
        <w:t xml:space="preserve"> </w:t>
      </w:r>
    </w:p>
    <w:p w:rsidR="00096865" w:rsidRPr="00831FFE" w:rsidRDefault="000946A3" w:rsidP="00831FFE">
      <w:pPr>
        <w:pStyle w:val="BodyTextIndent2"/>
        <w:widowControl w:val="0"/>
        <w:spacing w:line="240" w:lineRule="auto"/>
        <w:ind w:firstLine="567"/>
        <w:rPr>
          <w:rFonts w:ascii="GHEA Grapalat" w:hAnsi="GHEA Grapalat" w:cs="Sylfaen"/>
        </w:rPr>
      </w:pPr>
      <w:r w:rsidRPr="00831FFE">
        <w:rPr>
          <w:rFonts w:ascii="GHEA Grapalat" w:hAnsi="GHEA Grapalat"/>
        </w:rPr>
        <w:t>Заявка подается до истечения срока, установленного для этого настоящим Приглашением.</w:t>
      </w:r>
    </w:p>
    <w:p w:rsidR="00096865" w:rsidRPr="00831FFE" w:rsidRDefault="000946A3" w:rsidP="00831FFE">
      <w:pPr>
        <w:pStyle w:val="BodyTextIndent2"/>
        <w:widowControl w:val="0"/>
        <w:spacing w:line="240" w:lineRule="auto"/>
        <w:ind w:firstLine="567"/>
        <w:rPr>
          <w:rFonts w:ascii="GHEA Grapalat" w:hAnsi="GHEA Grapalat"/>
        </w:rPr>
      </w:pPr>
      <w:r w:rsidRPr="00831FFE">
        <w:rPr>
          <w:rFonts w:ascii="GHEA Grapalat" w:hAnsi="GHEA Grapalat"/>
        </w:rPr>
        <w:t xml:space="preserve">Порядок подготовки заявки описан в части 2 настоящего приглашения - в </w:t>
      </w:r>
      <w:r w:rsidR="006847B2" w:rsidRPr="00831FFE">
        <w:rPr>
          <w:rFonts w:ascii="GHEA Grapalat" w:hAnsi="GHEA Grapalat"/>
        </w:rPr>
        <w:t>порядке</w:t>
      </w:r>
      <w:r w:rsidRPr="00831FFE">
        <w:rPr>
          <w:rFonts w:ascii="GHEA Grapalat" w:hAnsi="GHEA Grapalat"/>
        </w:rPr>
        <w:t xml:space="preserve"> по подготовке заявок на открытый конкурс.</w:t>
      </w:r>
    </w:p>
    <w:p w:rsidR="00831FFE" w:rsidRPr="00831FFE" w:rsidRDefault="00831FFE" w:rsidP="00831FFE">
      <w:pPr>
        <w:pStyle w:val="BodyTextIndent2"/>
        <w:widowControl w:val="0"/>
        <w:tabs>
          <w:tab w:val="left" w:pos="1134"/>
        </w:tabs>
        <w:spacing w:line="240" w:lineRule="auto"/>
        <w:ind w:firstLine="567"/>
        <w:rPr>
          <w:rFonts w:ascii="GHEA Grapalat" w:hAnsi="GHEA Grapalat" w:cs="Sylfaen"/>
        </w:rPr>
      </w:pPr>
      <w:r w:rsidRPr="00831FFE">
        <w:rPr>
          <w:rFonts w:ascii="GHEA Grapalat" w:hAnsi="GHEA Grapalat"/>
        </w:rPr>
        <w:t>4.2.</w:t>
      </w:r>
      <w:r w:rsidRPr="00831FFE">
        <w:rPr>
          <w:rFonts w:ascii="GHEA Grapalat" w:hAnsi="GHEA Grapalat"/>
        </w:rPr>
        <w:tab/>
        <w:t xml:space="preserve">Заявки на процедуру необходимо подать в комиссию по адресу </w:t>
      </w:r>
      <w:r w:rsidRPr="00831FFE">
        <w:rPr>
          <w:rFonts w:ascii="GHEA Grapalat" w:hAnsi="GHEA Grapalat" w:cs="Arial"/>
        </w:rPr>
        <w:t>Котайкскиймарз</w:t>
      </w:r>
      <w:r w:rsidRPr="00831FFE">
        <w:rPr>
          <w:rFonts w:ascii="GHEA Grapalat" w:hAnsi="GHEA Grapalat" w:cs="Arial LatArm"/>
        </w:rPr>
        <w:t xml:space="preserve">, </w:t>
      </w:r>
      <w:r w:rsidRPr="00831FFE">
        <w:rPr>
          <w:rFonts w:ascii="GHEA Grapalat" w:hAnsi="GHEA Grapalat" w:cs="Arial"/>
        </w:rPr>
        <w:t>Джрве</w:t>
      </w:r>
      <w:r w:rsidRPr="00831FFE">
        <w:rPr>
          <w:rFonts w:ascii="GHEA Grapalat" w:hAnsi="GHEA Grapalat"/>
        </w:rPr>
        <w:t>ж</w:t>
      </w:r>
      <w:r w:rsidRPr="00831FFE">
        <w:rPr>
          <w:rFonts w:ascii="GHEA Grapalat" w:hAnsi="GHEA Grapalat"/>
          <w:lang w:val="hy-AM"/>
        </w:rPr>
        <w:t xml:space="preserve"> </w:t>
      </w:r>
      <w:r w:rsidRPr="00831FFE">
        <w:rPr>
          <w:rFonts w:ascii="GHEA Grapalat" w:hAnsi="GHEA Grapalat" w:cs="Arial"/>
        </w:rPr>
        <w:t>Мелконян</w:t>
      </w:r>
      <w:r w:rsidRPr="00831FFE">
        <w:rPr>
          <w:rFonts w:ascii="GHEA Grapalat" w:hAnsi="GHEA Grapalat"/>
        </w:rPr>
        <w:t>а 76</w:t>
      </w:r>
      <w:r w:rsidRPr="00831FFE">
        <w:rPr>
          <w:rFonts w:ascii="GHEA Grapalat" w:hAnsi="GHEA Grapalat"/>
          <w:lang w:val="hy-AM"/>
        </w:rPr>
        <w:t xml:space="preserve"> </w:t>
      </w:r>
      <w:r w:rsidRPr="00831FFE">
        <w:rPr>
          <w:rFonts w:ascii="GHEA Grapalat" w:hAnsi="GHEA Grapalat"/>
        </w:rPr>
        <w:t xml:space="preserve">до </w:t>
      </w:r>
      <w:r w:rsidR="00D05D42">
        <w:rPr>
          <w:rFonts w:ascii="GHEA Grapalat" w:hAnsi="GHEA Grapalat"/>
          <w:lang w:val="hy-AM"/>
        </w:rPr>
        <w:t>1</w:t>
      </w:r>
      <w:r w:rsidR="006A335A">
        <w:rPr>
          <w:rFonts w:ascii="GHEA Grapalat" w:hAnsi="GHEA Grapalat"/>
          <w:lang w:val="hy-AM"/>
        </w:rPr>
        <w:t>1</w:t>
      </w:r>
      <w:r w:rsidR="00D05D42">
        <w:rPr>
          <w:rFonts w:ascii="GHEA Grapalat" w:hAnsi="GHEA Grapalat"/>
          <w:lang w:val="hy-AM"/>
        </w:rPr>
        <w:t>:30</w:t>
      </w:r>
      <w:r w:rsidRPr="00831FFE">
        <w:rPr>
          <w:rFonts w:ascii="GHEA Grapalat" w:hAnsi="GHEA Grapalat"/>
          <w:lang w:val="hy-AM"/>
        </w:rPr>
        <w:t xml:space="preserve"> </w:t>
      </w:r>
      <w:r w:rsidRPr="00831FFE">
        <w:rPr>
          <w:rFonts w:ascii="GHEA Grapalat" w:hAnsi="GHEA Grapalat"/>
        </w:rPr>
        <w:t>часов</w:t>
      </w:r>
      <w:r w:rsidRPr="00831FFE">
        <w:rPr>
          <w:rFonts w:ascii="GHEA Grapalat" w:hAnsi="GHEA Grapalat" w:cs="Arial"/>
        </w:rPr>
        <w:t xml:space="preserve"> на</w:t>
      </w:r>
      <w:r w:rsidRPr="00831FFE">
        <w:rPr>
          <w:rFonts w:ascii="GHEA Grapalat" w:hAnsi="GHEA Grapalat" w:cs="Arial LatArm"/>
        </w:rPr>
        <w:t xml:space="preserve"> 7-</w:t>
      </w:r>
      <w:r w:rsidRPr="00831FFE">
        <w:rPr>
          <w:rFonts w:ascii="GHEA Grapalat" w:hAnsi="GHEA Grapalat" w:cs="Arial"/>
        </w:rPr>
        <w:t>й</w:t>
      </w:r>
      <w:r w:rsidRPr="00831FFE">
        <w:rPr>
          <w:rFonts w:ascii="GHEA Grapalat" w:hAnsi="GHEA Grapalat" w:cs="Arial"/>
          <w:lang w:val="hy-AM"/>
        </w:rPr>
        <w:t xml:space="preserve"> </w:t>
      </w:r>
      <w:r w:rsidRPr="00831FFE">
        <w:rPr>
          <w:rFonts w:ascii="GHEA Grapalat" w:hAnsi="GHEA Grapalat" w:cs="Arial"/>
        </w:rPr>
        <w:t>день</w:t>
      </w:r>
      <w:r w:rsidRPr="00831FFE">
        <w:rPr>
          <w:rFonts w:ascii="GHEA Grapalat" w:hAnsi="GHEA Grapalat" w:cs="Arial"/>
          <w:lang w:val="hy-AM"/>
        </w:rPr>
        <w:t xml:space="preserve"> </w:t>
      </w:r>
      <w:r w:rsidRPr="00831FFE">
        <w:rPr>
          <w:rFonts w:ascii="GHEA Grapalat" w:hAnsi="GHEA Grapalat" w:cs="Arial"/>
        </w:rPr>
        <w:t>после</w:t>
      </w:r>
      <w:r w:rsidRPr="00831FFE">
        <w:rPr>
          <w:rFonts w:ascii="GHEA Grapalat" w:hAnsi="GHEA Grapalat" w:cs="Arial"/>
          <w:lang w:val="hy-AM"/>
        </w:rPr>
        <w:t xml:space="preserve"> </w:t>
      </w:r>
      <w:r w:rsidRPr="00831FFE">
        <w:rPr>
          <w:rFonts w:ascii="GHEA Grapalat" w:hAnsi="GHEA Grapalat" w:cs="Arial"/>
        </w:rPr>
        <w:t>датыо</w:t>
      </w:r>
      <w:r w:rsidRPr="00831FFE">
        <w:rPr>
          <w:rFonts w:ascii="GHEA Grapalat" w:hAnsi="GHEA Grapalat" w:cs="Arial"/>
          <w:lang w:val="hy-AM"/>
        </w:rPr>
        <w:t xml:space="preserve"> </w:t>
      </w:r>
      <w:r w:rsidRPr="00831FFE">
        <w:rPr>
          <w:rFonts w:ascii="GHEA Grapalat" w:hAnsi="GHEA Grapalat" w:cs="Arial"/>
        </w:rPr>
        <w:t>публикования</w:t>
      </w:r>
      <w:r w:rsidRPr="00831FFE">
        <w:rPr>
          <w:rFonts w:ascii="GHEA Grapalat" w:hAnsi="GHEA Grapalat" w:cs="Arial"/>
          <w:lang w:val="hy-AM"/>
        </w:rPr>
        <w:t xml:space="preserve"> </w:t>
      </w:r>
      <w:r w:rsidRPr="00831FFE">
        <w:rPr>
          <w:rFonts w:ascii="GHEA Grapalat" w:hAnsi="GHEA Grapalat" w:cs="Arial"/>
        </w:rPr>
        <w:t>этог</w:t>
      </w:r>
      <w:r w:rsidRPr="00831FFE">
        <w:rPr>
          <w:rFonts w:ascii="GHEA Grapalat" w:hAnsi="GHEA Grapalat" w:cs="Arial"/>
          <w:lang w:val="hy-AM"/>
        </w:rPr>
        <w:t xml:space="preserve"> </w:t>
      </w:r>
      <w:r w:rsidRPr="00831FFE">
        <w:rPr>
          <w:rFonts w:ascii="GHEA Grapalat" w:hAnsi="GHEA Grapalat" w:cs="Arial"/>
        </w:rPr>
        <w:t>ообъявления</w:t>
      </w:r>
      <w:r w:rsidRPr="00831FFE">
        <w:rPr>
          <w:rFonts w:ascii="GHEA Grapalat" w:hAnsi="GHEA Grapalat"/>
        </w:rPr>
        <w:t xml:space="preserve"> в бюллетене объявления и приглашения на настоящую процедуру. </w:t>
      </w:r>
    </w:p>
    <w:p w:rsidR="000371A2" w:rsidRPr="00831FFE" w:rsidRDefault="000371A2" w:rsidP="00831FFE">
      <w:pPr>
        <w:pStyle w:val="BodyTextIndent2"/>
        <w:widowControl w:val="0"/>
        <w:tabs>
          <w:tab w:val="left" w:pos="1134"/>
        </w:tabs>
        <w:spacing w:line="240" w:lineRule="auto"/>
        <w:ind w:firstLine="567"/>
        <w:contextualSpacing/>
        <w:rPr>
          <w:rFonts w:ascii="GHEA Grapalat" w:hAnsi="GHEA Grapalat"/>
        </w:rPr>
      </w:pPr>
      <w:r w:rsidRPr="00831FFE">
        <w:rPr>
          <w:rFonts w:ascii="GHEA Grapalat" w:hAnsi="GHEA Grapalat"/>
        </w:rPr>
        <w:t xml:space="preserve">Заявки на процедуру получает и в журнале регистрации заявок регистрирует секретарь комиссии </w:t>
      </w:r>
      <w:r w:rsidR="00831FFE">
        <w:rPr>
          <w:rFonts w:ascii="GHEA Grapalat" w:hAnsi="GHEA Grapalat"/>
        </w:rPr>
        <w:t>Армине Петросян</w:t>
      </w:r>
      <w:r w:rsidRPr="00831FFE">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831FFE" w:rsidRDefault="00B67CCD" w:rsidP="00831FFE">
      <w:pPr>
        <w:pStyle w:val="BodyTextIndent2"/>
        <w:widowControl w:val="0"/>
        <w:tabs>
          <w:tab w:val="left" w:pos="1134"/>
        </w:tabs>
        <w:spacing w:line="240" w:lineRule="auto"/>
        <w:ind w:firstLine="567"/>
        <w:rPr>
          <w:rFonts w:ascii="GHEA Grapalat" w:hAnsi="GHEA Grapalat"/>
        </w:rPr>
      </w:pPr>
      <w:r w:rsidRPr="00831FFE">
        <w:rPr>
          <w:rFonts w:ascii="GHEA Grapalat" w:hAnsi="GHEA Grapalat"/>
        </w:rPr>
        <w:t>4.3.</w:t>
      </w:r>
      <w:r w:rsidR="003065C4" w:rsidRPr="00831FFE">
        <w:rPr>
          <w:rFonts w:ascii="GHEA Grapalat" w:hAnsi="GHEA Grapalat"/>
        </w:rPr>
        <w:tab/>
      </w:r>
      <w:r w:rsidRPr="00831FFE">
        <w:rPr>
          <w:rFonts w:ascii="GHEA Grapalat" w:hAnsi="GHEA Grapalat"/>
        </w:rPr>
        <w:t>В заявке участник представляет:</w:t>
      </w:r>
    </w:p>
    <w:p w:rsidR="005F25EF" w:rsidRPr="00831FFE" w:rsidRDefault="005F25EF" w:rsidP="00831FFE">
      <w:pPr>
        <w:jc w:val="both"/>
        <w:rPr>
          <w:rFonts w:ascii="GHEA Grapalat" w:hAnsi="GHEA Grapalat"/>
          <w:sz w:val="20"/>
          <w:szCs w:val="20"/>
        </w:rPr>
      </w:pPr>
      <w:r w:rsidRPr="00831FFE">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831FFE">
        <w:rPr>
          <w:rFonts w:ascii="GHEA Grapalat" w:hAnsi="GHEA Grapalat"/>
          <w:sz w:val="20"/>
          <w:szCs w:val="20"/>
          <w:lang w:val="hy-AM"/>
        </w:rPr>
        <w:t xml:space="preserve"> </w:t>
      </w:r>
      <w:r w:rsidR="003C5795" w:rsidRPr="00831FFE">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831FFE">
        <w:rPr>
          <w:rFonts w:ascii="GHEA Grapalat" w:hAnsi="GHEA Grapalat"/>
          <w:sz w:val="20"/>
          <w:szCs w:val="20"/>
        </w:rPr>
        <w:t>, которое включает:</w:t>
      </w:r>
    </w:p>
    <w:p w:rsidR="005F25EF" w:rsidRPr="00831FFE" w:rsidRDefault="005F25EF" w:rsidP="00831FFE">
      <w:pPr>
        <w:jc w:val="both"/>
        <w:rPr>
          <w:rFonts w:ascii="GHEA Grapalat" w:hAnsi="GHEA Grapalat"/>
          <w:sz w:val="20"/>
          <w:szCs w:val="20"/>
        </w:rPr>
      </w:pPr>
      <w:r w:rsidRPr="00831FFE">
        <w:rPr>
          <w:rFonts w:ascii="GHEA Grapalat" w:hAnsi="GHEA Grapalat"/>
          <w:sz w:val="20"/>
          <w:szCs w:val="20"/>
        </w:rPr>
        <w:t xml:space="preserve">   а) </w:t>
      </w:r>
      <w:r w:rsidR="003C5795" w:rsidRPr="00831FFE">
        <w:rPr>
          <w:rFonts w:ascii="GHEA Grapalat" w:hAnsi="GHEA Grapalat"/>
          <w:sz w:val="20"/>
          <w:szCs w:val="20"/>
        </w:rPr>
        <w:t xml:space="preserve">подтверждение </w:t>
      </w:r>
      <w:r w:rsidRPr="00831FFE">
        <w:rPr>
          <w:rFonts w:ascii="GHEA Grapalat" w:hAnsi="GHEA Grapalat"/>
          <w:sz w:val="20"/>
          <w:szCs w:val="20"/>
        </w:rPr>
        <w:t xml:space="preserve">о соответствии своих данных </w:t>
      </w:r>
      <w:r w:rsidR="00F827F5" w:rsidRPr="00831FFE">
        <w:rPr>
          <w:rFonts w:ascii="GHEA Grapalat" w:hAnsi="GHEA Grapalat"/>
          <w:sz w:val="20"/>
          <w:szCs w:val="20"/>
        </w:rPr>
        <w:t xml:space="preserve">и данных аффилированных с ним лиц </w:t>
      </w:r>
      <w:r w:rsidRPr="00831FFE">
        <w:rPr>
          <w:rFonts w:ascii="GHEA Grapalat" w:hAnsi="GHEA Grapalat"/>
          <w:sz w:val="20"/>
          <w:szCs w:val="20"/>
        </w:rPr>
        <w:t>требованиям права на участие, установленным настоящим приглашением;</w:t>
      </w:r>
    </w:p>
    <w:p w:rsidR="00C648DF" w:rsidRPr="00831FFE" w:rsidRDefault="005F25EF" w:rsidP="00831FFE">
      <w:pPr>
        <w:jc w:val="both"/>
        <w:rPr>
          <w:rFonts w:ascii="GHEA Grapalat" w:hAnsi="GHEA Grapalat"/>
          <w:sz w:val="20"/>
          <w:szCs w:val="20"/>
        </w:rPr>
      </w:pPr>
      <w:r w:rsidRPr="00831FFE">
        <w:rPr>
          <w:rFonts w:ascii="GHEA Grapalat" w:hAnsi="GHEA Grapalat"/>
          <w:sz w:val="20"/>
          <w:szCs w:val="20"/>
        </w:rPr>
        <w:t xml:space="preserve">   б) </w:t>
      </w:r>
      <w:r w:rsidR="003C5795" w:rsidRPr="00831FFE">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831FFE">
        <w:rPr>
          <w:rFonts w:ascii="GHEA Grapalat" w:hAnsi="GHEA Grapalat"/>
          <w:sz w:val="20"/>
          <w:szCs w:val="20"/>
        </w:rPr>
        <w:t>настоящим приглашением</w:t>
      </w:r>
      <w:r w:rsidR="002E067C" w:rsidRPr="00831FFE">
        <w:rPr>
          <w:rFonts w:ascii="GHEA Grapalat" w:hAnsi="GHEA Grapalat"/>
          <w:sz w:val="20"/>
          <w:szCs w:val="20"/>
        </w:rPr>
        <w:t>;</w:t>
      </w:r>
      <w:r w:rsidR="0049623A" w:rsidRPr="00831FFE">
        <w:rPr>
          <w:rFonts w:ascii="GHEA Grapalat" w:hAnsi="GHEA Grapalat"/>
          <w:sz w:val="20"/>
          <w:szCs w:val="20"/>
        </w:rPr>
        <w:t xml:space="preserve">    </w:t>
      </w:r>
    </w:p>
    <w:p w:rsidR="005F25EF" w:rsidRPr="00831FFE" w:rsidRDefault="005F25EF" w:rsidP="00831FFE">
      <w:pPr>
        <w:ind w:firstLine="284"/>
        <w:jc w:val="both"/>
        <w:rPr>
          <w:rFonts w:ascii="GHEA Grapalat" w:hAnsi="GHEA Grapalat"/>
          <w:sz w:val="20"/>
          <w:szCs w:val="20"/>
        </w:rPr>
      </w:pPr>
      <w:r w:rsidRPr="00831FFE">
        <w:rPr>
          <w:rFonts w:ascii="GHEA Grapalat" w:hAnsi="GHEA Grapalat"/>
          <w:sz w:val="20"/>
          <w:szCs w:val="20"/>
        </w:rPr>
        <w:t xml:space="preserve">в) объявление об отсутствии </w:t>
      </w:r>
      <w:r w:rsidR="003E33E7" w:rsidRPr="00831FFE">
        <w:rPr>
          <w:rFonts w:ascii="GHEA Grapalat" w:hAnsi="GHEA Grapalat"/>
          <w:sz w:val="20"/>
          <w:szCs w:val="20"/>
        </w:rPr>
        <w:t xml:space="preserve">недобросовестной конкуренции, </w:t>
      </w:r>
      <w:r w:rsidRPr="00831FFE">
        <w:rPr>
          <w:rFonts w:ascii="GHEA Grapalat" w:hAnsi="GHEA Grapalat"/>
          <w:sz w:val="20"/>
          <w:szCs w:val="20"/>
        </w:rPr>
        <w:t>злоупотребления доминирующим положением и антиконкурентного соглашения в рамках настоящей процедуры</w:t>
      </w:r>
      <w:r w:rsidR="002E067C" w:rsidRPr="00831FFE">
        <w:rPr>
          <w:rFonts w:ascii="GHEA Grapalat" w:hAnsi="GHEA Grapalat"/>
          <w:sz w:val="20"/>
          <w:szCs w:val="20"/>
        </w:rPr>
        <w:t>;</w:t>
      </w:r>
    </w:p>
    <w:p w:rsidR="005F25EF" w:rsidRPr="00831FFE" w:rsidRDefault="005F25EF" w:rsidP="00831FFE">
      <w:pPr>
        <w:jc w:val="both"/>
        <w:rPr>
          <w:rFonts w:ascii="GHEA Grapalat" w:hAnsi="GHEA Grapalat"/>
          <w:sz w:val="20"/>
          <w:szCs w:val="20"/>
        </w:rPr>
      </w:pPr>
      <w:r w:rsidRPr="00831FFE">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831FFE" w:rsidRDefault="001361B2" w:rsidP="00831FFE">
      <w:pPr>
        <w:pStyle w:val="norm"/>
        <w:widowControl w:val="0"/>
        <w:tabs>
          <w:tab w:val="left" w:pos="1134"/>
        </w:tabs>
        <w:spacing w:line="240" w:lineRule="auto"/>
        <w:ind w:firstLine="284"/>
        <w:rPr>
          <w:rFonts w:ascii="GHEA Grapalat" w:hAnsi="GHEA Grapalat"/>
          <w:sz w:val="20"/>
        </w:rPr>
      </w:pPr>
      <w:r w:rsidRPr="00831FFE">
        <w:rPr>
          <w:rFonts w:ascii="GHEA Grapalat" w:hAnsi="GHEA Grapalat"/>
          <w:sz w:val="20"/>
        </w:rPr>
        <w:t xml:space="preserve">д) </w:t>
      </w:r>
      <w:r w:rsidR="00AF101C" w:rsidRPr="00831FFE">
        <w:rPr>
          <w:rFonts w:ascii="GHEA Grapalat" w:hAnsi="GHEA Grapalat"/>
          <w:sz w:val="20"/>
        </w:rPr>
        <w:t>Деклараци</w:t>
      </w:r>
      <w:r w:rsidR="00985FFB" w:rsidRPr="00831FFE">
        <w:rPr>
          <w:rFonts w:ascii="GHEA Grapalat" w:hAnsi="GHEA Grapalat"/>
          <w:sz w:val="20"/>
        </w:rPr>
        <w:t>ю</w:t>
      </w:r>
      <w:r w:rsidR="00AF101C" w:rsidRPr="00831FFE">
        <w:rPr>
          <w:rFonts w:ascii="GHEA Grapalat" w:hAnsi="GHEA Grapalat"/>
          <w:sz w:val="20"/>
        </w:rPr>
        <w:t xml:space="preserve"> о реальных бенефициарах согласно Приложению 1. Декларация не </w:t>
      </w:r>
      <w:r w:rsidR="00AF101C" w:rsidRPr="00831FFE">
        <w:rPr>
          <w:rFonts w:ascii="GHEA Grapalat" w:hAnsi="GHEA Grapalat"/>
          <w:sz w:val="20"/>
        </w:rPr>
        <w:lastRenderedPageBreak/>
        <w:t>представляется, если участник является индивидуальным предпринимателем или физическим лицом.</w:t>
      </w:r>
      <w:r w:rsidRPr="00831FFE">
        <w:rPr>
          <w:rFonts w:ascii="GHEA Grapalat" w:hAnsi="GHEA Grapalat"/>
          <w:sz w:val="20"/>
        </w:rPr>
        <w:t xml:space="preserve"> При этом, если участник объявляется отобранным участником, то предусмотренная настоящим абзацем </w:t>
      </w:r>
      <w:r w:rsidR="00AF101C" w:rsidRPr="00831FFE">
        <w:rPr>
          <w:rFonts w:ascii="GHEA Grapalat" w:hAnsi="GHEA Grapalat"/>
          <w:sz w:val="20"/>
        </w:rPr>
        <w:t>декларация</w:t>
      </w:r>
      <w:r w:rsidRPr="00831FFE">
        <w:rPr>
          <w:rFonts w:ascii="GHEA Grapalat" w:hAnsi="GHEA Grapalat"/>
          <w:sz w:val="20"/>
        </w:rPr>
        <w:t>, публик</w:t>
      </w:r>
      <w:r w:rsidR="00AF101C" w:rsidRPr="00831FFE">
        <w:rPr>
          <w:rFonts w:ascii="GHEA Grapalat" w:hAnsi="GHEA Grapalat"/>
          <w:sz w:val="20"/>
        </w:rPr>
        <w:t>у</w:t>
      </w:r>
      <w:r w:rsidRPr="00831FFE">
        <w:rPr>
          <w:rFonts w:ascii="GHEA Grapalat" w:hAnsi="GHEA Grapalat"/>
          <w:sz w:val="20"/>
        </w:rPr>
        <w:t>ется в</w:t>
      </w:r>
      <w:r w:rsidRPr="00831FFE">
        <w:rPr>
          <w:rFonts w:ascii="GHEA Grapalat" w:hAnsi="GHEA Grapalat"/>
          <w:spacing w:val="-6"/>
          <w:sz w:val="20"/>
        </w:rPr>
        <w:t xml:space="preserve"> бюллетене вместе с объявлением о</w:t>
      </w:r>
      <w:r w:rsidRPr="00831FFE">
        <w:rPr>
          <w:rFonts w:ascii="GHEA Grapalat" w:hAnsi="GHEA Grapalat"/>
          <w:sz w:val="20"/>
        </w:rPr>
        <w:t xml:space="preserve"> решении заключить договор;</w:t>
      </w:r>
      <w:r w:rsidR="005F25EF" w:rsidRPr="00831FFE">
        <w:rPr>
          <w:rFonts w:ascii="GHEA Grapalat" w:hAnsi="GHEA Grapalat"/>
          <w:sz w:val="20"/>
        </w:rPr>
        <w:t xml:space="preserve"> </w:t>
      </w:r>
      <w:r w:rsidR="008D64EE" w:rsidRPr="00831FFE">
        <w:rPr>
          <w:rFonts w:ascii="GHEA Grapalat" w:hAnsi="GHEA Grapalat"/>
          <w:sz w:val="20"/>
          <w:vertAlign w:val="superscript"/>
          <w:lang w:val="hy-AM"/>
        </w:rPr>
        <w:t>6</w:t>
      </w:r>
      <w:r w:rsidR="005838BB" w:rsidRPr="00831FFE">
        <w:rPr>
          <w:rFonts w:ascii="GHEA Grapalat" w:hAnsi="GHEA Grapalat"/>
          <w:sz w:val="20"/>
          <w:vertAlign w:val="superscript"/>
          <w:lang w:val="hy-AM"/>
        </w:rPr>
        <w:t>.1</w:t>
      </w:r>
      <w:r w:rsidR="008D64EE" w:rsidRPr="00831FFE">
        <w:rPr>
          <w:rFonts w:ascii="GHEA Grapalat" w:hAnsi="GHEA Grapalat"/>
          <w:sz w:val="20"/>
          <w:vertAlign w:val="superscript"/>
        </w:rPr>
        <w:t xml:space="preserve"> </w:t>
      </w:r>
    </w:p>
    <w:p w:rsidR="00B67CCD" w:rsidRPr="00831FFE" w:rsidRDefault="008E58A2"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sz w:val="20"/>
        </w:rPr>
        <w:t>2</w:t>
      </w:r>
      <w:r w:rsidR="0047117B" w:rsidRPr="00831FFE">
        <w:rPr>
          <w:rFonts w:ascii="GHEA Grapalat" w:hAnsi="GHEA Grapalat"/>
          <w:sz w:val="20"/>
        </w:rPr>
        <w:t>)</w:t>
      </w:r>
      <w:r w:rsidR="00444026" w:rsidRPr="00831FFE">
        <w:rPr>
          <w:rFonts w:ascii="GHEA Grapalat" w:hAnsi="GHEA Grapalat"/>
          <w:sz w:val="20"/>
        </w:rPr>
        <w:tab/>
      </w:r>
      <w:r w:rsidR="0047117B" w:rsidRPr="00831FFE">
        <w:rPr>
          <w:rFonts w:ascii="GHEA Grapalat" w:hAnsi="GHEA Grapalat"/>
          <w:sz w:val="20"/>
        </w:rPr>
        <w:t>утвержденное им ценовое предложение;</w:t>
      </w:r>
    </w:p>
    <w:p w:rsidR="006C3115" w:rsidRPr="00831FFE" w:rsidRDefault="008E58A2"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3</w:t>
      </w:r>
      <w:r w:rsidR="00E326DD" w:rsidRPr="00831FFE">
        <w:rPr>
          <w:rFonts w:ascii="GHEA Grapalat" w:hAnsi="GHEA Grapalat"/>
          <w:sz w:val="20"/>
          <w:szCs w:val="20"/>
        </w:rPr>
        <w:t>)</w:t>
      </w:r>
      <w:r w:rsidR="00444026" w:rsidRPr="00831FFE">
        <w:rPr>
          <w:rFonts w:ascii="GHEA Grapalat" w:hAnsi="GHEA Grapalat"/>
          <w:sz w:val="20"/>
          <w:szCs w:val="20"/>
        </w:rPr>
        <w:tab/>
      </w:r>
      <w:r w:rsidR="00E326DD" w:rsidRPr="00831FFE">
        <w:rPr>
          <w:rFonts w:ascii="GHEA Grapalat" w:hAnsi="GHEA Grapalat"/>
          <w:sz w:val="20"/>
          <w:szCs w:val="20"/>
        </w:rPr>
        <w:t>обеспечение заявки</w:t>
      </w:r>
      <w:r w:rsidR="0067389F" w:rsidRPr="00831FFE">
        <w:rPr>
          <w:rFonts w:ascii="GHEA Grapalat" w:hAnsi="GHEA Grapalat"/>
          <w:sz w:val="20"/>
          <w:szCs w:val="20"/>
        </w:rPr>
        <w:t xml:space="preserve">- </w:t>
      </w:r>
      <w:r w:rsidR="00E326DD" w:rsidRPr="00831FFE">
        <w:rPr>
          <w:rFonts w:ascii="GHEA Grapalat" w:hAnsi="GHEA Grapalat"/>
          <w:sz w:val="20"/>
          <w:szCs w:val="20"/>
        </w:rPr>
        <w:t>в форме наличных денег или банковской гарантии</w:t>
      </w:r>
      <w:r w:rsidR="008457F4" w:rsidRPr="00831FFE">
        <w:rPr>
          <w:rFonts w:ascii="GHEA Grapalat" w:hAnsi="GHEA Grapalat"/>
          <w:sz w:val="20"/>
          <w:szCs w:val="20"/>
        </w:rPr>
        <w:t>;</w:t>
      </w:r>
      <w:r w:rsidR="00091FB0" w:rsidRPr="00831FFE">
        <w:rPr>
          <w:rStyle w:val="FootnoteReference"/>
          <w:rFonts w:ascii="GHEA Grapalat" w:hAnsi="GHEA Grapalat"/>
          <w:sz w:val="20"/>
          <w:szCs w:val="20"/>
        </w:rPr>
        <w:footnoteReference w:customMarkFollows="1" w:id="5"/>
        <w:t>7</w:t>
      </w:r>
    </w:p>
    <w:p w:rsidR="000845F6" w:rsidRPr="00831FFE" w:rsidRDefault="00C52EEA"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sz w:val="20"/>
        </w:rPr>
        <w:t>4</w:t>
      </w:r>
      <w:r w:rsidR="003E3FD0" w:rsidRPr="00831FFE">
        <w:rPr>
          <w:rFonts w:ascii="GHEA Grapalat" w:hAnsi="GHEA Grapalat"/>
          <w:sz w:val="20"/>
        </w:rPr>
        <w:t>)</w:t>
      </w:r>
      <w:r w:rsidR="00333B85" w:rsidRPr="00831FFE">
        <w:rPr>
          <w:rFonts w:ascii="GHEA Grapalat" w:hAnsi="GHEA Grapalat"/>
          <w:sz w:val="20"/>
        </w:rPr>
        <w:tab/>
      </w:r>
      <w:r w:rsidR="003E3FD0" w:rsidRPr="00831FFE">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831FFE" w:rsidRDefault="0036720C" w:rsidP="00831FFE">
      <w:pPr>
        <w:pStyle w:val="norm"/>
        <w:widowControl w:val="0"/>
        <w:tabs>
          <w:tab w:val="left" w:pos="1134"/>
        </w:tabs>
        <w:spacing w:line="240" w:lineRule="auto"/>
        <w:ind w:firstLine="567"/>
        <w:rPr>
          <w:rFonts w:ascii="GHEA Grapalat" w:hAnsi="GHEA Grapalat"/>
          <w:sz w:val="20"/>
        </w:rPr>
      </w:pPr>
      <w:r w:rsidRPr="00831FFE">
        <w:rPr>
          <w:rFonts w:ascii="GHEA Grapalat" w:hAnsi="GHEA Grapalat"/>
          <w:sz w:val="20"/>
        </w:rPr>
        <w:t>5</w:t>
      </w:r>
      <w:r w:rsidR="003E3FD0" w:rsidRPr="00831FFE">
        <w:rPr>
          <w:rFonts w:ascii="GHEA Grapalat" w:hAnsi="GHEA Grapalat"/>
          <w:sz w:val="20"/>
        </w:rPr>
        <w:t>)</w:t>
      </w:r>
      <w:r w:rsidR="00333B85" w:rsidRPr="00831FFE">
        <w:rPr>
          <w:rFonts w:ascii="GHEA Grapalat" w:hAnsi="GHEA Grapalat"/>
          <w:sz w:val="20"/>
        </w:rPr>
        <w:tab/>
      </w:r>
      <w:r w:rsidR="003E3FD0" w:rsidRPr="00831FFE">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831FFE" w:rsidRDefault="00721677" w:rsidP="00831FFE">
      <w:pPr>
        <w:jc w:val="both"/>
        <w:rPr>
          <w:rFonts w:ascii="GHEA Grapalat" w:hAnsi="GHEA Grapalat" w:cs="Sylfaen"/>
          <w:sz w:val="20"/>
          <w:szCs w:val="20"/>
        </w:rPr>
      </w:pPr>
      <w:r w:rsidRPr="00831FFE">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831FFE" w:rsidRDefault="00721677" w:rsidP="00831FFE">
      <w:pPr>
        <w:jc w:val="both"/>
        <w:rPr>
          <w:rFonts w:ascii="GHEA Grapalat" w:hAnsi="GHEA Grapalat" w:cs="Sylfaen"/>
          <w:sz w:val="20"/>
          <w:szCs w:val="20"/>
        </w:rPr>
      </w:pPr>
      <w:r w:rsidRPr="00831FFE">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831FFE">
        <w:rPr>
          <w:rFonts w:ascii="GHEA Grapalat" w:hAnsi="GHEA Grapalat" w:cs="Sylfaen"/>
          <w:sz w:val="20"/>
          <w:szCs w:val="20"/>
        </w:rPr>
        <w:t xml:space="preserve"> (на один и тот же лот)</w:t>
      </w:r>
      <w:r w:rsidRPr="00831FFE">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831FFE" w:rsidRDefault="00721677" w:rsidP="00831FFE">
      <w:pPr>
        <w:pStyle w:val="norm"/>
        <w:widowControl w:val="0"/>
        <w:spacing w:line="240" w:lineRule="auto"/>
        <w:ind w:firstLine="0"/>
        <w:rPr>
          <w:rFonts w:ascii="GHEA Grapalat" w:hAnsi="GHEA Grapalat" w:cs="Sylfaen"/>
          <w:sz w:val="20"/>
        </w:rPr>
      </w:pPr>
      <w:r w:rsidRPr="00831FFE">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74DB9" w:rsidRDefault="00E74DB9" w:rsidP="00831FFE">
      <w:pPr>
        <w:widowControl w:val="0"/>
        <w:jc w:val="center"/>
        <w:rPr>
          <w:rFonts w:ascii="GHEA Grapalat" w:hAnsi="GHEA Grapalat"/>
          <w:b/>
          <w:sz w:val="20"/>
          <w:szCs w:val="20"/>
        </w:rPr>
      </w:pPr>
    </w:p>
    <w:p w:rsidR="00A45946" w:rsidRPr="00831FFE" w:rsidRDefault="00333B85" w:rsidP="00831FFE">
      <w:pPr>
        <w:widowControl w:val="0"/>
        <w:jc w:val="center"/>
        <w:rPr>
          <w:rFonts w:ascii="GHEA Grapalat" w:hAnsi="GHEA Grapalat" w:cs="Arial"/>
          <w:b/>
          <w:sz w:val="20"/>
          <w:szCs w:val="20"/>
        </w:rPr>
      </w:pPr>
      <w:r w:rsidRPr="00831FFE">
        <w:rPr>
          <w:rFonts w:ascii="GHEA Grapalat" w:hAnsi="GHEA Grapalat"/>
          <w:b/>
          <w:sz w:val="20"/>
          <w:szCs w:val="20"/>
        </w:rPr>
        <w:t>5.</w:t>
      </w:r>
      <w:r w:rsidR="00C8055A" w:rsidRPr="00831FFE">
        <w:rPr>
          <w:rFonts w:ascii="GHEA Grapalat" w:hAnsi="GHEA Grapalat"/>
          <w:b/>
          <w:sz w:val="20"/>
          <w:szCs w:val="20"/>
        </w:rPr>
        <w:t xml:space="preserve">ЦЕНОВОЕ ПРЕДЛОЖЕНИЕ ЗАЯВКИ </w:t>
      </w:r>
    </w:p>
    <w:p w:rsidR="00A45946" w:rsidRPr="00831FFE" w:rsidRDefault="00C8055A"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5.1</w:t>
      </w:r>
      <w:r w:rsidR="00A34DFE" w:rsidRPr="00831FFE">
        <w:rPr>
          <w:rFonts w:ascii="GHEA Grapalat" w:hAnsi="GHEA Grapalat"/>
          <w:sz w:val="20"/>
          <w:szCs w:val="20"/>
        </w:rPr>
        <w:t>.</w:t>
      </w:r>
      <w:r w:rsidR="00333B85" w:rsidRPr="00831FFE">
        <w:rPr>
          <w:rFonts w:ascii="GHEA Grapalat" w:hAnsi="GHEA Grapalat"/>
          <w:sz w:val="20"/>
          <w:szCs w:val="20"/>
        </w:rPr>
        <w:tab/>
      </w:r>
      <w:r w:rsidRPr="00831FFE">
        <w:rPr>
          <w:rFonts w:ascii="GHEA Grapalat" w:hAnsi="GHEA Grapalat"/>
          <w:sz w:val="20"/>
          <w:szCs w:val="20"/>
        </w:rPr>
        <w:t xml:space="preserve">Предлагаемая цена помимо стоимости </w:t>
      </w:r>
      <w:r w:rsidR="00D448E9" w:rsidRPr="00831FFE">
        <w:rPr>
          <w:rFonts w:ascii="GHEA Grapalat" w:hAnsi="GHEA Grapalat"/>
          <w:sz w:val="20"/>
          <w:szCs w:val="20"/>
        </w:rPr>
        <w:t>услуги</w:t>
      </w:r>
      <w:r w:rsidRPr="00831FFE">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831FFE" w:rsidRDefault="00C8055A"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sz w:val="20"/>
        </w:rPr>
        <w:t>5.2.</w:t>
      </w:r>
      <w:r w:rsidR="00333B85" w:rsidRPr="00831FFE">
        <w:rPr>
          <w:rFonts w:ascii="GHEA Grapalat" w:hAnsi="GHEA Grapalat"/>
          <w:sz w:val="20"/>
        </w:rPr>
        <w:tab/>
      </w:r>
      <w:r w:rsidRPr="00831FFE">
        <w:rPr>
          <w:rFonts w:ascii="GHEA Grapalat" w:hAnsi="GHEA Grapalat"/>
          <w:sz w:val="20"/>
        </w:rPr>
        <w:t>Участник представляет ценовое предложение в форме расчета, состоящего из обобщенных компонентов</w:t>
      </w:r>
      <w:r w:rsidR="00683E33" w:rsidRPr="00831FFE">
        <w:rPr>
          <w:rFonts w:ascii="GHEA Grapalat" w:hAnsi="GHEA Grapalat"/>
          <w:sz w:val="20"/>
        </w:rPr>
        <w:t xml:space="preserve"> </w:t>
      </w:r>
      <w:r w:rsidR="00443317" w:rsidRPr="00831FFE">
        <w:rPr>
          <w:rFonts w:ascii="GHEA Grapalat" w:hAnsi="GHEA Grapalat"/>
          <w:sz w:val="20"/>
        </w:rPr>
        <w:t>-</w:t>
      </w:r>
      <w:r w:rsidRPr="00831FFE">
        <w:rPr>
          <w:rFonts w:ascii="GHEA Grapalat" w:hAnsi="GHEA Grapalat"/>
          <w:sz w:val="20"/>
        </w:rPr>
        <w:t xml:space="preserve"> </w:t>
      </w:r>
      <w:r w:rsidR="00443317" w:rsidRPr="00831FFE">
        <w:rPr>
          <w:rFonts w:ascii="GHEA Grapalat" w:hAnsi="GHEA Grapalat"/>
          <w:sz w:val="20"/>
        </w:rPr>
        <w:t>стоимость</w:t>
      </w:r>
      <w:r w:rsidR="00A00BE3" w:rsidRPr="00831FFE">
        <w:rPr>
          <w:rFonts w:ascii="GHEA Grapalat" w:hAnsi="GHEA Grapalat"/>
          <w:sz w:val="20"/>
        </w:rPr>
        <w:t xml:space="preserve"> (совокупность себестоимости и прогнозируемой прибыли) </w:t>
      </w:r>
      <w:r w:rsidRPr="00831FFE">
        <w:rPr>
          <w:rFonts w:ascii="GHEA Grapalat" w:hAnsi="GHEA Grapalat"/>
          <w:sz w:val="20"/>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831FFE">
        <w:rPr>
          <w:rFonts w:ascii="GHEA Grapalat" w:hAnsi="GHEA Grapalat"/>
          <w:sz w:val="20"/>
        </w:rPr>
        <w:t xml:space="preserve"> При этом:</w:t>
      </w:r>
      <w:r w:rsidRPr="00831FFE">
        <w:rPr>
          <w:rFonts w:ascii="GHEA Grapalat" w:hAnsi="GHEA Grapalat"/>
          <w:sz w:val="20"/>
        </w:rPr>
        <w:t xml:space="preserve"> </w:t>
      </w:r>
    </w:p>
    <w:p w:rsidR="00A70A2B" w:rsidRPr="00831FFE" w:rsidRDefault="00940B86" w:rsidP="00831FFE">
      <w:pPr>
        <w:pStyle w:val="norm"/>
        <w:widowControl w:val="0"/>
        <w:spacing w:line="240" w:lineRule="auto"/>
        <w:ind w:firstLine="567"/>
        <w:rPr>
          <w:rFonts w:ascii="GHEA Grapalat" w:hAnsi="GHEA Grapalat"/>
          <w:sz w:val="20"/>
        </w:rPr>
      </w:pPr>
      <w:r w:rsidRPr="00831FFE">
        <w:rPr>
          <w:rFonts w:ascii="GHEA Grapalat" w:hAnsi="GHEA Grapalat"/>
          <w:sz w:val="20"/>
        </w:rPr>
        <w:t>а) о</w:t>
      </w:r>
      <w:r w:rsidR="00B95FE0" w:rsidRPr="00831FFE">
        <w:rPr>
          <w:rFonts w:ascii="GHEA Grapalat" w:hAnsi="GHEA Grapalat"/>
          <w:sz w:val="20"/>
        </w:rPr>
        <w:t>ценка и сравнение ценовых предложений участников осуществляются без исчисления указанной в настоящем пункте суммы налога</w:t>
      </w:r>
      <w:r w:rsidR="006434B3" w:rsidRPr="00831FFE">
        <w:rPr>
          <w:rFonts w:ascii="GHEA Grapalat" w:hAnsi="GHEA Grapalat"/>
          <w:sz w:val="20"/>
        </w:rPr>
        <w:t>,</w:t>
      </w:r>
      <w:r w:rsidR="00B95FE0" w:rsidRPr="00831FFE">
        <w:rPr>
          <w:rFonts w:ascii="GHEA Grapalat" w:hAnsi="GHEA Grapalat"/>
          <w:sz w:val="20"/>
        </w:rPr>
        <w:t xml:space="preserve"> </w:t>
      </w:r>
    </w:p>
    <w:p w:rsidR="00B95FE0" w:rsidRPr="00831FFE" w:rsidRDefault="00A70A2B" w:rsidP="00831FFE">
      <w:pPr>
        <w:pStyle w:val="norm"/>
        <w:widowControl w:val="0"/>
        <w:spacing w:line="240" w:lineRule="auto"/>
        <w:ind w:firstLine="567"/>
        <w:rPr>
          <w:rFonts w:ascii="GHEA Grapalat" w:hAnsi="GHEA Grapalat" w:cs="Sylfaen"/>
          <w:sz w:val="20"/>
        </w:rPr>
      </w:pPr>
      <w:r w:rsidRPr="00831FFE">
        <w:rPr>
          <w:rFonts w:ascii="GHEA Grapalat" w:hAnsi="GHEA Grapalat"/>
          <w:sz w:val="20"/>
        </w:rPr>
        <w:t>З</w:t>
      </w:r>
      <w:r w:rsidR="00B95FE0" w:rsidRPr="00831FFE">
        <w:rPr>
          <w:rFonts w:ascii="GHEA Grapalat" w:hAnsi="GHEA Grapalat"/>
          <w:sz w:val="20"/>
        </w:rPr>
        <w:t>аявка участника не подлежит отклонению, если:</w:t>
      </w:r>
    </w:p>
    <w:p w:rsidR="00B95FE0" w:rsidRPr="00831FFE" w:rsidRDefault="00B95FE0"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sz w:val="20"/>
        </w:rPr>
        <w:t>а.</w:t>
      </w:r>
      <w:r w:rsidR="00333B85" w:rsidRPr="00831FFE">
        <w:rPr>
          <w:rFonts w:ascii="GHEA Grapalat" w:hAnsi="GHEA Grapalat"/>
          <w:sz w:val="20"/>
        </w:rPr>
        <w:tab/>
      </w:r>
      <w:r w:rsidRPr="00831FFE">
        <w:rPr>
          <w:rFonts w:ascii="GHEA Grapalat" w:hAnsi="GHEA Grapalat"/>
          <w:sz w:val="20"/>
        </w:rPr>
        <w:t>графы "</w:t>
      </w:r>
      <w:r w:rsidR="00830AD3" w:rsidRPr="00831FFE">
        <w:rPr>
          <w:rFonts w:ascii="GHEA Grapalat" w:hAnsi="GHEA Grapalat"/>
          <w:sz w:val="20"/>
        </w:rPr>
        <w:t>с</w:t>
      </w:r>
      <w:r w:rsidRPr="00831FFE">
        <w:rPr>
          <w:rFonts w:ascii="GHEA Grapalat" w:hAnsi="GHEA Grapalat"/>
          <w:sz w:val="20"/>
        </w:rPr>
        <w:t>тоимость</w:t>
      </w:r>
      <w:r w:rsidR="00DF3688" w:rsidRPr="00831FFE">
        <w:rPr>
          <w:rFonts w:ascii="GHEA Grapalat" w:hAnsi="GHEA Grapalat"/>
          <w:sz w:val="20"/>
        </w:rPr>
        <w:t>"</w:t>
      </w:r>
      <w:r w:rsidR="00622EE0" w:rsidRPr="00831FFE">
        <w:rPr>
          <w:rFonts w:ascii="GHEA Grapalat" w:hAnsi="GHEA Grapalat"/>
          <w:sz w:val="20"/>
        </w:rPr>
        <w:t xml:space="preserve"> </w:t>
      </w:r>
      <w:r w:rsidRPr="00831FFE">
        <w:rPr>
          <w:rFonts w:ascii="GHEA Grapalat" w:hAnsi="GHEA Grapalat"/>
          <w:sz w:val="20"/>
        </w:rPr>
        <w:t xml:space="preserve">и "налог на добавленную стоимость" </w:t>
      </w:r>
      <w:r w:rsidR="00622EE0" w:rsidRPr="00831FFE">
        <w:rPr>
          <w:rFonts w:ascii="GHEA Grapalat" w:hAnsi="GHEA Grapalat"/>
          <w:sz w:val="20"/>
        </w:rPr>
        <w:t xml:space="preserve">ценового предложения </w:t>
      </w:r>
      <w:r w:rsidRPr="00831FFE">
        <w:rPr>
          <w:rFonts w:ascii="GHEA Grapalat" w:hAnsi="GHEA Grapalat"/>
          <w:sz w:val="20"/>
        </w:rPr>
        <w:t>заполнены только цифрами, а графа "общая цена" — и прописью, и цифрами или только прописью</w:t>
      </w:r>
      <w:r w:rsidR="008C1A8A" w:rsidRPr="00831FFE">
        <w:rPr>
          <w:rFonts w:ascii="GHEA Grapalat" w:hAnsi="GHEA Grapalat"/>
          <w:sz w:val="20"/>
        </w:rPr>
        <w:t>;</w:t>
      </w:r>
    </w:p>
    <w:p w:rsidR="00B95FE0" w:rsidRPr="00831FFE" w:rsidRDefault="00B95FE0"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sz w:val="20"/>
        </w:rPr>
        <w:t>б.</w:t>
      </w:r>
      <w:r w:rsidR="00333B85" w:rsidRPr="00831FFE">
        <w:rPr>
          <w:rFonts w:ascii="GHEA Grapalat" w:hAnsi="GHEA Grapalat"/>
          <w:sz w:val="20"/>
        </w:rPr>
        <w:tab/>
      </w:r>
      <w:r w:rsidRPr="00831FFE">
        <w:rPr>
          <w:rFonts w:ascii="GHEA Grapalat" w:hAnsi="GHEA Grapalat"/>
          <w:sz w:val="20"/>
        </w:rPr>
        <w:t xml:space="preserve">между суммами, указанными прописью или цифрами в графах </w:t>
      </w:r>
      <w:r w:rsidR="00A60D60" w:rsidRPr="00831FFE">
        <w:rPr>
          <w:rFonts w:ascii="GHEA Grapalat" w:hAnsi="GHEA Grapalat"/>
          <w:sz w:val="20"/>
        </w:rPr>
        <w:t>"стоимость"</w:t>
      </w:r>
      <w:r w:rsidR="00F162A9" w:rsidRPr="00831FFE">
        <w:rPr>
          <w:rFonts w:ascii="GHEA Grapalat" w:hAnsi="GHEA Grapalat"/>
          <w:sz w:val="20"/>
        </w:rPr>
        <w:t xml:space="preserve"> </w:t>
      </w:r>
      <w:r w:rsidRPr="00831FFE">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831FFE" w:rsidRDefault="00B95FE0" w:rsidP="00831FFE">
      <w:pPr>
        <w:pStyle w:val="norm"/>
        <w:widowControl w:val="0"/>
        <w:tabs>
          <w:tab w:val="left" w:pos="1134"/>
        </w:tabs>
        <w:spacing w:line="240" w:lineRule="auto"/>
        <w:ind w:firstLine="567"/>
        <w:rPr>
          <w:rFonts w:ascii="GHEA Grapalat" w:hAnsi="GHEA Grapalat"/>
          <w:sz w:val="20"/>
        </w:rPr>
      </w:pPr>
      <w:r w:rsidRPr="00831FFE">
        <w:rPr>
          <w:rFonts w:ascii="GHEA Grapalat" w:hAnsi="GHEA Grapalat"/>
          <w:sz w:val="20"/>
        </w:rPr>
        <w:t>в.</w:t>
      </w:r>
      <w:r w:rsidR="00333B85" w:rsidRPr="00831FFE">
        <w:rPr>
          <w:rFonts w:ascii="GHEA Grapalat" w:hAnsi="GHEA Grapalat"/>
          <w:sz w:val="20"/>
        </w:rPr>
        <w:tab/>
      </w:r>
      <w:r w:rsidRPr="00831FFE">
        <w:rPr>
          <w:rFonts w:ascii="GHEA Grapalat" w:hAnsi="GHEA Grapalat"/>
          <w:sz w:val="20"/>
        </w:rPr>
        <w:t>номер лота в ценовом предложении указан неверно, однако наименование предмета закупки заполнено правильно</w:t>
      </w:r>
      <w:r w:rsidR="00565078" w:rsidRPr="00831FFE">
        <w:rPr>
          <w:rFonts w:ascii="GHEA Grapalat" w:hAnsi="GHEA Grapalat"/>
          <w:sz w:val="20"/>
        </w:rPr>
        <w:t>;</w:t>
      </w:r>
    </w:p>
    <w:p w:rsidR="00B9778A" w:rsidRPr="00831FFE" w:rsidRDefault="00B9778A" w:rsidP="00831FFE">
      <w:pPr>
        <w:pStyle w:val="norm"/>
        <w:widowControl w:val="0"/>
        <w:tabs>
          <w:tab w:val="left" w:pos="1134"/>
        </w:tabs>
        <w:spacing w:line="240" w:lineRule="auto"/>
        <w:ind w:firstLine="567"/>
        <w:rPr>
          <w:rFonts w:ascii="GHEA Grapalat" w:hAnsi="GHEA Grapalat"/>
          <w:sz w:val="20"/>
        </w:rPr>
      </w:pPr>
      <w:r w:rsidRPr="00831FFE">
        <w:rPr>
          <w:rFonts w:ascii="GHEA Grapalat" w:hAnsi="GHEA Grapalat"/>
          <w:sz w:val="20"/>
        </w:rPr>
        <w:t>г.</w:t>
      </w:r>
      <w:r w:rsidRPr="00831FFE">
        <w:rPr>
          <w:sz w:val="20"/>
        </w:rPr>
        <w:t xml:space="preserve"> </w:t>
      </w:r>
      <w:r w:rsidRPr="00831FFE">
        <w:rPr>
          <w:rFonts w:ascii="GHEA Grapalat" w:hAnsi="GHEA Grapalat"/>
          <w:sz w:val="20"/>
        </w:rPr>
        <w:t>стоимость, налог на добавленную стоимость и общая сумма</w:t>
      </w:r>
      <w:r w:rsidR="00910938" w:rsidRPr="00831FFE">
        <w:rPr>
          <w:rFonts w:ascii="GHEA Grapalat" w:hAnsi="GHEA Grapalat"/>
          <w:sz w:val="20"/>
        </w:rPr>
        <w:t xml:space="preserve"> ценового предложения</w:t>
      </w:r>
      <w:r w:rsidRPr="00831FFE">
        <w:rPr>
          <w:rFonts w:ascii="GHEA Grapalat" w:hAnsi="GHEA Grapalat"/>
          <w:sz w:val="20"/>
        </w:rPr>
        <w:t xml:space="preserve">, </w:t>
      </w:r>
      <w:r w:rsidRPr="00831FFE">
        <w:rPr>
          <w:rFonts w:ascii="GHEA Grapalat" w:hAnsi="GHEA Grapalat"/>
          <w:sz w:val="20"/>
        </w:rPr>
        <w:lastRenderedPageBreak/>
        <w:t xml:space="preserve">указанные в графах </w:t>
      </w:r>
      <w:r w:rsidR="00207490" w:rsidRPr="00831FFE">
        <w:rPr>
          <w:rFonts w:ascii="GHEA Grapalat" w:hAnsi="GHEA Grapalat"/>
          <w:sz w:val="20"/>
        </w:rPr>
        <w:t>прописью</w:t>
      </w:r>
      <w:r w:rsidRPr="00831FFE">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207098" w:rsidRPr="00831FFE">
        <w:rPr>
          <w:rFonts w:ascii="GHEA Grapalat" w:hAnsi="GHEA Grapalat"/>
          <w:sz w:val="20"/>
        </w:rPr>
        <w:t>;</w:t>
      </w:r>
    </w:p>
    <w:p w:rsidR="00A14685" w:rsidRPr="00831FFE" w:rsidRDefault="00A14685" w:rsidP="00831FFE">
      <w:pPr>
        <w:pStyle w:val="norm"/>
        <w:widowControl w:val="0"/>
        <w:tabs>
          <w:tab w:val="left" w:pos="1134"/>
        </w:tabs>
        <w:spacing w:line="240" w:lineRule="auto"/>
        <w:ind w:firstLine="567"/>
        <w:contextualSpacing/>
        <w:rPr>
          <w:rFonts w:ascii="GHEA Grapalat" w:hAnsi="GHEA Grapalat"/>
          <w:sz w:val="20"/>
        </w:rPr>
      </w:pPr>
      <w:r w:rsidRPr="00831FFE">
        <w:rPr>
          <w:rFonts w:ascii="GHEA Grapalat" w:hAnsi="GHEA Grapalat"/>
          <w:sz w:val="20"/>
        </w:rPr>
        <w:t>д.</w:t>
      </w:r>
      <w:r w:rsidRPr="00831FFE">
        <w:rPr>
          <w:sz w:val="20"/>
        </w:rPr>
        <w:t xml:space="preserve"> </w:t>
      </w:r>
      <w:r w:rsidRPr="00831FFE">
        <w:rPr>
          <w:rFonts w:ascii="GHEA Grapalat" w:hAnsi="GHEA Grapalat"/>
          <w:sz w:val="20"/>
        </w:rPr>
        <w:t xml:space="preserve">в графах </w:t>
      </w:r>
      <w:r w:rsidR="00AE2A87" w:rsidRPr="00831FFE">
        <w:rPr>
          <w:rFonts w:ascii="GHEA Grapalat" w:hAnsi="GHEA Grapalat"/>
          <w:sz w:val="20"/>
        </w:rPr>
        <w:t>"стоимость"</w:t>
      </w:r>
      <w:r w:rsidR="00E57499" w:rsidRPr="00831FFE">
        <w:rPr>
          <w:rFonts w:ascii="GHEA Grapalat" w:hAnsi="GHEA Grapalat"/>
          <w:sz w:val="20"/>
        </w:rPr>
        <w:t xml:space="preserve"> </w:t>
      </w:r>
      <w:r w:rsidR="00AE2A87" w:rsidRPr="00831FFE">
        <w:rPr>
          <w:rFonts w:ascii="GHEA Grapalat" w:hAnsi="GHEA Grapalat"/>
          <w:sz w:val="20"/>
        </w:rPr>
        <w:t xml:space="preserve">и "налог на добавленную стоимость" </w:t>
      </w:r>
      <w:r w:rsidR="008730A8" w:rsidRPr="00831FFE">
        <w:rPr>
          <w:rFonts w:ascii="GHEA Grapalat" w:hAnsi="GHEA Grapalat"/>
          <w:sz w:val="20"/>
        </w:rPr>
        <w:t xml:space="preserve">ценового предложения </w:t>
      </w:r>
      <w:r w:rsidRPr="00831FFE">
        <w:rPr>
          <w:rFonts w:ascii="GHEA Grapalat" w:hAnsi="GHEA Grapalat"/>
          <w:sz w:val="20"/>
        </w:rPr>
        <w:t xml:space="preserve">суммы заполнены как цифрами, так и </w:t>
      </w:r>
      <w:r w:rsidR="008730A8" w:rsidRPr="00831FFE">
        <w:rPr>
          <w:rFonts w:ascii="GHEA Grapalat" w:hAnsi="GHEA Grapalat"/>
          <w:sz w:val="20"/>
        </w:rPr>
        <w:t>прописью</w:t>
      </w:r>
      <w:r w:rsidRPr="00831FFE">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831FFE" w:rsidRDefault="00147FD7" w:rsidP="00831FFE">
      <w:pPr>
        <w:pStyle w:val="norm"/>
        <w:widowControl w:val="0"/>
        <w:tabs>
          <w:tab w:val="left" w:pos="1134"/>
        </w:tabs>
        <w:spacing w:line="240" w:lineRule="auto"/>
        <w:ind w:firstLine="567"/>
        <w:contextualSpacing/>
        <w:rPr>
          <w:rFonts w:ascii="GHEA Grapalat" w:hAnsi="GHEA Grapalat"/>
          <w:sz w:val="20"/>
        </w:rPr>
      </w:pPr>
      <w:r w:rsidRPr="00831FFE">
        <w:rPr>
          <w:rFonts w:ascii="GHEA Grapalat" w:hAnsi="GHEA Grapalat"/>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831FFE">
        <w:rPr>
          <w:rFonts w:ascii="GHEA Grapalat" w:hAnsi="GHEA Grapalat"/>
          <w:sz w:val="20"/>
        </w:rPr>
        <w:t>прописью</w:t>
      </w:r>
      <w:r w:rsidRPr="00831FFE">
        <w:rPr>
          <w:rFonts w:ascii="GHEA Grapalat" w:hAnsi="GHEA Grapalat"/>
          <w:sz w:val="20"/>
        </w:rPr>
        <w:t xml:space="preserve"> в графах </w:t>
      </w:r>
      <w:r w:rsidR="00144CB2" w:rsidRPr="00831FFE">
        <w:rPr>
          <w:rFonts w:ascii="GHEA Grapalat" w:hAnsi="GHEA Grapalat"/>
          <w:sz w:val="20"/>
        </w:rPr>
        <w:t>"</w:t>
      </w:r>
      <w:r w:rsidRPr="00831FFE">
        <w:rPr>
          <w:rFonts w:ascii="GHEA Grapalat" w:hAnsi="GHEA Grapalat"/>
          <w:sz w:val="20"/>
        </w:rPr>
        <w:t>стоимость</w:t>
      </w:r>
      <w:r w:rsidR="00144CB2" w:rsidRPr="00831FFE">
        <w:rPr>
          <w:rFonts w:ascii="GHEA Grapalat" w:hAnsi="GHEA Grapalat"/>
          <w:sz w:val="20"/>
        </w:rPr>
        <w:t>"</w:t>
      </w:r>
      <w:r w:rsidRPr="00831FFE">
        <w:rPr>
          <w:rFonts w:ascii="GHEA Grapalat" w:hAnsi="GHEA Grapalat"/>
          <w:sz w:val="20"/>
        </w:rPr>
        <w:t xml:space="preserve"> и </w:t>
      </w:r>
      <w:r w:rsidR="00144CB2" w:rsidRPr="00831FFE">
        <w:rPr>
          <w:rFonts w:ascii="GHEA Grapalat" w:hAnsi="GHEA Grapalat"/>
          <w:sz w:val="20"/>
        </w:rPr>
        <w:t>"</w:t>
      </w:r>
      <w:r w:rsidRPr="00831FFE">
        <w:rPr>
          <w:rFonts w:ascii="GHEA Grapalat" w:hAnsi="GHEA Grapalat"/>
          <w:sz w:val="20"/>
        </w:rPr>
        <w:t>налог на добавленную стоимость</w:t>
      </w:r>
      <w:r w:rsidR="00144CB2" w:rsidRPr="00831FFE">
        <w:rPr>
          <w:rFonts w:ascii="GHEA Grapalat" w:hAnsi="GHEA Grapalat"/>
          <w:sz w:val="20"/>
        </w:rPr>
        <w:t>"</w:t>
      </w:r>
      <w:r w:rsidR="00362C3A" w:rsidRPr="00831FFE">
        <w:rPr>
          <w:rFonts w:ascii="GHEA Grapalat" w:hAnsi="GHEA Grapalat"/>
          <w:sz w:val="20"/>
        </w:rPr>
        <w:t>.</w:t>
      </w:r>
    </w:p>
    <w:p w:rsidR="0048059F" w:rsidRPr="00831FFE" w:rsidRDefault="0048059F"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sz w:val="20"/>
        </w:rPr>
        <w:t>е.</w:t>
      </w:r>
      <w:r w:rsidRPr="00831FFE">
        <w:rPr>
          <w:sz w:val="20"/>
        </w:rPr>
        <w:t xml:space="preserve"> </w:t>
      </w:r>
      <w:r w:rsidRPr="00831FFE">
        <w:rPr>
          <w:rFonts w:ascii="GHEA Grapalat" w:hAnsi="GHEA Grapalat"/>
          <w:sz w:val="20"/>
        </w:rPr>
        <w:t>в суммах, заполненных буквами в графах ценового пред</w:t>
      </w:r>
      <w:r w:rsidR="00413595" w:rsidRPr="00831FFE">
        <w:rPr>
          <w:rFonts w:ascii="GHEA Grapalat" w:hAnsi="GHEA Grapalat"/>
          <w:sz w:val="20"/>
        </w:rPr>
        <w:t>ложения, лумы указаны в цифрах.</w:t>
      </w:r>
    </w:p>
    <w:p w:rsidR="00580617" w:rsidRPr="00831FFE" w:rsidRDefault="00C8055A" w:rsidP="00831FFE">
      <w:pPr>
        <w:pStyle w:val="norm"/>
        <w:widowControl w:val="0"/>
        <w:tabs>
          <w:tab w:val="left" w:pos="1134"/>
        </w:tabs>
        <w:spacing w:line="240" w:lineRule="auto"/>
        <w:ind w:firstLine="567"/>
        <w:rPr>
          <w:rFonts w:ascii="GHEA Grapalat" w:hAnsi="GHEA Grapalat"/>
          <w:sz w:val="20"/>
        </w:rPr>
      </w:pPr>
      <w:r w:rsidRPr="00831FFE">
        <w:rPr>
          <w:rFonts w:ascii="GHEA Grapalat" w:hAnsi="GHEA Grapalat"/>
          <w:sz w:val="20"/>
        </w:rPr>
        <w:t>5.3</w:t>
      </w:r>
      <w:r w:rsidR="00A34DFE" w:rsidRPr="00831FFE">
        <w:rPr>
          <w:rFonts w:ascii="GHEA Grapalat" w:hAnsi="GHEA Grapalat"/>
          <w:sz w:val="20"/>
        </w:rPr>
        <w:t>.</w:t>
      </w:r>
      <w:r w:rsidR="00333B85" w:rsidRPr="00831FFE">
        <w:rPr>
          <w:rFonts w:ascii="GHEA Grapalat" w:hAnsi="GHEA Grapalat"/>
          <w:sz w:val="20"/>
        </w:rPr>
        <w:tab/>
      </w:r>
      <w:r w:rsidRPr="00831FFE">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831FFE">
        <w:rPr>
          <w:rFonts w:ascii="GHEA Grapalat" w:hAnsi="GHEA Grapalat"/>
          <w:sz w:val="20"/>
        </w:rPr>
        <w:t>.</w:t>
      </w:r>
      <w:r w:rsidRPr="00831FFE">
        <w:rPr>
          <w:rFonts w:ascii="GHEA Grapalat" w:hAnsi="GHEA Grapalat"/>
          <w:sz w:val="20"/>
        </w:rPr>
        <w:t xml:space="preserve"> </w:t>
      </w:r>
    </w:p>
    <w:p w:rsidR="00A45946" w:rsidRPr="00831FFE" w:rsidRDefault="00C8055A" w:rsidP="00831FFE">
      <w:pPr>
        <w:pStyle w:val="norm"/>
        <w:widowControl w:val="0"/>
        <w:tabs>
          <w:tab w:val="left" w:pos="1134"/>
        </w:tabs>
        <w:spacing w:line="240" w:lineRule="auto"/>
        <w:ind w:firstLine="567"/>
        <w:rPr>
          <w:rFonts w:ascii="GHEA Grapalat" w:hAnsi="GHEA Grapalat"/>
          <w:sz w:val="20"/>
        </w:rPr>
      </w:pPr>
      <w:r w:rsidRPr="00831FFE">
        <w:rPr>
          <w:rFonts w:ascii="GHEA Grapalat" w:hAnsi="GHEA Grapalat"/>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74DB9" w:rsidRDefault="00E74DB9" w:rsidP="00B46D58">
      <w:pPr>
        <w:widowControl w:val="0"/>
        <w:spacing w:after="160"/>
        <w:ind w:left="567" w:right="565"/>
        <w:jc w:val="center"/>
        <w:rPr>
          <w:rFonts w:ascii="GHEA Grapalat" w:hAnsi="GHEA Grapalat"/>
          <w:b/>
          <w:sz w:val="20"/>
          <w:szCs w:val="20"/>
        </w:rPr>
      </w:pPr>
    </w:p>
    <w:p w:rsidR="00096865" w:rsidRPr="00831FFE" w:rsidRDefault="00220C7C" w:rsidP="00B46D58">
      <w:pPr>
        <w:widowControl w:val="0"/>
        <w:spacing w:after="160"/>
        <w:ind w:left="567" w:right="565"/>
        <w:jc w:val="center"/>
        <w:rPr>
          <w:rFonts w:ascii="GHEA Grapalat" w:hAnsi="GHEA Grapalat"/>
          <w:b/>
          <w:sz w:val="20"/>
          <w:szCs w:val="20"/>
        </w:rPr>
      </w:pPr>
      <w:r w:rsidRPr="00831FFE">
        <w:rPr>
          <w:rFonts w:ascii="GHEA Grapalat" w:hAnsi="GHEA Grapalat"/>
          <w:b/>
          <w:sz w:val="20"/>
          <w:szCs w:val="20"/>
        </w:rPr>
        <w:t xml:space="preserve">6. СРОК ДЕЙСТВИЯ ЗАЯВКИ, </w:t>
      </w:r>
      <w:r w:rsidR="00294F67" w:rsidRPr="00831FFE">
        <w:rPr>
          <w:rFonts w:ascii="GHEA Grapalat" w:hAnsi="GHEA Grapalat"/>
          <w:b/>
          <w:sz w:val="20"/>
          <w:szCs w:val="20"/>
        </w:rPr>
        <w:br/>
      </w:r>
      <w:r w:rsidRPr="00831FFE">
        <w:rPr>
          <w:rFonts w:ascii="GHEA Grapalat" w:hAnsi="GHEA Grapalat"/>
          <w:b/>
          <w:sz w:val="20"/>
          <w:szCs w:val="20"/>
        </w:rPr>
        <w:t>ПОРЯДОК ВНЕСЕНИЯ ИЗМЕНЕНИЙ В ЗАЯВКИ</w:t>
      </w:r>
      <w:r w:rsidR="002626F7" w:rsidRPr="00831FFE">
        <w:rPr>
          <w:rFonts w:ascii="GHEA Grapalat" w:hAnsi="GHEA Grapalat"/>
          <w:b/>
          <w:sz w:val="20"/>
          <w:szCs w:val="20"/>
        </w:rPr>
        <w:t xml:space="preserve"> </w:t>
      </w:r>
      <w:r w:rsidR="00955A1E" w:rsidRPr="00831FFE">
        <w:rPr>
          <w:rFonts w:ascii="GHEA Grapalat" w:hAnsi="GHEA Grapalat"/>
          <w:b/>
          <w:sz w:val="20"/>
          <w:szCs w:val="20"/>
        </w:rPr>
        <w:t>И ИХ ОТЗЫВА</w:t>
      </w:r>
    </w:p>
    <w:p w:rsidR="00096865" w:rsidRPr="00831FFE" w:rsidRDefault="00220C7C" w:rsidP="00B46D58">
      <w:pPr>
        <w:pStyle w:val="BodyTextIndent"/>
        <w:widowControl w:val="0"/>
        <w:tabs>
          <w:tab w:val="left" w:pos="1134"/>
        </w:tabs>
        <w:spacing w:after="160" w:line="240" w:lineRule="auto"/>
        <w:ind w:firstLine="567"/>
        <w:rPr>
          <w:rFonts w:ascii="GHEA Grapalat" w:hAnsi="GHEA Grapalat"/>
          <w:i w:val="0"/>
        </w:rPr>
      </w:pPr>
      <w:r w:rsidRPr="00831FFE">
        <w:rPr>
          <w:rFonts w:ascii="GHEA Grapalat" w:hAnsi="GHEA Grapalat"/>
          <w:i w:val="0"/>
        </w:rPr>
        <w:t>6.1</w:t>
      </w:r>
      <w:r w:rsidR="00A34DFE" w:rsidRPr="00831FFE">
        <w:rPr>
          <w:rFonts w:ascii="GHEA Grapalat" w:hAnsi="GHEA Grapalat"/>
          <w:i w:val="0"/>
        </w:rPr>
        <w:t>.</w:t>
      </w:r>
      <w:r w:rsidR="00294F67" w:rsidRPr="00831FFE">
        <w:rPr>
          <w:rFonts w:ascii="GHEA Grapalat" w:hAnsi="GHEA Grapalat"/>
          <w:i w:val="0"/>
        </w:rPr>
        <w:tab/>
      </w:r>
      <w:r w:rsidRPr="00831FFE">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831FFE" w:rsidRDefault="00220C7C" w:rsidP="00B46D58">
      <w:pPr>
        <w:pStyle w:val="BodyTextIndent"/>
        <w:widowControl w:val="0"/>
        <w:tabs>
          <w:tab w:val="left" w:pos="1134"/>
        </w:tabs>
        <w:spacing w:after="160" w:line="240" w:lineRule="auto"/>
        <w:ind w:firstLine="567"/>
        <w:rPr>
          <w:rFonts w:ascii="GHEA Grapalat" w:hAnsi="GHEA Grapalat" w:cs="Sylfaen"/>
          <w:i w:val="0"/>
        </w:rPr>
      </w:pPr>
      <w:r w:rsidRPr="00831FFE">
        <w:rPr>
          <w:rFonts w:ascii="GHEA Grapalat" w:hAnsi="GHEA Grapalat"/>
          <w:i w:val="0"/>
        </w:rPr>
        <w:t>6.2</w:t>
      </w:r>
      <w:r w:rsidR="00A34DFE" w:rsidRPr="00831FFE">
        <w:rPr>
          <w:rFonts w:ascii="GHEA Grapalat" w:hAnsi="GHEA Grapalat"/>
          <w:i w:val="0"/>
        </w:rPr>
        <w:t>.</w:t>
      </w:r>
      <w:r w:rsidR="008E6E51" w:rsidRPr="00831FFE">
        <w:rPr>
          <w:rFonts w:ascii="GHEA Grapalat" w:hAnsi="GHEA Grapalat"/>
          <w:i w:val="0"/>
        </w:rPr>
        <w:tab/>
      </w:r>
      <w:r w:rsidRPr="00831FFE">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31FFE" w:rsidRDefault="00831FFE" w:rsidP="00A9098A">
      <w:pPr>
        <w:widowControl w:val="0"/>
        <w:spacing w:after="160"/>
        <w:jc w:val="center"/>
        <w:rPr>
          <w:rFonts w:ascii="GHEA Grapalat" w:hAnsi="GHEA Grapalat"/>
          <w:b/>
        </w:rPr>
      </w:pPr>
    </w:p>
    <w:p w:rsidR="00096865" w:rsidRPr="00831FFE" w:rsidRDefault="00E70FC4" w:rsidP="00831FFE">
      <w:pPr>
        <w:widowControl w:val="0"/>
        <w:jc w:val="center"/>
        <w:rPr>
          <w:rFonts w:ascii="GHEA Grapalat" w:hAnsi="GHEA Grapalat"/>
          <w:b/>
          <w:sz w:val="20"/>
          <w:szCs w:val="20"/>
        </w:rPr>
      </w:pPr>
      <w:r w:rsidRPr="00831FFE">
        <w:rPr>
          <w:rFonts w:ascii="GHEA Grapalat" w:hAnsi="GHEA Grapalat"/>
          <w:b/>
          <w:sz w:val="20"/>
          <w:szCs w:val="20"/>
        </w:rPr>
        <w:t xml:space="preserve">8.ВСКРЫТИЕ, ОЦЕНКА ЗАЯВОК И </w:t>
      </w:r>
      <w:r w:rsidR="00807178" w:rsidRPr="00831FFE">
        <w:rPr>
          <w:rFonts w:ascii="GHEA Grapalat" w:hAnsi="GHEA Grapalat"/>
          <w:b/>
          <w:sz w:val="20"/>
          <w:szCs w:val="20"/>
        </w:rPr>
        <w:t xml:space="preserve">ПОДВЕДЕНИЕ ИТОГОВ </w:t>
      </w:r>
    </w:p>
    <w:p w:rsidR="00A9098A" w:rsidRPr="00831FFE" w:rsidRDefault="00FD2748" w:rsidP="00831FFE">
      <w:pPr>
        <w:pStyle w:val="BodyTextIndent2"/>
        <w:widowControl w:val="0"/>
        <w:tabs>
          <w:tab w:val="left" w:pos="1134"/>
        </w:tabs>
        <w:spacing w:line="240" w:lineRule="auto"/>
        <w:ind w:firstLine="567"/>
        <w:rPr>
          <w:rFonts w:ascii="GHEA Grapalat" w:hAnsi="GHEA Grapalat" w:cs="Tahoma"/>
        </w:rPr>
      </w:pPr>
      <w:r w:rsidRPr="00831FFE">
        <w:rPr>
          <w:rFonts w:ascii="GHEA Grapalat" w:hAnsi="GHEA Grapalat"/>
        </w:rPr>
        <w:t>8.1</w:t>
      </w:r>
      <w:r w:rsidR="00D07367" w:rsidRPr="00831FFE">
        <w:rPr>
          <w:rFonts w:ascii="GHEA Grapalat" w:hAnsi="GHEA Grapalat"/>
        </w:rPr>
        <w:t>.</w:t>
      </w:r>
      <w:r w:rsidR="00D07367" w:rsidRPr="00831FFE">
        <w:rPr>
          <w:rFonts w:ascii="GHEA Grapalat" w:hAnsi="GHEA Grapalat"/>
        </w:rPr>
        <w:tab/>
      </w:r>
      <w:r w:rsidR="00A9098A" w:rsidRPr="00831FFE">
        <w:rPr>
          <w:rFonts w:ascii="GHEA Grapalat" w:hAnsi="GHEA Grapalat"/>
        </w:rPr>
        <w:t>Вскрытие заявок произойдет заседании комиссии по вскрытию заявок на "</w:t>
      </w:r>
      <w:r w:rsidR="00FA0713">
        <w:rPr>
          <w:rFonts w:ascii="GHEA Grapalat" w:hAnsi="GHEA Grapalat"/>
          <w:lang w:val="hy-AM"/>
        </w:rPr>
        <w:t>7</w:t>
      </w:r>
      <w:r w:rsidR="00A9098A" w:rsidRPr="00831FFE">
        <w:rPr>
          <w:rFonts w:ascii="GHEA Grapalat" w:hAnsi="GHEA Grapalat"/>
        </w:rPr>
        <w:t>"-ый день в "</w:t>
      </w:r>
      <w:r w:rsidR="00D05D42">
        <w:rPr>
          <w:rFonts w:ascii="GHEA Grapalat" w:hAnsi="GHEA Grapalat"/>
          <w:lang w:val="hy-AM"/>
        </w:rPr>
        <w:t>1</w:t>
      </w:r>
      <w:r w:rsidR="006A335A">
        <w:rPr>
          <w:rFonts w:ascii="GHEA Grapalat" w:hAnsi="GHEA Grapalat"/>
          <w:lang w:val="hy-AM"/>
        </w:rPr>
        <w:t>1</w:t>
      </w:r>
      <w:r w:rsidR="00D05D42">
        <w:rPr>
          <w:rFonts w:ascii="GHEA Grapalat" w:hAnsi="GHEA Grapalat"/>
          <w:lang w:val="hy-AM"/>
        </w:rPr>
        <w:t>:30</w:t>
      </w:r>
      <w:r w:rsidR="00A9098A" w:rsidRPr="00831FFE">
        <w:rPr>
          <w:rFonts w:ascii="GHEA Grapalat" w:hAnsi="GHEA Grapalat"/>
        </w:rPr>
        <w:t xml:space="preserve">" со дня опубликования бюллетене объявления и приглашения на настоящую процедуру. </w:t>
      </w:r>
    </w:p>
    <w:p w:rsidR="00A9098A" w:rsidRPr="00831FFE" w:rsidRDefault="00A9098A" w:rsidP="00831FFE">
      <w:pPr>
        <w:widowControl w:val="0"/>
        <w:ind w:firstLine="567"/>
        <w:jc w:val="both"/>
        <w:rPr>
          <w:rFonts w:ascii="GHEA Grapalat" w:hAnsi="GHEA Grapalat"/>
          <w:sz w:val="20"/>
          <w:szCs w:val="20"/>
        </w:rPr>
      </w:pPr>
      <w:r w:rsidRPr="00831FFE">
        <w:rPr>
          <w:rFonts w:ascii="GHEA Grapalat" w:hAnsi="GHEA Grapalat"/>
          <w:sz w:val="20"/>
          <w:szCs w:val="20"/>
        </w:rPr>
        <w:t>На заседании по вскрытию</w:t>
      </w:r>
      <w:r w:rsidR="00A92760" w:rsidRPr="00831FFE">
        <w:rPr>
          <w:rFonts w:ascii="GHEA Grapalat" w:hAnsi="GHEA Grapalat"/>
          <w:sz w:val="20"/>
          <w:szCs w:val="20"/>
        </w:rPr>
        <w:t xml:space="preserve"> и оценке</w:t>
      </w:r>
      <w:r w:rsidRPr="00831FFE">
        <w:rPr>
          <w:rFonts w:ascii="GHEA Grapalat" w:hAnsi="GHEA Grapalat"/>
          <w:sz w:val="20"/>
          <w:szCs w:val="20"/>
        </w:rPr>
        <w:t xml:space="preserve"> заявок:</w:t>
      </w:r>
    </w:p>
    <w:p w:rsidR="00A9098A" w:rsidRPr="00831FFE" w:rsidRDefault="00A9098A" w:rsidP="00831FFE">
      <w:pPr>
        <w:widowControl w:val="0"/>
        <w:ind w:firstLine="567"/>
        <w:jc w:val="both"/>
        <w:rPr>
          <w:rFonts w:ascii="GHEA Grapalat" w:hAnsi="GHEA Grapalat"/>
          <w:sz w:val="20"/>
          <w:szCs w:val="20"/>
        </w:rPr>
      </w:pPr>
      <w:r w:rsidRPr="00831FFE">
        <w:rPr>
          <w:rFonts w:ascii="GHEA Grapalat" w:hAnsi="GHEA Grapalat"/>
          <w:sz w:val="20"/>
          <w:szCs w:val="20"/>
        </w:rPr>
        <w:t xml:space="preserve"> </w:t>
      </w:r>
      <w:r w:rsidRPr="00831FFE">
        <w:rPr>
          <w:rFonts w:ascii="GHEA Grapalat" w:hAnsi="GHEA Grapalat" w:cs="Sylfaen"/>
          <w:sz w:val="20"/>
          <w:szCs w:val="20"/>
        </w:rPr>
        <w:t>1)</w:t>
      </w:r>
      <w:r w:rsidRPr="00831FFE">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831FFE">
        <w:rPr>
          <w:rFonts w:ascii="GHEA Grapalat" w:hAnsi="GHEA Grapalat"/>
          <w:sz w:val="20"/>
          <w:szCs w:val="20"/>
        </w:rPr>
        <w:t xml:space="preserve">закупки </w:t>
      </w:r>
      <w:r w:rsidRPr="00831FFE">
        <w:rPr>
          <w:rFonts w:ascii="GHEA Grapalat" w:hAnsi="GHEA Grapalat"/>
          <w:sz w:val="20"/>
          <w:szCs w:val="20"/>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831FFE" w:rsidRDefault="00A9098A"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2)</w:t>
      </w:r>
      <w:r w:rsidRPr="00831FFE">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831FFE" w:rsidRDefault="00A9098A"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а.</w:t>
      </w:r>
      <w:r w:rsidRPr="00831FFE">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831FFE" w:rsidRDefault="00A9098A" w:rsidP="00831FFE">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б.</w:t>
      </w:r>
      <w:r w:rsidRPr="00831FFE">
        <w:rPr>
          <w:rFonts w:ascii="GHEA Grapalat" w:hAnsi="GHEA Grapalat"/>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831FFE" w:rsidRDefault="00A9098A" w:rsidP="00831FFE">
      <w:pPr>
        <w:widowControl w:val="0"/>
        <w:tabs>
          <w:tab w:val="left" w:pos="1134"/>
        </w:tabs>
        <w:ind w:firstLine="567"/>
        <w:jc w:val="both"/>
        <w:rPr>
          <w:rFonts w:ascii="GHEA Grapalat" w:hAnsi="GHEA Grapalat" w:cs="Sylfaen"/>
          <w:sz w:val="20"/>
          <w:szCs w:val="20"/>
        </w:rPr>
      </w:pPr>
      <w:r w:rsidRPr="00831FFE">
        <w:rPr>
          <w:rFonts w:ascii="GHEA Grapalat" w:hAnsi="GHEA Grapalat"/>
          <w:sz w:val="20"/>
          <w:szCs w:val="20"/>
        </w:rPr>
        <w:t>3)</w:t>
      </w:r>
      <w:r w:rsidRPr="00831FFE">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831FFE" w:rsidRDefault="00FD2748" w:rsidP="00831FFE">
      <w:pPr>
        <w:widowControl w:val="0"/>
        <w:tabs>
          <w:tab w:val="left" w:pos="1134"/>
        </w:tabs>
        <w:ind w:firstLine="567"/>
        <w:jc w:val="both"/>
        <w:rPr>
          <w:rFonts w:ascii="GHEA Grapalat" w:hAnsi="GHEA Grapalat" w:cs="Sylfaen"/>
          <w:sz w:val="20"/>
          <w:szCs w:val="20"/>
        </w:rPr>
      </w:pPr>
      <w:r w:rsidRPr="00831FFE">
        <w:rPr>
          <w:rFonts w:ascii="GHEA Grapalat" w:hAnsi="GHEA Grapalat"/>
          <w:sz w:val="20"/>
          <w:szCs w:val="20"/>
        </w:rPr>
        <w:t>8.2.</w:t>
      </w:r>
      <w:r w:rsidR="00D07367" w:rsidRPr="00831FFE">
        <w:rPr>
          <w:rFonts w:ascii="GHEA Grapalat" w:hAnsi="GHEA Grapalat"/>
          <w:sz w:val="20"/>
          <w:szCs w:val="20"/>
        </w:rPr>
        <w:tab/>
      </w:r>
      <w:r w:rsidRPr="00831FFE">
        <w:rPr>
          <w:rFonts w:ascii="GHEA Grapalat" w:hAnsi="GHEA Grapalat"/>
          <w:sz w:val="20"/>
          <w:szCs w:val="20"/>
        </w:rPr>
        <w:t xml:space="preserve">Заявки оцениваются в порядке, установленном настоящим приглашением. </w:t>
      </w:r>
    </w:p>
    <w:p w:rsidR="002A665D" w:rsidRPr="00831FFE" w:rsidRDefault="00CF34DE" w:rsidP="00831FFE">
      <w:pPr>
        <w:widowControl w:val="0"/>
        <w:ind w:firstLine="567"/>
        <w:jc w:val="both"/>
        <w:rPr>
          <w:sz w:val="20"/>
          <w:szCs w:val="20"/>
        </w:rPr>
      </w:pPr>
      <w:r w:rsidRPr="00831FFE">
        <w:rPr>
          <w:rFonts w:ascii="GHEA Grapalat" w:hAnsi="GHEA Grapalat"/>
          <w:sz w:val="20"/>
          <w:szCs w:val="20"/>
        </w:rPr>
        <w:t>Е</w:t>
      </w:r>
      <w:r w:rsidR="00CA7C54" w:rsidRPr="00831FFE">
        <w:rPr>
          <w:rFonts w:ascii="GHEA Grapalat" w:hAnsi="GHEA Grapalat"/>
          <w:sz w:val="20"/>
          <w:szCs w:val="20"/>
        </w:rPr>
        <w:t xml:space="preserve">сли количество лотов </w:t>
      </w:r>
      <w:r w:rsidR="00D42D33" w:rsidRPr="00831FFE">
        <w:rPr>
          <w:rFonts w:ascii="GHEA Grapalat" w:hAnsi="GHEA Grapalat"/>
          <w:sz w:val="20"/>
          <w:szCs w:val="20"/>
        </w:rPr>
        <w:t xml:space="preserve">в </w:t>
      </w:r>
      <w:r w:rsidR="00CA7C54" w:rsidRPr="00831FFE">
        <w:rPr>
          <w:rFonts w:ascii="GHEA Grapalat" w:hAnsi="GHEA Grapalat"/>
          <w:sz w:val="20"/>
          <w:szCs w:val="20"/>
        </w:rPr>
        <w:t>процедур</w:t>
      </w:r>
      <w:r w:rsidR="00D42D33" w:rsidRPr="00831FFE">
        <w:rPr>
          <w:rFonts w:ascii="GHEA Grapalat" w:hAnsi="GHEA Grapalat"/>
          <w:sz w:val="20"/>
          <w:szCs w:val="20"/>
        </w:rPr>
        <w:t>е</w:t>
      </w:r>
      <w:r w:rsidR="00CA7C54" w:rsidRPr="00831FFE">
        <w:rPr>
          <w:rFonts w:ascii="GHEA Grapalat" w:hAnsi="GHEA Grapalat"/>
          <w:sz w:val="20"/>
          <w:szCs w:val="20"/>
        </w:rPr>
        <w:t xml:space="preserve"> закупок не превышает семдесять пять</w:t>
      </w:r>
      <w:r w:rsidRPr="00831FFE">
        <w:rPr>
          <w:rFonts w:ascii="GHEA Grapalat" w:hAnsi="GHEA Grapalat"/>
          <w:sz w:val="20"/>
          <w:szCs w:val="20"/>
        </w:rPr>
        <w:t xml:space="preserve"> лотов</w:t>
      </w:r>
      <w:r w:rsidR="00CA7C54" w:rsidRPr="00831FFE">
        <w:rPr>
          <w:rFonts w:ascii="GHEA Grapalat" w:hAnsi="GHEA Grapalat"/>
          <w:sz w:val="20"/>
          <w:szCs w:val="20"/>
        </w:rPr>
        <w:t xml:space="preserve">- оценка </w:t>
      </w:r>
      <w:r w:rsidR="009A796C" w:rsidRPr="00831FFE">
        <w:rPr>
          <w:rFonts w:ascii="GHEA Grapalat" w:hAnsi="GHEA Grapalat"/>
          <w:sz w:val="20"/>
          <w:szCs w:val="20"/>
        </w:rPr>
        <w:t xml:space="preserve">заявок осуществляется в течение </w:t>
      </w:r>
      <w:r w:rsidR="006A5597" w:rsidRPr="00831FFE">
        <w:rPr>
          <w:rFonts w:ascii="GHEA Grapalat" w:hAnsi="GHEA Grapalat"/>
          <w:sz w:val="20"/>
          <w:szCs w:val="20"/>
        </w:rPr>
        <w:t>пятнадцати</w:t>
      </w:r>
      <w:r w:rsidR="00CA7C54" w:rsidRPr="00831FFE">
        <w:rPr>
          <w:rFonts w:ascii="GHEA Grapalat" w:hAnsi="GHEA Grapalat"/>
          <w:sz w:val="20"/>
          <w:szCs w:val="20"/>
        </w:rPr>
        <w:t xml:space="preserve"> </w:t>
      </w:r>
      <w:r w:rsidR="009A796C" w:rsidRPr="00831FFE">
        <w:rPr>
          <w:rFonts w:ascii="GHEA Grapalat" w:hAnsi="GHEA Grapalat"/>
          <w:sz w:val="20"/>
          <w:szCs w:val="20"/>
        </w:rPr>
        <w:t>рабочих дней со дня истечения окончательного срока их подачи, а</w:t>
      </w:r>
      <w:r w:rsidR="00CA7C54" w:rsidRPr="00831FFE">
        <w:rPr>
          <w:rFonts w:ascii="GHEA Grapalat" w:hAnsi="GHEA Grapalat"/>
          <w:sz w:val="20"/>
          <w:szCs w:val="20"/>
        </w:rPr>
        <w:t xml:space="preserve"> при превышении-</w:t>
      </w:r>
      <w:r w:rsidR="009A796C" w:rsidRPr="00831FFE">
        <w:rPr>
          <w:rFonts w:ascii="GHEA Grapalat" w:hAnsi="GHEA Grapalat"/>
          <w:sz w:val="20"/>
          <w:szCs w:val="20"/>
        </w:rPr>
        <w:t xml:space="preserve"> в течение </w:t>
      </w:r>
      <w:r w:rsidR="006A5597" w:rsidRPr="00831FFE">
        <w:rPr>
          <w:rFonts w:ascii="GHEA Grapalat" w:hAnsi="GHEA Grapalat"/>
          <w:sz w:val="20"/>
          <w:szCs w:val="20"/>
        </w:rPr>
        <w:t>двадцати</w:t>
      </w:r>
      <w:r w:rsidR="00CA7C54" w:rsidRPr="00831FFE">
        <w:rPr>
          <w:rFonts w:ascii="GHEA Grapalat" w:hAnsi="GHEA Grapalat"/>
          <w:sz w:val="20"/>
          <w:szCs w:val="20"/>
        </w:rPr>
        <w:t xml:space="preserve"> </w:t>
      </w:r>
      <w:r w:rsidR="009A796C" w:rsidRPr="00831FFE">
        <w:rPr>
          <w:rFonts w:ascii="GHEA Grapalat" w:hAnsi="GHEA Grapalat"/>
          <w:sz w:val="20"/>
          <w:szCs w:val="20"/>
        </w:rPr>
        <w:t>рабочих дней.</w:t>
      </w:r>
    </w:p>
    <w:p w:rsidR="00ED6836" w:rsidRPr="00831FFE" w:rsidRDefault="00745561" w:rsidP="00831FFE">
      <w:pPr>
        <w:widowControl w:val="0"/>
        <w:ind w:firstLine="567"/>
        <w:jc w:val="both"/>
        <w:rPr>
          <w:rFonts w:ascii="GHEA Grapalat" w:hAnsi="GHEA Grapalat" w:cs="Sylfaen"/>
          <w:sz w:val="20"/>
          <w:szCs w:val="20"/>
        </w:rPr>
      </w:pPr>
      <w:r w:rsidRPr="00831FFE">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831FFE">
        <w:rPr>
          <w:rFonts w:ascii="GHEA Grapalat" w:hAnsi="GHEA Grapalat"/>
          <w:sz w:val="20"/>
          <w:szCs w:val="20"/>
        </w:rPr>
        <w:t xml:space="preserve"> и оценке </w:t>
      </w:r>
      <w:r w:rsidRPr="00831FFE">
        <w:rPr>
          <w:rFonts w:ascii="GHEA Grapalat" w:hAnsi="GHEA Grapalat"/>
          <w:sz w:val="20"/>
          <w:szCs w:val="20"/>
        </w:rPr>
        <w:t>заявок комиссия отклоняет те заявки, в которых отсутствуют ценовое предложение</w:t>
      </w:r>
      <w:r w:rsidR="0095474D" w:rsidRPr="00831FFE">
        <w:rPr>
          <w:rFonts w:ascii="GHEA Grapalat" w:hAnsi="GHEA Grapalat"/>
          <w:sz w:val="20"/>
          <w:szCs w:val="20"/>
        </w:rPr>
        <w:t xml:space="preserve"> и/или обеспечение заявки</w:t>
      </w:r>
      <w:r w:rsidR="00A204B5" w:rsidRPr="00831FFE">
        <w:rPr>
          <w:rFonts w:ascii="GHEA Grapalat" w:hAnsi="GHEA Grapalat"/>
          <w:sz w:val="20"/>
          <w:szCs w:val="20"/>
        </w:rPr>
        <w:t>,</w:t>
      </w:r>
      <w:r w:rsidR="0095474D" w:rsidRPr="00831FFE">
        <w:rPr>
          <w:rFonts w:ascii="GHEA Grapalat" w:hAnsi="GHEA Grapalat"/>
          <w:sz w:val="20"/>
          <w:szCs w:val="20"/>
        </w:rPr>
        <w:t xml:space="preserve"> </w:t>
      </w:r>
      <w:r w:rsidR="00FB13F8" w:rsidRPr="00831FFE">
        <w:rPr>
          <w:rFonts w:ascii="GHEA Grapalat" w:hAnsi="GHEA Grapalat"/>
          <w:sz w:val="20"/>
          <w:szCs w:val="20"/>
        </w:rPr>
        <w:t>или</w:t>
      </w:r>
      <w:r w:rsidRPr="00831FFE">
        <w:rPr>
          <w:rFonts w:ascii="GHEA Grapalat" w:hAnsi="GHEA Grapalat"/>
          <w:sz w:val="20"/>
          <w:szCs w:val="20"/>
        </w:rPr>
        <w:t xml:space="preserve"> те, которые не соответствуют требованиям приглашения.</w:t>
      </w:r>
    </w:p>
    <w:p w:rsidR="00B514E8" w:rsidRPr="00831FFE" w:rsidRDefault="00FD2748" w:rsidP="00831FFE">
      <w:pPr>
        <w:pStyle w:val="BodyTextIndent2"/>
        <w:widowControl w:val="0"/>
        <w:tabs>
          <w:tab w:val="left" w:pos="1134"/>
        </w:tabs>
        <w:spacing w:line="240" w:lineRule="auto"/>
        <w:ind w:firstLine="567"/>
        <w:rPr>
          <w:rFonts w:ascii="GHEA Grapalat" w:hAnsi="GHEA Grapalat" w:cs="Sylfaen"/>
        </w:rPr>
      </w:pPr>
      <w:r w:rsidRPr="00831FFE">
        <w:rPr>
          <w:rFonts w:ascii="GHEA Grapalat" w:hAnsi="GHEA Grapalat"/>
        </w:rPr>
        <w:lastRenderedPageBreak/>
        <w:t>8.</w:t>
      </w:r>
      <w:r w:rsidR="00360274" w:rsidRPr="00831FFE">
        <w:rPr>
          <w:rFonts w:ascii="GHEA Grapalat" w:hAnsi="GHEA Grapalat"/>
        </w:rPr>
        <w:t>3</w:t>
      </w:r>
      <w:r w:rsidR="00D07367" w:rsidRPr="00831FFE">
        <w:rPr>
          <w:rFonts w:ascii="GHEA Grapalat" w:hAnsi="GHEA Grapalat"/>
        </w:rPr>
        <w:t>.</w:t>
      </w:r>
      <w:r w:rsidR="00D07367" w:rsidRPr="00831FFE">
        <w:rPr>
          <w:rFonts w:ascii="GHEA Grapalat" w:hAnsi="GHEA Grapalat"/>
        </w:rPr>
        <w:tab/>
      </w:r>
      <w:r w:rsidR="00D22CBB" w:rsidRPr="00831FFE">
        <w:rPr>
          <w:rFonts w:ascii="GHEA Grapalat" w:hAnsi="GHEA Grapalat"/>
        </w:rPr>
        <w:t>Отобранный у</w:t>
      </w:r>
      <w:r w:rsidRPr="00831FFE">
        <w:rPr>
          <w:rFonts w:ascii="GHEA Grapalat" w:hAnsi="GHEA Grapalat"/>
        </w:rPr>
        <w:t>частник</w:t>
      </w:r>
      <w:r w:rsidR="007A4247" w:rsidRPr="00831FFE">
        <w:rPr>
          <w:rFonts w:ascii="GHEA Grapalat" w:hAnsi="GHEA Grapalat"/>
        </w:rPr>
        <w:t xml:space="preserve"> </w:t>
      </w:r>
      <w:r w:rsidRPr="00831FFE">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831FFE">
        <w:rPr>
          <w:rFonts w:ascii="GHEA Grapalat" w:hAnsi="GHEA Grapalat"/>
        </w:rPr>
        <w:t>отобранного</w:t>
      </w:r>
      <w:r w:rsidR="0066621D" w:rsidRPr="00831FFE">
        <w:rPr>
          <w:rFonts w:ascii="GHEA Grapalat" w:hAnsi="GHEA Grapalat"/>
        </w:rPr>
        <w:t xml:space="preserve"> </w:t>
      </w:r>
      <w:r w:rsidR="0010221C" w:rsidRPr="00831FFE">
        <w:rPr>
          <w:rFonts w:ascii="GHEA Grapalat" w:hAnsi="GHEA Grapalat"/>
        </w:rPr>
        <w:t xml:space="preserve">и </w:t>
      </w:r>
      <w:r w:rsidR="00B658CD" w:rsidRPr="00831FFE">
        <w:rPr>
          <w:rFonts w:ascii="GHEA Grapalat" w:hAnsi="GHEA Grapalat"/>
        </w:rPr>
        <w:t xml:space="preserve">непризнанных таковыми </w:t>
      </w:r>
      <w:r w:rsidRPr="00831FFE">
        <w:rPr>
          <w:rFonts w:ascii="GHEA Grapalat" w:hAnsi="GHEA Grapalat"/>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831FFE">
        <w:rPr>
          <w:rFonts w:ascii="GHEA Grapalat" w:hAnsi="GHEA Grapalat"/>
        </w:rPr>
        <w:t>.</w:t>
      </w:r>
    </w:p>
    <w:p w:rsidR="00096865" w:rsidRPr="00831FFE" w:rsidRDefault="00FD2748" w:rsidP="00831FFE">
      <w:pPr>
        <w:pStyle w:val="BodyTextIndent"/>
        <w:widowControl w:val="0"/>
        <w:tabs>
          <w:tab w:val="left" w:pos="1134"/>
        </w:tabs>
        <w:spacing w:line="240" w:lineRule="auto"/>
        <w:ind w:firstLine="567"/>
        <w:rPr>
          <w:rFonts w:ascii="GHEA Grapalat" w:hAnsi="GHEA Grapalat" w:cs="Sylfaen"/>
          <w:i w:val="0"/>
        </w:rPr>
      </w:pPr>
      <w:r w:rsidRPr="00831FFE">
        <w:rPr>
          <w:rFonts w:ascii="GHEA Grapalat" w:hAnsi="GHEA Grapalat"/>
          <w:i w:val="0"/>
        </w:rPr>
        <w:t>8.</w:t>
      </w:r>
      <w:r w:rsidR="00360274" w:rsidRPr="00831FFE">
        <w:rPr>
          <w:rFonts w:ascii="GHEA Grapalat" w:hAnsi="GHEA Grapalat"/>
          <w:i w:val="0"/>
        </w:rPr>
        <w:t>4</w:t>
      </w:r>
      <w:r w:rsidR="00644850" w:rsidRPr="00831FFE">
        <w:rPr>
          <w:rFonts w:ascii="GHEA Grapalat" w:hAnsi="GHEA Grapalat"/>
          <w:i w:val="0"/>
        </w:rPr>
        <w:t>.</w:t>
      </w:r>
      <w:r w:rsidR="00644850" w:rsidRPr="00831FFE">
        <w:rPr>
          <w:rFonts w:ascii="GHEA Grapalat" w:hAnsi="GHEA Grapalat"/>
          <w:i w:val="0"/>
        </w:rPr>
        <w:tab/>
      </w:r>
      <w:r w:rsidRPr="00831FFE">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831FFE">
        <w:rPr>
          <w:rFonts w:ascii="GHEA Grapalat" w:hAnsi="GHEA Grapalat"/>
          <w:i w:val="0"/>
        </w:rPr>
        <w:t>_____</w:t>
      </w:r>
      <w:r w:rsidR="00A01157" w:rsidRPr="00831FFE">
        <w:rPr>
          <w:rFonts w:ascii="GHEA Grapalat" w:hAnsi="GHEA Grapalat"/>
          <w:i w:val="0"/>
        </w:rPr>
        <w:t>_________</w:t>
      </w:r>
      <w:r w:rsidR="00644850" w:rsidRPr="00831FFE">
        <w:rPr>
          <w:rFonts w:ascii="GHEA Grapalat" w:hAnsi="GHEA Grapalat"/>
          <w:i w:val="0"/>
        </w:rPr>
        <w:t>_______</w:t>
      </w:r>
      <w:r w:rsidR="00A75726" w:rsidRPr="00831FFE">
        <w:rPr>
          <w:rStyle w:val="FootnoteReference"/>
          <w:rFonts w:ascii="GHEA Grapalat" w:hAnsi="GHEA Grapalat"/>
          <w:i w:val="0"/>
        </w:rPr>
        <w:footnoteReference w:customMarkFollows="1" w:id="6"/>
        <w:t>9</w:t>
      </w:r>
      <w:r w:rsidR="00A01157" w:rsidRPr="00831FFE">
        <w:rPr>
          <w:rFonts w:ascii="GHEA Grapalat" w:hAnsi="GHEA Grapalat"/>
          <w:i w:val="0"/>
        </w:rPr>
        <w:t>.</w:t>
      </w:r>
    </w:p>
    <w:p w:rsidR="009B6D58" w:rsidRPr="00831FFE" w:rsidRDefault="00FD2748"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sz w:val="20"/>
        </w:rPr>
        <w:t>8.</w:t>
      </w:r>
      <w:r w:rsidR="00B24E24" w:rsidRPr="00831FFE">
        <w:rPr>
          <w:rFonts w:ascii="GHEA Grapalat" w:hAnsi="GHEA Grapalat"/>
          <w:sz w:val="20"/>
        </w:rPr>
        <w:t>5</w:t>
      </w:r>
      <w:r w:rsidRPr="00831FFE">
        <w:rPr>
          <w:rFonts w:ascii="GHEA Grapalat" w:hAnsi="GHEA Grapalat"/>
          <w:sz w:val="20"/>
        </w:rPr>
        <w:t>.</w:t>
      </w:r>
      <w:r w:rsidR="00644850" w:rsidRPr="00831FFE">
        <w:rPr>
          <w:rFonts w:ascii="GHEA Grapalat" w:hAnsi="GHEA Grapalat"/>
          <w:sz w:val="20"/>
        </w:rPr>
        <w:tab/>
      </w:r>
      <w:r w:rsidRPr="00831FFE">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831FFE">
        <w:rPr>
          <w:rFonts w:ascii="GHEA Grapalat" w:hAnsi="GHEA Grapalat"/>
          <w:sz w:val="20"/>
        </w:rPr>
        <w:t>отобранного</w:t>
      </w:r>
      <w:r w:rsidR="00970000" w:rsidRPr="00831FFE">
        <w:rPr>
          <w:rFonts w:ascii="GHEA Grapalat" w:hAnsi="GHEA Grapalat"/>
          <w:sz w:val="20"/>
        </w:rPr>
        <w:t xml:space="preserve"> </w:t>
      </w:r>
      <w:r w:rsidR="00C87E93" w:rsidRPr="00831FFE">
        <w:rPr>
          <w:rFonts w:ascii="GHEA Grapalat" w:hAnsi="GHEA Grapalat"/>
          <w:sz w:val="20"/>
        </w:rPr>
        <w:t>и непризнанных таковыми</w:t>
      </w:r>
      <w:r w:rsidR="00A00A1F" w:rsidRPr="00831FFE">
        <w:rPr>
          <w:rFonts w:ascii="GHEA Grapalat" w:hAnsi="GHEA Grapalat"/>
          <w:sz w:val="20"/>
        </w:rPr>
        <w:t xml:space="preserve"> </w:t>
      </w:r>
      <w:r w:rsidRPr="00831FFE">
        <w:rPr>
          <w:rFonts w:ascii="GHEA Grapalat" w:hAnsi="GHEA Grapalat"/>
          <w:sz w:val="20"/>
        </w:rPr>
        <w:t>участников.</w:t>
      </w:r>
      <w:r w:rsidR="00D87048" w:rsidRPr="00831FFE">
        <w:rPr>
          <w:rFonts w:ascii="GHEA Grapalat" w:hAnsi="GHEA Grapalat"/>
          <w:sz w:val="20"/>
        </w:rPr>
        <w:t xml:space="preserve"> </w:t>
      </w:r>
      <w:r w:rsidRPr="00831FFE">
        <w:rPr>
          <w:rFonts w:ascii="GHEA Grapalat" w:hAnsi="GHEA Grapalat"/>
          <w:sz w:val="20"/>
        </w:rPr>
        <w:t>При равенстве предложенных наименьших цен</w:t>
      </w:r>
      <w:r w:rsidR="00186559" w:rsidRPr="00831FFE">
        <w:rPr>
          <w:rFonts w:ascii="GHEA Grapalat" w:hAnsi="GHEA Grapalat"/>
          <w:sz w:val="20"/>
        </w:rPr>
        <w:t>:</w:t>
      </w:r>
    </w:p>
    <w:p w:rsidR="009B6D58" w:rsidRPr="00831FFE" w:rsidRDefault="009B6D58"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sz w:val="20"/>
        </w:rPr>
        <w:t>а.</w:t>
      </w:r>
      <w:r w:rsidR="00186559" w:rsidRPr="00831FFE">
        <w:rPr>
          <w:rFonts w:ascii="GHEA Grapalat" w:hAnsi="GHEA Grapalat"/>
          <w:sz w:val="20"/>
        </w:rPr>
        <w:tab/>
      </w:r>
      <w:r w:rsidRPr="00831FFE">
        <w:rPr>
          <w:rFonts w:ascii="GHEA Grapalat" w:hAnsi="GHEA Grapalat"/>
          <w:sz w:val="20"/>
        </w:rPr>
        <w:t>для определения</w:t>
      </w:r>
      <w:r w:rsidR="005F09CE" w:rsidRPr="00831FFE">
        <w:rPr>
          <w:rFonts w:ascii="GHEA Grapalat" w:hAnsi="GHEA Grapalat"/>
          <w:sz w:val="20"/>
        </w:rPr>
        <w:t xml:space="preserve"> отобранного</w:t>
      </w:r>
      <w:r w:rsidR="000C6E1C" w:rsidRPr="00831FFE">
        <w:rPr>
          <w:rFonts w:ascii="GHEA Grapalat" w:hAnsi="GHEA Grapalat"/>
          <w:sz w:val="20"/>
        </w:rPr>
        <w:t xml:space="preserve"> </w:t>
      </w:r>
      <w:r w:rsidR="00F3594B" w:rsidRPr="00831FFE">
        <w:rPr>
          <w:rFonts w:ascii="GHEA Grapalat" w:hAnsi="GHEA Grapalat"/>
          <w:sz w:val="20"/>
        </w:rPr>
        <w:t>и непризнанных таковыми</w:t>
      </w:r>
      <w:r w:rsidRPr="00831FFE">
        <w:rPr>
          <w:rFonts w:ascii="GHEA Grapalat" w:hAnsi="GHEA Grapalat"/>
          <w:sz w:val="20"/>
        </w:rPr>
        <w:t xml:space="preserve"> участников, </w:t>
      </w:r>
      <w:r w:rsidR="00D25F3D" w:rsidRPr="00831FFE">
        <w:rPr>
          <w:rFonts w:ascii="GHEA Grapalat" w:hAnsi="GHEA Grapalat"/>
          <w:sz w:val="20"/>
        </w:rPr>
        <w:t>на  заседаниии комиссии с предложившими равные цены участниками,</w:t>
      </w:r>
      <w:r w:rsidR="00626E63" w:rsidRPr="00831FFE">
        <w:rPr>
          <w:rFonts w:ascii="GHEA Grapalat" w:hAnsi="GHEA Grapalat"/>
          <w:sz w:val="20"/>
        </w:rPr>
        <w:t xml:space="preserve"> </w:t>
      </w:r>
      <w:r w:rsidRPr="00831FFE">
        <w:rPr>
          <w:rFonts w:ascii="GHEA Grapalat" w:hAnsi="GHEA Grapalat"/>
          <w:sz w:val="20"/>
        </w:rPr>
        <w:t xml:space="preserve">проводятся одновременные переговоры, если </w:t>
      </w:r>
      <w:r w:rsidR="00032792" w:rsidRPr="00831FFE">
        <w:rPr>
          <w:rFonts w:ascii="GHEA Grapalat" w:hAnsi="GHEA Grapalat"/>
          <w:sz w:val="20"/>
        </w:rPr>
        <w:t>эти</w:t>
      </w:r>
      <w:r w:rsidRPr="00831FFE">
        <w:rPr>
          <w:rFonts w:ascii="GHEA Grapalat" w:hAnsi="GHEA Grapalat"/>
          <w:sz w:val="20"/>
        </w:rPr>
        <w:t xml:space="preserve"> участники (наделенные соответствующим полномочием представители</w:t>
      </w:r>
      <w:r w:rsidR="00EE36CC" w:rsidRPr="00831FFE">
        <w:rPr>
          <w:rFonts w:ascii="GHEA Grapalat" w:hAnsi="GHEA Grapalat"/>
          <w:sz w:val="20"/>
        </w:rPr>
        <w:t xml:space="preserve"> )присутствуют на заседании</w:t>
      </w:r>
      <w:r w:rsidRPr="00831FFE">
        <w:rPr>
          <w:rFonts w:ascii="GHEA Grapalat" w:hAnsi="GHEA Grapalat"/>
          <w:sz w:val="20"/>
        </w:rPr>
        <w:t>,</w:t>
      </w:r>
    </w:p>
    <w:p w:rsidR="009B6D58" w:rsidRPr="00831FFE" w:rsidRDefault="009B6D58"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sz w:val="20"/>
        </w:rPr>
        <w:t>б.</w:t>
      </w:r>
      <w:r w:rsidR="00186559" w:rsidRPr="00831FFE">
        <w:rPr>
          <w:rFonts w:ascii="GHEA Grapalat" w:hAnsi="GHEA Grapalat"/>
          <w:sz w:val="20"/>
        </w:rPr>
        <w:tab/>
      </w:r>
      <w:r w:rsidRPr="00831FFE">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360274" w:rsidRPr="00831FFE">
        <w:rPr>
          <w:rFonts w:ascii="GHEA Grapalat" w:hAnsi="GHEA Grapalat"/>
          <w:sz w:val="20"/>
        </w:rPr>
        <w:t>в электронной форме</w:t>
      </w:r>
      <w:r w:rsidRPr="00831FFE">
        <w:rPr>
          <w:rFonts w:ascii="GHEA Grapalat" w:hAnsi="GHEA Grapalat"/>
          <w:sz w:val="20"/>
        </w:rPr>
        <w:t xml:space="preserve"> одновременно уведомляет </w:t>
      </w:r>
      <w:r w:rsidR="003F1A1C" w:rsidRPr="00831FFE">
        <w:rPr>
          <w:rFonts w:ascii="GHEA Grapalat" w:hAnsi="GHEA Grapalat"/>
          <w:sz w:val="20"/>
        </w:rPr>
        <w:t>представивших равные цены</w:t>
      </w:r>
      <w:r w:rsidRPr="00831FFE">
        <w:rPr>
          <w:rFonts w:ascii="GHEA Grapalat" w:hAnsi="GHEA Grapalat"/>
          <w:sz w:val="20"/>
        </w:rPr>
        <w:t xml:space="preserve">участников </w:t>
      </w:r>
      <w:r w:rsidR="00403AA3" w:rsidRPr="00831FFE">
        <w:rPr>
          <w:rFonts w:ascii="GHEA Grapalat" w:hAnsi="GHEA Grapalat"/>
          <w:sz w:val="20"/>
        </w:rPr>
        <w:t>об условиях, продолжительности,</w:t>
      </w:r>
      <w:r w:rsidRPr="00831FFE">
        <w:rPr>
          <w:rFonts w:ascii="GHEA Grapalat" w:hAnsi="GHEA Grapalat"/>
          <w:sz w:val="20"/>
        </w:rPr>
        <w:t xml:space="preserve"> дате, времени и месте проведения одновременных переговоров по снижению цен,</w:t>
      </w:r>
    </w:p>
    <w:p w:rsidR="009B6D58" w:rsidRPr="00831FFE" w:rsidRDefault="009B6D58"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sz w:val="20"/>
        </w:rPr>
        <w:t>в.</w:t>
      </w:r>
      <w:r w:rsidR="00186559" w:rsidRPr="00831FFE">
        <w:rPr>
          <w:rFonts w:ascii="GHEA Grapalat" w:hAnsi="GHEA Grapalat"/>
          <w:sz w:val="20"/>
        </w:rPr>
        <w:tab/>
      </w:r>
      <w:r w:rsidRPr="00831FFE">
        <w:rPr>
          <w:rFonts w:ascii="GHEA Grapalat" w:hAnsi="GHEA Grapalat"/>
          <w:sz w:val="20"/>
        </w:rPr>
        <w:t xml:space="preserve">переговоры проводятся не раннее чем на второй и не позднее чем на </w:t>
      </w:r>
      <w:r w:rsidR="00996FDC" w:rsidRPr="00831FFE">
        <w:rPr>
          <w:rFonts w:ascii="GHEA Grapalat" w:hAnsi="GHEA Grapalat"/>
          <w:sz w:val="20"/>
        </w:rPr>
        <w:t xml:space="preserve">пятый </w:t>
      </w:r>
      <w:r w:rsidRPr="00831FFE">
        <w:rPr>
          <w:rFonts w:ascii="GHEA Grapalat" w:hAnsi="GHEA Grapalat"/>
          <w:sz w:val="20"/>
        </w:rPr>
        <w:t>рабочий день со дня отправки извещения</w:t>
      </w:r>
      <w:r w:rsidR="00A50C53" w:rsidRPr="00831FFE">
        <w:rPr>
          <w:rFonts w:ascii="GHEA Grapalat" w:hAnsi="GHEA Grapalat"/>
          <w:sz w:val="20"/>
        </w:rPr>
        <w:t>,</w:t>
      </w:r>
    </w:p>
    <w:p w:rsidR="009B6D58" w:rsidRPr="00831FFE" w:rsidRDefault="009B6D58"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sz w:val="20"/>
        </w:rPr>
        <w:t>г.</w:t>
      </w:r>
      <w:r w:rsidR="00186559" w:rsidRPr="00831FFE">
        <w:rPr>
          <w:rFonts w:ascii="GHEA Grapalat" w:hAnsi="GHEA Grapalat"/>
          <w:sz w:val="20"/>
        </w:rPr>
        <w:tab/>
      </w:r>
      <w:r w:rsidRPr="00831FFE">
        <w:rPr>
          <w:rFonts w:ascii="GHEA Grapalat" w:hAnsi="GHEA Grapalat"/>
          <w:sz w:val="20"/>
        </w:rPr>
        <w:t xml:space="preserve">представленное на тот момент каждым участником ценовое предложение оглашается для </w:t>
      </w:r>
      <w:r w:rsidR="00EB2798" w:rsidRPr="00831FFE">
        <w:rPr>
          <w:rFonts w:ascii="GHEA Grapalat" w:hAnsi="GHEA Grapalat"/>
          <w:sz w:val="20"/>
        </w:rPr>
        <w:t>другого</w:t>
      </w:r>
      <w:r w:rsidRPr="00831FFE">
        <w:rPr>
          <w:rFonts w:ascii="GHEA Grapalat" w:hAnsi="GHEA Grapalat"/>
          <w:sz w:val="20"/>
        </w:rPr>
        <w:t xml:space="preserve"> </w:t>
      </w:r>
      <w:r w:rsidR="00EB2798" w:rsidRPr="00831FFE">
        <w:rPr>
          <w:rFonts w:ascii="GHEA Grapalat" w:hAnsi="GHEA Grapalat"/>
          <w:sz w:val="20"/>
        </w:rPr>
        <w:t>участника</w:t>
      </w:r>
      <w:r w:rsidRPr="00831FFE">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rsidR="009B6D58" w:rsidRPr="00831FFE" w:rsidRDefault="009B6D58"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sz w:val="20"/>
        </w:rPr>
        <w:t>д.</w:t>
      </w:r>
      <w:r w:rsidR="00186559" w:rsidRPr="00831FFE">
        <w:rPr>
          <w:rFonts w:ascii="GHEA Grapalat" w:hAnsi="GHEA Grapalat"/>
          <w:sz w:val="20"/>
        </w:rPr>
        <w:tab/>
      </w:r>
      <w:r w:rsidRPr="00831FFE">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831FFE">
        <w:rPr>
          <w:rFonts w:ascii="GHEA Grapalat" w:hAnsi="GHEA Grapalat"/>
          <w:sz w:val="20"/>
        </w:rPr>
        <w:t xml:space="preserve">присутствующим на переговорах </w:t>
      </w:r>
      <w:r w:rsidRPr="00831FFE">
        <w:rPr>
          <w:rFonts w:ascii="GHEA Grapalat" w:hAnsi="GHEA Grapalat"/>
          <w:sz w:val="20"/>
        </w:rPr>
        <w:t>участниками</w:t>
      </w:r>
      <w:r w:rsidR="001D129F" w:rsidRPr="00831FFE">
        <w:rPr>
          <w:rFonts w:ascii="GHEA Grapalat" w:hAnsi="GHEA Grapalat"/>
          <w:sz w:val="20"/>
        </w:rPr>
        <w:t xml:space="preserve"> </w:t>
      </w:r>
      <w:r w:rsidRPr="00831FFE">
        <w:rPr>
          <w:rFonts w:ascii="GHEA Grapalat" w:hAnsi="GHEA Grapalat"/>
          <w:sz w:val="20"/>
        </w:rPr>
        <w:t>ценам, определяются и объявляются</w:t>
      </w:r>
      <w:r w:rsidR="00A134CC" w:rsidRPr="00831FFE">
        <w:rPr>
          <w:rFonts w:ascii="GHEA Grapalat" w:hAnsi="GHEA Grapalat"/>
          <w:sz w:val="20"/>
        </w:rPr>
        <w:t xml:space="preserve"> отобранный </w:t>
      </w:r>
      <w:r w:rsidR="00031E6A" w:rsidRPr="00831FFE">
        <w:rPr>
          <w:rFonts w:ascii="GHEA Grapalat" w:hAnsi="GHEA Grapalat"/>
          <w:sz w:val="20"/>
        </w:rPr>
        <w:t xml:space="preserve">и </w:t>
      </w:r>
      <w:r w:rsidR="006F1D13" w:rsidRPr="00831FFE">
        <w:rPr>
          <w:rFonts w:ascii="GHEA Grapalat" w:hAnsi="GHEA Grapalat"/>
          <w:sz w:val="20"/>
        </w:rPr>
        <w:t xml:space="preserve">непризнанные таковыми </w:t>
      </w:r>
      <w:r w:rsidRPr="00831FFE">
        <w:rPr>
          <w:rFonts w:ascii="GHEA Grapalat" w:hAnsi="GHEA Grapalat"/>
          <w:sz w:val="20"/>
        </w:rPr>
        <w:t>участники</w:t>
      </w:r>
      <w:r w:rsidR="006F77BF" w:rsidRPr="00831FFE">
        <w:rPr>
          <w:rFonts w:ascii="GHEA Grapalat" w:hAnsi="GHEA Grapalat"/>
          <w:sz w:val="20"/>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E87147" w:rsidRPr="00831FFE" w:rsidRDefault="00E87147" w:rsidP="00831FFE">
      <w:pPr>
        <w:pStyle w:val="norm"/>
        <w:widowControl w:val="0"/>
        <w:tabs>
          <w:tab w:val="left" w:pos="1134"/>
        </w:tabs>
        <w:spacing w:line="240" w:lineRule="auto"/>
        <w:ind w:firstLine="567"/>
        <w:rPr>
          <w:rFonts w:ascii="GHEA Grapalat" w:hAnsi="GHEA Grapalat"/>
          <w:sz w:val="20"/>
        </w:rPr>
      </w:pPr>
      <w:r w:rsidRPr="00831FFE">
        <w:rPr>
          <w:rFonts w:ascii="GHEA Grapalat" w:hAnsi="GHEA Grapalat"/>
          <w:sz w:val="20"/>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831FFE">
        <w:rPr>
          <w:sz w:val="20"/>
        </w:rPr>
        <w:t xml:space="preserve"> </w:t>
      </w:r>
      <w:r w:rsidRPr="00831FFE">
        <w:rPr>
          <w:rFonts w:ascii="GHEA Grapalat" w:hAnsi="GHEA Grapalat"/>
          <w:sz w:val="20"/>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831FFE">
        <w:rPr>
          <w:sz w:val="20"/>
        </w:rPr>
        <w:t xml:space="preserve"> </w:t>
      </w:r>
      <w:r w:rsidRPr="00831FFE">
        <w:rPr>
          <w:rFonts w:ascii="GHEA Grapalat" w:hAnsi="GHEA Grapalat"/>
          <w:sz w:val="20"/>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831FFE">
        <w:rPr>
          <w:sz w:val="20"/>
        </w:rPr>
        <w:t xml:space="preserve"> </w:t>
      </w:r>
      <w:r w:rsidRPr="00831FFE">
        <w:rPr>
          <w:rFonts w:ascii="GHEA Grapalat" w:hAnsi="GHEA Grapalat"/>
          <w:sz w:val="20"/>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E87147" w:rsidRPr="00831FFE" w:rsidRDefault="00E87147"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rsidR="00AD2081" w:rsidRPr="00831FFE" w:rsidRDefault="00A150A9" w:rsidP="00831FFE">
      <w:pPr>
        <w:pStyle w:val="norm"/>
        <w:widowControl w:val="0"/>
        <w:tabs>
          <w:tab w:val="left" w:pos="1134"/>
        </w:tabs>
        <w:spacing w:line="240" w:lineRule="auto"/>
        <w:ind w:firstLine="567"/>
        <w:rPr>
          <w:rFonts w:ascii="GHEA Grapalat" w:hAnsi="GHEA Grapalat"/>
          <w:sz w:val="20"/>
        </w:rPr>
      </w:pPr>
      <w:r w:rsidRPr="00831FFE">
        <w:rPr>
          <w:rFonts w:ascii="GHEA Grapalat" w:hAnsi="GHEA Grapalat"/>
          <w:sz w:val="20"/>
        </w:rPr>
        <w:t>8.</w:t>
      </w:r>
      <w:r w:rsidR="0057264D" w:rsidRPr="00831FFE">
        <w:rPr>
          <w:rFonts w:ascii="GHEA Grapalat" w:hAnsi="GHEA Grapalat"/>
          <w:sz w:val="20"/>
        </w:rPr>
        <w:t>8</w:t>
      </w:r>
      <w:r w:rsidRPr="00831FFE">
        <w:rPr>
          <w:rFonts w:ascii="GHEA Grapalat" w:hAnsi="GHEA Grapalat"/>
          <w:sz w:val="20"/>
        </w:rPr>
        <w:t>.</w:t>
      </w:r>
      <w:r w:rsidR="00213830" w:rsidRPr="00831FFE">
        <w:rPr>
          <w:rFonts w:ascii="GHEA Grapalat" w:hAnsi="GHEA Grapalat"/>
          <w:sz w:val="20"/>
        </w:rPr>
        <w:tab/>
      </w:r>
      <w:r w:rsidRPr="00831FFE">
        <w:rPr>
          <w:rFonts w:ascii="GHEA Grapalat" w:hAnsi="GHEA Grapalat"/>
          <w:sz w:val="20"/>
        </w:rPr>
        <w:t xml:space="preserve">Если в результате оценки, проведенной в ходе заседания по вскрытию </w:t>
      </w:r>
      <w:r w:rsidR="00F00565" w:rsidRPr="00831FFE">
        <w:rPr>
          <w:rFonts w:ascii="GHEA Grapalat" w:hAnsi="GHEA Grapalat"/>
          <w:sz w:val="20"/>
        </w:rPr>
        <w:t xml:space="preserve">и оценке </w:t>
      </w:r>
      <w:r w:rsidRPr="00831FFE">
        <w:rPr>
          <w:rFonts w:ascii="GHEA Grapalat" w:hAnsi="GHEA Grapalat"/>
          <w:sz w:val="20"/>
        </w:rPr>
        <w:t>заявок, в заявке участника фиксируются несоответствия требованиям приглашения,</w:t>
      </w:r>
      <w:r w:rsidR="0011340E" w:rsidRPr="00831FFE">
        <w:rPr>
          <w:rFonts w:ascii="GHEA Grapalat" w:hAnsi="GHEA Grapalat"/>
          <w:sz w:val="20"/>
        </w:rPr>
        <w:t xml:space="preserve"> </w:t>
      </w:r>
      <w:r w:rsidR="0057264D" w:rsidRPr="00831FFE">
        <w:rPr>
          <w:rFonts w:ascii="GHEA Grapalat" w:hAnsi="GHEA Grapalat"/>
          <w:sz w:val="20"/>
        </w:rPr>
        <w:t xml:space="preserve">то </w:t>
      </w:r>
      <w:r w:rsidRPr="00831FFE">
        <w:rPr>
          <w:rFonts w:ascii="GHEA Grapalat" w:hAnsi="GHEA Grapalat"/>
          <w:sz w:val="20"/>
        </w:rPr>
        <w:t>секретарь комиссии в тот же день</w:t>
      </w:r>
      <w:r w:rsidR="007A34A6" w:rsidRPr="00831FFE">
        <w:rPr>
          <w:rFonts w:ascii="GHEA Grapalat" w:hAnsi="GHEA Grapalat"/>
          <w:sz w:val="20"/>
        </w:rPr>
        <w:t xml:space="preserve"> </w:t>
      </w:r>
      <w:r w:rsidR="0057264D" w:rsidRPr="00831FFE">
        <w:rPr>
          <w:rFonts w:ascii="GHEA Grapalat" w:hAnsi="GHEA Grapalat"/>
          <w:sz w:val="20"/>
        </w:rPr>
        <w:t>электронной форме</w:t>
      </w:r>
      <w:r w:rsidR="007A34A6" w:rsidRPr="00831FFE">
        <w:rPr>
          <w:rFonts w:ascii="GHEA Grapalat" w:hAnsi="GHEA Grapalat"/>
          <w:sz w:val="20"/>
        </w:rPr>
        <w:t xml:space="preserve"> </w:t>
      </w:r>
      <w:r w:rsidRPr="00831FFE">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831FFE" w:rsidRDefault="006A3C8A" w:rsidP="00831FFE">
      <w:pPr>
        <w:pStyle w:val="norm"/>
        <w:widowControl w:val="0"/>
        <w:tabs>
          <w:tab w:val="left" w:pos="1134"/>
        </w:tabs>
        <w:spacing w:line="240" w:lineRule="auto"/>
        <w:ind w:firstLine="567"/>
        <w:rPr>
          <w:rFonts w:ascii="GHEA Grapalat" w:hAnsi="GHEA Grapalat" w:cs="Sylfaen"/>
          <w:sz w:val="20"/>
        </w:rPr>
      </w:pPr>
      <w:r w:rsidRPr="00831FFE">
        <w:rPr>
          <w:rFonts w:ascii="GHEA Grapalat" w:hAnsi="GHEA Grapalat" w:cs="Sylfaen"/>
          <w:sz w:val="20"/>
        </w:rPr>
        <w:lastRenderedPageBreak/>
        <w:t>В уведомлении, направленном участнику, подробно описываются все несоответствия, обнаруженные при оценке заявки</w:t>
      </w:r>
      <w:r w:rsidR="006371D0" w:rsidRPr="00831FFE">
        <w:rPr>
          <w:rFonts w:ascii="GHEA Grapalat" w:hAnsi="GHEA Grapalat" w:cs="Sylfaen"/>
          <w:sz w:val="20"/>
        </w:rPr>
        <w:t>.</w:t>
      </w:r>
    </w:p>
    <w:p w:rsidR="00C27BA4" w:rsidRPr="00831FFE" w:rsidRDefault="00A150A9" w:rsidP="00831FFE">
      <w:pPr>
        <w:pStyle w:val="norm"/>
        <w:widowControl w:val="0"/>
        <w:tabs>
          <w:tab w:val="left" w:pos="1276"/>
        </w:tabs>
        <w:spacing w:line="240" w:lineRule="auto"/>
        <w:ind w:firstLine="567"/>
        <w:rPr>
          <w:rFonts w:ascii="GHEA Grapalat" w:hAnsi="GHEA Grapalat"/>
          <w:sz w:val="20"/>
        </w:rPr>
      </w:pPr>
      <w:r w:rsidRPr="00831FFE">
        <w:rPr>
          <w:rFonts w:ascii="GHEA Grapalat" w:hAnsi="GHEA Grapalat"/>
          <w:sz w:val="20"/>
        </w:rPr>
        <w:t>8.</w:t>
      </w:r>
      <w:r w:rsidR="006C7442" w:rsidRPr="00831FFE">
        <w:rPr>
          <w:rFonts w:ascii="GHEA Grapalat" w:hAnsi="GHEA Grapalat"/>
          <w:sz w:val="20"/>
        </w:rPr>
        <w:t>9</w:t>
      </w:r>
      <w:r w:rsidRPr="00831FFE">
        <w:rPr>
          <w:rFonts w:ascii="GHEA Grapalat" w:hAnsi="GHEA Grapalat"/>
          <w:sz w:val="20"/>
        </w:rPr>
        <w:t>.</w:t>
      </w:r>
      <w:r w:rsidR="00213830" w:rsidRPr="00831FFE">
        <w:rPr>
          <w:rFonts w:ascii="GHEA Grapalat" w:hAnsi="GHEA Grapalat"/>
          <w:sz w:val="20"/>
        </w:rPr>
        <w:tab/>
      </w:r>
      <w:r w:rsidRPr="00831FFE">
        <w:rPr>
          <w:rFonts w:ascii="GHEA Grapalat" w:hAnsi="GHEA Grapalat"/>
          <w:sz w:val="20"/>
        </w:rPr>
        <w:t>Если участник исправляет зафиксированное несоответствие в срок, установленный пунктом 8.</w:t>
      </w:r>
      <w:r w:rsidR="009F0AEC" w:rsidRPr="00831FFE">
        <w:rPr>
          <w:rFonts w:ascii="GHEA Grapalat" w:hAnsi="GHEA Grapalat"/>
          <w:sz w:val="20"/>
        </w:rPr>
        <w:t>8</w:t>
      </w:r>
      <w:r w:rsidRPr="00831FFE">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831FFE">
        <w:rPr>
          <w:rFonts w:ascii="GHEA Grapalat" w:hAnsi="GHEA Grapalat"/>
          <w:sz w:val="20"/>
        </w:rPr>
        <w:t xml:space="preserve"> данного участника</w:t>
      </w:r>
      <w:r w:rsidRPr="00831FFE">
        <w:rPr>
          <w:rFonts w:ascii="GHEA Grapalat" w:hAnsi="GHEA Grapalat"/>
          <w:sz w:val="20"/>
        </w:rPr>
        <w:t xml:space="preserve"> оценивается неуд</w:t>
      </w:r>
      <w:r w:rsidR="00A50C53" w:rsidRPr="00831FFE">
        <w:rPr>
          <w:rFonts w:ascii="GHEA Grapalat" w:hAnsi="GHEA Grapalat"/>
          <w:sz w:val="20"/>
        </w:rPr>
        <w:t>овлетворительно и отклоняется</w:t>
      </w:r>
      <w:r w:rsidR="005D7FA6" w:rsidRPr="00831FFE">
        <w:rPr>
          <w:rFonts w:ascii="GHEA Grapalat" w:hAnsi="GHEA Grapalat"/>
          <w:sz w:val="20"/>
        </w:rPr>
        <w:t>, а отобранным участником признается участник, занявший последующее место</w:t>
      </w:r>
      <w:r w:rsidR="00A50C53" w:rsidRPr="00831FFE">
        <w:rPr>
          <w:rFonts w:ascii="GHEA Grapalat" w:hAnsi="GHEA Grapalat"/>
          <w:sz w:val="20"/>
        </w:rPr>
        <w:t>.</w:t>
      </w:r>
    </w:p>
    <w:p w:rsidR="00E46770" w:rsidRPr="00831FFE" w:rsidRDefault="00A150A9" w:rsidP="00831FFE">
      <w:pPr>
        <w:pStyle w:val="BodyTextIndent2"/>
        <w:widowControl w:val="0"/>
        <w:tabs>
          <w:tab w:val="left" w:pos="1276"/>
        </w:tabs>
        <w:spacing w:line="240" w:lineRule="auto"/>
        <w:ind w:firstLine="567"/>
        <w:rPr>
          <w:rFonts w:ascii="GHEA Grapalat" w:hAnsi="GHEA Grapalat"/>
        </w:rPr>
      </w:pPr>
      <w:r w:rsidRPr="00831FFE">
        <w:rPr>
          <w:rFonts w:ascii="GHEA Grapalat" w:hAnsi="GHEA Grapalat"/>
        </w:rPr>
        <w:t>8.1</w:t>
      </w:r>
      <w:r w:rsidR="006C7442" w:rsidRPr="00831FFE">
        <w:rPr>
          <w:rFonts w:ascii="GHEA Grapalat" w:hAnsi="GHEA Grapalat"/>
        </w:rPr>
        <w:t>0</w:t>
      </w:r>
      <w:r w:rsidRPr="00831FFE">
        <w:rPr>
          <w:rFonts w:ascii="GHEA Grapalat" w:hAnsi="GHEA Grapalat"/>
        </w:rPr>
        <w:t>.</w:t>
      </w:r>
      <w:r w:rsidR="00213830" w:rsidRPr="00831FFE">
        <w:rPr>
          <w:rFonts w:ascii="GHEA Grapalat" w:hAnsi="GHEA Grapalat"/>
        </w:rPr>
        <w:tab/>
      </w:r>
      <w:r w:rsidR="00E46770" w:rsidRPr="00831FFE">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831FFE" w:rsidDel="00A5199D">
        <w:rPr>
          <w:rFonts w:ascii="GHEA Grapalat" w:hAnsi="GHEA Grapalat"/>
        </w:rPr>
        <w:t xml:space="preserve"> </w:t>
      </w:r>
      <w:r w:rsidR="00E46770" w:rsidRPr="00831FFE">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Pr="00831FFE" w:rsidRDefault="00A150A9" w:rsidP="00831FFE">
      <w:pPr>
        <w:pStyle w:val="BodyTextIndent2"/>
        <w:widowControl w:val="0"/>
        <w:tabs>
          <w:tab w:val="left" w:pos="1276"/>
        </w:tabs>
        <w:spacing w:line="240" w:lineRule="auto"/>
        <w:ind w:firstLine="567"/>
        <w:rPr>
          <w:rFonts w:ascii="GHEA Grapalat" w:hAnsi="GHEA Grapalat"/>
        </w:rPr>
      </w:pPr>
      <w:r w:rsidRPr="00831FFE">
        <w:rPr>
          <w:rFonts w:ascii="GHEA Grapalat" w:hAnsi="GHEA Grapalat"/>
        </w:rPr>
        <w:t>8.1</w:t>
      </w:r>
      <w:r w:rsidR="00DA35A6" w:rsidRPr="00831FFE">
        <w:rPr>
          <w:rFonts w:ascii="GHEA Grapalat" w:hAnsi="GHEA Grapalat"/>
        </w:rPr>
        <w:t>1</w:t>
      </w:r>
      <w:r w:rsidR="004409B1" w:rsidRPr="00831FFE">
        <w:rPr>
          <w:rFonts w:ascii="GHEA Grapalat" w:hAnsi="GHEA Grapalat"/>
        </w:rPr>
        <w:t>.</w:t>
      </w:r>
      <w:r w:rsidR="004409B1" w:rsidRPr="00831FFE">
        <w:rPr>
          <w:rFonts w:ascii="GHEA Grapalat" w:hAnsi="GHEA Grapalat"/>
        </w:rPr>
        <w:tab/>
      </w:r>
      <w:r w:rsidRPr="00831FFE">
        <w:rPr>
          <w:rFonts w:ascii="GHEA Grapalat" w:hAnsi="GHEA Grapalat"/>
        </w:rPr>
        <w:t>После вскрытия</w:t>
      </w:r>
      <w:r w:rsidR="00895E05" w:rsidRPr="00831FFE">
        <w:rPr>
          <w:rFonts w:ascii="GHEA Grapalat" w:hAnsi="GHEA Grapalat"/>
        </w:rPr>
        <w:t xml:space="preserve"> и оценки</w:t>
      </w:r>
      <w:r w:rsidRPr="00831FFE">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831FFE">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831FFE">
        <w:rPr>
          <w:rFonts w:ascii="GHEA Grapalat" w:hAnsi="GHEA Grapalat"/>
        </w:rPr>
        <w:t>.</w:t>
      </w:r>
    </w:p>
    <w:p w:rsidR="00E65F37" w:rsidRPr="00831FFE" w:rsidRDefault="00A150A9" w:rsidP="00831FFE">
      <w:pPr>
        <w:pStyle w:val="BodyTextIndent2"/>
        <w:widowControl w:val="0"/>
        <w:tabs>
          <w:tab w:val="left" w:pos="1276"/>
        </w:tabs>
        <w:spacing w:line="240" w:lineRule="auto"/>
        <w:ind w:firstLine="567"/>
        <w:rPr>
          <w:rFonts w:ascii="GHEA Grapalat" w:hAnsi="GHEA Grapalat" w:cs="Sylfaen"/>
        </w:rPr>
      </w:pPr>
      <w:r w:rsidRPr="00831FFE">
        <w:rPr>
          <w:rFonts w:ascii="GHEA Grapalat" w:hAnsi="GHEA Grapalat"/>
        </w:rPr>
        <w:t>8.1</w:t>
      </w:r>
      <w:r w:rsidR="00874C2B" w:rsidRPr="00831FFE">
        <w:rPr>
          <w:rFonts w:ascii="GHEA Grapalat" w:hAnsi="GHEA Grapalat"/>
        </w:rPr>
        <w:t>2</w:t>
      </w:r>
      <w:r w:rsidRPr="00831FFE">
        <w:rPr>
          <w:rFonts w:ascii="GHEA Grapalat" w:hAnsi="GHEA Grapalat"/>
        </w:rPr>
        <w:t>.Не позднее чем на следующий рабочий день после завершения заседания по вскрытию</w:t>
      </w:r>
      <w:r w:rsidR="001E4A24" w:rsidRPr="00831FFE">
        <w:rPr>
          <w:rFonts w:ascii="GHEA Grapalat" w:hAnsi="GHEA Grapalat"/>
        </w:rPr>
        <w:t xml:space="preserve"> и оценке</w:t>
      </w:r>
      <w:r w:rsidRPr="00831FFE">
        <w:rPr>
          <w:rFonts w:ascii="GHEA Grapalat" w:hAnsi="GHEA Grapalat"/>
        </w:rPr>
        <w:t xml:space="preserve"> заявок секретарь комиссии: </w:t>
      </w:r>
    </w:p>
    <w:p w:rsidR="00A24827" w:rsidRPr="00831FFE" w:rsidRDefault="00A24827" w:rsidP="00831FFE">
      <w:pPr>
        <w:pStyle w:val="BodyTextIndent2"/>
        <w:widowControl w:val="0"/>
        <w:tabs>
          <w:tab w:val="left" w:pos="1134"/>
        </w:tabs>
        <w:spacing w:line="240" w:lineRule="auto"/>
        <w:ind w:firstLine="567"/>
        <w:rPr>
          <w:rFonts w:ascii="GHEA Grapalat" w:hAnsi="GHEA Grapalat" w:cs="Sylfaen"/>
        </w:rPr>
      </w:pPr>
      <w:r w:rsidRPr="00831FFE">
        <w:rPr>
          <w:rFonts w:ascii="GHEA Grapalat" w:hAnsi="GHEA Grapalat"/>
        </w:rPr>
        <w:t>1)</w:t>
      </w:r>
      <w:r w:rsidR="00DC64B5" w:rsidRPr="00831FFE">
        <w:rPr>
          <w:rFonts w:ascii="GHEA Grapalat" w:hAnsi="GHEA Grapalat"/>
        </w:rPr>
        <w:tab/>
      </w:r>
      <w:r w:rsidRPr="00831FFE">
        <w:rPr>
          <w:rFonts w:ascii="GHEA Grapalat" w:hAnsi="GHEA Grapalat"/>
        </w:rPr>
        <w:t>опубликовывает в бюллетене воспроизведенный (отсканированный) с</w:t>
      </w:r>
      <w:r w:rsidR="00DC64B5" w:rsidRPr="00831FFE">
        <w:rPr>
          <w:rFonts w:ascii="Courier New" w:hAnsi="Courier New" w:cs="Courier New"/>
          <w:lang w:val="en-US"/>
        </w:rPr>
        <w:t> </w:t>
      </w:r>
      <w:r w:rsidRPr="00831FFE">
        <w:rPr>
          <w:rFonts w:ascii="GHEA Grapalat" w:hAnsi="GHEA Grapalat"/>
        </w:rPr>
        <w:t>оригинала вариант протокола заседания по вскрытию</w:t>
      </w:r>
      <w:r w:rsidR="00987FFB" w:rsidRPr="00831FFE">
        <w:rPr>
          <w:rFonts w:ascii="GHEA Grapalat" w:hAnsi="GHEA Grapalat"/>
        </w:rPr>
        <w:t xml:space="preserve"> и оценке</w:t>
      </w:r>
      <w:r w:rsidRPr="00831FFE">
        <w:rPr>
          <w:rFonts w:ascii="GHEA Grapalat" w:hAnsi="GHEA Grapalat"/>
        </w:rPr>
        <w:t xml:space="preserve"> заявок</w:t>
      </w:r>
      <w:r w:rsidR="001E4A24" w:rsidRPr="00831FFE">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831FFE">
        <w:t xml:space="preserve"> </w:t>
      </w:r>
      <w:r w:rsidR="001E4A24" w:rsidRPr="00831FFE">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831FFE" w:rsidRDefault="008B73CD" w:rsidP="00831FFE">
      <w:pPr>
        <w:pStyle w:val="BodyTextIndent2"/>
        <w:widowControl w:val="0"/>
        <w:tabs>
          <w:tab w:val="left" w:pos="1134"/>
        </w:tabs>
        <w:spacing w:line="240" w:lineRule="auto"/>
        <w:ind w:firstLine="567"/>
        <w:rPr>
          <w:rFonts w:ascii="GHEA Grapalat" w:hAnsi="GHEA Grapalat" w:cs="Sylfaen"/>
        </w:rPr>
      </w:pPr>
      <w:r w:rsidRPr="00831FFE">
        <w:rPr>
          <w:rFonts w:ascii="GHEA Grapalat" w:hAnsi="GHEA Grapalat"/>
        </w:rPr>
        <w:t>2)</w:t>
      </w:r>
      <w:r w:rsidR="00DC64B5" w:rsidRPr="00831FFE">
        <w:rPr>
          <w:rFonts w:ascii="GHEA Grapalat" w:hAnsi="GHEA Grapalat"/>
        </w:rPr>
        <w:tab/>
      </w:r>
      <w:r w:rsidRPr="00831FFE">
        <w:rPr>
          <w:rFonts w:ascii="GHEA Grapalat" w:hAnsi="GHEA Grapalat"/>
        </w:rPr>
        <w:t>опубликовывает в бюллетене воспроизведенные (отсканированные) с</w:t>
      </w:r>
      <w:r w:rsidR="00DC64B5" w:rsidRPr="00831FFE">
        <w:rPr>
          <w:rFonts w:ascii="Courier New" w:hAnsi="Courier New" w:cs="Courier New"/>
          <w:lang w:val="en-US"/>
        </w:rPr>
        <w:t> </w:t>
      </w:r>
      <w:r w:rsidRPr="00831FFE">
        <w:rPr>
          <w:rFonts w:ascii="GHEA Grapalat" w:hAnsi="GHEA Grapalat"/>
        </w:rPr>
        <w:t>подписанных им и присутствующими на заседании по вскрытию</w:t>
      </w:r>
      <w:r w:rsidR="00BB2C46" w:rsidRPr="00831FFE">
        <w:rPr>
          <w:rFonts w:ascii="GHEA Grapalat" w:hAnsi="GHEA Grapalat"/>
        </w:rPr>
        <w:t xml:space="preserve"> и оценке</w:t>
      </w:r>
      <w:r w:rsidRPr="00831FFE">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831FFE">
        <w:rPr>
          <w:rFonts w:ascii="GHEA Grapalat" w:hAnsi="GHEA Grapalat"/>
        </w:rPr>
        <w:t xml:space="preserve"> и оценке</w:t>
      </w:r>
      <w:r w:rsidRPr="00831FFE">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831FFE" w:rsidRDefault="008769B4" w:rsidP="00831FFE">
      <w:pPr>
        <w:widowControl w:val="0"/>
        <w:tabs>
          <w:tab w:val="left" w:pos="1276"/>
        </w:tabs>
        <w:ind w:firstLine="567"/>
        <w:jc w:val="both"/>
        <w:rPr>
          <w:rFonts w:ascii="GHEA Grapalat" w:hAnsi="GHEA Grapalat"/>
          <w:sz w:val="20"/>
          <w:szCs w:val="20"/>
        </w:rPr>
      </w:pPr>
      <w:r w:rsidRPr="00831FFE">
        <w:rPr>
          <w:rFonts w:ascii="GHEA Grapalat" w:hAnsi="GHEA Grapalat"/>
          <w:sz w:val="20"/>
          <w:szCs w:val="20"/>
        </w:rPr>
        <w:t>8.</w:t>
      </w:r>
      <w:r w:rsidR="005B6DCF" w:rsidRPr="00831FFE">
        <w:rPr>
          <w:rFonts w:ascii="GHEA Grapalat" w:hAnsi="GHEA Grapalat"/>
          <w:sz w:val="20"/>
          <w:szCs w:val="20"/>
          <w:lang w:val="hy-AM"/>
        </w:rPr>
        <w:t>1</w:t>
      </w:r>
      <w:r w:rsidR="00937687" w:rsidRPr="00831FFE">
        <w:rPr>
          <w:rFonts w:ascii="GHEA Grapalat" w:hAnsi="GHEA Grapalat"/>
          <w:sz w:val="20"/>
          <w:szCs w:val="20"/>
        </w:rPr>
        <w:t>3</w:t>
      </w:r>
      <w:r w:rsidR="00493CC7" w:rsidRPr="00831FFE">
        <w:rPr>
          <w:rFonts w:ascii="GHEA Grapalat" w:hAnsi="GHEA Grapalat"/>
          <w:sz w:val="20"/>
          <w:szCs w:val="20"/>
        </w:rPr>
        <w:t>.</w:t>
      </w:r>
      <w:r w:rsidR="00493CC7" w:rsidRPr="00831FFE">
        <w:rPr>
          <w:rFonts w:ascii="GHEA Grapalat" w:hAnsi="GHEA Grapalat"/>
          <w:sz w:val="20"/>
          <w:szCs w:val="20"/>
        </w:rPr>
        <w:tab/>
      </w:r>
      <w:r w:rsidR="00BD06DB" w:rsidRPr="00831FFE">
        <w:rPr>
          <w:rFonts w:ascii="GHEA Grapalat" w:hAnsi="GHEA Grapalat"/>
          <w:sz w:val="20"/>
          <w:szCs w:val="20"/>
        </w:rPr>
        <w:t xml:space="preserve">В случае выявления </w:t>
      </w:r>
      <w:r w:rsidR="00BD06DB" w:rsidRPr="00831FFE">
        <w:rPr>
          <w:rFonts w:ascii="GHEA Grapalat" w:hAnsi="GHEA Grapalat"/>
          <w:color w:val="000000"/>
          <w:sz w:val="20"/>
          <w:szCs w:val="20"/>
        </w:rPr>
        <w:t xml:space="preserve">оснований, предусмотренных пунктом 6 части 1 статьи 6 Закона, </w:t>
      </w:r>
      <w:r w:rsidR="00BD06DB" w:rsidRPr="00831FFE">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831FFE">
        <w:rPr>
          <w:sz w:val="20"/>
          <w:szCs w:val="20"/>
        </w:rPr>
        <w:t xml:space="preserve"> </w:t>
      </w:r>
      <w:r w:rsidR="00BD06DB" w:rsidRPr="00831FFE">
        <w:rPr>
          <w:rFonts w:ascii="GHEA Grapalat" w:hAnsi="GHEA Grapalat"/>
          <w:sz w:val="20"/>
          <w:szCs w:val="20"/>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BD06DB" w:rsidRPr="00831FFE">
        <w:rPr>
          <w:sz w:val="20"/>
          <w:szCs w:val="20"/>
        </w:rPr>
        <w:t xml:space="preserve"> </w:t>
      </w:r>
      <w:r w:rsidR="00BD06DB" w:rsidRPr="00831FFE">
        <w:rPr>
          <w:rFonts w:ascii="GHEA Grapalat" w:hAnsi="GHEA Grapalat"/>
          <w:sz w:val="20"/>
          <w:szCs w:val="20"/>
        </w:rPr>
        <w:t>если по результатам судебного разбирательства возможность исполнения решения не исчезла.</w:t>
      </w:r>
    </w:p>
    <w:p w:rsidR="006D55DC" w:rsidRPr="00831FFE" w:rsidRDefault="00392E38" w:rsidP="00831FFE">
      <w:pPr>
        <w:widowControl w:val="0"/>
        <w:tabs>
          <w:tab w:val="left" w:pos="1276"/>
        </w:tabs>
        <w:rPr>
          <w:rFonts w:ascii="GHEA Grapalat" w:hAnsi="GHEA Grapalat"/>
          <w:sz w:val="20"/>
          <w:szCs w:val="20"/>
        </w:rPr>
      </w:pPr>
      <w:r w:rsidRPr="00831FFE">
        <w:rPr>
          <w:rFonts w:ascii="GHEA Grapalat" w:hAnsi="GHEA Grapalat"/>
          <w:sz w:val="20"/>
          <w:szCs w:val="20"/>
        </w:rPr>
        <w:t>Е</w:t>
      </w:r>
      <w:r w:rsidR="006D55DC" w:rsidRPr="00831FFE">
        <w:rPr>
          <w:rFonts w:ascii="GHEA Grapalat" w:hAnsi="GHEA Grapalat"/>
          <w:sz w:val="20"/>
          <w:szCs w:val="20"/>
        </w:rPr>
        <w:t>сли:</w:t>
      </w:r>
    </w:p>
    <w:p w:rsidR="006D55DC" w:rsidRPr="00831FFE" w:rsidRDefault="006D55DC" w:rsidP="00831FFE">
      <w:pPr>
        <w:pStyle w:val="ListParagraph"/>
        <w:widowControl w:val="0"/>
        <w:numPr>
          <w:ilvl w:val="0"/>
          <w:numId w:val="31"/>
        </w:numPr>
        <w:ind w:left="0" w:firstLine="284"/>
        <w:contextualSpacing/>
        <w:jc w:val="both"/>
        <w:rPr>
          <w:rFonts w:ascii="GHEA Grapalat" w:hAnsi="GHEA Grapalat"/>
          <w:sz w:val="20"/>
          <w:szCs w:val="20"/>
        </w:rPr>
      </w:pPr>
      <w:r w:rsidRPr="00831FFE">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831FFE" w:rsidRDefault="006D55DC" w:rsidP="00831FFE">
      <w:pPr>
        <w:pStyle w:val="ListParagraph"/>
        <w:widowControl w:val="0"/>
        <w:numPr>
          <w:ilvl w:val="0"/>
          <w:numId w:val="31"/>
        </w:numPr>
        <w:ind w:left="0" w:firstLine="284"/>
        <w:contextualSpacing/>
        <w:jc w:val="both"/>
        <w:rPr>
          <w:rFonts w:ascii="GHEA Grapalat" w:hAnsi="GHEA Grapalat"/>
          <w:sz w:val="20"/>
          <w:szCs w:val="20"/>
        </w:rPr>
      </w:pPr>
      <w:r w:rsidRPr="00831FFE">
        <w:rPr>
          <w:rFonts w:ascii="GHEA Grapalat" w:hAnsi="GHEA Grapalat"/>
          <w:sz w:val="20"/>
          <w:szCs w:val="20"/>
        </w:rPr>
        <w:t xml:space="preserve">выплата участником или лицом, заключившим договор, суммы обеспечения заявки, </w:t>
      </w:r>
      <w:r w:rsidRPr="00831FFE">
        <w:rPr>
          <w:rFonts w:ascii="GHEA Grapalat" w:hAnsi="GHEA Grapalat"/>
          <w:sz w:val="20"/>
          <w:szCs w:val="20"/>
        </w:rPr>
        <w:lastRenderedPageBreak/>
        <w:t>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D55DC" w:rsidRPr="00831FFE" w:rsidRDefault="00C61E94" w:rsidP="00831FFE">
      <w:pPr>
        <w:widowControl w:val="0"/>
        <w:tabs>
          <w:tab w:val="left" w:pos="1276"/>
        </w:tabs>
        <w:ind w:firstLine="567"/>
        <w:jc w:val="both"/>
        <w:rPr>
          <w:rFonts w:ascii="GHEA Grapalat" w:hAnsi="GHEA Grapalat"/>
          <w:sz w:val="20"/>
          <w:szCs w:val="20"/>
        </w:rPr>
      </w:pPr>
      <w:r w:rsidRPr="00831FFE">
        <w:rPr>
          <w:rFonts w:ascii="GHEA Grapalat" w:hAnsi="GHEA Grapalat" w:cs="Sylfaen"/>
          <w:sz w:val="20"/>
          <w:szCs w:val="20"/>
        </w:rPr>
        <w:t xml:space="preserve">     </w:t>
      </w:r>
      <w:r w:rsidRPr="00831FFE">
        <w:rPr>
          <w:rFonts w:ascii="GHEA Grapalat" w:hAnsi="GHEA Grapalat" w:cs="Sylfaen" w:hint="eastAsia"/>
          <w:sz w:val="20"/>
          <w:szCs w:val="20"/>
        </w:rPr>
        <w:t>При</w:t>
      </w:r>
      <w:r w:rsidRPr="00831FFE">
        <w:rPr>
          <w:rFonts w:ascii="GHEA Grapalat" w:hAnsi="GHEA Grapalat" w:cs="Sylfaen"/>
          <w:sz w:val="20"/>
          <w:szCs w:val="20"/>
        </w:rPr>
        <w:t xml:space="preserve"> </w:t>
      </w:r>
      <w:r w:rsidRPr="00831FFE">
        <w:rPr>
          <w:rFonts w:ascii="GHEA Grapalat" w:hAnsi="GHEA Grapalat" w:cs="Sylfaen" w:hint="eastAsia"/>
          <w:sz w:val="20"/>
          <w:szCs w:val="20"/>
        </w:rPr>
        <w:t>этом</w:t>
      </w:r>
      <w:r w:rsidRPr="00831FFE">
        <w:rPr>
          <w:rFonts w:ascii="GHEA Grapalat" w:hAnsi="GHEA Grapalat" w:cs="Sylfaen"/>
          <w:sz w:val="20"/>
          <w:szCs w:val="20"/>
        </w:rPr>
        <w:t xml:space="preserve">, </w:t>
      </w:r>
      <w:r w:rsidRPr="00831FFE">
        <w:rPr>
          <w:rFonts w:ascii="GHEA Grapalat" w:hAnsi="GHEA Grapalat" w:cs="Sylfaen" w:hint="eastAsia"/>
          <w:sz w:val="20"/>
          <w:szCs w:val="20"/>
        </w:rPr>
        <w:t>если</w:t>
      </w:r>
      <w:r w:rsidRPr="00831FFE">
        <w:rPr>
          <w:rFonts w:ascii="GHEA Grapalat" w:hAnsi="GHEA Grapalat" w:cs="Sylfaen"/>
          <w:sz w:val="20"/>
          <w:szCs w:val="20"/>
        </w:rPr>
        <w:t xml:space="preserve"> </w:t>
      </w:r>
      <w:r w:rsidRPr="00831FFE">
        <w:rPr>
          <w:rFonts w:ascii="GHEA Grapalat" w:hAnsi="GHEA Grapalat" w:cs="Sylfaen" w:hint="eastAsia"/>
          <w:sz w:val="20"/>
          <w:szCs w:val="20"/>
        </w:rPr>
        <w:t>заявление</w:t>
      </w:r>
      <w:r w:rsidRPr="00831FFE">
        <w:rPr>
          <w:rFonts w:ascii="GHEA Grapalat" w:hAnsi="GHEA Grapalat" w:cs="Sylfaen"/>
          <w:sz w:val="20"/>
          <w:szCs w:val="20"/>
        </w:rPr>
        <w:t>-</w:t>
      </w:r>
      <w:r w:rsidRPr="00831FFE">
        <w:rPr>
          <w:rFonts w:ascii="GHEA Grapalat" w:hAnsi="GHEA Grapalat" w:cs="Sylfaen" w:hint="eastAsia"/>
          <w:sz w:val="20"/>
          <w:szCs w:val="20"/>
        </w:rPr>
        <w:t>объявление</w:t>
      </w:r>
      <w:r w:rsidRPr="00831FFE">
        <w:rPr>
          <w:rFonts w:ascii="GHEA Grapalat" w:hAnsi="GHEA Grapalat" w:cs="Sylfaen"/>
          <w:sz w:val="20"/>
          <w:szCs w:val="20"/>
        </w:rPr>
        <w:t xml:space="preserve"> </w:t>
      </w:r>
      <w:r w:rsidRPr="00831FFE">
        <w:rPr>
          <w:rFonts w:ascii="GHEA Grapalat" w:hAnsi="GHEA Grapalat" w:cs="Sylfaen" w:hint="eastAsia"/>
          <w:sz w:val="20"/>
          <w:szCs w:val="20"/>
        </w:rPr>
        <w:t>о</w:t>
      </w:r>
      <w:r w:rsidRPr="00831FFE">
        <w:rPr>
          <w:rFonts w:ascii="GHEA Grapalat" w:hAnsi="GHEA Grapalat" w:cs="Sylfaen"/>
          <w:sz w:val="20"/>
          <w:szCs w:val="20"/>
        </w:rPr>
        <w:t xml:space="preserve"> </w:t>
      </w:r>
      <w:r w:rsidRPr="00831FFE">
        <w:rPr>
          <w:rFonts w:ascii="GHEA Grapalat" w:hAnsi="GHEA Grapalat" w:cs="Sylfaen" w:hint="eastAsia"/>
          <w:sz w:val="20"/>
          <w:szCs w:val="20"/>
        </w:rPr>
        <w:t>праве</w:t>
      </w:r>
      <w:r w:rsidRPr="00831FFE">
        <w:rPr>
          <w:rFonts w:ascii="GHEA Grapalat" w:hAnsi="GHEA Grapalat" w:cs="Sylfaen"/>
          <w:sz w:val="20"/>
          <w:szCs w:val="20"/>
        </w:rPr>
        <w:t xml:space="preserve"> </w:t>
      </w:r>
      <w:r w:rsidRPr="00831FFE">
        <w:rPr>
          <w:rFonts w:ascii="GHEA Grapalat" w:hAnsi="GHEA Grapalat" w:cs="Sylfaen" w:hint="eastAsia"/>
          <w:sz w:val="20"/>
          <w:szCs w:val="20"/>
        </w:rPr>
        <w:t>на</w:t>
      </w:r>
      <w:r w:rsidRPr="00831FFE">
        <w:rPr>
          <w:rFonts w:ascii="GHEA Grapalat" w:hAnsi="GHEA Grapalat" w:cs="Sylfaen"/>
          <w:sz w:val="20"/>
          <w:szCs w:val="20"/>
        </w:rPr>
        <w:t xml:space="preserve"> </w:t>
      </w:r>
      <w:r w:rsidRPr="00831FFE">
        <w:rPr>
          <w:rFonts w:ascii="GHEA Grapalat" w:hAnsi="GHEA Grapalat" w:cs="Sylfaen" w:hint="eastAsia"/>
          <w:sz w:val="20"/>
          <w:szCs w:val="20"/>
        </w:rPr>
        <w:t>участие</w:t>
      </w:r>
      <w:r w:rsidRPr="00831FFE">
        <w:rPr>
          <w:rFonts w:ascii="GHEA Grapalat" w:hAnsi="GHEA Grapalat" w:cs="Sylfaen"/>
          <w:sz w:val="20"/>
          <w:szCs w:val="20"/>
        </w:rPr>
        <w:t xml:space="preserve"> </w:t>
      </w:r>
      <w:r w:rsidRPr="00831FFE">
        <w:rPr>
          <w:rFonts w:ascii="GHEA Grapalat" w:hAnsi="GHEA Grapalat" w:cs="Sylfaen" w:hint="eastAsia"/>
          <w:sz w:val="20"/>
          <w:szCs w:val="20"/>
        </w:rPr>
        <w:t>в</w:t>
      </w:r>
      <w:r w:rsidRPr="00831FFE">
        <w:rPr>
          <w:rFonts w:ascii="GHEA Grapalat" w:hAnsi="GHEA Grapalat" w:cs="Sylfaen"/>
          <w:sz w:val="20"/>
          <w:szCs w:val="20"/>
        </w:rPr>
        <w:t xml:space="preserve"> </w:t>
      </w:r>
      <w:r w:rsidRPr="00831FFE">
        <w:rPr>
          <w:rFonts w:ascii="GHEA Grapalat" w:hAnsi="GHEA Grapalat" w:cs="Sylfaen" w:hint="eastAsia"/>
          <w:sz w:val="20"/>
          <w:szCs w:val="20"/>
        </w:rPr>
        <w:t>закупках</w:t>
      </w:r>
      <w:r w:rsidRPr="00831FFE">
        <w:rPr>
          <w:rFonts w:ascii="GHEA Grapalat" w:hAnsi="GHEA Grapalat" w:cs="Sylfaen"/>
          <w:sz w:val="20"/>
          <w:szCs w:val="20"/>
        </w:rPr>
        <w:t xml:space="preserve"> </w:t>
      </w:r>
      <w:r w:rsidRPr="00831FFE">
        <w:rPr>
          <w:rFonts w:ascii="GHEA Grapalat" w:hAnsi="GHEA Grapalat" w:cs="Sylfaen" w:hint="eastAsia"/>
          <w:sz w:val="20"/>
          <w:szCs w:val="20"/>
        </w:rPr>
        <w:t>участника</w:t>
      </w:r>
      <w:r w:rsidRPr="00831FFE">
        <w:rPr>
          <w:rFonts w:ascii="GHEA Grapalat" w:hAnsi="GHEA Grapalat" w:cs="Sylfaen"/>
          <w:sz w:val="20"/>
          <w:szCs w:val="20"/>
        </w:rPr>
        <w:t xml:space="preserve"> </w:t>
      </w:r>
      <w:r w:rsidRPr="00831FFE">
        <w:rPr>
          <w:rFonts w:ascii="GHEA Grapalat" w:hAnsi="GHEA Grapalat" w:cs="Sylfaen" w:hint="eastAsia"/>
          <w:sz w:val="20"/>
          <w:szCs w:val="20"/>
        </w:rPr>
        <w:t>квалифицируется</w:t>
      </w:r>
      <w:r w:rsidRPr="00831FFE">
        <w:rPr>
          <w:rFonts w:ascii="GHEA Grapalat" w:hAnsi="GHEA Grapalat" w:cs="Sylfaen"/>
          <w:sz w:val="20"/>
          <w:szCs w:val="20"/>
        </w:rPr>
        <w:t xml:space="preserve"> </w:t>
      </w:r>
      <w:r w:rsidRPr="00831FFE">
        <w:rPr>
          <w:rFonts w:ascii="GHEA Grapalat" w:hAnsi="GHEA Grapalat" w:cs="Sylfaen" w:hint="eastAsia"/>
          <w:sz w:val="20"/>
          <w:szCs w:val="20"/>
        </w:rPr>
        <w:t>как</w:t>
      </w:r>
      <w:r w:rsidRPr="00831FFE">
        <w:rPr>
          <w:rFonts w:ascii="GHEA Grapalat" w:hAnsi="GHEA Grapalat" w:cs="Sylfaen"/>
          <w:sz w:val="20"/>
          <w:szCs w:val="20"/>
        </w:rPr>
        <w:t xml:space="preserve"> </w:t>
      </w:r>
      <w:r w:rsidRPr="00831FFE">
        <w:rPr>
          <w:rFonts w:ascii="GHEA Grapalat" w:hAnsi="GHEA Grapalat" w:cs="Sylfaen" w:hint="eastAsia"/>
          <w:sz w:val="20"/>
          <w:szCs w:val="20"/>
        </w:rPr>
        <w:t>несоответствующее</w:t>
      </w:r>
      <w:r w:rsidRPr="00831FFE">
        <w:rPr>
          <w:rFonts w:ascii="GHEA Grapalat" w:hAnsi="GHEA Grapalat" w:cs="Sylfaen"/>
          <w:sz w:val="20"/>
          <w:szCs w:val="20"/>
        </w:rPr>
        <w:t xml:space="preserve"> </w:t>
      </w:r>
      <w:r w:rsidRPr="00831FFE">
        <w:rPr>
          <w:rFonts w:ascii="GHEA Grapalat" w:hAnsi="GHEA Grapalat" w:cs="Sylfaen" w:hint="eastAsia"/>
          <w:sz w:val="20"/>
          <w:szCs w:val="20"/>
        </w:rPr>
        <w:t>действительности</w:t>
      </w:r>
      <w:r w:rsidRPr="00831FFE">
        <w:rPr>
          <w:rFonts w:ascii="GHEA Grapalat" w:hAnsi="GHEA Grapalat" w:cs="Sylfaen"/>
          <w:sz w:val="20"/>
          <w:szCs w:val="20"/>
        </w:rPr>
        <w:t xml:space="preserve"> </w:t>
      </w:r>
      <w:r w:rsidRPr="00831FFE">
        <w:rPr>
          <w:rFonts w:ascii="GHEA Grapalat" w:hAnsi="GHEA Grapalat" w:cs="Sylfaen" w:hint="eastAsia"/>
          <w:sz w:val="20"/>
          <w:szCs w:val="20"/>
        </w:rPr>
        <w:t>или</w:t>
      </w:r>
      <w:r w:rsidRPr="00831FFE">
        <w:rPr>
          <w:rFonts w:ascii="GHEA Grapalat" w:hAnsi="GHEA Grapalat" w:cs="Sylfaen"/>
          <w:sz w:val="20"/>
          <w:szCs w:val="20"/>
        </w:rPr>
        <w:t xml:space="preserve"> </w:t>
      </w:r>
      <w:r w:rsidRPr="00831FFE">
        <w:rPr>
          <w:rFonts w:ascii="GHEA Grapalat" w:hAnsi="GHEA Grapalat" w:cs="Sylfaen" w:hint="eastAsia"/>
          <w:sz w:val="20"/>
          <w:szCs w:val="20"/>
        </w:rPr>
        <w:t>участник</w:t>
      </w:r>
      <w:r w:rsidRPr="00831FFE">
        <w:rPr>
          <w:rFonts w:ascii="GHEA Grapalat" w:hAnsi="GHEA Grapalat" w:cs="Sylfaen"/>
          <w:sz w:val="20"/>
          <w:szCs w:val="20"/>
        </w:rPr>
        <w:t xml:space="preserve"> </w:t>
      </w:r>
      <w:r w:rsidRPr="00831FFE">
        <w:rPr>
          <w:rFonts w:ascii="GHEA Grapalat" w:hAnsi="GHEA Grapalat" w:cs="Sylfaen" w:hint="eastAsia"/>
          <w:sz w:val="20"/>
          <w:szCs w:val="20"/>
        </w:rPr>
        <w:t>не</w:t>
      </w:r>
      <w:r w:rsidRPr="00831FFE">
        <w:rPr>
          <w:rFonts w:ascii="GHEA Grapalat" w:hAnsi="GHEA Grapalat" w:cs="Sylfaen"/>
          <w:sz w:val="20"/>
          <w:szCs w:val="20"/>
        </w:rPr>
        <w:t xml:space="preserve"> </w:t>
      </w:r>
      <w:r w:rsidRPr="00831FFE">
        <w:rPr>
          <w:rFonts w:ascii="GHEA Grapalat" w:hAnsi="GHEA Grapalat" w:cs="Sylfaen" w:hint="eastAsia"/>
          <w:sz w:val="20"/>
          <w:szCs w:val="20"/>
        </w:rPr>
        <w:t>представляет</w:t>
      </w:r>
      <w:r w:rsidRPr="00831FFE">
        <w:rPr>
          <w:rFonts w:ascii="GHEA Grapalat" w:hAnsi="GHEA Grapalat" w:cs="Sylfaen"/>
          <w:sz w:val="20"/>
          <w:szCs w:val="20"/>
        </w:rPr>
        <w:t xml:space="preserve"> </w:t>
      </w:r>
      <w:r w:rsidRPr="00831FFE">
        <w:rPr>
          <w:rFonts w:ascii="GHEA Grapalat" w:hAnsi="GHEA Grapalat" w:cs="Sylfaen" w:hint="eastAsia"/>
          <w:sz w:val="20"/>
          <w:szCs w:val="20"/>
        </w:rPr>
        <w:t>предусмотренные</w:t>
      </w:r>
      <w:r w:rsidRPr="00831FFE">
        <w:rPr>
          <w:rFonts w:ascii="GHEA Grapalat" w:hAnsi="GHEA Grapalat" w:cs="Sylfaen"/>
          <w:sz w:val="20"/>
          <w:szCs w:val="20"/>
        </w:rPr>
        <w:t xml:space="preserve"> </w:t>
      </w:r>
      <w:r w:rsidRPr="00831FFE">
        <w:rPr>
          <w:rFonts w:ascii="GHEA Grapalat" w:hAnsi="GHEA Grapalat" w:cs="Sylfaen" w:hint="eastAsia"/>
          <w:sz w:val="20"/>
          <w:szCs w:val="20"/>
        </w:rPr>
        <w:t>приглашением</w:t>
      </w:r>
      <w:r w:rsidRPr="00831FFE">
        <w:rPr>
          <w:rFonts w:ascii="GHEA Grapalat" w:hAnsi="GHEA Grapalat" w:cs="Sylfaen"/>
          <w:sz w:val="20"/>
          <w:szCs w:val="20"/>
        </w:rPr>
        <w:t xml:space="preserve"> </w:t>
      </w:r>
      <w:r w:rsidRPr="00831FFE">
        <w:rPr>
          <w:rFonts w:ascii="GHEA Grapalat" w:hAnsi="GHEA Grapalat" w:cs="Sylfaen" w:hint="eastAsia"/>
          <w:sz w:val="20"/>
          <w:szCs w:val="20"/>
        </w:rPr>
        <w:t>документы</w:t>
      </w:r>
      <w:r w:rsidRPr="00831FFE">
        <w:rPr>
          <w:rFonts w:ascii="GHEA Grapalat" w:hAnsi="GHEA Grapalat" w:cs="Sylfaen"/>
          <w:sz w:val="20"/>
          <w:szCs w:val="20"/>
        </w:rPr>
        <w:t xml:space="preserve"> (</w:t>
      </w:r>
      <w:r w:rsidRPr="00831FFE">
        <w:rPr>
          <w:rFonts w:ascii="GHEA Grapalat" w:hAnsi="GHEA Grapalat" w:cs="Sylfaen" w:hint="eastAsia"/>
          <w:sz w:val="20"/>
          <w:szCs w:val="20"/>
        </w:rPr>
        <w:t>в</w:t>
      </w:r>
      <w:r w:rsidRPr="00831FFE">
        <w:rPr>
          <w:rFonts w:ascii="GHEA Grapalat" w:hAnsi="GHEA Grapalat" w:cs="Sylfaen"/>
          <w:sz w:val="20"/>
          <w:szCs w:val="20"/>
        </w:rPr>
        <w:t xml:space="preserve"> </w:t>
      </w:r>
      <w:r w:rsidRPr="00831FFE">
        <w:rPr>
          <w:rFonts w:ascii="GHEA Grapalat" w:hAnsi="GHEA Grapalat" w:cs="Sylfaen" w:hint="eastAsia"/>
          <w:sz w:val="20"/>
          <w:szCs w:val="20"/>
        </w:rPr>
        <w:t>том</w:t>
      </w:r>
      <w:r w:rsidRPr="00831FFE">
        <w:rPr>
          <w:rFonts w:ascii="GHEA Grapalat" w:hAnsi="GHEA Grapalat" w:cs="Sylfaen"/>
          <w:sz w:val="20"/>
          <w:szCs w:val="20"/>
        </w:rPr>
        <w:t xml:space="preserve"> </w:t>
      </w:r>
      <w:r w:rsidRPr="00831FFE">
        <w:rPr>
          <w:rFonts w:ascii="GHEA Grapalat" w:hAnsi="GHEA Grapalat" w:cs="Sylfaen" w:hint="eastAsia"/>
          <w:sz w:val="20"/>
          <w:szCs w:val="20"/>
        </w:rPr>
        <w:t>числе</w:t>
      </w:r>
      <w:r w:rsidRPr="00831FFE">
        <w:rPr>
          <w:rFonts w:ascii="GHEA Grapalat" w:hAnsi="GHEA Grapalat" w:cs="Sylfaen"/>
          <w:sz w:val="20"/>
          <w:szCs w:val="20"/>
        </w:rPr>
        <w:t xml:space="preserve"> </w:t>
      </w:r>
      <w:r w:rsidRPr="00831FFE">
        <w:rPr>
          <w:rFonts w:ascii="GHEA Grapalat" w:hAnsi="GHEA Grapalat" w:cs="Sylfaen" w:hint="eastAsia"/>
          <w:sz w:val="20"/>
          <w:szCs w:val="20"/>
        </w:rPr>
        <w:t>подлежащие</w:t>
      </w:r>
      <w:r w:rsidRPr="00831FFE">
        <w:rPr>
          <w:rFonts w:ascii="GHEA Grapalat" w:hAnsi="GHEA Grapalat" w:cs="Sylfaen"/>
          <w:sz w:val="20"/>
          <w:szCs w:val="20"/>
        </w:rPr>
        <w:t xml:space="preserve"> </w:t>
      </w:r>
      <w:r w:rsidRPr="00831FFE">
        <w:rPr>
          <w:rFonts w:ascii="GHEA Grapalat" w:hAnsi="GHEA Grapalat" w:cs="Sylfaen" w:hint="eastAsia"/>
          <w:sz w:val="20"/>
          <w:szCs w:val="20"/>
        </w:rPr>
        <w:t>исправлению</w:t>
      </w:r>
      <w:r w:rsidRPr="00831FFE">
        <w:rPr>
          <w:rFonts w:ascii="GHEA Grapalat" w:hAnsi="GHEA Grapalat" w:cs="Sylfaen"/>
          <w:sz w:val="20"/>
          <w:szCs w:val="20"/>
        </w:rPr>
        <w:t xml:space="preserve">) </w:t>
      </w:r>
      <w:r w:rsidRPr="00831FFE">
        <w:rPr>
          <w:rFonts w:ascii="GHEA Grapalat" w:hAnsi="GHEA Grapalat" w:cs="Sylfaen" w:hint="eastAsia"/>
          <w:sz w:val="20"/>
          <w:szCs w:val="20"/>
        </w:rPr>
        <w:t>в</w:t>
      </w:r>
      <w:r w:rsidRPr="00831FFE">
        <w:rPr>
          <w:rFonts w:ascii="GHEA Grapalat" w:hAnsi="GHEA Grapalat" w:cs="Sylfaen"/>
          <w:sz w:val="20"/>
          <w:szCs w:val="20"/>
        </w:rPr>
        <w:t xml:space="preserve"> </w:t>
      </w:r>
      <w:r w:rsidRPr="00831FFE">
        <w:rPr>
          <w:rFonts w:ascii="GHEA Grapalat" w:hAnsi="GHEA Grapalat" w:cs="Sylfaen" w:hint="eastAsia"/>
          <w:sz w:val="20"/>
          <w:szCs w:val="20"/>
        </w:rPr>
        <w:t>порядке</w:t>
      </w:r>
      <w:r w:rsidRPr="00831FFE">
        <w:rPr>
          <w:rFonts w:ascii="GHEA Grapalat" w:hAnsi="GHEA Grapalat" w:cs="Sylfaen"/>
          <w:sz w:val="20"/>
          <w:szCs w:val="20"/>
        </w:rPr>
        <w:t xml:space="preserve"> </w:t>
      </w:r>
      <w:r w:rsidRPr="00831FFE">
        <w:rPr>
          <w:rFonts w:ascii="GHEA Grapalat" w:hAnsi="GHEA Grapalat" w:cs="Sylfaen" w:hint="eastAsia"/>
          <w:sz w:val="20"/>
          <w:szCs w:val="20"/>
        </w:rPr>
        <w:t>и</w:t>
      </w:r>
      <w:r w:rsidRPr="00831FFE">
        <w:rPr>
          <w:rFonts w:ascii="GHEA Grapalat" w:hAnsi="GHEA Grapalat" w:cs="Sylfaen"/>
          <w:sz w:val="20"/>
          <w:szCs w:val="20"/>
        </w:rPr>
        <w:t xml:space="preserve"> </w:t>
      </w:r>
      <w:r w:rsidRPr="00831FFE">
        <w:rPr>
          <w:rFonts w:ascii="GHEA Grapalat" w:hAnsi="GHEA Grapalat" w:cs="Sylfaen" w:hint="eastAsia"/>
          <w:sz w:val="20"/>
          <w:szCs w:val="20"/>
        </w:rPr>
        <w:t>сроки</w:t>
      </w:r>
      <w:r w:rsidRPr="00831FFE">
        <w:rPr>
          <w:rFonts w:ascii="GHEA Grapalat" w:hAnsi="GHEA Grapalat" w:cs="Sylfaen"/>
          <w:sz w:val="20"/>
          <w:szCs w:val="20"/>
        </w:rPr>
        <w:t xml:space="preserve">, </w:t>
      </w:r>
      <w:r w:rsidRPr="00831FFE">
        <w:rPr>
          <w:rFonts w:ascii="GHEA Grapalat" w:hAnsi="GHEA Grapalat" w:cs="Sylfaen" w:hint="eastAsia"/>
          <w:sz w:val="20"/>
          <w:szCs w:val="20"/>
        </w:rPr>
        <w:t>установленные</w:t>
      </w:r>
      <w:r w:rsidRPr="00831FFE">
        <w:rPr>
          <w:rFonts w:ascii="GHEA Grapalat" w:hAnsi="GHEA Grapalat" w:cs="Sylfaen"/>
          <w:sz w:val="20"/>
          <w:szCs w:val="20"/>
        </w:rPr>
        <w:t xml:space="preserve"> </w:t>
      </w:r>
      <w:r w:rsidRPr="00831FFE">
        <w:rPr>
          <w:rFonts w:ascii="GHEA Grapalat" w:hAnsi="GHEA Grapalat" w:cs="Sylfaen" w:hint="eastAsia"/>
          <w:sz w:val="20"/>
          <w:szCs w:val="20"/>
        </w:rPr>
        <w:t>настоящим</w:t>
      </w:r>
      <w:r w:rsidRPr="00831FFE">
        <w:rPr>
          <w:rFonts w:ascii="GHEA Grapalat" w:hAnsi="GHEA Grapalat" w:cs="Sylfaen"/>
          <w:sz w:val="20"/>
          <w:szCs w:val="20"/>
        </w:rPr>
        <w:t xml:space="preserve"> </w:t>
      </w:r>
      <w:r w:rsidRPr="00831FFE">
        <w:rPr>
          <w:rFonts w:ascii="GHEA Grapalat" w:hAnsi="GHEA Grapalat" w:cs="Sylfaen" w:hint="eastAsia"/>
          <w:sz w:val="20"/>
          <w:szCs w:val="20"/>
        </w:rPr>
        <w:t>приглашением</w:t>
      </w:r>
      <w:r w:rsidRPr="00831FFE">
        <w:rPr>
          <w:rFonts w:ascii="GHEA Grapalat" w:hAnsi="GHEA Grapalat" w:cs="Sylfaen"/>
          <w:sz w:val="20"/>
          <w:szCs w:val="20"/>
        </w:rPr>
        <w:t xml:space="preserve">, </w:t>
      </w:r>
      <w:r w:rsidRPr="00831FFE">
        <w:rPr>
          <w:rFonts w:ascii="GHEA Grapalat" w:hAnsi="GHEA Grapalat" w:cs="Sylfaen" w:hint="eastAsia"/>
          <w:sz w:val="20"/>
          <w:szCs w:val="20"/>
        </w:rPr>
        <w:t>или</w:t>
      </w:r>
      <w:r w:rsidRPr="00831FFE">
        <w:rPr>
          <w:rFonts w:ascii="GHEA Grapalat" w:hAnsi="GHEA Grapalat" w:cs="Sylfaen"/>
          <w:sz w:val="20"/>
          <w:szCs w:val="20"/>
        </w:rPr>
        <w:t xml:space="preserve"> </w:t>
      </w:r>
      <w:r w:rsidRPr="00831FFE">
        <w:rPr>
          <w:rFonts w:ascii="GHEA Grapalat" w:hAnsi="GHEA Grapalat" w:cs="Sylfaen" w:hint="eastAsia"/>
          <w:sz w:val="20"/>
          <w:szCs w:val="20"/>
        </w:rPr>
        <w:t>отобранный</w:t>
      </w:r>
      <w:r w:rsidRPr="00831FFE">
        <w:rPr>
          <w:rFonts w:ascii="GHEA Grapalat" w:hAnsi="GHEA Grapalat" w:cs="Sylfaen"/>
          <w:sz w:val="20"/>
          <w:szCs w:val="20"/>
        </w:rPr>
        <w:t xml:space="preserve"> </w:t>
      </w:r>
      <w:r w:rsidRPr="00831FFE">
        <w:rPr>
          <w:rFonts w:ascii="GHEA Grapalat" w:hAnsi="GHEA Grapalat" w:cs="Sylfaen" w:hint="eastAsia"/>
          <w:sz w:val="20"/>
          <w:szCs w:val="20"/>
        </w:rPr>
        <w:t>участник</w:t>
      </w:r>
      <w:r w:rsidRPr="00831FFE">
        <w:rPr>
          <w:rFonts w:ascii="GHEA Grapalat" w:hAnsi="GHEA Grapalat" w:cs="Sylfaen"/>
          <w:sz w:val="20"/>
          <w:szCs w:val="20"/>
        </w:rPr>
        <w:t xml:space="preserve"> </w:t>
      </w:r>
      <w:r w:rsidRPr="00831FFE">
        <w:rPr>
          <w:rFonts w:ascii="GHEA Grapalat" w:hAnsi="GHEA Grapalat" w:cs="Sylfaen" w:hint="eastAsia"/>
          <w:sz w:val="20"/>
          <w:szCs w:val="20"/>
        </w:rPr>
        <w:t>не</w:t>
      </w:r>
      <w:r w:rsidRPr="00831FFE">
        <w:rPr>
          <w:rFonts w:ascii="GHEA Grapalat" w:hAnsi="GHEA Grapalat" w:cs="Sylfaen"/>
          <w:sz w:val="20"/>
          <w:szCs w:val="20"/>
        </w:rPr>
        <w:t xml:space="preserve"> </w:t>
      </w:r>
      <w:r w:rsidRPr="00831FFE">
        <w:rPr>
          <w:rFonts w:ascii="GHEA Grapalat" w:hAnsi="GHEA Grapalat" w:cs="Sylfaen" w:hint="eastAsia"/>
          <w:sz w:val="20"/>
          <w:szCs w:val="20"/>
        </w:rPr>
        <w:t>представляет</w:t>
      </w:r>
      <w:r w:rsidRPr="00831FFE">
        <w:rPr>
          <w:rFonts w:ascii="GHEA Grapalat" w:hAnsi="GHEA Grapalat" w:cs="Sylfaen"/>
          <w:sz w:val="20"/>
          <w:szCs w:val="20"/>
        </w:rPr>
        <w:t xml:space="preserve"> </w:t>
      </w:r>
      <w:r w:rsidRPr="00831FFE">
        <w:rPr>
          <w:rFonts w:ascii="GHEA Grapalat" w:hAnsi="GHEA Grapalat" w:cs="Sylfaen" w:hint="eastAsia"/>
          <w:sz w:val="20"/>
          <w:szCs w:val="20"/>
        </w:rPr>
        <w:t>обеспечение</w:t>
      </w:r>
      <w:r w:rsidRPr="00831FFE">
        <w:rPr>
          <w:rFonts w:ascii="GHEA Grapalat" w:hAnsi="GHEA Grapalat" w:cs="Sylfaen"/>
          <w:sz w:val="20"/>
          <w:szCs w:val="20"/>
        </w:rPr>
        <w:t xml:space="preserve"> </w:t>
      </w:r>
      <w:r w:rsidRPr="00831FFE">
        <w:rPr>
          <w:rFonts w:ascii="GHEA Grapalat" w:hAnsi="GHEA Grapalat" w:cs="Sylfaen" w:hint="eastAsia"/>
          <w:sz w:val="20"/>
          <w:szCs w:val="20"/>
        </w:rPr>
        <w:t>квалификации</w:t>
      </w:r>
      <w:r w:rsidRPr="00831FFE">
        <w:rPr>
          <w:rFonts w:ascii="GHEA Grapalat" w:hAnsi="GHEA Grapalat" w:cs="Sylfaen"/>
          <w:sz w:val="20"/>
          <w:szCs w:val="20"/>
        </w:rPr>
        <w:t xml:space="preserve"> </w:t>
      </w:r>
      <w:r w:rsidRPr="00831FFE">
        <w:rPr>
          <w:rFonts w:ascii="GHEA Grapalat" w:hAnsi="GHEA Grapalat" w:cs="Sylfaen" w:hint="eastAsia"/>
          <w:sz w:val="20"/>
          <w:szCs w:val="20"/>
        </w:rPr>
        <w:t>или</w:t>
      </w:r>
      <w:r w:rsidRPr="00831FFE">
        <w:rPr>
          <w:rFonts w:ascii="GHEA Grapalat" w:hAnsi="GHEA Grapalat" w:cs="Sylfaen"/>
          <w:sz w:val="20"/>
          <w:szCs w:val="20"/>
        </w:rPr>
        <w:t xml:space="preserve"> </w:t>
      </w:r>
      <w:r w:rsidRPr="00831FFE">
        <w:rPr>
          <w:rFonts w:ascii="GHEA Grapalat" w:hAnsi="GHEA Grapalat" w:cs="Sylfaen" w:hint="eastAsia"/>
          <w:sz w:val="20"/>
          <w:szCs w:val="20"/>
        </w:rPr>
        <w:t>договора</w:t>
      </w:r>
      <w:r w:rsidRPr="00831FFE">
        <w:rPr>
          <w:rFonts w:ascii="GHEA Grapalat" w:hAnsi="GHEA Grapalat" w:cs="Sylfaen"/>
          <w:sz w:val="20"/>
          <w:szCs w:val="20"/>
        </w:rPr>
        <w:t xml:space="preserve">, </w:t>
      </w:r>
      <w:r w:rsidRPr="00831FFE">
        <w:rPr>
          <w:rFonts w:ascii="GHEA Grapalat" w:hAnsi="GHEA Grapalat" w:cs="Sylfaen" w:hint="eastAsia"/>
          <w:sz w:val="20"/>
          <w:szCs w:val="20"/>
        </w:rPr>
        <w:t>или</w:t>
      </w:r>
      <w:r w:rsidRPr="00831FFE">
        <w:rPr>
          <w:rFonts w:ascii="GHEA Grapalat" w:hAnsi="GHEA Grapalat" w:cs="Sylfaen"/>
          <w:sz w:val="20"/>
          <w:szCs w:val="20"/>
        </w:rPr>
        <w:t xml:space="preserve"> </w:t>
      </w:r>
      <w:r w:rsidRPr="00831FFE">
        <w:rPr>
          <w:rFonts w:ascii="GHEA Grapalat" w:hAnsi="GHEA Grapalat" w:cs="Sylfaen" w:hint="eastAsia"/>
          <w:sz w:val="20"/>
          <w:szCs w:val="20"/>
        </w:rPr>
        <w:t>если</w:t>
      </w:r>
      <w:r w:rsidRPr="00831FFE">
        <w:rPr>
          <w:rFonts w:ascii="GHEA Grapalat" w:hAnsi="GHEA Grapalat" w:cs="Sylfaen"/>
          <w:sz w:val="20"/>
          <w:szCs w:val="20"/>
        </w:rPr>
        <w:t xml:space="preserve"> </w:t>
      </w:r>
      <w:r w:rsidRPr="00831FFE">
        <w:rPr>
          <w:rFonts w:ascii="GHEA Grapalat" w:hAnsi="GHEA Grapalat" w:cs="Sylfaen" w:hint="eastAsia"/>
          <w:sz w:val="20"/>
          <w:szCs w:val="20"/>
        </w:rPr>
        <w:t>процедура</w:t>
      </w:r>
      <w:r w:rsidRPr="00831FFE">
        <w:rPr>
          <w:rFonts w:ascii="GHEA Grapalat" w:hAnsi="GHEA Grapalat" w:cs="Sylfaen"/>
          <w:sz w:val="20"/>
          <w:szCs w:val="20"/>
        </w:rPr>
        <w:t xml:space="preserve"> </w:t>
      </w:r>
      <w:r w:rsidRPr="00831FFE">
        <w:rPr>
          <w:rFonts w:ascii="GHEA Grapalat" w:hAnsi="GHEA Grapalat" w:cs="Sylfaen" w:hint="eastAsia"/>
          <w:sz w:val="20"/>
          <w:szCs w:val="20"/>
        </w:rPr>
        <w:t>организована</w:t>
      </w:r>
      <w:r w:rsidRPr="00831FFE">
        <w:rPr>
          <w:rFonts w:ascii="GHEA Grapalat" w:hAnsi="GHEA Grapalat" w:cs="Sylfaen"/>
          <w:sz w:val="20"/>
          <w:szCs w:val="20"/>
        </w:rPr>
        <w:t xml:space="preserve"> </w:t>
      </w:r>
      <w:r w:rsidRPr="00831FFE">
        <w:rPr>
          <w:rFonts w:ascii="GHEA Grapalat" w:hAnsi="GHEA Grapalat" w:cs="Sylfaen" w:hint="eastAsia"/>
          <w:sz w:val="20"/>
          <w:szCs w:val="20"/>
        </w:rPr>
        <w:t>в</w:t>
      </w:r>
      <w:r w:rsidRPr="00831FFE">
        <w:rPr>
          <w:rFonts w:ascii="GHEA Grapalat" w:hAnsi="GHEA Grapalat" w:cs="Sylfaen"/>
          <w:sz w:val="20"/>
          <w:szCs w:val="20"/>
        </w:rPr>
        <w:t xml:space="preserve"> </w:t>
      </w:r>
      <w:r w:rsidRPr="00831FFE">
        <w:rPr>
          <w:rFonts w:ascii="GHEA Grapalat" w:hAnsi="GHEA Grapalat" w:cs="Sylfaen" w:hint="eastAsia"/>
          <w:sz w:val="20"/>
          <w:szCs w:val="20"/>
        </w:rPr>
        <w:t>соответствии</w:t>
      </w:r>
      <w:r w:rsidRPr="00831FFE">
        <w:rPr>
          <w:rFonts w:ascii="GHEA Grapalat" w:hAnsi="GHEA Grapalat" w:cs="Sylfaen"/>
          <w:sz w:val="20"/>
          <w:szCs w:val="20"/>
        </w:rPr>
        <w:t xml:space="preserve"> </w:t>
      </w:r>
      <w:r w:rsidRPr="00831FFE">
        <w:rPr>
          <w:rFonts w:ascii="GHEA Grapalat" w:hAnsi="GHEA Grapalat" w:cs="Sylfaen" w:hint="eastAsia"/>
          <w:sz w:val="20"/>
          <w:szCs w:val="20"/>
        </w:rPr>
        <w:t>с</w:t>
      </w:r>
      <w:r w:rsidRPr="00831FFE">
        <w:rPr>
          <w:rFonts w:ascii="GHEA Grapalat" w:hAnsi="GHEA Grapalat" w:cs="Sylfaen"/>
          <w:sz w:val="20"/>
          <w:szCs w:val="20"/>
        </w:rPr>
        <w:t xml:space="preserve"> </w:t>
      </w:r>
      <w:r w:rsidRPr="00831FFE">
        <w:rPr>
          <w:rFonts w:ascii="GHEA Grapalat" w:hAnsi="GHEA Grapalat" w:cs="Sylfaen" w:hint="eastAsia"/>
          <w:sz w:val="20"/>
          <w:szCs w:val="20"/>
        </w:rPr>
        <w:t>нормами</w:t>
      </w:r>
      <w:r w:rsidRPr="00831FFE">
        <w:rPr>
          <w:rFonts w:ascii="GHEA Grapalat" w:hAnsi="GHEA Grapalat" w:cs="Sylfaen"/>
          <w:sz w:val="20"/>
          <w:szCs w:val="20"/>
        </w:rPr>
        <w:t xml:space="preserve">, </w:t>
      </w:r>
      <w:r w:rsidRPr="00831FFE">
        <w:rPr>
          <w:rFonts w:ascii="GHEA Grapalat" w:hAnsi="GHEA Grapalat" w:cs="Sylfaen" w:hint="eastAsia"/>
          <w:sz w:val="20"/>
          <w:szCs w:val="20"/>
        </w:rPr>
        <w:t>предусмотренным</w:t>
      </w:r>
      <w:r w:rsidRPr="00831FFE">
        <w:rPr>
          <w:rFonts w:ascii="GHEA Grapalat" w:hAnsi="GHEA Grapalat" w:cs="Sylfaen"/>
          <w:sz w:val="20"/>
          <w:szCs w:val="20"/>
        </w:rPr>
        <w:t xml:space="preserve"> </w:t>
      </w:r>
      <w:r w:rsidRPr="00831FFE">
        <w:rPr>
          <w:rFonts w:ascii="GHEA Grapalat" w:hAnsi="GHEA Grapalat" w:cs="Sylfaen" w:hint="eastAsia"/>
          <w:sz w:val="20"/>
          <w:szCs w:val="20"/>
        </w:rPr>
        <w:t>частью</w:t>
      </w:r>
      <w:r w:rsidRPr="00831FFE">
        <w:rPr>
          <w:rFonts w:ascii="GHEA Grapalat" w:hAnsi="GHEA Grapalat" w:cs="Sylfaen"/>
          <w:sz w:val="20"/>
          <w:szCs w:val="20"/>
        </w:rPr>
        <w:t xml:space="preserve"> 6 </w:t>
      </w:r>
      <w:r w:rsidRPr="00831FFE">
        <w:rPr>
          <w:rFonts w:ascii="GHEA Grapalat" w:hAnsi="GHEA Grapalat" w:cs="Sylfaen" w:hint="eastAsia"/>
          <w:sz w:val="20"/>
          <w:szCs w:val="20"/>
        </w:rPr>
        <w:t>статьи</w:t>
      </w:r>
      <w:r w:rsidRPr="00831FFE">
        <w:rPr>
          <w:rFonts w:ascii="GHEA Grapalat" w:hAnsi="GHEA Grapalat" w:cs="Sylfaen"/>
          <w:sz w:val="20"/>
          <w:szCs w:val="20"/>
        </w:rPr>
        <w:t xml:space="preserve"> 15 </w:t>
      </w:r>
      <w:r w:rsidRPr="00831FFE">
        <w:rPr>
          <w:rFonts w:ascii="GHEA Grapalat" w:hAnsi="GHEA Grapalat" w:cs="Sylfaen" w:hint="eastAsia"/>
          <w:sz w:val="20"/>
          <w:szCs w:val="20"/>
        </w:rPr>
        <w:t>Закона</w:t>
      </w:r>
      <w:r w:rsidRPr="00831FFE">
        <w:rPr>
          <w:rFonts w:ascii="GHEA Grapalat" w:hAnsi="GHEA Grapalat" w:cs="Sylfaen"/>
          <w:sz w:val="20"/>
          <w:szCs w:val="20"/>
        </w:rPr>
        <w:t xml:space="preserve"> </w:t>
      </w:r>
      <w:r w:rsidRPr="00831FFE">
        <w:rPr>
          <w:rFonts w:ascii="GHEA Grapalat" w:hAnsi="GHEA Grapalat" w:cs="Sylfaen" w:hint="eastAsia"/>
          <w:sz w:val="20"/>
          <w:szCs w:val="20"/>
        </w:rPr>
        <w:t>РА</w:t>
      </w:r>
      <w:r w:rsidRPr="00831FFE">
        <w:rPr>
          <w:rFonts w:ascii="GHEA Grapalat" w:hAnsi="GHEA Grapalat" w:cs="Sylfaen"/>
          <w:sz w:val="20"/>
          <w:szCs w:val="20"/>
        </w:rPr>
        <w:t xml:space="preserve"> "</w:t>
      </w:r>
      <w:r w:rsidRPr="00831FFE">
        <w:rPr>
          <w:rFonts w:ascii="GHEA Grapalat" w:hAnsi="GHEA Grapalat" w:cs="Sylfaen" w:hint="eastAsia"/>
          <w:sz w:val="20"/>
          <w:szCs w:val="20"/>
        </w:rPr>
        <w:t>О</w:t>
      </w:r>
      <w:r w:rsidRPr="00831FFE">
        <w:rPr>
          <w:rFonts w:ascii="GHEA Grapalat" w:hAnsi="GHEA Grapalat" w:cs="Sylfaen"/>
          <w:sz w:val="20"/>
          <w:szCs w:val="20"/>
        </w:rPr>
        <w:t xml:space="preserve"> </w:t>
      </w:r>
      <w:r w:rsidRPr="00831FFE">
        <w:rPr>
          <w:rFonts w:ascii="GHEA Grapalat" w:hAnsi="GHEA Grapalat" w:cs="Sylfaen" w:hint="eastAsia"/>
          <w:sz w:val="20"/>
          <w:szCs w:val="20"/>
        </w:rPr>
        <w:t>закупках</w:t>
      </w:r>
      <w:r w:rsidRPr="00831FFE">
        <w:rPr>
          <w:rFonts w:ascii="GHEA Grapalat" w:hAnsi="GHEA Grapalat" w:cs="Sylfaen"/>
          <w:sz w:val="20"/>
          <w:szCs w:val="20"/>
        </w:rPr>
        <w:t xml:space="preserve">`, </w:t>
      </w:r>
      <w:r w:rsidRPr="00831FFE">
        <w:rPr>
          <w:rFonts w:ascii="GHEA Grapalat" w:hAnsi="GHEA Grapalat" w:cs="Sylfaen" w:hint="eastAsia"/>
          <w:sz w:val="20"/>
          <w:szCs w:val="20"/>
        </w:rPr>
        <w:t>и</w:t>
      </w:r>
      <w:r w:rsidRPr="00831FFE">
        <w:rPr>
          <w:rFonts w:ascii="GHEA Grapalat" w:hAnsi="GHEA Grapalat" w:cs="Sylfaen"/>
          <w:sz w:val="20"/>
          <w:szCs w:val="20"/>
        </w:rPr>
        <w:t xml:space="preserve"> </w:t>
      </w:r>
      <w:r w:rsidRPr="00831FFE">
        <w:rPr>
          <w:rFonts w:ascii="GHEA Grapalat" w:hAnsi="GHEA Grapalat" w:cs="Sylfaen" w:hint="eastAsia"/>
          <w:sz w:val="20"/>
          <w:szCs w:val="20"/>
        </w:rPr>
        <w:t>в</w:t>
      </w:r>
      <w:r w:rsidRPr="00831FFE">
        <w:rPr>
          <w:rFonts w:ascii="GHEA Grapalat" w:hAnsi="GHEA Grapalat" w:cs="Sylfaen"/>
          <w:sz w:val="20"/>
          <w:szCs w:val="20"/>
        </w:rPr>
        <w:t xml:space="preserve"> </w:t>
      </w:r>
      <w:r w:rsidRPr="00831FFE">
        <w:rPr>
          <w:rFonts w:ascii="GHEA Grapalat" w:hAnsi="GHEA Grapalat" w:cs="Sylfaen" w:hint="eastAsia"/>
          <w:sz w:val="20"/>
          <w:szCs w:val="20"/>
        </w:rPr>
        <w:t>результате</w:t>
      </w:r>
      <w:r w:rsidRPr="00831FFE">
        <w:rPr>
          <w:rFonts w:ascii="GHEA Grapalat" w:hAnsi="GHEA Grapalat" w:cs="Sylfaen"/>
          <w:sz w:val="20"/>
          <w:szCs w:val="20"/>
        </w:rPr>
        <w:t xml:space="preserve"> </w:t>
      </w:r>
      <w:r w:rsidRPr="00831FFE">
        <w:rPr>
          <w:rFonts w:ascii="GHEA Grapalat" w:hAnsi="GHEA Grapalat" w:cs="Sylfaen" w:hint="eastAsia"/>
          <w:sz w:val="20"/>
          <w:szCs w:val="20"/>
        </w:rPr>
        <w:t>этого</w:t>
      </w:r>
      <w:r w:rsidRPr="00831FFE">
        <w:rPr>
          <w:rFonts w:ascii="GHEA Grapalat" w:hAnsi="GHEA Grapalat" w:cs="Sylfaen"/>
          <w:sz w:val="20"/>
          <w:szCs w:val="20"/>
        </w:rPr>
        <w:t xml:space="preserve"> </w:t>
      </w:r>
      <w:r w:rsidRPr="00831FFE">
        <w:rPr>
          <w:rFonts w:ascii="GHEA Grapalat" w:hAnsi="GHEA Grapalat" w:cs="Sylfaen" w:hint="eastAsia"/>
          <w:sz w:val="20"/>
          <w:szCs w:val="20"/>
        </w:rPr>
        <w:t>в</w:t>
      </w:r>
      <w:r w:rsidRPr="00831FFE">
        <w:rPr>
          <w:rFonts w:ascii="GHEA Grapalat" w:hAnsi="GHEA Grapalat" w:cs="Sylfaen"/>
          <w:sz w:val="20"/>
          <w:szCs w:val="20"/>
        </w:rPr>
        <w:t xml:space="preserve"> </w:t>
      </w:r>
      <w:r w:rsidRPr="00831FFE">
        <w:rPr>
          <w:rFonts w:ascii="GHEA Grapalat" w:hAnsi="GHEA Grapalat" w:cs="Sylfaen" w:hint="eastAsia"/>
          <w:sz w:val="20"/>
          <w:szCs w:val="20"/>
        </w:rPr>
        <w:t>целях</w:t>
      </w:r>
      <w:r w:rsidRPr="00831FFE">
        <w:rPr>
          <w:rFonts w:ascii="GHEA Grapalat" w:hAnsi="GHEA Grapalat" w:cs="Sylfaen"/>
          <w:sz w:val="20"/>
          <w:szCs w:val="20"/>
        </w:rPr>
        <w:t xml:space="preserve"> </w:t>
      </w:r>
      <w:r w:rsidRPr="00831FFE">
        <w:rPr>
          <w:rFonts w:ascii="GHEA Grapalat" w:hAnsi="GHEA Grapalat" w:cs="Sylfaen" w:hint="eastAsia"/>
          <w:sz w:val="20"/>
          <w:szCs w:val="20"/>
        </w:rPr>
        <w:t>заключения</w:t>
      </w:r>
      <w:r w:rsidRPr="00831FFE">
        <w:rPr>
          <w:rFonts w:ascii="GHEA Grapalat" w:hAnsi="GHEA Grapalat" w:cs="Sylfaen"/>
          <w:sz w:val="20"/>
          <w:szCs w:val="20"/>
        </w:rPr>
        <w:t xml:space="preserve"> </w:t>
      </w:r>
      <w:r w:rsidRPr="00831FFE">
        <w:rPr>
          <w:rFonts w:ascii="GHEA Grapalat" w:hAnsi="GHEA Grapalat" w:cs="Sylfaen" w:hint="eastAsia"/>
          <w:sz w:val="20"/>
          <w:szCs w:val="20"/>
        </w:rPr>
        <w:t>соглашения</w:t>
      </w:r>
      <w:r w:rsidRPr="00831FFE">
        <w:rPr>
          <w:rFonts w:ascii="GHEA Grapalat" w:hAnsi="GHEA Grapalat" w:cs="Sylfaen"/>
          <w:sz w:val="20"/>
          <w:szCs w:val="20"/>
        </w:rPr>
        <w:t xml:space="preserve"> </w:t>
      </w:r>
      <w:r w:rsidRPr="00831FFE">
        <w:rPr>
          <w:rFonts w:ascii="GHEA Grapalat" w:hAnsi="GHEA Grapalat" w:cs="Sylfaen" w:hint="eastAsia"/>
          <w:sz w:val="20"/>
          <w:szCs w:val="20"/>
        </w:rPr>
        <w:t>лицо</w:t>
      </w:r>
      <w:r w:rsidRPr="00831FFE">
        <w:rPr>
          <w:rFonts w:ascii="GHEA Grapalat" w:hAnsi="GHEA Grapalat" w:cs="Sylfaen"/>
          <w:sz w:val="20"/>
          <w:szCs w:val="20"/>
        </w:rPr>
        <w:t xml:space="preserve">, </w:t>
      </w:r>
      <w:r w:rsidRPr="00831FFE">
        <w:rPr>
          <w:rFonts w:ascii="GHEA Grapalat" w:hAnsi="GHEA Grapalat" w:cs="Sylfaen" w:hint="eastAsia"/>
          <w:sz w:val="20"/>
          <w:szCs w:val="20"/>
        </w:rPr>
        <w:t>заключившее</w:t>
      </w:r>
      <w:r w:rsidRPr="00831FFE">
        <w:rPr>
          <w:rFonts w:ascii="GHEA Grapalat" w:hAnsi="GHEA Grapalat" w:cs="Sylfaen"/>
          <w:sz w:val="20"/>
          <w:szCs w:val="20"/>
        </w:rPr>
        <w:t xml:space="preserve"> </w:t>
      </w:r>
      <w:r w:rsidRPr="00831FFE">
        <w:rPr>
          <w:rFonts w:ascii="GHEA Grapalat" w:hAnsi="GHEA Grapalat" w:cs="Sylfaen" w:hint="eastAsia"/>
          <w:sz w:val="20"/>
          <w:szCs w:val="20"/>
        </w:rPr>
        <w:t>договор</w:t>
      </w:r>
      <w:r w:rsidRPr="00831FFE">
        <w:rPr>
          <w:rFonts w:ascii="GHEA Grapalat" w:hAnsi="GHEA Grapalat" w:cs="Sylfaen"/>
          <w:sz w:val="20"/>
          <w:szCs w:val="20"/>
        </w:rPr>
        <w:t xml:space="preserve"> </w:t>
      </w:r>
      <w:r w:rsidRPr="00831FFE">
        <w:rPr>
          <w:rFonts w:ascii="GHEA Grapalat" w:hAnsi="GHEA Grapalat" w:cs="Sylfaen" w:hint="eastAsia"/>
          <w:sz w:val="20"/>
          <w:szCs w:val="20"/>
        </w:rPr>
        <w:t>в</w:t>
      </w:r>
      <w:r w:rsidRPr="00831FFE">
        <w:rPr>
          <w:rFonts w:ascii="GHEA Grapalat" w:hAnsi="GHEA Grapalat" w:cs="Sylfaen"/>
          <w:sz w:val="20"/>
          <w:szCs w:val="20"/>
        </w:rPr>
        <w:t xml:space="preserve"> </w:t>
      </w:r>
      <w:r w:rsidRPr="00831FFE">
        <w:rPr>
          <w:rFonts w:ascii="GHEA Grapalat" w:hAnsi="GHEA Grapalat" w:cs="Sylfaen" w:hint="eastAsia"/>
          <w:sz w:val="20"/>
          <w:szCs w:val="20"/>
        </w:rPr>
        <w:t>установленный</w:t>
      </w:r>
      <w:r w:rsidRPr="00831FFE">
        <w:rPr>
          <w:rFonts w:ascii="GHEA Grapalat" w:hAnsi="GHEA Grapalat" w:cs="Sylfaen"/>
          <w:sz w:val="20"/>
          <w:szCs w:val="20"/>
        </w:rPr>
        <w:t xml:space="preserve"> </w:t>
      </w:r>
      <w:r w:rsidRPr="00831FFE">
        <w:rPr>
          <w:rFonts w:ascii="GHEA Grapalat" w:hAnsi="GHEA Grapalat" w:cs="Sylfaen" w:hint="eastAsia"/>
          <w:sz w:val="20"/>
          <w:szCs w:val="20"/>
        </w:rPr>
        <w:t>срок</w:t>
      </w:r>
      <w:r w:rsidRPr="00831FFE">
        <w:rPr>
          <w:rFonts w:ascii="GHEA Grapalat" w:hAnsi="GHEA Grapalat" w:cs="Sylfaen"/>
          <w:sz w:val="20"/>
          <w:szCs w:val="20"/>
        </w:rPr>
        <w:t xml:space="preserve"> </w:t>
      </w:r>
      <w:r w:rsidRPr="00831FFE">
        <w:rPr>
          <w:rFonts w:ascii="GHEA Grapalat" w:hAnsi="GHEA Grapalat" w:cs="Sylfaen" w:hint="eastAsia"/>
          <w:sz w:val="20"/>
          <w:szCs w:val="20"/>
        </w:rPr>
        <w:t>обеспечение</w:t>
      </w:r>
      <w:r w:rsidRPr="00831FFE">
        <w:rPr>
          <w:rFonts w:ascii="GHEA Grapalat" w:hAnsi="GHEA Grapalat" w:cs="Sylfaen"/>
          <w:sz w:val="20"/>
          <w:szCs w:val="20"/>
        </w:rPr>
        <w:t xml:space="preserve"> </w:t>
      </w:r>
      <w:r w:rsidRPr="00831FFE">
        <w:rPr>
          <w:rFonts w:ascii="GHEA Grapalat" w:hAnsi="GHEA Grapalat" w:cs="Sylfaen" w:hint="eastAsia"/>
          <w:sz w:val="20"/>
          <w:szCs w:val="20"/>
        </w:rPr>
        <w:t>договора</w:t>
      </w:r>
      <w:r w:rsidRPr="00831FFE">
        <w:rPr>
          <w:rFonts w:ascii="GHEA Grapalat" w:hAnsi="GHEA Grapalat" w:cs="Sylfaen"/>
          <w:sz w:val="20"/>
          <w:szCs w:val="20"/>
        </w:rPr>
        <w:t xml:space="preserve"> </w:t>
      </w:r>
      <w:r w:rsidRPr="00831FFE">
        <w:rPr>
          <w:rFonts w:ascii="GHEA Grapalat" w:hAnsi="GHEA Grapalat" w:cs="Sylfaen" w:hint="eastAsia"/>
          <w:sz w:val="20"/>
          <w:szCs w:val="20"/>
        </w:rPr>
        <w:t>и</w:t>
      </w:r>
      <w:r w:rsidRPr="00831FFE">
        <w:rPr>
          <w:rFonts w:ascii="GHEA Grapalat" w:hAnsi="GHEA Grapalat" w:cs="Sylfaen"/>
          <w:sz w:val="20"/>
          <w:szCs w:val="20"/>
        </w:rPr>
        <w:t xml:space="preserve"> (</w:t>
      </w:r>
      <w:r w:rsidRPr="00831FFE">
        <w:rPr>
          <w:rFonts w:ascii="GHEA Grapalat" w:hAnsi="GHEA Grapalat" w:cs="Sylfaen" w:hint="eastAsia"/>
          <w:sz w:val="20"/>
          <w:szCs w:val="20"/>
        </w:rPr>
        <w:t>или</w:t>
      </w:r>
      <w:r w:rsidRPr="00831FFE">
        <w:rPr>
          <w:rFonts w:ascii="GHEA Grapalat" w:hAnsi="GHEA Grapalat" w:cs="Sylfaen"/>
          <w:sz w:val="20"/>
          <w:szCs w:val="20"/>
        </w:rPr>
        <w:t xml:space="preserve">) </w:t>
      </w:r>
      <w:r w:rsidRPr="00831FFE">
        <w:rPr>
          <w:rFonts w:ascii="GHEA Grapalat" w:hAnsi="GHEA Grapalat" w:cs="Sylfaen" w:hint="eastAsia"/>
          <w:sz w:val="20"/>
          <w:szCs w:val="20"/>
        </w:rPr>
        <w:t>квалификации</w:t>
      </w:r>
      <w:r w:rsidRPr="00831FFE">
        <w:rPr>
          <w:rFonts w:ascii="GHEA Grapalat" w:hAnsi="GHEA Grapalat" w:cs="Sylfaen"/>
          <w:sz w:val="20"/>
          <w:szCs w:val="20"/>
        </w:rPr>
        <w:t xml:space="preserve">, </w:t>
      </w:r>
      <w:r w:rsidRPr="00831FFE">
        <w:rPr>
          <w:rFonts w:ascii="GHEA Grapalat" w:hAnsi="GHEA Grapalat" w:cs="Sylfaen" w:hint="eastAsia"/>
          <w:sz w:val="20"/>
          <w:szCs w:val="20"/>
        </w:rPr>
        <w:t>представленного</w:t>
      </w:r>
      <w:r w:rsidRPr="00831FFE">
        <w:rPr>
          <w:rFonts w:ascii="GHEA Grapalat" w:hAnsi="GHEA Grapalat" w:cs="Sylfaen"/>
          <w:sz w:val="20"/>
          <w:szCs w:val="20"/>
        </w:rPr>
        <w:t xml:space="preserve"> </w:t>
      </w:r>
      <w:r w:rsidRPr="00831FFE">
        <w:rPr>
          <w:rFonts w:ascii="GHEA Grapalat" w:hAnsi="GHEA Grapalat" w:cs="Sylfaen" w:hint="eastAsia"/>
          <w:sz w:val="20"/>
          <w:szCs w:val="20"/>
        </w:rPr>
        <w:t>в</w:t>
      </w:r>
      <w:r w:rsidRPr="00831FFE">
        <w:rPr>
          <w:rFonts w:ascii="GHEA Grapalat" w:hAnsi="GHEA Grapalat" w:cs="Sylfaen"/>
          <w:sz w:val="20"/>
          <w:szCs w:val="20"/>
        </w:rPr>
        <w:t xml:space="preserve"> </w:t>
      </w:r>
      <w:r w:rsidRPr="00831FFE">
        <w:rPr>
          <w:rFonts w:ascii="GHEA Grapalat" w:hAnsi="GHEA Grapalat" w:cs="Sylfaen" w:hint="eastAsia"/>
          <w:sz w:val="20"/>
          <w:szCs w:val="20"/>
        </w:rPr>
        <w:t>виде</w:t>
      </w:r>
      <w:r w:rsidRPr="00831FFE">
        <w:rPr>
          <w:rFonts w:ascii="GHEA Grapalat" w:hAnsi="GHEA Grapalat" w:cs="Sylfaen"/>
          <w:sz w:val="20"/>
          <w:szCs w:val="20"/>
        </w:rPr>
        <w:t xml:space="preserve"> </w:t>
      </w:r>
      <w:r w:rsidRPr="00831FFE">
        <w:rPr>
          <w:rFonts w:ascii="GHEA Grapalat" w:hAnsi="GHEA Grapalat" w:cs="Sylfaen" w:hint="eastAsia"/>
          <w:sz w:val="20"/>
          <w:szCs w:val="20"/>
        </w:rPr>
        <w:t>односторонне</w:t>
      </w:r>
      <w:r w:rsidRPr="00831FFE">
        <w:rPr>
          <w:rFonts w:ascii="GHEA Grapalat" w:hAnsi="GHEA Grapalat" w:cs="Sylfaen"/>
          <w:sz w:val="20"/>
          <w:szCs w:val="20"/>
        </w:rPr>
        <w:t xml:space="preserve"> </w:t>
      </w:r>
      <w:r w:rsidRPr="00831FFE">
        <w:rPr>
          <w:rFonts w:ascii="GHEA Grapalat" w:hAnsi="GHEA Grapalat" w:cs="Sylfaen" w:hint="eastAsia"/>
          <w:sz w:val="20"/>
          <w:szCs w:val="20"/>
        </w:rPr>
        <w:t>утвержденного</w:t>
      </w:r>
      <w:r w:rsidRPr="00831FFE">
        <w:rPr>
          <w:rFonts w:ascii="GHEA Grapalat" w:hAnsi="GHEA Grapalat" w:cs="Sylfaen"/>
          <w:sz w:val="20"/>
          <w:szCs w:val="20"/>
        </w:rPr>
        <w:t xml:space="preserve"> </w:t>
      </w:r>
      <w:r w:rsidRPr="00831FFE">
        <w:rPr>
          <w:rFonts w:ascii="GHEA Grapalat" w:hAnsi="GHEA Grapalat" w:cs="Sylfaen" w:hint="eastAsia"/>
          <w:sz w:val="20"/>
          <w:szCs w:val="20"/>
        </w:rPr>
        <w:t>заявления</w:t>
      </w:r>
      <w:r w:rsidRPr="00831FFE">
        <w:rPr>
          <w:rFonts w:ascii="GHEA Grapalat" w:hAnsi="GHEA Grapalat" w:cs="Sylfaen"/>
          <w:sz w:val="20"/>
          <w:szCs w:val="20"/>
        </w:rPr>
        <w:t xml:space="preserve">- </w:t>
      </w:r>
      <w:r w:rsidRPr="00831FFE">
        <w:rPr>
          <w:rFonts w:ascii="GHEA Grapalat" w:hAnsi="GHEA Grapalat" w:cs="Sylfaen" w:hint="eastAsia"/>
          <w:sz w:val="20"/>
          <w:szCs w:val="20"/>
        </w:rPr>
        <w:t>неустойки</w:t>
      </w:r>
      <w:r w:rsidRPr="00831FFE">
        <w:rPr>
          <w:rFonts w:ascii="GHEA Grapalat" w:hAnsi="GHEA Grapalat" w:cs="Sylfaen"/>
          <w:sz w:val="20"/>
          <w:szCs w:val="20"/>
        </w:rPr>
        <w:t xml:space="preserve"> (</w:t>
      </w:r>
      <w:r w:rsidRPr="00831FFE">
        <w:rPr>
          <w:rFonts w:ascii="GHEA Grapalat" w:hAnsi="GHEA Grapalat" w:cs="Sylfaen" w:hint="eastAsia"/>
          <w:sz w:val="20"/>
          <w:szCs w:val="20"/>
        </w:rPr>
        <w:t>далее</w:t>
      </w:r>
      <w:r w:rsidRPr="00831FFE">
        <w:rPr>
          <w:rFonts w:ascii="GHEA Grapalat" w:hAnsi="GHEA Grapalat" w:cs="Sylfaen"/>
          <w:sz w:val="20"/>
          <w:szCs w:val="20"/>
        </w:rPr>
        <w:t xml:space="preserve"> </w:t>
      </w:r>
      <w:r w:rsidRPr="00831FFE">
        <w:rPr>
          <w:rFonts w:ascii="GHEA Grapalat" w:hAnsi="GHEA Grapalat" w:cs="Sylfaen" w:hint="eastAsia"/>
          <w:sz w:val="20"/>
          <w:szCs w:val="20"/>
        </w:rPr>
        <w:t>также</w:t>
      </w:r>
      <w:r w:rsidRPr="00831FFE">
        <w:rPr>
          <w:rFonts w:ascii="GHEA Grapalat" w:hAnsi="GHEA Grapalat" w:cs="Sylfaen"/>
          <w:sz w:val="20"/>
          <w:szCs w:val="20"/>
        </w:rPr>
        <w:t xml:space="preserve"> </w:t>
      </w:r>
      <w:r w:rsidRPr="00831FFE">
        <w:rPr>
          <w:rFonts w:ascii="GHEA Grapalat" w:hAnsi="GHEA Grapalat" w:cs="Sylfaen" w:hint="eastAsia"/>
          <w:sz w:val="20"/>
          <w:szCs w:val="20"/>
        </w:rPr>
        <w:t>неустойки</w:t>
      </w:r>
      <w:r w:rsidRPr="00831FFE">
        <w:rPr>
          <w:rFonts w:ascii="GHEA Grapalat" w:hAnsi="GHEA Grapalat" w:cs="Sylfaen"/>
          <w:sz w:val="20"/>
          <w:szCs w:val="20"/>
        </w:rPr>
        <w:t xml:space="preserve">), </w:t>
      </w:r>
      <w:r w:rsidRPr="00831FFE">
        <w:rPr>
          <w:rFonts w:ascii="GHEA Grapalat" w:hAnsi="GHEA Grapalat" w:cs="Sylfaen" w:hint="eastAsia"/>
          <w:sz w:val="20"/>
          <w:szCs w:val="20"/>
        </w:rPr>
        <w:t>не</w:t>
      </w:r>
      <w:r w:rsidRPr="00831FFE">
        <w:rPr>
          <w:rFonts w:ascii="GHEA Grapalat" w:hAnsi="GHEA Grapalat" w:cs="Sylfaen"/>
          <w:sz w:val="20"/>
          <w:szCs w:val="20"/>
        </w:rPr>
        <w:t xml:space="preserve"> </w:t>
      </w:r>
      <w:r w:rsidRPr="00831FFE">
        <w:rPr>
          <w:rFonts w:ascii="GHEA Grapalat" w:hAnsi="GHEA Grapalat" w:cs="Sylfaen" w:hint="eastAsia"/>
          <w:sz w:val="20"/>
          <w:szCs w:val="20"/>
        </w:rPr>
        <w:t>заменяет</w:t>
      </w:r>
      <w:r w:rsidRPr="00831FFE">
        <w:rPr>
          <w:rFonts w:ascii="GHEA Grapalat" w:hAnsi="GHEA Grapalat" w:cs="Sylfaen"/>
          <w:sz w:val="20"/>
          <w:szCs w:val="20"/>
        </w:rPr>
        <w:t xml:space="preserve"> </w:t>
      </w:r>
      <w:r w:rsidRPr="00831FFE">
        <w:rPr>
          <w:rFonts w:ascii="GHEA Grapalat" w:hAnsi="GHEA Grapalat" w:cs="Sylfaen" w:hint="eastAsia"/>
          <w:sz w:val="20"/>
          <w:szCs w:val="20"/>
        </w:rPr>
        <w:t>на</w:t>
      </w:r>
      <w:r w:rsidRPr="00831FFE">
        <w:rPr>
          <w:rFonts w:ascii="GHEA Grapalat" w:hAnsi="GHEA Grapalat" w:cs="Sylfaen"/>
          <w:sz w:val="20"/>
          <w:szCs w:val="20"/>
        </w:rPr>
        <w:t xml:space="preserve"> </w:t>
      </w:r>
      <w:r w:rsidRPr="00831FFE">
        <w:rPr>
          <w:rFonts w:ascii="GHEA Grapalat" w:hAnsi="GHEA Grapalat" w:cs="Sylfaen" w:hint="eastAsia"/>
          <w:sz w:val="20"/>
          <w:szCs w:val="20"/>
        </w:rPr>
        <w:t>банковскую</w:t>
      </w:r>
      <w:r w:rsidRPr="00831FFE">
        <w:rPr>
          <w:rFonts w:ascii="GHEA Grapalat" w:hAnsi="GHEA Grapalat" w:cs="Sylfaen"/>
          <w:sz w:val="20"/>
          <w:szCs w:val="20"/>
        </w:rPr>
        <w:t xml:space="preserve"> </w:t>
      </w:r>
      <w:r w:rsidRPr="00831FFE">
        <w:rPr>
          <w:rFonts w:ascii="GHEA Grapalat" w:hAnsi="GHEA Grapalat" w:cs="Sylfaen" w:hint="eastAsia"/>
          <w:sz w:val="20"/>
          <w:szCs w:val="20"/>
        </w:rPr>
        <w:t>гарантию</w:t>
      </w:r>
      <w:r w:rsidRPr="00831FFE">
        <w:rPr>
          <w:rFonts w:ascii="GHEA Grapalat" w:hAnsi="GHEA Grapalat" w:cs="Sylfaen"/>
          <w:sz w:val="20"/>
          <w:szCs w:val="20"/>
        </w:rPr>
        <w:t xml:space="preserve"> </w:t>
      </w:r>
      <w:r w:rsidRPr="00831FFE">
        <w:rPr>
          <w:rFonts w:ascii="GHEA Grapalat" w:hAnsi="GHEA Grapalat" w:cs="Sylfaen" w:hint="eastAsia"/>
          <w:sz w:val="20"/>
          <w:szCs w:val="20"/>
        </w:rPr>
        <w:t>или</w:t>
      </w:r>
      <w:r w:rsidRPr="00831FFE">
        <w:rPr>
          <w:rFonts w:ascii="GHEA Grapalat" w:hAnsi="GHEA Grapalat" w:cs="Sylfaen"/>
          <w:sz w:val="20"/>
          <w:szCs w:val="20"/>
        </w:rPr>
        <w:t xml:space="preserve"> </w:t>
      </w:r>
      <w:r w:rsidRPr="00831FFE">
        <w:rPr>
          <w:rFonts w:ascii="GHEA Grapalat" w:hAnsi="GHEA Grapalat" w:cs="Sylfaen" w:hint="eastAsia"/>
          <w:sz w:val="20"/>
          <w:szCs w:val="20"/>
        </w:rPr>
        <w:t>наличные</w:t>
      </w:r>
      <w:r w:rsidRPr="00831FFE">
        <w:rPr>
          <w:rFonts w:ascii="GHEA Grapalat" w:hAnsi="GHEA Grapalat" w:cs="Sylfaen"/>
          <w:sz w:val="20"/>
          <w:szCs w:val="20"/>
        </w:rPr>
        <w:t xml:space="preserve"> </w:t>
      </w:r>
      <w:r w:rsidRPr="00831FFE">
        <w:rPr>
          <w:rFonts w:ascii="GHEA Grapalat" w:hAnsi="GHEA Grapalat" w:cs="Sylfaen" w:hint="eastAsia"/>
          <w:sz w:val="20"/>
          <w:szCs w:val="20"/>
        </w:rPr>
        <w:t>деньги</w:t>
      </w:r>
      <w:r w:rsidRPr="00831FFE">
        <w:rPr>
          <w:rFonts w:ascii="GHEA Grapalat" w:hAnsi="GHEA Grapalat" w:cs="Sylfaen"/>
          <w:sz w:val="20"/>
          <w:szCs w:val="20"/>
        </w:rPr>
        <w:t xml:space="preserve">, </w:t>
      </w:r>
      <w:r w:rsidRPr="00831FFE">
        <w:rPr>
          <w:rFonts w:ascii="GHEA Grapalat" w:hAnsi="GHEA Grapalat" w:cs="Sylfaen" w:hint="eastAsia"/>
          <w:sz w:val="20"/>
          <w:szCs w:val="20"/>
        </w:rPr>
        <w:t>то</w:t>
      </w:r>
      <w:r w:rsidRPr="00831FFE">
        <w:rPr>
          <w:rFonts w:ascii="GHEA Grapalat" w:hAnsi="GHEA Grapalat" w:cs="Sylfaen"/>
          <w:sz w:val="20"/>
          <w:szCs w:val="20"/>
        </w:rPr>
        <w:t xml:space="preserve"> </w:t>
      </w:r>
      <w:r w:rsidRPr="00831FFE">
        <w:rPr>
          <w:rFonts w:ascii="GHEA Grapalat" w:hAnsi="GHEA Grapalat" w:cs="Sylfaen" w:hint="eastAsia"/>
          <w:sz w:val="20"/>
          <w:szCs w:val="20"/>
        </w:rPr>
        <w:t>это</w:t>
      </w:r>
      <w:r w:rsidRPr="00831FFE">
        <w:rPr>
          <w:rFonts w:ascii="GHEA Grapalat" w:hAnsi="GHEA Grapalat" w:cs="Sylfaen"/>
          <w:sz w:val="20"/>
          <w:szCs w:val="20"/>
        </w:rPr>
        <w:t xml:space="preserve"> </w:t>
      </w:r>
      <w:r w:rsidRPr="00831FFE">
        <w:rPr>
          <w:rFonts w:ascii="GHEA Grapalat" w:hAnsi="GHEA Grapalat" w:cs="Sylfaen" w:hint="eastAsia"/>
          <w:sz w:val="20"/>
          <w:szCs w:val="20"/>
        </w:rPr>
        <w:t>обстоятельство</w:t>
      </w:r>
      <w:r w:rsidRPr="00831FFE">
        <w:rPr>
          <w:rFonts w:ascii="GHEA Grapalat" w:hAnsi="GHEA Grapalat" w:cs="Sylfaen"/>
          <w:sz w:val="20"/>
          <w:szCs w:val="20"/>
        </w:rPr>
        <w:t xml:space="preserve"> </w:t>
      </w:r>
      <w:r w:rsidRPr="00831FFE">
        <w:rPr>
          <w:rFonts w:ascii="GHEA Grapalat" w:hAnsi="GHEA Grapalat" w:cs="Sylfaen" w:hint="eastAsia"/>
          <w:sz w:val="20"/>
          <w:szCs w:val="20"/>
        </w:rPr>
        <w:t>считается</w:t>
      </w:r>
      <w:r w:rsidRPr="00831FFE">
        <w:rPr>
          <w:rFonts w:ascii="GHEA Grapalat" w:hAnsi="GHEA Grapalat" w:cs="Sylfaen"/>
          <w:sz w:val="20"/>
          <w:szCs w:val="20"/>
        </w:rPr>
        <w:t xml:space="preserve"> </w:t>
      </w:r>
      <w:r w:rsidRPr="00831FFE">
        <w:rPr>
          <w:rFonts w:ascii="GHEA Grapalat" w:hAnsi="GHEA Grapalat" w:cs="Sylfaen" w:hint="eastAsia"/>
          <w:sz w:val="20"/>
          <w:szCs w:val="20"/>
        </w:rPr>
        <w:t>нарушением</w:t>
      </w:r>
      <w:r w:rsidRPr="00831FFE">
        <w:rPr>
          <w:rFonts w:ascii="GHEA Grapalat" w:hAnsi="GHEA Grapalat" w:cs="Sylfaen"/>
          <w:sz w:val="20"/>
          <w:szCs w:val="20"/>
        </w:rPr>
        <w:t xml:space="preserve"> </w:t>
      </w:r>
      <w:r w:rsidRPr="00831FFE">
        <w:rPr>
          <w:rFonts w:ascii="GHEA Grapalat" w:hAnsi="GHEA Grapalat" w:cs="Sylfaen" w:hint="eastAsia"/>
          <w:sz w:val="20"/>
          <w:szCs w:val="20"/>
        </w:rPr>
        <w:t>обязательства</w:t>
      </w:r>
      <w:r w:rsidRPr="00831FFE">
        <w:rPr>
          <w:rFonts w:ascii="GHEA Grapalat" w:hAnsi="GHEA Grapalat" w:cs="Sylfaen"/>
          <w:sz w:val="20"/>
          <w:szCs w:val="20"/>
        </w:rPr>
        <w:t xml:space="preserve"> </w:t>
      </w:r>
      <w:r w:rsidRPr="00831FFE">
        <w:rPr>
          <w:rFonts w:ascii="GHEA Grapalat" w:hAnsi="GHEA Grapalat" w:cs="Sylfaen" w:hint="eastAsia"/>
          <w:sz w:val="20"/>
          <w:szCs w:val="20"/>
        </w:rPr>
        <w:t>участника</w:t>
      </w:r>
      <w:r w:rsidRPr="00831FFE">
        <w:rPr>
          <w:rFonts w:ascii="GHEA Grapalat" w:hAnsi="GHEA Grapalat" w:cs="Sylfaen"/>
          <w:sz w:val="20"/>
          <w:szCs w:val="20"/>
        </w:rPr>
        <w:t xml:space="preserve"> </w:t>
      </w:r>
      <w:r w:rsidRPr="00831FFE">
        <w:rPr>
          <w:rFonts w:ascii="GHEA Grapalat" w:hAnsi="GHEA Grapalat" w:cs="Sylfaen" w:hint="eastAsia"/>
          <w:sz w:val="20"/>
          <w:szCs w:val="20"/>
        </w:rPr>
        <w:t>в</w:t>
      </w:r>
      <w:r w:rsidRPr="00831FFE">
        <w:rPr>
          <w:rFonts w:ascii="GHEA Grapalat" w:hAnsi="GHEA Grapalat" w:cs="Sylfaen"/>
          <w:sz w:val="20"/>
          <w:szCs w:val="20"/>
        </w:rPr>
        <w:t xml:space="preserve"> </w:t>
      </w:r>
      <w:r w:rsidRPr="00831FFE">
        <w:rPr>
          <w:rFonts w:ascii="GHEA Grapalat" w:hAnsi="GHEA Grapalat" w:cs="Sylfaen" w:hint="eastAsia"/>
          <w:sz w:val="20"/>
          <w:szCs w:val="20"/>
        </w:rPr>
        <w:t>рамках</w:t>
      </w:r>
      <w:r w:rsidRPr="00831FFE">
        <w:rPr>
          <w:rFonts w:ascii="GHEA Grapalat" w:hAnsi="GHEA Grapalat" w:cs="Sylfaen"/>
          <w:sz w:val="20"/>
          <w:szCs w:val="20"/>
        </w:rPr>
        <w:t xml:space="preserve"> </w:t>
      </w:r>
      <w:r w:rsidRPr="00831FFE">
        <w:rPr>
          <w:rFonts w:ascii="GHEA Grapalat" w:hAnsi="GHEA Grapalat" w:cs="Sylfaen" w:hint="eastAsia"/>
          <w:sz w:val="20"/>
          <w:szCs w:val="20"/>
        </w:rPr>
        <w:t>процесса</w:t>
      </w:r>
      <w:r w:rsidRPr="00831FFE">
        <w:rPr>
          <w:rFonts w:ascii="GHEA Grapalat" w:hAnsi="GHEA Grapalat" w:cs="Sylfaen"/>
          <w:sz w:val="20"/>
          <w:szCs w:val="20"/>
        </w:rPr>
        <w:t xml:space="preserve"> </w:t>
      </w:r>
      <w:r w:rsidRPr="00831FFE">
        <w:rPr>
          <w:rFonts w:ascii="GHEA Grapalat" w:hAnsi="GHEA Grapalat" w:cs="Sylfaen" w:hint="eastAsia"/>
          <w:sz w:val="20"/>
          <w:szCs w:val="20"/>
        </w:rPr>
        <w:t>закупки</w:t>
      </w:r>
      <w:r w:rsidRPr="00831FFE">
        <w:rPr>
          <w:rFonts w:ascii="GHEA Grapalat" w:hAnsi="GHEA Grapalat" w:cs="Sylfaen"/>
          <w:sz w:val="20"/>
          <w:szCs w:val="20"/>
        </w:rPr>
        <w:t>.</w:t>
      </w:r>
    </w:p>
    <w:p w:rsidR="00A63D83" w:rsidRPr="00831FFE" w:rsidRDefault="00A63D83" w:rsidP="00831FFE">
      <w:pPr>
        <w:widowControl w:val="0"/>
        <w:tabs>
          <w:tab w:val="left" w:pos="1276"/>
        </w:tabs>
        <w:ind w:firstLine="567"/>
        <w:jc w:val="both"/>
        <w:rPr>
          <w:rFonts w:ascii="GHEA Grapalat" w:hAnsi="GHEA Grapalat"/>
          <w:sz w:val="20"/>
          <w:szCs w:val="20"/>
        </w:rPr>
      </w:pPr>
      <w:r w:rsidRPr="00831FFE">
        <w:rPr>
          <w:rFonts w:ascii="GHEA Grapalat" w:hAnsi="GHEA Grapalat"/>
          <w:sz w:val="20"/>
          <w:szCs w:val="20"/>
        </w:rPr>
        <w:t>8.1</w:t>
      </w:r>
      <w:r w:rsidR="00C44C97" w:rsidRPr="00831FFE">
        <w:rPr>
          <w:rFonts w:ascii="GHEA Grapalat" w:hAnsi="GHEA Grapalat"/>
          <w:sz w:val="20"/>
          <w:szCs w:val="20"/>
        </w:rPr>
        <w:t>4</w:t>
      </w:r>
      <w:r w:rsidR="00A31DCA" w:rsidRPr="00831FFE">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831FFE" w:rsidRDefault="00E64D24" w:rsidP="00831FFE">
      <w:pPr>
        <w:pStyle w:val="norm"/>
        <w:widowControl w:val="0"/>
        <w:tabs>
          <w:tab w:val="left" w:pos="1276"/>
        </w:tabs>
        <w:spacing w:line="240" w:lineRule="auto"/>
        <w:ind w:firstLine="567"/>
        <w:rPr>
          <w:rFonts w:ascii="GHEA Grapalat" w:hAnsi="GHEA Grapalat" w:cs="Sylfaen"/>
          <w:sz w:val="20"/>
        </w:rPr>
      </w:pPr>
      <w:r w:rsidRPr="00831FFE">
        <w:rPr>
          <w:rFonts w:ascii="GHEA Grapalat" w:hAnsi="GHEA Grapalat"/>
          <w:sz w:val="20"/>
        </w:rPr>
        <w:t>8.1</w:t>
      </w:r>
      <w:r w:rsidR="00C44C97" w:rsidRPr="00831FFE">
        <w:rPr>
          <w:rFonts w:ascii="GHEA Grapalat" w:hAnsi="GHEA Grapalat"/>
          <w:sz w:val="20"/>
        </w:rPr>
        <w:t>5</w:t>
      </w:r>
      <w:r w:rsidRPr="00831FFE">
        <w:rPr>
          <w:rFonts w:ascii="GHEA Grapalat" w:hAnsi="GHEA Grapalat"/>
          <w:sz w:val="20"/>
        </w:rPr>
        <w:t xml:space="preserve"> </w:t>
      </w:r>
      <w:r w:rsidR="00C44C97" w:rsidRPr="00831FFE">
        <w:rPr>
          <w:rFonts w:ascii="GHEA Grapalat" w:hAnsi="GHEA Grapalat"/>
          <w:sz w:val="20"/>
        </w:rPr>
        <w:t>Документы, указанные в пункте</w:t>
      </w:r>
      <w:r w:rsidR="00A74478" w:rsidRPr="00831FFE">
        <w:rPr>
          <w:rFonts w:ascii="GHEA Grapalat" w:hAnsi="GHEA Grapalat"/>
          <w:sz w:val="20"/>
        </w:rPr>
        <w:t xml:space="preserve"> 8.</w:t>
      </w:r>
      <w:r w:rsidR="00F20C21" w:rsidRPr="00831FFE">
        <w:rPr>
          <w:rFonts w:ascii="GHEA Grapalat" w:hAnsi="GHEA Grapalat"/>
          <w:sz w:val="20"/>
        </w:rPr>
        <w:t>8</w:t>
      </w:r>
      <w:r w:rsidR="00A74478" w:rsidRPr="00831FFE">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831FFE">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831FFE" w:rsidRDefault="00A150A9" w:rsidP="00831FFE">
      <w:pPr>
        <w:pStyle w:val="BodyTextIndent2"/>
        <w:widowControl w:val="0"/>
        <w:tabs>
          <w:tab w:val="left" w:pos="1276"/>
        </w:tabs>
        <w:spacing w:line="240" w:lineRule="auto"/>
        <w:ind w:firstLine="567"/>
        <w:rPr>
          <w:rFonts w:ascii="GHEA Grapalat" w:hAnsi="GHEA Grapalat" w:cs="Sylfaen"/>
          <w:spacing w:val="-4"/>
        </w:rPr>
      </w:pPr>
      <w:r w:rsidRPr="00831FFE">
        <w:rPr>
          <w:rFonts w:ascii="GHEA Grapalat" w:hAnsi="GHEA Grapalat"/>
        </w:rPr>
        <w:t>8.</w:t>
      </w:r>
      <w:r w:rsidR="0093610F" w:rsidRPr="00831FFE">
        <w:rPr>
          <w:rFonts w:ascii="GHEA Grapalat" w:hAnsi="GHEA Grapalat"/>
        </w:rPr>
        <w:t>1</w:t>
      </w:r>
      <w:r w:rsidR="00E520F6" w:rsidRPr="00831FFE">
        <w:rPr>
          <w:rFonts w:ascii="GHEA Grapalat" w:hAnsi="GHEA Grapalat"/>
        </w:rPr>
        <w:t>6</w:t>
      </w:r>
      <w:r w:rsidR="00EE0CB1" w:rsidRPr="00831FFE">
        <w:rPr>
          <w:rFonts w:ascii="GHEA Grapalat" w:hAnsi="GHEA Grapalat"/>
        </w:rPr>
        <w:t>.</w:t>
      </w:r>
      <w:r w:rsidR="00EE0CB1" w:rsidRPr="00831FFE">
        <w:rPr>
          <w:rFonts w:ascii="GHEA Grapalat" w:hAnsi="GHEA Grapalat"/>
        </w:rPr>
        <w:tab/>
      </w:r>
      <w:r w:rsidRPr="00831FFE">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831FFE" w:rsidRDefault="00BF457D" w:rsidP="00831FFE">
      <w:pPr>
        <w:widowControl w:val="0"/>
        <w:tabs>
          <w:tab w:val="left" w:pos="1276"/>
        </w:tabs>
        <w:ind w:firstLine="567"/>
        <w:jc w:val="both"/>
        <w:rPr>
          <w:rFonts w:ascii="GHEA Grapalat" w:hAnsi="GHEA Grapalat"/>
          <w:sz w:val="20"/>
          <w:szCs w:val="20"/>
        </w:rPr>
      </w:pPr>
      <w:r w:rsidRPr="00831FFE">
        <w:rPr>
          <w:rFonts w:ascii="GHEA Grapalat" w:hAnsi="GHEA Grapalat"/>
          <w:sz w:val="20"/>
          <w:szCs w:val="20"/>
        </w:rPr>
        <w:t>8.1</w:t>
      </w:r>
      <w:r w:rsidR="00E520F6" w:rsidRPr="00831FFE">
        <w:rPr>
          <w:rFonts w:ascii="GHEA Grapalat" w:hAnsi="GHEA Grapalat"/>
          <w:sz w:val="20"/>
          <w:szCs w:val="20"/>
        </w:rPr>
        <w:t>7</w:t>
      </w:r>
      <w:r w:rsidRPr="00831FFE">
        <w:rPr>
          <w:rFonts w:ascii="GHEA Grapalat" w:hAnsi="GHEA Grapalat"/>
          <w:sz w:val="20"/>
          <w:szCs w:val="20"/>
        </w:rPr>
        <w:t>.</w:t>
      </w:r>
      <w:r w:rsidRPr="00831FFE">
        <w:rPr>
          <w:rFonts w:ascii="GHEA Grapalat" w:hAnsi="GHEA Grapalat"/>
          <w:sz w:val="20"/>
          <w:szCs w:val="20"/>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831FFE" w:rsidRDefault="00BF457D" w:rsidP="00831FFE">
      <w:pPr>
        <w:widowControl w:val="0"/>
        <w:ind w:firstLine="567"/>
        <w:jc w:val="both"/>
        <w:rPr>
          <w:rFonts w:ascii="GHEA Grapalat" w:hAnsi="GHEA Grapalat"/>
          <w:sz w:val="20"/>
          <w:szCs w:val="20"/>
        </w:rPr>
      </w:pPr>
      <w:r w:rsidRPr="00831FFE">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831FFE" w:rsidRDefault="00A150A9" w:rsidP="00831FFE">
      <w:pPr>
        <w:pStyle w:val="BodyTextIndent2"/>
        <w:widowControl w:val="0"/>
        <w:tabs>
          <w:tab w:val="left" w:pos="1276"/>
        </w:tabs>
        <w:spacing w:line="240" w:lineRule="auto"/>
        <w:ind w:firstLine="567"/>
        <w:rPr>
          <w:rFonts w:ascii="GHEA Grapalat" w:hAnsi="GHEA Grapalat"/>
        </w:rPr>
      </w:pPr>
      <w:r w:rsidRPr="00831FFE">
        <w:rPr>
          <w:rFonts w:ascii="GHEA Grapalat" w:hAnsi="GHEA Grapalat"/>
        </w:rPr>
        <w:t>8.</w:t>
      </w:r>
      <w:r w:rsidR="000E624C" w:rsidRPr="00831FFE">
        <w:rPr>
          <w:rFonts w:ascii="GHEA Grapalat" w:hAnsi="GHEA Grapalat"/>
          <w:lang w:val="hy-AM"/>
        </w:rPr>
        <w:t>1</w:t>
      </w:r>
      <w:r w:rsidR="00E520F6" w:rsidRPr="00831FFE">
        <w:rPr>
          <w:rFonts w:ascii="GHEA Grapalat" w:hAnsi="GHEA Grapalat"/>
        </w:rPr>
        <w:t>8</w:t>
      </w:r>
      <w:r w:rsidRPr="00831FFE">
        <w:rPr>
          <w:rFonts w:ascii="GHEA Grapalat" w:hAnsi="GHEA Grapalat"/>
        </w:rPr>
        <w:t>.</w:t>
      </w:r>
      <w:r w:rsidR="00EE0CB1" w:rsidRPr="00831FFE">
        <w:rPr>
          <w:rFonts w:ascii="GHEA Grapalat" w:hAnsi="GHEA Grapalat"/>
        </w:rPr>
        <w:tab/>
      </w:r>
      <w:r w:rsidRPr="00831FFE">
        <w:rPr>
          <w:rFonts w:ascii="GHEA Grapalat" w:hAnsi="GHEA Grapalat"/>
        </w:rPr>
        <w:t>Оценка заявок и определение отобранного участника осуществляются по отдельным лотам</w:t>
      </w:r>
      <w:r w:rsidR="00757B7C" w:rsidRPr="00831FFE">
        <w:rPr>
          <w:rStyle w:val="FootnoteReference"/>
          <w:rFonts w:ascii="GHEA Grapalat" w:hAnsi="GHEA Grapalat"/>
        </w:rPr>
        <w:footnoteReference w:customMarkFollows="1" w:id="7"/>
        <w:t>10</w:t>
      </w:r>
      <w:r w:rsidRPr="00831FFE">
        <w:rPr>
          <w:rFonts w:ascii="GHEA Grapalat" w:hAnsi="GHEA Grapalat"/>
        </w:rPr>
        <w:t xml:space="preserve">. </w:t>
      </w:r>
    </w:p>
    <w:p w:rsidR="00583092" w:rsidRPr="00831FFE" w:rsidRDefault="00A150A9" w:rsidP="00831FFE">
      <w:pPr>
        <w:widowControl w:val="0"/>
        <w:tabs>
          <w:tab w:val="left" w:pos="1276"/>
        </w:tabs>
        <w:ind w:firstLine="567"/>
        <w:jc w:val="both"/>
        <w:rPr>
          <w:rFonts w:ascii="GHEA Grapalat" w:hAnsi="GHEA Grapalat"/>
          <w:sz w:val="20"/>
          <w:szCs w:val="20"/>
        </w:rPr>
      </w:pPr>
      <w:r w:rsidRPr="00831FFE">
        <w:rPr>
          <w:rFonts w:ascii="GHEA Grapalat" w:hAnsi="GHEA Grapalat"/>
          <w:sz w:val="20"/>
          <w:szCs w:val="20"/>
        </w:rPr>
        <w:t>8.</w:t>
      </w:r>
      <w:r w:rsidR="0018426E" w:rsidRPr="00831FFE">
        <w:rPr>
          <w:rFonts w:ascii="GHEA Grapalat" w:hAnsi="GHEA Grapalat"/>
          <w:sz w:val="20"/>
          <w:szCs w:val="20"/>
        </w:rPr>
        <w:t>1</w:t>
      </w:r>
      <w:r w:rsidR="00144C98" w:rsidRPr="00831FFE">
        <w:rPr>
          <w:rFonts w:ascii="GHEA Grapalat" w:hAnsi="GHEA Grapalat"/>
          <w:sz w:val="20"/>
          <w:szCs w:val="20"/>
        </w:rPr>
        <w:t>9</w:t>
      </w:r>
      <w:r w:rsidR="009F2C5D" w:rsidRPr="00831FFE">
        <w:rPr>
          <w:rFonts w:ascii="GHEA Grapalat" w:hAnsi="GHEA Grapalat"/>
          <w:sz w:val="20"/>
          <w:szCs w:val="20"/>
        </w:rPr>
        <w:t>.</w:t>
      </w:r>
      <w:r w:rsidR="009F2C5D" w:rsidRPr="00831FFE">
        <w:rPr>
          <w:rFonts w:ascii="GHEA Grapalat" w:hAnsi="GHEA Grapalat"/>
          <w:sz w:val="20"/>
          <w:szCs w:val="20"/>
        </w:rPr>
        <w:tab/>
      </w:r>
      <w:r w:rsidRPr="00831FFE">
        <w:rPr>
          <w:rFonts w:ascii="GHEA Grapalat" w:hAnsi="GHEA Grapalat"/>
          <w:sz w:val="20"/>
          <w:szCs w:val="20"/>
        </w:rPr>
        <w:t>В случае если отобранный участник не заключает (отказывается</w:t>
      </w:r>
      <w:r w:rsidR="00521B59" w:rsidRPr="00831FFE">
        <w:rPr>
          <w:rFonts w:ascii="Courier New" w:hAnsi="Courier New" w:cs="Courier New"/>
          <w:sz w:val="20"/>
          <w:szCs w:val="20"/>
          <w:lang w:val="en-US"/>
        </w:rPr>
        <w:t> </w:t>
      </w:r>
      <w:r w:rsidRPr="00831FFE">
        <w:rPr>
          <w:rFonts w:ascii="GHEA Grapalat" w:hAnsi="GHEA Grapalat"/>
          <w:sz w:val="20"/>
          <w:szCs w:val="20"/>
        </w:rPr>
        <w:t xml:space="preserve">заключать) договор или лишается права на заключение договора, </w:t>
      </w:r>
      <w:r w:rsidR="000702A0" w:rsidRPr="00831FFE">
        <w:rPr>
          <w:rFonts w:ascii="GHEA Grapalat" w:hAnsi="GHEA Grapalat"/>
          <w:sz w:val="20"/>
          <w:szCs w:val="20"/>
        </w:rPr>
        <w:t xml:space="preserve">решением комиссии </w:t>
      </w:r>
      <w:r w:rsidR="005F2F3B" w:rsidRPr="00831FFE">
        <w:rPr>
          <w:rFonts w:ascii="GHEA Grapalat" w:hAnsi="GHEA Grapalat"/>
          <w:sz w:val="20"/>
          <w:szCs w:val="20"/>
        </w:rPr>
        <w:t xml:space="preserve">отобранным  </w:t>
      </w:r>
      <w:r w:rsidRPr="00831FFE">
        <w:rPr>
          <w:rFonts w:ascii="GHEA Grapalat" w:hAnsi="GHEA Grapalat"/>
          <w:sz w:val="20"/>
          <w:szCs w:val="20"/>
        </w:rPr>
        <w:t>участник</w:t>
      </w:r>
      <w:r w:rsidR="005F2F3B" w:rsidRPr="00831FFE">
        <w:rPr>
          <w:rFonts w:ascii="GHEA Grapalat" w:hAnsi="GHEA Grapalat"/>
          <w:sz w:val="20"/>
          <w:szCs w:val="20"/>
        </w:rPr>
        <w:t xml:space="preserve">ом </w:t>
      </w:r>
      <w:r w:rsidR="005F2F3B" w:rsidRPr="00831FFE">
        <w:rPr>
          <w:rFonts w:ascii="GHEA Grapalat" w:hAnsi="GHEA Grapalat"/>
          <w:sz w:val="20"/>
          <w:szCs w:val="20"/>
          <w:lang w:val="hy-AM"/>
        </w:rPr>
        <w:t xml:space="preserve"> </w:t>
      </w:r>
      <w:r w:rsidR="005F2F3B" w:rsidRPr="00831FFE">
        <w:rPr>
          <w:rFonts w:ascii="GHEA Grapalat" w:hAnsi="GHEA Grapalat"/>
          <w:sz w:val="20"/>
          <w:szCs w:val="20"/>
        </w:rPr>
        <w:t>признается участник занявший следующее место</w:t>
      </w:r>
      <w:r w:rsidR="00951CE5" w:rsidRPr="00831FFE">
        <w:rPr>
          <w:rFonts w:ascii="GHEA Grapalat" w:hAnsi="GHEA Grapalat"/>
          <w:sz w:val="20"/>
          <w:szCs w:val="20"/>
          <w:lang w:val="hy-AM"/>
        </w:rPr>
        <w:t xml:space="preserve"> </w:t>
      </w:r>
      <w:r w:rsidR="00951CE5" w:rsidRPr="00831FFE">
        <w:rPr>
          <w:rFonts w:ascii="GHEA Grapalat" w:hAnsi="GHEA Grapalat"/>
          <w:sz w:val="20"/>
          <w:szCs w:val="20"/>
        </w:rPr>
        <w:t>с</w:t>
      </w:r>
      <w:r w:rsidRPr="00831FFE">
        <w:rPr>
          <w:rFonts w:ascii="GHEA Grapalat" w:hAnsi="GHEA Grapalat"/>
          <w:sz w:val="20"/>
          <w:szCs w:val="20"/>
        </w:rPr>
        <w:t xml:space="preserve"> </w:t>
      </w:r>
      <w:r w:rsidR="00951CE5" w:rsidRPr="00831FFE">
        <w:rPr>
          <w:rFonts w:ascii="GHEA Grapalat" w:hAnsi="GHEA Grapalat"/>
          <w:sz w:val="20"/>
          <w:szCs w:val="20"/>
        </w:rPr>
        <w:t>применением процедуры</w:t>
      </w:r>
      <w:r w:rsidRPr="00831FFE">
        <w:rPr>
          <w:rFonts w:ascii="GHEA Grapalat" w:hAnsi="GHEA Grapalat"/>
          <w:sz w:val="20"/>
          <w:szCs w:val="20"/>
        </w:rPr>
        <w:t>, установленн</w:t>
      </w:r>
      <w:r w:rsidR="00951CE5" w:rsidRPr="00831FFE">
        <w:rPr>
          <w:rFonts w:ascii="GHEA Grapalat" w:hAnsi="GHEA Grapalat"/>
          <w:sz w:val="20"/>
          <w:szCs w:val="20"/>
        </w:rPr>
        <w:t>ой</w:t>
      </w:r>
      <w:r w:rsidRPr="00831FFE">
        <w:rPr>
          <w:rFonts w:ascii="GHEA Grapalat" w:hAnsi="GHEA Grapalat"/>
          <w:sz w:val="20"/>
          <w:szCs w:val="20"/>
        </w:rPr>
        <w:t xml:space="preserve"> пунктами 8.1</w:t>
      </w:r>
      <w:r w:rsidR="00C808AC" w:rsidRPr="00831FFE">
        <w:rPr>
          <w:rFonts w:ascii="GHEA Grapalat" w:hAnsi="GHEA Grapalat"/>
          <w:sz w:val="20"/>
          <w:szCs w:val="20"/>
        </w:rPr>
        <w:t>2</w:t>
      </w:r>
      <w:r w:rsidRPr="00831FFE">
        <w:rPr>
          <w:rFonts w:ascii="GHEA Grapalat" w:hAnsi="GHEA Grapalat"/>
          <w:sz w:val="20"/>
          <w:szCs w:val="20"/>
        </w:rPr>
        <w:t>-8.</w:t>
      </w:r>
      <w:r w:rsidR="00807FD0" w:rsidRPr="00831FFE">
        <w:rPr>
          <w:rFonts w:ascii="GHEA Grapalat" w:hAnsi="GHEA Grapalat"/>
          <w:sz w:val="20"/>
          <w:szCs w:val="20"/>
        </w:rPr>
        <w:t>19</w:t>
      </w:r>
      <w:r w:rsidR="007854B2" w:rsidRPr="00831FFE">
        <w:rPr>
          <w:rFonts w:ascii="GHEA Grapalat" w:hAnsi="GHEA Grapalat"/>
          <w:sz w:val="20"/>
          <w:szCs w:val="20"/>
        </w:rPr>
        <w:t xml:space="preserve"> </w:t>
      </w:r>
      <w:r w:rsidRPr="00831FFE">
        <w:rPr>
          <w:rFonts w:ascii="GHEA Grapalat" w:hAnsi="GHEA Grapalat"/>
          <w:sz w:val="20"/>
          <w:szCs w:val="20"/>
        </w:rPr>
        <w:t>части 1 настоящего Приглашения.</w:t>
      </w:r>
    </w:p>
    <w:p w:rsidR="00583092" w:rsidRPr="00831FFE" w:rsidRDefault="00A150A9" w:rsidP="00831FFE">
      <w:pPr>
        <w:pStyle w:val="BodyTextIndent2"/>
        <w:widowControl w:val="0"/>
        <w:tabs>
          <w:tab w:val="left" w:pos="1276"/>
        </w:tabs>
        <w:spacing w:line="240" w:lineRule="auto"/>
        <w:ind w:firstLine="567"/>
        <w:rPr>
          <w:rFonts w:ascii="GHEA Grapalat" w:hAnsi="GHEA Grapalat" w:cs="Sylfaen"/>
        </w:rPr>
      </w:pPr>
      <w:r w:rsidRPr="00831FFE">
        <w:rPr>
          <w:rFonts w:ascii="GHEA Grapalat" w:hAnsi="GHEA Grapalat"/>
        </w:rPr>
        <w:t>8.</w:t>
      </w:r>
      <w:r w:rsidR="00144C98" w:rsidRPr="00831FFE">
        <w:rPr>
          <w:rFonts w:ascii="GHEA Grapalat" w:hAnsi="GHEA Grapalat"/>
        </w:rPr>
        <w:t>20</w:t>
      </w:r>
      <w:r w:rsidR="00FA2DBA" w:rsidRPr="00831FFE">
        <w:rPr>
          <w:rFonts w:ascii="GHEA Grapalat" w:hAnsi="GHEA Grapalat"/>
        </w:rPr>
        <w:t>.</w:t>
      </w:r>
      <w:r w:rsidR="00FA2DBA" w:rsidRPr="00831FFE">
        <w:rPr>
          <w:rFonts w:ascii="GHEA Grapalat" w:hAnsi="GHEA Grapalat"/>
        </w:rPr>
        <w:tab/>
      </w:r>
      <w:r w:rsidRPr="00831FFE">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831FFE" w:rsidRDefault="00662165" w:rsidP="00831FFE">
      <w:pPr>
        <w:pStyle w:val="BodyTextIndent2"/>
        <w:widowControl w:val="0"/>
        <w:spacing w:line="240" w:lineRule="auto"/>
        <w:ind w:firstLine="567"/>
        <w:rPr>
          <w:rFonts w:ascii="GHEA Grapalat" w:hAnsi="GHEA Grapalat"/>
        </w:rPr>
      </w:pPr>
      <w:r w:rsidRPr="00831FFE">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831FFE" w:rsidRDefault="00A150A9" w:rsidP="00831FFE">
      <w:pPr>
        <w:pStyle w:val="BodyTextIndent2"/>
        <w:widowControl w:val="0"/>
        <w:tabs>
          <w:tab w:val="left" w:pos="1276"/>
        </w:tabs>
        <w:spacing w:line="240" w:lineRule="auto"/>
        <w:ind w:firstLine="567"/>
        <w:rPr>
          <w:rFonts w:ascii="GHEA Grapalat" w:hAnsi="GHEA Grapalat"/>
        </w:rPr>
      </w:pPr>
      <w:r w:rsidRPr="00831FFE">
        <w:rPr>
          <w:rFonts w:ascii="GHEA Grapalat" w:hAnsi="GHEA Grapalat"/>
        </w:rPr>
        <w:t>8.</w:t>
      </w:r>
      <w:r w:rsidR="005A79EE" w:rsidRPr="00831FFE">
        <w:rPr>
          <w:rFonts w:ascii="GHEA Grapalat" w:hAnsi="GHEA Grapalat"/>
        </w:rPr>
        <w:t>2</w:t>
      </w:r>
      <w:r w:rsidR="005F1A20" w:rsidRPr="00831FFE">
        <w:rPr>
          <w:rFonts w:ascii="GHEA Grapalat" w:hAnsi="GHEA Grapalat"/>
        </w:rPr>
        <w:t>1</w:t>
      </w:r>
      <w:r w:rsidRPr="00831FFE">
        <w:rPr>
          <w:rFonts w:ascii="GHEA Grapalat" w:hAnsi="GHEA Grapalat"/>
        </w:rPr>
        <w:t>.</w:t>
      </w:r>
      <w:r w:rsidR="00FA2DBA" w:rsidRPr="00831FFE">
        <w:rPr>
          <w:rFonts w:ascii="GHEA Grapalat" w:hAnsi="GHEA Grapalat"/>
        </w:rPr>
        <w:tab/>
      </w:r>
      <w:r w:rsidRPr="00831FFE">
        <w:rPr>
          <w:rFonts w:ascii="GHEA Grapalat" w:hAnsi="GHEA Grapalat"/>
        </w:rPr>
        <w:t>С целью применения пункта 8.</w:t>
      </w:r>
      <w:r w:rsidR="005F1A20" w:rsidRPr="00831FFE">
        <w:rPr>
          <w:rFonts w:ascii="GHEA Grapalat" w:hAnsi="GHEA Grapalat"/>
        </w:rPr>
        <w:t>20</w:t>
      </w:r>
      <w:r w:rsidRPr="00831FFE">
        <w:rPr>
          <w:rFonts w:ascii="GHEA Grapalat" w:hAnsi="GHEA Grapalat"/>
        </w:rPr>
        <w:t xml:space="preserve">. части 1 настоящего приглашения </w:t>
      </w:r>
      <w:r w:rsidR="005A79EE" w:rsidRPr="00831FFE">
        <w:rPr>
          <w:rFonts w:ascii="GHEA Grapalat" w:hAnsi="GHEA Grapalat"/>
        </w:rPr>
        <w:t xml:space="preserve">может быть созвано </w:t>
      </w:r>
      <w:r w:rsidRPr="00831FFE">
        <w:rPr>
          <w:rFonts w:ascii="GHEA Grapalat" w:hAnsi="GHEA Grapalat"/>
        </w:rPr>
        <w:t>внеочередное заседание комиссии.</w:t>
      </w:r>
    </w:p>
    <w:p w:rsidR="00E45ACA" w:rsidRPr="00831FFE" w:rsidRDefault="00A150A9" w:rsidP="00831FFE">
      <w:pPr>
        <w:pStyle w:val="norm"/>
        <w:widowControl w:val="0"/>
        <w:tabs>
          <w:tab w:val="left" w:pos="1276"/>
        </w:tabs>
        <w:spacing w:line="240" w:lineRule="auto"/>
        <w:ind w:firstLine="567"/>
        <w:rPr>
          <w:rFonts w:ascii="GHEA Grapalat" w:hAnsi="GHEA Grapalat"/>
          <w:sz w:val="20"/>
        </w:rPr>
      </w:pPr>
      <w:r w:rsidRPr="00831FFE">
        <w:rPr>
          <w:rFonts w:ascii="GHEA Grapalat" w:hAnsi="GHEA Grapalat"/>
          <w:spacing w:val="-6"/>
          <w:sz w:val="20"/>
        </w:rPr>
        <w:t>8.</w:t>
      </w:r>
      <w:r w:rsidR="007D73EF" w:rsidRPr="00831FFE">
        <w:rPr>
          <w:rFonts w:ascii="GHEA Grapalat" w:hAnsi="GHEA Grapalat"/>
          <w:spacing w:val="-6"/>
          <w:sz w:val="20"/>
        </w:rPr>
        <w:t>22</w:t>
      </w:r>
      <w:r w:rsidR="00544D9F" w:rsidRPr="00831FFE">
        <w:rPr>
          <w:rFonts w:ascii="GHEA Grapalat" w:hAnsi="GHEA Grapalat"/>
          <w:spacing w:val="-6"/>
          <w:sz w:val="20"/>
        </w:rPr>
        <w:t>.</w:t>
      </w:r>
      <w:r w:rsidR="00544D9F" w:rsidRPr="00831FFE">
        <w:rPr>
          <w:rFonts w:ascii="GHEA Grapalat" w:hAnsi="GHEA Grapalat"/>
          <w:spacing w:val="-6"/>
          <w:sz w:val="20"/>
        </w:rPr>
        <w:tab/>
      </w:r>
      <w:r w:rsidRPr="00831FFE">
        <w:rPr>
          <w:rFonts w:ascii="GHEA Grapalat" w:hAnsi="GHEA Grapalat"/>
          <w:spacing w:val="-6"/>
          <w:sz w:val="20"/>
        </w:rPr>
        <w:t xml:space="preserve">До заключения договора заказчик, не позднее чем в первый рабочий день, следующий за </w:t>
      </w:r>
      <w:r w:rsidRPr="00831FFE">
        <w:rPr>
          <w:rFonts w:ascii="GHEA Grapalat" w:hAnsi="GHEA Grapalat"/>
          <w:spacing w:val="-6"/>
          <w:sz w:val="20"/>
        </w:rPr>
        <w:lastRenderedPageBreak/>
        <w:t>принятием решения по отобранному участнику, опубликовывает в бюллетене объявление относительно решения о заключении договора.</w:t>
      </w:r>
      <w:r w:rsidRPr="00831FFE">
        <w:rPr>
          <w:rFonts w:ascii="GHEA Grapalat" w:hAnsi="GHEA Grapalat"/>
          <w:sz w:val="20"/>
        </w:rPr>
        <w:t xml:space="preserve"> Решение о</w:t>
      </w:r>
      <w:r w:rsidR="00BA2853" w:rsidRPr="00831FFE">
        <w:rPr>
          <w:rFonts w:ascii="Courier New" w:hAnsi="Courier New" w:cs="Courier New"/>
          <w:sz w:val="20"/>
          <w:lang w:val="en-US"/>
        </w:rPr>
        <w:t> </w:t>
      </w:r>
      <w:r w:rsidRPr="00831FFE">
        <w:rPr>
          <w:rFonts w:ascii="GHEA Grapalat" w:hAnsi="GHEA Grapalat"/>
          <w:sz w:val="20"/>
        </w:rPr>
        <w:t>заключении договора содержит краткую информацию об оценке заявок, о</w:t>
      </w:r>
      <w:r w:rsidR="00BA2853" w:rsidRPr="00831FFE">
        <w:rPr>
          <w:rFonts w:ascii="Courier New" w:hAnsi="Courier New" w:cs="Courier New"/>
          <w:sz w:val="20"/>
          <w:lang w:val="en-US"/>
        </w:rPr>
        <w:t> </w:t>
      </w:r>
      <w:r w:rsidRPr="00831FFE">
        <w:rPr>
          <w:rFonts w:ascii="GHEA Grapalat" w:hAnsi="GHEA Grapalat"/>
          <w:sz w:val="20"/>
        </w:rPr>
        <w:t>причинах, обосновывающих выбор отобранного участника, и объявление о</w:t>
      </w:r>
      <w:r w:rsidR="00BA2853" w:rsidRPr="00831FFE">
        <w:rPr>
          <w:rFonts w:ascii="Courier New" w:hAnsi="Courier New" w:cs="Courier New"/>
          <w:sz w:val="20"/>
          <w:lang w:val="en-US"/>
        </w:rPr>
        <w:t> </w:t>
      </w:r>
      <w:r w:rsidRPr="00831FFE">
        <w:rPr>
          <w:rFonts w:ascii="GHEA Grapalat" w:hAnsi="GHEA Grapalat"/>
          <w:sz w:val="20"/>
        </w:rPr>
        <w:t>периоде ожидания.</w:t>
      </w:r>
    </w:p>
    <w:p w:rsidR="00583092" w:rsidRPr="00831FFE" w:rsidRDefault="00A150A9" w:rsidP="00831FFE">
      <w:pPr>
        <w:pStyle w:val="BodyTextIndent2"/>
        <w:widowControl w:val="0"/>
        <w:tabs>
          <w:tab w:val="left" w:pos="1276"/>
        </w:tabs>
        <w:spacing w:line="240" w:lineRule="auto"/>
        <w:ind w:firstLine="567"/>
        <w:rPr>
          <w:rFonts w:ascii="GHEA Grapalat" w:hAnsi="GHEA Grapalat"/>
        </w:rPr>
      </w:pPr>
      <w:r w:rsidRPr="00831FFE">
        <w:rPr>
          <w:rFonts w:ascii="GHEA Grapalat" w:hAnsi="GHEA Grapalat"/>
        </w:rPr>
        <w:t>8.</w:t>
      </w:r>
      <w:r w:rsidR="00163324" w:rsidRPr="00831FFE">
        <w:rPr>
          <w:rFonts w:ascii="GHEA Grapalat" w:hAnsi="GHEA Grapalat"/>
        </w:rPr>
        <w:t>2</w:t>
      </w:r>
      <w:r w:rsidR="00E61E7C" w:rsidRPr="00831FFE">
        <w:rPr>
          <w:rFonts w:ascii="GHEA Grapalat" w:hAnsi="GHEA Grapalat"/>
        </w:rPr>
        <w:t>3</w:t>
      </w:r>
      <w:r w:rsidR="00BA2853" w:rsidRPr="00831FFE">
        <w:rPr>
          <w:rFonts w:ascii="GHEA Grapalat" w:hAnsi="GHEA Grapalat"/>
        </w:rPr>
        <w:t>.</w:t>
      </w:r>
      <w:r w:rsidR="00735C9B" w:rsidRPr="00831FFE">
        <w:rPr>
          <w:rFonts w:ascii="GHEA Grapalat" w:hAnsi="GHEA Grapalat"/>
        </w:rPr>
        <w:t xml:space="preserve"> </w:t>
      </w:r>
      <w:r w:rsidRPr="00831FFE">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Pr="00831FFE" w:rsidRDefault="00EE5A30" w:rsidP="00831FFE">
      <w:pPr>
        <w:pStyle w:val="BodyTextIndent2"/>
        <w:widowControl w:val="0"/>
        <w:spacing w:line="240" w:lineRule="auto"/>
        <w:ind w:left="284" w:firstLine="567"/>
        <w:contextualSpacing/>
        <w:rPr>
          <w:rFonts w:ascii="GHEA Grapalat" w:hAnsi="GHEA Grapalat"/>
        </w:rPr>
      </w:pPr>
      <w:r w:rsidRPr="00831FFE">
        <w:rPr>
          <w:rFonts w:ascii="GHEA Grapalat" w:hAnsi="GHEA Grapalat"/>
        </w:rPr>
        <w:t>Период ожидания в случае настоящей процедуры составляет "</w:t>
      </w:r>
      <w:r w:rsidR="00D05D42">
        <w:rPr>
          <w:rFonts w:ascii="GHEA Grapalat" w:hAnsi="GHEA Grapalat"/>
        </w:rPr>
        <w:t>10</w:t>
      </w:r>
      <w:r w:rsidRPr="00831FFE">
        <w:rPr>
          <w:rFonts w:ascii="GHEA Grapalat" w:hAnsi="GHEA Grapalat"/>
        </w:rPr>
        <w:t>" календарных дней. Период ожидания:</w:t>
      </w:r>
    </w:p>
    <w:p w:rsidR="00EE5A30" w:rsidRPr="00831FFE" w:rsidRDefault="00EE5A30" w:rsidP="00831FFE">
      <w:pPr>
        <w:pStyle w:val="BodyTextIndent2"/>
        <w:widowControl w:val="0"/>
        <w:numPr>
          <w:ilvl w:val="0"/>
          <w:numId w:val="32"/>
        </w:numPr>
        <w:spacing w:line="240" w:lineRule="auto"/>
        <w:ind w:left="284" w:hanging="426"/>
        <w:contextualSpacing/>
        <w:rPr>
          <w:rFonts w:ascii="GHEA Grapalat" w:hAnsi="GHEA Grapalat"/>
          <w:i/>
        </w:rPr>
      </w:pPr>
      <w:r w:rsidRPr="00831FFE">
        <w:rPr>
          <w:rFonts w:ascii="GHEA Grapalat" w:hAnsi="GHEA Grapalat"/>
        </w:rPr>
        <w:t>не применим, если заявку подал только один участник, с которым заключается договор</w:t>
      </w:r>
      <w:r w:rsidR="009E460F" w:rsidRPr="00831FFE">
        <w:rPr>
          <w:rFonts w:ascii="GHEA Grapalat" w:hAnsi="GHEA Grapalat"/>
        </w:rPr>
        <w:t>;</w:t>
      </w:r>
    </w:p>
    <w:p w:rsidR="00EE5A30" w:rsidRPr="00831FFE" w:rsidRDefault="00EE5A30" w:rsidP="00831FFE">
      <w:pPr>
        <w:pStyle w:val="norm"/>
        <w:widowControl w:val="0"/>
        <w:numPr>
          <w:ilvl w:val="0"/>
          <w:numId w:val="32"/>
        </w:numPr>
        <w:spacing w:line="240" w:lineRule="auto"/>
        <w:ind w:left="284"/>
        <w:contextualSpacing/>
        <w:rPr>
          <w:rFonts w:ascii="GHEA Grapalat" w:hAnsi="GHEA Grapalat"/>
          <w:sz w:val="20"/>
        </w:rPr>
      </w:pPr>
      <w:r w:rsidRPr="00831FFE">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EE5A30" w:rsidRPr="00831FFE" w:rsidRDefault="00EE5A30" w:rsidP="00831FFE">
      <w:pPr>
        <w:pStyle w:val="norm"/>
        <w:widowControl w:val="0"/>
        <w:tabs>
          <w:tab w:val="left" w:pos="1276"/>
        </w:tabs>
        <w:spacing w:line="240" w:lineRule="auto"/>
        <w:ind w:left="284" w:firstLine="0"/>
        <w:contextualSpacing/>
        <w:rPr>
          <w:rFonts w:ascii="GHEA Grapalat" w:hAnsi="GHEA Grapalat"/>
          <w:sz w:val="20"/>
        </w:rPr>
      </w:pPr>
      <w:r w:rsidRPr="00831FFE">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831FFE" w:rsidRDefault="00EE5A30" w:rsidP="00831FFE">
      <w:pPr>
        <w:pStyle w:val="BodyTextIndent2"/>
        <w:widowControl w:val="0"/>
        <w:tabs>
          <w:tab w:val="left" w:pos="1276"/>
        </w:tabs>
        <w:spacing w:line="240" w:lineRule="auto"/>
        <w:ind w:firstLine="567"/>
        <w:contextualSpacing/>
        <w:rPr>
          <w:rFonts w:ascii="GHEA Grapalat" w:hAnsi="GHEA Grapalat" w:cs="Sylfaen"/>
        </w:rPr>
      </w:pPr>
    </w:p>
    <w:p w:rsidR="000313A6" w:rsidRPr="00831FFE" w:rsidRDefault="00AA0AD8" w:rsidP="00B46D58">
      <w:pPr>
        <w:widowControl w:val="0"/>
        <w:spacing w:after="160"/>
        <w:jc w:val="center"/>
        <w:rPr>
          <w:rFonts w:ascii="GHEA Grapalat" w:hAnsi="GHEA Grapalat" w:cs="Arial"/>
          <w:b/>
          <w:iCs/>
          <w:sz w:val="20"/>
          <w:szCs w:val="20"/>
        </w:rPr>
      </w:pPr>
      <w:r w:rsidRPr="00831FFE">
        <w:rPr>
          <w:rFonts w:ascii="GHEA Grapalat" w:hAnsi="GHEA Grapalat"/>
          <w:b/>
          <w:sz w:val="20"/>
          <w:szCs w:val="20"/>
        </w:rPr>
        <w:t xml:space="preserve">9. ЗАКЛЮЧЕНИЕ ДОГОВОРА </w:t>
      </w:r>
    </w:p>
    <w:p w:rsidR="00096865" w:rsidRPr="00831FFE" w:rsidRDefault="00AA0AD8" w:rsidP="00831FFE">
      <w:pPr>
        <w:widowControl w:val="0"/>
        <w:tabs>
          <w:tab w:val="left" w:pos="1134"/>
        </w:tabs>
        <w:ind w:firstLine="567"/>
        <w:jc w:val="both"/>
        <w:rPr>
          <w:rFonts w:ascii="GHEA Grapalat" w:hAnsi="GHEA Grapalat" w:cs="Sylfaen"/>
          <w:sz w:val="20"/>
          <w:szCs w:val="20"/>
        </w:rPr>
      </w:pPr>
      <w:r w:rsidRPr="00831FFE">
        <w:rPr>
          <w:rFonts w:ascii="GHEA Grapalat" w:hAnsi="GHEA Grapalat"/>
          <w:sz w:val="20"/>
          <w:szCs w:val="20"/>
        </w:rPr>
        <w:t>9.1</w:t>
      </w:r>
      <w:r w:rsidR="002A3FC1" w:rsidRPr="00831FFE">
        <w:rPr>
          <w:rFonts w:ascii="GHEA Grapalat" w:hAnsi="GHEA Grapalat"/>
          <w:sz w:val="20"/>
          <w:szCs w:val="20"/>
        </w:rPr>
        <w:t>.</w:t>
      </w:r>
      <w:r w:rsidR="002A3FC1" w:rsidRPr="00831FFE">
        <w:rPr>
          <w:rFonts w:ascii="GHEA Grapalat" w:hAnsi="GHEA Grapalat"/>
          <w:sz w:val="20"/>
          <w:szCs w:val="20"/>
        </w:rPr>
        <w:tab/>
      </w:r>
      <w:r w:rsidRPr="00831FFE">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831FFE" w:rsidRDefault="00AA0AD8" w:rsidP="00831FFE">
      <w:pPr>
        <w:widowControl w:val="0"/>
        <w:tabs>
          <w:tab w:val="left" w:pos="1134"/>
        </w:tabs>
        <w:ind w:firstLine="567"/>
        <w:jc w:val="both"/>
        <w:rPr>
          <w:rFonts w:ascii="GHEA Grapalat" w:hAnsi="GHEA Grapalat" w:cs="Sylfaen"/>
          <w:sz w:val="20"/>
          <w:szCs w:val="20"/>
        </w:rPr>
      </w:pPr>
      <w:r w:rsidRPr="00831FFE">
        <w:rPr>
          <w:rFonts w:ascii="GHEA Grapalat" w:hAnsi="GHEA Grapalat"/>
          <w:sz w:val="20"/>
          <w:szCs w:val="20"/>
        </w:rPr>
        <w:t>9.2.</w:t>
      </w:r>
      <w:r w:rsidR="002A3FC1" w:rsidRPr="00831FFE">
        <w:rPr>
          <w:rFonts w:ascii="GHEA Grapalat" w:hAnsi="GHEA Grapalat"/>
          <w:sz w:val="20"/>
          <w:szCs w:val="20"/>
        </w:rPr>
        <w:tab/>
      </w:r>
      <w:r w:rsidR="005F0A8F" w:rsidRPr="00831FFE">
        <w:rPr>
          <w:rFonts w:ascii="GHEA Grapalat" w:hAnsi="GHEA Grapalat"/>
          <w:sz w:val="20"/>
          <w:szCs w:val="20"/>
        </w:rPr>
        <w:t>На</w:t>
      </w:r>
      <w:r w:rsidRPr="00831FFE">
        <w:rPr>
          <w:rFonts w:ascii="GHEA Grapalat" w:hAnsi="GHEA Grapalat"/>
          <w:sz w:val="20"/>
          <w:szCs w:val="20"/>
        </w:rPr>
        <w:t xml:space="preserve"> чет</w:t>
      </w:r>
      <w:r w:rsidR="005F0A8F" w:rsidRPr="00831FFE">
        <w:rPr>
          <w:rFonts w:ascii="GHEA Grapalat" w:hAnsi="GHEA Grapalat"/>
          <w:sz w:val="20"/>
          <w:szCs w:val="20"/>
        </w:rPr>
        <w:t>вертый</w:t>
      </w:r>
      <w:r w:rsidRPr="00831FFE">
        <w:rPr>
          <w:rFonts w:ascii="GHEA Grapalat" w:hAnsi="GHEA Grapalat"/>
          <w:sz w:val="20"/>
          <w:szCs w:val="20"/>
        </w:rPr>
        <w:t xml:space="preserve"> рабочи</w:t>
      </w:r>
      <w:r w:rsidR="005F0A8F" w:rsidRPr="00831FFE">
        <w:rPr>
          <w:rFonts w:ascii="GHEA Grapalat" w:hAnsi="GHEA Grapalat"/>
          <w:sz w:val="20"/>
          <w:szCs w:val="20"/>
        </w:rPr>
        <w:t>й</w:t>
      </w:r>
      <w:r w:rsidRPr="00831FFE">
        <w:rPr>
          <w:rFonts w:ascii="GHEA Grapalat" w:hAnsi="GHEA Grapalat"/>
          <w:sz w:val="20"/>
          <w:szCs w:val="20"/>
        </w:rPr>
        <w:t xml:space="preserve"> д</w:t>
      </w:r>
      <w:r w:rsidR="005F0A8F" w:rsidRPr="00831FFE">
        <w:rPr>
          <w:rFonts w:ascii="GHEA Grapalat" w:hAnsi="GHEA Grapalat"/>
          <w:sz w:val="20"/>
          <w:szCs w:val="20"/>
        </w:rPr>
        <w:t>е</w:t>
      </w:r>
      <w:r w:rsidRPr="00831FFE">
        <w:rPr>
          <w:rFonts w:ascii="GHEA Grapalat" w:hAnsi="GHEA Grapalat"/>
          <w:sz w:val="20"/>
          <w:szCs w:val="20"/>
        </w:rPr>
        <w:t>н</w:t>
      </w:r>
      <w:r w:rsidR="005F0A8F" w:rsidRPr="00831FFE">
        <w:rPr>
          <w:rFonts w:ascii="GHEA Grapalat" w:hAnsi="GHEA Grapalat"/>
          <w:sz w:val="20"/>
          <w:szCs w:val="20"/>
        </w:rPr>
        <w:t>ь</w:t>
      </w:r>
      <w:r w:rsidRPr="00831FFE">
        <w:rPr>
          <w:rFonts w:ascii="GHEA Grapalat" w:hAnsi="GHEA Grapalat"/>
          <w:sz w:val="20"/>
          <w:szCs w:val="20"/>
        </w:rPr>
        <w:t>, следующи</w:t>
      </w:r>
      <w:r w:rsidR="005F0A8F" w:rsidRPr="00831FFE">
        <w:rPr>
          <w:rFonts w:ascii="GHEA Grapalat" w:hAnsi="GHEA Grapalat"/>
          <w:sz w:val="20"/>
          <w:szCs w:val="20"/>
        </w:rPr>
        <w:t>й</w:t>
      </w:r>
      <w:r w:rsidRPr="00831FFE">
        <w:rPr>
          <w:rFonts w:ascii="GHEA Grapalat" w:hAnsi="GHEA Grapalat"/>
          <w:sz w:val="20"/>
          <w:szCs w:val="20"/>
        </w:rPr>
        <w:t xml:space="preserve"> за окончанием периода ожидания, установленного пунктом 8.</w:t>
      </w:r>
      <w:r w:rsidR="00DA3F9C" w:rsidRPr="00831FFE">
        <w:rPr>
          <w:rFonts w:ascii="GHEA Grapalat" w:hAnsi="GHEA Grapalat"/>
          <w:sz w:val="20"/>
          <w:szCs w:val="20"/>
        </w:rPr>
        <w:t>2</w:t>
      </w:r>
      <w:r w:rsidR="005F0A8F" w:rsidRPr="00831FFE">
        <w:rPr>
          <w:rFonts w:ascii="GHEA Grapalat" w:hAnsi="GHEA Grapalat"/>
          <w:sz w:val="20"/>
          <w:szCs w:val="20"/>
        </w:rPr>
        <w:t>3</w:t>
      </w:r>
      <w:r w:rsidRPr="00831FFE">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831FFE">
        <w:rPr>
          <w:rFonts w:ascii="GHEA Grapalat" w:hAnsi="GHEA Grapalat"/>
          <w:sz w:val="20"/>
          <w:szCs w:val="20"/>
        </w:rPr>
        <w:t>четвертый</w:t>
      </w:r>
      <w:r w:rsidRPr="00831FFE">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831FFE">
        <w:rPr>
          <w:rFonts w:ascii="GHEA Grapalat" w:hAnsi="GHEA Grapalat"/>
          <w:sz w:val="20"/>
          <w:szCs w:val="20"/>
        </w:rPr>
        <w:t>2</w:t>
      </w:r>
      <w:r w:rsidR="00876543" w:rsidRPr="00831FFE">
        <w:rPr>
          <w:rFonts w:ascii="GHEA Grapalat" w:hAnsi="GHEA Grapalat"/>
          <w:sz w:val="20"/>
          <w:szCs w:val="20"/>
        </w:rPr>
        <w:t xml:space="preserve">3 </w:t>
      </w:r>
      <w:r w:rsidRPr="00831FFE">
        <w:rPr>
          <w:rFonts w:ascii="GHEA Grapalat" w:hAnsi="GHEA Grapalat"/>
          <w:sz w:val="20"/>
          <w:szCs w:val="20"/>
        </w:rPr>
        <w:t>части 1 настоящего Приглашения.</w:t>
      </w:r>
    </w:p>
    <w:p w:rsidR="00F23A51" w:rsidRPr="00831FFE" w:rsidRDefault="00AA0AD8" w:rsidP="00831FFE">
      <w:pPr>
        <w:widowControl w:val="0"/>
        <w:tabs>
          <w:tab w:val="left" w:pos="1134"/>
        </w:tabs>
        <w:ind w:firstLine="567"/>
        <w:jc w:val="both"/>
        <w:rPr>
          <w:rFonts w:ascii="GHEA Grapalat" w:hAnsi="GHEA Grapalat" w:cs="Sylfaen"/>
          <w:sz w:val="20"/>
          <w:szCs w:val="20"/>
        </w:rPr>
      </w:pPr>
      <w:r w:rsidRPr="00831FFE">
        <w:rPr>
          <w:rFonts w:ascii="GHEA Grapalat" w:hAnsi="GHEA Grapalat"/>
          <w:sz w:val="20"/>
          <w:szCs w:val="20"/>
        </w:rPr>
        <w:t>9.3.</w:t>
      </w:r>
      <w:r w:rsidR="002A3FC1" w:rsidRPr="00831FFE">
        <w:rPr>
          <w:rFonts w:ascii="GHEA Grapalat" w:hAnsi="GHEA Grapalat"/>
          <w:sz w:val="20"/>
          <w:szCs w:val="20"/>
        </w:rPr>
        <w:tab/>
      </w:r>
      <w:r w:rsidRPr="00831FFE">
        <w:rPr>
          <w:rFonts w:ascii="GHEA Grapalat" w:hAnsi="GHEA Grapalat"/>
          <w:sz w:val="20"/>
          <w:szCs w:val="20"/>
        </w:rPr>
        <w:t xml:space="preserve">Секретарь комиссии </w:t>
      </w:r>
      <w:r w:rsidR="00C26414" w:rsidRPr="00831FFE">
        <w:rPr>
          <w:rFonts w:ascii="GHEA Grapalat" w:hAnsi="GHEA Grapalat"/>
          <w:sz w:val="20"/>
          <w:szCs w:val="20"/>
        </w:rPr>
        <w:t xml:space="preserve">электронным способом </w:t>
      </w:r>
      <w:r w:rsidRPr="00831FFE">
        <w:rPr>
          <w:rFonts w:ascii="GHEA Grapalat" w:hAnsi="GHEA Grapalat"/>
          <w:sz w:val="20"/>
          <w:szCs w:val="20"/>
        </w:rPr>
        <w:t xml:space="preserve">предоставляет отобранному участнику предложение о заключении договора и проект заключаемого договора. </w:t>
      </w:r>
    </w:p>
    <w:p w:rsidR="00B06EC9" w:rsidRPr="00831FFE" w:rsidRDefault="00AA0AD8" w:rsidP="00831FFE">
      <w:pPr>
        <w:widowControl w:val="0"/>
        <w:tabs>
          <w:tab w:val="left" w:pos="1134"/>
        </w:tabs>
        <w:ind w:firstLine="567"/>
        <w:jc w:val="both"/>
        <w:rPr>
          <w:rFonts w:ascii="GHEA Grapalat" w:hAnsi="GHEA Grapalat"/>
          <w:color w:val="000000"/>
          <w:sz w:val="20"/>
          <w:szCs w:val="20"/>
        </w:rPr>
      </w:pPr>
      <w:r w:rsidRPr="00831FFE">
        <w:rPr>
          <w:rFonts w:ascii="GHEA Grapalat" w:hAnsi="GHEA Grapalat"/>
          <w:sz w:val="20"/>
          <w:szCs w:val="20"/>
        </w:rPr>
        <w:t>9.</w:t>
      </w:r>
      <w:r w:rsidR="00877DFD" w:rsidRPr="00831FFE">
        <w:rPr>
          <w:rFonts w:ascii="GHEA Grapalat" w:hAnsi="GHEA Grapalat"/>
          <w:sz w:val="20"/>
          <w:szCs w:val="20"/>
        </w:rPr>
        <w:t>4</w:t>
      </w:r>
      <w:r w:rsidR="00DC30CC" w:rsidRPr="00831FFE">
        <w:rPr>
          <w:rFonts w:ascii="GHEA Grapalat" w:hAnsi="GHEA Grapalat"/>
          <w:sz w:val="20"/>
          <w:szCs w:val="20"/>
        </w:rPr>
        <w:t>.</w:t>
      </w:r>
      <w:r w:rsidR="00DC30CC" w:rsidRPr="00831FFE">
        <w:rPr>
          <w:rFonts w:ascii="GHEA Grapalat" w:hAnsi="GHEA Grapalat"/>
          <w:sz w:val="20"/>
          <w:szCs w:val="20"/>
        </w:rPr>
        <w:tab/>
      </w:r>
      <w:r w:rsidR="00B06EC9" w:rsidRPr="00831FFE">
        <w:rPr>
          <w:rFonts w:ascii="GHEA Grapalat" w:hAnsi="GHEA Grapalat"/>
          <w:color w:val="000000"/>
          <w:sz w:val="20"/>
          <w:szCs w:val="20"/>
        </w:rPr>
        <w:t xml:space="preserve">Если отобранный участник  после получения уведомления о заключении договора и проекта договора </w:t>
      </w:r>
      <w:r w:rsidR="00B06EC9" w:rsidRPr="00831FFE">
        <w:rPr>
          <w:rFonts w:ascii="GHEA Grapalat" w:hAnsi="GHEA Grapalat"/>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06EC9" w:rsidRPr="00831FFE">
        <w:rPr>
          <w:rFonts w:ascii="GHEA Grapalat" w:hAnsi="GHEA Grapalat"/>
          <w:color w:val="000000"/>
          <w:sz w:val="20"/>
          <w:szCs w:val="20"/>
        </w:rPr>
        <w:t xml:space="preserve"> то он лишается права подписания договора.</w:t>
      </w:r>
    </w:p>
    <w:p w:rsidR="000313A6" w:rsidRPr="00831FFE" w:rsidRDefault="00B06EC9" w:rsidP="00831FFE">
      <w:pPr>
        <w:widowControl w:val="0"/>
        <w:tabs>
          <w:tab w:val="left" w:pos="1134"/>
        </w:tabs>
        <w:ind w:firstLine="567"/>
        <w:jc w:val="both"/>
        <w:rPr>
          <w:rFonts w:ascii="GHEA Grapalat" w:hAnsi="GHEA Grapalat" w:cs="Sylfaen"/>
          <w:sz w:val="20"/>
          <w:szCs w:val="20"/>
        </w:rPr>
      </w:pPr>
      <w:r w:rsidRPr="00831FFE">
        <w:rPr>
          <w:rFonts w:ascii="GHEA Grapalat" w:hAnsi="GHEA Grapalat"/>
          <w:color w:val="000000"/>
          <w:sz w:val="20"/>
          <w:szCs w:val="20"/>
        </w:rPr>
        <w:t xml:space="preserve"> </w:t>
      </w:r>
      <w:r w:rsidRPr="00831FFE" w:rsidDel="00DF2686">
        <w:rPr>
          <w:rFonts w:ascii="GHEA Grapalat" w:hAnsi="GHEA Grapalat"/>
          <w:sz w:val="20"/>
          <w:szCs w:val="20"/>
        </w:rPr>
        <w:t xml:space="preserve"> </w:t>
      </w:r>
      <w:r w:rsidR="000313A6" w:rsidRPr="00831FFE">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831FFE">
        <w:rPr>
          <w:rFonts w:ascii="GHEA Grapalat" w:hAnsi="GHEA Grapalat"/>
          <w:sz w:val="20"/>
          <w:szCs w:val="20"/>
        </w:rPr>
        <w:t xml:space="preserve"> </w:t>
      </w:r>
      <w:r w:rsidR="000313A6" w:rsidRPr="00831FFE">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831FFE" w:rsidRDefault="00AA0AD8" w:rsidP="00831FFE">
      <w:pPr>
        <w:pStyle w:val="BodyTextIndent"/>
        <w:widowControl w:val="0"/>
        <w:tabs>
          <w:tab w:val="left" w:pos="1134"/>
        </w:tabs>
        <w:spacing w:line="240" w:lineRule="auto"/>
        <w:ind w:firstLine="567"/>
        <w:rPr>
          <w:rFonts w:ascii="GHEA Grapalat" w:hAnsi="GHEA Grapalat" w:cs="Sylfaen"/>
          <w:i w:val="0"/>
        </w:rPr>
      </w:pPr>
      <w:r w:rsidRPr="00831FFE">
        <w:rPr>
          <w:rFonts w:ascii="GHEA Grapalat" w:hAnsi="GHEA Grapalat"/>
          <w:i w:val="0"/>
        </w:rPr>
        <w:t>9.</w:t>
      </w:r>
      <w:r w:rsidR="00877DFD" w:rsidRPr="00831FFE">
        <w:rPr>
          <w:rFonts w:ascii="GHEA Grapalat" w:hAnsi="GHEA Grapalat"/>
          <w:i w:val="0"/>
        </w:rPr>
        <w:t>5</w:t>
      </w:r>
      <w:r w:rsidR="00DC30CC" w:rsidRPr="00831FFE">
        <w:rPr>
          <w:rFonts w:ascii="GHEA Grapalat" w:hAnsi="GHEA Grapalat"/>
          <w:i w:val="0"/>
        </w:rPr>
        <w:t>.</w:t>
      </w:r>
      <w:r w:rsidR="00DC30CC" w:rsidRPr="00831FFE">
        <w:rPr>
          <w:rFonts w:ascii="GHEA Grapalat" w:hAnsi="GHEA Grapalat"/>
          <w:i w:val="0"/>
        </w:rPr>
        <w:tab/>
      </w:r>
      <w:r w:rsidRPr="00831FFE">
        <w:rPr>
          <w:rFonts w:ascii="GHEA Grapalat" w:hAnsi="GHEA Grapalat"/>
          <w:i w:val="0"/>
        </w:rPr>
        <w:t>До истечения срока, предусмотренного пунктом 9.</w:t>
      </w:r>
      <w:r w:rsidR="005729B9" w:rsidRPr="00831FFE">
        <w:rPr>
          <w:rFonts w:ascii="GHEA Grapalat" w:hAnsi="GHEA Grapalat"/>
          <w:i w:val="0"/>
        </w:rPr>
        <w:t>4</w:t>
      </w:r>
      <w:r w:rsidRPr="00831FFE">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831FFE">
        <w:rPr>
          <w:rFonts w:ascii="GHEA Grapalat" w:hAnsi="GHEA Grapalat"/>
          <w:i w:val="0"/>
        </w:rPr>
        <w:t xml:space="preserve">размера предоплаты или увеличению </w:t>
      </w:r>
      <w:r w:rsidRPr="00831FFE">
        <w:rPr>
          <w:rFonts w:ascii="GHEA Grapalat" w:hAnsi="GHEA Grapalat"/>
          <w:i w:val="0"/>
        </w:rPr>
        <w:t>цены, предложенной отобранным участником.</w:t>
      </w:r>
      <w:r w:rsidRPr="00831FFE">
        <w:rPr>
          <w:rFonts w:ascii="GHEA Grapalat" w:hAnsi="GHEA Grapalat"/>
          <w:spacing w:val="-8"/>
        </w:rPr>
        <w:t xml:space="preserve"> </w:t>
      </w:r>
    </w:p>
    <w:p w:rsidR="00831FFE" w:rsidRDefault="007F245B" w:rsidP="009E460F">
      <w:pPr>
        <w:rPr>
          <w:rFonts w:ascii="GHEA Grapalat" w:hAnsi="GHEA Grapalat"/>
          <w:b/>
          <w:sz w:val="20"/>
          <w:szCs w:val="20"/>
        </w:rPr>
      </w:pPr>
      <w:r w:rsidRPr="00831FFE">
        <w:rPr>
          <w:rFonts w:ascii="GHEA Grapalat" w:hAnsi="GHEA Grapalat"/>
          <w:b/>
          <w:sz w:val="20"/>
          <w:szCs w:val="20"/>
        </w:rPr>
        <w:t xml:space="preserve">              </w:t>
      </w:r>
    </w:p>
    <w:p w:rsidR="00096865" w:rsidRPr="00831FFE" w:rsidRDefault="007F245B" w:rsidP="00831FFE">
      <w:pPr>
        <w:ind w:firstLine="567"/>
        <w:rPr>
          <w:rFonts w:ascii="GHEA Grapalat" w:hAnsi="GHEA Grapalat"/>
          <w:b/>
          <w:sz w:val="20"/>
          <w:szCs w:val="20"/>
        </w:rPr>
      </w:pPr>
      <w:r w:rsidRPr="00831FFE">
        <w:rPr>
          <w:rFonts w:ascii="GHEA Grapalat" w:hAnsi="GHEA Grapalat"/>
          <w:b/>
          <w:sz w:val="20"/>
          <w:szCs w:val="20"/>
        </w:rPr>
        <w:t xml:space="preserve">    </w:t>
      </w:r>
      <w:r w:rsidR="00030D40" w:rsidRPr="00831FFE">
        <w:rPr>
          <w:rFonts w:ascii="GHEA Grapalat" w:hAnsi="GHEA Grapalat"/>
          <w:b/>
          <w:sz w:val="20"/>
          <w:szCs w:val="20"/>
        </w:rPr>
        <w:t xml:space="preserve">10. </w:t>
      </w:r>
      <w:r w:rsidR="00F83409" w:rsidRPr="00831FFE">
        <w:rPr>
          <w:rFonts w:ascii="GHEA Grapalat" w:hAnsi="GHEA Grapalat"/>
          <w:b/>
          <w:sz w:val="20"/>
          <w:szCs w:val="20"/>
        </w:rPr>
        <w:t xml:space="preserve">ОБЕСПЕЧЕНИЯ КВАЛИФИКАЦИИ И </w:t>
      </w:r>
      <w:r w:rsidR="00030D40" w:rsidRPr="00831FFE">
        <w:rPr>
          <w:rFonts w:ascii="GHEA Grapalat" w:hAnsi="GHEA Grapalat"/>
          <w:b/>
          <w:sz w:val="20"/>
          <w:szCs w:val="20"/>
        </w:rPr>
        <w:t>ДОГОВОРА</w:t>
      </w:r>
    </w:p>
    <w:p w:rsidR="007C56B2" w:rsidRPr="00831FFE" w:rsidRDefault="00030D40" w:rsidP="0057550D">
      <w:pPr>
        <w:widowControl w:val="0"/>
        <w:tabs>
          <w:tab w:val="left" w:pos="1276"/>
        </w:tabs>
        <w:spacing w:after="160"/>
        <w:ind w:firstLine="567"/>
        <w:jc w:val="both"/>
        <w:rPr>
          <w:rFonts w:ascii="GHEA Grapalat" w:hAnsi="GHEA Grapalat"/>
          <w:color w:val="000000"/>
          <w:sz w:val="20"/>
          <w:szCs w:val="20"/>
        </w:rPr>
      </w:pPr>
      <w:r w:rsidRPr="00831FFE">
        <w:rPr>
          <w:rFonts w:ascii="GHEA Grapalat" w:hAnsi="GHEA Grapalat"/>
          <w:sz w:val="20"/>
          <w:szCs w:val="20"/>
        </w:rPr>
        <w:t>10.1</w:t>
      </w:r>
      <w:r w:rsidR="00DC30CC" w:rsidRPr="00831FFE">
        <w:rPr>
          <w:rFonts w:ascii="GHEA Grapalat" w:hAnsi="GHEA Grapalat"/>
          <w:sz w:val="20"/>
          <w:szCs w:val="20"/>
        </w:rPr>
        <w:t>.</w:t>
      </w:r>
      <w:r w:rsidR="00DC30CC" w:rsidRPr="00831FFE">
        <w:rPr>
          <w:rFonts w:ascii="GHEA Grapalat" w:hAnsi="GHEA Grapalat"/>
          <w:sz w:val="20"/>
          <w:szCs w:val="20"/>
        </w:rPr>
        <w:tab/>
      </w:r>
      <w:r w:rsidR="007C56B2" w:rsidRPr="00831FFE">
        <w:rPr>
          <w:rFonts w:ascii="GHEA Grapalat" w:hAnsi="GHEA Grapalat"/>
          <w:color w:val="000000"/>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676A27" w:rsidRPr="00831FFE">
        <w:rPr>
          <w:rFonts w:ascii="GHEA Grapalat" w:hAnsi="GHEA Grapalat"/>
          <w:color w:val="000000"/>
          <w:sz w:val="20"/>
          <w:szCs w:val="20"/>
        </w:rPr>
        <w:t xml:space="preserve">после </w:t>
      </w:r>
      <w:r w:rsidR="007C56B2" w:rsidRPr="00831FFE">
        <w:rPr>
          <w:rFonts w:ascii="GHEA Grapalat" w:hAnsi="GHEA Grapalat"/>
          <w:color w:val="000000"/>
          <w:sz w:val="20"/>
          <w:szCs w:val="20"/>
        </w:rPr>
        <w:t>дня его получения, обязан представить обеспечения квалификации и договора.</w:t>
      </w:r>
      <w:r w:rsidR="007C56B2" w:rsidRPr="00831FFE">
        <w:rPr>
          <w:rFonts w:ascii="GHEA Grapalat" w:hAnsi="GHEA Grapalat"/>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831FFE">
        <w:rPr>
          <w:rFonts w:ascii="GHEA Grapalat" w:hAnsi="GHEA Grapalat"/>
          <w:color w:val="000000"/>
          <w:sz w:val="20"/>
          <w:szCs w:val="20"/>
        </w:rPr>
        <w:t xml:space="preserve"> С отобранным участником заключается договор, если он представляет обеспечения квалификации и </w:t>
      </w:r>
      <w:r w:rsidR="007C56B2" w:rsidRPr="00831FFE">
        <w:rPr>
          <w:rFonts w:ascii="GHEA Grapalat" w:hAnsi="GHEA Grapalat"/>
          <w:color w:val="000000"/>
          <w:sz w:val="20"/>
          <w:szCs w:val="20"/>
        </w:rPr>
        <w:lastRenderedPageBreak/>
        <w:t>договора(предоплаты).</w:t>
      </w:r>
      <w:r w:rsidR="00573C64" w:rsidRPr="00831FFE">
        <w:rPr>
          <w:rFonts w:ascii="GHEA Grapalat" w:hAnsi="GHEA Grapalat"/>
          <w:color w:val="000000"/>
          <w:sz w:val="20"/>
          <w:szCs w:val="20"/>
          <w:vertAlign w:val="superscript"/>
        </w:rPr>
        <w:t>10.1</w:t>
      </w:r>
    </w:p>
    <w:p w:rsidR="0057550D" w:rsidRPr="00831FFE" w:rsidRDefault="00A6609C" w:rsidP="00831FFE">
      <w:pPr>
        <w:widowControl w:val="0"/>
        <w:tabs>
          <w:tab w:val="left" w:pos="1276"/>
        </w:tabs>
        <w:spacing w:after="160"/>
        <w:ind w:firstLine="567"/>
        <w:jc w:val="both"/>
        <w:rPr>
          <w:rFonts w:ascii="GHEA Grapalat" w:hAnsi="GHEA Grapalat"/>
          <w:sz w:val="20"/>
          <w:szCs w:val="20"/>
        </w:rPr>
      </w:pPr>
      <w:r w:rsidRPr="00831FFE">
        <w:rPr>
          <w:rFonts w:ascii="GHEA Grapalat" w:hAnsi="GHEA Grapalat"/>
          <w:sz w:val="20"/>
          <w:szCs w:val="20"/>
        </w:rPr>
        <w:t xml:space="preserve">10.2 </w:t>
      </w:r>
      <w:r w:rsidR="008C5F2A" w:rsidRPr="00831FFE">
        <w:rPr>
          <w:rFonts w:ascii="GHEA Grapalat" w:hAnsi="GHEA Grapalat"/>
          <w:sz w:val="20"/>
          <w:szCs w:val="20"/>
        </w:rPr>
        <w:t xml:space="preserve">Размер обеспечения квалификации равен </w:t>
      </w:r>
      <w:r w:rsidR="00427585" w:rsidRPr="00831FFE">
        <w:rPr>
          <w:rFonts w:ascii="GHEA Grapalat" w:hAnsi="GHEA Grapalat"/>
          <w:sz w:val="20"/>
          <w:szCs w:val="20"/>
        </w:rPr>
        <w:t>п</w:t>
      </w:r>
      <w:r w:rsidR="003F591C" w:rsidRPr="00831FFE">
        <w:rPr>
          <w:rFonts w:ascii="GHEA Grapalat" w:hAnsi="GHEA Grapalat"/>
          <w:sz w:val="20"/>
          <w:szCs w:val="20"/>
        </w:rPr>
        <w:t>я</w:t>
      </w:r>
      <w:r w:rsidR="00427585" w:rsidRPr="00831FFE">
        <w:rPr>
          <w:rFonts w:ascii="GHEA Grapalat" w:hAnsi="GHEA Grapalat"/>
          <w:sz w:val="20"/>
          <w:szCs w:val="20"/>
        </w:rPr>
        <w:t>тнадцати процентам</w:t>
      </w:r>
      <w:r w:rsidR="008C5F2A" w:rsidRPr="00831FFE">
        <w:rPr>
          <w:rFonts w:ascii="GHEA Grapalat" w:hAnsi="GHEA Grapalat"/>
          <w:sz w:val="20"/>
          <w:szCs w:val="20"/>
        </w:rPr>
        <w:t xml:space="preserve"> </w:t>
      </w:r>
      <w:r w:rsidR="003D1A79" w:rsidRPr="00831FFE">
        <w:rPr>
          <w:rFonts w:ascii="GHEA Grapalat" w:hAnsi="GHEA Grapalat"/>
          <w:sz w:val="20"/>
          <w:szCs w:val="20"/>
        </w:rPr>
        <w:t>от цены закупки услуг закупаемых в рамках данной процедуры</w:t>
      </w:r>
      <w:r w:rsidR="008C5F2A" w:rsidRPr="00831FFE">
        <w:rPr>
          <w:rFonts w:ascii="GHEA Grapalat" w:hAnsi="GHEA Grapalat"/>
          <w:sz w:val="20"/>
          <w:szCs w:val="20"/>
        </w:rPr>
        <w:t>.</w:t>
      </w:r>
      <w:r w:rsidR="00466609" w:rsidRPr="00831FFE">
        <w:rPr>
          <w:sz w:val="20"/>
          <w:szCs w:val="20"/>
        </w:rPr>
        <w:t xml:space="preserve"> </w:t>
      </w:r>
      <w:r w:rsidR="00466609" w:rsidRPr="00831FFE">
        <w:rPr>
          <w:rFonts w:ascii="GHEA Grapalat" w:hAnsi="GHEA Grapalat"/>
          <w:sz w:val="20"/>
          <w:szCs w:val="20"/>
        </w:rPr>
        <w:t xml:space="preserve">Если цена закупки </w:t>
      </w:r>
      <w:r w:rsidR="002B179B" w:rsidRPr="00831FFE">
        <w:rPr>
          <w:rFonts w:ascii="GHEA Grapalat" w:hAnsi="GHEA Grapalat"/>
          <w:sz w:val="20"/>
          <w:szCs w:val="20"/>
        </w:rPr>
        <w:t>услуг</w:t>
      </w:r>
      <w:r w:rsidR="00466609" w:rsidRPr="00831FFE">
        <w:rPr>
          <w:rFonts w:ascii="GHEA Grapalat" w:hAnsi="GHEA Grapalat"/>
          <w:sz w:val="20"/>
          <w:szCs w:val="20"/>
        </w:rPr>
        <w:t xml:space="preserve"> меньше цены заключаемого договора, то размер обеспечения квалификации исчисляется в отношении цены договора.</w:t>
      </w:r>
      <w:r w:rsidR="003D1A79" w:rsidRPr="00831FFE">
        <w:rPr>
          <w:rFonts w:ascii="GHEA Grapalat" w:hAnsi="GHEA Grapalat"/>
          <w:sz w:val="20"/>
          <w:szCs w:val="20"/>
        </w:rPr>
        <w:t xml:space="preserve"> </w:t>
      </w:r>
      <w:r w:rsidR="001647D2" w:rsidRPr="00831FFE">
        <w:rPr>
          <w:rFonts w:ascii="GHEA Grapalat" w:hAnsi="GHEA Grapalat"/>
          <w:sz w:val="20"/>
          <w:szCs w:val="20"/>
        </w:rPr>
        <w:t xml:space="preserve">Обеспечение квалификации представляется в </w:t>
      </w:r>
      <w:r w:rsidR="004B6A49" w:rsidRPr="00831FFE">
        <w:rPr>
          <w:rFonts w:ascii="GHEA Grapalat" w:hAnsi="GHEA Grapalat"/>
          <w:sz w:val="20"/>
          <w:szCs w:val="20"/>
        </w:rPr>
        <w:t>виде</w:t>
      </w:r>
      <w:r w:rsidR="001647D2" w:rsidRPr="00831FFE">
        <w:rPr>
          <w:rFonts w:ascii="GHEA Grapalat" w:hAnsi="GHEA Grapalat"/>
          <w:sz w:val="20"/>
          <w:szCs w:val="20"/>
        </w:rPr>
        <w:t xml:space="preserve"> </w:t>
      </w:r>
      <w:r w:rsidR="00BD5554" w:rsidRPr="00831FFE">
        <w:rPr>
          <w:rFonts w:ascii="GHEA Grapalat" w:hAnsi="GHEA Grapalat"/>
          <w:sz w:val="20"/>
          <w:szCs w:val="20"/>
        </w:rPr>
        <w:t>соглашения о неустойке (приложение 4. 2) или наличных денег</w:t>
      </w:r>
      <w:r w:rsidR="00EE02C2" w:rsidRPr="00831FFE">
        <w:rPr>
          <w:rFonts w:ascii="GHEA Grapalat" w:hAnsi="GHEA Grapalat"/>
          <w:sz w:val="20"/>
          <w:szCs w:val="20"/>
        </w:rPr>
        <w:t>.</w:t>
      </w:r>
      <w:r w:rsidR="001647D2" w:rsidRPr="00831FFE">
        <w:rPr>
          <w:rFonts w:ascii="GHEA Grapalat" w:hAnsi="GHEA Grapalat"/>
          <w:sz w:val="20"/>
          <w:szCs w:val="20"/>
        </w:rPr>
        <w:t xml:space="preserve"> </w:t>
      </w:r>
      <w:r w:rsidR="00C77407" w:rsidRPr="00831FFE">
        <w:rPr>
          <w:rFonts w:ascii="GHEA Grapalat" w:hAnsi="GHEA Grapalat"/>
          <w:sz w:val="20"/>
          <w:szCs w:val="20"/>
        </w:rPr>
        <w:t xml:space="preserve">Причем  обеспечение </w:t>
      </w:r>
      <w:r w:rsidR="001647D2" w:rsidRPr="00831FFE">
        <w:rPr>
          <w:rFonts w:ascii="GHEA Grapalat" w:hAnsi="GHEA Grapalat"/>
          <w:sz w:val="20"/>
          <w:szCs w:val="20"/>
        </w:rPr>
        <w:t xml:space="preserve">должно быть действительным как минимум  включительно до </w:t>
      </w:r>
      <w:r w:rsidR="00777665" w:rsidRPr="00831FFE">
        <w:rPr>
          <w:rFonts w:ascii="GHEA Grapalat" w:hAnsi="GHEA Grapalat"/>
          <w:sz w:val="20"/>
          <w:szCs w:val="20"/>
        </w:rPr>
        <w:t>20</w:t>
      </w:r>
      <w:r w:rsidR="0057550D" w:rsidRPr="00831FFE">
        <w:rPr>
          <w:rFonts w:ascii="GHEA Grapalat" w:hAnsi="GHEA Grapalat"/>
          <w:sz w:val="20"/>
          <w:szCs w:val="20"/>
        </w:rPr>
        <w:t xml:space="preserve">-го </w:t>
      </w:r>
    </w:p>
    <w:p w:rsidR="00E271A0" w:rsidRPr="00831FFE" w:rsidRDefault="00384973">
      <w:pPr>
        <w:rPr>
          <w:rFonts w:ascii="GHEA Grapalat" w:hAnsi="GHEA Grapalat" w:cs="Sylfaen"/>
          <w:sz w:val="20"/>
          <w:szCs w:val="20"/>
        </w:rPr>
      </w:pPr>
      <w:r w:rsidRPr="00831FFE">
        <w:rPr>
          <w:rFonts w:ascii="GHEA Grapalat" w:hAnsi="GHEA Grapalat" w:cs="Sylfaen"/>
          <w:sz w:val="20"/>
          <w:szCs w:val="20"/>
        </w:rPr>
        <w:t>-----------------------------------------------</w:t>
      </w:r>
    </w:p>
    <w:p w:rsidR="00E271A0" w:rsidRPr="00831FFE" w:rsidRDefault="00E271A0" w:rsidP="00E271A0">
      <w:pPr>
        <w:pStyle w:val="FootnoteText"/>
        <w:jc w:val="both"/>
        <w:rPr>
          <w:rFonts w:ascii="GHEA Grapalat" w:hAnsi="GHEA Grapalat"/>
          <w:i/>
        </w:rPr>
      </w:pPr>
      <w:r w:rsidRPr="00831FFE">
        <w:rPr>
          <w:rFonts w:ascii="GHEA Grapalat" w:hAnsi="GHEA Grapalat"/>
          <w:b/>
          <w:i/>
          <w:vertAlign w:val="superscript"/>
        </w:rPr>
        <w:t>10,1</w:t>
      </w:r>
      <w:r w:rsidRPr="00831FFE">
        <w:rPr>
          <w:rFonts w:ascii="GHEA Grapalat" w:hAnsi="GHEA Grapalat"/>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271A0" w:rsidRPr="00831FFE" w:rsidRDefault="00E271A0" w:rsidP="00E271A0">
      <w:pPr>
        <w:pStyle w:val="FootnoteText"/>
        <w:jc w:val="both"/>
        <w:rPr>
          <w:rFonts w:ascii="GHEA Grapalat" w:hAnsi="GHEA Grapalat"/>
          <w:i/>
        </w:rPr>
      </w:pPr>
      <w:r w:rsidRPr="00831FFE">
        <w:rPr>
          <w:rFonts w:ascii="GHEA Grapalat" w:hAnsi="GHEA Grapalat"/>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271A0" w:rsidRPr="00831FFE" w:rsidRDefault="00E271A0" w:rsidP="00E271A0">
      <w:pPr>
        <w:pStyle w:val="FootnoteText"/>
        <w:jc w:val="both"/>
        <w:rPr>
          <w:rFonts w:ascii="GHEA Grapalat" w:hAnsi="GHEA Grapalat"/>
          <w:i/>
        </w:rPr>
      </w:pPr>
      <w:r w:rsidRPr="00831FFE">
        <w:rPr>
          <w:rFonts w:ascii="GHEA Grapalat" w:hAnsi="GHEA Grapalat"/>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831FFE">
        <w:t xml:space="preserve"> </w:t>
      </w:r>
      <w:r w:rsidRPr="00831FFE">
        <w:rPr>
          <w:rFonts w:ascii="GHEA Grapalat" w:hAnsi="GHEA Grapalat"/>
          <w:i/>
        </w:rPr>
        <w:t>или когда в рамках финансовых средств, предусмотренных на день утверждения заявки на закупку, предусматривается предоставление предоплаты</w:t>
      </w:r>
      <w:r w:rsidR="00577C08" w:rsidRPr="00831FFE">
        <w:rPr>
          <w:rFonts w:ascii="GHEA Grapalat" w:hAnsi="GHEA Grapalat"/>
          <w:i/>
        </w:rPr>
        <w:t>.</w:t>
      </w:r>
    </w:p>
    <w:p w:rsidR="0085658A" w:rsidRPr="00831FFE" w:rsidRDefault="0085658A">
      <w:pPr>
        <w:rPr>
          <w:rFonts w:ascii="GHEA Grapalat" w:hAnsi="GHEA Grapalat"/>
          <w:sz w:val="20"/>
          <w:szCs w:val="20"/>
        </w:rPr>
      </w:pPr>
    </w:p>
    <w:p w:rsidR="0085658A" w:rsidRPr="00831FFE" w:rsidRDefault="0085658A">
      <w:pPr>
        <w:rPr>
          <w:rFonts w:ascii="GHEA Grapalat" w:hAnsi="GHEA Grapalat"/>
          <w:sz w:val="20"/>
          <w:szCs w:val="20"/>
        </w:rPr>
      </w:pPr>
    </w:p>
    <w:p w:rsidR="00384973" w:rsidRPr="00831FFE" w:rsidRDefault="0085658A" w:rsidP="0085658A">
      <w:pPr>
        <w:widowControl w:val="0"/>
        <w:tabs>
          <w:tab w:val="left" w:pos="1276"/>
        </w:tabs>
        <w:spacing w:after="160"/>
        <w:ind w:firstLine="567"/>
        <w:jc w:val="both"/>
        <w:rPr>
          <w:rFonts w:ascii="GHEA Grapalat" w:hAnsi="GHEA Grapalat" w:cs="Sylfaen"/>
          <w:sz w:val="20"/>
          <w:szCs w:val="20"/>
        </w:rPr>
      </w:pPr>
      <w:r w:rsidRPr="00831FFE">
        <w:rPr>
          <w:rFonts w:ascii="GHEA Grapalat" w:hAnsi="GHEA Grapalat"/>
          <w:sz w:val="20"/>
          <w:szCs w:val="20"/>
        </w:rPr>
        <w:t xml:space="preserve">Причем  обеспечение должно быть действительным как минимум  включительно до 20-го </w:t>
      </w:r>
      <w:r w:rsidR="005A180A" w:rsidRPr="00831FFE">
        <w:rPr>
          <w:rFonts w:ascii="GHEA Grapalat" w:hAnsi="GHEA Grapalat"/>
          <w:sz w:val="20"/>
          <w:szCs w:val="20"/>
        </w:rPr>
        <w:t>рабочего дня, следующего за днем полного принятия заказчиком результата выполнения договора.</w:t>
      </w:r>
      <w:r w:rsidR="00507599" w:rsidRPr="00831FFE">
        <w:rPr>
          <w:rFonts w:ascii="GHEA Grapalat" w:hAnsi="GHEA Grapalat"/>
          <w:sz w:val="20"/>
          <w:szCs w:val="20"/>
          <w:vertAlign w:val="superscript"/>
        </w:rPr>
        <w:t>12.1</w:t>
      </w:r>
    </w:p>
    <w:p w:rsidR="00CD2651" w:rsidRPr="00831FFE" w:rsidRDefault="00CD2651" w:rsidP="00831FFE">
      <w:pPr>
        <w:widowControl w:val="0"/>
        <w:tabs>
          <w:tab w:val="left" w:pos="1276"/>
        </w:tabs>
        <w:ind w:firstLine="567"/>
        <w:jc w:val="both"/>
        <w:rPr>
          <w:rFonts w:ascii="GHEA Grapalat" w:hAnsi="GHEA Grapalat" w:cs="Sylfaen"/>
          <w:sz w:val="20"/>
          <w:szCs w:val="20"/>
        </w:rPr>
      </w:pPr>
      <w:r w:rsidRPr="00831FFE">
        <w:rPr>
          <w:rFonts w:ascii="GHEA Grapalat" w:hAnsi="GHEA Grapalat" w:cs="Sylfaen"/>
          <w:sz w:val="20"/>
          <w:szCs w:val="20"/>
        </w:rPr>
        <w:t xml:space="preserve">Если процедура закупки организована </w:t>
      </w:r>
      <w:r w:rsidR="00611C2E" w:rsidRPr="00831FFE">
        <w:rPr>
          <w:rFonts w:ascii="GHEA Grapalat" w:hAnsi="GHEA Grapalat" w:cs="Sylfaen"/>
          <w:sz w:val="20"/>
          <w:szCs w:val="20"/>
        </w:rPr>
        <w:t>по</w:t>
      </w:r>
      <w:r w:rsidRPr="00831FFE">
        <w:rPr>
          <w:rFonts w:ascii="GHEA Grapalat" w:hAnsi="GHEA Grapalat" w:cs="Sylfaen"/>
          <w:sz w:val="20"/>
          <w:szCs w:val="20"/>
        </w:rPr>
        <w:t xml:space="preserve"> лота</w:t>
      </w:r>
      <w:r w:rsidR="00611C2E" w:rsidRPr="00831FFE">
        <w:rPr>
          <w:rFonts w:ascii="GHEA Grapalat" w:hAnsi="GHEA Grapalat" w:cs="Sylfaen"/>
          <w:sz w:val="20"/>
          <w:szCs w:val="20"/>
        </w:rPr>
        <w:t>м</w:t>
      </w:r>
      <w:r w:rsidRPr="00831FFE">
        <w:rPr>
          <w:rFonts w:ascii="GHEA Grapalat" w:hAnsi="GHEA Grapalat" w:cs="Sylfaen"/>
          <w:sz w:val="20"/>
          <w:szCs w:val="20"/>
        </w:rPr>
        <w:t xml:space="preserve"> и участник признается отобранным участником по более чем одному лоту</w:t>
      </w:r>
      <w:r w:rsidR="00243CC0" w:rsidRPr="00831FFE">
        <w:rPr>
          <w:rFonts w:ascii="GHEA Grapalat" w:hAnsi="GHEA Grapalat" w:cs="Sylfaen"/>
          <w:sz w:val="20"/>
          <w:szCs w:val="20"/>
        </w:rPr>
        <w:t xml:space="preserve">, то он может предоставить обеспечение квалификации как </w:t>
      </w:r>
      <w:r w:rsidR="00243CC0" w:rsidRPr="00831FFE">
        <w:rPr>
          <w:rFonts w:ascii="GHEA Grapalat" w:hAnsi="GHEA Grapalat"/>
          <w:sz w:val="20"/>
          <w:szCs w:val="20"/>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sidRPr="00831FFE">
        <w:rPr>
          <w:rFonts w:ascii="GHEA Grapalat" w:hAnsi="GHEA Grapalat"/>
          <w:sz w:val="20"/>
          <w:szCs w:val="20"/>
        </w:rPr>
        <w:t xml:space="preserve"> к</w:t>
      </w:r>
      <w:r w:rsidR="00243CC0" w:rsidRPr="00831FFE">
        <w:rPr>
          <w:rFonts w:ascii="GHEA Grapalat" w:hAnsi="GHEA Grapalat"/>
          <w:sz w:val="20"/>
          <w:szCs w:val="20"/>
        </w:rPr>
        <w:t xml:space="preserve"> </w:t>
      </w:r>
      <w:r w:rsidR="004C098F" w:rsidRPr="00831FFE">
        <w:rPr>
          <w:rFonts w:ascii="GHEA Grapalat" w:hAnsi="GHEA Grapalat"/>
          <w:sz w:val="20"/>
          <w:szCs w:val="20"/>
        </w:rPr>
        <w:t xml:space="preserve">сумме цен закупок представленных лотов, </w:t>
      </w:r>
      <w:r w:rsidR="004C098F" w:rsidRPr="00831FFE">
        <w:rPr>
          <w:rFonts w:ascii="GHEA Grapalat" w:hAnsi="GHEA Grapalat" w:cs="Sylfaen"/>
          <w:sz w:val="20"/>
          <w:szCs w:val="20"/>
        </w:rPr>
        <w:t>с учетом требований абзаца «в» подпункта 1 пункта 32 Порядка</w:t>
      </w:r>
      <w:r w:rsidR="004C098F" w:rsidRPr="00831FFE">
        <w:rPr>
          <w:rFonts w:ascii="GHEA Grapalat" w:hAnsi="GHEA Grapalat"/>
          <w:color w:val="000000"/>
          <w:sz w:val="20"/>
          <w:szCs w:val="20"/>
        </w:rPr>
        <w:t>.</w:t>
      </w:r>
      <w:r w:rsidRPr="00831FFE">
        <w:rPr>
          <w:rFonts w:ascii="GHEA Grapalat" w:hAnsi="GHEA Grapalat" w:cs="Sylfaen"/>
          <w:sz w:val="20"/>
          <w:szCs w:val="20"/>
        </w:rPr>
        <w:t xml:space="preserve"> Обеспечение квалификации, представленное в виде наличных денег, должно быть перечислено на казначейский счет</w:t>
      </w:r>
      <w:r w:rsidRPr="00831FFE">
        <w:rPr>
          <w:rFonts w:ascii="Courier New" w:hAnsi="Courier New" w:cs="Courier New"/>
          <w:sz w:val="20"/>
          <w:szCs w:val="20"/>
        </w:rPr>
        <w:t> </w:t>
      </w:r>
      <w:r w:rsidRPr="00831FFE">
        <w:rPr>
          <w:rFonts w:ascii="GHEA Grapalat" w:hAnsi="GHEA Grapalat" w:cs="Sylfaen"/>
          <w:sz w:val="20"/>
          <w:szCs w:val="20"/>
        </w:rPr>
        <w:t>«900008000698» открытый в Центральном казначействе на имя уполномоченного органа.</w:t>
      </w:r>
    </w:p>
    <w:p w:rsidR="00C74E96" w:rsidRPr="00831FFE" w:rsidRDefault="00C74E96" w:rsidP="00831FFE">
      <w:pPr>
        <w:widowControl w:val="0"/>
        <w:tabs>
          <w:tab w:val="left" w:pos="1276"/>
        </w:tabs>
        <w:ind w:firstLine="567"/>
        <w:jc w:val="both"/>
        <w:rPr>
          <w:rFonts w:ascii="GHEA Grapalat" w:hAnsi="GHEA Grapalat" w:cs="Sylfaen"/>
          <w:sz w:val="20"/>
          <w:szCs w:val="20"/>
        </w:rPr>
      </w:pPr>
      <w:r w:rsidRPr="00831FFE">
        <w:rPr>
          <w:rFonts w:ascii="GHEA Grapalat" w:hAnsi="GHEA Grapalat" w:cs="Sylfaen"/>
          <w:sz w:val="20"/>
          <w:szCs w:val="20"/>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831FFE">
      <w:pPr>
        <w:widowControl w:val="0"/>
        <w:tabs>
          <w:tab w:val="left" w:pos="1276"/>
        </w:tabs>
        <w:ind w:firstLine="567"/>
        <w:jc w:val="both"/>
        <w:rPr>
          <w:rFonts w:ascii="GHEA Grapalat" w:hAnsi="GHEA Grapalat"/>
          <w:sz w:val="20"/>
          <w:szCs w:val="20"/>
        </w:rPr>
      </w:pPr>
      <w:r w:rsidRPr="00831FFE">
        <w:rPr>
          <w:rFonts w:ascii="GHEA Grapalat" w:hAnsi="GHEA Grapalat"/>
          <w:sz w:val="20"/>
          <w:szCs w:val="20"/>
        </w:rPr>
        <w:t xml:space="preserve">Если выполнение договора поэтапное и выполнение каждого этапа </w:t>
      </w:r>
      <w:r w:rsidR="00707948" w:rsidRPr="00831FFE">
        <w:rPr>
          <w:rFonts w:ascii="GHEA Grapalat" w:hAnsi="GHEA Grapalat"/>
          <w:sz w:val="20"/>
          <w:szCs w:val="20"/>
        </w:rPr>
        <w:t>непосредственно не взаимосвязано</w:t>
      </w:r>
      <w:r w:rsidRPr="00831FFE">
        <w:rPr>
          <w:rFonts w:ascii="GHEA Grapalat" w:hAnsi="GHEA Grapalat"/>
          <w:sz w:val="20"/>
          <w:szCs w:val="20"/>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831FFE">
        <w:rPr>
          <w:rFonts w:ascii="GHEA Grapalat" w:hAnsi="GHEA Grapalat"/>
          <w:sz w:val="20"/>
          <w:szCs w:val="20"/>
        </w:rPr>
        <w:t>в пропорции, исчисленной в отношении суммы этого этапа</w:t>
      </w:r>
      <w:r w:rsidRPr="00831FFE">
        <w:rPr>
          <w:rFonts w:ascii="GHEA Grapalat" w:hAnsi="GHEA Grapalat"/>
          <w:sz w:val="20"/>
          <w:szCs w:val="20"/>
        </w:rPr>
        <w:t>.</w:t>
      </w:r>
    </w:p>
    <w:p w:rsidR="00831FFE" w:rsidRPr="00831FFE" w:rsidRDefault="00831FFE" w:rsidP="00831FFE">
      <w:pPr>
        <w:ind w:firstLine="567"/>
        <w:rPr>
          <w:rFonts w:ascii="GHEA Grapalat" w:hAnsi="GHEA Grapalat"/>
          <w:sz w:val="20"/>
          <w:szCs w:val="20"/>
        </w:rPr>
      </w:pPr>
      <w:r w:rsidRPr="00831FFE">
        <w:rPr>
          <w:rFonts w:ascii="GHEA Grapalat" w:hAnsi="GHEA Grapalat" w:cs="Sylfaen"/>
          <w:sz w:val="20"/>
          <w:szCs w:val="20"/>
          <w:lang w:val="hy-AM"/>
        </w:rPr>
        <w:t xml:space="preserve">При этом, если договоры </w:t>
      </w:r>
      <w:r w:rsidRPr="00831FFE">
        <w:rPr>
          <w:rFonts w:ascii="GHEA Grapalat" w:hAnsi="GHEA Grapalat" w:cs="Sylfaen"/>
          <w:sz w:val="20"/>
          <w:szCs w:val="20"/>
        </w:rPr>
        <w:t>о закупке</w:t>
      </w:r>
      <w:r w:rsidRPr="00831FFE">
        <w:rPr>
          <w:rFonts w:ascii="GHEA Grapalat" w:hAnsi="GHEA Grapalat" w:cs="Sylfaen"/>
          <w:sz w:val="20"/>
          <w:szCs w:val="20"/>
          <w:lang w:val="hy-AM"/>
        </w:rPr>
        <w:t xml:space="preserve"> </w:t>
      </w:r>
      <w:r w:rsidRPr="00831FFE">
        <w:rPr>
          <w:rFonts w:ascii="GHEA Grapalat" w:hAnsi="GHEA Grapalat" w:cs="Sylfaen"/>
          <w:sz w:val="20"/>
          <w:szCs w:val="20"/>
        </w:rPr>
        <w:t>работ</w:t>
      </w:r>
      <w:r w:rsidRPr="00831FFE">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831FFE">
        <w:rPr>
          <w:rFonts w:ascii="GHEA Grapalat" w:hAnsi="GHEA Grapalat" w:cs="Sylfaen"/>
          <w:sz w:val="20"/>
          <w:szCs w:val="20"/>
        </w:rPr>
        <w:t xml:space="preserve">выделенных </w:t>
      </w:r>
      <w:r w:rsidRPr="00831FFE">
        <w:rPr>
          <w:rFonts w:ascii="GHEA Grapalat" w:hAnsi="GHEA Grapalat" w:cs="Sylfaen"/>
          <w:sz w:val="20"/>
          <w:szCs w:val="20"/>
          <w:lang w:val="hy-AM"/>
        </w:rPr>
        <w:t xml:space="preserve">финансовых </w:t>
      </w:r>
      <w:r w:rsidRPr="00831FFE">
        <w:rPr>
          <w:rFonts w:ascii="GHEA Grapalat" w:hAnsi="GHEA Grapalat" w:cs="Sylfaen"/>
          <w:sz w:val="20"/>
          <w:szCs w:val="20"/>
        </w:rPr>
        <w:t>средств</w:t>
      </w:r>
      <w:r w:rsidRPr="00831FFE">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831FFE">
        <w:rPr>
          <w:rFonts w:ascii="GHEA Grapalat" w:hAnsi="GHEA Grapalat" w:cs="Sylfaen"/>
          <w:sz w:val="20"/>
          <w:szCs w:val="20"/>
        </w:rPr>
        <w:t>.</w:t>
      </w:r>
    </w:p>
    <w:p w:rsidR="00831FFE" w:rsidRPr="00831FFE" w:rsidRDefault="00831FFE" w:rsidP="00831FFE">
      <w:pPr>
        <w:widowControl w:val="0"/>
        <w:tabs>
          <w:tab w:val="left" w:pos="1276"/>
        </w:tabs>
        <w:ind w:firstLine="567"/>
        <w:jc w:val="both"/>
        <w:rPr>
          <w:rFonts w:ascii="GHEA Grapalat" w:hAnsi="GHEA Grapalat" w:cs="Sylfaen"/>
          <w:sz w:val="20"/>
          <w:szCs w:val="20"/>
        </w:rPr>
      </w:pPr>
      <w:r w:rsidRPr="00831FFE">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31FFE" w:rsidRPr="00831FFE" w:rsidRDefault="00831FFE" w:rsidP="00831FFE">
      <w:pPr>
        <w:widowControl w:val="0"/>
        <w:tabs>
          <w:tab w:val="left" w:pos="1276"/>
        </w:tabs>
        <w:ind w:firstLine="567"/>
        <w:jc w:val="both"/>
        <w:rPr>
          <w:rFonts w:ascii="GHEA Grapalat" w:hAnsi="GHEA Grapalat"/>
          <w:sz w:val="20"/>
          <w:szCs w:val="20"/>
        </w:rPr>
      </w:pPr>
      <w:r w:rsidRPr="00831FFE">
        <w:rPr>
          <w:rFonts w:ascii="GHEA Grapalat" w:hAnsi="GHEA Grapalat"/>
          <w:sz w:val="20"/>
          <w:szCs w:val="20"/>
        </w:rPr>
        <w:t>10.3.</w:t>
      </w:r>
      <w:r w:rsidRPr="00831FFE">
        <w:rPr>
          <w:rFonts w:ascii="GHEA Grapalat" w:hAnsi="GHEA Grapalat"/>
          <w:sz w:val="20"/>
          <w:szCs w:val="20"/>
        </w:rPr>
        <w:tab/>
        <w:t xml:space="preserve">Размер обеспечения договора составляет 10 процентов от цены закупки. Если цена закупки услуг,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w:t>
      </w:r>
      <w:r w:rsidRPr="00831FFE">
        <w:rPr>
          <w:rFonts w:ascii="GHEA Grapalat" w:hAnsi="GHEA Grapalat"/>
          <w:sz w:val="20"/>
          <w:szCs w:val="20"/>
        </w:rPr>
        <w:lastRenderedPageBreak/>
        <w:t>представляется в виде о неустойке</w:t>
      </w:r>
      <w:r>
        <w:rPr>
          <w:rFonts w:ascii="GHEA Grapalat" w:hAnsi="GHEA Grapalat"/>
          <w:sz w:val="20"/>
          <w:szCs w:val="20"/>
        </w:rPr>
        <w:t xml:space="preserve"> (приложение 5</w:t>
      </w:r>
      <w:r w:rsidRPr="00831FFE">
        <w:rPr>
          <w:rFonts w:ascii="GHEA Grapalat" w:hAnsi="GHEA Grapalat"/>
          <w:sz w:val="20"/>
          <w:szCs w:val="20"/>
        </w:rPr>
        <w:t>.1) или наличных денег</w:t>
      </w:r>
      <w:r w:rsidRPr="00831FFE">
        <w:rPr>
          <w:rStyle w:val="FootnoteReference"/>
          <w:rFonts w:ascii="GHEA Grapalat" w:hAnsi="GHEA Grapalat"/>
          <w:sz w:val="20"/>
          <w:szCs w:val="20"/>
        </w:rPr>
        <w:footnoteReference w:customMarkFollows="1" w:id="8"/>
        <w:t>12</w:t>
      </w:r>
      <w:r w:rsidRPr="00831FFE">
        <w:rPr>
          <w:rFonts w:ascii="GHEA Grapalat" w:hAnsi="GHEA Grapalat"/>
          <w:sz w:val="20"/>
          <w:szCs w:val="20"/>
        </w:rPr>
        <w:t>.</w:t>
      </w:r>
    </w:p>
    <w:p w:rsidR="00831FFE" w:rsidRPr="00831FFE" w:rsidRDefault="00831FFE" w:rsidP="00831FFE">
      <w:pPr>
        <w:widowControl w:val="0"/>
        <w:tabs>
          <w:tab w:val="left" w:pos="1276"/>
        </w:tabs>
        <w:ind w:firstLine="567"/>
        <w:jc w:val="both"/>
        <w:rPr>
          <w:rFonts w:ascii="GHEA Grapalat" w:hAnsi="GHEA Grapalat"/>
          <w:sz w:val="20"/>
          <w:szCs w:val="20"/>
        </w:rPr>
      </w:pPr>
      <w:r w:rsidRPr="00831FFE">
        <w:rPr>
          <w:rFonts w:ascii="GHEA Grapalat" w:hAnsi="GHEA Grapalat"/>
          <w:sz w:val="20"/>
          <w:szCs w:val="20"/>
        </w:rPr>
        <w:t xml:space="preserve">Если процедура закупки организована по лотам и участник признается отобранным участником по более чем одному лоту, </w:t>
      </w:r>
      <w:r w:rsidRPr="00831FFE">
        <w:rPr>
          <w:rFonts w:ascii="GHEA Grapalat" w:hAnsi="GHEA Grapalat" w:cs="Sylfaen"/>
          <w:sz w:val="20"/>
          <w:szCs w:val="20"/>
        </w:rPr>
        <w:t xml:space="preserve">то он может предоставить обеспечение догогвора как </w:t>
      </w:r>
      <w:r w:rsidRPr="00831FFE">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догогвора его сумма исчисляется по отношению </w:t>
      </w:r>
      <w:r w:rsidRPr="00831FFE">
        <w:rPr>
          <w:rFonts w:ascii="GHEA Grapalat" w:hAnsi="GHEA Grapalat" w:cs="Sylfaen"/>
          <w:sz w:val="20"/>
          <w:szCs w:val="20"/>
        </w:rPr>
        <w:t>к сумме цен закупок представленных лотов</w:t>
      </w:r>
      <w:r w:rsidRPr="00831FFE">
        <w:rPr>
          <w:rFonts w:ascii="GHEA Grapalat" w:hAnsi="GHEA Grapalat"/>
          <w:color w:val="FF0000"/>
          <w:sz w:val="20"/>
          <w:szCs w:val="20"/>
        </w:rPr>
        <w:t xml:space="preserve"> </w:t>
      </w:r>
      <w:r w:rsidRPr="00831FFE">
        <w:rPr>
          <w:rFonts w:ascii="GHEA Grapalat" w:hAnsi="GHEA Grapalat"/>
          <w:color w:val="000000"/>
          <w:sz w:val="20"/>
          <w:szCs w:val="20"/>
        </w:rPr>
        <w:t>с учетом требований 9-ого подпункта 32-ого пункта</w:t>
      </w:r>
      <w:r w:rsidRPr="00831FFE">
        <w:rPr>
          <w:rFonts w:ascii="GHEA Grapalat" w:hAnsi="GHEA Grapalat"/>
          <w:sz w:val="20"/>
          <w:szCs w:val="20"/>
        </w:rPr>
        <w:t xml:space="preserve">. </w:t>
      </w:r>
    </w:p>
    <w:p w:rsidR="00831FFE" w:rsidRPr="00831FFE" w:rsidRDefault="00831FFE" w:rsidP="00831FFE">
      <w:pPr>
        <w:ind w:firstLine="567"/>
        <w:rPr>
          <w:rFonts w:ascii="GHEA Grapalat" w:hAnsi="GHEA Grapalat"/>
          <w:sz w:val="20"/>
          <w:szCs w:val="20"/>
        </w:rPr>
      </w:pPr>
      <w:r w:rsidRPr="00831FFE">
        <w:rPr>
          <w:rFonts w:ascii="GHEA Grapalat" w:hAnsi="GHEA Grapalat" w:cs="Sylfaen"/>
          <w:sz w:val="20"/>
          <w:szCs w:val="20"/>
          <w:lang w:val="hy-AM"/>
        </w:rPr>
        <w:t xml:space="preserve">При этом, если договоры </w:t>
      </w:r>
      <w:r w:rsidRPr="00831FFE">
        <w:rPr>
          <w:rFonts w:ascii="GHEA Grapalat" w:hAnsi="GHEA Grapalat" w:cs="Sylfaen"/>
          <w:sz w:val="20"/>
          <w:szCs w:val="20"/>
        </w:rPr>
        <w:t>о закупке</w:t>
      </w:r>
      <w:r w:rsidRPr="00831FFE">
        <w:rPr>
          <w:rFonts w:ascii="GHEA Grapalat" w:hAnsi="GHEA Grapalat" w:cs="Sylfaen"/>
          <w:sz w:val="20"/>
          <w:szCs w:val="20"/>
          <w:lang w:val="hy-AM"/>
        </w:rPr>
        <w:t xml:space="preserve"> </w:t>
      </w:r>
      <w:r w:rsidRPr="00831FFE">
        <w:rPr>
          <w:rFonts w:ascii="GHEA Grapalat" w:hAnsi="GHEA Grapalat" w:cs="Sylfaen"/>
          <w:sz w:val="20"/>
          <w:szCs w:val="20"/>
        </w:rPr>
        <w:t>работ</w:t>
      </w:r>
      <w:r w:rsidRPr="00831FFE">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831FFE">
        <w:rPr>
          <w:rFonts w:ascii="GHEA Grapalat" w:hAnsi="GHEA Grapalat" w:cs="Sylfaen"/>
          <w:sz w:val="20"/>
          <w:szCs w:val="20"/>
        </w:rPr>
        <w:t xml:space="preserve">выделенных </w:t>
      </w:r>
      <w:r w:rsidRPr="00831FFE">
        <w:rPr>
          <w:rFonts w:ascii="GHEA Grapalat" w:hAnsi="GHEA Grapalat" w:cs="Sylfaen"/>
          <w:sz w:val="20"/>
          <w:szCs w:val="20"/>
          <w:lang w:val="hy-AM"/>
        </w:rPr>
        <w:t xml:space="preserve">финансовых </w:t>
      </w:r>
      <w:r w:rsidRPr="00831FFE">
        <w:rPr>
          <w:rFonts w:ascii="GHEA Grapalat" w:hAnsi="GHEA Grapalat" w:cs="Sylfaen"/>
          <w:sz w:val="20"/>
          <w:szCs w:val="20"/>
        </w:rPr>
        <w:t>средств</w:t>
      </w:r>
      <w:r w:rsidRPr="00831FFE">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831FFE">
        <w:rPr>
          <w:rFonts w:ascii="GHEA Grapalat" w:hAnsi="GHEA Grapalat" w:cs="Sylfaen"/>
          <w:sz w:val="20"/>
          <w:szCs w:val="20"/>
        </w:rPr>
        <w:t>.</w:t>
      </w:r>
    </w:p>
    <w:p w:rsidR="00831FFE" w:rsidRPr="00831FFE" w:rsidRDefault="00831FFE" w:rsidP="00831FFE">
      <w:pPr>
        <w:widowControl w:val="0"/>
        <w:tabs>
          <w:tab w:val="left" w:pos="1276"/>
        </w:tabs>
        <w:ind w:firstLine="567"/>
        <w:jc w:val="both"/>
        <w:rPr>
          <w:rFonts w:ascii="GHEA Grapalat" w:hAnsi="GHEA Grapalat" w:cs="Sylfaen"/>
          <w:sz w:val="20"/>
          <w:szCs w:val="20"/>
        </w:rPr>
      </w:pPr>
      <w:r w:rsidRPr="00831FFE">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71E46" w:rsidRPr="00831FFE" w:rsidRDefault="00B71E46" w:rsidP="00B71E46">
      <w:pPr>
        <w:widowControl w:val="0"/>
        <w:tabs>
          <w:tab w:val="left" w:pos="1276"/>
        </w:tabs>
        <w:spacing w:after="160"/>
        <w:ind w:firstLine="567"/>
        <w:jc w:val="both"/>
        <w:rPr>
          <w:rFonts w:ascii="GHEA Grapalat" w:hAnsi="GHEA Grapalat"/>
          <w:sz w:val="20"/>
          <w:szCs w:val="20"/>
        </w:rPr>
      </w:pPr>
      <w:r w:rsidRPr="00831FFE">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831FFE">
        <w:rPr>
          <w:rFonts w:ascii="Courier New" w:hAnsi="Courier New" w:cs="Courier New"/>
          <w:sz w:val="20"/>
          <w:szCs w:val="20"/>
        </w:rPr>
        <w:t> </w:t>
      </w:r>
      <w:r w:rsidRPr="00831FFE">
        <w:rPr>
          <w:rFonts w:ascii="GHEA Grapalat" w:hAnsi="GHEA Grapalat"/>
          <w:sz w:val="20"/>
          <w:szCs w:val="20"/>
        </w:rPr>
        <w:t>"900008000664", открытый в Центральном казначействе на имя уполномоченного органа.</w:t>
      </w:r>
    </w:p>
    <w:p w:rsidR="00B71E46" w:rsidRPr="00831FFE" w:rsidRDefault="00B71E46" w:rsidP="00B71E46">
      <w:pPr>
        <w:widowControl w:val="0"/>
        <w:tabs>
          <w:tab w:val="left" w:pos="1276"/>
        </w:tabs>
        <w:spacing w:after="160"/>
        <w:ind w:firstLine="567"/>
        <w:jc w:val="both"/>
        <w:rPr>
          <w:rFonts w:ascii="GHEA Grapalat" w:hAnsi="GHEA Grapalat" w:cs="Sylfaen"/>
          <w:sz w:val="20"/>
          <w:szCs w:val="20"/>
        </w:rPr>
      </w:pPr>
      <w:r w:rsidRPr="00831FFE">
        <w:rPr>
          <w:rFonts w:ascii="GHEA Grapalat" w:hAnsi="GHEA Grapalat"/>
          <w:sz w:val="20"/>
          <w:szCs w:val="20"/>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w:t>
      </w:r>
      <w:r w:rsidRPr="00831FFE">
        <w:rPr>
          <w:rFonts w:ascii="GHEA Grapalat" w:hAnsi="GHEA Grapalat" w:cs="Sylfaen"/>
          <w:sz w:val="20"/>
          <w:szCs w:val="20"/>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71E46" w:rsidRPr="00831FFE" w:rsidRDefault="00B71E46" w:rsidP="00B71E46">
      <w:pPr>
        <w:widowControl w:val="0"/>
        <w:tabs>
          <w:tab w:val="left" w:pos="1276"/>
        </w:tabs>
        <w:spacing w:after="160"/>
        <w:ind w:firstLine="567"/>
        <w:jc w:val="both"/>
        <w:rPr>
          <w:rFonts w:ascii="GHEA Grapalat" w:hAnsi="GHEA Grapalat"/>
          <w:i/>
          <w:sz w:val="20"/>
          <w:szCs w:val="20"/>
        </w:rPr>
      </w:pPr>
      <w:r w:rsidRPr="00831FFE">
        <w:rPr>
          <w:rFonts w:ascii="GHEA Grapalat" w:hAnsi="GHEA Grapalat"/>
          <w:sz w:val="20"/>
          <w:szCs w:val="20"/>
        </w:rPr>
        <w:t>10.5.</w:t>
      </w:r>
      <w:r w:rsidRPr="00831FFE">
        <w:rPr>
          <w:rFonts w:ascii="GHEA Grapalat" w:hAnsi="GHEA Grapalat"/>
          <w:sz w:val="20"/>
          <w:szCs w:val="20"/>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831FFE">
        <w:rPr>
          <w:rFonts w:ascii="GHEA Grapalat" w:hAnsi="GHEA Grapalat"/>
          <w:i/>
          <w:sz w:val="20"/>
          <w:szCs w:val="20"/>
        </w:rPr>
        <w:t xml:space="preserve">  </w:t>
      </w:r>
    </w:p>
    <w:p w:rsidR="00B71E46" w:rsidRPr="00831FFE" w:rsidRDefault="00B71E46" w:rsidP="00B71E46">
      <w:pPr>
        <w:widowControl w:val="0"/>
        <w:tabs>
          <w:tab w:val="left" w:pos="1276"/>
        </w:tabs>
        <w:spacing w:after="160"/>
        <w:ind w:firstLine="567"/>
        <w:jc w:val="both"/>
        <w:rPr>
          <w:rFonts w:ascii="GHEA Grapalat" w:hAnsi="GHEA Grapalat"/>
          <w:sz w:val="20"/>
          <w:szCs w:val="20"/>
        </w:rPr>
      </w:pPr>
      <w:r w:rsidRPr="00831FFE">
        <w:rPr>
          <w:rFonts w:ascii="GHEA Grapalat" w:hAnsi="GHEA Grapalat"/>
          <w:sz w:val="20"/>
          <w:szCs w:val="20"/>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71E46" w:rsidRPr="00831FFE" w:rsidRDefault="00D05D42" w:rsidP="00E74DB9">
      <w:pPr>
        <w:rPr>
          <w:rFonts w:ascii="GHEA Grapalat" w:hAnsi="GHEA Grapalat"/>
          <w:sz w:val="20"/>
          <w:szCs w:val="20"/>
        </w:rPr>
      </w:pPr>
      <w:r>
        <w:rPr>
          <w:rFonts w:ascii="GHEA Grapalat" w:hAnsi="GHEA Grapalat"/>
          <w:b/>
          <w:sz w:val="20"/>
          <w:szCs w:val="20"/>
        </w:rPr>
        <w:t xml:space="preserve">          </w:t>
      </w:r>
      <w:r w:rsidR="00B71E46" w:rsidRPr="00831FFE">
        <w:rPr>
          <w:rFonts w:ascii="GHEA Grapalat" w:hAnsi="GHEA Grapalat"/>
          <w:sz w:val="20"/>
          <w:szCs w:val="20"/>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00B71E46" w:rsidRPr="00831FFE">
        <w:rPr>
          <w:rFonts w:ascii="GHEA Grapalat" w:hAnsi="GHEA Grapalat"/>
          <w:sz w:val="20"/>
          <w:szCs w:val="20"/>
          <w:lang w:val="hy-AM"/>
        </w:rPr>
        <w:t>-</w:t>
      </w:r>
      <w:r w:rsidR="00B71E46" w:rsidRPr="00831FFE">
        <w:rPr>
          <w:rFonts w:ascii="GHEA Grapalat" w:hAnsi="GHEA Grapalat"/>
          <w:sz w:val="20"/>
          <w:szCs w:val="20"/>
        </w:rPr>
        <w:t xml:space="preserve"> уполномоченному органу</w:t>
      </w:r>
      <w:r w:rsidR="00B71E46" w:rsidRPr="00831FFE">
        <w:rPr>
          <w:rFonts w:ascii="GHEA Grapalat" w:hAnsi="GHEA Grapalat"/>
          <w:sz w:val="20"/>
          <w:szCs w:val="20"/>
          <w:lang w:val="hy-AM"/>
        </w:rPr>
        <w:t>,</w:t>
      </w:r>
      <w:r w:rsidR="00B71E46" w:rsidRPr="00831FFE">
        <w:rPr>
          <w:rFonts w:ascii="GHEA Grapalat" w:hAnsi="GHEA Grapalat"/>
          <w:sz w:val="20"/>
          <w:szCs w:val="20"/>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831FFE" w:rsidRDefault="00831FFE" w:rsidP="00831FFE">
      <w:pPr>
        <w:widowControl w:val="0"/>
        <w:tabs>
          <w:tab w:val="left" w:pos="1276"/>
        </w:tabs>
        <w:ind w:firstLine="567"/>
        <w:jc w:val="both"/>
        <w:rPr>
          <w:rFonts w:ascii="GHEA Grapalat" w:hAnsi="GHEA Grapalat"/>
          <w:sz w:val="20"/>
          <w:szCs w:val="20"/>
        </w:rPr>
      </w:pPr>
    </w:p>
    <w:p w:rsidR="00055FCF" w:rsidRPr="00831FFE" w:rsidRDefault="00055FCF" w:rsidP="00831FFE">
      <w:pPr>
        <w:rPr>
          <w:rFonts w:ascii="GHEA Grapalat" w:hAnsi="GHEA Grapalat"/>
          <w:sz w:val="20"/>
          <w:szCs w:val="20"/>
        </w:rPr>
      </w:pPr>
      <w:r w:rsidRPr="00831FFE">
        <w:rPr>
          <w:rFonts w:ascii="GHEA Grapalat" w:hAnsi="GHEA Grapalat"/>
          <w:sz w:val="20"/>
          <w:szCs w:val="20"/>
        </w:rPr>
        <w:t>--------------------------</w:t>
      </w:r>
    </w:p>
    <w:p w:rsidR="00055FCF" w:rsidRPr="00831FFE" w:rsidRDefault="00055FCF" w:rsidP="00055FCF">
      <w:pPr>
        <w:pStyle w:val="FootnoteText"/>
        <w:jc w:val="both"/>
        <w:rPr>
          <w:rFonts w:ascii="GHEA Grapalat" w:hAnsi="GHEA Grapalat"/>
          <w:i/>
        </w:rPr>
      </w:pPr>
      <w:r w:rsidRPr="00831FFE">
        <w:rPr>
          <w:rFonts w:ascii="GHEA Grapalat" w:hAnsi="GHEA Grapalat"/>
          <w:i/>
        </w:rPr>
        <w:lastRenderedPageBreak/>
        <w:t>1</w:t>
      </w:r>
      <w:r w:rsidR="00682C6C" w:rsidRPr="00831FFE">
        <w:rPr>
          <w:rFonts w:ascii="GHEA Grapalat" w:hAnsi="GHEA Grapalat"/>
          <w:i/>
        </w:rPr>
        <w:t>2</w:t>
      </w:r>
      <w:r w:rsidRPr="00831FFE">
        <w:rPr>
          <w:rFonts w:ascii="GHEA Grapalat" w:hAnsi="GHEA Grapalat"/>
          <w:i/>
        </w:rPr>
        <w:t>.1 Если цена</w:t>
      </w:r>
      <w:r w:rsidR="002D7901" w:rsidRPr="00831FFE">
        <w:rPr>
          <w:rFonts w:ascii="GHEA Grapalat" w:hAnsi="GHEA Grapalat"/>
          <w:i/>
        </w:rPr>
        <w:t xml:space="preserve"> закупки</w:t>
      </w:r>
      <w:r w:rsidRPr="00831FFE">
        <w:rPr>
          <w:rFonts w:ascii="GHEA Grapalat" w:hAnsi="GHEA Grapalat"/>
          <w:i/>
        </w:rPr>
        <w:t xml:space="preserve"> данного лота по заявке на закупку</w:t>
      </w:r>
      <w:r w:rsidRPr="00831FFE">
        <w:rPr>
          <w:rFonts w:ascii="Cambria Math" w:hAnsi="Cambria Math" w:cs="Cambria Math"/>
          <w:i/>
        </w:rPr>
        <w:t>․</w:t>
      </w:r>
    </w:p>
    <w:p w:rsidR="00055FCF" w:rsidRPr="00831FFE" w:rsidRDefault="00055FCF" w:rsidP="00055FCF">
      <w:pPr>
        <w:pStyle w:val="FootnoteText"/>
        <w:jc w:val="both"/>
        <w:rPr>
          <w:rFonts w:ascii="GHEA Grapalat" w:hAnsi="GHEA Grapalat"/>
          <w:i/>
        </w:rPr>
      </w:pPr>
      <w:r w:rsidRPr="00831FFE">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831FFE">
        <w:rPr>
          <w:rFonts w:ascii="Cambria Math" w:hAnsi="Cambria Math" w:cs="Cambria Math"/>
          <w:i/>
        </w:rPr>
        <w:t>․</w:t>
      </w:r>
    </w:p>
    <w:p w:rsidR="00055FCF" w:rsidRPr="00831FFE" w:rsidRDefault="00055FCF" w:rsidP="00055FCF">
      <w:pPr>
        <w:pStyle w:val="FootnoteText"/>
        <w:jc w:val="both"/>
        <w:rPr>
          <w:rFonts w:ascii="GHEA Grapalat" w:hAnsi="GHEA Grapalat"/>
          <w:i/>
        </w:rPr>
      </w:pPr>
      <w:r w:rsidRPr="00831FFE">
        <w:rPr>
          <w:rFonts w:ascii="GHEA Grapalat" w:hAnsi="GHEA Grapalat"/>
          <w:i/>
        </w:rPr>
        <w:t xml:space="preserve">- не превышает </w:t>
      </w:r>
      <w:r w:rsidR="00D532B5" w:rsidRPr="00831FFE">
        <w:rPr>
          <w:rFonts w:ascii="GHEA Grapalat" w:hAnsi="GHEA Grapalat"/>
          <w:i/>
        </w:rPr>
        <w:t xml:space="preserve">восьмидесятикратный </w:t>
      </w:r>
      <w:r w:rsidRPr="00831FFE">
        <w:rPr>
          <w:rFonts w:ascii="GHEA Grapalat" w:hAnsi="GHEA Grapalat"/>
          <w:i/>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4․2) или", а число " 20 "заменяется числом "90".</w:t>
      </w:r>
    </w:p>
    <w:p w:rsidR="00055FCF" w:rsidRPr="00831FFE" w:rsidRDefault="00055FCF" w:rsidP="00055FCF">
      <w:pPr>
        <w:pStyle w:val="FootnoteText"/>
        <w:jc w:val="both"/>
        <w:rPr>
          <w:rFonts w:ascii="GHEA Grapalat" w:hAnsi="GHEA Grapalat"/>
          <w:i/>
        </w:rPr>
      </w:pPr>
      <w:r w:rsidRPr="00831FFE">
        <w:rPr>
          <w:rFonts w:ascii="GHEA Grapalat" w:hAnsi="GHEA Grapalat"/>
          <w:i/>
        </w:rPr>
        <w:t xml:space="preserve">- превышает </w:t>
      </w:r>
      <w:r w:rsidR="00D532B5" w:rsidRPr="00831FFE">
        <w:rPr>
          <w:rFonts w:ascii="GHEA Grapalat" w:hAnsi="GHEA Grapalat"/>
          <w:i/>
        </w:rPr>
        <w:t>восьмидесятикратный</w:t>
      </w:r>
      <w:r w:rsidRPr="00831FFE">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CD2651" w:rsidRPr="00831FFE" w:rsidRDefault="00055FCF">
      <w:pPr>
        <w:rPr>
          <w:rFonts w:ascii="GHEA Grapalat" w:hAnsi="GHEA Grapalat"/>
          <w:i/>
          <w:sz w:val="20"/>
          <w:szCs w:val="20"/>
        </w:rPr>
      </w:pPr>
      <w:r w:rsidRPr="00831FFE">
        <w:rPr>
          <w:rFonts w:ascii="GHEA Grapalat" w:hAnsi="GHEA Grapalat"/>
          <w:i/>
          <w:sz w:val="20"/>
          <w:szCs w:val="20"/>
        </w:rPr>
        <w:t xml:space="preserve">  </w:t>
      </w:r>
    </w:p>
    <w:p w:rsidR="00DA751A" w:rsidRPr="00831FFE" w:rsidRDefault="00DA751A" w:rsidP="00B71E46">
      <w:pPr>
        <w:ind w:firstLine="567"/>
        <w:rPr>
          <w:rFonts w:ascii="GHEA Grapalat" w:hAnsi="GHEA Grapalat"/>
          <w:b/>
          <w:sz w:val="20"/>
          <w:szCs w:val="20"/>
        </w:rPr>
      </w:pPr>
    </w:p>
    <w:p w:rsidR="00096865" w:rsidRPr="00B71E46" w:rsidRDefault="002807DD" w:rsidP="00B71E46">
      <w:pPr>
        <w:rPr>
          <w:rFonts w:ascii="GHEA Grapalat" w:hAnsi="GHEA Grapalat"/>
          <w:b/>
          <w:sz w:val="20"/>
          <w:szCs w:val="20"/>
        </w:rPr>
      </w:pPr>
      <w:r w:rsidRPr="00831FFE">
        <w:rPr>
          <w:rFonts w:ascii="GHEA Grapalat" w:hAnsi="GHEA Grapalat"/>
          <w:b/>
          <w:sz w:val="20"/>
          <w:szCs w:val="20"/>
        </w:rPr>
        <w:t xml:space="preserve">                       </w:t>
      </w:r>
      <w:r w:rsidR="008D5016" w:rsidRPr="00831FFE">
        <w:rPr>
          <w:rFonts w:ascii="GHEA Grapalat" w:hAnsi="GHEA Grapalat"/>
          <w:b/>
          <w:sz w:val="20"/>
          <w:szCs w:val="20"/>
        </w:rPr>
        <w:t xml:space="preserve">11. </w:t>
      </w:r>
      <w:r w:rsidR="008D5016" w:rsidRPr="00B71E46">
        <w:rPr>
          <w:rFonts w:ascii="GHEA Grapalat" w:hAnsi="GHEA Grapalat"/>
          <w:b/>
          <w:sz w:val="20"/>
          <w:szCs w:val="20"/>
        </w:rPr>
        <w:t>ОБЪЯВЛЕНИЕ ПРОЦЕДУРЫ НЕСОСТОЯВШЕЙСЯ</w:t>
      </w:r>
    </w:p>
    <w:p w:rsidR="002807DD" w:rsidRPr="00B71E46" w:rsidRDefault="002807DD" w:rsidP="00B71E46">
      <w:pPr>
        <w:rPr>
          <w:rFonts w:ascii="GHEA Grapalat" w:hAnsi="GHEA Grapalat" w:cs="Arial"/>
          <w:b/>
          <w:sz w:val="20"/>
          <w:szCs w:val="20"/>
        </w:rPr>
      </w:pPr>
    </w:p>
    <w:p w:rsidR="00096865" w:rsidRPr="00B71E46" w:rsidRDefault="00096865" w:rsidP="00B71E46">
      <w:pPr>
        <w:widowControl w:val="0"/>
        <w:tabs>
          <w:tab w:val="left" w:pos="1276"/>
        </w:tabs>
        <w:spacing w:after="160"/>
        <w:ind w:firstLine="567"/>
        <w:jc w:val="both"/>
        <w:rPr>
          <w:rFonts w:ascii="GHEA Grapalat" w:hAnsi="GHEA Grapalat" w:cs="Sylfaen"/>
          <w:sz w:val="20"/>
          <w:szCs w:val="20"/>
        </w:rPr>
      </w:pPr>
      <w:r w:rsidRPr="00B71E46">
        <w:rPr>
          <w:rFonts w:ascii="GHEA Grapalat" w:hAnsi="GHEA Grapalat"/>
          <w:sz w:val="20"/>
          <w:szCs w:val="20"/>
        </w:rPr>
        <w:t>11.1</w:t>
      </w:r>
      <w:r w:rsidR="00801AC7" w:rsidRPr="00B71E46">
        <w:rPr>
          <w:rFonts w:ascii="GHEA Grapalat" w:hAnsi="GHEA Grapalat"/>
          <w:sz w:val="20"/>
          <w:szCs w:val="20"/>
        </w:rPr>
        <w:t>.</w:t>
      </w:r>
      <w:r w:rsidR="00801AC7" w:rsidRPr="00B71E46">
        <w:rPr>
          <w:rFonts w:ascii="GHEA Grapalat" w:hAnsi="GHEA Grapalat"/>
          <w:sz w:val="20"/>
          <w:szCs w:val="20"/>
        </w:rPr>
        <w:tab/>
      </w:r>
      <w:r w:rsidRPr="00B71E46">
        <w:rPr>
          <w:rFonts w:ascii="GHEA Grapalat" w:hAnsi="GHEA Grapalat"/>
          <w:sz w:val="20"/>
          <w:szCs w:val="20"/>
        </w:rPr>
        <w:t>Согласно статье 37 Закона, Комиссия объявляет настоящую процедуру несостоявшейся, если:</w:t>
      </w:r>
    </w:p>
    <w:p w:rsidR="00096865" w:rsidRPr="00B71E46" w:rsidRDefault="00096865" w:rsidP="00B71E46">
      <w:pPr>
        <w:widowControl w:val="0"/>
        <w:tabs>
          <w:tab w:val="left" w:pos="1134"/>
        </w:tabs>
        <w:spacing w:after="160"/>
        <w:ind w:firstLine="567"/>
        <w:jc w:val="both"/>
        <w:rPr>
          <w:rFonts w:ascii="GHEA Grapalat" w:hAnsi="GHEA Grapalat" w:cs="Sylfaen"/>
          <w:sz w:val="20"/>
          <w:szCs w:val="20"/>
        </w:rPr>
      </w:pPr>
      <w:r w:rsidRPr="00B71E46">
        <w:rPr>
          <w:rFonts w:ascii="GHEA Grapalat" w:hAnsi="GHEA Grapalat"/>
          <w:sz w:val="20"/>
          <w:szCs w:val="20"/>
        </w:rPr>
        <w:t>1)</w:t>
      </w:r>
      <w:r w:rsidR="00801AC7" w:rsidRPr="00B71E46">
        <w:rPr>
          <w:rFonts w:ascii="GHEA Grapalat" w:hAnsi="GHEA Grapalat"/>
          <w:sz w:val="20"/>
          <w:szCs w:val="20"/>
        </w:rPr>
        <w:tab/>
      </w:r>
      <w:r w:rsidRPr="00B71E46">
        <w:rPr>
          <w:rFonts w:ascii="GHEA Grapalat" w:hAnsi="GHEA Grapalat"/>
          <w:sz w:val="20"/>
          <w:szCs w:val="20"/>
        </w:rPr>
        <w:t>ни одна из заявок не соответствует условиям приглашения;</w:t>
      </w:r>
    </w:p>
    <w:p w:rsidR="00096865" w:rsidRPr="00B71E46" w:rsidRDefault="00096865" w:rsidP="00B71E46">
      <w:pPr>
        <w:widowControl w:val="0"/>
        <w:tabs>
          <w:tab w:val="left" w:pos="1134"/>
        </w:tabs>
        <w:spacing w:after="160"/>
        <w:ind w:firstLine="567"/>
        <w:jc w:val="both"/>
        <w:rPr>
          <w:rFonts w:ascii="GHEA Grapalat" w:hAnsi="GHEA Grapalat" w:cs="Sylfaen"/>
          <w:sz w:val="20"/>
          <w:szCs w:val="20"/>
        </w:rPr>
      </w:pPr>
      <w:r w:rsidRPr="00B71E46">
        <w:rPr>
          <w:rFonts w:ascii="GHEA Grapalat" w:hAnsi="GHEA Grapalat"/>
          <w:sz w:val="20"/>
          <w:szCs w:val="20"/>
        </w:rPr>
        <w:t>2)</w:t>
      </w:r>
      <w:r w:rsidR="00801AC7" w:rsidRPr="00B71E46">
        <w:rPr>
          <w:rFonts w:ascii="GHEA Grapalat" w:hAnsi="GHEA Grapalat"/>
          <w:sz w:val="20"/>
          <w:szCs w:val="20"/>
        </w:rPr>
        <w:tab/>
      </w:r>
      <w:r w:rsidRPr="00B71E46">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B71E46">
        <w:rPr>
          <w:sz w:val="20"/>
          <w:szCs w:val="20"/>
          <w:lang w:val="en-US"/>
        </w:rPr>
        <w:t> </w:t>
      </w:r>
      <w:r w:rsidRPr="00B71E46">
        <w:rPr>
          <w:rFonts w:ascii="GHEA Grapalat" w:hAnsi="GHEA Grapalat"/>
          <w:sz w:val="20"/>
          <w:szCs w:val="20"/>
        </w:rPr>
        <w:t>— Совета попечителей</w:t>
      </w:r>
      <w:r w:rsidR="00CE5A9F" w:rsidRPr="00B71E46">
        <w:rPr>
          <w:rStyle w:val="FootnoteReference"/>
          <w:rFonts w:ascii="GHEA Grapalat" w:hAnsi="GHEA Grapalat"/>
          <w:sz w:val="20"/>
          <w:szCs w:val="20"/>
        </w:rPr>
        <w:footnoteReference w:customMarkFollows="1" w:id="9"/>
        <w:t>13</w:t>
      </w:r>
      <w:r w:rsidRPr="00B71E46">
        <w:rPr>
          <w:rFonts w:ascii="GHEA Grapalat" w:hAnsi="GHEA Grapalat"/>
          <w:sz w:val="20"/>
          <w:szCs w:val="20"/>
        </w:rPr>
        <w:t>.</w:t>
      </w:r>
    </w:p>
    <w:p w:rsidR="00096865" w:rsidRPr="00B71E46" w:rsidRDefault="00096865" w:rsidP="00B71E46">
      <w:pPr>
        <w:widowControl w:val="0"/>
        <w:tabs>
          <w:tab w:val="left" w:pos="1134"/>
        </w:tabs>
        <w:spacing w:after="160"/>
        <w:ind w:firstLine="567"/>
        <w:jc w:val="both"/>
        <w:rPr>
          <w:rFonts w:ascii="GHEA Grapalat" w:hAnsi="GHEA Grapalat" w:cs="Sylfaen"/>
          <w:sz w:val="20"/>
          <w:szCs w:val="20"/>
        </w:rPr>
      </w:pPr>
      <w:r w:rsidRPr="00B71E46">
        <w:rPr>
          <w:rFonts w:ascii="GHEA Grapalat" w:hAnsi="GHEA Grapalat"/>
          <w:sz w:val="20"/>
          <w:szCs w:val="20"/>
        </w:rPr>
        <w:t>3)</w:t>
      </w:r>
      <w:r w:rsidR="00801AC7" w:rsidRPr="00B71E46">
        <w:rPr>
          <w:rFonts w:ascii="GHEA Grapalat" w:hAnsi="GHEA Grapalat"/>
          <w:sz w:val="20"/>
          <w:szCs w:val="20"/>
        </w:rPr>
        <w:tab/>
      </w:r>
      <w:r w:rsidRPr="00B71E46">
        <w:rPr>
          <w:rFonts w:ascii="GHEA Grapalat" w:hAnsi="GHEA Grapalat"/>
          <w:sz w:val="20"/>
          <w:szCs w:val="20"/>
        </w:rPr>
        <w:t>не подано ни одной заявки;</w:t>
      </w:r>
    </w:p>
    <w:p w:rsidR="00096865" w:rsidRPr="00B71E46" w:rsidRDefault="00096865" w:rsidP="00B71E46">
      <w:pPr>
        <w:widowControl w:val="0"/>
        <w:tabs>
          <w:tab w:val="left" w:pos="1134"/>
        </w:tabs>
        <w:spacing w:after="160"/>
        <w:ind w:firstLine="567"/>
        <w:jc w:val="both"/>
        <w:rPr>
          <w:rFonts w:ascii="GHEA Grapalat" w:hAnsi="GHEA Grapalat"/>
          <w:sz w:val="20"/>
          <w:szCs w:val="20"/>
        </w:rPr>
      </w:pPr>
      <w:r w:rsidRPr="00B71E46">
        <w:rPr>
          <w:rFonts w:ascii="GHEA Grapalat" w:hAnsi="GHEA Grapalat"/>
          <w:sz w:val="20"/>
          <w:szCs w:val="20"/>
        </w:rPr>
        <w:t>4)</w:t>
      </w:r>
      <w:r w:rsidR="00801AC7" w:rsidRPr="00B71E46">
        <w:rPr>
          <w:rFonts w:ascii="GHEA Grapalat" w:hAnsi="GHEA Grapalat"/>
          <w:sz w:val="20"/>
          <w:szCs w:val="20"/>
        </w:rPr>
        <w:tab/>
      </w:r>
      <w:r w:rsidRPr="00B71E46">
        <w:rPr>
          <w:rFonts w:ascii="GHEA Grapalat" w:hAnsi="GHEA Grapalat"/>
          <w:sz w:val="20"/>
          <w:szCs w:val="20"/>
        </w:rPr>
        <w:t>договор не заключается.</w:t>
      </w:r>
    </w:p>
    <w:p w:rsidR="00CA1C11" w:rsidRPr="00B71E46" w:rsidRDefault="00731D26" w:rsidP="00B71E46">
      <w:pPr>
        <w:widowControl w:val="0"/>
        <w:tabs>
          <w:tab w:val="left" w:pos="1276"/>
        </w:tabs>
        <w:spacing w:after="160"/>
        <w:ind w:firstLine="567"/>
        <w:jc w:val="both"/>
        <w:rPr>
          <w:rFonts w:ascii="GHEA Grapalat" w:hAnsi="GHEA Grapalat" w:cs="Sylfaen"/>
          <w:sz w:val="20"/>
          <w:szCs w:val="20"/>
        </w:rPr>
      </w:pPr>
      <w:r w:rsidRPr="00B71E46">
        <w:rPr>
          <w:rFonts w:ascii="GHEA Grapalat" w:hAnsi="GHEA Grapalat"/>
          <w:sz w:val="20"/>
          <w:szCs w:val="20"/>
        </w:rPr>
        <w:t>11.2</w:t>
      </w:r>
      <w:r w:rsidR="007642C2" w:rsidRPr="00B71E46">
        <w:rPr>
          <w:rFonts w:ascii="GHEA Grapalat" w:hAnsi="GHEA Grapalat"/>
          <w:sz w:val="20"/>
          <w:szCs w:val="20"/>
        </w:rPr>
        <w:t>.</w:t>
      </w:r>
      <w:r w:rsidR="007642C2" w:rsidRPr="00B71E46">
        <w:rPr>
          <w:rFonts w:ascii="GHEA Grapalat" w:hAnsi="GHEA Grapalat"/>
          <w:sz w:val="20"/>
          <w:szCs w:val="20"/>
        </w:rPr>
        <w:tab/>
      </w:r>
      <w:r w:rsidRPr="00B71E46">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B71E46" w:rsidRDefault="008D5016" w:rsidP="00B71E46">
      <w:pPr>
        <w:widowControl w:val="0"/>
        <w:spacing w:after="160"/>
        <w:ind w:left="567" w:right="565"/>
        <w:jc w:val="center"/>
        <w:rPr>
          <w:rFonts w:ascii="GHEA Grapalat" w:hAnsi="GHEA Grapalat"/>
          <w:b/>
          <w:sz w:val="20"/>
          <w:szCs w:val="20"/>
        </w:rPr>
      </w:pPr>
      <w:r w:rsidRPr="00B71E46">
        <w:rPr>
          <w:rFonts w:ascii="GHEA Grapalat" w:hAnsi="GHEA Grapalat"/>
          <w:b/>
          <w:sz w:val="20"/>
          <w:szCs w:val="20"/>
        </w:rPr>
        <w:t xml:space="preserve">12. ПРАВО УЧАСТНИКА И </w:t>
      </w:r>
      <w:r w:rsidR="008E3307" w:rsidRPr="00B71E46">
        <w:rPr>
          <w:rFonts w:ascii="GHEA Grapalat" w:hAnsi="GHEA Grapalat"/>
          <w:b/>
          <w:sz w:val="20"/>
          <w:szCs w:val="20"/>
        </w:rPr>
        <w:t xml:space="preserve">ПОРЯДОК ОБЖАЛОВАНИЯ ИМ </w:t>
      </w:r>
      <w:r w:rsidR="00025A85" w:rsidRPr="00B71E46">
        <w:rPr>
          <w:rFonts w:ascii="GHEA Grapalat" w:hAnsi="GHEA Grapalat"/>
          <w:b/>
          <w:sz w:val="20"/>
          <w:szCs w:val="20"/>
        </w:rPr>
        <w:br/>
      </w:r>
      <w:r w:rsidRPr="00B71E46">
        <w:rPr>
          <w:rFonts w:ascii="GHEA Grapalat" w:hAnsi="GHEA Grapalat"/>
          <w:b/>
          <w:sz w:val="20"/>
          <w:szCs w:val="20"/>
        </w:rPr>
        <w:t>ДЕЙСТВИЙ И (ИЛИ) ПРИНЯТЫХ РЕШЕНИЙ, СВЯЗАННЫХ</w:t>
      </w:r>
      <w:r w:rsidR="00025A85" w:rsidRPr="00B71E46">
        <w:rPr>
          <w:rFonts w:ascii="Courier New" w:hAnsi="Courier New" w:cs="Courier New"/>
          <w:b/>
          <w:sz w:val="20"/>
          <w:szCs w:val="20"/>
          <w:lang w:val="en-US"/>
        </w:rPr>
        <w:t> </w:t>
      </w:r>
      <w:r w:rsidRPr="00B71E46">
        <w:rPr>
          <w:rFonts w:ascii="GHEA Grapalat" w:hAnsi="GHEA Grapalat"/>
          <w:b/>
          <w:sz w:val="20"/>
          <w:szCs w:val="20"/>
        </w:rPr>
        <w:t>С</w:t>
      </w:r>
      <w:r w:rsidR="00025A85" w:rsidRPr="00B71E46">
        <w:rPr>
          <w:rFonts w:ascii="Courier New" w:hAnsi="Courier New" w:cs="Courier New"/>
          <w:b/>
          <w:sz w:val="20"/>
          <w:szCs w:val="20"/>
          <w:lang w:val="en-US"/>
        </w:rPr>
        <w:t> </w:t>
      </w:r>
      <w:r w:rsidRPr="00B71E46">
        <w:rPr>
          <w:rFonts w:ascii="GHEA Grapalat" w:hAnsi="GHEA Grapalat"/>
          <w:b/>
          <w:sz w:val="20"/>
          <w:szCs w:val="20"/>
        </w:rPr>
        <w:t>ПРОЦЕССОМ ЗАКУПКИ</w:t>
      </w:r>
    </w:p>
    <w:p w:rsidR="00167353" w:rsidRPr="00B71E46" w:rsidRDefault="00167353" w:rsidP="00B71E46">
      <w:pPr>
        <w:widowControl w:val="0"/>
        <w:tabs>
          <w:tab w:val="left" w:pos="1276"/>
        </w:tabs>
        <w:ind w:firstLine="567"/>
        <w:jc w:val="both"/>
        <w:rPr>
          <w:rFonts w:ascii="GHEA Grapalat" w:hAnsi="GHEA Grapalat"/>
          <w:sz w:val="20"/>
          <w:szCs w:val="20"/>
        </w:rPr>
      </w:pPr>
      <w:r w:rsidRPr="00B71E46">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7353" w:rsidRPr="00B71E46" w:rsidRDefault="00167353" w:rsidP="00B71E46">
      <w:pPr>
        <w:widowControl w:val="0"/>
        <w:tabs>
          <w:tab w:val="left" w:pos="1276"/>
        </w:tabs>
        <w:ind w:firstLine="567"/>
        <w:jc w:val="both"/>
        <w:rPr>
          <w:rFonts w:ascii="GHEA Grapalat" w:hAnsi="GHEA Grapalat"/>
          <w:sz w:val="20"/>
          <w:szCs w:val="20"/>
        </w:rPr>
      </w:pPr>
      <w:r w:rsidRPr="00B71E46">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7353" w:rsidRPr="00B71E46" w:rsidRDefault="00167353" w:rsidP="00B71E46">
      <w:pPr>
        <w:widowControl w:val="0"/>
        <w:tabs>
          <w:tab w:val="left" w:pos="1276"/>
        </w:tabs>
        <w:ind w:firstLine="567"/>
        <w:jc w:val="both"/>
        <w:rPr>
          <w:rFonts w:ascii="GHEA Grapalat" w:hAnsi="GHEA Grapalat"/>
          <w:sz w:val="20"/>
          <w:szCs w:val="20"/>
        </w:rPr>
      </w:pPr>
      <w:r w:rsidRPr="00B71E46">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7353" w:rsidRPr="00B71E46" w:rsidRDefault="00167353" w:rsidP="00B71E46">
      <w:pPr>
        <w:widowControl w:val="0"/>
        <w:tabs>
          <w:tab w:val="left" w:pos="1276"/>
        </w:tabs>
        <w:ind w:firstLine="567"/>
        <w:jc w:val="both"/>
        <w:rPr>
          <w:rFonts w:ascii="GHEA Grapalat" w:hAnsi="GHEA Grapalat"/>
          <w:sz w:val="20"/>
          <w:szCs w:val="20"/>
        </w:rPr>
      </w:pPr>
      <w:r w:rsidRPr="00B71E46">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7353" w:rsidRPr="00B71E46" w:rsidRDefault="00167353" w:rsidP="00B71E46">
      <w:pPr>
        <w:widowControl w:val="0"/>
        <w:ind w:firstLine="567"/>
        <w:jc w:val="both"/>
        <w:rPr>
          <w:rFonts w:ascii="GHEA Grapalat" w:hAnsi="GHEA Grapalat"/>
          <w:sz w:val="20"/>
          <w:szCs w:val="20"/>
        </w:rPr>
      </w:pPr>
      <w:r w:rsidRPr="00B71E46">
        <w:rPr>
          <w:rFonts w:ascii="GHEA Grapalat" w:hAnsi="GHEA Grapalat"/>
          <w:sz w:val="20"/>
          <w:szCs w:val="20"/>
        </w:rPr>
        <w:t xml:space="preserve">12.4. Срок ожидания, установленный настоящим приглашением, является сроком исковой </w:t>
      </w:r>
      <w:r w:rsidRPr="00B71E46">
        <w:rPr>
          <w:rFonts w:ascii="GHEA Grapalat" w:hAnsi="GHEA Grapalat"/>
          <w:sz w:val="20"/>
          <w:szCs w:val="20"/>
        </w:rPr>
        <w:lastRenderedPageBreak/>
        <w:t>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7353" w:rsidRPr="00B71E46" w:rsidRDefault="00167353" w:rsidP="00B71E46">
      <w:pPr>
        <w:jc w:val="both"/>
        <w:rPr>
          <w:rFonts w:ascii="GHEA Grapalat" w:hAnsi="GHEA Grapalat"/>
          <w:sz w:val="20"/>
          <w:szCs w:val="20"/>
          <w:lang w:val="hy-AM"/>
        </w:rPr>
      </w:pPr>
      <w:r w:rsidRPr="00B71E46">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7353" w:rsidRPr="00B71E46" w:rsidRDefault="00167353" w:rsidP="00B71E46">
      <w:pPr>
        <w:jc w:val="both"/>
        <w:rPr>
          <w:rFonts w:ascii="GHEA Grapalat" w:hAnsi="GHEA Grapalat"/>
          <w:sz w:val="20"/>
          <w:szCs w:val="20"/>
          <w:lang w:val="hy-AM"/>
        </w:rPr>
      </w:pPr>
      <w:r w:rsidRPr="00B71E46">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B71E46">
        <w:rPr>
          <w:rFonts w:ascii="GHEA Grapalat" w:hAnsi="GHEA Grapalat"/>
          <w:sz w:val="20"/>
          <w:szCs w:val="20"/>
          <w:lang w:val="hy-AM"/>
        </w:rPr>
        <w:t>.</w:t>
      </w:r>
    </w:p>
    <w:p w:rsidR="00167353" w:rsidRPr="00B71E46" w:rsidRDefault="00167353" w:rsidP="00B71E46">
      <w:pPr>
        <w:jc w:val="both"/>
        <w:rPr>
          <w:rFonts w:ascii="GHEA Grapalat" w:hAnsi="GHEA Grapalat"/>
          <w:sz w:val="20"/>
          <w:szCs w:val="20"/>
          <w:lang w:val="hy-AM"/>
        </w:rPr>
      </w:pPr>
      <w:r w:rsidRPr="00B71E46">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B71E46">
        <w:rPr>
          <w:rFonts w:ascii="GHEA Grapalat" w:hAnsi="GHEA Grapalat"/>
          <w:sz w:val="20"/>
          <w:szCs w:val="20"/>
          <w:lang w:val="hy-AM"/>
        </w:rPr>
        <w:t>.</w:t>
      </w:r>
      <w:r w:rsidRPr="00B71E46">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B71E46">
        <w:rPr>
          <w:rFonts w:ascii="GHEA Grapalat" w:hAnsi="GHEA Grapalat"/>
          <w:sz w:val="20"/>
          <w:szCs w:val="20"/>
          <w:lang w:val="hy-AM"/>
        </w:rPr>
        <w:t>.</w:t>
      </w:r>
    </w:p>
    <w:p w:rsidR="00167353" w:rsidRPr="00B71E46" w:rsidRDefault="00167353" w:rsidP="00B71E46">
      <w:pPr>
        <w:jc w:val="both"/>
        <w:rPr>
          <w:rFonts w:ascii="GHEA Grapalat" w:hAnsi="GHEA Grapalat"/>
          <w:sz w:val="20"/>
          <w:szCs w:val="20"/>
          <w:lang w:val="hy-AM"/>
        </w:rPr>
      </w:pPr>
      <w:r w:rsidRPr="00B71E46">
        <w:rPr>
          <w:rFonts w:ascii="GHEA Grapalat" w:hAnsi="GHEA Grapalat"/>
          <w:sz w:val="20"/>
          <w:szCs w:val="20"/>
        </w:rPr>
        <w:t xml:space="preserve">12.11. </w:t>
      </w:r>
      <w:r w:rsidRPr="00B71E46">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w:t>
      </w:r>
      <w:r w:rsidRPr="00B71E46">
        <w:rPr>
          <w:rFonts w:ascii="GHEA Grapalat" w:hAnsi="GHEA Grapalat"/>
          <w:sz w:val="20"/>
          <w:szCs w:val="20"/>
        </w:rPr>
        <w:lastRenderedPageBreak/>
        <w:t>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7353" w:rsidRPr="00B71E46" w:rsidRDefault="00167353" w:rsidP="00B71E46">
      <w:pPr>
        <w:jc w:val="both"/>
        <w:rPr>
          <w:rFonts w:ascii="GHEA Grapalat" w:hAnsi="GHEA Grapalat"/>
          <w:sz w:val="20"/>
          <w:szCs w:val="20"/>
        </w:rPr>
      </w:pPr>
      <w:r w:rsidRPr="00B71E46">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rsidR="00167353" w:rsidRPr="00B71E46" w:rsidRDefault="00167353" w:rsidP="00B71E46">
      <w:pPr>
        <w:widowControl w:val="0"/>
        <w:spacing w:after="160"/>
        <w:ind w:firstLine="567"/>
        <w:jc w:val="both"/>
        <w:rPr>
          <w:rFonts w:ascii="GHEA Grapalat" w:hAnsi="GHEA Grapalat" w:cs="Sylfaen"/>
          <w:b/>
          <w:sz w:val="20"/>
          <w:szCs w:val="20"/>
        </w:rPr>
      </w:pPr>
      <w:r w:rsidRPr="00B71E46">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rsidR="00167353" w:rsidRDefault="00167353" w:rsidP="00B71E46">
      <w:pPr>
        <w:widowControl w:val="0"/>
        <w:spacing w:after="160"/>
        <w:jc w:val="both"/>
        <w:rPr>
          <w:rFonts w:ascii="GHEA Grapalat" w:hAnsi="GHEA Grapalat" w:cs="Sylfaen"/>
          <w:b/>
          <w:sz w:val="20"/>
          <w:szCs w:val="20"/>
          <w:lang w:val="hy-AM"/>
        </w:rPr>
      </w:pPr>
    </w:p>
    <w:p w:rsidR="00D05D42" w:rsidRDefault="00D05D42" w:rsidP="00B71E46">
      <w:pPr>
        <w:widowControl w:val="0"/>
        <w:spacing w:after="160"/>
        <w:jc w:val="both"/>
        <w:rPr>
          <w:rFonts w:ascii="GHEA Grapalat" w:hAnsi="GHEA Grapalat" w:cs="Sylfaen"/>
          <w:b/>
          <w:sz w:val="20"/>
          <w:szCs w:val="20"/>
          <w:lang w:val="hy-AM"/>
        </w:rPr>
      </w:pPr>
    </w:p>
    <w:p w:rsidR="00D05D42" w:rsidRDefault="00D05D42" w:rsidP="00B71E46">
      <w:pPr>
        <w:widowControl w:val="0"/>
        <w:spacing w:after="160"/>
        <w:jc w:val="both"/>
        <w:rPr>
          <w:rFonts w:ascii="GHEA Grapalat" w:hAnsi="GHEA Grapalat" w:cs="Sylfaen"/>
          <w:b/>
          <w:sz w:val="20"/>
          <w:szCs w:val="20"/>
          <w:lang w:val="hy-AM"/>
        </w:rPr>
      </w:pPr>
    </w:p>
    <w:p w:rsidR="00D05D42" w:rsidRDefault="00D05D42" w:rsidP="00B71E46">
      <w:pPr>
        <w:widowControl w:val="0"/>
        <w:spacing w:after="160"/>
        <w:jc w:val="both"/>
        <w:rPr>
          <w:rFonts w:ascii="GHEA Grapalat" w:hAnsi="GHEA Grapalat" w:cs="Sylfaen"/>
          <w:b/>
          <w:sz w:val="20"/>
          <w:szCs w:val="20"/>
          <w:lang w:val="hy-AM"/>
        </w:rPr>
      </w:pPr>
    </w:p>
    <w:p w:rsidR="00D05D42" w:rsidRDefault="00D05D42" w:rsidP="00B71E46">
      <w:pPr>
        <w:widowControl w:val="0"/>
        <w:spacing w:after="160"/>
        <w:jc w:val="both"/>
        <w:rPr>
          <w:rFonts w:ascii="GHEA Grapalat" w:hAnsi="GHEA Grapalat" w:cs="Sylfaen"/>
          <w:b/>
          <w:sz w:val="20"/>
          <w:szCs w:val="20"/>
          <w:lang w:val="hy-AM"/>
        </w:rPr>
      </w:pPr>
    </w:p>
    <w:p w:rsidR="00D05D42" w:rsidRDefault="00D05D42" w:rsidP="00B71E46">
      <w:pPr>
        <w:widowControl w:val="0"/>
        <w:spacing w:after="160"/>
        <w:jc w:val="both"/>
        <w:rPr>
          <w:rFonts w:ascii="GHEA Grapalat" w:hAnsi="GHEA Grapalat" w:cs="Sylfaen"/>
          <w:b/>
          <w:sz w:val="20"/>
          <w:szCs w:val="20"/>
          <w:lang w:val="hy-AM"/>
        </w:rPr>
      </w:pPr>
    </w:p>
    <w:p w:rsidR="00D05D42" w:rsidRDefault="00D05D42" w:rsidP="00B71E46">
      <w:pPr>
        <w:widowControl w:val="0"/>
        <w:spacing w:after="160"/>
        <w:jc w:val="both"/>
        <w:rPr>
          <w:rFonts w:ascii="GHEA Grapalat" w:hAnsi="GHEA Grapalat" w:cs="Sylfaen"/>
          <w:b/>
          <w:sz w:val="20"/>
          <w:szCs w:val="20"/>
          <w:lang w:val="hy-AM"/>
        </w:rPr>
      </w:pPr>
    </w:p>
    <w:p w:rsidR="00D05D42" w:rsidRDefault="00D05D42" w:rsidP="00B71E46">
      <w:pPr>
        <w:widowControl w:val="0"/>
        <w:spacing w:after="160"/>
        <w:jc w:val="both"/>
        <w:rPr>
          <w:rFonts w:ascii="GHEA Grapalat" w:hAnsi="GHEA Grapalat" w:cs="Sylfaen"/>
          <w:b/>
          <w:sz w:val="20"/>
          <w:szCs w:val="20"/>
          <w:lang w:val="hy-AM"/>
        </w:rPr>
      </w:pPr>
    </w:p>
    <w:p w:rsidR="00D05D42" w:rsidRDefault="00D05D42" w:rsidP="00B71E46">
      <w:pPr>
        <w:widowControl w:val="0"/>
        <w:spacing w:after="160"/>
        <w:jc w:val="both"/>
        <w:rPr>
          <w:rFonts w:ascii="GHEA Grapalat" w:hAnsi="GHEA Grapalat" w:cs="Sylfaen"/>
          <w:b/>
          <w:sz w:val="20"/>
          <w:szCs w:val="20"/>
          <w:lang w:val="hy-AM"/>
        </w:rPr>
      </w:pPr>
    </w:p>
    <w:p w:rsidR="00D05D42" w:rsidRDefault="00D05D42" w:rsidP="00B71E46">
      <w:pPr>
        <w:widowControl w:val="0"/>
        <w:spacing w:after="160"/>
        <w:jc w:val="both"/>
        <w:rPr>
          <w:rFonts w:ascii="GHEA Grapalat" w:hAnsi="GHEA Grapalat" w:cs="Sylfaen"/>
          <w:b/>
          <w:sz w:val="20"/>
          <w:szCs w:val="20"/>
          <w:lang w:val="hy-AM"/>
        </w:rPr>
      </w:pPr>
    </w:p>
    <w:p w:rsidR="006A335A" w:rsidRDefault="006A335A" w:rsidP="00B71E46">
      <w:pPr>
        <w:widowControl w:val="0"/>
        <w:spacing w:after="160"/>
        <w:jc w:val="both"/>
        <w:rPr>
          <w:rFonts w:ascii="GHEA Grapalat" w:hAnsi="GHEA Grapalat" w:cs="Sylfaen"/>
          <w:b/>
          <w:sz w:val="20"/>
          <w:szCs w:val="20"/>
          <w:lang w:val="hy-AM"/>
        </w:rPr>
      </w:pPr>
    </w:p>
    <w:p w:rsidR="006A335A" w:rsidRDefault="006A335A" w:rsidP="00B71E46">
      <w:pPr>
        <w:widowControl w:val="0"/>
        <w:spacing w:after="160"/>
        <w:jc w:val="both"/>
        <w:rPr>
          <w:rFonts w:ascii="GHEA Grapalat" w:hAnsi="GHEA Grapalat" w:cs="Sylfaen"/>
          <w:b/>
          <w:sz w:val="20"/>
          <w:szCs w:val="20"/>
          <w:lang w:val="hy-AM"/>
        </w:rPr>
      </w:pPr>
    </w:p>
    <w:p w:rsidR="006A335A" w:rsidRDefault="006A335A" w:rsidP="00B71E46">
      <w:pPr>
        <w:widowControl w:val="0"/>
        <w:spacing w:after="160"/>
        <w:jc w:val="both"/>
        <w:rPr>
          <w:rFonts w:ascii="GHEA Grapalat" w:hAnsi="GHEA Grapalat" w:cs="Sylfaen"/>
          <w:b/>
          <w:sz w:val="20"/>
          <w:szCs w:val="20"/>
          <w:lang w:val="hy-AM"/>
        </w:rPr>
      </w:pPr>
    </w:p>
    <w:p w:rsidR="006A335A" w:rsidRDefault="006A335A" w:rsidP="00B71E46">
      <w:pPr>
        <w:widowControl w:val="0"/>
        <w:spacing w:after="160"/>
        <w:jc w:val="both"/>
        <w:rPr>
          <w:rFonts w:ascii="GHEA Grapalat" w:hAnsi="GHEA Grapalat" w:cs="Sylfaen"/>
          <w:b/>
          <w:sz w:val="20"/>
          <w:szCs w:val="20"/>
          <w:lang w:val="hy-AM"/>
        </w:rPr>
      </w:pPr>
    </w:p>
    <w:p w:rsidR="006A335A" w:rsidRDefault="006A335A" w:rsidP="00B71E46">
      <w:pPr>
        <w:widowControl w:val="0"/>
        <w:spacing w:after="160"/>
        <w:jc w:val="both"/>
        <w:rPr>
          <w:rFonts w:ascii="GHEA Grapalat" w:hAnsi="GHEA Grapalat" w:cs="Sylfaen"/>
          <w:b/>
          <w:sz w:val="20"/>
          <w:szCs w:val="20"/>
          <w:lang w:val="hy-AM"/>
        </w:rPr>
      </w:pPr>
    </w:p>
    <w:p w:rsidR="006A335A" w:rsidRDefault="006A335A" w:rsidP="00B71E46">
      <w:pPr>
        <w:widowControl w:val="0"/>
        <w:spacing w:after="160"/>
        <w:jc w:val="both"/>
        <w:rPr>
          <w:rFonts w:ascii="GHEA Grapalat" w:hAnsi="GHEA Grapalat" w:cs="Sylfaen"/>
          <w:b/>
          <w:sz w:val="20"/>
          <w:szCs w:val="20"/>
          <w:lang w:val="hy-AM"/>
        </w:rPr>
      </w:pPr>
    </w:p>
    <w:p w:rsidR="006A335A" w:rsidRDefault="006A335A" w:rsidP="00B71E46">
      <w:pPr>
        <w:widowControl w:val="0"/>
        <w:spacing w:after="160"/>
        <w:jc w:val="both"/>
        <w:rPr>
          <w:rFonts w:ascii="GHEA Grapalat" w:hAnsi="GHEA Grapalat" w:cs="Sylfaen"/>
          <w:b/>
          <w:sz w:val="20"/>
          <w:szCs w:val="20"/>
          <w:lang w:val="hy-AM"/>
        </w:rPr>
      </w:pPr>
    </w:p>
    <w:p w:rsidR="006A335A" w:rsidRDefault="006A335A" w:rsidP="00B71E46">
      <w:pPr>
        <w:widowControl w:val="0"/>
        <w:spacing w:after="160"/>
        <w:jc w:val="both"/>
        <w:rPr>
          <w:rFonts w:ascii="GHEA Grapalat" w:hAnsi="GHEA Grapalat" w:cs="Sylfaen"/>
          <w:b/>
          <w:sz w:val="20"/>
          <w:szCs w:val="20"/>
          <w:lang w:val="hy-AM"/>
        </w:rPr>
      </w:pPr>
    </w:p>
    <w:p w:rsidR="006A335A" w:rsidRDefault="006A335A" w:rsidP="00B71E46">
      <w:pPr>
        <w:widowControl w:val="0"/>
        <w:spacing w:after="160"/>
        <w:jc w:val="both"/>
        <w:rPr>
          <w:rFonts w:ascii="GHEA Grapalat" w:hAnsi="GHEA Grapalat" w:cs="Sylfaen"/>
          <w:b/>
          <w:sz w:val="20"/>
          <w:szCs w:val="20"/>
          <w:lang w:val="hy-AM"/>
        </w:rPr>
      </w:pPr>
    </w:p>
    <w:p w:rsidR="006A335A" w:rsidRDefault="006A335A" w:rsidP="00E74DB9">
      <w:pPr>
        <w:widowControl w:val="0"/>
        <w:jc w:val="center"/>
        <w:rPr>
          <w:rFonts w:ascii="GHEA Grapalat" w:hAnsi="GHEA Grapalat"/>
          <w:b/>
          <w:sz w:val="20"/>
          <w:szCs w:val="20"/>
        </w:rPr>
      </w:pPr>
    </w:p>
    <w:p w:rsidR="006A335A" w:rsidRDefault="006A335A" w:rsidP="00E74DB9">
      <w:pPr>
        <w:widowControl w:val="0"/>
        <w:jc w:val="center"/>
        <w:rPr>
          <w:rFonts w:ascii="GHEA Grapalat" w:hAnsi="GHEA Grapalat"/>
          <w:b/>
          <w:sz w:val="20"/>
          <w:szCs w:val="20"/>
        </w:rPr>
      </w:pPr>
    </w:p>
    <w:p w:rsidR="00096865" w:rsidRPr="00831FFE" w:rsidRDefault="00096865" w:rsidP="00E74DB9">
      <w:pPr>
        <w:widowControl w:val="0"/>
        <w:jc w:val="center"/>
        <w:rPr>
          <w:rFonts w:ascii="GHEA Grapalat" w:hAnsi="GHEA Grapalat"/>
          <w:b/>
          <w:sz w:val="20"/>
          <w:szCs w:val="20"/>
        </w:rPr>
      </w:pPr>
      <w:r w:rsidRPr="00831FFE">
        <w:rPr>
          <w:rFonts w:ascii="GHEA Grapalat" w:hAnsi="GHEA Grapalat"/>
          <w:b/>
          <w:sz w:val="20"/>
          <w:szCs w:val="20"/>
        </w:rPr>
        <w:lastRenderedPageBreak/>
        <w:t>ЧАСТЬ II</w:t>
      </w:r>
    </w:p>
    <w:p w:rsidR="00096865" w:rsidRPr="00831FFE" w:rsidRDefault="00096865" w:rsidP="00E74DB9">
      <w:pPr>
        <w:pStyle w:val="BodyText"/>
        <w:widowControl w:val="0"/>
        <w:spacing w:after="0"/>
        <w:jc w:val="center"/>
        <w:rPr>
          <w:rFonts w:ascii="GHEA Grapalat" w:hAnsi="GHEA Grapalat"/>
          <w:b/>
          <w:sz w:val="20"/>
          <w:szCs w:val="20"/>
        </w:rPr>
      </w:pPr>
      <w:r w:rsidRPr="00831FFE">
        <w:rPr>
          <w:rFonts w:ascii="GHEA Grapalat" w:hAnsi="GHEA Grapalat"/>
          <w:b/>
          <w:sz w:val="20"/>
          <w:szCs w:val="20"/>
        </w:rPr>
        <w:t>ИНСТРУКЦИЯ</w:t>
      </w:r>
      <w:r w:rsidR="00191D27" w:rsidRPr="00831FFE">
        <w:rPr>
          <w:rFonts w:ascii="GHEA Grapalat" w:hAnsi="GHEA Grapalat"/>
          <w:b/>
          <w:sz w:val="20"/>
          <w:szCs w:val="20"/>
        </w:rPr>
        <w:t xml:space="preserve"> </w:t>
      </w:r>
      <w:r w:rsidRPr="00831FFE">
        <w:rPr>
          <w:rFonts w:ascii="GHEA Grapalat" w:hAnsi="GHEA Grapalat"/>
          <w:b/>
          <w:sz w:val="20"/>
          <w:szCs w:val="20"/>
        </w:rPr>
        <w:t>ПО СОСТАВЛЕНИЮ ЗАЯВКИ НА ОТКРЫТЫЙ КОНКУРС</w:t>
      </w:r>
    </w:p>
    <w:p w:rsidR="00096865" w:rsidRPr="00831FFE" w:rsidRDefault="008D5016" w:rsidP="00E74DB9">
      <w:pPr>
        <w:widowControl w:val="0"/>
        <w:jc w:val="center"/>
        <w:rPr>
          <w:rFonts w:ascii="GHEA Grapalat" w:hAnsi="GHEA Grapalat"/>
          <w:b/>
          <w:sz w:val="20"/>
          <w:szCs w:val="20"/>
        </w:rPr>
      </w:pPr>
      <w:r w:rsidRPr="00831FFE">
        <w:rPr>
          <w:rFonts w:ascii="GHEA Grapalat" w:hAnsi="GHEA Grapalat"/>
          <w:b/>
          <w:sz w:val="20"/>
          <w:szCs w:val="20"/>
        </w:rPr>
        <w:t>1. ОБЩИЕ ПОЛОЖЕНИЯ</w:t>
      </w:r>
    </w:p>
    <w:p w:rsidR="00096865" w:rsidRPr="00831FFE" w:rsidRDefault="00096865" w:rsidP="00E74DB9">
      <w:pPr>
        <w:widowControl w:val="0"/>
        <w:tabs>
          <w:tab w:val="left" w:pos="1134"/>
        </w:tabs>
        <w:ind w:firstLine="567"/>
        <w:jc w:val="both"/>
        <w:rPr>
          <w:rFonts w:ascii="GHEA Grapalat" w:hAnsi="GHEA Grapalat" w:cs="Sylfaen"/>
          <w:sz w:val="20"/>
          <w:szCs w:val="20"/>
        </w:rPr>
      </w:pPr>
      <w:r w:rsidRPr="00831FFE">
        <w:rPr>
          <w:rFonts w:ascii="GHEA Grapalat" w:hAnsi="GHEA Grapalat"/>
          <w:sz w:val="20"/>
          <w:szCs w:val="20"/>
        </w:rPr>
        <w:t>1.1</w:t>
      </w:r>
      <w:r w:rsidR="003802B8" w:rsidRPr="00831FFE">
        <w:rPr>
          <w:rFonts w:ascii="GHEA Grapalat" w:hAnsi="GHEA Grapalat"/>
          <w:sz w:val="20"/>
          <w:szCs w:val="20"/>
        </w:rPr>
        <w:t>.</w:t>
      </w:r>
      <w:r w:rsidR="003802B8" w:rsidRPr="00831FFE">
        <w:rPr>
          <w:rFonts w:ascii="GHEA Grapalat" w:hAnsi="GHEA Grapalat"/>
          <w:sz w:val="20"/>
          <w:szCs w:val="20"/>
        </w:rPr>
        <w:tab/>
      </w:r>
      <w:r w:rsidRPr="00831FFE">
        <w:rPr>
          <w:rFonts w:ascii="GHEA Grapalat" w:hAnsi="GHEA Grapalat"/>
          <w:sz w:val="20"/>
          <w:szCs w:val="20"/>
        </w:rPr>
        <w:t>Целью настоящей Инструкции является содействие участникам при подготовке заявки.</w:t>
      </w:r>
    </w:p>
    <w:p w:rsidR="00096865" w:rsidRPr="00831FFE" w:rsidRDefault="00096865" w:rsidP="00B71E46">
      <w:pPr>
        <w:widowControl w:val="0"/>
        <w:tabs>
          <w:tab w:val="left" w:pos="1134"/>
        </w:tabs>
        <w:ind w:firstLine="567"/>
        <w:jc w:val="both"/>
        <w:rPr>
          <w:rFonts w:ascii="GHEA Grapalat" w:hAnsi="GHEA Grapalat" w:cs="Sylfaen"/>
          <w:sz w:val="20"/>
          <w:szCs w:val="20"/>
        </w:rPr>
      </w:pPr>
      <w:r w:rsidRPr="00831FFE">
        <w:rPr>
          <w:rFonts w:ascii="GHEA Grapalat" w:hAnsi="GHEA Grapalat"/>
          <w:sz w:val="20"/>
          <w:szCs w:val="20"/>
        </w:rPr>
        <w:t>1.2</w:t>
      </w:r>
      <w:r w:rsidR="003802B8" w:rsidRPr="00831FFE">
        <w:rPr>
          <w:rFonts w:ascii="GHEA Grapalat" w:hAnsi="GHEA Grapalat"/>
          <w:sz w:val="20"/>
          <w:szCs w:val="20"/>
        </w:rPr>
        <w:t>.</w:t>
      </w:r>
      <w:r w:rsidR="003802B8" w:rsidRPr="00831FFE">
        <w:rPr>
          <w:rFonts w:ascii="GHEA Grapalat" w:hAnsi="GHEA Grapalat"/>
          <w:sz w:val="20"/>
          <w:szCs w:val="20"/>
        </w:rPr>
        <w:tab/>
      </w:r>
      <w:r w:rsidRPr="00831FFE">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831FFE" w:rsidRDefault="00096865" w:rsidP="00B71E46">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1.3</w:t>
      </w:r>
      <w:r w:rsidR="003802B8" w:rsidRPr="00831FFE">
        <w:rPr>
          <w:rFonts w:ascii="GHEA Grapalat" w:hAnsi="GHEA Grapalat"/>
          <w:sz w:val="20"/>
          <w:szCs w:val="20"/>
        </w:rPr>
        <w:t>.</w:t>
      </w:r>
      <w:r w:rsidR="003802B8" w:rsidRPr="00831FFE">
        <w:rPr>
          <w:rFonts w:ascii="GHEA Grapalat" w:hAnsi="GHEA Grapalat"/>
          <w:sz w:val="20"/>
          <w:szCs w:val="20"/>
        </w:rPr>
        <w:tab/>
      </w:r>
      <w:r w:rsidRPr="00831FFE">
        <w:rPr>
          <w:rFonts w:ascii="GHEA Grapalat" w:hAnsi="GHEA Grapalat"/>
          <w:sz w:val="20"/>
          <w:szCs w:val="20"/>
        </w:rPr>
        <w:t>Кроме армянского языка, заявки могут быть поданы также н</w:t>
      </w:r>
      <w:r w:rsidR="00191D27" w:rsidRPr="00831FFE">
        <w:rPr>
          <w:rFonts w:ascii="GHEA Grapalat" w:hAnsi="GHEA Grapalat"/>
          <w:sz w:val="20"/>
          <w:szCs w:val="20"/>
        </w:rPr>
        <w:t>а английском или русском языке.</w:t>
      </w:r>
    </w:p>
    <w:p w:rsidR="00096865" w:rsidRPr="00831FFE" w:rsidRDefault="008D5016" w:rsidP="00B71E46">
      <w:pPr>
        <w:widowControl w:val="0"/>
        <w:jc w:val="center"/>
        <w:rPr>
          <w:rFonts w:ascii="GHEA Grapalat" w:hAnsi="GHEA Grapalat"/>
          <w:b/>
          <w:sz w:val="20"/>
          <w:szCs w:val="20"/>
        </w:rPr>
      </w:pPr>
      <w:r w:rsidRPr="00831FFE">
        <w:rPr>
          <w:rFonts w:ascii="GHEA Grapalat" w:hAnsi="GHEA Grapalat"/>
          <w:b/>
          <w:sz w:val="20"/>
          <w:szCs w:val="20"/>
        </w:rPr>
        <w:t>2. ЗАЯВКА НА ПРОЦЕДУРУ</w:t>
      </w:r>
    </w:p>
    <w:p w:rsidR="000A0E52" w:rsidRPr="00831FFE" w:rsidRDefault="000A0E52" w:rsidP="00B71E46">
      <w:pPr>
        <w:widowControl w:val="0"/>
        <w:ind w:firstLine="567"/>
        <w:jc w:val="both"/>
        <w:rPr>
          <w:rFonts w:ascii="GHEA Grapalat" w:hAnsi="GHEA Grapalat"/>
          <w:sz w:val="20"/>
          <w:szCs w:val="20"/>
        </w:rPr>
      </w:pPr>
      <w:r w:rsidRPr="00831FFE">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831FFE" w:rsidRDefault="00412DF7" w:rsidP="00B71E46">
      <w:pPr>
        <w:widowControl w:val="0"/>
        <w:spacing w:line="360" w:lineRule="auto"/>
        <w:ind w:firstLine="567"/>
        <w:jc w:val="both"/>
        <w:rPr>
          <w:rFonts w:ascii="GHEA Grapalat" w:hAnsi="GHEA Grapalat" w:cs="Sylfaen"/>
          <w:sz w:val="20"/>
          <w:szCs w:val="20"/>
        </w:rPr>
      </w:pPr>
      <w:r w:rsidRPr="00831FFE">
        <w:rPr>
          <w:rFonts w:ascii="GHEA Grapalat" w:hAnsi="GHEA Grapalat"/>
          <w:sz w:val="20"/>
          <w:szCs w:val="20"/>
        </w:rPr>
        <w:t>Участник заявкой представляет утвержденные им:</w:t>
      </w:r>
    </w:p>
    <w:p w:rsidR="00096865" w:rsidRPr="00831FFE" w:rsidRDefault="002D5CF0" w:rsidP="00B71E46">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2.1</w:t>
      </w:r>
      <w:r w:rsidR="005114D0" w:rsidRPr="00831FFE">
        <w:rPr>
          <w:rFonts w:ascii="GHEA Grapalat" w:hAnsi="GHEA Grapalat"/>
          <w:sz w:val="20"/>
          <w:szCs w:val="20"/>
        </w:rPr>
        <w:t>.</w:t>
      </w:r>
      <w:r w:rsidR="009873F3" w:rsidRPr="00831FFE">
        <w:rPr>
          <w:rFonts w:ascii="GHEA Grapalat" w:hAnsi="GHEA Grapalat"/>
          <w:sz w:val="20"/>
          <w:szCs w:val="20"/>
        </w:rPr>
        <w:tab/>
      </w:r>
      <w:r w:rsidRPr="00831FFE">
        <w:rPr>
          <w:rFonts w:ascii="GHEA Grapalat" w:hAnsi="GHEA Grapalat"/>
          <w:sz w:val="20"/>
          <w:szCs w:val="20"/>
        </w:rPr>
        <w:t>заявление</w:t>
      </w:r>
      <w:r w:rsidR="00EB3C28" w:rsidRPr="00831FFE">
        <w:rPr>
          <w:rFonts w:ascii="GHEA Grapalat" w:hAnsi="GHEA Grapalat"/>
          <w:sz w:val="20"/>
          <w:szCs w:val="20"/>
        </w:rPr>
        <w:t>--объявлени</w:t>
      </w:r>
      <w:r w:rsidR="00EB3C28" w:rsidRPr="00831FFE">
        <w:rPr>
          <w:rFonts w:ascii="GHEA Grapalat" w:hAnsi="GHEA Grapalat"/>
          <w:sz w:val="20"/>
          <w:szCs w:val="20"/>
          <w:lang w:val="en-US"/>
        </w:rPr>
        <w:t>e</w:t>
      </w:r>
      <w:r w:rsidR="00EB3C28" w:rsidRPr="00831FFE">
        <w:rPr>
          <w:rFonts w:ascii="GHEA Grapalat" w:hAnsi="GHEA Grapalat"/>
          <w:sz w:val="20"/>
          <w:szCs w:val="20"/>
        </w:rPr>
        <w:t xml:space="preserve"> </w:t>
      </w:r>
      <w:r w:rsidRPr="00831FFE">
        <w:rPr>
          <w:rFonts w:ascii="GHEA Grapalat" w:hAnsi="GHEA Grapalat"/>
          <w:sz w:val="20"/>
          <w:szCs w:val="20"/>
        </w:rPr>
        <w:t xml:space="preserve"> на участие в процедуре согласно Приложению №1;</w:t>
      </w:r>
    </w:p>
    <w:p w:rsidR="009D7EFF" w:rsidRPr="00831FFE" w:rsidRDefault="009D7EFF" w:rsidP="00B71E46">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2.</w:t>
      </w:r>
      <w:r w:rsidR="000027E1" w:rsidRPr="00831FFE">
        <w:rPr>
          <w:rFonts w:ascii="GHEA Grapalat" w:hAnsi="GHEA Grapalat"/>
          <w:sz w:val="20"/>
          <w:szCs w:val="20"/>
        </w:rPr>
        <w:t>2</w:t>
      </w:r>
      <w:r w:rsidR="00F429C4" w:rsidRPr="00831FFE">
        <w:rPr>
          <w:rFonts w:ascii="GHEA Grapalat" w:hAnsi="GHEA Grapalat"/>
          <w:sz w:val="20"/>
          <w:szCs w:val="20"/>
        </w:rPr>
        <w:t>.</w:t>
      </w:r>
      <w:r w:rsidR="00EA7CA6" w:rsidRPr="00831FFE">
        <w:rPr>
          <w:rFonts w:ascii="GHEA Grapalat" w:hAnsi="GHEA Grapalat"/>
          <w:sz w:val="20"/>
          <w:szCs w:val="20"/>
        </w:rPr>
        <w:t xml:space="preserve"> </w:t>
      </w:r>
      <w:r w:rsidR="00524D3D" w:rsidRPr="00831FFE">
        <w:rPr>
          <w:rFonts w:ascii="GHEA Grapalat" w:hAnsi="GHEA Grapalat"/>
          <w:sz w:val="20"/>
          <w:szCs w:val="20"/>
        </w:rPr>
        <w:t xml:space="preserve"> </w:t>
      </w:r>
      <w:r w:rsidRPr="00831FFE">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831FFE" w:rsidRDefault="008D4137" w:rsidP="00B71E46">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2.</w:t>
      </w:r>
      <w:r w:rsidR="000027E1" w:rsidRPr="00831FFE">
        <w:rPr>
          <w:rFonts w:ascii="GHEA Grapalat" w:hAnsi="GHEA Grapalat"/>
          <w:sz w:val="20"/>
          <w:szCs w:val="20"/>
        </w:rPr>
        <w:t>3</w:t>
      </w:r>
      <w:r w:rsidR="00F429C4" w:rsidRPr="00831FFE">
        <w:rPr>
          <w:rFonts w:ascii="GHEA Grapalat" w:hAnsi="GHEA Grapalat"/>
          <w:sz w:val="20"/>
          <w:szCs w:val="20"/>
        </w:rPr>
        <w:t>.</w:t>
      </w:r>
      <w:r w:rsidR="00EA7CA6" w:rsidRPr="00831FFE">
        <w:rPr>
          <w:rFonts w:ascii="GHEA Grapalat" w:hAnsi="GHEA Grapalat"/>
          <w:sz w:val="20"/>
          <w:szCs w:val="20"/>
        </w:rPr>
        <w:t xml:space="preserve"> </w:t>
      </w:r>
      <w:r w:rsidRPr="00831FFE">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54780B" w:rsidRPr="00831FFE">
        <w:rPr>
          <w:rStyle w:val="FootnoteReference"/>
          <w:rFonts w:ascii="GHEA Grapalat" w:hAnsi="GHEA Grapalat"/>
          <w:sz w:val="20"/>
          <w:szCs w:val="20"/>
        </w:rPr>
        <w:footnoteReference w:customMarkFollows="1" w:id="10"/>
        <w:t>14</w:t>
      </w:r>
    </w:p>
    <w:p w:rsidR="006505D2" w:rsidRPr="00831FFE" w:rsidRDefault="002C4DBF" w:rsidP="00B71E46">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2.</w:t>
      </w:r>
      <w:r w:rsidR="00FE2CFD" w:rsidRPr="00831FFE">
        <w:rPr>
          <w:rFonts w:ascii="GHEA Grapalat" w:hAnsi="GHEA Grapalat"/>
          <w:sz w:val="20"/>
          <w:szCs w:val="20"/>
        </w:rPr>
        <w:t>4</w:t>
      </w:r>
      <w:r w:rsidR="005114D0" w:rsidRPr="00831FFE">
        <w:rPr>
          <w:rFonts w:ascii="GHEA Grapalat" w:hAnsi="GHEA Grapalat"/>
          <w:sz w:val="20"/>
          <w:szCs w:val="20"/>
        </w:rPr>
        <w:t>.</w:t>
      </w:r>
      <w:r w:rsidR="009873F3" w:rsidRPr="00831FFE">
        <w:rPr>
          <w:rFonts w:ascii="GHEA Grapalat" w:hAnsi="GHEA Grapalat"/>
          <w:sz w:val="20"/>
          <w:szCs w:val="20"/>
        </w:rPr>
        <w:tab/>
      </w:r>
      <w:r w:rsidRPr="00831FFE">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831FFE">
        <w:rPr>
          <w:rFonts w:ascii="GHEA Grapalat" w:hAnsi="GHEA Grapalat"/>
          <w:sz w:val="20"/>
          <w:szCs w:val="20"/>
        </w:rPr>
        <w:t xml:space="preserve"> (Приложению №3)</w:t>
      </w:r>
      <w:r w:rsidRPr="00831FFE">
        <w:rPr>
          <w:rFonts w:ascii="GHEA Grapalat" w:hAnsi="GHEA Grapalat"/>
          <w:sz w:val="20"/>
          <w:szCs w:val="20"/>
        </w:rPr>
        <w:t xml:space="preserve">; При этом заявкой представляется </w:t>
      </w:r>
      <w:r w:rsidR="001E44A8" w:rsidRPr="00831FFE">
        <w:rPr>
          <w:rFonts w:ascii="GHEA Grapalat" w:hAnsi="GHEA Grapalat"/>
          <w:sz w:val="20"/>
          <w:szCs w:val="20"/>
        </w:rPr>
        <w:t>оригинал</w:t>
      </w:r>
      <w:r w:rsidRPr="00831FFE">
        <w:rPr>
          <w:rFonts w:ascii="GHEA Grapalat" w:hAnsi="GHEA Grapalat"/>
          <w:sz w:val="20"/>
          <w:szCs w:val="20"/>
        </w:rPr>
        <w:t xml:space="preserve"> документа, удостоверяющего опла</w:t>
      </w:r>
      <w:r w:rsidR="001E44A8" w:rsidRPr="00831FFE">
        <w:rPr>
          <w:rFonts w:ascii="GHEA Grapalat" w:hAnsi="GHEA Grapalat"/>
          <w:sz w:val="20"/>
          <w:szCs w:val="20"/>
        </w:rPr>
        <w:t>ту наличных денег, или оригинал</w:t>
      </w:r>
      <w:r w:rsidRPr="00831FFE">
        <w:rPr>
          <w:rFonts w:ascii="GHEA Grapalat" w:hAnsi="GHEA Grapalat"/>
          <w:sz w:val="20"/>
          <w:szCs w:val="20"/>
        </w:rPr>
        <w:t xml:space="preserve"> банковской гарантии.</w:t>
      </w:r>
      <w:r w:rsidR="001E44A8" w:rsidRPr="00831FFE">
        <w:rPr>
          <w:rStyle w:val="FootnoteReference"/>
          <w:rFonts w:ascii="GHEA Grapalat" w:hAnsi="GHEA Grapalat"/>
          <w:sz w:val="20"/>
          <w:szCs w:val="20"/>
        </w:rPr>
        <w:t xml:space="preserve"> </w:t>
      </w:r>
      <w:r w:rsidR="003B14AF" w:rsidRPr="00831FFE">
        <w:rPr>
          <w:rStyle w:val="FootnoteReference"/>
          <w:rFonts w:ascii="GHEA Grapalat" w:hAnsi="GHEA Grapalat"/>
          <w:sz w:val="20"/>
          <w:szCs w:val="20"/>
        </w:rPr>
        <w:footnoteReference w:customMarkFollows="1" w:id="11"/>
        <w:t>15</w:t>
      </w:r>
    </w:p>
    <w:p w:rsidR="00E67BA7" w:rsidRPr="00831FFE" w:rsidRDefault="00096865" w:rsidP="006A335A">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2.</w:t>
      </w:r>
      <w:r w:rsidR="00F82CB7" w:rsidRPr="00831FFE">
        <w:rPr>
          <w:rFonts w:ascii="GHEA Grapalat" w:hAnsi="GHEA Grapalat"/>
          <w:sz w:val="20"/>
          <w:szCs w:val="20"/>
        </w:rPr>
        <w:t>5</w:t>
      </w:r>
      <w:r w:rsidR="004413A5" w:rsidRPr="00831FFE">
        <w:rPr>
          <w:rFonts w:ascii="GHEA Grapalat" w:hAnsi="GHEA Grapalat"/>
          <w:sz w:val="20"/>
          <w:szCs w:val="20"/>
        </w:rPr>
        <w:t>.</w:t>
      </w:r>
      <w:r w:rsidR="00367A9A" w:rsidRPr="00831FFE">
        <w:rPr>
          <w:rFonts w:ascii="GHEA Grapalat" w:hAnsi="GHEA Grapalat"/>
          <w:sz w:val="20"/>
          <w:szCs w:val="20"/>
        </w:rPr>
        <w:tab/>
      </w:r>
      <w:r w:rsidRPr="00831FFE">
        <w:rPr>
          <w:rFonts w:ascii="GHEA Grapalat" w:hAnsi="GHEA Grapalat"/>
          <w:sz w:val="20"/>
          <w:szCs w:val="20"/>
        </w:rPr>
        <w:t>ценовое предложение согласно Приложению №</w:t>
      </w:r>
      <w:r w:rsidR="00385C27" w:rsidRPr="00831FFE">
        <w:rPr>
          <w:rFonts w:ascii="GHEA Grapalat" w:hAnsi="GHEA Grapalat"/>
          <w:sz w:val="20"/>
          <w:szCs w:val="20"/>
        </w:rPr>
        <w:t>2</w:t>
      </w:r>
      <w:r w:rsidR="00BC7BF7" w:rsidRPr="00831FFE">
        <w:rPr>
          <w:rFonts w:ascii="GHEA Grapalat" w:hAnsi="GHEA Grapalat"/>
          <w:sz w:val="20"/>
          <w:szCs w:val="20"/>
        </w:rPr>
        <w:t>.</w:t>
      </w:r>
      <w:r w:rsidRPr="00831FFE">
        <w:rPr>
          <w:rFonts w:ascii="GHEA Grapalat" w:hAnsi="GHEA Grapalat"/>
          <w:sz w:val="20"/>
          <w:szCs w:val="20"/>
        </w:rPr>
        <w:t xml:space="preserve"> Ценовое предложение представляется в форме расчета, состоящего из обобщенных компонентов стоимости</w:t>
      </w:r>
      <w:r w:rsidR="008F7138" w:rsidRPr="00831FFE">
        <w:rPr>
          <w:rFonts w:ascii="GHEA Grapalat" w:hAnsi="GHEA Grapalat"/>
          <w:sz w:val="20"/>
          <w:szCs w:val="20"/>
        </w:rPr>
        <w:t xml:space="preserve"> (совокупность себестоимости и прогнозируемой прибыли) </w:t>
      </w:r>
      <w:r w:rsidR="006B2A75" w:rsidRPr="00831FFE">
        <w:rPr>
          <w:rFonts w:ascii="GHEA Grapalat" w:hAnsi="GHEA Grapalat"/>
          <w:sz w:val="20"/>
          <w:szCs w:val="20"/>
        </w:rPr>
        <w:t xml:space="preserve"> </w:t>
      </w:r>
      <w:r w:rsidRPr="00831FFE">
        <w:rPr>
          <w:rFonts w:ascii="GHEA Grapalat" w:hAnsi="GHEA Grapalat"/>
          <w:sz w:val="20"/>
          <w:szCs w:val="20"/>
        </w:rPr>
        <w:t>и налога на добавленную стоимость. Расчет компонентов стоимости — разбивка или другие детали — не</w:t>
      </w:r>
      <w:r w:rsidR="00E267E5" w:rsidRPr="00831FFE">
        <w:rPr>
          <w:rFonts w:ascii="GHEA Grapalat" w:hAnsi="GHEA Grapalat"/>
          <w:sz w:val="20"/>
          <w:szCs w:val="20"/>
        </w:rPr>
        <w:t xml:space="preserve"> требуются и не представляются.</w:t>
      </w:r>
    </w:p>
    <w:p w:rsidR="00E24455" w:rsidRPr="00831FFE" w:rsidRDefault="00E24455" w:rsidP="006A335A">
      <w:pPr>
        <w:widowControl w:val="0"/>
        <w:jc w:val="center"/>
        <w:rPr>
          <w:rFonts w:ascii="GHEA Grapalat" w:hAnsi="GHEA Grapalat" w:cs="Sylfaen"/>
          <w:b/>
          <w:sz w:val="20"/>
          <w:szCs w:val="20"/>
        </w:rPr>
      </w:pPr>
      <w:r w:rsidRPr="00831FFE">
        <w:rPr>
          <w:rFonts w:ascii="GHEA Grapalat" w:hAnsi="GHEA Grapalat"/>
          <w:b/>
          <w:sz w:val="20"/>
          <w:szCs w:val="20"/>
        </w:rPr>
        <w:t>3. ПОРЯДОК ПОДГОТОВКИ ЗАЯВКИ</w:t>
      </w:r>
    </w:p>
    <w:p w:rsidR="00E24455" w:rsidRPr="00831FFE" w:rsidRDefault="00E24455" w:rsidP="006A335A">
      <w:pPr>
        <w:widowControl w:val="0"/>
        <w:tabs>
          <w:tab w:val="left" w:pos="1134"/>
        </w:tabs>
        <w:ind w:firstLine="567"/>
        <w:jc w:val="both"/>
        <w:rPr>
          <w:rFonts w:ascii="GHEA Grapalat" w:hAnsi="GHEA Grapalat" w:cs="Sylfaen"/>
          <w:sz w:val="20"/>
          <w:szCs w:val="20"/>
        </w:rPr>
      </w:pPr>
      <w:r w:rsidRPr="00831FFE">
        <w:rPr>
          <w:rFonts w:ascii="GHEA Grapalat" w:hAnsi="GHEA Grapalat"/>
          <w:sz w:val="20"/>
          <w:szCs w:val="20"/>
        </w:rPr>
        <w:t>3.1.</w:t>
      </w:r>
      <w:r w:rsidRPr="00831FFE">
        <w:rPr>
          <w:rFonts w:ascii="GHEA Grapalat" w:hAnsi="GHEA Grapalat"/>
          <w:sz w:val="20"/>
          <w:szCs w:val="20"/>
        </w:rPr>
        <w:tab/>
        <w:t xml:space="preserve">Участник подает заявку в порядке, установленном настоящим приглашением. </w:t>
      </w:r>
    </w:p>
    <w:p w:rsidR="00E24455" w:rsidRPr="00831FFE" w:rsidRDefault="00E24455" w:rsidP="006A335A">
      <w:pPr>
        <w:widowControl w:val="0"/>
        <w:ind w:firstLine="567"/>
        <w:jc w:val="both"/>
        <w:rPr>
          <w:rFonts w:ascii="GHEA Grapalat" w:hAnsi="GHEA Grapalat" w:cs="Sylfaen"/>
          <w:sz w:val="20"/>
          <w:szCs w:val="20"/>
        </w:rPr>
      </w:pPr>
      <w:r w:rsidRPr="00831FFE">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831FFE">
        <w:rPr>
          <w:rFonts w:ascii="Courier New" w:hAnsi="Courier New" w:cs="Courier New"/>
          <w:sz w:val="20"/>
          <w:szCs w:val="20"/>
        </w:rPr>
        <w:t> </w:t>
      </w:r>
      <w:r w:rsidRPr="00831FFE">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831FFE">
        <w:rPr>
          <w:rFonts w:ascii="Courier New" w:hAnsi="Courier New" w:cs="Courier New"/>
          <w:sz w:val="20"/>
          <w:szCs w:val="20"/>
        </w:rPr>
        <w:t> </w:t>
      </w:r>
      <w:r w:rsidRPr="00831FFE">
        <w:rPr>
          <w:rFonts w:ascii="GHEA Grapalat" w:hAnsi="GHEA Grapalat"/>
          <w:sz w:val="20"/>
          <w:szCs w:val="20"/>
        </w:rPr>
        <w:t xml:space="preserve">оригинала) и копий в </w:t>
      </w:r>
      <w:r w:rsidR="00B71E46">
        <w:rPr>
          <w:rFonts w:ascii="GHEA Grapalat" w:hAnsi="GHEA Grapalat"/>
          <w:sz w:val="20"/>
          <w:szCs w:val="20"/>
        </w:rPr>
        <w:t>одном</w:t>
      </w:r>
      <w:r w:rsidRPr="00831FFE">
        <w:rPr>
          <w:rFonts w:ascii="GHEA Grapalat" w:hAnsi="GHEA Grapalat"/>
          <w:sz w:val="20"/>
          <w:szCs w:val="20"/>
        </w:rPr>
        <w:t xml:space="preserve"> экземпляр</w:t>
      </w:r>
      <w:r w:rsidR="00B71E46">
        <w:rPr>
          <w:rFonts w:ascii="GHEA Grapalat" w:hAnsi="GHEA Grapalat"/>
          <w:sz w:val="20"/>
          <w:szCs w:val="20"/>
        </w:rPr>
        <w:t>е</w:t>
      </w:r>
      <w:r w:rsidRPr="00831FFE">
        <w:rPr>
          <w:rFonts w:ascii="GHEA Grapalat" w:hAnsi="GHEA Grapalat"/>
          <w:sz w:val="20"/>
          <w:szCs w:val="20"/>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831FFE" w:rsidRDefault="00E24455" w:rsidP="00B71E46">
      <w:pPr>
        <w:widowControl w:val="0"/>
        <w:ind w:firstLine="567"/>
        <w:jc w:val="both"/>
        <w:rPr>
          <w:rFonts w:ascii="GHEA Grapalat" w:hAnsi="GHEA Grapalat"/>
          <w:sz w:val="20"/>
          <w:szCs w:val="20"/>
        </w:rPr>
      </w:pPr>
      <w:r w:rsidRPr="00831FFE">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831FFE" w:rsidRDefault="00107A05" w:rsidP="00B71E46">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3</w:t>
      </w:r>
      <w:r w:rsidR="00E24455" w:rsidRPr="00831FFE">
        <w:rPr>
          <w:rFonts w:ascii="GHEA Grapalat" w:hAnsi="GHEA Grapalat"/>
          <w:sz w:val="20"/>
          <w:szCs w:val="20"/>
        </w:rPr>
        <w:t>.2.</w:t>
      </w:r>
      <w:r w:rsidR="00E24455" w:rsidRPr="00831FFE">
        <w:rPr>
          <w:rFonts w:ascii="GHEA Grapalat" w:hAnsi="GHEA Grapalat"/>
          <w:sz w:val="20"/>
          <w:szCs w:val="20"/>
        </w:rPr>
        <w:tab/>
        <w:t xml:space="preserve">На конверте, указанном в пункте </w:t>
      </w:r>
      <w:r w:rsidRPr="00831FFE">
        <w:rPr>
          <w:rFonts w:ascii="GHEA Grapalat" w:hAnsi="GHEA Grapalat"/>
          <w:sz w:val="20"/>
          <w:szCs w:val="20"/>
        </w:rPr>
        <w:t>3</w:t>
      </w:r>
      <w:r w:rsidR="00E24455" w:rsidRPr="00831FFE">
        <w:rPr>
          <w:rFonts w:ascii="GHEA Grapalat" w:hAnsi="GHEA Grapalat"/>
          <w:sz w:val="20"/>
          <w:szCs w:val="20"/>
        </w:rPr>
        <w:t xml:space="preserve">.1 настоящей инструкции, на языке составления заявки указываются: </w:t>
      </w:r>
    </w:p>
    <w:p w:rsidR="00E24455" w:rsidRPr="00831FFE" w:rsidRDefault="00E24455" w:rsidP="00B71E46">
      <w:pPr>
        <w:widowControl w:val="0"/>
        <w:tabs>
          <w:tab w:val="left" w:pos="1134"/>
        </w:tabs>
        <w:ind w:firstLine="567"/>
        <w:rPr>
          <w:rFonts w:ascii="GHEA Grapalat" w:hAnsi="GHEA Grapalat"/>
          <w:sz w:val="20"/>
          <w:szCs w:val="20"/>
        </w:rPr>
      </w:pPr>
      <w:r w:rsidRPr="00831FFE">
        <w:rPr>
          <w:rFonts w:ascii="GHEA Grapalat" w:hAnsi="GHEA Grapalat"/>
          <w:sz w:val="20"/>
          <w:szCs w:val="20"/>
        </w:rPr>
        <w:t>1)</w:t>
      </w:r>
      <w:r w:rsidRPr="00831FFE">
        <w:rPr>
          <w:rFonts w:ascii="GHEA Grapalat" w:hAnsi="GHEA Grapalat"/>
          <w:sz w:val="20"/>
          <w:szCs w:val="20"/>
        </w:rPr>
        <w:tab/>
        <w:t>наименование заказчика и место (адрес) подачи заявки;</w:t>
      </w:r>
    </w:p>
    <w:p w:rsidR="00E24455" w:rsidRPr="00831FFE" w:rsidRDefault="00E24455" w:rsidP="00B71E46">
      <w:pPr>
        <w:widowControl w:val="0"/>
        <w:tabs>
          <w:tab w:val="left" w:pos="1134"/>
          <w:tab w:val="left" w:pos="6284"/>
        </w:tabs>
        <w:ind w:firstLine="567"/>
        <w:jc w:val="both"/>
        <w:rPr>
          <w:rFonts w:ascii="GHEA Grapalat" w:hAnsi="GHEA Grapalat"/>
          <w:sz w:val="20"/>
          <w:szCs w:val="20"/>
        </w:rPr>
      </w:pPr>
      <w:r w:rsidRPr="00831FFE">
        <w:rPr>
          <w:rFonts w:ascii="GHEA Grapalat" w:hAnsi="GHEA Grapalat"/>
          <w:sz w:val="20"/>
          <w:szCs w:val="20"/>
        </w:rPr>
        <w:t>2)</w:t>
      </w:r>
      <w:r w:rsidRPr="00831FFE">
        <w:rPr>
          <w:rFonts w:ascii="GHEA Grapalat" w:hAnsi="GHEA Grapalat"/>
          <w:sz w:val="20"/>
          <w:szCs w:val="20"/>
        </w:rPr>
        <w:tab/>
        <w:t xml:space="preserve">код </w:t>
      </w:r>
      <w:r w:rsidR="00107A05" w:rsidRPr="00831FFE">
        <w:rPr>
          <w:rFonts w:ascii="GHEA Grapalat" w:hAnsi="GHEA Grapalat"/>
          <w:sz w:val="20"/>
          <w:szCs w:val="20"/>
        </w:rPr>
        <w:t>процедуры</w:t>
      </w:r>
      <w:r w:rsidRPr="00831FFE">
        <w:rPr>
          <w:rFonts w:ascii="GHEA Grapalat" w:hAnsi="GHEA Grapalat"/>
          <w:sz w:val="20"/>
          <w:szCs w:val="20"/>
        </w:rPr>
        <w:t>;</w:t>
      </w:r>
      <w:r w:rsidRPr="00831FFE">
        <w:rPr>
          <w:rFonts w:ascii="GHEA Grapalat" w:hAnsi="GHEA Grapalat"/>
          <w:sz w:val="20"/>
          <w:szCs w:val="20"/>
        </w:rPr>
        <w:tab/>
      </w:r>
    </w:p>
    <w:p w:rsidR="00E24455" w:rsidRPr="00831FFE" w:rsidRDefault="00E24455" w:rsidP="00B71E46">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3)</w:t>
      </w:r>
      <w:r w:rsidRPr="00831FFE">
        <w:rPr>
          <w:rFonts w:ascii="GHEA Grapalat" w:hAnsi="GHEA Grapalat"/>
          <w:sz w:val="20"/>
          <w:szCs w:val="20"/>
        </w:rPr>
        <w:tab/>
        <w:t>слова “не вскрывать до заседания по вскрытию заявок”;</w:t>
      </w:r>
    </w:p>
    <w:p w:rsidR="00E24455" w:rsidRPr="00831FFE" w:rsidRDefault="00E24455" w:rsidP="00B71E46">
      <w:pPr>
        <w:widowControl w:val="0"/>
        <w:tabs>
          <w:tab w:val="left" w:pos="1134"/>
        </w:tabs>
        <w:ind w:firstLine="567"/>
        <w:jc w:val="both"/>
        <w:rPr>
          <w:rFonts w:ascii="GHEA Grapalat" w:hAnsi="GHEA Grapalat"/>
          <w:sz w:val="20"/>
          <w:szCs w:val="20"/>
        </w:rPr>
      </w:pPr>
      <w:r w:rsidRPr="00831FFE">
        <w:rPr>
          <w:rFonts w:ascii="GHEA Grapalat" w:hAnsi="GHEA Grapalat"/>
          <w:sz w:val="20"/>
          <w:szCs w:val="20"/>
        </w:rPr>
        <w:t>4)</w:t>
      </w:r>
      <w:r w:rsidRPr="00831FFE">
        <w:rPr>
          <w:rFonts w:ascii="GHEA Grapalat" w:hAnsi="GHEA Grapalat"/>
          <w:sz w:val="20"/>
          <w:szCs w:val="20"/>
        </w:rPr>
        <w:tab/>
        <w:t>наименование (имя), место нахождения и номер телефона участника.</w:t>
      </w:r>
    </w:p>
    <w:p w:rsidR="00E24455" w:rsidRDefault="00107A05" w:rsidP="00B71E46">
      <w:pPr>
        <w:widowControl w:val="0"/>
        <w:tabs>
          <w:tab w:val="left" w:pos="1134"/>
        </w:tabs>
        <w:ind w:firstLine="567"/>
        <w:jc w:val="both"/>
        <w:rPr>
          <w:rFonts w:ascii="GHEA Grapalat" w:hAnsi="GHEA Grapalat" w:cs="Sylfaen"/>
        </w:rPr>
      </w:pPr>
      <w:r w:rsidRPr="00831FFE">
        <w:rPr>
          <w:rFonts w:ascii="GHEA Grapalat" w:hAnsi="GHEA Grapalat"/>
          <w:sz w:val="20"/>
          <w:szCs w:val="20"/>
        </w:rPr>
        <w:t>3</w:t>
      </w:r>
      <w:r w:rsidR="00E24455" w:rsidRPr="00831FFE">
        <w:rPr>
          <w:rFonts w:ascii="GHEA Grapalat" w:hAnsi="GHEA Grapalat"/>
          <w:sz w:val="20"/>
          <w:szCs w:val="20"/>
        </w:rPr>
        <w:t>.3.</w:t>
      </w:r>
      <w:r w:rsidR="00E24455" w:rsidRPr="00831FFE">
        <w:rPr>
          <w:rFonts w:ascii="GHEA Grapalat" w:hAnsi="GHEA Grapalat"/>
          <w:sz w:val="20"/>
          <w:szCs w:val="20"/>
        </w:rPr>
        <w:tab/>
        <w:t>На заседании по вскрытию заявок комиссия отклоняет заявки, не</w:t>
      </w:r>
      <w:r w:rsidR="00E24455" w:rsidRPr="00831FFE">
        <w:rPr>
          <w:rFonts w:ascii="Courier New" w:hAnsi="Courier New" w:cs="Courier New"/>
          <w:sz w:val="20"/>
          <w:szCs w:val="20"/>
        </w:rPr>
        <w:t> </w:t>
      </w:r>
      <w:r w:rsidR="00E24455" w:rsidRPr="00831FFE">
        <w:rPr>
          <w:rFonts w:ascii="GHEA Grapalat" w:hAnsi="GHEA Grapalat"/>
          <w:sz w:val="20"/>
          <w:szCs w:val="20"/>
        </w:rPr>
        <w:t xml:space="preserve">соответствующие требованиям пунктов </w:t>
      </w:r>
      <w:r w:rsidRPr="00831FFE">
        <w:rPr>
          <w:rFonts w:ascii="GHEA Grapalat" w:hAnsi="GHEA Grapalat"/>
          <w:sz w:val="20"/>
          <w:szCs w:val="20"/>
        </w:rPr>
        <w:t>3</w:t>
      </w:r>
      <w:r w:rsidR="00E24455" w:rsidRPr="00831FFE">
        <w:rPr>
          <w:rFonts w:ascii="GHEA Grapalat" w:hAnsi="GHEA Grapalat"/>
          <w:sz w:val="20"/>
          <w:szCs w:val="20"/>
        </w:rPr>
        <w:t xml:space="preserve">.1 и </w:t>
      </w:r>
      <w:r w:rsidRPr="00831FFE">
        <w:rPr>
          <w:rFonts w:ascii="GHEA Grapalat" w:hAnsi="GHEA Grapalat"/>
          <w:sz w:val="20"/>
          <w:szCs w:val="20"/>
        </w:rPr>
        <w:t>3</w:t>
      </w:r>
      <w:r w:rsidR="00E24455" w:rsidRPr="00831FFE">
        <w:rPr>
          <w:rFonts w:ascii="GHEA Grapalat" w:hAnsi="GHEA Grapalat"/>
          <w:sz w:val="20"/>
          <w:szCs w:val="20"/>
        </w:rPr>
        <w:t>.2 настоящей инструкции, и в том же виде возвращает подающему их лицу.</w:t>
      </w:r>
    </w:p>
    <w:p w:rsidR="00B2572B" w:rsidRPr="00374F4A" w:rsidRDefault="00107A05" w:rsidP="00B71E46">
      <w:pPr>
        <w:jc w:val="right"/>
        <w:rPr>
          <w:rFonts w:ascii="GHEA Grapalat" w:hAnsi="GHEA Grapalat" w:cs="Arial"/>
          <w:b/>
        </w:rPr>
      </w:pPr>
      <w:r>
        <w:rPr>
          <w:rFonts w:ascii="GHEA Grapalat" w:hAnsi="GHEA Grapalat"/>
          <w:b/>
        </w:rPr>
        <w:br w:type="page"/>
      </w:r>
      <w:r w:rsidR="00B2572B" w:rsidRPr="00374F4A">
        <w:rPr>
          <w:rFonts w:ascii="GHEA Grapalat" w:hAnsi="GHEA Grapalat"/>
          <w:b/>
        </w:rPr>
        <w:lastRenderedPageBreak/>
        <w:t>Приложение № 1</w:t>
      </w:r>
    </w:p>
    <w:p w:rsidR="00B71E46" w:rsidRPr="00B71E46" w:rsidRDefault="00B71E46" w:rsidP="00B71E46">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3E5077">
        <w:rPr>
          <w:rFonts w:ascii="GHEA Grapalat" w:hAnsi="GHEA Grapalat"/>
          <w:b/>
          <w:sz w:val="24"/>
          <w:szCs w:val="24"/>
        </w:rPr>
        <w:t>запрос котировки</w:t>
      </w:r>
      <w:r w:rsidRPr="00BF4E90">
        <w:rPr>
          <w:rFonts w:ascii="GHEA Grapalat" w:hAnsi="GHEA Grapalat"/>
          <w:b/>
          <w:sz w:val="24"/>
          <w:szCs w:val="24"/>
        </w:rPr>
        <w:t xml:space="preserve"> </w:t>
      </w:r>
      <w:r w:rsidRPr="003E5077">
        <w:rPr>
          <w:rFonts w:ascii="GHEA Grapalat" w:hAnsi="GHEA Grapalat" w:cs="Arial"/>
          <w:b/>
          <w:sz w:val="24"/>
          <w:szCs w:val="24"/>
        </w:rPr>
        <w:br/>
      </w:r>
      <w:r w:rsidRPr="003E5077">
        <w:rPr>
          <w:rFonts w:ascii="GHEA Grapalat" w:hAnsi="GHEA Grapalat"/>
          <w:b/>
          <w:sz w:val="24"/>
          <w:szCs w:val="24"/>
        </w:rPr>
        <w:t xml:space="preserve">под кодом </w:t>
      </w:r>
      <w:r w:rsidRPr="003E5077">
        <w:rPr>
          <w:rFonts w:ascii="GHEA Grapalat" w:hAnsi="GHEA Grapalat"/>
          <w:b/>
          <w:sz w:val="24"/>
          <w:szCs w:val="24"/>
          <w:lang w:val="hy-AM"/>
        </w:rPr>
        <w:t>KMJH-</w:t>
      </w:r>
      <w:r w:rsidRPr="003E5077">
        <w:rPr>
          <w:rFonts w:ascii="GHEA Grapalat" w:hAnsi="GHEA Grapalat"/>
          <w:b/>
          <w:sz w:val="22"/>
          <w:szCs w:val="22"/>
        </w:rPr>
        <w:t xml:space="preserve"> GH</w:t>
      </w:r>
      <w:r w:rsidRPr="003E5077">
        <w:rPr>
          <w:rFonts w:ascii="GHEA Grapalat" w:hAnsi="GHEA Grapalat"/>
          <w:b/>
          <w:sz w:val="22"/>
          <w:szCs w:val="22"/>
          <w:lang w:val="hy-AM"/>
        </w:rPr>
        <w:t>Ts</w:t>
      </w:r>
      <w:r w:rsidRPr="003E5077">
        <w:rPr>
          <w:rFonts w:ascii="GHEA Grapalat" w:hAnsi="GHEA Grapalat"/>
          <w:b/>
          <w:sz w:val="22"/>
          <w:szCs w:val="22"/>
        </w:rPr>
        <w:t>DzB</w:t>
      </w:r>
      <w:r w:rsidRPr="003E5077">
        <w:rPr>
          <w:rFonts w:ascii="GHEA Grapalat" w:hAnsi="GHEA Grapalat"/>
          <w:b/>
          <w:sz w:val="22"/>
          <w:szCs w:val="22"/>
          <w:lang w:val="hy-AM"/>
        </w:rPr>
        <w:t xml:space="preserve"> </w:t>
      </w:r>
      <w:r>
        <w:rPr>
          <w:rFonts w:ascii="GHEA Grapalat" w:hAnsi="GHEA Grapalat"/>
          <w:b/>
          <w:sz w:val="24"/>
          <w:szCs w:val="24"/>
          <w:lang w:val="hy-AM"/>
        </w:rPr>
        <w:t>-</w:t>
      </w:r>
      <w:r w:rsidR="006A335A">
        <w:rPr>
          <w:rFonts w:ascii="GHEA Grapalat" w:hAnsi="GHEA Grapalat"/>
          <w:b/>
          <w:sz w:val="24"/>
          <w:szCs w:val="24"/>
          <w:lang w:val="hy-AM"/>
        </w:rPr>
        <w:t>24/32</w:t>
      </w: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71E46" w:rsidRDefault="00374F4A" w:rsidP="00B46D58">
      <w:pPr>
        <w:jc w:val="both"/>
        <w:rPr>
          <w:rFonts w:ascii="GHEA Grapalat" w:hAnsi="GHEA Grapalat" w:cs="Sylfaen"/>
          <w:sz w:val="20"/>
          <w:szCs w:val="20"/>
        </w:rPr>
      </w:pPr>
      <w:r>
        <w:rPr>
          <w:rFonts w:ascii="GHEA Grapalat" w:hAnsi="GHEA Grapalat"/>
        </w:rPr>
        <w:t>___________</w:t>
      </w:r>
      <w:r w:rsidRPr="00FA54C5">
        <w:rPr>
          <w:rFonts w:ascii="GHEA Grapalat" w:hAnsi="GHEA Grapalat"/>
        </w:rPr>
        <w:t>__</w:t>
      </w:r>
      <w:r>
        <w:rPr>
          <w:rFonts w:ascii="GHEA Grapalat" w:hAnsi="GHEA Grapalat"/>
        </w:rPr>
        <w:t>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sidRPr="00B71E46">
        <w:rPr>
          <w:rFonts w:ascii="GHEA Grapalat" w:hAnsi="GHEA Grapalat"/>
          <w:sz w:val="20"/>
          <w:szCs w:val="20"/>
        </w:rPr>
        <w:t>"</w:t>
      </w:r>
      <w:r w:rsidR="00B71E46" w:rsidRPr="00B71E46">
        <w:rPr>
          <w:rFonts w:ascii="GHEA Grapalat" w:hAnsi="GHEA Grapalat"/>
          <w:b/>
          <w:sz w:val="20"/>
          <w:szCs w:val="20"/>
          <w:lang w:val="hy-AM"/>
        </w:rPr>
        <w:t xml:space="preserve"> KMJH-</w:t>
      </w:r>
      <w:r w:rsidR="00B71E46" w:rsidRPr="00B71E46">
        <w:rPr>
          <w:rFonts w:ascii="GHEA Grapalat" w:hAnsi="GHEA Grapalat"/>
          <w:b/>
          <w:sz w:val="20"/>
          <w:szCs w:val="20"/>
        </w:rPr>
        <w:t xml:space="preserve"> GH</w:t>
      </w:r>
      <w:r w:rsidR="00B71E46" w:rsidRPr="00B71E46">
        <w:rPr>
          <w:rFonts w:ascii="GHEA Grapalat" w:hAnsi="GHEA Grapalat"/>
          <w:b/>
          <w:sz w:val="20"/>
          <w:szCs w:val="20"/>
          <w:lang w:val="hy-AM"/>
        </w:rPr>
        <w:t>Ts</w:t>
      </w:r>
      <w:r w:rsidR="00B71E46" w:rsidRPr="00B71E46">
        <w:rPr>
          <w:rFonts w:ascii="GHEA Grapalat" w:hAnsi="GHEA Grapalat"/>
          <w:b/>
          <w:sz w:val="20"/>
          <w:szCs w:val="20"/>
        </w:rPr>
        <w:t>DzB</w:t>
      </w:r>
      <w:r w:rsidR="00B71E46" w:rsidRPr="00B71E46">
        <w:rPr>
          <w:rFonts w:ascii="GHEA Grapalat" w:hAnsi="GHEA Grapalat"/>
          <w:b/>
          <w:sz w:val="20"/>
          <w:szCs w:val="20"/>
          <w:lang w:val="hy-AM"/>
        </w:rPr>
        <w:t xml:space="preserve"> -</w:t>
      </w:r>
      <w:r w:rsidR="006A335A">
        <w:rPr>
          <w:rFonts w:ascii="GHEA Grapalat" w:hAnsi="GHEA Grapalat"/>
          <w:b/>
          <w:sz w:val="20"/>
          <w:szCs w:val="20"/>
          <w:lang w:val="hy-AM"/>
        </w:rPr>
        <w:t>24/32</w:t>
      </w:r>
      <w:r w:rsidR="006132ED" w:rsidRPr="00B71E46">
        <w:rPr>
          <w:rFonts w:ascii="GHEA Grapalat" w:hAnsi="GHEA Grapalat"/>
          <w:sz w:val="20"/>
          <w:szCs w:val="20"/>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5C5077">
        <w:rPr>
          <w:rFonts w:ascii="GHEA Grapalat" w:hAnsi="GHEA Grapalat"/>
          <w:color w:val="000000"/>
          <w:spacing w:val="-4"/>
        </w:rPr>
        <w:t>требованиям</w:t>
      </w:r>
      <w:r w:rsidRPr="005C5077">
        <w:rPr>
          <w:rFonts w:ascii="GHEA Grapalat" w:hAnsi="GHEA Grapalat"/>
          <w:color w:val="000000"/>
          <w:lang w:val="es-ES"/>
        </w:rPr>
        <w:t xml:space="preserve"> </w:t>
      </w:r>
      <w:r w:rsidRPr="005C5077">
        <w:rPr>
          <w:rFonts w:ascii="GHEA Grapalat" w:hAnsi="GHEA Grapalat"/>
          <w:color w:val="000000"/>
          <w:spacing w:val="-4"/>
        </w:rPr>
        <w:t>права</w:t>
      </w:r>
      <w:r w:rsidRPr="005C5077">
        <w:rPr>
          <w:rFonts w:ascii="GHEA Grapalat" w:hAnsi="GHEA Grapalat"/>
          <w:color w:val="000000"/>
          <w:spacing w:val="-4"/>
          <w:lang w:val="es-ES"/>
        </w:rPr>
        <w:t xml:space="preserve"> </w:t>
      </w:r>
      <w:r w:rsidRPr="005C5077">
        <w:rPr>
          <w:rFonts w:ascii="GHEA Grapalat" w:hAnsi="GHEA Grapalat"/>
          <w:color w:val="000000"/>
          <w:spacing w:val="-4"/>
        </w:rPr>
        <w:t>участия</w:t>
      </w:r>
      <w:r w:rsidRPr="005C5077">
        <w:rPr>
          <w:rFonts w:ascii="GHEA Grapalat" w:hAnsi="GHEA Grapalat"/>
          <w:color w:val="000000"/>
          <w:lang w:val="es-ES"/>
        </w:rPr>
        <w:t xml:space="preserve"> </w:t>
      </w:r>
      <w:r w:rsidRPr="005C5077">
        <w:rPr>
          <w:rFonts w:ascii="GHEA Grapalat" w:hAnsi="GHEA Grapalat"/>
          <w:color w:val="000000"/>
          <w:spacing w:val="-4"/>
        </w:rPr>
        <w:t>установленным</w:t>
      </w:r>
      <w:r w:rsidRPr="005C5077">
        <w:rPr>
          <w:rFonts w:ascii="GHEA Grapalat" w:hAnsi="GHEA Grapalat"/>
          <w:color w:val="000000"/>
          <w:spacing w:val="-4"/>
          <w:lang w:val="es-ES"/>
        </w:rPr>
        <w:t xml:space="preserve"> </w:t>
      </w:r>
      <w:r w:rsidRPr="005C5077">
        <w:rPr>
          <w:rFonts w:ascii="GHEA Grapalat" w:hAnsi="GHEA Grapalat"/>
          <w:color w:val="000000"/>
          <w:spacing w:val="-4"/>
        </w:rPr>
        <w:t xml:space="preserve">приглашением на </w:t>
      </w:r>
      <w:r w:rsidRPr="001E7AA5">
        <w:rPr>
          <w:rFonts w:ascii="GHEA Grapalat" w:hAnsi="GHEA Grapalat"/>
          <w:spacing w:val="-4"/>
        </w:rPr>
        <w:t xml:space="preserve">на </w:t>
      </w:r>
      <w:r w:rsidRPr="001E7AA5">
        <w:rPr>
          <w:rFonts w:ascii="GHEA Grapalat" w:hAnsi="GHEA Grapalat"/>
        </w:rPr>
        <w:t>открытый конкурс</w:t>
      </w:r>
      <w:r w:rsidRPr="005C5077">
        <w:rPr>
          <w:rFonts w:ascii="GHEA Grapalat" w:hAnsi="GHEA Grapalat"/>
          <w:color w:val="000000"/>
          <w:spacing w:val="-4"/>
          <w:lang w:val="es-ES"/>
        </w:rPr>
        <w:t xml:space="preserve"> </w:t>
      </w:r>
      <w:r w:rsidRPr="005C5077">
        <w:rPr>
          <w:rFonts w:ascii="GHEA Grapalat" w:hAnsi="GHEA Grapalat"/>
          <w:color w:val="000000"/>
        </w:rPr>
        <w:t>под</w:t>
      </w:r>
      <w:r w:rsidR="005F3AEC" w:rsidRPr="005C5077">
        <w:rPr>
          <w:rFonts w:ascii="GHEA Grapalat" w:hAnsi="GHEA Grapalat"/>
          <w:color w:val="000000"/>
        </w:rPr>
        <w:t xml:space="preserve"> кодом </w:t>
      </w:r>
      <w:r w:rsidRPr="005C5077">
        <w:rPr>
          <w:rFonts w:ascii="GHEA Grapalat" w:hAnsi="GHEA Grapalat"/>
          <w:color w:val="000000"/>
          <w:lang w:val="es-ES"/>
        </w:rPr>
        <w:t xml:space="preserve"> </w:t>
      </w:r>
      <w:r w:rsidRPr="001E7AA5">
        <w:rPr>
          <w:rFonts w:ascii="GHEA Grapalat" w:hAnsi="GHEA Grapalat"/>
        </w:rPr>
        <w:t>"</w:t>
      </w:r>
      <w:r w:rsidR="00B71E46" w:rsidRPr="00B71E46">
        <w:rPr>
          <w:rFonts w:ascii="GHEA Grapalat" w:hAnsi="GHEA Grapalat"/>
          <w:b/>
          <w:sz w:val="20"/>
          <w:szCs w:val="20"/>
          <w:lang w:val="hy-AM"/>
        </w:rPr>
        <w:t xml:space="preserve"> KMJH-</w:t>
      </w:r>
      <w:r w:rsidR="00B71E46" w:rsidRPr="00B71E46">
        <w:rPr>
          <w:rFonts w:ascii="GHEA Grapalat" w:hAnsi="GHEA Grapalat"/>
          <w:b/>
          <w:sz w:val="20"/>
          <w:szCs w:val="20"/>
        </w:rPr>
        <w:t xml:space="preserve"> GH</w:t>
      </w:r>
      <w:r w:rsidR="00B71E46" w:rsidRPr="00B71E46">
        <w:rPr>
          <w:rFonts w:ascii="GHEA Grapalat" w:hAnsi="GHEA Grapalat"/>
          <w:b/>
          <w:sz w:val="20"/>
          <w:szCs w:val="20"/>
          <w:lang w:val="hy-AM"/>
        </w:rPr>
        <w:t>Ts</w:t>
      </w:r>
      <w:r w:rsidR="00B71E46" w:rsidRPr="00B71E46">
        <w:rPr>
          <w:rFonts w:ascii="GHEA Grapalat" w:hAnsi="GHEA Grapalat"/>
          <w:b/>
          <w:sz w:val="20"/>
          <w:szCs w:val="20"/>
        </w:rPr>
        <w:t>DzB</w:t>
      </w:r>
      <w:r w:rsidR="00B71E46" w:rsidRPr="00B71E46">
        <w:rPr>
          <w:rFonts w:ascii="GHEA Grapalat" w:hAnsi="GHEA Grapalat"/>
          <w:b/>
          <w:sz w:val="20"/>
          <w:szCs w:val="20"/>
          <w:lang w:val="hy-AM"/>
        </w:rPr>
        <w:t xml:space="preserve"> -</w:t>
      </w:r>
      <w:r w:rsidR="006A335A">
        <w:rPr>
          <w:rFonts w:ascii="GHEA Grapalat" w:hAnsi="GHEA Grapalat"/>
          <w:b/>
          <w:sz w:val="20"/>
          <w:szCs w:val="20"/>
          <w:lang w:val="hy-AM"/>
        </w:rPr>
        <w:t>24/32</w:t>
      </w:r>
      <w:r w:rsidRPr="001E7AA5">
        <w:rPr>
          <w:rFonts w:ascii="GHEA Grapalat" w:hAnsi="GHEA Grapalat"/>
        </w:rPr>
        <w:t>"*,</w:t>
      </w:r>
      <w:r w:rsidRPr="005C5077">
        <w:rPr>
          <w:rFonts w:ascii="GHEA Grapalat" w:hAnsi="GHEA Grapalat"/>
          <w:b/>
          <w:color w:val="000000"/>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5C5077">
        <w:rPr>
          <w:rFonts w:ascii="GHEA Grapalat" w:hAnsi="GHEA Grapalat"/>
          <w:color w:val="000000"/>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sidRPr="005C5077">
        <w:rPr>
          <w:rFonts w:ascii="GHEA Grapalat" w:hAnsi="GHEA Grapalat"/>
          <w:color w:val="000000"/>
        </w:rPr>
        <w:t>,</w:t>
      </w:r>
    </w:p>
    <w:p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lastRenderedPageBreak/>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B71E46">
        <w:rPr>
          <w:rFonts w:ascii="GHEA Grapalat" w:hAnsi="GHEA Grapalat"/>
        </w:rPr>
        <w:t>под кодом "</w:t>
      </w:r>
      <w:r w:rsidR="00B71E46" w:rsidRPr="00B71E46">
        <w:rPr>
          <w:rFonts w:ascii="GHEA Grapalat" w:hAnsi="GHEA Grapalat"/>
          <w:b/>
          <w:sz w:val="20"/>
          <w:szCs w:val="20"/>
          <w:lang w:val="hy-AM"/>
        </w:rPr>
        <w:t xml:space="preserve"> KMJH-</w:t>
      </w:r>
      <w:r w:rsidR="00B71E46" w:rsidRPr="00B71E46">
        <w:rPr>
          <w:rFonts w:ascii="GHEA Grapalat" w:hAnsi="GHEA Grapalat"/>
          <w:b/>
          <w:sz w:val="20"/>
          <w:szCs w:val="20"/>
        </w:rPr>
        <w:t xml:space="preserve"> GH</w:t>
      </w:r>
      <w:r w:rsidR="00B71E46" w:rsidRPr="00B71E46">
        <w:rPr>
          <w:rFonts w:ascii="GHEA Grapalat" w:hAnsi="GHEA Grapalat"/>
          <w:b/>
          <w:sz w:val="20"/>
          <w:szCs w:val="20"/>
          <w:lang w:val="hy-AM"/>
        </w:rPr>
        <w:t>Ts</w:t>
      </w:r>
      <w:r w:rsidR="00B71E46" w:rsidRPr="00B71E46">
        <w:rPr>
          <w:rFonts w:ascii="GHEA Grapalat" w:hAnsi="GHEA Grapalat"/>
          <w:b/>
          <w:sz w:val="20"/>
          <w:szCs w:val="20"/>
        </w:rPr>
        <w:t>DzB</w:t>
      </w:r>
      <w:r w:rsidR="00B71E46" w:rsidRPr="00B71E46">
        <w:rPr>
          <w:rFonts w:ascii="GHEA Grapalat" w:hAnsi="GHEA Grapalat"/>
          <w:b/>
          <w:sz w:val="20"/>
          <w:szCs w:val="20"/>
          <w:lang w:val="hy-AM"/>
        </w:rPr>
        <w:t xml:space="preserve"> -</w:t>
      </w:r>
      <w:r w:rsidR="006A335A">
        <w:rPr>
          <w:rFonts w:ascii="GHEA Grapalat" w:hAnsi="GHEA Grapalat"/>
          <w:b/>
          <w:sz w:val="20"/>
          <w:szCs w:val="20"/>
          <w:lang w:val="hy-AM"/>
        </w:rPr>
        <w:t>24/32</w:t>
      </w:r>
      <w:r w:rsidR="006B3E56" w:rsidRPr="006F3CBD">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1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rsidP="00B71E46">
      <w:pPr>
        <w:jc w:val="right"/>
        <w:rPr>
          <w:rFonts w:ascii="GHEA Grapalat" w:hAnsi="GHEA Grapalat"/>
          <w:b/>
        </w:rPr>
      </w:pPr>
      <w:r>
        <w:rPr>
          <w:rFonts w:ascii="GHEA Grapalat" w:hAnsi="GHEA Grapalat"/>
          <w:b/>
        </w:rPr>
        <w:br w:type="page"/>
      </w:r>
      <w:r w:rsidR="00652A78">
        <w:rPr>
          <w:rFonts w:ascii="GHEA Grapalat" w:hAnsi="GHEA Grapalat"/>
          <w:b/>
        </w:rPr>
        <w:lastRenderedPageBreak/>
        <w:t>Приложение 1.</w:t>
      </w:r>
      <w:r w:rsidR="00BD3FDD">
        <w:rPr>
          <w:rFonts w:ascii="GHEA Grapalat" w:hAnsi="GHEA Grapalat"/>
          <w:b/>
        </w:rPr>
        <w:t>1</w:t>
      </w:r>
      <w:r w:rsidR="00652A78">
        <w:rPr>
          <w:rFonts w:ascii="GHEA Grapalat" w:hAnsi="GHEA Grapalat"/>
          <w:b/>
        </w:rPr>
        <w:t xml:space="preserve">** </w:t>
      </w:r>
    </w:p>
    <w:p w:rsidR="00B71E46" w:rsidRPr="00B71E46" w:rsidRDefault="00B71E46" w:rsidP="00B71E46">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3E5077">
        <w:rPr>
          <w:rFonts w:ascii="GHEA Grapalat" w:hAnsi="GHEA Grapalat"/>
          <w:b/>
          <w:sz w:val="24"/>
          <w:szCs w:val="24"/>
        </w:rPr>
        <w:t>запрос котировки</w:t>
      </w:r>
      <w:r w:rsidRPr="00BF4E90">
        <w:rPr>
          <w:rFonts w:ascii="GHEA Grapalat" w:hAnsi="GHEA Grapalat"/>
          <w:b/>
          <w:sz w:val="24"/>
          <w:szCs w:val="24"/>
        </w:rPr>
        <w:t xml:space="preserve"> </w:t>
      </w:r>
      <w:r w:rsidRPr="003E5077">
        <w:rPr>
          <w:rFonts w:ascii="GHEA Grapalat" w:hAnsi="GHEA Grapalat" w:cs="Arial"/>
          <w:b/>
          <w:sz w:val="24"/>
          <w:szCs w:val="24"/>
        </w:rPr>
        <w:br/>
      </w:r>
      <w:r w:rsidRPr="003E5077">
        <w:rPr>
          <w:rFonts w:ascii="GHEA Grapalat" w:hAnsi="GHEA Grapalat"/>
          <w:b/>
          <w:sz w:val="24"/>
          <w:szCs w:val="24"/>
        </w:rPr>
        <w:t xml:space="preserve">под кодом </w:t>
      </w:r>
      <w:r w:rsidRPr="003E5077">
        <w:rPr>
          <w:rFonts w:ascii="GHEA Grapalat" w:hAnsi="GHEA Grapalat"/>
          <w:b/>
          <w:sz w:val="24"/>
          <w:szCs w:val="24"/>
          <w:lang w:val="hy-AM"/>
        </w:rPr>
        <w:t>KMJH-</w:t>
      </w:r>
      <w:r w:rsidRPr="003E5077">
        <w:rPr>
          <w:rFonts w:ascii="GHEA Grapalat" w:hAnsi="GHEA Grapalat"/>
          <w:b/>
          <w:sz w:val="22"/>
          <w:szCs w:val="22"/>
        </w:rPr>
        <w:t xml:space="preserve"> GH</w:t>
      </w:r>
      <w:r w:rsidRPr="003E5077">
        <w:rPr>
          <w:rFonts w:ascii="GHEA Grapalat" w:hAnsi="GHEA Grapalat"/>
          <w:b/>
          <w:sz w:val="22"/>
          <w:szCs w:val="22"/>
          <w:lang w:val="hy-AM"/>
        </w:rPr>
        <w:t>Ts</w:t>
      </w:r>
      <w:r w:rsidRPr="003E5077">
        <w:rPr>
          <w:rFonts w:ascii="GHEA Grapalat" w:hAnsi="GHEA Grapalat"/>
          <w:b/>
          <w:sz w:val="22"/>
          <w:szCs w:val="22"/>
        </w:rPr>
        <w:t>DzB</w:t>
      </w:r>
      <w:r w:rsidRPr="003E5077">
        <w:rPr>
          <w:rFonts w:ascii="GHEA Grapalat" w:hAnsi="GHEA Grapalat"/>
          <w:b/>
          <w:sz w:val="22"/>
          <w:szCs w:val="22"/>
          <w:lang w:val="hy-AM"/>
        </w:rPr>
        <w:t xml:space="preserve"> </w:t>
      </w:r>
      <w:r>
        <w:rPr>
          <w:rFonts w:ascii="GHEA Grapalat" w:hAnsi="GHEA Grapalat"/>
          <w:b/>
          <w:sz w:val="24"/>
          <w:szCs w:val="24"/>
          <w:lang w:val="hy-AM"/>
        </w:rPr>
        <w:t>-</w:t>
      </w:r>
      <w:r w:rsidR="006A335A">
        <w:rPr>
          <w:rFonts w:ascii="GHEA Grapalat" w:hAnsi="GHEA Grapalat"/>
          <w:b/>
          <w:sz w:val="24"/>
          <w:szCs w:val="24"/>
          <w:lang w:val="hy-AM"/>
        </w:rPr>
        <w:t>24/32</w:t>
      </w: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FD1EE4" w:rsidRDefault="00A9306E" w:rsidP="00B71E46">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B71E46">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B71E4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B71E46">
            <w:pPr>
              <w:spacing w:before="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B71E4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B71E46">
            <w:pPr>
              <w:spacing w:before="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B71E4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B71E46">
            <w:pPr>
              <w:spacing w:before="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B71E4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B71E46">
            <w:pPr>
              <w:spacing w:before="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B71E4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B71E46">
            <w:pPr>
              <w:spacing w:before="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B71E4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B71E46">
            <w:pPr>
              <w:spacing w:before="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B71E46">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B71E46">
            <w:pPr>
              <w:spacing w:before="240"/>
              <w:ind w:left="993" w:hanging="851"/>
              <w:rPr>
                <w:rFonts w:ascii="GHEA Grapalat" w:eastAsia="GHEA Grapalat" w:hAnsi="GHEA Grapalat" w:cs="GHEA Grapalat"/>
              </w:rPr>
            </w:pPr>
          </w:p>
        </w:tc>
      </w:tr>
    </w:tbl>
    <w:p w:rsidR="00A9306E" w:rsidRPr="00FD1EE4" w:rsidRDefault="00A9306E" w:rsidP="00B71E46">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B71E4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B71E46">
            <w:pPr>
              <w:spacing w:before="240"/>
              <w:rPr>
                <w:rFonts w:ascii="GHEA Grapalat" w:eastAsia="GHEA Grapalat" w:hAnsi="GHEA Grapalat" w:cs="GHEA Grapalat"/>
              </w:rPr>
            </w:pPr>
          </w:p>
        </w:tc>
      </w:tr>
      <w:tr w:rsidR="00A9306E" w:rsidRPr="00FD1EE4" w:rsidTr="00250C3B">
        <w:trPr>
          <w:trHeight w:val="440"/>
        </w:trPr>
        <w:tc>
          <w:tcPr>
            <w:tcW w:w="2835" w:type="dxa"/>
            <w:shd w:val="clear" w:color="auto" w:fill="D9E2F3"/>
            <w:vAlign w:val="center"/>
          </w:tcPr>
          <w:p w:rsidR="00A9306E" w:rsidRPr="00FD1EE4" w:rsidRDefault="00A9306E" w:rsidP="00B71E4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B71E46">
            <w:pPr>
              <w:spacing w:before="240"/>
              <w:rPr>
                <w:rFonts w:ascii="GHEA Grapalat" w:eastAsia="GHEA Grapalat" w:hAnsi="GHEA Grapalat" w:cs="GHEA Grapalat"/>
              </w:rPr>
            </w:pPr>
          </w:p>
        </w:tc>
      </w:tr>
    </w:tbl>
    <w:p w:rsidR="00A9306E" w:rsidRPr="00FD1EE4" w:rsidRDefault="00A9306E" w:rsidP="00B71E46">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B71E46">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B71E46">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B71E46">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B71E46">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B71E46">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B71E46">
            <w:pPr>
              <w:spacing w:before="240"/>
              <w:rPr>
                <w:rFonts w:ascii="GHEA Grapalat" w:eastAsia="GHEA Grapalat" w:hAnsi="GHEA Grapalat" w:cs="GHEA Grapalat"/>
              </w:rPr>
            </w:pPr>
          </w:p>
        </w:tc>
      </w:tr>
    </w:tbl>
    <w:p w:rsidR="00A9306E" w:rsidRPr="00FD1EE4" w:rsidRDefault="00A9306E" w:rsidP="00B71E46">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250C3B">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250C3B">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250C3B">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250C3B">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250C3B">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250C3B">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250C3B">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250C3B">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250C3B">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250C3B">
            <w:pPr>
              <w:spacing w:before="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250C3B">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250C3B">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250C3B">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250C3B">
            <w:pPr>
              <w:spacing w:before="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A9306E" w:rsidRPr="00FD1EE4" w:rsidRDefault="00A9306E" w:rsidP="00F32DD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A9306E" w:rsidRPr="00FD1EE4" w:rsidRDefault="00A9306E" w:rsidP="00F32DD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A9306E" w:rsidRPr="00FD1EE4" w:rsidRDefault="00A9306E" w:rsidP="00F32DD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A9306E" w:rsidP="00F32DDC">
            <w:pPr>
              <w:spacing w:before="240" w:after="240"/>
              <w:jc w:val="both"/>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B34CB6">
              <w:rPr>
                <w:rFonts w:ascii="GHEA Grapalat" w:eastAsia="GHEA Grapalat" w:hAnsi="GHEA Grapalat" w:cs="GHEA Grapalat"/>
                <w:lang w:val="hy-AM"/>
              </w:rPr>
              <w:t>а</w:t>
            </w:r>
            <w:r>
              <w:rPr>
                <w:rFonts w:ascii="GHEA Grapalat" w:eastAsia="GHEA Grapalat" w:hAnsi="GHEA Grapalat" w:cs="GHEA Grapalat"/>
              </w:rPr>
              <w:t>.</w:t>
            </w:r>
            <w:r w:rsidRPr="00FD1EE4">
              <w:rPr>
                <w:rFonts w:ascii="GHEA Grapalat" w:eastAsia="GHEA Grapalat" w:hAnsi="GHEA Grapalat" w:cs="GHEA Grapalat"/>
              </w:rPr>
              <w:t xml:space="preserve"> </w:t>
            </w:r>
            <w:r w:rsidRPr="00C76DD8">
              <w:rPr>
                <w:rFonts w:ascii="GHEA Grapalat" w:eastAsia="GHEA Grapalat" w:hAnsi="GHEA Grapalat" w:cs="GHEA Grapalat"/>
              </w:rPr>
              <w:t xml:space="preserve">прямо или косвенно владеет 20 и более процентами </w:t>
            </w:r>
            <w:r w:rsidRPr="004B3E79">
              <w:rPr>
                <w:rFonts w:ascii="GHEA Grapalat" w:eastAsia="GHEA Grapalat" w:hAnsi="GHEA Grapalat" w:cs="GHEA Grapalat"/>
              </w:rPr>
              <w:t>дающих право голоса долей</w:t>
            </w:r>
            <w:r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A9306E" w:rsidP="00F32DD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A9306E" w:rsidRPr="00F10CBA" w:rsidRDefault="00A9306E" w:rsidP="00F32DD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A9306E" w:rsidP="00F32DD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6F16E4">
              <w:rPr>
                <w:rFonts w:ascii="GHEA Grapalat" w:eastAsia="GHEA Grapalat" w:hAnsi="GHEA Grapalat" w:cs="GHEA Grapalat"/>
                <w:lang w:val="hy-AM"/>
              </w:rPr>
              <w:t>б</w:t>
            </w:r>
            <w:r w:rsidRPr="006F16E4">
              <w:rPr>
                <w:rFonts w:eastAsia="Cambria Math"/>
              </w:rPr>
              <w:t>․</w:t>
            </w:r>
            <w:r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A9306E" w:rsidP="00F32DDC">
            <w:pPr>
              <w:spacing w:before="240" w:after="240"/>
              <w:jc w:val="both"/>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801B2D">
              <w:rPr>
                <w:rFonts w:ascii="GHEA Grapalat" w:eastAsia="GHEA Grapalat" w:hAnsi="GHEA Grapalat" w:cs="GHEA Grapalat"/>
                <w:lang w:val="hy-AM"/>
              </w:rPr>
              <w:t>в</w:t>
            </w:r>
            <w:r>
              <w:rPr>
                <w:rFonts w:ascii="GHEA Grapalat" w:eastAsia="GHEA Grapalat" w:hAnsi="GHEA Grapalat" w:cs="GHEA Grapalat"/>
              </w:rPr>
              <w:t>.</w:t>
            </w:r>
            <w:r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A9306E" w:rsidP="00F32DDC">
            <w:pPr>
              <w:spacing w:before="240" w:after="240"/>
              <w:jc w:val="both"/>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9C7B43">
              <w:rPr>
                <w:rFonts w:ascii="GHEA Grapalat" w:eastAsia="GHEA Grapalat" w:hAnsi="GHEA Grapalat" w:cs="GHEA Grapalat"/>
                <w:lang w:val="hy-AM"/>
              </w:rPr>
              <w:t>а</w:t>
            </w:r>
            <w:r w:rsidRPr="00FD1EE4">
              <w:rPr>
                <w:rFonts w:eastAsia="Cambria Math"/>
              </w:rPr>
              <w:t>․</w:t>
            </w:r>
            <w:r w:rsidRPr="00FD1EE4">
              <w:rPr>
                <w:rFonts w:ascii="GHEA Grapalat" w:eastAsia="Cambria Math" w:hAnsi="GHEA Grapalat" w:cs="Cambria Math"/>
              </w:rPr>
              <w:t xml:space="preserve"> </w:t>
            </w:r>
            <w:r w:rsidRPr="00BC0F3A">
              <w:rPr>
                <w:rFonts w:ascii="GHEA Grapalat" w:eastAsia="GHEA Grapalat" w:hAnsi="GHEA Grapalat" w:cs="GHEA Grapalat"/>
              </w:rPr>
              <w:t xml:space="preserve">прямо или косвенно владеет 10 и более процентами </w:t>
            </w:r>
            <w:r w:rsidRPr="004B3E79">
              <w:rPr>
                <w:rFonts w:ascii="GHEA Grapalat" w:eastAsia="GHEA Grapalat" w:hAnsi="GHEA Grapalat" w:cs="GHEA Grapalat"/>
              </w:rPr>
              <w:t>дающих право голоса долей</w:t>
            </w:r>
            <w:r w:rsidRPr="00C76DD8">
              <w:rPr>
                <w:rFonts w:ascii="GHEA Grapalat" w:eastAsia="GHEA Grapalat" w:hAnsi="GHEA Grapalat" w:cs="GHEA Grapalat"/>
              </w:rPr>
              <w:t xml:space="preserve"> (акций, паев) </w:t>
            </w:r>
            <w:r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A9306E" w:rsidP="00F32DD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A9306E" w:rsidRPr="00C843BA" w:rsidRDefault="00A9306E" w:rsidP="00F32DD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A9306E" w:rsidRPr="00FD1EE4" w:rsidTr="00E74DB9">
        <w:trPr>
          <w:trHeight w:val="596"/>
        </w:trPr>
        <w:tc>
          <w:tcPr>
            <w:tcW w:w="9016" w:type="dxa"/>
            <w:gridSpan w:val="2"/>
            <w:vAlign w:val="center"/>
          </w:tcPr>
          <w:p w:rsidR="00A9306E" w:rsidRPr="00FD1EE4" w:rsidRDefault="00A9306E" w:rsidP="00E74DB9">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D654B4">
              <w:rPr>
                <w:rFonts w:ascii="GHEA Grapalat" w:eastAsia="GHEA Grapalat" w:hAnsi="GHEA Grapalat" w:cs="GHEA Grapalat"/>
                <w:lang w:val="hy-AM"/>
              </w:rPr>
              <w:t>б</w:t>
            </w:r>
            <w:r w:rsidRPr="00D654B4">
              <w:rPr>
                <w:rFonts w:eastAsia="Cambria Math"/>
              </w:rPr>
              <w:t>․</w:t>
            </w:r>
            <w:r w:rsidRPr="00D654B4">
              <w:rPr>
                <w:rFonts w:ascii="GHEA Grapalat" w:eastAsia="Cambria Math" w:hAnsi="GHEA Grapalat" w:cs="Cambria Math"/>
              </w:rPr>
              <w:t xml:space="preserve"> </w:t>
            </w:r>
            <w:r w:rsidRPr="00D654B4">
              <w:rPr>
                <w:rFonts w:ascii="GHEA Grapalat" w:eastAsia="GHEA Grapalat" w:hAnsi="GHEA Grapalat" w:cs="GHEA Grapalat"/>
              </w:rPr>
              <w:t xml:space="preserve">имеет право назначать или </w:t>
            </w:r>
            <w:r w:rsidRPr="00D654B4">
              <w:rPr>
                <w:rFonts w:ascii="GHEA Grapalat" w:eastAsia="GHEA Grapalat" w:hAnsi="GHEA Grapalat" w:cs="GHEA Grapalat"/>
                <w:lang w:eastAsia="hy-AM"/>
              </w:rPr>
              <w:t>освобождать</w:t>
            </w:r>
            <w:r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A9306E" w:rsidP="00E74DB9">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1104ED">
              <w:rPr>
                <w:rFonts w:ascii="GHEA Grapalat" w:eastAsia="GHEA Grapalat" w:hAnsi="GHEA Grapalat" w:cs="GHEA Grapalat"/>
                <w:lang w:val="hy-AM"/>
              </w:rPr>
              <w:t>в</w:t>
            </w:r>
            <w:r w:rsidRPr="00FD1EE4">
              <w:rPr>
                <w:rFonts w:eastAsia="Cambria Math"/>
              </w:rPr>
              <w:t>․</w:t>
            </w:r>
            <w:r w:rsidRPr="00FD1EE4">
              <w:rPr>
                <w:rFonts w:ascii="GHEA Grapalat" w:eastAsia="Cambria Math" w:hAnsi="GHEA Grapalat" w:cs="Cambria Math"/>
              </w:rPr>
              <w:t xml:space="preserve"> </w:t>
            </w:r>
            <w:r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A9306E" w:rsidP="00E74DB9">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9839CB">
              <w:rPr>
                <w:rFonts w:ascii="GHEA Grapalat" w:eastAsia="GHEA Grapalat" w:hAnsi="GHEA Grapalat" w:cs="GHEA Grapalat"/>
                <w:lang w:val="hy-AM"/>
              </w:rPr>
              <w:t>г</w:t>
            </w:r>
            <w:r w:rsidRPr="00FD1EE4">
              <w:rPr>
                <w:rFonts w:eastAsia="Cambria Math"/>
              </w:rPr>
              <w:t>․</w:t>
            </w:r>
            <w:r w:rsidRPr="00FD1EE4">
              <w:rPr>
                <w:rFonts w:ascii="GHEA Grapalat" w:eastAsia="Cambria Math" w:hAnsi="GHEA Grapalat" w:cs="Cambria Math"/>
              </w:rPr>
              <w:t xml:space="preserve"> </w:t>
            </w:r>
            <w:r w:rsidRPr="00F84F06">
              <w:rPr>
                <w:rFonts w:ascii="GHEA Grapalat" w:eastAsia="GHEA Grapalat" w:hAnsi="GHEA Grapalat" w:cs="GHEA Grapalat"/>
              </w:rPr>
              <w:t xml:space="preserve">осуществляет реальный (фактический) контроль за юридическим лицом </w:t>
            </w:r>
            <w:r>
              <w:rPr>
                <w:rFonts w:ascii="GHEA Grapalat" w:eastAsia="GHEA Grapalat" w:hAnsi="GHEA Grapalat" w:cs="GHEA Grapalat"/>
              </w:rPr>
              <w:t>иными</w:t>
            </w:r>
            <w:r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A9306E" w:rsidP="00E74DB9">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331D0E">
              <w:rPr>
                <w:rFonts w:ascii="GHEA Grapalat" w:eastAsia="GHEA Grapalat" w:hAnsi="GHEA Grapalat" w:cs="GHEA Grapalat"/>
                <w:lang w:val="hy-AM"/>
              </w:rPr>
              <w:t>д</w:t>
            </w:r>
            <w:r w:rsidRPr="00FD1EE4">
              <w:rPr>
                <w:rFonts w:eastAsia="Cambria Math"/>
              </w:rPr>
              <w:t>․</w:t>
            </w:r>
            <w:r w:rsidRPr="00FD1EE4">
              <w:rPr>
                <w:rFonts w:ascii="GHEA Grapalat" w:eastAsia="Cambria Math" w:hAnsi="GHEA Grapalat" w:cs="Cambria Math"/>
              </w:rPr>
              <w:t xml:space="preserve"> </w:t>
            </w:r>
            <w:r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A9306E" w:rsidP="00F32DD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A9306E" w:rsidRPr="00FD1EE4" w:rsidRDefault="00A9306E" w:rsidP="00F32DD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A9306E" w:rsidP="00F32DD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A9306E" w:rsidRPr="005600B4" w:rsidRDefault="00A9306E" w:rsidP="00F32DD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E74DB9">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E74DB9">
        <w:trPr>
          <w:trHeight w:val="620"/>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A9306E" w:rsidRPr="00FD1EE4" w:rsidTr="005C5077">
        <w:tc>
          <w:tcPr>
            <w:tcW w:w="9016" w:type="dxa"/>
            <w:shd w:val="clear" w:color="auto" w:fill="auto"/>
          </w:tcPr>
          <w:p w:rsidR="00A9306E" w:rsidRPr="005C5077" w:rsidRDefault="00A9306E" w:rsidP="005C5077">
            <w:pPr>
              <w:spacing w:before="240" w:after="160" w:line="259" w:lineRule="auto"/>
              <w:rPr>
                <w:rFonts w:ascii="GHEA Grapalat" w:eastAsia="GHEA Grapalat" w:hAnsi="GHEA Grapalat" w:cs="GHEA Grapalat"/>
                <w:i/>
                <w:color w:val="000000"/>
              </w:rPr>
            </w:pPr>
            <w:r w:rsidRPr="005C5077">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5C5077">
        <w:trPr>
          <w:trHeight w:val="10187"/>
        </w:trPr>
        <w:tc>
          <w:tcPr>
            <w:tcW w:w="9016" w:type="dxa"/>
            <w:shd w:val="clear" w:color="auto" w:fill="auto"/>
          </w:tcPr>
          <w:p w:rsidR="00A9306E" w:rsidRPr="005C5077"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3"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w:t>
      </w:r>
      <w:r w:rsidRPr="000306ED">
        <w:rPr>
          <w:rFonts w:ascii="GHEA Grapalat" w:hAnsi="GHEA Grapalat"/>
        </w:rPr>
        <w:lastRenderedPageBreak/>
        <w:t>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5C5077">
        <w:rPr>
          <w:rFonts w:ascii="GHEA Grapalat" w:eastAsia="Calibri" w:hAnsi="GHEA Grapalat"/>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w:t>
      </w:r>
      <w:r w:rsidRPr="000306ED">
        <w:rPr>
          <w:rFonts w:ascii="GHEA Grapalat" w:hAnsi="GHEA Grapalat"/>
        </w:rPr>
        <w:lastRenderedPageBreak/>
        <w:t>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D05E3A" w:rsidRPr="00B71E46" w:rsidRDefault="00D05E3A" w:rsidP="00D05E3A">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3E5077">
        <w:rPr>
          <w:rFonts w:ascii="GHEA Grapalat" w:hAnsi="GHEA Grapalat"/>
          <w:b/>
          <w:sz w:val="24"/>
          <w:szCs w:val="24"/>
        </w:rPr>
        <w:t>запрос котировки</w:t>
      </w:r>
      <w:r w:rsidRPr="00BF4E90">
        <w:rPr>
          <w:rFonts w:ascii="GHEA Grapalat" w:hAnsi="GHEA Grapalat"/>
          <w:b/>
          <w:sz w:val="24"/>
          <w:szCs w:val="24"/>
        </w:rPr>
        <w:t xml:space="preserve"> </w:t>
      </w:r>
      <w:r w:rsidRPr="003E5077">
        <w:rPr>
          <w:rFonts w:ascii="GHEA Grapalat" w:hAnsi="GHEA Grapalat" w:cs="Arial"/>
          <w:b/>
          <w:sz w:val="24"/>
          <w:szCs w:val="24"/>
        </w:rPr>
        <w:br/>
      </w:r>
      <w:r w:rsidRPr="003E5077">
        <w:rPr>
          <w:rFonts w:ascii="GHEA Grapalat" w:hAnsi="GHEA Grapalat"/>
          <w:b/>
          <w:sz w:val="24"/>
          <w:szCs w:val="24"/>
        </w:rPr>
        <w:t xml:space="preserve">под кодом </w:t>
      </w:r>
      <w:r w:rsidRPr="003E5077">
        <w:rPr>
          <w:rFonts w:ascii="GHEA Grapalat" w:hAnsi="GHEA Grapalat"/>
          <w:b/>
          <w:sz w:val="24"/>
          <w:szCs w:val="24"/>
          <w:lang w:val="hy-AM"/>
        </w:rPr>
        <w:t>KMJH-</w:t>
      </w:r>
      <w:r w:rsidRPr="003E5077">
        <w:rPr>
          <w:rFonts w:ascii="GHEA Grapalat" w:hAnsi="GHEA Grapalat"/>
          <w:b/>
          <w:sz w:val="22"/>
          <w:szCs w:val="22"/>
        </w:rPr>
        <w:t xml:space="preserve"> GH</w:t>
      </w:r>
      <w:r w:rsidRPr="003E5077">
        <w:rPr>
          <w:rFonts w:ascii="GHEA Grapalat" w:hAnsi="GHEA Grapalat"/>
          <w:b/>
          <w:sz w:val="22"/>
          <w:szCs w:val="22"/>
          <w:lang w:val="hy-AM"/>
        </w:rPr>
        <w:t>Ts</w:t>
      </w:r>
      <w:r w:rsidRPr="003E5077">
        <w:rPr>
          <w:rFonts w:ascii="GHEA Grapalat" w:hAnsi="GHEA Grapalat"/>
          <w:b/>
          <w:sz w:val="22"/>
          <w:szCs w:val="22"/>
        </w:rPr>
        <w:t>DzB</w:t>
      </w:r>
      <w:r w:rsidRPr="003E5077">
        <w:rPr>
          <w:rFonts w:ascii="GHEA Grapalat" w:hAnsi="GHEA Grapalat"/>
          <w:b/>
          <w:sz w:val="22"/>
          <w:szCs w:val="22"/>
          <w:lang w:val="hy-AM"/>
        </w:rPr>
        <w:t xml:space="preserve"> </w:t>
      </w:r>
      <w:r>
        <w:rPr>
          <w:rFonts w:ascii="GHEA Grapalat" w:hAnsi="GHEA Grapalat"/>
          <w:b/>
          <w:sz w:val="24"/>
          <w:szCs w:val="24"/>
          <w:lang w:val="hy-AM"/>
        </w:rPr>
        <w:t>-</w:t>
      </w:r>
      <w:r w:rsidR="006A335A">
        <w:rPr>
          <w:rFonts w:ascii="GHEA Grapalat" w:hAnsi="GHEA Grapalat"/>
          <w:b/>
          <w:sz w:val="24"/>
          <w:szCs w:val="24"/>
          <w:lang w:val="hy-AM"/>
        </w:rPr>
        <w:t>24/32</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5744FC" w:rsidRPr="00D05E3A" w:rsidRDefault="00B2572B" w:rsidP="00D05E3A">
      <w:pPr>
        <w:widowControl w:val="0"/>
        <w:spacing w:after="160"/>
        <w:ind w:firstLine="360"/>
        <w:jc w:val="both"/>
        <w:rPr>
          <w:rFonts w:ascii="GHEA Grapalat" w:hAnsi="GHEA Grapalat"/>
          <w:sz w:val="20"/>
          <w:szCs w:val="20"/>
        </w:rPr>
      </w:pPr>
      <w:r w:rsidRPr="005744FC">
        <w:rPr>
          <w:rFonts w:ascii="GHEA Grapalat" w:hAnsi="GHEA Grapalat"/>
          <w:spacing w:val="-6"/>
        </w:rPr>
        <w:t xml:space="preserve">Рассмотрев приглашение на открытый конкурс под кодом </w:t>
      </w:r>
      <w:r w:rsidR="006132ED" w:rsidRPr="00D05E3A">
        <w:rPr>
          <w:rFonts w:ascii="GHEA Grapalat" w:hAnsi="GHEA Grapalat"/>
          <w:spacing w:val="-6"/>
          <w:sz w:val="20"/>
          <w:szCs w:val="20"/>
        </w:rPr>
        <w:t>"</w:t>
      </w:r>
      <w:r w:rsidR="00D05E3A" w:rsidRPr="00D05E3A">
        <w:rPr>
          <w:rFonts w:ascii="GHEA Grapalat" w:hAnsi="GHEA Grapalat"/>
          <w:b/>
          <w:sz w:val="20"/>
          <w:szCs w:val="20"/>
          <w:lang w:val="hy-AM"/>
        </w:rPr>
        <w:t>KMJH-</w:t>
      </w:r>
      <w:r w:rsidR="00D05E3A" w:rsidRPr="00D05E3A">
        <w:rPr>
          <w:rFonts w:ascii="GHEA Grapalat" w:hAnsi="GHEA Grapalat"/>
          <w:b/>
          <w:sz w:val="20"/>
          <w:szCs w:val="20"/>
        </w:rPr>
        <w:t xml:space="preserve"> GH</w:t>
      </w:r>
      <w:r w:rsidR="00D05E3A" w:rsidRPr="00D05E3A">
        <w:rPr>
          <w:rFonts w:ascii="GHEA Grapalat" w:hAnsi="GHEA Grapalat"/>
          <w:b/>
          <w:sz w:val="20"/>
          <w:szCs w:val="20"/>
          <w:lang w:val="hy-AM"/>
        </w:rPr>
        <w:t>Ts</w:t>
      </w:r>
      <w:r w:rsidR="00D05E3A" w:rsidRPr="00D05E3A">
        <w:rPr>
          <w:rFonts w:ascii="GHEA Grapalat" w:hAnsi="GHEA Grapalat"/>
          <w:b/>
          <w:sz w:val="20"/>
          <w:szCs w:val="20"/>
        </w:rPr>
        <w:t>DzB</w:t>
      </w:r>
      <w:r w:rsidR="00D05E3A" w:rsidRPr="00D05E3A">
        <w:rPr>
          <w:rFonts w:ascii="GHEA Grapalat" w:hAnsi="GHEA Grapalat"/>
          <w:b/>
          <w:sz w:val="20"/>
          <w:szCs w:val="20"/>
          <w:lang w:val="hy-AM"/>
        </w:rPr>
        <w:t xml:space="preserve"> -</w:t>
      </w:r>
      <w:r w:rsidR="006A335A">
        <w:rPr>
          <w:rFonts w:ascii="GHEA Grapalat" w:hAnsi="GHEA Grapalat"/>
          <w:b/>
          <w:sz w:val="20"/>
          <w:szCs w:val="20"/>
          <w:lang w:val="hy-AM"/>
        </w:rPr>
        <w:t>24/32</w:t>
      </w:r>
      <w:r w:rsidR="006132ED" w:rsidRPr="00D05E3A">
        <w:rPr>
          <w:rFonts w:ascii="GHEA Grapalat" w:hAnsi="GHEA Grapalat"/>
          <w:spacing w:val="-6"/>
          <w:sz w:val="20"/>
          <w:szCs w:val="20"/>
        </w:rPr>
        <w:t>"</w:t>
      </w:r>
      <w:r w:rsidRPr="00D05E3A">
        <w:rPr>
          <w:rFonts w:ascii="GHEA Grapalat" w:hAnsi="GHEA Grapalat"/>
          <w:spacing w:val="-6"/>
          <w:sz w:val="20"/>
          <w:szCs w:val="20"/>
        </w:rPr>
        <w:t>*,</w:t>
      </w:r>
      <w:r w:rsidRPr="00D05E3A">
        <w:rPr>
          <w:rFonts w:ascii="GHEA Grapalat" w:hAnsi="GHEA Grapalat"/>
          <w:sz w:val="20"/>
          <w:szCs w:val="20"/>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D05E3A" w:rsidRPr="005744FC" w:rsidTr="00D05E3A">
        <w:trPr>
          <w:trHeight w:val="916"/>
          <w:jc w:val="center"/>
        </w:trPr>
        <w:tc>
          <w:tcPr>
            <w:tcW w:w="1084" w:type="dxa"/>
            <w:tcBorders>
              <w:top w:val="single" w:sz="4" w:space="0" w:color="auto"/>
              <w:left w:val="single" w:sz="4" w:space="0" w:color="auto"/>
              <w:right w:val="single" w:sz="4" w:space="0" w:color="auto"/>
            </w:tcBorders>
            <w:vAlign w:val="center"/>
          </w:tcPr>
          <w:p w:rsidR="00D05E3A" w:rsidRPr="00D05E3A" w:rsidRDefault="00D05E3A" w:rsidP="00F63D90">
            <w:pPr>
              <w:widowControl w:val="0"/>
              <w:jc w:val="center"/>
              <w:rPr>
                <w:rFonts w:ascii="GHEA Grapalat" w:hAnsi="GHEA Grapalat"/>
                <w:b/>
                <w:sz w:val="20"/>
                <w:szCs w:val="20"/>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D05E3A" w:rsidRPr="00D05E3A" w:rsidRDefault="00D05E3A" w:rsidP="00F63D90">
            <w:pPr>
              <w:widowControl w:val="0"/>
              <w:jc w:val="center"/>
              <w:rPr>
                <w:rFonts w:ascii="GHEA Grapalat" w:hAnsi="GHEA Grapalat"/>
                <w:b/>
                <w:sz w:val="20"/>
                <w:szCs w:val="20"/>
              </w:rPr>
            </w:pPr>
            <w:r w:rsidRPr="005744FC">
              <w:rPr>
                <w:rFonts w:ascii="GHEA Grapalat" w:hAnsi="GHEA Grapalat"/>
                <w:b/>
                <w:sz w:val="20"/>
                <w:szCs w:val="20"/>
              </w:rPr>
              <w:t>Наименование</w:t>
            </w:r>
            <w:r w:rsidRPr="00D05E3A">
              <w:rPr>
                <w:rFonts w:ascii="Calibri" w:hAnsi="Calibri" w:cs="Calibri"/>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D05E3A" w:rsidRPr="00BD2C67" w:rsidRDefault="00D05E3A" w:rsidP="00F63D90">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D05E3A" w:rsidRPr="00D05E3A" w:rsidRDefault="00D05E3A" w:rsidP="00F63D90">
            <w:pPr>
              <w:widowControl w:val="0"/>
              <w:jc w:val="center"/>
              <w:rPr>
                <w:rFonts w:ascii="GHEA Grapalat" w:hAnsi="GHEA Grapalat"/>
                <w:b/>
                <w:sz w:val="20"/>
                <w:szCs w:val="20"/>
              </w:rPr>
            </w:pPr>
            <w:r w:rsidRPr="00D05E3A">
              <w:rPr>
                <w:rFonts w:ascii="GHEA Grapalat" w:hAnsi="GHEA Grapalat"/>
                <w:b/>
                <w:sz w:val="20"/>
                <w:szCs w:val="20"/>
              </w:rPr>
              <w:t>(совокупность себестоимости и прогнозируемой прибыли)</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D05E3A" w:rsidRPr="00D05E3A" w:rsidRDefault="00D05E3A" w:rsidP="00F63D90">
            <w:pPr>
              <w:widowControl w:val="0"/>
              <w:jc w:val="center"/>
              <w:rPr>
                <w:rFonts w:ascii="GHEA Grapalat" w:hAnsi="GHEA Grapalat"/>
                <w:b/>
                <w:sz w:val="20"/>
                <w:szCs w:val="20"/>
              </w:rPr>
            </w:pPr>
            <w:r w:rsidRPr="005744FC">
              <w:rPr>
                <w:rFonts w:ascii="GHEA Grapalat" w:hAnsi="GHEA Grapalat"/>
                <w:b/>
                <w:sz w:val="20"/>
                <w:szCs w:val="20"/>
              </w:rPr>
              <w:t>НДС</w:t>
            </w:r>
            <w:r w:rsidRPr="00D05E3A">
              <w:rPr>
                <w:rStyle w:val="FootnoteReference"/>
                <w:rFonts w:ascii="GHEA Grapalat" w:hAnsi="GHEA Grapalat"/>
                <w:b/>
                <w:sz w:val="20"/>
                <w:szCs w:val="20"/>
                <w:vertAlign w:val="baseline"/>
              </w:rPr>
              <w:footnoteReference w:customMarkFollows="1" w:id="1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D05E3A" w:rsidRPr="00D05E3A" w:rsidRDefault="00D05E3A" w:rsidP="00F63D90">
            <w:pPr>
              <w:widowControl w:val="0"/>
              <w:jc w:val="center"/>
              <w:rPr>
                <w:rFonts w:ascii="GHEA Grapalat" w:hAnsi="GHEA Grapalat"/>
                <w:b/>
                <w:sz w:val="20"/>
                <w:szCs w:val="20"/>
              </w:rPr>
            </w:pPr>
            <w:r w:rsidRPr="005744FC">
              <w:rPr>
                <w:rFonts w:ascii="GHEA Grapalat" w:hAnsi="GHEA Grapalat"/>
                <w:b/>
                <w:sz w:val="20"/>
                <w:szCs w:val="20"/>
              </w:rPr>
              <w:t>Общая цена</w:t>
            </w:r>
          </w:p>
          <w:p w:rsidR="00D05E3A" w:rsidRPr="00D05E3A" w:rsidRDefault="00D05E3A" w:rsidP="00F63D90">
            <w:pPr>
              <w:widowControl w:val="0"/>
              <w:jc w:val="center"/>
              <w:rPr>
                <w:rFonts w:ascii="GHEA Grapalat" w:hAnsi="GHEA Grapalat"/>
                <w:b/>
                <w:sz w:val="20"/>
                <w:szCs w:val="20"/>
              </w:rPr>
            </w:pPr>
            <w:r w:rsidRPr="005744FC">
              <w:rPr>
                <w:rFonts w:ascii="GHEA Grapalat" w:hAnsi="GHEA Grapalat"/>
                <w:b/>
                <w:sz w:val="20"/>
                <w:szCs w:val="20"/>
              </w:rPr>
              <w:t>/прописью и цифрами/</w:t>
            </w:r>
          </w:p>
        </w:tc>
      </w:tr>
      <w:tr w:rsidR="00D05E3A" w:rsidRPr="005744FC" w:rsidTr="00D05E3A">
        <w:trPr>
          <w:trHeight w:val="916"/>
          <w:jc w:val="center"/>
        </w:trPr>
        <w:tc>
          <w:tcPr>
            <w:tcW w:w="1084" w:type="dxa"/>
            <w:tcBorders>
              <w:top w:val="single" w:sz="4" w:space="0" w:color="auto"/>
              <w:left w:val="single" w:sz="4" w:space="0" w:color="auto"/>
              <w:right w:val="single" w:sz="4" w:space="0" w:color="auto"/>
            </w:tcBorders>
            <w:shd w:val="clear" w:color="auto" w:fill="99CCFF"/>
            <w:vAlign w:val="center"/>
          </w:tcPr>
          <w:p w:rsidR="00D05E3A" w:rsidRPr="00D05E3A" w:rsidRDefault="00D05E3A" w:rsidP="00F63D90">
            <w:pPr>
              <w:widowControl w:val="0"/>
              <w:jc w:val="center"/>
              <w:rPr>
                <w:rFonts w:ascii="GHEA Grapalat" w:hAnsi="GHEA Grapalat"/>
                <w:b/>
                <w:sz w:val="20"/>
                <w:szCs w:val="20"/>
              </w:rPr>
            </w:pPr>
            <w:r w:rsidRPr="00D05E3A">
              <w:rPr>
                <w:rFonts w:ascii="GHEA Grapalat" w:hAnsi="GHEA Grapalat"/>
                <w:b/>
                <w:sz w:val="20"/>
                <w:szCs w:val="20"/>
              </w:rPr>
              <w:t>1</w:t>
            </w:r>
          </w:p>
        </w:tc>
        <w:tc>
          <w:tcPr>
            <w:tcW w:w="1701" w:type="dxa"/>
            <w:tcBorders>
              <w:top w:val="single" w:sz="4" w:space="0" w:color="auto"/>
              <w:left w:val="single" w:sz="4" w:space="0" w:color="auto"/>
              <w:right w:val="single" w:sz="4" w:space="0" w:color="auto"/>
            </w:tcBorders>
            <w:shd w:val="clear" w:color="auto" w:fill="99CCFF"/>
            <w:vAlign w:val="center"/>
          </w:tcPr>
          <w:p w:rsidR="00D05E3A" w:rsidRPr="00D05E3A" w:rsidRDefault="00D05E3A" w:rsidP="00F63D90">
            <w:pPr>
              <w:widowControl w:val="0"/>
              <w:jc w:val="center"/>
              <w:rPr>
                <w:rFonts w:ascii="GHEA Grapalat" w:hAnsi="GHEA Grapalat"/>
                <w:b/>
                <w:sz w:val="20"/>
                <w:szCs w:val="20"/>
              </w:rPr>
            </w:pPr>
            <w:r w:rsidRPr="00D05E3A">
              <w:rPr>
                <w:rFonts w:ascii="GHEA Grapalat" w:hAnsi="GHEA Grapalat"/>
                <w:b/>
                <w:sz w:val="20"/>
                <w:szCs w:val="20"/>
              </w:rPr>
              <w:t>2</w:t>
            </w:r>
          </w:p>
        </w:tc>
        <w:tc>
          <w:tcPr>
            <w:tcW w:w="1914" w:type="dxa"/>
            <w:tcBorders>
              <w:top w:val="single" w:sz="4" w:space="0" w:color="auto"/>
              <w:left w:val="single" w:sz="4" w:space="0" w:color="auto"/>
              <w:right w:val="single" w:sz="4" w:space="0" w:color="auto"/>
            </w:tcBorders>
            <w:shd w:val="clear" w:color="auto" w:fill="99CCFF"/>
            <w:vAlign w:val="center"/>
          </w:tcPr>
          <w:p w:rsidR="00D05E3A" w:rsidRPr="00D05E3A" w:rsidRDefault="00D05E3A" w:rsidP="00F63D90">
            <w:pPr>
              <w:widowControl w:val="0"/>
              <w:jc w:val="center"/>
              <w:rPr>
                <w:rFonts w:ascii="GHEA Grapalat" w:hAnsi="GHEA Grapalat"/>
                <w:b/>
                <w:sz w:val="20"/>
                <w:szCs w:val="20"/>
              </w:rPr>
            </w:pPr>
            <w:r w:rsidRPr="00D05E3A">
              <w:rPr>
                <w:rFonts w:ascii="GHEA Grapalat" w:hAnsi="GHEA Grapalat"/>
                <w:b/>
                <w:sz w:val="20"/>
                <w:szCs w:val="20"/>
              </w:rPr>
              <w:t>3</w:t>
            </w:r>
          </w:p>
        </w:tc>
        <w:tc>
          <w:tcPr>
            <w:tcW w:w="1904" w:type="dxa"/>
            <w:tcBorders>
              <w:top w:val="single" w:sz="4" w:space="0" w:color="auto"/>
              <w:left w:val="single" w:sz="4" w:space="0" w:color="auto"/>
              <w:right w:val="single" w:sz="4" w:space="0" w:color="auto"/>
            </w:tcBorders>
            <w:shd w:val="clear" w:color="auto" w:fill="99CCFF"/>
            <w:vAlign w:val="center"/>
          </w:tcPr>
          <w:p w:rsidR="00D05E3A" w:rsidRPr="00D05E3A" w:rsidRDefault="00D05E3A" w:rsidP="00F63D90">
            <w:pPr>
              <w:widowControl w:val="0"/>
              <w:jc w:val="center"/>
              <w:rPr>
                <w:rFonts w:ascii="GHEA Grapalat" w:hAnsi="GHEA Grapalat"/>
                <w:b/>
                <w:sz w:val="20"/>
                <w:szCs w:val="20"/>
              </w:rPr>
            </w:pPr>
            <w:r w:rsidRPr="00D05E3A">
              <w:rPr>
                <w:rFonts w:ascii="GHEA Grapalat" w:hAnsi="GHEA Grapalat"/>
                <w:b/>
                <w:sz w:val="20"/>
                <w:szCs w:val="20"/>
              </w:rPr>
              <w:t>4</w:t>
            </w:r>
          </w:p>
        </w:tc>
        <w:tc>
          <w:tcPr>
            <w:tcW w:w="1498" w:type="dxa"/>
            <w:tcBorders>
              <w:top w:val="single" w:sz="4" w:space="0" w:color="auto"/>
              <w:left w:val="single" w:sz="4" w:space="0" w:color="auto"/>
              <w:right w:val="single" w:sz="4" w:space="0" w:color="auto"/>
            </w:tcBorders>
            <w:shd w:val="clear" w:color="auto" w:fill="99CCFF"/>
            <w:vAlign w:val="center"/>
          </w:tcPr>
          <w:p w:rsidR="00D05E3A" w:rsidRPr="00D05E3A" w:rsidRDefault="00D05E3A" w:rsidP="00F63D90">
            <w:pPr>
              <w:widowControl w:val="0"/>
              <w:jc w:val="center"/>
              <w:rPr>
                <w:rFonts w:ascii="GHEA Grapalat" w:hAnsi="GHEA Grapalat"/>
                <w:b/>
                <w:sz w:val="20"/>
                <w:szCs w:val="20"/>
              </w:rPr>
            </w:pPr>
            <w:r w:rsidRPr="00D05E3A">
              <w:rPr>
                <w:rFonts w:ascii="GHEA Grapalat" w:hAnsi="GHEA Grapalat"/>
                <w:b/>
                <w:sz w:val="20"/>
                <w:szCs w:val="20"/>
              </w:rPr>
              <w:t>5=3+4</w:t>
            </w:r>
          </w:p>
        </w:tc>
      </w:tr>
      <w:tr w:rsidR="00D05E3A" w:rsidRPr="005744FC" w:rsidTr="00D05E3A">
        <w:trPr>
          <w:trHeight w:val="916"/>
          <w:jc w:val="center"/>
        </w:trPr>
        <w:tc>
          <w:tcPr>
            <w:tcW w:w="1084" w:type="dxa"/>
            <w:tcBorders>
              <w:top w:val="single" w:sz="4" w:space="0" w:color="auto"/>
              <w:left w:val="single" w:sz="4" w:space="0" w:color="auto"/>
              <w:right w:val="single" w:sz="4" w:space="0" w:color="auto"/>
            </w:tcBorders>
            <w:vAlign w:val="center"/>
          </w:tcPr>
          <w:p w:rsidR="00D05E3A" w:rsidRPr="00D05E3A" w:rsidRDefault="00D05E3A" w:rsidP="00F63D90">
            <w:pPr>
              <w:widowControl w:val="0"/>
              <w:jc w:val="center"/>
              <w:rPr>
                <w:rFonts w:ascii="GHEA Grapalat" w:hAnsi="GHEA Grapalat"/>
                <w:b/>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right w:val="single" w:sz="4" w:space="0" w:color="auto"/>
            </w:tcBorders>
            <w:vAlign w:val="center"/>
          </w:tcPr>
          <w:p w:rsidR="00D05E3A" w:rsidRPr="00D05E3A" w:rsidRDefault="00D05E3A" w:rsidP="00E74DB9">
            <w:pPr>
              <w:widowControl w:val="0"/>
              <w:jc w:val="center"/>
              <w:rPr>
                <w:rFonts w:ascii="GHEA Grapalat" w:hAnsi="GHEA Grapalat"/>
                <w:b/>
                <w:sz w:val="20"/>
                <w:szCs w:val="20"/>
              </w:rPr>
            </w:pPr>
            <w:r w:rsidRPr="00D05E3A">
              <w:rPr>
                <w:rFonts w:ascii="GHEA Grapalat" w:hAnsi="GHEA Grapalat"/>
                <w:b/>
                <w:sz w:val="20"/>
                <w:szCs w:val="20"/>
              </w:rPr>
              <w:t>измерение земельных участков и составление планов в общине Джрвеж</w:t>
            </w:r>
          </w:p>
        </w:tc>
        <w:tc>
          <w:tcPr>
            <w:tcW w:w="1914" w:type="dxa"/>
            <w:tcBorders>
              <w:top w:val="single" w:sz="4" w:space="0" w:color="auto"/>
              <w:left w:val="single" w:sz="4" w:space="0" w:color="auto"/>
              <w:right w:val="single" w:sz="4" w:space="0" w:color="auto"/>
            </w:tcBorders>
            <w:shd w:val="clear" w:color="auto" w:fill="auto"/>
            <w:vAlign w:val="center"/>
          </w:tcPr>
          <w:p w:rsidR="00D05E3A" w:rsidRPr="00D05E3A" w:rsidRDefault="00D05E3A" w:rsidP="00F63D90">
            <w:pPr>
              <w:widowControl w:val="0"/>
              <w:jc w:val="center"/>
              <w:rPr>
                <w:rFonts w:ascii="GHEA Grapalat" w:hAnsi="GHEA Grapalat"/>
                <w:b/>
                <w:sz w:val="20"/>
                <w:szCs w:val="20"/>
              </w:rPr>
            </w:pPr>
          </w:p>
        </w:tc>
        <w:tc>
          <w:tcPr>
            <w:tcW w:w="1904" w:type="dxa"/>
            <w:tcBorders>
              <w:top w:val="single" w:sz="4" w:space="0" w:color="auto"/>
              <w:left w:val="single" w:sz="4" w:space="0" w:color="auto"/>
              <w:right w:val="single" w:sz="4" w:space="0" w:color="auto"/>
            </w:tcBorders>
            <w:shd w:val="clear" w:color="auto" w:fill="auto"/>
            <w:vAlign w:val="center"/>
          </w:tcPr>
          <w:p w:rsidR="00D05E3A" w:rsidRPr="00D05E3A" w:rsidRDefault="00D05E3A" w:rsidP="00F63D90">
            <w:pPr>
              <w:widowControl w:val="0"/>
              <w:jc w:val="center"/>
              <w:rPr>
                <w:rFonts w:ascii="GHEA Grapalat" w:hAnsi="GHEA Grapalat"/>
                <w:b/>
                <w:sz w:val="20"/>
                <w:szCs w:val="20"/>
              </w:rPr>
            </w:pPr>
          </w:p>
        </w:tc>
        <w:tc>
          <w:tcPr>
            <w:tcW w:w="1498" w:type="dxa"/>
            <w:tcBorders>
              <w:top w:val="single" w:sz="4" w:space="0" w:color="auto"/>
              <w:left w:val="single" w:sz="4" w:space="0" w:color="auto"/>
              <w:right w:val="single" w:sz="4" w:space="0" w:color="auto"/>
            </w:tcBorders>
            <w:shd w:val="clear" w:color="auto" w:fill="auto"/>
            <w:vAlign w:val="center"/>
          </w:tcPr>
          <w:p w:rsidR="00D05E3A" w:rsidRPr="00D05E3A" w:rsidRDefault="00D05E3A" w:rsidP="00F63D90">
            <w:pPr>
              <w:widowControl w:val="0"/>
              <w:jc w:val="center"/>
              <w:rPr>
                <w:rFonts w:ascii="GHEA Grapalat" w:hAnsi="GHEA Grapalat"/>
                <w:b/>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A439E9" w:rsidRDefault="00B217BB" w:rsidP="00A439E9">
      <w:pPr>
        <w:widowControl w:val="0"/>
        <w:spacing w:after="160"/>
        <w:jc w:val="right"/>
        <w:rPr>
          <w:rFonts w:ascii="GHEA Grapalat" w:hAnsi="GHEA Grapalat"/>
          <w:lang w:val="hy-AM"/>
        </w:rPr>
      </w:pPr>
      <w:r>
        <w:rPr>
          <w:rFonts w:ascii="GHEA Grapalat" w:hAnsi="GHEA Grapalat"/>
          <w:b/>
        </w:rPr>
        <w:br w:type="page"/>
      </w:r>
    </w:p>
    <w:p w:rsidR="00A439E9" w:rsidRPr="00153D20" w:rsidRDefault="00A439E9" w:rsidP="00A439E9">
      <w:pPr>
        <w:widowControl w:val="0"/>
        <w:spacing w:after="160"/>
        <w:rPr>
          <w:rFonts w:ascii="GHEA Grapalat" w:hAnsi="GHEA Grapalat"/>
          <w:b/>
          <w:lang w:val="hy-AM"/>
        </w:rPr>
      </w:pPr>
      <w:r w:rsidRPr="00153D20">
        <w:rPr>
          <w:rFonts w:ascii="GHEA Grapalat" w:hAnsi="GHEA Grapalat"/>
          <w:b/>
          <w:lang w:val="hy-AM"/>
        </w:rPr>
        <w:lastRenderedPageBreak/>
        <w:t>Предложение цены  надо представить также в виде ниже представленного.</w:t>
      </w:r>
    </w:p>
    <w:p w:rsidR="00A439E9" w:rsidRDefault="00A439E9" w:rsidP="00A439E9">
      <w:pPr>
        <w:rPr>
          <w:rFonts w:ascii="GHEA Grapalat" w:hAnsi="GHEA Grapalat"/>
          <w:b/>
          <w:sz w:val="28"/>
          <w:szCs w:val="28"/>
          <w:lang w:val="hy-AM"/>
        </w:rPr>
      </w:pPr>
      <w:r w:rsidRPr="00B6104B">
        <w:rPr>
          <w:rFonts w:ascii="GHEA Grapalat" w:hAnsi="GHEA Grapalat"/>
          <w:b/>
          <w:sz w:val="28"/>
          <w:szCs w:val="28"/>
          <w:lang w:val="hy-AM"/>
        </w:rPr>
        <w:t>Расчет ценового предложения</w:t>
      </w:r>
    </w:p>
    <w:p w:rsidR="00A439E9" w:rsidRPr="00CC70BC" w:rsidRDefault="00A439E9" w:rsidP="00A439E9">
      <w:pPr>
        <w:jc w:val="center"/>
        <w:rPr>
          <w:rFonts w:ascii="GHEA Grapalat" w:hAnsi="GHEA Grapalat"/>
          <w:b/>
          <w:sz w:val="28"/>
          <w:szCs w:val="28"/>
          <w:lang w:val="hy-AM"/>
        </w:rPr>
      </w:pPr>
    </w:p>
    <w:p w:rsidR="00A439E9" w:rsidRPr="000671FD" w:rsidRDefault="00A439E9" w:rsidP="00A439E9">
      <w:pPr>
        <w:jc w:val="both"/>
        <w:rPr>
          <w:rFonts w:ascii="GHEA Grapalat" w:hAnsi="GHEA Grapalat"/>
          <w:b/>
          <w:sz w:val="20"/>
          <w:lang w:val="hy-AM"/>
        </w:rPr>
      </w:pPr>
    </w:p>
    <w:tbl>
      <w:tblPr>
        <w:tblW w:w="993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4057"/>
        <w:gridCol w:w="1316"/>
        <w:gridCol w:w="1147"/>
        <w:gridCol w:w="1317"/>
        <w:gridCol w:w="1355"/>
      </w:tblGrid>
      <w:tr w:rsidR="00A439E9" w:rsidRPr="00712340" w:rsidTr="00F63D90">
        <w:trPr>
          <w:trHeight w:val="471"/>
        </w:trPr>
        <w:tc>
          <w:tcPr>
            <w:tcW w:w="743" w:type="dxa"/>
            <w:tcBorders>
              <w:bottom w:val="single" w:sz="4" w:space="0" w:color="auto"/>
            </w:tcBorders>
            <w:vAlign w:val="center"/>
          </w:tcPr>
          <w:p w:rsidR="00A439E9" w:rsidRPr="000671FD" w:rsidRDefault="00A439E9" w:rsidP="00F63D90">
            <w:pPr>
              <w:jc w:val="center"/>
              <w:rPr>
                <w:rFonts w:ascii="GHEA Grapalat" w:hAnsi="GHEA Grapalat"/>
                <w:sz w:val="18"/>
                <w:lang w:val="hy-AM"/>
              </w:rPr>
            </w:pPr>
            <w:r>
              <w:rPr>
                <w:rFonts w:ascii="GHEA Grapalat" w:hAnsi="GHEA Grapalat"/>
                <w:sz w:val="18"/>
                <w:lang w:val="hy-AM"/>
              </w:rPr>
              <w:t>Номер</w:t>
            </w:r>
          </w:p>
        </w:tc>
        <w:tc>
          <w:tcPr>
            <w:tcW w:w="4057" w:type="dxa"/>
            <w:tcBorders>
              <w:bottom w:val="single" w:sz="4" w:space="0" w:color="auto"/>
            </w:tcBorders>
            <w:vAlign w:val="center"/>
          </w:tcPr>
          <w:p w:rsidR="00A439E9" w:rsidRPr="000671FD" w:rsidRDefault="00A439E9" w:rsidP="00F63D90">
            <w:pPr>
              <w:jc w:val="center"/>
              <w:rPr>
                <w:rFonts w:ascii="GHEA Grapalat" w:hAnsi="GHEA Grapalat"/>
                <w:sz w:val="18"/>
                <w:lang w:val="hy-AM"/>
              </w:rPr>
            </w:pPr>
            <w:r w:rsidRPr="00E40AC8">
              <w:rPr>
                <w:rFonts w:ascii="GHEA Grapalat" w:hAnsi="GHEA Grapalat"/>
                <w:sz w:val="20"/>
              </w:rPr>
              <w:t>Услуги</w:t>
            </w:r>
            <w:r>
              <w:rPr>
                <w:rFonts w:ascii="GHEA Grapalat" w:hAnsi="GHEA Grapalat"/>
                <w:sz w:val="18"/>
                <w:lang w:val="hy-AM"/>
              </w:rPr>
              <w:t xml:space="preserve"> </w:t>
            </w:r>
          </w:p>
        </w:tc>
        <w:tc>
          <w:tcPr>
            <w:tcW w:w="1316" w:type="dxa"/>
            <w:tcBorders>
              <w:bottom w:val="single" w:sz="4" w:space="0" w:color="auto"/>
            </w:tcBorders>
            <w:vAlign w:val="center"/>
          </w:tcPr>
          <w:p w:rsidR="00A439E9" w:rsidRPr="000671FD" w:rsidRDefault="00A439E9" w:rsidP="00F63D90">
            <w:pPr>
              <w:jc w:val="center"/>
              <w:rPr>
                <w:rFonts w:ascii="GHEA Grapalat" w:hAnsi="GHEA Grapalat"/>
                <w:sz w:val="18"/>
                <w:lang w:val="hy-AM"/>
              </w:rPr>
            </w:pPr>
            <w:r w:rsidRPr="00E40AC8">
              <w:rPr>
                <w:rFonts w:ascii="GHEA Grapalat" w:hAnsi="GHEA Grapalat"/>
                <w:sz w:val="20"/>
              </w:rPr>
              <w:t>единица измерения</w:t>
            </w:r>
          </w:p>
        </w:tc>
        <w:tc>
          <w:tcPr>
            <w:tcW w:w="1147" w:type="dxa"/>
            <w:tcBorders>
              <w:bottom w:val="single" w:sz="4" w:space="0" w:color="auto"/>
            </w:tcBorders>
          </w:tcPr>
          <w:p w:rsidR="00A439E9" w:rsidRDefault="00A439E9" w:rsidP="00F63D90">
            <w:pPr>
              <w:jc w:val="center"/>
              <w:rPr>
                <w:rFonts w:ascii="GHEA Grapalat" w:hAnsi="GHEA Grapalat"/>
                <w:sz w:val="18"/>
                <w:lang w:val="hy-AM"/>
              </w:rPr>
            </w:pPr>
            <w:r w:rsidRPr="00E40AC8">
              <w:rPr>
                <w:rFonts w:ascii="GHEA Grapalat" w:hAnsi="GHEA Grapalat"/>
                <w:sz w:val="20"/>
              </w:rPr>
              <w:t>общий объем</w:t>
            </w:r>
          </w:p>
        </w:tc>
        <w:tc>
          <w:tcPr>
            <w:tcW w:w="1317" w:type="dxa"/>
            <w:tcBorders>
              <w:bottom w:val="single" w:sz="4" w:space="0" w:color="auto"/>
            </w:tcBorders>
            <w:vAlign w:val="center"/>
          </w:tcPr>
          <w:p w:rsidR="00A439E9" w:rsidRDefault="00A439E9" w:rsidP="00F63D90">
            <w:pPr>
              <w:jc w:val="center"/>
              <w:rPr>
                <w:rFonts w:ascii="GHEA Grapalat" w:hAnsi="GHEA Grapalat"/>
                <w:sz w:val="18"/>
                <w:lang w:val="hy-AM"/>
              </w:rPr>
            </w:pPr>
            <w:r w:rsidRPr="00B6104B">
              <w:rPr>
                <w:rFonts w:ascii="GHEA Grapalat" w:hAnsi="GHEA Grapalat"/>
                <w:sz w:val="18"/>
                <w:lang w:val="hy-AM"/>
              </w:rPr>
              <w:t>Стоимость единицы:</w:t>
            </w:r>
          </w:p>
        </w:tc>
        <w:tc>
          <w:tcPr>
            <w:tcW w:w="1355" w:type="dxa"/>
            <w:tcBorders>
              <w:bottom w:val="single" w:sz="4" w:space="0" w:color="auto"/>
            </w:tcBorders>
            <w:vAlign w:val="center"/>
          </w:tcPr>
          <w:p w:rsidR="00A439E9" w:rsidRDefault="00A439E9" w:rsidP="00F63D90">
            <w:pPr>
              <w:jc w:val="center"/>
              <w:rPr>
                <w:rFonts w:ascii="GHEA Grapalat" w:hAnsi="GHEA Grapalat"/>
                <w:sz w:val="18"/>
                <w:lang w:val="hy-AM"/>
              </w:rPr>
            </w:pPr>
            <w:r w:rsidRPr="00E40AC8">
              <w:rPr>
                <w:rFonts w:ascii="GHEA Grapalat" w:hAnsi="GHEA Grapalat"/>
                <w:sz w:val="20"/>
              </w:rPr>
              <w:t>общая цена/драмов РА</w:t>
            </w:r>
          </w:p>
        </w:tc>
      </w:tr>
      <w:tr w:rsidR="00A439E9" w:rsidRPr="00AB6859" w:rsidTr="00F63D90">
        <w:trPr>
          <w:trHeight w:val="758"/>
        </w:trPr>
        <w:tc>
          <w:tcPr>
            <w:tcW w:w="743" w:type="dxa"/>
            <w:vAlign w:val="center"/>
          </w:tcPr>
          <w:p w:rsidR="00A439E9" w:rsidRPr="00AB6859" w:rsidRDefault="00A439E9" w:rsidP="00F63D90">
            <w:pPr>
              <w:jc w:val="center"/>
              <w:rPr>
                <w:rFonts w:ascii="GHEA Grapalat" w:hAnsi="GHEA Grapalat"/>
                <w:sz w:val="20"/>
                <w:lang w:val="hy-AM"/>
              </w:rPr>
            </w:pPr>
            <w:r>
              <w:rPr>
                <w:rFonts w:ascii="GHEA Grapalat" w:hAnsi="GHEA Grapalat"/>
                <w:sz w:val="20"/>
                <w:lang w:val="hy-AM"/>
              </w:rPr>
              <w:t>1</w:t>
            </w:r>
          </w:p>
        </w:tc>
        <w:tc>
          <w:tcPr>
            <w:tcW w:w="4057" w:type="dxa"/>
          </w:tcPr>
          <w:p w:rsidR="00A439E9" w:rsidRPr="00A90093" w:rsidRDefault="00A439E9" w:rsidP="00F63D90">
            <w:pPr>
              <w:widowControl w:val="0"/>
              <w:spacing w:after="120"/>
              <w:jc w:val="center"/>
              <w:rPr>
                <w:rFonts w:ascii="GHEA Grapalat" w:hAnsi="GHEA Grapalat"/>
                <w:sz w:val="20"/>
                <w:lang w:val="hy-AM"/>
              </w:rPr>
            </w:pPr>
            <w:r w:rsidRPr="00A90093">
              <w:rPr>
                <w:rFonts w:ascii="GHEA Grapalat" w:hAnsi="GHEA Grapalat"/>
                <w:sz w:val="20"/>
              </w:rPr>
              <w:t xml:space="preserve">До 5000 кв.м. </w:t>
            </w:r>
            <w:r w:rsidRPr="00DB162B">
              <w:rPr>
                <w:rFonts w:ascii="GHEA Grapalat" w:hAnsi="GHEA Grapalat"/>
                <w:sz w:val="20"/>
                <w:szCs w:val="20"/>
              </w:rPr>
              <w:t>измерение земельных участков</w:t>
            </w:r>
            <w:r w:rsidRPr="00DB162B">
              <w:rPr>
                <w:rFonts w:ascii="GHEA Grapalat" w:hAnsi="GHEA Grapalat"/>
                <w:sz w:val="20"/>
                <w:szCs w:val="20"/>
                <w:lang w:val="hy-AM"/>
              </w:rPr>
              <w:t xml:space="preserve"> и </w:t>
            </w:r>
            <w:r w:rsidRPr="00DB162B">
              <w:rPr>
                <w:rFonts w:ascii="GHEA Grapalat" w:hAnsi="GHEA Grapalat"/>
                <w:sz w:val="20"/>
                <w:szCs w:val="20"/>
              </w:rPr>
              <w:t>составление планов</w:t>
            </w:r>
            <w:r w:rsidRPr="00A90093">
              <w:rPr>
                <w:rFonts w:ascii="GHEA Grapalat" w:hAnsi="GHEA Grapalat"/>
                <w:sz w:val="20"/>
              </w:rPr>
              <w:t xml:space="preserve"> </w:t>
            </w:r>
          </w:p>
        </w:tc>
        <w:tc>
          <w:tcPr>
            <w:tcW w:w="1316" w:type="dxa"/>
            <w:vAlign w:val="center"/>
          </w:tcPr>
          <w:p w:rsidR="00A439E9" w:rsidRPr="00E40AC8" w:rsidRDefault="00A439E9" w:rsidP="00F63D90">
            <w:pPr>
              <w:widowControl w:val="0"/>
              <w:spacing w:after="120"/>
              <w:jc w:val="center"/>
              <w:rPr>
                <w:rFonts w:ascii="GHEA Grapalat" w:hAnsi="GHEA Grapalat"/>
                <w:sz w:val="20"/>
              </w:rPr>
            </w:pPr>
            <w:r w:rsidRPr="00A90093">
              <w:rPr>
                <w:rFonts w:ascii="GHEA Grapalat" w:hAnsi="GHEA Grapalat"/>
                <w:sz w:val="20"/>
              </w:rPr>
              <w:t>га</w:t>
            </w:r>
          </w:p>
        </w:tc>
        <w:tc>
          <w:tcPr>
            <w:tcW w:w="1147" w:type="dxa"/>
            <w:vAlign w:val="center"/>
          </w:tcPr>
          <w:p w:rsidR="00A439E9" w:rsidRPr="00E74DB9" w:rsidRDefault="00E74DB9" w:rsidP="00F63D90">
            <w:pPr>
              <w:widowControl w:val="0"/>
              <w:spacing w:after="120"/>
              <w:jc w:val="center"/>
              <w:rPr>
                <w:rFonts w:ascii="GHEA Grapalat" w:hAnsi="GHEA Grapalat"/>
                <w:sz w:val="20"/>
              </w:rPr>
            </w:pPr>
            <w:r>
              <w:rPr>
                <w:rFonts w:ascii="GHEA Grapalat" w:hAnsi="GHEA Grapalat"/>
                <w:sz w:val="20"/>
              </w:rPr>
              <w:t>5</w:t>
            </w:r>
            <w:r w:rsidR="006A335A">
              <w:rPr>
                <w:rFonts w:ascii="GHEA Grapalat" w:hAnsi="GHEA Grapalat"/>
                <w:sz w:val="20"/>
                <w:lang w:val="hy-AM"/>
              </w:rPr>
              <w:t>,</w:t>
            </w:r>
            <w:r>
              <w:rPr>
                <w:rFonts w:ascii="GHEA Grapalat" w:hAnsi="GHEA Grapalat"/>
                <w:sz w:val="20"/>
              </w:rPr>
              <w:t>5</w:t>
            </w:r>
          </w:p>
        </w:tc>
        <w:tc>
          <w:tcPr>
            <w:tcW w:w="1317" w:type="dxa"/>
          </w:tcPr>
          <w:p w:rsidR="00A439E9" w:rsidRDefault="00A439E9" w:rsidP="00F63D90">
            <w:pPr>
              <w:jc w:val="center"/>
              <w:rPr>
                <w:rFonts w:ascii="GHEA Grapalat" w:hAnsi="GHEA Grapalat"/>
                <w:sz w:val="20"/>
                <w:lang w:val="hy-AM"/>
              </w:rPr>
            </w:pPr>
          </w:p>
        </w:tc>
        <w:tc>
          <w:tcPr>
            <w:tcW w:w="1355" w:type="dxa"/>
          </w:tcPr>
          <w:p w:rsidR="00A439E9" w:rsidRDefault="00A439E9" w:rsidP="00F63D90">
            <w:pPr>
              <w:jc w:val="center"/>
              <w:rPr>
                <w:rFonts w:ascii="GHEA Grapalat" w:hAnsi="GHEA Grapalat"/>
                <w:sz w:val="20"/>
                <w:lang w:val="hy-AM"/>
              </w:rPr>
            </w:pPr>
          </w:p>
        </w:tc>
      </w:tr>
      <w:tr w:rsidR="00A439E9" w:rsidRPr="00AB6859" w:rsidTr="00F63D90">
        <w:trPr>
          <w:trHeight w:val="229"/>
        </w:trPr>
        <w:tc>
          <w:tcPr>
            <w:tcW w:w="8580" w:type="dxa"/>
            <w:gridSpan w:val="5"/>
          </w:tcPr>
          <w:p w:rsidR="00A439E9" w:rsidRPr="00B314CE" w:rsidRDefault="00A439E9" w:rsidP="00F63D90">
            <w:r w:rsidRPr="00B314CE">
              <w:t xml:space="preserve">Общее </w:t>
            </w:r>
          </w:p>
        </w:tc>
        <w:tc>
          <w:tcPr>
            <w:tcW w:w="1355" w:type="dxa"/>
          </w:tcPr>
          <w:p w:rsidR="00A439E9" w:rsidRDefault="00A439E9" w:rsidP="00F63D90">
            <w:pPr>
              <w:jc w:val="center"/>
              <w:rPr>
                <w:rFonts w:ascii="GHEA Grapalat" w:hAnsi="GHEA Grapalat"/>
                <w:sz w:val="20"/>
                <w:lang w:val="hy-AM"/>
              </w:rPr>
            </w:pPr>
          </w:p>
        </w:tc>
      </w:tr>
      <w:tr w:rsidR="00A439E9" w:rsidRPr="00AB6859" w:rsidTr="00F63D90">
        <w:trPr>
          <w:trHeight w:val="148"/>
        </w:trPr>
        <w:tc>
          <w:tcPr>
            <w:tcW w:w="8580" w:type="dxa"/>
            <w:gridSpan w:val="5"/>
          </w:tcPr>
          <w:p w:rsidR="00A439E9" w:rsidRPr="00B314CE" w:rsidRDefault="00A439E9" w:rsidP="00F63D90">
            <w:r w:rsidRPr="00B314CE">
              <w:t>20% НДС</w:t>
            </w:r>
          </w:p>
        </w:tc>
        <w:tc>
          <w:tcPr>
            <w:tcW w:w="1355" w:type="dxa"/>
          </w:tcPr>
          <w:p w:rsidR="00A439E9" w:rsidRDefault="00A439E9" w:rsidP="00F63D90">
            <w:pPr>
              <w:jc w:val="center"/>
              <w:rPr>
                <w:rFonts w:ascii="GHEA Grapalat" w:hAnsi="GHEA Grapalat"/>
                <w:sz w:val="20"/>
                <w:lang w:val="hy-AM"/>
              </w:rPr>
            </w:pPr>
          </w:p>
        </w:tc>
      </w:tr>
      <w:tr w:rsidR="00A439E9" w:rsidRPr="00AB6859" w:rsidTr="00F63D90">
        <w:trPr>
          <w:trHeight w:val="137"/>
        </w:trPr>
        <w:tc>
          <w:tcPr>
            <w:tcW w:w="8580" w:type="dxa"/>
            <w:gridSpan w:val="5"/>
            <w:tcBorders>
              <w:bottom w:val="single" w:sz="4" w:space="0" w:color="auto"/>
            </w:tcBorders>
          </w:tcPr>
          <w:p w:rsidR="00A439E9" w:rsidRDefault="00A439E9" w:rsidP="00F63D90">
            <w:r w:rsidRPr="00B314CE">
              <w:t>Общее</w:t>
            </w:r>
          </w:p>
        </w:tc>
        <w:tc>
          <w:tcPr>
            <w:tcW w:w="1355" w:type="dxa"/>
            <w:tcBorders>
              <w:bottom w:val="single" w:sz="4" w:space="0" w:color="auto"/>
            </w:tcBorders>
          </w:tcPr>
          <w:p w:rsidR="00A439E9" w:rsidRDefault="00A439E9" w:rsidP="00F63D90">
            <w:pPr>
              <w:jc w:val="center"/>
              <w:rPr>
                <w:rFonts w:ascii="GHEA Grapalat" w:hAnsi="GHEA Grapalat"/>
                <w:sz w:val="20"/>
                <w:lang w:val="hy-AM"/>
              </w:rPr>
            </w:pPr>
          </w:p>
        </w:tc>
      </w:tr>
    </w:tbl>
    <w:p w:rsidR="00A439E9" w:rsidRPr="00320283" w:rsidDel="000B1088" w:rsidRDefault="00A439E9" w:rsidP="00A439E9">
      <w:pPr>
        <w:pStyle w:val="BodyTextIndent3"/>
        <w:spacing w:line="240" w:lineRule="auto"/>
        <w:jc w:val="right"/>
        <w:rPr>
          <w:rFonts w:ascii="GHEA Grapalat" w:hAnsi="GHEA Grapalat"/>
          <w:i/>
          <w:lang w:val="hy-AM"/>
        </w:rPr>
      </w:pPr>
    </w:p>
    <w:p w:rsidR="00A439E9" w:rsidRPr="00DD2B43" w:rsidRDefault="00A439E9" w:rsidP="00A439E9">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A439E9" w:rsidRPr="00567D3B" w:rsidRDefault="00A439E9" w:rsidP="00A439E9">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A439E9" w:rsidRPr="00D3436F" w:rsidRDefault="00A439E9" w:rsidP="00A439E9">
      <w:pPr>
        <w:widowControl w:val="0"/>
        <w:spacing w:after="160"/>
        <w:jc w:val="both"/>
        <w:rPr>
          <w:rFonts w:ascii="GHEA Grapalat" w:hAnsi="GHEA Grapalat"/>
          <w:lang w:val="es-ES"/>
        </w:rPr>
      </w:pPr>
    </w:p>
    <w:p w:rsidR="00A439E9" w:rsidRPr="000F6C24" w:rsidRDefault="00A439E9" w:rsidP="00A439E9">
      <w:pPr>
        <w:widowControl w:val="0"/>
        <w:spacing w:after="160"/>
        <w:jc w:val="right"/>
        <w:rPr>
          <w:rFonts w:ascii="GHEA Grapalat" w:hAnsi="GHEA Grapalat"/>
        </w:rPr>
      </w:pPr>
      <w:r w:rsidRPr="009044F1">
        <w:rPr>
          <w:rFonts w:ascii="GHEA Grapalat" w:hAnsi="GHEA Grapalat"/>
        </w:rPr>
        <w:t>М. П.</w:t>
      </w:r>
    </w:p>
    <w:p w:rsidR="00673870" w:rsidRPr="005C48F7" w:rsidRDefault="00A439E9" w:rsidP="00A439E9">
      <w:pPr>
        <w:jc w:val="right"/>
        <w:rPr>
          <w:rFonts w:ascii="GHEA Grapalat" w:hAnsi="GHEA Grapalat" w:cs="GHEA Grapalat"/>
          <w:b/>
          <w:i/>
        </w:rPr>
      </w:pPr>
      <w:r>
        <w:rPr>
          <w:rFonts w:ascii="GHEA Grapalat" w:hAnsi="GHEA Grapalat"/>
          <w:b/>
        </w:rPr>
        <w:br w:type="page"/>
      </w:r>
      <w:r w:rsidR="00673870" w:rsidRPr="005C48F7">
        <w:rPr>
          <w:rFonts w:ascii="GHEA Grapalat" w:hAnsi="GHEA Grapalat"/>
          <w:b/>
          <w:i/>
        </w:rPr>
        <w:lastRenderedPageBreak/>
        <w:t>Приложение № 4.2</w:t>
      </w:r>
    </w:p>
    <w:p w:rsidR="0091561B" w:rsidRPr="00B71E46" w:rsidRDefault="0091561B" w:rsidP="0091561B">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3E5077">
        <w:rPr>
          <w:rFonts w:ascii="GHEA Grapalat" w:hAnsi="GHEA Grapalat"/>
          <w:b/>
          <w:sz w:val="24"/>
          <w:szCs w:val="24"/>
        </w:rPr>
        <w:t>запрос котировки</w:t>
      </w:r>
      <w:r w:rsidRPr="00BF4E90">
        <w:rPr>
          <w:rFonts w:ascii="GHEA Grapalat" w:hAnsi="GHEA Grapalat"/>
          <w:b/>
          <w:sz w:val="24"/>
          <w:szCs w:val="24"/>
        </w:rPr>
        <w:t xml:space="preserve"> </w:t>
      </w:r>
      <w:r w:rsidRPr="003E5077">
        <w:rPr>
          <w:rFonts w:ascii="GHEA Grapalat" w:hAnsi="GHEA Grapalat" w:cs="Arial"/>
          <w:b/>
          <w:sz w:val="24"/>
          <w:szCs w:val="24"/>
        </w:rPr>
        <w:br/>
      </w:r>
      <w:r w:rsidRPr="003E5077">
        <w:rPr>
          <w:rFonts w:ascii="GHEA Grapalat" w:hAnsi="GHEA Grapalat"/>
          <w:b/>
          <w:sz w:val="24"/>
          <w:szCs w:val="24"/>
        </w:rPr>
        <w:t xml:space="preserve">под кодом </w:t>
      </w:r>
      <w:r w:rsidRPr="003E5077">
        <w:rPr>
          <w:rFonts w:ascii="GHEA Grapalat" w:hAnsi="GHEA Grapalat"/>
          <w:b/>
          <w:sz w:val="24"/>
          <w:szCs w:val="24"/>
          <w:lang w:val="hy-AM"/>
        </w:rPr>
        <w:t>KMJH-</w:t>
      </w:r>
      <w:r w:rsidRPr="003E5077">
        <w:rPr>
          <w:rFonts w:ascii="GHEA Grapalat" w:hAnsi="GHEA Grapalat"/>
          <w:b/>
          <w:sz w:val="22"/>
          <w:szCs w:val="22"/>
        </w:rPr>
        <w:t xml:space="preserve"> GH</w:t>
      </w:r>
      <w:r w:rsidRPr="003E5077">
        <w:rPr>
          <w:rFonts w:ascii="GHEA Grapalat" w:hAnsi="GHEA Grapalat"/>
          <w:b/>
          <w:sz w:val="22"/>
          <w:szCs w:val="22"/>
          <w:lang w:val="hy-AM"/>
        </w:rPr>
        <w:t>Ts</w:t>
      </w:r>
      <w:r w:rsidRPr="003E5077">
        <w:rPr>
          <w:rFonts w:ascii="GHEA Grapalat" w:hAnsi="GHEA Grapalat"/>
          <w:b/>
          <w:sz w:val="22"/>
          <w:szCs w:val="22"/>
        </w:rPr>
        <w:t>DzB</w:t>
      </w:r>
      <w:r w:rsidRPr="003E5077">
        <w:rPr>
          <w:rFonts w:ascii="GHEA Grapalat" w:hAnsi="GHEA Grapalat"/>
          <w:b/>
          <w:sz w:val="22"/>
          <w:szCs w:val="22"/>
          <w:lang w:val="hy-AM"/>
        </w:rPr>
        <w:t xml:space="preserve"> </w:t>
      </w:r>
      <w:r>
        <w:rPr>
          <w:rFonts w:ascii="GHEA Grapalat" w:hAnsi="GHEA Grapalat"/>
          <w:b/>
          <w:sz w:val="24"/>
          <w:szCs w:val="24"/>
          <w:lang w:val="hy-AM"/>
        </w:rPr>
        <w:t>-</w:t>
      </w:r>
      <w:r w:rsidR="006A335A">
        <w:rPr>
          <w:rFonts w:ascii="GHEA Grapalat" w:hAnsi="GHEA Grapalat"/>
          <w:b/>
          <w:sz w:val="24"/>
          <w:szCs w:val="24"/>
          <w:lang w:val="hy-AM"/>
        </w:rPr>
        <w:t>24/32</w:t>
      </w:r>
    </w:p>
    <w:p w:rsidR="003D2FE2" w:rsidRPr="0091561B" w:rsidRDefault="003D2FE2" w:rsidP="003D2FE2">
      <w:pPr>
        <w:widowControl w:val="0"/>
        <w:spacing w:after="160"/>
        <w:jc w:val="center"/>
        <w:rPr>
          <w:rFonts w:ascii="GHEA Grapalat" w:hAnsi="GHEA Grapalat" w:cs="GHEA Grapalat"/>
          <w:b/>
          <w:sz w:val="20"/>
          <w:szCs w:val="20"/>
        </w:rPr>
      </w:pPr>
      <w:r w:rsidRPr="0091561B">
        <w:rPr>
          <w:rFonts w:ascii="GHEA Grapalat" w:hAnsi="GHEA Grapalat"/>
          <w:b/>
          <w:sz w:val="20"/>
          <w:szCs w:val="20"/>
        </w:rPr>
        <w:t xml:space="preserve">СОГЛАШЕНИЕ О НЕУСТОЙКЕ </w:t>
      </w:r>
    </w:p>
    <w:p w:rsidR="003D2FE2" w:rsidRPr="0091561B" w:rsidRDefault="003D2FE2" w:rsidP="003D2FE2">
      <w:pPr>
        <w:widowControl w:val="0"/>
        <w:spacing w:after="160"/>
        <w:jc w:val="center"/>
        <w:rPr>
          <w:rFonts w:ascii="GHEA Grapalat" w:hAnsi="GHEA Grapalat" w:cs="GHEA Grapalat"/>
          <w:b/>
          <w:sz w:val="20"/>
          <w:szCs w:val="20"/>
        </w:rPr>
      </w:pPr>
      <w:r w:rsidRPr="0091561B">
        <w:rPr>
          <w:rFonts w:ascii="GHEA Grapalat" w:hAnsi="GHEA Grapalat"/>
          <w:b/>
          <w:sz w:val="20"/>
          <w:szCs w:val="20"/>
        </w:rPr>
        <w:t>(обеспечение квалификации)</w:t>
      </w:r>
    </w:p>
    <w:tbl>
      <w:tblPr>
        <w:tblW w:w="0" w:type="auto"/>
        <w:tblLook w:val="04A0" w:firstRow="1" w:lastRow="0" w:firstColumn="1" w:lastColumn="0" w:noHBand="0" w:noVBand="1"/>
      </w:tblPr>
      <w:tblGrid>
        <w:gridCol w:w="4671"/>
        <w:gridCol w:w="4399"/>
      </w:tblGrid>
      <w:tr w:rsidR="00B932B8" w:rsidRPr="0091561B" w:rsidTr="005C5077">
        <w:tc>
          <w:tcPr>
            <w:tcW w:w="4786" w:type="dxa"/>
            <w:shd w:val="clear" w:color="auto" w:fill="auto"/>
          </w:tcPr>
          <w:p w:rsidR="003D2FE2" w:rsidRPr="0091561B" w:rsidRDefault="003D2FE2" w:rsidP="005C5077">
            <w:pPr>
              <w:widowControl w:val="0"/>
              <w:spacing w:after="160"/>
              <w:rPr>
                <w:rFonts w:ascii="GHEA Grapalat" w:hAnsi="GHEA Grapalat" w:cs="GHEA Grapalat"/>
                <w:b/>
                <w:sz w:val="20"/>
                <w:szCs w:val="20"/>
                <w:lang w:val="en-US"/>
              </w:rPr>
            </w:pPr>
            <w:r w:rsidRPr="0091561B">
              <w:rPr>
                <w:rFonts w:ascii="GHEA Grapalat" w:hAnsi="GHEA Grapalat"/>
                <w:sz w:val="20"/>
                <w:szCs w:val="20"/>
              </w:rPr>
              <w:t>г. Ереван</w:t>
            </w:r>
          </w:p>
        </w:tc>
        <w:tc>
          <w:tcPr>
            <w:tcW w:w="4500" w:type="dxa"/>
            <w:shd w:val="clear" w:color="auto" w:fill="auto"/>
          </w:tcPr>
          <w:p w:rsidR="003D2FE2" w:rsidRPr="0091561B" w:rsidRDefault="003D2FE2" w:rsidP="005C5077">
            <w:pPr>
              <w:widowControl w:val="0"/>
              <w:spacing w:after="160"/>
              <w:jc w:val="right"/>
              <w:rPr>
                <w:rFonts w:ascii="GHEA Grapalat" w:hAnsi="GHEA Grapalat" w:cs="GHEA Grapalat"/>
                <w:b/>
                <w:sz w:val="20"/>
                <w:szCs w:val="20"/>
              </w:rPr>
            </w:pPr>
            <w:r w:rsidRPr="0091561B">
              <w:rPr>
                <w:rFonts w:ascii="GHEA Grapalat" w:hAnsi="GHEA Grapalat"/>
                <w:sz w:val="20"/>
                <w:szCs w:val="20"/>
              </w:rPr>
              <w:t>"</w:t>
            </w:r>
            <w:r w:rsidRPr="0091561B">
              <w:rPr>
                <w:rFonts w:ascii="GHEA Grapalat" w:hAnsi="GHEA Grapalat"/>
                <w:sz w:val="20"/>
                <w:szCs w:val="20"/>
                <w:lang w:val="en-US"/>
              </w:rPr>
              <w:tab/>
            </w:r>
            <w:r w:rsidRPr="0091561B">
              <w:rPr>
                <w:rFonts w:ascii="GHEA Grapalat" w:hAnsi="GHEA Grapalat"/>
                <w:sz w:val="20"/>
                <w:szCs w:val="20"/>
              </w:rPr>
              <w:t xml:space="preserve">" </w:t>
            </w:r>
            <w:r w:rsidRPr="0091561B">
              <w:rPr>
                <w:rFonts w:ascii="GHEA Grapalat" w:hAnsi="GHEA Grapalat"/>
                <w:sz w:val="20"/>
                <w:szCs w:val="20"/>
                <w:lang w:val="en-US"/>
              </w:rPr>
              <w:tab/>
            </w:r>
            <w:r w:rsidRPr="0091561B">
              <w:rPr>
                <w:rFonts w:ascii="GHEA Grapalat" w:hAnsi="GHEA Grapalat"/>
                <w:sz w:val="20"/>
                <w:szCs w:val="20"/>
              </w:rPr>
              <w:t>20</w:t>
            </w:r>
            <w:r w:rsidRPr="0091561B">
              <w:rPr>
                <w:rFonts w:ascii="GHEA Grapalat" w:hAnsi="GHEA Grapalat"/>
                <w:sz w:val="20"/>
                <w:szCs w:val="20"/>
                <w:lang w:val="en-US"/>
              </w:rPr>
              <w:tab/>
            </w:r>
            <w:r w:rsidRPr="0091561B">
              <w:rPr>
                <w:rFonts w:ascii="GHEA Grapalat" w:hAnsi="GHEA Grapalat"/>
                <w:sz w:val="20"/>
                <w:szCs w:val="20"/>
              </w:rPr>
              <w:t>г.</w:t>
            </w:r>
            <w:r w:rsidRPr="0091561B">
              <w:rPr>
                <w:rStyle w:val="FootnoteReference"/>
                <w:rFonts w:ascii="GHEA Grapalat" w:hAnsi="GHEA Grapalat"/>
                <w:sz w:val="20"/>
                <w:szCs w:val="20"/>
              </w:rPr>
              <w:footnoteReference w:customMarkFollows="1" w:id="14"/>
              <w:t>**</w:t>
            </w:r>
          </w:p>
        </w:tc>
      </w:tr>
    </w:tbl>
    <w:p w:rsidR="003D2FE2" w:rsidRPr="0091561B" w:rsidRDefault="003D2FE2" w:rsidP="003D2FE2">
      <w:pPr>
        <w:widowControl w:val="0"/>
        <w:jc w:val="both"/>
        <w:rPr>
          <w:rFonts w:ascii="GHEA Grapalat" w:hAnsi="GHEA Grapalat" w:cs="GHEA Grapalat"/>
          <w:sz w:val="20"/>
          <w:szCs w:val="20"/>
          <w:u w:val="single"/>
          <w:vertAlign w:val="subscript"/>
        </w:rPr>
      </w:pPr>
      <w:r w:rsidRPr="0091561B">
        <w:rPr>
          <w:rFonts w:ascii="GHEA Grapalat" w:hAnsi="GHEA Grapalat"/>
          <w:sz w:val="20"/>
          <w:szCs w:val="20"/>
        </w:rPr>
        <w:t>_______________________________________________, в лице директора Компании,</w:t>
      </w:r>
    </w:p>
    <w:p w:rsidR="003D2FE2" w:rsidRPr="0091561B" w:rsidRDefault="003D2FE2" w:rsidP="003D2FE2">
      <w:pPr>
        <w:widowControl w:val="0"/>
        <w:spacing w:after="160"/>
        <w:ind w:left="1843"/>
        <w:jc w:val="both"/>
        <w:rPr>
          <w:rFonts w:ascii="GHEA Grapalat" w:hAnsi="GHEA Grapalat"/>
          <w:sz w:val="20"/>
          <w:szCs w:val="20"/>
          <w:vertAlign w:val="superscript"/>
          <w:lang w:val="en-US"/>
        </w:rPr>
      </w:pPr>
      <w:r w:rsidRPr="0091561B">
        <w:rPr>
          <w:rFonts w:ascii="GHEA Grapalat" w:hAnsi="GHEA Grapalat"/>
          <w:sz w:val="20"/>
          <w:szCs w:val="20"/>
          <w:vertAlign w:val="superscript"/>
        </w:rPr>
        <w:t>наименование Компании</w:t>
      </w:r>
    </w:p>
    <w:p w:rsidR="003D2FE2" w:rsidRPr="0091561B" w:rsidRDefault="003D2FE2" w:rsidP="003D2FE2">
      <w:pPr>
        <w:widowControl w:val="0"/>
        <w:jc w:val="both"/>
        <w:rPr>
          <w:rFonts w:ascii="GHEA Grapalat" w:hAnsi="GHEA Grapalat"/>
          <w:sz w:val="20"/>
          <w:szCs w:val="20"/>
          <w:lang w:val="en-US"/>
        </w:rPr>
      </w:pPr>
      <w:r w:rsidRPr="0091561B">
        <w:rPr>
          <w:rFonts w:ascii="GHEA Grapalat" w:hAnsi="GHEA Grapalat"/>
          <w:sz w:val="20"/>
          <w:szCs w:val="20"/>
          <w:lang w:val="en-US"/>
        </w:rPr>
        <w:t>_________________________________________________________________________</w:t>
      </w:r>
    </w:p>
    <w:p w:rsidR="003D2FE2" w:rsidRPr="0091561B" w:rsidRDefault="003D2FE2" w:rsidP="003D2FE2">
      <w:pPr>
        <w:widowControl w:val="0"/>
        <w:spacing w:after="160"/>
        <w:jc w:val="center"/>
        <w:rPr>
          <w:rFonts w:ascii="GHEA Grapalat" w:hAnsi="GHEA Grapalat"/>
          <w:sz w:val="20"/>
          <w:szCs w:val="20"/>
          <w:vertAlign w:val="superscript"/>
        </w:rPr>
      </w:pPr>
      <w:r w:rsidRPr="0091561B">
        <w:rPr>
          <w:rFonts w:ascii="GHEA Grapalat" w:hAnsi="GHEA Grapalat"/>
          <w:sz w:val="20"/>
          <w:szCs w:val="20"/>
          <w:vertAlign w:val="superscript"/>
        </w:rPr>
        <w:t>имя, фамилия, паспортные данные директора компании</w:t>
      </w:r>
    </w:p>
    <w:p w:rsidR="003D2FE2" w:rsidRPr="0091561B" w:rsidRDefault="003D2FE2" w:rsidP="003D2FE2">
      <w:pPr>
        <w:widowControl w:val="0"/>
        <w:spacing w:after="160"/>
        <w:jc w:val="both"/>
        <w:rPr>
          <w:rFonts w:ascii="GHEA Grapalat" w:hAnsi="GHEA Grapalat" w:cs="GHEA Grapalat"/>
          <w:sz w:val="20"/>
          <w:szCs w:val="20"/>
        </w:rPr>
      </w:pPr>
      <w:r w:rsidRPr="0091561B">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91561B" w:rsidRDefault="003D2FE2" w:rsidP="003D2FE2">
      <w:pPr>
        <w:widowControl w:val="0"/>
        <w:spacing w:after="160"/>
        <w:jc w:val="center"/>
        <w:rPr>
          <w:rFonts w:ascii="GHEA Grapalat" w:hAnsi="GHEA Grapalat" w:cs="GHEA Grapalat"/>
          <w:b/>
          <w:bCs/>
          <w:sz w:val="20"/>
          <w:szCs w:val="20"/>
        </w:rPr>
      </w:pPr>
      <w:r w:rsidRPr="0091561B">
        <w:rPr>
          <w:rFonts w:ascii="GHEA Grapalat" w:hAnsi="GHEA Grapalat"/>
          <w:b/>
          <w:sz w:val="20"/>
          <w:szCs w:val="20"/>
        </w:rPr>
        <w:t>1. Предмет соглашения</w:t>
      </w:r>
    </w:p>
    <w:p w:rsidR="003D2FE2" w:rsidRPr="0091561B" w:rsidRDefault="003D2FE2" w:rsidP="003D2FE2">
      <w:pPr>
        <w:widowControl w:val="0"/>
        <w:tabs>
          <w:tab w:val="left" w:pos="567"/>
        </w:tabs>
        <w:jc w:val="both"/>
        <w:rPr>
          <w:rFonts w:ascii="GHEA Grapalat" w:hAnsi="GHEA Grapalat" w:cs="GHEA Grapalat"/>
          <w:spacing w:val="-6"/>
          <w:sz w:val="20"/>
          <w:szCs w:val="20"/>
        </w:rPr>
      </w:pPr>
      <w:r w:rsidRPr="0091561B">
        <w:rPr>
          <w:rFonts w:ascii="GHEA Grapalat" w:hAnsi="GHEA Grapalat"/>
          <w:sz w:val="20"/>
          <w:szCs w:val="20"/>
        </w:rPr>
        <w:t>1</w:t>
      </w:r>
      <w:r w:rsidRPr="0091561B">
        <w:rPr>
          <w:rFonts w:ascii="GHEA Grapalat" w:hAnsi="GHEA Grapalat"/>
          <w:spacing w:val="-6"/>
          <w:sz w:val="20"/>
          <w:szCs w:val="20"/>
        </w:rPr>
        <w:t>.1.</w:t>
      </w:r>
      <w:r w:rsidRPr="0091561B">
        <w:rPr>
          <w:rFonts w:ascii="GHEA Grapalat" w:hAnsi="GHEA Grapalat"/>
          <w:spacing w:val="-6"/>
          <w:sz w:val="20"/>
          <w:szCs w:val="20"/>
        </w:rPr>
        <w:tab/>
        <w:t xml:space="preserve">Компания участвует в организованной ___________________ *(далее — Заказчик) </w:t>
      </w:r>
    </w:p>
    <w:p w:rsidR="003D2FE2" w:rsidRPr="0091561B" w:rsidRDefault="003D2FE2" w:rsidP="003D2FE2">
      <w:pPr>
        <w:widowControl w:val="0"/>
        <w:tabs>
          <w:tab w:val="left" w:pos="284"/>
        </w:tabs>
        <w:spacing w:after="160"/>
        <w:ind w:left="5245"/>
        <w:jc w:val="both"/>
        <w:rPr>
          <w:rFonts w:ascii="GHEA Grapalat" w:hAnsi="GHEA Grapalat" w:cs="GHEA Grapalat"/>
          <w:sz w:val="20"/>
          <w:szCs w:val="20"/>
        </w:rPr>
      </w:pPr>
      <w:r w:rsidRPr="0091561B">
        <w:rPr>
          <w:rFonts w:ascii="GHEA Grapalat" w:hAnsi="GHEA Grapalat"/>
          <w:sz w:val="20"/>
          <w:szCs w:val="20"/>
          <w:vertAlign w:val="superscript"/>
        </w:rPr>
        <w:t>наименование заказчика</w:t>
      </w:r>
    </w:p>
    <w:p w:rsidR="003D2FE2" w:rsidRPr="0091561B" w:rsidRDefault="003D2FE2" w:rsidP="003D2FE2">
      <w:pPr>
        <w:widowControl w:val="0"/>
        <w:jc w:val="both"/>
        <w:rPr>
          <w:rFonts w:ascii="GHEA Grapalat" w:hAnsi="GHEA Grapalat" w:cs="GHEA Grapalat"/>
          <w:sz w:val="20"/>
          <w:szCs w:val="20"/>
        </w:rPr>
      </w:pPr>
      <w:r w:rsidRPr="0091561B">
        <w:rPr>
          <w:rFonts w:ascii="GHEA Grapalat" w:hAnsi="GHEA Grapalat"/>
          <w:sz w:val="20"/>
          <w:szCs w:val="20"/>
        </w:rPr>
        <w:t>процедуре закупок под кодом ____________________________________________ *.</w:t>
      </w:r>
    </w:p>
    <w:p w:rsidR="003D2FE2" w:rsidRPr="0091561B" w:rsidRDefault="003D2FE2" w:rsidP="003D2FE2">
      <w:pPr>
        <w:widowControl w:val="0"/>
        <w:spacing w:after="160"/>
        <w:ind w:left="5245"/>
        <w:jc w:val="both"/>
        <w:rPr>
          <w:rFonts w:ascii="GHEA Grapalat" w:hAnsi="GHEA Grapalat" w:cs="GHEA Grapalat"/>
          <w:sz w:val="20"/>
          <w:szCs w:val="20"/>
        </w:rPr>
      </w:pPr>
      <w:r w:rsidRPr="0091561B">
        <w:rPr>
          <w:rFonts w:ascii="GHEA Grapalat" w:hAnsi="GHEA Grapalat"/>
          <w:sz w:val="20"/>
          <w:szCs w:val="20"/>
          <w:vertAlign w:val="superscript"/>
        </w:rPr>
        <w:t>код процедуры</w:t>
      </w:r>
    </w:p>
    <w:p w:rsidR="003D2FE2" w:rsidRPr="0091561B" w:rsidRDefault="003D2FE2" w:rsidP="003D2FE2">
      <w:pPr>
        <w:widowControl w:val="0"/>
        <w:tabs>
          <w:tab w:val="left" w:pos="1134"/>
        </w:tabs>
        <w:spacing w:after="160"/>
        <w:ind w:firstLine="567"/>
        <w:jc w:val="both"/>
        <w:rPr>
          <w:rFonts w:ascii="GHEA Grapalat" w:hAnsi="GHEA Grapalat"/>
          <w:sz w:val="20"/>
          <w:szCs w:val="20"/>
        </w:rPr>
      </w:pPr>
      <w:r w:rsidRPr="0091561B">
        <w:rPr>
          <w:rFonts w:ascii="GHEA Grapalat" w:hAnsi="GHEA Grapalat"/>
          <w:sz w:val="20"/>
          <w:szCs w:val="20"/>
        </w:rPr>
        <w:t>1.2.</w:t>
      </w:r>
      <w:r w:rsidRPr="0091561B">
        <w:rPr>
          <w:rFonts w:ascii="GHEA Grapalat" w:hAnsi="GHEA Grapalat"/>
          <w:sz w:val="20"/>
          <w:szCs w:val="20"/>
        </w:rPr>
        <w:tab/>
      </w:r>
      <w:r w:rsidRPr="0091561B">
        <w:rPr>
          <w:rFonts w:ascii="GHEA Grapalat" w:hAnsi="GHEA Grapalat" w:cs="GHEA Grapalat"/>
          <w:sz w:val="20"/>
          <w:szCs w:val="20"/>
        </w:rPr>
        <w:t xml:space="preserve">В качестве участника, </w:t>
      </w:r>
      <w:r w:rsidRPr="0091561B">
        <w:rPr>
          <w:rFonts w:ascii="GHEA Grapalat" w:hAnsi="GHEA Grapalat" w:cs="GHEA Grapalat"/>
          <w:sz w:val="20"/>
          <w:szCs w:val="20"/>
          <w:lang w:val="hy-AM"/>
        </w:rPr>
        <w:t>օ</w:t>
      </w:r>
      <w:r w:rsidRPr="0091561B">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91561B">
        <w:rPr>
          <w:rFonts w:ascii="GHEA Grapalat" w:hAnsi="GHEA Grapalat" w:cs="GHEA Grapalat"/>
          <w:sz w:val="20"/>
          <w:szCs w:val="20"/>
          <w:lang w:val="en-US"/>
        </w:rPr>
        <w:t>K</w:t>
      </w:r>
      <w:r w:rsidRPr="0091561B">
        <w:rPr>
          <w:rFonts w:ascii="GHEA Grapalat" w:hAnsi="GHEA Grapalat" w:cs="GHEA Grapalat"/>
          <w:sz w:val="20"/>
          <w:szCs w:val="20"/>
        </w:rPr>
        <w:t xml:space="preserve">омпания </w:t>
      </w:r>
      <w:r w:rsidRPr="0091561B">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91561B" w:rsidRDefault="003D2FE2" w:rsidP="003D2FE2">
      <w:pPr>
        <w:widowControl w:val="0"/>
        <w:tabs>
          <w:tab w:val="left" w:pos="1134"/>
        </w:tabs>
        <w:spacing w:after="160"/>
        <w:ind w:firstLine="567"/>
        <w:jc w:val="both"/>
        <w:rPr>
          <w:rFonts w:ascii="GHEA Grapalat" w:hAnsi="GHEA Grapalat" w:cs="GHEA Grapalat"/>
          <w:sz w:val="20"/>
          <w:szCs w:val="20"/>
        </w:rPr>
      </w:pPr>
      <w:r w:rsidRPr="0091561B">
        <w:rPr>
          <w:rFonts w:ascii="GHEA Grapalat" w:hAnsi="GHEA Grapalat"/>
          <w:sz w:val="20"/>
          <w:szCs w:val="20"/>
        </w:rPr>
        <w:t>1.3.</w:t>
      </w:r>
      <w:r w:rsidRPr="0091561B">
        <w:rPr>
          <w:rFonts w:ascii="GHEA Grapalat" w:hAnsi="GHEA Grapalat"/>
          <w:sz w:val="20"/>
          <w:szCs w:val="20"/>
        </w:rPr>
        <w:tab/>
        <w:t>Подписав платежное требование (далее — Требование), прилагаемое к</w:t>
      </w:r>
      <w:r w:rsidRPr="0091561B">
        <w:rPr>
          <w:sz w:val="20"/>
          <w:szCs w:val="20"/>
          <w:lang w:val="en-US"/>
        </w:rPr>
        <w:t> </w:t>
      </w:r>
      <w:r w:rsidRPr="0091561B">
        <w:rPr>
          <w:rFonts w:ascii="GHEA Grapalat" w:hAnsi="GHEA Grapalat"/>
          <w:sz w:val="20"/>
          <w:szCs w:val="20"/>
        </w:rPr>
        <w:t xml:space="preserve">настоящему Соглашению о неустойке, Компания безотзывно соглашается, что: </w:t>
      </w:r>
    </w:p>
    <w:p w:rsidR="003D2FE2" w:rsidRPr="0091561B" w:rsidRDefault="003D2FE2" w:rsidP="003D2FE2">
      <w:pPr>
        <w:widowControl w:val="0"/>
        <w:tabs>
          <w:tab w:val="left" w:pos="1134"/>
        </w:tabs>
        <w:spacing w:after="160"/>
        <w:ind w:firstLine="567"/>
        <w:jc w:val="both"/>
        <w:rPr>
          <w:rFonts w:ascii="GHEA Grapalat" w:hAnsi="GHEA Grapalat" w:cs="GHEA Grapalat"/>
          <w:sz w:val="20"/>
          <w:szCs w:val="20"/>
        </w:rPr>
      </w:pPr>
      <w:r w:rsidRPr="0091561B">
        <w:rPr>
          <w:rFonts w:ascii="GHEA Grapalat" w:hAnsi="GHEA Grapalat"/>
          <w:sz w:val="20"/>
          <w:szCs w:val="20"/>
        </w:rPr>
        <w:t>а)</w:t>
      </w:r>
      <w:r w:rsidRPr="0091561B">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91561B" w:rsidRDefault="003D2FE2" w:rsidP="003D2FE2">
      <w:pPr>
        <w:widowControl w:val="0"/>
        <w:tabs>
          <w:tab w:val="left" w:pos="1134"/>
        </w:tabs>
        <w:spacing w:after="160"/>
        <w:ind w:firstLine="567"/>
        <w:jc w:val="both"/>
        <w:rPr>
          <w:rFonts w:ascii="GHEA Grapalat" w:hAnsi="GHEA Grapalat" w:cs="GHEA Grapalat"/>
          <w:sz w:val="20"/>
          <w:szCs w:val="20"/>
        </w:rPr>
      </w:pPr>
      <w:r w:rsidRPr="0091561B">
        <w:rPr>
          <w:rFonts w:ascii="GHEA Grapalat" w:hAnsi="GHEA Grapalat"/>
          <w:sz w:val="20"/>
          <w:szCs w:val="20"/>
        </w:rPr>
        <w:t>б)</w:t>
      </w:r>
      <w:r w:rsidRPr="0091561B">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91561B" w:rsidRDefault="003D2FE2" w:rsidP="003D2FE2">
      <w:pPr>
        <w:widowControl w:val="0"/>
        <w:tabs>
          <w:tab w:val="left" w:pos="1134"/>
        </w:tabs>
        <w:spacing w:after="160"/>
        <w:ind w:firstLine="567"/>
        <w:jc w:val="both"/>
        <w:rPr>
          <w:rFonts w:ascii="GHEA Grapalat" w:hAnsi="GHEA Grapalat" w:cs="GHEA Grapalat"/>
          <w:sz w:val="20"/>
          <w:szCs w:val="20"/>
        </w:rPr>
      </w:pPr>
      <w:r w:rsidRPr="0091561B">
        <w:rPr>
          <w:rFonts w:ascii="GHEA Grapalat" w:hAnsi="GHEA Grapalat"/>
          <w:sz w:val="20"/>
          <w:szCs w:val="20"/>
        </w:rPr>
        <w:t>в)</w:t>
      </w:r>
      <w:r w:rsidRPr="0091561B">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91561B" w:rsidRDefault="003D2FE2" w:rsidP="003D2FE2">
      <w:pPr>
        <w:widowControl w:val="0"/>
        <w:tabs>
          <w:tab w:val="left" w:pos="1134"/>
        </w:tabs>
        <w:spacing w:after="160"/>
        <w:ind w:firstLine="567"/>
        <w:jc w:val="both"/>
        <w:rPr>
          <w:rFonts w:ascii="GHEA Grapalat" w:hAnsi="GHEA Grapalat" w:cs="GHEA Grapalat"/>
          <w:sz w:val="20"/>
          <w:szCs w:val="20"/>
        </w:rPr>
      </w:pPr>
      <w:r w:rsidRPr="0091561B">
        <w:rPr>
          <w:rFonts w:ascii="GHEA Grapalat" w:hAnsi="GHEA Grapalat"/>
          <w:sz w:val="20"/>
          <w:szCs w:val="20"/>
        </w:rPr>
        <w:t>г)</w:t>
      </w:r>
      <w:r w:rsidRPr="0091561B">
        <w:rPr>
          <w:rFonts w:ascii="GHEA Grapalat" w:hAnsi="GHEA Grapalat"/>
          <w:sz w:val="20"/>
          <w:szCs w:val="20"/>
        </w:rPr>
        <w:tab/>
        <w:t>Компания подтверждает, что акцептовала Требование в полном размере суммы неустойки.</w:t>
      </w:r>
    </w:p>
    <w:p w:rsidR="003D2FE2" w:rsidRPr="0091561B" w:rsidRDefault="003D2FE2" w:rsidP="003D2FE2">
      <w:pPr>
        <w:widowControl w:val="0"/>
        <w:tabs>
          <w:tab w:val="left" w:pos="1134"/>
        </w:tabs>
        <w:spacing w:after="160"/>
        <w:ind w:firstLine="567"/>
        <w:jc w:val="both"/>
        <w:rPr>
          <w:rFonts w:ascii="GHEA Grapalat" w:hAnsi="GHEA Grapalat" w:cs="GHEA Grapalat"/>
          <w:sz w:val="20"/>
          <w:szCs w:val="20"/>
        </w:rPr>
      </w:pPr>
      <w:r w:rsidRPr="0091561B">
        <w:rPr>
          <w:rFonts w:ascii="GHEA Grapalat" w:hAnsi="GHEA Grapalat"/>
          <w:sz w:val="20"/>
          <w:szCs w:val="20"/>
        </w:rPr>
        <w:t>д)</w:t>
      </w:r>
      <w:r w:rsidRPr="0091561B">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91561B" w:rsidRDefault="003D2FE2"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1.4.</w:t>
      </w:r>
      <w:r w:rsidRPr="0091561B">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w:t>
      </w:r>
      <w:r w:rsidRPr="0091561B">
        <w:rPr>
          <w:rFonts w:ascii="GHEA Grapalat" w:hAnsi="GHEA Grapalat"/>
          <w:sz w:val="20"/>
          <w:szCs w:val="20"/>
        </w:rPr>
        <w:lastRenderedPageBreak/>
        <w:t>контракта Заказчиком, Заказчик представляет в</w:t>
      </w:r>
      <w:r w:rsidRPr="0091561B">
        <w:rPr>
          <w:rFonts w:ascii="Courier New" w:hAnsi="Courier New" w:cs="Courier New"/>
          <w:sz w:val="20"/>
          <w:szCs w:val="20"/>
          <w:lang w:val="en-US"/>
        </w:rPr>
        <w:t> </w:t>
      </w:r>
      <w:r w:rsidRPr="0091561B">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91561B" w:rsidRDefault="003D2FE2"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1.5.</w:t>
      </w:r>
      <w:r w:rsidRPr="0091561B">
        <w:rPr>
          <w:rFonts w:ascii="GHEA Grapalat" w:hAnsi="GHEA Grapalat"/>
          <w:sz w:val="20"/>
          <w:szCs w:val="20"/>
        </w:rPr>
        <w:tab/>
        <w:t>Заказчик может представить в Банк-плательщик иные дополнительные документы.</w:t>
      </w:r>
    </w:p>
    <w:p w:rsidR="003D2FE2" w:rsidRPr="0091561B" w:rsidRDefault="003D2FE2"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1.6. Банк не несет какой-либо ответственности за риски (понесенные</w:t>
      </w:r>
      <w:r w:rsidRPr="0091561B">
        <w:rPr>
          <w:rFonts w:ascii="Courier New" w:hAnsi="Courier New" w:cs="Courier New"/>
          <w:sz w:val="20"/>
          <w:szCs w:val="20"/>
          <w:lang w:val="en-US"/>
        </w:rPr>
        <w:t> </w:t>
      </w:r>
      <w:r w:rsidRPr="0091561B">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91561B">
        <w:rPr>
          <w:rFonts w:ascii="Courier New" w:hAnsi="Courier New" w:cs="Courier New"/>
          <w:sz w:val="20"/>
          <w:szCs w:val="20"/>
          <w:lang w:val="en-US"/>
        </w:rPr>
        <w:t> </w:t>
      </w:r>
      <w:r w:rsidRPr="0091561B">
        <w:rPr>
          <w:rFonts w:ascii="GHEA Grapalat" w:hAnsi="GHEA Grapalat"/>
          <w:sz w:val="20"/>
          <w:szCs w:val="20"/>
        </w:rPr>
        <w:t>Требовании. Банк не обязан проверять факты нарушения Компанией условий договора.</w:t>
      </w:r>
    </w:p>
    <w:p w:rsidR="003D2FE2" w:rsidRPr="0091561B" w:rsidRDefault="003D2FE2"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1.7.</w:t>
      </w:r>
      <w:r w:rsidRPr="0091561B">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91561B" w:rsidRDefault="003D2FE2"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1.8.</w:t>
      </w:r>
      <w:r w:rsidRPr="0091561B">
        <w:rPr>
          <w:rFonts w:ascii="GHEA Grapalat" w:hAnsi="GHEA Grapalat"/>
          <w:sz w:val="20"/>
          <w:szCs w:val="20"/>
        </w:rPr>
        <w:tab/>
        <w:t>В случае если в течение десяти рабочих дней после представления в</w:t>
      </w:r>
      <w:r w:rsidRPr="0091561B">
        <w:rPr>
          <w:rFonts w:ascii="Courier New" w:hAnsi="Courier New" w:cs="Courier New"/>
          <w:sz w:val="20"/>
          <w:szCs w:val="20"/>
          <w:lang w:val="en-US"/>
        </w:rPr>
        <w:t> </w:t>
      </w:r>
      <w:r w:rsidRPr="0091561B">
        <w:rPr>
          <w:rFonts w:ascii="GHEA Grapalat" w:hAnsi="GHEA Grapalat"/>
          <w:sz w:val="20"/>
          <w:szCs w:val="20"/>
        </w:rPr>
        <w:t>Банк настоящего Соглашения и прилагаемого Требования по независящим от</w:t>
      </w:r>
      <w:r w:rsidRPr="0091561B">
        <w:rPr>
          <w:rFonts w:ascii="Courier New" w:hAnsi="Courier New" w:cs="Courier New"/>
          <w:sz w:val="20"/>
          <w:szCs w:val="20"/>
          <w:lang w:val="en-US"/>
        </w:rPr>
        <w:t> </w:t>
      </w:r>
      <w:r w:rsidRPr="0091561B">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91561B">
        <w:rPr>
          <w:rFonts w:ascii="Courier New" w:hAnsi="Courier New" w:cs="Courier New"/>
          <w:sz w:val="20"/>
          <w:szCs w:val="20"/>
          <w:lang w:val="en-US"/>
        </w:rPr>
        <w:t> </w:t>
      </w:r>
      <w:r w:rsidRPr="0091561B">
        <w:rPr>
          <w:rFonts w:ascii="GHEA Grapalat" w:hAnsi="GHEA Grapalat"/>
          <w:sz w:val="20"/>
          <w:szCs w:val="20"/>
        </w:rPr>
        <w:t>неуплатой.</w:t>
      </w:r>
    </w:p>
    <w:p w:rsidR="003D2FE2" w:rsidRPr="0091561B" w:rsidRDefault="003D2FE2" w:rsidP="003D2FE2">
      <w:pPr>
        <w:widowControl w:val="0"/>
        <w:spacing w:after="160"/>
        <w:jc w:val="center"/>
        <w:rPr>
          <w:rFonts w:ascii="GHEA Grapalat" w:hAnsi="GHEA Grapalat" w:cs="GHEA Grapalat"/>
          <w:b/>
          <w:bCs/>
          <w:sz w:val="20"/>
          <w:szCs w:val="20"/>
        </w:rPr>
      </w:pPr>
      <w:r w:rsidRPr="0091561B">
        <w:rPr>
          <w:rFonts w:ascii="GHEA Grapalat" w:hAnsi="GHEA Grapalat"/>
          <w:b/>
          <w:sz w:val="20"/>
          <w:szCs w:val="20"/>
        </w:rPr>
        <w:t>2. Иные условия</w:t>
      </w:r>
    </w:p>
    <w:p w:rsidR="003D2FE2" w:rsidRPr="0091561B" w:rsidRDefault="003D2FE2"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2.1.</w:t>
      </w:r>
      <w:r w:rsidRPr="0091561B">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91561B">
        <w:rPr>
          <w:rFonts w:ascii="GHEA Grapalat" w:hAnsi="GHEA Grapalat"/>
          <w:sz w:val="20"/>
          <w:szCs w:val="20"/>
        </w:rPr>
        <w:t>двадцатого</w:t>
      </w:r>
      <w:r w:rsidRPr="0091561B">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rsidR="003D2FE2" w:rsidRPr="0091561B" w:rsidRDefault="003D2FE2"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2.2.</w:t>
      </w:r>
      <w:r w:rsidRPr="0091561B">
        <w:rPr>
          <w:rFonts w:ascii="GHEA Grapalat" w:hAnsi="GHEA Grapalat"/>
          <w:sz w:val="20"/>
          <w:szCs w:val="20"/>
        </w:rPr>
        <w:tab/>
        <w:t xml:space="preserve">Представив настоящее Соглашение и прилагаемое Требование в Банк-плательщик: </w:t>
      </w:r>
    </w:p>
    <w:p w:rsidR="003D2FE2" w:rsidRPr="0091561B" w:rsidRDefault="003D2FE2"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2.2.1.</w:t>
      </w:r>
      <w:r w:rsidRPr="0091561B">
        <w:rPr>
          <w:rFonts w:ascii="GHEA Grapalat" w:hAnsi="GHEA Grapalat"/>
          <w:sz w:val="20"/>
          <w:szCs w:val="20"/>
        </w:rPr>
        <w:tab/>
        <w:t>Заказчик подтверждает, что Компания допустила нарушение договорных обязательств, а</w:t>
      </w:r>
    </w:p>
    <w:p w:rsidR="003D2FE2" w:rsidRPr="0091561B" w:rsidDel="00A13215" w:rsidRDefault="003D2FE2"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2.2.2.</w:t>
      </w:r>
      <w:r w:rsidRPr="0091561B">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91561B" w:rsidRDefault="003D2FE2"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2.3.</w:t>
      </w:r>
      <w:r w:rsidRPr="0091561B">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91561B" w:rsidRDefault="003D2FE2" w:rsidP="003D2FE2">
      <w:pPr>
        <w:widowControl w:val="0"/>
        <w:spacing w:after="160"/>
        <w:ind w:firstLine="567"/>
        <w:jc w:val="center"/>
        <w:rPr>
          <w:rFonts w:ascii="GHEA Grapalat" w:hAnsi="GHEA Grapalat"/>
          <w:b/>
          <w:sz w:val="20"/>
          <w:szCs w:val="20"/>
        </w:rPr>
      </w:pPr>
      <w:r w:rsidRPr="0091561B">
        <w:rPr>
          <w:rFonts w:ascii="GHEA Grapalat" w:hAnsi="GHEA Grapalat"/>
          <w:b/>
          <w:sz w:val="20"/>
          <w:szCs w:val="20"/>
        </w:rPr>
        <w:t>3. Адрес, банковские реквизиты Компании</w:t>
      </w:r>
    </w:p>
    <w:p w:rsidR="003D2FE2" w:rsidRPr="0091561B" w:rsidRDefault="003D2FE2" w:rsidP="003D2FE2">
      <w:pPr>
        <w:widowControl w:val="0"/>
        <w:jc w:val="both"/>
        <w:rPr>
          <w:rFonts w:ascii="GHEA Grapalat" w:hAnsi="GHEA Grapalat"/>
          <w:sz w:val="20"/>
          <w:szCs w:val="20"/>
        </w:rPr>
      </w:pPr>
      <w:r w:rsidRPr="0091561B">
        <w:rPr>
          <w:rFonts w:ascii="GHEA Grapalat" w:hAnsi="GHEA Grapalat"/>
          <w:sz w:val="20"/>
          <w:szCs w:val="20"/>
        </w:rPr>
        <w:t>_______________________________________</w:t>
      </w:r>
    </w:p>
    <w:p w:rsidR="003D2FE2" w:rsidRPr="0091561B" w:rsidRDefault="003D2FE2" w:rsidP="003D2FE2">
      <w:pPr>
        <w:widowControl w:val="0"/>
        <w:spacing w:after="160"/>
        <w:ind w:right="4250"/>
        <w:jc w:val="center"/>
        <w:rPr>
          <w:rFonts w:ascii="GHEA Grapalat" w:hAnsi="GHEA Grapalat"/>
          <w:sz w:val="20"/>
          <w:szCs w:val="20"/>
          <w:vertAlign w:val="superscript"/>
        </w:rPr>
      </w:pPr>
      <w:r w:rsidRPr="0091561B">
        <w:rPr>
          <w:rFonts w:ascii="GHEA Grapalat" w:hAnsi="GHEA Grapalat"/>
          <w:sz w:val="20"/>
          <w:szCs w:val="20"/>
          <w:vertAlign w:val="superscript"/>
        </w:rPr>
        <w:t>наименование компании</w:t>
      </w:r>
    </w:p>
    <w:p w:rsidR="003D2FE2" w:rsidRPr="0091561B" w:rsidRDefault="003D2FE2" w:rsidP="003D2FE2">
      <w:pPr>
        <w:widowControl w:val="0"/>
        <w:jc w:val="both"/>
        <w:rPr>
          <w:rFonts w:ascii="GHEA Grapalat" w:hAnsi="GHEA Grapalat"/>
          <w:sz w:val="20"/>
          <w:szCs w:val="20"/>
        </w:rPr>
      </w:pPr>
      <w:r w:rsidRPr="0091561B">
        <w:rPr>
          <w:rFonts w:ascii="GHEA Grapalat" w:hAnsi="GHEA Grapalat"/>
          <w:sz w:val="20"/>
          <w:szCs w:val="20"/>
        </w:rPr>
        <w:t>_______________________________________</w:t>
      </w:r>
    </w:p>
    <w:p w:rsidR="003D2FE2" w:rsidRPr="0091561B" w:rsidRDefault="003D2FE2" w:rsidP="003D2FE2">
      <w:pPr>
        <w:widowControl w:val="0"/>
        <w:spacing w:after="160"/>
        <w:ind w:right="4250"/>
        <w:jc w:val="center"/>
        <w:rPr>
          <w:rFonts w:ascii="GHEA Grapalat" w:hAnsi="GHEA Grapalat"/>
          <w:sz w:val="20"/>
          <w:szCs w:val="20"/>
          <w:vertAlign w:val="superscript"/>
        </w:rPr>
      </w:pPr>
      <w:r w:rsidRPr="0091561B">
        <w:rPr>
          <w:rFonts w:ascii="GHEA Grapalat" w:hAnsi="GHEA Grapalat"/>
          <w:sz w:val="20"/>
          <w:szCs w:val="20"/>
          <w:vertAlign w:val="superscript"/>
        </w:rPr>
        <w:t>адрес компании</w:t>
      </w:r>
    </w:p>
    <w:p w:rsidR="003D2FE2" w:rsidRPr="0091561B" w:rsidRDefault="003D2FE2" w:rsidP="003D2FE2">
      <w:pPr>
        <w:widowControl w:val="0"/>
        <w:jc w:val="both"/>
        <w:rPr>
          <w:rFonts w:ascii="GHEA Grapalat" w:hAnsi="GHEA Grapalat"/>
          <w:sz w:val="20"/>
          <w:szCs w:val="20"/>
        </w:rPr>
      </w:pPr>
      <w:r w:rsidRPr="0091561B">
        <w:rPr>
          <w:rFonts w:ascii="GHEA Grapalat" w:hAnsi="GHEA Grapalat"/>
          <w:sz w:val="20"/>
          <w:szCs w:val="20"/>
        </w:rPr>
        <w:t>_______________________________________</w:t>
      </w:r>
    </w:p>
    <w:p w:rsidR="003D2FE2" w:rsidRPr="0091561B" w:rsidRDefault="003D2FE2" w:rsidP="003D2FE2">
      <w:pPr>
        <w:widowControl w:val="0"/>
        <w:spacing w:after="160"/>
        <w:ind w:right="4250"/>
        <w:jc w:val="center"/>
        <w:rPr>
          <w:rFonts w:ascii="GHEA Grapalat" w:hAnsi="GHEA Grapalat"/>
          <w:sz w:val="20"/>
          <w:szCs w:val="20"/>
          <w:vertAlign w:val="superscript"/>
        </w:rPr>
      </w:pPr>
      <w:r w:rsidRPr="0091561B">
        <w:rPr>
          <w:rFonts w:ascii="GHEA Grapalat" w:hAnsi="GHEA Grapalat"/>
          <w:sz w:val="20"/>
          <w:szCs w:val="20"/>
          <w:vertAlign w:val="superscript"/>
        </w:rPr>
        <w:t>наименование обслуживающего компанию банка</w:t>
      </w:r>
    </w:p>
    <w:p w:rsidR="003D2FE2" w:rsidRPr="0091561B" w:rsidRDefault="003D2FE2" w:rsidP="003D2FE2">
      <w:pPr>
        <w:widowControl w:val="0"/>
        <w:spacing w:after="160"/>
        <w:jc w:val="right"/>
        <w:rPr>
          <w:rFonts w:ascii="GHEA Grapalat" w:hAnsi="GHEA Grapalat"/>
          <w:sz w:val="20"/>
          <w:szCs w:val="20"/>
        </w:rPr>
      </w:pPr>
    </w:p>
    <w:p w:rsidR="003D2FE2" w:rsidRPr="0091561B" w:rsidRDefault="003D2FE2" w:rsidP="003D2FE2">
      <w:pPr>
        <w:widowControl w:val="0"/>
        <w:spacing w:after="160"/>
        <w:jc w:val="right"/>
        <w:rPr>
          <w:rFonts w:ascii="GHEA Grapalat" w:hAnsi="GHEA Grapalat"/>
          <w:sz w:val="20"/>
          <w:szCs w:val="20"/>
        </w:rPr>
      </w:pPr>
      <w:r w:rsidRPr="0091561B">
        <w:rPr>
          <w:rFonts w:ascii="GHEA Grapalat" w:hAnsi="GHEA Grapalat"/>
          <w:sz w:val="20"/>
          <w:szCs w:val="20"/>
        </w:rPr>
        <w:t>М. П.</w:t>
      </w:r>
    </w:p>
    <w:p w:rsidR="003D2FE2" w:rsidRPr="0091561B" w:rsidRDefault="003D2FE2" w:rsidP="003D2FE2">
      <w:pPr>
        <w:widowControl w:val="0"/>
        <w:spacing w:after="160"/>
        <w:jc w:val="both"/>
        <w:rPr>
          <w:rFonts w:ascii="GHEA Grapalat" w:hAnsi="GHEA Grapalat"/>
          <w:sz w:val="20"/>
          <w:szCs w:val="20"/>
        </w:rPr>
      </w:pPr>
      <w:r w:rsidRPr="0091561B">
        <w:rPr>
          <w:rFonts w:ascii="GHEA Grapalat" w:hAnsi="GHEA Grapalat"/>
          <w:sz w:val="20"/>
          <w:szCs w:val="20"/>
        </w:rPr>
        <w:t>День/месяц/год</w:t>
      </w:r>
    </w:p>
    <w:p w:rsidR="003D2FE2" w:rsidRPr="0091561B" w:rsidRDefault="003D2FE2" w:rsidP="003D2FE2">
      <w:pPr>
        <w:widowControl w:val="0"/>
        <w:spacing w:after="160"/>
        <w:jc w:val="both"/>
        <w:rPr>
          <w:rFonts w:ascii="GHEA Grapalat" w:hAnsi="GHEA Grapalat"/>
          <w:sz w:val="20"/>
          <w:szCs w:val="20"/>
        </w:rPr>
      </w:pPr>
    </w:p>
    <w:p w:rsidR="003D2FE2" w:rsidRPr="0091561B" w:rsidRDefault="003D2FE2" w:rsidP="003D2FE2">
      <w:pPr>
        <w:widowControl w:val="0"/>
        <w:spacing w:after="160"/>
        <w:jc w:val="both"/>
        <w:rPr>
          <w:rFonts w:ascii="GHEA Grapalat" w:hAnsi="GHEA Grapalat"/>
          <w:sz w:val="20"/>
          <w:szCs w:val="20"/>
        </w:rPr>
      </w:pPr>
    </w:p>
    <w:p w:rsidR="00E752B6" w:rsidRPr="0091561B" w:rsidRDefault="00E752B6" w:rsidP="00B46D58">
      <w:pPr>
        <w:widowControl w:val="0"/>
        <w:spacing w:after="160"/>
        <w:ind w:left="567" w:right="565"/>
        <w:jc w:val="center"/>
        <w:rPr>
          <w:rFonts w:ascii="GHEA Grapalat" w:hAnsi="GHEA Grapalat"/>
          <w:b/>
          <w:sz w:val="20"/>
          <w:szCs w:val="20"/>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91561B"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3402"/>
              </w:tabs>
              <w:spacing w:after="160"/>
              <w:ind w:left="360"/>
              <w:rPr>
                <w:rFonts w:ascii="GHEA Grapalat" w:hAnsi="GHEA Grapalat" w:cs="Sylfaen"/>
                <w:b/>
                <w:bCs/>
                <w:sz w:val="20"/>
                <w:szCs w:val="20"/>
                <w:lang w:val="en-US"/>
              </w:rPr>
            </w:pPr>
            <w:r w:rsidRPr="0091561B">
              <w:rPr>
                <w:rFonts w:ascii="GHEA Grapalat" w:hAnsi="GHEA Grapalat"/>
                <w:b/>
                <w:sz w:val="20"/>
                <w:szCs w:val="20"/>
                <w:lang w:val="en-US"/>
              </w:rPr>
              <w:lastRenderedPageBreak/>
              <w:t>1.</w:t>
            </w:r>
            <w:r w:rsidRPr="0091561B">
              <w:rPr>
                <w:rFonts w:ascii="GHEA Grapalat" w:hAnsi="GHEA Grapalat"/>
                <w:b/>
                <w:sz w:val="20"/>
                <w:szCs w:val="20"/>
                <w:lang w:val="en-US"/>
              </w:rPr>
              <w:tab/>
            </w:r>
            <w:r w:rsidRPr="0091561B">
              <w:rPr>
                <w:rFonts w:ascii="GHEA Grapalat" w:hAnsi="GHEA Grapalat"/>
                <w:b/>
                <w:sz w:val="20"/>
                <w:szCs w:val="20"/>
              </w:rPr>
              <w:t xml:space="preserve">ПЛАТЕЖНОЕ ТРЕБОВАНИЕ </w:t>
            </w:r>
            <w:r w:rsidRPr="0091561B">
              <w:rPr>
                <w:rFonts w:ascii="GHEA Grapalat" w:hAnsi="GHEA Grapalat"/>
                <w:b/>
                <w:sz w:val="20"/>
                <w:szCs w:val="20"/>
                <w:lang w:val="en-US"/>
              </w:rPr>
              <w:t>*</w:t>
            </w:r>
          </w:p>
        </w:tc>
      </w:tr>
      <w:tr w:rsidR="00E752B6" w:rsidRPr="0091561B"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cs="Sylfaen"/>
                <w:sz w:val="20"/>
                <w:szCs w:val="20"/>
              </w:rPr>
            </w:pPr>
            <w:r w:rsidRPr="0091561B">
              <w:rPr>
                <w:rFonts w:ascii="GHEA Grapalat" w:hAnsi="GHEA Grapalat"/>
                <w:sz w:val="20"/>
                <w:szCs w:val="20"/>
              </w:rPr>
              <w:t>2.</w:t>
            </w:r>
            <w:r w:rsidRPr="0091561B">
              <w:rPr>
                <w:rFonts w:ascii="GHEA Grapalat" w:hAnsi="GHEA Grapalat"/>
                <w:sz w:val="20"/>
                <w:szCs w:val="20"/>
              </w:rPr>
              <w:tab/>
              <w:t xml:space="preserve">Номер </w:t>
            </w:r>
          </w:p>
        </w:tc>
      </w:tr>
      <w:tr w:rsidR="00E752B6" w:rsidRPr="0091561B"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3390"/>
              </w:tabs>
              <w:spacing w:after="160"/>
              <w:ind w:left="322"/>
              <w:rPr>
                <w:rFonts w:ascii="GHEA Grapalat" w:hAnsi="GHEA Grapalat" w:cs="Sylfaen"/>
                <w:sz w:val="20"/>
                <w:szCs w:val="20"/>
              </w:rPr>
            </w:pPr>
            <w:r w:rsidRPr="0091561B">
              <w:rPr>
                <w:rFonts w:ascii="GHEA Grapalat" w:hAnsi="GHEA Grapalat"/>
                <w:sz w:val="20"/>
                <w:szCs w:val="20"/>
              </w:rPr>
              <w:t>3</w:t>
            </w:r>
            <w:r w:rsidRPr="0091561B">
              <w:rPr>
                <w:rFonts w:ascii="GHEA Grapalat" w:hAnsi="GHEA Grapalat"/>
                <w:sz w:val="20"/>
                <w:szCs w:val="20"/>
              </w:rPr>
              <w:tab/>
              <w:t>Дата представления: "___" ___ 20___г.</w:t>
            </w:r>
          </w:p>
        </w:tc>
      </w:tr>
      <w:tr w:rsidR="00E752B6" w:rsidRPr="0091561B"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4.</w:t>
            </w:r>
            <w:r w:rsidRPr="0091561B">
              <w:rPr>
                <w:rFonts w:ascii="GHEA Grapalat" w:hAnsi="GHEA Grapalat"/>
                <w:sz w:val="20"/>
                <w:szCs w:val="20"/>
              </w:rPr>
              <w:tab/>
              <w:t>Наименование, или имя, фамилия плательщика (Компания:</w:t>
            </w:r>
          </w:p>
        </w:tc>
      </w:tr>
      <w:tr w:rsidR="00E752B6" w:rsidRPr="0091561B"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5.</w:t>
            </w:r>
            <w:r w:rsidRPr="0091561B">
              <w:rPr>
                <w:rFonts w:ascii="GHEA Grapalat" w:hAnsi="GHEA Grapalat"/>
                <w:sz w:val="20"/>
                <w:szCs w:val="20"/>
              </w:rPr>
              <w:tab/>
              <w:t>Обслуживающая плательщика Финансовая организация (банк):</w:t>
            </w:r>
          </w:p>
        </w:tc>
      </w:tr>
      <w:tr w:rsidR="00E752B6" w:rsidRPr="0091561B"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6.</w:t>
            </w:r>
            <w:r w:rsidRPr="0091561B">
              <w:rPr>
                <w:rFonts w:ascii="GHEA Grapalat" w:hAnsi="GHEA Grapalat"/>
                <w:sz w:val="20"/>
                <w:szCs w:val="20"/>
              </w:rPr>
              <w:tab/>
              <w:t>Номер счета плательщика:</w:t>
            </w:r>
          </w:p>
        </w:tc>
      </w:tr>
      <w:tr w:rsidR="00E752B6" w:rsidRPr="0091561B"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7.</w:t>
            </w:r>
            <w:r w:rsidRPr="0091561B">
              <w:rPr>
                <w:rFonts w:ascii="GHEA Grapalat" w:hAnsi="GHEA Grapalat"/>
                <w:sz w:val="20"/>
                <w:szCs w:val="20"/>
              </w:rPr>
              <w:tab/>
              <w:t>УНН плательщика:</w:t>
            </w:r>
          </w:p>
        </w:tc>
      </w:tr>
      <w:tr w:rsidR="00E752B6" w:rsidRPr="0091561B"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8.</w:t>
            </w:r>
            <w:r w:rsidRPr="0091561B">
              <w:rPr>
                <w:rFonts w:ascii="GHEA Grapalat" w:hAnsi="GHEA Grapalat"/>
                <w:sz w:val="20"/>
                <w:szCs w:val="20"/>
              </w:rPr>
              <w:tab/>
              <w:t>НЗОУ плательщика:</w:t>
            </w:r>
          </w:p>
        </w:tc>
      </w:tr>
      <w:tr w:rsidR="00E752B6" w:rsidRPr="0091561B"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9.</w:t>
            </w:r>
            <w:r w:rsidRPr="0091561B">
              <w:rPr>
                <w:rFonts w:ascii="GHEA Grapalat" w:hAnsi="GHEA Grapalat"/>
                <w:sz w:val="20"/>
                <w:szCs w:val="20"/>
              </w:rPr>
              <w:tab/>
              <w:t>Наименование, или имя, фамилия бенефициара:</w:t>
            </w:r>
          </w:p>
        </w:tc>
      </w:tr>
      <w:tr w:rsidR="00E752B6" w:rsidRPr="0091561B"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10.</w:t>
            </w:r>
            <w:r w:rsidRPr="0091561B">
              <w:rPr>
                <w:rFonts w:ascii="GHEA Grapalat" w:hAnsi="GHEA Grapalat"/>
                <w:sz w:val="20"/>
                <w:szCs w:val="20"/>
              </w:rPr>
              <w:tab/>
              <w:t>НЗОУ бенефициара (не заполняется)</w:t>
            </w:r>
          </w:p>
        </w:tc>
      </w:tr>
      <w:tr w:rsidR="00E752B6" w:rsidRPr="0091561B"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11.</w:t>
            </w:r>
            <w:r w:rsidRPr="0091561B">
              <w:rPr>
                <w:rFonts w:ascii="GHEA Grapalat" w:hAnsi="GHEA Grapalat"/>
                <w:sz w:val="20"/>
                <w:szCs w:val="20"/>
              </w:rPr>
              <w:tab/>
              <w:t>УНН бенефициара:</w:t>
            </w:r>
          </w:p>
        </w:tc>
      </w:tr>
      <w:tr w:rsidR="00E752B6" w:rsidRPr="0091561B"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12.</w:t>
            </w:r>
            <w:r w:rsidRPr="0091561B">
              <w:rPr>
                <w:rFonts w:ascii="GHEA Grapalat" w:hAnsi="GHEA Grapalat"/>
                <w:sz w:val="20"/>
                <w:szCs w:val="20"/>
              </w:rPr>
              <w:tab/>
              <w:t>Обслуживающая бенефициара Финансовая организация (банк):</w:t>
            </w:r>
          </w:p>
        </w:tc>
      </w:tr>
      <w:tr w:rsidR="00E752B6" w:rsidRPr="0091561B"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13.</w:t>
            </w:r>
            <w:r w:rsidRPr="0091561B">
              <w:rPr>
                <w:rFonts w:ascii="GHEA Grapalat" w:hAnsi="GHEA Grapalat"/>
                <w:sz w:val="20"/>
                <w:szCs w:val="20"/>
              </w:rPr>
              <w:tab/>
              <w:t>Номер счета бенефициара (сч.№)</w:t>
            </w:r>
          </w:p>
        </w:tc>
      </w:tr>
      <w:tr w:rsidR="00E752B6" w:rsidRPr="0091561B"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14.</w:t>
            </w:r>
            <w:r w:rsidRPr="0091561B">
              <w:rPr>
                <w:rFonts w:ascii="GHEA Grapalat" w:hAnsi="GHEA Grapalat"/>
                <w:sz w:val="20"/>
                <w:szCs w:val="20"/>
              </w:rPr>
              <w:tab/>
              <w:t>Сумма (цифрами и прописью):</w:t>
            </w:r>
          </w:p>
        </w:tc>
      </w:tr>
      <w:tr w:rsidR="00E752B6" w:rsidRPr="0091561B"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15.</w:t>
            </w:r>
            <w:r w:rsidRPr="0091561B">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E752B6" w:rsidRPr="0091561B"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16.</w:t>
            </w:r>
            <w:r w:rsidRPr="0091561B">
              <w:rPr>
                <w:rFonts w:ascii="GHEA Grapalat" w:hAnsi="GHEA Grapalat"/>
                <w:sz w:val="20"/>
                <w:szCs w:val="20"/>
              </w:rPr>
              <w:tab/>
              <w:t>Валюта (прописью и по коду):</w:t>
            </w:r>
          </w:p>
        </w:tc>
      </w:tr>
      <w:tr w:rsidR="00E752B6" w:rsidRPr="0091561B"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B664D2">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17.</w:t>
            </w:r>
            <w:r w:rsidRPr="0091561B">
              <w:rPr>
                <w:rFonts w:ascii="GHEA Grapalat" w:hAnsi="GHEA Grapalat"/>
                <w:sz w:val="20"/>
                <w:szCs w:val="20"/>
              </w:rPr>
              <w:tab/>
              <w:t xml:space="preserve">Цель сделки (уплаты): (для обеспечения </w:t>
            </w:r>
            <w:r w:rsidR="00B664D2" w:rsidRPr="0091561B">
              <w:rPr>
                <w:rFonts w:ascii="GHEA Grapalat" w:hAnsi="GHEA Grapalat"/>
                <w:sz w:val="20"/>
                <w:szCs w:val="20"/>
              </w:rPr>
              <w:t>квалификации</w:t>
            </w:r>
            <w:r w:rsidRPr="0091561B">
              <w:rPr>
                <w:rFonts w:ascii="GHEA Grapalat" w:hAnsi="GHEA Grapalat"/>
                <w:sz w:val="20"/>
                <w:szCs w:val="20"/>
              </w:rPr>
              <w:t>)</w:t>
            </w:r>
          </w:p>
        </w:tc>
      </w:tr>
      <w:tr w:rsidR="00E752B6" w:rsidRPr="0091561B"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18.</w:t>
            </w:r>
            <w:r w:rsidRPr="0091561B">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91561B"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rPr>
            </w:pPr>
            <w:r w:rsidRPr="0091561B">
              <w:rPr>
                <w:rFonts w:ascii="GHEA Grapalat" w:hAnsi="GHEA Grapalat"/>
                <w:sz w:val="20"/>
                <w:szCs w:val="20"/>
              </w:rPr>
              <w:t>19.</w:t>
            </w:r>
            <w:r w:rsidRPr="0091561B">
              <w:rPr>
                <w:rFonts w:ascii="GHEA Grapalat" w:hAnsi="GHEA Grapalat"/>
                <w:sz w:val="20"/>
                <w:szCs w:val="20"/>
                <w:lang w:val="en-US"/>
              </w:rPr>
              <w:tab/>
            </w:r>
            <w:r w:rsidRPr="0091561B">
              <w:rPr>
                <w:rFonts w:ascii="GHEA Grapalat" w:hAnsi="GHEA Grapalat"/>
                <w:sz w:val="20"/>
                <w:szCs w:val="20"/>
              </w:rPr>
              <w:t>Условия оплаты: &lt;акцептованный платеж&gt;</w:t>
            </w:r>
          </w:p>
        </w:tc>
      </w:tr>
      <w:tr w:rsidR="00E752B6" w:rsidRPr="0091561B"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1561B" w:rsidRDefault="00E752B6" w:rsidP="009216D6">
            <w:pPr>
              <w:widowControl w:val="0"/>
              <w:tabs>
                <w:tab w:val="left" w:pos="855"/>
              </w:tabs>
              <w:spacing w:after="160"/>
              <w:ind w:left="360"/>
              <w:rPr>
                <w:rFonts w:ascii="GHEA Grapalat" w:hAnsi="GHEA Grapalat"/>
                <w:sz w:val="20"/>
                <w:szCs w:val="20"/>
                <w:lang w:val="en-US"/>
              </w:rPr>
            </w:pPr>
            <w:r w:rsidRPr="0091561B">
              <w:rPr>
                <w:rFonts w:ascii="GHEA Grapalat" w:hAnsi="GHEA Grapalat"/>
                <w:sz w:val="20"/>
                <w:szCs w:val="20"/>
              </w:rPr>
              <w:t>20.</w:t>
            </w:r>
            <w:r w:rsidRPr="0091561B">
              <w:rPr>
                <w:rFonts w:ascii="GHEA Grapalat" w:hAnsi="GHEA Grapalat"/>
                <w:sz w:val="20"/>
                <w:szCs w:val="20"/>
                <w:lang w:val="en-US"/>
              </w:rPr>
              <w:tab/>
            </w:r>
            <w:r w:rsidRPr="0091561B">
              <w:rPr>
                <w:rFonts w:ascii="GHEA Grapalat" w:hAnsi="GHEA Grapalat"/>
                <w:sz w:val="20"/>
                <w:szCs w:val="20"/>
              </w:rPr>
              <w:t>Количество прилагаемых страниц: --- страниц</w:t>
            </w:r>
          </w:p>
        </w:tc>
      </w:tr>
      <w:tr w:rsidR="00E752B6" w:rsidRPr="0091561B"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91561B" w:rsidRDefault="00E752B6" w:rsidP="009216D6">
            <w:pPr>
              <w:widowControl w:val="0"/>
              <w:tabs>
                <w:tab w:val="left" w:pos="851"/>
              </w:tabs>
              <w:spacing w:after="160"/>
              <w:rPr>
                <w:rFonts w:ascii="GHEA Grapalat" w:hAnsi="GHEA Grapalat" w:cs="Sylfaen"/>
                <w:sz w:val="20"/>
                <w:szCs w:val="20"/>
              </w:rPr>
            </w:pPr>
            <w:r w:rsidRPr="0091561B">
              <w:rPr>
                <w:rFonts w:ascii="GHEA Grapalat" w:hAnsi="GHEA Grapalat"/>
                <w:sz w:val="20"/>
                <w:szCs w:val="20"/>
              </w:rPr>
              <w:t>22.а.</w:t>
            </w:r>
            <w:r w:rsidRPr="0091561B">
              <w:rPr>
                <w:rFonts w:ascii="GHEA Grapalat" w:hAnsi="GHEA Grapalat"/>
                <w:sz w:val="20"/>
                <w:szCs w:val="20"/>
              </w:rPr>
              <w:tab/>
              <w:t>Подписи бенефициара</w:t>
            </w:r>
          </w:p>
          <w:p w:rsidR="00E752B6" w:rsidRPr="0091561B" w:rsidRDefault="00E752B6" w:rsidP="009216D6">
            <w:pPr>
              <w:widowControl w:val="0"/>
              <w:spacing w:after="160"/>
              <w:rPr>
                <w:rFonts w:ascii="GHEA Grapalat" w:hAnsi="GHEA Grapalat" w:cs="Sylfaen"/>
                <w:sz w:val="20"/>
                <w:szCs w:val="20"/>
              </w:rPr>
            </w:pPr>
          </w:p>
          <w:p w:rsidR="00E752B6" w:rsidRPr="0091561B" w:rsidRDefault="00E752B6" w:rsidP="009216D6">
            <w:pPr>
              <w:widowControl w:val="0"/>
              <w:spacing w:after="160"/>
              <w:jc w:val="right"/>
              <w:rPr>
                <w:rFonts w:ascii="GHEA Grapalat" w:hAnsi="GHEA Grapalat" w:cs="Tahoma"/>
                <w:sz w:val="20"/>
                <w:szCs w:val="20"/>
              </w:rPr>
            </w:pPr>
            <w:r w:rsidRPr="0091561B">
              <w:rPr>
                <w:rFonts w:ascii="GHEA Grapalat" w:hAnsi="GHEA Grapalat"/>
                <w:sz w:val="20"/>
                <w:szCs w:val="20"/>
              </w:rPr>
              <w:t>/____________________/</w:t>
            </w:r>
          </w:p>
          <w:p w:rsidR="00E752B6" w:rsidRPr="0091561B" w:rsidRDefault="00E752B6" w:rsidP="009216D6">
            <w:pPr>
              <w:widowControl w:val="0"/>
              <w:spacing w:after="160"/>
              <w:rPr>
                <w:rFonts w:ascii="GHEA Grapalat" w:hAnsi="GHEA Grapalat" w:cs="Sylfaen"/>
                <w:sz w:val="20"/>
                <w:szCs w:val="20"/>
              </w:rPr>
            </w:pPr>
          </w:p>
          <w:p w:rsidR="00E752B6" w:rsidRPr="0091561B" w:rsidRDefault="00E752B6" w:rsidP="009216D6">
            <w:pPr>
              <w:widowControl w:val="0"/>
              <w:spacing w:after="160"/>
              <w:jc w:val="right"/>
              <w:rPr>
                <w:rFonts w:ascii="GHEA Grapalat" w:hAnsi="GHEA Grapalat" w:cs="Sylfaen"/>
                <w:sz w:val="20"/>
                <w:szCs w:val="20"/>
              </w:rPr>
            </w:pPr>
            <w:r w:rsidRPr="0091561B">
              <w:rPr>
                <w:rFonts w:ascii="GHEA Grapalat" w:hAnsi="GHEA Grapalat"/>
                <w:sz w:val="20"/>
                <w:szCs w:val="20"/>
              </w:rPr>
              <w:t>/____________________/</w:t>
            </w:r>
          </w:p>
          <w:p w:rsidR="00E752B6" w:rsidRPr="0091561B" w:rsidRDefault="00E752B6" w:rsidP="009216D6">
            <w:pPr>
              <w:widowControl w:val="0"/>
              <w:spacing w:after="160"/>
              <w:rPr>
                <w:rFonts w:ascii="GHEA Grapalat" w:hAnsi="GHEA Grapalat" w:cs="Sylfaen"/>
                <w:sz w:val="20"/>
                <w:szCs w:val="20"/>
              </w:rPr>
            </w:pPr>
          </w:p>
          <w:p w:rsidR="00E752B6" w:rsidRPr="0091561B" w:rsidRDefault="00E752B6" w:rsidP="009216D6">
            <w:pPr>
              <w:widowControl w:val="0"/>
              <w:tabs>
                <w:tab w:val="left" w:pos="4545"/>
              </w:tabs>
              <w:spacing w:after="160"/>
              <w:rPr>
                <w:rFonts w:ascii="GHEA Grapalat" w:hAnsi="GHEA Grapalat" w:cs="Sylfaen"/>
                <w:sz w:val="20"/>
                <w:szCs w:val="20"/>
              </w:rPr>
            </w:pPr>
            <w:r w:rsidRPr="0091561B">
              <w:rPr>
                <w:rFonts w:ascii="GHEA Grapalat" w:hAnsi="GHEA Grapalat"/>
                <w:sz w:val="20"/>
                <w:szCs w:val="20"/>
              </w:rPr>
              <w:t>22.б.</w:t>
            </w:r>
            <w:r w:rsidRPr="0091561B">
              <w:rPr>
                <w:rFonts w:ascii="GHEA Grapalat" w:hAnsi="GHEA Grapalat"/>
                <w:sz w:val="20"/>
                <w:szCs w:val="20"/>
              </w:rPr>
              <w:tab/>
              <w:t>М. П.</w:t>
            </w:r>
          </w:p>
          <w:p w:rsidR="00E752B6" w:rsidRPr="0091561B" w:rsidRDefault="00E752B6" w:rsidP="009216D6">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E752B6" w:rsidRPr="0091561B" w:rsidRDefault="00E752B6" w:rsidP="009216D6">
            <w:pPr>
              <w:widowControl w:val="0"/>
              <w:tabs>
                <w:tab w:val="left" w:pos="905"/>
              </w:tabs>
              <w:spacing w:after="160"/>
              <w:rPr>
                <w:rFonts w:ascii="GHEA Grapalat" w:hAnsi="GHEA Grapalat" w:cs="Sylfaen"/>
                <w:sz w:val="20"/>
                <w:szCs w:val="20"/>
              </w:rPr>
            </w:pPr>
            <w:r w:rsidRPr="0091561B">
              <w:rPr>
                <w:rFonts w:ascii="GHEA Grapalat" w:hAnsi="GHEA Grapalat"/>
                <w:sz w:val="20"/>
                <w:szCs w:val="20"/>
              </w:rPr>
              <w:t>21.а.</w:t>
            </w:r>
            <w:r w:rsidRPr="0091561B">
              <w:rPr>
                <w:rFonts w:ascii="GHEA Grapalat" w:hAnsi="GHEA Grapalat"/>
                <w:sz w:val="20"/>
                <w:szCs w:val="20"/>
              </w:rPr>
              <w:tab/>
            </w:r>
            <w:r w:rsidRPr="0091561B">
              <w:rPr>
                <w:rFonts w:ascii="Courier New" w:hAnsi="Courier New"/>
                <w:sz w:val="20"/>
                <w:szCs w:val="20"/>
              </w:rPr>
              <w:t> </w:t>
            </w:r>
            <w:r w:rsidRPr="0091561B">
              <w:rPr>
                <w:rFonts w:ascii="GHEA Grapalat" w:hAnsi="GHEA Grapalat"/>
                <w:sz w:val="20"/>
                <w:szCs w:val="20"/>
              </w:rPr>
              <w:t>Подписи плательщика:</w:t>
            </w:r>
          </w:p>
          <w:p w:rsidR="00E752B6" w:rsidRPr="0091561B" w:rsidRDefault="00E752B6" w:rsidP="009216D6">
            <w:pPr>
              <w:widowControl w:val="0"/>
              <w:spacing w:after="160"/>
              <w:rPr>
                <w:rFonts w:ascii="GHEA Grapalat" w:hAnsi="GHEA Grapalat" w:cs="Sylfaen"/>
                <w:sz w:val="20"/>
                <w:szCs w:val="20"/>
              </w:rPr>
            </w:pPr>
          </w:p>
          <w:p w:rsidR="00E752B6" w:rsidRPr="0091561B" w:rsidRDefault="00E752B6" w:rsidP="009216D6">
            <w:pPr>
              <w:widowControl w:val="0"/>
              <w:spacing w:after="160"/>
              <w:jc w:val="right"/>
              <w:rPr>
                <w:rFonts w:ascii="GHEA Grapalat" w:hAnsi="GHEA Grapalat" w:cs="Sylfaen"/>
                <w:sz w:val="20"/>
                <w:szCs w:val="20"/>
              </w:rPr>
            </w:pPr>
            <w:r w:rsidRPr="0091561B">
              <w:rPr>
                <w:rFonts w:ascii="GHEA Grapalat" w:hAnsi="GHEA Grapalat"/>
                <w:sz w:val="20"/>
                <w:szCs w:val="20"/>
              </w:rPr>
              <w:t>/____________________/</w:t>
            </w:r>
          </w:p>
          <w:p w:rsidR="00E752B6" w:rsidRPr="0091561B" w:rsidRDefault="00E752B6" w:rsidP="009216D6">
            <w:pPr>
              <w:widowControl w:val="0"/>
              <w:spacing w:after="160"/>
              <w:jc w:val="right"/>
              <w:rPr>
                <w:rFonts w:ascii="GHEA Grapalat" w:hAnsi="GHEA Grapalat" w:cs="Tahoma"/>
                <w:sz w:val="20"/>
                <w:szCs w:val="20"/>
              </w:rPr>
            </w:pPr>
          </w:p>
          <w:p w:rsidR="00E752B6" w:rsidRPr="0091561B" w:rsidRDefault="00E752B6" w:rsidP="009216D6">
            <w:pPr>
              <w:widowControl w:val="0"/>
              <w:spacing w:after="160"/>
              <w:jc w:val="right"/>
              <w:rPr>
                <w:rFonts w:ascii="GHEA Grapalat" w:hAnsi="GHEA Grapalat" w:cs="Sylfaen"/>
                <w:sz w:val="20"/>
                <w:szCs w:val="20"/>
              </w:rPr>
            </w:pPr>
            <w:r w:rsidRPr="0091561B">
              <w:rPr>
                <w:rFonts w:ascii="GHEA Grapalat" w:hAnsi="GHEA Grapalat"/>
                <w:sz w:val="20"/>
                <w:szCs w:val="20"/>
              </w:rPr>
              <w:t>/____________________/</w:t>
            </w:r>
          </w:p>
          <w:p w:rsidR="00E752B6" w:rsidRPr="0091561B" w:rsidRDefault="00E752B6" w:rsidP="009216D6">
            <w:pPr>
              <w:widowControl w:val="0"/>
              <w:spacing w:after="160"/>
              <w:rPr>
                <w:rFonts w:ascii="GHEA Grapalat" w:hAnsi="GHEA Grapalat" w:cs="Sylfaen"/>
                <w:sz w:val="20"/>
                <w:szCs w:val="20"/>
              </w:rPr>
            </w:pPr>
          </w:p>
          <w:p w:rsidR="00E752B6" w:rsidRPr="0091561B" w:rsidRDefault="00E752B6" w:rsidP="009216D6">
            <w:pPr>
              <w:widowControl w:val="0"/>
              <w:tabs>
                <w:tab w:val="left" w:pos="4539"/>
              </w:tabs>
              <w:spacing w:after="160"/>
              <w:rPr>
                <w:rFonts w:ascii="GHEA Grapalat" w:hAnsi="GHEA Grapalat" w:cs="Sylfaen"/>
                <w:sz w:val="20"/>
                <w:szCs w:val="20"/>
              </w:rPr>
            </w:pPr>
            <w:r w:rsidRPr="0091561B">
              <w:rPr>
                <w:rFonts w:ascii="GHEA Grapalat" w:hAnsi="GHEA Grapalat"/>
                <w:sz w:val="20"/>
                <w:szCs w:val="20"/>
              </w:rPr>
              <w:t>21.б.</w:t>
            </w:r>
            <w:r w:rsidRPr="0091561B">
              <w:rPr>
                <w:rFonts w:ascii="GHEA Grapalat" w:hAnsi="GHEA Grapalat"/>
                <w:sz w:val="20"/>
                <w:szCs w:val="20"/>
              </w:rPr>
              <w:tab/>
              <w:t>М. П.</w:t>
            </w:r>
          </w:p>
        </w:tc>
      </w:tr>
      <w:tr w:rsidR="00E752B6" w:rsidRPr="0091561B"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91561B" w:rsidRDefault="00E752B6" w:rsidP="009216D6">
            <w:pPr>
              <w:widowControl w:val="0"/>
              <w:spacing w:after="160"/>
              <w:rPr>
                <w:rFonts w:ascii="GHEA Grapalat" w:hAnsi="GHEA Grapalat" w:cs="Tahoma"/>
                <w:sz w:val="20"/>
                <w:szCs w:val="20"/>
              </w:rPr>
            </w:pPr>
            <w:r w:rsidRPr="0091561B">
              <w:rPr>
                <w:rFonts w:ascii="GHEA Grapalat" w:hAnsi="GHEA Grapalat"/>
                <w:sz w:val="20"/>
                <w:szCs w:val="20"/>
              </w:rPr>
              <w:lastRenderedPageBreak/>
              <w:t>24.а.</w:t>
            </w:r>
            <w:r w:rsidRPr="0091561B">
              <w:rPr>
                <w:rFonts w:ascii="GHEA Grapalat" w:hAnsi="GHEA Grapalat"/>
                <w:sz w:val="20"/>
                <w:szCs w:val="20"/>
              </w:rPr>
              <w:tab/>
              <w:t xml:space="preserve"> Обслуживающая бенефициара финансовая организация </w:t>
            </w:r>
          </w:p>
          <w:p w:rsidR="00E752B6" w:rsidRPr="0091561B" w:rsidRDefault="00E752B6" w:rsidP="009216D6">
            <w:pPr>
              <w:widowControl w:val="0"/>
              <w:spacing w:after="160"/>
              <w:rPr>
                <w:rFonts w:ascii="GHEA Grapalat" w:hAnsi="GHEA Grapalat"/>
                <w:sz w:val="20"/>
                <w:szCs w:val="20"/>
              </w:rPr>
            </w:pPr>
          </w:p>
          <w:p w:rsidR="00E752B6" w:rsidRPr="0091561B" w:rsidRDefault="00E752B6" w:rsidP="009216D6">
            <w:pPr>
              <w:widowControl w:val="0"/>
              <w:jc w:val="right"/>
              <w:rPr>
                <w:rFonts w:ascii="GHEA Grapalat" w:hAnsi="GHEA Grapalat" w:cs="Tahoma"/>
                <w:sz w:val="20"/>
                <w:szCs w:val="20"/>
              </w:rPr>
            </w:pPr>
            <w:r w:rsidRPr="0091561B">
              <w:rPr>
                <w:rFonts w:ascii="GHEA Grapalat" w:hAnsi="GHEA Grapalat"/>
                <w:sz w:val="20"/>
                <w:szCs w:val="20"/>
              </w:rPr>
              <w:t>/____________________/</w:t>
            </w:r>
          </w:p>
          <w:p w:rsidR="00E752B6" w:rsidRPr="0091561B" w:rsidRDefault="00E752B6" w:rsidP="009216D6">
            <w:pPr>
              <w:widowControl w:val="0"/>
              <w:spacing w:after="160"/>
              <w:ind w:left="3828" w:right="13"/>
              <w:jc w:val="both"/>
              <w:rPr>
                <w:rFonts w:ascii="GHEA Grapalat" w:hAnsi="GHEA Grapalat" w:cs="Sylfaen"/>
                <w:sz w:val="20"/>
                <w:szCs w:val="20"/>
                <w:vertAlign w:val="superscript"/>
              </w:rPr>
            </w:pPr>
            <w:r w:rsidRPr="0091561B">
              <w:rPr>
                <w:rFonts w:ascii="GHEA Grapalat" w:hAnsi="GHEA Grapalat"/>
                <w:sz w:val="20"/>
                <w:szCs w:val="20"/>
                <w:vertAlign w:val="superscript"/>
              </w:rPr>
              <w:t>подпись/</w:t>
            </w:r>
          </w:p>
          <w:p w:rsidR="00E752B6" w:rsidRPr="0091561B" w:rsidRDefault="00E752B6" w:rsidP="009216D6">
            <w:pPr>
              <w:widowControl w:val="0"/>
              <w:spacing w:after="160"/>
              <w:rPr>
                <w:rFonts w:ascii="GHEA Grapalat" w:hAnsi="GHEA Grapalat" w:cs="Tahoma"/>
                <w:sz w:val="20"/>
                <w:szCs w:val="20"/>
              </w:rPr>
            </w:pPr>
          </w:p>
          <w:p w:rsidR="00E752B6" w:rsidRPr="0091561B" w:rsidRDefault="00E752B6" w:rsidP="009216D6">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E752B6" w:rsidRPr="0091561B" w:rsidRDefault="00E752B6" w:rsidP="009216D6">
            <w:pPr>
              <w:widowControl w:val="0"/>
              <w:spacing w:after="160"/>
              <w:rPr>
                <w:rFonts w:ascii="GHEA Grapalat" w:hAnsi="GHEA Grapalat" w:cs="Tahoma"/>
                <w:sz w:val="20"/>
                <w:szCs w:val="20"/>
              </w:rPr>
            </w:pPr>
            <w:r w:rsidRPr="0091561B">
              <w:rPr>
                <w:rFonts w:ascii="GHEA Grapalat" w:hAnsi="GHEA Grapalat"/>
                <w:sz w:val="20"/>
                <w:szCs w:val="20"/>
              </w:rPr>
              <w:t>23.а.</w:t>
            </w:r>
            <w:r w:rsidRPr="0091561B">
              <w:rPr>
                <w:rFonts w:ascii="GHEA Grapalat" w:hAnsi="GHEA Grapalat"/>
                <w:sz w:val="20"/>
                <w:szCs w:val="20"/>
              </w:rPr>
              <w:tab/>
              <w:t xml:space="preserve"> Обслуживающая плательщика финансовая организация </w:t>
            </w:r>
          </w:p>
          <w:p w:rsidR="00E752B6" w:rsidRPr="0091561B" w:rsidRDefault="00E752B6" w:rsidP="009216D6">
            <w:pPr>
              <w:widowControl w:val="0"/>
              <w:spacing w:after="160"/>
              <w:rPr>
                <w:rFonts w:ascii="GHEA Grapalat" w:hAnsi="GHEA Grapalat" w:cs="Tahoma"/>
                <w:sz w:val="20"/>
                <w:szCs w:val="20"/>
              </w:rPr>
            </w:pPr>
          </w:p>
          <w:p w:rsidR="00E752B6" w:rsidRPr="0091561B" w:rsidRDefault="00E752B6" w:rsidP="009216D6">
            <w:pPr>
              <w:widowControl w:val="0"/>
              <w:jc w:val="right"/>
              <w:rPr>
                <w:rFonts w:ascii="GHEA Grapalat" w:hAnsi="GHEA Grapalat" w:cs="Tahoma"/>
                <w:sz w:val="20"/>
                <w:szCs w:val="20"/>
              </w:rPr>
            </w:pPr>
            <w:r w:rsidRPr="0091561B">
              <w:rPr>
                <w:rFonts w:ascii="GHEA Grapalat" w:hAnsi="GHEA Grapalat"/>
                <w:sz w:val="20"/>
                <w:szCs w:val="20"/>
              </w:rPr>
              <w:t>/____________________/</w:t>
            </w:r>
          </w:p>
          <w:p w:rsidR="00E752B6" w:rsidRPr="0091561B" w:rsidRDefault="00E752B6" w:rsidP="009216D6">
            <w:pPr>
              <w:widowControl w:val="0"/>
              <w:spacing w:after="160"/>
              <w:ind w:right="983"/>
              <w:jc w:val="right"/>
              <w:rPr>
                <w:rFonts w:ascii="GHEA Grapalat" w:hAnsi="GHEA Grapalat" w:cs="Sylfaen"/>
                <w:sz w:val="20"/>
                <w:szCs w:val="20"/>
                <w:vertAlign w:val="superscript"/>
              </w:rPr>
            </w:pPr>
            <w:r w:rsidRPr="0091561B">
              <w:rPr>
                <w:rFonts w:ascii="GHEA Grapalat" w:hAnsi="GHEA Grapalat"/>
                <w:sz w:val="20"/>
                <w:szCs w:val="20"/>
                <w:vertAlign w:val="superscript"/>
              </w:rPr>
              <w:t>/подпись/</w:t>
            </w:r>
          </w:p>
          <w:p w:rsidR="00E752B6" w:rsidRPr="0091561B" w:rsidRDefault="00E752B6" w:rsidP="009216D6">
            <w:pPr>
              <w:widowControl w:val="0"/>
              <w:spacing w:after="160"/>
              <w:rPr>
                <w:rFonts w:ascii="GHEA Grapalat" w:hAnsi="GHEA Grapalat" w:cs="Arial"/>
                <w:sz w:val="20"/>
                <w:szCs w:val="20"/>
              </w:rPr>
            </w:pPr>
          </w:p>
        </w:tc>
      </w:tr>
      <w:tr w:rsidR="00E752B6" w:rsidRPr="0091561B"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91561B" w:rsidRDefault="00E752B6" w:rsidP="009216D6">
            <w:pPr>
              <w:widowControl w:val="0"/>
              <w:tabs>
                <w:tab w:val="left" w:pos="4678"/>
              </w:tabs>
              <w:spacing w:after="160"/>
              <w:rPr>
                <w:rFonts w:ascii="GHEA Grapalat" w:hAnsi="GHEA Grapalat" w:cs="Sylfaen"/>
                <w:sz w:val="20"/>
                <w:szCs w:val="20"/>
              </w:rPr>
            </w:pPr>
            <w:r w:rsidRPr="0091561B">
              <w:rPr>
                <w:rFonts w:ascii="GHEA Grapalat" w:hAnsi="GHEA Grapalat"/>
                <w:sz w:val="20"/>
                <w:szCs w:val="20"/>
              </w:rPr>
              <w:t>24.б.</w:t>
            </w:r>
            <w:r w:rsidRPr="0091561B">
              <w:rPr>
                <w:rFonts w:ascii="GHEA Grapalat" w:hAnsi="GHEA Grapalat"/>
                <w:sz w:val="20"/>
                <w:szCs w:val="20"/>
              </w:rPr>
              <w:tab/>
              <w:t>М. П.</w:t>
            </w:r>
          </w:p>
          <w:p w:rsidR="00E752B6" w:rsidRPr="0091561B" w:rsidRDefault="00E752B6" w:rsidP="009216D6">
            <w:pPr>
              <w:widowControl w:val="0"/>
              <w:spacing w:after="160"/>
              <w:rPr>
                <w:rFonts w:ascii="GHEA Grapalat" w:hAnsi="GHEA Grapalat" w:cs="Sylfaen"/>
                <w:sz w:val="20"/>
                <w:szCs w:val="20"/>
              </w:rPr>
            </w:pPr>
          </w:p>
          <w:p w:rsidR="00E752B6" w:rsidRPr="0091561B" w:rsidRDefault="00E752B6" w:rsidP="009216D6">
            <w:pPr>
              <w:widowControl w:val="0"/>
              <w:spacing w:after="160"/>
              <w:ind w:right="155"/>
              <w:jc w:val="right"/>
              <w:rPr>
                <w:rFonts w:ascii="GHEA Grapalat" w:hAnsi="GHEA Grapalat" w:cs="Sylfaen"/>
                <w:sz w:val="20"/>
                <w:szCs w:val="20"/>
                <w:lang w:val="en-US"/>
              </w:rPr>
            </w:pPr>
            <w:r w:rsidRPr="0091561B">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91561B" w:rsidRDefault="00E752B6" w:rsidP="009216D6">
            <w:pPr>
              <w:widowControl w:val="0"/>
              <w:tabs>
                <w:tab w:val="left" w:pos="4554"/>
              </w:tabs>
              <w:spacing w:after="160"/>
              <w:rPr>
                <w:rFonts w:ascii="GHEA Grapalat" w:hAnsi="GHEA Grapalat" w:cs="Sylfaen"/>
                <w:sz w:val="20"/>
                <w:szCs w:val="20"/>
              </w:rPr>
            </w:pPr>
            <w:r w:rsidRPr="0091561B">
              <w:rPr>
                <w:rFonts w:ascii="GHEA Grapalat" w:hAnsi="GHEA Grapalat"/>
                <w:sz w:val="20"/>
                <w:szCs w:val="20"/>
              </w:rPr>
              <w:t>23.б.</w:t>
            </w:r>
            <w:r w:rsidRPr="0091561B">
              <w:rPr>
                <w:rFonts w:ascii="GHEA Grapalat" w:hAnsi="GHEA Grapalat"/>
                <w:sz w:val="20"/>
                <w:szCs w:val="20"/>
              </w:rPr>
              <w:tab/>
              <w:t>М. П.</w:t>
            </w:r>
          </w:p>
          <w:p w:rsidR="00E752B6" w:rsidRPr="0091561B" w:rsidRDefault="00E752B6" w:rsidP="009216D6">
            <w:pPr>
              <w:widowControl w:val="0"/>
              <w:spacing w:after="160"/>
              <w:rPr>
                <w:rFonts w:ascii="GHEA Grapalat" w:hAnsi="GHEA Grapalat"/>
                <w:sz w:val="20"/>
                <w:szCs w:val="20"/>
              </w:rPr>
            </w:pPr>
          </w:p>
          <w:p w:rsidR="00E752B6" w:rsidRPr="0091561B" w:rsidRDefault="00E752B6" w:rsidP="009216D6">
            <w:pPr>
              <w:widowControl w:val="0"/>
              <w:spacing w:after="160"/>
              <w:jc w:val="right"/>
              <w:rPr>
                <w:rFonts w:ascii="GHEA Grapalat" w:hAnsi="GHEA Grapalat" w:cs="Sylfaen"/>
                <w:sz w:val="20"/>
                <w:szCs w:val="20"/>
              </w:rPr>
            </w:pPr>
            <w:r w:rsidRPr="0091561B">
              <w:rPr>
                <w:rFonts w:ascii="GHEA Grapalat" w:hAnsi="GHEA Grapalat"/>
                <w:sz w:val="20"/>
                <w:szCs w:val="20"/>
              </w:rPr>
              <w:t>23.в Дата исполнения: "___" ___ 20___г.</w:t>
            </w:r>
          </w:p>
        </w:tc>
      </w:tr>
    </w:tbl>
    <w:p w:rsidR="00E752B6" w:rsidRPr="0091561B" w:rsidRDefault="00E752B6" w:rsidP="00E752B6">
      <w:pPr>
        <w:widowControl w:val="0"/>
        <w:spacing w:after="160"/>
        <w:jc w:val="center"/>
        <w:rPr>
          <w:rFonts w:ascii="GHEA Grapalat" w:hAnsi="GHEA Grapalat" w:cs="Sylfaen"/>
          <w:sz w:val="20"/>
          <w:szCs w:val="20"/>
        </w:rPr>
      </w:pPr>
    </w:p>
    <w:p w:rsidR="00E752B6" w:rsidRPr="0091561B" w:rsidRDefault="00E752B6" w:rsidP="00B46D58">
      <w:pPr>
        <w:widowControl w:val="0"/>
        <w:spacing w:after="160"/>
        <w:ind w:left="567" w:right="565"/>
        <w:jc w:val="center"/>
        <w:rPr>
          <w:rFonts w:ascii="GHEA Grapalat" w:hAnsi="GHEA Grapalat"/>
          <w:b/>
          <w:sz w:val="20"/>
          <w:szCs w:val="20"/>
        </w:rPr>
      </w:pPr>
    </w:p>
    <w:p w:rsidR="001005B0" w:rsidRPr="0091561B" w:rsidRDefault="001005B0" w:rsidP="00B46D58">
      <w:pPr>
        <w:widowControl w:val="0"/>
        <w:spacing w:after="160"/>
        <w:ind w:left="567" w:right="565"/>
        <w:jc w:val="center"/>
        <w:rPr>
          <w:rFonts w:ascii="GHEA Grapalat" w:hAnsi="GHEA Grapalat"/>
          <w:b/>
          <w:sz w:val="20"/>
          <w:szCs w:val="20"/>
        </w:rPr>
      </w:pPr>
    </w:p>
    <w:p w:rsidR="001005B0" w:rsidRPr="0091561B" w:rsidRDefault="001005B0" w:rsidP="00B46D58">
      <w:pPr>
        <w:widowControl w:val="0"/>
        <w:spacing w:after="160"/>
        <w:ind w:left="567" w:right="565"/>
        <w:jc w:val="center"/>
        <w:rPr>
          <w:rFonts w:ascii="GHEA Grapalat" w:hAnsi="GHEA Grapalat"/>
          <w:b/>
          <w:sz w:val="20"/>
          <w:szCs w:val="20"/>
        </w:rPr>
      </w:pPr>
    </w:p>
    <w:p w:rsidR="001005B0" w:rsidRPr="0091561B" w:rsidRDefault="001005B0" w:rsidP="00B46D58">
      <w:pPr>
        <w:widowControl w:val="0"/>
        <w:spacing w:after="160"/>
        <w:ind w:left="567" w:right="565"/>
        <w:jc w:val="center"/>
        <w:rPr>
          <w:rFonts w:ascii="GHEA Grapalat" w:hAnsi="GHEA Grapalat"/>
          <w:b/>
          <w:sz w:val="20"/>
          <w:szCs w:val="20"/>
        </w:rPr>
      </w:pPr>
    </w:p>
    <w:p w:rsidR="00C3421C" w:rsidRPr="0091561B" w:rsidRDefault="00C3421C" w:rsidP="00C3421C">
      <w:pPr>
        <w:widowControl w:val="0"/>
        <w:spacing w:after="160"/>
        <w:jc w:val="center"/>
        <w:rPr>
          <w:rFonts w:ascii="GHEA Grapalat" w:hAnsi="GHEA Grapalat" w:cs="Sylfaen"/>
          <w:sz w:val="20"/>
          <w:szCs w:val="20"/>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91561B">
      <w:pPr>
        <w:rPr>
          <w:rFonts w:ascii="GHEA Grapalat" w:hAnsi="GHEA Grapalat"/>
          <w:b/>
        </w:rPr>
      </w:pPr>
      <w:r w:rsidRPr="00B138F3">
        <w:rPr>
          <w:rFonts w:ascii="GHEA Grapalat" w:hAnsi="GHEA Grapalat" w:cs="Sylfaen"/>
        </w:rPr>
        <w:br w:type="page"/>
      </w: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6A335A"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6A335A"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6A335A"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6A335A"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w:t>
            </w:r>
            <w:r w:rsidRPr="00B138F3">
              <w:rPr>
                <w:rFonts w:ascii="GHEA Grapalat" w:hAnsi="GHEA Grapalat"/>
                <w:sz w:val="18"/>
                <w:szCs w:val="18"/>
              </w:rPr>
              <w:lastRenderedPageBreak/>
              <w:t>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D05D42" w:rsidRDefault="00D05D42" w:rsidP="00B46D58">
      <w:pPr>
        <w:widowControl w:val="0"/>
        <w:spacing w:after="160"/>
        <w:ind w:left="567" w:right="565"/>
        <w:jc w:val="center"/>
        <w:rPr>
          <w:rFonts w:ascii="GHEA Grapalat" w:hAnsi="GHEA Grapalat"/>
          <w:b/>
          <w:lang w:val="hy-AM"/>
        </w:rPr>
      </w:pPr>
    </w:p>
    <w:p w:rsidR="00D05D42" w:rsidRDefault="00D05D42" w:rsidP="00B46D58">
      <w:pPr>
        <w:widowControl w:val="0"/>
        <w:spacing w:after="160"/>
        <w:ind w:left="567" w:right="565"/>
        <w:jc w:val="center"/>
        <w:rPr>
          <w:rFonts w:ascii="GHEA Grapalat" w:hAnsi="GHEA Grapalat"/>
          <w:b/>
          <w:lang w:val="hy-AM"/>
        </w:rPr>
      </w:pPr>
    </w:p>
    <w:p w:rsidR="00D05D42" w:rsidRDefault="00D05D42" w:rsidP="00B46D58">
      <w:pPr>
        <w:widowControl w:val="0"/>
        <w:spacing w:after="160"/>
        <w:ind w:left="567" w:right="565"/>
        <w:jc w:val="center"/>
        <w:rPr>
          <w:rFonts w:ascii="GHEA Grapalat" w:hAnsi="GHEA Grapalat"/>
          <w:b/>
          <w:lang w:val="hy-AM"/>
        </w:rPr>
      </w:pPr>
    </w:p>
    <w:p w:rsidR="00FA0713" w:rsidRDefault="00FA0713" w:rsidP="00B46D58">
      <w:pPr>
        <w:widowControl w:val="0"/>
        <w:spacing w:after="160"/>
        <w:ind w:left="567" w:right="565"/>
        <w:jc w:val="center"/>
        <w:rPr>
          <w:rFonts w:ascii="GHEA Grapalat" w:hAnsi="GHEA Grapalat"/>
          <w:b/>
          <w:lang w:val="hy-AM"/>
        </w:rPr>
      </w:pPr>
    </w:p>
    <w:p w:rsidR="00FA0713" w:rsidRPr="00FA0713" w:rsidRDefault="00FA0713" w:rsidP="00B46D58">
      <w:pPr>
        <w:widowControl w:val="0"/>
        <w:spacing w:after="160"/>
        <w:ind w:left="567" w:right="565"/>
        <w:jc w:val="center"/>
        <w:rPr>
          <w:rFonts w:ascii="GHEA Grapalat" w:hAnsi="GHEA Grapalat"/>
          <w:b/>
          <w:lang w:val="hy-AM"/>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91561B" w:rsidRPr="00B71E46" w:rsidRDefault="0091561B" w:rsidP="0091561B">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3E5077">
        <w:rPr>
          <w:rFonts w:ascii="GHEA Grapalat" w:hAnsi="GHEA Grapalat"/>
          <w:b/>
          <w:sz w:val="24"/>
          <w:szCs w:val="24"/>
        </w:rPr>
        <w:t>запрос котировки</w:t>
      </w:r>
      <w:r w:rsidRPr="00BF4E90">
        <w:rPr>
          <w:rFonts w:ascii="GHEA Grapalat" w:hAnsi="GHEA Grapalat"/>
          <w:b/>
          <w:sz w:val="24"/>
          <w:szCs w:val="24"/>
        </w:rPr>
        <w:t xml:space="preserve"> </w:t>
      </w:r>
      <w:r w:rsidRPr="003E5077">
        <w:rPr>
          <w:rFonts w:ascii="GHEA Grapalat" w:hAnsi="GHEA Grapalat" w:cs="Arial"/>
          <w:b/>
          <w:sz w:val="24"/>
          <w:szCs w:val="24"/>
        </w:rPr>
        <w:br/>
      </w:r>
      <w:r w:rsidRPr="003E5077">
        <w:rPr>
          <w:rFonts w:ascii="GHEA Grapalat" w:hAnsi="GHEA Grapalat"/>
          <w:b/>
          <w:sz w:val="24"/>
          <w:szCs w:val="24"/>
        </w:rPr>
        <w:t xml:space="preserve">под кодом </w:t>
      </w:r>
      <w:r w:rsidRPr="003E5077">
        <w:rPr>
          <w:rFonts w:ascii="GHEA Grapalat" w:hAnsi="GHEA Grapalat"/>
          <w:b/>
          <w:sz w:val="24"/>
          <w:szCs w:val="24"/>
          <w:lang w:val="hy-AM"/>
        </w:rPr>
        <w:t>KMJH-</w:t>
      </w:r>
      <w:r w:rsidRPr="003E5077">
        <w:rPr>
          <w:rFonts w:ascii="GHEA Grapalat" w:hAnsi="GHEA Grapalat"/>
          <w:b/>
          <w:sz w:val="22"/>
          <w:szCs w:val="22"/>
        </w:rPr>
        <w:t xml:space="preserve"> GH</w:t>
      </w:r>
      <w:r w:rsidRPr="003E5077">
        <w:rPr>
          <w:rFonts w:ascii="GHEA Grapalat" w:hAnsi="GHEA Grapalat"/>
          <w:b/>
          <w:sz w:val="22"/>
          <w:szCs w:val="22"/>
          <w:lang w:val="hy-AM"/>
        </w:rPr>
        <w:t>Ts</w:t>
      </w:r>
      <w:r w:rsidRPr="003E5077">
        <w:rPr>
          <w:rFonts w:ascii="GHEA Grapalat" w:hAnsi="GHEA Grapalat"/>
          <w:b/>
          <w:sz w:val="22"/>
          <w:szCs w:val="22"/>
        </w:rPr>
        <w:t>DzB</w:t>
      </w:r>
      <w:r w:rsidRPr="003E5077">
        <w:rPr>
          <w:rFonts w:ascii="GHEA Grapalat" w:hAnsi="GHEA Grapalat"/>
          <w:b/>
          <w:sz w:val="22"/>
          <w:szCs w:val="22"/>
          <w:lang w:val="hy-AM"/>
        </w:rPr>
        <w:t xml:space="preserve"> </w:t>
      </w:r>
      <w:r>
        <w:rPr>
          <w:rFonts w:ascii="GHEA Grapalat" w:hAnsi="GHEA Grapalat"/>
          <w:b/>
          <w:sz w:val="24"/>
          <w:szCs w:val="24"/>
          <w:lang w:val="hy-AM"/>
        </w:rPr>
        <w:t>-</w:t>
      </w:r>
      <w:r w:rsidR="006A335A">
        <w:rPr>
          <w:rFonts w:ascii="GHEA Grapalat" w:hAnsi="GHEA Grapalat"/>
          <w:b/>
          <w:sz w:val="24"/>
          <w:szCs w:val="24"/>
          <w:lang w:val="hy-AM"/>
        </w:rPr>
        <w:t>24/32</w:t>
      </w:r>
    </w:p>
    <w:p w:rsidR="000A214C" w:rsidRPr="0091561B" w:rsidRDefault="000A214C" w:rsidP="0091561B">
      <w:pPr>
        <w:widowControl w:val="0"/>
        <w:jc w:val="center"/>
        <w:rPr>
          <w:rFonts w:ascii="GHEA Grapalat" w:hAnsi="GHEA Grapalat" w:cs="GHEA Grapalat"/>
          <w:b/>
          <w:sz w:val="20"/>
          <w:szCs w:val="20"/>
        </w:rPr>
      </w:pPr>
      <w:r w:rsidRPr="0091561B">
        <w:rPr>
          <w:rFonts w:ascii="GHEA Grapalat" w:hAnsi="GHEA Grapalat"/>
          <w:b/>
          <w:sz w:val="20"/>
          <w:szCs w:val="20"/>
        </w:rPr>
        <w:t xml:space="preserve">СОГЛАШЕНИЕ О НЕУСТОЙКЕ </w:t>
      </w:r>
    </w:p>
    <w:p w:rsidR="000A214C" w:rsidRPr="0091561B" w:rsidRDefault="000A214C" w:rsidP="0091561B">
      <w:pPr>
        <w:widowControl w:val="0"/>
        <w:jc w:val="center"/>
        <w:rPr>
          <w:rFonts w:ascii="GHEA Grapalat" w:hAnsi="GHEA Grapalat" w:cs="GHEA Grapalat"/>
          <w:b/>
          <w:sz w:val="20"/>
          <w:szCs w:val="20"/>
        </w:rPr>
      </w:pPr>
      <w:r w:rsidRPr="0091561B">
        <w:rPr>
          <w:rFonts w:ascii="GHEA Grapalat" w:hAnsi="GHEA Grapalat"/>
          <w:b/>
          <w:sz w:val="20"/>
          <w:szCs w:val="20"/>
        </w:rPr>
        <w:t>(обеспечение договора)</w:t>
      </w:r>
    </w:p>
    <w:tbl>
      <w:tblPr>
        <w:tblW w:w="0" w:type="auto"/>
        <w:tblLook w:val="04A0" w:firstRow="1" w:lastRow="0" w:firstColumn="1" w:lastColumn="0" w:noHBand="0" w:noVBand="1"/>
      </w:tblPr>
      <w:tblGrid>
        <w:gridCol w:w="4671"/>
        <w:gridCol w:w="4399"/>
      </w:tblGrid>
      <w:tr w:rsidR="00FF3DE9" w:rsidRPr="0091561B" w:rsidTr="005C5077">
        <w:tc>
          <w:tcPr>
            <w:tcW w:w="4786" w:type="dxa"/>
            <w:shd w:val="clear" w:color="auto" w:fill="auto"/>
          </w:tcPr>
          <w:p w:rsidR="000A214C" w:rsidRPr="0091561B" w:rsidRDefault="000A214C" w:rsidP="0091561B">
            <w:pPr>
              <w:widowControl w:val="0"/>
              <w:rPr>
                <w:rFonts w:ascii="GHEA Grapalat" w:hAnsi="GHEA Grapalat" w:cs="GHEA Grapalat"/>
                <w:b/>
                <w:sz w:val="20"/>
                <w:szCs w:val="20"/>
                <w:lang w:val="en-US"/>
              </w:rPr>
            </w:pPr>
            <w:r w:rsidRPr="0091561B">
              <w:rPr>
                <w:rFonts w:ascii="GHEA Grapalat" w:hAnsi="GHEA Grapalat"/>
                <w:sz w:val="20"/>
                <w:szCs w:val="20"/>
              </w:rPr>
              <w:t>г. Ереван</w:t>
            </w:r>
          </w:p>
        </w:tc>
        <w:tc>
          <w:tcPr>
            <w:tcW w:w="4500" w:type="dxa"/>
            <w:shd w:val="clear" w:color="auto" w:fill="auto"/>
          </w:tcPr>
          <w:p w:rsidR="000A214C" w:rsidRPr="0091561B" w:rsidRDefault="000A214C" w:rsidP="0091561B">
            <w:pPr>
              <w:widowControl w:val="0"/>
              <w:jc w:val="right"/>
              <w:rPr>
                <w:rFonts w:ascii="GHEA Grapalat" w:hAnsi="GHEA Grapalat" w:cs="GHEA Grapalat"/>
                <w:b/>
                <w:sz w:val="20"/>
                <w:szCs w:val="20"/>
              </w:rPr>
            </w:pPr>
            <w:r w:rsidRPr="0091561B">
              <w:rPr>
                <w:rFonts w:ascii="GHEA Grapalat" w:hAnsi="GHEA Grapalat"/>
                <w:sz w:val="20"/>
                <w:szCs w:val="20"/>
              </w:rPr>
              <w:t>"</w:t>
            </w:r>
            <w:r w:rsidRPr="0091561B">
              <w:rPr>
                <w:rFonts w:ascii="GHEA Grapalat" w:hAnsi="GHEA Grapalat"/>
                <w:sz w:val="20"/>
                <w:szCs w:val="20"/>
                <w:lang w:val="en-US"/>
              </w:rPr>
              <w:tab/>
            </w:r>
            <w:r w:rsidRPr="0091561B">
              <w:rPr>
                <w:rFonts w:ascii="GHEA Grapalat" w:hAnsi="GHEA Grapalat"/>
                <w:sz w:val="20"/>
                <w:szCs w:val="20"/>
              </w:rPr>
              <w:t xml:space="preserve">" </w:t>
            </w:r>
            <w:r w:rsidRPr="0091561B">
              <w:rPr>
                <w:rFonts w:ascii="GHEA Grapalat" w:hAnsi="GHEA Grapalat"/>
                <w:sz w:val="20"/>
                <w:szCs w:val="20"/>
                <w:lang w:val="en-US"/>
              </w:rPr>
              <w:tab/>
            </w:r>
            <w:r w:rsidRPr="0091561B">
              <w:rPr>
                <w:rFonts w:ascii="GHEA Grapalat" w:hAnsi="GHEA Grapalat"/>
                <w:sz w:val="20"/>
                <w:szCs w:val="20"/>
              </w:rPr>
              <w:t>20</w:t>
            </w:r>
            <w:r w:rsidRPr="0091561B">
              <w:rPr>
                <w:rFonts w:ascii="GHEA Grapalat" w:hAnsi="GHEA Grapalat"/>
                <w:sz w:val="20"/>
                <w:szCs w:val="20"/>
                <w:lang w:val="en-US"/>
              </w:rPr>
              <w:tab/>
            </w:r>
            <w:r w:rsidRPr="0091561B">
              <w:rPr>
                <w:rFonts w:ascii="GHEA Grapalat" w:hAnsi="GHEA Grapalat"/>
                <w:sz w:val="20"/>
                <w:szCs w:val="20"/>
              </w:rPr>
              <w:t>г.</w:t>
            </w:r>
            <w:r w:rsidRPr="0091561B">
              <w:rPr>
                <w:rStyle w:val="FootnoteReference"/>
                <w:rFonts w:ascii="GHEA Grapalat" w:hAnsi="GHEA Grapalat"/>
                <w:sz w:val="20"/>
                <w:szCs w:val="20"/>
              </w:rPr>
              <w:footnoteReference w:customMarkFollows="1" w:id="15"/>
              <w:t>**</w:t>
            </w:r>
          </w:p>
        </w:tc>
      </w:tr>
    </w:tbl>
    <w:p w:rsidR="000A214C" w:rsidRPr="0091561B" w:rsidRDefault="000A214C" w:rsidP="0091561B">
      <w:pPr>
        <w:widowControl w:val="0"/>
        <w:rPr>
          <w:rFonts w:ascii="GHEA Grapalat" w:hAnsi="GHEA Grapalat" w:cs="GHEA Grapalat"/>
          <w:b/>
          <w:sz w:val="20"/>
          <w:szCs w:val="20"/>
        </w:rPr>
      </w:pPr>
    </w:p>
    <w:p w:rsidR="000A214C" w:rsidRPr="0091561B" w:rsidRDefault="000A214C" w:rsidP="0091561B">
      <w:pPr>
        <w:widowControl w:val="0"/>
        <w:jc w:val="both"/>
        <w:rPr>
          <w:rFonts w:ascii="GHEA Grapalat" w:hAnsi="GHEA Grapalat" w:cs="GHEA Grapalat"/>
          <w:sz w:val="20"/>
          <w:szCs w:val="20"/>
          <w:u w:val="single"/>
          <w:vertAlign w:val="subscript"/>
        </w:rPr>
      </w:pPr>
      <w:r w:rsidRPr="0091561B">
        <w:rPr>
          <w:rFonts w:ascii="GHEA Grapalat" w:hAnsi="GHEA Grapalat"/>
          <w:sz w:val="20"/>
          <w:szCs w:val="20"/>
        </w:rPr>
        <w:t>_______________________________________________, в лице директора Компании,</w:t>
      </w:r>
    </w:p>
    <w:p w:rsidR="000A214C" w:rsidRPr="0091561B" w:rsidRDefault="000A214C" w:rsidP="0091561B">
      <w:pPr>
        <w:widowControl w:val="0"/>
        <w:ind w:left="1843"/>
        <w:jc w:val="both"/>
        <w:rPr>
          <w:rFonts w:ascii="GHEA Grapalat" w:hAnsi="GHEA Grapalat"/>
          <w:sz w:val="20"/>
          <w:szCs w:val="20"/>
          <w:vertAlign w:val="superscript"/>
          <w:lang w:val="en-US"/>
        </w:rPr>
      </w:pPr>
      <w:r w:rsidRPr="0091561B">
        <w:rPr>
          <w:rFonts w:ascii="GHEA Grapalat" w:hAnsi="GHEA Grapalat"/>
          <w:sz w:val="20"/>
          <w:szCs w:val="20"/>
          <w:vertAlign w:val="superscript"/>
        </w:rPr>
        <w:t>наименование Компании</w:t>
      </w:r>
    </w:p>
    <w:p w:rsidR="000A214C" w:rsidRPr="0091561B" w:rsidRDefault="000A214C" w:rsidP="0091561B">
      <w:pPr>
        <w:widowControl w:val="0"/>
        <w:jc w:val="both"/>
        <w:rPr>
          <w:rFonts w:ascii="GHEA Grapalat" w:hAnsi="GHEA Grapalat"/>
          <w:sz w:val="20"/>
          <w:szCs w:val="20"/>
          <w:lang w:val="en-US"/>
        </w:rPr>
      </w:pPr>
      <w:r w:rsidRPr="0091561B">
        <w:rPr>
          <w:rFonts w:ascii="GHEA Grapalat" w:hAnsi="GHEA Grapalat"/>
          <w:sz w:val="20"/>
          <w:szCs w:val="20"/>
          <w:lang w:val="en-US"/>
        </w:rPr>
        <w:t>_________________________________________________________________________</w:t>
      </w:r>
    </w:p>
    <w:p w:rsidR="000A214C" w:rsidRPr="0091561B" w:rsidRDefault="000A214C" w:rsidP="0091561B">
      <w:pPr>
        <w:widowControl w:val="0"/>
        <w:jc w:val="center"/>
        <w:rPr>
          <w:rFonts w:ascii="GHEA Grapalat" w:hAnsi="GHEA Grapalat"/>
          <w:sz w:val="20"/>
          <w:szCs w:val="20"/>
          <w:vertAlign w:val="superscript"/>
        </w:rPr>
      </w:pPr>
      <w:r w:rsidRPr="0091561B">
        <w:rPr>
          <w:rFonts w:ascii="GHEA Grapalat" w:hAnsi="GHEA Grapalat"/>
          <w:sz w:val="20"/>
          <w:szCs w:val="20"/>
          <w:vertAlign w:val="superscript"/>
        </w:rPr>
        <w:t>имя, фамилия, паспортные данные директора компании</w:t>
      </w:r>
    </w:p>
    <w:p w:rsidR="000A214C" w:rsidRPr="0091561B" w:rsidRDefault="000A214C" w:rsidP="0091561B">
      <w:pPr>
        <w:widowControl w:val="0"/>
        <w:jc w:val="both"/>
        <w:rPr>
          <w:rFonts w:ascii="GHEA Grapalat" w:hAnsi="GHEA Grapalat" w:cs="GHEA Grapalat"/>
          <w:sz w:val="20"/>
          <w:szCs w:val="20"/>
        </w:rPr>
      </w:pPr>
      <w:r w:rsidRPr="0091561B">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91561B" w:rsidRDefault="000A214C" w:rsidP="0091561B">
      <w:pPr>
        <w:widowControl w:val="0"/>
        <w:jc w:val="center"/>
        <w:rPr>
          <w:rFonts w:ascii="GHEA Grapalat" w:hAnsi="GHEA Grapalat" w:cs="GHEA Grapalat"/>
          <w:b/>
          <w:bCs/>
          <w:sz w:val="20"/>
          <w:szCs w:val="20"/>
        </w:rPr>
      </w:pPr>
      <w:r w:rsidRPr="0091561B">
        <w:rPr>
          <w:rFonts w:ascii="GHEA Grapalat" w:hAnsi="GHEA Grapalat"/>
          <w:b/>
          <w:sz w:val="20"/>
          <w:szCs w:val="20"/>
        </w:rPr>
        <w:t>1. Предмет соглашения</w:t>
      </w:r>
    </w:p>
    <w:p w:rsidR="000A214C" w:rsidRPr="0091561B" w:rsidRDefault="000A214C" w:rsidP="0091561B">
      <w:pPr>
        <w:widowControl w:val="0"/>
        <w:tabs>
          <w:tab w:val="left" w:pos="567"/>
        </w:tabs>
        <w:jc w:val="both"/>
        <w:rPr>
          <w:rFonts w:ascii="GHEA Grapalat" w:hAnsi="GHEA Grapalat" w:cs="GHEA Grapalat"/>
          <w:spacing w:val="-6"/>
          <w:sz w:val="20"/>
          <w:szCs w:val="20"/>
        </w:rPr>
      </w:pPr>
      <w:r w:rsidRPr="0091561B">
        <w:rPr>
          <w:rFonts w:ascii="GHEA Grapalat" w:hAnsi="GHEA Grapalat"/>
          <w:sz w:val="20"/>
          <w:szCs w:val="20"/>
        </w:rPr>
        <w:t>1</w:t>
      </w:r>
      <w:r w:rsidRPr="0091561B">
        <w:rPr>
          <w:rFonts w:ascii="GHEA Grapalat" w:hAnsi="GHEA Grapalat"/>
          <w:spacing w:val="-6"/>
          <w:sz w:val="20"/>
          <w:szCs w:val="20"/>
        </w:rPr>
        <w:t>.1.</w:t>
      </w:r>
      <w:r w:rsidRPr="0091561B">
        <w:rPr>
          <w:rFonts w:ascii="GHEA Grapalat" w:hAnsi="GHEA Grapalat"/>
          <w:spacing w:val="-6"/>
          <w:sz w:val="20"/>
          <w:szCs w:val="20"/>
        </w:rPr>
        <w:tab/>
        <w:t xml:space="preserve">Компания участвует в организованной ___________________ *(далее — Заказчик) </w:t>
      </w:r>
    </w:p>
    <w:p w:rsidR="000A214C" w:rsidRPr="0091561B" w:rsidRDefault="000A214C" w:rsidP="0091561B">
      <w:pPr>
        <w:widowControl w:val="0"/>
        <w:tabs>
          <w:tab w:val="left" w:pos="284"/>
        </w:tabs>
        <w:ind w:left="5245"/>
        <w:jc w:val="both"/>
        <w:rPr>
          <w:rFonts w:ascii="GHEA Grapalat" w:hAnsi="GHEA Grapalat" w:cs="GHEA Grapalat"/>
          <w:sz w:val="20"/>
          <w:szCs w:val="20"/>
        </w:rPr>
      </w:pPr>
      <w:r w:rsidRPr="0091561B">
        <w:rPr>
          <w:rFonts w:ascii="GHEA Grapalat" w:hAnsi="GHEA Grapalat"/>
          <w:sz w:val="20"/>
          <w:szCs w:val="20"/>
          <w:vertAlign w:val="superscript"/>
        </w:rPr>
        <w:t>наименование заказчика</w:t>
      </w:r>
    </w:p>
    <w:p w:rsidR="000A214C" w:rsidRPr="0091561B" w:rsidRDefault="000A214C" w:rsidP="0091561B">
      <w:pPr>
        <w:widowControl w:val="0"/>
        <w:jc w:val="both"/>
        <w:rPr>
          <w:rFonts w:ascii="GHEA Grapalat" w:hAnsi="GHEA Grapalat" w:cs="GHEA Grapalat"/>
          <w:sz w:val="20"/>
          <w:szCs w:val="20"/>
        </w:rPr>
      </w:pPr>
      <w:r w:rsidRPr="0091561B">
        <w:rPr>
          <w:rFonts w:ascii="GHEA Grapalat" w:hAnsi="GHEA Grapalat"/>
          <w:sz w:val="20"/>
          <w:szCs w:val="20"/>
        </w:rPr>
        <w:t>процедуре закупок под кодом ____________________________________________ *.</w:t>
      </w:r>
    </w:p>
    <w:p w:rsidR="000A214C" w:rsidRPr="0091561B" w:rsidRDefault="000A214C" w:rsidP="0091561B">
      <w:pPr>
        <w:widowControl w:val="0"/>
        <w:ind w:left="5245"/>
        <w:jc w:val="both"/>
        <w:rPr>
          <w:rFonts w:ascii="GHEA Grapalat" w:hAnsi="GHEA Grapalat" w:cs="GHEA Grapalat"/>
          <w:sz w:val="20"/>
          <w:szCs w:val="20"/>
        </w:rPr>
      </w:pPr>
      <w:r w:rsidRPr="0091561B">
        <w:rPr>
          <w:rFonts w:ascii="GHEA Grapalat" w:hAnsi="GHEA Grapalat"/>
          <w:sz w:val="20"/>
          <w:szCs w:val="20"/>
          <w:vertAlign w:val="superscript"/>
        </w:rPr>
        <w:t>код процедуры</w:t>
      </w:r>
    </w:p>
    <w:p w:rsidR="000A214C" w:rsidRPr="0091561B" w:rsidRDefault="000A214C" w:rsidP="0091561B">
      <w:pPr>
        <w:rPr>
          <w:rFonts w:ascii="GHEA Grapalat" w:hAnsi="GHEA Grapalat"/>
          <w:sz w:val="20"/>
          <w:szCs w:val="20"/>
        </w:rPr>
      </w:pPr>
      <w:r w:rsidRPr="0091561B">
        <w:rPr>
          <w:rFonts w:ascii="GHEA Grapalat" w:hAnsi="GHEA Grapalat"/>
          <w:sz w:val="20"/>
          <w:szCs w:val="20"/>
        </w:rPr>
        <w:br w:type="page"/>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lastRenderedPageBreak/>
        <w:t>1.2.</w:t>
      </w:r>
      <w:r w:rsidRPr="0091561B">
        <w:rPr>
          <w:rFonts w:ascii="GHEA Grapalat" w:hAnsi="GHEA Grapalat"/>
          <w:sz w:val="20"/>
          <w:szCs w:val="20"/>
        </w:rPr>
        <w:tab/>
        <w:t>В качестве обеспечения исполнения договора, заключаемого в</w:t>
      </w:r>
      <w:r w:rsidRPr="0091561B">
        <w:rPr>
          <w:rFonts w:ascii="Courier New" w:hAnsi="Courier New" w:cs="Courier New"/>
          <w:sz w:val="20"/>
          <w:szCs w:val="20"/>
          <w:lang w:val="en-US"/>
        </w:rPr>
        <w:t> </w:t>
      </w:r>
      <w:r w:rsidRPr="0091561B">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1.3.</w:t>
      </w:r>
      <w:r w:rsidRPr="0091561B">
        <w:rPr>
          <w:rFonts w:ascii="GHEA Grapalat" w:hAnsi="GHEA Grapalat"/>
          <w:sz w:val="20"/>
          <w:szCs w:val="20"/>
        </w:rPr>
        <w:tab/>
        <w:t>Подписав платежное требование (далее — Требование), прилагаемое к</w:t>
      </w:r>
      <w:r w:rsidRPr="0091561B">
        <w:rPr>
          <w:sz w:val="20"/>
          <w:szCs w:val="20"/>
          <w:lang w:val="en-US"/>
        </w:rPr>
        <w:t> </w:t>
      </w:r>
      <w:r w:rsidRPr="0091561B">
        <w:rPr>
          <w:rFonts w:ascii="GHEA Grapalat" w:hAnsi="GHEA Grapalat"/>
          <w:sz w:val="20"/>
          <w:szCs w:val="20"/>
        </w:rPr>
        <w:t xml:space="preserve">настоящему Соглашению о неустойке, Компания безотзывно соглашается, что: </w:t>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а)</w:t>
      </w:r>
      <w:r w:rsidRPr="0091561B">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б)</w:t>
      </w:r>
      <w:r w:rsidRPr="0091561B">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в)</w:t>
      </w:r>
      <w:r w:rsidRPr="0091561B">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г)</w:t>
      </w:r>
      <w:r w:rsidRPr="0091561B">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д)</w:t>
      </w:r>
      <w:r w:rsidRPr="0091561B">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1.</w:t>
      </w:r>
      <w:r w:rsidR="00E15531" w:rsidRPr="0091561B">
        <w:rPr>
          <w:rFonts w:ascii="GHEA Grapalat" w:hAnsi="GHEA Grapalat"/>
          <w:sz w:val="20"/>
          <w:szCs w:val="20"/>
        </w:rPr>
        <w:t>4</w:t>
      </w:r>
      <w:r w:rsidRPr="0091561B">
        <w:rPr>
          <w:rFonts w:ascii="GHEA Grapalat" w:hAnsi="GHEA Grapalat"/>
          <w:sz w:val="20"/>
          <w:szCs w:val="20"/>
        </w:rPr>
        <w:t>.</w:t>
      </w:r>
      <w:r w:rsidRPr="0091561B">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91561B">
        <w:rPr>
          <w:rFonts w:ascii="Courier New" w:hAnsi="Courier New" w:cs="Courier New"/>
          <w:sz w:val="20"/>
          <w:szCs w:val="20"/>
          <w:lang w:val="en-US"/>
        </w:rPr>
        <w:t> </w:t>
      </w:r>
      <w:r w:rsidRPr="0091561B">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1.</w:t>
      </w:r>
      <w:r w:rsidR="00E15531" w:rsidRPr="0091561B">
        <w:rPr>
          <w:rFonts w:ascii="GHEA Grapalat" w:hAnsi="GHEA Grapalat"/>
          <w:sz w:val="20"/>
          <w:szCs w:val="20"/>
        </w:rPr>
        <w:t>5</w:t>
      </w:r>
      <w:r w:rsidRPr="0091561B">
        <w:rPr>
          <w:rFonts w:ascii="GHEA Grapalat" w:hAnsi="GHEA Grapalat"/>
          <w:sz w:val="20"/>
          <w:szCs w:val="20"/>
        </w:rPr>
        <w:t>.</w:t>
      </w:r>
      <w:r w:rsidRPr="0091561B">
        <w:rPr>
          <w:rFonts w:ascii="GHEA Grapalat" w:hAnsi="GHEA Grapalat"/>
          <w:sz w:val="20"/>
          <w:szCs w:val="20"/>
        </w:rPr>
        <w:tab/>
        <w:t>Заказчик может представить в Банк-плательщик иные дополнительные документы.</w:t>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1.</w:t>
      </w:r>
      <w:r w:rsidR="009F3736" w:rsidRPr="0091561B">
        <w:rPr>
          <w:rFonts w:ascii="GHEA Grapalat" w:hAnsi="GHEA Grapalat"/>
          <w:sz w:val="20"/>
          <w:szCs w:val="20"/>
        </w:rPr>
        <w:t>6</w:t>
      </w:r>
      <w:r w:rsidRPr="0091561B">
        <w:rPr>
          <w:rFonts w:ascii="GHEA Grapalat" w:hAnsi="GHEA Grapalat"/>
          <w:sz w:val="20"/>
          <w:szCs w:val="20"/>
        </w:rPr>
        <w:t>. Банк не несет какой-либо ответственности за риски (понесенные</w:t>
      </w:r>
      <w:r w:rsidRPr="0091561B">
        <w:rPr>
          <w:rFonts w:ascii="Courier New" w:hAnsi="Courier New" w:cs="Courier New"/>
          <w:sz w:val="20"/>
          <w:szCs w:val="20"/>
          <w:lang w:val="en-US"/>
        </w:rPr>
        <w:t> </w:t>
      </w:r>
      <w:r w:rsidRPr="0091561B">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91561B">
        <w:rPr>
          <w:rFonts w:ascii="Courier New" w:hAnsi="Courier New" w:cs="Courier New"/>
          <w:sz w:val="20"/>
          <w:szCs w:val="20"/>
          <w:lang w:val="en-US"/>
        </w:rPr>
        <w:t> </w:t>
      </w:r>
      <w:r w:rsidRPr="0091561B">
        <w:rPr>
          <w:rFonts w:ascii="GHEA Grapalat" w:hAnsi="GHEA Grapalat"/>
          <w:sz w:val="20"/>
          <w:szCs w:val="20"/>
        </w:rPr>
        <w:t>Требовании. Банк не обязан проверять факты нарушения Компанией условий договора.</w:t>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1.</w:t>
      </w:r>
      <w:r w:rsidR="009F3736" w:rsidRPr="0091561B">
        <w:rPr>
          <w:rFonts w:ascii="GHEA Grapalat" w:hAnsi="GHEA Grapalat"/>
          <w:sz w:val="20"/>
          <w:szCs w:val="20"/>
        </w:rPr>
        <w:t>7</w:t>
      </w:r>
      <w:r w:rsidRPr="0091561B">
        <w:rPr>
          <w:rFonts w:ascii="GHEA Grapalat" w:hAnsi="GHEA Grapalat"/>
          <w:sz w:val="20"/>
          <w:szCs w:val="20"/>
        </w:rPr>
        <w:t>.</w:t>
      </w:r>
      <w:r w:rsidRPr="0091561B">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1.</w:t>
      </w:r>
      <w:r w:rsidR="009F3736" w:rsidRPr="0091561B">
        <w:rPr>
          <w:rFonts w:ascii="GHEA Grapalat" w:hAnsi="GHEA Grapalat"/>
          <w:sz w:val="20"/>
          <w:szCs w:val="20"/>
        </w:rPr>
        <w:t>8</w:t>
      </w:r>
      <w:r w:rsidRPr="0091561B">
        <w:rPr>
          <w:rFonts w:ascii="GHEA Grapalat" w:hAnsi="GHEA Grapalat"/>
          <w:sz w:val="20"/>
          <w:szCs w:val="20"/>
        </w:rPr>
        <w:t>.</w:t>
      </w:r>
      <w:r w:rsidRPr="0091561B">
        <w:rPr>
          <w:rFonts w:ascii="GHEA Grapalat" w:hAnsi="GHEA Grapalat"/>
          <w:sz w:val="20"/>
          <w:szCs w:val="20"/>
        </w:rPr>
        <w:tab/>
        <w:t>В случае если в течение десяти рабочих дней после представления в</w:t>
      </w:r>
      <w:r w:rsidRPr="0091561B">
        <w:rPr>
          <w:rFonts w:ascii="Courier New" w:hAnsi="Courier New" w:cs="Courier New"/>
          <w:sz w:val="20"/>
          <w:szCs w:val="20"/>
          <w:lang w:val="en-US"/>
        </w:rPr>
        <w:t> </w:t>
      </w:r>
      <w:r w:rsidRPr="0091561B">
        <w:rPr>
          <w:rFonts w:ascii="GHEA Grapalat" w:hAnsi="GHEA Grapalat"/>
          <w:sz w:val="20"/>
          <w:szCs w:val="20"/>
        </w:rPr>
        <w:t>Банк настоящего Соглашения и прилагаемого Требования по независящим от</w:t>
      </w:r>
      <w:r w:rsidRPr="0091561B">
        <w:rPr>
          <w:rFonts w:ascii="Courier New" w:hAnsi="Courier New" w:cs="Courier New"/>
          <w:sz w:val="20"/>
          <w:szCs w:val="20"/>
          <w:lang w:val="en-US"/>
        </w:rPr>
        <w:t> </w:t>
      </w:r>
      <w:r w:rsidRPr="0091561B">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91561B">
        <w:rPr>
          <w:rFonts w:ascii="Courier New" w:hAnsi="Courier New" w:cs="Courier New"/>
          <w:sz w:val="20"/>
          <w:szCs w:val="20"/>
          <w:lang w:val="en-US"/>
        </w:rPr>
        <w:t> </w:t>
      </w:r>
      <w:r w:rsidRPr="0091561B">
        <w:rPr>
          <w:rFonts w:ascii="GHEA Grapalat" w:hAnsi="GHEA Grapalat"/>
          <w:sz w:val="20"/>
          <w:szCs w:val="20"/>
        </w:rPr>
        <w:t>неуплатой.</w:t>
      </w:r>
    </w:p>
    <w:p w:rsidR="000A214C" w:rsidRPr="0091561B" w:rsidRDefault="000A214C" w:rsidP="0091561B">
      <w:pPr>
        <w:widowControl w:val="0"/>
        <w:jc w:val="center"/>
        <w:rPr>
          <w:rFonts w:ascii="GHEA Grapalat" w:hAnsi="GHEA Grapalat" w:cs="GHEA Grapalat"/>
          <w:b/>
          <w:bCs/>
          <w:sz w:val="20"/>
          <w:szCs w:val="20"/>
        </w:rPr>
      </w:pPr>
      <w:r w:rsidRPr="0091561B">
        <w:rPr>
          <w:rFonts w:ascii="GHEA Grapalat" w:hAnsi="GHEA Grapalat"/>
          <w:b/>
          <w:sz w:val="20"/>
          <w:szCs w:val="20"/>
        </w:rPr>
        <w:t>2. Иные условия</w:t>
      </w:r>
    </w:p>
    <w:p w:rsidR="001D4AC7" w:rsidRPr="0091561B" w:rsidRDefault="000A214C"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2.1.</w:t>
      </w:r>
      <w:r w:rsidRPr="0091561B">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w:t>
      </w:r>
      <w:r w:rsidR="001D4AC7" w:rsidRPr="0091561B">
        <w:rPr>
          <w:rFonts w:ascii="GHEA Grapalat" w:hAnsi="GHEA Grapalat"/>
          <w:sz w:val="20"/>
          <w:szCs w:val="20"/>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2.2.</w:t>
      </w:r>
      <w:r w:rsidRPr="0091561B">
        <w:rPr>
          <w:rFonts w:ascii="GHEA Grapalat" w:hAnsi="GHEA Grapalat"/>
          <w:sz w:val="20"/>
          <w:szCs w:val="20"/>
        </w:rPr>
        <w:tab/>
        <w:t xml:space="preserve">Представив настоящее Соглашение и прилагаемое Требование в Банк-плательщик: </w:t>
      </w:r>
    </w:p>
    <w:p w:rsidR="000A214C" w:rsidRPr="0091561B"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2.2.1.</w:t>
      </w:r>
      <w:r w:rsidRPr="0091561B">
        <w:rPr>
          <w:rFonts w:ascii="GHEA Grapalat" w:hAnsi="GHEA Grapalat"/>
          <w:sz w:val="20"/>
          <w:szCs w:val="20"/>
        </w:rPr>
        <w:tab/>
        <w:t>Заказчик подтверждает, что Компания допустила нарушение договорных обязательств, а</w:t>
      </w:r>
    </w:p>
    <w:p w:rsidR="000A214C" w:rsidRPr="0091561B" w:rsidDel="00A13215" w:rsidRDefault="000A214C" w:rsidP="0091561B">
      <w:pPr>
        <w:widowControl w:val="0"/>
        <w:tabs>
          <w:tab w:val="left" w:pos="1134"/>
        </w:tabs>
        <w:ind w:firstLine="567"/>
        <w:jc w:val="both"/>
        <w:rPr>
          <w:rFonts w:ascii="GHEA Grapalat" w:hAnsi="GHEA Grapalat" w:cs="GHEA Grapalat"/>
          <w:sz w:val="20"/>
          <w:szCs w:val="20"/>
        </w:rPr>
      </w:pPr>
      <w:r w:rsidRPr="0091561B">
        <w:rPr>
          <w:rFonts w:ascii="GHEA Grapalat" w:hAnsi="GHEA Grapalat"/>
          <w:sz w:val="20"/>
          <w:szCs w:val="20"/>
        </w:rPr>
        <w:t>2.2.2.</w:t>
      </w:r>
      <w:r w:rsidRPr="0091561B">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91561B" w:rsidRDefault="000A214C"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2.3.</w:t>
      </w:r>
      <w:r w:rsidRPr="0091561B">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91561B" w:rsidRDefault="000A214C" w:rsidP="0091561B">
      <w:pPr>
        <w:widowControl w:val="0"/>
        <w:ind w:firstLine="567"/>
        <w:jc w:val="center"/>
        <w:rPr>
          <w:rFonts w:ascii="GHEA Grapalat" w:hAnsi="GHEA Grapalat"/>
          <w:b/>
          <w:sz w:val="20"/>
          <w:szCs w:val="20"/>
        </w:rPr>
      </w:pPr>
      <w:r w:rsidRPr="0091561B">
        <w:rPr>
          <w:rFonts w:ascii="GHEA Grapalat" w:hAnsi="GHEA Grapalat"/>
          <w:b/>
          <w:sz w:val="20"/>
          <w:szCs w:val="20"/>
        </w:rPr>
        <w:t>3. Адрес, банковские реквизиты Компании</w:t>
      </w:r>
    </w:p>
    <w:p w:rsidR="000A214C" w:rsidRPr="0091561B" w:rsidRDefault="000A214C" w:rsidP="0091561B">
      <w:pPr>
        <w:widowControl w:val="0"/>
        <w:jc w:val="both"/>
        <w:rPr>
          <w:rFonts w:ascii="GHEA Grapalat" w:hAnsi="GHEA Grapalat"/>
          <w:sz w:val="20"/>
          <w:szCs w:val="20"/>
        </w:rPr>
      </w:pPr>
      <w:r w:rsidRPr="0091561B">
        <w:rPr>
          <w:rFonts w:ascii="GHEA Grapalat" w:hAnsi="GHEA Grapalat"/>
          <w:sz w:val="20"/>
          <w:szCs w:val="20"/>
        </w:rPr>
        <w:t>_______________________________________</w:t>
      </w:r>
    </w:p>
    <w:p w:rsidR="000A214C" w:rsidRPr="0091561B" w:rsidRDefault="000A214C" w:rsidP="0091561B">
      <w:pPr>
        <w:widowControl w:val="0"/>
        <w:ind w:right="4250"/>
        <w:jc w:val="center"/>
        <w:rPr>
          <w:rFonts w:ascii="GHEA Grapalat" w:hAnsi="GHEA Grapalat"/>
          <w:sz w:val="20"/>
          <w:szCs w:val="20"/>
          <w:vertAlign w:val="superscript"/>
        </w:rPr>
      </w:pPr>
      <w:r w:rsidRPr="0091561B">
        <w:rPr>
          <w:rFonts w:ascii="GHEA Grapalat" w:hAnsi="GHEA Grapalat"/>
          <w:sz w:val="20"/>
          <w:szCs w:val="20"/>
          <w:vertAlign w:val="superscript"/>
        </w:rPr>
        <w:lastRenderedPageBreak/>
        <w:t>наименование компании</w:t>
      </w:r>
    </w:p>
    <w:p w:rsidR="000A214C" w:rsidRPr="0091561B" w:rsidRDefault="000A214C" w:rsidP="0091561B">
      <w:pPr>
        <w:widowControl w:val="0"/>
        <w:jc w:val="both"/>
        <w:rPr>
          <w:rFonts w:ascii="GHEA Grapalat" w:hAnsi="GHEA Grapalat"/>
          <w:sz w:val="20"/>
          <w:szCs w:val="20"/>
        </w:rPr>
      </w:pPr>
      <w:r w:rsidRPr="0091561B">
        <w:rPr>
          <w:rFonts w:ascii="GHEA Grapalat" w:hAnsi="GHEA Grapalat"/>
          <w:sz w:val="20"/>
          <w:szCs w:val="20"/>
        </w:rPr>
        <w:t>_______________________________________</w:t>
      </w:r>
    </w:p>
    <w:p w:rsidR="000A214C" w:rsidRPr="0091561B" w:rsidRDefault="000A214C" w:rsidP="0091561B">
      <w:pPr>
        <w:widowControl w:val="0"/>
        <w:ind w:right="4250"/>
        <w:jc w:val="center"/>
        <w:rPr>
          <w:rFonts w:ascii="GHEA Grapalat" w:hAnsi="GHEA Grapalat"/>
          <w:sz w:val="20"/>
          <w:szCs w:val="20"/>
          <w:vertAlign w:val="superscript"/>
        </w:rPr>
      </w:pPr>
      <w:r w:rsidRPr="0091561B">
        <w:rPr>
          <w:rFonts w:ascii="GHEA Grapalat" w:hAnsi="GHEA Grapalat"/>
          <w:sz w:val="20"/>
          <w:szCs w:val="20"/>
          <w:vertAlign w:val="superscript"/>
        </w:rPr>
        <w:t>адрес компании</w:t>
      </w:r>
    </w:p>
    <w:p w:rsidR="000A214C" w:rsidRPr="0091561B" w:rsidRDefault="000A214C" w:rsidP="0091561B">
      <w:pPr>
        <w:widowControl w:val="0"/>
        <w:jc w:val="both"/>
        <w:rPr>
          <w:rFonts w:ascii="GHEA Grapalat" w:hAnsi="GHEA Grapalat"/>
          <w:sz w:val="20"/>
          <w:szCs w:val="20"/>
        </w:rPr>
      </w:pPr>
      <w:r w:rsidRPr="0091561B">
        <w:rPr>
          <w:rFonts w:ascii="GHEA Grapalat" w:hAnsi="GHEA Grapalat"/>
          <w:sz w:val="20"/>
          <w:szCs w:val="20"/>
        </w:rPr>
        <w:t>_______________________________________</w:t>
      </w:r>
    </w:p>
    <w:p w:rsidR="000A214C" w:rsidRPr="0091561B" w:rsidRDefault="000A214C" w:rsidP="0091561B">
      <w:pPr>
        <w:widowControl w:val="0"/>
        <w:ind w:right="4250"/>
        <w:jc w:val="center"/>
        <w:rPr>
          <w:rFonts w:ascii="GHEA Grapalat" w:hAnsi="GHEA Grapalat"/>
          <w:sz w:val="20"/>
          <w:szCs w:val="20"/>
          <w:vertAlign w:val="superscript"/>
        </w:rPr>
      </w:pPr>
      <w:r w:rsidRPr="0091561B">
        <w:rPr>
          <w:rFonts w:ascii="GHEA Grapalat" w:hAnsi="GHEA Grapalat"/>
          <w:sz w:val="20"/>
          <w:szCs w:val="20"/>
          <w:vertAlign w:val="superscript"/>
        </w:rPr>
        <w:t>наименование обслуживающего компанию банка</w:t>
      </w:r>
    </w:p>
    <w:p w:rsidR="000A214C" w:rsidRPr="0091561B" w:rsidRDefault="000A214C" w:rsidP="0091561B">
      <w:pPr>
        <w:widowControl w:val="0"/>
        <w:jc w:val="both"/>
        <w:rPr>
          <w:rFonts w:ascii="GHEA Grapalat" w:hAnsi="GHEA Grapalat"/>
          <w:sz w:val="20"/>
          <w:szCs w:val="20"/>
        </w:rPr>
      </w:pPr>
      <w:r w:rsidRPr="0091561B">
        <w:rPr>
          <w:rFonts w:ascii="GHEA Grapalat" w:hAnsi="GHEA Grapalat"/>
          <w:sz w:val="20"/>
          <w:szCs w:val="20"/>
        </w:rPr>
        <w:t>_______________________________________</w:t>
      </w:r>
    </w:p>
    <w:p w:rsidR="000A214C" w:rsidRPr="0091561B" w:rsidRDefault="000A214C" w:rsidP="0091561B">
      <w:pPr>
        <w:widowControl w:val="0"/>
        <w:ind w:right="4250"/>
        <w:jc w:val="center"/>
        <w:rPr>
          <w:rFonts w:ascii="GHEA Grapalat" w:hAnsi="GHEA Grapalat"/>
          <w:sz w:val="20"/>
          <w:szCs w:val="20"/>
          <w:vertAlign w:val="superscript"/>
        </w:rPr>
      </w:pPr>
      <w:r w:rsidRPr="0091561B">
        <w:rPr>
          <w:rFonts w:ascii="GHEA Grapalat" w:hAnsi="GHEA Grapalat"/>
          <w:sz w:val="20"/>
          <w:szCs w:val="20"/>
          <w:vertAlign w:val="superscript"/>
        </w:rPr>
        <w:t>номер банковского счета компании</w:t>
      </w:r>
    </w:p>
    <w:p w:rsidR="000A214C" w:rsidRPr="0091561B" w:rsidRDefault="000A214C" w:rsidP="0091561B">
      <w:pPr>
        <w:widowControl w:val="0"/>
        <w:jc w:val="both"/>
        <w:rPr>
          <w:rFonts w:ascii="GHEA Grapalat" w:hAnsi="GHEA Grapalat"/>
          <w:sz w:val="20"/>
          <w:szCs w:val="20"/>
        </w:rPr>
      </w:pPr>
      <w:r w:rsidRPr="0091561B">
        <w:rPr>
          <w:rFonts w:ascii="GHEA Grapalat" w:hAnsi="GHEA Grapalat"/>
          <w:sz w:val="20"/>
          <w:szCs w:val="20"/>
        </w:rPr>
        <w:t>_______________________________________</w:t>
      </w:r>
    </w:p>
    <w:p w:rsidR="000A214C" w:rsidRPr="0091561B" w:rsidRDefault="000A214C" w:rsidP="0091561B">
      <w:pPr>
        <w:widowControl w:val="0"/>
        <w:ind w:right="4250"/>
        <w:jc w:val="center"/>
        <w:rPr>
          <w:rFonts w:ascii="GHEA Grapalat" w:hAnsi="GHEA Grapalat"/>
          <w:sz w:val="20"/>
          <w:szCs w:val="20"/>
          <w:vertAlign w:val="superscript"/>
        </w:rPr>
      </w:pPr>
      <w:r w:rsidRPr="0091561B">
        <w:rPr>
          <w:rFonts w:ascii="GHEA Grapalat" w:hAnsi="GHEA Grapalat"/>
          <w:sz w:val="20"/>
          <w:szCs w:val="20"/>
          <w:vertAlign w:val="superscript"/>
        </w:rPr>
        <w:t>учетный номер налогоплательщика компании</w:t>
      </w:r>
    </w:p>
    <w:p w:rsidR="000A214C" w:rsidRPr="0091561B" w:rsidRDefault="000A214C" w:rsidP="0091561B">
      <w:pPr>
        <w:widowControl w:val="0"/>
        <w:jc w:val="both"/>
        <w:rPr>
          <w:rFonts w:ascii="GHEA Grapalat" w:hAnsi="GHEA Grapalat"/>
          <w:sz w:val="20"/>
          <w:szCs w:val="20"/>
        </w:rPr>
      </w:pPr>
      <w:r w:rsidRPr="0091561B">
        <w:rPr>
          <w:rFonts w:ascii="GHEA Grapalat" w:hAnsi="GHEA Grapalat"/>
          <w:sz w:val="20"/>
          <w:szCs w:val="20"/>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6A335A"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6A335A"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6A335A"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6A335A"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91561B" w:rsidRDefault="0091561B" w:rsidP="003B2F27">
      <w:pPr>
        <w:pStyle w:val="norm"/>
        <w:widowControl w:val="0"/>
        <w:spacing w:after="160" w:line="360" w:lineRule="auto"/>
        <w:ind w:firstLine="284"/>
        <w:jc w:val="right"/>
        <w:rPr>
          <w:rFonts w:ascii="GHEA Grapalat" w:hAnsi="GHEA Grapalat"/>
          <w:b/>
          <w:sz w:val="24"/>
          <w:szCs w:val="24"/>
          <w:lang w:val="hy-AM"/>
        </w:rPr>
      </w:pPr>
    </w:p>
    <w:p w:rsidR="00D05D42" w:rsidRDefault="00D05D42" w:rsidP="003B2F27">
      <w:pPr>
        <w:pStyle w:val="norm"/>
        <w:widowControl w:val="0"/>
        <w:spacing w:after="160" w:line="360" w:lineRule="auto"/>
        <w:ind w:firstLine="284"/>
        <w:jc w:val="right"/>
        <w:rPr>
          <w:rFonts w:ascii="GHEA Grapalat" w:hAnsi="GHEA Grapalat"/>
          <w:b/>
          <w:sz w:val="24"/>
          <w:szCs w:val="24"/>
          <w:lang w:val="hy-AM"/>
        </w:rPr>
      </w:pPr>
    </w:p>
    <w:p w:rsidR="00D05D42" w:rsidRDefault="00D05D42" w:rsidP="003B2F27">
      <w:pPr>
        <w:pStyle w:val="norm"/>
        <w:widowControl w:val="0"/>
        <w:spacing w:after="160" w:line="360" w:lineRule="auto"/>
        <w:ind w:firstLine="284"/>
        <w:jc w:val="right"/>
        <w:rPr>
          <w:rFonts w:ascii="GHEA Grapalat" w:hAnsi="GHEA Grapalat"/>
          <w:b/>
          <w:sz w:val="24"/>
          <w:szCs w:val="24"/>
          <w:lang w:val="hy-AM"/>
        </w:rPr>
      </w:pPr>
    </w:p>
    <w:p w:rsidR="00FA0713" w:rsidRDefault="00FA0713" w:rsidP="003B2F27">
      <w:pPr>
        <w:pStyle w:val="norm"/>
        <w:widowControl w:val="0"/>
        <w:spacing w:after="160" w:line="360" w:lineRule="auto"/>
        <w:ind w:firstLine="284"/>
        <w:jc w:val="right"/>
        <w:rPr>
          <w:rFonts w:ascii="GHEA Grapalat" w:hAnsi="GHEA Grapalat"/>
          <w:b/>
          <w:sz w:val="24"/>
          <w:szCs w:val="24"/>
          <w:lang w:val="hy-AM"/>
        </w:rPr>
      </w:pPr>
    </w:p>
    <w:p w:rsidR="00FA0713" w:rsidRPr="00FA0713" w:rsidRDefault="00FA0713" w:rsidP="003B2F27">
      <w:pPr>
        <w:pStyle w:val="norm"/>
        <w:widowControl w:val="0"/>
        <w:spacing w:after="160" w:line="360" w:lineRule="auto"/>
        <w:ind w:firstLine="284"/>
        <w:jc w:val="right"/>
        <w:rPr>
          <w:rFonts w:ascii="GHEA Grapalat" w:hAnsi="GHEA Grapalat"/>
          <w:b/>
          <w:sz w:val="24"/>
          <w:szCs w:val="24"/>
          <w:lang w:val="hy-AM"/>
        </w:rPr>
      </w:pPr>
    </w:p>
    <w:p w:rsidR="003B2F27" w:rsidRPr="006F1605" w:rsidRDefault="003B2F27" w:rsidP="0091561B">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91561B" w:rsidRPr="00B71E46" w:rsidRDefault="0091561B" w:rsidP="0091561B">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3E5077">
        <w:rPr>
          <w:rFonts w:ascii="GHEA Grapalat" w:hAnsi="GHEA Grapalat"/>
          <w:b/>
          <w:sz w:val="24"/>
          <w:szCs w:val="24"/>
        </w:rPr>
        <w:t>запрос котировки</w:t>
      </w:r>
      <w:r w:rsidRPr="00BF4E90">
        <w:rPr>
          <w:rFonts w:ascii="GHEA Grapalat" w:hAnsi="GHEA Grapalat"/>
          <w:b/>
          <w:sz w:val="24"/>
          <w:szCs w:val="24"/>
        </w:rPr>
        <w:t xml:space="preserve"> </w:t>
      </w:r>
      <w:r w:rsidRPr="003E5077">
        <w:rPr>
          <w:rFonts w:ascii="GHEA Grapalat" w:hAnsi="GHEA Grapalat" w:cs="Arial"/>
          <w:b/>
          <w:sz w:val="24"/>
          <w:szCs w:val="24"/>
        </w:rPr>
        <w:br/>
      </w:r>
      <w:r w:rsidRPr="003E5077">
        <w:rPr>
          <w:rFonts w:ascii="GHEA Grapalat" w:hAnsi="GHEA Grapalat"/>
          <w:b/>
          <w:sz w:val="24"/>
          <w:szCs w:val="24"/>
        </w:rPr>
        <w:t xml:space="preserve">под кодом </w:t>
      </w:r>
      <w:r w:rsidRPr="003E5077">
        <w:rPr>
          <w:rFonts w:ascii="GHEA Grapalat" w:hAnsi="GHEA Grapalat"/>
          <w:b/>
          <w:sz w:val="24"/>
          <w:szCs w:val="24"/>
          <w:lang w:val="hy-AM"/>
        </w:rPr>
        <w:t>KMJH-</w:t>
      </w:r>
      <w:r w:rsidRPr="003E5077">
        <w:rPr>
          <w:rFonts w:ascii="GHEA Grapalat" w:hAnsi="GHEA Grapalat"/>
          <w:b/>
          <w:sz w:val="22"/>
          <w:szCs w:val="22"/>
        </w:rPr>
        <w:t xml:space="preserve"> GH</w:t>
      </w:r>
      <w:r w:rsidRPr="003E5077">
        <w:rPr>
          <w:rFonts w:ascii="GHEA Grapalat" w:hAnsi="GHEA Grapalat"/>
          <w:b/>
          <w:sz w:val="22"/>
          <w:szCs w:val="22"/>
          <w:lang w:val="hy-AM"/>
        </w:rPr>
        <w:t>Ts</w:t>
      </w:r>
      <w:r w:rsidRPr="003E5077">
        <w:rPr>
          <w:rFonts w:ascii="GHEA Grapalat" w:hAnsi="GHEA Grapalat"/>
          <w:b/>
          <w:sz w:val="22"/>
          <w:szCs w:val="22"/>
        </w:rPr>
        <w:t>DzB</w:t>
      </w:r>
      <w:r w:rsidRPr="003E5077">
        <w:rPr>
          <w:rFonts w:ascii="GHEA Grapalat" w:hAnsi="GHEA Grapalat"/>
          <w:b/>
          <w:sz w:val="22"/>
          <w:szCs w:val="22"/>
          <w:lang w:val="hy-AM"/>
        </w:rPr>
        <w:t xml:space="preserve"> </w:t>
      </w:r>
      <w:r>
        <w:rPr>
          <w:rFonts w:ascii="GHEA Grapalat" w:hAnsi="GHEA Grapalat"/>
          <w:b/>
          <w:sz w:val="24"/>
          <w:szCs w:val="24"/>
          <w:lang w:val="hy-AM"/>
        </w:rPr>
        <w:t>-</w:t>
      </w:r>
      <w:r w:rsidR="006A335A">
        <w:rPr>
          <w:rFonts w:ascii="GHEA Grapalat" w:hAnsi="GHEA Grapalat"/>
          <w:b/>
          <w:sz w:val="24"/>
          <w:szCs w:val="24"/>
          <w:lang w:val="hy-AM"/>
        </w:rPr>
        <w:t>24/32</w:t>
      </w:r>
    </w:p>
    <w:p w:rsidR="0091561B" w:rsidRDefault="0091561B" w:rsidP="003B2F27">
      <w:pPr>
        <w:widowControl w:val="0"/>
        <w:spacing w:after="160" w:line="360" w:lineRule="auto"/>
        <w:ind w:firstLine="142"/>
        <w:jc w:val="center"/>
        <w:rPr>
          <w:rFonts w:ascii="GHEA Grapalat" w:hAnsi="GHEA Grapalat"/>
          <w:b/>
        </w:rPr>
      </w:pPr>
    </w:p>
    <w:p w:rsidR="003B2F27" w:rsidRPr="0091561B" w:rsidRDefault="003B2F27" w:rsidP="0091561B">
      <w:pPr>
        <w:widowControl w:val="0"/>
        <w:spacing w:line="360" w:lineRule="auto"/>
        <w:ind w:firstLine="142"/>
        <w:jc w:val="center"/>
        <w:rPr>
          <w:rFonts w:ascii="GHEA Grapalat" w:hAnsi="GHEA Grapalat" w:cs="Times Armenian"/>
          <w:b/>
          <w:sz w:val="20"/>
          <w:szCs w:val="20"/>
        </w:rPr>
      </w:pPr>
      <w:r w:rsidRPr="0091561B">
        <w:rPr>
          <w:rFonts w:ascii="GHEA Grapalat" w:hAnsi="GHEA Grapalat"/>
          <w:b/>
          <w:sz w:val="20"/>
          <w:szCs w:val="20"/>
        </w:rPr>
        <w:t xml:space="preserve">ДОГОВОР ГОСУДАРСТВЕННОЙ ЗАКУПКИ </w:t>
      </w:r>
      <w:r w:rsidRPr="0091561B">
        <w:rPr>
          <w:rFonts w:ascii="GHEA Grapalat" w:hAnsi="GHEA Grapalat"/>
          <w:b/>
          <w:sz w:val="20"/>
          <w:szCs w:val="20"/>
        </w:rPr>
        <w:br/>
        <w:t xml:space="preserve">НА ПРЕДОСТАВЛЕНИЕ ________________________ ДЛЯ НУЖД ГОСУДАРСТВА </w:t>
      </w:r>
    </w:p>
    <w:p w:rsidR="003B2F27" w:rsidRPr="0091561B" w:rsidRDefault="003B2F27" w:rsidP="0091561B">
      <w:pPr>
        <w:widowControl w:val="0"/>
        <w:spacing w:line="360" w:lineRule="auto"/>
        <w:jc w:val="center"/>
        <w:rPr>
          <w:rFonts w:ascii="GHEA Grapalat" w:hAnsi="GHEA Grapalat"/>
          <w:b/>
          <w:sz w:val="20"/>
          <w:szCs w:val="20"/>
          <w:lang w:val="en-US"/>
        </w:rPr>
      </w:pPr>
      <w:r w:rsidRPr="0091561B">
        <w:rPr>
          <w:rFonts w:ascii="GHEA Grapalat" w:hAnsi="GHEA Grapalat"/>
          <w:b/>
          <w:sz w:val="20"/>
          <w:szCs w:val="20"/>
        </w:rPr>
        <w:t>№ ___________________</w:t>
      </w:r>
    </w:p>
    <w:tbl>
      <w:tblPr>
        <w:tblW w:w="0" w:type="auto"/>
        <w:tblLook w:val="04A0" w:firstRow="1" w:lastRow="0" w:firstColumn="1" w:lastColumn="0" w:noHBand="0" w:noVBand="1"/>
      </w:tblPr>
      <w:tblGrid>
        <w:gridCol w:w="4528"/>
        <w:gridCol w:w="4542"/>
      </w:tblGrid>
      <w:tr w:rsidR="003B2F27" w:rsidRPr="0091561B" w:rsidTr="005C5077">
        <w:tc>
          <w:tcPr>
            <w:tcW w:w="4643" w:type="dxa"/>
            <w:shd w:val="clear" w:color="auto" w:fill="auto"/>
          </w:tcPr>
          <w:p w:rsidR="003B2F27" w:rsidRPr="0091561B" w:rsidRDefault="003B2F27" w:rsidP="0091561B">
            <w:pPr>
              <w:widowControl w:val="0"/>
              <w:spacing w:line="360" w:lineRule="auto"/>
              <w:ind w:left="567"/>
              <w:rPr>
                <w:rFonts w:ascii="GHEA Grapalat" w:hAnsi="GHEA Grapalat"/>
                <w:b/>
                <w:sz w:val="20"/>
                <w:szCs w:val="20"/>
                <w:u w:val="single"/>
                <w:lang w:val="en-US"/>
              </w:rPr>
            </w:pPr>
            <w:r w:rsidRPr="0091561B">
              <w:rPr>
                <w:rFonts w:ascii="GHEA Grapalat" w:hAnsi="GHEA Grapalat"/>
                <w:sz w:val="20"/>
                <w:szCs w:val="20"/>
              </w:rPr>
              <w:t>г</w:t>
            </w:r>
            <w:r w:rsidRPr="0091561B">
              <w:rPr>
                <w:rFonts w:ascii="GHEA Grapalat" w:hAnsi="GHEA Grapalat"/>
                <w:sz w:val="20"/>
                <w:szCs w:val="20"/>
                <w:lang w:val="en-US"/>
              </w:rPr>
              <w:t>.</w:t>
            </w:r>
          </w:p>
        </w:tc>
        <w:tc>
          <w:tcPr>
            <w:tcW w:w="4644" w:type="dxa"/>
            <w:shd w:val="clear" w:color="auto" w:fill="auto"/>
          </w:tcPr>
          <w:p w:rsidR="003B2F27" w:rsidRPr="0091561B" w:rsidRDefault="003B2F27" w:rsidP="0091561B">
            <w:pPr>
              <w:widowControl w:val="0"/>
              <w:tabs>
                <w:tab w:val="left" w:pos="1701"/>
                <w:tab w:val="left" w:pos="2552"/>
                <w:tab w:val="left" w:pos="8865"/>
              </w:tabs>
              <w:spacing w:line="360" w:lineRule="auto"/>
              <w:ind w:firstLine="567"/>
              <w:jc w:val="right"/>
              <w:rPr>
                <w:rFonts w:ascii="GHEA Grapalat" w:hAnsi="GHEA Grapalat" w:cs="Sylfaen"/>
                <w:sz w:val="20"/>
                <w:szCs w:val="20"/>
                <w:lang w:val="en-US"/>
              </w:rPr>
            </w:pPr>
            <w:r w:rsidRPr="0091561B">
              <w:rPr>
                <w:rFonts w:ascii="GHEA Grapalat" w:hAnsi="GHEA Grapalat"/>
                <w:sz w:val="20"/>
                <w:szCs w:val="20"/>
              </w:rPr>
              <w:t>"</w:t>
            </w:r>
            <w:r w:rsidRPr="0091561B">
              <w:rPr>
                <w:rFonts w:ascii="GHEA Grapalat" w:hAnsi="GHEA Grapalat"/>
                <w:sz w:val="20"/>
                <w:szCs w:val="20"/>
              </w:rPr>
              <w:tab/>
              <w:t>" 20.</w:t>
            </w:r>
            <w:r w:rsidRPr="0091561B">
              <w:rPr>
                <w:rFonts w:ascii="GHEA Grapalat" w:hAnsi="GHEA Grapalat"/>
                <w:sz w:val="20"/>
                <w:szCs w:val="20"/>
              </w:rPr>
              <w:tab/>
              <w:t>г.</w:t>
            </w:r>
          </w:p>
        </w:tc>
      </w:tr>
    </w:tbl>
    <w:p w:rsidR="003B2F27" w:rsidRPr="0091561B" w:rsidRDefault="003B2F27" w:rsidP="0091561B">
      <w:pPr>
        <w:widowControl w:val="0"/>
        <w:jc w:val="center"/>
        <w:rPr>
          <w:rFonts w:ascii="GHEA Grapalat" w:hAnsi="GHEA Grapalat"/>
          <w:b/>
          <w:sz w:val="20"/>
          <w:szCs w:val="20"/>
          <w:u w:val="single"/>
          <w:lang w:val="en-US"/>
        </w:rPr>
      </w:pPr>
    </w:p>
    <w:p w:rsidR="003B2F27" w:rsidRPr="0091561B" w:rsidRDefault="003B2F27" w:rsidP="0091561B">
      <w:pPr>
        <w:widowControl w:val="0"/>
        <w:jc w:val="both"/>
        <w:rPr>
          <w:rFonts w:ascii="GHEA Grapalat" w:hAnsi="GHEA Grapalat"/>
          <w:sz w:val="20"/>
          <w:szCs w:val="20"/>
        </w:rPr>
      </w:pPr>
      <w:r w:rsidRPr="0091561B">
        <w:rPr>
          <w:rFonts w:ascii="GHEA Grapalat" w:hAnsi="GHEA Grapalat"/>
          <w:sz w:val="20"/>
          <w:szCs w:val="20"/>
        </w:rPr>
        <w:t>____________________, в лице _______________________, действующего на основании устава _________________, (далее — "Заказчик), с одной стороны, и</w:t>
      </w:r>
      <w:r w:rsidRPr="0091561B">
        <w:rPr>
          <w:rFonts w:ascii="Courier New" w:hAnsi="Courier New" w:cs="Courier New"/>
          <w:sz w:val="20"/>
          <w:szCs w:val="20"/>
          <w:lang w:val="en-US"/>
        </w:rPr>
        <w:t> </w:t>
      </w:r>
      <w:r w:rsidRPr="0091561B">
        <w:rPr>
          <w:rFonts w:ascii="GHEA Grapalat" w:hAnsi="GHEA Grapalat"/>
          <w:sz w:val="20"/>
          <w:szCs w:val="20"/>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91561B" w:rsidRDefault="003B2F27" w:rsidP="0091561B">
      <w:pPr>
        <w:jc w:val="center"/>
        <w:rPr>
          <w:rFonts w:ascii="GHEA Grapalat" w:hAnsi="GHEA Grapalat"/>
          <w:b/>
          <w:sz w:val="20"/>
          <w:szCs w:val="20"/>
        </w:rPr>
      </w:pPr>
      <w:r w:rsidRPr="0091561B">
        <w:rPr>
          <w:rFonts w:ascii="GHEA Grapalat" w:hAnsi="GHEA Grapalat"/>
          <w:b/>
          <w:sz w:val="20"/>
          <w:szCs w:val="20"/>
        </w:rPr>
        <w:t>1. ПРЕДМЕТ ДОГОВОРА</w:t>
      </w:r>
    </w:p>
    <w:p w:rsidR="003B2F27" w:rsidRPr="0091561B" w:rsidRDefault="003B2F2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1.1.</w:t>
      </w:r>
      <w:r w:rsidRPr="0091561B">
        <w:rPr>
          <w:rFonts w:ascii="GHEA Grapalat" w:hAnsi="GHEA Grapalat"/>
          <w:sz w:val="20"/>
          <w:szCs w:val="20"/>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1.2.</w:t>
      </w:r>
      <w:r w:rsidRPr="0091561B">
        <w:rPr>
          <w:rFonts w:ascii="GHEA Grapalat" w:hAnsi="GHEA Grapalat"/>
          <w:sz w:val="20"/>
          <w:szCs w:val="20"/>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91561B">
        <w:rPr>
          <w:rFonts w:ascii="GHEA Grapalat" w:hAnsi="GHEA Grapalat"/>
          <w:sz w:val="20"/>
          <w:szCs w:val="20"/>
          <w:vertAlign w:val="superscript"/>
        </w:rPr>
        <w:t>15.</w:t>
      </w:r>
      <w:r w:rsidR="00DA3C30" w:rsidRPr="0091561B">
        <w:rPr>
          <w:rFonts w:ascii="GHEA Grapalat" w:hAnsi="GHEA Grapalat"/>
          <w:sz w:val="20"/>
          <w:szCs w:val="20"/>
          <w:vertAlign w:val="superscript"/>
        </w:rPr>
        <w:t>1</w:t>
      </w:r>
    </w:p>
    <w:p w:rsidR="003B2F27" w:rsidRPr="0091561B" w:rsidRDefault="003B2F2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2.1.</w:t>
      </w:r>
      <w:r w:rsidRPr="0091561B">
        <w:rPr>
          <w:rFonts w:ascii="GHEA Grapalat" w:hAnsi="GHEA Grapalat"/>
          <w:sz w:val="20"/>
          <w:szCs w:val="20"/>
        </w:rPr>
        <w:tab/>
        <w:t>Заказчик имеет право:</w:t>
      </w:r>
    </w:p>
    <w:p w:rsidR="003B2F27" w:rsidRPr="0091561B" w:rsidRDefault="003B2F27" w:rsidP="0091561B">
      <w:pPr>
        <w:widowControl w:val="0"/>
        <w:tabs>
          <w:tab w:val="left" w:pos="1276"/>
        </w:tabs>
        <w:ind w:firstLine="567"/>
        <w:jc w:val="both"/>
        <w:rPr>
          <w:rFonts w:ascii="GHEA Grapalat" w:hAnsi="GHEA Grapalat" w:cs="Sylfaen"/>
          <w:sz w:val="20"/>
          <w:szCs w:val="20"/>
        </w:rPr>
      </w:pPr>
      <w:r w:rsidRPr="0091561B">
        <w:rPr>
          <w:rFonts w:ascii="GHEA Grapalat" w:hAnsi="GHEA Grapalat"/>
          <w:sz w:val="20"/>
          <w:szCs w:val="20"/>
        </w:rPr>
        <w:t>2.1.1.</w:t>
      </w:r>
      <w:r w:rsidRPr="0091561B">
        <w:rPr>
          <w:rFonts w:ascii="GHEA Grapalat" w:hAnsi="GHEA Grapalat"/>
          <w:sz w:val="20"/>
          <w:szCs w:val="20"/>
        </w:rPr>
        <w:tab/>
        <w:t>В любое время проверять ход и качество предоставляемой Исполнителем услуги, без вмешательства в деятельность Исполнителя.</w:t>
      </w:r>
    </w:p>
    <w:p w:rsidR="003B2F27" w:rsidRPr="0091561B" w:rsidRDefault="003B2F27" w:rsidP="0091561B">
      <w:pPr>
        <w:widowControl w:val="0"/>
        <w:tabs>
          <w:tab w:val="left" w:pos="1276"/>
        </w:tabs>
        <w:ind w:firstLine="567"/>
        <w:jc w:val="both"/>
        <w:rPr>
          <w:rFonts w:ascii="GHEA Grapalat" w:hAnsi="GHEA Grapalat"/>
          <w:sz w:val="20"/>
          <w:szCs w:val="20"/>
        </w:rPr>
      </w:pPr>
      <w:r w:rsidRPr="0091561B">
        <w:rPr>
          <w:rFonts w:ascii="GHEA Grapalat" w:hAnsi="GHEA Grapalat"/>
          <w:sz w:val="20"/>
          <w:szCs w:val="20"/>
        </w:rPr>
        <w:t>2.1.2.</w:t>
      </w:r>
      <w:r w:rsidRPr="0091561B">
        <w:rPr>
          <w:rFonts w:ascii="GHEA Grapalat" w:hAnsi="GHEA Grapalat"/>
          <w:sz w:val="20"/>
          <w:szCs w:val="20"/>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а)</w:t>
      </w:r>
      <w:r w:rsidRPr="0091561B">
        <w:rPr>
          <w:rFonts w:ascii="GHEA Grapalat" w:hAnsi="GHEA Grapalat"/>
          <w:sz w:val="20"/>
          <w:szCs w:val="20"/>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DA3C30" w:rsidRPr="0091561B">
        <w:rPr>
          <w:rFonts w:ascii="GHEA Grapalat" w:hAnsi="GHEA Grapalat"/>
          <w:sz w:val="20"/>
          <w:szCs w:val="20"/>
          <w:vertAlign w:val="superscript"/>
        </w:rPr>
        <w:t>15.2</w:t>
      </w:r>
    </w:p>
    <w:p w:rsidR="003B2F27" w:rsidRPr="0091561B" w:rsidRDefault="003B2F27" w:rsidP="0091561B">
      <w:pPr>
        <w:widowControl w:val="0"/>
        <w:tabs>
          <w:tab w:val="left" w:pos="1080"/>
          <w:tab w:val="left" w:pos="1134"/>
        </w:tabs>
        <w:ind w:firstLine="567"/>
        <w:jc w:val="both"/>
        <w:rPr>
          <w:rFonts w:ascii="GHEA Grapalat" w:hAnsi="GHEA Grapalat"/>
          <w:sz w:val="20"/>
          <w:szCs w:val="20"/>
        </w:rPr>
      </w:pPr>
      <w:r w:rsidRPr="0091561B">
        <w:rPr>
          <w:rFonts w:ascii="GHEA Grapalat" w:hAnsi="GHEA Grapalat"/>
          <w:sz w:val="20"/>
          <w:szCs w:val="20"/>
        </w:rPr>
        <w:t>б)</w:t>
      </w:r>
      <w:r w:rsidRPr="0091561B">
        <w:rPr>
          <w:rFonts w:ascii="GHEA Grapalat" w:hAnsi="GHEA Grapalat"/>
          <w:sz w:val="20"/>
          <w:szCs w:val="20"/>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91561B" w:rsidRDefault="003B2F27" w:rsidP="0091561B">
      <w:pPr>
        <w:widowControl w:val="0"/>
        <w:tabs>
          <w:tab w:val="left" w:pos="1276"/>
        </w:tabs>
        <w:ind w:firstLine="567"/>
        <w:jc w:val="both"/>
        <w:rPr>
          <w:rFonts w:ascii="GHEA Grapalat" w:hAnsi="GHEA Grapalat"/>
          <w:sz w:val="20"/>
          <w:szCs w:val="20"/>
        </w:rPr>
      </w:pPr>
      <w:r w:rsidRPr="0091561B">
        <w:rPr>
          <w:rFonts w:ascii="GHEA Grapalat" w:hAnsi="GHEA Grapalat"/>
          <w:sz w:val="20"/>
          <w:szCs w:val="20"/>
        </w:rPr>
        <w:t>2.1.3.</w:t>
      </w:r>
      <w:r w:rsidRPr="0091561B">
        <w:rPr>
          <w:rFonts w:ascii="GHEA Grapalat" w:hAnsi="GHEA Grapalat"/>
          <w:sz w:val="20"/>
          <w:szCs w:val="20"/>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а)</w:t>
      </w:r>
      <w:r w:rsidRPr="0091561B">
        <w:rPr>
          <w:rFonts w:ascii="GHEA Grapalat" w:hAnsi="GHEA Grapalat"/>
          <w:sz w:val="20"/>
          <w:szCs w:val="20"/>
        </w:rPr>
        <w:tab/>
        <w:t>предоставленная услуга не соответствует требованиям, установленным Приложением № 1 к договору;</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б)</w:t>
      </w:r>
      <w:r w:rsidRPr="0091561B">
        <w:rPr>
          <w:rFonts w:ascii="GHEA Grapalat" w:hAnsi="GHEA Grapalat"/>
          <w:sz w:val="20"/>
          <w:szCs w:val="20"/>
        </w:rPr>
        <w:tab/>
        <w:t>нарушен срок предоставления услуги.</w:t>
      </w:r>
    </w:p>
    <w:p w:rsidR="003B2F27" w:rsidRPr="0091561B" w:rsidRDefault="003B2F27" w:rsidP="0091561B">
      <w:pPr>
        <w:widowControl w:val="0"/>
        <w:tabs>
          <w:tab w:val="left" w:pos="1134"/>
        </w:tabs>
        <w:ind w:firstLine="567"/>
        <w:jc w:val="both"/>
        <w:rPr>
          <w:rFonts w:ascii="GHEA Grapalat" w:hAnsi="GHEA Grapalat" w:cs="Sylfaen"/>
          <w:b/>
          <w:sz w:val="20"/>
          <w:szCs w:val="20"/>
        </w:rPr>
      </w:pPr>
      <w:r w:rsidRPr="0091561B">
        <w:rPr>
          <w:rFonts w:ascii="GHEA Grapalat" w:hAnsi="GHEA Grapalat"/>
          <w:b/>
          <w:sz w:val="20"/>
          <w:szCs w:val="20"/>
        </w:rPr>
        <w:t>2.2.</w:t>
      </w:r>
      <w:r w:rsidRPr="0091561B">
        <w:rPr>
          <w:rFonts w:ascii="GHEA Grapalat" w:hAnsi="GHEA Grapalat"/>
          <w:b/>
          <w:sz w:val="20"/>
          <w:szCs w:val="20"/>
        </w:rPr>
        <w:tab/>
        <w:t>Заказчик обязан:</w:t>
      </w:r>
    </w:p>
    <w:p w:rsidR="00830C72" w:rsidRPr="0091561B" w:rsidRDefault="003B2F27" w:rsidP="0091561B">
      <w:pPr>
        <w:widowControl w:val="0"/>
        <w:pBdr>
          <w:bottom w:val="single" w:sz="6" w:space="1" w:color="auto"/>
        </w:pBdr>
        <w:tabs>
          <w:tab w:val="left" w:pos="1276"/>
        </w:tabs>
        <w:ind w:firstLine="567"/>
        <w:jc w:val="both"/>
        <w:rPr>
          <w:rFonts w:ascii="GHEA Grapalat" w:hAnsi="GHEA Grapalat"/>
          <w:sz w:val="20"/>
          <w:szCs w:val="20"/>
        </w:rPr>
      </w:pPr>
      <w:r w:rsidRPr="0091561B">
        <w:rPr>
          <w:rFonts w:ascii="GHEA Grapalat" w:hAnsi="GHEA Grapalat"/>
          <w:sz w:val="20"/>
          <w:szCs w:val="20"/>
        </w:rPr>
        <w:t>2.2.1.</w:t>
      </w:r>
      <w:r w:rsidRPr="0091561B">
        <w:rPr>
          <w:rFonts w:ascii="GHEA Grapalat" w:hAnsi="GHEA Grapalat"/>
          <w:sz w:val="20"/>
          <w:szCs w:val="20"/>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830C72" w:rsidRPr="0091561B" w:rsidRDefault="00D55A31" w:rsidP="0091561B">
      <w:pPr>
        <w:jc w:val="both"/>
        <w:rPr>
          <w:rFonts w:ascii="GHEA Grapalat" w:hAnsi="GHEA Grapalat"/>
          <w:sz w:val="20"/>
          <w:szCs w:val="20"/>
          <w:lang w:val="hy-AM"/>
        </w:rPr>
      </w:pPr>
      <w:r w:rsidRPr="0091561B">
        <w:rPr>
          <w:rFonts w:ascii="GHEA Grapalat" w:hAnsi="GHEA Grapalat"/>
          <w:b/>
          <w:sz w:val="20"/>
          <w:szCs w:val="20"/>
          <w:vertAlign w:val="superscript"/>
          <w:lang w:val="hy-AM"/>
        </w:rPr>
        <w:t>15.</w:t>
      </w:r>
      <w:r w:rsidR="00830C72" w:rsidRPr="0091561B">
        <w:rPr>
          <w:rFonts w:ascii="GHEA Grapalat" w:hAnsi="GHEA Grapalat"/>
          <w:b/>
          <w:sz w:val="20"/>
          <w:szCs w:val="20"/>
          <w:vertAlign w:val="superscript"/>
        </w:rPr>
        <w:t>2</w:t>
      </w:r>
      <w:r w:rsidR="00830C72" w:rsidRPr="0091561B">
        <w:rPr>
          <w:rFonts w:ascii="GHEA Grapalat" w:hAnsi="GHEA Grapalat"/>
          <w:b/>
          <w:sz w:val="20"/>
          <w:szCs w:val="20"/>
        </w:rPr>
        <w:t xml:space="preserve"> </w:t>
      </w:r>
      <w:r w:rsidR="00830C72" w:rsidRPr="0091561B">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w:t>
      </w:r>
      <w:r w:rsidR="00830C72" w:rsidRPr="0091561B">
        <w:rPr>
          <w:rFonts w:ascii="GHEA Grapalat" w:hAnsi="GHEA Grapalat"/>
          <w:i/>
          <w:sz w:val="20"/>
          <w:szCs w:val="20"/>
        </w:rPr>
        <w:lastRenderedPageBreak/>
        <w:t>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rsidR="00830C72" w:rsidRPr="0091561B" w:rsidRDefault="00830C72" w:rsidP="0091561B">
      <w:pPr>
        <w:rPr>
          <w:rFonts w:ascii="GHEA Grapalat" w:hAnsi="GHEA Grapalat"/>
          <w:sz w:val="20"/>
          <w:szCs w:val="20"/>
          <w:lang w:val="hy-AM"/>
        </w:rPr>
      </w:pPr>
    </w:p>
    <w:p w:rsidR="003B2F27" w:rsidRPr="0091561B" w:rsidRDefault="003B2F27" w:rsidP="0091561B">
      <w:pPr>
        <w:widowControl w:val="0"/>
        <w:tabs>
          <w:tab w:val="left" w:pos="1276"/>
        </w:tabs>
        <w:ind w:firstLine="567"/>
        <w:jc w:val="both"/>
        <w:rPr>
          <w:rFonts w:ascii="GHEA Grapalat" w:hAnsi="GHEA Grapalat" w:cs="Sylfaen"/>
          <w:sz w:val="20"/>
          <w:szCs w:val="20"/>
        </w:rPr>
      </w:pPr>
    </w:p>
    <w:p w:rsidR="003B2F27" w:rsidRPr="0091561B" w:rsidRDefault="003B2F27" w:rsidP="0091561B">
      <w:pPr>
        <w:widowControl w:val="0"/>
        <w:tabs>
          <w:tab w:val="left" w:pos="1276"/>
        </w:tabs>
        <w:ind w:firstLine="567"/>
        <w:jc w:val="both"/>
        <w:rPr>
          <w:rFonts w:ascii="GHEA Grapalat" w:hAnsi="GHEA Grapalat" w:cs="Sylfaen"/>
          <w:sz w:val="20"/>
          <w:szCs w:val="20"/>
        </w:rPr>
      </w:pPr>
      <w:r w:rsidRPr="0091561B">
        <w:rPr>
          <w:rFonts w:ascii="GHEA Grapalat" w:hAnsi="GHEA Grapalat"/>
          <w:sz w:val="20"/>
          <w:szCs w:val="20"/>
        </w:rPr>
        <w:t>2.2.2.</w:t>
      </w:r>
      <w:r w:rsidRPr="0091561B">
        <w:rPr>
          <w:rFonts w:ascii="GHEA Grapalat" w:hAnsi="GHEA Grapalat"/>
          <w:sz w:val="20"/>
          <w:szCs w:val="20"/>
        </w:rPr>
        <w:tab/>
        <w:t>В случае приема результата услуги, уплатить Исполнителю суммы, подлежащие уплате последнему</w:t>
      </w:r>
      <w:r w:rsidR="00780EB7" w:rsidRPr="0091561B">
        <w:rPr>
          <w:rFonts w:ascii="GHEA Grapalat" w:hAnsi="GHEA Grapalat"/>
          <w:sz w:val="20"/>
          <w:szCs w:val="20"/>
          <w:lang w:val="hy-AM"/>
        </w:rPr>
        <w:t xml:space="preserve"> </w:t>
      </w:r>
      <w:r w:rsidR="00780EB7" w:rsidRPr="0091561B">
        <w:rPr>
          <w:rFonts w:ascii="GHEA Grapalat" w:hAnsi="GHEA Grapalat"/>
          <w:sz w:val="20"/>
          <w:szCs w:val="20"/>
        </w:rPr>
        <w:t>за должным образом оказанные услуги</w:t>
      </w:r>
      <w:r w:rsidRPr="0091561B">
        <w:rPr>
          <w:rFonts w:ascii="GHEA Grapalat" w:hAnsi="GHEA Grapalat"/>
          <w:sz w:val="20"/>
          <w:szCs w:val="20"/>
        </w:rPr>
        <w:t>, а в случае нарушения срока — также предусмотренную пунктом 5.5 договора пеню.</w:t>
      </w:r>
    </w:p>
    <w:p w:rsidR="003B2F27" w:rsidRPr="0091561B" w:rsidRDefault="003B2F27" w:rsidP="0091561B">
      <w:pPr>
        <w:widowControl w:val="0"/>
        <w:tabs>
          <w:tab w:val="left" w:pos="1134"/>
        </w:tabs>
        <w:ind w:firstLine="567"/>
        <w:jc w:val="both"/>
        <w:rPr>
          <w:rFonts w:ascii="GHEA Grapalat" w:hAnsi="GHEA Grapalat" w:cs="Sylfaen"/>
          <w:b/>
          <w:sz w:val="20"/>
          <w:szCs w:val="20"/>
        </w:rPr>
      </w:pPr>
      <w:r w:rsidRPr="0091561B">
        <w:rPr>
          <w:rFonts w:ascii="GHEA Grapalat" w:hAnsi="GHEA Grapalat"/>
          <w:b/>
          <w:sz w:val="20"/>
          <w:szCs w:val="20"/>
        </w:rPr>
        <w:t>2.3.</w:t>
      </w:r>
      <w:r w:rsidRPr="0091561B">
        <w:rPr>
          <w:rFonts w:ascii="GHEA Grapalat" w:hAnsi="GHEA Grapalat"/>
          <w:b/>
          <w:sz w:val="20"/>
          <w:szCs w:val="20"/>
        </w:rPr>
        <w:tab/>
        <w:t>Исполнитель имеет право:</w:t>
      </w:r>
    </w:p>
    <w:p w:rsidR="003B2F27" w:rsidRPr="0091561B" w:rsidRDefault="003B2F27" w:rsidP="0091561B">
      <w:pPr>
        <w:widowControl w:val="0"/>
        <w:tabs>
          <w:tab w:val="left" w:pos="1276"/>
        </w:tabs>
        <w:ind w:firstLine="567"/>
        <w:jc w:val="both"/>
        <w:rPr>
          <w:rFonts w:ascii="GHEA Grapalat" w:hAnsi="GHEA Grapalat" w:cs="Sylfaen"/>
          <w:sz w:val="20"/>
          <w:szCs w:val="20"/>
        </w:rPr>
      </w:pPr>
      <w:r w:rsidRPr="0091561B">
        <w:rPr>
          <w:rFonts w:ascii="GHEA Grapalat" w:hAnsi="GHEA Grapalat"/>
          <w:sz w:val="20"/>
          <w:szCs w:val="20"/>
        </w:rPr>
        <w:t>2.3.1.</w:t>
      </w:r>
      <w:r w:rsidRPr="0091561B">
        <w:rPr>
          <w:rFonts w:ascii="GHEA Grapalat" w:hAnsi="GHEA Grapalat"/>
          <w:sz w:val="20"/>
          <w:szCs w:val="20"/>
        </w:rPr>
        <w:tab/>
        <w:t>Требовать от Заказчика подлежащие уплате ему суммы</w:t>
      </w:r>
      <w:r w:rsidR="001B2164" w:rsidRPr="0091561B">
        <w:rPr>
          <w:rFonts w:ascii="GHEA Grapalat" w:hAnsi="GHEA Grapalat"/>
          <w:sz w:val="20"/>
          <w:szCs w:val="20"/>
          <w:lang w:val="hy-AM"/>
        </w:rPr>
        <w:t xml:space="preserve"> </w:t>
      </w:r>
      <w:r w:rsidR="001B2164" w:rsidRPr="0091561B">
        <w:rPr>
          <w:rFonts w:ascii="GHEA Grapalat" w:hAnsi="GHEA Grapalat"/>
          <w:sz w:val="20"/>
          <w:szCs w:val="20"/>
        </w:rPr>
        <w:t>за должным образом оказанные услуги</w:t>
      </w:r>
      <w:r w:rsidRPr="0091561B">
        <w:rPr>
          <w:rFonts w:ascii="GHEA Grapalat" w:hAnsi="GHEA Grapalat"/>
          <w:sz w:val="20"/>
          <w:szCs w:val="20"/>
        </w:rPr>
        <w:t>, а в случае нарушения Заказчиком срока</w:t>
      </w:r>
      <w:r w:rsidR="00C3165D" w:rsidRPr="0091561B">
        <w:rPr>
          <w:rFonts w:ascii="GHEA Grapalat" w:hAnsi="GHEA Grapalat"/>
          <w:sz w:val="20"/>
          <w:szCs w:val="20"/>
          <w:lang w:val="hy-AM"/>
        </w:rPr>
        <w:t xml:space="preserve"> </w:t>
      </w:r>
      <w:r w:rsidR="00C3165D" w:rsidRPr="0091561B">
        <w:rPr>
          <w:rFonts w:ascii="GHEA Grapalat" w:hAnsi="GHEA Grapalat"/>
          <w:sz w:val="20"/>
          <w:szCs w:val="20"/>
        </w:rPr>
        <w:t>уплаты</w:t>
      </w:r>
      <w:r w:rsidRPr="0091561B">
        <w:rPr>
          <w:rFonts w:ascii="GHEA Grapalat" w:hAnsi="GHEA Grapalat"/>
          <w:sz w:val="20"/>
          <w:szCs w:val="20"/>
        </w:rPr>
        <w:t>, указанного в пункте 4.2 договора — также предусмотренную пунктом 5.5 договора пеню.</w:t>
      </w:r>
    </w:p>
    <w:p w:rsidR="003B2F27" w:rsidRPr="0091561B" w:rsidRDefault="003B2F27" w:rsidP="0091561B">
      <w:pPr>
        <w:widowControl w:val="0"/>
        <w:tabs>
          <w:tab w:val="left" w:pos="1134"/>
        </w:tabs>
        <w:ind w:firstLine="567"/>
        <w:jc w:val="both"/>
        <w:rPr>
          <w:rFonts w:ascii="GHEA Grapalat" w:hAnsi="GHEA Grapalat" w:cs="Sylfaen"/>
          <w:b/>
          <w:sz w:val="20"/>
          <w:szCs w:val="20"/>
        </w:rPr>
      </w:pPr>
      <w:r w:rsidRPr="0091561B">
        <w:rPr>
          <w:rFonts w:ascii="GHEA Grapalat" w:hAnsi="GHEA Grapalat"/>
          <w:b/>
          <w:sz w:val="20"/>
          <w:szCs w:val="20"/>
        </w:rPr>
        <w:t>2.4.</w:t>
      </w:r>
      <w:r w:rsidRPr="0091561B">
        <w:rPr>
          <w:rFonts w:ascii="GHEA Grapalat" w:hAnsi="GHEA Grapalat"/>
          <w:b/>
          <w:sz w:val="20"/>
          <w:szCs w:val="20"/>
        </w:rPr>
        <w:tab/>
        <w:t>Исполнитель обязан:</w:t>
      </w:r>
    </w:p>
    <w:p w:rsidR="003B2F27" w:rsidRPr="0091561B" w:rsidRDefault="003B2F27" w:rsidP="0091561B">
      <w:pPr>
        <w:widowControl w:val="0"/>
        <w:tabs>
          <w:tab w:val="left" w:pos="1276"/>
        </w:tabs>
        <w:ind w:firstLine="567"/>
        <w:jc w:val="both"/>
        <w:rPr>
          <w:rFonts w:ascii="GHEA Grapalat" w:hAnsi="GHEA Grapalat" w:cs="Sylfaen"/>
          <w:sz w:val="20"/>
          <w:szCs w:val="20"/>
        </w:rPr>
      </w:pPr>
      <w:r w:rsidRPr="0091561B">
        <w:rPr>
          <w:rFonts w:ascii="GHEA Grapalat" w:hAnsi="GHEA Grapalat"/>
          <w:sz w:val="20"/>
          <w:szCs w:val="20"/>
        </w:rPr>
        <w:t>2.4.1.</w:t>
      </w:r>
      <w:r w:rsidRPr="0091561B">
        <w:rPr>
          <w:rFonts w:ascii="GHEA Grapalat" w:hAnsi="GHEA Grapalat"/>
          <w:sz w:val="20"/>
          <w:szCs w:val="20"/>
        </w:rPr>
        <w:tab/>
        <w:t>Обеспечивать</w:t>
      </w:r>
      <w:r w:rsidR="008A7A94" w:rsidRPr="0091561B">
        <w:rPr>
          <w:rFonts w:ascii="GHEA Grapalat" w:hAnsi="GHEA Grapalat"/>
          <w:sz w:val="20"/>
          <w:szCs w:val="20"/>
        </w:rPr>
        <w:t xml:space="preserve"> надлежащее</w:t>
      </w:r>
      <w:r w:rsidRPr="0091561B">
        <w:rPr>
          <w:rFonts w:ascii="GHEA Grapalat" w:hAnsi="GHEA Grapalat"/>
          <w:sz w:val="20"/>
          <w:szCs w:val="20"/>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91561B" w:rsidRDefault="003B2F27" w:rsidP="0091561B">
      <w:pPr>
        <w:widowControl w:val="0"/>
        <w:tabs>
          <w:tab w:val="left" w:pos="1276"/>
        </w:tabs>
        <w:ind w:firstLine="567"/>
        <w:jc w:val="both"/>
        <w:rPr>
          <w:rFonts w:ascii="GHEA Grapalat" w:hAnsi="GHEA Grapalat" w:cs="Sylfaen"/>
          <w:sz w:val="20"/>
          <w:szCs w:val="20"/>
        </w:rPr>
      </w:pPr>
      <w:r w:rsidRPr="0091561B">
        <w:rPr>
          <w:rFonts w:ascii="GHEA Grapalat" w:hAnsi="GHEA Grapalat"/>
          <w:sz w:val="20"/>
          <w:szCs w:val="20"/>
        </w:rPr>
        <w:t>2.4.2.</w:t>
      </w:r>
      <w:r w:rsidRPr="0091561B">
        <w:rPr>
          <w:rFonts w:ascii="GHEA Grapalat" w:hAnsi="GHEA Grapalat"/>
          <w:sz w:val="20"/>
          <w:szCs w:val="20"/>
        </w:rPr>
        <w:tab/>
        <w:t>В предусмотренных договором случаях уплачивать предусмотренные пунктами 5.2 и 5.3 договора пеню и штраф.</w:t>
      </w:r>
    </w:p>
    <w:p w:rsidR="003B2F27" w:rsidRPr="0091561B" w:rsidRDefault="003B2F27" w:rsidP="0091561B">
      <w:pPr>
        <w:widowControl w:val="0"/>
        <w:tabs>
          <w:tab w:val="left" w:pos="1276"/>
        </w:tabs>
        <w:ind w:firstLine="567"/>
        <w:jc w:val="both"/>
        <w:rPr>
          <w:rFonts w:ascii="GHEA Grapalat" w:hAnsi="GHEA Grapalat"/>
          <w:sz w:val="20"/>
          <w:szCs w:val="20"/>
        </w:rPr>
      </w:pPr>
      <w:r w:rsidRPr="0091561B">
        <w:rPr>
          <w:rFonts w:ascii="GHEA Grapalat" w:hAnsi="GHEA Grapalat"/>
          <w:sz w:val="20"/>
          <w:szCs w:val="20"/>
        </w:rPr>
        <w:t>2.4.3.</w:t>
      </w:r>
      <w:r w:rsidRPr="0091561B">
        <w:rPr>
          <w:rFonts w:ascii="GHEA Grapalat" w:hAnsi="GHEA Grapalat"/>
          <w:sz w:val="20"/>
          <w:szCs w:val="20"/>
        </w:rPr>
        <w:tab/>
        <w:t>В течение срока действия обеспечени</w:t>
      </w:r>
      <w:r w:rsidR="00E15A1C" w:rsidRPr="0091561B">
        <w:rPr>
          <w:rFonts w:ascii="GHEA Grapalat" w:hAnsi="GHEA Grapalat"/>
          <w:sz w:val="20"/>
          <w:szCs w:val="20"/>
        </w:rPr>
        <w:t>й квалиф</w:t>
      </w:r>
      <w:r w:rsidR="005E21D8" w:rsidRPr="0091561B">
        <w:rPr>
          <w:rFonts w:ascii="GHEA Grapalat" w:hAnsi="GHEA Grapalat"/>
          <w:sz w:val="20"/>
          <w:szCs w:val="20"/>
        </w:rPr>
        <w:t>икации и</w:t>
      </w:r>
      <w:r w:rsidRPr="0091561B">
        <w:rPr>
          <w:rFonts w:ascii="GHEA Grapalat" w:hAnsi="GHEA Grapalat"/>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91561B" w:rsidRDefault="00BF30C1" w:rsidP="0091561B">
      <w:pPr>
        <w:widowControl w:val="0"/>
        <w:ind w:firstLine="567"/>
        <w:jc w:val="both"/>
        <w:rPr>
          <w:rFonts w:ascii="GHEA Grapalat" w:hAnsi="GHEA Grapalat"/>
          <w:sz w:val="20"/>
          <w:szCs w:val="20"/>
        </w:rPr>
      </w:pPr>
      <w:r w:rsidRPr="0091561B">
        <w:rPr>
          <w:rFonts w:ascii="GHEA Grapalat" w:hAnsi="GHEA Grapalat"/>
          <w:sz w:val="20"/>
          <w:szCs w:val="20"/>
        </w:rPr>
        <w:t>2.4.</w:t>
      </w:r>
      <w:r w:rsidR="00626428" w:rsidRPr="0091561B">
        <w:rPr>
          <w:rFonts w:ascii="GHEA Grapalat" w:hAnsi="GHEA Grapalat"/>
          <w:sz w:val="20"/>
          <w:szCs w:val="20"/>
        </w:rPr>
        <w:t>4</w:t>
      </w:r>
      <w:r w:rsidRPr="0091561B">
        <w:rPr>
          <w:rFonts w:ascii="GHEA Grapalat" w:hAnsi="GHEA Grapalat"/>
          <w:sz w:val="20"/>
          <w:szCs w:val="20"/>
        </w:rPr>
        <w:t xml:space="preserve">. </w:t>
      </w:r>
      <w:r w:rsidR="00C054A7" w:rsidRPr="0091561B">
        <w:rPr>
          <w:rFonts w:ascii="GHEA Grapalat" w:hAnsi="GHEA Grapalat"/>
          <w:sz w:val="20"/>
          <w:szCs w:val="20"/>
        </w:rPr>
        <w:t>П</w:t>
      </w:r>
      <w:r w:rsidRPr="0091561B">
        <w:rPr>
          <w:rFonts w:ascii="GHEA Grapalat" w:hAnsi="GHEA Grapalat"/>
          <w:sz w:val="20"/>
          <w:szCs w:val="20"/>
        </w:rPr>
        <w:t xml:space="preserve">ри возникновении проектных отклонений в ходе выполнения строительных работ </w:t>
      </w:r>
      <w:r w:rsidR="00C054A7" w:rsidRPr="0091561B">
        <w:rPr>
          <w:rFonts w:ascii="GHEA Grapalat" w:hAnsi="GHEA Grapalat"/>
          <w:sz w:val="20"/>
          <w:szCs w:val="20"/>
        </w:rPr>
        <w:t>И</w:t>
      </w:r>
      <w:r w:rsidRPr="0091561B">
        <w:rPr>
          <w:rFonts w:ascii="GHEA Grapalat" w:hAnsi="GHEA Grapalat"/>
          <w:sz w:val="20"/>
          <w:szCs w:val="20"/>
        </w:rPr>
        <w:t xml:space="preserve">сполнитель выплачивает </w:t>
      </w:r>
      <w:r w:rsidR="00E21B4C" w:rsidRPr="0091561B">
        <w:rPr>
          <w:rFonts w:ascii="GHEA Grapalat" w:hAnsi="GHEA Grapalat"/>
          <w:sz w:val="20"/>
          <w:szCs w:val="20"/>
        </w:rPr>
        <w:t>З</w:t>
      </w:r>
      <w:r w:rsidRPr="0091561B">
        <w:rPr>
          <w:rFonts w:ascii="GHEA Grapalat" w:hAnsi="GHEA Grapalat"/>
          <w:sz w:val="20"/>
          <w:szCs w:val="20"/>
        </w:rPr>
        <w:t>аказчику штраф в размере потер</w:t>
      </w:r>
      <w:r w:rsidR="00D0407B" w:rsidRPr="0091561B">
        <w:rPr>
          <w:rFonts w:ascii="GHEA Grapalat" w:hAnsi="GHEA Grapalat"/>
          <w:sz w:val="20"/>
          <w:szCs w:val="20"/>
        </w:rPr>
        <w:t>ь</w:t>
      </w:r>
      <w:r w:rsidRPr="0091561B">
        <w:rPr>
          <w:rFonts w:ascii="GHEA Grapalat" w:hAnsi="GHEA Grapalat"/>
          <w:sz w:val="20"/>
          <w:szCs w:val="20"/>
        </w:rPr>
        <w:t>, возникш</w:t>
      </w:r>
      <w:r w:rsidR="00D0407B" w:rsidRPr="0091561B">
        <w:rPr>
          <w:rFonts w:ascii="GHEA Grapalat" w:hAnsi="GHEA Grapalat"/>
          <w:sz w:val="20"/>
          <w:szCs w:val="20"/>
        </w:rPr>
        <w:t>их</w:t>
      </w:r>
      <w:r w:rsidRPr="0091561B">
        <w:rPr>
          <w:rFonts w:ascii="GHEA Grapalat" w:hAnsi="GHEA Grapalat"/>
          <w:sz w:val="20"/>
          <w:szCs w:val="20"/>
        </w:rPr>
        <w:t xml:space="preserve"> в </w:t>
      </w:r>
      <w:r w:rsidR="00D0407B" w:rsidRPr="0091561B">
        <w:rPr>
          <w:rFonts w:ascii="GHEA Grapalat" w:hAnsi="GHEA Grapalat"/>
          <w:sz w:val="20"/>
          <w:szCs w:val="20"/>
        </w:rPr>
        <w:t>вследствие</w:t>
      </w:r>
      <w:r w:rsidRPr="0091561B">
        <w:rPr>
          <w:rFonts w:ascii="GHEA Grapalat" w:hAnsi="GHEA Grapalat"/>
          <w:sz w:val="20"/>
          <w:szCs w:val="20"/>
        </w:rPr>
        <w:t xml:space="preserve"> кажд</w:t>
      </w:r>
      <w:r w:rsidR="00C054A7" w:rsidRPr="0091561B">
        <w:rPr>
          <w:rFonts w:ascii="GHEA Grapalat" w:hAnsi="GHEA Grapalat"/>
          <w:sz w:val="20"/>
          <w:szCs w:val="20"/>
        </w:rPr>
        <w:t>ого зафиксированного отклонения. При этом:</w:t>
      </w:r>
    </w:p>
    <w:p w:rsidR="00BF30C1" w:rsidRPr="0091561B" w:rsidRDefault="00BF30C1" w:rsidP="0091561B">
      <w:pPr>
        <w:widowControl w:val="0"/>
        <w:ind w:firstLine="708"/>
        <w:jc w:val="both"/>
        <w:rPr>
          <w:rFonts w:ascii="GHEA Grapalat" w:hAnsi="GHEA Grapalat"/>
          <w:sz w:val="20"/>
          <w:szCs w:val="20"/>
        </w:rPr>
      </w:pPr>
      <w:r w:rsidRPr="0091561B">
        <w:rPr>
          <w:rFonts w:ascii="GHEA Grapalat" w:hAnsi="GHEA Grapalat"/>
          <w:sz w:val="20"/>
          <w:szCs w:val="20"/>
        </w:rPr>
        <w:t xml:space="preserve">а. отклонением считается </w:t>
      </w:r>
      <w:r w:rsidR="00CE3C86" w:rsidRPr="0091561B">
        <w:rPr>
          <w:rFonts w:ascii="GHEA Grapalat" w:hAnsi="GHEA Grapalat"/>
          <w:sz w:val="20"/>
          <w:szCs w:val="20"/>
        </w:rPr>
        <w:t>вы</w:t>
      </w:r>
      <w:r w:rsidRPr="0091561B">
        <w:rPr>
          <w:rFonts w:ascii="GHEA Grapalat" w:hAnsi="GHEA Grapalat"/>
          <w:sz w:val="20"/>
          <w:szCs w:val="20"/>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91561B" w:rsidRDefault="00BF30C1" w:rsidP="0091561B">
      <w:pPr>
        <w:widowControl w:val="0"/>
        <w:ind w:firstLine="708"/>
        <w:jc w:val="both"/>
        <w:rPr>
          <w:rFonts w:ascii="GHEA Grapalat" w:hAnsi="GHEA Grapalat"/>
          <w:sz w:val="20"/>
          <w:szCs w:val="20"/>
        </w:rPr>
      </w:pPr>
      <w:r w:rsidRPr="0091561B">
        <w:rPr>
          <w:rFonts w:ascii="GHEA Grapalat" w:hAnsi="GHEA Grapalat"/>
          <w:sz w:val="20"/>
          <w:szCs w:val="20"/>
        </w:rPr>
        <w:t xml:space="preserve">б. </w:t>
      </w:r>
      <w:r w:rsidR="00097FDB" w:rsidRPr="0091561B">
        <w:rPr>
          <w:rFonts w:ascii="GHEA Grapalat" w:hAnsi="GHEA Grapalat"/>
          <w:sz w:val="20"/>
          <w:szCs w:val="20"/>
        </w:rPr>
        <w:t>потер</w:t>
      </w:r>
      <w:r w:rsidR="00CE3C86" w:rsidRPr="0091561B">
        <w:rPr>
          <w:rFonts w:ascii="GHEA Grapalat" w:hAnsi="GHEA Grapalat"/>
          <w:sz w:val="20"/>
          <w:szCs w:val="20"/>
        </w:rPr>
        <w:t>ями</w:t>
      </w:r>
      <w:r w:rsidRPr="0091561B">
        <w:rPr>
          <w:rFonts w:ascii="GHEA Grapalat" w:hAnsi="GHEA Grapalat"/>
          <w:sz w:val="20"/>
          <w:szCs w:val="20"/>
        </w:rPr>
        <w:t xml:space="preserve"> считаются такие проектные отклонения, которые приводят к изменению фактически выполненных работ (</w:t>
      </w:r>
      <w:r w:rsidR="00CE3C86" w:rsidRPr="0091561B">
        <w:rPr>
          <w:rFonts w:ascii="GHEA Grapalat" w:hAnsi="GHEA Grapalat"/>
          <w:sz w:val="20"/>
          <w:szCs w:val="20"/>
        </w:rPr>
        <w:t>разрушению</w:t>
      </w:r>
      <w:r w:rsidRPr="0091561B">
        <w:rPr>
          <w:rFonts w:ascii="GHEA Grapalat" w:hAnsi="GHEA Grapalat"/>
          <w:sz w:val="20"/>
          <w:szCs w:val="20"/>
        </w:rPr>
        <w:t xml:space="preserve">, реконструкции и т.д.) и </w:t>
      </w:r>
      <w:r w:rsidR="00157ECC" w:rsidRPr="0091561B">
        <w:rPr>
          <w:rFonts w:ascii="GHEA Grapalat" w:hAnsi="GHEA Grapalat"/>
          <w:sz w:val="20"/>
          <w:szCs w:val="20"/>
        </w:rPr>
        <w:t xml:space="preserve">к </w:t>
      </w:r>
      <w:r w:rsidRPr="0091561B">
        <w:rPr>
          <w:rFonts w:ascii="GHEA Grapalat" w:hAnsi="GHEA Grapalat"/>
          <w:sz w:val="20"/>
          <w:szCs w:val="20"/>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sidRPr="0091561B">
        <w:rPr>
          <w:rStyle w:val="FootnoteReference"/>
          <w:rFonts w:ascii="GHEA Grapalat" w:hAnsi="GHEA Grapalat"/>
          <w:sz w:val="20"/>
          <w:szCs w:val="20"/>
        </w:rPr>
        <w:footnoteReference w:customMarkFollows="1" w:id="16"/>
        <w:t>16</w:t>
      </w:r>
      <w:r w:rsidRPr="0091561B">
        <w:rPr>
          <w:rFonts w:ascii="GHEA Grapalat" w:hAnsi="GHEA Grapalat"/>
          <w:sz w:val="20"/>
          <w:szCs w:val="20"/>
        </w:rPr>
        <w:t>.</w:t>
      </w:r>
      <w:r w:rsidR="003F1048" w:rsidRPr="0091561B">
        <w:rPr>
          <w:rFonts w:ascii="GHEA Grapalat" w:hAnsi="GHEA Grapalat"/>
          <w:sz w:val="20"/>
          <w:szCs w:val="20"/>
          <w:lang w:val="hy-AM"/>
        </w:rPr>
        <w:t xml:space="preserve"> </w:t>
      </w:r>
      <w:r w:rsidRPr="0091561B">
        <w:rPr>
          <w:rFonts w:ascii="GHEA Grapalat" w:hAnsi="GHEA Grapalat"/>
          <w:sz w:val="20"/>
          <w:szCs w:val="20"/>
        </w:rPr>
        <w:t xml:space="preserve"> </w:t>
      </w:r>
    </w:p>
    <w:p w:rsidR="003B2F27" w:rsidRPr="0091561B" w:rsidRDefault="003B2F27" w:rsidP="0091561B">
      <w:pPr>
        <w:widowControl w:val="0"/>
        <w:jc w:val="center"/>
        <w:rPr>
          <w:rFonts w:ascii="GHEA Grapalat" w:hAnsi="GHEA Grapalat" w:cs="Sylfaen"/>
          <w:b/>
          <w:sz w:val="20"/>
          <w:szCs w:val="20"/>
        </w:rPr>
      </w:pPr>
      <w:r w:rsidRPr="0091561B">
        <w:rPr>
          <w:rFonts w:ascii="GHEA Grapalat" w:hAnsi="GHEA Grapalat"/>
          <w:b/>
          <w:sz w:val="20"/>
          <w:szCs w:val="20"/>
        </w:rPr>
        <w:t>3. ПОРЯДОК СДАЧИ И ПРИЕМКИ УСЛУГИ</w:t>
      </w:r>
    </w:p>
    <w:p w:rsidR="00184C37" w:rsidRPr="0091561B" w:rsidRDefault="00184C3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3.1.</w:t>
      </w:r>
      <w:r w:rsidRPr="0091561B">
        <w:rPr>
          <w:rFonts w:ascii="GHEA Grapalat" w:hAnsi="GHEA Grapalat"/>
          <w:sz w:val="20"/>
          <w:szCs w:val="20"/>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1561B">
        <w:rPr>
          <w:rFonts w:ascii="GHEA Grapalat" w:hAnsi="GHEA Grapalat"/>
          <w:sz w:val="20"/>
          <w:szCs w:val="20"/>
          <w:vertAlign w:val="superscript"/>
        </w:rPr>
        <w:t>16.1</w:t>
      </w:r>
    </w:p>
    <w:p w:rsidR="00184C37" w:rsidRPr="0091561B" w:rsidRDefault="00184C3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Pr="0091561B">
        <w:rPr>
          <w:rFonts w:ascii="GHEA Grapalat" w:hAnsi="GHEA Grapalat"/>
          <w:sz w:val="20"/>
          <w:szCs w:val="20"/>
        </w:rPr>
        <w:lastRenderedPageBreak/>
        <w:t xml:space="preserve">Заказчику (Приложение № 3.1) и _______ экземпляр акта сдачи-приемки (Приложение № 3). </w:t>
      </w:r>
    </w:p>
    <w:p w:rsidR="00184C37" w:rsidRPr="0091561B" w:rsidRDefault="00184C3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3.2.</w:t>
      </w:r>
      <w:r w:rsidRPr="0091561B">
        <w:rPr>
          <w:rFonts w:ascii="GHEA Grapalat" w:hAnsi="GHEA Grapalat"/>
          <w:sz w:val="20"/>
          <w:szCs w:val="20"/>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91561B" w:rsidRDefault="00184C3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а)</w:t>
      </w:r>
      <w:r w:rsidRPr="0091561B">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rsidR="00184C37" w:rsidRPr="0091561B" w:rsidRDefault="00184C3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б)</w:t>
      </w:r>
      <w:r w:rsidRPr="0091561B">
        <w:rPr>
          <w:rFonts w:ascii="GHEA Grapalat" w:hAnsi="GHEA Grapalat"/>
          <w:sz w:val="20"/>
          <w:szCs w:val="20"/>
        </w:rPr>
        <w:tab/>
        <w:t>в отношении Исполнителя применяет меры ответственности, предусмотренные договором.</w:t>
      </w:r>
    </w:p>
    <w:p w:rsidR="00184C37" w:rsidRPr="0091561B" w:rsidRDefault="00184C3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3.3.</w:t>
      </w:r>
      <w:r w:rsidRPr="0091561B">
        <w:rPr>
          <w:rFonts w:ascii="GHEA Grapalat" w:hAnsi="GHEA Grapalat"/>
          <w:sz w:val="20"/>
          <w:szCs w:val="20"/>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91561B" w:rsidRDefault="00184C37" w:rsidP="0091561B">
      <w:pPr>
        <w:widowControl w:val="0"/>
        <w:ind w:firstLine="720"/>
        <w:jc w:val="both"/>
        <w:rPr>
          <w:rFonts w:ascii="GHEA Grapalat" w:hAnsi="GHEA Grapalat" w:cs="Sylfaen"/>
          <w:b/>
          <w:sz w:val="20"/>
          <w:szCs w:val="20"/>
        </w:rPr>
      </w:pPr>
      <w:r w:rsidRPr="0091561B">
        <w:rPr>
          <w:rFonts w:ascii="GHEA Grapalat" w:hAnsi="GHEA Grapalat"/>
          <w:sz w:val="20"/>
          <w:szCs w:val="20"/>
        </w:rPr>
        <w:t>3.4.</w:t>
      </w:r>
      <w:r w:rsidRPr="0091561B">
        <w:rPr>
          <w:rFonts w:ascii="GHEA Grapalat" w:hAnsi="GHEA Grapalat"/>
          <w:sz w:val="20"/>
          <w:szCs w:val="20"/>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91561B" w:rsidRDefault="0034272D" w:rsidP="0091561B">
      <w:pPr>
        <w:widowControl w:val="0"/>
        <w:jc w:val="center"/>
        <w:rPr>
          <w:rFonts w:ascii="GHEA Grapalat" w:hAnsi="GHEA Grapalat"/>
          <w:b/>
          <w:sz w:val="20"/>
          <w:szCs w:val="20"/>
        </w:rPr>
      </w:pPr>
    </w:p>
    <w:p w:rsidR="003B2F27" w:rsidRPr="0091561B" w:rsidRDefault="003B2F27" w:rsidP="0091561B">
      <w:pPr>
        <w:widowControl w:val="0"/>
        <w:jc w:val="center"/>
        <w:rPr>
          <w:rFonts w:ascii="GHEA Grapalat" w:hAnsi="GHEA Grapalat" w:cs="Sylfaen"/>
          <w:b/>
          <w:sz w:val="20"/>
          <w:szCs w:val="20"/>
        </w:rPr>
      </w:pPr>
      <w:r w:rsidRPr="0091561B">
        <w:rPr>
          <w:rFonts w:ascii="GHEA Grapalat" w:hAnsi="GHEA Grapalat"/>
          <w:b/>
          <w:sz w:val="20"/>
          <w:szCs w:val="20"/>
        </w:rPr>
        <w:t>4. ЦЕНА ДОГОВОРА</w:t>
      </w:r>
    </w:p>
    <w:p w:rsidR="003B2F27" w:rsidRPr="0091561B" w:rsidRDefault="003B2F2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4.1.</w:t>
      </w:r>
      <w:r w:rsidRPr="0091561B">
        <w:rPr>
          <w:rFonts w:ascii="GHEA Grapalat" w:hAnsi="GHEA Grapalat"/>
          <w:sz w:val="20"/>
          <w:szCs w:val="20"/>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91561B">
        <w:rPr>
          <w:rStyle w:val="FootnoteReference"/>
          <w:rFonts w:ascii="GHEA Grapalat" w:hAnsi="GHEA Grapalat"/>
          <w:sz w:val="20"/>
          <w:szCs w:val="20"/>
        </w:rPr>
        <w:footnoteReference w:customMarkFollows="1" w:id="17"/>
        <w:t>17</w:t>
      </w:r>
      <w:r w:rsidRPr="0091561B">
        <w:rPr>
          <w:rFonts w:ascii="GHEA Grapalat" w:hAnsi="GHEA Grapalat"/>
          <w:sz w:val="20"/>
          <w:szCs w:val="20"/>
        </w:rPr>
        <w:t>.</w:t>
      </w:r>
    </w:p>
    <w:p w:rsidR="003B2F27" w:rsidRPr="0091561B" w:rsidRDefault="003B2F27" w:rsidP="0091561B">
      <w:pPr>
        <w:widowControl w:val="0"/>
        <w:ind w:firstLine="567"/>
        <w:jc w:val="both"/>
        <w:rPr>
          <w:rFonts w:ascii="GHEA Grapalat" w:hAnsi="GHEA Grapalat" w:cs="Sylfaen"/>
          <w:sz w:val="20"/>
          <w:szCs w:val="20"/>
        </w:rPr>
      </w:pPr>
      <w:r w:rsidRPr="0091561B">
        <w:rPr>
          <w:rFonts w:ascii="GHEA Grapalat" w:hAnsi="GHEA Grapalat"/>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91561B" w:rsidRDefault="003B2F27" w:rsidP="0091561B">
      <w:pPr>
        <w:widowControl w:val="0"/>
        <w:ind w:firstLine="567"/>
        <w:jc w:val="both"/>
        <w:rPr>
          <w:rFonts w:ascii="GHEA Grapalat" w:hAnsi="GHEA Grapalat" w:cs="Sylfaen"/>
          <w:sz w:val="20"/>
          <w:szCs w:val="20"/>
        </w:rPr>
      </w:pPr>
      <w:r w:rsidRPr="0091561B">
        <w:rPr>
          <w:rFonts w:ascii="GHEA Grapalat" w:hAnsi="GHEA Grapalat"/>
          <w:sz w:val="20"/>
          <w:szCs w:val="20"/>
        </w:rPr>
        <w:t>Цена предоставления услуги стабильна, и Исполнитель не вправе требовать увеличения, а Заказчик — снижения этой цены.</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4.2.</w:t>
      </w:r>
      <w:r w:rsidRPr="0091561B">
        <w:rPr>
          <w:rFonts w:ascii="GHEA Grapalat" w:hAnsi="GHEA Grapalat"/>
          <w:sz w:val="20"/>
          <w:szCs w:val="20"/>
        </w:rPr>
        <w:tab/>
        <w:t>Заказчик платит за предоставленную ему услугу</w:t>
      </w:r>
      <w:r w:rsidR="00874744" w:rsidRPr="0091561B">
        <w:rPr>
          <w:rFonts w:ascii="GHEA Grapalat" w:hAnsi="GHEA Grapalat"/>
          <w:sz w:val="20"/>
          <w:szCs w:val="20"/>
        </w:rPr>
        <w:t>, в случае принятия в порядке, предусмотренном разделом 3 договора,</w:t>
      </w:r>
      <w:r w:rsidRPr="0091561B">
        <w:rPr>
          <w:rFonts w:ascii="GHEA Grapalat" w:hAnsi="GHEA Grapalat"/>
          <w:sz w:val="20"/>
          <w:szCs w:val="20"/>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91561B">
        <w:rPr>
          <w:rFonts w:ascii="GHEA Grapalat" w:hAnsi="GHEA Grapalat"/>
          <w:sz w:val="20"/>
          <w:szCs w:val="20"/>
        </w:rPr>
        <w:t xml:space="preserve">в течение месяцев, предусмотренных графиком </w:t>
      </w:r>
      <w:r w:rsidRPr="0091561B">
        <w:rPr>
          <w:rFonts w:ascii="GHEA Grapalat" w:hAnsi="GHEA Grapalat"/>
          <w:sz w:val="20"/>
          <w:szCs w:val="20"/>
        </w:rPr>
        <w:t>оплаты договора (Приложе</w:t>
      </w:r>
      <w:r w:rsidR="00603F00" w:rsidRPr="0091561B">
        <w:rPr>
          <w:rFonts w:ascii="GHEA Grapalat" w:hAnsi="GHEA Grapalat"/>
          <w:sz w:val="20"/>
          <w:szCs w:val="20"/>
        </w:rPr>
        <w:t>ние № 2)</w:t>
      </w:r>
      <w:r w:rsidRPr="0091561B">
        <w:rPr>
          <w:rFonts w:ascii="GHEA Grapalat" w:hAnsi="GHEA Grapalat"/>
          <w:sz w:val="20"/>
          <w:szCs w:val="20"/>
        </w:rPr>
        <w:t xml:space="preserve">, но не позднее чем до </w:t>
      </w:r>
      <w:r w:rsidR="00603F00" w:rsidRPr="0091561B">
        <w:rPr>
          <w:rFonts w:ascii="GHEA Grapalat" w:hAnsi="GHEA Grapalat"/>
          <w:sz w:val="20"/>
          <w:szCs w:val="20"/>
        </w:rPr>
        <w:t xml:space="preserve">----ого </w:t>
      </w:r>
      <w:r w:rsidRPr="0091561B">
        <w:rPr>
          <w:rFonts w:ascii="GHEA Grapalat" w:hAnsi="GHEA Grapalat"/>
          <w:sz w:val="20"/>
          <w:szCs w:val="20"/>
        </w:rPr>
        <w:t xml:space="preserve"> декабря данного года. </w:t>
      </w:r>
    </w:p>
    <w:p w:rsidR="009B7BE7" w:rsidRPr="0091561B" w:rsidRDefault="009B7BE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lang w:val="hy-AM"/>
        </w:rPr>
        <w:t xml:space="preserve">При этом, с целью совершения платежа, </w:t>
      </w:r>
      <w:r w:rsidRPr="0091561B">
        <w:rPr>
          <w:rFonts w:ascii="GHEA Grapalat" w:hAnsi="GHEA Grapalat"/>
          <w:sz w:val="20"/>
          <w:szCs w:val="20"/>
        </w:rPr>
        <w:t>заказчик</w:t>
      </w:r>
      <w:r w:rsidRPr="0091561B">
        <w:rPr>
          <w:rFonts w:ascii="GHEA Grapalat" w:hAnsi="GHEA Grapalat"/>
          <w:sz w:val="20"/>
          <w:szCs w:val="20"/>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91561B">
        <w:rPr>
          <w:rFonts w:ascii="GHEA Grapalat" w:hAnsi="GHEA Grapalat"/>
          <w:sz w:val="20"/>
          <w:szCs w:val="20"/>
          <w:vertAlign w:val="superscript"/>
        </w:rPr>
        <w:t xml:space="preserve">18.1 </w:t>
      </w:r>
      <w:r w:rsidRPr="0091561B">
        <w:rPr>
          <w:rFonts w:ascii="GHEA Grapalat" w:hAnsi="GHEA Grapalat"/>
          <w:sz w:val="20"/>
          <w:szCs w:val="20"/>
        </w:rPr>
        <w:t>.</w:t>
      </w:r>
    </w:p>
    <w:p w:rsidR="00D932B2" w:rsidRPr="0091561B" w:rsidRDefault="00D932B2" w:rsidP="0091561B">
      <w:pPr>
        <w:rPr>
          <w:rFonts w:ascii="GHEA Grapalat" w:hAnsi="GHEA Grapalat"/>
          <w:b/>
          <w:sz w:val="20"/>
          <w:szCs w:val="20"/>
        </w:rPr>
      </w:pPr>
    </w:p>
    <w:p w:rsidR="003B2F27" w:rsidRPr="0091561B" w:rsidRDefault="003B2F27" w:rsidP="0091561B">
      <w:pPr>
        <w:widowControl w:val="0"/>
        <w:jc w:val="center"/>
        <w:rPr>
          <w:rFonts w:ascii="GHEA Grapalat" w:hAnsi="GHEA Grapalat" w:cs="Sylfaen"/>
          <w:b/>
          <w:sz w:val="20"/>
          <w:szCs w:val="20"/>
        </w:rPr>
      </w:pPr>
      <w:r w:rsidRPr="0091561B">
        <w:rPr>
          <w:rFonts w:ascii="GHEA Grapalat" w:hAnsi="GHEA Grapalat"/>
          <w:b/>
          <w:sz w:val="20"/>
          <w:szCs w:val="20"/>
        </w:rPr>
        <w:t>5. ОТВЕТСТВЕННОСТЬ СТОРОН</w:t>
      </w:r>
    </w:p>
    <w:p w:rsidR="003B2F27" w:rsidRPr="0091561B" w:rsidRDefault="003B2F2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5.1.</w:t>
      </w:r>
      <w:r w:rsidRPr="0091561B">
        <w:rPr>
          <w:rFonts w:ascii="GHEA Grapalat" w:hAnsi="GHEA Grapalat"/>
          <w:sz w:val="20"/>
          <w:szCs w:val="20"/>
        </w:rPr>
        <w:tab/>
        <w:t>Исполнитель несет ответственность за соблюдение требований договора к предоставлению услуги.</w:t>
      </w:r>
    </w:p>
    <w:p w:rsidR="003B2F27" w:rsidRPr="0091561B" w:rsidRDefault="003B2F2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5.2.</w:t>
      </w:r>
      <w:r w:rsidRPr="0091561B">
        <w:rPr>
          <w:rFonts w:ascii="GHEA Grapalat" w:hAnsi="GHEA Grapalat"/>
          <w:sz w:val="20"/>
          <w:szCs w:val="20"/>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sidRPr="0091561B">
        <w:rPr>
          <w:rStyle w:val="FootnoteReference"/>
          <w:rFonts w:ascii="GHEA Grapalat" w:hAnsi="GHEA Grapalat"/>
          <w:sz w:val="20"/>
          <w:szCs w:val="20"/>
        </w:rPr>
        <w:footnoteReference w:customMarkFollows="1" w:id="18"/>
        <w:t>20</w:t>
      </w:r>
      <w:r w:rsidRPr="0091561B">
        <w:rPr>
          <w:rFonts w:ascii="GHEA Grapalat" w:hAnsi="GHEA Grapalat"/>
          <w:sz w:val="20"/>
          <w:szCs w:val="20"/>
        </w:rPr>
        <w:t xml:space="preserve">. При этом штраф </w:t>
      </w:r>
      <w:r w:rsidRPr="0091561B">
        <w:rPr>
          <w:rFonts w:ascii="GHEA Grapalat" w:hAnsi="GHEA Grapalat"/>
          <w:sz w:val="20"/>
          <w:szCs w:val="20"/>
        </w:rPr>
        <w:lastRenderedPageBreak/>
        <w:t>рассчитывается также в случае предоставления услуги в срок, установленный настоящим договором, но в случае их непринятия заказчиком.</w:t>
      </w:r>
    </w:p>
    <w:p w:rsidR="003B2F27" w:rsidRPr="0091561B" w:rsidRDefault="003B2F2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5.3.</w:t>
      </w:r>
      <w:r w:rsidRPr="0091561B">
        <w:rPr>
          <w:rFonts w:ascii="GHEA Grapalat" w:hAnsi="GHEA Grapalat"/>
          <w:sz w:val="20"/>
          <w:szCs w:val="20"/>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3B2F27" w:rsidRPr="0091561B" w:rsidRDefault="003B2F2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5.4.</w:t>
      </w:r>
      <w:r w:rsidRPr="0091561B">
        <w:rPr>
          <w:rFonts w:ascii="GHEA Grapalat" w:hAnsi="GHEA Grapalat"/>
          <w:sz w:val="20"/>
          <w:szCs w:val="20"/>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5.5.</w:t>
      </w:r>
      <w:r w:rsidRPr="0091561B">
        <w:rPr>
          <w:rFonts w:ascii="GHEA Grapalat" w:hAnsi="GHEA Grapalat"/>
          <w:sz w:val="20"/>
          <w:szCs w:val="20"/>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09452B" w:rsidRPr="0091561B">
        <w:rPr>
          <w:rFonts w:ascii="GHEA Grapalat" w:hAnsi="GHEA Grapalat"/>
          <w:sz w:val="20"/>
          <w:szCs w:val="20"/>
        </w:rPr>
        <w:t xml:space="preserve"> в указанный срок</w:t>
      </w:r>
      <w:r w:rsidRPr="0091561B">
        <w:rPr>
          <w:rFonts w:ascii="GHEA Grapalat" w:hAnsi="GHEA Grapalat"/>
          <w:sz w:val="20"/>
          <w:szCs w:val="20"/>
        </w:rPr>
        <w:t xml:space="preserve"> суммы.</w:t>
      </w:r>
      <w:r w:rsidR="00090647" w:rsidRPr="0091561B">
        <w:rPr>
          <w:rFonts w:ascii="GHEA Grapalat" w:hAnsi="GHEA Grapalat"/>
          <w:sz w:val="20"/>
          <w:szCs w:val="20"/>
          <w:vertAlign w:val="superscript"/>
        </w:rPr>
        <w:t>20.1</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5.6.</w:t>
      </w:r>
      <w:r w:rsidRPr="0091561B">
        <w:rPr>
          <w:rFonts w:ascii="GHEA Grapalat" w:hAnsi="GHEA Grapalat"/>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91561B" w:rsidRDefault="003B2F2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z w:val="20"/>
          <w:szCs w:val="20"/>
        </w:rPr>
        <w:t>5.7.</w:t>
      </w:r>
      <w:r w:rsidRPr="0091561B">
        <w:rPr>
          <w:rFonts w:ascii="GHEA Grapalat" w:hAnsi="GHEA Grapalat"/>
          <w:sz w:val="20"/>
          <w:szCs w:val="20"/>
        </w:rPr>
        <w:tab/>
        <w:t xml:space="preserve">Уплата пеней и (или) штрафов не освобождает стороны от </w:t>
      </w:r>
      <w:r w:rsidR="00B778A5" w:rsidRPr="0091561B">
        <w:rPr>
          <w:rFonts w:ascii="GHEA Grapalat" w:hAnsi="GHEA Grapalat"/>
          <w:sz w:val="20"/>
          <w:szCs w:val="20"/>
        </w:rPr>
        <w:t xml:space="preserve">полностью и надлежащим образом в соответствии с требованиями, установленными договором </w:t>
      </w:r>
      <w:r w:rsidRPr="0091561B">
        <w:rPr>
          <w:rFonts w:ascii="GHEA Grapalat" w:hAnsi="GHEA Grapalat"/>
          <w:sz w:val="20"/>
          <w:szCs w:val="20"/>
        </w:rPr>
        <w:t>исполнения своих договорных обязательств.</w:t>
      </w:r>
    </w:p>
    <w:p w:rsidR="003B2F27" w:rsidRPr="0091561B" w:rsidRDefault="003B2F27" w:rsidP="0091561B">
      <w:pPr>
        <w:widowControl w:val="0"/>
        <w:ind w:firstLine="720"/>
        <w:jc w:val="center"/>
        <w:rPr>
          <w:rFonts w:ascii="GHEA Grapalat" w:hAnsi="GHEA Grapalat" w:cs="Sylfaen"/>
          <w:sz w:val="20"/>
          <w:szCs w:val="20"/>
        </w:rPr>
      </w:pPr>
    </w:p>
    <w:p w:rsidR="003B2F27" w:rsidRPr="0091561B" w:rsidRDefault="003B2F27" w:rsidP="0091561B">
      <w:pPr>
        <w:widowControl w:val="0"/>
        <w:jc w:val="center"/>
        <w:rPr>
          <w:rFonts w:ascii="GHEA Grapalat" w:hAnsi="GHEA Grapalat" w:cs="Sylfaen"/>
          <w:sz w:val="20"/>
          <w:szCs w:val="20"/>
        </w:rPr>
      </w:pPr>
      <w:r w:rsidRPr="0091561B">
        <w:rPr>
          <w:rFonts w:ascii="GHEA Grapalat" w:hAnsi="GHEA Grapalat"/>
          <w:b/>
          <w:sz w:val="20"/>
          <w:szCs w:val="20"/>
        </w:rPr>
        <w:t>6. ДЕЙСТВИЕ НЕПРЕОДОЛИМОЙ СИЛЫ (ФОРС-МАЖОР)</w:t>
      </w:r>
    </w:p>
    <w:p w:rsidR="003B2F27" w:rsidRPr="0091561B" w:rsidRDefault="003B2F27" w:rsidP="0091561B">
      <w:pPr>
        <w:widowControl w:val="0"/>
        <w:ind w:firstLine="567"/>
        <w:jc w:val="both"/>
        <w:rPr>
          <w:rFonts w:ascii="GHEA Grapalat" w:hAnsi="GHEA Grapalat"/>
          <w:sz w:val="20"/>
          <w:szCs w:val="20"/>
        </w:rPr>
      </w:pPr>
      <w:r w:rsidRPr="0091561B">
        <w:rPr>
          <w:rFonts w:ascii="GHEA Grapalat" w:hAnsi="GHEA Grapalat"/>
          <w:sz w:val="20"/>
          <w:szCs w:val="20"/>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91561B" w:rsidRDefault="0043443E" w:rsidP="0091561B">
      <w:pPr>
        <w:jc w:val="center"/>
        <w:rPr>
          <w:rFonts w:ascii="GHEA Grapalat" w:hAnsi="GHEA Grapalat"/>
          <w:b/>
          <w:sz w:val="20"/>
          <w:szCs w:val="20"/>
        </w:rPr>
      </w:pPr>
    </w:p>
    <w:p w:rsidR="003B2F27" w:rsidRPr="0091561B" w:rsidRDefault="003B2F27" w:rsidP="0091561B">
      <w:pPr>
        <w:jc w:val="center"/>
        <w:rPr>
          <w:rFonts w:ascii="GHEA Grapalat" w:hAnsi="GHEA Grapalat"/>
          <w:b/>
          <w:sz w:val="20"/>
          <w:szCs w:val="20"/>
        </w:rPr>
      </w:pPr>
      <w:r w:rsidRPr="0091561B">
        <w:rPr>
          <w:rFonts w:ascii="GHEA Grapalat" w:hAnsi="GHEA Grapalat"/>
          <w:b/>
          <w:sz w:val="20"/>
          <w:szCs w:val="20"/>
        </w:rPr>
        <w:t>7. ИНЫЕ УСЛОВИЯ</w:t>
      </w:r>
    </w:p>
    <w:p w:rsidR="0043443E" w:rsidRPr="0091561B" w:rsidRDefault="0043443E" w:rsidP="0091561B">
      <w:pPr>
        <w:jc w:val="center"/>
        <w:rPr>
          <w:rFonts w:ascii="GHEA Grapalat" w:hAnsi="GHEA Grapalat" w:cs="Sylfaen"/>
          <w:b/>
          <w:sz w:val="20"/>
          <w:szCs w:val="20"/>
        </w:rPr>
      </w:pP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7.1.</w:t>
      </w:r>
      <w:r w:rsidRPr="0091561B">
        <w:rPr>
          <w:rFonts w:ascii="GHEA Grapalat" w:hAnsi="GHEA Grapalat"/>
          <w:sz w:val="20"/>
          <w:szCs w:val="20"/>
        </w:rPr>
        <w:tab/>
      </w:r>
      <w:r w:rsidRPr="0091561B">
        <w:rPr>
          <w:rFonts w:ascii="GHEA Grapalat" w:hAnsi="GHEA Grapalat"/>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91561B">
        <w:rPr>
          <w:rFonts w:ascii="GHEA Grapalat" w:hAnsi="GHEA Grapalat"/>
          <w:sz w:val="20"/>
          <w:szCs w:val="20"/>
        </w:rPr>
        <w:t xml:space="preserve"> </w:t>
      </w:r>
    </w:p>
    <w:p w:rsidR="003B2F27" w:rsidRPr="0091561B" w:rsidRDefault="003B2F27" w:rsidP="0091561B">
      <w:pPr>
        <w:widowControl w:val="0"/>
        <w:ind w:firstLine="709"/>
        <w:jc w:val="both"/>
        <w:rPr>
          <w:rFonts w:ascii="GHEA Grapalat" w:hAnsi="GHEA Grapalat" w:cs="Sylfaen"/>
          <w:sz w:val="20"/>
          <w:szCs w:val="20"/>
        </w:rPr>
      </w:pPr>
      <w:r w:rsidRPr="0091561B">
        <w:rPr>
          <w:rFonts w:ascii="GHEA Grapalat" w:hAnsi="GHEA Grapalat"/>
          <w:sz w:val="20"/>
          <w:szCs w:val="20"/>
        </w:rPr>
        <w:t xml:space="preserve">Условием исполнения сторонами прав и обязанностей, предусмотренных договором, </w:t>
      </w:r>
      <w:r w:rsidRPr="0091561B">
        <w:rPr>
          <w:rFonts w:ascii="GHEA Grapalat" w:hAnsi="GHEA Grapalat"/>
          <w:sz w:val="20"/>
          <w:szCs w:val="20"/>
        </w:rPr>
        <w:lastRenderedPageBreak/>
        <w:t>является обстоятельство учета договора Министерством финансов Республики Армения.</w:t>
      </w:r>
      <w:r w:rsidR="004517F5" w:rsidRPr="0091561B">
        <w:rPr>
          <w:rStyle w:val="FootnoteReference"/>
          <w:rFonts w:ascii="GHEA Grapalat" w:hAnsi="GHEA Grapalat" w:cs="Sylfaen"/>
          <w:sz w:val="20"/>
          <w:szCs w:val="20"/>
        </w:rPr>
        <w:footnoteReference w:customMarkFollows="1" w:id="19"/>
        <w:t>21</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7.2.</w:t>
      </w:r>
      <w:r w:rsidRPr="0091561B">
        <w:rPr>
          <w:rFonts w:ascii="GHEA Grapalat" w:hAnsi="GHEA Grapalat"/>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91561B" w:rsidRDefault="003B2F27" w:rsidP="0091561B">
      <w:pPr>
        <w:widowControl w:val="0"/>
        <w:tabs>
          <w:tab w:val="left" w:pos="1134"/>
        </w:tabs>
        <w:ind w:firstLine="567"/>
        <w:jc w:val="both"/>
        <w:rPr>
          <w:rFonts w:ascii="GHEA Grapalat" w:hAnsi="GHEA Grapalat"/>
          <w:spacing w:val="-4"/>
          <w:sz w:val="20"/>
          <w:szCs w:val="20"/>
        </w:rPr>
      </w:pPr>
      <w:r w:rsidRPr="0091561B">
        <w:rPr>
          <w:rFonts w:ascii="GHEA Grapalat" w:hAnsi="GHEA Grapalat"/>
          <w:sz w:val="20"/>
          <w:szCs w:val="20"/>
        </w:rPr>
        <w:t>7.3.</w:t>
      </w:r>
      <w:r w:rsidRPr="0091561B">
        <w:rPr>
          <w:rFonts w:ascii="GHEA Grapalat" w:hAnsi="GHEA Grapalat"/>
          <w:sz w:val="20"/>
          <w:szCs w:val="20"/>
        </w:rPr>
        <w:tab/>
      </w:r>
      <w:r w:rsidRPr="0091561B">
        <w:rPr>
          <w:rFonts w:ascii="GHEA Grapalat" w:hAnsi="GHEA Grapalat"/>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91561B" w:rsidRDefault="003B2F27" w:rsidP="0091561B">
      <w:pPr>
        <w:widowControl w:val="0"/>
        <w:tabs>
          <w:tab w:val="left" w:pos="1134"/>
        </w:tabs>
        <w:ind w:firstLine="567"/>
        <w:jc w:val="both"/>
        <w:rPr>
          <w:rFonts w:ascii="GHEA Grapalat" w:hAnsi="GHEA Grapalat" w:cs="Sylfaen"/>
          <w:sz w:val="20"/>
          <w:szCs w:val="20"/>
        </w:rPr>
      </w:pPr>
      <w:r w:rsidRPr="0091561B">
        <w:rPr>
          <w:rFonts w:ascii="GHEA Grapalat" w:hAnsi="GHEA Grapalat"/>
          <w:spacing w:val="-6"/>
          <w:sz w:val="20"/>
          <w:szCs w:val="20"/>
        </w:rPr>
        <w:t>7.</w:t>
      </w:r>
      <w:r w:rsidRPr="0091561B">
        <w:rPr>
          <w:rFonts w:ascii="GHEA Grapalat" w:hAnsi="GHEA Grapalat"/>
          <w:sz w:val="20"/>
          <w:szCs w:val="20"/>
        </w:rPr>
        <w:t>4.</w:t>
      </w:r>
      <w:r w:rsidRPr="0091561B">
        <w:rPr>
          <w:rFonts w:ascii="GHEA Grapalat" w:hAnsi="GHEA Grapalat"/>
          <w:sz w:val="20"/>
          <w:szCs w:val="20"/>
        </w:rPr>
        <w:tab/>
        <w:t>Споры в связи с договором подлежат рассмотрению в судах Республики Армения.</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7.5.</w:t>
      </w:r>
      <w:r w:rsidRPr="0091561B">
        <w:rPr>
          <w:rFonts w:ascii="GHEA Grapalat" w:hAnsi="GHEA Grapalat"/>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91561B" w:rsidRDefault="003B2F27" w:rsidP="0091561B">
      <w:pPr>
        <w:widowControl w:val="0"/>
        <w:tabs>
          <w:tab w:val="left" w:pos="1134"/>
        </w:tabs>
        <w:ind w:firstLine="567"/>
        <w:jc w:val="both"/>
        <w:rPr>
          <w:rFonts w:ascii="GHEA Grapalat" w:hAnsi="GHEA Grapalat" w:cs="Times Armenian"/>
          <w:sz w:val="20"/>
          <w:szCs w:val="20"/>
        </w:rPr>
      </w:pPr>
      <w:r w:rsidRPr="0091561B">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7.6.</w:t>
      </w:r>
      <w:r w:rsidRPr="0091561B">
        <w:rPr>
          <w:rFonts w:ascii="GHEA Grapalat" w:hAnsi="GHEA Grapalat"/>
          <w:sz w:val="20"/>
          <w:szCs w:val="20"/>
        </w:rPr>
        <w:tab/>
        <w:t>Если договор осуществляется посредством заключения агентского договора:</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1)</w:t>
      </w:r>
      <w:r w:rsidRPr="0091561B">
        <w:rPr>
          <w:rFonts w:ascii="GHEA Grapalat" w:hAnsi="GHEA Grapalat"/>
          <w:sz w:val="20"/>
          <w:szCs w:val="20"/>
        </w:rPr>
        <w:tab/>
        <w:t>Исполнитель несет ответственность за неисполнение или ненадлежащее исполнение обязательств агента;</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2)</w:t>
      </w:r>
      <w:r w:rsidRPr="0091561B">
        <w:rPr>
          <w:rFonts w:ascii="GHEA Grapalat" w:hAnsi="GHEA Grapalat"/>
          <w:sz w:val="20"/>
          <w:szCs w:val="20"/>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sidRPr="0091561B">
        <w:rPr>
          <w:rStyle w:val="FootnoteReference"/>
          <w:rFonts w:ascii="GHEA Grapalat" w:hAnsi="GHEA Grapalat"/>
          <w:sz w:val="20"/>
          <w:szCs w:val="20"/>
        </w:rPr>
        <w:footnoteReference w:customMarkFollows="1" w:id="20"/>
        <w:t>22</w:t>
      </w:r>
      <w:r w:rsidRPr="0091561B">
        <w:rPr>
          <w:rFonts w:ascii="GHEA Grapalat" w:hAnsi="GHEA Grapalat"/>
          <w:sz w:val="20"/>
          <w:szCs w:val="20"/>
        </w:rPr>
        <w:t>.</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7.7.</w:t>
      </w:r>
      <w:r w:rsidRPr="0091561B">
        <w:rPr>
          <w:rFonts w:ascii="GHEA Grapalat" w:hAnsi="GHEA Grapalat"/>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sidRPr="0091561B">
        <w:rPr>
          <w:rStyle w:val="FootnoteReference"/>
          <w:rFonts w:ascii="GHEA Grapalat" w:hAnsi="GHEA Grapalat"/>
          <w:sz w:val="20"/>
          <w:szCs w:val="20"/>
        </w:rPr>
        <w:footnoteReference w:customMarkFollows="1" w:id="21"/>
        <w:t>23</w:t>
      </w:r>
      <w:r w:rsidRPr="0091561B">
        <w:rPr>
          <w:rFonts w:ascii="GHEA Grapalat" w:hAnsi="GHEA Grapalat"/>
          <w:sz w:val="20"/>
          <w:szCs w:val="20"/>
        </w:rPr>
        <w:t>.</w:t>
      </w:r>
    </w:p>
    <w:p w:rsidR="003B2F27" w:rsidRPr="0091561B" w:rsidRDefault="003B2F27" w:rsidP="0091561B">
      <w:pPr>
        <w:widowControl w:val="0"/>
        <w:tabs>
          <w:tab w:val="left" w:pos="1134"/>
        </w:tabs>
        <w:ind w:firstLine="567"/>
        <w:jc w:val="both"/>
        <w:rPr>
          <w:rFonts w:ascii="GHEA Grapalat" w:hAnsi="GHEA Grapalat"/>
          <w:sz w:val="20"/>
          <w:szCs w:val="20"/>
        </w:rPr>
      </w:pPr>
      <w:r w:rsidRPr="0091561B">
        <w:rPr>
          <w:rFonts w:ascii="GHEA Grapalat" w:hAnsi="GHEA Grapalat"/>
          <w:sz w:val="20"/>
          <w:szCs w:val="20"/>
        </w:rPr>
        <w:t>7.8.</w:t>
      </w:r>
      <w:r w:rsidRPr="0091561B">
        <w:rPr>
          <w:rFonts w:ascii="GHEA Grapalat" w:hAnsi="GHEA Grapalat"/>
          <w:sz w:val="20"/>
          <w:szCs w:val="20"/>
        </w:rPr>
        <w:tab/>
        <w:t xml:space="preserve">При наличии </w:t>
      </w:r>
      <w:r w:rsidR="00FD7E3A" w:rsidRPr="0091561B">
        <w:rPr>
          <w:rFonts w:ascii="GHEA Grapalat" w:hAnsi="GHEA Grapalat"/>
          <w:sz w:val="20"/>
          <w:szCs w:val="20"/>
        </w:rPr>
        <w:t xml:space="preserve">письменного </w:t>
      </w:r>
      <w:r w:rsidRPr="0091561B">
        <w:rPr>
          <w:rFonts w:ascii="GHEA Grapalat" w:hAnsi="GHEA Grapalat"/>
          <w:sz w:val="20"/>
          <w:szCs w:val="20"/>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sidRPr="0091561B">
        <w:rPr>
          <w:rFonts w:ascii="GHEA Grapalat" w:hAnsi="GHEA Grapalat"/>
          <w:sz w:val="20"/>
          <w:szCs w:val="20"/>
        </w:rPr>
        <w:t xml:space="preserve">оказании </w:t>
      </w:r>
      <w:r w:rsidRPr="0091561B">
        <w:rPr>
          <w:rFonts w:ascii="GHEA Grapalat" w:hAnsi="GHEA Grapalat"/>
          <w:sz w:val="20"/>
          <w:szCs w:val="20"/>
        </w:rPr>
        <w:t>услуг</w:t>
      </w:r>
      <w:r w:rsidR="00E03EEB" w:rsidRPr="0091561B">
        <w:rPr>
          <w:rFonts w:ascii="GHEA Grapalat" w:hAnsi="GHEA Grapalat"/>
          <w:sz w:val="20"/>
          <w:szCs w:val="20"/>
        </w:rPr>
        <w:t>и</w:t>
      </w:r>
      <w:r w:rsidRPr="0091561B">
        <w:rPr>
          <w:rFonts w:ascii="GHEA Grapalat" w:hAnsi="GHEA Grapalat"/>
          <w:sz w:val="20"/>
          <w:szCs w:val="20"/>
        </w:rPr>
        <w:t xml:space="preserve">, а </w:t>
      </w:r>
      <w:r w:rsidR="00E03EEB" w:rsidRPr="0091561B">
        <w:rPr>
          <w:rFonts w:ascii="GHEA Grapalat" w:hAnsi="GHEA Grapalat"/>
          <w:sz w:val="20"/>
          <w:szCs w:val="20"/>
        </w:rPr>
        <w:t xml:space="preserve">письменное </w:t>
      </w:r>
      <w:r w:rsidRPr="0091561B">
        <w:rPr>
          <w:rFonts w:ascii="GHEA Grapalat" w:hAnsi="GHEA Grapalat"/>
          <w:sz w:val="20"/>
          <w:szCs w:val="20"/>
        </w:rPr>
        <w:t xml:space="preserve">предложение Исполнителя было представлено не позднее </w:t>
      </w:r>
      <w:r w:rsidR="00E03EEB" w:rsidRPr="0091561B">
        <w:rPr>
          <w:rFonts w:ascii="GHEA Grapalat" w:hAnsi="GHEA Grapalat"/>
          <w:sz w:val="20"/>
          <w:szCs w:val="20"/>
        </w:rPr>
        <w:t>7-и</w:t>
      </w:r>
      <w:r w:rsidRPr="0091561B">
        <w:rPr>
          <w:rFonts w:ascii="GHEA Grapalat" w:hAnsi="GHEA Grapalat"/>
          <w:sz w:val="20"/>
          <w:szCs w:val="20"/>
        </w:rPr>
        <w:t xml:space="preserve">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91561B" w:rsidRDefault="003B2F27" w:rsidP="0091561B">
      <w:pPr>
        <w:widowControl w:val="0"/>
        <w:tabs>
          <w:tab w:val="left" w:pos="720"/>
          <w:tab w:val="left" w:pos="1134"/>
        </w:tabs>
        <w:ind w:firstLine="567"/>
        <w:jc w:val="both"/>
        <w:rPr>
          <w:rFonts w:ascii="GHEA Grapalat" w:hAnsi="GHEA Grapalat"/>
          <w:sz w:val="20"/>
          <w:szCs w:val="20"/>
        </w:rPr>
      </w:pPr>
      <w:r w:rsidRPr="0091561B">
        <w:rPr>
          <w:rFonts w:ascii="GHEA Grapalat" w:hAnsi="GHEA Grapalat"/>
          <w:sz w:val="20"/>
          <w:szCs w:val="20"/>
        </w:rPr>
        <w:t>7.9.</w:t>
      </w:r>
      <w:r w:rsidRPr="0091561B">
        <w:rPr>
          <w:rFonts w:ascii="GHEA Grapalat" w:hAnsi="GHEA Grapalat"/>
          <w:sz w:val="20"/>
          <w:szCs w:val="20"/>
        </w:rPr>
        <w:tab/>
        <w:t xml:space="preserve">В условиях надлежащего исполнения договора, выгода (сбережения) или понесенные </w:t>
      </w:r>
      <w:r w:rsidRPr="0091561B">
        <w:rPr>
          <w:rFonts w:ascii="GHEA Grapalat" w:hAnsi="GHEA Grapalat"/>
          <w:sz w:val="20"/>
          <w:szCs w:val="20"/>
        </w:rPr>
        <w:lastRenderedPageBreak/>
        <w:t>убытки сторон (Исполнителя или Заказчика) — это выгода или убытки, понесенные данной стороной.</w:t>
      </w:r>
    </w:p>
    <w:p w:rsidR="003B2F27" w:rsidRPr="0091561B" w:rsidRDefault="003B2F27" w:rsidP="0091561B">
      <w:pPr>
        <w:widowControl w:val="0"/>
        <w:ind w:firstLine="567"/>
        <w:jc w:val="both"/>
        <w:rPr>
          <w:rFonts w:ascii="GHEA Grapalat" w:hAnsi="GHEA Grapalat"/>
          <w:sz w:val="20"/>
          <w:szCs w:val="20"/>
        </w:rPr>
      </w:pPr>
      <w:r w:rsidRPr="0091561B">
        <w:rPr>
          <w:rFonts w:ascii="GHEA Grapalat" w:hAnsi="GHEA Grapalat"/>
          <w:sz w:val="20"/>
          <w:szCs w:val="20"/>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sidRPr="0091561B">
        <w:rPr>
          <w:rFonts w:ascii="GHEA Grapalat" w:hAnsi="GHEA Grapalat"/>
          <w:sz w:val="20"/>
          <w:szCs w:val="20"/>
        </w:rPr>
        <w:t>рамок</w:t>
      </w:r>
      <w:r w:rsidRPr="0091561B">
        <w:rPr>
          <w:rFonts w:ascii="GHEA Grapalat" w:hAnsi="GHEA Grapalat"/>
          <w:sz w:val="20"/>
          <w:szCs w:val="20"/>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91561B" w:rsidRDefault="003B2F27" w:rsidP="0091561B">
      <w:pPr>
        <w:widowControl w:val="0"/>
        <w:tabs>
          <w:tab w:val="left" w:pos="1276"/>
        </w:tabs>
        <w:ind w:firstLine="567"/>
        <w:jc w:val="both"/>
        <w:rPr>
          <w:rFonts w:ascii="GHEA Grapalat" w:hAnsi="GHEA Grapalat"/>
          <w:sz w:val="20"/>
          <w:szCs w:val="20"/>
        </w:rPr>
      </w:pPr>
      <w:r w:rsidRPr="0091561B">
        <w:rPr>
          <w:rFonts w:ascii="GHEA Grapalat" w:hAnsi="GHEA Grapalat"/>
          <w:sz w:val="20"/>
          <w:szCs w:val="20"/>
        </w:rPr>
        <w:t>7.10.</w:t>
      </w:r>
      <w:r w:rsidRPr="0091561B">
        <w:rPr>
          <w:rFonts w:ascii="GHEA Grapalat" w:hAnsi="GHEA Grapalat"/>
          <w:sz w:val="20"/>
          <w:szCs w:val="20"/>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91561B" w:rsidRDefault="003B2F27" w:rsidP="0091561B">
      <w:pPr>
        <w:widowControl w:val="0"/>
        <w:tabs>
          <w:tab w:val="left" w:pos="1276"/>
        </w:tabs>
        <w:ind w:firstLine="567"/>
        <w:jc w:val="both"/>
        <w:rPr>
          <w:rFonts w:ascii="GHEA Grapalat" w:hAnsi="GHEA Grapalat"/>
          <w:sz w:val="20"/>
          <w:szCs w:val="20"/>
        </w:rPr>
      </w:pPr>
      <w:r w:rsidRPr="0091561B">
        <w:rPr>
          <w:rFonts w:ascii="GHEA Grapalat" w:hAnsi="GHEA Grapalat"/>
          <w:sz w:val="20"/>
          <w:szCs w:val="20"/>
        </w:rPr>
        <w:t>7.11.</w:t>
      </w:r>
      <w:r w:rsidRPr="0091561B">
        <w:rPr>
          <w:rFonts w:ascii="GHEA Grapalat" w:hAnsi="GHEA Grapalat"/>
          <w:sz w:val="20"/>
          <w:szCs w:val="20"/>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91561B">
        <w:rPr>
          <w:rFonts w:ascii="GHEA Grapalat" w:hAnsi="GHEA Grapalat"/>
          <w:sz w:val="20"/>
          <w:szCs w:val="20"/>
        </w:rPr>
        <w:t xml:space="preserve"> В день публикации в бюллетене уведомления о полном или частичном одностороннем расторжении договора </w:t>
      </w:r>
      <w:r w:rsidR="00AB7D82" w:rsidRPr="0091561B">
        <w:rPr>
          <w:rFonts w:ascii="GHEA Grapalat" w:hAnsi="GHEA Grapalat"/>
          <w:sz w:val="20"/>
          <w:szCs w:val="20"/>
        </w:rPr>
        <w:t>Заказчик</w:t>
      </w:r>
      <w:r w:rsidR="00076092" w:rsidRPr="0091561B">
        <w:rPr>
          <w:rFonts w:ascii="GHEA Grapalat" w:hAnsi="GHEA Grapalat"/>
          <w:sz w:val="20"/>
          <w:szCs w:val="20"/>
        </w:rPr>
        <w:t xml:space="preserve"> высылает его также на электронную почту </w:t>
      </w:r>
      <w:r w:rsidR="00AB7D82" w:rsidRPr="0091561B">
        <w:rPr>
          <w:rFonts w:ascii="GHEA Grapalat" w:hAnsi="GHEA Grapalat"/>
          <w:sz w:val="20"/>
          <w:szCs w:val="20"/>
        </w:rPr>
        <w:t>Исполнителя</w:t>
      </w:r>
      <w:r w:rsidR="00076092" w:rsidRPr="0091561B">
        <w:rPr>
          <w:rFonts w:ascii="GHEA Grapalat" w:hAnsi="GHEA Grapalat"/>
          <w:sz w:val="20"/>
          <w:szCs w:val="20"/>
        </w:rPr>
        <w:t>.</w:t>
      </w:r>
    </w:p>
    <w:p w:rsidR="003B2F27" w:rsidRPr="0091561B" w:rsidRDefault="003B2F27" w:rsidP="0091561B">
      <w:pPr>
        <w:widowControl w:val="0"/>
        <w:tabs>
          <w:tab w:val="left" w:pos="1276"/>
        </w:tabs>
        <w:ind w:firstLine="567"/>
        <w:jc w:val="both"/>
        <w:rPr>
          <w:rFonts w:ascii="GHEA Grapalat" w:hAnsi="GHEA Grapalat"/>
          <w:sz w:val="20"/>
          <w:szCs w:val="20"/>
        </w:rPr>
      </w:pPr>
      <w:r w:rsidRPr="0091561B">
        <w:rPr>
          <w:rFonts w:ascii="GHEA Grapalat" w:hAnsi="GHEA Grapalat"/>
          <w:sz w:val="20"/>
          <w:szCs w:val="20"/>
        </w:rPr>
        <w:t>7.12.</w:t>
      </w:r>
      <w:r w:rsidRPr="0091561B">
        <w:rPr>
          <w:rFonts w:ascii="GHEA Grapalat" w:hAnsi="GHEA Grapalat"/>
          <w:sz w:val="20"/>
          <w:szCs w:val="20"/>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sidRPr="0091561B">
        <w:rPr>
          <w:rFonts w:ascii="GHEA Grapalat" w:hAnsi="GHEA Grapalat"/>
          <w:sz w:val="20"/>
          <w:szCs w:val="20"/>
        </w:rPr>
        <w:t>судебном порядке.</w:t>
      </w:r>
    </w:p>
    <w:p w:rsidR="003B2F27" w:rsidRPr="0091561B" w:rsidRDefault="003B2F27" w:rsidP="0091561B">
      <w:pPr>
        <w:widowControl w:val="0"/>
        <w:tabs>
          <w:tab w:val="left" w:pos="1276"/>
        </w:tabs>
        <w:ind w:firstLine="567"/>
        <w:jc w:val="both"/>
        <w:rPr>
          <w:rFonts w:ascii="GHEA Grapalat" w:hAnsi="GHEA Grapalat"/>
          <w:sz w:val="20"/>
          <w:szCs w:val="20"/>
        </w:rPr>
      </w:pPr>
      <w:r w:rsidRPr="0091561B">
        <w:rPr>
          <w:rFonts w:ascii="GHEA Grapalat" w:hAnsi="GHEA Grapalat"/>
          <w:sz w:val="20"/>
          <w:szCs w:val="20"/>
        </w:rPr>
        <w:t>7.13.</w:t>
      </w:r>
      <w:r w:rsidRPr="0091561B">
        <w:rPr>
          <w:rFonts w:ascii="GHEA Grapalat" w:hAnsi="GHEA Grapalat"/>
          <w:sz w:val="20"/>
          <w:szCs w:val="20"/>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91561B" w:rsidRDefault="003B2F27" w:rsidP="0091561B">
      <w:pPr>
        <w:widowControl w:val="0"/>
        <w:tabs>
          <w:tab w:val="left" w:pos="1276"/>
        </w:tabs>
        <w:ind w:firstLine="567"/>
        <w:jc w:val="both"/>
        <w:rPr>
          <w:rFonts w:ascii="GHEA Grapalat" w:hAnsi="GHEA Grapalat"/>
          <w:bCs/>
          <w:sz w:val="20"/>
          <w:szCs w:val="20"/>
        </w:rPr>
      </w:pPr>
      <w:r w:rsidRPr="0091561B">
        <w:rPr>
          <w:rFonts w:ascii="GHEA Grapalat" w:hAnsi="GHEA Grapalat"/>
          <w:sz w:val="20"/>
          <w:szCs w:val="20"/>
        </w:rPr>
        <w:t>7.14.</w:t>
      </w:r>
      <w:r w:rsidRPr="0091561B">
        <w:rPr>
          <w:rFonts w:ascii="GHEA Grapalat" w:hAnsi="GHEA Grapalat"/>
          <w:sz w:val="20"/>
          <w:szCs w:val="20"/>
        </w:rPr>
        <w:tab/>
        <w:t>В отношении настоящего Договора применяется право Республики Армения.</w:t>
      </w:r>
    </w:p>
    <w:p w:rsidR="003B2F27" w:rsidRPr="00AD29CE" w:rsidRDefault="003B2F27" w:rsidP="0091561B">
      <w:pPr>
        <w:widowControl w:val="0"/>
        <w:spacing w:after="160"/>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439E9" w:rsidRDefault="003B2F27" w:rsidP="003B2F27">
      <w:pPr>
        <w:widowControl w:val="0"/>
        <w:spacing w:after="160" w:line="360" w:lineRule="auto"/>
        <w:ind w:firstLine="567"/>
        <w:jc w:val="both"/>
        <w:rPr>
          <w:rFonts w:ascii="GHEA Grapalat" w:hAnsi="GHEA Grapalat" w:cs="Sylfaen"/>
          <w:i/>
          <w:sz w:val="20"/>
          <w:szCs w:val="20"/>
        </w:rPr>
      </w:pPr>
      <w:r w:rsidRPr="00A439E9">
        <w:rPr>
          <w:rFonts w:ascii="GHEA Grapalat" w:hAnsi="GHEA Grapalat"/>
          <w:i/>
          <w:sz w:val="20"/>
          <w:szCs w:val="20"/>
        </w:rPr>
        <w:t>В случае необходимости в договор могут быть включены не противоречащие законодательству Республики Армения положения.</w:t>
      </w: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2"/>
        <w:t>*</w:t>
      </w:r>
    </w:p>
    <w:p w:rsidR="00A439E9" w:rsidRDefault="00A439E9" w:rsidP="00A439E9">
      <w:pPr>
        <w:widowControl w:val="0"/>
        <w:spacing w:after="160" w:line="360" w:lineRule="auto"/>
        <w:jc w:val="right"/>
        <w:rPr>
          <w:rFonts w:ascii="GHEA Grapalat" w:hAnsi="GHEA Grapalat"/>
          <w:lang w:val="hy-AM"/>
        </w:rPr>
      </w:pPr>
      <w:r w:rsidRPr="00AD29CE">
        <w:rPr>
          <w:rFonts w:ascii="GHEA Grapalat" w:hAnsi="GHEA Grapalat"/>
        </w:rPr>
        <w:t>драмов РА</w:t>
      </w:r>
    </w:p>
    <w:tbl>
      <w:tblPr>
        <w:tblpPr w:leftFromText="180" w:rightFromText="180" w:vertAnchor="page" w:horzAnchor="margin" w:tblpXSpec="center" w:tblpY="4757"/>
        <w:tblW w:w="11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201"/>
        <w:gridCol w:w="687"/>
        <w:gridCol w:w="4082"/>
        <w:gridCol w:w="1276"/>
        <w:gridCol w:w="992"/>
        <w:gridCol w:w="850"/>
        <w:gridCol w:w="851"/>
        <w:gridCol w:w="527"/>
      </w:tblGrid>
      <w:tr w:rsidR="00A439E9" w:rsidRPr="00E40AC8" w:rsidTr="00F63D90">
        <w:trPr>
          <w:trHeight w:val="422"/>
        </w:trPr>
        <w:tc>
          <w:tcPr>
            <w:tcW w:w="11125" w:type="dxa"/>
            <w:gridSpan w:val="9"/>
          </w:tcPr>
          <w:p w:rsidR="00A439E9" w:rsidRPr="00E40AC8" w:rsidRDefault="00A439E9" w:rsidP="00F63D90">
            <w:pPr>
              <w:widowControl w:val="0"/>
              <w:spacing w:after="120"/>
              <w:jc w:val="center"/>
              <w:rPr>
                <w:rFonts w:ascii="GHEA Grapalat" w:hAnsi="GHEA Grapalat"/>
                <w:sz w:val="20"/>
              </w:rPr>
            </w:pPr>
            <w:r w:rsidRPr="00E40AC8">
              <w:rPr>
                <w:rFonts w:ascii="GHEA Grapalat" w:hAnsi="GHEA Grapalat"/>
                <w:sz w:val="20"/>
              </w:rPr>
              <w:t>Услуги</w:t>
            </w:r>
          </w:p>
        </w:tc>
      </w:tr>
      <w:tr w:rsidR="00A439E9" w:rsidRPr="00E40AC8" w:rsidTr="00F63D90">
        <w:trPr>
          <w:trHeight w:val="247"/>
        </w:trPr>
        <w:tc>
          <w:tcPr>
            <w:tcW w:w="659" w:type="dxa"/>
            <w:vMerge w:val="restart"/>
            <w:textDirection w:val="btLr"/>
            <w:vAlign w:val="center"/>
          </w:tcPr>
          <w:p w:rsidR="00A439E9" w:rsidRPr="00E40AC8" w:rsidRDefault="00A439E9" w:rsidP="00F63D90">
            <w:pPr>
              <w:widowControl w:val="0"/>
              <w:spacing w:after="120"/>
              <w:ind w:left="113" w:right="113"/>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201" w:type="dxa"/>
            <w:vMerge w:val="restart"/>
            <w:textDirection w:val="btLr"/>
            <w:vAlign w:val="center"/>
          </w:tcPr>
          <w:p w:rsidR="00A439E9" w:rsidRPr="00E40AC8" w:rsidRDefault="00A439E9" w:rsidP="00F63D90">
            <w:pPr>
              <w:widowControl w:val="0"/>
              <w:spacing w:after="120"/>
              <w:ind w:left="113" w:right="113"/>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687" w:type="dxa"/>
            <w:vMerge w:val="restart"/>
            <w:textDirection w:val="btLr"/>
            <w:vAlign w:val="center"/>
          </w:tcPr>
          <w:p w:rsidR="00A439E9" w:rsidRPr="00E40AC8" w:rsidRDefault="00A439E9" w:rsidP="00F63D90">
            <w:pPr>
              <w:widowControl w:val="0"/>
              <w:spacing w:after="120"/>
              <w:ind w:left="113" w:right="113"/>
              <w:jc w:val="center"/>
              <w:rPr>
                <w:rFonts w:ascii="GHEA Grapalat" w:hAnsi="GHEA Grapalat"/>
                <w:sz w:val="20"/>
              </w:rPr>
            </w:pPr>
            <w:r w:rsidRPr="00E40AC8">
              <w:rPr>
                <w:rFonts w:ascii="GHEA Grapalat" w:hAnsi="GHEA Grapalat"/>
                <w:sz w:val="20"/>
              </w:rPr>
              <w:t>техническая характеристика</w:t>
            </w:r>
          </w:p>
        </w:tc>
        <w:tc>
          <w:tcPr>
            <w:tcW w:w="4082" w:type="dxa"/>
            <w:vMerge w:val="restart"/>
          </w:tcPr>
          <w:p w:rsidR="00A439E9" w:rsidRPr="00E40AC8" w:rsidRDefault="00A439E9" w:rsidP="00F63D90">
            <w:pPr>
              <w:widowControl w:val="0"/>
              <w:spacing w:after="120"/>
              <w:jc w:val="center"/>
              <w:rPr>
                <w:rFonts w:ascii="GHEA Grapalat" w:hAnsi="GHEA Grapalat"/>
                <w:sz w:val="20"/>
              </w:rPr>
            </w:pPr>
            <w:r w:rsidRPr="00E40AC8">
              <w:rPr>
                <w:rFonts w:ascii="GHEA Grapalat" w:hAnsi="GHEA Grapalat"/>
                <w:sz w:val="20"/>
              </w:rPr>
              <w:t>Услуги</w:t>
            </w:r>
          </w:p>
        </w:tc>
        <w:tc>
          <w:tcPr>
            <w:tcW w:w="1276" w:type="dxa"/>
            <w:vMerge w:val="restart"/>
            <w:textDirection w:val="btLr"/>
            <w:vAlign w:val="center"/>
          </w:tcPr>
          <w:p w:rsidR="00A439E9" w:rsidRPr="00E40AC8" w:rsidRDefault="00A439E9" w:rsidP="00F63D90">
            <w:pPr>
              <w:widowControl w:val="0"/>
              <w:spacing w:after="120"/>
              <w:ind w:left="113" w:right="113"/>
              <w:jc w:val="center"/>
              <w:rPr>
                <w:rFonts w:ascii="GHEA Grapalat" w:hAnsi="GHEA Grapalat"/>
                <w:sz w:val="20"/>
              </w:rPr>
            </w:pPr>
            <w:r w:rsidRPr="00E40AC8">
              <w:rPr>
                <w:rFonts w:ascii="GHEA Grapalat" w:hAnsi="GHEA Grapalat"/>
                <w:sz w:val="20"/>
              </w:rPr>
              <w:t>единица измерения</w:t>
            </w:r>
          </w:p>
        </w:tc>
        <w:tc>
          <w:tcPr>
            <w:tcW w:w="992" w:type="dxa"/>
            <w:vMerge w:val="restart"/>
            <w:textDirection w:val="btLr"/>
            <w:vAlign w:val="center"/>
          </w:tcPr>
          <w:p w:rsidR="00A439E9" w:rsidRPr="00E40AC8" w:rsidRDefault="00A439E9" w:rsidP="00F63D90">
            <w:pPr>
              <w:widowControl w:val="0"/>
              <w:spacing w:after="120"/>
              <w:ind w:left="113" w:right="113"/>
              <w:jc w:val="center"/>
              <w:rPr>
                <w:rFonts w:ascii="GHEA Grapalat" w:hAnsi="GHEA Grapalat"/>
                <w:sz w:val="20"/>
              </w:rPr>
            </w:pPr>
            <w:r w:rsidRPr="00E40AC8">
              <w:rPr>
                <w:rFonts w:ascii="GHEA Grapalat" w:hAnsi="GHEA Grapalat"/>
                <w:sz w:val="20"/>
              </w:rPr>
              <w:t>общая цена/драмов РА</w:t>
            </w:r>
          </w:p>
        </w:tc>
        <w:tc>
          <w:tcPr>
            <w:tcW w:w="850" w:type="dxa"/>
            <w:vMerge w:val="restart"/>
            <w:textDirection w:val="btLr"/>
            <w:vAlign w:val="center"/>
          </w:tcPr>
          <w:p w:rsidR="00A439E9" w:rsidRPr="00E40AC8" w:rsidRDefault="00A439E9" w:rsidP="00F63D90">
            <w:pPr>
              <w:widowControl w:val="0"/>
              <w:spacing w:after="120"/>
              <w:ind w:left="113" w:right="113"/>
              <w:jc w:val="center"/>
              <w:rPr>
                <w:rFonts w:ascii="GHEA Grapalat" w:hAnsi="GHEA Grapalat"/>
                <w:sz w:val="20"/>
              </w:rPr>
            </w:pPr>
            <w:r w:rsidRPr="00E40AC8">
              <w:rPr>
                <w:rFonts w:ascii="GHEA Grapalat" w:hAnsi="GHEA Grapalat"/>
                <w:sz w:val="20"/>
              </w:rPr>
              <w:t>общий объем</w:t>
            </w:r>
          </w:p>
        </w:tc>
        <w:tc>
          <w:tcPr>
            <w:tcW w:w="1378" w:type="dxa"/>
            <w:gridSpan w:val="2"/>
            <w:vAlign w:val="center"/>
          </w:tcPr>
          <w:p w:rsidR="00A439E9" w:rsidRPr="00E40AC8" w:rsidRDefault="00A439E9" w:rsidP="00F63D90">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A439E9" w:rsidRPr="00E40AC8" w:rsidTr="00F63D90">
        <w:trPr>
          <w:cantSplit/>
          <w:trHeight w:val="2415"/>
        </w:trPr>
        <w:tc>
          <w:tcPr>
            <w:tcW w:w="659" w:type="dxa"/>
            <w:vMerge/>
            <w:vAlign w:val="center"/>
          </w:tcPr>
          <w:p w:rsidR="00A439E9" w:rsidRPr="00E40AC8" w:rsidRDefault="00A439E9" w:rsidP="00F63D90">
            <w:pPr>
              <w:widowControl w:val="0"/>
              <w:spacing w:after="120"/>
              <w:jc w:val="center"/>
              <w:rPr>
                <w:rFonts w:ascii="GHEA Grapalat" w:hAnsi="GHEA Grapalat"/>
                <w:sz w:val="20"/>
              </w:rPr>
            </w:pPr>
          </w:p>
        </w:tc>
        <w:tc>
          <w:tcPr>
            <w:tcW w:w="1201" w:type="dxa"/>
            <w:vMerge/>
            <w:vAlign w:val="center"/>
          </w:tcPr>
          <w:p w:rsidR="00A439E9" w:rsidRPr="00E40AC8" w:rsidRDefault="00A439E9" w:rsidP="00F63D90">
            <w:pPr>
              <w:widowControl w:val="0"/>
              <w:spacing w:after="120"/>
              <w:jc w:val="center"/>
              <w:rPr>
                <w:rFonts w:ascii="GHEA Grapalat" w:hAnsi="GHEA Grapalat"/>
                <w:sz w:val="20"/>
              </w:rPr>
            </w:pPr>
          </w:p>
        </w:tc>
        <w:tc>
          <w:tcPr>
            <w:tcW w:w="687" w:type="dxa"/>
            <w:vMerge/>
            <w:textDirection w:val="btLr"/>
            <w:vAlign w:val="center"/>
          </w:tcPr>
          <w:p w:rsidR="00A439E9" w:rsidRPr="00E40AC8" w:rsidRDefault="00A439E9" w:rsidP="00F63D90">
            <w:pPr>
              <w:widowControl w:val="0"/>
              <w:spacing w:after="120"/>
              <w:ind w:left="113" w:right="113"/>
              <w:jc w:val="center"/>
              <w:rPr>
                <w:rFonts w:ascii="GHEA Grapalat" w:hAnsi="GHEA Grapalat"/>
                <w:sz w:val="20"/>
              </w:rPr>
            </w:pPr>
          </w:p>
        </w:tc>
        <w:tc>
          <w:tcPr>
            <w:tcW w:w="4082" w:type="dxa"/>
            <w:vMerge/>
          </w:tcPr>
          <w:p w:rsidR="00A439E9" w:rsidRPr="00E40AC8" w:rsidRDefault="00A439E9" w:rsidP="00F63D90">
            <w:pPr>
              <w:widowControl w:val="0"/>
              <w:spacing w:after="120"/>
              <w:jc w:val="center"/>
              <w:rPr>
                <w:rFonts w:ascii="GHEA Grapalat" w:hAnsi="GHEA Grapalat"/>
                <w:sz w:val="20"/>
              </w:rPr>
            </w:pPr>
          </w:p>
        </w:tc>
        <w:tc>
          <w:tcPr>
            <w:tcW w:w="1276" w:type="dxa"/>
            <w:vMerge/>
            <w:vAlign w:val="center"/>
          </w:tcPr>
          <w:p w:rsidR="00A439E9" w:rsidRPr="00E40AC8" w:rsidRDefault="00A439E9" w:rsidP="00F63D90">
            <w:pPr>
              <w:widowControl w:val="0"/>
              <w:spacing w:after="120"/>
              <w:jc w:val="center"/>
              <w:rPr>
                <w:rFonts w:ascii="GHEA Grapalat" w:hAnsi="GHEA Grapalat"/>
                <w:sz w:val="20"/>
              </w:rPr>
            </w:pPr>
          </w:p>
        </w:tc>
        <w:tc>
          <w:tcPr>
            <w:tcW w:w="992" w:type="dxa"/>
            <w:vMerge/>
            <w:vAlign w:val="center"/>
          </w:tcPr>
          <w:p w:rsidR="00A439E9" w:rsidRPr="00E40AC8" w:rsidRDefault="00A439E9" w:rsidP="00F63D90">
            <w:pPr>
              <w:widowControl w:val="0"/>
              <w:spacing w:after="120"/>
              <w:jc w:val="center"/>
              <w:rPr>
                <w:rFonts w:ascii="GHEA Grapalat" w:hAnsi="GHEA Grapalat"/>
                <w:sz w:val="20"/>
              </w:rPr>
            </w:pPr>
          </w:p>
        </w:tc>
        <w:tc>
          <w:tcPr>
            <w:tcW w:w="850" w:type="dxa"/>
            <w:vMerge/>
            <w:vAlign w:val="center"/>
          </w:tcPr>
          <w:p w:rsidR="00A439E9" w:rsidRPr="00E40AC8" w:rsidRDefault="00A439E9" w:rsidP="00F63D90">
            <w:pPr>
              <w:widowControl w:val="0"/>
              <w:spacing w:after="120"/>
              <w:jc w:val="center"/>
              <w:rPr>
                <w:rFonts w:ascii="GHEA Grapalat" w:hAnsi="GHEA Grapalat"/>
                <w:sz w:val="20"/>
              </w:rPr>
            </w:pPr>
          </w:p>
        </w:tc>
        <w:tc>
          <w:tcPr>
            <w:tcW w:w="851" w:type="dxa"/>
            <w:textDirection w:val="btLr"/>
            <w:vAlign w:val="center"/>
          </w:tcPr>
          <w:p w:rsidR="00A439E9" w:rsidRPr="00E40AC8" w:rsidRDefault="00A439E9" w:rsidP="00F63D90">
            <w:pPr>
              <w:widowControl w:val="0"/>
              <w:spacing w:after="120"/>
              <w:ind w:left="113" w:right="113"/>
              <w:jc w:val="center"/>
              <w:rPr>
                <w:rFonts w:ascii="GHEA Grapalat" w:hAnsi="GHEA Grapalat"/>
                <w:sz w:val="20"/>
              </w:rPr>
            </w:pPr>
            <w:r w:rsidRPr="00E40AC8">
              <w:rPr>
                <w:rFonts w:ascii="GHEA Grapalat" w:hAnsi="GHEA Grapalat"/>
                <w:sz w:val="20"/>
              </w:rPr>
              <w:t>адрес</w:t>
            </w:r>
          </w:p>
        </w:tc>
        <w:tc>
          <w:tcPr>
            <w:tcW w:w="527" w:type="dxa"/>
            <w:textDirection w:val="btLr"/>
            <w:vAlign w:val="center"/>
          </w:tcPr>
          <w:p w:rsidR="00A439E9" w:rsidRPr="00E40AC8" w:rsidRDefault="00A439E9" w:rsidP="00F63D90">
            <w:pPr>
              <w:widowControl w:val="0"/>
              <w:spacing w:after="120"/>
              <w:ind w:left="113" w:right="113"/>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3"/>
              <w:t>**</w:t>
            </w:r>
          </w:p>
        </w:tc>
      </w:tr>
      <w:tr w:rsidR="00A439E9" w:rsidRPr="00E40AC8" w:rsidTr="00E74DB9">
        <w:trPr>
          <w:trHeight w:val="2132"/>
        </w:trPr>
        <w:tc>
          <w:tcPr>
            <w:tcW w:w="659" w:type="dxa"/>
            <w:vAlign w:val="center"/>
          </w:tcPr>
          <w:p w:rsidR="00A439E9" w:rsidRPr="001F7F75" w:rsidRDefault="00A439E9" w:rsidP="00F63D90">
            <w:pPr>
              <w:jc w:val="center"/>
              <w:rPr>
                <w:rFonts w:ascii="GHEA Grapalat" w:hAnsi="GHEA Grapalat"/>
                <w:sz w:val="18"/>
                <w:szCs w:val="18"/>
                <w:lang w:val="hy-AM"/>
              </w:rPr>
            </w:pPr>
            <w:r w:rsidRPr="001F7F75">
              <w:rPr>
                <w:rFonts w:ascii="GHEA Grapalat" w:hAnsi="GHEA Grapalat"/>
                <w:sz w:val="18"/>
                <w:szCs w:val="18"/>
                <w:lang w:val="hy-AM"/>
              </w:rPr>
              <w:t>1</w:t>
            </w:r>
          </w:p>
        </w:tc>
        <w:tc>
          <w:tcPr>
            <w:tcW w:w="1201" w:type="dxa"/>
            <w:vAlign w:val="center"/>
          </w:tcPr>
          <w:p w:rsidR="00A439E9" w:rsidRPr="001F7F75" w:rsidRDefault="00A439E9" w:rsidP="00F63D90">
            <w:pPr>
              <w:jc w:val="center"/>
              <w:rPr>
                <w:rFonts w:ascii="GHEA Grapalat" w:hAnsi="GHEA Grapalat" w:cs="Arial"/>
                <w:sz w:val="18"/>
                <w:szCs w:val="18"/>
                <w:lang w:val="hy-AM"/>
              </w:rPr>
            </w:pPr>
            <w:r w:rsidRPr="001F7F75">
              <w:rPr>
                <w:rFonts w:ascii="GHEA Grapalat" w:hAnsi="GHEA Grapalat" w:cs="Arial"/>
                <w:sz w:val="18"/>
                <w:szCs w:val="18"/>
              </w:rPr>
              <w:t>71251100</w:t>
            </w:r>
          </w:p>
        </w:tc>
        <w:tc>
          <w:tcPr>
            <w:tcW w:w="687" w:type="dxa"/>
            <w:textDirection w:val="btLr"/>
          </w:tcPr>
          <w:p w:rsidR="00A439E9" w:rsidRPr="00E40AC8" w:rsidRDefault="00A439E9" w:rsidP="00F63D90">
            <w:pPr>
              <w:widowControl w:val="0"/>
              <w:spacing w:after="120"/>
              <w:ind w:left="113" w:right="113"/>
              <w:jc w:val="center"/>
              <w:rPr>
                <w:rFonts w:ascii="GHEA Grapalat" w:hAnsi="GHEA Grapalat"/>
                <w:sz w:val="20"/>
              </w:rPr>
            </w:pPr>
            <w:r w:rsidRPr="00A90093">
              <w:rPr>
                <w:rFonts w:ascii="GHEA Grapalat" w:hAnsi="GHEA Grapalat"/>
                <w:sz w:val="20"/>
              </w:rPr>
              <w:t>см. ниже.</w:t>
            </w:r>
          </w:p>
        </w:tc>
        <w:tc>
          <w:tcPr>
            <w:tcW w:w="4082" w:type="dxa"/>
          </w:tcPr>
          <w:p w:rsidR="00A439E9" w:rsidRPr="00A90093" w:rsidRDefault="00A439E9" w:rsidP="00F63D90">
            <w:pPr>
              <w:widowControl w:val="0"/>
              <w:spacing w:after="120"/>
              <w:jc w:val="center"/>
              <w:rPr>
                <w:rFonts w:ascii="GHEA Grapalat" w:hAnsi="GHEA Grapalat"/>
                <w:sz w:val="20"/>
                <w:lang w:val="hy-AM"/>
              </w:rPr>
            </w:pPr>
            <w:r w:rsidRPr="00A90093">
              <w:rPr>
                <w:rFonts w:ascii="GHEA Grapalat" w:hAnsi="GHEA Grapalat"/>
                <w:sz w:val="20"/>
              </w:rPr>
              <w:t xml:space="preserve">До 5000 кв.м. </w:t>
            </w:r>
            <w:r w:rsidRPr="00DB162B">
              <w:rPr>
                <w:rFonts w:ascii="GHEA Grapalat" w:hAnsi="GHEA Grapalat"/>
                <w:sz w:val="20"/>
                <w:szCs w:val="20"/>
              </w:rPr>
              <w:t>измерение земельных участков</w:t>
            </w:r>
            <w:r w:rsidRPr="00DB162B">
              <w:rPr>
                <w:rFonts w:ascii="GHEA Grapalat" w:hAnsi="GHEA Grapalat"/>
                <w:sz w:val="20"/>
                <w:szCs w:val="20"/>
                <w:lang w:val="hy-AM"/>
              </w:rPr>
              <w:t xml:space="preserve"> и </w:t>
            </w:r>
            <w:r w:rsidRPr="00DB162B">
              <w:rPr>
                <w:rFonts w:ascii="GHEA Grapalat" w:hAnsi="GHEA Grapalat"/>
                <w:sz w:val="20"/>
                <w:szCs w:val="20"/>
              </w:rPr>
              <w:t>составление планов</w:t>
            </w:r>
            <w:r w:rsidRPr="00A90093">
              <w:rPr>
                <w:rFonts w:ascii="GHEA Grapalat" w:hAnsi="GHEA Grapalat"/>
                <w:sz w:val="20"/>
              </w:rPr>
              <w:t xml:space="preserve"> </w:t>
            </w:r>
          </w:p>
        </w:tc>
        <w:tc>
          <w:tcPr>
            <w:tcW w:w="1276" w:type="dxa"/>
            <w:vAlign w:val="center"/>
          </w:tcPr>
          <w:p w:rsidR="00A439E9" w:rsidRPr="00FA0713" w:rsidRDefault="00A439E9" w:rsidP="00F63D90">
            <w:pPr>
              <w:widowControl w:val="0"/>
              <w:spacing w:after="120"/>
              <w:jc w:val="center"/>
              <w:rPr>
                <w:rFonts w:ascii="GHEA Grapalat" w:hAnsi="GHEA Grapalat"/>
                <w:color w:val="000000"/>
                <w:sz w:val="20"/>
              </w:rPr>
            </w:pPr>
            <w:r w:rsidRPr="00FA0713">
              <w:rPr>
                <w:rFonts w:ascii="GHEA Grapalat" w:hAnsi="GHEA Grapalat"/>
                <w:color w:val="000000"/>
                <w:sz w:val="20"/>
              </w:rPr>
              <w:t>га</w:t>
            </w:r>
          </w:p>
        </w:tc>
        <w:tc>
          <w:tcPr>
            <w:tcW w:w="992" w:type="dxa"/>
            <w:vAlign w:val="center"/>
          </w:tcPr>
          <w:p w:rsidR="00A439E9" w:rsidRPr="00FA0713" w:rsidRDefault="00A439E9" w:rsidP="00F63D90">
            <w:pPr>
              <w:widowControl w:val="0"/>
              <w:spacing w:after="120"/>
              <w:jc w:val="center"/>
              <w:rPr>
                <w:rFonts w:ascii="GHEA Grapalat" w:hAnsi="GHEA Grapalat"/>
                <w:color w:val="000000"/>
                <w:sz w:val="20"/>
              </w:rPr>
            </w:pPr>
          </w:p>
        </w:tc>
        <w:tc>
          <w:tcPr>
            <w:tcW w:w="850" w:type="dxa"/>
            <w:vAlign w:val="center"/>
          </w:tcPr>
          <w:p w:rsidR="00A439E9" w:rsidRPr="00E74DB9" w:rsidRDefault="00E74DB9" w:rsidP="00F63D90">
            <w:pPr>
              <w:jc w:val="center"/>
              <w:rPr>
                <w:rFonts w:ascii="GHEA Grapalat" w:hAnsi="GHEA Grapalat"/>
                <w:color w:val="000000"/>
                <w:sz w:val="20"/>
              </w:rPr>
            </w:pPr>
            <w:r>
              <w:rPr>
                <w:rFonts w:ascii="GHEA Grapalat" w:hAnsi="GHEA Grapalat"/>
                <w:color w:val="000000"/>
                <w:sz w:val="20"/>
              </w:rPr>
              <w:t>5</w:t>
            </w:r>
            <w:r w:rsidR="006A335A">
              <w:rPr>
                <w:rFonts w:ascii="GHEA Grapalat" w:hAnsi="GHEA Grapalat"/>
                <w:color w:val="000000"/>
                <w:sz w:val="20"/>
                <w:lang w:val="hy-AM"/>
              </w:rPr>
              <w:t>,</w:t>
            </w:r>
            <w:r>
              <w:rPr>
                <w:rFonts w:ascii="GHEA Grapalat" w:hAnsi="GHEA Grapalat"/>
                <w:color w:val="000000"/>
                <w:sz w:val="20"/>
              </w:rPr>
              <w:t>5</w:t>
            </w:r>
          </w:p>
        </w:tc>
        <w:tc>
          <w:tcPr>
            <w:tcW w:w="851" w:type="dxa"/>
            <w:textDirection w:val="btLr"/>
            <w:vAlign w:val="center"/>
          </w:tcPr>
          <w:p w:rsidR="00A439E9" w:rsidRPr="00AB6859" w:rsidRDefault="00A439E9" w:rsidP="00F63D90">
            <w:pPr>
              <w:ind w:left="113" w:right="113"/>
              <w:jc w:val="center"/>
              <w:rPr>
                <w:rFonts w:ascii="GHEA Grapalat" w:hAnsi="GHEA Grapalat"/>
                <w:sz w:val="20"/>
                <w:lang w:val="hy-AM"/>
              </w:rPr>
            </w:pPr>
            <w:r w:rsidRPr="002C214F">
              <w:rPr>
                <w:rFonts w:ascii="GHEA Grapalat" w:hAnsi="GHEA Grapalat"/>
                <w:i/>
              </w:rPr>
              <w:t xml:space="preserve">Джрвежский  </w:t>
            </w:r>
            <w:r w:rsidRPr="002C214F">
              <w:rPr>
                <w:rFonts w:ascii="GHEA Grapalat" w:hAnsi="GHEA Grapalat" w:cs="Arial"/>
                <w:i/>
              </w:rPr>
              <w:t>муниципалитет</w:t>
            </w:r>
          </w:p>
        </w:tc>
        <w:tc>
          <w:tcPr>
            <w:tcW w:w="527" w:type="dxa"/>
            <w:textDirection w:val="btLr"/>
            <w:vAlign w:val="center"/>
          </w:tcPr>
          <w:p w:rsidR="00A439E9" w:rsidRPr="00D05D42" w:rsidRDefault="00A439E9" w:rsidP="00F63D90">
            <w:pPr>
              <w:ind w:left="113" w:right="113"/>
              <w:jc w:val="center"/>
              <w:rPr>
                <w:rFonts w:ascii="GHEA Grapalat" w:hAnsi="GHEA Grapalat"/>
                <w:sz w:val="20"/>
                <w:lang w:val="en-US"/>
              </w:rPr>
            </w:pPr>
            <w:r>
              <w:rPr>
                <w:rFonts w:ascii="GHEA Grapalat" w:hAnsi="GHEA Grapalat"/>
                <w:sz w:val="20"/>
                <w:lang w:val="hy-AM"/>
              </w:rPr>
              <w:t>30.12.202</w:t>
            </w:r>
            <w:r w:rsidR="00D05D42">
              <w:rPr>
                <w:rFonts w:ascii="GHEA Grapalat" w:hAnsi="GHEA Grapalat"/>
                <w:sz w:val="20"/>
                <w:lang w:val="en-US"/>
              </w:rPr>
              <w:t>4</w:t>
            </w:r>
          </w:p>
        </w:tc>
      </w:tr>
    </w:tbl>
    <w:p w:rsidR="00A439E9" w:rsidRPr="00AD29CE" w:rsidRDefault="00A439E9" w:rsidP="00A439E9">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A439E9" w:rsidRPr="00AD29CE" w:rsidTr="00F63D90">
        <w:trPr>
          <w:jc w:val="center"/>
        </w:trPr>
        <w:tc>
          <w:tcPr>
            <w:tcW w:w="4536" w:type="dxa"/>
          </w:tcPr>
          <w:p w:rsidR="00A439E9" w:rsidRPr="00AD29CE" w:rsidRDefault="00A439E9" w:rsidP="00F63D90">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A439E9" w:rsidRPr="00E40AC8" w:rsidRDefault="00A439E9" w:rsidP="00F63D90">
            <w:pPr>
              <w:widowControl w:val="0"/>
              <w:jc w:val="center"/>
              <w:rPr>
                <w:rFonts w:ascii="GHEA Grapalat" w:hAnsi="GHEA Grapalat"/>
                <w:lang w:val="en-US"/>
              </w:rPr>
            </w:pPr>
            <w:r>
              <w:rPr>
                <w:rFonts w:ascii="GHEA Grapalat" w:hAnsi="GHEA Grapalat"/>
                <w:lang w:val="en-US"/>
              </w:rPr>
              <w:t>___________________________</w:t>
            </w:r>
          </w:p>
          <w:p w:rsidR="00A439E9" w:rsidRPr="00E40AC8" w:rsidRDefault="00A439E9" w:rsidP="00F63D90">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A439E9" w:rsidRPr="00AD29CE" w:rsidRDefault="00A439E9" w:rsidP="00F63D90">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A439E9" w:rsidRPr="00AD29CE" w:rsidRDefault="00A439E9" w:rsidP="00F63D90">
            <w:pPr>
              <w:widowControl w:val="0"/>
              <w:spacing w:after="160" w:line="360" w:lineRule="auto"/>
              <w:jc w:val="center"/>
              <w:rPr>
                <w:rFonts w:ascii="GHEA Grapalat" w:hAnsi="GHEA Grapalat"/>
              </w:rPr>
            </w:pPr>
          </w:p>
        </w:tc>
        <w:tc>
          <w:tcPr>
            <w:tcW w:w="4343" w:type="dxa"/>
          </w:tcPr>
          <w:p w:rsidR="00A439E9" w:rsidRPr="00AD29CE" w:rsidRDefault="00A439E9" w:rsidP="00F63D90">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A439E9" w:rsidRPr="00E40AC8" w:rsidRDefault="00A439E9" w:rsidP="00F63D90">
            <w:pPr>
              <w:widowControl w:val="0"/>
              <w:jc w:val="center"/>
              <w:rPr>
                <w:rFonts w:ascii="GHEA Grapalat" w:hAnsi="GHEA Grapalat"/>
                <w:lang w:val="en-US"/>
              </w:rPr>
            </w:pPr>
            <w:r>
              <w:rPr>
                <w:rFonts w:ascii="GHEA Grapalat" w:hAnsi="GHEA Grapalat"/>
                <w:lang w:val="en-US"/>
              </w:rPr>
              <w:t>__________________________</w:t>
            </w:r>
          </w:p>
          <w:p w:rsidR="00A439E9" w:rsidRPr="00E40AC8" w:rsidRDefault="00A439E9" w:rsidP="00F63D90">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A439E9" w:rsidRPr="00AD29CE" w:rsidRDefault="00A439E9" w:rsidP="00F63D90">
            <w:pPr>
              <w:widowControl w:val="0"/>
              <w:spacing w:after="160" w:line="360" w:lineRule="auto"/>
              <w:jc w:val="center"/>
              <w:rPr>
                <w:rFonts w:ascii="GHEA Grapalat" w:hAnsi="GHEA Grapalat"/>
              </w:rPr>
            </w:pPr>
            <w:r w:rsidRPr="00AD29CE">
              <w:rPr>
                <w:rFonts w:ascii="GHEA Grapalat" w:hAnsi="GHEA Grapalat"/>
              </w:rPr>
              <w:t>М. П.</w:t>
            </w:r>
          </w:p>
        </w:tc>
      </w:tr>
    </w:tbl>
    <w:p w:rsidR="00A439E9" w:rsidRPr="00A439E9" w:rsidRDefault="00A439E9" w:rsidP="00A439E9">
      <w:pPr>
        <w:widowControl w:val="0"/>
        <w:spacing w:line="360" w:lineRule="auto"/>
        <w:jc w:val="center"/>
        <w:rPr>
          <w:rFonts w:ascii="GHEA Grapalat" w:hAnsi="GHEA Grapalat"/>
          <w:b/>
          <w:sz w:val="20"/>
          <w:szCs w:val="20"/>
          <w:lang w:val="hy-AM"/>
        </w:rPr>
      </w:pPr>
      <w:r w:rsidRPr="00AD29CE">
        <w:rPr>
          <w:rFonts w:ascii="GHEA Grapalat" w:hAnsi="GHEA Grapalat"/>
        </w:rPr>
        <w:br w:type="page"/>
      </w:r>
      <w:r w:rsidRPr="00A439E9">
        <w:rPr>
          <w:rFonts w:ascii="GHEA Grapalat" w:hAnsi="GHEA Grapalat" w:cs="Sylfaen"/>
          <w:b/>
          <w:sz w:val="20"/>
          <w:szCs w:val="20"/>
          <w:lang w:val="hy-AM"/>
        </w:rPr>
        <w:lastRenderedPageBreak/>
        <w:t xml:space="preserve">Технические характеристики услуг для </w:t>
      </w:r>
      <w:r w:rsidRPr="00A439E9">
        <w:rPr>
          <w:rFonts w:ascii="GHEA Grapalat" w:hAnsi="GHEA Grapalat"/>
          <w:b/>
          <w:sz w:val="20"/>
          <w:szCs w:val="20"/>
        </w:rPr>
        <w:t>измерение земельных участков</w:t>
      </w:r>
      <w:r w:rsidRPr="00A439E9">
        <w:rPr>
          <w:rFonts w:ascii="GHEA Grapalat" w:hAnsi="GHEA Grapalat"/>
          <w:b/>
          <w:sz w:val="20"/>
          <w:szCs w:val="20"/>
          <w:lang w:val="hy-AM"/>
        </w:rPr>
        <w:t xml:space="preserve"> и </w:t>
      </w:r>
      <w:r w:rsidRPr="00A439E9">
        <w:rPr>
          <w:rFonts w:ascii="GHEA Grapalat" w:hAnsi="GHEA Grapalat"/>
          <w:b/>
          <w:sz w:val="20"/>
          <w:szCs w:val="20"/>
        </w:rPr>
        <w:t>составление планов</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cs="Sylfaen"/>
          <w:b/>
          <w:sz w:val="20"/>
          <w:szCs w:val="20"/>
          <w:lang w:val="hy-AM"/>
        </w:rPr>
        <w:t xml:space="preserve"> </w:t>
      </w:r>
      <w:r w:rsidRPr="00A439E9">
        <w:rPr>
          <w:rFonts w:ascii="GHEA Grapalat" w:hAnsi="GHEA Grapalat"/>
          <w:i/>
          <w:sz w:val="20"/>
          <w:szCs w:val="20"/>
          <w:lang w:val="hy-AM"/>
        </w:rPr>
        <w:t>По распоряжению мэра города Джрвеж, исполнитель должен составить и предоставить мэру города Джрвеж планы максимум 12 гектаров земли, которые должны соответствовать вышеупомянутым обязательным требованиям для плана земли. Земельные участки расположены на территории общины Джрвеж. Каждый раз, когда размещается заказ, клиент четко указывает местоположение измеряемой земли.</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После получения заказа разработчик планов должен измерить земельные участки, составить план и предоставить муниципалитету Джрвеж в течение 15 дней. В случае непредставления результатов обслуживания в указанный срок предоставляется письменное объяснение. Если разъяснения, представленные в муниципалитет Джрвежа, не обоснованы, меры, предусмотренные в договоре, применяются к просроченным срокам.</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Разработчик планов обязан внести необходимые исправления и изменения в планы бесплатно в указанные выше сроки (в зависимости от места расположения земельного участка) до получения государственной регистрации земельного участка в планах бесплатно.</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Если в ходе исполнения договора выясняется, что для составления плана требуются исследования или другие действия, не предусмотренные настоящим техническим описанием, то они выполняются Исполнителем без дополнительной оплаты.</w:t>
      </w:r>
    </w:p>
    <w:p w:rsidR="00A439E9" w:rsidRPr="00A439E9" w:rsidRDefault="00A439E9" w:rsidP="00A439E9">
      <w:pPr>
        <w:widowControl w:val="0"/>
        <w:spacing w:line="360" w:lineRule="auto"/>
        <w:rPr>
          <w:rFonts w:ascii="GHEA Grapalat" w:hAnsi="GHEA Grapalat"/>
          <w:i/>
          <w:sz w:val="20"/>
          <w:szCs w:val="20"/>
          <w:lang w:val="hy-AM"/>
        </w:rPr>
      </w:pPr>
      <w:r w:rsidRPr="00A439E9">
        <w:rPr>
          <w:rFonts w:ascii="GHEA Grapalat" w:eastAsia="Calibri" w:hAnsi="GHEA Grapalat" w:cs="Arial Unicode"/>
          <w:b/>
          <w:sz w:val="20"/>
          <w:szCs w:val="20"/>
          <w:lang w:val="hy-AM"/>
        </w:rPr>
        <w:t>Обязательные требования к плану участка</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1. В случае государственной регистрации прав, предусмотренных заказчиком законодательством Республики Армения, планы земельных участков составляются Председателем Государственного комитета кадастра недвижимости при Правительстве Республики Армения 20.10.11. час Согласно Приложению N 1, утвержденному Приказом 284-Н.</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2. Земельные участки измеряются, план составляется лицом с соответствующей квалификацией, которое имеет право запрашивать у клиента необходимые материалы, связанные с услугами, которые он обязан сделать. Государственный комитет кадастра недвижимости при Правительстве Республики Армения (именуемый в дальнейшем Комитет) получает из системы необходимую информацию о следующем:</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1) Каждая из требуемых единиц недвижимости (исключая единицы недвижимости, расположенные в объеме многоквартирных жилых домов), заказанная квалифицированным лицом (далее - квалифицированное лицо), имеет право на картографирование, геодезию, измерение (учет) и приобретение земли (VIRS-8). ) В системе геодезических координат WGS-84 (выдержки из геодезических базовых координат или кадастровой карты данного сообщества) (далее - данные) получает онлайн-заявку или любое служебное отделение персонала комитета для подачи соответствующей заявки. В случае осуществления платежей, определенных статьей 73.</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2) Ответ на заявление готовится Центром информационных технологий сотрудников Комитета и возвращается в офис обслуживания. Ответ, подготовленный в офисе обслуживания, в бумажной форме для координат, с логотипом комитета, подписями и печатью (чтобы гарантировать, что данные, предоставленные комитетом, не изменяются и не подтверждают подлинность), а также для карт / планов (dwg / dxf / dgn) в электронном виде (на CD) без возможности перенастройки предоставляется заявителю.</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3. Квалифицированное лицо должно предоставить клиенту информацию, полученную из системы комитетов, после завершения измерений.</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4. Проделанная работа предоставляется заказчику в бумажном виде в электронном формате (овцы (s h p), di ve j / di x ef / di g (dwg / dxf / dgn)).</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5. При совершении сделки с недвижимостью владелец недвижимости вместе с заявкой представляет в бумажном и электронном виде планы земельного участка, составленные квалифицированным лицом, а также данные, полученные от комиссии (CD), копию справки и другие.</w:t>
      </w:r>
      <w:r w:rsidRPr="00A439E9">
        <w:rPr>
          <w:rFonts w:ascii="GHEA Grapalat" w:hAnsi="GHEA Grapalat"/>
          <w:i/>
          <w:sz w:val="20"/>
          <w:szCs w:val="20"/>
          <w:lang w:val="hy-AM"/>
        </w:rPr>
        <w:cr/>
        <w:t xml:space="preserve">6. В зависимости от размера земельных участков планы земельных участков представляются на бумаге формата А-3 или А-4, на которой должны быть изложены следующие обязательные </w:t>
      </w:r>
      <w:r w:rsidRPr="00A439E9">
        <w:rPr>
          <w:rFonts w:ascii="GHEA Grapalat" w:hAnsi="GHEA Grapalat"/>
          <w:i/>
          <w:sz w:val="20"/>
          <w:szCs w:val="20"/>
          <w:lang w:val="hy-AM"/>
        </w:rPr>
        <w:lastRenderedPageBreak/>
        <w:t>требования:</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1) Информация о землепользователе (имя гражданина, фамилия, наименование юридического лица) указывается ниже маркировки заглавной буквой «Земельный участок».</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2) Строка «Основание отвода земли» заполняется только при наличии основания для возникновения прав на земельный участок.</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В этом случае указываются дата, месяц, год и номер решения о предоставлении земельного участка. При выдаче земельных участков, находящихся в общественной собственности, в правом верхнем углу плана должна быть сделана отметка «Подтверждение», которая должна подписать право на утверждение плана земельного участка.</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3) В строке «Марз, община, адрес» указывается местонахождение или адрес земельного участка.</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4) В верхней части плана рисуется только план земли, приобретенной или выделенной в соответствии с законодательством Республики Армения. Самозанятые земельные участки не измеряются и не отображаются на земельном плане. Если на упомянутом земельном участке есть здания, они рисуются на земельном участке (если рядом с отведенным земельным участком имеется занятый земельный участок или на отведенном земельном участке строится добровольное здание, часть которого находится на земельном участке, а другая часть строится на занятом земельном участке). Линии участка занятого земельного участка показаны пунктирными линиями на плане). Произвольно построенные здания, расположенные на земле, приобретенной или выделенной в соответствии с законодательством Республики Армения, отмечены (обозначены) на плане.</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5) Точки поворота земельного участка и зданий пронумерованы в направлении движения по часовой стрелке, начиная с левого угла земли под участком.</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6) Земельный участок оформляется в масштабе 1: 200, 1: 500, 1: 1000, 1: 2000 или 1: 5000, в зависимости от размера предоставленной земли.</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7) Во внутренней левой части плана отмечено:</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1. Площадь земельного участка в га (с точностью до 0,00000).</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2. кадастровый код земельного участка, если таковой имеется, или условный код публичного торга;</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3. Назначение земельного участка в соответствии с Земельным кодексом Республики Армения.</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4. Эксплуатационная значимость или тип земельного участка в соответствии с Земельным кодексом Республики Армения.</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5. сервитуты на земельный участок restrictions ограничения на землепользование (если таковые имеются), а зона сервитута отмечена на плане участка.</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8) В средней части плана номера, координаты (VRS-84) участка и точки поворота земельного участка и зданий должны указываться геодезической системой координат WGS-84, межлинейными размерами этих точек и пользователями земли или данными о зданиях, граничащих с землей. Номера по названию сюжета земельного участка.</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Если упомянутое количество точек таково, что невозможно разместить их в разделе, указанном этим пунктом, соответствующие данные могут быть размещены на противоположной стороне листа.</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Если участок не перегружен зданиями, координаты «Здания» плана не заполняются.</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7. План разделенного имущества составляется следующим образом: в плане, определенном в Приложении N 1, помечается общее имущество, на котором оно помечено (запрещено): показана часть, подлежащая разделению.</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8. Если на плане этажа есть участки, которые предоставляются клиенту с правом пользования, совместного владения, аренды и других прав, то площадь указывается на плане и делается соответствующая отметка: с правом пользования, совместной собственности, аренды и других прав.</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9. Если рядом с зарегистрированным зданием строится новое здание или на земельном участке строится новое здание, то по требованию заказчика измеряются только земельный участок и вновь построенное здание.</w:t>
      </w:r>
    </w:p>
    <w:p w:rsidR="00A439E9" w:rsidRPr="00A439E9" w:rsidRDefault="00A439E9" w:rsidP="00A439E9">
      <w:pPr>
        <w:widowControl w:val="0"/>
        <w:jc w:val="both"/>
        <w:rPr>
          <w:rFonts w:ascii="GHEA Grapalat" w:hAnsi="GHEA Grapalat"/>
          <w:i/>
          <w:sz w:val="20"/>
          <w:szCs w:val="20"/>
          <w:lang w:val="hy-AM"/>
        </w:rPr>
      </w:pPr>
      <w:r w:rsidRPr="00A439E9">
        <w:rPr>
          <w:rFonts w:ascii="GHEA Grapalat" w:hAnsi="GHEA Grapalat"/>
          <w:i/>
          <w:sz w:val="20"/>
          <w:szCs w:val="20"/>
          <w:lang w:val="hy-AM"/>
        </w:rPr>
        <w:t xml:space="preserve">10. Имя и фамилия квалифицированного лица, дата оформления, номер соответствующего </w:t>
      </w:r>
      <w:r w:rsidRPr="00A439E9">
        <w:rPr>
          <w:rFonts w:ascii="GHEA Grapalat" w:hAnsi="GHEA Grapalat"/>
          <w:i/>
          <w:sz w:val="20"/>
          <w:szCs w:val="20"/>
          <w:lang w:val="hy-AM"/>
        </w:rPr>
        <w:lastRenderedPageBreak/>
        <w:t>квалификационного аттестата, дата выдачи, номер государственной регистрации юридического лица, наименование заполняются в части ниже плана земельного участка, подписываются и заверяются печатью.</w:t>
      </w:r>
    </w:p>
    <w:p w:rsidR="00A439E9" w:rsidRPr="00A439E9" w:rsidRDefault="00A439E9" w:rsidP="00A439E9">
      <w:pPr>
        <w:widowControl w:val="0"/>
        <w:spacing w:after="160"/>
        <w:jc w:val="both"/>
        <w:rPr>
          <w:rFonts w:ascii="GHEA Grapalat" w:hAnsi="GHEA Grapalat"/>
          <w:i/>
          <w:sz w:val="20"/>
          <w:szCs w:val="20"/>
          <w:lang w:val="hy-AM"/>
        </w:rPr>
      </w:pPr>
    </w:p>
    <w:p w:rsidR="00A439E9" w:rsidRDefault="00125776" w:rsidP="00A439E9">
      <w:pPr>
        <w:widowControl w:val="0"/>
        <w:spacing w:after="160"/>
        <w:jc w:val="both"/>
        <w:rPr>
          <w:rFonts w:ascii="GHEA Grapalat" w:hAnsi="GHEA Grapalat"/>
          <w:i/>
          <w:lang w:val="hy-AM"/>
        </w:rPr>
      </w:pPr>
      <w:r w:rsidRPr="00A439E9">
        <w:rPr>
          <w:rFonts w:ascii="GHEA Grapalat" w:hAnsi="GHEA Grapalat"/>
          <w:noProof/>
          <w:lang w:val="en-US" w:eastAsia="en-US" w:bidi="ar-SA"/>
        </w:rPr>
        <w:drawing>
          <wp:inline distT="0" distB="0" distL="0" distR="0">
            <wp:extent cx="5756910" cy="31724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6910" cy="3172460"/>
                    </a:xfrm>
                    <a:prstGeom prst="rect">
                      <a:avLst/>
                    </a:prstGeom>
                    <a:noFill/>
                    <a:ln>
                      <a:noFill/>
                    </a:ln>
                  </pic:spPr>
                </pic:pic>
              </a:graphicData>
            </a:graphic>
          </wp:inline>
        </w:drawing>
      </w:r>
    </w:p>
    <w:p w:rsidR="00A439E9" w:rsidRDefault="00A439E9" w:rsidP="00A439E9">
      <w:pPr>
        <w:widowControl w:val="0"/>
        <w:spacing w:after="160"/>
        <w:jc w:val="both"/>
        <w:rPr>
          <w:rFonts w:ascii="GHEA Grapalat" w:hAnsi="GHEA Grapalat"/>
          <w:i/>
          <w:lang w:val="hy-AM"/>
        </w:rPr>
      </w:pPr>
    </w:p>
    <w:p w:rsidR="00A439E9" w:rsidRPr="00A439E9" w:rsidRDefault="00A439E9" w:rsidP="00A439E9">
      <w:pPr>
        <w:widowControl w:val="0"/>
        <w:jc w:val="both"/>
        <w:rPr>
          <w:rFonts w:ascii="GHEA Grapalat" w:hAnsi="GHEA Grapalat"/>
          <w:i/>
          <w:sz w:val="20"/>
          <w:szCs w:val="20"/>
          <w:lang w:val="hy-AM"/>
        </w:rPr>
      </w:pPr>
    </w:p>
    <w:p w:rsidR="00A439E9" w:rsidRPr="00A439E9" w:rsidRDefault="00A439E9" w:rsidP="00A439E9">
      <w:pPr>
        <w:widowControl w:val="0"/>
        <w:tabs>
          <w:tab w:val="left" w:pos="5124"/>
        </w:tabs>
        <w:spacing w:after="160"/>
        <w:jc w:val="both"/>
        <w:rPr>
          <w:rFonts w:ascii="GHEA Grapalat" w:hAnsi="GHEA Grapalat"/>
          <w:i/>
          <w:sz w:val="20"/>
          <w:szCs w:val="20"/>
          <w:lang w:val="hy-AM"/>
        </w:rPr>
      </w:pPr>
      <w:r w:rsidRPr="00A439E9">
        <w:rPr>
          <w:rFonts w:ascii="GHEA Grapalat" w:hAnsi="GHEA Grapalat"/>
          <w:i/>
          <w:sz w:val="20"/>
          <w:szCs w:val="20"/>
          <w:lang w:val="hy-AM"/>
        </w:rPr>
        <w:tab/>
      </w:r>
    </w:p>
    <w:p w:rsidR="00A439E9" w:rsidRDefault="00A439E9" w:rsidP="00A439E9">
      <w:pPr>
        <w:widowControl w:val="0"/>
        <w:tabs>
          <w:tab w:val="left" w:pos="5124"/>
        </w:tabs>
        <w:spacing w:after="160"/>
        <w:jc w:val="both"/>
        <w:rPr>
          <w:rFonts w:ascii="GHEA Grapalat" w:hAnsi="GHEA Grapalat"/>
          <w:i/>
          <w:lang w:val="hy-AM"/>
        </w:rPr>
      </w:pPr>
    </w:p>
    <w:p w:rsidR="00A439E9" w:rsidRDefault="00A439E9" w:rsidP="00A439E9">
      <w:pPr>
        <w:widowControl w:val="0"/>
        <w:tabs>
          <w:tab w:val="left" w:pos="5124"/>
        </w:tabs>
        <w:spacing w:after="160"/>
        <w:jc w:val="both"/>
        <w:rPr>
          <w:rFonts w:ascii="GHEA Grapalat" w:hAnsi="GHEA Grapalat"/>
          <w:i/>
          <w:lang w:val="hy-AM"/>
        </w:rPr>
      </w:pPr>
    </w:p>
    <w:tbl>
      <w:tblPr>
        <w:tblW w:w="9639" w:type="dxa"/>
        <w:jc w:val="center"/>
        <w:tblLayout w:type="fixed"/>
        <w:tblLook w:val="0000" w:firstRow="0" w:lastRow="0" w:firstColumn="0" w:lastColumn="0" w:noHBand="0" w:noVBand="0"/>
      </w:tblPr>
      <w:tblGrid>
        <w:gridCol w:w="4536"/>
        <w:gridCol w:w="760"/>
        <w:gridCol w:w="4343"/>
      </w:tblGrid>
      <w:tr w:rsidR="00A439E9" w:rsidRPr="00AD29CE" w:rsidTr="00F63D90">
        <w:trPr>
          <w:jc w:val="center"/>
        </w:trPr>
        <w:tc>
          <w:tcPr>
            <w:tcW w:w="4536" w:type="dxa"/>
          </w:tcPr>
          <w:p w:rsidR="00A439E9" w:rsidRPr="00AD29CE" w:rsidRDefault="00A439E9" w:rsidP="00F63D90">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A439E9" w:rsidRPr="00CA2754" w:rsidRDefault="00A439E9" w:rsidP="00F63D90">
            <w:pPr>
              <w:widowControl w:val="0"/>
              <w:jc w:val="center"/>
              <w:rPr>
                <w:rFonts w:ascii="GHEA Grapalat" w:hAnsi="GHEA Grapalat"/>
                <w:lang w:val="en-US"/>
              </w:rPr>
            </w:pPr>
            <w:r>
              <w:rPr>
                <w:rFonts w:ascii="GHEA Grapalat" w:hAnsi="GHEA Grapalat"/>
                <w:lang w:val="en-US"/>
              </w:rPr>
              <w:t>_________________________</w:t>
            </w:r>
          </w:p>
          <w:p w:rsidR="00A439E9" w:rsidRPr="00CA2754" w:rsidRDefault="00A439E9" w:rsidP="00F63D90">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A439E9" w:rsidRPr="00AD29CE" w:rsidRDefault="00A439E9" w:rsidP="00F63D90">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A439E9" w:rsidRPr="00AD29CE" w:rsidRDefault="00A439E9" w:rsidP="00F63D90">
            <w:pPr>
              <w:widowControl w:val="0"/>
              <w:spacing w:after="160" w:line="360" w:lineRule="auto"/>
              <w:jc w:val="center"/>
              <w:rPr>
                <w:rFonts w:ascii="GHEA Grapalat" w:hAnsi="GHEA Grapalat"/>
              </w:rPr>
            </w:pPr>
          </w:p>
        </w:tc>
        <w:tc>
          <w:tcPr>
            <w:tcW w:w="4343" w:type="dxa"/>
          </w:tcPr>
          <w:p w:rsidR="00A439E9" w:rsidRPr="00AD29CE" w:rsidRDefault="00A439E9" w:rsidP="00F63D90">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A439E9" w:rsidRPr="00CA2754" w:rsidRDefault="00A439E9" w:rsidP="00F63D90">
            <w:pPr>
              <w:widowControl w:val="0"/>
              <w:jc w:val="center"/>
              <w:rPr>
                <w:rFonts w:ascii="GHEA Grapalat" w:hAnsi="GHEA Grapalat"/>
                <w:lang w:val="en-US"/>
              </w:rPr>
            </w:pPr>
            <w:r>
              <w:rPr>
                <w:rFonts w:ascii="GHEA Grapalat" w:hAnsi="GHEA Grapalat"/>
                <w:lang w:val="en-US"/>
              </w:rPr>
              <w:t>_________________________</w:t>
            </w:r>
          </w:p>
          <w:p w:rsidR="00A439E9" w:rsidRPr="00CA2754" w:rsidRDefault="00A439E9" w:rsidP="00F63D90">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A439E9" w:rsidRPr="00AD29CE" w:rsidRDefault="00A439E9" w:rsidP="00F63D90">
            <w:pPr>
              <w:widowControl w:val="0"/>
              <w:spacing w:after="160" w:line="360" w:lineRule="auto"/>
              <w:jc w:val="center"/>
              <w:rPr>
                <w:rFonts w:ascii="GHEA Grapalat" w:hAnsi="GHEA Grapalat"/>
              </w:rPr>
            </w:pPr>
            <w:r w:rsidRPr="00AD29CE">
              <w:rPr>
                <w:rFonts w:ascii="GHEA Grapalat" w:hAnsi="GHEA Grapalat"/>
              </w:rPr>
              <w:t>М. П.</w:t>
            </w:r>
          </w:p>
        </w:tc>
      </w:tr>
    </w:tbl>
    <w:p w:rsidR="00A439E9" w:rsidRDefault="00A439E9" w:rsidP="00A439E9">
      <w:pPr>
        <w:widowControl w:val="0"/>
        <w:tabs>
          <w:tab w:val="left" w:pos="5124"/>
        </w:tabs>
        <w:spacing w:after="160"/>
        <w:jc w:val="both"/>
        <w:rPr>
          <w:rFonts w:ascii="GHEA Grapalat" w:hAnsi="GHEA Grapalat"/>
          <w:i/>
          <w:lang w:val="hy-AM"/>
        </w:rPr>
      </w:pPr>
    </w:p>
    <w:p w:rsidR="00A439E9" w:rsidRDefault="00A439E9" w:rsidP="00A439E9">
      <w:pPr>
        <w:widowControl w:val="0"/>
        <w:tabs>
          <w:tab w:val="left" w:pos="5124"/>
        </w:tabs>
        <w:spacing w:after="160"/>
        <w:jc w:val="both"/>
        <w:rPr>
          <w:rFonts w:ascii="GHEA Grapalat" w:hAnsi="GHEA Grapalat"/>
          <w:i/>
          <w:lang w:val="hy-AM"/>
        </w:rPr>
      </w:pPr>
    </w:p>
    <w:p w:rsidR="00A439E9" w:rsidRDefault="00A439E9" w:rsidP="00A439E9">
      <w:pPr>
        <w:widowControl w:val="0"/>
        <w:tabs>
          <w:tab w:val="left" w:pos="5124"/>
        </w:tabs>
        <w:spacing w:after="160"/>
        <w:jc w:val="both"/>
        <w:rPr>
          <w:rFonts w:ascii="GHEA Grapalat" w:hAnsi="GHEA Grapalat"/>
          <w:i/>
          <w:lang w:val="hy-AM"/>
        </w:rPr>
      </w:pPr>
    </w:p>
    <w:p w:rsidR="00D05D42" w:rsidRDefault="00D05D42" w:rsidP="00A439E9">
      <w:pPr>
        <w:widowControl w:val="0"/>
        <w:tabs>
          <w:tab w:val="left" w:pos="5124"/>
        </w:tabs>
        <w:spacing w:after="160"/>
        <w:jc w:val="both"/>
        <w:rPr>
          <w:rFonts w:ascii="GHEA Grapalat" w:hAnsi="GHEA Grapalat"/>
          <w:i/>
          <w:lang w:val="hy-AM"/>
        </w:rPr>
      </w:pPr>
    </w:p>
    <w:p w:rsidR="00D05D42" w:rsidRDefault="00D05D42" w:rsidP="00A439E9">
      <w:pPr>
        <w:widowControl w:val="0"/>
        <w:tabs>
          <w:tab w:val="left" w:pos="5124"/>
        </w:tabs>
        <w:spacing w:after="160"/>
        <w:jc w:val="both"/>
        <w:rPr>
          <w:rFonts w:ascii="GHEA Grapalat" w:hAnsi="GHEA Grapalat"/>
          <w:i/>
          <w:lang w:val="hy-AM"/>
        </w:rPr>
      </w:pPr>
    </w:p>
    <w:p w:rsidR="00D05D42" w:rsidRDefault="00D05D42" w:rsidP="00A439E9">
      <w:pPr>
        <w:widowControl w:val="0"/>
        <w:tabs>
          <w:tab w:val="left" w:pos="5124"/>
        </w:tabs>
        <w:spacing w:after="160"/>
        <w:jc w:val="both"/>
        <w:rPr>
          <w:rFonts w:ascii="GHEA Grapalat" w:hAnsi="GHEA Grapalat"/>
          <w:i/>
          <w:lang w:val="hy-AM"/>
        </w:rPr>
      </w:pPr>
    </w:p>
    <w:p w:rsidR="00D05D42" w:rsidRDefault="00D05D42" w:rsidP="00A439E9">
      <w:pPr>
        <w:widowControl w:val="0"/>
        <w:tabs>
          <w:tab w:val="left" w:pos="5124"/>
        </w:tabs>
        <w:spacing w:after="160"/>
        <w:jc w:val="both"/>
        <w:rPr>
          <w:rFonts w:ascii="GHEA Grapalat" w:hAnsi="GHEA Grapalat"/>
          <w:i/>
          <w:lang w:val="hy-AM"/>
        </w:rPr>
      </w:pPr>
    </w:p>
    <w:p w:rsidR="00A439E9" w:rsidRDefault="00A439E9" w:rsidP="00A439E9">
      <w:pPr>
        <w:widowControl w:val="0"/>
        <w:tabs>
          <w:tab w:val="left" w:pos="5124"/>
        </w:tabs>
        <w:spacing w:after="160"/>
        <w:jc w:val="both"/>
        <w:rPr>
          <w:rFonts w:ascii="GHEA Grapalat" w:hAnsi="GHEA Grapalat"/>
          <w:i/>
          <w:lang w:val="hy-AM"/>
        </w:rPr>
      </w:pPr>
    </w:p>
    <w:p w:rsidR="00A439E9" w:rsidRPr="00AD29CE" w:rsidRDefault="00A439E9" w:rsidP="00A439E9">
      <w:pPr>
        <w:widowControl w:val="0"/>
        <w:spacing w:after="160"/>
        <w:jc w:val="right"/>
        <w:rPr>
          <w:rFonts w:ascii="GHEA Grapalat" w:hAnsi="GHEA Grapalat"/>
          <w:i/>
        </w:rPr>
      </w:pPr>
      <w:r w:rsidRPr="00AD29CE">
        <w:rPr>
          <w:rFonts w:ascii="GHEA Grapalat" w:hAnsi="GHEA Grapalat"/>
          <w:i/>
        </w:rPr>
        <w:t>№ 2</w:t>
      </w:r>
    </w:p>
    <w:p w:rsidR="00A439E9" w:rsidRPr="00AD29CE" w:rsidRDefault="00A439E9" w:rsidP="00A439E9">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A439E9" w:rsidRPr="00AD29CE" w:rsidRDefault="00A439E9" w:rsidP="00A439E9">
      <w:pPr>
        <w:widowControl w:val="0"/>
        <w:tabs>
          <w:tab w:val="left" w:pos="9540"/>
        </w:tabs>
        <w:spacing w:after="160" w:line="360" w:lineRule="auto"/>
        <w:jc w:val="center"/>
        <w:rPr>
          <w:rFonts w:ascii="GHEA Grapalat" w:hAnsi="GHEA Grapalat"/>
        </w:rPr>
      </w:pPr>
    </w:p>
    <w:p w:rsidR="00A439E9" w:rsidRPr="00CA2754" w:rsidRDefault="00A439E9" w:rsidP="00A439E9">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4"/>
        <w:t>*</w:t>
      </w:r>
    </w:p>
    <w:p w:rsidR="00A439E9" w:rsidRPr="00AD29CE" w:rsidRDefault="00A439E9" w:rsidP="00A439E9">
      <w:pPr>
        <w:widowControl w:val="0"/>
        <w:spacing w:after="160" w:line="360" w:lineRule="auto"/>
        <w:jc w:val="right"/>
        <w:rPr>
          <w:rFonts w:ascii="GHEA Grapalat" w:hAnsi="GHEA Grapalat"/>
        </w:rPr>
      </w:pPr>
      <w:r w:rsidRPr="00AD29CE">
        <w:rPr>
          <w:rFonts w:ascii="GHEA Grapalat" w:hAnsi="GHEA Grapalat"/>
        </w:rPr>
        <w:t>драмов РА</w:t>
      </w:r>
    </w:p>
    <w:tbl>
      <w:tblPr>
        <w:tblW w:w="11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2318"/>
        <w:gridCol w:w="711"/>
        <w:gridCol w:w="49"/>
        <w:gridCol w:w="518"/>
        <w:gridCol w:w="426"/>
        <w:gridCol w:w="425"/>
        <w:gridCol w:w="425"/>
        <w:gridCol w:w="425"/>
        <w:gridCol w:w="425"/>
        <w:gridCol w:w="567"/>
        <w:gridCol w:w="425"/>
        <w:gridCol w:w="567"/>
        <w:gridCol w:w="140"/>
        <w:gridCol w:w="285"/>
        <w:gridCol w:w="426"/>
        <w:gridCol w:w="425"/>
        <w:gridCol w:w="426"/>
      </w:tblGrid>
      <w:tr w:rsidR="00A439E9" w:rsidRPr="00F412AC" w:rsidTr="00D05D42">
        <w:trPr>
          <w:trHeight w:val="363"/>
          <w:jc w:val="center"/>
        </w:trPr>
        <w:tc>
          <w:tcPr>
            <w:tcW w:w="11201" w:type="dxa"/>
            <w:gridSpan w:val="19"/>
          </w:tcPr>
          <w:p w:rsidR="00A439E9" w:rsidRPr="00F412AC" w:rsidRDefault="00A439E9" w:rsidP="00F63D90">
            <w:pPr>
              <w:widowControl w:val="0"/>
              <w:spacing w:after="120"/>
              <w:jc w:val="center"/>
              <w:rPr>
                <w:rFonts w:ascii="GHEA Grapalat" w:hAnsi="GHEA Grapalat"/>
                <w:sz w:val="16"/>
              </w:rPr>
            </w:pPr>
            <w:r w:rsidRPr="00F412AC">
              <w:rPr>
                <w:rFonts w:ascii="GHEA Grapalat" w:hAnsi="GHEA Grapalat"/>
                <w:sz w:val="16"/>
              </w:rPr>
              <w:t>Услуги</w:t>
            </w:r>
          </w:p>
        </w:tc>
      </w:tr>
      <w:tr w:rsidR="00A439E9" w:rsidRPr="00F412AC" w:rsidTr="00D05D42">
        <w:trPr>
          <w:trHeight w:val="1781"/>
          <w:jc w:val="center"/>
        </w:trPr>
        <w:tc>
          <w:tcPr>
            <w:tcW w:w="1006" w:type="dxa"/>
            <w:vAlign w:val="center"/>
          </w:tcPr>
          <w:p w:rsidR="00A439E9" w:rsidRPr="00F412AC" w:rsidRDefault="00A439E9" w:rsidP="00F63D90">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A439E9" w:rsidRPr="00F412AC" w:rsidRDefault="00A439E9" w:rsidP="00F63D90">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3029" w:type="dxa"/>
            <w:gridSpan w:val="2"/>
            <w:vAlign w:val="center"/>
          </w:tcPr>
          <w:p w:rsidR="00A439E9" w:rsidRPr="00F412AC" w:rsidRDefault="00A439E9" w:rsidP="00F63D90">
            <w:pPr>
              <w:widowControl w:val="0"/>
              <w:spacing w:after="120"/>
              <w:jc w:val="center"/>
              <w:rPr>
                <w:rFonts w:ascii="GHEA Grapalat" w:hAnsi="GHEA Grapalat"/>
                <w:sz w:val="16"/>
              </w:rPr>
            </w:pPr>
            <w:r w:rsidRPr="00F412AC">
              <w:rPr>
                <w:rFonts w:ascii="GHEA Grapalat" w:hAnsi="GHEA Grapalat"/>
                <w:sz w:val="16"/>
              </w:rPr>
              <w:t>наименование</w:t>
            </w:r>
          </w:p>
        </w:tc>
        <w:tc>
          <w:tcPr>
            <w:tcW w:w="5954" w:type="dxa"/>
            <w:gridSpan w:val="15"/>
            <w:vAlign w:val="center"/>
          </w:tcPr>
          <w:p w:rsidR="00A439E9" w:rsidRPr="00CA2754" w:rsidRDefault="00A439E9" w:rsidP="00F63D90">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D05D42">
              <w:rPr>
                <w:rFonts w:ascii="GHEA Grapalat" w:hAnsi="GHEA Grapalat"/>
                <w:sz w:val="16"/>
                <w:lang w:val="hy-AM"/>
              </w:rPr>
              <w:t>2</w:t>
            </w:r>
            <w:r w:rsidR="00D05D42" w:rsidRPr="00D05D42">
              <w:rPr>
                <w:rFonts w:ascii="GHEA Grapalat" w:hAnsi="GHEA Grapalat"/>
                <w:sz w:val="16"/>
              </w:rPr>
              <w:t>4</w:t>
            </w:r>
            <w:r>
              <w:rPr>
                <w:rFonts w:ascii="GHEA Grapalat" w:hAnsi="GHEA Grapalat"/>
                <w:sz w:val="16"/>
              </w:rPr>
              <w:t>г., по месяцам, в том числе</w:t>
            </w:r>
            <w:r>
              <w:rPr>
                <w:rStyle w:val="FootnoteReference"/>
                <w:rFonts w:ascii="GHEA Grapalat" w:hAnsi="GHEA Grapalat"/>
                <w:sz w:val="16"/>
              </w:rPr>
              <w:footnoteReference w:customMarkFollows="1" w:id="25"/>
              <w:t>**</w:t>
            </w:r>
          </w:p>
        </w:tc>
      </w:tr>
      <w:tr w:rsidR="00A439E9" w:rsidRPr="00F412AC" w:rsidTr="00D05D42">
        <w:trPr>
          <w:cantSplit/>
          <w:trHeight w:val="1134"/>
          <w:jc w:val="center"/>
        </w:trPr>
        <w:tc>
          <w:tcPr>
            <w:tcW w:w="1006" w:type="dxa"/>
          </w:tcPr>
          <w:p w:rsidR="00A439E9" w:rsidRPr="00F412AC" w:rsidRDefault="00A439E9" w:rsidP="00F63D90">
            <w:pPr>
              <w:widowControl w:val="0"/>
              <w:spacing w:after="120"/>
              <w:jc w:val="center"/>
              <w:rPr>
                <w:rFonts w:ascii="GHEA Grapalat" w:hAnsi="GHEA Grapalat"/>
                <w:sz w:val="16"/>
              </w:rPr>
            </w:pPr>
          </w:p>
        </w:tc>
        <w:tc>
          <w:tcPr>
            <w:tcW w:w="1212" w:type="dxa"/>
          </w:tcPr>
          <w:p w:rsidR="00A439E9" w:rsidRPr="00F412AC" w:rsidRDefault="00A439E9" w:rsidP="00F63D90">
            <w:pPr>
              <w:widowControl w:val="0"/>
              <w:spacing w:after="120"/>
              <w:jc w:val="center"/>
              <w:rPr>
                <w:rFonts w:ascii="GHEA Grapalat" w:hAnsi="GHEA Grapalat"/>
                <w:sz w:val="16"/>
              </w:rPr>
            </w:pPr>
          </w:p>
        </w:tc>
        <w:tc>
          <w:tcPr>
            <w:tcW w:w="3029" w:type="dxa"/>
            <w:gridSpan w:val="2"/>
          </w:tcPr>
          <w:p w:rsidR="00A439E9" w:rsidRPr="00F412AC" w:rsidRDefault="00A439E9" w:rsidP="00F63D90">
            <w:pPr>
              <w:widowControl w:val="0"/>
              <w:spacing w:after="120"/>
              <w:jc w:val="center"/>
              <w:rPr>
                <w:rFonts w:ascii="GHEA Grapalat" w:hAnsi="GHEA Grapalat"/>
                <w:sz w:val="16"/>
              </w:rPr>
            </w:pPr>
          </w:p>
        </w:tc>
        <w:tc>
          <w:tcPr>
            <w:tcW w:w="567" w:type="dxa"/>
            <w:gridSpan w:val="2"/>
            <w:textDirection w:val="btLr"/>
            <w:vAlign w:val="center"/>
          </w:tcPr>
          <w:p w:rsidR="00A439E9" w:rsidRPr="00F412AC" w:rsidRDefault="00A439E9" w:rsidP="00F63D90">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426" w:type="dxa"/>
            <w:textDirection w:val="btLr"/>
            <w:vAlign w:val="center"/>
          </w:tcPr>
          <w:p w:rsidR="00A439E9" w:rsidRPr="00F412AC" w:rsidRDefault="00A439E9" w:rsidP="00F63D90">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425" w:type="dxa"/>
            <w:textDirection w:val="btLr"/>
            <w:vAlign w:val="center"/>
          </w:tcPr>
          <w:p w:rsidR="00A439E9" w:rsidRPr="00F412AC" w:rsidRDefault="00A439E9" w:rsidP="00F63D90">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425" w:type="dxa"/>
            <w:textDirection w:val="btLr"/>
            <w:vAlign w:val="center"/>
          </w:tcPr>
          <w:p w:rsidR="00A439E9" w:rsidRPr="00F412AC" w:rsidRDefault="00A439E9" w:rsidP="00F63D90">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425" w:type="dxa"/>
            <w:textDirection w:val="btLr"/>
            <w:vAlign w:val="center"/>
          </w:tcPr>
          <w:p w:rsidR="00A439E9" w:rsidRPr="00F412AC" w:rsidRDefault="00A439E9" w:rsidP="00F63D90">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425" w:type="dxa"/>
            <w:textDirection w:val="btLr"/>
            <w:vAlign w:val="center"/>
          </w:tcPr>
          <w:p w:rsidR="00A439E9" w:rsidRPr="00F412AC" w:rsidRDefault="00A439E9" w:rsidP="00F63D90">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567" w:type="dxa"/>
            <w:textDirection w:val="btLr"/>
            <w:vAlign w:val="center"/>
          </w:tcPr>
          <w:p w:rsidR="00A439E9" w:rsidRPr="00F412AC" w:rsidRDefault="00A439E9" w:rsidP="00F63D90">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425" w:type="dxa"/>
            <w:textDirection w:val="btLr"/>
            <w:vAlign w:val="center"/>
          </w:tcPr>
          <w:p w:rsidR="00A439E9" w:rsidRPr="00F412AC" w:rsidRDefault="00A439E9" w:rsidP="00F63D90">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567" w:type="dxa"/>
            <w:textDirection w:val="btLr"/>
            <w:vAlign w:val="center"/>
          </w:tcPr>
          <w:p w:rsidR="00A439E9" w:rsidRPr="00F412AC" w:rsidRDefault="00A439E9" w:rsidP="00F63D90">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425" w:type="dxa"/>
            <w:gridSpan w:val="2"/>
            <w:textDirection w:val="btLr"/>
            <w:vAlign w:val="center"/>
          </w:tcPr>
          <w:p w:rsidR="00A439E9" w:rsidRPr="00F412AC" w:rsidRDefault="00A439E9" w:rsidP="00F63D90">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426" w:type="dxa"/>
            <w:textDirection w:val="btLr"/>
            <w:vAlign w:val="center"/>
          </w:tcPr>
          <w:p w:rsidR="00A439E9" w:rsidRPr="00F412AC" w:rsidRDefault="00A439E9" w:rsidP="00F63D90">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425" w:type="dxa"/>
            <w:textDirection w:val="btLr"/>
            <w:vAlign w:val="center"/>
          </w:tcPr>
          <w:p w:rsidR="00A439E9" w:rsidRPr="00F412AC" w:rsidRDefault="00A439E9" w:rsidP="00F63D90">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426" w:type="dxa"/>
            <w:textDirection w:val="btLr"/>
            <w:vAlign w:val="center"/>
          </w:tcPr>
          <w:p w:rsidR="00A439E9" w:rsidRPr="000D7809" w:rsidRDefault="00A439E9" w:rsidP="00F63D90">
            <w:pPr>
              <w:widowControl w:val="0"/>
              <w:spacing w:after="120"/>
              <w:ind w:left="113" w:right="-1"/>
              <w:jc w:val="center"/>
              <w:rPr>
                <w:rFonts w:ascii="GHEA Grapalat" w:hAnsi="GHEA Grapalat"/>
                <w:sz w:val="16"/>
              </w:rPr>
            </w:pPr>
            <w:r w:rsidRPr="00F412AC">
              <w:rPr>
                <w:rFonts w:ascii="GHEA Grapalat" w:hAnsi="GHEA Grapalat"/>
                <w:sz w:val="16"/>
              </w:rPr>
              <w:t>Всего</w:t>
            </w:r>
          </w:p>
        </w:tc>
      </w:tr>
      <w:tr w:rsidR="00E74DB9" w:rsidRPr="00F412AC" w:rsidTr="005C445A">
        <w:trPr>
          <w:cantSplit/>
          <w:trHeight w:val="1134"/>
          <w:jc w:val="center"/>
        </w:trPr>
        <w:tc>
          <w:tcPr>
            <w:tcW w:w="1006" w:type="dxa"/>
            <w:vAlign w:val="center"/>
          </w:tcPr>
          <w:p w:rsidR="00E74DB9" w:rsidRPr="007349D5" w:rsidRDefault="00E74DB9" w:rsidP="00E74DB9">
            <w:pPr>
              <w:jc w:val="center"/>
              <w:rPr>
                <w:rFonts w:ascii="GHEA Grapalat" w:hAnsi="GHEA Grapalat"/>
                <w:sz w:val="20"/>
                <w:lang w:val="hy-AM"/>
              </w:rPr>
            </w:pPr>
            <w:r>
              <w:rPr>
                <w:rFonts w:ascii="GHEA Grapalat" w:hAnsi="GHEA Grapalat"/>
                <w:sz w:val="20"/>
                <w:lang w:val="hy-AM"/>
              </w:rPr>
              <w:t>1</w:t>
            </w:r>
          </w:p>
        </w:tc>
        <w:tc>
          <w:tcPr>
            <w:tcW w:w="1212" w:type="dxa"/>
            <w:vAlign w:val="center"/>
          </w:tcPr>
          <w:p w:rsidR="00E74DB9" w:rsidRPr="00712340" w:rsidRDefault="00E74DB9" w:rsidP="00E74DB9">
            <w:pPr>
              <w:jc w:val="center"/>
              <w:rPr>
                <w:rFonts w:ascii="GHEA Grapalat" w:hAnsi="GHEA Grapalat"/>
                <w:sz w:val="20"/>
                <w:lang w:val="es-ES"/>
              </w:rPr>
            </w:pPr>
            <w:r>
              <w:rPr>
                <w:rFonts w:ascii="GHEA Grapalat" w:hAnsi="GHEA Grapalat" w:cs="Arial"/>
                <w:sz w:val="22"/>
                <w:szCs w:val="22"/>
              </w:rPr>
              <w:t>71251100</w:t>
            </w:r>
            <w:r w:rsidR="00125776">
              <w:rPr>
                <w:rFonts w:ascii="GHEA Grapalat" w:hAnsi="GHEA Grapalat" w:cs="Arial"/>
                <w:sz w:val="22"/>
                <w:szCs w:val="22"/>
              </w:rPr>
              <w:t>/1</w:t>
            </w:r>
          </w:p>
        </w:tc>
        <w:tc>
          <w:tcPr>
            <w:tcW w:w="3029" w:type="dxa"/>
            <w:gridSpan w:val="2"/>
            <w:vAlign w:val="center"/>
          </w:tcPr>
          <w:p w:rsidR="00E74DB9" w:rsidRPr="00712340" w:rsidRDefault="00E74DB9" w:rsidP="00125776">
            <w:pPr>
              <w:jc w:val="center"/>
              <w:rPr>
                <w:rFonts w:ascii="GHEA Grapalat" w:hAnsi="GHEA Grapalat"/>
                <w:sz w:val="20"/>
                <w:lang w:val="es-ES"/>
              </w:rPr>
            </w:pPr>
            <w:r w:rsidRPr="00DB162B">
              <w:rPr>
                <w:rFonts w:ascii="GHEA Grapalat" w:hAnsi="GHEA Grapalat"/>
                <w:sz w:val="20"/>
                <w:szCs w:val="20"/>
              </w:rPr>
              <w:t>измерение земельных участков</w:t>
            </w:r>
            <w:r w:rsidRPr="00DB162B">
              <w:rPr>
                <w:rFonts w:ascii="GHEA Grapalat" w:hAnsi="GHEA Grapalat"/>
                <w:sz w:val="20"/>
                <w:szCs w:val="20"/>
                <w:lang w:val="hy-AM"/>
              </w:rPr>
              <w:t xml:space="preserve"> и </w:t>
            </w:r>
            <w:r w:rsidRPr="00DB162B">
              <w:rPr>
                <w:rFonts w:ascii="GHEA Grapalat" w:hAnsi="GHEA Grapalat"/>
                <w:sz w:val="20"/>
                <w:szCs w:val="20"/>
              </w:rPr>
              <w:t>составление планов</w:t>
            </w:r>
            <w:r w:rsidRPr="00DB162B">
              <w:rPr>
                <w:rFonts w:ascii="GHEA Grapalat" w:hAnsi="GHEA Grapalat"/>
                <w:sz w:val="20"/>
                <w:szCs w:val="20"/>
                <w:lang w:val="hy-AM"/>
              </w:rPr>
              <w:t xml:space="preserve"> </w:t>
            </w:r>
            <w:r w:rsidRPr="00DB162B">
              <w:rPr>
                <w:rFonts w:ascii="GHEA Grapalat" w:hAnsi="GHEA Grapalat"/>
                <w:sz w:val="20"/>
                <w:szCs w:val="20"/>
              </w:rPr>
              <w:t>в общин</w:t>
            </w:r>
            <w:r w:rsidRPr="00DB162B">
              <w:rPr>
                <w:rFonts w:ascii="GHEA Grapalat" w:hAnsi="GHEA Grapalat"/>
                <w:sz w:val="20"/>
                <w:szCs w:val="20"/>
                <w:lang w:val="hy-AM"/>
              </w:rPr>
              <w:t xml:space="preserve">е </w:t>
            </w:r>
            <w:r w:rsidRPr="00DB162B">
              <w:rPr>
                <w:rFonts w:ascii="GHEA Grapalat" w:hAnsi="GHEA Grapalat"/>
                <w:sz w:val="20"/>
                <w:szCs w:val="20"/>
              </w:rPr>
              <w:t>Джрвеж</w:t>
            </w:r>
          </w:p>
        </w:tc>
        <w:tc>
          <w:tcPr>
            <w:tcW w:w="567" w:type="dxa"/>
            <w:gridSpan w:val="2"/>
            <w:vAlign w:val="center"/>
          </w:tcPr>
          <w:p w:rsidR="00E74DB9" w:rsidRPr="007349D5" w:rsidRDefault="00E74DB9" w:rsidP="00E74DB9">
            <w:pPr>
              <w:jc w:val="center"/>
              <w:rPr>
                <w:rFonts w:ascii="GHEA Grapalat" w:hAnsi="GHEA Grapalat"/>
                <w:lang w:val="hy-AM"/>
              </w:rPr>
            </w:pPr>
            <w:r>
              <w:rPr>
                <w:rFonts w:ascii="GHEA Grapalat" w:hAnsi="GHEA Grapalat"/>
                <w:sz w:val="20"/>
                <w:lang w:val="hy-AM"/>
              </w:rPr>
              <w:t>-</w:t>
            </w:r>
          </w:p>
        </w:tc>
        <w:tc>
          <w:tcPr>
            <w:tcW w:w="426" w:type="dxa"/>
          </w:tcPr>
          <w:p w:rsidR="00E74DB9" w:rsidRDefault="00E74DB9" w:rsidP="00E74DB9">
            <w:r w:rsidRPr="001D7674">
              <w:rPr>
                <w:rFonts w:ascii="GHEA Grapalat" w:hAnsi="GHEA Grapalat"/>
                <w:sz w:val="20"/>
                <w:lang w:val="hy-AM"/>
              </w:rPr>
              <w:t>-</w:t>
            </w:r>
          </w:p>
        </w:tc>
        <w:tc>
          <w:tcPr>
            <w:tcW w:w="425" w:type="dxa"/>
          </w:tcPr>
          <w:p w:rsidR="00E74DB9" w:rsidRDefault="00E74DB9" w:rsidP="00E74DB9">
            <w:r w:rsidRPr="001D7674">
              <w:rPr>
                <w:rFonts w:ascii="GHEA Grapalat" w:hAnsi="GHEA Grapalat"/>
                <w:sz w:val="20"/>
                <w:lang w:val="hy-AM"/>
              </w:rPr>
              <w:t>-</w:t>
            </w:r>
          </w:p>
        </w:tc>
        <w:tc>
          <w:tcPr>
            <w:tcW w:w="425" w:type="dxa"/>
          </w:tcPr>
          <w:p w:rsidR="00E74DB9" w:rsidRDefault="00E74DB9" w:rsidP="00E74DB9">
            <w:r w:rsidRPr="001D7674">
              <w:rPr>
                <w:rFonts w:ascii="GHEA Grapalat" w:hAnsi="GHEA Grapalat"/>
                <w:sz w:val="20"/>
                <w:lang w:val="hy-AM"/>
              </w:rPr>
              <w:t>-</w:t>
            </w:r>
          </w:p>
        </w:tc>
        <w:tc>
          <w:tcPr>
            <w:tcW w:w="425" w:type="dxa"/>
          </w:tcPr>
          <w:p w:rsidR="00E74DB9" w:rsidRDefault="00E74DB9" w:rsidP="00E74DB9">
            <w:r w:rsidRPr="001D7674">
              <w:rPr>
                <w:rFonts w:ascii="GHEA Grapalat" w:hAnsi="GHEA Grapalat"/>
                <w:sz w:val="20"/>
                <w:lang w:val="hy-AM"/>
              </w:rPr>
              <w:t>-</w:t>
            </w:r>
          </w:p>
        </w:tc>
        <w:tc>
          <w:tcPr>
            <w:tcW w:w="425" w:type="dxa"/>
          </w:tcPr>
          <w:p w:rsidR="00E74DB9" w:rsidRDefault="00E74DB9" w:rsidP="00E74DB9">
            <w:r w:rsidRPr="001D7674">
              <w:rPr>
                <w:rFonts w:ascii="GHEA Grapalat" w:hAnsi="GHEA Grapalat"/>
                <w:sz w:val="20"/>
                <w:lang w:val="hy-AM"/>
              </w:rPr>
              <w:t>-</w:t>
            </w:r>
          </w:p>
        </w:tc>
        <w:tc>
          <w:tcPr>
            <w:tcW w:w="567" w:type="dxa"/>
          </w:tcPr>
          <w:p w:rsidR="00E74DB9" w:rsidRDefault="00E74DB9" w:rsidP="00E74DB9">
            <w:r w:rsidRPr="001D7674">
              <w:rPr>
                <w:rFonts w:ascii="GHEA Grapalat" w:hAnsi="GHEA Grapalat"/>
                <w:sz w:val="20"/>
                <w:lang w:val="hy-AM"/>
              </w:rPr>
              <w:t>-</w:t>
            </w:r>
          </w:p>
        </w:tc>
        <w:tc>
          <w:tcPr>
            <w:tcW w:w="425" w:type="dxa"/>
          </w:tcPr>
          <w:p w:rsidR="00E74DB9" w:rsidRDefault="00E74DB9" w:rsidP="00E74DB9">
            <w:r w:rsidRPr="001D7674">
              <w:rPr>
                <w:rFonts w:ascii="GHEA Grapalat" w:hAnsi="GHEA Grapalat"/>
                <w:sz w:val="20"/>
                <w:lang w:val="hy-AM"/>
              </w:rPr>
              <w:t>-</w:t>
            </w:r>
          </w:p>
        </w:tc>
        <w:tc>
          <w:tcPr>
            <w:tcW w:w="567" w:type="dxa"/>
          </w:tcPr>
          <w:p w:rsidR="00E74DB9" w:rsidRDefault="00E74DB9" w:rsidP="00E74DB9">
            <w:r w:rsidRPr="001D7674">
              <w:rPr>
                <w:rFonts w:ascii="GHEA Grapalat" w:hAnsi="GHEA Grapalat"/>
                <w:sz w:val="20"/>
                <w:lang w:val="hy-AM"/>
              </w:rPr>
              <w:t>-</w:t>
            </w:r>
          </w:p>
        </w:tc>
        <w:tc>
          <w:tcPr>
            <w:tcW w:w="425" w:type="dxa"/>
            <w:gridSpan w:val="2"/>
          </w:tcPr>
          <w:p w:rsidR="00E74DB9" w:rsidRDefault="00E74DB9" w:rsidP="00E74DB9">
            <w:r w:rsidRPr="001D7674">
              <w:rPr>
                <w:rFonts w:ascii="GHEA Grapalat" w:hAnsi="GHEA Grapalat"/>
                <w:sz w:val="20"/>
                <w:lang w:val="hy-AM"/>
              </w:rPr>
              <w:t>-</w:t>
            </w:r>
          </w:p>
        </w:tc>
        <w:tc>
          <w:tcPr>
            <w:tcW w:w="426" w:type="dxa"/>
            <w:textDirection w:val="btLr"/>
            <w:vAlign w:val="center"/>
          </w:tcPr>
          <w:p w:rsidR="00E74DB9" w:rsidRDefault="006A335A" w:rsidP="00E74DB9">
            <w:pPr>
              <w:ind w:left="113" w:right="113"/>
              <w:jc w:val="center"/>
            </w:pPr>
            <w:r>
              <w:rPr>
                <w:rFonts w:ascii="GHEA Grapalat" w:hAnsi="GHEA Grapalat"/>
                <w:sz w:val="20"/>
                <w:lang w:val="hy-AM"/>
              </w:rPr>
              <w:t>-</w:t>
            </w:r>
          </w:p>
        </w:tc>
        <w:tc>
          <w:tcPr>
            <w:tcW w:w="425" w:type="dxa"/>
            <w:textDirection w:val="btLr"/>
            <w:vAlign w:val="center"/>
          </w:tcPr>
          <w:p w:rsidR="00E74DB9" w:rsidRDefault="00E74DB9" w:rsidP="00E74DB9">
            <w:pPr>
              <w:ind w:left="113" w:right="113"/>
              <w:jc w:val="center"/>
            </w:pPr>
            <w:r w:rsidRPr="005E1B28">
              <w:rPr>
                <w:rFonts w:ascii="GHEA Grapalat" w:hAnsi="GHEA Grapalat"/>
                <w:sz w:val="20"/>
                <w:lang w:val="hy-AM"/>
              </w:rPr>
              <w:t>100</w:t>
            </w:r>
            <w:r w:rsidRPr="005E1B28">
              <w:rPr>
                <w:rFonts w:ascii="GHEA Grapalat" w:hAnsi="GHEA Grapalat"/>
                <w:sz w:val="20"/>
                <w:lang w:val="pt-BR"/>
              </w:rPr>
              <w:t>%</w:t>
            </w:r>
          </w:p>
        </w:tc>
        <w:tc>
          <w:tcPr>
            <w:tcW w:w="426" w:type="dxa"/>
            <w:textDirection w:val="btLr"/>
            <w:vAlign w:val="center"/>
          </w:tcPr>
          <w:p w:rsidR="00E74DB9" w:rsidRDefault="00E74DB9" w:rsidP="00E74DB9">
            <w:pPr>
              <w:ind w:left="113" w:right="113"/>
              <w:jc w:val="center"/>
            </w:pPr>
            <w:r w:rsidRPr="005E1B28">
              <w:rPr>
                <w:rFonts w:ascii="GHEA Grapalat" w:hAnsi="GHEA Grapalat"/>
                <w:sz w:val="20"/>
                <w:lang w:val="hy-AM"/>
              </w:rPr>
              <w:t>100</w:t>
            </w:r>
            <w:r w:rsidRPr="005E1B28">
              <w:rPr>
                <w:rFonts w:ascii="GHEA Grapalat" w:hAnsi="GHEA Grapalat"/>
                <w:sz w:val="20"/>
                <w:lang w:val="pt-BR"/>
              </w:rPr>
              <w:t>%</w:t>
            </w:r>
          </w:p>
        </w:tc>
      </w:tr>
      <w:tr w:rsidR="00A439E9" w:rsidRPr="00AD29CE" w:rsidTr="00D05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4"/>
          <w:wAfter w:w="1562" w:type="dxa"/>
          <w:jc w:val="center"/>
        </w:trPr>
        <w:tc>
          <w:tcPr>
            <w:tcW w:w="4536" w:type="dxa"/>
            <w:gridSpan w:val="3"/>
          </w:tcPr>
          <w:p w:rsidR="00A439E9" w:rsidRPr="00AD29CE" w:rsidRDefault="00A439E9" w:rsidP="00F63D90">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A439E9" w:rsidRPr="00CA2754" w:rsidRDefault="00A439E9" w:rsidP="00F63D90">
            <w:pPr>
              <w:widowControl w:val="0"/>
              <w:jc w:val="center"/>
              <w:rPr>
                <w:rFonts w:ascii="GHEA Grapalat" w:hAnsi="GHEA Grapalat"/>
                <w:lang w:val="en-US"/>
              </w:rPr>
            </w:pPr>
            <w:r>
              <w:rPr>
                <w:rFonts w:ascii="GHEA Grapalat" w:hAnsi="GHEA Grapalat"/>
                <w:lang w:val="en-US"/>
              </w:rPr>
              <w:t>_________________________</w:t>
            </w:r>
          </w:p>
          <w:p w:rsidR="00A439E9" w:rsidRPr="00CA2754" w:rsidRDefault="00A439E9" w:rsidP="00F63D90">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A439E9" w:rsidRPr="00AD29CE" w:rsidRDefault="00A439E9" w:rsidP="00F63D90">
            <w:pPr>
              <w:widowControl w:val="0"/>
              <w:spacing w:after="160" w:line="360" w:lineRule="auto"/>
              <w:jc w:val="center"/>
              <w:rPr>
                <w:rFonts w:ascii="GHEA Grapalat" w:hAnsi="GHEA Grapalat"/>
              </w:rPr>
            </w:pPr>
            <w:r w:rsidRPr="00AD29CE">
              <w:rPr>
                <w:rFonts w:ascii="GHEA Grapalat" w:hAnsi="GHEA Grapalat"/>
              </w:rPr>
              <w:t>М. П.</w:t>
            </w:r>
          </w:p>
        </w:tc>
        <w:tc>
          <w:tcPr>
            <w:tcW w:w="760" w:type="dxa"/>
            <w:gridSpan w:val="2"/>
          </w:tcPr>
          <w:p w:rsidR="00A439E9" w:rsidRPr="00AD29CE" w:rsidRDefault="00A439E9" w:rsidP="00F63D90">
            <w:pPr>
              <w:widowControl w:val="0"/>
              <w:spacing w:after="160" w:line="360" w:lineRule="auto"/>
              <w:jc w:val="center"/>
              <w:rPr>
                <w:rFonts w:ascii="GHEA Grapalat" w:hAnsi="GHEA Grapalat"/>
              </w:rPr>
            </w:pPr>
          </w:p>
        </w:tc>
        <w:tc>
          <w:tcPr>
            <w:tcW w:w="4343" w:type="dxa"/>
            <w:gridSpan w:val="10"/>
          </w:tcPr>
          <w:p w:rsidR="00A439E9" w:rsidRPr="00AD29CE" w:rsidRDefault="00A439E9" w:rsidP="00F63D90">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A439E9" w:rsidRPr="00CA2754" w:rsidRDefault="00A439E9" w:rsidP="00F63D90">
            <w:pPr>
              <w:widowControl w:val="0"/>
              <w:jc w:val="center"/>
              <w:rPr>
                <w:rFonts w:ascii="GHEA Grapalat" w:hAnsi="GHEA Grapalat"/>
                <w:lang w:val="en-US"/>
              </w:rPr>
            </w:pPr>
            <w:r>
              <w:rPr>
                <w:rFonts w:ascii="GHEA Grapalat" w:hAnsi="GHEA Grapalat"/>
                <w:lang w:val="en-US"/>
              </w:rPr>
              <w:t>_________________________</w:t>
            </w:r>
          </w:p>
          <w:p w:rsidR="00A439E9" w:rsidRPr="00CA2754" w:rsidRDefault="00A439E9" w:rsidP="00F63D90">
            <w:pPr>
              <w:widowControl w:val="0"/>
              <w:spacing w:after="160" w:line="360" w:lineRule="auto"/>
              <w:jc w:val="center"/>
              <w:rPr>
                <w:rFonts w:ascii="GHEA Grapalat" w:hAnsi="GHEA Grapalat"/>
                <w:vertAlign w:val="superscript"/>
              </w:rPr>
            </w:pPr>
            <w:bookmarkStart w:id="4" w:name="_GoBack"/>
            <w:bookmarkEnd w:id="4"/>
            <w:r w:rsidRPr="00CA2754">
              <w:rPr>
                <w:rFonts w:ascii="GHEA Grapalat" w:hAnsi="GHEA Grapalat"/>
                <w:vertAlign w:val="superscript"/>
              </w:rPr>
              <w:t>/подпись/</w:t>
            </w:r>
          </w:p>
          <w:p w:rsidR="00A439E9" w:rsidRPr="00AD29CE" w:rsidRDefault="00A439E9" w:rsidP="00F63D90">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325"/>
        <w:gridCol w:w="474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erReference w:type="default" r:id="rId9"/>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B2B" w:rsidRDefault="00052B2B">
      <w:r>
        <w:separator/>
      </w:r>
    </w:p>
  </w:endnote>
  <w:endnote w:type="continuationSeparator" w:id="0">
    <w:p w:rsidR="00052B2B" w:rsidRDefault="00052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roman"/>
    <w:pitch w:val="fixed"/>
    <w:sig w:usb0="00000001"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DDC" w:rsidRPr="00305BEC" w:rsidRDefault="00F32DDC">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6A335A">
      <w:rPr>
        <w:rFonts w:ascii="GHEA Grapalat" w:hAnsi="GHEA Grapalat"/>
        <w:noProof/>
        <w:sz w:val="24"/>
        <w:szCs w:val="24"/>
      </w:rPr>
      <w:t>75</w:t>
    </w:r>
    <w:r w:rsidRPr="00305BEC">
      <w:rPr>
        <w:rFonts w:ascii="GHEA Grapalat" w:hAnsi="GHEA Grapalat"/>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B2B" w:rsidRDefault="00052B2B">
      <w:r>
        <w:separator/>
      </w:r>
    </w:p>
  </w:footnote>
  <w:footnote w:type="continuationSeparator" w:id="0">
    <w:p w:rsidR="00052B2B" w:rsidRDefault="00052B2B">
      <w:r>
        <w:continuationSeparator/>
      </w:r>
    </w:p>
  </w:footnote>
  <w:footnote w:id="1">
    <w:p w:rsidR="00000329" w:rsidRPr="00FC3951" w:rsidRDefault="00000329" w:rsidP="00000329">
      <w:pPr>
        <w:pStyle w:val="FootnoteText"/>
        <w:jc w:val="both"/>
        <w:rPr>
          <w:rFonts w:ascii="Sylfaen" w:hAnsi="Sylfaen"/>
          <w:i/>
          <w:lang w:val="hy-AM"/>
        </w:rPr>
      </w:pPr>
    </w:p>
  </w:footnote>
  <w:footnote w:id="2">
    <w:p w:rsidR="00F32DDC" w:rsidRPr="008842CE" w:rsidRDefault="00F32DDC"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F32DDC" w:rsidRPr="00617E69" w:rsidRDefault="00F32DD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F32DDC" w:rsidRPr="00CD6B60" w:rsidRDefault="00F32DDC"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F32DDC" w:rsidRPr="001115E9" w:rsidRDefault="00F32DDC"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F32DDC" w:rsidRPr="00CD6B60" w:rsidRDefault="00F32DDC"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4">
    <w:p w:rsidR="00F32DDC" w:rsidRDefault="00F32DD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F32DDC" w:rsidRDefault="00F32DD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rsidR="00F32DDC" w:rsidRPr="009E2596" w:rsidRDefault="00F32DD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w:t>
      </w:r>
      <w:r w:rsidR="00CB7915" w:rsidRPr="00654F96">
        <w:rPr>
          <w:rFonts w:ascii="GHEA Grapalat" w:hAnsi="GHEA Grapalat"/>
          <w:i/>
          <w:sz w:val="20"/>
          <w:szCs w:val="20"/>
        </w:rPr>
        <w:t xml:space="preserve">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rsidR="008D64EE" w:rsidRPr="00C24DBE" w:rsidRDefault="008D64EE" w:rsidP="008D64EE">
      <w:pPr>
        <w:pStyle w:val="FootnoteText"/>
        <w:widowControl w:val="0"/>
        <w:jc w:val="both"/>
        <w:rPr>
          <w:rFonts w:ascii="GHEA Grapalat" w:hAnsi="GHEA Grapalat"/>
          <w:i/>
          <w:lang w:val="hy-AM"/>
        </w:rPr>
      </w:pPr>
      <w:r w:rsidRPr="005838BB">
        <w:rPr>
          <w:rFonts w:ascii="GHEA Grapalat" w:hAnsi="GHEA Grapalat"/>
          <w:i/>
          <w:vertAlign w:val="superscript"/>
          <w:lang w:val="hy-AM"/>
        </w:rPr>
        <w:t>6</w:t>
      </w:r>
      <w:r w:rsidR="005838BB" w:rsidRPr="005838BB">
        <w:rPr>
          <w:rFonts w:ascii="GHEA Grapalat" w:hAnsi="GHEA Grapalat"/>
          <w:i/>
          <w:vertAlign w:val="superscript"/>
          <w:lang w:val="hy-AM"/>
        </w:rPr>
        <w:t>.1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rsidR="008D64EE" w:rsidRPr="005C5077" w:rsidRDefault="008D64EE" w:rsidP="00AF1F59">
      <w:pPr>
        <w:pStyle w:val="FootnoteText"/>
        <w:jc w:val="both"/>
        <w:rPr>
          <w:rFonts w:ascii="Calibri" w:hAnsi="Calibri"/>
        </w:rPr>
      </w:pPr>
    </w:p>
    <w:p w:rsidR="00F32DDC" w:rsidRPr="00D3436F" w:rsidRDefault="00F32DDC"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F32DDC" w:rsidRPr="005C5077" w:rsidRDefault="00F32DDC">
      <w:pPr>
        <w:pStyle w:val="FootnoteText"/>
        <w:rPr>
          <w:rFonts w:ascii="Calibri" w:hAnsi="Calibri"/>
        </w:rPr>
      </w:pPr>
    </w:p>
  </w:footnote>
  <w:footnote w:id="6">
    <w:p w:rsidR="00F32DDC" w:rsidRPr="005C5077" w:rsidRDefault="00F32DDC">
      <w:pPr>
        <w:pStyle w:val="FootnoteText"/>
        <w:rPr>
          <w:rFonts w:ascii="Calibri" w:hAnsi="Calibri"/>
          <w:i/>
        </w:rPr>
      </w:pPr>
      <w:r>
        <w:rPr>
          <w:rStyle w:val="FootnoteReference"/>
        </w:rPr>
        <w:t>9</w:t>
      </w:r>
      <w:r w:rsidRPr="00FE2AA4">
        <w:rPr>
          <w:i/>
        </w:rPr>
        <w:t xml:space="preserve"> </w:t>
      </w:r>
      <w:r w:rsidRPr="005C5077">
        <w:rPr>
          <w:rFonts w:ascii="Calibri" w:hAnsi="Calibri"/>
          <w:i/>
        </w:rPr>
        <w:t>Устанавливается заказчиком.</w:t>
      </w:r>
    </w:p>
  </w:footnote>
  <w:footnote w:id="7">
    <w:p w:rsidR="00F32DDC" w:rsidRPr="008842CE" w:rsidRDefault="00F32DDC"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F32DDC" w:rsidRPr="000811C1" w:rsidRDefault="00F32DDC">
      <w:pPr>
        <w:pStyle w:val="FootnoteText"/>
        <w:rPr>
          <w:lang w:val="af-ZA"/>
        </w:rPr>
      </w:pPr>
    </w:p>
  </w:footnote>
  <w:footnote w:id="8">
    <w:p w:rsidR="00831FFE" w:rsidRPr="00511966" w:rsidRDefault="00831FFE" w:rsidP="00831FFE">
      <w:pPr>
        <w:pStyle w:val="FootnoteText"/>
        <w:jc w:val="both"/>
        <w:rPr>
          <w:rFonts w:ascii="GHEA Grapalat" w:hAnsi="GHEA Grapalat"/>
          <w:i/>
        </w:rPr>
      </w:pPr>
      <w:r>
        <w:rPr>
          <w:rStyle w:val="FootnoteReference"/>
        </w:rPr>
        <w:t>12</w:t>
      </w:r>
      <w:r>
        <w:t xml:space="preserve"> </w:t>
      </w:r>
      <w:r w:rsidRPr="005C5077">
        <w:rPr>
          <w:rFonts w:ascii="Calibri" w:hAnsi="Calibr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9">
    <w:p w:rsidR="00F32DDC" w:rsidRPr="00B15560" w:rsidRDefault="00F32DD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F32DDC" w:rsidRPr="000811C1" w:rsidRDefault="00F32DDC" w:rsidP="0027573B">
      <w:pPr>
        <w:pStyle w:val="FootnoteText"/>
        <w:rPr>
          <w:rFonts w:ascii="Sylfaen" w:hAnsi="Sylfaen"/>
          <w:sz w:val="18"/>
          <w:szCs w:val="18"/>
        </w:rPr>
      </w:pPr>
    </w:p>
  </w:footnote>
  <w:footnote w:id="10">
    <w:p w:rsidR="00F32DDC" w:rsidRPr="00A31673" w:rsidRDefault="00F32DDC">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rsidR="00F32DDC" w:rsidRPr="00DE7706" w:rsidRDefault="00F32DDC">
      <w:pPr>
        <w:pStyle w:val="FootnoteText"/>
      </w:pPr>
      <w:r>
        <w:rPr>
          <w:rStyle w:val="FootnoteReference"/>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rsidR="00F32DDC" w:rsidRDefault="00F32DDC" w:rsidP="006B3E56">
      <w:pPr>
        <w:jc w:val="both"/>
      </w:pPr>
    </w:p>
    <w:p w:rsidR="00F32DDC" w:rsidRDefault="00F32DDC" w:rsidP="007906A2">
      <w:pPr>
        <w:jc w:val="both"/>
        <w:rPr>
          <w:rFonts w:ascii="GHEA Grapalat" w:hAnsi="GHEA Grapalat"/>
          <w:i/>
          <w:sz w:val="20"/>
          <w:szCs w:val="20"/>
        </w:rPr>
      </w:pPr>
      <w:r w:rsidRPr="00503980">
        <w:rPr>
          <w:rFonts w:ascii="GHEA Grapalat" w:hAnsi="GHEA Grapalat"/>
          <w:i/>
          <w:sz w:val="20"/>
          <w:szCs w:val="20"/>
        </w:rPr>
        <w:t>** -участник</w:t>
      </w:r>
      <w:r w:rsidR="00F514C3">
        <w:rPr>
          <w:rFonts w:ascii="GHEA Grapalat" w:hAnsi="GHEA Grapalat"/>
          <w:i/>
          <w:sz w:val="20"/>
          <w:szCs w:val="20"/>
          <w:lang w:val="hy-AM"/>
        </w:rPr>
        <w:t>,</w:t>
      </w:r>
      <w:r w:rsidR="00F514C3">
        <w:rPr>
          <w:rFonts w:ascii="GHEA Grapalat" w:hAnsi="GHEA Grapalat"/>
          <w:i/>
          <w:sz w:val="20"/>
          <w:szCs w:val="20"/>
        </w:rPr>
        <w:t>являющийся резидентом РА</w:t>
      </w:r>
      <w:r w:rsidR="00F514C3">
        <w:rPr>
          <w:rFonts w:ascii="GHEA Grapalat" w:hAnsi="GHEA Grapalat"/>
          <w:i/>
          <w:sz w:val="20"/>
          <w:szCs w:val="20"/>
          <w:lang w:val="hy-AM"/>
        </w:rPr>
        <w:t>,</w:t>
      </w:r>
      <w:r w:rsidR="00F514C3" w:rsidRPr="00553058">
        <w:rPr>
          <w:rFonts w:ascii="GHEA Grapalat" w:hAnsi="GHEA Grapalat"/>
          <w:i/>
          <w:sz w:val="20"/>
          <w:szCs w:val="20"/>
        </w:rPr>
        <w:t xml:space="preserve"> при заполнении заявления-объявления указывает ссылку на </w:t>
      </w:r>
      <w:r w:rsidR="00F514C3">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8A7F97" w:rsidRPr="00503980" w:rsidRDefault="008A7F97"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sidR="00D148B3">
        <w:rPr>
          <w:rFonts w:ascii="GHEA Grapalat" w:hAnsi="GHEA Grapalat"/>
          <w:i/>
          <w:sz w:val="20"/>
          <w:szCs w:val="20"/>
        </w:rPr>
        <w:t>1</w:t>
      </w:r>
      <w:r>
        <w:rPr>
          <w:rFonts w:ascii="GHEA Grapalat" w:hAnsi="GHEA Grapalat"/>
          <w:i/>
          <w:sz w:val="20"/>
          <w:szCs w:val="20"/>
        </w:rPr>
        <w:t>"</w:t>
      </w:r>
    </w:p>
    <w:p w:rsidR="00F32DDC" w:rsidRPr="003905B4" w:rsidRDefault="00F32DDC"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sidR="003905B4">
        <w:rPr>
          <w:rFonts w:ascii="GHEA Grapalat" w:hAnsi="GHEA Grapalat"/>
          <w:i/>
          <w:sz w:val="20"/>
          <w:szCs w:val="20"/>
          <w:lang w:val="hy-AM"/>
        </w:rPr>
        <w:t>.</w:t>
      </w:r>
    </w:p>
    <w:p w:rsidR="00F32DDC" w:rsidRPr="005C5077" w:rsidRDefault="00F32DDC" w:rsidP="006B3E56">
      <w:pPr>
        <w:pStyle w:val="FootnoteText"/>
        <w:rPr>
          <w:rFonts w:ascii="Calibri" w:hAnsi="Calibri"/>
        </w:rPr>
      </w:pPr>
    </w:p>
  </w:footnote>
  <w:footnote w:id="13">
    <w:p w:rsidR="00D05E3A" w:rsidRPr="00D3436F" w:rsidRDefault="00D05E3A" w:rsidP="00D05E3A">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D05E3A" w:rsidRDefault="00D05E3A" w:rsidP="00D05E3A">
      <w:pPr>
        <w:pStyle w:val="FootnoteText"/>
        <w:rPr>
          <w:lang w:val="es-ES"/>
        </w:rPr>
      </w:pPr>
    </w:p>
    <w:p w:rsidR="00A439E9" w:rsidRDefault="00A439E9" w:rsidP="00D05E3A">
      <w:pPr>
        <w:pStyle w:val="FootnoteText"/>
        <w:rPr>
          <w:lang w:val="es-ES"/>
        </w:rPr>
      </w:pPr>
    </w:p>
    <w:p w:rsidR="00A439E9" w:rsidRDefault="00A439E9" w:rsidP="00D05E3A">
      <w:pPr>
        <w:pStyle w:val="FootnoteText"/>
        <w:rPr>
          <w:lang w:val="es-ES"/>
        </w:rPr>
      </w:pPr>
    </w:p>
    <w:p w:rsidR="00A439E9" w:rsidRDefault="00A439E9" w:rsidP="00D05E3A">
      <w:pPr>
        <w:pStyle w:val="FootnoteText"/>
        <w:rPr>
          <w:lang w:val="es-ES"/>
        </w:rPr>
      </w:pPr>
    </w:p>
    <w:p w:rsidR="00A439E9" w:rsidRDefault="00A439E9" w:rsidP="00D05E3A">
      <w:pPr>
        <w:pStyle w:val="FootnoteText"/>
        <w:rPr>
          <w:lang w:val="es-ES"/>
        </w:rPr>
      </w:pPr>
    </w:p>
    <w:p w:rsidR="00A439E9" w:rsidRDefault="00A439E9" w:rsidP="00D05E3A">
      <w:pPr>
        <w:pStyle w:val="FootnoteText"/>
        <w:rPr>
          <w:lang w:val="es-ES"/>
        </w:rPr>
      </w:pPr>
    </w:p>
    <w:p w:rsidR="00A439E9" w:rsidRDefault="00A439E9" w:rsidP="00D05E3A">
      <w:pPr>
        <w:pStyle w:val="FootnoteText"/>
        <w:rPr>
          <w:lang w:val="es-ES"/>
        </w:rPr>
      </w:pPr>
    </w:p>
    <w:p w:rsidR="00A439E9" w:rsidRPr="006A335A" w:rsidRDefault="00A439E9" w:rsidP="00D05E3A">
      <w:pPr>
        <w:pStyle w:val="FootnoteText"/>
        <w:rPr>
          <w:lang w:val="ru-RU"/>
        </w:rPr>
      </w:pPr>
    </w:p>
  </w:footnote>
  <w:footnote w:id="14">
    <w:p w:rsidR="00F32DDC" w:rsidRPr="008842CE" w:rsidRDefault="00F32DDC" w:rsidP="003D2FE2">
      <w:pPr>
        <w:pStyle w:val="FootnoteText"/>
        <w:jc w:val="both"/>
      </w:pPr>
    </w:p>
  </w:footnote>
  <w:footnote w:id="15">
    <w:p w:rsidR="00F32DDC" w:rsidRPr="008842CE" w:rsidRDefault="00F32DDC" w:rsidP="000A214C">
      <w:pPr>
        <w:pStyle w:val="FootnoteText"/>
        <w:jc w:val="both"/>
      </w:pPr>
    </w:p>
  </w:footnote>
  <w:footnote w:id="16">
    <w:p w:rsidR="00F32DDC" w:rsidRPr="002A7C6E" w:rsidRDefault="00F32DDC"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F32DDC" w:rsidRPr="00D81E0E" w:rsidRDefault="00D81E0E" w:rsidP="005A1ECB">
      <w:pPr>
        <w:pStyle w:val="FootnoteText"/>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7">
    <w:p w:rsidR="00F32DDC" w:rsidRPr="006F5F33" w:rsidRDefault="00F32DDC"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8">
    <w:p w:rsidR="00F32DDC" w:rsidRPr="00892F7F" w:rsidRDefault="00F32DDC"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F32DDC" w:rsidRPr="0013046C" w:rsidRDefault="00F32DDC" w:rsidP="003B2F27">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67463A" w:rsidRPr="0013046C" w:rsidRDefault="0067463A" w:rsidP="0067463A">
      <w:pPr>
        <w:pStyle w:val="FootnoteText"/>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67463A" w:rsidRPr="006F5F33" w:rsidRDefault="0067463A" w:rsidP="0067463A">
      <w:pPr>
        <w:pStyle w:val="FootnoteText"/>
        <w:jc w:val="both"/>
        <w:rPr>
          <w:rFonts w:ascii="GHEA Grapalat" w:hAnsi="GHEA Grapalat"/>
          <w:lang w:val="hy-AM"/>
        </w:rPr>
      </w:pPr>
      <w:r w:rsidRPr="006F5F33">
        <w:rPr>
          <w:rFonts w:ascii="GHEA Grapalat" w:hAnsi="GHEA Grapalat"/>
          <w: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1"/>
        <w:gridCol w:w="2631"/>
        <w:gridCol w:w="2632"/>
      </w:tblGrid>
      <w:tr w:rsidR="0067463A" w:rsidRPr="00552B23" w:rsidTr="005C5077">
        <w:tc>
          <w:tcPr>
            <w:tcW w:w="2631"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rPr>
            </w:pPr>
            <w:r w:rsidRPr="005C5077">
              <w:rPr>
                <w:rFonts w:ascii="GHEA Grapalat" w:hAnsi="GHEA Grapalat"/>
                <w:i/>
                <w:sz w:val="16"/>
              </w:rPr>
              <w:t>N</w:t>
            </w:r>
          </w:p>
        </w:tc>
        <w:tc>
          <w:tcPr>
            <w:tcW w:w="2631"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szCs w:val="16"/>
                <w:u w:val="single"/>
              </w:rPr>
            </w:pPr>
            <w:r w:rsidRPr="005C5077">
              <w:rPr>
                <w:rFonts w:ascii="GHEA Grapalat" w:hAnsi="GHEA Grapalat" w:cs="Sylfaen"/>
                <w:i/>
                <w:sz w:val="16"/>
                <w:szCs w:val="16"/>
                <w:u w:val="single"/>
                <w:lang w:val="hy-AM"/>
              </w:rPr>
              <w:t>Нарушение</w:t>
            </w:r>
          </w:p>
        </w:tc>
        <w:tc>
          <w:tcPr>
            <w:tcW w:w="2632"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szCs w:val="16"/>
                <w:u w:val="single"/>
              </w:rPr>
            </w:pPr>
            <w:r w:rsidRPr="005C5077">
              <w:rPr>
                <w:rFonts w:ascii="GHEA Grapalat" w:hAnsi="GHEA Grapalat"/>
                <w:i/>
                <w:sz w:val="16"/>
                <w:szCs w:val="16"/>
                <w:u w:val="single"/>
                <w:lang w:val="en-US"/>
              </w:rPr>
              <w:t>О</w:t>
            </w:r>
            <w:r w:rsidRPr="005C5077">
              <w:rPr>
                <w:rFonts w:ascii="GHEA Grapalat" w:hAnsi="GHEA Grapalat"/>
                <w:i/>
                <w:sz w:val="16"/>
                <w:szCs w:val="16"/>
                <w:u w:val="single"/>
              </w:rPr>
              <w:t>тветственност</w:t>
            </w:r>
            <w:r w:rsidRPr="005C5077">
              <w:rPr>
                <w:rFonts w:ascii="GHEA Grapalat" w:hAnsi="GHEA Grapalat"/>
                <w:i/>
                <w:sz w:val="16"/>
                <w:szCs w:val="16"/>
                <w:u w:val="single"/>
                <w:lang w:val="en-US"/>
              </w:rPr>
              <w:t>ь</w:t>
            </w:r>
          </w:p>
        </w:tc>
      </w:tr>
      <w:tr w:rsidR="0067463A" w:rsidRPr="00552B23" w:rsidTr="005C5077">
        <w:tc>
          <w:tcPr>
            <w:tcW w:w="2631"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rPr>
            </w:pPr>
          </w:p>
        </w:tc>
        <w:tc>
          <w:tcPr>
            <w:tcW w:w="2631"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rPr>
            </w:pPr>
          </w:p>
        </w:tc>
        <w:tc>
          <w:tcPr>
            <w:tcW w:w="2632"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rPr>
            </w:pPr>
          </w:p>
        </w:tc>
      </w:tr>
      <w:tr w:rsidR="0067463A" w:rsidRPr="00552B23" w:rsidTr="005C5077">
        <w:tc>
          <w:tcPr>
            <w:tcW w:w="2631"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rPr>
            </w:pPr>
          </w:p>
        </w:tc>
        <w:tc>
          <w:tcPr>
            <w:tcW w:w="2631"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rPr>
            </w:pPr>
          </w:p>
        </w:tc>
        <w:tc>
          <w:tcPr>
            <w:tcW w:w="2632"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rPr>
            </w:pPr>
          </w:p>
        </w:tc>
      </w:tr>
      <w:tr w:rsidR="0067463A" w:rsidRPr="00552B23" w:rsidTr="005C5077">
        <w:tc>
          <w:tcPr>
            <w:tcW w:w="2631"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rPr>
            </w:pPr>
          </w:p>
        </w:tc>
        <w:tc>
          <w:tcPr>
            <w:tcW w:w="2631"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rPr>
            </w:pPr>
          </w:p>
        </w:tc>
        <w:tc>
          <w:tcPr>
            <w:tcW w:w="2632"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rPr>
            </w:pPr>
          </w:p>
        </w:tc>
      </w:tr>
      <w:tr w:rsidR="0067463A" w:rsidRPr="00552B23" w:rsidTr="005C5077">
        <w:tc>
          <w:tcPr>
            <w:tcW w:w="2631"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rPr>
            </w:pPr>
          </w:p>
        </w:tc>
        <w:tc>
          <w:tcPr>
            <w:tcW w:w="2631"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rPr>
            </w:pPr>
          </w:p>
        </w:tc>
        <w:tc>
          <w:tcPr>
            <w:tcW w:w="2632" w:type="dxa"/>
            <w:shd w:val="clear" w:color="auto" w:fill="auto"/>
          </w:tcPr>
          <w:p w:rsidR="0067463A" w:rsidRPr="005C5077" w:rsidRDefault="0067463A" w:rsidP="005C5077">
            <w:pPr>
              <w:pStyle w:val="NormalWeb"/>
              <w:spacing w:before="0" w:beforeAutospacing="0" w:after="0" w:afterAutospacing="0" w:line="360" w:lineRule="auto"/>
              <w:jc w:val="center"/>
              <w:rPr>
                <w:rFonts w:ascii="GHEA Grapalat" w:hAnsi="GHEA Grapalat"/>
                <w:i/>
                <w:sz w:val="16"/>
              </w:rPr>
            </w:pPr>
          </w:p>
        </w:tc>
      </w:tr>
    </w:tbl>
    <w:p w:rsidR="00F32DDC" w:rsidRPr="006F5F33" w:rsidRDefault="0067463A" w:rsidP="003B2F27">
      <w:pPr>
        <w:pStyle w:val="FootnoteText"/>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00F32DDC" w:rsidRPr="006F5F33">
        <w:rPr>
          <w:rFonts w:ascii="GHEA Grapalat" w:hAnsi="GHEA Grapalat"/>
          <w:i/>
        </w:rPr>
        <w:t>.</w:t>
      </w:r>
    </w:p>
    <w:p w:rsidR="00F32DDC" w:rsidRPr="00576D9C" w:rsidRDefault="00F32DDC" w:rsidP="003B2F27">
      <w:pPr>
        <w:pStyle w:val="FootnoteText"/>
        <w:jc w:val="both"/>
        <w:rPr>
          <w:rFonts w:ascii="GHEA Grapalat" w:hAnsi="GHEA Grapalat"/>
          <w:lang w:val="hy-AM"/>
        </w:rPr>
      </w:pPr>
    </w:p>
  </w:footnote>
  <w:footnote w:id="19">
    <w:p w:rsidR="00F32DDC" w:rsidRPr="006F5F33" w:rsidRDefault="00F32DDC"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0">
    <w:p w:rsidR="00F32DDC" w:rsidRPr="006F5F33" w:rsidRDefault="00F32DDC"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rsidR="00F32DDC" w:rsidRPr="006F5F33" w:rsidRDefault="00F32DDC"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2">
    <w:p w:rsidR="00F32DDC" w:rsidRPr="00E40AC8" w:rsidRDefault="00F32DDC"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23">
    <w:p w:rsidR="00A439E9" w:rsidRPr="00E40AC8" w:rsidRDefault="00A439E9" w:rsidP="00A439E9">
      <w:pPr>
        <w:pStyle w:val="FootnoteText"/>
        <w:jc w:val="both"/>
      </w:pPr>
      <w:r>
        <w:rPr>
          <w:rStyle w:val="FootnoteReference"/>
        </w:rPr>
        <w:t>**</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4">
    <w:p w:rsidR="00A439E9" w:rsidRPr="00CA2754" w:rsidRDefault="00A439E9" w:rsidP="00A439E9">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A439E9" w:rsidRPr="00CA2754" w:rsidRDefault="00A439E9" w:rsidP="00A439E9">
      <w:pPr>
        <w:pStyle w:val="FootnoteText"/>
        <w:jc w:val="both"/>
        <w:rPr>
          <w:sz w:val="2"/>
          <w:szCs w:val="2"/>
        </w:rPr>
      </w:pPr>
    </w:p>
  </w:footnote>
  <w:footnote w:id="25">
    <w:p w:rsidR="00A439E9" w:rsidRPr="00CA2754" w:rsidRDefault="00A439E9" w:rsidP="00A439E9">
      <w:pPr>
        <w:pStyle w:val="FootnoteText"/>
        <w:jc w:val="both"/>
      </w:pPr>
      <w:r w:rsidRPr="00CA2754">
        <w:rPr>
          <w:rStyle w:val="FootnoteReference"/>
        </w:rPr>
        <w:t>**</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29"/>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6BAC"/>
    <w:rsid w:val="000473EF"/>
    <w:rsid w:val="00051490"/>
    <w:rsid w:val="00051B7F"/>
    <w:rsid w:val="00052084"/>
    <w:rsid w:val="00052237"/>
    <w:rsid w:val="00052B2B"/>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776"/>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C3B"/>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91F"/>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5077"/>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35A"/>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1FFE"/>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0FC8"/>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1B"/>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42"/>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9E9"/>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1E46"/>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5D42"/>
    <w:rsid w:val="00D05E3A"/>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605"/>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DB9"/>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A1"/>
    <w:rsid w:val="00F55ECA"/>
    <w:rsid w:val="00F5653D"/>
    <w:rsid w:val="00F60675"/>
    <w:rsid w:val="00F607C7"/>
    <w:rsid w:val="00F60A05"/>
    <w:rsid w:val="00F61898"/>
    <w:rsid w:val="00F61A9D"/>
    <w:rsid w:val="00F61D7A"/>
    <w:rsid w:val="00F62714"/>
    <w:rsid w:val="00F628DD"/>
    <w:rsid w:val="00F63223"/>
    <w:rsid w:val="00F63464"/>
    <w:rsid w:val="00F63BBB"/>
    <w:rsid w:val="00F63D90"/>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713"/>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5E76"/>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8975C1"/>
  <w15:chartTrackingRefBased/>
  <w15:docId w15:val="{DF6CF494-728E-4FD0-85AD-A072B11CE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ru-RU" w:eastAsia="ru-RU" w:bidi="ru-RU"/>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bidi="ar-SA"/>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bidi="ru-RU"/>
    </w:rPr>
  </w:style>
  <w:style w:type="paragraph" w:styleId="BalloonText">
    <w:name w:val="Balloon Text"/>
    <w:basedOn w:val="Normal"/>
    <w:link w:val="BalloonTextChar"/>
    <w:rsid w:val="00B02A31"/>
    <w:rPr>
      <w:rFonts w:ascii="Tahoma" w:hAnsi="Tahoma"/>
      <w:sz w:val="16"/>
      <w:szCs w:val="16"/>
      <w:lang w:val="x-none" w:eastAsia="x-none" w:bidi="ar-SA"/>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bidi="ar-SA"/>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lang w:val="ru-RU" w:eastAsia="ru-RU" w:bidi="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lang w:val="x-none" w:bidi="ar-SA"/>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049B0-F3E4-4362-8B59-FE1EC43FC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76</Pages>
  <Words>20273</Words>
  <Characters>115560</Characters>
  <Application>Microsoft Office Word</Application>
  <DocSecurity>0</DocSecurity>
  <Lines>963</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Armin Petrosyan</cp:lastModifiedBy>
  <cp:revision>3</cp:revision>
  <cp:lastPrinted>2018-02-16T07:12:00Z</cp:lastPrinted>
  <dcterms:created xsi:type="dcterms:W3CDTF">2024-11-15T12:22:00Z</dcterms:created>
  <dcterms:modified xsi:type="dcterms:W3CDTF">2024-11-22T10:51:00Z</dcterms:modified>
</cp:coreProperties>
</file>