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839460" w14:textId="77777777" w:rsidR="00E26FEE" w:rsidRPr="00F432D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Pr="00F432DC">
        <w:rPr>
          <w:rFonts w:ascii="GHEA Grapalat" w:hAnsi="GHEA Grapalat"/>
          <w:i/>
        </w:rPr>
        <w:t>7</w:t>
      </w:r>
    </w:p>
    <w:p w14:paraId="47A6AC3C" w14:textId="68FFD992" w:rsidR="00E26FEE" w:rsidRPr="00E26FEE" w:rsidRDefault="00E26FEE" w:rsidP="009B7585">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00F432DC" w:rsidRPr="00A052C7">
        <w:rPr>
          <w:rFonts w:ascii="GHEA Grapalat" w:hAnsi="GHEA Grapalat"/>
          <w:i/>
        </w:rPr>
        <w:t xml:space="preserve">от </w:t>
      </w:r>
      <w:r w:rsidR="00D94AC0" w:rsidRPr="00A052C7">
        <w:rPr>
          <w:rFonts w:ascii="GHEA Grapalat" w:hAnsi="GHEA Grapalat"/>
          <w:i/>
        </w:rPr>
        <w:t>1</w:t>
      </w:r>
      <w:r w:rsidR="005664F1" w:rsidRPr="00A052C7">
        <w:rPr>
          <w:rFonts w:ascii="GHEA Grapalat" w:hAnsi="GHEA Grapalat"/>
          <w:i/>
        </w:rPr>
        <w:t xml:space="preserve">-ого </w:t>
      </w:r>
      <w:r w:rsidR="00D94AC0" w:rsidRPr="00A052C7">
        <w:rPr>
          <w:rFonts w:ascii="GHEA Grapalat" w:hAnsi="GHEA Grapalat"/>
          <w:i/>
        </w:rPr>
        <w:t>марта</w:t>
      </w:r>
      <w:r w:rsidR="005664F1" w:rsidRPr="00A052C7">
        <w:rPr>
          <w:rFonts w:ascii="GHEA Grapalat" w:hAnsi="GHEA Grapalat"/>
          <w:i/>
        </w:rPr>
        <w:t xml:space="preserve"> </w:t>
      </w:r>
      <w:r w:rsidR="00F432DC" w:rsidRPr="00A052C7">
        <w:rPr>
          <w:rFonts w:ascii="GHEA Grapalat" w:hAnsi="GHEA Grapalat"/>
          <w:i/>
        </w:rPr>
        <w:t>202</w:t>
      </w:r>
      <w:r w:rsidR="00D94AC0" w:rsidRPr="00A052C7">
        <w:rPr>
          <w:rFonts w:ascii="GHEA Grapalat" w:hAnsi="GHEA Grapalat"/>
          <w:i/>
        </w:rPr>
        <w:t>3</w:t>
      </w:r>
      <w:r w:rsidR="00F432DC" w:rsidRPr="00A052C7">
        <w:rPr>
          <w:rFonts w:ascii="GHEA Grapalat" w:hAnsi="GHEA Grapalat"/>
          <w:i/>
        </w:rPr>
        <w:t xml:space="preserve"> года № </w:t>
      </w:r>
      <w:r w:rsidR="00730B41" w:rsidRPr="00A052C7">
        <w:rPr>
          <w:rFonts w:ascii="GHEA Grapalat" w:hAnsi="GHEA Grapalat"/>
          <w:i/>
          <w:lang w:val="hy-AM"/>
        </w:rPr>
        <w:t>87-</w:t>
      </w:r>
      <w:r w:rsidR="00F432DC" w:rsidRPr="00A052C7">
        <w:rPr>
          <w:rFonts w:ascii="GHEA Grapalat" w:hAnsi="GHEA Grapalat"/>
          <w:i/>
        </w:rPr>
        <w:t>A</w:t>
      </w:r>
    </w:p>
    <w:p w14:paraId="602A561B" w14:textId="77777777" w:rsidR="00E26FEE" w:rsidRPr="00E26FEE" w:rsidRDefault="00E26FEE" w:rsidP="00E26FEE">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14:paraId="5336419E"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6380353F" w14:textId="6D7961EE" w:rsidR="00642EFE" w:rsidRPr="00BA7128"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p>
    <w:p w14:paraId="48878C7A"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14:paraId="1324EEF4" w14:textId="04741EC2"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9B7585" w:rsidRPr="009B7585">
        <w:rPr>
          <w:rFonts w:ascii="GHEA Grapalat" w:hAnsi="GHEA Grapalat"/>
          <w:i w:val="0"/>
          <w:sz w:val="24"/>
          <w:szCs w:val="24"/>
        </w:rPr>
        <w:t>12</w:t>
      </w:r>
      <w:r w:rsidRPr="009044F1">
        <w:rPr>
          <w:rFonts w:ascii="GHEA Grapalat" w:hAnsi="GHEA Grapalat"/>
          <w:i w:val="0"/>
          <w:sz w:val="24"/>
          <w:szCs w:val="24"/>
        </w:rPr>
        <w:t>" "</w:t>
      </w:r>
      <w:r w:rsidR="009B7585" w:rsidRPr="009B7585">
        <w:rPr>
          <w:rFonts w:ascii="GHEA Grapalat" w:hAnsi="GHEA Grapalat"/>
          <w:i w:val="0"/>
          <w:sz w:val="24"/>
          <w:szCs w:val="24"/>
        </w:rPr>
        <w:t>Сентябр</w:t>
      </w:r>
      <w:r w:rsidR="009B7585">
        <w:rPr>
          <w:rFonts w:ascii="GHEA Grapalat" w:hAnsi="GHEA Grapalat"/>
          <w:i w:val="0"/>
          <w:sz w:val="24"/>
          <w:szCs w:val="24"/>
        </w:rPr>
        <w:t>я</w:t>
      </w:r>
      <w:r w:rsidRPr="009044F1">
        <w:rPr>
          <w:rFonts w:ascii="GHEA Grapalat" w:hAnsi="GHEA Grapalat"/>
          <w:i w:val="0"/>
          <w:sz w:val="24"/>
          <w:szCs w:val="24"/>
        </w:rPr>
        <w:t>" 20</w:t>
      </w:r>
      <w:r w:rsidR="009B7585">
        <w:rPr>
          <w:rFonts w:ascii="GHEA Grapalat" w:hAnsi="GHEA Grapalat"/>
          <w:i w:val="0"/>
          <w:sz w:val="24"/>
          <w:szCs w:val="24"/>
        </w:rPr>
        <w:t>24</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9B7585">
        <w:rPr>
          <w:rFonts w:ascii="GHEA Grapalat" w:hAnsi="GHEA Grapalat"/>
          <w:i w:val="0"/>
          <w:sz w:val="24"/>
          <w:szCs w:val="24"/>
        </w:rPr>
        <w:t>1</w:t>
      </w:r>
      <w:r w:rsidRPr="009044F1">
        <w:rPr>
          <w:rFonts w:ascii="GHEA Grapalat" w:hAnsi="GHEA Grapalat"/>
          <w:i w:val="0"/>
          <w:sz w:val="24"/>
          <w:szCs w:val="24"/>
        </w:rPr>
        <w:t xml:space="preserve">" </w:t>
      </w:r>
    </w:p>
    <w:p w14:paraId="0AEFB6D3" w14:textId="35DF6316"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2D6ECC">
        <w:rPr>
          <w:rFonts w:ascii="GHEA Grapalat" w:hAnsi="GHEA Grapalat"/>
          <w:i w:val="0"/>
          <w:lang w:val="af-ZA"/>
        </w:rPr>
        <w:t>ՀՊՖ-ԲՄԱՊՁԲ-2024/01</w:t>
      </w:r>
      <w:r w:rsidR="002D6ECC" w:rsidRPr="00A71D81">
        <w:rPr>
          <w:rFonts w:ascii="GHEA Grapalat" w:hAnsi="GHEA Grapalat"/>
          <w:i w:val="0"/>
          <w:u w:val="single"/>
          <w:lang w:val="af-ZA"/>
        </w:rPr>
        <w:t xml:space="preserve">  </w:t>
      </w:r>
    </w:p>
    <w:p w14:paraId="29456843" w14:textId="77777777" w:rsidR="0091042F" w:rsidRPr="009044F1" w:rsidRDefault="0091042F" w:rsidP="00B46D58">
      <w:pPr>
        <w:pStyle w:val="BodyTextIndent"/>
        <w:widowControl w:val="0"/>
        <w:spacing w:after="160" w:line="240" w:lineRule="auto"/>
        <w:rPr>
          <w:rFonts w:ascii="GHEA Grapalat" w:hAnsi="GHEA Grapalat"/>
          <w:i w:val="0"/>
          <w:sz w:val="24"/>
          <w:szCs w:val="24"/>
        </w:rPr>
      </w:pPr>
    </w:p>
    <w:p w14:paraId="01084EF5" w14:textId="15FDF6EF" w:rsidR="00642EFE" w:rsidRPr="009044F1" w:rsidRDefault="00642EFE" w:rsidP="00E4685D">
      <w:pPr>
        <w:pStyle w:val="BodyTextIndent"/>
        <w:widowControl w:val="0"/>
        <w:spacing w:line="240" w:lineRule="auto"/>
        <w:ind w:firstLine="709"/>
        <w:rPr>
          <w:rFonts w:ascii="GHEA Grapalat" w:hAnsi="GHEA Grapalat"/>
          <w:i w:val="0"/>
          <w:sz w:val="24"/>
          <w:szCs w:val="24"/>
        </w:rPr>
      </w:pPr>
      <w:r w:rsidRPr="009044F1">
        <w:rPr>
          <w:rFonts w:ascii="GHEA Grapalat" w:hAnsi="GHEA Grapalat"/>
          <w:i w:val="0"/>
          <w:sz w:val="24"/>
          <w:szCs w:val="24"/>
        </w:rPr>
        <w:t xml:space="preserve">Заказчик </w:t>
      </w:r>
      <w:r w:rsidR="009B7585" w:rsidRPr="009B7585">
        <w:rPr>
          <w:rFonts w:ascii="GHEA Grapalat" w:hAnsi="GHEA Grapalat"/>
          <w:i w:val="0"/>
          <w:sz w:val="24"/>
          <w:szCs w:val="24"/>
        </w:rPr>
        <w:t>"</w:t>
      </w:r>
      <w:r w:rsidR="00E4685D" w:rsidRPr="009B7585">
        <w:rPr>
          <w:rFonts w:ascii="GHEA Grapalat" w:hAnsi="GHEA Grapalat"/>
          <w:i w:val="0"/>
          <w:sz w:val="24"/>
          <w:szCs w:val="24"/>
        </w:rPr>
        <w:t>Государственная Филармония Армении</w:t>
      </w:r>
      <w:r w:rsidR="009B7585" w:rsidRPr="009B7585">
        <w:rPr>
          <w:rFonts w:ascii="GHEA Grapalat" w:hAnsi="GHEA Grapalat"/>
          <w:i w:val="0"/>
          <w:sz w:val="24"/>
          <w:szCs w:val="24"/>
        </w:rPr>
        <w:t>" ГНКО</w:t>
      </w:r>
      <w:r w:rsidRPr="009044F1">
        <w:rPr>
          <w:rFonts w:ascii="GHEA Grapalat" w:hAnsi="GHEA Grapalat"/>
          <w:i w:val="0"/>
          <w:sz w:val="24"/>
          <w:szCs w:val="24"/>
        </w:rPr>
        <w:t>, находящийся по адресу</w:t>
      </w:r>
      <w:r w:rsidR="00E4685D" w:rsidRPr="00E4685D">
        <w:rPr>
          <w:rFonts w:ascii="GHEA Grapalat" w:hAnsi="GHEA Grapalat"/>
          <w:i w:val="0"/>
          <w:sz w:val="24"/>
          <w:szCs w:val="24"/>
        </w:rPr>
        <w:t xml:space="preserve">: Ереван, </w:t>
      </w:r>
      <w:r w:rsidR="00E4685D">
        <w:rPr>
          <w:rFonts w:ascii="GHEA Grapalat" w:hAnsi="GHEA Grapalat"/>
          <w:i w:val="0"/>
          <w:sz w:val="24"/>
          <w:szCs w:val="24"/>
          <w:lang w:bidi="ar-EG"/>
        </w:rPr>
        <w:t>у</w:t>
      </w:r>
      <w:r w:rsidR="00E4685D" w:rsidRPr="00E4685D">
        <w:rPr>
          <w:rFonts w:ascii="GHEA Grapalat" w:hAnsi="GHEA Grapalat"/>
          <w:i w:val="0"/>
          <w:sz w:val="24"/>
          <w:szCs w:val="24"/>
          <w:lang w:bidi="ar-EG"/>
        </w:rPr>
        <w:t xml:space="preserve">. </w:t>
      </w:r>
      <w:r w:rsidR="00E4685D" w:rsidRPr="00E4685D">
        <w:rPr>
          <w:rFonts w:ascii="GHEA Grapalat" w:hAnsi="GHEA Grapalat"/>
          <w:i w:val="0"/>
          <w:sz w:val="24"/>
          <w:szCs w:val="24"/>
        </w:rPr>
        <w:t>Абовяна 2,</w:t>
      </w:r>
      <w:r w:rsidR="00E4685D" w:rsidRPr="00E4685D">
        <w:rPr>
          <w:rFonts w:ascii="GHEA Grapalat" w:hAnsi="GHEA Grapalat"/>
          <w:sz w:val="16"/>
          <w:szCs w:val="16"/>
        </w:rPr>
        <w:t xml:space="preserve"> </w:t>
      </w:r>
      <w:r w:rsidRPr="007B0562">
        <w:rPr>
          <w:rFonts w:ascii="GHEA Grapalat" w:hAnsi="GHEA Grapalat"/>
          <w:i w:val="0"/>
          <w:sz w:val="24"/>
          <w:szCs w:val="24"/>
        </w:rPr>
        <w:t xml:space="preserve">объявляет </w:t>
      </w:r>
      <w:r w:rsidRPr="008030B6">
        <w:rPr>
          <w:rFonts w:ascii="GHEA Grapalat" w:hAnsi="GHEA Grapalat"/>
          <w:i w:val="0"/>
          <w:sz w:val="24"/>
          <w:szCs w:val="24"/>
        </w:rPr>
        <w:t>открытый конкурс,</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14:paraId="76798E61" w14:textId="5DC56917" w:rsidR="00341A74" w:rsidRPr="00E4685D" w:rsidRDefault="00A20B69" w:rsidP="00E4685D">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E4685D" w:rsidRPr="00E4685D">
        <w:rPr>
          <w:rFonts w:ascii="GHEA Grapalat" w:hAnsi="GHEA Grapalat"/>
          <w:i w:val="0"/>
          <w:sz w:val="24"/>
          <w:szCs w:val="24"/>
        </w:rPr>
        <w:t>Стулья для зала</w:t>
      </w:r>
      <w:r w:rsidR="00782D60">
        <w:rPr>
          <w:rFonts w:ascii="GHEA Grapalat" w:hAnsi="GHEA Grapalat"/>
          <w:i w:val="0"/>
          <w:sz w:val="24"/>
          <w:szCs w:val="24"/>
        </w:rPr>
        <w:t xml:space="preserve"> (далее — договор).</w:t>
      </w:r>
    </w:p>
    <w:p w14:paraId="3C066E7A" w14:textId="77777777"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5DC9098C" w14:textId="75CCA1C2" w:rsidR="001E6506" w:rsidRPr="00F677F1"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048027CA" w14:textId="77777777"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43832163" w14:textId="77777777" w:rsidR="000E2427" w:rsidRPr="009044F1" w:rsidRDefault="000E242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FootnoteReference"/>
          <w:rFonts w:ascii="GHEA Grapalat" w:hAnsi="GHEA Grapalat"/>
          <w:i w:val="0"/>
          <w:sz w:val="24"/>
          <w:szCs w:val="24"/>
        </w:rPr>
        <w:footnoteReference w:id="1"/>
      </w:r>
    </w:p>
    <w:p w14:paraId="18A4A4DD" w14:textId="77777777"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1275F7A3" w14:textId="2413283C" w:rsidR="003F6ED1" w:rsidRPr="00E4685D" w:rsidRDefault="003F6ED1" w:rsidP="00E4685D">
      <w:pPr>
        <w:pStyle w:val="BodyTextIndent"/>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на открытый конкурс</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E4685D" w:rsidRPr="00E4685D">
        <w:rPr>
          <w:rFonts w:ascii="GHEA Grapalat" w:hAnsi="GHEA Grapalat"/>
          <w:i w:val="0"/>
          <w:spacing w:val="6"/>
          <w:sz w:val="24"/>
          <w:szCs w:val="24"/>
        </w:rPr>
        <w:t xml:space="preserve">Ереван, у. </w:t>
      </w:r>
      <w:r w:rsidR="00E4685D" w:rsidRPr="00E4685D">
        <w:rPr>
          <w:rFonts w:ascii="GHEA Grapalat" w:hAnsi="GHEA Grapalat"/>
          <w:i w:val="0"/>
          <w:spacing w:val="6"/>
          <w:sz w:val="24"/>
          <w:szCs w:val="24"/>
        </w:rPr>
        <w:lastRenderedPageBreak/>
        <w:t xml:space="preserve">Абовяна 2, </w:t>
      </w:r>
      <w:r w:rsidRPr="000F0CA8">
        <w:rPr>
          <w:rFonts w:ascii="GHEA Grapalat" w:hAnsi="GHEA Grapalat"/>
          <w:i w:val="0"/>
          <w:sz w:val="24"/>
          <w:szCs w:val="24"/>
        </w:rPr>
        <w:t xml:space="preserve">в документарной форме, до </w:t>
      </w:r>
      <w:r w:rsidR="00E4685D" w:rsidRPr="00E4685D">
        <w:rPr>
          <w:rFonts w:ascii="GHEA Grapalat" w:hAnsi="GHEA Grapalat"/>
          <w:i w:val="0"/>
          <w:sz w:val="24"/>
          <w:szCs w:val="24"/>
        </w:rPr>
        <w:t xml:space="preserve">11:00 </w:t>
      </w:r>
      <w:r w:rsidRPr="000F0CA8">
        <w:rPr>
          <w:rFonts w:ascii="GHEA Grapalat" w:hAnsi="GHEA Grapalat"/>
          <w:i w:val="0"/>
          <w:sz w:val="24"/>
          <w:szCs w:val="24"/>
        </w:rPr>
        <w:t xml:space="preserve">часов </w:t>
      </w:r>
      <w:r w:rsidR="00E4685D" w:rsidRPr="00E4685D">
        <w:rPr>
          <w:rFonts w:ascii="GHEA Grapalat" w:hAnsi="GHEA Grapalat"/>
          <w:i w:val="0"/>
          <w:sz w:val="24"/>
          <w:szCs w:val="24"/>
        </w:rPr>
        <w:t>40</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14:paraId="52A9ED86" w14:textId="23D97E80" w:rsidR="003F6ED1" w:rsidRPr="000F11E5" w:rsidRDefault="003F6ED1" w:rsidP="001516B2">
      <w:pPr>
        <w:pStyle w:val="BodyTextIndent"/>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9F5837" w:rsidRPr="009F5837">
        <w:rPr>
          <w:rFonts w:ascii="GHEA Grapalat" w:hAnsi="GHEA Grapalat"/>
          <w:i w:val="0"/>
          <w:sz w:val="24"/>
          <w:szCs w:val="24"/>
        </w:rPr>
        <w:t>Ереван, у. Абовяна 2</w:t>
      </w:r>
      <w:r w:rsidRPr="000F0CA8">
        <w:rPr>
          <w:rFonts w:ascii="GHEA Grapalat" w:hAnsi="GHEA Grapalat"/>
          <w:i w:val="0"/>
          <w:sz w:val="24"/>
          <w:szCs w:val="24"/>
        </w:rPr>
        <w:t xml:space="preserve">, в </w:t>
      </w:r>
      <w:r w:rsidR="009F5837" w:rsidRPr="009F5837">
        <w:rPr>
          <w:rFonts w:ascii="GHEA Grapalat" w:hAnsi="GHEA Grapalat"/>
          <w:i w:val="0"/>
          <w:sz w:val="24"/>
          <w:szCs w:val="24"/>
        </w:rPr>
        <w:t>11:00</w:t>
      </w:r>
      <w:r>
        <w:rPr>
          <w:rFonts w:ascii="GHEA Grapalat" w:hAnsi="GHEA Grapalat"/>
          <w:i w:val="0"/>
          <w:sz w:val="24"/>
          <w:szCs w:val="24"/>
        </w:rPr>
        <w:t xml:space="preserve"> часов "</w:t>
      </w:r>
      <w:r w:rsidR="009F5837" w:rsidRPr="009F5837">
        <w:rPr>
          <w:rFonts w:ascii="GHEA Grapalat" w:hAnsi="GHEA Grapalat"/>
          <w:i w:val="0"/>
          <w:sz w:val="24"/>
          <w:szCs w:val="24"/>
        </w:rPr>
        <w:t>24</w:t>
      </w:r>
      <w:r>
        <w:rPr>
          <w:rFonts w:ascii="GHEA Grapalat" w:hAnsi="GHEA Grapalat"/>
          <w:i w:val="0"/>
          <w:sz w:val="24"/>
          <w:szCs w:val="24"/>
        </w:rPr>
        <w:t>" "</w:t>
      </w:r>
      <w:r w:rsidR="009F5837" w:rsidRPr="009F5837">
        <w:rPr>
          <w:rFonts w:ascii="GHEA Grapalat" w:hAnsi="GHEA Grapalat"/>
          <w:i w:val="0"/>
          <w:sz w:val="24"/>
          <w:szCs w:val="24"/>
        </w:rPr>
        <w:t>10</w:t>
      </w:r>
      <w:r>
        <w:rPr>
          <w:rFonts w:ascii="GHEA Grapalat" w:hAnsi="GHEA Grapalat"/>
          <w:i w:val="0"/>
          <w:sz w:val="24"/>
          <w:szCs w:val="24"/>
        </w:rPr>
        <w:t>" "</w:t>
      </w:r>
      <w:r w:rsidR="009F5837" w:rsidRPr="009F5837">
        <w:rPr>
          <w:rFonts w:ascii="GHEA Grapalat" w:hAnsi="GHEA Grapalat"/>
          <w:i w:val="0"/>
          <w:sz w:val="24"/>
          <w:szCs w:val="24"/>
        </w:rPr>
        <w:t>2024</w:t>
      </w:r>
      <w:r>
        <w:rPr>
          <w:rFonts w:ascii="GHEA Grapalat" w:hAnsi="GHEA Grapalat"/>
          <w:i w:val="0"/>
          <w:sz w:val="24"/>
          <w:szCs w:val="24"/>
        </w:rPr>
        <w:t>".</w:t>
      </w:r>
    </w:p>
    <w:p w14:paraId="5C0A0831" w14:textId="77777777" w:rsidR="002C09AA" w:rsidRPr="001B32D9" w:rsidRDefault="002C09AA" w:rsidP="002C09AA">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16F65E52" w14:textId="358BCA99" w:rsidR="00754697" w:rsidRPr="003A1EBB" w:rsidRDefault="00754697" w:rsidP="000158AA">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sidRPr="000158AA">
        <w:rPr>
          <w:rFonts w:ascii="Calibri" w:hAnsi="Calibri" w:cs="Calibri"/>
          <w:i w:val="0"/>
          <w:sz w:val="24"/>
          <w:szCs w:val="24"/>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0158AA">
        <w:rPr>
          <w:rFonts w:ascii="GHEA Grapalat" w:hAnsi="GHEA Grapalat"/>
          <w:i w:val="0"/>
          <w:sz w:val="24"/>
          <w:szCs w:val="24"/>
        </w:rPr>
        <w:t>А</w:t>
      </w:r>
      <w:r w:rsidR="000158AA" w:rsidRPr="000158AA">
        <w:rPr>
          <w:rFonts w:ascii="GHEA Grapalat" w:hAnsi="GHEA Grapalat"/>
          <w:i w:val="0"/>
          <w:sz w:val="24"/>
          <w:szCs w:val="24"/>
        </w:rPr>
        <w:t>.</w:t>
      </w:r>
      <w:r w:rsidR="000158AA">
        <w:rPr>
          <w:rFonts w:ascii="GHEA Grapalat" w:hAnsi="GHEA Grapalat"/>
          <w:i w:val="0"/>
          <w:sz w:val="24"/>
          <w:szCs w:val="24"/>
        </w:rPr>
        <w:t xml:space="preserve"> Торосян</w:t>
      </w:r>
    </w:p>
    <w:p w14:paraId="3452879A" w14:textId="5DF96DB2" w:rsidR="00754697" w:rsidRPr="000158AA" w:rsidRDefault="00754697" w:rsidP="00B46D58">
      <w:pPr>
        <w:pStyle w:val="BodyTextIndent"/>
        <w:widowControl w:val="0"/>
        <w:spacing w:after="160" w:line="240" w:lineRule="auto"/>
        <w:ind w:left="1701" w:firstLine="0"/>
        <w:rPr>
          <w:rFonts w:ascii="GHEA Grapalat" w:hAnsi="GHEA Grapalat"/>
          <w:i w:val="0"/>
          <w:sz w:val="24"/>
          <w:szCs w:val="24"/>
        </w:rPr>
      </w:pPr>
      <w:r w:rsidRPr="009044F1">
        <w:rPr>
          <w:rFonts w:ascii="GHEA Grapalat" w:hAnsi="GHEA Grapalat"/>
          <w:i w:val="0"/>
          <w:sz w:val="24"/>
          <w:szCs w:val="24"/>
        </w:rPr>
        <w:t>Телефон</w:t>
      </w:r>
      <w:r w:rsidR="000158AA" w:rsidRPr="000158AA">
        <w:rPr>
          <w:rFonts w:ascii="GHEA Grapalat" w:hAnsi="GHEA Grapalat"/>
          <w:i w:val="0"/>
          <w:sz w:val="24"/>
          <w:szCs w:val="24"/>
        </w:rPr>
        <w:t>+374 77706050</w:t>
      </w:r>
    </w:p>
    <w:p w14:paraId="1DFE0F84" w14:textId="77777777" w:rsidR="000158AA" w:rsidRPr="000158AA" w:rsidRDefault="00754697" w:rsidP="000158AA">
      <w:pPr>
        <w:pStyle w:val="BodyTextIndent"/>
        <w:widowControl w:val="0"/>
        <w:spacing w:after="160" w:line="240" w:lineRule="auto"/>
        <w:ind w:left="1701" w:firstLine="0"/>
        <w:rPr>
          <w:rFonts w:ascii="GHEA Grapalat" w:hAnsi="GHEA Grapalat"/>
          <w:i w:val="0"/>
          <w:sz w:val="24"/>
          <w:szCs w:val="24"/>
        </w:rPr>
      </w:pPr>
      <w:r w:rsidRPr="009044F1">
        <w:rPr>
          <w:rFonts w:ascii="GHEA Grapalat" w:hAnsi="GHEA Grapalat"/>
          <w:i w:val="0"/>
          <w:sz w:val="24"/>
          <w:szCs w:val="24"/>
        </w:rPr>
        <w:t xml:space="preserve">Электронная почта </w:t>
      </w:r>
      <w:r w:rsidR="000158AA" w:rsidRPr="000158AA">
        <w:rPr>
          <w:rFonts w:ascii="GHEA Grapalat" w:hAnsi="GHEA Grapalat"/>
          <w:i w:val="0"/>
          <w:sz w:val="24"/>
          <w:szCs w:val="24"/>
        </w:rPr>
        <w:t>«ani_torosyan@mail.ru»</w:t>
      </w:r>
    </w:p>
    <w:p w14:paraId="3221EAA0" w14:textId="3805CA39" w:rsidR="00915A97" w:rsidRPr="00D5443D" w:rsidRDefault="00754697" w:rsidP="000158AA">
      <w:pPr>
        <w:pStyle w:val="BodyTextIndent"/>
        <w:widowControl w:val="0"/>
        <w:spacing w:after="160" w:line="240" w:lineRule="auto"/>
        <w:ind w:left="1701" w:firstLine="0"/>
        <w:rPr>
          <w:rFonts w:ascii="GHEA Grapalat" w:hAnsi="GHEA Grapalat"/>
          <w:i w:val="0"/>
          <w:sz w:val="16"/>
          <w:szCs w:val="16"/>
        </w:rPr>
      </w:pPr>
      <w:r w:rsidRPr="009044F1">
        <w:rPr>
          <w:rFonts w:ascii="GHEA Grapalat" w:hAnsi="GHEA Grapalat"/>
          <w:i w:val="0"/>
          <w:sz w:val="24"/>
          <w:szCs w:val="24"/>
        </w:rPr>
        <w:t xml:space="preserve">Заказчик </w:t>
      </w:r>
      <w:r w:rsidR="000158AA" w:rsidRPr="000158AA">
        <w:rPr>
          <w:rFonts w:ascii="GHEA Grapalat" w:hAnsi="GHEA Grapalat"/>
          <w:i w:val="0"/>
          <w:sz w:val="24"/>
          <w:szCs w:val="24"/>
        </w:rPr>
        <w:t>"Государственная Филармония Армении" ГНКО</w:t>
      </w:r>
      <w:r w:rsidR="001F1DF7">
        <w:rPr>
          <w:rFonts w:ascii="GHEA Grapalat" w:hAnsi="GHEA Grapalat"/>
          <w:i w:val="0"/>
          <w:sz w:val="16"/>
          <w:szCs w:val="16"/>
          <w:lang w:val="hy-AM"/>
        </w:rPr>
        <w:t xml:space="preserve"> </w:t>
      </w:r>
      <w:r w:rsidR="00915A97">
        <w:rPr>
          <w:rFonts w:ascii="GHEA Grapalat" w:hAnsi="GHEA Grapalat" w:cs="Sylfaen"/>
          <w:b/>
        </w:rPr>
        <w:br w:type="page"/>
      </w:r>
    </w:p>
    <w:p w14:paraId="5A32CB3F" w14:textId="77777777"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14:paraId="69AC28E5" w14:textId="703DD6A3"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9B7585">
        <w:rPr>
          <w:rFonts w:ascii="GHEA Grapalat" w:hAnsi="GHEA Grapalat"/>
          <w:i/>
        </w:rPr>
        <w:t>ՀՊՖ-ԲՄԱՊՁԲ-2024/01</w:t>
      </w:r>
      <w:r w:rsidR="00096865" w:rsidRPr="009044F1">
        <w:rPr>
          <w:rFonts w:ascii="GHEA Grapalat" w:hAnsi="GHEA Grapalat"/>
          <w:i/>
        </w:rPr>
        <w:t xml:space="preserve"> </w:t>
      </w:r>
      <w:r w:rsidR="001B32D9" w:rsidRPr="001B32D9">
        <w:rPr>
          <w:rFonts w:ascii="GHEA Grapalat" w:hAnsi="GHEA Grapalat" w:cs="Times Armenian"/>
          <w:i/>
        </w:rPr>
        <w:br/>
      </w:r>
      <w:r w:rsidR="00A46F92">
        <w:rPr>
          <w:rFonts w:ascii="GHEA Grapalat" w:hAnsi="GHEA Grapalat"/>
          <w:i/>
        </w:rPr>
        <w:t xml:space="preserve">№ </w:t>
      </w:r>
      <w:r w:rsidR="009F5837" w:rsidRPr="009F5837">
        <w:rPr>
          <w:rFonts w:ascii="GHEA Grapalat" w:hAnsi="GHEA Grapalat"/>
          <w:i/>
        </w:rPr>
        <w:t>1</w:t>
      </w:r>
      <w:r w:rsidR="00096865" w:rsidRPr="009044F1">
        <w:rPr>
          <w:rFonts w:ascii="GHEA Grapalat" w:hAnsi="GHEA Grapalat"/>
          <w:i/>
        </w:rPr>
        <w:t xml:space="preserve"> от </w:t>
      </w:r>
      <w:r w:rsidR="009F5837" w:rsidRPr="009F5837">
        <w:rPr>
          <w:rFonts w:ascii="GHEA Grapalat" w:hAnsi="GHEA Grapalat"/>
          <w:i/>
        </w:rPr>
        <w:t>25.09.</w:t>
      </w:r>
      <w:r w:rsidR="00096865" w:rsidRPr="009044F1">
        <w:rPr>
          <w:rFonts w:ascii="GHEA Grapalat" w:hAnsi="GHEA Grapalat"/>
          <w:i/>
        </w:rPr>
        <w:t>20</w:t>
      </w:r>
      <w:r w:rsidR="009F5837" w:rsidRPr="009F5837">
        <w:rPr>
          <w:rFonts w:ascii="GHEA Grapalat" w:hAnsi="GHEA Grapalat"/>
          <w:i/>
        </w:rPr>
        <w:t>24</w:t>
      </w:r>
      <w:r w:rsidR="009F10E4">
        <w:rPr>
          <w:rFonts w:ascii="GHEA Grapalat" w:hAnsi="GHEA Grapalat"/>
          <w:i/>
        </w:rPr>
        <w:t xml:space="preserve"> </w:t>
      </w:r>
      <w:r w:rsidR="00096865" w:rsidRPr="009044F1">
        <w:rPr>
          <w:rFonts w:ascii="GHEA Grapalat" w:hAnsi="GHEA Grapalat"/>
          <w:i/>
        </w:rPr>
        <w:t>г.</w:t>
      </w:r>
    </w:p>
    <w:p w14:paraId="0CA9C072" w14:textId="77777777" w:rsidR="00096865" w:rsidRPr="009044F1" w:rsidRDefault="00096865" w:rsidP="00B46D58">
      <w:pPr>
        <w:pStyle w:val="BodyText"/>
        <w:widowControl w:val="0"/>
        <w:spacing w:after="160"/>
        <w:ind w:right="-7" w:firstLine="567"/>
        <w:jc w:val="center"/>
        <w:rPr>
          <w:rFonts w:ascii="GHEA Grapalat" w:hAnsi="GHEA Grapalat"/>
        </w:rPr>
      </w:pPr>
    </w:p>
    <w:p w14:paraId="6748946D" w14:textId="77777777" w:rsidR="00096865" w:rsidRPr="003A1EBB" w:rsidRDefault="00096865" w:rsidP="00B46D58">
      <w:pPr>
        <w:pStyle w:val="BodyText"/>
        <w:widowControl w:val="0"/>
        <w:spacing w:after="160"/>
        <w:ind w:right="-7" w:firstLine="567"/>
        <w:jc w:val="center"/>
        <w:rPr>
          <w:rFonts w:ascii="GHEA Grapalat" w:hAnsi="GHEA Grapalat"/>
        </w:rPr>
      </w:pPr>
    </w:p>
    <w:p w14:paraId="66731095" w14:textId="77777777" w:rsidR="000763E5" w:rsidRPr="003A1EBB" w:rsidRDefault="000763E5" w:rsidP="00B46D58">
      <w:pPr>
        <w:pStyle w:val="BodyText"/>
        <w:widowControl w:val="0"/>
        <w:spacing w:after="160"/>
        <w:ind w:right="-7" w:firstLine="567"/>
        <w:jc w:val="center"/>
        <w:rPr>
          <w:rFonts w:ascii="GHEA Grapalat" w:hAnsi="GHEA Grapalat"/>
        </w:rPr>
      </w:pPr>
    </w:p>
    <w:p w14:paraId="67500F0D" w14:textId="68BAAD40" w:rsidR="00096865" w:rsidRPr="009044F1" w:rsidRDefault="009F5837" w:rsidP="00B46D58">
      <w:pPr>
        <w:pStyle w:val="BodyText"/>
        <w:widowControl w:val="0"/>
        <w:spacing w:after="160"/>
        <w:ind w:right="-7" w:firstLine="567"/>
        <w:jc w:val="center"/>
        <w:rPr>
          <w:rFonts w:ascii="GHEA Grapalat" w:hAnsi="GHEA Grapalat"/>
        </w:rPr>
      </w:pPr>
      <w:r>
        <w:rPr>
          <w:rFonts w:ascii="GHEA Grapalat" w:hAnsi="GHEA Grapalat"/>
          <w:i/>
        </w:rPr>
        <w:t>«ГОСУДАРСТВЕННАЯ ФИЛАРМОНИЯ АРМЕНИИ» ГНКО</w:t>
      </w:r>
    </w:p>
    <w:p w14:paraId="3C865FAD" w14:textId="77777777" w:rsidR="000763E5" w:rsidRPr="003A1EBB" w:rsidRDefault="000763E5" w:rsidP="000C78B2">
      <w:pPr>
        <w:pStyle w:val="BodyText"/>
        <w:widowControl w:val="0"/>
        <w:spacing w:after="160"/>
        <w:ind w:right="-7"/>
        <w:rPr>
          <w:rFonts w:ascii="GHEA Grapalat" w:hAnsi="GHEA Grapalat"/>
        </w:rPr>
      </w:pPr>
    </w:p>
    <w:p w14:paraId="0A113E4D" w14:textId="77777777"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714F78AE" w14:textId="77777777" w:rsidR="00096865" w:rsidRPr="000C78B2" w:rsidRDefault="00096865" w:rsidP="000C78B2">
      <w:pPr>
        <w:pStyle w:val="BodyText"/>
        <w:widowControl w:val="0"/>
        <w:spacing w:after="160"/>
        <w:ind w:right="-7"/>
        <w:rPr>
          <w:rFonts w:ascii="GHEA Grapalat" w:hAnsi="GHEA Grapalat" w:cs="Sylfaen"/>
          <w:lang w:val="en-US"/>
        </w:rPr>
      </w:pPr>
    </w:p>
    <w:p w14:paraId="0255453B" w14:textId="448D25E5" w:rsidR="009F5837" w:rsidRPr="009F5837" w:rsidRDefault="002B32D6" w:rsidP="009F5837">
      <w:pPr>
        <w:pStyle w:val="BodyText"/>
        <w:widowControl w:val="0"/>
        <w:spacing w:after="160"/>
        <w:ind w:right="-7"/>
        <w:jc w:val="center"/>
        <w:rPr>
          <w:rFonts w:ascii="GHEA Grapalat" w:hAnsi="GHEA Grapalat"/>
        </w:rPr>
      </w:pPr>
      <w:r w:rsidRPr="009044F1">
        <w:rPr>
          <w:rFonts w:ascii="GHEA Grapalat" w:hAnsi="GHEA Grapalat"/>
        </w:rPr>
        <w:t xml:space="preserve">НА </w:t>
      </w:r>
      <w:r w:rsidR="009F5837" w:rsidRPr="009044F1">
        <w:rPr>
          <w:rFonts w:ascii="GHEA Grapalat" w:hAnsi="GHEA Grapalat"/>
        </w:rPr>
        <w:t xml:space="preserve">ОТКРЫТЫЙ КОНКУРС, ОБЪЯВЛЕННЫЙ С ЦЕЛЬЮ ПРИОБРЕТЕНИЯ </w:t>
      </w:r>
    </w:p>
    <w:p w14:paraId="10D58D38" w14:textId="5B3BB495" w:rsidR="00096865" w:rsidRPr="009044F1" w:rsidRDefault="009F5837" w:rsidP="009F5837">
      <w:pPr>
        <w:pStyle w:val="BodyText"/>
        <w:widowControl w:val="0"/>
        <w:spacing w:after="160"/>
        <w:ind w:right="-7"/>
        <w:jc w:val="center"/>
        <w:rPr>
          <w:rFonts w:ascii="GHEA Grapalat" w:hAnsi="GHEA Grapalat"/>
        </w:rPr>
      </w:pPr>
      <w:r w:rsidRPr="009F5837">
        <w:rPr>
          <w:rFonts w:ascii="GHEA Grapalat" w:hAnsi="GHEA Grapalat"/>
        </w:rPr>
        <w:t>“СТУЛЬЯ ДЛЯ ЗАЛА”</w:t>
      </w:r>
      <w:r w:rsidRPr="009044F1">
        <w:rPr>
          <w:rFonts w:ascii="GHEA Grapalat" w:hAnsi="GHEA Grapalat"/>
        </w:rPr>
        <w:t xml:space="preserve"> ДЛЯ НУЖД </w:t>
      </w:r>
      <w:r>
        <w:rPr>
          <w:rFonts w:ascii="GHEA Grapalat" w:hAnsi="GHEA Grapalat"/>
        </w:rPr>
        <w:t>«ГОСУДАРСТВЕННАЯ ФИЛАРМОНИЯ АРМЕНИИ» ГНКО</w:t>
      </w:r>
    </w:p>
    <w:p w14:paraId="6B97674C" w14:textId="77777777" w:rsidR="00CE0D95" w:rsidRPr="009044F1" w:rsidRDefault="00CE0D95" w:rsidP="00B46D58">
      <w:pPr>
        <w:pStyle w:val="BodyText"/>
        <w:widowControl w:val="0"/>
        <w:spacing w:after="160"/>
        <w:ind w:right="-7" w:firstLine="567"/>
        <w:jc w:val="center"/>
        <w:rPr>
          <w:rFonts w:ascii="GHEA Grapalat" w:hAnsi="GHEA Grapalat"/>
        </w:rPr>
      </w:pPr>
    </w:p>
    <w:p w14:paraId="2A62B32A" w14:textId="77777777" w:rsidR="00CE0D95" w:rsidRPr="009044F1" w:rsidRDefault="00CE0D95" w:rsidP="00B46D58">
      <w:pPr>
        <w:pStyle w:val="BodyText"/>
        <w:widowControl w:val="0"/>
        <w:spacing w:after="160"/>
        <w:ind w:right="-7" w:firstLine="567"/>
        <w:jc w:val="center"/>
        <w:rPr>
          <w:rFonts w:ascii="GHEA Grapalat" w:hAnsi="GHEA Grapalat"/>
        </w:rPr>
      </w:pPr>
    </w:p>
    <w:p w14:paraId="2780231B" w14:textId="77777777" w:rsidR="000763E5" w:rsidRDefault="000763E5" w:rsidP="00B46D58">
      <w:pPr>
        <w:rPr>
          <w:rFonts w:ascii="GHEA Grapalat" w:hAnsi="GHEA Grapalat"/>
        </w:rPr>
      </w:pPr>
      <w:r>
        <w:rPr>
          <w:rFonts w:ascii="GHEA Grapalat" w:hAnsi="GHEA Grapalat"/>
        </w:rPr>
        <w:br w:type="page"/>
      </w:r>
    </w:p>
    <w:p w14:paraId="79CF9C45"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2CAAFEA0" w14:textId="77777777" w:rsidR="00984BDB" w:rsidRPr="009044F1" w:rsidRDefault="00984BDB" w:rsidP="00B46D58">
      <w:pPr>
        <w:widowControl w:val="0"/>
        <w:spacing w:after="160"/>
        <w:ind w:firstLine="567"/>
        <w:jc w:val="both"/>
        <w:rPr>
          <w:rFonts w:ascii="GHEA Grapalat" w:hAnsi="GHEA Grapalat"/>
          <w:i/>
        </w:rPr>
      </w:pPr>
    </w:p>
    <w:p w14:paraId="36F707D5"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3DF449B3"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5FBC3144" w14:textId="77777777" w:rsidR="00160AE4" w:rsidRPr="009044F1" w:rsidRDefault="00160AE4" w:rsidP="00B46D58">
      <w:pPr>
        <w:widowControl w:val="0"/>
        <w:spacing w:after="160"/>
        <w:ind w:firstLine="567"/>
        <w:jc w:val="center"/>
        <w:rPr>
          <w:rFonts w:ascii="GHEA Grapalat" w:hAnsi="GHEA Grapalat"/>
          <w:i/>
        </w:rPr>
      </w:pPr>
    </w:p>
    <w:p w14:paraId="23672351" w14:textId="06AD3C2A" w:rsidR="00160AE4" w:rsidRPr="009F5837" w:rsidRDefault="009F5837" w:rsidP="009F5837">
      <w:pPr>
        <w:widowControl w:val="0"/>
        <w:jc w:val="center"/>
        <w:rPr>
          <w:rFonts w:ascii="GHEA Grapalat" w:hAnsi="GHEA Grapalat"/>
          <w:b/>
          <w:bCs/>
        </w:rPr>
      </w:pPr>
      <w:r w:rsidRPr="009F5837">
        <w:rPr>
          <w:rFonts w:ascii="GHEA Grapalat" w:hAnsi="GHEA Grapalat"/>
          <w:b/>
          <w:bCs/>
        </w:rPr>
        <w:t>СТУЛЬЯ ДЛЯ ЗАЛА ДЛЯ НУЖД "ГОСУДАРСТВЕННАЯ ФИЛАРМОНИЯ АРМЕНИИ" ГНКО</w:t>
      </w:r>
    </w:p>
    <w:p w14:paraId="5AFCDD8B" w14:textId="77777777" w:rsidR="009F5837" w:rsidRDefault="009F5837" w:rsidP="00B46D58">
      <w:pPr>
        <w:widowControl w:val="0"/>
        <w:spacing w:after="160"/>
        <w:jc w:val="center"/>
        <w:rPr>
          <w:rFonts w:ascii="GHEA Grapalat" w:hAnsi="GHEA Grapalat"/>
          <w:b/>
        </w:rPr>
      </w:pPr>
    </w:p>
    <w:p w14:paraId="7B40B45D" w14:textId="77777777" w:rsidR="009F5837" w:rsidRDefault="009F5837" w:rsidP="00B46D58">
      <w:pPr>
        <w:widowControl w:val="0"/>
        <w:spacing w:after="160"/>
        <w:jc w:val="center"/>
        <w:rPr>
          <w:rFonts w:ascii="GHEA Grapalat" w:hAnsi="GHEA Grapalat"/>
          <w:b/>
        </w:rPr>
      </w:pPr>
    </w:p>
    <w:p w14:paraId="46C29BFD" w14:textId="31CC074C"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14:paraId="32E71047" w14:textId="77777777" w:rsidR="00C67E80" w:rsidRPr="009044F1" w:rsidRDefault="00C67E80" w:rsidP="00B46D58">
      <w:pPr>
        <w:widowControl w:val="0"/>
        <w:spacing w:after="160"/>
        <w:jc w:val="center"/>
        <w:rPr>
          <w:rFonts w:ascii="GHEA Grapalat" w:hAnsi="GHEA Grapalat" w:cs="Sylfaen"/>
          <w:b/>
        </w:rPr>
      </w:pPr>
    </w:p>
    <w:p w14:paraId="656845B0"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6C465F3B" w14:textId="77777777" w:rsidR="002E069D" w:rsidRPr="008842CE" w:rsidRDefault="002E069D" w:rsidP="00B46D58">
      <w:pPr>
        <w:widowControl w:val="0"/>
        <w:spacing w:after="160"/>
        <w:jc w:val="center"/>
        <w:rPr>
          <w:rFonts w:ascii="GHEA Grapalat" w:hAnsi="GHEA Grapalat"/>
        </w:rPr>
      </w:pPr>
    </w:p>
    <w:p w14:paraId="62C042A8"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04CA1A5A"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586190B6"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31F981CA"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4BF4FCE5"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1096C738"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036563A6"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FootnoteReference"/>
          <w:rFonts w:ascii="GHEA Grapalat" w:hAnsi="GHEA Grapalat"/>
        </w:rPr>
        <w:footnoteReference w:id="2"/>
      </w:r>
      <w:r w:rsidRPr="009044F1">
        <w:rPr>
          <w:rFonts w:ascii="GHEA Grapalat" w:hAnsi="GHEA Grapalat"/>
        </w:rPr>
        <w:t xml:space="preserve"> </w:t>
      </w:r>
    </w:p>
    <w:p w14:paraId="63AC8289"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6C18BA8D"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0BB9ABF0"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6D05BB46"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0FEE6943"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lastRenderedPageBreak/>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4848FA7E" w14:textId="77777777" w:rsidR="00520F57" w:rsidRDefault="00520F57" w:rsidP="00B46D58">
      <w:pPr>
        <w:widowControl w:val="0"/>
        <w:spacing w:after="160"/>
        <w:jc w:val="center"/>
        <w:rPr>
          <w:rFonts w:ascii="GHEA Grapalat" w:hAnsi="GHEA Grapalat"/>
          <w:b/>
        </w:rPr>
      </w:pPr>
    </w:p>
    <w:p w14:paraId="32BE94BB" w14:textId="77777777" w:rsidR="00520F57" w:rsidRDefault="00520F57" w:rsidP="00B46D58">
      <w:pPr>
        <w:widowControl w:val="0"/>
        <w:spacing w:after="160"/>
        <w:jc w:val="center"/>
        <w:rPr>
          <w:rFonts w:ascii="GHEA Grapalat" w:hAnsi="GHEA Grapalat"/>
          <w:b/>
        </w:rPr>
      </w:pPr>
    </w:p>
    <w:p w14:paraId="545CA56C"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0142F1C3" w14:textId="77777777" w:rsidR="008842CE" w:rsidRPr="00374F4A" w:rsidRDefault="008842CE" w:rsidP="00B46D58">
      <w:pPr>
        <w:widowControl w:val="0"/>
        <w:spacing w:after="160"/>
        <w:jc w:val="center"/>
        <w:rPr>
          <w:rFonts w:ascii="GHEA Grapalat" w:hAnsi="GHEA Grapalat"/>
          <w:b/>
        </w:rPr>
      </w:pPr>
    </w:p>
    <w:p w14:paraId="00416AEF" w14:textId="77777777"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14:paraId="68B002ED" w14:textId="77777777" w:rsidR="00520F57" w:rsidRPr="008842CE" w:rsidRDefault="00520F57" w:rsidP="00B46D58">
      <w:pPr>
        <w:widowControl w:val="0"/>
        <w:spacing w:after="160"/>
        <w:jc w:val="center"/>
        <w:rPr>
          <w:rFonts w:ascii="GHEA Grapalat" w:hAnsi="GHEA Grapalat"/>
          <w:b/>
        </w:rPr>
      </w:pPr>
    </w:p>
    <w:p w14:paraId="436D3AF7"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507BE348"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3BCB1AEC"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79D49A6F" w14:textId="77777777" w:rsidR="00E17B7F" w:rsidRDefault="00E17B7F">
      <w:pPr>
        <w:rPr>
          <w:rFonts w:ascii="GHEA Grapalat" w:hAnsi="GHEA Grapalat"/>
          <w:spacing w:val="-6"/>
        </w:rPr>
      </w:pPr>
      <w:r>
        <w:rPr>
          <w:rFonts w:ascii="GHEA Grapalat" w:hAnsi="GHEA Grapalat"/>
          <w:spacing w:val="-6"/>
        </w:rPr>
        <w:br w:type="page"/>
      </w:r>
    </w:p>
    <w:p w14:paraId="6C359832" w14:textId="254FD538"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0158AA">
        <w:rPr>
          <w:rFonts w:ascii="GHEA Grapalat" w:hAnsi="GHEA Grapalat"/>
          <w:spacing w:val="-6"/>
        </w:rPr>
        <w:t>ՀՊՖ-ԲՄԱՊՁԲ-2024/01</w:t>
      </w:r>
      <w:r w:rsidR="00096865" w:rsidRPr="006D2DF7">
        <w:rPr>
          <w:rFonts w:ascii="GHEA Grapalat" w:hAnsi="GHEA Grapalat"/>
          <w:spacing w:val="-6"/>
        </w:rPr>
        <w:t>(далее — процедура).</w:t>
      </w:r>
    </w:p>
    <w:p w14:paraId="5F1CAA60" w14:textId="1CBC2842"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0158AA">
        <w:rPr>
          <w:rFonts w:ascii="GHEA Grapalat" w:hAnsi="GHEA Grapalat"/>
        </w:rPr>
        <w:t xml:space="preserve">«Государственная Филармония Армении» </w:t>
      </w:r>
      <w:r w:rsidR="009F5837">
        <w:rPr>
          <w:rFonts w:ascii="GHEA Grapalat" w:hAnsi="GHEA Grapalat"/>
        </w:rPr>
        <w:t>ГНКО</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69C11A96"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3025D40B"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64484E3" w14:textId="09D26946"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0158AA" w:rsidRPr="00BC0451">
        <w:rPr>
          <w:rFonts w:ascii="GHEA Grapalat" w:hAnsi="GHEA Grapalat"/>
        </w:rPr>
        <w:t>«ani_torosyan@mail.ru»</w:t>
      </w:r>
      <w:r w:rsidRPr="009044F1">
        <w:rPr>
          <w:rFonts w:ascii="GHEA Grapalat" w:hAnsi="GHEA Grapalat"/>
          <w:sz w:val="24"/>
          <w:szCs w:val="24"/>
        </w:rPr>
        <w:t>.</w:t>
      </w:r>
    </w:p>
    <w:p w14:paraId="7DAAB89A"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1978D85F" w14:textId="77777777" w:rsidR="00096865" w:rsidRPr="009044F1" w:rsidRDefault="00096865" w:rsidP="00B46D58">
      <w:pPr>
        <w:pStyle w:val="Heading3"/>
        <w:keepNext w:val="0"/>
        <w:widowControl w:val="0"/>
        <w:spacing w:after="160" w:line="240" w:lineRule="auto"/>
        <w:rPr>
          <w:rFonts w:ascii="GHEA Grapalat" w:hAnsi="GHEA Grapalat"/>
          <w:sz w:val="24"/>
          <w:szCs w:val="24"/>
        </w:rPr>
      </w:pPr>
    </w:p>
    <w:p w14:paraId="4C1161B1"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51DDB172" w14:textId="4A3A132F"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0158AA" w:rsidRPr="000158AA">
        <w:rPr>
          <w:rFonts w:ascii="GHEA Grapalat" w:hAnsi="GHEA Grapalat"/>
          <w:i w:val="0"/>
          <w:sz w:val="24"/>
          <w:szCs w:val="24"/>
        </w:rPr>
        <w:t>Стулья для зала</w:t>
      </w:r>
      <w:r w:rsidRPr="009044F1">
        <w:rPr>
          <w:rFonts w:ascii="GHEA Grapalat" w:hAnsi="GHEA Grapalat"/>
          <w:i w:val="0"/>
          <w:sz w:val="24"/>
          <w:szCs w:val="24"/>
        </w:rPr>
        <w:t xml:space="preserve">" (далее — также товар) для нужд </w:t>
      </w:r>
      <w:r w:rsidR="000158AA">
        <w:rPr>
          <w:rFonts w:ascii="GHEA Grapalat" w:hAnsi="GHEA Grapalat"/>
          <w:i w:val="0"/>
          <w:sz w:val="24"/>
          <w:szCs w:val="24"/>
        </w:rPr>
        <w:t>«Государственная Филармония Армении»</w:t>
      </w:r>
      <w:r w:rsidR="009F5837">
        <w:rPr>
          <w:rFonts w:ascii="GHEA Grapalat" w:hAnsi="GHEA Grapalat"/>
          <w:i w:val="0"/>
          <w:sz w:val="24"/>
          <w:szCs w:val="24"/>
        </w:rPr>
        <w:t xml:space="preserve"> ГНКО</w:t>
      </w:r>
      <w:r w:rsidRPr="009044F1">
        <w:rPr>
          <w:rFonts w:ascii="GHEA Grapalat" w:hAnsi="GHEA Grapalat"/>
          <w:i w:val="0"/>
          <w:sz w:val="24"/>
          <w:szCs w:val="24"/>
        </w:rPr>
        <w:t>, которые сгруппированы в лоты "</w:t>
      </w:r>
      <w:r w:rsidR="000158AA" w:rsidRPr="000158AA">
        <w:rPr>
          <w:rFonts w:ascii="GHEA Grapalat" w:hAnsi="GHEA Grapalat"/>
          <w:i w:val="0"/>
          <w:sz w:val="24"/>
          <w:szCs w:val="24"/>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1505"/>
        <w:gridCol w:w="6458"/>
      </w:tblGrid>
      <w:tr w:rsidR="00AD432A" w:rsidRPr="009044F1" w14:paraId="44BA5441" w14:textId="77777777" w:rsidTr="00AD432A">
        <w:trPr>
          <w:jc w:val="center"/>
        </w:trPr>
        <w:tc>
          <w:tcPr>
            <w:tcW w:w="2776" w:type="dxa"/>
            <w:gridSpan w:val="2"/>
            <w:vAlign w:val="center"/>
          </w:tcPr>
          <w:p w14:paraId="40ED3CB4" w14:textId="77777777"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14:paraId="683E9A82" w14:textId="77777777"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14:paraId="40343B85" w14:textId="77777777" w:rsidTr="0070684C">
        <w:trPr>
          <w:jc w:val="center"/>
        </w:trPr>
        <w:tc>
          <w:tcPr>
            <w:tcW w:w="1271" w:type="dxa"/>
            <w:vAlign w:val="center"/>
          </w:tcPr>
          <w:p w14:paraId="3B3F1216" w14:textId="77777777" w:rsidR="00AD432A" w:rsidRPr="009044F1" w:rsidRDefault="00AD432A"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505" w:type="dxa"/>
            <w:vAlign w:val="center"/>
          </w:tcPr>
          <w:p w14:paraId="7DA5B2FA" w14:textId="77777777" w:rsidR="00AD432A" w:rsidRPr="00C53648" w:rsidRDefault="00C53648" w:rsidP="00B46D58">
            <w:pPr>
              <w:pStyle w:val="BodyTextIndent2"/>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14:paraId="58D00A9E" w14:textId="77777777" w:rsidR="00AD432A" w:rsidRPr="00C53648" w:rsidRDefault="00AD432A" w:rsidP="00B46D58">
            <w:pPr>
              <w:pStyle w:val="BodyTextIndent2"/>
              <w:widowControl w:val="0"/>
              <w:spacing w:after="120" w:line="240" w:lineRule="auto"/>
              <w:ind w:firstLine="0"/>
              <w:rPr>
                <w:rFonts w:ascii="GHEA Grapalat" w:hAnsi="GHEA Grapalat"/>
                <w:b/>
                <w:i/>
                <w:sz w:val="24"/>
                <w:szCs w:val="24"/>
              </w:rPr>
            </w:pPr>
          </w:p>
        </w:tc>
      </w:tr>
      <w:tr w:rsidR="00AD432A" w:rsidRPr="009044F1" w14:paraId="56EECA88" w14:textId="77777777" w:rsidTr="0070684C">
        <w:trPr>
          <w:jc w:val="center"/>
        </w:trPr>
        <w:tc>
          <w:tcPr>
            <w:tcW w:w="1271" w:type="dxa"/>
            <w:vAlign w:val="center"/>
          </w:tcPr>
          <w:p w14:paraId="2EDC3B47" w14:textId="77777777" w:rsidR="00AD432A" w:rsidRPr="00D81E88" w:rsidRDefault="00AD432A" w:rsidP="00B46D58">
            <w:pPr>
              <w:pStyle w:val="BodyTextIndent2"/>
              <w:widowControl w:val="0"/>
              <w:spacing w:after="120" w:line="240" w:lineRule="auto"/>
              <w:ind w:firstLine="0"/>
              <w:jc w:val="center"/>
              <w:rPr>
                <w:rFonts w:ascii="GHEA Grapalat" w:hAnsi="GHEA Grapalat"/>
                <w:sz w:val="16"/>
              </w:rPr>
            </w:pPr>
            <w:r w:rsidRPr="00D81E88">
              <w:rPr>
                <w:rFonts w:ascii="GHEA Grapalat" w:hAnsi="GHEA Grapalat"/>
                <w:sz w:val="16"/>
              </w:rPr>
              <w:t>1</w:t>
            </w:r>
          </w:p>
        </w:tc>
        <w:tc>
          <w:tcPr>
            <w:tcW w:w="1505" w:type="dxa"/>
            <w:vAlign w:val="center"/>
          </w:tcPr>
          <w:p w14:paraId="51DAE417" w14:textId="23B633EF" w:rsidR="00AD432A" w:rsidRPr="00D81E88" w:rsidRDefault="0070684C" w:rsidP="0070684C">
            <w:pPr>
              <w:pStyle w:val="BodyTextIndent2"/>
              <w:widowControl w:val="0"/>
              <w:spacing w:after="120" w:line="240" w:lineRule="auto"/>
              <w:ind w:firstLine="0"/>
              <w:rPr>
                <w:rFonts w:ascii="GHEA Grapalat" w:hAnsi="GHEA Grapalat"/>
                <w:sz w:val="16"/>
              </w:rPr>
            </w:pPr>
            <w:r w:rsidRPr="0070684C">
              <w:rPr>
                <w:rFonts w:ascii="GHEA Grapalat" w:hAnsi="GHEA Grapalat"/>
                <w:sz w:val="16"/>
              </w:rPr>
              <w:t>76499910</w:t>
            </w:r>
          </w:p>
        </w:tc>
        <w:tc>
          <w:tcPr>
            <w:tcW w:w="6458" w:type="dxa"/>
            <w:vAlign w:val="center"/>
          </w:tcPr>
          <w:p w14:paraId="556D2344" w14:textId="4984E59E" w:rsidR="00AD432A" w:rsidRPr="00D81E88" w:rsidRDefault="00D81E88" w:rsidP="00B46D58">
            <w:pPr>
              <w:pStyle w:val="BodyTextIndent2"/>
              <w:widowControl w:val="0"/>
              <w:spacing w:after="120" w:line="240" w:lineRule="auto"/>
              <w:ind w:firstLine="0"/>
              <w:rPr>
                <w:rFonts w:ascii="GHEA Grapalat" w:hAnsi="GHEA Grapalat"/>
                <w:sz w:val="16"/>
              </w:rPr>
            </w:pPr>
            <w:r w:rsidRPr="00D81E88">
              <w:rPr>
                <w:rFonts w:ascii="GHEA Grapalat" w:hAnsi="GHEA Grapalat"/>
                <w:sz w:val="16"/>
              </w:rPr>
              <w:t>Стулья для зала / включая сборку</w:t>
            </w:r>
          </w:p>
        </w:tc>
      </w:tr>
    </w:tbl>
    <w:p w14:paraId="0D24A07E" w14:textId="77777777" w:rsidR="006173D4" w:rsidRPr="00B453CD" w:rsidRDefault="00816505" w:rsidP="006173D4">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512DA6CA" w14:textId="77777777" w:rsidR="0085236E" w:rsidRPr="009044F1" w:rsidRDefault="00D54A25" w:rsidP="00B46D58">
      <w:pPr>
        <w:pStyle w:val="BodyTextIndent2"/>
        <w:widowControl w:val="0"/>
        <w:spacing w:after="160" w:line="240" w:lineRule="auto"/>
        <w:ind w:firstLine="567"/>
        <w:rPr>
          <w:rFonts w:ascii="GHEA Grapalat" w:hAnsi="GHEA Grapalat"/>
          <w:sz w:val="24"/>
          <w:szCs w:val="24"/>
        </w:rPr>
      </w:pPr>
      <w:r>
        <w:rPr>
          <w:rFonts w:ascii="GHEA Grapalat" w:hAnsi="GHEA Grapalat"/>
          <w:sz w:val="24"/>
          <w:szCs w:val="24"/>
        </w:rPr>
        <w:t xml:space="preserve">1.2. </w:t>
      </w:r>
      <w:r w:rsidR="00845AA5"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9044F1" w14:paraId="2932473A" w14:textId="77777777" w:rsidTr="006D1826">
        <w:trPr>
          <w:jc w:val="center"/>
        </w:trPr>
        <w:tc>
          <w:tcPr>
            <w:tcW w:w="6356" w:type="dxa"/>
            <w:gridSpan w:val="2"/>
          </w:tcPr>
          <w:p w14:paraId="5F6462E1" w14:textId="77777777"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85236E" w:rsidRPr="009044F1" w14:paraId="722F504F" w14:textId="77777777" w:rsidTr="006D1826">
        <w:trPr>
          <w:jc w:val="center"/>
        </w:trPr>
        <w:tc>
          <w:tcPr>
            <w:tcW w:w="2580" w:type="dxa"/>
            <w:vAlign w:val="center"/>
          </w:tcPr>
          <w:p w14:paraId="08E34EB8" w14:textId="77777777"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14:paraId="134FA9BC" w14:textId="77777777"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85236E" w:rsidRPr="009044F1" w14:paraId="71EE82B1" w14:textId="77777777" w:rsidTr="006D1826">
        <w:trPr>
          <w:jc w:val="center"/>
        </w:trPr>
        <w:tc>
          <w:tcPr>
            <w:tcW w:w="2580" w:type="dxa"/>
          </w:tcPr>
          <w:p w14:paraId="1C28DDB0" w14:textId="77777777" w:rsidR="0085236E" w:rsidRPr="009044F1" w:rsidRDefault="0085236E" w:rsidP="00B46D58">
            <w:pPr>
              <w:widowControl w:val="0"/>
              <w:spacing w:after="120"/>
              <w:jc w:val="center"/>
              <w:rPr>
                <w:rFonts w:ascii="GHEA Grapalat" w:hAnsi="GHEA Grapalat"/>
              </w:rPr>
            </w:pPr>
          </w:p>
        </w:tc>
        <w:tc>
          <w:tcPr>
            <w:tcW w:w="3776" w:type="dxa"/>
          </w:tcPr>
          <w:p w14:paraId="66CD6D7F" w14:textId="77777777" w:rsidR="0085236E" w:rsidRPr="009044F1" w:rsidRDefault="0085236E" w:rsidP="00B46D58">
            <w:pPr>
              <w:widowControl w:val="0"/>
              <w:spacing w:after="120"/>
              <w:jc w:val="center"/>
              <w:rPr>
                <w:rFonts w:ascii="GHEA Grapalat" w:hAnsi="GHEA Grapalat"/>
              </w:rPr>
            </w:pPr>
          </w:p>
        </w:tc>
      </w:tr>
      <w:tr w:rsidR="0085236E" w:rsidRPr="009044F1" w14:paraId="47AE173D" w14:textId="77777777" w:rsidTr="006D1826">
        <w:trPr>
          <w:jc w:val="center"/>
        </w:trPr>
        <w:tc>
          <w:tcPr>
            <w:tcW w:w="2580" w:type="dxa"/>
          </w:tcPr>
          <w:p w14:paraId="6618AD2B" w14:textId="77777777" w:rsidR="0085236E" w:rsidRPr="009044F1" w:rsidRDefault="0085236E" w:rsidP="00B46D58">
            <w:pPr>
              <w:widowControl w:val="0"/>
              <w:spacing w:after="120"/>
              <w:jc w:val="center"/>
              <w:rPr>
                <w:rFonts w:ascii="GHEA Grapalat" w:hAnsi="GHEA Grapalat"/>
              </w:rPr>
            </w:pPr>
          </w:p>
        </w:tc>
        <w:tc>
          <w:tcPr>
            <w:tcW w:w="3776" w:type="dxa"/>
          </w:tcPr>
          <w:p w14:paraId="5BB847FA" w14:textId="77777777" w:rsidR="0085236E" w:rsidRPr="009044F1" w:rsidRDefault="0085236E" w:rsidP="00B46D58">
            <w:pPr>
              <w:widowControl w:val="0"/>
              <w:spacing w:after="120"/>
              <w:jc w:val="center"/>
              <w:rPr>
                <w:rFonts w:ascii="GHEA Grapalat" w:hAnsi="GHEA Grapalat"/>
              </w:rPr>
            </w:pPr>
          </w:p>
        </w:tc>
      </w:tr>
    </w:tbl>
    <w:p w14:paraId="7CBE5BB1" w14:textId="77777777" w:rsidR="0085236E" w:rsidRPr="009044F1" w:rsidRDefault="0085236E"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w:t>
      </w:r>
      <w:r w:rsidR="006672E6" w:rsidRPr="00E63619">
        <w:rPr>
          <w:rFonts w:ascii="GHEA Grapalat" w:hAnsi="GHEA Grapalat"/>
          <w:sz w:val="24"/>
          <w:szCs w:val="24"/>
        </w:rPr>
        <w:t xml:space="preserve">5 </w:t>
      </w:r>
      <w:r w:rsidRPr="00E63619">
        <w:rPr>
          <w:rFonts w:ascii="GHEA Grapalat" w:hAnsi="GHEA Grapalat"/>
          <w:sz w:val="24"/>
          <w:szCs w:val="24"/>
        </w:rPr>
        <w:t>части</w:t>
      </w:r>
      <w:r w:rsidRPr="009044F1">
        <w:rPr>
          <w:rFonts w:ascii="GHEA Grapalat" w:hAnsi="GHEA Grapalat"/>
          <w:sz w:val="24"/>
          <w:szCs w:val="24"/>
        </w:rPr>
        <w:t xml:space="preserve"> 1 настоящего Приглашения, а</w:t>
      </w:r>
      <w:r w:rsidR="00090699">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sidR="00AA7117">
        <w:rPr>
          <w:rFonts w:ascii="GHEA Grapalat" w:hAnsi="GHEA Grapalat"/>
          <w:sz w:val="24"/>
          <w:szCs w:val="24"/>
        </w:rPr>
        <w:t xml:space="preserve"> </w:t>
      </w:r>
    </w:p>
    <w:p w14:paraId="2DD0A204" w14:textId="77777777" w:rsidR="00096865" w:rsidRPr="009044F1" w:rsidRDefault="00096865" w:rsidP="00B46D58">
      <w:pPr>
        <w:widowControl w:val="0"/>
        <w:spacing w:after="160"/>
        <w:ind w:firstLine="567"/>
        <w:jc w:val="center"/>
        <w:rPr>
          <w:rFonts w:ascii="GHEA Grapalat" w:hAnsi="GHEA Grapalat" w:cs="Sylfaen"/>
          <w:i/>
        </w:rPr>
      </w:pPr>
    </w:p>
    <w:p w14:paraId="37E45217"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4D2DFFA4"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78B514C3"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55EA630B"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w:t>
      </w:r>
      <w:r w:rsidRPr="009044F1">
        <w:rPr>
          <w:rFonts w:ascii="GHEA Grapalat" w:hAnsi="GHEA Grapalat"/>
        </w:rPr>
        <w:lastRenderedPageBreak/>
        <w:t>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14:paraId="1BE66D8C"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72055173"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51128E74"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FEFE4B6"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125FB86" w14:textId="77777777"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692F229D" w14:textId="77777777" w:rsidR="006622A4" w:rsidRPr="006622A4" w:rsidRDefault="006622A4" w:rsidP="006622A4">
      <w:pPr>
        <w:pStyle w:val="ListParagraph"/>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504FC032" w14:textId="77777777" w:rsidR="006622A4" w:rsidRPr="006622A4" w:rsidRDefault="006622A4" w:rsidP="006622A4">
      <w:pPr>
        <w:pStyle w:val="ListParagraph"/>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14:paraId="1E8D0BDE" w14:textId="77777777" w:rsidR="006622A4" w:rsidRPr="009044F1" w:rsidRDefault="006622A4" w:rsidP="00B46D58">
      <w:pPr>
        <w:widowControl w:val="0"/>
        <w:tabs>
          <w:tab w:val="left" w:pos="1134"/>
        </w:tabs>
        <w:spacing w:after="160"/>
        <w:ind w:firstLine="567"/>
        <w:jc w:val="both"/>
        <w:rPr>
          <w:rFonts w:ascii="GHEA Grapalat" w:hAnsi="GHEA Grapalat" w:cs="Sylfaen"/>
        </w:rPr>
      </w:pPr>
    </w:p>
    <w:p w14:paraId="240D04FD"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22852060" w14:textId="77777777" w:rsidR="005A221E" w:rsidRDefault="00BA3554" w:rsidP="005A221E">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A221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5A221E">
        <w:rPr>
          <w:rFonts w:ascii="GHEA Grapalat" w:hAnsi="GHEA Grapalat"/>
        </w:rPr>
        <w:t>.</w:t>
      </w:r>
    </w:p>
    <w:p w14:paraId="6837BAC5"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w:t>
      </w:r>
      <w:r w:rsidRPr="009044F1">
        <w:rPr>
          <w:rFonts w:ascii="GHEA Grapalat" w:hAnsi="GHEA Grapalat"/>
        </w:rPr>
        <w:lastRenderedPageBreak/>
        <w:t>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3D0504BD"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0493931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2C7E9753"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0F8006F3"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3D9749CE"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6FF74025"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7B64C340"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63A3592C"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0CA0CE9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102350E1"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35E2742C"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lastRenderedPageBreak/>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4B8F8AC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5CCD0455"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402C289D" w14:textId="77777777"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14:paraId="791EF2E9"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3359D9B8"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1902321A"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0448C326"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76734904"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3FC511D8"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064A5AD2" w14:textId="77777777"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6D8AEB79"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w:t>
      </w:r>
      <w:r w:rsidRPr="009044F1">
        <w:rPr>
          <w:rFonts w:ascii="GHEA Grapalat" w:hAnsi="GHEA Grapalat"/>
        </w:rPr>
        <w:lastRenderedPageBreak/>
        <w:t xml:space="preserve">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14:paraId="05788236"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7B2811D4"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B40E568"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13AD9622"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 xml:space="preserve">В случае признания </w:t>
      </w:r>
      <w:r w:rsidR="00750FFF" w:rsidRPr="00750FFF">
        <w:rPr>
          <w:rFonts w:ascii="GHEA Grapalat" w:hAnsi="GHEA Grapalat"/>
          <w:lang w:val="hy-AM"/>
        </w:rPr>
        <w:lastRenderedPageBreak/>
        <w:t>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0565578B"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4"/>
        <w:t>6</w:t>
      </w:r>
      <w:r w:rsidRPr="009044F1">
        <w:rPr>
          <w:rFonts w:ascii="GHEA Grapalat" w:hAnsi="GHEA Grapalat"/>
        </w:rPr>
        <w:t xml:space="preserve">. </w:t>
      </w:r>
    </w:p>
    <w:p w14:paraId="1BDC2406" w14:textId="77777777" w:rsidR="00B051BE" w:rsidRPr="009044F1" w:rsidRDefault="00B051BE" w:rsidP="00B46D58">
      <w:pPr>
        <w:widowControl w:val="0"/>
        <w:spacing w:after="160"/>
        <w:jc w:val="center"/>
        <w:rPr>
          <w:rFonts w:ascii="GHEA Grapalat" w:hAnsi="GHEA Grapalat"/>
          <w:b/>
        </w:rPr>
      </w:pPr>
    </w:p>
    <w:p w14:paraId="675EBA51"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381EA1D9"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0A33D54E" w14:textId="77777777"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018AD227"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45ACDA37" w14:textId="77777777"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133C44BB" w14:textId="27E27A10" w:rsidR="00A80ECD"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Заявки на процедуру необходимо представить в комиссию по адресу "</w:t>
      </w:r>
      <w:r w:rsidR="00305581" w:rsidRPr="00305581">
        <w:rPr>
          <w:rFonts w:ascii="GHEA Grapalat" w:hAnsi="GHEA Grapalat"/>
          <w:sz w:val="24"/>
          <w:szCs w:val="24"/>
        </w:rPr>
        <w:t xml:space="preserve"> Ереван,  у. Абовяна 2</w:t>
      </w:r>
      <w:r>
        <w:rPr>
          <w:rFonts w:ascii="GHEA Grapalat" w:hAnsi="GHEA Grapalat"/>
          <w:sz w:val="24"/>
          <w:szCs w:val="24"/>
        </w:rPr>
        <w:t>" не позднее, чем "</w:t>
      </w:r>
      <w:r w:rsidR="00305581" w:rsidRPr="00305581">
        <w:rPr>
          <w:rFonts w:ascii="GHEA Grapalat" w:hAnsi="GHEA Grapalat"/>
          <w:sz w:val="24"/>
          <w:szCs w:val="24"/>
        </w:rPr>
        <w:t>11.00</w:t>
      </w:r>
      <w:r>
        <w:rPr>
          <w:rFonts w:ascii="GHEA Grapalat" w:hAnsi="GHEA Grapalat"/>
          <w:sz w:val="24"/>
          <w:szCs w:val="24"/>
        </w:rPr>
        <w:t>" часов "</w:t>
      </w:r>
      <w:r w:rsidR="00D81E88" w:rsidRPr="00305581">
        <w:rPr>
          <w:rFonts w:ascii="GHEA Grapalat" w:hAnsi="GHEA Grapalat"/>
          <w:sz w:val="24"/>
          <w:szCs w:val="24"/>
        </w:rPr>
        <w:t>40</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0A256339" w14:textId="77777777"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Pr>
          <w:rFonts w:ascii="GHEA Grapalat" w:hAnsi="GHEA Grapalat"/>
          <w:sz w:val="24"/>
          <w:szCs w:val="24"/>
          <w:vertAlign w:val="subscript"/>
        </w:rPr>
        <w:t>имя, фамилия секретаря комиссии</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575C3867"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07ECB830"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1F62CB14" w14:textId="77777777" w:rsidR="005F25EF" w:rsidRDefault="005F25EF" w:rsidP="00B46D58">
      <w:pPr>
        <w:jc w:val="both"/>
        <w:rPr>
          <w:rFonts w:ascii="GHEA Grapalat" w:hAnsi="GHEA Grapalat"/>
        </w:rPr>
      </w:pPr>
      <w:r>
        <w:rPr>
          <w:rFonts w:ascii="GHEA Grapalat" w:hAnsi="GHEA Grapalat"/>
        </w:rPr>
        <w:lastRenderedPageBreak/>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E32603">
        <w:rPr>
          <w:rFonts w:ascii="GHEA Grapalat" w:hAnsi="GHEA Grapalat"/>
        </w:rPr>
        <w:t xml:space="preserve"> 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2C15763D" w14:textId="77777777"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14:paraId="4E65CFEF"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32E6F27F"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0F1B07A" w14:textId="77777777"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14:paraId="330C16F5" w14:textId="77777777"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 xml:space="preserve">фирменное наименование, </w:t>
      </w:r>
      <w:r w:rsidR="005F6602">
        <w:rPr>
          <w:rFonts w:ascii="GHEA Grapalat" w:hAnsi="GHEA Grapalat" w:cs="Sylfaen"/>
          <w:sz w:val="24"/>
          <w:szCs w:val="24"/>
        </w:rPr>
        <w:t>модель</w:t>
      </w:r>
      <w:r w:rsidR="005F6602" w:rsidRPr="008E138A">
        <w:rPr>
          <w:rFonts w:ascii="GHEA Grapalat" w:hAnsi="GHEA Grapalat" w:cs="Sylfaen"/>
          <w:sz w:val="24"/>
          <w:szCs w:val="24"/>
        </w:rPr>
        <w:t xml:space="preserve"> </w:t>
      </w:r>
      <w:r w:rsidR="00932115" w:rsidRPr="008E138A">
        <w:rPr>
          <w:rFonts w:ascii="GHEA Grapalat" w:hAnsi="GHEA Grapalat" w:cs="Sylfaen"/>
          <w:sz w:val="24"/>
          <w:szCs w:val="24"/>
        </w:rPr>
        <w:t>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2376B5">
        <w:rPr>
          <w:rFonts w:ascii="GHEA Grapalat" w:hAnsi="GHEA Grapalat"/>
          <w:sz w:val="24"/>
          <w:szCs w:val="24"/>
        </w:rPr>
        <w:t xml:space="preserve">модель </w:t>
      </w:r>
      <w:r w:rsidR="005F6602" w:rsidRPr="002376B5">
        <w:rPr>
          <w:rFonts w:ascii="GHEA Grapalat" w:hAnsi="GHEA Grapalat"/>
        </w:rPr>
        <w:t>если не применяется условие, установленное последним предложением пункта 1.1 настоящей части</w:t>
      </w:r>
      <w:r w:rsidR="00B82520" w:rsidRPr="008E138A" w:rsidDel="001B47B5">
        <w:rPr>
          <w:rFonts w:ascii="GHEA Grapalat" w:hAnsi="GHEA Grapalat"/>
        </w:rPr>
        <w:t xml:space="preserve"> </w:t>
      </w:r>
      <w:r w:rsidR="00EA6AE0" w:rsidRPr="008E138A">
        <w:rPr>
          <w:rStyle w:val="FootnoteReference"/>
          <w:rFonts w:ascii="GHEA Grapalat" w:hAnsi="GHEA Grapalat" w:cs="Sylfaen"/>
          <w:sz w:val="24"/>
          <w:szCs w:val="24"/>
        </w:rPr>
        <w:footnoteReference w:customMarkFollows="1" w:id="5"/>
        <w:t>7</w:t>
      </w:r>
      <w:r w:rsidR="005F25EF" w:rsidRPr="008E138A">
        <w:rPr>
          <w:rFonts w:ascii="GHEA Grapalat" w:hAnsi="GHEA Grapalat" w:cs="Sylfaen"/>
          <w:sz w:val="24"/>
          <w:szCs w:val="24"/>
        </w:rPr>
        <w:t>:</w:t>
      </w:r>
      <w:r w:rsidR="00932115" w:rsidRPr="008E138A">
        <w:t xml:space="preserve"> </w:t>
      </w:r>
    </w:p>
    <w:p w14:paraId="71D97849" w14:textId="77777777"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3EE88D11" w14:textId="77777777"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FootnoteReference"/>
          <w:rFonts w:ascii="GHEA Grapalat" w:hAnsi="GHEA Grapalat"/>
        </w:rPr>
        <w:footnoteReference w:customMarkFollows="1" w:id="6"/>
        <w:t>8</w:t>
      </w:r>
    </w:p>
    <w:p w14:paraId="7A78AB73" w14:textId="77777777"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25658A9" w14:textId="77777777"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459404DD" w14:textId="77777777" w:rsidR="00721677" w:rsidRDefault="00721677" w:rsidP="00B46D58">
      <w:pPr>
        <w:jc w:val="both"/>
        <w:rPr>
          <w:rFonts w:ascii="GHEA Grapalat" w:hAnsi="GHEA Grapalat" w:cs="Sylfaen"/>
        </w:rPr>
      </w:pPr>
      <w:r>
        <w:rPr>
          <w:rFonts w:ascii="GHEA Grapalat" w:hAnsi="GHEA Grapalat" w:cs="Sylfaen"/>
        </w:rPr>
        <w:lastRenderedPageBreak/>
        <w:t xml:space="preserve">При этом в случае участия в настоящей процедуре в порядке совместной деятельности (консорциумом) </w:t>
      </w:r>
    </w:p>
    <w:p w14:paraId="5A8B7857"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33947B39"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247F679" w14:textId="77777777" w:rsidR="0049655D" w:rsidRDefault="0049655D">
      <w:pPr>
        <w:rPr>
          <w:rFonts w:ascii="GHEA Grapalat" w:hAnsi="GHEA Grapalat"/>
          <w:b/>
        </w:rPr>
      </w:pPr>
    </w:p>
    <w:p w14:paraId="7DC765B5"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6595C437"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3D956EBD"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28C60CB2" w14:textId="77777777"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50E1DFCE"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0453C532"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1CC0BD19" w14:textId="77777777"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292328D2" w14:textId="77777777"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 xml:space="preserve">ценового </w:t>
      </w:r>
      <w:r w:rsidR="00910938" w:rsidRPr="00B9778A">
        <w:rPr>
          <w:rFonts w:ascii="GHEA Grapalat" w:hAnsi="GHEA Grapalat"/>
          <w:sz w:val="24"/>
          <w:szCs w:val="24"/>
        </w:rPr>
        <w:lastRenderedPageBreak/>
        <w:t>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44E1D7BB" w14:textId="77777777"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14:paraId="271DF9CD"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4404F148"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0CA93FC2" w14:textId="77777777" w:rsidR="00096865" w:rsidRPr="009044F1" w:rsidRDefault="00096865" w:rsidP="00B46D58">
      <w:pPr>
        <w:pStyle w:val="BodyTextIndent2"/>
        <w:widowControl w:val="0"/>
        <w:spacing w:after="160" w:line="240" w:lineRule="auto"/>
        <w:ind w:firstLine="567"/>
        <w:rPr>
          <w:rFonts w:ascii="GHEA Grapalat" w:hAnsi="GHEA Grapalat"/>
          <w:sz w:val="24"/>
          <w:szCs w:val="24"/>
        </w:rPr>
      </w:pPr>
    </w:p>
    <w:p w14:paraId="53FFBED5"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1548C48D"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23A92087"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A51A393" w14:textId="77777777" w:rsidR="00FA0E41" w:rsidRPr="009044F1" w:rsidRDefault="00FA0E41" w:rsidP="00B46D58">
      <w:pPr>
        <w:widowControl w:val="0"/>
        <w:spacing w:after="160"/>
        <w:ind w:firstLine="567"/>
        <w:jc w:val="center"/>
        <w:rPr>
          <w:rFonts w:ascii="GHEA Grapalat" w:hAnsi="GHEA Grapalat"/>
          <w:b/>
        </w:rPr>
      </w:pPr>
    </w:p>
    <w:p w14:paraId="18FD11A6" w14:textId="77777777"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14:paraId="3F9ADF94" w14:textId="77777777"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14:paraId="337FF52D" w14:textId="77777777"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w:t>
      </w:r>
      <w:r w:rsidR="00682AE5">
        <w:rPr>
          <w:rFonts w:ascii="GHEA Grapalat" w:hAnsi="GHEA Grapalat"/>
        </w:rPr>
        <w:t>цены закупки</w:t>
      </w:r>
      <w:r w:rsidR="00682AE5" w:rsidRPr="009044F1">
        <w:rPr>
          <w:rFonts w:ascii="GHEA Grapalat" w:hAnsi="GHEA Grapalat"/>
        </w:rPr>
        <w:t xml:space="preserve">. </w:t>
      </w:r>
      <w:r w:rsidR="00682AE5" w:rsidRPr="003C6EB1">
        <w:rPr>
          <w:rFonts w:ascii="GHEA Grapalat" w:hAnsi="GHEA Grapalat"/>
        </w:rPr>
        <w:t xml:space="preserve">Если ценовое предложение участника превышает цену </w:t>
      </w:r>
      <w:r w:rsidR="00682AE5">
        <w:rPr>
          <w:rFonts w:ascii="GHEA Grapalat" w:hAnsi="GHEA Grapalat"/>
        </w:rPr>
        <w:t>за</w:t>
      </w:r>
      <w:r w:rsidR="00682AE5" w:rsidRPr="003C6EB1">
        <w:rPr>
          <w:rFonts w:ascii="GHEA Grapalat" w:hAnsi="GHEA Grapalat"/>
        </w:rPr>
        <w:t>купки, то размер обеспечения заявки равен пяти процентам ценового предложения</w:t>
      </w:r>
      <w:r w:rsidR="00682AE5">
        <w:rPr>
          <w:rFonts w:ascii="GHEA Grapalat" w:hAnsi="GHEA Grapalat"/>
        </w:rPr>
        <w:t>.</w:t>
      </w:r>
      <w:r w:rsidRPr="009044F1">
        <w:rPr>
          <w:rFonts w:ascii="GHEA Grapalat" w:hAnsi="GHEA Grapalat"/>
        </w:rPr>
        <w: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4EED92F8" w14:textId="77777777" w:rsidR="007A2CBF" w:rsidRPr="009044F1" w:rsidRDefault="001578D4" w:rsidP="007A2CBF">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w:t>
      </w:r>
      <w:r w:rsidRPr="009044F1">
        <w:rPr>
          <w:rFonts w:ascii="GHEA Grapalat" w:hAnsi="GHEA Grapalat"/>
        </w:rPr>
        <w:lastRenderedPageBreak/>
        <w:t>казначействе на имя уполномоченного органа, и подлежит возврату представившему данное обеспечение участнику</w:t>
      </w:r>
      <w:r w:rsidR="00FC1A85">
        <w:rPr>
          <w:rFonts w:ascii="GHEA Grapalat" w:hAnsi="GHEA Grapalat"/>
        </w:rPr>
        <w:t>,</w:t>
      </w:r>
      <w:r w:rsidRPr="009044F1">
        <w:rPr>
          <w:rFonts w:ascii="GHEA Grapalat" w:hAnsi="GHEA Grapalat"/>
        </w:rPr>
        <w:t xml:space="preserve"> за исключением случаев, предусмотренных пунктом 7.3 части 1 настоящего приглашения. </w:t>
      </w:r>
      <w:r w:rsidR="007A2CBF">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007A2CBF" w:rsidRPr="007A2CBF">
        <w:rPr>
          <w:rFonts w:ascii="GHEA Grapalat" w:hAnsi="GHEA Grapalat"/>
        </w:rPr>
        <w:t>следующих за истечением периода ожидания</w:t>
      </w:r>
      <w:r w:rsidR="007A2CBF">
        <w:rPr>
          <w:rFonts w:ascii="GHEA Grapalat" w:hAnsi="GHEA Grapalat"/>
        </w:rPr>
        <w:t>, если результаты процедуры закупки не обжалованы.</w:t>
      </w:r>
      <w:r w:rsidR="007A2CBF">
        <w:t xml:space="preserve"> </w:t>
      </w:r>
      <w:r w:rsidR="007A2CBF">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864673">
        <w:rPr>
          <w:rFonts w:ascii="GHEA Grapalat" w:hAnsi="GHEA Grapalat"/>
        </w:rPr>
        <w:t>.</w:t>
      </w:r>
    </w:p>
    <w:p w14:paraId="0B2C02D9" w14:textId="77777777" w:rsidR="00B522C1" w:rsidRPr="009044F1" w:rsidRDefault="00B522C1" w:rsidP="00B522C1">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3D7F6E" w:rsidRPr="003D7F6E">
        <w:rPr>
          <w:rFonts w:ascii="GHEA Grapalat" w:hAnsi="GHEA Grapalat"/>
          <w:vertAlign w:val="superscript"/>
        </w:rPr>
        <w:t>9.1</w:t>
      </w:r>
    </w:p>
    <w:p w14:paraId="3275EEA3" w14:textId="77777777" w:rsidR="00C0350C" w:rsidRPr="00EA262B" w:rsidRDefault="00C0350C" w:rsidP="000D4D0B">
      <w:pPr>
        <w:widowControl w:val="0"/>
        <w:tabs>
          <w:tab w:val="left" w:pos="1134"/>
        </w:tabs>
        <w:ind w:firstLine="567"/>
        <w:jc w:val="both"/>
        <w:rPr>
          <w:rFonts w:ascii="GHEA Grapalat" w:hAnsi="GHEA Grapalat"/>
        </w:rPr>
      </w:pPr>
      <w:r w:rsidRPr="00B2678A">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sidR="00EA262B" w:rsidRPr="000D4D0B">
        <w:rPr>
          <w:rFonts w:ascii="GHEA Grapalat" w:hAnsi="GHEA Grapalat"/>
        </w:rPr>
        <w:t>:</w:t>
      </w:r>
    </w:p>
    <w:p w14:paraId="7150B8B5" w14:textId="77777777" w:rsidR="00C0350C" w:rsidRPr="00B2678A" w:rsidRDefault="00C0350C" w:rsidP="000D4D0B">
      <w:pPr>
        <w:widowControl w:val="0"/>
        <w:tabs>
          <w:tab w:val="left" w:pos="1134"/>
        </w:tabs>
        <w:ind w:firstLine="567"/>
        <w:jc w:val="both"/>
        <w:rPr>
          <w:rFonts w:ascii="GHEA Grapalat" w:hAnsi="GHEA Grapalat"/>
        </w:rPr>
      </w:pPr>
      <w:r w:rsidRPr="00B2678A">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B2678A">
        <w:rPr>
          <w:rFonts w:ascii="GHEA Grapalat" w:hAnsi="GHEA Grapalat"/>
        </w:rPr>
        <w:t xml:space="preserve"> </w:t>
      </w:r>
      <w:r>
        <w:rPr>
          <w:rFonts w:ascii="GHEA Grapalat" w:hAnsi="GHEA Grapalat"/>
        </w:rPr>
        <w:t>РА</w:t>
      </w:r>
      <w:r w:rsidRPr="003226FA">
        <w:rPr>
          <w:rFonts w:ascii="GHEA Grapalat" w:hAnsi="GHEA Grapalat"/>
        </w:rPr>
        <w:t xml:space="preserve"> </w:t>
      </w:r>
      <w:r w:rsidRPr="00B2678A">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B2678A">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B2678A">
        <w:rPr>
          <w:rFonts w:ascii="GHEA Grapalat" w:hAnsi="GHEA Grapalat"/>
        </w:rPr>
        <w:t xml:space="preserve">, </w:t>
      </w:r>
    </w:p>
    <w:p w14:paraId="40CADB42" w14:textId="77777777" w:rsidR="00C0350C" w:rsidRPr="00B2678A" w:rsidRDefault="00C0350C" w:rsidP="000D4D0B">
      <w:pPr>
        <w:widowControl w:val="0"/>
        <w:tabs>
          <w:tab w:val="left" w:pos="1134"/>
        </w:tabs>
        <w:ind w:firstLine="567"/>
        <w:jc w:val="both"/>
        <w:rPr>
          <w:rFonts w:ascii="GHEA Grapalat" w:hAnsi="GHEA Grapalat"/>
        </w:rPr>
      </w:pPr>
      <w:r w:rsidRPr="00B2678A">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B2678A">
        <w:rPr>
          <w:rFonts w:ascii="GHEA Grapalat" w:hAnsi="GHEA Grapalat"/>
        </w:rPr>
        <w:t xml:space="preserve"> выдавш</w:t>
      </w:r>
      <w:r>
        <w:rPr>
          <w:rFonts w:ascii="GHEA Grapalat" w:hAnsi="GHEA Grapalat"/>
        </w:rPr>
        <w:t xml:space="preserve">ий </w:t>
      </w:r>
      <w:r w:rsidRPr="00B2678A">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14:paraId="5BB3B11D" w14:textId="77777777"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r w:rsidR="007F263C">
        <w:rPr>
          <w:rFonts w:ascii="GHEA Grapalat" w:hAnsi="GHEA Grapalat"/>
        </w:rPr>
        <w:t xml:space="preserve"> если</w:t>
      </w:r>
      <w:r w:rsidR="00681F45">
        <w:rPr>
          <w:rFonts w:ascii="GHEA Grapalat" w:hAnsi="GHEA Grapalat"/>
        </w:rPr>
        <w:t>:</w:t>
      </w:r>
    </w:p>
    <w:p w14:paraId="179E7DBB" w14:textId="77777777" w:rsidR="00B72055" w:rsidRPr="00FF4B9E" w:rsidRDefault="000A7528" w:rsidP="00B46D58">
      <w:pPr>
        <w:widowControl w:val="0"/>
        <w:tabs>
          <w:tab w:val="left" w:pos="1134"/>
        </w:tabs>
        <w:spacing w:after="160"/>
        <w:ind w:firstLine="567"/>
        <w:jc w:val="both"/>
        <w:rPr>
          <w:rFonts w:ascii="GHEA Grapalat" w:hAnsi="GHEA Grapalat" w:cs="Sylfaen"/>
        </w:rPr>
      </w:pPr>
      <w:r w:rsidRPr="00A502FC">
        <w:rPr>
          <w:rFonts w:ascii="GHEA Grapalat" w:hAnsi="GHEA Grapalat"/>
        </w:rPr>
        <w:t>а.</w:t>
      </w:r>
      <w:r w:rsidR="003A6791" w:rsidRPr="00A502FC">
        <w:rPr>
          <w:rFonts w:ascii="GHEA Grapalat" w:hAnsi="GHEA Grapalat"/>
        </w:rPr>
        <w:tab/>
      </w:r>
      <w:r w:rsidRPr="00A502FC">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B72055" w:rsidRPr="00A502FC">
        <w:rPr>
          <w:rFonts w:ascii="GHEA Grapalat" w:hAnsi="GHEA Grapalat"/>
        </w:rPr>
        <w:t>В</w:t>
      </w:r>
      <w:r w:rsidR="00B72055" w:rsidRPr="00A502FC">
        <w:rPr>
          <w:rFonts w:ascii="Courier New" w:hAnsi="Courier New" w:cs="Courier New"/>
        </w:rPr>
        <w:t> </w:t>
      </w:r>
      <w:r w:rsidR="00B72055"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B72055" w:rsidRPr="00A502FC">
        <w:rPr>
          <w:rFonts w:ascii="Courier New" w:hAnsi="Courier New" w:cs="Courier New"/>
        </w:rPr>
        <w:t> </w:t>
      </w:r>
      <w:r w:rsidR="00B72055" w:rsidRPr="00A502FC">
        <w:rPr>
          <w:rFonts w:ascii="GHEA Grapalat" w:hAnsi="GHEA Grapalat"/>
        </w:rPr>
        <w:t>представленным лотам,</w:t>
      </w:r>
      <w:r w:rsidR="00B72055" w:rsidRPr="00A502FC">
        <w:rPr>
          <w:rFonts w:ascii="GHEA Grapalat" w:hAnsi="GHEA Grapalat"/>
          <w:color w:val="000000" w:themeColor="text1"/>
        </w:rPr>
        <w:t xml:space="preserve"> </w:t>
      </w:r>
      <w:r w:rsidR="00B72055" w:rsidRPr="00A502FC">
        <w:rPr>
          <w:rFonts w:ascii="GHEA Grapalat" w:hAnsi="GHEA Grapalat"/>
        </w:rPr>
        <w:t xml:space="preserve">а в том случае </w:t>
      </w:r>
      <w:r w:rsidR="00B72055" w:rsidRPr="00A502FC">
        <w:rPr>
          <w:rFonts w:ascii="GHEA Grapalat" w:hAnsi="GHEA Grapalat"/>
          <w:lang w:val="en-US"/>
        </w:rPr>
        <w:t>e</w:t>
      </w:r>
      <w:r w:rsidR="00B72055" w:rsidRPr="00A502FC">
        <w:rPr>
          <w:rFonts w:ascii="GHEA Grapalat" w:hAnsi="GHEA Grapalat"/>
        </w:rPr>
        <w:t>сли ценовые предложения превышают цены закупки - в отношении общей суммы ценовых предложений</w:t>
      </w:r>
      <w:r w:rsidR="00FF4B9E" w:rsidRPr="00FF4B9E">
        <w:rPr>
          <w:rFonts w:ascii="GHEA Grapalat" w:hAnsi="GHEA Grapalat"/>
        </w:rPr>
        <w:t>,</w:t>
      </w:r>
      <w:r w:rsidR="00B72055" w:rsidRPr="00A502FC">
        <w:rPr>
          <w:rFonts w:ascii="GHEA Grapalat" w:hAnsi="GHEA Grapalat"/>
          <w:color w:val="000000" w:themeColor="text1"/>
        </w:rPr>
        <w:t xml:space="preserve"> с учетом </w:t>
      </w:r>
      <w:r w:rsidR="00B72055" w:rsidRPr="00A502FC">
        <w:rPr>
          <w:rFonts w:ascii="GHEA Grapalat" w:hAnsi="GHEA Grapalat" w:cs="Sylfaen"/>
        </w:rPr>
        <w:t>требований абзаца «д» подпункта 1 пункта 32 Порядка;</w:t>
      </w:r>
    </w:p>
    <w:p w14:paraId="364A1A65" w14:textId="77777777"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Pr="00D667DA">
        <w:rPr>
          <w:rFonts w:ascii="GHEA Grapalat" w:hAnsi="GHEA Grapalat"/>
        </w:rPr>
        <w:t>участник лишается права на заключение договора</w:t>
      </w:r>
      <w:r w:rsidR="00A41723" w:rsidRPr="00D667DA">
        <w:rPr>
          <w:rFonts w:ascii="GHEA Grapalat" w:hAnsi="GHEA Grapalat"/>
        </w:rPr>
        <w:t xml:space="preserve"> по какому либо лоту</w:t>
      </w:r>
      <w:r w:rsidRPr="00D667DA">
        <w:rPr>
          <w:rFonts w:ascii="GHEA Grapalat" w:hAnsi="GHEA Grapalat"/>
        </w:rPr>
        <w:t>, то обеспечение заявки выплачивается в размере суммы обеспечения, исчисленной в отношении только данного лота.</w:t>
      </w:r>
      <w:r w:rsidR="002A2F79" w:rsidRPr="00D667DA">
        <w:rPr>
          <w:rStyle w:val="FootnoteReference"/>
        </w:rPr>
        <w:footnoteReference w:customMarkFollows="1" w:id="7"/>
        <w:t>9</w:t>
      </w:r>
    </w:p>
    <w:p w14:paraId="53E355A7" w14:textId="77777777"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14:paraId="5359D40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382769F5"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5B18A0F0" w14:textId="77777777" w:rsidR="006F5184" w:rsidRPr="007F263C" w:rsidRDefault="00FA0EEA" w:rsidP="00FA0EEA">
      <w:pPr>
        <w:widowControl w:val="0"/>
        <w:tabs>
          <w:tab w:val="left" w:pos="1134"/>
        </w:tabs>
        <w:spacing w:after="160"/>
        <w:ind w:firstLine="567"/>
        <w:jc w:val="both"/>
        <w:rPr>
          <w:rFonts w:ascii="GHEA Grapalat" w:hAnsi="GHEA Grapalat"/>
        </w:rPr>
      </w:pPr>
      <w:r>
        <w:rPr>
          <w:rFonts w:ascii="GHEA Grapalat" w:hAnsi="GHEA Grapalat"/>
        </w:rPr>
        <w:t>7.</w:t>
      </w:r>
      <w:r w:rsidR="00B04EBE">
        <w:rPr>
          <w:rFonts w:ascii="GHEA Grapalat" w:hAnsi="GHEA Grapalat"/>
        </w:rPr>
        <w:t>4</w:t>
      </w:r>
      <w:r>
        <w:rPr>
          <w:rFonts w:ascii="GHEA Grapalat" w:hAnsi="GHEA Grapalat"/>
        </w:rPr>
        <w:t xml:space="preserve"> </w:t>
      </w:r>
      <w:r w:rsidR="006F5184" w:rsidRPr="009044F1">
        <w:rPr>
          <w:rFonts w:ascii="GHEA Grapalat" w:hAnsi="GHEA Grapalat"/>
        </w:rPr>
        <w:t xml:space="preserve">Обеспечение заявки должно быть </w:t>
      </w:r>
      <w:r w:rsidR="009B5257" w:rsidRPr="009044F1">
        <w:rPr>
          <w:rFonts w:ascii="GHEA Grapalat" w:hAnsi="GHEA Grapalat"/>
        </w:rPr>
        <w:t>действительн</w:t>
      </w:r>
      <w:r w:rsidR="009B5257">
        <w:rPr>
          <w:rFonts w:ascii="GHEA Grapalat" w:hAnsi="GHEA Grapalat"/>
        </w:rPr>
        <w:t>ым</w:t>
      </w:r>
      <w:r w:rsidR="009B5257" w:rsidRPr="009044F1">
        <w:rPr>
          <w:rFonts w:ascii="GHEA Grapalat" w:hAnsi="GHEA Grapalat"/>
        </w:rPr>
        <w:t xml:space="preserve"> </w:t>
      </w:r>
      <w:r w:rsidR="006F5184" w:rsidRPr="009044F1">
        <w:rPr>
          <w:rFonts w:ascii="GHEA Grapalat" w:hAnsi="GHEA Grapalat"/>
        </w:rPr>
        <w:t>в течение 90</w:t>
      </w:r>
      <w:r w:rsidR="006F5184">
        <w:rPr>
          <w:rFonts w:ascii="Courier New" w:hAnsi="Courier New" w:cs="Courier New"/>
        </w:rPr>
        <w:t> </w:t>
      </w:r>
      <w:r w:rsidR="006F5184" w:rsidRPr="009044F1">
        <w:rPr>
          <w:rFonts w:ascii="GHEA Grapalat" w:hAnsi="GHEA Grapalat"/>
        </w:rPr>
        <w:t xml:space="preserve">(девяноста) </w:t>
      </w:r>
      <w:r w:rsidR="006F5184">
        <w:rPr>
          <w:rFonts w:ascii="GHEA Grapalat" w:hAnsi="GHEA Grapalat"/>
        </w:rPr>
        <w:t xml:space="preserve">рабочих </w:t>
      </w:r>
      <w:r w:rsidR="006F5184" w:rsidRPr="009044F1">
        <w:rPr>
          <w:rFonts w:ascii="GHEA Grapalat" w:hAnsi="GHEA Grapalat"/>
        </w:rPr>
        <w:t>дней со дня</w:t>
      </w:r>
      <w:r w:rsidR="009B5257">
        <w:rPr>
          <w:rFonts w:ascii="GHEA Grapalat" w:hAnsi="GHEA Grapalat"/>
        </w:rPr>
        <w:t xml:space="preserve"> </w:t>
      </w:r>
      <w:r w:rsidR="009B5257" w:rsidRPr="009F6BFE">
        <w:rPr>
          <w:rFonts w:ascii="GHEA Grapalat" w:hAnsi="GHEA Grapalat"/>
        </w:rPr>
        <w:t>истечения крайнего срока</w:t>
      </w:r>
      <w:r w:rsidR="006F5184" w:rsidRPr="009044F1">
        <w:rPr>
          <w:rFonts w:ascii="GHEA Grapalat" w:hAnsi="GHEA Grapalat"/>
        </w:rPr>
        <w:t xml:space="preserve"> подачи заяв</w:t>
      </w:r>
      <w:r w:rsidR="009B5257">
        <w:rPr>
          <w:rFonts w:ascii="GHEA Grapalat" w:hAnsi="GHEA Grapalat"/>
        </w:rPr>
        <w:t>о</w:t>
      </w:r>
      <w:r w:rsidR="006F5184" w:rsidRPr="009044F1">
        <w:rPr>
          <w:rFonts w:ascii="GHEA Grapalat" w:hAnsi="GHEA Grapalat"/>
        </w:rPr>
        <w:t>к.</w:t>
      </w:r>
      <w:r w:rsidR="00CD5802" w:rsidRPr="00CD5802">
        <w:rPr>
          <w:rFonts w:ascii="GHEA Grapalat" w:hAnsi="GHEA Grapalat"/>
          <w:vertAlign w:val="superscript"/>
        </w:rPr>
        <w:t>9.2</w:t>
      </w:r>
      <w:r w:rsidR="006F5184" w:rsidRPr="009044F1">
        <w:rPr>
          <w:rFonts w:ascii="GHEA Grapalat" w:hAnsi="GHEA Grapalat"/>
        </w:rPr>
        <w:t xml:space="preserve"> </w:t>
      </w:r>
    </w:p>
    <w:p w14:paraId="5AE2F539" w14:textId="77777777" w:rsidR="00FA0EEA" w:rsidRPr="007F263C" w:rsidRDefault="00B04EBE" w:rsidP="00FA0EEA">
      <w:pPr>
        <w:widowControl w:val="0"/>
        <w:tabs>
          <w:tab w:val="left" w:pos="1134"/>
        </w:tabs>
        <w:spacing w:after="160"/>
        <w:ind w:firstLine="567"/>
        <w:jc w:val="both"/>
        <w:rPr>
          <w:rFonts w:ascii="GHEA Grapalat" w:hAnsi="GHEA Grapalat"/>
        </w:rPr>
      </w:pPr>
      <w:r>
        <w:rPr>
          <w:rFonts w:ascii="GHEA Grapalat" w:hAnsi="GHEA Grapalat"/>
        </w:rPr>
        <w:t xml:space="preserve">7.5 </w:t>
      </w:r>
      <w:r w:rsidR="00FA0EEA">
        <w:rPr>
          <w:rFonts w:ascii="GHEA Grapalat" w:hAnsi="GHEA Grapalat"/>
        </w:rPr>
        <w:t xml:space="preserve">Руководитель заказчика </w:t>
      </w:r>
      <w:r w:rsidR="0081784D">
        <w:rPr>
          <w:rFonts w:ascii="GHEA Grapalat" w:hAnsi="GHEA Grapalat"/>
        </w:rPr>
        <w:t xml:space="preserve">в письменной форме </w:t>
      </w:r>
      <w:r w:rsidR="00FA0EEA">
        <w:rPr>
          <w:rFonts w:ascii="GHEA Grapalat" w:hAnsi="GHEA Grapalat"/>
        </w:rPr>
        <w:t xml:space="preserve">представляет требование о выплате обеспечения заявки банку, а в случае обеспечения, представленного в виде наличных денег, </w:t>
      </w:r>
      <w:r w:rsidR="0081784D">
        <w:rPr>
          <w:rFonts w:ascii="GHEA Grapalat" w:hAnsi="GHEA Grapalat"/>
        </w:rPr>
        <w:t>Министерству финансов РА</w:t>
      </w:r>
      <w:r w:rsidR="00FA0EEA">
        <w:rPr>
          <w:rFonts w:ascii="GHEA Grapalat" w:hAnsi="GHEA Grapalat"/>
        </w:rPr>
        <w:t xml:space="preserve"> в течение </w:t>
      </w:r>
      <w:r w:rsidR="0081784D">
        <w:rPr>
          <w:rFonts w:ascii="GHEA Grapalat" w:hAnsi="GHEA Grapalat"/>
        </w:rPr>
        <w:t xml:space="preserve">пяти </w:t>
      </w:r>
      <w:r w:rsidR="00FA0EEA">
        <w:rPr>
          <w:rFonts w:ascii="GHEA Grapalat" w:hAnsi="GHEA Grapalat"/>
        </w:rPr>
        <w:t>рабочих дней, следующих за днем возникновения основания для вылаты обеспечения заявки. Если требование о выплате обеспечения отклоняется банком</w:t>
      </w:r>
      <w:r w:rsidR="003F7952">
        <w:rPr>
          <w:rFonts w:ascii="GHEA Grapalat" w:hAnsi="GHEA Grapalat"/>
        </w:rPr>
        <w:t xml:space="preserve"> или Министерством финансов РА</w:t>
      </w:r>
      <w:r w:rsidR="00FA0EEA">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3F7952">
        <w:rPr>
          <w:rFonts w:ascii="GHEA Grapalat" w:hAnsi="GHEA Grapalat"/>
        </w:rPr>
        <w:t>письменно</w:t>
      </w:r>
      <w:r w:rsidR="00FA0EEA">
        <w:rPr>
          <w:rFonts w:ascii="GHEA Grapalat" w:hAnsi="GHEA Grapalat"/>
        </w:rPr>
        <w:t xml:space="preserve"> в течение двух рабочих дней после получения отказа.</w:t>
      </w:r>
    </w:p>
    <w:p w14:paraId="4FE663F9" w14:textId="77777777" w:rsidR="00FA0EEA" w:rsidRPr="00996C18" w:rsidRDefault="00FA0EEA" w:rsidP="00FA0EEA">
      <w:pPr>
        <w:widowControl w:val="0"/>
        <w:tabs>
          <w:tab w:val="left" w:pos="1134"/>
        </w:tabs>
        <w:spacing w:after="160"/>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14:paraId="5496203F" w14:textId="77777777" w:rsidR="00CC0E15" w:rsidRPr="00CC0E15" w:rsidRDefault="00CC0E15" w:rsidP="00B46D58">
      <w:pPr>
        <w:widowControl w:val="0"/>
        <w:tabs>
          <w:tab w:val="left" w:pos="1134"/>
        </w:tabs>
        <w:spacing w:after="160"/>
        <w:ind w:firstLine="567"/>
        <w:jc w:val="both"/>
        <w:rPr>
          <w:rFonts w:ascii="GHEA Grapalat" w:hAnsi="GHEA Grapalat" w:cs="Sylfaen"/>
        </w:rPr>
      </w:pPr>
    </w:p>
    <w:p w14:paraId="1E5FF418" w14:textId="77777777" w:rsidR="002626F7" w:rsidRDefault="002626F7" w:rsidP="00B46D58">
      <w:pPr>
        <w:rPr>
          <w:rFonts w:ascii="GHEA Grapalat" w:hAnsi="GHEA Grapalat" w:cs="Sylfaen"/>
        </w:rPr>
      </w:pPr>
    </w:p>
    <w:p w14:paraId="62240313"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1A96DF40" w14:textId="1424B467"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305581" w:rsidRPr="00305581">
        <w:rPr>
          <w:rFonts w:ascii="GHEA Grapalat" w:hAnsi="GHEA Grapalat"/>
          <w:sz w:val="24"/>
          <w:szCs w:val="24"/>
        </w:rPr>
        <w:t>40</w:t>
      </w:r>
      <w:r w:rsidRPr="009044F1">
        <w:rPr>
          <w:rFonts w:ascii="GHEA Grapalat" w:hAnsi="GHEA Grapalat"/>
          <w:sz w:val="24"/>
          <w:szCs w:val="24"/>
        </w:rPr>
        <w:t>"-ый день в "</w:t>
      </w:r>
      <w:r w:rsidR="00305581" w:rsidRPr="00305581">
        <w:rPr>
          <w:rFonts w:ascii="GHEA Grapalat" w:hAnsi="GHEA Grapalat"/>
          <w:sz w:val="24"/>
          <w:szCs w:val="24"/>
        </w:rPr>
        <w:t>11.00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14:paraId="28FF4A95" w14:textId="77777777"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14:paraId="64DCEFAC" w14:textId="77777777"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14:paraId="0AE38682"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55ABE7B7"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3EE5440D"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lastRenderedPageBreak/>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14:paraId="7C708820" w14:textId="77777777"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042338ED"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564B94F8"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2C9EC2C4"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61A2966B" w14:textId="77777777"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14:paraId="35717012" w14:textId="77777777"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3C78D9">
        <w:rPr>
          <w:rStyle w:val="FootnoteReference"/>
          <w:rFonts w:ascii="GHEA Grapalat" w:hAnsi="GHEA Grapalat"/>
          <w:i w:val="0"/>
          <w:sz w:val="24"/>
          <w:szCs w:val="24"/>
        </w:rPr>
        <w:footnoteReference w:customMarkFollows="1" w:id="8"/>
        <w:t>10</w:t>
      </w:r>
      <w:r w:rsidR="00A01157">
        <w:rPr>
          <w:rFonts w:ascii="GHEA Grapalat" w:hAnsi="GHEA Grapalat"/>
          <w:i w:val="0"/>
          <w:sz w:val="24"/>
          <w:szCs w:val="24"/>
        </w:rPr>
        <w:t>.</w:t>
      </w:r>
    </w:p>
    <w:p w14:paraId="5BE53D47" w14:textId="77777777"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14:paraId="046CA55D" w14:textId="09980EAD"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571088B9"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14:paraId="3059F3EE"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05EFB952"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58A539AE"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55A2BF92" w14:textId="77777777" w:rsidR="00D64A0E" w:rsidRDefault="009B6D58" w:rsidP="00D64A0E">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14:paraId="5F9C2B70" w14:textId="77777777"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053B5B02" w14:textId="77777777"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2CF94DB2"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7326802D"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2710285F"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31E99F40"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6A8F32D0" w14:textId="77777777" w:rsidR="006A649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129D4A3B" w14:textId="77777777"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373565CB"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168EE49B"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02E4C935"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w:t>
      </w:r>
      <w:r w:rsidRPr="009044F1">
        <w:rPr>
          <w:rFonts w:ascii="GHEA Grapalat" w:hAnsi="GHEA Grapalat"/>
          <w:sz w:val="24"/>
          <w:szCs w:val="24"/>
        </w:rPr>
        <w:lastRenderedPageBreak/>
        <w:t>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1E07A0E4" w14:textId="77777777"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14:paraId="25B40BDF" w14:textId="77777777"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14:paraId="0738279B" w14:textId="77777777" w:rsidR="00B24E4B" w:rsidRPr="00B24E4B" w:rsidRDefault="00B24E4B" w:rsidP="00B24E4B">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105424A0" w14:textId="77777777" w:rsidR="00B24E4B" w:rsidRDefault="00B24E4B" w:rsidP="00B24E4B">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r w:rsidR="00F97C74" w:rsidRPr="006E181F">
        <w:rPr>
          <w:rFonts w:ascii="GHEA Grapalat" w:hAnsi="GHEA Grapalat"/>
        </w:rPr>
        <w:t>сорокодневного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070DD443" w14:textId="77777777" w:rsidR="00C20AD3" w:rsidRPr="00637CD2" w:rsidRDefault="006435F5" w:rsidP="00637CD2">
      <w:pPr>
        <w:widowControl w:val="0"/>
        <w:tabs>
          <w:tab w:val="left" w:pos="1134"/>
        </w:tabs>
        <w:ind w:left="-360"/>
        <w:jc w:val="both"/>
        <w:rPr>
          <w:rFonts w:ascii="GHEA Grapalat" w:hAnsi="GHEA Grapalat"/>
        </w:rPr>
      </w:pPr>
      <w:r w:rsidRPr="00637CD2">
        <w:rPr>
          <w:rFonts w:ascii="GHEA Grapalat" w:hAnsi="GHEA Grapalat" w:cs="Sylfaen"/>
        </w:rPr>
        <w:t xml:space="preserve">       </w:t>
      </w:r>
      <w:r w:rsidR="00C20AD3" w:rsidRPr="00637CD2">
        <w:rPr>
          <w:rFonts w:ascii="GHEA Grapalat" w:hAnsi="GHEA Grapalat" w:cs="Sylfaen"/>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w:t>
      </w:r>
      <w:r w:rsidR="00C20AD3" w:rsidRPr="00637CD2">
        <w:rPr>
          <w:rFonts w:ascii="GHEA Grapalat" w:hAnsi="GHEA Grapalat" w:cs="Sylfaen"/>
        </w:rPr>
        <w:lastRenderedPageBreak/>
        <w:t>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3894C26A" w14:textId="77777777" w:rsidR="00C20AD3" w:rsidRPr="00637CD2" w:rsidRDefault="00C20AD3" w:rsidP="00637CD2">
      <w:pPr>
        <w:widowControl w:val="0"/>
        <w:ind w:left="284"/>
        <w:contextualSpacing/>
        <w:jc w:val="both"/>
        <w:rPr>
          <w:rFonts w:ascii="GHEA Grapalat" w:hAnsi="GHEA Grapalat"/>
        </w:rPr>
      </w:pPr>
    </w:p>
    <w:p w14:paraId="3DF33F90"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37DA5619"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4E25CE4E"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1B685C48" w14:textId="77777777"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0DA8F6BF" w14:textId="77777777"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260EC6E5" w14:textId="77777777"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FootnoteReference"/>
          <w:rFonts w:ascii="GHEA Grapalat" w:hAnsi="GHEA Grapalat"/>
          <w:sz w:val="24"/>
          <w:szCs w:val="24"/>
        </w:rPr>
        <w:footnoteReference w:customMarkFollows="1" w:id="9"/>
        <w:t>11</w:t>
      </w:r>
      <w:r w:rsidRPr="009044F1">
        <w:rPr>
          <w:rFonts w:ascii="GHEA Grapalat" w:hAnsi="GHEA Grapalat"/>
          <w:sz w:val="24"/>
          <w:szCs w:val="24"/>
        </w:rPr>
        <w:t xml:space="preserve">. </w:t>
      </w:r>
    </w:p>
    <w:p w14:paraId="1FF0F9F0" w14:textId="77777777"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14:paraId="7AB12F3F"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A6E7387"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w:t>
      </w:r>
      <w:r w:rsidRPr="009044F1">
        <w:rPr>
          <w:rFonts w:ascii="GHEA Grapalat" w:hAnsi="GHEA Grapalat"/>
          <w:sz w:val="24"/>
          <w:szCs w:val="24"/>
        </w:rPr>
        <w:lastRenderedPageBreak/>
        <w:t>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7A52F4C1"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14:paraId="5B8493E9"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082B3EF8" w14:textId="77777777"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7E1B6417" w14:textId="77777777" w:rsidR="0084513E" w:rsidRDefault="0084513E" w:rsidP="0084513E">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7BDBC8CD" w14:textId="77777777" w:rsidR="0084513E" w:rsidRPr="00B6749E" w:rsidRDefault="0084513E" w:rsidP="0084513E">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39B369D1" w14:textId="77777777"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32EF4ED1" w14:textId="77777777"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14:paraId="21AF843D" w14:textId="77777777"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570E99B" w14:textId="77777777" w:rsidR="00B47535" w:rsidRDefault="00B47535">
      <w:pPr>
        <w:rPr>
          <w:rFonts w:ascii="GHEA Grapalat" w:hAnsi="GHEA Grapalat"/>
          <w:b/>
        </w:rPr>
      </w:pPr>
      <w:r>
        <w:rPr>
          <w:rFonts w:ascii="GHEA Grapalat" w:hAnsi="GHEA Grapalat"/>
          <w:b/>
        </w:rPr>
        <w:br w:type="page"/>
      </w:r>
    </w:p>
    <w:p w14:paraId="37BECA28"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14:paraId="2D5E3B1F"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130EDEE5"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3C89A75F"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07E6B97D" w14:textId="77777777"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14:paraId="396698F2" w14:textId="77777777"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0066005"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14:paraId="7F9E6D10"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14:paraId="7BCB096D" w14:textId="77777777"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
    <w:p w14:paraId="37359C4D" w14:textId="77777777"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lastRenderedPageBreak/>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r w:rsidR="00E70468">
        <w:rPr>
          <w:rFonts w:ascii="GHEA Grapalat" w:hAnsi="GHEA Grapalat"/>
        </w:rPr>
        <w:t>товаров</w:t>
      </w:r>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14:paraId="1EB9F9A3" w14:textId="77777777"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5FAA9683" w14:textId="77777777"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2E5D178D" w14:textId="77777777"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14:paraId="445D4EA5" w14:textId="77777777"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14:paraId="4A9EE24A" w14:textId="77777777" w:rsidR="0052513C" w:rsidRPr="0052513C" w:rsidRDefault="0052513C" w:rsidP="0052513C">
      <w:pPr>
        <w:pStyle w:val="FootnoteText"/>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4C5BFC43" w14:textId="77777777" w:rsidR="0052513C" w:rsidRPr="0052513C" w:rsidRDefault="0052513C" w:rsidP="0052513C">
      <w:pPr>
        <w:pStyle w:val="FootnoteText"/>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7FE965D6" w14:textId="77777777" w:rsidR="0052513C" w:rsidRPr="0052513C" w:rsidRDefault="0052513C" w:rsidP="0052513C">
      <w:pPr>
        <w:pStyle w:val="FootnoteText"/>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14:paraId="37F4B83B" w14:textId="77777777" w:rsidR="00DA0186" w:rsidRPr="00564A46" w:rsidRDefault="00DA0186" w:rsidP="00DA0186">
      <w:pPr>
        <w:pStyle w:val="FootnoteText"/>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14:paraId="424C8214" w14:textId="77777777" w:rsidR="00DA0186" w:rsidRPr="00564A46" w:rsidRDefault="00DA0186" w:rsidP="00DA0186">
      <w:pPr>
        <w:pStyle w:val="FootnoteText"/>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14:paraId="0C272085" w14:textId="77777777"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14:paraId="54174D55" w14:textId="77777777" w:rsidR="00DA0186" w:rsidRPr="00564A46" w:rsidRDefault="00DA0186" w:rsidP="00DA0186">
      <w:pPr>
        <w:pStyle w:val="FootnoteText"/>
        <w:jc w:val="both"/>
        <w:rPr>
          <w:rFonts w:asciiTheme="minorHAnsi" w:hAnsiTheme="minorHAnsi"/>
          <w:i/>
          <w:lang w:val="hy-AM"/>
        </w:rPr>
      </w:pPr>
      <w:r w:rsidRPr="00564A46">
        <w:rPr>
          <w:rFonts w:asciiTheme="minorHAnsi" w:hAnsiTheme="minorHAnsi"/>
          <w:i/>
        </w:rPr>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14:paraId="1CFE8681" w14:textId="77777777"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lastRenderedPageBreak/>
        <w:t xml:space="preserve"> </w:t>
      </w:r>
    </w:p>
    <w:p w14:paraId="6B7AC76C" w14:textId="77777777" w:rsidR="0035631F" w:rsidRDefault="00801A4F" w:rsidP="00801A4F">
      <w:pPr>
        <w:widowControl w:val="0"/>
        <w:tabs>
          <w:tab w:val="left" w:pos="1276"/>
        </w:tabs>
        <w:spacing w:after="160"/>
        <w:ind w:firstLine="567"/>
        <w:jc w:val="both"/>
        <w:rPr>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sidR="00482E18">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sidR="009A0467">
        <w:rPr>
          <w:rStyle w:val="FootnoteReference"/>
          <w:rFonts w:ascii="GHEA Grapalat" w:hAnsi="GHEA Grapalat"/>
        </w:rPr>
        <w:footnoteReference w:customMarkFollows="1" w:id="10"/>
        <w:t>12</w:t>
      </w:r>
      <w:r w:rsidR="00A6609C" w:rsidRPr="0027573B">
        <w:rPr>
          <w:rFonts w:ascii="GHEA Grapalat" w:hAnsi="GHEA Grapalat"/>
        </w:rPr>
        <w:t xml:space="preserve"> </w:t>
      </w:r>
      <w:r w:rsidR="00853CBA" w:rsidRPr="0027573B">
        <w:rPr>
          <w:rFonts w:ascii="GHEA Grapalat" w:hAnsi="GHEA Grapalat"/>
        </w:rPr>
        <w:t>.</w:t>
      </w:r>
    </w:p>
    <w:p w14:paraId="60415BCA" w14:textId="77777777" w:rsidR="00AA0D5B" w:rsidRPr="00707948"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14:paraId="466B4167" w14:textId="77777777"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1BB8F146" w14:textId="77777777"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FootnoteReference"/>
          <w:rFonts w:ascii="GHEA Grapalat" w:hAnsi="GHEA Grapalat"/>
        </w:rPr>
        <w:footnoteReference w:customMarkFollows="1" w:id="11"/>
        <w:t>13</w:t>
      </w:r>
      <w:r w:rsidR="00375E5E">
        <w:rPr>
          <w:rFonts w:ascii="GHEA Grapalat" w:hAnsi="GHEA Grapalat"/>
        </w:rPr>
        <w:t>.</w:t>
      </w:r>
    </w:p>
    <w:p w14:paraId="210CD0A4" w14:textId="77777777"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14:paraId="03ACDEA0" w14:textId="77777777"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14:paraId="19E558B3" w14:textId="77777777"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w:t>
      </w:r>
      <w:r w:rsidR="00030D40" w:rsidRPr="009044F1">
        <w:rPr>
          <w:rFonts w:ascii="GHEA Grapalat" w:hAnsi="GHEA Grapalat"/>
        </w:rPr>
        <w:lastRenderedPageBreak/>
        <w:t xml:space="preserve">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0E8883D4"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2636035B" w14:textId="77777777"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012B7B66"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14:paraId="7C29BA83"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67E53836" w14:textId="77777777" w:rsidR="001075CA" w:rsidRDefault="001075CA" w:rsidP="001075CA">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D70281">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00D70281" w:rsidRPr="0074650E">
        <w:rPr>
          <w:rFonts w:ascii="GHEA Grapalat" w:hAnsi="GHEA Grapalat"/>
        </w:rPr>
        <w:t xml:space="preserve"> </w:t>
      </w:r>
      <w:r w:rsidRPr="0074650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Pr>
          <w:rFonts w:ascii="GHEA Grapalat" w:hAnsi="GHEA Grapalat"/>
        </w:rPr>
        <w:t xml:space="preserve"> </w:t>
      </w:r>
      <w:r w:rsidR="00091C48" w:rsidRPr="00C87B61">
        <w:rPr>
          <w:rFonts w:ascii="GHEA Grapalat" w:hAnsi="GHEA Grapalat"/>
        </w:rPr>
        <w:t>или Министерством Финансов РА</w:t>
      </w:r>
      <w:r w:rsidR="00091C48"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C87B61">
        <w:rPr>
          <w:rFonts w:ascii="GHEA Grapalat" w:hAnsi="GHEA Grapalat"/>
        </w:rPr>
        <w:t>письменно</w:t>
      </w:r>
      <w:r w:rsidR="00091C48">
        <w:rPr>
          <w:rFonts w:ascii="GHEA Grapalat" w:hAnsi="GHEA Grapalat"/>
        </w:rPr>
        <w:t xml:space="preserve"> </w:t>
      </w:r>
      <w:r w:rsidRPr="0074650E">
        <w:rPr>
          <w:rFonts w:ascii="GHEA Grapalat" w:hAnsi="GHEA Grapalat"/>
        </w:rPr>
        <w:t>в течение двух рабочих дней после получения отказа.</w:t>
      </w:r>
    </w:p>
    <w:p w14:paraId="5FAA6853" w14:textId="77777777"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w:t>
      </w:r>
      <w:r w:rsidR="00173318" w:rsidRPr="00C87B61">
        <w:rPr>
          <w:rFonts w:ascii="GHEA Grapalat" w:hAnsi="GHEA Grapalat"/>
        </w:rPr>
        <w:t>за днем возникновения основания возврата обеспечения уведомляет</w:t>
      </w:r>
      <w:r w:rsidRPr="00C87B61">
        <w:rPr>
          <w:rFonts w:ascii="GHEA Grapalat" w:hAnsi="GHEA Grapalat"/>
        </w:rPr>
        <w:t>:</w:t>
      </w:r>
    </w:p>
    <w:p w14:paraId="277129E5" w14:textId="77777777" w:rsidR="00D70281" w:rsidRPr="00C87B61"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002520FB" w:rsidRPr="00C87B61">
        <w:rPr>
          <w:rFonts w:ascii="GHEA Grapalat" w:hAnsi="GHEA Grapalat"/>
        </w:rPr>
        <w:t>;</w:t>
      </w:r>
    </w:p>
    <w:p w14:paraId="3B6105B1" w14:textId="77777777"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lastRenderedPageBreak/>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14:paraId="1424266E" w14:textId="77777777" w:rsidR="00D70281" w:rsidRPr="00B2678A"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14:paraId="49E2F63E" w14:textId="77777777" w:rsidR="00D70281" w:rsidRDefault="00D70281" w:rsidP="001075CA">
      <w:pPr>
        <w:widowControl w:val="0"/>
        <w:tabs>
          <w:tab w:val="left" w:pos="1134"/>
        </w:tabs>
        <w:spacing w:after="160"/>
        <w:ind w:firstLine="567"/>
        <w:jc w:val="both"/>
        <w:rPr>
          <w:rFonts w:ascii="GHEA Grapalat" w:hAnsi="GHEA Grapalat"/>
        </w:rPr>
      </w:pPr>
    </w:p>
    <w:p w14:paraId="230D8FC7" w14:textId="77777777"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14:paraId="5A51844E" w14:textId="77777777" w:rsidR="00362FEF" w:rsidRDefault="00362FEF">
      <w:pPr>
        <w:rPr>
          <w:rFonts w:ascii="GHEA Grapalat" w:hAnsi="GHEA Grapalat" w:cs="Sylfaen"/>
        </w:rPr>
      </w:pPr>
      <w:r>
        <w:rPr>
          <w:rFonts w:ascii="GHEA Grapalat" w:hAnsi="GHEA Grapalat" w:cs="Sylfaen"/>
        </w:rPr>
        <w:br w:type="page"/>
      </w:r>
    </w:p>
    <w:p w14:paraId="044D9B53" w14:textId="77777777" w:rsidR="00637D24" w:rsidRPr="009044F1" w:rsidRDefault="00637D24" w:rsidP="00B46D58">
      <w:pPr>
        <w:widowControl w:val="0"/>
        <w:tabs>
          <w:tab w:val="left" w:pos="1134"/>
        </w:tabs>
        <w:spacing w:after="160"/>
        <w:ind w:firstLine="567"/>
        <w:jc w:val="both"/>
        <w:rPr>
          <w:rFonts w:ascii="GHEA Grapalat" w:hAnsi="GHEA Grapalat" w:cs="Sylfaen"/>
        </w:rPr>
      </w:pPr>
    </w:p>
    <w:p w14:paraId="304C83B7" w14:textId="77777777"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0265BEAE" w14:textId="77777777" w:rsidR="003D5CAF" w:rsidRPr="009044F1" w:rsidRDefault="003D5CAF" w:rsidP="005066AC">
      <w:pPr>
        <w:rPr>
          <w:rFonts w:ascii="GHEA Grapalat" w:hAnsi="GHEA Grapalat" w:cs="Arial"/>
          <w:b/>
        </w:rPr>
      </w:pPr>
    </w:p>
    <w:p w14:paraId="1450B95C"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77E3AEFA"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74BC9245"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FootnoteReference"/>
          <w:rFonts w:ascii="GHEA Grapalat" w:hAnsi="GHEA Grapalat"/>
        </w:rPr>
        <w:footnoteReference w:customMarkFollows="1" w:id="12"/>
        <w:t>14</w:t>
      </w:r>
      <w:r w:rsidRPr="009044F1">
        <w:rPr>
          <w:rFonts w:ascii="GHEA Grapalat" w:hAnsi="GHEA Grapalat"/>
        </w:rPr>
        <w:t>.</w:t>
      </w:r>
    </w:p>
    <w:p w14:paraId="01445F2D"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3703E96F"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2C1F27FC"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24DB9A0" w14:textId="77777777" w:rsidR="00C54730" w:rsidRPr="00182C2E" w:rsidRDefault="00C54730" w:rsidP="00C54730">
      <w:pPr>
        <w:jc w:val="center"/>
        <w:rPr>
          <w:rFonts w:ascii="GHEA Grapalat" w:hAnsi="GHEA Grapalat"/>
          <w:b/>
        </w:rPr>
      </w:pPr>
    </w:p>
    <w:p w14:paraId="3AD7091D" w14:textId="77777777"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66857D24" w14:textId="77777777" w:rsidR="00C54730" w:rsidRPr="00182C2E" w:rsidRDefault="00C54730" w:rsidP="00C54730">
      <w:pPr>
        <w:jc w:val="center"/>
        <w:rPr>
          <w:rFonts w:ascii="GHEA Grapalat" w:hAnsi="GHEA Grapalat"/>
          <w:b/>
        </w:rPr>
      </w:pPr>
    </w:p>
    <w:p w14:paraId="2A1EC597" w14:textId="77777777"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798F00D4" w14:textId="77777777"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7E1FB016" w14:textId="77777777"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20B32B90" w14:textId="77777777"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149AF8A0" w14:textId="77777777"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 xml:space="preserve">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w:t>
      </w:r>
      <w:r w:rsidRPr="000B56C9">
        <w:rPr>
          <w:rFonts w:ascii="GHEA Grapalat" w:hAnsi="GHEA Grapalat"/>
        </w:rPr>
        <w:lastRenderedPageBreak/>
        <w:t>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1840C647"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08035575"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02F21DCF"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1D6E396F"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289E29C0" w14:textId="77777777"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56B46DBC" w14:textId="77777777"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62E2ADF8" w14:textId="77777777"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2D38F9C8"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7DD33CB4" w14:textId="77777777"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2BCCB76F" w14:textId="77777777"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67A5E27B" w14:textId="77777777"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61EE7B9F" w14:textId="77777777" w:rsidR="00C87BF8" w:rsidRPr="00570BBD" w:rsidRDefault="00C87BF8" w:rsidP="00C87BF8">
      <w:pPr>
        <w:jc w:val="both"/>
        <w:rPr>
          <w:rFonts w:ascii="GHEA Grapalat" w:hAnsi="GHEA Grapalat"/>
        </w:rPr>
      </w:pPr>
      <w:r w:rsidRPr="00570BBD">
        <w:rPr>
          <w:rFonts w:ascii="GHEA Grapalat" w:hAnsi="GHEA Grapalat"/>
        </w:rPr>
        <w:lastRenderedPageBreak/>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15097508" w14:textId="77777777"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26DB6775" w14:textId="77777777"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4A1CCC25" w14:textId="77777777"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4DD07CB6" w14:textId="77777777" w:rsidR="00C87BF8" w:rsidRPr="00570BBD" w:rsidRDefault="00C87BF8" w:rsidP="00C87BF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524D20B7"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73ECFB12"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6568E5A3"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043E810D" w14:textId="77777777"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6CE9733C" w14:textId="77777777"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52F6C8BF" w14:textId="77777777" w:rsidR="00AE679C" w:rsidRPr="009044F1" w:rsidRDefault="00AE679C" w:rsidP="00B46D58">
      <w:pPr>
        <w:widowControl w:val="0"/>
        <w:spacing w:after="160"/>
        <w:jc w:val="center"/>
        <w:rPr>
          <w:rFonts w:ascii="GHEA Grapalat" w:hAnsi="GHEA Grapalat" w:cs="Sylfaen"/>
          <w:b/>
        </w:rPr>
      </w:pPr>
    </w:p>
    <w:p w14:paraId="60801C47" w14:textId="77777777" w:rsidR="004373E3" w:rsidRDefault="004373E3" w:rsidP="00B46D58">
      <w:pPr>
        <w:rPr>
          <w:rFonts w:ascii="GHEA Grapalat" w:hAnsi="GHEA Grapalat"/>
          <w:b/>
        </w:rPr>
      </w:pPr>
      <w:r>
        <w:rPr>
          <w:rFonts w:ascii="GHEA Grapalat" w:hAnsi="GHEA Grapalat"/>
          <w:b/>
        </w:rPr>
        <w:br w:type="page"/>
      </w:r>
    </w:p>
    <w:p w14:paraId="2DC9C847"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14:paraId="311528A1" w14:textId="77777777" w:rsidR="008842CE" w:rsidRPr="00374F4A" w:rsidRDefault="008842CE" w:rsidP="00B46D58">
      <w:pPr>
        <w:widowControl w:val="0"/>
        <w:spacing w:after="160"/>
        <w:jc w:val="center"/>
        <w:rPr>
          <w:rFonts w:ascii="GHEA Grapalat" w:hAnsi="GHEA Grapalat"/>
          <w:b/>
        </w:rPr>
      </w:pPr>
    </w:p>
    <w:p w14:paraId="13C4845A" w14:textId="77777777"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14:paraId="75163EB1" w14:textId="77777777" w:rsidR="00096865" w:rsidRPr="009044F1" w:rsidRDefault="00096865" w:rsidP="00B46D58">
      <w:pPr>
        <w:widowControl w:val="0"/>
        <w:spacing w:after="160"/>
        <w:jc w:val="center"/>
        <w:rPr>
          <w:rFonts w:ascii="GHEA Grapalat" w:hAnsi="GHEA Grapalat"/>
        </w:rPr>
      </w:pPr>
    </w:p>
    <w:p w14:paraId="71700FDF"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731DDCB6"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5BA93850"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5E23B32"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53059061" w14:textId="77777777" w:rsidR="008F15B9" w:rsidRDefault="008F15B9" w:rsidP="00B46D58">
      <w:pPr>
        <w:widowControl w:val="0"/>
        <w:spacing w:after="160"/>
        <w:jc w:val="center"/>
        <w:rPr>
          <w:rFonts w:ascii="GHEA Grapalat" w:hAnsi="GHEA Grapalat"/>
          <w:b/>
        </w:rPr>
      </w:pPr>
    </w:p>
    <w:p w14:paraId="1780C151" w14:textId="77777777" w:rsidR="008F15B9" w:rsidRDefault="008F15B9" w:rsidP="00B46D58">
      <w:pPr>
        <w:widowControl w:val="0"/>
        <w:spacing w:after="160"/>
        <w:jc w:val="center"/>
        <w:rPr>
          <w:rFonts w:ascii="GHEA Grapalat" w:hAnsi="GHEA Grapalat"/>
          <w:b/>
        </w:rPr>
      </w:pPr>
    </w:p>
    <w:p w14:paraId="4184FF5E"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264582CE" w14:textId="77777777"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14:paraId="53B7E184"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50536622" w14:textId="77777777"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14:paraId="2A8216BF" w14:textId="77777777"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5BAF628B"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3"/>
        <w:t>15</w:t>
      </w:r>
    </w:p>
    <w:p w14:paraId="7264616F" w14:textId="77777777"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FootnoteReference"/>
          <w:rFonts w:ascii="GHEA Grapalat" w:hAnsi="GHEA Grapalat"/>
        </w:rPr>
        <w:footnoteReference w:customMarkFollows="1" w:id="14"/>
        <w:t>16</w:t>
      </w:r>
    </w:p>
    <w:p w14:paraId="0FFAD198"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xml:space="preserve">; Ценовое предложение </w:t>
      </w:r>
      <w:r w:rsidRPr="009044F1">
        <w:rPr>
          <w:rFonts w:ascii="GHEA Grapalat" w:hAnsi="GHEA Grapalat"/>
        </w:rPr>
        <w:lastRenderedPageBreak/>
        <w:t>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244767D9" w14:textId="77777777"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6267A913" w14:textId="77777777"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14:paraId="3DCE356A" w14:textId="77777777"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2AE3F27C" w14:textId="77777777"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05DA43C3"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2166329C" w14:textId="77777777"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68B048EF"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14:paraId="4DEAF6DA"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4A0CF6F7"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6E6B3F8A" w14:textId="77777777"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23717ADC" w14:textId="77777777" w:rsidR="00ED59E0" w:rsidRDefault="00ED59E0" w:rsidP="00B46D58">
      <w:pPr>
        <w:widowControl w:val="0"/>
        <w:tabs>
          <w:tab w:val="left" w:pos="1134"/>
        </w:tabs>
        <w:spacing w:after="160"/>
        <w:ind w:firstLine="567"/>
        <w:jc w:val="both"/>
        <w:rPr>
          <w:rFonts w:ascii="GHEA Grapalat" w:hAnsi="GHEA Grapalat"/>
        </w:rPr>
      </w:pPr>
    </w:p>
    <w:p w14:paraId="538308C9" w14:textId="77777777" w:rsidR="00ED59E0" w:rsidRDefault="00ED59E0" w:rsidP="00B46D58">
      <w:pPr>
        <w:widowControl w:val="0"/>
        <w:tabs>
          <w:tab w:val="left" w:pos="1134"/>
        </w:tabs>
        <w:spacing w:after="160"/>
        <w:ind w:firstLine="567"/>
        <w:jc w:val="both"/>
        <w:rPr>
          <w:rFonts w:ascii="GHEA Grapalat" w:hAnsi="GHEA Grapalat"/>
        </w:rPr>
      </w:pPr>
    </w:p>
    <w:p w14:paraId="64F4F011" w14:textId="77777777" w:rsidR="00ED59E0" w:rsidRPr="00E267E5" w:rsidRDefault="00ED59E0" w:rsidP="00B46D58">
      <w:pPr>
        <w:widowControl w:val="0"/>
        <w:tabs>
          <w:tab w:val="left" w:pos="1134"/>
        </w:tabs>
        <w:spacing w:after="160"/>
        <w:ind w:firstLine="567"/>
        <w:jc w:val="both"/>
        <w:rPr>
          <w:rFonts w:ascii="GHEA Grapalat" w:hAnsi="GHEA Grapalat"/>
        </w:rPr>
      </w:pPr>
    </w:p>
    <w:p w14:paraId="23AAAF58"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66157D69"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6179190F"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7DC32E36"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581D25DF" w14:textId="77777777" w:rsidR="00305581" w:rsidRDefault="00305581" w:rsidP="00B46D58">
      <w:pPr>
        <w:pStyle w:val="norm"/>
        <w:widowControl w:val="0"/>
        <w:spacing w:after="160" w:line="240" w:lineRule="auto"/>
        <w:ind w:firstLine="284"/>
        <w:jc w:val="right"/>
        <w:rPr>
          <w:rFonts w:ascii="GHEA Grapalat" w:hAnsi="GHEA Grapalat"/>
          <w:b/>
          <w:sz w:val="24"/>
          <w:szCs w:val="24"/>
        </w:rPr>
      </w:pPr>
    </w:p>
    <w:p w14:paraId="43D0BEAF" w14:textId="5F298D43"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14:paraId="3A301D29" w14:textId="73B04AC7" w:rsidR="00B2572B" w:rsidRPr="00305581"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305581" w:rsidRPr="00305581">
        <w:rPr>
          <w:rFonts w:ascii="GHEA Grapalat" w:hAnsi="GHEA Grapalat"/>
          <w:sz w:val="24"/>
          <w:szCs w:val="24"/>
        </w:rPr>
        <w:t>“</w:t>
      </w:r>
      <w:r w:rsidR="009B7585">
        <w:rPr>
          <w:rFonts w:ascii="GHEA Grapalat" w:hAnsi="GHEA Grapalat"/>
          <w:b/>
          <w:sz w:val="24"/>
          <w:szCs w:val="24"/>
        </w:rPr>
        <w:t>ՀՊՖ-ԲՄԱՊՁԲ-2024/01</w:t>
      </w:r>
      <w:r w:rsidR="00305581" w:rsidRPr="00305581">
        <w:rPr>
          <w:rStyle w:val="FootnoteReference"/>
          <w:rFonts w:ascii="GHEA Grapalat" w:hAnsi="GHEA Grapalat"/>
          <w:b/>
          <w:sz w:val="24"/>
          <w:szCs w:val="24"/>
        </w:rPr>
        <w:t>”</w:t>
      </w:r>
      <w:r w:rsidR="006132ED">
        <w:rPr>
          <w:rFonts w:ascii="GHEA Grapalat" w:hAnsi="GHEA Grapalat"/>
          <w:sz w:val="24"/>
          <w:szCs w:val="24"/>
        </w:rPr>
        <w:t>"</w:t>
      </w:r>
    </w:p>
    <w:p w14:paraId="62DB82B6" w14:textId="77777777" w:rsidR="00B2572B" w:rsidRPr="00374F4A" w:rsidRDefault="00B2572B" w:rsidP="00B46D58">
      <w:pPr>
        <w:widowControl w:val="0"/>
        <w:spacing w:after="120"/>
        <w:jc w:val="center"/>
        <w:rPr>
          <w:rFonts w:ascii="GHEA Grapalat" w:hAnsi="GHEA Grapalat" w:cs="Sylfaen"/>
          <w:b/>
        </w:rPr>
      </w:pPr>
    </w:p>
    <w:p w14:paraId="1A3271A3"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1C3E34D0" w14:textId="77777777"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197CC4B0" w14:textId="77777777" w:rsidR="00B2572B" w:rsidRPr="00374F4A" w:rsidRDefault="00B2572B" w:rsidP="00B46D58">
      <w:pPr>
        <w:widowControl w:val="0"/>
        <w:spacing w:after="120"/>
        <w:jc w:val="center"/>
        <w:rPr>
          <w:rFonts w:ascii="GHEA Grapalat" w:hAnsi="GHEA Grapalat"/>
        </w:rPr>
      </w:pPr>
    </w:p>
    <w:p w14:paraId="62926575"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254B2B52"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4FC9BF41"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09BB11FC"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68AD9D34" w14:textId="03D147AC"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9B7585">
        <w:rPr>
          <w:rFonts w:ascii="GHEA Grapalat" w:hAnsi="GHEA Grapalat"/>
        </w:rPr>
        <w:t>ՀՊՖ-ԲՄԱՊՁԲ-2024/01</w:t>
      </w:r>
      <w:r w:rsidR="006132ED">
        <w:rPr>
          <w:rFonts w:ascii="GHEA Grapalat" w:hAnsi="GHEA Grapalat"/>
        </w:rPr>
        <w:t>"</w:t>
      </w:r>
    </w:p>
    <w:p w14:paraId="6774B79E"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03B51F8A" w14:textId="77777777"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56879D44"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2BA91305"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104B6E14"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38CA9EC7"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503A03E5" w14:textId="77777777" w:rsidR="000612B9" w:rsidRDefault="000612B9" w:rsidP="00B46D58">
      <w:pPr>
        <w:jc w:val="both"/>
        <w:rPr>
          <w:rFonts w:ascii="GHEA Grapalat" w:hAnsi="GHEA Grapalat"/>
        </w:rPr>
      </w:pPr>
    </w:p>
    <w:p w14:paraId="5CB44C98"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0BEB4C59"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5CDC9FBD" w14:textId="77777777" w:rsidR="000612B9" w:rsidRDefault="000612B9" w:rsidP="00B46D58">
      <w:pPr>
        <w:jc w:val="both"/>
        <w:rPr>
          <w:rFonts w:ascii="GHEA Grapalat" w:hAnsi="GHEA Grapalat"/>
        </w:rPr>
      </w:pPr>
    </w:p>
    <w:p w14:paraId="16E8F259"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01A60E43"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5A7DD038" w14:textId="77777777" w:rsidR="00B138F3" w:rsidRDefault="00B138F3" w:rsidP="00B46D58">
      <w:pPr>
        <w:jc w:val="both"/>
        <w:rPr>
          <w:rFonts w:ascii="GHEA Grapalat" w:hAnsi="GHEA Grapalat"/>
        </w:rPr>
      </w:pPr>
    </w:p>
    <w:p w14:paraId="27A9D0CF"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38BC59AF"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2CC9692A" w14:textId="77777777" w:rsidR="00B138F3" w:rsidRDefault="00B138F3" w:rsidP="00F96993">
      <w:pPr>
        <w:jc w:val="both"/>
        <w:rPr>
          <w:rFonts w:ascii="GHEA Grapalat" w:hAnsi="GHEA Grapalat"/>
        </w:rPr>
      </w:pPr>
    </w:p>
    <w:p w14:paraId="45D43AE3"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79E3ED01"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380837B3" w14:textId="77777777" w:rsidR="00B16483" w:rsidRDefault="00B16483" w:rsidP="00F96993">
      <w:pPr>
        <w:jc w:val="both"/>
        <w:rPr>
          <w:rFonts w:ascii="GHEA Grapalat" w:hAnsi="GHEA Grapalat"/>
          <w:sz w:val="18"/>
          <w:szCs w:val="18"/>
        </w:rPr>
      </w:pPr>
    </w:p>
    <w:p w14:paraId="2E4D9D14"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728FD3F1"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12C2AFED" w14:textId="77777777" w:rsidR="00B16483" w:rsidRPr="00D3436F" w:rsidRDefault="00B16483" w:rsidP="00B16483">
      <w:pPr>
        <w:tabs>
          <w:tab w:val="left" w:pos="7371"/>
        </w:tabs>
        <w:spacing w:after="160"/>
        <w:ind w:left="3544" w:firstLine="3"/>
        <w:jc w:val="both"/>
        <w:rPr>
          <w:rFonts w:ascii="GHEA Grapalat" w:hAnsi="GHEA Grapalat"/>
          <w:sz w:val="16"/>
        </w:rPr>
      </w:pPr>
    </w:p>
    <w:p w14:paraId="51E3D5D0"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2C8E67AD"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6E2C2CE4" w14:textId="77777777"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14:paraId="2FC306E3" w14:textId="77777777"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14:paraId="67EC0735" w14:textId="77777777" w:rsidR="009E1F0A" w:rsidRPr="004F23CF" w:rsidRDefault="009E1F0A" w:rsidP="009E1F0A">
      <w:pPr>
        <w:rPr>
          <w:rFonts w:ascii="GHEA Grapalat" w:hAnsi="GHEA Grapalat"/>
          <w:i/>
          <w:sz w:val="16"/>
          <w:vertAlign w:val="superscript"/>
          <w:lang w:val="es-ES"/>
        </w:rPr>
      </w:pPr>
    </w:p>
    <w:p w14:paraId="64DD66CD" w14:textId="28CED82D" w:rsidR="009E1F0A" w:rsidRPr="004F23CF" w:rsidRDefault="009E1F0A" w:rsidP="009E1F0A">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Pr="004F23CF">
        <w:rPr>
          <w:rFonts w:ascii="GHEA Grapalat" w:hAnsi="GHEA Grapalat"/>
        </w:rPr>
        <w:t xml:space="preserve">" </w:t>
      </w:r>
      <w:r w:rsidR="009B7585">
        <w:rPr>
          <w:rFonts w:ascii="GHEA Grapalat" w:hAnsi="GHEA Grapalat"/>
        </w:rPr>
        <w:t>ՀՊՖ-ԲՄԱՊՁԲ-2024/01</w:t>
      </w:r>
      <w:r w:rsidRPr="004F23CF">
        <w:rPr>
          <w:rFonts w:ascii="GHEA Grapalat" w:hAnsi="GHEA Grapalat"/>
        </w:rPr>
        <w:t xml:space="preserve"> *</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14:paraId="1CBDAB8E" w14:textId="77777777"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14:paraId="336B1B56" w14:textId="77777777"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14:paraId="2F04874A" w14:textId="416E1570" w:rsidR="006B3E56" w:rsidRPr="00AF791F" w:rsidRDefault="006B3E56" w:rsidP="00AF791F">
      <w:pPr>
        <w:pStyle w:val="ListParagraph"/>
        <w:widowControl w:val="0"/>
        <w:numPr>
          <w:ilvl w:val="0"/>
          <w:numId w:val="33"/>
        </w:numPr>
        <w:tabs>
          <w:tab w:val="left" w:pos="567"/>
        </w:tabs>
        <w:spacing w:after="160"/>
        <w:jc w:val="both"/>
        <w:rPr>
          <w:rFonts w:ascii="GHEA Grapalat" w:hAnsi="GHEA Grapalat" w:cs="Arial"/>
        </w:rPr>
      </w:pPr>
      <w:r w:rsidRPr="00AF791F">
        <w:rPr>
          <w:rFonts w:ascii="GHEA Grapalat" w:hAnsi="GHEA Grapalat"/>
        </w:rPr>
        <w:t xml:space="preserve">в рамках участия в </w:t>
      </w:r>
      <w:r w:rsidR="00305944" w:rsidRPr="00AF791F">
        <w:rPr>
          <w:rFonts w:ascii="GHEA Grapalat" w:hAnsi="GHEA Grapalat"/>
        </w:rPr>
        <w:t xml:space="preserve">открытом конкурсе </w:t>
      </w:r>
      <w:r w:rsidRPr="00AF791F">
        <w:rPr>
          <w:rFonts w:ascii="GHEA Grapalat" w:hAnsi="GHEA Grapalat"/>
        </w:rPr>
        <w:t xml:space="preserve">под кодом  </w:t>
      </w:r>
      <w:r w:rsidR="009B7585">
        <w:rPr>
          <w:rFonts w:ascii="GHEA Grapalat" w:hAnsi="GHEA Grapalat"/>
        </w:rPr>
        <w:t>ՀՊՖ-ԲՄԱՊՁԲ-2024/01</w:t>
      </w:r>
      <w:r w:rsidRPr="00AF791F">
        <w:rPr>
          <w:rFonts w:ascii="GHEA Grapalat" w:hAnsi="GHEA Grapalat"/>
        </w:rPr>
        <w:t xml:space="preserve"> </w:t>
      </w:r>
    </w:p>
    <w:p w14:paraId="5BC6DB94" w14:textId="77777777"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14:paraId="76E2915B" w14:textId="77777777"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14:paraId="6CEF5308"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3451473A"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2D265683"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32D19C48"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2E6554F1"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007872C7" w14:textId="77777777"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14:paraId="27D7EBE0" w14:textId="77777777"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14:paraId="2180B0F7" w14:textId="77777777"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14:paraId="6111C8BC" w14:textId="77777777"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FootnoteReference"/>
          <w:rFonts w:ascii="GHEA Grapalat" w:hAnsi="GHEA Grapalat"/>
          <w:sz w:val="28"/>
          <w:szCs w:val="28"/>
        </w:rPr>
        <w:footnoteReference w:customMarkFollows="1" w:id="15"/>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14:paraId="024EC40E" w14:textId="77777777" w:rsidR="00923711" w:rsidRDefault="00923711">
      <w:pPr>
        <w:rPr>
          <w:rFonts w:ascii="GHEA Grapalat" w:hAnsi="GHEA Grapalat"/>
        </w:rPr>
      </w:pPr>
    </w:p>
    <w:p w14:paraId="22C41086" w14:textId="77777777" w:rsidR="00110534" w:rsidRDefault="00F36AD3" w:rsidP="00B46D58">
      <w:pPr>
        <w:jc w:val="both"/>
        <w:rPr>
          <w:rFonts w:ascii="GHEA Grapalat" w:hAnsi="GHEA Grapalat"/>
        </w:rPr>
      </w:pPr>
      <w:r>
        <w:rPr>
          <w:rFonts w:ascii="GHEA Grapalat" w:hAnsi="GHEA Grapalat"/>
        </w:rPr>
        <w:t xml:space="preserve"> </w:t>
      </w:r>
    </w:p>
    <w:p w14:paraId="56BAAA70" w14:textId="77777777"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14:paraId="52297FA6" w14:textId="77777777"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14:paraId="1D12F1E7" w14:textId="77777777"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14:paraId="7AD6E249" w14:textId="77777777" w:rsidR="00F855BB" w:rsidRDefault="00F855BB" w:rsidP="00B46D58">
      <w:pPr>
        <w:tabs>
          <w:tab w:val="left" w:pos="7371"/>
        </w:tabs>
        <w:spacing w:after="160"/>
        <w:ind w:left="3544" w:firstLine="3"/>
        <w:jc w:val="both"/>
        <w:rPr>
          <w:rFonts w:ascii="GHEA Grapalat" w:hAnsi="GHEA Grapalat"/>
          <w:sz w:val="16"/>
          <w:lang w:val="hy-AM"/>
        </w:rPr>
      </w:pPr>
    </w:p>
    <w:p w14:paraId="20B413A4" w14:textId="77777777" w:rsidR="00F855BB" w:rsidRPr="000811C1" w:rsidRDefault="00F855BB" w:rsidP="00B46D58">
      <w:pPr>
        <w:tabs>
          <w:tab w:val="left" w:pos="7371"/>
        </w:tabs>
        <w:spacing w:after="160"/>
        <w:ind w:left="3544" w:firstLine="3"/>
        <w:jc w:val="both"/>
        <w:rPr>
          <w:rFonts w:ascii="GHEA Grapalat" w:hAnsi="GHEA Grapalat"/>
          <w:sz w:val="16"/>
          <w:lang w:val="hy-AM"/>
        </w:rPr>
      </w:pPr>
    </w:p>
    <w:p w14:paraId="37623DA4" w14:textId="77777777" w:rsidR="006B3E56" w:rsidRPr="00D3436F" w:rsidRDefault="006B3E56" w:rsidP="00B46D58">
      <w:pPr>
        <w:tabs>
          <w:tab w:val="left" w:pos="7371"/>
        </w:tabs>
        <w:spacing w:after="160"/>
        <w:ind w:left="3544" w:firstLine="3"/>
        <w:jc w:val="both"/>
        <w:rPr>
          <w:rFonts w:ascii="GHEA Grapalat" w:hAnsi="GHEA Grapalat"/>
          <w:sz w:val="16"/>
        </w:rPr>
      </w:pPr>
    </w:p>
    <w:p w14:paraId="4EE385DB" w14:textId="77777777" w:rsidR="006B3E56" w:rsidRPr="00770B03" w:rsidRDefault="006B3E56" w:rsidP="00B46D58">
      <w:pPr>
        <w:tabs>
          <w:tab w:val="left" w:pos="7371"/>
        </w:tabs>
        <w:spacing w:after="160"/>
        <w:ind w:left="3544" w:firstLine="3"/>
        <w:jc w:val="both"/>
        <w:rPr>
          <w:rFonts w:ascii="GHEA Grapalat" w:hAnsi="GHEA Grapalat"/>
          <w:sz w:val="16"/>
        </w:rPr>
      </w:pPr>
    </w:p>
    <w:p w14:paraId="09931521"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6A9E3C0C"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537286E1"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6BAD3C81"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6FF707BD" w14:textId="77777777" w:rsidR="00123294" w:rsidRDefault="00123294" w:rsidP="00B46D58">
      <w:pPr>
        <w:rPr>
          <w:rFonts w:ascii="GHEA Grapalat" w:hAnsi="GHEA Grapalat"/>
          <w:b/>
        </w:rPr>
      </w:pPr>
      <w:r>
        <w:rPr>
          <w:rFonts w:ascii="GHEA Grapalat" w:hAnsi="GHEA Grapalat"/>
          <w:b/>
        </w:rPr>
        <w:br w:type="page"/>
      </w:r>
    </w:p>
    <w:p w14:paraId="72F0C6A2" w14:textId="77777777" w:rsidR="00B048B2" w:rsidRDefault="00B048B2" w:rsidP="00B46D58">
      <w:pPr>
        <w:rPr>
          <w:rFonts w:ascii="GHEA Grapalat" w:hAnsi="GHEA Grapalat"/>
          <w:b/>
        </w:rPr>
      </w:pPr>
    </w:p>
    <w:p w14:paraId="1A012120" w14:textId="77777777"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14:paraId="38608E3C" w14:textId="2A6D68E4" w:rsidR="00D043C1" w:rsidRPr="009044F1" w:rsidRDefault="00D043C1" w:rsidP="00D043C1">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9B7585">
        <w:rPr>
          <w:rFonts w:ascii="GHEA Grapalat" w:hAnsi="GHEA Grapalat"/>
          <w:b/>
          <w:sz w:val="24"/>
          <w:szCs w:val="24"/>
        </w:rPr>
        <w:t>ՀՊՖ-ԲՄԱՊՁԲ-2024/01</w:t>
      </w:r>
      <w:r>
        <w:rPr>
          <w:rFonts w:ascii="GHEA Grapalat" w:hAnsi="GHEA Grapalat"/>
          <w:b/>
          <w:sz w:val="24"/>
          <w:szCs w:val="24"/>
        </w:rPr>
        <w:t>"</w:t>
      </w:r>
      <w:r>
        <w:rPr>
          <w:rStyle w:val="FootnoteReference"/>
          <w:rFonts w:ascii="GHEA Grapalat" w:hAnsi="GHEA Grapalat"/>
          <w:b/>
          <w:sz w:val="24"/>
          <w:szCs w:val="24"/>
        </w:rPr>
        <w:footnoteReference w:customMarkFollows="1" w:id="16"/>
        <w:t>*</w:t>
      </w:r>
    </w:p>
    <w:p w14:paraId="6B3D63D1" w14:textId="77777777" w:rsidR="00D043C1" w:rsidRPr="009044F1" w:rsidRDefault="00D043C1" w:rsidP="00D043C1">
      <w:pPr>
        <w:widowControl w:val="0"/>
        <w:spacing w:after="160"/>
        <w:ind w:left="567" w:right="565"/>
        <w:jc w:val="center"/>
        <w:rPr>
          <w:rFonts w:ascii="GHEA Grapalat" w:hAnsi="GHEA Grapalat"/>
          <w:b/>
        </w:rPr>
      </w:pPr>
    </w:p>
    <w:p w14:paraId="2D2B48D4" w14:textId="77777777"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14:paraId="7095C940" w14:textId="77777777"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14:paraId="3D568D18" w14:textId="77777777"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14:paraId="3C6F9A7A" w14:textId="77777777"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14:paraId="2085FC1C" w14:textId="77777777"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14:paraId="4F258414" w14:textId="137E1A28"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009B7585">
        <w:rPr>
          <w:rFonts w:ascii="GHEA Grapalat" w:hAnsi="GHEA Grapalat"/>
        </w:rPr>
        <w:t>ՀՊՖ-ԲՄԱՊՁԲ-2024/01</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14:paraId="44F1B5DD" w14:textId="77777777" w:rsidTr="00FF3F2A">
        <w:tc>
          <w:tcPr>
            <w:tcW w:w="1042" w:type="dxa"/>
            <w:vMerge w:val="restart"/>
            <w:vAlign w:val="center"/>
          </w:tcPr>
          <w:p w14:paraId="6D48DF29" w14:textId="77777777" w:rsidR="00EE1022" w:rsidRDefault="00EE1022" w:rsidP="00FF3F2A">
            <w:pPr>
              <w:widowControl w:val="0"/>
              <w:jc w:val="center"/>
              <w:rPr>
                <w:rFonts w:ascii="GHEA Grapalat" w:hAnsi="GHEA Grapalat"/>
                <w:b/>
                <w:sz w:val="20"/>
                <w:szCs w:val="20"/>
              </w:rPr>
            </w:pPr>
          </w:p>
          <w:p w14:paraId="1FA61751"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41D935CC"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14:paraId="1E8C8AC4" w14:textId="77777777" w:rsidTr="000811C1">
        <w:trPr>
          <w:trHeight w:val="696"/>
        </w:trPr>
        <w:tc>
          <w:tcPr>
            <w:tcW w:w="1042" w:type="dxa"/>
            <w:vMerge/>
            <w:vAlign w:val="center"/>
          </w:tcPr>
          <w:p w14:paraId="07DAC890" w14:textId="77777777" w:rsidR="00D043C1" w:rsidRPr="00206AF8" w:rsidRDefault="00D043C1" w:rsidP="00FF3F2A">
            <w:pPr>
              <w:widowControl w:val="0"/>
              <w:jc w:val="center"/>
              <w:rPr>
                <w:rFonts w:ascii="GHEA Grapalat" w:hAnsi="GHEA Grapalat"/>
                <w:b/>
                <w:bCs/>
                <w:sz w:val="20"/>
                <w:szCs w:val="20"/>
              </w:rPr>
            </w:pPr>
          </w:p>
        </w:tc>
        <w:tc>
          <w:tcPr>
            <w:tcW w:w="1605" w:type="dxa"/>
            <w:vAlign w:val="center"/>
          </w:tcPr>
          <w:p w14:paraId="6F4CF7A7" w14:textId="77777777"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14:paraId="76C5BC79"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1ADC6313"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13D17FC9" w14:textId="77777777"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14:paraId="671FF81E"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507E7648"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14:paraId="5F8AE087" w14:textId="77777777" w:rsidTr="00FF3F2A">
        <w:tc>
          <w:tcPr>
            <w:tcW w:w="1042" w:type="dxa"/>
          </w:tcPr>
          <w:p w14:paraId="10B4362E"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14:paraId="6C8F464B"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14:paraId="4F88A54E"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14:paraId="483A7721"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14:paraId="05F90602"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14:paraId="3D68261C" w14:textId="77777777"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14:paraId="086EC0F7" w14:textId="77777777" w:rsidTr="00FF3F2A">
        <w:tc>
          <w:tcPr>
            <w:tcW w:w="1042" w:type="dxa"/>
          </w:tcPr>
          <w:p w14:paraId="6DD48B82"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14:paraId="0DF8ECB8"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14:paraId="219E174D"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14:paraId="48F0B140"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14:paraId="54CCBAA4"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14:paraId="4D210FFA" w14:textId="77777777"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14:paraId="78C8594E" w14:textId="77777777" w:rsidTr="00FF3F2A">
        <w:tc>
          <w:tcPr>
            <w:tcW w:w="1042" w:type="dxa"/>
          </w:tcPr>
          <w:p w14:paraId="1BED80BA"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14:paraId="01700D81"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14:paraId="42C2CE9A"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14:paraId="467CC163"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14:paraId="3B13D74B"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14:paraId="03373A68" w14:textId="77777777" w:rsidR="00D043C1" w:rsidRPr="00206AF8" w:rsidRDefault="00D043C1" w:rsidP="00FF3F2A">
            <w:pPr>
              <w:pStyle w:val="Heading3"/>
              <w:keepNext w:val="0"/>
              <w:widowControl w:val="0"/>
              <w:spacing w:line="240" w:lineRule="auto"/>
              <w:jc w:val="left"/>
              <w:rPr>
                <w:rFonts w:ascii="GHEA Grapalat" w:hAnsi="GHEA Grapalat"/>
                <w:b/>
              </w:rPr>
            </w:pPr>
          </w:p>
        </w:tc>
      </w:tr>
    </w:tbl>
    <w:p w14:paraId="39170804" w14:textId="77777777" w:rsidR="00D043C1" w:rsidRDefault="00D043C1" w:rsidP="00D043C1">
      <w:pPr>
        <w:widowControl w:val="0"/>
        <w:tabs>
          <w:tab w:val="left" w:pos="6804"/>
        </w:tabs>
        <w:jc w:val="center"/>
        <w:rPr>
          <w:rFonts w:ascii="GHEA Grapalat" w:hAnsi="GHEA Grapalat"/>
          <w:lang w:val="en-US"/>
        </w:rPr>
      </w:pPr>
    </w:p>
    <w:p w14:paraId="439B439D" w14:textId="77777777"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367DC6C9" w14:textId="77777777"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123FE450" w14:textId="77777777" w:rsidR="00D043C1" w:rsidRPr="008875C7" w:rsidRDefault="00D043C1" w:rsidP="00D043C1">
      <w:pPr>
        <w:widowControl w:val="0"/>
        <w:spacing w:after="160"/>
        <w:jc w:val="right"/>
        <w:rPr>
          <w:rFonts w:ascii="GHEA Grapalat" w:hAnsi="GHEA Grapalat"/>
        </w:rPr>
      </w:pPr>
    </w:p>
    <w:p w14:paraId="38269BFE" w14:textId="77777777"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14:paraId="3C3B2B54" w14:textId="77777777" w:rsidR="00D043C1" w:rsidRDefault="00D043C1" w:rsidP="00D043C1">
      <w:pPr>
        <w:rPr>
          <w:rFonts w:ascii="GHEA Grapalat" w:hAnsi="GHEA Grapalat"/>
        </w:rPr>
      </w:pPr>
      <w:r>
        <w:rPr>
          <w:rFonts w:ascii="GHEA Grapalat" w:hAnsi="GHEA Grapalat"/>
        </w:rPr>
        <w:br w:type="page"/>
      </w:r>
    </w:p>
    <w:p w14:paraId="44F9F701" w14:textId="77777777"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14:paraId="4485B1C3" w14:textId="77777777" w:rsidR="00AB6E69" w:rsidRPr="00FA6464" w:rsidRDefault="00AB6E69" w:rsidP="00AB6E69">
      <w:pPr>
        <w:jc w:val="right"/>
        <w:rPr>
          <w:rFonts w:ascii="GHEA Grapalat" w:hAnsi="GHEA Grapalat"/>
          <w:b/>
        </w:rPr>
      </w:pPr>
      <w:r w:rsidRPr="001439BD">
        <w:rPr>
          <w:rFonts w:ascii="GHEA Grapalat" w:hAnsi="GHEA Grapalat"/>
          <w:b/>
        </w:rPr>
        <w:t>к Приглашению на открытый конкурс</w:t>
      </w:r>
    </w:p>
    <w:p w14:paraId="58015BDB" w14:textId="61D135E9" w:rsidR="00AB6E69" w:rsidRPr="009044F1" w:rsidRDefault="00AB6E69" w:rsidP="00AB6E69">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9B7585">
        <w:rPr>
          <w:rFonts w:ascii="GHEA Grapalat" w:hAnsi="GHEA Grapalat"/>
          <w:b/>
          <w:sz w:val="24"/>
          <w:szCs w:val="24"/>
        </w:rPr>
        <w:t>ՀՊՖ-ԲՄԱՊՁԲ-2024/01</w:t>
      </w:r>
      <w:r w:rsidR="000B5664">
        <w:rPr>
          <w:rFonts w:ascii="GHEA Grapalat" w:hAnsi="GHEA Grapalat"/>
          <w:b/>
          <w:sz w:val="24"/>
          <w:szCs w:val="24"/>
        </w:rPr>
        <w:t>*</w:t>
      </w:r>
      <w:r>
        <w:rPr>
          <w:rFonts w:ascii="GHEA Grapalat" w:hAnsi="GHEA Grapalat"/>
          <w:b/>
          <w:sz w:val="24"/>
          <w:szCs w:val="24"/>
        </w:rPr>
        <w:t>"</w:t>
      </w:r>
    </w:p>
    <w:p w14:paraId="472DCE7A" w14:textId="77777777" w:rsidR="00F016A2" w:rsidRDefault="00F016A2">
      <w:pPr>
        <w:rPr>
          <w:rFonts w:ascii="GHEA Grapalat" w:hAnsi="GHEA Grapalat"/>
          <w:b/>
        </w:rPr>
      </w:pPr>
    </w:p>
    <w:p w14:paraId="43570A11" w14:textId="77777777" w:rsidR="00F016A2" w:rsidRDefault="00F016A2" w:rsidP="00F016A2">
      <w:pPr>
        <w:ind w:left="360" w:hanging="360"/>
        <w:jc w:val="center"/>
        <w:rPr>
          <w:rFonts w:ascii="GHEA Grapalat" w:hAnsi="GHEA Grapalat"/>
          <w:b/>
        </w:rPr>
      </w:pPr>
      <w:r>
        <w:rPr>
          <w:rFonts w:ascii="GHEA Grapalat" w:hAnsi="GHEA Grapalat"/>
          <w:b/>
        </w:rPr>
        <w:t>ФОРМА</w:t>
      </w:r>
    </w:p>
    <w:p w14:paraId="7D2A0FA7" w14:textId="77777777"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51A785EF" w14:textId="77777777" w:rsidR="00F016A2" w:rsidRPr="00ED3A13" w:rsidRDefault="00F016A2" w:rsidP="00F016A2">
      <w:pPr>
        <w:ind w:left="360" w:hanging="360"/>
        <w:jc w:val="center"/>
        <w:rPr>
          <w:rFonts w:ascii="GHEA Grapalat" w:eastAsia="GHEA Grapalat" w:hAnsi="GHEA Grapalat" w:cs="GHEA Grapalat"/>
          <w:b/>
        </w:rPr>
      </w:pPr>
    </w:p>
    <w:p w14:paraId="22C9FCDD" w14:textId="77777777"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39F6785C"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14:paraId="6FC9A063" w14:textId="77777777" w:rsidTr="006D2CDF">
        <w:tc>
          <w:tcPr>
            <w:tcW w:w="2836" w:type="dxa"/>
            <w:shd w:val="clear" w:color="auto" w:fill="D9E2F3"/>
            <w:vAlign w:val="center"/>
          </w:tcPr>
          <w:p w14:paraId="3F74459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A9EF92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92BD6DD" w14:textId="77777777" w:rsidTr="006D2CDF">
        <w:tc>
          <w:tcPr>
            <w:tcW w:w="2836" w:type="dxa"/>
            <w:shd w:val="clear" w:color="auto" w:fill="D9E2F3"/>
            <w:vAlign w:val="center"/>
          </w:tcPr>
          <w:p w14:paraId="251AF7E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16A4BE7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EC52066" w14:textId="77777777" w:rsidTr="006D2CDF">
        <w:tc>
          <w:tcPr>
            <w:tcW w:w="2836" w:type="dxa"/>
            <w:shd w:val="clear" w:color="auto" w:fill="D9E2F3"/>
            <w:vAlign w:val="center"/>
          </w:tcPr>
          <w:p w14:paraId="31DEAAE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64E8EB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41EDCBE" w14:textId="77777777" w:rsidTr="006D2CDF">
        <w:tc>
          <w:tcPr>
            <w:tcW w:w="2836" w:type="dxa"/>
            <w:shd w:val="clear" w:color="auto" w:fill="D9E2F3"/>
            <w:vAlign w:val="center"/>
          </w:tcPr>
          <w:p w14:paraId="7B78CBC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642FAD7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2C3F928" w14:textId="77777777" w:rsidTr="006D2CDF">
        <w:tc>
          <w:tcPr>
            <w:tcW w:w="2836" w:type="dxa"/>
            <w:shd w:val="clear" w:color="auto" w:fill="D9E2F3"/>
            <w:vAlign w:val="center"/>
          </w:tcPr>
          <w:p w14:paraId="7F071A12"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14:paraId="4E80157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79B70BE" w14:textId="77777777" w:rsidTr="006D2CDF">
        <w:tc>
          <w:tcPr>
            <w:tcW w:w="2836" w:type="dxa"/>
            <w:shd w:val="clear" w:color="auto" w:fill="D9E2F3"/>
            <w:vAlign w:val="center"/>
          </w:tcPr>
          <w:p w14:paraId="533A2A3A"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7972E3D6" w14:textId="77777777"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14:paraId="4D60C6D5" w14:textId="77777777" w:rsidTr="006D2CDF">
        <w:tc>
          <w:tcPr>
            <w:tcW w:w="2836" w:type="dxa"/>
            <w:shd w:val="clear" w:color="auto" w:fill="D9E2F3"/>
            <w:vAlign w:val="center"/>
          </w:tcPr>
          <w:p w14:paraId="3141075C" w14:textId="77777777"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6C42233" w14:textId="77777777" w:rsidR="00F016A2" w:rsidRPr="00FD1EE4" w:rsidRDefault="00F016A2" w:rsidP="006D2CDF">
            <w:pPr>
              <w:spacing w:before="240" w:after="240"/>
              <w:ind w:left="993" w:hanging="851"/>
              <w:rPr>
                <w:rFonts w:ascii="GHEA Grapalat" w:eastAsia="GHEA Grapalat" w:hAnsi="GHEA Grapalat" w:cs="GHEA Grapalat"/>
              </w:rPr>
            </w:pPr>
          </w:p>
        </w:tc>
      </w:tr>
    </w:tbl>
    <w:p w14:paraId="14B8BE16"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3F2DE918" w14:textId="77777777" w:rsidTr="006D2CDF">
        <w:tc>
          <w:tcPr>
            <w:tcW w:w="2835" w:type="dxa"/>
            <w:shd w:val="clear" w:color="auto" w:fill="D9E2F3"/>
            <w:vAlign w:val="center"/>
          </w:tcPr>
          <w:p w14:paraId="0E610A4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BD395F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652DF1D" w14:textId="77777777" w:rsidTr="006D2CDF">
        <w:trPr>
          <w:trHeight w:val="1487"/>
        </w:trPr>
        <w:tc>
          <w:tcPr>
            <w:tcW w:w="2835" w:type="dxa"/>
            <w:shd w:val="clear" w:color="auto" w:fill="D9E2F3"/>
            <w:vAlign w:val="center"/>
          </w:tcPr>
          <w:p w14:paraId="5F5423E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9F2E548" w14:textId="77777777" w:rsidR="00F016A2" w:rsidRPr="00FD1EE4" w:rsidRDefault="00F016A2" w:rsidP="006D2CDF">
            <w:pPr>
              <w:spacing w:before="240" w:after="240"/>
              <w:rPr>
                <w:rFonts w:ascii="GHEA Grapalat" w:eastAsia="GHEA Grapalat" w:hAnsi="GHEA Grapalat" w:cs="GHEA Grapalat"/>
              </w:rPr>
            </w:pPr>
          </w:p>
        </w:tc>
      </w:tr>
    </w:tbl>
    <w:p w14:paraId="24461ADA"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53D85EB2" w14:textId="77777777" w:rsidTr="006D2CDF">
        <w:tc>
          <w:tcPr>
            <w:tcW w:w="2835" w:type="dxa"/>
            <w:shd w:val="clear" w:color="auto" w:fill="D9E2F3"/>
            <w:vAlign w:val="center"/>
          </w:tcPr>
          <w:p w14:paraId="3080E354"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5B9DE7F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A3A87F1" w14:textId="77777777" w:rsidTr="006D2CDF">
        <w:tc>
          <w:tcPr>
            <w:tcW w:w="2835" w:type="dxa"/>
            <w:shd w:val="clear" w:color="auto" w:fill="D9E2F3"/>
            <w:vAlign w:val="center"/>
          </w:tcPr>
          <w:p w14:paraId="2EB5B173"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0B655A0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146A442" w14:textId="77777777" w:rsidTr="006D2CDF">
        <w:tc>
          <w:tcPr>
            <w:tcW w:w="2835" w:type="dxa"/>
            <w:shd w:val="clear" w:color="auto" w:fill="D9E2F3"/>
            <w:vAlign w:val="center"/>
          </w:tcPr>
          <w:p w14:paraId="427E0F81"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7925915D" w14:textId="77777777" w:rsidR="00F016A2" w:rsidRPr="00FD1EE4" w:rsidRDefault="00F016A2" w:rsidP="006D2CDF">
            <w:pPr>
              <w:spacing w:before="240" w:after="240"/>
              <w:rPr>
                <w:rFonts w:ascii="GHEA Grapalat" w:eastAsia="GHEA Grapalat" w:hAnsi="GHEA Grapalat" w:cs="GHEA Grapalat"/>
              </w:rPr>
            </w:pPr>
          </w:p>
        </w:tc>
      </w:tr>
    </w:tbl>
    <w:p w14:paraId="7E183B09" w14:textId="77777777" w:rsidR="00F016A2" w:rsidRPr="00FD1EE4" w:rsidRDefault="00F016A2" w:rsidP="00F016A2">
      <w:pPr>
        <w:rPr>
          <w:rFonts w:ascii="GHEA Grapalat" w:eastAsia="GHEA Grapalat" w:hAnsi="GHEA Grapalat" w:cs="GHEA Grapalat"/>
        </w:rPr>
      </w:pPr>
    </w:p>
    <w:p w14:paraId="029DB7EB" w14:textId="77777777"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14:paraId="77A5585B" w14:textId="77777777"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1D3B9ECA" w14:textId="77777777"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5D96BBC3" w14:textId="77777777" w:rsidTr="006D2CDF">
        <w:tc>
          <w:tcPr>
            <w:tcW w:w="2835" w:type="dxa"/>
            <w:shd w:val="clear" w:color="auto" w:fill="D9E2F3"/>
            <w:vAlign w:val="center"/>
          </w:tcPr>
          <w:p w14:paraId="13475C04"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33A1B48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672684F" w14:textId="77777777" w:rsidTr="006D2CDF">
        <w:tc>
          <w:tcPr>
            <w:tcW w:w="2835" w:type="dxa"/>
            <w:shd w:val="clear" w:color="auto" w:fill="D9E2F3"/>
            <w:vAlign w:val="center"/>
          </w:tcPr>
          <w:p w14:paraId="7AAE0E3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02634C4A" w14:textId="77777777" w:rsidR="00F016A2" w:rsidRPr="00FD1EE4" w:rsidRDefault="00F016A2" w:rsidP="006D2CDF">
            <w:pPr>
              <w:spacing w:before="240" w:after="240"/>
              <w:rPr>
                <w:rFonts w:ascii="GHEA Grapalat" w:eastAsia="GHEA Grapalat" w:hAnsi="GHEA Grapalat" w:cs="GHEA Grapalat"/>
              </w:rPr>
            </w:pPr>
          </w:p>
        </w:tc>
      </w:tr>
    </w:tbl>
    <w:p w14:paraId="5E1865BB"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1F2FBFD6" w14:textId="77777777" w:rsidTr="006D2CDF">
        <w:tc>
          <w:tcPr>
            <w:tcW w:w="2835" w:type="dxa"/>
            <w:shd w:val="clear" w:color="auto" w:fill="D9E2F3"/>
            <w:vAlign w:val="center"/>
          </w:tcPr>
          <w:p w14:paraId="6903AF4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D67B8F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B22C33A" w14:textId="77777777" w:rsidTr="006D2CDF">
        <w:tc>
          <w:tcPr>
            <w:tcW w:w="2835" w:type="dxa"/>
            <w:shd w:val="clear" w:color="auto" w:fill="D9E2F3"/>
            <w:vAlign w:val="center"/>
          </w:tcPr>
          <w:p w14:paraId="05DF41F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0F3918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5F738BE" w14:textId="77777777" w:rsidTr="006D2CDF">
        <w:tc>
          <w:tcPr>
            <w:tcW w:w="2835" w:type="dxa"/>
            <w:shd w:val="clear" w:color="auto" w:fill="D9E2F3"/>
            <w:vAlign w:val="center"/>
          </w:tcPr>
          <w:p w14:paraId="7FA88A7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7FD4135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B31D457" w14:textId="77777777" w:rsidTr="006D2CDF">
        <w:tc>
          <w:tcPr>
            <w:tcW w:w="2835" w:type="dxa"/>
            <w:shd w:val="clear" w:color="auto" w:fill="D9E2F3"/>
            <w:vAlign w:val="center"/>
          </w:tcPr>
          <w:p w14:paraId="78488AC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1201695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0F3340D" w14:textId="77777777" w:rsidTr="006D2CDF">
        <w:tc>
          <w:tcPr>
            <w:tcW w:w="2835" w:type="dxa"/>
            <w:shd w:val="clear" w:color="auto" w:fill="D9E2F3"/>
            <w:vAlign w:val="center"/>
          </w:tcPr>
          <w:p w14:paraId="21ABE2E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A2B79F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8970040" w14:textId="77777777" w:rsidTr="006D2CDF">
        <w:trPr>
          <w:trHeight w:val="1361"/>
        </w:trPr>
        <w:tc>
          <w:tcPr>
            <w:tcW w:w="2835" w:type="dxa"/>
            <w:shd w:val="clear" w:color="auto" w:fill="D9E2F3"/>
            <w:vAlign w:val="center"/>
          </w:tcPr>
          <w:p w14:paraId="1D20B47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0AB7CF4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CEEC174" w14:textId="77777777" w:rsidTr="006D2CDF">
        <w:tc>
          <w:tcPr>
            <w:tcW w:w="2835" w:type="dxa"/>
            <w:shd w:val="clear" w:color="auto" w:fill="D9E2F3"/>
            <w:vAlign w:val="center"/>
          </w:tcPr>
          <w:p w14:paraId="63F178F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1BA2373" w14:textId="77777777" w:rsidR="00F016A2" w:rsidRPr="00FD1EE4" w:rsidRDefault="00F016A2" w:rsidP="006D2CDF">
            <w:pPr>
              <w:spacing w:before="240" w:after="240"/>
              <w:rPr>
                <w:rFonts w:ascii="GHEA Grapalat" w:eastAsia="GHEA Grapalat" w:hAnsi="GHEA Grapalat" w:cs="GHEA Grapalat"/>
              </w:rPr>
            </w:pPr>
          </w:p>
        </w:tc>
      </w:tr>
    </w:tbl>
    <w:p w14:paraId="0E804E58" w14:textId="77777777"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2ABF93C9" w14:textId="77777777" w:rsidTr="006D2CDF">
        <w:tc>
          <w:tcPr>
            <w:tcW w:w="2836" w:type="dxa"/>
            <w:shd w:val="clear" w:color="auto" w:fill="D9E2F3"/>
            <w:vAlign w:val="center"/>
          </w:tcPr>
          <w:p w14:paraId="6B4A3938" w14:textId="77777777"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1981FC7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A5BDB49" w14:textId="77777777" w:rsidTr="006D2CDF">
        <w:tc>
          <w:tcPr>
            <w:tcW w:w="2836" w:type="dxa"/>
            <w:shd w:val="clear" w:color="auto" w:fill="D9E2F3"/>
            <w:vAlign w:val="center"/>
          </w:tcPr>
          <w:p w14:paraId="12955A18" w14:textId="77777777"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14:paraId="06ADF68E" w14:textId="77777777" w:rsidR="00F016A2" w:rsidRPr="00FD1EE4" w:rsidRDefault="00B14EEB"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5AD86307" w14:textId="77777777" w:rsidR="00F016A2" w:rsidRPr="00FD1EE4" w:rsidRDefault="00B14EEB"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70F84DE4"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00D123E2" w14:textId="77777777"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725A58E9"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2D573EC7" w14:textId="77777777" w:rsidTr="006D2CDF">
        <w:tc>
          <w:tcPr>
            <w:tcW w:w="2837" w:type="dxa"/>
            <w:shd w:val="clear" w:color="auto" w:fill="D9E2F3"/>
            <w:vAlign w:val="center"/>
          </w:tcPr>
          <w:p w14:paraId="0F11CB4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38AF04C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2ED8F33" w14:textId="77777777" w:rsidTr="006D2CDF">
        <w:tc>
          <w:tcPr>
            <w:tcW w:w="2837" w:type="dxa"/>
            <w:shd w:val="clear" w:color="auto" w:fill="D9E2F3"/>
            <w:vAlign w:val="center"/>
          </w:tcPr>
          <w:p w14:paraId="0710352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13D30ED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141CABD" w14:textId="77777777" w:rsidTr="006D2CDF">
        <w:tc>
          <w:tcPr>
            <w:tcW w:w="2837" w:type="dxa"/>
            <w:shd w:val="clear" w:color="auto" w:fill="D9E2F3"/>
            <w:vAlign w:val="center"/>
          </w:tcPr>
          <w:p w14:paraId="0E9B4E6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771A913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2B192B3" w14:textId="77777777" w:rsidTr="006D2CDF">
        <w:tc>
          <w:tcPr>
            <w:tcW w:w="2837" w:type="dxa"/>
            <w:shd w:val="clear" w:color="auto" w:fill="D9E2F3"/>
            <w:vAlign w:val="center"/>
          </w:tcPr>
          <w:p w14:paraId="640B93E4"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2B358CDD" w14:textId="77777777" w:rsidR="00F016A2" w:rsidRPr="00FD1EE4" w:rsidRDefault="00B14EEB"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4069B780" w14:textId="77777777" w:rsidR="00F016A2" w:rsidRPr="00FD1EE4" w:rsidRDefault="00B14EEB"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6155B7C4"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7C45005E" w14:textId="77777777" w:rsidTr="006D2CDF">
        <w:tc>
          <w:tcPr>
            <w:tcW w:w="2837" w:type="dxa"/>
            <w:shd w:val="clear" w:color="auto" w:fill="D9E2F3"/>
            <w:vAlign w:val="center"/>
          </w:tcPr>
          <w:p w14:paraId="3077B2C5" w14:textId="77777777"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7B11FDD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01825BB" w14:textId="77777777" w:rsidTr="006D2CDF">
        <w:tc>
          <w:tcPr>
            <w:tcW w:w="2837" w:type="dxa"/>
            <w:shd w:val="clear" w:color="auto" w:fill="D9E2F3"/>
            <w:vAlign w:val="center"/>
          </w:tcPr>
          <w:p w14:paraId="7E2C045D"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79B06B7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017A3E1" w14:textId="77777777" w:rsidTr="006D2CDF">
        <w:tc>
          <w:tcPr>
            <w:tcW w:w="2837" w:type="dxa"/>
            <w:shd w:val="clear" w:color="auto" w:fill="D9E2F3"/>
            <w:vAlign w:val="center"/>
          </w:tcPr>
          <w:p w14:paraId="396C148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025C759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F8468FC" w14:textId="77777777" w:rsidTr="006D2CDF">
        <w:tc>
          <w:tcPr>
            <w:tcW w:w="2837" w:type="dxa"/>
            <w:shd w:val="clear" w:color="auto" w:fill="D9E2F3"/>
            <w:vAlign w:val="center"/>
          </w:tcPr>
          <w:p w14:paraId="15F6C4E9"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36ECE4C7" w14:textId="77777777" w:rsidR="00F016A2" w:rsidRPr="00FD1EE4" w:rsidRDefault="00B14EEB"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391180BB" w14:textId="77777777" w:rsidR="00F016A2" w:rsidRPr="00FD1EE4" w:rsidRDefault="00B14EEB"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45BC90B2" w14:textId="77777777"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14:paraId="6E07CDF5"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3C753347"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51086D19" w14:textId="77777777" w:rsidTr="006D2CDF">
        <w:tc>
          <w:tcPr>
            <w:tcW w:w="2836" w:type="dxa"/>
            <w:shd w:val="clear" w:color="auto" w:fill="D9E2F3"/>
            <w:vAlign w:val="center"/>
          </w:tcPr>
          <w:p w14:paraId="773D0D9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7C407D0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D2A9E0D" w14:textId="77777777" w:rsidTr="006D2CDF">
        <w:tc>
          <w:tcPr>
            <w:tcW w:w="2836" w:type="dxa"/>
            <w:shd w:val="clear" w:color="auto" w:fill="D9E2F3"/>
            <w:vAlign w:val="center"/>
          </w:tcPr>
          <w:p w14:paraId="4B4E3AE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1336ECE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BC0D943" w14:textId="77777777" w:rsidTr="006D2CDF">
        <w:tc>
          <w:tcPr>
            <w:tcW w:w="2836" w:type="dxa"/>
            <w:shd w:val="clear" w:color="auto" w:fill="D9E2F3"/>
            <w:vAlign w:val="center"/>
          </w:tcPr>
          <w:p w14:paraId="26FE2D8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0025F8A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116E8C2" w14:textId="77777777" w:rsidTr="006D2CDF">
        <w:tc>
          <w:tcPr>
            <w:tcW w:w="2836" w:type="dxa"/>
            <w:shd w:val="clear" w:color="auto" w:fill="D9E2F3"/>
            <w:vAlign w:val="center"/>
          </w:tcPr>
          <w:p w14:paraId="405BBAD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1A1B36E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AF37362" w14:textId="77777777" w:rsidTr="006D2CDF">
        <w:tc>
          <w:tcPr>
            <w:tcW w:w="2836" w:type="dxa"/>
            <w:shd w:val="clear" w:color="auto" w:fill="D9E2F3"/>
            <w:vAlign w:val="center"/>
          </w:tcPr>
          <w:p w14:paraId="06EC18F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2A86A84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2B47B25" w14:textId="77777777" w:rsidTr="006D2CDF">
        <w:tc>
          <w:tcPr>
            <w:tcW w:w="2836" w:type="dxa"/>
            <w:shd w:val="clear" w:color="auto" w:fill="D9E2F3"/>
            <w:vAlign w:val="center"/>
          </w:tcPr>
          <w:p w14:paraId="389E2F2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27848A25" w14:textId="77777777" w:rsidR="00F016A2" w:rsidRPr="00FD1EE4" w:rsidRDefault="00F016A2" w:rsidP="006D2CDF">
            <w:pPr>
              <w:spacing w:before="240" w:after="240"/>
              <w:rPr>
                <w:rFonts w:ascii="GHEA Grapalat" w:eastAsia="GHEA Grapalat" w:hAnsi="GHEA Grapalat" w:cs="GHEA Grapalat"/>
              </w:rPr>
            </w:pPr>
          </w:p>
        </w:tc>
      </w:tr>
    </w:tbl>
    <w:p w14:paraId="00E4FBC8"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14:paraId="335C7A3E" w14:textId="77777777" w:rsidTr="006D2CDF">
        <w:tc>
          <w:tcPr>
            <w:tcW w:w="2977" w:type="dxa"/>
            <w:shd w:val="clear" w:color="auto" w:fill="D9E2F3"/>
            <w:vAlign w:val="center"/>
          </w:tcPr>
          <w:p w14:paraId="6B9BEA1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57715F2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07B5013" w14:textId="77777777" w:rsidTr="006D2CDF">
        <w:tc>
          <w:tcPr>
            <w:tcW w:w="2977" w:type="dxa"/>
            <w:shd w:val="clear" w:color="auto" w:fill="D9E2F3"/>
            <w:vAlign w:val="center"/>
          </w:tcPr>
          <w:p w14:paraId="7DCA67E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5900D86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F21B45C" w14:textId="77777777" w:rsidTr="006D2CDF">
        <w:tc>
          <w:tcPr>
            <w:tcW w:w="2977" w:type="dxa"/>
            <w:shd w:val="clear" w:color="auto" w:fill="D9E2F3"/>
            <w:vAlign w:val="center"/>
          </w:tcPr>
          <w:p w14:paraId="65BB9C27" w14:textId="77777777"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6962674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4A10DF4" w14:textId="77777777" w:rsidTr="006D2CDF">
        <w:tc>
          <w:tcPr>
            <w:tcW w:w="2977" w:type="dxa"/>
            <w:shd w:val="clear" w:color="auto" w:fill="D9E2F3"/>
            <w:vAlign w:val="center"/>
          </w:tcPr>
          <w:p w14:paraId="4B1120E3" w14:textId="77777777"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6B277AD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F3D1B68" w14:textId="77777777" w:rsidTr="006D2CDF">
        <w:tc>
          <w:tcPr>
            <w:tcW w:w="2977" w:type="dxa"/>
            <w:shd w:val="clear" w:color="auto" w:fill="D9E2F3"/>
            <w:vAlign w:val="center"/>
          </w:tcPr>
          <w:p w14:paraId="11A1472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733339CB" w14:textId="77777777" w:rsidR="00F016A2" w:rsidRPr="00FD1EE4" w:rsidRDefault="00F016A2" w:rsidP="006D2CDF">
            <w:pPr>
              <w:spacing w:before="240" w:after="240"/>
              <w:rPr>
                <w:rFonts w:ascii="GHEA Grapalat" w:eastAsia="GHEA Grapalat" w:hAnsi="GHEA Grapalat" w:cs="GHEA Grapalat"/>
              </w:rPr>
            </w:pPr>
          </w:p>
        </w:tc>
      </w:tr>
    </w:tbl>
    <w:p w14:paraId="36512598"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14:paraId="222C08FC" w14:textId="77777777" w:rsidTr="006D2CDF">
        <w:tc>
          <w:tcPr>
            <w:tcW w:w="2943" w:type="dxa"/>
            <w:shd w:val="clear" w:color="auto" w:fill="D9E2F3"/>
            <w:vAlign w:val="center"/>
          </w:tcPr>
          <w:p w14:paraId="621C16A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6A9CF33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42BA230" w14:textId="77777777" w:rsidTr="006D2CDF">
        <w:tc>
          <w:tcPr>
            <w:tcW w:w="2943" w:type="dxa"/>
            <w:shd w:val="clear" w:color="auto" w:fill="D9E2F3"/>
            <w:vAlign w:val="center"/>
          </w:tcPr>
          <w:p w14:paraId="0E616A4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4A36677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7488987" w14:textId="77777777" w:rsidTr="006D2CDF">
        <w:tc>
          <w:tcPr>
            <w:tcW w:w="2943" w:type="dxa"/>
            <w:shd w:val="clear" w:color="auto" w:fill="D9E2F3"/>
            <w:vAlign w:val="center"/>
          </w:tcPr>
          <w:p w14:paraId="38F9C522"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14:paraId="610C7DF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AF93D06" w14:textId="77777777" w:rsidTr="006D2CDF">
        <w:tc>
          <w:tcPr>
            <w:tcW w:w="2943" w:type="dxa"/>
            <w:shd w:val="clear" w:color="auto" w:fill="D9E2F3"/>
            <w:vAlign w:val="center"/>
          </w:tcPr>
          <w:p w14:paraId="74D0C6FF" w14:textId="77777777"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086F255E" w14:textId="77777777" w:rsidR="00F016A2" w:rsidRPr="00FD1EE4" w:rsidRDefault="00F016A2" w:rsidP="006D2CDF">
            <w:pPr>
              <w:spacing w:before="240" w:after="240"/>
              <w:rPr>
                <w:rFonts w:ascii="GHEA Grapalat" w:eastAsia="GHEA Grapalat" w:hAnsi="GHEA Grapalat" w:cs="GHEA Grapalat"/>
              </w:rPr>
            </w:pPr>
          </w:p>
        </w:tc>
      </w:tr>
    </w:tbl>
    <w:p w14:paraId="36A6D9A9"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14:paraId="747E7721" w14:textId="77777777" w:rsidTr="006D2CDF">
        <w:tc>
          <w:tcPr>
            <w:tcW w:w="2837" w:type="dxa"/>
            <w:shd w:val="clear" w:color="auto" w:fill="D9E2F3"/>
            <w:vAlign w:val="center"/>
          </w:tcPr>
          <w:p w14:paraId="39F8F10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1E42673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B74B9D0" w14:textId="77777777" w:rsidTr="006D2CDF">
        <w:tc>
          <w:tcPr>
            <w:tcW w:w="2837" w:type="dxa"/>
            <w:shd w:val="clear" w:color="auto" w:fill="D9E2F3"/>
            <w:vAlign w:val="center"/>
          </w:tcPr>
          <w:p w14:paraId="32AD182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3583C6F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22F0566" w14:textId="77777777" w:rsidTr="006D2CDF">
        <w:tc>
          <w:tcPr>
            <w:tcW w:w="2837" w:type="dxa"/>
            <w:shd w:val="clear" w:color="auto" w:fill="D9E2F3"/>
            <w:vAlign w:val="center"/>
          </w:tcPr>
          <w:p w14:paraId="6809305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4391246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845A4E5" w14:textId="77777777" w:rsidTr="006D2CDF">
        <w:tc>
          <w:tcPr>
            <w:tcW w:w="2837" w:type="dxa"/>
            <w:shd w:val="clear" w:color="auto" w:fill="D9E2F3"/>
            <w:vAlign w:val="center"/>
          </w:tcPr>
          <w:p w14:paraId="50EEDC7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768BB257" w14:textId="77777777" w:rsidR="00F016A2" w:rsidRPr="00FD1EE4" w:rsidRDefault="00F016A2" w:rsidP="006D2CDF">
            <w:pPr>
              <w:spacing w:before="240" w:after="240"/>
              <w:rPr>
                <w:rFonts w:ascii="GHEA Grapalat" w:eastAsia="GHEA Grapalat" w:hAnsi="GHEA Grapalat" w:cs="GHEA Grapalat"/>
              </w:rPr>
            </w:pPr>
          </w:p>
        </w:tc>
      </w:tr>
    </w:tbl>
    <w:p w14:paraId="52D3D79B" w14:textId="77777777"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2B4E1E4B" w14:textId="77777777" w:rsidTr="006D2CDF">
        <w:trPr>
          <w:trHeight w:val="924"/>
        </w:trPr>
        <w:tc>
          <w:tcPr>
            <w:tcW w:w="9016" w:type="dxa"/>
            <w:gridSpan w:val="2"/>
            <w:vAlign w:val="center"/>
          </w:tcPr>
          <w:p w14:paraId="24033D29" w14:textId="77777777" w:rsidR="00F016A2" w:rsidRPr="00FD1EE4" w:rsidRDefault="00B14EEB"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14:paraId="2E2368CD" w14:textId="77777777" w:rsidTr="006D2CDF">
        <w:trPr>
          <w:trHeight w:val="684"/>
        </w:trPr>
        <w:tc>
          <w:tcPr>
            <w:tcW w:w="4508" w:type="dxa"/>
            <w:shd w:val="clear" w:color="auto" w:fill="D9E2F3"/>
            <w:vAlign w:val="center"/>
          </w:tcPr>
          <w:p w14:paraId="6EECF94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14236D4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4862EE3" w14:textId="77777777" w:rsidTr="006D2CDF">
        <w:trPr>
          <w:trHeight w:val="1282"/>
        </w:trPr>
        <w:tc>
          <w:tcPr>
            <w:tcW w:w="4508" w:type="dxa"/>
            <w:shd w:val="clear" w:color="auto" w:fill="D9E2F3"/>
            <w:vAlign w:val="center"/>
          </w:tcPr>
          <w:p w14:paraId="1F78429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639E49BB" w14:textId="77777777" w:rsidR="00F016A2" w:rsidRPr="006B364D" w:rsidRDefault="00B14EEB"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4A7F6659" w14:textId="77777777" w:rsidR="00F016A2" w:rsidRPr="00F10CBA" w:rsidRDefault="00B14EEB"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6DD977B9" w14:textId="77777777" w:rsidTr="006D2CDF">
        <w:tc>
          <w:tcPr>
            <w:tcW w:w="9016" w:type="dxa"/>
            <w:gridSpan w:val="2"/>
            <w:vAlign w:val="center"/>
          </w:tcPr>
          <w:p w14:paraId="7AC18A09" w14:textId="77777777" w:rsidR="00F016A2" w:rsidRPr="00FD1EE4" w:rsidRDefault="00B14EEB"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14:paraId="1848054B" w14:textId="77777777" w:rsidTr="006D2CDF">
        <w:tc>
          <w:tcPr>
            <w:tcW w:w="9016" w:type="dxa"/>
            <w:gridSpan w:val="2"/>
            <w:vAlign w:val="center"/>
          </w:tcPr>
          <w:p w14:paraId="4AD2E92B" w14:textId="77777777" w:rsidR="00F016A2" w:rsidRPr="00FD1EE4" w:rsidRDefault="00B14EEB"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14:paraId="1DFFCC97" w14:textId="77777777"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51923646" w14:textId="77777777" w:rsidTr="006D2CDF">
        <w:trPr>
          <w:trHeight w:val="924"/>
        </w:trPr>
        <w:tc>
          <w:tcPr>
            <w:tcW w:w="9016" w:type="dxa"/>
            <w:gridSpan w:val="2"/>
            <w:vAlign w:val="center"/>
          </w:tcPr>
          <w:p w14:paraId="79587520" w14:textId="77777777" w:rsidR="00F016A2" w:rsidRPr="00FD1EE4" w:rsidRDefault="00B14EEB"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14:paraId="789CE2A3" w14:textId="77777777" w:rsidTr="006D2CDF">
        <w:trPr>
          <w:trHeight w:val="684"/>
        </w:trPr>
        <w:tc>
          <w:tcPr>
            <w:tcW w:w="4508" w:type="dxa"/>
            <w:shd w:val="clear" w:color="auto" w:fill="D9E2F3"/>
            <w:vAlign w:val="center"/>
          </w:tcPr>
          <w:p w14:paraId="7138F9C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31D2A1F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D2F97C6" w14:textId="77777777" w:rsidTr="006D2CDF">
        <w:trPr>
          <w:trHeight w:val="1282"/>
        </w:trPr>
        <w:tc>
          <w:tcPr>
            <w:tcW w:w="4508" w:type="dxa"/>
            <w:shd w:val="clear" w:color="auto" w:fill="D9E2F3"/>
            <w:vAlign w:val="center"/>
          </w:tcPr>
          <w:p w14:paraId="35AF79D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27E29D1A" w14:textId="77777777" w:rsidR="00F016A2" w:rsidRPr="00C843BA" w:rsidRDefault="00B14EEB"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3BB1C06B" w14:textId="77777777" w:rsidR="00F016A2" w:rsidRPr="00C843BA" w:rsidRDefault="00B14EEB"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0AFD47BD" w14:textId="77777777" w:rsidTr="006D2CDF">
        <w:tc>
          <w:tcPr>
            <w:tcW w:w="9016" w:type="dxa"/>
            <w:gridSpan w:val="2"/>
            <w:vAlign w:val="center"/>
          </w:tcPr>
          <w:p w14:paraId="15DE44AC" w14:textId="77777777" w:rsidR="00F016A2" w:rsidRPr="00FD1EE4" w:rsidRDefault="00B14EEB"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14:paraId="28B48B6A" w14:textId="77777777" w:rsidTr="006D2CDF">
        <w:tc>
          <w:tcPr>
            <w:tcW w:w="9016" w:type="dxa"/>
            <w:gridSpan w:val="2"/>
            <w:vAlign w:val="center"/>
          </w:tcPr>
          <w:p w14:paraId="31B5DB8D" w14:textId="77777777" w:rsidR="00F016A2" w:rsidRPr="00FD1EE4" w:rsidRDefault="00B14EEB"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14:paraId="28663578" w14:textId="77777777" w:rsidTr="006D2CDF">
        <w:tc>
          <w:tcPr>
            <w:tcW w:w="9016" w:type="dxa"/>
            <w:gridSpan w:val="2"/>
            <w:vAlign w:val="center"/>
          </w:tcPr>
          <w:p w14:paraId="31551728" w14:textId="77777777" w:rsidR="00F016A2" w:rsidRPr="00FD1EE4" w:rsidRDefault="00B14EEB"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14:paraId="40949A67" w14:textId="77777777" w:rsidTr="006D2CDF">
        <w:tc>
          <w:tcPr>
            <w:tcW w:w="9016" w:type="dxa"/>
            <w:gridSpan w:val="2"/>
            <w:vAlign w:val="center"/>
          </w:tcPr>
          <w:p w14:paraId="741E118F" w14:textId="77777777" w:rsidR="00F016A2" w:rsidRPr="00FD1EE4" w:rsidRDefault="00B14EEB"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14:paraId="1FF43A36"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05779121" w14:textId="77777777" w:rsidTr="006D2CDF">
        <w:tc>
          <w:tcPr>
            <w:tcW w:w="2837" w:type="dxa"/>
            <w:shd w:val="clear" w:color="auto" w:fill="D9E2F3"/>
            <w:vAlign w:val="center"/>
          </w:tcPr>
          <w:p w14:paraId="7769E675"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34BB033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607CA43" w14:textId="77777777" w:rsidTr="006D2CDF">
        <w:tc>
          <w:tcPr>
            <w:tcW w:w="2837" w:type="dxa"/>
            <w:shd w:val="clear" w:color="auto" w:fill="D9E2F3"/>
            <w:vAlign w:val="center"/>
          </w:tcPr>
          <w:p w14:paraId="57075649"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14:paraId="4F860A4E" w14:textId="77777777" w:rsidR="00F016A2" w:rsidRPr="00B23852" w:rsidRDefault="00B14EEB"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14:paraId="64463FBB" w14:textId="77777777" w:rsidR="00F016A2" w:rsidRPr="00FD1EE4" w:rsidRDefault="00B14EEB"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14:paraId="5B28F12D" w14:textId="77777777" w:rsidTr="006D2CDF">
        <w:tc>
          <w:tcPr>
            <w:tcW w:w="2837" w:type="dxa"/>
            <w:shd w:val="clear" w:color="auto" w:fill="D9E2F3"/>
            <w:vAlign w:val="center"/>
          </w:tcPr>
          <w:p w14:paraId="23E76AAC"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7FF4058C" w14:textId="77777777" w:rsidR="00F016A2" w:rsidRPr="005600B4" w:rsidRDefault="00B14EEB"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14:paraId="4F85CD7C" w14:textId="77777777" w:rsidR="00F016A2" w:rsidRPr="005600B4" w:rsidRDefault="00B14EEB"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14:paraId="4CB9311A"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6DCE45C6" w14:textId="77777777" w:rsidTr="006D2CDF">
        <w:tc>
          <w:tcPr>
            <w:tcW w:w="2837" w:type="dxa"/>
            <w:shd w:val="clear" w:color="auto" w:fill="D9E2F3"/>
            <w:vAlign w:val="center"/>
          </w:tcPr>
          <w:p w14:paraId="779D7F8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7032F42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A3B4C42" w14:textId="77777777" w:rsidTr="006D2CDF">
        <w:tc>
          <w:tcPr>
            <w:tcW w:w="2837" w:type="dxa"/>
            <w:shd w:val="clear" w:color="auto" w:fill="D9E2F3"/>
            <w:vAlign w:val="center"/>
          </w:tcPr>
          <w:p w14:paraId="1D57BEA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4A391083" w14:textId="77777777" w:rsidR="00F016A2" w:rsidRPr="00FD1EE4" w:rsidRDefault="00F016A2" w:rsidP="006D2CDF">
            <w:pPr>
              <w:spacing w:before="240" w:after="240"/>
              <w:rPr>
                <w:rFonts w:ascii="GHEA Grapalat" w:eastAsia="GHEA Grapalat" w:hAnsi="GHEA Grapalat" w:cs="GHEA Grapalat"/>
              </w:rPr>
            </w:pPr>
          </w:p>
        </w:tc>
      </w:tr>
    </w:tbl>
    <w:p w14:paraId="1FE92B36" w14:textId="77777777"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4F2B890A"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543516FA"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7AF107AF" w14:textId="77777777" w:rsidTr="006D2CDF">
        <w:tc>
          <w:tcPr>
            <w:tcW w:w="2835" w:type="dxa"/>
            <w:shd w:val="clear" w:color="auto" w:fill="D9E2F3"/>
            <w:vAlign w:val="center"/>
          </w:tcPr>
          <w:p w14:paraId="13BF669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0CE71D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A8A227D" w14:textId="77777777" w:rsidTr="006D2CDF">
        <w:tc>
          <w:tcPr>
            <w:tcW w:w="2835" w:type="dxa"/>
            <w:shd w:val="clear" w:color="auto" w:fill="D9E2F3"/>
            <w:vAlign w:val="center"/>
          </w:tcPr>
          <w:p w14:paraId="0BC0BD9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7C35E47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26AD95E" w14:textId="77777777" w:rsidTr="006D2CDF">
        <w:tc>
          <w:tcPr>
            <w:tcW w:w="2835" w:type="dxa"/>
            <w:shd w:val="clear" w:color="auto" w:fill="D9E2F3"/>
            <w:vAlign w:val="center"/>
          </w:tcPr>
          <w:p w14:paraId="6059E20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734252A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1C9DD9D" w14:textId="77777777" w:rsidTr="006D2CDF">
        <w:tc>
          <w:tcPr>
            <w:tcW w:w="2835" w:type="dxa"/>
            <w:shd w:val="clear" w:color="auto" w:fill="D9E2F3"/>
            <w:vAlign w:val="center"/>
          </w:tcPr>
          <w:p w14:paraId="6821C43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727230D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C86EC0E" w14:textId="77777777" w:rsidTr="006D2CDF">
        <w:tc>
          <w:tcPr>
            <w:tcW w:w="2835" w:type="dxa"/>
            <w:shd w:val="clear" w:color="auto" w:fill="D9E2F3"/>
            <w:vAlign w:val="center"/>
          </w:tcPr>
          <w:p w14:paraId="58479A9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4E02626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D37688A" w14:textId="77777777" w:rsidTr="006D2CDF">
        <w:tc>
          <w:tcPr>
            <w:tcW w:w="2835" w:type="dxa"/>
            <w:shd w:val="clear" w:color="auto" w:fill="D9E2F3"/>
            <w:vAlign w:val="center"/>
          </w:tcPr>
          <w:p w14:paraId="6F1AA39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6C037F4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0DD35A3" w14:textId="77777777" w:rsidTr="006D2CDF">
        <w:tc>
          <w:tcPr>
            <w:tcW w:w="2835" w:type="dxa"/>
            <w:shd w:val="clear" w:color="auto" w:fill="D9E2F3"/>
            <w:vAlign w:val="center"/>
          </w:tcPr>
          <w:p w14:paraId="31B25F8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308BA3B" w14:textId="77777777" w:rsidR="00F016A2" w:rsidRPr="00FD1EE4" w:rsidRDefault="00F016A2" w:rsidP="006D2CDF">
            <w:pPr>
              <w:spacing w:before="240" w:after="240"/>
              <w:rPr>
                <w:rFonts w:ascii="GHEA Grapalat" w:eastAsia="GHEA Grapalat" w:hAnsi="GHEA Grapalat" w:cs="GHEA Grapalat"/>
              </w:rPr>
            </w:pPr>
          </w:p>
        </w:tc>
      </w:tr>
    </w:tbl>
    <w:p w14:paraId="615F7DA3"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607047B0" w14:textId="77777777" w:rsidTr="006D2CDF">
        <w:trPr>
          <w:trHeight w:val="853"/>
        </w:trPr>
        <w:tc>
          <w:tcPr>
            <w:tcW w:w="2835" w:type="dxa"/>
            <w:vMerge w:val="restart"/>
            <w:shd w:val="clear" w:color="auto" w:fill="D9E2F3"/>
            <w:vAlign w:val="center"/>
          </w:tcPr>
          <w:p w14:paraId="2763C4BC"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397F371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FB45C25" w14:textId="77777777" w:rsidTr="006D2CDF">
        <w:trPr>
          <w:trHeight w:val="850"/>
        </w:trPr>
        <w:tc>
          <w:tcPr>
            <w:tcW w:w="2835" w:type="dxa"/>
            <w:vMerge/>
            <w:shd w:val="clear" w:color="auto" w:fill="D9E2F3"/>
            <w:vAlign w:val="center"/>
          </w:tcPr>
          <w:p w14:paraId="4E7B13D6"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2B4DDF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B4E0D6D" w14:textId="77777777" w:rsidTr="006D2CDF">
        <w:trPr>
          <w:trHeight w:val="850"/>
        </w:trPr>
        <w:tc>
          <w:tcPr>
            <w:tcW w:w="2835" w:type="dxa"/>
            <w:vMerge/>
            <w:shd w:val="clear" w:color="auto" w:fill="D9E2F3"/>
            <w:vAlign w:val="center"/>
          </w:tcPr>
          <w:p w14:paraId="553FC43E"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A585F5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895DAC1" w14:textId="77777777" w:rsidTr="006D2CDF">
        <w:trPr>
          <w:trHeight w:val="850"/>
        </w:trPr>
        <w:tc>
          <w:tcPr>
            <w:tcW w:w="2835" w:type="dxa"/>
            <w:vMerge/>
            <w:shd w:val="clear" w:color="auto" w:fill="D9E2F3"/>
            <w:vAlign w:val="center"/>
          </w:tcPr>
          <w:p w14:paraId="7C660EB9"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24FC06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D7D3A96" w14:textId="77777777" w:rsidTr="006D2CDF">
        <w:trPr>
          <w:trHeight w:val="850"/>
        </w:trPr>
        <w:tc>
          <w:tcPr>
            <w:tcW w:w="2835" w:type="dxa"/>
            <w:vMerge/>
            <w:shd w:val="clear" w:color="auto" w:fill="D9E2F3"/>
            <w:vAlign w:val="center"/>
          </w:tcPr>
          <w:p w14:paraId="27F61121"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5FBF1F0" w14:textId="77777777" w:rsidR="00F016A2" w:rsidRPr="00FD1EE4" w:rsidRDefault="00F016A2" w:rsidP="006D2CDF">
            <w:pPr>
              <w:spacing w:before="240" w:after="240"/>
              <w:rPr>
                <w:rFonts w:ascii="GHEA Grapalat" w:eastAsia="GHEA Grapalat" w:hAnsi="GHEA Grapalat" w:cs="GHEA Grapalat"/>
              </w:rPr>
            </w:pPr>
          </w:p>
        </w:tc>
      </w:tr>
    </w:tbl>
    <w:p w14:paraId="583D6163" w14:textId="77777777"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01B4F5E2" w14:textId="77777777" w:rsidTr="006D2CDF">
        <w:tc>
          <w:tcPr>
            <w:tcW w:w="2835" w:type="dxa"/>
            <w:shd w:val="clear" w:color="auto" w:fill="D9E2F3"/>
            <w:vAlign w:val="center"/>
          </w:tcPr>
          <w:p w14:paraId="45CDE51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14:paraId="06DA59D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7C6A35B" w14:textId="77777777" w:rsidTr="006D2CDF">
        <w:tc>
          <w:tcPr>
            <w:tcW w:w="2835" w:type="dxa"/>
            <w:shd w:val="clear" w:color="auto" w:fill="D9E2F3"/>
            <w:vAlign w:val="center"/>
          </w:tcPr>
          <w:p w14:paraId="164986B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1DC2DDE0" w14:textId="77777777" w:rsidR="00F016A2" w:rsidRPr="00FD1EE4" w:rsidRDefault="00F016A2" w:rsidP="006D2CDF">
            <w:pPr>
              <w:spacing w:before="240" w:after="240"/>
              <w:rPr>
                <w:rFonts w:ascii="GHEA Grapalat" w:eastAsia="GHEA Grapalat" w:hAnsi="GHEA Grapalat" w:cs="GHEA Grapalat"/>
              </w:rPr>
            </w:pPr>
          </w:p>
        </w:tc>
      </w:tr>
    </w:tbl>
    <w:p w14:paraId="7A75B0BF"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100A95A9" w14:textId="77777777" w:rsidR="00F016A2" w:rsidRPr="00E61782" w:rsidRDefault="00F016A2" w:rsidP="00E61782">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FD1EE4" w14:paraId="33124694" w14:textId="77777777" w:rsidTr="006D2CDF">
        <w:tc>
          <w:tcPr>
            <w:tcW w:w="9016" w:type="dxa"/>
            <w:shd w:val="clear" w:color="auto" w:fill="DBE5F1" w:themeFill="accent1" w:themeFillTint="33"/>
          </w:tcPr>
          <w:p w14:paraId="011C3B0E" w14:textId="77777777"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14:paraId="77FD7A5D" w14:textId="77777777" w:rsidTr="006D2CDF">
        <w:trPr>
          <w:trHeight w:val="10187"/>
        </w:trPr>
        <w:tc>
          <w:tcPr>
            <w:tcW w:w="9016" w:type="dxa"/>
          </w:tcPr>
          <w:p w14:paraId="5F2A61F9" w14:textId="77777777" w:rsidR="00F016A2" w:rsidRPr="00FD1EE4" w:rsidRDefault="00F016A2" w:rsidP="006D2CDF">
            <w:pPr>
              <w:rPr>
                <w:rFonts w:ascii="GHEA Grapalat" w:eastAsia="GHEA Grapalat" w:hAnsi="GHEA Grapalat" w:cs="GHEA Grapalat"/>
                <w:b/>
                <w:color w:val="000000"/>
              </w:rPr>
            </w:pPr>
          </w:p>
        </w:tc>
      </w:tr>
    </w:tbl>
    <w:p w14:paraId="524C2F54" w14:textId="77777777"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14:paraId="4FC098EF" w14:textId="77777777" w:rsidR="00F016A2" w:rsidRDefault="00F016A2" w:rsidP="00F016A2">
      <w:pPr>
        <w:rPr>
          <w:rFonts w:ascii="GHEA Grapalat" w:hAnsi="GHEA Grapalat"/>
          <w:b/>
        </w:rPr>
      </w:pPr>
    </w:p>
    <w:p w14:paraId="2AB7E67C" w14:textId="77777777" w:rsidR="00F016A2" w:rsidRDefault="00F016A2" w:rsidP="00F016A2">
      <w:pPr>
        <w:rPr>
          <w:rFonts w:ascii="GHEA Grapalat" w:hAnsi="GHEA Grapalat"/>
          <w:b/>
        </w:rPr>
      </w:pPr>
    </w:p>
    <w:p w14:paraId="6C11FED5" w14:textId="77777777" w:rsidR="00F016A2" w:rsidRDefault="00F016A2" w:rsidP="00F016A2">
      <w:pPr>
        <w:rPr>
          <w:rFonts w:ascii="GHEA Grapalat" w:hAnsi="GHEA Grapalat"/>
          <w:b/>
        </w:rPr>
      </w:pPr>
      <w:r>
        <w:rPr>
          <w:rFonts w:ascii="GHEA Grapalat" w:hAnsi="GHEA Grapalat"/>
          <w:b/>
        </w:rPr>
        <w:br w:type="page"/>
      </w:r>
    </w:p>
    <w:p w14:paraId="096A1EC7" w14:textId="77777777"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472B7343" w14:textId="77777777"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8F1A94E" w14:textId="77777777" w:rsidR="00F016A2" w:rsidRPr="000306ED" w:rsidRDefault="00F016A2" w:rsidP="00F016A2">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19F8F89E" w14:textId="77777777" w:rsidR="00F016A2" w:rsidRPr="000306ED" w:rsidRDefault="00F016A2" w:rsidP="00F016A2">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7F6692B9" w14:textId="77777777" w:rsidR="00F016A2" w:rsidRPr="000306ED" w:rsidRDefault="00F016A2" w:rsidP="00F016A2">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1D17AE6F" w14:textId="77777777" w:rsidR="00F016A2" w:rsidRPr="000306ED" w:rsidRDefault="00F016A2" w:rsidP="00F016A2">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308B891B" w14:textId="77777777"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w:t>
      </w:r>
      <w:r w:rsidRPr="000306ED">
        <w:rPr>
          <w:rFonts w:ascii="GHEA Grapalat" w:hAnsi="GHEA Grapalat"/>
        </w:rPr>
        <w:lastRenderedPageBreak/>
        <w:t>бирже документы-при наличии документов, содержащих сведения о владельцах данного юридического лица;</w:t>
      </w:r>
    </w:p>
    <w:p w14:paraId="74178DCC" w14:textId="77777777"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46A7C5C4" w14:textId="77777777"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D5AD761" w14:textId="77777777"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110582A7" w14:textId="77777777" w:rsidR="00F016A2" w:rsidRPr="000306ED" w:rsidRDefault="00F016A2" w:rsidP="00F016A2">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w:t>
      </w:r>
      <w:r w:rsidRPr="000306ED">
        <w:rPr>
          <w:rFonts w:ascii="GHEA Grapalat" w:hAnsi="GHEA Grapalat"/>
        </w:rPr>
        <w:lastRenderedPageBreak/>
        <w:t>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B71EF0D" w14:textId="77777777"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CEC89E7" w14:textId="77777777"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19736E5D" w14:textId="77777777" w:rsidR="00F016A2" w:rsidRPr="000306ED" w:rsidRDefault="00F016A2" w:rsidP="00F016A2">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7C5D9A9B"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2E012EAF"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7E68CB82"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5543590" w14:textId="77777777"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lastRenderedPageBreak/>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A978830"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 xml:space="preserve">В поле "Вид участия" производится отметка о </w:t>
      </w:r>
      <w:r w:rsidRPr="000306ED">
        <w:rPr>
          <w:rFonts w:ascii="GHEA Grapalat" w:eastAsia="GHEA Grapalat" w:hAnsi="GHEA Grapalat" w:cs="GHEA Grapalat"/>
        </w:rPr>
        <w:lastRenderedPageBreak/>
        <w:t>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02508018"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654EC659"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1A1C35EE" w14:textId="77777777"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474D9DAA"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07A65110"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12807F2C"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w:t>
      </w:r>
      <w:r w:rsidRPr="000306ED">
        <w:rPr>
          <w:rFonts w:ascii="GHEA Grapalat" w:hAnsi="GHEA Grapalat"/>
        </w:rPr>
        <w:lastRenderedPageBreak/>
        <w:t>полученной данным юридическим лицом в течение года, предшествующего отчетному году;</w:t>
      </w:r>
    </w:p>
    <w:p w14:paraId="669B82D7"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6F7535C"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0945E7C9"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59D9CB22"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1352AB46"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658160B0"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w:t>
      </w:r>
      <w:r w:rsidRPr="000306ED">
        <w:rPr>
          <w:rFonts w:ascii="GHEA Grapalat" w:hAnsi="GHEA Grapalat"/>
        </w:rPr>
        <w:lastRenderedPageBreak/>
        <w:t>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2F672BFC"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240F398A"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771F388C"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03C955C3"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DEBD9E7"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3C13585F"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4D320C1A"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14:paraId="14072840" w14:textId="77777777"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14:paraId="719FDAD1" w14:textId="14EBD3AA"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9B7585">
        <w:rPr>
          <w:rFonts w:ascii="GHEA Grapalat" w:hAnsi="GHEA Grapalat"/>
          <w:b/>
          <w:sz w:val="24"/>
          <w:szCs w:val="24"/>
        </w:rPr>
        <w:t>ՀՊՖ-ԲՄԱՊՁԲ-2024/0</w:t>
      </w:r>
      <w:r w:rsidRPr="009044F1">
        <w:rPr>
          <w:rFonts w:ascii="GHEA Grapalat" w:hAnsi="GHEA Grapalat"/>
          <w:b/>
          <w:sz w:val="24"/>
          <w:szCs w:val="24"/>
        </w:rPr>
        <w:t>-</w:t>
      </w:r>
      <w:r w:rsidR="00DC619D">
        <w:rPr>
          <w:rStyle w:val="FootnoteReference"/>
          <w:rFonts w:ascii="GHEA Grapalat" w:hAnsi="GHEA Grapalat"/>
          <w:b/>
          <w:sz w:val="24"/>
          <w:szCs w:val="24"/>
        </w:rPr>
        <w:footnoteReference w:customMarkFollows="1" w:id="17"/>
        <w:t>*</w:t>
      </w:r>
    </w:p>
    <w:p w14:paraId="1C9A6D47" w14:textId="77777777" w:rsidR="00B2572B" w:rsidRPr="009044F1" w:rsidRDefault="00B2572B" w:rsidP="00B46D58">
      <w:pPr>
        <w:widowControl w:val="0"/>
        <w:spacing w:after="120"/>
        <w:ind w:firstLine="567"/>
        <w:jc w:val="center"/>
        <w:rPr>
          <w:rFonts w:ascii="GHEA Grapalat" w:hAnsi="GHEA Grapalat"/>
        </w:rPr>
      </w:pPr>
    </w:p>
    <w:p w14:paraId="6B5EFF41"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36733EE0" w14:textId="77777777" w:rsidR="00B2572B" w:rsidRPr="009044F1" w:rsidRDefault="00B2572B" w:rsidP="00B46D58">
      <w:pPr>
        <w:widowControl w:val="0"/>
        <w:spacing w:after="120"/>
        <w:ind w:firstLine="567"/>
        <w:jc w:val="center"/>
        <w:rPr>
          <w:rFonts w:ascii="GHEA Grapalat" w:hAnsi="GHEA Grapalat"/>
        </w:rPr>
      </w:pPr>
    </w:p>
    <w:p w14:paraId="73413D3D" w14:textId="79CFEE27" w:rsidR="005646FC" w:rsidRPr="008842CE" w:rsidRDefault="00B2572B" w:rsidP="009C514C">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6132ED">
        <w:rPr>
          <w:rFonts w:ascii="GHEA Grapalat" w:hAnsi="GHEA Grapalat"/>
          <w:spacing w:val="-6"/>
        </w:rPr>
        <w:t>"</w:t>
      </w:r>
      <w:r w:rsidR="009B7585">
        <w:rPr>
          <w:rFonts w:ascii="GHEA Grapalat" w:hAnsi="GHEA Grapalat"/>
          <w:spacing w:val="-6"/>
        </w:rPr>
        <w:t>ՀՊՖ-ԲՄԱՊՁԲ-2024/01</w:t>
      </w:r>
      <w:r w:rsidRPr="005744FC">
        <w:rPr>
          <w:rFonts w:ascii="GHEA Grapalat" w:hAnsi="GHEA Grapalat"/>
          <w:spacing w:val="-6"/>
        </w:rPr>
        <w:t>-</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r w:rsidR="009C514C" w:rsidRPr="009C514C">
        <w:rPr>
          <w:rFonts w:ascii="GHEA Grapalat" w:hAnsi="GHEA Grapalat"/>
        </w:rPr>
        <w:t xml:space="preserve"> </w:t>
      </w:r>
      <w:r w:rsidR="005744FC" w:rsidRPr="009044F1">
        <w:rPr>
          <w:rFonts w:ascii="GHEA Grapalat" w:hAnsi="GHEA Grapalat"/>
        </w:rPr>
        <w:t xml:space="preserve">в </w:t>
      </w:r>
      <w:r w:rsidRPr="009044F1">
        <w:rPr>
          <w:rFonts w:ascii="GHEA Grapalat" w:hAnsi="GHEA Grapalat"/>
        </w:rPr>
        <w:t>том числе проект заключаемого договора</w:t>
      </w:r>
      <w:r w:rsidR="005744FC" w:rsidRPr="005744FC">
        <w:rPr>
          <w:rFonts w:ascii="GHEA Grapalat" w:hAnsi="GHEA Grapalat"/>
        </w:rPr>
        <w:t xml:space="preserve"> </w:t>
      </w:r>
      <w:r w:rsidRPr="005744FC">
        <w:rPr>
          <w:rFonts w:ascii="GHEA Grapalat" w:hAnsi="GHEA Grapalat"/>
        </w:rPr>
        <w:t>___</w:t>
      </w:r>
      <w:r w:rsidR="005744FC" w:rsidRPr="005744FC">
        <w:rPr>
          <w:rFonts w:ascii="GHEA Grapalat" w:hAnsi="GHEA Grapalat"/>
        </w:rPr>
        <w:t>_______________</w:t>
      </w:r>
      <w:r w:rsidR="005744FC">
        <w:rPr>
          <w:rFonts w:ascii="GHEA Grapalat" w:hAnsi="GHEA Grapalat"/>
        </w:rPr>
        <w:t>_</w:t>
      </w:r>
      <w:r w:rsidR="005744FC" w:rsidRPr="005744FC">
        <w:rPr>
          <w:rFonts w:ascii="GHEA Grapalat" w:hAnsi="GHEA Grapalat"/>
        </w:rPr>
        <w:t>________</w:t>
      </w:r>
      <w:r w:rsidRPr="005744FC">
        <w:rPr>
          <w:rFonts w:ascii="GHEA Grapalat" w:hAnsi="GHEA Grapalat"/>
        </w:rPr>
        <w:t>____</w:t>
      </w:r>
      <w:r w:rsidR="00191D27">
        <w:rPr>
          <w:rFonts w:ascii="GHEA Grapalat" w:hAnsi="GHEA Grapalat"/>
        </w:rPr>
        <w:t>___</w:t>
      </w:r>
    </w:p>
    <w:p w14:paraId="28D74FC3"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671BB664"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2D311044"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14:paraId="52DDDF0E"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4E49D6CC" w14:textId="77777777"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01C21EA3"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0F1E147B" w14:textId="77777777"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10046E2F" w14:textId="77777777"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14:paraId="1503ADBC" w14:textId="77777777"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492CC2AA" w14:textId="77777777"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8"/>
              <w:t>**</w:t>
            </w:r>
          </w:p>
          <w:p w14:paraId="5534C488"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646467E7"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7AF2E23B"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14:paraId="11CF2DD8"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24C2EC09"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4E5E7D7"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62FC0363" w14:textId="77777777"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791AD676" w14:textId="77777777"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15A2637B" w14:textId="77777777"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14:paraId="1E29F7E2"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41E67DF"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2D83BCE4"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1F2395E"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48F8A04"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1AE7E25" w14:textId="77777777" w:rsidR="0009191C" w:rsidRPr="005744FC" w:rsidRDefault="0009191C" w:rsidP="00B46D58">
            <w:pPr>
              <w:widowControl w:val="0"/>
              <w:jc w:val="center"/>
              <w:rPr>
                <w:rFonts w:ascii="GHEA Grapalat" w:hAnsi="GHEA Grapalat"/>
                <w:sz w:val="20"/>
                <w:szCs w:val="20"/>
              </w:rPr>
            </w:pPr>
          </w:p>
        </w:tc>
      </w:tr>
      <w:tr w:rsidR="0009191C" w:rsidRPr="005744FC" w14:paraId="5ECB1E9A"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4B17538C"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58ED0669"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81BE135"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9B79C9"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79BCB17" w14:textId="77777777" w:rsidR="0009191C" w:rsidRPr="005744FC" w:rsidRDefault="0009191C" w:rsidP="00B46D58">
            <w:pPr>
              <w:widowControl w:val="0"/>
              <w:rPr>
                <w:rFonts w:ascii="GHEA Grapalat" w:hAnsi="GHEA Grapalat"/>
                <w:sz w:val="20"/>
                <w:szCs w:val="20"/>
              </w:rPr>
            </w:pPr>
          </w:p>
        </w:tc>
      </w:tr>
      <w:tr w:rsidR="0009191C" w:rsidRPr="005744FC" w14:paraId="5AD624D1"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161D8CE"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11C72F08"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163F15E"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22F641D"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F207285" w14:textId="77777777" w:rsidR="0009191C" w:rsidRPr="005744FC" w:rsidRDefault="0009191C" w:rsidP="00B46D58">
            <w:pPr>
              <w:widowControl w:val="0"/>
              <w:jc w:val="center"/>
              <w:rPr>
                <w:rFonts w:ascii="GHEA Grapalat" w:hAnsi="GHEA Grapalat"/>
                <w:sz w:val="20"/>
                <w:szCs w:val="20"/>
              </w:rPr>
            </w:pPr>
          </w:p>
        </w:tc>
      </w:tr>
      <w:tr w:rsidR="0009191C" w:rsidRPr="005744FC" w14:paraId="6DD8D2A8"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44F5139"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51EBD5BE"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F73B24A"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48B99AC"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A933EB1" w14:textId="77777777" w:rsidR="0009191C" w:rsidRPr="005744FC" w:rsidRDefault="0009191C" w:rsidP="00B46D58">
            <w:pPr>
              <w:widowControl w:val="0"/>
              <w:jc w:val="center"/>
              <w:rPr>
                <w:rFonts w:ascii="GHEA Grapalat" w:hAnsi="GHEA Grapalat"/>
                <w:sz w:val="20"/>
                <w:szCs w:val="20"/>
              </w:rPr>
            </w:pPr>
          </w:p>
        </w:tc>
      </w:tr>
      <w:tr w:rsidR="0009191C" w:rsidRPr="005744FC" w14:paraId="6DE42835"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2166660"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206247B8"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75662553"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AB2C5EE"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7602123" w14:textId="77777777" w:rsidR="0009191C" w:rsidRPr="005744FC" w:rsidRDefault="0009191C" w:rsidP="00B46D58">
            <w:pPr>
              <w:widowControl w:val="0"/>
              <w:jc w:val="center"/>
              <w:rPr>
                <w:rFonts w:ascii="GHEA Grapalat" w:hAnsi="GHEA Grapalat"/>
                <w:sz w:val="20"/>
                <w:szCs w:val="20"/>
              </w:rPr>
            </w:pPr>
          </w:p>
        </w:tc>
      </w:tr>
    </w:tbl>
    <w:p w14:paraId="64E77A0E"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F424E38"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4DBF79BC" w14:textId="77777777" w:rsidR="00DC619D" w:rsidRPr="00D3436F" w:rsidRDefault="00DC619D" w:rsidP="00B46D58">
      <w:pPr>
        <w:widowControl w:val="0"/>
        <w:spacing w:after="160"/>
        <w:jc w:val="both"/>
        <w:rPr>
          <w:rFonts w:ascii="GHEA Grapalat" w:hAnsi="GHEA Grapalat"/>
          <w:lang w:val="es-ES"/>
        </w:rPr>
      </w:pPr>
    </w:p>
    <w:p w14:paraId="45ADEE66"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3C9F955F" w14:textId="77777777" w:rsidR="00B217BB" w:rsidRDefault="00B217BB" w:rsidP="00B46D58">
      <w:pPr>
        <w:rPr>
          <w:rFonts w:ascii="GHEA Grapalat" w:hAnsi="GHEA Grapalat"/>
          <w:b/>
        </w:rPr>
      </w:pPr>
      <w:r>
        <w:rPr>
          <w:rFonts w:ascii="GHEA Grapalat" w:hAnsi="GHEA Grapalat"/>
          <w:b/>
        </w:rPr>
        <w:br w:type="page"/>
      </w:r>
    </w:p>
    <w:p w14:paraId="513240F1" w14:textId="77777777"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14:paraId="0FF238D1" w14:textId="5BB01924" w:rsidR="00B2572B" w:rsidRPr="00B138F3" w:rsidRDefault="00B2572B" w:rsidP="00B46D58">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9B7585">
        <w:rPr>
          <w:rFonts w:ascii="GHEA Grapalat" w:hAnsi="GHEA Grapalat"/>
          <w:b/>
          <w:sz w:val="24"/>
          <w:szCs w:val="24"/>
        </w:rPr>
        <w:t>ՀՊՖ-ԲՄԱՊՁԲ-2024/01</w:t>
      </w:r>
      <w:r w:rsidR="006132ED" w:rsidRPr="00B138F3">
        <w:rPr>
          <w:rFonts w:ascii="GHEA Grapalat" w:hAnsi="GHEA Grapalat"/>
          <w:b/>
          <w:sz w:val="24"/>
          <w:szCs w:val="24"/>
        </w:rPr>
        <w:t>"</w:t>
      </w:r>
      <w:r w:rsidR="009924E6" w:rsidRPr="00B138F3">
        <w:rPr>
          <w:rStyle w:val="FootnoteReference"/>
          <w:rFonts w:ascii="GHEA Grapalat" w:hAnsi="GHEA Grapalat"/>
          <w:b/>
          <w:sz w:val="24"/>
          <w:szCs w:val="24"/>
        </w:rPr>
        <w:footnoteReference w:customMarkFollows="1" w:id="19"/>
        <w:t>*</w:t>
      </w:r>
    </w:p>
    <w:p w14:paraId="5A7A668B" w14:textId="77777777" w:rsidR="00742F7B" w:rsidRPr="00B138F3" w:rsidRDefault="00742F7B" w:rsidP="00742F7B">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14:paraId="24BCBA50" w14:textId="77777777" w:rsidR="00B2572B" w:rsidRPr="00B138F3" w:rsidRDefault="00742F7B" w:rsidP="00742F7B">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77446467" w14:textId="77777777" w:rsidR="000E5A91" w:rsidRPr="00B138F3" w:rsidRDefault="000E5A91" w:rsidP="000E5A91">
      <w:pPr>
        <w:widowControl w:val="0"/>
        <w:spacing w:after="160"/>
        <w:ind w:left="567" w:right="565"/>
        <w:jc w:val="center"/>
        <w:rPr>
          <w:rFonts w:ascii="GHEA Grapalat" w:hAnsi="GHEA Grapalat"/>
          <w:b/>
        </w:rPr>
      </w:pPr>
    </w:p>
    <w:p w14:paraId="15CCBF5A" w14:textId="77777777" w:rsidR="00BF7253" w:rsidRPr="00B138F3"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6AD5A3F4" w14:textId="77777777" w:rsidR="00BF7253" w:rsidRPr="00B138F3" w:rsidRDefault="00BF7253" w:rsidP="00BF7253">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20FFB3B1" w14:textId="77777777"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14:paraId="0C9D3E15" w14:textId="77777777"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076368A0"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0BB1700F"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3124B030" w14:textId="77777777" w:rsidR="00BF7253" w:rsidRPr="00B138F3"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6787F8E0"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6663A89A"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1848061F"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1E1F9580"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045968">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3CB718DB"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57415CBA"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018F3D3E"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
    <w:p w14:paraId="6F2D15B0"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2FA5FA8C" w14:textId="77777777"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0D89AABF"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5682BB6" w14:textId="77777777"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9426DB">
        <w:rPr>
          <w:rFonts w:ascii="GHEA Grapalat" w:eastAsiaTheme="minorHAnsi" w:hAnsi="GHEA Grapalat" w:cstheme="minorBidi"/>
        </w:rPr>
        <w:t xml:space="preserve">с момента выпуска и в силе </w:t>
      </w:r>
      <w:r w:rsidRPr="00B138F3">
        <w:rPr>
          <w:rFonts w:ascii="GHEA Grapalat" w:eastAsiaTheme="minorHAnsi" w:hAnsi="GHEA Grapalat" w:cstheme="minorBidi"/>
        </w:rPr>
        <w:t>девяносто рабочих дней</w:t>
      </w:r>
      <w:r w:rsidR="0056608D" w:rsidRPr="0056608D">
        <w:rPr>
          <w:rFonts w:ascii="GHEA Grapalat" w:eastAsiaTheme="minorHAnsi" w:hAnsi="GHEA Grapalat" w:cstheme="minorBidi"/>
        </w:rPr>
        <w:t>**</w:t>
      </w:r>
      <w:r w:rsidRPr="00B138F3">
        <w:rPr>
          <w:rFonts w:ascii="GHEA Grapalat" w:eastAsiaTheme="minorHAnsi" w:hAnsi="GHEA Grapalat" w:cstheme="minorBidi"/>
        </w:rPr>
        <w:t xml:space="preserve"> со дня </w:t>
      </w:r>
      <w:r w:rsidR="009939C4" w:rsidRPr="00AA4C59">
        <w:rPr>
          <w:rFonts w:ascii="GHEA Grapalat" w:eastAsiaTheme="minorHAnsi" w:hAnsi="GHEA Grapalat" w:cstheme="minorBidi"/>
        </w:rPr>
        <w:t xml:space="preserve">истечения </w:t>
      </w:r>
      <w:r w:rsidR="009939C4">
        <w:rPr>
          <w:rFonts w:ascii="GHEA Grapalat" w:eastAsiaTheme="minorHAnsi" w:hAnsi="GHEA Grapalat" w:cstheme="minorBidi"/>
        </w:rPr>
        <w:t xml:space="preserve">крайнего </w:t>
      </w:r>
      <w:r w:rsidR="009939C4" w:rsidRPr="00AA4C59">
        <w:rPr>
          <w:rFonts w:ascii="GHEA Grapalat" w:eastAsiaTheme="minorHAnsi" w:hAnsi="GHEA Grapalat" w:cstheme="minorBidi"/>
        </w:rPr>
        <w:t xml:space="preserve">срока </w:t>
      </w:r>
      <w:r w:rsidRPr="00B138F3">
        <w:rPr>
          <w:rFonts w:ascii="GHEA Grapalat" w:eastAsiaTheme="minorHAnsi" w:hAnsi="GHEA Grapalat" w:cstheme="minorBidi"/>
        </w:rPr>
        <w:t>подачи принципалом заяв</w:t>
      </w:r>
      <w:r w:rsidR="009939C4">
        <w:rPr>
          <w:rFonts w:ascii="GHEA Grapalat" w:eastAsiaTheme="minorHAnsi" w:hAnsi="GHEA Grapalat" w:cstheme="minorBidi"/>
        </w:rPr>
        <w:t>о</w:t>
      </w:r>
      <w:r w:rsidRPr="00B138F3">
        <w:rPr>
          <w:rFonts w:ascii="GHEA Grapalat" w:eastAsiaTheme="minorHAnsi" w:hAnsi="GHEA Grapalat" w:cstheme="minorBidi"/>
        </w:rPr>
        <w:t>к на участие в организованной бенефициаром процедуре закупок под кодом   ________________________________.</w:t>
      </w:r>
    </w:p>
    <w:p w14:paraId="3861EC83" w14:textId="77777777" w:rsidR="00BF7253" w:rsidRPr="00B138F3" w:rsidRDefault="009426DB" w:rsidP="009939C4">
      <w:pPr>
        <w:pStyle w:val="NormalWeb"/>
        <w:shd w:val="clear" w:color="auto" w:fill="FFFFFF"/>
        <w:ind w:firstLine="374"/>
        <w:contextualSpacing/>
        <w:rPr>
          <w:rFonts w:ascii="GHEA Grapalat" w:eastAsiaTheme="minorHAnsi" w:hAnsi="GHEA Grapalat" w:cstheme="minorBidi"/>
          <w:sz w:val="18"/>
          <w:szCs w:val="18"/>
        </w:rPr>
      </w:pPr>
      <w:r>
        <w:rPr>
          <w:rFonts w:eastAsiaTheme="minorHAnsi" w:cstheme="minorBidi"/>
        </w:rPr>
        <w:t xml:space="preserve">  </w:t>
      </w:r>
      <w:r w:rsidR="00BF7253" w:rsidRPr="00B138F3">
        <w:rPr>
          <w:rFonts w:eastAsiaTheme="minorHAnsi" w:cstheme="minorBidi"/>
        </w:rPr>
        <w:t xml:space="preserve"> </w:t>
      </w:r>
      <w:r w:rsidR="00BF7253" w:rsidRPr="00B138F3">
        <w:rPr>
          <w:rFonts w:ascii="GHEA Grapalat" w:eastAsiaTheme="minorHAnsi" w:hAnsi="GHEA Grapalat" w:cstheme="minorBidi"/>
          <w:sz w:val="18"/>
          <w:szCs w:val="18"/>
        </w:rPr>
        <w:t>код процедуры</w:t>
      </w:r>
    </w:p>
    <w:p w14:paraId="1FBB401F" w14:textId="77777777" w:rsidR="009D753C" w:rsidRDefault="00634B02" w:rsidP="00634B02">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F3278">
        <w:rPr>
          <w:rFonts w:ascii="GHEA Grapalat" w:eastAsiaTheme="minorHAnsi" w:hAnsi="GHEA Grapalat" w:cstheme="minorBidi"/>
        </w:rPr>
        <w:lastRenderedPageBreak/>
        <w:t>Информацию о факте предоставления настоящей гарантии</w:t>
      </w:r>
      <w:r w:rsidR="0062057D" w:rsidRPr="001F3278">
        <w:rPr>
          <w:rFonts w:ascii="GHEA Grapalat" w:eastAsiaTheme="minorHAnsi" w:hAnsi="GHEA Grapalat" w:cstheme="minorBidi"/>
        </w:rPr>
        <w:t>- номер гарантии, наименование предоставляющего банка и код, указанный в пункте 1 настоящей гарантии,</w:t>
      </w:r>
      <w:r w:rsidRPr="001F3278">
        <w:rPr>
          <w:rFonts w:ascii="GHEA Grapalat" w:eastAsiaTheme="minorHAnsi" w:hAnsi="GHEA Grapalat" w:cstheme="minorBidi"/>
        </w:rPr>
        <w:t xml:space="preserve"> без указания размера суммы лицо, выдающее гарантию, в день предоставления настоящей </w:t>
      </w:r>
      <w:r w:rsidRPr="00A452CD">
        <w:rPr>
          <w:rFonts w:ascii="GHEA Grapalat" w:eastAsiaTheme="minorHAnsi" w:hAnsi="GHEA Grapalat" w:cstheme="minorBidi"/>
        </w:rPr>
        <w:t>гарантии отправляет с официального адреса электронной почты на адрес электронной почты секретаря оценочной комиссии</w:t>
      </w:r>
      <w:r w:rsidR="009D753C">
        <w:rPr>
          <w:rFonts w:ascii="GHEA Grapalat" w:eastAsiaTheme="minorHAnsi" w:hAnsi="GHEA Grapalat" w:cstheme="minorBidi"/>
        </w:rPr>
        <w:t>--------------------------------------------</w:t>
      </w:r>
      <w:r w:rsidR="007531AA">
        <w:rPr>
          <w:rFonts w:ascii="GHEA Grapalat" w:eastAsiaTheme="minorHAnsi" w:hAnsi="GHEA Grapalat" w:cstheme="minorBidi"/>
        </w:rPr>
        <w:t xml:space="preserve">, </w:t>
      </w:r>
      <w:r w:rsidRPr="00A452CD">
        <w:rPr>
          <w:rFonts w:ascii="GHEA Grapalat" w:eastAsiaTheme="minorHAnsi" w:hAnsi="GHEA Grapalat" w:cstheme="minorBidi"/>
        </w:rPr>
        <w:t xml:space="preserve">который указан в упомянутом в настоящем пункте </w:t>
      </w:r>
    </w:p>
    <w:p w14:paraId="6D97B9A1" w14:textId="77777777" w:rsidR="009D753C" w:rsidRDefault="009D753C" w:rsidP="00634B02">
      <w:pPr>
        <w:pStyle w:val="NormalWeb"/>
        <w:shd w:val="clear" w:color="auto" w:fill="FFFFFF"/>
        <w:spacing w:before="0" w:beforeAutospacing="0" w:after="0" w:afterAutospacing="0"/>
        <w:ind w:firstLine="375"/>
        <w:jc w:val="both"/>
        <w:rPr>
          <w:rFonts w:ascii="GHEA Grapalat" w:eastAsiaTheme="minorHAnsi" w:hAnsi="GHEA Grapalat" w:cstheme="minorBidi"/>
        </w:rPr>
      </w:pPr>
      <w:r>
        <w:rPr>
          <w:rStyle w:val="Strong"/>
          <w:b w:val="0"/>
          <w:bCs w:val="0"/>
          <w:sz w:val="20"/>
          <w:szCs w:val="20"/>
        </w:rPr>
        <w:t>адрес эл. почты секретаря</w:t>
      </w:r>
    </w:p>
    <w:p w14:paraId="70B9438E" w14:textId="77777777" w:rsidR="00634B02" w:rsidRDefault="00634B02" w:rsidP="00A3702B">
      <w:pPr>
        <w:pStyle w:val="NormalWeb"/>
        <w:shd w:val="clear" w:color="auto" w:fill="FFFFFF"/>
        <w:spacing w:before="0" w:beforeAutospacing="0" w:after="0" w:afterAutospacing="0"/>
        <w:jc w:val="both"/>
        <w:rPr>
          <w:rFonts w:ascii="GHEA Grapalat" w:eastAsiaTheme="minorHAnsi" w:hAnsi="GHEA Grapalat" w:cstheme="minorBidi"/>
        </w:rPr>
      </w:pPr>
      <w:r w:rsidRPr="00A452CD">
        <w:rPr>
          <w:rFonts w:ascii="GHEA Grapalat" w:eastAsiaTheme="minorHAnsi" w:hAnsi="GHEA Grapalat" w:cstheme="minorBidi"/>
        </w:rPr>
        <w:t>приглашении к процедуре закупок.</w:t>
      </w:r>
    </w:p>
    <w:p w14:paraId="0E619859" w14:textId="77777777" w:rsidR="00634B02" w:rsidRDefault="00634B02" w:rsidP="00634B02">
      <w:pPr>
        <w:pStyle w:val="NormalWeb"/>
        <w:shd w:val="clear" w:color="auto" w:fill="FFFFFF"/>
        <w:spacing w:before="0" w:beforeAutospacing="0" w:after="0" w:afterAutospacing="0"/>
        <w:ind w:firstLine="375"/>
        <w:jc w:val="both"/>
        <w:rPr>
          <w:rStyle w:val="Strong"/>
          <w:b w:val="0"/>
          <w:bCs w:val="0"/>
          <w:sz w:val="20"/>
          <w:szCs w:val="20"/>
        </w:rPr>
      </w:pPr>
    </w:p>
    <w:p w14:paraId="511E4840" w14:textId="77777777" w:rsidR="00BF7253" w:rsidRPr="00842D08"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00842D08" w:rsidRPr="00842D08">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00842D08" w:rsidRPr="00842D08">
        <w:rPr>
          <w:rFonts w:ascii="GHEA Grapalat" w:eastAsiaTheme="minorHAnsi" w:hAnsi="GHEA Grapalat" w:cstheme="minorBidi"/>
        </w:rPr>
        <w:t>.</w:t>
      </w:r>
    </w:p>
    <w:p w14:paraId="11C6A8C1"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D449E00"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1C6E2E15"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9EAAB6D"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4ABF5F98"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2AC332BF"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1D7E8BC7"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p>
    <w:p w14:paraId="1AC50239"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2F30FA3"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11ABAC45"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1FC948F"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1DBDBFC"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14:paraId="7A932890"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A88213B"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36FDDA0"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5963372"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E405A9A" w14:textId="77777777" w:rsidR="00BF7253" w:rsidRPr="00B138F3" w:rsidRDefault="00BF7253" w:rsidP="00BF725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5E0BD02"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09BFC155"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C6897EC" w14:textId="77777777" w:rsidR="000E5A91" w:rsidRPr="00B138F3" w:rsidRDefault="000E5A91" w:rsidP="00BF7253">
      <w:pPr>
        <w:pStyle w:val="BodyTextIndent"/>
        <w:widowControl w:val="0"/>
        <w:spacing w:after="160" w:line="240" w:lineRule="auto"/>
        <w:rPr>
          <w:rFonts w:ascii="GHEA Grapalat" w:hAnsi="GHEA Grapalat" w:cs="Sylfaen"/>
          <w:i w:val="0"/>
          <w:sz w:val="24"/>
          <w:szCs w:val="24"/>
        </w:rPr>
      </w:pPr>
    </w:p>
    <w:p w14:paraId="7398FB7E" w14:textId="77777777" w:rsidR="00260163" w:rsidRPr="00B138F3" w:rsidRDefault="00260163" w:rsidP="00B46D58">
      <w:pPr>
        <w:widowControl w:val="0"/>
        <w:spacing w:after="160"/>
        <w:ind w:left="567" w:right="565"/>
        <w:jc w:val="center"/>
        <w:rPr>
          <w:rFonts w:ascii="GHEA Grapalat" w:hAnsi="GHEA Grapalat"/>
          <w:b/>
        </w:rPr>
      </w:pPr>
    </w:p>
    <w:p w14:paraId="4EF50AE8" w14:textId="77777777" w:rsidR="00CF2692" w:rsidRPr="00B138F3" w:rsidRDefault="00CF2692" w:rsidP="00B46D58">
      <w:pPr>
        <w:widowControl w:val="0"/>
        <w:spacing w:after="160"/>
        <w:ind w:left="567" w:right="565"/>
        <w:jc w:val="center"/>
        <w:rPr>
          <w:rFonts w:ascii="GHEA Grapalat" w:hAnsi="GHEA Grapalat"/>
          <w:b/>
        </w:rPr>
      </w:pPr>
    </w:p>
    <w:p w14:paraId="29B0431E" w14:textId="77777777" w:rsidR="00CF2692" w:rsidRPr="00B138F3" w:rsidRDefault="00CF2692" w:rsidP="00B46D58">
      <w:pPr>
        <w:widowControl w:val="0"/>
        <w:spacing w:after="160"/>
        <w:ind w:left="567" w:right="565"/>
        <w:jc w:val="center"/>
        <w:rPr>
          <w:rFonts w:ascii="GHEA Grapalat" w:hAnsi="GHEA Grapalat"/>
          <w:b/>
        </w:rPr>
      </w:pPr>
    </w:p>
    <w:p w14:paraId="6A0BB1C2" w14:textId="77777777" w:rsidR="00CF2692" w:rsidRPr="00B138F3" w:rsidRDefault="00CF2692" w:rsidP="00B46D58">
      <w:pPr>
        <w:widowControl w:val="0"/>
        <w:spacing w:after="160"/>
        <w:ind w:left="567" w:right="565"/>
        <w:jc w:val="center"/>
        <w:rPr>
          <w:rFonts w:ascii="GHEA Grapalat" w:hAnsi="GHEA Grapalat"/>
          <w:b/>
        </w:rPr>
      </w:pPr>
    </w:p>
    <w:p w14:paraId="1E38ECCD" w14:textId="77777777" w:rsidR="00CF2692" w:rsidRPr="00B138F3" w:rsidRDefault="00CF2692" w:rsidP="009C514C">
      <w:pPr>
        <w:widowControl w:val="0"/>
        <w:spacing w:after="160"/>
        <w:ind w:right="565"/>
        <w:rPr>
          <w:rFonts w:ascii="GHEA Grapalat" w:hAnsi="GHEA Grapalat"/>
          <w:b/>
        </w:rPr>
      </w:pPr>
    </w:p>
    <w:p w14:paraId="08E12987" w14:textId="77777777"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t>Приложение № 4</w:t>
      </w:r>
    </w:p>
    <w:p w14:paraId="4102C43C" w14:textId="51B4B536" w:rsidR="007B3F5F" w:rsidRPr="00B138F3" w:rsidRDefault="007B3F5F" w:rsidP="001005B0">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под кодом "</w:t>
      </w:r>
      <w:r w:rsidR="009B7585">
        <w:rPr>
          <w:rFonts w:ascii="GHEA Grapalat" w:hAnsi="GHEA Grapalat"/>
          <w:b/>
        </w:rPr>
        <w:t>ՀՊՖ-ԲՄԱՊՁԲ-2024/01</w:t>
      </w:r>
      <w:r w:rsidRPr="00B138F3">
        <w:rPr>
          <w:rFonts w:ascii="GHEA Grapalat" w:hAnsi="GHEA Grapalat"/>
          <w:b/>
        </w:rPr>
        <w:t>"</w:t>
      </w:r>
      <w:r w:rsidRPr="00B138F3">
        <w:rPr>
          <w:rStyle w:val="FootnoteReference"/>
          <w:rFonts w:ascii="GHEA Grapalat" w:hAnsi="GHEA Grapalat"/>
          <w:b/>
        </w:rPr>
        <w:footnoteReference w:customMarkFollows="1" w:id="20"/>
        <w:t>*</w:t>
      </w:r>
    </w:p>
    <w:p w14:paraId="222F015F" w14:textId="77777777"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00546F9C" w14:textId="77777777"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424A5BD5" w14:textId="77777777"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14:paraId="39B1E202" w14:textId="77777777"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14:paraId="7838309A" w14:textId="77777777"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14:paraId="1EAD87E5" w14:textId="77777777"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14:paraId="02433117"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14:paraId="66BEEB1D" w14:textId="77777777"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14:paraId="454E9460" w14:textId="77777777" w:rsidR="007B3F5F" w:rsidRPr="00B138F3"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14:paraId="729EF360" w14:textId="77777777"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14:paraId="56EB952C"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26C69705"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2B9C7315"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w:t>
      </w:r>
      <w:r w:rsidRPr="00361EFF">
        <w:rPr>
          <w:rFonts w:ascii="GHEA Grapalat" w:eastAsiaTheme="minorHAnsi" w:hAnsi="GHEA Grapalat" w:cstheme="minorBidi"/>
          <w:sz w:val="18"/>
          <w:szCs w:val="18"/>
        </w:rPr>
        <w:t xml:space="preserve">наименование </w:t>
      </w:r>
      <w:r w:rsidR="00C7561C" w:rsidRPr="00361EFF">
        <w:rPr>
          <w:rFonts w:ascii="GHEA Grapalat" w:eastAsiaTheme="minorHAnsi" w:hAnsi="GHEA Grapalat" w:cstheme="minorBidi"/>
          <w:sz w:val="18"/>
          <w:szCs w:val="18"/>
        </w:rPr>
        <w:t xml:space="preserve">выдающего гарантию </w:t>
      </w:r>
      <w:r w:rsidRPr="00361EFF">
        <w:rPr>
          <w:rFonts w:ascii="GHEA Grapalat" w:eastAsiaTheme="minorHAnsi" w:hAnsi="GHEA Grapalat" w:cstheme="minorBidi"/>
          <w:sz w:val="18"/>
          <w:szCs w:val="18"/>
        </w:rPr>
        <w:t>банка</w:t>
      </w:r>
      <w:r w:rsidR="00C7561C" w:rsidRPr="00361EFF">
        <w:rPr>
          <w:rFonts w:ascii="GHEA Grapalat" w:eastAsiaTheme="minorHAnsi" w:hAnsi="GHEA Grapalat" w:cstheme="minorBidi"/>
          <w:sz w:val="18"/>
          <w:szCs w:val="18"/>
        </w:rPr>
        <w:t xml:space="preserve"> </w:t>
      </w:r>
    </w:p>
    <w:p w14:paraId="2BF7C56C"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14:paraId="5B5D7D13"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2C942EA0"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4BCD791B"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ED62EA">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24ABD781" w14:textId="77777777"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6F772968"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497C67CD" w14:textId="77777777"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44A70867" w14:textId="77777777"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6FA2498"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55AB881" w14:textId="77777777" w:rsidR="0053597C" w:rsidRPr="00D66198" w:rsidRDefault="0053597C" w:rsidP="0053597C">
      <w:pPr>
        <w:pStyle w:val="NormalWeb"/>
        <w:shd w:val="clear" w:color="auto" w:fill="FFFFFF"/>
        <w:ind w:firstLine="374"/>
        <w:contextualSpacing/>
        <w:jc w:val="both"/>
        <w:rPr>
          <w:rFonts w:ascii="GHEA Grapalat" w:eastAsiaTheme="minorHAnsi" w:hAnsi="GHEA Grapalat" w:cstheme="minorBidi"/>
        </w:rPr>
      </w:pPr>
      <w:r w:rsidRPr="00D66198">
        <w:rPr>
          <w:rFonts w:ascii="GHEA Grapalat" w:eastAsiaTheme="minorHAnsi" w:hAnsi="GHEA Grapalat" w:cstheme="minorBidi"/>
        </w:rPr>
        <w:t xml:space="preserve">5. Гарантия действует </w:t>
      </w:r>
      <w:r w:rsidR="00B31A63">
        <w:rPr>
          <w:rFonts w:ascii="GHEA Grapalat" w:eastAsiaTheme="minorHAnsi" w:hAnsi="GHEA Grapalat" w:cstheme="minorBidi"/>
        </w:rPr>
        <w:t xml:space="preserve">с момента выпуска и в силе  </w:t>
      </w:r>
      <w:r w:rsidRPr="00D66198">
        <w:rPr>
          <w:rFonts w:ascii="GHEA Grapalat" w:eastAsiaTheme="minorHAnsi" w:hAnsi="GHEA Grapalat" w:cstheme="minorBidi"/>
        </w:rPr>
        <w:t xml:space="preserve">со дня вступления в силу договора под кодом N________________________ заключаемого  между  </w:t>
      </w:r>
    </w:p>
    <w:p w14:paraId="14650C2D" w14:textId="77777777" w:rsidR="0053597C" w:rsidRPr="00D66198" w:rsidRDefault="00B31A63" w:rsidP="0053597C">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53597C" w:rsidRPr="00D66198">
        <w:rPr>
          <w:rFonts w:ascii="GHEA Grapalat" w:eastAsiaTheme="minorHAnsi" w:hAnsi="GHEA Grapalat" w:cstheme="minorBidi"/>
          <w:sz w:val="18"/>
          <w:szCs w:val="18"/>
        </w:rPr>
        <w:t>номер заключаемого договара</w:t>
      </w:r>
    </w:p>
    <w:p w14:paraId="0390CFA0" w14:textId="77777777" w:rsidR="0053597C" w:rsidRPr="00D66198" w:rsidRDefault="0053597C" w:rsidP="0053597C">
      <w:pPr>
        <w:pStyle w:val="NormalWeb"/>
        <w:shd w:val="clear" w:color="auto" w:fill="FFFFFF"/>
        <w:ind w:firstLine="374"/>
        <w:contextualSpacing/>
        <w:jc w:val="both"/>
        <w:rPr>
          <w:rFonts w:ascii="GHEA Grapalat" w:eastAsiaTheme="minorHAnsi" w:hAnsi="GHEA Grapalat" w:cstheme="minorBidi"/>
        </w:rPr>
      </w:pPr>
    </w:p>
    <w:p w14:paraId="6579E638" w14:textId="77777777" w:rsidR="0053597C" w:rsidRPr="00D66198" w:rsidRDefault="00B31A63" w:rsidP="0053597C">
      <w:pPr>
        <w:pStyle w:val="NormalWeb"/>
        <w:shd w:val="clear" w:color="auto" w:fill="FFFFFF"/>
        <w:contextualSpacing/>
        <w:jc w:val="both"/>
        <w:rPr>
          <w:rFonts w:ascii="GHEA Grapalat" w:eastAsiaTheme="minorHAnsi" w:hAnsi="GHEA Grapalat" w:cstheme="minorBidi"/>
          <w:lang w:val="hy-AM"/>
        </w:rPr>
      </w:pPr>
      <w:r w:rsidRPr="00D66198">
        <w:rPr>
          <w:rFonts w:ascii="GHEA Grapalat" w:eastAsiaTheme="minorHAnsi" w:hAnsi="GHEA Grapalat" w:cstheme="minorBidi"/>
        </w:rPr>
        <w:t xml:space="preserve">бенефициаром и принципалом    </w:t>
      </w:r>
      <w:r w:rsidR="0053597C" w:rsidRPr="00D66198">
        <w:rPr>
          <w:rFonts w:ascii="GHEA Grapalat" w:eastAsiaTheme="minorHAnsi" w:hAnsi="GHEA Grapalat" w:cstheme="minorBidi"/>
        </w:rPr>
        <w:t xml:space="preserve">и  действует </w:t>
      </w:r>
      <w:r w:rsidR="0053597C" w:rsidRPr="00D66198">
        <w:rPr>
          <w:rFonts w:ascii="GHEA Grapalat" w:eastAsiaTheme="minorHAnsi" w:hAnsi="GHEA Grapalat" w:cstheme="minorBidi"/>
          <w:lang w:val="hy-AM"/>
        </w:rPr>
        <w:t xml:space="preserve"> </w:t>
      </w:r>
      <w:r w:rsidR="0053597C" w:rsidRPr="00D66198">
        <w:rPr>
          <w:rFonts w:ascii="GHEA Grapalat" w:eastAsiaTheme="minorHAnsi" w:hAnsi="GHEA Grapalat" w:cstheme="minorBidi"/>
        </w:rPr>
        <w:t>в</w:t>
      </w:r>
      <w:r w:rsidR="0053597C" w:rsidRPr="00D66198">
        <w:rPr>
          <w:rFonts w:ascii="GHEA Grapalat" w:hAnsi="GHEA Grapalat"/>
        </w:rPr>
        <w:t>ключительно</w:t>
      </w:r>
      <w:r w:rsidR="0053597C" w:rsidRPr="00D66198">
        <w:rPr>
          <w:rFonts w:ascii="GHEA Grapalat" w:eastAsiaTheme="minorHAnsi" w:hAnsi="GHEA Grapalat" w:cstheme="minorBidi"/>
        </w:rPr>
        <w:t xml:space="preserve"> </w:t>
      </w:r>
      <w:r w:rsidR="0053597C" w:rsidRPr="00D66198">
        <w:rPr>
          <w:rFonts w:ascii="GHEA Grapalat" w:eastAsiaTheme="minorHAnsi" w:hAnsi="GHEA Grapalat" w:cstheme="minorBidi"/>
          <w:lang w:val="hy-AM"/>
        </w:rPr>
        <w:t xml:space="preserve"> </w:t>
      </w:r>
      <w:r w:rsidR="0053597C" w:rsidRPr="00D66198">
        <w:rPr>
          <w:rFonts w:ascii="GHEA Grapalat" w:eastAsiaTheme="minorHAnsi" w:hAnsi="GHEA Grapalat" w:cstheme="minorBidi"/>
        </w:rPr>
        <w:t xml:space="preserve">до </w:t>
      </w:r>
      <w:r w:rsidR="0053597C" w:rsidRPr="00D66198">
        <w:rPr>
          <w:rFonts w:ascii="GHEA Grapalat" w:eastAsiaTheme="minorHAnsi" w:hAnsi="GHEA Grapalat" w:cstheme="minorBidi"/>
          <w:lang w:val="hy-AM"/>
        </w:rPr>
        <w:t xml:space="preserve"> </w:t>
      </w:r>
      <w:r w:rsidR="0053597C" w:rsidRPr="00D66198">
        <w:rPr>
          <w:rFonts w:ascii="GHEA Grapalat" w:eastAsiaTheme="minorHAnsi" w:hAnsi="GHEA Grapalat" w:cstheme="minorBidi"/>
        </w:rPr>
        <w:t xml:space="preserve">девяностого </w:t>
      </w:r>
      <w:r w:rsidR="0053597C" w:rsidRPr="00D66198">
        <w:rPr>
          <w:rFonts w:ascii="GHEA Grapalat" w:eastAsiaTheme="minorHAnsi" w:hAnsi="GHEA Grapalat" w:cstheme="minorBidi"/>
          <w:lang w:val="hy-AM"/>
        </w:rPr>
        <w:t xml:space="preserve"> </w:t>
      </w:r>
      <w:r w:rsidR="0053597C" w:rsidRPr="00D66198">
        <w:rPr>
          <w:rFonts w:ascii="GHEA Grapalat" w:eastAsiaTheme="minorHAnsi" w:hAnsi="GHEA Grapalat" w:cstheme="minorBidi"/>
        </w:rPr>
        <w:t xml:space="preserve">рабочего </w:t>
      </w:r>
      <w:r w:rsidR="0053597C" w:rsidRPr="00D66198">
        <w:rPr>
          <w:rFonts w:ascii="GHEA Grapalat" w:eastAsiaTheme="minorHAnsi" w:hAnsi="GHEA Grapalat" w:cstheme="minorBidi"/>
          <w:lang w:val="hy-AM"/>
        </w:rPr>
        <w:t xml:space="preserve"> </w:t>
      </w:r>
      <w:r w:rsidR="0053597C" w:rsidRPr="00D66198">
        <w:rPr>
          <w:rFonts w:ascii="GHEA Grapalat" w:eastAsiaTheme="minorHAnsi" w:hAnsi="GHEA Grapalat" w:cstheme="minorBidi"/>
        </w:rPr>
        <w:t>дня</w:t>
      </w:r>
      <w:r w:rsidR="0053597C" w:rsidRPr="00D66198">
        <w:rPr>
          <w:rFonts w:ascii="GHEA Grapalat" w:eastAsiaTheme="minorHAnsi" w:hAnsi="GHEA Grapalat" w:cstheme="minorBidi"/>
          <w:lang w:val="hy-AM"/>
        </w:rPr>
        <w:t xml:space="preserve">   </w:t>
      </w:r>
      <w:r w:rsidR="0053597C" w:rsidRPr="00D66198">
        <w:rPr>
          <w:rFonts w:ascii="GHEA Grapalat" w:eastAsiaTheme="minorHAnsi" w:hAnsi="GHEA Grapalat" w:cstheme="minorBidi"/>
        </w:rPr>
        <w:t xml:space="preserve">следующего за днем </w:t>
      </w:r>
    </w:p>
    <w:p w14:paraId="1081DBEC" w14:textId="77777777" w:rsidR="0053597C" w:rsidRPr="00D66198" w:rsidRDefault="0053597C" w:rsidP="0053597C">
      <w:pPr>
        <w:pStyle w:val="NormalWeb"/>
        <w:shd w:val="clear" w:color="auto" w:fill="FFFFFF"/>
        <w:contextualSpacing/>
        <w:jc w:val="both"/>
        <w:rPr>
          <w:rFonts w:ascii="GHEA Grapalat" w:eastAsiaTheme="minorHAnsi" w:hAnsi="GHEA Grapalat" w:cstheme="minorBidi"/>
          <w:sz w:val="18"/>
          <w:szCs w:val="18"/>
          <w:lang w:val="hy-AM"/>
        </w:rPr>
      </w:pPr>
    </w:p>
    <w:p w14:paraId="60DE9D96" w14:textId="77777777" w:rsidR="0053597C" w:rsidRPr="00D66198" w:rsidRDefault="0053597C" w:rsidP="001E7BA9">
      <w:pPr>
        <w:pStyle w:val="NormalWeb"/>
        <w:shd w:val="clear" w:color="auto" w:fill="FFFFFF"/>
        <w:contextualSpacing/>
        <w:jc w:val="center"/>
        <w:rPr>
          <w:rFonts w:eastAsiaTheme="minorHAnsi" w:cstheme="minorBidi"/>
        </w:rPr>
      </w:pPr>
      <w:r w:rsidRPr="00D66198">
        <w:rPr>
          <w:rFonts w:ascii="GHEA Grapalat" w:eastAsiaTheme="minorHAnsi" w:hAnsi="GHEA Grapalat" w:cstheme="minorBidi"/>
          <w:lang w:val="hy-AM"/>
        </w:rPr>
        <w:lastRenderedPageBreak/>
        <w:t>--------------------------------------------------------</w:t>
      </w:r>
      <w:r w:rsidRPr="00D66198">
        <w:rPr>
          <w:rFonts w:ascii="GHEA Grapalat" w:eastAsiaTheme="minorHAnsi" w:hAnsi="GHEA Grapalat" w:cstheme="minorBidi"/>
        </w:rPr>
        <w:t>------------------</w:t>
      </w:r>
      <w:r w:rsidRPr="00D66198">
        <w:rPr>
          <w:rFonts w:ascii="GHEA Grapalat" w:eastAsiaTheme="minorHAnsi" w:hAnsi="GHEA Grapalat" w:cstheme="minorBidi"/>
          <w:lang w:val="hy-AM"/>
        </w:rPr>
        <w:t>----------------------</w:t>
      </w:r>
      <w:r w:rsidRPr="00D66198">
        <w:rPr>
          <w:rFonts w:eastAsiaTheme="minorHAnsi" w:cstheme="minorBidi"/>
        </w:rPr>
        <w:t xml:space="preserve"> </w:t>
      </w:r>
      <w:r w:rsidRPr="00D66198">
        <w:rPr>
          <w:rFonts w:eastAsiaTheme="minorHAnsi" w:cstheme="minorBidi"/>
          <w:lang w:val="hy-AM"/>
        </w:rPr>
        <w:t>.</w:t>
      </w:r>
      <w:r w:rsidRPr="00D66198">
        <w:rPr>
          <w:rFonts w:eastAsiaTheme="minorHAnsi" w:cstheme="minorBidi"/>
        </w:rPr>
        <w:t xml:space="preserve">           </w:t>
      </w:r>
      <w:r w:rsidRPr="00D66198">
        <w:rPr>
          <w:rFonts w:ascii="GHEA Grapalat" w:hAnsi="GHEA Grapalat"/>
          <w:sz w:val="16"/>
          <w:szCs w:val="16"/>
        </w:rPr>
        <w:t>крайний срок</w:t>
      </w:r>
      <w:r w:rsidRPr="00D66198">
        <w:rPr>
          <w:rFonts w:ascii="GHEA Grapalat" w:eastAsiaTheme="minorHAnsi" w:hAnsi="GHEA Grapalat" w:cstheme="minorBidi"/>
          <w:sz w:val="16"/>
          <w:szCs w:val="16"/>
        </w:rPr>
        <w:t xml:space="preserve"> поставки товаров</w:t>
      </w:r>
      <w:r w:rsidRPr="00D66198">
        <w:rPr>
          <w:rFonts w:ascii="GHEA Grapalat" w:eastAsiaTheme="minorHAnsi" w:hAnsi="GHEA Grapalat" w:cstheme="minorBidi"/>
          <w:sz w:val="16"/>
          <w:szCs w:val="16"/>
          <w:lang w:val="hy-AM"/>
        </w:rPr>
        <w:t>, предусмотренн</w:t>
      </w:r>
      <w:r w:rsidRPr="00D66198">
        <w:rPr>
          <w:rFonts w:ascii="GHEA Grapalat" w:eastAsiaTheme="minorHAnsi" w:hAnsi="GHEA Grapalat" w:cstheme="minorBidi"/>
          <w:sz w:val="16"/>
          <w:szCs w:val="16"/>
        </w:rPr>
        <w:t xml:space="preserve">ый </w:t>
      </w:r>
      <w:r w:rsidRPr="00D66198">
        <w:rPr>
          <w:rFonts w:ascii="GHEA Grapalat" w:eastAsiaTheme="minorHAnsi" w:hAnsi="GHEA Grapalat" w:cstheme="minorBidi"/>
          <w:sz w:val="16"/>
          <w:szCs w:val="16"/>
          <w:lang w:val="hy-AM"/>
        </w:rPr>
        <w:t>заключаемым договором</w:t>
      </w:r>
    </w:p>
    <w:p w14:paraId="57506DD0" w14:textId="77777777" w:rsidR="008E15C3" w:rsidRDefault="0053597C" w:rsidP="0053597C">
      <w:pPr>
        <w:pStyle w:val="NormalWeb"/>
        <w:shd w:val="clear" w:color="auto" w:fill="FFFFFF"/>
        <w:contextualSpacing/>
        <w:jc w:val="both"/>
        <w:rPr>
          <w:rFonts w:ascii="GHEA Grapalat" w:eastAsiaTheme="minorHAnsi" w:hAnsi="GHEA Grapalat" w:cstheme="minorBidi"/>
        </w:rPr>
      </w:pPr>
      <w:r w:rsidRPr="00D66198">
        <w:rPr>
          <w:rFonts w:ascii="GHEA Grapalat" w:eastAsiaTheme="minorHAnsi" w:hAnsi="GHEA Grapalat" w:cstheme="minorBidi"/>
        </w:rPr>
        <w:t>В день предоставления гарантии лицо, выдающее гарантию, с официального адреса</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8E15C3">
        <w:rPr>
          <w:rFonts w:ascii="GHEA Grapalat" w:eastAsiaTheme="minorHAnsi" w:hAnsi="GHEA Grapalat" w:cstheme="minorBidi"/>
        </w:rPr>
        <w:t>-----------------------------------------------------------------</w:t>
      </w:r>
    </w:p>
    <w:p w14:paraId="4391BB19" w14:textId="77777777" w:rsidR="008E15C3" w:rsidRDefault="008E15C3" w:rsidP="008E15C3">
      <w:pPr>
        <w:pStyle w:val="NormalWeb"/>
        <w:shd w:val="clear" w:color="auto" w:fill="FFFFFF"/>
        <w:contextualSpacing/>
        <w:jc w:val="center"/>
        <w:rPr>
          <w:rFonts w:ascii="GHEA Grapalat" w:eastAsiaTheme="minorHAnsi" w:hAnsi="GHEA Grapalat" w:cstheme="minorBidi"/>
        </w:rPr>
      </w:pPr>
      <w:r>
        <w:rPr>
          <w:rStyle w:val="Strong"/>
          <w:b w:val="0"/>
          <w:bCs w:val="0"/>
          <w:sz w:val="20"/>
          <w:szCs w:val="20"/>
        </w:rPr>
        <w:t xml:space="preserve">                                                     адрес эл. почты секретаря</w:t>
      </w:r>
    </w:p>
    <w:p w14:paraId="48C3958F" w14:textId="77777777" w:rsidR="0053597C" w:rsidRPr="00D66198" w:rsidRDefault="0053597C" w:rsidP="0053597C">
      <w:pPr>
        <w:pStyle w:val="NormalWeb"/>
        <w:shd w:val="clear" w:color="auto" w:fill="FFFFFF"/>
        <w:contextualSpacing/>
        <w:jc w:val="both"/>
        <w:rPr>
          <w:rFonts w:ascii="GHEA Grapalat" w:eastAsiaTheme="minorHAnsi" w:hAnsi="GHEA Grapalat" w:cstheme="minorBidi"/>
        </w:rPr>
      </w:pPr>
      <w:r w:rsidRPr="00D66198">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D66198">
        <w:rPr>
          <w:rFonts w:ascii="GHEA Grapalat" w:eastAsiaTheme="minorHAnsi" w:hAnsi="GHEA Grapalat" w:cstheme="minorBidi"/>
          <w:lang w:val="hy-AM"/>
        </w:rPr>
        <w:t>.</w:t>
      </w:r>
      <w:r w:rsidRPr="00D66198">
        <w:rPr>
          <w:rFonts w:ascii="GHEA Grapalat" w:eastAsiaTheme="minorHAnsi" w:hAnsi="GHEA Grapalat" w:cstheme="minorBidi"/>
        </w:rPr>
        <w:t xml:space="preserve"> </w:t>
      </w:r>
    </w:p>
    <w:p w14:paraId="124D62DF" w14:textId="77777777" w:rsidR="007B3F5F" w:rsidRPr="00D66198"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DD6C946"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73F4481C" w14:textId="77777777"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7D7F5786" w14:textId="77777777"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194DAB8A"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53BA8A59"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65A6188"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445C7925"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AA05902"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64837006"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16D8F44"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031DEB90"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2DE2AE35" w14:textId="77777777"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6C41F840" w14:textId="77777777"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14:paraId="39DDADA8" w14:textId="77777777"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85BC9FF" w14:textId="77777777"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4460E572"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44F2DE4"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CA057BF"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14:paraId="2E532503"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46BFA9D9"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1E3C7CB"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A74880B"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4393EAE8" w14:textId="77777777"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1CA7A91D"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670F876A"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9CACB18"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3DE2C89" w14:textId="77777777" w:rsidR="00CF2692" w:rsidRPr="00B138F3" w:rsidRDefault="00CF2692" w:rsidP="00B46D58">
      <w:pPr>
        <w:widowControl w:val="0"/>
        <w:spacing w:after="160"/>
        <w:ind w:left="567" w:right="565"/>
        <w:jc w:val="center"/>
        <w:rPr>
          <w:rFonts w:ascii="GHEA Grapalat" w:hAnsi="GHEA Grapalat"/>
          <w:b/>
        </w:rPr>
      </w:pPr>
    </w:p>
    <w:p w14:paraId="0D5F754A" w14:textId="77777777" w:rsidR="00CF2692" w:rsidRPr="00B138F3" w:rsidRDefault="00CF2692" w:rsidP="00B46D58">
      <w:pPr>
        <w:widowControl w:val="0"/>
        <w:spacing w:after="160"/>
        <w:ind w:left="567" w:right="565"/>
        <w:jc w:val="center"/>
        <w:rPr>
          <w:rFonts w:ascii="GHEA Grapalat" w:hAnsi="GHEA Grapalat"/>
          <w:b/>
        </w:rPr>
      </w:pPr>
    </w:p>
    <w:p w14:paraId="55DB1D4A" w14:textId="77777777" w:rsidR="001005B0" w:rsidRPr="00B138F3" w:rsidRDefault="001005B0" w:rsidP="00FA1AB5">
      <w:pPr>
        <w:widowControl w:val="0"/>
        <w:spacing w:after="160"/>
        <w:ind w:right="565"/>
        <w:rPr>
          <w:rFonts w:ascii="GHEA Grapalat" w:hAnsi="GHEA Grapalat"/>
          <w:b/>
        </w:rPr>
      </w:pPr>
    </w:p>
    <w:p w14:paraId="4FE7EBA6" w14:textId="1FCE66D2" w:rsidR="003E31E5" w:rsidRPr="00FA1AB5" w:rsidRDefault="003E31E5" w:rsidP="00FA1AB5">
      <w:pPr>
        <w:jc w:val="right"/>
        <w:rPr>
          <w:rFonts w:ascii="GHEA Grapalat" w:hAnsi="GHEA Grapalat"/>
          <w:i/>
          <w:sz w:val="22"/>
          <w:szCs w:val="22"/>
        </w:rPr>
      </w:pPr>
      <w:r w:rsidRPr="00B138F3">
        <w:rPr>
          <w:rFonts w:ascii="GHEA Grapalat" w:hAnsi="GHEA Grapalat"/>
          <w:b/>
        </w:rPr>
        <w:t>Приложение № 4</w:t>
      </w:r>
      <w:r w:rsidR="005D6FB8" w:rsidRPr="00182C2E">
        <w:rPr>
          <w:rFonts w:ascii="GHEA Grapalat" w:hAnsi="GHEA Grapalat"/>
          <w:b/>
        </w:rPr>
        <w:t>.</w:t>
      </w:r>
      <w:r>
        <w:rPr>
          <w:rFonts w:ascii="GHEA Grapalat" w:hAnsi="GHEA Grapalat"/>
          <w:b/>
        </w:rPr>
        <w:t>1</w:t>
      </w:r>
    </w:p>
    <w:p w14:paraId="0F481015" w14:textId="07260850" w:rsidR="003E31E5" w:rsidRPr="00B138F3" w:rsidRDefault="003E31E5" w:rsidP="003E31E5">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под кодом "</w:t>
      </w:r>
      <w:r w:rsidR="009B7585">
        <w:rPr>
          <w:rFonts w:ascii="GHEA Grapalat" w:hAnsi="GHEA Grapalat"/>
          <w:b/>
        </w:rPr>
        <w:t>ՀՊՖ-ԲՄԱՊՁԲ-2024/01</w:t>
      </w:r>
      <w:r w:rsidRPr="00B138F3">
        <w:rPr>
          <w:rFonts w:ascii="GHEA Grapalat" w:hAnsi="GHEA Grapalat"/>
          <w:b/>
        </w:rPr>
        <w:t>"</w:t>
      </w:r>
      <w:r w:rsidRPr="00B138F3">
        <w:rPr>
          <w:rStyle w:val="FootnoteReference"/>
          <w:rFonts w:ascii="GHEA Grapalat" w:hAnsi="GHEA Grapalat"/>
          <w:b/>
        </w:rPr>
        <w:footnoteReference w:customMarkFollows="1" w:id="21"/>
        <w:t>*</w:t>
      </w:r>
    </w:p>
    <w:p w14:paraId="5A9DA1C3" w14:textId="77777777" w:rsidR="003E31E5" w:rsidRPr="00B138F3" w:rsidRDefault="003E31E5" w:rsidP="003E31E5">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6C538F27" w14:textId="77777777" w:rsidR="003E31E5" w:rsidRPr="00B138F3" w:rsidRDefault="003E31E5" w:rsidP="003E31E5">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5CA7B8C9" w14:textId="77777777" w:rsidR="003E31E5" w:rsidRPr="00B138F3" w:rsidRDefault="003E31E5" w:rsidP="003E31E5">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4E7015">
        <w:rPr>
          <w:rFonts w:ascii="GHEA Grapalat" w:eastAsiaTheme="minorHAnsi" w:hAnsi="GHEA Grapalat" w:cstheme="minorBidi"/>
        </w:rPr>
        <w:t>договором (далее-договор)</w:t>
      </w:r>
      <w:r w:rsidRPr="00B138F3">
        <w:rPr>
          <w:rFonts w:ascii="GHEA Grapalat" w:eastAsiaTheme="minorHAnsi" w:hAnsi="GHEA Grapalat" w:cstheme="minorBidi"/>
        </w:rPr>
        <w:t xml:space="preserve">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14:paraId="2968ED55" w14:textId="77777777" w:rsidR="003E31E5" w:rsidRPr="00B138F3" w:rsidRDefault="003E31E5" w:rsidP="003E31E5">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w:t>
      </w:r>
      <w:r w:rsidR="002D6327">
        <w:rPr>
          <w:rStyle w:val="Strong"/>
          <w:rFonts w:ascii="GHEA Grapalat" w:hAnsi="GHEA Grapalat"/>
          <w:b w:val="0"/>
          <w:sz w:val="18"/>
          <w:szCs w:val="18"/>
          <w:lang w:val="hy-AM"/>
        </w:rPr>
        <w:t xml:space="preserve">                          </w:t>
      </w:r>
      <w:r w:rsidRPr="00B138F3">
        <w:rPr>
          <w:rStyle w:val="Strong"/>
          <w:rFonts w:ascii="GHEA Grapalat" w:hAnsi="GHEA Grapalat"/>
          <w:b w:val="0"/>
          <w:sz w:val="18"/>
          <w:szCs w:val="18"/>
        </w:rPr>
        <w:t>номер заключаемого договора</w:t>
      </w:r>
    </w:p>
    <w:p w14:paraId="3965A873" w14:textId="77777777" w:rsidR="003E31E5" w:rsidRPr="00B138F3" w:rsidRDefault="003E31E5" w:rsidP="003E31E5">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14:paraId="0BFC2410" w14:textId="77777777" w:rsidR="003E31E5" w:rsidRPr="00B138F3" w:rsidRDefault="003E31E5" w:rsidP="003E31E5">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14:paraId="63003CF2" w14:textId="77777777"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14:paraId="1B2F0687" w14:textId="77777777" w:rsidR="003E31E5" w:rsidRPr="00B138F3" w:rsidRDefault="003E31E5" w:rsidP="003E31E5">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14:paraId="761A311F" w14:textId="77777777" w:rsidR="003E31E5" w:rsidRPr="00B138F3" w:rsidRDefault="003E31E5" w:rsidP="003E31E5">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14:paraId="65DB686C" w14:textId="77777777" w:rsidR="003E31E5" w:rsidRPr="00B138F3" w:rsidRDefault="003E31E5" w:rsidP="003E31E5">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14:paraId="2D41E24F" w14:textId="77777777"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5393B9D4" w14:textId="77777777"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654CDEA4" w14:textId="77777777" w:rsidR="003E31E5" w:rsidRPr="001A0A3E" w:rsidRDefault="00310DC1" w:rsidP="003E31E5">
      <w:pPr>
        <w:pStyle w:val="NormalWeb"/>
        <w:shd w:val="clear" w:color="auto" w:fill="FFFFFF"/>
        <w:spacing w:before="0" w:beforeAutospacing="0" w:after="0" w:afterAutospacing="0"/>
        <w:jc w:val="both"/>
        <w:rPr>
          <w:rFonts w:ascii="GHEA Grapalat" w:eastAsiaTheme="minorHAnsi" w:hAnsi="GHEA Grapalat" w:cstheme="minorBidi"/>
        </w:rPr>
      </w:pPr>
      <w:r w:rsidRPr="00CC7FFA">
        <w:rPr>
          <w:rFonts w:ascii="GHEA Grapalat" w:eastAsiaTheme="minorHAnsi" w:hAnsi="GHEA Grapalat" w:cstheme="minorBidi"/>
          <w:sz w:val="18"/>
          <w:szCs w:val="18"/>
        </w:rPr>
        <w:t xml:space="preserve">                                     наименование выдающего гарантию банка </w:t>
      </w:r>
    </w:p>
    <w:p w14:paraId="5106379B" w14:textId="77777777"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76902313" w14:textId="77777777"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129E9414" w14:textId="77777777" w:rsidR="00C2217E" w:rsidRPr="003961EF" w:rsidRDefault="003E31E5" w:rsidP="00C2217E">
      <w:pPr>
        <w:pStyle w:val="NormalWeb"/>
        <w:shd w:val="clear" w:color="auto" w:fill="FFFFFF"/>
        <w:spacing w:before="0" w:beforeAutospacing="0" w:after="0" w:afterAutospacing="0"/>
        <w:jc w:val="both"/>
        <w:rPr>
          <w:rFonts w:ascii="GHEA Grapalat" w:eastAsiaTheme="minorHAnsi" w:hAnsi="GHEA Grapalat" w:cstheme="minorBidi"/>
        </w:rPr>
      </w:pPr>
      <w:r w:rsidRPr="00340AB0">
        <w:rPr>
          <w:rFonts w:ascii="GHEA Grapalat" w:eastAsiaTheme="minorHAnsi" w:hAnsi="GHEA Grapalat" w:cstheme="minorBidi"/>
        </w:rPr>
        <w:t xml:space="preserve">гарантии) в течение </w:t>
      </w:r>
      <w:r w:rsidR="007857F1">
        <w:rPr>
          <w:rFonts w:ascii="GHEA Grapalat" w:eastAsiaTheme="minorHAnsi" w:hAnsi="GHEA Grapalat" w:cstheme="minorBidi"/>
        </w:rPr>
        <w:t>пяти</w:t>
      </w:r>
      <w:r w:rsidRPr="00340AB0">
        <w:rPr>
          <w:rFonts w:ascii="GHEA Grapalat" w:eastAsiaTheme="minorHAnsi" w:hAnsi="GHEA Grapalat" w:cstheme="minorBidi"/>
        </w:rPr>
        <w:t xml:space="preserve"> рабочих дней после получения требования. </w:t>
      </w:r>
      <w:r w:rsidR="00C2217E" w:rsidRPr="00340AB0">
        <w:rPr>
          <w:rFonts w:ascii="GHEA Grapalat" w:eastAsiaTheme="minorHAnsi" w:hAnsi="GHEA Grapalat" w:cstheme="minorBidi"/>
        </w:rPr>
        <w:t xml:space="preserve">При выплате суммы гарантии учитываются вычеты из суммы гарантии на основании </w:t>
      </w:r>
      <w:r w:rsidR="00C2217E" w:rsidRPr="00340AB0">
        <w:rPr>
          <w:rFonts w:ascii="GHEA Grapalat" w:eastAsiaTheme="minorHAnsi" w:hAnsi="GHEA Grapalat" w:cstheme="minorBidi"/>
          <w:lang w:val="hy-AM"/>
        </w:rPr>
        <w:t xml:space="preserve">двухсторонне утвержденного </w:t>
      </w:r>
      <w:r w:rsidR="00C2217E" w:rsidRPr="00340AB0">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00C2217E" w:rsidRPr="00340AB0">
        <w:rPr>
          <w:rFonts w:ascii="GHEA Grapalat" w:eastAsiaTheme="minorHAnsi" w:hAnsi="GHEA Grapalat" w:cstheme="minorBidi"/>
          <w:lang w:val="hy-AM"/>
        </w:rPr>
        <w:t xml:space="preserve"> и</w:t>
      </w:r>
      <w:r w:rsidR="00C2217E" w:rsidRPr="00340AB0">
        <w:rPr>
          <w:rFonts w:ascii="GHEA Grapalat" w:eastAsiaTheme="minorHAnsi" w:hAnsi="GHEA Grapalat" w:cstheme="minorBidi"/>
        </w:rPr>
        <w:t xml:space="preserve"> представленн</w:t>
      </w:r>
      <w:r w:rsidR="00C2217E" w:rsidRPr="00340AB0">
        <w:rPr>
          <w:rFonts w:ascii="GHEA Grapalat" w:eastAsiaTheme="minorHAnsi" w:hAnsi="GHEA Grapalat" w:cstheme="minorBidi"/>
          <w:lang w:val="hy-AM"/>
        </w:rPr>
        <w:t>ого принципалом</w:t>
      </w:r>
      <w:r w:rsidR="00C2217E" w:rsidRPr="00340AB0">
        <w:rPr>
          <w:rFonts w:ascii="GHEA Grapalat" w:eastAsiaTheme="minorHAnsi" w:hAnsi="GHEA Grapalat" w:cstheme="minorBidi"/>
        </w:rPr>
        <w:t xml:space="preserve"> лицу давшему гарантию</w:t>
      </w:r>
      <w:r w:rsidR="00240609" w:rsidRPr="00340AB0">
        <w:rPr>
          <w:rFonts w:ascii="GHEA Grapalat" w:eastAsiaTheme="minorHAnsi" w:hAnsi="GHEA Grapalat" w:cstheme="minorBidi"/>
          <w:lang w:val="hy-AM"/>
        </w:rPr>
        <w:t>.</w:t>
      </w:r>
      <w:r w:rsidR="00C2217E" w:rsidRPr="003961EF">
        <w:rPr>
          <w:rFonts w:ascii="GHEA Grapalat" w:eastAsiaTheme="minorHAnsi" w:hAnsi="GHEA Grapalat" w:cstheme="minorBidi"/>
        </w:rPr>
        <w:t xml:space="preserve"> </w:t>
      </w:r>
    </w:p>
    <w:p w14:paraId="68A386A0" w14:textId="77777777" w:rsidR="003E31E5" w:rsidRPr="00B138F3" w:rsidRDefault="003E31E5" w:rsidP="00E85485">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64708D47" w14:textId="77777777"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4CE8BEE0" w14:textId="77777777" w:rsidR="003E31E5" w:rsidRPr="00B138F3"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17EF684D" w14:textId="77777777" w:rsidR="003E31E5" w:rsidRPr="00B138F3"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6810C0B" w14:textId="77777777"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FB7D312" w14:textId="77777777" w:rsidR="001C278A" w:rsidRPr="003870B7" w:rsidRDefault="001C278A" w:rsidP="001C278A">
      <w:pPr>
        <w:pStyle w:val="NormalWeb"/>
        <w:shd w:val="clear" w:color="auto" w:fill="FFFFFF"/>
        <w:ind w:firstLine="374"/>
        <w:contextualSpacing/>
        <w:jc w:val="both"/>
        <w:rPr>
          <w:rFonts w:ascii="GHEA Grapalat" w:eastAsiaTheme="minorHAnsi" w:hAnsi="GHEA Grapalat" w:cstheme="minorBidi"/>
        </w:rPr>
      </w:pPr>
      <w:r w:rsidRPr="003870B7">
        <w:rPr>
          <w:rFonts w:ascii="GHEA Grapalat" w:eastAsiaTheme="minorHAnsi" w:hAnsi="GHEA Grapalat" w:cstheme="minorBidi"/>
        </w:rPr>
        <w:t>5. Гарантия действует</w:t>
      </w:r>
      <w:r w:rsidR="00E2296A">
        <w:rPr>
          <w:rFonts w:ascii="GHEA Grapalat" w:eastAsiaTheme="minorHAnsi" w:hAnsi="GHEA Grapalat" w:cstheme="minorBidi"/>
        </w:rPr>
        <w:t xml:space="preserve"> с момента выпуска и в силе  </w:t>
      </w:r>
      <w:r w:rsidRPr="003870B7">
        <w:rPr>
          <w:rFonts w:ascii="GHEA Grapalat" w:eastAsiaTheme="minorHAnsi" w:hAnsi="GHEA Grapalat" w:cstheme="minorBidi"/>
        </w:rPr>
        <w:t xml:space="preserve">со дня вступления в силу договора под кодом N________________________ заключаемого  между  </w:t>
      </w:r>
    </w:p>
    <w:p w14:paraId="3A29218C" w14:textId="77777777" w:rsidR="001C278A" w:rsidRPr="003870B7" w:rsidRDefault="00E2296A" w:rsidP="001C278A">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lastRenderedPageBreak/>
        <w:t xml:space="preserve">                                           </w:t>
      </w:r>
      <w:r w:rsidR="001C278A" w:rsidRPr="003870B7">
        <w:rPr>
          <w:rFonts w:ascii="GHEA Grapalat" w:eastAsiaTheme="minorHAnsi" w:hAnsi="GHEA Grapalat" w:cstheme="minorBidi"/>
          <w:sz w:val="18"/>
          <w:szCs w:val="18"/>
        </w:rPr>
        <w:t>номер заключаемого договара</w:t>
      </w:r>
    </w:p>
    <w:p w14:paraId="56F8C0B0" w14:textId="77777777" w:rsidR="001C278A" w:rsidRPr="003870B7" w:rsidRDefault="001C278A" w:rsidP="001C278A">
      <w:pPr>
        <w:pStyle w:val="NormalWeb"/>
        <w:shd w:val="clear" w:color="auto" w:fill="FFFFFF"/>
        <w:ind w:firstLine="374"/>
        <w:contextualSpacing/>
        <w:jc w:val="both"/>
        <w:rPr>
          <w:rFonts w:ascii="GHEA Grapalat" w:eastAsiaTheme="minorHAnsi" w:hAnsi="GHEA Grapalat" w:cstheme="minorBidi"/>
        </w:rPr>
      </w:pPr>
    </w:p>
    <w:p w14:paraId="20050F0F" w14:textId="77777777" w:rsidR="001C278A" w:rsidRPr="003870B7" w:rsidRDefault="00E2296A" w:rsidP="001C278A">
      <w:pPr>
        <w:pStyle w:val="NormalWeb"/>
        <w:shd w:val="clear" w:color="auto" w:fill="FFFFFF"/>
        <w:contextualSpacing/>
        <w:jc w:val="both"/>
        <w:rPr>
          <w:rFonts w:ascii="GHEA Grapalat" w:eastAsiaTheme="minorHAnsi" w:hAnsi="GHEA Grapalat" w:cstheme="minorBidi"/>
          <w:lang w:val="hy-AM"/>
        </w:rPr>
      </w:pPr>
      <w:r w:rsidRPr="003870B7">
        <w:rPr>
          <w:rFonts w:ascii="GHEA Grapalat" w:eastAsiaTheme="minorHAnsi" w:hAnsi="GHEA Grapalat" w:cstheme="minorBidi"/>
        </w:rPr>
        <w:t xml:space="preserve">бенефициаром и принципалом    </w:t>
      </w:r>
      <w:r w:rsidR="001C278A" w:rsidRPr="003870B7">
        <w:rPr>
          <w:rFonts w:ascii="GHEA Grapalat" w:eastAsiaTheme="minorHAnsi" w:hAnsi="GHEA Grapalat" w:cstheme="minorBidi"/>
        </w:rPr>
        <w:t xml:space="preserve">и  действует </w:t>
      </w:r>
      <w:r w:rsidR="001C278A" w:rsidRPr="003870B7">
        <w:rPr>
          <w:rFonts w:ascii="GHEA Grapalat" w:eastAsiaTheme="minorHAnsi" w:hAnsi="GHEA Grapalat" w:cstheme="minorBidi"/>
          <w:lang w:val="hy-AM"/>
        </w:rPr>
        <w:t xml:space="preserve"> </w:t>
      </w:r>
      <w:r w:rsidR="001C278A" w:rsidRPr="003870B7">
        <w:rPr>
          <w:rFonts w:ascii="GHEA Grapalat" w:eastAsiaTheme="minorHAnsi" w:hAnsi="GHEA Grapalat" w:cstheme="minorBidi"/>
        </w:rPr>
        <w:t>в</w:t>
      </w:r>
      <w:r w:rsidR="001C278A" w:rsidRPr="003870B7">
        <w:rPr>
          <w:rFonts w:ascii="GHEA Grapalat" w:hAnsi="GHEA Grapalat"/>
        </w:rPr>
        <w:t>ключительно</w:t>
      </w:r>
      <w:r w:rsidR="001C278A" w:rsidRPr="003870B7">
        <w:rPr>
          <w:rFonts w:ascii="GHEA Grapalat" w:eastAsiaTheme="minorHAnsi" w:hAnsi="GHEA Grapalat" w:cstheme="minorBidi"/>
        </w:rPr>
        <w:t xml:space="preserve"> </w:t>
      </w:r>
      <w:r w:rsidR="001C278A" w:rsidRPr="003870B7">
        <w:rPr>
          <w:rFonts w:ascii="GHEA Grapalat" w:eastAsiaTheme="minorHAnsi" w:hAnsi="GHEA Grapalat" w:cstheme="minorBidi"/>
          <w:lang w:val="hy-AM"/>
        </w:rPr>
        <w:t xml:space="preserve"> </w:t>
      </w:r>
      <w:r w:rsidR="001C278A" w:rsidRPr="003870B7">
        <w:rPr>
          <w:rFonts w:ascii="GHEA Grapalat" w:eastAsiaTheme="minorHAnsi" w:hAnsi="GHEA Grapalat" w:cstheme="minorBidi"/>
        </w:rPr>
        <w:t xml:space="preserve">до </w:t>
      </w:r>
      <w:r w:rsidR="001C278A" w:rsidRPr="003870B7">
        <w:rPr>
          <w:rFonts w:ascii="GHEA Grapalat" w:eastAsiaTheme="minorHAnsi" w:hAnsi="GHEA Grapalat" w:cstheme="minorBidi"/>
          <w:lang w:val="hy-AM"/>
        </w:rPr>
        <w:t xml:space="preserve"> </w:t>
      </w:r>
      <w:r w:rsidR="001C278A" w:rsidRPr="003870B7">
        <w:rPr>
          <w:rFonts w:ascii="GHEA Grapalat" w:eastAsiaTheme="minorHAnsi" w:hAnsi="GHEA Grapalat" w:cstheme="minorBidi"/>
        </w:rPr>
        <w:t xml:space="preserve">девяностого </w:t>
      </w:r>
      <w:r w:rsidR="001C278A" w:rsidRPr="003870B7">
        <w:rPr>
          <w:rFonts w:ascii="GHEA Grapalat" w:eastAsiaTheme="minorHAnsi" w:hAnsi="GHEA Grapalat" w:cstheme="minorBidi"/>
          <w:lang w:val="hy-AM"/>
        </w:rPr>
        <w:t xml:space="preserve"> </w:t>
      </w:r>
      <w:r w:rsidR="001C278A" w:rsidRPr="003870B7">
        <w:rPr>
          <w:rFonts w:ascii="GHEA Grapalat" w:eastAsiaTheme="minorHAnsi" w:hAnsi="GHEA Grapalat" w:cstheme="minorBidi"/>
        </w:rPr>
        <w:t xml:space="preserve">рабочего </w:t>
      </w:r>
      <w:r w:rsidR="001C278A" w:rsidRPr="003870B7">
        <w:rPr>
          <w:rFonts w:ascii="GHEA Grapalat" w:eastAsiaTheme="minorHAnsi" w:hAnsi="GHEA Grapalat" w:cstheme="minorBidi"/>
          <w:lang w:val="hy-AM"/>
        </w:rPr>
        <w:t xml:space="preserve"> </w:t>
      </w:r>
      <w:r w:rsidR="001C278A" w:rsidRPr="003870B7">
        <w:rPr>
          <w:rFonts w:ascii="GHEA Grapalat" w:eastAsiaTheme="minorHAnsi" w:hAnsi="GHEA Grapalat" w:cstheme="minorBidi"/>
        </w:rPr>
        <w:t>дня</w:t>
      </w:r>
      <w:r w:rsidR="001C278A" w:rsidRPr="003870B7">
        <w:rPr>
          <w:rFonts w:ascii="GHEA Grapalat" w:eastAsiaTheme="minorHAnsi" w:hAnsi="GHEA Grapalat" w:cstheme="minorBidi"/>
          <w:lang w:val="hy-AM"/>
        </w:rPr>
        <w:t xml:space="preserve">   </w:t>
      </w:r>
      <w:r w:rsidR="001C278A" w:rsidRPr="003870B7">
        <w:rPr>
          <w:rFonts w:ascii="GHEA Grapalat" w:eastAsiaTheme="minorHAnsi" w:hAnsi="GHEA Grapalat" w:cstheme="minorBidi"/>
        </w:rPr>
        <w:t xml:space="preserve">следующего за днем </w:t>
      </w:r>
    </w:p>
    <w:p w14:paraId="7D1F743C" w14:textId="77777777" w:rsidR="001C278A" w:rsidRPr="003870B7" w:rsidRDefault="001C278A" w:rsidP="001C278A">
      <w:pPr>
        <w:pStyle w:val="NormalWeb"/>
        <w:shd w:val="clear" w:color="auto" w:fill="FFFFFF"/>
        <w:contextualSpacing/>
        <w:jc w:val="both"/>
        <w:rPr>
          <w:rFonts w:ascii="GHEA Grapalat" w:eastAsiaTheme="minorHAnsi" w:hAnsi="GHEA Grapalat" w:cstheme="minorBidi"/>
          <w:sz w:val="18"/>
          <w:szCs w:val="18"/>
          <w:lang w:val="hy-AM"/>
        </w:rPr>
      </w:pPr>
    </w:p>
    <w:p w14:paraId="3ABB0E12" w14:textId="77777777" w:rsidR="001C278A" w:rsidRPr="003870B7" w:rsidRDefault="001C278A" w:rsidP="00B961C7">
      <w:pPr>
        <w:pStyle w:val="NormalWeb"/>
        <w:shd w:val="clear" w:color="auto" w:fill="FFFFFF"/>
        <w:contextualSpacing/>
        <w:jc w:val="center"/>
        <w:rPr>
          <w:rFonts w:eastAsiaTheme="minorHAnsi" w:cstheme="minorBidi"/>
        </w:rPr>
      </w:pPr>
      <w:r w:rsidRPr="003870B7">
        <w:rPr>
          <w:rFonts w:ascii="GHEA Grapalat" w:eastAsiaTheme="minorHAnsi" w:hAnsi="GHEA Grapalat" w:cstheme="minorBidi"/>
          <w:lang w:val="hy-AM"/>
        </w:rPr>
        <w:t>--------------------------------------------------------</w:t>
      </w:r>
      <w:r w:rsidRPr="003870B7">
        <w:rPr>
          <w:rFonts w:ascii="GHEA Grapalat" w:eastAsiaTheme="minorHAnsi" w:hAnsi="GHEA Grapalat" w:cstheme="minorBidi"/>
        </w:rPr>
        <w:t>------------------</w:t>
      </w:r>
      <w:r w:rsidRPr="003870B7">
        <w:rPr>
          <w:rFonts w:ascii="GHEA Grapalat" w:eastAsiaTheme="minorHAnsi" w:hAnsi="GHEA Grapalat" w:cstheme="minorBidi"/>
          <w:lang w:val="hy-AM"/>
        </w:rPr>
        <w:t>----------------------</w:t>
      </w:r>
      <w:r w:rsidRPr="003870B7">
        <w:rPr>
          <w:rFonts w:eastAsiaTheme="minorHAnsi" w:cstheme="minorBidi"/>
        </w:rPr>
        <w:t xml:space="preserve"> </w:t>
      </w:r>
      <w:r w:rsidRPr="003870B7">
        <w:rPr>
          <w:rFonts w:eastAsiaTheme="minorHAnsi" w:cstheme="minorBidi"/>
          <w:lang w:val="hy-AM"/>
        </w:rPr>
        <w:t>.</w:t>
      </w:r>
      <w:r w:rsidRPr="003870B7">
        <w:rPr>
          <w:rFonts w:eastAsiaTheme="minorHAnsi" w:cstheme="minorBidi"/>
        </w:rPr>
        <w:t xml:space="preserve">           </w:t>
      </w:r>
      <w:r w:rsidR="00B961C7" w:rsidRPr="003870B7">
        <w:rPr>
          <w:rFonts w:ascii="GHEA Grapalat" w:hAnsi="GHEA Grapalat"/>
          <w:sz w:val="16"/>
          <w:szCs w:val="16"/>
        </w:rPr>
        <w:t>крайний</w:t>
      </w:r>
      <w:r w:rsidRPr="003870B7">
        <w:rPr>
          <w:rFonts w:ascii="GHEA Grapalat" w:hAnsi="GHEA Grapalat"/>
          <w:sz w:val="16"/>
          <w:szCs w:val="16"/>
        </w:rPr>
        <w:t xml:space="preserve">  срок</w:t>
      </w:r>
      <w:r w:rsidRPr="003870B7">
        <w:rPr>
          <w:rFonts w:ascii="GHEA Grapalat" w:eastAsiaTheme="minorHAnsi" w:hAnsi="GHEA Grapalat" w:cstheme="minorBidi"/>
          <w:sz w:val="16"/>
          <w:szCs w:val="16"/>
        </w:rPr>
        <w:t xml:space="preserve"> поставки товаров</w:t>
      </w:r>
      <w:r w:rsidRPr="003870B7">
        <w:rPr>
          <w:rFonts w:ascii="GHEA Grapalat" w:eastAsiaTheme="minorHAnsi" w:hAnsi="GHEA Grapalat" w:cstheme="minorBidi"/>
          <w:sz w:val="16"/>
          <w:szCs w:val="16"/>
          <w:lang w:val="hy-AM"/>
        </w:rPr>
        <w:t>, предусмотренн</w:t>
      </w:r>
      <w:r w:rsidRPr="003870B7">
        <w:rPr>
          <w:rFonts w:ascii="GHEA Grapalat" w:eastAsiaTheme="minorHAnsi" w:hAnsi="GHEA Grapalat" w:cstheme="minorBidi"/>
          <w:sz w:val="16"/>
          <w:szCs w:val="16"/>
        </w:rPr>
        <w:t xml:space="preserve">ый </w:t>
      </w:r>
      <w:r w:rsidRPr="003870B7">
        <w:rPr>
          <w:rFonts w:ascii="GHEA Grapalat" w:eastAsiaTheme="minorHAnsi" w:hAnsi="GHEA Grapalat" w:cstheme="minorBidi"/>
          <w:sz w:val="16"/>
          <w:szCs w:val="16"/>
          <w:lang w:val="hy-AM"/>
        </w:rPr>
        <w:t>заключаемым договором</w:t>
      </w:r>
    </w:p>
    <w:p w14:paraId="35178E26" w14:textId="77777777" w:rsidR="006A338D" w:rsidRDefault="001C278A" w:rsidP="001C278A">
      <w:pPr>
        <w:pStyle w:val="NormalWeb"/>
        <w:shd w:val="clear" w:color="auto" w:fill="FFFFFF"/>
        <w:contextualSpacing/>
        <w:jc w:val="both"/>
        <w:rPr>
          <w:rFonts w:ascii="GHEA Grapalat" w:eastAsiaTheme="minorHAnsi" w:hAnsi="GHEA Grapalat" w:cstheme="minorBidi"/>
        </w:rPr>
      </w:pPr>
      <w:r w:rsidRPr="003870B7">
        <w:rPr>
          <w:rFonts w:ascii="GHEA Grapalat" w:eastAsiaTheme="minorHAnsi" w:hAnsi="GHEA Grapalat" w:cstheme="minorBidi"/>
        </w:rPr>
        <w:t>В день предоставления гарантии лицо, выдающее гарантию, с официального адреса</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6A338D">
        <w:rPr>
          <w:rFonts w:ascii="GHEA Grapalat" w:eastAsiaTheme="minorHAnsi" w:hAnsi="GHEA Grapalat" w:cstheme="minorBidi"/>
        </w:rPr>
        <w:t xml:space="preserve"> ----------------------------------------------------------------</w:t>
      </w:r>
      <w:r w:rsidRPr="003870B7">
        <w:rPr>
          <w:rFonts w:ascii="GHEA Grapalat" w:eastAsiaTheme="minorHAnsi" w:hAnsi="GHEA Grapalat" w:cstheme="minorBidi"/>
        </w:rPr>
        <w:t xml:space="preserve"> </w:t>
      </w:r>
    </w:p>
    <w:p w14:paraId="63B517D4" w14:textId="77777777" w:rsidR="006A338D" w:rsidRDefault="006A338D" w:rsidP="006A338D">
      <w:pPr>
        <w:pStyle w:val="NormalWeb"/>
        <w:shd w:val="clear" w:color="auto" w:fill="FFFFFF"/>
        <w:contextualSpacing/>
        <w:jc w:val="center"/>
        <w:rPr>
          <w:rFonts w:ascii="GHEA Grapalat" w:eastAsiaTheme="minorHAnsi" w:hAnsi="GHEA Grapalat" w:cstheme="minorBidi"/>
        </w:rPr>
      </w:pPr>
      <w:r>
        <w:rPr>
          <w:rStyle w:val="Strong"/>
          <w:b w:val="0"/>
          <w:bCs w:val="0"/>
          <w:sz w:val="20"/>
          <w:szCs w:val="20"/>
        </w:rPr>
        <w:t xml:space="preserve">                                       адрес эл. почты секретаря</w:t>
      </w:r>
    </w:p>
    <w:p w14:paraId="355FF98E" w14:textId="77777777" w:rsidR="001C278A" w:rsidRPr="003870B7" w:rsidRDefault="001C278A" w:rsidP="001C278A">
      <w:pPr>
        <w:pStyle w:val="NormalWeb"/>
        <w:shd w:val="clear" w:color="auto" w:fill="FFFFFF"/>
        <w:contextualSpacing/>
        <w:jc w:val="both"/>
        <w:rPr>
          <w:rFonts w:ascii="GHEA Grapalat" w:eastAsiaTheme="minorHAnsi" w:hAnsi="GHEA Grapalat" w:cstheme="minorBidi"/>
        </w:rPr>
      </w:pPr>
      <w:r w:rsidRPr="003870B7">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3870B7">
        <w:rPr>
          <w:rFonts w:ascii="GHEA Grapalat" w:eastAsiaTheme="minorHAnsi" w:hAnsi="GHEA Grapalat" w:cstheme="minorBidi"/>
          <w:lang w:val="hy-AM"/>
        </w:rPr>
        <w:t>.</w:t>
      </w:r>
      <w:r w:rsidRPr="003870B7">
        <w:rPr>
          <w:rFonts w:ascii="GHEA Grapalat" w:eastAsiaTheme="minorHAnsi" w:hAnsi="GHEA Grapalat" w:cstheme="minorBidi"/>
        </w:rPr>
        <w:t xml:space="preserve"> </w:t>
      </w:r>
    </w:p>
    <w:p w14:paraId="3DF598C0" w14:textId="77777777" w:rsidR="001C278A" w:rsidRPr="003870B7" w:rsidRDefault="001C278A" w:rsidP="001C278A">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1F1C143" w14:textId="77777777" w:rsidR="003E31E5" w:rsidRPr="00B138F3"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028FF412" w14:textId="77777777"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67930A03" w14:textId="77777777" w:rsidR="003E31E5" w:rsidRPr="00B138F3" w:rsidRDefault="003E31E5" w:rsidP="003E31E5">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0EF40D21" w14:textId="77777777" w:rsidR="003E31E5" w:rsidRPr="00B138F3" w:rsidRDefault="003E31E5" w:rsidP="003E31E5">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43A87504" w14:textId="77777777"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09E05FA" w14:textId="77777777"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9581466" w14:textId="77777777"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031358F6" w14:textId="77777777"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84888EC" w14:textId="77777777" w:rsidR="00240609" w:rsidRPr="00B87910" w:rsidRDefault="003E31E5" w:rsidP="0024060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7E5F1D">
        <w:rPr>
          <w:rFonts w:ascii="GHEA Grapalat" w:eastAsiaTheme="minorHAnsi" w:hAnsi="GHEA Grapalat" w:cstheme="minorBidi"/>
        </w:rPr>
        <w:t xml:space="preserve">3) </w:t>
      </w:r>
      <w:r w:rsidR="00240609" w:rsidRPr="007E5F1D">
        <w:rPr>
          <w:rFonts w:ascii="GHEA Grapalat" w:eastAsiaTheme="minorHAnsi" w:hAnsi="GHEA Grapalat" w:cstheme="minorBidi"/>
          <w:lang w:val="hy-AM"/>
        </w:rPr>
        <w:t xml:space="preserve">двухсторонне </w:t>
      </w:r>
      <w:r w:rsidR="00240609" w:rsidRPr="007E5F1D">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00240609" w:rsidRPr="007E5F1D">
        <w:rPr>
          <w:rFonts w:ascii="GHEA Grapalat" w:eastAsiaTheme="minorHAnsi" w:hAnsi="GHEA Grapalat" w:cstheme="minorBidi"/>
          <w:lang w:val="hy-AM"/>
        </w:rPr>
        <w:t xml:space="preserve"> </w:t>
      </w:r>
      <w:r w:rsidR="00240609" w:rsidRPr="007E5F1D">
        <w:rPr>
          <w:rFonts w:ascii="GHEA Grapalat" w:eastAsiaTheme="minorHAnsi" w:hAnsi="GHEA Grapalat" w:cstheme="minorBidi"/>
        </w:rPr>
        <w:t>(</w:t>
      </w:r>
      <w:r w:rsidR="00240609" w:rsidRPr="007E5F1D">
        <w:rPr>
          <w:rFonts w:ascii="GHEA Grapalat" w:eastAsiaTheme="minorHAnsi" w:hAnsi="GHEA Grapalat" w:cstheme="minorBidi"/>
          <w:lang w:val="hy-AM"/>
        </w:rPr>
        <w:t>их</w:t>
      </w:r>
      <w:r w:rsidR="00240609" w:rsidRPr="007E5F1D">
        <w:rPr>
          <w:rFonts w:ascii="GHEA Grapalat" w:eastAsiaTheme="minorHAnsi" w:hAnsi="GHEA Grapalat" w:cstheme="minorBidi"/>
        </w:rPr>
        <w:t>) копии.</w:t>
      </w:r>
      <w:r w:rsidR="00240609" w:rsidRPr="00A74B0D">
        <w:rPr>
          <w:rFonts w:ascii="GHEA Grapalat" w:eastAsiaTheme="minorHAnsi" w:hAnsi="GHEA Grapalat" w:cstheme="minorBidi"/>
        </w:rPr>
        <w:t xml:space="preserve"> </w:t>
      </w:r>
    </w:p>
    <w:p w14:paraId="31B97804" w14:textId="77777777" w:rsidR="00A11DA5" w:rsidRPr="007A724D" w:rsidRDefault="00A11DA5" w:rsidP="00A11DA5">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33DF75D" w14:textId="77777777"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6B477051" w14:textId="77777777"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EACC2D8" w14:textId="77777777"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34BBB634" w14:textId="77777777"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2049CBA6" w14:textId="77777777"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4A166237" w14:textId="77777777"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p>
    <w:p w14:paraId="57C2B9B0" w14:textId="77777777"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45A6961" w14:textId="77777777"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B89A346" w14:textId="77777777"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7E11D76" w14:textId="77777777"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lastRenderedPageBreak/>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2343FDD" w14:textId="77777777"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982CED5" w14:textId="77777777"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A45C182" w14:textId="77777777"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11D6314" w14:textId="77777777" w:rsidR="003E31E5" w:rsidRPr="00B138F3" w:rsidRDefault="003E31E5" w:rsidP="003E31E5">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6F6EE1B6" w14:textId="77777777"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0BD5EF18" w14:textId="77777777"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9421575" w14:textId="77777777"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73DE3A5" w14:textId="77777777" w:rsidR="003E31E5" w:rsidRPr="00B138F3" w:rsidRDefault="003E31E5" w:rsidP="003E31E5">
      <w:pPr>
        <w:widowControl w:val="0"/>
        <w:spacing w:after="160"/>
        <w:ind w:left="567" w:right="565"/>
        <w:jc w:val="center"/>
        <w:rPr>
          <w:rFonts w:ascii="GHEA Grapalat" w:hAnsi="GHEA Grapalat"/>
          <w:b/>
        </w:rPr>
      </w:pPr>
    </w:p>
    <w:p w14:paraId="4C532F58" w14:textId="77777777" w:rsidR="003E31E5" w:rsidRDefault="003E31E5">
      <w:pPr>
        <w:rPr>
          <w:rFonts w:ascii="GHEA Grapalat" w:hAnsi="GHEA Grapalat"/>
          <w:i/>
          <w:sz w:val="22"/>
          <w:szCs w:val="22"/>
        </w:rPr>
      </w:pPr>
    </w:p>
    <w:p w14:paraId="2E4C2D38" w14:textId="77777777" w:rsidR="00BF3696" w:rsidRDefault="00BF3696">
      <w:pPr>
        <w:rPr>
          <w:rFonts w:ascii="GHEA Grapalat" w:hAnsi="GHEA Grapalat"/>
          <w:i/>
          <w:sz w:val="22"/>
          <w:szCs w:val="22"/>
        </w:rPr>
      </w:pPr>
      <w:r>
        <w:rPr>
          <w:rFonts w:ascii="GHEA Grapalat" w:hAnsi="GHEA Grapalat"/>
          <w:i/>
          <w:sz w:val="22"/>
          <w:szCs w:val="22"/>
        </w:rPr>
        <w:br w:type="page"/>
      </w:r>
    </w:p>
    <w:p w14:paraId="3B6F868D" w14:textId="77777777"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14:paraId="40899475" w14:textId="7DFD1ABE"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под кодом "</w:t>
      </w:r>
      <w:r w:rsidR="009B7585">
        <w:rPr>
          <w:rFonts w:ascii="GHEA Grapalat" w:hAnsi="GHEA Grapalat"/>
          <w:i/>
          <w:sz w:val="22"/>
          <w:szCs w:val="22"/>
        </w:rPr>
        <w:t>ՀՊՖ-ԲՄԱՊՁԲ-2024/01</w:t>
      </w:r>
      <w:r w:rsidRPr="00B138F3">
        <w:rPr>
          <w:rFonts w:ascii="GHEA Grapalat" w:hAnsi="GHEA Grapalat"/>
          <w:i/>
          <w:sz w:val="22"/>
          <w:szCs w:val="22"/>
        </w:rPr>
        <w:t>"</w:t>
      </w:r>
      <w:r w:rsidRPr="00B138F3">
        <w:rPr>
          <w:rStyle w:val="FootnoteReference"/>
          <w:rFonts w:ascii="GHEA Grapalat" w:hAnsi="GHEA Grapalat"/>
          <w:i/>
          <w:sz w:val="22"/>
          <w:szCs w:val="22"/>
        </w:rPr>
        <w:footnoteReference w:customMarkFollows="1" w:id="22"/>
        <w:t>*</w:t>
      </w:r>
    </w:p>
    <w:p w14:paraId="7911200C" w14:textId="77777777" w:rsidR="003D2FE2" w:rsidRPr="00B138F3" w:rsidRDefault="003D2FE2" w:rsidP="003D2FE2">
      <w:pPr>
        <w:widowControl w:val="0"/>
        <w:spacing w:after="160"/>
        <w:jc w:val="center"/>
        <w:rPr>
          <w:rFonts w:ascii="GHEA Grapalat" w:hAnsi="GHEA Grapalat"/>
          <w:b/>
          <w:sz w:val="22"/>
          <w:szCs w:val="22"/>
        </w:rPr>
      </w:pPr>
    </w:p>
    <w:p w14:paraId="21075A82"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3227E14E"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373FC0BD" w14:textId="77777777" w:rsidTr="00B932B8">
        <w:tc>
          <w:tcPr>
            <w:tcW w:w="4786" w:type="dxa"/>
          </w:tcPr>
          <w:p w14:paraId="3EFB2A07"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44882D54"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23"/>
              <w:t>**</w:t>
            </w:r>
          </w:p>
        </w:tc>
      </w:tr>
    </w:tbl>
    <w:p w14:paraId="23D1E89B" w14:textId="77777777" w:rsidR="003D2FE2" w:rsidRPr="00B138F3" w:rsidRDefault="003D2FE2" w:rsidP="003D2FE2">
      <w:pPr>
        <w:widowControl w:val="0"/>
        <w:spacing w:after="160"/>
        <w:rPr>
          <w:rFonts w:ascii="GHEA Grapalat" w:hAnsi="GHEA Grapalat" w:cs="GHEA Grapalat"/>
          <w:b/>
          <w:sz w:val="22"/>
          <w:szCs w:val="22"/>
        </w:rPr>
      </w:pPr>
    </w:p>
    <w:p w14:paraId="46D542E6"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7E743B0E"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4C0A8F8E"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4C322402"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3A9C505F"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9C418B7"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12F4F3E8"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5A3DD370" w14:textId="77777777"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10E54675" w14:textId="77777777"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46CCB704" w14:textId="77777777"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3695FD5B" w14:textId="77777777"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33254AED"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38B828C9"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0C0173D3"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EC52019"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B6D2CA2"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w:t>
      </w:r>
      <w:r w:rsidRPr="00B138F3">
        <w:rPr>
          <w:rFonts w:ascii="GHEA Grapalat" w:hAnsi="GHEA Grapalat"/>
          <w:sz w:val="22"/>
          <w:szCs w:val="22"/>
        </w:rPr>
        <w:lastRenderedPageBreak/>
        <w:t>плательщику об отзыве своего акцепта, проставленного под Требованием.</w:t>
      </w:r>
    </w:p>
    <w:p w14:paraId="06561C9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3094A41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16856F5"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ADCC2D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722C1AD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210E3DF7"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3A6BE57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584E59DF"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50DAABD5"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6FFEF2D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22B690CD"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50DDBD99" w14:textId="77777777"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5BF681A"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7B099F42"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3B2FA3CF"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lastRenderedPageBreak/>
        <w:t>_______________________________________</w:t>
      </w:r>
    </w:p>
    <w:p w14:paraId="2DAC075B"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3BA2E8A7"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73C42A27"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4792120E"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49CB6E8A"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1C5C7A9A" w14:textId="77777777" w:rsidR="003D2FE2" w:rsidRPr="00B138F3" w:rsidRDefault="003D2FE2" w:rsidP="003D2FE2">
      <w:pPr>
        <w:widowControl w:val="0"/>
        <w:spacing w:after="160"/>
        <w:jc w:val="right"/>
        <w:rPr>
          <w:rFonts w:ascii="GHEA Grapalat" w:hAnsi="GHEA Grapalat"/>
          <w:sz w:val="22"/>
          <w:szCs w:val="22"/>
        </w:rPr>
      </w:pPr>
    </w:p>
    <w:p w14:paraId="22D830F3"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5ADAAD4C"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12372058" w14:textId="77777777" w:rsidR="003D2FE2" w:rsidRPr="00B138F3" w:rsidRDefault="003D2FE2" w:rsidP="003D2FE2">
      <w:pPr>
        <w:widowControl w:val="0"/>
        <w:spacing w:after="160"/>
        <w:jc w:val="both"/>
        <w:rPr>
          <w:rFonts w:ascii="GHEA Grapalat" w:hAnsi="GHEA Grapalat"/>
          <w:sz w:val="22"/>
          <w:szCs w:val="22"/>
        </w:rPr>
      </w:pPr>
    </w:p>
    <w:p w14:paraId="67E07A60" w14:textId="77777777" w:rsidR="003D2FE2" w:rsidRPr="00B138F3" w:rsidRDefault="003D2FE2" w:rsidP="003D2FE2">
      <w:pPr>
        <w:widowControl w:val="0"/>
        <w:spacing w:after="160"/>
        <w:jc w:val="both"/>
        <w:rPr>
          <w:rFonts w:ascii="GHEA Grapalat" w:hAnsi="GHEA Grapalat"/>
          <w:sz w:val="22"/>
          <w:szCs w:val="22"/>
        </w:rPr>
      </w:pPr>
    </w:p>
    <w:p w14:paraId="29C3ADBC" w14:textId="77777777" w:rsidR="003D2FE2" w:rsidRPr="00B138F3" w:rsidRDefault="003D2FE2" w:rsidP="003D2FE2">
      <w:pPr>
        <w:rPr>
          <w:sz w:val="22"/>
          <w:szCs w:val="22"/>
        </w:rPr>
      </w:pPr>
    </w:p>
    <w:p w14:paraId="52ECDE9C" w14:textId="77777777" w:rsidR="001005B0" w:rsidRPr="00B138F3" w:rsidRDefault="001005B0" w:rsidP="003D2FE2">
      <w:pPr>
        <w:widowControl w:val="0"/>
        <w:spacing w:after="160"/>
        <w:ind w:left="567" w:right="565"/>
        <w:jc w:val="both"/>
        <w:rPr>
          <w:rFonts w:ascii="GHEA Grapalat" w:hAnsi="GHEA Grapalat"/>
          <w:sz w:val="22"/>
          <w:szCs w:val="22"/>
        </w:rPr>
      </w:pPr>
    </w:p>
    <w:p w14:paraId="6424F44A" w14:textId="77777777" w:rsidR="001005B0" w:rsidRPr="00B138F3" w:rsidRDefault="001005B0" w:rsidP="00B46D58">
      <w:pPr>
        <w:widowControl w:val="0"/>
        <w:spacing w:after="160"/>
        <w:ind w:left="567" w:right="565"/>
        <w:jc w:val="center"/>
        <w:rPr>
          <w:rFonts w:ascii="GHEA Grapalat" w:hAnsi="GHEA Grapalat"/>
          <w:b/>
          <w:sz w:val="22"/>
          <w:szCs w:val="22"/>
        </w:rPr>
      </w:pPr>
    </w:p>
    <w:p w14:paraId="78BCB11E" w14:textId="77777777" w:rsidR="001005B0" w:rsidRPr="00B138F3" w:rsidRDefault="001005B0" w:rsidP="00B46D58">
      <w:pPr>
        <w:widowControl w:val="0"/>
        <w:spacing w:after="160"/>
        <w:ind w:left="567" w:right="565"/>
        <w:jc w:val="center"/>
        <w:rPr>
          <w:rFonts w:ascii="GHEA Grapalat" w:hAnsi="GHEA Grapalat"/>
          <w:b/>
          <w:sz w:val="22"/>
          <w:szCs w:val="22"/>
        </w:rPr>
      </w:pPr>
    </w:p>
    <w:p w14:paraId="79E3BDDC" w14:textId="77777777" w:rsidR="001005B0" w:rsidRPr="00B138F3" w:rsidRDefault="001005B0" w:rsidP="00B46D58">
      <w:pPr>
        <w:widowControl w:val="0"/>
        <w:spacing w:after="160"/>
        <w:ind w:left="567" w:right="565"/>
        <w:jc w:val="center"/>
        <w:rPr>
          <w:rFonts w:ascii="GHEA Grapalat" w:hAnsi="GHEA Grapalat"/>
          <w:b/>
          <w:sz w:val="22"/>
          <w:szCs w:val="22"/>
        </w:rPr>
      </w:pPr>
    </w:p>
    <w:p w14:paraId="30F7ABC4" w14:textId="77777777" w:rsidR="001005B0" w:rsidRPr="00B138F3" w:rsidRDefault="001005B0" w:rsidP="00B46D58">
      <w:pPr>
        <w:widowControl w:val="0"/>
        <w:spacing w:after="160"/>
        <w:ind w:left="567" w:right="565"/>
        <w:jc w:val="center"/>
        <w:rPr>
          <w:rFonts w:ascii="GHEA Grapalat" w:hAnsi="GHEA Grapalat"/>
          <w:b/>
          <w:sz w:val="22"/>
          <w:szCs w:val="22"/>
        </w:rPr>
      </w:pPr>
    </w:p>
    <w:p w14:paraId="28854802" w14:textId="77777777" w:rsidR="001005B0" w:rsidRPr="00B138F3" w:rsidRDefault="001005B0" w:rsidP="00B46D58">
      <w:pPr>
        <w:widowControl w:val="0"/>
        <w:spacing w:after="160"/>
        <w:ind w:left="567" w:right="565"/>
        <w:jc w:val="center"/>
        <w:rPr>
          <w:rFonts w:ascii="GHEA Grapalat" w:hAnsi="GHEA Grapalat"/>
          <w:b/>
          <w:sz w:val="22"/>
          <w:szCs w:val="22"/>
        </w:rPr>
      </w:pPr>
    </w:p>
    <w:p w14:paraId="1C284B59" w14:textId="77777777" w:rsidR="001005B0" w:rsidRPr="00B138F3" w:rsidRDefault="001005B0" w:rsidP="00B46D58">
      <w:pPr>
        <w:widowControl w:val="0"/>
        <w:spacing w:after="160"/>
        <w:ind w:left="567" w:right="565"/>
        <w:jc w:val="center"/>
        <w:rPr>
          <w:rFonts w:ascii="GHEA Grapalat" w:hAnsi="GHEA Grapalat"/>
          <w:b/>
        </w:rPr>
      </w:pPr>
    </w:p>
    <w:p w14:paraId="50DF47E8" w14:textId="77777777" w:rsidR="001005B0" w:rsidRPr="00B138F3" w:rsidRDefault="001005B0" w:rsidP="00B46D58">
      <w:pPr>
        <w:widowControl w:val="0"/>
        <w:spacing w:after="160"/>
        <w:ind w:left="567" w:right="565"/>
        <w:jc w:val="center"/>
        <w:rPr>
          <w:rFonts w:ascii="GHEA Grapalat" w:hAnsi="GHEA Grapalat"/>
          <w:b/>
        </w:rPr>
      </w:pPr>
    </w:p>
    <w:p w14:paraId="20D6806D" w14:textId="77777777" w:rsidR="001005B0" w:rsidRPr="00B138F3" w:rsidRDefault="001005B0" w:rsidP="00B46D58">
      <w:pPr>
        <w:widowControl w:val="0"/>
        <w:spacing w:after="160"/>
        <w:ind w:left="567" w:right="565"/>
        <w:jc w:val="center"/>
        <w:rPr>
          <w:rFonts w:ascii="GHEA Grapalat" w:hAnsi="GHEA Grapalat"/>
          <w:b/>
        </w:rPr>
      </w:pPr>
    </w:p>
    <w:p w14:paraId="600993B6" w14:textId="77777777" w:rsidR="001005B0" w:rsidRPr="00B138F3" w:rsidRDefault="001005B0" w:rsidP="00B46D58">
      <w:pPr>
        <w:widowControl w:val="0"/>
        <w:spacing w:after="160"/>
        <w:ind w:left="567" w:right="565"/>
        <w:jc w:val="center"/>
        <w:rPr>
          <w:rFonts w:ascii="GHEA Grapalat" w:hAnsi="GHEA Grapalat"/>
          <w:b/>
        </w:rPr>
      </w:pPr>
    </w:p>
    <w:p w14:paraId="6A749D35" w14:textId="77777777" w:rsidR="001005B0" w:rsidRPr="00B138F3" w:rsidRDefault="001005B0" w:rsidP="00B46D58">
      <w:pPr>
        <w:widowControl w:val="0"/>
        <w:spacing w:after="160"/>
        <w:ind w:left="567" w:right="565"/>
        <w:jc w:val="center"/>
        <w:rPr>
          <w:rFonts w:ascii="GHEA Grapalat" w:hAnsi="GHEA Grapalat"/>
          <w:b/>
        </w:rPr>
      </w:pPr>
    </w:p>
    <w:p w14:paraId="16BFF045" w14:textId="77777777" w:rsidR="001005B0" w:rsidRPr="00B138F3" w:rsidRDefault="001005B0" w:rsidP="00B46D58">
      <w:pPr>
        <w:widowControl w:val="0"/>
        <w:spacing w:after="160"/>
        <w:ind w:left="567" w:right="565"/>
        <w:jc w:val="center"/>
        <w:rPr>
          <w:rFonts w:ascii="GHEA Grapalat" w:hAnsi="GHEA Grapalat"/>
          <w:b/>
        </w:rPr>
      </w:pPr>
    </w:p>
    <w:p w14:paraId="5C713DC3" w14:textId="77777777" w:rsidR="001005B0" w:rsidRPr="00B138F3" w:rsidRDefault="001005B0" w:rsidP="00B46D58">
      <w:pPr>
        <w:widowControl w:val="0"/>
        <w:spacing w:after="160"/>
        <w:ind w:left="567" w:right="565"/>
        <w:jc w:val="center"/>
        <w:rPr>
          <w:rFonts w:ascii="GHEA Grapalat" w:hAnsi="GHEA Grapalat"/>
          <w:b/>
        </w:rPr>
      </w:pPr>
    </w:p>
    <w:p w14:paraId="7F5B529A" w14:textId="77777777" w:rsidR="001005B0" w:rsidRPr="00B138F3" w:rsidRDefault="001005B0" w:rsidP="00B46D58">
      <w:pPr>
        <w:widowControl w:val="0"/>
        <w:spacing w:after="160"/>
        <w:ind w:left="567" w:right="565"/>
        <w:jc w:val="center"/>
        <w:rPr>
          <w:rFonts w:ascii="GHEA Grapalat" w:hAnsi="GHEA Grapalat"/>
          <w:b/>
        </w:rPr>
      </w:pPr>
    </w:p>
    <w:p w14:paraId="6D7CEC4E" w14:textId="77777777" w:rsidR="001005B0" w:rsidRPr="00B138F3" w:rsidRDefault="001005B0" w:rsidP="00B46D58">
      <w:pPr>
        <w:widowControl w:val="0"/>
        <w:spacing w:after="160"/>
        <w:ind w:left="567" w:right="565"/>
        <w:jc w:val="center"/>
        <w:rPr>
          <w:rFonts w:ascii="GHEA Grapalat" w:hAnsi="GHEA Grapalat"/>
          <w:b/>
        </w:rPr>
      </w:pPr>
    </w:p>
    <w:p w14:paraId="6C827108" w14:textId="77777777" w:rsidR="001005B0" w:rsidRPr="00B138F3" w:rsidRDefault="001005B0" w:rsidP="00B46D58">
      <w:pPr>
        <w:widowControl w:val="0"/>
        <w:spacing w:after="160"/>
        <w:ind w:left="567" w:right="565"/>
        <w:jc w:val="center"/>
        <w:rPr>
          <w:rFonts w:ascii="GHEA Grapalat" w:hAnsi="GHEA Grapalat"/>
          <w:b/>
        </w:rPr>
      </w:pPr>
    </w:p>
    <w:p w14:paraId="6337341E" w14:textId="77777777" w:rsidR="001005B0" w:rsidRPr="00B138F3" w:rsidRDefault="001005B0" w:rsidP="00B46D58">
      <w:pPr>
        <w:widowControl w:val="0"/>
        <w:spacing w:after="160"/>
        <w:ind w:left="567" w:right="565"/>
        <w:jc w:val="center"/>
        <w:rPr>
          <w:rFonts w:ascii="GHEA Grapalat" w:hAnsi="GHEA Grapalat"/>
          <w:b/>
        </w:rPr>
      </w:pPr>
    </w:p>
    <w:p w14:paraId="57D7589C" w14:textId="77777777"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75FFA59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6F4038" w14:textId="77777777"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4058C536"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809ECB" w14:textId="77777777"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171F5A21"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927F03" w14:textId="77777777"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01ADC690"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D154C5"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62F2A1A0"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7303F"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625833D4"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2F6591"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0107F752"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C94925"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24998041"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A7C767"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5A657A09"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DA07AE"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761E5E3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0788F9"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67622389"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11792B"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2B6E9DBA"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FA3276"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6AB5AC99"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A5BFA3"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14:paraId="08CF782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AB685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502C60AC"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4124C5"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0BC388D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858EC9"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5EFB0C5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6669F0" w14:textId="77777777"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14:paraId="40B326CA"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6015D5AD"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47CEAF60"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E3DE2A"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06056CF6"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2ABF9A" w14:textId="77777777"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2412AC60"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1931D011" w14:textId="77777777"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2707E695" w14:textId="77777777" w:rsidR="00C3421C" w:rsidRPr="00B138F3" w:rsidRDefault="00C3421C" w:rsidP="00DE2AE3">
            <w:pPr>
              <w:widowControl w:val="0"/>
              <w:spacing w:after="160"/>
              <w:rPr>
                <w:rFonts w:ascii="GHEA Grapalat" w:hAnsi="GHEA Grapalat" w:cs="Sylfaen"/>
              </w:rPr>
            </w:pPr>
          </w:p>
          <w:p w14:paraId="7525A3C3" w14:textId="77777777"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14:paraId="4008748A" w14:textId="77777777" w:rsidR="00C3421C" w:rsidRPr="00B138F3" w:rsidRDefault="00C3421C" w:rsidP="00DE2AE3">
            <w:pPr>
              <w:widowControl w:val="0"/>
              <w:spacing w:after="160"/>
              <w:rPr>
                <w:rFonts w:ascii="GHEA Grapalat" w:hAnsi="GHEA Grapalat" w:cs="Sylfaen"/>
              </w:rPr>
            </w:pPr>
          </w:p>
          <w:p w14:paraId="1F6B9FFC"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7EE555D1" w14:textId="77777777" w:rsidR="00C3421C" w:rsidRPr="00B138F3" w:rsidRDefault="00C3421C" w:rsidP="00DE2AE3">
            <w:pPr>
              <w:widowControl w:val="0"/>
              <w:spacing w:after="160"/>
              <w:rPr>
                <w:rFonts w:ascii="GHEA Grapalat" w:hAnsi="GHEA Grapalat" w:cs="Sylfaen"/>
              </w:rPr>
            </w:pPr>
          </w:p>
          <w:p w14:paraId="3F1A39DF" w14:textId="77777777"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14:paraId="6C2AFF18" w14:textId="77777777"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488928D0" w14:textId="77777777"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50EF9F62" w14:textId="77777777" w:rsidR="00C3421C" w:rsidRPr="00B138F3" w:rsidRDefault="00C3421C" w:rsidP="00DE2AE3">
            <w:pPr>
              <w:widowControl w:val="0"/>
              <w:spacing w:after="160"/>
              <w:rPr>
                <w:rFonts w:ascii="GHEA Grapalat" w:hAnsi="GHEA Grapalat" w:cs="Sylfaen"/>
              </w:rPr>
            </w:pPr>
          </w:p>
          <w:p w14:paraId="13C25B0E"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222BE382" w14:textId="77777777" w:rsidR="00C3421C" w:rsidRPr="00B138F3" w:rsidRDefault="00C3421C" w:rsidP="00DE2AE3">
            <w:pPr>
              <w:widowControl w:val="0"/>
              <w:spacing w:after="160"/>
              <w:jc w:val="right"/>
              <w:rPr>
                <w:rFonts w:ascii="GHEA Grapalat" w:hAnsi="GHEA Grapalat" w:cs="Tahoma"/>
              </w:rPr>
            </w:pPr>
          </w:p>
          <w:p w14:paraId="08C3A748"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54F51958" w14:textId="77777777" w:rsidR="00C3421C" w:rsidRPr="00B138F3" w:rsidRDefault="00C3421C" w:rsidP="00DE2AE3">
            <w:pPr>
              <w:widowControl w:val="0"/>
              <w:spacing w:after="160"/>
              <w:rPr>
                <w:rFonts w:ascii="GHEA Grapalat" w:hAnsi="GHEA Grapalat" w:cs="Sylfaen"/>
              </w:rPr>
            </w:pPr>
          </w:p>
          <w:p w14:paraId="59DA3AE8" w14:textId="77777777"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B138F3" w:rsidRPr="00B138F3" w14:paraId="598F6042"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7B6BAD66"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6CE809AE" w14:textId="77777777" w:rsidR="00C3421C" w:rsidRPr="00B138F3" w:rsidRDefault="00C3421C" w:rsidP="00DE2AE3">
            <w:pPr>
              <w:widowControl w:val="0"/>
              <w:spacing w:after="160"/>
              <w:rPr>
                <w:rFonts w:ascii="GHEA Grapalat" w:hAnsi="GHEA Grapalat"/>
              </w:rPr>
            </w:pPr>
          </w:p>
          <w:p w14:paraId="1CC83A25"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486B6081" w14:textId="77777777"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5A61FE24" w14:textId="77777777" w:rsidR="00C3421C" w:rsidRPr="00B138F3" w:rsidRDefault="00C3421C" w:rsidP="00DE2AE3">
            <w:pPr>
              <w:widowControl w:val="0"/>
              <w:spacing w:after="160"/>
              <w:rPr>
                <w:rFonts w:ascii="GHEA Grapalat" w:hAnsi="GHEA Grapalat" w:cs="Tahoma"/>
              </w:rPr>
            </w:pPr>
          </w:p>
          <w:p w14:paraId="7C5F9DA4" w14:textId="77777777"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7B2F925D"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6B0EE84D" w14:textId="77777777" w:rsidR="00C3421C" w:rsidRPr="00B138F3" w:rsidRDefault="00C3421C" w:rsidP="00DE2AE3">
            <w:pPr>
              <w:widowControl w:val="0"/>
              <w:spacing w:after="160"/>
              <w:rPr>
                <w:rFonts w:ascii="GHEA Grapalat" w:hAnsi="GHEA Grapalat" w:cs="Tahoma"/>
              </w:rPr>
            </w:pPr>
          </w:p>
          <w:p w14:paraId="35F2CF2E"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3F02DF45" w14:textId="77777777"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6C3C1F73" w14:textId="77777777" w:rsidR="00C3421C" w:rsidRPr="00B138F3" w:rsidRDefault="00C3421C" w:rsidP="00DE2AE3">
            <w:pPr>
              <w:widowControl w:val="0"/>
              <w:spacing w:after="160"/>
              <w:rPr>
                <w:rFonts w:ascii="GHEA Grapalat" w:hAnsi="GHEA Grapalat" w:cs="Arial"/>
              </w:rPr>
            </w:pPr>
          </w:p>
        </w:tc>
      </w:tr>
      <w:tr w:rsidR="00B138F3" w:rsidRPr="00B138F3" w14:paraId="6F5EDAAD"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6C6CA9F4" w14:textId="77777777"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1FC0D7A6" w14:textId="77777777" w:rsidR="00C3421C" w:rsidRPr="00B138F3" w:rsidRDefault="00C3421C" w:rsidP="00DE2AE3">
            <w:pPr>
              <w:widowControl w:val="0"/>
              <w:spacing w:after="160"/>
              <w:rPr>
                <w:rFonts w:ascii="GHEA Grapalat" w:hAnsi="GHEA Grapalat" w:cs="Sylfaen"/>
              </w:rPr>
            </w:pPr>
          </w:p>
          <w:p w14:paraId="441DC542" w14:textId="77777777"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5255988" w14:textId="77777777"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44E8871B" w14:textId="77777777" w:rsidR="00C3421C" w:rsidRPr="00B138F3" w:rsidRDefault="00C3421C" w:rsidP="00DE2AE3">
            <w:pPr>
              <w:widowControl w:val="0"/>
              <w:spacing w:after="160"/>
              <w:rPr>
                <w:rFonts w:ascii="GHEA Grapalat" w:hAnsi="GHEA Grapalat"/>
              </w:rPr>
            </w:pPr>
          </w:p>
          <w:p w14:paraId="2793E257"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24F80C18" w14:textId="77777777" w:rsidR="00C3421C" w:rsidRPr="00B138F3" w:rsidRDefault="00C3421C" w:rsidP="00C3421C">
      <w:pPr>
        <w:widowControl w:val="0"/>
        <w:spacing w:after="160"/>
        <w:jc w:val="center"/>
        <w:rPr>
          <w:rFonts w:ascii="GHEA Grapalat" w:hAnsi="GHEA Grapalat" w:cs="Sylfaen"/>
        </w:rPr>
      </w:pPr>
    </w:p>
    <w:p w14:paraId="5AF4C843"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BB3A07B"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35208F56"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2F16E412"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27AB7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5E8AF52"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A9AA924"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5A57A770"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6FBF59F6"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1AEB3040"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BA6C0B8"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573C38E5"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3C5F922B"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39774174"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3BC03F9E"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3853B8"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7F070C4"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E22EE84"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3D24F33A"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D93D787"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17EEF5C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55679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C74DC5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A36859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AFFFB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2F1239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6331073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56B2C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2A16131A"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BE7A1D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3977D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7B699A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3FC077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EE8C4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5C87EAE3"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54AECB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690C8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712E9F8"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BA68EC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40EB23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BA47C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665FC95F"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3BD30E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0AF82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BDD990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F454EC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35E128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BBA46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49E008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0C86BBA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D96DC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B56288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B7394F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F950B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699AFCA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9DBBA5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89228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0FE7D6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E1E4CC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054830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27273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651948F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6121F7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4D5D3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2FCCF2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77A5024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199B93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348B4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1BCFD87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0FAF42F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A9B8E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72668D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179065B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997ABD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69C97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562A2D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40DC5F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70248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C36A87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27EA7BA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5F3843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A8F51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3ECFF30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AAA8AA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95732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F701E4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B47361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7E079B6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2547F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7345C75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56FCFF7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E14E2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880D4E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6175C4B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31F661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E1CE3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65B0909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1A883D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D6C0C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1AE347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8F907D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9D38C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89921C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5B0F10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1BACC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0C0253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6660571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FED384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AE67D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51D1BD4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6572C6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4F3C9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FD355B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98C8C4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1AABD0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9420F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3FC2115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31F9CA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CA9EE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E3E8F4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10C948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14:paraId="4C46D54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73FBF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14:paraId="1895FEA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D5666C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B145D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9D144B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60B315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70339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6F7745C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4DBC9FA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46E5FF" w14:textId="77777777"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32F2574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AA8195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7165D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075CFDF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1588A9A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E238B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FA6FA1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3D5C30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33A6F91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E02B97" w14:textId="77777777"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BF520A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5F2E74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A09B77"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5678EEEF"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7873245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445C51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5E8302C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ADE8C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5C8E25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69F92E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D347F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E7D84D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05EBE7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DBEDF2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4627B0D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0D731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16041B8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6A2024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3D787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1443D6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1F5A5F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07EDBAE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5650B08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B722A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14:paraId="3BB973F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4A31BD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7078D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5D80F7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0CD54542"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CCEBB5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51F59B3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5424EE5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91D8B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2633562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A7D954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D5711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D60F33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B609AF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05E52AF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D82A7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AE1ED2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85497F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559BB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F42B66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D5C9D3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3507C38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7F11063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AE61E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13EDE34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83431B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652CE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5785C7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57FB35F"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53E6A54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279F5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A183A6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E852F9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7EF00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ECBC76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AAEEDD3"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37F0122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5F3E4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2AE601F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4E5389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B8E1F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7C22DF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F69C67B"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1911B4F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F6631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7A43AD1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115509E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0668B63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A22F54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A299A50"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6033E43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5879F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14:paraId="784CCE5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5944A2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EE7C4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C22D17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ECB817F" w14:textId="77777777" w:rsidR="00C3421C" w:rsidRPr="00B138F3" w:rsidRDefault="00C3421C" w:rsidP="00DE2AE3">
            <w:pPr>
              <w:widowControl w:val="0"/>
              <w:spacing w:after="120"/>
              <w:jc w:val="center"/>
              <w:rPr>
                <w:rFonts w:ascii="GHEA Grapalat" w:hAnsi="GHEA Grapalat"/>
                <w:sz w:val="18"/>
                <w:szCs w:val="18"/>
              </w:rPr>
            </w:pPr>
          </w:p>
        </w:tc>
      </w:tr>
      <w:tr w:rsidR="00FF3DE9" w:rsidRPr="00B138F3" w14:paraId="768CB4B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C6EE3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07ADA4D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2B98FB4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EBED3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3F73EF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F36DB6C" w14:textId="77777777" w:rsidR="00C3421C" w:rsidRPr="00B138F3" w:rsidRDefault="00C3421C" w:rsidP="00DE2AE3">
            <w:pPr>
              <w:widowControl w:val="0"/>
              <w:spacing w:after="120"/>
              <w:jc w:val="center"/>
              <w:rPr>
                <w:rFonts w:ascii="GHEA Grapalat" w:hAnsi="GHEA Grapalat"/>
                <w:sz w:val="18"/>
                <w:szCs w:val="18"/>
              </w:rPr>
            </w:pPr>
          </w:p>
        </w:tc>
      </w:tr>
    </w:tbl>
    <w:p w14:paraId="0EFCF140" w14:textId="77777777" w:rsidR="001005B0" w:rsidRPr="00B138F3" w:rsidRDefault="001005B0" w:rsidP="00B46D58">
      <w:pPr>
        <w:widowControl w:val="0"/>
        <w:spacing w:after="160"/>
        <w:ind w:left="567" w:right="565"/>
        <w:jc w:val="center"/>
        <w:rPr>
          <w:rFonts w:ascii="GHEA Grapalat" w:hAnsi="GHEA Grapalat"/>
          <w:b/>
        </w:rPr>
      </w:pPr>
    </w:p>
    <w:p w14:paraId="18BFDCF9" w14:textId="77777777" w:rsidR="001005B0" w:rsidRPr="00B138F3" w:rsidRDefault="001005B0" w:rsidP="00B46D58">
      <w:pPr>
        <w:widowControl w:val="0"/>
        <w:spacing w:after="160"/>
        <w:ind w:left="567" w:right="565"/>
        <w:jc w:val="center"/>
        <w:rPr>
          <w:rFonts w:ascii="GHEA Grapalat" w:hAnsi="GHEA Grapalat"/>
          <w:b/>
        </w:rPr>
      </w:pPr>
    </w:p>
    <w:p w14:paraId="138D0331" w14:textId="77777777" w:rsidR="001005B0" w:rsidRPr="00B138F3" w:rsidRDefault="001005B0" w:rsidP="00B46D58">
      <w:pPr>
        <w:widowControl w:val="0"/>
        <w:spacing w:after="160"/>
        <w:ind w:left="567" w:right="565"/>
        <w:jc w:val="center"/>
        <w:rPr>
          <w:rFonts w:ascii="GHEA Grapalat" w:hAnsi="GHEA Grapalat"/>
          <w:b/>
        </w:rPr>
      </w:pPr>
    </w:p>
    <w:p w14:paraId="23C03443" w14:textId="77777777" w:rsidR="001005B0" w:rsidRPr="00B138F3" w:rsidRDefault="001005B0" w:rsidP="00B46D58">
      <w:pPr>
        <w:widowControl w:val="0"/>
        <w:spacing w:after="160"/>
        <w:ind w:left="567" w:right="565"/>
        <w:jc w:val="center"/>
        <w:rPr>
          <w:rFonts w:ascii="GHEA Grapalat" w:hAnsi="GHEA Grapalat"/>
          <w:b/>
        </w:rPr>
      </w:pPr>
    </w:p>
    <w:p w14:paraId="1FA1B06E" w14:textId="77777777" w:rsidR="001005B0" w:rsidRPr="00B138F3" w:rsidRDefault="001005B0" w:rsidP="00B46D58">
      <w:pPr>
        <w:widowControl w:val="0"/>
        <w:spacing w:after="160"/>
        <w:ind w:left="567" w:right="565"/>
        <w:jc w:val="center"/>
        <w:rPr>
          <w:rFonts w:ascii="GHEA Grapalat" w:hAnsi="GHEA Grapalat"/>
          <w:b/>
        </w:rPr>
      </w:pPr>
    </w:p>
    <w:p w14:paraId="18FA2762" w14:textId="77777777" w:rsidR="001005B0" w:rsidRPr="00B138F3" w:rsidRDefault="001005B0" w:rsidP="00B46D58">
      <w:pPr>
        <w:widowControl w:val="0"/>
        <w:spacing w:after="160"/>
        <w:ind w:left="567" w:right="565"/>
        <w:jc w:val="center"/>
        <w:rPr>
          <w:rFonts w:ascii="GHEA Grapalat" w:hAnsi="GHEA Grapalat"/>
          <w:b/>
        </w:rPr>
      </w:pPr>
    </w:p>
    <w:p w14:paraId="4FC58FA6" w14:textId="77777777" w:rsidR="001005B0" w:rsidRPr="00B138F3" w:rsidRDefault="001005B0" w:rsidP="00B46D58">
      <w:pPr>
        <w:widowControl w:val="0"/>
        <w:spacing w:after="160"/>
        <w:ind w:left="567" w:right="565"/>
        <w:jc w:val="center"/>
        <w:rPr>
          <w:rFonts w:ascii="GHEA Grapalat" w:hAnsi="GHEA Grapalat"/>
          <w:b/>
        </w:rPr>
      </w:pPr>
    </w:p>
    <w:p w14:paraId="6924C438" w14:textId="77777777" w:rsidR="001005B0" w:rsidRPr="00B138F3" w:rsidRDefault="001005B0" w:rsidP="00B46D58">
      <w:pPr>
        <w:widowControl w:val="0"/>
        <w:spacing w:after="160"/>
        <w:ind w:left="567" w:right="565"/>
        <w:jc w:val="center"/>
        <w:rPr>
          <w:rFonts w:ascii="GHEA Grapalat" w:hAnsi="GHEA Grapalat"/>
          <w:b/>
        </w:rPr>
      </w:pPr>
    </w:p>
    <w:p w14:paraId="42888E48" w14:textId="77777777" w:rsidR="001005B0" w:rsidRPr="00B138F3" w:rsidRDefault="001005B0" w:rsidP="00B46D58">
      <w:pPr>
        <w:widowControl w:val="0"/>
        <w:spacing w:after="160"/>
        <w:ind w:left="567" w:right="565"/>
        <w:jc w:val="center"/>
        <w:rPr>
          <w:rFonts w:ascii="GHEA Grapalat" w:hAnsi="GHEA Grapalat"/>
          <w:b/>
        </w:rPr>
      </w:pPr>
    </w:p>
    <w:p w14:paraId="0BC73641" w14:textId="77777777" w:rsidR="001005B0" w:rsidRPr="00B138F3" w:rsidRDefault="001005B0" w:rsidP="00B46D58">
      <w:pPr>
        <w:widowControl w:val="0"/>
        <w:spacing w:after="160"/>
        <w:ind w:left="567" w:right="565"/>
        <w:jc w:val="center"/>
        <w:rPr>
          <w:rFonts w:ascii="GHEA Grapalat" w:hAnsi="GHEA Grapalat"/>
          <w:b/>
        </w:rPr>
      </w:pPr>
    </w:p>
    <w:p w14:paraId="747903C6" w14:textId="77777777" w:rsidR="001005B0" w:rsidRPr="00B138F3" w:rsidRDefault="001005B0" w:rsidP="00B46D58">
      <w:pPr>
        <w:widowControl w:val="0"/>
        <w:spacing w:after="160"/>
        <w:ind w:left="567" w:right="565"/>
        <w:jc w:val="center"/>
        <w:rPr>
          <w:rFonts w:ascii="GHEA Grapalat" w:hAnsi="GHEA Grapalat"/>
          <w:b/>
        </w:rPr>
      </w:pPr>
    </w:p>
    <w:p w14:paraId="6192AA8E" w14:textId="77777777" w:rsidR="001005B0" w:rsidRPr="00B138F3" w:rsidRDefault="001005B0" w:rsidP="00B46D58">
      <w:pPr>
        <w:widowControl w:val="0"/>
        <w:spacing w:after="160"/>
        <w:ind w:left="567" w:right="565"/>
        <w:jc w:val="center"/>
        <w:rPr>
          <w:rFonts w:ascii="GHEA Grapalat" w:hAnsi="GHEA Grapalat"/>
          <w:b/>
        </w:rPr>
      </w:pPr>
    </w:p>
    <w:p w14:paraId="52A5EB84" w14:textId="77777777" w:rsidR="001005B0" w:rsidRPr="00B138F3" w:rsidRDefault="001005B0" w:rsidP="00B46D58">
      <w:pPr>
        <w:widowControl w:val="0"/>
        <w:spacing w:after="160"/>
        <w:ind w:left="567" w:right="565"/>
        <w:jc w:val="center"/>
        <w:rPr>
          <w:rFonts w:ascii="GHEA Grapalat" w:hAnsi="GHEA Grapalat"/>
          <w:b/>
        </w:rPr>
      </w:pPr>
    </w:p>
    <w:p w14:paraId="4249104D" w14:textId="77777777" w:rsidR="001005B0" w:rsidRPr="00B138F3" w:rsidRDefault="001005B0" w:rsidP="00B46D58">
      <w:pPr>
        <w:widowControl w:val="0"/>
        <w:spacing w:after="160"/>
        <w:ind w:left="567" w:right="565"/>
        <w:jc w:val="center"/>
        <w:rPr>
          <w:rFonts w:ascii="GHEA Grapalat" w:hAnsi="GHEA Grapalat"/>
          <w:b/>
        </w:rPr>
      </w:pPr>
    </w:p>
    <w:p w14:paraId="080342A7" w14:textId="77777777" w:rsidR="001005B0" w:rsidRPr="00B138F3" w:rsidRDefault="001005B0" w:rsidP="00B46D58">
      <w:pPr>
        <w:widowControl w:val="0"/>
        <w:spacing w:after="160"/>
        <w:ind w:left="567" w:right="565"/>
        <w:jc w:val="center"/>
        <w:rPr>
          <w:rFonts w:ascii="GHEA Grapalat" w:hAnsi="GHEA Grapalat"/>
          <w:b/>
        </w:rPr>
      </w:pPr>
    </w:p>
    <w:p w14:paraId="003EB18B" w14:textId="77777777" w:rsidR="001005B0" w:rsidRPr="00B138F3" w:rsidRDefault="001005B0" w:rsidP="00FA1AB5">
      <w:pPr>
        <w:widowControl w:val="0"/>
        <w:spacing w:after="160"/>
        <w:ind w:right="565"/>
        <w:rPr>
          <w:rFonts w:ascii="GHEA Grapalat" w:hAnsi="GHEA Grapalat"/>
          <w:b/>
        </w:rPr>
      </w:pPr>
    </w:p>
    <w:p w14:paraId="002DC6D1"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7730ECF1" w14:textId="7EF10DDE"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w:t>
      </w:r>
      <w:r w:rsidR="009B7585">
        <w:rPr>
          <w:rFonts w:ascii="GHEA Grapalat" w:hAnsi="GHEA Grapalat"/>
          <w:b/>
          <w:sz w:val="24"/>
          <w:szCs w:val="24"/>
        </w:rPr>
        <w:t>ՀՊՖ-ԲՄԱՊՁԲ-2024/01</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24"/>
        <w:t>*</w:t>
      </w:r>
    </w:p>
    <w:p w14:paraId="2AFEDA7C" w14:textId="77777777" w:rsidR="001005B0" w:rsidRPr="00B138F3" w:rsidRDefault="001005B0" w:rsidP="00B46D58">
      <w:pPr>
        <w:widowControl w:val="0"/>
        <w:spacing w:after="160"/>
        <w:ind w:left="567" w:right="565"/>
        <w:jc w:val="center"/>
        <w:rPr>
          <w:rFonts w:ascii="GHEA Grapalat" w:hAnsi="GHEA Grapalat"/>
          <w:b/>
        </w:rPr>
      </w:pPr>
    </w:p>
    <w:p w14:paraId="0E10A23D" w14:textId="77777777"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2F2CB3CF"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60FAE822" w14:textId="77777777" w:rsidR="001005B0" w:rsidRPr="00B138F3" w:rsidRDefault="001005B0" w:rsidP="00B46D58">
      <w:pPr>
        <w:widowControl w:val="0"/>
        <w:spacing w:after="160"/>
        <w:ind w:left="567" w:right="565"/>
        <w:jc w:val="center"/>
        <w:rPr>
          <w:rFonts w:ascii="GHEA Grapalat" w:hAnsi="GHEA Grapalat"/>
          <w:b/>
        </w:rPr>
      </w:pPr>
    </w:p>
    <w:p w14:paraId="14A85BB0"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19D221AB"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2D624F79"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2F8FB132"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368D95A5" w14:textId="77777777"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70B2A38B" w14:textId="77777777"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10390C14"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7791030D"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112EF4E0"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5174DF42"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0BA5D56D" w14:textId="77777777"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73F96008" w14:textId="77777777"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40E5FDE7"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524A6F71" w14:textId="77777777"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64C74">
        <w:rPr>
          <w:rFonts w:ascii="GHEA Grapalat" w:eastAsiaTheme="minorHAnsi" w:hAnsi="GHEA Grapalat" w:cstheme="minorBidi"/>
        </w:rPr>
        <w:t xml:space="preserve">пяти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0CA22ACE"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4450D1C4"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6B8C1721"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78603F67"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1F6D3A59" w14:textId="3EECEAA5" w:rsidR="00A944D6" w:rsidRPr="00665A01" w:rsidRDefault="00A944D6" w:rsidP="00A944D6">
      <w:pPr>
        <w:pStyle w:val="NormalWeb"/>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rPr>
        <w:t xml:space="preserve">5. Гарантия действует </w:t>
      </w:r>
      <w:r w:rsidR="00286D44">
        <w:rPr>
          <w:rFonts w:ascii="GHEA Grapalat" w:eastAsiaTheme="minorHAnsi" w:hAnsi="GHEA Grapalat" w:cstheme="minorBidi"/>
        </w:rPr>
        <w:t xml:space="preserve">с момента выпуска и в силе </w:t>
      </w:r>
      <w:r w:rsidRPr="00665A01">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3C641969" w14:textId="77777777" w:rsidR="00A944D6" w:rsidRPr="00665A01" w:rsidRDefault="00286D44" w:rsidP="00A944D6">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A944D6" w:rsidRPr="00665A01">
        <w:rPr>
          <w:rFonts w:ascii="GHEA Grapalat" w:eastAsiaTheme="minorHAnsi" w:hAnsi="GHEA Grapalat" w:cstheme="minorBidi"/>
          <w:sz w:val="18"/>
          <w:szCs w:val="18"/>
        </w:rPr>
        <w:t>номер заключаемого договара</w:t>
      </w:r>
    </w:p>
    <w:p w14:paraId="672FAA02" w14:textId="77777777" w:rsidR="00A944D6" w:rsidRPr="00665A01" w:rsidRDefault="00A944D6" w:rsidP="00A944D6">
      <w:pPr>
        <w:pStyle w:val="NormalWeb"/>
        <w:shd w:val="clear" w:color="auto" w:fill="FFFFFF"/>
        <w:ind w:firstLine="374"/>
        <w:contextualSpacing/>
        <w:jc w:val="both"/>
        <w:rPr>
          <w:rFonts w:ascii="GHEA Grapalat" w:eastAsiaTheme="minorHAnsi" w:hAnsi="GHEA Grapalat" w:cstheme="minorBidi"/>
        </w:rPr>
      </w:pPr>
    </w:p>
    <w:p w14:paraId="2A99F8E7" w14:textId="77777777" w:rsidR="00A944D6" w:rsidRPr="00665A01" w:rsidRDefault="00286D44" w:rsidP="00A944D6">
      <w:pPr>
        <w:pStyle w:val="NormalWeb"/>
        <w:shd w:val="clear" w:color="auto" w:fill="FFFFFF"/>
        <w:contextualSpacing/>
        <w:jc w:val="both"/>
        <w:rPr>
          <w:rFonts w:ascii="GHEA Grapalat" w:eastAsiaTheme="minorHAnsi" w:hAnsi="GHEA Grapalat" w:cstheme="minorBidi"/>
          <w:lang w:val="hy-AM"/>
        </w:rPr>
      </w:pPr>
      <w:r w:rsidRPr="00665A01">
        <w:rPr>
          <w:rFonts w:ascii="GHEA Grapalat" w:eastAsiaTheme="minorHAnsi" w:hAnsi="GHEA Grapalat" w:cstheme="minorBidi"/>
        </w:rPr>
        <w:t xml:space="preserve">принципалом   </w:t>
      </w:r>
      <w:r w:rsidR="00A944D6" w:rsidRPr="00665A01">
        <w:rPr>
          <w:rFonts w:ascii="GHEA Grapalat" w:eastAsiaTheme="minorHAnsi" w:hAnsi="GHEA Grapalat" w:cstheme="minorBidi"/>
        </w:rPr>
        <w:t xml:space="preserve">и  действует </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в</w:t>
      </w:r>
      <w:r w:rsidR="00A944D6" w:rsidRPr="00665A01">
        <w:rPr>
          <w:rFonts w:ascii="GHEA Grapalat" w:hAnsi="GHEA Grapalat"/>
        </w:rPr>
        <w:t>ключительно</w:t>
      </w:r>
      <w:r w:rsidR="00A944D6" w:rsidRPr="00665A01">
        <w:rPr>
          <w:rFonts w:ascii="GHEA Grapalat" w:eastAsiaTheme="minorHAnsi" w:hAnsi="GHEA Grapalat" w:cstheme="minorBidi"/>
        </w:rPr>
        <w:t xml:space="preserve"> </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 xml:space="preserve">до </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 xml:space="preserve">девяностого </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 xml:space="preserve">рабочего </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дня</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 xml:space="preserve">следующего за днем </w:t>
      </w:r>
    </w:p>
    <w:p w14:paraId="6FEE7827" w14:textId="77777777" w:rsidR="00A944D6" w:rsidRPr="00665A01" w:rsidRDefault="00A944D6" w:rsidP="00A944D6">
      <w:pPr>
        <w:pStyle w:val="NormalWeb"/>
        <w:shd w:val="clear" w:color="auto" w:fill="FFFFFF"/>
        <w:contextualSpacing/>
        <w:jc w:val="both"/>
        <w:rPr>
          <w:rFonts w:ascii="GHEA Grapalat" w:eastAsiaTheme="minorHAnsi" w:hAnsi="GHEA Grapalat" w:cstheme="minorBidi"/>
          <w:sz w:val="18"/>
          <w:szCs w:val="18"/>
          <w:lang w:val="hy-AM"/>
        </w:rPr>
      </w:pPr>
    </w:p>
    <w:p w14:paraId="2A845FE3" w14:textId="77777777" w:rsidR="00A944D6" w:rsidRPr="00665A01" w:rsidRDefault="00A944D6" w:rsidP="00A944D6">
      <w:pPr>
        <w:pStyle w:val="NormalWeb"/>
        <w:shd w:val="clear" w:color="auto" w:fill="FFFFFF"/>
        <w:contextualSpacing/>
        <w:jc w:val="center"/>
        <w:rPr>
          <w:rFonts w:eastAsiaTheme="minorHAnsi" w:cstheme="minorBidi"/>
        </w:rPr>
      </w:pPr>
      <w:r w:rsidRPr="00665A01">
        <w:rPr>
          <w:rFonts w:ascii="GHEA Grapalat" w:eastAsiaTheme="minorHAnsi" w:hAnsi="GHEA Grapalat" w:cstheme="minorBidi"/>
          <w:lang w:val="hy-AM"/>
        </w:rPr>
        <w:t>--------------------------------------------------------</w:t>
      </w:r>
      <w:r w:rsidRPr="00665A01">
        <w:rPr>
          <w:rFonts w:ascii="GHEA Grapalat" w:eastAsiaTheme="minorHAnsi" w:hAnsi="GHEA Grapalat" w:cstheme="minorBidi"/>
        </w:rPr>
        <w:t>------------------</w:t>
      </w:r>
      <w:r w:rsidRPr="00665A01">
        <w:rPr>
          <w:rFonts w:ascii="GHEA Grapalat" w:eastAsiaTheme="minorHAnsi" w:hAnsi="GHEA Grapalat" w:cstheme="minorBidi"/>
          <w:lang w:val="hy-AM"/>
        </w:rPr>
        <w:t>----------------------</w:t>
      </w:r>
      <w:r w:rsidRPr="00665A01">
        <w:rPr>
          <w:rFonts w:eastAsiaTheme="minorHAnsi" w:cstheme="minorBidi"/>
        </w:rPr>
        <w:t xml:space="preserve"> </w:t>
      </w:r>
      <w:r w:rsidRPr="00665A01">
        <w:rPr>
          <w:rFonts w:eastAsiaTheme="minorHAnsi" w:cstheme="minorBidi"/>
          <w:lang w:val="hy-AM"/>
        </w:rPr>
        <w:t>.</w:t>
      </w:r>
      <w:r w:rsidRPr="00665A01">
        <w:rPr>
          <w:rFonts w:eastAsiaTheme="minorHAnsi" w:cstheme="minorBidi"/>
        </w:rPr>
        <w:t xml:space="preserve">           </w:t>
      </w:r>
      <w:r w:rsidRPr="00665A01">
        <w:rPr>
          <w:rFonts w:ascii="GHEA Grapalat" w:hAnsi="GHEA Grapalat"/>
          <w:sz w:val="16"/>
          <w:szCs w:val="16"/>
        </w:rPr>
        <w:t>крайний  срок</w:t>
      </w:r>
      <w:r w:rsidRPr="00665A01">
        <w:rPr>
          <w:rFonts w:ascii="GHEA Grapalat" w:eastAsiaTheme="minorHAnsi" w:hAnsi="GHEA Grapalat" w:cstheme="minorBidi"/>
          <w:sz w:val="16"/>
          <w:szCs w:val="16"/>
        </w:rPr>
        <w:t xml:space="preserve"> поставки товаров</w:t>
      </w:r>
      <w:r w:rsidRPr="00665A01">
        <w:rPr>
          <w:rFonts w:ascii="GHEA Grapalat" w:hAnsi="GHEA Grapalat"/>
          <w:sz w:val="16"/>
          <w:szCs w:val="16"/>
        </w:rPr>
        <w:t>, предусмотренный заключаемым договором, включая гарантийный срок</w:t>
      </w:r>
    </w:p>
    <w:p w14:paraId="335F5AB6" w14:textId="77777777" w:rsidR="00C055E0" w:rsidRDefault="00A944D6" w:rsidP="00A944D6">
      <w:pPr>
        <w:pStyle w:val="NormalWeb"/>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t>В день предоставления гарантии лицо, выдающее гарантию, с официального адреса</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C055E0">
        <w:rPr>
          <w:rFonts w:ascii="GHEA Grapalat" w:eastAsiaTheme="minorHAnsi" w:hAnsi="GHEA Grapalat" w:cstheme="minorBidi"/>
        </w:rPr>
        <w:t>-----------------------------------------------------------------</w:t>
      </w:r>
    </w:p>
    <w:p w14:paraId="6C27CA63" w14:textId="77777777" w:rsidR="00C055E0" w:rsidRDefault="00C055E0" w:rsidP="00A944D6">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14:paraId="4D8C22BD" w14:textId="77777777" w:rsidR="00A944D6" w:rsidRPr="00665A01" w:rsidRDefault="00A944D6" w:rsidP="00A944D6">
      <w:pPr>
        <w:pStyle w:val="NormalWeb"/>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t xml:space="preserve">указанный в приглашении к процедуре закупкок, организованной с целью заключения договора упомянутого в пункте 1 настоящей гарантии. </w:t>
      </w:r>
    </w:p>
    <w:p w14:paraId="141D805C" w14:textId="77777777"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4AD1F8C7"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7441BC56" w14:textId="77777777"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8E32B7A" w14:textId="77777777"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5E07A117" w14:textId="77777777"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65BBCAE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706471D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870F29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00186E3F"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44A080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6721F324"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C799F52"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00E1CE35"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1B06A51"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17EBA5EF"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46496E42"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A17A8CE"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48B39D9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2DB23B0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98FF8E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134B8816"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3B07E3F"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E810F4"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5DF20D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BFC3E96" w14:textId="77777777"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6F9CFD8"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28A752A8"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61AD1E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DF40AE0" w14:textId="77777777" w:rsidR="005B3A59" w:rsidRPr="00B138F3" w:rsidRDefault="005B3A59" w:rsidP="005B3A59">
      <w:pPr>
        <w:pStyle w:val="NormalWeb"/>
        <w:shd w:val="clear" w:color="auto" w:fill="FFFFFF"/>
        <w:spacing w:before="0" w:beforeAutospacing="0" w:after="0" w:afterAutospacing="0"/>
        <w:ind w:firstLine="375"/>
        <w:rPr>
          <w:rFonts w:eastAsiaTheme="minorHAnsi" w:cstheme="minorBidi"/>
        </w:rPr>
      </w:pPr>
    </w:p>
    <w:p w14:paraId="5651F96F" w14:textId="77777777" w:rsidR="005B3A59" w:rsidRPr="00B138F3" w:rsidRDefault="005B3A59" w:rsidP="005B3A59">
      <w:pPr>
        <w:pStyle w:val="NormalWeb"/>
        <w:shd w:val="clear" w:color="auto" w:fill="FFFFFF"/>
        <w:spacing w:before="0" w:beforeAutospacing="0" w:after="0" w:afterAutospacing="0"/>
        <w:ind w:firstLine="375"/>
        <w:rPr>
          <w:rStyle w:val="Strong"/>
          <w:rFonts w:ascii="GHEA Grapalat" w:hAnsi="GHEA Grapalat"/>
          <w:b w:val="0"/>
          <w:bCs w:val="0"/>
          <w:sz w:val="20"/>
          <w:szCs w:val="20"/>
        </w:rPr>
      </w:pPr>
    </w:p>
    <w:p w14:paraId="21DAEACC" w14:textId="77777777" w:rsidR="001005B0" w:rsidRPr="00B138F3" w:rsidRDefault="001005B0" w:rsidP="005B3A59">
      <w:pPr>
        <w:widowControl w:val="0"/>
        <w:spacing w:after="160"/>
        <w:ind w:left="567" w:right="565"/>
        <w:jc w:val="both"/>
        <w:rPr>
          <w:rFonts w:ascii="GHEA Grapalat" w:hAnsi="GHEA Grapalat"/>
        </w:rPr>
      </w:pPr>
    </w:p>
    <w:p w14:paraId="666E54EC" w14:textId="77777777" w:rsidR="001005B0" w:rsidRPr="00B138F3" w:rsidRDefault="001005B0" w:rsidP="00B46D58">
      <w:pPr>
        <w:widowControl w:val="0"/>
        <w:spacing w:after="160"/>
        <w:ind w:left="567" w:right="565"/>
        <w:jc w:val="center"/>
        <w:rPr>
          <w:rFonts w:ascii="GHEA Grapalat" w:hAnsi="GHEA Grapalat"/>
          <w:b/>
        </w:rPr>
      </w:pPr>
    </w:p>
    <w:p w14:paraId="31BCC025" w14:textId="77777777" w:rsidR="001005B0" w:rsidRPr="00B138F3" w:rsidRDefault="001005B0" w:rsidP="00B46D58">
      <w:pPr>
        <w:widowControl w:val="0"/>
        <w:spacing w:after="160"/>
        <w:ind w:left="567" w:right="565"/>
        <w:jc w:val="center"/>
        <w:rPr>
          <w:rFonts w:ascii="GHEA Grapalat" w:hAnsi="GHEA Grapalat"/>
          <w:b/>
        </w:rPr>
      </w:pPr>
    </w:p>
    <w:p w14:paraId="31242030" w14:textId="77777777" w:rsidR="001005B0" w:rsidRPr="00B138F3" w:rsidRDefault="001005B0" w:rsidP="00B46D58">
      <w:pPr>
        <w:widowControl w:val="0"/>
        <w:spacing w:after="160"/>
        <w:ind w:left="567" w:right="565"/>
        <w:jc w:val="center"/>
        <w:rPr>
          <w:rFonts w:ascii="GHEA Grapalat" w:hAnsi="GHEA Grapalat"/>
          <w:b/>
        </w:rPr>
      </w:pPr>
    </w:p>
    <w:p w14:paraId="51F3959F" w14:textId="77777777" w:rsidR="001005B0" w:rsidRPr="00B138F3" w:rsidRDefault="001005B0" w:rsidP="00B46D58">
      <w:pPr>
        <w:widowControl w:val="0"/>
        <w:spacing w:after="160"/>
        <w:ind w:left="567" w:right="565"/>
        <w:jc w:val="center"/>
        <w:rPr>
          <w:rFonts w:ascii="GHEA Grapalat" w:hAnsi="GHEA Grapalat"/>
          <w:b/>
        </w:rPr>
      </w:pPr>
    </w:p>
    <w:p w14:paraId="08BFD9D8" w14:textId="77777777" w:rsidR="00FC10BB" w:rsidRDefault="00FC10BB">
      <w:pPr>
        <w:rPr>
          <w:rFonts w:ascii="GHEA Grapalat" w:hAnsi="GHEA Grapalat"/>
          <w:i/>
        </w:rPr>
      </w:pPr>
      <w:r>
        <w:rPr>
          <w:rFonts w:ascii="GHEA Grapalat" w:hAnsi="GHEA Grapalat"/>
          <w:i/>
        </w:rPr>
        <w:br w:type="page"/>
      </w:r>
    </w:p>
    <w:p w14:paraId="4314E838"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14:paraId="141D8164" w14:textId="574B61AD"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под кодом "</w:t>
      </w:r>
      <w:r w:rsidR="009B7585">
        <w:rPr>
          <w:rFonts w:ascii="GHEA Grapalat" w:hAnsi="GHEA Grapalat"/>
          <w:i/>
        </w:rPr>
        <w:t>ՀՊՖ-ԲՄԱՊՁԲ-2024/01</w:t>
      </w:r>
      <w:r w:rsidRPr="00B138F3">
        <w:rPr>
          <w:rFonts w:ascii="GHEA Grapalat" w:hAnsi="GHEA Grapalat"/>
          <w:i/>
        </w:rPr>
        <w:t>"</w:t>
      </w:r>
      <w:r w:rsidRPr="00B138F3">
        <w:rPr>
          <w:rStyle w:val="FootnoteReference"/>
          <w:rFonts w:ascii="GHEA Grapalat" w:hAnsi="GHEA Grapalat"/>
          <w:i/>
        </w:rPr>
        <w:footnoteReference w:customMarkFollows="1" w:id="25"/>
        <w:t>*</w:t>
      </w:r>
    </w:p>
    <w:p w14:paraId="4AF99306" w14:textId="77777777" w:rsidR="00AF4211" w:rsidRPr="00B138F3" w:rsidRDefault="00AF4211" w:rsidP="000A214C">
      <w:pPr>
        <w:widowControl w:val="0"/>
        <w:spacing w:after="160"/>
        <w:jc w:val="center"/>
        <w:rPr>
          <w:rFonts w:ascii="GHEA Grapalat" w:hAnsi="GHEA Grapalat"/>
          <w:b/>
        </w:rPr>
      </w:pPr>
    </w:p>
    <w:p w14:paraId="638A21C6"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453E858B"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04F648F4" w14:textId="77777777" w:rsidTr="00DE2AE3">
        <w:tc>
          <w:tcPr>
            <w:tcW w:w="4786" w:type="dxa"/>
          </w:tcPr>
          <w:p w14:paraId="0A95EC75" w14:textId="77777777"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349CF881" w14:textId="77777777"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26"/>
              <w:t>**</w:t>
            </w:r>
          </w:p>
        </w:tc>
      </w:tr>
    </w:tbl>
    <w:p w14:paraId="7759752E" w14:textId="77777777" w:rsidR="000A214C" w:rsidRPr="00B138F3" w:rsidRDefault="000A214C" w:rsidP="000A214C">
      <w:pPr>
        <w:widowControl w:val="0"/>
        <w:spacing w:after="160"/>
        <w:rPr>
          <w:rFonts w:ascii="GHEA Grapalat" w:hAnsi="GHEA Grapalat" w:cs="GHEA Grapalat"/>
          <w:b/>
        </w:rPr>
      </w:pPr>
    </w:p>
    <w:p w14:paraId="3DF15CEC"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6F86A345"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1B329098"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7DE1DAE0"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5C96C466"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EF9752B"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6310AC9D" w14:textId="77777777"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11BAF381" w14:textId="77777777"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4C1C67FD" w14:textId="77777777"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78CE43BA" w14:textId="77777777"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1C092937" w14:textId="77777777" w:rsidR="000A214C" w:rsidRPr="00B138F3" w:rsidRDefault="000A214C" w:rsidP="000A214C">
      <w:pPr>
        <w:rPr>
          <w:rFonts w:ascii="GHEA Grapalat" w:hAnsi="GHEA Grapalat"/>
        </w:rPr>
      </w:pPr>
      <w:r w:rsidRPr="00B138F3">
        <w:rPr>
          <w:rFonts w:ascii="GHEA Grapalat" w:hAnsi="GHEA Grapalat"/>
        </w:rPr>
        <w:br w:type="page"/>
      </w:r>
    </w:p>
    <w:p w14:paraId="267ED32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6A779DDD"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09F01C8D"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B840AF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3A572F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D38EB7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7BAD030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759E721"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F04B0D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4200BF0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31AD861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 xml:space="preserve">В случае если имеющихся на счете Компании средств недостаточно, Банк-плательщик в течение 2 (двух) рабочих дней после получения платежного требования </w:t>
      </w:r>
      <w:r w:rsidRPr="00B138F3">
        <w:rPr>
          <w:rFonts w:ascii="GHEA Grapalat" w:hAnsi="GHEA Grapalat"/>
        </w:rPr>
        <w:lastRenderedPageBreak/>
        <w:t>должен в письменной форме уведомить Заказчика.</w:t>
      </w:r>
    </w:p>
    <w:p w14:paraId="68FD5D8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5AF99041"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331FFEC2" w14:textId="77777777"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14:paraId="6D7D169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72D88EF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78F0CFEC"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4965943C"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8F4933E"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39C19C5F"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398C319"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26818713"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227BA72"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59287962"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0C599DE"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37AC9764"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7338A494"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5F0EB17B"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1BBB54B"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2926D085"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11A42BA" w14:textId="77777777"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777EAD30"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5A469A77"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FF8D" w14:textId="77777777"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6AB49CA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A0A3B1" w14:textId="77777777"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496B680C"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EBC82E" w14:textId="77777777"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27917065"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837E4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1BF69632"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91A86A"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5B829F1A"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ECABAB"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5A642F0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1E9C6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2AC325C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6E1908"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244F64F0"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8DA714"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7184228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E00748"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16E80C3E"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2E93C6"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773E7E7F"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2A5CF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7A3D85C8"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87C280"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14:paraId="7BEA2526"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424F55"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7B436BD8"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028A0"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1B35CDC8"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8D48FC"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5871F25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242A26"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14:paraId="05E662B9"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266B8552"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5143206A"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661511"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76E2FBB0"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3F6A70" w14:textId="77777777"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28AD8FEA"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7CDE8732" w14:textId="77777777"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7FF57788" w14:textId="77777777" w:rsidR="00BE2572" w:rsidRPr="00B138F3" w:rsidRDefault="00BE2572" w:rsidP="00DE2AE3">
            <w:pPr>
              <w:widowControl w:val="0"/>
              <w:spacing w:after="160"/>
              <w:rPr>
                <w:rFonts w:ascii="GHEA Grapalat" w:hAnsi="GHEA Grapalat" w:cs="Sylfaen"/>
              </w:rPr>
            </w:pPr>
          </w:p>
          <w:p w14:paraId="06F78BAE" w14:textId="77777777"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14:paraId="61B63BA5" w14:textId="77777777" w:rsidR="00BE2572" w:rsidRPr="00B138F3" w:rsidRDefault="00BE2572" w:rsidP="00DE2AE3">
            <w:pPr>
              <w:widowControl w:val="0"/>
              <w:spacing w:after="160"/>
              <w:rPr>
                <w:rFonts w:ascii="GHEA Grapalat" w:hAnsi="GHEA Grapalat" w:cs="Sylfaen"/>
              </w:rPr>
            </w:pPr>
          </w:p>
          <w:p w14:paraId="271B13F1"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54D8C6B6" w14:textId="77777777" w:rsidR="00BE2572" w:rsidRPr="00B138F3" w:rsidRDefault="00BE2572" w:rsidP="00DE2AE3">
            <w:pPr>
              <w:widowControl w:val="0"/>
              <w:spacing w:after="160"/>
              <w:rPr>
                <w:rFonts w:ascii="GHEA Grapalat" w:hAnsi="GHEA Grapalat" w:cs="Sylfaen"/>
              </w:rPr>
            </w:pPr>
          </w:p>
          <w:p w14:paraId="1B4C1CDF" w14:textId="77777777"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14:paraId="51FC47F0" w14:textId="77777777"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5660B37A" w14:textId="77777777"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56D241BC" w14:textId="77777777" w:rsidR="00BE2572" w:rsidRPr="00B138F3" w:rsidRDefault="00BE2572" w:rsidP="00DE2AE3">
            <w:pPr>
              <w:widowControl w:val="0"/>
              <w:spacing w:after="160"/>
              <w:rPr>
                <w:rFonts w:ascii="GHEA Grapalat" w:hAnsi="GHEA Grapalat" w:cs="Sylfaen"/>
              </w:rPr>
            </w:pPr>
          </w:p>
          <w:p w14:paraId="5B30B125"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7608CF33" w14:textId="77777777" w:rsidR="00BE2572" w:rsidRPr="00B138F3" w:rsidRDefault="00BE2572" w:rsidP="00DE2AE3">
            <w:pPr>
              <w:widowControl w:val="0"/>
              <w:spacing w:after="160"/>
              <w:jc w:val="right"/>
              <w:rPr>
                <w:rFonts w:ascii="GHEA Grapalat" w:hAnsi="GHEA Grapalat" w:cs="Tahoma"/>
              </w:rPr>
            </w:pPr>
          </w:p>
          <w:p w14:paraId="4B01D3E8"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202B5934" w14:textId="77777777" w:rsidR="00BE2572" w:rsidRPr="00B138F3" w:rsidRDefault="00BE2572" w:rsidP="00DE2AE3">
            <w:pPr>
              <w:widowControl w:val="0"/>
              <w:spacing w:after="160"/>
              <w:rPr>
                <w:rFonts w:ascii="GHEA Grapalat" w:hAnsi="GHEA Grapalat" w:cs="Sylfaen"/>
              </w:rPr>
            </w:pPr>
          </w:p>
          <w:p w14:paraId="3A09E546" w14:textId="77777777"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B138F3" w:rsidRPr="00B138F3" w14:paraId="00614AA2"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2576C38D"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5838ACE5" w14:textId="77777777" w:rsidR="00BE2572" w:rsidRPr="00B138F3" w:rsidRDefault="00BE2572" w:rsidP="00DE2AE3">
            <w:pPr>
              <w:widowControl w:val="0"/>
              <w:spacing w:after="160"/>
              <w:rPr>
                <w:rFonts w:ascii="GHEA Grapalat" w:hAnsi="GHEA Grapalat"/>
              </w:rPr>
            </w:pPr>
          </w:p>
          <w:p w14:paraId="114DC1A2"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6F0A21AA" w14:textId="77777777"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72BA7156" w14:textId="77777777" w:rsidR="00BE2572" w:rsidRPr="00B138F3" w:rsidRDefault="00BE2572" w:rsidP="00DE2AE3">
            <w:pPr>
              <w:widowControl w:val="0"/>
              <w:spacing w:after="160"/>
              <w:rPr>
                <w:rFonts w:ascii="GHEA Grapalat" w:hAnsi="GHEA Grapalat" w:cs="Tahoma"/>
              </w:rPr>
            </w:pPr>
          </w:p>
          <w:p w14:paraId="759AF6BC" w14:textId="77777777"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54F88C4C"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5E2B1F24" w14:textId="77777777" w:rsidR="00BE2572" w:rsidRPr="00B138F3" w:rsidRDefault="00BE2572" w:rsidP="00DE2AE3">
            <w:pPr>
              <w:widowControl w:val="0"/>
              <w:spacing w:after="160"/>
              <w:rPr>
                <w:rFonts w:ascii="GHEA Grapalat" w:hAnsi="GHEA Grapalat" w:cs="Tahoma"/>
              </w:rPr>
            </w:pPr>
          </w:p>
          <w:p w14:paraId="3756989F"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1029DEDC" w14:textId="77777777"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31576242" w14:textId="77777777" w:rsidR="00BE2572" w:rsidRPr="00B138F3" w:rsidRDefault="00BE2572" w:rsidP="00DE2AE3">
            <w:pPr>
              <w:widowControl w:val="0"/>
              <w:spacing w:after="160"/>
              <w:rPr>
                <w:rFonts w:ascii="GHEA Grapalat" w:hAnsi="GHEA Grapalat" w:cs="Arial"/>
              </w:rPr>
            </w:pPr>
          </w:p>
        </w:tc>
      </w:tr>
      <w:tr w:rsidR="00B138F3" w:rsidRPr="00B138F3" w14:paraId="2B6084EF"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2F78D55C" w14:textId="77777777"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499E0037" w14:textId="77777777" w:rsidR="00BE2572" w:rsidRPr="00B138F3" w:rsidRDefault="00BE2572" w:rsidP="00DE2AE3">
            <w:pPr>
              <w:widowControl w:val="0"/>
              <w:spacing w:after="160"/>
              <w:rPr>
                <w:rFonts w:ascii="GHEA Grapalat" w:hAnsi="GHEA Grapalat" w:cs="Sylfaen"/>
              </w:rPr>
            </w:pPr>
          </w:p>
          <w:p w14:paraId="4D7B2562" w14:textId="77777777"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0855ED8F" w14:textId="77777777"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638728F7" w14:textId="77777777" w:rsidR="00BE2572" w:rsidRPr="00B138F3" w:rsidRDefault="00BE2572" w:rsidP="00DE2AE3">
            <w:pPr>
              <w:widowControl w:val="0"/>
              <w:spacing w:after="160"/>
              <w:rPr>
                <w:rFonts w:ascii="GHEA Grapalat" w:hAnsi="GHEA Grapalat"/>
              </w:rPr>
            </w:pPr>
          </w:p>
          <w:p w14:paraId="533B7767"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30D8887C" w14:textId="77777777" w:rsidR="00BE2572" w:rsidRPr="00B138F3" w:rsidRDefault="00BE2572" w:rsidP="00BE2572">
      <w:pPr>
        <w:widowControl w:val="0"/>
        <w:spacing w:after="160"/>
        <w:jc w:val="center"/>
        <w:rPr>
          <w:rFonts w:ascii="GHEA Grapalat" w:hAnsi="GHEA Grapalat" w:cs="Sylfaen"/>
        </w:rPr>
      </w:pPr>
    </w:p>
    <w:p w14:paraId="7DF8D7B5"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E7832B7"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743E68F9"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38A5EAF5"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4E182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400BDF8"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B84C956"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02C8D7C"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83C8C16"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55D7111E"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6B88E0E"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612E86FA"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50FD0122"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152146C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77C5E3DA"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339397"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5B1F8D8"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7A4735F"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7AEAFBD8"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23CC82E2"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1E415AB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C3148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FF7ACC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BAD170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5855B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9DDD50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496FC2A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40C4D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6BCB4636"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0517FF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A7652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DDF453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21CDC12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8B33F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A551179"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C8C362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0594D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32BB174"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E43959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7565487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76E69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0578A292"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001769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3001A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3BC72B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F8967F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6932E9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99D4B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2D83833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94DE16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CCC8A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6A3B0DF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2518A0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6E643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1076F6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054A22C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24198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BF3706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52D34D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75C0AF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28171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60B89B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3AE940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71E85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BEB787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379812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040BBDF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1E354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0EEE7C1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E1B915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A4852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C9550C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3748EF2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4BD7C0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830D1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B9AD25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D847EB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FF13C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AA630D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4ABFAB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04E6C8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4BA13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6475575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4A43E3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F43BE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3AB821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5AA460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11B025F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A6C1D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47687CC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E86AB9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71918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2E8C16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6518D8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96800C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ADB3C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BD779F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46FD9C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03166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B7EC56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7C3A85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F2654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5F23207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1A060D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B1325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8E4F99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347E25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C9F6DE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1E891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467E35F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2E9DD7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E2CF3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833491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286E8D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5FAEC1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47082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F11DCC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B50635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FFC34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FF3E10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A0D6A2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14:paraId="77D7DF6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358EB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14:paraId="77B2267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87A0DA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6A8D8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BC3F69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1BD5F8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A3AAB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34D854C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6A39B95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878D3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4241CF6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84FB89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06AD1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602B065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D9E761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26402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D78F21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43ED0E7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6F405F4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69C496" w14:textId="77777777"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5A783D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6797E4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EF872C"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49218118"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256254F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861E94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7FD3B1E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940FF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32365E0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AC171A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32085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C76779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7D716C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19297B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74D301D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5DDED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673B913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33F999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F50EA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940D96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7E0A34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0FE5900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3409769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FB19E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14:paraId="051EA48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39B1D4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BDCEE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CB8608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085BA310"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E8B60F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0414FBB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52AD630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177A4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21BA3C6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0ABE9A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2F61E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ACC3B5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80CEB5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6A8E38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BD48D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589FD0D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061AE00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11614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5CDE0D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637A89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204AA44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7CA7EE6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0DE92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49B5FF4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60EB0D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A2F97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349A13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ABA003C"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7F2A094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72329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250AF1C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2FE9C72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8A83B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AEC5ED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90064DB"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0C144A7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B32CA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16C4FBA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DF8031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9BBB7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7736E7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2629C55"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140254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78713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049B621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580E8E1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16D816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10AD2E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74959AF"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1FE91AB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7B5E1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14:paraId="6FD46AB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310008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F1C8B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1ADBD6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14785E9" w14:textId="77777777" w:rsidR="00BE2572" w:rsidRPr="00B138F3" w:rsidRDefault="00BE2572" w:rsidP="00DE2AE3">
            <w:pPr>
              <w:widowControl w:val="0"/>
              <w:spacing w:after="120"/>
              <w:jc w:val="center"/>
              <w:rPr>
                <w:rFonts w:ascii="GHEA Grapalat" w:hAnsi="GHEA Grapalat"/>
                <w:sz w:val="18"/>
                <w:szCs w:val="18"/>
              </w:rPr>
            </w:pPr>
          </w:p>
        </w:tc>
      </w:tr>
      <w:tr w:rsidR="00FF3DE9" w:rsidRPr="00B138F3" w14:paraId="743FE71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B33EA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377EB9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A95753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BEA0C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62A345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C264C0A" w14:textId="77777777" w:rsidR="00BE2572" w:rsidRPr="00B138F3" w:rsidRDefault="00BE2572" w:rsidP="00DE2AE3">
            <w:pPr>
              <w:widowControl w:val="0"/>
              <w:spacing w:after="120"/>
              <w:jc w:val="center"/>
              <w:rPr>
                <w:rFonts w:ascii="GHEA Grapalat" w:hAnsi="GHEA Grapalat"/>
                <w:sz w:val="18"/>
                <w:szCs w:val="18"/>
              </w:rPr>
            </w:pPr>
          </w:p>
        </w:tc>
      </w:tr>
    </w:tbl>
    <w:p w14:paraId="52910D75" w14:textId="77777777" w:rsidR="00BE2572" w:rsidRPr="00B138F3" w:rsidRDefault="00BE2572" w:rsidP="00BE2572">
      <w:pPr>
        <w:widowControl w:val="0"/>
        <w:spacing w:after="160"/>
        <w:ind w:left="567" w:right="565"/>
        <w:jc w:val="center"/>
        <w:rPr>
          <w:rFonts w:ascii="GHEA Grapalat" w:hAnsi="GHEA Grapalat"/>
          <w:b/>
        </w:rPr>
      </w:pPr>
    </w:p>
    <w:p w14:paraId="21BE3306" w14:textId="77777777" w:rsidR="00BE2572" w:rsidRPr="00B138F3" w:rsidRDefault="00BE2572" w:rsidP="00BE2572">
      <w:pPr>
        <w:widowControl w:val="0"/>
        <w:spacing w:after="160"/>
        <w:ind w:left="567" w:right="565"/>
        <w:jc w:val="center"/>
        <w:rPr>
          <w:rFonts w:ascii="GHEA Grapalat" w:hAnsi="GHEA Grapalat"/>
          <w:b/>
        </w:rPr>
      </w:pPr>
    </w:p>
    <w:p w14:paraId="18B827C7" w14:textId="77777777" w:rsidR="00BE2572" w:rsidRPr="00B138F3" w:rsidRDefault="00BE2572" w:rsidP="00BE2572">
      <w:pPr>
        <w:widowControl w:val="0"/>
        <w:spacing w:after="160"/>
        <w:ind w:left="567" w:right="565"/>
        <w:jc w:val="center"/>
        <w:rPr>
          <w:rFonts w:ascii="GHEA Grapalat" w:hAnsi="GHEA Grapalat"/>
          <w:b/>
        </w:rPr>
      </w:pPr>
    </w:p>
    <w:p w14:paraId="6BDAB26A" w14:textId="77777777" w:rsidR="00BE2572" w:rsidRPr="00B138F3" w:rsidRDefault="00BE2572" w:rsidP="00BE2572">
      <w:pPr>
        <w:widowControl w:val="0"/>
        <w:spacing w:after="160"/>
        <w:ind w:left="567" w:right="565"/>
        <w:jc w:val="center"/>
        <w:rPr>
          <w:rFonts w:ascii="GHEA Grapalat" w:hAnsi="GHEA Grapalat"/>
          <w:b/>
        </w:rPr>
      </w:pPr>
    </w:p>
    <w:p w14:paraId="3FFB8465" w14:textId="77777777" w:rsidR="00BE2572" w:rsidRPr="00B138F3" w:rsidRDefault="00BE2572" w:rsidP="00BE2572">
      <w:pPr>
        <w:widowControl w:val="0"/>
        <w:spacing w:after="160"/>
        <w:ind w:left="567" w:right="565"/>
        <w:jc w:val="center"/>
        <w:rPr>
          <w:rFonts w:ascii="GHEA Grapalat" w:hAnsi="GHEA Grapalat"/>
          <w:b/>
        </w:rPr>
      </w:pPr>
    </w:p>
    <w:p w14:paraId="2F12E225" w14:textId="77777777" w:rsidR="00BE2572" w:rsidRPr="00B138F3" w:rsidRDefault="00BE2572" w:rsidP="00BE2572">
      <w:pPr>
        <w:widowControl w:val="0"/>
        <w:spacing w:after="160"/>
        <w:ind w:left="567" w:right="565"/>
        <w:jc w:val="center"/>
        <w:rPr>
          <w:rFonts w:ascii="GHEA Grapalat" w:hAnsi="GHEA Grapalat"/>
          <w:b/>
        </w:rPr>
      </w:pPr>
    </w:p>
    <w:p w14:paraId="027A7BEA" w14:textId="77777777" w:rsidR="00BE2572" w:rsidRPr="00B138F3" w:rsidRDefault="00BE2572" w:rsidP="00BE2572">
      <w:pPr>
        <w:widowControl w:val="0"/>
        <w:spacing w:after="160"/>
        <w:ind w:left="567" w:right="565"/>
        <w:jc w:val="center"/>
        <w:rPr>
          <w:rFonts w:ascii="GHEA Grapalat" w:hAnsi="GHEA Grapalat"/>
          <w:b/>
        </w:rPr>
      </w:pPr>
    </w:p>
    <w:p w14:paraId="2FF064A6" w14:textId="77777777" w:rsidR="00BE2572" w:rsidRPr="00B138F3" w:rsidRDefault="00BE2572" w:rsidP="00BE2572">
      <w:pPr>
        <w:widowControl w:val="0"/>
        <w:spacing w:after="160"/>
        <w:ind w:left="567" w:right="565"/>
        <w:jc w:val="center"/>
        <w:rPr>
          <w:rFonts w:ascii="GHEA Grapalat" w:hAnsi="GHEA Grapalat"/>
          <w:b/>
        </w:rPr>
      </w:pPr>
    </w:p>
    <w:p w14:paraId="34520754" w14:textId="77777777" w:rsidR="00BE2572" w:rsidRPr="00B138F3" w:rsidRDefault="00BE2572" w:rsidP="00BE2572">
      <w:pPr>
        <w:widowControl w:val="0"/>
        <w:spacing w:after="160"/>
        <w:ind w:left="567" w:right="565"/>
        <w:jc w:val="center"/>
        <w:rPr>
          <w:rFonts w:ascii="GHEA Grapalat" w:hAnsi="GHEA Grapalat"/>
          <w:b/>
        </w:rPr>
      </w:pPr>
    </w:p>
    <w:p w14:paraId="49EFF5E2" w14:textId="77777777" w:rsidR="00BE2572" w:rsidRPr="00B138F3" w:rsidRDefault="00BE2572" w:rsidP="00BE2572">
      <w:pPr>
        <w:widowControl w:val="0"/>
        <w:spacing w:after="160"/>
        <w:ind w:left="567" w:right="565"/>
        <w:jc w:val="center"/>
        <w:rPr>
          <w:rFonts w:ascii="GHEA Grapalat" w:hAnsi="GHEA Grapalat"/>
          <w:b/>
        </w:rPr>
      </w:pPr>
    </w:p>
    <w:p w14:paraId="15B8CD2D"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6DA3E44D" w14:textId="77777777" w:rsidR="00A943A0" w:rsidRPr="00B138F3" w:rsidRDefault="00A943A0" w:rsidP="00A943A0">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r>
        <w:rPr>
          <w:rFonts w:ascii="GHEA Grapalat" w:hAnsi="GHEA Grapalat"/>
          <w:b/>
        </w:rPr>
        <w:t>.2</w:t>
      </w:r>
    </w:p>
    <w:p w14:paraId="437A5D93" w14:textId="32E2BEAC" w:rsidR="00A943A0" w:rsidRPr="00B138F3" w:rsidRDefault="00A943A0" w:rsidP="00A943A0">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под кодом "</w:t>
      </w:r>
      <w:r w:rsidR="009B7585">
        <w:rPr>
          <w:rFonts w:ascii="GHEA Grapalat" w:hAnsi="GHEA Grapalat"/>
          <w:b/>
          <w:sz w:val="24"/>
          <w:szCs w:val="24"/>
        </w:rPr>
        <w:t>ՀՊՖ-ԲՄԱՊՁԲ-2024/01</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27"/>
        <w:t>*</w:t>
      </w:r>
    </w:p>
    <w:p w14:paraId="4864B721" w14:textId="77777777" w:rsidR="00A943A0" w:rsidRPr="00B138F3" w:rsidRDefault="00A943A0" w:rsidP="00A943A0">
      <w:pPr>
        <w:widowControl w:val="0"/>
        <w:spacing w:after="160"/>
        <w:ind w:left="567" w:right="565"/>
        <w:jc w:val="center"/>
        <w:rPr>
          <w:rFonts w:ascii="GHEA Grapalat" w:hAnsi="GHEA Grapalat"/>
          <w:b/>
        </w:rPr>
      </w:pPr>
    </w:p>
    <w:p w14:paraId="5AD247F3" w14:textId="77777777" w:rsidR="00A943A0" w:rsidRPr="00B138F3" w:rsidRDefault="00A943A0" w:rsidP="00A943A0">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501F22BF" w14:textId="77777777" w:rsidR="00A943A0" w:rsidRPr="00B138F3" w:rsidRDefault="00A943A0" w:rsidP="00A943A0">
      <w:pPr>
        <w:widowControl w:val="0"/>
        <w:spacing w:after="160"/>
        <w:ind w:left="567" w:right="565"/>
        <w:jc w:val="center"/>
        <w:rPr>
          <w:rFonts w:ascii="GHEA Grapalat" w:hAnsi="GHEA Grapalat"/>
          <w:b/>
        </w:rPr>
      </w:pPr>
      <w:r w:rsidRPr="00B138F3">
        <w:rPr>
          <w:rFonts w:ascii="GHEA Grapalat" w:hAnsi="GHEA Grapalat"/>
          <w:b/>
        </w:rPr>
        <w:t xml:space="preserve">(обеспечение </w:t>
      </w:r>
      <w:r>
        <w:rPr>
          <w:rFonts w:ascii="GHEA Grapalat" w:hAnsi="GHEA Grapalat"/>
          <w:b/>
        </w:rPr>
        <w:t>предоплаты</w:t>
      </w:r>
      <w:r w:rsidRPr="00B138F3">
        <w:rPr>
          <w:rFonts w:ascii="GHEA Grapalat" w:hAnsi="GHEA Grapalat"/>
          <w:b/>
        </w:rPr>
        <w:t>)</w:t>
      </w:r>
    </w:p>
    <w:p w14:paraId="5584E1B0" w14:textId="77777777" w:rsidR="00A943A0" w:rsidRPr="00B138F3" w:rsidRDefault="00A943A0" w:rsidP="00A943A0">
      <w:pPr>
        <w:widowControl w:val="0"/>
        <w:spacing w:after="160"/>
        <w:ind w:left="567" w:right="565"/>
        <w:jc w:val="center"/>
        <w:rPr>
          <w:rFonts w:ascii="GHEA Grapalat" w:hAnsi="GHEA Grapalat"/>
          <w:b/>
        </w:rPr>
      </w:pPr>
    </w:p>
    <w:p w14:paraId="65D2F0C8" w14:textId="77777777" w:rsidR="00A943A0" w:rsidRPr="00731BFC" w:rsidRDefault="00A943A0" w:rsidP="00A943A0">
      <w:pPr>
        <w:pStyle w:val="NormalWeb"/>
        <w:shd w:val="clear" w:color="auto" w:fill="FFFFFF"/>
        <w:spacing w:before="0" w:beforeAutospacing="0" w:after="0" w:afterAutospacing="0"/>
        <w:jc w:val="both"/>
        <w:rPr>
          <w:rStyle w:val="Strong"/>
          <w:rFonts w:ascii="GHEA Grapalat" w:eastAsiaTheme="minorHAnsi" w:hAnsi="GHEA Grapalat" w:cstheme="minorBidi"/>
          <w:b w:val="0"/>
          <w:bCs w:val="0"/>
        </w:rPr>
      </w:pPr>
      <w:r w:rsidRPr="00731BFC">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731BFC">
        <w:rPr>
          <w:rFonts w:eastAsiaTheme="minorHAnsi" w:cstheme="minorBidi"/>
        </w:rPr>
        <w:t>N</w:t>
      </w:r>
      <w:r w:rsidRPr="00731BFC">
        <w:rPr>
          <w:rFonts w:eastAsiaTheme="minorHAnsi" w:cstheme="minorBidi"/>
          <w:lang w:val="hy-AM"/>
        </w:rPr>
        <w:t xml:space="preserve">  </w:t>
      </w:r>
      <w:r w:rsidRPr="00731BFC">
        <w:rPr>
          <w:rStyle w:val="Strong"/>
          <w:rFonts w:ascii="GHEA Grapalat" w:hAnsi="GHEA Grapalat"/>
          <w:sz w:val="20"/>
          <w:szCs w:val="20"/>
          <w:u w:val="single"/>
          <w:lang w:val="hy-AM"/>
        </w:rPr>
        <w:tab/>
      </w:r>
      <w:r w:rsidRPr="00731BFC">
        <w:rPr>
          <w:rStyle w:val="Strong"/>
          <w:rFonts w:ascii="GHEA Grapalat" w:hAnsi="GHEA Grapalat"/>
          <w:sz w:val="20"/>
          <w:szCs w:val="20"/>
          <w:u w:val="single"/>
        </w:rPr>
        <w:t>___________</w:t>
      </w:r>
      <w:r w:rsidRPr="00731BFC">
        <w:rPr>
          <w:rFonts w:ascii="GHEA Grapalat" w:eastAsiaTheme="minorHAnsi" w:hAnsi="GHEA Grapalat" w:cstheme="minorBidi"/>
        </w:rPr>
        <w:t>заключаемым между</w:t>
      </w:r>
    </w:p>
    <w:p w14:paraId="686C0C4F" w14:textId="77777777" w:rsidR="00A943A0" w:rsidRPr="00731BFC" w:rsidRDefault="00A943A0" w:rsidP="00A943A0">
      <w:pPr>
        <w:pStyle w:val="NormalWeb"/>
        <w:shd w:val="clear" w:color="auto" w:fill="FFFFFF"/>
        <w:spacing w:before="0" w:beforeAutospacing="0" w:after="0" w:afterAutospacing="0"/>
        <w:jc w:val="both"/>
        <w:rPr>
          <w:rFonts w:ascii="GHEA Grapalat" w:eastAsiaTheme="minorHAnsi" w:hAnsi="GHEA Grapalat" w:cstheme="minorBidi"/>
        </w:rPr>
      </w:pPr>
      <w:r w:rsidRPr="00731BFC">
        <w:rPr>
          <w:rStyle w:val="Strong"/>
          <w:rFonts w:ascii="GHEA Grapalat" w:hAnsi="GHEA Grapalat"/>
          <w:sz w:val="20"/>
          <w:szCs w:val="20"/>
        </w:rPr>
        <w:t xml:space="preserve">                                                    </w:t>
      </w:r>
      <w:r w:rsidRPr="00731BFC">
        <w:rPr>
          <w:rStyle w:val="Strong"/>
          <w:rFonts w:ascii="GHEA Grapalat" w:hAnsi="GHEA Grapalat"/>
          <w:b w:val="0"/>
          <w:sz w:val="20"/>
          <w:szCs w:val="20"/>
        </w:rPr>
        <w:t xml:space="preserve">   </w:t>
      </w:r>
      <w:r w:rsidRPr="00731BFC">
        <w:rPr>
          <w:rStyle w:val="Strong"/>
          <w:rFonts w:ascii="GHEA Grapalat" w:hAnsi="GHEA Grapalat"/>
          <w:b w:val="0"/>
          <w:sz w:val="20"/>
          <w:szCs w:val="20"/>
          <w:lang w:val="hy-AM"/>
        </w:rPr>
        <w:tab/>
      </w:r>
      <w:r w:rsidRPr="00731BFC">
        <w:rPr>
          <w:rStyle w:val="Strong"/>
          <w:rFonts w:ascii="GHEA Grapalat" w:hAnsi="GHEA Grapalat"/>
          <w:b w:val="0"/>
          <w:sz w:val="20"/>
          <w:szCs w:val="20"/>
          <w:lang w:val="hy-AM"/>
        </w:rPr>
        <w:tab/>
      </w:r>
      <w:r w:rsidRPr="00731BFC">
        <w:rPr>
          <w:rStyle w:val="Strong"/>
          <w:rFonts w:ascii="GHEA Grapalat" w:hAnsi="GHEA Grapalat"/>
          <w:b w:val="0"/>
          <w:sz w:val="20"/>
          <w:szCs w:val="20"/>
        </w:rPr>
        <w:t xml:space="preserve">           </w:t>
      </w:r>
      <w:r w:rsidRPr="00731BFC">
        <w:rPr>
          <w:rStyle w:val="Strong"/>
          <w:rFonts w:ascii="GHEA Grapalat" w:hAnsi="GHEA Grapalat"/>
          <w:b w:val="0"/>
          <w:sz w:val="16"/>
          <w:szCs w:val="16"/>
        </w:rPr>
        <w:t>номер заключаемого договора</w:t>
      </w:r>
      <w:r w:rsidRPr="00731BFC">
        <w:rPr>
          <w:rFonts w:ascii="GHEA Grapalat" w:eastAsiaTheme="minorHAnsi" w:hAnsi="GHEA Grapalat" w:cstheme="minorBidi"/>
        </w:rPr>
        <w:t xml:space="preserve"> </w:t>
      </w:r>
    </w:p>
    <w:p w14:paraId="142122DF" w14:textId="77777777" w:rsidR="00A943A0" w:rsidRPr="00731BFC" w:rsidRDefault="00A943A0" w:rsidP="00A943A0">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731BFC">
        <w:rPr>
          <w:rFonts w:ascii="GHEA Grapalat" w:hAnsi="GHEA Grapalat"/>
          <w:sz w:val="20"/>
          <w:szCs w:val="20"/>
          <w:u w:val="single"/>
        </w:rPr>
        <w:t>______________________</w:t>
      </w:r>
      <w:r w:rsidRPr="00731BFC">
        <w:rPr>
          <w:rFonts w:ascii="GHEA Grapalat" w:hAnsi="GHEA Grapalat"/>
          <w:sz w:val="20"/>
          <w:szCs w:val="20"/>
          <w:lang w:val="hy-AM"/>
        </w:rPr>
        <w:t xml:space="preserve"> </w:t>
      </w:r>
      <w:r w:rsidRPr="00731BFC">
        <w:rPr>
          <w:rFonts w:ascii="GHEA Grapalat" w:eastAsiaTheme="minorHAnsi" w:hAnsi="GHEA Grapalat" w:cstheme="minorBidi"/>
        </w:rPr>
        <w:t xml:space="preserve">   (далее-бенефициар)   и</w:t>
      </w:r>
      <w:r w:rsidRPr="00731BFC">
        <w:rPr>
          <w:rStyle w:val="Strong"/>
          <w:rFonts w:ascii="GHEA Grapalat" w:hAnsi="GHEA Grapalat"/>
          <w:b w:val="0"/>
          <w:sz w:val="20"/>
          <w:szCs w:val="20"/>
        </w:rPr>
        <w:t xml:space="preserve">     </w:t>
      </w:r>
      <w:r w:rsidRPr="00731BFC">
        <w:rPr>
          <w:rStyle w:val="Strong"/>
          <w:rFonts w:ascii="GHEA Grapalat" w:hAnsi="GHEA Grapalat"/>
          <w:b w:val="0"/>
          <w:sz w:val="20"/>
          <w:szCs w:val="20"/>
          <w:u w:val="single"/>
          <w:lang w:val="hy-AM"/>
        </w:rPr>
        <w:tab/>
      </w:r>
      <w:r w:rsidRPr="00731BFC">
        <w:rPr>
          <w:rStyle w:val="Strong"/>
          <w:rFonts w:ascii="GHEA Grapalat" w:hAnsi="GHEA Grapalat"/>
          <w:b w:val="0"/>
          <w:sz w:val="20"/>
          <w:szCs w:val="20"/>
          <w:u w:val="single"/>
          <w:lang w:val="hy-AM"/>
        </w:rPr>
        <w:tab/>
      </w:r>
      <w:r w:rsidRPr="00731BFC">
        <w:rPr>
          <w:rStyle w:val="Strong"/>
          <w:rFonts w:ascii="GHEA Grapalat" w:hAnsi="GHEA Grapalat"/>
          <w:b w:val="0"/>
          <w:sz w:val="20"/>
          <w:szCs w:val="20"/>
          <w:u w:val="single"/>
          <w:lang w:val="hy-AM"/>
        </w:rPr>
        <w:tab/>
      </w:r>
      <w:r w:rsidRPr="00731BFC">
        <w:rPr>
          <w:rStyle w:val="Strong"/>
          <w:rFonts w:ascii="GHEA Grapalat" w:hAnsi="GHEA Grapalat"/>
          <w:b w:val="0"/>
          <w:sz w:val="20"/>
          <w:szCs w:val="20"/>
          <w:u w:val="single"/>
          <w:lang w:val="hy-AM"/>
        </w:rPr>
        <w:tab/>
      </w:r>
      <w:r w:rsidRPr="00731BFC">
        <w:rPr>
          <w:rFonts w:eastAsiaTheme="minorHAnsi" w:cstheme="minorBidi"/>
        </w:rPr>
        <w:t xml:space="preserve">    </w:t>
      </w:r>
    </w:p>
    <w:p w14:paraId="56437544" w14:textId="77777777" w:rsidR="00A943A0" w:rsidRPr="00731BFC" w:rsidRDefault="00A943A0" w:rsidP="00A943A0">
      <w:pPr>
        <w:pStyle w:val="NormalWeb"/>
        <w:shd w:val="clear" w:color="auto" w:fill="FFFFFF"/>
        <w:spacing w:before="0" w:beforeAutospacing="0" w:after="0" w:afterAutospacing="0"/>
        <w:ind w:left="-142"/>
        <w:rPr>
          <w:rStyle w:val="Strong"/>
          <w:rFonts w:ascii="GHEA Grapalat" w:hAnsi="GHEA Grapalat"/>
          <w:b w:val="0"/>
          <w:sz w:val="16"/>
          <w:szCs w:val="16"/>
        </w:rPr>
      </w:pPr>
      <w:r w:rsidRPr="00731BFC">
        <w:rPr>
          <w:rStyle w:val="Strong"/>
          <w:rFonts w:ascii="GHEA Grapalat" w:hAnsi="GHEA Grapalat"/>
          <w:b w:val="0"/>
          <w:sz w:val="18"/>
          <w:szCs w:val="18"/>
        </w:rPr>
        <w:t xml:space="preserve"> </w:t>
      </w:r>
      <w:r w:rsidRPr="00731BFC">
        <w:rPr>
          <w:rStyle w:val="Strong"/>
          <w:rFonts w:ascii="GHEA Grapalat" w:hAnsi="GHEA Grapalat"/>
          <w:b w:val="0"/>
          <w:sz w:val="16"/>
          <w:szCs w:val="16"/>
        </w:rPr>
        <w:t>наименование заказчика                                                                  наименование отобранного участника</w:t>
      </w:r>
    </w:p>
    <w:p w14:paraId="74F68AA4" w14:textId="77777777" w:rsidR="00A943A0" w:rsidRPr="00731BFC" w:rsidRDefault="00A943A0" w:rsidP="00A943A0">
      <w:pPr>
        <w:pStyle w:val="NormalWeb"/>
        <w:shd w:val="clear" w:color="auto" w:fill="FFFFFF"/>
        <w:spacing w:before="0" w:beforeAutospacing="0" w:after="0" w:afterAutospacing="0"/>
        <w:ind w:left="-142"/>
        <w:rPr>
          <w:rFonts w:cs="Sylfaen"/>
          <w:sz w:val="16"/>
          <w:szCs w:val="16"/>
          <w:vertAlign w:val="superscript"/>
          <w:lang w:val="hy-AM"/>
        </w:rPr>
      </w:pPr>
      <w:r w:rsidRPr="00731BFC">
        <w:rPr>
          <w:rStyle w:val="Strong"/>
          <w:rFonts w:ascii="GHEA Grapalat" w:hAnsi="GHEA Grapalat"/>
          <w:b w:val="0"/>
          <w:sz w:val="16"/>
          <w:szCs w:val="16"/>
        </w:rPr>
        <w:t xml:space="preserve">                                                                </w:t>
      </w:r>
      <w:r w:rsidRPr="00731BFC">
        <w:rPr>
          <w:rStyle w:val="Strong"/>
          <w:rFonts w:ascii="GHEA Grapalat" w:hAnsi="GHEA Grapalat"/>
          <w:b w:val="0"/>
          <w:sz w:val="16"/>
          <w:szCs w:val="16"/>
          <w:lang w:val="hy-AM"/>
        </w:rPr>
        <w:tab/>
      </w:r>
    </w:p>
    <w:p w14:paraId="3131A6B9" w14:textId="77777777" w:rsidR="00A943A0" w:rsidRPr="00731BFC" w:rsidRDefault="00A943A0" w:rsidP="00A943A0">
      <w:pPr>
        <w:pStyle w:val="NormalWeb"/>
        <w:shd w:val="clear" w:color="auto" w:fill="FFFFFF"/>
        <w:spacing w:before="0" w:beforeAutospacing="0" w:after="0" w:afterAutospacing="0"/>
        <w:jc w:val="both"/>
        <w:rPr>
          <w:rFonts w:ascii="GHEA Grapalat" w:hAnsi="GHEA Grapalat"/>
          <w:sz w:val="20"/>
          <w:szCs w:val="20"/>
        </w:rPr>
      </w:pPr>
      <w:r w:rsidRPr="00731BFC">
        <w:rPr>
          <w:rFonts w:eastAsiaTheme="minorHAnsi" w:cstheme="minorBidi"/>
        </w:rPr>
        <w:t>(</w:t>
      </w:r>
      <w:r w:rsidRPr="00731BFC">
        <w:rPr>
          <w:rFonts w:ascii="GHEA Grapalat" w:eastAsiaTheme="minorHAnsi" w:hAnsi="GHEA Grapalat" w:cstheme="minorBidi"/>
        </w:rPr>
        <w:t xml:space="preserve">далее-принципал). </w:t>
      </w:r>
    </w:p>
    <w:p w14:paraId="58D5C579" w14:textId="77777777" w:rsidR="00A943A0" w:rsidRPr="00731BFC" w:rsidRDefault="00A943A0" w:rsidP="00A943A0">
      <w:pPr>
        <w:pStyle w:val="NormalWeb"/>
        <w:shd w:val="clear" w:color="auto" w:fill="FFFFFF"/>
        <w:spacing w:before="0" w:beforeAutospacing="0" w:after="0" w:afterAutospacing="0"/>
        <w:ind w:firstLine="375"/>
        <w:jc w:val="both"/>
        <w:rPr>
          <w:rStyle w:val="Strong"/>
          <w:rFonts w:ascii="GHEA Grapalat" w:hAnsi="GHEA Grapalat"/>
          <w:sz w:val="20"/>
          <w:szCs w:val="20"/>
          <w:lang w:val="hy-AM"/>
        </w:rPr>
      </w:pPr>
      <w:r w:rsidRPr="00731BFC">
        <w:rPr>
          <w:rStyle w:val="Strong"/>
          <w:rFonts w:ascii="GHEA Grapalat" w:hAnsi="GHEA Grapalat"/>
          <w:sz w:val="20"/>
          <w:szCs w:val="20"/>
          <w:lang w:val="hy-AM"/>
        </w:rPr>
        <w:tab/>
      </w:r>
    </w:p>
    <w:p w14:paraId="1C058AA0" w14:textId="77777777"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1BA3E389" w14:textId="77777777"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795CB637" w14:textId="77777777"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rPr>
      </w:pPr>
    </w:p>
    <w:p w14:paraId="74C745B4" w14:textId="77777777"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1BC9EF9F" w14:textId="77777777" w:rsidR="00A943A0" w:rsidRPr="00B138F3" w:rsidRDefault="00A943A0" w:rsidP="00A943A0">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2CFA6986" w14:textId="77777777"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1DAF0D74" w14:textId="77777777"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20BCE">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14:paraId="5FA3D176" w14:textId="77777777"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2AA79028" w14:textId="77777777" w:rsidR="00A943A0" w:rsidRPr="00B138F3" w:rsidRDefault="00A943A0" w:rsidP="00A943A0">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795224C5" w14:textId="77777777" w:rsidR="00A943A0" w:rsidRPr="00B138F3" w:rsidRDefault="00A943A0" w:rsidP="00A943A0">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F599C64" w14:textId="77777777"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w:t>
      </w:r>
      <w:r>
        <w:rPr>
          <w:rFonts w:ascii="GHEA Grapalat" w:eastAsiaTheme="minorHAnsi" w:hAnsi="GHEA Grapalat" w:cstheme="minorBidi"/>
        </w:rPr>
        <w:t xml:space="preserve"> </w:t>
      </w:r>
      <w:r w:rsidRPr="00B138F3">
        <w:rPr>
          <w:rFonts w:ascii="GHEA Grapalat" w:eastAsiaTheme="minorHAnsi" w:hAnsi="GHEA Grapalat" w:cstheme="minorBidi"/>
        </w:rPr>
        <w:t xml:space="preserve"> выдающего гарантию.</w:t>
      </w:r>
    </w:p>
    <w:p w14:paraId="0BD187DD" w14:textId="21F29BED" w:rsidR="00A943A0" w:rsidRPr="00910F01" w:rsidRDefault="00A943A0" w:rsidP="00A943A0">
      <w:pPr>
        <w:pStyle w:val="NormalWeb"/>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rPr>
        <w:t xml:space="preserve">5. Гарантия действует </w:t>
      </w:r>
      <w:r w:rsidR="00AD57B3">
        <w:rPr>
          <w:rFonts w:ascii="GHEA Grapalat" w:eastAsiaTheme="minorHAnsi" w:hAnsi="GHEA Grapalat" w:cstheme="minorBidi"/>
        </w:rPr>
        <w:t xml:space="preserve">с момента выпуска и в силе </w:t>
      </w:r>
      <w:r w:rsidRPr="00910F01">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0055F378" w14:textId="77777777" w:rsidR="00A943A0" w:rsidRPr="00910F01" w:rsidRDefault="00AD57B3" w:rsidP="00A943A0">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A943A0" w:rsidRPr="00910F01">
        <w:rPr>
          <w:rFonts w:ascii="GHEA Grapalat" w:eastAsiaTheme="minorHAnsi" w:hAnsi="GHEA Grapalat" w:cstheme="minorBidi"/>
          <w:sz w:val="18"/>
          <w:szCs w:val="18"/>
        </w:rPr>
        <w:t>номер заключаемого договара</w:t>
      </w:r>
    </w:p>
    <w:p w14:paraId="7C69EF53" w14:textId="77777777" w:rsidR="00A943A0" w:rsidRPr="00910F01" w:rsidRDefault="00A943A0" w:rsidP="00A943A0">
      <w:pPr>
        <w:pStyle w:val="NormalWeb"/>
        <w:shd w:val="clear" w:color="auto" w:fill="FFFFFF"/>
        <w:ind w:firstLine="374"/>
        <w:contextualSpacing/>
        <w:jc w:val="both"/>
        <w:rPr>
          <w:rFonts w:ascii="GHEA Grapalat" w:eastAsiaTheme="minorHAnsi" w:hAnsi="GHEA Grapalat" w:cstheme="minorBidi"/>
        </w:rPr>
      </w:pPr>
    </w:p>
    <w:p w14:paraId="070F2DDB" w14:textId="77777777" w:rsidR="00A943A0" w:rsidRPr="00910F01" w:rsidRDefault="00AD57B3" w:rsidP="00A943A0">
      <w:pPr>
        <w:pStyle w:val="NormalWeb"/>
        <w:shd w:val="clear" w:color="auto" w:fill="FFFFFF"/>
        <w:contextualSpacing/>
        <w:jc w:val="both"/>
        <w:rPr>
          <w:rFonts w:ascii="GHEA Grapalat" w:eastAsiaTheme="minorHAnsi" w:hAnsi="GHEA Grapalat" w:cstheme="minorBidi"/>
          <w:lang w:val="hy-AM"/>
        </w:rPr>
      </w:pPr>
      <w:r w:rsidRPr="00910F01">
        <w:rPr>
          <w:rFonts w:ascii="GHEA Grapalat" w:eastAsiaTheme="minorHAnsi" w:hAnsi="GHEA Grapalat" w:cstheme="minorBidi"/>
        </w:rPr>
        <w:t xml:space="preserve">принципалом  </w:t>
      </w:r>
      <w:r w:rsidR="00A943A0" w:rsidRPr="00910F01">
        <w:rPr>
          <w:rFonts w:ascii="GHEA Grapalat" w:eastAsiaTheme="minorHAnsi" w:hAnsi="GHEA Grapalat" w:cstheme="minorBidi"/>
        </w:rPr>
        <w:t xml:space="preserve">и  действует </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в</w:t>
      </w:r>
      <w:r w:rsidR="00A943A0" w:rsidRPr="00910F01">
        <w:rPr>
          <w:rFonts w:ascii="GHEA Grapalat" w:hAnsi="GHEA Grapalat"/>
        </w:rPr>
        <w:t>ключительно</w:t>
      </w:r>
      <w:r w:rsidR="00A943A0" w:rsidRPr="00910F01">
        <w:rPr>
          <w:rFonts w:ascii="GHEA Grapalat" w:eastAsiaTheme="minorHAnsi" w:hAnsi="GHEA Grapalat" w:cstheme="minorBidi"/>
        </w:rPr>
        <w:t xml:space="preserve"> </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 xml:space="preserve">до </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 xml:space="preserve">девяностого </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 xml:space="preserve">рабочего </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дня</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 xml:space="preserve">следующего за днем </w:t>
      </w:r>
    </w:p>
    <w:p w14:paraId="6C5EDF3B" w14:textId="77777777" w:rsidR="00A943A0" w:rsidRPr="00910F01" w:rsidRDefault="00A943A0" w:rsidP="00A943A0">
      <w:pPr>
        <w:pStyle w:val="NormalWeb"/>
        <w:shd w:val="clear" w:color="auto" w:fill="FFFFFF"/>
        <w:contextualSpacing/>
        <w:jc w:val="both"/>
        <w:rPr>
          <w:rFonts w:ascii="GHEA Grapalat" w:eastAsiaTheme="minorHAnsi" w:hAnsi="GHEA Grapalat" w:cstheme="minorBidi"/>
          <w:sz w:val="18"/>
          <w:szCs w:val="18"/>
          <w:lang w:val="hy-AM"/>
        </w:rPr>
      </w:pPr>
    </w:p>
    <w:p w14:paraId="0EA6CEE0" w14:textId="77777777" w:rsidR="00A943A0" w:rsidRPr="00910F01" w:rsidRDefault="00A943A0" w:rsidP="00A943A0">
      <w:pPr>
        <w:pStyle w:val="NormalWeb"/>
        <w:shd w:val="clear" w:color="auto" w:fill="FFFFFF"/>
        <w:contextualSpacing/>
        <w:jc w:val="center"/>
        <w:rPr>
          <w:rFonts w:eastAsiaTheme="minorHAnsi" w:cstheme="minorBidi"/>
        </w:rPr>
      </w:pPr>
      <w:r w:rsidRPr="00910F01">
        <w:rPr>
          <w:rFonts w:ascii="GHEA Grapalat" w:eastAsiaTheme="minorHAnsi" w:hAnsi="GHEA Grapalat" w:cstheme="minorBidi"/>
          <w:lang w:val="hy-AM"/>
        </w:rPr>
        <w:t>--------------------------------------------------------</w:t>
      </w:r>
      <w:r w:rsidRPr="00910F01">
        <w:rPr>
          <w:rFonts w:ascii="GHEA Grapalat" w:eastAsiaTheme="minorHAnsi" w:hAnsi="GHEA Grapalat" w:cstheme="minorBidi"/>
        </w:rPr>
        <w:t>------------------</w:t>
      </w:r>
      <w:r w:rsidRPr="00910F01">
        <w:rPr>
          <w:rFonts w:ascii="GHEA Grapalat" w:eastAsiaTheme="minorHAnsi" w:hAnsi="GHEA Grapalat" w:cstheme="minorBidi"/>
          <w:lang w:val="hy-AM"/>
        </w:rPr>
        <w:t>----------------------</w:t>
      </w:r>
      <w:r w:rsidRPr="00910F01">
        <w:rPr>
          <w:rFonts w:eastAsiaTheme="minorHAnsi" w:cstheme="minorBidi"/>
        </w:rPr>
        <w:t xml:space="preserve"> </w:t>
      </w:r>
      <w:r w:rsidRPr="00910F01">
        <w:rPr>
          <w:rFonts w:eastAsiaTheme="minorHAnsi" w:cstheme="minorBidi"/>
          <w:lang w:val="hy-AM"/>
        </w:rPr>
        <w:t>.</w:t>
      </w:r>
      <w:r w:rsidRPr="00910F01">
        <w:rPr>
          <w:rFonts w:eastAsiaTheme="minorHAnsi" w:cstheme="minorBidi"/>
        </w:rPr>
        <w:t xml:space="preserve">           </w:t>
      </w:r>
      <w:r w:rsidR="00033F41" w:rsidRPr="00910F01">
        <w:rPr>
          <w:rFonts w:ascii="GHEA Grapalat" w:hAnsi="GHEA Grapalat"/>
          <w:sz w:val="16"/>
          <w:szCs w:val="16"/>
        </w:rPr>
        <w:t>крайний</w:t>
      </w:r>
      <w:r w:rsidRPr="00910F01">
        <w:rPr>
          <w:rFonts w:ascii="GHEA Grapalat" w:hAnsi="GHEA Grapalat"/>
          <w:sz w:val="16"/>
          <w:szCs w:val="16"/>
        </w:rPr>
        <w:t xml:space="preserve">  срок</w:t>
      </w:r>
      <w:r w:rsidRPr="00910F01">
        <w:rPr>
          <w:rFonts w:ascii="GHEA Grapalat" w:eastAsiaTheme="minorHAnsi" w:hAnsi="GHEA Grapalat" w:cstheme="minorBidi"/>
          <w:sz w:val="16"/>
          <w:szCs w:val="16"/>
        </w:rPr>
        <w:t xml:space="preserve"> поставки товаров</w:t>
      </w:r>
      <w:r w:rsidRPr="00910F01">
        <w:rPr>
          <w:rFonts w:ascii="GHEA Grapalat" w:hAnsi="GHEA Grapalat"/>
          <w:sz w:val="16"/>
          <w:szCs w:val="16"/>
        </w:rPr>
        <w:t>, предусмотренный заключаемым д</w:t>
      </w:r>
      <w:r w:rsidR="00422009">
        <w:rPr>
          <w:rFonts w:ascii="GHEA Grapalat" w:hAnsi="GHEA Grapalat"/>
          <w:sz w:val="16"/>
          <w:szCs w:val="16"/>
        </w:rPr>
        <w:t>оговором</w:t>
      </w:r>
    </w:p>
    <w:p w14:paraId="305B2558" w14:textId="77777777" w:rsidR="00C52A88" w:rsidRDefault="00A943A0" w:rsidP="00A943A0">
      <w:pPr>
        <w:pStyle w:val="NormalWeb"/>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C52A88">
        <w:rPr>
          <w:rFonts w:ascii="GHEA Grapalat" w:eastAsiaTheme="minorHAnsi" w:hAnsi="GHEA Grapalat" w:cstheme="minorBidi"/>
        </w:rPr>
        <w:t>-------------------------------------------------------</w:t>
      </w:r>
      <w:r w:rsidRPr="00910F01">
        <w:rPr>
          <w:rFonts w:ascii="GHEA Grapalat" w:eastAsiaTheme="minorHAnsi" w:hAnsi="GHEA Grapalat" w:cstheme="minorBidi"/>
        </w:rPr>
        <w:t xml:space="preserve">, </w:t>
      </w:r>
    </w:p>
    <w:p w14:paraId="33B45CC3" w14:textId="77777777" w:rsidR="00C52A88" w:rsidRDefault="00C52A88" w:rsidP="00C52A88">
      <w:pPr>
        <w:pStyle w:val="NormalWeb"/>
        <w:shd w:val="clear" w:color="auto" w:fill="FFFFFF"/>
        <w:contextualSpacing/>
        <w:jc w:val="center"/>
        <w:rPr>
          <w:rFonts w:ascii="GHEA Grapalat" w:eastAsiaTheme="minorHAnsi" w:hAnsi="GHEA Grapalat" w:cstheme="minorBidi"/>
        </w:rPr>
      </w:pPr>
      <w:r>
        <w:rPr>
          <w:rStyle w:val="Strong"/>
          <w:b w:val="0"/>
          <w:bCs w:val="0"/>
          <w:sz w:val="20"/>
          <w:szCs w:val="20"/>
        </w:rPr>
        <w:t xml:space="preserve">                                              адрес эл. почты секретаря</w:t>
      </w:r>
    </w:p>
    <w:p w14:paraId="29577CBC" w14:textId="77777777" w:rsidR="00A943A0" w:rsidRPr="00910F01" w:rsidRDefault="00A943A0" w:rsidP="00A943A0">
      <w:pPr>
        <w:pStyle w:val="NormalWeb"/>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указанный в приглашении к процедуре закупок, организованной с целью заключения договора упомянутого в пункте 1 настоящей гарантии.</w:t>
      </w:r>
    </w:p>
    <w:p w14:paraId="1C58EE3F" w14:textId="77777777" w:rsidR="00A943A0" w:rsidRPr="009B3889"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AB8B856" w14:textId="77777777"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B847FBA" w14:textId="77777777"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524DD28" w14:textId="77777777" w:rsidR="00A943A0" w:rsidRPr="00B138F3" w:rsidRDefault="00A943A0" w:rsidP="00A943A0">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52453886" w14:textId="77777777" w:rsidR="00A943A0" w:rsidRPr="00B138F3" w:rsidRDefault="00A943A0" w:rsidP="00A943A0">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44964339" w14:textId="77777777"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539DB3AD" w14:textId="77777777"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402E91C" w14:textId="77777777"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5EB5BB46" w14:textId="77777777"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CDE600A" w14:textId="77777777"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A176A3F" w14:textId="77777777"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F53F496" w14:textId="77777777"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02DB0885" w14:textId="77777777"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27E28AB1" w14:textId="77777777" w:rsidR="00A943A0" w:rsidRPr="00B138F3" w:rsidRDefault="00A943A0" w:rsidP="00A943A0">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2) </w:t>
      </w:r>
      <w:r w:rsidRPr="0013361C">
        <w:rPr>
          <w:rFonts w:ascii="GHEA Grapalat" w:eastAsiaTheme="minorHAnsi" w:hAnsi="GHEA Grapalat" w:cstheme="minorBidi"/>
        </w:rPr>
        <w:t>требование представлено по истечении срока, установленного гарантией</w:t>
      </w:r>
      <w:r w:rsidRPr="00B138F3">
        <w:rPr>
          <w:rFonts w:ascii="GHEA Grapalat" w:eastAsiaTheme="minorHAnsi" w:hAnsi="GHEA Grapalat" w:cstheme="minorBidi"/>
        </w:rPr>
        <w:t>.</w:t>
      </w:r>
    </w:p>
    <w:p w14:paraId="38EF80DE" w14:textId="77777777" w:rsidR="00A943A0" w:rsidRPr="00B138F3" w:rsidRDefault="00A943A0" w:rsidP="00A943A0">
      <w:pPr>
        <w:pStyle w:val="NormalWeb"/>
        <w:shd w:val="clear" w:color="auto" w:fill="FFFFFF"/>
        <w:spacing w:before="0" w:beforeAutospacing="0" w:after="0" w:afterAutospacing="0"/>
        <w:ind w:firstLine="375"/>
        <w:rPr>
          <w:rFonts w:ascii="GHEA Grapalat" w:eastAsiaTheme="minorHAnsi" w:hAnsi="GHEA Grapalat" w:cstheme="minorBidi"/>
        </w:rPr>
      </w:pPr>
    </w:p>
    <w:p w14:paraId="572FA9F3" w14:textId="77777777" w:rsidR="00A943A0" w:rsidRPr="00B138F3" w:rsidRDefault="00A943A0" w:rsidP="00A943A0">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w:t>
      </w:r>
      <w:r w:rsidRPr="0013361C">
        <w:rPr>
          <w:rFonts w:ascii="GHEA Grapalat" w:eastAsiaTheme="minorHAnsi" w:hAnsi="GHEA Grapalat" w:cstheme="minorBidi"/>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5A97BF4B" w14:textId="77777777" w:rsidR="00A943A0" w:rsidRPr="00B138F3" w:rsidRDefault="00A943A0" w:rsidP="00A943A0">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A928F4B" w14:textId="77777777"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38FEB11" w14:textId="77777777" w:rsidR="00A943A0" w:rsidRPr="00C869C9"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869C9">
        <w:rPr>
          <w:rFonts w:ascii="GHEA Grapalat" w:eastAsiaTheme="minorHAnsi" w:hAnsi="GHEA Grapalat" w:cstheme="minorBidi"/>
        </w:rPr>
        <w:t>12. В день предоставления гарантии лицо, выдающее гарантию, с официального адреса</w:t>
      </w:r>
      <w:r w:rsidRPr="00C869C9">
        <w:rPr>
          <w:rFonts w:ascii="GHEA Grapalat" w:eastAsiaTheme="minorHAnsi" w:hAnsi="GHEA Grapalat" w:cstheme="minorBidi"/>
          <w:lang w:val="hy-AM"/>
        </w:rPr>
        <w:t xml:space="preserve"> </w:t>
      </w:r>
      <w:r w:rsidRPr="00C869C9">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14:paraId="3339B535" w14:textId="77777777" w:rsidR="00A943A0" w:rsidRPr="00C869C9"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sz w:val="16"/>
          <w:szCs w:val="16"/>
        </w:rPr>
      </w:pPr>
      <w:r w:rsidRPr="00C869C9">
        <w:rPr>
          <w:rFonts w:ascii="GHEA Grapalat" w:eastAsiaTheme="minorHAnsi" w:hAnsi="GHEA Grapalat" w:cstheme="minorBidi"/>
        </w:rPr>
        <w:t xml:space="preserve">                                             </w:t>
      </w:r>
      <w:r w:rsidRPr="00C869C9">
        <w:rPr>
          <w:rFonts w:ascii="GHEA Grapalat" w:eastAsiaTheme="minorHAnsi" w:hAnsi="GHEA Grapalat" w:cstheme="minorBidi"/>
          <w:sz w:val="16"/>
          <w:szCs w:val="16"/>
        </w:rPr>
        <w:t>код процедуры</w:t>
      </w:r>
    </w:p>
    <w:p w14:paraId="47E9776A" w14:textId="77777777" w:rsidR="00A943A0"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color w:val="FF0000"/>
        </w:rPr>
      </w:pPr>
    </w:p>
    <w:p w14:paraId="6296EA15" w14:textId="77777777" w:rsidR="00A943A0"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color w:val="FF0000"/>
        </w:rPr>
      </w:pPr>
    </w:p>
    <w:p w14:paraId="529F19E5" w14:textId="77777777" w:rsidR="00A943A0" w:rsidRPr="00990783" w:rsidRDefault="00A943A0" w:rsidP="00A943A0">
      <w:pPr>
        <w:pStyle w:val="NormalWeb"/>
        <w:shd w:val="clear" w:color="auto" w:fill="FFFFFF"/>
        <w:spacing w:before="0" w:beforeAutospacing="0" w:after="0" w:afterAutospacing="0"/>
        <w:ind w:firstLine="375"/>
        <w:jc w:val="both"/>
        <w:rPr>
          <w:rFonts w:ascii="GHEA Grapalat" w:hAnsi="GHEA Grapalat"/>
          <w:color w:val="FF0000"/>
          <w:sz w:val="20"/>
          <w:szCs w:val="20"/>
        </w:rPr>
      </w:pPr>
    </w:p>
    <w:p w14:paraId="3CB1401B" w14:textId="77777777" w:rsidR="00A943A0" w:rsidRPr="00B138F3" w:rsidRDefault="00A943A0" w:rsidP="00A943A0">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6F52472" w14:textId="77777777" w:rsidR="00A943A0" w:rsidRPr="00B138F3" w:rsidRDefault="00A943A0" w:rsidP="00A943A0">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584250C" w14:textId="77777777" w:rsidR="00A943A0" w:rsidRPr="00B138F3" w:rsidRDefault="00A943A0" w:rsidP="00A943A0">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98E0C1C" w14:textId="77777777" w:rsidR="00A943A0" w:rsidRPr="00B138F3" w:rsidRDefault="00A943A0" w:rsidP="00A943A0">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49736457" w14:textId="77777777" w:rsidR="00A943A0" w:rsidRPr="00B138F3" w:rsidRDefault="00A943A0" w:rsidP="00A943A0">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6ADD3319" w14:textId="77777777" w:rsidR="001005B0" w:rsidRPr="00B138F3" w:rsidRDefault="001005B0" w:rsidP="00B46D58">
      <w:pPr>
        <w:widowControl w:val="0"/>
        <w:spacing w:after="160"/>
        <w:ind w:left="567" w:right="565"/>
        <w:jc w:val="center"/>
        <w:rPr>
          <w:rFonts w:ascii="GHEA Grapalat" w:hAnsi="GHEA Grapalat"/>
          <w:b/>
        </w:rPr>
      </w:pPr>
    </w:p>
    <w:p w14:paraId="42FE2996" w14:textId="77777777" w:rsidR="001005B0" w:rsidRPr="00B138F3" w:rsidRDefault="001005B0" w:rsidP="00B46D58">
      <w:pPr>
        <w:widowControl w:val="0"/>
        <w:spacing w:after="160"/>
        <w:ind w:left="567" w:right="565"/>
        <w:jc w:val="center"/>
        <w:rPr>
          <w:rFonts w:ascii="GHEA Grapalat" w:hAnsi="GHEA Grapalat"/>
          <w:b/>
        </w:rPr>
      </w:pPr>
    </w:p>
    <w:p w14:paraId="2B8E41BA" w14:textId="77777777" w:rsidR="00A943A0" w:rsidRDefault="00A943A0">
      <w:pPr>
        <w:rPr>
          <w:rFonts w:ascii="GHEA Grapalat" w:hAnsi="GHEA Grapalat"/>
          <w:b/>
        </w:rPr>
      </w:pPr>
      <w:r>
        <w:rPr>
          <w:rFonts w:ascii="GHEA Grapalat" w:hAnsi="GHEA Grapalat"/>
          <w:b/>
        </w:rPr>
        <w:br w:type="page"/>
      </w:r>
    </w:p>
    <w:p w14:paraId="0B7C3512" w14:textId="77777777"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14:paraId="370CA55E" w14:textId="3598DE16" w:rsidR="00071D1C" w:rsidRPr="00B138F3" w:rsidRDefault="00071D1C"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9B7585">
        <w:rPr>
          <w:rFonts w:ascii="GHEA Grapalat" w:hAnsi="GHEA Grapalat"/>
          <w:b/>
          <w:sz w:val="24"/>
          <w:szCs w:val="24"/>
        </w:rPr>
        <w:t>ՀՊՖ-ԲՄԱՊՁԲ-2024/01</w:t>
      </w:r>
      <w:r w:rsidR="006132ED" w:rsidRPr="00B138F3">
        <w:rPr>
          <w:rFonts w:ascii="GHEA Grapalat" w:hAnsi="GHEA Grapalat"/>
          <w:b/>
          <w:sz w:val="24"/>
          <w:szCs w:val="24"/>
        </w:rPr>
        <w:t>"</w:t>
      </w:r>
      <w:r w:rsidR="005250C2" w:rsidRPr="00B138F3">
        <w:rPr>
          <w:rStyle w:val="FootnoteReference"/>
          <w:rFonts w:ascii="GHEA Grapalat" w:hAnsi="GHEA Grapalat"/>
          <w:b/>
          <w:sz w:val="24"/>
          <w:szCs w:val="24"/>
        </w:rPr>
        <w:footnoteReference w:customMarkFollows="1" w:id="28"/>
        <w:t>*</w:t>
      </w:r>
    </w:p>
    <w:p w14:paraId="7B30D8F8" w14:textId="77777777" w:rsidR="008D352C" w:rsidRPr="00B138F3" w:rsidRDefault="008D352C" w:rsidP="00B46D58">
      <w:pPr>
        <w:widowControl w:val="0"/>
        <w:spacing w:after="160"/>
        <w:ind w:left="-142" w:firstLine="142"/>
        <w:jc w:val="center"/>
        <w:rPr>
          <w:rFonts w:ascii="GHEA Grapalat" w:hAnsi="GHEA Grapalat"/>
          <w:i/>
        </w:rPr>
      </w:pPr>
    </w:p>
    <w:p w14:paraId="1C00896C" w14:textId="77777777"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14:paraId="5BA4BA4A" w14:textId="77777777"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14:paraId="598BA2B7" w14:textId="77777777"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14:paraId="5CEE2DA8" w14:textId="77777777"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14:paraId="76B9B14B" w14:textId="77777777" w:rsidTr="00F15CED">
        <w:tc>
          <w:tcPr>
            <w:tcW w:w="4643" w:type="dxa"/>
          </w:tcPr>
          <w:p w14:paraId="385A6471" w14:textId="77777777"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14:paraId="7ECC17CB" w14:textId="77777777"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14:paraId="4CD36F79" w14:textId="77777777"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14:paraId="66685E14" w14:textId="77777777"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4CEE1F66" w14:textId="77777777" w:rsidR="00071D1C" w:rsidRPr="00B138F3" w:rsidRDefault="00071D1C" w:rsidP="00B46D58">
      <w:pPr>
        <w:widowControl w:val="0"/>
        <w:spacing w:after="160"/>
        <w:ind w:firstLine="709"/>
        <w:jc w:val="both"/>
        <w:rPr>
          <w:rFonts w:ascii="GHEA Grapalat" w:hAnsi="GHEA Grapalat"/>
          <w:b/>
        </w:rPr>
      </w:pPr>
    </w:p>
    <w:p w14:paraId="663768BD" w14:textId="77777777"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14:paraId="76BA0EF2"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5ADC5685" w14:textId="77777777" w:rsidR="00071D1C" w:rsidRPr="00B138F3" w:rsidRDefault="00071D1C" w:rsidP="00B46D58">
      <w:pPr>
        <w:widowControl w:val="0"/>
        <w:spacing w:after="160"/>
        <w:ind w:firstLine="709"/>
        <w:jc w:val="both"/>
        <w:rPr>
          <w:rFonts w:ascii="GHEA Grapalat" w:hAnsi="GHEA Grapalat" w:cs="Times Armenian"/>
        </w:rPr>
      </w:pPr>
    </w:p>
    <w:p w14:paraId="51F008DA"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14:paraId="0090798D"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14:paraId="4193CE5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14:paraId="5E5FE1A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1F61C21B"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14:paraId="04603CE3"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7B0C70FB"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14:paraId="275746F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14:paraId="5A496BD5"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14:paraId="4DBAB3E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0E938EF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14:paraId="4DE147FE"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14:paraId="5693AB12"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7A16BC8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14:paraId="554BBC4B" w14:textId="77777777"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5583721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2EBBFAC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7C91514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14:paraId="6DE80395"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14:paraId="78DE4F74"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14:paraId="039B1DB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14:paraId="70D0943A"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14:paraId="0CD37A9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14:paraId="2812E71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78376CC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0156482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661A9286" w14:textId="77777777"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24740BC7" w14:textId="77777777"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14:paraId="12F4A23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4DFFF86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6FE9CB9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7733DB22" w14:textId="77777777"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14:paraId="1B6A969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14:paraId="6321218F"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14:paraId="091155F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14:paraId="791B0D7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14:paraId="1DDF6A7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14:paraId="1F03222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564124D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14:paraId="1C2FA95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6B8163B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14:paraId="5DDC861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14:paraId="70118D0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6C5D245B" w14:textId="77777777"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4C48A1FB"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14:paraId="197AFBD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29"/>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1E1B4E67"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14:paraId="189B9837"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FootnoteReference"/>
          <w:rFonts w:ascii="GHEA Grapalat" w:hAnsi="GHEA Grapalat"/>
        </w:rPr>
        <w:footnoteReference w:customMarkFollows="1" w:id="30"/>
        <w:t>18</w:t>
      </w:r>
      <w:r w:rsidR="00C45B20" w:rsidRPr="00B138F3">
        <w:rPr>
          <w:rFonts w:ascii="GHEA Grapalat" w:hAnsi="GHEA Grapalat"/>
        </w:rPr>
        <w:t>.</w:t>
      </w:r>
    </w:p>
    <w:p w14:paraId="242B44CF" w14:textId="77777777"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lastRenderedPageBreak/>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1762F4">
        <w:rPr>
          <w:rFonts w:ascii="GHEA Grapalat" w:hAnsi="GHEA Grapalat"/>
        </w:rPr>
        <w:t xml:space="preserve"> ---</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14:paraId="2AFB6FF9" w14:textId="77777777"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14:paraId="0B0374D5" w14:textId="77777777" w:rsidR="00071D1C" w:rsidRPr="00B138F3" w:rsidRDefault="00071D1C" w:rsidP="00B46D58">
      <w:pPr>
        <w:widowControl w:val="0"/>
        <w:spacing w:after="160"/>
        <w:ind w:firstLine="720"/>
        <w:jc w:val="both"/>
        <w:rPr>
          <w:rFonts w:ascii="GHEA Grapalat" w:hAnsi="GHEA Grapalat" w:cs="Sylfaen"/>
          <w:i/>
          <w:u w:val="single"/>
          <w:lang w:val="hy-AM"/>
        </w:rPr>
      </w:pPr>
    </w:p>
    <w:p w14:paraId="1EA5CCE6"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14:paraId="59B24BE6"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14:paraId="2816A72C" w14:textId="77777777"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FootnoteReference"/>
          <w:rFonts w:ascii="GHEA Grapalat" w:hAnsi="GHEA Grapalat"/>
        </w:rPr>
        <w:footnoteReference w:customMarkFollows="1" w:id="31"/>
        <w:t>19</w:t>
      </w:r>
      <w:r w:rsidRPr="00B138F3">
        <w:rPr>
          <w:rFonts w:ascii="GHEA Grapalat" w:hAnsi="GHEA Grapalat"/>
        </w:rPr>
        <w:t>.</w:t>
      </w:r>
    </w:p>
    <w:p w14:paraId="08181D0D" w14:textId="77777777"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14:paraId="201F3BF0" w14:textId="77777777"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14:paraId="694B3336" w14:textId="77777777"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w:t>
      </w:r>
      <w:r>
        <w:rPr>
          <w:rFonts w:ascii="GHEA Grapalat" w:hAnsi="GHEA Grapalat"/>
        </w:rPr>
        <w:lastRenderedPageBreak/>
        <w:t xml:space="preserve">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04F89455" w14:textId="77777777"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4F5F4211"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14766111"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14:paraId="1C768951" w14:textId="77777777"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0A7EAE7D" w14:textId="77777777"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38F89E85" w14:textId="77777777" w:rsidR="00BE5F44" w:rsidRDefault="00BE5F44" w:rsidP="00B46D58">
      <w:pPr>
        <w:widowControl w:val="0"/>
        <w:tabs>
          <w:tab w:val="left" w:pos="1134"/>
        </w:tabs>
        <w:spacing w:after="160"/>
        <w:ind w:firstLine="567"/>
        <w:jc w:val="both"/>
        <w:rPr>
          <w:rFonts w:ascii="GHEA Grapalat" w:hAnsi="GHEA Grapalat"/>
        </w:rPr>
      </w:pPr>
    </w:p>
    <w:p w14:paraId="34E61521" w14:textId="77777777"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14:paraId="79C57165"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269C2ACD"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5022BEBB"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32"/>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w:t>
      </w:r>
      <w:r w:rsidR="00DF0BD2" w:rsidRPr="00B138F3">
        <w:rPr>
          <w:rFonts w:ascii="GHEA Grapalat" w:hAnsi="GHEA Grapalat"/>
        </w:rPr>
        <w:lastRenderedPageBreak/>
        <w:t>настоящим договором, но в случае его непринятия заказчиком</w:t>
      </w:r>
    </w:p>
    <w:p w14:paraId="5FFBF7FB"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60652F2C"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24CFA6C5"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4D3D89BD" w14:textId="77777777"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14:paraId="4CD9FE03" w14:textId="77777777" w:rsidR="00D52566" w:rsidRPr="00B138F3" w:rsidRDefault="00D52566" w:rsidP="00B46D58">
      <w:pPr>
        <w:rPr>
          <w:rFonts w:ascii="GHEA Grapalat" w:hAnsi="GHEA Grapalat"/>
          <w:lang w:val="hy-AM"/>
        </w:rPr>
      </w:pPr>
    </w:p>
    <w:p w14:paraId="61F29793" w14:textId="77777777"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14:paraId="32ADBE1E" w14:textId="77777777"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4E6344F6" w14:textId="77777777" w:rsidR="0094684E" w:rsidRPr="00B138F3" w:rsidRDefault="0094684E" w:rsidP="00B46D58">
      <w:pPr>
        <w:widowControl w:val="0"/>
        <w:spacing w:after="160"/>
        <w:jc w:val="center"/>
        <w:rPr>
          <w:rFonts w:ascii="GHEA Grapalat" w:hAnsi="GHEA Grapalat"/>
          <w:lang w:val="hy-AM"/>
        </w:rPr>
      </w:pPr>
    </w:p>
    <w:p w14:paraId="515976D2"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14:paraId="70302DE1"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035CF78B"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Fonts w:ascii="GHEA Grapalat" w:hAnsi="GHEA Grapalat"/>
        </w:rPr>
        <w:footnoteReference w:customMarkFollows="1" w:id="33"/>
        <w:t>21</w:t>
      </w:r>
      <w:r w:rsidRPr="00B138F3">
        <w:rPr>
          <w:rFonts w:ascii="GHEA Grapalat" w:hAnsi="GHEA Grapalat"/>
        </w:rPr>
        <w:t>.</w:t>
      </w:r>
    </w:p>
    <w:p w14:paraId="20914B11"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w:t>
      </w:r>
      <w:r w:rsidRPr="00B138F3">
        <w:rPr>
          <w:rFonts w:ascii="GHEA Grapalat" w:hAnsi="GHEA Grapalat"/>
        </w:rPr>
        <w:lastRenderedPageBreak/>
        <w:t xml:space="preserve">согласия стороны должника. </w:t>
      </w:r>
    </w:p>
    <w:p w14:paraId="00F98E2A"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00CFA393"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14:paraId="38C2E85D"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14:paraId="28591256" w14:textId="77777777"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7C213099"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052691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14:paraId="1496C65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14:paraId="7742C9EB"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34"/>
        <w:t>22</w:t>
      </w:r>
      <w:r w:rsidRPr="00B138F3">
        <w:rPr>
          <w:rFonts w:ascii="GHEA Grapalat" w:hAnsi="GHEA Grapalat"/>
        </w:rPr>
        <w:t>.</w:t>
      </w:r>
    </w:p>
    <w:p w14:paraId="58493AEC"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 xml:space="preserve">Если договор осуществляется посредством заключения договора о совместной деятельности (консорциума), то участники этого договора несут </w:t>
      </w:r>
      <w:r w:rsidRPr="00B138F3">
        <w:rPr>
          <w:rFonts w:ascii="GHEA Grapalat" w:hAnsi="GHEA Grapalat"/>
        </w:rPr>
        <w:lastRenderedPageBreak/>
        <w:t>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35"/>
        <w:t>23</w:t>
      </w:r>
      <w:r w:rsidRPr="00B138F3">
        <w:rPr>
          <w:rFonts w:ascii="GHEA Grapalat" w:hAnsi="GHEA Grapalat"/>
        </w:rPr>
        <w:t>.</w:t>
      </w:r>
    </w:p>
    <w:p w14:paraId="0C6667FF"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 xml:space="preserve">,а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4FB0699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3DCEC7E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14:paraId="40D7B5CB" w14:textId="77777777"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14:paraId="2E661486" w14:textId="77777777"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lastRenderedPageBreak/>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1D2E221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0DDF665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14:paraId="4E64D23E" w14:textId="77777777" w:rsidR="00071D1C" w:rsidRPr="00974EA8"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00BA249F" w:rsidRPr="00BA249F">
        <w:rPr>
          <w:rFonts w:ascii="GHEA Grapalat" w:hAnsi="GHEA Grapalat"/>
        </w:rPr>
        <w:t xml:space="preserve"> </w:t>
      </w:r>
      <w:r w:rsidR="00BA249F" w:rsidRPr="00DC2F9B">
        <w:rPr>
          <w:rFonts w:ascii="GHEA Grapalat" w:hAnsi="GHEA Grapalat"/>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sidR="00BA249F">
        <w:rPr>
          <w:rFonts w:ascii="GHEA Grapalat" w:hAnsi="GHEA Grapalat"/>
        </w:rPr>
        <w:t>.</w:t>
      </w:r>
      <w:r w:rsidRPr="00974EA8">
        <w:rPr>
          <w:rFonts w:ascii="GHEA Grapalat" w:hAnsi="GHEA Grapalat"/>
        </w:rPr>
        <w:t xml:space="preserve"> Если размер выделенных для исполнения договора финансовых средств превышает </w:t>
      </w:r>
      <w:r w:rsidR="003839FF" w:rsidRPr="00974EA8">
        <w:rPr>
          <w:rFonts w:ascii="GHEA Grapalat" w:hAnsi="GHEA Grapalat"/>
        </w:rPr>
        <w:t>двадцатипя</w:t>
      </w:r>
      <w:r w:rsidRPr="00974EA8">
        <w:rPr>
          <w:rFonts w:ascii="GHEA Grapalat" w:hAnsi="GHEA Grapalat"/>
        </w:rPr>
        <w:t xml:space="preserve">тикратный размер базовой единицы закупок, то Покупателем будет заключенo соглашение в случае, если </w:t>
      </w:r>
      <w:r w:rsidR="009673B8" w:rsidRPr="00974EA8">
        <w:rPr>
          <w:rFonts w:ascii="GHEA Grapalat" w:hAnsi="GHEA Grapalat"/>
        </w:rPr>
        <w:t xml:space="preserve">представленные </w:t>
      </w:r>
      <w:r w:rsidRPr="00974EA8">
        <w:rPr>
          <w:rFonts w:ascii="GHEA Grapalat" w:hAnsi="GHEA Grapalat"/>
        </w:rPr>
        <w:t xml:space="preserve">Продавцом в виде неустойки </w:t>
      </w:r>
      <w:r w:rsidR="009673B8" w:rsidRPr="00974EA8">
        <w:rPr>
          <w:rFonts w:ascii="GHEA Grapalat" w:hAnsi="GHEA Grapalat"/>
        </w:rPr>
        <w:t xml:space="preserve">обеспечения квалификации и </w:t>
      </w:r>
      <w:r w:rsidRPr="00974EA8">
        <w:rPr>
          <w:rFonts w:ascii="GHEA Grapalat" w:hAnsi="GHEA Grapalat"/>
        </w:rPr>
        <w:t xml:space="preserve">договора </w:t>
      </w:r>
      <w:r w:rsidR="008707D8" w:rsidRPr="00974EA8">
        <w:rPr>
          <w:rFonts w:ascii="GHEA Grapalat" w:hAnsi="GHEA Grapalat"/>
        </w:rPr>
        <w:t>заменяю</w:t>
      </w:r>
      <w:r w:rsidRPr="00974EA8">
        <w:rPr>
          <w:rFonts w:ascii="GHEA Grapalat" w:hAnsi="GHEA Grapalat"/>
        </w:rPr>
        <w:t xml:space="preserve">тся гарантией или наличными деньгами, с учетом требований </w:t>
      </w:r>
      <w:r w:rsidR="00351A3E" w:rsidRPr="00891020">
        <w:rPr>
          <w:rFonts w:ascii="GHEA Grapalat" w:hAnsi="GHEA Grapalat"/>
        </w:rPr>
        <w:t>абзац</w:t>
      </w:r>
      <w:r w:rsidR="00351A3E">
        <w:rPr>
          <w:rFonts w:ascii="GHEA Grapalat" w:hAnsi="GHEA Grapalat"/>
        </w:rPr>
        <w:t>а</w:t>
      </w:r>
      <w:r w:rsidR="00351A3E" w:rsidRPr="00891020">
        <w:rPr>
          <w:rFonts w:ascii="GHEA Grapalat" w:hAnsi="GHEA Grapalat"/>
        </w:rPr>
        <w:t xml:space="preserve"> "</w:t>
      </w:r>
      <w:r w:rsidR="00351A3E">
        <w:rPr>
          <w:rFonts w:ascii="GHEA Grapalat" w:hAnsi="GHEA Grapalat"/>
        </w:rPr>
        <w:t>в</w:t>
      </w:r>
      <w:r w:rsidR="00351A3E" w:rsidRPr="00891020">
        <w:rPr>
          <w:rFonts w:ascii="GHEA Grapalat" w:hAnsi="GHEA Grapalat"/>
        </w:rPr>
        <w:t>" подпункта 1</w:t>
      </w:r>
      <w:r w:rsidR="00351A3E">
        <w:rPr>
          <w:rFonts w:ascii="GHEA Grapalat" w:hAnsi="GHEA Grapalat"/>
        </w:rPr>
        <w:t xml:space="preserve"> и</w:t>
      </w:r>
      <w:r w:rsidR="00351A3E" w:rsidRPr="00891020">
        <w:rPr>
          <w:rFonts w:ascii="GHEA Grapalat" w:hAnsi="GHEA Grapalat"/>
        </w:rPr>
        <w:t xml:space="preserve"> </w:t>
      </w:r>
      <w:r w:rsidRPr="00974EA8">
        <w:rPr>
          <w:rFonts w:ascii="GHEA Grapalat" w:hAnsi="GHEA Grapalat"/>
        </w:rPr>
        <w:t xml:space="preserve">абзаца "б" подпункта </w:t>
      </w:r>
      <w:r w:rsidR="000B33B2" w:rsidRPr="00974EA8">
        <w:rPr>
          <w:rFonts w:ascii="GHEA Grapalat" w:hAnsi="GHEA Grapalat"/>
        </w:rPr>
        <w:t xml:space="preserve">17 </w:t>
      </w:r>
      <w:r w:rsidRPr="00974EA8">
        <w:rPr>
          <w:rFonts w:ascii="GHEA Grapalat" w:hAnsi="GHEA Grapalat"/>
        </w:rPr>
        <w:t xml:space="preserve">пункта 32 Приложения № </w:t>
      </w:r>
      <w:r w:rsidR="006E50E4" w:rsidRPr="00974EA8">
        <w:rPr>
          <w:rFonts w:ascii="GHEA Grapalat" w:hAnsi="GHEA Grapalat"/>
        </w:rPr>
        <w:t>1</w:t>
      </w:r>
      <w:r w:rsidR="006E50E4" w:rsidRPr="00974EA8">
        <w:rPr>
          <w:rFonts w:ascii="GHEA Grapalat" w:hAnsi="GHEA Grapalat"/>
          <w:lang w:val="hy-AM"/>
        </w:rPr>
        <w:t xml:space="preserve"> </w:t>
      </w:r>
      <w:r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974EA8">
        <w:rPr>
          <w:rFonts w:ascii="GHEA Grapalat" w:hAnsi="GHEA Grapalat"/>
        </w:rPr>
        <w:t xml:space="preserve">обеспечений квалификации и </w:t>
      </w:r>
      <w:r w:rsidRPr="00974EA8">
        <w:rPr>
          <w:rFonts w:ascii="GHEA Grapalat" w:hAnsi="GHEA Grapalat"/>
        </w:rPr>
        <w:t xml:space="preserve">договора </w:t>
      </w:r>
      <w:r w:rsidR="00CD7A4F" w:rsidRPr="00974EA8">
        <w:rPr>
          <w:rFonts w:ascii="GHEA Grapalat" w:hAnsi="GHEA Grapalat"/>
        </w:rPr>
        <w:t xml:space="preserve">представленных </w:t>
      </w:r>
      <w:r w:rsidRPr="00974EA8">
        <w:rPr>
          <w:rFonts w:ascii="GHEA Grapalat" w:hAnsi="GHEA Grapalat"/>
        </w:rPr>
        <w:t xml:space="preserve">в виде неустойки, также представляет Покупателю </w:t>
      </w:r>
      <w:r w:rsidR="00CD7A4F" w:rsidRPr="00974EA8">
        <w:rPr>
          <w:rFonts w:ascii="GHEA Grapalat" w:hAnsi="GHEA Grapalat"/>
        </w:rPr>
        <w:t xml:space="preserve">новые обеспечения </w:t>
      </w:r>
      <w:r w:rsidRPr="00974EA8">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974EA8">
        <w:rPr>
          <w:rStyle w:val="FootnoteReference"/>
          <w:rFonts w:ascii="GHEA Grapalat" w:hAnsi="GHEA Grapalat"/>
        </w:rPr>
        <w:footnoteReference w:customMarkFollows="1" w:id="36"/>
        <w:t>24</w:t>
      </w:r>
    </w:p>
    <w:p w14:paraId="0CE283CC"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14:paraId="206A0908" w14:textId="77777777" w:rsidTr="0016519F">
        <w:tc>
          <w:tcPr>
            <w:tcW w:w="4536" w:type="dxa"/>
          </w:tcPr>
          <w:p w14:paraId="68E6D278"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7A25299F"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14:paraId="7EBAA567"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59686F4E"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lastRenderedPageBreak/>
              <w:t>М. П.</w:t>
            </w:r>
          </w:p>
        </w:tc>
        <w:tc>
          <w:tcPr>
            <w:tcW w:w="760" w:type="dxa"/>
          </w:tcPr>
          <w:p w14:paraId="1682EC2A" w14:textId="77777777" w:rsidR="00071D1C" w:rsidRPr="00B138F3" w:rsidRDefault="00071D1C" w:rsidP="00B46D58">
            <w:pPr>
              <w:widowControl w:val="0"/>
              <w:spacing w:after="160"/>
              <w:jc w:val="center"/>
              <w:rPr>
                <w:rFonts w:ascii="GHEA Grapalat" w:hAnsi="GHEA Grapalat"/>
              </w:rPr>
            </w:pPr>
          </w:p>
        </w:tc>
        <w:tc>
          <w:tcPr>
            <w:tcW w:w="4343" w:type="dxa"/>
          </w:tcPr>
          <w:p w14:paraId="37AABF28"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2C742857"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14:paraId="7F3C5E07"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49F03D3C"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lastRenderedPageBreak/>
              <w:t>М. П.</w:t>
            </w:r>
          </w:p>
        </w:tc>
      </w:tr>
    </w:tbl>
    <w:p w14:paraId="1EE93068" w14:textId="77777777" w:rsidR="00382B60" w:rsidRDefault="00382B60" w:rsidP="00B46D58">
      <w:pPr>
        <w:widowControl w:val="0"/>
        <w:spacing w:after="160"/>
        <w:ind w:firstLine="567"/>
        <w:jc w:val="both"/>
        <w:rPr>
          <w:rFonts w:ascii="GHEA Grapalat" w:hAnsi="GHEA Grapalat"/>
          <w:i/>
          <w:lang w:val="hy-AM"/>
        </w:rPr>
      </w:pPr>
    </w:p>
    <w:p w14:paraId="72F2B79B"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14:paraId="647AAD7E" w14:textId="77777777" w:rsidR="00071D1C" w:rsidRPr="00B138F3" w:rsidRDefault="00071D1C" w:rsidP="00B46D58">
      <w:pPr>
        <w:widowControl w:val="0"/>
        <w:spacing w:after="160"/>
        <w:rPr>
          <w:rFonts w:ascii="GHEA Grapalat" w:hAnsi="GHEA Grapalat"/>
        </w:rPr>
      </w:pPr>
    </w:p>
    <w:p w14:paraId="515EA219" w14:textId="77777777" w:rsidR="00071D1C" w:rsidRPr="00382B60" w:rsidRDefault="00071D1C" w:rsidP="00B46D58">
      <w:pPr>
        <w:widowControl w:val="0"/>
        <w:spacing w:after="160"/>
        <w:jc w:val="right"/>
        <w:rPr>
          <w:rFonts w:ascii="GHEA Grapalat" w:hAnsi="GHEA Grapalat"/>
        </w:rPr>
        <w:sectPr w:rsidR="00071D1C" w:rsidRPr="00382B60" w:rsidSect="005C5A03">
          <w:footerReference w:type="default" r:id="rId12"/>
          <w:footnotePr>
            <w:pos w:val="beneathText"/>
          </w:footnotePr>
          <w:pgSz w:w="11906" w:h="16838" w:code="9"/>
          <w:pgMar w:top="993" w:right="1133" w:bottom="1418" w:left="1418" w:header="561" w:footer="561" w:gutter="0"/>
          <w:cols w:space="720"/>
          <w:docGrid w:linePitch="326"/>
        </w:sectPr>
      </w:pPr>
    </w:p>
    <w:p w14:paraId="367D856E"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14:paraId="08749977"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7C302F29"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37"/>
        <w:t>*</w:t>
      </w:r>
    </w:p>
    <w:p w14:paraId="5F8E3C4B"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559"/>
        <w:gridCol w:w="1925"/>
        <w:gridCol w:w="1467"/>
        <w:gridCol w:w="1085"/>
        <w:gridCol w:w="1559"/>
        <w:gridCol w:w="1134"/>
        <w:gridCol w:w="850"/>
        <w:gridCol w:w="709"/>
        <w:gridCol w:w="1158"/>
        <w:gridCol w:w="947"/>
      </w:tblGrid>
      <w:tr w:rsidR="00B138F3" w:rsidRPr="00B138F3" w14:paraId="52FA1740" w14:textId="77777777" w:rsidTr="00317BD2">
        <w:trPr>
          <w:jc w:val="center"/>
        </w:trPr>
        <w:tc>
          <w:tcPr>
            <w:tcW w:w="16350" w:type="dxa"/>
            <w:gridSpan w:val="12"/>
          </w:tcPr>
          <w:p w14:paraId="6EABE196"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4DB3DDB6" w14:textId="77777777" w:rsidTr="00317BD2">
        <w:trPr>
          <w:trHeight w:val="219"/>
          <w:jc w:val="center"/>
        </w:trPr>
        <w:tc>
          <w:tcPr>
            <w:tcW w:w="1242" w:type="dxa"/>
            <w:vMerge w:val="restart"/>
            <w:vAlign w:val="center"/>
          </w:tcPr>
          <w:p w14:paraId="5F5AD17B"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15" w:type="dxa"/>
            <w:vMerge w:val="restart"/>
            <w:vAlign w:val="center"/>
          </w:tcPr>
          <w:p w14:paraId="3A2356B7"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14:paraId="78C28E0F" w14:textId="77777777"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925" w:type="dxa"/>
            <w:vMerge w:val="restart"/>
            <w:vAlign w:val="center"/>
          </w:tcPr>
          <w:p w14:paraId="5AD0BEA6" w14:textId="77777777"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00572629">
              <w:rPr>
                <w:rFonts w:ascii="GHEA Grapalat" w:hAnsi="GHEA Grapalat"/>
                <w:sz w:val="16"/>
                <w:szCs w:val="16"/>
              </w:rPr>
              <w:t>фирменное наименование, модель</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FootnoteReference"/>
                <w:rFonts w:ascii="GHEA Grapalat" w:hAnsi="GHEA Grapalat"/>
                <w:sz w:val="16"/>
                <w:szCs w:val="16"/>
              </w:rPr>
              <w:footnoteReference w:customMarkFollows="1" w:id="38"/>
              <w:t>**</w:t>
            </w:r>
          </w:p>
        </w:tc>
        <w:tc>
          <w:tcPr>
            <w:tcW w:w="1467" w:type="dxa"/>
            <w:vMerge w:val="restart"/>
            <w:vAlign w:val="center"/>
          </w:tcPr>
          <w:p w14:paraId="152EC10C" w14:textId="77777777"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14:paraId="3DB09B90" w14:textId="77777777"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
          <w:p w14:paraId="3B4CB19D"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34" w:type="dxa"/>
            <w:vMerge w:val="restart"/>
            <w:vAlign w:val="center"/>
          </w:tcPr>
          <w:p w14:paraId="0846A6C2"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50" w:type="dxa"/>
            <w:vMerge w:val="restart"/>
            <w:vAlign w:val="center"/>
          </w:tcPr>
          <w:p w14:paraId="19782856" w14:textId="77777777"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14" w:type="dxa"/>
            <w:gridSpan w:val="3"/>
            <w:vAlign w:val="center"/>
          </w:tcPr>
          <w:p w14:paraId="31B02623"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14:paraId="5F5FACA3" w14:textId="77777777" w:rsidTr="00317BD2">
        <w:trPr>
          <w:trHeight w:val="445"/>
          <w:jc w:val="center"/>
        </w:trPr>
        <w:tc>
          <w:tcPr>
            <w:tcW w:w="1242" w:type="dxa"/>
            <w:vMerge/>
            <w:vAlign w:val="center"/>
          </w:tcPr>
          <w:p w14:paraId="084D7686" w14:textId="77777777" w:rsidR="00071D1C" w:rsidRPr="00B138F3" w:rsidRDefault="00071D1C" w:rsidP="00B46D58">
            <w:pPr>
              <w:widowControl w:val="0"/>
              <w:jc w:val="center"/>
              <w:rPr>
                <w:rFonts w:ascii="GHEA Grapalat" w:hAnsi="GHEA Grapalat"/>
                <w:sz w:val="16"/>
                <w:szCs w:val="16"/>
              </w:rPr>
            </w:pPr>
          </w:p>
        </w:tc>
        <w:tc>
          <w:tcPr>
            <w:tcW w:w="2715" w:type="dxa"/>
            <w:vMerge/>
            <w:vAlign w:val="center"/>
          </w:tcPr>
          <w:p w14:paraId="1EC89945" w14:textId="77777777" w:rsidR="00071D1C" w:rsidRPr="00B138F3" w:rsidRDefault="00071D1C" w:rsidP="00B46D58">
            <w:pPr>
              <w:widowControl w:val="0"/>
              <w:jc w:val="center"/>
              <w:rPr>
                <w:rFonts w:ascii="GHEA Grapalat" w:hAnsi="GHEA Grapalat"/>
                <w:sz w:val="16"/>
                <w:szCs w:val="16"/>
              </w:rPr>
            </w:pPr>
          </w:p>
        </w:tc>
        <w:tc>
          <w:tcPr>
            <w:tcW w:w="1559" w:type="dxa"/>
            <w:vMerge/>
            <w:vAlign w:val="center"/>
          </w:tcPr>
          <w:p w14:paraId="10ACB473" w14:textId="77777777" w:rsidR="00071D1C" w:rsidRPr="00B138F3" w:rsidRDefault="00071D1C" w:rsidP="00B46D58">
            <w:pPr>
              <w:widowControl w:val="0"/>
              <w:jc w:val="center"/>
              <w:rPr>
                <w:rFonts w:ascii="GHEA Grapalat" w:hAnsi="GHEA Grapalat"/>
                <w:sz w:val="16"/>
                <w:szCs w:val="16"/>
              </w:rPr>
            </w:pPr>
          </w:p>
        </w:tc>
        <w:tc>
          <w:tcPr>
            <w:tcW w:w="1925" w:type="dxa"/>
            <w:vMerge/>
            <w:vAlign w:val="center"/>
          </w:tcPr>
          <w:p w14:paraId="4C936516" w14:textId="77777777" w:rsidR="00071D1C" w:rsidRPr="00B138F3" w:rsidRDefault="00071D1C" w:rsidP="00B46D58">
            <w:pPr>
              <w:widowControl w:val="0"/>
              <w:jc w:val="center"/>
              <w:rPr>
                <w:rFonts w:ascii="GHEA Grapalat" w:hAnsi="GHEA Grapalat"/>
                <w:sz w:val="16"/>
                <w:szCs w:val="16"/>
              </w:rPr>
            </w:pPr>
          </w:p>
        </w:tc>
        <w:tc>
          <w:tcPr>
            <w:tcW w:w="1467" w:type="dxa"/>
            <w:vMerge/>
            <w:vAlign w:val="center"/>
          </w:tcPr>
          <w:p w14:paraId="4D99D781" w14:textId="77777777" w:rsidR="00071D1C" w:rsidRPr="00B138F3" w:rsidRDefault="00071D1C" w:rsidP="00B46D58">
            <w:pPr>
              <w:widowControl w:val="0"/>
              <w:jc w:val="center"/>
              <w:rPr>
                <w:rFonts w:ascii="GHEA Grapalat" w:hAnsi="GHEA Grapalat"/>
                <w:sz w:val="16"/>
                <w:szCs w:val="16"/>
              </w:rPr>
            </w:pPr>
          </w:p>
        </w:tc>
        <w:tc>
          <w:tcPr>
            <w:tcW w:w="1085" w:type="dxa"/>
            <w:vMerge/>
            <w:vAlign w:val="center"/>
          </w:tcPr>
          <w:p w14:paraId="21ED59E4" w14:textId="77777777" w:rsidR="00071D1C" w:rsidRPr="00B138F3" w:rsidRDefault="00071D1C" w:rsidP="00B46D58">
            <w:pPr>
              <w:widowControl w:val="0"/>
              <w:jc w:val="center"/>
              <w:rPr>
                <w:rFonts w:ascii="GHEA Grapalat" w:hAnsi="GHEA Grapalat"/>
                <w:sz w:val="16"/>
                <w:szCs w:val="16"/>
              </w:rPr>
            </w:pPr>
          </w:p>
        </w:tc>
        <w:tc>
          <w:tcPr>
            <w:tcW w:w="1559" w:type="dxa"/>
            <w:vMerge/>
            <w:vAlign w:val="center"/>
          </w:tcPr>
          <w:p w14:paraId="299E3421" w14:textId="77777777" w:rsidR="00071D1C" w:rsidRPr="00B138F3" w:rsidRDefault="00071D1C" w:rsidP="00B46D58">
            <w:pPr>
              <w:widowControl w:val="0"/>
              <w:jc w:val="center"/>
              <w:rPr>
                <w:rFonts w:ascii="GHEA Grapalat" w:hAnsi="GHEA Grapalat"/>
                <w:sz w:val="16"/>
                <w:szCs w:val="16"/>
              </w:rPr>
            </w:pPr>
          </w:p>
        </w:tc>
        <w:tc>
          <w:tcPr>
            <w:tcW w:w="1134" w:type="dxa"/>
            <w:vMerge/>
            <w:vAlign w:val="center"/>
          </w:tcPr>
          <w:p w14:paraId="3542A796" w14:textId="77777777" w:rsidR="00071D1C" w:rsidRPr="00B138F3" w:rsidRDefault="00071D1C" w:rsidP="00B46D58">
            <w:pPr>
              <w:widowControl w:val="0"/>
              <w:jc w:val="center"/>
              <w:rPr>
                <w:rFonts w:ascii="GHEA Grapalat" w:hAnsi="GHEA Grapalat"/>
                <w:sz w:val="16"/>
                <w:szCs w:val="16"/>
              </w:rPr>
            </w:pPr>
          </w:p>
        </w:tc>
        <w:tc>
          <w:tcPr>
            <w:tcW w:w="850" w:type="dxa"/>
            <w:vMerge/>
            <w:vAlign w:val="center"/>
          </w:tcPr>
          <w:p w14:paraId="5923F7E9" w14:textId="77777777" w:rsidR="00071D1C" w:rsidRPr="00B138F3" w:rsidRDefault="00071D1C" w:rsidP="00B46D58">
            <w:pPr>
              <w:widowControl w:val="0"/>
              <w:jc w:val="center"/>
              <w:rPr>
                <w:rFonts w:ascii="GHEA Grapalat" w:hAnsi="GHEA Grapalat"/>
                <w:sz w:val="16"/>
                <w:szCs w:val="16"/>
              </w:rPr>
            </w:pPr>
          </w:p>
        </w:tc>
        <w:tc>
          <w:tcPr>
            <w:tcW w:w="709" w:type="dxa"/>
            <w:vAlign w:val="center"/>
          </w:tcPr>
          <w:p w14:paraId="53EA9E5A"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vAlign w:val="center"/>
          </w:tcPr>
          <w:p w14:paraId="6AC9D46F" w14:textId="77777777"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
          <w:p w14:paraId="5BE79C2F" w14:textId="77777777"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FootnoteReference"/>
                <w:rFonts w:ascii="GHEA Grapalat" w:hAnsi="GHEA Grapalat"/>
                <w:sz w:val="16"/>
                <w:szCs w:val="16"/>
              </w:rPr>
              <w:footnoteReference w:customMarkFollows="1" w:id="39"/>
              <w:t>***</w:t>
            </w:r>
          </w:p>
        </w:tc>
      </w:tr>
      <w:tr w:rsidR="00B138F3" w:rsidRPr="00B138F3" w14:paraId="0B40983A" w14:textId="77777777" w:rsidTr="00317BD2">
        <w:trPr>
          <w:trHeight w:val="246"/>
          <w:jc w:val="center"/>
        </w:trPr>
        <w:tc>
          <w:tcPr>
            <w:tcW w:w="1242" w:type="dxa"/>
          </w:tcPr>
          <w:p w14:paraId="746EC2D4" w14:textId="42C27AFC" w:rsidR="00071D1C" w:rsidRPr="00D512DC" w:rsidRDefault="00D512DC" w:rsidP="00B46D58">
            <w:pPr>
              <w:widowControl w:val="0"/>
              <w:jc w:val="center"/>
              <w:rPr>
                <w:rFonts w:ascii="GHEA Grapalat" w:hAnsi="GHEA Grapalat"/>
                <w:sz w:val="16"/>
                <w:szCs w:val="16"/>
                <w:lang w:val="en-US"/>
              </w:rPr>
            </w:pPr>
            <w:r>
              <w:rPr>
                <w:rFonts w:ascii="GHEA Grapalat" w:hAnsi="GHEA Grapalat"/>
                <w:sz w:val="16"/>
                <w:szCs w:val="16"/>
                <w:lang w:val="en-US"/>
              </w:rPr>
              <w:t>1</w:t>
            </w:r>
          </w:p>
        </w:tc>
        <w:tc>
          <w:tcPr>
            <w:tcW w:w="2715" w:type="dxa"/>
          </w:tcPr>
          <w:p w14:paraId="58352225" w14:textId="3EC1B0F7" w:rsidR="00071D1C" w:rsidRPr="00B138F3" w:rsidRDefault="00D512DC" w:rsidP="00B46D58">
            <w:pPr>
              <w:widowControl w:val="0"/>
              <w:jc w:val="center"/>
              <w:rPr>
                <w:rFonts w:ascii="GHEA Grapalat" w:hAnsi="GHEA Grapalat"/>
                <w:sz w:val="16"/>
                <w:szCs w:val="16"/>
              </w:rPr>
            </w:pPr>
            <w:r w:rsidRPr="00F345E0">
              <w:rPr>
                <w:rFonts w:ascii="GHEA Grapalat" w:hAnsi="GHEA Grapalat" w:cs="Calibri"/>
                <w:color w:val="000000"/>
                <w:sz w:val="18"/>
                <w:szCs w:val="20"/>
              </w:rPr>
              <w:t>39111140</w:t>
            </w:r>
          </w:p>
        </w:tc>
        <w:tc>
          <w:tcPr>
            <w:tcW w:w="1559" w:type="dxa"/>
          </w:tcPr>
          <w:p w14:paraId="096BCB46" w14:textId="684281E5" w:rsidR="00071D1C" w:rsidRPr="00B138F3" w:rsidRDefault="007624F3" w:rsidP="00B46D58">
            <w:pPr>
              <w:widowControl w:val="0"/>
              <w:jc w:val="center"/>
              <w:rPr>
                <w:rFonts w:ascii="GHEA Grapalat" w:hAnsi="GHEA Grapalat"/>
                <w:sz w:val="16"/>
                <w:szCs w:val="16"/>
              </w:rPr>
            </w:pPr>
            <w:r w:rsidRPr="007624F3">
              <w:rPr>
                <w:rFonts w:ascii="GHEA Grapalat" w:hAnsi="GHEA Grapalat"/>
                <w:sz w:val="16"/>
                <w:szCs w:val="16"/>
              </w:rPr>
              <w:t>Стулья для зала / включая сборку</w:t>
            </w:r>
          </w:p>
        </w:tc>
        <w:tc>
          <w:tcPr>
            <w:tcW w:w="1925" w:type="dxa"/>
          </w:tcPr>
          <w:p w14:paraId="0761EA24" w14:textId="77777777" w:rsidR="00071D1C" w:rsidRPr="00B138F3" w:rsidRDefault="00071D1C" w:rsidP="00B46D58">
            <w:pPr>
              <w:widowControl w:val="0"/>
              <w:jc w:val="center"/>
              <w:rPr>
                <w:rFonts w:ascii="GHEA Grapalat" w:hAnsi="GHEA Grapalat"/>
                <w:sz w:val="16"/>
                <w:szCs w:val="16"/>
              </w:rPr>
            </w:pPr>
          </w:p>
        </w:tc>
        <w:tc>
          <w:tcPr>
            <w:tcW w:w="1467" w:type="dxa"/>
          </w:tcPr>
          <w:p w14:paraId="5E5B2F4F" w14:textId="77777777" w:rsidR="00ED24E2" w:rsidRPr="00ED24E2" w:rsidRDefault="00ED24E2" w:rsidP="00ED24E2">
            <w:pPr>
              <w:widowControl w:val="0"/>
              <w:jc w:val="center"/>
              <w:rPr>
                <w:rFonts w:ascii="GHEA Grapalat" w:hAnsi="GHEA Grapalat"/>
                <w:sz w:val="16"/>
                <w:szCs w:val="16"/>
              </w:rPr>
            </w:pPr>
            <w:r w:rsidRPr="00ED24E2">
              <w:rPr>
                <w:rFonts w:ascii="GHEA Grapalat" w:hAnsi="GHEA Grapalat"/>
                <w:sz w:val="16"/>
                <w:szCs w:val="16"/>
              </w:rPr>
              <w:t>Закупка и сборка стульев для зала концертного зала «Арно Бабаджанян» ГНОК «Государственна</w:t>
            </w:r>
            <w:r w:rsidRPr="00ED24E2">
              <w:rPr>
                <w:rFonts w:ascii="GHEA Grapalat" w:hAnsi="GHEA Grapalat"/>
                <w:sz w:val="16"/>
                <w:szCs w:val="16"/>
              </w:rPr>
              <w:lastRenderedPageBreak/>
              <w:t>я филармония Армении». Стулья для прихожей с торговой маркой «Аскендер», модель Одесса Мини или аналог с торговой маркой «Audio Italia», модель Antea COM 1. Общее количество стульев – 270, из них 144 (1-8 ряды) передвижных, 126 стационарных (9-15 ряды).</w:t>
            </w:r>
          </w:p>
          <w:p w14:paraId="6B32D42C" w14:textId="77777777" w:rsidR="00ED24E2" w:rsidRPr="00ED24E2" w:rsidRDefault="00ED24E2" w:rsidP="00ED24E2">
            <w:pPr>
              <w:widowControl w:val="0"/>
              <w:jc w:val="center"/>
              <w:rPr>
                <w:rFonts w:ascii="GHEA Grapalat" w:hAnsi="GHEA Grapalat"/>
                <w:sz w:val="16"/>
                <w:szCs w:val="16"/>
              </w:rPr>
            </w:pPr>
            <w:r w:rsidRPr="00ED24E2">
              <w:rPr>
                <w:rFonts w:ascii="GHEA Grapalat" w:hAnsi="GHEA Grapalat"/>
                <w:sz w:val="16"/>
                <w:szCs w:val="16"/>
              </w:rPr>
              <w:t>Поставка стульев включает сборку необходимой фурнитурой и средства поставщика. Стулья должны быть в новом, идеальном состоянии.</w:t>
            </w:r>
          </w:p>
          <w:p w14:paraId="18027A19" w14:textId="77777777" w:rsidR="00ED24E2" w:rsidRPr="00ED24E2" w:rsidRDefault="00ED24E2" w:rsidP="00ED24E2">
            <w:pPr>
              <w:widowControl w:val="0"/>
              <w:jc w:val="center"/>
              <w:rPr>
                <w:rFonts w:ascii="GHEA Grapalat" w:hAnsi="GHEA Grapalat"/>
                <w:sz w:val="16"/>
                <w:szCs w:val="16"/>
              </w:rPr>
            </w:pPr>
            <w:r w:rsidRPr="00ED24E2">
              <w:rPr>
                <w:rFonts w:ascii="GHEA Grapalat" w:hAnsi="GHEA Grapalat"/>
                <w:sz w:val="16"/>
                <w:szCs w:val="16"/>
              </w:rPr>
              <w:t>Гарантийный срок на изделие составляет не менее 365 дней.</w:t>
            </w:r>
          </w:p>
          <w:p w14:paraId="3212C9F4" w14:textId="77777777" w:rsidR="00ED24E2" w:rsidRPr="00ED24E2" w:rsidRDefault="00ED24E2" w:rsidP="00ED24E2">
            <w:pPr>
              <w:widowControl w:val="0"/>
              <w:jc w:val="center"/>
              <w:rPr>
                <w:rFonts w:ascii="GHEA Grapalat" w:hAnsi="GHEA Grapalat"/>
                <w:sz w:val="16"/>
                <w:szCs w:val="16"/>
              </w:rPr>
            </w:pPr>
            <w:r w:rsidRPr="00ED24E2">
              <w:rPr>
                <w:rFonts w:ascii="GHEA Grapalat" w:hAnsi="GHEA Grapalat"/>
                <w:sz w:val="16"/>
                <w:szCs w:val="16"/>
              </w:rPr>
              <w:t xml:space="preserve">Поставку, транспортировку и сборку стульев в зале концертного зала «Арно </w:t>
            </w:r>
            <w:r w:rsidRPr="00ED24E2">
              <w:rPr>
                <w:rFonts w:ascii="GHEA Grapalat" w:hAnsi="GHEA Grapalat"/>
                <w:sz w:val="16"/>
                <w:szCs w:val="16"/>
              </w:rPr>
              <w:lastRenderedPageBreak/>
              <w:t>Бабаджанян» ГНОК «Государственная филармония Армении» обеспечивает поставщик.</w:t>
            </w:r>
          </w:p>
          <w:p w14:paraId="526012E9" w14:textId="15DA6A50" w:rsidR="00071D1C" w:rsidRPr="00B138F3" w:rsidRDefault="00ED24E2" w:rsidP="00ED24E2">
            <w:pPr>
              <w:widowControl w:val="0"/>
              <w:jc w:val="center"/>
              <w:rPr>
                <w:rFonts w:ascii="GHEA Grapalat" w:hAnsi="GHEA Grapalat"/>
                <w:sz w:val="16"/>
                <w:szCs w:val="16"/>
              </w:rPr>
            </w:pPr>
            <w:r w:rsidRPr="00ED24E2">
              <w:rPr>
                <w:rFonts w:ascii="GHEA Grapalat" w:hAnsi="GHEA Grapalat"/>
                <w:sz w:val="16"/>
                <w:szCs w:val="16"/>
              </w:rPr>
              <w:t>Стулья для зала будут поставляться в соответствии с технической спецификацией, содержащейся в приложении, которое является неотъемлемой частью настоящей ТЕХНИЧЕСКОЙ СПЕЦИФИКАЦИИ – ГРАФИКА ЗАКУПОК. К приглашению прилагается приложение.</w:t>
            </w:r>
            <w:bookmarkStart w:id="1" w:name="_GoBack"/>
            <w:bookmarkEnd w:id="1"/>
          </w:p>
        </w:tc>
        <w:tc>
          <w:tcPr>
            <w:tcW w:w="1085" w:type="dxa"/>
          </w:tcPr>
          <w:p w14:paraId="4AC25873" w14:textId="61D24E8E" w:rsidR="00071D1C" w:rsidRPr="00B138F3" w:rsidRDefault="007624F3" w:rsidP="00B46D58">
            <w:pPr>
              <w:widowControl w:val="0"/>
              <w:jc w:val="center"/>
              <w:rPr>
                <w:rFonts w:ascii="GHEA Grapalat" w:hAnsi="GHEA Grapalat"/>
                <w:sz w:val="16"/>
                <w:szCs w:val="16"/>
              </w:rPr>
            </w:pPr>
            <w:r w:rsidRPr="007624F3">
              <w:rPr>
                <w:rFonts w:ascii="GHEA Grapalat" w:hAnsi="GHEA Grapalat"/>
                <w:sz w:val="16"/>
                <w:szCs w:val="16"/>
              </w:rPr>
              <w:lastRenderedPageBreak/>
              <w:t>шт.</w:t>
            </w:r>
          </w:p>
        </w:tc>
        <w:tc>
          <w:tcPr>
            <w:tcW w:w="1559" w:type="dxa"/>
          </w:tcPr>
          <w:p w14:paraId="1CC80B85" w14:textId="7A5CFCA2" w:rsidR="00071D1C" w:rsidRPr="00B138F3" w:rsidRDefault="00071D1C" w:rsidP="00B46D58">
            <w:pPr>
              <w:widowControl w:val="0"/>
              <w:jc w:val="center"/>
              <w:rPr>
                <w:rFonts w:ascii="GHEA Grapalat" w:hAnsi="GHEA Grapalat"/>
                <w:sz w:val="16"/>
                <w:szCs w:val="16"/>
              </w:rPr>
            </w:pPr>
          </w:p>
        </w:tc>
        <w:tc>
          <w:tcPr>
            <w:tcW w:w="1134" w:type="dxa"/>
          </w:tcPr>
          <w:p w14:paraId="416EBBB1" w14:textId="77777777" w:rsidR="00071D1C" w:rsidRPr="00B138F3" w:rsidRDefault="00071D1C" w:rsidP="00B46D58">
            <w:pPr>
              <w:widowControl w:val="0"/>
              <w:jc w:val="center"/>
              <w:rPr>
                <w:rFonts w:ascii="GHEA Grapalat" w:hAnsi="GHEA Grapalat"/>
                <w:sz w:val="16"/>
                <w:szCs w:val="16"/>
              </w:rPr>
            </w:pPr>
          </w:p>
        </w:tc>
        <w:tc>
          <w:tcPr>
            <w:tcW w:w="850" w:type="dxa"/>
          </w:tcPr>
          <w:p w14:paraId="50234EFD" w14:textId="40424391" w:rsidR="00071D1C" w:rsidRPr="0070684C" w:rsidRDefault="0070684C" w:rsidP="00B46D58">
            <w:pPr>
              <w:widowControl w:val="0"/>
              <w:jc w:val="center"/>
              <w:rPr>
                <w:rFonts w:ascii="GHEA Grapalat" w:hAnsi="GHEA Grapalat"/>
                <w:sz w:val="16"/>
                <w:szCs w:val="16"/>
                <w:lang w:val="en-US"/>
              </w:rPr>
            </w:pPr>
            <w:r>
              <w:rPr>
                <w:rFonts w:ascii="GHEA Grapalat" w:hAnsi="GHEA Grapalat" w:cs="Calibri"/>
                <w:color w:val="000000"/>
                <w:sz w:val="18"/>
                <w:szCs w:val="20"/>
                <w:lang w:val="en-US"/>
              </w:rPr>
              <w:t>270</w:t>
            </w:r>
          </w:p>
        </w:tc>
        <w:tc>
          <w:tcPr>
            <w:tcW w:w="709" w:type="dxa"/>
          </w:tcPr>
          <w:p w14:paraId="759A2A01" w14:textId="77777777" w:rsidR="00071D1C" w:rsidRPr="00B138F3" w:rsidRDefault="00071D1C" w:rsidP="00B46D58">
            <w:pPr>
              <w:widowControl w:val="0"/>
              <w:jc w:val="center"/>
              <w:rPr>
                <w:rFonts w:ascii="GHEA Grapalat" w:hAnsi="GHEA Grapalat"/>
                <w:sz w:val="16"/>
                <w:szCs w:val="16"/>
              </w:rPr>
            </w:pPr>
          </w:p>
        </w:tc>
        <w:tc>
          <w:tcPr>
            <w:tcW w:w="1158" w:type="dxa"/>
          </w:tcPr>
          <w:p w14:paraId="364A705C" w14:textId="041BCAB5" w:rsidR="00071D1C" w:rsidRPr="0070684C" w:rsidRDefault="0070684C" w:rsidP="00B46D58">
            <w:pPr>
              <w:widowControl w:val="0"/>
              <w:jc w:val="center"/>
              <w:rPr>
                <w:rFonts w:ascii="GHEA Grapalat" w:hAnsi="GHEA Grapalat"/>
                <w:sz w:val="16"/>
                <w:szCs w:val="16"/>
                <w:lang w:val="en-US"/>
              </w:rPr>
            </w:pPr>
            <w:r>
              <w:rPr>
                <w:rFonts w:ascii="GHEA Grapalat" w:hAnsi="GHEA Grapalat" w:cs="Calibri"/>
                <w:color w:val="000000"/>
                <w:sz w:val="18"/>
                <w:szCs w:val="20"/>
                <w:lang w:val="en-US"/>
              </w:rPr>
              <w:t>270</w:t>
            </w:r>
          </w:p>
        </w:tc>
        <w:tc>
          <w:tcPr>
            <w:tcW w:w="947" w:type="dxa"/>
          </w:tcPr>
          <w:p w14:paraId="60C546F9" w14:textId="1B3B230F" w:rsidR="00071D1C" w:rsidRPr="007624F3" w:rsidRDefault="0070684C" w:rsidP="00B46D58">
            <w:pPr>
              <w:widowControl w:val="0"/>
              <w:jc w:val="center"/>
              <w:rPr>
                <w:rFonts w:ascii="GHEA Grapalat" w:hAnsi="GHEA Grapalat"/>
                <w:sz w:val="16"/>
                <w:szCs w:val="16"/>
                <w:lang w:val="en-US"/>
              </w:rPr>
            </w:pPr>
            <w:r w:rsidRPr="0070684C">
              <w:rPr>
                <w:rFonts w:ascii="GHEA Grapalat" w:hAnsi="GHEA Grapalat"/>
                <w:sz w:val="16"/>
                <w:szCs w:val="16"/>
                <w:lang w:val="en-US"/>
              </w:rPr>
              <w:t>права и обязанности сторон по договору в течение 55 календар</w:t>
            </w:r>
            <w:r w:rsidRPr="0070684C">
              <w:rPr>
                <w:rFonts w:ascii="GHEA Grapalat" w:hAnsi="GHEA Grapalat"/>
                <w:sz w:val="16"/>
                <w:szCs w:val="16"/>
                <w:lang w:val="en-US"/>
              </w:rPr>
              <w:lastRenderedPageBreak/>
              <w:t>ных дней со дня вступления в силу.</w:t>
            </w:r>
          </w:p>
        </w:tc>
      </w:tr>
    </w:tbl>
    <w:p w14:paraId="2039C53A" w14:textId="77777777"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31DEBD18" w14:textId="77777777" w:rsidTr="00E22E51">
        <w:trPr>
          <w:jc w:val="center"/>
        </w:trPr>
        <w:tc>
          <w:tcPr>
            <w:tcW w:w="4536" w:type="dxa"/>
          </w:tcPr>
          <w:p w14:paraId="63500DF9"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14:paraId="1134E360"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14:paraId="35038C27"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6424896F"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14:paraId="68B95C49" w14:textId="77777777" w:rsidR="00071D1C" w:rsidRPr="00B138F3" w:rsidRDefault="00071D1C" w:rsidP="00B46D58">
            <w:pPr>
              <w:widowControl w:val="0"/>
              <w:jc w:val="center"/>
              <w:rPr>
                <w:rFonts w:ascii="GHEA Grapalat" w:hAnsi="GHEA Grapalat"/>
              </w:rPr>
            </w:pPr>
          </w:p>
        </w:tc>
        <w:tc>
          <w:tcPr>
            <w:tcW w:w="4343" w:type="dxa"/>
          </w:tcPr>
          <w:p w14:paraId="2A164B1E"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14:paraId="344C7546"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743BBAD2"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327AF391"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14:paraId="49091D22"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14:paraId="7DAF6BE7"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4DCB72DB"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40"/>
        <w:t>*</w:t>
      </w:r>
    </w:p>
    <w:p w14:paraId="110211CE"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2155"/>
        <w:gridCol w:w="1293"/>
        <w:gridCol w:w="1007"/>
        <w:gridCol w:w="1006"/>
        <w:gridCol w:w="718"/>
        <w:gridCol w:w="861"/>
        <w:gridCol w:w="545"/>
        <w:gridCol w:w="606"/>
        <w:gridCol w:w="718"/>
        <w:gridCol w:w="854"/>
        <w:gridCol w:w="868"/>
        <w:gridCol w:w="861"/>
        <w:gridCol w:w="1007"/>
        <w:gridCol w:w="861"/>
        <w:gridCol w:w="821"/>
      </w:tblGrid>
      <w:tr w:rsidR="00B138F3" w:rsidRPr="00B138F3" w14:paraId="0229CD36" w14:textId="77777777" w:rsidTr="007624F3">
        <w:trPr>
          <w:trHeight w:val="305"/>
          <w:jc w:val="center"/>
        </w:trPr>
        <w:tc>
          <w:tcPr>
            <w:tcW w:w="15905" w:type="dxa"/>
            <w:gridSpan w:val="16"/>
          </w:tcPr>
          <w:p w14:paraId="1771C1F0"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1836F8E7" w14:textId="77777777" w:rsidTr="007624F3">
        <w:trPr>
          <w:trHeight w:val="747"/>
          <w:jc w:val="center"/>
        </w:trPr>
        <w:tc>
          <w:tcPr>
            <w:tcW w:w="1724" w:type="dxa"/>
            <w:vAlign w:val="center"/>
          </w:tcPr>
          <w:p w14:paraId="18B24CDD"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Align w:val="center"/>
          </w:tcPr>
          <w:p w14:paraId="0B3B6F44"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14:paraId="022837EF"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3" w:type="dxa"/>
            <w:gridSpan w:val="13"/>
            <w:vAlign w:val="center"/>
          </w:tcPr>
          <w:p w14:paraId="5BF67017" w14:textId="57073400"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7624F3" w:rsidRPr="007624F3">
              <w:rPr>
                <w:rFonts w:ascii="GHEA Grapalat" w:hAnsi="GHEA Grapalat"/>
                <w:sz w:val="16"/>
                <w:szCs w:val="16"/>
              </w:rPr>
              <w:t>24</w:t>
            </w:r>
            <w:r w:rsidR="00E67FD5" w:rsidRPr="00B138F3">
              <w:rPr>
                <w:rFonts w:ascii="GHEA Grapalat" w:hAnsi="GHEA Grapalat"/>
                <w:sz w:val="16"/>
                <w:szCs w:val="16"/>
              </w:rPr>
              <w:t>г., по месяцам, в том числе</w:t>
            </w:r>
            <w:r w:rsidR="00E67FD5" w:rsidRPr="00B138F3">
              <w:rPr>
                <w:rStyle w:val="FootnoteReference"/>
                <w:rFonts w:ascii="GHEA Grapalat" w:hAnsi="GHEA Grapalat"/>
                <w:sz w:val="16"/>
                <w:szCs w:val="16"/>
              </w:rPr>
              <w:footnoteReference w:customMarkFollows="1" w:id="41"/>
              <w:t>**</w:t>
            </w:r>
          </w:p>
        </w:tc>
      </w:tr>
      <w:tr w:rsidR="00B138F3" w:rsidRPr="00B138F3" w14:paraId="13DE29CD" w14:textId="77777777" w:rsidTr="00AB4EAB">
        <w:trPr>
          <w:trHeight w:val="594"/>
          <w:jc w:val="center"/>
        </w:trPr>
        <w:tc>
          <w:tcPr>
            <w:tcW w:w="1724" w:type="dxa"/>
          </w:tcPr>
          <w:p w14:paraId="0FF77888" w14:textId="77777777" w:rsidR="00071D1C" w:rsidRPr="00B138F3" w:rsidRDefault="00071D1C" w:rsidP="00B46D58">
            <w:pPr>
              <w:widowControl w:val="0"/>
              <w:jc w:val="center"/>
              <w:rPr>
                <w:rFonts w:ascii="GHEA Grapalat" w:hAnsi="GHEA Grapalat"/>
                <w:sz w:val="16"/>
                <w:szCs w:val="16"/>
              </w:rPr>
            </w:pPr>
          </w:p>
        </w:tc>
        <w:tc>
          <w:tcPr>
            <w:tcW w:w="2155" w:type="dxa"/>
          </w:tcPr>
          <w:p w14:paraId="23D7BF3E" w14:textId="77777777" w:rsidR="00071D1C" w:rsidRPr="00B138F3" w:rsidRDefault="00071D1C" w:rsidP="00B46D58">
            <w:pPr>
              <w:widowControl w:val="0"/>
              <w:jc w:val="center"/>
              <w:rPr>
                <w:rFonts w:ascii="GHEA Grapalat" w:hAnsi="GHEA Grapalat"/>
                <w:sz w:val="16"/>
                <w:szCs w:val="16"/>
              </w:rPr>
            </w:pPr>
          </w:p>
        </w:tc>
        <w:tc>
          <w:tcPr>
            <w:tcW w:w="1293" w:type="dxa"/>
          </w:tcPr>
          <w:p w14:paraId="26D06C17" w14:textId="77777777" w:rsidR="00071D1C" w:rsidRPr="00B138F3" w:rsidRDefault="00071D1C" w:rsidP="00B46D58">
            <w:pPr>
              <w:widowControl w:val="0"/>
              <w:jc w:val="center"/>
              <w:rPr>
                <w:rFonts w:ascii="GHEA Grapalat" w:hAnsi="GHEA Grapalat"/>
                <w:sz w:val="16"/>
                <w:szCs w:val="16"/>
              </w:rPr>
            </w:pPr>
          </w:p>
        </w:tc>
        <w:tc>
          <w:tcPr>
            <w:tcW w:w="1007" w:type="dxa"/>
            <w:vAlign w:val="center"/>
          </w:tcPr>
          <w:p w14:paraId="24CF7B89"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14:paraId="46C2EDB1"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14:paraId="3F257E9C"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14:paraId="1C770250"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14:paraId="1CA07029"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14:paraId="51FB981B"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14:paraId="3C071B07"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14:paraId="77A49F80"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14:paraId="0187E80A"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14:paraId="55DD88E5"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14:paraId="2ED99B0D"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14:paraId="6D1E0934"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14:paraId="3453F4AC" w14:textId="77777777"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7624F3" w:rsidRPr="00B138F3" w14:paraId="731B7F4F" w14:textId="77777777" w:rsidTr="007624F3">
        <w:trPr>
          <w:trHeight w:val="404"/>
          <w:jc w:val="center"/>
        </w:trPr>
        <w:tc>
          <w:tcPr>
            <w:tcW w:w="1724" w:type="dxa"/>
            <w:vAlign w:val="center"/>
          </w:tcPr>
          <w:p w14:paraId="4CF6639B" w14:textId="41CC2945" w:rsidR="007624F3" w:rsidRPr="007624F3" w:rsidRDefault="007624F3" w:rsidP="007624F3">
            <w:pPr>
              <w:widowControl w:val="0"/>
              <w:jc w:val="center"/>
              <w:rPr>
                <w:rFonts w:ascii="GHEA Grapalat" w:hAnsi="GHEA Grapalat"/>
                <w:sz w:val="16"/>
                <w:szCs w:val="16"/>
              </w:rPr>
            </w:pPr>
            <w:r w:rsidRPr="007624F3">
              <w:rPr>
                <w:rFonts w:ascii="GHEA Grapalat" w:hAnsi="GHEA Grapalat"/>
                <w:sz w:val="16"/>
                <w:szCs w:val="16"/>
              </w:rPr>
              <w:t>1.</w:t>
            </w:r>
          </w:p>
        </w:tc>
        <w:tc>
          <w:tcPr>
            <w:tcW w:w="2155" w:type="dxa"/>
            <w:vAlign w:val="center"/>
          </w:tcPr>
          <w:p w14:paraId="23580BC0" w14:textId="4F0925D1" w:rsidR="007624F3" w:rsidRPr="00B138F3" w:rsidRDefault="007624F3" w:rsidP="007624F3">
            <w:pPr>
              <w:widowControl w:val="0"/>
              <w:jc w:val="center"/>
              <w:rPr>
                <w:rFonts w:ascii="GHEA Grapalat" w:hAnsi="GHEA Grapalat"/>
                <w:sz w:val="16"/>
                <w:szCs w:val="16"/>
              </w:rPr>
            </w:pPr>
            <w:r w:rsidRPr="007624F3">
              <w:rPr>
                <w:rFonts w:ascii="GHEA Grapalat" w:hAnsi="GHEA Grapalat"/>
                <w:sz w:val="16"/>
                <w:szCs w:val="16"/>
              </w:rPr>
              <w:t>39111140</w:t>
            </w:r>
          </w:p>
        </w:tc>
        <w:tc>
          <w:tcPr>
            <w:tcW w:w="1293" w:type="dxa"/>
          </w:tcPr>
          <w:p w14:paraId="03C78172" w14:textId="2CFC98CC" w:rsidR="007624F3" w:rsidRPr="00B138F3" w:rsidRDefault="007624F3" w:rsidP="007624F3">
            <w:pPr>
              <w:widowControl w:val="0"/>
              <w:jc w:val="center"/>
              <w:rPr>
                <w:rFonts w:ascii="GHEA Grapalat" w:hAnsi="GHEA Grapalat"/>
                <w:sz w:val="16"/>
                <w:szCs w:val="16"/>
              </w:rPr>
            </w:pPr>
            <w:r w:rsidRPr="007624F3">
              <w:rPr>
                <w:rFonts w:ascii="GHEA Grapalat" w:hAnsi="GHEA Grapalat"/>
                <w:sz w:val="16"/>
                <w:szCs w:val="16"/>
              </w:rPr>
              <w:t>Стулья для зала / включая сборку</w:t>
            </w:r>
          </w:p>
        </w:tc>
        <w:tc>
          <w:tcPr>
            <w:tcW w:w="1007" w:type="dxa"/>
            <w:vAlign w:val="center"/>
          </w:tcPr>
          <w:p w14:paraId="17BDAAD6" w14:textId="0D1CA7DF" w:rsidR="007624F3" w:rsidRPr="00B138F3" w:rsidRDefault="007624F3" w:rsidP="007624F3">
            <w:pPr>
              <w:widowControl w:val="0"/>
              <w:jc w:val="center"/>
              <w:rPr>
                <w:rFonts w:ascii="GHEA Grapalat" w:hAnsi="GHEA Grapalat"/>
                <w:sz w:val="16"/>
                <w:szCs w:val="16"/>
              </w:rPr>
            </w:pPr>
          </w:p>
        </w:tc>
        <w:tc>
          <w:tcPr>
            <w:tcW w:w="1006" w:type="dxa"/>
            <w:vAlign w:val="center"/>
          </w:tcPr>
          <w:p w14:paraId="624FA4F6" w14:textId="14E0BF6E" w:rsidR="007624F3" w:rsidRPr="00B138F3" w:rsidRDefault="007624F3" w:rsidP="007624F3">
            <w:pPr>
              <w:widowControl w:val="0"/>
              <w:jc w:val="center"/>
              <w:rPr>
                <w:rFonts w:ascii="GHEA Grapalat" w:hAnsi="GHEA Grapalat"/>
                <w:sz w:val="16"/>
                <w:szCs w:val="16"/>
              </w:rPr>
            </w:pPr>
          </w:p>
        </w:tc>
        <w:tc>
          <w:tcPr>
            <w:tcW w:w="718" w:type="dxa"/>
            <w:vAlign w:val="center"/>
          </w:tcPr>
          <w:p w14:paraId="24786DAD" w14:textId="3189F74B" w:rsidR="007624F3" w:rsidRPr="00B138F3" w:rsidRDefault="007624F3" w:rsidP="007624F3">
            <w:pPr>
              <w:widowControl w:val="0"/>
              <w:jc w:val="center"/>
              <w:rPr>
                <w:rFonts w:ascii="GHEA Grapalat" w:hAnsi="GHEA Grapalat" w:cs="Arial"/>
                <w:sz w:val="16"/>
                <w:szCs w:val="16"/>
              </w:rPr>
            </w:pPr>
          </w:p>
        </w:tc>
        <w:tc>
          <w:tcPr>
            <w:tcW w:w="861" w:type="dxa"/>
            <w:vAlign w:val="center"/>
          </w:tcPr>
          <w:p w14:paraId="3B144670" w14:textId="4C2E9153" w:rsidR="007624F3" w:rsidRPr="00B138F3" w:rsidRDefault="007624F3" w:rsidP="007624F3">
            <w:pPr>
              <w:widowControl w:val="0"/>
              <w:jc w:val="center"/>
              <w:rPr>
                <w:rFonts w:ascii="GHEA Grapalat" w:hAnsi="GHEA Grapalat" w:cs="Arial"/>
                <w:sz w:val="16"/>
                <w:szCs w:val="16"/>
              </w:rPr>
            </w:pPr>
          </w:p>
        </w:tc>
        <w:tc>
          <w:tcPr>
            <w:tcW w:w="545" w:type="dxa"/>
            <w:vAlign w:val="center"/>
          </w:tcPr>
          <w:p w14:paraId="13DF0032" w14:textId="7B000E39" w:rsidR="007624F3" w:rsidRPr="00B138F3" w:rsidRDefault="007624F3" w:rsidP="007624F3">
            <w:pPr>
              <w:widowControl w:val="0"/>
              <w:jc w:val="center"/>
              <w:rPr>
                <w:rFonts w:ascii="GHEA Grapalat" w:hAnsi="GHEA Grapalat" w:cs="Arial"/>
                <w:sz w:val="16"/>
                <w:szCs w:val="16"/>
              </w:rPr>
            </w:pPr>
          </w:p>
        </w:tc>
        <w:tc>
          <w:tcPr>
            <w:tcW w:w="606" w:type="dxa"/>
            <w:vAlign w:val="center"/>
          </w:tcPr>
          <w:p w14:paraId="6D1738E8" w14:textId="52C56D54" w:rsidR="007624F3" w:rsidRPr="00B138F3" w:rsidRDefault="007624F3" w:rsidP="007624F3">
            <w:pPr>
              <w:widowControl w:val="0"/>
              <w:jc w:val="center"/>
              <w:rPr>
                <w:rFonts w:ascii="GHEA Grapalat" w:hAnsi="GHEA Grapalat" w:cs="Arial"/>
                <w:sz w:val="16"/>
                <w:szCs w:val="16"/>
              </w:rPr>
            </w:pPr>
          </w:p>
        </w:tc>
        <w:tc>
          <w:tcPr>
            <w:tcW w:w="718" w:type="dxa"/>
            <w:vAlign w:val="center"/>
          </w:tcPr>
          <w:p w14:paraId="2EEF05B5" w14:textId="3956D20F" w:rsidR="007624F3" w:rsidRPr="00B138F3" w:rsidRDefault="007624F3" w:rsidP="007624F3">
            <w:pPr>
              <w:widowControl w:val="0"/>
              <w:jc w:val="center"/>
              <w:rPr>
                <w:rFonts w:ascii="GHEA Grapalat" w:hAnsi="GHEA Grapalat" w:cs="Arial"/>
                <w:sz w:val="16"/>
                <w:szCs w:val="16"/>
              </w:rPr>
            </w:pPr>
          </w:p>
        </w:tc>
        <w:tc>
          <w:tcPr>
            <w:tcW w:w="854" w:type="dxa"/>
            <w:vAlign w:val="center"/>
          </w:tcPr>
          <w:p w14:paraId="22BABA1C" w14:textId="0A1A9871" w:rsidR="007624F3" w:rsidRPr="00B138F3" w:rsidRDefault="007624F3" w:rsidP="007624F3">
            <w:pPr>
              <w:widowControl w:val="0"/>
              <w:jc w:val="center"/>
              <w:rPr>
                <w:rFonts w:ascii="GHEA Grapalat" w:hAnsi="GHEA Grapalat" w:cs="Arial"/>
                <w:sz w:val="16"/>
                <w:szCs w:val="16"/>
              </w:rPr>
            </w:pPr>
          </w:p>
        </w:tc>
        <w:tc>
          <w:tcPr>
            <w:tcW w:w="868" w:type="dxa"/>
            <w:vAlign w:val="center"/>
          </w:tcPr>
          <w:p w14:paraId="70829757" w14:textId="3882B9B1" w:rsidR="007624F3" w:rsidRPr="00B138F3" w:rsidRDefault="007624F3" w:rsidP="007624F3">
            <w:pPr>
              <w:widowControl w:val="0"/>
              <w:jc w:val="center"/>
              <w:rPr>
                <w:rFonts w:ascii="GHEA Grapalat" w:hAnsi="GHEA Grapalat" w:cs="Arial"/>
                <w:sz w:val="16"/>
                <w:szCs w:val="16"/>
              </w:rPr>
            </w:pPr>
          </w:p>
        </w:tc>
        <w:tc>
          <w:tcPr>
            <w:tcW w:w="861" w:type="dxa"/>
            <w:vAlign w:val="center"/>
          </w:tcPr>
          <w:p w14:paraId="5CF4D645" w14:textId="64B96C75" w:rsidR="007624F3" w:rsidRPr="00B138F3" w:rsidRDefault="007624F3" w:rsidP="007624F3">
            <w:pPr>
              <w:widowControl w:val="0"/>
              <w:jc w:val="center"/>
              <w:rPr>
                <w:rFonts w:ascii="GHEA Grapalat" w:hAnsi="GHEA Grapalat" w:cs="Arial"/>
                <w:sz w:val="16"/>
                <w:szCs w:val="16"/>
              </w:rPr>
            </w:pPr>
          </w:p>
        </w:tc>
        <w:tc>
          <w:tcPr>
            <w:tcW w:w="1007" w:type="dxa"/>
            <w:vAlign w:val="center"/>
          </w:tcPr>
          <w:p w14:paraId="37CD0409" w14:textId="2F40D1B2" w:rsidR="007624F3" w:rsidRPr="00B138F3" w:rsidRDefault="007624F3" w:rsidP="007624F3">
            <w:pPr>
              <w:widowControl w:val="0"/>
              <w:jc w:val="center"/>
              <w:rPr>
                <w:rFonts w:ascii="GHEA Grapalat" w:hAnsi="GHEA Grapalat" w:cs="Arial"/>
                <w:sz w:val="16"/>
                <w:szCs w:val="16"/>
              </w:rPr>
            </w:pPr>
          </w:p>
        </w:tc>
        <w:tc>
          <w:tcPr>
            <w:tcW w:w="861" w:type="dxa"/>
            <w:vAlign w:val="center"/>
          </w:tcPr>
          <w:p w14:paraId="120E05FE" w14:textId="77777777" w:rsidR="007624F3" w:rsidRPr="00D45405" w:rsidRDefault="007624F3" w:rsidP="007624F3">
            <w:pPr>
              <w:rPr>
                <w:rFonts w:ascii="GHEA Grapalat" w:hAnsi="GHEA Grapalat"/>
                <w:sz w:val="18"/>
                <w:lang w:val="pt-BR"/>
              </w:rPr>
            </w:pPr>
          </w:p>
          <w:p w14:paraId="4F20A77C" w14:textId="3F089B7E" w:rsidR="007624F3" w:rsidRPr="00B138F3" w:rsidRDefault="007624F3" w:rsidP="007624F3">
            <w:pPr>
              <w:widowControl w:val="0"/>
              <w:jc w:val="center"/>
              <w:rPr>
                <w:rFonts w:ascii="GHEA Grapalat" w:hAnsi="GHEA Grapalat" w:cs="Arial"/>
                <w:sz w:val="16"/>
                <w:szCs w:val="16"/>
              </w:rPr>
            </w:pPr>
            <w:r w:rsidRPr="00D45405">
              <w:rPr>
                <w:rFonts w:ascii="GHEA Grapalat" w:hAnsi="GHEA Grapalat"/>
                <w:sz w:val="18"/>
                <w:lang w:val="pt-BR"/>
              </w:rPr>
              <w:t>100 %</w:t>
            </w:r>
          </w:p>
        </w:tc>
        <w:tc>
          <w:tcPr>
            <w:tcW w:w="821" w:type="dxa"/>
            <w:vAlign w:val="center"/>
          </w:tcPr>
          <w:p w14:paraId="08A2559A" w14:textId="77777777" w:rsidR="007624F3" w:rsidRPr="00D45405" w:rsidRDefault="007624F3" w:rsidP="007624F3">
            <w:pPr>
              <w:rPr>
                <w:rFonts w:ascii="GHEA Grapalat" w:hAnsi="GHEA Grapalat"/>
                <w:sz w:val="18"/>
                <w:lang w:val="pt-BR"/>
              </w:rPr>
            </w:pPr>
          </w:p>
          <w:p w14:paraId="32C60E33" w14:textId="56BAB6A8" w:rsidR="007624F3" w:rsidRPr="00B138F3" w:rsidRDefault="007624F3" w:rsidP="007624F3">
            <w:pPr>
              <w:widowControl w:val="0"/>
              <w:jc w:val="center"/>
              <w:rPr>
                <w:rFonts w:ascii="GHEA Grapalat" w:hAnsi="GHEA Grapalat"/>
                <w:b/>
                <w:sz w:val="16"/>
                <w:szCs w:val="16"/>
              </w:rPr>
            </w:pPr>
            <w:r w:rsidRPr="00D45405">
              <w:rPr>
                <w:rFonts w:ascii="GHEA Grapalat" w:hAnsi="GHEA Grapalat"/>
                <w:sz w:val="18"/>
                <w:lang w:val="pt-BR"/>
              </w:rPr>
              <w:t>100 %</w:t>
            </w:r>
          </w:p>
        </w:tc>
      </w:tr>
    </w:tbl>
    <w:p w14:paraId="00EFF02A" w14:textId="77777777"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722C663D" w14:textId="77777777" w:rsidTr="00E22E51">
        <w:trPr>
          <w:jc w:val="center"/>
        </w:trPr>
        <w:tc>
          <w:tcPr>
            <w:tcW w:w="4536" w:type="dxa"/>
          </w:tcPr>
          <w:p w14:paraId="0FDD357B"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34596855"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65045024"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718373AB"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5AF94F92" w14:textId="77777777" w:rsidR="00071D1C" w:rsidRPr="00B138F3" w:rsidRDefault="00071D1C" w:rsidP="00B46D58">
            <w:pPr>
              <w:widowControl w:val="0"/>
              <w:spacing w:after="160"/>
              <w:jc w:val="center"/>
              <w:rPr>
                <w:rFonts w:ascii="GHEA Grapalat" w:hAnsi="GHEA Grapalat"/>
              </w:rPr>
            </w:pPr>
          </w:p>
        </w:tc>
        <w:tc>
          <w:tcPr>
            <w:tcW w:w="4343" w:type="dxa"/>
          </w:tcPr>
          <w:p w14:paraId="296E75F9"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0DB09472"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4A3B9BBA"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6BD1FEE4"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2C5B2447" w14:textId="77777777"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14:paraId="3F8B83D8"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14:paraId="664DDD51"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54306330" w14:textId="77777777"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14:paraId="5CA6B815" w14:textId="77777777" w:rsidTr="007A2020">
        <w:trPr>
          <w:tblCellSpacing w:w="7" w:type="dxa"/>
          <w:jc w:val="center"/>
        </w:trPr>
        <w:tc>
          <w:tcPr>
            <w:tcW w:w="0" w:type="auto"/>
            <w:vAlign w:val="center"/>
          </w:tcPr>
          <w:p w14:paraId="5F59FE74" w14:textId="77777777"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14:paraId="1A839610"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14:paraId="4520A932"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14:paraId="1107C4A6"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14:paraId="720FD3D7"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14:paraId="643EE081"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14:paraId="5B37A960"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14:paraId="0169B307"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4F05BD47"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2A3B2D4E"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14:paraId="3B45C67A"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14:paraId="7EDC188C"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14:paraId="02F0D5F9" w14:textId="77777777" w:rsidR="0038400D" w:rsidRPr="00B138F3" w:rsidRDefault="0038400D" w:rsidP="00B46D58">
      <w:pPr>
        <w:widowControl w:val="0"/>
        <w:spacing w:after="160"/>
        <w:ind w:firstLine="375"/>
        <w:rPr>
          <w:rFonts w:ascii="GHEA Grapalat" w:hAnsi="GHEA Grapalat"/>
          <w:iCs/>
        </w:rPr>
      </w:pPr>
    </w:p>
    <w:p w14:paraId="6C4D6ADA" w14:textId="77777777"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14:paraId="71090C47" w14:textId="77777777"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14:paraId="032903E5" w14:textId="77777777"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14:paraId="578724A8" w14:textId="77777777"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14:paraId="76963146" w14:textId="77777777"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14:paraId="7AED3F04" w14:textId="77777777"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14:paraId="7A976E91" w14:textId="77777777"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14:paraId="1E79A318" w14:textId="77777777"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14:paraId="3B729148" w14:textId="77777777"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14:paraId="5C29C1B2" w14:textId="77777777" w:rsidTr="00AB4EAB">
        <w:trPr>
          <w:jc w:val="center"/>
        </w:trPr>
        <w:tc>
          <w:tcPr>
            <w:tcW w:w="442" w:type="dxa"/>
            <w:vMerge w:val="restart"/>
            <w:shd w:val="clear" w:color="auto" w:fill="auto"/>
            <w:vAlign w:val="center"/>
          </w:tcPr>
          <w:p w14:paraId="353C4E86"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14:paraId="659D3C93" w14:textId="77777777"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14:paraId="4611D6F7" w14:textId="77777777" w:rsidTr="00AB4EAB">
        <w:trPr>
          <w:jc w:val="center"/>
        </w:trPr>
        <w:tc>
          <w:tcPr>
            <w:tcW w:w="442" w:type="dxa"/>
            <w:vMerge/>
            <w:shd w:val="clear" w:color="auto" w:fill="auto"/>
          </w:tcPr>
          <w:p w14:paraId="48F8B1E4"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07CD44B5"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14:paraId="68D1952A"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4B545C0D"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14:paraId="7E5C38DC"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14:paraId="32FE3D78" w14:textId="77777777"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5E88EDA6" w14:textId="77777777"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14:paraId="2591BF54" w14:textId="77777777" w:rsidTr="00AB4EAB">
        <w:trPr>
          <w:trHeight w:val="1105"/>
          <w:jc w:val="center"/>
        </w:trPr>
        <w:tc>
          <w:tcPr>
            <w:tcW w:w="442" w:type="dxa"/>
            <w:vMerge/>
            <w:tcBorders>
              <w:bottom w:val="single" w:sz="4" w:space="0" w:color="auto"/>
            </w:tcBorders>
            <w:shd w:val="clear" w:color="auto" w:fill="auto"/>
          </w:tcPr>
          <w:p w14:paraId="35709D85"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3C57BE59"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0D2E3DAB"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42007AB9"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2770EE7D"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3279FEBD"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0D2E5D86"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46C68E62"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4A5121FD"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14:paraId="6F35B5C8" w14:textId="77777777" w:rsidTr="00AB4EAB">
        <w:trPr>
          <w:jc w:val="center"/>
        </w:trPr>
        <w:tc>
          <w:tcPr>
            <w:tcW w:w="442" w:type="dxa"/>
            <w:shd w:val="clear" w:color="auto" w:fill="auto"/>
            <w:vAlign w:val="center"/>
          </w:tcPr>
          <w:p w14:paraId="6365B9E1"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5098C7B3"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10320B80"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6AEFEF6F"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11C16F89"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44E09823"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7739477C"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6B7858E7"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02F795AD"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14:paraId="246FBA55" w14:textId="77777777" w:rsidTr="00AB4EAB">
        <w:trPr>
          <w:jc w:val="center"/>
        </w:trPr>
        <w:tc>
          <w:tcPr>
            <w:tcW w:w="442" w:type="dxa"/>
            <w:shd w:val="clear" w:color="auto" w:fill="auto"/>
          </w:tcPr>
          <w:p w14:paraId="7A8BB2BD"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5C5501F5"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4438F33D"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57D83FD4"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1E158B99"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3B992F6B"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7EBCF69B"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324D973D"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65AFCD9C"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14:paraId="6D4C0E7E" w14:textId="77777777" w:rsidR="0038400D" w:rsidRPr="00B138F3" w:rsidRDefault="0038400D" w:rsidP="00B46D58">
      <w:pPr>
        <w:widowControl w:val="0"/>
        <w:spacing w:after="160"/>
        <w:ind w:firstLine="375"/>
        <w:jc w:val="both"/>
        <w:rPr>
          <w:rFonts w:ascii="GHEA Grapalat" w:hAnsi="GHEA Grapalat" w:cs="Arial"/>
          <w:iCs/>
          <w:lang w:val="en-US"/>
        </w:rPr>
      </w:pPr>
    </w:p>
    <w:p w14:paraId="19D4D9C8" w14:textId="77777777"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14:paraId="15B3979D" w14:textId="77777777"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14:paraId="64054E18" w14:textId="77777777" w:rsidTr="007A2020">
        <w:trPr>
          <w:trHeight w:val="266"/>
          <w:tblCellSpacing w:w="7" w:type="dxa"/>
          <w:jc w:val="center"/>
        </w:trPr>
        <w:tc>
          <w:tcPr>
            <w:tcW w:w="0" w:type="auto"/>
            <w:vAlign w:val="center"/>
          </w:tcPr>
          <w:p w14:paraId="25CC203A"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22FD21C5"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14:paraId="1892F629" w14:textId="77777777" w:rsidTr="007A2020">
        <w:trPr>
          <w:trHeight w:val="473"/>
          <w:tblCellSpacing w:w="7" w:type="dxa"/>
          <w:jc w:val="center"/>
        </w:trPr>
        <w:tc>
          <w:tcPr>
            <w:tcW w:w="0" w:type="auto"/>
            <w:vAlign w:val="center"/>
          </w:tcPr>
          <w:p w14:paraId="3A91CC28" w14:textId="77777777"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14:paraId="0651E16B"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0E4172E8"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14:paraId="7FE1E81F"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14:paraId="769E58B0" w14:textId="77777777" w:rsidTr="007A2020">
        <w:trPr>
          <w:trHeight w:val="503"/>
          <w:tblCellSpacing w:w="7" w:type="dxa"/>
          <w:jc w:val="center"/>
        </w:trPr>
        <w:tc>
          <w:tcPr>
            <w:tcW w:w="0" w:type="auto"/>
            <w:vAlign w:val="center"/>
          </w:tcPr>
          <w:p w14:paraId="58FA30F9"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14:paraId="1135B580"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54809856"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14:paraId="6460F4DB"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14:paraId="275B117B" w14:textId="77777777" w:rsidTr="007A2020">
        <w:trPr>
          <w:trHeight w:val="281"/>
          <w:tblCellSpacing w:w="7" w:type="dxa"/>
          <w:jc w:val="center"/>
        </w:trPr>
        <w:tc>
          <w:tcPr>
            <w:tcW w:w="0" w:type="auto"/>
            <w:vAlign w:val="center"/>
          </w:tcPr>
          <w:p w14:paraId="33BD3DB1"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14:paraId="7DF47C8C"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14:paraId="6BBA50A8" w14:textId="77777777" w:rsidR="00196F14" w:rsidRPr="00B138F3" w:rsidRDefault="00196F14" w:rsidP="00B46D58">
      <w:pPr>
        <w:widowControl w:val="0"/>
        <w:spacing w:after="160"/>
        <w:jc w:val="right"/>
        <w:rPr>
          <w:rFonts w:ascii="GHEA Grapalat" w:hAnsi="GHEA Grapalat" w:cs="Sylfaen"/>
          <w:b/>
        </w:rPr>
      </w:pPr>
    </w:p>
    <w:p w14:paraId="65B526FA" w14:textId="77777777" w:rsidR="00196F14" w:rsidRPr="00B138F3" w:rsidRDefault="00196F14" w:rsidP="00B46D58">
      <w:pPr>
        <w:rPr>
          <w:rFonts w:ascii="GHEA Grapalat" w:hAnsi="GHEA Grapalat" w:cs="Sylfaen"/>
          <w:b/>
        </w:rPr>
      </w:pPr>
      <w:r w:rsidRPr="00B138F3">
        <w:rPr>
          <w:rFonts w:ascii="GHEA Grapalat" w:hAnsi="GHEA Grapalat" w:cs="Sylfaen"/>
          <w:b/>
        </w:rPr>
        <w:br w:type="page"/>
      </w:r>
    </w:p>
    <w:p w14:paraId="71A53F07" w14:textId="77777777"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14:paraId="6B6FD332" w14:textId="77777777"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14:paraId="3C06157B"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p>
    <w:p w14:paraId="5072F450" w14:textId="77777777"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14:paraId="651378BA"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370B6557" w14:textId="77777777" w:rsidR="00071D1C" w:rsidRPr="00B138F3" w:rsidRDefault="00071D1C" w:rsidP="00B46D58">
      <w:pPr>
        <w:widowControl w:val="0"/>
        <w:tabs>
          <w:tab w:val="left" w:pos="360"/>
          <w:tab w:val="left" w:pos="540"/>
        </w:tabs>
        <w:spacing w:after="160"/>
        <w:jc w:val="center"/>
        <w:rPr>
          <w:rFonts w:ascii="GHEA Grapalat" w:hAnsi="GHEA Grapalat" w:cs="Sylfaen"/>
        </w:rPr>
      </w:pPr>
    </w:p>
    <w:p w14:paraId="4B3B986A" w14:textId="77777777"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4853043B" w14:textId="77777777"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14:paraId="33D63096" w14:textId="77777777"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14:paraId="3B12CC93" w14:textId="77777777"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5B3EF453" w14:textId="77777777"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192FF496" w14:textId="77777777"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14:paraId="5FC6EF90" w14:textId="77777777"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14:paraId="78A0E367"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6DE155AE" w14:textId="77777777"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14:paraId="1DF9F05E"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F40D589" w14:textId="77777777"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054CD100"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EFA9383"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14:paraId="4C593757"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8870FA8"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0705AC7"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157475B" w14:textId="77777777" w:rsidR="00071D1C" w:rsidRPr="00B138F3" w:rsidRDefault="00071D1C" w:rsidP="00B46D58">
            <w:pPr>
              <w:widowControl w:val="0"/>
              <w:spacing w:after="120"/>
              <w:jc w:val="center"/>
              <w:rPr>
                <w:rFonts w:ascii="GHEA Grapalat" w:hAnsi="GHEA Grapalat" w:cs="Sylfaen"/>
                <w:sz w:val="20"/>
                <w:szCs w:val="20"/>
              </w:rPr>
            </w:pPr>
          </w:p>
        </w:tc>
      </w:tr>
      <w:tr w:rsidR="00071D1C" w:rsidRPr="00B138F3" w14:paraId="280B9EED"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5ACD0CF"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1D364A0"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5C81648" w14:textId="77777777" w:rsidR="00071D1C" w:rsidRPr="00B138F3" w:rsidRDefault="00071D1C" w:rsidP="00B46D58">
            <w:pPr>
              <w:widowControl w:val="0"/>
              <w:spacing w:after="120"/>
              <w:jc w:val="center"/>
              <w:rPr>
                <w:rFonts w:ascii="GHEA Grapalat" w:hAnsi="GHEA Grapalat" w:cs="Sylfaen"/>
                <w:sz w:val="20"/>
                <w:szCs w:val="20"/>
              </w:rPr>
            </w:pPr>
          </w:p>
        </w:tc>
      </w:tr>
    </w:tbl>
    <w:p w14:paraId="60DCAA9C" w14:textId="77777777" w:rsidR="00071D1C" w:rsidRPr="00B138F3" w:rsidRDefault="00071D1C" w:rsidP="00B46D58">
      <w:pPr>
        <w:widowControl w:val="0"/>
        <w:tabs>
          <w:tab w:val="left" w:pos="360"/>
          <w:tab w:val="left" w:pos="540"/>
        </w:tabs>
        <w:spacing w:after="160"/>
        <w:jc w:val="both"/>
        <w:rPr>
          <w:rFonts w:ascii="GHEA Grapalat" w:hAnsi="GHEA Grapalat" w:cs="Sylfaen"/>
        </w:rPr>
      </w:pPr>
    </w:p>
    <w:p w14:paraId="0C8A0B93"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26EAC545" w14:textId="77777777" w:rsidR="00B138F3" w:rsidRDefault="00B138F3" w:rsidP="00B138F3">
      <w:pPr>
        <w:rPr>
          <w:rFonts w:ascii="GHEA Grapalat" w:hAnsi="GHEA Grapalat"/>
        </w:rPr>
      </w:pPr>
      <w:r>
        <w:rPr>
          <w:rFonts w:ascii="GHEA Grapalat" w:hAnsi="GHEA Grapalat"/>
        </w:rPr>
        <w:t xml:space="preserve">                                                       </w:t>
      </w:r>
    </w:p>
    <w:p w14:paraId="179EAAC1" w14:textId="77777777"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14:paraId="3D097AEA" w14:textId="77777777"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350"/>
        <w:gridCol w:w="4720"/>
      </w:tblGrid>
      <w:tr w:rsidR="00B138F3" w:rsidRPr="00B138F3" w14:paraId="39D10016" w14:textId="77777777" w:rsidTr="007072C5">
        <w:tc>
          <w:tcPr>
            <w:tcW w:w="4450" w:type="dxa"/>
          </w:tcPr>
          <w:p w14:paraId="2FBD43D1"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14:paraId="0ADF767B"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14:paraId="21FD16B3" w14:textId="77777777"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14:paraId="055C882E" w14:textId="77777777"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14:paraId="71922AD8" w14:textId="77777777" w:rsidTr="00E22E51">
        <w:trPr>
          <w:tblCellSpacing w:w="7" w:type="dxa"/>
          <w:jc w:val="center"/>
        </w:trPr>
        <w:tc>
          <w:tcPr>
            <w:tcW w:w="0" w:type="auto"/>
            <w:vAlign w:val="center"/>
          </w:tcPr>
          <w:p w14:paraId="49E0F433"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560517CD"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1C6EF40F"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67959C18"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14:paraId="4C60C074" w14:textId="77777777" w:rsidTr="00E22E51">
        <w:trPr>
          <w:tblCellSpacing w:w="7" w:type="dxa"/>
          <w:jc w:val="center"/>
        </w:trPr>
        <w:tc>
          <w:tcPr>
            <w:tcW w:w="0" w:type="auto"/>
            <w:vAlign w:val="center"/>
          </w:tcPr>
          <w:p w14:paraId="0F82906A"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1EEAF45F"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36ADAD64"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3FE196BE"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14:paraId="36C3FC48" w14:textId="77777777"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0971FF" w14:textId="77777777" w:rsidR="00B14EEB" w:rsidRDefault="00B14EEB">
      <w:r>
        <w:separator/>
      </w:r>
    </w:p>
  </w:endnote>
  <w:endnote w:type="continuationSeparator" w:id="0">
    <w:p w14:paraId="0F200557" w14:textId="77777777" w:rsidR="00B14EEB" w:rsidRDefault="00B1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w:altName w:val="Arial"/>
    <w:panose1 w:val="020B0604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800006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9900513"/>
      <w:docPartObj>
        <w:docPartGallery w:val="Page Numbers (Bottom of Page)"/>
        <w:docPartUnique/>
      </w:docPartObj>
    </w:sdtPr>
    <w:sdtEndPr>
      <w:rPr>
        <w:rFonts w:ascii="GHEA Grapalat" w:hAnsi="GHEA Grapalat"/>
        <w:sz w:val="24"/>
        <w:szCs w:val="24"/>
      </w:rPr>
    </w:sdtEndPr>
    <w:sdtContent>
      <w:p w14:paraId="0BE59824" w14:textId="33DE2215" w:rsidR="006D2CDF" w:rsidRPr="00C861E9" w:rsidRDefault="006D2CDF">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ED24E2">
          <w:rPr>
            <w:rFonts w:ascii="GHEA Grapalat" w:hAnsi="GHEA Grapalat"/>
            <w:noProof/>
            <w:sz w:val="24"/>
            <w:szCs w:val="24"/>
          </w:rPr>
          <w:t>109</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14AD88" w14:textId="77777777" w:rsidR="00B14EEB" w:rsidRDefault="00B14EEB">
      <w:r>
        <w:separator/>
      </w:r>
    </w:p>
  </w:footnote>
  <w:footnote w:type="continuationSeparator" w:id="0">
    <w:p w14:paraId="1E270C4F" w14:textId="77777777" w:rsidR="00B14EEB" w:rsidRDefault="00B14EEB">
      <w:r>
        <w:continuationSeparator/>
      </w:r>
    </w:p>
  </w:footnote>
  <w:footnote w:id="1">
    <w:p w14:paraId="5385A320" w14:textId="77777777" w:rsidR="006D2CDF" w:rsidRPr="008842CE" w:rsidRDefault="006D2CDF"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14:paraId="48CFF5B7" w14:textId="77777777" w:rsidR="006D2CDF" w:rsidRPr="00541313" w:rsidRDefault="006D2CDF"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14:paraId="6D124751" w14:textId="77777777" w:rsidR="006D2CDF" w:rsidRPr="00DB4FE3" w:rsidRDefault="006D2CDF" w:rsidP="00541313">
      <w:pPr>
        <w:widowControl w:val="0"/>
        <w:ind w:firstLine="142"/>
        <w:jc w:val="both"/>
        <w:rPr>
          <w:rFonts w:ascii="GHEA Grapalat" w:hAnsi="GHEA Grapalat"/>
          <w:i/>
          <w:sz w:val="20"/>
          <w:szCs w:val="20"/>
        </w:rPr>
      </w:pPr>
      <w:r w:rsidRPr="00DB4FE3">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1-ого пункта </w:t>
      </w:r>
      <w:r w:rsidRPr="00DB4FE3">
        <w:rPr>
          <w:rFonts w:ascii="GHEA Grapalat" w:hAnsi="GHEA Grapalat"/>
          <w:i/>
          <w:sz w:val="20"/>
          <w:szCs w:val="20"/>
        </w:rPr>
        <w:t>части 6 статьи 15 Закона РА "О закупках</w:t>
      </w:r>
      <w:r w:rsidRPr="001D49E4">
        <w:rPr>
          <w:rFonts w:ascii="GHEA Grapalat" w:hAnsi="GHEA Grapalat"/>
          <w:i/>
          <w:sz w:val="20"/>
          <w:szCs w:val="20"/>
        </w:rPr>
        <w:t>"</w:t>
      </w:r>
      <w:r w:rsidRPr="00DB4FE3">
        <w:rPr>
          <w:rFonts w:ascii="GHEA Grapalat" w:hAnsi="GHEA Grapalat"/>
          <w:i/>
          <w:sz w:val="20"/>
          <w:szCs w:val="20"/>
        </w:rPr>
        <w:t xml:space="preserve">, </w:t>
      </w:r>
    </w:p>
    <w:p w14:paraId="7146E675" w14:textId="77777777" w:rsidR="006D2CDF" w:rsidRPr="00DB4FE3" w:rsidRDefault="006D2CDF" w:rsidP="00541313">
      <w:pPr>
        <w:widowControl w:val="0"/>
        <w:ind w:firstLine="142"/>
        <w:jc w:val="both"/>
        <w:rPr>
          <w:rFonts w:ascii="GHEA Grapalat" w:hAnsi="GHEA Grapalat"/>
          <w:i/>
          <w:sz w:val="20"/>
          <w:szCs w:val="20"/>
        </w:rPr>
      </w:pPr>
      <w:r w:rsidRPr="00DB4FE3">
        <w:rPr>
          <w:rFonts w:ascii="GHEA Grapalat" w:hAnsi="GHEA Grapalat"/>
          <w:i/>
          <w:sz w:val="20"/>
          <w:szCs w:val="20"/>
        </w:rPr>
        <w:t>-</w:t>
      </w:r>
      <w:r w:rsidRPr="001D49E4">
        <w:rPr>
          <w:rFonts w:ascii="GHEA Grapalat" w:hAnsi="GHEA Grapalat"/>
          <w:i/>
          <w:sz w:val="20"/>
          <w:szCs w:val="20"/>
        </w:rPr>
        <w:t xml:space="preserve">  запланированная (прогнозируемая) общая цена закупки товара</w:t>
      </w:r>
      <w:r w:rsidRPr="00DB4FE3">
        <w:rPr>
          <w:rFonts w:ascii="GHEA Grapalat" w:hAnsi="GHEA Grapalat"/>
          <w:i/>
          <w:sz w:val="20"/>
          <w:szCs w:val="20"/>
        </w:rPr>
        <w:t xml:space="preserve"> по заявке на закупку в рамках данной процедуры не превышает 25 млн. драмов РА</w:t>
      </w:r>
    </w:p>
    <w:p w14:paraId="48041668" w14:textId="77777777" w:rsidR="006D2CDF" w:rsidRDefault="006D2CDF" w:rsidP="00541313">
      <w:pPr>
        <w:widowControl w:val="0"/>
        <w:jc w:val="both"/>
        <w:rPr>
          <w:rFonts w:ascii="GHEA Grapalat" w:hAnsi="GHEA Grapalat"/>
          <w:i/>
          <w:sz w:val="20"/>
          <w:szCs w:val="20"/>
        </w:rPr>
      </w:pPr>
      <w:r w:rsidRPr="00DB4FE3">
        <w:rPr>
          <w:rFonts w:ascii="GHEA Grapalat" w:hAnsi="GHEA Grapalat"/>
          <w:i/>
          <w:sz w:val="20"/>
          <w:szCs w:val="20"/>
        </w:rPr>
        <w:t xml:space="preserve">  -</w:t>
      </w:r>
      <w:r w:rsidRPr="001D49E4">
        <w:rPr>
          <w:rFonts w:ascii="GHEA Grapalat" w:hAnsi="GHEA Grapalat"/>
          <w:i/>
          <w:sz w:val="20"/>
          <w:szCs w:val="20"/>
        </w:rPr>
        <w:t xml:space="preserve"> </w:t>
      </w:r>
      <w:r w:rsidRPr="00DB4FE3">
        <w:rPr>
          <w:rFonts w:ascii="GHEA Grapalat" w:hAnsi="GHEA Grapalat"/>
          <w:i/>
          <w:sz w:val="20"/>
          <w:szCs w:val="20"/>
        </w:rPr>
        <w:t xml:space="preserve">закупка осуществляется в форме закупки у одного лица, обусловленная </w:t>
      </w:r>
      <w:r>
        <w:rPr>
          <w:rFonts w:ascii="GHEA Grapalat" w:hAnsi="GHEA Grapalat"/>
          <w:i/>
          <w:sz w:val="20"/>
          <w:szCs w:val="20"/>
        </w:rPr>
        <w:t>безотлагательностью.</w:t>
      </w:r>
    </w:p>
    <w:p w14:paraId="5FDC7004" w14:textId="77777777" w:rsidR="006D2CDF" w:rsidRPr="00D3436F" w:rsidRDefault="006D2CDF"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26C23A4C" w14:textId="77777777" w:rsidR="006D2CDF" w:rsidRPr="008842CE" w:rsidRDefault="006D2CDF" w:rsidP="001831C4">
      <w:pPr>
        <w:pStyle w:val="FootnoteText"/>
        <w:widowControl w:val="0"/>
        <w:jc w:val="both"/>
        <w:rPr>
          <w:rFonts w:ascii="GHEA Grapalat" w:hAnsi="GHEA Grapalat"/>
          <w:lang w:val="af-ZA"/>
        </w:rPr>
      </w:pPr>
    </w:p>
    <w:p w14:paraId="04433E38" w14:textId="77777777" w:rsidR="006D2CDF" w:rsidRPr="008842CE" w:rsidRDefault="006D2CDF" w:rsidP="008842CE">
      <w:pPr>
        <w:pStyle w:val="FootnoteText"/>
        <w:widowControl w:val="0"/>
        <w:jc w:val="both"/>
        <w:rPr>
          <w:rFonts w:ascii="GHEA Grapalat" w:hAnsi="GHEA Grapalat"/>
          <w:lang w:val="af-ZA"/>
        </w:rPr>
      </w:pPr>
    </w:p>
  </w:footnote>
  <w:footnote w:id="3">
    <w:p w14:paraId="22B69E32" w14:textId="77777777" w:rsidR="006D2CDF" w:rsidRPr="00CD6B60" w:rsidRDefault="006D2CDF"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52DFB250" w14:textId="77777777" w:rsidR="006D2CDF" w:rsidRPr="00CD6B60" w:rsidRDefault="006D2CD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6AC89235" w14:textId="77777777" w:rsidR="006D2CDF" w:rsidRPr="00CD6B60" w:rsidRDefault="006D2CD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2B9DF1B8" w14:textId="77777777" w:rsidR="006D2CDF" w:rsidRPr="00CD6B60" w:rsidRDefault="006D2CDF"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14:paraId="654EDA10" w14:textId="77777777" w:rsidR="006D2CDF" w:rsidRPr="00CA2B01" w:rsidRDefault="006D2CDF" w:rsidP="00182C2E">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1D1076D3" w14:textId="77777777" w:rsidR="006D2CDF" w:rsidRPr="00CA2B01" w:rsidRDefault="006D2CDF"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14:paraId="1BAB3C6B" w14:textId="77777777" w:rsidR="006D2CDF" w:rsidRPr="00CA2B01" w:rsidRDefault="006D2CDF"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5">
    <w:p w14:paraId="13399E74" w14:textId="77777777" w:rsidR="00E80312" w:rsidRPr="005D5092" w:rsidRDefault="005D5092" w:rsidP="00E80312">
      <w:pPr>
        <w:pStyle w:val="FootnoteText"/>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00E80312"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14:paraId="248089DB" w14:textId="77777777" w:rsidR="006D2CDF" w:rsidRPr="0034222E" w:rsidDel="00932115" w:rsidRDefault="006D2CDF" w:rsidP="00AF1F59">
      <w:pPr>
        <w:pStyle w:val="FootnoteText"/>
        <w:jc w:val="both"/>
        <w:rPr>
          <w:del w:id="0" w:author="Inesa Kocharyan" w:date="2019-10-29T12:18:00Z"/>
        </w:rPr>
      </w:pPr>
      <w:r w:rsidRPr="0034222E">
        <w:rPr>
          <w:rStyle w:val="FootnoteReference"/>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sidR="004047BE">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sidR="004047BE">
        <w:rPr>
          <w:rFonts w:ascii="GHEA Grapalat" w:hAnsi="GHEA Grapalat"/>
          <w:i/>
        </w:rPr>
        <w:t>модель</w:t>
      </w:r>
      <w:r w:rsidRPr="0034222E">
        <w:rPr>
          <w:rFonts w:ascii="GHEA Grapalat" w:hAnsi="GHEA Grapalat"/>
          <w:i/>
        </w:rPr>
        <w:t xml:space="preserve"> и наименование производителя</w:t>
      </w:r>
      <w:r w:rsidR="004047BE" w:rsidRPr="00FF03AB">
        <w:rPr>
          <w:rFonts w:ascii="GHEA Grapalat" w:hAnsi="GHEA Grapalat"/>
          <w:i/>
        </w:rPr>
        <w:t>(далее — полное описание товара)</w:t>
      </w:r>
      <w:r w:rsidR="004047BE"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797B1C">
        <w:rPr>
          <w:rFonts w:ascii="GHEA Grapalat" w:hAnsi="GHEA Grapalat"/>
          <w:i/>
        </w:rPr>
        <w:t>модель</w:t>
      </w:r>
      <w:r w:rsidR="00694DC9">
        <w:rPr>
          <w:rFonts w:ascii="GHEA Grapalat" w:hAnsi="GHEA Grapalat"/>
        </w:rPr>
        <w:t xml:space="preserve">, </w:t>
      </w:r>
      <w:r w:rsidR="00694DC9" w:rsidRPr="00FF03AB">
        <w:rPr>
          <w:rFonts w:ascii="GHEA Grapalat" w:hAnsi="GHEA Grapalat"/>
          <w:i/>
        </w:rPr>
        <w:t>если не применяется условие, установленное последним предложением пункта 1.1 настоящей части</w:t>
      </w:r>
      <w:r w:rsidR="00694DC9" w:rsidRPr="006E0192" w:rsidDel="001C6688">
        <w:rPr>
          <w:rFonts w:ascii="GHEA Grapalat" w:hAnsi="GHEA Grapalat"/>
          <w:i/>
        </w:rPr>
        <w:t xml:space="preserve"> </w:t>
      </w:r>
      <w:r w:rsidRPr="0034222E">
        <w:rPr>
          <w:rFonts w:ascii="GHEA Grapalat" w:hAnsi="GHEA Grapalat"/>
          <w:i/>
        </w:rPr>
        <w:t>".</w:t>
      </w:r>
    </w:p>
  </w:footnote>
  <w:footnote w:id="6">
    <w:p w14:paraId="7235557F" w14:textId="77777777" w:rsidR="006D2CDF" w:rsidRPr="00D3436F" w:rsidRDefault="006D2CDF"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031DD929" w14:textId="77777777" w:rsidR="006D2CDF" w:rsidRPr="000811C1" w:rsidRDefault="006D2CDF">
      <w:pPr>
        <w:pStyle w:val="FootnoteText"/>
        <w:rPr>
          <w:rFonts w:asciiTheme="minorHAnsi" w:hAnsiTheme="minorHAnsi"/>
        </w:rPr>
      </w:pPr>
    </w:p>
  </w:footnote>
  <w:footnote w:id="7">
    <w:p w14:paraId="2B209C4A" w14:textId="77777777" w:rsidR="006D2CDF" w:rsidRDefault="006D2CDF" w:rsidP="00AA4D5E">
      <w:pPr>
        <w:pStyle w:val="FootnoteText"/>
        <w:jc w:val="both"/>
        <w:rPr>
          <w:rFonts w:ascii="GHEA Grapalat" w:hAnsi="GHEA Grapalat"/>
          <w:i/>
        </w:rPr>
      </w:pPr>
      <w:r>
        <w:rPr>
          <w:rStyle w:val="FootnoteReference"/>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14:paraId="1D1884AD" w14:textId="77777777" w:rsidR="001649C8" w:rsidRDefault="001649C8" w:rsidP="00AA4D5E">
      <w:pPr>
        <w:pStyle w:val="FootnoteText"/>
        <w:jc w:val="both"/>
        <w:rPr>
          <w:rFonts w:ascii="GHEA Grapalat" w:hAnsi="GHEA Grapalat"/>
          <w:i/>
          <w:sz w:val="18"/>
          <w:szCs w:val="18"/>
        </w:rPr>
      </w:pPr>
      <w:r>
        <w:rPr>
          <w:rFonts w:ascii="GHEA Grapalat" w:hAnsi="GHEA Grapalat"/>
          <w:i/>
          <w:sz w:val="18"/>
          <w:szCs w:val="18"/>
          <w:vertAlign w:val="superscript"/>
        </w:rPr>
        <w:t>9.1</w:t>
      </w:r>
      <w:r w:rsidRPr="0067398F">
        <w:rPr>
          <w:rFonts w:ascii="GHEA Grapalat" w:hAnsi="GHEA Grapalat"/>
          <w:i/>
          <w:sz w:val="18"/>
          <w:szCs w:val="18"/>
        </w:rPr>
        <w:t>П</w:t>
      </w:r>
      <w:r w:rsidR="0081784D">
        <w:rPr>
          <w:rFonts w:ascii="GHEA Grapalat" w:hAnsi="GHEA Grapalat"/>
          <w:i/>
          <w:sz w:val="18"/>
          <w:szCs w:val="18"/>
        </w:rPr>
        <w:t>редп</w:t>
      </w:r>
      <w:r w:rsidRPr="00AA4D5E">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r w:rsidR="00FD55EB" w:rsidRPr="00AA4D5E">
        <w:rPr>
          <w:rFonts w:ascii="GHEA Grapalat" w:hAnsi="GHEA Grapalat"/>
          <w:i/>
        </w:rPr>
        <w:t>.</w:t>
      </w:r>
    </w:p>
    <w:p w14:paraId="50A69765" w14:textId="77777777" w:rsidR="00FD55EB" w:rsidRPr="00EE76ED" w:rsidRDefault="00FD55EB" w:rsidP="00AA4D5E">
      <w:pPr>
        <w:pStyle w:val="FootnoteText"/>
        <w:jc w:val="both"/>
        <w:rPr>
          <w:rFonts w:asciiTheme="minorHAnsi" w:hAnsiTheme="minorHAnsi"/>
          <w:vertAlign w:val="superscript"/>
        </w:rPr>
      </w:pPr>
      <w:r w:rsidRPr="00FD55EB">
        <w:rPr>
          <w:rFonts w:ascii="GHEA Grapalat" w:hAnsi="GHEA Grapalat"/>
          <w:i/>
          <w:sz w:val="18"/>
          <w:szCs w:val="18"/>
          <w:vertAlign w:val="superscript"/>
        </w:rPr>
        <w:t>9.2</w:t>
      </w:r>
      <w:r w:rsidR="002F0DCF" w:rsidRPr="002F0DCF">
        <w:rPr>
          <w:rFonts w:ascii="GHEA Grapalat" w:hAnsi="GHEA Grapalat"/>
          <w:i/>
          <w:sz w:val="18"/>
          <w:szCs w:val="18"/>
          <w:vertAlign w:val="superscript"/>
        </w:rPr>
        <w:t xml:space="preserve"> </w:t>
      </w:r>
      <w:r w:rsidR="002F0DCF" w:rsidRPr="002F0DCF">
        <w:rPr>
          <w:rFonts w:ascii="GHEA Grapalat" w:hAnsi="GHEA Grapalat"/>
          <w:i/>
        </w:rPr>
        <w:t xml:space="preserve">Если процедура организуется на основании пункта 2 части 6 статьи 15 Закона </w:t>
      </w:r>
      <w:r w:rsidR="00A54850" w:rsidRPr="00AA4D5E">
        <w:rPr>
          <w:rFonts w:ascii="GHEA Grapalat" w:hAnsi="GHEA Grapalat"/>
          <w:i/>
        </w:rPr>
        <w:t>"</w:t>
      </w:r>
      <w:r w:rsidR="002F0DCF" w:rsidRPr="002F0DCF">
        <w:rPr>
          <w:rFonts w:ascii="GHEA Grapalat" w:hAnsi="GHEA Grapalat"/>
          <w:i/>
        </w:rPr>
        <w:t xml:space="preserve">О закупках </w:t>
      </w:r>
      <w:r w:rsidR="00A54850" w:rsidRPr="00AA4D5E">
        <w:rPr>
          <w:rFonts w:ascii="GHEA Grapalat" w:hAnsi="GHEA Grapalat"/>
          <w:i/>
        </w:rPr>
        <w:t>"</w:t>
      </w:r>
      <w:r w:rsidR="002F0DCF" w:rsidRPr="002F0DCF">
        <w:rPr>
          <w:rFonts w:ascii="GHEA Grapalat" w:hAnsi="GHEA Grapalat"/>
          <w:i/>
        </w:rPr>
        <w:t xml:space="preserve">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в пункте 7.4 слова </w:t>
      </w:r>
      <w:r w:rsidR="00EE76ED" w:rsidRPr="00AA4D5E">
        <w:rPr>
          <w:rFonts w:ascii="GHEA Grapalat" w:hAnsi="GHEA Grapalat"/>
          <w:i/>
        </w:rPr>
        <w:t>"</w:t>
      </w:r>
      <w:r w:rsidR="002F0DCF" w:rsidRPr="002F0DCF">
        <w:rPr>
          <w:rFonts w:ascii="GHEA Grapalat" w:hAnsi="GHEA Grapalat"/>
          <w:i/>
        </w:rPr>
        <w:t>90 (девяноста) рабочих дней</w:t>
      </w:r>
      <w:r w:rsidR="00EE76ED" w:rsidRPr="00AA4D5E">
        <w:rPr>
          <w:rFonts w:ascii="GHEA Grapalat" w:hAnsi="GHEA Grapalat"/>
          <w:i/>
        </w:rPr>
        <w:t>"</w:t>
      </w:r>
      <w:r w:rsidR="002F0DCF" w:rsidRPr="002F0DCF">
        <w:rPr>
          <w:rFonts w:ascii="GHEA Grapalat" w:hAnsi="GHEA Grapalat"/>
          <w:i/>
        </w:rPr>
        <w:t xml:space="preserve"> заменяются на слова </w:t>
      </w:r>
      <w:r w:rsidR="00EE76ED" w:rsidRPr="00AA4D5E">
        <w:rPr>
          <w:rFonts w:ascii="GHEA Grapalat" w:hAnsi="GHEA Grapalat"/>
          <w:i/>
        </w:rPr>
        <w:t>"</w:t>
      </w:r>
      <w:r w:rsidR="002F0DCF" w:rsidRPr="002F0DCF">
        <w:rPr>
          <w:rFonts w:ascii="GHEA Grapalat" w:hAnsi="GHEA Grapalat"/>
          <w:i/>
        </w:rPr>
        <w:t>120 (сто двадцати) рабочих дней</w:t>
      </w:r>
      <w:r w:rsidR="00EE76ED" w:rsidRPr="00AA4D5E">
        <w:rPr>
          <w:rFonts w:ascii="GHEA Grapalat" w:hAnsi="GHEA Grapalat"/>
          <w:i/>
        </w:rPr>
        <w:t>".</w:t>
      </w:r>
    </w:p>
    <w:p w14:paraId="220AE086" w14:textId="77777777" w:rsidR="001649C8" w:rsidRPr="002C2499" w:rsidRDefault="001649C8" w:rsidP="00AA4D5E">
      <w:pPr>
        <w:pStyle w:val="FootnoteText"/>
        <w:jc w:val="both"/>
      </w:pPr>
    </w:p>
    <w:p w14:paraId="16543E90" w14:textId="77777777" w:rsidR="006D2CDF" w:rsidRPr="000811C1" w:rsidRDefault="006D2CDF">
      <w:pPr>
        <w:pStyle w:val="FootnoteText"/>
        <w:rPr>
          <w:rFonts w:asciiTheme="minorHAnsi" w:hAnsiTheme="minorHAnsi"/>
        </w:rPr>
      </w:pPr>
    </w:p>
  </w:footnote>
  <w:footnote w:id="8">
    <w:p w14:paraId="38F0D189" w14:textId="77777777" w:rsidR="006D2CDF" w:rsidRPr="00FE2AA4" w:rsidRDefault="006D2CDF">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9">
    <w:p w14:paraId="09A34998" w14:textId="77777777" w:rsidR="006D2CDF" w:rsidRPr="008842CE" w:rsidRDefault="006D2CDF"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584AF102" w14:textId="77777777" w:rsidR="006D2CDF" w:rsidRPr="000811C1" w:rsidRDefault="006D2CDF">
      <w:pPr>
        <w:pStyle w:val="FootnoteText"/>
        <w:rPr>
          <w:lang w:val="af-ZA"/>
        </w:rPr>
      </w:pPr>
    </w:p>
  </w:footnote>
  <w:footnote w:id="10">
    <w:p w14:paraId="4E0CBAAF" w14:textId="77777777" w:rsidR="006D2CDF" w:rsidRDefault="006D2CDF" w:rsidP="00636142">
      <w:pPr>
        <w:pStyle w:val="FootnoteText"/>
        <w:jc w:val="both"/>
        <w:rPr>
          <w:rFonts w:ascii="GHEA Grapalat" w:hAnsi="GHEA Grapalat"/>
          <w:i/>
          <w:lang w:val="hy-AM"/>
        </w:rPr>
      </w:pPr>
    </w:p>
    <w:p w14:paraId="5962A70F" w14:textId="77777777" w:rsidR="006D2CDF" w:rsidRPr="002227A9" w:rsidRDefault="006D2CDF" w:rsidP="00636142">
      <w:pPr>
        <w:pStyle w:val="FootnoteText"/>
        <w:jc w:val="both"/>
        <w:rPr>
          <w:rFonts w:ascii="GHEA Grapalat" w:hAnsi="GHEA Grapalat"/>
          <w:i/>
        </w:rPr>
      </w:pPr>
      <w:r w:rsidRPr="00C67FAB">
        <w:rPr>
          <w:rStyle w:val="FootnoteReference"/>
          <w:rFonts w:ascii="GHEA Grapalat" w:hAnsi="GHEA Grapalat"/>
          <w:i/>
        </w:rPr>
        <w:t>12</w:t>
      </w:r>
      <w:r>
        <w:rPr>
          <w:rFonts w:ascii="GHEA Grapalat" w:hAnsi="GHEA Grapalat"/>
          <w:i/>
        </w:rPr>
        <w:t xml:space="preserve"> Если </w:t>
      </w:r>
    </w:p>
    <w:p w14:paraId="38AFE256" w14:textId="77777777" w:rsidR="006D2CDF" w:rsidRPr="00636142" w:rsidRDefault="006D2CDF" w:rsidP="00636142">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4E8AC8B2" w14:textId="77777777" w:rsidR="006D2CDF" w:rsidRPr="0092041F" w:rsidRDefault="006D2CDF" w:rsidP="00636142">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3D422B22" w14:textId="77777777" w:rsidR="006D2CDF" w:rsidRPr="0092041F" w:rsidRDefault="006D2CDF" w:rsidP="00C67FAB">
      <w:pPr>
        <w:pStyle w:val="FootnoteText"/>
        <w:jc w:val="both"/>
        <w:rPr>
          <w:rFonts w:ascii="GHEA Grapalat" w:hAnsi="GHEA Grapalat"/>
          <w:i/>
        </w:rPr>
      </w:pPr>
    </w:p>
  </w:footnote>
  <w:footnote w:id="11">
    <w:p w14:paraId="2E7D825B" w14:textId="77777777" w:rsidR="006D2CDF" w:rsidRPr="004A4643" w:rsidRDefault="006D2CDF" w:rsidP="00C67FAB">
      <w:pPr>
        <w:pStyle w:val="FootnoteText"/>
        <w:jc w:val="both"/>
        <w:rPr>
          <w:rFonts w:ascii="GHEA Grapalat" w:hAnsi="GHEA Grapalat"/>
          <w:i/>
          <w:lang w:val="hy-AM"/>
        </w:rPr>
      </w:pPr>
      <w:r w:rsidRPr="004A4643">
        <w:rPr>
          <w:rStyle w:val="FootnoteReference"/>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2">
    <w:p w14:paraId="1FFEB015" w14:textId="77777777" w:rsidR="006D2CDF" w:rsidRPr="008E4439" w:rsidRDefault="006D2CDF"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08B5D300" w14:textId="77777777" w:rsidR="006D2CDF" w:rsidRPr="000811C1" w:rsidRDefault="006D2CDF" w:rsidP="0027573B">
      <w:pPr>
        <w:pStyle w:val="FootnoteText"/>
        <w:rPr>
          <w:rFonts w:ascii="Sylfaen" w:hAnsi="Sylfaen"/>
          <w:sz w:val="18"/>
          <w:szCs w:val="18"/>
        </w:rPr>
      </w:pPr>
    </w:p>
  </w:footnote>
  <w:footnote w:id="13">
    <w:p w14:paraId="426C5169" w14:textId="77777777" w:rsidR="006D2CDF" w:rsidRPr="00A31673" w:rsidRDefault="006D2CDF">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4">
    <w:p w14:paraId="507BFBA4" w14:textId="77777777" w:rsidR="006D2CDF" w:rsidRPr="00DE7706" w:rsidRDefault="006D2CDF">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5">
    <w:p w14:paraId="04766774" w14:textId="77777777" w:rsidR="006D2CDF" w:rsidRPr="008416BA" w:rsidRDefault="006D2CDF" w:rsidP="00586BC9">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4D6B76A7" w14:textId="77777777" w:rsidR="006D2CDF" w:rsidRDefault="006D2CDF" w:rsidP="006B3E56">
      <w:pPr>
        <w:jc w:val="both"/>
      </w:pPr>
    </w:p>
    <w:p w14:paraId="2EB3B046"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-участник</w:t>
      </w:r>
      <w:r w:rsidR="00481E4D" w:rsidRPr="00BE1F2C">
        <w:rPr>
          <w:rFonts w:asciiTheme="minorHAnsi" w:hAnsiTheme="minorHAnsi"/>
          <w:sz w:val="20"/>
          <w:szCs w:val="20"/>
          <w:lang w:val="af-ZA"/>
        </w:rPr>
        <w:t xml:space="preserve"> </w:t>
      </w:r>
      <w:r w:rsidR="00481E4D">
        <w:rPr>
          <w:rFonts w:ascii="GHEA Grapalat" w:hAnsi="GHEA Grapalat"/>
          <w:i/>
          <w:sz w:val="20"/>
          <w:szCs w:val="20"/>
        </w:rPr>
        <w:t>являющийся резидентом РА</w:t>
      </w:r>
      <w:r w:rsidR="00481E4D" w:rsidRPr="00553058">
        <w:rPr>
          <w:rFonts w:ascii="GHEA Grapalat" w:hAnsi="GHEA Grapalat"/>
          <w:i/>
          <w:sz w:val="20"/>
          <w:szCs w:val="20"/>
        </w:rPr>
        <w:t xml:space="preserve"> при заполнении заявления-объявления указывает ссылку на </w:t>
      </w:r>
      <w:r w:rsidR="00481E4D">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14:paraId="3E7E2B79"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w:t>
      </w:r>
      <w:r w:rsidR="00481E4D">
        <w:rPr>
          <w:rFonts w:ascii="GHEA Grapalat" w:hAnsi="GHEA Grapalat"/>
          <w:i/>
          <w:sz w:val="20"/>
          <w:szCs w:val="20"/>
        </w:rPr>
        <w:t xml:space="preserve"> не является резидентом </w:t>
      </w:r>
      <w:r w:rsidR="00BD4AEE">
        <w:rPr>
          <w:rFonts w:ascii="GHEA Grapalat" w:hAnsi="GHEA Grapalat"/>
          <w:i/>
          <w:sz w:val="20"/>
          <w:szCs w:val="20"/>
        </w:rPr>
        <w:t xml:space="preserve">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095683B9"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5707FD9D" w14:textId="77777777" w:rsidR="006D2CDF" w:rsidRDefault="006D2CDF" w:rsidP="00637230">
      <w:pPr>
        <w:jc w:val="both"/>
        <w:rPr>
          <w:rFonts w:asciiTheme="minorHAnsi" w:hAnsiTheme="minorHAnsi"/>
          <w:lang w:val="af-ZA"/>
        </w:rPr>
      </w:pPr>
    </w:p>
  </w:footnote>
  <w:footnote w:id="16">
    <w:p w14:paraId="68994CB8" w14:textId="77777777" w:rsidR="006D2CDF" w:rsidRPr="00A25D1B" w:rsidRDefault="006D2CDF" w:rsidP="00D043C1">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7">
    <w:p w14:paraId="5C212322" w14:textId="77777777" w:rsidR="006D2CDF" w:rsidRPr="00DC619D" w:rsidRDefault="006D2CDF"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8">
    <w:p w14:paraId="7E4DA597" w14:textId="77777777" w:rsidR="006D2CDF" w:rsidRPr="00D3436F" w:rsidRDefault="006D2CDF"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03D694AF" w14:textId="77777777" w:rsidR="006D2CDF" w:rsidRPr="00D3436F" w:rsidRDefault="006D2CDF">
      <w:pPr>
        <w:pStyle w:val="FootnoteText"/>
        <w:rPr>
          <w:lang w:val="es-ES"/>
        </w:rPr>
      </w:pPr>
    </w:p>
  </w:footnote>
  <w:footnote w:id="19">
    <w:p w14:paraId="5A12B6BE" w14:textId="77777777" w:rsidR="006D2CDF" w:rsidRPr="00DC0B85" w:rsidRDefault="006D2CDF">
      <w:pPr>
        <w:pStyle w:val="FootnoteText"/>
        <w:rPr>
          <w:rFonts w:ascii="GHEA Grapalat" w:hAnsi="GHEA Grapalat"/>
          <w:i/>
        </w:rPr>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r w:rsidR="00DC0B85" w:rsidRPr="00DC0B85">
        <w:rPr>
          <w:rFonts w:ascii="GHEA Grapalat" w:hAnsi="GHEA Grapalat"/>
          <w:i/>
        </w:rPr>
        <w:t>.</w:t>
      </w:r>
    </w:p>
    <w:p w14:paraId="1AF98791" w14:textId="77777777" w:rsidR="00DC0B85" w:rsidRPr="00B138F3" w:rsidRDefault="00DC0B85" w:rsidP="00DC0B85">
      <w:pPr>
        <w:widowControl w:val="0"/>
        <w:spacing w:after="160"/>
        <w:ind w:right="-286"/>
        <w:jc w:val="both"/>
        <w:rPr>
          <w:rFonts w:ascii="GHEA Grapalat" w:hAnsi="GHEA Grapalat"/>
          <w:b/>
        </w:rPr>
      </w:pPr>
      <w:r w:rsidRPr="00B61EF3">
        <w:rPr>
          <w:rFonts w:ascii="GHEA Grapalat" w:hAnsi="GHEA Grapalat"/>
          <w:i/>
          <w:szCs w:val="16"/>
        </w:rPr>
        <w:t>**</w:t>
      </w:r>
      <w:r w:rsidRPr="00DC0B85">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слова "девяносто рабочих дней" заменяются словами "сто двадцать рабочих дней".</w:t>
      </w:r>
    </w:p>
    <w:p w14:paraId="71D298C5" w14:textId="77777777" w:rsidR="00DC0B85" w:rsidRPr="00DC0B85" w:rsidRDefault="00DC0B85" w:rsidP="00DC0B85">
      <w:pPr>
        <w:pStyle w:val="FootnoteText"/>
        <w:ind w:right="-286" w:firstLine="567"/>
      </w:pPr>
    </w:p>
  </w:footnote>
  <w:footnote w:id="20">
    <w:p w14:paraId="373BA844" w14:textId="77777777" w:rsidR="006D2CDF" w:rsidRPr="00217344" w:rsidRDefault="006D2CDF" w:rsidP="007B3F5F">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1">
    <w:p w14:paraId="06B3055C" w14:textId="77777777" w:rsidR="006D2CDF" w:rsidRPr="00217344" w:rsidRDefault="006D2CDF" w:rsidP="003E31E5">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2">
    <w:p w14:paraId="1CE146EF" w14:textId="77777777" w:rsidR="006D2CDF" w:rsidRPr="008842CE" w:rsidRDefault="006D2CDF"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096AEE42" w14:textId="77777777" w:rsidR="006D2CDF" w:rsidRPr="008842CE" w:rsidRDefault="006D2CDF" w:rsidP="003D2FE2">
      <w:pPr>
        <w:pStyle w:val="FootnoteText"/>
        <w:jc w:val="both"/>
        <w:rPr>
          <w:rFonts w:ascii="GHEA Grapalat" w:hAnsi="GHEA Grapalat"/>
        </w:rPr>
      </w:pPr>
    </w:p>
  </w:footnote>
  <w:footnote w:id="23">
    <w:p w14:paraId="66430CA0" w14:textId="77777777" w:rsidR="006D2CDF" w:rsidRPr="008842CE" w:rsidRDefault="006D2CDF" w:rsidP="003D2FE2">
      <w:pPr>
        <w:pStyle w:val="FootnoteText"/>
        <w:jc w:val="both"/>
      </w:pPr>
    </w:p>
  </w:footnote>
  <w:footnote w:id="24">
    <w:p w14:paraId="35484E3C" w14:textId="77777777" w:rsidR="006D2CDF" w:rsidRPr="00217344" w:rsidRDefault="006D2CDF"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5">
    <w:p w14:paraId="31EE3428" w14:textId="77777777" w:rsidR="006D2CDF" w:rsidRPr="008842CE" w:rsidRDefault="006D2CDF"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1A53ACA3" w14:textId="77777777" w:rsidR="006D2CDF" w:rsidRPr="008842CE" w:rsidRDefault="006D2CDF" w:rsidP="000A214C">
      <w:pPr>
        <w:pStyle w:val="FootnoteText"/>
        <w:jc w:val="both"/>
        <w:rPr>
          <w:rFonts w:ascii="GHEA Grapalat" w:hAnsi="GHEA Grapalat"/>
        </w:rPr>
      </w:pPr>
    </w:p>
  </w:footnote>
  <w:footnote w:id="26">
    <w:p w14:paraId="1712B558" w14:textId="77777777" w:rsidR="006D2CDF" w:rsidRPr="008842CE" w:rsidRDefault="006D2CDF" w:rsidP="000A214C">
      <w:pPr>
        <w:pStyle w:val="FootnoteText"/>
        <w:jc w:val="both"/>
      </w:pPr>
    </w:p>
  </w:footnote>
  <w:footnote w:id="27">
    <w:p w14:paraId="43C3B96D" w14:textId="77777777" w:rsidR="006D2CDF" w:rsidRPr="00217344" w:rsidRDefault="006D2CDF" w:rsidP="00A943A0">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8">
    <w:p w14:paraId="46AD56E0" w14:textId="77777777" w:rsidR="006D2CDF" w:rsidRPr="008842CE" w:rsidRDefault="006D2CDF" w:rsidP="008842CE">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9">
    <w:p w14:paraId="02EAA5C5" w14:textId="77777777" w:rsidR="006D2CDF" w:rsidRDefault="006D2CDF" w:rsidP="00D3436F">
      <w:pPr>
        <w:pStyle w:val="FootnoteText"/>
        <w:widowControl w:val="0"/>
        <w:jc w:val="both"/>
        <w:rPr>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7EE63A99" w14:textId="77777777" w:rsidR="006D2CDF" w:rsidRPr="00F21C0D" w:rsidRDefault="006D2CDF" w:rsidP="00D3436F">
      <w:pPr>
        <w:pStyle w:val="FootnoteText"/>
        <w:widowControl w:val="0"/>
        <w:jc w:val="both"/>
        <w:rPr>
          <w:lang w:val="hy-AM"/>
        </w:rPr>
      </w:pPr>
    </w:p>
  </w:footnote>
  <w:footnote w:id="30">
    <w:p w14:paraId="6162FD16" w14:textId="77777777" w:rsidR="006D2CDF" w:rsidRDefault="006D2CDF" w:rsidP="005E52ED">
      <w:pPr>
        <w:pStyle w:val="FootnoteText"/>
        <w:widowControl w:val="0"/>
        <w:jc w:val="both"/>
        <w:rPr>
          <w:rFonts w:ascii="GHEA Grapalat" w:hAnsi="GHEA Grapalat"/>
          <w:i/>
        </w:rPr>
      </w:pPr>
      <w:r>
        <w:rPr>
          <w:rStyle w:val="FootnoteReference"/>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2D942F5A" w14:textId="77777777" w:rsidR="006D2CDF" w:rsidRDefault="006D2CDF" w:rsidP="005E52ED">
      <w:pPr>
        <w:pStyle w:val="FootnoteText"/>
        <w:widowControl w:val="0"/>
        <w:jc w:val="both"/>
        <w:rPr>
          <w:rFonts w:ascii="GHEA Grapalat" w:hAnsi="GHEA Grapalat"/>
          <w:i/>
        </w:rPr>
      </w:pPr>
    </w:p>
    <w:p w14:paraId="28E95AED" w14:textId="77777777" w:rsidR="006D2CDF" w:rsidRDefault="006D2CDF" w:rsidP="005E52ED">
      <w:pPr>
        <w:pStyle w:val="FootnoteText"/>
        <w:widowControl w:val="0"/>
        <w:jc w:val="both"/>
        <w:rPr>
          <w:rFonts w:ascii="GHEA Grapalat" w:hAnsi="GHEA Grapalat"/>
          <w:i/>
        </w:rPr>
      </w:pPr>
    </w:p>
    <w:p w14:paraId="1B51F7AA" w14:textId="77777777" w:rsidR="006D2CDF" w:rsidRPr="00EB336B" w:rsidRDefault="006D2CDF" w:rsidP="00251F9C">
      <w:pPr>
        <w:pStyle w:val="FootnoteText"/>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3296E5C3" w14:textId="77777777" w:rsidR="006D2CDF" w:rsidRPr="00D3436F" w:rsidRDefault="006D2CDF">
      <w:pPr>
        <w:pStyle w:val="FootnoteText"/>
        <w:rPr>
          <w:lang w:val="hy-AM"/>
        </w:rPr>
      </w:pPr>
    </w:p>
  </w:footnote>
  <w:footnote w:id="31">
    <w:p w14:paraId="61F93BBC" w14:textId="77777777" w:rsidR="006D2CDF" w:rsidRPr="008842CE" w:rsidRDefault="006D2CDF" w:rsidP="00D90640">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31758998" w14:textId="77777777" w:rsidR="006D2CDF" w:rsidRPr="00E85250" w:rsidRDefault="006D2CDF" w:rsidP="00D90640">
      <w:pPr>
        <w:widowControl w:val="0"/>
        <w:spacing w:after="160" w:line="360" w:lineRule="auto"/>
        <w:ind w:firstLine="709"/>
        <w:jc w:val="both"/>
        <w:rPr>
          <w:rFonts w:ascii="GHEA Grapalat" w:hAnsi="GHEA Grapalat"/>
          <w:lang w:val="hy-AM"/>
        </w:rPr>
      </w:pPr>
    </w:p>
    <w:p w14:paraId="052C4E16" w14:textId="77777777" w:rsidR="006D2CDF" w:rsidRPr="00D3436F" w:rsidRDefault="006D2CDF">
      <w:pPr>
        <w:pStyle w:val="FootnoteText"/>
        <w:rPr>
          <w:lang w:val="hy-AM"/>
        </w:rPr>
      </w:pPr>
    </w:p>
  </w:footnote>
  <w:footnote w:id="32">
    <w:p w14:paraId="0FBC4882" w14:textId="77777777" w:rsidR="006D2CDF" w:rsidRPr="00402BC3" w:rsidRDefault="006D2CDF"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453664A4" w14:textId="77777777" w:rsidR="006D2CDF" w:rsidRPr="00552088" w:rsidRDefault="006D2CDF"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52BFB102" w14:textId="77777777" w:rsidR="006D2CDF" w:rsidRPr="00D3436F" w:rsidRDefault="006D2CDF">
      <w:pPr>
        <w:pStyle w:val="FootnoteText"/>
        <w:rPr>
          <w:lang w:val="hy-AM"/>
        </w:rPr>
      </w:pPr>
    </w:p>
  </w:footnote>
  <w:footnote w:id="33">
    <w:p w14:paraId="1EF673DE" w14:textId="77777777" w:rsidR="006D2CDF" w:rsidRPr="008842CE" w:rsidRDefault="006D2CDF"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6FC7D2D4" w14:textId="77777777" w:rsidR="006D2CDF" w:rsidRPr="00D3436F" w:rsidRDefault="006D2CDF">
      <w:pPr>
        <w:pStyle w:val="FootnoteText"/>
        <w:rPr>
          <w:lang w:val="hy-AM"/>
        </w:rPr>
      </w:pPr>
    </w:p>
  </w:footnote>
  <w:footnote w:id="34">
    <w:p w14:paraId="5FEFFE48" w14:textId="77777777" w:rsidR="006D2CDF" w:rsidRPr="00D3436F" w:rsidRDefault="006D2CDF"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5">
    <w:p w14:paraId="14FB0652" w14:textId="77777777" w:rsidR="006D2CDF" w:rsidRPr="008842CE" w:rsidRDefault="006D2CDF"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7D2E3C6C" w14:textId="77777777" w:rsidR="006D2CDF" w:rsidRPr="00D3436F" w:rsidRDefault="006D2CDF">
      <w:pPr>
        <w:pStyle w:val="FootnoteText"/>
        <w:rPr>
          <w:lang w:val="hy-AM"/>
        </w:rPr>
      </w:pPr>
    </w:p>
  </w:footnote>
  <w:footnote w:id="36">
    <w:p w14:paraId="71D0E3C2" w14:textId="77777777" w:rsidR="006D2CDF" w:rsidRPr="008842CE" w:rsidRDefault="006D2CDF" w:rsidP="00413390">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w:t>
      </w:r>
      <w:r w:rsidR="000D3BE0">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sidR="000D3BE0">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14:paraId="75BE724C" w14:textId="77777777" w:rsidR="006D2CDF" w:rsidRPr="008842CE" w:rsidRDefault="006D2CDF" w:rsidP="00413390">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2633D24F" w14:textId="77777777" w:rsidR="006D2CDF" w:rsidRPr="00D3436F" w:rsidRDefault="006D2CDF">
      <w:pPr>
        <w:pStyle w:val="FootnoteText"/>
        <w:rPr>
          <w:lang w:val="hy-AM"/>
        </w:rPr>
      </w:pPr>
    </w:p>
  </w:footnote>
  <w:footnote w:id="37">
    <w:p w14:paraId="2D17EE8D" w14:textId="67381935" w:rsidR="006D2CDF" w:rsidRPr="00E861BF" w:rsidRDefault="006D2CDF"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p>
  </w:footnote>
  <w:footnote w:id="38">
    <w:p w14:paraId="0A276680" w14:textId="77777777" w:rsidR="006D2CDF" w:rsidRPr="00C84B20" w:rsidRDefault="006D2CDF" w:rsidP="00B64ECA">
      <w:pPr>
        <w:pStyle w:val="FootnoteText"/>
        <w:widowControl w:val="0"/>
        <w:jc w:val="both"/>
        <w:rPr>
          <w:rFonts w:ascii="GHEA Grapalat" w:hAnsi="GHEA Grapalat"/>
          <w:i/>
        </w:rPr>
      </w:pPr>
      <w:r w:rsidRPr="00C84B20">
        <w:rPr>
          <w:rFonts w:ascii="GHEA Grapalat" w:hAnsi="GHEA Grapalat"/>
          <w:i/>
        </w:rPr>
        <w:t xml:space="preserve">**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sidR="001C7110">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14:paraId="2493F6B9" w14:textId="77777777" w:rsidR="006D2CDF" w:rsidRDefault="006D2CDF" w:rsidP="00B64ECA">
      <w:pPr>
        <w:pStyle w:val="FootnoteText"/>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w:t>
      </w:r>
      <w:r w:rsidR="001C7110">
        <w:rPr>
          <w:rFonts w:ascii="GHEA Grapalat" w:hAnsi="GHEA Grapalat"/>
          <w:i/>
        </w:rPr>
        <w:t>модель</w:t>
      </w:r>
      <w:r>
        <w:rPr>
          <w:rFonts w:ascii="GHEA Grapalat" w:hAnsi="GHEA Grapalat"/>
          <w:i/>
        </w:rPr>
        <w:t xml:space="preserve">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14:paraId="5B6CCFDA" w14:textId="77777777" w:rsidR="006D2CDF" w:rsidRPr="00E861BF" w:rsidRDefault="006D2CDF" w:rsidP="00B64ECA">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39">
    <w:p w14:paraId="786EC452" w14:textId="77777777" w:rsidR="006D2CDF" w:rsidRPr="00E861BF" w:rsidRDefault="006D2CDF"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sidR="001C7110">
        <w:rPr>
          <w:rFonts w:ascii="GHEA Grapalat" w:hAnsi="GHEA Grapalat"/>
          <w:i/>
        </w:rPr>
        <w:t xml:space="preserve">срок </w:t>
      </w:r>
      <w:r w:rsidR="001C7110"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40">
    <w:p w14:paraId="4C6E6DBB" w14:textId="77777777" w:rsidR="006D2CDF" w:rsidRPr="008842CE" w:rsidRDefault="006D2CDF"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41">
    <w:p w14:paraId="43748729" w14:textId="77777777" w:rsidR="006D2CDF" w:rsidRPr="008842CE" w:rsidRDefault="006D2CDF" w:rsidP="008842CE">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4"/>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3"/>
  </w:num>
  <w:num w:numId="17">
    <w:abstractNumId w:val="5"/>
  </w:num>
  <w:num w:numId="18">
    <w:abstractNumId w:val="1"/>
  </w:num>
  <w:num w:numId="19">
    <w:abstractNumId w:val="15"/>
  </w:num>
  <w:num w:numId="20">
    <w:abstractNumId w:val="15"/>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17"/>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58AA"/>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C78B2"/>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6ECC"/>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581"/>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676"/>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6DD8"/>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5A03"/>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684C"/>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4F3"/>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8AF"/>
    <w:rsid w:val="009B3CA3"/>
    <w:rsid w:val="009B5257"/>
    <w:rsid w:val="009B5889"/>
    <w:rsid w:val="009B58F7"/>
    <w:rsid w:val="009B5CA6"/>
    <w:rsid w:val="009B5ED1"/>
    <w:rsid w:val="009B5FC0"/>
    <w:rsid w:val="009B6191"/>
    <w:rsid w:val="009B6D58"/>
    <w:rsid w:val="009B7585"/>
    <w:rsid w:val="009C0ABA"/>
    <w:rsid w:val="009C1A9B"/>
    <w:rsid w:val="009C1D0F"/>
    <w:rsid w:val="009C3A21"/>
    <w:rsid w:val="009C3B73"/>
    <w:rsid w:val="009C3EC5"/>
    <w:rsid w:val="009C4A72"/>
    <w:rsid w:val="009C514C"/>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837"/>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4EEB"/>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70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2DC"/>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1E88"/>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85D"/>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24E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1AB5"/>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3C6E65"/>
  <w15:docId w15:val="{CF32C56B-6FB8-4997-919D-97E3B75E9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2474368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1140015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49958042">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3BD02B-6102-4FE5-BD70-57BDD9DF0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109</Pages>
  <Words>24270</Words>
  <Characters>138339</Characters>
  <Application>Microsoft Office Word</Application>
  <DocSecurity>0</DocSecurity>
  <Lines>1152</Lines>
  <Paragraphs>324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162285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lastModifiedBy>Արեգ Մկրտչյան</cp:lastModifiedBy>
  <cp:revision>4</cp:revision>
  <cp:lastPrinted>2018-02-16T07:12:00Z</cp:lastPrinted>
  <dcterms:created xsi:type="dcterms:W3CDTF">2024-09-16T12:09:00Z</dcterms:created>
  <dcterms:modified xsi:type="dcterms:W3CDTF">2024-09-16T12:12:00Z</dcterms:modified>
</cp:coreProperties>
</file>