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B95927" w14:textId="77777777" w:rsidR="00521A49" w:rsidRPr="007553D9" w:rsidRDefault="00521A49" w:rsidP="00521A49">
      <w:pPr>
        <w:pStyle w:val="BodyTextIndent"/>
        <w:widowControl w:val="0"/>
        <w:tabs>
          <w:tab w:val="center" w:pos="5245"/>
          <w:tab w:val="left" w:pos="6453"/>
        </w:tabs>
        <w:spacing w:after="160" w:line="240" w:lineRule="auto"/>
        <w:ind w:firstLine="0"/>
        <w:jc w:val="left"/>
        <w:rPr>
          <w:rFonts w:ascii="GHEA Grapalat" w:hAnsi="GHEA Grapalat"/>
          <w:i w:val="0"/>
          <w:sz w:val="24"/>
          <w:szCs w:val="24"/>
        </w:rPr>
      </w:pPr>
      <w:r>
        <w:rPr>
          <w:rFonts w:ascii="GHEA Grapalat" w:hAnsi="GHEA Grapalat"/>
          <w:i w:val="0"/>
          <w:sz w:val="24"/>
          <w:szCs w:val="24"/>
        </w:rPr>
        <w:tab/>
      </w:r>
      <w:r w:rsidR="00642EFE" w:rsidRPr="00521A49">
        <w:rPr>
          <w:rFonts w:ascii="GHEA Grapalat" w:hAnsi="GHEA Grapalat"/>
          <w:i w:val="0"/>
          <w:sz w:val="24"/>
          <w:szCs w:val="24"/>
        </w:rPr>
        <w:t>ОБЪЯВЛЕНИЕ</w:t>
      </w:r>
      <w:r w:rsidRPr="007553D9">
        <w:rPr>
          <w:rFonts w:ascii="GHEA Grapalat" w:hAnsi="GHEA Grapalat"/>
          <w:i w:val="0"/>
          <w:sz w:val="24"/>
          <w:szCs w:val="24"/>
        </w:rPr>
        <w:t xml:space="preserve"> </w:t>
      </w:r>
    </w:p>
    <w:p w14:paraId="6B9DF8FE" w14:textId="77777777" w:rsidR="00854F99" w:rsidRPr="00521A49" w:rsidRDefault="00854F99" w:rsidP="00521A49">
      <w:pPr>
        <w:pStyle w:val="BodyTextIndent"/>
        <w:widowControl w:val="0"/>
        <w:tabs>
          <w:tab w:val="center" w:pos="5245"/>
          <w:tab w:val="left" w:pos="6453"/>
        </w:tabs>
        <w:spacing w:after="160" w:line="240" w:lineRule="auto"/>
        <w:ind w:firstLine="0"/>
        <w:jc w:val="center"/>
        <w:rPr>
          <w:rFonts w:ascii="GHEA Grapalat" w:hAnsi="GHEA Grapalat"/>
          <w:i w:val="0"/>
          <w:sz w:val="24"/>
          <w:szCs w:val="24"/>
        </w:rPr>
      </w:pPr>
      <w:r w:rsidRPr="00521A49">
        <w:rPr>
          <w:rFonts w:ascii="GHEA Grapalat" w:hAnsi="GHEA Grapalat"/>
          <w:i w:val="0"/>
          <w:sz w:val="24"/>
          <w:szCs w:val="24"/>
        </w:rPr>
        <w:t>О ЗАПРОСЕ КОТИРОВОК</w:t>
      </w:r>
    </w:p>
    <w:p w14:paraId="26662196" w14:textId="77777777" w:rsidR="00642EFE" w:rsidRPr="00521A49" w:rsidRDefault="00642EFE" w:rsidP="00962010">
      <w:pPr>
        <w:pStyle w:val="BodyTextIndent"/>
        <w:widowControl w:val="0"/>
        <w:spacing w:after="160" w:line="240" w:lineRule="auto"/>
        <w:ind w:firstLine="0"/>
        <w:jc w:val="center"/>
        <w:rPr>
          <w:rFonts w:ascii="GHEA Grapalat" w:hAnsi="GHEA Grapalat"/>
          <w:i w:val="0"/>
          <w:sz w:val="24"/>
          <w:szCs w:val="24"/>
        </w:rPr>
      </w:pPr>
    </w:p>
    <w:p w14:paraId="37232DF7" w14:textId="77777777" w:rsidR="00260EB2" w:rsidRPr="00521A49"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Настоящий текст объявления утвержден Решением Оценочной Комиссии</w:t>
      </w:r>
    </w:p>
    <w:p w14:paraId="5BA73897" w14:textId="49ED4106" w:rsidR="00260EB2" w:rsidRPr="00521A49"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от </w:t>
      </w:r>
      <w:r w:rsidR="00A330C3">
        <w:rPr>
          <w:rFonts w:ascii="GHEA Grapalat" w:hAnsi="GHEA Grapalat"/>
          <w:i w:val="0"/>
          <w:sz w:val="24"/>
          <w:szCs w:val="24"/>
        </w:rPr>
        <w:t>13</w:t>
      </w:r>
      <w:r w:rsidR="00265F47">
        <w:rPr>
          <w:rFonts w:ascii="GHEA Grapalat" w:hAnsi="GHEA Grapalat"/>
          <w:i w:val="0"/>
          <w:sz w:val="24"/>
          <w:szCs w:val="24"/>
        </w:rPr>
        <w:t xml:space="preserve"> июня</w:t>
      </w:r>
      <w:r w:rsidRPr="00521A49">
        <w:rPr>
          <w:rFonts w:ascii="GHEA Grapalat" w:hAnsi="GHEA Grapalat"/>
          <w:i w:val="0"/>
          <w:sz w:val="24"/>
          <w:szCs w:val="24"/>
        </w:rPr>
        <w:t xml:space="preserve"> 202</w:t>
      </w:r>
      <w:r w:rsidR="00DC389A">
        <w:rPr>
          <w:rFonts w:ascii="GHEA Grapalat" w:hAnsi="GHEA Grapalat"/>
          <w:i w:val="0"/>
          <w:sz w:val="24"/>
          <w:szCs w:val="24"/>
        </w:rPr>
        <w:t>5</w:t>
      </w:r>
      <w:r w:rsidRPr="00521A49">
        <w:rPr>
          <w:rFonts w:ascii="GHEA Grapalat" w:hAnsi="GHEA Grapalat"/>
          <w:i w:val="0"/>
          <w:sz w:val="24"/>
          <w:szCs w:val="24"/>
        </w:rPr>
        <w:t xml:space="preserve"> года № 1</w:t>
      </w:r>
    </w:p>
    <w:p w14:paraId="3932ED38" w14:textId="6BE14E83" w:rsidR="00260EB2" w:rsidRPr="00521A49"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Код процедуры </w:t>
      </w:r>
      <w:r w:rsidRPr="00521A49">
        <w:rPr>
          <w:rFonts w:ascii="GHEA Grapalat" w:hAnsi="GHEA Grapalat"/>
          <w:b/>
          <w:i w:val="0"/>
          <w:sz w:val="24"/>
          <w:szCs w:val="24"/>
        </w:rPr>
        <w:t>«</w:t>
      </w:r>
      <w:r w:rsidR="009E43FA">
        <w:rPr>
          <w:rFonts w:ascii="GHEA Grapalat" w:hAnsi="GHEA Grapalat"/>
          <w:b/>
          <w:i w:val="0"/>
          <w:sz w:val="24"/>
          <w:szCs w:val="24"/>
        </w:rPr>
        <w:t>GHAPDzB-HVKAK-</w:t>
      </w:r>
      <w:r w:rsidR="00A330C3">
        <w:rPr>
          <w:rFonts w:ascii="GHEA Grapalat" w:hAnsi="GHEA Grapalat"/>
          <w:b/>
          <w:i w:val="0"/>
          <w:sz w:val="24"/>
          <w:szCs w:val="24"/>
        </w:rPr>
        <w:t>2025-47</w:t>
      </w:r>
      <w:r w:rsidRPr="00521A49">
        <w:rPr>
          <w:rFonts w:ascii="GHEA Grapalat" w:hAnsi="GHEA Grapalat"/>
          <w:b/>
          <w:i w:val="0"/>
          <w:sz w:val="24"/>
          <w:szCs w:val="24"/>
        </w:rPr>
        <w:t>»</w:t>
      </w:r>
    </w:p>
    <w:p w14:paraId="71C35A8D" w14:textId="77777777" w:rsidR="00260EB2" w:rsidRPr="00521A49" w:rsidRDefault="00260EB2" w:rsidP="00962010">
      <w:pPr>
        <w:pStyle w:val="BodyTextIndent"/>
        <w:widowControl w:val="0"/>
        <w:spacing w:line="240" w:lineRule="auto"/>
        <w:ind w:firstLine="567"/>
        <w:rPr>
          <w:rFonts w:ascii="GHEA Grapalat" w:hAnsi="GHEA Grapalat"/>
          <w:i w:val="0"/>
          <w:sz w:val="24"/>
          <w:szCs w:val="24"/>
        </w:rPr>
      </w:pPr>
    </w:p>
    <w:p w14:paraId="6E75D1ED" w14:textId="77777777" w:rsidR="00260EB2" w:rsidRPr="00521A49" w:rsidRDefault="00260EB2" w:rsidP="00521A49">
      <w:pPr>
        <w:ind w:firstLine="709"/>
        <w:contextualSpacing/>
        <w:jc w:val="both"/>
        <w:rPr>
          <w:rFonts w:ascii="GHEA Grapalat" w:hAnsi="GHEA Grapalat"/>
        </w:rPr>
      </w:pPr>
      <w:r w:rsidRPr="00521A49">
        <w:rPr>
          <w:rFonts w:ascii="GHEA Grapalat" w:hAnsi="GHEA Grapalat"/>
        </w:rPr>
        <w:t>Заказчик</w:t>
      </w:r>
      <w:r w:rsidRPr="00521A49">
        <w:rPr>
          <w:rFonts w:ascii="GHEA Grapalat" w:hAnsi="GHEA Grapalat"/>
          <w:b/>
        </w:rPr>
        <w:t xml:space="preserve"> ГНО «Национальный центр по контролю и профилактике заболеваний» МЗ РА</w:t>
      </w:r>
      <w:r w:rsidRPr="00521A49">
        <w:rPr>
          <w:rFonts w:ascii="GHEA Grapalat" w:hAnsi="GHEA Grapalat"/>
        </w:rPr>
        <w:t>, находящийся по адресу г.</w:t>
      </w:r>
      <w:r w:rsidR="00582B6B">
        <w:rPr>
          <w:rFonts w:ascii="GHEA Grapalat" w:hAnsi="GHEA Grapalat"/>
        </w:rPr>
        <w:t xml:space="preserve"> </w:t>
      </w:r>
      <w:r w:rsidRPr="00521A49">
        <w:rPr>
          <w:rFonts w:ascii="GHEA Grapalat" w:hAnsi="GHEA Grapalat"/>
        </w:rPr>
        <w:t>Ереван, ул. М.</w:t>
      </w:r>
      <w:r w:rsidR="00582B6B">
        <w:rPr>
          <w:rFonts w:ascii="GHEA Grapalat" w:hAnsi="GHEA Grapalat"/>
        </w:rPr>
        <w:t xml:space="preserve"> </w:t>
      </w:r>
      <w:r w:rsidRPr="00521A49">
        <w:rPr>
          <w:rFonts w:ascii="GHEA Grapalat" w:hAnsi="GHEA Grapalat"/>
        </w:rPr>
        <w:t>Гераци, д. 12,</w:t>
      </w:r>
      <w:r w:rsidRPr="00521A49">
        <w:rPr>
          <w:rFonts w:ascii="GHEA Grapalat" w:hAnsi="GHEA Grapalat"/>
          <w:lang w:val="hy-AM"/>
        </w:rPr>
        <w:t xml:space="preserve"> </w:t>
      </w:r>
      <w:r w:rsidRPr="00521A49">
        <w:rPr>
          <w:rFonts w:ascii="GHEA Grapalat" w:hAnsi="GHEA Grapalat"/>
        </w:rPr>
        <w:t>объявляет запрос котировок, который проводится одним этапом.</w:t>
      </w:r>
    </w:p>
    <w:p w14:paraId="390350EF" w14:textId="1317487F" w:rsidR="00675530" w:rsidRPr="00521A49" w:rsidRDefault="00675530" w:rsidP="00521A49">
      <w:pPr>
        <w:ind w:firstLine="709"/>
        <w:contextualSpacing/>
        <w:jc w:val="both"/>
        <w:rPr>
          <w:rFonts w:ascii="GHEA Grapalat" w:hAnsi="GHEA Grapalat"/>
        </w:rPr>
      </w:pPr>
      <w:r w:rsidRPr="00521A49">
        <w:rPr>
          <w:rFonts w:ascii="GHEA Grapalat" w:hAnsi="GHEA Grapalat"/>
        </w:rPr>
        <w:t>Участнику, отобранному по итогам настоящей процедуры, в</w:t>
      </w:r>
      <w:r w:rsidRPr="00521A49">
        <w:rPr>
          <w:rFonts w:ascii="Sylfaen" w:hAnsi="Sylfaen"/>
          <w:lang w:val="en-US"/>
        </w:rPr>
        <w:t> </w:t>
      </w:r>
      <w:r w:rsidRPr="00521A49">
        <w:rPr>
          <w:rFonts w:ascii="GHEA Grapalat" w:hAnsi="GHEA Grapalat"/>
          <w:spacing w:val="6"/>
        </w:rPr>
        <w:t>установленном</w:t>
      </w:r>
      <w:r w:rsidRPr="00521A49">
        <w:rPr>
          <w:rFonts w:ascii="Sylfaen" w:hAnsi="Sylfaen"/>
          <w:spacing w:val="6"/>
          <w:lang w:val="en-US"/>
        </w:rPr>
        <w:t> </w:t>
      </w:r>
      <w:r w:rsidRPr="00521A49">
        <w:rPr>
          <w:rFonts w:ascii="GHEA Grapalat" w:hAnsi="GHEA Grapalat"/>
          <w:spacing w:val="6"/>
        </w:rPr>
        <w:t xml:space="preserve">порядке будет предложено заключить договор на </w:t>
      </w:r>
      <w:r w:rsidRPr="00521A49">
        <w:rPr>
          <w:rFonts w:ascii="GHEA Grapalat" w:hAnsi="GHEA Grapalat"/>
        </w:rPr>
        <w:t xml:space="preserve">поставку </w:t>
      </w:r>
      <w:r w:rsidR="00A330C3">
        <w:rPr>
          <w:rFonts w:ascii="GHEA Grapalat" w:hAnsi="GHEA Grapalat"/>
          <w:b/>
        </w:rPr>
        <w:t>химикатов и лабораторных принадлежностей</w:t>
      </w:r>
      <w:r w:rsidRPr="00521A49">
        <w:rPr>
          <w:rFonts w:ascii="GHEA Grapalat" w:hAnsi="GHEA Grapalat"/>
          <w:b/>
        </w:rPr>
        <w:t xml:space="preserve"> </w:t>
      </w:r>
      <w:r w:rsidRPr="00521A49">
        <w:rPr>
          <w:rFonts w:ascii="GHEA Grapalat" w:hAnsi="GHEA Grapalat"/>
        </w:rPr>
        <w:t>(далее — договор).</w:t>
      </w:r>
    </w:p>
    <w:p w14:paraId="4F44A096" w14:textId="77777777" w:rsidR="00357D48" w:rsidRPr="00521A49" w:rsidRDefault="00A20B69"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21A49">
        <w:rPr>
          <w:rFonts w:ascii="Sylfaen" w:hAnsi="Sylfaen" w:cs="Courier New"/>
          <w:i w:val="0"/>
          <w:sz w:val="24"/>
          <w:szCs w:val="24"/>
          <w:lang w:val="en-US"/>
        </w:rPr>
        <w:t> </w:t>
      </w:r>
      <w:r w:rsidR="00F95E94" w:rsidRPr="00521A49">
        <w:rPr>
          <w:rFonts w:ascii="GHEA Grapalat" w:hAnsi="GHEA Grapalat"/>
          <w:i w:val="0"/>
          <w:sz w:val="24"/>
          <w:szCs w:val="24"/>
        </w:rPr>
        <w:t>настоящей процедуре</w:t>
      </w:r>
      <w:r w:rsidRPr="00521A49">
        <w:rPr>
          <w:rFonts w:ascii="GHEA Grapalat" w:hAnsi="GHEA Grapalat"/>
          <w:i w:val="0"/>
          <w:sz w:val="24"/>
          <w:szCs w:val="24"/>
        </w:rPr>
        <w:t>.</w:t>
      </w:r>
    </w:p>
    <w:p w14:paraId="16D18A70" w14:textId="77777777" w:rsidR="001E6506" w:rsidRPr="00521A49" w:rsidRDefault="00052084"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 xml:space="preserve">Условия </w:t>
      </w:r>
      <w:r w:rsidR="00677658" w:rsidRPr="00521A49">
        <w:rPr>
          <w:rFonts w:ascii="GHEA Grapalat" w:hAnsi="GHEA Grapalat"/>
          <w:i w:val="0"/>
          <w:sz w:val="24"/>
          <w:szCs w:val="24"/>
        </w:rPr>
        <w:t xml:space="preserve">предъявляемые </w:t>
      </w:r>
      <w:r w:rsidR="00FD0B1A" w:rsidRPr="00521A49">
        <w:rPr>
          <w:rFonts w:ascii="GHEA Grapalat" w:hAnsi="GHEA Grapalat"/>
          <w:i w:val="0"/>
          <w:sz w:val="24"/>
          <w:szCs w:val="24"/>
        </w:rPr>
        <w:t xml:space="preserve">к </w:t>
      </w:r>
      <w:r w:rsidR="00677658" w:rsidRPr="00521A49">
        <w:rPr>
          <w:rFonts w:ascii="GHEA Grapalat" w:hAnsi="GHEA Grapalat"/>
          <w:i w:val="0"/>
          <w:sz w:val="24"/>
          <w:szCs w:val="24"/>
        </w:rPr>
        <w:t xml:space="preserve">лицам, не имеющим права на участие в </w:t>
      </w:r>
      <w:r w:rsidRPr="00521A49">
        <w:rPr>
          <w:rFonts w:ascii="GHEA Grapalat" w:hAnsi="GHEA Grapalat"/>
          <w:i w:val="0"/>
          <w:sz w:val="24"/>
          <w:szCs w:val="24"/>
        </w:rPr>
        <w:t xml:space="preserve"> данной </w:t>
      </w:r>
      <w:r w:rsidR="006F297B" w:rsidRPr="00521A49">
        <w:rPr>
          <w:rFonts w:ascii="GHEA Grapalat" w:hAnsi="GHEA Grapalat"/>
          <w:i w:val="0"/>
          <w:sz w:val="24"/>
          <w:szCs w:val="24"/>
        </w:rPr>
        <w:t>процедуре</w:t>
      </w:r>
      <w:r w:rsidR="00677658" w:rsidRPr="00521A49">
        <w:rPr>
          <w:rFonts w:ascii="GHEA Grapalat" w:hAnsi="GHEA Grapalat"/>
          <w:i w:val="0"/>
          <w:sz w:val="24"/>
          <w:szCs w:val="24"/>
        </w:rPr>
        <w:t>, а также участникам, установлены приглашением на настоящую процедуру.</w:t>
      </w:r>
      <w:r w:rsidRPr="00521A49" w:rsidDel="00052084">
        <w:rPr>
          <w:rFonts w:ascii="GHEA Grapalat" w:hAnsi="GHEA Grapalat"/>
          <w:i w:val="0"/>
          <w:sz w:val="24"/>
          <w:szCs w:val="24"/>
        </w:rPr>
        <w:t xml:space="preserve"> </w:t>
      </w:r>
    </w:p>
    <w:p w14:paraId="7FB8AC65" w14:textId="77777777" w:rsidR="00357D48" w:rsidRPr="00521A49" w:rsidRDefault="00EE73A8"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521A49">
        <w:rPr>
          <w:rFonts w:ascii="GHEA Grapalat" w:hAnsi="GHEA Grapalat"/>
          <w:i w:val="0"/>
          <w:sz w:val="24"/>
          <w:szCs w:val="24"/>
        </w:rPr>
        <w:t>удовлетворительно</w:t>
      </w:r>
      <w:r w:rsidR="007442CF" w:rsidRPr="00521A49">
        <w:rPr>
          <w:rFonts w:ascii="GHEA Grapalat" w:hAnsi="GHEA Grapalat"/>
          <w:i w:val="0"/>
          <w:sz w:val="24"/>
          <w:szCs w:val="24"/>
          <w:lang w:val="hy-AM"/>
        </w:rPr>
        <w:t xml:space="preserve"> </w:t>
      </w:r>
      <w:r w:rsidR="007442CF" w:rsidRPr="00521A49">
        <w:rPr>
          <w:rFonts w:ascii="GHEA Grapalat" w:hAnsi="GHEA Grapalat"/>
          <w:i w:val="0"/>
          <w:sz w:val="24"/>
          <w:szCs w:val="24"/>
        </w:rPr>
        <w:t xml:space="preserve">по </w:t>
      </w:r>
      <w:r w:rsidR="00830445" w:rsidRPr="00521A49">
        <w:rPr>
          <w:rFonts w:ascii="GHEA Grapalat" w:hAnsi="GHEA Grapalat"/>
          <w:i w:val="0"/>
          <w:sz w:val="24"/>
          <w:szCs w:val="24"/>
        </w:rPr>
        <w:t xml:space="preserve">неценовым </w:t>
      </w:r>
      <w:r w:rsidR="007442CF" w:rsidRPr="00521A49">
        <w:rPr>
          <w:rFonts w:ascii="GHEA Grapalat" w:hAnsi="GHEA Grapalat"/>
          <w:i w:val="0"/>
          <w:sz w:val="24"/>
          <w:szCs w:val="24"/>
        </w:rPr>
        <w:t>условиям</w:t>
      </w:r>
      <w:r w:rsidRPr="00521A49">
        <w:rPr>
          <w:rFonts w:ascii="GHEA Grapalat" w:hAnsi="GHEA Grapalat"/>
          <w:i w:val="0"/>
          <w:sz w:val="24"/>
          <w:szCs w:val="24"/>
        </w:rPr>
        <w:t>, по принципу предпочтения, отдаваемого участнику, представившему м</w:t>
      </w:r>
      <w:r w:rsidR="003F762C" w:rsidRPr="00521A49">
        <w:rPr>
          <w:rFonts w:ascii="GHEA Grapalat" w:hAnsi="GHEA Grapalat"/>
          <w:i w:val="0"/>
          <w:sz w:val="24"/>
          <w:szCs w:val="24"/>
        </w:rPr>
        <w:t>инимальное ценовое предложение.</w:t>
      </w:r>
    </w:p>
    <w:p w14:paraId="6ABAAA5B" w14:textId="77777777" w:rsidR="0067579A" w:rsidRPr="00521A49" w:rsidRDefault="00357D48" w:rsidP="00521A49">
      <w:pPr>
        <w:pStyle w:val="BodyTextIndent"/>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21A49">
        <w:rPr>
          <w:rFonts w:ascii="Sylfaen" w:hAnsi="Sylfaen" w:cs="Courier New"/>
          <w:i w:val="0"/>
          <w:spacing w:val="-6"/>
          <w:sz w:val="24"/>
          <w:szCs w:val="24"/>
          <w:lang w:val="en-US"/>
        </w:rPr>
        <w:t> </w:t>
      </w:r>
      <w:r w:rsidRPr="00521A49">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16265514" w14:textId="77777777" w:rsidR="00A21CDB" w:rsidRPr="00521A49" w:rsidRDefault="00A21CDB" w:rsidP="00521A49">
      <w:pPr>
        <w:pStyle w:val="BodyTextIndent"/>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 xml:space="preserve">Заявки на запрос котировок необходимо подавать по адресу </w:t>
      </w:r>
      <w:r w:rsidRPr="00521A49">
        <w:rPr>
          <w:rFonts w:ascii="GHEA Grapalat" w:hAnsi="GHEA Grapalat"/>
          <w:b/>
          <w:i w:val="0"/>
          <w:spacing w:val="-6"/>
          <w:sz w:val="24"/>
          <w:szCs w:val="24"/>
        </w:rPr>
        <w:t>г.</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Гераци, д. 12 в документарной форме, до 1</w:t>
      </w:r>
      <w:r w:rsidR="003D4908">
        <w:rPr>
          <w:rFonts w:ascii="GHEA Grapalat" w:hAnsi="GHEA Grapalat"/>
          <w:b/>
          <w:i w:val="0"/>
          <w:spacing w:val="-6"/>
          <w:sz w:val="24"/>
          <w:szCs w:val="24"/>
        </w:rPr>
        <w:t>0</w:t>
      </w:r>
      <w:r w:rsidRPr="00521A49">
        <w:rPr>
          <w:rFonts w:ascii="GHEA Grapalat" w:hAnsi="GHEA Grapalat"/>
          <w:b/>
          <w:i w:val="0"/>
          <w:spacing w:val="-6"/>
          <w:sz w:val="24"/>
          <w:szCs w:val="24"/>
        </w:rPr>
        <w:t xml:space="preserve">:30 часов </w:t>
      </w:r>
      <w:r w:rsidR="003E2F32">
        <w:rPr>
          <w:rFonts w:ascii="GHEA Grapalat" w:hAnsi="GHEA Grapalat"/>
          <w:b/>
          <w:i w:val="0"/>
          <w:spacing w:val="-6"/>
          <w:sz w:val="24"/>
          <w:szCs w:val="24"/>
        </w:rPr>
        <w:t>7</w:t>
      </w:r>
      <w:r w:rsidRPr="00521A49">
        <w:rPr>
          <w:rFonts w:ascii="GHEA Grapalat" w:hAnsi="GHEA Grapalat"/>
          <w:b/>
          <w:i w:val="0"/>
          <w:spacing w:val="-6"/>
          <w:sz w:val="24"/>
          <w:szCs w:val="24"/>
        </w:rPr>
        <w:t>-го дня со дня опубликования</w:t>
      </w:r>
      <w:r w:rsidRPr="00521A49">
        <w:rPr>
          <w:rFonts w:ascii="GHEA Grapalat" w:hAnsi="GHEA Grapalat"/>
          <w:i w:val="0"/>
          <w:spacing w:val="-6"/>
          <w:sz w:val="24"/>
          <w:szCs w:val="24"/>
        </w:rPr>
        <w:t xml:space="preserve"> настоящего объявления. Кроме армянского языка заявки могут быть поданы также на английском или русском языке.</w:t>
      </w:r>
    </w:p>
    <w:p w14:paraId="579AA8F2" w14:textId="272B997D" w:rsidR="00A21CDB" w:rsidRPr="00521A49" w:rsidRDefault="00A21CDB" w:rsidP="00521A49">
      <w:pPr>
        <w:pStyle w:val="BodyTextIndent"/>
        <w:widowControl w:val="0"/>
        <w:spacing w:line="240" w:lineRule="auto"/>
        <w:ind w:firstLine="709"/>
        <w:contextualSpacing/>
        <w:rPr>
          <w:rFonts w:ascii="GHEA Grapalat" w:hAnsi="GHEA Grapalat"/>
          <w:b/>
          <w:i w:val="0"/>
          <w:spacing w:val="-6"/>
          <w:sz w:val="24"/>
          <w:szCs w:val="24"/>
        </w:rPr>
      </w:pPr>
      <w:r w:rsidRPr="00521A49">
        <w:rPr>
          <w:rFonts w:ascii="GHEA Grapalat" w:hAnsi="GHEA Grapalat"/>
          <w:i w:val="0"/>
          <w:spacing w:val="-6"/>
          <w:sz w:val="24"/>
          <w:szCs w:val="24"/>
        </w:rPr>
        <w:t xml:space="preserve">Вскрытие заявок будет проводиться по адресу </w:t>
      </w:r>
      <w:r w:rsidRPr="00521A49">
        <w:rPr>
          <w:rFonts w:ascii="GHEA Grapalat" w:hAnsi="GHEA Grapalat"/>
          <w:b/>
          <w:i w:val="0"/>
          <w:spacing w:val="-6"/>
          <w:sz w:val="24"/>
          <w:szCs w:val="24"/>
        </w:rPr>
        <w:t>г.</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 xml:space="preserve">Гераци, д. 12, в </w:t>
      </w:r>
      <w:r w:rsidR="002156A2">
        <w:rPr>
          <w:rFonts w:ascii="GHEA Grapalat" w:hAnsi="GHEA Grapalat"/>
          <w:b/>
          <w:i w:val="0"/>
          <w:spacing w:val="-6"/>
          <w:sz w:val="24"/>
          <w:szCs w:val="24"/>
        </w:rPr>
        <w:t xml:space="preserve">10:30 </w:t>
      </w:r>
      <w:r w:rsidRPr="00521A49">
        <w:rPr>
          <w:rFonts w:ascii="GHEA Grapalat" w:hAnsi="GHEA Grapalat"/>
          <w:b/>
          <w:i w:val="0"/>
          <w:spacing w:val="-6"/>
          <w:sz w:val="24"/>
          <w:szCs w:val="24"/>
        </w:rPr>
        <w:t xml:space="preserve">часов </w:t>
      </w:r>
      <w:r w:rsidR="00A330C3">
        <w:rPr>
          <w:rFonts w:ascii="GHEA Grapalat" w:hAnsi="GHEA Grapalat"/>
          <w:b/>
          <w:i w:val="0"/>
          <w:spacing w:val="-6"/>
          <w:sz w:val="24"/>
          <w:szCs w:val="24"/>
        </w:rPr>
        <w:t>2</w:t>
      </w:r>
      <w:r w:rsidR="00265F47">
        <w:rPr>
          <w:rFonts w:ascii="GHEA Grapalat" w:hAnsi="GHEA Grapalat"/>
          <w:b/>
          <w:i w:val="0"/>
          <w:spacing w:val="-6"/>
          <w:sz w:val="24"/>
          <w:szCs w:val="24"/>
        </w:rPr>
        <w:t>3 июня</w:t>
      </w:r>
      <w:r w:rsidR="00F659CE">
        <w:rPr>
          <w:rFonts w:ascii="GHEA Grapalat" w:hAnsi="GHEA Grapalat"/>
          <w:b/>
          <w:i w:val="0"/>
          <w:spacing w:val="-6"/>
          <w:sz w:val="24"/>
          <w:szCs w:val="24"/>
        </w:rPr>
        <w:t xml:space="preserve"> 2025</w:t>
      </w:r>
      <w:r w:rsidRPr="00521A49">
        <w:rPr>
          <w:rFonts w:ascii="GHEA Grapalat" w:hAnsi="GHEA Grapalat"/>
          <w:b/>
          <w:i w:val="0"/>
          <w:spacing w:val="-6"/>
          <w:sz w:val="24"/>
          <w:szCs w:val="24"/>
        </w:rPr>
        <w:t xml:space="preserve"> года.</w:t>
      </w:r>
    </w:p>
    <w:p w14:paraId="63502D18" w14:textId="77777777" w:rsidR="002C09AA" w:rsidRPr="00521A49" w:rsidRDefault="002C09AA"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15DEE21D" w14:textId="0D0E369B" w:rsidR="008978BD" w:rsidRPr="00521A49" w:rsidRDefault="00754697"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Для получения дополнительной информации, связанной с настоящим</w:t>
      </w:r>
      <w:r w:rsidR="00D5443D" w:rsidRPr="00521A49">
        <w:rPr>
          <w:rFonts w:ascii="Sylfaen" w:hAnsi="Sylfaen" w:cs="Courier New"/>
          <w:i w:val="0"/>
          <w:sz w:val="24"/>
          <w:szCs w:val="24"/>
          <w:lang w:val="en-US"/>
        </w:rPr>
        <w:t> </w:t>
      </w:r>
      <w:r w:rsidRPr="00521A49">
        <w:rPr>
          <w:rFonts w:ascii="GHEA Grapalat" w:hAnsi="GHEA Grapalat"/>
          <w:i w:val="0"/>
          <w:sz w:val="24"/>
          <w:szCs w:val="24"/>
        </w:rPr>
        <w:t>объявлением, можете обратиться к секретарю Оценочной комиссии</w:t>
      </w:r>
      <w:r w:rsidR="00BE1C5E" w:rsidRPr="00521A49">
        <w:rPr>
          <w:rFonts w:ascii="GHEA Grapalat" w:hAnsi="GHEA Grapalat"/>
          <w:i w:val="0"/>
          <w:sz w:val="24"/>
          <w:szCs w:val="24"/>
        </w:rPr>
        <w:t xml:space="preserve"> </w:t>
      </w:r>
      <w:r w:rsidR="00A330C3">
        <w:rPr>
          <w:rFonts w:ascii="GHEA Grapalat" w:hAnsi="GHEA Grapalat"/>
          <w:b/>
          <w:i w:val="0"/>
          <w:sz w:val="24"/>
          <w:szCs w:val="24"/>
        </w:rPr>
        <w:t>Вардан Оганнисян</w:t>
      </w:r>
      <w:r w:rsidR="008978BD" w:rsidRPr="00521A49">
        <w:rPr>
          <w:rFonts w:ascii="GHEA Grapalat" w:hAnsi="GHEA Grapalat"/>
          <w:b/>
          <w:i w:val="0"/>
          <w:sz w:val="24"/>
          <w:szCs w:val="24"/>
        </w:rPr>
        <w:t>.</w:t>
      </w:r>
    </w:p>
    <w:p w14:paraId="229537B2" w14:textId="77777777" w:rsidR="000365AC" w:rsidRPr="00521A49" w:rsidRDefault="000365AC" w:rsidP="00521A49">
      <w:pPr>
        <w:ind w:firstLine="709"/>
        <w:contextualSpacing/>
        <w:rPr>
          <w:rFonts w:ascii="GHEA Grapalat" w:hAnsi="GHEA Grapalat"/>
        </w:rPr>
      </w:pPr>
    </w:p>
    <w:p w14:paraId="5186743D" w14:textId="64F89918" w:rsidR="008978BD" w:rsidRPr="00521A49" w:rsidRDefault="008978BD" w:rsidP="00521A49">
      <w:pPr>
        <w:ind w:firstLine="709"/>
        <w:contextualSpacing/>
        <w:rPr>
          <w:rFonts w:ascii="GHEA Grapalat" w:hAnsi="GHEA Grapalat"/>
          <w:u w:val="single"/>
        </w:rPr>
      </w:pPr>
      <w:r w:rsidRPr="00521A49">
        <w:rPr>
          <w:rFonts w:ascii="GHEA Grapalat" w:hAnsi="GHEA Grapalat"/>
        </w:rPr>
        <w:t>Телефон</w:t>
      </w:r>
      <w:r w:rsidRPr="00521A49">
        <w:rPr>
          <w:rFonts w:ascii="GHEA Grapalat" w:hAnsi="GHEA Grapalat" w:cs="Arial LatArm"/>
        </w:rPr>
        <w:t xml:space="preserve">: </w:t>
      </w:r>
      <w:r w:rsidRPr="00521A49">
        <w:rPr>
          <w:rFonts w:ascii="GHEA Grapalat" w:hAnsi="GHEA Grapalat"/>
          <w:b/>
        </w:rPr>
        <w:t>012</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83 (601</w:t>
      </w:r>
      <w:r w:rsidR="00A330C3">
        <w:rPr>
          <w:rFonts w:ascii="GHEA Grapalat" w:hAnsi="GHEA Grapalat"/>
          <w:b/>
        </w:rPr>
        <w:t>1</w:t>
      </w:r>
      <w:r w:rsidRPr="00521A49">
        <w:rPr>
          <w:rFonts w:ascii="GHEA Grapalat" w:hAnsi="GHEA Grapalat"/>
          <w:b/>
        </w:rPr>
        <w:t>)</w:t>
      </w:r>
    </w:p>
    <w:p w14:paraId="2E263A6D" w14:textId="77777777" w:rsidR="008978BD" w:rsidRPr="00521A49" w:rsidRDefault="008978BD" w:rsidP="00521A49">
      <w:pPr>
        <w:ind w:firstLine="709"/>
        <w:contextualSpacing/>
        <w:rPr>
          <w:rFonts w:ascii="GHEA Grapalat" w:hAnsi="GHEA Grapalat"/>
          <w:b/>
          <w:lang w:val="af-ZA"/>
        </w:rPr>
      </w:pPr>
      <w:r w:rsidRPr="00521A49">
        <w:rPr>
          <w:rFonts w:ascii="GHEA Grapalat" w:hAnsi="GHEA Grapalat"/>
        </w:rPr>
        <w:t>Электронная</w:t>
      </w:r>
      <w:r w:rsidRPr="00521A49">
        <w:rPr>
          <w:rFonts w:ascii="GHEA Grapalat" w:hAnsi="GHEA Grapalat" w:cs="Arial LatArm"/>
        </w:rPr>
        <w:t xml:space="preserve"> </w:t>
      </w:r>
      <w:r w:rsidRPr="00521A49">
        <w:rPr>
          <w:rFonts w:ascii="GHEA Grapalat" w:hAnsi="GHEA Grapalat"/>
        </w:rPr>
        <w:t>почта</w:t>
      </w:r>
      <w:r w:rsidRPr="00521A49">
        <w:rPr>
          <w:rFonts w:ascii="GHEA Grapalat" w:hAnsi="GHEA Grapalat" w:cs="Arial LatArm"/>
        </w:rPr>
        <w:t xml:space="preserve">: </w:t>
      </w:r>
      <w:r w:rsidRPr="00521A49">
        <w:rPr>
          <w:rFonts w:ascii="GHEA Grapalat" w:hAnsi="GHEA Grapalat"/>
          <w:b/>
        </w:rPr>
        <w:t>procurement@ncdc.am</w:t>
      </w:r>
    </w:p>
    <w:p w14:paraId="0B9C4184" w14:textId="77777777" w:rsidR="008978BD" w:rsidRPr="00521A49" w:rsidRDefault="008978BD" w:rsidP="00521A49">
      <w:pPr>
        <w:ind w:firstLine="709"/>
        <w:contextualSpacing/>
        <w:rPr>
          <w:rFonts w:ascii="GHEA Grapalat" w:hAnsi="GHEA Grapalat"/>
          <w:b/>
        </w:rPr>
      </w:pPr>
      <w:r w:rsidRPr="00521A49">
        <w:rPr>
          <w:rFonts w:ascii="GHEA Grapalat" w:hAnsi="GHEA Grapalat"/>
        </w:rPr>
        <w:t xml:space="preserve">Заказчик: </w:t>
      </w:r>
      <w:r w:rsidRPr="00521A49">
        <w:rPr>
          <w:rFonts w:ascii="GHEA Grapalat" w:hAnsi="GHEA Grapalat"/>
          <w:b/>
        </w:rPr>
        <w:t>ГНО «Национальный центр по контролю и профилактике заболеваний» МЗ РА</w:t>
      </w:r>
      <w:r w:rsidRPr="00521A49">
        <w:rPr>
          <w:rFonts w:ascii="GHEA Grapalat" w:hAnsi="GHEA Grapalat"/>
          <w:b/>
          <w:lang w:val="hy-AM"/>
        </w:rPr>
        <w:t xml:space="preserve"> </w:t>
      </w:r>
    </w:p>
    <w:p w14:paraId="048A173C" w14:textId="77777777" w:rsidR="008978BD" w:rsidRPr="00521A49" w:rsidRDefault="008978BD" w:rsidP="00962010">
      <w:pPr>
        <w:rPr>
          <w:rFonts w:ascii="GHEA Grapalat" w:hAnsi="GHEA Grapalat"/>
          <w:b/>
        </w:rPr>
      </w:pPr>
    </w:p>
    <w:p w14:paraId="40AA07B4" w14:textId="77777777" w:rsidR="00DA4817" w:rsidRPr="00521A49" w:rsidRDefault="00DA4817" w:rsidP="00962010">
      <w:pPr>
        <w:rPr>
          <w:rFonts w:ascii="GHEA Grapalat" w:hAnsi="GHEA Grapalat"/>
          <w:b/>
          <w:i/>
          <w:color w:val="FF0000"/>
        </w:rPr>
      </w:pPr>
    </w:p>
    <w:p w14:paraId="55F652FD" w14:textId="77777777" w:rsidR="008978BD" w:rsidRPr="00521A49" w:rsidRDefault="008978BD" w:rsidP="00962010">
      <w:pPr>
        <w:rPr>
          <w:rFonts w:ascii="GHEA Grapalat" w:hAnsi="GHEA Grapalat"/>
          <w:b/>
          <w:i/>
          <w:color w:val="FF0000"/>
        </w:rPr>
      </w:pPr>
      <w:r w:rsidRPr="00521A49">
        <w:rPr>
          <w:rFonts w:ascii="GHEA Grapalat" w:hAnsi="GHEA Grapalat"/>
          <w:b/>
          <w:color w:val="FF0000"/>
        </w:rPr>
        <w:br w:type="page"/>
      </w:r>
    </w:p>
    <w:p w14:paraId="65DAA281" w14:textId="77777777" w:rsidR="00096865" w:rsidRPr="00521A49" w:rsidRDefault="00096865" w:rsidP="000365AC">
      <w:pPr>
        <w:pStyle w:val="BodyTextIndent"/>
        <w:widowControl w:val="0"/>
        <w:spacing w:line="240" w:lineRule="auto"/>
        <w:ind w:firstLine="567"/>
        <w:jc w:val="right"/>
        <w:rPr>
          <w:rFonts w:ascii="GHEA Grapalat" w:hAnsi="GHEA Grapalat" w:cs="Sylfaen"/>
          <w:i w:val="0"/>
          <w:sz w:val="24"/>
          <w:szCs w:val="24"/>
        </w:rPr>
      </w:pPr>
      <w:r w:rsidRPr="00521A49">
        <w:rPr>
          <w:rFonts w:ascii="GHEA Grapalat" w:hAnsi="GHEA Grapalat"/>
          <w:sz w:val="24"/>
          <w:szCs w:val="24"/>
        </w:rPr>
        <w:lastRenderedPageBreak/>
        <w:t>Утверждено</w:t>
      </w:r>
    </w:p>
    <w:p w14:paraId="0F990C9A" w14:textId="666E5B5C" w:rsidR="008E7A18" w:rsidRPr="00521A49" w:rsidRDefault="008E7A18" w:rsidP="000365AC">
      <w:pPr>
        <w:pStyle w:val="BodyText"/>
        <w:widowControl w:val="0"/>
        <w:spacing w:after="0"/>
        <w:ind w:firstLine="567"/>
        <w:contextualSpacing/>
        <w:jc w:val="right"/>
        <w:rPr>
          <w:rFonts w:ascii="GHEA Grapalat" w:hAnsi="GHEA Grapalat"/>
        </w:rPr>
      </w:pPr>
      <w:r w:rsidRPr="00521A49">
        <w:rPr>
          <w:rFonts w:ascii="GHEA Grapalat" w:hAnsi="GHEA Grapalat"/>
        </w:rPr>
        <w:t>Решением Оценочной комиссии запроса котировок</w:t>
      </w:r>
      <w:r w:rsidRPr="00521A49">
        <w:rPr>
          <w:rFonts w:ascii="GHEA Grapalat" w:hAnsi="GHEA Grapalat" w:cs="Sylfaen"/>
        </w:rPr>
        <w:br/>
      </w:r>
      <w:r w:rsidRPr="00521A49">
        <w:rPr>
          <w:rFonts w:ascii="GHEA Grapalat" w:hAnsi="GHEA Grapalat"/>
        </w:rPr>
        <w:t xml:space="preserve">под кодом </w:t>
      </w:r>
      <w:r w:rsidRPr="00521A49">
        <w:rPr>
          <w:rFonts w:ascii="GHEA Grapalat" w:hAnsi="GHEA Grapalat"/>
          <w:b/>
        </w:rPr>
        <w:t>«</w:t>
      </w:r>
      <w:r w:rsidR="009E43FA">
        <w:rPr>
          <w:rFonts w:ascii="GHEA Grapalat" w:hAnsi="GHEA Grapalat"/>
          <w:b/>
        </w:rPr>
        <w:t>GHAPDzB-HVKAK-</w:t>
      </w:r>
      <w:r w:rsidR="00A330C3">
        <w:rPr>
          <w:rFonts w:ascii="GHEA Grapalat" w:hAnsi="GHEA Grapalat"/>
          <w:b/>
        </w:rPr>
        <w:t>2025-47</w:t>
      </w:r>
      <w:r w:rsidRPr="00521A49">
        <w:rPr>
          <w:rFonts w:ascii="GHEA Grapalat" w:hAnsi="GHEA Grapalat"/>
          <w:b/>
        </w:rPr>
        <w:t>»</w:t>
      </w:r>
      <w:r w:rsidRPr="00521A49">
        <w:rPr>
          <w:rFonts w:ascii="GHEA Grapalat" w:hAnsi="GHEA Grapalat" w:cs="Times Armenian"/>
        </w:rPr>
        <w:br/>
      </w:r>
      <w:r w:rsidRPr="00521A49">
        <w:rPr>
          <w:rFonts w:ascii="GHEA Grapalat" w:hAnsi="GHEA Grapalat"/>
        </w:rPr>
        <w:t>№ 1</w:t>
      </w:r>
      <w:r w:rsidR="00A330C3">
        <w:rPr>
          <w:rFonts w:ascii="GHEA Grapalat" w:hAnsi="GHEA Grapalat"/>
        </w:rPr>
        <w:t xml:space="preserve"> от</w:t>
      </w:r>
      <w:r w:rsidRPr="00521A49">
        <w:rPr>
          <w:rFonts w:ascii="GHEA Grapalat" w:hAnsi="GHEA Grapalat"/>
        </w:rPr>
        <w:t xml:space="preserve"> </w:t>
      </w:r>
      <w:r w:rsidR="00A330C3">
        <w:rPr>
          <w:rFonts w:ascii="GHEA Grapalat" w:hAnsi="GHEA Grapalat"/>
        </w:rPr>
        <w:t>13</w:t>
      </w:r>
      <w:r w:rsidR="004714CB">
        <w:rPr>
          <w:rFonts w:ascii="GHEA Grapalat" w:hAnsi="GHEA Grapalat"/>
        </w:rPr>
        <w:t xml:space="preserve"> июня</w:t>
      </w:r>
      <w:r w:rsidR="00F659CE">
        <w:rPr>
          <w:rFonts w:ascii="GHEA Grapalat" w:hAnsi="GHEA Grapalat"/>
        </w:rPr>
        <w:t xml:space="preserve"> 2025</w:t>
      </w:r>
      <w:r w:rsidR="00037A8D">
        <w:rPr>
          <w:rFonts w:ascii="GHEA Grapalat" w:hAnsi="GHEA Grapalat"/>
        </w:rPr>
        <w:t xml:space="preserve"> </w:t>
      </w:r>
      <w:r w:rsidRPr="00521A49">
        <w:rPr>
          <w:rFonts w:ascii="GHEA Grapalat" w:hAnsi="GHEA Grapalat"/>
        </w:rPr>
        <w:t>г.</w:t>
      </w:r>
    </w:p>
    <w:p w14:paraId="7D852C56" w14:textId="77777777" w:rsidR="00096865" w:rsidRPr="00521A49" w:rsidRDefault="00096865" w:rsidP="00962010">
      <w:pPr>
        <w:pStyle w:val="BodyText"/>
        <w:widowControl w:val="0"/>
        <w:spacing w:after="160"/>
        <w:ind w:right="-7" w:firstLine="567"/>
        <w:jc w:val="center"/>
        <w:rPr>
          <w:rFonts w:ascii="GHEA Grapalat" w:hAnsi="GHEA Grapalat"/>
        </w:rPr>
      </w:pPr>
    </w:p>
    <w:p w14:paraId="7902C883" w14:textId="77777777" w:rsidR="00096865" w:rsidRPr="00521A49" w:rsidRDefault="00096865" w:rsidP="00962010">
      <w:pPr>
        <w:pStyle w:val="BodyText"/>
        <w:widowControl w:val="0"/>
        <w:spacing w:after="160"/>
        <w:ind w:right="-7" w:firstLine="567"/>
        <w:jc w:val="center"/>
        <w:rPr>
          <w:rFonts w:ascii="GHEA Grapalat" w:hAnsi="GHEA Grapalat"/>
        </w:rPr>
      </w:pPr>
    </w:p>
    <w:p w14:paraId="7AD351BB" w14:textId="77777777" w:rsidR="000763E5" w:rsidRPr="00521A49" w:rsidRDefault="000763E5" w:rsidP="00962010">
      <w:pPr>
        <w:pStyle w:val="BodyText"/>
        <w:widowControl w:val="0"/>
        <w:spacing w:after="160"/>
        <w:ind w:right="-7" w:firstLine="567"/>
        <w:jc w:val="center"/>
        <w:rPr>
          <w:rFonts w:ascii="GHEA Grapalat" w:hAnsi="GHEA Grapalat"/>
        </w:rPr>
      </w:pPr>
    </w:p>
    <w:p w14:paraId="17F374C9" w14:textId="77777777" w:rsidR="00C84F21" w:rsidRPr="00521A49" w:rsidRDefault="00C84F21" w:rsidP="00962010">
      <w:pPr>
        <w:pStyle w:val="BodyText"/>
        <w:spacing w:after="160"/>
        <w:ind w:right="-7"/>
        <w:contextualSpacing/>
        <w:jc w:val="center"/>
        <w:rPr>
          <w:rFonts w:ascii="GHEA Grapalat" w:hAnsi="GHEA Grapalat"/>
          <w:b/>
          <w:color w:val="0D0D0D" w:themeColor="text1" w:themeTint="F2"/>
        </w:rPr>
      </w:pPr>
      <w:r w:rsidRPr="00521A49">
        <w:rPr>
          <w:rFonts w:ascii="GHEA Grapalat" w:hAnsi="GHEA Grapalat"/>
          <w:b/>
          <w:color w:val="0D0D0D" w:themeColor="text1" w:themeTint="F2"/>
        </w:rPr>
        <w:t>ГОСУДАРСТВЕННАЯ НЕКОММЕРЧЕСКАЯ</w:t>
      </w:r>
      <w:r w:rsidRPr="00521A49">
        <w:rPr>
          <w:rFonts w:ascii="Sylfaen" w:hAnsi="Sylfaen"/>
          <w:b/>
          <w:color w:val="0D0D0D" w:themeColor="text1" w:themeTint="F2"/>
        </w:rPr>
        <w:t> </w:t>
      </w:r>
      <w:r w:rsidRPr="00521A49">
        <w:rPr>
          <w:rFonts w:ascii="GHEA Grapalat" w:hAnsi="GHEA Grapalat"/>
          <w:b/>
          <w:color w:val="0D0D0D" w:themeColor="text1" w:themeTint="F2"/>
        </w:rPr>
        <w:t>ОРГАНИЗАЦИЯ «НАЦИОНАЛЬНЫЙ ЦЕНТР ПО КОНТРОЛЮ И ПРОФИЛАКТИКЕ ЗАБОЛЕВАНИЙ» МИНИСТЕРСТВА ЗДРАВООХРАНЕНИЯ</w:t>
      </w:r>
      <w:r w:rsidRPr="00521A49">
        <w:rPr>
          <w:rFonts w:ascii="Sylfaen" w:hAnsi="Sylfaen"/>
          <w:b/>
          <w:color w:val="0D0D0D" w:themeColor="text1" w:themeTint="F2"/>
        </w:rPr>
        <w:t> </w:t>
      </w:r>
      <w:r w:rsidRPr="00521A49">
        <w:rPr>
          <w:rFonts w:ascii="GHEA Grapalat" w:hAnsi="GHEA Grapalat"/>
          <w:b/>
          <w:color w:val="0D0D0D" w:themeColor="text1" w:themeTint="F2"/>
        </w:rPr>
        <w:t>РЕСПУБЛИКИ АРМЕНИЯ</w:t>
      </w:r>
    </w:p>
    <w:p w14:paraId="71D4149D" w14:textId="77777777" w:rsidR="00096865" w:rsidRPr="00521A49" w:rsidRDefault="00096865" w:rsidP="00962010">
      <w:pPr>
        <w:pStyle w:val="BodyText"/>
        <w:widowControl w:val="0"/>
        <w:spacing w:after="160"/>
        <w:ind w:right="-7" w:firstLine="567"/>
        <w:jc w:val="center"/>
        <w:rPr>
          <w:rFonts w:ascii="GHEA Grapalat" w:hAnsi="GHEA Grapalat"/>
        </w:rPr>
      </w:pPr>
    </w:p>
    <w:p w14:paraId="7027C3D1" w14:textId="77777777" w:rsidR="000763E5" w:rsidRPr="00521A49" w:rsidRDefault="000763E5" w:rsidP="00962010">
      <w:pPr>
        <w:pStyle w:val="BodyText"/>
        <w:widowControl w:val="0"/>
        <w:spacing w:after="160"/>
        <w:ind w:right="-7" w:firstLine="567"/>
        <w:jc w:val="center"/>
        <w:rPr>
          <w:rFonts w:ascii="GHEA Grapalat" w:hAnsi="GHEA Grapalat"/>
        </w:rPr>
      </w:pPr>
    </w:p>
    <w:p w14:paraId="409021A3" w14:textId="77777777" w:rsidR="000763E5" w:rsidRPr="00521A49" w:rsidRDefault="000763E5" w:rsidP="00962010">
      <w:pPr>
        <w:pStyle w:val="BodyText"/>
        <w:widowControl w:val="0"/>
        <w:spacing w:after="160"/>
        <w:ind w:right="-7" w:firstLine="567"/>
        <w:jc w:val="center"/>
        <w:rPr>
          <w:rFonts w:ascii="GHEA Grapalat" w:hAnsi="GHEA Grapalat"/>
        </w:rPr>
      </w:pPr>
    </w:p>
    <w:p w14:paraId="746735AA" w14:textId="77777777" w:rsidR="00096865" w:rsidRPr="00521A49" w:rsidRDefault="000763E5" w:rsidP="00962010">
      <w:pPr>
        <w:pStyle w:val="BodyText"/>
        <w:widowControl w:val="0"/>
        <w:spacing w:after="160"/>
        <w:ind w:right="-7" w:firstLine="567"/>
        <w:jc w:val="center"/>
        <w:rPr>
          <w:rFonts w:ascii="GHEA Grapalat" w:hAnsi="GHEA Grapalat" w:cs="Sylfaen"/>
        </w:rPr>
      </w:pPr>
      <w:r w:rsidRPr="00521A49">
        <w:rPr>
          <w:rFonts w:ascii="GHEA Grapalat" w:hAnsi="GHEA Grapalat"/>
        </w:rPr>
        <w:t>ПРИГЛАШЕНИ</w:t>
      </w:r>
      <w:r w:rsidR="00096865" w:rsidRPr="00521A49">
        <w:rPr>
          <w:rFonts w:ascii="GHEA Grapalat" w:hAnsi="GHEA Grapalat"/>
        </w:rPr>
        <w:t>Е</w:t>
      </w:r>
    </w:p>
    <w:p w14:paraId="3682B797" w14:textId="77777777" w:rsidR="00096865" w:rsidRPr="00521A49" w:rsidRDefault="00096865" w:rsidP="00962010">
      <w:pPr>
        <w:pStyle w:val="BodyText"/>
        <w:widowControl w:val="0"/>
        <w:spacing w:after="160"/>
        <w:ind w:right="-7" w:firstLine="567"/>
        <w:jc w:val="center"/>
        <w:rPr>
          <w:rFonts w:ascii="GHEA Grapalat" w:hAnsi="GHEA Grapalat" w:cs="Sylfaen"/>
        </w:rPr>
      </w:pPr>
    </w:p>
    <w:p w14:paraId="4FC9E702" w14:textId="77777777" w:rsidR="00096865" w:rsidRPr="0023148F" w:rsidRDefault="00096865" w:rsidP="00962010">
      <w:pPr>
        <w:pStyle w:val="BodyText"/>
        <w:widowControl w:val="0"/>
        <w:spacing w:after="160"/>
        <w:ind w:right="-7" w:firstLine="567"/>
        <w:jc w:val="center"/>
        <w:rPr>
          <w:rFonts w:ascii="GHEA Grapalat" w:hAnsi="GHEA Grapalat" w:cs="Sylfaen"/>
        </w:rPr>
      </w:pPr>
    </w:p>
    <w:p w14:paraId="0FB018B0" w14:textId="12B43A80" w:rsidR="00212DC3" w:rsidRPr="00521A49" w:rsidRDefault="0023148F" w:rsidP="00962010">
      <w:pPr>
        <w:pStyle w:val="BodyText"/>
        <w:spacing w:after="160"/>
        <w:ind w:right="-7"/>
        <w:contextualSpacing/>
        <w:jc w:val="center"/>
        <w:rPr>
          <w:rFonts w:ascii="GHEA Grapalat" w:hAnsi="GHEA Grapalat"/>
          <w:b/>
        </w:rPr>
      </w:pPr>
      <w:r w:rsidRPr="0023148F">
        <w:rPr>
          <w:rFonts w:ascii="GHEA Grapalat" w:hAnsi="GHEA Grapalat"/>
          <w:b/>
        </w:rPr>
        <w:t xml:space="preserve">НА ЗАПРОС КОТИРОВОК, ОБЪЯВЛЕННЫЙ С ЦЕЛЬЮ ПРИОБРЕТЕНИЯ </w:t>
      </w:r>
      <w:r w:rsidR="00A330C3">
        <w:rPr>
          <w:rFonts w:ascii="GHEA Grapalat" w:hAnsi="GHEA Grapalat"/>
          <w:b/>
        </w:rPr>
        <w:t>ХИМИКАТОВ И ЛАБОРАТОРНЫХ ПРИНАДЛЕЖНОСТЕЙ</w:t>
      </w:r>
      <w:r w:rsidRPr="0023148F">
        <w:rPr>
          <w:rFonts w:ascii="GHEA Grapalat" w:hAnsi="GHEA Grapalat"/>
          <w:b/>
        </w:rPr>
        <w:t xml:space="preserve"> ДЛЯ НУЖД ГНО «НАЦИОНАЛЬНОГО ЦЕНТРА ПО КОНТРОЛЮ И ПРОФИЛАКТИКЕ ЗАБОЛЕВАНИЙ» МЗ</w:t>
      </w:r>
      <w:r w:rsidRPr="00521A49">
        <w:rPr>
          <w:rFonts w:ascii="GHEA Grapalat" w:hAnsi="GHEA Grapalat"/>
          <w:b/>
        </w:rPr>
        <w:t xml:space="preserve"> </w:t>
      </w:r>
      <w:r w:rsidR="00212DC3" w:rsidRPr="00521A49">
        <w:rPr>
          <w:rFonts w:ascii="GHEA Grapalat" w:hAnsi="GHEA Grapalat"/>
          <w:b/>
        </w:rPr>
        <w:t>РА</w:t>
      </w:r>
    </w:p>
    <w:p w14:paraId="71AFCD0F" w14:textId="77777777" w:rsidR="00CE0D95" w:rsidRPr="00521A49" w:rsidRDefault="00CE0D95" w:rsidP="00962010">
      <w:pPr>
        <w:pStyle w:val="BodyText"/>
        <w:widowControl w:val="0"/>
        <w:spacing w:after="160"/>
        <w:ind w:right="-7" w:firstLine="567"/>
        <w:jc w:val="center"/>
        <w:rPr>
          <w:rFonts w:ascii="GHEA Grapalat" w:hAnsi="GHEA Grapalat"/>
        </w:rPr>
      </w:pPr>
    </w:p>
    <w:p w14:paraId="005AB057" w14:textId="77777777" w:rsidR="00CE0D95" w:rsidRPr="00521A49" w:rsidRDefault="00CE0D95" w:rsidP="00962010">
      <w:pPr>
        <w:pStyle w:val="BodyText"/>
        <w:widowControl w:val="0"/>
        <w:spacing w:after="160"/>
        <w:ind w:right="-7" w:firstLine="567"/>
        <w:jc w:val="center"/>
        <w:rPr>
          <w:rFonts w:ascii="GHEA Grapalat" w:hAnsi="GHEA Grapalat"/>
        </w:rPr>
      </w:pPr>
    </w:p>
    <w:p w14:paraId="322B9EB2" w14:textId="77777777" w:rsidR="00105093" w:rsidRPr="00521A49" w:rsidRDefault="00105093" w:rsidP="00962010">
      <w:pPr>
        <w:rPr>
          <w:rFonts w:ascii="GHEA Grapalat" w:hAnsi="GHEA Grapalat"/>
          <w:i/>
        </w:rPr>
      </w:pPr>
    </w:p>
    <w:p w14:paraId="4E73E922" w14:textId="77777777" w:rsidR="00105093" w:rsidRPr="00521A49" w:rsidRDefault="00105093" w:rsidP="00962010">
      <w:pPr>
        <w:rPr>
          <w:rFonts w:ascii="GHEA Grapalat" w:hAnsi="GHEA Grapalat"/>
          <w:i/>
        </w:rPr>
      </w:pPr>
    </w:p>
    <w:p w14:paraId="4FC396BE" w14:textId="77777777" w:rsidR="00105093" w:rsidRPr="00521A49" w:rsidRDefault="00105093" w:rsidP="00962010">
      <w:pPr>
        <w:rPr>
          <w:rFonts w:ascii="GHEA Grapalat" w:hAnsi="GHEA Grapalat"/>
          <w:i/>
        </w:rPr>
      </w:pPr>
    </w:p>
    <w:p w14:paraId="1D7AC540" w14:textId="77777777" w:rsidR="00105093" w:rsidRPr="00521A49" w:rsidRDefault="00105093" w:rsidP="00962010">
      <w:pPr>
        <w:rPr>
          <w:rFonts w:ascii="GHEA Grapalat" w:hAnsi="GHEA Grapalat"/>
          <w:i/>
        </w:rPr>
      </w:pPr>
    </w:p>
    <w:p w14:paraId="09EDF402" w14:textId="77777777" w:rsidR="00105093" w:rsidRPr="00521A49" w:rsidRDefault="00105093" w:rsidP="00962010">
      <w:pPr>
        <w:rPr>
          <w:rFonts w:ascii="GHEA Grapalat" w:hAnsi="GHEA Grapalat"/>
          <w:i/>
        </w:rPr>
      </w:pPr>
    </w:p>
    <w:p w14:paraId="08B69658" w14:textId="77777777" w:rsidR="00105093" w:rsidRPr="00521A49" w:rsidRDefault="00105093" w:rsidP="00962010">
      <w:pPr>
        <w:rPr>
          <w:rFonts w:ascii="GHEA Grapalat" w:hAnsi="GHEA Grapalat"/>
          <w:i/>
        </w:rPr>
      </w:pPr>
    </w:p>
    <w:p w14:paraId="5FB2687C" w14:textId="77777777" w:rsidR="004237F4" w:rsidRPr="00521A49" w:rsidRDefault="004237F4" w:rsidP="00962010">
      <w:pPr>
        <w:rPr>
          <w:rFonts w:ascii="GHEA Grapalat" w:hAnsi="GHEA Grapalat"/>
          <w:b/>
          <w:i/>
          <w:color w:val="FF0000"/>
        </w:rPr>
      </w:pPr>
    </w:p>
    <w:p w14:paraId="5A5F57EE" w14:textId="77777777" w:rsidR="004237F4" w:rsidRPr="00521A49" w:rsidRDefault="004237F4" w:rsidP="00962010">
      <w:pPr>
        <w:rPr>
          <w:rFonts w:ascii="GHEA Grapalat" w:hAnsi="GHEA Grapalat"/>
          <w:b/>
          <w:i/>
          <w:color w:val="FF0000"/>
        </w:rPr>
      </w:pPr>
    </w:p>
    <w:p w14:paraId="16BD1B1B" w14:textId="77777777" w:rsidR="004237F4" w:rsidRPr="00521A49" w:rsidRDefault="004237F4" w:rsidP="00962010">
      <w:pPr>
        <w:rPr>
          <w:rFonts w:ascii="GHEA Grapalat" w:hAnsi="GHEA Grapalat"/>
          <w:b/>
          <w:i/>
          <w:color w:val="FF0000"/>
        </w:rPr>
      </w:pPr>
    </w:p>
    <w:p w14:paraId="6FC5A5E2" w14:textId="77777777" w:rsidR="004237F4" w:rsidRPr="00521A49" w:rsidRDefault="004237F4" w:rsidP="00962010">
      <w:pPr>
        <w:rPr>
          <w:rFonts w:ascii="GHEA Grapalat" w:hAnsi="GHEA Grapalat"/>
          <w:b/>
          <w:i/>
          <w:color w:val="FF0000"/>
        </w:rPr>
      </w:pPr>
    </w:p>
    <w:p w14:paraId="0C79CF75" w14:textId="77777777" w:rsidR="004237F4" w:rsidRPr="00521A49" w:rsidRDefault="004237F4" w:rsidP="00962010">
      <w:pPr>
        <w:rPr>
          <w:rFonts w:ascii="GHEA Grapalat" w:hAnsi="GHEA Grapalat"/>
          <w:b/>
          <w:i/>
          <w:color w:val="FF0000"/>
        </w:rPr>
      </w:pPr>
    </w:p>
    <w:p w14:paraId="381874D3" w14:textId="77777777" w:rsidR="004237F4" w:rsidRPr="00521A49" w:rsidRDefault="004237F4" w:rsidP="00962010">
      <w:pPr>
        <w:rPr>
          <w:rFonts w:ascii="GHEA Grapalat" w:hAnsi="GHEA Grapalat"/>
          <w:b/>
          <w:i/>
          <w:color w:val="FF0000"/>
        </w:rPr>
      </w:pPr>
    </w:p>
    <w:p w14:paraId="1D469AC5" w14:textId="77777777" w:rsidR="004237F4" w:rsidRPr="00521A49" w:rsidRDefault="004237F4" w:rsidP="00962010">
      <w:pPr>
        <w:rPr>
          <w:rFonts w:ascii="GHEA Grapalat" w:hAnsi="GHEA Grapalat"/>
          <w:b/>
          <w:i/>
          <w:color w:val="FF0000"/>
        </w:rPr>
      </w:pPr>
    </w:p>
    <w:p w14:paraId="38AC426C" w14:textId="77777777" w:rsidR="004237F4" w:rsidRPr="00521A49" w:rsidRDefault="004237F4" w:rsidP="00962010">
      <w:pPr>
        <w:rPr>
          <w:rFonts w:ascii="GHEA Grapalat" w:hAnsi="GHEA Grapalat"/>
          <w:b/>
          <w:i/>
          <w:color w:val="FF0000"/>
        </w:rPr>
      </w:pPr>
    </w:p>
    <w:p w14:paraId="437CEE52" w14:textId="77777777" w:rsidR="001A43A4" w:rsidRPr="00521A49" w:rsidRDefault="00096865" w:rsidP="00962010">
      <w:pPr>
        <w:rPr>
          <w:rFonts w:ascii="GHEA Grapalat" w:hAnsi="GHEA Grapalat" w:cs="Sylfaen"/>
          <w:b/>
          <w:i/>
          <w:color w:val="FF0000"/>
        </w:rPr>
      </w:pPr>
      <w:r w:rsidRPr="00521A49">
        <w:rPr>
          <w:rFonts w:ascii="GHEA Grapalat" w:hAnsi="GHEA Grapalat"/>
          <w:b/>
          <w:i/>
          <w:color w:val="FF0000"/>
        </w:rPr>
        <w:t>Уважаемый участник, прежде чем составить и подать заявку просим Вас</w:t>
      </w:r>
      <w:r w:rsidR="001D209D" w:rsidRPr="00521A49">
        <w:rPr>
          <w:rFonts w:ascii="Sylfaen" w:hAnsi="Sylfaen" w:cs="Courier New"/>
          <w:b/>
          <w:i/>
          <w:color w:val="FF0000"/>
          <w:lang w:val="en-US"/>
        </w:rPr>
        <w:t> </w:t>
      </w:r>
      <w:r w:rsidRPr="00521A49">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14:paraId="2ACF8566" w14:textId="77777777" w:rsidR="00AF78F7" w:rsidRPr="00521A49" w:rsidRDefault="00AF78F7">
      <w:pPr>
        <w:rPr>
          <w:rFonts w:ascii="GHEA Grapalat" w:hAnsi="GHEA Grapalat"/>
          <w:b/>
        </w:rPr>
      </w:pPr>
      <w:r w:rsidRPr="00521A49">
        <w:rPr>
          <w:rFonts w:ascii="GHEA Grapalat" w:hAnsi="GHEA Grapalat"/>
          <w:b/>
        </w:rPr>
        <w:br w:type="page"/>
      </w:r>
    </w:p>
    <w:p w14:paraId="763D6A13" w14:textId="77777777" w:rsidR="00C40834" w:rsidRPr="00521A49" w:rsidRDefault="00C40834" w:rsidP="00962010">
      <w:pPr>
        <w:widowControl w:val="0"/>
        <w:spacing w:after="160"/>
        <w:ind w:firstLine="567"/>
        <w:jc w:val="center"/>
        <w:rPr>
          <w:rFonts w:ascii="GHEA Grapalat" w:hAnsi="GHEA Grapalat"/>
          <w:b/>
        </w:rPr>
      </w:pPr>
      <w:r w:rsidRPr="00521A49">
        <w:rPr>
          <w:rFonts w:ascii="GHEA Grapalat" w:hAnsi="GHEA Grapalat"/>
          <w:b/>
        </w:rPr>
        <w:lastRenderedPageBreak/>
        <w:t>СОДЕРЖАНИЕ</w:t>
      </w:r>
    </w:p>
    <w:p w14:paraId="2D1B5ACE" w14:textId="37A876AA" w:rsidR="00C40834" w:rsidRPr="00521A49" w:rsidRDefault="005D414D" w:rsidP="00962010">
      <w:pPr>
        <w:pStyle w:val="BodyText"/>
        <w:spacing w:after="0"/>
        <w:ind w:right="-7"/>
        <w:contextualSpacing/>
        <w:jc w:val="center"/>
        <w:rPr>
          <w:rFonts w:ascii="GHEA Grapalat" w:hAnsi="GHEA Grapalat"/>
          <w:b/>
        </w:rPr>
      </w:pPr>
      <w:r w:rsidRPr="00521A49">
        <w:rPr>
          <w:rFonts w:ascii="GHEA Grapalat" w:hAnsi="GHEA Grapalat"/>
          <w:b/>
        </w:rPr>
        <w:t xml:space="preserve">ПРИГЛАШЕНИЯ НА ЗАПРОС КОТИРОВОК, ОБЪЯВЛЕННЫЙ С ЦЕЛЬЮ ПРИОБРЕТЕНИЯ </w:t>
      </w:r>
      <w:r w:rsidR="00A330C3">
        <w:rPr>
          <w:rFonts w:ascii="GHEA Grapalat" w:hAnsi="GHEA Grapalat"/>
          <w:b/>
        </w:rPr>
        <w:t>ХИМИКАТОВ И ЛАБОРАТОРНЫХ ПРИНАДЛЕЖНОСТЕЙ</w:t>
      </w:r>
      <w:r w:rsidRPr="00521A49">
        <w:rPr>
          <w:rFonts w:ascii="GHEA Grapalat" w:hAnsi="GHEA Grapalat"/>
          <w:b/>
        </w:rPr>
        <w:t xml:space="preserve"> ДЛЯ НУЖД </w:t>
      </w:r>
      <w:r w:rsidR="00C40834" w:rsidRPr="00521A49">
        <w:rPr>
          <w:rFonts w:ascii="GHEA Grapalat" w:hAnsi="GHEA Grapalat"/>
          <w:b/>
        </w:rPr>
        <w:t>ГНО «НАЦИОНАЛЬНОГО ЦЕНТРА ПО КОНТРОЛЮ И ПРОФИЛАКТИКЕ ЗАБОЛЕВАНИЙ» МЗ РА</w:t>
      </w:r>
    </w:p>
    <w:p w14:paraId="0D776D13" w14:textId="77777777" w:rsidR="00C67E80" w:rsidRPr="00521A49" w:rsidRDefault="00C67E80" w:rsidP="00962010">
      <w:pPr>
        <w:widowControl w:val="0"/>
        <w:spacing w:after="160"/>
        <w:jc w:val="center"/>
        <w:rPr>
          <w:rFonts w:ascii="GHEA Grapalat" w:hAnsi="GHEA Grapalat" w:cs="Sylfaen"/>
          <w:b/>
        </w:rPr>
      </w:pPr>
    </w:p>
    <w:p w14:paraId="39A03C62" w14:textId="77777777"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w:t>
      </w:r>
    </w:p>
    <w:p w14:paraId="53394435"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005C1BF7" w:rsidRPr="00521A49">
        <w:rPr>
          <w:rFonts w:ascii="GHEA Grapalat" w:hAnsi="GHEA Grapalat"/>
        </w:rPr>
        <w:tab/>
      </w:r>
      <w:r w:rsidR="00543BAE" w:rsidRPr="00521A49">
        <w:rPr>
          <w:rFonts w:ascii="GHEA Grapalat" w:hAnsi="GHEA Grapalat"/>
        </w:rPr>
        <w:t>Характеристика предмета закупки</w:t>
      </w:r>
      <w:r w:rsidRPr="00521A49">
        <w:rPr>
          <w:rFonts w:ascii="GHEA Grapalat" w:hAnsi="GHEA Grapalat"/>
        </w:rPr>
        <w:t xml:space="preserve"> </w:t>
      </w:r>
    </w:p>
    <w:p w14:paraId="56FA7F77"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005D191A" w:rsidRPr="00521A49">
        <w:rPr>
          <w:rFonts w:ascii="GHEA Grapalat" w:hAnsi="GHEA Grapalat"/>
        </w:rPr>
        <w:tab/>
      </w:r>
      <w:r w:rsidRPr="00521A49">
        <w:rPr>
          <w:rFonts w:ascii="GHEA Grapalat" w:hAnsi="GHEA Grapalat"/>
        </w:rPr>
        <w:t>Требования к праву участника на участие</w:t>
      </w:r>
      <w:r w:rsidR="00543BAE" w:rsidRPr="00521A49">
        <w:rPr>
          <w:rFonts w:ascii="GHEA Grapalat" w:hAnsi="GHEA Grapalat"/>
        </w:rPr>
        <w:t xml:space="preserve"> и порядок их оценки</w:t>
      </w:r>
      <w:r w:rsidR="003D0E3C" w:rsidRPr="00521A49">
        <w:rPr>
          <w:rFonts w:ascii="GHEA Grapalat" w:hAnsi="GHEA Grapalat"/>
        </w:rPr>
        <w:t>, в случае признания отобранным участником-условия представления обеспечения квалификации.</w:t>
      </w:r>
    </w:p>
    <w:p w14:paraId="62F8ECBE"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D191A" w:rsidRPr="00521A49">
        <w:rPr>
          <w:rFonts w:ascii="GHEA Grapalat" w:hAnsi="GHEA Grapalat"/>
        </w:rPr>
        <w:tab/>
      </w:r>
      <w:r w:rsidRPr="00521A49">
        <w:rPr>
          <w:rFonts w:ascii="GHEA Grapalat" w:hAnsi="GHEA Grapalat"/>
        </w:rPr>
        <w:t>Разъяснение приглашения и порядок вне</w:t>
      </w:r>
      <w:r w:rsidR="00543BAE" w:rsidRPr="00521A49">
        <w:rPr>
          <w:rFonts w:ascii="GHEA Grapalat" w:hAnsi="GHEA Grapalat"/>
        </w:rPr>
        <w:t>сения изменения в приглашение</w:t>
      </w:r>
    </w:p>
    <w:p w14:paraId="029F202D" w14:textId="77777777" w:rsidR="00087A30" w:rsidRPr="00521A49" w:rsidRDefault="00096865"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4.</w:t>
      </w:r>
      <w:r w:rsidR="005D191A" w:rsidRPr="00521A49">
        <w:rPr>
          <w:rFonts w:ascii="GHEA Grapalat" w:hAnsi="GHEA Grapalat"/>
        </w:rPr>
        <w:tab/>
      </w:r>
      <w:r w:rsidRPr="00521A49">
        <w:rPr>
          <w:rFonts w:ascii="GHEA Grapalat" w:hAnsi="GHEA Grapalat"/>
        </w:rPr>
        <w:t>Порядок подачи заявки</w:t>
      </w:r>
    </w:p>
    <w:p w14:paraId="2DA20816" w14:textId="77777777"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5.</w:t>
      </w:r>
      <w:r w:rsidRPr="00521A49">
        <w:rPr>
          <w:rFonts w:ascii="GHEA Grapalat" w:hAnsi="GHEA Grapalat"/>
        </w:rPr>
        <w:tab/>
        <w:t>Ценовое предложение заявки</w:t>
      </w:r>
      <w:r w:rsidR="00087A30" w:rsidRPr="00521A49">
        <w:rPr>
          <w:rFonts w:ascii="GHEA Grapalat" w:hAnsi="GHEA Grapalat"/>
        </w:rPr>
        <w:t xml:space="preserve"> </w:t>
      </w:r>
    </w:p>
    <w:p w14:paraId="3C1CEE24" w14:textId="7777777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6.</w:t>
      </w:r>
      <w:r w:rsidR="005D191A" w:rsidRPr="00521A49">
        <w:rPr>
          <w:rFonts w:ascii="GHEA Grapalat" w:hAnsi="GHEA Grapalat"/>
        </w:rPr>
        <w:tab/>
      </w:r>
      <w:r w:rsidRPr="00521A49">
        <w:rPr>
          <w:rFonts w:ascii="GHEA Grapalat" w:hAnsi="GHEA Grapalat"/>
        </w:rPr>
        <w:t>Срок действия заявки, порядок внесения</w:t>
      </w:r>
      <w:r w:rsidR="005D191A" w:rsidRPr="00521A49">
        <w:rPr>
          <w:rFonts w:ascii="GHEA Grapalat" w:hAnsi="GHEA Grapalat"/>
        </w:rPr>
        <w:t xml:space="preserve"> изменений в заявки и их отзыва</w:t>
      </w:r>
      <w:r w:rsidRPr="00521A49">
        <w:rPr>
          <w:rFonts w:ascii="GHEA Grapalat" w:hAnsi="GHEA Grapalat"/>
        </w:rPr>
        <w:t xml:space="preserve"> </w:t>
      </w:r>
    </w:p>
    <w:p w14:paraId="3CE8A3C2" w14:textId="77777777" w:rsidR="000B1FF9"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7.</w:t>
      </w:r>
      <w:r w:rsidR="005D191A" w:rsidRPr="00521A49">
        <w:rPr>
          <w:rFonts w:ascii="GHEA Grapalat" w:hAnsi="GHEA Grapalat"/>
        </w:rPr>
        <w:tab/>
      </w:r>
    </w:p>
    <w:p w14:paraId="43DF2AA9" w14:textId="77777777" w:rsidR="00096865" w:rsidRPr="00521A49" w:rsidRDefault="00087A30"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8.</w:t>
      </w:r>
      <w:r w:rsidR="005D191A" w:rsidRPr="00521A49">
        <w:rPr>
          <w:rFonts w:ascii="GHEA Grapalat" w:hAnsi="GHEA Grapalat"/>
        </w:rPr>
        <w:tab/>
      </w:r>
      <w:r w:rsidRPr="00521A49">
        <w:rPr>
          <w:rFonts w:ascii="GHEA Grapalat" w:hAnsi="GHEA Grapalat"/>
        </w:rPr>
        <w:t>Вскрытие, оц</w:t>
      </w:r>
      <w:r w:rsidR="000B2CFA" w:rsidRPr="00521A49">
        <w:rPr>
          <w:rFonts w:ascii="GHEA Grapalat" w:hAnsi="GHEA Grapalat"/>
        </w:rPr>
        <w:t>енка заявок и подведение итогов</w:t>
      </w:r>
    </w:p>
    <w:p w14:paraId="63745F6C" w14:textId="7777777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9.</w:t>
      </w:r>
      <w:r w:rsidR="005D191A" w:rsidRPr="00521A49">
        <w:rPr>
          <w:rFonts w:ascii="GHEA Grapalat" w:hAnsi="GHEA Grapalat"/>
        </w:rPr>
        <w:tab/>
      </w:r>
      <w:r w:rsidRPr="00521A49">
        <w:rPr>
          <w:rFonts w:ascii="GHEA Grapalat" w:hAnsi="GHEA Grapalat"/>
        </w:rPr>
        <w:t>Заключение догово</w:t>
      </w:r>
      <w:r w:rsidR="00543BAE" w:rsidRPr="00521A49">
        <w:rPr>
          <w:rFonts w:ascii="GHEA Grapalat" w:hAnsi="GHEA Grapalat"/>
        </w:rPr>
        <w:t>ра</w:t>
      </w:r>
    </w:p>
    <w:p w14:paraId="027D9DC3" w14:textId="7777777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10.</w:t>
      </w:r>
      <w:r w:rsidR="005D191A" w:rsidRPr="00521A49">
        <w:rPr>
          <w:rFonts w:ascii="GHEA Grapalat" w:hAnsi="GHEA Grapalat"/>
        </w:rPr>
        <w:tab/>
      </w:r>
      <w:r w:rsidR="003E1D9D" w:rsidRPr="00521A49">
        <w:rPr>
          <w:rFonts w:ascii="GHEA Grapalat" w:hAnsi="GHEA Grapalat"/>
        </w:rPr>
        <w:t xml:space="preserve">Обеспечения </w:t>
      </w:r>
      <w:r w:rsidR="00174DAB" w:rsidRPr="00521A49">
        <w:rPr>
          <w:rFonts w:ascii="GHEA Grapalat" w:hAnsi="GHEA Grapalat"/>
        </w:rPr>
        <w:t xml:space="preserve">квалификации  и </w:t>
      </w:r>
      <w:r w:rsidR="00543BAE" w:rsidRPr="00521A49">
        <w:rPr>
          <w:rFonts w:ascii="GHEA Grapalat" w:hAnsi="GHEA Grapalat"/>
        </w:rPr>
        <w:t>договора</w:t>
      </w:r>
      <w:r w:rsidRPr="00521A49">
        <w:rPr>
          <w:rFonts w:ascii="GHEA Grapalat" w:hAnsi="GHEA Grapalat"/>
        </w:rPr>
        <w:t xml:space="preserve"> </w:t>
      </w:r>
    </w:p>
    <w:p w14:paraId="2819E80E"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11.</w:t>
      </w:r>
      <w:r w:rsidR="005D191A" w:rsidRPr="00521A49">
        <w:rPr>
          <w:rFonts w:ascii="GHEA Grapalat" w:hAnsi="GHEA Grapalat"/>
        </w:rPr>
        <w:tab/>
      </w:r>
      <w:r w:rsidRPr="00521A49">
        <w:rPr>
          <w:rFonts w:ascii="GHEA Grapalat" w:hAnsi="GHEA Grapalat"/>
        </w:rPr>
        <w:t>Объяв</w:t>
      </w:r>
      <w:r w:rsidR="00543BAE" w:rsidRPr="00521A49">
        <w:rPr>
          <w:rFonts w:ascii="GHEA Grapalat" w:hAnsi="GHEA Grapalat"/>
        </w:rPr>
        <w:t>ление процедуры несостоявшейся</w:t>
      </w:r>
      <w:r w:rsidRPr="00521A49">
        <w:rPr>
          <w:rFonts w:ascii="GHEA Grapalat" w:hAnsi="GHEA Grapalat"/>
        </w:rPr>
        <w:t xml:space="preserve"> </w:t>
      </w:r>
    </w:p>
    <w:p w14:paraId="04E82CFF"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12.</w:t>
      </w:r>
      <w:r w:rsidR="005D191A" w:rsidRPr="00521A49">
        <w:rPr>
          <w:rFonts w:ascii="GHEA Grapalat" w:hAnsi="GHEA Grapalat"/>
        </w:rPr>
        <w:tab/>
      </w:r>
      <w:r w:rsidRPr="00521A49">
        <w:rPr>
          <w:rFonts w:ascii="GHEA Grapalat" w:hAnsi="GHEA Grapalat"/>
        </w:rPr>
        <w:t>Право участника и порядок обжалования им действий и (или) принятых решений</w:t>
      </w:r>
      <w:r w:rsidR="00543BAE" w:rsidRPr="00521A49">
        <w:rPr>
          <w:rFonts w:ascii="GHEA Grapalat" w:hAnsi="GHEA Grapalat"/>
        </w:rPr>
        <w:t>, связанных с процессом закупки</w:t>
      </w:r>
    </w:p>
    <w:p w14:paraId="5A12D6D3" w14:textId="77777777" w:rsidR="00520F57" w:rsidRPr="00521A49" w:rsidRDefault="00520F57" w:rsidP="00037A8D">
      <w:pPr>
        <w:widowControl w:val="0"/>
        <w:tabs>
          <w:tab w:val="left" w:pos="0"/>
        </w:tabs>
        <w:ind w:left="709" w:hanging="283"/>
        <w:contextualSpacing/>
        <w:jc w:val="center"/>
        <w:rPr>
          <w:rFonts w:ascii="GHEA Grapalat" w:hAnsi="GHEA Grapalat"/>
          <w:b/>
        </w:rPr>
      </w:pPr>
    </w:p>
    <w:p w14:paraId="1FC85297" w14:textId="77777777" w:rsidR="008842CE" w:rsidRPr="00521A49" w:rsidRDefault="00CA590C"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ЧАСТЬ II. </w:t>
      </w:r>
    </w:p>
    <w:p w14:paraId="631540F2" w14:textId="77777777" w:rsidR="00096865" w:rsidRPr="00521A49" w:rsidRDefault="00096865"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ИНСТРУКЦИЯ ПО ПОДГОТОВКЕ ЗАЯВКИ </w:t>
      </w:r>
      <w:r w:rsidR="00CA590C" w:rsidRPr="00521A49">
        <w:rPr>
          <w:rFonts w:ascii="GHEA Grapalat" w:hAnsi="GHEA Grapalat"/>
          <w:b/>
        </w:rPr>
        <w:br/>
      </w:r>
      <w:r w:rsidRPr="00521A49">
        <w:rPr>
          <w:rFonts w:ascii="GHEA Grapalat" w:hAnsi="GHEA Grapalat"/>
          <w:b/>
        </w:rPr>
        <w:t xml:space="preserve">НА </w:t>
      </w:r>
      <w:r w:rsidR="00AA31CB" w:rsidRPr="00521A49">
        <w:rPr>
          <w:rFonts w:ascii="GHEA Grapalat" w:hAnsi="GHEA Grapalat"/>
          <w:b/>
        </w:rPr>
        <w:t>ЗАПРОС КОТИРОВ</w:t>
      </w:r>
    </w:p>
    <w:p w14:paraId="416978CD" w14:textId="77777777" w:rsidR="00520F57" w:rsidRPr="00521A49" w:rsidRDefault="00520F57" w:rsidP="00037A8D">
      <w:pPr>
        <w:widowControl w:val="0"/>
        <w:tabs>
          <w:tab w:val="left" w:pos="0"/>
        </w:tabs>
        <w:ind w:left="709" w:hanging="283"/>
        <w:contextualSpacing/>
        <w:jc w:val="center"/>
        <w:rPr>
          <w:rFonts w:ascii="GHEA Grapalat" w:hAnsi="GHEA Grapalat"/>
          <w:b/>
        </w:rPr>
      </w:pPr>
    </w:p>
    <w:p w14:paraId="064C381A"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Pr="00521A49">
        <w:rPr>
          <w:rFonts w:ascii="GHEA Grapalat" w:hAnsi="GHEA Grapalat"/>
        </w:rPr>
        <w:tab/>
        <w:t>Общ</w:t>
      </w:r>
      <w:r w:rsidR="00543BAE" w:rsidRPr="00521A49">
        <w:rPr>
          <w:rFonts w:ascii="GHEA Grapalat" w:hAnsi="GHEA Grapalat"/>
        </w:rPr>
        <w:t>ие положения</w:t>
      </w:r>
    </w:p>
    <w:p w14:paraId="3510F8F0" w14:textId="77777777"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Pr="00521A49">
        <w:rPr>
          <w:rFonts w:ascii="GHEA Grapalat" w:hAnsi="GHEA Grapalat"/>
        </w:rPr>
        <w:tab/>
        <w:t>Заявка на процедуру</w:t>
      </w:r>
    </w:p>
    <w:p w14:paraId="672AF191" w14:textId="77777777" w:rsidR="0061522D" w:rsidRPr="00521A49" w:rsidRDefault="00450C30"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43BAE" w:rsidRPr="00521A49">
        <w:rPr>
          <w:rFonts w:ascii="GHEA Grapalat" w:hAnsi="GHEA Grapalat"/>
        </w:rPr>
        <w:t>.</w:t>
      </w:r>
      <w:r w:rsidR="00543BAE" w:rsidRPr="00521A49">
        <w:rPr>
          <w:rFonts w:ascii="GHEA Grapalat" w:hAnsi="GHEA Grapalat"/>
        </w:rPr>
        <w:tab/>
        <w:t>Приложения № 1-</w:t>
      </w:r>
      <w:r w:rsidR="003529EA" w:rsidRPr="00521A49">
        <w:rPr>
          <w:rFonts w:ascii="GHEA Grapalat" w:hAnsi="GHEA Grapalat"/>
        </w:rPr>
        <w:t>6</w:t>
      </w:r>
    </w:p>
    <w:p w14:paraId="75823478" w14:textId="43476F26" w:rsidR="000B1FF9" w:rsidRPr="00521A49" w:rsidRDefault="00096865" w:rsidP="00037A8D">
      <w:pPr>
        <w:tabs>
          <w:tab w:val="left" w:pos="0"/>
        </w:tabs>
        <w:ind w:firstLine="426"/>
        <w:contextualSpacing/>
        <w:rPr>
          <w:rFonts w:ascii="GHEA Grapalat" w:hAnsi="GHEA Grapalat"/>
          <w:spacing w:val="-6"/>
        </w:rPr>
      </w:pPr>
      <w:r w:rsidRPr="00521A49">
        <w:rPr>
          <w:rFonts w:ascii="GHEA Grapalat" w:hAnsi="GHEA Grapalat"/>
          <w:spacing w:val="-6"/>
        </w:rPr>
        <w:t xml:space="preserve">Настоящее Приглашение предоставляется в дополнение к объявлению </w:t>
      </w:r>
      <w:r w:rsidR="000B1FF9" w:rsidRPr="00521A49">
        <w:rPr>
          <w:rFonts w:ascii="GHEA Grapalat" w:hAnsi="GHEA Grapalat"/>
          <w:spacing w:val="-6"/>
        </w:rPr>
        <w:t xml:space="preserve">о запросе котировок, проводимом под кодом </w:t>
      </w:r>
      <w:r w:rsidR="000B1FF9" w:rsidRPr="00521A49">
        <w:rPr>
          <w:rFonts w:ascii="GHEA Grapalat" w:hAnsi="GHEA Grapalat"/>
          <w:b/>
        </w:rPr>
        <w:t>«</w:t>
      </w:r>
      <w:r w:rsidR="009E43FA">
        <w:rPr>
          <w:rFonts w:ascii="GHEA Grapalat" w:hAnsi="GHEA Grapalat"/>
          <w:b/>
        </w:rPr>
        <w:t>GHAPDzB-HVKAK-</w:t>
      </w:r>
      <w:r w:rsidR="00A330C3">
        <w:rPr>
          <w:rFonts w:ascii="GHEA Grapalat" w:hAnsi="GHEA Grapalat"/>
          <w:b/>
        </w:rPr>
        <w:t>2025-47</w:t>
      </w:r>
      <w:r w:rsidR="000B1FF9" w:rsidRPr="00521A49">
        <w:rPr>
          <w:rFonts w:ascii="GHEA Grapalat" w:hAnsi="GHEA Grapalat"/>
          <w:b/>
        </w:rPr>
        <w:t>»</w:t>
      </w:r>
      <w:r w:rsidR="000B1FF9" w:rsidRPr="00521A49">
        <w:rPr>
          <w:rFonts w:ascii="GHEA Grapalat" w:hAnsi="GHEA Grapalat"/>
          <w:b/>
          <w:spacing w:val="-6"/>
        </w:rPr>
        <w:t xml:space="preserve"> </w:t>
      </w:r>
      <w:r w:rsidR="000B1FF9" w:rsidRPr="00521A49">
        <w:rPr>
          <w:rFonts w:ascii="GHEA Grapalat" w:hAnsi="GHEA Grapalat"/>
          <w:spacing w:val="-6"/>
        </w:rPr>
        <w:t>(далее — процедура).</w:t>
      </w:r>
    </w:p>
    <w:p w14:paraId="1F23D5E8" w14:textId="77777777"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21A49">
        <w:rPr>
          <w:rFonts w:ascii="Sylfaen" w:hAnsi="Sylfaen" w:cs="Courier New"/>
          <w:lang w:val="en-US"/>
        </w:rPr>
        <w:t> </w:t>
      </w:r>
      <w:r w:rsidRPr="00521A49">
        <w:rPr>
          <w:rFonts w:ascii="GHEA Grapalat" w:hAnsi="GHEA Grapalat"/>
        </w:rPr>
        <w:t>4</w:t>
      </w:r>
      <w:r w:rsidR="006D2DF7" w:rsidRPr="00521A49">
        <w:rPr>
          <w:rFonts w:ascii="Sylfaen" w:hAnsi="Sylfaen" w:cs="Courier New"/>
          <w:lang w:val="en-US"/>
        </w:rPr>
        <w:t> </w:t>
      </w:r>
      <w:r w:rsidRPr="00521A49">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552DD" w:rsidRPr="00521A49">
        <w:rPr>
          <w:rFonts w:ascii="GHEA Grapalat" w:hAnsi="GHEA Grapalat"/>
          <w:b/>
          <w:color w:val="0D0D0D" w:themeColor="text1" w:themeTint="F2"/>
        </w:rPr>
        <w:t xml:space="preserve">ГНО «Национальным центром по контролю и профилактике заболеваний» </w:t>
      </w:r>
      <w:r w:rsidR="00D552DD" w:rsidRPr="00521A49">
        <w:rPr>
          <w:rStyle w:val="Emphasis"/>
          <w:rFonts w:ascii="GHEA Grapalat" w:hAnsi="GHEA Grapalat" w:cs="Arial"/>
          <w:b/>
          <w:bCs/>
          <w:i w:val="0"/>
          <w:color w:val="0D0D0D" w:themeColor="text1" w:themeTint="F2"/>
          <w:shd w:val="clear" w:color="auto" w:fill="FFFFFF"/>
        </w:rPr>
        <w:t>МЗ РА</w:t>
      </w:r>
      <w:r w:rsidR="00D552DD" w:rsidRPr="00521A49">
        <w:rPr>
          <w:rFonts w:ascii="GHEA Grapalat" w:hAnsi="GHEA Grapalat"/>
        </w:rPr>
        <w:t xml:space="preserve"> </w:t>
      </w:r>
      <w:r w:rsidRPr="00521A49">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CD1F7ED" w14:textId="77777777"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5E212659" w14:textId="77777777" w:rsidR="00096865" w:rsidRPr="00521A49" w:rsidRDefault="00096865" w:rsidP="00037A8D">
      <w:pPr>
        <w:widowControl w:val="0"/>
        <w:tabs>
          <w:tab w:val="left" w:pos="0"/>
        </w:tabs>
        <w:ind w:firstLine="426"/>
        <w:contextualSpacing/>
        <w:jc w:val="both"/>
        <w:rPr>
          <w:rFonts w:ascii="GHEA Grapalat" w:hAnsi="GHEA Grapalat" w:cs="Times Armenian"/>
        </w:rPr>
      </w:pPr>
      <w:r w:rsidRPr="00521A4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8C909B6" w14:textId="77777777" w:rsidR="003E1421" w:rsidRPr="00521A49" w:rsidRDefault="00A81DD5" w:rsidP="00037A8D">
      <w:pPr>
        <w:pStyle w:val="BodyTextIndent2"/>
        <w:widowControl w:val="0"/>
        <w:tabs>
          <w:tab w:val="left" w:pos="0"/>
        </w:tabs>
        <w:spacing w:line="240" w:lineRule="auto"/>
        <w:ind w:firstLine="426"/>
        <w:contextualSpacing/>
        <w:rPr>
          <w:rFonts w:ascii="GHEA Grapalat" w:hAnsi="GHEA Grapalat"/>
          <w:sz w:val="24"/>
          <w:szCs w:val="24"/>
        </w:rPr>
      </w:pPr>
      <w:r w:rsidRPr="00521A49">
        <w:rPr>
          <w:rFonts w:ascii="GHEA Grapalat" w:hAnsi="GHEA Grapalat"/>
          <w:sz w:val="24"/>
          <w:szCs w:val="24"/>
        </w:rPr>
        <w:t xml:space="preserve">Адрес электронной почты секретаря оценочной комиссии </w:t>
      </w:r>
      <w:r w:rsidR="003A329D" w:rsidRPr="003A329D">
        <w:rPr>
          <w:rFonts w:ascii="GHEA Grapalat" w:hAnsi="GHEA Grapalat"/>
          <w:sz w:val="24"/>
          <w:szCs w:val="24"/>
        </w:rPr>
        <w:t>procurement@ncdc.am</w:t>
      </w:r>
    </w:p>
    <w:p w14:paraId="13865BBE" w14:textId="77777777" w:rsidR="00096865" w:rsidRPr="00521A49" w:rsidRDefault="00F5653D" w:rsidP="00962010">
      <w:pPr>
        <w:widowControl w:val="0"/>
        <w:spacing w:after="160"/>
        <w:jc w:val="center"/>
        <w:rPr>
          <w:rFonts w:ascii="GHEA Grapalat" w:hAnsi="GHEA Grapalat"/>
        </w:rPr>
      </w:pPr>
      <w:r w:rsidRPr="00521A49">
        <w:rPr>
          <w:rFonts w:ascii="GHEA Grapalat" w:hAnsi="GHEA Grapalat"/>
        </w:rPr>
        <w:br w:type="page"/>
      </w:r>
      <w:r w:rsidRPr="00521A49">
        <w:rPr>
          <w:rFonts w:ascii="GHEA Grapalat" w:hAnsi="GHEA Grapalat"/>
        </w:rPr>
        <w:lastRenderedPageBreak/>
        <w:t>ЧАСТЬ I</w:t>
      </w:r>
    </w:p>
    <w:p w14:paraId="247A4C96" w14:textId="77777777" w:rsidR="00096865" w:rsidRPr="00521A49" w:rsidRDefault="00096865" w:rsidP="00962010">
      <w:pPr>
        <w:pStyle w:val="Heading3"/>
        <w:keepNext w:val="0"/>
        <w:widowControl w:val="0"/>
        <w:spacing w:after="160" w:line="240" w:lineRule="auto"/>
        <w:rPr>
          <w:rFonts w:ascii="GHEA Grapalat" w:hAnsi="GHEA Grapalat"/>
          <w:sz w:val="24"/>
          <w:szCs w:val="24"/>
        </w:rPr>
      </w:pPr>
    </w:p>
    <w:p w14:paraId="02D8D1B1" w14:textId="77777777" w:rsidR="00096865" w:rsidRPr="00521A49" w:rsidRDefault="00F63BBB" w:rsidP="00962010">
      <w:pPr>
        <w:widowControl w:val="0"/>
        <w:spacing w:after="160"/>
        <w:jc w:val="center"/>
        <w:rPr>
          <w:rFonts w:ascii="GHEA Grapalat" w:hAnsi="GHEA Grapalat" w:cs="Sylfaen"/>
          <w:b/>
        </w:rPr>
      </w:pPr>
      <w:r w:rsidRPr="00521A49">
        <w:rPr>
          <w:rFonts w:ascii="GHEA Grapalat" w:hAnsi="GHEA Grapalat"/>
          <w:b/>
        </w:rPr>
        <w:t xml:space="preserve">1. </w:t>
      </w:r>
      <w:r w:rsidR="002B32D6" w:rsidRPr="00521A49">
        <w:rPr>
          <w:rFonts w:ascii="GHEA Grapalat" w:hAnsi="GHEA Grapalat"/>
          <w:b/>
        </w:rPr>
        <w:t>ХАРАКТЕРИСТИКА ПРЕДМЕТА ЗАКУПКИ</w:t>
      </w:r>
    </w:p>
    <w:p w14:paraId="52F11372" w14:textId="074C0202" w:rsidR="00EA245B" w:rsidRPr="00521A49" w:rsidRDefault="00845AA5" w:rsidP="00A330C3">
      <w:pPr>
        <w:pStyle w:val="Heading3"/>
        <w:keepNext w:val="0"/>
        <w:widowControl w:val="0"/>
        <w:tabs>
          <w:tab w:val="left" w:pos="1134"/>
        </w:tabs>
        <w:spacing w:line="240" w:lineRule="auto"/>
        <w:ind w:firstLine="567"/>
        <w:contextualSpacing/>
        <w:jc w:val="both"/>
        <w:rPr>
          <w:rFonts w:ascii="GHEA Grapalat" w:hAnsi="GHEA Grapalat"/>
          <w:i w:val="0"/>
          <w:sz w:val="24"/>
          <w:szCs w:val="24"/>
        </w:rPr>
      </w:pPr>
      <w:r w:rsidRPr="00521A49">
        <w:rPr>
          <w:rFonts w:ascii="GHEA Grapalat" w:hAnsi="GHEA Grapalat"/>
          <w:i w:val="0"/>
          <w:sz w:val="24"/>
          <w:szCs w:val="24"/>
        </w:rPr>
        <w:t>1.1</w:t>
      </w:r>
      <w:r w:rsidR="008E6E51" w:rsidRPr="00521A49">
        <w:rPr>
          <w:rFonts w:ascii="GHEA Grapalat" w:hAnsi="GHEA Grapalat"/>
          <w:i w:val="0"/>
          <w:sz w:val="24"/>
          <w:szCs w:val="24"/>
        </w:rPr>
        <w:t>.</w:t>
      </w:r>
      <w:r w:rsidR="00F63BBB" w:rsidRPr="00521A49">
        <w:rPr>
          <w:rFonts w:ascii="GHEA Grapalat" w:hAnsi="GHEA Grapalat"/>
          <w:i w:val="0"/>
          <w:sz w:val="24"/>
          <w:szCs w:val="24"/>
        </w:rPr>
        <w:tab/>
      </w:r>
      <w:r w:rsidR="00EA245B" w:rsidRPr="00521A49">
        <w:rPr>
          <w:rFonts w:ascii="GHEA Grapalat" w:hAnsi="GHEA Grapalat"/>
          <w:i w:val="0"/>
          <w:sz w:val="24"/>
          <w:szCs w:val="24"/>
        </w:rPr>
        <w:t xml:space="preserve">Предметом закупки является приобретение </w:t>
      </w:r>
      <w:r w:rsidR="00A330C3">
        <w:rPr>
          <w:rFonts w:ascii="GHEA Grapalat" w:hAnsi="GHEA Grapalat"/>
          <w:b/>
          <w:i w:val="0"/>
          <w:sz w:val="24"/>
          <w:szCs w:val="24"/>
        </w:rPr>
        <w:t>химикатов и лабораторных принадлежностей</w:t>
      </w:r>
      <w:r w:rsidR="00EA245B" w:rsidRPr="00521A49">
        <w:rPr>
          <w:rFonts w:ascii="GHEA Grapalat" w:hAnsi="GHEA Grapalat"/>
          <w:b/>
          <w:i w:val="0"/>
          <w:sz w:val="24"/>
          <w:szCs w:val="24"/>
        </w:rPr>
        <w:t xml:space="preserve"> </w:t>
      </w:r>
      <w:r w:rsidR="00EA245B" w:rsidRPr="00521A49">
        <w:rPr>
          <w:rFonts w:ascii="GHEA Grapalat" w:hAnsi="GHEA Grapalat"/>
          <w:i w:val="0"/>
          <w:sz w:val="24"/>
          <w:szCs w:val="24"/>
        </w:rPr>
        <w:t xml:space="preserve">(далее — также товар) для нужд </w:t>
      </w:r>
      <w:r w:rsidR="00EA245B" w:rsidRPr="00521A49">
        <w:rPr>
          <w:rFonts w:ascii="GHEA Grapalat" w:hAnsi="GHEA Grapalat"/>
          <w:b/>
          <w:i w:val="0"/>
          <w:color w:val="0D0D0D" w:themeColor="text1" w:themeTint="F2"/>
          <w:sz w:val="24"/>
          <w:szCs w:val="24"/>
        </w:rPr>
        <w:t xml:space="preserve">ГНО «Национальнцентром по контролю и профилактике заболеваний» </w:t>
      </w:r>
      <w:r w:rsidR="00EA245B" w:rsidRPr="00521A49">
        <w:rPr>
          <w:rStyle w:val="Emphasis"/>
          <w:rFonts w:ascii="GHEA Grapalat" w:hAnsi="GHEA Grapalat" w:cs="Arial"/>
          <w:b/>
          <w:bCs/>
          <w:color w:val="0D0D0D" w:themeColor="text1" w:themeTint="F2"/>
          <w:sz w:val="24"/>
          <w:szCs w:val="24"/>
          <w:shd w:val="clear" w:color="auto" w:fill="FFFFFF"/>
        </w:rPr>
        <w:t>МЗ РА</w:t>
      </w:r>
      <w:r w:rsidR="00EA245B" w:rsidRPr="00521A49">
        <w:rPr>
          <w:rFonts w:ascii="GHEA Grapalat" w:hAnsi="GHEA Grapalat"/>
          <w:i w:val="0"/>
          <w:sz w:val="24"/>
          <w:szCs w:val="24"/>
        </w:rPr>
        <w:t xml:space="preserve">, которые сгруппированы в </w:t>
      </w:r>
      <w:r w:rsidR="0087311D">
        <w:rPr>
          <w:rFonts w:ascii="GHEA Grapalat" w:hAnsi="GHEA Grapalat"/>
          <w:b/>
          <w:i w:val="0"/>
          <w:sz w:val="24"/>
          <w:szCs w:val="24"/>
        </w:rPr>
        <w:t>1</w:t>
      </w:r>
      <w:r w:rsidR="00A330C3">
        <w:rPr>
          <w:rFonts w:ascii="GHEA Grapalat" w:hAnsi="GHEA Grapalat"/>
          <w:b/>
          <w:i w:val="0"/>
          <w:sz w:val="24"/>
          <w:szCs w:val="24"/>
        </w:rPr>
        <w:t>9</w:t>
      </w:r>
      <w:r w:rsidR="00EA245B" w:rsidRPr="00521A49">
        <w:rPr>
          <w:rFonts w:ascii="GHEA Grapalat" w:hAnsi="GHEA Grapalat"/>
          <w:b/>
          <w:i w:val="0"/>
          <w:sz w:val="24"/>
          <w:szCs w:val="24"/>
        </w:rPr>
        <w:t xml:space="preserve"> лот</w:t>
      </w:r>
      <w:r w:rsidR="00A330C3">
        <w:rPr>
          <w:rFonts w:ascii="GHEA Grapalat" w:hAnsi="GHEA Grapalat"/>
          <w:b/>
          <w:i w:val="0"/>
          <w:sz w:val="24"/>
          <w:szCs w:val="24"/>
        </w:rPr>
        <w:t>ов</w:t>
      </w:r>
      <w:r w:rsidR="00EA245B" w:rsidRPr="00521A49">
        <w:rPr>
          <w:rFonts w:ascii="GHEA Grapalat" w:hAnsi="GHEA Grapalat"/>
          <w:b/>
          <w:i w:val="0"/>
          <w:sz w:val="24"/>
          <w:szCs w:val="24"/>
        </w:rPr>
        <w:t>:</w:t>
      </w:r>
    </w:p>
    <w:tbl>
      <w:tblPr>
        <w:tblW w:w="9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1300"/>
        <w:gridCol w:w="7962"/>
      </w:tblGrid>
      <w:tr w:rsidR="007B326D" w:rsidRPr="00521A49" w14:paraId="55BD1978" w14:textId="77777777" w:rsidTr="00961DC8">
        <w:trPr>
          <w:jc w:val="center"/>
        </w:trPr>
        <w:tc>
          <w:tcPr>
            <w:tcW w:w="2008" w:type="dxa"/>
            <w:gridSpan w:val="2"/>
            <w:vAlign w:val="center"/>
          </w:tcPr>
          <w:p w14:paraId="0583D356" w14:textId="77777777" w:rsidR="007B326D" w:rsidRPr="00A330C3" w:rsidRDefault="007B326D" w:rsidP="00A330C3">
            <w:pPr>
              <w:pStyle w:val="BodyTextIndent2"/>
              <w:widowControl w:val="0"/>
              <w:tabs>
                <w:tab w:val="left" w:pos="89"/>
              </w:tabs>
              <w:spacing w:line="240" w:lineRule="auto"/>
              <w:ind w:firstLine="0"/>
              <w:jc w:val="center"/>
              <w:rPr>
                <w:rFonts w:ascii="GHEA Grapalat" w:hAnsi="GHEA Grapalat"/>
                <w:b/>
                <w:sz w:val="18"/>
                <w:szCs w:val="18"/>
              </w:rPr>
            </w:pPr>
            <w:r w:rsidRPr="00A330C3">
              <w:rPr>
                <w:rFonts w:ascii="GHEA Grapalat" w:hAnsi="GHEA Grapalat"/>
                <w:b/>
                <w:sz w:val="18"/>
                <w:szCs w:val="18"/>
              </w:rPr>
              <w:t>Лотов</w:t>
            </w:r>
          </w:p>
        </w:tc>
        <w:tc>
          <w:tcPr>
            <w:tcW w:w="7962" w:type="dxa"/>
            <w:vMerge w:val="restart"/>
            <w:vAlign w:val="center"/>
          </w:tcPr>
          <w:p w14:paraId="2D4F4955" w14:textId="77777777" w:rsidR="007B326D" w:rsidRPr="00521A49" w:rsidRDefault="007B326D" w:rsidP="00A330C3">
            <w:pPr>
              <w:pStyle w:val="BodyTextIndent2"/>
              <w:widowControl w:val="0"/>
              <w:spacing w:line="240" w:lineRule="auto"/>
              <w:ind w:firstLine="567"/>
              <w:jc w:val="center"/>
              <w:rPr>
                <w:rFonts w:ascii="GHEA Grapalat" w:hAnsi="GHEA Grapalat"/>
                <w:b/>
                <w:i/>
                <w:sz w:val="22"/>
                <w:szCs w:val="22"/>
              </w:rPr>
            </w:pPr>
            <w:r w:rsidRPr="00521A49">
              <w:rPr>
                <w:rFonts w:ascii="GHEA Grapalat" w:hAnsi="GHEA Grapalat"/>
                <w:b/>
                <w:i/>
                <w:sz w:val="22"/>
                <w:szCs w:val="22"/>
              </w:rPr>
              <w:t>Наименование лота</w:t>
            </w:r>
          </w:p>
        </w:tc>
      </w:tr>
      <w:tr w:rsidR="007B326D" w:rsidRPr="00521A49" w14:paraId="0205BADA" w14:textId="77777777" w:rsidTr="00961DC8">
        <w:trPr>
          <w:jc w:val="center"/>
        </w:trPr>
        <w:tc>
          <w:tcPr>
            <w:tcW w:w="708" w:type="dxa"/>
            <w:vAlign w:val="center"/>
          </w:tcPr>
          <w:p w14:paraId="5286F765" w14:textId="77777777" w:rsidR="007B326D" w:rsidRPr="00A330C3" w:rsidRDefault="007B326D" w:rsidP="00A330C3">
            <w:pPr>
              <w:pStyle w:val="BodyTextIndent2"/>
              <w:widowControl w:val="0"/>
              <w:spacing w:line="240" w:lineRule="auto"/>
              <w:ind w:firstLine="168"/>
              <w:jc w:val="center"/>
              <w:rPr>
                <w:rFonts w:ascii="GHEA Grapalat" w:hAnsi="GHEA Grapalat"/>
                <w:sz w:val="18"/>
                <w:szCs w:val="18"/>
              </w:rPr>
            </w:pPr>
            <w:r w:rsidRPr="00A330C3">
              <w:rPr>
                <w:rFonts w:ascii="GHEA Grapalat" w:hAnsi="GHEA Grapalat"/>
                <w:b/>
                <w:sz w:val="18"/>
                <w:szCs w:val="18"/>
              </w:rPr>
              <w:t>№</w:t>
            </w:r>
          </w:p>
        </w:tc>
        <w:tc>
          <w:tcPr>
            <w:tcW w:w="1300" w:type="dxa"/>
            <w:vAlign w:val="center"/>
          </w:tcPr>
          <w:p w14:paraId="57C8939F" w14:textId="77777777" w:rsidR="007B326D" w:rsidRPr="00A330C3" w:rsidRDefault="007B326D" w:rsidP="00A330C3">
            <w:pPr>
              <w:pStyle w:val="BodyTextIndent2"/>
              <w:widowControl w:val="0"/>
              <w:spacing w:line="240" w:lineRule="auto"/>
              <w:ind w:firstLine="0"/>
              <w:jc w:val="center"/>
              <w:rPr>
                <w:rFonts w:ascii="GHEA Grapalat" w:hAnsi="GHEA Grapalat"/>
                <w:b/>
                <w:sz w:val="18"/>
                <w:szCs w:val="18"/>
              </w:rPr>
            </w:pPr>
            <w:r w:rsidRPr="00A330C3">
              <w:rPr>
                <w:rFonts w:ascii="GHEA Grapalat" w:hAnsi="GHEA Grapalat"/>
                <w:b/>
                <w:sz w:val="18"/>
                <w:szCs w:val="18"/>
              </w:rPr>
              <w:t>Цена закупки</w:t>
            </w:r>
          </w:p>
          <w:p w14:paraId="1ECDBFA0" w14:textId="1362EA32" w:rsidR="00A330C3" w:rsidRPr="00A330C3" w:rsidRDefault="00A330C3" w:rsidP="00A330C3">
            <w:pPr>
              <w:pStyle w:val="BodyTextIndent2"/>
              <w:widowControl w:val="0"/>
              <w:spacing w:line="240" w:lineRule="auto"/>
              <w:ind w:firstLine="0"/>
              <w:jc w:val="center"/>
              <w:rPr>
                <w:rFonts w:ascii="GHEA Grapalat" w:hAnsi="GHEA Grapalat"/>
                <w:b/>
                <w:sz w:val="18"/>
                <w:szCs w:val="18"/>
              </w:rPr>
            </w:pPr>
            <w:r w:rsidRPr="00A330C3">
              <w:rPr>
                <w:rFonts w:ascii="GHEA Grapalat" w:hAnsi="GHEA Grapalat"/>
                <w:b/>
                <w:sz w:val="18"/>
                <w:szCs w:val="18"/>
              </w:rPr>
              <w:t>/драм/</w:t>
            </w:r>
          </w:p>
        </w:tc>
        <w:tc>
          <w:tcPr>
            <w:tcW w:w="7962" w:type="dxa"/>
            <w:vMerge/>
            <w:vAlign w:val="center"/>
          </w:tcPr>
          <w:p w14:paraId="563D201C" w14:textId="77777777" w:rsidR="007B326D" w:rsidRPr="00521A49" w:rsidRDefault="007B326D" w:rsidP="00A330C3">
            <w:pPr>
              <w:pStyle w:val="BodyTextIndent2"/>
              <w:widowControl w:val="0"/>
              <w:spacing w:line="240" w:lineRule="auto"/>
              <w:ind w:firstLine="567"/>
              <w:rPr>
                <w:rFonts w:ascii="GHEA Grapalat" w:hAnsi="GHEA Grapalat"/>
                <w:b/>
                <w:i/>
                <w:sz w:val="22"/>
                <w:szCs w:val="22"/>
              </w:rPr>
            </w:pPr>
          </w:p>
        </w:tc>
      </w:tr>
      <w:tr w:rsidR="00A330C3" w:rsidRPr="00521A49" w14:paraId="7CE3FD80" w14:textId="77777777" w:rsidTr="004F12DE">
        <w:trPr>
          <w:jc w:val="center"/>
        </w:trPr>
        <w:tc>
          <w:tcPr>
            <w:tcW w:w="708" w:type="dxa"/>
          </w:tcPr>
          <w:p w14:paraId="30DDE728" w14:textId="46536C93" w:rsidR="00A330C3" w:rsidRPr="00A330C3" w:rsidRDefault="00A330C3" w:rsidP="00A330C3">
            <w:pPr>
              <w:jc w:val="center"/>
              <w:rPr>
                <w:rFonts w:ascii="GHEA Grapalat" w:hAnsi="GHEA Grapalat"/>
                <w:color w:val="000000"/>
                <w:sz w:val="20"/>
                <w:szCs w:val="20"/>
              </w:rPr>
            </w:pPr>
            <w:r w:rsidRPr="00A330C3">
              <w:rPr>
                <w:rFonts w:ascii="GHEA Grapalat" w:hAnsi="GHEA Grapalat"/>
                <w:color w:val="000000"/>
                <w:sz w:val="20"/>
                <w:szCs w:val="20"/>
              </w:rPr>
              <w:t>1</w:t>
            </w:r>
          </w:p>
        </w:tc>
        <w:tc>
          <w:tcPr>
            <w:tcW w:w="1300" w:type="dxa"/>
          </w:tcPr>
          <w:p w14:paraId="4BF9B895" w14:textId="4C03714D" w:rsidR="00A330C3" w:rsidRPr="00933F2B" w:rsidRDefault="00A330C3" w:rsidP="00A330C3">
            <w:pPr>
              <w:jc w:val="right"/>
              <w:rPr>
                <w:rFonts w:ascii="GHEA Grapalat" w:hAnsi="GHEA Grapalat"/>
                <w:color w:val="000000"/>
                <w:sz w:val="20"/>
                <w:szCs w:val="20"/>
              </w:rPr>
            </w:pPr>
            <w:r w:rsidRPr="00A330C3">
              <w:rPr>
                <w:rFonts w:ascii="GHEA Grapalat" w:hAnsi="GHEA Grapalat"/>
                <w:color w:val="000000"/>
                <w:sz w:val="20"/>
                <w:szCs w:val="20"/>
              </w:rPr>
              <w:t>787</w:t>
            </w:r>
            <w:r w:rsidRPr="00A330C3">
              <w:rPr>
                <w:rFonts w:ascii="Calibri" w:hAnsi="Calibri" w:cs="Calibri"/>
                <w:color w:val="000000"/>
                <w:sz w:val="20"/>
                <w:szCs w:val="20"/>
              </w:rPr>
              <w:t> </w:t>
            </w:r>
            <w:r w:rsidRPr="00A330C3">
              <w:rPr>
                <w:rFonts w:ascii="GHEA Grapalat" w:hAnsi="GHEA Grapalat"/>
                <w:color w:val="000000"/>
                <w:sz w:val="20"/>
                <w:szCs w:val="20"/>
              </w:rPr>
              <w:t>000</w:t>
            </w:r>
          </w:p>
        </w:tc>
        <w:tc>
          <w:tcPr>
            <w:tcW w:w="7962" w:type="dxa"/>
            <w:vAlign w:val="center"/>
          </w:tcPr>
          <w:p w14:paraId="462B0ECF" w14:textId="79E77FAF" w:rsidR="00A330C3" w:rsidRDefault="00A330C3" w:rsidP="00A330C3">
            <w:pPr>
              <w:rPr>
                <w:rFonts w:ascii="GHEA Grapalat" w:hAnsi="GHEA Grapalat"/>
                <w:color w:val="000000"/>
                <w:sz w:val="20"/>
                <w:szCs w:val="20"/>
              </w:rPr>
            </w:pPr>
            <w:r w:rsidRPr="00A330C3">
              <w:rPr>
                <w:rFonts w:ascii="GHEA Grapalat" w:hAnsi="GHEA Grapalat"/>
                <w:color w:val="000000"/>
                <w:sz w:val="20"/>
                <w:szCs w:val="20"/>
              </w:rPr>
              <w:t xml:space="preserve">Набор реагентов для выявления ДНК Yersinia pestis методом ПЦР </w:t>
            </w:r>
          </w:p>
        </w:tc>
      </w:tr>
      <w:tr w:rsidR="00A330C3" w:rsidRPr="00521A49" w14:paraId="67A82404" w14:textId="77777777" w:rsidTr="004F12DE">
        <w:trPr>
          <w:jc w:val="center"/>
        </w:trPr>
        <w:tc>
          <w:tcPr>
            <w:tcW w:w="708" w:type="dxa"/>
          </w:tcPr>
          <w:p w14:paraId="573CB4C8" w14:textId="09791D3F" w:rsidR="00A330C3" w:rsidRPr="00A330C3" w:rsidRDefault="00A330C3" w:rsidP="00A330C3">
            <w:pPr>
              <w:jc w:val="center"/>
              <w:rPr>
                <w:rFonts w:ascii="GHEA Grapalat" w:hAnsi="GHEA Grapalat"/>
                <w:color w:val="000000"/>
                <w:sz w:val="20"/>
                <w:szCs w:val="20"/>
              </w:rPr>
            </w:pPr>
            <w:r w:rsidRPr="00A330C3">
              <w:rPr>
                <w:rFonts w:ascii="GHEA Grapalat" w:hAnsi="GHEA Grapalat"/>
                <w:color w:val="000000"/>
                <w:sz w:val="20"/>
                <w:szCs w:val="20"/>
              </w:rPr>
              <w:t>2</w:t>
            </w:r>
          </w:p>
        </w:tc>
        <w:tc>
          <w:tcPr>
            <w:tcW w:w="1300" w:type="dxa"/>
          </w:tcPr>
          <w:p w14:paraId="4EF043E8" w14:textId="3B1E7B74" w:rsidR="00A330C3" w:rsidRDefault="00A330C3" w:rsidP="00A330C3">
            <w:pPr>
              <w:jc w:val="right"/>
              <w:rPr>
                <w:rFonts w:ascii="GHEA Grapalat" w:hAnsi="GHEA Grapalat"/>
                <w:color w:val="000000"/>
                <w:sz w:val="20"/>
                <w:szCs w:val="20"/>
              </w:rPr>
            </w:pPr>
            <w:r w:rsidRPr="00A330C3">
              <w:rPr>
                <w:rFonts w:ascii="GHEA Grapalat" w:hAnsi="GHEA Grapalat"/>
                <w:color w:val="000000"/>
                <w:sz w:val="20"/>
                <w:szCs w:val="20"/>
              </w:rPr>
              <w:t>235 000</w:t>
            </w:r>
          </w:p>
        </w:tc>
        <w:tc>
          <w:tcPr>
            <w:tcW w:w="7962" w:type="dxa"/>
            <w:vAlign w:val="center"/>
          </w:tcPr>
          <w:p w14:paraId="726A00A8" w14:textId="411A68EA" w:rsidR="00A330C3" w:rsidRDefault="00A330C3" w:rsidP="00A330C3">
            <w:pPr>
              <w:rPr>
                <w:rFonts w:ascii="GHEA Grapalat" w:hAnsi="GHEA Grapalat"/>
                <w:color w:val="000000"/>
                <w:sz w:val="20"/>
                <w:szCs w:val="20"/>
              </w:rPr>
            </w:pPr>
            <w:r w:rsidRPr="00A330C3">
              <w:rPr>
                <w:rFonts w:ascii="GHEA Grapalat" w:hAnsi="GHEA Grapalat"/>
                <w:color w:val="000000"/>
                <w:sz w:val="20"/>
                <w:szCs w:val="20"/>
              </w:rPr>
              <w:t>Набор для экстракции ДНК-РНК &lt;Рибо-преп&gt; разновидность 100</w:t>
            </w:r>
          </w:p>
        </w:tc>
      </w:tr>
      <w:tr w:rsidR="00A330C3" w:rsidRPr="00521A49" w14:paraId="36450EB6" w14:textId="77777777" w:rsidTr="004F12DE">
        <w:trPr>
          <w:jc w:val="center"/>
        </w:trPr>
        <w:tc>
          <w:tcPr>
            <w:tcW w:w="708" w:type="dxa"/>
          </w:tcPr>
          <w:p w14:paraId="5605ACDA" w14:textId="0663A533" w:rsidR="00A330C3" w:rsidRPr="00A330C3" w:rsidRDefault="00A330C3" w:rsidP="00A330C3">
            <w:pPr>
              <w:jc w:val="center"/>
              <w:rPr>
                <w:rFonts w:ascii="GHEA Grapalat" w:hAnsi="GHEA Grapalat"/>
                <w:color w:val="000000"/>
                <w:sz w:val="20"/>
                <w:szCs w:val="20"/>
              </w:rPr>
            </w:pPr>
            <w:r w:rsidRPr="00A330C3">
              <w:rPr>
                <w:rFonts w:ascii="GHEA Grapalat" w:hAnsi="GHEA Grapalat"/>
                <w:color w:val="000000"/>
                <w:sz w:val="20"/>
                <w:szCs w:val="20"/>
              </w:rPr>
              <w:t>3</w:t>
            </w:r>
          </w:p>
        </w:tc>
        <w:tc>
          <w:tcPr>
            <w:tcW w:w="1300" w:type="dxa"/>
          </w:tcPr>
          <w:p w14:paraId="32C50A1A" w14:textId="1B72DADF" w:rsidR="00A330C3" w:rsidRDefault="00A330C3" w:rsidP="00A330C3">
            <w:pPr>
              <w:jc w:val="right"/>
              <w:rPr>
                <w:rFonts w:ascii="GHEA Grapalat" w:hAnsi="GHEA Grapalat"/>
                <w:color w:val="000000"/>
                <w:sz w:val="20"/>
                <w:szCs w:val="20"/>
              </w:rPr>
            </w:pPr>
            <w:r w:rsidRPr="00A330C3">
              <w:rPr>
                <w:rFonts w:ascii="GHEA Grapalat" w:hAnsi="GHEA Grapalat"/>
                <w:color w:val="000000"/>
                <w:sz w:val="20"/>
                <w:szCs w:val="20"/>
              </w:rPr>
              <w:t>1 800 000</w:t>
            </w:r>
          </w:p>
        </w:tc>
        <w:tc>
          <w:tcPr>
            <w:tcW w:w="7962" w:type="dxa"/>
            <w:vAlign w:val="center"/>
          </w:tcPr>
          <w:p w14:paraId="4C21584B" w14:textId="1C4B9F7F" w:rsidR="00A330C3" w:rsidRDefault="00A330C3" w:rsidP="00A330C3">
            <w:pPr>
              <w:rPr>
                <w:rFonts w:ascii="GHEA Grapalat" w:hAnsi="GHEA Grapalat"/>
                <w:color w:val="000000"/>
                <w:sz w:val="20"/>
                <w:szCs w:val="20"/>
              </w:rPr>
            </w:pPr>
            <w:r w:rsidRPr="00A330C3">
              <w:rPr>
                <w:rFonts w:ascii="GHEA Grapalat" w:hAnsi="GHEA Grapalat"/>
                <w:color w:val="000000"/>
                <w:sz w:val="20"/>
                <w:szCs w:val="20"/>
              </w:rPr>
              <w:t>Набор для экстракции ДНК &lt;Qiagen&gt; разновидность 250</w:t>
            </w:r>
          </w:p>
        </w:tc>
      </w:tr>
      <w:tr w:rsidR="00A330C3" w:rsidRPr="00521A49" w14:paraId="3AB1DACE" w14:textId="77777777" w:rsidTr="004F12DE">
        <w:trPr>
          <w:jc w:val="center"/>
        </w:trPr>
        <w:tc>
          <w:tcPr>
            <w:tcW w:w="708" w:type="dxa"/>
          </w:tcPr>
          <w:p w14:paraId="54540992" w14:textId="37C5488E" w:rsidR="00A330C3" w:rsidRPr="00A330C3" w:rsidRDefault="00A330C3" w:rsidP="00A330C3">
            <w:pPr>
              <w:jc w:val="center"/>
              <w:rPr>
                <w:rFonts w:ascii="GHEA Grapalat" w:hAnsi="GHEA Grapalat"/>
                <w:color w:val="000000"/>
                <w:sz w:val="20"/>
                <w:szCs w:val="20"/>
              </w:rPr>
            </w:pPr>
            <w:r w:rsidRPr="00A330C3">
              <w:rPr>
                <w:rFonts w:ascii="GHEA Grapalat" w:hAnsi="GHEA Grapalat"/>
                <w:color w:val="000000"/>
                <w:sz w:val="20"/>
                <w:szCs w:val="20"/>
              </w:rPr>
              <w:t>4</w:t>
            </w:r>
          </w:p>
        </w:tc>
        <w:tc>
          <w:tcPr>
            <w:tcW w:w="1300" w:type="dxa"/>
          </w:tcPr>
          <w:p w14:paraId="37000B58" w14:textId="20436CAA" w:rsidR="00A330C3" w:rsidRDefault="00A330C3" w:rsidP="00A330C3">
            <w:pPr>
              <w:jc w:val="right"/>
              <w:rPr>
                <w:rFonts w:ascii="GHEA Grapalat" w:hAnsi="GHEA Grapalat"/>
                <w:color w:val="000000"/>
                <w:sz w:val="20"/>
                <w:szCs w:val="20"/>
              </w:rPr>
            </w:pPr>
            <w:r w:rsidRPr="00A330C3">
              <w:rPr>
                <w:rFonts w:ascii="GHEA Grapalat" w:hAnsi="GHEA Grapalat"/>
                <w:color w:val="000000"/>
                <w:sz w:val="20"/>
                <w:szCs w:val="20"/>
              </w:rPr>
              <w:t>300 000</w:t>
            </w:r>
          </w:p>
        </w:tc>
        <w:tc>
          <w:tcPr>
            <w:tcW w:w="7962" w:type="dxa"/>
            <w:vAlign w:val="center"/>
          </w:tcPr>
          <w:p w14:paraId="17BFF8A0" w14:textId="4E113247" w:rsidR="00A330C3" w:rsidRDefault="00A330C3" w:rsidP="00A330C3">
            <w:pPr>
              <w:rPr>
                <w:rFonts w:ascii="GHEA Grapalat" w:hAnsi="GHEA Grapalat"/>
                <w:color w:val="000000"/>
                <w:sz w:val="20"/>
                <w:szCs w:val="20"/>
              </w:rPr>
            </w:pPr>
            <w:r w:rsidRPr="00A330C3">
              <w:rPr>
                <w:rFonts w:ascii="GHEA Grapalat" w:hAnsi="GHEA Grapalat"/>
                <w:color w:val="000000"/>
                <w:sz w:val="20"/>
                <w:szCs w:val="20"/>
              </w:rPr>
              <w:t>Пробирки для гомогенизатора</w:t>
            </w:r>
          </w:p>
        </w:tc>
      </w:tr>
      <w:tr w:rsidR="00A330C3" w:rsidRPr="00521A49" w14:paraId="2F5B8448" w14:textId="77777777" w:rsidTr="004F12DE">
        <w:trPr>
          <w:jc w:val="center"/>
        </w:trPr>
        <w:tc>
          <w:tcPr>
            <w:tcW w:w="708" w:type="dxa"/>
          </w:tcPr>
          <w:p w14:paraId="41F26E9F" w14:textId="267D3DD0" w:rsidR="00A330C3" w:rsidRPr="00A330C3" w:rsidRDefault="00A330C3" w:rsidP="00A330C3">
            <w:pPr>
              <w:jc w:val="center"/>
              <w:rPr>
                <w:rFonts w:ascii="GHEA Grapalat" w:hAnsi="GHEA Grapalat"/>
                <w:color w:val="000000"/>
                <w:sz w:val="20"/>
                <w:szCs w:val="20"/>
              </w:rPr>
            </w:pPr>
            <w:r w:rsidRPr="00A330C3">
              <w:rPr>
                <w:rFonts w:ascii="GHEA Grapalat" w:hAnsi="GHEA Grapalat"/>
                <w:color w:val="000000"/>
                <w:sz w:val="20"/>
                <w:szCs w:val="20"/>
              </w:rPr>
              <w:t>5</w:t>
            </w:r>
          </w:p>
        </w:tc>
        <w:tc>
          <w:tcPr>
            <w:tcW w:w="1300" w:type="dxa"/>
          </w:tcPr>
          <w:p w14:paraId="0C8A979E" w14:textId="55AC6C74" w:rsidR="00A330C3" w:rsidRDefault="00A330C3" w:rsidP="00A330C3">
            <w:pPr>
              <w:jc w:val="right"/>
              <w:rPr>
                <w:rFonts w:ascii="GHEA Grapalat" w:hAnsi="GHEA Grapalat"/>
                <w:color w:val="000000"/>
                <w:sz w:val="20"/>
                <w:szCs w:val="20"/>
              </w:rPr>
            </w:pPr>
            <w:r w:rsidRPr="00A330C3">
              <w:rPr>
                <w:rFonts w:ascii="GHEA Grapalat" w:hAnsi="GHEA Grapalat"/>
                <w:color w:val="000000"/>
                <w:sz w:val="20"/>
                <w:szCs w:val="20"/>
              </w:rPr>
              <w:t>320000</w:t>
            </w:r>
          </w:p>
        </w:tc>
        <w:tc>
          <w:tcPr>
            <w:tcW w:w="7962" w:type="dxa"/>
            <w:vAlign w:val="center"/>
          </w:tcPr>
          <w:p w14:paraId="3BE7314F" w14:textId="04C2AE3B" w:rsidR="00A330C3" w:rsidRDefault="00A330C3" w:rsidP="00A330C3">
            <w:pPr>
              <w:rPr>
                <w:rFonts w:ascii="GHEA Grapalat" w:hAnsi="GHEA Grapalat"/>
                <w:color w:val="000000"/>
                <w:sz w:val="20"/>
                <w:szCs w:val="20"/>
              </w:rPr>
            </w:pPr>
            <w:r w:rsidRPr="00A330C3">
              <w:rPr>
                <w:rFonts w:ascii="GHEA Grapalat" w:hAnsi="GHEA Grapalat"/>
                <w:color w:val="000000"/>
                <w:sz w:val="20"/>
                <w:szCs w:val="20"/>
              </w:rPr>
              <w:t>Наконечники для автоматических дозаторов, 20 мкл, с фильтром</w:t>
            </w:r>
          </w:p>
        </w:tc>
      </w:tr>
      <w:tr w:rsidR="00A330C3" w:rsidRPr="00521A49" w14:paraId="5BAE71A2" w14:textId="77777777" w:rsidTr="004F12DE">
        <w:trPr>
          <w:jc w:val="center"/>
        </w:trPr>
        <w:tc>
          <w:tcPr>
            <w:tcW w:w="708" w:type="dxa"/>
          </w:tcPr>
          <w:p w14:paraId="75494D7F" w14:textId="2DB92051" w:rsidR="00A330C3" w:rsidRPr="00A330C3" w:rsidRDefault="00A330C3" w:rsidP="00A330C3">
            <w:pPr>
              <w:jc w:val="center"/>
              <w:rPr>
                <w:rFonts w:ascii="GHEA Grapalat" w:hAnsi="GHEA Grapalat"/>
                <w:color w:val="000000"/>
                <w:sz w:val="20"/>
                <w:szCs w:val="20"/>
              </w:rPr>
            </w:pPr>
            <w:r w:rsidRPr="00A330C3">
              <w:rPr>
                <w:rFonts w:ascii="GHEA Grapalat" w:hAnsi="GHEA Grapalat"/>
                <w:color w:val="000000"/>
                <w:sz w:val="20"/>
                <w:szCs w:val="20"/>
              </w:rPr>
              <w:t>6</w:t>
            </w:r>
          </w:p>
        </w:tc>
        <w:tc>
          <w:tcPr>
            <w:tcW w:w="1300" w:type="dxa"/>
          </w:tcPr>
          <w:p w14:paraId="182EEB03" w14:textId="52C98EE8" w:rsidR="00A330C3" w:rsidRDefault="00A330C3" w:rsidP="00A330C3">
            <w:pPr>
              <w:jc w:val="right"/>
              <w:rPr>
                <w:rFonts w:ascii="GHEA Grapalat" w:hAnsi="GHEA Grapalat"/>
                <w:color w:val="000000"/>
                <w:sz w:val="20"/>
                <w:szCs w:val="20"/>
              </w:rPr>
            </w:pPr>
            <w:r w:rsidRPr="00A330C3">
              <w:rPr>
                <w:rFonts w:ascii="GHEA Grapalat" w:hAnsi="GHEA Grapalat"/>
                <w:color w:val="000000"/>
                <w:sz w:val="20"/>
                <w:szCs w:val="20"/>
              </w:rPr>
              <w:t>85 000</w:t>
            </w:r>
          </w:p>
        </w:tc>
        <w:tc>
          <w:tcPr>
            <w:tcW w:w="7962" w:type="dxa"/>
            <w:vAlign w:val="center"/>
          </w:tcPr>
          <w:p w14:paraId="5AFA9EE4" w14:textId="3BA2B825" w:rsidR="00A330C3" w:rsidRDefault="00A330C3" w:rsidP="00A330C3">
            <w:pPr>
              <w:rPr>
                <w:rFonts w:ascii="GHEA Grapalat" w:hAnsi="GHEA Grapalat"/>
                <w:color w:val="000000"/>
                <w:sz w:val="20"/>
                <w:szCs w:val="20"/>
              </w:rPr>
            </w:pPr>
            <w:r w:rsidRPr="00A330C3">
              <w:rPr>
                <w:rFonts w:ascii="GHEA Grapalat" w:hAnsi="GHEA Grapalat"/>
                <w:color w:val="000000"/>
                <w:sz w:val="20"/>
                <w:szCs w:val="20"/>
              </w:rPr>
              <w:t>Вода без нуклеаз</w:t>
            </w:r>
          </w:p>
        </w:tc>
      </w:tr>
      <w:tr w:rsidR="00A330C3" w:rsidRPr="00521A49" w14:paraId="2C3166D2" w14:textId="77777777" w:rsidTr="0032608B">
        <w:trPr>
          <w:jc w:val="center"/>
        </w:trPr>
        <w:tc>
          <w:tcPr>
            <w:tcW w:w="708" w:type="dxa"/>
          </w:tcPr>
          <w:p w14:paraId="3F0D44FA" w14:textId="32198F67" w:rsidR="00A330C3" w:rsidRPr="00A330C3" w:rsidRDefault="00A330C3" w:rsidP="00A330C3">
            <w:pPr>
              <w:jc w:val="center"/>
              <w:rPr>
                <w:rFonts w:ascii="GHEA Grapalat" w:hAnsi="GHEA Grapalat"/>
                <w:color w:val="000000"/>
                <w:sz w:val="20"/>
                <w:szCs w:val="20"/>
              </w:rPr>
            </w:pPr>
            <w:r w:rsidRPr="00A330C3">
              <w:rPr>
                <w:rFonts w:ascii="GHEA Grapalat" w:hAnsi="GHEA Grapalat"/>
                <w:color w:val="000000"/>
                <w:sz w:val="20"/>
                <w:szCs w:val="20"/>
              </w:rPr>
              <w:t>7</w:t>
            </w:r>
          </w:p>
        </w:tc>
        <w:tc>
          <w:tcPr>
            <w:tcW w:w="1300" w:type="dxa"/>
          </w:tcPr>
          <w:p w14:paraId="7B1C10DF" w14:textId="197C4249" w:rsidR="00A330C3" w:rsidRDefault="00A330C3" w:rsidP="00A330C3">
            <w:pPr>
              <w:jc w:val="right"/>
              <w:rPr>
                <w:rFonts w:ascii="GHEA Grapalat" w:hAnsi="GHEA Grapalat"/>
                <w:color w:val="000000"/>
                <w:sz w:val="20"/>
                <w:szCs w:val="20"/>
              </w:rPr>
            </w:pPr>
            <w:r w:rsidRPr="00A330C3">
              <w:rPr>
                <w:rFonts w:ascii="GHEA Grapalat" w:hAnsi="GHEA Grapalat"/>
                <w:color w:val="000000"/>
                <w:sz w:val="20"/>
                <w:szCs w:val="20"/>
              </w:rPr>
              <w:t>65000</w:t>
            </w:r>
          </w:p>
        </w:tc>
        <w:tc>
          <w:tcPr>
            <w:tcW w:w="7962" w:type="dxa"/>
          </w:tcPr>
          <w:p w14:paraId="7EC023FC" w14:textId="6C7F2B72" w:rsidR="00A330C3" w:rsidRDefault="00A330C3" w:rsidP="00A330C3">
            <w:pPr>
              <w:rPr>
                <w:rFonts w:ascii="GHEA Grapalat" w:hAnsi="GHEA Grapalat"/>
                <w:color w:val="000000"/>
                <w:sz w:val="20"/>
                <w:szCs w:val="20"/>
              </w:rPr>
            </w:pPr>
            <w:r w:rsidRPr="00A330C3">
              <w:rPr>
                <w:rFonts w:ascii="GHEA Grapalat" w:hAnsi="GHEA Grapalat"/>
                <w:color w:val="000000"/>
                <w:sz w:val="20"/>
                <w:szCs w:val="20"/>
              </w:rPr>
              <w:t>RNase AWAY противоконтаминационное средство, флакон</w:t>
            </w:r>
          </w:p>
        </w:tc>
      </w:tr>
      <w:tr w:rsidR="00A330C3" w:rsidRPr="00521A49" w14:paraId="70D2A912" w14:textId="77777777" w:rsidTr="004F12DE">
        <w:trPr>
          <w:jc w:val="center"/>
        </w:trPr>
        <w:tc>
          <w:tcPr>
            <w:tcW w:w="708" w:type="dxa"/>
          </w:tcPr>
          <w:p w14:paraId="1B871BF9" w14:textId="199F434E" w:rsidR="00A330C3" w:rsidRPr="00A330C3" w:rsidRDefault="00A330C3" w:rsidP="00A330C3">
            <w:pPr>
              <w:jc w:val="center"/>
              <w:rPr>
                <w:rFonts w:ascii="GHEA Grapalat" w:hAnsi="GHEA Grapalat"/>
                <w:color w:val="000000"/>
                <w:sz w:val="20"/>
                <w:szCs w:val="20"/>
              </w:rPr>
            </w:pPr>
            <w:r w:rsidRPr="00A330C3">
              <w:rPr>
                <w:rFonts w:ascii="GHEA Grapalat" w:hAnsi="GHEA Grapalat"/>
                <w:color w:val="000000"/>
                <w:sz w:val="20"/>
                <w:szCs w:val="20"/>
              </w:rPr>
              <w:t>8</w:t>
            </w:r>
          </w:p>
        </w:tc>
        <w:tc>
          <w:tcPr>
            <w:tcW w:w="1300" w:type="dxa"/>
          </w:tcPr>
          <w:p w14:paraId="2948EEA8" w14:textId="4F07A27E" w:rsidR="00A330C3" w:rsidRDefault="00A330C3" w:rsidP="00A330C3">
            <w:pPr>
              <w:jc w:val="right"/>
              <w:rPr>
                <w:rFonts w:ascii="GHEA Grapalat" w:hAnsi="GHEA Grapalat"/>
                <w:color w:val="000000"/>
                <w:sz w:val="20"/>
                <w:szCs w:val="20"/>
              </w:rPr>
            </w:pPr>
            <w:r w:rsidRPr="00A330C3">
              <w:rPr>
                <w:rFonts w:ascii="GHEA Grapalat" w:hAnsi="GHEA Grapalat"/>
                <w:color w:val="000000"/>
                <w:sz w:val="20"/>
                <w:szCs w:val="20"/>
              </w:rPr>
              <w:t>25000</w:t>
            </w:r>
          </w:p>
        </w:tc>
        <w:tc>
          <w:tcPr>
            <w:tcW w:w="7962" w:type="dxa"/>
            <w:vAlign w:val="center"/>
          </w:tcPr>
          <w:p w14:paraId="6DF87CA5" w14:textId="65B2A39B" w:rsidR="00A330C3" w:rsidRDefault="00A330C3" w:rsidP="00A330C3">
            <w:pPr>
              <w:rPr>
                <w:rFonts w:ascii="GHEA Grapalat" w:hAnsi="GHEA Grapalat"/>
                <w:color w:val="000000"/>
                <w:sz w:val="20"/>
                <w:szCs w:val="20"/>
              </w:rPr>
            </w:pPr>
            <w:r w:rsidRPr="00A330C3">
              <w:rPr>
                <w:rFonts w:ascii="GHEA Grapalat" w:hAnsi="GHEA Grapalat"/>
                <w:color w:val="000000"/>
                <w:sz w:val="20"/>
                <w:szCs w:val="20"/>
              </w:rPr>
              <w:t>Шприц, 3 мл</w:t>
            </w:r>
          </w:p>
        </w:tc>
      </w:tr>
      <w:tr w:rsidR="00A330C3" w:rsidRPr="00521A49" w14:paraId="0F1437B8" w14:textId="77777777" w:rsidTr="00EA2B20">
        <w:trPr>
          <w:jc w:val="center"/>
        </w:trPr>
        <w:tc>
          <w:tcPr>
            <w:tcW w:w="708" w:type="dxa"/>
          </w:tcPr>
          <w:p w14:paraId="29D9B3AB" w14:textId="0DE5B57F" w:rsidR="00A330C3" w:rsidRPr="00A330C3" w:rsidRDefault="00A330C3" w:rsidP="00A330C3">
            <w:pPr>
              <w:jc w:val="center"/>
              <w:rPr>
                <w:rFonts w:ascii="GHEA Grapalat" w:hAnsi="GHEA Grapalat"/>
                <w:color w:val="000000"/>
                <w:sz w:val="20"/>
                <w:szCs w:val="20"/>
              </w:rPr>
            </w:pPr>
            <w:r w:rsidRPr="00A330C3">
              <w:rPr>
                <w:rFonts w:ascii="GHEA Grapalat" w:hAnsi="GHEA Grapalat"/>
                <w:color w:val="000000"/>
                <w:sz w:val="20"/>
                <w:szCs w:val="20"/>
              </w:rPr>
              <w:t>9</w:t>
            </w:r>
          </w:p>
        </w:tc>
        <w:tc>
          <w:tcPr>
            <w:tcW w:w="1300" w:type="dxa"/>
            <w:vAlign w:val="center"/>
          </w:tcPr>
          <w:p w14:paraId="1FCE6F5B" w14:textId="72F1898C" w:rsidR="00A330C3" w:rsidRDefault="00A330C3" w:rsidP="00A330C3">
            <w:pPr>
              <w:jc w:val="right"/>
              <w:rPr>
                <w:rFonts w:ascii="GHEA Grapalat" w:hAnsi="GHEA Grapalat"/>
                <w:color w:val="000000"/>
                <w:sz w:val="20"/>
                <w:szCs w:val="20"/>
              </w:rPr>
            </w:pPr>
            <w:r w:rsidRPr="00A330C3">
              <w:rPr>
                <w:rFonts w:ascii="GHEA Grapalat" w:hAnsi="GHEA Grapalat"/>
                <w:color w:val="000000"/>
                <w:sz w:val="20"/>
                <w:szCs w:val="20"/>
              </w:rPr>
              <w:t>300 000</w:t>
            </w:r>
          </w:p>
        </w:tc>
        <w:tc>
          <w:tcPr>
            <w:tcW w:w="7962" w:type="dxa"/>
            <w:vAlign w:val="center"/>
          </w:tcPr>
          <w:p w14:paraId="4D92AD6E" w14:textId="7DC0284C" w:rsidR="00A330C3" w:rsidRDefault="00A330C3" w:rsidP="00A330C3">
            <w:pPr>
              <w:rPr>
                <w:rFonts w:ascii="GHEA Grapalat" w:hAnsi="GHEA Grapalat"/>
                <w:color w:val="000000"/>
                <w:sz w:val="20"/>
                <w:szCs w:val="20"/>
              </w:rPr>
            </w:pPr>
            <w:r w:rsidRPr="00A330C3">
              <w:rPr>
                <w:rFonts w:ascii="GHEA Grapalat" w:hAnsi="GHEA Grapalat"/>
                <w:color w:val="000000"/>
                <w:sz w:val="20"/>
                <w:szCs w:val="20"/>
              </w:rPr>
              <w:t>96 луночный микропланшеы с плоским дном.</w:t>
            </w:r>
            <w:r>
              <w:rPr>
                <w:rFonts w:ascii="GHEA Grapalat" w:hAnsi="GHEA Grapalat"/>
                <w:color w:val="000000"/>
                <w:sz w:val="20"/>
                <w:szCs w:val="20"/>
              </w:rPr>
              <w:t xml:space="preserve"> </w:t>
            </w:r>
            <w:r w:rsidRPr="00A330C3">
              <w:rPr>
                <w:rFonts w:ascii="GHEA Grapalat" w:hAnsi="GHEA Grapalat"/>
                <w:color w:val="000000"/>
                <w:sz w:val="20"/>
                <w:szCs w:val="20"/>
              </w:rPr>
              <w:t>(Immulon B)</w:t>
            </w:r>
          </w:p>
        </w:tc>
      </w:tr>
      <w:tr w:rsidR="00A330C3" w:rsidRPr="00521A49" w14:paraId="247BFAC7" w14:textId="77777777" w:rsidTr="00EA2B20">
        <w:trPr>
          <w:jc w:val="center"/>
        </w:trPr>
        <w:tc>
          <w:tcPr>
            <w:tcW w:w="708" w:type="dxa"/>
          </w:tcPr>
          <w:p w14:paraId="45C1719F" w14:textId="4070786B" w:rsidR="00A330C3" w:rsidRPr="00A330C3" w:rsidRDefault="00A330C3" w:rsidP="00A330C3">
            <w:pPr>
              <w:jc w:val="center"/>
              <w:rPr>
                <w:rFonts w:ascii="GHEA Grapalat" w:hAnsi="GHEA Grapalat"/>
                <w:color w:val="000000"/>
                <w:sz w:val="20"/>
                <w:szCs w:val="20"/>
              </w:rPr>
            </w:pPr>
            <w:r w:rsidRPr="00A330C3">
              <w:rPr>
                <w:rFonts w:ascii="GHEA Grapalat" w:hAnsi="GHEA Grapalat"/>
                <w:color w:val="000000"/>
                <w:sz w:val="20"/>
                <w:szCs w:val="20"/>
              </w:rPr>
              <w:t>10</w:t>
            </w:r>
          </w:p>
        </w:tc>
        <w:tc>
          <w:tcPr>
            <w:tcW w:w="1300" w:type="dxa"/>
            <w:vAlign w:val="center"/>
          </w:tcPr>
          <w:p w14:paraId="2930C385" w14:textId="2A3C13ED" w:rsidR="00A330C3" w:rsidRDefault="00A330C3" w:rsidP="00A330C3">
            <w:pPr>
              <w:jc w:val="right"/>
              <w:rPr>
                <w:rFonts w:ascii="GHEA Grapalat" w:hAnsi="GHEA Grapalat"/>
                <w:color w:val="000000"/>
                <w:sz w:val="20"/>
                <w:szCs w:val="20"/>
              </w:rPr>
            </w:pPr>
            <w:r w:rsidRPr="00A330C3">
              <w:rPr>
                <w:rFonts w:ascii="GHEA Grapalat" w:hAnsi="GHEA Grapalat"/>
                <w:color w:val="000000"/>
                <w:sz w:val="20"/>
                <w:szCs w:val="20"/>
              </w:rPr>
              <w:t xml:space="preserve">30 100 </w:t>
            </w:r>
          </w:p>
        </w:tc>
        <w:tc>
          <w:tcPr>
            <w:tcW w:w="7962" w:type="dxa"/>
            <w:vAlign w:val="center"/>
          </w:tcPr>
          <w:p w14:paraId="4EC9883A" w14:textId="495514A8" w:rsidR="00A330C3" w:rsidRDefault="00A330C3" w:rsidP="00A330C3">
            <w:pPr>
              <w:rPr>
                <w:rFonts w:ascii="GHEA Grapalat" w:hAnsi="GHEA Grapalat"/>
                <w:color w:val="000000"/>
                <w:sz w:val="20"/>
                <w:szCs w:val="20"/>
              </w:rPr>
            </w:pPr>
            <w:r w:rsidRPr="00A330C3">
              <w:rPr>
                <w:rFonts w:ascii="GHEA Grapalat" w:hAnsi="GHEA Grapalat"/>
                <w:color w:val="000000"/>
                <w:sz w:val="20"/>
                <w:szCs w:val="20"/>
              </w:rPr>
              <w:t>NaHCO3 гидрокарбонат натрия (Sigma-Aldrich)</w:t>
            </w:r>
          </w:p>
        </w:tc>
      </w:tr>
      <w:tr w:rsidR="00A330C3" w:rsidRPr="00680EBC" w14:paraId="30991792" w14:textId="77777777" w:rsidTr="00EA2B20">
        <w:trPr>
          <w:jc w:val="center"/>
        </w:trPr>
        <w:tc>
          <w:tcPr>
            <w:tcW w:w="708" w:type="dxa"/>
          </w:tcPr>
          <w:p w14:paraId="6959AF64" w14:textId="35C86BF3" w:rsidR="00A330C3" w:rsidRPr="00A330C3" w:rsidRDefault="00A330C3" w:rsidP="00A330C3">
            <w:pPr>
              <w:jc w:val="center"/>
              <w:rPr>
                <w:rFonts w:ascii="GHEA Grapalat" w:hAnsi="GHEA Grapalat"/>
                <w:color w:val="000000"/>
                <w:sz w:val="20"/>
                <w:szCs w:val="20"/>
              </w:rPr>
            </w:pPr>
            <w:r w:rsidRPr="00A330C3">
              <w:rPr>
                <w:rFonts w:ascii="GHEA Grapalat" w:hAnsi="GHEA Grapalat"/>
                <w:color w:val="000000"/>
                <w:sz w:val="20"/>
                <w:szCs w:val="20"/>
              </w:rPr>
              <w:t>11</w:t>
            </w:r>
          </w:p>
        </w:tc>
        <w:tc>
          <w:tcPr>
            <w:tcW w:w="1300" w:type="dxa"/>
            <w:vAlign w:val="center"/>
          </w:tcPr>
          <w:p w14:paraId="30AA8292" w14:textId="47D255D2" w:rsidR="00A330C3" w:rsidRDefault="00A330C3" w:rsidP="00A330C3">
            <w:pPr>
              <w:jc w:val="right"/>
              <w:rPr>
                <w:rFonts w:ascii="GHEA Grapalat" w:hAnsi="GHEA Grapalat"/>
                <w:color w:val="000000"/>
                <w:sz w:val="20"/>
                <w:szCs w:val="20"/>
              </w:rPr>
            </w:pPr>
            <w:r w:rsidRPr="00A330C3">
              <w:rPr>
                <w:rFonts w:ascii="GHEA Grapalat" w:hAnsi="GHEA Grapalat"/>
                <w:color w:val="000000"/>
                <w:sz w:val="20"/>
                <w:szCs w:val="20"/>
              </w:rPr>
              <w:t>30 000</w:t>
            </w:r>
          </w:p>
        </w:tc>
        <w:tc>
          <w:tcPr>
            <w:tcW w:w="7962" w:type="dxa"/>
            <w:vAlign w:val="center"/>
          </w:tcPr>
          <w:p w14:paraId="185FDC74" w14:textId="60065CED" w:rsidR="00A330C3" w:rsidRPr="00680EBC" w:rsidRDefault="00A330C3" w:rsidP="00A330C3">
            <w:pPr>
              <w:rPr>
                <w:rFonts w:ascii="GHEA Grapalat" w:hAnsi="GHEA Grapalat"/>
                <w:color w:val="000000"/>
                <w:sz w:val="20"/>
                <w:szCs w:val="20"/>
                <w:lang w:val="en-US"/>
              </w:rPr>
            </w:pPr>
            <w:r w:rsidRPr="00680EBC">
              <w:rPr>
                <w:rFonts w:ascii="GHEA Grapalat" w:hAnsi="GHEA Grapalat"/>
                <w:color w:val="000000"/>
                <w:sz w:val="20"/>
                <w:szCs w:val="20"/>
                <w:lang w:val="en-US"/>
              </w:rPr>
              <w:t xml:space="preserve">Na2CO3 </w:t>
            </w:r>
            <w:r w:rsidRPr="00A330C3">
              <w:rPr>
                <w:rFonts w:ascii="GHEA Grapalat" w:hAnsi="GHEA Grapalat"/>
                <w:color w:val="000000"/>
                <w:sz w:val="20"/>
                <w:szCs w:val="20"/>
              </w:rPr>
              <w:t>карбонат</w:t>
            </w:r>
            <w:r w:rsidRPr="00680EBC">
              <w:rPr>
                <w:rFonts w:ascii="GHEA Grapalat" w:hAnsi="GHEA Grapalat"/>
                <w:color w:val="000000"/>
                <w:sz w:val="20"/>
                <w:szCs w:val="20"/>
                <w:lang w:val="en-US"/>
              </w:rPr>
              <w:t xml:space="preserve"> </w:t>
            </w:r>
            <w:r w:rsidRPr="00A330C3">
              <w:rPr>
                <w:rFonts w:ascii="GHEA Grapalat" w:hAnsi="GHEA Grapalat"/>
                <w:color w:val="000000"/>
                <w:sz w:val="20"/>
                <w:szCs w:val="20"/>
              </w:rPr>
              <w:t>натрия</w:t>
            </w:r>
            <w:r w:rsidRPr="00680EBC">
              <w:rPr>
                <w:rFonts w:ascii="GHEA Grapalat" w:hAnsi="GHEA Grapalat"/>
                <w:color w:val="000000"/>
                <w:sz w:val="20"/>
                <w:szCs w:val="20"/>
                <w:lang w:val="en-US"/>
              </w:rPr>
              <w:t xml:space="preserve"> (Sigma-Aldrich)</w:t>
            </w:r>
          </w:p>
        </w:tc>
      </w:tr>
      <w:tr w:rsidR="00A330C3" w:rsidRPr="00680EBC" w14:paraId="0BA22C48" w14:textId="77777777" w:rsidTr="00EA2B20">
        <w:trPr>
          <w:jc w:val="center"/>
        </w:trPr>
        <w:tc>
          <w:tcPr>
            <w:tcW w:w="708" w:type="dxa"/>
          </w:tcPr>
          <w:p w14:paraId="452DA23A" w14:textId="64E22344" w:rsidR="00A330C3" w:rsidRPr="00A330C3" w:rsidRDefault="00A330C3" w:rsidP="00A330C3">
            <w:pPr>
              <w:jc w:val="center"/>
              <w:rPr>
                <w:rFonts w:ascii="GHEA Grapalat" w:hAnsi="GHEA Grapalat"/>
                <w:color w:val="000000"/>
                <w:sz w:val="20"/>
                <w:szCs w:val="20"/>
              </w:rPr>
            </w:pPr>
            <w:r w:rsidRPr="00A330C3">
              <w:rPr>
                <w:rFonts w:ascii="GHEA Grapalat" w:hAnsi="GHEA Grapalat"/>
                <w:color w:val="000000"/>
                <w:sz w:val="20"/>
                <w:szCs w:val="20"/>
              </w:rPr>
              <w:t>12</w:t>
            </w:r>
          </w:p>
        </w:tc>
        <w:tc>
          <w:tcPr>
            <w:tcW w:w="1300" w:type="dxa"/>
            <w:vAlign w:val="center"/>
          </w:tcPr>
          <w:p w14:paraId="02B55793" w14:textId="6B333EE4" w:rsidR="00A330C3" w:rsidRDefault="00A330C3" w:rsidP="00A330C3">
            <w:pPr>
              <w:jc w:val="right"/>
              <w:rPr>
                <w:rFonts w:ascii="GHEA Grapalat" w:hAnsi="GHEA Grapalat"/>
                <w:color w:val="000000"/>
                <w:sz w:val="20"/>
                <w:szCs w:val="20"/>
              </w:rPr>
            </w:pPr>
            <w:r w:rsidRPr="00A330C3">
              <w:rPr>
                <w:rFonts w:ascii="GHEA Grapalat" w:hAnsi="GHEA Grapalat"/>
                <w:color w:val="000000"/>
                <w:sz w:val="20"/>
                <w:szCs w:val="20"/>
              </w:rPr>
              <w:t>189 000</w:t>
            </w:r>
          </w:p>
        </w:tc>
        <w:tc>
          <w:tcPr>
            <w:tcW w:w="7962" w:type="dxa"/>
            <w:vAlign w:val="center"/>
          </w:tcPr>
          <w:p w14:paraId="01ED6757" w14:textId="1E6DECED" w:rsidR="00A330C3" w:rsidRPr="00A330C3" w:rsidRDefault="00A330C3" w:rsidP="00A330C3">
            <w:pPr>
              <w:rPr>
                <w:rFonts w:ascii="GHEA Grapalat" w:hAnsi="GHEA Grapalat"/>
                <w:color w:val="000000"/>
                <w:sz w:val="20"/>
                <w:szCs w:val="20"/>
                <w:lang w:val="en-US"/>
              </w:rPr>
            </w:pPr>
            <w:r w:rsidRPr="00A330C3">
              <w:rPr>
                <w:rFonts w:ascii="GHEA Grapalat" w:hAnsi="GHEA Grapalat"/>
                <w:color w:val="000000"/>
                <w:sz w:val="20"/>
                <w:szCs w:val="20"/>
              </w:rPr>
              <w:t>Вторичные</w:t>
            </w:r>
            <w:r w:rsidRPr="00A330C3">
              <w:rPr>
                <w:rFonts w:ascii="GHEA Grapalat" w:hAnsi="GHEA Grapalat"/>
                <w:color w:val="000000"/>
                <w:sz w:val="20"/>
                <w:szCs w:val="20"/>
                <w:lang w:val="en-US"/>
              </w:rPr>
              <w:t xml:space="preserve"> </w:t>
            </w:r>
            <w:r w:rsidRPr="00A330C3">
              <w:rPr>
                <w:rFonts w:ascii="GHEA Grapalat" w:hAnsi="GHEA Grapalat"/>
                <w:color w:val="000000"/>
                <w:sz w:val="20"/>
                <w:szCs w:val="20"/>
              </w:rPr>
              <w:t>антитела</w:t>
            </w:r>
            <w:r w:rsidRPr="00A330C3">
              <w:rPr>
                <w:rFonts w:ascii="GHEA Grapalat" w:hAnsi="GHEA Grapalat"/>
                <w:color w:val="000000"/>
                <w:sz w:val="20"/>
                <w:szCs w:val="20"/>
                <w:lang w:val="en-US"/>
              </w:rPr>
              <w:t>. Anti-HAMSTER IgG (H+L)-Peroxidase antibody produced in goat, 2 mg, lyophilized powder (Sigma-Aldrich)</w:t>
            </w:r>
          </w:p>
        </w:tc>
      </w:tr>
      <w:tr w:rsidR="00A330C3" w:rsidRPr="00521A49" w14:paraId="4A1F3F73" w14:textId="77777777" w:rsidTr="00EA2B20">
        <w:trPr>
          <w:jc w:val="center"/>
        </w:trPr>
        <w:tc>
          <w:tcPr>
            <w:tcW w:w="708" w:type="dxa"/>
          </w:tcPr>
          <w:p w14:paraId="42418B93" w14:textId="526FC750" w:rsidR="00A330C3" w:rsidRPr="00A330C3" w:rsidRDefault="00A330C3" w:rsidP="00A330C3">
            <w:pPr>
              <w:jc w:val="center"/>
              <w:rPr>
                <w:rFonts w:ascii="GHEA Grapalat" w:hAnsi="GHEA Grapalat"/>
                <w:color w:val="000000"/>
                <w:sz w:val="20"/>
                <w:szCs w:val="20"/>
              </w:rPr>
            </w:pPr>
            <w:r w:rsidRPr="00A330C3">
              <w:rPr>
                <w:rFonts w:ascii="GHEA Grapalat" w:hAnsi="GHEA Grapalat"/>
                <w:color w:val="000000"/>
                <w:sz w:val="20"/>
                <w:szCs w:val="20"/>
              </w:rPr>
              <w:t>13</w:t>
            </w:r>
          </w:p>
        </w:tc>
        <w:tc>
          <w:tcPr>
            <w:tcW w:w="1300" w:type="dxa"/>
            <w:vAlign w:val="center"/>
          </w:tcPr>
          <w:p w14:paraId="679469E8" w14:textId="2800965C" w:rsidR="00A330C3" w:rsidRDefault="00A330C3" w:rsidP="00A330C3">
            <w:pPr>
              <w:jc w:val="right"/>
              <w:rPr>
                <w:rFonts w:ascii="GHEA Grapalat" w:hAnsi="GHEA Grapalat"/>
                <w:color w:val="000000"/>
                <w:sz w:val="20"/>
                <w:szCs w:val="20"/>
              </w:rPr>
            </w:pPr>
            <w:r w:rsidRPr="00A330C3">
              <w:rPr>
                <w:rFonts w:ascii="GHEA Grapalat" w:hAnsi="GHEA Grapalat"/>
                <w:color w:val="000000"/>
                <w:sz w:val="20"/>
                <w:szCs w:val="20"/>
              </w:rPr>
              <w:t>60 000</w:t>
            </w:r>
          </w:p>
        </w:tc>
        <w:tc>
          <w:tcPr>
            <w:tcW w:w="7962" w:type="dxa"/>
            <w:vAlign w:val="center"/>
          </w:tcPr>
          <w:p w14:paraId="43AFCB83" w14:textId="7E67A76C" w:rsidR="00A330C3" w:rsidRDefault="00A330C3" w:rsidP="00A330C3">
            <w:pPr>
              <w:rPr>
                <w:rFonts w:ascii="GHEA Grapalat" w:hAnsi="GHEA Grapalat"/>
                <w:color w:val="000000"/>
                <w:sz w:val="20"/>
                <w:szCs w:val="20"/>
              </w:rPr>
            </w:pPr>
            <w:r w:rsidRPr="00A330C3">
              <w:rPr>
                <w:rFonts w:ascii="GHEA Grapalat" w:hAnsi="GHEA Grapalat"/>
                <w:color w:val="000000"/>
                <w:sz w:val="20"/>
                <w:szCs w:val="20"/>
              </w:rPr>
              <w:t>Твин-20</w:t>
            </w:r>
          </w:p>
        </w:tc>
      </w:tr>
      <w:tr w:rsidR="00A330C3" w:rsidRPr="00521A49" w14:paraId="7496ADCC" w14:textId="77777777" w:rsidTr="00EA2B20">
        <w:trPr>
          <w:jc w:val="center"/>
        </w:trPr>
        <w:tc>
          <w:tcPr>
            <w:tcW w:w="708" w:type="dxa"/>
          </w:tcPr>
          <w:p w14:paraId="61F4CF27" w14:textId="253E1936" w:rsidR="00A330C3" w:rsidRPr="00A330C3" w:rsidRDefault="00A330C3" w:rsidP="00A330C3">
            <w:pPr>
              <w:jc w:val="center"/>
              <w:rPr>
                <w:rFonts w:ascii="GHEA Grapalat" w:hAnsi="GHEA Grapalat"/>
                <w:color w:val="000000"/>
                <w:sz w:val="20"/>
                <w:szCs w:val="20"/>
              </w:rPr>
            </w:pPr>
            <w:r w:rsidRPr="00A330C3">
              <w:rPr>
                <w:rFonts w:ascii="GHEA Grapalat" w:hAnsi="GHEA Grapalat"/>
                <w:color w:val="000000"/>
                <w:sz w:val="20"/>
                <w:szCs w:val="20"/>
              </w:rPr>
              <w:t>14</w:t>
            </w:r>
          </w:p>
        </w:tc>
        <w:tc>
          <w:tcPr>
            <w:tcW w:w="1300" w:type="dxa"/>
            <w:vAlign w:val="center"/>
          </w:tcPr>
          <w:p w14:paraId="07BBFD70" w14:textId="3994FFB2" w:rsidR="00A330C3" w:rsidRDefault="00A330C3" w:rsidP="00A330C3">
            <w:pPr>
              <w:jc w:val="right"/>
              <w:rPr>
                <w:rFonts w:ascii="GHEA Grapalat" w:hAnsi="GHEA Grapalat"/>
                <w:color w:val="000000"/>
                <w:sz w:val="20"/>
                <w:szCs w:val="20"/>
              </w:rPr>
            </w:pPr>
            <w:r w:rsidRPr="00A330C3">
              <w:rPr>
                <w:rFonts w:ascii="GHEA Grapalat" w:hAnsi="GHEA Grapalat"/>
                <w:color w:val="000000"/>
                <w:sz w:val="20"/>
                <w:szCs w:val="20"/>
              </w:rPr>
              <w:t>175 000</w:t>
            </w:r>
          </w:p>
        </w:tc>
        <w:tc>
          <w:tcPr>
            <w:tcW w:w="7962" w:type="dxa"/>
            <w:vAlign w:val="center"/>
          </w:tcPr>
          <w:p w14:paraId="51F6653D" w14:textId="698ED9AF" w:rsidR="00A330C3" w:rsidRDefault="00A330C3" w:rsidP="00A330C3">
            <w:pPr>
              <w:rPr>
                <w:rFonts w:ascii="GHEA Grapalat" w:hAnsi="GHEA Grapalat"/>
                <w:color w:val="000000"/>
                <w:sz w:val="20"/>
                <w:szCs w:val="20"/>
              </w:rPr>
            </w:pPr>
            <w:r w:rsidRPr="00A330C3">
              <w:rPr>
                <w:rFonts w:ascii="GHEA Grapalat" w:hAnsi="GHEA Grapalat"/>
                <w:color w:val="000000"/>
                <w:sz w:val="20"/>
                <w:szCs w:val="20"/>
              </w:rPr>
              <w:t>тимерозал (Thimerosal)</w:t>
            </w:r>
          </w:p>
        </w:tc>
      </w:tr>
      <w:tr w:rsidR="00A330C3" w:rsidRPr="00521A49" w14:paraId="623C19BC" w14:textId="77777777" w:rsidTr="00EA2B20">
        <w:trPr>
          <w:jc w:val="center"/>
        </w:trPr>
        <w:tc>
          <w:tcPr>
            <w:tcW w:w="708" w:type="dxa"/>
          </w:tcPr>
          <w:p w14:paraId="58A4A628" w14:textId="5A59FB97" w:rsidR="00A330C3" w:rsidRPr="00A330C3" w:rsidRDefault="00A330C3" w:rsidP="00A330C3">
            <w:pPr>
              <w:jc w:val="center"/>
              <w:rPr>
                <w:rFonts w:ascii="GHEA Grapalat" w:hAnsi="GHEA Grapalat"/>
                <w:color w:val="000000"/>
                <w:sz w:val="20"/>
                <w:szCs w:val="20"/>
              </w:rPr>
            </w:pPr>
            <w:r w:rsidRPr="00A330C3">
              <w:rPr>
                <w:rFonts w:ascii="GHEA Grapalat" w:hAnsi="GHEA Grapalat"/>
                <w:color w:val="000000"/>
                <w:sz w:val="20"/>
                <w:szCs w:val="20"/>
              </w:rPr>
              <w:t>15</w:t>
            </w:r>
          </w:p>
        </w:tc>
        <w:tc>
          <w:tcPr>
            <w:tcW w:w="1300" w:type="dxa"/>
            <w:vAlign w:val="center"/>
          </w:tcPr>
          <w:p w14:paraId="3F8731D6" w14:textId="242212F4" w:rsidR="00A330C3" w:rsidRDefault="00A330C3" w:rsidP="00A330C3">
            <w:pPr>
              <w:jc w:val="right"/>
              <w:rPr>
                <w:rFonts w:ascii="GHEA Grapalat" w:hAnsi="GHEA Grapalat"/>
                <w:color w:val="000000"/>
                <w:sz w:val="20"/>
                <w:szCs w:val="20"/>
              </w:rPr>
            </w:pPr>
            <w:r w:rsidRPr="00A330C3">
              <w:rPr>
                <w:rFonts w:ascii="GHEA Grapalat" w:hAnsi="GHEA Grapalat"/>
                <w:color w:val="000000"/>
                <w:sz w:val="20"/>
                <w:szCs w:val="20"/>
              </w:rPr>
              <w:t>54 000</w:t>
            </w:r>
          </w:p>
        </w:tc>
        <w:tc>
          <w:tcPr>
            <w:tcW w:w="7962" w:type="dxa"/>
            <w:vAlign w:val="center"/>
          </w:tcPr>
          <w:p w14:paraId="408FA866" w14:textId="28420DBB" w:rsidR="00A330C3" w:rsidRDefault="00A330C3" w:rsidP="00A330C3">
            <w:pPr>
              <w:rPr>
                <w:rFonts w:ascii="GHEA Grapalat" w:hAnsi="GHEA Grapalat"/>
                <w:color w:val="000000"/>
                <w:sz w:val="20"/>
                <w:szCs w:val="20"/>
              </w:rPr>
            </w:pPr>
            <w:r w:rsidRPr="00A330C3">
              <w:rPr>
                <w:rFonts w:ascii="GHEA Grapalat" w:hAnsi="GHEA Grapalat"/>
                <w:color w:val="000000"/>
                <w:sz w:val="20"/>
                <w:szCs w:val="20"/>
              </w:rPr>
              <w:t>Глицерол для молекулярной биологии</w:t>
            </w:r>
          </w:p>
        </w:tc>
      </w:tr>
      <w:tr w:rsidR="00A330C3" w:rsidRPr="00521A49" w14:paraId="7016F2FD" w14:textId="77777777" w:rsidTr="00EA2B20">
        <w:trPr>
          <w:jc w:val="center"/>
        </w:trPr>
        <w:tc>
          <w:tcPr>
            <w:tcW w:w="708" w:type="dxa"/>
          </w:tcPr>
          <w:p w14:paraId="1D036E5D" w14:textId="4915BAEE" w:rsidR="00A330C3" w:rsidRPr="00A330C3" w:rsidRDefault="00A330C3" w:rsidP="00A330C3">
            <w:pPr>
              <w:jc w:val="center"/>
              <w:rPr>
                <w:rFonts w:ascii="GHEA Grapalat" w:hAnsi="GHEA Grapalat"/>
                <w:color w:val="000000"/>
                <w:sz w:val="20"/>
                <w:szCs w:val="20"/>
              </w:rPr>
            </w:pPr>
            <w:r w:rsidRPr="00A330C3">
              <w:rPr>
                <w:rFonts w:ascii="GHEA Grapalat" w:hAnsi="GHEA Grapalat"/>
                <w:color w:val="000000"/>
                <w:sz w:val="20"/>
                <w:szCs w:val="20"/>
              </w:rPr>
              <w:t>16</w:t>
            </w:r>
          </w:p>
        </w:tc>
        <w:tc>
          <w:tcPr>
            <w:tcW w:w="1300" w:type="dxa"/>
            <w:vAlign w:val="center"/>
          </w:tcPr>
          <w:p w14:paraId="27ADB3A3" w14:textId="4A3DD276" w:rsidR="00A330C3" w:rsidRDefault="00A330C3" w:rsidP="00A330C3">
            <w:pPr>
              <w:jc w:val="right"/>
              <w:rPr>
                <w:rFonts w:ascii="GHEA Grapalat" w:hAnsi="GHEA Grapalat"/>
                <w:color w:val="000000"/>
                <w:sz w:val="20"/>
                <w:szCs w:val="20"/>
              </w:rPr>
            </w:pPr>
            <w:r w:rsidRPr="00A330C3">
              <w:rPr>
                <w:rFonts w:ascii="GHEA Grapalat" w:hAnsi="GHEA Grapalat"/>
                <w:color w:val="000000"/>
                <w:sz w:val="20"/>
                <w:szCs w:val="20"/>
              </w:rPr>
              <w:t>135 000</w:t>
            </w:r>
          </w:p>
        </w:tc>
        <w:tc>
          <w:tcPr>
            <w:tcW w:w="7962" w:type="dxa"/>
            <w:vAlign w:val="center"/>
          </w:tcPr>
          <w:p w14:paraId="4DD1437D" w14:textId="09157BC7" w:rsidR="00A330C3" w:rsidRDefault="00A330C3" w:rsidP="00A330C3">
            <w:pPr>
              <w:rPr>
                <w:rFonts w:ascii="GHEA Grapalat" w:hAnsi="GHEA Grapalat"/>
                <w:color w:val="000000"/>
                <w:sz w:val="20"/>
                <w:szCs w:val="20"/>
              </w:rPr>
            </w:pPr>
            <w:r w:rsidRPr="00A330C3">
              <w:rPr>
                <w:rFonts w:ascii="GHEA Grapalat" w:hAnsi="GHEA Grapalat"/>
                <w:color w:val="000000"/>
                <w:sz w:val="20"/>
                <w:szCs w:val="20"/>
              </w:rPr>
              <w:t>Фосфатно-солевой буфер (PBS)</w:t>
            </w:r>
          </w:p>
        </w:tc>
      </w:tr>
      <w:tr w:rsidR="00A330C3" w:rsidRPr="00521A49" w14:paraId="0F137FB0" w14:textId="77777777" w:rsidTr="00EA2B20">
        <w:trPr>
          <w:jc w:val="center"/>
        </w:trPr>
        <w:tc>
          <w:tcPr>
            <w:tcW w:w="708" w:type="dxa"/>
          </w:tcPr>
          <w:p w14:paraId="2745DC2D" w14:textId="61B10597" w:rsidR="00A330C3" w:rsidRPr="00A330C3" w:rsidRDefault="00A330C3" w:rsidP="00A330C3">
            <w:pPr>
              <w:jc w:val="center"/>
              <w:rPr>
                <w:rFonts w:ascii="GHEA Grapalat" w:hAnsi="GHEA Grapalat"/>
                <w:color w:val="000000"/>
                <w:sz w:val="20"/>
                <w:szCs w:val="20"/>
              </w:rPr>
            </w:pPr>
            <w:r w:rsidRPr="00A330C3">
              <w:rPr>
                <w:rFonts w:ascii="GHEA Grapalat" w:hAnsi="GHEA Grapalat"/>
                <w:color w:val="000000"/>
                <w:sz w:val="20"/>
                <w:szCs w:val="20"/>
              </w:rPr>
              <w:t>17</w:t>
            </w:r>
          </w:p>
        </w:tc>
        <w:tc>
          <w:tcPr>
            <w:tcW w:w="1300" w:type="dxa"/>
            <w:vAlign w:val="center"/>
          </w:tcPr>
          <w:p w14:paraId="3E1C63E5" w14:textId="40BFDF12" w:rsidR="00A330C3" w:rsidRDefault="00A330C3" w:rsidP="00A330C3">
            <w:pPr>
              <w:jc w:val="right"/>
              <w:rPr>
                <w:rFonts w:ascii="GHEA Grapalat" w:hAnsi="GHEA Grapalat"/>
                <w:color w:val="000000"/>
                <w:sz w:val="20"/>
                <w:szCs w:val="20"/>
              </w:rPr>
            </w:pPr>
            <w:r w:rsidRPr="00A330C3">
              <w:rPr>
                <w:rFonts w:ascii="GHEA Grapalat" w:hAnsi="GHEA Grapalat"/>
                <w:color w:val="000000"/>
                <w:sz w:val="20"/>
                <w:szCs w:val="20"/>
              </w:rPr>
              <w:t>1 044 000</w:t>
            </w:r>
          </w:p>
        </w:tc>
        <w:tc>
          <w:tcPr>
            <w:tcW w:w="7962" w:type="dxa"/>
            <w:vAlign w:val="center"/>
          </w:tcPr>
          <w:p w14:paraId="62310ED9" w14:textId="183A47A7" w:rsidR="00A330C3" w:rsidRDefault="00A330C3" w:rsidP="00A330C3">
            <w:pPr>
              <w:rPr>
                <w:rFonts w:ascii="GHEA Grapalat" w:hAnsi="GHEA Grapalat"/>
                <w:color w:val="000000"/>
                <w:sz w:val="20"/>
                <w:szCs w:val="20"/>
              </w:rPr>
            </w:pPr>
            <w:r w:rsidRPr="00A330C3">
              <w:rPr>
                <w:rFonts w:ascii="GHEA Grapalat" w:hAnsi="GHEA Grapalat"/>
                <w:color w:val="000000"/>
                <w:sz w:val="20"/>
                <w:szCs w:val="20"/>
              </w:rPr>
              <w:t>ТМБ субстрат (Sigma-Aldrich )</w:t>
            </w:r>
          </w:p>
        </w:tc>
      </w:tr>
      <w:tr w:rsidR="00A330C3" w:rsidRPr="00680EBC" w14:paraId="2302F575" w14:textId="77777777" w:rsidTr="00EA2B20">
        <w:trPr>
          <w:jc w:val="center"/>
        </w:trPr>
        <w:tc>
          <w:tcPr>
            <w:tcW w:w="708" w:type="dxa"/>
          </w:tcPr>
          <w:p w14:paraId="30943F00" w14:textId="5F30567C" w:rsidR="00A330C3" w:rsidRPr="00A330C3" w:rsidRDefault="00A330C3" w:rsidP="00A330C3">
            <w:pPr>
              <w:jc w:val="center"/>
              <w:rPr>
                <w:rFonts w:ascii="GHEA Grapalat" w:hAnsi="GHEA Grapalat"/>
                <w:color w:val="000000"/>
                <w:sz w:val="20"/>
                <w:szCs w:val="20"/>
              </w:rPr>
            </w:pPr>
            <w:r w:rsidRPr="00A330C3">
              <w:rPr>
                <w:rFonts w:ascii="GHEA Grapalat" w:hAnsi="GHEA Grapalat"/>
                <w:color w:val="000000"/>
                <w:sz w:val="20"/>
                <w:szCs w:val="20"/>
              </w:rPr>
              <w:t>18</w:t>
            </w:r>
          </w:p>
        </w:tc>
        <w:tc>
          <w:tcPr>
            <w:tcW w:w="1300" w:type="dxa"/>
            <w:vAlign w:val="center"/>
          </w:tcPr>
          <w:p w14:paraId="4241AE9A" w14:textId="1BDD8617" w:rsidR="00A330C3" w:rsidRDefault="00A330C3" w:rsidP="00A330C3">
            <w:pPr>
              <w:jc w:val="right"/>
              <w:rPr>
                <w:rFonts w:ascii="GHEA Grapalat" w:hAnsi="GHEA Grapalat"/>
                <w:color w:val="000000"/>
                <w:sz w:val="20"/>
                <w:szCs w:val="20"/>
              </w:rPr>
            </w:pPr>
            <w:r w:rsidRPr="00A330C3">
              <w:rPr>
                <w:rFonts w:ascii="GHEA Grapalat" w:hAnsi="GHEA Grapalat"/>
                <w:color w:val="000000"/>
                <w:sz w:val="20"/>
                <w:szCs w:val="20"/>
              </w:rPr>
              <w:t>30 000</w:t>
            </w:r>
          </w:p>
        </w:tc>
        <w:tc>
          <w:tcPr>
            <w:tcW w:w="7962" w:type="dxa"/>
            <w:vAlign w:val="center"/>
          </w:tcPr>
          <w:p w14:paraId="6CD42E59" w14:textId="390CBE78" w:rsidR="00A330C3" w:rsidRPr="00A330C3" w:rsidRDefault="00A330C3" w:rsidP="00A330C3">
            <w:pPr>
              <w:rPr>
                <w:rFonts w:ascii="GHEA Grapalat" w:hAnsi="GHEA Grapalat"/>
                <w:color w:val="000000"/>
                <w:sz w:val="20"/>
                <w:szCs w:val="20"/>
                <w:lang w:val="en-US"/>
              </w:rPr>
            </w:pPr>
            <w:r w:rsidRPr="00A330C3">
              <w:rPr>
                <w:rFonts w:ascii="GHEA Grapalat" w:hAnsi="GHEA Grapalat"/>
                <w:color w:val="000000"/>
                <w:sz w:val="20"/>
                <w:szCs w:val="20"/>
              </w:rPr>
              <w:t>Стоп</w:t>
            </w:r>
            <w:r w:rsidRPr="00A330C3">
              <w:rPr>
                <w:rFonts w:ascii="GHEA Grapalat" w:hAnsi="GHEA Grapalat"/>
                <w:color w:val="000000"/>
                <w:sz w:val="20"/>
                <w:szCs w:val="20"/>
                <w:lang w:val="en-US"/>
              </w:rPr>
              <w:t>-</w:t>
            </w:r>
            <w:r w:rsidRPr="00A330C3">
              <w:rPr>
                <w:rFonts w:ascii="GHEA Grapalat" w:hAnsi="GHEA Grapalat"/>
                <w:color w:val="000000"/>
                <w:sz w:val="20"/>
                <w:szCs w:val="20"/>
              </w:rPr>
              <w:t>раствор</w:t>
            </w:r>
            <w:r w:rsidRPr="00A330C3">
              <w:rPr>
                <w:rFonts w:ascii="GHEA Grapalat" w:hAnsi="GHEA Grapalat"/>
                <w:color w:val="000000"/>
                <w:sz w:val="20"/>
                <w:szCs w:val="20"/>
                <w:lang w:val="en-US"/>
              </w:rPr>
              <w:t xml:space="preserve"> 4N H2SO4 (Sigma-Aldrich )</w:t>
            </w:r>
          </w:p>
        </w:tc>
      </w:tr>
      <w:tr w:rsidR="00A330C3" w:rsidRPr="00680EBC" w14:paraId="6A2951C9" w14:textId="77777777" w:rsidTr="00EA2B20">
        <w:trPr>
          <w:jc w:val="center"/>
        </w:trPr>
        <w:tc>
          <w:tcPr>
            <w:tcW w:w="708" w:type="dxa"/>
          </w:tcPr>
          <w:p w14:paraId="210CE64C" w14:textId="5C72AAB6" w:rsidR="00A330C3" w:rsidRPr="00A330C3" w:rsidRDefault="00A330C3" w:rsidP="00A330C3">
            <w:pPr>
              <w:jc w:val="center"/>
              <w:rPr>
                <w:rFonts w:ascii="GHEA Grapalat" w:hAnsi="GHEA Grapalat"/>
                <w:color w:val="000000"/>
                <w:sz w:val="20"/>
                <w:szCs w:val="20"/>
              </w:rPr>
            </w:pPr>
            <w:r w:rsidRPr="00A330C3">
              <w:rPr>
                <w:rFonts w:ascii="GHEA Grapalat" w:hAnsi="GHEA Grapalat"/>
                <w:color w:val="000000"/>
                <w:sz w:val="20"/>
                <w:szCs w:val="20"/>
              </w:rPr>
              <w:t>19</w:t>
            </w:r>
          </w:p>
        </w:tc>
        <w:tc>
          <w:tcPr>
            <w:tcW w:w="1300" w:type="dxa"/>
            <w:vAlign w:val="center"/>
          </w:tcPr>
          <w:p w14:paraId="06EBC010" w14:textId="1C6DDDF3" w:rsidR="00A330C3" w:rsidRDefault="00A330C3" w:rsidP="00A330C3">
            <w:pPr>
              <w:jc w:val="right"/>
              <w:rPr>
                <w:rFonts w:ascii="GHEA Grapalat" w:hAnsi="GHEA Grapalat"/>
                <w:color w:val="000000"/>
                <w:sz w:val="20"/>
                <w:szCs w:val="20"/>
              </w:rPr>
            </w:pPr>
            <w:r w:rsidRPr="00A330C3">
              <w:rPr>
                <w:rFonts w:ascii="GHEA Grapalat" w:hAnsi="GHEA Grapalat"/>
                <w:color w:val="000000"/>
                <w:sz w:val="20"/>
                <w:szCs w:val="20"/>
              </w:rPr>
              <w:t>180 000</w:t>
            </w:r>
          </w:p>
        </w:tc>
        <w:tc>
          <w:tcPr>
            <w:tcW w:w="7962" w:type="dxa"/>
            <w:vAlign w:val="center"/>
          </w:tcPr>
          <w:p w14:paraId="1D33E01C" w14:textId="42081E8C" w:rsidR="00A330C3" w:rsidRPr="00680EBC" w:rsidRDefault="00A330C3" w:rsidP="00A330C3">
            <w:pPr>
              <w:rPr>
                <w:rFonts w:ascii="GHEA Grapalat" w:hAnsi="GHEA Grapalat"/>
                <w:color w:val="000000"/>
                <w:sz w:val="20"/>
                <w:szCs w:val="20"/>
                <w:lang w:val="en-US"/>
              </w:rPr>
            </w:pPr>
            <w:r w:rsidRPr="00680EBC">
              <w:rPr>
                <w:rFonts w:ascii="GHEA Grapalat" w:hAnsi="GHEA Grapalat"/>
                <w:color w:val="000000"/>
                <w:sz w:val="20"/>
                <w:szCs w:val="20"/>
                <w:lang w:val="en-US"/>
              </w:rPr>
              <w:t>BRAND™</w:t>
            </w:r>
            <w:r w:rsidRPr="00680EBC">
              <w:rPr>
                <w:rFonts w:ascii="Calibri" w:hAnsi="Calibri" w:cs="Calibri"/>
                <w:color w:val="000000"/>
                <w:sz w:val="20"/>
                <w:szCs w:val="20"/>
                <w:lang w:val="en-US"/>
              </w:rPr>
              <w:t> </w:t>
            </w:r>
            <w:r w:rsidRPr="00680EBC">
              <w:rPr>
                <w:rFonts w:ascii="GHEA Grapalat" w:hAnsi="GHEA Grapalat"/>
                <w:color w:val="000000"/>
                <w:sz w:val="20"/>
                <w:szCs w:val="20"/>
                <w:lang w:val="en-US"/>
              </w:rPr>
              <w:t>Self-adhesive Plate Sealing Film</w:t>
            </w:r>
          </w:p>
        </w:tc>
      </w:tr>
    </w:tbl>
    <w:p w14:paraId="518123B1" w14:textId="77777777" w:rsidR="006173D4" w:rsidRPr="00521A49" w:rsidRDefault="00816505" w:rsidP="00962010">
      <w:pPr>
        <w:pStyle w:val="BodyTextIndent2"/>
        <w:widowControl w:val="0"/>
        <w:spacing w:after="160" w:line="240" w:lineRule="auto"/>
        <w:ind w:firstLine="567"/>
        <w:rPr>
          <w:rFonts w:ascii="GHEA Grapalat" w:hAnsi="GHEA Grapalat"/>
          <w:sz w:val="24"/>
          <w:szCs w:val="24"/>
        </w:rPr>
      </w:pPr>
      <w:r w:rsidRPr="00521A49">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21A49">
        <w:rPr>
          <w:rFonts w:ascii="GHEA Grapalat" w:hAnsi="GHEA Grapalat"/>
          <w:sz w:val="24"/>
          <w:szCs w:val="24"/>
        </w:rPr>
        <w:t xml:space="preserve">6 </w:t>
      </w:r>
      <w:r w:rsidRPr="00521A49">
        <w:rPr>
          <w:rFonts w:ascii="GHEA Grapalat" w:hAnsi="GHEA Grapalat"/>
          <w:sz w:val="24"/>
          <w:szCs w:val="24"/>
        </w:rPr>
        <w:t>к настоящему Приглашению.</w:t>
      </w:r>
      <w:r w:rsidR="006173D4" w:rsidRPr="00521A49">
        <w:rPr>
          <w:rFonts w:ascii="GHEA Grapalat" w:hAnsi="GHEA Grapalat"/>
          <w:sz w:val="24"/>
          <w:szCs w:val="24"/>
        </w:rPr>
        <w:t xml:space="preserve"> </w:t>
      </w:r>
      <w:r w:rsidR="00B453CD" w:rsidRPr="00521A49">
        <w:rPr>
          <w:rFonts w:ascii="GHEA Grapalat" w:hAnsi="GHEA Grapalat"/>
          <w:sz w:val="24"/>
          <w:szCs w:val="24"/>
        </w:rPr>
        <w:t xml:space="preserve"> </w:t>
      </w:r>
      <w:r w:rsidR="006173D4" w:rsidRPr="00521A49">
        <w:rPr>
          <w:rFonts w:ascii="GHEA Grapalat" w:hAnsi="GHEA Grapalat"/>
          <w:sz w:val="24"/>
          <w:szCs w:val="24"/>
        </w:rPr>
        <w:t xml:space="preserve">При использовании ссылок в технических характеристиках в Приложении N </w:t>
      </w:r>
      <w:r w:rsidR="00D00ECC" w:rsidRPr="001B42A9">
        <w:rPr>
          <w:rFonts w:ascii="GHEA Grapalat" w:hAnsi="GHEA Grapalat"/>
          <w:sz w:val="24"/>
          <w:szCs w:val="24"/>
        </w:rPr>
        <w:t>6</w:t>
      </w:r>
      <w:r w:rsidR="006173D4" w:rsidRPr="00521A49">
        <w:rPr>
          <w:rFonts w:ascii="GHEA Grapalat" w:hAnsi="GHEA Grapalat"/>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14:paraId="62431172" w14:textId="77777777" w:rsidR="00096865" w:rsidRPr="00521A49" w:rsidRDefault="00693101" w:rsidP="00962010">
      <w:pPr>
        <w:widowControl w:val="0"/>
        <w:spacing w:after="160"/>
        <w:jc w:val="center"/>
        <w:rPr>
          <w:rFonts w:ascii="GHEA Grapalat" w:hAnsi="GHEA Grapalat"/>
          <w:b/>
        </w:rPr>
      </w:pPr>
      <w:r w:rsidRPr="00521A49">
        <w:rPr>
          <w:rFonts w:ascii="GHEA Grapalat" w:hAnsi="GHEA Grapalat"/>
          <w:b/>
        </w:rPr>
        <w:t>2.</w:t>
      </w:r>
      <w:r w:rsidR="002B32D6" w:rsidRPr="00521A49">
        <w:rPr>
          <w:rFonts w:ascii="GHEA Grapalat" w:hAnsi="GHEA Grapalat"/>
          <w:b/>
        </w:rPr>
        <w:t xml:space="preserve"> </w:t>
      </w:r>
      <w:r w:rsidR="00513369" w:rsidRPr="009044F1">
        <w:rPr>
          <w:rFonts w:ascii="GHEA Grapalat" w:hAnsi="GHEA Grapalat"/>
          <w:b/>
        </w:rPr>
        <w:t xml:space="preserve">ТРЕБОВАНИЯ К ПРАВУ УЧАСТНИКА НА УЧАСТИЕ, </w:t>
      </w:r>
      <w:r w:rsidR="00513369" w:rsidRPr="00693101">
        <w:rPr>
          <w:rFonts w:ascii="GHEA Grapalat" w:hAnsi="GHEA Grapalat"/>
          <w:b/>
        </w:rPr>
        <w:br/>
      </w:r>
      <w:r w:rsidR="00513369">
        <w:rPr>
          <w:rFonts w:ascii="GHEA Grapalat" w:hAnsi="GHEA Grapalat"/>
          <w:b/>
        </w:rPr>
        <w:t>ПОРЯДОК ИХ ОЦЕНКИ, УСЛОВИЯ ПРЕДСТАВЛЕНИЯ ОБЕСПЕЧЕНИЯ КВАЛИФИКАЦИИ В СЛУЧАЕ ПРИЗНАНИЯ ОТОБРАННЫМ  УЧАСТНИКОМ</w:t>
      </w:r>
    </w:p>
    <w:p w14:paraId="42011B94" w14:textId="77777777" w:rsidR="00753E6E" w:rsidRPr="00521A49" w:rsidRDefault="00096865" w:rsidP="00E32136">
      <w:pPr>
        <w:widowControl w:val="0"/>
        <w:ind w:firstLine="708"/>
        <w:contextualSpacing/>
        <w:jc w:val="both"/>
        <w:rPr>
          <w:rFonts w:ascii="GHEA Grapalat" w:hAnsi="GHEA Grapalat" w:cs="Arial Armenian"/>
        </w:rPr>
      </w:pPr>
      <w:r w:rsidRPr="00521A49">
        <w:rPr>
          <w:rFonts w:ascii="GHEA Grapalat" w:hAnsi="GHEA Grapalat"/>
        </w:rPr>
        <w:t>2.1</w:t>
      </w:r>
      <w:r w:rsidR="008E6E51" w:rsidRPr="00521A49">
        <w:rPr>
          <w:rFonts w:ascii="GHEA Grapalat" w:hAnsi="GHEA Grapalat"/>
        </w:rPr>
        <w:t>.</w:t>
      </w:r>
      <w:r w:rsidR="00693101" w:rsidRPr="00521A49">
        <w:rPr>
          <w:rFonts w:ascii="GHEA Grapalat" w:hAnsi="GHEA Grapalat"/>
        </w:rPr>
        <w:tab/>
      </w:r>
      <w:r w:rsidRPr="00521A49">
        <w:rPr>
          <w:rFonts w:ascii="GHEA Grapalat" w:hAnsi="GHEA Grapalat"/>
        </w:rPr>
        <w:t>В настоящей процедуре не имеют права участвовать лица:</w:t>
      </w:r>
    </w:p>
    <w:p w14:paraId="3F8BDC73" w14:textId="2C3151F6" w:rsidR="00753E6E" w:rsidRPr="00521A49" w:rsidRDefault="00E32136" w:rsidP="00E32136">
      <w:pPr>
        <w:widowControl w:val="0"/>
        <w:contextualSpacing/>
        <w:jc w:val="both"/>
        <w:rPr>
          <w:rFonts w:ascii="GHEA Grapalat" w:hAnsi="GHEA Grapalat"/>
        </w:rPr>
      </w:pPr>
      <w:r>
        <w:rPr>
          <w:rFonts w:ascii="GHEA Grapalat" w:hAnsi="GHEA Grapalat"/>
        </w:rPr>
        <w:tab/>
      </w:r>
      <w:r w:rsidR="00753E6E" w:rsidRPr="00521A49">
        <w:rPr>
          <w:rFonts w:ascii="GHEA Grapalat" w:hAnsi="GHEA Grapalat"/>
        </w:rPr>
        <w:t>1)</w:t>
      </w:r>
      <w:r w:rsidR="00693101" w:rsidRPr="00521A49">
        <w:rPr>
          <w:rFonts w:ascii="GHEA Grapalat" w:hAnsi="GHEA Grapalat"/>
        </w:rPr>
        <w:tab/>
      </w:r>
      <w:r w:rsidR="00753E6E" w:rsidRPr="00521A49">
        <w:rPr>
          <w:rFonts w:ascii="GHEA Grapalat" w:hAnsi="GHEA Grapalat"/>
        </w:rPr>
        <w:t xml:space="preserve">которые на день подачи заявки в судебном порядке признаны банкротом; </w:t>
      </w:r>
    </w:p>
    <w:p w14:paraId="7394FFE4" w14:textId="77777777" w:rsidR="00753E6E" w:rsidRPr="00521A49" w:rsidRDefault="004A037E" w:rsidP="00E32136">
      <w:pPr>
        <w:widowControl w:val="0"/>
        <w:ind w:firstLine="708"/>
        <w:contextualSpacing/>
        <w:jc w:val="both"/>
        <w:rPr>
          <w:rFonts w:ascii="GHEA Grapalat" w:hAnsi="GHEA Grapalat"/>
        </w:rPr>
      </w:pPr>
      <w:r w:rsidRPr="00521A49">
        <w:rPr>
          <w:rFonts w:ascii="GHEA Grapalat" w:hAnsi="GHEA Grapalat"/>
        </w:rPr>
        <w:t>2</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 xml:space="preserve">которые или представитель исполнительного органа которых в течение </w:t>
      </w:r>
      <w:r w:rsidR="00FC3663" w:rsidRPr="00521A49">
        <w:rPr>
          <w:rFonts w:ascii="GHEA Grapalat" w:hAnsi="GHEA Grapalat"/>
        </w:rPr>
        <w:t>пяти</w:t>
      </w:r>
      <w:r w:rsidR="00753E6E" w:rsidRPr="00521A49">
        <w:rPr>
          <w:rFonts w:ascii="GHEA Grapalat" w:hAnsi="GHEA Grapalat"/>
        </w:rPr>
        <w:t xml:space="preserve"> лет, предшествующих дню подачи заявки, были осуждены за</w:t>
      </w:r>
      <w:r w:rsidR="003240F7" w:rsidRPr="00521A49">
        <w:rPr>
          <w:rFonts w:ascii="Sylfaen" w:hAnsi="Sylfaen" w:cs="Courier New"/>
          <w:lang w:val="en-US"/>
        </w:rPr>
        <w:t> </w:t>
      </w:r>
      <w:r w:rsidR="00753E6E" w:rsidRPr="00521A49">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521A49">
        <w:rPr>
          <w:rFonts w:ascii="Sylfaen" w:hAnsi="Sylfaen" w:cs="Courier New"/>
          <w:lang w:val="en-US"/>
        </w:rPr>
        <w:t> </w:t>
      </w:r>
      <w:r w:rsidR="00753E6E" w:rsidRPr="00521A4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521A49">
        <w:rPr>
          <w:rFonts w:ascii="GHEA Grapalat" w:hAnsi="GHEA Grapalat"/>
        </w:rPr>
        <w:t>гашена</w:t>
      </w:r>
      <w:r w:rsidR="00F62D7A" w:rsidRPr="00521A49">
        <w:rPr>
          <w:rFonts w:ascii="GHEA Grapalat" w:hAnsi="GHEA Grapalat"/>
        </w:rPr>
        <w:t xml:space="preserve"> или  отменена</w:t>
      </w:r>
      <w:r w:rsidR="003240F7" w:rsidRPr="00521A49">
        <w:rPr>
          <w:rFonts w:ascii="GHEA Grapalat" w:hAnsi="GHEA Grapalat"/>
        </w:rPr>
        <w:t>;</w:t>
      </w:r>
    </w:p>
    <w:p w14:paraId="3629BF0C"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lastRenderedPageBreak/>
        <w:t>3</w:t>
      </w:r>
      <w:r w:rsidR="00753E6E" w:rsidRPr="00521A49">
        <w:rPr>
          <w:rFonts w:ascii="GHEA Grapalat" w:hAnsi="GHEA Grapalat"/>
        </w:rPr>
        <w:t>)</w:t>
      </w:r>
      <w:r w:rsidR="00E1385B" w:rsidRPr="00521A49">
        <w:rPr>
          <w:rFonts w:ascii="GHEA Grapalat" w:hAnsi="GHEA Grapalat"/>
        </w:rPr>
        <w:tab/>
      </w:r>
      <w:r w:rsidR="00CB2FE2" w:rsidRPr="00521A49">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00753E6E" w:rsidRPr="00521A49">
        <w:rPr>
          <w:rFonts w:ascii="GHEA Grapalat" w:hAnsi="GHEA Grapalat"/>
        </w:rPr>
        <w:t>;</w:t>
      </w:r>
    </w:p>
    <w:p w14:paraId="7A92F484"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4</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21A49">
        <w:rPr>
          <w:rFonts w:ascii="Sylfaen" w:hAnsi="Sylfaen" w:cs="Courier New"/>
          <w:lang w:val="en-US"/>
        </w:rPr>
        <w:t> </w:t>
      </w:r>
      <w:r w:rsidR="00753E6E" w:rsidRPr="00521A49">
        <w:rPr>
          <w:rFonts w:ascii="GHEA Grapalat" w:hAnsi="GHEA Grapalat"/>
        </w:rPr>
        <w:t xml:space="preserve">закупках; </w:t>
      </w:r>
    </w:p>
    <w:p w14:paraId="72BB5EE4"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5</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1934433F" w14:textId="77777777" w:rsidR="00990561" w:rsidRPr="00521A49" w:rsidRDefault="00990561" w:rsidP="008F69B2">
      <w:pPr>
        <w:widowControl w:val="0"/>
        <w:tabs>
          <w:tab w:val="left" w:pos="1134"/>
        </w:tabs>
        <w:ind w:firstLine="1134"/>
        <w:contextualSpacing/>
        <w:jc w:val="both"/>
        <w:rPr>
          <w:rFonts w:ascii="GHEA Grapalat" w:hAnsi="GHEA Grapalat"/>
        </w:rPr>
      </w:pPr>
      <w:r w:rsidRPr="00521A4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05048974" w14:textId="77777777" w:rsidR="006622A4" w:rsidRPr="00521A49" w:rsidRDefault="006622A4" w:rsidP="008F69B2">
      <w:pPr>
        <w:widowControl w:val="0"/>
        <w:tabs>
          <w:tab w:val="left" w:pos="1134"/>
        </w:tabs>
        <w:ind w:firstLine="1134"/>
        <w:contextualSpacing/>
        <w:rPr>
          <w:rFonts w:ascii="GHEA Grapalat" w:hAnsi="GHEA Grapalat"/>
        </w:rPr>
      </w:pPr>
      <w:r w:rsidRPr="00521A49">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1A19D825" w14:textId="77777777" w:rsidR="006622A4" w:rsidRPr="00521A49" w:rsidRDefault="006622A4" w:rsidP="008F69B2">
      <w:pPr>
        <w:pStyle w:val="ListParagraph"/>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6C85D556" w14:textId="77777777" w:rsidR="006622A4" w:rsidRPr="00521A49" w:rsidRDefault="006622A4" w:rsidP="008F69B2">
      <w:pPr>
        <w:pStyle w:val="ListParagraph"/>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в качестве отобранного участника отказался или лишился  права заключения договора.</w:t>
      </w:r>
    </w:p>
    <w:p w14:paraId="65563289" w14:textId="77777777" w:rsidR="00753E6E" w:rsidRPr="00521A49" w:rsidRDefault="00753E6E" w:rsidP="008F69B2">
      <w:pPr>
        <w:widowControl w:val="0"/>
        <w:tabs>
          <w:tab w:val="left" w:pos="1134"/>
        </w:tabs>
        <w:ind w:firstLine="1134"/>
        <w:contextualSpacing/>
        <w:jc w:val="both"/>
        <w:rPr>
          <w:rFonts w:ascii="GHEA Grapalat" w:hAnsi="GHEA Grapalat" w:cs="Sylfaen"/>
        </w:rPr>
      </w:pPr>
      <w:r w:rsidRPr="00521A49">
        <w:rPr>
          <w:rFonts w:ascii="GHEA Grapalat" w:hAnsi="GHEA Grapalat"/>
        </w:rPr>
        <w:t>2.2.</w:t>
      </w:r>
      <w:r w:rsidR="00E1385B" w:rsidRPr="00521A49">
        <w:rPr>
          <w:rFonts w:ascii="GHEA Grapalat" w:hAnsi="GHEA Grapalat"/>
        </w:rPr>
        <w:tab/>
      </w:r>
      <w:r w:rsidRPr="00521A49">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521A49">
        <w:rPr>
          <w:rFonts w:ascii="GHEA Grapalat" w:hAnsi="GHEA Grapalat"/>
        </w:rPr>
        <w:t>1</w:t>
      </w:r>
      <w:r w:rsidRPr="00521A49">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36DD99FF" w14:textId="77777777" w:rsidR="005A221E" w:rsidRPr="00521A49" w:rsidRDefault="00BA3554" w:rsidP="008F69B2">
      <w:pPr>
        <w:widowControl w:val="0"/>
        <w:tabs>
          <w:tab w:val="left" w:pos="1134"/>
        </w:tabs>
        <w:ind w:firstLine="1134"/>
        <w:contextualSpacing/>
        <w:jc w:val="both"/>
        <w:rPr>
          <w:rFonts w:ascii="GHEA Grapalat" w:hAnsi="GHEA Grapalat"/>
        </w:rPr>
      </w:pPr>
      <w:r w:rsidRPr="00521A49">
        <w:rPr>
          <w:rFonts w:ascii="GHEA Grapalat" w:hAnsi="GHEA Grapalat"/>
        </w:rPr>
        <w:t>2.3</w:t>
      </w:r>
      <w:r w:rsidR="003240F7" w:rsidRPr="00521A49">
        <w:rPr>
          <w:rFonts w:ascii="GHEA Grapalat" w:hAnsi="GHEA Grapalat"/>
        </w:rPr>
        <w:t>.</w:t>
      </w:r>
      <w:r w:rsidR="00E1385B" w:rsidRPr="00521A49">
        <w:rPr>
          <w:rFonts w:ascii="GHEA Grapalat" w:hAnsi="GHEA Grapalat"/>
        </w:rPr>
        <w:tab/>
      </w:r>
      <w:r w:rsidR="005A221E" w:rsidRPr="00521A49">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6E699883" w14:textId="77777777" w:rsidR="00BA3554" w:rsidRPr="00521A49" w:rsidRDefault="00BA3554" w:rsidP="008F69B2">
      <w:pPr>
        <w:widowControl w:val="0"/>
        <w:tabs>
          <w:tab w:val="left" w:pos="1134"/>
        </w:tabs>
        <w:ind w:firstLine="1134"/>
        <w:contextualSpacing/>
        <w:jc w:val="both"/>
        <w:rPr>
          <w:rFonts w:ascii="GHEA Grapalat" w:hAnsi="GHEA Grapalat"/>
        </w:rPr>
      </w:pPr>
      <w:r w:rsidRPr="00521A49">
        <w:rPr>
          <w:rFonts w:ascii="GHEA Grapalat" w:hAnsi="GHEA Grapalat"/>
        </w:rPr>
        <w:t>Запрещается одновременное участие в настоящей процедуре</w:t>
      </w:r>
      <w:r w:rsidR="00F4264D" w:rsidRPr="00521A49">
        <w:rPr>
          <w:rFonts w:ascii="GHEA Grapalat" w:hAnsi="GHEA Grapalat"/>
        </w:rPr>
        <w:t xml:space="preserve"> (</w:t>
      </w:r>
      <w:r w:rsidR="00DA4643" w:rsidRPr="00521A49">
        <w:rPr>
          <w:rFonts w:ascii="GHEA Grapalat" w:hAnsi="GHEA Grapalat"/>
        </w:rPr>
        <w:t>на о</w:t>
      </w:r>
      <w:r w:rsidR="00EE7758" w:rsidRPr="00521A49">
        <w:rPr>
          <w:rFonts w:ascii="GHEA Grapalat" w:hAnsi="GHEA Grapalat"/>
        </w:rPr>
        <w:t>дин и тот же</w:t>
      </w:r>
      <w:r w:rsidR="00DA4643" w:rsidRPr="00521A49">
        <w:rPr>
          <w:rFonts w:ascii="GHEA Grapalat" w:hAnsi="GHEA Grapalat"/>
        </w:rPr>
        <w:t xml:space="preserve"> лот</w:t>
      </w:r>
      <w:r w:rsidR="00F4264D" w:rsidRPr="00521A49">
        <w:rPr>
          <w:rFonts w:ascii="GHEA Grapalat" w:hAnsi="GHEA Grapalat"/>
        </w:rPr>
        <w:t>)</w:t>
      </w:r>
      <w:r w:rsidRPr="00521A49">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40CC15D" w14:textId="77777777" w:rsidR="00D5674E" w:rsidRPr="00521A49" w:rsidRDefault="009F18D0" w:rsidP="008F69B2">
      <w:pPr>
        <w:pStyle w:val="NormalWeb"/>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rPr>
        <w:t>По смыслу пункта 119 Порядка:</w:t>
      </w:r>
    </w:p>
    <w:p w14:paraId="5862FCA7"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1)</w:t>
      </w:r>
      <w:r w:rsidR="00E1385B" w:rsidRPr="00521A49">
        <w:rPr>
          <w:rFonts w:ascii="GHEA Grapalat" w:hAnsi="GHEA Grapalat"/>
        </w:rPr>
        <w:tab/>
      </w:r>
      <w:r w:rsidRPr="00521A49">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21A49">
        <w:rPr>
          <w:rFonts w:ascii="GHEA Grapalat" w:hAnsi="GHEA Grapalat"/>
          <w:color w:val="000000"/>
        </w:rPr>
        <w:t xml:space="preserve"> </w:t>
      </w:r>
    </w:p>
    <w:p w14:paraId="688373C6"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2)</w:t>
      </w:r>
      <w:r w:rsidR="00E1385B" w:rsidRPr="00521A49">
        <w:rPr>
          <w:rFonts w:ascii="GHEA Grapalat" w:hAnsi="GHEA Grapalat"/>
          <w:color w:val="000000"/>
        </w:rPr>
        <w:tab/>
      </w:r>
      <w:r w:rsidRPr="00521A49">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15FD5C5B"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участником, распоряжающимся более чем десятью процентами акций данного юридического лица;</w:t>
      </w:r>
    </w:p>
    <w:p w14:paraId="33CCD857"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 xml:space="preserve">лицом, имеющим возможность предопределять решения юридического лица </w:t>
      </w:r>
      <w:r w:rsidRPr="00521A49">
        <w:rPr>
          <w:rFonts w:ascii="GHEA Grapalat" w:hAnsi="GHEA Grapalat"/>
          <w:color w:val="000000"/>
        </w:rPr>
        <w:lastRenderedPageBreak/>
        <w:t>иным, не запрещенным законодательством Республики Армения образом;</w:t>
      </w:r>
    </w:p>
    <w:p w14:paraId="54944DCE"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в.</w:t>
      </w:r>
      <w:r w:rsidR="00E1385B" w:rsidRPr="00521A49">
        <w:rPr>
          <w:rFonts w:ascii="GHEA Grapalat" w:hAnsi="GHEA Grapalat"/>
          <w:color w:val="000000"/>
        </w:rPr>
        <w:tab/>
      </w:r>
      <w:r w:rsidRPr="00521A49">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5879CD9F"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53D23B48"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3)</w:t>
      </w:r>
      <w:r w:rsidR="00E1385B" w:rsidRPr="00521A49">
        <w:rPr>
          <w:rFonts w:ascii="GHEA Grapalat" w:hAnsi="GHEA Grapalat"/>
        </w:rPr>
        <w:tab/>
      </w:r>
      <w:r w:rsidRPr="00521A49">
        <w:rPr>
          <w:rFonts w:ascii="GHEA Grapalat" w:hAnsi="GHEA Grapalat"/>
        </w:rPr>
        <w:t>участники, не имеющие статуса физического лица, считаются взаимосвязанными, если:</w:t>
      </w:r>
    </w:p>
    <w:p w14:paraId="43390FEC"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21A49">
        <w:rPr>
          <w:rFonts w:ascii="Sylfaen" w:hAnsi="Sylfaen" w:cs="Courier New"/>
          <w:color w:val="000000"/>
          <w:lang w:val="en-US"/>
        </w:rPr>
        <w:t> </w:t>
      </w:r>
      <w:r w:rsidRPr="00521A49">
        <w:rPr>
          <w:rFonts w:ascii="GHEA Grapalat" w:hAnsi="GHEA Grapalat"/>
          <w:color w:val="000000"/>
        </w:rPr>
        <w:t>лица;</w:t>
      </w:r>
    </w:p>
    <w:p w14:paraId="7F24B79B"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3EA4C492"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color w:val="000000"/>
        </w:rPr>
        <w:t>в.</w:t>
      </w:r>
      <w:r w:rsidR="00E1385B" w:rsidRPr="00521A49">
        <w:rPr>
          <w:rFonts w:ascii="GHEA Grapalat" w:hAnsi="GHEA Grapalat"/>
          <w:color w:val="000000"/>
        </w:rPr>
        <w:tab/>
      </w:r>
      <w:r w:rsidRPr="00521A49">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5215FA44"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они действовали или действуют согласованно, исходя из общих экономических интересов.</w:t>
      </w:r>
    </w:p>
    <w:p w14:paraId="302EEBC1" w14:textId="77777777" w:rsidR="00D5674E" w:rsidRPr="00521A49" w:rsidRDefault="00D5674E" w:rsidP="008F69B2">
      <w:pPr>
        <w:widowControl w:val="0"/>
        <w:tabs>
          <w:tab w:val="left" w:pos="1134"/>
        </w:tabs>
        <w:ind w:firstLine="1134"/>
        <w:contextualSpacing/>
        <w:jc w:val="both"/>
        <w:rPr>
          <w:rFonts w:ascii="GHEA Grapalat" w:hAnsi="GHEA Grapalat"/>
          <w:color w:val="000000"/>
        </w:rPr>
      </w:pPr>
      <w:r w:rsidRPr="00521A49">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521A49">
        <w:rPr>
          <w:rFonts w:ascii="GHEA Grapalat" w:hAnsi="GHEA Grapalat"/>
          <w:color w:val="000000"/>
        </w:rPr>
        <w:t>внуки,</w:t>
      </w:r>
      <w:ins w:id="0" w:author="Vardan" w:date="2022-10-29T23:46:00Z">
        <w:r w:rsidR="006E007C" w:rsidRPr="00521A49">
          <w:rPr>
            <w:rFonts w:ascii="GHEA Grapalat" w:hAnsi="GHEA Grapalat"/>
            <w:color w:val="000000"/>
          </w:rPr>
          <w:t xml:space="preserve"> </w:t>
        </w:r>
      </w:ins>
      <w:r w:rsidRPr="00521A49">
        <w:rPr>
          <w:rFonts w:ascii="GHEA Grapalat" w:hAnsi="GHEA Grapalat"/>
          <w:color w:val="000000"/>
        </w:rPr>
        <w:t>супруг сестры или супруга брата и их дети.</w:t>
      </w:r>
    </w:p>
    <w:p w14:paraId="131717EB" w14:textId="77777777" w:rsidR="004175B6"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2.4</w:t>
      </w:r>
      <w:r w:rsidR="00D13662" w:rsidRPr="00521A49">
        <w:rPr>
          <w:rFonts w:ascii="GHEA Grapalat" w:hAnsi="GHEA Grapalat"/>
        </w:rPr>
        <w:t>.</w:t>
      </w:r>
      <w:r w:rsidR="00E1385B" w:rsidRPr="00521A49">
        <w:rPr>
          <w:rFonts w:ascii="GHEA Grapalat" w:hAnsi="GHEA Grapalat"/>
        </w:rPr>
        <w:tab/>
      </w:r>
      <w:r w:rsidRPr="00521A49">
        <w:rPr>
          <w:rFonts w:ascii="GHEA Grapalat" w:hAnsi="GHEA Grapalat"/>
        </w:rPr>
        <w:t>Участник</w:t>
      </w:r>
      <w:r w:rsidR="000C3F69" w:rsidRPr="00521A49">
        <w:rPr>
          <w:rFonts w:ascii="GHEA Grapalat" w:hAnsi="GHEA Grapalat"/>
        </w:rPr>
        <w:t>,</w:t>
      </w:r>
      <w:r w:rsidRPr="00521A49">
        <w:rPr>
          <w:rFonts w:ascii="GHEA Grapalat" w:hAnsi="GHEA Grapalat"/>
        </w:rPr>
        <w:t xml:space="preserve"> </w:t>
      </w:r>
      <w:r w:rsidR="002C1D72" w:rsidRPr="00521A49">
        <w:rPr>
          <w:rFonts w:ascii="GHEA Grapalat" w:hAnsi="GHEA Grapalat"/>
        </w:rPr>
        <w:t xml:space="preserve">в случае признания </w:t>
      </w:r>
      <w:r w:rsidR="00876D7D" w:rsidRPr="00521A49">
        <w:rPr>
          <w:rFonts w:ascii="GHEA Grapalat" w:hAnsi="GHEA Grapalat"/>
        </w:rPr>
        <w:t>ото</w:t>
      </w:r>
      <w:r w:rsidR="002C1D72" w:rsidRPr="00521A49">
        <w:rPr>
          <w:rFonts w:ascii="GHEA Grapalat" w:hAnsi="GHEA Grapalat"/>
        </w:rPr>
        <w:t>бранным участником</w:t>
      </w:r>
      <w:r w:rsidR="000C3F69" w:rsidRPr="00521A49">
        <w:rPr>
          <w:rFonts w:ascii="GHEA Grapalat" w:hAnsi="GHEA Grapalat"/>
        </w:rPr>
        <w:t>,</w:t>
      </w:r>
      <w:r w:rsidR="002C1D72" w:rsidRPr="00521A49">
        <w:rPr>
          <w:rFonts w:ascii="GHEA Grapalat" w:hAnsi="GHEA Grapalat"/>
        </w:rPr>
        <w:t xml:space="preserve"> </w:t>
      </w:r>
      <w:r w:rsidR="00A7559E" w:rsidRPr="00521A49">
        <w:rPr>
          <w:rFonts w:ascii="GHEA Grapalat" w:hAnsi="GHEA Grapalat"/>
        </w:rPr>
        <w:t>представляет обеспечение квалификации в порядке и размере, установленными настоящим приглашением</w:t>
      </w:r>
      <w:r w:rsidR="00A7559E" w:rsidRPr="00521A49">
        <w:rPr>
          <w:rFonts w:ascii="GHEA Grapalat" w:hAnsi="GHEA Grapalat"/>
          <w:lang w:val="hy-AM"/>
        </w:rPr>
        <w:t>.</w:t>
      </w:r>
      <w:r w:rsidR="00A425E2" w:rsidRPr="00521A49">
        <w:rPr>
          <w:rFonts w:ascii="GHEA Grapalat" w:hAnsi="GHEA Grapalat"/>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521A49">
        <w:rPr>
          <w:rFonts w:ascii="GHEA Grapalat" w:hAnsi="GHEA Grapalat"/>
        </w:rPr>
        <w:t>.</w:t>
      </w:r>
    </w:p>
    <w:p w14:paraId="77FD4CD0" w14:textId="77777777" w:rsidR="000A6B75" w:rsidRPr="00521A49" w:rsidRDefault="000A6B75" w:rsidP="008F69B2">
      <w:pPr>
        <w:pStyle w:val="norm"/>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DA4643" w:rsidRPr="00521A49">
        <w:rPr>
          <w:rFonts w:ascii="GHEA Grapalat" w:hAnsi="GHEA Grapalat"/>
          <w:sz w:val="24"/>
          <w:szCs w:val="24"/>
        </w:rPr>
        <w:t>5</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21A49">
        <w:rPr>
          <w:rFonts w:ascii="GHEA Grapalat" w:hAnsi="GHEA Grapalat"/>
          <w:sz w:val="24"/>
          <w:szCs w:val="24"/>
        </w:rPr>
        <w:t xml:space="preserve"> </w:t>
      </w:r>
      <w:r w:rsidR="00C366B6" w:rsidRPr="00521A49">
        <w:rPr>
          <w:rFonts w:ascii="GHEA Grapalat" w:hAnsi="GHEA Grapalat"/>
          <w:sz w:val="24"/>
          <w:szCs w:val="24"/>
        </w:rPr>
        <w:t>(на один и тот же лот)</w:t>
      </w:r>
      <w:r w:rsidRPr="00521A49">
        <w:rPr>
          <w:rFonts w:ascii="GHEA Grapalat" w:hAnsi="GHEA Grapalat"/>
          <w:sz w:val="24"/>
          <w:szCs w:val="24"/>
        </w:rPr>
        <w:t xml:space="preserve">. </w:t>
      </w:r>
    </w:p>
    <w:p w14:paraId="4B78BB7A" w14:textId="77777777" w:rsidR="009E07EE" w:rsidRPr="00521A49" w:rsidRDefault="000A6B75" w:rsidP="008F69B2">
      <w:pPr>
        <w:pStyle w:val="BodyTextIndent2"/>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2.</w:t>
      </w:r>
      <w:r w:rsidR="00C366B6" w:rsidRPr="00521A49">
        <w:rPr>
          <w:rFonts w:ascii="GHEA Grapalat" w:hAnsi="GHEA Grapalat"/>
          <w:sz w:val="24"/>
          <w:szCs w:val="24"/>
        </w:rPr>
        <w:t>6</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1BD1128" w14:textId="77777777" w:rsidR="000A6B75" w:rsidRPr="00521A49" w:rsidRDefault="000A6B75" w:rsidP="008F69B2">
      <w:pPr>
        <w:pStyle w:val="BodyTextIndent2"/>
        <w:widowControl w:val="0"/>
        <w:spacing w:line="240" w:lineRule="auto"/>
        <w:ind w:firstLine="1134"/>
        <w:contextualSpacing/>
        <w:rPr>
          <w:rFonts w:ascii="GHEA Grapalat" w:hAnsi="GHEA Grapalat" w:cs="Sylfaen"/>
          <w:sz w:val="24"/>
          <w:szCs w:val="24"/>
        </w:rPr>
      </w:pPr>
      <w:r w:rsidRPr="00521A49">
        <w:rPr>
          <w:rFonts w:ascii="GHEA Grapalat" w:hAnsi="GHEA Grapalat"/>
          <w:sz w:val="24"/>
          <w:szCs w:val="24"/>
        </w:rPr>
        <w:t>В подобном случае:</w:t>
      </w:r>
    </w:p>
    <w:p w14:paraId="7D482390" w14:textId="77777777" w:rsidR="005A405F" w:rsidRPr="00521A49" w:rsidRDefault="00C366B6" w:rsidP="008F69B2">
      <w:pPr>
        <w:pStyle w:val="BodyTextIndent2"/>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1</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521A49">
        <w:rPr>
          <w:rFonts w:ascii="GHEA Grapalat" w:hAnsi="GHEA Grapalat"/>
          <w:sz w:val="24"/>
          <w:szCs w:val="24"/>
        </w:rPr>
        <w:t xml:space="preserve"> (на один и тот же лот)</w:t>
      </w:r>
      <w:r w:rsidR="000A6B75" w:rsidRPr="00521A49">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w:t>
      </w:r>
      <w:r w:rsidR="000A6B75" w:rsidRPr="00521A49">
        <w:rPr>
          <w:rFonts w:ascii="GHEA Grapalat" w:hAnsi="GHEA Grapalat"/>
          <w:sz w:val="24"/>
          <w:szCs w:val="24"/>
        </w:rPr>
        <w:lastRenderedPageBreak/>
        <w:t>поданные в порядке совместной деятельности, так и заявки, представленные отдельно.</w:t>
      </w:r>
    </w:p>
    <w:p w14:paraId="53894B37" w14:textId="77777777" w:rsidR="000A6B75" w:rsidRPr="00521A49" w:rsidRDefault="00C366B6" w:rsidP="008F69B2">
      <w:pPr>
        <w:pStyle w:val="BodyTextIndent2"/>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55175937" w14:textId="77777777" w:rsidR="00407FE2" w:rsidRDefault="00407FE2" w:rsidP="00962010">
      <w:pPr>
        <w:widowControl w:val="0"/>
        <w:spacing w:after="160"/>
        <w:jc w:val="center"/>
        <w:rPr>
          <w:rFonts w:ascii="GHEA Grapalat" w:hAnsi="GHEA Grapalat"/>
          <w:b/>
        </w:rPr>
      </w:pPr>
    </w:p>
    <w:p w14:paraId="7BC683D2" w14:textId="77777777" w:rsidR="00096865" w:rsidRPr="00521A49" w:rsidRDefault="00ED2352" w:rsidP="00962010">
      <w:pPr>
        <w:widowControl w:val="0"/>
        <w:spacing w:after="160"/>
        <w:jc w:val="center"/>
        <w:rPr>
          <w:rFonts w:ascii="GHEA Grapalat" w:hAnsi="GHEA Grapalat" w:cs="Arial"/>
          <w:b/>
        </w:rPr>
      </w:pPr>
      <w:r w:rsidRPr="00521A49">
        <w:rPr>
          <w:rFonts w:ascii="GHEA Grapalat" w:hAnsi="GHEA Grapalat"/>
          <w:b/>
        </w:rPr>
        <w:t>3.</w:t>
      </w:r>
      <w:r w:rsidR="002B32D6" w:rsidRPr="00521A49">
        <w:rPr>
          <w:rFonts w:ascii="GHEA Grapalat" w:hAnsi="GHEA Grapalat"/>
          <w:b/>
        </w:rPr>
        <w:t xml:space="preserve"> РАЗЪЯСНЕНИЕ ПРИГЛАШЕНИЯ </w:t>
      </w:r>
      <w:r w:rsidRPr="00521A49">
        <w:rPr>
          <w:rFonts w:ascii="GHEA Grapalat" w:hAnsi="GHEA Grapalat"/>
          <w:b/>
        </w:rPr>
        <w:br/>
      </w:r>
      <w:r w:rsidR="002B32D6" w:rsidRPr="00521A49">
        <w:rPr>
          <w:rFonts w:ascii="GHEA Grapalat" w:hAnsi="GHEA Grapalat"/>
          <w:b/>
        </w:rPr>
        <w:t xml:space="preserve">И ПОРЯДОК ВНЕСЕНИЯ ИЗМЕНЕНИЯ В ПРИГЛАШЕНИЕ </w:t>
      </w:r>
    </w:p>
    <w:p w14:paraId="09BBFE43" w14:textId="77777777" w:rsidR="0032548E"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3.1</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Согласно статье 29 Закона участник вправе требовать от заказчика разъяснения приглашения.</w:t>
      </w:r>
    </w:p>
    <w:p w14:paraId="0C160445" w14:textId="77777777" w:rsidR="005C42DB" w:rsidRPr="00521A49" w:rsidRDefault="005C42DB" w:rsidP="00045332">
      <w:pPr>
        <w:widowControl w:val="0"/>
        <w:tabs>
          <w:tab w:val="left" w:pos="1134"/>
        </w:tabs>
        <w:ind w:firstLine="567"/>
        <w:contextualSpacing/>
        <w:jc w:val="both"/>
        <w:rPr>
          <w:rFonts w:ascii="GHEA Grapalat" w:hAnsi="GHEA Grapalat"/>
        </w:rPr>
      </w:pPr>
      <w:r w:rsidRPr="00521A49">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14:paraId="43AE79D2" w14:textId="77777777" w:rsidR="00096865"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3.2.</w:t>
      </w:r>
      <w:r w:rsidR="00ED2352" w:rsidRPr="00521A49">
        <w:rPr>
          <w:rFonts w:ascii="GHEA Grapalat" w:hAnsi="GHEA Grapalat"/>
        </w:rPr>
        <w:tab/>
      </w:r>
      <w:r w:rsidRPr="00521A49">
        <w:rPr>
          <w:rFonts w:ascii="GHEA Grapalat" w:hAnsi="GHEA Grapalat"/>
        </w:rPr>
        <w:t>В день предоставления разъяснения объявление о запросе и о</w:t>
      </w:r>
      <w:r w:rsidR="00775FAF" w:rsidRPr="00521A49">
        <w:rPr>
          <w:rFonts w:ascii="Sylfaen" w:hAnsi="Sylfaen" w:cs="Courier New"/>
          <w:lang w:val="en-US"/>
        </w:rPr>
        <w:t> </w:t>
      </w:r>
      <w:r w:rsidRPr="00521A49">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521A49">
        <w:rPr>
          <w:rFonts w:ascii="Sylfaen" w:hAnsi="Sylfaen" w:cs="Courier New"/>
          <w:lang w:val="en-US"/>
        </w:rPr>
        <w:t> </w:t>
      </w:r>
      <w:r w:rsidRPr="00521A49">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17845451" w14:textId="77777777" w:rsidR="00462E00"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rPr>
      </w:pPr>
      <w:r w:rsidRPr="00521A49">
        <w:rPr>
          <w:rFonts w:ascii="GHEA Grapalat" w:hAnsi="GHEA Grapalat"/>
        </w:rPr>
        <w:t>3.3</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Разъяснения не предоставляется, если запрос представлен с</w:t>
      </w:r>
      <w:r w:rsidRPr="00521A49">
        <w:rPr>
          <w:rFonts w:ascii="Sylfaen" w:hAnsi="Sylfaen"/>
        </w:rPr>
        <w:t> </w:t>
      </w:r>
      <w:r w:rsidRPr="00521A49">
        <w:rPr>
          <w:rFonts w:ascii="GHEA Grapalat" w:hAnsi="GHEA Grapalat"/>
        </w:rPr>
        <w:t>нарушением установленного настоящим разделом срока, а также в случае, если запрос выходит за рамки содержания настоящего Приглашения</w:t>
      </w:r>
      <w:r w:rsidR="00791FE4" w:rsidRPr="00521A49">
        <w:rPr>
          <w:rFonts w:ascii="GHEA Grapalat" w:hAnsi="GHEA Grapalat"/>
        </w:rPr>
        <w:t xml:space="preserve">, или если запрос касается соответствия технических характеристик предлагаемых </w:t>
      </w:r>
      <w:r w:rsidR="00A14672" w:rsidRPr="00521A49">
        <w:rPr>
          <w:rFonts w:ascii="GHEA Grapalat" w:hAnsi="GHEA Grapalat"/>
        </w:rPr>
        <w:t>у</w:t>
      </w:r>
      <w:r w:rsidR="00791FE4" w:rsidRPr="00521A49">
        <w:rPr>
          <w:rFonts w:ascii="GHEA Grapalat" w:hAnsi="GHEA Grapalat"/>
        </w:rPr>
        <w:t>частником товаров техническим характеристикам, предусмотренным настоящим</w:t>
      </w:r>
      <w:r w:rsidR="00791FE4" w:rsidRPr="00521A49">
        <w:rPr>
          <w:rFonts w:ascii="GHEA Grapalat" w:hAnsi="GHEA Grapalat"/>
          <w:lang w:val="hy-AM"/>
        </w:rPr>
        <w:t xml:space="preserve"> </w:t>
      </w:r>
      <w:r w:rsidR="00791FE4" w:rsidRPr="00521A49">
        <w:rPr>
          <w:rFonts w:ascii="GHEA Grapalat" w:hAnsi="GHEA Grapalat"/>
        </w:rPr>
        <w:t>приглашением</w:t>
      </w:r>
      <w:r w:rsidRPr="00521A49">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AA377E6" w14:textId="77777777"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lang w:val="hy-AM"/>
        </w:rPr>
      </w:pPr>
      <w:r w:rsidRPr="00521A49">
        <w:rPr>
          <w:rFonts w:ascii="GHEA Grapalat" w:hAnsi="GHEA Grapalat"/>
        </w:rPr>
        <w:t>3.4</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7C3B8F8A" w14:textId="77777777" w:rsidR="002D7D70" w:rsidRPr="00521A49" w:rsidRDefault="002D7D70" w:rsidP="00045332">
      <w:pPr>
        <w:widowControl w:val="0"/>
        <w:tabs>
          <w:tab w:val="left" w:pos="1134"/>
        </w:tabs>
        <w:autoSpaceDE w:val="0"/>
        <w:autoSpaceDN w:val="0"/>
        <w:adjustRightInd w:val="0"/>
        <w:ind w:firstLine="567"/>
        <w:contextualSpacing/>
        <w:jc w:val="both"/>
        <w:rPr>
          <w:rFonts w:ascii="GHEA Grapalat" w:hAnsi="GHEA Grapalat" w:cs="Arial Unicode"/>
          <w:lang w:val="hy-AM"/>
        </w:rPr>
      </w:pPr>
      <w:r w:rsidRPr="00521A49">
        <w:rPr>
          <w:rFonts w:ascii="GHEA Grapalat" w:hAnsi="GHEA Grapalat"/>
          <w:lang w:val="hy-AM"/>
        </w:rPr>
        <w:t>3.5</w:t>
      </w:r>
      <w:r w:rsidR="00F9791A" w:rsidRPr="00521A49">
        <w:rPr>
          <w:rFonts w:ascii="GHEA Grapalat" w:hAnsi="GHEA Grapalat"/>
        </w:rPr>
        <w:t xml:space="preserve"> </w:t>
      </w:r>
      <w:r w:rsidR="00F9791A" w:rsidRPr="00521A49">
        <w:rPr>
          <w:rFonts w:ascii="GHEA Grapalat" w:hAnsi="GHEA Grapalat"/>
          <w:lang w:val="hy-AM"/>
        </w:rPr>
        <w:t>Кажд</w:t>
      </w:r>
      <w:r w:rsidR="00F9791A" w:rsidRPr="00521A49">
        <w:rPr>
          <w:rFonts w:ascii="GHEA Grapalat" w:hAnsi="GHEA Grapalat"/>
        </w:rPr>
        <w:t>ое лиц</w:t>
      </w:r>
      <w:r w:rsidR="00CA1F39" w:rsidRPr="00521A49">
        <w:rPr>
          <w:rFonts w:ascii="GHEA Grapalat" w:hAnsi="GHEA Grapalat"/>
        </w:rPr>
        <w:t>о</w:t>
      </w:r>
      <w:r w:rsidR="00CA1F39" w:rsidRPr="00521A49">
        <w:rPr>
          <w:rFonts w:ascii="GHEA Grapalat" w:hAnsi="GHEA Grapalat"/>
          <w:lang w:val="hy-AM"/>
        </w:rPr>
        <w:t xml:space="preserve"> без указания имени</w:t>
      </w:r>
      <w:r w:rsidR="00F9791A" w:rsidRPr="00521A49">
        <w:rPr>
          <w:rFonts w:ascii="GHEA Grapalat" w:hAnsi="GHEA Grapalat"/>
          <w:lang w:val="hy-AM"/>
        </w:rPr>
        <w:t xml:space="preserve">, до истечения срока, установленного для внесения изменений в приглашение, </w:t>
      </w:r>
      <w:r w:rsidR="00F9791A" w:rsidRPr="00521A49">
        <w:rPr>
          <w:rFonts w:ascii="GHEA Grapalat" w:hAnsi="GHEA Grapalat"/>
        </w:rPr>
        <w:t xml:space="preserve">имеет право </w:t>
      </w:r>
      <w:r w:rsidR="00F9791A" w:rsidRPr="00521A49">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21A49">
        <w:rPr>
          <w:rFonts w:ascii="GHEA Grapalat" w:hAnsi="GHEA Grapalat"/>
        </w:rPr>
        <w:t xml:space="preserve"> </w:t>
      </w:r>
      <w:r w:rsidR="00F9791A" w:rsidRPr="00521A49">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521A49">
        <w:rPr>
          <w:rFonts w:ascii="GHEA Grapalat" w:hAnsi="GHEA Grapalat"/>
        </w:rPr>
        <w:t>.</w:t>
      </w:r>
      <w:r w:rsidR="00F9791A" w:rsidRPr="00521A49">
        <w:rPr>
          <w:rFonts w:ascii="GHEA Grapalat" w:hAnsi="GHEA Grapalat"/>
          <w:lang w:val="hy-AM"/>
        </w:rPr>
        <w:t xml:space="preserve"> </w:t>
      </w:r>
      <w:r w:rsidR="00750FFF" w:rsidRPr="00521A49">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13FE8AEF" w14:textId="77777777"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cs="Arial Unicode"/>
        </w:rPr>
      </w:pPr>
      <w:r w:rsidRPr="00521A49">
        <w:rPr>
          <w:rFonts w:ascii="GHEA Grapalat" w:hAnsi="GHEA Grapalat"/>
        </w:rPr>
        <w:t>3.</w:t>
      </w:r>
      <w:r w:rsidR="00E648D1" w:rsidRPr="00521A49">
        <w:rPr>
          <w:rFonts w:ascii="GHEA Grapalat" w:hAnsi="GHEA Grapalat"/>
          <w:lang w:val="hy-AM"/>
        </w:rPr>
        <w:t>6</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21A49">
        <w:rPr>
          <w:rFonts w:ascii="Sylfaen" w:hAnsi="Sylfaen" w:cs="Courier New"/>
          <w:lang w:val="en-US"/>
        </w:rPr>
        <w:t> </w:t>
      </w:r>
      <w:r w:rsidRPr="00521A49">
        <w:rPr>
          <w:rFonts w:ascii="GHEA Grapalat" w:hAnsi="GHEA Grapalat"/>
        </w:rPr>
        <w:t xml:space="preserve">этих изменениях. </w:t>
      </w:r>
    </w:p>
    <w:p w14:paraId="2724B896" w14:textId="77777777" w:rsidR="00407FE2" w:rsidRDefault="00407FE2" w:rsidP="00962010">
      <w:pPr>
        <w:widowControl w:val="0"/>
        <w:spacing w:after="160"/>
        <w:jc w:val="center"/>
        <w:rPr>
          <w:rFonts w:ascii="GHEA Grapalat" w:hAnsi="GHEA Grapalat"/>
          <w:b/>
        </w:rPr>
      </w:pPr>
    </w:p>
    <w:p w14:paraId="46CA0A17" w14:textId="77777777" w:rsidR="00096865" w:rsidRPr="00521A49" w:rsidRDefault="00955A1E" w:rsidP="00962010">
      <w:pPr>
        <w:widowControl w:val="0"/>
        <w:spacing w:after="160"/>
        <w:jc w:val="center"/>
        <w:rPr>
          <w:rFonts w:ascii="GHEA Grapalat" w:hAnsi="GHEA Grapalat" w:cs="Arial"/>
          <w:b/>
        </w:rPr>
      </w:pPr>
      <w:r w:rsidRPr="00521A49">
        <w:rPr>
          <w:rFonts w:ascii="GHEA Grapalat" w:hAnsi="GHEA Grapalat"/>
          <w:b/>
        </w:rPr>
        <w:t>4. ПОРЯДОК ПОДАЧИ ЗАЯВКИ</w:t>
      </w:r>
    </w:p>
    <w:p w14:paraId="4FF1E5A7" w14:textId="77777777" w:rsidR="00096865" w:rsidRPr="00521A49" w:rsidRDefault="00096865" w:rsidP="00AD7FFC">
      <w:pPr>
        <w:widowControl w:val="0"/>
        <w:tabs>
          <w:tab w:val="left" w:pos="1134"/>
        </w:tabs>
        <w:ind w:firstLine="567"/>
        <w:contextualSpacing/>
        <w:jc w:val="both"/>
        <w:rPr>
          <w:rFonts w:ascii="GHEA Grapalat" w:hAnsi="GHEA Grapalat"/>
        </w:rPr>
      </w:pPr>
      <w:r w:rsidRPr="00521A49">
        <w:rPr>
          <w:rFonts w:ascii="GHEA Grapalat" w:hAnsi="GHEA Grapalat"/>
        </w:rPr>
        <w:t>4.1</w:t>
      </w:r>
      <w:r w:rsidR="00A34DFE" w:rsidRPr="00521A49">
        <w:rPr>
          <w:rFonts w:ascii="GHEA Grapalat" w:hAnsi="GHEA Grapalat"/>
        </w:rPr>
        <w:t>.</w:t>
      </w:r>
      <w:r w:rsidR="009C7913" w:rsidRPr="00521A49">
        <w:rPr>
          <w:rFonts w:ascii="GHEA Grapalat" w:hAnsi="GHEA Grapalat"/>
        </w:rPr>
        <w:tab/>
      </w:r>
      <w:r w:rsidRPr="00521A49">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0E041495" w14:textId="77777777" w:rsidR="00096865" w:rsidRPr="00521A49" w:rsidRDefault="000946A3" w:rsidP="00AD7FFC">
      <w:pPr>
        <w:pStyle w:val="BodyTextIndent2"/>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Заявка подается до истечения срока, установленного для этого настоящим Приглашением.</w:t>
      </w:r>
    </w:p>
    <w:p w14:paraId="4D965498" w14:textId="77777777" w:rsidR="00096865" w:rsidRPr="00521A49" w:rsidRDefault="000946A3" w:rsidP="00045332">
      <w:pPr>
        <w:pStyle w:val="BodyTextIndent2"/>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lastRenderedPageBreak/>
        <w:t xml:space="preserve">Порядок подготовки заявки описан в части 2 настоящего приглашения - в инструкции по подготовке заявок на </w:t>
      </w:r>
      <w:r w:rsidR="00566E59" w:rsidRPr="00521A49">
        <w:rPr>
          <w:rFonts w:ascii="GHEA Grapalat" w:hAnsi="GHEA Grapalat"/>
          <w:sz w:val="24"/>
          <w:szCs w:val="24"/>
        </w:rPr>
        <w:t>запрос котировок</w:t>
      </w:r>
      <w:r w:rsidRPr="00521A49">
        <w:rPr>
          <w:rFonts w:ascii="GHEA Grapalat" w:hAnsi="GHEA Grapalat"/>
          <w:sz w:val="24"/>
          <w:szCs w:val="24"/>
        </w:rPr>
        <w:t>.</w:t>
      </w:r>
    </w:p>
    <w:p w14:paraId="1B383B77" w14:textId="77777777" w:rsidR="00805C77" w:rsidRPr="00521A49" w:rsidRDefault="00A80ECD" w:rsidP="00045332">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4.2.</w:t>
      </w:r>
      <w:r w:rsidRPr="00521A49">
        <w:rPr>
          <w:rFonts w:ascii="GHEA Grapalat" w:hAnsi="GHEA Grapalat"/>
          <w:sz w:val="24"/>
          <w:szCs w:val="24"/>
        </w:rPr>
        <w:tab/>
      </w:r>
      <w:r w:rsidR="00805C77" w:rsidRPr="00521A49">
        <w:rPr>
          <w:rFonts w:ascii="GHEA Grapalat" w:hAnsi="GHEA Grapalat"/>
          <w:sz w:val="24"/>
          <w:szCs w:val="24"/>
        </w:rPr>
        <w:t xml:space="preserve">Заявки на процедуру необходимо представить в комиссию по адресу </w:t>
      </w:r>
      <w:r w:rsidR="00805C77" w:rsidRPr="00521A49">
        <w:rPr>
          <w:rFonts w:ascii="GHEA Grapalat" w:hAnsi="GHEA Grapalat"/>
          <w:b/>
          <w:sz w:val="24"/>
          <w:szCs w:val="24"/>
        </w:rPr>
        <w:t>г.</w:t>
      </w:r>
      <w:r w:rsidR="00B55614">
        <w:rPr>
          <w:rFonts w:ascii="GHEA Grapalat" w:hAnsi="GHEA Grapalat"/>
          <w:b/>
          <w:sz w:val="24"/>
          <w:szCs w:val="24"/>
        </w:rPr>
        <w:t xml:space="preserve"> </w:t>
      </w:r>
      <w:r w:rsidR="00805C77" w:rsidRPr="00521A49">
        <w:rPr>
          <w:rFonts w:ascii="GHEA Grapalat" w:hAnsi="GHEA Grapalat"/>
          <w:b/>
          <w:sz w:val="24"/>
          <w:szCs w:val="24"/>
        </w:rPr>
        <w:t>Ереван, ул. М.</w:t>
      </w:r>
      <w:r w:rsidR="00B55614">
        <w:rPr>
          <w:rFonts w:ascii="GHEA Grapalat" w:hAnsi="GHEA Grapalat"/>
          <w:b/>
          <w:sz w:val="24"/>
          <w:szCs w:val="24"/>
        </w:rPr>
        <w:t xml:space="preserve"> </w:t>
      </w:r>
      <w:r w:rsidR="00805C77" w:rsidRPr="00521A49">
        <w:rPr>
          <w:rFonts w:ascii="GHEA Grapalat" w:hAnsi="GHEA Grapalat"/>
          <w:b/>
          <w:sz w:val="24"/>
          <w:szCs w:val="24"/>
        </w:rPr>
        <w:t>Гераци, д. 12</w:t>
      </w:r>
      <w:r w:rsidR="00805C77" w:rsidRPr="00521A49">
        <w:rPr>
          <w:rFonts w:ascii="GHEA Grapalat" w:hAnsi="GHEA Grapalat"/>
          <w:sz w:val="24"/>
          <w:szCs w:val="24"/>
        </w:rPr>
        <w:t xml:space="preserve"> не позднее, чем </w:t>
      </w:r>
      <w:r w:rsidR="00805C77" w:rsidRPr="00521A49">
        <w:rPr>
          <w:rFonts w:ascii="GHEA Grapalat" w:hAnsi="GHEA Grapalat"/>
          <w:b/>
          <w:sz w:val="24"/>
          <w:szCs w:val="24"/>
        </w:rPr>
        <w:t xml:space="preserve">в </w:t>
      </w:r>
      <w:r w:rsidR="002156A2">
        <w:rPr>
          <w:rFonts w:ascii="GHEA Grapalat" w:hAnsi="GHEA Grapalat"/>
          <w:b/>
          <w:sz w:val="24"/>
          <w:szCs w:val="24"/>
        </w:rPr>
        <w:t xml:space="preserve">10:30 </w:t>
      </w:r>
      <w:r w:rsidR="00805C77" w:rsidRPr="00521A49">
        <w:rPr>
          <w:rFonts w:ascii="GHEA Grapalat" w:hAnsi="GHEA Grapalat"/>
          <w:b/>
          <w:sz w:val="24"/>
          <w:szCs w:val="24"/>
        </w:rPr>
        <w:t xml:space="preserve">часов </w:t>
      </w:r>
      <w:r w:rsidR="005B4563">
        <w:rPr>
          <w:rFonts w:ascii="GHEA Grapalat" w:hAnsi="GHEA Grapalat"/>
          <w:b/>
          <w:sz w:val="24"/>
          <w:szCs w:val="24"/>
        </w:rPr>
        <w:t>7</w:t>
      </w:r>
      <w:r w:rsidR="00805C77" w:rsidRPr="00521A49">
        <w:rPr>
          <w:rFonts w:ascii="GHEA Grapalat" w:hAnsi="GHEA Grapalat"/>
          <w:b/>
          <w:sz w:val="24"/>
          <w:szCs w:val="24"/>
        </w:rPr>
        <w:t>-го дня</w:t>
      </w:r>
      <w:r w:rsidR="00805C77" w:rsidRPr="00521A49">
        <w:rPr>
          <w:rFonts w:ascii="GHEA Grapalat" w:hAnsi="GHEA Grapalat"/>
          <w:sz w:val="24"/>
          <w:szCs w:val="24"/>
        </w:rPr>
        <w:t xml:space="preserve"> с даты опубликования в бюллетене объявления и приглашения на настоящую процедуру. </w:t>
      </w:r>
    </w:p>
    <w:p w14:paraId="574DFB74" w14:textId="2B1CFB1A" w:rsidR="00A80ECD" w:rsidRPr="00521A49" w:rsidRDefault="00805C77" w:rsidP="00045332">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E32136">
        <w:rPr>
          <w:rFonts w:ascii="GHEA Grapalat" w:hAnsi="GHEA Grapalat"/>
          <w:b/>
          <w:sz w:val="24"/>
          <w:szCs w:val="24"/>
        </w:rPr>
        <w:t>Вардан Оганнисян</w:t>
      </w:r>
      <w:r w:rsidRPr="00521A49">
        <w:rPr>
          <w:rFonts w:ascii="GHEA Grapalat" w:hAnsi="GHEA Grapalat"/>
          <w:sz w:val="24"/>
          <w:szCs w:val="24"/>
        </w:rPr>
        <w:t xml:space="preserve">. </w:t>
      </w:r>
      <w:r w:rsidR="00A80ECD" w:rsidRPr="00521A49">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65B465F5" w14:textId="77777777" w:rsidR="00B67CCD" w:rsidRPr="00521A49" w:rsidRDefault="00B67CCD" w:rsidP="00045332">
      <w:pPr>
        <w:pStyle w:val="BodyTextIndent2"/>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4.3.</w:t>
      </w:r>
      <w:r w:rsidR="003065C4" w:rsidRPr="00521A49">
        <w:rPr>
          <w:rFonts w:ascii="GHEA Grapalat" w:hAnsi="GHEA Grapalat"/>
          <w:sz w:val="24"/>
          <w:szCs w:val="24"/>
        </w:rPr>
        <w:tab/>
      </w:r>
      <w:r w:rsidRPr="00521A49">
        <w:rPr>
          <w:rFonts w:ascii="GHEA Grapalat" w:hAnsi="GHEA Grapalat"/>
          <w:sz w:val="24"/>
          <w:szCs w:val="24"/>
        </w:rPr>
        <w:t>В заявке участник представляет:</w:t>
      </w:r>
    </w:p>
    <w:p w14:paraId="54B85985"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1) утвержденное им заявление-объявление, предусмотренное пунктом 2.1 части 2 настоящего приглашения</w:t>
      </w:r>
      <w:r w:rsidR="003C5795" w:rsidRPr="00521A49">
        <w:rPr>
          <w:rFonts w:ascii="GHEA Grapalat" w:hAnsi="GHEA Grapalat"/>
          <w:lang w:val="hy-AM"/>
        </w:rPr>
        <w:t xml:space="preserve"> </w:t>
      </w:r>
      <w:r w:rsidR="003C5795" w:rsidRPr="00521A49">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521A49">
        <w:rPr>
          <w:rFonts w:ascii="GHEA Grapalat" w:hAnsi="GHEA Grapalat"/>
        </w:rPr>
        <w:t>, которое включает:</w:t>
      </w:r>
    </w:p>
    <w:p w14:paraId="3F4F2446"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а) </w:t>
      </w:r>
      <w:r w:rsidR="003C5795" w:rsidRPr="00521A49">
        <w:rPr>
          <w:rFonts w:ascii="GHEA Grapalat" w:hAnsi="GHEA Grapalat"/>
        </w:rPr>
        <w:t xml:space="preserve">подтверждение </w:t>
      </w:r>
      <w:r w:rsidRPr="00521A49">
        <w:rPr>
          <w:rFonts w:ascii="GHEA Grapalat" w:hAnsi="GHEA Grapalat"/>
        </w:rPr>
        <w:t>о соответствии своих данных</w:t>
      </w:r>
      <w:ins w:id="1" w:author="Vardan" w:date="2022-10-29T23:48:00Z">
        <w:r w:rsidR="00E32603" w:rsidRPr="00521A49">
          <w:rPr>
            <w:rFonts w:ascii="GHEA Grapalat" w:hAnsi="GHEA Grapalat"/>
          </w:rPr>
          <w:t xml:space="preserve"> </w:t>
        </w:r>
      </w:ins>
      <w:r w:rsidR="00E32603" w:rsidRPr="00521A49">
        <w:rPr>
          <w:rFonts w:ascii="GHEA Grapalat" w:hAnsi="GHEA Grapalat"/>
        </w:rPr>
        <w:t>и данных аффилированных с ним лиц</w:t>
      </w:r>
      <w:r w:rsidRPr="00521A49">
        <w:rPr>
          <w:rFonts w:ascii="GHEA Grapalat" w:hAnsi="GHEA Grapalat"/>
        </w:rPr>
        <w:t xml:space="preserve"> требованиям права на участие, установленным настоящим приглашением;</w:t>
      </w:r>
    </w:p>
    <w:p w14:paraId="5A2F6CEA" w14:textId="77777777" w:rsidR="00C648DF" w:rsidRPr="00521A49" w:rsidRDefault="005F25EF" w:rsidP="00045332">
      <w:pPr>
        <w:ind w:firstLine="567"/>
        <w:contextualSpacing/>
        <w:jc w:val="both"/>
        <w:rPr>
          <w:rFonts w:ascii="GHEA Grapalat" w:hAnsi="GHEA Grapalat"/>
        </w:rPr>
      </w:pPr>
      <w:r w:rsidRPr="00521A49">
        <w:rPr>
          <w:rFonts w:ascii="GHEA Grapalat" w:hAnsi="GHEA Grapalat"/>
        </w:rPr>
        <w:t xml:space="preserve">   б) </w:t>
      </w:r>
      <w:r w:rsidR="003C5795" w:rsidRPr="00521A49">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521A49">
        <w:rPr>
          <w:rFonts w:ascii="GHEA Grapalat" w:hAnsi="GHEA Grapalat"/>
        </w:rPr>
        <w:t xml:space="preserve">настоящим </w:t>
      </w:r>
      <w:r w:rsidR="00CC2B97" w:rsidRPr="00521A49">
        <w:rPr>
          <w:rFonts w:ascii="GHEA Grapalat" w:hAnsi="GHEA Grapalat"/>
        </w:rPr>
        <w:t xml:space="preserve">приглашением </w:t>
      </w:r>
      <w:r w:rsidR="00023F8F" w:rsidRPr="00521A49">
        <w:rPr>
          <w:rFonts w:ascii="GHEA Grapalat" w:hAnsi="GHEA Grapalat"/>
        </w:rPr>
        <w:t>в случае признания отобранным участником</w:t>
      </w:r>
      <w:r w:rsidR="0049623A" w:rsidRPr="00521A49">
        <w:rPr>
          <w:rFonts w:ascii="GHEA Grapalat" w:hAnsi="GHEA Grapalat"/>
        </w:rPr>
        <w:t xml:space="preserve">    </w:t>
      </w:r>
    </w:p>
    <w:p w14:paraId="687244E4"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в) объявление об отсутствии</w:t>
      </w:r>
      <w:r w:rsidR="00FD4D68" w:rsidRPr="00521A49">
        <w:rPr>
          <w:rFonts w:ascii="GHEA Grapalat" w:hAnsi="GHEA Grapalat"/>
        </w:rPr>
        <w:t xml:space="preserve"> недобросовестной конкуренции,</w:t>
      </w:r>
      <w:r w:rsidRPr="00521A49">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02C9D0A6"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13562069" w14:textId="77777777" w:rsidR="00EA0D10" w:rsidRPr="00521A49" w:rsidRDefault="001361B2" w:rsidP="00045332">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w:t>
      </w:r>
      <w:r w:rsidR="00B5181E" w:rsidRPr="00521A49">
        <w:rPr>
          <w:rFonts w:ascii="GHEA Grapalat" w:hAnsi="GHEA Grapalat"/>
          <w:sz w:val="24"/>
          <w:szCs w:val="24"/>
        </w:rPr>
        <w:t>д</w:t>
      </w:r>
      <w:r w:rsidR="00695E8D" w:rsidRPr="00521A49">
        <w:rPr>
          <w:rFonts w:ascii="GHEA Grapalat" w:hAnsi="GHEA Grapalat"/>
          <w:sz w:val="24"/>
          <w:szCs w:val="24"/>
        </w:rPr>
        <w:t>екларацию</w:t>
      </w:r>
      <w:r w:rsidR="006A7E82" w:rsidRPr="00521A49">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521A49">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521A49">
        <w:rPr>
          <w:rFonts w:ascii="GHEA Grapalat" w:hAnsi="GHEA Grapalat"/>
          <w:sz w:val="24"/>
          <w:szCs w:val="24"/>
        </w:rPr>
        <w:t>деклация</w:t>
      </w:r>
      <w:r w:rsidRPr="00521A49">
        <w:rPr>
          <w:rFonts w:ascii="GHEA Grapalat" w:hAnsi="GHEA Grapalat"/>
          <w:sz w:val="24"/>
          <w:szCs w:val="24"/>
        </w:rPr>
        <w:t>, после вскрытия заявок публик</w:t>
      </w:r>
      <w:r w:rsidR="006A7E82" w:rsidRPr="00521A49">
        <w:rPr>
          <w:rFonts w:ascii="GHEA Grapalat" w:hAnsi="GHEA Grapalat"/>
          <w:sz w:val="24"/>
          <w:szCs w:val="24"/>
        </w:rPr>
        <w:t>у</w:t>
      </w:r>
      <w:r w:rsidRPr="00521A49">
        <w:rPr>
          <w:rFonts w:ascii="GHEA Grapalat" w:hAnsi="GHEA Grapalat"/>
          <w:sz w:val="24"/>
          <w:szCs w:val="24"/>
        </w:rPr>
        <w:t>ется в бюллетене вместе с объявлением о решении заключить договор;</w:t>
      </w:r>
      <w:r w:rsidR="005F25EF" w:rsidRPr="00521A49">
        <w:rPr>
          <w:rFonts w:ascii="GHEA Grapalat" w:hAnsi="GHEA Grapalat"/>
          <w:sz w:val="24"/>
          <w:szCs w:val="24"/>
        </w:rPr>
        <w:t xml:space="preserve">  </w:t>
      </w:r>
    </w:p>
    <w:p w14:paraId="6A262726" w14:textId="77777777" w:rsidR="00071119" w:rsidRPr="00521A49" w:rsidRDefault="00EA0D10" w:rsidP="00045332">
      <w:pPr>
        <w:pStyle w:val="norm"/>
        <w:widowControl w:val="0"/>
        <w:tabs>
          <w:tab w:val="left" w:pos="1134"/>
        </w:tabs>
        <w:spacing w:line="240" w:lineRule="auto"/>
        <w:ind w:firstLine="567"/>
        <w:contextualSpacing/>
        <w:rPr>
          <w:rFonts w:ascii="GHEA Grapalat" w:hAnsi="GHEA Grapalat"/>
          <w:sz w:val="24"/>
          <w:szCs w:val="24"/>
          <w:lang w:val="hy-AM"/>
        </w:rPr>
      </w:pPr>
      <w:r w:rsidRPr="00521A49">
        <w:rPr>
          <w:rFonts w:ascii="GHEA Grapalat" w:hAnsi="GHEA Grapalat"/>
          <w:sz w:val="24"/>
          <w:szCs w:val="24"/>
        </w:rPr>
        <w:t xml:space="preserve">  </w:t>
      </w:r>
      <w:r w:rsidR="00932115" w:rsidRPr="00521A49">
        <w:rPr>
          <w:rFonts w:ascii="GHEA Grapalat" w:hAnsi="GHEA Grapalat"/>
          <w:sz w:val="24"/>
          <w:szCs w:val="24"/>
        </w:rPr>
        <w:t>2</w:t>
      </w:r>
      <w:r w:rsidR="005F25EF" w:rsidRPr="00521A49">
        <w:rPr>
          <w:rFonts w:ascii="GHEA Grapalat" w:hAnsi="GHEA Grapalat"/>
          <w:sz w:val="24"/>
          <w:szCs w:val="24"/>
        </w:rPr>
        <w:t>) технические характеристики</w:t>
      </w:r>
      <w:r w:rsidR="00932115" w:rsidRPr="00521A49">
        <w:rPr>
          <w:rFonts w:ascii="GHEA Grapalat" w:hAnsi="GHEA Grapalat" w:cs="Sylfaen"/>
          <w:sz w:val="24"/>
          <w:szCs w:val="24"/>
        </w:rPr>
        <w:t xml:space="preserve"> предлагаемого им товара</w:t>
      </w:r>
      <w:r w:rsidR="005F25EF" w:rsidRPr="00521A49">
        <w:rPr>
          <w:rFonts w:ascii="GHEA Grapalat" w:hAnsi="GHEA Grapalat"/>
          <w:sz w:val="24"/>
          <w:szCs w:val="24"/>
        </w:rPr>
        <w:t>, а также наименование производителя, (далее</w:t>
      </w:r>
      <w:r w:rsidR="005F25EF" w:rsidRPr="00521A49">
        <w:rPr>
          <w:rFonts w:ascii="Sylfaen" w:hAnsi="Sylfaen"/>
          <w:sz w:val="24"/>
          <w:szCs w:val="24"/>
        </w:rPr>
        <w:t> </w:t>
      </w:r>
      <w:r w:rsidR="005F25EF" w:rsidRPr="00521A49">
        <w:rPr>
          <w:rFonts w:ascii="GHEA Grapalat" w:hAnsi="GHEA Grapalat"/>
          <w:sz w:val="24"/>
          <w:szCs w:val="24"/>
        </w:rPr>
        <w:t>— полное описание товара)</w:t>
      </w:r>
      <w:r w:rsidR="00B82520" w:rsidRPr="00521A49">
        <w:rPr>
          <w:rFonts w:ascii="GHEA Grapalat" w:hAnsi="GHEA Grapalat"/>
          <w:sz w:val="24"/>
          <w:szCs w:val="24"/>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521A49">
        <w:rPr>
          <w:rFonts w:ascii="GHEA Grapalat" w:hAnsi="GHEA Grapalat"/>
          <w:sz w:val="24"/>
          <w:szCs w:val="24"/>
        </w:rPr>
        <w:t>модель если не применяется условие, установленное последним предложением пункта 1.1 настоящей части</w:t>
      </w:r>
      <w:r w:rsidR="00962010" w:rsidRPr="00521A49">
        <w:rPr>
          <w:rFonts w:ascii="GHEA Grapalat" w:hAnsi="GHEA Grapalat" w:cs="Sylfaen"/>
          <w:sz w:val="24"/>
          <w:szCs w:val="24"/>
        </w:rPr>
        <w:t>:</w:t>
      </w:r>
      <w:r w:rsidR="00932115" w:rsidRPr="00521A49">
        <w:rPr>
          <w:rFonts w:ascii="GHEA Grapalat" w:hAnsi="GHEA Grapalat"/>
          <w:sz w:val="24"/>
          <w:szCs w:val="24"/>
        </w:rPr>
        <w:t xml:space="preserve"> </w:t>
      </w:r>
    </w:p>
    <w:p w14:paraId="54B8C6D4" w14:textId="77777777" w:rsidR="00B67CCD" w:rsidRPr="00521A49" w:rsidRDefault="001C6688" w:rsidP="00045332">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lang w:val="hy-AM"/>
        </w:rPr>
        <w:t>3</w:t>
      </w:r>
      <w:r w:rsidR="0047117B" w:rsidRPr="00521A49">
        <w:rPr>
          <w:rFonts w:ascii="GHEA Grapalat" w:hAnsi="GHEA Grapalat"/>
          <w:sz w:val="24"/>
          <w:szCs w:val="24"/>
        </w:rPr>
        <w:t>)</w:t>
      </w:r>
      <w:r w:rsidR="00444026" w:rsidRPr="00521A49">
        <w:rPr>
          <w:rFonts w:ascii="GHEA Grapalat" w:hAnsi="GHEA Grapalat"/>
          <w:sz w:val="24"/>
          <w:szCs w:val="24"/>
        </w:rPr>
        <w:tab/>
      </w:r>
      <w:r w:rsidR="0047117B" w:rsidRPr="00521A49">
        <w:rPr>
          <w:rFonts w:ascii="GHEA Grapalat" w:hAnsi="GHEA Grapalat"/>
          <w:sz w:val="24"/>
          <w:szCs w:val="24"/>
        </w:rPr>
        <w:t>утвержденное им ценовое предложение;</w:t>
      </w:r>
    </w:p>
    <w:p w14:paraId="4FB08DAE" w14:textId="77777777" w:rsidR="000845F6" w:rsidRPr="00521A49" w:rsidRDefault="00045332" w:rsidP="00045332">
      <w:pPr>
        <w:widowControl w:val="0"/>
        <w:tabs>
          <w:tab w:val="left" w:pos="1134"/>
        </w:tabs>
        <w:ind w:firstLine="567"/>
        <w:contextualSpacing/>
        <w:jc w:val="both"/>
        <w:rPr>
          <w:rFonts w:ascii="GHEA Grapalat" w:hAnsi="GHEA Grapalat" w:cs="Sylfaen"/>
        </w:rPr>
      </w:pPr>
      <w:r>
        <w:rPr>
          <w:rFonts w:ascii="GHEA Grapalat" w:hAnsi="GHEA Grapalat"/>
        </w:rPr>
        <w:t>4</w:t>
      </w:r>
      <w:r w:rsidR="003E3FD0" w:rsidRPr="00521A49">
        <w:rPr>
          <w:rFonts w:ascii="GHEA Grapalat" w:hAnsi="GHEA Grapalat"/>
        </w:rPr>
        <w:t>)</w:t>
      </w:r>
      <w:r w:rsidR="00333B85" w:rsidRPr="00521A49">
        <w:rPr>
          <w:rFonts w:ascii="GHEA Grapalat" w:hAnsi="GHEA Grapalat"/>
        </w:rPr>
        <w:tab/>
      </w:r>
      <w:r w:rsidR="003E3FD0" w:rsidRPr="00521A49">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43381DCF" w14:textId="77777777" w:rsidR="000845F6" w:rsidRPr="00521A49" w:rsidRDefault="00045332" w:rsidP="000453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521A49">
        <w:rPr>
          <w:rFonts w:ascii="GHEA Grapalat" w:hAnsi="GHEA Grapalat"/>
          <w:sz w:val="24"/>
          <w:szCs w:val="24"/>
        </w:rPr>
        <w:t>)</w:t>
      </w:r>
      <w:r w:rsidR="00333B85" w:rsidRPr="00521A49">
        <w:rPr>
          <w:rFonts w:ascii="GHEA Grapalat" w:hAnsi="GHEA Grapalat"/>
          <w:sz w:val="24"/>
          <w:szCs w:val="24"/>
        </w:rPr>
        <w:tab/>
      </w:r>
      <w:r w:rsidR="003E3FD0" w:rsidRPr="00521A49">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5ADC609E" w14:textId="77777777"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5373861B" w14:textId="77777777" w:rsidR="003B16A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521A49">
        <w:rPr>
          <w:rFonts w:ascii="GHEA Grapalat" w:hAnsi="GHEA Grapalat" w:cs="Sylfaen"/>
        </w:rPr>
        <w:t xml:space="preserve"> (на один и тот же лот)</w:t>
      </w:r>
      <w:r w:rsidRPr="00521A49">
        <w:rPr>
          <w:rFonts w:ascii="GHEA Grapalat" w:hAnsi="GHEA Grapalat" w:cs="Sylfaen"/>
        </w:rPr>
        <w:t xml:space="preserve">. В случае несоблюдения требования настоящего абзаца на заседании по вскрытию заявок </w:t>
      </w:r>
    </w:p>
    <w:p w14:paraId="11ECAB8E" w14:textId="77777777"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lastRenderedPageBreak/>
        <w:t>отклоняются как в порядке совместной деятельности, так и отдельно представленные заявки;</w:t>
      </w:r>
      <w:r w:rsidR="00BA6300" w:rsidRPr="00521A49">
        <w:rPr>
          <w:rStyle w:val="FootnoteReference"/>
          <w:rFonts w:ascii="GHEA Grapalat" w:hAnsi="GHEA Grapalat" w:cs="Sylfaen"/>
        </w:rPr>
        <w:footnoteReference w:customMarkFollows="1" w:id="1"/>
        <w:t>7</w:t>
      </w:r>
    </w:p>
    <w:p w14:paraId="3F7E0FB9" w14:textId="77777777" w:rsidR="00721677" w:rsidRPr="00521A49" w:rsidRDefault="00721677" w:rsidP="00045332">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22DFB54" w14:textId="77777777" w:rsidR="00C407B5" w:rsidRPr="00521A49" w:rsidRDefault="00C407B5" w:rsidP="005D414D">
      <w:pPr>
        <w:widowControl w:val="0"/>
        <w:spacing w:after="160"/>
        <w:rPr>
          <w:rFonts w:ascii="GHEA Grapalat" w:hAnsi="GHEA Grapalat"/>
          <w:b/>
        </w:rPr>
        <w:sectPr w:rsidR="00C407B5" w:rsidRPr="00521A49" w:rsidSect="00E32136">
          <w:footerReference w:type="default" r:id="rId8"/>
          <w:footnotePr>
            <w:pos w:val="beneathText"/>
            <w:numStart w:val="8"/>
          </w:footnotePr>
          <w:pgSz w:w="11906" w:h="16838" w:code="9"/>
          <w:pgMar w:top="709" w:right="707" w:bottom="900" w:left="709" w:header="561" w:footer="561" w:gutter="0"/>
          <w:cols w:space="720"/>
          <w:docGrid w:linePitch="326"/>
        </w:sectPr>
      </w:pPr>
    </w:p>
    <w:p w14:paraId="190FBE87" w14:textId="77777777" w:rsidR="00A45946" w:rsidRPr="00521A49" w:rsidRDefault="00333B85" w:rsidP="00962010">
      <w:pPr>
        <w:widowControl w:val="0"/>
        <w:spacing w:after="160"/>
        <w:jc w:val="center"/>
        <w:rPr>
          <w:rFonts w:ascii="GHEA Grapalat" w:hAnsi="GHEA Grapalat" w:cs="Arial"/>
          <w:b/>
        </w:rPr>
      </w:pPr>
      <w:r w:rsidRPr="00521A49">
        <w:rPr>
          <w:rFonts w:ascii="GHEA Grapalat" w:hAnsi="GHEA Grapalat"/>
          <w:b/>
        </w:rPr>
        <w:lastRenderedPageBreak/>
        <w:t>5.</w:t>
      </w:r>
      <w:r w:rsidR="00C8055A" w:rsidRPr="00521A49">
        <w:rPr>
          <w:rFonts w:ascii="GHEA Grapalat" w:hAnsi="GHEA Grapalat"/>
          <w:b/>
        </w:rPr>
        <w:t xml:space="preserve">ЦЕНОВОЕ ПРЕДЛОЖЕНИЕ ЗАЯВКИ </w:t>
      </w:r>
    </w:p>
    <w:p w14:paraId="0C0D01EF" w14:textId="77777777" w:rsidR="00A45946" w:rsidRPr="00521A49" w:rsidRDefault="00C8055A" w:rsidP="00B55614">
      <w:pPr>
        <w:widowControl w:val="0"/>
        <w:tabs>
          <w:tab w:val="left" w:pos="1134"/>
        </w:tabs>
        <w:ind w:firstLine="567"/>
        <w:contextualSpacing/>
        <w:jc w:val="both"/>
        <w:rPr>
          <w:rFonts w:ascii="GHEA Grapalat" w:hAnsi="GHEA Grapalat"/>
        </w:rPr>
      </w:pPr>
      <w:r w:rsidRPr="00521A49">
        <w:rPr>
          <w:rFonts w:ascii="GHEA Grapalat" w:hAnsi="GHEA Grapalat"/>
        </w:rPr>
        <w:t>5.1</w:t>
      </w:r>
      <w:r w:rsidR="00A34DFE" w:rsidRPr="00521A49">
        <w:rPr>
          <w:rFonts w:ascii="GHEA Grapalat" w:hAnsi="GHEA Grapalat"/>
        </w:rPr>
        <w:t>.</w:t>
      </w:r>
      <w:r w:rsidR="00333B85" w:rsidRPr="00521A49">
        <w:rPr>
          <w:rFonts w:ascii="GHEA Grapalat" w:hAnsi="GHEA Grapalat"/>
        </w:rPr>
        <w:tab/>
      </w:r>
      <w:r w:rsidRPr="00521A49">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6A0FECD6" w14:textId="77777777" w:rsidR="00B95FE0" w:rsidRPr="00521A49" w:rsidRDefault="00C8055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5.2.</w:t>
      </w:r>
      <w:r w:rsidR="00333B85" w:rsidRPr="00521A49">
        <w:rPr>
          <w:rFonts w:ascii="GHEA Grapalat" w:hAnsi="GHEA Grapalat"/>
          <w:sz w:val="24"/>
          <w:szCs w:val="24"/>
        </w:rPr>
        <w:tab/>
      </w:r>
      <w:r w:rsidRPr="00521A49">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21A49">
        <w:rPr>
          <w:rFonts w:ascii="GHEA Grapalat" w:hAnsi="GHEA Grapalat"/>
          <w:sz w:val="24"/>
          <w:szCs w:val="24"/>
        </w:rPr>
        <w:t xml:space="preserve"> </w:t>
      </w:r>
      <w:r w:rsidR="00443317" w:rsidRPr="00521A49">
        <w:rPr>
          <w:rFonts w:ascii="GHEA Grapalat" w:hAnsi="GHEA Grapalat"/>
          <w:sz w:val="24"/>
          <w:szCs w:val="24"/>
        </w:rPr>
        <w:t>-</w:t>
      </w:r>
      <w:r w:rsidRPr="00521A49">
        <w:rPr>
          <w:rFonts w:ascii="GHEA Grapalat" w:hAnsi="GHEA Grapalat"/>
          <w:sz w:val="24"/>
          <w:szCs w:val="24"/>
        </w:rPr>
        <w:t xml:space="preserve"> </w:t>
      </w:r>
      <w:r w:rsidR="00443317" w:rsidRPr="00521A49">
        <w:rPr>
          <w:rFonts w:ascii="GHEA Grapalat" w:hAnsi="GHEA Grapalat"/>
          <w:sz w:val="24"/>
          <w:szCs w:val="24"/>
        </w:rPr>
        <w:t>стоимость</w:t>
      </w:r>
      <w:r w:rsidR="00F677F1" w:rsidRPr="00521A49">
        <w:rPr>
          <w:rFonts w:ascii="GHEA Grapalat" w:hAnsi="GHEA Grapalat"/>
          <w:sz w:val="24"/>
          <w:szCs w:val="24"/>
        </w:rPr>
        <w:t xml:space="preserve"> (совокупность себестоимости и прогнозируемой прибыли) </w:t>
      </w:r>
      <w:r w:rsidRPr="00521A49">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7FFDC4BA" w14:textId="77777777" w:rsidR="00B95FE0" w:rsidRPr="00521A49" w:rsidRDefault="00B95FE0" w:rsidP="00B55614">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4570FE7E" w14:textId="77777777"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333B85" w:rsidRPr="00521A49">
        <w:rPr>
          <w:rFonts w:ascii="GHEA Grapalat" w:hAnsi="GHEA Grapalat"/>
          <w:sz w:val="24"/>
          <w:szCs w:val="24"/>
        </w:rPr>
        <w:tab/>
      </w:r>
      <w:r w:rsidRPr="00521A49">
        <w:rPr>
          <w:rFonts w:ascii="GHEA Grapalat" w:hAnsi="GHEA Grapalat"/>
          <w:sz w:val="24"/>
          <w:szCs w:val="24"/>
        </w:rPr>
        <w:t>графы "стоимость</w:t>
      </w:r>
      <w:r w:rsidR="00DF3688" w:rsidRPr="00521A49">
        <w:rPr>
          <w:rFonts w:ascii="GHEA Grapalat" w:hAnsi="GHEA Grapalat"/>
          <w:sz w:val="24"/>
          <w:szCs w:val="24"/>
        </w:rPr>
        <w:t>"</w:t>
      </w:r>
      <w:r w:rsidR="00F677F1" w:rsidRPr="00521A49">
        <w:rPr>
          <w:rFonts w:ascii="GHEA Grapalat" w:hAnsi="GHEA Grapalat"/>
          <w:sz w:val="24"/>
          <w:szCs w:val="24"/>
        </w:rPr>
        <w:t xml:space="preserve"> </w:t>
      </w:r>
      <w:r w:rsidRPr="00521A49">
        <w:rPr>
          <w:rFonts w:ascii="GHEA Grapalat" w:hAnsi="GHEA Grapalat"/>
          <w:sz w:val="24"/>
          <w:szCs w:val="24"/>
        </w:rPr>
        <w:t xml:space="preserve">и "налог на добавленную стоимость" </w:t>
      </w:r>
      <w:r w:rsidR="00F677F1" w:rsidRPr="00521A49">
        <w:rPr>
          <w:rFonts w:ascii="GHEA Grapalat" w:hAnsi="GHEA Grapalat"/>
          <w:sz w:val="24"/>
          <w:szCs w:val="24"/>
        </w:rPr>
        <w:t xml:space="preserve">ценового предложения </w:t>
      </w:r>
      <w:r w:rsidRPr="00521A49">
        <w:rPr>
          <w:rFonts w:ascii="GHEA Grapalat" w:hAnsi="GHEA Grapalat"/>
          <w:sz w:val="24"/>
          <w:szCs w:val="24"/>
        </w:rPr>
        <w:t>заполнены только цифрами, а графа "общая цена" — и прописью, и цифрами или только прописью.</w:t>
      </w:r>
    </w:p>
    <w:p w14:paraId="1AE00968" w14:textId="77777777"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б.</w:t>
      </w:r>
      <w:r w:rsidR="00333B85" w:rsidRPr="00521A49">
        <w:rPr>
          <w:rFonts w:ascii="GHEA Grapalat" w:hAnsi="GHEA Grapalat"/>
          <w:sz w:val="24"/>
          <w:szCs w:val="24"/>
        </w:rPr>
        <w:tab/>
      </w:r>
      <w:r w:rsidRPr="00521A49">
        <w:rPr>
          <w:rFonts w:ascii="GHEA Grapalat" w:hAnsi="GHEA Grapalat"/>
          <w:sz w:val="24"/>
          <w:szCs w:val="24"/>
        </w:rPr>
        <w:t xml:space="preserve">между суммами, указанными прописью или цифрами в графах </w:t>
      </w:r>
      <w:r w:rsidR="00A60D60" w:rsidRPr="00521A49">
        <w:rPr>
          <w:rFonts w:ascii="GHEA Grapalat" w:hAnsi="GHEA Grapalat"/>
          <w:sz w:val="24"/>
          <w:szCs w:val="24"/>
        </w:rPr>
        <w:t>"стоимость"</w:t>
      </w:r>
      <w:r w:rsidR="00A207C9" w:rsidRPr="00521A49">
        <w:rPr>
          <w:rFonts w:ascii="GHEA Grapalat" w:hAnsi="GHEA Grapalat"/>
          <w:sz w:val="24"/>
          <w:szCs w:val="24"/>
        </w:rPr>
        <w:t xml:space="preserve"> </w:t>
      </w:r>
      <w:r w:rsidRPr="00521A49">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FD5A842" w14:textId="77777777" w:rsidR="00A45946" w:rsidRPr="00521A49" w:rsidRDefault="00B95FE0"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в.</w:t>
      </w:r>
      <w:r w:rsidR="00333B85" w:rsidRPr="00521A49">
        <w:rPr>
          <w:rFonts w:ascii="GHEA Grapalat" w:hAnsi="GHEA Grapalat"/>
          <w:sz w:val="24"/>
          <w:szCs w:val="24"/>
        </w:rPr>
        <w:tab/>
      </w:r>
      <w:r w:rsidRPr="00521A49">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62A4BEC5" w14:textId="77777777" w:rsidR="00BA6300" w:rsidRPr="00521A49" w:rsidRDefault="004451BA" w:rsidP="002808DD">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г. Стоимость, налог </w:t>
      </w:r>
      <w:r w:rsidR="004853A7" w:rsidRPr="00521A49">
        <w:rPr>
          <w:rFonts w:ascii="GHEA Grapalat" w:hAnsi="GHEA Grapalat"/>
          <w:sz w:val="24"/>
          <w:szCs w:val="24"/>
        </w:rPr>
        <w:t xml:space="preserve">на добавленную стоимость и общая сумма ценового предложения, указанные в графах прописью или цифрами, округлены го пяти </w:t>
      </w:r>
      <w:r w:rsidR="00AE2F73" w:rsidRPr="00521A49">
        <w:rPr>
          <w:rFonts w:ascii="GHEA Grapalat" w:hAnsi="GHEA Grapalat"/>
          <w:sz w:val="24"/>
          <w:szCs w:val="24"/>
        </w:rPr>
        <w:t>десятых – до целого числа ниже, а пять десятых и более – до целого числа выше</w:t>
      </w:r>
      <w:r w:rsidR="004943E6" w:rsidRPr="00521A49">
        <w:rPr>
          <w:rFonts w:ascii="GHEA Grapalat" w:hAnsi="GHEA Grapalat"/>
          <w:sz w:val="24"/>
          <w:szCs w:val="24"/>
        </w:rPr>
        <w:t>,</w:t>
      </w:r>
    </w:p>
    <w:p w14:paraId="653780C1" w14:textId="77777777" w:rsidR="00AE1E38" w:rsidRPr="00521A49" w:rsidRDefault="00A14685"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в графах стоимость и налог на добавленную стоимость </w:t>
      </w:r>
      <w:r w:rsidR="008730A8" w:rsidRPr="00521A49">
        <w:rPr>
          <w:rFonts w:ascii="GHEA Grapalat" w:hAnsi="GHEA Grapalat"/>
          <w:sz w:val="24"/>
          <w:szCs w:val="24"/>
        </w:rPr>
        <w:t xml:space="preserve">ценового предложения </w:t>
      </w:r>
      <w:r w:rsidRPr="00521A49">
        <w:rPr>
          <w:rFonts w:ascii="GHEA Grapalat" w:hAnsi="GHEA Grapalat"/>
          <w:sz w:val="24"/>
          <w:szCs w:val="24"/>
        </w:rPr>
        <w:t xml:space="preserve">суммы заполнены как цифрами, так и </w:t>
      </w:r>
      <w:r w:rsidR="008730A8" w:rsidRPr="00521A49">
        <w:rPr>
          <w:rFonts w:ascii="GHEA Grapalat" w:hAnsi="GHEA Grapalat"/>
          <w:sz w:val="24"/>
          <w:szCs w:val="24"/>
        </w:rPr>
        <w:t>прописью</w:t>
      </w:r>
      <w:r w:rsidRPr="00521A49">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521A49">
        <w:rPr>
          <w:rFonts w:ascii="GHEA Grapalat" w:hAnsi="GHEA Grapalat"/>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521A49">
        <w:rPr>
          <w:rFonts w:ascii="GHEA Grapalat" w:hAnsi="GHEA Grapalat"/>
          <w:sz w:val="24"/>
          <w:szCs w:val="24"/>
        </w:rPr>
        <w:t xml:space="preserve"> </w:t>
      </w:r>
      <w:r w:rsidR="00AE1E38" w:rsidRPr="00521A49">
        <w:rPr>
          <w:rFonts w:ascii="GHEA Grapalat" w:hAnsi="GHEA Grapalat"/>
          <w:sz w:val="24"/>
          <w:szCs w:val="24"/>
        </w:rPr>
        <w:t>и "налог на добавленную стоимость".</w:t>
      </w:r>
    </w:p>
    <w:p w14:paraId="1D534940" w14:textId="77777777" w:rsidR="0048059F" w:rsidRPr="00521A49" w:rsidRDefault="0048059F"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е. в суммах, заполненных буквами в графах ценового пред</w:t>
      </w:r>
      <w:r w:rsidR="00413595" w:rsidRPr="00521A49">
        <w:rPr>
          <w:rFonts w:ascii="GHEA Grapalat" w:hAnsi="GHEA Grapalat"/>
          <w:sz w:val="24"/>
          <w:szCs w:val="24"/>
        </w:rPr>
        <w:t>ложения, лумы указаны в цифрах.</w:t>
      </w:r>
    </w:p>
    <w:p w14:paraId="1F2DEDA0" w14:textId="77777777" w:rsidR="00A45946" w:rsidRPr="00521A49" w:rsidRDefault="00C8055A"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5.3</w:t>
      </w:r>
      <w:r w:rsidR="00A34DFE"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4001D0A4" w14:textId="77777777" w:rsidR="00096865" w:rsidRPr="00521A49" w:rsidRDefault="00096865" w:rsidP="0066642D">
      <w:pPr>
        <w:pStyle w:val="BodyTextIndent2"/>
        <w:widowControl w:val="0"/>
        <w:spacing w:line="240" w:lineRule="auto"/>
        <w:ind w:firstLine="567"/>
        <w:rPr>
          <w:rFonts w:ascii="GHEA Grapalat" w:hAnsi="GHEA Grapalat"/>
          <w:sz w:val="24"/>
          <w:szCs w:val="24"/>
        </w:rPr>
      </w:pPr>
    </w:p>
    <w:p w14:paraId="20AE024A" w14:textId="77777777" w:rsidR="00C407B5" w:rsidRPr="00521A49" w:rsidRDefault="00C407B5" w:rsidP="00962010">
      <w:pPr>
        <w:widowControl w:val="0"/>
        <w:spacing w:after="160"/>
        <w:ind w:left="567" w:right="565"/>
        <w:jc w:val="center"/>
        <w:rPr>
          <w:rFonts w:ascii="GHEA Grapalat" w:hAnsi="GHEA Grapalat"/>
          <w:b/>
        </w:rPr>
        <w:sectPr w:rsidR="00C407B5" w:rsidRPr="00521A49" w:rsidSect="00B55614">
          <w:footnotePr>
            <w:pos w:val="beneathText"/>
            <w:numStart w:val="8"/>
          </w:footnotePr>
          <w:pgSz w:w="11906" w:h="16838" w:code="9"/>
          <w:pgMar w:top="709" w:right="707" w:bottom="1134" w:left="709" w:header="561" w:footer="561" w:gutter="0"/>
          <w:cols w:space="720"/>
          <w:docGrid w:linePitch="326"/>
        </w:sectPr>
      </w:pPr>
    </w:p>
    <w:p w14:paraId="4E9A9B23" w14:textId="77777777" w:rsidR="00096865" w:rsidRPr="00521A49" w:rsidRDefault="00220C7C"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6. СРОК ДЕЙСТВИЯ ЗАЯВКИ, </w:t>
      </w:r>
      <w:r w:rsidR="00294F67" w:rsidRPr="00521A49">
        <w:rPr>
          <w:rFonts w:ascii="GHEA Grapalat" w:hAnsi="GHEA Grapalat"/>
          <w:b/>
        </w:rPr>
        <w:br/>
      </w:r>
      <w:r w:rsidRPr="00521A49">
        <w:rPr>
          <w:rFonts w:ascii="GHEA Grapalat" w:hAnsi="GHEA Grapalat"/>
          <w:b/>
        </w:rPr>
        <w:t>ПОРЯДОК ВНЕСЕНИЯ ИЗМЕНЕНИЙ В ЗАЯВКИ</w:t>
      </w:r>
      <w:r w:rsidR="002626F7" w:rsidRPr="00521A49">
        <w:rPr>
          <w:rFonts w:ascii="GHEA Grapalat" w:hAnsi="GHEA Grapalat"/>
          <w:b/>
        </w:rPr>
        <w:t xml:space="preserve"> </w:t>
      </w:r>
      <w:r w:rsidR="00955A1E" w:rsidRPr="00521A49">
        <w:rPr>
          <w:rFonts w:ascii="GHEA Grapalat" w:hAnsi="GHEA Grapalat"/>
          <w:b/>
        </w:rPr>
        <w:t>И ИХ ОТЗЫВА</w:t>
      </w:r>
    </w:p>
    <w:p w14:paraId="1C3E67C8" w14:textId="77777777" w:rsidR="00096865" w:rsidRPr="00521A49" w:rsidRDefault="00220C7C" w:rsidP="00962010">
      <w:pPr>
        <w:pStyle w:val="BodyTextIndent"/>
        <w:widowControl w:val="0"/>
        <w:tabs>
          <w:tab w:val="left" w:pos="1134"/>
        </w:tabs>
        <w:spacing w:after="160" w:line="240" w:lineRule="auto"/>
        <w:ind w:firstLine="567"/>
        <w:rPr>
          <w:rFonts w:ascii="GHEA Grapalat" w:hAnsi="GHEA Grapalat"/>
          <w:i w:val="0"/>
          <w:sz w:val="24"/>
          <w:szCs w:val="24"/>
        </w:rPr>
      </w:pPr>
      <w:r w:rsidRPr="00521A49">
        <w:rPr>
          <w:rFonts w:ascii="GHEA Grapalat" w:hAnsi="GHEA Grapalat"/>
          <w:i w:val="0"/>
          <w:sz w:val="24"/>
          <w:szCs w:val="24"/>
        </w:rPr>
        <w:t>6.1</w:t>
      </w:r>
      <w:r w:rsidR="00A34DFE" w:rsidRPr="00521A49">
        <w:rPr>
          <w:rFonts w:ascii="GHEA Grapalat" w:hAnsi="GHEA Grapalat"/>
          <w:i w:val="0"/>
          <w:sz w:val="24"/>
          <w:szCs w:val="24"/>
        </w:rPr>
        <w:t>.</w:t>
      </w:r>
      <w:r w:rsidR="00294F67" w:rsidRPr="00521A49">
        <w:rPr>
          <w:rFonts w:ascii="GHEA Grapalat" w:hAnsi="GHEA Grapalat"/>
          <w:i w:val="0"/>
          <w:sz w:val="24"/>
          <w:szCs w:val="24"/>
        </w:rPr>
        <w:tab/>
      </w:r>
      <w:r w:rsidRPr="00521A49">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212023DF" w14:textId="77777777" w:rsidR="00096865" w:rsidRPr="00521A49" w:rsidRDefault="00220C7C" w:rsidP="00962010">
      <w:pPr>
        <w:pStyle w:val="BodyTextIndent"/>
        <w:widowControl w:val="0"/>
        <w:tabs>
          <w:tab w:val="left" w:pos="1134"/>
        </w:tabs>
        <w:spacing w:after="160" w:line="240" w:lineRule="auto"/>
        <w:ind w:firstLine="567"/>
        <w:rPr>
          <w:rFonts w:ascii="GHEA Grapalat" w:hAnsi="GHEA Grapalat" w:cs="Sylfaen"/>
          <w:i w:val="0"/>
          <w:sz w:val="24"/>
          <w:szCs w:val="24"/>
        </w:rPr>
      </w:pPr>
      <w:r w:rsidRPr="00521A49">
        <w:rPr>
          <w:rFonts w:ascii="GHEA Grapalat" w:hAnsi="GHEA Grapalat"/>
          <w:i w:val="0"/>
          <w:sz w:val="24"/>
          <w:szCs w:val="24"/>
        </w:rPr>
        <w:t>6.2</w:t>
      </w:r>
      <w:r w:rsidR="00A34DFE" w:rsidRPr="00521A49">
        <w:rPr>
          <w:rFonts w:ascii="GHEA Grapalat" w:hAnsi="GHEA Grapalat"/>
          <w:i w:val="0"/>
          <w:sz w:val="24"/>
          <w:szCs w:val="24"/>
        </w:rPr>
        <w:t>.</w:t>
      </w:r>
      <w:r w:rsidR="008E6E51" w:rsidRPr="00521A49">
        <w:rPr>
          <w:rFonts w:ascii="GHEA Grapalat" w:hAnsi="GHEA Grapalat"/>
          <w:i w:val="0"/>
          <w:sz w:val="24"/>
          <w:szCs w:val="24"/>
        </w:rPr>
        <w:tab/>
      </w:r>
      <w:r w:rsidRPr="00521A49">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690CEF09" w14:textId="77777777" w:rsidR="00FA0E41" w:rsidRPr="00521A49" w:rsidRDefault="00FA0E41" w:rsidP="00962010">
      <w:pPr>
        <w:widowControl w:val="0"/>
        <w:spacing w:after="160"/>
        <w:ind w:firstLine="567"/>
        <w:jc w:val="center"/>
        <w:rPr>
          <w:rFonts w:ascii="GHEA Grapalat" w:hAnsi="GHEA Grapalat"/>
          <w:b/>
        </w:rPr>
      </w:pPr>
    </w:p>
    <w:p w14:paraId="303B21FC" w14:textId="77777777" w:rsidR="00096865" w:rsidRPr="00521A49" w:rsidRDefault="00E70FC4" w:rsidP="00962010">
      <w:pPr>
        <w:widowControl w:val="0"/>
        <w:spacing w:after="160"/>
        <w:jc w:val="center"/>
        <w:rPr>
          <w:rFonts w:ascii="GHEA Grapalat" w:hAnsi="GHEA Grapalat"/>
          <w:b/>
        </w:rPr>
      </w:pPr>
      <w:r w:rsidRPr="00521A49">
        <w:rPr>
          <w:rFonts w:ascii="GHEA Grapalat" w:hAnsi="GHEA Grapalat"/>
          <w:b/>
        </w:rPr>
        <w:t xml:space="preserve">8.ВСКРЫТИЕ, ОЦЕНКА ЗАЯВОК И </w:t>
      </w:r>
      <w:r w:rsidR="008E3C53" w:rsidRPr="00521A49">
        <w:rPr>
          <w:rFonts w:ascii="GHEA Grapalat" w:hAnsi="GHEA Grapalat"/>
          <w:b/>
        </w:rPr>
        <w:br/>
      </w:r>
      <w:r w:rsidR="00807178" w:rsidRPr="00521A49">
        <w:rPr>
          <w:rFonts w:ascii="GHEA Grapalat" w:hAnsi="GHEA Grapalat"/>
          <w:b/>
        </w:rPr>
        <w:t xml:space="preserve">ПОДВЕДЕНИЕ ИТОГОВ </w:t>
      </w:r>
    </w:p>
    <w:p w14:paraId="679381BB" w14:textId="77777777" w:rsidR="006463DE" w:rsidRPr="00521A49" w:rsidRDefault="00FD2748" w:rsidP="00B55614">
      <w:pPr>
        <w:pStyle w:val="BodyTextIndent2"/>
        <w:widowControl w:val="0"/>
        <w:tabs>
          <w:tab w:val="left" w:pos="1134"/>
        </w:tabs>
        <w:spacing w:line="240" w:lineRule="auto"/>
        <w:ind w:firstLine="567"/>
        <w:contextualSpacing/>
        <w:rPr>
          <w:rFonts w:ascii="GHEA Grapalat" w:hAnsi="GHEA Grapalat" w:cs="Tahoma"/>
          <w:sz w:val="24"/>
          <w:szCs w:val="24"/>
        </w:rPr>
      </w:pPr>
      <w:r w:rsidRPr="00521A49">
        <w:rPr>
          <w:rFonts w:ascii="GHEA Grapalat" w:hAnsi="GHEA Grapalat"/>
          <w:sz w:val="24"/>
          <w:szCs w:val="24"/>
        </w:rPr>
        <w:t>8.1</w:t>
      </w:r>
      <w:r w:rsidR="00D07367" w:rsidRPr="00521A49">
        <w:rPr>
          <w:rFonts w:ascii="GHEA Grapalat" w:hAnsi="GHEA Grapalat"/>
          <w:sz w:val="24"/>
          <w:szCs w:val="24"/>
        </w:rPr>
        <w:t>.</w:t>
      </w:r>
      <w:r w:rsidR="00D07367" w:rsidRPr="00521A49">
        <w:rPr>
          <w:rFonts w:ascii="GHEA Grapalat" w:hAnsi="GHEA Grapalat"/>
          <w:sz w:val="24"/>
          <w:szCs w:val="24"/>
        </w:rPr>
        <w:tab/>
      </w:r>
      <w:r w:rsidR="006463DE" w:rsidRPr="00521A49">
        <w:rPr>
          <w:rFonts w:ascii="GHEA Grapalat" w:hAnsi="GHEA Grapalat"/>
          <w:sz w:val="24"/>
          <w:szCs w:val="24"/>
        </w:rPr>
        <w:t xml:space="preserve">Вскрытие заявок произойдет </w:t>
      </w:r>
      <w:r w:rsidR="006463DE" w:rsidRPr="00521A49">
        <w:rPr>
          <w:rFonts w:ascii="GHEA Grapalat" w:hAnsi="GHEA Grapalat"/>
          <w:b/>
          <w:sz w:val="24"/>
          <w:szCs w:val="24"/>
        </w:rPr>
        <w:t xml:space="preserve">на </w:t>
      </w:r>
      <w:r w:rsidR="005B4563">
        <w:rPr>
          <w:rFonts w:ascii="GHEA Grapalat" w:hAnsi="GHEA Grapalat"/>
          <w:b/>
          <w:sz w:val="24"/>
          <w:szCs w:val="24"/>
        </w:rPr>
        <w:t>7</w:t>
      </w:r>
      <w:r w:rsidR="006463DE" w:rsidRPr="00521A49">
        <w:rPr>
          <w:rFonts w:ascii="GHEA Grapalat" w:hAnsi="GHEA Grapalat"/>
          <w:b/>
          <w:sz w:val="24"/>
          <w:szCs w:val="24"/>
        </w:rPr>
        <w:t>-</w:t>
      </w:r>
      <w:r w:rsidR="00482F91" w:rsidRPr="00521A49">
        <w:rPr>
          <w:rFonts w:ascii="GHEA Grapalat" w:hAnsi="GHEA Grapalat"/>
          <w:b/>
          <w:sz w:val="24"/>
          <w:szCs w:val="24"/>
        </w:rPr>
        <w:t>о</w:t>
      </w:r>
      <w:r w:rsidR="006463DE" w:rsidRPr="00521A49">
        <w:rPr>
          <w:rFonts w:ascii="GHEA Grapalat" w:hAnsi="GHEA Grapalat"/>
          <w:b/>
          <w:sz w:val="24"/>
          <w:szCs w:val="24"/>
        </w:rPr>
        <w:t xml:space="preserve">й день в </w:t>
      </w:r>
      <w:r w:rsidR="002156A2">
        <w:rPr>
          <w:rFonts w:ascii="GHEA Grapalat" w:hAnsi="GHEA Grapalat"/>
          <w:b/>
          <w:sz w:val="24"/>
          <w:szCs w:val="24"/>
        </w:rPr>
        <w:t xml:space="preserve">10:30 </w:t>
      </w:r>
      <w:r w:rsidR="006463DE" w:rsidRPr="00521A49">
        <w:rPr>
          <w:rFonts w:ascii="GHEA Grapalat" w:hAnsi="GHEA Grapalat"/>
          <w:b/>
          <w:sz w:val="24"/>
          <w:szCs w:val="24"/>
        </w:rPr>
        <w:t>часов</w:t>
      </w:r>
      <w:r w:rsidR="006463DE" w:rsidRPr="00521A49">
        <w:rPr>
          <w:rFonts w:ascii="GHEA Grapalat" w:hAnsi="GHEA Grapalat"/>
          <w:sz w:val="24"/>
          <w:szCs w:val="24"/>
        </w:rPr>
        <w:t xml:space="preserve"> со дня опубликования в бюллетене объявления и приглашения на настоящую процедуру. </w:t>
      </w:r>
    </w:p>
    <w:p w14:paraId="20E4E430" w14:textId="77777777" w:rsidR="00C64E56" w:rsidRPr="00521A49" w:rsidRDefault="009B6D58" w:rsidP="00B55614">
      <w:pPr>
        <w:widowControl w:val="0"/>
        <w:ind w:firstLine="567"/>
        <w:contextualSpacing/>
        <w:jc w:val="both"/>
        <w:rPr>
          <w:rFonts w:ascii="GHEA Grapalat" w:hAnsi="GHEA Grapalat"/>
        </w:rPr>
      </w:pPr>
      <w:r w:rsidRPr="00521A49">
        <w:rPr>
          <w:rFonts w:ascii="GHEA Grapalat" w:hAnsi="GHEA Grapalat"/>
        </w:rPr>
        <w:t>На заседании по вскрытию</w:t>
      </w:r>
      <w:r w:rsidR="001F2926" w:rsidRPr="00521A49">
        <w:rPr>
          <w:rFonts w:ascii="GHEA Grapalat" w:hAnsi="GHEA Grapalat"/>
        </w:rPr>
        <w:t xml:space="preserve"> и оценке</w:t>
      </w:r>
      <w:r w:rsidRPr="00521A49">
        <w:rPr>
          <w:rFonts w:ascii="GHEA Grapalat" w:hAnsi="GHEA Grapalat"/>
        </w:rPr>
        <w:t xml:space="preserve"> заявок</w:t>
      </w:r>
      <w:r w:rsidR="00C64E56" w:rsidRPr="00521A49">
        <w:rPr>
          <w:rFonts w:ascii="GHEA Grapalat" w:hAnsi="GHEA Grapalat"/>
        </w:rPr>
        <w:t>:</w:t>
      </w:r>
    </w:p>
    <w:p w14:paraId="0812C594" w14:textId="77777777" w:rsidR="00576D5D" w:rsidRPr="00521A49" w:rsidRDefault="009B6D58" w:rsidP="00B55614">
      <w:pPr>
        <w:widowControl w:val="0"/>
        <w:ind w:firstLine="567"/>
        <w:contextualSpacing/>
        <w:jc w:val="both"/>
        <w:rPr>
          <w:rFonts w:ascii="GHEA Grapalat" w:hAnsi="GHEA Grapalat"/>
        </w:rPr>
      </w:pPr>
      <w:r w:rsidRPr="00521A49">
        <w:rPr>
          <w:rFonts w:ascii="GHEA Grapalat" w:hAnsi="GHEA Grapalat"/>
        </w:rPr>
        <w:t xml:space="preserve"> </w:t>
      </w:r>
      <w:r w:rsidR="00576D5D" w:rsidRPr="00521A49">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521A49">
        <w:rPr>
          <w:rFonts w:ascii="GHEA Grapalat" w:hAnsi="GHEA Grapalat"/>
        </w:rPr>
        <w:t xml:space="preserve">закупки </w:t>
      </w:r>
      <w:r w:rsidR="00576D5D" w:rsidRPr="00521A49">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21A49">
        <w:rPr>
          <w:rFonts w:ascii="GHEA Grapalat" w:hAnsi="GHEA Grapalat"/>
        </w:rPr>
        <w:t>;</w:t>
      </w:r>
    </w:p>
    <w:p w14:paraId="533284D3"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2)</w:t>
      </w:r>
      <w:r w:rsidRPr="00521A49">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541E661F"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а.</w:t>
      </w:r>
      <w:r w:rsidRPr="00521A49">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2D409A70"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б.</w:t>
      </w:r>
      <w:r w:rsidRPr="00521A49">
        <w:rPr>
          <w:rFonts w:ascii="GHEA Grapalat" w:hAnsi="GHEA Grapalat"/>
        </w:rPr>
        <w:tab/>
      </w:r>
      <w:r w:rsidRPr="00521A49">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521A49">
        <w:rPr>
          <w:rFonts w:ascii="GHEA Grapalat" w:hAnsi="GHEA Grapalat"/>
        </w:rPr>
        <w:t xml:space="preserve"> реквизитам;</w:t>
      </w:r>
    </w:p>
    <w:p w14:paraId="22719919" w14:textId="77777777" w:rsidR="00576D5D" w:rsidRPr="00521A49" w:rsidRDefault="00576D5D"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Pr="00521A49">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7B0B28D3" w14:textId="77777777" w:rsidR="009A796C" w:rsidRPr="00521A49" w:rsidRDefault="00FD274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8.2.</w:t>
      </w:r>
      <w:r w:rsidR="00D07367" w:rsidRPr="00521A49">
        <w:rPr>
          <w:rFonts w:ascii="GHEA Grapalat" w:hAnsi="GHEA Grapalat"/>
        </w:rPr>
        <w:tab/>
      </w:r>
      <w:r w:rsidRPr="00521A49">
        <w:rPr>
          <w:rFonts w:ascii="GHEA Grapalat" w:hAnsi="GHEA Grapalat"/>
        </w:rPr>
        <w:t xml:space="preserve">Заявки оцениваются в порядке, установленном настоящим приглашением. </w:t>
      </w:r>
    </w:p>
    <w:p w14:paraId="762A1133" w14:textId="77777777" w:rsidR="002A665D" w:rsidRPr="00521A49" w:rsidRDefault="00CF34DE" w:rsidP="00B55614">
      <w:pPr>
        <w:widowControl w:val="0"/>
        <w:ind w:firstLine="567"/>
        <w:contextualSpacing/>
        <w:jc w:val="both"/>
        <w:rPr>
          <w:rFonts w:ascii="GHEA Grapalat" w:hAnsi="GHEA Grapalat"/>
        </w:rPr>
      </w:pPr>
      <w:r w:rsidRPr="00521A49">
        <w:rPr>
          <w:rFonts w:ascii="GHEA Grapalat" w:hAnsi="GHEA Grapalat"/>
        </w:rPr>
        <w:t>Е</w:t>
      </w:r>
      <w:r w:rsidR="00CA7C54" w:rsidRPr="00521A49">
        <w:rPr>
          <w:rFonts w:ascii="GHEA Grapalat" w:hAnsi="GHEA Grapalat"/>
        </w:rPr>
        <w:t xml:space="preserve">сли количество лотов </w:t>
      </w:r>
      <w:r w:rsidR="00D42D33" w:rsidRPr="00521A49">
        <w:rPr>
          <w:rFonts w:ascii="GHEA Grapalat" w:hAnsi="GHEA Grapalat"/>
        </w:rPr>
        <w:t xml:space="preserve">в </w:t>
      </w:r>
      <w:r w:rsidR="00CA7C54" w:rsidRPr="00521A49">
        <w:rPr>
          <w:rFonts w:ascii="GHEA Grapalat" w:hAnsi="GHEA Grapalat"/>
        </w:rPr>
        <w:t>процедур</w:t>
      </w:r>
      <w:r w:rsidR="00D42D33" w:rsidRPr="00521A49">
        <w:rPr>
          <w:rFonts w:ascii="GHEA Grapalat" w:hAnsi="GHEA Grapalat"/>
        </w:rPr>
        <w:t>е</w:t>
      </w:r>
      <w:r w:rsidR="00CA7C54" w:rsidRPr="00521A49">
        <w:rPr>
          <w:rFonts w:ascii="GHEA Grapalat" w:hAnsi="GHEA Grapalat"/>
        </w:rPr>
        <w:t xml:space="preserve"> закупок не превышает семдесять пять</w:t>
      </w:r>
      <w:r w:rsidRPr="00521A49">
        <w:rPr>
          <w:rFonts w:ascii="GHEA Grapalat" w:hAnsi="GHEA Grapalat"/>
        </w:rPr>
        <w:t xml:space="preserve"> лотов</w:t>
      </w:r>
      <w:r w:rsidR="00CA7C54" w:rsidRPr="00521A49">
        <w:rPr>
          <w:rFonts w:ascii="GHEA Grapalat" w:hAnsi="GHEA Grapalat"/>
        </w:rPr>
        <w:t xml:space="preserve">- оценка </w:t>
      </w:r>
      <w:r w:rsidR="009A796C" w:rsidRPr="00521A49">
        <w:rPr>
          <w:rFonts w:ascii="GHEA Grapalat" w:hAnsi="GHEA Grapalat"/>
        </w:rPr>
        <w:t xml:space="preserve">заявок осуществляется в течение </w:t>
      </w:r>
      <w:r w:rsidR="00D3681C" w:rsidRPr="00521A49">
        <w:rPr>
          <w:rFonts w:ascii="GHEA Grapalat" w:hAnsi="GHEA Grapalat"/>
        </w:rPr>
        <w:t>пятнадцати</w:t>
      </w:r>
      <w:r w:rsidR="00CA7C54" w:rsidRPr="00521A49">
        <w:rPr>
          <w:rFonts w:ascii="GHEA Grapalat" w:hAnsi="GHEA Grapalat"/>
        </w:rPr>
        <w:t xml:space="preserve"> </w:t>
      </w:r>
      <w:r w:rsidR="009A796C" w:rsidRPr="00521A49">
        <w:rPr>
          <w:rFonts w:ascii="GHEA Grapalat" w:hAnsi="GHEA Grapalat"/>
        </w:rPr>
        <w:t>рабочих дней со дня истечения окончательного срока их подачи, а</w:t>
      </w:r>
      <w:r w:rsidR="00CA7C54" w:rsidRPr="00521A49">
        <w:rPr>
          <w:rFonts w:ascii="GHEA Grapalat" w:hAnsi="GHEA Grapalat"/>
        </w:rPr>
        <w:t xml:space="preserve"> при превышении-</w:t>
      </w:r>
      <w:r w:rsidR="009A796C" w:rsidRPr="00521A49">
        <w:rPr>
          <w:rFonts w:ascii="GHEA Grapalat" w:hAnsi="GHEA Grapalat"/>
        </w:rPr>
        <w:t xml:space="preserve"> в течение </w:t>
      </w:r>
      <w:r w:rsidR="000C324B" w:rsidRPr="00521A49">
        <w:rPr>
          <w:rFonts w:ascii="GHEA Grapalat" w:hAnsi="GHEA Grapalat"/>
        </w:rPr>
        <w:t>двадцати</w:t>
      </w:r>
      <w:r w:rsidR="00CA7C54" w:rsidRPr="00521A49">
        <w:rPr>
          <w:rFonts w:ascii="GHEA Grapalat" w:hAnsi="GHEA Grapalat"/>
        </w:rPr>
        <w:t xml:space="preserve"> </w:t>
      </w:r>
      <w:r w:rsidR="009A796C" w:rsidRPr="00521A49">
        <w:rPr>
          <w:rFonts w:ascii="GHEA Grapalat" w:hAnsi="GHEA Grapalat"/>
        </w:rPr>
        <w:t>рабочих дней.</w:t>
      </w:r>
    </w:p>
    <w:p w14:paraId="46E2B6C1" w14:textId="77777777" w:rsidR="00ED6836" w:rsidRPr="00521A49" w:rsidRDefault="00745561" w:rsidP="00B55614">
      <w:pPr>
        <w:widowControl w:val="0"/>
        <w:ind w:firstLine="567"/>
        <w:contextualSpacing/>
        <w:jc w:val="both"/>
        <w:rPr>
          <w:rFonts w:ascii="GHEA Grapalat" w:hAnsi="GHEA Grapalat" w:cs="Sylfaen"/>
        </w:rPr>
      </w:pPr>
      <w:r w:rsidRPr="00521A49">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521A49">
        <w:rPr>
          <w:rFonts w:ascii="GHEA Grapalat" w:hAnsi="GHEA Grapalat"/>
        </w:rPr>
        <w:t xml:space="preserve"> и оценке </w:t>
      </w:r>
      <w:r w:rsidRPr="00521A49">
        <w:rPr>
          <w:rFonts w:ascii="GHEA Grapalat" w:hAnsi="GHEA Grapalat"/>
        </w:rPr>
        <w:t xml:space="preserve">заявок комиссия отклоняет те заявки, в которых отсутствуют ценовое предложение, </w:t>
      </w:r>
      <w:r w:rsidR="006A4E85" w:rsidRPr="00521A49">
        <w:rPr>
          <w:rFonts w:ascii="GHEA Grapalat" w:hAnsi="GHEA Grapalat"/>
        </w:rPr>
        <w:t xml:space="preserve">и/или обеспечение заявки, или </w:t>
      </w:r>
      <w:r w:rsidRPr="00521A49">
        <w:rPr>
          <w:rFonts w:ascii="GHEA Grapalat" w:hAnsi="GHEA Grapalat"/>
        </w:rPr>
        <w:t>те, которые не соответствуют требованиям приглашения</w:t>
      </w:r>
      <w:r w:rsidR="00550A62" w:rsidRPr="00521A49">
        <w:rPr>
          <w:rFonts w:ascii="GHEA Grapalat" w:hAnsi="GHEA Grapalat"/>
        </w:rPr>
        <w:t>, за исключением случая, установленного пунктом 8.9 части 1 настоящего приглашения</w:t>
      </w:r>
      <w:r w:rsidRPr="00521A49">
        <w:rPr>
          <w:rFonts w:ascii="GHEA Grapalat" w:hAnsi="GHEA Grapalat"/>
        </w:rPr>
        <w:t>.</w:t>
      </w:r>
    </w:p>
    <w:p w14:paraId="0289F33E" w14:textId="77777777" w:rsidR="00B514E8" w:rsidRPr="00521A49" w:rsidRDefault="00FD2748" w:rsidP="00B55614">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4C3E56" w:rsidRPr="00521A49">
        <w:rPr>
          <w:rFonts w:ascii="GHEA Grapalat" w:hAnsi="GHEA Grapalat"/>
          <w:sz w:val="24"/>
          <w:szCs w:val="24"/>
        </w:rPr>
        <w:t>3</w:t>
      </w:r>
      <w:r w:rsidR="00D07367" w:rsidRPr="00521A49">
        <w:rPr>
          <w:rFonts w:ascii="GHEA Grapalat" w:hAnsi="GHEA Grapalat"/>
          <w:sz w:val="24"/>
          <w:szCs w:val="24"/>
        </w:rPr>
        <w:t>.</w:t>
      </w:r>
      <w:r w:rsidR="00D07367" w:rsidRPr="00521A49">
        <w:rPr>
          <w:rFonts w:ascii="GHEA Grapalat" w:hAnsi="GHEA Grapalat"/>
          <w:sz w:val="24"/>
          <w:szCs w:val="24"/>
        </w:rPr>
        <w:tab/>
      </w:r>
      <w:r w:rsidR="00D22CBB" w:rsidRPr="00521A49">
        <w:rPr>
          <w:rFonts w:ascii="GHEA Grapalat" w:hAnsi="GHEA Grapalat"/>
          <w:sz w:val="24"/>
          <w:szCs w:val="24"/>
        </w:rPr>
        <w:t>Отобранный у</w:t>
      </w:r>
      <w:r w:rsidRPr="00521A49">
        <w:rPr>
          <w:rFonts w:ascii="GHEA Grapalat" w:hAnsi="GHEA Grapalat"/>
          <w:sz w:val="24"/>
          <w:szCs w:val="24"/>
        </w:rPr>
        <w:t>частник</w:t>
      </w:r>
      <w:r w:rsidR="00DD2F66" w:rsidRPr="00521A49">
        <w:rPr>
          <w:rFonts w:ascii="GHEA Grapalat" w:hAnsi="GHEA Grapalat"/>
          <w:sz w:val="24"/>
          <w:szCs w:val="24"/>
        </w:rPr>
        <w:t xml:space="preserve"> </w:t>
      </w:r>
      <w:r w:rsidRPr="00521A49">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21A49">
        <w:rPr>
          <w:rFonts w:ascii="GHEA Grapalat" w:hAnsi="GHEA Grapalat"/>
          <w:sz w:val="24"/>
          <w:szCs w:val="24"/>
        </w:rPr>
        <w:t>отобранного</w:t>
      </w:r>
      <w:r w:rsidR="0066621D" w:rsidRPr="00521A49">
        <w:rPr>
          <w:rFonts w:ascii="GHEA Grapalat" w:hAnsi="GHEA Grapalat"/>
          <w:sz w:val="24"/>
          <w:szCs w:val="24"/>
        </w:rPr>
        <w:t xml:space="preserve"> </w:t>
      </w:r>
      <w:r w:rsidR="006D73FB" w:rsidRPr="00521A49">
        <w:rPr>
          <w:rFonts w:ascii="GHEA Grapalat" w:hAnsi="GHEA Grapalat"/>
          <w:sz w:val="24"/>
          <w:szCs w:val="24"/>
        </w:rPr>
        <w:t>или непризнанных таковыми участников</w:t>
      </w:r>
      <w:r w:rsidRPr="00521A49">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21A49">
        <w:rPr>
          <w:rFonts w:ascii="GHEA Grapalat" w:hAnsi="GHEA Grapalat"/>
          <w:sz w:val="24"/>
          <w:szCs w:val="24"/>
        </w:rPr>
        <w:t>.</w:t>
      </w:r>
    </w:p>
    <w:p w14:paraId="01453EEF" w14:textId="77777777" w:rsidR="004A0788" w:rsidRPr="00521A49" w:rsidRDefault="00FD2748" w:rsidP="00B55614">
      <w:pPr>
        <w:pStyle w:val="BodyTextIndent"/>
        <w:widowControl w:val="0"/>
        <w:tabs>
          <w:tab w:val="left" w:pos="1134"/>
        </w:tabs>
        <w:spacing w:line="240" w:lineRule="auto"/>
        <w:ind w:firstLine="567"/>
        <w:contextualSpacing/>
        <w:rPr>
          <w:rFonts w:ascii="GHEA Grapalat" w:hAnsi="GHEA Grapalat"/>
          <w:b/>
          <w:i w:val="0"/>
          <w:sz w:val="24"/>
          <w:szCs w:val="24"/>
        </w:rPr>
      </w:pPr>
      <w:r w:rsidRPr="00521A49">
        <w:rPr>
          <w:rFonts w:ascii="GHEA Grapalat" w:hAnsi="GHEA Grapalat"/>
          <w:i w:val="0"/>
          <w:sz w:val="24"/>
          <w:szCs w:val="24"/>
        </w:rPr>
        <w:t>8.</w:t>
      </w:r>
      <w:r w:rsidR="004C3E56" w:rsidRPr="00521A49">
        <w:rPr>
          <w:rFonts w:ascii="GHEA Grapalat" w:hAnsi="GHEA Grapalat"/>
          <w:i w:val="0"/>
          <w:sz w:val="24"/>
          <w:szCs w:val="24"/>
        </w:rPr>
        <w:t>4</w:t>
      </w:r>
      <w:r w:rsidR="00644850"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w:t>
      </w:r>
      <w:r w:rsidRPr="00521A49">
        <w:rPr>
          <w:rFonts w:ascii="GHEA Grapalat" w:hAnsi="GHEA Grapalat"/>
          <w:i w:val="0"/>
          <w:sz w:val="24"/>
          <w:szCs w:val="24"/>
        </w:rPr>
        <w:lastRenderedPageBreak/>
        <w:t>курсу</w:t>
      </w:r>
      <w:r w:rsidR="004A0788" w:rsidRPr="00521A49">
        <w:rPr>
          <w:rFonts w:ascii="GHEA Grapalat" w:hAnsi="GHEA Grapalat"/>
          <w:i w:val="0"/>
          <w:sz w:val="24"/>
          <w:szCs w:val="24"/>
        </w:rPr>
        <w:t xml:space="preserve"> </w:t>
      </w:r>
      <w:r w:rsidR="004A0788" w:rsidRPr="00521A49">
        <w:rPr>
          <w:rFonts w:ascii="GHEA Grapalat" w:hAnsi="GHEA Grapalat"/>
          <w:b/>
          <w:i w:val="0"/>
          <w:sz w:val="24"/>
          <w:szCs w:val="24"/>
        </w:rPr>
        <w:t>установленному Центральным банком Армении на момент вскрытия заявок.</w:t>
      </w:r>
    </w:p>
    <w:p w14:paraId="588C0D26" w14:textId="77777777" w:rsidR="00B15493" w:rsidRPr="00521A49" w:rsidRDefault="00FD2748" w:rsidP="00B55614">
      <w:pPr>
        <w:pStyle w:val="BodyTextIndent"/>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8.</w:t>
      </w:r>
      <w:r w:rsidR="001E1D4C" w:rsidRPr="00521A49">
        <w:rPr>
          <w:rFonts w:ascii="GHEA Grapalat" w:hAnsi="GHEA Grapalat"/>
          <w:i w:val="0"/>
          <w:sz w:val="24"/>
          <w:szCs w:val="24"/>
        </w:rPr>
        <w:t>5</w:t>
      </w:r>
      <w:r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521A49">
        <w:rPr>
          <w:rFonts w:ascii="GHEA Grapalat" w:hAnsi="GHEA Grapalat"/>
          <w:i w:val="0"/>
          <w:sz w:val="24"/>
          <w:szCs w:val="24"/>
        </w:rPr>
        <w:t>отобранного или непризнанных таковыми участников</w:t>
      </w:r>
      <w:r w:rsidRPr="00521A49">
        <w:rPr>
          <w:rFonts w:ascii="GHEA Grapalat" w:hAnsi="GHEA Grapalat"/>
          <w:i w:val="0"/>
          <w:sz w:val="24"/>
          <w:szCs w:val="24"/>
        </w:rPr>
        <w:t xml:space="preserve">. </w:t>
      </w:r>
      <w:r w:rsidR="002F2045" w:rsidRPr="00521A49">
        <w:rPr>
          <w:rFonts w:ascii="GHEA Grapalat" w:hAnsi="GHEA Grapalat"/>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521A49">
        <w:rPr>
          <w:rFonts w:ascii="GHEA Grapalat" w:hAnsi="GHEA Grapalat"/>
          <w:i w:val="0"/>
          <w:sz w:val="24"/>
          <w:szCs w:val="24"/>
        </w:rPr>
        <w:t>.</w:t>
      </w:r>
    </w:p>
    <w:p w14:paraId="0FE14FBB" w14:textId="77777777" w:rsidR="00F002B5" w:rsidRPr="00521A49" w:rsidRDefault="00F002B5" w:rsidP="00B55614">
      <w:pPr>
        <w:pStyle w:val="BodyTextIndent"/>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 xml:space="preserve">При равенстве предложенных </w:t>
      </w:r>
      <w:r w:rsidR="002D3CD8" w:rsidRPr="00521A49">
        <w:rPr>
          <w:rFonts w:ascii="GHEA Grapalat" w:hAnsi="GHEA Grapalat"/>
          <w:i w:val="0"/>
          <w:sz w:val="24"/>
          <w:szCs w:val="24"/>
        </w:rPr>
        <w:t>наименьших цен-:</w:t>
      </w:r>
    </w:p>
    <w:p w14:paraId="51BC7301"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186559" w:rsidRPr="00521A49">
        <w:rPr>
          <w:rFonts w:ascii="GHEA Grapalat" w:hAnsi="GHEA Grapalat"/>
          <w:sz w:val="24"/>
          <w:szCs w:val="24"/>
        </w:rPr>
        <w:tab/>
      </w:r>
      <w:r w:rsidRPr="00521A49">
        <w:rPr>
          <w:rFonts w:ascii="GHEA Grapalat" w:hAnsi="GHEA Grapalat"/>
          <w:sz w:val="24"/>
          <w:szCs w:val="24"/>
        </w:rPr>
        <w:t>для определения</w:t>
      </w:r>
      <w:r w:rsidR="005F09CE" w:rsidRPr="00521A49">
        <w:rPr>
          <w:rFonts w:ascii="GHEA Grapalat" w:hAnsi="GHEA Grapalat"/>
          <w:sz w:val="24"/>
          <w:szCs w:val="24"/>
        </w:rPr>
        <w:t xml:space="preserve"> </w:t>
      </w:r>
      <w:r w:rsidR="00FC5859" w:rsidRPr="00521A49">
        <w:rPr>
          <w:rFonts w:ascii="GHEA Grapalat" w:hAnsi="GHEA Grapalat"/>
          <w:sz w:val="24"/>
          <w:szCs w:val="24"/>
        </w:rPr>
        <w:t xml:space="preserve">отобранного </w:t>
      </w:r>
      <w:r w:rsidR="002F27C9" w:rsidRPr="00521A49">
        <w:rPr>
          <w:rFonts w:ascii="GHEA Grapalat" w:hAnsi="GHEA Grapalat"/>
          <w:sz w:val="24"/>
          <w:szCs w:val="24"/>
        </w:rPr>
        <w:t>и</w:t>
      </w:r>
      <w:r w:rsidR="00FC5859" w:rsidRPr="00521A49">
        <w:rPr>
          <w:rFonts w:ascii="GHEA Grapalat" w:hAnsi="GHEA Grapalat"/>
          <w:sz w:val="24"/>
          <w:szCs w:val="24"/>
        </w:rPr>
        <w:t xml:space="preserve"> непризнанных таковыми </w:t>
      </w:r>
      <w:r w:rsidRPr="00521A49">
        <w:rPr>
          <w:rFonts w:ascii="GHEA Grapalat" w:hAnsi="GHEA Grapalat"/>
          <w:sz w:val="24"/>
          <w:szCs w:val="24"/>
        </w:rPr>
        <w:t xml:space="preserve">участников, </w:t>
      </w:r>
      <w:r w:rsidR="00A55C6C" w:rsidRPr="00521A49">
        <w:rPr>
          <w:rFonts w:ascii="GHEA Grapalat" w:hAnsi="GHEA Grapalat"/>
          <w:sz w:val="24"/>
          <w:szCs w:val="24"/>
        </w:rPr>
        <w:t>на заседаниии комиссии с предложившими равные цены участниками,</w:t>
      </w:r>
      <w:r w:rsidRPr="00521A49">
        <w:rPr>
          <w:rFonts w:ascii="GHEA Grapalat" w:hAnsi="GHEA Grapalat"/>
          <w:sz w:val="24"/>
          <w:szCs w:val="24"/>
        </w:rPr>
        <w:t xml:space="preserve"> проводятся одновременные переговоры, если </w:t>
      </w:r>
      <w:r w:rsidR="006248D3" w:rsidRPr="00521A49">
        <w:rPr>
          <w:rFonts w:ascii="GHEA Grapalat" w:hAnsi="GHEA Grapalat"/>
          <w:sz w:val="24"/>
          <w:szCs w:val="24"/>
        </w:rPr>
        <w:t>эти</w:t>
      </w:r>
      <w:r w:rsidRPr="00521A49">
        <w:rPr>
          <w:rFonts w:ascii="GHEA Grapalat" w:hAnsi="GHEA Grapalat"/>
          <w:sz w:val="24"/>
          <w:szCs w:val="24"/>
        </w:rPr>
        <w:t xml:space="preserve"> участники (наделенные соответствующим полномочием представители)</w:t>
      </w:r>
      <w:r w:rsidR="0075330D" w:rsidRPr="00521A49">
        <w:rPr>
          <w:rFonts w:ascii="GHEA Grapalat" w:hAnsi="GHEA Grapalat"/>
          <w:sz w:val="24"/>
          <w:szCs w:val="24"/>
        </w:rPr>
        <w:t xml:space="preserve"> присутствуют на заседании,</w:t>
      </w:r>
    </w:p>
    <w:p w14:paraId="4594BE70"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б.</w:t>
      </w:r>
      <w:r w:rsidR="00186559" w:rsidRPr="00521A49">
        <w:rPr>
          <w:rFonts w:ascii="GHEA Grapalat" w:hAnsi="GHEA Grapalat"/>
          <w:sz w:val="24"/>
          <w:szCs w:val="24"/>
        </w:rPr>
        <w:tab/>
      </w:r>
      <w:r w:rsidRPr="00521A49">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521A49">
        <w:rPr>
          <w:rFonts w:ascii="GHEA Grapalat" w:hAnsi="GHEA Grapalat"/>
          <w:sz w:val="24"/>
          <w:szCs w:val="24"/>
        </w:rPr>
        <w:t>в электронной форме</w:t>
      </w:r>
      <w:r w:rsidRPr="00521A49">
        <w:rPr>
          <w:rFonts w:ascii="GHEA Grapalat" w:hAnsi="GHEA Grapalat"/>
          <w:sz w:val="24"/>
          <w:szCs w:val="24"/>
        </w:rPr>
        <w:t xml:space="preserve"> одновременно уведомляет всех участников</w:t>
      </w:r>
      <w:r w:rsidR="002615E2" w:rsidRPr="00521A49">
        <w:rPr>
          <w:rFonts w:ascii="GHEA Grapalat" w:hAnsi="GHEA Grapalat"/>
          <w:sz w:val="24"/>
          <w:szCs w:val="24"/>
        </w:rPr>
        <w:t xml:space="preserve"> представившими равные цены</w:t>
      </w:r>
      <w:r w:rsidRPr="00521A49">
        <w:rPr>
          <w:rFonts w:ascii="GHEA Grapalat" w:hAnsi="GHEA Grapalat"/>
          <w:sz w:val="24"/>
          <w:szCs w:val="24"/>
        </w:rPr>
        <w:t xml:space="preserve"> </w:t>
      </w:r>
      <w:r w:rsidR="00BB7A52" w:rsidRPr="00521A49">
        <w:rPr>
          <w:rFonts w:ascii="GHEA Grapalat" w:hAnsi="GHEA Grapalat"/>
          <w:sz w:val="24"/>
          <w:szCs w:val="24"/>
        </w:rPr>
        <w:t>об условиях, продолжительности,</w:t>
      </w:r>
      <w:r w:rsidRPr="00521A49">
        <w:rPr>
          <w:rFonts w:ascii="GHEA Grapalat" w:hAnsi="GHEA Grapalat"/>
          <w:sz w:val="24"/>
          <w:szCs w:val="24"/>
        </w:rPr>
        <w:t xml:space="preserve"> дате, времени и месте проведения одновременных переговоров по снижению цен,</w:t>
      </w:r>
    </w:p>
    <w:p w14:paraId="765A96B1"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в.</w:t>
      </w:r>
      <w:r w:rsidR="00186559" w:rsidRPr="00521A49">
        <w:rPr>
          <w:rFonts w:ascii="GHEA Grapalat" w:hAnsi="GHEA Grapalat"/>
          <w:sz w:val="24"/>
          <w:szCs w:val="24"/>
        </w:rPr>
        <w:tab/>
      </w:r>
      <w:r w:rsidRPr="00521A49">
        <w:rPr>
          <w:rFonts w:ascii="GHEA Grapalat" w:hAnsi="GHEA Grapalat"/>
          <w:sz w:val="24"/>
          <w:szCs w:val="24"/>
        </w:rPr>
        <w:t xml:space="preserve">переговоры проводятся не раннее чем на второй и не позднее чем на </w:t>
      </w:r>
      <w:r w:rsidR="00996FDC" w:rsidRPr="00521A49">
        <w:rPr>
          <w:rFonts w:ascii="GHEA Grapalat" w:hAnsi="GHEA Grapalat"/>
          <w:sz w:val="24"/>
          <w:szCs w:val="24"/>
        </w:rPr>
        <w:t xml:space="preserve">пятый </w:t>
      </w:r>
      <w:r w:rsidRPr="00521A49">
        <w:rPr>
          <w:rFonts w:ascii="GHEA Grapalat" w:hAnsi="GHEA Grapalat"/>
          <w:sz w:val="24"/>
          <w:szCs w:val="24"/>
        </w:rPr>
        <w:t>рабочий день со дня отправки извещения</w:t>
      </w:r>
      <w:r w:rsidR="00A50C53" w:rsidRPr="00521A49">
        <w:rPr>
          <w:rFonts w:ascii="GHEA Grapalat" w:hAnsi="GHEA Grapalat"/>
          <w:sz w:val="24"/>
          <w:szCs w:val="24"/>
        </w:rPr>
        <w:t>,</w:t>
      </w:r>
    </w:p>
    <w:p w14:paraId="0C53F37F"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г.</w:t>
      </w:r>
      <w:r w:rsidR="00186559" w:rsidRPr="00521A49">
        <w:rPr>
          <w:rFonts w:ascii="GHEA Grapalat" w:hAnsi="GHEA Grapalat"/>
          <w:sz w:val="24"/>
          <w:szCs w:val="24"/>
        </w:rPr>
        <w:tab/>
      </w:r>
      <w:r w:rsidRPr="00521A49">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sidRPr="00521A49">
        <w:rPr>
          <w:rFonts w:ascii="GHEA Grapalat" w:hAnsi="GHEA Grapalat"/>
          <w:sz w:val="24"/>
          <w:szCs w:val="24"/>
        </w:rPr>
        <w:t>другого участника</w:t>
      </w:r>
      <w:r w:rsidRPr="00521A49">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0BB117E5" w14:textId="77777777" w:rsidR="007460A3" w:rsidRPr="00521A49" w:rsidRDefault="007460A3"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д. 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w:t>
      </w:r>
      <w:r w:rsidR="00D3233F">
        <w:rPr>
          <w:rFonts w:ascii="GHEA Grapalat" w:hAnsi="GHEA Grapalat"/>
          <w:sz w:val="24"/>
          <w:szCs w:val="24"/>
        </w:rPr>
        <w:t>.</w:t>
      </w:r>
      <w:r w:rsidRPr="00521A49">
        <w:rPr>
          <w:rFonts w:ascii="GHEA Grapalat" w:hAnsi="GHEA Grapalat"/>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объявлятся несостоявшейся.</w:t>
      </w:r>
    </w:p>
    <w:p w14:paraId="23EE6DFB" w14:textId="77777777" w:rsidR="00B05FE6" w:rsidRPr="00521A49" w:rsidRDefault="00B05FE6"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222CDB" w:rsidRPr="00521A49">
        <w:rPr>
          <w:rFonts w:ascii="GHEA Grapalat" w:hAnsi="GHEA Grapalat"/>
          <w:sz w:val="24"/>
          <w:szCs w:val="24"/>
        </w:rPr>
        <w:t>6</w:t>
      </w:r>
      <w:r w:rsidRPr="00521A49">
        <w:rPr>
          <w:rFonts w:ascii="GHEA Grapalat" w:hAnsi="GHEA Grapalat"/>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0CFDFC18" w14:textId="77777777" w:rsidR="00B05FE6" w:rsidRPr="00521A49" w:rsidRDefault="00B05FE6"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06BCEA42" w14:textId="77777777" w:rsidR="00B514E8" w:rsidRPr="00521A49" w:rsidRDefault="00FD2748" w:rsidP="00B55614">
      <w:pPr>
        <w:widowControl w:val="0"/>
        <w:tabs>
          <w:tab w:val="left" w:pos="1134"/>
        </w:tabs>
        <w:ind w:firstLine="567"/>
        <w:contextualSpacing/>
        <w:jc w:val="both"/>
        <w:rPr>
          <w:rFonts w:ascii="GHEA Grapalat" w:hAnsi="GHEA Grapalat"/>
        </w:rPr>
      </w:pPr>
      <w:r w:rsidRPr="00521A49">
        <w:rPr>
          <w:rFonts w:ascii="GHEA Grapalat" w:hAnsi="GHEA Grapalat"/>
        </w:rPr>
        <w:t>8.</w:t>
      </w:r>
      <w:r w:rsidR="00096B2C" w:rsidRPr="00521A49">
        <w:rPr>
          <w:rFonts w:ascii="GHEA Grapalat" w:hAnsi="GHEA Grapalat"/>
        </w:rPr>
        <w:t>7</w:t>
      </w:r>
      <w:r w:rsidRPr="00521A49">
        <w:rPr>
          <w:rFonts w:ascii="GHEA Grapalat" w:hAnsi="GHEA Grapalat"/>
        </w:rPr>
        <w:t>.</w:t>
      </w:r>
      <w:r w:rsidR="00C37724" w:rsidRPr="00521A49">
        <w:rPr>
          <w:rFonts w:ascii="GHEA Grapalat" w:hAnsi="GHEA Grapalat"/>
        </w:rPr>
        <w:tab/>
      </w:r>
      <w:r w:rsidRPr="00521A49">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1A49">
        <w:rPr>
          <w:rFonts w:ascii="GHEA Grapalat" w:hAnsi="GHEA Grapalat"/>
        </w:rPr>
        <w:t xml:space="preserve">включенные в заявку </w:t>
      </w:r>
      <w:r w:rsidRPr="00521A49">
        <w:rPr>
          <w:rFonts w:ascii="GHEA Grapalat" w:hAnsi="GHEA Grapalat"/>
        </w:rPr>
        <w:t>документ</w:t>
      </w:r>
      <w:r w:rsidR="00F7541A" w:rsidRPr="00521A49">
        <w:rPr>
          <w:rFonts w:ascii="GHEA Grapalat" w:hAnsi="GHEA Grapalat"/>
        </w:rPr>
        <w:t>ы</w:t>
      </w:r>
      <w:r w:rsidRPr="00521A49">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1A49">
        <w:rPr>
          <w:rFonts w:ascii="Sylfaen" w:hAnsi="Sylfaen" w:cs="Courier New"/>
          <w:lang w:val="en-US"/>
        </w:rPr>
        <w:t> </w:t>
      </w:r>
      <w:r w:rsidRPr="00521A49">
        <w:rPr>
          <w:rFonts w:ascii="GHEA Grapalat" w:hAnsi="GHEA Grapalat"/>
        </w:rPr>
        <w:t>препятствуя нормальному функционированию комиссии.</w:t>
      </w:r>
    </w:p>
    <w:p w14:paraId="187388AC" w14:textId="77777777" w:rsidR="00AD2081" w:rsidRPr="00521A49" w:rsidRDefault="00A150A9"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lastRenderedPageBreak/>
        <w:t>8.</w:t>
      </w:r>
      <w:r w:rsidR="00917747" w:rsidRPr="00521A49">
        <w:rPr>
          <w:rFonts w:ascii="GHEA Grapalat" w:hAnsi="GHEA Grapalat"/>
          <w:sz w:val="24"/>
          <w:szCs w:val="24"/>
        </w:rPr>
        <w:t>8</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 xml:space="preserve">Если в результате оценки, проведенной в ходе заседания по вскрытию </w:t>
      </w:r>
      <w:r w:rsidR="00F00565" w:rsidRPr="00521A49">
        <w:rPr>
          <w:rFonts w:ascii="GHEA Grapalat" w:hAnsi="GHEA Grapalat"/>
          <w:sz w:val="24"/>
          <w:szCs w:val="24"/>
        </w:rPr>
        <w:t xml:space="preserve">и оценке </w:t>
      </w:r>
      <w:r w:rsidRPr="00521A49">
        <w:rPr>
          <w:rFonts w:ascii="GHEA Grapalat" w:hAnsi="GHEA Grapalat"/>
          <w:sz w:val="24"/>
          <w:szCs w:val="24"/>
        </w:rPr>
        <w:t>заявок, в заявке участника фиксируются несоответствия требованиям приглашения,</w:t>
      </w:r>
      <w:r w:rsidR="001F0DAB" w:rsidRPr="00521A49">
        <w:rPr>
          <w:rFonts w:ascii="GHEA Grapalat" w:hAnsi="GHEA Grapalat"/>
          <w:sz w:val="24"/>
          <w:szCs w:val="24"/>
        </w:rPr>
        <w:t xml:space="preserve"> </w:t>
      </w:r>
      <w:r w:rsidRPr="00521A49">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521A49">
        <w:rPr>
          <w:rFonts w:ascii="GHEA Grapalat" w:hAnsi="GHEA Grapalat"/>
          <w:sz w:val="24"/>
          <w:szCs w:val="24"/>
        </w:rPr>
        <w:t xml:space="preserve"> </w:t>
      </w:r>
      <w:r w:rsidR="001F0DAB" w:rsidRPr="00521A49">
        <w:rPr>
          <w:rFonts w:ascii="GHEA Grapalat" w:hAnsi="GHEA Grapalat"/>
          <w:sz w:val="24"/>
          <w:szCs w:val="24"/>
        </w:rPr>
        <w:t>в электронной форме</w:t>
      </w:r>
      <w:r w:rsidR="007A34A6" w:rsidRPr="00521A49">
        <w:rPr>
          <w:rFonts w:ascii="GHEA Grapalat" w:hAnsi="GHEA Grapalat"/>
          <w:sz w:val="24"/>
          <w:szCs w:val="24"/>
        </w:rPr>
        <w:t xml:space="preserve"> </w:t>
      </w:r>
      <w:r w:rsidRPr="00521A49">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234EE5C9" w14:textId="77777777" w:rsidR="003B3E74" w:rsidRPr="00521A49" w:rsidRDefault="006A3C8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521A49">
        <w:rPr>
          <w:rFonts w:ascii="GHEA Grapalat" w:hAnsi="GHEA Grapalat" w:cs="Sylfaen"/>
          <w:sz w:val="24"/>
          <w:szCs w:val="24"/>
        </w:rPr>
        <w:t>.</w:t>
      </w:r>
    </w:p>
    <w:p w14:paraId="24D20572" w14:textId="77777777" w:rsidR="00C27BA4"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0F35AE" w:rsidRPr="00521A49">
        <w:rPr>
          <w:rFonts w:ascii="GHEA Grapalat" w:hAnsi="GHEA Grapalat"/>
          <w:sz w:val="24"/>
          <w:szCs w:val="24"/>
        </w:rPr>
        <w:t>9</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521A49">
        <w:rPr>
          <w:rFonts w:ascii="GHEA Grapalat" w:hAnsi="GHEA Grapalat"/>
          <w:sz w:val="24"/>
          <w:szCs w:val="24"/>
        </w:rPr>
        <w:t>8</w:t>
      </w:r>
      <w:r w:rsidRPr="00521A49">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521A49">
        <w:rPr>
          <w:rFonts w:ascii="GHEA Grapalat" w:hAnsi="GHEA Grapalat"/>
          <w:sz w:val="24"/>
          <w:szCs w:val="24"/>
        </w:rPr>
        <w:t xml:space="preserve"> данного участника</w:t>
      </w:r>
      <w:r w:rsidRPr="00521A49">
        <w:rPr>
          <w:rFonts w:ascii="GHEA Grapalat" w:hAnsi="GHEA Grapalat"/>
          <w:sz w:val="24"/>
          <w:szCs w:val="24"/>
        </w:rPr>
        <w:t xml:space="preserve"> оценивается неуд</w:t>
      </w:r>
      <w:r w:rsidR="00A50C53" w:rsidRPr="00521A49">
        <w:rPr>
          <w:rFonts w:ascii="GHEA Grapalat" w:hAnsi="GHEA Grapalat"/>
          <w:sz w:val="24"/>
          <w:szCs w:val="24"/>
        </w:rPr>
        <w:t>овлетворительно и отклоняется</w:t>
      </w:r>
      <w:r w:rsidR="005D7FA6" w:rsidRPr="00521A49">
        <w:rPr>
          <w:rFonts w:ascii="GHEA Grapalat" w:hAnsi="GHEA Grapalat"/>
          <w:sz w:val="24"/>
          <w:szCs w:val="24"/>
        </w:rPr>
        <w:t>, а отобранным участником признается участник, занявший последующее место</w:t>
      </w:r>
      <w:r w:rsidR="00A50C53" w:rsidRPr="00521A49">
        <w:rPr>
          <w:rFonts w:ascii="GHEA Grapalat" w:hAnsi="GHEA Grapalat"/>
          <w:sz w:val="24"/>
          <w:szCs w:val="24"/>
        </w:rPr>
        <w:t>.</w:t>
      </w:r>
    </w:p>
    <w:p w14:paraId="2827AD73" w14:textId="77777777" w:rsidR="006A649A" w:rsidRPr="00521A49" w:rsidRDefault="00A150A9" w:rsidP="00B55614">
      <w:pPr>
        <w:pStyle w:val="BodyTextIndent2"/>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8.1</w:t>
      </w:r>
      <w:r w:rsidR="00B81197" w:rsidRPr="00521A49">
        <w:rPr>
          <w:rFonts w:ascii="GHEA Grapalat" w:hAnsi="GHEA Grapalat"/>
          <w:sz w:val="24"/>
          <w:szCs w:val="24"/>
        </w:rPr>
        <w:t>0</w:t>
      </w:r>
      <w:r w:rsidRPr="00521A49">
        <w:rPr>
          <w:rFonts w:ascii="GHEA Grapalat" w:hAnsi="GHEA Grapalat"/>
          <w:sz w:val="24"/>
          <w:szCs w:val="24"/>
        </w:rPr>
        <w:t>.</w:t>
      </w:r>
      <w:r w:rsidR="00213830" w:rsidRPr="00521A49">
        <w:rPr>
          <w:rFonts w:ascii="GHEA Grapalat" w:hAnsi="GHEA Grapalat"/>
          <w:sz w:val="24"/>
          <w:szCs w:val="24"/>
        </w:rPr>
        <w:tab/>
      </w:r>
      <w:r w:rsidR="006A649A" w:rsidRPr="00521A49">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521A49" w:rsidDel="00A5199D">
        <w:rPr>
          <w:rFonts w:ascii="GHEA Grapalat" w:hAnsi="GHEA Grapalat"/>
          <w:sz w:val="24"/>
          <w:szCs w:val="24"/>
        </w:rPr>
        <w:t xml:space="preserve"> </w:t>
      </w:r>
      <w:r w:rsidR="006A649A" w:rsidRPr="00521A4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1535CFC0" w14:textId="77777777" w:rsidR="00EA58C8" w:rsidRPr="00521A49" w:rsidRDefault="00A150A9" w:rsidP="00B55614">
      <w:pPr>
        <w:pStyle w:val="BodyTextIndent2"/>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B55371" w:rsidRPr="00521A49">
        <w:rPr>
          <w:rFonts w:ascii="GHEA Grapalat" w:hAnsi="GHEA Grapalat"/>
          <w:sz w:val="24"/>
          <w:szCs w:val="24"/>
        </w:rPr>
        <w:t>1</w:t>
      </w:r>
      <w:r w:rsidR="004409B1"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После вскрытия</w:t>
      </w:r>
      <w:r w:rsidR="00895E05" w:rsidRPr="00521A49">
        <w:rPr>
          <w:rFonts w:ascii="GHEA Grapalat" w:hAnsi="GHEA Grapalat"/>
          <w:sz w:val="24"/>
          <w:szCs w:val="24"/>
        </w:rPr>
        <w:t xml:space="preserve"> и оценки</w:t>
      </w:r>
      <w:r w:rsidRPr="00521A49">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521A49">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21A49">
        <w:rPr>
          <w:rFonts w:ascii="GHEA Grapalat" w:hAnsi="GHEA Grapalat"/>
          <w:sz w:val="24"/>
          <w:szCs w:val="24"/>
        </w:rPr>
        <w:t>.</w:t>
      </w:r>
    </w:p>
    <w:p w14:paraId="4C6FAA5A" w14:textId="77777777" w:rsidR="00E65F37" w:rsidRPr="00521A49" w:rsidRDefault="00A150A9" w:rsidP="00B55614">
      <w:pPr>
        <w:pStyle w:val="BodyTextIndent2"/>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696900" w:rsidRPr="00521A49">
        <w:rPr>
          <w:rFonts w:ascii="GHEA Grapalat" w:hAnsi="GHEA Grapalat"/>
          <w:sz w:val="24"/>
          <w:szCs w:val="24"/>
        </w:rPr>
        <w:t>2</w:t>
      </w:r>
      <w:r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Не позднее чем на следующий рабочий день после завершения заседания по вскрытию</w:t>
      </w:r>
      <w:r w:rsidR="001E4A24" w:rsidRPr="00521A49">
        <w:rPr>
          <w:rFonts w:ascii="GHEA Grapalat" w:hAnsi="GHEA Grapalat"/>
          <w:sz w:val="24"/>
          <w:szCs w:val="24"/>
        </w:rPr>
        <w:t xml:space="preserve"> и оценке</w:t>
      </w:r>
      <w:r w:rsidRPr="00521A49">
        <w:rPr>
          <w:rFonts w:ascii="GHEA Grapalat" w:hAnsi="GHEA Grapalat"/>
          <w:sz w:val="24"/>
          <w:szCs w:val="24"/>
        </w:rPr>
        <w:t xml:space="preserve"> заявок секретарь комиссии: </w:t>
      </w:r>
    </w:p>
    <w:p w14:paraId="72E721F9" w14:textId="77777777" w:rsidR="00A24827" w:rsidRPr="00521A49" w:rsidRDefault="00A24827" w:rsidP="00B55614">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1)</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воспроизведенный (отсканированный) с</w:t>
      </w:r>
      <w:r w:rsidR="00DC64B5" w:rsidRPr="00521A49">
        <w:rPr>
          <w:rFonts w:ascii="Sylfaen" w:hAnsi="Sylfaen" w:cs="Courier New"/>
          <w:sz w:val="24"/>
          <w:szCs w:val="24"/>
          <w:lang w:val="en-US"/>
        </w:rPr>
        <w:t> </w:t>
      </w:r>
      <w:r w:rsidRPr="00521A49">
        <w:rPr>
          <w:rFonts w:ascii="GHEA Grapalat" w:hAnsi="GHEA Grapalat"/>
          <w:sz w:val="24"/>
          <w:szCs w:val="24"/>
        </w:rPr>
        <w:t>оригинала вариант протокола заседания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w:t>
      </w:r>
      <w:r w:rsidR="001E4A24" w:rsidRPr="00521A49">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280F4126" w14:textId="77777777" w:rsidR="008B73CD" w:rsidRPr="00521A49" w:rsidRDefault="008B73CD" w:rsidP="00B55614">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2)</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воспроизведенные (отсканированные) с</w:t>
      </w:r>
      <w:r w:rsidR="00DC64B5" w:rsidRPr="00521A49">
        <w:rPr>
          <w:rFonts w:ascii="Sylfaen" w:hAnsi="Sylfaen" w:cs="Courier New"/>
          <w:sz w:val="24"/>
          <w:szCs w:val="24"/>
          <w:lang w:val="en-US"/>
        </w:rPr>
        <w:t> </w:t>
      </w:r>
      <w:r w:rsidRPr="00521A49">
        <w:rPr>
          <w:rFonts w:ascii="GHEA Grapalat" w:hAnsi="GHEA Grapalat"/>
          <w:sz w:val="24"/>
          <w:szCs w:val="24"/>
        </w:rPr>
        <w:t>подписанных им и присутствующими на заседании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21A49">
        <w:rPr>
          <w:rFonts w:ascii="GHEA Grapalat" w:hAnsi="GHEA Grapalat"/>
          <w:sz w:val="24"/>
          <w:szCs w:val="24"/>
        </w:rPr>
        <w:t xml:space="preserve"> и оценке</w:t>
      </w:r>
      <w:r w:rsidRPr="00521A49">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C4313A9" w14:textId="77777777" w:rsidR="00513369" w:rsidRDefault="008769B4" w:rsidP="00513369">
      <w:pPr>
        <w:widowControl w:val="0"/>
        <w:tabs>
          <w:tab w:val="left" w:pos="1276"/>
        </w:tabs>
        <w:spacing w:after="160"/>
        <w:ind w:firstLine="567"/>
        <w:jc w:val="both"/>
        <w:rPr>
          <w:rFonts w:ascii="GHEA Grapalat" w:hAnsi="GHEA Grapalat"/>
        </w:rPr>
      </w:pPr>
      <w:r w:rsidRPr="00521A49">
        <w:rPr>
          <w:rFonts w:ascii="GHEA Grapalat" w:hAnsi="GHEA Grapalat"/>
        </w:rPr>
        <w:t>8.</w:t>
      </w:r>
      <w:r w:rsidR="005B6DCF" w:rsidRPr="00521A49">
        <w:rPr>
          <w:rFonts w:ascii="GHEA Grapalat" w:hAnsi="GHEA Grapalat"/>
          <w:lang w:val="hy-AM"/>
        </w:rPr>
        <w:t>1</w:t>
      </w:r>
      <w:r w:rsidR="00762474" w:rsidRPr="00521A49">
        <w:rPr>
          <w:rFonts w:ascii="GHEA Grapalat" w:hAnsi="GHEA Grapalat"/>
        </w:rPr>
        <w:t>3</w:t>
      </w:r>
      <w:r w:rsidR="00493CC7" w:rsidRPr="00521A49">
        <w:rPr>
          <w:rFonts w:ascii="GHEA Grapalat" w:hAnsi="GHEA Grapalat"/>
        </w:rPr>
        <w:t>.</w:t>
      </w:r>
      <w:r w:rsidR="00493CC7" w:rsidRPr="00521A49">
        <w:rPr>
          <w:rFonts w:ascii="GHEA Grapalat" w:hAnsi="GHEA Grapalat"/>
        </w:rPr>
        <w:tab/>
      </w:r>
      <w:r w:rsidR="00513369" w:rsidRPr="00551FD6">
        <w:rPr>
          <w:rFonts w:ascii="GHEA Grapalat" w:hAnsi="GHEA Grapalat"/>
        </w:rPr>
        <w:t xml:space="preserve">В случае выявления </w:t>
      </w:r>
      <w:r w:rsidR="00513369" w:rsidRPr="00681C1F">
        <w:rPr>
          <w:rFonts w:ascii="GHEA Grapalat" w:hAnsi="GHEA Grapalat"/>
          <w:color w:val="000000" w:themeColor="text1"/>
        </w:rPr>
        <w:t xml:space="preserve">оснований, предусмотренных пунктом 6 части 1 статьи 6 Закона, </w:t>
      </w:r>
      <w:r w:rsidR="00513369"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513369" w:rsidRPr="00DB680D">
        <w:rPr>
          <w:rFonts w:ascii="GHEA Grapalat" w:hAnsi="GHEA Grapalat"/>
        </w:rPr>
        <w:t xml:space="preserve">. Мотивированное решение руководителя </w:t>
      </w:r>
      <w:r w:rsidR="00513369" w:rsidRPr="00982592">
        <w:rPr>
          <w:rFonts w:ascii="GHEA Grapalat" w:hAnsi="GHEA Grapalat"/>
        </w:rPr>
        <w:t>заказчика уполномоченный орган публикует в бюллетене</w:t>
      </w:r>
      <w:r w:rsidR="00513369" w:rsidRPr="009022F9">
        <w:rPr>
          <w:rFonts w:ascii="GHEA Grapalat" w:hAnsi="GHEA Grapalat"/>
        </w:rPr>
        <w:t xml:space="preserve"> </w:t>
      </w:r>
      <w:r w:rsidR="00513369">
        <w:rPr>
          <w:rFonts w:ascii="GHEA Grapalat" w:hAnsi="GHEA Grapalat"/>
        </w:rPr>
        <w:t xml:space="preserve">в течение пяти рабочих дней, </w:t>
      </w:r>
      <w:r w:rsidR="00513369">
        <w:rPr>
          <w:rStyle w:val="ezkurwreuab5ozgtqnkl"/>
          <w:rFonts w:ascii="GHEA Grapalat" w:hAnsi="GHEA Grapalat"/>
        </w:rPr>
        <w:t>следующих</w:t>
      </w:r>
      <w:r w:rsidR="00513369">
        <w:rPr>
          <w:rFonts w:ascii="GHEA Grapalat" w:hAnsi="GHEA Grapalat"/>
        </w:rPr>
        <w:t xml:space="preserve"> </w:t>
      </w:r>
      <w:r w:rsidR="00513369">
        <w:rPr>
          <w:rStyle w:val="ezkurwreuab5ozgtqnkl"/>
          <w:rFonts w:ascii="GHEA Grapalat" w:hAnsi="GHEA Grapalat"/>
        </w:rPr>
        <w:t>за днем</w:t>
      </w:r>
      <w:r w:rsidR="00513369">
        <w:rPr>
          <w:rFonts w:ascii="GHEA Grapalat" w:hAnsi="GHEA Grapalat"/>
        </w:rPr>
        <w:t xml:space="preserve"> </w:t>
      </w:r>
      <w:r w:rsidR="00513369">
        <w:rPr>
          <w:rStyle w:val="ezkurwreuab5ozgtqnkl"/>
          <w:rFonts w:ascii="GHEA Grapalat" w:hAnsi="GHEA Grapalat"/>
        </w:rPr>
        <w:t>получения</w:t>
      </w:r>
      <w:r w:rsidR="00513369">
        <w:rPr>
          <w:rFonts w:ascii="GHEA Grapalat" w:hAnsi="GHEA Grapalat"/>
        </w:rPr>
        <w:t xml:space="preserve"> </w:t>
      </w:r>
      <w:r w:rsidR="00513369">
        <w:rPr>
          <w:rStyle w:val="ezkurwreuab5ozgtqnkl"/>
          <w:rFonts w:ascii="GHEA Grapalat" w:hAnsi="GHEA Grapalat"/>
        </w:rPr>
        <w:t>решения</w:t>
      </w:r>
      <w:r w:rsidR="00513369" w:rsidRPr="00982592">
        <w:rPr>
          <w:rFonts w:ascii="GHEA Grapalat" w:hAnsi="GHEA Grapalat"/>
        </w:rPr>
        <w:t>.</w:t>
      </w:r>
      <w:r w:rsidR="00513369" w:rsidRPr="00570BBD">
        <w:t xml:space="preserve"> </w:t>
      </w:r>
      <w:r w:rsidR="00513369" w:rsidRPr="00551FD6">
        <w:rPr>
          <w:rFonts w:ascii="GHEA Grapalat" w:hAnsi="GHEA Grapalat"/>
        </w:rPr>
        <w:t xml:space="preserve">При этом указанное в настоящем пункте решение руководитель заказчика выносит </w:t>
      </w:r>
      <w:r w:rsidR="00513369">
        <w:rPr>
          <w:rFonts w:ascii="GHEA Grapalat" w:hAnsi="GHEA Grapalat"/>
        </w:rPr>
        <w:t>на десятый день</w:t>
      </w:r>
      <w:r w:rsidR="00513369" w:rsidRPr="00551FD6">
        <w:rPr>
          <w:rFonts w:ascii="GHEA Grapalat" w:hAnsi="GHEA Grapalat"/>
        </w:rPr>
        <w:t xml:space="preserve"> следующи</w:t>
      </w:r>
      <w:r w:rsidR="00513369">
        <w:rPr>
          <w:rFonts w:ascii="GHEA Grapalat" w:hAnsi="GHEA Grapalat"/>
        </w:rPr>
        <w:t>й</w:t>
      </w:r>
      <w:r w:rsidR="00513369" w:rsidRPr="00551FD6">
        <w:rPr>
          <w:rFonts w:ascii="GHEA Grapalat" w:hAnsi="GHEA Grapalat"/>
        </w:rPr>
        <w:t xml:space="preserve"> за </w:t>
      </w:r>
      <w:r w:rsidR="00513369">
        <w:rPr>
          <w:rFonts w:ascii="GHEA Grapalat" w:hAnsi="GHEA Grapalat"/>
        </w:rPr>
        <w:t>д</w:t>
      </w:r>
      <w:r w:rsidR="00513369" w:rsidRPr="00551FD6">
        <w:rPr>
          <w:rFonts w:ascii="GHEA Grapalat" w:hAnsi="GHEA Grapalat"/>
        </w:rPr>
        <w:t>нем объявления процедуры закуп</w:t>
      </w:r>
      <w:r w:rsidR="00513369">
        <w:rPr>
          <w:rFonts w:ascii="GHEA Grapalat" w:hAnsi="GHEA Grapalat"/>
        </w:rPr>
        <w:t>ки</w:t>
      </w:r>
      <w:r w:rsidR="00513369" w:rsidRPr="00551FD6">
        <w:rPr>
          <w:rFonts w:ascii="GHEA Grapalat" w:hAnsi="GHEA Grapalat"/>
        </w:rPr>
        <w:t xml:space="preserve"> несостоявшейся или опубликования </w:t>
      </w:r>
      <w:r w:rsidR="00513369" w:rsidRPr="00551FD6">
        <w:rPr>
          <w:rFonts w:ascii="GHEA Grapalat" w:hAnsi="GHEA Grapalat"/>
        </w:rPr>
        <w:lastRenderedPageBreak/>
        <w:t>объявления о заключенном договоре</w:t>
      </w:r>
      <w:r w:rsidR="00513369">
        <w:rPr>
          <w:rFonts w:ascii="GHEA Grapalat" w:hAnsi="GHEA Grapalat"/>
        </w:rPr>
        <w:t>,</w:t>
      </w:r>
      <w:r w:rsidR="00513369" w:rsidRPr="00551FD6">
        <w:rPr>
          <w:rFonts w:ascii="GHEA Grapalat" w:hAnsi="GHEA Grapalat"/>
        </w:rPr>
        <w:t xml:space="preserve"> или опубликования объявления</w:t>
      </w:r>
      <w:r w:rsidR="00513369">
        <w:rPr>
          <w:rFonts w:ascii="GHEA Grapalat" w:hAnsi="GHEA Grapalat"/>
        </w:rPr>
        <w:t xml:space="preserve"> (уведомления)</w:t>
      </w:r>
      <w:r w:rsidR="00513369" w:rsidRPr="00551FD6">
        <w:rPr>
          <w:rFonts w:ascii="GHEA Grapalat" w:hAnsi="GHEA Grapalat"/>
        </w:rPr>
        <w:t xml:space="preserve"> о расторжении договора в одностороннем порядке</w:t>
      </w:r>
      <w:r w:rsidR="00513369">
        <w:rPr>
          <w:rFonts w:ascii="GHEA Grapalat" w:hAnsi="GHEA Grapalat"/>
        </w:rPr>
        <w:t xml:space="preserve">. </w:t>
      </w:r>
      <w:r w:rsidR="00513369"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13369">
        <w:rPr>
          <w:rFonts w:ascii="GHEA Grapalat" w:hAnsi="GHEA Grapalat"/>
        </w:rPr>
        <w:t xml:space="preserve">. </w:t>
      </w:r>
      <w:r w:rsidR="00513369"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13369">
        <w:rPr>
          <w:rFonts w:ascii="GHEA Grapalat" w:hAnsi="GHEA Grapalat"/>
        </w:rPr>
        <w:t>на пятый</w:t>
      </w:r>
      <w:r w:rsidR="00513369" w:rsidRPr="00AA7DF7">
        <w:rPr>
          <w:rFonts w:ascii="GHEA Grapalat" w:hAnsi="GHEA Grapalat"/>
        </w:rPr>
        <w:t xml:space="preserve"> д</w:t>
      </w:r>
      <w:r w:rsidR="00513369">
        <w:rPr>
          <w:rFonts w:ascii="GHEA Grapalat" w:hAnsi="GHEA Grapalat"/>
        </w:rPr>
        <w:t>е</w:t>
      </w:r>
      <w:r w:rsidR="00513369" w:rsidRPr="00AA7DF7">
        <w:rPr>
          <w:rFonts w:ascii="GHEA Grapalat" w:hAnsi="GHEA Grapalat"/>
        </w:rPr>
        <w:t>н</w:t>
      </w:r>
      <w:r w:rsidR="00513369">
        <w:rPr>
          <w:rFonts w:ascii="GHEA Grapalat" w:hAnsi="GHEA Grapalat"/>
        </w:rPr>
        <w:t>ь, следующий</w:t>
      </w:r>
      <w:r w:rsidR="00513369"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13369">
        <w:rPr>
          <w:rFonts w:ascii="GHEA Grapalat" w:hAnsi="GHEA Grapalat"/>
        </w:rPr>
        <w:t xml:space="preserve">обжаловании </w:t>
      </w:r>
      <w:r w:rsidR="00513369" w:rsidRPr="00AA7DF7">
        <w:rPr>
          <w:rFonts w:ascii="GHEA Grapalat" w:hAnsi="GHEA Grapalat"/>
        </w:rPr>
        <w:t>решения участником по состоянию на сороковой день после получения решения</w:t>
      </w:r>
      <w:r w:rsidR="00513369">
        <w:rPr>
          <w:rFonts w:ascii="GHEA Grapalat" w:hAnsi="GHEA Grapalat"/>
        </w:rPr>
        <w:t xml:space="preserve"> </w:t>
      </w:r>
      <w:r w:rsidR="00513369" w:rsidRPr="00AA7DF7">
        <w:rPr>
          <w:rFonts w:ascii="GHEA Grapalat" w:hAnsi="GHEA Grapalat"/>
        </w:rPr>
        <w:t>-</w:t>
      </w:r>
      <w:r w:rsidR="00513369">
        <w:rPr>
          <w:rFonts w:ascii="GHEA Grapalat" w:hAnsi="GHEA Grapalat"/>
        </w:rPr>
        <w:t xml:space="preserve"> на пятый день</w:t>
      </w:r>
      <w:r w:rsidR="00513369" w:rsidRPr="00AA7DF7">
        <w:rPr>
          <w:rFonts w:ascii="GHEA Grapalat" w:hAnsi="GHEA Grapalat"/>
        </w:rPr>
        <w:t>, следующ</w:t>
      </w:r>
      <w:r w:rsidR="00513369">
        <w:rPr>
          <w:rFonts w:ascii="GHEA Grapalat" w:hAnsi="GHEA Grapalat"/>
        </w:rPr>
        <w:t>ий</w:t>
      </w:r>
      <w:r w:rsidR="00513369" w:rsidRPr="00AA7DF7">
        <w:rPr>
          <w:rFonts w:ascii="GHEA Grapalat" w:hAnsi="GHEA Grapalat"/>
        </w:rPr>
        <w:t xml:space="preserve"> за днем вступления в силу заключительного судебного акта по данному</w:t>
      </w:r>
      <w:r w:rsidR="00513369">
        <w:rPr>
          <w:rFonts w:ascii="GHEA Grapalat" w:hAnsi="GHEA Grapalat"/>
        </w:rPr>
        <w:t xml:space="preserve"> судебному делу,</w:t>
      </w:r>
      <w:r w:rsidR="00513369" w:rsidRPr="00570BBD">
        <w:t xml:space="preserve"> </w:t>
      </w:r>
      <w:r w:rsidR="00513369" w:rsidRPr="006F0326">
        <w:rPr>
          <w:rFonts w:ascii="GHEA Grapalat" w:hAnsi="GHEA Grapalat"/>
        </w:rPr>
        <w:t>если по результатам судебного разбирательства возможность исполнения решения не исчезла</w:t>
      </w:r>
      <w:r w:rsidR="00513369">
        <w:rPr>
          <w:rFonts w:ascii="GHEA Grapalat" w:hAnsi="GHEA Grapalat"/>
        </w:rPr>
        <w:t>.</w:t>
      </w:r>
    </w:p>
    <w:p w14:paraId="645637D3" w14:textId="77777777" w:rsidR="00B24E4B" w:rsidRPr="00521A49" w:rsidRDefault="000E53B7" w:rsidP="00B55614">
      <w:pPr>
        <w:widowControl w:val="0"/>
        <w:tabs>
          <w:tab w:val="left" w:pos="1276"/>
        </w:tabs>
        <w:ind w:firstLine="567"/>
        <w:contextualSpacing/>
        <w:rPr>
          <w:rFonts w:ascii="GHEA Grapalat" w:hAnsi="GHEA Grapalat"/>
        </w:rPr>
      </w:pPr>
      <w:r w:rsidRPr="00521A49">
        <w:rPr>
          <w:rFonts w:ascii="GHEA Grapalat" w:hAnsi="GHEA Grapalat"/>
        </w:rPr>
        <w:t>Е</w:t>
      </w:r>
      <w:r w:rsidR="00B24E4B" w:rsidRPr="00521A49">
        <w:rPr>
          <w:rFonts w:ascii="GHEA Grapalat" w:hAnsi="GHEA Grapalat"/>
        </w:rPr>
        <w:t>сли:</w:t>
      </w:r>
    </w:p>
    <w:p w14:paraId="5AA87630" w14:textId="77777777" w:rsidR="00B24E4B" w:rsidRPr="00521A49" w:rsidRDefault="00B24E4B" w:rsidP="00B55614">
      <w:pPr>
        <w:pStyle w:val="ListParagraph"/>
        <w:widowControl w:val="0"/>
        <w:numPr>
          <w:ilvl w:val="0"/>
          <w:numId w:val="31"/>
        </w:numPr>
        <w:ind w:left="0" w:firstLine="567"/>
        <w:contextualSpacing/>
        <w:jc w:val="both"/>
        <w:rPr>
          <w:rFonts w:ascii="GHEA Grapalat" w:hAnsi="GHEA Grapalat"/>
        </w:rPr>
      </w:pPr>
      <w:r w:rsidRPr="00521A49">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0BCAF5CB" w14:textId="77777777" w:rsidR="00CA071A" w:rsidRPr="00521A49" w:rsidRDefault="00CA071A" w:rsidP="00B55614">
      <w:pPr>
        <w:pStyle w:val="ListParagraph"/>
        <w:widowControl w:val="0"/>
        <w:numPr>
          <w:ilvl w:val="0"/>
          <w:numId w:val="31"/>
        </w:numPr>
        <w:ind w:left="0" w:firstLine="567"/>
        <w:contextualSpacing/>
        <w:jc w:val="both"/>
        <w:rPr>
          <w:rFonts w:ascii="GHEA Grapalat" w:hAnsi="GHEA Grapalat"/>
        </w:rPr>
      </w:pPr>
      <w:r w:rsidRPr="00521A49">
        <w:rPr>
          <w:rFonts w:ascii="GHEA Grapalat" w:hAnsi="GHEA Grapalat"/>
        </w:rPr>
        <w:t xml:space="preserve">выплата участником </w:t>
      </w:r>
      <w:r w:rsidR="002550CD" w:rsidRPr="00B24E4B">
        <w:rPr>
          <w:rFonts w:ascii="GHEA Grapalat" w:hAnsi="GHEA Grapalat"/>
        </w:rPr>
        <w:t xml:space="preserve">или лицом, заключившим договор, суммы обеспечения заявки, договора и (или) квалификации </w:t>
      </w:r>
      <w:r w:rsidR="002550CD" w:rsidRPr="00357DB8">
        <w:rPr>
          <w:rFonts w:ascii="GHEA Grapalat" w:hAnsi="GHEA Grapalat"/>
        </w:rPr>
        <w:t>была осуществлена</w:t>
      </w:r>
      <w:r w:rsidR="002550CD" w:rsidRPr="00B24E4B">
        <w:rPr>
          <w:rFonts w:ascii="GHEA Grapalat" w:hAnsi="GHEA Grapalat"/>
        </w:rPr>
        <w:t xml:space="preserve"> по истечении срока представления решения уполномоченному органу, но не позднее </w:t>
      </w:r>
      <w:r w:rsidR="002550CD" w:rsidRPr="00155453">
        <w:rPr>
          <w:rFonts w:ascii="GHEA Grapalat" w:hAnsi="GHEA Grapalat"/>
        </w:rPr>
        <w:t xml:space="preserve">истечения </w:t>
      </w:r>
      <w:r w:rsidR="002550CD" w:rsidRPr="006E181F">
        <w:rPr>
          <w:rFonts w:ascii="GHEA Grapalat" w:hAnsi="GHEA Grapalat"/>
        </w:rPr>
        <w:t>сорокодневного срока</w:t>
      </w:r>
      <w:r w:rsidR="002550CD" w:rsidRPr="00155453" w:rsidDel="00F97C74">
        <w:rPr>
          <w:rFonts w:ascii="GHEA Grapalat" w:hAnsi="GHEA Grapalat"/>
        </w:rPr>
        <w:t xml:space="preserve"> </w:t>
      </w:r>
      <w:r w:rsidR="002550CD" w:rsidRPr="00155453">
        <w:rPr>
          <w:rFonts w:ascii="GHEA Grapalat" w:hAnsi="GHEA Grapalat"/>
        </w:rPr>
        <w:t>установленн</w:t>
      </w:r>
      <w:r w:rsidR="002550CD" w:rsidRPr="00357DB8">
        <w:rPr>
          <w:rFonts w:ascii="GHEA Grapalat" w:hAnsi="GHEA Grapalat"/>
        </w:rPr>
        <w:t>ого</w:t>
      </w:r>
      <w:r w:rsidR="002550CD" w:rsidRPr="00155453">
        <w:rPr>
          <w:rFonts w:ascii="GHEA Grapalat" w:hAnsi="GHEA Grapalat"/>
        </w:rPr>
        <w:t xml:space="preserve"> для включения уполномоченным органом участника </w:t>
      </w:r>
      <w:r w:rsidR="002550CD" w:rsidRPr="00B24E4B">
        <w:rPr>
          <w:rFonts w:ascii="GHEA Grapalat" w:hAnsi="GHEA Grapalat"/>
        </w:rPr>
        <w:t xml:space="preserve"> в список, </w:t>
      </w:r>
      <w:r w:rsidR="002550CD"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2550CD">
        <w:rPr>
          <w:rFonts w:ascii="GHEA Grapalat" w:hAnsi="GHEA Grapalat"/>
        </w:rPr>
        <w:t xml:space="preserve"> </w:t>
      </w:r>
      <w:r w:rsidR="002550CD"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044424DF" w14:textId="77777777" w:rsidR="00C20AD3" w:rsidRPr="00521A49" w:rsidRDefault="00D44120" w:rsidP="00B55614">
      <w:pPr>
        <w:widowControl w:val="0"/>
        <w:tabs>
          <w:tab w:val="left" w:pos="1134"/>
        </w:tabs>
        <w:ind w:firstLine="567"/>
        <w:contextualSpacing/>
        <w:jc w:val="both"/>
        <w:rPr>
          <w:rFonts w:ascii="GHEA Grapalat" w:hAnsi="GHEA Grapalat"/>
        </w:rPr>
      </w:pPr>
      <w:r w:rsidRPr="00637CD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Pr="00F01662">
        <w:rPr>
          <w:rFonts w:ascii="GHEA Grapalat" w:hAnsi="GHEA Grapalat" w:cs="Sylfaen"/>
        </w:rPr>
        <w:t xml:space="preserve"> </w:t>
      </w:r>
      <w:r>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4547345C" w14:textId="77777777" w:rsidR="00A63D83" w:rsidRPr="00521A49" w:rsidRDefault="00A63D83" w:rsidP="00B55614">
      <w:pPr>
        <w:widowControl w:val="0"/>
        <w:tabs>
          <w:tab w:val="left" w:pos="1276"/>
        </w:tabs>
        <w:ind w:firstLine="567"/>
        <w:contextualSpacing/>
        <w:jc w:val="both"/>
        <w:rPr>
          <w:rFonts w:ascii="GHEA Grapalat" w:hAnsi="GHEA Grapalat"/>
        </w:rPr>
      </w:pPr>
      <w:r w:rsidRPr="00521A49">
        <w:rPr>
          <w:rFonts w:ascii="GHEA Grapalat" w:hAnsi="GHEA Grapalat"/>
        </w:rPr>
        <w:t>8.1</w:t>
      </w:r>
      <w:r w:rsidR="008067C5" w:rsidRPr="00521A49">
        <w:rPr>
          <w:rFonts w:ascii="GHEA Grapalat" w:hAnsi="GHEA Grapalat"/>
        </w:rPr>
        <w:t>4</w:t>
      </w:r>
      <w:r w:rsidR="00A31DCA" w:rsidRPr="00521A49">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57B093D9" w14:textId="77777777" w:rsidR="00A23E7B" w:rsidRPr="00521A49" w:rsidRDefault="00E64D24" w:rsidP="00B55614">
      <w:pPr>
        <w:pStyle w:val="norm"/>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FE1D95" w:rsidRPr="00521A49">
        <w:rPr>
          <w:rFonts w:ascii="GHEA Grapalat" w:hAnsi="GHEA Grapalat"/>
          <w:sz w:val="24"/>
          <w:szCs w:val="24"/>
        </w:rPr>
        <w:t>5</w:t>
      </w:r>
      <w:r w:rsidRPr="00521A49">
        <w:rPr>
          <w:rFonts w:ascii="GHEA Grapalat" w:hAnsi="GHEA Grapalat"/>
          <w:sz w:val="24"/>
          <w:szCs w:val="24"/>
        </w:rPr>
        <w:t xml:space="preserve"> </w:t>
      </w:r>
      <w:r w:rsidR="00A74478" w:rsidRPr="00521A49">
        <w:rPr>
          <w:rFonts w:ascii="GHEA Grapalat" w:hAnsi="GHEA Grapalat"/>
          <w:sz w:val="24"/>
          <w:szCs w:val="24"/>
        </w:rPr>
        <w:t>Документы, указанные в пунктах 8.</w:t>
      </w:r>
      <w:r w:rsidR="00D0532E" w:rsidRPr="00521A49">
        <w:rPr>
          <w:rFonts w:ascii="GHEA Grapalat" w:hAnsi="GHEA Grapalat"/>
          <w:sz w:val="24"/>
          <w:szCs w:val="24"/>
        </w:rPr>
        <w:t>8</w:t>
      </w:r>
      <w:r w:rsidR="00A74478" w:rsidRPr="00521A49">
        <w:rPr>
          <w:rFonts w:ascii="GHEA Grapalat" w:hAnsi="GHEA Grapalat"/>
          <w:sz w:val="24"/>
          <w:szCs w:val="24"/>
        </w:rPr>
        <w:t xml:space="preserve"> и 8.</w:t>
      </w:r>
      <w:r w:rsidR="00D0532E" w:rsidRPr="00521A49">
        <w:rPr>
          <w:rFonts w:ascii="GHEA Grapalat" w:hAnsi="GHEA Grapalat"/>
          <w:sz w:val="24"/>
          <w:szCs w:val="24"/>
        </w:rPr>
        <w:t>9</w:t>
      </w:r>
      <w:r w:rsidR="00A74478" w:rsidRPr="00521A49">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521A49">
        <w:rPr>
          <w:rFonts w:ascii="GHEA Grapalat" w:hAnsi="GHEA Grapalat"/>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2C24D149" w14:textId="77777777" w:rsidR="002B121D" w:rsidRPr="00521A49" w:rsidRDefault="00A150A9" w:rsidP="00B55614">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521A49">
        <w:rPr>
          <w:rFonts w:ascii="GHEA Grapalat" w:hAnsi="GHEA Grapalat"/>
          <w:sz w:val="24"/>
          <w:szCs w:val="24"/>
        </w:rPr>
        <w:t>8.</w:t>
      </w:r>
      <w:r w:rsidR="0093610F" w:rsidRPr="00521A49">
        <w:rPr>
          <w:rFonts w:ascii="GHEA Grapalat" w:hAnsi="GHEA Grapalat"/>
          <w:sz w:val="24"/>
          <w:szCs w:val="24"/>
        </w:rPr>
        <w:t>1</w:t>
      </w:r>
      <w:r w:rsidR="00D51DF5" w:rsidRPr="00521A49">
        <w:rPr>
          <w:rFonts w:ascii="GHEA Grapalat" w:hAnsi="GHEA Grapalat"/>
          <w:sz w:val="24"/>
          <w:szCs w:val="24"/>
        </w:rPr>
        <w:t>6</w:t>
      </w:r>
      <w:r w:rsidR="00EE0CB1" w:rsidRPr="00521A49">
        <w:rPr>
          <w:rFonts w:ascii="GHEA Grapalat" w:hAnsi="GHEA Grapalat"/>
          <w:sz w:val="24"/>
          <w:szCs w:val="24"/>
        </w:rPr>
        <w:t>.</w:t>
      </w:r>
      <w:r w:rsidR="00EE0CB1" w:rsidRPr="00521A49">
        <w:rPr>
          <w:rFonts w:ascii="GHEA Grapalat" w:hAnsi="GHEA Grapalat"/>
          <w:sz w:val="24"/>
          <w:szCs w:val="24"/>
        </w:rPr>
        <w:tab/>
      </w:r>
      <w:r w:rsidRPr="00521A49">
        <w:rPr>
          <w:rFonts w:ascii="GHEA Grapalat" w:hAnsi="GHEA Grapalat"/>
          <w:spacing w:val="-4"/>
          <w:sz w:val="24"/>
          <w:szCs w:val="24"/>
        </w:rPr>
        <w:t xml:space="preserve">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w:t>
      </w:r>
      <w:r w:rsidRPr="00521A49">
        <w:rPr>
          <w:rFonts w:ascii="GHEA Grapalat" w:hAnsi="GHEA Grapalat"/>
          <w:spacing w:val="-4"/>
          <w:sz w:val="24"/>
          <w:szCs w:val="24"/>
        </w:rPr>
        <w:lastRenderedPageBreak/>
        <w:t>которые предоставляются в течение одного календарного дня.</w:t>
      </w:r>
    </w:p>
    <w:p w14:paraId="1B7DB51D" w14:textId="77777777" w:rsidR="00BF1CBD" w:rsidRPr="00521A49" w:rsidRDefault="00B5219E" w:rsidP="00B55614">
      <w:pPr>
        <w:widowControl w:val="0"/>
        <w:tabs>
          <w:tab w:val="left" w:pos="1276"/>
        </w:tabs>
        <w:ind w:firstLine="567"/>
        <w:contextualSpacing/>
        <w:jc w:val="both"/>
        <w:rPr>
          <w:rFonts w:ascii="GHEA Grapalat" w:hAnsi="GHEA Grapalat"/>
          <w:spacing w:val="-4"/>
        </w:rPr>
      </w:pPr>
      <w:r w:rsidRPr="00521A49">
        <w:rPr>
          <w:rFonts w:ascii="GHEA Grapalat" w:hAnsi="GHEA Grapalat"/>
          <w:spacing w:val="-4"/>
        </w:rPr>
        <w:t>8</w:t>
      </w:r>
      <w:r w:rsidR="00A150A9" w:rsidRPr="00521A49">
        <w:rPr>
          <w:rFonts w:ascii="GHEA Grapalat" w:hAnsi="GHEA Grapalat"/>
          <w:spacing w:val="-4"/>
        </w:rPr>
        <w:t>.</w:t>
      </w:r>
      <w:r w:rsidR="0093610F" w:rsidRPr="00521A49">
        <w:rPr>
          <w:rFonts w:ascii="GHEA Grapalat" w:hAnsi="GHEA Grapalat"/>
          <w:spacing w:val="-4"/>
        </w:rPr>
        <w:t>1</w:t>
      </w:r>
      <w:r w:rsidR="00A161B0" w:rsidRPr="00521A49">
        <w:rPr>
          <w:rFonts w:ascii="GHEA Grapalat" w:hAnsi="GHEA Grapalat"/>
          <w:spacing w:val="-4"/>
        </w:rPr>
        <w:t>7</w:t>
      </w:r>
      <w:r w:rsidR="00EE0CB1" w:rsidRPr="00521A49">
        <w:rPr>
          <w:rFonts w:ascii="GHEA Grapalat" w:hAnsi="GHEA Grapalat"/>
          <w:spacing w:val="-4"/>
        </w:rPr>
        <w:t>.</w:t>
      </w:r>
      <w:r w:rsidR="00EE0CB1" w:rsidRPr="00521A49">
        <w:rPr>
          <w:rFonts w:ascii="GHEA Grapalat" w:hAnsi="GHEA Grapalat"/>
          <w:spacing w:val="-4"/>
        </w:rPr>
        <w:tab/>
      </w:r>
      <w:r w:rsidR="00BF1CBD" w:rsidRPr="00521A49">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4099D9F9" w14:textId="77777777" w:rsidR="00BF1CBD" w:rsidRPr="00521A49" w:rsidRDefault="00BF1CBD" w:rsidP="00B55614">
      <w:pPr>
        <w:widowControl w:val="0"/>
        <w:ind w:firstLine="567"/>
        <w:contextualSpacing/>
        <w:jc w:val="both"/>
        <w:rPr>
          <w:rFonts w:ascii="GHEA Grapalat" w:hAnsi="GHEA Grapalat"/>
          <w:spacing w:val="-4"/>
        </w:rPr>
      </w:pPr>
      <w:r w:rsidRPr="00521A49">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694C0763" w14:textId="77777777" w:rsidR="002B103D" w:rsidRPr="00437B90" w:rsidRDefault="00A150A9" w:rsidP="00B55614">
      <w:pPr>
        <w:pStyle w:val="BodyTextIndent2"/>
        <w:widowControl w:val="0"/>
        <w:tabs>
          <w:tab w:val="left" w:pos="1276"/>
        </w:tabs>
        <w:spacing w:line="240" w:lineRule="auto"/>
        <w:ind w:firstLine="567"/>
        <w:contextualSpacing/>
        <w:rPr>
          <w:rFonts w:ascii="GHEA Grapalat" w:hAnsi="GHEA Grapalat"/>
          <w:b/>
          <w:sz w:val="24"/>
          <w:szCs w:val="24"/>
        </w:rPr>
      </w:pPr>
      <w:r w:rsidRPr="00437B90">
        <w:rPr>
          <w:rFonts w:ascii="GHEA Grapalat" w:hAnsi="GHEA Grapalat"/>
          <w:b/>
          <w:sz w:val="24"/>
          <w:szCs w:val="24"/>
        </w:rPr>
        <w:t>8.</w:t>
      </w:r>
      <w:r w:rsidR="000E624C" w:rsidRPr="00437B90">
        <w:rPr>
          <w:rFonts w:ascii="GHEA Grapalat" w:hAnsi="GHEA Grapalat"/>
          <w:b/>
          <w:sz w:val="24"/>
          <w:szCs w:val="24"/>
          <w:lang w:val="hy-AM"/>
        </w:rPr>
        <w:t>1</w:t>
      </w:r>
      <w:r w:rsidR="00B325AF" w:rsidRPr="00437B90">
        <w:rPr>
          <w:rFonts w:ascii="GHEA Grapalat" w:hAnsi="GHEA Grapalat"/>
          <w:b/>
          <w:sz w:val="24"/>
          <w:szCs w:val="24"/>
        </w:rPr>
        <w:t>8</w:t>
      </w:r>
      <w:r w:rsidRPr="00437B90">
        <w:rPr>
          <w:rFonts w:ascii="GHEA Grapalat" w:hAnsi="GHEA Grapalat"/>
          <w:b/>
          <w:sz w:val="24"/>
          <w:szCs w:val="24"/>
        </w:rPr>
        <w:t>.</w:t>
      </w:r>
      <w:r w:rsidR="00EE0CB1" w:rsidRPr="00437B90">
        <w:rPr>
          <w:rFonts w:ascii="GHEA Grapalat" w:hAnsi="GHEA Grapalat"/>
          <w:b/>
          <w:sz w:val="24"/>
          <w:szCs w:val="24"/>
        </w:rPr>
        <w:tab/>
      </w:r>
      <w:r w:rsidRPr="00437B90">
        <w:rPr>
          <w:rFonts w:ascii="GHEA Grapalat" w:hAnsi="GHEA Grapalat"/>
          <w:b/>
          <w:sz w:val="24"/>
          <w:szCs w:val="24"/>
        </w:rPr>
        <w:t xml:space="preserve"> </w:t>
      </w:r>
    </w:p>
    <w:p w14:paraId="24C44A51" w14:textId="77777777" w:rsidR="00583092" w:rsidRPr="00521A49" w:rsidRDefault="00A150A9"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E44A71" w:rsidRPr="00521A49">
        <w:rPr>
          <w:rFonts w:ascii="GHEA Grapalat" w:hAnsi="GHEA Grapalat"/>
        </w:rPr>
        <w:t>19</w:t>
      </w:r>
      <w:r w:rsidR="009F2C5D" w:rsidRPr="00521A49">
        <w:rPr>
          <w:rFonts w:ascii="GHEA Grapalat" w:hAnsi="GHEA Grapalat"/>
        </w:rPr>
        <w:t>.</w:t>
      </w:r>
      <w:r w:rsidR="009F2C5D" w:rsidRPr="00521A49">
        <w:rPr>
          <w:rFonts w:ascii="GHEA Grapalat" w:hAnsi="GHEA Grapalat"/>
        </w:rPr>
        <w:tab/>
      </w:r>
      <w:r w:rsidRPr="00521A49">
        <w:rPr>
          <w:rFonts w:ascii="GHEA Grapalat" w:hAnsi="GHEA Grapalat"/>
        </w:rPr>
        <w:t>В случае если отобранный участник не заключает (отказывается</w:t>
      </w:r>
      <w:r w:rsidR="00521B59" w:rsidRPr="00521A49">
        <w:rPr>
          <w:rFonts w:ascii="Sylfaen" w:hAnsi="Sylfaen" w:cs="Courier New"/>
          <w:lang w:val="en-US"/>
        </w:rPr>
        <w:t> </w:t>
      </w:r>
      <w:r w:rsidRPr="00521A49">
        <w:rPr>
          <w:rFonts w:ascii="GHEA Grapalat" w:hAnsi="GHEA Grapalat"/>
        </w:rPr>
        <w:t xml:space="preserve">заключать) договор или лишается права на заключение договора, </w:t>
      </w:r>
      <w:r w:rsidR="000702A0" w:rsidRPr="00521A49">
        <w:rPr>
          <w:rFonts w:ascii="GHEA Grapalat" w:hAnsi="GHEA Grapalat"/>
        </w:rPr>
        <w:t xml:space="preserve">решением комиссии </w:t>
      </w:r>
      <w:r w:rsidR="005F2F3B" w:rsidRPr="00521A49">
        <w:rPr>
          <w:rFonts w:ascii="GHEA Grapalat" w:hAnsi="GHEA Grapalat"/>
        </w:rPr>
        <w:t xml:space="preserve">отобранным  </w:t>
      </w:r>
      <w:r w:rsidRPr="00521A49">
        <w:rPr>
          <w:rFonts w:ascii="GHEA Grapalat" w:hAnsi="GHEA Grapalat"/>
        </w:rPr>
        <w:t>участник</w:t>
      </w:r>
      <w:r w:rsidR="005F2F3B" w:rsidRPr="00521A49">
        <w:rPr>
          <w:rFonts w:ascii="GHEA Grapalat" w:hAnsi="GHEA Grapalat"/>
        </w:rPr>
        <w:t xml:space="preserve">ом </w:t>
      </w:r>
      <w:r w:rsidR="005F2F3B" w:rsidRPr="00521A49">
        <w:rPr>
          <w:rFonts w:ascii="GHEA Grapalat" w:hAnsi="GHEA Grapalat"/>
          <w:lang w:val="hy-AM"/>
        </w:rPr>
        <w:t xml:space="preserve"> </w:t>
      </w:r>
      <w:r w:rsidR="005F2F3B" w:rsidRPr="00521A49">
        <w:rPr>
          <w:rFonts w:ascii="GHEA Grapalat" w:hAnsi="GHEA Grapalat"/>
        </w:rPr>
        <w:t>признается участник занявший следующее место</w:t>
      </w:r>
      <w:r w:rsidR="00951CE5" w:rsidRPr="00521A49">
        <w:rPr>
          <w:rFonts w:ascii="GHEA Grapalat" w:hAnsi="GHEA Grapalat"/>
          <w:lang w:val="hy-AM"/>
        </w:rPr>
        <w:t xml:space="preserve"> </w:t>
      </w:r>
      <w:r w:rsidR="00951CE5" w:rsidRPr="00521A49">
        <w:rPr>
          <w:rFonts w:ascii="GHEA Grapalat" w:hAnsi="GHEA Grapalat"/>
        </w:rPr>
        <w:t>с</w:t>
      </w:r>
      <w:r w:rsidRPr="00521A49">
        <w:rPr>
          <w:rFonts w:ascii="GHEA Grapalat" w:hAnsi="GHEA Grapalat"/>
        </w:rPr>
        <w:t xml:space="preserve"> </w:t>
      </w:r>
      <w:r w:rsidR="00951CE5" w:rsidRPr="00521A49">
        <w:rPr>
          <w:rFonts w:ascii="GHEA Grapalat" w:hAnsi="GHEA Grapalat"/>
        </w:rPr>
        <w:t>применением процедуры</w:t>
      </w:r>
      <w:r w:rsidRPr="00521A49">
        <w:rPr>
          <w:rFonts w:ascii="GHEA Grapalat" w:hAnsi="GHEA Grapalat"/>
        </w:rPr>
        <w:t>, установленн</w:t>
      </w:r>
      <w:r w:rsidR="00951CE5" w:rsidRPr="00521A49">
        <w:rPr>
          <w:rFonts w:ascii="GHEA Grapalat" w:hAnsi="GHEA Grapalat"/>
        </w:rPr>
        <w:t>ой</w:t>
      </w:r>
      <w:r w:rsidRPr="00521A49">
        <w:rPr>
          <w:rFonts w:ascii="GHEA Grapalat" w:hAnsi="GHEA Grapalat"/>
        </w:rPr>
        <w:t xml:space="preserve"> пунктами 8.1</w:t>
      </w:r>
      <w:r w:rsidR="00625515" w:rsidRPr="00521A49">
        <w:rPr>
          <w:rFonts w:ascii="GHEA Grapalat" w:hAnsi="GHEA Grapalat"/>
        </w:rPr>
        <w:t>2</w:t>
      </w:r>
      <w:r w:rsidRPr="00521A49">
        <w:rPr>
          <w:rFonts w:ascii="GHEA Grapalat" w:hAnsi="GHEA Grapalat"/>
        </w:rPr>
        <w:t>-8.</w:t>
      </w:r>
      <w:r w:rsidR="00625515" w:rsidRPr="00521A49">
        <w:rPr>
          <w:rFonts w:ascii="GHEA Grapalat" w:hAnsi="GHEA Grapalat"/>
        </w:rPr>
        <w:t>18</w:t>
      </w:r>
      <w:r w:rsidR="007854B2" w:rsidRPr="00521A49">
        <w:rPr>
          <w:rFonts w:ascii="GHEA Grapalat" w:hAnsi="GHEA Grapalat"/>
        </w:rPr>
        <w:t xml:space="preserve"> </w:t>
      </w:r>
      <w:r w:rsidRPr="00521A49">
        <w:rPr>
          <w:rFonts w:ascii="GHEA Grapalat" w:hAnsi="GHEA Grapalat"/>
        </w:rPr>
        <w:t>части 1 настоящего Приглашения.</w:t>
      </w:r>
    </w:p>
    <w:p w14:paraId="1963C7BD" w14:textId="77777777" w:rsidR="00583092" w:rsidRPr="00521A49" w:rsidRDefault="00A150A9" w:rsidP="00B55614">
      <w:pPr>
        <w:pStyle w:val="BodyTextIndent2"/>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22247D" w:rsidRPr="00521A49">
        <w:rPr>
          <w:rFonts w:ascii="GHEA Grapalat" w:hAnsi="GHEA Grapalat"/>
          <w:sz w:val="24"/>
          <w:szCs w:val="24"/>
        </w:rPr>
        <w:t>2</w:t>
      </w:r>
      <w:r w:rsidR="005D0468" w:rsidRPr="00521A49">
        <w:rPr>
          <w:rFonts w:ascii="GHEA Grapalat" w:hAnsi="GHEA Grapalat"/>
          <w:sz w:val="24"/>
          <w:szCs w:val="24"/>
        </w:rPr>
        <w:t>0</w:t>
      </w:r>
      <w:r w:rsidR="00FA2DBA"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3F26DFC" w14:textId="77777777" w:rsidR="00583092" w:rsidRPr="00521A49" w:rsidRDefault="00662165" w:rsidP="00B55614">
      <w:pPr>
        <w:pStyle w:val="BodyTextIndent2"/>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26722B99" w14:textId="77777777" w:rsidR="00583092" w:rsidRPr="00521A49" w:rsidRDefault="00A150A9" w:rsidP="00B55614">
      <w:pPr>
        <w:pStyle w:val="BodyTextIndent2"/>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5A79EE" w:rsidRPr="00521A49">
        <w:rPr>
          <w:rFonts w:ascii="GHEA Grapalat" w:hAnsi="GHEA Grapalat"/>
          <w:sz w:val="24"/>
          <w:szCs w:val="24"/>
        </w:rPr>
        <w:t>2</w:t>
      </w:r>
      <w:r w:rsidR="000241CA" w:rsidRPr="00521A49">
        <w:rPr>
          <w:rFonts w:ascii="GHEA Grapalat" w:hAnsi="GHEA Grapalat"/>
          <w:sz w:val="24"/>
          <w:szCs w:val="24"/>
        </w:rPr>
        <w:t>1</w:t>
      </w:r>
      <w:r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С целью применения пункта 8.</w:t>
      </w:r>
      <w:r w:rsidR="005A79EE" w:rsidRPr="00521A49">
        <w:rPr>
          <w:rFonts w:ascii="GHEA Grapalat" w:hAnsi="GHEA Grapalat"/>
          <w:sz w:val="24"/>
          <w:szCs w:val="24"/>
        </w:rPr>
        <w:t>2</w:t>
      </w:r>
      <w:r w:rsidR="00D35E75" w:rsidRPr="00521A49">
        <w:rPr>
          <w:rFonts w:ascii="GHEA Grapalat" w:hAnsi="GHEA Grapalat"/>
          <w:sz w:val="24"/>
          <w:szCs w:val="24"/>
        </w:rPr>
        <w:t>0</w:t>
      </w:r>
      <w:r w:rsidRPr="00521A49">
        <w:rPr>
          <w:rFonts w:ascii="GHEA Grapalat" w:hAnsi="GHEA Grapalat"/>
          <w:sz w:val="24"/>
          <w:szCs w:val="24"/>
        </w:rPr>
        <w:t xml:space="preserve">. части 1 настоящего приглашения </w:t>
      </w:r>
      <w:r w:rsidR="005A79EE" w:rsidRPr="00521A49">
        <w:rPr>
          <w:rFonts w:ascii="GHEA Grapalat" w:hAnsi="GHEA Grapalat"/>
          <w:sz w:val="24"/>
          <w:szCs w:val="24"/>
        </w:rPr>
        <w:t xml:space="preserve">может быть созвано </w:t>
      </w:r>
      <w:r w:rsidRPr="00521A49">
        <w:rPr>
          <w:rFonts w:ascii="GHEA Grapalat" w:hAnsi="GHEA Grapalat"/>
          <w:sz w:val="24"/>
          <w:szCs w:val="24"/>
        </w:rPr>
        <w:t>внеочередное заседание комиссии.</w:t>
      </w:r>
    </w:p>
    <w:p w14:paraId="04FF5843" w14:textId="77777777" w:rsidR="00E45ACA"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pacing w:val="-6"/>
          <w:sz w:val="24"/>
          <w:szCs w:val="24"/>
        </w:rPr>
        <w:t>8.</w:t>
      </w:r>
      <w:r w:rsidR="004D0EA7" w:rsidRPr="00521A49">
        <w:rPr>
          <w:rFonts w:ascii="GHEA Grapalat" w:hAnsi="GHEA Grapalat"/>
          <w:spacing w:val="-6"/>
          <w:sz w:val="24"/>
          <w:szCs w:val="24"/>
        </w:rPr>
        <w:t>2</w:t>
      </w:r>
      <w:r w:rsidR="005D5CCD" w:rsidRPr="00521A49">
        <w:rPr>
          <w:rFonts w:ascii="GHEA Grapalat" w:hAnsi="GHEA Grapalat"/>
          <w:spacing w:val="-6"/>
          <w:sz w:val="24"/>
          <w:szCs w:val="24"/>
        </w:rPr>
        <w:t>2</w:t>
      </w:r>
      <w:r w:rsidR="00544D9F" w:rsidRPr="00521A49">
        <w:rPr>
          <w:rFonts w:ascii="GHEA Grapalat" w:hAnsi="GHEA Grapalat"/>
          <w:spacing w:val="-6"/>
          <w:sz w:val="24"/>
          <w:szCs w:val="24"/>
        </w:rPr>
        <w:t>.</w:t>
      </w:r>
      <w:r w:rsidR="00544D9F" w:rsidRPr="00521A49">
        <w:rPr>
          <w:rFonts w:ascii="GHEA Grapalat" w:hAnsi="GHEA Grapalat"/>
          <w:spacing w:val="-6"/>
          <w:sz w:val="24"/>
          <w:szCs w:val="24"/>
        </w:rPr>
        <w:tab/>
      </w:r>
      <w:r w:rsidRPr="00521A49">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21A49">
        <w:rPr>
          <w:rFonts w:ascii="GHEA Grapalat" w:hAnsi="GHEA Grapalat"/>
          <w:sz w:val="24"/>
          <w:szCs w:val="24"/>
        </w:rPr>
        <w:t xml:space="preserve"> Решение о</w:t>
      </w:r>
      <w:r w:rsidR="00BA2853" w:rsidRPr="00521A49">
        <w:rPr>
          <w:rFonts w:ascii="Sylfaen" w:hAnsi="Sylfaen" w:cs="Courier New"/>
          <w:sz w:val="24"/>
          <w:szCs w:val="24"/>
          <w:lang w:val="en-US"/>
        </w:rPr>
        <w:t> </w:t>
      </w:r>
      <w:r w:rsidRPr="00521A49">
        <w:rPr>
          <w:rFonts w:ascii="GHEA Grapalat" w:hAnsi="GHEA Grapalat"/>
          <w:sz w:val="24"/>
          <w:szCs w:val="24"/>
        </w:rPr>
        <w:t>заключении договора содержит краткую информацию об оценке заявок, о</w:t>
      </w:r>
      <w:r w:rsidR="00BA2853" w:rsidRPr="00521A49">
        <w:rPr>
          <w:rFonts w:ascii="Sylfaen" w:hAnsi="Sylfaen" w:cs="Courier New"/>
          <w:sz w:val="24"/>
          <w:szCs w:val="24"/>
          <w:lang w:val="en-US"/>
        </w:rPr>
        <w:t> </w:t>
      </w:r>
      <w:r w:rsidRPr="00521A49">
        <w:rPr>
          <w:rFonts w:ascii="GHEA Grapalat" w:hAnsi="GHEA Grapalat"/>
          <w:sz w:val="24"/>
          <w:szCs w:val="24"/>
        </w:rPr>
        <w:t>причинах, обосновывающих выбор отобранного участника, и объявление о</w:t>
      </w:r>
      <w:r w:rsidR="00BA2853" w:rsidRPr="00521A49">
        <w:rPr>
          <w:rFonts w:ascii="Sylfaen" w:hAnsi="Sylfaen" w:cs="Courier New"/>
          <w:sz w:val="24"/>
          <w:szCs w:val="24"/>
          <w:lang w:val="en-US"/>
        </w:rPr>
        <w:t> </w:t>
      </w:r>
      <w:r w:rsidRPr="00521A49">
        <w:rPr>
          <w:rFonts w:ascii="GHEA Grapalat" w:hAnsi="GHEA Grapalat"/>
          <w:sz w:val="24"/>
          <w:szCs w:val="24"/>
        </w:rPr>
        <w:t>периоде ожидания.</w:t>
      </w:r>
    </w:p>
    <w:p w14:paraId="52E9C759" w14:textId="77777777" w:rsidR="00583092" w:rsidRPr="00521A49" w:rsidRDefault="00A150A9" w:rsidP="00B55614">
      <w:pPr>
        <w:pStyle w:val="BodyTextIndent2"/>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163324" w:rsidRPr="00521A49">
        <w:rPr>
          <w:rFonts w:ascii="GHEA Grapalat" w:hAnsi="GHEA Grapalat"/>
          <w:sz w:val="24"/>
          <w:szCs w:val="24"/>
        </w:rPr>
        <w:t>2</w:t>
      </w:r>
      <w:r w:rsidR="00BE4CFA" w:rsidRPr="00521A49">
        <w:rPr>
          <w:rFonts w:ascii="GHEA Grapalat" w:hAnsi="GHEA Grapalat"/>
          <w:sz w:val="24"/>
          <w:szCs w:val="24"/>
        </w:rPr>
        <w:t>3</w:t>
      </w:r>
      <w:r w:rsidR="00BA2853" w:rsidRPr="00521A49">
        <w:rPr>
          <w:rFonts w:ascii="GHEA Grapalat" w:hAnsi="GHEA Grapalat"/>
          <w:sz w:val="24"/>
          <w:szCs w:val="24"/>
        </w:rPr>
        <w:t>.</w:t>
      </w:r>
      <w:r w:rsidR="006354FA" w:rsidRPr="00521A49">
        <w:rPr>
          <w:rFonts w:ascii="GHEA Grapalat" w:hAnsi="GHEA Grapalat"/>
          <w:sz w:val="24"/>
          <w:szCs w:val="24"/>
        </w:rPr>
        <w:t xml:space="preserve"> </w:t>
      </w:r>
      <w:r w:rsidRPr="00521A49">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6D918655" w14:textId="77777777" w:rsidR="0084513E" w:rsidRPr="00521A49" w:rsidRDefault="0084513E" w:rsidP="00B55614">
      <w:pPr>
        <w:pStyle w:val="BodyTextIndent2"/>
        <w:widowControl w:val="0"/>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Период ожидания в случае настоящей процедуры составляет </w:t>
      </w:r>
      <w:r w:rsidR="001766CA" w:rsidRPr="00521A49">
        <w:rPr>
          <w:rFonts w:ascii="GHEA Grapalat" w:hAnsi="GHEA Grapalat"/>
          <w:b/>
          <w:sz w:val="24"/>
          <w:szCs w:val="24"/>
        </w:rPr>
        <w:t>10 календарных дней</w:t>
      </w:r>
      <w:r w:rsidR="001766CA" w:rsidRPr="00521A49">
        <w:rPr>
          <w:rFonts w:ascii="GHEA Grapalat" w:hAnsi="GHEA Grapalat"/>
          <w:sz w:val="24"/>
          <w:szCs w:val="24"/>
        </w:rPr>
        <w:t xml:space="preserve">. </w:t>
      </w:r>
      <w:r w:rsidRPr="00521A49">
        <w:rPr>
          <w:rFonts w:ascii="GHEA Grapalat" w:hAnsi="GHEA Grapalat"/>
          <w:sz w:val="24"/>
          <w:szCs w:val="24"/>
        </w:rPr>
        <w:t>Период ожидания:</w:t>
      </w:r>
    </w:p>
    <w:p w14:paraId="02DB6564" w14:textId="77777777" w:rsidR="0084513E" w:rsidRPr="00521A49" w:rsidRDefault="0084513E" w:rsidP="00B55614">
      <w:pPr>
        <w:pStyle w:val="BodyTextIndent2"/>
        <w:widowControl w:val="0"/>
        <w:numPr>
          <w:ilvl w:val="0"/>
          <w:numId w:val="32"/>
        </w:numPr>
        <w:spacing w:line="240" w:lineRule="auto"/>
        <w:ind w:left="284" w:firstLine="567"/>
        <w:contextualSpacing/>
        <w:rPr>
          <w:rFonts w:ascii="GHEA Grapalat" w:hAnsi="GHEA Grapalat"/>
          <w:i/>
          <w:sz w:val="24"/>
          <w:szCs w:val="24"/>
        </w:rPr>
      </w:pPr>
      <w:r w:rsidRPr="00521A49">
        <w:rPr>
          <w:rFonts w:ascii="GHEA Grapalat" w:hAnsi="GHEA Grapalat"/>
          <w:sz w:val="24"/>
          <w:szCs w:val="24"/>
        </w:rPr>
        <w:t>не применим, если заявку подал только один участник, с которым заключается договор;</w:t>
      </w:r>
    </w:p>
    <w:p w14:paraId="35CD6035" w14:textId="77777777" w:rsidR="0084513E" w:rsidRPr="00521A49" w:rsidRDefault="0084513E" w:rsidP="00B55614">
      <w:pPr>
        <w:pStyle w:val="norm"/>
        <w:widowControl w:val="0"/>
        <w:numPr>
          <w:ilvl w:val="0"/>
          <w:numId w:val="32"/>
        </w:numPr>
        <w:spacing w:line="240" w:lineRule="auto"/>
        <w:ind w:left="284" w:firstLine="567"/>
        <w:contextualSpacing/>
        <w:rPr>
          <w:rFonts w:ascii="GHEA Grapalat" w:hAnsi="GHEA Grapalat"/>
          <w:sz w:val="24"/>
          <w:szCs w:val="24"/>
        </w:rPr>
      </w:pPr>
      <w:r w:rsidRPr="00521A49">
        <w:rPr>
          <w:rFonts w:ascii="GHEA Grapalat" w:hAnsi="GHEA Grapalat"/>
          <w:sz w:val="24"/>
          <w:szCs w:val="24"/>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22F0918C" w14:textId="77777777" w:rsidR="0084513E" w:rsidRPr="00521A49" w:rsidRDefault="0084513E"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020C6C7F" w14:textId="77777777" w:rsidR="00B55614" w:rsidRDefault="00B55614" w:rsidP="00B55614">
      <w:pPr>
        <w:jc w:val="center"/>
        <w:rPr>
          <w:rFonts w:ascii="GHEA Grapalat" w:hAnsi="GHEA Grapalat"/>
          <w:b/>
        </w:rPr>
      </w:pPr>
    </w:p>
    <w:p w14:paraId="31AB064D" w14:textId="77777777" w:rsidR="000313A6" w:rsidRPr="00521A49" w:rsidRDefault="00AA0AD8" w:rsidP="00B55614">
      <w:pPr>
        <w:jc w:val="center"/>
        <w:rPr>
          <w:rFonts w:ascii="GHEA Grapalat" w:hAnsi="GHEA Grapalat" w:cs="Arial"/>
          <w:b/>
          <w:iCs/>
        </w:rPr>
      </w:pPr>
      <w:r w:rsidRPr="00521A49">
        <w:rPr>
          <w:rFonts w:ascii="GHEA Grapalat" w:hAnsi="GHEA Grapalat"/>
          <w:b/>
        </w:rPr>
        <w:t>9. ЗАКЛЮЧЕНИЕ ДОГОВОРА</w:t>
      </w:r>
    </w:p>
    <w:p w14:paraId="091D7A5D" w14:textId="77777777" w:rsidR="00096865"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9.1</w:t>
      </w:r>
      <w:r w:rsidR="002A3FC1" w:rsidRPr="00521A49">
        <w:rPr>
          <w:rFonts w:ascii="GHEA Grapalat" w:hAnsi="GHEA Grapalat"/>
        </w:rPr>
        <w:t>.</w:t>
      </w:r>
      <w:r w:rsidR="002A3FC1" w:rsidRPr="00521A49">
        <w:rPr>
          <w:rFonts w:ascii="GHEA Grapalat" w:hAnsi="GHEA Grapalat"/>
        </w:rPr>
        <w:tab/>
      </w:r>
      <w:r w:rsidRPr="00521A49">
        <w:rPr>
          <w:rFonts w:ascii="GHEA Grapalat" w:hAnsi="GHEA Grapalat"/>
        </w:rPr>
        <w:t xml:space="preserve">Договор заключается заказчиком на основании решения Комиссии. Договор </w:t>
      </w:r>
      <w:r w:rsidRPr="00521A49">
        <w:rPr>
          <w:rFonts w:ascii="GHEA Grapalat" w:hAnsi="GHEA Grapalat"/>
        </w:rPr>
        <w:lastRenderedPageBreak/>
        <w:t>заключается в письменной форме, посредством составления одного документа.</w:t>
      </w:r>
    </w:p>
    <w:p w14:paraId="4AEC09B7" w14:textId="77777777" w:rsidR="00EB6E54"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9.2.</w:t>
      </w:r>
      <w:r w:rsidR="002A3FC1" w:rsidRPr="00521A49">
        <w:rPr>
          <w:rFonts w:ascii="GHEA Grapalat" w:hAnsi="GHEA Grapalat"/>
        </w:rPr>
        <w:tab/>
      </w:r>
      <w:r w:rsidR="00C961A9" w:rsidRPr="00521A49">
        <w:rPr>
          <w:rFonts w:ascii="GHEA Grapalat" w:hAnsi="GHEA Grapalat"/>
        </w:rPr>
        <w:t xml:space="preserve">На четвертый </w:t>
      </w:r>
      <w:r w:rsidRPr="00521A49">
        <w:rPr>
          <w:rFonts w:ascii="GHEA Grapalat" w:hAnsi="GHEA Grapalat"/>
        </w:rPr>
        <w:t>рабочи</w:t>
      </w:r>
      <w:r w:rsidR="00D11878" w:rsidRPr="00521A49">
        <w:rPr>
          <w:rFonts w:ascii="GHEA Grapalat" w:hAnsi="GHEA Grapalat"/>
        </w:rPr>
        <w:t>й</w:t>
      </w:r>
      <w:r w:rsidRPr="00521A49">
        <w:rPr>
          <w:rFonts w:ascii="GHEA Grapalat" w:hAnsi="GHEA Grapalat"/>
        </w:rPr>
        <w:t xml:space="preserve"> д</w:t>
      </w:r>
      <w:r w:rsidR="00D11878" w:rsidRPr="00521A49">
        <w:rPr>
          <w:rFonts w:ascii="GHEA Grapalat" w:hAnsi="GHEA Grapalat"/>
        </w:rPr>
        <w:t>е</w:t>
      </w:r>
      <w:r w:rsidRPr="00521A49">
        <w:rPr>
          <w:rFonts w:ascii="GHEA Grapalat" w:hAnsi="GHEA Grapalat"/>
        </w:rPr>
        <w:t>н</w:t>
      </w:r>
      <w:r w:rsidR="00D11878" w:rsidRPr="00521A49">
        <w:rPr>
          <w:rFonts w:ascii="GHEA Grapalat" w:hAnsi="GHEA Grapalat"/>
        </w:rPr>
        <w:t>ь</w:t>
      </w:r>
      <w:r w:rsidRPr="00521A49">
        <w:rPr>
          <w:rFonts w:ascii="GHEA Grapalat" w:hAnsi="GHEA Grapalat"/>
        </w:rPr>
        <w:t>, следующи</w:t>
      </w:r>
      <w:r w:rsidR="00D11878" w:rsidRPr="00521A49">
        <w:rPr>
          <w:rFonts w:ascii="GHEA Grapalat" w:hAnsi="GHEA Grapalat"/>
        </w:rPr>
        <w:t>й</w:t>
      </w:r>
      <w:r w:rsidRPr="00521A49">
        <w:rPr>
          <w:rFonts w:ascii="GHEA Grapalat" w:hAnsi="GHEA Grapalat"/>
        </w:rPr>
        <w:t xml:space="preserve"> за окончанием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Pr="00521A49">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521A49">
        <w:rPr>
          <w:rFonts w:ascii="GHEA Grapalat" w:hAnsi="GHEA Grapalat"/>
        </w:rPr>
        <w:t>четвертый</w:t>
      </w:r>
      <w:r w:rsidRPr="00521A49">
        <w:rPr>
          <w:rFonts w:ascii="GHEA Grapalat" w:hAnsi="GHEA Grapalat"/>
        </w:rPr>
        <w:t xml:space="preserve"> рабочий день, следующий за днем окончания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00DA3F9C" w:rsidRPr="00521A49">
        <w:rPr>
          <w:rFonts w:ascii="GHEA Grapalat" w:hAnsi="GHEA Grapalat"/>
        </w:rPr>
        <w:t xml:space="preserve"> </w:t>
      </w:r>
      <w:r w:rsidRPr="00521A49">
        <w:rPr>
          <w:rFonts w:ascii="GHEA Grapalat" w:hAnsi="GHEA Grapalat"/>
        </w:rPr>
        <w:t>части 1 настоящего Приглашения.</w:t>
      </w:r>
    </w:p>
    <w:p w14:paraId="5C3D99B4" w14:textId="77777777" w:rsidR="00F23A51"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9.3.</w:t>
      </w:r>
      <w:r w:rsidR="002A3FC1" w:rsidRPr="00521A49">
        <w:rPr>
          <w:rFonts w:ascii="GHEA Grapalat" w:hAnsi="GHEA Grapalat"/>
        </w:rPr>
        <w:tab/>
      </w:r>
      <w:r w:rsidRPr="00521A49">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423E81A1" w14:textId="77777777" w:rsidR="00BD587C" w:rsidRPr="00521A49" w:rsidRDefault="00AA0AD8" w:rsidP="00B55614">
      <w:pPr>
        <w:widowControl w:val="0"/>
        <w:tabs>
          <w:tab w:val="left" w:pos="1134"/>
        </w:tabs>
        <w:ind w:firstLine="567"/>
        <w:contextualSpacing/>
        <w:jc w:val="both"/>
        <w:rPr>
          <w:rFonts w:ascii="GHEA Grapalat" w:hAnsi="GHEA Grapalat"/>
          <w:color w:val="000000" w:themeColor="text1"/>
        </w:rPr>
      </w:pPr>
      <w:r w:rsidRPr="00521A49">
        <w:rPr>
          <w:rFonts w:ascii="GHEA Grapalat" w:hAnsi="GHEA Grapalat"/>
        </w:rPr>
        <w:t>9.</w:t>
      </w:r>
      <w:r w:rsidR="008E1532" w:rsidRPr="00521A49">
        <w:rPr>
          <w:rFonts w:ascii="GHEA Grapalat" w:hAnsi="GHEA Grapalat"/>
        </w:rPr>
        <w:t>4</w:t>
      </w:r>
      <w:r w:rsidR="00DC30CC" w:rsidRPr="00521A49">
        <w:rPr>
          <w:rFonts w:ascii="GHEA Grapalat" w:hAnsi="GHEA Grapalat"/>
        </w:rPr>
        <w:t>.</w:t>
      </w:r>
      <w:r w:rsidR="00DC30CC" w:rsidRPr="00521A49">
        <w:rPr>
          <w:rFonts w:ascii="GHEA Grapalat" w:hAnsi="GHEA Grapalat"/>
        </w:rPr>
        <w:tab/>
      </w:r>
      <w:r w:rsidR="00BD587C" w:rsidRPr="00521A49">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521A49">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521A49">
        <w:rPr>
          <w:rFonts w:ascii="GHEA Grapalat" w:hAnsi="GHEA Grapalat"/>
          <w:color w:val="000000" w:themeColor="text1"/>
        </w:rPr>
        <w:t xml:space="preserve"> то он лишается права подписания договора.</w:t>
      </w:r>
    </w:p>
    <w:p w14:paraId="72FFE543" w14:textId="77777777" w:rsidR="000313A6" w:rsidRPr="00521A49" w:rsidRDefault="000313A6"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21A49">
        <w:rPr>
          <w:rFonts w:ascii="GHEA Grapalat" w:hAnsi="GHEA Grapalat"/>
        </w:rPr>
        <w:t xml:space="preserve"> </w:t>
      </w:r>
      <w:r w:rsidRPr="00521A49">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E0B2B22" w14:textId="77777777" w:rsidR="00D612BC" w:rsidRPr="00521A49" w:rsidRDefault="00AA0AD8" w:rsidP="00B55614">
      <w:pPr>
        <w:pStyle w:val="BodyTextIndent"/>
        <w:widowControl w:val="0"/>
        <w:tabs>
          <w:tab w:val="left" w:pos="1134"/>
        </w:tabs>
        <w:spacing w:line="240" w:lineRule="auto"/>
        <w:ind w:firstLine="567"/>
        <w:contextualSpacing/>
        <w:rPr>
          <w:rFonts w:ascii="GHEA Grapalat" w:hAnsi="GHEA Grapalat" w:cs="Sylfaen"/>
          <w:i w:val="0"/>
          <w:sz w:val="24"/>
          <w:szCs w:val="24"/>
        </w:rPr>
      </w:pPr>
      <w:r w:rsidRPr="00521A49">
        <w:rPr>
          <w:rFonts w:ascii="GHEA Grapalat" w:hAnsi="GHEA Grapalat"/>
          <w:i w:val="0"/>
          <w:sz w:val="24"/>
          <w:szCs w:val="24"/>
        </w:rPr>
        <w:t>9.</w:t>
      </w:r>
      <w:r w:rsidR="00CC3097" w:rsidRPr="00521A49">
        <w:rPr>
          <w:rFonts w:ascii="GHEA Grapalat" w:hAnsi="GHEA Grapalat"/>
          <w:i w:val="0"/>
          <w:sz w:val="24"/>
          <w:szCs w:val="24"/>
        </w:rPr>
        <w:t>5</w:t>
      </w:r>
      <w:r w:rsidR="00DC30CC" w:rsidRPr="00521A49">
        <w:rPr>
          <w:rFonts w:ascii="GHEA Grapalat" w:hAnsi="GHEA Grapalat"/>
          <w:i w:val="0"/>
          <w:sz w:val="24"/>
          <w:szCs w:val="24"/>
        </w:rPr>
        <w:t>.</w:t>
      </w:r>
      <w:r w:rsidR="00DC30CC" w:rsidRPr="00521A49">
        <w:rPr>
          <w:rFonts w:ascii="GHEA Grapalat" w:hAnsi="GHEA Grapalat"/>
          <w:i w:val="0"/>
          <w:sz w:val="24"/>
          <w:szCs w:val="24"/>
        </w:rPr>
        <w:tab/>
      </w:r>
      <w:r w:rsidRPr="00521A49">
        <w:rPr>
          <w:rFonts w:ascii="GHEA Grapalat" w:hAnsi="GHEA Grapalat"/>
          <w:i w:val="0"/>
          <w:sz w:val="24"/>
          <w:szCs w:val="24"/>
        </w:rPr>
        <w:t>До истечения срока, предусмотренного пунктом 9.</w:t>
      </w:r>
      <w:r w:rsidR="00E048B1" w:rsidRPr="00521A49">
        <w:rPr>
          <w:rFonts w:ascii="GHEA Grapalat" w:hAnsi="GHEA Grapalat"/>
          <w:i w:val="0"/>
          <w:sz w:val="24"/>
          <w:szCs w:val="24"/>
        </w:rPr>
        <w:t>4</w:t>
      </w:r>
      <w:r w:rsidRPr="00521A49">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521A49">
        <w:rPr>
          <w:rFonts w:ascii="GHEA Grapalat" w:hAnsi="GHEA Grapalat"/>
          <w:i w:val="0"/>
          <w:sz w:val="24"/>
          <w:szCs w:val="24"/>
          <w:lang w:val="hy-AM"/>
        </w:rPr>
        <w:t>,</w:t>
      </w:r>
      <w:r w:rsidR="00580E55" w:rsidRPr="00521A49">
        <w:rPr>
          <w:rFonts w:ascii="GHEA Grapalat" w:hAnsi="GHEA Grapalat"/>
          <w:i w:val="0"/>
          <w:sz w:val="24"/>
          <w:szCs w:val="24"/>
        </w:rPr>
        <w:t xml:space="preserve"> размера предоплаты или увеличению</w:t>
      </w:r>
      <w:r w:rsidR="00580E55" w:rsidRPr="00521A49">
        <w:rPr>
          <w:rFonts w:ascii="GHEA Grapalat" w:hAnsi="GHEA Grapalat"/>
          <w:i w:val="0"/>
          <w:sz w:val="24"/>
          <w:szCs w:val="24"/>
          <w:lang w:val="hy-AM"/>
        </w:rPr>
        <w:t xml:space="preserve"> </w:t>
      </w:r>
      <w:r w:rsidR="00580E55" w:rsidRPr="00521A49">
        <w:rPr>
          <w:rFonts w:ascii="GHEA Grapalat" w:hAnsi="GHEA Grapalat"/>
          <w:i w:val="0"/>
          <w:sz w:val="24"/>
          <w:szCs w:val="24"/>
        </w:rPr>
        <w:t>цены,</w:t>
      </w:r>
      <w:r w:rsidRPr="00521A49">
        <w:rPr>
          <w:rFonts w:ascii="GHEA Grapalat" w:hAnsi="GHEA Grapalat"/>
          <w:i w:val="0"/>
          <w:sz w:val="24"/>
          <w:szCs w:val="24"/>
        </w:rPr>
        <w:t xml:space="preserve"> предложенной отобранным участником.</w:t>
      </w:r>
      <w:r w:rsidRPr="00521A49">
        <w:rPr>
          <w:rFonts w:ascii="GHEA Grapalat" w:hAnsi="GHEA Grapalat"/>
          <w:spacing w:val="-8"/>
          <w:sz w:val="24"/>
          <w:szCs w:val="24"/>
        </w:rPr>
        <w:t xml:space="preserve"> </w:t>
      </w:r>
    </w:p>
    <w:p w14:paraId="6D82917D" w14:textId="77777777" w:rsidR="00215EAD" w:rsidRPr="00521A49" w:rsidRDefault="00215EAD" w:rsidP="00962010">
      <w:pPr>
        <w:widowControl w:val="0"/>
        <w:spacing w:after="160"/>
        <w:jc w:val="center"/>
        <w:rPr>
          <w:rFonts w:ascii="GHEA Grapalat" w:hAnsi="GHEA Grapalat"/>
          <w:b/>
        </w:rPr>
      </w:pPr>
    </w:p>
    <w:p w14:paraId="451455F5" w14:textId="77777777" w:rsidR="00915AF9" w:rsidRPr="00521A49" w:rsidRDefault="00915AF9" w:rsidP="00962010">
      <w:pPr>
        <w:widowControl w:val="0"/>
        <w:spacing w:after="160"/>
        <w:jc w:val="center"/>
        <w:rPr>
          <w:rFonts w:ascii="GHEA Grapalat" w:hAnsi="GHEA Grapalat" w:cs="Arial"/>
          <w:b/>
          <w:iCs/>
        </w:rPr>
      </w:pPr>
      <w:r w:rsidRPr="00521A49">
        <w:rPr>
          <w:rFonts w:ascii="GHEA Grapalat" w:hAnsi="GHEA Grapalat"/>
          <w:b/>
        </w:rPr>
        <w:t xml:space="preserve">10. ОБЕСПЕЧЕНИЯ КВАЛИФИКАЦИИ И ДОГОВОРА </w:t>
      </w:r>
    </w:p>
    <w:p w14:paraId="3832610F"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10.1.</w:t>
      </w:r>
      <w:r w:rsidRPr="00521A49">
        <w:rPr>
          <w:rFonts w:ascii="GHEA Grapalat" w:hAnsi="GHEA Grapalat"/>
        </w:rPr>
        <w:tab/>
      </w:r>
      <w:r w:rsidRPr="00521A49">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521A49">
        <w:rPr>
          <w:rFonts w:ascii="GHEA Grapalat" w:hAnsi="GHEA Grapalat"/>
        </w:rPr>
        <w:t xml:space="preserve"> </w:t>
      </w:r>
      <w:r w:rsidRPr="00521A49">
        <w:rPr>
          <w:rFonts w:ascii="GHEA Grapalat" w:hAnsi="GHEA Grapalat"/>
          <w:color w:val="000000" w:themeColor="text1"/>
        </w:rPr>
        <w:t>С отобранным участником заключается договор, если он представляет обеспечения квалификации и договора</w:t>
      </w:r>
      <w:r w:rsidR="00C92737">
        <w:rPr>
          <w:rFonts w:ascii="GHEA Grapalat" w:hAnsi="GHEA Grapalat"/>
          <w:color w:val="000000" w:themeColor="text1"/>
        </w:rPr>
        <w:t xml:space="preserve"> </w:t>
      </w:r>
      <w:r w:rsidRPr="00521A49">
        <w:rPr>
          <w:rFonts w:ascii="GHEA Grapalat" w:hAnsi="GHEA Grapalat"/>
          <w:color w:val="000000" w:themeColor="text1"/>
        </w:rPr>
        <w:t>(предоплаты)</w:t>
      </w:r>
      <w:r w:rsidRPr="00521A49">
        <w:rPr>
          <w:rFonts w:ascii="GHEA Grapalat" w:hAnsi="GHEA Grapalat"/>
        </w:rPr>
        <w:t>.</w:t>
      </w:r>
    </w:p>
    <w:p w14:paraId="7FC25A1B" w14:textId="77777777" w:rsidR="00A338C5"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10.2 Размер обеспечения квалификации равен 15 процентам от цены закупки 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14:paraId="5E07BFF5" w14:textId="77777777"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521A49">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Pr="00521A49">
        <w:rPr>
          <w:rFonts w:ascii="GHEA Grapalat" w:hAnsi="GHEA Grapalat"/>
        </w:rPr>
        <w:lastRenderedPageBreak/>
        <w:t xml:space="preserve">сумме цен закупок представленных лотов, </w:t>
      </w:r>
      <w:r w:rsidRPr="00521A49">
        <w:rPr>
          <w:rFonts w:ascii="GHEA Grapalat" w:hAnsi="GHEA Grapalat" w:cs="Sylfaen"/>
        </w:rPr>
        <w:t>с учетом требований абзаца «в» подпункта 1 пункта 32 Порядка</w:t>
      </w:r>
      <w:r w:rsidRPr="00521A49">
        <w:rPr>
          <w:rFonts w:ascii="GHEA Grapalat" w:hAnsi="GHEA Grapalat"/>
          <w:color w:val="000000" w:themeColor="text1"/>
        </w:rPr>
        <w:t xml:space="preserve">. </w:t>
      </w:r>
      <w:r w:rsidRPr="00521A49">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521A49">
        <w:rPr>
          <w:rFonts w:ascii="Sylfaen" w:hAnsi="Sylfaen" w:cs="Sylfaen"/>
        </w:rPr>
        <w:t> </w:t>
      </w:r>
      <w:r w:rsidRPr="00521A49">
        <w:rPr>
          <w:rFonts w:ascii="GHEA Grapalat" w:hAnsi="GHEA Grapalat" w:cs="Sylfaen"/>
        </w:rPr>
        <w:t>«900008000698» открытый в Центральном казначействе на имя уполномоченного органа.</w:t>
      </w:r>
    </w:p>
    <w:p w14:paraId="6A5C0779"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67979541" w14:textId="77777777" w:rsidR="00915AF9" w:rsidRPr="00521A49" w:rsidRDefault="00915AF9" w:rsidP="00B55614">
      <w:pPr>
        <w:widowControl w:val="0"/>
        <w:tabs>
          <w:tab w:val="left" w:pos="1276"/>
        </w:tabs>
        <w:ind w:firstLine="567"/>
        <w:contextualSpacing/>
        <w:jc w:val="both"/>
        <w:rPr>
          <w:rFonts w:ascii="GHEA Grapalat" w:hAnsi="GHEA Grapalat"/>
          <w:lang w:val="hy-AM"/>
        </w:rPr>
      </w:pPr>
      <w:r w:rsidRPr="00521A49">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14:paraId="3D45D8D2" w14:textId="77777777" w:rsidR="00DC389A" w:rsidRPr="007D61CE" w:rsidRDefault="00DC389A" w:rsidP="00DC389A">
      <w:pPr>
        <w:widowControl w:val="0"/>
        <w:tabs>
          <w:tab w:val="left" w:pos="1276"/>
        </w:tabs>
        <w:spacing w:after="160"/>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7D61CE">
        <w:rPr>
          <w:rFonts w:ascii="GHEA Grapalat" w:hAnsi="GHEA Grapalat" w:cs="Sylfaen"/>
        </w:rPr>
        <w:t>,</w:t>
      </w:r>
      <w:r>
        <w:rPr>
          <w:rFonts w:ascii="GHEA Grapalat" w:hAnsi="GHEA Grapalat" w:cs="Sylfaen"/>
        </w:rPr>
        <w:t xml:space="preserve"> </w:t>
      </w:r>
      <w:r>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14:paraId="3B9BD3F2" w14:textId="77777777"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641EB4B7" w14:textId="77777777" w:rsidR="000C229A"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10.3.</w:t>
      </w:r>
      <w:r w:rsidRPr="00521A49">
        <w:rPr>
          <w:rFonts w:ascii="GHEA Grapalat" w:hAnsi="GHEA Grapalat"/>
        </w:rPr>
        <w:tab/>
        <w:t xml:space="preserve">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w:t>
      </w:r>
      <w:r w:rsidR="000C229A" w:rsidRPr="00521A49">
        <w:rPr>
          <w:rFonts w:ascii="GHEA Grapalat" w:hAnsi="GHEA Grapalat"/>
        </w:rPr>
        <w:t xml:space="preserve">Обеспечение </w:t>
      </w:r>
      <w:r w:rsidR="000C229A">
        <w:rPr>
          <w:rFonts w:ascii="GHEA Grapalat" w:hAnsi="GHEA Grapalat"/>
        </w:rPr>
        <w:t>договора</w:t>
      </w:r>
      <w:r w:rsidR="000C229A" w:rsidRPr="00521A49">
        <w:rPr>
          <w:rFonts w:ascii="GHEA Grapalat" w:hAnsi="GHEA Grapalat"/>
        </w:rPr>
        <w:t xml:space="preserve"> представляется в виде согл</w:t>
      </w:r>
      <w:r w:rsidR="000C229A">
        <w:rPr>
          <w:rFonts w:ascii="GHEA Grapalat" w:hAnsi="GHEA Grapalat"/>
        </w:rPr>
        <w:t>ашения о неустойке (приложение 5.1</w:t>
      </w:r>
      <w:r w:rsidR="000C229A" w:rsidRPr="00521A49">
        <w:rPr>
          <w:rFonts w:ascii="GHEA Grapalat" w:hAnsi="GHEA Grapalat"/>
        </w:rPr>
        <w:t>) или наличных денег.</w:t>
      </w:r>
    </w:p>
    <w:p w14:paraId="0907CD77"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521A49">
        <w:rPr>
          <w:rFonts w:ascii="GHEA Grapalat" w:hAnsi="GHEA Grapalat" w:cs="Sylfaen"/>
        </w:rPr>
        <w:t xml:space="preserve">то он может предоставить обеспечение договора как </w:t>
      </w:r>
      <w:r w:rsidRPr="00521A49">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догогвора его сумма исчисляется по отношению </w:t>
      </w:r>
      <w:r w:rsidRPr="00521A49">
        <w:rPr>
          <w:rFonts w:ascii="GHEA Grapalat" w:hAnsi="GHEA Grapalat" w:cs="Sylfaen"/>
        </w:rPr>
        <w:t>к сумме цен закупок представленных лотов</w:t>
      </w:r>
      <w:r w:rsidRPr="00521A49">
        <w:rPr>
          <w:rFonts w:ascii="GHEA Grapalat" w:hAnsi="GHEA Grapalat"/>
          <w:color w:val="FF0000"/>
        </w:rPr>
        <w:t xml:space="preserve"> </w:t>
      </w:r>
      <w:r w:rsidRPr="00521A49">
        <w:rPr>
          <w:rFonts w:ascii="GHEA Grapalat" w:hAnsi="GHEA Grapalat"/>
          <w:color w:val="000000" w:themeColor="text1"/>
        </w:rPr>
        <w:t>с учетом требований 9-ого подпункта 32-ого пункта</w:t>
      </w:r>
      <w:r w:rsidRPr="00521A49">
        <w:rPr>
          <w:rFonts w:ascii="GHEA Grapalat" w:hAnsi="GHEA Grapalat"/>
        </w:rPr>
        <w:t xml:space="preserve">. </w:t>
      </w:r>
    </w:p>
    <w:p w14:paraId="0B6200D0"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Обеспечение договора должно быть действительно как минимум включительно до </w:t>
      </w:r>
      <w:r w:rsidR="00224702" w:rsidRPr="00521A49">
        <w:rPr>
          <w:rFonts w:ascii="GHEA Grapalat" w:hAnsi="GHEA Grapalat"/>
        </w:rPr>
        <w:t>20</w:t>
      </w:r>
      <w:r w:rsidRPr="00521A49">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49C5CFFA"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договора, представленное в виде наличных денег, должно быть перечислено на казначейский счет</w:t>
      </w:r>
      <w:r w:rsidRPr="00521A49">
        <w:rPr>
          <w:rFonts w:ascii="Sylfaen" w:hAnsi="Sylfaen" w:cs="Courier New"/>
        </w:rPr>
        <w:t> </w:t>
      </w:r>
      <w:r w:rsidRPr="00521A49">
        <w:rPr>
          <w:rFonts w:ascii="GHEA Grapalat" w:hAnsi="GHEA Grapalat"/>
        </w:rPr>
        <w:t>"900008000664", открытый в Центральном казначействе на имя уполномоченного органа.</w:t>
      </w:r>
    </w:p>
    <w:p w14:paraId="44C88E4D" w14:textId="77777777"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521A49">
        <w:rPr>
          <w:rFonts w:ascii="GHEA Grapalat" w:hAnsi="GHEA Grapalat"/>
          <w:lang w:val="hy-AM"/>
        </w:rPr>
        <w:t xml:space="preserve"> </w:t>
      </w:r>
      <w:r w:rsidRPr="00521A49">
        <w:rPr>
          <w:rFonts w:ascii="GHEA Grapalat" w:hAnsi="GHEA Grapalat" w:cs="Sylfaen"/>
        </w:rPr>
        <w:t xml:space="preserve">предусмотренные финансовые средства превышают </w:t>
      </w:r>
      <w:r w:rsidRPr="00521A49">
        <w:rPr>
          <w:rFonts w:ascii="GHEA Grapalat" w:hAnsi="GHEA Grapalat" w:cs="Sylfaen"/>
          <w:lang w:val="hy-AM"/>
        </w:rPr>
        <w:t>25</w:t>
      </w:r>
      <w:r w:rsidRPr="00521A49">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w:t>
      </w:r>
      <w:r w:rsidRPr="00521A49">
        <w:rPr>
          <w:rFonts w:ascii="GHEA Grapalat" w:hAnsi="GHEA Grapalat" w:cs="Sylfaen"/>
        </w:rPr>
        <w:lastRenderedPageBreak/>
        <w:t>заявления-в виде неустойки или наличных денег</w:t>
      </w:r>
      <w:r w:rsidR="000C229A">
        <w:rPr>
          <w:rFonts w:ascii="GHEA Grapalat" w:hAnsi="GHEA Grapalat" w:cs="Sylfaen"/>
        </w:rPr>
        <w:t>.</w:t>
      </w:r>
    </w:p>
    <w:p w14:paraId="5D07E9B3" w14:textId="77777777" w:rsidR="00915AF9" w:rsidRPr="00521A49" w:rsidRDefault="00915AF9" w:rsidP="00B55614">
      <w:pPr>
        <w:widowControl w:val="0"/>
        <w:tabs>
          <w:tab w:val="left" w:pos="1276"/>
        </w:tabs>
        <w:ind w:firstLine="567"/>
        <w:contextualSpacing/>
        <w:jc w:val="both"/>
        <w:rPr>
          <w:rFonts w:ascii="GHEA Grapalat" w:hAnsi="GHEA Grapalat"/>
          <w:i/>
        </w:rPr>
      </w:pPr>
      <w:r w:rsidRPr="00521A49">
        <w:rPr>
          <w:rFonts w:ascii="GHEA Grapalat" w:hAnsi="GHEA Grapalat"/>
        </w:rPr>
        <w:t>10.5.</w:t>
      </w:r>
      <w:r w:rsidRPr="00521A49">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r w:rsidR="003648C2">
        <w:rPr>
          <w:rFonts w:ascii="GHEA Grapalat" w:hAnsi="GHEA Grapalat"/>
        </w:rPr>
        <w:t>не предусматривается</w:t>
      </w:r>
      <w:r w:rsidRPr="00521A49">
        <w:rPr>
          <w:rFonts w:ascii="GHEA Grapalat" w:hAnsi="GHEA Grapalat"/>
        </w:rPr>
        <w:t>).</w:t>
      </w:r>
      <w:r w:rsidRPr="00521A49">
        <w:rPr>
          <w:rFonts w:ascii="GHEA Grapalat" w:hAnsi="GHEA Grapalat"/>
          <w:i/>
        </w:rPr>
        <w:t xml:space="preserve"> </w:t>
      </w:r>
    </w:p>
    <w:p w14:paraId="139D6E0B" w14:textId="77777777" w:rsidR="00915AF9" w:rsidRPr="00521A49" w:rsidRDefault="00915AF9" w:rsidP="008035A8">
      <w:pPr>
        <w:widowControl w:val="0"/>
        <w:tabs>
          <w:tab w:val="left" w:pos="1276"/>
          <w:tab w:val="left" w:pos="6946"/>
        </w:tabs>
        <w:ind w:firstLine="567"/>
        <w:contextualSpacing/>
        <w:jc w:val="both"/>
        <w:rPr>
          <w:rFonts w:ascii="GHEA Grapalat" w:hAnsi="GHEA Grapalat"/>
        </w:rPr>
      </w:pPr>
      <w:r w:rsidRPr="00521A49">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14:paraId="199352B2" w14:textId="77777777" w:rsidR="00915AF9" w:rsidRDefault="00915AF9" w:rsidP="00B55614">
      <w:pPr>
        <w:widowControl w:val="0"/>
        <w:tabs>
          <w:tab w:val="left" w:pos="1134"/>
        </w:tabs>
        <w:ind w:firstLine="567"/>
        <w:contextualSpacing/>
        <w:jc w:val="both"/>
        <w:rPr>
          <w:rFonts w:ascii="GHEA Grapalat" w:hAnsi="GHEA Grapalat"/>
        </w:rPr>
      </w:pPr>
      <w:r w:rsidRPr="00521A49">
        <w:rPr>
          <w:rFonts w:ascii="GHEA Grapalat" w:hAnsi="GHEA Grapalat"/>
          <w:b/>
        </w:rPr>
        <w:t xml:space="preserve">  </w:t>
      </w:r>
      <w:r w:rsidRPr="00521A49">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521A49">
        <w:rPr>
          <w:rFonts w:ascii="GHEA Grapalat" w:hAnsi="GHEA Grapalat"/>
          <w:lang w:val="hy-AM"/>
        </w:rPr>
        <w:t>-</w:t>
      </w:r>
      <w:r w:rsidRPr="00521A49">
        <w:rPr>
          <w:rFonts w:ascii="GHEA Grapalat" w:hAnsi="GHEA Grapalat"/>
        </w:rPr>
        <w:t xml:space="preserve"> уполномоченному органу</w:t>
      </w:r>
      <w:r w:rsidRPr="00521A49">
        <w:rPr>
          <w:rFonts w:ascii="GHEA Grapalat" w:hAnsi="GHEA Grapalat"/>
          <w:lang w:val="hy-AM"/>
        </w:rPr>
        <w:t>,</w:t>
      </w:r>
      <w:r w:rsidRPr="00521A49">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43D84111"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10.8 </w:t>
      </w:r>
      <w:r w:rsidRPr="00FB1A55">
        <w:rPr>
          <w:rFonts w:ascii="GHEA Grapalat" w:hAnsi="GHEA Grapalat" w:hint="eastAsia"/>
        </w:rPr>
        <w:t>О</w:t>
      </w:r>
      <w:r w:rsidRPr="00FB1A55">
        <w:rPr>
          <w:rFonts w:ascii="GHEA Grapalat" w:hAnsi="GHEA Grapalat"/>
        </w:rPr>
        <w:t xml:space="preserve"> </w:t>
      </w:r>
      <w:r w:rsidRPr="00FB1A55">
        <w:rPr>
          <w:rFonts w:ascii="GHEA Grapalat" w:hAnsi="GHEA Grapalat" w:hint="eastAsia"/>
        </w:rPr>
        <w:t>возврате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договора</w:t>
      </w:r>
      <w:r w:rsidRPr="00FB1A55">
        <w:rPr>
          <w:rFonts w:ascii="GHEA Grapalat" w:hAnsi="GHEA Grapalat"/>
        </w:rPr>
        <w:t xml:space="preserve"> </w:t>
      </w:r>
      <w:r w:rsidRPr="00FB1A55">
        <w:rPr>
          <w:rFonts w:ascii="GHEA Grapalat" w:hAnsi="GHEA Grapalat" w:hint="eastAsia"/>
        </w:rPr>
        <w:t>и</w:t>
      </w:r>
      <w:r w:rsidRPr="00FB1A55">
        <w:rPr>
          <w:rFonts w:ascii="GHEA Grapalat" w:hAnsi="GHEA Grapalat"/>
        </w:rPr>
        <w:t>/</w:t>
      </w:r>
      <w:r w:rsidRPr="00FB1A55">
        <w:rPr>
          <w:rFonts w:ascii="GHEA Grapalat" w:hAnsi="GHEA Grapalat" w:hint="eastAsia"/>
        </w:rPr>
        <w:t>или</w:t>
      </w:r>
      <w:r w:rsidRPr="00FB1A55">
        <w:rPr>
          <w:rFonts w:ascii="GHEA Grapalat" w:hAnsi="GHEA Grapalat"/>
        </w:rPr>
        <w:t xml:space="preserve"> </w:t>
      </w:r>
      <w:r w:rsidRPr="00FB1A55">
        <w:rPr>
          <w:rFonts w:ascii="GHEA Grapalat" w:hAnsi="GHEA Grapalat" w:hint="eastAsia"/>
        </w:rPr>
        <w:t>квалификации</w:t>
      </w:r>
      <w:r w:rsidRPr="00FB1A55">
        <w:rPr>
          <w:rFonts w:ascii="GHEA Grapalat" w:hAnsi="GHEA Grapalat"/>
        </w:rPr>
        <w:t xml:space="preserve"> </w:t>
      </w:r>
      <w:r w:rsidRPr="00FB1A55">
        <w:rPr>
          <w:rFonts w:ascii="GHEA Grapalat" w:hAnsi="GHEA Grapalat" w:hint="eastAsia"/>
        </w:rPr>
        <w:t>руководитель</w:t>
      </w:r>
      <w:r w:rsidRPr="00FB1A55">
        <w:rPr>
          <w:rFonts w:ascii="GHEA Grapalat" w:hAnsi="GHEA Grapalat"/>
        </w:rPr>
        <w:t xml:space="preserve"> </w:t>
      </w:r>
      <w:r w:rsidRPr="00FB1A55">
        <w:rPr>
          <w:rFonts w:ascii="GHEA Grapalat" w:hAnsi="GHEA Grapalat" w:hint="eastAsia"/>
        </w:rPr>
        <w:t>заказчика</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письменной</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течение</w:t>
      </w:r>
      <w:r w:rsidRPr="00FB1A55">
        <w:rPr>
          <w:rFonts w:ascii="GHEA Grapalat" w:hAnsi="GHEA Grapalat"/>
        </w:rPr>
        <w:t xml:space="preserve"> </w:t>
      </w:r>
      <w:r w:rsidRPr="00FB1A55">
        <w:rPr>
          <w:rFonts w:ascii="GHEA Grapalat" w:hAnsi="GHEA Grapalat" w:hint="eastAsia"/>
        </w:rPr>
        <w:t>пяти</w:t>
      </w:r>
      <w:r w:rsidRPr="00FB1A55">
        <w:rPr>
          <w:rFonts w:ascii="GHEA Grapalat" w:hAnsi="GHEA Grapalat"/>
        </w:rPr>
        <w:t xml:space="preserve"> </w:t>
      </w:r>
      <w:r w:rsidRPr="00FB1A55">
        <w:rPr>
          <w:rFonts w:ascii="GHEA Grapalat" w:hAnsi="GHEA Grapalat" w:hint="eastAsia"/>
        </w:rPr>
        <w:t>рабочих</w:t>
      </w:r>
      <w:r w:rsidRPr="00FB1A55">
        <w:rPr>
          <w:rFonts w:ascii="GHEA Grapalat" w:hAnsi="GHEA Grapalat"/>
        </w:rPr>
        <w:t xml:space="preserve"> </w:t>
      </w:r>
      <w:r w:rsidRPr="00FB1A55">
        <w:rPr>
          <w:rFonts w:ascii="GHEA Grapalat" w:hAnsi="GHEA Grapalat" w:hint="eastAsia"/>
        </w:rPr>
        <w:t>дней</w:t>
      </w:r>
      <w:r w:rsidRPr="00FB1A55">
        <w:rPr>
          <w:rFonts w:ascii="GHEA Grapalat" w:hAnsi="GHEA Grapalat"/>
        </w:rPr>
        <w:t xml:space="preserve">, </w:t>
      </w:r>
      <w:r w:rsidRPr="00FB1A55">
        <w:rPr>
          <w:rFonts w:ascii="GHEA Grapalat" w:hAnsi="GHEA Grapalat" w:hint="eastAsia"/>
        </w:rPr>
        <w:t>следующих</w:t>
      </w:r>
      <w:r w:rsidRPr="00FB1A55">
        <w:rPr>
          <w:rFonts w:ascii="GHEA Grapalat" w:hAnsi="GHEA Grapalat"/>
        </w:rPr>
        <w:t xml:space="preserve"> за днем возникновения основания возврата обеспечения уведомляет:</w:t>
      </w:r>
    </w:p>
    <w:p w14:paraId="5A45112D"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w:t>
      </w:r>
      <w:r w:rsidRPr="00FB1A55">
        <w:rPr>
          <w:rFonts w:ascii="GHEA Grapalat" w:hAnsi="GHEA Grapalat"/>
        </w:rPr>
        <w:t xml:space="preserve">ного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наличных денег - </w:t>
      </w:r>
      <w:r w:rsidRPr="00FB1A55">
        <w:rPr>
          <w:rFonts w:ascii="GHEA Grapalat" w:hAnsi="GHEA Grapalat" w:hint="eastAsia"/>
        </w:rPr>
        <w:t>Министерство</w:t>
      </w:r>
      <w:r w:rsidRPr="00FB1A55">
        <w:rPr>
          <w:rFonts w:ascii="GHEA Grapalat" w:hAnsi="GHEA Grapalat"/>
        </w:rPr>
        <w:t xml:space="preserve"> </w:t>
      </w:r>
      <w:r w:rsidRPr="00FB1A55">
        <w:rPr>
          <w:rFonts w:ascii="GHEA Grapalat" w:hAnsi="GHEA Grapalat" w:hint="eastAsia"/>
        </w:rPr>
        <w:t>финансов</w:t>
      </w:r>
      <w:r w:rsidRPr="00FB1A55">
        <w:rPr>
          <w:rFonts w:ascii="GHEA Grapalat" w:hAnsi="GHEA Grapalat"/>
        </w:rPr>
        <w:t xml:space="preserve"> </w:t>
      </w:r>
      <w:r w:rsidRPr="00FB1A55">
        <w:rPr>
          <w:rFonts w:ascii="GHEA Grapalat" w:hAnsi="GHEA Grapalat" w:hint="eastAsia"/>
        </w:rPr>
        <w:t>РА</w:t>
      </w:r>
      <w:r w:rsidRPr="00FB1A55">
        <w:rPr>
          <w:rFonts w:ascii="GHEA Grapalat" w:hAnsi="GHEA Grapalat"/>
        </w:rPr>
        <w:t xml:space="preserve"> </w:t>
      </w:r>
      <w:r w:rsidRPr="00FB1A55">
        <w:rPr>
          <w:rFonts w:ascii="GHEA Grapalat" w:hAnsi="GHEA Grapalat" w:hint="eastAsia"/>
        </w:rPr>
        <w:t>с</w:t>
      </w:r>
      <w:r w:rsidRPr="00FB1A55">
        <w:rPr>
          <w:rFonts w:ascii="GHEA Grapalat" w:hAnsi="GHEA Grapalat"/>
        </w:rPr>
        <w:t xml:space="preserve"> </w:t>
      </w:r>
      <w:r w:rsidRPr="00FB1A55">
        <w:rPr>
          <w:rFonts w:ascii="GHEA Grapalat" w:hAnsi="GHEA Grapalat" w:hint="eastAsia"/>
        </w:rPr>
        <w:t>приложением</w:t>
      </w:r>
      <w:r w:rsidRPr="00FB1A55">
        <w:rPr>
          <w:rFonts w:ascii="GHEA Grapalat" w:hAnsi="GHEA Grapalat"/>
        </w:rPr>
        <w:t xml:space="preserve"> </w:t>
      </w:r>
      <w:r w:rsidRPr="00FB1A55">
        <w:rPr>
          <w:rFonts w:ascii="GHEA Grapalat" w:hAnsi="GHEA Grapalat" w:hint="eastAsia"/>
        </w:rPr>
        <w:t>копии</w:t>
      </w:r>
      <w:r w:rsidRPr="00FB1A55">
        <w:rPr>
          <w:rFonts w:ascii="GHEA Grapalat" w:hAnsi="GHEA Grapalat"/>
        </w:rPr>
        <w:t xml:space="preserve"> представленного в заявке </w:t>
      </w:r>
      <w:r w:rsidRPr="00FB1A55">
        <w:rPr>
          <w:rFonts w:ascii="GHEA Grapalat" w:hAnsi="GHEA Grapalat" w:hint="eastAsia"/>
        </w:rPr>
        <w:t>документа</w:t>
      </w:r>
      <w:r w:rsidRPr="00FB1A55">
        <w:rPr>
          <w:rFonts w:ascii="GHEA Grapalat" w:hAnsi="GHEA Grapalat"/>
        </w:rPr>
        <w:t xml:space="preserve">, </w:t>
      </w:r>
      <w:r w:rsidRPr="00FB1A55">
        <w:rPr>
          <w:rFonts w:ascii="GHEA Grapalat" w:hAnsi="GHEA Grapalat" w:hint="eastAsia"/>
        </w:rPr>
        <w:t>об</w:t>
      </w:r>
      <w:r w:rsidRPr="00FB1A55">
        <w:rPr>
          <w:rFonts w:ascii="GHEA Grapalat" w:hAnsi="GHEA Grapalat"/>
        </w:rPr>
        <w:t xml:space="preserve"> </w:t>
      </w:r>
      <w:r w:rsidRPr="00FB1A55">
        <w:rPr>
          <w:rFonts w:ascii="GHEA Grapalat" w:hAnsi="GHEA Grapalat" w:hint="eastAsia"/>
        </w:rPr>
        <w:t>обосновании</w:t>
      </w:r>
      <w:r w:rsidRPr="00FB1A55">
        <w:rPr>
          <w:rFonts w:ascii="GHEA Grapalat" w:hAnsi="GHEA Grapalat"/>
        </w:rPr>
        <w:t xml:space="preserve"> </w:t>
      </w:r>
      <w:r w:rsidRPr="00FB1A55">
        <w:rPr>
          <w:rFonts w:ascii="GHEA Grapalat" w:hAnsi="GHEA Grapalat" w:hint="eastAsia"/>
        </w:rPr>
        <w:t>платежа</w:t>
      </w:r>
      <w:r w:rsidRPr="00FB1A55">
        <w:rPr>
          <w:rFonts w:ascii="GHEA Grapalat" w:hAnsi="GHEA Grapalat"/>
        </w:rPr>
        <w:t>;</w:t>
      </w:r>
    </w:p>
    <w:p w14:paraId="26B0C9AF"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w:t>
      </w:r>
      <w:r w:rsidRPr="00FB1A55">
        <w:rPr>
          <w:rFonts w:ascii="GHEA Grapalat" w:hAnsi="GHEA Grapalat" w:hint="eastAsia"/>
        </w:rPr>
        <w:t>банковской</w:t>
      </w:r>
      <w:r w:rsidRPr="00FB1A55">
        <w:rPr>
          <w:rFonts w:ascii="GHEA Grapalat" w:hAnsi="GHEA Grapalat"/>
        </w:rPr>
        <w:t xml:space="preserve"> </w:t>
      </w:r>
      <w:r w:rsidRPr="00FB1A55">
        <w:rPr>
          <w:rFonts w:ascii="GHEA Grapalat" w:hAnsi="GHEA Grapalat" w:hint="eastAsia"/>
        </w:rPr>
        <w:t>гарантии</w:t>
      </w:r>
      <w:r w:rsidR="00FB1A55">
        <w:rPr>
          <w:rFonts w:ascii="GHEA Grapalat" w:hAnsi="GHEA Grapalat"/>
        </w:rPr>
        <w:t xml:space="preserve"> </w:t>
      </w:r>
      <w:r w:rsidRPr="00FB1A55">
        <w:rPr>
          <w:rFonts w:ascii="GHEA Grapalat" w:hAnsi="GHEA Grapalat"/>
        </w:rPr>
        <w:t xml:space="preserve">- </w:t>
      </w:r>
      <w:r w:rsidRPr="00FB1A55">
        <w:rPr>
          <w:rFonts w:ascii="GHEA Grapalat" w:hAnsi="GHEA Grapalat" w:hint="eastAsia"/>
        </w:rPr>
        <w:t>банк</w:t>
      </w:r>
      <w:r w:rsidRPr="00FB1A55">
        <w:rPr>
          <w:rFonts w:ascii="GHEA Grapalat" w:hAnsi="GHEA Grapalat"/>
        </w:rPr>
        <w:t xml:space="preserve">, </w:t>
      </w:r>
      <w:r w:rsidRPr="00FB1A55">
        <w:rPr>
          <w:rFonts w:ascii="GHEA Grapalat" w:hAnsi="GHEA Grapalat" w:hint="eastAsia"/>
        </w:rPr>
        <w:t>выдавший</w:t>
      </w:r>
      <w:r w:rsidRPr="00FB1A55">
        <w:rPr>
          <w:rFonts w:ascii="GHEA Grapalat" w:hAnsi="GHEA Grapalat"/>
        </w:rPr>
        <w:t xml:space="preserve"> </w:t>
      </w:r>
      <w:r w:rsidRPr="00FB1A55">
        <w:rPr>
          <w:rFonts w:ascii="GHEA Grapalat" w:hAnsi="GHEA Grapalat" w:hint="eastAsia"/>
        </w:rPr>
        <w:t>гарантию</w:t>
      </w:r>
      <w:r w:rsidRPr="00FB1A55">
        <w:rPr>
          <w:rFonts w:ascii="GHEA Grapalat" w:hAnsi="GHEA Grapalat"/>
        </w:rPr>
        <w:t>;</w:t>
      </w:r>
    </w:p>
    <w:p w14:paraId="67360C59" w14:textId="77777777" w:rsidR="003648C2" w:rsidRPr="00B2678A"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соглашения о неустойке - </w:t>
      </w:r>
      <w:r w:rsidRPr="00FB1A55">
        <w:rPr>
          <w:rFonts w:ascii="GHEA Grapalat" w:hAnsi="GHEA Grapalat" w:hint="eastAsia"/>
        </w:rPr>
        <w:t>представивше</w:t>
      </w:r>
      <w:r w:rsidRPr="00FB1A55">
        <w:rPr>
          <w:rFonts w:ascii="GHEA Grapalat" w:hAnsi="GHEA Grapalat"/>
        </w:rPr>
        <w:t>го его участника.</w:t>
      </w:r>
    </w:p>
    <w:p w14:paraId="1F84A101" w14:textId="77777777" w:rsidR="003648C2" w:rsidRPr="00521A49" w:rsidRDefault="003648C2" w:rsidP="00B55614">
      <w:pPr>
        <w:widowControl w:val="0"/>
        <w:tabs>
          <w:tab w:val="left" w:pos="1134"/>
        </w:tabs>
        <w:ind w:firstLine="567"/>
        <w:contextualSpacing/>
        <w:jc w:val="both"/>
        <w:rPr>
          <w:rFonts w:ascii="GHEA Grapalat" w:hAnsi="GHEA Grapalat"/>
        </w:rPr>
      </w:pPr>
    </w:p>
    <w:p w14:paraId="3E2161B4" w14:textId="77777777" w:rsidR="00637D24" w:rsidRPr="00521A49" w:rsidRDefault="00637D24" w:rsidP="00962010">
      <w:pPr>
        <w:widowControl w:val="0"/>
        <w:tabs>
          <w:tab w:val="left" w:pos="1134"/>
        </w:tabs>
        <w:spacing w:after="160"/>
        <w:ind w:firstLine="567"/>
        <w:jc w:val="both"/>
        <w:rPr>
          <w:rFonts w:ascii="GHEA Grapalat" w:hAnsi="GHEA Grapalat" w:cs="Sylfaen"/>
        </w:rPr>
      </w:pPr>
    </w:p>
    <w:p w14:paraId="21AE1507" w14:textId="77777777" w:rsidR="00096865" w:rsidRPr="00521A49" w:rsidRDefault="005066AC" w:rsidP="00962010">
      <w:pPr>
        <w:rPr>
          <w:rFonts w:ascii="GHEA Grapalat" w:hAnsi="GHEA Grapalat"/>
          <w:b/>
        </w:rPr>
      </w:pPr>
      <w:r w:rsidRPr="00521A49">
        <w:rPr>
          <w:rFonts w:ascii="GHEA Grapalat" w:hAnsi="GHEA Grapalat"/>
          <w:b/>
        </w:rPr>
        <w:t xml:space="preserve">                           </w:t>
      </w:r>
      <w:r w:rsidR="008D5016" w:rsidRPr="00521A49">
        <w:rPr>
          <w:rFonts w:ascii="GHEA Grapalat" w:hAnsi="GHEA Grapalat"/>
          <w:b/>
        </w:rPr>
        <w:t>11. ОБЪЯВЛЕНИЕ ПРОЦЕДУРЫ НЕСОСТОЯВШЕЙСЯ</w:t>
      </w:r>
    </w:p>
    <w:p w14:paraId="2E6970D4" w14:textId="77777777" w:rsidR="003D5CAF" w:rsidRPr="00521A49" w:rsidRDefault="003D5CAF" w:rsidP="00962010">
      <w:pPr>
        <w:rPr>
          <w:rFonts w:ascii="GHEA Grapalat" w:hAnsi="GHEA Grapalat" w:cs="Arial"/>
          <w:b/>
        </w:rPr>
      </w:pPr>
    </w:p>
    <w:p w14:paraId="1E1A5334" w14:textId="77777777" w:rsidR="00096865" w:rsidRPr="00521A49" w:rsidRDefault="00096865"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11.1</w:t>
      </w:r>
      <w:r w:rsidR="00801AC7" w:rsidRPr="00521A49">
        <w:rPr>
          <w:rFonts w:ascii="GHEA Grapalat" w:hAnsi="GHEA Grapalat"/>
        </w:rPr>
        <w:t>.</w:t>
      </w:r>
      <w:r w:rsidR="00801AC7" w:rsidRPr="00521A49">
        <w:rPr>
          <w:rFonts w:ascii="GHEA Grapalat" w:hAnsi="GHEA Grapalat"/>
        </w:rPr>
        <w:tab/>
      </w:r>
      <w:r w:rsidRPr="00521A49">
        <w:rPr>
          <w:rFonts w:ascii="GHEA Grapalat" w:hAnsi="GHEA Grapalat"/>
        </w:rPr>
        <w:t>Согласно статье 37 Закона, Комиссия объявляет настоящую процедуру несостоявшейся, если:</w:t>
      </w:r>
    </w:p>
    <w:p w14:paraId="72F6B1BA"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w:t>
      </w:r>
      <w:r w:rsidR="00801AC7" w:rsidRPr="00521A49">
        <w:rPr>
          <w:rFonts w:ascii="GHEA Grapalat" w:hAnsi="GHEA Grapalat"/>
        </w:rPr>
        <w:tab/>
      </w:r>
      <w:r w:rsidRPr="00521A49">
        <w:rPr>
          <w:rFonts w:ascii="GHEA Grapalat" w:hAnsi="GHEA Grapalat"/>
        </w:rPr>
        <w:t>ни одна из заявок не соответствует условиям приглашения;</w:t>
      </w:r>
    </w:p>
    <w:p w14:paraId="7D0D237A" w14:textId="77777777" w:rsidR="005178A4"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2)</w:t>
      </w:r>
      <w:r w:rsidR="00801AC7" w:rsidRPr="00521A49">
        <w:rPr>
          <w:rFonts w:ascii="GHEA Grapalat" w:hAnsi="GHEA Grapalat"/>
        </w:rPr>
        <w:tab/>
      </w:r>
      <w:r w:rsidR="005178A4" w:rsidRPr="00521A49">
        <w:rPr>
          <w:rFonts w:ascii="GHEA Grapalat" w:hAnsi="GHEA Grapalat"/>
        </w:rPr>
        <w:t>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организации.</w:t>
      </w:r>
    </w:p>
    <w:p w14:paraId="7C1709B6"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01AC7" w:rsidRPr="00521A49">
        <w:rPr>
          <w:rFonts w:ascii="GHEA Grapalat" w:hAnsi="GHEA Grapalat"/>
        </w:rPr>
        <w:tab/>
      </w:r>
      <w:r w:rsidRPr="00521A49">
        <w:rPr>
          <w:rFonts w:ascii="GHEA Grapalat" w:hAnsi="GHEA Grapalat"/>
        </w:rPr>
        <w:t>не подано ни одной заявки;</w:t>
      </w:r>
    </w:p>
    <w:p w14:paraId="1ADC77D7" w14:textId="77777777"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4)</w:t>
      </w:r>
      <w:r w:rsidR="00801AC7" w:rsidRPr="00521A49">
        <w:rPr>
          <w:rFonts w:ascii="GHEA Grapalat" w:hAnsi="GHEA Grapalat"/>
        </w:rPr>
        <w:tab/>
      </w:r>
      <w:r w:rsidRPr="00521A49">
        <w:rPr>
          <w:rFonts w:ascii="GHEA Grapalat" w:hAnsi="GHEA Grapalat"/>
        </w:rPr>
        <w:t>договор не заключается.</w:t>
      </w:r>
    </w:p>
    <w:p w14:paraId="16EE3C2A" w14:textId="77777777" w:rsidR="00CA1C11" w:rsidRPr="00521A49" w:rsidRDefault="00731D26"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11.2</w:t>
      </w:r>
      <w:r w:rsidR="007642C2" w:rsidRPr="00521A49">
        <w:rPr>
          <w:rFonts w:ascii="GHEA Grapalat" w:hAnsi="GHEA Grapalat"/>
        </w:rPr>
        <w:t>.</w:t>
      </w:r>
      <w:r w:rsidR="007642C2" w:rsidRPr="00521A49">
        <w:rPr>
          <w:rFonts w:ascii="GHEA Grapalat" w:hAnsi="GHEA Grapalat"/>
        </w:rPr>
        <w:tab/>
      </w:r>
      <w:r w:rsidRPr="00521A49">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C86CE8E" w14:textId="77777777" w:rsidR="00C54730" w:rsidRPr="00521A49" w:rsidRDefault="00C54730" w:rsidP="00962010">
      <w:pPr>
        <w:jc w:val="center"/>
        <w:rPr>
          <w:rFonts w:ascii="GHEA Grapalat" w:hAnsi="GHEA Grapalat"/>
          <w:b/>
        </w:rPr>
      </w:pPr>
    </w:p>
    <w:p w14:paraId="6AAEF95F" w14:textId="77777777" w:rsidR="00096865" w:rsidRPr="00521A49" w:rsidRDefault="008D5016" w:rsidP="00962010">
      <w:pPr>
        <w:jc w:val="center"/>
        <w:rPr>
          <w:rFonts w:ascii="GHEA Grapalat" w:hAnsi="GHEA Grapalat"/>
          <w:b/>
        </w:rPr>
      </w:pPr>
      <w:r w:rsidRPr="00521A49">
        <w:rPr>
          <w:rFonts w:ascii="GHEA Grapalat" w:hAnsi="GHEA Grapalat"/>
          <w:b/>
        </w:rPr>
        <w:t xml:space="preserve">12. ПРАВО УЧАСТНИКА И </w:t>
      </w:r>
      <w:r w:rsidR="008E3307" w:rsidRPr="00521A49">
        <w:rPr>
          <w:rFonts w:ascii="GHEA Grapalat" w:hAnsi="GHEA Grapalat"/>
          <w:b/>
        </w:rPr>
        <w:t xml:space="preserve">ПОРЯДОК ОБЖАЛОВАНИЯ ИМ </w:t>
      </w:r>
      <w:r w:rsidR="00025A85" w:rsidRPr="00521A49">
        <w:rPr>
          <w:rFonts w:ascii="GHEA Grapalat" w:hAnsi="GHEA Grapalat"/>
          <w:b/>
        </w:rPr>
        <w:br/>
      </w:r>
      <w:r w:rsidRPr="00521A49">
        <w:rPr>
          <w:rFonts w:ascii="GHEA Grapalat" w:hAnsi="GHEA Grapalat"/>
          <w:b/>
        </w:rPr>
        <w:t>ДЕЙСТВИЙ И (ИЛИ) ПРИНЯТЫХ РЕШЕНИЙ, СВЯЗАННЫХ</w:t>
      </w:r>
      <w:r w:rsidR="00025A85" w:rsidRPr="00521A49">
        <w:rPr>
          <w:rFonts w:ascii="Sylfaen" w:hAnsi="Sylfaen" w:cs="Courier New"/>
          <w:b/>
          <w:lang w:val="en-US"/>
        </w:rPr>
        <w:t> </w:t>
      </w:r>
      <w:r w:rsidRPr="00521A49">
        <w:rPr>
          <w:rFonts w:ascii="GHEA Grapalat" w:hAnsi="GHEA Grapalat"/>
          <w:b/>
        </w:rPr>
        <w:t>С</w:t>
      </w:r>
      <w:r w:rsidR="00025A85" w:rsidRPr="00521A49">
        <w:rPr>
          <w:rFonts w:ascii="Sylfaen" w:hAnsi="Sylfaen" w:cs="Courier New"/>
          <w:b/>
          <w:lang w:val="en-US"/>
        </w:rPr>
        <w:t> </w:t>
      </w:r>
      <w:r w:rsidRPr="00521A49">
        <w:rPr>
          <w:rFonts w:ascii="GHEA Grapalat" w:hAnsi="GHEA Grapalat"/>
          <w:b/>
        </w:rPr>
        <w:t>ПРОЦЕССОМ ЗАКУПКИ</w:t>
      </w:r>
    </w:p>
    <w:p w14:paraId="55A19EE8" w14:textId="77777777" w:rsidR="00C54730" w:rsidRPr="00521A49" w:rsidRDefault="00C54730" w:rsidP="00962010">
      <w:pPr>
        <w:jc w:val="center"/>
        <w:rPr>
          <w:rFonts w:ascii="GHEA Grapalat" w:hAnsi="GHEA Grapalat"/>
          <w:b/>
        </w:rPr>
      </w:pPr>
    </w:p>
    <w:p w14:paraId="345A0B9D"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 xml:space="preserve">12.1 Каждое заинтересованное лицо вправе обжаловать действия (бездействие) и решения </w:t>
      </w:r>
      <w:r w:rsidRPr="00521A49">
        <w:rPr>
          <w:rFonts w:ascii="GHEA Grapalat" w:hAnsi="GHEA Grapalat"/>
        </w:rPr>
        <w:lastRenderedPageBreak/>
        <w:t>заказчика, оценочной комиссии в порядке, установленном Гражданским процессуальным кодексом Республики Армения (далее-Кодекс) .</w:t>
      </w:r>
    </w:p>
    <w:p w14:paraId="7D7C5DFF"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272F0948"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5283DC8E"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7B125C7" w14:textId="77777777" w:rsidR="001770E8" w:rsidRPr="00521A49" w:rsidRDefault="001770E8" w:rsidP="00962010">
      <w:pPr>
        <w:widowControl w:val="0"/>
        <w:ind w:firstLine="567"/>
        <w:jc w:val="both"/>
        <w:rPr>
          <w:rFonts w:ascii="GHEA Grapalat" w:hAnsi="GHEA Grapalat"/>
        </w:rPr>
      </w:pPr>
      <w:r w:rsidRPr="00521A49">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5203163D" w14:textId="77777777" w:rsidR="001770E8" w:rsidRPr="00521A49" w:rsidRDefault="001770E8" w:rsidP="00962010">
      <w:pPr>
        <w:jc w:val="both"/>
        <w:rPr>
          <w:rFonts w:ascii="GHEA Grapalat" w:hAnsi="GHEA Grapalat"/>
        </w:rPr>
      </w:pPr>
      <w:r w:rsidRPr="00521A49">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5B78FEEC" w14:textId="77777777" w:rsidR="001770E8" w:rsidRPr="00521A49" w:rsidRDefault="001770E8" w:rsidP="00962010">
      <w:pPr>
        <w:jc w:val="both"/>
        <w:rPr>
          <w:rFonts w:ascii="GHEA Grapalat" w:hAnsi="GHEA Grapalat"/>
        </w:rPr>
      </w:pPr>
      <w:r w:rsidRPr="00521A49">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4BD878A1" w14:textId="77777777" w:rsidR="00C87BF8" w:rsidRPr="00521A49" w:rsidRDefault="00C87BF8" w:rsidP="00962010">
      <w:pPr>
        <w:jc w:val="both"/>
        <w:rPr>
          <w:rFonts w:ascii="GHEA Grapalat" w:hAnsi="GHEA Grapalat"/>
        </w:rPr>
      </w:pPr>
      <w:r w:rsidRPr="00521A49">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4A988A9C" w14:textId="77777777" w:rsidR="00C87BF8" w:rsidRPr="00521A49" w:rsidRDefault="00C87BF8" w:rsidP="00962010">
      <w:pPr>
        <w:jc w:val="both"/>
        <w:rPr>
          <w:rFonts w:ascii="GHEA Grapalat" w:hAnsi="GHEA Grapalat"/>
          <w:lang w:val="hy-AM"/>
        </w:rPr>
      </w:pPr>
      <w:r w:rsidRPr="00521A49">
        <w:rPr>
          <w:rFonts w:ascii="GHEA Grapalat" w:hAnsi="GHEA Grapalat"/>
        </w:rPr>
        <w:t>12.8. Решение о требовании доказательств исполняется ответчиком в пятидневный срок после получения решения.</w:t>
      </w:r>
    </w:p>
    <w:p w14:paraId="590A5F82" w14:textId="77777777" w:rsidR="00C87BF8" w:rsidRPr="00521A49" w:rsidRDefault="00C87BF8" w:rsidP="00962010">
      <w:pPr>
        <w:jc w:val="both"/>
        <w:rPr>
          <w:rFonts w:ascii="GHEA Grapalat" w:hAnsi="GHEA Grapalat"/>
        </w:rPr>
      </w:pPr>
      <w:r w:rsidRPr="00521A49">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7DFEDA16" w14:textId="77777777" w:rsidR="00C87BF8" w:rsidRPr="00521A49" w:rsidRDefault="00C87BF8" w:rsidP="00962010">
      <w:pPr>
        <w:jc w:val="both"/>
        <w:rPr>
          <w:rFonts w:ascii="GHEA Grapalat" w:hAnsi="GHEA Grapalat"/>
          <w:lang w:val="hy-AM"/>
        </w:rPr>
      </w:pPr>
      <w:r w:rsidRPr="00521A49">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21A49">
        <w:rPr>
          <w:rFonts w:ascii="GHEA Grapalat" w:hAnsi="GHEA Grapalat"/>
          <w:lang w:val="hy-AM"/>
        </w:rPr>
        <w:t>.</w:t>
      </w:r>
    </w:p>
    <w:p w14:paraId="3501725B" w14:textId="77777777" w:rsidR="00C87BF8" w:rsidRPr="00521A49" w:rsidRDefault="00C87BF8" w:rsidP="00962010">
      <w:pPr>
        <w:jc w:val="both"/>
        <w:rPr>
          <w:rFonts w:ascii="GHEA Grapalat" w:hAnsi="GHEA Grapalat"/>
          <w:lang w:val="hy-AM"/>
        </w:rPr>
      </w:pPr>
      <w:r w:rsidRPr="00521A49">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21A49">
        <w:rPr>
          <w:rFonts w:ascii="GHEA Grapalat" w:hAnsi="GHEA Grapalat"/>
          <w:lang w:val="hy-AM"/>
        </w:rPr>
        <w:t>.</w:t>
      </w:r>
      <w:r w:rsidRPr="00521A49">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21A49">
        <w:rPr>
          <w:rFonts w:ascii="GHEA Grapalat" w:hAnsi="GHEA Grapalat"/>
          <w:lang w:val="hy-AM"/>
        </w:rPr>
        <w:t>.</w:t>
      </w:r>
    </w:p>
    <w:p w14:paraId="138CEA59" w14:textId="77777777" w:rsidR="00C87BF8" w:rsidRPr="00521A49" w:rsidRDefault="00C87BF8" w:rsidP="00962010">
      <w:pPr>
        <w:jc w:val="both"/>
        <w:rPr>
          <w:rFonts w:ascii="GHEA Grapalat" w:hAnsi="GHEA Grapalat"/>
          <w:lang w:val="hy-AM"/>
        </w:rPr>
      </w:pPr>
      <w:r w:rsidRPr="00521A49">
        <w:rPr>
          <w:rFonts w:ascii="GHEA Grapalat" w:hAnsi="GHEA Grapalat"/>
        </w:rPr>
        <w:t xml:space="preserve">12.11. </w:t>
      </w:r>
      <w:r w:rsidRPr="00521A4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20071148" w14:textId="77777777" w:rsidR="00C87BF8" w:rsidRPr="00521A49" w:rsidRDefault="00C87BF8" w:rsidP="00962010">
      <w:pPr>
        <w:jc w:val="both"/>
        <w:rPr>
          <w:rFonts w:ascii="GHEA Grapalat" w:hAnsi="GHEA Grapalat"/>
        </w:rPr>
      </w:pPr>
      <w:r w:rsidRPr="00521A49">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4A2EAC6E" w14:textId="77777777" w:rsidR="00C87BF8" w:rsidRPr="00521A49" w:rsidRDefault="00C87BF8" w:rsidP="00962010">
      <w:pPr>
        <w:jc w:val="both"/>
        <w:rPr>
          <w:rFonts w:ascii="GHEA Grapalat" w:hAnsi="GHEA Grapalat"/>
        </w:rPr>
      </w:pPr>
      <w:r w:rsidRPr="00521A49">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w:t>
      </w:r>
      <w:r w:rsidRPr="00521A49">
        <w:rPr>
          <w:rFonts w:ascii="GHEA Grapalat" w:hAnsi="GHEA Grapalat"/>
        </w:rPr>
        <w:lastRenderedPageBreak/>
        <w:t xml:space="preserve">ходатайству лица, участвующего в деле, или по своей инициативе пришел к выводу о необходимости рассмотрения дела в судебном заседании. </w:t>
      </w:r>
    </w:p>
    <w:p w14:paraId="7B99D76B" w14:textId="77777777" w:rsidR="00C87BF8" w:rsidRPr="00521A49" w:rsidRDefault="00C87BF8" w:rsidP="00962010">
      <w:pPr>
        <w:jc w:val="both"/>
        <w:rPr>
          <w:rFonts w:ascii="GHEA Grapalat" w:hAnsi="GHEA Grapalat"/>
        </w:rPr>
      </w:pPr>
      <w:r w:rsidRPr="00521A49">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57EA0D72" w14:textId="77777777" w:rsidR="00C87BF8" w:rsidRPr="00521A49" w:rsidRDefault="00C87BF8" w:rsidP="00962010">
      <w:pPr>
        <w:jc w:val="both"/>
        <w:rPr>
          <w:rFonts w:ascii="GHEA Grapalat" w:hAnsi="GHEA Grapalat"/>
        </w:rPr>
      </w:pPr>
      <w:r w:rsidRPr="00521A49">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4912A5B5" w14:textId="77777777" w:rsidR="00C87BF8" w:rsidRPr="00521A49" w:rsidRDefault="00C87BF8" w:rsidP="00962010">
      <w:pPr>
        <w:jc w:val="both"/>
        <w:rPr>
          <w:rFonts w:ascii="GHEA Grapalat" w:hAnsi="GHEA Grapalat"/>
        </w:rPr>
      </w:pPr>
      <w:r w:rsidRPr="00521A49">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6B6BDBAE" w14:textId="77777777" w:rsidR="00C87BF8" w:rsidRPr="00521A49" w:rsidRDefault="00C87BF8" w:rsidP="00962010">
      <w:pPr>
        <w:jc w:val="both"/>
        <w:rPr>
          <w:rFonts w:ascii="GHEA Grapalat" w:hAnsi="GHEA Grapalat"/>
        </w:rPr>
      </w:pPr>
      <w:r w:rsidRPr="00521A49">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23D794A1" w14:textId="77777777" w:rsidR="00C87BF8" w:rsidRPr="00521A49" w:rsidRDefault="00C87BF8" w:rsidP="00962010">
      <w:pPr>
        <w:jc w:val="both"/>
        <w:rPr>
          <w:rFonts w:ascii="GHEA Grapalat" w:hAnsi="GHEA Grapalat"/>
        </w:rPr>
      </w:pPr>
      <w:r w:rsidRPr="00521A49">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206DA60E" w14:textId="77777777" w:rsidR="00C87BF8" w:rsidRPr="00521A49" w:rsidRDefault="00C87BF8" w:rsidP="00962010">
      <w:pPr>
        <w:jc w:val="both"/>
        <w:rPr>
          <w:rFonts w:ascii="GHEA Grapalat" w:hAnsi="GHEA Grapalat"/>
        </w:rPr>
      </w:pPr>
      <w:r w:rsidRPr="00521A49">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29881817" w14:textId="77777777" w:rsidR="00C87BF8" w:rsidRPr="00521A49" w:rsidRDefault="00C87BF8" w:rsidP="00962010">
      <w:pPr>
        <w:jc w:val="both"/>
        <w:rPr>
          <w:rFonts w:ascii="GHEA Grapalat" w:hAnsi="GHEA Grapalat"/>
        </w:rPr>
      </w:pPr>
      <w:r w:rsidRPr="00521A49">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6510FC40" w14:textId="77777777" w:rsidR="00C87BF8" w:rsidRPr="00521A49" w:rsidRDefault="00C87BF8" w:rsidP="00962010">
      <w:pPr>
        <w:jc w:val="both"/>
        <w:rPr>
          <w:rFonts w:ascii="GHEA Grapalat" w:hAnsi="GHEA Grapalat"/>
        </w:rPr>
      </w:pPr>
      <w:r w:rsidRPr="00521A49">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57AA118B" w14:textId="77777777" w:rsidR="00C87BF8" w:rsidRPr="00521A49" w:rsidRDefault="00C87BF8" w:rsidP="00962010">
      <w:pPr>
        <w:jc w:val="both"/>
        <w:rPr>
          <w:rFonts w:ascii="GHEA Grapalat" w:hAnsi="GHEA Grapalat"/>
        </w:rPr>
      </w:pPr>
      <w:r w:rsidRPr="00521A49">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26FE9B9" w14:textId="77777777" w:rsidR="00C87BF8" w:rsidRPr="00521A49" w:rsidRDefault="00C87BF8" w:rsidP="00962010">
      <w:pPr>
        <w:jc w:val="both"/>
        <w:rPr>
          <w:rFonts w:ascii="GHEA Grapalat" w:hAnsi="GHEA Grapalat"/>
        </w:rPr>
      </w:pPr>
      <w:r w:rsidRPr="00521A49">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0A662B16" w14:textId="77777777" w:rsidR="00C87BF8" w:rsidRPr="00521A49" w:rsidRDefault="00C87BF8" w:rsidP="00962010">
      <w:pPr>
        <w:widowControl w:val="0"/>
        <w:spacing w:after="160"/>
        <w:ind w:firstLine="567"/>
        <w:jc w:val="both"/>
        <w:rPr>
          <w:rFonts w:ascii="GHEA Grapalat" w:hAnsi="GHEA Grapalat" w:cs="Sylfaen"/>
          <w:b/>
        </w:rPr>
      </w:pPr>
      <w:r w:rsidRPr="00521A49">
        <w:rPr>
          <w:rFonts w:ascii="GHEA Grapalat" w:hAnsi="GHEA Grapalat"/>
        </w:rPr>
        <w:t>12.23. Ставки государственных пошлин, взимаемых за обжалование, установлены законом "О государственной пошлине".</w:t>
      </w:r>
    </w:p>
    <w:p w14:paraId="0C8FAC68" w14:textId="77777777" w:rsidR="00822909" w:rsidRPr="00521A49" w:rsidRDefault="00822909" w:rsidP="00962010">
      <w:pPr>
        <w:widowControl w:val="0"/>
        <w:spacing w:after="160"/>
        <w:jc w:val="center"/>
        <w:rPr>
          <w:rFonts w:ascii="GHEA Grapalat" w:hAnsi="GHEA Grapalat"/>
          <w:b/>
        </w:rPr>
        <w:sectPr w:rsidR="00822909" w:rsidRPr="00521A49" w:rsidSect="00B55614">
          <w:footnotePr>
            <w:pos w:val="beneathText"/>
            <w:numStart w:val="8"/>
          </w:footnotePr>
          <w:pgSz w:w="11906" w:h="16838" w:code="9"/>
          <w:pgMar w:top="709" w:right="707" w:bottom="1134" w:left="709" w:header="561" w:footer="561" w:gutter="0"/>
          <w:cols w:space="720"/>
          <w:docGrid w:linePitch="326"/>
        </w:sectPr>
      </w:pPr>
    </w:p>
    <w:p w14:paraId="7ED5DB35" w14:textId="77777777" w:rsidR="00096865" w:rsidRPr="00521A49" w:rsidRDefault="00096865" w:rsidP="00962010">
      <w:pPr>
        <w:widowControl w:val="0"/>
        <w:spacing w:after="160"/>
        <w:jc w:val="center"/>
        <w:rPr>
          <w:rFonts w:ascii="GHEA Grapalat" w:hAnsi="GHEA Grapalat"/>
          <w:b/>
        </w:rPr>
      </w:pPr>
      <w:r w:rsidRPr="00521A49">
        <w:rPr>
          <w:rFonts w:ascii="GHEA Grapalat" w:hAnsi="GHEA Grapalat"/>
          <w:b/>
        </w:rPr>
        <w:lastRenderedPageBreak/>
        <w:t>ЧАСТЬ II</w:t>
      </w:r>
    </w:p>
    <w:p w14:paraId="6D4780C1" w14:textId="77777777" w:rsidR="00096865" w:rsidRPr="00521A49" w:rsidRDefault="006E7BF8" w:rsidP="00962010">
      <w:pPr>
        <w:widowControl w:val="0"/>
        <w:spacing w:after="160"/>
        <w:jc w:val="center"/>
        <w:rPr>
          <w:rFonts w:ascii="GHEA Grapalat" w:hAnsi="GHEA Grapalat"/>
          <w:b/>
        </w:rPr>
      </w:pPr>
      <w:r w:rsidRPr="00521A49">
        <w:rPr>
          <w:rFonts w:ascii="GHEA Grapalat" w:hAnsi="GHEA Grapalat"/>
          <w:b/>
        </w:rPr>
        <w:t xml:space="preserve">ИНСТРУКЦИЯ ПО СОСТАВЛЕНИЮ </w:t>
      </w:r>
      <w:r w:rsidRPr="00521A49">
        <w:rPr>
          <w:rFonts w:ascii="GHEA Grapalat" w:hAnsi="GHEA Grapalat"/>
          <w:b/>
        </w:rPr>
        <w:br/>
        <w:t>ЗАЯВКИ НА ЗАПРОС КОТИРОВОК</w:t>
      </w:r>
    </w:p>
    <w:p w14:paraId="6B2359BB" w14:textId="77777777" w:rsidR="00275196" w:rsidRPr="00521A49" w:rsidRDefault="00275196" w:rsidP="00962010">
      <w:pPr>
        <w:widowControl w:val="0"/>
        <w:spacing w:after="160"/>
        <w:jc w:val="center"/>
        <w:rPr>
          <w:rFonts w:ascii="GHEA Grapalat" w:hAnsi="GHEA Grapalat"/>
        </w:rPr>
      </w:pPr>
    </w:p>
    <w:p w14:paraId="4636513F" w14:textId="77777777" w:rsidR="00096865" w:rsidRPr="00521A49" w:rsidRDefault="008D5016" w:rsidP="00962010">
      <w:pPr>
        <w:widowControl w:val="0"/>
        <w:spacing w:after="160"/>
        <w:jc w:val="center"/>
        <w:rPr>
          <w:rFonts w:ascii="GHEA Grapalat" w:hAnsi="GHEA Grapalat"/>
          <w:b/>
        </w:rPr>
      </w:pPr>
      <w:r w:rsidRPr="00521A49">
        <w:rPr>
          <w:rFonts w:ascii="GHEA Grapalat" w:hAnsi="GHEA Grapalat"/>
          <w:b/>
        </w:rPr>
        <w:t>1. ОБЩИЕ ПОЛОЖЕНИЯ</w:t>
      </w:r>
    </w:p>
    <w:p w14:paraId="2CD7B089"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1.1</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Целью настоящей Инструкции является содействие участникам при подготовке заявки.</w:t>
      </w:r>
    </w:p>
    <w:p w14:paraId="699C38A8"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1.2</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9366A69" w14:textId="77777777"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1.3</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Кроме армянского языка, заявки могут быть поданы также н</w:t>
      </w:r>
      <w:r w:rsidR="00191D27" w:rsidRPr="00521A49">
        <w:rPr>
          <w:rFonts w:ascii="GHEA Grapalat" w:hAnsi="GHEA Grapalat"/>
        </w:rPr>
        <w:t>а английском или русском языке.</w:t>
      </w:r>
    </w:p>
    <w:p w14:paraId="279D0EC5" w14:textId="77777777" w:rsidR="008F15B9" w:rsidRPr="00521A49" w:rsidRDefault="008F15B9" w:rsidP="0007305B">
      <w:pPr>
        <w:widowControl w:val="0"/>
        <w:jc w:val="center"/>
        <w:rPr>
          <w:rFonts w:ascii="GHEA Grapalat" w:hAnsi="GHEA Grapalat"/>
          <w:b/>
        </w:rPr>
      </w:pPr>
    </w:p>
    <w:p w14:paraId="4F4C6020" w14:textId="77777777" w:rsidR="00096865" w:rsidRPr="00521A49" w:rsidRDefault="008D5016" w:rsidP="0007305B">
      <w:pPr>
        <w:widowControl w:val="0"/>
        <w:jc w:val="center"/>
        <w:rPr>
          <w:rFonts w:ascii="GHEA Grapalat" w:hAnsi="GHEA Grapalat"/>
          <w:b/>
        </w:rPr>
      </w:pPr>
      <w:r w:rsidRPr="00521A49">
        <w:rPr>
          <w:rFonts w:ascii="GHEA Grapalat" w:hAnsi="GHEA Grapalat"/>
          <w:b/>
        </w:rPr>
        <w:t>2. ЗАЯВКА НА ПРОЦЕДУРУ</w:t>
      </w:r>
    </w:p>
    <w:p w14:paraId="40108D2F" w14:textId="77777777" w:rsidR="008F15B9" w:rsidRPr="00521A49" w:rsidRDefault="00EA1314" w:rsidP="0007305B">
      <w:pPr>
        <w:widowControl w:val="0"/>
        <w:ind w:firstLine="567"/>
        <w:jc w:val="both"/>
        <w:rPr>
          <w:rFonts w:ascii="GHEA Grapalat" w:hAnsi="GHEA Grapalat"/>
        </w:rPr>
      </w:pPr>
      <w:r w:rsidRPr="00521A49">
        <w:rPr>
          <w:rFonts w:ascii="GHEA Grapalat" w:hAnsi="GHEA Grapalat"/>
        </w:rPr>
        <w:t xml:space="preserve">2. </w:t>
      </w:r>
      <w:r w:rsidR="008F15B9" w:rsidRPr="00521A49">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521A49">
        <w:rPr>
          <w:rFonts w:ascii="GHEA Grapalat" w:hAnsi="GHEA Grapalat"/>
        </w:rPr>
        <w:t>:</w:t>
      </w:r>
    </w:p>
    <w:p w14:paraId="56050A95" w14:textId="77777777" w:rsidR="00096865" w:rsidRPr="00521A49" w:rsidRDefault="002D5CF0" w:rsidP="0007305B">
      <w:pPr>
        <w:widowControl w:val="0"/>
        <w:tabs>
          <w:tab w:val="left" w:pos="1134"/>
        </w:tabs>
        <w:ind w:firstLine="567"/>
        <w:jc w:val="both"/>
        <w:rPr>
          <w:rFonts w:ascii="GHEA Grapalat" w:hAnsi="GHEA Grapalat"/>
        </w:rPr>
      </w:pPr>
      <w:r w:rsidRPr="00521A49">
        <w:rPr>
          <w:rFonts w:ascii="GHEA Grapalat" w:hAnsi="GHEA Grapalat"/>
        </w:rPr>
        <w:t>2.1</w:t>
      </w:r>
      <w:r w:rsidR="005114D0" w:rsidRPr="00521A49">
        <w:rPr>
          <w:rFonts w:ascii="GHEA Grapalat" w:hAnsi="GHEA Grapalat"/>
        </w:rPr>
        <w:t>.</w:t>
      </w:r>
      <w:r w:rsidR="009873F3" w:rsidRPr="00521A49">
        <w:rPr>
          <w:rFonts w:ascii="GHEA Grapalat" w:hAnsi="GHEA Grapalat"/>
        </w:rPr>
        <w:tab/>
      </w:r>
      <w:r w:rsidRPr="00521A49">
        <w:rPr>
          <w:rFonts w:ascii="GHEA Grapalat" w:hAnsi="GHEA Grapalat"/>
        </w:rPr>
        <w:t>заявление</w:t>
      </w:r>
      <w:r w:rsidR="00EB3C28" w:rsidRPr="00521A49">
        <w:rPr>
          <w:rFonts w:ascii="GHEA Grapalat" w:hAnsi="GHEA Grapalat"/>
        </w:rPr>
        <w:t>-объявлени</w:t>
      </w:r>
      <w:r w:rsidR="00EB3C28" w:rsidRPr="00521A49">
        <w:rPr>
          <w:rFonts w:ascii="GHEA Grapalat" w:hAnsi="GHEA Grapalat"/>
          <w:lang w:val="en-US"/>
        </w:rPr>
        <w:t>e</w:t>
      </w:r>
      <w:r w:rsidR="00EB3C28" w:rsidRPr="00521A49">
        <w:rPr>
          <w:rFonts w:ascii="GHEA Grapalat" w:hAnsi="GHEA Grapalat"/>
        </w:rPr>
        <w:t xml:space="preserve"> </w:t>
      </w:r>
      <w:r w:rsidRPr="00521A49">
        <w:rPr>
          <w:rFonts w:ascii="GHEA Grapalat" w:hAnsi="GHEA Grapalat"/>
        </w:rPr>
        <w:t xml:space="preserve"> на участие в процедуре согласно Приложению №1;</w:t>
      </w:r>
    </w:p>
    <w:p w14:paraId="1A73CD0C" w14:textId="77777777" w:rsidR="00172BC4" w:rsidRPr="00521A49" w:rsidRDefault="00172BC4" w:rsidP="0007305B">
      <w:pPr>
        <w:widowControl w:val="0"/>
        <w:tabs>
          <w:tab w:val="left" w:pos="1134"/>
        </w:tabs>
        <w:ind w:firstLine="567"/>
        <w:jc w:val="both"/>
        <w:rPr>
          <w:rFonts w:ascii="GHEA Grapalat" w:hAnsi="GHEA Grapalat"/>
        </w:rPr>
      </w:pPr>
      <w:r w:rsidRPr="00521A49">
        <w:rPr>
          <w:rFonts w:ascii="GHEA Grapalat" w:hAnsi="GHEA Grapalat"/>
        </w:rPr>
        <w:t>2.2</w:t>
      </w:r>
      <w:r w:rsidR="00D23E36" w:rsidRPr="00521A49">
        <w:rPr>
          <w:rFonts w:ascii="GHEA Grapalat" w:hAnsi="GHEA Grapalat"/>
        </w:rPr>
        <w:t>.</w:t>
      </w:r>
      <w:r w:rsidRPr="00521A49">
        <w:rPr>
          <w:rFonts w:ascii="GHEA Grapalat" w:hAnsi="GHEA Grapalat"/>
        </w:rPr>
        <w:t xml:space="preserve"> утвержденн</w:t>
      </w:r>
      <w:r w:rsidRPr="00521A49">
        <w:rPr>
          <w:rFonts w:ascii="GHEA Grapalat" w:hAnsi="GHEA Grapalat"/>
          <w:lang w:val="en-US"/>
        </w:rPr>
        <w:t>o</w:t>
      </w:r>
      <w:r w:rsidRPr="00521A49">
        <w:rPr>
          <w:rFonts w:ascii="GHEA Grapalat" w:hAnsi="GHEA Grapalat"/>
        </w:rPr>
        <w:t xml:space="preserve">е им полное описание предлагаемого товара согласно Приложению </w:t>
      </w:r>
      <w:r w:rsidRPr="00521A49">
        <w:rPr>
          <w:rFonts w:ascii="GHEA Grapalat" w:hAnsi="GHEA Grapalat"/>
          <w:lang w:val="en-US"/>
        </w:rPr>
        <w:t>N</w:t>
      </w:r>
      <w:r w:rsidRPr="00521A49">
        <w:rPr>
          <w:rFonts w:ascii="GHEA Grapalat" w:hAnsi="GHEA Grapalat"/>
        </w:rPr>
        <w:t xml:space="preserve"> 1.1.</w:t>
      </w:r>
    </w:p>
    <w:p w14:paraId="678E13CF" w14:textId="77777777" w:rsidR="009D7EFF" w:rsidRPr="00521A49" w:rsidRDefault="009D7EFF"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3 </w:t>
      </w:r>
      <w:r w:rsidR="00524D3D" w:rsidRPr="00521A49">
        <w:rPr>
          <w:rFonts w:ascii="GHEA Grapalat" w:hAnsi="GHEA Grapalat"/>
        </w:rPr>
        <w:t xml:space="preserve"> </w:t>
      </w:r>
      <w:r w:rsidRPr="00521A49">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509ACCDB" w14:textId="77777777" w:rsidR="008D4137" w:rsidRPr="00521A49" w:rsidRDefault="008D4137"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4 </w:t>
      </w:r>
      <w:r w:rsidRPr="00521A49">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521A49">
        <w:rPr>
          <w:rStyle w:val="FootnoteReference"/>
          <w:rFonts w:ascii="GHEA Grapalat" w:hAnsi="GHEA Grapalat"/>
        </w:rPr>
        <w:footnoteReference w:customMarkFollows="1" w:id="2"/>
        <w:t>15</w:t>
      </w:r>
    </w:p>
    <w:p w14:paraId="5DB1D389" w14:textId="77777777" w:rsidR="00E67BA7" w:rsidRPr="00521A49" w:rsidRDefault="00096865" w:rsidP="0007305B">
      <w:pPr>
        <w:widowControl w:val="0"/>
        <w:tabs>
          <w:tab w:val="left" w:pos="1134"/>
        </w:tabs>
        <w:ind w:firstLine="567"/>
        <w:jc w:val="both"/>
        <w:rPr>
          <w:rFonts w:ascii="GHEA Grapalat" w:hAnsi="GHEA Grapalat"/>
        </w:rPr>
      </w:pPr>
      <w:r w:rsidRPr="00521A49">
        <w:rPr>
          <w:rFonts w:ascii="GHEA Grapalat" w:hAnsi="GHEA Grapalat"/>
        </w:rPr>
        <w:t>2.</w:t>
      </w:r>
      <w:r w:rsidR="00B55614">
        <w:rPr>
          <w:rFonts w:ascii="GHEA Grapalat" w:hAnsi="GHEA Grapalat"/>
        </w:rPr>
        <w:t>5</w:t>
      </w:r>
      <w:r w:rsidR="004413A5" w:rsidRPr="00521A49">
        <w:rPr>
          <w:rFonts w:ascii="GHEA Grapalat" w:hAnsi="GHEA Grapalat"/>
        </w:rPr>
        <w:t>.</w:t>
      </w:r>
      <w:r w:rsidR="00367A9A" w:rsidRPr="00521A49">
        <w:rPr>
          <w:rFonts w:ascii="GHEA Grapalat" w:hAnsi="GHEA Grapalat"/>
        </w:rPr>
        <w:tab/>
      </w:r>
      <w:r w:rsidRPr="00521A49">
        <w:rPr>
          <w:rFonts w:ascii="GHEA Grapalat" w:hAnsi="GHEA Grapalat"/>
        </w:rPr>
        <w:t>ценовое предложение согласно Приложению №</w:t>
      </w:r>
      <w:r w:rsidR="00385C27" w:rsidRPr="00521A49">
        <w:rPr>
          <w:rFonts w:ascii="GHEA Grapalat" w:hAnsi="GHEA Grapalat"/>
        </w:rPr>
        <w:t>2</w:t>
      </w:r>
      <w:r w:rsidRPr="00521A49">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521A49">
        <w:rPr>
          <w:rFonts w:ascii="GHEA Grapalat" w:hAnsi="GHEA Grapalat"/>
        </w:rPr>
        <w:t xml:space="preserve"> (совокупность себестоимости и прогнозируемой прибыли</w:t>
      </w:r>
      <w:r w:rsidR="00A57B1A" w:rsidRPr="00521A49">
        <w:rPr>
          <w:rFonts w:ascii="GHEA Grapalat" w:hAnsi="GHEA Grapalat"/>
        </w:rPr>
        <w:t>)</w:t>
      </w:r>
      <w:r w:rsidRPr="00521A49">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521A49">
        <w:rPr>
          <w:rFonts w:ascii="GHEA Grapalat" w:hAnsi="GHEA Grapalat"/>
        </w:rPr>
        <w:t xml:space="preserve"> требуются и не представляются.</w:t>
      </w:r>
    </w:p>
    <w:p w14:paraId="0A0D10C8" w14:textId="77777777" w:rsidR="0007305B" w:rsidRPr="00521A49" w:rsidRDefault="0007305B" w:rsidP="0007305B">
      <w:pPr>
        <w:widowControl w:val="0"/>
        <w:jc w:val="center"/>
        <w:rPr>
          <w:rFonts w:ascii="GHEA Grapalat" w:hAnsi="GHEA Grapalat"/>
          <w:b/>
        </w:rPr>
      </w:pPr>
    </w:p>
    <w:p w14:paraId="32496C40" w14:textId="77777777" w:rsidR="008937EA" w:rsidRPr="00521A49" w:rsidRDefault="008937EA" w:rsidP="0007305B">
      <w:pPr>
        <w:widowControl w:val="0"/>
        <w:jc w:val="center"/>
        <w:rPr>
          <w:rFonts w:ascii="GHEA Grapalat" w:hAnsi="GHEA Grapalat" w:cs="Sylfaen"/>
          <w:b/>
        </w:rPr>
      </w:pPr>
      <w:r w:rsidRPr="00521A49">
        <w:rPr>
          <w:rFonts w:ascii="GHEA Grapalat" w:hAnsi="GHEA Grapalat"/>
          <w:b/>
        </w:rPr>
        <w:t>3. ПОРЯДОК ПОДГОТОВКИ ЗАЯВКИ</w:t>
      </w:r>
    </w:p>
    <w:p w14:paraId="45CA9171" w14:textId="77777777" w:rsidR="008937EA" w:rsidRPr="00521A49" w:rsidRDefault="00F535C1"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.1.</w:t>
      </w:r>
      <w:r w:rsidR="008937EA" w:rsidRPr="00521A49">
        <w:rPr>
          <w:rFonts w:ascii="GHEA Grapalat" w:hAnsi="GHEA Grapalat"/>
        </w:rPr>
        <w:tab/>
        <w:t xml:space="preserve">Участник подает заявку в порядке, установленном настоящим приглашением. </w:t>
      </w:r>
    </w:p>
    <w:p w14:paraId="073A6CC1" w14:textId="77777777" w:rsidR="008937EA" w:rsidRPr="00521A49" w:rsidRDefault="008937EA" w:rsidP="00FA194E">
      <w:pPr>
        <w:widowControl w:val="0"/>
        <w:ind w:firstLine="567"/>
        <w:contextualSpacing/>
        <w:jc w:val="both"/>
        <w:rPr>
          <w:rFonts w:ascii="GHEA Grapalat" w:hAnsi="GHEA Grapalat" w:cs="Sylfaen"/>
        </w:rPr>
      </w:pPr>
      <w:r w:rsidRPr="00521A4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521A49">
        <w:rPr>
          <w:rFonts w:ascii="Sylfaen" w:hAnsi="Sylfaen" w:cs="Courier New"/>
        </w:rPr>
        <w:t> </w:t>
      </w:r>
      <w:r w:rsidRPr="00521A4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521A49">
        <w:rPr>
          <w:rFonts w:ascii="Sylfaen" w:hAnsi="Sylfaen" w:cs="Courier New"/>
        </w:rPr>
        <w:t> </w:t>
      </w:r>
      <w:r w:rsidRPr="00521A49">
        <w:rPr>
          <w:rFonts w:ascii="GHEA Grapalat" w:hAnsi="GHEA Grapalat"/>
        </w:rPr>
        <w:t xml:space="preserve">оригинала) и </w:t>
      </w:r>
      <w:r w:rsidRPr="00521A49">
        <w:rPr>
          <w:rFonts w:ascii="GHEA Grapalat" w:hAnsi="GHEA Grapalat"/>
          <w:b/>
        </w:rPr>
        <w:t>копи</w:t>
      </w:r>
      <w:r w:rsidR="004F7D85" w:rsidRPr="00521A49">
        <w:rPr>
          <w:rFonts w:ascii="GHEA Grapalat" w:hAnsi="GHEA Grapalat"/>
          <w:b/>
        </w:rPr>
        <w:t>и</w:t>
      </w:r>
      <w:r w:rsidRPr="00521A49">
        <w:rPr>
          <w:rFonts w:ascii="GHEA Grapalat" w:hAnsi="GHEA Grapalat"/>
          <w:b/>
        </w:rPr>
        <w:t xml:space="preserve"> в </w:t>
      </w:r>
      <w:r w:rsidR="004F7D85" w:rsidRPr="00521A49">
        <w:rPr>
          <w:rFonts w:ascii="GHEA Grapalat" w:hAnsi="GHEA Grapalat"/>
          <w:b/>
        </w:rPr>
        <w:t>1</w:t>
      </w:r>
      <w:r w:rsidRPr="00521A49">
        <w:rPr>
          <w:rFonts w:ascii="GHEA Grapalat" w:hAnsi="GHEA Grapalat"/>
          <w:b/>
        </w:rPr>
        <w:t xml:space="preserve"> экземпляр</w:t>
      </w:r>
      <w:r w:rsidR="004F7D85" w:rsidRPr="00521A49">
        <w:rPr>
          <w:rFonts w:ascii="GHEA Grapalat" w:hAnsi="GHEA Grapalat"/>
          <w:b/>
        </w:rPr>
        <w:t>е</w:t>
      </w:r>
      <w:r w:rsidRPr="00521A49">
        <w:rPr>
          <w:rFonts w:ascii="GHEA Grapalat" w:hAnsi="GHEA Grapalat"/>
          <w:b/>
        </w:rPr>
        <w:t>.</w:t>
      </w:r>
      <w:r w:rsidRPr="00521A49">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676ACD47" w14:textId="77777777" w:rsidR="008937EA" w:rsidRPr="00521A49" w:rsidRDefault="008937EA" w:rsidP="00FA194E">
      <w:pPr>
        <w:widowControl w:val="0"/>
        <w:ind w:firstLine="567"/>
        <w:contextualSpacing/>
        <w:jc w:val="both"/>
        <w:rPr>
          <w:rFonts w:ascii="GHEA Grapalat" w:hAnsi="GHEA Grapalat"/>
        </w:rPr>
      </w:pPr>
      <w:r w:rsidRPr="00521A4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0751FA3B" w14:textId="77777777" w:rsidR="008937EA" w:rsidRPr="00FA194E" w:rsidRDefault="00AA52D9"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008937EA" w:rsidRPr="00FA194E">
        <w:rPr>
          <w:rFonts w:ascii="GHEA Grapalat" w:hAnsi="GHEA Grapalat"/>
        </w:rPr>
        <w:t>.2.</w:t>
      </w:r>
      <w:r w:rsidR="008937EA" w:rsidRPr="00FA194E">
        <w:rPr>
          <w:rFonts w:ascii="GHEA Grapalat" w:hAnsi="GHEA Grapalat"/>
        </w:rPr>
        <w:tab/>
        <w:t xml:space="preserve">На конверте, указанном в пункте 4.1 настоящей инструкции, на языке составления </w:t>
      </w:r>
      <w:r w:rsidR="008937EA" w:rsidRPr="00FA194E">
        <w:rPr>
          <w:rFonts w:ascii="GHEA Grapalat" w:hAnsi="GHEA Grapalat"/>
        </w:rPr>
        <w:lastRenderedPageBreak/>
        <w:t xml:space="preserve">заявки указываются: </w:t>
      </w:r>
    </w:p>
    <w:p w14:paraId="6EF97050" w14:textId="77777777" w:rsidR="008937EA" w:rsidRPr="00FA194E" w:rsidRDefault="008937EA" w:rsidP="00FA194E">
      <w:pPr>
        <w:widowControl w:val="0"/>
        <w:tabs>
          <w:tab w:val="left" w:pos="1134"/>
        </w:tabs>
        <w:ind w:firstLine="567"/>
        <w:contextualSpacing/>
        <w:rPr>
          <w:rFonts w:ascii="GHEA Grapalat" w:hAnsi="GHEA Grapalat"/>
        </w:rPr>
      </w:pPr>
      <w:r w:rsidRPr="00FA194E">
        <w:rPr>
          <w:rFonts w:ascii="GHEA Grapalat" w:hAnsi="GHEA Grapalat"/>
        </w:rPr>
        <w:t>1)</w:t>
      </w:r>
      <w:r w:rsidRPr="00FA194E">
        <w:rPr>
          <w:rFonts w:ascii="GHEA Grapalat" w:hAnsi="GHEA Grapalat"/>
        </w:rPr>
        <w:tab/>
        <w:t>наименование заказчика и место (адрес) подачи заявки;</w:t>
      </w:r>
    </w:p>
    <w:p w14:paraId="7256A6D1"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2)</w:t>
      </w:r>
      <w:r w:rsidRPr="00FA194E">
        <w:rPr>
          <w:rFonts w:ascii="GHEA Grapalat" w:hAnsi="GHEA Grapalat"/>
        </w:rPr>
        <w:tab/>
        <w:t xml:space="preserve">код </w:t>
      </w:r>
      <w:r w:rsidR="00F535C1" w:rsidRPr="00FA194E">
        <w:rPr>
          <w:rFonts w:ascii="GHEA Grapalat" w:hAnsi="GHEA Grapalat"/>
        </w:rPr>
        <w:t>процедуры</w:t>
      </w:r>
      <w:r w:rsidRPr="00FA194E">
        <w:rPr>
          <w:rFonts w:ascii="GHEA Grapalat" w:hAnsi="GHEA Grapalat"/>
        </w:rPr>
        <w:t>;</w:t>
      </w:r>
    </w:p>
    <w:p w14:paraId="014AA693"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Pr="00FA194E">
        <w:rPr>
          <w:rFonts w:ascii="GHEA Grapalat" w:hAnsi="GHEA Grapalat"/>
        </w:rPr>
        <w:tab/>
        <w:t>слова “не вскрывать до заседания по вскрытию заявок”;</w:t>
      </w:r>
    </w:p>
    <w:p w14:paraId="27E5189D"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4)</w:t>
      </w:r>
      <w:r w:rsidRPr="00FA194E">
        <w:rPr>
          <w:rFonts w:ascii="GHEA Grapalat" w:hAnsi="GHEA Grapalat"/>
        </w:rPr>
        <w:tab/>
        <w:t>наименование (имя), место нахождения и номер телефона участника.</w:t>
      </w:r>
    </w:p>
    <w:p w14:paraId="1AEE1641" w14:textId="77777777" w:rsidR="008937EA" w:rsidRPr="00521A49" w:rsidRDefault="006E23CE"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.3.</w:t>
      </w:r>
      <w:r w:rsidR="008937EA" w:rsidRPr="00521A49">
        <w:rPr>
          <w:rFonts w:ascii="GHEA Grapalat" w:hAnsi="GHEA Grapalat"/>
        </w:rPr>
        <w:tab/>
        <w:t>На заседании по вскрытию заявок комиссия отклоняет заявки, не</w:t>
      </w:r>
      <w:r w:rsidR="008937EA" w:rsidRPr="00521A49">
        <w:rPr>
          <w:rFonts w:ascii="Sylfaen" w:hAnsi="Sylfaen" w:cs="Courier New"/>
        </w:rPr>
        <w:t> </w:t>
      </w:r>
      <w:r w:rsidR="008937EA" w:rsidRPr="00521A49">
        <w:rPr>
          <w:rFonts w:ascii="GHEA Grapalat" w:hAnsi="GHEA Grapalat"/>
        </w:rPr>
        <w:t xml:space="preserve">соответствующие требованиям пунктов </w:t>
      </w:r>
      <w:r w:rsidR="00EE46E2" w:rsidRPr="00521A49">
        <w:rPr>
          <w:rFonts w:ascii="GHEA Grapalat" w:hAnsi="GHEA Grapalat"/>
        </w:rPr>
        <w:t>3</w:t>
      </w:r>
      <w:r w:rsidR="008937EA" w:rsidRPr="00521A49">
        <w:rPr>
          <w:rFonts w:ascii="GHEA Grapalat" w:hAnsi="GHEA Grapalat"/>
        </w:rPr>
        <w:t xml:space="preserve">.1 и </w:t>
      </w:r>
      <w:r w:rsidR="00EE46E2" w:rsidRPr="00521A49">
        <w:rPr>
          <w:rFonts w:ascii="GHEA Grapalat" w:hAnsi="GHEA Grapalat"/>
        </w:rPr>
        <w:t>3</w:t>
      </w:r>
      <w:r w:rsidR="008937EA" w:rsidRPr="00521A49">
        <w:rPr>
          <w:rFonts w:ascii="GHEA Grapalat" w:hAnsi="GHEA Grapalat"/>
        </w:rPr>
        <w:t>.2 настоящей инструкции, и в том же виде возвращает подающему их лицу.</w:t>
      </w:r>
    </w:p>
    <w:p w14:paraId="3AD88B13" w14:textId="77777777" w:rsidR="00ED59E0" w:rsidRPr="00521A49" w:rsidRDefault="00ED59E0" w:rsidP="00962010">
      <w:pPr>
        <w:widowControl w:val="0"/>
        <w:tabs>
          <w:tab w:val="left" w:pos="1134"/>
        </w:tabs>
        <w:spacing w:after="160"/>
        <w:ind w:firstLine="567"/>
        <w:jc w:val="both"/>
        <w:rPr>
          <w:rFonts w:ascii="GHEA Grapalat" w:hAnsi="GHEA Grapalat"/>
        </w:rPr>
      </w:pPr>
    </w:p>
    <w:p w14:paraId="205C36BA" w14:textId="77777777" w:rsidR="00ED59E0" w:rsidRPr="00521A49" w:rsidRDefault="00ED59E0" w:rsidP="00962010">
      <w:pPr>
        <w:widowControl w:val="0"/>
        <w:tabs>
          <w:tab w:val="left" w:pos="1134"/>
        </w:tabs>
        <w:spacing w:after="160"/>
        <w:ind w:firstLine="567"/>
        <w:jc w:val="both"/>
        <w:rPr>
          <w:rFonts w:ascii="GHEA Grapalat" w:hAnsi="GHEA Grapalat"/>
        </w:rPr>
      </w:pPr>
    </w:p>
    <w:p w14:paraId="0CAC3F10" w14:textId="77777777" w:rsidR="00ED59E0" w:rsidRPr="00521A49" w:rsidRDefault="00ED59E0" w:rsidP="00962010">
      <w:pPr>
        <w:widowControl w:val="0"/>
        <w:tabs>
          <w:tab w:val="left" w:pos="1134"/>
        </w:tabs>
        <w:spacing w:after="160"/>
        <w:ind w:firstLine="567"/>
        <w:jc w:val="both"/>
        <w:rPr>
          <w:rFonts w:ascii="GHEA Grapalat" w:hAnsi="GHEA Grapalat"/>
        </w:rPr>
      </w:pPr>
    </w:p>
    <w:p w14:paraId="46FBF2D9"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4AA044D9"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017E26C2"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5FA17F7F"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51A50C9E" w14:textId="77777777" w:rsidR="006E23CE" w:rsidRPr="00521A49" w:rsidRDefault="006E23CE" w:rsidP="00962010">
      <w:pPr>
        <w:rPr>
          <w:rFonts w:ascii="GHEA Grapalat" w:hAnsi="GHEA Grapalat"/>
          <w:b/>
        </w:rPr>
      </w:pPr>
      <w:r w:rsidRPr="00521A49">
        <w:rPr>
          <w:rFonts w:ascii="GHEA Grapalat" w:hAnsi="GHEA Grapalat"/>
          <w:b/>
        </w:rPr>
        <w:br w:type="page"/>
      </w:r>
    </w:p>
    <w:p w14:paraId="43E1FAC4" w14:textId="77777777" w:rsidR="00D13516" w:rsidRPr="00521A49" w:rsidRDefault="00D13516" w:rsidP="00962010">
      <w:pPr>
        <w:pStyle w:val="norm"/>
        <w:widowControl w:val="0"/>
        <w:spacing w:line="240" w:lineRule="auto"/>
        <w:ind w:firstLine="284"/>
        <w:contextualSpacing/>
        <w:jc w:val="right"/>
        <w:rPr>
          <w:rFonts w:ascii="GHEA Grapalat" w:hAnsi="GHEA Grapalat" w:cs="Arial"/>
          <w:b/>
          <w:sz w:val="24"/>
          <w:szCs w:val="24"/>
        </w:rPr>
      </w:pPr>
      <w:r w:rsidRPr="00521A49">
        <w:rPr>
          <w:rFonts w:ascii="GHEA Grapalat" w:hAnsi="GHEA Grapalat"/>
          <w:b/>
          <w:sz w:val="24"/>
          <w:szCs w:val="24"/>
        </w:rPr>
        <w:lastRenderedPageBreak/>
        <w:t>Приложение № 1</w:t>
      </w:r>
    </w:p>
    <w:p w14:paraId="4F5E0439" w14:textId="26C3FED8" w:rsidR="00D13516" w:rsidRPr="00521A49" w:rsidRDefault="00D13516"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9E43FA">
        <w:rPr>
          <w:rFonts w:ascii="GHEA Grapalat" w:hAnsi="GHEA Grapalat"/>
          <w:b/>
          <w:sz w:val="22"/>
          <w:szCs w:val="22"/>
        </w:rPr>
        <w:t>GHAPDzB-HVKAK-</w:t>
      </w:r>
      <w:r w:rsidR="00A330C3">
        <w:rPr>
          <w:rFonts w:ascii="GHEA Grapalat" w:hAnsi="GHEA Grapalat"/>
          <w:b/>
          <w:sz w:val="22"/>
          <w:szCs w:val="22"/>
        </w:rPr>
        <w:t>2025-47</w:t>
      </w:r>
      <w:r w:rsidRPr="00521A49">
        <w:rPr>
          <w:rFonts w:ascii="GHEA Grapalat" w:hAnsi="GHEA Grapalat"/>
          <w:b/>
          <w:sz w:val="22"/>
          <w:szCs w:val="22"/>
        </w:rPr>
        <w:t>»</w:t>
      </w:r>
    </w:p>
    <w:p w14:paraId="64D4E26F" w14:textId="77777777" w:rsidR="00D13516" w:rsidRPr="00521A49" w:rsidRDefault="00D13516" w:rsidP="00962010">
      <w:pPr>
        <w:widowControl w:val="0"/>
        <w:spacing w:after="120"/>
        <w:jc w:val="center"/>
        <w:rPr>
          <w:rFonts w:ascii="GHEA Grapalat" w:hAnsi="GHEA Grapalat" w:cs="Sylfaen"/>
          <w:b/>
        </w:rPr>
      </w:pPr>
    </w:p>
    <w:p w14:paraId="55FFB376" w14:textId="77777777" w:rsidR="00D13516" w:rsidRPr="00521A49" w:rsidRDefault="00D13516" w:rsidP="00962010">
      <w:pPr>
        <w:widowControl w:val="0"/>
        <w:contextualSpacing/>
        <w:jc w:val="center"/>
        <w:rPr>
          <w:rFonts w:ascii="GHEA Grapalat" w:hAnsi="GHEA Grapalat" w:cs="Arial"/>
          <w:b/>
        </w:rPr>
      </w:pPr>
      <w:r w:rsidRPr="00521A49">
        <w:rPr>
          <w:rFonts w:ascii="GHEA Grapalat" w:hAnsi="GHEA Grapalat"/>
          <w:b/>
        </w:rPr>
        <w:t>ЗАЯВЛЕНИЕ-ОБЪЯВЛЕНИЕ</w:t>
      </w:r>
    </w:p>
    <w:p w14:paraId="4D94885D" w14:textId="77777777" w:rsidR="00D13516" w:rsidRPr="00521A49" w:rsidRDefault="00D13516" w:rsidP="00962010">
      <w:pPr>
        <w:pStyle w:val="Heading6"/>
        <w:keepNext w:val="0"/>
        <w:widowControl w:val="0"/>
        <w:contextualSpacing/>
        <w:jc w:val="center"/>
        <w:rPr>
          <w:rFonts w:ascii="GHEA Grapalat" w:hAnsi="GHEA Grapalat" w:cs="Arial"/>
          <w:color w:val="auto"/>
          <w:sz w:val="24"/>
          <w:szCs w:val="24"/>
        </w:rPr>
      </w:pPr>
      <w:r w:rsidRPr="00521A49">
        <w:rPr>
          <w:rFonts w:ascii="GHEA Grapalat" w:hAnsi="GHEA Grapalat"/>
          <w:color w:val="auto"/>
          <w:sz w:val="24"/>
          <w:szCs w:val="24"/>
        </w:rPr>
        <w:t>на участие в запросе котировок</w:t>
      </w:r>
    </w:p>
    <w:p w14:paraId="56403119" w14:textId="77777777" w:rsidR="00B2572B" w:rsidRPr="00521A49" w:rsidRDefault="00B2572B" w:rsidP="00962010">
      <w:pPr>
        <w:widowControl w:val="0"/>
        <w:spacing w:after="120"/>
        <w:jc w:val="center"/>
        <w:rPr>
          <w:rFonts w:ascii="GHEA Grapalat" w:hAnsi="GHEA Grapalat"/>
        </w:rPr>
      </w:pPr>
    </w:p>
    <w:p w14:paraId="77A879B3" w14:textId="77777777" w:rsidR="00374F4A" w:rsidRPr="00521A49" w:rsidRDefault="00374F4A" w:rsidP="00962010">
      <w:pPr>
        <w:jc w:val="both"/>
        <w:rPr>
          <w:rFonts w:ascii="GHEA Grapalat" w:hAnsi="GHEA Grapalat"/>
        </w:rPr>
      </w:pPr>
      <w:r w:rsidRPr="00521A49">
        <w:rPr>
          <w:rFonts w:ascii="GHEA Grapalat" w:hAnsi="GHEA Grapalat"/>
        </w:rPr>
        <w:t xml:space="preserve">______________________________________________________________заявляет, что </w:t>
      </w:r>
    </w:p>
    <w:p w14:paraId="1551BE44" w14:textId="77777777" w:rsidR="00374F4A" w:rsidRPr="00521A49" w:rsidRDefault="00374F4A" w:rsidP="00962010">
      <w:pPr>
        <w:ind w:left="2694"/>
        <w:jc w:val="both"/>
        <w:rPr>
          <w:rFonts w:ascii="GHEA Grapalat" w:hAnsi="GHEA Grapalat"/>
          <w:vertAlign w:val="superscript"/>
        </w:rPr>
      </w:pPr>
      <w:r w:rsidRPr="00521A49">
        <w:rPr>
          <w:rFonts w:ascii="GHEA Grapalat" w:hAnsi="GHEA Grapalat"/>
          <w:vertAlign w:val="superscript"/>
        </w:rPr>
        <w:t xml:space="preserve">наименование участника </w:t>
      </w:r>
    </w:p>
    <w:p w14:paraId="7BFD0274" w14:textId="77777777" w:rsidR="00374F4A" w:rsidRPr="00521A49" w:rsidRDefault="00374F4A" w:rsidP="00962010">
      <w:pPr>
        <w:jc w:val="both"/>
        <w:rPr>
          <w:rFonts w:ascii="GHEA Grapalat" w:hAnsi="GHEA Grapalat"/>
          <w:u w:val="single"/>
        </w:rPr>
      </w:pPr>
      <w:r w:rsidRPr="00521A49">
        <w:rPr>
          <w:rFonts w:ascii="GHEA Grapalat" w:hAnsi="GHEA Grapalat"/>
        </w:rPr>
        <w:t>желает участвовать в лоте (лотах)_______________________________ объявленного</w:t>
      </w:r>
    </w:p>
    <w:p w14:paraId="34540E7B" w14:textId="77777777" w:rsidR="00374F4A" w:rsidRPr="00521A49" w:rsidRDefault="00374F4A" w:rsidP="00962010">
      <w:pPr>
        <w:ind w:left="4395"/>
        <w:jc w:val="both"/>
        <w:rPr>
          <w:rFonts w:ascii="GHEA Grapalat" w:hAnsi="GHEA Grapalat" w:cs="Sylfaen"/>
          <w:vertAlign w:val="superscript"/>
        </w:rPr>
      </w:pPr>
      <w:r w:rsidRPr="00521A49">
        <w:rPr>
          <w:rFonts w:ascii="GHEA Grapalat" w:hAnsi="GHEA Grapalat"/>
          <w:vertAlign w:val="superscript"/>
        </w:rPr>
        <w:t>номер лота (лотов)</w:t>
      </w:r>
    </w:p>
    <w:p w14:paraId="17BC65B8" w14:textId="54137BD2" w:rsidR="007D1A23" w:rsidRPr="00521A49" w:rsidRDefault="007D1A23" w:rsidP="00962010">
      <w:pPr>
        <w:spacing w:line="360" w:lineRule="auto"/>
        <w:contextualSpacing/>
        <w:jc w:val="both"/>
        <w:rPr>
          <w:rFonts w:ascii="GHEA Grapalat" w:hAnsi="GHEA Grapalat" w:cs="Sylfaen"/>
        </w:rPr>
      </w:pPr>
      <w:r w:rsidRPr="00521A49">
        <w:rPr>
          <w:rFonts w:ascii="GHEA Grapalat" w:hAnsi="GHEA Grapalat"/>
          <w:b/>
        </w:rPr>
        <w:t>ГНО «Национальным центром по контролю и профилактике заболеваний»</w:t>
      </w:r>
      <w:r w:rsidRPr="00521A49">
        <w:rPr>
          <w:rFonts w:ascii="GHEA Grapalat" w:hAnsi="GHEA Grapalat"/>
          <w:b/>
          <w:i/>
        </w:rPr>
        <w:t xml:space="preserve"> </w:t>
      </w:r>
      <w:r w:rsidRPr="00521A49">
        <w:rPr>
          <w:rFonts w:ascii="GHEA Grapalat" w:hAnsi="GHEA Grapalat"/>
          <w:b/>
        </w:rPr>
        <w:t>МЗ РА</w:t>
      </w:r>
      <w:r w:rsidRPr="00521A49">
        <w:rPr>
          <w:rFonts w:ascii="GHEA Grapalat" w:hAnsi="GHEA Grapalat"/>
        </w:rPr>
        <w:t xml:space="preserve"> под кодом </w:t>
      </w:r>
      <w:r w:rsidRPr="00521A49">
        <w:rPr>
          <w:rFonts w:ascii="GHEA Grapalat" w:hAnsi="GHEA Grapalat"/>
          <w:b/>
          <w:sz w:val="22"/>
          <w:szCs w:val="22"/>
        </w:rPr>
        <w:t>«</w:t>
      </w:r>
      <w:r w:rsidR="009E43FA">
        <w:rPr>
          <w:rFonts w:ascii="GHEA Grapalat" w:hAnsi="GHEA Grapalat"/>
          <w:b/>
          <w:sz w:val="22"/>
          <w:szCs w:val="22"/>
        </w:rPr>
        <w:t>GHAPDzB-HVKAK-</w:t>
      </w:r>
      <w:r w:rsidR="00A330C3">
        <w:rPr>
          <w:rFonts w:ascii="GHEA Grapalat" w:hAnsi="GHEA Grapalat"/>
          <w:b/>
          <w:sz w:val="22"/>
          <w:szCs w:val="22"/>
        </w:rPr>
        <w:t>2025-47</w:t>
      </w:r>
      <w:r w:rsidRPr="00521A49">
        <w:rPr>
          <w:rFonts w:ascii="GHEA Grapalat" w:hAnsi="GHEA Grapalat"/>
          <w:b/>
          <w:sz w:val="22"/>
          <w:szCs w:val="22"/>
        </w:rPr>
        <w:t>»</w:t>
      </w:r>
      <w:r w:rsidRPr="00521A49">
        <w:rPr>
          <w:rFonts w:ascii="GHEA Grapalat" w:hAnsi="GHEA Grapalat" w:cs="Sylfaen"/>
        </w:rPr>
        <w:t xml:space="preserve"> </w:t>
      </w:r>
      <w:r w:rsidRPr="00521A49">
        <w:rPr>
          <w:rFonts w:ascii="GHEA Grapalat" w:hAnsi="GHEA Grapalat"/>
        </w:rPr>
        <w:t>запроса котировок и в соответствии с требованиями приглашения подает заявку.</w:t>
      </w:r>
    </w:p>
    <w:p w14:paraId="3196FFF0" w14:textId="77777777" w:rsidR="00374F4A" w:rsidRPr="00521A49" w:rsidRDefault="00374F4A" w:rsidP="00962010">
      <w:pPr>
        <w:jc w:val="both"/>
        <w:rPr>
          <w:rFonts w:ascii="GHEA Grapalat" w:hAnsi="GHEA Grapalat"/>
        </w:rPr>
      </w:pPr>
      <w:r w:rsidRPr="00521A49">
        <w:rPr>
          <w:rFonts w:ascii="GHEA Grapalat" w:hAnsi="GHEA Grapalat"/>
        </w:rPr>
        <w:t>__________________________________________________ заявляет и заверяет, что</w:t>
      </w:r>
    </w:p>
    <w:p w14:paraId="08E56798" w14:textId="77777777" w:rsidR="00374F4A" w:rsidRPr="00521A49" w:rsidRDefault="00374F4A" w:rsidP="00962010">
      <w:pPr>
        <w:ind w:left="1843"/>
        <w:jc w:val="both"/>
        <w:rPr>
          <w:rFonts w:ascii="GHEA Grapalat" w:hAnsi="GHEA Grapalat" w:cs="Sylfaen"/>
          <w:vertAlign w:val="superscript"/>
        </w:rPr>
      </w:pPr>
      <w:r w:rsidRPr="00521A49">
        <w:rPr>
          <w:rFonts w:ascii="GHEA Grapalat" w:hAnsi="GHEA Grapalat"/>
          <w:vertAlign w:val="superscript"/>
        </w:rPr>
        <w:t>наименование участника</w:t>
      </w:r>
    </w:p>
    <w:p w14:paraId="63C3D7AE" w14:textId="77777777" w:rsidR="00374F4A" w:rsidRPr="00521A49" w:rsidRDefault="00374F4A" w:rsidP="00962010">
      <w:pPr>
        <w:jc w:val="both"/>
        <w:rPr>
          <w:rFonts w:ascii="GHEA Grapalat" w:hAnsi="GHEA Grapalat" w:cs="Sylfaen"/>
        </w:rPr>
      </w:pPr>
      <w:r w:rsidRPr="00521A49">
        <w:rPr>
          <w:rFonts w:ascii="GHEA Grapalat" w:hAnsi="GHEA Grapalat"/>
        </w:rPr>
        <w:t>является резидентом ______________________________________________________</w:t>
      </w:r>
      <w:r w:rsidR="00D04575" w:rsidRPr="00521A49">
        <w:rPr>
          <w:rFonts w:ascii="GHEA Grapalat" w:hAnsi="GHEA Grapalat"/>
        </w:rPr>
        <w:t>.</w:t>
      </w:r>
    </w:p>
    <w:p w14:paraId="6B362784" w14:textId="77777777" w:rsidR="00374F4A" w:rsidRPr="00521A49" w:rsidRDefault="00374F4A" w:rsidP="00962010">
      <w:pPr>
        <w:ind w:left="4111"/>
        <w:jc w:val="both"/>
        <w:rPr>
          <w:rFonts w:ascii="GHEA Grapalat" w:hAnsi="GHEA Grapalat" w:cs="Arial"/>
          <w:vertAlign w:val="superscript"/>
        </w:rPr>
      </w:pPr>
      <w:r w:rsidRPr="00521A49">
        <w:rPr>
          <w:rFonts w:ascii="GHEA Grapalat" w:hAnsi="GHEA Grapalat"/>
          <w:vertAlign w:val="superscript"/>
        </w:rPr>
        <w:t>наименование страны</w:t>
      </w:r>
    </w:p>
    <w:p w14:paraId="1796F615" w14:textId="77777777" w:rsidR="000612B9" w:rsidRPr="00521A49" w:rsidRDefault="000612B9" w:rsidP="00962010">
      <w:pPr>
        <w:jc w:val="both"/>
        <w:rPr>
          <w:rFonts w:ascii="GHEA Grapalat" w:hAnsi="GHEA Grapalat"/>
        </w:rPr>
      </w:pPr>
    </w:p>
    <w:p w14:paraId="156B3250" w14:textId="77777777" w:rsidR="000612B9" w:rsidRPr="00521A49" w:rsidRDefault="004F0CAA" w:rsidP="00962010">
      <w:pPr>
        <w:jc w:val="both"/>
        <w:rPr>
          <w:rFonts w:ascii="GHEA Grapalat" w:hAnsi="GHEA Grapalat"/>
        </w:rPr>
      </w:pPr>
      <w:r w:rsidRPr="00521A49">
        <w:rPr>
          <w:rFonts w:ascii="GHEA Grapalat" w:hAnsi="GHEA Grapalat"/>
        </w:rPr>
        <w:t>Данные</w:t>
      </w:r>
      <w:r w:rsidR="002A0700" w:rsidRPr="00521A49">
        <w:rPr>
          <w:rFonts w:ascii="GHEA Grapalat" w:hAnsi="GHEA Grapalat"/>
        </w:rPr>
        <w:t xml:space="preserve">       </w:t>
      </w:r>
      <w:r w:rsidR="000612B9" w:rsidRPr="00521A49">
        <w:rPr>
          <w:rFonts w:ascii="GHEA Grapalat" w:hAnsi="GHEA Grapalat"/>
        </w:rPr>
        <w:t>----------------------------------------</w:t>
      </w:r>
      <w:r w:rsidR="00304237" w:rsidRPr="00521A49">
        <w:rPr>
          <w:rFonts w:ascii="GHEA Grapalat" w:hAnsi="GHEA Grapalat"/>
        </w:rPr>
        <w:t xml:space="preserve">  </w:t>
      </w:r>
      <w:r w:rsidR="00F96993" w:rsidRPr="00521A49">
        <w:rPr>
          <w:rFonts w:ascii="GHEA Grapalat" w:hAnsi="GHEA Grapalat"/>
        </w:rPr>
        <w:t>следующие</w:t>
      </w:r>
      <w:r w:rsidR="00304237" w:rsidRPr="00521A49">
        <w:rPr>
          <w:rFonts w:ascii="GHEA Grapalat" w:hAnsi="GHEA Grapalat"/>
        </w:rPr>
        <w:t>:</w:t>
      </w:r>
    </w:p>
    <w:p w14:paraId="4C75E0C2" w14:textId="77777777" w:rsidR="002A0700" w:rsidRPr="00521A49" w:rsidRDefault="002A0700" w:rsidP="00962010">
      <w:pPr>
        <w:ind w:left="1843"/>
        <w:rPr>
          <w:rFonts w:ascii="GHEA Grapalat" w:hAnsi="GHEA Grapalat" w:cs="Sylfaen"/>
          <w:vertAlign w:val="superscript"/>
          <w:lang w:val="hy-AM"/>
        </w:rPr>
      </w:pPr>
      <w:r w:rsidRPr="00521A49">
        <w:rPr>
          <w:rFonts w:ascii="GHEA Grapalat" w:hAnsi="GHEA Grapalat"/>
          <w:vertAlign w:val="superscript"/>
        </w:rPr>
        <w:t>наименование участника</w:t>
      </w:r>
    </w:p>
    <w:p w14:paraId="613C4712" w14:textId="77777777" w:rsidR="000612B9" w:rsidRPr="00521A49" w:rsidRDefault="000612B9" w:rsidP="00962010">
      <w:pPr>
        <w:jc w:val="both"/>
        <w:rPr>
          <w:rFonts w:ascii="GHEA Grapalat" w:hAnsi="GHEA Grapalat"/>
        </w:rPr>
      </w:pPr>
    </w:p>
    <w:p w14:paraId="607F5A26" w14:textId="77777777" w:rsidR="00374F4A" w:rsidRPr="00521A49" w:rsidRDefault="00374F4A" w:rsidP="00962010">
      <w:pPr>
        <w:jc w:val="both"/>
        <w:rPr>
          <w:rFonts w:ascii="GHEA Grapalat" w:hAnsi="GHEA Grapalat"/>
        </w:rPr>
      </w:pPr>
      <w:r w:rsidRPr="00521A49">
        <w:rPr>
          <w:rFonts w:ascii="GHEA Grapalat" w:hAnsi="GHEA Grapalat"/>
        </w:rPr>
        <w:t xml:space="preserve">Учетный номер налогоплательщика  </w:t>
      </w:r>
      <w:r w:rsidR="00B138F3" w:rsidRPr="00521A49">
        <w:rPr>
          <w:rFonts w:ascii="GHEA Grapalat" w:hAnsi="GHEA Grapalat"/>
        </w:rPr>
        <w:t xml:space="preserve">             </w:t>
      </w:r>
      <w:r w:rsidRPr="00521A49">
        <w:rPr>
          <w:rFonts w:ascii="GHEA Grapalat" w:hAnsi="GHEA Grapalat"/>
        </w:rPr>
        <w:t>________</w:t>
      </w:r>
      <w:r w:rsidR="00E82210" w:rsidRPr="00521A49">
        <w:rPr>
          <w:rFonts w:ascii="GHEA Grapalat" w:hAnsi="GHEA Grapalat"/>
        </w:rPr>
        <w:t>_________</w:t>
      </w:r>
      <w:r w:rsidRPr="00521A49">
        <w:rPr>
          <w:rFonts w:ascii="GHEA Grapalat" w:hAnsi="GHEA Grapalat"/>
        </w:rPr>
        <w:t>________</w:t>
      </w:r>
    </w:p>
    <w:p w14:paraId="10B25121" w14:textId="77777777" w:rsidR="00374F4A" w:rsidRPr="00521A49" w:rsidRDefault="00B138F3" w:rsidP="00962010">
      <w:pPr>
        <w:tabs>
          <w:tab w:val="left" w:pos="7371"/>
        </w:tabs>
        <w:ind w:left="4111"/>
        <w:jc w:val="both"/>
        <w:rPr>
          <w:rFonts w:ascii="GHEA Grapalat" w:hAnsi="GHEA Grapalat" w:cs="Arial"/>
          <w:vertAlign w:val="superscript"/>
        </w:rPr>
      </w:pPr>
      <w:r w:rsidRPr="00521A49">
        <w:rPr>
          <w:rFonts w:ascii="GHEA Grapalat" w:hAnsi="GHEA Grapalat"/>
        </w:rPr>
        <w:t xml:space="preserve">               </w:t>
      </w:r>
      <w:r w:rsidR="00374F4A" w:rsidRPr="00521A49">
        <w:rPr>
          <w:rFonts w:ascii="GHEA Grapalat" w:hAnsi="GHEA Grapalat"/>
          <w:vertAlign w:val="superscript"/>
        </w:rPr>
        <w:t>учетный номер</w:t>
      </w:r>
      <w:r w:rsidRPr="00521A49">
        <w:rPr>
          <w:rFonts w:ascii="GHEA Grapalat" w:hAnsi="GHEA Grapalat"/>
          <w:vertAlign w:val="superscript"/>
        </w:rPr>
        <w:t xml:space="preserve"> </w:t>
      </w:r>
      <w:r w:rsidR="00374F4A" w:rsidRPr="00521A49">
        <w:rPr>
          <w:rFonts w:ascii="GHEA Grapalat" w:hAnsi="GHEA Grapalat"/>
          <w:vertAlign w:val="superscript"/>
        </w:rPr>
        <w:t>налогоплательщика</w:t>
      </w:r>
    </w:p>
    <w:p w14:paraId="23DF12FE" w14:textId="77777777" w:rsidR="00B138F3" w:rsidRPr="00521A49" w:rsidRDefault="00B138F3" w:rsidP="00962010">
      <w:pPr>
        <w:jc w:val="both"/>
        <w:rPr>
          <w:rFonts w:ascii="GHEA Grapalat" w:hAnsi="GHEA Grapalat"/>
        </w:rPr>
      </w:pPr>
    </w:p>
    <w:p w14:paraId="3FE84FFF" w14:textId="77777777" w:rsidR="00374F4A" w:rsidRPr="00521A49" w:rsidRDefault="00B138F3" w:rsidP="00962010">
      <w:pPr>
        <w:jc w:val="both"/>
        <w:rPr>
          <w:rFonts w:ascii="GHEA Grapalat" w:hAnsi="GHEA Grapalat"/>
        </w:rPr>
      </w:pPr>
      <w:r w:rsidRPr="00521A49">
        <w:rPr>
          <w:rFonts w:ascii="GHEA Grapalat" w:hAnsi="GHEA Grapalat"/>
        </w:rPr>
        <w:t xml:space="preserve"> </w:t>
      </w:r>
      <w:r w:rsidR="00374F4A" w:rsidRPr="00521A49">
        <w:rPr>
          <w:rFonts w:ascii="GHEA Grapalat" w:hAnsi="GHEA Grapalat"/>
        </w:rPr>
        <w:t xml:space="preserve">Адрес электронной почты </w:t>
      </w:r>
      <w:r w:rsidRPr="00521A49">
        <w:rPr>
          <w:rFonts w:ascii="GHEA Grapalat" w:hAnsi="GHEA Grapalat"/>
        </w:rPr>
        <w:t xml:space="preserve">                           </w:t>
      </w:r>
      <w:r w:rsidR="00374F4A" w:rsidRPr="00521A49">
        <w:rPr>
          <w:rFonts w:ascii="GHEA Grapalat" w:hAnsi="GHEA Grapalat"/>
        </w:rPr>
        <w:t>__</w:t>
      </w:r>
      <w:r w:rsidR="00E82210" w:rsidRPr="00521A49">
        <w:rPr>
          <w:rFonts w:ascii="GHEA Grapalat" w:hAnsi="GHEA Grapalat"/>
        </w:rPr>
        <w:t>_______</w:t>
      </w:r>
      <w:r w:rsidR="00374F4A" w:rsidRPr="00521A49">
        <w:rPr>
          <w:rFonts w:ascii="GHEA Grapalat" w:hAnsi="GHEA Grapalat"/>
        </w:rPr>
        <w:t>________________</w:t>
      </w:r>
    </w:p>
    <w:p w14:paraId="4E51CC8B" w14:textId="77777777" w:rsidR="00374F4A" w:rsidRPr="00521A49" w:rsidRDefault="00B138F3" w:rsidP="00962010">
      <w:pPr>
        <w:tabs>
          <w:tab w:val="left" w:pos="6946"/>
        </w:tabs>
        <w:ind w:left="3402" w:firstLine="6"/>
        <w:jc w:val="both"/>
        <w:rPr>
          <w:rFonts w:ascii="GHEA Grapalat" w:hAnsi="GHEA Grapalat"/>
          <w:vertAlign w:val="superscript"/>
        </w:rPr>
      </w:pPr>
      <w:r w:rsidRPr="00521A49">
        <w:rPr>
          <w:rFonts w:ascii="GHEA Grapalat" w:hAnsi="GHEA Grapalat"/>
          <w:vertAlign w:val="superscript"/>
        </w:rPr>
        <w:t xml:space="preserve">                                  </w:t>
      </w:r>
      <w:r w:rsidR="00374F4A" w:rsidRPr="00521A49">
        <w:rPr>
          <w:rFonts w:ascii="GHEA Grapalat" w:hAnsi="GHEA Grapalat"/>
          <w:vertAlign w:val="superscript"/>
        </w:rPr>
        <w:t>адрес электронной</w:t>
      </w:r>
      <w:r w:rsidR="00374F4A" w:rsidRPr="00521A49">
        <w:rPr>
          <w:rFonts w:ascii="GHEA Grapalat" w:hAnsi="GHEA Grapalat"/>
          <w:vertAlign w:val="superscript"/>
        </w:rPr>
        <w:tab/>
        <w:t>почты</w:t>
      </w:r>
    </w:p>
    <w:p w14:paraId="3320C158" w14:textId="77777777" w:rsidR="00B138F3" w:rsidRPr="00521A49" w:rsidRDefault="00B138F3" w:rsidP="00962010">
      <w:pPr>
        <w:jc w:val="both"/>
        <w:rPr>
          <w:rFonts w:ascii="GHEA Grapalat" w:hAnsi="GHEA Grapalat"/>
        </w:rPr>
      </w:pPr>
    </w:p>
    <w:p w14:paraId="0AA62670" w14:textId="77777777" w:rsidR="009E1181" w:rsidRPr="00521A49" w:rsidRDefault="00F96993" w:rsidP="00962010">
      <w:pPr>
        <w:jc w:val="both"/>
        <w:rPr>
          <w:rFonts w:ascii="GHEA Grapalat" w:hAnsi="GHEA Grapalat"/>
        </w:rPr>
      </w:pPr>
      <w:r w:rsidRPr="00521A49">
        <w:rPr>
          <w:rFonts w:ascii="GHEA Grapalat" w:hAnsi="GHEA Grapalat"/>
        </w:rPr>
        <w:t>Адрес деятельности</w:t>
      </w:r>
      <w:r w:rsidR="009E1181" w:rsidRPr="00521A49">
        <w:rPr>
          <w:rFonts w:ascii="GHEA Grapalat" w:hAnsi="GHEA Grapalat"/>
        </w:rPr>
        <w:t xml:space="preserve">              ----------------------------</w:t>
      </w:r>
      <w:r w:rsidR="009627B3" w:rsidRPr="00521A49">
        <w:rPr>
          <w:rFonts w:ascii="GHEA Grapalat" w:hAnsi="GHEA Grapalat"/>
        </w:rPr>
        <w:t>--------------------------------</w:t>
      </w:r>
    </w:p>
    <w:p w14:paraId="231D4585" w14:textId="77777777" w:rsidR="00F96993" w:rsidRPr="00521A49" w:rsidRDefault="009E1181" w:rsidP="00962010">
      <w:pPr>
        <w:jc w:val="both"/>
        <w:rPr>
          <w:rFonts w:ascii="GHEA Grapalat" w:hAnsi="GHEA Grapalat"/>
        </w:rPr>
      </w:pPr>
      <w:r w:rsidRPr="00521A49">
        <w:rPr>
          <w:rFonts w:ascii="GHEA Grapalat" w:hAnsi="GHEA Grapalat"/>
        </w:rPr>
        <w:t xml:space="preserve">            </w:t>
      </w:r>
      <w:r w:rsidR="00F96993" w:rsidRPr="00521A49">
        <w:rPr>
          <w:rFonts w:ascii="GHEA Grapalat" w:hAnsi="GHEA Grapalat"/>
        </w:rPr>
        <w:t xml:space="preserve">  </w:t>
      </w:r>
      <w:r w:rsidRPr="00521A49">
        <w:rPr>
          <w:rFonts w:ascii="GHEA Grapalat" w:hAnsi="GHEA Grapalat"/>
        </w:rPr>
        <w:t xml:space="preserve">                                </w:t>
      </w:r>
      <w:r w:rsidR="00B138F3" w:rsidRPr="00521A49">
        <w:rPr>
          <w:rFonts w:ascii="GHEA Grapalat" w:hAnsi="GHEA Grapalat"/>
        </w:rPr>
        <w:t xml:space="preserve">                        </w:t>
      </w:r>
      <w:r w:rsidRPr="00521A49">
        <w:rPr>
          <w:rFonts w:ascii="GHEA Grapalat" w:hAnsi="GHEA Grapalat"/>
        </w:rPr>
        <w:t>адрес деятельности</w:t>
      </w:r>
    </w:p>
    <w:p w14:paraId="3500C6F3" w14:textId="77777777" w:rsidR="00B16483" w:rsidRPr="00521A49" w:rsidRDefault="00B16483" w:rsidP="00962010">
      <w:pPr>
        <w:jc w:val="both"/>
        <w:rPr>
          <w:rFonts w:ascii="GHEA Grapalat" w:hAnsi="GHEA Grapalat"/>
        </w:rPr>
      </w:pPr>
    </w:p>
    <w:p w14:paraId="79DD24A0" w14:textId="77777777" w:rsidR="00B16483" w:rsidRPr="00521A49" w:rsidRDefault="00B16483" w:rsidP="00962010">
      <w:pPr>
        <w:jc w:val="both"/>
        <w:rPr>
          <w:rFonts w:ascii="GHEA Grapalat" w:hAnsi="GHEA Grapalat"/>
        </w:rPr>
      </w:pPr>
      <w:r w:rsidRPr="00521A49">
        <w:rPr>
          <w:rFonts w:ascii="GHEA Grapalat" w:hAnsi="GHEA Grapalat"/>
        </w:rPr>
        <w:t>Номер телефона                     ------------------------------</w:t>
      </w:r>
      <w:r w:rsidR="009627B3" w:rsidRPr="00521A49">
        <w:rPr>
          <w:rFonts w:ascii="GHEA Grapalat" w:hAnsi="GHEA Grapalat"/>
        </w:rPr>
        <w:t>-------------------------------</w:t>
      </w:r>
      <w:r w:rsidRPr="00521A49">
        <w:rPr>
          <w:rFonts w:ascii="GHEA Grapalat" w:hAnsi="GHEA Grapalat"/>
        </w:rPr>
        <w:t xml:space="preserve"> </w:t>
      </w:r>
    </w:p>
    <w:p w14:paraId="33D311DA" w14:textId="77777777" w:rsidR="006B3E56" w:rsidRPr="00521A49" w:rsidRDefault="00B138F3" w:rsidP="00962010">
      <w:pPr>
        <w:tabs>
          <w:tab w:val="left" w:pos="7371"/>
        </w:tabs>
        <w:ind w:left="3544" w:firstLine="3"/>
        <w:jc w:val="both"/>
        <w:rPr>
          <w:rFonts w:ascii="GHEA Grapalat" w:hAnsi="GHEA Grapalat"/>
        </w:rPr>
      </w:pPr>
      <w:r w:rsidRPr="00521A49">
        <w:rPr>
          <w:rFonts w:ascii="GHEA Grapalat" w:hAnsi="GHEA Grapalat"/>
        </w:rPr>
        <w:t xml:space="preserve">                                 </w:t>
      </w:r>
      <w:r w:rsidR="00B16483" w:rsidRPr="00521A49">
        <w:rPr>
          <w:rFonts w:ascii="GHEA Grapalat" w:hAnsi="GHEA Grapalat"/>
        </w:rPr>
        <w:t>Номер телефона</w:t>
      </w:r>
    </w:p>
    <w:p w14:paraId="43609842" w14:textId="77777777" w:rsidR="00B16483" w:rsidRPr="00521A49" w:rsidRDefault="00B16483" w:rsidP="00962010">
      <w:pPr>
        <w:tabs>
          <w:tab w:val="left" w:pos="7371"/>
        </w:tabs>
        <w:ind w:left="3544" w:firstLine="3"/>
        <w:jc w:val="both"/>
        <w:rPr>
          <w:rFonts w:ascii="GHEA Grapalat" w:hAnsi="GHEA Grapalat"/>
        </w:rPr>
      </w:pPr>
    </w:p>
    <w:p w14:paraId="6BBE016D" w14:textId="77777777" w:rsidR="006B3E56" w:rsidRPr="00521A49" w:rsidRDefault="006B3E56" w:rsidP="00962010">
      <w:pPr>
        <w:widowControl w:val="0"/>
        <w:jc w:val="both"/>
        <w:rPr>
          <w:rFonts w:ascii="GHEA Grapalat" w:hAnsi="GHEA Grapalat"/>
        </w:rPr>
      </w:pPr>
      <w:r w:rsidRPr="00521A49">
        <w:rPr>
          <w:rFonts w:ascii="GHEA Grapalat" w:hAnsi="GHEA Grapalat"/>
        </w:rPr>
        <w:t>Настоящим _________________________________объявляет и подтверждает,что:</w:t>
      </w:r>
    </w:p>
    <w:p w14:paraId="7349B08D" w14:textId="77777777" w:rsidR="006B3E56" w:rsidRPr="00521A49" w:rsidRDefault="006B3E56" w:rsidP="00962010">
      <w:pPr>
        <w:widowControl w:val="0"/>
        <w:ind w:left="2835"/>
        <w:jc w:val="both"/>
        <w:rPr>
          <w:rFonts w:ascii="GHEA Grapalat" w:hAnsi="GHEA Grapalat"/>
        </w:rPr>
      </w:pPr>
      <w:r w:rsidRPr="00521A49">
        <w:rPr>
          <w:rFonts w:ascii="GHEA Grapalat" w:hAnsi="GHEA Grapalat"/>
        </w:rPr>
        <w:t>наименование участника</w:t>
      </w:r>
    </w:p>
    <w:p w14:paraId="6D06F819" w14:textId="77777777" w:rsidR="009E1F0A" w:rsidRPr="00521A49" w:rsidRDefault="009E1F0A" w:rsidP="00962010">
      <w:pPr>
        <w:ind w:firstLine="709"/>
        <w:rPr>
          <w:rFonts w:ascii="GHEA Grapalat" w:hAnsi="GHEA Grapalat"/>
          <w:lang w:val="es-ES"/>
        </w:rPr>
      </w:pPr>
      <w:r w:rsidRPr="00521A49">
        <w:rPr>
          <w:rFonts w:ascii="GHEA Grapalat" w:hAnsi="GHEA Grapalat" w:cs="Arial"/>
          <w:lang w:val="es-ES"/>
        </w:rPr>
        <w:t>1)</w:t>
      </w:r>
      <w:r w:rsidRPr="00521A49">
        <w:rPr>
          <w:rFonts w:ascii="GHEA Grapalat" w:hAnsi="GHEA Grapalat"/>
          <w:lang w:val="hy-AM"/>
        </w:rPr>
        <w:t xml:space="preserve">  </w:t>
      </w:r>
      <w:r w:rsidRPr="00521A49">
        <w:rPr>
          <w:rFonts w:ascii="GHEA Grapalat" w:hAnsi="GHEA Grapalat"/>
          <w:u w:val="single"/>
          <w:lang w:val="hy-AM"/>
        </w:rPr>
        <w:t xml:space="preserve">                                                </w:t>
      </w:r>
      <w:r w:rsidRPr="00521A49">
        <w:rPr>
          <w:rFonts w:ascii="GHEA Grapalat" w:hAnsi="GHEA Grapalat"/>
          <w:u w:val="single"/>
          <w:lang w:val="es-ES"/>
        </w:rPr>
        <w:t xml:space="preserve">                         </w:t>
      </w:r>
      <w:r w:rsidRPr="00521A49">
        <w:rPr>
          <w:rFonts w:ascii="GHEA Grapalat" w:hAnsi="GHEA Grapalat"/>
          <w:u w:val="single"/>
          <w:lang w:val="hy-AM"/>
        </w:rPr>
        <w:t xml:space="preserve">          </w:t>
      </w:r>
      <w:r w:rsidRPr="00521A49">
        <w:rPr>
          <w:rFonts w:ascii="GHEA Grapalat" w:hAnsi="GHEA Grapalat"/>
          <w:u w:val="single"/>
        </w:rPr>
        <w:t xml:space="preserve">и </w:t>
      </w:r>
      <w:r w:rsidRPr="00521A49">
        <w:rPr>
          <w:rFonts w:ascii="GHEA Grapalat" w:hAnsi="GHEA Grapalat"/>
          <w:lang w:val="hy-AM"/>
        </w:rPr>
        <w:t>аффилированные</w:t>
      </w:r>
      <w:r w:rsidRPr="00521A49">
        <w:rPr>
          <w:rFonts w:ascii="GHEA Grapalat" w:hAnsi="GHEA Grapalat"/>
        </w:rPr>
        <w:t xml:space="preserve"> с ним</w:t>
      </w:r>
      <w:r w:rsidRPr="00521A49">
        <w:rPr>
          <w:rFonts w:ascii="GHEA Grapalat" w:hAnsi="GHEA Grapalat"/>
          <w:lang w:val="hy-AM"/>
        </w:rPr>
        <w:t xml:space="preserve"> </w:t>
      </w:r>
    </w:p>
    <w:p w14:paraId="3F68C00F" w14:textId="77777777" w:rsidR="009E1F0A" w:rsidRPr="00521A49" w:rsidRDefault="009E1F0A" w:rsidP="00962010">
      <w:pPr>
        <w:widowControl w:val="0"/>
        <w:ind w:left="2835"/>
        <w:rPr>
          <w:rFonts w:ascii="GHEA Grapalat" w:hAnsi="GHEA Grapalat"/>
        </w:rPr>
      </w:pPr>
      <w:r w:rsidRPr="00521A49">
        <w:rPr>
          <w:rFonts w:ascii="GHEA Grapalat" w:hAnsi="GHEA Grapalat"/>
        </w:rPr>
        <w:t>наименование участника</w:t>
      </w:r>
    </w:p>
    <w:p w14:paraId="309CC55C" w14:textId="77777777" w:rsidR="009E1F0A" w:rsidRPr="00521A49" w:rsidRDefault="009E1F0A" w:rsidP="00962010">
      <w:pPr>
        <w:rPr>
          <w:rFonts w:ascii="GHEA Grapalat" w:hAnsi="GHEA Grapalat"/>
          <w:i/>
          <w:vertAlign w:val="superscript"/>
          <w:lang w:val="es-ES"/>
        </w:rPr>
      </w:pPr>
    </w:p>
    <w:p w14:paraId="094C1FF6" w14:textId="77777777" w:rsidR="004E425A" w:rsidRPr="00521A49" w:rsidRDefault="009E1F0A" w:rsidP="00962010">
      <w:pPr>
        <w:rPr>
          <w:rFonts w:ascii="GHEA Grapalat" w:hAnsi="GHEA Grapalat"/>
          <w:color w:val="000000" w:themeColor="text1"/>
          <w:spacing w:val="-4"/>
        </w:rPr>
      </w:pPr>
      <w:r w:rsidRPr="00521A49">
        <w:rPr>
          <w:rFonts w:ascii="GHEA Grapalat" w:hAnsi="GHEA Grapalat"/>
          <w:lang w:val="hy-AM"/>
        </w:rPr>
        <w:t>лица</w:t>
      </w:r>
      <w:r w:rsidRPr="00521A49">
        <w:rPr>
          <w:rFonts w:ascii="GHEA Grapalat" w:hAnsi="GHEA Grapalat" w:cs="Arial"/>
          <w:lang w:val="es-ES"/>
        </w:rPr>
        <w:t xml:space="preserve"> </w:t>
      </w:r>
      <w:r w:rsidRPr="00521A49">
        <w:rPr>
          <w:rFonts w:ascii="GHEA Grapalat" w:hAnsi="GHEA Grapalat" w:cs="Arial"/>
          <w:lang w:val="hy-AM"/>
        </w:rPr>
        <w:t xml:space="preserve"> </w:t>
      </w:r>
      <w:r w:rsidRPr="00521A49">
        <w:rPr>
          <w:rFonts w:ascii="GHEA Grapalat" w:hAnsi="GHEA Grapalat"/>
          <w:lang w:val="hy-AM"/>
        </w:rPr>
        <w:t xml:space="preserve">удовлетворяют </w:t>
      </w:r>
      <w:r w:rsidRPr="00521A49">
        <w:rPr>
          <w:rFonts w:ascii="GHEA Grapalat" w:hAnsi="GHEA Grapalat"/>
          <w:color w:val="000000" w:themeColor="text1"/>
          <w:spacing w:val="-4"/>
        </w:rPr>
        <w:t>требованиям</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права</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участия</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установленным</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 xml:space="preserve">приглашением на </w:t>
      </w:r>
    </w:p>
    <w:p w14:paraId="4872C30F" w14:textId="77777777" w:rsidR="004E425A" w:rsidRPr="00521A49" w:rsidRDefault="004E425A" w:rsidP="00962010">
      <w:pPr>
        <w:rPr>
          <w:rFonts w:ascii="GHEA Grapalat" w:hAnsi="GHEA Grapalat"/>
          <w:color w:val="000000" w:themeColor="text1"/>
          <w:spacing w:val="-4"/>
        </w:rPr>
      </w:pPr>
    </w:p>
    <w:p w14:paraId="75B1F41B" w14:textId="395DD60E" w:rsidR="009E1F0A" w:rsidRPr="00521A49" w:rsidRDefault="00F0165A" w:rsidP="00962010">
      <w:pPr>
        <w:rPr>
          <w:rFonts w:ascii="GHEA Grapalat" w:hAnsi="GHEA Grapalat" w:cs="Sylfaen"/>
          <w:lang w:val="hy-AM"/>
        </w:rPr>
      </w:pPr>
      <w:r w:rsidRPr="00521A49">
        <w:rPr>
          <w:rFonts w:ascii="GHEA Grapalat" w:hAnsi="GHEA Grapalat"/>
        </w:rPr>
        <w:t xml:space="preserve">запрос котировок под кодом </w:t>
      </w:r>
      <w:r w:rsidRPr="00521A49">
        <w:rPr>
          <w:rFonts w:ascii="GHEA Grapalat" w:hAnsi="GHEA Grapalat"/>
          <w:b/>
          <w:sz w:val="22"/>
          <w:szCs w:val="22"/>
        </w:rPr>
        <w:t>«</w:t>
      </w:r>
      <w:r w:rsidR="009E43FA">
        <w:rPr>
          <w:rFonts w:ascii="GHEA Grapalat" w:hAnsi="GHEA Grapalat"/>
          <w:b/>
          <w:sz w:val="22"/>
          <w:szCs w:val="22"/>
        </w:rPr>
        <w:t>GHAPDzB-HVKAK-</w:t>
      </w:r>
      <w:r w:rsidR="00A330C3">
        <w:rPr>
          <w:rFonts w:ascii="GHEA Grapalat" w:hAnsi="GHEA Grapalat"/>
          <w:b/>
          <w:sz w:val="22"/>
          <w:szCs w:val="22"/>
        </w:rPr>
        <w:t>2025-47</w:t>
      </w:r>
      <w:r w:rsidRPr="00521A49">
        <w:rPr>
          <w:rFonts w:ascii="GHEA Grapalat" w:hAnsi="GHEA Grapalat"/>
          <w:b/>
          <w:sz w:val="22"/>
          <w:szCs w:val="22"/>
        </w:rPr>
        <w:t xml:space="preserve">» </w:t>
      </w:r>
      <w:r w:rsidR="009E1F0A" w:rsidRPr="00521A49">
        <w:rPr>
          <w:rFonts w:ascii="GHEA Grapalat" w:hAnsi="GHEA Grapalat"/>
          <w:color w:val="000000" w:themeColor="text1"/>
        </w:rPr>
        <w:t>и</w:t>
      </w:r>
      <w:r w:rsidR="009E1F0A" w:rsidRPr="00521A49">
        <w:rPr>
          <w:rFonts w:ascii="GHEA Grapalat" w:hAnsi="GHEA Grapalat"/>
          <w:lang w:val="hy-AM"/>
        </w:rPr>
        <w:t xml:space="preserve">  </w:t>
      </w:r>
      <w:r w:rsidR="009E1F0A" w:rsidRPr="00521A49">
        <w:rPr>
          <w:rFonts w:ascii="GHEA Grapalat" w:hAnsi="GHEA Grapalat"/>
        </w:rPr>
        <w:t>-------------------------------</w:t>
      </w:r>
      <w:r w:rsidR="009E1F0A" w:rsidRPr="00521A49">
        <w:rPr>
          <w:rFonts w:ascii="GHEA Grapalat" w:hAnsi="GHEA Grapalat" w:cs="Sylfaen"/>
          <w:lang w:val="hy-AM"/>
        </w:rPr>
        <w:t xml:space="preserve"> </w:t>
      </w:r>
    </w:p>
    <w:p w14:paraId="46EEB1F5" w14:textId="77777777" w:rsidR="009E1F0A" w:rsidRPr="00521A49" w:rsidRDefault="009E1F0A" w:rsidP="00962010">
      <w:pPr>
        <w:tabs>
          <w:tab w:val="left" w:pos="6450"/>
        </w:tabs>
        <w:rPr>
          <w:rFonts w:ascii="GHEA Grapalat" w:hAnsi="GHEA Grapalat"/>
          <w:sz w:val="16"/>
          <w:szCs w:val="16"/>
        </w:rPr>
      </w:pPr>
      <w:r w:rsidRPr="00521A49">
        <w:rPr>
          <w:rFonts w:ascii="GHEA Grapalat" w:hAnsi="GHEA Grapalat" w:cs="Sylfaen"/>
          <w:lang w:val="es-ES"/>
        </w:rPr>
        <w:t xml:space="preserve">                                                         </w:t>
      </w:r>
      <w:r w:rsidRPr="00521A49">
        <w:rPr>
          <w:rFonts w:ascii="GHEA Grapalat" w:hAnsi="GHEA Grapalat" w:cs="Sylfaen"/>
        </w:rPr>
        <w:t xml:space="preserve">       </w:t>
      </w:r>
      <w:r w:rsidRPr="00521A49">
        <w:rPr>
          <w:rFonts w:ascii="GHEA Grapalat" w:hAnsi="GHEA Grapalat" w:cs="Sylfaen"/>
          <w:lang w:val="es-ES"/>
        </w:rPr>
        <w:t xml:space="preserve"> </w:t>
      </w:r>
      <w:r w:rsidR="006247D8" w:rsidRPr="00521A49">
        <w:rPr>
          <w:rFonts w:ascii="GHEA Grapalat" w:hAnsi="GHEA Grapalat" w:cs="Sylfaen"/>
        </w:rPr>
        <w:t xml:space="preserve">                                        </w:t>
      </w:r>
      <w:r w:rsidRPr="00521A49">
        <w:rPr>
          <w:rFonts w:ascii="GHEA Grapalat" w:hAnsi="GHEA Grapalat"/>
          <w:sz w:val="16"/>
          <w:szCs w:val="16"/>
        </w:rPr>
        <w:t>наименование участника</w:t>
      </w:r>
    </w:p>
    <w:p w14:paraId="4E2DF179" w14:textId="77777777" w:rsidR="006B3E56" w:rsidRPr="00521A49" w:rsidRDefault="009E1F0A" w:rsidP="00962010">
      <w:pPr>
        <w:widowControl w:val="0"/>
        <w:ind w:left="568"/>
        <w:jc w:val="both"/>
        <w:rPr>
          <w:rFonts w:ascii="GHEA Grapalat" w:hAnsi="GHEA Grapalat" w:cs="Arial"/>
        </w:rPr>
      </w:pPr>
      <w:r w:rsidRPr="00521A49">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521A49" w:rsidDel="009E1F0A">
        <w:rPr>
          <w:rFonts w:ascii="GHEA Grapalat" w:hAnsi="GHEA Grapalat"/>
        </w:rPr>
        <w:t xml:space="preserve"> </w:t>
      </w:r>
      <w:r w:rsidR="0035493A" w:rsidRPr="00521A49">
        <w:rPr>
          <w:rFonts w:ascii="GHEA Grapalat" w:hAnsi="GHEA Grapalat"/>
          <w:vertAlign w:val="superscript"/>
        </w:rPr>
        <w:t>16</w:t>
      </w:r>
      <w:r w:rsidR="00952531" w:rsidRPr="00521A49">
        <w:rPr>
          <w:rFonts w:ascii="GHEA Grapalat" w:hAnsi="GHEA Grapalat"/>
        </w:rPr>
        <w:t>,</w:t>
      </w:r>
    </w:p>
    <w:p w14:paraId="53959742" w14:textId="243DB9E0" w:rsidR="005A61F4" w:rsidRPr="00521A49" w:rsidRDefault="006B3E56" w:rsidP="00962010">
      <w:pPr>
        <w:pStyle w:val="ListParagraph"/>
        <w:widowControl w:val="0"/>
        <w:numPr>
          <w:ilvl w:val="0"/>
          <w:numId w:val="37"/>
        </w:numPr>
        <w:tabs>
          <w:tab w:val="left" w:pos="567"/>
        </w:tabs>
        <w:contextualSpacing/>
        <w:jc w:val="both"/>
        <w:rPr>
          <w:rFonts w:ascii="GHEA Grapalat" w:hAnsi="GHEA Grapalat" w:cs="Arial"/>
        </w:rPr>
      </w:pPr>
      <w:r w:rsidRPr="00521A49">
        <w:rPr>
          <w:rFonts w:ascii="GHEA Grapalat" w:hAnsi="GHEA Grapalat"/>
        </w:rPr>
        <w:lastRenderedPageBreak/>
        <w:t xml:space="preserve">в рамках участия в </w:t>
      </w:r>
      <w:r w:rsidR="005A61F4" w:rsidRPr="00521A49">
        <w:rPr>
          <w:rFonts w:ascii="GHEA Grapalat" w:hAnsi="GHEA Grapalat"/>
        </w:rPr>
        <w:t xml:space="preserve">запросе котировок под кодом </w:t>
      </w:r>
      <w:r w:rsidR="005A61F4" w:rsidRPr="00521A49">
        <w:rPr>
          <w:rFonts w:ascii="GHEA Grapalat" w:hAnsi="GHEA Grapalat"/>
          <w:b/>
          <w:sz w:val="22"/>
          <w:szCs w:val="22"/>
        </w:rPr>
        <w:t>«</w:t>
      </w:r>
      <w:r w:rsidR="009E43FA">
        <w:rPr>
          <w:rFonts w:ascii="GHEA Grapalat" w:hAnsi="GHEA Grapalat"/>
          <w:b/>
          <w:sz w:val="22"/>
          <w:szCs w:val="22"/>
        </w:rPr>
        <w:t>GHAPDzB-HVKAK-</w:t>
      </w:r>
      <w:r w:rsidR="00A330C3">
        <w:rPr>
          <w:rFonts w:ascii="GHEA Grapalat" w:hAnsi="GHEA Grapalat"/>
          <w:b/>
          <w:sz w:val="22"/>
          <w:szCs w:val="22"/>
        </w:rPr>
        <w:t>2025-47</w:t>
      </w:r>
      <w:r w:rsidR="005A61F4" w:rsidRPr="00521A49">
        <w:rPr>
          <w:rFonts w:ascii="GHEA Grapalat" w:hAnsi="GHEA Grapalat"/>
          <w:b/>
          <w:sz w:val="22"/>
          <w:szCs w:val="22"/>
        </w:rPr>
        <w:t>»</w:t>
      </w:r>
    </w:p>
    <w:p w14:paraId="2CD892D3" w14:textId="77777777" w:rsidR="006B3E56" w:rsidRPr="00521A49" w:rsidRDefault="006B3E56" w:rsidP="00962010">
      <w:pPr>
        <w:pStyle w:val="ListParagraph"/>
        <w:widowControl w:val="0"/>
        <w:numPr>
          <w:ilvl w:val="0"/>
          <w:numId w:val="22"/>
        </w:numPr>
        <w:tabs>
          <w:tab w:val="left" w:pos="567"/>
        </w:tabs>
        <w:jc w:val="both"/>
        <w:rPr>
          <w:rFonts w:ascii="GHEA Grapalat" w:hAnsi="GHEA Grapalat"/>
        </w:rPr>
      </w:pPr>
      <w:r w:rsidRPr="00521A49">
        <w:rPr>
          <w:rFonts w:ascii="GHEA Grapalat" w:hAnsi="GHEA Grapalat"/>
        </w:rPr>
        <w:t>не допускал и (или) не допустит</w:t>
      </w:r>
      <w:r w:rsidR="00024FA3" w:rsidRPr="00521A49">
        <w:rPr>
          <w:rFonts w:ascii="GHEA Grapalat" w:hAnsi="GHEA Grapalat"/>
        </w:rPr>
        <w:t xml:space="preserve"> </w:t>
      </w:r>
      <w:r w:rsidR="00024FA3" w:rsidRPr="00521A49">
        <w:rPr>
          <w:rFonts w:ascii="GHEA Grapalat" w:hAnsi="GHEA Grapalat"/>
          <w:lang w:val="hy-AM"/>
        </w:rPr>
        <w:t>недобросовестн</w:t>
      </w:r>
      <w:r w:rsidR="00024FA3" w:rsidRPr="00521A49">
        <w:rPr>
          <w:rFonts w:ascii="GHEA Grapalat" w:hAnsi="GHEA Grapalat"/>
        </w:rPr>
        <w:t>ой</w:t>
      </w:r>
      <w:r w:rsidR="00024FA3" w:rsidRPr="00521A49">
        <w:rPr>
          <w:rFonts w:ascii="GHEA Grapalat" w:hAnsi="GHEA Grapalat"/>
          <w:lang w:val="hy-AM"/>
        </w:rPr>
        <w:t xml:space="preserve"> конкуренци</w:t>
      </w:r>
      <w:r w:rsidR="00024FA3" w:rsidRPr="00521A49">
        <w:rPr>
          <w:rFonts w:ascii="GHEA Grapalat" w:hAnsi="GHEA Grapalat"/>
        </w:rPr>
        <w:t>и,</w:t>
      </w:r>
      <w:r w:rsidRPr="00521A49">
        <w:rPr>
          <w:rFonts w:ascii="GHEA Grapalat" w:hAnsi="GHEA Grapalat"/>
        </w:rPr>
        <w:t xml:space="preserve"> злоупотребления доминирующим положением и антиконкурентного соглашения,</w:t>
      </w:r>
    </w:p>
    <w:p w14:paraId="0B8565F2" w14:textId="77777777" w:rsidR="00B61594" w:rsidRPr="00521A49" w:rsidRDefault="006B3E56" w:rsidP="00962010">
      <w:pPr>
        <w:pStyle w:val="ListParagraph"/>
        <w:widowControl w:val="0"/>
        <w:numPr>
          <w:ilvl w:val="0"/>
          <w:numId w:val="22"/>
        </w:numPr>
        <w:tabs>
          <w:tab w:val="left" w:pos="567"/>
        </w:tabs>
        <w:ind w:left="1077" w:firstLine="0"/>
        <w:rPr>
          <w:rFonts w:ascii="GHEA Grapalat" w:hAnsi="GHEA Grapalat"/>
        </w:rPr>
      </w:pPr>
      <w:r w:rsidRPr="00521A49">
        <w:rPr>
          <w:rFonts w:ascii="GHEA Grapalat" w:hAnsi="GHEA Grapalat"/>
          <w:spacing w:val="-6"/>
        </w:rPr>
        <w:t xml:space="preserve">отсутствует случай установленного приглашением на </w:t>
      </w:r>
      <w:r w:rsidR="00904FCD" w:rsidRPr="00521A49">
        <w:rPr>
          <w:rFonts w:ascii="GHEA Grapalat" w:hAnsi="GHEA Grapalat"/>
        </w:rPr>
        <w:t>запрос котировок</w:t>
      </w:r>
      <w:r w:rsidRPr="00521A49">
        <w:rPr>
          <w:rFonts w:ascii="GHEA Grapalat" w:hAnsi="GHEA Grapalat"/>
        </w:rPr>
        <w:t xml:space="preserve"> случая     одновременного участия взаимосвязанных с ________________ </w:t>
      </w:r>
    </w:p>
    <w:p w14:paraId="17A4BEB9" w14:textId="77777777" w:rsidR="00B61594" w:rsidRPr="00521A49" w:rsidRDefault="002E2F5C" w:rsidP="00962010">
      <w:pPr>
        <w:widowControl w:val="0"/>
        <w:tabs>
          <w:tab w:val="left" w:pos="567"/>
        </w:tabs>
        <w:ind w:left="1077"/>
        <w:rPr>
          <w:rFonts w:ascii="GHEA Grapalat" w:hAnsi="GHEA Grapalat"/>
          <w:vertAlign w:val="superscript"/>
        </w:rPr>
      </w:pPr>
      <w:r w:rsidRPr="00521A49">
        <w:rPr>
          <w:rFonts w:ascii="GHEA Grapalat" w:hAnsi="GHEA Grapalat"/>
        </w:rPr>
        <w:t xml:space="preserve">                                                                                    </w:t>
      </w:r>
      <w:r w:rsidR="00B61594" w:rsidRPr="00521A49">
        <w:rPr>
          <w:rFonts w:ascii="GHEA Grapalat" w:hAnsi="GHEA Grapalat"/>
        </w:rPr>
        <w:t xml:space="preserve">               </w:t>
      </w:r>
      <w:r w:rsidR="00B61594" w:rsidRPr="00521A49">
        <w:rPr>
          <w:rFonts w:ascii="GHEA Grapalat" w:hAnsi="GHEA Grapalat"/>
          <w:vertAlign w:val="superscript"/>
        </w:rPr>
        <w:t>наименование участника</w:t>
      </w:r>
    </w:p>
    <w:p w14:paraId="26356F76" w14:textId="77777777" w:rsidR="006B3E56" w:rsidRPr="00521A49" w:rsidRDefault="006B3E56" w:rsidP="00962010">
      <w:pPr>
        <w:widowControl w:val="0"/>
        <w:tabs>
          <w:tab w:val="left" w:pos="567"/>
        </w:tabs>
        <w:ind w:left="1080"/>
        <w:rPr>
          <w:rFonts w:ascii="GHEA Grapalat" w:hAnsi="GHEA Grapalat"/>
        </w:rPr>
      </w:pPr>
      <w:r w:rsidRPr="00521A49">
        <w:rPr>
          <w:rFonts w:ascii="GHEA Grapalat" w:hAnsi="GHEA Grapalat"/>
        </w:rPr>
        <w:t>лиц и (или) учрежденных_______</w:t>
      </w:r>
      <w:r w:rsidR="00B61594" w:rsidRPr="00521A49">
        <w:rPr>
          <w:rFonts w:ascii="GHEA Grapalat" w:hAnsi="GHEA Grapalat"/>
        </w:rPr>
        <w:t>_______________</w:t>
      </w:r>
      <w:r w:rsidRPr="00521A49">
        <w:rPr>
          <w:rFonts w:ascii="GHEA Grapalat" w:hAnsi="GHEA Grapalat"/>
        </w:rPr>
        <w:t>___</w:t>
      </w:r>
    </w:p>
    <w:p w14:paraId="6B01DACE" w14:textId="77777777" w:rsidR="006B3E56" w:rsidRPr="00521A49" w:rsidRDefault="00955668" w:rsidP="00962010">
      <w:pPr>
        <w:widowControl w:val="0"/>
        <w:tabs>
          <w:tab w:val="left" w:pos="7938"/>
        </w:tabs>
        <w:ind w:left="3119"/>
        <w:jc w:val="both"/>
        <w:rPr>
          <w:rFonts w:ascii="GHEA Grapalat" w:hAnsi="GHEA Grapalat" w:cs="Arial"/>
          <w:sz w:val="22"/>
          <w:szCs w:val="22"/>
          <w:vertAlign w:val="superscript"/>
        </w:rPr>
      </w:pPr>
      <w:r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наименование</w:t>
      </w:r>
      <w:r w:rsidR="00B61594"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участника</w:t>
      </w:r>
    </w:p>
    <w:p w14:paraId="413401FA" w14:textId="77777777" w:rsidR="006B3E56" w:rsidRPr="00521A49" w:rsidRDefault="006B3E56" w:rsidP="00962010">
      <w:pPr>
        <w:widowControl w:val="0"/>
        <w:jc w:val="both"/>
        <w:rPr>
          <w:rFonts w:ascii="GHEA Grapalat" w:hAnsi="GHEA Grapalat"/>
          <w:u w:val="single"/>
        </w:rPr>
      </w:pPr>
      <w:r w:rsidRPr="00521A49">
        <w:rPr>
          <w:rFonts w:ascii="GHEA Grapalat" w:hAnsi="GHEA Grapalat"/>
        </w:rPr>
        <w:t>организаций, либо организаций, имеющих принадлежащую ____________________</w:t>
      </w:r>
    </w:p>
    <w:p w14:paraId="033CB874" w14:textId="77777777" w:rsidR="006B3E56" w:rsidRPr="00521A49" w:rsidRDefault="006B3E56" w:rsidP="00962010">
      <w:pPr>
        <w:widowControl w:val="0"/>
        <w:ind w:left="7088"/>
        <w:jc w:val="both"/>
        <w:rPr>
          <w:rFonts w:ascii="GHEA Grapalat" w:hAnsi="GHEA Grapalat"/>
        </w:rPr>
      </w:pPr>
      <w:r w:rsidRPr="00521A49">
        <w:rPr>
          <w:rFonts w:ascii="GHEA Grapalat" w:hAnsi="GHEA Grapalat"/>
          <w:vertAlign w:val="superscript"/>
        </w:rPr>
        <w:t>наименование участника</w:t>
      </w:r>
    </w:p>
    <w:p w14:paraId="4B7CEB71" w14:textId="77777777" w:rsidR="006B3E56" w:rsidRPr="00521A49" w:rsidRDefault="006B3E56" w:rsidP="00962010">
      <w:pPr>
        <w:widowControl w:val="0"/>
        <w:jc w:val="both"/>
        <w:rPr>
          <w:ins w:id="2" w:author="Inesa Kocharyan" w:date="2021-09-01T13:44:00Z"/>
          <w:rFonts w:ascii="GHEA Grapalat" w:hAnsi="GHEA Grapalat"/>
        </w:rPr>
      </w:pPr>
      <w:r w:rsidRPr="00521A49">
        <w:rPr>
          <w:rFonts w:ascii="GHEA Grapalat" w:hAnsi="GHEA Grapalat"/>
        </w:rPr>
        <w:t>долю (пай) в размере более пятидесяти процентов</w:t>
      </w:r>
      <w:r w:rsidR="00BB6319" w:rsidRPr="00521A49">
        <w:rPr>
          <w:rFonts w:ascii="GHEA Grapalat" w:hAnsi="GHEA Grapalat"/>
        </w:rPr>
        <w:t>.</w:t>
      </w:r>
    </w:p>
    <w:p w14:paraId="12613BD4" w14:textId="77777777" w:rsidR="00BB6319" w:rsidRPr="00521A49" w:rsidRDefault="00BB6319" w:rsidP="00962010">
      <w:pPr>
        <w:widowControl w:val="0"/>
        <w:contextualSpacing/>
        <w:jc w:val="both"/>
        <w:rPr>
          <w:rFonts w:ascii="GHEA Grapalat" w:hAnsi="GHEA Grapalat"/>
        </w:rPr>
      </w:pPr>
      <w:r w:rsidRPr="00521A49">
        <w:rPr>
          <w:rFonts w:ascii="GHEA Grapalat" w:hAnsi="GHEA Grapalat"/>
        </w:rPr>
        <w:t>Ниже  ------------</w:t>
      </w:r>
      <w:r w:rsidR="009A73EA" w:rsidRPr="00521A49">
        <w:rPr>
          <w:rFonts w:ascii="GHEA Grapalat" w:hAnsi="GHEA Grapalat"/>
        </w:rPr>
        <w:t>---------------------------</w:t>
      </w:r>
      <w:r w:rsidRPr="00521A49">
        <w:rPr>
          <w:rFonts w:ascii="GHEA Grapalat" w:hAnsi="GHEA Grapalat"/>
        </w:rPr>
        <w:t>-</w:t>
      </w:r>
      <w:r w:rsidR="009A73EA" w:rsidRPr="00521A49">
        <w:rPr>
          <w:rFonts w:ascii="GHEA Grapalat" w:hAnsi="GHEA Grapalat"/>
        </w:rPr>
        <w:t xml:space="preserve"> </w:t>
      </w:r>
      <w:r w:rsidR="004A5C6D" w:rsidRPr="00521A49">
        <w:rPr>
          <w:rFonts w:ascii="GHEA Grapalat" w:hAnsi="GHEA Grapalat"/>
        </w:rPr>
        <w:t xml:space="preserve">представляет </w:t>
      </w:r>
      <w:r w:rsidR="009A73EA" w:rsidRPr="00521A49">
        <w:rPr>
          <w:rFonts w:ascii="GHEA Grapalat" w:hAnsi="GHEA Grapalat"/>
        </w:rPr>
        <w:t>ссылку на сайт, содержащий</w:t>
      </w:r>
    </w:p>
    <w:p w14:paraId="3740DC1A" w14:textId="77777777" w:rsidR="00BB6319" w:rsidRPr="00521A49" w:rsidRDefault="00BB6319" w:rsidP="00962010">
      <w:pPr>
        <w:widowControl w:val="0"/>
        <w:ind w:left="1276"/>
        <w:contextualSpacing/>
        <w:jc w:val="both"/>
        <w:rPr>
          <w:rFonts w:ascii="GHEA Grapalat" w:hAnsi="GHEA Grapalat"/>
        </w:rPr>
      </w:pPr>
      <w:r w:rsidRPr="00521A49">
        <w:rPr>
          <w:rFonts w:ascii="GHEA Grapalat" w:hAnsi="GHEA Grapalat"/>
          <w:vertAlign w:val="superscript"/>
        </w:rPr>
        <w:t>наименование участника</w:t>
      </w:r>
    </w:p>
    <w:p w14:paraId="4E48B21A" w14:textId="77777777" w:rsidR="00A617A7" w:rsidRPr="00521A49" w:rsidRDefault="009A73EA" w:rsidP="00962010">
      <w:pPr>
        <w:widowControl w:val="0"/>
        <w:jc w:val="both"/>
        <w:rPr>
          <w:rFonts w:ascii="GHEA Grapalat" w:hAnsi="GHEA Grapalat"/>
        </w:rPr>
      </w:pPr>
      <w:r w:rsidRPr="00521A49">
        <w:rPr>
          <w:rFonts w:ascii="GHEA Grapalat" w:hAnsi="GHEA Grapalat"/>
        </w:rPr>
        <w:t xml:space="preserve">информацию о реальных бенефициарах </w:t>
      </w:r>
      <w:r w:rsidR="00BB6319" w:rsidRPr="00521A49">
        <w:rPr>
          <w:rFonts w:ascii="GHEA Grapalat" w:hAnsi="GHEA Grapalat"/>
        </w:rPr>
        <w:t xml:space="preserve">-------------------------------------------------- </w:t>
      </w:r>
      <w:r w:rsidR="006B3E56" w:rsidRPr="00521A49">
        <w:rPr>
          <w:rStyle w:val="FootnoteReference"/>
          <w:rFonts w:ascii="GHEA Grapalat" w:hAnsi="GHEA Grapalat"/>
        </w:rPr>
        <w:footnoteReference w:customMarkFollows="1" w:id="3"/>
        <w:t>**</w:t>
      </w:r>
      <w:r w:rsidRPr="00521A49">
        <w:rPr>
          <w:rFonts w:ascii="GHEA Grapalat" w:hAnsi="GHEA Grapalat"/>
        </w:rPr>
        <w:t>.</w:t>
      </w:r>
      <w:r w:rsidR="006B3E56" w:rsidRPr="00521A49">
        <w:rPr>
          <w:rFonts w:ascii="GHEA Grapalat" w:hAnsi="GHEA Grapalat"/>
        </w:rPr>
        <w:t xml:space="preserve"> </w:t>
      </w:r>
    </w:p>
    <w:p w14:paraId="55E5756C" w14:textId="77777777" w:rsidR="00A617A7" w:rsidRPr="00521A49" w:rsidRDefault="00A617A7" w:rsidP="00962010">
      <w:pPr>
        <w:widowControl w:val="0"/>
        <w:jc w:val="both"/>
        <w:rPr>
          <w:rFonts w:ascii="GHEA Grapalat" w:hAnsi="GHEA Grapalat"/>
        </w:rPr>
      </w:pPr>
    </w:p>
    <w:p w14:paraId="5ED6923D" w14:textId="77777777" w:rsidR="00993891" w:rsidRPr="00521A49" w:rsidRDefault="00F36AD3" w:rsidP="00962010">
      <w:pPr>
        <w:jc w:val="both"/>
        <w:rPr>
          <w:rFonts w:ascii="GHEA Grapalat" w:hAnsi="GHEA Grapalat"/>
        </w:rPr>
      </w:pPr>
      <w:r w:rsidRPr="00521A49">
        <w:rPr>
          <w:rFonts w:ascii="GHEA Grapalat" w:hAnsi="GHEA Grapalat"/>
        </w:rPr>
        <w:t xml:space="preserve">Прилагается  </w:t>
      </w:r>
      <w:r w:rsidR="00F855BB" w:rsidRPr="00521A49">
        <w:rPr>
          <w:rFonts w:ascii="GHEA Grapalat" w:hAnsi="GHEA Grapalat"/>
        </w:rPr>
        <w:t xml:space="preserve">полное описание предлагаемого </w:t>
      </w:r>
      <w:r w:rsidR="00AA4DC0" w:rsidRPr="00521A49">
        <w:rPr>
          <w:rFonts w:ascii="GHEA Grapalat" w:hAnsi="GHEA Grapalat"/>
        </w:rPr>
        <w:t xml:space="preserve">  ----------------------------</w:t>
      </w:r>
      <w:r w:rsidRPr="00521A49">
        <w:rPr>
          <w:rFonts w:ascii="GHEA Grapalat" w:hAnsi="GHEA Grapalat"/>
        </w:rPr>
        <w:t xml:space="preserve"> </w:t>
      </w:r>
      <w:r w:rsidR="00F855BB" w:rsidRPr="00521A49">
        <w:rPr>
          <w:rFonts w:ascii="GHEA Grapalat" w:hAnsi="GHEA Grapalat"/>
        </w:rPr>
        <w:t xml:space="preserve">    товара</w:t>
      </w:r>
      <w:r w:rsidR="00B14486" w:rsidRPr="00521A49">
        <w:rPr>
          <w:rFonts w:ascii="GHEA Grapalat" w:hAnsi="GHEA Grapalat"/>
        </w:rPr>
        <w:t>,</w:t>
      </w:r>
      <w:r w:rsidR="00F855BB" w:rsidRPr="00521A49">
        <w:rPr>
          <w:rFonts w:ascii="GHEA Grapalat" w:hAnsi="GHEA Grapalat"/>
        </w:rPr>
        <w:t xml:space="preserve"> </w:t>
      </w:r>
    </w:p>
    <w:p w14:paraId="68B51E7A" w14:textId="77777777" w:rsidR="00993891" w:rsidRPr="00521A49" w:rsidRDefault="00993891" w:rsidP="00962010">
      <w:pPr>
        <w:jc w:val="both"/>
        <w:rPr>
          <w:rFonts w:ascii="GHEA Grapalat" w:hAnsi="GHEA Grapalat"/>
          <w:vertAlign w:val="superscript"/>
        </w:rPr>
      </w:pPr>
      <w:r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00A777C1"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Pr="00521A49">
        <w:rPr>
          <w:rFonts w:ascii="GHEA Grapalat" w:hAnsi="GHEA Grapalat"/>
          <w:vertAlign w:val="superscript"/>
        </w:rPr>
        <w:t xml:space="preserve"> наименование участника</w:t>
      </w:r>
    </w:p>
    <w:p w14:paraId="075F12E1" w14:textId="77777777" w:rsidR="006B3E56" w:rsidRPr="00521A49" w:rsidRDefault="00F855BB" w:rsidP="00962010">
      <w:pPr>
        <w:jc w:val="both"/>
        <w:rPr>
          <w:rFonts w:ascii="GHEA Grapalat" w:hAnsi="GHEA Grapalat"/>
          <w:lang w:val="hy-AM"/>
        </w:rPr>
      </w:pPr>
      <w:r w:rsidRPr="00521A49">
        <w:rPr>
          <w:rFonts w:ascii="GHEA Grapalat" w:hAnsi="GHEA Grapalat"/>
        </w:rPr>
        <w:t>согласно Приложению 1.1</w:t>
      </w:r>
      <w:r w:rsidR="00C061DC" w:rsidRPr="00521A49">
        <w:rPr>
          <w:rFonts w:ascii="GHEA Grapalat" w:hAnsi="GHEA Grapalat"/>
        </w:rPr>
        <w:t>.</w:t>
      </w:r>
      <w:r w:rsidR="00F36AD3" w:rsidRPr="00521A49">
        <w:rPr>
          <w:rFonts w:ascii="GHEA Grapalat" w:hAnsi="GHEA Grapalat"/>
        </w:rPr>
        <w:t xml:space="preserve"> </w:t>
      </w:r>
      <w:r w:rsidRPr="00521A49">
        <w:rPr>
          <w:rFonts w:ascii="GHEA Grapalat" w:hAnsi="GHEA Grapalat"/>
        </w:rPr>
        <w:t xml:space="preserve"> </w:t>
      </w:r>
      <w:r w:rsidR="00F36AD3" w:rsidRPr="00521A49">
        <w:rPr>
          <w:rFonts w:ascii="GHEA Grapalat" w:hAnsi="GHEA Grapalat"/>
        </w:rPr>
        <w:t xml:space="preserve"> </w:t>
      </w:r>
      <w:r w:rsidR="00DA5D3D" w:rsidRPr="00521A49">
        <w:rPr>
          <w:rFonts w:ascii="GHEA Grapalat" w:hAnsi="GHEA Grapalat"/>
        </w:rPr>
        <w:t xml:space="preserve">                                                                             </w:t>
      </w:r>
      <w:r w:rsidRPr="00521A49">
        <w:rPr>
          <w:rFonts w:ascii="GHEA Grapalat" w:hAnsi="GHEA Grapalat"/>
        </w:rPr>
        <w:t xml:space="preserve">                                     </w:t>
      </w:r>
      <w:r w:rsidR="00DA5D3D" w:rsidRPr="00521A49">
        <w:rPr>
          <w:rFonts w:ascii="GHEA Grapalat" w:hAnsi="GHEA Grapalat"/>
        </w:rPr>
        <w:t xml:space="preserve">      </w:t>
      </w:r>
    </w:p>
    <w:p w14:paraId="6563EC12" w14:textId="77777777" w:rsidR="00F855BB" w:rsidRPr="00521A49" w:rsidRDefault="00F855BB" w:rsidP="00962010">
      <w:pPr>
        <w:tabs>
          <w:tab w:val="left" w:pos="7371"/>
        </w:tabs>
        <w:ind w:left="3544" w:firstLine="3"/>
        <w:jc w:val="both"/>
        <w:rPr>
          <w:rFonts w:ascii="GHEA Grapalat" w:hAnsi="GHEA Grapalat"/>
          <w:lang w:val="hy-AM"/>
        </w:rPr>
      </w:pPr>
    </w:p>
    <w:p w14:paraId="4564606E" w14:textId="77777777" w:rsidR="00F855BB" w:rsidRPr="00521A49" w:rsidRDefault="00F855BB" w:rsidP="00962010">
      <w:pPr>
        <w:tabs>
          <w:tab w:val="left" w:pos="7371"/>
        </w:tabs>
        <w:ind w:left="3544" w:firstLine="3"/>
        <w:jc w:val="both"/>
        <w:rPr>
          <w:rFonts w:ascii="GHEA Grapalat" w:hAnsi="GHEA Grapalat"/>
          <w:lang w:val="hy-AM"/>
        </w:rPr>
      </w:pPr>
    </w:p>
    <w:p w14:paraId="36D43966" w14:textId="77777777" w:rsidR="006B3E56" w:rsidRPr="00521A49" w:rsidRDefault="006B3E56" w:rsidP="00962010">
      <w:pPr>
        <w:tabs>
          <w:tab w:val="left" w:pos="7371"/>
        </w:tabs>
        <w:ind w:left="3544" w:firstLine="3"/>
        <w:jc w:val="both"/>
        <w:rPr>
          <w:rFonts w:ascii="GHEA Grapalat" w:hAnsi="GHEA Grapalat"/>
        </w:rPr>
      </w:pPr>
    </w:p>
    <w:p w14:paraId="06AAC4F1" w14:textId="77777777" w:rsidR="00374F4A" w:rsidRPr="00521A49" w:rsidRDefault="00374F4A" w:rsidP="00962010">
      <w:pPr>
        <w:jc w:val="both"/>
        <w:rPr>
          <w:rFonts w:ascii="GHEA Grapalat" w:hAnsi="GHEA Grapalat"/>
        </w:rPr>
      </w:pPr>
      <w:r w:rsidRPr="00521A49">
        <w:rPr>
          <w:rFonts w:ascii="GHEA Grapalat" w:hAnsi="GHEA Grapalat"/>
        </w:rPr>
        <w:t>_______________________________________________</w:t>
      </w:r>
      <w:r w:rsidRPr="00521A49">
        <w:rPr>
          <w:rFonts w:ascii="GHEA Grapalat" w:hAnsi="GHEA Grapalat"/>
        </w:rPr>
        <w:tab/>
        <w:t>_____________________</w:t>
      </w:r>
    </w:p>
    <w:p w14:paraId="6051FE95" w14:textId="77777777" w:rsidR="00374F4A" w:rsidRPr="00521A49" w:rsidRDefault="00374F4A" w:rsidP="00962010">
      <w:pPr>
        <w:tabs>
          <w:tab w:val="left" w:pos="7230"/>
        </w:tabs>
        <w:ind w:left="851"/>
        <w:jc w:val="both"/>
        <w:rPr>
          <w:rFonts w:ascii="GHEA Grapalat" w:hAnsi="GHEA Grapalat"/>
          <w:vertAlign w:val="superscript"/>
        </w:rPr>
      </w:pPr>
      <w:r w:rsidRPr="00521A49">
        <w:rPr>
          <w:rFonts w:ascii="GHEA Grapalat" w:hAnsi="GHEA Grapalat"/>
          <w:vertAlign w:val="superscript"/>
        </w:rPr>
        <w:t>наименование участника (должность,</w:t>
      </w:r>
      <w:r w:rsidRPr="00521A49">
        <w:rPr>
          <w:rFonts w:ascii="GHEA Grapalat" w:hAnsi="GHEA Grapalat"/>
          <w:vertAlign w:val="superscript"/>
        </w:rPr>
        <w:tab/>
        <w:t>подпись)</w:t>
      </w:r>
    </w:p>
    <w:p w14:paraId="44A07A56" w14:textId="77777777" w:rsidR="00A777C1" w:rsidRPr="00521A49" w:rsidRDefault="00A777C1" w:rsidP="00962010">
      <w:pPr>
        <w:ind w:left="1134"/>
        <w:jc w:val="both"/>
        <w:rPr>
          <w:rFonts w:ascii="GHEA Grapalat" w:hAnsi="GHEA Grapalat"/>
          <w:vertAlign w:val="superscript"/>
        </w:rPr>
      </w:pPr>
    </w:p>
    <w:p w14:paraId="5B8217C6" w14:textId="77777777" w:rsidR="00A777C1" w:rsidRPr="00521A49" w:rsidRDefault="00374F4A" w:rsidP="00962010">
      <w:pPr>
        <w:ind w:left="1134"/>
        <w:jc w:val="both"/>
        <w:rPr>
          <w:rFonts w:ascii="GHEA Grapalat" w:hAnsi="GHEA Grapalat"/>
          <w:vertAlign w:val="superscript"/>
        </w:rPr>
      </w:pPr>
      <w:r w:rsidRPr="00521A49">
        <w:rPr>
          <w:rFonts w:ascii="GHEA Grapalat" w:hAnsi="GHEA Grapalat"/>
          <w:vertAlign w:val="superscript"/>
        </w:rPr>
        <w:t>имя, фамилия руководителя)</w:t>
      </w:r>
    </w:p>
    <w:p w14:paraId="28D6DB4D" w14:textId="77777777" w:rsidR="0094684E" w:rsidRPr="00521A49" w:rsidRDefault="00A777C1" w:rsidP="00962010">
      <w:pPr>
        <w:ind w:left="1134"/>
        <w:jc w:val="both"/>
        <w:rPr>
          <w:rFonts w:ascii="GHEA Grapalat" w:hAnsi="GHEA Grapalat"/>
          <w:b/>
          <w:vertAlign w:val="superscript"/>
        </w:rPr>
      </w:pPr>
      <w:r w:rsidRPr="00521A49">
        <w:rPr>
          <w:rFonts w:ascii="GHEA Grapalat" w:hAnsi="GHEA Grapalat"/>
          <w:vertAlign w:val="superscript"/>
        </w:rPr>
        <w:t xml:space="preserve">                                                                                    </w:t>
      </w:r>
      <w:r w:rsidR="00B2572B" w:rsidRPr="00521A49">
        <w:rPr>
          <w:rFonts w:ascii="GHEA Grapalat" w:hAnsi="GHEA Grapalat"/>
          <w:vertAlign w:val="superscript"/>
        </w:rPr>
        <w:t>М. П.</w:t>
      </w:r>
      <w:r w:rsidR="00A225D9" w:rsidRPr="00521A49">
        <w:rPr>
          <w:rFonts w:ascii="GHEA Grapalat" w:hAnsi="GHEA Grapalat"/>
          <w:b/>
          <w:vertAlign w:val="superscript"/>
        </w:rPr>
        <w:t xml:space="preserve"> </w:t>
      </w:r>
    </w:p>
    <w:p w14:paraId="55A7E0AE" w14:textId="77777777" w:rsidR="001B7517" w:rsidRPr="00521A49" w:rsidRDefault="00123294" w:rsidP="00962010">
      <w:pPr>
        <w:jc w:val="right"/>
        <w:rPr>
          <w:rFonts w:ascii="GHEA Grapalat" w:hAnsi="GHEA Grapalat" w:cs="Arial"/>
          <w:b/>
          <w:i/>
        </w:rPr>
      </w:pPr>
      <w:r w:rsidRPr="00521A49">
        <w:rPr>
          <w:rFonts w:ascii="GHEA Grapalat" w:hAnsi="GHEA Grapalat"/>
          <w:b/>
        </w:rPr>
        <w:br w:type="page"/>
      </w:r>
      <w:r w:rsidR="001B7517" w:rsidRPr="00521A49">
        <w:rPr>
          <w:rFonts w:ascii="GHEA Grapalat" w:hAnsi="GHEA Grapalat"/>
          <w:b/>
          <w:i/>
        </w:rPr>
        <w:lastRenderedPageBreak/>
        <w:t>Приложение № 1.1</w:t>
      </w:r>
    </w:p>
    <w:p w14:paraId="24634689" w14:textId="66BAAAE2" w:rsidR="001B7517" w:rsidRPr="00521A49" w:rsidRDefault="001B7517"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9E43FA">
        <w:rPr>
          <w:rFonts w:ascii="GHEA Grapalat" w:hAnsi="GHEA Grapalat"/>
          <w:b/>
          <w:sz w:val="22"/>
          <w:szCs w:val="22"/>
        </w:rPr>
        <w:t>GHAPDzB-HVKAK-</w:t>
      </w:r>
      <w:r w:rsidR="00A330C3">
        <w:rPr>
          <w:rFonts w:ascii="GHEA Grapalat" w:hAnsi="GHEA Grapalat"/>
          <w:b/>
          <w:sz w:val="22"/>
          <w:szCs w:val="22"/>
        </w:rPr>
        <w:t>2025-47</w:t>
      </w:r>
      <w:r w:rsidRPr="00521A49">
        <w:rPr>
          <w:rFonts w:ascii="GHEA Grapalat" w:hAnsi="GHEA Grapalat"/>
          <w:b/>
          <w:sz w:val="22"/>
          <w:szCs w:val="22"/>
        </w:rPr>
        <w:t>»</w:t>
      </w:r>
    </w:p>
    <w:p w14:paraId="0F95A8A6" w14:textId="77777777" w:rsidR="00D043C1" w:rsidRPr="00521A49" w:rsidRDefault="00D043C1" w:rsidP="00962010">
      <w:pPr>
        <w:widowControl w:val="0"/>
        <w:spacing w:after="160"/>
        <w:ind w:left="567" w:right="565"/>
        <w:jc w:val="center"/>
        <w:rPr>
          <w:rFonts w:ascii="GHEA Grapalat" w:hAnsi="GHEA Grapalat"/>
          <w:b/>
        </w:rPr>
      </w:pPr>
    </w:p>
    <w:p w14:paraId="7B73A897" w14:textId="77777777" w:rsidR="00D043C1" w:rsidRPr="00521A49" w:rsidRDefault="00D043C1" w:rsidP="00962010">
      <w:pPr>
        <w:pStyle w:val="Heading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ПОЛНОЕ ОПИСАНИЕ</w:t>
      </w:r>
    </w:p>
    <w:p w14:paraId="1F17A337" w14:textId="77777777" w:rsidR="00D043C1" w:rsidRPr="00521A49" w:rsidRDefault="00D043C1" w:rsidP="00962010">
      <w:pPr>
        <w:pStyle w:val="Heading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 xml:space="preserve">предлагаемого </w:t>
      </w:r>
      <w:r w:rsidR="00A35FB1" w:rsidRPr="00521A49">
        <w:rPr>
          <w:rFonts w:ascii="GHEA Grapalat" w:hAnsi="GHEA Grapalat"/>
          <w:b/>
          <w:i w:val="0"/>
          <w:sz w:val="24"/>
          <w:szCs w:val="24"/>
        </w:rPr>
        <w:t>товара</w:t>
      </w:r>
    </w:p>
    <w:p w14:paraId="68DD4048" w14:textId="77777777" w:rsidR="00D043C1" w:rsidRPr="00521A49" w:rsidRDefault="00D043C1" w:rsidP="00962010">
      <w:pPr>
        <w:pStyle w:val="Heading3"/>
        <w:keepNext w:val="0"/>
        <w:widowControl w:val="0"/>
        <w:spacing w:after="160" w:line="240" w:lineRule="auto"/>
        <w:ind w:left="567" w:right="565"/>
        <w:rPr>
          <w:rFonts w:ascii="GHEA Grapalat" w:hAnsi="GHEA Grapalat" w:cs="Arial"/>
          <w:sz w:val="24"/>
          <w:szCs w:val="24"/>
        </w:rPr>
      </w:pPr>
    </w:p>
    <w:p w14:paraId="0AF7F90E" w14:textId="77777777" w:rsidR="0021043A" w:rsidRPr="00521A49" w:rsidRDefault="0021043A" w:rsidP="00962010">
      <w:pPr>
        <w:widowControl w:val="0"/>
        <w:jc w:val="both"/>
        <w:rPr>
          <w:rFonts w:ascii="GHEA Grapalat" w:hAnsi="GHEA Grapalat"/>
        </w:rPr>
      </w:pPr>
      <w:r w:rsidRPr="00521A49">
        <w:rPr>
          <w:rFonts w:ascii="GHEA Grapalat" w:hAnsi="GHEA Grapalat"/>
        </w:rPr>
        <w:t>_____________________________,   в качестве участника в рамках запроса котировок</w:t>
      </w:r>
    </w:p>
    <w:p w14:paraId="661A3AF7" w14:textId="77777777" w:rsidR="0021043A" w:rsidRPr="00521A49" w:rsidRDefault="0021043A" w:rsidP="00962010">
      <w:pPr>
        <w:widowControl w:val="0"/>
        <w:spacing w:after="120"/>
        <w:jc w:val="both"/>
        <w:rPr>
          <w:rFonts w:ascii="GHEA Grapalat" w:hAnsi="GHEA Grapalat" w:cs="Arial"/>
          <w:sz w:val="16"/>
          <w:u w:val="single"/>
        </w:rPr>
      </w:pPr>
      <w:r w:rsidRPr="00521A49">
        <w:rPr>
          <w:rFonts w:ascii="GHEA Grapalat" w:hAnsi="GHEA Grapalat"/>
          <w:sz w:val="16"/>
        </w:rPr>
        <w:t>наименование участника</w:t>
      </w:r>
    </w:p>
    <w:p w14:paraId="17550E5E" w14:textId="3978D7CF" w:rsidR="0021043A" w:rsidRPr="00521A49" w:rsidRDefault="0021043A" w:rsidP="00962010">
      <w:pPr>
        <w:widowControl w:val="0"/>
        <w:spacing w:after="160" w:line="360" w:lineRule="auto"/>
        <w:jc w:val="both"/>
        <w:rPr>
          <w:rFonts w:ascii="GHEA Grapalat" w:hAnsi="GHEA Grapalat"/>
        </w:rPr>
      </w:pPr>
      <w:r w:rsidRPr="00521A49">
        <w:rPr>
          <w:rFonts w:ascii="GHEA Grapalat" w:hAnsi="GHEA Grapalat"/>
        </w:rPr>
        <w:t xml:space="preserve">под кодом </w:t>
      </w:r>
      <w:r w:rsidRPr="00521A49">
        <w:rPr>
          <w:rFonts w:ascii="GHEA Grapalat" w:hAnsi="GHEA Grapalat"/>
          <w:b/>
          <w:sz w:val="22"/>
          <w:szCs w:val="22"/>
        </w:rPr>
        <w:t>«</w:t>
      </w:r>
      <w:r w:rsidR="009E43FA">
        <w:rPr>
          <w:rFonts w:ascii="GHEA Grapalat" w:hAnsi="GHEA Grapalat"/>
          <w:b/>
          <w:sz w:val="22"/>
          <w:szCs w:val="22"/>
        </w:rPr>
        <w:t>GHAPDzB-HVKAK-</w:t>
      </w:r>
      <w:r w:rsidR="00A330C3">
        <w:rPr>
          <w:rFonts w:ascii="GHEA Grapalat" w:hAnsi="GHEA Grapalat"/>
          <w:b/>
          <w:sz w:val="22"/>
          <w:szCs w:val="22"/>
        </w:rPr>
        <w:t>2025-47</w:t>
      </w:r>
      <w:r w:rsidRPr="00521A49">
        <w:rPr>
          <w:rFonts w:ascii="GHEA Grapalat" w:hAnsi="GHEA Grapalat"/>
          <w:b/>
          <w:sz w:val="22"/>
          <w:szCs w:val="22"/>
        </w:rPr>
        <w:t>»</w:t>
      </w:r>
      <w:r w:rsidRPr="00521A49">
        <w:rPr>
          <w:rFonts w:ascii="GHEA Grapalat" w:hAnsi="GHEA Grapalat"/>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C15A48" w:rsidRPr="00206AF8" w14:paraId="688967A0" w14:textId="77777777" w:rsidTr="00C15A48">
        <w:tc>
          <w:tcPr>
            <w:tcW w:w="1042" w:type="dxa"/>
            <w:vMerge w:val="restart"/>
            <w:vAlign w:val="center"/>
          </w:tcPr>
          <w:p w14:paraId="3514F08F" w14:textId="77777777" w:rsidR="00C15A48" w:rsidRDefault="00C15A48" w:rsidP="00C15A48">
            <w:pPr>
              <w:widowControl w:val="0"/>
              <w:jc w:val="center"/>
              <w:rPr>
                <w:rFonts w:ascii="GHEA Grapalat" w:hAnsi="GHEA Grapalat"/>
                <w:b/>
                <w:sz w:val="20"/>
                <w:szCs w:val="20"/>
              </w:rPr>
            </w:pPr>
          </w:p>
          <w:p w14:paraId="7F5D7191"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3EDABCCA"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C15A48" w:rsidRPr="00206AF8" w14:paraId="03BB77E3" w14:textId="77777777" w:rsidTr="00C15A48">
        <w:trPr>
          <w:trHeight w:val="696"/>
        </w:trPr>
        <w:tc>
          <w:tcPr>
            <w:tcW w:w="1042" w:type="dxa"/>
            <w:vMerge/>
            <w:vAlign w:val="center"/>
          </w:tcPr>
          <w:p w14:paraId="7A594195" w14:textId="77777777" w:rsidR="00C15A48" w:rsidRPr="00206AF8" w:rsidRDefault="00C15A48" w:rsidP="00C15A48">
            <w:pPr>
              <w:widowControl w:val="0"/>
              <w:jc w:val="center"/>
              <w:rPr>
                <w:rFonts w:ascii="GHEA Grapalat" w:hAnsi="GHEA Grapalat"/>
                <w:b/>
                <w:bCs/>
                <w:sz w:val="20"/>
                <w:szCs w:val="20"/>
              </w:rPr>
            </w:pPr>
          </w:p>
        </w:tc>
        <w:tc>
          <w:tcPr>
            <w:tcW w:w="1605" w:type="dxa"/>
            <w:vAlign w:val="center"/>
          </w:tcPr>
          <w:p w14:paraId="4D35F6E0" w14:textId="77777777" w:rsidR="00C15A48" w:rsidRDefault="00C15A48" w:rsidP="00C15A48">
            <w:pPr>
              <w:widowControl w:val="0"/>
              <w:jc w:val="center"/>
              <w:rPr>
                <w:rFonts w:ascii="GHEA Grapalat" w:hAnsi="GHEA Grapalat"/>
                <w:b/>
                <w:sz w:val="20"/>
                <w:szCs w:val="20"/>
              </w:rPr>
            </w:pPr>
            <w:r>
              <w:rPr>
                <w:rFonts w:ascii="GHEA Grapalat" w:hAnsi="GHEA Grapalat"/>
                <w:b/>
                <w:sz w:val="20"/>
                <w:szCs w:val="20"/>
              </w:rPr>
              <w:t>фирменное</w:t>
            </w:r>
          </w:p>
          <w:p w14:paraId="2A4CD20F"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60234564"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4429F328" w14:textId="77777777" w:rsidR="00C15A48" w:rsidRPr="00BF7253" w:rsidRDefault="00C15A48" w:rsidP="00C15A48">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1862199B"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067CFB25"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C15A48" w:rsidRPr="00206AF8" w14:paraId="16E08D9C" w14:textId="77777777" w:rsidTr="00C15A48">
        <w:tc>
          <w:tcPr>
            <w:tcW w:w="1042" w:type="dxa"/>
          </w:tcPr>
          <w:p w14:paraId="49F2F0D8"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05" w:type="dxa"/>
          </w:tcPr>
          <w:p w14:paraId="080E5CD9"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463" w:type="dxa"/>
          </w:tcPr>
          <w:p w14:paraId="2A0CA429"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99" w:type="dxa"/>
          </w:tcPr>
          <w:p w14:paraId="42027CA1"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27" w:type="dxa"/>
          </w:tcPr>
          <w:p w14:paraId="74740E1E"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50" w:type="dxa"/>
          </w:tcPr>
          <w:p w14:paraId="234E88BD" w14:textId="77777777" w:rsidR="00C15A48" w:rsidRPr="00206AF8" w:rsidRDefault="00C15A48" w:rsidP="00C15A48">
            <w:pPr>
              <w:pStyle w:val="Heading3"/>
              <w:keepNext w:val="0"/>
              <w:widowControl w:val="0"/>
              <w:spacing w:line="240" w:lineRule="auto"/>
              <w:jc w:val="left"/>
              <w:rPr>
                <w:rFonts w:ascii="GHEA Grapalat" w:hAnsi="GHEA Grapalat"/>
                <w:b/>
              </w:rPr>
            </w:pPr>
          </w:p>
        </w:tc>
      </w:tr>
      <w:tr w:rsidR="00C15A48" w:rsidRPr="00206AF8" w14:paraId="3CD420DF" w14:textId="77777777" w:rsidTr="00C15A48">
        <w:tc>
          <w:tcPr>
            <w:tcW w:w="1042" w:type="dxa"/>
          </w:tcPr>
          <w:p w14:paraId="3FA55012"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05" w:type="dxa"/>
          </w:tcPr>
          <w:p w14:paraId="43FD976F"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463" w:type="dxa"/>
          </w:tcPr>
          <w:p w14:paraId="72A74F71"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99" w:type="dxa"/>
          </w:tcPr>
          <w:p w14:paraId="179FA541"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27" w:type="dxa"/>
          </w:tcPr>
          <w:p w14:paraId="6293642F"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50" w:type="dxa"/>
          </w:tcPr>
          <w:p w14:paraId="4B775A68" w14:textId="77777777" w:rsidR="00C15A48" w:rsidRPr="00206AF8" w:rsidRDefault="00C15A48" w:rsidP="00C15A48">
            <w:pPr>
              <w:pStyle w:val="Heading3"/>
              <w:keepNext w:val="0"/>
              <w:widowControl w:val="0"/>
              <w:spacing w:line="240" w:lineRule="auto"/>
              <w:jc w:val="left"/>
              <w:rPr>
                <w:rFonts w:ascii="GHEA Grapalat" w:hAnsi="GHEA Grapalat"/>
                <w:b/>
              </w:rPr>
            </w:pPr>
          </w:p>
        </w:tc>
      </w:tr>
      <w:tr w:rsidR="00C15A48" w:rsidRPr="00206AF8" w14:paraId="259A3F38" w14:textId="77777777" w:rsidTr="00C15A48">
        <w:tc>
          <w:tcPr>
            <w:tcW w:w="1042" w:type="dxa"/>
          </w:tcPr>
          <w:p w14:paraId="30FDE3BA"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05" w:type="dxa"/>
          </w:tcPr>
          <w:p w14:paraId="171632CF"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463" w:type="dxa"/>
          </w:tcPr>
          <w:p w14:paraId="49A7F9AD"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99" w:type="dxa"/>
          </w:tcPr>
          <w:p w14:paraId="4C2250D1"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27" w:type="dxa"/>
          </w:tcPr>
          <w:p w14:paraId="5B833C23"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50" w:type="dxa"/>
          </w:tcPr>
          <w:p w14:paraId="54A6FF3A" w14:textId="77777777" w:rsidR="00C15A48" w:rsidRPr="00206AF8" w:rsidRDefault="00C15A48" w:rsidP="00C15A48">
            <w:pPr>
              <w:pStyle w:val="Heading3"/>
              <w:keepNext w:val="0"/>
              <w:widowControl w:val="0"/>
              <w:spacing w:line="240" w:lineRule="auto"/>
              <w:jc w:val="left"/>
              <w:rPr>
                <w:rFonts w:ascii="GHEA Grapalat" w:hAnsi="GHEA Grapalat"/>
                <w:b/>
              </w:rPr>
            </w:pPr>
          </w:p>
        </w:tc>
      </w:tr>
    </w:tbl>
    <w:p w14:paraId="29781772" w14:textId="77777777" w:rsidR="00D043C1" w:rsidRPr="00521A49" w:rsidRDefault="00D043C1" w:rsidP="00962010">
      <w:pPr>
        <w:widowControl w:val="0"/>
        <w:tabs>
          <w:tab w:val="left" w:pos="6804"/>
        </w:tabs>
        <w:jc w:val="center"/>
        <w:rPr>
          <w:rFonts w:ascii="GHEA Grapalat" w:hAnsi="GHEA Grapalat"/>
          <w:lang w:val="en-US"/>
        </w:rPr>
      </w:pPr>
    </w:p>
    <w:p w14:paraId="7F282A8E" w14:textId="77777777" w:rsidR="00D043C1" w:rsidRPr="00521A49" w:rsidRDefault="00D043C1"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14:paraId="42F587FD" w14:textId="77777777" w:rsidR="00D043C1" w:rsidRPr="00521A49" w:rsidRDefault="00D043C1" w:rsidP="00962010">
      <w:pPr>
        <w:widowControl w:val="0"/>
        <w:tabs>
          <w:tab w:val="left" w:pos="7513"/>
        </w:tabs>
        <w:spacing w:after="160"/>
        <w:ind w:left="709"/>
        <w:jc w:val="both"/>
        <w:rPr>
          <w:rFonts w:ascii="GHEA Grapalat" w:hAnsi="GHEA Grapalat" w:cs="Arial"/>
          <w:sz w:val="16"/>
          <w:szCs w:val="16"/>
        </w:rPr>
      </w:pPr>
      <w:r w:rsidRPr="00521A49">
        <w:rPr>
          <w:rFonts w:ascii="GHEA Grapalat" w:hAnsi="GHEA Grapalat"/>
          <w:sz w:val="16"/>
          <w:szCs w:val="16"/>
        </w:rPr>
        <w:t>наименование участника (должность, имя, фамилия руководителя</w:t>
      </w:r>
      <w:r w:rsidRPr="00521A49">
        <w:rPr>
          <w:rFonts w:ascii="GHEA Grapalat" w:hAnsi="GHEA Grapalat"/>
          <w:sz w:val="16"/>
          <w:szCs w:val="16"/>
        </w:rPr>
        <w:tab/>
        <w:t>подпись</w:t>
      </w:r>
    </w:p>
    <w:p w14:paraId="606EDF3B" w14:textId="77777777" w:rsidR="00D043C1" w:rsidRPr="00521A49" w:rsidRDefault="00D043C1" w:rsidP="00962010">
      <w:pPr>
        <w:widowControl w:val="0"/>
        <w:spacing w:after="160"/>
        <w:jc w:val="right"/>
        <w:rPr>
          <w:rFonts w:ascii="GHEA Grapalat" w:hAnsi="GHEA Grapalat"/>
          <w:sz w:val="16"/>
          <w:szCs w:val="16"/>
        </w:rPr>
      </w:pPr>
    </w:p>
    <w:p w14:paraId="1876D0F9" w14:textId="77777777" w:rsidR="00D043C1" w:rsidRPr="00521A49" w:rsidRDefault="00D043C1" w:rsidP="00962010">
      <w:pPr>
        <w:widowControl w:val="0"/>
        <w:spacing w:after="160"/>
        <w:jc w:val="right"/>
        <w:rPr>
          <w:rFonts w:ascii="GHEA Grapalat" w:hAnsi="GHEA Grapalat"/>
          <w:sz w:val="16"/>
          <w:szCs w:val="16"/>
        </w:rPr>
      </w:pPr>
      <w:r w:rsidRPr="00521A49">
        <w:rPr>
          <w:rFonts w:ascii="GHEA Grapalat" w:hAnsi="GHEA Grapalat"/>
          <w:sz w:val="16"/>
          <w:szCs w:val="16"/>
        </w:rPr>
        <w:t>М. П.</w:t>
      </w:r>
    </w:p>
    <w:p w14:paraId="213BA192" w14:textId="77777777" w:rsidR="00D043C1" w:rsidRPr="00521A49" w:rsidRDefault="00D043C1" w:rsidP="00962010">
      <w:pPr>
        <w:rPr>
          <w:rFonts w:ascii="GHEA Grapalat" w:hAnsi="GHEA Grapalat"/>
        </w:rPr>
      </w:pPr>
      <w:r w:rsidRPr="00521A49">
        <w:rPr>
          <w:rFonts w:ascii="GHEA Grapalat" w:hAnsi="GHEA Grapalat"/>
        </w:rPr>
        <w:br w:type="page"/>
      </w:r>
    </w:p>
    <w:p w14:paraId="07B231F6" w14:textId="77777777" w:rsidR="002172CB" w:rsidRPr="00521A49" w:rsidRDefault="002172CB" w:rsidP="00962010">
      <w:pPr>
        <w:jc w:val="right"/>
        <w:rPr>
          <w:rFonts w:ascii="GHEA Grapalat" w:hAnsi="GHEA Grapalat"/>
          <w:b/>
        </w:rPr>
      </w:pPr>
      <w:r w:rsidRPr="00521A49">
        <w:rPr>
          <w:rFonts w:ascii="GHEA Grapalat" w:hAnsi="GHEA Grapalat"/>
          <w:b/>
        </w:rPr>
        <w:lastRenderedPageBreak/>
        <w:t xml:space="preserve">Приложение 1.2** </w:t>
      </w:r>
    </w:p>
    <w:p w14:paraId="5A336EA0" w14:textId="3AD6F8C6" w:rsidR="002172CB" w:rsidRPr="00521A49" w:rsidRDefault="002172CB"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9E43FA">
        <w:rPr>
          <w:rFonts w:ascii="GHEA Grapalat" w:hAnsi="GHEA Grapalat"/>
          <w:b/>
          <w:sz w:val="22"/>
          <w:szCs w:val="22"/>
        </w:rPr>
        <w:t>GHAPDzB-HVKAK-</w:t>
      </w:r>
      <w:r w:rsidR="00A330C3">
        <w:rPr>
          <w:rFonts w:ascii="GHEA Grapalat" w:hAnsi="GHEA Grapalat"/>
          <w:b/>
          <w:sz w:val="22"/>
          <w:szCs w:val="22"/>
        </w:rPr>
        <w:t>2025-47</w:t>
      </w:r>
      <w:r w:rsidRPr="00521A49">
        <w:rPr>
          <w:rFonts w:ascii="GHEA Grapalat" w:hAnsi="GHEA Grapalat"/>
          <w:b/>
          <w:sz w:val="22"/>
          <w:szCs w:val="22"/>
        </w:rPr>
        <w:t>»</w:t>
      </w:r>
    </w:p>
    <w:p w14:paraId="0227DC2D" w14:textId="77777777" w:rsidR="00F016A2" w:rsidRPr="00521A49" w:rsidRDefault="00F016A2" w:rsidP="00962010">
      <w:pPr>
        <w:rPr>
          <w:rFonts w:ascii="GHEA Grapalat" w:hAnsi="GHEA Grapalat"/>
          <w:b/>
        </w:rPr>
      </w:pPr>
    </w:p>
    <w:p w14:paraId="4E365AFA" w14:textId="77777777" w:rsidR="00F016A2" w:rsidRPr="00521A49" w:rsidRDefault="00F016A2" w:rsidP="00962010">
      <w:pPr>
        <w:ind w:left="360" w:hanging="360"/>
        <w:jc w:val="center"/>
        <w:rPr>
          <w:rFonts w:ascii="GHEA Grapalat" w:hAnsi="GHEA Grapalat"/>
          <w:b/>
        </w:rPr>
      </w:pPr>
      <w:r w:rsidRPr="00521A49">
        <w:rPr>
          <w:rFonts w:ascii="GHEA Grapalat" w:hAnsi="GHEA Grapalat"/>
          <w:b/>
        </w:rPr>
        <w:t>ФОРМА</w:t>
      </w:r>
    </w:p>
    <w:p w14:paraId="164CFE3E" w14:textId="77777777" w:rsidR="00F016A2" w:rsidRPr="00521A49" w:rsidRDefault="00F016A2" w:rsidP="00962010">
      <w:pPr>
        <w:ind w:left="360" w:hanging="360"/>
        <w:jc w:val="center"/>
        <w:rPr>
          <w:rFonts w:ascii="GHEA Grapalat" w:hAnsi="GHEA Grapalat"/>
          <w:b/>
        </w:rPr>
      </w:pPr>
      <w:r w:rsidRPr="00521A49">
        <w:rPr>
          <w:rFonts w:ascii="GHEA Grapalat" w:hAnsi="GHEA Grapalat"/>
          <w:b/>
        </w:rPr>
        <w:t>ДЕКЛАРАЦИИ О РЕАЛЬНЫХ  БЕНЕФИЦИАРАХ</w:t>
      </w:r>
    </w:p>
    <w:p w14:paraId="22C25DB4" w14:textId="77777777" w:rsidR="00F016A2" w:rsidRPr="00521A49" w:rsidRDefault="00F016A2" w:rsidP="00962010">
      <w:pPr>
        <w:ind w:left="360" w:hanging="360"/>
        <w:jc w:val="center"/>
        <w:rPr>
          <w:rFonts w:ascii="GHEA Grapalat" w:eastAsia="GHEA Grapalat" w:hAnsi="GHEA Grapalat" w:cs="GHEA Grapalat"/>
          <w:b/>
        </w:rPr>
      </w:pPr>
    </w:p>
    <w:p w14:paraId="15917951" w14:textId="77777777" w:rsidR="00F016A2" w:rsidRPr="00521A49" w:rsidRDefault="00F016A2" w:rsidP="00962010">
      <w:pPr>
        <w:numPr>
          <w:ilvl w:val="0"/>
          <w:numId w:val="25"/>
        </w:numPr>
        <w:spacing w:after="160"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Организация</w:t>
      </w:r>
    </w:p>
    <w:p w14:paraId="08E7D160"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521A49" w14:paraId="6E288DE9" w14:textId="77777777" w:rsidTr="006D2CDF">
        <w:tc>
          <w:tcPr>
            <w:tcW w:w="2836" w:type="dxa"/>
            <w:shd w:val="clear" w:color="auto" w:fill="D9E2F3"/>
            <w:vAlign w:val="center"/>
          </w:tcPr>
          <w:p w14:paraId="4058052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0BCA6244"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C0F6D14" w14:textId="77777777" w:rsidTr="006D2CDF">
        <w:tc>
          <w:tcPr>
            <w:tcW w:w="2836" w:type="dxa"/>
            <w:shd w:val="clear" w:color="auto" w:fill="D9E2F3"/>
            <w:vAlign w:val="center"/>
          </w:tcPr>
          <w:p w14:paraId="24D9213A"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14:paraId="38DC7208"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13B3B20" w14:textId="77777777" w:rsidTr="006D2CDF">
        <w:tc>
          <w:tcPr>
            <w:tcW w:w="2836" w:type="dxa"/>
            <w:shd w:val="clear" w:color="auto" w:fill="D9E2F3"/>
            <w:vAlign w:val="center"/>
          </w:tcPr>
          <w:p w14:paraId="76D87FB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6AA97004"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3843002" w14:textId="77777777" w:rsidTr="006D2CDF">
        <w:tc>
          <w:tcPr>
            <w:tcW w:w="2836" w:type="dxa"/>
            <w:shd w:val="clear" w:color="auto" w:fill="D9E2F3"/>
            <w:vAlign w:val="center"/>
          </w:tcPr>
          <w:p w14:paraId="5857DCCB"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3DBE2AF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DA00AB6" w14:textId="77777777" w:rsidTr="006D2CDF">
        <w:tc>
          <w:tcPr>
            <w:tcW w:w="2836" w:type="dxa"/>
            <w:shd w:val="clear" w:color="auto" w:fill="D9E2F3"/>
            <w:vAlign w:val="center"/>
          </w:tcPr>
          <w:p w14:paraId="41329F7B"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ins w:id="3" w:author="Inesa Kocharyan" w:date="2021-08-30T12:39:00Z">
              <w:r w:rsidRPr="00521A49">
                <w:rPr>
                  <w:rFonts w:ascii="GHEA Grapalat" w:eastAsia="GHEA Grapalat" w:hAnsi="GHEA Grapalat" w:cs="GHEA Grapalat"/>
                  <w:color w:val="000000"/>
                </w:rPr>
                <w:t xml:space="preserve"> </w:t>
              </w:r>
            </w:ins>
            <w:r w:rsidRPr="00521A49">
              <w:rPr>
                <w:rFonts w:ascii="GHEA Grapalat" w:eastAsia="GHEA Grapalat" w:hAnsi="GHEA Grapalat" w:cs="GHEA Grapalat"/>
                <w:color w:val="000000"/>
              </w:rPr>
              <w:t>регистрации</w:t>
            </w:r>
          </w:p>
        </w:tc>
        <w:tc>
          <w:tcPr>
            <w:tcW w:w="6180" w:type="dxa"/>
            <w:vAlign w:val="center"/>
          </w:tcPr>
          <w:p w14:paraId="4E1D1AF5"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EDAEF1C" w14:textId="77777777" w:rsidTr="006D2CDF">
        <w:tc>
          <w:tcPr>
            <w:tcW w:w="2836" w:type="dxa"/>
            <w:shd w:val="clear" w:color="auto" w:fill="D9E2F3"/>
            <w:vAlign w:val="center"/>
          </w:tcPr>
          <w:p w14:paraId="0FC7BC91"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14:paraId="7C99AEFC" w14:textId="77777777" w:rsidR="00F016A2" w:rsidRPr="00521A49" w:rsidRDefault="00F016A2" w:rsidP="00962010">
            <w:pPr>
              <w:spacing w:before="240" w:after="240"/>
              <w:ind w:left="993" w:hanging="851"/>
              <w:rPr>
                <w:rFonts w:ascii="GHEA Grapalat" w:eastAsia="GHEA Grapalat" w:hAnsi="GHEA Grapalat" w:cs="GHEA Grapalat"/>
              </w:rPr>
            </w:pPr>
          </w:p>
        </w:tc>
      </w:tr>
      <w:tr w:rsidR="00F016A2" w:rsidRPr="00521A49" w14:paraId="46C40973" w14:textId="77777777" w:rsidTr="006D2CDF">
        <w:tc>
          <w:tcPr>
            <w:tcW w:w="2836" w:type="dxa"/>
            <w:shd w:val="clear" w:color="auto" w:fill="D9E2F3"/>
            <w:vAlign w:val="center"/>
          </w:tcPr>
          <w:p w14:paraId="2013DEDD" w14:textId="77777777" w:rsidR="00F016A2" w:rsidRPr="00521A49" w:rsidRDefault="00F016A2" w:rsidP="00962010">
            <w:pPr>
              <w:numPr>
                <w:ilvl w:val="2"/>
                <w:numId w:val="25"/>
              </w:numPr>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5598805" w14:textId="77777777" w:rsidR="00F016A2" w:rsidRPr="00521A49" w:rsidRDefault="00F016A2" w:rsidP="00962010">
            <w:pPr>
              <w:spacing w:before="240" w:after="240"/>
              <w:ind w:left="993" w:hanging="851"/>
              <w:rPr>
                <w:rFonts w:ascii="GHEA Grapalat" w:eastAsia="GHEA Grapalat" w:hAnsi="GHEA Grapalat" w:cs="GHEA Grapalat"/>
              </w:rPr>
            </w:pPr>
          </w:p>
        </w:tc>
      </w:tr>
    </w:tbl>
    <w:p w14:paraId="69AB4E40"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3D5BBF3B" w14:textId="77777777" w:rsidTr="006D2CDF">
        <w:tc>
          <w:tcPr>
            <w:tcW w:w="2835" w:type="dxa"/>
            <w:shd w:val="clear" w:color="auto" w:fill="D9E2F3"/>
            <w:vAlign w:val="center"/>
          </w:tcPr>
          <w:p w14:paraId="6BE5E66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6DC518F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D2BD214" w14:textId="77777777" w:rsidTr="006D2CDF">
        <w:trPr>
          <w:trHeight w:val="1487"/>
        </w:trPr>
        <w:tc>
          <w:tcPr>
            <w:tcW w:w="2835" w:type="dxa"/>
            <w:shd w:val="clear" w:color="auto" w:fill="D9E2F3"/>
            <w:vAlign w:val="center"/>
          </w:tcPr>
          <w:p w14:paraId="03C40BE2"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Должность лица, представляющего декларацию</w:t>
            </w:r>
          </w:p>
        </w:tc>
        <w:tc>
          <w:tcPr>
            <w:tcW w:w="6180" w:type="dxa"/>
            <w:vAlign w:val="center"/>
          </w:tcPr>
          <w:p w14:paraId="1308A197" w14:textId="77777777" w:rsidR="00F016A2" w:rsidRPr="00521A49" w:rsidRDefault="00F016A2" w:rsidP="00962010">
            <w:pPr>
              <w:spacing w:before="240" w:after="240"/>
              <w:rPr>
                <w:rFonts w:ascii="GHEA Grapalat" w:eastAsia="GHEA Grapalat" w:hAnsi="GHEA Grapalat" w:cs="GHEA Grapalat"/>
              </w:rPr>
            </w:pPr>
          </w:p>
        </w:tc>
      </w:tr>
    </w:tbl>
    <w:p w14:paraId="25273A42"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51BBD1EE" w14:textId="77777777" w:rsidTr="006D2CDF">
        <w:tc>
          <w:tcPr>
            <w:tcW w:w="2835" w:type="dxa"/>
            <w:shd w:val="clear" w:color="auto" w:fill="D9E2F3"/>
            <w:vAlign w:val="center"/>
          </w:tcPr>
          <w:p w14:paraId="6CF2CC84"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подписания декларации</w:t>
            </w:r>
          </w:p>
        </w:tc>
        <w:tc>
          <w:tcPr>
            <w:tcW w:w="6180" w:type="dxa"/>
            <w:vAlign w:val="center"/>
          </w:tcPr>
          <w:p w14:paraId="399CDC4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0D6F603" w14:textId="77777777" w:rsidTr="006D2CDF">
        <w:tc>
          <w:tcPr>
            <w:tcW w:w="2835" w:type="dxa"/>
            <w:shd w:val="clear" w:color="auto" w:fill="D9E2F3"/>
            <w:vAlign w:val="center"/>
          </w:tcPr>
          <w:p w14:paraId="2D718981"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Количество страниц декларации</w:t>
            </w:r>
          </w:p>
        </w:tc>
        <w:tc>
          <w:tcPr>
            <w:tcW w:w="6180" w:type="dxa"/>
            <w:vAlign w:val="center"/>
          </w:tcPr>
          <w:p w14:paraId="77B4DEDF"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6F5AFF2" w14:textId="77777777" w:rsidTr="006D2CDF">
        <w:tc>
          <w:tcPr>
            <w:tcW w:w="2835" w:type="dxa"/>
            <w:shd w:val="clear" w:color="auto" w:fill="D9E2F3"/>
            <w:vAlign w:val="center"/>
          </w:tcPr>
          <w:p w14:paraId="01A8CB9A"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Подпись лица, представляющего декларацию</w:t>
            </w:r>
          </w:p>
        </w:tc>
        <w:tc>
          <w:tcPr>
            <w:tcW w:w="6180" w:type="dxa"/>
            <w:vAlign w:val="center"/>
          </w:tcPr>
          <w:p w14:paraId="439785D2" w14:textId="77777777" w:rsidR="00F016A2" w:rsidRPr="00521A49" w:rsidRDefault="00F016A2" w:rsidP="00962010">
            <w:pPr>
              <w:spacing w:before="240" w:after="240"/>
              <w:rPr>
                <w:rFonts w:ascii="GHEA Grapalat" w:eastAsia="GHEA Grapalat" w:hAnsi="GHEA Grapalat" w:cs="GHEA Grapalat"/>
              </w:rPr>
            </w:pPr>
          </w:p>
        </w:tc>
      </w:tr>
    </w:tbl>
    <w:p w14:paraId="3A6B9003" w14:textId="77777777" w:rsidR="00F016A2" w:rsidRPr="00521A49" w:rsidRDefault="00F016A2" w:rsidP="00962010">
      <w:pPr>
        <w:rPr>
          <w:rFonts w:ascii="GHEA Grapalat" w:eastAsia="GHEA Grapalat" w:hAnsi="GHEA Grapalat" w:cs="GHEA Grapalat"/>
        </w:rPr>
      </w:pPr>
    </w:p>
    <w:p w14:paraId="4B80864D" w14:textId="77777777" w:rsidR="00F016A2" w:rsidRPr="00521A49" w:rsidRDefault="00F016A2" w:rsidP="00962010">
      <w:pPr>
        <w:numPr>
          <w:ilvl w:val="0"/>
          <w:numId w:val="25"/>
        </w:numPr>
        <w:spacing w:after="160" w:line="259" w:lineRule="auto"/>
        <w:rPr>
          <w:rFonts w:ascii="GHEA Grapalat" w:eastAsia="GHEA Grapalat" w:hAnsi="GHEA Grapalat" w:cs="GHEA Grapalat"/>
          <w:color w:val="000000"/>
        </w:rPr>
      </w:pPr>
      <w:r w:rsidRPr="00521A49">
        <w:rPr>
          <w:rFonts w:ascii="GHEA Grapalat" w:eastAsia="GHEA Grapalat" w:hAnsi="GHEA Grapalat" w:cs="GHEA Grapalat"/>
          <w:b/>
          <w:color w:val="000000"/>
        </w:rPr>
        <w:t>Данные листинга  акций</w:t>
      </w:r>
    </w:p>
    <w:p w14:paraId="1CAD0F31"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167A1D92" w14:textId="77777777" w:rsidTr="006D2CDF">
        <w:tc>
          <w:tcPr>
            <w:tcW w:w="2835" w:type="dxa"/>
            <w:shd w:val="clear" w:color="auto" w:fill="D9E2F3"/>
            <w:vAlign w:val="center"/>
          </w:tcPr>
          <w:p w14:paraId="362C8EC3"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14:paraId="666D9F0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46C8027" w14:textId="77777777" w:rsidTr="006D2CDF">
        <w:tc>
          <w:tcPr>
            <w:tcW w:w="2835" w:type="dxa"/>
            <w:shd w:val="clear" w:color="auto" w:fill="D9E2F3"/>
            <w:vAlign w:val="center"/>
          </w:tcPr>
          <w:p w14:paraId="65CD179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080F0CD8" w14:textId="77777777" w:rsidR="00F016A2" w:rsidRPr="00521A49" w:rsidRDefault="00F016A2" w:rsidP="00962010">
            <w:pPr>
              <w:spacing w:before="240" w:after="240"/>
              <w:rPr>
                <w:rFonts w:ascii="GHEA Grapalat" w:eastAsia="GHEA Grapalat" w:hAnsi="GHEA Grapalat" w:cs="GHEA Grapalat"/>
              </w:rPr>
            </w:pPr>
          </w:p>
        </w:tc>
      </w:tr>
    </w:tbl>
    <w:p w14:paraId="117D2F2A"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4F02DDEF" w14:textId="77777777" w:rsidTr="006D2CDF">
        <w:tc>
          <w:tcPr>
            <w:tcW w:w="2835" w:type="dxa"/>
            <w:shd w:val="clear" w:color="auto" w:fill="D9E2F3"/>
            <w:vAlign w:val="center"/>
          </w:tcPr>
          <w:p w14:paraId="0A870D51"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7A16929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430D85A" w14:textId="77777777" w:rsidTr="006D2CDF">
        <w:tc>
          <w:tcPr>
            <w:tcW w:w="2835" w:type="dxa"/>
            <w:shd w:val="clear" w:color="auto" w:fill="D9E2F3"/>
            <w:vAlign w:val="center"/>
          </w:tcPr>
          <w:p w14:paraId="3C08F87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r w:rsidRPr="00521A49">
              <w:rPr>
                <w:rFonts w:ascii="GHEA Grapalat" w:hAnsi="GHEA Grapalat"/>
              </w:rPr>
              <w:t xml:space="preserve"> </w:t>
            </w:r>
          </w:p>
        </w:tc>
        <w:tc>
          <w:tcPr>
            <w:tcW w:w="6180" w:type="dxa"/>
            <w:vAlign w:val="center"/>
          </w:tcPr>
          <w:p w14:paraId="3F308A2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5B31B66" w14:textId="77777777" w:rsidTr="006D2CDF">
        <w:tc>
          <w:tcPr>
            <w:tcW w:w="2835" w:type="dxa"/>
            <w:shd w:val="clear" w:color="auto" w:fill="D9E2F3"/>
            <w:vAlign w:val="center"/>
          </w:tcPr>
          <w:p w14:paraId="20E8DAE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20227A1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096E567" w14:textId="77777777" w:rsidTr="006D2CDF">
        <w:tc>
          <w:tcPr>
            <w:tcW w:w="2835" w:type="dxa"/>
            <w:shd w:val="clear" w:color="auto" w:fill="D9E2F3"/>
            <w:vAlign w:val="center"/>
          </w:tcPr>
          <w:p w14:paraId="232EFDB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5CC8DB6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7395D3A" w14:textId="77777777" w:rsidTr="006D2CDF">
        <w:tc>
          <w:tcPr>
            <w:tcW w:w="2835" w:type="dxa"/>
            <w:shd w:val="clear" w:color="auto" w:fill="D9E2F3"/>
            <w:vAlign w:val="center"/>
          </w:tcPr>
          <w:p w14:paraId="57EB5D1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14:paraId="7B5FD9F4"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79CF181" w14:textId="77777777" w:rsidTr="006D2CDF">
        <w:trPr>
          <w:trHeight w:val="1361"/>
        </w:trPr>
        <w:tc>
          <w:tcPr>
            <w:tcW w:w="2835" w:type="dxa"/>
            <w:shd w:val="clear" w:color="auto" w:fill="D9E2F3"/>
            <w:vAlign w:val="center"/>
          </w:tcPr>
          <w:p w14:paraId="5EBA500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Государтво регистрации</w:t>
            </w:r>
          </w:p>
        </w:tc>
        <w:tc>
          <w:tcPr>
            <w:tcW w:w="6180" w:type="dxa"/>
            <w:vAlign w:val="center"/>
          </w:tcPr>
          <w:p w14:paraId="2C9C6A0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2132893" w14:textId="77777777" w:rsidTr="006D2CDF">
        <w:tc>
          <w:tcPr>
            <w:tcW w:w="2835" w:type="dxa"/>
            <w:shd w:val="clear" w:color="auto" w:fill="D9E2F3"/>
            <w:vAlign w:val="center"/>
          </w:tcPr>
          <w:p w14:paraId="2AE99C9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F29CFBB" w14:textId="77777777" w:rsidR="00F016A2" w:rsidRPr="00521A49" w:rsidRDefault="00F016A2" w:rsidP="00962010">
            <w:pPr>
              <w:spacing w:before="240" w:after="240"/>
              <w:rPr>
                <w:rFonts w:ascii="GHEA Grapalat" w:eastAsia="GHEA Grapalat" w:hAnsi="GHEA Grapalat" w:cs="GHEA Grapalat"/>
              </w:rPr>
            </w:pPr>
          </w:p>
        </w:tc>
      </w:tr>
    </w:tbl>
    <w:p w14:paraId="140881F9"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iCs/>
        </w:rPr>
      </w:pPr>
      <w:r w:rsidRPr="00521A49">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1A49" w14:paraId="33091CBA" w14:textId="77777777" w:rsidTr="006D2CDF">
        <w:tc>
          <w:tcPr>
            <w:tcW w:w="2836" w:type="dxa"/>
            <w:shd w:val="clear" w:color="auto" w:fill="D9E2F3"/>
            <w:vAlign w:val="center"/>
          </w:tcPr>
          <w:p w14:paraId="256ED685" w14:textId="77777777" w:rsidR="00F016A2" w:rsidRPr="00521A49" w:rsidRDefault="00F016A2" w:rsidP="00962010">
            <w:pPr>
              <w:numPr>
                <w:ilvl w:val="2"/>
                <w:numId w:val="25"/>
              </w:numPr>
              <w:spacing w:after="160" w:line="259" w:lineRule="auto"/>
              <w:ind w:hanging="930"/>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Размер участия (%)</w:t>
            </w:r>
          </w:p>
        </w:tc>
        <w:tc>
          <w:tcPr>
            <w:tcW w:w="6178" w:type="dxa"/>
            <w:vAlign w:val="center"/>
          </w:tcPr>
          <w:p w14:paraId="2828747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64FDA1D" w14:textId="77777777" w:rsidTr="006D2CDF">
        <w:tc>
          <w:tcPr>
            <w:tcW w:w="2836" w:type="dxa"/>
            <w:shd w:val="clear" w:color="auto" w:fill="D9E2F3"/>
            <w:vAlign w:val="center"/>
          </w:tcPr>
          <w:p w14:paraId="7F9FCC14" w14:textId="77777777" w:rsidR="00F016A2" w:rsidRPr="00521A49" w:rsidRDefault="00F016A2" w:rsidP="00962010">
            <w:pPr>
              <w:numPr>
                <w:ilvl w:val="2"/>
                <w:numId w:val="25"/>
              </w:numPr>
              <w:ind w:hanging="93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78" w:type="dxa"/>
            <w:vAlign w:val="center"/>
          </w:tcPr>
          <w:p w14:paraId="30652A88" w14:textId="77777777" w:rsidR="00F016A2" w:rsidRPr="00521A49" w:rsidRDefault="000B5F5E" w:rsidP="0096201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Прямое участие</w:t>
            </w:r>
          </w:p>
          <w:p w14:paraId="341D6246" w14:textId="77777777" w:rsidR="00F016A2" w:rsidRPr="00521A49" w:rsidRDefault="000B5F5E" w:rsidP="0096201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Косвенное участие</w:t>
            </w:r>
          </w:p>
        </w:tc>
      </w:tr>
    </w:tbl>
    <w:p w14:paraId="206F7DB4" w14:textId="77777777" w:rsidR="00F016A2" w:rsidRPr="00521A49" w:rsidRDefault="00F016A2" w:rsidP="00962010">
      <w:pPr>
        <w:spacing w:before="240"/>
        <w:rPr>
          <w:rFonts w:ascii="GHEA Grapalat" w:eastAsia="GHEA Grapalat" w:hAnsi="GHEA Grapalat" w:cs="GHEA Grapalat"/>
        </w:rPr>
      </w:pPr>
    </w:p>
    <w:p w14:paraId="70361CD5"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Участие государства, муниципалитета или международной организации</w:t>
      </w:r>
    </w:p>
    <w:p w14:paraId="66FD0B4A"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50BD2226" w14:textId="77777777" w:rsidTr="006D2CDF">
        <w:tc>
          <w:tcPr>
            <w:tcW w:w="2837" w:type="dxa"/>
            <w:shd w:val="clear" w:color="auto" w:fill="D9E2F3"/>
            <w:vAlign w:val="center"/>
          </w:tcPr>
          <w:p w14:paraId="14A71617"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государства</w:t>
            </w:r>
          </w:p>
        </w:tc>
        <w:tc>
          <w:tcPr>
            <w:tcW w:w="6180" w:type="dxa"/>
            <w:vAlign w:val="center"/>
          </w:tcPr>
          <w:p w14:paraId="69071BA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9378F60" w14:textId="77777777" w:rsidTr="006D2CDF">
        <w:tc>
          <w:tcPr>
            <w:tcW w:w="2837" w:type="dxa"/>
            <w:shd w:val="clear" w:color="auto" w:fill="D9E2F3"/>
            <w:vAlign w:val="center"/>
          </w:tcPr>
          <w:p w14:paraId="02D3DA0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муниципалитета</w:t>
            </w:r>
          </w:p>
        </w:tc>
        <w:tc>
          <w:tcPr>
            <w:tcW w:w="6180" w:type="dxa"/>
            <w:vAlign w:val="center"/>
          </w:tcPr>
          <w:p w14:paraId="146030A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BD934C4" w14:textId="77777777" w:rsidTr="006D2CDF">
        <w:tc>
          <w:tcPr>
            <w:tcW w:w="2837" w:type="dxa"/>
            <w:shd w:val="clear" w:color="auto" w:fill="D9E2F3"/>
            <w:vAlign w:val="center"/>
          </w:tcPr>
          <w:p w14:paraId="7384276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6180" w:type="dxa"/>
            <w:vAlign w:val="center"/>
          </w:tcPr>
          <w:p w14:paraId="2FE83F8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DC1BB1E" w14:textId="77777777" w:rsidTr="006D2CDF">
        <w:tc>
          <w:tcPr>
            <w:tcW w:w="2837" w:type="dxa"/>
            <w:shd w:val="clear" w:color="auto" w:fill="D9E2F3"/>
            <w:vAlign w:val="center"/>
          </w:tcPr>
          <w:p w14:paraId="56CA3B89"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14:paraId="275AEC2F" w14:textId="77777777" w:rsidR="00F016A2" w:rsidRPr="00521A49" w:rsidRDefault="000B5F5E" w:rsidP="0096201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662392C0" w14:textId="77777777" w:rsidR="00F016A2" w:rsidRPr="00521A49" w:rsidRDefault="000B5F5E" w:rsidP="0096201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14:paraId="0C347945"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6C106051" w14:textId="77777777" w:rsidTr="006D2CDF">
        <w:tc>
          <w:tcPr>
            <w:tcW w:w="2837" w:type="dxa"/>
            <w:shd w:val="clear" w:color="auto" w:fill="D9E2F3"/>
            <w:vAlign w:val="center"/>
          </w:tcPr>
          <w:p w14:paraId="541CF9D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w:t>
            </w:r>
          </w:p>
        </w:tc>
        <w:tc>
          <w:tcPr>
            <w:tcW w:w="6180" w:type="dxa"/>
            <w:vAlign w:val="center"/>
          </w:tcPr>
          <w:p w14:paraId="76A9D2F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346098F" w14:textId="77777777" w:rsidTr="006D2CDF">
        <w:tc>
          <w:tcPr>
            <w:tcW w:w="2837" w:type="dxa"/>
            <w:shd w:val="clear" w:color="auto" w:fill="D9E2F3"/>
            <w:vAlign w:val="center"/>
          </w:tcPr>
          <w:p w14:paraId="4B4C01FB"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3DF4CC15"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BAD845B" w14:textId="77777777" w:rsidTr="006D2CDF">
        <w:tc>
          <w:tcPr>
            <w:tcW w:w="2837" w:type="dxa"/>
            <w:shd w:val="clear" w:color="auto" w:fill="D9E2F3"/>
            <w:vAlign w:val="center"/>
          </w:tcPr>
          <w:p w14:paraId="60E99B2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6180" w:type="dxa"/>
            <w:vAlign w:val="center"/>
          </w:tcPr>
          <w:p w14:paraId="7CF2DA4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086E8F1" w14:textId="77777777" w:rsidTr="006D2CDF">
        <w:tc>
          <w:tcPr>
            <w:tcW w:w="2837" w:type="dxa"/>
            <w:shd w:val="clear" w:color="auto" w:fill="D9E2F3"/>
            <w:vAlign w:val="center"/>
          </w:tcPr>
          <w:p w14:paraId="1ABB5C85"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14:paraId="20D91C68" w14:textId="77777777" w:rsidR="00F016A2" w:rsidRPr="00521A49" w:rsidRDefault="000B5F5E" w:rsidP="0096201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44237D33" w14:textId="77777777" w:rsidR="00F016A2" w:rsidRPr="00521A49" w:rsidRDefault="000B5F5E" w:rsidP="0096201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14:paraId="72A3301A" w14:textId="77777777" w:rsidR="00F016A2" w:rsidRPr="00521A49" w:rsidRDefault="00F016A2" w:rsidP="00962010">
      <w:pPr>
        <w:rPr>
          <w:rFonts w:ascii="GHEA Grapalat" w:eastAsia="GHEA Grapalat" w:hAnsi="GHEA Grapalat" w:cs="GHEA Grapalat"/>
          <w:b/>
        </w:rPr>
      </w:pPr>
      <w:r w:rsidRPr="00521A49">
        <w:rPr>
          <w:rFonts w:ascii="GHEA Grapalat" w:hAnsi="GHEA Grapalat"/>
        </w:rPr>
        <w:br w:type="page"/>
      </w:r>
    </w:p>
    <w:p w14:paraId="79794B61"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lastRenderedPageBreak/>
        <w:t>Данные реального бенефициара</w:t>
      </w:r>
    </w:p>
    <w:p w14:paraId="3D4DC4D8"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1A49" w14:paraId="1E64CE1E" w14:textId="77777777" w:rsidTr="006D2CDF">
        <w:tc>
          <w:tcPr>
            <w:tcW w:w="2836" w:type="dxa"/>
            <w:shd w:val="clear" w:color="auto" w:fill="D9E2F3"/>
            <w:vAlign w:val="center"/>
          </w:tcPr>
          <w:p w14:paraId="6B856F01"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w:t>
            </w:r>
          </w:p>
        </w:tc>
        <w:tc>
          <w:tcPr>
            <w:tcW w:w="6178" w:type="dxa"/>
            <w:vAlign w:val="center"/>
          </w:tcPr>
          <w:p w14:paraId="79005FB6"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35DB112" w14:textId="77777777" w:rsidTr="006D2CDF">
        <w:tc>
          <w:tcPr>
            <w:tcW w:w="2836" w:type="dxa"/>
            <w:shd w:val="clear" w:color="auto" w:fill="D9E2F3"/>
            <w:vAlign w:val="center"/>
          </w:tcPr>
          <w:p w14:paraId="1C44184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w:t>
            </w:r>
          </w:p>
        </w:tc>
        <w:tc>
          <w:tcPr>
            <w:tcW w:w="6178" w:type="dxa"/>
            <w:vAlign w:val="center"/>
          </w:tcPr>
          <w:p w14:paraId="7B63812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2B407EF" w14:textId="77777777" w:rsidTr="006D2CDF">
        <w:tc>
          <w:tcPr>
            <w:tcW w:w="2836" w:type="dxa"/>
            <w:shd w:val="clear" w:color="auto" w:fill="D9E2F3"/>
            <w:vAlign w:val="center"/>
          </w:tcPr>
          <w:p w14:paraId="2C5ED08A"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Имя(латинскими буквами)</w:t>
            </w:r>
          </w:p>
        </w:tc>
        <w:tc>
          <w:tcPr>
            <w:tcW w:w="6178" w:type="dxa"/>
            <w:vAlign w:val="center"/>
          </w:tcPr>
          <w:p w14:paraId="4C72FF2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A9F58AA" w14:textId="77777777" w:rsidTr="006D2CDF">
        <w:tc>
          <w:tcPr>
            <w:tcW w:w="2836" w:type="dxa"/>
            <w:shd w:val="clear" w:color="auto" w:fill="D9E2F3"/>
            <w:vAlign w:val="center"/>
          </w:tcPr>
          <w:p w14:paraId="7FA14A91"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 (латинскими буквами)</w:t>
            </w:r>
          </w:p>
        </w:tc>
        <w:tc>
          <w:tcPr>
            <w:tcW w:w="6178" w:type="dxa"/>
            <w:vAlign w:val="center"/>
          </w:tcPr>
          <w:p w14:paraId="69B6887F"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490654E" w14:textId="77777777" w:rsidTr="006D2CDF">
        <w:tc>
          <w:tcPr>
            <w:tcW w:w="2836" w:type="dxa"/>
            <w:shd w:val="clear" w:color="auto" w:fill="D9E2F3"/>
            <w:vAlign w:val="center"/>
          </w:tcPr>
          <w:p w14:paraId="6E193424"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Гражданство</w:t>
            </w:r>
          </w:p>
        </w:tc>
        <w:tc>
          <w:tcPr>
            <w:tcW w:w="6178" w:type="dxa"/>
            <w:vAlign w:val="center"/>
          </w:tcPr>
          <w:p w14:paraId="57F246B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78DD024" w14:textId="77777777" w:rsidTr="006D2CDF">
        <w:tc>
          <w:tcPr>
            <w:tcW w:w="2836" w:type="dxa"/>
            <w:shd w:val="clear" w:color="auto" w:fill="D9E2F3"/>
            <w:vAlign w:val="center"/>
          </w:tcPr>
          <w:p w14:paraId="328B0DFF"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рождения</w:t>
            </w:r>
          </w:p>
        </w:tc>
        <w:tc>
          <w:tcPr>
            <w:tcW w:w="6178" w:type="dxa"/>
            <w:vAlign w:val="center"/>
          </w:tcPr>
          <w:p w14:paraId="1BA4AD01" w14:textId="77777777" w:rsidR="00F016A2" w:rsidRPr="00521A49" w:rsidRDefault="00F016A2" w:rsidP="00962010">
            <w:pPr>
              <w:spacing w:before="240" w:after="240"/>
              <w:rPr>
                <w:rFonts w:ascii="GHEA Grapalat" w:eastAsia="GHEA Grapalat" w:hAnsi="GHEA Grapalat" w:cs="GHEA Grapalat"/>
              </w:rPr>
            </w:pPr>
          </w:p>
        </w:tc>
      </w:tr>
    </w:tbl>
    <w:p w14:paraId="3676A136"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521A49" w14:paraId="6C00C280" w14:textId="77777777" w:rsidTr="006D2CDF">
        <w:tc>
          <w:tcPr>
            <w:tcW w:w="2977" w:type="dxa"/>
            <w:shd w:val="clear" w:color="auto" w:fill="D9E2F3"/>
            <w:vAlign w:val="center"/>
          </w:tcPr>
          <w:p w14:paraId="00136DF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Тип документа</w:t>
            </w:r>
          </w:p>
        </w:tc>
        <w:tc>
          <w:tcPr>
            <w:tcW w:w="6096" w:type="dxa"/>
            <w:vAlign w:val="center"/>
          </w:tcPr>
          <w:p w14:paraId="046D3116"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3D73967" w14:textId="77777777" w:rsidTr="006D2CDF">
        <w:tc>
          <w:tcPr>
            <w:tcW w:w="2977" w:type="dxa"/>
            <w:shd w:val="clear" w:color="auto" w:fill="D9E2F3"/>
            <w:vAlign w:val="center"/>
          </w:tcPr>
          <w:p w14:paraId="7432A81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документа</w:t>
            </w:r>
          </w:p>
        </w:tc>
        <w:tc>
          <w:tcPr>
            <w:tcW w:w="6096" w:type="dxa"/>
            <w:vAlign w:val="center"/>
          </w:tcPr>
          <w:p w14:paraId="56688C3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04B964B" w14:textId="77777777" w:rsidTr="006D2CDF">
        <w:tc>
          <w:tcPr>
            <w:tcW w:w="2977" w:type="dxa"/>
            <w:shd w:val="clear" w:color="auto" w:fill="D9E2F3"/>
            <w:vAlign w:val="center"/>
          </w:tcPr>
          <w:p w14:paraId="72C1D2B9" w14:textId="77777777" w:rsidR="00F016A2" w:rsidRPr="00521A49" w:rsidRDefault="00F016A2" w:rsidP="00962010">
            <w:pPr>
              <w:numPr>
                <w:ilvl w:val="2"/>
                <w:numId w:val="25"/>
              </w:numPr>
              <w:spacing w:after="160" w:line="259" w:lineRule="auto"/>
              <w:ind w:left="317" w:hanging="283"/>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предоставления</w:t>
            </w:r>
          </w:p>
        </w:tc>
        <w:tc>
          <w:tcPr>
            <w:tcW w:w="6096" w:type="dxa"/>
            <w:vAlign w:val="center"/>
          </w:tcPr>
          <w:p w14:paraId="10BDE6C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7BF47AA" w14:textId="77777777" w:rsidTr="006D2CDF">
        <w:tc>
          <w:tcPr>
            <w:tcW w:w="2977" w:type="dxa"/>
            <w:shd w:val="clear" w:color="auto" w:fill="D9E2F3"/>
            <w:vAlign w:val="center"/>
          </w:tcPr>
          <w:p w14:paraId="4ED19CF4" w14:textId="77777777" w:rsidR="00F016A2" w:rsidRPr="00521A49" w:rsidRDefault="00F016A2" w:rsidP="00962010">
            <w:pPr>
              <w:numPr>
                <w:ilvl w:val="2"/>
                <w:numId w:val="25"/>
              </w:numPr>
              <w:spacing w:after="160" w:line="259" w:lineRule="auto"/>
              <w:ind w:left="34" w:firstLine="0"/>
              <w:rPr>
                <w:rFonts w:ascii="GHEA Grapalat" w:eastAsia="GHEA Grapalat" w:hAnsi="GHEA Grapalat" w:cs="GHEA Grapalat"/>
                <w:color w:val="000000"/>
              </w:rPr>
            </w:pPr>
            <w:r w:rsidRPr="00521A49">
              <w:rPr>
                <w:rFonts w:ascii="GHEA Grapalat" w:eastAsia="GHEA Grapalat" w:hAnsi="GHEA Grapalat" w:cs="GHEA Grapalat"/>
                <w:color w:val="000000"/>
              </w:rPr>
              <w:t>Предоставляющий орган</w:t>
            </w:r>
          </w:p>
        </w:tc>
        <w:tc>
          <w:tcPr>
            <w:tcW w:w="6096" w:type="dxa"/>
            <w:vAlign w:val="center"/>
          </w:tcPr>
          <w:p w14:paraId="5A7F1115"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BC4938C" w14:textId="77777777" w:rsidTr="006D2CDF">
        <w:tc>
          <w:tcPr>
            <w:tcW w:w="2977" w:type="dxa"/>
            <w:shd w:val="clear" w:color="auto" w:fill="D9E2F3"/>
            <w:vAlign w:val="center"/>
          </w:tcPr>
          <w:p w14:paraId="602D3A52"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НЗОУ или эквивалентный номер</w:t>
            </w:r>
          </w:p>
        </w:tc>
        <w:tc>
          <w:tcPr>
            <w:tcW w:w="6096" w:type="dxa"/>
            <w:vAlign w:val="center"/>
          </w:tcPr>
          <w:p w14:paraId="42233567" w14:textId="77777777" w:rsidR="00F016A2" w:rsidRPr="00521A49" w:rsidRDefault="00F016A2" w:rsidP="00962010">
            <w:pPr>
              <w:spacing w:before="240" w:after="240"/>
              <w:rPr>
                <w:rFonts w:ascii="GHEA Grapalat" w:eastAsia="GHEA Grapalat" w:hAnsi="GHEA Grapalat" w:cs="GHEA Grapalat"/>
              </w:rPr>
            </w:pPr>
          </w:p>
        </w:tc>
      </w:tr>
    </w:tbl>
    <w:p w14:paraId="1F5D479D"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521A49" w14:paraId="6E920E55" w14:textId="77777777" w:rsidTr="006D2CDF">
        <w:tc>
          <w:tcPr>
            <w:tcW w:w="2943" w:type="dxa"/>
            <w:shd w:val="clear" w:color="auto" w:fill="D9E2F3"/>
            <w:vAlign w:val="center"/>
          </w:tcPr>
          <w:p w14:paraId="58911F2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072" w:type="dxa"/>
            <w:vAlign w:val="center"/>
          </w:tcPr>
          <w:p w14:paraId="52645808"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657651B" w14:textId="77777777" w:rsidTr="006D2CDF">
        <w:tc>
          <w:tcPr>
            <w:tcW w:w="2943" w:type="dxa"/>
            <w:shd w:val="clear" w:color="auto" w:fill="D9E2F3"/>
            <w:vAlign w:val="center"/>
          </w:tcPr>
          <w:p w14:paraId="743CD481"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072" w:type="dxa"/>
            <w:vAlign w:val="center"/>
          </w:tcPr>
          <w:p w14:paraId="5CB13BF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219C19B" w14:textId="77777777" w:rsidTr="006D2CDF">
        <w:tc>
          <w:tcPr>
            <w:tcW w:w="2943" w:type="dxa"/>
            <w:shd w:val="clear" w:color="auto" w:fill="D9E2F3"/>
            <w:vAlign w:val="center"/>
          </w:tcPr>
          <w:p w14:paraId="31CE6A84"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072" w:type="dxa"/>
            <w:vAlign w:val="center"/>
          </w:tcPr>
          <w:p w14:paraId="56D91C26"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7CB64CB" w14:textId="77777777" w:rsidTr="006D2CDF">
        <w:tc>
          <w:tcPr>
            <w:tcW w:w="2943" w:type="dxa"/>
            <w:shd w:val="clear" w:color="auto" w:fill="D9E2F3"/>
            <w:vAlign w:val="center"/>
          </w:tcPr>
          <w:p w14:paraId="1125556B" w14:textId="77777777" w:rsidR="00F016A2" w:rsidRPr="00521A49" w:rsidRDefault="00F016A2" w:rsidP="00962010">
            <w:pPr>
              <w:numPr>
                <w:ilvl w:val="2"/>
                <w:numId w:val="25"/>
              </w:numPr>
              <w:spacing w:after="160" w:line="259" w:lineRule="auto"/>
              <w:ind w:left="426" w:hanging="426"/>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Название улицы, здание (дом), квартира</w:t>
            </w:r>
          </w:p>
        </w:tc>
        <w:tc>
          <w:tcPr>
            <w:tcW w:w="6072" w:type="dxa"/>
            <w:vAlign w:val="center"/>
          </w:tcPr>
          <w:p w14:paraId="604A91E2" w14:textId="77777777" w:rsidR="00F016A2" w:rsidRPr="00521A49" w:rsidRDefault="00F016A2" w:rsidP="00962010">
            <w:pPr>
              <w:spacing w:before="240" w:after="240"/>
              <w:rPr>
                <w:rFonts w:ascii="GHEA Grapalat" w:eastAsia="GHEA Grapalat" w:hAnsi="GHEA Grapalat" w:cs="GHEA Grapalat"/>
              </w:rPr>
            </w:pPr>
          </w:p>
        </w:tc>
      </w:tr>
    </w:tbl>
    <w:p w14:paraId="40E6837B"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521A49" w14:paraId="145CFFB7" w14:textId="77777777" w:rsidTr="006D2CDF">
        <w:tc>
          <w:tcPr>
            <w:tcW w:w="2837" w:type="dxa"/>
            <w:shd w:val="clear" w:color="auto" w:fill="D9E2F3"/>
            <w:vAlign w:val="center"/>
          </w:tcPr>
          <w:p w14:paraId="664EE75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178" w:type="dxa"/>
            <w:vAlign w:val="center"/>
          </w:tcPr>
          <w:p w14:paraId="7C0CDBE6"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B6CE438" w14:textId="77777777" w:rsidTr="006D2CDF">
        <w:tc>
          <w:tcPr>
            <w:tcW w:w="2837" w:type="dxa"/>
            <w:shd w:val="clear" w:color="auto" w:fill="D9E2F3"/>
            <w:vAlign w:val="center"/>
          </w:tcPr>
          <w:p w14:paraId="4ECADE61"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178" w:type="dxa"/>
            <w:vAlign w:val="center"/>
          </w:tcPr>
          <w:p w14:paraId="57C2135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FF80593" w14:textId="77777777" w:rsidTr="006D2CDF">
        <w:tc>
          <w:tcPr>
            <w:tcW w:w="2837" w:type="dxa"/>
            <w:shd w:val="clear" w:color="auto" w:fill="D9E2F3"/>
            <w:vAlign w:val="center"/>
          </w:tcPr>
          <w:p w14:paraId="2B7C1C9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178" w:type="dxa"/>
            <w:vAlign w:val="center"/>
          </w:tcPr>
          <w:p w14:paraId="5361F4C5"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70E8262" w14:textId="77777777" w:rsidTr="006D2CDF">
        <w:tc>
          <w:tcPr>
            <w:tcW w:w="2837" w:type="dxa"/>
            <w:shd w:val="clear" w:color="auto" w:fill="D9E2F3"/>
            <w:vAlign w:val="center"/>
          </w:tcPr>
          <w:p w14:paraId="18FADAB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178" w:type="dxa"/>
            <w:vAlign w:val="center"/>
          </w:tcPr>
          <w:p w14:paraId="6AA5006F" w14:textId="77777777" w:rsidR="00F016A2" w:rsidRPr="00521A49" w:rsidRDefault="00F016A2" w:rsidP="00962010">
            <w:pPr>
              <w:spacing w:before="240" w:after="240"/>
              <w:rPr>
                <w:rFonts w:ascii="GHEA Grapalat" w:eastAsia="GHEA Grapalat" w:hAnsi="GHEA Grapalat" w:cs="GHEA Grapalat"/>
              </w:rPr>
            </w:pPr>
          </w:p>
        </w:tc>
      </w:tr>
    </w:tbl>
    <w:p w14:paraId="62ACBE32"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1A49" w14:paraId="3AD27940" w14:textId="77777777" w:rsidTr="006D2CDF">
        <w:trPr>
          <w:trHeight w:val="924"/>
        </w:trPr>
        <w:tc>
          <w:tcPr>
            <w:tcW w:w="9016" w:type="dxa"/>
            <w:gridSpan w:val="2"/>
            <w:vAlign w:val="center"/>
          </w:tcPr>
          <w:p w14:paraId="180960C7" w14:textId="77777777" w:rsidR="00F016A2" w:rsidRPr="00521A49" w:rsidRDefault="000B5F5E"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521A49" w14:paraId="52AB952B" w14:textId="77777777" w:rsidTr="006D2CDF">
        <w:trPr>
          <w:trHeight w:val="684"/>
        </w:trPr>
        <w:tc>
          <w:tcPr>
            <w:tcW w:w="4508" w:type="dxa"/>
            <w:shd w:val="clear" w:color="auto" w:fill="D9E2F3"/>
            <w:vAlign w:val="center"/>
          </w:tcPr>
          <w:p w14:paraId="3782669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4508" w:type="dxa"/>
            <w:shd w:val="clear" w:color="auto" w:fill="FFFFFF"/>
            <w:vAlign w:val="center"/>
          </w:tcPr>
          <w:p w14:paraId="20A7712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605F193" w14:textId="77777777" w:rsidTr="006D2CDF">
        <w:trPr>
          <w:trHeight w:val="1282"/>
        </w:trPr>
        <w:tc>
          <w:tcPr>
            <w:tcW w:w="4508" w:type="dxa"/>
            <w:shd w:val="clear" w:color="auto" w:fill="D9E2F3"/>
            <w:vAlign w:val="center"/>
          </w:tcPr>
          <w:p w14:paraId="1B86637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14:paraId="0DA2CC10" w14:textId="77777777" w:rsidR="00F016A2" w:rsidRPr="00521A49" w:rsidRDefault="000B5F5E"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397B30A5" w14:textId="77777777" w:rsidR="00F016A2" w:rsidRPr="00521A49" w:rsidRDefault="000B5F5E"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14:paraId="4EB9A979" w14:textId="77777777" w:rsidTr="006D2CDF">
        <w:tc>
          <w:tcPr>
            <w:tcW w:w="9016" w:type="dxa"/>
            <w:gridSpan w:val="2"/>
            <w:vAlign w:val="center"/>
          </w:tcPr>
          <w:p w14:paraId="6D1160C0" w14:textId="77777777" w:rsidR="00F016A2" w:rsidRPr="00521A49" w:rsidRDefault="000B5F5E" w:rsidP="0096201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521A49" w14:paraId="091C2E0F" w14:textId="77777777" w:rsidTr="006D2CDF">
        <w:tc>
          <w:tcPr>
            <w:tcW w:w="9016" w:type="dxa"/>
            <w:gridSpan w:val="2"/>
            <w:vAlign w:val="center"/>
          </w:tcPr>
          <w:p w14:paraId="43A76D62" w14:textId="77777777" w:rsidR="00F016A2" w:rsidRPr="00521A49" w:rsidRDefault="000B5F5E"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521A49">
              <w:rPr>
                <w:rFonts w:ascii="GHEA Grapalat" w:eastAsia="GHEA Grapalat" w:hAnsi="GHEA Grapalat" w:cs="GHEA Grapalat"/>
                <w:lang w:val="hy-AM"/>
              </w:rPr>
              <w:t>б</w:t>
            </w:r>
            <w:r w:rsidR="00F016A2" w:rsidRPr="00521A49">
              <w:rPr>
                <w:rFonts w:ascii="GHEA Grapalat" w:eastAsia="GHEA Grapalat" w:hAnsi="GHEA Grapalat" w:cs="GHEA Grapalat"/>
              </w:rPr>
              <w:t>"</w:t>
            </w:r>
          </w:p>
        </w:tc>
      </w:tr>
    </w:tbl>
    <w:p w14:paraId="191FA6AE"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1A49" w14:paraId="2CF9BF3D" w14:textId="77777777" w:rsidTr="006D2CDF">
        <w:trPr>
          <w:trHeight w:val="924"/>
        </w:trPr>
        <w:tc>
          <w:tcPr>
            <w:tcW w:w="9016" w:type="dxa"/>
            <w:gridSpan w:val="2"/>
            <w:vAlign w:val="center"/>
          </w:tcPr>
          <w:p w14:paraId="6E4A21A6" w14:textId="77777777" w:rsidR="00F016A2" w:rsidRPr="00521A49" w:rsidRDefault="000B5F5E"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521A49" w14:paraId="5019F71D" w14:textId="77777777" w:rsidTr="006D2CDF">
        <w:trPr>
          <w:trHeight w:val="684"/>
        </w:trPr>
        <w:tc>
          <w:tcPr>
            <w:tcW w:w="4508" w:type="dxa"/>
            <w:shd w:val="clear" w:color="auto" w:fill="D9E2F3"/>
            <w:vAlign w:val="center"/>
          </w:tcPr>
          <w:p w14:paraId="042A4A3A"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4508" w:type="dxa"/>
            <w:shd w:val="clear" w:color="auto" w:fill="auto"/>
            <w:vAlign w:val="center"/>
          </w:tcPr>
          <w:p w14:paraId="656E35F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F22524A" w14:textId="77777777" w:rsidTr="006D2CDF">
        <w:trPr>
          <w:trHeight w:val="1282"/>
        </w:trPr>
        <w:tc>
          <w:tcPr>
            <w:tcW w:w="4508" w:type="dxa"/>
            <w:shd w:val="clear" w:color="auto" w:fill="D9E2F3"/>
            <w:vAlign w:val="center"/>
          </w:tcPr>
          <w:p w14:paraId="0F29E2F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14:paraId="54F4BF86" w14:textId="77777777" w:rsidR="00F016A2" w:rsidRPr="00521A49" w:rsidRDefault="000B5F5E"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4C644E72" w14:textId="77777777" w:rsidR="00F016A2" w:rsidRPr="00521A49" w:rsidRDefault="000B5F5E"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14:paraId="1938E2E3" w14:textId="77777777" w:rsidTr="006D2CDF">
        <w:tc>
          <w:tcPr>
            <w:tcW w:w="9016" w:type="dxa"/>
            <w:gridSpan w:val="2"/>
            <w:vAlign w:val="center"/>
          </w:tcPr>
          <w:p w14:paraId="22BBC9C9" w14:textId="77777777" w:rsidR="00F016A2" w:rsidRPr="00521A49" w:rsidRDefault="000B5F5E" w:rsidP="0096201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 xml:space="preserve">имеет право назначать или </w:t>
            </w:r>
            <w:r w:rsidR="00F016A2" w:rsidRPr="00521A49">
              <w:rPr>
                <w:rFonts w:ascii="GHEA Grapalat" w:eastAsia="GHEA Grapalat" w:hAnsi="GHEA Grapalat" w:cs="GHEA Grapalat"/>
                <w:lang w:eastAsia="hy-AM"/>
              </w:rPr>
              <w:t>освобождать</w:t>
            </w:r>
            <w:r w:rsidR="00F016A2" w:rsidRPr="00521A49">
              <w:rPr>
                <w:rFonts w:ascii="GHEA Grapalat" w:eastAsia="GHEA Grapalat" w:hAnsi="GHEA Grapalat" w:cs="GHEA Grapalat"/>
              </w:rPr>
              <w:t xml:space="preserve"> большинство членов органов управления юридического лица</w:t>
            </w:r>
          </w:p>
        </w:tc>
      </w:tr>
      <w:tr w:rsidR="00F016A2" w:rsidRPr="00521A49" w14:paraId="571E61F8" w14:textId="77777777" w:rsidTr="006D2CDF">
        <w:tc>
          <w:tcPr>
            <w:tcW w:w="9016" w:type="dxa"/>
            <w:gridSpan w:val="2"/>
            <w:vAlign w:val="center"/>
          </w:tcPr>
          <w:p w14:paraId="3664E127" w14:textId="77777777" w:rsidR="00F016A2" w:rsidRPr="00521A49" w:rsidRDefault="000B5F5E" w:rsidP="0096201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521A49" w14:paraId="1D503679" w14:textId="77777777" w:rsidTr="006D2CDF">
        <w:tc>
          <w:tcPr>
            <w:tcW w:w="9016" w:type="dxa"/>
            <w:gridSpan w:val="2"/>
            <w:vAlign w:val="center"/>
          </w:tcPr>
          <w:p w14:paraId="43A147E7" w14:textId="77777777" w:rsidR="00F016A2" w:rsidRPr="00521A49" w:rsidRDefault="000B5F5E" w:rsidP="0096201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г</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521A49" w14:paraId="0EC45B21" w14:textId="77777777" w:rsidTr="006D2CDF">
        <w:tc>
          <w:tcPr>
            <w:tcW w:w="9016" w:type="dxa"/>
            <w:gridSpan w:val="2"/>
            <w:vAlign w:val="center"/>
          </w:tcPr>
          <w:p w14:paraId="2946735C" w14:textId="77777777" w:rsidR="00F016A2" w:rsidRPr="00521A49" w:rsidRDefault="000B5F5E" w:rsidP="0096201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д</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1DE8B823"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2C6613DD" w14:textId="77777777" w:rsidTr="006D2CDF">
        <w:tc>
          <w:tcPr>
            <w:tcW w:w="2837" w:type="dxa"/>
            <w:shd w:val="clear" w:color="auto" w:fill="D9E2F3"/>
            <w:vAlign w:val="center"/>
          </w:tcPr>
          <w:p w14:paraId="03ECE492"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32095DF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637CD66" w14:textId="77777777" w:rsidTr="006D2CDF">
        <w:tc>
          <w:tcPr>
            <w:tcW w:w="2837" w:type="dxa"/>
            <w:shd w:val="clear" w:color="auto" w:fill="D9E2F3"/>
            <w:vAlign w:val="center"/>
          </w:tcPr>
          <w:p w14:paraId="6314BDEE"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Осуществление контроля за организацией</w:t>
            </w:r>
          </w:p>
        </w:tc>
        <w:tc>
          <w:tcPr>
            <w:tcW w:w="6180" w:type="dxa"/>
            <w:vAlign w:val="center"/>
          </w:tcPr>
          <w:p w14:paraId="2DC73997" w14:textId="77777777" w:rsidR="00F016A2" w:rsidRPr="00521A49" w:rsidRDefault="000B5F5E"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Отдельно</w:t>
            </w:r>
          </w:p>
          <w:p w14:paraId="4EF91F6F" w14:textId="77777777" w:rsidR="00F016A2" w:rsidRPr="00521A49" w:rsidRDefault="000B5F5E" w:rsidP="00962010">
            <w:pPr>
              <w:rPr>
                <w:rFonts w:ascii="GHEA Grapalat" w:eastAsia="GHEA Grapalat" w:hAnsi="GHEA Grapalat" w:cs="GHEA Grapalat"/>
              </w:rPr>
            </w:pPr>
            <w:sdt>
              <w:sdtPr>
                <w:rPr>
                  <w:rFonts w:ascii="GHEA Grapalat" w:eastAsia="GHEA Grapalat" w:hAnsi="GHEA Grapalat" w:cs="GHEA Grapalat"/>
                </w:rPr>
                <w:id w:val="45428789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Совместно с аффилированными лицами</w:t>
            </w:r>
          </w:p>
        </w:tc>
      </w:tr>
      <w:tr w:rsidR="00F016A2" w:rsidRPr="00521A49" w14:paraId="37611E19" w14:textId="77777777" w:rsidTr="006D2CDF">
        <w:tc>
          <w:tcPr>
            <w:tcW w:w="2837" w:type="dxa"/>
            <w:shd w:val="clear" w:color="auto" w:fill="D9E2F3"/>
            <w:vAlign w:val="center"/>
          </w:tcPr>
          <w:p w14:paraId="65CFA75B"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21A49">
              <w:rPr>
                <w:rFonts w:ascii="GHEA Grapalat" w:eastAsia="GHEA Grapalat" w:hAnsi="GHEA Grapalat" w:cs="GHEA Grapalat"/>
                <w:color w:val="000000"/>
              </w:rPr>
              <w:lastRenderedPageBreak/>
              <w:t xml:space="preserve">семьи </w:t>
            </w:r>
          </w:p>
        </w:tc>
        <w:tc>
          <w:tcPr>
            <w:tcW w:w="6180" w:type="dxa"/>
            <w:vAlign w:val="center"/>
          </w:tcPr>
          <w:p w14:paraId="6A543E13" w14:textId="77777777" w:rsidR="00F016A2" w:rsidRPr="00521A49" w:rsidRDefault="000B5F5E"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Да</w:t>
            </w:r>
          </w:p>
          <w:p w14:paraId="3CDE4DF2" w14:textId="77777777" w:rsidR="00F016A2" w:rsidRPr="00521A49" w:rsidRDefault="000B5F5E"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Нет</w:t>
            </w:r>
          </w:p>
        </w:tc>
      </w:tr>
    </w:tbl>
    <w:p w14:paraId="23CC6F1D"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40F1FB93" w14:textId="77777777" w:rsidTr="006D2CDF">
        <w:tc>
          <w:tcPr>
            <w:tcW w:w="2837" w:type="dxa"/>
            <w:shd w:val="clear" w:color="auto" w:fill="D9E2F3"/>
            <w:vAlign w:val="center"/>
          </w:tcPr>
          <w:p w14:paraId="74CF70B1"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r w:rsidRPr="00521A49">
              <w:rPr>
                <w:rFonts w:ascii="Sylfaen" w:eastAsia="GHEA Grapalat" w:hAnsi="Sylfaen" w:cs="Courier New"/>
                <w:color w:val="000000"/>
              </w:rPr>
              <w:t> </w:t>
            </w:r>
            <w:r w:rsidRPr="00521A49">
              <w:rPr>
                <w:rFonts w:ascii="GHEA Grapalat" w:eastAsia="GHEA Grapalat" w:hAnsi="GHEA Grapalat" w:cs="GHEA Grapalat"/>
                <w:color w:val="000000"/>
              </w:rPr>
              <w:t>электронной почты</w:t>
            </w:r>
          </w:p>
        </w:tc>
        <w:tc>
          <w:tcPr>
            <w:tcW w:w="6180" w:type="dxa"/>
            <w:vAlign w:val="center"/>
          </w:tcPr>
          <w:p w14:paraId="5523293D"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7056D1B" w14:textId="77777777" w:rsidTr="006D2CDF">
        <w:tc>
          <w:tcPr>
            <w:tcW w:w="2837" w:type="dxa"/>
            <w:shd w:val="clear" w:color="auto" w:fill="D9E2F3"/>
            <w:vAlign w:val="center"/>
          </w:tcPr>
          <w:p w14:paraId="1E4D1E41"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телефона</w:t>
            </w:r>
          </w:p>
        </w:tc>
        <w:tc>
          <w:tcPr>
            <w:tcW w:w="6180" w:type="dxa"/>
            <w:vAlign w:val="center"/>
          </w:tcPr>
          <w:p w14:paraId="0F8E7404" w14:textId="77777777" w:rsidR="00F016A2" w:rsidRPr="00521A49" w:rsidRDefault="00F016A2" w:rsidP="00962010">
            <w:pPr>
              <w:spacing w:before="240" w:after="240"/>
              <w:rPr>
                <w:rFonts w:ascii="GHEA Grapalat" w:eastAsia="GHEA Grapalat" w:hAnsi="GHEA Grapalat" w:cs="GHEA Grapalat"/>
              </w:rPr>
            </w:pPr>
          </w:p>
        </w:tc>
      </w:tr>
    </w:tbl>
    <w:p w14:paraId="563792BA" w14:textId="77777777" w:rsidR="00F016A2" w:rsidRPr="00521A49" w:rsidRDefault="00F016A2" w:rsidP="00962010">
      <w:pPr>
        <w:ind w:left="792"/>
        <w:rPr>
          <w:rFonts w:ascii="GHEA Grapalat" w:eastAsia="GHEA Grapalat" w:hAnsi="GHEA Grapalat" w:cs="GHEA Grapalat"/>
          <w:i/>
          <w:color w:val="000000"/>
        </w:rPr>
      </w:pPr>
    </w:p>
    <w:p w14:paraId="2D04D552"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Промежуточные юридические лица</w:t>
      </w:r>
    </w:p>
    <w:p w14:paraId="2D7865E9"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75A027AF" w14:textId="77777777" w:rsidTr="006D2CDF">
        <w:tc>
          <w:tcPr>
            <w:tcW w:w="2835" w:type="dxa"/>
            <w:shd w:val="clear" w:color="auto" w:fill="D9E2F3"/>
            <w:vAlign w:val="center"/>
          </w:tcPr>
          <w:p w14:paraId="7EEA5B2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7FB8F51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E59A69C" w14:textId="77777777" w:rsidTr="006D2CDF">
        <w:tc>
          <w:tcPr>
            <w:tcW w:w="2835" w:type="dxa"/>
            <w:shd w:val="clear" w:color="auto" w:fill="D9E2F3"/>
            <w:vAlign w:val="center"/>
          </w:tcPr>
          <w:p w14:paraId="1C1F4FC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14:paraId="78451C3F"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E04E295" w14:textId="77777777" w:rsidTr="006D2CDF">
        <w:tc>
          <w:tcPr>
            <w:tcW w:w="2835" w:type="dxa"/>
            <w:shd w:val="clear" w:color="auto" w:fill="D9E2F3"/>
            <w:vAlign w:val="center"/>
          </w:tcPr>
          <w:p w14:paraId="20595CC1"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1F4826C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340E8EB" w14:textId="77777777" w:rsidTr="006D2CDF">
        <w:tc>
          <w:tcPr>
            <w:tcW w:w="2835" w:type="dxa"/>
            <w:shd w:val="clear" w:color="auto" w:fill="D9E2F3"/>
            <w:vAlign w:val="center"/>
          </w:tcPr>
          <w:p w14:paraId="0C7547BF"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0A4E2728"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029CCC1" w14:textId="77777777" w:rsidTr="006D2CDF">
        <w:tc>
          <w:tcPr>
            <w:tcW w:w="2835" w:type="dxa"/>
            <w:shd w:val="clear" w:color="auto" w:fill="D9E2F3"/>
            <w:vAlign w:val="center"/>
          </w:tcPr>
          <w:p w14:paraId="1C3472D7"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14:paraId="2326522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3486D5F" w14:textId="77777777" w:rsidTr="006D2CDF">
        <w:tc>
          <w:tcPr>
            <w:tcW w:w="2835" w:type="dxa"/>
            <w:shd w:val="clear" w:color="auto" w:fill="D9E2F3"/>
            <w:vAlign w:val="center"/>
          </w:tcPr>
          <w:p w14:paraId="2EA0B8E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14:paraId="66E1E62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B2D3229" w14:textId="77777777" w:rsidTr="006D2CDF">
        <w:tc>
          <w:tcPr>
            <w:tcW w:w="2835" w:type="dxa"/>
            <w:shd w:val="clear" w:color="auto" w:fill="D9E2F3"/>
            <w:vAlign w:val="center"/>
          </w:tcPr>
          <w:p w14:paraId="0C989641"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C8ECB1" w14:textId="77777777" w:rsidR="00F016A2" w:rsidRPr="00521A49" w:rsidRDefault="00F016A2" w:rsidP="00962010">
            <w:pPr>
              <w:spacing w:before="240" w:after="240"/>
              <w:rPr>
                <w:rFonts w:ascii="GHEA Grapalat" w:eastAsia="GHEA Grapalat" w:hAnsi="GHEA Grapalat" w:cs="GHEA Grapalat"/>
              </w:rPr>
            </w:pPr>
          </w:p>
        </w:tc>
      </w:tr>
    </w:tbl>
    <w:p w14:paraId="4FEA20B7"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57A16193" w14:textId="77777777" w:rsidTr="006D2CDF">
        <w:trPr>
          <w:trHeight w:val="853"/>
        </w:trPr>
        <w:tc>
          <w:tcPr>
            <w:tcW w:w="2835" w:type="dxa"/>
            <w:vMerge w:val="restart"/>
            <w:shd w:val="clear" w:color="auto" w:fill="D9E2F3"/>
            <w:vAlign w:val="center"/>
          </w:tcPr>
          <w:p w14:paraId="63F5F3CE"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Имя и фамилия реального бенефициара (бенефициаров), для которого организация является промежуточным </w:t>
            </w:r>
            <w:r w:rsidRPr="00521A49">
              <w:rPr>
                <w:rFonts w:ascii="GHEA Grapalat" w:eastAsia="GHEA Grapalat" w:hAnsi="GHEA Grapalat" w:cs="GHEA Grapalat"/>
                <w:color w:val="000000"/>
              </w:rPr>
              <w:lastRenderedPageBreak/>
              <w:t>юридическим лицом</w:t>
            </w:r>
          </w:p>
        </w:tc>
        <w:tc>
          <w:tcPr>
            <w:tcW w:w="6180" w:type="dxa"/>
          </w:tcPr>
          <w:p w14:paraId="6D97122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10FDBF8" w14:textId="77777777" w:rsidTr="006D2CDF">
        <w:trPr>
          <w:trHeight w:val="850"/>
        </w:trPr>
        <w:tc>
          <w:tcPr>
            <w:tcW w:w="2835" w:type="dxa"/>
            <w:vMerge/>
            <w:shd w:val="clear" w:color="auto" w:fill="D9E2F3"/>
            <w:vAlign w:val="center"/>
          </w:tcPr>
          <w:p w14:paraId="65292FC6"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781AA3E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E860E67" w14:textId="77777777" w:rsidTr="006D2CDF">
        <w:trPr>
          <w:trHeight w:val="850"/>
        </w:trPr>
        <w:tc>
          <w:tcPr>
            <w:tcW w:w="2835" w:type="dxa"/>
            <w:vMerge/>
            <w:shd w:val="clear" w:color="auto" w:fill="D9E2F3"/>
            <w:vAlign w:val="center"/>
          </w:tcPr>
          <w:p w14:paraId="48769255"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07D8AD8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1496904" w14:textId="77777777" w:rsidTr="006D2CDF">
        <w:trPr>
          <w:trHeight w:val="850"/>
        </w:trPr>
        <w:tc>
          <w:tcPr>
            <w:tcW w:w="2835" w:type="dxa"/>
            <w:vMerge/>
            <w:shd w:val="clear" w:color="auto" w:fill="D9E2F3"/>
            <w:vAlign w:val="center"/>
          </w:tcPr>
          <w:p w14:paraId="17E350A6"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0699B1DF"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FC6A65A" w14:textId="77777777" w:rsidTr="006D2CDF">
        <w:trPr>
          <w:trHeight w:val="850"/>
        </w:trPr>
        <w:tc>
          <w:tcPr>
            <w:tcW w:w="2835" w:type="dxa"/>
            <w:vMerge/>
            <w:shd w:val="clear" w:color="auto" w:fill="D9E2F3"/>
            <w:vAlign w:val="center"/>
          </w:tcPr>
          <w:p w14:paraId="084E905A"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490494A0" w14:textId="77777777" w:rsidR="00F016A2" w:rsidRPr="00521A49" w:rsidRDefault="00F016A2" w:rsidP="00962010">
            <w:pPr>
              <w:spacing w:before="240" w:after="240"/>
              <w:rPr>
                <w:rFonts w:ascii="GHEA Grapalat" w:eastAsia="GHEA Grapalat" w:hAnsi="GHEA Grapalat" w:cs="GHEA Grapalat"/>
              </w:rPr>
            </w:pPr>
          </w:p>
        </w:tc>
      </w:tr>
    </w:tbl>
    <w:p w14:paraId="12E89793"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rPr>
      </w:pPr>
      <w:r w:rsidRPr="00521A49">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439C4733" w14:textId="77777777" w:rsidTr="006D2CDF">
        <w:tc>
          <w:tcPr>
            <w:tcW w:w="2835" w:type="dxa"/>
            <w:shd w:val="clear" w:color="auto" w:fill="D9E2F3"/>
            <w:vAlign w:val="center"/>
          </w:tcPr>
          <w:p w14:paraId="000BA3D2"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14:paraId="5998525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A70D700" w14:textId="77777777" w:rsidTr="006D2CDF">
        <w:tc>
          <w:tcPr>
            <w:tcW w:w="2835" w:type="dxa"/>
            <w:shd w:val="clear" w:color="auto" w:fill="D9E2F3"/>
            <w:vAlign w:val="center"/>
          </w:tcPr>
          <w:p w14:paraId="5D64445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Ссылка на документы, наличествующие на бирже</w:t>
            </w:r>
          </w:p>
        </w:tc>
        <w:tc>
          <w:tcPr>
            <w:tcW w:w="6180" w:type="dxa"/>
            <w:vAlign w:val="center"/>
          </w:tcPr>
          <w:p w14:paraId="6A9ED57C" w14:textId="77777777" w:rsidR="00F016A2" w:rsidRPr="00521A49" w:rsidRDefault="00F016A2" w:rsidP="00962010">
            <w:pPr>
              <w:spacing w:before="240" w:after="240"/>
              <w:rPr>
                <w:rFonts w:ascii="GHEA Grapalat" w:eastAsia="GHEA Grapalat" w:hAnsi="GHEA Grapalat" w:cs="GHEA Grapalat"/>
              </w:rPr>
            </w:pPr>
          </w:p>
        </w:tc>
      </w:tr>
    </w:tbl>
    <w:p w14:paraId="05F51CDB" w14:textId="77777777" w:rsidR="00F016A2" w:rsidRPr="00521A49" w:rsidRDefault="00F016A2" w:rsidP="00962010">
      <w:pPr>
        <w:spacing w:before="240"/>
        <w:rPr>
          <w:rFonts w:ascii="GHEA Grapalat" w:eastAsia="GHEA Grapalat" w:hAnsi="GHEA Grapalat" w:cs="GHEA Grapalat"/>
          <w:i/>
        </w:rPr>
      </w:pPr>
    </w:p>
    <w:p w14:paraId="2760A8B8" w14:textId="77777777" w:rsidR="00F016A2" w:rsidRPr="00521A49" w:rsidRDefault="00F016A2" w:rsidP="00962010">
      <w:pPr>
        <w:pStyle w:val="ListParagraph"/>
        <w:numPr>
          <w:ilvl w:val="0"/>
          <w:numId w:val="25"/>
        </w:numPr>
        <w:rPr>
          <w:rFonts w:ascii="GHEA Grapalat" w:eastAsia="GHEA Grapalat" w:hAnsi="GHEA Grapalat" w:cs="GHEA Grapalat"/>
          <w:b/>
          <w:color w:val="000000"/>
        </w:rPr>
      </w:pPr>
      <w:r w:rsidRPr="00521A49">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8130"/>
      </w:tblGrid>
      <w:tr w:rsidR="00F016A2" w:rsidRPr="00521A49" w14:paraId="15A24814" w14:textId="77777777" w:rsidTr="008E1E2D">
        <w:trPr>
          <w:trHeight w:val="97"/>
        </w:trPr>
        <w:tc>
          <w:tcPr>
            <w:tcW w:w="8130" w:type="dxa"/>
            <w:shd w:val="clear" w:color="auto" w:fill="DBE5F1" w:themeFill="accent1" w:themeFillTint="33"/>
          </w:tcPr>
          <w:p w14:paraId="4235664C" w14:textId="77777777" w:rsidR="00F016A2" w:rsidRPr="00521A49" w:rsidRDefault="00F016A2" w:rsidP="00962010">
            <w:p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521A49" w14:paraId="4B621416" w14:textId="77777777" w:rsidTr="008E1E2D">
        <w:trPr>
          <w:trHeight w:val="6862"/>
        </w:trPr>
        <w:tc>
          <w:tcPr>
            <w:tcW w:w="8130" w:type="dxa"/>
          </w:tcPr>
          <w:p w14:paraId="0DB3F246" w14:textId="77777777" w:rsidR="00F016A2" w:rsidRPr="00521A49" w:rsidRDefault="00F016A2" w:rsidP="00962010">
            <w:pPr>
              <w:rPr>
                <w:rFonts w:ascii="GHEA Grapalat" w:eastAsia="GHEA Grapalat" w:hAnsi="GHEA Grapalat" w:cs="GHEA Grapalat"/>
                <w:b/>
                <w:color w:val="000000"/>
              </w:rPr>
            </w:pPr>
          </w:p>
        </w:tc>
      </w:tr>
    </w:tbl>
    <w:p w14:paraId="0CA973BA" w14:textId="77777777" w:rsidR="00F016A2" w:rsidRPr="00521A49" w:rsidRDefault="00F016A2" w:rsidP="00962010">
      <w:pPr>
        <w:rPr>
          <w:rFonts w:ascii="GHEA Grapalat" w:eastAsia="GHEA Grapalat" w:hAnsi="GHEA Grapalat" w:cs="GHEA Grapalat"/>
          <w:b/>
          <w:color w:val="000000"/>
        </w:rPr>
      </w:pPr>
    </w:p>
    <w:p w14:paraId="5BC950FA" w14:textId="77777777" w:rsidR="00F016A2" w:rsidRPr="00521A49" w:rsidRDefault="00F016A2" w:rsidP="00962010">
      <w:pPr>
        <w:rPr>
          <w:rFonts w:ascii="GHEA Grapalat" w:hAnsi="GHEA Grapalat"/>
          <w:b/>
        </w:rPr>
      </w:pPr>
    </w:p>
    <w:p w14:paraId="55347FAE" w14:textId="77777777" w:rsidR="00873640" w:rsidRPr="00521A49" w:rsidRDefault="00873640">
      <w:pPr>
        <w:rPr>
          <w:rFonts w:ascii="GHEA Grapalat" w:hAnsi="GHEA Grapalat"/>
          <w:b/>
        </w:rPr>
      </w:pPr>
      <w:r w:rsidRPr="00521A49">
        <w:rPr>
          <w:rFonts w:ascii="GHEA Grapalat" w:hAnsi="GHEA Grapalat"/>
          <w:b/>
        </w:rPr>
        <w:br w:type="page"/>
      </w:r>
    </w:p>
    <w:p w14:paraId="5A130F86" w14:textId="77777777" w:rsidR="00F016A2" w:rsidRPr="00521A49" w:rsidRDefault="00F016A2" w:rsidP="00962010">
      <w:pPr>
        <w:spacing w:line="360" w:lineRule="auto"/>
        <w:contextualSpacing/>
        <w:jc w:val="center"/>
        <w:rPr>
          <w:rFonts w:ascii="GHEA Grapalat" w:hAnsi="GHEA Grapalat"/>
          <w:b/>
          <w:lang w:val="hy-AM"/>
        </w:rPr>
      </w:pPr>
      <w:r w:rsidRPr="00521A49">
        <w:rPr>
          <w:rFonts w:ascii="GHEA Grapalat" w:hAnsi="GHEA Grapalat"/>
          <w:b/>
        </w:rPr>
        <w:lastRenderedPageBreak/>
        <w:t>Порядок заполнения декларации</w:t>
      </w:r>
    </w:p>
    <w:p w14:paraId="2847754D" w14:textId="77777777" w:rsidR="00F016A2" w:rsidRPr="00521A49" w:rsidRDefault="00F016A2" w:rsidP="00962010">
      <w:pPr>
        <w:pStyle w:val="ListParagraph"/>
        <w:numPr>
          <w:ilvl w:val="0"/>
          <w:numId w:val="26"/>
        </w:numPr>
        <w:spacing w:after="200" w:line="360" w:lineRule="auto"/>
        <w:ind w:left="0"/>
        <w:contextualSpacing/>
        <w:jc w:val="both"/>
        <w:rPr>
          <w:rFonts w:ascii="GHEA Grapalat" w:hAnsi="GHEA Grapalat"/>
        </w:rPr>
      </w:pPr>
      <w:r w:rsidRPr="00521A49">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586BDAD8" w14:textId="77777777" w:rsidR="00F016A2" w:rsidRPr="00521A49" w:rsidRDefault="00F016A2" w:rsidP="00962010">
      <w:pPr>
        <w:pStyle w:val="ListParagraph"/>
        <w:numPr>
          <w:ilvl w:val="0"/>
          <w:numId w:val="27"/>
        </w:numPr>
        <w:spacing w:after="200" w:line="360" w:lineRule="auto"/>
        <w:ind w:left="0" w:firstLine="142"/>
        <w:contextualSpacing/>
        <w:jc w:val="both"/>
        <w:rPr>
          <w:rFonts w:ascii="GHEA Grapalat" w:hAnsi="GHEA Grapalat"/>
        </w:rPr>
      </w:pPr>
      <w:r w:rsidRPr="00521A49">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3CB7826F" w14:textId="77777777" w:rsidR="00F016A2" w:rsidRPr="00521A49" w:rsidRDefault="00F016A2" w:rsidP="00962010">
      <w:pPr>
        <w:pStyle w:val="ListParagraph"/>
        <w:numPr>
          <w:ilvl w:val="0"/>
          <w:numId w:val="27"/>
        </w:numPr>
        <w:spacing w:after="200" w:line="360" w:lineRule="auto"/>
        <w:contextualSpacing/>
        <w:jc w:val="both"/>
        <w:rPr>
          <w:rFonts w:ascii="GHEA Grapalat" w:hAnsi="GHEA Grapalat"/>
        </w:rPr>
      </w:pPr>
      <w:r w:rsidRPr="00521A49">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6713C0BA" w14:textId="77777777" w:rsidR="00F016A2" w:rsidRPr="00521A49" w:rsidRDefault="00F016A2" w:rsidP="00962010">
      <w:pPr>
        <w:pStyle w:val="ListParagraph"/>
        <w:numPr>
          <w:ilvl w:val="0"/>
          <w:numId w:val="27"/>
        </w:numPr>
        <w:spacing w:after="200" w:line="360" w:lineRule="auto"/>
        <w:ind w:left="0" w:firstLine="0"/>
        <w:contextualSpacing/>
        <w:jc w:val="both"/>
        <w:rPr>
          <w:rFonts w:ascii="GHEA Grapalat" w:hAnsi="GHEA Grapalat"/>
        </w:rPr>
      </w:pPr>
      <w:r w:rsidRPr="00521A49">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7BD588B1" w14:textId="77777777" w:rsidR="00F016A2" w:rsidRPr="00521A49" w:rsidRDefault="00F016A2" w:rsidP="00962010">
      <w:pPr>
        <w:pStyle w:val="ListParagraph"/>
        <w:numPr>
          <w:ilvl w:val="0"/>
          <w:numId w:val="26"/>
        </w:numPr>
        <w:spacing w:after="200" w:line="360" w:lineRule="auto"/>
        <w:ind w:left="142" w:hanging="284"/>
        <w:contextualSpacing/>
        <w:jc w:val="both"/>
        <w:rPr>
          <w:rFonts w:ascii="GHEA Grapalat" w:hAnsi="GHEA Grapalat"/>
        </w:rPr>
      </w:pPr>
      <w:r w:rsidRPr="00521A49">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9E9E86F" w14:textId="77777777" w:rsidR="00F016A2" w:rsidRPr="00521A49" w:rsidRDefault="00F016A2" w:rsidP="00962010">
      <w:pPr>
        <w:pStyle w:val="ListParagraph"/>
        <w:numPr>
          <w:ilvl w:val="0"/>
          <w:numId w:val="28"/>
        </w:numPr>
        <w:spacing w:after="200" w:line="360" w:lineRule="auto"/>
        <w:contextualSpacing/>
        <w:jc w:val="both"/>
        <w:rPr>
          <w:rFonts w:ascii="GHEA Grapalat" w:hAnsi="GHEA Grapalat"/>
        </w:rPr>
      </w:pPr>
      <w:r w:rsidRPr="00521A49">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2D86C729" w14:textId="77777777" w:rsidR="00F016A2" w:rsidRPr="00521A49" w:rsidRDefault="00F016A2" w:rsidP="00962010">
      <w:pPr>
        <w:pStyle w:val="ListParagraph"/>
        <w:numPr>
          <w:ilvl w:val="0"/>
          <w:numId w:val="28"/>
        </w:numPr>
        <w:spacing w:after="200" w:line="360" w:lineRule="auto"/>
        <w:contextualSpacing/>
        <w:jc w:val="both"/>
        <w:rPr>
          <w:rFonts w:ascii="GHEA Grapalat" w:hAnsi="GHEA Grapalat"/>
        </w:rPr>
      </w:pPr>
      <w:r w:rsidRPr="00521A49">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w:t>
      </w:r>
      <w:r w:rsidRPr="00521A49">
        <w:rPr>
          <w:rFonts w:ascii="GHEA Grapalat" w:hAnsi="GHEA Grapalat"/>
        </w:rPr>
        <w:lastRenderedPageBreak/>
        <w:t>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6934BC2" w14:textId="77777777" w:rsidR="00F016A2" w:rsidRPr="00521A49" w:rsidRDefault="00F016A2" w:rsidP="00962010">
      <w:pPr>
        <w:pStyle w:val="ListParagraph"/>
        <w:numPr>
          <w:ilvl w:val="0"/>
          <w:numId w:val="28"/>
        </w:numPr>
        <w:spacing w:after="200" w:line="360" w:lineRule="auto"/>
        <w:contextualSpacing/>
        <w:jc w:val="both"/>
        <w:rPr>
          <w:rFonts w:ascii="GHEA Grapalat" w:hAnsi="GHEA Grapalat"/>
        </w:rPr>
      </w:pPr>
      <w:r w:rsidRPr="00521A49">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BCE1F79" w14:textId="77777777" w:rsidR="00F016A2" w:rsidRPr="00521A49" w:rsidRDefault="00F016A2" w:rsidP="00962010">
      <w:pPr>
        <w:pStyle w:val="ListParagraph"/>
        <w:numPr>
          <w:ilvl w:val="0"/>
          <w:numId w:val="26"/>
        </w:numPr>
        <w:spacing w:after="200" w:line="360" w:lineRule="auto"/>
        <w:ind w:left="0"/>
        <w:contextualSpacing/>
        <w:jc w:val="both"/>
        <w:rPr>
          <w:rFonts w:ascii="GHEA Grapalat" w:hAnsi="GHEA Grapalat"/>
        </w:rPr>
      </w:pPr>
      <w:r w:rsidRPr="00521A49">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521A49">
        <w:rPr>
          <w:rFonts w:ascii="GHEA Grapalat" w:eastAsia="MS Mincho" w:hAnsi="MS Mincho" w:cs="MS Mincho"/>
        </w:rPr>
        <w:t>․</w:t>
      </w:r>
    </w:p>
    <w:p w14:paraId="2D9A6888" w14:textId="77777777" w:rsidR="00F016A2" w:rsidRPr="00521A49" w:rsidRDefault="00F016A2" w:rsidP="00962010">
      <w:pPr>
        <w:pStyle w:val="ListParagraph"/>
        <w:numPr>
          <w:ilvl w:val="0"/>
          <w:numId w:val="29"/>
        </w:numPr>
        <w:spacing w:after="200" w:line="360" w:lineRule="auto"/>
        <w:ind w:left="0" w:hanging="426"/>
        <w:contextualSpacing/>
        <w:jc w:val="both"/>
        <w:rPr>
          <w:rFonts w:ascii="GHEA Grapalat" w:hAnsi="GHEA Grapalat"/>
        </w:rPr>
      </w:pPr>
      <w:r w:rsidRPr="00521A49">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7A901C0" w14:textId="77777777" w:rsidR="00F016A2" w:rsidRPr="00521A49" w:rsidRDefault="00F016A2" w:rsidP="008E1E2D">
      <w:pPr>
        <w:spacing w:line="360" w:lineRule="auto"/>
        <w:ind w:left="-142"/>
        <w:contextualSpacing/>
        <w:jc w:val="both"/>
        <w:rPr>
          <w:rFonts w:ascii="GHEA Grapalat" w:hAnsi="GHEA Grapalat"/>
        </w:rPr>
      </w:pPr>
      <w:r w:rsidRPr="00521A49">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9B4DC25" w14:textId="77777777" w:rsidR="00F016A2" w:rsidRPr="00521A49" w:rsidRDefault="00F016A2" w:rsidP="008E1E2D">
      <w:pPr>
        <w:pStyle w:val="ListParagraph"/>
        <w:numPr>
          <w:ilvl w:val="0"/>
          <w:numId w:val="26"/>
        </w:numPr>
        <w:spacing w:after="200" w:line="360" w:lineRule="auto"/>
        <w:ind w:left="142" w:hanging="142"/>
        <w:contextualSpacing/>
        <w:jc w:val="both"/>
        <w:rPr>
          <w:rFonts w:ascii="GHEA Grapalat" w:hAnsi="GHEA Grapalat"/>
        </w:rPr>
      </w:pPr>
      <w:r w:rsidRPr="00521A49">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21A49">
        <w:rPr>
          <w:rFonts w:ascii="GHEA Grapalat" w:eastAsia="MS Mincho" w:hAnsi="MS Mincho" w:cs="MS Mincho"/>
        </w:rPr>
        <w:t>․</w:t>
      </w:r>
    </w:p>
    <w:p w14:paraId="3A6E5687" w14:textId="77777777" w:rsidR="00F016A2" w:rsidRPr="00521A49" w:rsidRDefault="00F016A2" w:rsidP="008E1E2D">
      <w:pPr>
        <w:pStyle w:val="ListParagraph"/>
        <w:numPr>
          <w:ilvl w:val="0"/>
          <w:numId w:val="30"/>
        </w:numPr>
        <w:spacing w:after="200" w:line="360" w:lineRule="auto"/>
        <w:ind w:left="0" w:hanging="142"/>
        <w:contextualSpacing/>
        <w:jc w:val="both"/>
        <w:rPr>
          <w:rFonts w:ascii="GHEA Grapalat" w:hAnsi="GHEA Grapalat"/>
        </w:rPr>
      </w:pPr>
      <w:r w:rsidRPr="00521A49">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35FA3FC7" w14:textId="77777777" w:rsidR="00F016A2" w:rsidRPr="00521A49" w:rsidRDefault="00F016A2" w:rsidP="008E1E2D">
      <w:pPr>
        <w:spacing w:line="360" w:lineRule="auto"/>
        <w:contextualSpacing/>
        <w:jc w:val="both"/>
        <w:rPr>
          <w:rFonts w:ascii="GHEA Grapalat" w:hAnsi="GHEA Grapalat"/>
          <w:highlight w:val="yellow"/>
        </w:rPr>
      </w:pPr>
      <w:r w:rsidRPr="00521A49">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5C6D7AC0" w14:textId="77777777"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3) в подразделе "Адрес учета лица" заполняется адрес места учета реального бенефициара;</w:t>
      </w:r>
    </w:p>
    <w:p w14:paraId="6F0B0033" w14:textId="77777777"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4138650" w14:textId="77777777" w:rsidR="00F016A2" w:rsidRPr="00521A49" w:rsidRDefault="00F016A2" w:rsidP="008E1E2D">
      <w:pPr>
        <w:spacing w:line="360" w:lineRule="auto"/>
        <w:ind w:firstLine="142"/>
        <w:contextualSpacing/>
        <w:jc w:val="both"/>
        <w:rPr>
          <w:rFonts w:ascii="GHEA Grapalat" w:hAnsi="GHEA Grapalat"/>
        </w:rPr>
      </w:pPr>
      <w:r w:rsidRPr="00521A49">
        <w:rPr>
          <w:rFonts w:ascii="GHEA Grapalat" w:hAnsi="GHEA Grapalat"/>
        </w:rPr>
        <w:t xml:space="preserve">5) подраздел "Основания </w:t>
      </w:r>
      <w:r w:rsidRPr="00521A49">
        <w:rPr>
          <w:rFonts w:ascii="GHEA Grapalat" w:eastAsiaTheme="minorHAnsi" w:hAnsi="GHEA Grapalat" w:cstheme="minorBidi"/>
        </w:rPr>
        <w:t>являться</w:t>
      </w:r>
      <w:r w:rsidRPr="00521A49">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4C146030" w14:textId="77777777"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w:t>
      </w:r>
      <w:r w:rsidRPr="00521A49">
        <w:rPr>
          <w:rFonts w:ascii="GHEA Grapalat" w:hAnsi="GHEA Grapalat"/>
        </w:rPr>
        <w:lastRenderedPageBreak/>
        <w:t xml:space="preserve">владеющего долей (акциями, паем) физического лица и Организации. В поле "Размер участия" указывается размер участия в уставном капитале </w:t>
      </w:r>
      <w:r w:rsidRPr="00521A49">
        <w:rPr>
          <w:rFonts w:ascii="GHEA Grapalat" w:hAnsi="GHEA Grapalat"/>
          <w:lang w:val="hy-AM"/>
        </w:rPr>
        <w:t>Օ</w:t>
      </w:r>
      <w:r w:rsidRPr="00521A49">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521A49">
        <w:rPr>
          <w:rFonts w:ascii="GHEA Grapalat" w:hAnsi="GHEA Grapalat"/>
          <w:lang w:val="hy-AM"/>
        </w:rPr>
        <w:t>Օ</w:t>
      </w:r>
      <w:r w:rsidRPr="00521A49">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21A49">
        <w:rPr>
          <w:rFonts w:ascii="GHEA Grapalat" w:hAnsi="GHEA Grapalat"/>
          <w:lang w:val="hy-AM"/>
        </w:rPr>
        <w:t>Օ</w:t>
      </w:r>
      <w:r w:rsidRPr="00521A49">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521A49">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44BAE2F6" w14:textId="77777777"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rPr>
        <w:t xml:space="preserve">б. 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этого подраздела делается отметка, если лицо по смыслу пункта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но контролирует </w:t>
      </w:r>
      <w:r w:rsidRPr="00521A49">
        <w:rPr>
          <w:rFonts w:ascii="GHEA Grapalat" w:hAnsi="GHEA Grapalat"/>
          <w:lang w:val="hy-AM"/>
        </w:rPr>
        <w:t>Օ</w:t>
      </w:r>
      <w:r w:rsidRPr="00521A49">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50A1C2D2"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в</w:t>
      </w:r>
      <w:r w:rsidRPr="00521A49">
        <w:rPr>
          <w:rFonts w:ascii="GHEA Grapalat" w:hAnsi="GHEA Grapalat"/>
          <w:lang w:val="hy-AM"/>
        </w:rPr>
        <w:t xml:space="preserve">. </w:t>
      </w:r>
      <w:r w:rsidRPr="00521A49">
        <w:rPr>
          <w:rFonts w:ascii="GHEA Grapalat" w:hAnsi="GHEA Grapalat"/>
        </w:rPr>
        <w:t>в</w:t>
      </w:r>
      <w:r w:rsidRPr="00521A49">
        <w:rPr>
          <w:rFonts w:ascii="GHEA Grapalat" w:hAnsi="GHEA Grapalat"/>
          <w:lang w:val="hy-AM"/>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21A49">
        <w:rPr>
          <w:rFonts w:ascii="GHEA Grapalat" w:hAnsi="GHEA Grapalat"/>
        </w:rPr>
        <w:t>О</w:t>
      </w:r>
      <w:r w:rsidRPr="00521A49">
        <w:rPr>
          <w:rFonts w:ascii="GHEA Grapalat" w:hAnsi="GHEA Grapalat"/>
          <w:lang w:val="hy-AM"/>
        </w:rPr>
        <w:t xml:space="preserve">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и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этого подраздела</w:t>
      </w:r>
      <w:r w:rsidRPr="00521A49">
        <w:rPr>
          <w:rFonts w:ascii="GHEA Grapalat" w:hAnsi="GHEA Grapalat"/>
        </w:rPr>
        <w:t>.</w:t>
      </w:r>
    </w:p>
    <w:p w14:paraId="68BBC8C1" w14:textId="77777777" w:rsidR="00F016A2" w:rsidRPr="00521A49" w:rsidRDefault="00F016A2" w:rsidP="00962010">
      <w:pPr>
        <w:spacing w:line="360" w:lineRule="auto"/>
        <w:contextualSpacing/>
        <w:jc w:val="both"/>
        <w:rPr>
          <w:rFonts w:ascii="GHEA Grapalat" w:hAnsi="GHEA Grapalat" w:cs="Cambria Math"/>
        </w:rPr>
      </w:pPr>
      <w:r w:rsidRPr="00521A49">
        <w:rPr>
          <w:rFonts w:ascii="GHEA Grapalat" w:hAnsi="GHEA Grapalat"/>
          <w:lang w:val="hy-AM"/>
        </w:rPr>
        <w:t xml:space="preserve">6) </w:t>
      </w:r>
      <w:r w:rsidRPr="00521A49">
        <w:rPr>
          <w:rFonts w:ascii="GHEA Grapalat" w:hAnsi="GHEA Grapalat"/>
        </w:rPr>
        <w:t>П</w:t>
      </w:r>
      <w:r w:rsidRPr="00521A49">
        <w:rPr>
          <w:rFonts w:ascii="GHEA Grapalat" w:hAnsi="GHEA Grapalat"/>
          <w:lang w:val="hy-AM"/>
        </w:rPr>
        <w:t xml:space="preserve">одраздел </w:t>
      </w:r>
      <w:r w:rsidRPr="00521A49">
        <w:rPr>
          <w:rFonts w:ascii="GHEA Grapalat" w:eastAsia="GHEA Grapalat" w:hAnsi="GHEA Grapalat" w:cs="GHEA Grapalat"/>
        </w:rPr>
        <w:t>"</w:t>
      </w:r>
      <w:r w:rsidRPr="00521A49">
        <w:rPr>
          <w:rFonts w:ascii="GHEA Grapalat" w:hAnsi="GHEA Grapalat"/>
        </w:rPr>
        <w:t>О</w:t>
      </w:r>
      <w:r w:rsidRPr="00521A49">
        <w:rPr>
          <w:rFonts w:ascii="GHEA Grapalat" w:hAnsi="GHEA Grapalat"/>
          <w:lang w:val="hy-AM"/>
        </w:rPr>
        <w:t xml:space="preserve">снования </w:t>
      </w:r>
      <w:r w:rsidRPr="00521A49">
        <w:rPr>
          <w:rFonts w:ascii="GHEA Grapalat" w:hAnsi="GHEA Grapalat"/>
        </w:rPr>
        <w:t>являться</w:t>
      </w:r>
      <w:r w:rsidRPr="00521A49">
        <w:rPr>
          <w:rFonts w:ascii="GHEA Grapalat" w:hAnsi="GHEA Grapalat"/>
          <w:lang w:val="hy-AM"/>
        </w:rPr>
        <w:t xml:space="preserve"> реальн</w:t>
      </w:r>
      <w:r w:rsidRPr="00521A49">
        <w:rPr>
          <w:rFonts w:ascii="GHEA Grapalat" w:hAnsi="GHEA Grapalat"/>
        </w:rPr>
        <w:t>ым</w:t>
      </w:r>
      <w:r w:rsidRPr="00521A49">
        <w:rPr>
          <w:rFonts w:ascii="GHEA Grapalat" w:hAnsi="GHEA Grapalat"/>
          <w:lang w:val="hy-AM"/>
        </w:rPr>
        <w:t xml:space="preserve"> </w:t>
      </w:r>
      <w:r w:rsidRPr="00521A49">
        <w:rPr>
          <w:rFonts w:ascii="GHEA Grapalat" w:hAnsi="GHEA Grapalat"/>
        </w:rPr>
        <w:t>бенефициаром</w:t>
      </w:r>
      <w:r w:rsidRPr="00521A49">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21A49">
        <w:rPr>
          <w:rFonts w:ascii="GHEA Grapalat" w:hAnsi="GHEA Grapalat"/>
        </w:rPr>
        <w:t xml:space="preserve"> </w:t>
      </w:r>
      <w:r w:rsidRPr="00521A49">
        <w:rPr>
          <w:rFonts w:ascii="GHEA Grapalat" w:hAnsi="GHEA Grapalat"/>
          <w:lang w:val="hy-AM"/>
        </w:rPr>
        <w:t xml:space="preserve">Раскрытие реальных </w:t>
      </w:r>
      <w:r w:rsidRPr="00521A49">
        <w:rPr>
          <w:rFonts w:ascii="GHEA Grapalat" w:hAnsi="GHEA Grapalat"/>
        </w:rPr>
        <w:t>бенефициаров</w:t>
      </w:r>
      <w:r w:rsidRPr="00521A49">
        <w:rPr>
          <w:rFonts w:ascii="GHEA Grapalat" w:hAnsi="GHEA Grapalat"/>
          <w:lang w:val="hy-AM"/>
        </w:rPr>
        <w:t xml:space="preserve"> осуществляется по критериям, установленным Кодексом О недрах</w:t>
      </w:r>
      <w:r w:rsidRPr="00521A49">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21A49">
        <w:rPr>
          <w:rFonts w:ascii="GHEA Grapalat" w:hAnsi="GHEA Grapalat" w:cs="Cambria Math"/>
        </w:rPr>
        <w:t>:</w:t>
      </w:r>
    </w:p>
    <w:p w14:paraId="0711857C"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а. в пункте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w:t>
      </w:r>
      <w:r w:rsidRPr="00521A49">
        <w:rPr>
          <w:rFonts w:ascii="GHEA Grapalat" w:hAnsi="GHEA Grapalat"/>
        </w:rPr>
        <w:lastRenderedPageBreak/>
        <w:t xml:space="preserve">юридического лица в размере 10 и более процентов. Этот подраздел заполняется с учетом правил, установленных абзацем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подпункта 5 пункта 4 настоящего Порядка;</w:t>
      </w:r>
    </w:p>
    <w:p w14:paraId="463A92B4" w14:textId="77777777"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lang w:val="hy-AM"/>
        </w:rPr>
        <w:t xml:space="preserve">б.в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имеет право назначать или </w:t>
      </w:r>
      <w:r w:rsidRPr="00521A49">
        <w:rPr>
          <w:rFonts w:ascii="GHEA Grapalat" w:hAnsi="GHEA Grapalat"/>
        </w:rPr>
        <w:t>отстраня</w:t>
      </w:r>
      <w:r w:rsidRPr="00521A49">
        <w:rPr>
          <w:rFonts w:ascii="GHEA Grapalat" w:hAnsi="GHEA Grapalat"/>
          <w:lang w:val="hy-AM"/>
        </w:rPr>
        <w:t>ть большинство членов органов управления юридического лица;</w:t>
      </w:r>
    </w:p>
    <w:p w14:paraId="501AE71F"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в. В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33216109"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г. в пункте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по смыслу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eastAsia="GHEA Grapalat" w:hAnsi="GHEA Grapalat" w:cs="GHEA Grapalat"/>
          <w:lang w:val="hy-AM"/>
        </w:rPr>
        <w:t xml:space="preserve"> </w:t>
      </w:r>
      <w:r w:rsidRPr="00521A49">
        <w:rPr>
          <w:rFonts w:ascii="GHEA Grapalat" w:hAnsi="GHEA Grapalat"/>
        </w:rPr>
        <w:t>-</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229468C5"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д. в пункте </w:t>
      </w:r>
      <w:r w:rsidRPr="00521A49">
        <w:rPr>
          <w:rFonts w:ascii="GHEA Grapalat" w:eastAsia="GHEA Grapalat" w:hAnsi="GHEA Grapalat" w:cs="GHEA Grapalat"/>
        </w:rPr>
        <w:t>"</w:t>
      </w:r>
      <w:r w:rsidRPr="00521A49">
        <w:rPr>
          <w:rFonts w:ascii="GHEA Grapalat" w:hAnsi="GHEA Grapalat"/>
        </w:rPr>
        <w:t>д</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 xml:space="preserve">" </w:t>
      </w:r>
      <w:r w:rsidRPr="00521A49">
        <w:rPr>
          <w:rFonts w:ascii="GHEA Grapalat" w:hAnsi="GHEA Grapalat"/>
        </w:rPr>
        <w:t xml:space="preserve">-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w:t>
      </w:r>
    </w:p>
    <w:p w14:paraId="32840085"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521A49">
        <w:rPr>
          <w:rFonts w:ascii="GHEA Grapalat" w:hAnsi="GHEA Grapalat"/>
          <w:lang w:val="hy-AM"/>
        </w:rPr>
        <w:t>Օ</w:t>
      </w:r>
      <w:r w:rsidRPr="00521A49">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D14B594" w14:textId="77777777"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eastAsia="GHEA Grapalat" w:hAnsi="GHEA Grapalat" w:cs="GHEA Grapalat"/>
        </w:rPr>
        <w:t>8) в подразделе</w:t>
      </w:r>
      <w:r w:rsidRPr="00521A49">
        <w:rPr>
          <w:rFonts w:ascii="GHEA Grapalat" w:eastAsia="GHEA Grapalat" w:hAnsi="GHEA Grapalat" w:cs="GHEA Grapalat"/>
          <w:lang w:val="hy-AM"/>
        </w:rPr>
        <w:t xml:space="preserve"> </w:t>
      </w:r>
      <w:r w:rsidRPr="00521A49">
        <w:rPr>
          <w:rFonts w:ascii="GHEA Grapalat" w:eastAsia="GHEA Grapalat" w:hAnsi="GHEA Grapalat" w:cs="GHEA Grapalat"/>
        </w:rPr>
        <w:t xml:space="preserve">"Контактные данные реального </w:t>
      </w:r>
      <w:r w:rsidRPr="00521A49">
        <w:rPr>
          <w:rFonts w:ascii="GHEA Grapalat" w:hAnsi="GHEA Grapalat"/>
        </w:rPr>
        <w:t>бенефициара</w:t>
      </w:r>
      <w:r w:rsidRPr="00521A49">
        <w:rPr>
          <w:rFonts w:ascii="GHEA Grapalat" w:eastAsia="GHEA Grapalat" w:hAnsi="GHEA Grapalat" w:cs="GHEA Grapalat"/>
        </w:rPr>
        <w:t xml:space="preserve">" заполняются адрес электронной почты и номер телефона реального </w:t>
      </w:r>
      <w:r w:rsidRPr="00521A49">
        <w:rPr>
          <w:rFonts w:ascii="GHEA Grapalat" w:hAnsi="GHEA Grapalat"/>
        </w:rPr>
        <w:t>бенефициара</w:t>
      </w:r>
      <w:r w:rsidRPr="00521A49">
        <w:rPr>
          <w:rFonts w:ascii="GHEA Grapalat" w:eastAsia="GHEA Grapalat" w:hAnsi="GHEA Grapalat" w:cs="GHEA Grapalat"/>
        </w:rPr>
        <w:t>.</w:t>
      </w:r>
    </w:p>
    <w:p w14:paraId="6E869846"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5. Раздел 5 декларации (Промежуточные юридические лица) заполняется, </w:t>
      </w:r>
    </w:p>
    <w:p w14:paraId="3C8CA765"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w:t>
      </w:r>
      <w:r w:rsidRPr="00521A49">
        <w:rPr>
          <w:rFonts w:ascii="GHEA Grapalat" w:hAnsi="GHEA Grapalat"/>
        </w:rPr>
        <w:lastRenderedPageBreak/>
        <w:t>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21A49">
        <w:rPr>
          <w:rFonts w:ascii="GHEA Grapalat" w:eastAsia="MS Mincho" w:hAnsi="MS Mincho" w:cs="MS Mincho"/>
        </w:rPr>
        <w:t>․</w:t>
      </w:r>
    </w:p>
    <w:p w14:paraId="7AFEB22B"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1) в подразделе</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Данные организации"</w:t>
      </w:r>
      <w:r w:rsidRPr="00521A49">
        <w:rPr>
          <w:rFonts w:ascii="GHEA Grapalat" w:hAnsi="GHEA Grapalat"/>
          <w:lang w:val="hy-AM"/>
        </w:rPr>
        <w:t xml:space="preserve"> </w:t>
      </w:r>
      <w:r w:rsidRPr="00521A49">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18060BB7"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3AFC3B21"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3) Подраздел</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79753E0C"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6. Раздел 6 декларации (Дополнительные </w:t>
      </w:r>
      <w:r w:rsidR="007F4126" w:rsidRPr="00521A49">
        <w:rPr>
          <w:rFonts w:ascii="GHEA Grapalat" w:hAnsi="GHEA Grapalat"/>
        </w:rPr>
        <w:t>примечания</w:t>
      </w:r>
      <w:r w:rsidRPr="00521A49">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21DA4321"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7. Декларация заполняется и подписывается лицом, подающим заявку.</w:t>
      </w:r>
      <w:r w:rsidRPr="00521A49">
        <w:rPr>
          <w:rFonts w:ascii="GHEA Grapalat" w:hAnsi="GHEA Grapalat"/>
          <w:lang w:val="hy-AM"/>
        </w:rPr>
        <w:t xml:space="preserve"> </w:t>
      </w:r>
    </w:p>
    <w:p w14:paraId="4D4E0AB3" w14:textId="77777777" w:rsidR="00F016A2" w:rsidRPr="00521A49" w:rsidRDefault="00F016A2" w:rsidP="00962010">
      <w:pPr>
        <w:contextualSpacing/>
        <w:jc w:val="both"/>
        <w:rPr>
          <w:rFonts w:ascii="GHEA Grapalat" w:hAnsi="GHEA Grapalat"/>
          <w:i/>
        </w:rPr>
      </w:pPr>
      <w:r w:rsidRPr="00521A49">
        <w:rPr>
          <w:rFonts w:ascii="GHEA Grapalat" w:hAnsi="GHEA Grapalat"/>
        </w:rPr>
        <w:t xml:space="preserve">* </w:t>
      </w:r>
      <w:r w:rsidRPr="00521A49">
        <w:rPr>
          <w:rFonts w:ascii="GHEA Grapalat" w:hAnsi="GHEA Grapalat"/>
          <w:i/>
        </w:rPr>
        <w:t>заполняется секретарем комиссии до публикации приглашения в бюллетене:</w:t>
      </w:r>
    </w:p>
    <w:p w14:paraId="45FD5A55" w14:textId="77777777" w:rsidR="00F016A2" w:rsidRPr="00521A49" w:rsidRDefault="00F016A2" w:rsidP="00962010">
      <w:pPr>
        <w:contextualSpacing/>
        <w:jc w:val="both"/>
        <w:rPr>
          <w:rFonts w:ascii="GHEA Grapalat" w:hAnsi="GHEA Grapalat"/>
          <w:i/>
        </w:rPr>
      </w:pPr>
      <w:r w:rsidRPr="00521A49">
        <w:rPr>
          <w:rFonts w:ascii="GHEA Grapalat" w:hAnsi="GHEA Grapalat"/>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237F3889" w14:textId="77777777" w:rsidR="00B95280" w:rsidRPr="00521A49" w:rsidRDefault="00AF0EF7" w:rsidP="00962010">
      <w:pPr>
        <w:jc w:val="right"/>
        <w:rPr>
          <w:rFonts w:ascii="GHEA Grapalat" w:hAnsi="GHEA Grapalat" w:cs="Arial"/>
          <w:b/>
        </w:rPr>
      </w:pPr>
      <w:r w:rsidRPr="00521A49">
        <w:rPr>
          <w:rFonts w:ascii="GHEA Grapalat" w:hAnsi="GHEA Grapalat"/>
          <w:b/>
        </w:rPr>
        <w:br w:type="page"/>
      </w:r>
      <w:r w:rsidR="00B95280" w:rsidRPr="00521A49">
        <w:rPr>
          <w:rFonts w:ascii="GHEA Grapalat" w:hAnsi="GHEA Grapalat"/>
          <w:b/>
        </w:rPr>
        <w:lastRenderedPageBreak/>
        <w:t>Приложение № 2</w:t>
      </w:r>
    </w:p>
    <w:p w14:paraId="62A8A873" w14:textId="3832EC23" w:rsidR="00B95280" w:rsidRPr="00521A49" w:rsidRDefault="00B95280"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9E43FA">
        <w:rPr>
          <w:rFonts w:ascii="GHEA Grapalat" w:hAnsi="GHEA Grapalat"/>
          <w:b/>
          <w:sz w:val="22"/>
          <w:szCs w:val="22"/>
        </w:rPr>
        <w:t>GHAPDzB-HVKAK-</w:t>
      </w:r>
      <w:r w:rsidR="00A330C3">
        <w:rPr>
          <w:rFonts w:ascii="GHEA Grapalat" w:hAnsi="GHEA Grapalat"/>
          <w:b/>
          <w:sz w:val="22"/>
          <w:szCs w:val="22"/>
        </w:rPr>
        <w:t>2025-47</w:t>
      </w:r>
      <w:r w:rsidRPr="00521A49">
        <w:rPr>
          <w:rFonts w:ascii="GHEA Grapalat" w:hAnsi="GHEA Grapalat"/>
          <w:b/>
          <w:sz w:val="22"/>
          <w:szCs w:val="22"/>
        </w:rPr>
        <w:t>»</w:t>
      </w:r>
    </w:p>
    <w:p w14:paraId="7B5324F5" w14:textId="77777777" w:rsidR="00B95280" w:rsidRPr="00521A49" w:rsidRDefault="00B95280" w:rsidP="00962010">
      <w:pPr>
        <w:widowControl w:val="0"/>
        <w:spacing w:after="120"/>
        <w:ind w:firstLine="567"/>
        <w:jc w:val="center"/>
        <w:rPr>
          <w:rFonts w:ascii="GHEA Grapalat" w:hAnsi="GHEA Grapalat"/>
        </w:rPr>
      </w:pPr>
    </w:p>
    <w:p w14:paraId="3FBDBB66" w14:textId="77777777" w:rsidR="00B95280" w:rsidRPr="00521A49" w:rsidRDefault="00B95280" w:rsidP="00962010">
      <w:pPr>
        <w:widowControl w:val="0"/>
        <w:spacing w:after="120"/>
        <w:ind w:left="-66"/>
        <w:jc w:val="center"/>
        <w:rPr>
          <w:rFonts w:ascii="GHEA Grapalat" w:hAnsi="GHEA Grapalat"/>
          <w:b/>
        </w:rPr>
      </w:pPr>
      <w:r w:rsidRPr="00521A49">
        <w:rPr>
          <w:rFonts w:ascii="GHEA Grapalat" w:hAnsi="GHEA Grapalat"/>
          <w:b/>
        </w:rPr>
        <w:t>ЦЕНОВОЕ ПРЕДЛОЖЕНИЕ</w:t>
      </w:r>
    </w:p>
    <w:p w14:paraId="6CCAFD36" w14:textId="77777777" w:rsidR="00B95280" w:rsidRPr="00521A49" w:rsidRDefault="00B95280" w:rsidP="00962010">
      <w:pPr>
        <w:widowControl w:val="0"/>
        <w:spacing w:after="120"/>
        <w:ind w:firstLine="567"/>
        <w:jc w:val="center"/>
        <w:rPr>
          <w:rFonts w:ascii="GHEA Grapalat" w:hAnsi="GHEA Grapalat"/>
        </w:rPr>
      </w:pPr>
    </w:p>
    <w:p w14:paraId="4260F38F" w14:textId="6BBE65CA" w:rsidR="00B95280" w:rsidRPr="00521A49" w:rsidRDefault="00B95280" w:rsidP="00962010">
      <w:pPr>
        <w:widowControl w:val="0"/>
        <w:spacing w:after="160"/>
        <w:jc w:val="both"/>
        <w:rPr>
          <w:rFonts w:ascii="GHEA Grapalat" w:hAnsi="GHEA Grapalat"/>
        </w:rPr>
      </w:pPr>
      <w:r w:rsidRPr="00521A49">
        <w:rPr>
          <w:rFonts w:ascii="GHEA Grapalat" w:hAnsi="GHEA Grapalat"/>
          <w:spacing w:val="-6"/>
        </w:rPr>
        <w:t xml:space="preserve">Рассмотрев приглашение на запрос котировок под кодом </w:t>
      </w:r>
      <w:r w:rsidRPr="00521A49">
        <w:rPr>
          <w:rFonts w:ascii="GHEA Grapalat" w:hAnsi="GHEA Grapalat"/>
          <w:b/>
          <w:sz w:val="22"/>
          <w:szCs w:val="22"/>
        </w:rPr>
        <w:t>«</w:t>
      </w:r>
      <w:r w:rsidR="009E43FA">
        <w:rPr>
          <w:rFonts w:ascii="GHEA Grapalat" w:hAnsi="GHEA Grapalat"/>
          <w:b/>
          <w:sz w:val="22"/>
          <w:szCs w:val="22"/>
        </w:rPr>
        <w:t>GHAPDzB-HVKAK-</w:t>
      </w:r>
      <w:r w:rsidR="00A330C3">
        <w:rPr>
          <w:rFonts w:ascii="GHEA Grapalat" w:hAnsi="GHEA Grapalat"/>
          <w:b/>
          <w:sz w:val="22"/>
          <w:szCs w:val="22"/>
        </w:rPr>
        <w:t>2025-47</w:t>
      </w:r>
      <w:r w:rsidRPr="00521A49">
        <w:rPr>
          <w:rFonts w:ascii="GHEA Grapalat" w:hAnsi="GHEA Grapalat"/>
          <w:b/>
          <w:sz w:val="22"/>
          <w:szCs w:val="22"/>
        </w:rPr>
        <w:t>»</w:t>
      </w:r>
      <w:r w:rsidRPr="00521A49">
        <w:rPr>
          <w:rFonts w:ascii="GHEA Grapalat" w:hAnsi="GHEA Grapalat"/>
          <w:spacing w:val="-6"/>
        </w:rPr>
        <w:t>,</w:t>
      </w:r>
      <w:r w:rsidRPr="00521A49">
        <w:rPr>
          <w:rFonts w:ascii="GHEA Grapalat" w:hAnsi="GHEA Grapalat"/>
        </w:rPr>
        <w:t xml:space="preserve"> </w:t>
      </w:r>
    </w:p>
    <w:p w14:paraId="1C6C8101" w14:textId="77777777" w:rsidR="00B95280" w:rsidRPr="00521A49" w:rsidRDefault="00B95280" w:rsidP="00962010">
      <w:pPr>
        <w:widowControl w:val="0"/>
        <w:jc w:val="both"/>
        <w:rPr>
          <w:rFonts w:ascii="GHEA Grapalat" w:hAnsi="GHEA Grapalat"/>
        </w:rPr>
      </w:pPr>
      <w:r w:rsidRPr="00521A49">
        <w:rPr>
          <w:rFonts w:ascii="GHEA Grapalat" w:hAnsi="GHEA Grapalat"/>
        </w:rPr>
        <w:t>в том числе проект заключаемого договора __________________________________</w:t>
      </w:r>
    </w:p>
    <w:p w14:paraId="099DC4DB" w14:textId="77777777" w:rsidR="00B95280" w:rsidRPr="00521A49" w:rsidRDefault="00B95280" w:rsidP="00962010">
      <w:pPr>
        <w:widowControl w:val="0"/>
        <w:spacing w:after="160"/>
        <w:ind w:left="6237"/>
        <w:jc w:val="both"/>
        <w:rPr>
          <w:rFonts w:ascii="GHEA Grapalat" w:hAnsi="GHEA Grapalat"/>
          <w:vertAlign w:val="superscript"/>
        </w:rPr>
      </w:pPr>
      <w:r w:rsidRPr="00521A49">
        <w:rPr>
          <w:rFonts w:ascii="GHEA Grapalat" w:hAnsi="GHEA Grapalat"/>
          <w:vertAlign w:val="superscript"/>
        </w:rPr>
        <w:t>наименование участника</w:t>
      </w:r>
    </w:p>
    <w:p w14:paraId="0495AF99" w14:textId="77777777" w:rsidR="00B95280" w:rsidRPr="00521A49" w:rsidRDefault="00B95280" w:rsidP="00962010">
      <w:pPr>
        <w:widowControl w:val="0"/>
        <w:spacing w:after="160"/>
        <w:jc w:val="both"/>
        <w:rPr>
          <w:rFonts w:ascii="GHEA Grapalat" w:hAnsi="GHEA Grapalat"/>
        </w:rPr>
      </w:pPr>
      <w:r w:rsidRPr="00521A49">
        <w:rPr>
          <w:rFonts w:ascii="GHEA Grapalat" w:hAnsi="GHEA Grapalat"/>
        </w:rPr>
        <w:t>предлагает выполнить договор по нижеуказанным общим ценам:</w:t>
      </w:r>
    </w:p>
    <w:p w14:paraId="7D7E303C" w14:textId="77777777" w:rsidR="00B2572B" w:rsidRPr="00521A49" w:rsidRDefault="005646FC" w:rsidP="00962010">
      <w:pPr>
        <w:jc w:val="right"/>
        <w:rPr>
          <w:rFonts w:ascii="GHEA Grapalat" w:hAnsi="GHEA Grapalat"/>
        </w:rPr>
      </w:pPr>
      <w:r w:rsidRPr="00521A49">
        <w:rPr>
          <w:rFonts w:ascii="GHEA Grapalat" w:hAnsi="GHEA Grapalat"/>
        </w:rPr>
        <w:t>д</w:t>
      </w:r>
      <w:r w:rsidR="00B2572B" w:rsidRPr="00521A49">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21A49" w14:paraId="4531234A"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6D0D5BB7" w14:textId="77777777" w:rsidR="0009191C" w:rsidRPr="00521A49" w:rsidRDefault="0009191C" w:rsidP="00962010">
            <w:pPr>
              <w:widowControl w:val="0"/>
              <w:jc w:val="center"/>
              <w:rPr>
                <w:rFonts w:ascii="GHEA Grapalat" w:hAnsi="GHEA Grapalat"/>
                <w:b/>
                <w:bCs/>
                <w:lang w:val="en-US"/>
              </w:rPr>
            </w:pPr>
            <w:r w:rsidRPr="00521A49">
              <w:rPr>
                <w:rFonts w:ascii="GHEA Grapalat" w:hAnsi="GHEA Grapalat"/>
                <w:b/>
              </w:rPr>
              <w:t>Номера лотов</w:t>
            </w:r>
          </w:p>
        </w:tc>
        <w:tc>
          <w:tcPr>
            <w:tcW w:w="1559" w:type="dxa"/>
            <w:tcBorders>
              <w:top w:val="single" w:sz="4" w:space="0" w:color="auto"/>
              <w:left w:val="single" w:sz="4" w:space="0" w:color="auto"/>
              <w:right w:val="single" w:sz="4" w:space="0" w:color="auto"/>
            </w:tcBorders>
            <w:vAlign w:val="center"/>
          </w:tcPr>
          <w:p w14:paraId="3484674E"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Наименование</w:t>
            </w:r>
            <w:r w:rsidRPr="00521A49">
              <w:rPr>
                <w:rFonts w:ascii="Sylfaen" w:hAnsi="Sylfaen" w:cs="Courier New"/>
                <w:b/>
              </w:rPr>
              <w:t> </w:t>
            </w:r>
            <w:r w:rsidRPr="00521A49">
              <w:rPr>
                <w:rFonts w:ascii="GHEA Grapalat" w:hAnsi="GHEA Grapalat" w:cs="GHEA Grapalat"/>
                <w:b/>
              </w:rPr>
              <w:t>товара</w:t>
            </w:r>
          </w:p>
        </w:tc>
        <w:tc>
          <w:tcPr>
            <w:tcW w:w="2060" w:type="dxa"/>
            <w:tcBorders>
              <w:top w:val="single" w:sz="4" w:space="0" w:color="auto"/>
              <w:left w:val="single" w:sz="4" w:space="0" w:color="auto"/>
              <w:right w:val="single" w:sz="4" w:space="0" w:color="auto"/>
            </w:tcBorders>
            <w:vAlign w:val="center"/>
          </w:tcPr>
          <w:p w14:paraId="567BDD7F" w14:textId="77777777" w:rsidR="0009191C" w:rsidRPr="00521A49" w:rsidRDefault="0009191C" w:rsidP="00962010">
            <w:pPr>
              <w:widowControl w:val="0"/>
              <w:jc w:val="center"/>
              <w:rPr>
                <w:rFonts w:ascii="GHEA Grapalat" w:hAnsi="GHEA Grapalat"/>
                <w:b/>
              </w:rPr>
            </w:pPr>
            <w:r w:rsidRPr="00521A49">
              <w:rPr>
                <w:rFonts w:ascii="GHEA Grapalat" w:hAnsi="GHEA Grapalat"/>
                <w:b/>
              </w:rPr>
              <w:t>Стоимость</w:t>
            </w:r>
          </w:p>
          <w:p w14:paraId="68ED39E2" w14:textId="77777777" w:rsidR="0009191C" w:rsidRPr="00521A49" w:rsidRDefault="0009191C" w:rsidP="00962010">
            <w:pPr>
              <w:widowControl w:val="0"/>
              <w:jc w:val="center"/>
              <w:rPr>
                <w:rFonts w:ascii="GHEA Grapalat" w:hAnsi="GHEA Grapalat"/>
                <w:b/>
              </w:rPr>
            </w:pPr>
            <w:r w:rsidRPr="00521A49">
              <w:rPr>
                <w:rFonts w:ascii="GHEA Grapalat" w:hAnsi="GHEA Grapalat"/>
              </w:rPr>
              <w:t>(совокупность себестоимости и прогнозируемой прибыли)</w:t>
            </w:r>
          </w:p>
          <w:p w14:paraId="6FD290C1"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7C082D67" w14:textId="77777777" w:rsidR="004825CB" w:rsidRPr="00521A49" w:rsidRDefault="0009191C" w:rsidP="00962010">
            <w:pPr>
              <w:widowControl w:val="0"/>
              <w:jc w:val="center"/>
              <w:rPr>
                <w:rFonts w:ascii="GHEA Grapalat" w:hAnsi="GHEA Grapalat"/>
                <w:b/>
                <w:lang w:val="en-US"/>
              </w:rPr>
            </w:pPr>
            <w:r w:rsidRPr="00521A49">
              <w:rPr>
                <w:rFonts w:ascii="GHEA Grapalat" w:hAnsi="GHEA Grapalat"/>
                <w:b/>
              </w:rPr>
              <w:t>НДС</w:t>
            </w:r>
            <w:r w:rsidRPr="00521A49">
              <w:rPr>
                <w:rStyle w:val="FootnoteReference"/>
                <w:rFonts w:ascii="GHEA Grapalat" w:hAnsi="GHEA Grapalat"/>
                <w:b/>
              </w:rPr>
              <w:footnoteReference w:customMarkFollows="1" w:id="4"/>
              <w:t>**</w:t>
            </w:r>
          </w:p>
          <w:p w14:paraId="60C2BAD5"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c>
          <w:tcPr>
            <w:tcW w:w="1701" w:type="dxa"/>
            <w:tcBorders>
              <w:top w:val="single" w:sz="4" w:space="0" w:color="auto"/>
              <w:left w:val="single" w:sz="4" w:space="0" w:color="auto"/>
              <w:right w:val="single" w:sz="4" w:space="0" w:color="auto"/>
            </w:tcBorders>
            <w:vAlign w:val="center"/>
          </w:tcPr>
          <w:p w14:paraId="2986654E"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Общая цена</w:t>
            </w:r>
          </w:p>
          <w:p w14:paraId="23E938B4"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r>
      <w:tr w:rsidR="0009191C" w:rsidRPr="00521A49" w14:paraId="63CFA0A2"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92395D1" w14:textId="77777777" w:rsidR="0009191C" w:rsidRPr="00521A49" w:rsidRDefault="0009191C" w:rsidP="00962010">
            <w:pPr>
              <w:widowControl w:val="0"/>
              <w:jc w:val="center"/>
              <w:rPr>
                <w:rFonts w:ascii="GHEA Grapalat" w:hAnsi="GHEA Grapalat"/>
                <w:b/>
                <w:i/>
              </w:rPr>
            </w:pPr>
            <w:r w:rsidRPr="00521A49">
              <w:rPr>
                <w:rFonts w:ascii="GHEA Grapalat" w:hAnsi="GHEA Grapalat"/>
                <w:b/>
                <w:i/>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353734CA" w14:textId="77777777" w:rsidR="0009191C" w:rsidRPr="00521A49" w:rsidRDefault="0009191C" w:rsidP="00962010">
            <w:pPr>
              <w:widowControl w:val="0"/>
              <w:jc w:val="center"/>
              <w:rPr>
                <w:rFonts w:ascii="GHEA Grapalat" w:hAnsi="GHEA Grapalat"/>
                <w:b/>
                <w:i/>
              </w:rPr>
            </w:pPr>
            <w:r w:rsidRPr="00521A49">
              <w:rPr>
                <w:rFonts w:ascii="GHEA Grapalat" w:hAnsi="GHEA Grapalat"/>
                <w:b/>
                <w:i/>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21F0F643" w14:textId="77777777" w:rsidR="0009191C" w:rsidRPr="00521A49" w:rsidRDefault="0009191C" w:rsidP="00962010">
            <w:pPr>
              <w:widowControl w:val="0"/>
              <w:jc w:val="center"/>
              <w:rPr>
                <w:rFonts w:ascii="GHEA Grapalat" w:hAnsi="GHEA Grapalat"/>
                <w:i/>
              </w:rPr>
            </w:pPr>
            <w:r w:rsidRPr="00521A49">
              <w:rPr>
                <w:rFonts w:ascii="GHEA Grapalat" w:hAnsi="GHEA Grapalat"/>
                <w:b/>
                <w:i/>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342429C1" w14:textId="77777777" w:rsidR="0009191C" w:rsidRPr="00521A49" w:rsidRDefault="00E02389" w:rsidP="00962010">
            <w:pPr>
              <w:widowControl w:val="0"/>
              <w:jc w:val="center"/>
              <w:rPr>
                <w:rFonts w:ascii="GHEA Grapalat" w:hAnsi="GHEA Grapalat"/>
                <w:i/>
                <w:lang w:val="en-US"/>
              </w:rPr>
            </w:pPr>
            <w:r w:rsidRPr="00521A49">
              <w:rPr>
                <w:rFonts w:ascii="GHEA Grapalat" w:hAnsi="GHEA Grapalat"/>
                <w:b/>
                <w:i/>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A629A8A" w14:textId="77777777" w:rsidR="0009191C" w:rsidRPr="00521A49" w:rsidRDefault="00E02389" w:rsidP="00962010">
            <w:pPr>
              <w:widowControl w:val="0"/>
              <w:jc w:val="center"/>
              <w:rPr>
                <w:rFonts w:ascii="GHEA Grapalat" w:hAnsi="GHEA Grapalat"/>
                <w:i/>
              </w:rPr>
            </w:pPr>
            <w:r w:rsidRPr="00521A49">
              <w:rPr>
                <w:rFonts w:ascii="GHEA Grapalat" w:hAnsi="GHEA Grapalat"/>
                <w:b/>
                <w:i/>
                <w:lang w:val="en-US"/>
              </w:rPr>
              <w:t>5</w:t>
            </w:r>
            <w:r w:rsidR="0009191C" w:rsidRPr="00521A49">
              <w:rPr>
                <w:rFonts w:ascii="GHEA Grapalat" w:hAnsi="GHEA Grapalat"/>
                <w:b/>
                <w:i/>
              </w:rPr>
              <w:t>=3+4</w:t>
            </w:r>
          </w:p>
        </w:tc>
      </w:tr>
      <w:tr w:rsidR="0009191C" w:rsidRPr="00521A49" w14:paraId="5E609143"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F525466"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1</w:t>
            </w:r>
          </w:p>
        </w:tc>
        <w:tc>
          <w:tcPr>
            <w:tcW w:w="1559" w:type="dxa"/>
            <w:tcBorders>
              <w:top w:val="single" w:sz="4" w:space="0" w:color="auto"/>
              <w:left w:val="single" w:sz="4" w:space="0" w:color="auto"/>
              <w:bottom w:val="single" w:sz="4" w:space="0" w:color="auto"/>
              <w:right w:val="single" w:sz="4" w:space="0" w:color="auto"/>
            </w:tcBorders>
            <w:vAlign w:val="center"/>
          </w:tcPr>
          <w:p w14:paraId="047C95F7"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A91CE17"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69C2C63"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05F9840" w14:textId="77777777" w:rsidR="0009191C" w:rsidRPr="00521A49" w:rsidRDefault="0009191C" w:rsidP="00962010">
            <w:pPr>
              <w:widowControl w:val="0"/>
              <w:jc w:val="center"/>
              <w:rPr>
                <w:rFonts w:ascii="GHEA Grapalat" w:hAnsi="GHEA Grapalat"/>
              </w:rPr>
            </w:pPr>
          </w:p>
        </w:tc>
      </w:tr>
      <w:tr w:rsidR="0009191C" w:rsidRPr="00521A49" w14:paraId="125F5E29"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39B19227"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2</w:t>
            </w:r>
          </w:p>
        </w:tc>
        <w:tc>
          <w:tcPr>
            <w:tcW w:w="1559" w:type="dxa"/>
            <w:tcBorders>
              <w:top w:val="single" w:sz="4" w:space="0" w:color="auto"/>
              <w:left w:val="single" w:sz="4" w:space="0" w:color="auto"/>
              <w:bottom w:val="single" w:sz="4" w:space="0" w:color="auto"/>
              <w:right w:val="single" w:sz="4" w:space="0" w:color="auto"/>
            </w:tcBorders>
            <w:vAlign w:val="center"/>
          </w:tcPr>
          <w:p w14:paraId="6C40C1B3"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B53E093"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BDB1449"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EA606CB" w14:textId="77777777" w:rsidR="0009191C" w:rsidRPr="00521A49" w:rsidRDefault="0009191C" w:rsidP="00962010">
            <w:pPr>
              <w:widowControl w:val="0"/>
              <w:rPr>
                <w:rFonts w:ascii="GHEA Grapalat" w:hAnsi="GHEA Grapalat"/>
              </w:rPr>
            </w:pPr>
          </w:p>
        </w:tc>
      </w:tr>
      <w:tr w:rsidR="0009191C" w:rsidRPr="00521A49" w14:paraId="1C1AD600"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FABF826"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3</w:t>
            </w:r>
          </w:p>
        </w:tc>
        <w:tc>
          <w:tcPr>
            <w:tcW w:w="1559" w:type="dxa"/>
            <w:tcBorders>
              <w:top w:val="single" w:sz="4" w:space="0" w:color="auto"/>
              <w:left w:val="single" w:sz="4" w:space="0" w:color="auto"/>
              <w:bottom w:val="single" w:sz="4" w:space="0" w:color="auto"/>
              <w:right w:val="single" w:sz="4" w:space="0" w:color="auto"/>
            </w:tcBorders>
            <w:vAlign w:val="center"/>
          </w:tcPr>
          <w:p w14:paraId="335BBEEB"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1B8139D"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DD54A7F"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A97C986" w14:textId="77777777" w:rsidR="0009191C" w:rsidRPr="00521A49" w:rsidRDefault="0009191C" w:rsidP="00962010">
            <w:pPr>
              <w:widowControl w:val="0"/>
              <w:jc w:val="center"/>
              <w:rPr>
                <w:rFonts w:ascii="GHEA Grapalat" w:hAnsi="GHEA Grapalat"/>
              </w:rPr>
            </w:pPr>
          </w:p>
        </w:tc>
      </w:tr>
      <w:tr w:rsidR="0009191C" w:rsidRPr="00521A49" w14:paraId="627A2360"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4C9079F1"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14:paraId="5DA2F860" w14:textId="77777777"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01F754F"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1E429E5"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9281A00" w14:textId="77777777" w:rsidR="0009191C" w:rsidRPr="00521A49" w:rsidRDefault="0009191C" w:rsidP="00962010">
            <w:pPr>
              <w:widowControl w:val="0"/>
              <w:jc w:val="center"/>
              <w:rPr>
                <w:rFonts w:ascii="GHEA Grapalat" w:hAnsi="GHEA Grapalat"/>
              </w:rPr>
            </w:pPr>
          </w:p>
        </w:tc>
      </w:tr>
      <w:tr w:rsidR="0009191C" w:rsidRPr="00521A49" w14:paraId="00C78904"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2AC0E9E"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14:paraId="1DB976BA" w14:textId="77777777"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6F0C814E"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DC985F8"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7256604" w14:textId="77777777" w:rsidR="0009191C" w:rsidRPr="00521A49" w:rsidRDefault="0009191C" w:rsidP="00962010">
            <w:pPr>
              <w:widowControl w:val="0"/>
              <w:jc w:val="center"/>
              <w:rPr>
                <w:rFonts w:ascii="GHEA Grapalat" w:hAnsi="GHEA Grapalat"/>
              </w:rPr>
            </w:pPr>
          </w:p>
        </w:tc>
      </w:tr>
    </w:tbl>
    <w:p w14:paraId="01DFFE9A" w14:textId="77777777" w:rsidR="00374F4A" w:rsidRPr="00521A49" w:rsidRDefault="00374F4A"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14:paraId="09370A81" w14:textId="77777777" w:rsidR="00374F4A" w:rsidRPr="00521A49" w:rsidRDefault="00374F4A" w:rsidP="00962010">
      <w:pPr>
        <w:widowControl w:val="0"/>
        <w:tabs>
          <w:tab w:val="left" w:pos="7513"/>
        </w:tabs>
        <w:spacing w:after="160"/>
        <w:ind w:left="709"/>
        <w:jc w:val="both"/>
        <w:rPr>
          <w:rFonts w:ascii="GHEA Grapalat" w:hAnsi="GHEA Grapalat" w:cs="Arial"/>
        </w:rPr>
      </w:pPr>
      <w:r w:rsidRPr="00521A49">
        <w:rPr>
          <w:rFonts w:ascii="GHEA Grapalat" w:hAnsi="GHEA Grapalat"/>
        </w:rPr>
        <w:t>наименование участника (должность, имя, фамилия руководителя</w:t>
      </w:r>
      <w:r w:rsidR="00335DAA" w:rsidRPr="00521A49">
        <w:rPr>
          <w:rFonts w:ascii="GHEA Grapalat" w:hAnsi="GHEA Grapalat"/>
        </w:rPr>
        <w:t>)</w:t>
      </w:r>
      <w:r w:rsidRPr="00521A49">
        <w:rPr>
          <w:rFonts w:ascii="GHEA Grapalat" w:hAnsi="GHEA Grapalat"/>
        </w:rPr>
        <w:tab/>
        <w:t>подпись</w:t>
      </w:r>
    </w:p>
    <w:p w14:paraId="1F9AAA74" w14:textId="77777777" w:rsidR="00DC619D" w:rsidRPr="00521A49" w:rsidRDefault="00DC619D" w:rsidP="00962010">
      <w:pPr>
        <w:widowControl w:val="0"/>
        <w:spacing w:after="160"/>
        <w:jc w:val="both"/>
        <w:rPr>
          <w:rFonts w:ascii="GHEA Grapalat" w:hAnsi="GHEA Grapalat"/>
          <w:lang w:val="es-ES"/>
        </w:rPr>
      </w:pPr>
    </w:p>
    <w:p w14:paraId="0B89D618" w14:textId="77777777" w:rsidR="00B2572B" w:rsidRPr="00521A49" w:rsidRDefault="00B2572B" w:rsidP="00962010">
      <w:pPr>
        <w:widowControl w:val="0"/>
        <w:spacing w:after="160"/>
        <w:jc w:val="right"/>
        <w:rPr>
          <w:rFonts w:ascii="GHEA Grapalat" w:hAnsi="GHEA Grapalat"/>
        </w:rPr>
      </w:pPr>
      <w:r w:rsidRPr="00521A49">
        <w:rPr>
          <w:rFonts w:ascii="GHEA Grapalat" w:hAnsi="GHEA Grapalat"/>
        </w:rPr>
        <w:t>М. П.</w:t>
      </w:r>
    </w:p>
    <w:p w14:paraId="41E708B2" w14:textId="77777777" w:rsidR="00B217BB" w:rsidRPr="00521A49" w:rsidRDefault="00B217BB" w:rsidP="00962010">
      <w:pPr>
        <w:rPr>
          <w:rFonts w:ascii="GHEA Grapalat" w:hAnsi="GHEA Grapalat"/>
          <w:b/>
        </w:rPr>
      </w:pPr>
      <w:r w:rsidRPr="00521A49">
        <w:rPr>
          <w:rFonts w:ascii="GHEA Grapalat" w:hAnsi="GHEA Grapalat"/>
          <w:b/>
        </w:rPr>
        <w:br w:type="page"/>
      </w:r>
    </w:p>
    <w:p w14:paraId="5745746C" w14:textId="77777777" w:rsidR="0052563A" w:rsidRPr="00521A49" w:rsidRDefault="0052563A" w:rsidP="00962010">
      <w:pPr>
        <w:widowControl w:val="0"/>
        <w:spacing w:after="160"/>
        <w:ind w:firstLine="567"/>
        <w:jc w:val="right"/>
        <w:rPr>
          <w:rFonts w:ascii="GHEA Grapalat" w:hAnsi="GHEA Grapalat"/>
          <w:b/>
        </w:rPr>
        <w:sectPr w:rsidR="0052563A" w:rsidRPr="00521A49" w:rsidSect="00B55614">
          <w:footnotePr>
            <w:pos w:val="beneathText"/>
            <w:numStart w:val="8"/>
          </w:footnotePr>
          <w:pgSz w:w="11906" w:h="16838" w:code="9"/>
          <w:pgMar w:top="709" w:right="707" w:bottom="851" w:left="709" w:header="561" w:footer="561" w:gutter="0"/>
          <w:cols w:space="720"/>
          <w:docGrid w:linePitch="326"/>
        </w:sectPr>
      </w:pPr>
    </w:p>
    <w:p w14:paraId="1E903252" w14:textId="77777777" w:rsidR="003D2FE2" w:rsidRPr="00521A49" w:rsidRDefault="003D2FE2" w:rsidP="00962010">
      <w:pPr>
        <w:widowControl w:val="0"/>
        <w:spacing w:after="160"/>
        <w:jc w:val="right"/>
        <w:rPr>
          <w:rFonts w:ascii="GHEA Grapalat" w:hAnsi="GHEA Grapalat" w:cs="GHEA Grapalat"/>
          <w:i/>
        </w:rPr>
      </w:pPr>
      <w:r w:rsidRPr="00521A49">
        <w:rPr>
          <w:rFonts w:ascii="GHEA Grapalat" w:hAnsi="GHEA Grapalat"/>
          <w:i/>
        </w:rPr>
        <w:lastRenderedPageBreak/>
        <w:t>Приложение № 4.</w:t>
      </w:r>
      <w:r w:rsidR="00A13428" w:rsidRPr="00521A49">
        <w:rPr>
          <w:rFonts w:ascii="GHEA Grapalat" w:hAnsi="GHEA Grapalat"/>
          <w:i/>
        </w:rPr>
        <w:t>2</w:t>
      </w:r>
    </w:p>
    <w:p w14:paraId="1CE73A86" w14:textId="6A9AA510" w:rsidR="00F244D7" w:rsidRPr="00521A49" w:rsidRDefault="00F244D7" w:rsidP="00962010">
      <w:pPr>
        <w:pStyle w:val="BodyTextIndent3"/>
        <w:widowControl w:val="0"/>
        <w:spacing w:after="160" w:line="240" w:lineRule="auto"/>
        <w:jc w:val="right"/>
        <w:rPr>
          <w:rFonts w:ascii="GHEA Grapalat" w:hAnsi="GHEA Grapalat"/>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9E43FA">
        <w:rPr>
          <w:rFonts w:ascii="GHEA Grapalat" w:hAnsi="GHEA Grapalat"/>
          <w:b/>
          <w:sz w:val="22"/>
          <w:szCs w:val="22"/>
        </w:rPr>
        <w:t>GHAPDzB-HVKAK-</w:t>
      </w:r>
      <w:r w:rsidR="00A330C3">
        <w:rPr>
          <w:rFonts w:ascii="GHEA Grapalat" w:hAnsi="GHEA Grapalat"/>
          <w:b/>
          <w:sz w:val="22"/>
          <w:szCs w:val="22"/>
        </w:rPr>
        <w:t>2025-47</w:t>
      </w:r>
      <w:r w:rsidRPr="00521A49">
        <w:rPr>
          <w:rFonts w:ascii="GHEA Grapalat" w:hAnsi="GHEA Grapalat"/>
          <w:b/>
          <w:sz w:val="22"/>
          <w:szCs w:val="22"/>
        </w:rPr>
        <w:t>»</w:t>
      </w:r>
      <w:r w:rsidRPr="00521A49">
        <w:rPr>
          <w:rFonts w:ascii="GHEA Grapalat" w:hAnsi="GHEA Grapalat"/>
          <w:sz w:val="24"/>
          <w:szCs w:val="24"/>
        </w:rPr>
        <w:t xml:space="preserve"> </w:t>
      </w:r>
    </w:p>
    <w:p w14:paraId="6DBCEC23" w14:textId="77777777"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14:paraId="03BBE32B" w14:textId="77777777"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521A49" w14:paraId="5F9F3DB1" w14:textId="77777777" w:rsidTr="00B932B8">
        <w:tc>
          <w:tcPr>
            <w:tcW w:w="4786" w:type="dxa"/>
          </w:tcPr>
          <w:p w14:paraId="5A06A430" w14:textId="77777777" w:rsidR="003D2FE2" w:rsidRPr="00521A49" w:rsidRDefault="003D2FE2"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14:paraId="4BD5AEC9" w14:textId="77777777" w:rsidR="003D2FE2" w:rsidRPr="00521A49" w:rsidRDefault="003D2FE2" w:rsidP="00962010">
            <w:pPr>
              <w:widowControl w:val="0"/>
              <w:spacing w:after="160"/>
              <w:jc w:val="right"/>
              <w:rPr>
                <w:rFonts w:ascii="GHEA Grapalat" w:hAnsi="GHEA Grapalat" w:cs="GHEA Grapalat"/>
                <w:b/>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r w:rsidRPr="00521A49">
              <w:rPr>
                <w:rStyle w:val="FootnoteReference"/>
                <w:rFonts w:ascii="GHEA Grapalat" w:hAnsi="GHEA Grapalat"/>
              </w:rPr>
              <w:footnoteReference w:customMarkFollows="1" w:id="5"/>
              <w:t>**</w:t>
            </w:r>
          </w:p>
        </w:tc>
      </w:tr>
    </w:tbl>
    <w:p w14:paraId="7B0EA5FC" w14:textId="77777777" w:rsidR="003D2FE2" w:rsidRPr="00521A49" w:rsidRDefault="003D2FE2" w:rsidP="00962010">
      <w:pPr>
        <w:widowControl w:val="0"/>
        <w:spacing w:after="160"/>
        <w:rPr>
          <w:rFonts w:ascii="GHEA Grapalat" w:hAnsi="GHEA Grapalat" w:cs="GHEA Grapalat"/>
          <w:b/>
        </w:rPr>
      </w:pPr>
    </w:p>
    <w:p w14:paraId="7C02A9F5" w14:textId="77777777" w:rsidR="003D2FE2" w:rsidRPr="00521A49" w:rsidRDefault="003D2FE2" w:rsidP="00ED119F">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14:paraId="0D3F0E20" w14:textId="77777777" w:rsidR="003D2FE2" w:rsidRPr="00B60F63" w:rsidRDefault="003D2FE2" w:rsidP="00ED119F">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14:paraId="470D8750" w14:textId="77777777" w:rsidR="003D2FE2" w:rsidRPr="00B60F63" w:rsidRDefault="003D2FE2" w:rsidP="00ED119F">
      <w:pPr>
        <w:widowControl w:val="0"/>
        <w:jc w:val="both"/>
        <w:rPr>
          <w:rFonts w:ascii="GHEA Grapalat" w:hAnsi="GHEA Grapalat"/>
        </w:rPr>
      </w:pPr>
      <w:r w:rsidRPr="00B60F63">
        <w:rPr>
          <w:rFonts w:ascii="GHEA Grapalat" w:hAnsi="GHEA Grapalat"/>
        </w:rPr>
        <w:t>_________________________________________________________________________</w:t>
      </w:r>
    </w:p>
    <w:p w14:paraId="6D0CEFE9" w14:textId="77777777" w:rsidR="003D2FE2" w:rsidRPr="00521A49" w:rsidRDefault="003D2FE2" w:rsidP="00ED119F">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14:paraId="245CB468" w14:textId="77777777" w:rsidR="003D2FE2" w:rsidRPr="00521A49" w:rsidRDefault="003D2FE2" w:rsidP="00ED119F">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381CFE0" w14:textId="77777777" w:rsidR="003D2FE2" w:rsidRPr="00521A49" w:rsidRDefault="003D2FE2" w:rsidP="00ED119F">
      <w:pPr>
        <w:widowControl w:val="0"/>
        <w:ind w:firstLine="709"/>
        <w:jc w:val="both"/>
        <w:rPr>
          <w:rFonts w:ascii="GHEA Grapalat" w:hAnsi="GHEA Grapalat" w:cs="GHEA Grapalat"/>
        </w:rPr>
      </w:pPr>
    </w:p>
    <w:p w14:paraId="761092E6" w14:textId="77777777"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1. Предмет соглашения</w:t>
      </w:r>
    </w:p>
    <w:p w14:paraId="74E0692D" w14:textId="324B4589" w:rsidR="003D2FE2" w:rsidRPr="00521A49" w:rsidRDefault="003D2FE2" w:rsidP="00ED119F">
      <w:pPr>
        <w:widowControl w:val="0"/>
        <w:tabs>
          <w:tab w:val="left" w:pos="567"/>
        </w:tabs>
        <w:jc w:val="both"/>
        <w:rPr>
          <w:rFonts w:ascii="GHEA Grapalat" w:hAnsi="GHEA Grapalat" w:cs="GHEA Grapalat"/>
        </w:rPr>
      </w:pPr>
      <w:r w:rsidRPr="00521A49">
        <w:rPr>
          <w:rFonts w:ascii="GHEA Grapalat" w:hAnsi="GHEA Grapalat"/>
        </w:rPr>
        <w:t>1</w:t>
      </w:r>
      <w:r w:rsidRPr="00521A49">
        <w:rPr>
          <w:rFonts w:ascii="GHEA Grapalat" w:hAnsi="GHEA Grapalat"/>
          <w:spacing w:val="-6"/>
        </w:rPr>
        <w:t>.1.</w:t>
      </w:r>
      <w:r w:rsidR="0036712F" w:rsidRPr="00521A49">
        <w:rPr>
          <w:rFonts w:ascii="GHEA Grapalat" w:hAnsi="GHEA Grapalat"/>
          <w:spacing w:val="-6"/>
          <w:sz w:val="22"/>
          <w:szCs w:val="22"/>
        </w:rPr>
        <w:t xml:space="preserve"> Компания участвует в организованной </w:t>
      </w:r>
      <w:r w:rsidR="0036712F" w:rsidRPr="00521A49">
        <w:rPr>
          <w:rFonts w:ascii="GHEA Grapalat" w:hAnsi="GHEA Grapalat"/>
          <w:b/>
          <w:sz w:val="22"/>
          <w:szCs w:val="22"/>
        </w:rPr>
        <w:t>ГНО «Национальным центром по контролю и профилактике заболеваний»</w:t>
      </w:r>
      <w:r w:rsidR="0036712F" w:rsidRPr="00521A49">
        <w:rPr>
          <w:rFonts w:ascii="GHEA Grapalat" w:hAnsi="GHEA Grapalat"/>
          <w:b/>
          <w:i/>
          <w:sz w:val="22"/>
          <w:szCs w:val="22"/>
        </w:rPr>
        <w:t xml:space="preserve"> </w:t>
      </w:r>
      <w:r w:rsidR="0036712F" w:rsidRPr="00521A49">
        <w:rPr>
          <w:rFonts w:ascii="GHEA Grapalat" w:hAnsi="GHEA Grapalat"/>
          <w:b/>
          <w:sz w:val="22"/>
          <w:szCs w:val="22"/>
        </w:rPr>
        <w:t>МЗ РА</w:t>
      </w:r>
      <w:r w:rsidR="0036712F" w:rsidRPr="00521A49">
        <w:rPr>
          <w:rFonts w:ascii="GHEA Grapalat" w:hAnsi="GHEA Grapalat"/>
          <w:spacing w:val="-6"/>
          <w:sz w:val="22"/>
          <w:szCs w:val="22"/>
        </w:rPr>
        <w:t xml:space="preserve"> (далее — Заказчик) </w:t>
      </w:r>
      <w:r w:rsidR="0036712F" w:rsidRPr="00521A49">
        <w:rPr>
          <w:rFonts w:ascii="GHEA Grapalat" w:hAnsi="GHEA Grapalat"/>
          <w:sz w:val="22"/>
          <w:szCs w:val="22"/>
        </w:rPr>
        <w:t xml:space="preserve">процедуре закупок под кодом </w:t>
      </w:r>
      <w:r w:rsidR="0036712F" w:rsidRPr="00521A49">
        <w:rPr>
          <w:rFonts w:ascii="GHEA Grapalat" w:hAnsi="GHEA Grapalat"/>
          <w:b/>
          <w:sz w:val="22"/>
          <w:szCs w:val="22"/>
        </w:rPr>
        <w:t>«</w:t>
      </w:r>
      <w:r w:rsidR="009E43FA">
        <w:rPr>
          <w:rFonts w:ascii="GHEA Grapalat" w:hAnsi="GHEA Grapalat"/>
          <w:b/>
          <w:sz w:val="22"/>
          <w:szCs w:val="22"/>
        </w:rPr>
        <w:t>GHAPDzB-HVKAK-</w:t>
      </w:r>
      <w:r w:rsidR="00A330C3">
        <w:rPr>
          <w:rFonts w:ascii="GHEA Grapalat" w:hAnsi="GHEA Grapalat"/>
          <w:b/>
          <w:sz w:val="22"/>
          <w:szCs w:val="22"/>
        </w:rPr>
        <w:t>2025-47</w:t>
      </w:r>
      <w:r w:rsidR="0036712F" w:rsidRPr="00521A49">
        <w:rPr>
          <w:rFonts w:ascii="GHEA Grapalat" w:hAnsi="GHEA Grapalat"/>
          <w:b/>
          <w:sz w:val="22"/>
          <w:szCs w:val="22"/>
        </w:rPr>
        <w:t>».</w:t>
      </w:r>
    </w:p>
    <w:p w14:paraId="602FEBA4"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1.2.</w:t>
      </w:r>
      <w:r w:rsidRPr="00521A49">
        <w:rPr>
          <w:rFonts w:ascii="GHEA Grapalat" w:hAnsi="GHEA Grapalat"/>
        </w:rPr>
        <w:tab/>
      </w:r>
      <w:r w:rsidRPr="00521A49">
        <w:rPr>
          <w:rFonts w:ascii="GHEA Grapalat" w:hAnsi="GHEA Grapalat" w:cs="GHEA Grapalat"/>
        </w:rPr>
        <w:t xml:space="preserve">В качестве участника, </w:t>
      </w:r>
      <w:r w:rsidRPr="00521A49">
        <w:rPr>
          <w:rFonts w:ascii="GHEA Grapalat" w:hAnsi="GHEA Grapalat" w:cs="GHEA Grapalat"/>
          <w:lang w:val="hy-AM"/>
        </w:rPr>
        <w:t>օ</w:t>
      </w:r>
      <w:r w:rsidRPr="00521A49">
        <w:rPr>
          <w:rFonts w:ascii="GHEA Grapalat" w:hAnsi="GHEA Grapalat" w:cs="GHEA Grapalat"/>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521A49">
        <w:rPr>
          <w:rFonts w:ascii="GHEA Grapalat" w:hAnsi="GHEA Grapalat" w:cs="GHEA Grapalat"/>
          <w:lang w:val="en-US"/>
        </w:rPr>
        <w:t>K</w:t>
      </w:r>
      <w:r w:rsidRPr="00521A49">
        <w:rPr>
          <w:rFonts w:ascii="GHEA Grapalat" w:hAnsi="GHEA Grapalat" w:cs="GHEA Grapalat"/>
        </w:rPr>
        <w:t xml:space="preserve">омпания </w:t>
      </w:r>
      <w:r w:rsidRPr="00521A49">
        <w:rPr>
          <w:rFonts w:ascii="GHEA Grapalat" w:hAnsi="GHEA Grapalat"/>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96FDC01"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безотзывно соглашается, что: </w:t>
      </w:r>
    </w:p>
    <w:p w14:paraId="4357DBA5"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C921525"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B41FBDE"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D683BCF"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14:paraId="42CB249A"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д)</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6480ED3"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1.4.</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521A49">
        <w:rPr>
          <w:rFonts w:ascii="Sylfaen" w:hAnsi="Sylfaen" w:cs="Courier New"/>
          <w:lang w:val="en-US"/>
        </w:rPr>
        <w:t> </w:t>
      </w:r>
      <w:r w:rsidRPr="00521A49">
        <w:rPr>
          <w:rFonts w:ascii="GHEA Grapalat" w:hAnsi="GHEA Grapalat"/>
        </w:rPr>
        <w:t xml:space="preserve">Банк-плательщик оригиналы настоящего </w:t>
      </w:r>
      <w:r w:rsidRPr="00521A49">
        <w:rPr>
          <w:rFonts w:ascii="GHEA Grapalat" w:hAnsi="GHEA Grapalat"/>
        </w:rPr>
        <w:lastRenderedPageBreak/>
        <w:t>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56D7731"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1.5.</w:t>
      </w:r>
      <w:r w:rsidRPr="00521A49">
        <w:rPr>
          <w:rFonts w:ascii="GHEA Grapalat" w:hAnsi="GHEA Grapalat"/>
        </w:rPr>
        <w:tab/>
        <w:t>Заказчик может представить в Банк-плательщик иные дополнительные документы.</w:t>
      </w:r>
    </w:p>
    <w:p w14:paraId="238251AB"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1.6.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14:paraId="5983CFCE"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1.7.</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30C80501"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1.8.</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14:paraId="0474B1D0" w14:textId="77777777"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2. Иные условия</w:t>
      </w:r>
    </w:p>
    <w:p w14:paraId="0BD61FC1"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521A49">
        <w:rPr>
          <w:rFonts w:ascii="GHEA Grapalat" w:hAnsi="GHEA Grapalat"/>
        </w:rPr>
        <w:t>двадцатого</w:t>
      </w:r>
      <w:r w:rsidRPr="00521A49">
        <w:rPr>
          <w:rFonts w:ascii="GHEA Grapalat" w:hAnsi="GHEA Grapalat"/>
        </w:rPr>
        <w:t xml:space="preserve"> рабочего дня, следующего за днем полного принятия заказчиком результата выполнения контракта, включительно.</w:t>
      </w:r>
    </w:p>
    <w:p w14:paraId="308CE284"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14:paraId="27DAACA9"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14:paraId="0B1E868C" w14:textId="77777777" w:rsidR="003D2FE2" w:rsidRPr="00521A49" w:rsidDel="00A13215"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D1C5059"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243359B" w14:textId="77777777" w:rsidR="003D2FE2" w:rsidRPr="00521A49" w:rsidRDefault="003D2FE2" w:rsidP="00ED119F">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14:paraId="576C5BE4" w14:textId="77777777"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14:paraId="730E18D6" w14:textId="77777777"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14:paraId="7EDBAFDE" w14:textId="77777777"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14:paraId="4CF6C7AA" w14:textId="77777777"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14:paraId="3256B3E1" w14:textId="77777777" w:rsidR="003D2FE2" w:rsidRPr="00521A49" w:rsidRDefault="003D2FE2" w:rsidP="00ED119F">
      <w:pPr>
        <w:widowControl w:val="0"/>
        <w:jc w:val="both"/>
        <w:rPr>
          <w:rFonts w:ascii="GHEA Grapalat" w:hAnsi="GHEA Grapalat"/>
          <w:sz w:val="20"/>
          <w:szCs w:val="20"/>
        </w:rPr>
      </w:pPr>
      <w:r w:rsidRPr="00521A49">
        <w:rPr>
          <w:rFonts w:ascii="GHEA Grapalat" w:hAnsi="GHEA Grapalat"/>
          <w:sz w:val="20"/>
          <w:szCs w:val="20"/>
        </w:rPr>
        <w:t>_______________________________________</w:t>
      </w:r>
    </w:p>
    <w:p w14:paraId="433F8087" w14:textId="77777777" w:rsidR="003D2FE2" w:rsidRPr="00521A49" w:rsidRDefault="003D2FE2" w:rsidP="00ED119F">
      <w:pPr>
        <w:widowControl w:val="0"/>
        <w:ind w:right="4250"/>
        <w:jc w:val="center"/>
        <w:rPr>
          <w:rFonts w:ascii="GHEA Grapalat" w:hAnsi="GHEA Grapalat"/>
          <w:sz w:val="20"/>
          <w:szCs w:val="20"/>
          <w:vertAlign w:val="superscript"/>
        </w:rPr>
      </w:pPr>
      <w:r w:rsidRPr="00521A49">
        <w:rPr>
          <w:rFonts w:ascii="GHEA Grapalat" w:hAnsi="GHEA Grapalat"/>
          <w:sz w:val="20"/>
          <w:szCs w:val="20"/>
          <w:vertAlign w:val="superscript"/>
        </w:rPr>
        <w:t>наименование обслуживающего компанию банка</w:t>
      </w:r>
    </w:p>
    <w:p w14:paraId="763280F3" w14:textId="77777777" w:rsidR="003D2FE2" w:rsidRPr="00083199" w:rsidRDefault="003D2FE2" w:rsidP="00ED119F">
      <w:pPr>
        <w:widowControl w:val="0"/>
        <w:jc w:val="right"/>
        <w:rPr>
          <w:rFonts w:ascii="GHEA Grapalat" w:hAnsi="GHEA Grapalat"/>
          <w:sz w:val="20"/>
          <w:szCs w:val="20"/>
          <w:lang w:val="hy-AM"/>
        </w:rPr>
      </w:pPr>
    </w:p>
    <w:p w14:paraId="0A89D62D" w14:textId="77777777" w:rsidR="003D2FE2" w:rsidRPr="00521A49" w:rsidRDefault="003D2FE2" w:rsidP="00ED119F">
      <w:pPr>
        <w:widowControl w:val="0"/>
        <w:jc w:val="right"/>
        <w:rPr>
          <w:rFonts w:ascii="GHEA Grapalat" w:hAnsi="GHEA Grapalat"/>
          <w:sz w:val="20"/>
          <w:szCs w:val="20"/>
        </w:rPr>
      </w:pPr>
      <w:r w:rsidRPr="00521A49">
        <w:rPr>
          <w:rFonts w:ascii="GHEA Grapalat" w:hAnsi="GHEA Grapalat"/>
          <w:sz w:val="20"/>
          <w:szCs w:val="20"/>
        </w:rPr>
        <w:t>М. П.</w:t>
      </w:r>
    </w:p>
    <w:p w14:paraId="64EA4567" w14:textId="77777777" w:rsidR="003D2FE2" w:rsidRPr="00521A49" w:rsidRDefault="003D2FE2"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GHEA Grapalat" w:hAnsi="GHEA Grapalat"/>
          <w:sz w:val="20"/>
          <w:szCs w:val="20"/>
        </w:rPr>
      </w:pPr>
      <w:r w:rsidRPr="00521A49">
        <w:rPr>
          <w:rFonts w:ascii="GHEA Grapalat" w:hAnsi="GHEA Grapalat"/>
          <w:sz w:val="20"/>
          <w:szCs w:val="20"/>
        </w:rPr>
        <w:t>День/месяц/год</w:t>
      </w:r>
    </w:p>
    <w:p w14:paraId="0A755E15" w14:textId="77777777" w:rsidR="001005B0" w:rsidRPr="00521A49" w:rsidRDefault="001005B0" w:rsidP="00387CF9">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521A49" w14:paraId="48E03D1E" w14:textId="77777777" w:rsidTr="00387CF9">
        <w:trPr>
          <w:trHeight w:val="352"/>
        </w:trPr>
        <w:tc>
          <w:tcPr>
            <w:tcW w:w="10980" w:type="dxa"/>
            <w:gridSpan w:val="2"/>
            <w:noWrap/>
            <w:vAlign w:val="bottom"/>
          </w:tcPr>
          <w:p w14:paraId="53A7010D" w14:textId="77777777"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402"/>
              </w:tabs>
              <w:spacing w:after="160"/>
              <w:ind w:left="360"/>
              <w:rPr>
                <w:rFonts w:ascii="GHEA Grapalat" w:hAnsi="GHEA Grapalat" w:cs="Sylfaen"/>
                <w:b/>
                <w:bCs/>
                <w:lang w:val="en-US"/>
              </w:rPr>
            </w:pPr>
            <w:r w:rsidRPr="00521A49">
              <w:rPr>
                <w:rFonts w:ascii="GHEA Grapalat" w:hAnsi="GHEA Grapalat"/>
                <w:b/>
                <w:lang w:val="en-US"/>
              </w:rPr>
              <w:lastRenderedPageBreak/>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14:paraId="4CBE7466" w14:textId="77777777" w:rsidTr="00387CF9">
        <w:trPr>
          <w:trHeight w:val="352"/>
        </w:trPr>
        <w:tc>
          <w:tcPr>
            <w:tcW w:w="10980" w:type="dxa"/>
            <w:gridSpan w:val="2"/>
            <w:noWrap/>
            <w:vAlign w:val="bottom"/>
          </w:tcPr>
          <w:p w14:paraId="5D95893B" w14:textId="77777777"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5"/>
              </w:tabs>
              <w:spacing w:after="160"/>
              <w:ind w:left="360"/>
              <w:rPr>
                <w:rFonts w:ascii="GHEA Grapalat" w:hAnsi="GHEA Grapalat" w:cs="Sylfaen"/>
              </w:rPr>
            </w:pPr>
            <w:r w:rsidRPr="00521A49">
              <w:rPr>
                <w:rFonts w:ascii="GHEA Grapalat" w:hAnsi="GHEA Grapalat"/>
              </w:rPr>
              <w:t>2.</w:t>
            </w:r>
            <w:r w:rsidRPr="00521A49">
              <w:rPr>
                <w:rFonts w:ascii="GHEA Grapalat" w:hAnsi="GHEA Grapalat"/>
              </w:rPr>
              <w:tab/>
              <w:t xml:space="preserve">Номер </w:t>
            </w:r>
          </w:p>
        </w:tc>
      </w:tr>
      <w:tr w:rsidR="00B138F3" w:rsidRPr="00521A49" w14:paraId="0C0AC092" w14:textId="77777777" w:rsidTr="00387CF9">
        <w:trPr>
          <w:trHeight w:val="349"/>
        </w:trPr>
        <w:tc>
          <w:tcPr>
            <w:tcW w:w="10980" w:type="dxa"/>
            <w:gridSpan w:val="2"/>
            <w:noWrap/>
            <w:vAlign w:val="bottom"/>
          </w:tcPr>
          <w:p w14:paraId="41845056" w14:textId="77777777" w:rsidR="00C3421C" w:rsidRPr="00521A49" w:rsidRDefault="00C3421C"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14:paraId="3F73FF9F" w14:textId="77777777" w:rsidTr="00387CF9">
        <w:trPr>
          <w:trHeight w:val="345"/>
        </w:trPr>
        <w:tc>
          <w:tcPr>
            <w:tcW w:w="10980" w:type="dxa"/>
            <w:gridSpan w:val="2"/>
            <w:noWrap/>
            <w:vAlign w:val="bottom"/>
          </w:tcPr>
          <w:p w14:paraId="138A65E7"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14:paraId="1FDCB139" w14:textId="77777777" w:rsidTr="00387CF9">
        <w:trPr>
          <w:trHeight w:val="361"/>
        </w:trPr>
        <w:tc>
          <w:tcPr>
            <w:tcW w:w="10980" w:type="dxa"/>
            <w:gridSpan w:val="2"/>
            <w:noWrap/>
            <w:vAlign w:val="bottom"/>
          </w:tcPr>
          <w:p w14:paraId="60225326"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14:paraId="1CE1C581" w14:textId="77777777" w:rsidTr="00387CF9">
        <w:trPr>
          <w:trHeight w:val="433"/>
        </w:trPr>
        <w:tc>
          <w:tcPr>
            <w:tcW w:w="10980" w:type="dxa"/>
            <w:gridSpan w:val="2"/>
            <w:noWrap/>
            <w:vAlign w:val="bottom"/>
          </w:tcPr>
          <w:p w14:paraId="70879811"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14:paraId="10984E23" w14:textId="77777777" w:rsidTr="00387CF9">
        <w:trPr>
          <w:trHeight w:val="352"/>
        </w:trPr>
        <w:tc>
          <w:tcPr>
            <w:tcW w:w="10980" w:type="dxa"/>
            <w:gridSpan w:val="2"/>
            <w:noWrap/>
            <w:vAlign w:val="bottom"/>
          </w:tcPr>
          <w:p w14:paraId="1C62AD1F"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14:paraId="494DE7D4" w14:textId="77777777" w:rsidTr="00387CF9">
        <w:trPr>
          <w:trHeight w:val="442"/>
        </w:trPr>
        <w:tc>
          <w:tcPr>
            <w:tcW w:w="10980" w:type="dxa"/>
            <w:gridSpan w:val="2"/>
            <w:noWrap/>
            <w:vAlign w:val="bottom"/>
          </w:tcPr>
          <w:p w14:paraId="3DFA6051"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CA2FB5" w:rsidRPr="00521A49" w14:paraId="06D6CDDA" w14:textId="77777777" w:rsidTr="00387CF9">
        <w:trPr>
          <w:trHeight w:val="352"/>
        </w:trPr>
        <w:tc>
          <w:tcPr>
            <w:tcW w:w="10980" w:type="dxa"/>
            <w:gridSpan w:val="2"/>
            <w:noWrap/>
            <w:vAlign w:val="bottom"/>
          </w:tcPr>
          <w:p w14:paraId="4CC39924"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CA2FB5" w:rsidRPr="00521A49" w14:paraId="1E02EE3F" w14:textId="77777777" w:rsidTr="00387CF9">
        <w:trPr>
          <w:trHeight w:val="352"/>
        </w:trPr>
        <w:tc>
          <w:tcPr>
            <w:tcW w:w="10980" w:type="dxa"/>
            <w:gridSpan w:val="2"/>
            <w:noWrap/>
            <w:vAlign w:val="bottom"/>
          </w:tcPr>
          <w:p w14:paraId="79A3DA84"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CA2FB5" w:rsidRPr="00521A49" w14:paraId="06F6B9AB" w14:textId="77777777" w:rsidTr="00387CF9">
        <w:trPr>
          <w:trHeight w:val="343"/>
        </w:trPr>
        <w:tc>
          <w:tcPr>
            <w:tcW w:w="10980" w:type="dxa"/>
            <w:gridSpan w:val="2"/>
            <w:noWrap/>
            <w:vAlign w:val="bottom"/>
          </w:tcPr>
          <w:p w14:paraId="717A96C3"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Pr="00521A49">
              <w:rPr>
                <w:rFonts w:ascii="GHEA Grapalat" w:hAnsi="GHEA Grapalat" w:cs="Arial"/>
                <w:b/>
                <w:sz w:val="22"/>
                <w:szCs w:val="22"/>
              </w:rPr>
              <w:t>02625503</w:t>
            </w:r>
          </w:p>
        </w:tc>
      </w:tr>
      <w:tr w:rsidR="00CA2FB5" w:rsidRPr="00521A49" w14:paraId="4E889D6D" w14:textId="77777777" w:rsidTr="00387CF9">
        <w:trPr>
          <w:trHeight w:val="361"/>
        </w:trPr>
        <w:tc>
          <w:tcPr>
            <w:tcW w:w="10980" w:type="dxa"/>
            <w:gridSpan w:val="2"/>
            <w:noWrap/>
            <w:vAlign w:val="bottom"/>
          </w:tcPr>
          <w:p w14:paraId="423D8E4B"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CA2FB5" w:rsidRPr="00521A49" w14:paraId="70DB3DFF" w14:textId="77777777" w:rsidTr="00387CF9">
        <w:trPr>
          <w:trHeight w:val="433"/>
        </w:trPr>
        <w:tc>
          <w:tcPr>
            <w:tcW w:w="10980" w:type="dxa"/>
            <w:gridSpan w:val="2"/>
            <w:noWrap/>
            <w:vAlign w:val="bottom"/>
          </w:tcPr>
          <w:p w14:paraId="6A0C31B1"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(сч.№)</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14:paraId="0FFDA39E" w14:textId="77777777" w:rsidTr="00387CF9">
        <w:trPr>
          <w:trHeight w:val="442"/>
        </w:trPr>
        <w:tc>
          <w:tcPr>
            <w:tcW w:w="10980" w:type="dxa"/>
            <w:gridSpan w:val="2"/>
            <w:noWrap/>
            <w:vAlign w:val="bottom"/>
          </w:tcPr>
          <w:p w14:paraId="25E652A7"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14:paraId="4A915901" w14:textId="77777777" w:rsidTr="00387CF9">
        <w:trPr>
          <w:trHeight w:val="442"/>
        </w:trPr>
        <w:tc>
          <w:tcPr>
            <w:tcW w:w="10980" w:type="dxa"/>
            <w:gridSpan w:val="2"/>
            <w:noWrap/>
            <w:vAlign w:val="bottom"/>
          </w:tcPr>
          <w:p w14:paraId="107A9ACD"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14:paraId="1D796AE3" w14:textId="77777777" w:rsidTr="00387CF9">
        <w:trPr>
          <w:trHeight w:val="442"/>
        </w:trPr>
        <w:tc>
          <w:tcPr>
            <w:tcW w:w="10980" w:type="dxa"/>
            <w:gridSpan w:val="2"/>
            <w:noWrap/>
            <w:vAlign w:val="bottom"/>
          </w:tcPr>
          <w:p w14:paraId="45104D7C"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14:paraId="483740BB" w14:textId="77777777" w:rsidTr="00387CF9">
        <w:trPr>
          <w:trHeight w:val="442"/>
        </w:trPr>
        <w:tc>
          <w:tcPr>
            <w:tcW w:w="10980" w:type="dxa"/>
            <w:gridSpan w:val="2"/>
            <w:noWrap/>
            <w:vAlign w:val="bottom"/>
          </w:tcPr>
          <w:p w14:paraId="56063BF6"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 xml:space="preserve">Цель сделки (уплаты): (для обеспечения </w:t>
            </w:r>
            <w:r w:rsidR="00391852" w:rsidRPr="00521A49">
              <w:rPr>
                <w:rFonts w:ascii="GHEA Grapalat" w:hAnsi="GHEA Grapalat"/>
              </w:rPr>
              <w:t>квалификации</w:t>
            </w:r>
            <w:r w:rsidRPr="00521A49">
              <w:rPr>
                <w:rFonts w:ascii="GHEA Grapalat" w:hAnsi="GHEA Grapalat"/>
              </w:rPr>
              <w:t>)</w:t>
            </w:r>
          </w:p>
        </w:tc>
      </w:tr>
      <w:tr w:rsidR="00B138F3" w:rsidRPr="00521A49" w14:paraId="48401AC8" w14:textId="77777777" w:rsidTr="00387CF9">
        <w:trPr>
          <w:trHeight w:val="424"/>
        </w:trPr>
        <w:tc>
          <w:tcPr>
            <w:tcW w:w="10980" w:type="dxa"/>
            <w:gridSpan w:val="2"/>
            <w:noWrap/>
            <w:vAlign w:val="bottom"/>
          </w:tcPr>
          <w:p w14:paraId="0ABB2326"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14:paraId="4943A397" w14:textId="77777777" w:rsidTr="00387CF9">
        <w:trPr>
          <w:trHeight w:val="704"/>
        </w:trPr>
        <w:tc>
          <w:tcPr>
            <w:tcW w:w="10980" w:type="dxa"/>
            <w:gridSpan w:val="2"/>
            <w:noWrap/>
            <w:vAlign w:val="bottom"/>
          </w:tcPr>
          <w:p w14:paraId="5E504A6A"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14:paraId="507B8A19" w14:textId="77777777" w:rsidTr="00387CF9">
        <w:trPr>
          <w:trHeight w:val="704"/>
        </w:trPr>
        <w:tc>
          <w:tcPr>
            <w:tcW w:w="10980" w:type="dxa"/>
            <w:gridSpan w:val="2"/>
            <w:noWrap/>
            <w:vAlign w:val="bottom"/>
          </w:tcPr>
          <w:p w14:paraId="42E7C4F4" w14:textId="77777777" w:rsidR="00C3421C" w:rsidRPr="00521A49" w:rsidRDefault="00C3421C"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14:paraId="11FAAE05" w14:textId="77777777" w:rsidTr="00387CF9">
        <w:trPr>
          <w:trHeight w:val="2194"/>
        </w:trPr>
        <w:tc>
          <w:tcPr>
            <w:tcW w:w="5616" w:type="dxa"/>
            <w:noWrap/>
            <w:vAlign w:val="bottom"/>
          </w:tcPr>
          <w:p w14:paraId="2E6DC989" w14:textId="77777777" w:rsidR="00C3421C" w:rsidRPr="00521A49" w:rsidRDefault="00C3421C"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14:paraId="44D94830" w14:textId="77777777" w:rsidR="00C3421C" w:rsidRPr="00521A49" w:rsidRDefault="00C3421C" w:rsidP="00962010">
            <w:pPr>
              <w:widowControl w:val="0"/>
              <w:spacing w:after="160"/>
              <w:rPr>
                <w:rFonts w:ascii="GHEA Grapalat" w:hAnsi="GHEA Grapalat" w:cs="Sylfaen"/>
              </w:rPr>
            </w:pPr>
          </w:p>
          <w:p w14:paraId="5EB334D9" w14:textId="77777777" w:rsidR="00C3421C" w:rsidRPr="00521A49" w:rsidRDefault="00C3421C" w:rsidP="00962010">
            <w:pPr>
              <w:widowControl w:val="0"/>
              <w:spacing w:after="160"/>
              <w:jc w:val="right"/>
              <w:rPr>
                <w:rFonts w:ascii="GHEA Grapalat" w:hAnsi="GHEA Grapalat" w:cs="Tahoma"/>
              </w:rPr>
            </w:pPr>
            <w:r w:rsidRPr="00521A49">
              <w:rPr>
                <w:rFonts w:ascii="GHEA Grapalat" w:hAnsi="GHEA Grapalat"/>
              </w:rPr>
              <w:t>/____________________/</w:t>
            </w:r>
          </w:p>
          <w:p w14:paraId="1BFF59C0" w14:textId="77777777" w:rsidR="00C3421C" w:rsidRPr="00521A49" w:rsidRDefault="00C3421C" w:rsidP="00962010">
            <w:pPr>
              <w:widowControl w:val="0"/>
              <w:spacing w:after="160"/>
              <w:rPr>
                <w:rFonts w:ascii="GHEA Grapalat" w:hAnsi="GHEA Grapalat" w:cs="Sylfaen"/>
              </w:rPr>
            </w:pPr>
          </w:p>
          <w:p w14:paraId="2E22EA53"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0C844840" w14:textId="77777777" w:rsidR="00C3421C" w:rsidRPr="00521A49" w:rsidRDefault="00C3421C" w:rsidP="00962010">
            <w:pPr>
              <w:widowControl w:val="0"/>
              <w:spacing w:after="160"/>
              <w:rPr>
                <w:rFonts w:ascii="GHEA Grapalat" w:hAnsi="GHEA Grapalat" w:cs="Sylfaen"/>
              </w:rPr>
            </w:pPr>
          </w:p>
          <w:p w14:paraId="49D46769" w14:textId="77777777" w:rsidR="00C3421C" w:rsidRPr="00521A49" w:rsidRDefault="00C3421C"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14:paraId="74900EC4" w14:textId="77777777" w:rsidR="00C3421C" w:rsidRPr="00521A49" w:rsidRDefault="00C3421C" w:rsidP="00962010">
            <w:pPr>
              <w:widowControl w:val="0"/>
              <w:spacing w:after="160"/>
              <w:rPr>
                <w:rFonts w:ascii="GHEA Grapalat" w:hAnsi="GHEA Grapalat" w:cs="Sylfaen"/>
              </w:rPr>
            </w:pPr>
          </w:p>
        </w:tc>
        <w:tc>
          <w:tcPr>
            <w:tcW w:w="5364" w:type="dxa"/>
            <w:noWrap/>
          </w:tcPr>
          <w:p w14:paraId="55937D6C" w14:textId="77777777" w:rsidR="00C3421C" w:rsidRPr="00521A49" w:rsidRDefault="00C3421C"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14:paraId="163F7AC5" w14:textId="77777777" w:rsidR="00C3421C" w:rsidRPr="00521A49" w:rsidRDefault="00C3421C" w:rsidP="00962010">
            <w:pPr>
              <w:widowControl w:val="0"/>
              <w:spacing w:after="160"/>
              <w:rPr>
                <w:rFonts w:ascii="GHEA Grapalat" w:hAnsi="GHEA Grapalat" w:cs="Sylfaen"/>
              </w:rPr>
            </w:pPr>
          </w:p>
          <w:p w14:paraId="1C558593"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17F2201D" w14:textId="77777777" w:rsidR="00C3421C" w:rsidRPr="00521A49" w:rsidRDefault="00C3421C" w:rsidP="00962010">
            <w:pPr>
              <w:widowControl w:val="0"/>
              <w:spacing w:after="160"/>
              <w:jc w:val="right"/>
              <w:rPr>
                <w:rFonts w:ascii="GHEA Grapalat" w:hAnsi="GHEA Grapalat" w:cs="Tahoma"/>
              </w:rPr>
            </w:pPr>
          </w:p>
          <w:p w14:paraId="3EC6A57E"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65C7AC03" w14:textId="77777777" w:rsidR="00C3421C" w:rsidRPr="00521A49" w:rsidRDefault="00C3421C" w:rsidP="00962010">
            <w:pPr>
              <w:widowControl w:val="0"/>
              <w:spacing w:after="160"/>
              <w:rPr>
                <w:rFonts w:ascii="GHEA Grapalat" w:hAnsi="GHEA Grapalat" w:cs="Sylfaen"/>
              </w:rPr>
            </w:pPr>
          </w:p>
          <w:p w14:paraId="381ED5BE" w14:textId="77777777" w:rsidR="00C3421C" w:rsidRPr="00521A49" w:rsidRDefault="00C3421C"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14:paraId="422C2C45" w14:textId="77777777" w:rsidTr="00387CF9">
        <w:trPr>
          <w:trHeight w:val="2194"/>
        </w:trPr>
        <w:tc>
          <w:tcPr>
            <w:tcW w:w="5616" w:type="dxa"/>
            <w:noWrap/>
            <w:vAlign w:val="bottom"/>
          </w:tcPr>
          <w:p w14:paraId="58F2C10B" w14:textId="77777777" w:rsidR="00C3421C" w:rsidRPr="00521A49" w:rsidRDefault="00C3421C" w:rsidP="00962010">
            <w:pPr>
              <w:widowControl w:val="0"/>
              <w:spacing w:after="160"/>
              <w:rPr>
                <w:rFonts w:ascii="GHEA Grapalat" w:hAnsi="GHEA Grapalat" w:cs="Tahoma"/>
              </w:rPr>
            </w:pPr>
            <w:r w:rsidRPr="00521A49">
              <w:rPr>
                <w:rFonts w:ascii="GHEA Grapalat" w:hAnsi="GHEA Grapalat"/>
              </w:rPr>
              <w:lastRenderedPageBreak/>
              <w:t>24.а.</w:t>
            </w:r>
            <w:r w:rsidRPr="00521A49">
              <w:rPr>
                <w:rFonts w:ascii="GHEA Grapalat" w:hAnsi="GHEA Grapalat"/>
              </w:rPr>
              <w:tab/>
              <w:t xml:space="preserve"> Обслуживающая бенефициара финансовая организация </w:t>
            </w:r>
          </w:p>
          <w:p w14:paraId="73E4AAEB" w14:textId="77777777" w:rsidR="00C3421C" w:rsidRPr="00521A49" w:rsidRDefault="00C3421C" w:rsidP="00962010">
            <w:pPr>
              <w:widowControl w:val="0"/>
              <w:spacing w:after="160"/>
              <w:rPr>
                <w:rFonts w:ascii="GHEA Grapalat" w:hAnsi="GHEA Grapalat"/>
              </w:rPr>
            </w:pPr>
          </w:p>
          <w:p w14:paraId="267DF71A" w14:textId="77777777"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14:paraId="497D727E" w14:textId="77777777" w:rsidR="00C3421C" w:rsidRPr="00521A49" w:rsidRDefault="00C3421C"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14:paraId="6C9E21A4" w14:textId="77777777" w:rsidR="00C3421C" w:rsidRPr="00521A49" w:rsidRDefault="00C3421C" w:rsidP="00962010">
            <w:pPr>
              <w:widowControl w:val="0"/>
              <w:spacing w:after="160"/>
              <w:rPr>
                <w:rFonts w:ascii="GHEA Grapalat" w:hAnsi="GHEA Grapalat" w:cs="Tahoma"/>
              </w:rPr>
            </w:pPr>
          </w:p>
          <w:p w14:paraId="097D7091" w14:textId="77777777" w:rsidR="00C3421C" w:rsidRPr="00521A49" w:rsidRDefault="00C3421C" w:rsidP="00962010">
            <w:pPr>
              <w:widowControl w:val="0"/>
              <w:spacing w:after="160"/>
              <w:rPr>
                <w:rFonts w:ascii="GHEA Grapalat" w:hAnsi="GHEA Grapalat" w:cs="Arial"/>
              </w:rPr>
            </w:pPr>
          </w:p>
        </w:tc>
        <w:tc>
          <w:tcPr>
            <w:tcW w:w="5364" w:type="dxa"/>
            <w:noWrap/>
          </w:tcPr>
          <w:p w14:paraId="2C541204" w14:textId="77777777" w:rsidR="00C3421C" w:rsidRPr="00521A49" w:rsidRDefault="00C3421C"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14:paraId="3043E4CB" w14:textId="77777777" w:rsidR="00C3421C" w:rsidRPr="00521A49" w:rsidRDefault="00C3421C" w:rsidP="00962010">
            <w:pPr>
              <w:widowControl w:val="0"/>
              <w:spacing w:after="160"/>
              <w:rPr>
                <w:rFonts w:ascii="GHEA Grapalat" w:hAnsi="GHEA Grapalat" w:cs="Tahoma"/>
              </w:rPr>
            </w:pPr>
          </w:p>
          <w:p w14:paraId="37AD0235" w14:textId="77777777"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14:paraId="033A8985" w14:textId="77777777" w:rsidR="00C3421C" w:rsidRPr="00521A49" w:rsidRDefault="00C3421C"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14:paraId="77BA53C2" w14:textId="77777777" w:rsidR="00C3421C" w:rsidRPr="00521A49" w:rsidRDefault="00C3421C" w:rsidP="00962010">
            <w:pPr>
              <w:widowControl w:val="0"/>
              <w:spacing w:after="160"/>
              <w:rPr>
                <w:rFonts w:ascii="GHEA Grapalat" w:hAnsi="GHEA Grapalat" w:cs="Arial"/>
              </w:rPr>
            </w:pPr>
          </w:p>
        </w:tc>
      </w:tr>
      <w:tr w:rsidR="00B138F3" w:rsidRPr="00521A49" w14:paraId="3B5EE104" w14:textId="77777777" w:rsidTr="00387CF9">
        <w:trPr>
          <w:trHeight w:val="2194"/>
        </w:trPr>
        <w:tc>
          <w:tcPr>
            <w:tcW w:w="5616" w:type="dxa"/>
            <w:noWrap/>
            <w:vAlign w:val="bottom"/>
          </w:tcPr>
          <w:p w14:paraId="33AB281C" w14:textId="77777777" w:rsidR="00C3421C" w:rsidRPr="00521A49" w:rsidRDefault="00C3421C"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14:paraId="482E9A3B" w14:textId="77777777" w:rsidR="00C3421C" w:rsidRPr="00521A49" w:rsidRDefault="00C3421C" w:rsidP="00962010">
            <w:pPr>
              <w:widowControl w:val="0"/>
              <w:spacing w:after="160"/>
              <w:rPr>
                <w:rFonts w:ascii="GHEA Grapalat" w:hAnsi="GHEA Grapalat" w:cs="Sylfaen"/>
              </w:rPr>
            </w:pPr>
          </w:p>
          <w:p w14:paraId="3EDF9E07" w14:textId="77777777" w:rsidR="00C3421C" w:rsidRPr="00521A49" w:rsidRDefault="00C3421C"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14:paraId="23BE4F28" w14:textId="77777777" w:rsidR="00C3421C" w:rsidRPr="00521A49" w:rsidRDefault="00C3421C"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14:paraId="56EF787D" w14:textId="77777777" w:rsidR="00C3421C" w:rsidRPr="00521A49" w:rsidRDefault="00C3421C" w:rsidP="00962010">
            <w:pPr>
              <w:widowControl w:val="0"/>
              <w:spacing w:after="160"/>
              <w:rPr>
                <w:rFonts w:ascii="GHEA Grapalat" w:hAnsi="GHEA Grapalat"/>
              </w:rPr>
            </w:pPr>
          </w:p>
          <w:p w14:paraId="3BEE2DC6"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14:paraId="41EB395C" w14:textId="77777777" w:rsidR="00C3421C" w:rsidRPr="00521A49" w:rsidRDefault="00C3421C" w:rsidP="00962010">
      <w:pPr>
        <w:widowControl w:val="0"/>
        <w:spacing w:after="160"/>
        <w:jc w:val="center"/>
        <w:rPr>
          <w:rFonts w:ascii="GHEA Grapalat" w:hAnsi="GHEA Grapalat" w:cs="Sylfaen"/>
        </w:rPr>
      </w:pPr>
    </w:p>
    <w:p w14:paraId="78044F44" w14:textId="77777777" w:rsidR="00C3421C" w:rsidRPr="00521A49" w:rsidRDefault="00C3421C"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521A49">
        <w:rPr>
          <w:rFonts w:ascii="GHEA Grapalat" w:hAnsi="GHEA Grapalat"/>
          <w:i/>
        </w:rPr>
        <w:t>".</w:t>
      </w:r>
    </w:p>
    <w:p w14:paraId="5861E388" w14:textId="77777777" w:rsidR="00C3421C" w:rsidRPr="00521A49" w:rsidRDefault="00C3421C" w:rsidP="00962010">
      <w:pPr>
        <w:rPr>
          <w:rFonts w:ascii="GHEA Grapalat" w:hAnsi="GHEA Grapalat" w:cs="Sylfaen"/>
        </w:rPr>
      </w:pPr>
      <w:r w:rsidRPr="00521A49">
        <w:rPr>
          <w:rFonts w:ascii="GHEA Grapalat" w:hAnsi="GHEA Grapalat" w:cs="Sylfaen"/>
        </w:rPr>
        <w:br w:type="page"/>
      </w:r>
    </w:p>
    <w:p w14:paraId="3E62ADC0" w14:textId="77777777" w:rsidR="00C3421C" w:rsidRPr="00521A49" w:rsidRDefault="00C3421C"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1A49" w14:paraId="71B5446B"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B0745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14:paraId="0E6B31E7"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16622AA"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14:paraId="064CB2FF"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77B8EF1"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14:paraId="6A279721"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BDDB631"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Сторона,</w:t>
            </w:r>
          </w:p>
          <w:p w14:paraId="53A32A2D"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14:paraId="3595D8EA"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14:paraId="50AF574F"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14:paraId="2487116B"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0EAB17"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14:paraId="17C672B1"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14:paraId="332AA1E8"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14:paraId="0591FE34"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14:paraId="4CD1B7DA"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5</w:t>
            </w:r>
          </w:p>
        </w:tc>
      </w:tr>
      <w:tr w:rsidR="00B138F3" w:rsidRPr="00521A49" w14:paraId="2BD0CD2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B40CE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14:paraId="52612F9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56AF2E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F5028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C6EA58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14:paraId="7A12066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5B82A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14:paraId="45B0E616"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E77BF8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FB2FE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968870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14:paraId="4097BC1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8C102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14:paraId="3854A2AD"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1F1A00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9472C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5303EE0B" w14:textId="77777777"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58D00D3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14:paraId="52E1E0C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169DC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14:paraId="36AFF80B"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7CB978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813EE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11581A5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BF7220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1DDD666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7A0C6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14:paraId="6B3A0BB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CE0CFA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8A7DC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708F64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2B82972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AE380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14:paraId="23A7A69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1AE4D4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D7DB5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620648C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62318F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203DCE0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EE571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14:paraId="118FDA9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6C2509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997F7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56BD2D8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287D68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271B4FF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15222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14:paraId="0BCD176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6088CD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0FB83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731B2B4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45976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00FFEFC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D6BBC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14:paraId="11EE720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w:t>
            </w:r>
            <w:r w:rsidRPr="00521A49">
              <w:rPr>
                <w:rFonts w:ascii="GHEA Grapalat" w:hAnsi="GHEA Grapalat"/>
              </w:rPr>
              <w:lastRenderedPageBreak/>
              <w:t>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39820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E115E9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7B66D3F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2DDC5F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бенефициаром — по приглашению</w:t>
            </w:r>
          </w:p>
        </w:tc>
      </w:tr>
      <w:tr w:rsidR="00B138F3" w:rsidRPr="00521A49" w14:paraId="272C19E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9F038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7057488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F8568F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19699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5F4516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8E3687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14:paraId="095131A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EA062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14:paraId="69FC286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9A7679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3CDF3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84C545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34D58B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7D924E0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EAD75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14:paraId="6E531DB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5A890F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CD005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993939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7B9353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C8C05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14:paraId="6087498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411CB95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FF8E7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3808F36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A6E622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2511204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3A27E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14:paraId="3D1AF03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D7D3EA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D93EA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21451FB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сумма, подлежащая уплате </w:t>
            </w:r>
            <w:r w:rsidRPr="00521A49">
              <w:rPr>
                <w:rFonts w:ascii="GHEA Grapalat" w:hAnsi="GHEA Grapalat"/>
              </w:rPr>
              <w:lastRenderedPageBreak/>
              <w:t>бенефициару</w:t>
            </w:r>
          </w:p>
        </w:tc>
        <w:tc>
          <w:tcPr>
            <w:tcW w:w="2640" w:type="dxa"/>
            <w:tcBorders>
              <w:top w:val="single" w:sz="4" w:space="0" w:color="auto"/>
              <w:left w:val="single" w:sz="4" w:space="0" w:color="auto"/>
              <w:bottom w:val="single" w:sz="4" w:space="0" w:color="auto"/>
              <w:right w:val="single" w:sz="4" w:space="0" w:color="auto"/>
            </w:tcBorders>
          </w:tcPr>
          <w:p w14:paraId="73DDF51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заполняется плательщиком </w:t>
            </w:r>
          </w:p>
        </w:tc>
      </w:tr>
      <w:tr w:rsidR="00B138F3" w:rsidRPr="00521A49" w14:paraId="01E315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0FBC8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14:paraId="7FC0492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EC258C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D4590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7D693F9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9BA0F2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14:paraId="35AD031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AFE49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14:paraId="19E16A2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7B0FC0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C09CE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7507BE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718E57E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5B499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14:paraId="4E23ECD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341E80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6EE19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В обязательном порядке заполняются слова "для обеспечения </w:t>
            </w:r>
            <w:r w:rsidR="00040F6C" w:rsidRPr="00521A49">
              <w:rPr>
                <w:rFonts w:ascii="GHEA Grapalat" w:hAnsi="GHEA Grapalat"/>
              </w:rPr>
              <w:t>квалификации</w:t>
            </w:r>
            <w:r w:rsidRPr="00521A49">
              <w:rPr>
                <w:rFonts w:ascii="GHEA Grapalat" w:hAnsi="GHEA Grapalat"/>
              </w:rPr>
              <w:t>"</w:t>
            </w:r>
          </w:p>
        </w:tc>
        <w:tc>
          <w:tcPr>
            <w:tcW w:w="2640" w:type="dxa"/>
            <w:tcBorders>
              <w:top w:val="single" w:sz="4" w:space="0" w:color="auto"/>
              <w:left w:val="single" w:sz="4" w:space="0" w:color="auto"/>
              <w:bottom w:val="single" w:sz="4" w:space="0" w:color="auto"/>
              <w:right w:val="single" w:sz="4" w:space="0" w:color="auto"/>
            </w:tcBorders>
          </w:tcPr>
          <w:p w14:paraId="12D0DBD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342E654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CE93A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14:paraId="1C04499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B86DA9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7C1B4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472E958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12A709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3B6E711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F09B33" w14:textId="77777777" w:rsidR="00C3421C" w:rsidRPr="00521A49" w:rsidDel="0010680B" w:rsidRDefault="00C3421C"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14:paraId="137EF32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8421FB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C78A71" w14:textId="77777777"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14:paraId="6116FE85" w14:textId="77777777"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w:t>
            </w:r>
            <w:r w:rsidRPr="00521A49">
              <w:rPr>
                <w:rFonts w:ascii="GHEA Grapalat" w:hAnsi="GHEA Grapalat"/>
              </w:rPr>
              <w:lastRenderedPageBreak/>
              <w:t xml:space="preserve">"акцептованный платеж", </w:t>
            </w:r>
          </w:p>
          <w:p w14:paraId="4A2F1CB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C6C8D1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бенефициаром </w:t>
            </w:r>
          </w:p>
        </w:tc>
      </w:tr>
      <w:tr w:rsidR="00B138F3" w:rsidRPr="00521A49" w14:paraId="2909847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F489B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14:paraId="3E542AF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E0023E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6D881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530BB9C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14:paraId="03E2905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25C8F27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00C25E1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2A76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14:paraId="1117E1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C399C6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325DE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0C4A61F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w:t>
            </w:r>
            <w:r w:rsidRPr="00521A49">
              <w:rPr>
                <w:rFonts w:ascii="GHEA Grapalat" w:hAnsi="GHEA Grapalat"/>
              </w:rPr>
              <w:lastRenderedPageBreak/>
              <w:t>плательщика.</w:t>
            </w:r>
          </w:p>
        </w:tc>
        <w:tc>
          <w:tcPr>
            <w:tcW w:w="2640" w:type="dxa"/>
            <w:tcBorders>
              <w:top w:val="single" w:sz="4" w:space="0" w:color="auto"/>
              <w:left w:val="single" w:sz="4" w:space="0" w:color="auto"/>
              <w:bottom w:val="single" w:sz="4" w:space="0" w:color="auto"/>
              <w:right w:val="single" w:sz="4" w:space="0" w:color="auto"/>
            </w:tcBorders>
          </w:tcPr>
          <w:p w14:paraId="1C9DB0F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подписывается плательщиком или </w:t>
            </w:r>
          </w:p>
          <w:p w14:paraId="689A412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14:paraId="52E5D90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9F976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14:paraId="7480337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5435AD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0182D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3906232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14:paraId="3B7EE12A" w14:textId="77777777"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0D90CDD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14:paraId="07368DA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14:paraId="4B63546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C3975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14:paraId="2891CE7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CAB116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C7C2F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0F900F4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4A7909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14:paraId="23112EA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AA32A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14:paraId="68655FA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41415C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93B03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79DCB1D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29F0F8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14:paraId="4B2344B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14:paraId="00779EB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37794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14:paraId="1C34BD5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E50619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BC8D0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487C62E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6EBD5D8" w14:textId="77777777" w:rsidR="00C3421C" w:rsidRPr="00521A49" w:rsidRDefault="00C3421C" w:rsidP="00962010">
            <w:pPr>
              <w:widowControl w:val="0"/>
              <w:spacing w:after="120"/>
              <w:jc w:val="center"/>
              <w:rPr>
                <w:rFonts w:ascii="GHEA Grapalat" w:hAnsi="GHEA Grapalat"/>
              </w:rPr>
            </w:pPr>
          </w:p>
        </w:tc>
      </w:tr>
      <w:tr w:rsidR="00B138F3" w:rsidRPr="00521A49" w14:paraId="720F0F9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10341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14:paraId="70AA07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45DC8C3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FD0FF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5F59A68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D578828" w14:textId="77777777" w:rsidR="00C3421C" w:rsidRPr="00521A49" w:rsidRDefault="00C3421C" w:rsidP="00962010">
            <w:pPr>
              <w:widowControl w:val="0"/>
              <w:spacing w:after="120"/>
              <w:jc w:val="center"/>
              <w:rPr>
                <w:rFonts w:ascii="GHEA Grapalat" w:hAnsi="GHEA Grapalat"/>
              </w:rPr>
            </w:pPr>
          </w:p>
        </w:tc>
      </w:tr>
      <w:tr w:rsidR="00B138F3" w:rsidRPr="00521A49" w14:paraId="38174C3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D6026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14:paraId="1B25F3B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дата, время, минута исполнения </w:t>
            </w:r>
            <w:r w:rsidRPr="00521A49">
              <w:rPr>
                <w:rFonts w:ascii="GHEA Grapalat" w:hAnsi="GHEA Grapalat"/>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A03A15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850D1E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6F927D1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обслуживающей плательщика финансовой </w:t>
            </w:r>
            <w:r w:rsidRPr="00521A49">
              <w:rPr>
                <w:rFonts w:ascii="GHEA Grapalat" w:hAnsi="GHEA Grapalat"/>
              </w:rPr>
              <w:lastRenderedPageBreak/>
              <w:t>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1D4B457" w14:textId="77777777" w:rsidR="00C3421C" w:rsidRPr="00521A49" w:rsidRDefault="00C3421C" w:rsidP="00962010">
            <w:pPr>
              <w:widowControl w:val="0"/>
              <w:spacing w:after="120"/>
              <w:jc w:val="center"/>
              <w:rPr>
                <w:rFonts w:ascii="GHEA Grapalat" w:hAnsi="GHEA Grapalat"/>
              </w:rPr>
            </w:pPr>
          </w:p>
        </w:tc>
      </w:tr>
      <w:tr w:rsidR="00B138F3" w:rsidRPr="00521A49" w14:paraId="68714A5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D4A9C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14:paraId="2983486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C7CBDE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8D384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6CB3F57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EDBFC77" w14:textId="77777777" w:rsidR="00C3421C" w:rsidRPr="00521A49" w:rsidRDefault="00C3421C" w:rsidP="00962010">
            <w:pPr>
              <w:widowControl w:val="0"/>
              <w:spacing w:after="120"/>
              <w:jc w:val="center"/>
              <w:rPr>
                <w:rFonts w:ascii="GHEA Grapalat" w:hAnsi="GHEA Grapalat"/>
              </w:rPr>
            </w:pPr>
          </w:p>
        </w:tc>
      </w:tr>
      <w:tr w:rsidR="00B138F3" w:rsidRPr="00521A49" w14:paraId="0638CA1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3E58D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14:paraId="3BE299B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F2F5C5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F565A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F4A2DA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BC66C61" w14:textId="77777777" w:rsidR="00C3421C" w:rsidRPr="00521A49" w:rsidRDefault="00C3421C" w:rsidP="00962010">
            <w:pPr>
              <w:widowControl w:val="0"/>
              <w:spacing w:after="120"/>
              <w:jc w:val="center"/>
              <w:rPr>
                <w:rFonts w:ascii="GHEA Grapalat" w:hAnsi="GHEA Grapalat"/>
              </w:rPr>
            </w:pPr>
          </w:p>
        </w:tc>
      </w:tr>
      <w:tr w:rsidR="00FF3DE9" w:rsidRPr="00521A49" w14:paraId="5BE6E01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AD89C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14:paraId="5B8B84B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обслуживающей бенефициара финансовой организацией в обязательном порядке указывается дата, время, минута </w:t>
            </w:r>
            <w:r w:rsidRPr="00521A49">
              <w:rPr>
                <w:rFonts w:ascii="GHEA Grapalat" w:hAnsi="GHEA Grapalat"/>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26E35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8FE700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441CC63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21A49">
              <w:rPr>
                <w:rFonts w:ascii="GHEA Grapalat" w:hAnsi="GHEA Grapalat"/>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EEBECC4" w14:textId="77777777" w:rsidR="00C3421C" w:rsidRPr="00521A49" w:rsidRDefault="00C3421C" w:rsidP="00962010">
            <w:pPr>
              <w:widowControl w:val="0"/>
              <w:spacing w:after="120"/>
              <w:jc w:val="center"/>
              <w:rPr>
                <w:rFonts w:ascii="GHEA Grapalat" w:hAnsi="GHEA Grapalat"/>
              </w:rPr>
            </w:pPr>
          </w:p>
        </w:tc>
      </w:tr>
    </w:tbl>
    <w:p w14:paraId="432E9CE1" w14:textId="77777777" w:rsidR="008442B3" w:rsidRPr="00521A49" w:rsidRDefault="008442B3" w:rsidP="00962010">
      <w:pPr>
        <w:widowControl w:val="0"/>
        <w:spacing w:after="160"/>
        <w:ind w:firstLine="567"/>
        <w:jc w:val="right"/>
        <w:rPr>
          <w:rFonts w:ascii="GHEA Grapalat" w:hAnsi="GHEA Grapalat"/>
          <w:b/>
        </w:rPr>
        <w:sectPr w:rsidR="008442B3" w:rsidRPr="00521A49" w:rsidSect="008E1E2D">
          <w:footnotePr>
            <w:pos w:val="beneathText"/>
            <w:numStart w:val="8"/>
          </w:footnotePr>
          <w:pgSz w:w="11906" w:h="16838" w:code="9"/>
          <w:pgMar w:top="709" w:right="707" w:bottom="851" w:left="709" w:header="561" w:footer="561" w:gutter="0"/>
          <w:cols w:space="720"/>
          <w:docGrid w:linePitch="326"/>
        </w:sectPr>
      </w:pPr>
    </w:p>
    <w:p w14:paraId="6E45401F" w14:textId="77777777" w:rsidR="000A214C" w:rsidRPr="00521A49" w:rsidRDefault="000A214C" w:rsidP="00962010">
      <w:pPr>
        <w:widowControl w:val="0"/>
        <w:spacing w:after="160"/>
        <w:jc w:val="right"/>
        <w:rPr>
          <w:rFonts w:ascii="GHEA Grapalat" w:hAnsi="GHEA Grapalat" w:cs="GHEA Grapalat"/>
          <w:i/>
        </w:rPr>
      </w:pPr>
      <w:r w:rsidRPr="00521A49">
        <w:rPr>
          <w:rFonts w:ascii="GHEA Grapalat" w:hAnsi="GHEA Grapalat"/>
          <w:i/>
        </w:rPr>
        <w:lastRenderedPageBreak/>
        <w:t>Приложение № 5.1</w:t>
      </w:r>
    </w:p>
    <w:p w14:paraId="71B9E40A" w14:textId="732DADEE" w:rsidR="0074404B" w:rsidRPr="00521A49" w:rsidRDefault="0074404B" w:rsidP="00962010">
      <w:pPr>
        <w:widowControl w:val="0"/>
        <w:contextualSpacing/>
        <w:jc w:val="right"/>
        <w:rPr>
          <w:rFonts w:ascii="GHEA Grapalat" w:hAnsi="GHEA Grapalat"/>
          <w:b/>
          <w:sz w:val="22"/>
          <w:szCs w:val="22"/>
        </w:rPr>
      </w:pPr>
      <w:r w:rsidRPr="00521A49">
        <w:rPr>
          <w:rFonts w:ascii="GHEA Grapalat" w:hAnsi="GHEA Grapalat"/>
          <w:b/>
        </w:rPr>
        <w:t>к Приглашению на запрос котировок</w:t>
      </w:r>
      <w:r w:rsidRPr="00521A49">
        <w:rPr>
          <w:rFonts w:ascii="GHEA Grapalat" w:hAnsi="GHEA Grapalat" w:cs="Arial"/>
          <w:b/>
        </w:rPr>
        <w:br/>
      </w:r>
      <w:r w:rsidRPr="00521A49">
        <w:rPr>
          <w:rFonts w:ascii="GHEA Grapalat" w:hAnsi="GHEA Grapalat"/>
          <w:b/>
        </w:rPr>
        <w:t xml:space="preserve">под кодом </w:t>
      </w:r>
      <w:r w:rsidRPr="00521A49">
        <w:rPr>
          <w:rFonts w:ascii="GHEA Grapalat" w:hAnsi="GHEA Grapalat"/>
          <w:b/>
          <w:sz w:val="22"/>
          <w:szCs w:val="22"/>
        </w:rPr>
        <w:t>«</w:t>
      </w:r>
      <w:r w:rsidR="009E43FA">
        <w:rPr>
          <w:rFonts w:ascii="GHEA Grapalat" w:hAnsi="GHEA Grapalat"/>
          <w:b/>
          <w:sz w:val="22"/>
          <w:szCs w:val="22"/>
        </w:rPr>
        <w:t>GHAPDzB-HVKAK-</w:t>
      </w:r>
      <w:r w:rsidR="00A330C3">
        <w:rPr>
          <w:rFonts w:ascii="GHEA Grapalat" w:hAnsi="GHEA Grapalat"/>
          <w:b/>
          <w:sz w:val="22"/>
          <w:szCs w:val="22"/>
        </w:rPr>
        <w:t>2025-47</w:t>
      </w:r>
      <w:r w:rsidRPr="00521A49">
        <w:rPr>
          <w:rFonts w:ascii="GHEA Grapalat" w:hAnsi="GHEA Grapalat"/>
          <w:b/>
          <w:sz w:val="22"/>
          <w:szCs w:val="22"/>
        </w:rPr>
        <w:t>»</w:t>
      </w:r>
    </w:p>
    <w:p w14:paraId="036E3A5D" w14:textId="77777777" w:rsidR="00AF4211" w:rsidRPr="00521A49" w:rsidRDefault="00AF4211" w:rsidP="00962010">
      <w:pPr>
        <w:widowControl w:val="0"/>
        <w:spacing w:after="160"/>
        <w:jc w:val="center"/>
        <w:rPr>
          <w:rFonts w:ascii="GHEA Grapalat" w:hAnsi="GHEA Grapalat"/>
          <w:b/>
        </w:rPr>
      </w:pPr>
    </w:p>
    <w:p w14:paraId="36C1B676" w14:textId="77777777"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14:paraId="40819AF1" w14:textId="77777777"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521A49" w14:paraId="4054B54D" w14:textId="77777777" w:rsidTr="00DE2AE3">
        <w:tc>
          <w:tcPr>
            <w:tcW w:w="4786" w:type="dxa"/>
          </w:tcPr>
          <w:p w14:paraId="4721F3BB" w14:textId="77777777" w:rsidR="000A214C" w:rsidRPr="00521A49" w:rsidRDefault="000A214C"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14:paraId="7C902126" w14:textId="77777777" w:rsidR="000A214C" w:rsidRPr="00521A49" w:rsidRDefault="000A214C" w:rsidP="005C3CA0">
            <w:pPr>
              <w:widowControl w:val="0"/>
              <w:spacing w:after="160"/>
              <w:jc w:val="right"/>
              <w:rPr>
                <w:rFonts w:ascii="GHEA Grapalat" w:hAnsi="GHEA Grapalat" w:cs="GHEA Grapalat"/>
                <w:b/>
                <w:lang w:val="en-US"/>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p>
        </w:tc>
      </w:tr>
    </w:tbl>
    <w:p w14:paraId="0CBC269D" w14:textId="77777777" w:rsidR="000A214C" w:rsidRPr="00521A49" w:rsidRDefault="000A214C" w:rsidP="00DA0F3E">
      <w:pPr>
        <w:widowControl w:val="0"/>
        <w:rPr>
          <w:rFonts w:ascii="GHEA Grapalat" w:hAnsi="GHEA Grapalat" w:cs="GHEA Grapalat"/>
          <w:b/>
          <w:lang w:val="en-US"/>
        </w:rPr>
      </w:pPr>
    </w:p>
    <w:p w14:paraId="29220E22" w14:textId="77777777" w:rsidR="000A214C" w:rsidRPr="00521A49" w:rsidRDefault="000A214C" w:rsidP="00DA0F3E">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14:paraId="1A84F191" w14:textId="77777777" w:rsidR="000A214C" w:rsidRPr="00521A49" w:rsidRDefault="000A214C" w:rsidP="00DA0F3E">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14:paraId="7933F887"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_________________________________________________________________________</w:t>
      </w:r>
    </w:p>
    <w:p w14:paraId="59D23D5D" w14:textId="77777777" w:rsidR="000A214C" w:rsidRPr="00521A49" w:rsidRDefault="000A214C" w:rsidP="00DA0F3E">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14:paraId="71890F65" w14:textId="77777777" w:rsidR="000A214C" w:rsidRPr="00521A49" w:rsidRDefault="000A214C" w:rsidP="00DA0F3E">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2208423" w14:textId="77777777"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1. Предмет соглашения</w:t>
      </w:r>
    </w:p>
    <w:p w14:paraId="247A02AA" w14:textId="6D55BD25" w:rsidR="00511C79" w:rsidRPr="00521A49" w:rsidRDefault="000A214C" w:rsidP="00DA0F3E">
      <w:pPr>
        <w:widowControl w:val="0"/>
        <w:tabs>
          <w:tab w:val="left" w:pos="567"/>
        </w:tabs>
        <w:ind w:firstLine="567"/>
        <w:contextualSpacing/>
        <w:jc w:val="both"/>
        <w:rPr>
          <w:rFonts w:ascii="GHEA Grapalat" w:hAnsi="GHEA Grapalat"/>
          <w:b/>
          <w:sz w:val="22"/>
          <w:szCs w:val="22"/>
        </w:rPr>
      </w:pPr>
      <w:r w:rsidRPr="00521A49">
        <w:rPr>
          <w:rFonts w:ascii="GHEA Grapalat" w:hAnsi="GHEA Grapalat"/>
        </w:rPr>
        <w:t>1</w:t>
      </w:r>
      <w:r w:rsidRPr="00521A49">
        <w:rPr>
          <w:rFonts w:ascii="GHEA Grapalat" w:hAnsi="GHEA Grapalat"/>
          <w:spacing w:val="-6"/>
        </w:rPr>
        <w:t>.1.</w:t>
      </w:r>
      <w:r w:rsidRPr="00521A49">
        <w:rPr>
          <w:rFonts w:ascii="GHEA Grapalat" w:hAnsi="GHEA Grapalat"/>
          <w:spacing w:val="-6"/>
        </w:rPr>
        <w:tab/>
      </w:r>
      <w:r w:rsidR="00511C79" w:rsidRPr="00521A49">
        <w:rPr>
          <w:rFonts w:ascii="GHEA Grapalat" w:hAnsi="GHEA Grapalat"/>
          <w:spacing w:val="-6"/>
        </w:rPr>
        <w:t xml:space="preserve">Компания участвует в организованной </w:t>
      </w:r>
      <w:r w:rsidR="00511C79" w:rsidRPr="00521A49">
        <w:rPr>
          <w:rFonts w:ascii="GHEA Grapalat" w:hAnsi="GHEA Grapalat"/>
          <w:b/>
          <w:sz w:val="22"/>
          <w:szCs w:val="22"/>
        </w:rPr>
        <w:t>ГНО «Национальным центром по контролю и профилактике заболеваний»</w:t>
      </w:r>
      <w:r w:rsidR="00511C79" w:rsidRPr="00521A49">
        <w:rPr>
          <w:rFonts w:ascii="GHEA Grapalat" w:hAnsi="GHEA Grapalat"/>
          <w:b/>
          <w:i/>
          <w:sz w:val="22"/>
          <w:szCs w:val="22"/>
        </w:rPr>
        <w:t xml:space="preserve"> </w:t>
      </w:r>
      <w:r w:rsidR="00511C79" w:rsidRPr="00521A49">
        <w:rPr>
          <w:rFonts w:ascii="GHEA Grapalat" w:hAnsi="GHEA Grapalat"/>
          <w:b/>
          <w:sz w:val="22"/>
          <w:szCs w:val="22"/>
        </w:rPr>
        <w:t>МЗ РА</w:t>
      </w:r>
      <w:r w:rsidR="00511C79" w:rsidRPr="00521A49">
        <w:rPr>
          <w:rFonts w:ascii="GHEA Grapalat" w:hAnsi="GHEA Grapalat"/>
          <w:spacing w:val="-6"/>
          <w:sz w:val="22"/>
          <w:szCs w:val="22"/>
        </w:rPr>
        <w:t xml:space="preserve"> (далее — Заказчик) </w:t>
      </w:r>
      <w:r w:rsidR="00511C79" w:rsidRPr="00521A49">
        <w:rPr>
          <w:rFonts w:ascii="GHEA Grapalat" w:hAnsi="GHEA Grapalat"/>
          <w:sz w:val="22"/>
          <w:szCs w:val="22"/>
        </w:rPr>
        <w:t>процедуре закупок под кодом</w:t>
      </w:r>
      <w:r w:rsidR="00511C79" w:rsidRPr="00521A49">
        <w:rPr>
          <w:rFonts w:ascii="GHEA Grapalat" w:hAnsi="GHEA Grapalat"/>
        </w:rPr>
        <w:t xml:space="preserve"> </w:t>
      </w:r>
      <w:r w:rsidR="00511C79" w:rsidRPr="00521A49">
        <w:rPr>
          <w:rFonts w:ascii="GHEA Grapalat" w:hAnsi="GHEA Grapalat"/>
          <w:b/>
          <w:sz w:val="22"/>
          <w:szCs w:val="22"/>
        </w:rPr>
        <w:t>«</w:t>
      </w:r>
      <w:r w:rsidR="009E43FA">
        <w:rPr>
          <w:rFonts w:ascii="GHEA Grapalat" w:hAnsi="GHEA Grapalat"/>
          <w:b/>
          <w:sz w:val="22"/>
          <w:szCs w:val="22"/>
        </w:rPr>
        <w:t>GHAPDzB-HVKAK-</w:t>
      </w:r>
      <w:r w:rsidR="00A330C3">
        <w:rPr>
          <w:rFonts w:ascii="GHEA Grapalat" w:hAnsi="GHEA Grapalat"/>
          <w:b/>
          <w:sz w:val="22"/>
          <w:szCs w:val="22"/>
        </w:rPr>
        <w:t>2025-47</w:t>
      </w:r>
      <w:r w:rsidR="00511C79" w:rsidRPr="00521A49">
        <w:rPr>
          <w:rFonts w:ascii="GHEA Grapalat" w:hAnsi="GHEA Grapalat"/>
          <w:b/>
          <w:sz w:val="22"/>
          <w:szCs w:val="22"/>
        </w:rPr>
        <w:t>»</w:t>
      </w:r>
    </w:p>
    <w:p w14:paraId="77C50653"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1.2.</w:t>
      </w:r>
      <w:r w:rsidRPr="00521A49">
        <w:rPr>
          <w:rFonts w:ascii="GHEA Grapalat" w:hAnsi="GHEA Grapalat"/>
        </w:rPr>
        <w:tab/>
        <w:t>В качестве обеспечения исполнения договора, заключаемого в</w:t>
      </w:r>
      <w:r w:rsidRPr="00521A49">
        <w:rPr>
          <w:rFonts w:ascii="Sylfaen" w:hAnsi="Sylfaen" w:cs="Courier New"/>
          <w:lang w:val="en-US"/>
        </w:rPr>
        <w:t> </w:t>
      </w:r>
      <w:r w:rsidRPr="00521A49">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5C90A4C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безотзывно соглашается, что: </w:t>
      </w:r>
    </w:p>
    <w:p w14:paraId="340F0FAF"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0D983CB"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3A1C6B4"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050DDEE"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14:paraId="595EB4B9"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д)</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147FF11"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2921" w:rsidRPr="00521A49">
        <w:rPr>
          <w:rFonts w:ascii="GHEA Grapalat" w:hAnsi="GHEA Grapalat"/>
        </w:rPr>
        <w:t>4</w:t>
      </w:r>
      <w:r w:rsidRPr="00521A49">
        <w:rPr>
          <w:rFonts w:ascii="GHEA Grapalat" w:hAnsi="GHEA Grapalat"/>
        </w:rPr>
        <w:t>.</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521A49">
        <w:rPr>
          <w:rFonts w:ascii="Sylfaen" w:hAnsi="Sylfaen" w:cs="Courier New"/>
          <w:lang w:val="en-US"/>
        </w:rPr>
        <w:t> </w:t>
      </w:r>
      <w:r w:rsidRPr="00521A49">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210EB31"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5</w:t>
      </w:r>
      <w:r w:rsidRPr="00521A49">
        <w:rPr>
          <w:rFonts w:ascii="GHEA Grapalat" w:hAnsi="GHEA Grapalat"/>
        </w:rPr>
        <w:t>.</w:t>
      </w:r>
      <w:r w:rsidRPr="00521A49">
        <w:rPr>
          <w:rFonts w:ascii="GHEA Grapalat" w:hAnsi="GHEA Grapalat"/>
        </w:rPr>
        <w:tab/>
        <w:t>Заказчик может представить в Банк-плательщик иные дополнительные документы.</w:t>
      </w:r>
    </w:p>
    <w:p w14:paraId="3E1BA399"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lastRenderedPageBreak/>
        <w:t>1.</w:t>
      </w:r>
      <w:r w:rsidR="007A76F3" w:rsidRPr="00521A49">
        <w:rPr>
          <w:rFonts w:ascii="GHEA Grapalat" w:hAnsi="GHEA Grapalat"/>
        </w:rPr>
        <w:t>6</w:t>
      </w:r>
      <w:r w:rsidRPr="00521A49">
        <w:rPr>
          <w:rFonts w:ascii="GHEA Grapalat" w:hAnsi="GHEA Grapalat"/>
        </w:rPr>
        <w:t>.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14:paraId="455FF488"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69A4" w:rsidRPr="00521A49">
        <w:rPr>
          <w:rFonts w:ascii="GHEA Grapalat" w:hAnsi="GHEA Grapalat"/>
        </w:rPr>
        <w:t>7</w:t>
      </w:r>
      <w:r w:rsidRPr="00521A49">
        <w:rPr>
          <w:rFonts w:ascii="GHEA Grapalat" w:hAnsi="GHEA Grapalat"/>
        </w:rPr>
        <w:t>.</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D34D7FB"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EF6AA2" w:rsidRPr="00521A49">
        <w:rPr>
          <w:rFonts w:ascii="GHEA Grapalat" w:hAnsi="GHEA Grapalat"/>
        </w:rPr>
        <w:t>8</w:t>
      </w:r>
      <w:r w:rsidRPr="00521A49">
        <w:rPr>
          <w:rFonts w:ascii="GHEA Grapalat" w:hAnsi="GHEA Grapalat"/>
        </w:rPr>
        <w:t>.</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14:paraId="3F4E721B" w14:textId="77777777"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2. Иные условия</w:t>
      </w:r>
    </w:p>
    <w:p w14:paraId="3F7C38F2" w14:textId="77777777" w:rsidR="00FE75E6"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521A49">
        <w:rPr>
          <w:rFonts w:ascii="GHEA Grapalat" w:hAnsi="GHEA Grapalat"/>
        </w:rPr>
        <w:t xml:space="preserve">двадцатого </w:t>
      </w:r>
      <w:r w:rsidRPr="00521A49">
        <w:rPr>
          <w:rFonts w:ascii="GHEA Grapalat" w:hAnsi="GHEA Grapalat"/>
        </w:rPr>
        <w:t>рабочего дня, следующего</w:t>
      </w:r>
      <w:r w:rsidR="004300C2" w:rsidRPr="00521A49">
        <w:rPr>
          <w:rFonts w:ascii="GHEA Grapalat" w:hAnsi="GHEA Grapalat"/>
        </w:rPr>
        <w:t xml:space="preserve"> за</w:t>
      </w:r>
      <w:r w:rsidRPr="00521A49">
        <w:rPr>
          <w:rFonts w:ascii="GHEA Grapalat" w:hAnsi="GHEA Grapalat"/>
        </w:rPr>
        <w:t xml:space="preserve"> </w:t>
      </w:r>
      <w:r w:rsidR="00FE75E6" w:rsidRPr="00521A49">
        <w:rPr>
          <w:rFonts w:ascii="GHEA Grapalat" w:hAnsi="GHEA Grapalat"/>
        </w:rPr>
        <w:t>последним днем полного выполнения взятых Компанией по заключаемому договору обязательств, включительно.</w:t>
      </w:r>
    </w:p>
    <w:p w14:paraId="1BA16C2A"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14:paraId="1ABF4F57"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14:paraId="38538C68" w14:textId="77777777" w:rsidR="000A214C" w:rsidRPr="00521A49" w:rsidDel="00A13215"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783E366A" w14:textId="77777777" w:rsidR="000A214C"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05BA6909" w14:textId="77777777" w:rsidR="000A214C" w:rsidRPr="00521A49" w:rsidRDefault="000A214C" w:rsidP="00DA0F3E">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14:paraId="5B5C40BB"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7D2C2431"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14:paraId="217558F9"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2DE314F6"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14:paraId="7BA7E64C"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733AF601"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обслуживающего компанию банка</w:t>
      </w:r>
    </w:p>
    <w:p w14:paraId="37FC8311"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6D3D0302"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номер банковского счета компании</w:t>
      </w:r>
    </w:p>
    <w:p w14:paraId="58A949C7"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7180406A"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учетный номер налогоплательщика компании</w:t>
      </w:r>
    </w:p>
    <w:p w14:paraId="60341CA4"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4A3B9C6A" w14:textId="77777777" w:rsidR="000A214C" w:rsidRPr="00521A49" w:rsidRDefault="000A214C" w:rsidP="00DA0F3E">
      <w:pPr>
        <w:widowControl w:val="0"/>
        <w:ind w:right="4250"/>
        <w:jc w:val="center"/>
        <w:rPr>
          <w:rFonts w:ascii="GHEA Grapalat" w:hAnsi="GHEA Grapalat"/>
        </w:rPr>
      </w:pPr>
      <w:r w:rsidRPr="00521A49">
        <w:rPr>
          <w:rFonts w:ascii="GHEA Grapalat" w:hAnsi="GHEA Grapalat"/>
          <w:vertAlign w:val="superscript"/>
        </w:rPr>
        <w:t>имя, фамилия и подпись директора компании</w:t>
      </w:r>
    </w:p>
    <w:p w14:paraId="6BEC6A5E" w14:textId="77777777" w:rsidR="000A214C" w:rsidRPr="00521A49" w:rsidRDefault="00632AC2" w:rsidP="00DA0F3E">
      <w:pPr>
        <w:widowControl w:val="0"/>
        <w:rPr>
          <w:rFonts w:ascii="GHEA Grapalat" w:hAnsi="GHEA Grapalat"/>
        </w:rPr>
      </w:pPr>
      <w:r w:rsidRPr="00521A49">
        <w:rPr>
          <w:rFonts w:ascii="GHEA Grapalat" w:hAnsi="GHEA Grapalat"/>
        </w:rPr>
        <w:t xml:space="preserve">День/месяц/год                                                                                    </w:t>
      </w:r>
      <w:r w:rsidR="000A214C" w:rsidRPr="00521A49">
        <w:rPr>
          <w:rFonts w:ascii="GHEA Grapalat" w:hAnsi="GHEA Grapalat"/>
        </w:rPr>
        <w:t>М. П.</w:t>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16"/>
        <w:gridCol w:w="5364"/>
      </w:tblGrid>
      <w:tr w:rsidR="00B138F3" w:rsidRPr="00521A49" w14:paraId="54505AE0" w14:textId="77777777" w:rsidTr="00EE0A56">
        <w:trPr>
          <w:trHeight w:val="352"/>
        </w:trPr>
        <w:tc>
          <w:tcPr>
            <w:tcW w:w="10980" w:type="dxa"/>
            <w:gridSpan w:val="2"/>
            <w:noWrap/>
            <w:vAlign w:val="bottom"/>
          </w:tcPr>
          <w:p w14:paraId="67B98C83" w14:textId="77777777" w:rsidR="00BE2572" w:rsidRPr="00521A49" w:rsidRDefault="00BE2572" w:rsidP="00962010">
            <w:pPr>
              <w:widowControl w:val="0"/>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14:paraId="0B2E6F37" w14:textId="77777777" w:rsidTr="00EE0A56">
        <w:trPr>
          <w:trHeight w:val="352"/>
        </w:trPr>
        <w:tc>
          <w:tcPr>
            <w:tcW w:w="10980" w:type="dxa"/>
            <w:gridSpan w:val="2"/>
            <w:noWrap/>
            <w:vAlign w:val="bottom"/>
          </w:tcPr>
          <w:p w14:paraId="29BB22AF" w14:textId="77777777" w:rsidR="00BE2572" w:rsidRPr="00521A49" w:rsidRDefault="00BE2572" w:rsidP="00962010">
            <w:pPr>
              <w:widowControl w:val="0"/>
              <w:tabs>
                <w:tab w:val="left" w:pos="855"/>
              </w:tabs>
              <w:spacing w:after="160"/>
              <w:ind w:left="360"/>
              <w:rPr>
                <w:rFonts w:ascii="GHEA Grapalat" w:hAnsi="GHEA Grapalat" w:cs="Sylfaen"/>
              </w:rPr>
            </w:pPr>
            <w:r w:rsidRPr="00521A49">
              <w:rPr>
                <w:rFonts w:ascii="GHEA Grapalat" w:hAnsi="GHEA Grapalat"/>
              </w:rPr>
              <w:lastRenderedPageBreak/>
              <w:t>2.</w:t>
            </w:r>
            <w:r w:rsidRPr="00521A49">
              <w:rPr>
                <w:rFonts w:ascii="GHEA Grapalat" w:hAnsi="GHEA Grapalat"/>
              </w:rPr>
              <w:tab/>
              <w:t xml:space="preserve">Номер </w:t>
            </w:r>
          </w:p>
        </w:tc>
      </w:tr>
      <w:tr w:rsidR="00B138F3" w:rsidRPr="00521A49" w14:paraId="6EBFA479" w14:textId="77777777" w:rsidTr="00EE0A56">
        <w:trPr>
          <w:trHeight w:val="349"/>
        </w:trPr>
        <w:tc>
          <w:tcPr>
            <w:tcW w:w="10980" w:type="dxa"/>
            <w:gridSpan w:val="2"/>
            <w:noWrap/>
            <w:vAlign w:val="bottom"/>
          </w:tcPr>
          <w:p w14:paraId="0F6D4A14" w14:textId="77777777" w:rsidR="00BE2572" w:rsidRPr="00521A49" w:rsidRDefault="00BE2572"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14:paraId="60957917" w14:textId="77777777" w:rsidTr="00EE0A56">
        <w:trPr>
          <w:trHeight w:val="345"/>
        </w:trPr>
        <w:tc>
          <w:tcPr>
            <w:tcW w:w="10980" w:type="dxa"/>
            <w:gridSpan w:val="2"/>
            <w:noWrap/>
            <w:vAlign w:val="bottom"/>
          </w:tcPr>
          <w:p w14:paraId="4915B389"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14:paraId="5645DB4E" w14:textId="77777777" w:rsidTr="00EE0A56">
        <w:trPr>
          <w:trHeight w:val="361"/>
        </w:trPr>
        <w:tc>
          <w:tcPr>
            <w:tcW w:w="10980" w:type="dxa"/>
            <w:gridSpan w:val="2"/>
            <w:noWrap/>
            <w:vAlign w:val="bottom"/>
          </w:tcPr>
          <w:p w14:paraId="61535DE4"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14:paraId="4B1E8F3C" w14:textId="77777777" w:rsidTr="00EE0A56">
        <w:trPr>
          <w:trHeight w:val="433"/>
        </w:trPr>
        <w:tc>
          <w:tcPr>
            <w:tcW w:w="10980" w:type="dxa"/>
            <w:gridSpan w:val="2"/>
            <w:noWrap/>
            <w:vAlign w:val="bottom"/>
          </w:tcPr>
          <w:p w14:paraId="50FB1341"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14:paraId="6E4A2175" w14:textId="77777777" w:rsidTr="00EE0A56">
        <w:trPr>
          <w:trHeight w:val="352"/>
        </w:trPr>
        <w:tc>
          <w:tcPr>
            <w:tcW w:w="10980" w:type="dxa"/>
            <w:gridSpan w:val="2"/>
            <w:noWrap/>
            <w:vAlign w:val="bottom"/>
          </w:tcPr>
          <w:p w14:paraId="6E69DCD7"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14:paraId="6E598A00" w14:textId="77777777" w:rsidTr="00EE0A56">
        <w:trPr>
          <w:trHeight w:val="442"/>
        </w:trPr>
        <w:tc>
          <w:tcPr>
            <w:tcW w:w="10980" w:type="dxa"/>
            <w:gridSpan w:val="2"/>
            <w:noWrap/>
            <w:vAlign w:val="bottom"/>
          </w:tcPr>
          <w:p w14:paraId="2CF2815D"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73517F" w:rsidRPr="00521A49" w14:paraId="0E8A7E45" w14:textId="77777777" w:rsidTr="00EE0A56">
        <w:trPr>
          <w:trHeight w:val="352"/>
        </w:trPr>
        <w:tc>
          <w:tcPr>
            <w:tcW w:w="10980" w:type="dxa"/>
            <w:gridSpan w:val="2"/>
            <w:noWrap/>
            <w:vAlign w:val="bottom"/>
          </w:tcPr>
          <w:p w14:paraId="7C100B32"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73517F" w:rsidRPr="00521A49" w14:paraId="0991383E" w14:textId="77777777" w:rsidTr="00EE0A56">
        <w:trPr>
          <w:trHeight w:val="352"/>
        </w:trPr>
        <w:tc>
          <w:tcPr>
            <w:tcW w:w="10980" w:type="dxa"/>
            <w:gridSpan w:val="2"/>
            <w:noWrap/>
            <w:vAlign w:val="bottom"/>
          </w:tcPr>
          <w:p w14:paraId="721ACF57"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73517F" w:rsidRPr="00521A49" w14:paraId="3571A2D0" w14:textId="77777777" w:rsidTr="00EE0A56">
        <w:trPr>
          <w:trHeight w:val="343"/>
        </w:trPr>
        <w:tc>
          <w:tcPr>
            <w:tcW w:w="10980" w:type="dxa"/>
            <w:gridSpan w:val="2"/>
            <w:noWrap/>
            <w:vAlign w:val="bottom"/>
          </w:tcPr>
          <w:p w14:paraId="23274AE9"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00041832" w:rsidRPr="00521A49">
              <w:rPr>
                <w:rFonts w:ascii="GHEA Grapalat" w:hAnsi="GHEA Grapalat"/>
                <w:sz w:val="22"/>
                <w:szCs w:val="22"/>
                <w:lang w:val="en-US"/>
              </w:rPr>
              <w:t xml:space="preserve"> </w:t>
            </w:r>
            <w:r w:rsidRPr="00521A49">
              <w:rPr>
                <w:rFonts w:ascii="GHEA Grapalat" w:hAnsi="GHEA Grapalat" w:cs="Arial"/>
                <w:b/>
                <w:sz w:val="22"/>
                <w:szCs w:val="22"/>
              </w:rPr>
              <w:t>02625503</w:t>
            </w:r>
          </w:p>
        </w:tc>
      </w:tr>
      <w:tr w:rsidR="0073517F" w:rsidRPr="00521A49" w14:paraId="3B038B97" w14:textId="77777777" w:rsidTr="00EE0A56">
        <w:trPr>
          <w:trHeight w:val="361"/>
        </w:trPr>
        <w:tc>
          <w:tcPr>
            <w:tcW w:w="10980" w:type="dxa"/>
            <w:gridSpan w:val="2"/>
            <w:noWrap/>
            <w:vAlign w:val="bottom"/>
          </w:tcPr>
          <w:p w14:paraId="637FDB0E"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73517F" w:rsidRPr="00521A49" w14:paraId="64CFE4D9" w14:textId="77777777" w:rsidTr="00EE0A56">
        <w:trPr>
          <w:trHeight w:val="433"/>
        </w:trPr>
        <w:tc>
          <w:tcPr>
            <w:tcW w:w="10980" w:type="dxa"/>
            <w:gridSpan w:val="2"/>
            <w:noWrap/>
            <w:vAlign w:val="bottom"/>
          </w:tcPr>
          <w:p w14:paraId="120F0217"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(сч.№)</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14:paraId="7AA442C9" w14:textId="77777777" w:rsidTr="00EE0A56">
        <w:trPr>
          <w:trHeight w:val="442"/>
        </w:trPr>
        <w:tc>
          <w:tcPr>
            <w:tcW w:w="10980" w:type="dxa"/>
            <w:gridSpan w:val="2"/>
            <w:noWrap/>
            <w:vAlign w:val="bottom"/>
          </w:tcPr>
          <w:p w14:paraId="168B5764"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14:paraId="2A511C64" w14:textId="77777777" w:rsidTr="00EE0A56">
        <w:trPr>
          <w:trHeight w:val="442"/>
        </w:trPr>
        <w:tc>
          <w:tcPr>
            <w:tcW w:w="10980" w:type="dxa"/>
            <w:gridSpan w:val="2"/>
            <w:noWrap/>
            <w:vAlign w:val="bottom"/>
          </w:tcPr>
          <w:p w14:paraId="0AA30059"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14:paraId="145AA84A" w14:textId="77777777" w:rsidTr="00EE0A56">
        <w:trPr>
          <w:trHeight w:val="442"/>
        </w:trPr>
        <w:tc>
          <w:tcPr>
            <w:tcW w:w="10980" w:type="dxa"/>
            <w:gridSpan w:val="2"/>
            <w:noWrap/>
            <w:vAlign w:val="bottom"/>
          </w:tcPr>
          <w:p w14:paraId="04BAFBCD"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14:paraId="3CA03D35" w14:textId="77777777" w:rsidTr="00EE0A56">
        <w:trPr>
          <w:trHeight w:val="442"/>
        </w:trPr>
        <w:tc>
          <w:tcPr>
            <w:tcW w:w="10980" w:type="dxa"/>
            <w:gridSpan w:val="2"/>
            <w:noWrap/>
            <w:vAlign w:val="bottom"/>
          </w:tcPr>
          <w:p w14:paraId="74F6D6ED"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Цель сделки (уплаты): (для обеспечения исполнения договора)</w:t>
            </w:r>
          </w:p>
        </w:tc>
      </w:tr>
      <w:tr w:rsidR="00B138F3" w:rsidRPr="00521A49" w14:paraId="6E5D33A2" w14:textId="77777777" w:rsidTr="00EE0A56">
        <w:trPr>
          <w:trHeight w:val="424"/>
        </w:trPr>
        <w:tc>
          <w:tcPr>
            <w:tcW w:w="10980" w:type="dxa"/>
            <w:gridSpan w:val="2"/>
            <w:noWrap/>
            <w:vAlign w:val="bottom"/>
          </w:tcPr>
          <w:p w14:paraId="6A58DE83"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14:paraId="028A85C0" w14:textId="77777777" w:rsidTr="00EE0A56">
        <w:trPr>
          <w:trHeight w:val="704"/>
        </w:trPr>
        <w:tc>
          <w:tcPr>
            <w:tcW w:w="10980" w:type="dxa"/>
            <w:gridSpan w:val="2"/>
            <w:noWrap/>
            <w:vAlign w:val="bottom"/>
          </w:tcPr>
          <w:p w14:paraId="0892CB36"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14:paraId="2082B410" w14:textId="77777777" w:rsidTr="00EE0A56">
        <w:trPr>
          <w:trHeight w:val="704"/>
        </w:trPr>
        <w:tc>
          <w:tcPr>
            <w:tcW w:w="10980" w:type="dxa"/>
            <w:gridSpan w:val="2"/>
            <w:noWrap/>
            <w:vAlign w:val="bottom"/>
          </w:tcPr>
          <w:p w14:paraId="1739D3E5" w14:textId="77777777" w:rsidR="00BE2572" w:rsidRPr="00521A49" w:rsidRDefault="00BE2572"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14:paraId="4AD03234" w14:textId="77777777" w:rsidTr="00EE0A56">
        <w:trPr>
          <w:trHeight w:val="2194"/>
        </w:trPr>
        <w:tc>
          <w:tcPr>
            <w:tcW w:w="5616" w:type="dxa"/>
            <w:noWrap/>
            <w:vAlign w:val="bottom"/>
          </w:tcPr>
          <w:p w14:paraId="51429950" w14:textId="77777777" w:rsidR="00BE2572" w:rsidRPr="00521A49" w:rsidRDefault="00BE2572"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14:paraId="03006131" w14:textId="77777777" w:rsidR="00BE2572" w:rsidRPr="00521A49" w:rsidRDefault="00BE2572" w:rsidP="00962010">
            <w:pPr>
              <w:widowControl w:val="0"/>
              <w:spacing w:after="160"/>
              <w:rPr>
                <w:rFonts w:ascii="GHEA Grapalat" w:hAnsi="GHEA Grapalat" w:cs="Sylfaen"/>
              </w:rPr>
            </w:pPr>
          </w:p>
          <w:p w14:paraId="409D4115" w14:textId="77777777" w:rsidR="00BE2572" w:rsidRPr="00521A49" w:rsidRDefault="00BE2572" w:rsidP="00962010">
            <w:pPr>
              <w:widowControl w:val="0"/>
              <w:spacing w:after="160"/>
              <w:jc w:val="right"/>
              <w:rPr>
                <w:rFonts w:ascii="GHEA Grapalat" w:hAnsi="GHEA Grapalat" w:cs="Tahoma"/>
              </w:rPr>
            </w:pPr>
            <w:r w:rsidRPr="00521A49">
              <w:rPr>
                <w:rFonts w:ascii="GHEA Grapalat" w:hAnsi="GHEA Grapalat"/>
              </w:rPr>
              <w:t>/____________________/</w:t>
            </w:r>
          </w:p>
          <w:p w14:paraId="6BD6A9E1" w14:textId="77777777" w:rsidR="00BE2572" w:rsidRPr="00521A49" w:rsidRDefault="00BE2572" w:rsidP="00962010">
            <w:pPr>
              <w:widowControl w:val="0"/>
              <w:spacing w:after="160"/>
              <w:rPr>
                <w:rFonts w:ascii="GHEA Grapalat" w:hAnsi="GHEA Grapalat" w:cs="Sylfaen"/>
              </w:rPr>
            </w:pPr>
          </w:p>
          <w:p w14:paraId="2540191F"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271081D2" w14:textId="77777777" w:rsidR="00BE2572" w:rsidRPr="00521A49" w:rsidRDefault="00BE2572" w:rsidP="00962010">
            <w:pPr>
              <w:widowControl w:val="0"/>
              <w:spacing w:after="160"/>
              <w:rPr>
                <w:rFonts w:ascii="GHEA Grapalat" w:hAnsi="GHEA Grapalat" w:cs="Sylfaen"/>
              </w:rPr>
            </w:pPr>
          </w:p>
          <w:p w14:paraId="3F511AAC" w14:textId="77777777" w:rsidR="00BE2572" w:rsidRPr="00521A49" w:rsidRDefault="00BE2572"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14:paraId="257919F8" w14:textId="77777777" w:rsidR="00BE2572" w:rsidRPr="00521A49" w:rsidRDefault="00BE2572" w:rsidP="00962010">
            <w:pPr>
              <w:widowControl w:val="0"/>
              <w:spacing w:after="160"/>
              <w:rPr>
                <w:rFonts w:ascii="GHEA Grapalat" w:hAnsi="GHEA Grapalat" w:cs="Sylfaen"/>
              </w:rPr>
            </w:pPr>
          </w:p>
        </w:tc>
        <w:tc>
          <w:tcPr>
            <w:tcW w:w="5364" w:type="dxa"/>
            <w:noWrap/>
          </w:tcPr>
          <w:p w14:paraId="31E5FEA2" w14:textId="77777777" w:rsidR="00BE2572" w:rsidRPr="00521A49" w:rsidRDefault="00BE2572"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14:paraId="5F6667E3" w14:textId="77777777" w:rsidR="00BE2572" w:rsidRPr="00521A49" w:rsidRDefault="00BE2572" w:rsidP="00962010">
            <w:pPr>
              <w:widowControl w:val="0"/>
              <w:spacing w:after="160"/>
              <w:rPr>
                <w:rFonts w:ascii="GHEA Grapalat" w:hAnsi="GHEA Grapalat" w:cs="Sylfaen"/>
              </w:rPr>
            </w:pPr>
          </w:p>
          <w:p w14:paraId="76AC63E7"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4E817919" w14:textId="77777777" w:rsidR="00BE2572" w:rsidRPr="00521A49" w:rsidRDefault="00BE2572" w:rsidP="00962010">
            <w:pPr>
              <w:widowControl w:val="0"/>
              <w:spacing w:after="160"/>
              <w:jc w:val="right"/>
              <w:rPr>
                <w:rFonts w:ascii="GHEA Grapalat" w:hAnsi="GHEA Grapalat" w:cs="Tahoma"/>
              </w:rPr>
            </w:pPr>
          </w:p>
          <w:p w14:paraId="580F8860"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66EFB1F9" w14:textId="77777777" w:rsidR="00BE2572" w:rsidRPr="00521A49" w:rsidRDefault="00BE2572" w:rsidP="00962010">
            <w:pPr>
              <w:widowControl w:val="0"/>
              <w:spacing w:after="160"/>
              <w:rPr>
                <w:rFonts w:ascii="GHEA Grapalat" w:hAnsi="GHEA Grapalat" w:cs="Sylfaen"/>
              </w:rPr>
            </w:pPr>
          </w:p>
          <w:p w14:paraId="148B9B44" w14:textId="77777777" w:rsidR="00BE2572" w:rsidRPr="00521A49" w:rsidRDefault="00BE2572"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14:paraId="2CB764B3" w14:textId="77777777" w:rsidTr="00EE0A56">
        <w:trPr>
          <w:trHeight w:val="2194"/>
        </w:trPr>
        <w:tc>
          <w:tcPr>
            <w:tcW w:w="5616" w:type="dxa"/>
            <w:noWrap/>
            <w:vAlign w:val="bottom"/>
          </w:tcPr>
          <w:p w14:paraId="3022DF11" w14:textId="77777777" w:rsidR="00BE2572" w:rsidRPr="00521A49" w:rsidRDefault="00BE2572" w:rsidP="00962010">
            <w:pPr>
              <w:widowControl w:val="0"/>
              <w:spacing w:after="160"/>
              <w:rPr>
                <w:rFonts w:ascii="GHEA Grapalat" w:hAnsi="GHEA Grapalat" w:cs="Tahoma"/>
              </w:rPr>
            </w:pPr>
            <w:r w:rsidRPr="00521A49">
              <w:rPr>
                <w:rFonts w:ascii="GHEA Grapalat" w:hAnsi="GHEA Grapalat"/>
              </w:rPr>
              <w:lastRenderedPageBreak/>
              <w:t>24.а.</w:t>
            </w:r>
            <w:r w:rsidRPr="00521A49">
              <w:rPr>
                <w:rFonts w:ascii="GHEA Grapalat" w:hAnsi="GHEA Grapalat"/>
              </w:rPr>
              <w:tab/>
              <w:t xml:space="preserve"> Обслуживающая бенефициара финансовая организация </w:t>
            </w:r>
          </w:p>
          <w:p w14:paraId="44D4516A" w14:textId="77777777" w:rsidR="00BE2572" w:rsidRPr="00521A49" w:rsidRDefault="00BE2572" w:rsidP="00962010">
            <w:pPr>
              <w:widowControl w:val="0"/>
              <w:spacing w:after="160"/>
              <w:rPr>
                <w:rFonts w:ascii="GHEA Grapalat" w:hAnsi="GHEA Grapalat"/>
              </w:rPr>
            </w:pPr>
          </w:p>
          <w:p w14:paraId="204418DD" w14:textId="77777777"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14:paraId="6F7AA974" w14:textId="77777777" w:rsidR="00BE2572" w:rsidRPr="00521A49" w:rsidRDefault="00BE2572"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14:paraId="4FC3B8CE" w14:textId="77777777" w:rsidR="00BE2572" w:rsidRPr="00521A49" w:rsidRDefault="00BE2572" w:rsidP="00962010">
            <w:pPr>
              <w:widowControl w:val="0"/>
              <w:spacing w:after="160"/>
              <w:rPr>
                <w:rFonts w:ascii="GHEA Grapalat" w:hAnsi="GHEA Grapalat" w:cs="Tahoma"/>
              </w:rPr>
            </w:pPr>
          </w:p>
          <w:p w14:paraId="2295A5CF" w14:textId="77777777" w:rsidR="00BE2572" w:rsidRPr="00521A49" w:rsidRDefault="00BE2572" w:rsidP="00962010">
            <w:pPr>
              <w:widowControl w:val="0"/>
              <w:spacing w:after="160"/>
              <w:rPr>
                <w:rFonts w:ascii="GHEA Grapalat" w:hAnsi="GHEA Grapalat" w:cs="Arial"/>
              </w:rPr>
            </w:pPr>
          </w:p>
        </w:tc>
        <w:tc>
          <w:tcPr>
            <w:tcW w:w="5364" w:type="dxa"/>
            <w:noWrap/>
          </w:tcPr>
          <w:p w14:paraId="6206AA0C" w14:textId="77777777" w:rsidR="00BE2572" w:rsidRPr="00521A49" w:rsidRDefault="00BE2572"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14:paraId="34B682E0" w14:textId="77777777" w:rsidR="00BE2572" w:rsidRPr="00521A49" w:rsidRDefault="00BE2572" w:rsidP="00962010">
            <w:pPr>
              <w:widowControl w:val="0"/>
              <w:spacing w:after="160"/>
              <w:rPr>
                <w:rFonts w:ascii="GHEA Grapalat" w:hAnsi="GHEA Grapalat" w:cs="Tahoma"/>
              </w:rPr>
            </w:pPr>
          </w:p>
          <w:p w14:paraId="58C79028" w14:textId="77777777"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14:paraId="7AF244FD" w14:textId="77777777" w:rsidR="00BE2572" w:rsidRPr="00521A49" w:rsidRDefault="00BE2572"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14:paraId="3B4DA4C8" w14:textId="77777777" w:rsidR="00BE2572" w:rsidRPr="00521A49" w:rsidRDefault="00BE2572" w:rsidP="00962010">
            <w:pPr>
              <w:widowControl w:val="0"/>
              <w:spacing w:after="160"/>
              <w:rPr>
                <w:rFonts w:ascii="GHEA Grapalat" w:hAnsi="GHEA Grapalat" w:cs="Arial"/>
              </w:rPr>
            </w:pPr>
          </w:p>
        </w:tc>
      </w:tr>
      <w:tr w:rsidR="00B138F3" w:rsidRPr="00521A49" w14:paraId="2AA490AC" w14:textId="77777777" w:rsidTr="00EE0A56">
        <w:trPr>
          <w:trHeight w:val="2194"/>
        </w:trPr>
        <w:tc>
          <w:tcPr>
            <w:tcW w:w="5616" w:type="dxa"/>
            <w:noWrap/>
            <w:vAlign w:val="bottom"/>
          </w:tcPr>
          <w:p w14:paraId="129EEAEA" w14:textId="77777777" w:rsidR="00BE2572" w:rsidRPr="00521A49" w:rsidRDefault="00BE2572"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14:paraId="75A6DC36" w14:textId="77777777" w:rsidR="00BE2572" w:rsidRPr="00521A49" w:rsidRDefault="00BE2572" w:rsidP="00962010">
            <w:pPr>
              <w:widowControl w:val="0"/>
              <w:spacing w:after="160"/>
              <w:rPr>
                <w:rFonts w:ascii="GHEA Grapalat" w:hAnsi="GHEA Grapalat" w:cs="Sylfaen"/>
              </w:rPr>
            </w:pPr>
          </w:p>
          <w:p w14:paraId="1D5AEF37" w14:textId="77777777" w:rsidR="00BE2572" w:rsidRPr="00521A49" w:rsidRDefault="00BE2572"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14:paraId="4497E487" w14:textId="77777777" w:rsidR="00BE2572" w:rsidRPr="00521A49" w:rsidRDefault="00BE2572"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14:paraId="1226D6D4" w14:textId="77777777" w:rsidR="00BE2572" w:rsidRPr="00521A49" w:rsidRDefault="00BE2572" w:rsidP="00962010">
            <w:pPr>
              <w:widowControl w:val="0"/>
              <w:spacing w:after="160"/>
              <w:rPr>
                <w:rFonts w:ascii="GHEA Grapalat" w:hAnsi="GHEA Grapalat"/>
              </w:rPr>
            </w:pPr>
          </w:p>
          <w:p w14:paraId="770C36F0"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14:paraId="064ED727" w14:textId="77777777" w:rsidR="00BE2572" w:rsidRPr="00521A49" w:rsidRDefault="00BE2572" w:rsidP="00962010">
      <w:pPr>
        <w:widowControl w:val="0"/>
        <w:spacing w:after="160"/>
        <w:jc w:val="center"/>
        <w:rPr>
          <w:rFonts w:ascii="GHEA Grapalat" w:hAnsi="GHEA Grapalat" w:cs="Sylfaen"/>
        </w:rPr>
      </w:pPr>
    </w:p>
    <w:p w14:paraId="19A09D48" w14:textId="77777777" w:rsidR="00BE2572" w:rsidRPr="00521A49" w:rsidRDefault="00BE2572"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1BE89C7" w14:textId="77777777" w:rsidR="00BE2572" w:rsidRPr="00521A49" w:rsidRDefault="00BE2572" w:rsidP="00962010">
      <w:pPr>
        <w:rPr>
          <w:rFonts w:ascii="GHEA Grapalat" w:hAnsi="GHEA Grapalat" w:cs="Sylfaen"/>
        </w:rPr>
      </w:pPr>
      <w:r w:rsidRPr="00521A49">
        <w:rPr>
          <w:rFonts w:ascii="GHEA Grapalat" w:hAnsi="GHEA Grapalat" w:cs="Sylfaen"/>
        </w:rPr>
        <w:br w:type="page"/>
      </w:r>
    </w:p>
    <w:p w14:paraId="45B88117" w14:textId="77777777" w:rsidR="00BE2572" w:rsidRPr="00521A49" w:rsidRDefault="00BE2572"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1A49" w14:paraId="36747BD8"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3D3B7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14:paraId="121F9549"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0AEBC74"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14:paraId="2A808B0E"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063548E"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14:paraId="1DAF9578"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405D3D0"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Сторона,</w:t>
            </w:r>
          </w:p>
          <w:p w14:paraId="1E9BCDBF"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14:paraId="5A30E38A"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14:paraId="20960618"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14:paraId="083E1A88"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BFDEFE"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14:paraId="34DA81BA"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14:paraId="3DAF930A"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14:paraId="13A8B1A4"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14:paraId="49B38D3C"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5</w:t>
            </w:r>
          </w:p>
        </w:tc>
      </w:tr>
      <w:tr w:rsidR="00B138F3" w:rsidRPr="00521A49" w14:paraId="66C92CB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8C7D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14:paraId="15C38D6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A15418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80857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98D8F8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14:paraId="54F2C8E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C4C15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14:paraId="6D3B1407"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E7C4B6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666A3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106979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14:paraId="620BF5C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13587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14:paraId="5E346B78"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1C0BCFE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34D40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61B5C51C" w14:textId="77777777"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1557BD7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14:paraId="756B912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E025E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14:paraId="551A4C75"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CF3F9F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CA8F2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03E23A5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8E3C79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0E4ECE5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ABE3E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14:paraId="6F52D5E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7E4051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A3E9A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684731C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2FC2E5F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4F521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14:paraId="7E0C74A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3EE3E4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C8263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64702C9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E6B26F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6ED9D1A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FC0CF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14:paraId="7A8A455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2592B36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F97B6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9007B2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72818BB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1A32625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4DF72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14:paraId="0B0E444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D5EB78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B39E6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6D149B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6049E1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45F9279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F3E9C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14:paraId="3D5CD51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w:t>
            </w:r>
            <w:r w:rsidRPr="00521A49">
              <w:rPr>
                <w:rFonts w:ascii="GHEA Grapalat" w:hAnsi="GHEA Grapalat"/>
              </w:rPr>
              <w:lastRenderedPageBreak/>
              <w:t>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D67534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FF2C40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4F57165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B00BA5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бенефициаром — по приглашению</w:t>
            </w:r>
          </w:p>
        </w:tc>
      </w:tr>
      <w:tr w:rsidR="00B138F3" w:rsidRPr="00521A49" w14:paraId="5D8A58E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70CE7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3CAD28F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A0A142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B40D6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4972540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20F3C5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14:paraId="25BB919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816F7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14:paraId="439DB7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49BDEA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B8B99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5BB43C9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C85D7F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60F77DA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CC82A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14:paraId="6BBC263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2C13E48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31E38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EF2BAD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35B440D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9D94C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14:paraId="6560F62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3CFEC9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B34B9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7B66F22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764EBB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2FCF6E8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297FF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14:paraId="561F994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1547EB2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14C6A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4F16CBB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сумма, подлежащая уплате </w:t>
            </w:r>
            <w:r w:rsidRPr="00521A49">
              <w:rPr>
                <w:rFonts w:ascii="GHEA Grapalat" w:hAnsi="GHEA Grapalat"/>
              </w:rPr>
              <w:lastRenderedPageBreak/>
              <w:t>бенефициару</w:t>
            </w:r>
          </w:p>
        </w:tc>
        <w:tc>
          <w:tcPr>
            <w:tcW w:w="2640" w:type="dxa"/>
            <w:tcBorders>
              <w:top w:val="single" w:sz="4" w:space="0" w:color="auto"/>
              <w:left w:val="single" w:sz="4" w:space="0" w:color="auto"/>
              <w:bottom w:val="single" w:sz="4" w:space="0" w:color="auto"/>
              <w:right w:val="single" w:sz="4" w:space="0" w:color="auto"/>
            </w:tcBorders>
          </w:tcPr>
          <w:p w14:paraId="38910DE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заполняется плательщиком </w:t>
            </w:r>
          </w:p>
        </w:tc>
      </w:tr>
      <w:tr w:rsidR="00B138F3" w:rsidRPr="00521A49" w14:paraId="436FA3F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CEE99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14:paraId="73E3E51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8D8E67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0E632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36FDEB8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640EA7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14:paraId="34C4980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F1C7D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14:paraId="528C7B2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25CED7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0EE2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0205E0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6554DE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09EC3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14:paraId="18B7A40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81C038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C0E06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136CF73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648F174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9B5F7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14:paraId="60AAB81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106626D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ED256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59C0C0B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2AD7C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0DEC3C7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7D6053" w14:textId="77777777" w:rsidR="00BE2572" w:rsidRPr="00521A49" w:rsidDel="0010680B" w:rsidRDefault="00BE2572"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14:paraId="44E5465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условия </w:t>
            </w:r>
            <w:r w:rsidRPr="00521A49">
              <w:rPr>
                <w:rFonts w:ascii="GHEA Grapalat" w:hAnsi="GHEA Grapalat"/>
              </w:rPr>
              <w:lastRenderedPageBreak/>
              <w:t xml:space="preserve">оплаты: </w:t>
            </w:r>
          </w:p>
        </w:tc>
        <w:tc>
          <w:tcPr>
            <w:tcW w:w="2050" w:type="dxa"/>
            <w:tcBorders>
              <w:top w:val="single" w:sz="4" w:space="0" w:color="auto"/>
              <w:left w:val="single" w:sz="4" w:space="0" w:color="auto"/>
              <w:bottom w:val="single" w:sz="4" w:space="0" w:color="auto"/>
              <w:right w:val="single" w:sz="4" w:space="0" w:color="auto"/>
            </w:tcBorders>
          </w:tcPr>
          <w:p w14:paraId="2AC7561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C3D65FA" w14:textId="77777777"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14:paraId="1A7DEA36" w14:textId="77777777"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lastRenderedPageBreak/>
              <w:t xml:space="preserve">заполняются слова "акцептованный платеж", </w:t>
            </w:r>
          </w:p>
          <w:p w14:paraId="6B8ECA8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FFD27C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 xml:space="preserve">бенефициаром </w:t>
            </w:r>
          </w:p>
        </w:tc>
      </w:tr>
      <w:tr w:rsidR="00B138F3" w:rsidRPr="00521A49" w14:paraId="40515F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D7562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7211CCB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FE8916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1F0A5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29DC70F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14:paraId="08E77B6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375913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47826A3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C8730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14:paraId="00F1DE1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9E1C63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7DE5C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09E3DDC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w:t>
            </w:r>
            <w:r w:rsidRPr="00521A49">
              <w:rPr>
                <w:rFonts w:ascii="GHEA Grapalat" w:hAnsi="GHEA Grapalat"/>
              </w:rPr>
              <w:lastRenderedPageBreak/>
              <w:t>плательщика.</w:t>
            </w:r>
          </w:p>
        </w:tc>
        <w:tc>
          <w:tcPr>
            <w:tcW w:w="2640" w:type="dxa"/>
            <w:tcBorders>
              <w:top w:val="single" w:sz="4" w:space="0" w:color="auto"/>
              <w:left w:val="single" w:sz="4" w:space="0" w:color="auto"/>
              <w:bottom w:val="single" w:sz="4" w:space="0" w:color="auto"/>
              <w:right w:val="single" w:sz="4" w:space="0" w:color="auto"/>
            </w:tcBorders>
          </w:tcPr>
          <w:p w14:paraId="05BFEBC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подписывается плательщиком или </w:t>
            </w:r>
          </w:p>
          <w:p w14:paraId="2EC49B3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14:paraId="2FB912D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326BE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14:paraId="3662F45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D44325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4B850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483A2B9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14:paraId="7AA70A7B" w14:textId="77777777"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754A0D9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14:paraId="34F82BE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14:paraId="15F5C96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1568D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14:paraId="526522E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CF7F2D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2C31E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7D82E77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1F6D92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14:paraId="6693AD8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3BF6D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14:paraId="4478829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E36024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02B64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5816F8F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459E04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14:paraId="06FE587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14:paraId="2CC915F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761DD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14:paraId="30649C1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EC54BB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F777A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5DB58A3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88476AA" w14:textId="77777777" w:rsidR="00BE2572" w:rsidRPr="00521A49" w:rsidRDefault="00BE2572" w:rsidP="00962010">
            <w:pPr>
              <w:widowControl w:val="0"/>
              <w:spacing w:after="120"/>
              <w:jc w:val="center"/>
              <w:rPr>
                <w:rFonts w:ascii="GHEA Grapalat" w:hAnsi="GHEA Grapalat"/>
              </w:rPr>
            </w:pPr>
          </w:p>
        </w:tc>
      </w:tr>
      <w:tr w:rsidR="00B138F3" w:rsidRPr="00521A49" w14:paraId="38AA153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5BDBF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14:paraId="1412D15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0F620C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53EC7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47A2CB2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B593744" w14:textId="77777777" w:rsidR="00BE2572" w:rsidRPr="00521A49" w:rsidRDefault="00BE2572" w:rsidP="00962010">
            <w:pPr>
              <w:widowControl w:val="0"/>
              <w:spacing w:after="120"/>
              <w:jc w:val="center"/>
              <w:rPr>
                <w:rFonts w:ascii="GHEA Grapalat" w:hAnsi="GHEA Grapalat"/>
              </w:rPr>
            </w:pPr>
          </w:p>
        </w:tc>
      </w:tr>
      <w:tr w:rsidR="00B138F3" w:rsidRPr="00521A49" w14:paraId="552662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FC3C2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14:paraId="3A9BF92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дата, время, минута исполнения </w:t>
            </w:r>
            <w:r w:rsidRPr="00521A49">
              <w:rPr>
                <w:rFonts w:ascii="GHEA Grapalat" w:hAnsi="GHEA Grapalat"/>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CB269D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393560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36589DE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обслуживающей плательщика финансовой </w:t>
            </w:r>
            <w:r w:rsidRPr="00521A49">
              <w:rPr>
                <w:rFonts w:ascii="GHEA Grapalat" w:hAnsi="GHEA Grapalat"/>
              </w:rPr>
              <w:lastRenderedPageBreak/>
              <w:t>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0AF0383" w14:textId="77777777" w:rsidR="00BE2572" w:rsidRPr="00521A49" w:rsidRDefault="00BE2572" w:rsidP="00962010">
            <w:pPr>
              <w:widowControl w:val="0"/>
              <w:spacing w:after="120"/>
              <w:jc w:val="center"/>
              <w:rPr>
                <w:rFonts w:ascii="GHEA Grapalat" w:hAnsi="GHEA Grapalat"/>
              </w:rPr>
            </w:pPr>
          </w:p>
        </w:tc>
      </w:tr>
      <w:tr w:rsidR="00B138F3" w:rsidRPr="00521A49" w14:paraId="3037D07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9CAA6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14:paraId="61420CA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DED523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76F99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7352F7B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0F70997" w14:textId="77777777" w:rsidR="00BE2572" w:rsidRPr="00521A49" w:rsidRDefault="00BE2572" w:rsidP="00962010">
            <w:pPr>
              <w:widowControl w:val="0"/>
              <w:spacing w:after="120"/>
              <w:jc w:val="center"/>
              <w:rPr>
                <w:rFonts w:ascii="GHEA Grapalat" w:hAnsi="GHEA Grapalat"/>
              </w:rPr>
            </w:pPr>
          </w:p>
        </w:tc>
      </w:tr>
      <w:tr w:rsidR="00B138F3" w:rsidRPr="00521A49" w14:paraId="0B6223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45C45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14:paraId="578B212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F83378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F4DFA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4835AFD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EA7833A" w14:textId="77777777" w:rsidR="00BE2572" w:rsidRPr="00521A49" w:rsidRDefault="00BE2572" w:rsidP="00962010">
            <w:pPr>
              <w:widowControl w:val="0"/>
              <w:spacing w:after="120"/>
              <w:jc w:val="center"/>
              <w:rPr>
                <w:rFonts w:ascii="GHEA Grapalat" w:hAnsi="GHEA Grapalat"/>
              </w:rPr>
            </w:pPr>
          </w:p>
        </w:tc>
      </w:tr>
      <w:tr w:rsidR="00FF3DE9" w:rsidRPr="00521A49" w14:paraId="2B7BBF9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03961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14:paraId="57A1891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обслуживающей бенефициара финансовой организацией в обязательном порядке указывается дата, время, минута </w:t>
            </w:r>
            <w:r w:rsidRPr="00521A49">
              <w:rPr>
                <w:rFonts w:ascii="GHEA Grapalat" w:hAnsi="GHEA Grapalat"/>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6B14C23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66BC52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3F76FE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21A49">
              <w:rPr>
                <w:rFonts w:ascii="GHEA Grapalat" w:hAnsi="GHEA Grapalat"/>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3096BDC" w14:textId="77777777" w:rsidR="00BE2572" w:rsidRPr="00521A49" w:rsidRDefault="00BE2572" w:rsidP="00962010">
            <w:pPr>
              <w:widowControl w:val="0"/>
              <w:spacing w:after="120"/>
              <w:jc w:val="center"/>
              <w:rPr>
                <w:rFonts w:ascii="GHEA Grapalat" w:hAnsi="GHEA Grapalat"/>
              </w:rPr>
            </w:pPr>
          </w:p>
        </w:tc>
      </w:tr>
    </w:tbl>
    <w:p w14:paraId="457220E8" w14:textId="77777777" w:rsidR="00BE2572" w:rsidRPr="00521A49" w:rsidRDefault="00BE2572" w:rsidP="00962010">
      <w:pPr>
        <w:widowControl w:val="0"/>
        <w:spacing w:after="160"/>
        <w:ind w:left="567" w:right="565"/>
        <w:jc w:val="center"/>
        <w:rPr>
          <w:rFonts w:ascii="GHEA Grapalat" w:hAnsi="GHEA Grapalat"/>
          <w:b/>
        </w:rPr>
      </w:pPr>
    </w:p>
    <w:p w14:paraId="46653355" w14:textId="77777777" w:rsidR="00BE2572" w:rsidRPr="00521A49" w:rsidRDefault="00BE2572" w:rsidP="00962010">
      <w:pPr>
        <w:widowControl w:val="0"/>
        <w:spacing w:after="160"/>
        <w:ind w:left="567" w:right="565"/>
        <w:jc w:val="center"/>
        <w:rPr>
          <w:rFonts w:ascii="GHEA Grapalat" w:hAnsi="GHEA Grapalat"/>
          <w:b/>
        </w:rPr>
      </w:pPr>
    </w:p>
    <w:p w14:paraId="336F0F8F" w14:textId="77777777" w:rsidR="00BE2572" w:rsidRPr="00521A49" w:rsidRDefault="00BE2572" w:rsidP="00962010">
      <w:pPr>
        <w:widowControl w:val="0"/>
        <w:spacing w:after="160"/>
        <w:ind w:left="567" w:right="565"/>
        <w:jc w:val="center"/>
        <w:rPr>
          <w:rFonts w:ascii="GHEA Grapalat" w:hAnsi="GHEA Grapalat"/>
          <w:b/>
        </w:rPr>
      </w:pPr>
    </w:p>
    <w:p w14:paraId="46B4A5F5" w14:textId="77777777" w:rsidR="00BE2572" w:rsidRPr="00521A49" w:rsidRDefault="00BE2572" w:rsidP="00962010">
      <w:pPr>
        <w:widowControl w:val="0"/>
        <w:spacing w:after="160"/>
        <w:ind w:left="567" w:right="565"/>
        <w:jc w:val="center"/>
        <w:rPr>
          <w:rFonts w:ascii="GHEA Grapalat" w:hAnsi="GHEA Grapalat"/>
          <w:b/>
        </w:rPr>
      </w:pPr>
    </w:p>
    <w:p w14:paraId="1B4F8D03" w14:textId="77777777" w:rsidR="00BE2572" w:rsidRPr="00521A49" w:rsidRDefault="00BE2572" w:rsidP="00962010">
      <w:pPr>
        <w:widowControl w:val="0"/>
        <w:spacing w:after="160"/>
        <w:ind w:left="567" w:right="565"/>
        <w:jc w:val="center"/>
        <w:rPr>
          <w:rFonts w:ascii="GHEA Grapalat" w:hAnsi="GHEA Grapalat"/>
          <w:b/>
        </w:rPr>
      </w:pPr>
    </w:p>
    <w:p w14:paraId="55E159DF" w14:textId="77777777" w:rsidR="00BE2572" w:rsidRPr="00521A49" w:rsidRDefault="00BE2572" w:rsidP="00962010">
      <w:pPr>
        <w:widowControl w:val="0"/>
        <w:spacing w:after="160"/>
        <w:ind w:left="567" w:right="565"/>
        <w:jc w:val="center"/>
        <w:rPr>
          <w:rFonts w:ascii="GHEA Grapalat" w:hAnsi="GHEA Grapalat"/>
          <w:b/>
        </w:rPr>
      </w:pPr>
    </w:p>
    <w:p w14:paraId="4141992D" w14:textId="77777777" w:rsidR="00BE2572" w:rsidRPr="00521A49" w:rsidRDefault="00BE2572" w:rsidP="00962010">
      <w:pPr>
        <w:widowControl w:val="0"/>
        <w:spacing w:after="160"/>
        <w:ind w:left="567" w:right="565"/>
        <w:jc w:val="center"/>
        <w:rPr>
          <w:rFonts w:ascii="GHEA Grapalat" w:hAnsi="GHEA Grapalat"/>
          <w:b/>
        </w:rPr>
      </w:pPr>
    </w:p>
    <w:p w14:paraId="0C9E3309" w14:textId="77777777" w:rsidR="00BE2572" w:rsidRPr="00521A49" w:rsidRDefault="00BE2572" w:rsidP="00962010">
      <w:pPr>
        <w:widowControl w:val="0"/>
        <w:spacing w:after="160"/>
        <w:ind w:left="567" w:right="565"/>
        <w:jc w:val="center"/>
        <w:rPr>
          <w:rFonts w:ascii="GHEA Grapalat" w:hAnsi="GHEA Grapalat"/>
          <w:b/>
        </w:rPr>
      </w:pPr>
    </w:p>
    <w:p w14:paraId="2C189206" w14:textId="77777777" w:rsidR="00BE2572" w:rsidRPr="00521A49" w:rsidRDefault="00BE2572" w:rsidP="00962010">
      <w:pPr>
        <w:widowControl w:val="0"/>
        <w:spacing w:after="160"/>
        <w:ind w:left="567" w:right="565"/>
        <w:jc w:val="center"/>
        <w:rPr>
          <w:rFonts w:ascii="GHEA Grapalat" w:hAnsi="GHEA Grapalat"/>
          <w:b/>
        </w:rPr>
      </w:pPr>
    </w:p>
    <w:p w14:paraId="45A6BB08" w14:textId="77777777" w:rsidR="00BE2572" w:rsidRPr="00521A49" w:rsidRDefault="00BE2572" w:rsidP="00962010">
      <w:pPr>
        <w:widowControl w:val="0"/>
        <w:spacing w:after="160"/>
        <w:ind w:left="567" w:right="565"/>
        <w:jc w:val="center"/>
        <w:rPr>
          <w:rFonts w:ascii="GHEA Grapalat" w:hAnsi="GHEA Grapalat"/>
          <w:b/>
        </w:rPr>
      </w:pPr>
    </w:p>
    <w:p w14:paraId="28620D5B" w14:textId="77777777" w:rsidR="000A214C" w:rsidRPr="00521A49" w:rsidRDefault="000A214C" w:rsidP="00962010">
      <w:pPr>
        <w:widowControl w:val="0"/>
        <w:spacing w:after="160"/>
        <w:jc w:val="both"/>
        <w:rPr>
          <w:rFonts w:ascii="GHEA Grapalat" w:hAnsi="GHEA Grapalat"/>
        </w:rPr>
      </w:pPr>
      <w:r w:rsidRPr="00521A49">
        <w:rPr>
          <w:rFonts w:ascii="GHEA Grapalat" w:hAnsi="GHEA Grapalat"/>
        </w:rPr>
        <w:br w:type="page"/>
      </w:r>
    </w:p>
    <w:p w14:paraId="54A721AB" w14:textId="77777777" w:rsidR="00071D1C" w:rsidRPr="00521A49" w:rsidRDefault="00B2572B" w:rsidP="00083199">
      <w:pPr>
        <w:pStyle w:val="BodyTextIndent3"/>
        <w:widowControl w:val="0"/>
        <w:spacing w:line="240" w:lineRule="auto"/>
        <w:contextualSpacing/>
        <w:jc w:val="right"/>
        <w:rPr>
          <w:rFonts w:ascii="GHEA Grapalat" w:hAnsi="GHEA Grapalat" w:cs="Sylfaen"/>
          <w:b/>
          <w:sz w:val="24"/>
          <w:szCs w:val="24"/>
        </w:rPr>
      </w:pPr>
      <w:r w:rsidRPr="00521A49">
        <w:rPr>
          <w:rFonts w:ascii="GHEA Grapalat" w:hAnsi="GHEA Grapalat"/>
          <w:b/>
          <w:sz w:val="24"/>
          <w:szCs w:val="24"/>
        </w:rPr>
        <w:lastRenderedPageBreak/>
        <w:t xml:space="preserve">Приложение № </w:t>
      </w:r>
      <w:r w:rsidR="004A51CE" w:rsidRPr="00521A49">
        <w:rPr>
          <w:rFonts w:ascii="GHEA Grapalat" w:hAnsi="GHEA Grapalat"/>
          <w:b/>
          <w:sz w:val="24"/>
          <w:szCs w:val="24"/>
        </w:rPr>
        <w:t>6</w:t>
      </w:r>
    </w:p>
    <w:p w14:paraId="2AC36D25" w14:textId="77777777" w:rsidR="000C2280" w:rsidRPr="00521A49" w:rsidRDefault="00071D1C" w:rsidP="00083199">
      <w:pPr>
        <w:pStyle w:val="BodyTextIndent3"/>
        <w:widowControl w:val="0"/>
        <w:spacing w:line="240" w:lineRule="auto"/>
        <w:contextualSpacing/>
        <w:jc w:val="right"/>
        <w:rPr>
          <w:rFonts w:ascii="GHEA Grapalat" w:hAnsi="GHEA Grapalat"/>
          <w:b/>
          <w:sz w:val="22"/>
          <w:szCs w:val="22"/>
        </w:rPr>
      </w:pPr>
      <w:r w:rsidRPr="00521A49">
        <w:rPr>
          <w:rFonts w:ascii="GHEA Grapalat" w:hAnsi="GHEA Grapalat"/>
          <w:b/>
          <w:sz w:val="24"/>
          <w:szCs w:val="24"/>
        </w:rPr>
        <w:t xml:space="preserve">к </w:t>
      </w:r>
      <w:r w:rsidR="000C2280" w:rsidRPr="00521A49">
        <w:rPr>
          <w:rFonts w:ascii="GHEA Grapalat" w:hAnsi="GHEA Grapalat"/>
          <w:b/>
          <w:sz w:val="22"/>
          <w:szCs w:val="22"/>
        </w:rPr>
        <w:t xml:space="preserve">к Приглашению на запрос котировок </w:t>
      </w:r>
    </w:p>
    <w:p w14:paraId="263EFDFC" w14:textId="55567E0A" w:rsidR="000C2280" w:rsidRPr="00521A49" w:rsidRDefault="000C2280" w:rsidP="00083199">
      <w:pPr>
        <w:widowControl w:val="0"/>
        <w:contextualSpacing/>
        <w:jc w:val="center"/>
        <w:rPr>
          <w:rFonts w:ascii="GHEA Grapalat" w:hAnsi="GHEA Grapalat" w:cs="Sylfaen"/>
          <w:b/>
          <w:sz w:val="22"/>
          <w:szCs w:val="22"/>
        </w:rPr>
      </w:pPr>
      <w:r w:rsidRPr="00521A49">
        <w:rPr>
          <w:rFonts w:ascii="GHEA Grapalat" w:hAnsi="GHEA Grapalat"/>
          <w:b/>
          <w:sz w:val="22"/>
          <w:szCs w:val="22"/>
        </w:rPr>
        <w:t xml:space="preserve">                                                                                       под кодом «</w:t>
      </w:r>
      <w:r w:rsidR="009E43FA">
        <w:rPr>
          <w:rFonts w:ascii="GHEA Grapalat" w:hAnsi="GHEA Grapalat"/>
          <w:b/>
          <w:sz w:val="22"/>
          <w:szCs w:val="22"/>
        </w:rPr>
        <w:t>GHAPDzB-HVKAK-</w:t>
      </w:r>
      <w:r w:rsidR="00A330C3">
        <w:rPr>
          <w:rFonts w:ascii="GHEA Grapalat" w:hAnsi="GHEA Grapalat"/>
          <w:b/>
          <w:sz w:val="22"/>
          <w:szCs w:val="22"/>
        </w:rPr>
        <w:t>2025-47</w:t>
      </w:r>
      <w:r w:rsidRPr="00521A49">
        <w:rPr>
          <w:rFonts w:ascii="GHEA Grapalat" w:hAnsi="GHEA Grapalat"/>
          <w:b/>
          <w:sz w:val="22"/>
          <w:szCs w:val="22"/>
        </w:rPr>
        <w:t>»</w:t>
      </w:r>
    </w:p>
    <w:p w14:paraId="59A26258" w14:textId="77777777" w:rsidR="00071D1C" w:rsidRPr="00521A49" w:rsidRDefault="00071D1C" w:rsidP="00962010">
      <w:pPr>
        <w:pStyle w:val="BodyTextIndent3"/>
        <w:widowControl w:val="0"/>
        <w:spacing w:after="160" w:line="240" w:lineRule="auto"/>
        <w:jc w:val="right"/>
        <w:rPr>
          <w:rFonts w:ascii="GHEA Grapalat" w:hAnsi="GHEA Grapalat" w:cs="Sylfaen"/>
          <w:b/>
          <w:sz w:val="24"/>
          <w:szCs w:val="24"/>
        </w:rPr>
      </w:pPr>
    </w:p>
    <w:p w14:paraId="45A3B3D8" w14:textId="77777777" w:rsidR="008D352C" w:rsidRPr="00521A49" w:rsidRDefault="008D352C" w:rsidP="00962010">
      <w:pPr>
        <w:widowControl w:val="0"/>
        <w:spacing w:after="160"/>
        <w:ind w:left="-142" w:firstLine="142"/>
        <w:jc w:val="center"/>
        <w:rPr>
          <w:rFonts w:ascii="GHEA Grapalat" w:hAnsi="GHEA Grapalat"/>
          <w:i/>
        </w:rPr>
      </w:pPr>
    </w:p>
    <w:p w14:paraId="34373232" w14:textId="77777777" w:rsidR="00071D1C" w:rsidRPr="00521A49" w:rsidRDefault="00071D1C" w:rsidP="00962010">
      <w:pPr>
        <w:widowControl w:val="0"/>
        <w:spacing w:after="160"/>
        <w:ind w:left="-142" w:firstLine="142"/>
        <w:jc w:val="center"/>
        <w:rPr>
          <w:rFonts w:ascii="GHEA Grapalat" w:hAnsi="GHEA Grapalat"/>
          <w:b/>
        </w:rPr>
      </w:pPr>
      <w:r w:rsidRPr="00521A49">
        <w:rPr>
          <w:rFonts w:ascii="GHEA Grapalat" w:hAnsi="GHEA Grapalat"/>
          <w:b/>
        </w:rPr>
        <w:t xml:space="preserve">ДОГОВОР </w:t>
      </w:r>
    </w:p>
    <w:p w14:paraId="448D8201" w14:textId="77777777" w:rsidR="00071D1C" w:rsidRPr="00521A49" w:rsidRDefault="00071D1C" w:rsidP="00962010">
      <w:pPr>
        <w:widowControl w:val="0"/>
        <w:spacing w:after="160"/>
        <w:ind w:left="-142" w:firstLine="142"/>
        <w:jc w:val="center"/>
        <w:rPr>
          <w:rFonts w:ascii="GHEA Grapalat" w:hAnsi="GHEA Grapalat" w:cs="Times Armenian"/>
          <w:b/>
        </w:rPr>
      </w:pPr>
      <w:r w:rsidRPr="00521A49">
        <w:rPr>
          <w:rFonts w:ascii="GHEA Grapalat" w:hAnsi="GHEA Grapalat"/>
          <w:b/>
        </w:rPr>
        <w:t>ПОСТАВК</w:t>
      </w:r>
      <w:r w:rsidR="00F15CED" w:rsidRPr="00521A49">
        <w:rPr>
          <w:rFonts w:ascii="GHEA Grapalat" w:hAnsi="GHEA Grapalat"/>
          <w:b/>
        </w:rPr>
        <w:t>И ТОВАРА ДЛЯ НУЖД ГОСУДАРСТВА</w:t>
      </w:r>
    </w:p>
    <w:p w14:paraId="03C1320A" w14:textId="77777777" w:rsidR="00071D1C" w:rsidRPr="00521A49" w:rsidRDefault="00071D1C" w:rsidP="00962010">
      <w:pPr>
        <w:widowControl w:val="0"/>
        <w:spacing w:after="160"/>
        <w:ind w:left="-142" w:firstLine="142"/>
        <w:jc w:val="center"/>
        <w:rPr>
          <w:rFonts w:ascii="GHEA Grapalat" w:hAnsi="GHEA Grapalat"/>
          <w:b/>
          <w:u w:val="single"/>
        </w:rPr>
      </w:pPr>
      <w:r w:rsidRPr="00521A49">
        <w:rPr>
          <w:rFonts w:ascii="GHEA Grapalat" w:hAnsi="GHEA Grapalat"/>
          <w:b/>
        </w:rPr>
        <w:t>№ ____________________</w:t>
      </w:r>
    </w:p>
    <w:p w14:paraId="25A95CA9" w14:textId="77777777" w:rsidR="00071D1C" w:rsidRPr="00521A49" w:rsidRDefault="00071D1C" w:rsidP="00962010">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521A49" w14:paraId="5D840C01" w14:textId="77777777" w:rsidTr="00F15CED">
        <w:tc>
          <w:tcPr>
            <w:tcW w:w="4643" w:type="dxa"/>
          </w:tcPr>
          <w:p w14:paraId="6D548D9E" w14:textId="77777777" w:rsidR="00F15CED" w:rsidRPr="00521A49" w:rsidRDefault="00F83E0A" w:rsidP="00962010">
            <w:pPr>
              <w:widowControl w:val="0"/>
              <w:spacing w:after="160"/>
              <w:rPr>
                <w:rFonts w:ascii="GHEA Grapalat" w:hAnsi="GHEA Grapalat" w:cs="Sylfaen"/>
                <w:lang w:val="en-US"/>
              </w:rPr>
            </w:pPr>
            <w:r w:rsidRPr="00521A49">
              <w:rPr>
                <w:rFonts w:ascii="GHEA Grapalat" w:hAnsi="GHEA Grapalat"/>
              </w:rPr>
              <w:tab/>
            </w:r>
            <w:r w:rsidR="00F15CED" w:rsidRPr="00521A49">
              <w:rPr>
                <w:rFonts w:ascii="GHEA Grapalat" w:hAnsi="GHEA Grapalat"/>
              </w:rPr>
              <w:t>г</w:t>
            </w:r>
          </w:p>
        </w:tc>
        <w:tc>
          <w:tcPr>
            <w:tcW w:w="4643" w:type="dxa"/>
          </w:tcPr>
          <w:p w14:paraId="5FC9D883" w14:textId="77777777" w:rsidR="00F15CED" w:rsidRPr="00521A49" w:rsidRDefault="00F15CED" w:rsidP="00962010">
            <w:pPr>
              <w:widowControl w:val="0"/>
              <w:spacing w:after="160"/>
              <w:jc w:val="right"/>
              <w:rPr>
                <w:rFonts w:ascii="GHEA Grapalat" w:hAnsi="GHEA Grapalat" w:cs="Sylfaen"/>
                <w:lang w:val="en-US"/>
              </w:rPr>
            </w:pPr>
            <w:r w:rsidRPr="00521A49">
              <w:rPr>
                <w:rFonts w:ascii="GHEA Grapalat" w:hAnsi="GHEA Grapalat"/>
              </w:rPr>
              <w:t>"</w:t>
            </w:r>
            <w:r w:rsidR="00F83E0A" w:rsidRPr="00521A49">
              <w:rPr>
                <w:rFonts w:ascii="GHEA Grapalat" w:hAnsi="GHEA Grapalat"/>
                <w:lang w:val="en-US"/>
              </w:rPr>
              <w:tab/>
            </w:r>
            <w:r w:rsidRPr="00521A49">
              <w:rPr>
                <w:rFonts w:ascii="GHEA Grapalat" w:hAnsi="GHEA Grapalat"/>
              </w:rPr>
              <w:t xml:space="preserve">" </w:t>
            </w:r>
            <w:r w:rsidR="00F83E0A" w:rsidRPr="00521A49">
              <w:rPr>
                <w:rFonts w:ascii="GHEA Grapalat" w:hAnsi="GHEA Grapalat"/>
                <w:lang w:val="en-US"/>
              </w:rPr>
              <w:tab/>
            </w:r>
            <w:r w:rsidRPr="00521A49">
              <w:rPr>
                <w:rFonts w:ascii="GHEA Grapalat" w:hAnsi="GHEA Grapalat"/>
                <w:lang w:val="en-US"/>
              </w:rPr>
              <w:t xml:space="preserve"> </w:t>
            </w:r>
            <w:r w:rsidRPr="00521A49">
              <w:rPr>
                <w:rFonts w:ascii="GHEA Grapalat" w:hAnsi="GHEA Grapalat"/>
              </w:rPr>
              <w:t>20</w:t>
            </w:r>
            <w:r w:rsidR="00F83E0A" w:rsidRPr="00521A49">
              <w:rPr>
                <w:rFonts w:ascii="GHEA Grapalat" w:hAnsi="GHEA Grapalat"/>
                <w:lang w:val="en-US"/>
              </w:rPr>
              <w:tab/>
            </w:r>
            <w:r w:rsidRPr="00521A49">
              <w:rPr>
                <w:rFonts w:ascii="GHEA Grapalat" w:hAnsi="GHEA Grapalat"/>
              </w:rPr>
              <w:t>г.</w:t>
            </w:r>
          </w:p>
        </w:tc>
      </w:tr>
    </w:tbl>
    <w:p w14:paraId="2DCD6A37" w14:textId="77777777" w:rsidR="00071D1C" w:rsidRPr="00521A49" w:rsidRDefault="00071D1C" w:rsidP="004F1E7A">
      <w:pPr>
        <w:widowControl w:val="0"/>
        <w:tabs>
          <w:tab w:val="left" w:pos="720"/>
          <w:tab w:val="left" w:pos="1440"/>
          <w:tab w:val="left" w:pos="8865"/>
        </w:tabs>
        <w:contextualSpacing/>
        <w:jc w:val="center"/>
        <w:rPr>
          <w:rFonts w:ascii="GHEA Grapalat" w:hAnsi="GHEA Grapalat" w:cs="Sylfaen"/>
        </w:rPr>
      </w:pPr>
    </w:p>
    <w:p w14:paraId="3C709061" w14:textId="77777777" w:rsidR="00F37A03" w:rsidRPr="00521A49" w:rsidRDefault="00F37A03" w:rsidP="004F1E7A">
      <w:pPr>
        <w:widowControl w:val="0"/>
        <w:contextualSpacing/>
        <w:jc w:val="both"/>
        <w:rPr>
          <w:rFonts w:ascii="GHEA Grapalat" w:hAnsi="GHEA Grapalat"/>
        </w:rPr>
      </w:pPr>
      <w:r w:rsidRPr="00521A49">
        <w:rPr>
          <w:rFonts w:ascii="GHEA Grapalat" w:hAnsi="GHEA Grapalat"/>
          <w:b/>
          <w:color w:val="0D0D0D" w:themeColor="text1" w:themeTint="F2"/>
        </w:rPr>
        <w:t xml:space="preserve">ГНО </w:t>
      </w:r>
      <w:r w:rsidRPr="00521A49">
        <w:rPr>
          <w:rFonts w:ascii="GHEA Grapalat" w:hAnsi="GHEA Grapalat"/>
          <w:b/>
          <w:i/>
          <w:color w:val="0D0D0D" w:themeColor="text1" w:themeTint="F2"/>
        </w:rPr>
        <w:t>«</w:t>
      </w:r>
      <w:r w:rsidRPr="00521A49">
        <w:rPr>
          <w:rFonts w:ascii="GHEA Grapalat" w:hAnsi="GHEA Grapalat"/>
          <w:b/>
          <w:color w:val="0D0D0D" w:themeColor="text1" w:themeTint="F2"/>
        </w:rPr>
        <w:t>Национальный центр по контролю и профилактике заболеваний</w:t>
      </w:r>
      <w:r w:rsidRPr="00521A49">
        <w:rPr>
          <w:rFonts w:ascii="GHEA Grapalat" w:hAnsi="GHEA Grapalat"/>
          <w:b/>
          <w:i/>
          <w:color w:val="0D0D0D" w:themeColor="text1" w:themeTint="F2"/>
        </w:rPr>
        <w:t>»</w:t>
      </w:r>
      <w:r w:rsidRPr="00521A49">
        <w:rPr>
          <w:rFonts w:ascii="GHEA Grapalat" w:hAnsi="GHEA Grapalat"/>
          <w:b/>
          <w:color w:val="0D0D0D" w:themeColor="text1" w:themeTint="F2"/>
        </w:rPr>
        <w:t xml:space="preserve"> </w:t>
      </w:r>
      <w:r w:rsidRPr="00521A49">
        <w:rPr>
          <w:rStyle w:val="Emphasis"/>
          <w:rFonts w:ascii="GHEA Grapalat" w:hAnsi="GHEA Grapalat" w:cs="Arial"/>
          <w:b/>
          <w:bCs/>
          <w:i w:val="0"/>
          <w:color w:val="0D0D0D" w:themeColor="text1" w:themeTint="F2"/>
          <w:shd w:val="clear" w:color="auto" w:fill="FFFFFF"/>
        </w:rPr>
        <w:t>МЗ РА</w:t>
      </w:r>
      <w:r w:rsidRPr="00521A49">
        <w:rPr>
          <w:rFonts w:ascii="GHEA Grapalat" w:hAnsi="GHEA Grapalat"/>
        </w:rPr>
        <w:t xml:space="preserve"> в лице </w:t>
      </w:r>
      <w:r w:rsidRPr="00521A49">
        <w:rPr>
          <w:rFonts w:ascii="GHEA Grapalat" w:hAnsi="GHEA Grapalat"/>
          <w:b/>
        </w:rPr>
        <w:t xml:space="preserve">генерального директора </w:t>
      </w:r>
      <w:r w:rsidR="00D4738C">
        <w:rPr>
          <w:rFonts w:ascii="GHEA Grapalat" w:hAnsi="GHEA Grapalat"/>
          <w:b/>
        </w:rPr>
        <w:t>С. Атояна</w:t>
      </w:r>
      <w:r w:rsidRPr="00521A49">
        <w:rPr>
          <w:rFonts w:ascii="GHEA Grapalat" w:hAnsi="GHEA Grapalat"/>
          <w:b/>
        </w:rPr>
        <w:t>,</w:t>
      </w:r>
      <w:r w:rsidRPr="00521A49">
        <w:rPr>
          <w:rFonts w:ascii="GHEA Grapalat" w:hAnsi="GHEA Grapalat"/>
        </w:rPr>
        <w:t xml:space="preserve"> далее — "Покупатель", с одной стороны, и __________________, в лице директора _____________________, действующ</w:t>
      </w:r>
      <w:r w:rsidR="00167301">
        <w:rPr>
          <w:rFonts w:ascii="GHEA Grapalat" w:hAnsi="GHEA Grapalat"/>
        </w:rPr>
        <w:t>его</w:t>
      </w:r>
      <w:r w:rsidRPr="00521A49">
        <w:rPr>
          <w:rFonts w:ascii="GHEA Grapalat" w:hAnsi="GHEA Grapalat"/>
        </w:rPr>
        <w:t xml:space="preserve"> на основании устава ________________________, далее — "Продавец", с другой стороны, заключили настоящий Договор о следующем.</w:t>
      </w:r>
    </w:p>
    <w:p w14:paraId="455FAF42" w14:textId="77777777" w:rsidR="00071D1C" w:rsidRPr="00521A49" w:rsidRDefault="00071D1C" w:rsidP="004F1E7A">
      <w:pPr>
        <w:widowControl w:val="0"/>
        <w:ind w:firstLine="709"/>
        <w:contextualSpacing/>
        <w:jc w:val="both"/>
        <w:rPr>
          <w:rFonts w:ascii="GHEA Grapalat" w:hAnsi="GHEA Grapalat"/>
          <w:b/>
        </w:rPr>
      </w:pPr>
    </w:p>
    <w:p w14:paraId="02D33E8A" w14:textId="77777777" w:rsidR="00071D1C" w:rsidRPr="00521A49" w:rsidRDefault="00071D1C" w:rsidP="004F1E7A">
      <w:pPr>
        <w:widowControl w:val="0"/>
        <w:contextualSpacing/>
        <w:jc w:val="center"/>
        <w:rPr>
          <w:rFonts w:ascii="GHEA Grapalat" w:hAnsi="GHEA Grapalat" w:cs="Times Armenian"/>
          <w:b/>
        </w:rPr>
      </w:pPr>
      <w:r w:rsidRPr="00521A49">
        <w:rPr>
          <w:rFonts w:ascii="GHEA Grapalat" w:hAnsi="GHEA Grapalat"/>
          <w:b/>
        </w:rPr>
        <w:t>1. ПРЕДМЕТ ДОГОВОРА</w:t>
      </w:r>
    </w:p>
    <w:p w14:paraId="7D12D326" w14:textId="77777777"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1.1.</w:t>
      </w:r>
      <w:r w:rsidR="00F15CED" w:rsidRPr="00521A49">
        <w:rPr>
          <w:rFonts w:ascii="GHEA Grapalat" w:hAnsi="GHEA Grapalat"/>
        </w:rPr>
        <w:tab/>
      </w:r>
      <w:r w:rsidRPr="00521A49">
        <w:rPr>
          <w:rFonts w:ascii="GHEA Grapalat" w:hAnsi="GHEA Grapalat"/>
          <w:spacing w:val="6"/>
        </w:rPr>
        <w:t>Продавец обязуется в установленном настоящим Договором (далее</w:t>
      </w:r>
      <w:r w:rsidR="00F15CED" w:rsidRPr="00521A49">
        <w:rPr>
          <w:rFonts w:ascii="Sylfaen" w:hAnsi="Sylfaen" w:cs="Courier New"/>
          <w:spacing w:val="6"/>
          <w:lang w:val="en-US"/>
        </w:rPr>
        <w:t> </w:t>
      </w:r>
      <w:r w:rsidRPr="00521A49">
        <w:rPr>
          <w:rFonts w:ascii="GHEA Grapalat" w:hAnsi="GHEA Grapalat"/>
          <w:spacing w:val="6"/>
        </w:rPr>
        <w:t xml:space="preserve">— договор) </w:t>
      </w:r>
      <w:r w:rsidRPr="00521A49">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563B60A7" w14:textId="77777777" w:rsidR="00071D1C" w:rsidRPr="00521A49" w:rsidRDefault="00071D1C" w:rsidP="004F1E7A">
      <w:pPr>
        <w:widowControl w:val="0"/>
        <w:ind w:firstLine="709"/>
        <w:contextualSpacing/>
        <w:jc w:val="both"/>
        <w:rPr>
          <w:rFonts w:ascii="GHEA Grapalat" w:hAnsi="GHEA Grapalat" w:cs="Times Armenian"/>
        </w:rPr>
      </w:pPr>
    </w:p>
    <w:p w14:paraId="3EF7BD36"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2.ПРАВА И ОБЯЗАННОСТИ СТОРОН</w:t>
      </w:r>
    </w:p>
    <w:p w14:paraId="41229297"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1.</w:t>
      </w:r>
      <w:r w:rsidR="009D71F8" w:rsidRPr="00521A49">
        <w:rPr>
          <w:rFonts w:ascii="GHEA Grapalat" w:hAnsi="GHEA Grapalat"/>
          <w:b/>
        </w:rPr>
        <w:tab/>
      </w:r>
      <w:r w:rsidRPr="00521A49">
        <w:rPr>
          <w:rFonts w:ascii="GHEA Grapalat" w:hAnsi="GHEA Grapalat"/>
          <w:b/>
        </w:rPr>
        <w:t>Покупатель имеет право:</w:t>
      </w:r>
    </w:p>
    <w:p w14:paraId="665E79C1"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Отказываться от товара в случае непоставки товара Продавцом в</w:t>
      </w:r>
      <w:r w:rsidR="005250C2" w:rsidRPr="00521A49">
        <w:rPr>
          <w:rFonts w:ascii="Sylfaen" w:hAnsi="Sylfaen" w:cs="Courier New"/>
          <w:lang w:val="en-US"/>
        </w:rPr>
        <w:t> </w:t>
      </w:r>
      <w:r w:rsidRPr="00521A49">
        <w:rPr>
          <w:rFonts w:ascii="GHEA Grapalat" w:hAnsi="GHEA Grapalat"/>
        </w:rPr>
        <w:t xml:space="preserve">установленный договором срок, если сроки поставки были нарушены более чем </w:t>
      </w:r>
      <w:r w:rsidR="00B90090" w:rsidRPr="00521A49">
        <w:rPr>
          <w:rFonts w:ascii="GHEA Grapalat" w:hAnsi="GHEA Grapalat"/>
          <w:b/>
        </w:rPr>
        <w:t>на 10 дней</w:t>
      </w:r>
      <w:r w:rsidR="00B90090" w:rsidRPr="00521A49">
        <w:rPr>
          <w:rFonts w:ascii="GHEA Grapalat" w:hAnsi="GHEA Grapalat"/>
        </w:rPr>
        <w:t xml:space="preserve"> </w:t>
      </w:r>
      <w:r w:rsidRPr="00521A49">
        <w:rPr>
          <w:rFonts w:ascii="GHEA Grapalat" w:hAnsi="GHEA Grapalat"/>
        </w:rPr>
        <w:t>дней.</w:t>
      </w:r>
    </w:p>
    <w:p w14:paraId="5171C537"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14A7C299"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требовать возмещения расходов, произведенных им по причине ненадлежащего качества товара;</w:t>
      </w:r>
    </w:p>
    <w:p w14:paraId="02E1257A"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12676E26"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отказываться от исполнения договора и требовать возврата уплаченной за товар суммы.</w:t>
      </w:r>
    </w:p>
    <w:p w14:paraId="24F95D75"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 xml:space="preserve">Если передан товар в количестве меньше оговоренного в договоре, то: </w:t>
      </w:r>
    </w:p>
    <w:p w14:paraId="0D831E16"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требовать восполнения недопереданного количества</w:t>
      </w:r>
      <w:r w:rsidR="00AA7117" w:rsidRPr="00521A49">
        <w:rPr>
          <w:rFonts w:ascii="GHEA Grapalat" w:hAnsi="GHEA Grapalat"/>
        </w:rPr>
        <w:t xml:space="preserve"> </w:t>
      </w:r>
      <w:r w:rsidRPr="00521A49">
        <w:rPr>
          <w:rFonts w:ascii="GHEA Grapalat" w:hAnsi="GHEA Grapalat"/>
        </w:rPr>
        <w:t>товара;</w:t>
      </w:r>
    </w:p>
    <w:p w14:paraId="7A25D787"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18CA5653"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2.1.4</w:t>
      </w:r>
      <w:r w:rsidR="005250C2" w:rsidRPr="00521A49">
        <w:rPr>
          <w:rFonts w:ascii="GHEA Grapalat" w:hAnsi="GHEA Grapalat"/>
        </w:rPr>
        <w:t>.</w:t>
      </w:r>
      <w:r w:rsidR="005250C2" w:rsidRPr="00521A49">
        <w:rPr>
          <w:rFonts w:ascii="GHEA Grapalat" w:hAnsi="GHEA Grapalat"/>
        </w:rPr>
        <w:tab/>
      </w:r>
      <w:r w:rsidRPr="00521A49">
        <w:rPr>
          <w:rFonts w:ascii="GHEA Grapalat" w:hAnsi="GHEA Grapalat"/>
        </w:rPr>
        <w:t>Если передан товар с нарушением условия его вида, по своему усмотрению:</w:t>
      </w:r>
    </w:p>
    <w:p w14:paraId="255E606E"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принимать товар, соответствующий условию относительно его вида, и отказываться от остальных товаров;</w:t>
      </w:r>
    </w:p>
    <w:p w14:paraId="30A6313B"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отказываться от всех переданных товаров и требовать уплаты пени, </w:t>
      </w:r>
      <w:r w:rsidRPr="00521A49">
        <w:rPr>
          <w:rFonts w:ascii="GHEA Grapalat" w:hAnsi="GHEA Grapalat"/>
        </w:rPr>
        <w:lastRenderedPageBreak/>
        <w:t xml:space="preserve">предусмотренной пунктом 6.2 договора; </w:t>
      </w:r>
    </w:p>
    <w:p w14:paraId="72BB7308"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521A49">
        <w:rPr>
          <w:rFonts w:ascii="Sylfaen" w:hAnsi="Sylfaen" w:cs="Courier New"/>
          <w:lang w:val="en-US"/>
        </w:rPr>
        <w:t> </w:t>
      </w:r>
      <w:r w:rsidRPr="00521A49">
        <w:rPr>
          <w:rFonts w:ascii="GHEA Grapalat" w:hAnsi="GHEA Grapalat"/>
        </w:rPr>
        <w:t>виду.</w:t>
      </w:r>
    </w:p>
    <w:p w14:paraId="1C38E881" w14:textId="77777777" w:rsidR="009E45F3"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4E3C543C"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Требовать у Продавца возмещения убытков, если Покупатель в</w:t>
      </w:r>
      <w:r w:rsidR="005250C2" w:rsidRPr="00521A49">
        <w:rPr>
          <w:rFonts w:ascii="Sylfaen" w:hAnsi="Sylfaen" w:cs="Courier New"/>
          <w:lang w:val="en-US"/>
        </w:rPr>
        <w:t> </w:t>
      </w:r>
      <w:r w:rsidRPr="00521A49">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7B78648D"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54B65E7F"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2.1.7.</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Продавцом считается существенным, если:</w:t>
      </w:r>
    </w:p>
    <w:p w14:paraId="73540FEA"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был поставлен товар ненадлежащего качества, который не может быть заменен в приемлемый для Покупателя срок;</w:t>
      </w:r>
    </w:p>
    <w:p w14:paraId="7AF385C8"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сроки поставки товара нарушены </w:t>
      </w:r>
      <w:r w:rsidRPr="00521A49">
        <w:rPr>
          <w:rFonts w:ascii="GHEA Grapalat" w:hAnsi="GHEA Grapalat"/>
          <w:b/>
        </w:rPr>
        <w:t xml:space="preserve">более чем на </w:t>
      </w:r>
      <w:r w:rsidR="006A6132" w:rsidRPr="00521A49">
        <w:rPr>
          <w:rFonts w:ascii="GHEA Grapalat" w:hAnsi="GHEA Grapalat"/>
          <w:b/>
        </w:rPr>
        <w:t>10</w:t>
      </w:r>
      <w:r w:rsidRPr="00521A49">
        <w:rPr>
          <w:rFonts w:ascii="GHEA Grapalat" w:hAnsi="GHEA Grapalat"/>
          <w:b/>
        </w:rPr>
        <w:t xml:space="preserve"> дней</w:t>
      </w:r>
      <w:r w:rsidRPr="00521A49">
        <w:rPr>
          <w:rFonts w:ascii="GHEA Grapalat" w:hAnsi="GHEA Grapalat"/>
        </w:rPr>
        <w:t>;</w:t>
      </w:r>
    </w:p>
    <w:p w14:paraId="6B603A9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Осматривать товар и незамедлительно уведомлять Продавца о</w:t>
      </w:r>
      <w:r w:rsidR="005250C2" w:rsidRPr="00521A49">
        <w:rPr>
          <w:rFonts w:ascii="Sylfaen" w:hAnsi="Sylfaen" w:cs="Courier New"/>
          <w:lang w:val="en-US"/>
        </w:rPr>
        <w:t> </w:t>
      </w:r>
      <w:r w:rsidRPr="00521A49">
        <w:rPr>
          <w:rFonts w:ascii="GHEA Grapalat" w:hAnsi="GHEA Grapalat"/>
        </w:rPr>
        <w:t>выявленных дефектах.</w:t>
      </w:r>
    </w:p>
    <w:p w14:paraId="65B3E90D"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2.</w:t>
      </w:r>
      <w:r w:rsidR="009D71F8" w:rsidRPr="00521A49">
        <w:rPr>
          <w:rFonts w:ascii="GHEA Grapalat" w:hAnsi="GHEA Grapalat"/>
          <w:b/>
        </w:rPr>
        <w:tab/>
      </w:r>
      <w:r w:rsidRPr="00521A49">
        <w:rPr>
          <w:rFonts w:ascii="GHEA Grapalat" w:hAnsi="GHEA Grapalat"/>
          <w:b/>
        </w:rPr>
        <w:t>Покупатель обязан:</w:t>
      </w:r>
    </w:p>
    <w:p w14:paraId="420074DC"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Выполнять все необходимые действия, обеспечивающие прием товара, поставленного в соответствии с договором.</w:t>
      </w:r>
    </w:p>
    <w:p w14:paraId="268FED4C"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7A8F3A1F"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63B5BC55"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4E06F97F" w14:textId="77777777" w:rsidR="00C45B20"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7C9E5732" w14:textId="77777777" w:rsidR="00071D1C" w:rsidRPr="00521A49" w:rsidRDefault="00071D1C" w:rsidP="004F1E7A">
      <w:pPr>
        <w:widowControl w:val="0"/>
        <w:tabs>
          <w:tab w:val="left" w:pos="1276"/>
        </w:tabs>
        <w:ind w:firstLine="567"/>
        <w:contextualSpacing/>
        <w:jc w:val="both"/>
        <w:rPr>
          <w:rFonts w:ascii="GHEA Grapalat" w:hAnsi="GHEA Grapalat"/>
          <w:b/>
        </w:rPr>
      </w:pPr>
      <w:r w:rsidRPr="00521A49">
        <w:rPr>
          <w:rFonts w:ascii="GHEA Grapalat" w:hAnsi="GHEA Grapalat"/>
          <w:b/>
        </w:rPr>
        <w:t>2.</w:t>
      </w:r>
      <w:r w:rsidR="005B2A24" w:rsidRPr="00521A49">
        <w:rPr>
          <w:rFonts w:ascii="GHEA Grapalat" w:hAnsi="GHEA Grapalat"/>
          <w:b/>
        </w:rPr>
        <w:t>3.</w:t>
      </w:r>
      <w:r w:rsidR="005B2A24" w:rsidRPr="00521A49">
        <w:rPr>
          <w:rFonts w:ascii="GHEA Grapalat" w:hAnsi="GHEA Grapalat"/>
          <w:b/>
        </w:rPr>
        <w:tab/>
      </w:r>
      <w:r w:rsidRPr="00521A49">
        <w:rPr>
          <w:rFonts w:ascii="GHEA Grapalat" w:hAnsi="GHEA Grapalat"/>
          <w:b/>
        </w:rPr>
        <w:t>Продавец имеет право:</w:t>
      </w:r>
    </w:p>
    <w:p w14:paraId="6184261A"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25B6A6E9"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6B2E0EF6"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6100D6CC" w14:textId="77777777" w:rsidR="00071D1C" w:rsidRPr="00521A49" w:rsidRDefault="00071D1C" w:rsidP="004F1E7A">
      <w:pPr>
        <w:widowControl w:val="0"/>
        <w:tabs>
          <w:tab w:val="left" w:pos="1560"/>
        </w:tabs>
        <w:ind w:firstLine="567"/>
        <w:contextualSpacing/>
        <w:jc w:val="both"/>
        <w:rPr>
          <w:rFonts w:ascii="GHEA Grapalat" w:hAnsi="GHEA Grapalat"/>
        </w:rPr>
      </w:pPr>
      <w:r w:rsidRPr="00521A49">
        <w:rPr>
          <w:rFonts w:ascii="GHEA Grapalat" w:hAnsi="GHEA Grapalat"/>
        </w:rPr>
        <w:t>2.3.3.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Покупателем считается существенным, если сроки оплаты товара нарушены неоднократно.</w:t>
      </w:r>
    </w:p>
    <w:p w14:paraId="783D2B7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Досрочно поставля</w:t>
      </w:r>
      <w:r w:rsidR="00C45B20" w:rsidRPr="00521A49">
        <w:rPr>
          <w:rFonts w:ascii="GHEA Grapalat" w:hAnsi="GHEA Grapalat"/>
        </w:rPr>
        <w:t>ть товар с согласия Покупателя.</w:t>
      </w:r>
    </w:p>
    <w:p w14:paraId="5DB89E5C"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552934" w:rsidRPr="00521A49">
        <w:rPr>
          <w:rFonts w:ascii="GHEA Grapalat" w:hAnsi="GHEA Grapalat"/>
          <w:b/>
        </w:rPr>
        <w:t>4.</w:t>
      </w:r>
      <w:r w:rsidR="00552934" w:rsidRPr="00521A49">
        <w:rPr>
          <w:rFonts w:ascii="GHEA Grapalat" w:hAnsi="GHEA Grapalat"/>
          <w:b/>
        </w:rPr>
        <w:tab/>
      </w:r>
      <w:r w:rsidRPr="00521A49">
        <w:rPr>
          <w:rFonts w:ascii="GHEA Grapalat" w:hAnsi="GHEA Grapalat"/>
          <w:b/>
        </w:rPr>
        <w:t>Продавец обязан:</w:t>
      </w:r>
    </w:p>
    <w:p w14:paraId="0EA029A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lastRenderedPageBreak/>
        <w:t>2.4.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Передавать товар Покупателю в порядке, объемах, сроки и по адресу, предусмотренные договором.</w:t>
      </w:r>
    </w:p>
    <w:p w14:paraId="3169E925"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Обеспечивать поставку товара в соответствии с подпунктом б) пункта 2.1.2 и (или) пунктом 2.1.5 договора в ус</w:t>
      </w:r>
      <w:r w:rsidR="00C45B20" w:rsidRPr="00521A49">
        <w:rPr>
          <w:rFonts w:ascii="GHEA Grapalat" w:hAnsi="GHEA Grapalat"/>
        </w:rPr>
        <w:t>тановленные Покупателем сроки.</w:t>
      </w:r>
    </w:p>
    <w:p w14:paraId="4721FA3F"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Передавать Покупателю товар, свободный от прав третьих лиц.</w:t>
      </w:r>
    </w:p>
    <w:p w14:paraId="7D8A198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Передавать Покупателю товар предусмотренного</w:t>
      </w:r>
      <w:r w:rsidR="00AA7117" w:rsidRPr="00521A49">
        <w:rPr>
          <w:rFonts w:ascii="GHEA Grapalat" w:hAnsi="GHEA Grapalat"/>
        </w:rPr>
        <w:t xml:space="preserve"> </w:t>
      </w:r>
      <w:r w:rsidRPr="00521A49">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360142CE"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случае допущения недопоставки, в установленном договором порядке восполнять недопоставку.</w:t>
      </w:r>
    </w:p>
    <w:p w14:paraId="696CA3B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07D08263"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В предусмотренных договором случаях уплачивать предусмотренные пунктами 6.2 и 6.3 договора пеню и штраф.</w:t>
      </w:r>
    </w:p>
    <w:p w14:paraId="6526D59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Передавать Покупателю принадлежности товара и соответствующие документы.</w:t>
      </w:r>
    </w:p>
    <w:p w14:paraId="1DDC386E"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2.4.1</w:t>
      </w:r>
      <w:r w:rsidR="006E15CD" w:rsidRPr="00521A49">
        <w:rPr>
          <w:rFonts w:ascii="GHEA Grapalat" w:hAnsi="GHEA Grapalat"/>
        </w:rPr>
        <w:t>0.</w:t>
      </w:r>
      <w:r w:rsidR="006E15CD" w:rsidRPr="00521A49">
        <w:rPr>
          <w:rFonts w:ascii="GHEA Grapalat" w:hAnsi="GHEA Grapalat"/>
        </w:rPr>
        <w:tab/>
      </w:r>
      <w:r w:rsidRPr="00521A49">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246D8724" w14:textId="77777777" w:rsidR="00C45B20" w:rsidRPr="00521A49" w:rsidRDefault="00071D1C" w:rsidP="004F1E7A">
      <w:pPr>
        <w:widowControl w:val="0"/>
        <w:tabs>
          <w:tab w:val="left" w:pos="1418"/>
        </w:tabs>
        <w:ind w:firstLine="567"/>
        <w:contextualSpacing/>
        <w:jc w:val="both"/>
        <w:rPr>
          <w:rFonts w:ascii="GHEA Grapalat" w:hAnsi="GHEA Grapalat"/>
        </w:rPr>
      </w:pPr>
      <w:r w:rsidRPr="00521A49">
        <w:rPr>
          <w:rFonts w:ascii="GHEA Grapalat" w:hAnsi="GHEA Grapalat"/>
        </w:rPr>
        <w:t>2.4.1</w:t>
      </w:r>
      <w:r w:rsidR="009D71F8" w:rsidRPr="00521A49">
        <w:rPr>
          <w:rFonts w:ascii="GHEA Grapalat" w:hAnsi="GHEA Grapalat"/>
        </w:rPr>
        <w:t>1.</w:t>
      </w:r>
      <w:r w:rsidR="009D71F8" w:rsidRPr="00521A49">
        <w:rPr>
          <w:rFonts w:ascii="GHEA Grapalat" w:hAnsi="GHEA Grapalat"/>
        </w:rPr>
        <w:tab/>
      </w:r>
      <w:r w:rsidR="00011CB9" w:rsidRPr="00521A49">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18E625E1"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3. ЦЕНА ДОГОВОРА И ПОРЯДОК ОПЛАТЫ</w:t>
      </w:r>
    </w:p>
    <w:p w14:paraId="5047EC3F"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Цена договора составляет ________</w:t>
      </w:r>
      <w:r w:rsidR="00C45B20" w:rsidRPr="00521A49">
        <w:rPr>
          <w:rFonts w:ascii="GHEA Grapalat" w:hAnsi="GHEA Grapalat"/>
        </w:rPr>
        <w:t>_____</w:t>
      </w:r>
      <w:r w:rsidRPr="00521A49">
        <w:rPr>
          <w:rFonts w:ascii="GHEA Grapalat" w:hAnsi="GHEA Grapalat"/>
        </w:rPr>
        <w:t>________ драмов Республики Армения, включая НДС</w:t>
      </w:r>
      <w:r w:rsidR="00D043FA" w:rsidRPr="00521A49">
        <w:rPr>
          <w:rStyle w:val="FootnoteReference"/>
          <w:rFonts w:ascii="GHEA Grapalat" w:hAnsi="GHEA Grapalat"/>
        </w:rPr>
        <w:footnoteReference w:customMarkFollows="1" w:id="6"/>
        <w:t>17</w:t>
      </w:r>
      <w:r w:rsidRPr="00521A49">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723F1FF9" w14:textId="77777777" w:rsidR="00071D1C" w:rsidRPr="00521A49" w:rsidRDefault="00071D1C" w:rsidP="004F1E7A">
      <w:pPr>
        <w:widowControl w:val="0"/>
        <w:ind w:firstLine="567"/>
        <w:contextualSpacing/>
        <w:jc w:val="both"/>
        <w:rPr>
          <w:rFonts w:ascii="GHEA Grapalat" w:hAnsi="GHEA Grapalat" w:cs="Sylfaen"/>
        </w:rPr>
      </w:pPr>
      <w:r w:rsidRPr="00521A49">
        <w:rPr>
          <w:rFonts w:ascii="GHEA Grapalat" w:hAnsi="GHEA Grapalat"/>
        </w:rPr>
        <w:t>Цена поставки товара стабильна, и Продавец не вправе требовать увеличения, а Покупатель — снижения этой цены.</w:t>
      </w:r>
    </w:p>
    <w:p w14:paraId="7ABA93A8" w14:textId="77777777" w:rsidR="00071D1C" w:rsidRPr="00521A49"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521A49">
        <w:rPr>
          <w:rFonts w:ascii="Sylfaen" w:hAnsi="Sylfaen" w:cs="Courier New"/>
          <w:lang w:val="en-US"/>
        </w:rPr>
        <w:t> </w:t>
      </w:r>
      <w:r w:rsidRPr="00521A49">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521A49">
        <w:rPr>
          <w:rFonts w:ascii="GHEA Grapalat" w:hAnsi="GHEA Grapalat"/>
        </w:rPr>
        <w:t>в течение месяцев, предусмотренных</w:t>
      </w:r>
      <w:r w:rsidR="0044370A" w:rsidRPr="00521A49" w:rsidDel="0044370A">
        <w:rPr>
          <w:rFonts w:ascii="GHEA Grapalat" w:hAnsi="GHEA Grapalat"/>
        </w:rPr>
        <w:t xml:space="preserve"> </w:t>
      </w:r>
      <w:r w:rsidRPr="00521A49">
        <w:rPr>
          <w:rFonts w:ascii="GHEA Grapalat" w:hAnsi="GHEA Grapalat"/>
        </w:rPr>
        <w:t>графиком оплаты договора (Приложение № 2, но</w:t>
      </w:r>
      <w:r w:rsidR="00C45B20" w:rsidRPr="00521A49">
        <w:rPr>
          <w:rFonts w:ascii="Sylfaen" w:hAnsi="Sylfaen" w:cs="Courier New"/>
          <w:lang w:val="en-US"/>
        </w:rPr>
        <w:t> </w:t>
      </w:r>
      <w:r w:rsidRPr="00521A49">
        <w:rPr>
          <w:rFonts w:ascii="GHEA Grapalat" w:hAnsi="GHEA Grapalat"/>
        </w:rPr>
        <w:t xml:space="preserve">не позднее чем до </w:t>
      </w:r>
      <w:r w:rsidR="001762F4" w:rsidRPr="00521A49">
        <w:rPr>
          <w:rFonts w:ascii="GHEA Grapalat" w:hAnsi="GHEA Grapalat"/>
        </w:rPr>
        <w:t xml:space="preserve"> </w:t>
      </w:r>
      <w:r w:rsidR="00825AA9">
        <w:rPr>
          <w:rFonts w:ascii="GHEA Grapalat" w:hAnsi="GHEA Grapalat"/>
          <w:lang w:val="hy-AM"/>
        </w:rPr>
        <w:t>30</w:t>
      </w:r>
      <w:r w:rsidR="001762F4" w:rsidRPr="00521A49">
        <w:rPr>
          <w:rFonts w:ascii="GHEA Grapalat" w:hAnsi="GHEA Grapalat"/>
        </w:rPr>
        <w:t>-</w:t>
      </w:r>
      <w:r w:rsidR="0044370A" w:rsidRPr="00521A49">
        <w:rPr>
          <w:rFonts w:ascii="GHEA Grapalat" w:hAnsi="GHEA Grapalat"/>
        </w:rPr>
        <w:t>ого</w:t>
      </w:r>
      <w:r w:rsidR="0044370A" w:rsidRPr="00521A49">
        <w:rPr>
          <w:rFonts w:ascii="GHEA Grapalat" w:hAnsi="GHEA Grapalat"/>
          <w:lang w:val="hy-AM"/>
        </w:rPr>
        <w:t xml:space="preserve"> </w:t>
      </w:r>
      <w:r w:rsidRPr="00521A49">
        <w:rPr>
          <w:rFonts w:ascii="GHEA Grapalat" w:hAnsi="GHEA Grapalat"/>
        </w:rPr>
        <w:t xml:space="preserve">декабря данного года. </w:t>
      </w:r>
    </w:p>
    <w:p w14:paraId="62BF8C24" w14:textId="77777777" w:rsidR="00232E31" w:rsidRPr="00521A49" w:rsidRDefault="00232E31" w:rsidP="004F1E7A">
      <w:pPr>
        <w:widowControl w:val="0"/>
        <w:tabs>
          <w:tab w:val="left" w:pos="1134"/>
        </w:tabs>
        <w:ind w:firstLine="567"/>
        <w:contextualSpacing/>
        <w:jc w:val="both"/>
        <w:rPr>
          <w:rFonts w:ascii="GHEA Grapalat" w:hAnsi="GHEA Grapalat"/>
          <w:lang w:val="hy-AM"/>
        </w:rPr>
      </w:pPr>
      <w:r w:rsidRPr="00521A49">
        <w:rPr>
          <w:rFonts w:ascii="GHEA Grapalat" w:hAnsi="GHEA Grapalat"/>
          <w:lang w:val="hy-AM"/>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00825AA9">
        <w:rPr>
          <w:rFonts w:ascii="GHEA Grapalat" w:hAnsi="GHEA Grapalat"/>
          <w:lang w:val="hy-AM"/>
        </w:rPr>
        <w:t>.</w:t>
      </w:r>
    </w:p>
    <w:p w14:paraId="69702182" w14:textId="77777777" w:rsidR="00071D1C" w:rsidRPr="00521A49" w:rsidRDefault="00071D1C" w:rsidP="004F1E7A">
      <w:pPr>
        <w:widowControl w:val="0"/>
        <w:ind w:firstLine="720"/>
        <w:contextualSpacing/>
        <w:jc w:val="both"/>
        <w:rPr>
          <w:rFonts w:ascii="GHEA Grapalat" w:hAnsi="GHEA Grapalat" w:cs="Sylfaen"/>
          <w:i/>
          <w:u w:val="single"/>
          <w:lang w:val="hy-AM"/>
        </w:rPr>
      </w:pPr>
    </w:p>
    <w:p w14:paraId="0DC26FAA"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4. КАЧЕСТВО И ГАРАНТИЯ ТОВАРА</w:t>
      </w:r>
    </w:p>
    <w:p w14:paraId="774294C3" w14:textId="77777777" w:rsidR="00071D1C"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Продавец гарантирует соответствие качества поставленного товара требованиям </w:t>
      </w:r>
      <w:r w:rsidRPr="00521A49">
        <w:rPr>
          <w:rFonts w:ascii="GHEA Grapalat" w:hAnsi="GHEA Grapalat"/>
        </w:rPr>
        <w:lastRenderedPageBreak/>
        <w:t>государственного стандарта.</w:t>
      </w:r>
    </w:p>
    <w:p w14:paraId="5051EC08" w14:textId="77777777" w:rsidR="00D40321" w:rsidRDefault="00CD775D" w:rsidP="004F1E7A">
      <w:pPr>
        <w:widowControl w:val="0"/>
        <w:tabs>
          <w:tab w:val="left" w:pos="1134"/>
        </w:tabs>
        <w:ind w:firstLine="567"/>
        <w:contextualSpacing/>
        <w:jc w:val="both"/>
        <w:rPr>
          <w:rFonts w:ascii="GHEA Grapalat" w:hAnsi="GHEA Grapalat"/>
          <w:lang w:val="hy-AM"/>
        </w:rPr>
      </w:pPr>
      <w:r w:rsidRPr="00B138F3">
        <w:rPr>
          <w:rFonts w:ascii="GHEA Grapalat" w:hAnsi="GHEA Grapalat"/>
        </w:rPr>
        <w:t>4.2.</w:t>
      </w:r>
      <w:r w:rsidRPr="00B138F3">
        <w:rPr>
          <w:rFonts w:ascii="GHEA Grapalat" w:hAnsi="GHEA Grapalat"/>
        </w:rPr>
        <w:tab/>
        <w:t>Для товаров, являющихся основным средством, гарантийны</w:t>
      </w:r>
      <w:r w:rsidR="00D43D00">
        <w:rPr>
          <w:rFonts w:ascii="GHEA Grapalat" w:hAnsi="GHEA Grapalat"/>
        </w:rPr>
        <w:t>й</w:t>
      </w:r>
      <w:r w:rsidRPr="00B138F3">
        <w:rPr>
          <w:rFonts w:ascii="GHEA Grapalat" w:hAnsi="GHEA Grapalat"/>
        </w:rPr>
        <w:t xml:space="preserve"> срок устанавливается </w:t>
      </w:r>
      <w:r w:rsidR="00D43D00" w:rsidRPr="00D43D00">
        <w:rPr>
          <w:rFonts w:ascii="GHEA Grapalat" w:hAnsi="GHEA Grapalat"/>
          <w:b/>
          <w:u w:val="single"/>
        </w:rPr>
        <w:t>минимум три года</w:t>
      </w:r>
      <w:r w:rsidRPr="00B138F3">
        <w:rPr>
          <w:rFonts w:ascii="GHEA Grapalat" w:hAnsi="GHEA Grapalat"/>
        </w:rPr>
        <w:t xml:space="preserve">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Pr>
          <w:rFonts w:ascii="GHEA Grapalat" w:hAnsi="GHEA Grapalat"/>
        </w:rPr>
        <w:t>.</w:t>
      </w:r>
    </w:p>
    <w:p w14:paraId="71D8DE06" w14:textId="77777777" w:rsidR="009E45F3" w:rsidRPr="00521A49" w:rsidRDefault="009E45F3" w:rsidP="004F1E7A">
      <w:pPr>
        <w:widowControl w:val="0"/>
        <w:contextualSpacing/>
        <w:jc w:val="center"/>
        <w:rPr>
          <w:rFonts w:ascii="GHEA Grapalat" w:hAnsi="GHEA Grapalat"/>
          <w:b/>
        </w:rPr>
      </w:pPr>
      <w:r w:rsidRPr="00521A49">
        <w:rPr>
          <w:rFonts w:ascii="GHEA Grapalat" w:hAnsi="GHEA Grapalat"/>
          <w:b/>
        </w:rPr>
        <w:t>5. ПЕРЕДАЧА И ПРИЕМ ТОВАРА</w:t>
      </w:r>
    </w:p>
    <w:p w14:paraId="27CA7455" w14:textId="77777777" w:rsidR="009E45F3" w:rsidRPr="00521A49" w:rsidRDefault="009E45F3"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521A49">
        <w:rPr>
          <w:rFonts w:ascii="GHEA Grapalat" w:hAnsi="GHEA Grapalat"/>
        </w:rPr>
        <w:t>ием даты составления документа.</w:t>
      </w:r>
    </w:p>
    <w:p w14:paraId="1CDDA6F0" w14:textId="77777777" w:rsidR="00CE1E11" w:rsidRPr="00521A49" w:rsidRDefault="00CE1E11" w:rsidP="004F1E7A">
      <w:pPr>
        <w:widowControl w:val="0"/>
        <w:ind w:firstLine="567"/>
        <w:contextualSpacing/>
        <w:jc w:val="both"/>
        <w:rPr>
          <w:rFonts w:ascii="GHEA Grapalat" w:hAnsi="GHEA Grapalat" w:cs="Sylfaen"/>
        </w:rPr>
      </w:pPr>
      <w:r w:rsidRPr="00521A49">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E3014F">
        <w:rPr>
          <w:rFonts w:ascii="GHEA Grapalat" w:hAnsi="GHEA Grapalat"/>
          <w:lang w:val="hy-AM"/>
        </w:rPr>
        <w:t xml:space="preserve">2 </w:t>
      </w:r>
      <w:r w:rsidRPr="00521A49">
        <w:rPr>
          <w:rFonts w:ascii="GHEA Grapalat" w:hAnsi="GHEA Grapalat"/>
        </w:rPr>
        <w:t>экземпляр</w:t>
      </w:r>
      <w:r w:rsidR="00E3014F">
        <w:rPr>
          <w:rFonts w:ascii="GHEA Grapalat" w:hAnsi="GHEA Grapalat"/>
        </w:rPr>
        <w:t>а</w:t>
      </w:r>
      <w:r w:rsidRPr="00521A49">
        <w:rPr>
          <w:rFonts w:ascii="GHEA Grapalat" w:hAnsi="GHEA Grapalat"/>
        </w:rPr>
        <w:t xml:space="preserve"> акта приема-передачи (Приложение № 3). </w:t>
      </w:r>
    </w:p>
    <w:p w14:paraId="7E5A18A7"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5.2.</w:t>
      </w:r>
      <w:r w:rsidRPr="00521A49">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6170CC35"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а)</w:t>
      </w:r>
      <w:r w:rsidRPr="00521A49">
        <w:rPr>
          <w:rFonts w:ascii="GHEA Grapalat" w:hAnsi="GHEA Grapalat"/>
        </w:rPr>
        <w:tab/>
        <w:t>для урегулирования вопроса предпринимает меры, предусмотренные договором для подобной ситуации;</w:t>
      </w:r>
    </w:p>
    <w:p w14:paraId="3F56EBBD"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б)</w:t>
      </w:r>
      <w:r w:rsidRPr="00521A49">
        <w:rPr>
          <w:rFonts w:ascii="GHEA Grapalat" w:hAnsi="GHEA Grapalat"/>
        </w:rPr>
        <w:tab/>
        <w:t>в отношении Продавца применяет меры ответственности, предусмотренные договором.</w:t>
      </w:r>
    </w:p>
    <w:p w14:paraId="049E8D60" w14:textId="77777777" w:rsidR="00371CF8" w:rsidRPr="00521A49" w:rsidRDefault="00CB1211"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123CA" w:rsidRPr="00521A49">
        <w:rPr>
          <w:rFonts w:ascii="GHEA Grapalat" w:hAnsi="GHEA Grapalat"/>
        </w:rPr>
        <w:t>.</w:t>
      </w:r>
      <w:r w:rsidR="005B2A24" w:rsidRPr="00521A49">
        <w:rPr>
          <w:rFonts w:ascii="GHEA Grapalat" w:hAnsi="GHEA Grapalat"/>
        </w:rPr>
        <w:t>3.</w:t>
      </w:r>
      <w:r w:rsidR="005B2A24" w:rsidRPr="00521A49">
        <w:rPr>
          <w:rFonts w:ascii="GHEA Grapalat" w:hAnsi="GHEA Grapalat"/>
        </w:rPr>
        <w:tab/>
      </w:r>
      <w:r w:rsidR="00371CF8" w:rsidRPr="00521A49">
        <w:rPr>
          <w:rFonts w:ascii="GHEA Grapalat" w:hAnsi="GHEA Grapalat"/>
        </w:rPr>
        <w:t xml:space="preserve">Покупатель </w:t>
      </w:r>
      <w:r w:rsidR="00371CF8" w:rsidRPr="00521A49">
        <w:rPr>
          <w:rFonts w:ascii="GHEA Grapalat" w:hAnsi="GHEA Grapalat"/>
          <w:b/>
        </w:rPr>
        <w:t xml:space="preserve">в течение </w:t>
      </w:r>
      <w:r w:rsidR="00212DAE" w:rsidRPr="00521A49">
        <w:rPr>
          <w:rFonts w:ascii="GHEA Grapalat" w:hAnsi="GHEA Grapalat"/>
          <w:b/>
        </w:rPr>
        <w:t xml:space="preserve">10 </w:t>
      </w:r>
      <w:r w:rsidR="00371CF8" w:rsidRPr="00521A49">
        <w:rPr>
          <w:rFonts w:ascii="GHEA Grapalat" w:hAnsi="GHEA Grapalat"/>
          <w:b/>
        </w:rPr>
        <w:t>рабочих дней</w:t>
      </w:r>
      <w:r w:rsidR="00371CF8" w:rsidRPr="00521A49">
        <w:rPr>
          <w:rFonts w:ascii="GHEA Grapalat" w:hAnsi="GHEA Grapalat"/>
        </w:rPr>
        <w:t xml:space="preserve">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51A25BF0" w14:textId="77777777" w:rsidR="00371CF8" w:rsidRPr="00521A49" w:rsidRDefault="00371CF8"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5.4.</w:t>
      </w:r>
      <w:r w:rsidRPr="00521A49">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5CADEBA4" w14:textId="77777777" w:rsidR="00BE5F44" w:rsidRPr="00521A49" w:rsidRDefault="00BE5F44" w:rsidP="004F1E7A">
      <w:pPr>
        <w:widowControl w:val="0"/>
        <w:tabs>
          <w:tab w:val="left" w:pos="1134"/>
        </w:tabs>
        <w:ind w:firstLine="567"/>
        <w:contextualSpacing/>
        <w:jc w:val="both"/>
        <w:rPr>
          <w:rFonts w:ascii="GHEA Grapalat" w:hAnsi="GHEA Grapalat"/>
        </w:rPr>
      </w:pPr>
    </w:p>
    <w:p w14:paraId="1735CA2C" w14:textId="77777777" w:rsidR="009123CA" w:rsidRPr="00521A49" w:rsidRDefault="009123CA" w:rsidP="004F1E7A">
      <w:pPr>
        <w:widowControl w:val="0"/>
        <w:contextualSpacing/>
        <w:jc w:val="center"/>
        <w:rPr>
          <w:rFonts w:ascii="GHEA Grapalat" w:hAnsi="GHEA Grapalat"/>
          <w:b/>
        </w:rPr>
      </w:pPr>
      <w:r w:rsidRPr="00521A49">
        <w:rPr>
          <w:rFonts w:ascii="GHEA Grapalat" w:hAnsi="GHEA Grapalat"/>
          <w:b/>
        </w:rPr>
        <w:t>6. ОТВЕТСТВЕННОСТЬ СТОРОН</w:t>
      </w:r>
    </w:p>
    <w:p w14:paraId="0599BA6D"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7591A32A"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521A49">
        <w:rPr>
          <w:rFonts w:ascii="GHEA Grapalat" w:hAnsi="GHEA Grapalat"/>
        </w:rPr>
        <w:t xml:space="preserve"> рабочий</w:t>
      </w:r>
      <w:r w:rsidRPr="00521A49">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6F2D6B9B"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каждом случае поставки товара, не соответствующего указанной в</w:t>
      </w:r>
      <w:r w:rsidR="00D52566" w:rsidRPr="00521A49">
        <w:rPr>
          <w:rFonts w:ascii="Sylfaen" w:hAnsi="Sylfaen" w:cs="Courier New"/>
          <w:lang w:val="en-US"/>
        </w:rPr>
        <w:t> </w:t>
      </w:r>
      <w:r w:rsidRPr="00521A49">
        <w:rPr>
          <w:rFonts w:ascii="GHEA Grapalat" w:hAnsi="GHEA Grapalat"/>
        </w:rPr>
        <w:t>пункте 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521A49">
        <w:rPr>
          <w:rFonts w:ascii="GHEA Grapalat" w:hAnsi="GHEA Grapalat"/>
        </w:rPr>
        <w:t xml:space="preserve"> При этом</w:t>
      </w:r>
      <w:r w:rsidR="00DF0BD2" w:rsidRPr="00521A49">
        <w:rPr>
          <w:rFonts w:ascii="GHEA Grapalat" w:hAnsi="GHEA Grapalat"/>
          <w:lang w:val="hy-AM"/>
        </w:rPr>
        <w:t>,</w:t>
      </w:r>
      <w:r w:rsidR="00DF0BD2" w:rsidRPr="00521A49">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3C860222"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7C0CB0AF"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521A49">
        <w:rPr>
          <w:rFonts w:ascii="GHEA Grapalat" w:hAnsi="GHEA Grapalat"/>
        </w:rPr>
        <w:t xml:space="preserve">рабочий </w:t>
      </w:r>
      <w:r w:rsidRPr="00521A49">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0DE31DB7"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 xml:space="preserve">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w:t>
      </w:r>
      <w:r w:rsidRPr="00521A49">
        <w:rPr>
          <w:rFonts w:ascii="GHEA Grapalat" w:hAnsi="GHEA Grapalat"/>
        </w:rPr>
        <w:lastRenderedPageBreak/>
        <w:t>законодательством Республики Армения.</w:t>
      </w:r>
    </w:p>
    <w:p w14:paraId="5CF7BDEF" w14:textId="77777777" w:rsidR="0094684E" w:rsidRPr="00521A49" w:rsidRDefault="00BE5525"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4684E" w:rsidRPr="00521A49">
        <w:rPr>
          <w:rFonts w:ascii="GHEA Grapalat" w:hAnsi="GHEA Grapalat"/>
        </w:rPr>
        <w:t>.</w:t>
      </w:r>
      <w:r w:rsidR="00AC30D5" w:rsidRPr="00521A49">
        <w:rPr>
          <w:rFonts w:ascii="GHEA Grapalat" w:hAnsi="GHEA Grapalat"/>
        </w:rPr>
        <w:t>7.</w:t>
      </w:r>
      <w:r w:rsidR="00AC30D5" w:rsidRPr="00521A49">
        <w:rPr>
          <w:rFonts w:ascii="GHEA Grapalat" w:hAnsi="GHEA Grapalat"/>
        </w:rPr>
        <w:tab/>
      </w:r>
      <w:r w:rsidR="0094684E" w:rsidRPr="00521A49">
        <w:rPr>
          <w:rFonts w:ascii="GHEA Grapalat" w:hAnsi="GHEA Grapalat"/>
        </w:rPr>
        <w:t>Уплата пеней и (или) штрафов не освобождает стороны от полного исполнения своих договорных обязательств.</w:t>
      </w:r>
    </w:p>
    <w:p w14:paraId="273E6C77" w14:textId="77777777" w:rsidR="00D52566" w:rsidRPr="00521A49" w:rsidRDefault="00D52566" w:rsidP="004F1E7A">
      <w:pPr>
        <w:contextualSpacing/>
        <w:rPr>
          <w:rFonts w:ascii="GHEA Grapalat" w:hAnsi="GHEA Grapalat"/>
          <w:lang w:val="hy-AM"/>
        </w:rPr>
      </w:pPr>
    </w:p>
    <w:p w14:paraId="20D3E7A0" w14:textId="77777777" w:rsidR="009F337A" w:rsidRPr="00521A49" w:rsidRDefault="009F337A" w:rsidP="004F1E7A">
      <w:pPr>
        <w:widowControl w:val="0"/>
        <w:contextualSpacing/>
        <w:jc w:val="center"/>
        <w:rPr>
          <w:rFonts w:ascii="GHEA Grapalat" w:hAnsi="GHEA Grapalat"/>
          <w:b/>
        </w:rPr>
      </w:pPr>
      <w:r w:rsidRPr="00521A49">
        <w:rPr>
          <w:rFonts w:ascii="GHEA Grapalat" w:hAnsi="GHEA Grapalat"/>
          <w:b/>
        </w:rPr>
        <w:t>7. ДЕЙСТВИЕ НЕПРЕОДОЛИМОЙ СИЛЫ (ФОРС-МАЖОР)</w:t>
      </w:r>
    </w:p>
    <w:p w14:paraId="7C69A928" w14:textId="77777777" w:rsidR="009F337A" w:rsidRPr="00521A49" w:rsidRDefault="009F337A" w:rsidP="004F1E7A">
      <w:pPr>
        <w:widowControl w:val="0"/>
        <w:ind w:firstLine="567"/>
        <w:contextualSpacing/>
        <w:jc w:val="both"/>
        <w:rPr>
          <w:rFonts w:ascii="GHEA Grapalat" w:hAnsi="GHEA Grapalat"/>
        </w:rPr>
      </w:pPr>
      <w:r w:rsidRPr="00521A49">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7C8B6108" w14:textId="77777777" w:rsidR="0094684E" w:rsidRPr="00521A49" w:rsidRDefault="0094684E" w:rsidP="004F1E7A">
      <w:pPr>
        <w:widowControl w:val="0"/>
        <w:contextualSpacing/>
        <w:jc w:val="center"/>
        <w:rPr>
          <w:rFonts w:ascii="GHEA Grapalat" w:hAnsi="GHEA Grapalat"/>
          <w:lang w:val="hy-AM"/>
        </w:rPr>
      </w:pPr>
    </w:p>
    <w:p w14:paraId="0A1679B4"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8. ИНЫЕ УСЛОВИЯ</w:t>
      </w:r>
    </w:p>
    <w:p w14:paraId="1B47A35E" w14:textId="77777777"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8.</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265310BC"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521A49">
        <w:rPr>
          <w:rFonts w:ascii="Sylfaen" w:hAnsi="Sylfaen" w:cs="Courier New"/>
          <w:lang w:val="en-US"/>
        </w:rPr>
        <w:t> </w:t>
      </w:r>
      <w:r w:rsidRPr="00521A49">
        <w:rPr>
          <w:rFonts w:ascii="GHEA Grapalat" w:hAnsi="GHEA Grapalat"/>
        </w:rPr>
        <w:t>тре</w:t>
      </w:r>
      <w:r w:rsidR="00D52566" w:rsidRPr="00521A49">
        <w:rPr>
          <w:rFonts w:ascii="GHEA Grapalat" w:hAnsi="GHEA Grapalat"/>
        </w:rPr>
        <w:t>бования, вытекающее из договора</w:t>
      </w:r>
      <w:r w:rsidRPr="00521A49">
        <w:rPr>
          <w:rFonts w:ascii="GHEA Grapalat" w:hAnsi="GHEA Grapalat"/>
        </w:rPr>
        <w:t xml:space="preserve">, не может быть передано другому лицу без письменного согласия стороны должника. </w:t>
      </w:r>
    </w:p>
    <w:p w14:paraId="5BB5CFFE"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521A49">
        <w:rPr>
          <w:rFonts w:ascii="GHEA Grapalat" w:hAnsi="GHEA Grapalat"/>
          <w:lang w:val="hy-AM"/>
        </w:rPr>
        <w:t xml:space="preserve"> расторгает договор</w:t>
      </w:r>
      <w:r w:rsidRPr="00521A49">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68F918FD"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Споры в связи с договором подлежат рассмотрению в судах Республики Армения.</w:t>
      </w:r>
    </w:p>
    <w:p w14:paraId="37409A52"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8.5</w:t>
      </w:r>
      <w:r w:rsidRPr="00521A49">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521A49">
        <w:rPr>
          <w:rFonts w:ascii="GHEA Grapalat" w:hAnsi="GHEA Grapalat"/>
        </w:rPr>
        <w:t>—</w:t>
      </w:r>
      <w:r w:rsidRPr="00521A49">
        <w:rPr>
          <w:rFonts w:ascii="GHEA Grapalat" w:hAnsi="GHEA Grapalat"/>
        </w:rPr>
        <w:t xml:space="preserve"> посредством заключения соглашения, которое будет являться неотъемлемой частью договора. </w:t>
      </w:r>
    </w:p>
    <w:p w14:paraId="446D11A8" w14:textId="77777777" w:rsidR="00071D1C" w:rsidRPr="00521A49" w:rsidRDefault="00071D1C" w:rsidP="004F1E7A">
      <w:pPr>
        <w:widowControl w:val="0"/>
        <w:tabs>
          <w:tab w:val="left" w:pos="1134"/>
        </w:tabs>
        <w:ind w:firstLine="567"/>
        <w:contextualSpacing/>
        <w:jc w:val="both"/>
        <w:rPr>
          <w:rFonts w:ascii="GHEA Grapalat" w:hAnsi="GHEA Grapalat" w:cs="Sylfaen"/>
          <w:spacing w:val="-6"/>
        </w:rPr>
      </w:pPr>
      <w:r w:rsidRPr="00521A49">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274B3A04" w14:textId="77777777" w:rsidR="00071D1C" w:rsidRPr="00521A49" w:rsidRDefault="00071D1C" w:rsidP="004F1E7A">
      <w:pPr>
        <w:widowControl w:val="0"/>
        <w:ind w:firstLine="567"/>
        <w:contextualSpacing/>
        <w:jc w:val="both"/>
        <w:rPr>
          <w:rFonts w:ascii="GHEA Grapalat" w:hAnsi="GHEA Grapalat"/>
        </w:rPr>
      </w:pPr>
      <w:r w:rsidRPr="00521A49">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0BFD7915"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агентского договора:</w:t>
      </w:r>
    </w:p>
    <w:p w14:paraId="161AD500"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1)</w:t>
      </w:r>
      <w:r w:rsidR="00E95CE6" w:rsidRPr="00521A49">
        <w:rPr>
          <w:rFonts w:ascii="GHEA Grapalat" w:hAnsi="GHEA Grapalat"/>
        </w:rPr>
        <w:tab/>
      </w:r>
      <w:r w:rsidRPr="00521A49">
        <w:rPr>
          <w:rFonts w:ascii="GHEA Grapalat" w:hAnsi="GHEA Grapalat"/>
        </w:rPr>
        <w:t xml:space="preserve">Продавец несет ответственность за неисполнение или ненадлежащее исполнение </w:t>
      </w:r>
      <w:r w:rsidRPr="00521A49">
        <w:rPr>
          <w:rFonts w:ascii="GHEA Grapalat" w:hAnsi="GHEA Grapalat"/>
        </w:rPr>
        <w:lastRenderedPageBreak/>
        <w:t>обязательств агента;</w:t>
      </w:r>
    </w:p>
    <w:p w14:paraId="1E6A2796"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2)</w:t>
      </w:r>
      <w:r w:rsidR="00E95CE6" w:rsidRPr="00521A49">
        <w:rPr>
          <w:rFonts w:ascii="GHEA Grapalat" w:hAnsi="GHEA Grapalat"/>
        </w:rPr>
        <w:tab/>
      </w:r>
      <w:r w:rsidRPr="00521A49">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521A49">
        <w:rPr>
          <w:rStyle w:val="FootnoteReference"/>
          <w:rFonts w:ascii="GHEA Grapalat" w:hAnsi="GHEA Grapalat"/>
        </w:rPr>
        <w:footnoteReference w:customMarkFollows="1" w:id="7"/>
        <w:t>22</w:t>
      </w:r>
      <w:r w:rsidRPr="00521A49">
        <w:rPr>
          <w:rFonts w:ascii="GHEA Grapalat" w:hAnsi="GHEA Grapalat"/>
        </w:rPr>
        <w:t>.</w:t>
      </w:r>
    </w:p>
    <w:p w14:paraId="697D5D03"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521A49">
        <w:rPr>
          <w:rStyle w:val="FootnoteReference"/>
          <w:rFonts w:ascii="GHEA Grapalat" w:hAnsi="GHEA Grapalat"/>
        </w:rPr>
        <w:footnoteReference w:customMarkFollows="1" w:id="8"/>
        <w:t>23</w:t>
      </w:r>
      <w:r w:rsidRPr="00521A49">
        <w:rPr>
          <w:rFonts w:ascii="GHEA Grapalat" w:hAnsi="GHEA Grapalat"/>
        </w:rPr>
        <w:t>.</w:t>
      </w:r>
    </w:p>
    <w:p w14:paraId="09662CC9"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521A49">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521A49">
        <w:rPr>
          <w:rFonts w:ascii="GHEA Grapalat" w:hAnsi="GHEA Grapalat"/>
          <w:lang w:val="hy-AM"/>
        </w:rPr>
        <w:t xml:space="preserve">. </w:t>
      </w:r>
      <w:r w:rsidRPr="00521A49">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2FD0D5B1"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521A49">
        <w:rPr>
          <w:rFonts w:ascii="GHEA Grapalat" w:hAnsi="GHEA Grapalat"/>
        </w:rPr>
        <w:t>—</w:t>
      </w:r>
      <w:r w:rsidRPr="00521A49">
        <w:rPr>
          <w:rFonts w:ascii="GHEA Grapalat" w:hAnsi="GHEA Grapalat"/>
        </w:rPr>
        <w:t xml:space="preserve"> это выгода или убытки, понесенные данной стороной.</w:t>
      </w:r>
      <w:r w:rsidR="003A39AC" w:rsidRPr="00521A49" w:rsidDel="003A39AC">
        <w:rPr>
          <w:rFonts w:ascii="GHEA Grapalat" w:hAnsi="GHEA Grapalat"/>
        </w:rPr>
        <w:t xml:space="preserve"> </w:t>
      </w:r>
      <w:r w:rsidRPr="00521A49">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79A2A36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E3606B" w:rsidRPr="00521A49">
        <w:rPr>
          <w:rFonts w:ascii="GHEA Grapalat" w:hAnsi="GHEA Grapalat"/>
        </w:rPr>
        <w:t>0.</w:t>
      </w:r>
      <w:r w:rsidR="00E3606B" w:rsidRPr="00521A49">
        <w:rPr>
          <w:rFonts w:ascii="GHEA Grapalat" w:hAnsi="GHEA Grapalat"/>
        </w:rPr>
        <w:tab/>
      </w:r>
      <w:r w:rsidRPr="00521A49">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521A49">
        <w:rPr>
          <w:rFonts w:ascii="Sylfaen" w:hAnsi="Sylfaen" w:cs="Courier New"/>
          <w:lang w:val="en-US"/>
        </w:rPr>
        <w:t> </w:t>
      </w:r>
      <w:r w:rsidRPr="00521A49">
        <w:rPr>
          <w:rFonts w:ascii="GHEA Grapalat" w:hAnsi="GHEA Grapalat"/>
        </w:rPr>
        <w:t xml:space="preserve">Армения. </w:t>
      </w:r>
    </w:p>
    <w:p w14:paraId="6F632717" w14:textId="77777777" w:rsidR="00071D1C"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521A49">
        <w:rPr>
          <w:rFonts w:ascii="Sylfaen" w:hAnsi="Sylfaen" w:cs="Courier New"/>
          <w:spacing w:val="-6"/>
          <w:lang w:val="en-US"/>
        </w:rPr>
        <w:t> </w:t>
      </w:r>
      <w:r w:rsidRPr="00521A49">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521A49">
        <w:rPr>
          <w:rFonts w:ascii="Sylfaen" w:hAnsi="Sylfaen" w:cs="Courier New"/>
          <w:spacing w:val="-6"/>
          <w:lang w:val="en-US"/>
        </w:rPr>
        <w:t> </w:t>
      </w:r>
      <w:r w:rsidRPr="00521A49">
        <w:rPr>
          <w:rFonts w:ascii="GHEA Grapalat" w:hAnsi="GHEA Grapalat"/>
          <w:spacing w:val="-6"/>
        </w:rPr>
        <w:t>следующего за опубликованием уведомления дня, установленного настоящим пунктом.</w:t>
      </w:r>
      <w:r w:rsidR="00DD41E4" w:rsidRPr="00521A49">
        <w:rPr>
          <w:rFonts w:ascii="GHEA Grapalat" w:hAnsi="GHEA Grapalat"/>
        </w:rPr>
        <w:t xml:space="preserve"> </w:t>
      </w:r>
      <w:r w:rsidR="00DD41E4" w:rsidRPr="00521A49">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521A49">
        <w:rPr>
          <w:rFonts w:ascii="GHEA Grapalat" w:hAnsi="GHEA Grapalat"/>
          <w:spacing w:val="-6"/>
        </w:rPr>
        <w:t xml:space="preserve">высылает </w:t>
      </w:r>
      <w:r w:rsidR="00DD41E4" w:rsidRPr="00521A49">
        <w:rPr>
          <w:rFonts w:ascii="GHEA Grapalat" w:hAnsi="GHEA Grapalat"/>
          <w:spacing w:val="-6"/>
        </w:rPr>
        <w:t>его также на электронную почту Продавца.</w:t>
      </w:r>
    </w:p>
    <w:p w14:paraId="49DF8F9F" w14:textId="77777777" w:rsidR="00B6712E" w:rsidRPr="00521A49" w:rsidRDefault="00B6712E" w:rsidP="004F1E7A">
      <w:pPr>
        <w:widowControl w:val="0"/>
        <w:tabs>
          <w:tab w:val="left" w:pos="1276"/>
        </w:tabs>
        <w:ind w:firstLine="567"/>
        <w:contextualSpacing/>
        <w:jc w:val="both"/>
        <w:rPr>
          <w:rFonts w:ascii="GHEA Grapalat" w:hAnsi="GHEA Grapalat"/>
          <w:spacing w:val="-6"/>
        </w:rPr>
      </w:pPr>
      <w:r>
        <w:rPr>
          <w:rFonts w:ascii="GHEA Grapalat" w:hAnsi="GHEA Grapalat"/>
          <w:spacing w:val="-6"/>
        </w:rPr>
        <w:t>8.12.</w:t>
      </w:r>
      <w:r w:rsidRPr="00B6712E">
        <w:rPr>
          <w:rFonts w:ascii="GHEA Grapalat" w:eastAsiaTheme="minorHAnsi" w:hAnsi="GHEA Grapalat" w:cstheme="minorBidi"/>
          <w:sz w:val="22"/>
          <w:szCs w:val="22"/>
          <w:lang w:eastAsia="en-US" w:bidi="ar-SA"/>
        </w:rPr>
        <w:t xml:space="preserve"> </w:t>
      </w:r>
      <w:r w:rsidRPr="006F0A20">
        <w:rPr>
          <w:rFonts w:ascii="GHEA Grapalat" w:eastAsiaTheme="minorHAnsi" w:hAnsi="GHEA Grapalat" w:cstheme="minorBidi"/>
          <w:sz w:val="22"/>
          <w:szCs w:val="22"/>
          <w:lang w:eastAsia="en-US" w:bidi="ar-SA"/>
        </w:rPr>
        <w:t xml:space="preserve">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w:t>
      </w:r>
      <w:r w:rsidRPr="006F0A20">
        <w:rPr>
          <w:rFonts w:ascii="GHEA Grapalat" w:eastAsiaTheme="minorHAnsi" w:hAnsi="GHEA Grapalat" w:cstheme="minorBidi"/>
          <w:sz w:val="22"/>
          <w:szCs w:val="22"/>
          <w:lang w:eastAsia="en-US" w:bidi="ar-SA"/>
        </w:rPr>
        <w:lastRenderedPageBreak/>
        <w:t>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Pr="00932431">
        <w:rPr>
          <w:rFonts w:ascii="GHEA Grapalat" w:eastAsiaTheme="minorHAnsi" w:hAnsi="GHEA Grapalat" w:cstheme="minorBidi"/>
          <w:sz w:val="20"/>
          <w:szCs w:val="20"/>
          <w:vertAlign w:val="superscript"/>
          <w:lang w:eastAsia="en-US" w:bidi="ar-SA"/>
        </w:rPr>
        <w:t>24</w:t>
      </w:r>
    </w:p>
    <w:p w14:paraId="2095A0C1" w14:textId="77777777" w:rsidR="00071D1C" w:rsidRPr="00521A49"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B6712E">
        <w:rPr>
          <w:rFonts w:ascii="GHEA Grapalat" w:hAnsi="GHEA Grapalat"/>
        </w:rPr>
        <w:t>3</w:t>
      </w:r>
      <w:r w:rsidR="009D71F8" w:rsidRPr="00521A49">
        <w:rPr>
          <w:rFonts w:ascii="GHEA Grapalat" w:hAnsi="GHEA Grapalat"/>
        </w:rPr>
        <w:t>.</w:t>
      </w:r>
      <w:r w:rsidR="009D71F8" w:rsidRPr="00521A49">
        <w:rPr>
          <w:rFonts w:ascii="GHEA Grapalat" w:hAnsi="GHEA Grapalat"/>
        </w:rPr>
        <w:tab/>
      </w:r>
      <w:r w:rsidRPr="00521A49">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2744C55C"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B6712E">
        <w:rPr>
          <w:rFonts w:ascii="GHEA Grapalat" w:hAnsi="GHEA Grapalat"/>
        </w:rPr>
        <w:t>4</w:t>
      </w:r>
      <w:r w:rsidR="005B2A24" w:rsidRPr="00521A49">
        <w:rPr>
          <w:rFonts w:ascii="GHEA Grapalat" w:hAnsi="GHEA Grapalat"/>
        </w:rPr>
        <w:t>.</w:t>
      </w:r>
      <w:r w:rsidR="005B2A24" w:rsidRPr="00521A49">
        <w:rPr>
          <w:rFonts w:ascii="GHEA Grapalat" w:hAnsi="GHEA Grapalat"/>
        </w:rPr>
        <w:tab/>
      </w:r>
      <w:r w:rsidRPr="00521A49">
        <w:rPr>
          <w:rFonts w:ascii="GHEA Grapalat" w:hAnsi="GHEA Grapalat"/>
        </w:rPr>
        <w:t>Договор составлен на ____</w:t>
      </w:r>
      <w:r w:rsidR="00E95CE6" w:rsidRPr="00521A49">
        <w:rPr>
          <w:rFonts w:ascii="GHEA Grapalat" w:hAnsi="GHEA Grapalat"/>
        </w:rPr>
        <w:t>_______</w:t>
      </w:r>
      <w:r w:rsidRPr="00521A49">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w:t>
      </w:r>
      <w:r w:rsidR="000B1AA0" w:rsidRPr="000B1AA0">
        <w:rPr>
          <w:rFonts w:ascii="GHEA Grapalat" w:hAnsi="GHEA Grapalat"/>
        </w:rPr>
        <w:t xml:space="preserve"> </w:t>
      </w:r>
      <w:r w:rsidR="000B1AA0" w:rsidRPr="00521A49">
        <w:rPr>
          <w:rFonts w:ascii="GHEA Grapalat" w:hAnsi="GHEA Grapalat"/>
        </w:rPr>
        <w:t xml:space="preserve">№ </w:t>
      </w:r>
      <w:r w:rsidR="000B1AA0">
        <w:rPr>
          <w:rFonts w:ascii="GHEA Grapalat" w:hAnsi="GHEA Grapalat"/>
        </w:rPr>
        <w:t>2</w:t>
      </w:r>
      <w:r w:rsidR="000B1AA0" w:rsidRPr="00521A49">
        <w:rPr>
          <w:rFonts w:ascii="GHEA Grapalat" w:hAnsi="GHEA Grapalat"/>
        </w:rPr>
        <w:t>,</w:t>
      </w:r>
      <w:r w:rsidRPr="00521A49">
        <w:rPr>
          <w:rFonts w:ascii="GHEA Grapalat" w:hAnsi="GHEA Grapalat"/>
        </w:rPr>
        <w:t xml:space="preserve"> </w:t>
      </w:r>
      <w:r w:rsidR="0049609A" w:rsidRPr="00521A49">
        <w:rPr>
          <w:rFonts w:ascii="GHEA Grapalat" w:hAnsi="GHEA Grapalat"/>
        </w:rPr>
        <w:t xml:space="preserve">№ </w:t>
      </w:r>
      <w:r w:rsidRPr="00521A49">
        <w:rPr>
          <w:rFonts w:ascii="GHEA Grapalat" w:hAnsi="GHEA Grapalat"/>
        </w:rPr>
        <w:t>3</w:t>
      </w:r>
      <w:r w:rsidR="00B6712E">
        <w:rPr>
          <w:rFonts w:ascii="GHEA Grapalat" w:hAnsi="GHEA Grapalat"/>
        </w:rPr>
        <w:t>,</w:t>
      </w:r>
      <w:r w:rsidRPr="00521A49">
        <w:rPr>
          <w:rFonts w:ascii="GHEA Grapalat" w:hAnsi="GHEA Grapalat"/>
        </w:rPr>
        <w:t xml:space="preserve"> № 3.</w:t>
      </w:r>
      <w:r w:rsidR="009D71F8" w:rsidRPr="00521A49">
        <w:rPr>
          <w:rFonts w:ascii="GHEA Grapalat" w:hAnsi="GHEA Grapalat"/>
        </w:rPr>
        <w:t>1</w:t>
      </w:r>
      <w:r w:rsidR="00B6712E">
        <w:rPr>
          <w:rFonts w:ascii="GHEA Grapalat" w:hAnsi="GHEA Grapalat"/>
        </w:rPr>
        <w:t xml:space="preserve"> и № 4</w:t>
      </w:r>
      <w:r w:rsidR="00E95CE6" w:rsidRPr="00521A49">
        <w:rPr>
          <w:rFonts w:ascii="GHEA Grapalat" w:hAnsi="GHEA Grapalat"/>
        </w:rPr>
        <w:t xml:space="preserve"> </w:t>
      </w:r>
      <w:r w:rsidRPr="00521A49">
        <w:rPr>
          <w:rFonts w:ascii="GHEA Grapalat" w:hAnsi="GHEA Grapalat"/>
        </w:rPr>
        <w:t>к</w:t>
      </w:r>
      <w:r w:rsidR="00E95CE6" w:rsidRPr="00521A49">
        <w:rPr>
          <w:rFonts w:ascii="Sylfaen" w:hAnsi="Sylfaen" w:cs="Courier New"/>
          <w:lang w:val="en-US"/>
        </w:rPr>
        <w:t> </w:t>
      </w:r>
      <w:r w:rsidRPr="00521A49">
        <w:rPr>
          <w:rFonts w:ascii="GHEA Grapalat" w:hAnsi="GHEA Grapalat"/>
        </w:rPr>
        <w:t>договору считаются неотъемлемой частью договора.</w:t>
      </w:r>
    </w:p>
    <w:p w14:paraId="14542B92" w14:textId="77777777" w:rsidR="001D2E81"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B6712E">
        <w:rPr>
          <w:rFonts w:ascii="GHEA Grapalat" w:hAnsi="GHEA Grapalat"/>
        </w:rPr>
        <w:t>5</w:t>
      </w:r>
      <w:r w:rsidR="00552934" w:rsidRPr="00521A49">
        <w:rPr>
          <w:rFonts w:ascii="GHEA Grapalat" w:hAnsi="GHEA Grapalat"/>
        </w:rPr>
        <w:t>.</w:t>
      </w:r>
      <w:r w:rsidR="00552934" w:rsidRPr="00521A49">
        <w:rPr>
          <w:rFonts w:ascii="GHEA Grapalat" w:hAnsi="GHEA Grapalat"/>
        </w:rPr>
        <w:tab/>
      </w:r>
      <w:r w:rsidRPr="00521A49">
        <w:rPr>
          <w:rFonts w:ascii="GHEA Grapalat" w:hAnsi="GHEA Grapalat"/>
        </w:rPr>
        <w:t>К отношениям, связанным с договором, применяется право Республики Армения.</w:t>
      </w:r>
    </w:p>
    <w:p w14:paraId="7C184F03" w14:textId="77777777" w:rsidR="00B6712E" w:rsidRDefault="00B6712E" w:rsidP="00962010">
      <w:pPr>
        <w:widowControl w:val="0"/>
        <w:spacing w:after="160"/>
        <w:jc w:val="center"/>
        <w:rPr>
          <w:rFonts w:ascii="GHEA Grapalat" w:hAnsi="GHEA Grapalat"/>
          <w:b/>
        </w:rPr>
      </w:pPr>
    </w:p>
    <w:p w14:paraId="4B9C1129" w14:textId="77777777" w:rsidR="00071D1C" w:rsidRPr="00521A49" w:rsidRDefault="000B1AA0" w:rsidP="00962010">
      <w:pPr>
        <w:widowControl w:val="0"/>
        <w:spacing w:after="160"/>
        <w:jc w:val="center"/>
        <w:rPr>
          <w:rFonts w:ascii="GHEA Grapalat" w:hAnsi="GHEA Grapalat"/>
          <w:b/>
        </w:rPr>
      </w:pPr>
      <w:r w:rsidRPr="00521A49">
        <w:rPr>
          <w:rFonts w:ascii="GHEA Grapalat" w:hAnsi="GHEA Grapalat"/>
          <w:b/>
        </w:rPr>
        <w:t>9.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521A49" w14:paraId="66DBF157" w14:textId="77777777" w:rsidTr="0016519F">
        <w:tc>
          <w:tcPr>
            <w:tcW w:w="4536" w:type="dxa"/>
          </w:tcPr>
          <w:p w14:paraId="3D4B4177"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ПОКУПАТЕЛЬ</w:t>
            </w:r>
          </w:p>
          <w:p w14:paraId="0B1B3778" w14:textId="77777777"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_______________________</w:t>
            </w:r>
          </w:p>
          <w:p w14:paraId="2E2BA3C7"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14:paraId="5B36D113"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c>
          <w:tcPr>
            <w:tcW w:w="760" w:type="dxa"/>
          </w:tcPr>
          <w:p w14:paraId="60FFA030" w14:textId="77777777" w:rsidR="00071D1C" w:rsidRPr="00521A49" w:rsidRDefault="00071D1C" w:rsidP="00962010">
            <w:pPr>
              <w:widowControl w:val="0"/>
              <w:spacing w:after="160"/>
              <w:jc w:val="center"/>
              <w:rPr>
                <w:rFonts w:ascii="GHEA Grapalat" w:hAnsi="GHEA Grapalat"/>
              </w:rPr>
            </w:pPr>
          </w:p>
        </w:tc>
        <w:tc>
          <w:tcPr>
            <w:tcW w:w="4343" w:type="dxa"/>
          </w:tcPr>
          <w:p w14:paraId="49B14CEB"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ПРОДАВЕЦ</w:t>
            </w:r>
          </w:p>
          <w:p w14:paraId="31E0BA66" w14:textId="77777777"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w:t>
            </w:r>
          </w:p>
          <w:p w14:paraId="155BAB88"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14:paraId="78D03707"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r>
    </w:tbl>
    <w:p w14:paraId="1EC682BB" w14:textId="77777777" w:rsidR="00382B60" w:rsidRPr="00521A49" w:rsidRDefault="00382B60" w:rsidP="00962010">
      <w:pPr>
        <w:widowControl w:val="0"/>
        <w:spacing w:after="160"/>
        <w:ind w:firstLine="567"/>
        <w:jc w:val="both"/>
        <w:rPr>
          <w:rFonts w:ascii="GHEA Grapalat" w:hAnsi="GHEA Grapalat"/>
          <w:i/>
          <w:lang w:val="hy-AM"/>
        </w:rPr>
      </w:pPr>
    </w:p>
    <w:p w14:paraId="4091F788" w14:textId="77777777" w:rsidR="00071D1C" w:rsidRPr="00521A49" w:rsidRDefault="00071D1C" w:rsidP="00962010">
      <w:pPr>
        <w:widowControl w:val="0"/>
        <w:spacing w:after="160"/>
        <w:ind w:firstLine="567"/>
        <w:jc w:val="both"/>
        <w:rPr>
          <w:rFonts w:ascii="GHEA Grapalat" w:hAnsi="GHEA Grapalat"/>
        </w:rPr>
      </w:pPr>
      <w:r w:rsidRPr="00521A49">
        <w:rPr>
          <w:rFonts w:ascii="GHEA Grapalat" w:hAnsi="GHEA Grapalat"/>
          <w:i/>
        </w:rPr>
        <w:t>В случае необходимости в договор могут быть включены не</w:t>
      </w:r>
      <w:r w:rsidR="001D0249" w:rsidRPr="00521A49">
        <w:rPr>
          <w:rFonts w:ascii="Sylfaen" w:hAnsi="Sylfaen" w:cs="Courier New"/>
          <w:i/>
          <w:lang w:val="en-US"/>
        </w:rPr>
        <w:t> </w:t>
      </w:r>
      <w:r w:rsidRPr="00521A49">
        <w:rPr>
          <w:rFonts w:ascii="GHEA Grapalat" w:hAnsi="GHEA Grapalat"/>
          <w:i/>
        </w:rPr>
        <w:t>противоречащие законодательству Республики Армения положения.</w:t>
      </w:r>
    </w:p>
    <w:p w14:paraId="3AD1EDB4" w14:textId="77777777" w:rsidR="00071D1C" w:rsidRPr="00521A49" w:rsidRDefault="00071D1C" w:rsidP="00962010">
      <w:pPr>
        <w:widowControl w:val="0"/>
        <w:spacing w:after="160"/>
        <w:rPr>
          <w:rFonts w:ascii="GHEA Grapalat" w:hAnsi="GHEA Grapalat"/>
        </w:rPr>
      </w:pPr>
    </w:p>
    <w:p w14:paraId="2298EF4E" w14:textId="77777777" w:rsidR="00071D1C" w:rsidRPr="00521A49" w:rsidRDefault="00071D1C" w:rsidP="00962010">
      <w:pPr>
        <w:widowControl w:val="0"/>
        <w:spacing w:after="160"/>
        <w:jc w:val="right"/>
        <w:rPr>
          <w:rFonts w:ascii="GHEA Grapalat" w:hAnsi="GHEA Grapalat"/>
        </w:rPr>
        <w:sectPr w:rsidR="00071D1C" w:rsidRPr="00521A49" w:rsidSect="00B60F63">
          <w:footnotePr>
            <w:pos w:val="beneathText"/>
            <w:numStart w:val="8"/>
          </w:footnotePr>
          <w:pgSz w:w="11906" w:h="16838" w:code="9"/>
          <w:pgMar w:top="709" w:right="707" w:bottom="851" w:left="709" w:header="561" w:footer="561" w:gutter="0"/>
          <w:cols w:space="720"/>
          <w:docGrid w:linePitch="326"/>
        </w:sectPr>
      </w:pPr>
    </w:p>
    <w:p w14:paraId="60213FCD" w14:textId="77777777" w:rsidR="00071D1C" w:rsidRPr="00521A49" w:rsidRDefault="00071D1C" w:rsidP="00962010">
      <w:pPr>
        <w:widowControl w:val="0"/>
        <w:spacing w:after="160"/>
        <w:jc w:val="right"/>
        <w:rPr>
          <w:rFonts w:ascii="GHEA Grapalat" w:hAnsi="GHEA Grapalat"/>
          <w:i/>
        </w:rPr>
      </w:pPr>
      <w:r w:rsidRPr="00521A49">
        <w:rPr>
          <w:rFonts w:ascii="GHEA Grapalat" w:hAnsi="GHEA Grapalat"/>
          <w:i/>
        </w:rPr>
        <w:lastRenderedPageBreak/>
        <w:t>Приложение № 1</w:t>
      </w:r>
    </w:p>
    <w:p w14:paraId="76998BB6" w14:textId="77777777" w:rsidR="00071D1C" w:rsidRPr="00521A49" w:rsidRDefault="00071D1C" w:rsidP="00962010">
      <w:pPr>
        <w:widowControl w:val="0"/>
        <w:spacing w:after="160"/>
        <w:jc w:val="right"/>
        <w:rPr>
          <w:rFonts w:ascii="GHEA Grapalat" w:hAnsi="GHEA Grapalat"/>
          <w:i/>
        </w:rPr>
      </w:pPr>
      <w:r w:rsidRPr="00521A49">
        <w:rPr>
          <w:rFonts w:ascii="GHEA Grapalat" w:hAnsi="GHEA Grapalat"/>
          <w:i/>
        </w:rPr>
        <w:t xml:space="preserve">к Договору под кодом </w:t>
      </w:r>
      <w:r w:rsidR="001D0249"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14:paraId="2FF51A1A" w14:textId="77777777" w:rsidR="00071D1C" w:rsidRDefault="00071D1C" w:rsidP="00962010">
      <w:pPr>
        <w:widowControl w:val="0"/>
        <w:spacing w:after="160"/>
        <w:jc w:val="center"/>
        <w:rPr>
          <w:rFonts w:ascii="GHEA Grapalat" w:hAnsi="GHEA Grapalat"/>
        </w:rPr>
      </w:pPr>
      <w:r w:rsidRPr="00521A49">
        <w:rPr>
          <w:rFonts w:ascii="GHEA Grapalat" w:hAnsi="GHEA Grapalat"/>
        </w:rPr>
        <w:t>ТЕХНИЧЕСКА</w:t>
      </w:r>
      <w:r w:rsidR="001D0249" w:rsidRPr="00521A49">
        <w:rPr>
          <w:rFonts w:ascii="GHEA Grapalat" w:hAnsi="GHEA Grapalat"/>
        </w:rPr>
        <w:t>Я ХАРАКТЕРИСТИКА-ГРАФИК ЗАКУПКИ</w:t>
      </w:r>
      <w:r w:rsidR="001D0249" w:rsidRPr="00521A49">
        <w:rPr>
          <w:rStyle w:val="FootnoteReference"/>
          <w:rFonts w:ascii="GHEA Grapalat" w:hAnsi="GHEA Grapalat"/>
        </w:rPr>
        <w:footnoteReference w:customMarkFollows="1" w:id="9"/>
        <w:t>*</w:t>
      </w:r>
    </w:p>
    <w:p w14:paraId="7361F60E" w14:textId="1EE9A50D" w:rsidR="00FE052A" w:rsidRPr="00521A49" w:rsidRDefault="00FE052A" w:rsidP="00FE052A">
      <w:pPr>
        <w:widowControl w:val="0"/>
        <w:spacing w:after="160"/>
        <w:jc w:val="right"/>
        <w:rPr>
          <w:rFonts w:ascii="GHEA Grapalat" w:hAnsi="GHEA Grapalat"/>
        </w:rPr>
      </w:pPr>
      <w:r w:rsidRPr="00FE052A">
        <w:rPr>
          <w:rFonts w:ascii="GHEA Grapalat" w:hAnsi="GHEA Grapalat"/>
        </w:rPr>
        <w:t>драмов РА</w:t>
      </w:r>
    </w:p>
    <w:tbl>
      <w:tblPr>
        <w:tblW w:w="15750" w:type="dxa"/>
        <w:tblInd w:w="-612" w:type="dxa"/>
        <w:tblLook w:val="04A0" w:firstRow="1" w:lastRow="0" w:firstColumn="1" w:lastColumn="0" w:noHBand="0" w:noVBand="1"/>
      </w:tblPr>
      <w:tblGrid>
        <w:gridCol w:w="538"/>
        <w:gridCol w:w="1683"/>
        <w:gridCol w:w="2412"/>
        <w:gridCol w:w="2419"/>
        <w:gridCol w:w="1431"/>
        <w:gridCol w:w="1078"/>
        <w:gridCol w:w="1142"/>
        <w:gridCol w:w="1228"/>
        <w:gridCol w:w="843"/>
        <w:gridCol w:w="1183"/>
        <w:gridCol w:w="1793"/>
      </w:tblGrid>
      <w:tr w:rsidR="00E32136" w:rsidRPr="0095762B" w14:paraId="074E6DA7" w14:textId="77777777" w:rsidTr="00FE052A">
        <w:trPr>
          <w:trHeight w:val="300"/>
        </w:trPr>
        <w:tc>
          <w:tcPr>
            <w:tcW w:w="15750" w:type="dxa"/>
            <w:gridSpan w:val="11"/>
            <w:tcBorders>
              <w:top w:val="single" w:sz="4" w:space="0" w:color="auto"/>
              <w:left w:val="single" w:sz="4" w:space="0" w:color="auto"/>
              <w:bottom w:val="single" w:sz="4" w:space="0" w:color="auto"/>
              <w:right w:val="single" w:sz="4" w:space="0" w:color="auto"/>
            </w:tcBorders>
            <w:shd w:val="clear" w:color="auto" w:fill="auto"/>
            <w:hideMark/>
          </w:tcPr>
          <w:p w14:paraId="44298133" w14:textId="1421A17C" w:rsidR="00E32136" w:rsidRPr="0095762B" w:rsidRDefault="00E32136" w:rsidP="007B0D9F">
            <w:pPr>
              <w:jc w:val="center"/>
              <w:rPr>
                <w:rFonts w:ascii="GHEA Grapalat" w:hAnsi="GHEA Grapalat" w:cs="Calibri"/>
                <w:color w:val="000000"/>
                <w:sz w:val="18"/>
                <w:szCs w:val="18"/>
              </w:rPr>
            </w:pPr>
            <w:r w:rsidRPr="00E32136">
              <w:rPr>
                <w:rFonts w:ascii="GHEA Grapalat" w:hAnsi="GHEA Grapalat" w:cs="Calibri"/>
                <w:color w:val="000000"/>
                <w:sz w:val="18"/>
                <w:szCs w:val="18"/>
              </w:rPr>
              <w:t>Товар*</w:t>
            </w:r>
          </w:p>
        </w:tc>
      </w:tr>
      <w:tr w:rsidR="00E32136" w:rsidRPr="0095762B" w14:paraId="5C74F48B" w14:textId="77777777" w:rsidTr="00FE052A">
        <w:trPr>
          <w:trHeight w:val="1410"/>
        </w:trPr>
        <w:tc>
          <w:tcPr>
            <w:tcW w:w="538" w:type="dxa"/>
            <w:vMerge w:val="restart"/>
            <w:tcBorders>
              <w:top w:val="nil"/>
              <w:left w:val="single" w:sz="4" w:space="0" w:color="auto"/>
              <w:bottom w:val="single" w:sz="4" w:space="0" w:color="auto"/>
              <w:right w:val="single" w:sz="4" w:space="0" w:color="auto"/>
            </w:tcBorders>
            <w:shd w:val="clear" w:color="auto" w:fill="auto"/>
            <w:vAlign w:val="center"/>
            <w:hideMark/>
          </w:tcPr>
          <w:p w14:paraId="66D15743" w14:textId="56395924" w:rsidR="00E32136" w:rsidRPr="0095762B" w:rsidRDefault="00E32136" w:rsidP="007B0D9F">
            <w:pPr>
              <w:jc w:val="center"/>
              <w:rPr>
                <w:rFonts w:ascii="GHEA Grapalat" w:hAnsi="GHEA Grapalat" w:cs="Calibri"/>
                <w:color w:val="000000"/>
                <w:sz w:val="18"/>
                <w:szCs w:val="18"/>
              </w:rPr>
            </w:pPr>
            <w:r>
              <w:rPr>
                <w:rFonts w:ascii="GHEA Grapalat" w:hAnsi="GHEA Grapalat" w:cs="Calibri"/>
                <w:color w:val="000000"/>
                <w:sz w:val="18"/>
                <w:szCs w:val="18"/>
              </w:rPr>
              <w:t>н</w:t>
            </w:r>
            <w:r w:rsidRPr="0095762B">
              <w:rPr>
                <w:rFonts w:ascii="GHEA Grapalat" w:hAnsi="GHEA Grapalat" w:cs="Calibri"/>
                <w:color w:val="000000"/>
                <w:sz w:val="18"/>
                <w:szCs w:val="18"/>
              </w:rPr>
              <w:t>/</w:t>
            </w:r>
            <w:r>
              <w:rPr>
                <w:rFonts w:ascii="GHEA Grapalat" w:hAnsi="GHEA Grapalat" w:cs="Calibri"/>
                <w:color w:val="000000"/>
                <w:sz w:val="18"/>
                <w:szCs w:val="18"/>
              </w:rPr>
              <w:t>л</w:t>
            </w:r>
          </w:p>
        </w:tc>
        <w:tc>
          <w:tcPr>
            <w:tcW w:w="1683" w:type="dxa"/>
            <w:vMerge w:val="restart"/>
            <w:tcBorders>
              <w:top w:val="nil"/>
              <w:left w:val="single" w:sz="4" w:space="0" w:color="auto"/>
              <w:bottom w:val="single" w:sz="4" w:space="0" w:color="auto"/>
              <w:right w:val="single" w:sz="4" w:space="0" w:color="auto"/>
            </w:tcBorders>
            <w:shd w:val="clear" w:color="auto" w:fill="auto"/>
            <w:vAlign w:val="center"/>
            <w:hideMark/>
          </w:tcPr>
          <w:p w14:paraId="080D9D01" w14:textId="07248ECC" w:rsidR="00E32136" w:rsidRPr="0095762B" w:rsidRDefault="00E32136" w:rsidP="007B0D9F">
            <w:pPr>
              <w:jc w:val="center"/>
              <w:rPr>
                <w:rFonts w:ascii="GHEA Grapalat" w:hAnsi="GHEA Grapalat" w:cs="Calibri"/>
                <w:color w:val="000000"/>
                <w:sz w:val="18"/>
                <w:szCs w:val="18"/>
              </w:rPr>
            </w:pPr>
            <w:r w:rsidRPr="00E32136">
              <w:rPr>
                <w:rFonts w:ascii="GHEA Grapalat" w:hAnsi="GHEA Grapalat" w:cs="Calibri"/>
                <w:color w:val="000000"/>
                <w:sz w:val="18"/>
                <w:szCs w:val="18"/>
              </w:rPr>
              <w:t>промежуточный код, предусмотренный планом закупок по классификации ЕЗК (CPV)</w:t>
            </w:r>
          </w:p>
        </w:tc>
        <w:tc>
          <w:tcPr>
            <w:tcW w:w="2412" w:type="dxa"/>
            <w:vMerge w:val="restart"/>
            <w:tcBorders>
              <w:top w:val="nil"/>
              <w:left w:val="single" w:sz="4" w:space="0" w:color="auto"/>
              <w:bottom w:val="single" w:sz="4" w:space="0" w:color="000000"/>
              <w:right w:val="single" w:sz="4" w:space="0" w:color="auto"/>
            </w:tcBorders>
            <w:shd w:val="clear" w:color="auto" w:fill="auto"/>
            <w:vAlign w:val="center"/>
            <w:hideMark/>
          </w:tcPr>
          <w:p w14:paraId="0D4CE5EA" w14:textId="0E63F0AF" w:rsidR="00E32136" w:rsidRPr="0095762B" w:rsidRDefault="00E32136" w:rsidP="007B0D9F">
            <w:pPr>
              <w:jc w:val="center"/>
              <w:rPr>
                <w:rFonts w:ascii="GHEA Grapalat" w:hAnsi="GHEA Grapalat" w:cs="Calibri"/>
                <w:color w:val="000000"/>
                <w:sz w:val="18"/>
                <w:szCs w:val="18"/>
              </w:rPr>
            </w:pPr>
            <w:r w:rsidRPr="00E32136">
              <w:rPr>
                <w:rFonts w:ascii="GHEA Grapalat" w:hAnsi="GHEA Grapalat" w:cs="Calibri"/>
                <w:color w:val="000000"/>
                <w:sz w:val="18"/>
                <w:szCs w:val="18"/>
              </w:rPr>
              <w:t>Название</w:t>
            </w:r>
          </w:p>
        </w:tc>
        <w:tc>
          <w:tcPr>
            <w:tcW w:w="2419" w:type="dxa"/>
            <w:vMerge w:val="restart"/>
            <w:tcBorders>
              <w:top w:val="nil"/>
              <w:left w:val="single" w:sz="4" w:space="0" w:color="auto"/>
              <w:bottom w:val="single" w:sz="4" w:space="0" w:color="000000"/>
              <w:right w:val="single" w:sz="4" w:space="0" w:color="auto"/>
            </w:tcBorders>
            <w:shd w:val="clear" w:color="auto" w:fill="auto"/>
            <w:vAlign w:val="center"/>
            <w:hideMark/>
          </w:tcPr>
          <w:p w14:paraId="5A1CFE79" w14:textId="591A5114" w:rsidR="00E32136" w:rsidRPr="0095762B" w:rsidRDefault="00E32136" w:rsidP="007B0D9F">
            <w:pPr>
              <w:jc w:val="center"/>
              <w:rPr>
                <w:rFonts w:ascii="GHEA Grapalat" w:hAnsi="GHEA Grapalat" w:cs="Calibri"/>
                <w:color w:val="000000"/>
                <w:sz w:val="18"/>
                <w:szCs w:val="18"/>
              </w:rPr>
            </w:pPr>
            <w:r w:rsidRPr="00E32136">
              <w:rPr>
                <w:rFonts w:ascii="GHEA Grapalat" w:hAnsi="GHEA Grapalat" w:cs="Calibri"/>
                <w:color w:val="000000"/>
                <w:sz w:val="18"/>
                <w:szCs w:val="18"/>
              </w:rPr>
              <w:t>техническая характеристика</w:t>
            </w:r>
            <w:r w:rsidRPr="0095762B">
              <w:rPr>
                <w:rFonts w:ascii="GHEA Grapalat" w:hAnsi="GHEA Grapalat" w:cs="Calibri"/>
                <w:color w:val="000000"/>
                <w:sz w:val="18"/>
                <w:szCs w:val="18"/>
              </w:rPr>
              <w:t>**</w:t>
            </w:r>
          </w:p>
        </w:tc>
        <w:tc>
          <w:tcPr>
            <w:tcW w:w="1431" w:type="dxa"/>
            <w:vMerge w:val="restart"/>
            <w:tcBorders>
              <w:top w:val="nil"/>
              <w:left w:val="single" w:sz="4" w:space="0" w:color="auto"/>
              <w:bottom w:val="single" w:sz="4" w:space="0" w:color="auto"/>
              <w:right w:val="single" w:sz="4" w:space="0" w:color="auto"/>
            </w:tcBorders>
            <w:shd w:val="clear" w:color="auto" w:fill="auto"/>
            <w:vAlign w:val="center"/>
            <w:hideMark/>
          </w:tcPr>
          <w:p w14:paraId="255B5834" w14:textId="1659A527" w:rsidR="00E32136" w:rsidRPr="0095762B" w:rsidRDefault="00E32136" w:rsidP="007B0D9F">
            <w:pPr>
              <w:jc w:val="center"/>
              <w:rPr>
                <w:rFonts w:ascii="GHEA Grapalat" w:hAnsi="GHEA Grapalat" w:cs="Calibri"/>
                <w:color w:val="000000"/>
                <w:sz w:val="18"/>
                <w:szCs w:val="18"/>
              </w:rPr>
            </w:pPr>
            <w:r w:rsidRPr="00E32136">
              <w:rPr>
                <w:rFonts w:ascii="GHEA Grapalat" w:hAnsi="GHEA Grapalat" w:cs="Calibri"/>
                <w:color w:val="000000"/>
                <w:sz w:val="18"/>
                <w:szCs w:val="18"/>
              </w:rPr>
              <w:t>товарный знак, марка и наименование производителя</w:t>
            </w:r>
          </w:p>
        </w:tc>
        <w:tc>
          <w:tcPr>
            <w:tcW w:w="1078" w:type="dxa"/>
            <w:vMerge w:val="restart"/>
            <w:tcBorders>
              <w:top w:val="nil"/>
              <w:left w:val="single" w:sz="4" w:space="0" w:color="auto"/>
              <w:bottom w:val="single" w:sz="4" w:space="0" w:color="auto"/>
              <w:right w:val="single" w:sz="4" w:space="0" w:color="auto"/>
            </w:tcBorders>
            <w:shd w:val="clear" w:color="auto" w:fill="auto"/>
            <w:vAlign w:val="center"/>
            <w:hideMark/>
          </w:tcPr>
          <w:p w14:paraId="3C537A1D" w14:textId="79B6078A" w:rsidR="00E32136" w:rsidRPr="0095762B" w:rsidRDefault="00E32136" w:rsidP="007B0D9F">
            <w:pPr>
              <w:jc w:val="center"/>
              <w:rPr>
                <w:rFonts w:ascii="GHEA Grapalat" w:hAnsi="GHEA Grapalat" w:cs="Calibri"/>
                <w:color w:val="000000"/>
                <w:sz w:val="18"/>
                <w:szCs w:val="18"/>
              </w:rPr>
            </w:pPr>
            <w:r w:rsidRPr="00E32136">
              <w:rPr>
                <w:rFonts w:ascii="GHEA Grapalat" w:hAnsi="GHEA Grapalat" w:cs="Calibri"/>
                <w:color w:val="000000"/>
                <w:sz w:val="18"/>
                <w:szCs w:val="18"/>
              </w:rPr>
              <w:t>единица измерения</w:t>
            </w:r>
          </w:p>
        </w:tc>
        <w:tc>
          <w:tcPr>
            <w:tcW w:w="1142" w:type="dxa"/>
            <w:vMerge w:val="restart"/>
            <w:tcBorders>
              <w:top w:val="nil"/>
              <w:left w:val="single" w:sz="4" w:space="0" w:color="auto"/>
              <w:bottom w:val="single" w:sz="4" w:space="0" w:color="auto"/>
              <w:right w:val="single" w:sz="4" w:space="0" w:color="auto"/>
            </w:tcBorders>
            <w:shd w:val="clear" w:color="auto" w:fill="auto"/>
            <w:vAlign w:val="center"/>
            <w:hideMark/>
          </w:tcPr>
          <w:p w14:paraId="0E308C18" w14:textId="77777777" w:rsidR="00E32136" w:rsidRDefault="00E32136" w:rsidP="007B0D9F">
            <w:pPr>
              <w:jc w:val="center"/>
              <w:rPr>
                <w:rFonts w:ascii="GHEA Grapalat" w:hAnsi="GHEA Grapalat" w:cs="Calibri"/>
                <w:color w:val="000000"/>
                <w:sz w:val="18"/>
                <w:szCs w:val="18"/>
              </w:rPr>
            </w:pPr>
            <w:r w:rsidRPr="00E32136">
              <w:rPr>
                <w:rFonts w:ascii="GHEA Grapalat" w:hAnsi="GHEA Grapalat" w:cs="Calibri"/>
                <w:color w:val="000000"/>
                <w:sz w:val="18"/>
                <w:szCs w:val="18"/>
              </w:rPr>
              <w:t>цена единицы</w:t>
            </w:r>
          </w:p>
          <w:p w14:paraId="01A29137" w14:textId="5E4813E8" w:rsidR="00E32136" w:rsidRPr="0095762B" w:rsidRDefault="00E32136" w:rsidP="007B0D9F">
            <w:pPr>
              <w:jc w:val="center"/>
              <w:rPr>
                <w:rFonts w:ascii="GHEA Grapalat" w:hAnsi="GHEA Grapalat" w:cs="Calibri"/>
                <w:color w:val="000000"/>
                <w:sz w:val="18"/>
                <w:szCs w:val="18"/>
              </w:rPr>
            </w:pPr>
            <w:r w:rsidRPr="00E32136">
              <w:rPr>
                <w:rFonts w:ascii="GHEA Grapalat" w:hAnsi="GHEA Grapalat" w:cs="Calibri"/>
                <w:color w:val="000000"/>
                <w:sz w:val="18"/>
                <w:szCs w:val="18"/>
              </w:rPr>
              <w:t>/драмов РА</w:t>
            </w:r>
          </w:p>
        </w:tc>
        <w:tc>
          <w:tcPr>
            <w:tcW w:w="1228" w:type="dxa"/>
            <w:vMerge w:val="restart"/>
            <w:tcBorders>
              <w:top w:val="nil"/>
              <w:left w:val="single" w:sz="4" w:space="0" w:color="auto"/>
              <w:bottom w:val="single" w:sz="4" w:space="0" w:color="auto"/>
              <w:right w:val="single" w:sz="4" w:space="0" w:color="auto"/>
            </w:tcBorders>
            <w:shd w:val="clear" w:color="auto" w:fill="auto"/>
            <w:vAlign w:val="center"/>
            <w:hideMark/>
          </w:tcPr>
          <w:p w14:paraId="14F6A70C" w14:textId="77777777" w:rsidR="00E32136" w:rsidRDefault="00E32136" w:rsidP="007B0D9F">
            <w:pPr>
              <w:jc w:val="center"/>
              <w:rPr>
                <w:rFonts w:ascii="GHEA Grapalat" w:hAnsi="GHEA Grapalat" w:cs="Calibri"/>
                <w:color w:val="000000"/>
                <w:sz w:val="18"/>
                <w:szCs w:val="18"/>
              </w:rPr>
            </w:pPr>
            <w:r w:rsidRPr="00E32136">
              <w:rPr>
                <w:rFonts w:ascii="GHEA Grapalat" w:hAnsi="GHEA Grapalat" w:cs="Calibri"/>
                <w:color w:val="000000"/>
                <w:sz w:val="18"/>
                <w:szCs w:val="18"/>
              </w:rPr>
              <w:t>общая цена</w:t>
            </w:r>
          </w:p>
          <w:p w14:paraId="0B41D3E5" w14:textId="25CF18C9" w:rsidR="00E32136" w:rsidRPr="0095762B" w:rsidRDefault="00E32136" w:rsidP="007B0D9F">
            <w:pPr>
              <w:jc w:val="center"/>
              <w:rPr>
                <w:rFonts w:ascii="GHEA Grapalat" w:hAnsi="GHEA Grapalat" w:cs="Calibri"/>
                <w:color w:val="000000"/>
                <w:sz w:val="18"/>
                <w:szCs w:val="18"/>
              </w:rPr>
            </w:pPr>
            <w:r w:rsidRPr="00E32136">
              <w:rPr>
                <w:rFonts w:ascii="GHEA Grapalat" w:hAnsi="GHEA Grapalat" w:cs="Calibri"/>
                <w:color w:val="000000"/>
                <w:sz w:val="18"/>
                <w:szCs w:val="18"/>
              </w:rPr>
              <w:t>/драмов РА</w:t>
            </w:r>
          </w:p>
        </w:tc>
        <w:tc>
          <w:tcPr>
            <w:tcW w:w="843" w:type="dxa"/>
            <w:vMerge w:val="restart"/>
            <w:tcBorders>
              <w:top w:val="nil"/>
              <w:left w:val="single" w:sz="4" w:space="0" w:color="auto"/>
              <w:bottom w:val="single" w:sz="4" w:space="0" w:color="auto"/>
              <w:right w:val="single" w:sz="4" w:space="0" w:color="auto"/>
            </w:tcBorders>
            <w:shd w:val="clear" w:color="auto" w:fill="auto"/>
            <w:vAlign w:val="center"/>
            <w:hideMark/>
          </w:tcPr>
          <w:p w14:paraId="776AAED0" w14:textId="441500F8" w:rsidR="00E32136" w:rsidRPr="0095762B" w:rsidRDefault="00E32136" w:rsidP="007B0D9F">
            <w:pPr>
              <w:jc w:val="center"/>
              <w:rPr>
                <w:rFonts w:ascii="GHEA Grapalat" w:hAnsi="GHEA Grapalat" w:cs="Calibri"/>
                <w:color w:val="000000"/>
                <w:sz w:val="18"/>
                <w:szCs w:val="18"/>
              </w:rPr>
            </w:pPr>
            <w:r w:rsidRPr="00E32136">
              <w:rPr>
                <w:rFonts w:ascii="GHEA Grapalat" w:hAnsi="GHEA Grapalat" w:cs="Calibri"/>
                <w:color w:val="000000"/>
                <w:sz w:val="18"/>
                <w:szCs w:val="18"/>
              </w:rPr>
              <w:t>общий объем</w:t>
            </w:r>
          </w:p>
        </w:tc>
        <w:tc>
          <w:tcPr>
            <w:tcW w:w="2976" w:type="dxa"/>
            <w:gridSpan w:val="2"/>
            <w:tcBorders>
              <w:top w:val="single" w:sz="4" w:space="0" w:color="auto"/>
              <w:left w:val="nil"/>
              <w:bottom w:val="single" w:sz="4" w:space="0" w:color="auto"/>
              <w:right w:val="single" w:sz="4" w:space="0" w:color="000000"/>
            </w:tcBorders>
            <w:shd w:val="clear" w:color="auto" w:fill="auto"/>
            <w:vAlign w:val="center"/>
            <w:hideMark/>
          </w:tcPr>
          <w:p w14:paraId="52C14B5C" w14:textId="2B3BF13E" w:rsidR="00E32136" w:rsidRPr="0095762B" w:rsidRDefault="00E32136" w:rsidP="007B0D9F">
            <w:pPr>
              <w:jc w:val="center"/>
              <w:rPr>
                <w:rFonts w:ascii="GHEA Grapalat" w:hAnsi="GHEA Grapalat" w:cs="Calibri"/>
                <w:color w:val="000000"/>
                <w:sz w:val="18"/>
                <w:szCs w:val="18"/>
              </w:rPr>
            </w:pPr>
            <w:r w:rsidRPr="00E32136">
              <w:rPr>
                <w:rFonts w:ascii="GHEA Grapalat" w:hAnsi="GHEA Grapalat" w:cs="Calibri"/>
                <w:color w:val="000000"/>
                <w:sz w:val="18"/>
                <w:szCs w:val="18"/>
              </w:rPr>
              <w:t>поставки</w:t>
            </w:r>
          </w:p>
        </w:tc>
      </w:tr>
      <w:tr w:rsidR="00FE052A" w:rsidRPr="0095762B" w14:paraId="79D1F43A" w14:textId="77777777" w:rsidTr="00FE052A">
        <w:trPr>
          <w:trHeight w:val="300"/>
        </w:trPr>
        <w:tc>
          <w:tcPr>
            <w:tcW w:w="538" w:type="dxa"/>
            <w:vMerge/>
            <w:tcBorders>
              <w:top w:val="nil"/>
              <w:left w:val="single" w:sz="4" w:space="0" w:color="auto"/>
              <w:bottom w:val="single" w:sz="4" w:space="0" w:color="auto"/>
              <w:right w:val="single" w:sz="4" w:space="0" w:color="auto"/>
            </w:tcBorders>
            <w:vAlign w:val="center"/>
            <w:hideMark/>
          </w:tcPr>
          <w:p w14:paraId="0DD65676" w14:textId="77777777" w:rsidR="00E32136" w:rsidRPr="0095762B" w:rsidRDefault="00E32136" w:rsidP="007B0D9F">
            <w:pPr>
              <w:rPr>
                <w:rFonts w:ascii="GHEA Grapalat" w:hAnsi="GHEA Grapalat" w:cs="Calibri"/>
                <w:color w:val="000000"/>
                <w:sz w:val="18"/>
                <w:szCs w:val="18"/>
              </w:rPr>
            </w:pPr>
          </w:p>
        </w:tc>
        <w:tc>
          <w:tcPr>
            <w:tcW w:w="1683" w:type="dxa"/>
            <w:vMerge/>
            <w:tcBorders>
              <w:top w:val="nil"/>
              <w:left w:val="single" w:sz="4" w:space="0" w:color="auto"/>
              <w:bottom w:val="single" w:sz="4" w:space="0" w:color="auto"/>
              <w:right w:val="single" w:sz="4" w:space="0" w:color="auto"/>
            </w:tcBorders>
            <w:vAlign w:val="center"/>
            <w:hideMark/>
          </w:tcPr>
          <w:p w14:paraId="72BF97CC" w14:textId="77777777" w:rsidR="00E32136" w:rsidRPr="0095762B" w:rsidRDefault="00E32136" w:rsidP="007B0D9F">
            <w:pPr>
              <w:rPr>
                <w:rFonts w:ascii="GHEA Grapalat" w:hAnsi="GHEA Grapalat" w:cs="Calibri"/>
                <w:color w:val="000000"/>
                <w:sz w:val="18"/>
                <w:szCs w:val="18"/>
              </w:rPr>
            </w:pPr>
          </w:p>
        </w:tc>
        <w:tc>
          <w:tcPr>
            <w:tcW w:w="2412" w:type="dxa"/>
            <w:vMerge/>
            <w:tcBorders>
              <w:top w:val="nil"/>
              <w:left w:val="single" w:sz="4" w:space="0" w:color="auto"/>
              <w:bottom w:val="single" w:sz="4" w:space="0" w:color="000000"/>
              <w:right w:val="single" w:sz="4" w:space="0" w:color="auto"/>
            </w:tcBorders>
            <w:vAlign w:val="center"/>
            <w:hideMark/>
          </w:tcPr>
          <w:p w14:paraId="3B2F7062" w14:textId="77777777" w:rsidR="00E32136" w:rsidRPr="0095762B" w:rsidRDefault="00E32136" w:rsidP="007B0D9F">
            <w:pPr>
              <w:rPr>
                <w:rFonts w:ascii="GHEA Grapalat" w:hAnsi="GHEA Grapalat" w:cs="Calibri"/>
                <w:color w:val="000000"/>
                <w:sz w:val="18"/>
                <w:szCs w:val="18"/>
              </w:rPr>
            </w:pPr>
          </w:p>
        </w:tc>
        <w:tc>
          <w:tcPr>
            <w:tcW w:w="2419" w:type="dxa"/>
            <w:vMerge/>
            <w:tcBorders>
              <w:top w:val="nil"/>
              <w:left w:val="single" w:sz="4" w:space="0" w:color="auto"/>
              <w:bottom w:val="single" w:sz="4" w:space="0" w:color="000000"/>
              <w:right w:val="single" w:sz="4" w:space="0" w:color="auto"/>
            </w:tcBorders>
            <w:vAlign w:val="center"/>
            <w:hideMark/>
          </w:tcPr>
          <w:p w14:paraId="25F7426F" w14:textId="77777777" w:rsidR="00E32136" w:rsidRPr="0095762B" w:rsidRDefault="00E32136" w:rsidP="007B0D9F">
            <w:pPr>
              <w:rPr>
                <w:rFonts w:ascii="GHEA Grapalat" w:hAnsi="GHEA Grapalat" w:cs="Calibri"/>
                <w:color w:val="000000"/>
                <w:sz w:val="18"/>
                <w:szCs w:val="18"/>
              </w:rPr>
            </w:pPr>
          </w:p>
        </w:tc>
        <w:tc>
          <w:tcPr>
            <w:tcW w:w="1431" w:type="dxa"/>
            <w:vMerge/>
            <w:tcBorders>
              <w:top w:val="nil"/>
              <w:left w:val="single" w:sz="4" w:space="0" w:color="auto"/>
              <w:bottom w:val="single" w:sz="4" w:space="0" w:color="auto"/>
              <w:right w:val="single" w:sz="4" w:space="0" w:color="auto"/>
            </w:tcBorders>
            <w:vAlign w:val="center"/>
            <w:hideMark/>
          </w:tcPr>
          <w:p w14:paraId="19BC6635" w14:textId="77777777" w:rsidR="00E32136" w:rsidRPr="0095762B" w:rsidRDefault="00E32136" w:rsidP="007B0D9F">
            <w:pPr>
              <w:rPr>
                <w:rFonts w:ascii="GHEA Grapalat" w:hAnsi="GHEA Grapalat" w:cs="Calibri"/>
                <w:color w:val="000000"/>
                <w:sz w:val="18"/>
                <w:szCs w:val="18"/>
              </w:rPr>
            </w:pPr>
          </w:p>
        </w:tc>
        <w:tc>
          <w:tcPr>
            <w:tcW w:w="1078" w:type="dxa"/>
            <w:vMerge/>
            <w:tcBorders>
              <w:top w:val="nil"/>
              <w:left w:val="single" w:sz="4" w:space="0" w:color="auto"/>
              <w:bottom w:val="single" w:sz="4" w:space="0" w:color="auto"/>
              <w:right w:val="single" w:sz="4" w:space="0" w:color="auto"/>
            </w:tcBorders>
            <w:vAlign w:val="center"/>
            <w:hideMark/>
          </w:tcPr>
          <w:p w14:paraId="6BA9B679" w14:textId="77777777" w:rsidR="00E32136" w:rsidRPr="0095762B" w:rsidRDefault="00E32136" w:rsidP="007B0D9F">
            <w:pPr>
              <w:rPr>
                <w:rFonts w:ascii="GHEA Grapalat" w:hAnsi="GHEA Grapalat" w:cs="Calibri"/>
                <w:color w:val="000000"/>
                <w:sz w:val="18"/>
                <w:szCs w:val="18"/>
              </w:rPr>
            </w:pPr>
          </w:p>
        </w:tc>
        <w:tc>
          <w:tcPr>
            <w:tcW w:w="1142" w:type="dxa"/>
            <w:vMerge/>
            <w:tcBorders>
              <w:top w:val="nil"/>
              <w:left w:val="single" w:sz="4" w:space="0" w:color="auto"/>
              <w:bottom w:val="single" w:sz="4" w:space="0" w:color="auto"/>
              <w:right w:val="single" w:sz="4" w:space="0" w:color="auto"/>
            </w:tcBorders>
            <w:vAlign w:val="center"/>
            <w:hideMark/>
          </w:tcPr>
          <w:p w14:paraId="68CA3B23" w14:textId="77777777" w:rsidR="00E32136" w:rsidRPr="0095762B" w:rsidRDefault="00E32136" w:rsidP="007B0D9F">
            <w:pPr>
              <w:rPr>
                <w:rFonts w:ascii="GHEA Grapalat" w:hAnsi="GHEA Grapalat" w:cs="Calibri"/>
                <w:color w:val="000000"/>
                <w:sz w:val="18"/>
                <w:szCs w:val="18"/>
              </w:rPr>
            </w:pPr>
          </w:p>
        </w:tc>
        <w:tc>
          <w:tcPr>
            <w:tcW w:w="1228" w:type="dxa"/>
            <w:vMerge/>
            <w:tcBorders>
              <w:top w:val="nil"/>
              <w:left w:val="single" w:sz="4" w:space="0" w:color="auto"/>
              <w:bottom w:val="single" w:sz="4" w:space="0" w:color="auto"/>
              <w:right w:val="single" w:sz="4" w:space="0" w:color="auto"/>
            </w:tcBorders>
            <w:vAlign w:val="center"/>
            <w:hideMark/>
          </w:tcPr>
          <w:p w14:paraId="314B9F3C" w14:textId="77777777" w:rsidR="00E32136" w:rsidRPr="0095762B" w:rsidRDefault="00E32136" w:rsidP="007B0D9F">
            <w:pPr>
              <w:rPr>
                <w:rFonts w:ascii="GHEA Grapalat" w:hAnsi="GHEA Grapalat" w:cs="Calibri"/>
                <w:color w:val="000000"/>
                <w:sz w:val="18"/>
                <w:szCs w:val="18"/>
              </w:rPr>
            </w:pPr>
          </w:p>
        </w:tc>
        <w:tc>
          <w:tcPr>
            <w:tcW w:w="843" w:type="dxa"/>
            <w:vMerge/>
            <w:tcBorders>
              <w:top w:val="nil"/>
              <w:left w:val="single" w:sz="4" w:space="0" w:color="auto"/>
              <w:bottom w:val="single" w:sz="4" w:space="0" w:color="auto"/>
              <w:right w:val="single" w:sz="4" w:space="0" w:color="auto"/>
            </w:tcBorders>
            <w:vAlign w:val="center"/>
            <w:hideMark/>
          </w:tcPr>
          <w:p w14:paraId="3D287B64" w14:textId="77777777" w:rsidR="00E32136" w:rsidRPr="0095762B" w:rsidRDefault="00E32136" w:rsidP="007B0D9F">
            <w:pPr>
              <w:rPr>
                <w:rFonts w:ascii="GHEA Grapalat" w:hAnsi="GHEA Grapalat" w:cs="Calibri"/>
                <w:color w:val="000000"/>
                <w:sz w:val="18"/>
                <w:szCs w:val="18"/>
              </w:rPr>
            </w:pPr>
          </w:p>
        </w:tc>
        <w:tc>
          <w:tcPr>
            <w:tcW w:w="1183" w:type="dxa"/>
            <w:vMerge w:val="restart"/>
            <w:tcBorders>
              <w:top w:val="nil"/>
              <w:left w:val="single" w:sz="4" w:space="0" w:color="auto"/>
              <w:right w:val="single" w:sz="4" w:space="0" w:color="auto"/>
            </w:tcBorders>
            <w:shd w:val="clear" w:color="auto" w:fill="auto"/>
            <w:vAlign w:val="center"/>
            <w:hideMark/>
          </w:tcPr>
          <w:p w14:paraId="551286D1" w14:textId="6B61C702" w:rsidR="00E32136" w:rsidRPr="0095762B" w:rsidRDefault="00E32136" w:rsidP="007B0D9F">
            <w:pPr>
              <w:jc w:val="center"/>
              <w:rPr>
                <w:rFonts w:ascii="GHEA Grapalat" w:hAnsi="GHEA Grapalat" w:cs="Calibri"/>
                <w:color w:val="000000"/>
                <w:sz w:val="18"/>
                <w:szCs w:val="18"/>
              </w:rPr>
            </w:pPr>
            <w:r w:rsidRPr="00E32136">
              <w:rPr>
                <w:rFonts w:ascii="GHEA Grapalat" w:hAnsi="GHEA Grapalat" w:cs="Calibri"/>
                <w:color w:val="000000"/>
                <w:sz w:val="18"/>
                <w:szCs w:val="18"/>
              </w:rPr>
              <w:t>адрес</w:t>
            </w:r>
          </w:p>
        </w:tc>
        <w:tc>
          <w:tcPr>
            <w:tcW w:w="1793" w:type="dxa"/>
            <w:vMerge w:val="restart"/>
            <w:tcBorders>
              <w:top w:val="nil"/>
              <w:left w:val="single" w:sz="4" w:space="0" w:color="auto"/>
              <w:bottom w:val="single" w:sz="4" w:space="0" w:color="000000"/>
              <w:right w:val="single" w:sz="4" w:space="0" w:color="auto"/>
            </w:tcBorders>
            <w:shd w:val="clear" w:color="auto" w:fill="auto"/>
            <w:vAlign w:val="center"/>
            <w:hideMark/>
          </w:tcPr>
          <w:p w14:paraId="42CAD173" w14:textId="47E0650F" w:rsidR="00E32136" w:rsidRPr="0095762B" w:rsidRDefault="00E32136" w:rsidP="007B0D9F">
            <w:pPr>
              <w:jc w:val="center"/>
              <w:rPr>
                <w:rFonts w:ascii="GHEA Grapalat" w:hAnsi="GHEA Grapalat" w:cs="Calibri"/>
                <w:color w:val="000000"/>
                <w:sz w:val="18"/>
                <w:szCs w:val="18"/>
              </w:rPr>
            </w:pPr>
            <w:r w:rsidRPr="00E32136">
              <w:rPr>
                <w:rFonts w:ascii="GHEA Grapalat" w:hAnsi="GHEA Grapalat" w:cs="Calibri"/>
                <w:color w:val="000000"/>
                <w:sz w:val="18"/>
                <w:szCs w:val="18"/>
              </w:rPr>
              <w:t>срок</w:t>
            </w:r>
          </w:p>
        </w:tc>
      </w:tr>
      <w:tr w:rsidR="00FE052A" w:rsidRPr="0095762B" w14:paraId="0D92CC01" w14:textId="77777777" w:rsidTr="00FE052A">
        <w:trPr>
          <w:trHeight w:val="276"/>
        </w:trPr>
        <w:tc>
          <w:tcPr>
            <w:tcW w:w="538" w:type="dxa"/>
            <w:vMerge/>
            <w:tcBorders>
              <w:top w:val="nil"/>
              <w:left w:val="single" w:sz="4" w:space="0" w:color="auto"/>
              <w:bottom w:val="single" w:sz="4" w:space="0" w:color="auto"/>
              <w:right w:val="single" w:sz="4" w:space="0" w:color="auto"/>
            </w:tcBorders>
            <w:vAlign w:val="center"/>
            <w:hideMark/>
          </w:tcPr>
          <w:p w14:paraId="069351E8" w14:textId="77777777" w:rsidR="00E32136" w:rsidRPr="0095762B" w:rsidRDefault="00E32136" w:rsidP="007B0D9F">
            <w:pPr>
              <w:rPr>
                <w:rFonts w:ascii="GHEA Grapalat" w:hAnsi="GHEA Grapalat" w:cs="Calibri"/>
                <w:color w:val="000000"/>
                <w:sz w:val="18"/>
                <w:szCs w:val="18"/>
              </w:rPr>
            </w:pPr>
          </w:p>
        </w:tc>
        <w:tc>
          <w:tcPr>
            <w:tcW w:w="1683" w:type="dxa"/>
            <w:vMerge/>
            <w:tcBorders>
              <w:top w:val="nil"/>
              <w:left w:val="single" w:sz="4" w:space="0" w:color="auto"/>
              <w:bottom w:val="single" w:sz="4" w:space="0" w:color="auto"/>
              <w:right w:val="single" w:sz="4" w:space="0" w:color="auto"/>
            </w:tcBorders>
            <w:vAlign w:val="center"/>
            <w:hideMark/>
          </w:tcPr>
          <w:p w14:paraId="5CB9D612" w14:textId="77777777" w:rsidR="00E32136" w:rsidRPr="0095762B" w:rsidRDefault="00E32136" w:rsidP="007B0D9F">
            <w:pPr>
              <w:rPr>
                <w:rFonts w:ascii="GHEA Grapalat" w:hAnsi="GHEA Grapalat" w:cs="Calibri"/>
                <w:color w:val="000000"/>
                <w:sz w:val="18"/>
                <w:szCs w:val="18"/>
              </w:rPr>
            </w:pPr>
          </w:p>
        </w:tc>
        <w:tc>
          <w:tcPr>
            <w:tcW w:w="2412" w:type="dxa"/>
            <w:vMerge/>
            <w:tcBorders>
              <w:top w:val="nil"/>
              <w:left w:val="single" w:sz="4" w:space="0" w:color="auto"/>
              <w:bottom w:val="single" w:sz="4" w:space="0" w:color="000000"/>
              <w:right w:val="single" w:sz="4" w:space="0" w:color="auto"/>
            </w:tcBorders>
            <w:vAlign w:val="center"/>
            <w:hideMark/>
          </w:tcPr>
          <w:p w14:paraId="6056517F" w14:textId="77777777" w:rsidR="00E32136" w:rsidRPr="0095762B" w:rsidRDefault="00E32136" w:rsidP="007B0D9F">
            <w:pPr>
              <w:rPr>
                <w:rFonts w:ascii="GHEA Grapalat" w:hAnsi="GHEA Grapalat" w:cs="Calibri"/>
                <w:color w:val="000000"/>
                <w:sz w:val="18"/>
                <w:szCs w:val="18"/>
              </w:rPr>
            </w:pPr>
          </w:p>
        </w:tc>
        <w:tc>
          <w:tcPr>
            <w:tcW w:w="2419" w:type="dxa"/>
            <w:vMerge/>
            <w:tcBorders>
              <w:top w:val="nil"/>
              <w:left w:val="single" w:sz="4" w:space="0" w:color="auto"/>
              <w:bottom w:val="single" w:sz="4" w:space="0" w:color="000000"/>
              <w:right w:val="single" w:sz="4" w:space="0" w:color="auto"/>
            </w:tcBorders>
            <w:vAlign w:val="center"/>
            <w:hideMark/>
          </w:tcPr>
          <w:p w14:paraId="6A81509F" w14:textId="77777777" w:rsidR="00E32136" w:rsidRPr="0095762B" w:rsidRDefault="00E32136" w:rsidP="007B0D9F">
            <w:pPr>
              <w:rPr>
                <w:rFonts w:ascii="GHEA Grapalat" w:hAnsi="GHEA Grapalat" w:cs="Calibri"/>
                <w:color w:val="000000"/>
                <w:sz w:val="18"/>
                <w:szCs w:val="18"/>
              </w:rPr>
            </w:pPr>
          </w:p>
        </w:tc>
        <w:tc>
          <w:tcPr>
            <w:tcW w:w="1431" w:type="dxa"/>
            <w:vMerge/>
            <w:tcBorders>
              <w:top w:val="nil"/>
              <w:left w:val="single" w:sz="4" w:space="0" w:color="auto"/>
              <w:bottom w:val="single" w:sz="4" w:space="0" w:color="auto"/>
              <w:right w:val="single" w:sz="4" w:space="0" w:color="auto"/>
            </w:tcBorders>
            <w:vAlign w:val="center"/>
            <w:hideMark/>
          </w:tcPr>
          <w:p w14:paraId="7DFEDBA5" w14:textId="77777777" w:rsidR="00E32136" w:rsidRPr="0095762B" w:rsidRDefault="00E32136" w:rsidP="007B0D9F">
            <w:pPr>
              <w:rPr>
                <w:rFonts w:ascii="GHEA Grapalat" w:hAnsi="GHEA Grapalat" w:cs="Calibri"/>
                <w:color w:val="000000"/>
                <w:sz w:val="18"/>
                <w:szCs w:val="18"/>
              </w:rPr>
            </w:pPr>
          </w:p>
        </w:tc>
        <w:tc>
          <w:tcPr>
            <w:tcW w:w="1078" w:type="dxa"/>
            <w:vMerge/>
            <w:tcBorders>
              <w:top w:val="nil"/>
              <w:left w:val="single" w:sz="4" w:space="0" w:color="auto"/>
              <w:bottom w:val="single" w:sz="4" w:space="0" w:color="auto"/>
              <w:right w:val="single" w:sz="4" w:space="0" w:color="auto"/>
            </w:tcBorders>
            <w:vAlign w:val="center"/>
            <w:hideMark/>
          </w:tcPr>
          <w:p w14:paraId="353D3AC2" w14:textId="77777777" w:rsidR="00E32136" w:rsidRPr="0095762B" w:rsidRDefault="00E32136" w:rsidP="007B0D9F">
            <w:pPr>
              <w:rPr>
                <w:rFonts w:ascii="GHEA Grapalat" w:hAnsi="GHEA Grapalat" w:cs="Calibri"/>
                <w:color w:val="000000"/>
                <w:sz w:val="18"/>
                <w:szCs w:val="18"/>
              </w:rPr>
            </w:pPr>
          </w:p>
        </w:tc>
        <w:tc>
          <w:tcPr>
            <w:tcW w:w="1142" w:type="dxa"/>
            <w:vMerge/>
            <w:tcBorders>
              <w:top w:val="nil"/>
              <w:left w:val="single" w:sz="4" w:space="0" w:color="auto"/>
              <w:bottom w:val="single" w:sz="4" w:space="0" w:color="auto"/>
              <w:right w:val="single" w:sz="4" w:space="0" w:color="auto"/>
            </w:tcBorders>
            <w:vAlign w:val="center"/>
            <w:hideMark/>
          </w:tcPr>
          <w:p w14:paraId="0903FB06" w14:textId="77777777" w:rsidR="00E32136" w:rsidRPr="0095762B" w:rsidRDefault="00E32136" w:rsidP="007B0D9F">
            <w:pPr>
              <w:rPr>
                <w:rFonts w:ascii="GHEA Grapalat" w:hAnsi="GHEA Grapalat" w:cs="Calibri"/>
                <w:color w:val="000000"/>
                <w:sz w:val="18"/>
                <w:szCs w:val="18"/>
              </w:rPr>
            </w:pPr>
          </w:p>
        </w:tc>
        <w:tc>
          <w:tcPr>
            <w:tcW w:w="1228" w:type="dxa"/>
            <w:vMerge/>
            <w:tcBorders>
              <w:top w:val="nil"/>
              <w:left w:val="single" w:sz="4" w:space="0" w:color="auto"/>
              <w:bottom w:val="single" w:sz="4" w:space="0" w:color="auto"/>
              <w:right w:val="single" w:sz="4" w:space="0" w:color="auto"/>
            </w:tcBorders>
            <w:vAlign w:val="center"/>
            <w:hideMark/>
          </w:tcPr>
          <w:p w14:paraId="78C1C0C9" w14:textId="77777777" w:rsidR="00E32136" w:rsidRPr="0095762B" w:rsidRDefault="00E32136" w:rsidP="007B0D9F">
            <w:pPr>
              <w:rPr>
                <w:rFonts w:ascii="GHEA Grapalat" w:hAnsi="GHEA Grapalat" w:cs="Calibri"/>
                <w:color w:val="000000"/>
                <w:sz w:val="18"/>
                <w:szCs w:val="18"/>
              </w:rPr>
            </w:pPr>
          </w:p>
        </w:tc>
        <w:tc>
          <w:tcPr>
            <w:tcW w:w="843" w:type="dxa"/>
            <w:vMerge/>
            <w:tcBorders>
              <w:top w:val="nil"/>
              <w:left w:val="single" w:sz="4" w:space="0" w:color="auto"/>
              <w:bottom w:val="single" w:sz="4" w:space="0" w:color="auto"/>
              <w:right w:val="single" w:sz="4" w:space="0" w:color="auto"/>
            </w:tcBorders>
            <w:vAlign w:val="center"/>
            <w:hideMark/>
          </w:tcPr>
          <w:p w14:paraId="3C0DD448" w14:textId="77777777" w:rsidR="00E32136" w:rsidRPr="0095762B" w:rsidRDefault="00E32136" w:rsidP="007B0D9F">
            <w:pPr>
              <w:rPr>
                <w:rFonts w:ascii="GHEA Grapalat" w:hAnsi="GHEA Grapalat" w:cs="Calibri"/>
                <w:color w:val="000000"/>
                <w:sz w:val="18"/>
                <w:szCs w:val="18"/>
              </w:rPr>
            </w:pPr>
          </w:p>
        </w:tc>
        <w:tc>
          <w:tcPr>
            <w:tcW w:w="1183" w:type="dxa"/>
            <w:vMerge/>
            <w:tcBorders>
              <w:left w:val="single" w:sz="4" w:space="0" w:color="auto"/>
              <w:bottom w:val="single" w:sz="4" w:space="0" w:color="000000"/>
              <w:right w:val="single" w:sz="4" w:space="0" w:color="auto"/>
            </w:tcBorders>
            <w:vAlign w:val="center"/>
            <w:hideMark/>
          </w:tcPr>
          <w:p w14:paraId="7995B255" w14:textId="77777777" w:rsidR="00E32136" w:rsidRPr="0095762B" w:rsidRDefault="00E32136" w:rsidP="007B0D9F">
            <w:pPr>
              <w:rPr>
                <w:rFonts w:ascii="GHEA Grapalat" w:hAnsi="GHEA Grapalat" w:cs="Calibri"/>
                <w:color w:val="000000"/>
                <w:sz w:val="18"/>
                <w:szCs w:val="18"/>
              </w:rPr>
            </w:pPr>
          </w:p>
        </w:tc>
        <w:tc>
          <w:tcPr>
            <w:tcW w:w="1793" w:type="dxa"/>
            <w:vMerge/>
            <w:tcBorders>
              <w:top w:val="nil"/>
              <w:left w:val="single" w:sz="4" w:space="0" w:color="auto"/>
              <w:bottom w:val="single" w:sz="4" w:space="0" w:color="000000"/>
              <w:right w:val="single" w:sz="4" w:space="0" w:color="auto"/>
            </w:tcBorders>
            <w:vAlign w:val="center"/>
            <w:hideMark/>
          </w:tcPr>
          <w:p w14:paraId="7EE76175" w14:textId="77777777" w:rsidR="00E32136" w:rsidRPr="0095762B" w:rsidRDefault="00E32136" w:rsidP="007B0D9F">
            <w:pPr>
              <w:rPr>
                <w:rFonts w:ascii="GHEA Grapalat" w:hAnsi="GHEA Grapalat" w:cs="Calibri"/>
                <w:color w:val="000000"/>
                <w:sz w:val="18"/>
                <w:szCs w:val="18"/>
              </w:rPr>
            </w:pPr>
          </w:p>
        </w:tc>
      </w:tr>
      <w:tr w:rsidR="00FE052A" w:rsidRPr="0095762B" w14:paraId="0FD729C6" w14:textId="77777777" w:rsidTr="00FE052A">
        <w:trPr>
          <w:trHeight w:val="7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53A8F7A3" w14:textId="0B3426EA" w:rsidR="00FE052A" w:rsidRPr="00FE052A" w:rsidRDefault="00FE052A" w:rsidP="00FE052A">
            <w:pPr>
              <w:jc w:val="center"/>
              <w:rPr>
                <w:rFonts w:ascii="GHEA Grapalat" w:hAnsi="GHEA Grapalat" w:cs="Calibri"/>
                <w:color w:val="000000"/>
                <w:sz w:val="18"/>
                <w:szCs w:val="18"/>
              </w:rPr>
            </w:pPr>
            <w:r w:rsidRPr="00FE052A">
              <w:rPr>
                <w:rFonts w:ascii="GHEA Grapalat" w:hAnsi="GHEA Grapalat"/>
                <w:color w:val="000000"/>
                <w:sz w:val="18"/>
                <w:szCs w:val="18"/>
              </w:rPr>
              <w:t>1</w:t>
            </w:r>
          </w:p>
        </w:tc>
        <w:tc>
          <w:tcPr>
            <w:tcW w:w="1683" w:type="dxa"/>
            <w:tcBorders>
              <w:top w:val="nil"/>
              <w:left w:val="nil"/>
              <w:bottom w:val="single" w:sz="4" w:space="0" w:color="auto"/>
              <w:right w:val="single" w:sz="4" w:space="0" w:color="auto"/>
            </w:tcBorders>
            <w:shd w:val="clear" w:color="auto" w:fill="auto"/>
            <w:vAlign w:val="center"/>
          </w:tcPr>
          <w:p w14:paraId="143107AD" w14:textId="5315444A" w:rsidR="00FE052A" w:rsidRPr="00FE052A" w:rsidRDefault="00680EBC" w:rsidP="00FE052A">
            <w:pPr>
              <w:jc w:val="center"/>
              <w:rPr>
                <w:rFonts w:ascii="GHEA Grapalat" w:hAnsi="GHEA Grapalat" w:cs="Calibri"/>
                <w:color w:val="000000"/>
                <w:sz w:val="18"/>
                <w:szCs w:val="18"/>
              </w:rPr>
            </w:pPr>
            <w:r w:rsidRPr="00680EBC">
              <w:rPr>
                <w:rFonts w:ascii="GHEA Grapalat" w:hAnsi="GHEA Grapalat" w:cs="Calibri"/>
                <w:color w:val="000000"/>
                <w:sz w:val="18"/>
                <w:szCs w:val="18"/>
              </w:rPr>
              <w:t>33691423</w:t>
            </w:r>
          </w:p>
        </w:tc>
        <w:tc>
          <w:tcPr>
            <w:tcW w:w="2412" w:type="dxa"/>
            <w:tcBorders>
              <w:top w:val="nil"/>
              <w:left w:val="nil"/>
              <w:bottom w:val="single" w:sz="4" w:space="0" w:color="auto"/>
              <w:right w:val="single" w:sz="4" w:space="0" w:color="auto"/>
            </w:tcBorders>
            <w:shd w:val="clear" w:color="auto" w:fill="auto"/>
            <w:vAlign w:val="center"/>
          </w:tcPr>
          <w:p w14:paraId="38003B0F" w14:textId="654CEBC3" w:rsidR="00FE052A" w:rsidRPr="00FE052A" w:rsidRDefault="00FE052A" w:rsidP="00FE052A">
            <w:pPr>
              <w:rPr>
                <w:rFonts w:ascii="GHEA Grapalat" w:hAnsi="GHEA Grapalat" w:cs="Calibri"/>
                <w:color w:val="000000"/>
                <w:sz w:val="18"/>
                <w:szCs w:val="18"/>
              </w:rPr>
            </w:pPr>
            <w:r w:rsidRPr="00FE052A">
              <w:rPr>
                <w:rFonts w:ascii="GHEA Grapalat" w:hAnsi="GHEA Grapalat"/>
                <w:color w:val="000000"/>
                <w:sz w:val="18"/>
                <w:szCs w:val="18"/>
              </w:rPr>
              <w:t xml:space="preserve">Набор реагентов для выявления ДНК Yersinia pestis методом ПЦР </w:t>
            </w:r>
          </w:p>
        </w:tc>
        <w:tc>
          <w:tcPr>
            <w:tcW w:w="2419" w:type="dxa"/>
            <w:tcBorders>
              <w:top w:val="nil"/>
              <w:left w:val="nil"/>
              <w:bottom w:val="single" w:sz="4" w:space="0" w:color="auto"/>
              <w:right w:val="single" w:sz="4" w:space="0" w:color="auto"/>
            </w:tcBorders>
            <w:shd w:val="clear" w:color="auto" w:fill="auto"/>
            <w:vAlign w:val="center"/>
          </w:tcPr>
          <w:p w14:paraId="19381336" w14:textId="77777777" w:rsidR="00FE052A" w:rsidRPr="00FE052A" w:rsidRDefault="00FE052A" w:rsidP="00FE052A">
            <w:pPr>
              <w:rPr>
                <w:rFonts w:ascii="GHEA Grapalat" w:hAnsi="GHEA Grapalat" w:cs="Arial"/>
                <w:sz w:val="18"/>
                <w:szCs w:val="18"/>
              </w:rPr>
            </w:pPr>
            <w:r w:rsidRPr="00FE052A">
              <w:rPr>
                <w:rFonts w:ascii="GHEA Grapalat" w:hAnsi="GHEA Grapalat" w:cs="Arial"/>
                <w:sz w:val="18"/>
                <w:szCs w:val="18"/>
              </w:rPr>
              <w:t xml:space="preserve">PerfeCTa Multiplex qPCR SuperMix — это 2-кратно концентрированная, готовая к использованию реакционная смесь, содержащая все необходимые компоненты, кроме праймеров, зонда(ов) и матрицы ДНК для высокомультиплексной количественной ПЦР в реальном времени. Набор предназначен для 200 </w:t>
            </w:r>
            <w:r w:rsidRPr="00FE052A">
              <w:rPr>
                <w:rFonts w:ascii="GHEA Grapalat" w:hAnsi="GHEA Grapalat" w:cs="Arial"/>
                <w:sz w:val="18"/>
                <w:szCs w:val="18"/>
              </w:rPr>
              <w:lastRenderedPageBreak/>
              <w:t>исследований. Должен иметь международный сертификат качества и фирменный знак ISO 13485. Наличие не менее 70% срока годности на момент поставки. Условия хранения и транспортировки в соответствии с руководством.</w:t>
            </w:r>
          </w:p>
          <w:p w14:paraId="7BE685AA" w14:textId="5ECB78AE" w:rsidR="00FE052A" w:rsidRPr="00FE052A" w:rsidRDefault="00FE052A" w:rsidP="00FE052A">
            <w:pPr>
              <w:ind w:left="-108" w:right="-57"/>
              <w:rPr>
                <w:rFonts w:ascii="GHEA Grapalat" w:hAnsi="GHEA Grapalat" w:cs="Calibri"/>
                <w:color w:val="000000"/>
                <w:sz w:val="18"/>
                <w:szCs w:val="18"/>
              </w:rPr>
            </w:pPr>
          </w:p>
        </w:tc>
        <w:tc>
          <w:tcPr>
            <w:tcW w:w="1431" w:type="dxa"/>
            <w:tcBorders>
              <w:top w:val="nil"/>
              <w:left w:val="nil"/>
              <w:bottom w:val="single" w:sz="4" w:space="0" w:color="auto"/>
              <w:right w:val="single" w:sz="4" w:space="0" w:color="auto"/>
            </w:tcBorders>
            <w:shd w:val="clear" w:color="auto" w:fill="auto"/>
            <w:vAlign w:val="center"/>
          </w:tcPr>
          <w:p w14:paraId="55A2B514" w14:textId="2F8C8529" w:rsidR="00FE052A" w:rsidRPr="00FE052A" w:rsidRDefault="00FE052A" w:rsidP="00FE052A">
            <w:pPr>
              <w:rPr>
                <w:rFonts w:ascii="GHEA Grapalat" w:hAnsi="GHEA Grapalat" w:cs="Calibri"/>
                <w:color w:val="000000"/>
                <w:sz w:val="18"/>
                <w:szCs w:val="18"/>
              </w:rPr>
            </w:pPr>
          </w:p>
        </w:tc>
        <w:tc>
          <w:tcPr>
            <w:tcW w:w="1078" w:type="dxa"/>
            <w:tcBorders>
              <w:top w:val="nil"/>
              <w:left w:val="nil"/>
              <w:bottom w:val="single" w:sz="4" w:space="0" w:color="auto"/>
              <w:right w:val="single" w:sz="4" w:space="0" w:color="auto"/>
            </w:tcBorders>
            <w:shd w:val="clear" w:color="auto" w:fill="auto"/>
            <w:vAlign w:val="center"/>
          </w:tcPr>
          <w:p w14:paraId="5E09B6E0" w14:textId="3D3F518B" w:rsidR="00FE052A" w:rsidRPr="00FE052A" w:rsidRDefault="00FE052A" w:rsidP="00FE052A">
            <w:pPr>
              <w:jc w:val="center"/>
              <w:rPr>
                <w:rFonts w:ascii="GHEA Grapalat" w:hAnsi="GHEA Grapalat" w:cs="Calibri"/>
                <w:color w:val="000000"/>
                <w:sz w:val="18"/>
                <w:szCs w:val="18"/>
              </w:rPr>
            </w:pPr>
            <w:r w:rsidRPr="00FE052A">
              <w:rPr>
                <w:rFonts w:ascii="GHEA Grapalat" w:hAnsi="GHEA Grapalat" w:cs="Arial"/>
                <w:sz w:val="18"/>
                <w:szCs w:val="18"/>
              </w:rPr>
              <w:t>набор</w:t>
            </w:r>
          </w:p>
        </w:tc>
        <w:tc>
          <w:tcPr>
            <w:tcW w:w="1142" w:type="dxa"/>
            <w:tcBorders>
              <w:top w:val="nil"/>
              <w:left w:val="nil"/>
              <w:bottom w:val="single" w:sz="4" w:space="0" w:color="auto"/>
              <w:right w:val="single" w:sz="4" w:space="0" w:color="auto"/>
            </w:tcBorders>
            <w:shd w:val="clear" w:color="auto" w:fill="auto"/>
            <w:noWrap/>
            <w:vAlign w:val="center"/>
            <w:hideMark/>
          </w:tcPr>
          <w:p w14:paraId="35B99DD2" w14:textId="77777777" w:rsidR="00FE052A" w:rsidRPr="00FE052A" w:rsidRDefault="00FE052A" w:rsidP="00FE052A">
            <w:pPr>
              <w:jc w:val="center"/>
              <w:rPr>
                <w:rFonts w:ascii="GHEA Grapalat" w:hAnsi="GHEA Grapalat" w:cs="Calibri"/>
                <w:color w:val="000000"/>
                <w:sz w:val="18"/>
                <w:szCs w:val="18"/>
              </w:rPr>
            </w:pPr>
            <w:r w:rsidRPr="00FE052A">
              <w:rPr>
                <w:rFonts w:ascii="Calibri" w:hAnsi="Calibri" w:cs="Calibri"/>
                <w:color w:val="000000"/>
                <w:sz w:val="18"/>
                <w:szCs w:val="18"/>
              </w:rPr>
              <w:t> </w:t>
            </w:r>
          </w:p>
        </w:tc>
        <w:tc>
          <w:tcPr>
            <w:tcW w:w="1228" w:type="dxa"/>
            <w:tcBorders>
              <w:top w:val="nil"/>
              <w:left w:val="nil"/>
              <w:bottom w:val="single" w:sz="4" w:space="0" w:color="auto"/>
              <w:right w:val="single" w:sz="4" w:space="0" w:color="auto"/>
            </w:tcBorders>
            <w:shd w:val="clear" w:color="auto" w:fill="auto"/>
            <w:noWrap/>
            <w:vAlign w:val="center"/>
            <w:hideMark/>
          </w:tcPr>
          <w:p w14:paraId="2CE85117" w14:textId="77777777" w:rsidR="00FE052A" w:rsidRPr="00FE052A" w:rsidRDefault="00FE052A" w:rsidP="00FE052A">
            <w:pPr>
              <w:jc w:val="center"/>
              <w:rPr>
                <w:rFonts w:ascii="GHEA Grapalat" w:hAnsi="GHEA Grapalat" w:cs="Calibri"/>
                <w:color w:val="000000"/>
                <w:sz w:val="18"/>
                <w:szCs w:val="18"/>
              </w:rPr>
            </w:pPr>
            <w:r w:rsidRPr="00FE052A">
              <w:rPr>
                <w:rFonts w:ascii="Calibri" w:hAnsi="Calibri" w:cs="Calibri"/>
                <w:color w:val="000000"/>
                <w:sz w:val="18"/>
                <w:szCs w:val="18"/>
              </w:rPr>
              <w:t> </w:t>
            </w:r>
          </w:p>
        </w:tc>
        <w:tc>
          <w:tcPr>
            <w:tcW w:w="843" w:type="dxa"/>
            <w:tcBorders>
              <w:top w:val="nil"/>
              <w:left w:val="nil"/>
              <w:bottom w:val="single" w:sz="4" w:space="0" w:color="auto"/>
              <w:right w:val="single" w:sz="4" w:space="0" w:color="auto"/>
            </w:tcBorders>
            <w:shd w:val="clear" w:color="auto" w:fill="auto"/>
            <w:noWrap/>
            <w:vAlign w:val="center"/>
            <w:hideMark/>
          </w:tcPr>
          <w:p w14:paraId="0D4F0970" w14:textId="0C68E1D5" w:rsidR="00FE052A" w:rsidRPr="00FE052A" w:rsidRDefault="00FE052A" w:rsidP="00FE052A">
            <w:pPr>
              <w:jc w:val="center"/>
              <w:rPr>
                <w:rFonts w:ascii="GHEA Grapalat" w:hAnsi="GHEA Grapalat" w:cs="Calibri"/>
                <w:color w:val="000000"/>
                <w:sz w:val="18"/>
                <w:szCs w:val="18"/>
              </w:rPr>
            </w:pPr>
            <w:r w:rsidRPr="00FE052A">
              <w:rPr>
                <w:rFonts w:ascii="GHEA Grapalat" w:hAnsi="GHEA Grapalat"/>
                <w:color w:val="000000" w:themeColor="text1"/>
                <w:sz w:val="18"/>
                <w:szCs w:val="18"/>
                <w:lang w:val="hy-AM"/>
              </w:rPr>
              <w:t>1</w:t>
            </w:r>
          </w:p>
        </w:tc>
        <w:tc>
          <w:tcPr>
            <w:tcW w:w="1183" w:type="dxa"/>
            <w:tcBorders>
              <w:top w:val="nil"/>
              <w:left w:val="nil"/>
              <w:bottom w:val="single" w:sz="4" w:space="0" w:color="auto"/>
              <w:right w:val="single" w:sz="4" w:space="0" w:color="auto"/>
            </w:tcBorders>
            <w:shd w:val="clear" w:color="auto" w:fill="auto"/>
            <w:vAlign w:val="center"/>
            <w:hideMark/>
          </w:tcPr>
          <w:p w14:paraId="5B204031" w14:textId="41F1BF0B" w:rsidR="00FE052A" w:rsidRPr="0095762B" w:rsidRDefault="00FE052A" w:rsidP="00FE052A">
            <w:pPr>
              <w:jc w:val="center"/>
              <w:rPr>
                <w:rFonts w:ascii="GHEA Grapalat" w:hAnsi="GHEA Grapalat" w:cs="Calibri"/>
                <w:color w:val="000000"/>
                <w:sz w:val="18"/>
                <w:szCs w:val="18"/>
              </w:rPr>
            </w:pPr>
            <w:r w:rsidRPr="00E32136">
              <w:rPr>
                <w:rFonts w:ascii="GHEA Grapalat" w:hAnsi="GHEA Grapalat" w:cs="Calibri"/>
                <w:color w:val="000000"/>
                <w:sz w:val="18"/>
                <w:szCs w:val="18"/>
              </w:rPr>
              <w:t>г. Ереван, ул. Давида Маляна, 37</w:t>
            </w:r>
          </w:p>
        </w:tc>
        <w:tc>
          <w:tcPr>
            <w:tcW w:w="1793" w:type="dxa"/>
            <w:tcBorders>
              <w:top w:val="nil"/>
              <w:left w:val="nil"/>
              <w:bottom w:val="single" w:sz="4" w:space="0" w:color="auto"/>
              <w:right w:val="single" w:sz="4" w:space="0" w:color="auto"/>
            </w:tcBorders>
            <w:shd w:val="clear" w:color="auto" w:fill="auto"/>
            <w:vAlign w:val="center"/>
            <w:hideMark/>
          </w:tcPr>
          <w:p w14:paraId="7F4B8917" w14:textId="217AB090" w:rsidR="00FE052A" w:rsidRPr="0095762B" w:rsidRDefault="00FE052A" w:rsidP="00FE052A">
            <w:pPr>
              <w:rPr>
                <w:rFonts w:ascii="GHEA Grapalat" w:hAnsi="GHEA Grapalat" w:cs="Calibri"/>
                <w:color w:val="000000"/>
                <w:sz w:val="18"/>
                <w:szCs w:val="18"/>
              </w:rPr>
            </w:pPr>
            <w:r w:rsidRPr="00E32136">
              <w:rPr>
                <w:rFonts w:ascii="GHEA Grapalat" w:hAnsi="GHEA Grapalat" w:cs="Calibri"/>
                <w:color w:val="000000"/>
                <w:sz w:val="18"/>
                <w:szCs w:val="18"/>
              </w:rPr>
              <w:t xml:space="preserve">В течение </w:t>
            </w:r>
            <w:r>
              <w:rPr>
                <w:rFonts w:ascii="GHEA Grapalat" w:hAnsi="GHEA Grapalat" w:cs="Calibri"/>
                <w:color w:val="000000"/>
                <w:sz w:val="18"/>
                <w:szCs w:val="18"/>
              </w:rPr>
              <w:t>45</w:t>
            </w:r>
            <w:r w:rsidRPr="00E32136">
              <w:rPr>
                <w:rFonts w:ascii="GHEA Grapalat" w:hAnsi="GHEA Grapalat" w:cs="Calibri"/>
                <w:color w:val="000000"/>
                <w:sz w:val="18"/>
                <w:szCs w:val="18"/>
              </w:rPr>
              <w:t>-ти календарных дней со дня вступления в силу заключаемого между сторонами договора.</w:t>
            </w:r>
          </w:p>
        </w:tc>
      </w:tr>
      <w:tr w:rsidR="00FE052A" w:rsidRPr="0095762B" w14:paraId="25A65550" w14:textId="77777777" w:rsidTr="00FE052A">
        <w:trPr>
          <w:trHeight w:val="70"/>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49AADE" w14:textId="6AC594A7" w:rsidR="00FE052A" w:rsidRPr="00FE052A" w:rsidRDefault="00FE052A" w:rsidP="00FE052A">
            <w:pPr>
              <w:jc w:val="center"/>
              <w:rPr>
                <w:rFonts w:ascii="GHEA Grapalat" w:hAnsi="GHEA Grapalat" w:cs="Calibri"/>
                <w:color w:val="000000"/>
                <w:sz w:val="18"/>
                <w:szCs w:val="18"/>
              </w:rPr>
            </w:pPr>
            <w:r w:rsidRPr="00FE052A">
              <w:rPr>
                <w:rFonts w:ascii="GHEA Grapalat" w:hAnsi="GHEA Grapalat"/>
                <w:color w:val="000000"/>
                <w:sz w:val="18"/>
                <w:szCs w:val="18"/>
              </w:rPr>
              <w:t>2</w:t>
            </w:r>
          </w:p>
        </w:tc>
        <w:tc>
          <w:tcPr>
            <w:tcW w:w="1683" w:type="dxa"/>
            <w:tcBorders>
              <w:top w:val="single" w:sz="4" w:space="0" w:color="auto"/>
              <w:left w:val="nil"/>
              <w:bottom w:val="single" w:sz="4" w:space="0" w:color="auto"/>
              <w:right w:val="single" w:sz="4" w:space="0" w:color="auto"/>
            </w:tcBorders>
            <w:shd w:val="clear" w:color="auto" w:fill="auto"/>
            <w:vAlign w:val="center"/>
          </w:tcPr>
          <w:p w14:paraId="2D2CE07D" w14:textId="6EF4B535" w:rsidR="00FE052A" w:rsidRPr="00FE052A" w:rsidRDefault="00680EBC" w:rsidP="00FE052A">
            <w:pPr>
              <w:jc w:val="center"/>
              <w:rPr>
                <w:rFonts w:ascii="GHEA Grapalat" w:hAnsi="GHEA Grapalat" w:cs="Calibri"/>
                <w:color w:val="000000"/>
                <w:sz w:val="18"/>
                <w:szCs w:val="18"/>
              </w:rPr>
            </w:pPr>
            <w:r w:rsidRPr="00680EBC">
              <w:rPr>
                <w:rFonts w:ascii="GHEA Grapalat" w:hAnsi="GHEA Grapalat" w:cs="Calibri"/>
                <w:color w:val="000000"/>
                <w:sz w:val="18"/>
                <w:szCs w:val="18"/>
              </w:rPr>
              <w:t>33691420/1</w:t>
            </w:r>
          </w:p>
        </w:tc>
        <w:tc>
          <w:tcPr>
            <w:tcW w:w="2412" w:type="dxa"/>
            <w:tcBorders>
              <w:top w:val="single" w:sz="4" w:space="0" w:color="auto"/>
              <w:left w:val="nil"/>
              <w:bottom w:val="single" w:sz="4" w:space="0" w:color="auto"/>
              <w:right w:val="single" w:sz="4" w:space="0" w:color="auto"/>
            </w:tcBorders>
            <w:shd w:val="clear" w:color="auto" w:fill="auto"/>
            <w:vAlign w:val="center"/>
          </w:tcPr>
          <w:p w14:paraId="2DACED15" w14:textId="52FD92A5" w:rsidR="00FE052A" w:rsidRPr="00FE052A" w:rsidRDefault="00FE052A" w:rsidP="00FE052A">
            <w:pPr>
              <w:rPr>
                <w:rFonts w:ascii="GHEA Grapalat" w:hAnsi="GHEA Grapalat" w:cs="Calibri"/>
                <w:color w:val="000000"/>
                <w:sz w:val="18"/>
                <w:szCs w:val="18"/>
              </w:rPr>
            </w:pPr>
            <w:r w:rsidRPr="00FE052A">
              <w:rPr>
                <w:rFonts w:ascii="GHEA Grapalat" w:hAnsi="GHEA Grapalat"/>
                <w:color w:val="000000"/>
                <w:sz w:val="18"/>
                <w:szCs w:val="18"/>
              </w:rPr>
              <w:t>Набор для экстракции ДНК-РНК &lt;Рибо-преп&gt; разновидность 100</w:t>
            </w:r>
          </w:p>
        </w:tc>
        <w:tc>
          <w:tcPr>
            <w:tcW w:w="2419" w:type="dxa"/>
            <w:tcBorders>
              <w:top w:val="single" w:sz="4" w:space="0" w:color="auto"/>
              <w:left w:val="nil"/>
              <w:bottom w:val="single" w:sz="4" w:space="0" w:color="auto"/>
              <w:right w:val="single" w:sz="4" w:space="0" w:color="auto"/>
            </w:tcBorders>
            <w:shd w:val="clear" w:color="auto" w:fill="auto"/>
            <w:vAlign w:val="center"/>
          </w:tcPr>
          <w:p w14:paraId="5E101804" w14:textId="1B3CC576" w:rsidR="00FE052A" w:rsidRPr="00FE052A" w:rsidRDefault="00FE052A" w:rsidP="00FE052A">
            <w:pPr>
              <w:ind w:left="-108" w:right="-57"/>
              <w:rPr>
                <w:rFonts w:ascii="GHEA Grapalat" w:hAnsi="GHEA Grapalat" w:cs="Calibri"/>
                <w:color w:val="000000"/>
                <w:sz w:val="18"/>
                <w:szCs w:val="18"/>
              </w:rPr>
            </w:pPr>
            <w:r w:rsidRPr="00FE052A">
              <w:rPr>
                <w:rFonts w:ascii="GHEA Grapalat" w:hAnsi="GHEA Grapalat"/>
                <w:sz w:val="18"/>
                <w:szCs w:val="18"/>
              </w:rPr>
              <w:t>Набор предназначен для выделения ДНК-РНК из клинического материала и ПЦР исследований. Предназначен для 100 исследований. Укомплектовка должна соответствовать документации производителя в отношении количества и спецификации. Должен иметь международный сертификат качества, ISO 13485 и фирменный знак. В момент поставки набор должен иметь не менее 2/3 срока годности.</w:t>
            </w:r>
            <w:r w:rsidRPr="00FE052A">
              <w:rPr>
                <w:rFonts w:ascii="GHEA Grapalat" w:hAnsi="GHEA Grapalat"/>
                <w:sz w:val="18"/>
                <w:szCs w:val="18"/>
                <w:lang w:val="hy-AM"/>
              </w:rPr>
              <w:t xml:space="preserve"> </w:t>
            </w:r>
            <w:r w:rsidRPr="00FE052A">
              <w:rPr>
                <w:rFonts w:ascii="GHEA Grapalat" w:hAnsi="GHEA Grapalat"/>
                <w:sz w:val="18"/>
                <w:szCs w:val="18"/>
              </w:rPr>
              <w:t>Условия хранения и перевозки - в соответствии с руководством.</w:t>
            </w:r>
          </w:p>
        </w:tc>
        <w:tc>
          <w:tcPr>
            <w:tcW w:w="1431" w:type="dxa"/>
            <w:tcBorders>
              <w:top w:val="single" w:sz="4" w:space="0" w:color="auto"/>
              <w:left w:val="nil"/>
              <w:bottom w:val="single" w:sz="4" w:space="0" w:color="auto"/>
              <w:right w:val="single" w:sz="4" w:space="0" w:color="auto"/>
            </w:tcBorders>
            <w:shd w:val="clear" w:color="auto" w:fill="auto"/>
            <w:vAlign w:val="center"/>
          </w:tcPr>
          <w:p w14:paraId="2A76460B" w14:textId="3CDD4DDC" w:rsidR="00FE052A" w:rsidRPr="00FE052A" w:rsidRDefault="00FE052A" w:rsidP="00FE052A">
            <w:pPr>
              <w:rPr>
                <w:rFonts w:ascii="GHEA Grapalat" w:hAnsi="GHEA Grapalat" w:cs="Calibri"/>
                <w:color w:val="000000"/>
                <w:sz w:val="18"/>
                <w:szCs w:val="18"/>
              </w:rPr>
            </w:pPr>
          </w:p>
        </w:tc>
        <w:tc>
          <w:tcPr>
            <w:tcW w:w="1078" w:type="dxa"/>
            <w:tcBorders>
              <w:top w:val="single" w:sz="4" w:space="0" w:color="auto"/>
              <w:left w:val="nil"/>
              <w:bottom w:val="single" w:sz="4" w:space="0" w:color="auto"/>
              <w:right w:val="single" w:sz="4" w:space="0" w:color="auto"/>
            </w:tcBorders>
            <w:shd w:val="clear" w:color="auto" w:fill="auto"/>
            <w:vAlign w:val="center"/>
          </w:tcPr>
          <w:p w14:paraId="1669DFC0" w14:textId="4128224E" w:rsidR="00FE052A" w:rsidRPr="00FE052A" w:rsidRDefault="00FE052A" w:rsidP="00FE052A">
            <w:pPr>
              <w:jc w:val="center"/>
              <w:rPr>
                <w:rFonts w:ascii="GHEA Grapalat" w:hAnsi="GHEA Grapalat" w:cs="Calibri"/>
                <w:color w:val="000000"/>
                <w:sz w:val="18"/>
                <w:szCs w:val="18"/>
              </w:rPr>
            </w:pPr>
            <w:r w:rsidRPr="00FE052A">
              <w:rPr>
                <w:rFonts w:ascii="GHEA Grapalat" w:hAnsi="GHEA Grapalat" w:cs="GHEA Grapalat"/>
                <w:sz w:val="18"/>
                <w:szCs w:val="18"/>
              </w:rPr>
              <w:t>набор</w:t>
            </w:r>
          </w:p>
        </w:tc>
        <w:tc>
          <w:tcPr>
            <w:tcW w:w="1142" w:type="dxa"/>
            <w:tcBorders>
              <w:top w:val="single" w:sz="4" w:space="0" w:color="auto"/>
              <w:left w:val="nil"/>
              <w:bottom w:val="single" w:sz="4" w:space="0" w:color="auto"/>
              <w:right w:val="single" w:sz="4" w:space="0" w:color="auto"/>
            </w:tcBorders>
            <w:shd w:val="clear" w:color="auto" w:fill="auto"/>
            <w:noWrap/>
            <w:vAlign w:val="center"/>
          </w:tcPr>
          <w:p w14:paraId="76B994B9" w14:textId="77777777" w:rsidR="00FE052A" w:rsidRPr="00FE052A" w:rsidRDefault="00FE052A" w:rsidP="00FE052A">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488B8474" w14:textId="77777777" w:rsidR="00FE052A" w:rsidRPr="00FE052A" w:rsidRDefault="00FE052A" w:rsidP="00FE052A">
            <w:pPr>
              <w:jc w:val="center"/>
              <w:rPr>
                <w:rFonts w:ascii="GHEA Grapalat" w:hAnsi="GHEA Grapalat" w:cs="Calibri"/>
                <w:color w:val="000000"/>
                <w:sz w:val="18"/>
                <w:szCs w:val="18"/>
              </w:rPr>
            </w:pPr>
          </w:p>
        </w:tc>
        <w:tc>
          <w:tcPr>
            <w:tcW w:w="843" w:type="dxa"/>
            <w:tcBorders>
              <w:top w:val="single" w:sz="4" w:space="0" w:color="auto"/>
              <w:left w:val="nil"/>
              <w:bottom w:val="single" w:sz="4" w:space="0" w:color="auto"/>
              <w:right w:val="single" w:sz="4" w:space="0" w:color="auto"/>
            </w:tcBorders>
            <w:shd w:val="clear" w:color="auto" w:fill="auto"/>
            <w:noWrap/>
            <w:vAlign w:val="center"/>
          </w:tcPr>
          <w:p w14:paraId="2B652ABC" w14:textId="3E938D09" w:rsidR="00FE052A" w:rsidRPr="00FE052A" w:rsidRDefault="00FE052A" w:rsidP="00FE052A">
            <w:pPr>
              <w:jc w:val="center"/>
              <w:rPr>
                <w:rFonts w:ascii="GHEA Grapalat" w:hAnsi="GHEA Grapalat" w:cs="Calibri"/>
                <w:color w:val="000000"/>
                <w:sz w:val="18"/>
                <w:szCs w:val="18"/>
              </w:rPr>
            </w:pPr>
            <w:r w:rsidRPr="00FE052A">
              <w:rPr>
                <w:rFonts w:ascii="GHEA Grapalat" w:hAnsi="GHEA Grapalat"/>
                <w:color w:val="000000" w:themeColor="text1"/>
                <w:sz w:val="18"/>
                <w:szCs w:val="18"/>
                <w:lang w:val="hy-AM"/>
              </w:rPr>
              <w:t>10</w:t>
            </w:r>
          </w:p>
        </w:tc>
        <w:tc>
          <w:tcPr>
            <w:tcW w:w="1183" w:type="dxa"/>
            <w:tcBorders>
              <w:top w:val="single" w:sz="4" w:space="0" w:color="auto"/>
              <w:left w:val="nil"/>
              <w:bottom w:val="single" w:sz="4" w:space="0" w:color="auto"/>
              <w:right w:val="single" w:sz="4" w:space="0" w:color="auto"/>
            </w:tcBorders>
            <w:shd w:val="clear" w:color="auto" w:fill="auto"/>
            <w:vAlign w:val="center"/>
          </w:tcPr>
          <w:p w14:paraId="63254AE8" w14:textId="50FD077A" w:rsidR="00FE052A" w:rsidRPr="00E32136" w:rsidRDefault="00FE052A" w:rsidP="00FE052A">
            <w:pPr>
              <w:jc w:val="center"/>
              <w:rPr>
                <w:rFonts w:ascii="GHEA Grapalat" w:hAnsi="GHEA Grapalat" w:cs="Calibri"/>
                <w:color w:val="000000"/>
                <w:sz w:val="18"/>
                <w:szCs w:val="18"/>
              </w:rPr>
            </w:pPr>
            <w:r w:rsidRPr="00E32136">
              <w:rPr>
                <w:rFonts w:ascii="GHEA Grapalat" w:hAnsi="GHEA Grapalat" w:cs="Calibri"/>
                <w:color w:val="000000"/>
                <w:sz w:val="18"/>
                <w:szCs w:val="18"/>
              </w:rPr>
              <w:t>г. Ереван, ул. Давида Маляна, 37</w:t>
            </w:r>
          </w:p>
        </w:tc>
        <w:tc>
          <w:tcPr>
            <w:tcW w:w="1793" w:type="dxa"/>
            <w:tcBorders>
              <w:top w:val="single" w:sz="4" w:space="0" w:color="auto"/>
              <w:left w:val="nil"/>
              <w:bottom w:val="single" w:sz="4" w:space="0" w:color="auto"/>
              <w:right w:val="single" w:sz="4" w:space="0" w:color="auto"/>
            </w:tcBorders>
            <w:shd w:val="clear" w:color="auto" w:fill="auto"/>
            <w:vAlign w:val="center"/>
          </w:tcPr>
          <w:p w14:paraId="28B7939A" w14:textId="1614B076" w:rsidR="00FE052A" w:rsidRPr="00E32136" w:rsidRDefault="00FE052A" w:rsidP="00FE052A">
            <w:pPr>
              <w:jc w:val="center"/>
              <w:rPr>
                <w:rFonts w:ascii="GHEA Grapalat" w:hAnsi="GHEA Grapalat" w:cs="Calibri"/>
                <w:color w:val="000000"/>
                <w:sz w:val="18"/>
                <w:szCs w:val="18"/>
              </w:rPr>
            </w:pPr>
            <w:r w:rsidRPr="00E32136">
              <w:rPr>
                <w:rFonts w:ascii="GHEA Grapalat" w:hAnsi="GHEA Grapalat" w:cs="Calibri"/>
                <w:color w:val="000000"/>
                <w:sz w:val="18"/>
                <w:szCs w:val="18"/>
              </w:rPr>
              <w:t xml:space="preserve">В течение </w:t>
            </w:r>
            <w:r>
              <w:rPr>
                <w:rFonts w:ascii="GHEA Grapalat" w:hAnsi="GHEA Grapalat" w:cs="Calibri"/>
                <w:color w:val="000000"/>
                <w:sz w:val="18"/>
                <w:szCs w:val="18"/>
              </w:rPr>
              <w:t>45</w:t>
            </w:r>
            <w:r w:rsidRPr="00E32136">
              <w:rPr>
                <w:rFonts w:ascii="GHEA Grapalat" w:hAnsi="GHEA Grapalat" w:cs="Calibri"/>
                <w:color w:val="000000"/>
                <w:sz w:val="18"/>
                <w:szCs w:val="18"/>
              </w:rPr>
              <w:t>-ти календарных дней со дня вступления в силу заключаемого между сторонами договора.</w:t>
            </w:r>
          </w:p>
        </w:tc>
      </w:tr>
      <w:tr w:rsidR="00FE052A" w:rsidRPr="0095762B" w14:paraId="2A56ACDD" w14:textId="77777777" w:rsidTr="00FE052A">
        <w:trPr>
          <w:trHeight w:val="70"/>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883F37" w14:textId="38E4CCF8" w:rsidR="00FE052A" w:rsidRPr="00FE052A" w:rsidRDefault="00FE052A" w:rsidP="00FE052A">
            <w:pPr>
              <w:jc w:val="center"/>
              <w:rPr>
                <w:rFonts w:ascii="GHEA Grapalat" w:hAnsi="GHEA Grapalat" w:cs="Calibri"/>
                <w:color w:val="000000"/>
                <w:sz w:val="18"/>
                <w:szCs w:val="18"/>
              </w:rPr>
            </w:pPr>
            <w:r w:rsidRPr="00FE052A">
              <w:rPr>
                <w:rFonts w:ascii="GHEA Grapalat" w:hAnsi="GHEA Grapalat"/>
                <w:color w:val="000000"/>
                <w:sz w:val="18"/>
                <w:szCs w:val="18"/>
              </w:rPr>
              <w:t>3</w:t>
            </w:r>
          </w:p>
        </w:tc>
        <w:tc>
          <w:tcPr>
            <w:tcW w:w="1683" w:type="dxa"/>
            <w:tcBorders>
              <w:top w:val="single" w:sz="4" w:space="0" w:color="auto"/>
              <w:left w:val="nil"/>
              <w:bottom w:val="single" w:sz="4" w:space="0" w:color="auto"/>
              <w:right w:val="single" w:sz="4" w:space="0" w:color="auto"/>
            </w:tcBorders>
            <w:shd w:val="clear" w:color="auto" w:fill="auto"/>
            <w:vAlign w:val="center"/>
          </w:tcPr>
          <w:p w14:paraId="48EDDB80" w14:textId="2F8EFB36" w:rsidR="00FE052A" w:rsidRPr="00FE052A" w:rsidRDefault="00680EBC" w:rsidP="00FE052A">
            <w:pPr>
              <w:jc w:val="center"/>
              <w:rPr>
                <w:rFonts w:ascii="GHEA Grapalat" w:hAnsi="GHEA Grapalat" w:cs="Calibri"/>
                <w:color w:val="000000"/>
                <w:sz w:val="18"/>
                <w:szCs w:val="18"/>
              </w:rPr>
            </w:pPr>
            <w:r w:rsidRPr="00680EBC">
              <w:rPr>
                <w:rFonts w:ascii="GHEA Grapalat" w:hAnsi="GHEA Grapalat" w:cs="Calibri"/>
                <w:color w:val="000000"/>
                <w:sz w:val="18"/>
                <w:szCs w:val="18"/>
              </w:rPr>
              <w:t>33691420</w:t>
            </w:r>
          </w:p>
        </w:tc>
        <w:tc>
          <w:tcPr>
            <w:tcW w:w="2412" w:type="dxa"/>
            <w:tcBorders>
              <w:top w:val="single" w:sz="4" w:space="0" w:color="auto"/>
              <w:left w:val="nil"/>
              <w:bottom w:val="single" w:sz="4" w:space="0" w:color="auto"/>
              <w:right w:val="single" w:sz="4" w:space="0" w:color="auto"/>
            </w:tcBorders>
            <w:shd w:val="clear" w:color="auto" w:fill="auto"/>
            <w:vAlign w:val="center"/>
          </w:tcPr>
          <w:p w14:paraId="680A9204" w14:textId="64EFB8FA" w:rsidR="00FE052A" w:rsidRPr="00FE052A" w:rsidRDefault="00FE052A" w:rsidP="00FE052A">
            <w:pPr>
              <w:rPr>
                <w:rFonts w:ascii="GHEA Grapalat" w:hAnsi="GHEA Grapalat" w:cs="Calibri"/>
                <w:color w:val="000000"/>
                <w:sz w:val="18"/>
                <w:szCs w:val="18"/>
              </w:rPr>
            </w:pPr>
            <w:r w:rsidRPr="00FE052A">
              <w:rPr>
                <w:rFonts w:ascii="GHEA Grapalat" w:hAnsi="GHEA Grapalat"/>
                <w:color w:val="000000"/>
                <w:sz w:val="18"/>
                <w:szCs w:val="18"/>
              </w:rPr>
              <w:t>Набор для экстракции ДНК &lt;Qiagen&gt; разновидность 250</w:t>
            </w:r>
          </w:p>
        </w:tc>
        <w:tc>
          <w:tcPr>
            <w:tcW w:w="2419" w:type="dxa"/>
            <w:tcBorders>
              <w:top w:val="single" w:sz="4" w:space="0" w:color="auto"/>
              <w:left w:val="nil"/>
              <w:bottom w:val="single" w:sz="4" w:space="0" w:color="auto"/>
              <w:right w:val="single" w:sz="4" w:space="0" w:color="auto"/>
            </w:tcBorders>
            <w:shd w:val="clear" w:color="auto" w:fill="auto"/>
            <w:vAlign w:val="center"/>
          </w:tcPr>
          <w:p w14:paraId="78909F75" w14:textId="11F51C80" w:rsidR="00FE052A" w:rsidRPr="00FE052A" w:rsidRDefault="00FE052A" w:rsidP="00FE052A">
            <w:pPr>
              <w:ind w:left="-108" w:right="-57"/>
              <w:rPr>
                <w:rFonts w:ascii="GHEA Grapalat" w:hAnsi="GHEA Grapalat" w:cs="Calibri"/>
                <w:color w:val="000000"/>
                <w:sz w:val="18"/>
                <w:szCs w:val="18"/>
              </w:rPr>
            </w:pPr>
            <w:r w:rsidRPr="00FE052A">
              <w:rPr>
                <w:rFonts w:ascii="GHEA Grapalat" w:hAnsi="GHEA Grapalat"/>
                <w:sz w:val="18"/>
                <w:szCs w:val="18"/>
                <w:lang w:val="hy-AM"/>
              </w:rPr>
              <w:t xml:space="preserve">Набор для экстракции ДНК &lt; Qiagen &gt;, набор предназначен для </w:t>
            </w:r>
            <w:r w:rsidRPr="00FE052A">
              <w:rPr>
                <w:rFonts w:ascii="GHEA Grapalat" w:hAnsi="GHEA Grapalat"/>
                <w:sz w:val="18"/>
                <w:szCs w:val="18"/>
              </w:rPr>
              <w:t>ручной</w:t>
            </w:r>
            <w:r w:rsidRPr="00FE052A">
              <w:rPr>
                <w:rFonts w:ascii="GHEA Grapalat" w:hAnsi="GHEA Grapalat"/>
                <w:sz w:val="18"/>
                <w:szCs w:val="18"/>
                <w:lang w:val="hy-AM"/>
              </w:rPr>
              <w:t xml:space="preserve"> экстракции</w:t>
            </w:r>
            <w:r w:rsidRPr="00FE052A">
              <w:rPr>
                <w:rFonts w:ascii="GHEA Grapalat" w:hAnsi="GHEA Grapalat"/>
                <w:sz w:val="18"/>
                <w:szCs w:val="18"/>
              </w:rPr>
              <w:t xml:space="preserve">. Предназначен </w:t>
            </w:r>
            <w:r w:rsidRPr="00FE052A">
              <w:rPr>
                <w:rFonts w:ascii="GHEA Grapalat" w:hAnsi="GHEA Grapalat"/>
                <w:sz w:val="18"/>
                <w:szCs w:val="18"/>
              </w:rPr>
              <w:lastRenderedPageBreak/>
              <w:t>для выделения из тканей и биологических жидкостей общей ДНК - геномной, митохондриальной, бактериальной, вирусной.</w:t>
            </w:r>
            <w:r w:rsidRPr="00FE052A">
              <w:rPr>
                <w:rFonts w:ascii="GHEA Grapalat" w:hAnsi="GHEA Grapalat"/>
                <w:sz w:val="18"/>
                <w:szCs w:val="18"/>
                <w:lang w:val="hy-AM"/>
              </w:rPr>
              <w:t xml:space="preserve"> </w:t>
            </w:r>
            <w:r w:rsidRPr="00FE052A">
              <w:rPr>
                <w:rFonts w:ascii="GHEA Grapalat" w:hAnsi="GHEA Grapalat"/>
                <w:sz w:val="18"/>
                <w:szCs w:val="18"/>
              </w:rPr>
              <w:t>Метод выделения колоночный. Количество образцов 250.</w:t>
            </w:r>
          </w:p>
        </w:tc>
        <w:tc>
          <w:tcPr>
            <w:tcW w:w="1431" w:type="dxa"/>
            <w:tcBorders>
              <w:top w:val="single" w:sz="4" w:space="0" w:color="auto"/>
              <w:left w:val="nil"/>
              <w:bottom w:val="single" w:sz="4" w:space="0" w:color="auto"/>
              <w:right w:val="single" w:sz="4" w:space="0" w:color="auto"/>
            </w:tcBorders>
            <w:shd w:val="clear" w:color="auto" w:fill="auto"/>
            <w:vAlign w:val="center"/>
          </w:tcPr>
          <w:p w14:paraId="5F423CF2" w14:textId="1100D434" w:rsidR="00FE052A" w:rsidRPr="00FE052A" w:rsidRDefault="00FE052A" w:rsidP="00FE052A">
            <w:pPr>
              <w:rPr>
                <w:rFonts w:ascii="GHEA Grapalat" w:hAnsi="GHEA Grapalat" w:cs="Calibri"/>
                <w:color w:val="000000"/>
                <w:sz w:val="18"/>
                <w:szCs w:val="18"/>
              </w:rPr>
            </w:pPr>
          </w:p>
        </w:tc>
        <w:tc>
          <w:tcPr>
            <w:tcW w:w="1078" w:type="dxa"/>
            <w:tcBorders>
              <w:top w:val="single" w:sz="4" w:space="0" w:color="auto"/>
              <w:left w:val="nil"/>
              <w:bottom w:val="single" w:sz="4" w:space="0" w:color="auto"/>
              <w:right w:val="single" w:sz="4" w:space="0" w:color="auto"/>
            </w:tcBorders>
            <w:shd w:val="clear" w:color="auto" w:fill="auto"/>
            <w:vAlign w:val="center"/>
          </w:tcPr>
          <w:p w14:paraId="0B28EA0E" w14:textId="3BB8D7E3" w:rsidR="00FE052A" w:rsidRPr="00FE052A" w:rsidRDefault="00FE052A" w:rsidP="00FE052A">
            <w:pPr>
              <w:jc w:val="center"/>
              <w:rPr>
                <w:rFonts w:ascii="GHEA Grapalat" w:hAnsi="GHEA Grapalat" w:cs="Calibri"/>
                <w:color w:val="000000"/>
                <w:sz w:val="18"/>
                <w:szCs w:val="18"/>
              </w:rPr>
            </w:pPr>
            <w:r w:rsidRPr="00FE052A">
              <w:rPr>
                <w:rFonts w:ascii="GHEA Grapalat" w:hAnsi="GHEA Grapalat" w:cs="GHEA Grapalat"/>
                <w:sz w:val="18"/>
                <w:szCs w:val="18"/>
              </w:rPr>
              <w:t>набор</w:t>
            </w:r>
          </w:p>
        </w:tc>
        <w:tc>
          <w:tcPr>
            <w:tcW w:w="1142" w:type="dxa"/>
            <w:tcBorders>
              <w:top w:val="single" w:sz="4" w:space="0" w:color="auto"/>
              <w:left w:val="nil"/>
              <w:bottom w:val="single" w:sz="4" w:space="0" w:color="auto"/>
              <w:right w:val="single" w:sz="4" w:space="0" w:color="auto"/>
            </w:tcBorders>
            <w:shd w:val="clear" w:color="auto" w:fill="auto"/>
            <w:noWrap/>
            <w:vAlign w:val="center"/>
          </w:tcPr>
          <w:p w14:paraId="3BA7E245" w14:textId="77777777" w:rsidR="00FE052A" w:rsidRPr="00FE052A" w:rsidRDefault="00FE052A" w:rsidP="00FE052A">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32A039F9" w14:textId="77777777" w:rsidR="00FE052A" w:rsidRPr="00FE052A" w:rsidRDefault="00FE052A" w:rsidP="00FE052A">
            <w:pPr>
              <w:jc w:val="center"/>
              <w:rPr>
                <w:rFonts w:ascii="GHEA Grapalat" w:hAnsi="GHEA Grapalat" w:cs="Calibri"/>
                <w:color w:val="000000"/>
                <w:sz w:val="18"/>
                <w:szCs w:val="18"/>
              </w:rPr>
            </w:pPr>
          </w:p>
        </w:tc>
        <w:tc>
          <w:tcPr>
            <w:tcW w:w="843" w:type="dxa"/>
            <w:tcBorders>
              <w:top w:val="single" w:sz="4" w:space="0" w:color="auto"/>
              <w:left w:val="nil"/>
              <w:bottom w:val="single" w:sz="4" w:space="0" w:color="auto"/>
              <w:right w:val="single" w:sz="4" w:space="0" w:color="auto"/>
            </w:tcBorders>
            <w:shd w:val="clear" w:color="auto" w:fill="auto"/>
            <w:noWrap/>
            <w:vAlign w:val="center"/>
          </w:tcPr>
          <w:p w14:paraId="47DCD52E" w14:textId="4D14D2FC" w:rsidR="00FE052A" w:rsidRPr="00FE052A" w:rsidRDefault="00FE052A" w:rsidP="00FE052A">
            <w:pPr>
              <w:jc w:val="center"/>
              <w:rPr>
                <w:rFonts w:ascii="GHEA Grapalat" w:hAnsi="GHEA Grapalat" w:cs="Calibri"/>
                <w:color w:val="000000"/>
                <w:sz w:val="18"/>
                <w:szCs w:val="18"/>
              </w:rPr>
            </w:pPr>
            <w:r w:rsidRPr="00FE052A">
              <w:rPr>
                <w:rFonts w:ascii="GHEA Grapalat" w:hAnsi="GHEA Grapalat"/>
                <w:color w:val="000000" w:themeColor="text1"/>
                <w:sz w:val="18"/>
                <w:szCs w:val="18"/>
              </w:rPr>
              <w:t>3</w:t>
            </w:r>
          </w:p>
        </w:tc>
        <w:tc>
          <w:tcPr>
            <w:tcW w:w="1183" w:type="dxa"/>
            <w:tcBorders>
              <w:top w:val="single" w:sz="4" w:space="0" w:color="auto"/>
              <w:left w:val="nil"/>
              <w:bottom w:val="single" w:sz="4" w:space="0" w:color="auto"/>
              <w:right w:val="single" w:sz="4" w:space="0" w:color="auto"/>
            </w:tcBorders>
            <w:shd w:val="clear" w:color="auto" w:fill="auto"/>
            <w:vAlign w:val="center"/>
          </w:tcPr>
          <w:p w14:paraId="7DEB29BD" w14:textId="32C249E1" w:rsidR="00FE052A" w:rsidRPr="00E32136" w:rsidRDefault="00FE052A" w:rsidP="00FE052A">
            <w:pPr>
              <w:jc w:val="center"/>
              <w:rPr>
                <w:rFonts w:ascii="GHEA Grapalat" w:hAnsi="GHEA Grapalat" w:cs="Calibri"/>
                <w:color w:val="000000"/>
                <w:sz w:val="18"/>
                <w:szCs w:val="18"/>
              </w:rPr>
            </w:pPr>
            <w:r w:rsidRPr="00E32136">
              <w:rPr>
                <w:rFonts w:ascii="GHEA Grapalat" w:hAnsi="GHEA Grapalat" w:cs="Calibri"/>
                <w:color w:val="000000"/>
                <w:sz w:val="18"/>
                <w:szCs w:val="18"/>
              </w:rPr>
              <w:t>г. Ереван, ул. Давида Маляна, 37</w:t>
            </w:r>
          </w:p>
        </w:tc>
        <w:tc>
          <w:tcPr>
            <w:tcW w:w="1793" w:type="dxa"/>
            <w:tcBorders>
              <w:top w:val="single" w:sz="4" w:space="0" w:color="auto"/>
              <w:left w:val="nil"/>
              <w:bottom w:val="single" w:sz="4" w:space="0" w:color="auto"/>
              <w:right w:val="single" w:sz="4" w:space="0" w:color="auto"/>
            </w:tcBorders>
            <w:shd w:val="clear" w:color="auto" w:fill="auto"/>
            <w:vAlign w:val="center"/>
          </w:tcPr>
          <w:p w14:paraId="41AD244E" w14:textId="6298FA41" w:rsidR="00FE052A" w:rsidRPr="00E32136" w:rsidRDefault="00FE052A" w:rsidP="00FE052A">
            <w:pPr>
              <w:jc w:val="center"/>
              <w:rPr>
                <w:rFonts w:ascii="GHEA Grapalat" w:hAnsi="GHEA Grapalat" w:cs="Calibri"/>
                <w:color w:val="000000"/>
                <w:sz w:val="18"/>
                <w:szCs w:val="18"/>
              </w:rPr>
            </w:pPr>
            <w:r w:rsidRPr="00E32136">
              <w:rPr>
                <w:rFonts w:ascii="GHEA Grapalat" w:hAnsi="GHEA Grapalat" w:cs="Calibri"/>
                <w:color w:val="000000"/>
                <w:sz w:val="18"/>
                <w:szCs w:val="18"/>
              </w:rPr>
              <w:t xml:space="preserve">В течение </w:t>
            </w:r>
            <w:r>
              <w:rPr>
                <w:rFonts w:ascii="GHEA Grapalat" w:hAnsi="GHEA Grapalat" w:cs="Calibri"/>
                <w:color w:val="000000"/>
                <w:sz w:val="18"/>
                <w:szCs w:val="18"/>
              </w:rPr>
              <w:t>45</w:t>
            </w:r>
            <w:r w:rsidRPr="00E32136">
              <w:rPr>
                <w:rFonts w:ascii="GHEA Grapalat" w:hAnsi="GHEA Grapalat" w:cs="Calibri"/>
                <w:color w:val="000000"/>
                <w:sz w:val="18"/>
                <w:szCs w:val="18"/>
              </w:rPr>
              <w:t xml:space="preserve">-ти календарных дней со дня вступления в силу </w:t>
            </w:r>
            <w:r w:rsidRPr="00E32136">
              <w:rPr>
                <w:rFonts w:ascii="GHEA Grapalat" w:hAnsi="GHEA Grapalat" w:cs="Calibri"/>
                <w:color w:val="000000"/>
                <w:sz w:val="18"/>
                <w:szCs w:val="18"/>
              </w:rPr>
              <w:lastRenderedPageBreak/>
              <w:t>заключаемого между сторонами договора.</w:t>
            </w:r>
          </w:p>
        </w:tc>
      </w:tr>
      <w:tr w:rsidR="00FE052A" w:rsidRPr="0095762B" w14:paraId="18BFD80F" w14:textId="77777777" w:rsidTr="00FE052A">
        <w:trPr>
          <w:trHeight w:val="70"/>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067DEC" w14:textId="3C981B23" w:rsidR="00FE052A" w:rsidRPr="00FE052A" w:rsidRDefault="00FE052A" w:rsidP="00FE052A">
            <w:pPr>
              <w:jc w:val="center"/>
              <w:rPr>
                <w:rFonts w:ascii="GHEA Grapalat" w:hAnsi="GHEA Grapalat" w:cs="Calibri"/>
                <w:color w:val="000000"/>
                <w:sz w:val="18"/>
                <w:szCs w:val="18"/>
              </w:rPr>
            </w:pPr>
            <w:r w:rsidRPr="00FE052A">
              <w:rPr>
                <w:rFonts w:ascii="GHEA Grapalat" w:hAnsi="GHEA Grapalat"/>
                <w:color w:val="000000"/>
                <w:sz w:val="18"/>
                <w:szCs w:val="18"/>
              </w:rPr>
              <w:lastRenderedPageBreak/>
              <w:t>4</w:t>
            </w:r>
          </w:p>
        </w:tc>
        <w:tc>
          <w:tcPr>
            <w:tcW w:w="1683" w:type="dxa"/>
            <w:tcBorders>
              <w:top w:val="single" w:sz="4" w:space="0" w:color="auto"/>
              <w:left w:val="nil"/>
              <w:bottom w:val="single" w:sz="4" w:space="0" w:color="auto"/>
              <w:right w:val="single" w:sz="4" w:space="0" w:color="auto"/>
            </w:tcBorders>
            <w:shd w:val="clear" w:color="auto" w:fill="auto"/>
            <w:vAlign w:val="center"/>
          </w:tcPr>
          <w:p w14:paraId="0E199377" w14:textId="2F476241" w:rsidR="00FE052A" w:rsidRPr="00FE052A" w:rsidRDefault="000B5F5E" w:rsidP="00FE052A">
            <w:pPr>
              <w:jc w:val="center"/>
              <w:rPr>
                <w:rFonts w:ascii="GHEA Grapalat" w:hAnsi="GHEA Grapalat" w:cs="Calibri"/>
                <w:color w:val="000000"/>
                <w:sz w:val="18"/>
                <w:szCs w:val="18"/>
              </w:rPr>
            </w:pPr>
            <w:r w:rsidRPr="000B5F5E">
              <w:rPr>
                <w:rFonts w:ascii="GHEA Grapalat" w:hAnsi="GHEA Grapalat" w:cs="Calibri"/>
                <w:color w:val="000000"/>
                <w:sz w:val="18"/>
                <w:szCs w:val="18"/>
              </w:rPr>
              <w:t>33191310</w:t>
            </w:r>
          </w:p>
        </w:tc>
        <w:tc>
          <w:tcPr>
            <w:tcW w:w="2412" w:type="dxa"/>
            <w:tcBorders>
              <w:top w:val="single" w:sz="4" w:space="0" w:color="auto"/>
              <w:left w:val="nil"/>
              <w:bottom w:val="single" w:sz="4" w:space="0" w:color="auto"/>
              <w:right w:val="single" w:sz="4" w:space="0" w:color="auto"/>
            </w:tcBorders>
            <w:shd w:val="clear" w:color="auto" w:fill="auto"/>
            <w:vAlign w:val="center"/>
          </w:tcPr>
          <w:p w14:paraId="063AEFB6" w14:textId="5B984462" w:rsidR="00FE052A" w:rsidRPr="00FE052A" w:rsidRDefault="00FE052A" w:rsidP="00FE052A">
            <w:pPr>
              <w:rPr>
                <w:rFonts w:ascii="GHEA Grapalat" w:hAnsi="GHEA Grapalat" w:cs="Calibri"/>
                <w:color w:val="000000"/>
                <w:sz w:val="18"/>
                <w:szCs w:val="18"/>
              </w:rPr>
            </w:pPr>
            <w:r w:rsidRPr="00FE052A">
              <w:rPr>
                <w:rFonts w:ascii="GHEA Grapalat" w:hAnsi="GHEA Grapalat"/>
                <w:color w:val="000000"/>
                <w:sz w:val="18"/>
                <w:szCs w:val="18"/>
              </w:rPr>
              <w:t>Пробирки для гомогенизатора</w:t>
            </w:r>
          </w:p>
        </w:tc>
        <w:tc>
          <w:tcPr>
            <w:tcW w:w="2419" w:type="dxa"/>
            <w:tcBorders>
              <w:top w:val="single" w:sz="4" w:space="0" w:color="auto"/>
              <w:left w:val="nil"/>
              <w:bottom w:val="single" w:sz="4" w:space="0" w:color="auto"/>
              <w:right w:val="single" w:sz="4" w:space="0" w:color="auto"/>
            </w:tcBorders>
            <w:shd w:val="clear" w:color="auto" w:fill="auto"/>
            <w:vAlign w:val="center"/>
          </w:tcPr>
          <w:p w14:paraId="1E0AC46E" w14:textId="54568C36" w:rsidR="00FE052A" w:rsidRPr="00FE052A" w:rsidRDefault="00FE052A" w:rsidP="00FE052A">
            <w:pPr>
              <w:ind w:left="-108" w:right="-57"/>
              <w:rPr>
                <w:rFonts w:ascii="GHEA Grapalat" w:hAnsi="GHEA Grapalat" w:cs="Calibri"/>
                <w:color w:val="000000"/>
                <w:sz w:val="18"/>
                <w:szCs w:val="18"/>
              </w:rPr>
            </w:pPr>
            <w:r w:rsidRPr="00FE052A">
              <w:rPr>
                <w:rFonts w:ascii="GHEA Grapalat" w:hAnsi="GHEA Grapalat"/>
                <w:sz w:val="18"/>
                <w:szCs w:val="18"/>
              </w:rPr>
              <w:t>Вместимость 2 мл, диаметр 1 см (по всей длине), с завинчивающейся крышкой, внутри находятся металлические</w:t>
            </w:r>
            <w:r w:rsidRPr="00FE052A">
              <w:rPr>
                <w:rFonts w:ascii="GHEA Grapalat" w:hAnsi="GHEA Grapalat"/>
                <w:sz w:val="18"/>
                <w:szCs w:val="18"/>
                <w:lang w:val="hy-AM"/>
              </w:rPr>
              <w:t>/</w:t>
            </w:r>
            <w:r w:rsidRPr="00FE052A">
              <w:rPr>
                <w:rFonts w:ascii="GHEA Grapalat" w:hAnsi="GHEA Grapalat"/>
                <w:sz w:val="18"/>
                <w:szCs w:val="18"/>
              </w:rPr>
              <w:t xml:space="preserve"> керамические шарики</w:t>
            </w:r>
            <w:r w:rsidRPr="00FE052A">
              <w:rPr>
                <w:rFonts w:ascii="GHEA Grapalat" w:hAnsi="GHEA Grapalat"/>
                <w:sz w:val="18"/>
                <w:szCs w:val="18"/>
                <w:lang w:val="hy-AM"/>
              </w:rPr>
              <w:t xml:space="preserve"> </w:t>
            </w:r>
            <w:r w:rsidRPr="00FE052A">
              <w:rPr>
                <w:rFonts w:ascii="GHEA Grapalat" w:hAnsi="GHEA Grapalat"/>
                <w:sz w:val="18"/>
                <w:szCs w:val="18"/>
              </w:rPr>
              <w:t>или без них</w:t>
            </w:r>
          </w:p>
        </w:tc>
        <w:tc>
          <w:tcPr>
            <w:tcW w:w="1431" w:type="dxa"/>
            <w:tcBorders>
              <w:top w:val="single" w:sz="4" w:space="0" w:color="auto"/>
              <w:left w:val="nil"/>
              <w:bottom w:val="single" w:sz="4" w:space="0" w:color="auto"/>
              <w:right w:val="single" w:sz="4" w:space="0" w:color="auto"/>
            </w:tcBorders>
            <w:shd w:val="clear" w:color="auto" w:fill="auto"/>
            <w:vAlign w:val="center"/>
          </w:tcPr>
          <w:p w14:paraId="1E1E62FD" w14:textId="67D99C37" w:rsidR="00FE052A" w:rsidRPr="00FE052A" w:rsidRDefault="00FE052A" w:rsidP="00FE052A">
            <w:pPr>
              <w:rPr>
                <w:rFonts w:ascii="GHEA Grapalat" w:hAnsi="GHEA Grapalat" w:cs="Calibri"/>
                <w:color w:val="000000"/>
                <w:sz w:val="18"/>
                <w:szCs w:val="18"/>
              </w:rPr>
            </w:pPr>
          </w:p>
        </w:tc>
        <w:tc>
          <w:tcPr>
            <w:tcW w:w="1078" w:type="dxa"/>
            <w:tcBorders>
              <w:top w:val="single" w:sz="4" w:space="0" w:color="auto"/>
              <w:left w:val="nil"/>
              <w:bottom w:val="single" w:sz="4" w:space="0" w:color="auto"/>
              <w:right w:val="single" w:sz="4" w:space="0" w:color="auto"/>
            </w:tcBorders>
            <w:shd w:val="clear" w:color="auto" w:fill="auto"/>
            <w:vAlign w:val="center"/>
          </w:tcPr>
          <w:p w14:paraId="0EC85223" w14:textId="3D3EF93B" w:rsidR="00FE052A" w:rsidRPr="00FE052A" w:rsidRDefault="00FE052A" w:rsidP="00FE052A">
            <w:pPr>
              <w:jc w:val="center"/>
              <w:rPr>
                <w:rFonts w:ascii="GHEA Grapalat" w:hAnsi="GHEA Grapalat" w:cs="Calibri"/>
                <w:color w:val="000000"/>
                <w:sz w:val="18"/>
                <w:szCs w:val="18"/>
              </w:rPr>
            </w:pPr>
            <w:r w:rsidRPr="00FE052A">
              <w:rPr>
                <w:rFonts w:ascii="GHEA Grapalat" w:hAnsi="GHEA Grapalat" w:cs="GHEA Grapalat"/>
                <w:sz w:val="18"/>
                <w:szCs w:val="18"/>
              </w:rPr>
              <w:t>шт.</w:t>
            </w:r>
          </w:p>
        </w:tc>
        <w:tc>
          <w:tcPr>
            <w:tcW w:w="1142" w:type="dxa"/>
            <w:tcBorders>
              <w:top w:val="single" w:sz="4" w:space="0" w:color="auto"/>
              <w:left w:val="nil"/>
              <w:bottom w:val="single" w:sz="4" w:space="0" w:color="auto"/>
              <w:right w:val="single" w:sz="4" w:space="0" w:color="auto"/>
            </w:tcBorders>
            <w:shd w:val="clear" w:color="auto" w:fill="auto"/>
            <w:noWrap/>
            <w:vAlign w:val="center"/>
          </w:tcPr>
          <w:p w14:paraId="3603D478" w14:textId="77777777" w:rsidR="00FE052A" w:rsidRPr="00FE052A" w:rsidRDefault="00FE052A" w:rsidP="00FE052A">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4BFACB92" w14:textId="77777777" w:rsidR="00FE052A" w:rsidRPr="00FE052A" w:rsidRDefault="00FE052A" w:rsidP="00FE052A">
            <w:pPr>
              <w:jc w:val="center"/>
              <w:rPr>
                <w:rFonts w:ascii="GHEA Grapalat" w:hAnsi="GHEA Grapalat" w:cs="Calibri"/>
                <w:color w:val="000000"/>
                <w:sz w:val="18"/>
                <w:szCs w:val="18"/>
              </w:rPr>
            </w:pPr>
          </w:p>
        </w:tc>
        <w:tc>
          <w:tcPr>
            <w:tcW w:w="843" w:type="dxa"/>
            <w:tcBorders>
              <w:top w:val="single" w:sz="4" w:space="0" w:color="auto"/>
              <w:left w:val="nil"/>
              <w:bottom w:val="single" w:sz="4" w:space="0" w:color="auto"/>
              <w:right w:val="single" w:sz="4" w:space="0" w:color="auto"/>
            </w:tcBorders>
            <w:shd w:val="clear" w:color="auto" w:fill="auto"/>
            <w:noWrap/>
            <w:vAlign w:val="center"/>
          </w:tcPr>
          <w:p w14:paraId="6F6080EB" w14:textId="4A2552F2" w:rsidR="00FE052A" w:rsidRPr="00FE052A" w:rsidRDefault="00FE052A" w:rsidP="00FE052A">
            <w:pPr>
              <w:jc w:val="center"/>
              <w:rPr>
                <w:rFonts w:ascii="GHEA Grapalat" w:hAnsi="GHEA Grapalat" w:cs="Calibri"/>
                <w:color w:val="000000"/>
                <w:sz w:val="18"/>
                <w:szCs w:val="18"/>
              </w:rPr>
            </w:pPr>
            <w:r w:rsidRPr="00FE052A">
              <w:rPr>
                <w:rFonts w:ascii="GHEA Grapalat" w:hAnsi="GHEA Grapalat"/>
                <w:color w:val="000000" w:themeColor="text1"/>
                <w:sz w:val="18"/>
                <w:szCs w:val="18"/>
                <w:lang w:val="hy-AM"/>
              </w:rPr>
              <w:t>2000</w:t>
            </w:r>
          </w:p>
        </w:tc>
        <w:tc>
          <w:tcPr>
            <w:tcW w:w="1183" w:type="dxa"/>
            <w:tcBorders>
              <w:top w:val="single" w:sz="4" w:space="0" w:color="auto"/>
              <w:left w:val="nil"/>
              <w:bottom w:val="single" w:sz="4" w:space="0" w:color="auto"/>
              <w:right w:val="single" w:sz="4" w:space="0" w:color="auto"/>
            </w:tcBorders>
            <w:shd w:val="clear" w:color="auto" w:fill="auto"/>
            <w:vAlign w:val="center"/>
          </w:tcPr>
          <w:p w14:paraId="643EB240" w14:textId="21C56E53" w:rsidR="00FE052A" w:rsidRPr="00E32136" w:rsidRDefault="00FE052A" w:rsidP="00FE052A">
            <w:pPr>
              <w:jc w:val="center"/>
              <w:rPr>
                <w:rFonts w:ascii="GHEA Grapalat" w:hAnsi="GHEA Grapalat" w:cs="Calibri"/>
                <w:color w:val="000000"/>
                <w:sz w:val="18"/>
                <w:szCs w:val="18"/>
              </w:rPr>
            </w:pPr>
            <w:r w:rsidRPr="00E32136">
              <w:rPr>
                <w:rFonts w:ascii="GHEA Grapalat" w:hAnsi="GHEA Grapalat" w:cs="Calibri"/>
                <w:color w:val="000000"/>
                <w:sz w:val="18"/>
                <w:szCs w:val="18"/>
              </w:rPr>
              <w:t>г. Ереван, ул. Давида Маляна, 37</w:t>
            </w:r>
          </w:p>
        </w:tc>
        <w:tc>
          <w:tcPr>
            <w:tcW w:w="1793" w:type="dxa"/>
            <w:tcBorders>
              <w:top w:val="single" w:sz="4" w:space="0" w:color="auto"/>
              <w:left w:val="nil"/>
              <w:bottom w:val="single" w:sz="4" w:space="0" w:color="auto"/>
              <w:right w:val="single" w:sz="4" w:space="0" w:color="auto"/>
            </w:tcBorders>
            <w:shd w:val="clear" w:color="auto" w:fill="auto"/>
            <w:vAlign w:val="center"/>
          </w:tcPr>
          <w:p w14:paraId="54493D41" w14:textId="2E263068" w:rsidR="00FE052A" w:rsidRPr="00E32136" w:rsidRDefault="00FE052A" w:rsidP="00FE052A">
            <w:pPr>
              <w:jc w:val="center"/>
              <w:rPr>
                <w:rFonts w:ascii="GHEA Grapalat" w:hAnsi="GHEA Grapalat" w:cs="Calibri"/>
                <w:color w:val="000000"/>
                <w:sz w:val="18"/>
                <w:szCs w:val="18"/>
              </w:rPr>
            </w:pPr>
            <w:r w:rsidRPr="00E32136">
              <w:rPr>
                <w:rFonts w:ascii="GHEA Grapalat" w:hAnsi="GHEA Grapalat" w:cs="Calibri"/>
                <w:color w:val="000000"/>
                <w:sz w:val="18"/>
                <w:szCs w:val="18"/>
              </w:rPr>
              <w:t xml:space="preserve">В течение </w:t>
            </w:r>
            <w:r>
              <w:rPr>
                <w:rFonts w:ascii="GHEA Grapalat" w:hAnsi="GHEA Grapalat" w:cs="Calibri"/>
                <w:color w:val="000000"/>
                <w:sz w:val="18"/>
                <w:szCs w:val="18"/>
              </w:rPr>
              <w:t>45</w:t>
            </w:r>
            <w:r w:rsidRPr="00E32136">
              <w:rPr>
                <w:rFonts w:ascii="GHEA Grapalat" w:hAnsi="GHEA Grapalat" w:cs="Calibri"/>
                <w:color w:val="000000"/>
                <w:sz w:val="18"/>
                <w:szCs w:val="18"/>
              </w:rPr>
              <w:t>-ти календарных дней со дня вступления в силу заключаемого между сторонами договора.</w:t>
            </w:r>
          </w:p>
        </w:tc>
      </w:tr>
      <w:tr w:rsidR="00FE052A" w:rsidRPr="0095762B" w14:paraId="202BC721" w14:textId="77777777" w:rsidTr="00FE052A">
        <w:trPr>
          <w:trHeight w:val="70"/>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825681" w14:textId="3255EDC6" w:rsidR="00FE052A" w:rsidRPr="00FE052A" w:rsidRDefault="00FE052A" w:rsidP="00FE052A">
            <w:pPr>
              <w:jc w:val="center"/>
              <w:rPr>
                <w:rFonts w:ascii="GHEA Grapalat" w:hAnsi="GHEA Grapalat" w:cs="Calibri"/>
                <w:color w:val="000000"/>
                <w:sz w:val="18"/>
                <w:szCs w:val="18"/>
              </w:rPr>
            </w:pPr>
            <w:r w:rsidRPr="00FE052A">
              <w:rPr>
                <w:rFonts w:ascii="GHEA Grapalat" w:hAnsi="GHEA Grapalat"/>
                <w:color w:val="000000"/>
                <w:sz w:val="18"/>
                <w:szCs w:val="18"/>
              </w:rPr>
              <w:t>5</w:t>
            </w:r>
          </w:p>
        </w:tc>
        <w:tc>
          <w:tcPr>
            <w:tcW w:w="1683" w:type="dxa"/>
            <w:tcBorders>
              <w:top w:val="single" w:sz="4" w:space="0" w:color="auto"/>
              <w:left w:val="nil"/>
              <w:bottom w:val="single" w:sz="4" w:space="0" w:color="auto"/>
              <w:right w:val="single" w:sz="4" w:space="0" w:color="auto"/>
            </w:tcBorders>
            <w:shd w:val="clear" w:color="auto" w:fill="auto"/>
            <w:vAlign w:val="center"/>
          </w:tcPr>
          <w:p w14:paraId="2E3D545A" w14:textId="4C42C0DF" w:rsidR="00FE052A" w:rsidRPr="00FE052A" w:rsidRDefault="000B5F5E" w:rsidP="00FE052A">
            <w:pPr>
              <w:jc w:val="center"/>
              <w:rPr>
                <w:rFonts w:ascii="GHEA Grapalat" w:hAnsi="GHEA Grapalat" w:cs="Calibri"/>
                <w:color w:val="000000"/>
                <w:sz w:val="18"/>
                <w:szCs w:val="18"/>
              </w:rPr>
            </w:pPr>
            <w:r w:rsidRPr="000B5F5E">
              <w:rPr>
                <w:rFonts w:ascii="GHEA Grapalat" w:hAnsi="GHEA Grapalat" w:cs="Calibri"/>
                <w:color w:val="000000"/>
                <w:sz w:val="18"/>
                <w:szCs w:val="18"/>
              </w:rPr>
              <w:t>38431720/1</w:t>
            </w:r>
          </w:p>
        </w:tc>
        <w:tc>
          <w:tcPr>
            <w:tcW w:w="2412" w:type="dxa"/>
            <w:tcBorders>
              <w:top w:val="single" w:sz="4" w:space="0" w:color="auto"/>
              <w:left w:val="nil"/>
              <w:bottom w:val="single" w:sz="4" w:space="0" w:color="auto"/>
              <w:right w:val="single" w:sz="4" w:space="0" w:color="auto"/>
            </w:tcBorders>
            <w:shd w:val="clear" w:color="auto" w:fill="auto"/>
            <w:vAlign w:val="center"/>
          </w:tcPr>
          <w:p w14:paraId="01D9D119" w14:textId="7B843D36" w:rsidR="00FE052A" w:rsidRPr="00FE052A" w:rsidRDefault="00FE052A" w:rsidP="00FE052A">
            <w:pPr>
              <w:rPr>
                <w:rFonts w:ascii="GHEA Grapalat" w:hAnsi="GHEA Grapalat" w:cs="Calibri"/>
                <w:color w:val="000000"/>
                <w:sz w:val="18"/>
                <w:szCs w:val="18"/>
              </w:rPr>
            </w:pPr>
            <w:r w:rsidRPr="00FE052A">
              <w:rPr>
                <w:rFonts w:ascii="GHEA Grapalat" w:hAnsi="GHEA Grapalat"/>
                <w:color w:val="000000"/>
                <w:sz w:val="18"/>
                <w:szCs w:val="18"/>
              </w:rPr>
              <w:t>Наконечники для автоматических дозаторов, 20 мкл, с фильтром</w:t>
            </w:r>
          </w:p>
        </w:tc>
        <w:tc>
          <w:tcPr>
            <w:tcW w:w="2419" w:type="dxa"/>
            <w:tcBorders>
              <w:top w:val="single" w:sz="4" w:space="0" w:color="auto"/>
              <w:left w:val="nil"/>
              <w:bottom w:val="single" w:sz="4" w:space="0" w:color="auto"/>
              <w:right w:val="single" w:sz="4" w:space="0" w:color="auto"/>
            </w:tcBorders>
            <w:shd w:val="clear" w:color="auto" w:fill="auto"/>
            <w:vAlign w:val="center"/>
          </w:tcPr>
          <w:p w14:paraId="1C375BBD" w14:textId="5D7262EC" w:rsidR="00FE052A" w:rsidRPr="00FE052A" w:rsidRDefault="00FE052A" w:rsidP="00FE052A">
            <w:pPr>
              <w:ind w:left="-108" w:right="-57"/>
              <w:rPr>
                <w:rFonts w:ascii="GHEA Grapalat" w:hAnsi="GHEA Grapalat" w:cs="Calibri"/>
                <w:color w:val="000000"/>
                <w:sz w:val="18"/>
                <w:szCs w:val="18"/>
              </w:rPr>
            </w:pPr>
            <w:r w:rsidRPr="00FE052A">
              <w:rPr>
                <w:rFonts w:ascii="GHEA Grapalat" w:hAnsi="GHEA Grapalat"/>
                <w:sz w:val="18"/>
                <w:szCs w:val="18"/>
              </w:rPr>
              <w:t>Предназначен для автоматических мерных пипеток с фильтром емкостью 20 мкл, без ДНК/РНК-аз. Упаковка в коробку/подставку по 96 насадок в каждой. Заводская упаковка с заводской этикеткой, четкой маркировкой типа продукта, срока годности, паспортом партии, полная упаковка.</w:t>
            </w:r>
          </w:p>
        </w:tc>
        <w:tc>
          <w:tcPr>
            <w:tcW w:w="1431" w:type="dxa"/>
            <w:tcBorders>
              <w:top w:val="single" w:sz="4" w:space="0" w:color="auto"/>
              <w:left w:val="nil"/>
              <w:bottom w:val="single" w:sz="4" w:space="0" w:color="auto"/>
              <w:right w:val="single" w:sz="4" w:space="0" w:color="auto"/>
            </w:tcBorders>
            <w:shd w:val="clear" w:color="auto" w:fill="auto"/>
            <w:vAlign w:val="center"/>
          </w:tcPr>
          <w:p w14:paraId="12C72939" w14:textId="224AD534" w:rsidR="00FE052A" w:rsidRPr="00FE052A" w:rsidRDefault="00FE052A" w:rsidP="00FE052A">
            <w:pPr>
              <w:rPr>
                <w:rFonts w:ascii="GHEA Grapalat" w:hAnsi="GHEA Grapalat" w:cs="Calibri"/>
                <w:color w:val="000000"/>
                <w:sz w:val="18"/>
                <w:szCs w:val="18"/>
              </w:rPr>
            </w:pPr>
          </w:p>
        </w:tc>
        <w:tc>
          <w:tcPr>
            <w:tcW w:w="1078" w:type="dxa"/>
            <w:tcBorders>
              <w:top w:val="single" w:sz="4" w:space="0" w:color="auto"/>
              <w:left w:val="nil"/>
              <w:bottom w:val="single" w:sz="4" w:space="0" w:color="auto"/>
              <w:right w:val="single" w:sz="4" w:space="0" w:color="auto"/>
            </w:tcBorders>
            <w:shd w:val="clear" w:color="auto" w:fill="auto"/>
            <w:vAlign w:val="center"/>
          </w:tcPr>
          <w:p w14:paraId="7D8525BA" w14:textId="33EC1723" w:rsidR="00FE052A" w:rsidRPr="00FE052A" w:rsidRDefault="00FE052A" w:rsidP="00FE052A">
            <w:pPr>
              <w:jc w:val="center"/>
              <w:rPr>
                <w:rFonts w:ascii="GHEA Grapalat" w:hAnsi="GHEA Grapalat" w:cs="Calibri"/>
                <w:color w:val="000000"/>
                <w:sz w:val="18"/>
                <w:szCs w:val="18"/>
              </w:rPr>
            </w:pPr>
            <w:r w:rsidRPr="00FE052A">
              <w:rPr>
                <w:rFonts w:ascii="GHEA Grapalat" w:hAnsi="GHEA Grapalat" w:cs="GHEA Grapalat"/>
                <w:sz w:val="18"/>
                <w:szCs w:val="18"/>
              </w:rPr>
              <w:t>пачка</w:t>
            </w:r>
          </w:p>
        </w:tc>
        <w:tc>
          <w:tcPr>
            <w:tcW w:w="1142" w:type="dxa"/>
            <w:tcBorders>
              <w:top w:val="single" w:sz="4" w:space="0" w:color="auto"/>
              <w:left w:val="nil"/>
              <w:bottom w:val="single" w:sz="4" w:space="0" w:color="auto"/>
              <w:right w:val="single" w:sz="4" w:space="0" w:color="auto"/>
            </w:tcBorders>
            <w:shd w:val="clear" w:color="auto" w:fill="auto"/>
            <w:noWrap/>
            <w:vAlign w:val="center"/>
          </w:tcPr>
          <w:p w14:paraId="78054F59" w14:textId="77777777" w:rsidR="00FE052A" w:rsidRPr="00FE052A" w:rsidRDefault="00FE052A" w:rsidP="00FE052A">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7EC1F00E" w14:textId="77777777" w:rsidR="00FE052A" w:rsidRPr="00FE052A" w:rsidRDefault="00FE052A" w:rsidP="00FE052A">
            <w:pPr>
              <w:jc w:val="center"/>
              <w:rPr>
                <w:rFonts w:ascii="GHEA Grapalat" w:hAnsi="GHEA Grapalat" w:cs="Calibri"/>
                <w:color w:val="000000"/>
                <w:sz w:val="18"/>
                <w:szCs w:val="18"/>
              </w:rPr>
            </w:pPr>
          </w:p>
        </w:tc>
        <w:tc>
          <w:tcPr>
            <w:tcW w:w="843" w:type="dxa"/>
            <w:tcBorders>
              <w:top w:val="single" w:sz="4" w:space="0" w:color="auto"/>
              <w:left w:val="nil"/>
              <w:bottom w:val="single" w:sz="4" w:space="0" w:color="auto"/>
              <w:right w:val="single" w:sz="4" w:space="0" w:color="auto"/>
            </w:tcBorders>
            <w:shd w:val="clear" w:color="auto" w:fill="auto"/>
            <w:noWrap/>
            <w:vAlign w:val="center"/>
          </w:tcPr>
          <w:p w14:paraId="71234A7C" w14:textId="4BE38810" w:rsidR="00FE052A" w:rsidRPr="00FE052A" w:rsidRDefault="00FE052A" w:rsidP="00FE052A">
            <w:pPr>
              <w:jc w:val="center"/>
              <w:rPr>
                <w:rFonts w:ascii="GHEA Grapalat" w:hAnsi="GHEA Grapalat" w:cs="Calibri"/>
                <w:color w:val="000000"/>
                <w:sz w:val="18"/>
                <w:szCs w:val="18"/>
              </w:rPr>
            </w:pPr>
            <w:r w:rsidRPr="00FE052A">
              <w:rPr>
                <w:rFonts w:ascii="GHEA Grapalat" w:hAnsi="GHEA Grapalat"/>
                <w:color w:val="000000" w:themeColor="text1"/>
                <w:sz w:val="18"/>
                <w:szCs w:val="18"/>
              </w:rPr>
              <w:t>100</w:t>
            </w:r>
          </w:p>
        </w:tc>
        <w:tc>
          <w:tcPr>
            <w:tcW w:w="1183" w:type="dxa"/>
            <w:tcBorders>
              <w:top w:val="single" w:sz="4" w:space="0" w:color="auto"/>
              <w:left w:val="nil"/>
              <w:bottom w:val="single" w:sz="4" w:space="0" w:color="auto"/>
              <w:right w:val="single" w:sz="4" w:space="0" w:color="auto"/>
            </w:tcBorders>
            <w:shd w:val="clear" w:color="auto" w:fill="auto"/>
            <w:vAlign w:val="center"/>
          </w:tcPr>
          <w:p w14:paraId="71ED6B8F" w14:textId="0A1BDFD9" w:rsidR="00FE052A" w:rsidRPr="00E32136" w:rsidRDefault="00FE052A" w:rsidP="00FE052A">
            <w:pPr>
              <w:jc w:val="center"/>
              <w:rPr>
                <w:rFonts w:ascii="GHEA Grapalat" w:hAnsi="GHEA Grapalat" w:cs="Calibri"/>
                <w:color w:val="000000"/>
                <w:sz w:val="18"/>
                <w:szCs w:val="18"/>
              </w:rPr>
            </w:pPr>
            <w:r w:rsidRPr="00E32136">
              <w:rPr>
                <w:rFonts w:ascii="GHEA Grapalat" w:hAnsi="GHEA Grapalat" w:cs="Calibri"/>
                <w:color w:val="000000"/>
                <w:sz w:val="18"/>
                <w:szCs w:val="18"/>
              </w:rPr>
              <w:t>г. Ереван, ул. Давида Маляна, 37</w:t>
            </w:r>
          </w:p>
        </w:tc>
        <w:tc>
          <w:tcPr>
            <w:tcW w:w="1793" w:type="dxa"/>
            <w:tcBorders>
              <w:top w:val="single" w:sz="4" w:space="0" w:color="auto"/>
              <w:left w:val="nil"/>
              <w:bottom w:val="single" w:sz="4" w:space="0" w:color="auto"/>
              <w:right w:val="single" w:sz="4" w:space="0" w:color="auto"/>
            </w:tcBorders>
            <w:shd w:val="clear" w:color="auto" w:fill="auto"/>
            <w:vAlign w:val="center"/>
          </w:tcPr>
          <w:p w14:paraId="3C44382C" w14:textId="6A67480B" w:rsidR="00FE052A" w:rsidRPr="00E32136" w:rsidRDefault="00FE052A" w:rsidP="00FE052A">
            <w:pPr>
              <w:jc w:val="center"/>
              <w:rPr>
                <w:rFonts w:ascii="GHEA Grapalat" w:hAnsi="GHEA Grapalat" w:cs="Calibri"/>
                <w:color w:val="000000"/>
                <w:sz w:val="18"/>
                <w:szCs w:val="18"/>
              </w:rPr>
            </w:pPr>
            <w:r w:rsidRPr="00E32136">
              <w:rPr>
                <w:rFonts w:ascii="GHEA Grapalat" w:hAnsi="GHEA Grapalat" w:cs="Calibri"/>
                <w:color w:val="000000"/>
                <w:sz w:val="18"/>
                <w:szCs w:val="18"/>
              </w:rPr>
              <w:t xml:space="preserve">В течение </w:t>
            </w:r>
            <w:r>
              <w:rPr>
                <w:rFonts w:ascii="GHEA Grapalat" w:hAnsi="GHEA Grapalat" w:cs="Calibri"/>
                <w:color w:val="000000"/>
                <w:sz w:val="18"/>
                <w:szCs w:val="18"/>
              </w:rPr>
              <w:t>45</w:t>
            </w:r>
            <w:r w:rsidRPr="00E32136">
              <w:rPr>
                <w:rFonts w:ascii="GHEA Grapalat" w:hAnsi="GHEA Grapalat" w:cs="Calibri"/>
                <w:color w:val="000000"/>
                <w:sz w:val="18"/>
                <w:szCs w:val="18"/>
              </w:rPr>
              <w:t>-ти календарных дней со дня вступления в силу заключаемого между сторонами договора.</w:t>
            </w:r>
          </w:p>
        </w:tc>
      </w:tr>
      <w:tr w:rsidR="00FE052A" w:rsidRPr="0095762B" w14:paraId="6809A879" w14:textId="77777777" w:rsidTr="00FE052A">
        <w:trPr>
          <w:trHeight w:val="70"/>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7245D0" w14:textId="258F9987" w:rsidR="00FE052A" w:rsidRPr="00FE052A" w:rsidRDefault="00FE052A" w:rsidP="00FE052A">
            <w:pPr>
              <w:jc w:val="center"/>
              <w:rPr>
                <w:rFonts w:ascii="GHEA Grapalat" w:hAnsi="GHEA Grapalat" w:cs="Calibri"/>
                <w:color w:val="000000"/>
                <w:sz w:val="18"/>
                <w:szCs w:val="18"/>
              </w:rPr>
            </w:pPr>
            <w:r w:rsidRPr="00FE052A">
              <w:rPr>
                <w:rFonts w:ascii="GHEA Grapalat" w:hAnsi="GHEA Grapalat"/>
                <w:color w:val="000000"/>
                <w:sz w:val="18"/>
                <w:szCs w:val="18"/>
              </w:rPr>
              <w:t>6</w:t>
            </w:r>
          </w:p>
        </w:tc>
        <w:tc>
          <w:tcPr>
            <w:tcW w:w="1683" w:type="dxa"/>
            <w:tcBorders>
              <w:top w:val="single" w:sz="4" w:space="0" w:color="auto"/>
              <w:left w:val="nil"/>
              <w:bottom w:val="single" w:sz="4" w:space="0" w:color="auto"/>
              <w:right w:val="single" w:sz="4" w:space="0" w:color="auto"/>
            </w:tcBorders>
            <w:shd w:val="clear" w:color="auto" w:fill="auto"/>
            <w:vAlign w:val="center"/>
          </w:tcPr>
          <w:p w14:paraId="57ED0E15" w14:textId="12CABEE2" w:rsidR="00FE052A" w:rsidRPr="00FE052A" w:rsidRDefault="00680EBC" w:rsidP="00FE052A">
            <w:pPr>
              <w:jc w:val="center"/>
              <w:rPr>
                <w:rFonts w:ascii="GHEA Grapalat" w:hAnsi="GHEA Grapalat" w:cs="Calibri"/>
                <w:color w:val="000000"/>
                <w:sz w:val="18"/>
                <w:szCs w:val="18"/>
              </w:rPr>
            </w:pPr>
            <w:r w:rsidRPr="00680EBC">
              <w:rPr>
                <w:rFonts w:ascii="GHEA Grapalat" w:hAnsi="GHEA Grapalat" w:cs="Calibri"/>
                <w:color w:val="000000"/>
                <w:sz w:val="18"/>
                <w:szCs w:val="18"/>
              </w:rPr>
              <w:t>24311570</w:t>
            </w:r>
          </w:p>
        </w:tc>
        <w:tc>
          <w:tcPr>
            <w:tcW w:w="2412" w:type="dxa"/>
            <w:tcBorders>
              <w:top w:val="single" w:sz="4" w:space="0" w:color="auto"/>
              <w:left w:val="nil"/>
              <w:bottom w:val="single" w:sz="4" w:space="0" w:color="auto"/>
              <w:right w:val="single" w:sz="4" w:space="0" w:color="auto"/>
            </w:tcBorders>
            <w:shd w:val="clear" w:color="auto" w:fill="auto"/>
            <w:vAlign w:val="center"/>
          </w:tcPr>
          <w:p w14:paraId="3C422D72" w14:textId="1B2D4A1D" w:rsidR="00FE052A" w:rsidRPr="00FE052A" w:rsidRDefault="00FE052A" w:rsidP="00FE052A">
            <w:pPr>
              <w:rPr>
                <w:rFonts w:ascii="GHEA Grapalat" w:hAnsi="GHEA Grapalat" w:cs="Calibri"/>
                <w:color w:val="000000"/>
                <w:sz w:val="18"/>
                <w:szCs w:val="18"/>
              </w:rPr>
            </w:pPr>
            <w:r w:rsidRPr="00FE052A">
              <w:rPr>
                <w:rFonts w:ascii="GHEA Grapalat" w:hAnsi="GHEA Grapalat"/>
                <w:color w:val="000000"/>
                <w:sz w:val="18"/>
                <w:szCs w:val="18"/>
              </w:rPr>
              <w:t>Вода без нуклеаз</w:t>
            </w:r>
          </w:p>
        </w:tc>
        <w:tc>
          <w:tcPr>
            <w:tcW w:w="2419" w:type="dxa"/>
            <w:tcBorders>
              <w:top w:val="single" w:sz="4" w:space="0" w:color="auto"/>
              <w:left w:val="nil"/>
              <w:bottom w:val="single" w:sz="4" w:space="0" w:color="auto"/>
              <w:right w:val="single" w:sz="4" w:space="0" w:color="auto"/>
            </w:tcBorders>
            <w:shd w:val="clear" w:color="auto" w:fill="auto"/>
            <w:vAlign w:val="center"/>
          </w:tcPr>
          <w:p w14:paraId="51D644E1" w14:textId="28E7977C" w:rsidR="00FE052A" w:rsidRPr="00FE052A" w:rsidRDefault="00FE052A" w:rsidP="00FE052A">
            <w:pPr>
              <w:ind w:left="-108" w:right="-57"/>
              <w:rPr>
                <w:rFonts w:ascii="GHEA Grapalat" w:hAnsi="GHEA Grapalat" w:cs="Calibri"/>
                <w:color w:val="000000"/>
                <w:sz w:val="18"/>
                <w:szCs w:val="18"/>
                <w:lang w:val="en-US"/>
              </w:rPr>
            </w:pPr>
            <w:r w:rsidRPr="00FE052A">
              <w:rPr>
                <w:rFonts w:ascii="GHEA Grapalat" w:hAnsi="GHEA Grapalat"/>
                <w:sz w:val="18"/>
                <w:szCs w:val="18"/>
                <w:lang w:val="hy-AM"/>
              </w:rPr>
              <w:t>Вода без нуклеаз</w:t>
            </w:r>
            <w:r w:rsidRPr="00FE052A">
              <w:rPr>
                <w:rFonts w:ascii="GHEA Grapalat" w:hAnsi="GHEA Grapalat"/>
                <w:sz w:val="18"/>
                <w:szCs w:val="18"/>
                <w:lang w:val="en-GB"/>
              </w:rPr>
              <w:t xml:space="preserve"> </w:t>
            </w:r>
            <w:r w:rsidRPr="00FE052A">
              <w:rPr>
                <w:rFonts w:ascii="GHEA Grapalat" w:hAnsi="GHEA Grapalat"/>
                <w:b/>
                <w:sz w:val="18"/>
                <w:szCs w:val="18"/>
                <w:lang w:val="hy-AM"/>
              </w:rPr>
              <w:t>(</w:t>
            </w:r>
            <w:r w:rsidRPr="00FE052A">
              <w:rPr>
                <w:rFonts w:ascii="GHEA Grapalat" w:hAnsi="GHEA Grapalat"/>
                <w:sz w:val="18"/>
                <w:szCs w:val="18"/>
                <w:lang w:val="hy-AM"/>
              </w:rPr>
              <w:t>Nuclease- free water)</w:t>
            </w:r>
          </w:p>
        </w:tc>
        <w:tc>
          <w:tcPr>
            <w:tcW w:w="1431" w:type="dxa"/>
            <w:tcBorders>
              <w:top w:val="single" w:sz="4" w:space="0" w:color="auto"/>
              <w:left w:val="nil"/>
              <w:bottom w:val="single" w:sz="4" w:space="0" w:color="auto"/>
              <w:right w:val="single" w:sz="4" w:space="0" w:color="auto"/>
            </w:tcBorders>
            <w:shd w:val="clear" w:color="auto" w:fill="auto"/>
            <w:vAlign w:val="center"/>
          </w:tcPr>
          <w:p w14:paraId="241D5D1B" w14:textId="2BE202F5" w:rsidR="00FE052A" w:rsidRPr="00FE052A" w:rsidRDefault="00FE052A" w:rsidP="00FE052A">
            <w:pPr>
              <w:rPr>
                <w:rFonts w:ascii="GHEA Grapalat" w:hAnsi="GHEA Grapalat" w:cs="Calibri"/>
                <w:color w:val="000000"/>
                <w:sz w:val="18"/>
                <w:szCs w:val="18"/>
                <w:lang w:val="en-US"/>
              </w:rPr>
            </w:pPr>
          </w:p>
        </w:tc>
        <w:tc>
          <w:tcPr>
            <w:tcW w:w="1078" w:type="dxa"/>
            <w:tcBorders>
              <w:top w:val="single" w:sz="4" w:space="0" w:color="auto"/>
              <w:left w:val="nil"/>
              <w:bottom w:val="single" w:sz="4" w:space="0" w:color="auto"/>
              <w:right w:val="single" w:sz="4" w:space="0" w:color="auto"/>
            </w:tcBorders>
            <w:shd w:val="clear" w:color="auto" w:fill="auto"/>
            <w:vAlign w:val="center"/>
          </w:tcPr>
          <w:p w14:paraId="1589A7D5" w14:textId="0340773B" w:rsidR="00FE052A" w:rsidRPr="00FE052A" w:rsidRDefault="00FE052A" w:rsidP="00FE052A">
            <w:pPr>
              <w:jc w:val="center"/>
              <w:rPr>
                <w:rFonts w:ascii="GHEA Grapalat" w:hAnsi="GHEA Grapalat" w:cs="Calibri"/>
                <w:color w:val="000000"/>
                <w:sz w:val="18"/>
                <w:szCs w:val="18"/>
              </w:rPr>
            </w:pPr>
            <w:r w:rsidRPr="00FE052A">
              <w:rPr>
                <w:rFonts w:ascii="GHEA Grapalat" w:hAnsi="GHEA Grapalat" w:cs="GHEA Grapalat"/>
                <w:sz w:val="18"/>
                <w:szCs w:val="18"/>
              </w:rPr>
              <w:t>мл</w:t>
            </w:r>
          </w:p>
        </w:tc>
        <w:tc>
          <w:tcPr>
            <w:tcW w:w="1142" w:type="dxa"/>
            <w:tcBorders>
              <w:top w:val="single" w:sz="4" w:space="0" w:color="auto"/>
              <w:left w:val="nil"/>
              <w:bottom w:val="single" w:sz="4" w:space="0" w:color="auto"/>
              <w:right w:val="single" w:sz="4" w:space="0" w:color="auto"/>
            </w:tcBorders>
            <w:shd w:val="clear" w:color="auto" w:fill="auto"/>
            <w:noWrap/>
            <w:vAlign w:val="center"/>
          </w:tcPr>
          <w:p w14:paraId="5CF853BE" w14:textId="77777777" w:rsidR="00FE052A" w:rsidRPr="00FE052A" w:rsidRDefault="00FE052A" w:rsidP="00FE052A">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3DB19729" w14:textId="77777777" w:rsidR="00FE052A" w:rsidRPr="00FE052A" w:rsidRDefault="00FE052A" w:rsidP="00FE052A">
            <w:pPr>
              <w:jc w:val="center"/>
              <w:rPr>
                <w:rFonts w:ascii="GHEA Grapalat" w:hAnsi="GHEA Grapalat" w:cs="Calibri"/>
                <w:color w:val="000000"/>
                <w:sz w:val="18"/>
                <w:szCs w:val="18"/>
              </w:rPr>
            </w:pPr>
          </w:p>
        </w:tc>
        <w:tc>
          <w:tcPr>
            <w:tcW w:w="843" w:type="dxa"/>
            <w:tcBorders>
              <w:top w:val="single" w:sz="4" w:space="0" w:color="auto"/>
              <w:left w:val="nil"/>
              <w:bottom w:val="single" w:sz="4" w:space="0" w:color="auto"/>
              <w:right w:val="single" w:sz="4" w:space="0" w:color="auto"/>
            </w:tcBorders>
            <w:shd w:val="clear" w:color="auto" w:fill="auto"/>
            <w:noWrap/>
            <w:vAlign w:val="center"/>
          </w:tcPr>
          <w:p w14:paraId="6100D264" w14:textId="3B260E34" w:rsidR="00FE052A" w:rsidRPr="00FE052A" w:rsidRDefault="00FE052A" w:rsidP="00FE052A">
            <w:pPr>
              <w:jc w:val="center"/>
              <w:rPr>
                <w:rFonts w:ascii="GHEA Grapalat" w:hAnsi="GHEA Grapalat" w:cs="Calibri"/>
                <w:color w:val="000000"/>
                <w:sz w:val="18"/>
                <w:szCs w:val="18"/>
              </w:rPr>
            </w:pPr>
            <w:r w:rsidRPr="00FE052A">
              <w:rPr>
                <w:rFonts w:ascii="GHEA Grapalat" w:hAnsi="GHEA Grapalat"/>
                <w:color w:val="000000" w:themeColor="text1"/>
                <w:sz w:val="18"/>
                <w:szCs w:val="18"/>
                <w:lang w:val="en-GB"/>
              </w:rPr>
              <w:t>1000</w:t>
            </w:r>
          </w:p>
        </w:tc>
        <w:tc>
          <w:tcPr>
            <w:tcW w:w="1183" w:type="dxa"/>
            <w:tcBorders>
              <w:top w:val="single" w:sz="4" w:space="0" w:color="auto"/>
              <w:left w:val="nil"/>
              <w:bottom w:val="single" w:sz="4" w:space="0" w:color="auto"/>
              <w:right w:val="single" w:sz="4" w:space="0" w:color="auto"/>
            </w:tcBorders>
            <w:shd w:val="clear" w:color="auto" w:fill="auto"/>
            <w:vAlign w:val="center"/>
          </w:tcPr>
          <w:p w14:paraId="77941FA4" w14:textId="1743C163" w:rsidR="00FE052A" w:rsidRPr="00E32136" w:rsidRDefault="00FE052A" w:rsidP="00FE052A">
            <w:pPr>
              <w:jc w:val="center"/>
              <w:rPr>
                <w:rFonts w:ascii="GHEA Grapalat" w:hAnsi="GHEA Grapalat" w:cs="Calibri"/>
                <w:color w:val="000000"/>
                <w:sz w:val="18"/>
                <w:szCs w:val="18"/>
              </w:rPr>
            </w:pPr>
            <w:r w:rsidRPr="00E32136">
              <w:rPr>
                <w:rFonts w:ascii="GHEA Grapalat" w:hAnsi="GHEA Grapalat" w:cs="Calibri"/>
                <w:color w:val="000000"/>
                <w:sz w:val="18"/>
                <w:szCs w:val="18"/>
              </w:rPr>
              <w:t>г. Ереван, ул. Давида Маляна, 37</w:t>
            </w:r>
          </w:p>
        </w:tc>
        <w:tc>
          <w:tcPr>
            <w:tcW w:w="1793" w:type="dxa"/>
            <w:tcBorders>
              <w:top w:val="single" w:sz="4" w:space="0" w:color="auto"/>
              <w:left w:val="nil"/>
              <w:bottom w:val="single" w:sz="4" w:space="0" w:color="auto"/>
              <w:right w:val="single" w:sz="4" w:space="0" w:color="auto"/>
            </w:tcBorders>
            <w:shd w:val="clear" w:color="auto" w:fill="auto"/>
            <w:vAlign w:val="center"/>
          </w:tcPr>
          <w:p w14:paraId="088EC434" w14:textId="1D5EC251" w:rsidR="00FE052A" w:rsidRPr="00E32136" w:rsidRDefault="00FE052A" w:rsidP="00FE052A">
            <w:pPr>
              <w:jc w:val="center"/>
              <w:rPr>
                <w:rFonts w:ascii="GHEA Grapalat" w:hAnsi="GHEA Grapalat" w:cs="Calibri"/>
                <w:color w:val="000000"/>
                <w:sz w:val="18"/>
                <w:szCs w:val="18"/>
              </w:rPr>
            </w:pPr>
            <w:r w:rsidRPr="00E32136">
              <w:rPr>
                <w:rFonts w:ascii="GHEA Grapalat" w:hAnsi="GHEA Grapalat" w:cs="Calibri"/>
                <w:color w:val="000000"/>
                <w:sz w:val="18"/>
                <w:szCs w:val="18"/>
              </w:rPr>
              <w:t xml:space="preserve">В течение </w:t>
            </w:r>
            <w:r>
              <w:rPr>
                <w:rFonts w:ascii="GHEA Grapalat" w:hAnsi="GHEA Grapalat" w:cs="Calibri"/>
                <w:color w:val="000000"/>
                <w:sz w:val="18"/>
                <w:szCs w:val="18"/>
              </w:rPr>
              <w:t>45</w:t>
            </w:r>
            <w:r w:rsidRPr="00E32136">
              <w:rPr>
                <w:rFonts w:ascii="GHEA Grapalat" w:hAnsi="GHEA Grapalat" w:cs="Calibri"/>
                <w:color w:val="000000"/>
                <w:sz w:val="18"/>
                <w:szCs w:val="18"/>
              </w:rPr>
              <w:t>-ти календарных дней со дня вступления в силу заключаемого между сторонами договора.</w:t>
            </w:r>
          </w:p>
        </w:tc>
      </w:tr>
      <w:tr w:rsidR="00FE052A" w:rsidRPr="0095762B" w14:paraId="6282FF3F" w14:textId="77777777" w:rsidTr="00FE052A">
        <w:trPr>
          <w:trHeight w:val="70"/>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0E268A" w14:textId="1101864B" w:rsidR="00FE052A" w:rsidRPr="00FE052A" w:rsidRDefault="00FE052A" w:rsidP="00FE052A">
            <w:pPr>
              <w:jc w:val="center"/>
              <w:rPr>
                <w:rFonts w:ascii="GHEA Grapalat" w:hAnsi="GHEA Grapalat" w:cs="Calibri"/>
                <w:color w:val="000000"/>
                <w:sz w:val="18"/>
                <w:szCs w:val="18"/>
              </w:rPr>
            </w:pPr>
            <w:r w:rsidRPr="00FE052A">
              <w:rPr>
                <w:rFonts w:ascii="GHEA Grapalat" w:hAnsi="GHEA Grapalat"/>
                <w:color w:val="000000"/>
                <w:sz w:val="18"/>
                <w:szCs w:val="18"/>
              </w:rPr>
              <w:t>7</w:t>
            </w:r>
          </w:p>
        </w:tc>
        <w:tc>
          <w:tcPr>
            <w:tcW w:w="1683" w:type="dxa"/>
            <w:tcBorders>
              <w:top w:val="single" w:sz="4" w:space="0" w:color="auto"/>
              <w:left w:val="nil"/>
              <w:bottom w:val="single" w:sz="4" w:space="0" w:color="auto"/>
              <w:right w:val="single" w:sz="4" w:space="0" w:color="auto"/>
            </w:tcBorders>
            <w:shd w:val="clear" w:color="auto" w:fill="auto"/>
            <w:vAlign w:val="center"/>
          </w:tcPr>
          <w:p w14:paraId="62E958F8" w14:textId="6EB7B6F5" w:rsidR="00FE052A" w:rsidRPr="00FE052A" w:rsidRDefault="00680EBC" w:rsidP="00FE052A">
            <w:pPr>
              <w:jc w:val="center"/>
              <w:rPr>
                <w:rFonts w:ascii="GHEA Grapalat" w:hAnsi="GHEA Grapalat" w:cs="Calibri"/>
                <w:color w:val="000000"/>
                <w:sz w:val="18"/>
                <w:szCs w:val="18"/>
              </w:rPr>
            </w:pPr>
            <w:r w:rsidRPr="00680EBC">
              <w:rPr>
                <w:rFonts w:ascii="GHEA Grapalat" w:hAnsi="GHEA Grapalat" w:cs="Calibri"/>
                <w:color w:val="000000"/>
                <w:sz w:val="18"/>
                <w:szCs w:val="18"/>
              </w:rPr>
              <w:t>24451141</w:t>
            </w:r>
          </w:p>
        </w:tc>
        <w:tc>
          <w:tcPr>
            <w:tcW w:w="2412" w:type="dxa"/>
            <w:tcBorders>
              <w:top w:val="single" w:sz="4" w:space="0" w:color="auto"/>
              <w:left w:val="nil"/>
              <w:bottom w:val="single" w:sz="4" w:space="0" w:color="auto"/>
              <w:right w:val="single" w:sz="4" w:space="0" w:color="auto"/>
            </w:tcBorders>
            <w:shd w:val="clear" w:color="auto" w:fill="auto"/>
            <w:vAlign w:val="center"/>
          </w:tcPr>
          <w:p w14:paraId="2D06FDF5" w14:textId="3380FA00" w:rsidR="00FE052A" w:rsidRPr="00FE052A" w:rsidRDefault="00FE052A" w:rsidP="00FE052A">
            <w:pPr>
              <w:rPr>
                <w:rFonts w:ascii="GHEA Grapalat" w:hAnsi="GHEA Grapalat" w:cs="Calibri"/>
                <w:color w:val="000000"/>
                <w:sz w:val="18"/>
                <w:szCs w:val="18"/>
              </w:rPr>
            </w:pPr>
            <w:r w:rsidRPr="00FE052A">
              <w:rPr>
                <w:rFonts w:ascii="GHEA Grapalat" w:hAnsi="GHEA Grapalat"/>
                <w:color w:val="000000"/>
                <w:sz w:val="18"/>
                <w:szCs w:val="18"/>
              </w:rPr>
              <w:t>RNase AWAY противоконтаминационное средство, флакон</w:t>
            </w:r>
          </w:p>
        </w:tc>
        <w:tc>
          <w:tcPr>
            <w:tcW w:w="2419" w:type="dxa"/>
            <w:tcBorders>
              <w:top w:val="single" w:sz="4" w:space="0" w:color="auto"/>
              <w:left w:val="nil"/>
              <w:bottom w:val="single" w:sz="4" w:space="0" w:color="auto"/>
              <w:right w:val="single" w:sz="4" w:space="0" w:color="auto"/>
            </w:tcBorders>
            <w:shd w:val="clear" w:color="auto" w:fill="auto"/>
            <w:vAlign w:val="center"/>
          </w:tcPr>
          <w:p w14:paraId="00496E02" w14:textId="569A0434" w:rsidR="00FE052A" w:rsidRPr="00FE052A" w:rsidRDefault="00FE052A" w:rsidP="00FE052A">
            <w:pPr>
              <w:ind w:left="-108" w:right="-57"/>
              <w:rPr>
                <w:rFonts w:ascii="GHEA Grapalat" w:hAnsi="GHEA Grapalat" w:cs="Calibri"/>
                <w:color w:val="000000"/>
                <w:sz w:val="18"/>
                <w:szCs w:val="18"/>
              </w:rPr>
            </w:pPr>
            <w:r w:rsidRPr="00FE052A">
              <w:rPr>
                <w:rFonts w:ascii="GHEA Grapalat" w:hAnsi="GHEA Grapalat"/>
                <w:sz w:val="18"/>
                <w:szCs w:val="18"/>
                <w:lang w:val="hy-AM"/>
              </w:rPr>
              <w:t>Прозрачная жидкость, не имеет выраженного вкуса и запаха. Предназначен для</w:t>
            </w:r>
            <w:r w:rsidRPr="00FE052A">
              <w:rPr>
                <w:rFonts w:ascii="GHEA Grapalat" w:hAnsi="GHEA Grapalat"/>
                <w:sz w:val="18"/>
                <w:szCs w:val="18"/>
              </w:rPr>
              <w:t xml:space="preserve"> </w:t>
            </w:r>
            <w:r w:rsidRPr="00FE052A">
              <w:rPr>
                <w:rFonts w:ascii="GHEA Grapalat" w:hAnsi="GHEA Grapalat"/>
                <w:sz w:val="18"/>
                <w:szCs w:val="18"/>
              </w:rPr>
              <w:lastRenderedPageBreak/>
              <w:t>удаления РНКаза и ДНК с лабораторных поверхностей</w:t>
            </w:r>
            <w:r w:rsidRPr="00FE052A">
              <w:rPr>
                <w:rFonts w:ascii="GHEA Grapalat" w:hAnsi="GHEA Grapalat"/>
                <w:sz w:val="18"/>
                <w:szCs w:val="18"/>
                <w:lang w:val="hy-AM"/>
              </w:rPr>
              <w:t>.</w:t>
            </w:r>
          </w:p>
        </w:tc>
        <w:tc>
          <w:tcPr>
            <w:tcW w:w="1431" w:type="dxa"/>
            <w:tcBorders>
              <w:top w:val="single" w:sz="4" w:space="0" w:color="auto"/>
              <w:left w:val="nil"/>
              <w:bottom w:val="single" w:sz="4" w:space="0" w:color="auto"/>
              <w:right w:val="single" w:sz="4" w:space="0" w:color="auto"/>
            </w:tcBorders>
            <w:shd w:val="clear" w:color="auto" w:fill="auto"/>
            <w:vAlign w:val="center"/>
          </w:tcPr>
          <w:p w14:paraId="1C0DF994" w14:textId="18984D65" w:rsidR="00FE052A" w:rsidRPr="00FE052A" w:rsidRDefault="00FE052A" w:rsidP="00FE052A">
            <w:pPr>
              <w:rPr>
                <w:rFonts w:ascii="GHEA Grapalat" w:hAnsi="GHEA Grapalat" w:cs="Calibri"/>
                <w:color w:val="000000"/>
                <w:sz w:val="18"/>
                <w:szCs w:val="18"/>
              </w:rPr>
            </w:pPr>
          </w:p>
        </w:tc>
        <w:tc>
          <w:tcPr>
            <w:tcW w:w="1078" w:type="dxa"/>
            <w:tcBorders>
              <w:top w:val="single" w:sz="4" w:space="0" w:color="auto"/>
              <w:left w:val="nil"/>
              <w:bottom w:val="single" w:sz="4" w:space="0" w:color="auto"/>
              <w:right w:val="single" w:sz="4" w:space="0" w:color="auto"/>
            </w:tcBorders>
            <w:shd w:val="clear" w:color="auto" w:fill="auto"/>
            <w:vAlign w:val="center"/>
          </w:tcPr>
          <w:p w14:paraId="5F2C54BE" w14:textId="5B2AB9EB" w:rsidR="00FE052A" w:rsidRPr="00FE052A" w:rsidRDefault="00FE052A" w:rsidP="00FE052A">
            <w:pPr>
              <w:jc w:val="center"/>
              <w:rPr>
                <w:rFonts w:ascii="GHEA Grapalat" w:hAnsi="GHEA Grapalat" w:cs="Calibri"/>
                <w:color w:val="000000"/>
                <w:sz w:val="18"/>
                <w:szCs w:val="18"/>
              </w:rPr>
            </w:pPr>
            <w:r w:rsidRPr="00FE052A">
              <w:rPr>
                <w:rFonts w:ascii="GHEA Grapalat" w:hAnsi="GHEA Grapalat" w:cs="GHEA Grapalat"/>
                <w:sz w:val="18"/>
                <w:szCs w:val="18"/>
              </w:rPr>
              <w:t>мл</w:t>
            </w:r>
          </w:p>
        </w:tc>
        <w:tc>
          <w:tcPr>
            <w:tcW w:w="1142" w:type="dxa"/>
            <w:tcBorders>
              <w:top w:val="single" w:sz="4" w:space="0" w:color="auto"/>
              <w:left w:val="nil"/>
              <w:bottom w:val="single" w:sz="4" w:space="0" w:color="auto"/>
              <w:right w:val="single" w:sz="4" w:space="0" w:color="auto"/>
            </w:tcBorders>
            <w:shd w:val="clear" w:color="auto" w:fill="auto"/>
            <w:noWrap/>
            <w:vAlign w:val="center"/>
          </w:tcPr>
          <w:p w14:paraId="42BBEB2B" w14:textId="77777777" w:rsidR="00FE052A" w:rsidRPr="00FE052A" w:rsidRDefault="00FE052A" w:rsidP="00FE052A">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3E39AAE9" w14:textId="77777777" w:rsidR="00FE052A" w:rsidRPr="00FE052A" w:rsidRDefault="00FE052A" w:rsidP="00FE052A">
            <w:pPr>
              <w:jc w:val="center"/>
              <w:rPr>
                <w:rFonts w:ascii="GHEA Grapalat" w:hAnsi="GHEA Grapalat" w:cs="Calibri"/>
                <w:color w:val="000000"/>
                <w:sz w:val="18"/>
                <w:szCs w:val="18"/>
              </w:rPr>
            </w:pPr>
          </w:p>
        </w:tc>
        <w:tc>
          <w:tcPr>
            <w:tcW w:w="843" w:type="dxa"/>
            <w:tcBorders>
              <w:top w:val="single" w:sz="4" w:space="0" w:color="auto"/>
              <w:left w:val="nil"/>
              <w:bottom w:val="single" w:sz="4" w:space="0" w:color="auto"/>
              <w:right w:val="single" w:sz="4" w:space="0" w:color="auto"/>
            </w:tcBorders>
            <w:shd w:val="clear" w:color="auto" w:fill="auto"/>
            <w:noWrap/>
            <w:vAlign w:val="center"/>
          </w:tcPr>
          <w:p w14:paraId="455E81C3" w14:textId="7D4E6891" w:rsidR="00FE052A" w:rsidRPr="00FE052A" w:rsidRDefault="00FE052A" w:rsidP="00FE052A">
            <w:pPr>
              <w:jc w:val="center"/>
              <w:rPr>
                <w:rFonts w:ascii="GHEA Grapalat" w:hAnsi="GHEA Grapalat" w:cs="Calibri"/>
                <w:color w:val="000000"/>
                <w:sz w:val="18"/>
                <w:szCs w:val="18"/>
              </w:rPr>
            </w:pPr>
            <w:r w:rsidRPr="00FE052A">
              <w:rPr>
                <w:rFonts w:ascii="GHEA Grapalat" w:hAnsi="GHEA Grapalat"/>
                <w:color w:val="000000" w:themeColor="text1"/>
                <w:sz w:val="18"/>
                <w:szCs w:val="18"/>
              </w:rPr>
              <w:t>475</w:t>
            </w:r>
          </w:p>
        </w:tc>
        <w:tc>
          <w:tcPr>
            <w:tcW w:w="1183" w:type="dxa"/>
            <w:tcBorders>
              <w:top w:val="single" w:sz="4" w:space="0" w:color="auto"/>
              <w:left w:val="nil"/>
              <w:bottom w:val="single" w:sz="4" w:space="0" w:color="auto"/>
              <w:right w:val="single" w:sz="4" w:space="0" w:color="auto"/>
            </w:tcBorders>
            <w:shd w:val="clear" w:color="auto" w:fill="auto"/>
            <w:vAlign w:val="center"/>
          </w:tcPr>
          <w:p w14:paraId="55A4FCDE" w14:textId="57515E9D" w:rsidR="00FE052A" w:rsidRPr="00E32136" w:rsidRDefault="00FE052A" w:rsidP="00FE052A">
            <w:pPr>
              <w:jc w:val="center"/>
              <w:rPr>
                <w:rFonts w:ascii="GHEA Grapalat" w:hAnsi="GHEA Grapalat" w:cs="Calibri"/>
                <w:color w:val="000000"/>
                <w:sz w:val="18"/>
                <w:szCs w:val="18"/>
              </w:rPr>
            </w:pPr>
            <w:r w:rsidRPr="00E32136">
              <w:rPr>
                <w:rFonts w:ascii="GHEA Grapalat" w:hAnsi="GHEA Grapalat" w:cs="Calibri"/>
                <w:color w:val="000000"/>
                <w:sz w:val="18"/>
                <w:szCs w:val="18"/>
              </w:rPr>
              <w:t>г. Ереван, ул. Давида Маляна, 37</w:t>
            </w:r>
          </w:p>
        </w:tc>
        <w:tc>
          <w:tcPr>
            <w:tcW w:w="1793" w:type="dxa"/>
            <w:tcBorders>
              <w:top w:val="single" w:sz="4" w:space="0" w:color="auto"/>
              <w:left w:val="nil"/>
              <w:bottom w:val="single" w:sz="4" w:space="0" w:color="auto"/>
              <w:right w:val="single" w:sz="4" w:space="0" w:color="auto"/>
            </w:tcBorders>
            <w:shd w:val="clear" w:color="auto" w:fill="auto"/>
            <w:vAlign w:val="center"/>
          </w:tcPr>
          <w:p w14:paraId="3585A11F" w14:textId="67A787EC" w:rsidR="00FE052A" w:rsidRPr="00E32136" w:rsidRDefault="00FE052A" w:rsidP="00FE052A">
            <w:pPr>
              <w:jc w:val="center"/>
              <w:rPr>
                <w:rFonts w:ascii="GHEA Grapalat" w:hAnsi="GHEA Grapalat" w:cs="Calibri"/>
                <w:color w:val="000000"/>
                <w:sz w:val="18"/>
                <w:szCs w:val="18"/>
              </w:rPr>
            </w:pPr>
            <w:r w:rsidRPr="00E32136">
              <w:rPr>
                <w:rFonts w:ascii="GHEA Grapalat" w:hAnsi="GHEA Grapalat" w:cs="Calibri"/>
                <w:color w:val="000000"/>
                <w:sz w:val="18"/>
                <w:szCs w:val="18"/>
              </w:rPr>
              <w:t xml:space="preserve">В течение </w:t>
            </w:r>
            <w:r>
              <w:rPr>
                <w:rFonts w:ascii="GHEA Grapalat" w:hAnsi="GHEA Grapalat" w:cs="Calibri"/>
                <w:color w:val="000000"/>
                <w:sz w:val="18"/>
                <w:szCs w:val="18"/>
              </w:rPr>
              <w:t>45</w:t>
            </w:r>
            <w:r w:rsidRPr="00E32136">
              <w:rPr>
                <w:rFonts w:ascii="GHEA Grapalat" w:hAnsi="GHEA Grapalat" w:cs="Calibri"/>
                <w:color w:val="000000"/>
                <w:sz w:val="18"/>
                <w:szCs w:val="18"/>
              </w:rPr>
              <w:t xml:space="preserve">-ти календарных дней со дня вступления </w:t>
            </w:r>
            <w:r w:rsidRPr="00E32136">
              <w:rPr>
                <w:rFonts w:ascii="GHEA Grapalat" w:hAnsi="GHEA Grapalat" w:cs="Calibri"/>
                <w:color w:val="000000"/>
                <w:sz w:val="18"/>
                <w:szCs w:val="18"/>
              </w:rPr>
              <w:lastRenderedPageBreak/>
              <w:t>в силу заключаемого между сторонами договора.</w:t>
            </w:r>
          </w:p>
        </w:tc>
      </w:tr>
      <w:tr w:rsidR="00FE052A" w:rsidRPr="0095762B" w14:paraId="7F6B5768" w14:textId="77777777" w:rsidTr="00FE052A">
        <w:trPr>
          <w:trHeight w:val="70"/>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0FCA81" w14:textId="0289B235" w:rsidR="00FE052A" w:rsidRPr="00FE052A" w:rsidRDefault="00FE052A" w:rsidP="00FE052A">
            <w:pPr>
              <w:jc w:val="center"/>
              <w:rPr>
                <w:rFonts w:ascii="GHEA Grapalat" w:hAnsi="GHEA Grapalat" w:cs="Calibri"/>
                <w:color w:val="000000"/>
                <w:sz w:val="18"/>
                <w:szCs w:val="18"/>
              </w:rPr>
            </w:pPr>
            <w:r w:rsidRPr="00FE052A">
              <w:rPr>
                <w:rFonts w:ascii="GHEA Grapalat" w:hAnsi="GHEA Grapalat"/>
                <w:color w:val="000000"/>
                <w:sz w:val="18"/>
                <w:szCs w:val="18"/>
              </w:rPr>
              <w:lastRenderedPageBreak/>
              <w:t>8</w:t>
            </w:r>
          </w:p>
        </w:tc>
        <w:tc>
          <w:tcPr>
            <w:tcW w:w="1683" w:type="dxa"/>
            <w:tcBorders>
              <w:top w:val="single" w:sz="4" w:space="0" w:color="auto"/>
              <w:left w:val="nil"/>
              <w:bottom w:val="single" w:sz="4" w:space="0" w:color="auto"/>
              <w:right w:val="single" w:sz="4" w:space="0" w:color="auto"/>
            </w:tcBorders>
            <w:shd w:val="clear" w:color="auto" w:fill="auto"/>
            <w:vAlign w:val="center"/>
          </w:tcPr>
          <w:p w14:paraId="11D8AAEE" w14:textId="297E1392" w:rsidR="00FE052A" w:rsidRPr="00FE052A" w:rsidRDefault="000B5F5E" w:rsidP="00FE052A">
            <w:pPr>
              <w:jc w:val="center"/>
              <w:rPr>
                <w:rFonts w:ascii="GHEA Grapalat" w:hAnsi="GHEA Grapalat" w:cs="Calibri"/>
                <w:color w:val="000000"/>
                <w:sz w:val="18"/>
                <w:szCs w:val="18"/>
              </w:rPr>
            </w:pPr>
            <w:r w:rsidRPr="000B5F5E">
              <w:rPr>
                <w:rFonts w:ascii="GHEA Grapalat" w:hAnsi="GHEA Grapalat" w:cs="Calibri"/>
                <w:color w:val="000000"/>
                <w:sz w:val="18"/>
                <w:szCs w:val="18"/>
              </w:rPr>
              <w:t>33141142</w:t>
            </w:r>
          </w:p>
        </w:tc>
        <w:tc>
          <w:tcPr>
            <w:tcW w:w="2412" w:type="dxa"/>
            <w:tcBorders>
              <w:top w:val="single" w:sz="4" w:space="0" w:color="auto"/>
              <w:left w:val="nil"/>
              <w:bottom w:val="single" w:sz="4" w:space="0" w:color="auto"/>
              <w:right w:val="single" w:sz="4" w:space="0" w:color="auto"/>
            </w:tcBorders>
            <w:shd w:val="clear" w:color="auto" w:fill="auto"/>
            <w:vAlign w:val="center"/>
          </w:tcPr>
          <w:p w14:paraId="40222DE0" w14:textId="7603A611" w:rsidR="00FE052A" w:rsidRPr="00FE052A" w:rsidRDefault="00FE052A" w:rsidP="00FE052A">
            <w:pPr>
              <w:rPr>
                <w:rFonts w:ascii="GHEA Grapalat" w:hAnsi="GHEA Grapalat" w:cs="Calibri"/>
                <w:color w:val="000000"/>
                <w:sz w:val="18"/>
                <w:szCs w:val="18"/>
              </w:rPr>
            </w:pPr>
            <w:r w:rsidRPr="00FE052A">
              <w:rPr>
                <w:rFonts w:ascii="GHEA Grapalat" w:hAnsi="GHEA Grapalat"/>
                <w:color w:val="000000"/>
                <w:sz w:val="18"/>
                <w:szCs w:val="18"/>
              </w:rPr>
              <w:t>Шприц, 3 мл</w:t>
            </w:r>
          </w:p>
        </w:tc>
        <w:tc>
          <w:tcPr>
            <w:tcW w:w="2419" w:type="dxa"/>
            <w:tcBorders>
              <w:top w:val="single" w:sz="4" w:space="0" w:color="auto"/>
              <w:left w:val="nil"/>
              <w:bottom w:val="single" w:sz="4" w:space="0" w:color="auto"/>
              <w:right w:val="single" w:sz="4" w:space="0" w:color="auto"/>
            </w:tcBorders>
            <w:shd w:val="clear" w:color="auto" w:fill="auto"/>
            <w:vAlign w:val="center"/>
          </w:tcPr>
          <w:p w14:paraId="7A46B3CD" w14:textId="6081899C" w:rsidR="00FE052A" w:rsidRPr="00FE052A" w:rsidRDefault="00FE052A" w:rsidP="00FE052A">
            <w:pPr>
              <w:ind w:left="-108" w:right="-57"/>
              <w:rPr>
                <w:rFonts w:ascii="GHEA Grapalat" w:hAnsi="GHEA Grapalat" w:cs="Calibri"/>
                <w:color w:val="000000"/>
                <w:sz w:val="18"/>
                <w:szCs w:val="18"/>
              </w:rPr>
            </w:pPr>
            <w:r w:rsidRPr="00FE052A">
              <w:rPr>
                <w:rFonts w:ascii="GHEA Grapalat" w:hAnsi="GHEA Grapalat"/>
                <w:sz w:val="18"/>
                <w:szCs w:val="18"/>
              </w:rPr>
              <w:t>Шприц 3 мл трехкомпонентный, с иглой. Изготовлен из прозрачного термопластичного поливинилхлорида. Иметь сертификат качества (сертификат, выданный на партию производителем). Наличие не менее 70% срока годности на момент поставки. Партия должна быть полностью однородной (по сроку годности, производителю и упаковке). Упаковка индивидуальная, в коробках по 50 - 100 штук.</w:t>
            </w:r>
          </w:p>
        </w:tc>
        <w:tc>
          <w:tcPr>
            <w:tcW w:w="1431" w:type="dxa"/>
            <w:tcBorders>
              <w:top w:val="single" w:sz="4" w:space="0" w:color="auto"/>
              <w:left w:val="nil"/>
              <w:bottom w:val="single" w:sz="4" w:space="0" w:color="auto"/>
              <w:right w:val="single" w:sz="4" w:space="0" w:color="auto"/>
            </w:tcBorders>
            <w:shd w:val="clear" w:color="auto" w:fill="auto"/>
            <w:vAlign w:val="center"/>
          </w:tcPr>
          <w:p w14:paraId="056CBFFB" w14:textId="25DDCDBF" w:rsidR="00FE052A" w:rsidRPr="00FE052A" w:rsidRDefault="00FE052A" w:rsidP="00FE052A">
            <w:pPr>
              <w:rPr>
                <w:rFonts w:ascii="GHEA Grapalat" w:hAnsi="GHEA Grapalat" w:cs="Calibri"/>
                <w:color w:val="000000"/>
                <w:sz w:val="18"/>
                <w:szCs w:val="18"/>
              </w:rPr>
            </w:pPr>
          </w:p>
        </w:tc>
        <w:tc>
          <w:tcPr>
            <w:tcW w:w="1078" w:type="dxa"/>
            <w:tcBorders>
              <w:top w:val="single" w:sz="4" w:space="0" w:color="auto"/>
              <w:left w:val="nil"/>
              <w:bottom w:val="single" w:sz="4" w:space="0" w:color="auto"/>
              <w:right w:val="single" w:sz="4" w:space="0" w:color="auto"/>
            </w:tcBorders>
            <w:shd w:val="clear" w:color="auto" w:fill="auto"/>
            <w:vAlign w:val="center"/>
          </w:tcPr>
          <w:p w14:paraId="380DA114" w14:textId="112B6204" w:rsidR="00FE052A" w:rsidRPr="00FE052A" w:rsidRDefault="00FE052A" w:rsidP="00FE052A">
            <w:pPr>
              <w:jc w:val="center"/>
              <w:rPr>
                <w:rFonts w:ascii="GHEA Grapalat" w:hAnsi="GHEA Grapalat" w:cs="Calibri"/>
                <w:color w:val="000000"/>
                <w:sz w:val="18"/>
                <w:szCs w:val="18"/>
              </w:rPr>
            </w:pPr>
            <w:r w:rsidRPr="00FE052A">
              <w:rPr>
                <w:rFonts w:ascii="GHEA Grapalat" w:hAnsi="GHEA Grapalat" w:cs="GHEA Grapalat"/>
                <w:sz w:val="18"/>
                <w:szCs w:val="18"/>
              </w:rPr>
              <w:t>шт.</w:t>
            </w:r>
          </w:p>
        </w:tc>
        <w:tc>
          <w:tcPr>
            <w:tcW w:w="1142" w:type="dxa"/>
            <w:tcBorders>
              <w:top w:val="single" w:sz="4" w:space="0" w:color="auto"/>
              <w:left w:val="nil"/>
              <w:bottom w:val="single" w:sz="4" w:space="0" w:color="auto"/>
              <w:right w:val="single" w:sz="4" w:space="0" w:color="auto"/>
            </w:tcBorders>
            <w:shd w:val="clear" w:color="auto" w:fill="auto"/>
            <w:noWrap/>
            <w:vAlign w:val="center"/>
          </w:tcPr>
          <w:p w14:paraId="7DE94C23" w14:textId="77777777" w:rsidR="00FE052A" w:rsidRPr="00FE052A" w:rsidRDefault="00FE052A" w:rsidP="00FE052A">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7A1ACCAD" w14:textId="77777777" w:rsidR="00FE052A" w:rsidRPr="00FE052A" w:rsidRDefault="00FE052A" w:rsidP="00FE052A">
            <w:pPr>
              <w:jc w:val="center"/>
              <w:rPr>
                <w:rFonts w:ascii="GHEA Grapalat" w:hAnsi="GHEA Grapalat" w:cs="Calibri"/>
                <w:color w:val="000000"/>
                <w:sz w:val="18"/>
                <w:szCs w:val="18"/>
              </w:rPr>
            </w:pPr>
          </w:p>
        </w:tc>
        <w:tc>
          <w:tcPr>
            <w:tcW w:w="843" w:type="dxa"/>
            <w:tcBorders>
              <w:top w:val="single" w:sz="4" w:space="0" w:color="auto"/>
              <w:left w:val="nil"/>
              <w:bottom w:val="single" w:sz="4" w:space="0" w:color="auto"/>
              <w:right w:val="single" w:sz="4" w:space="0" w:color="auto"/>
            </w:tcBorders>
            <w:shd w:val="clear" w:color="auto" w:fill="auto"/>
            <w:noWrap/>
            <w:vAlign w:val="center"/>
          </w:tcPr>
          <w:p w14:paraId="712B13B0" w14:textId="341BA945" w:rsidR="00FE052A" w:rsidRPr="00FE052A" w:rsidRDefault="00FE052A" w:rsidP="00FE052A">
            <w:pPr>
              <w:jc w:val="center"/>
              <w:rPr>
                <w:rFonts w:ascii="GHEA Grapalat" w:hAnsi="GHEA Grapalat" w:cs="Calibri"/>
                <w:color w:val="000000"/>
                <w:sz w:val="18"/>
                <w:szCs w:val="18"/>
              </w:rPr>
            </w:pPr>
            <w:r w:rsidRPr="00FE052A">
              <w:rPr>
                <w:rFonts w:ascii="GHEA Grapalat" w:hAnsi="GHEA Grapalat"/>
                <w:color w:val="000000" w:themeColor="text1"/>
                <w:sz w:val="18"/>
                <w:szCs w:val="18"/>
                <w:lang w:val="hy-AM"/>
              </w:rPr>
              <w:t>1000</w:t>
            </w:r>
          </w:p>
        </w:tc>
        <w:tc>
          <w:tcPr>
            <w:tcW w:w="1183" w:type="dxa"/>
            <w:tcBorders>
              <w:top w:val="single" w:sz="4" w:space="0" w:color="auto"/>
              <w:left w:val="nil"/>
              <w:bottom w:val="single" w:sz="4" w:space="0" w:color="auto"/>
              <w:right w:val="single" w:sz="4" w:space="0" w:color="auto"/>
            </w:tcBorders>
            <w:shd w:val="clear" w:color="auto" w:fill="auto"/>
            <w:vAlign w:val="center"/>
          </w:tcPr>
          <w:p w14:paraId="1C9F371C" w14:textId="21164F3D" w:rsidR="00FE052A" w:rsidRPr="00E32136" w:rsidRDefault="00FE052A" w:rsidP="00FE052A">
            <w:pPr>
              <w:jc w:val="center"/>
              <w:rPr>
                <w:rFonts w:ascii="GHEA Grapalat" w:hAnsi="GHEA Grapalat" w:cs="Calibri"/>
                <w:color w:val="000000"/>
                <w:sz w:val="18"/>
                <w:szCs w:val="18"/>
              </w:rPr>
            </w:pPr>
            <w:r w:rsidRPr="00E32136">
              <w:rPr>
                <w:rFonts w:ascii="GHEA Grapalat" w:hAnsi="GHEA Grapalat" w:cs="Calibri"/>
                <w:color w:val="000000"/>
                <w:sz w:val="18"/>
                <w:szCs w:val="18"/>
              </w:rPr>
              <w:t>г. Ереван, ул. Давида Маляна, 37</w:t>
            </w:r>
          </w:p>
        </w:tc>
        <w:tc>
          <w:tcPr>
            <w:tcW w:w="1793" w:type="dxa"/>
            <w:tcBorders>
              <w:top w:val="single" w:sz="4" w:space="0" w:color="auto"/>
              <w:left w:val="nil"/>
              <w:bottom w:val="single" w:sz="4" w:space="0" w:color="auto"/>
              <w:right w:val="single" w:sz="4" w:space="0" w:color="auto"/>
            </w:tcBorders>
            <w:shd w:val="clear" w:color="auto" w:fill="auto"/>
            <w:vAlign w:val="center"/>
          </w:tcPr>
          <w:p w14:paraId="2311DD81" w14:textId="6FEA9D37" w:rsidR="00FE052A" w:rsidRPr="00E32136" w:rsidRDefault="00FE052A" w:rsidP="00FE052A">
            <w:pPr>
              <w:jc w:val="center"/>
              <w:rPr>
                <w:rFonts w:ascii="GHEA Grapalat" w:hAnsi="GHEA Grapalat" w:cs="Calibri"/>
                <w:color w:val="000000"/>
                <w:sz w:val="18"/>
                <w:szCs w:val="18"/>
              </w:rPr>
            </w:pPr>
            <w:r w:rsidRPr="00E32136">
              <w:rPr>
                <w:rFonts w:ascii="GHEA Grapalat" w:hAnsi="GHEA Grapalat" w:cs="Calibri"/>
                <w:color w:val="000000"/>
                <w:sz w:val="18"/>
                <w:szCs w:val="18"/>
              </w:rPr>
              <w:t xml:space="preserve">В течение </w:t>
            </w:r>
            <w:r>
              <w:rPr>
                <w:rFonts w:ascii="GHEA Grapalat" w:hAnsi="GHEA Grapalat" w:cs="Calibri"/>
                <w:color w:val="000000"/>
                <w:sz w:val="18"/>
                <w:szCs w:val="18"/>
              </w:rPr>
              <w:t>45</w:t>
            </w:r>
            <w:r w:rsidRPr="00E32136">
              <w:rPr>
                <w:rFonts w:ascii="GHEA Grapalat" w:hAnsi="GHEA Grapalat" w:cs="Calibri"/>
                <w:color w:val="000000"/>
                <w:sz w:val="18"/>
                <w:szCs w:val="18"/>
              </w:rPr>
              <w:t>-ти календарных дней со дня вступления в силу заключаемого между сторонами договора.</w:t>
            </w:r>
          </w:p>
        </w:tc>
      </w:tr>
      <w:tr w:rsidR="00FE052A" w:rsidRPr="0095762B" w14:paraId="606B22D3" w14:textId="77777777" w:rsidTr="00FE052A">
        <w:trPr>
          <w:trHeight w:val="70"/>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D3A117" w14:textId="77864F40" w:rsidR="00FE052A" w:rsidRPr="00FE052A" w:rsidRDefault="00FE052A" w:rsidP="00FE052A">
            <w:pPr>
              <w:jc w:val="center"/>
              <w:rPr>
                <w:rFonts w:ascii="GHEA Grapalat" w:hAnsi="GHEA Grapalat" w:cs="Calibri"/>
                <w:color w:val="000000"/>
                <w:sz w:val="18"/>
                <w:szCs w:val="18"/>
              </w:rPr>
            </w:pPr>
            <w:r w:rsidRPr="00FE052A">
              <w:rPr>
                <w:rFonts w:ascii="GHEA Grapalat" w:hAnsi="GHEA Grapalat"/>
                <w:color w:val="000000"/>
                <w:sz w:val="18"/>
                <w:szCs w:val="18"/>
              </w:rPr>
              <w:t>9</w:t>
            </w:r>
          </w:p>
        </w:tc>
        <w:tc>
          <w:tcPr>
            <w:tcW w:w="1683" w:type="dxa"/>
            <w:tcBorders>
              <w:top w:val="single" w:sz="4" w:space="0" w:color="auto"/>
              <w:left w:val="nil"/>
              <w:bottom w:val="single" w:sz="4" w:space="0" w:color="auto"/>
              <w:right w:val="single" w:sz="4" w:space="0" w:color="auto"/>
            </w:tcBorders>
            <w:shd w:val="clear" w:color="auto" w:fill="auto"/>
            <w:vAlign w:val="center"/>
          </w:tcPr>
          <w:p w14:paraId="76D7D3FB" w14:textId="5DFD5061" w:rsidR="00FE052A" w:rsidRPr="00FE052A" w:rsidRDefault="000B5F5E" w:rsidP="00FE052A">
            <w:pPr>
              <w:jc w:val="center"/>
              <w:rPr>
                <w:rFonts w:ascii="GHEA Grapalat" w:hAnsi="GHEA Grapalat" w:cs="Calibri"/>
                <w:color w:val="000000"/>
                <w:sz w:val="18"/>
                <w:szCs w:val="18"/>
              </w:rPr>
            </w:pPr>
            <w:r w:rsidRPr="000B5F5E">
              <w:rPr>
                <w:rFonts w:ascii="GHEA Grapalat" w:hAnsi="GHEA Grapalat" w:cs="Calibri"/>
                <w:color w:val="000000"/>
                <w:sz w:val="18"/>
                <w:szCs w:val="18"/>
              </w:rPr>
              <w:t>38431700</w:t>
            </w:r>
          </w:p>
        </w:tc>
        <w:tc>
          <w:tcPr>
            <w:tcW w:w="2412" w:type="dxa"/>
            <w:tcBorders>
              <w:top w:val="single" w:sz="4" w:space="0" w:color="auto"/>
              <w:left w:val="nil"/>
              <w:bottom w:val="single" w:sz="4" w:space="0" w:color="auto"/>
              <w:right w:val="single" w:sz="4" w:space="0" w:color="auto"/>
            </w:tcBorders>
            <w:shd w:val="clear" w:color="auto" w:fill="auto"/>
            <w:vAlign w:val="center"/>
          </w:tcPr>
          <w:p w14:paraId="50EC4236" w14:textId="0506D2BD" w:rsidR="00FE052A" w:rsidRPr="00FE052A" w:rsidRDefault="00FE052A" w:rsidP="00FE052A">
            <w:pPr>
              <w:rPr>
                <w:rFonts w:ascii="GHEA Grapalat" w:hAnsi="GHEA Grapalat" w:cs="Calibri"/>
                <w:color w:val="000000"/>
                <w:sz w:val="18"/>
                <w:szCs w:val="18"/>
              </w:rPr>
            </w:pPr>
            <w:r w:rsidRPr="00FE052A">
              <w:rPr>
                <w:rFonts w:ascii="GHEA Grapalat" w:hAnsi="GHEA Grapalat"/>
                <w:color w:val="000000"/>
                <w:sz w:val="18"/>
                <w:szCs w:val="18"/>
              </w:rPr>
              <w:t>96 луночный микропланшеы с плоским дном. (Immulon B)</w:t>
            </w:r>
          </w:p>
        </w:tc>
        <w:tc>
          <w:tcPr>
            <w:tcW w:w="2419" w:type="dxa"/>
            <w:tcBorders>
              <w:top w:val="single" w:sz="4" w:space="0" w:color="auto"/>
              <w:left w:val="nil"/>
              <w:bottom w:val="single" w:sz="4" w:space="0" w:color="auto"/>
              <w:right w:val="single" w:sz="4" w:space="0" w:color="auto"/>
            </w:tcBorders>
            <w:shd w:val="clear" w:color="auto" w:fill="auto"/>
            <w:vAlign w:val="center"/>
          </w:tcPr>
          <w:p w14:paraId="12B4FF8A" w14:textId="2726AFAE" w:rsidR="00FE052A" w:rsidRPr="00FE052A" w:rsidRDefault="00FE052A" w:rsidP="00FE052A">
            <w:pPr>
              <w:ind w:left="-108" w:right="-57"/>
              <w:rPr>
                <w:rFonts w:ascii="GHEA Grapalat" w:hAnsi="GHEA Grapalat" w:cs="Calibri"/>
                <w:color w:val="000000"/>
                <w:sz w:val="18"/>
                <w:szCs w:val="18"/>
              </w:rPr>
            </w:pPr>
            <w:r w:rsidRPr="00FE052A">
              <w:rPr>
                <w:rFonts w:ascii="GHEA Grapalat" w:hAnsi="GHEA Grapalat" w:cs="Calibri"/>
                <w:sz w:val="18"/>
                <w:szCs w:val="18"/>
              </w:rPr>
              <w:t>96-луночный микропланшет</w:t>
            </w:r>
            <w:r w:rsidRPr="00FE052A">
              <w:rPr>
                <w:rFonts w:ascii="GHEA Grapalat" w:hAnsi="GHEA Grapalat" w:cs="Calibri"/>
                <w:sz w:val="18"/>
                <w:szCs w:val="18"/>
                <w:lang w:val="hy-AM"/>
              </w:rPr>
              <w:t xml:space="preserve"> </w:t>
            </w:r>
            <w:r w:rsidRPr="00FE052A">
              <w:rPr>
                <w:rFonts w:ascii="GHEA Grapalat" w:hAnsi="GHEA Grapalat" w:cs="Calibri"/>
                <w:color w:val="000000" w:themeColor="text1"/>
                <w:sz w:val="18"/>
                <w:szCs w:val="18"/>
              </w:rPr>
              <w:t>(</w:t>
            </w:r>
            <w:proofErr w:type="spellStart"/>
            <w:r w:rsidRPr="00FE052A">
              <w:rPr>
                <w:rFonts w:ascii="GHEA Grapalat" w:hAnsi="GHEA Grapalat" w:cs="Calibri"/>
                <w:color w:val="000000" w:themeColor="text1"/>
                <w:sz w:val="18"/>
                <w:szCs w:val="18"/>
                <w:lang w:val="en-GB"/>
              </w:rPr>
              <w:t>Immulon</w:t>
            </w:r>
            <w:proofErr w:type="spellEnd"/>
            <w:r w:rsidRPr="00FE052A">
              <w:rPr>
                <w:rFonts w:ascii="GHEA Grapalat" w:hAnsi="GHEA Grapalat" w:cs="Calibri"/>
                <w:color w:val="000000" w:themeColor="text1"/>
                <w:sz w:val="18"/>
                <w:szCs w:val="18"/>
              </w:rPr>
              <w:t xml:space="preserve"> </w:t>
            </w:r>
            <w:r w:rsidRPr="00FE052A">
              <w:rPr>
                <w:rFonts w:ascii="GHEA Grapalat" w:hAnsi="GHEA Grapalat" w:cs="Calibri"/>
                <w:color w:val="000000" w:themeColor="text1"/>
                <w:sz w:val="18"/>
                <w:szCs w:val="18"/>
                <w:lang w:val="en-GB"/>
              </w:rPr>
              <w:t>B</w:t>
            </w:r>
            <w:r w:rsidRPr="00FE052A">
              <w:rPr>
                <w:rFonts w:ascii="GHEA Grapalat" w:hAnsi="GHEA Grapalat" w:cs="Calibri"/>
                <w:color w:val="000000" w:themeColor="text1"/>
                <w:sz w:val="18"/>
                <w:szCs w:val="18"/>
              </w:rPr>
              <w:t>)</w:t>
            </w:r>
            <w:r w:rsidRPr="00FE052A">
              <w:rPr>
                <w:rFonts w:ascii="GHEA Grapalat" w:hAnsi="GHEA Grapalat" w:cs="Calibri"/>
                <w:sz w:val="18"/>
                <w:szCs w:val="18"/>
              </w:rPr>
              <w:t xml:space="preserve"> с плоским дном.Прозрачный, нестерильный, полистироловый 96-луночный микропланшет для ИФА с плоским дном и высокой способностью связывать белки. с поверхностью ям. Используется для цветных иммунологических реакций. Объем лунки 330 мкл. Упаковка 50 микропланшет в упаковке. Упаковка и этикетки фабричные. Иммет </w:t>
            </w:r>
            <w:r w:rsidRPr="00FE052A">
              <w:rPr>
                <w:rFonts w:ascii="GHEA Grapalat" w:hAnsi="GHEA Grapalat" w:cs="Calibri"/>
                <w:sz w:val="18"/>
                <w:szCs w:val="18"/>
              </w:rPr>
              <w:lastRenderedPageBreak/>
              <w:t>международный сертификат качества.2/3 срока годности на моммент доставки товара</w:t>
            </w:r>
          </w:p>
        </w:tc>
        <w:tc>
          <w:tcPr>
            <w:tcW w:w="1431" w:type="dxa"/>
            <w:tcBorders>
              <w:top w:val="single" w:sz="4" w:space="0" w:color="auto"/>
              <w:left w:val="nil"/>
              <w:bottom w:val="single" w:sz="4" w:space="0" w:color="auto"/>
              <w:right w:val="single" w:sz="4" w:space="0" w:color="auto"/>
            </w:tcBorders>
            <w:shd w:val="clear" w:color="auto" w:fill="auto"/>
            <w:vAlign w:val="center"/>
          </w:tcPr>
          <w:p w14:paraId="44BC1684" w14:textId="492AD8C0" w:rsidR="00FE052A" w:rsidRPr="00FE052A" w:rsidRDefault="00FE052A" w:rsidP="00FE052A">
            <w:pPr>
              <w:rPr>
                <w:rFonts w:ascii="GHEA Grapalat" w:hAnsi="GHEA Grapalat" w:cs="Calibri"/>
                <w:color w:val="000000"/>
                <w:sz w:val="18"/>
                <w:szCs w:val="18"/>
              </w:rPr>
            </w:pPr>
          </w:p>
        </w:tc>
        <w:tc>
          <w:tcPr>
            <w:tcW w:w="1078" w:type="dxa"/>
            <w:tcBorders>
              <w:top w:val="single" w:sz="4" w:space="0" w:color="auto"/>
              <w:left w:val="nil"/>
              <w:bottom w:val="single" w:sz="4" w:space="0" w:color="auto"/>
              <w:right w:val="single" w:sz="4" w:space="0" w:color="auto"/>
            </w:tcBorders>
            <w:shd w:val="clear" w:color="auto" w:fill="auto"/>
            <w:vAlign w:val="center"/>
          </w:tcPr>
          <w:p w14:paraId="7EB8A76E" w14:textId="485BDE50" w:rsidR="00FE052A" w:rsidRPr="00FE052A" w:rsidRDefault="00FE052A" w:rsidP="00FE052A">
            <w:pPr>
              <w:jc w:val="center"/>
              <w:rPr>
                <w:rFonts w:ascii="GHEA Grapalat" w:hAnsi="GHEA Grapalat" w:cs="Calibri"/>
                <w:color w:val="000000"/>
                <w:sz w:val="18"/>
                <w:szCs w:val="18"/>
              </w:rPr>
            </w:pPr>
            <w:r w:rsidRPr="00FE052A">
              <w:rPr>
                <w:rFonts w:ascii="GHEA Grapalat" w:hAnsi="GHEA Grapalat" w:cs="GHEA Grapalat"/>
                <w:sz w:val="18"/>
                <w:szCs w:val="18"/>
              </w:rPr>
              <w:t>уп</w:t>
            </w:r>
          </w:p>
        </w:tc>
        <w:tc>
          <w:tcPr>
            <w:tcW w:w="1142" w:type="dxa"/>
            <w:tcBorders>
              <w:top w:val="single" w:sz="4" w:space="0" w:color="auto"/>
              <w:left w:val="nil"/>
              <w:bottom w:val="single" w:sz="4" w:space="0" w:color="auto"/>
              <w:right w:val="single" w:sz="4" w:space="0" w:color="auto"/>
            </w:tcBorders>
            <w:shd w:val="clear" w:color="auto" w:fill="auto"/>
            <w:noWrap/>
            <w:vAlign w:val="center"/>
          </w:tcPr>
          <w:p w14:paraId="0CFC333B" w14:textId="77777777" w:rsidR="00FE052A" w:rsidRPr="00FE052A" w:rsidRDefault="00FE052A" w:rsidP="00FE052A">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4246131C" w14:textId="77777777" w:rsidR="00FE052A" w:rsidRPr="00FE052A" w:rsidRDefault="00FE052A" w:rsidP="00FE052A">
            <w:pPr>
              <w:jc w:val="center"/>
              <w:rPr>
                <w:rFonts w:ascii="GHEA Grapalat" w:hAnsi="GHEA Grapalat" w:cs="Calibri"/>
                <w:color w:val="000000"/>
                <w:sz w:val="18"/>
                <w:szCs w:val="18"/>
              </w:rPr>
            </w:pPr>
          </w:p>
        </w:tc>
        <w:tc>
          <w:tcPr>
            <w:tcW w:w="843" w:type="dxa"/>
            <w:tcBorders>
              <w:top w:val="single" w:sz="4" w:space="0" w:color="auto"/>
              <w:left w:val="nil"/>
              <w:bottom w:val="single" w:sz="4" w:space="0" w:color="auto"/>
              <w:right w:val="single" w:sz="4" w:space="0" w:color="auto"/>
            </w:tcBorders>
            <w:shd w:val="clear" w:color="auto" w:fill="auto"/>
            <w:noWrap/>
            <w:vAlign w:val="center"/>
          </w:tcPr>
          <w:p w14:paraId="1557E740" w14:textId="24398606" w:rsidR="00FE052A" w:rsidRPr="00FE052A" w:rsidRDefault="00FE052A" w:rsidP="00FE052A">
            <w:pPr>
              <w:jc w:val="center"/>
              <w:rPr>
                <w:rFonts w:ascii="GHEA Grapalat" w:hAnsi="GHEA Grapalat" w:cs="Calibri"/>
                <w:color w:val="000000"/>
                <w:sz w:val="18"/>
                <w:szCs w:val="18"/>
              </w:rPr>
            </w:pPr>
            <w:r w:rsidRPr="00FE052A">
              <w:rPr>
                <w:rFonts w:ascii="GHEA Grapalat" w:hAnsi="GHEA Grapalat" w:cs="Calibri"/>
                <w:bCs/>
                <w:sz w:val="18"/>
                <w:szCs w:val="18"/>
              </w:rPr>
              <w:t>2.00</w:t>
            </w:r>
          </w:p>
        </w:tc>
        <w:tc>
          <w:tcPr>
            <w:tcW w:w="1183" w:type="dxa"/>
            <w:tcBorders>
              <w:top w:val="single" w:sz="4" w:space="0" w:color="auto"/>
              <w:left w:val="nil"/>
              <w:bottom w:val="single" w:sz="4" w:space="0" w:color="auto"/>
              <w:right w:val="single" w:sz="4" w:space="0" w:color="auto"/>
            </w:tcBorders>
            <w:shd w:val="clear" w:color="auto" w:fill="auto"/>
            <w:vAlign w:val="center"/>
          </w:tcPr>
          <w:p w14:paraId="684F4010" w14:textId="169E40D1" w:rsidR="00FE052A" w:rsidRPr="00E32136" w:rsidRDefault="00FE052A" w:rsidP="00FE052A">
            <w:pPr>
              <w:jc w:val="center"/>
              <w:rPr>
                <w:rFonts w:ascii="GHEA Grapalat" w:hAnsi="GHEA Grapalat" w:cs="Calibri"/>
                <w:color w:val="000000"/>
                <w:sz w:val="18"/>
                <w:szCs w:val="18"/>
              </w:rPr>
            </w:pPr>
            <w:r w:rsidRPr="00E32136">
              <w:rPr>
                <w:rFonts w:ascii="GHEA Grapalat" w:hAnsi="GHEA Grapalat" w:cs="Calibri"/>
                <w:color w:val="000000"/>
                <w:sz w:val="18"/>
                <w:szCs w:val="18"/>
              </w:rPr>
              <w:t>г. Ереван, ул. Давида Маляна, 37</w:t>
            </w:r>
          </w:p>
        </w:tc>
        <w:tc>
          <w:tcPr>
            <w:tcW w:w="1793" w:type="dxa"/>
            <w:tcBorders>
              <w:top w:val="single" w:sz="4" w:space="0" w:color="auto"/>
              <w:left w:val="nil"/>
              <w:bottom w:val="single" w:sz="4" w:space="0" w:color="auto"/>
              <w:right w:val="single" w:sz="4" w:space="0" w:color="auto"/>
            </w:tcBorders>
            <w:shd w:val="clear" w:color="auto" w:fill="auto"/>
            <w:vAlign w:val="center"/>
          </w:tcPr>
          <w:p w14:paraId="4359A065" w14:textId="502952E3" w:rsidR="00FE052A" w:rsidRPr="00E32136" w:rsidRDefault="00FE052A" w:rsidP="00FE052A">
            <w:pPr>
              <w:jc w:val="center"/>
              <w:rPr>
                <w:rFonts w:ascii="GHEA Grapalat" w:hAnsi="GHEA Grapalat" w:cs="Calibri"/>
                <w:color w:val="000000"/>
                <w:sz w:val="18"/>
                <w:szCs w:val="18"/>
              </w:rPr>
            </w:pPr>
            <w:r w:rsidRPr="00E32136">
              <w:rPr>
                <w:rFonts w:ascii="GHEA Grapalat" w:hAnsi="GHEA Grapalat" w:cs="Calibri"/>
                <w:color w:val="000000"/>
                <w:sz w:val="18"/>
                <w:szCs w:val="18"/>
              </w:rPr>
              <w:t xml:space="preserve">В течение </w:t>
            </w:r>
            <w:r>
              <w:rPr>
                <w:rFonts w:ascii="GHEA Grapalat" w:hAnsi="GHEA Grapalat" w:cs="Calibri"/>
                <w:color w:val="000000"/>
                <w:sz w:val="18"/>
                <w:szCs w:val="18"/>
              </w:rPr>
              <w:t>45</w:t>
            </w:r>
            <w:r w:rsidRPr="00E32136">
              <w:rPr>
                <w:rFonts w:ascii="GHEA Grapalat" w:hAnsi="GHEA Grapalat" w:cs="Calibri"/>
                <w:color w:val="000000"/>
                <w:sz w:val="18"/>
                <w:szCs w:val="18"/>
              </w:rPr>
              <w:t>-ти календарных дней со дня вступления в силу заключаемого между сторонами договора.</w:t>
            </w:r>
          </w:p>
        </w:tc>
      </w:tr>
      <w:tr w:rsidR="000B5F5E" w:rsidRPr="0095762B" w14:paraId="52F0514F" w14:textId="77777777" w:rsidTr="00FE052A">
        <w:trPr>
          <w:trHeight w:val="70"/>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BDDA55" w14:textId="769B4CB3" w:rsidR="000B5F5E" w:rsidRPr="00FE052A" w:rsidRDefault="000B5F5E" w:rsidP="000B5F5E">
            <w:pPr>
              <w:jc w:val="center"/>
              <w:rPr>
                <w:rFonts w:ascii="GHEA Grapalat" w:hAnsi="GHEA Grapalat" w:cs="Calibri"/>
                <w:color w:val="000000"/>
                <w:sz w:val="18"/>
                <w:szCs w:val="18"/>
              </w:rPr>
            </w:pPr>
            <w:r w:rsidRPr="00FE052A">
              <w:rPr>
                <w:rFonts w:ascii="GHEA Grapalat" w:hAnsi="GHEA Grapalat"/>
                <w:color w:val="000000"/>
                <w:sz w:val="18"/>
                <w:szCs w:val="18"/>
              </w:rPr>
              <w:t>10</w:t>
            </w:r>
          </w:p>
        </w:tc>
        <w:tc>
          <w:tcPr>
            <w:tcW w:w="1683" w:type="dxa"/>
            <w:tcBorders>
              <w:top w:val="single" w:sz="4" w:space="0" w:color="auto"/>
              <w:left w:val="nil"/>
              <w:bottom w:val="single" w:sz="4" w:space="0" w:color="auto"/>
              <w:right w:val="single" w:sz="4" w:space="0" w:color="auto"/>
            </w:tcBorders>
            <w:shd w:val="clear" w:color="auto" w:fill="auto"/>
            <w:vAlign w:val="center"/>
          </w:tcPr>
          <w:p w14:paraId="046DE798" w14:textId="1AADAD30" w:rsidR="000B5F5E" w:rsidRPr="00FE052A" w:rsidRDefault="000B5F5E" w:rsidP="000B5F5E">
            <w:pPr>
              <w:jc w:val="center"/>
              <w:rPr>
                <w:rFonts w:ascii="GHEA Grapalat" w:hAnsi="GHEA Grapalat" w:cs="Calibri"/>
                <w:color w:val="000000"/>
                <w:sz w:val="18"/>
                <w:szCs w:val="18"/>
              </w:rPr>
            </w:pPr>
            <w:r>
              <w:rPr>
                <w:rFonts w:ascii="GHEA Grapalat" w:hAnsi="GHEA Grapalat" w:cs="Calibri"/>
                <w:sz w:val="20"/>
                <w:szCs w:val="20"/>
              </w:rPr>
              <w:t>24311460/1</w:t>
            </w:r>
          </w:p>
        </w:tc>
        <w:tc>
          <w:tcPr>
            <w:tcW w:w="2412" w:type="dxa"/>
            <w:tcBorders>
              <w:top w:val="single" w:sz="4" w:space="0" w:color="auto"/>
              <w:left w:val="nil"/>
              <w:bottom w:val="single" w:sz="4" w:space="0" w:color="auto"/>
              <w:right w:val="single" w:sz="4" w:space="0" w:color="auto"/>
            </w:tcBorders>
            <w:shd w:val="clear" w:color="auto" w:fill="auto"/>
            <w:vAlign w:val="center"/>
          </w:tcPr>
          <w:p w14:paraId="075A5750" w14:textId="71CF5A2C" w:rsidR="000B5F5E" w:rsidRPr="00FE052A" w:rsidRDefault="000B5F5E" w:rsidP="000B5F5E">
            <w:pPr>
              <w:rPr>
                <w:rFonts w:ascii="GHEA Grapalat" w:hAnsi="GHEA Grapalat" w:cs="Calibri"/>
                <w:color w:val="000000"/>
                <w:sz w:val="18"/>
                <w:szCs w:val="18"/>
              </w:rPr>
            </w:pPr>
            <w:r w:rsidRPr="00FE052A">
              <w:rPr>
                <w:rFonts w:ascii="GHEA Grapalat" w:hAnsi="GHEA Grapalat"/>
                <w:color w:val="000000"/>
                <w:sz w:val="18"/>
                <w:szCs w:val="18"/>
              </w:rPr>
              <w:t>NaHCO3 гидрокарбонат натрия (Sigma-Aldrich)</w:t>
            </w:r>
          </w:p>
        </w:tc>
        <w:tc>
          <w:tcPr>
            <w:tcW w:w="2419" w:type="dxa"/>
            <w:tcBorders>
              <w:top w:val="single" w:sz="4" w:space="0" w:color="auto"/>
              <w:left w:val="nil"/>
              <w:bottom w:val="single" w:sz="4" w:space="0" w:color="auto"/>
              <w:right w:val="single" w:sz="4" w:space="0" w:color="auto"/>
            </w:tcBorders>
            <w:shd w:val="clear" w:color="auto" w:fill="auto"/>
            <w:vAlign w:val="center"/>
          </w:tcPr>
          <w:p w14:paraId="2FD4482B" w14:textId="4BA49C57" w:rsidR="000B5F5E" w:rsidRPr="00FE052A" w:rsidRDefault="000B5F5E" w:rsidP="000B5F5E">
            <w:pPr>
              <w:ind w:left="-108" w:right="-57"/>
              <w:rPr>
                <w:rFonts w:ascii="GHEA Grapalat" w:hAnsi="GHEA Grapalat" w:cs="Calibri"/>
                <w:color w:val="000000"/>
                <w:sz w:val="18"/>
                <w:szCs w:val="18"/>
              </w:rPr>
            </w:pPr>
            <w:r w:rsidRPr="00FE052A">
              <w:rPr>
                <w:rFonts w:ascii="GHEA Grapalat" w:hAnsi="GHEA Grapalat" w:cs="Calibri"/>
                <w:sz w:val="18"/>
                <w:szCs w:val="18"/>
              </w:rPr>
              <w:t>Натрий двууглекислый, ХЧ. Содержание основного вещества: 99,8%. Упаковка 500 г. Упаковка и этикетки фабричные. Иммет международный сертификат качества.2/3 срока годности на моммент доставки товара</w:t>
            </w:r>
          </w:p>
        </w:tc>
        <w:tc>
          <w:tcPr>
            <w:tcW w:w="1431" w:type="dxa"/>
            <w:tcBorders>
              <w:top w:val="single" w:sz="4" w:space="0" w:color="auto"/>
              <w:left w:val="nil"/>
              <w:bottom w:val="single" w:sz="4" w:space="0" w:color="auto"/>
              <w:right w:val="single" w:sz="4" w:space="0" w:color="auto"/>
            </w:tcBorders>
            <w:shd w:val="clear" w:color="auto" w:fill="auto"/>
            <w:vAlign w:val="center"/>
          </w:tcPr>
          <w:p w14:paraId="7DE1649F" w14:textId="0BCA18B7" w:rsidR="000B5F5E" w:rsidRPr="00FE052A" w:rsidRDefault="000B5F5E" w:rsidP="000B5F5E">
            <w:pPr>
              <w:rPr>
                <w:rFonts w:ascii="GHEA Grapalat" w:hAnsi="GHEA Grapalat" w:cs="Calibri"/>
                <w:color w:val="000000"/>
                <w:sz w:val="18"/>
                <w:szCs w:val="18"/>
              </w:rPr>
            </w:pPr>
          </w:p>
        </w:tc>
        <w:tc>
          <w:tcPr>
            <w:tcW w:w="1078" w:type="dxa"/>
            <w:tcBorders>
              <w:top w:val="single" w:sz="4" w:space="0" w:color="auto"/>
              <w:left w:val="nil"/>
              <w:bottom w:val="single" w:sz="4" w:space="0" w:color="auto"/>
              <w:right w:val="single" w:sz="4" w:space="0" w:color="auto"/>
            </w:tcBorders>
            <w:shd w:val="clear" w:color="auto" w:fill="auto"/>
            <w:vAlign w:val="center"/>
          </w:tcPr>
          <w:p w14:paraId="4ADE2125" w14:textId="076C7902" w:rsidR="000B5F5E" w:rsidRPr="00FE052A" w:rsidRDefault="000B5F5E" w:rsidP="000B5F5E">
            <w:pPr>
              <w:jc w:val="center"/>
              <w:rPr>
                <w:rFonts w:ascii="GHEA Grapalat" w:hAnsi="GHEA Grapalat" w:cs="Calibri"/>
                <w:color w:val="000000"/>
                <w:sz w:val="18"/>
                <w:szCs w:val="18"/>
              </w:rPr>
            </w:pPr>
            <w:r w:rsidRPr="00FE052A">
              <w:rPr>
                <w:rFonts w:ascii="GHEA Grapalat" w:hAnsi="GHEA Grapalat" w:cs="GHEA Grapalat"/>
                <w:sz w:val="18"/>
                <w:szCs w:val="18"/>
              </w:rPr>
              <w:t>гр</w:t>
            </w:r>
          </w:p>
        </w:tc>
        <w:tc>
          <w:tcPr>
            <w:tcW w:w="1142" w:type="dxa"/>
            <w:tcBorders>
              <w:top w:val="single" w:sz="4" w:space="0" w:color="auto"/>
              <w:left w:val="nil"/>
              <w:bottom w:val="single" w:sz="4" w:space="0" w:color="auto"/>
              <w:right w:val="single" w:sz="4" w:space="0" w:color="auto"/>
            </w:tcBorders>
            <w:shd w:val="clear" w:color="auto" w:fill="auto"/>
            <w:noWrap/>
            <w:vAlign w:val="center"/>
          </w:tcPr>
          <w:p w14:paraId="46AA6C2C" w14:textId="77777777" w:rsidR="000B5F5E" w:rsidRPr="00FE052A" w:rsidRDefault="000B5F5E" w:rsidP="000B5F5E">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1304A4C3" w14:textId="77777777" w:rsidR="000B5F5E" w:rsidRPr="00FE052A" w:rsidRDefault="000B5F5E" w:rsidP="000B5F5E">
            <w:pPr>
              <w:jc w:val="center"/>
              <w:rPr>
                <w:rFonts w:ascii="GHEA Grapalat" w:hAnsi="GHEA Grapalat" w:cs="Calibri"/>
                <w:color w:val="000000"/>
                <w:sz w:val="18"/>
                <w:szCs w:val="18"/>
              </w:rPr>
            </w:pPr>
          </w:p>
        </w:tc>
        <w:tc>
          <w:tcPr>
            <w:tcW w:w="843" w:type="dxa"/>
            <w:tcBorders>
              <w:top w:val="single" w:sz="4" w:space="0" w:color="auto"/>
              <w:left w:val="nil"/>
              <w:bottom w:val="single" w:sz="4" w:space="0" w:color="auto"/>
              <w:right w:val="single" w:sz="4" w:space="0" w:color="auto"/>
            </w:tcBorders>
            <w:shd w:val="clear" w:color="auto" w:fill="auto"/>
            <w:noWrap/>
            <w:vAlign w:val="center"/>
          </w:tcPr>
          <w:p w14:paraId="343178F9" w14:textId="4DD7525F" w:rsidR="000B5F5E" w:rsidRPr="00FE052A" w:rsidRDefault="000B5F5E" w:rsidP="000B5F5E">
            <w:pPr>
              <w:jc w:val="center"/>
              <w:rPr>
                <w:rFonts w:ascii="GHEA Grapalat" w:hAnsi="GHEA Grapalat" w:cs="Calibri"/>
                <w:color w:val="000000"/>
                <w:sz w:val="18"/>
                <w:szCs w:val="18"/>
              </w:rPr>
            </w:pPr>
            <w:r w:rsidRPr="00FE052A">
              <w:rPr>
                <w:rFonts w:ascii="GHEA Grapalat" w:hAnsi="GHEA Grapalat" w:cs="Calibri"/>
                <w:bCs/>
                <w:sz w:val="18"/>
                <w:szCs w:val="18"/>
              </w:rPr>
              <w:t>500</w:t>
            </w:r>
          </w:p>
        </w:tc>
        <w:tc>
          <w:tcPr>
            <w:tcW w:w="1183" w:type="dxa"/>
            <w:tcBorders>
              <w:top w:val="single" w:sz="4" w:space="0" w:color="auto"/>
              <w:left w:val="nil"/>
              <w:bottom w:val="single" w:sz="4" w:space="0" w:color="auto"/>
              <w:right w:val="single" w:sz="4" w:space="0" w:color="auto"/>
            </w:tcBorders>
            <w:shd w:val="clear" w:color="auto" w:fill="auto"/>
            <w:vAlign w:val="center"/>
          </w:tcPr>
          <w:p w14:paraId="68FAC1C5" w14:textId="5C5DBACF" w:rsidR="000B5F5E" w:rsidRPr="00E32136" w:rsidRDefault="000B5F5E" w:rsidP="000B5F5E">
            <w:pPr>
              <w:jc w:val="center"/>
              <w:rPr>
                <w:rFonts w:ascii="GHEA Grapalat" w:hAnsi="GHEA Grapalat" w:cs="Calibri"/>
                <w:color w:val="000000"/>
                <w:sz w:val="18"/>
                <w:szCs w:val="18"/>
              </w:rPr>
            </w:pPr>
            <w:r w:rsidRPr="00E32136">
              <w:rPr>
                <w:rFonts w:ascii="GHEA Grapalat" w:hAnsi="GHEA Grapalat" w:cs="Calibri"/>
                <w:color w:val="000000"/>
                <w:sz w:val="18"/>
                <w:szCs w:val="18"/>
              </w:rPr>
              <w:t>г. Ереван, ул. Давида Маляна, 37</w:t>
            </w:r>
          </w:p>
        </w:tc>
        <w:tc>
          <w:tcPr>
            <w:tcW w:w="1793" w:type="dxa"/>
            <w:tcBorders>
              <w:top w:val="single" w:sz="4" w:space="0" w:color="auto"/>
              <w:left w:val="nil"/>
              <w:bottom w:val="single" w:sz="4" w:space="0" w:color="auto"/>
              <w:right w:val="single" w:sz="4" w:space="0" w:color="auto"/>
            </w:tcBorders>
            <w:shd w:val="clear" w:color="auto" w:fill="auto"/>
            <w:vAlign w:val="center"/>
          </w:tcPr>
          <w:p w14:paraId="76E8902F" w14:textId="12D48A11" w:rsidR="000B5F5E" w:rsidRPr="00E32136" w:rsidRDefault="000B5F5E" w:rsidP="000B5F5E">
            <w:pPr>
              <w:jc w:val="center"/>
              <w:rPr>
                <w:rFonts w:ascii="GHEA Grapalat" w:hAnsi="GHEA Grapalat" w:cs="Calibri"/>
                <w:color w:val="000000"/>
                <w:sz w:val="18"/>
                <w:szCs w:val="18"/>
              </w:rPr>
            </w:pPr>
            <w:r w:rsidRPr="00E32136">
              <w:rPr>
                <w:rFonts w:ascii="GHEA Grapalat" w:hAnsi="GHEA Grapalat" w:cs="Calibri"/>
                <w:color w:val="000000"/>
                <w:sz w:val="18"/>
                <w:szCs w:val="18"/>
              </w:rPr>
              <w:t xml:space="preserve">В течение </w:t>
            </w:r>
            <w:r>
              <w:rPr>
                <w:rFonts w:ascii="GHEA Grapalat" w:hAnsi="GHEA Grapalat" w:cs="Calibri"/>
                <w:color w:val="000000"/>
                <w:sz w:val="18"/>
                <w:szCs w:val="18"/>
              </w:rPr>
              <w:t>45</w:t>
            </w:r>
            <w:r w:rsidRPr="00E32136">
              <w:rPr>
                <w:rFonts w:ascii="GHEA Grapalat" w:hAnsi="GHEA Grapalat" w:cs="Calibri"/>
                <w:color w:val="000000"/>
                <w:sz w:val="18"/>
                <w:szCs w:val="18"/>
              </w:rPr>
              <w:t>-ти календарных дней со дня вступления в силу заключаемого между сторонами договора.</w:t>
            </w:r>
          </w:p>
        </w:tc>
      </w:tr>
      <w:tr w:rsidR="000B5F5E" w:rsidRPr="00FE052A" w14:paraId="09798DEE" w14:textId="77777777" w:rsidTr="00FE052A">
        <w:trPr>
          <w:trHeight w:val="70"/>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972BE9" w14:textId="3EDA68F0" w:rsidR="000B5F5E" w:rsidRPr="00FE052A" w:rsidRDefault="000B5F5E" w:rsidP="000B5F5E">
            <w:pPr>
              <w:jc w:val="center"/>
              <w:rPr>
                <w:rFonts w:ascii="GHEA Grapalat" w:hAnsi="GHEA Grapalat" w:cs="Calibri"/>
                <w:color w:val="000000"/>
                <w:sz w:val="18"/>
                <w:szCs w:val="18"/>
              </w:rPr>
            </w:pPr>
            <w:r w:rsidRPr="00FE052A">
              <w:rPr>
                <w:rFonts w:ascii="GHEA Grapalat" w:hAnsi="GHEA Grapalat"/>
                <w:color w:val="000000"/>
                <w:sz w:val="18"/>
                <w:szCs w:val="18"/>
              </w:rPr>
              <w:t>11</w:t>
            </w:r>
          </w:p>
        </w:tc>
        <w:tc>
          <w:tcPr>
            <w:tcW w:w="1683" w:type="dxa"/>
            <w:tcBorders>
              <w:top w:val="single" w:sz="4" w:space="0" w:color="auto"/>
              <w:left w:val="nil"/>
              <w:bottom w:val="single" w:sz="4" w:space="0" w:color="auto"/>
              <w:right w:val="single" w:sz="4" w:space="0" w:color="auto"/>
            </w:tcBorders>
            <w:shd w:val="clear" w:color="auto" w:fill="auto"/>
            <w:vAlign w:val="center"/>
          </w:tcPr>
          <w:p w14:paraId="577C546C" w14:textId="13D9BCDE" w:rsidR="000B5F5E" w:rsidRPr="00FE052A" w:rsidRDefault="000B5F5E" w:rsidP="000B5F5E">
            <w:pPr>
              <w:jc w:val="center"/>
              <w:rPr>
                <w:rFonts w:ascii="GHEA Grapalat" w:hAnsi="GHEA Grapalat" w:cs="Calibri"/>
                <w:color w:val="000000"/>
                <w:sz w:val="18"/>
                <w:szCs w:val="18"/>
              </w:rPr>
            </w:pPr>
            <w:r>
              <w:rPr>
                <w:rFonts w:ascii="GHEA Grapalat" w:hAnsi="GHEA Grapalat" w:cs="Calibri"/>
                <w:sz w:val="20"/>
                <w:szCs w:val="20"/>
              </w:rPr>
              <w:t>24311127/1</w:t>
            </w:r>
          </w:p>
        </w:tc>
        <w:tc>
          <w:tcPr>
            <w:tcW w:w="2412" w:type="dxa"/>
            <w:tcBorders>
              <w:top w:val="single" w:sz="4" w:space="0" w:color="auto"/>
              <w:left w:val="nil"/>
              <w:bottom w:val="single" w:sz="4" w:space="0" w:color="auto"/>
              <w:right w:val="single" w:sz="4" w:space="0" w:color="auto"/>
            </w:tcBorders>
            <w:shd w:val="clear" w:color="auto" w:fill="auto"/>
            <w:vAlign w:val="center"/>
          </w:tcPr>
          <w:p w14:paraId="57BF97B6" w14:textId="3AC34F0F" w:rsidR="000B5F5E" w:rsidRPr="00FE052A" w:rsidRDefault="000B5F5E" w:rsidP="000B5F5E">
            <w:pPr>
              <w:rPr>
                <w:rFonts w:ascii="GHEA Grapalat" w:hAnsi="GHEA Grapalat" w:cs="Calibri"/>
                <w:color w:val="000000"/>
                <w:sz w:val="18"/>
                <w:szCs w:val="18"/>
                <w:lang w:val="en-US"/>
              </w:rPr>
            </w:pPr>
            <w:r w:rsidRPr="00FE052A">
              <w:rPr>
                <w:rFonts w:ascii="GHEA Grapalat" w:hAnsi="GHEA Grapalat"/>
                <w:color w:val="000000"/>
                <w:sz w:val="18"/>
                <w:szCs w:val="18"/>
                <w:lang w:val="en-US"/>
              </w:rPr>
              <w:t xml:space="preserve">Na2CO3 </w:t>
            </w:r>
            <w:r w:rsidRPr="00FE052A">
              <w:rPr>
                <w:rFonts w:ascii="GHEA Grapalat" w:hAnsi="GHEA Grapalat"/>
                <w:color w:val="000000"/>
                <w:sz w:val="18"/>
                <w:szCs w:val="18"/>
              </w:rPr>
              <w:t>карбонат</w:t>
            </w:r>
            <w:r w:rsidRPr="00FE052A">
              <w:rPr>
                <w:rFonts w:ascii="GHEA Grapalat" w:hAnsi="GHEA Grapalat"/>
                <w:color w:val="000000"/>
                <w:sz w:val="18"/>
                <w:szCs w:val="18"/>
                <w:lang w:val="en-US"/>
              </w:rPr>
              <w:t xml:space="preserve"> </w:t>
            </w:r>
            <w:r w:rsidRPr="00FE052A">
              <w:rPr>
                <w:rFonts w:ascii="GHEA Grapalat" w:hAnsi="GHEA Grapalat"/>
                <w:color w:val="000000"/>
                <w:sz w:val="18"/>
                <w:szCs w:val="18"/>
              </w:rPr>
              <w:t>натрия</w:t>
            </w:r>
            <w:r w:rsidRPr="00FE052A">
              <w:rPr>
                <w:rFonts w:ascii="GHEA Grapalat" w:hAnsi="GHEA Grapalat"/>
                <w:color w:val="000000"/>
                <w:sz w:val="18"/>
                <w:szCs w:val="18"/>
                <w:lang w:val="en-US"/>
              </w:rPr>
              <w:t xml:space="preserve"> (Sigma-Aldrich)</w:t>
            </w:r>
          </w:p>
        </w:tc>
        <w:tc>
          <w:tcPr>
            <w:tcW w:w="2419" w:type="dxa"/>
            <w:tcBorders>
              <w:top w:val="single" w:sz="4" w:space="0" w:color="auto"/>
              <w:left w:val="nil"/>
              <w:bottom w:val="single" w:sz="4" w:space="0" w:color="auto"/>
              <w:right w:val="single" w:sz="4" w:space="0" w:color="auto"/>
            </w:tcBorders>
            <w:shd w:val="clear" w:color="auto" w:fill="auto"/>
            <w:vAlign w:val="center"/>
          </w:tcPr>
          <w:p w14:paraId="6C2C1135" w14:textId="739267A9" w:rsidR="000B5F5E" w:rsidRPr="00FE052A" w:rsidRDefault="000B5F5E" w:rsidP="000B5F5E">
            <w:pPr>
              <w:ind w:left="-108" w:right="-57"/>
              <w:rPr>
                <w:rFonts w:ascii="GHEA Grapalat" w:hAnsi="GHEA Grapalat" w:cs="Calibri"/>
                <w:color w:val="000000"/>
                <w:sz w:val="18"/>
                <w:szCs w:val="18"/>
              </w:rPr>
            </w:pPr>
            <w:r w:rsidRPr="00FE052A">
              <w:rPr>
                <w:rFonts w:ascii="GHEA Grapalat" w:hAnsi="GHEA Grapalat" w:cs="Calibri"/>
                <w:sz w:val="18"/>
                <w:szCs w:val="18"/>
              </w:rPr>
              <w:t>Натрий углекислый (карбонат натрия, кальцинированная сода), ХЧ. Содержание основного вещества: 99,8%. Упаковка 500 г. Упаковка и этикетки фабричные. Иммет международный сертификат качества.2/3 срока годности на моммент доставки товара</w:t>
            </w:r>
          </w:p>
        </w:tc>
        <w:tc>
          <w:tcPr>
            <w:tcW w:w="1431" w:type="dxa"/>
            <w:tcBorders>
              <w:top w:val="single" w:sz="4" w:space="0" w:color="auto"/>
              <w:left w:val="nil"/>
              <w:bottom w:val="single" w:sz="4" w:space="0" w:color="auto"/>
              <w:right w:val="single" w:sz="4" w:space="0" w:color="auto"/>
            </w:tcBorders>
            <w:shd w:val="clear" w:color="auto" w:fill="auto"/>
            <w:vAlign w:val="center"/>
          </w:tcPr>
          <w:p w14:paraId="719D1443" w14:textId="6322EB96" w:rsidR="000B5F5E" w:rsidRPr="00FE052A" w:rsidRDefault="000B5F5E" w:rsidP="000B5F5E">
            <w:pPr>
              <w:rPr>
                <w:rFonts w:ascii="GHEA Grapalat" w:hAnsi="GHEA Grapalat" w:cs="Calibri"/>
                <w:color w:val="000000"/>
                <w:sz w:val="18"/>
                <w:szCs w:val="18"/>
              </w:rPr>
            </w:pPr>
          </w:p>
        </w:tc>
        <w:tc>
          <w:tcPr>
            <w:tcW w:w="1078" w:type="dxa"/>
            <w:tcBorders>
              <w:top w:val="single" w:sz="4" w:space="0" w:color="auto"/>
              <w:left w:val="nil"/>
              <w:bottom w:val="single" w:sz="4" w:space="0" w:color="auto"/>
              <w:right w:val="single" w:sz="4" w:space="0" w:color="auto"/>
            </w:tcBorders>
            <w:shd w:val="clear" w:color="auto" w:fill="auto"/>
            <w:vAlign w:val="center"/>
          </w:tcPr>
          <w:p w14:paraId="321F51D7" w14:textId="676B0250" w:rsidR="000B5F5E" w:rsidRPr="00FE052A" w:rsidRDefault="000B5F5E" w:rsidP="000B5F5E">
            <w:pPr>
              <w:jc w:val="center"/>
              <w:rPr>
                <w:rFonts w:ascii="GHEA Grapalat" w:hAnsi="GHEA Grapalat" w:cs="Calibri"/>
                <w:color w:val="000000"/>
                <w:sz w:val="18"/>
                <w:szCs w:val="18"/>
                <w:lang w:val="en-US"/>
              </w:rPr>
            </w:pPr>
            <w:r w:rsidRPr="00FE052A">
              <w:rPr>
                <w:rFonts w:ascii="GHEA Grapalat" w:hAnsi="GHEA Grapalat" w:cs="GHEA Grapalat"/>
                <w:sz w:val="18"/>
                <w:szCs w:val="18"/>
              </w:rPr>
              <w:t>гр</w:t>
            </w:r>
          </w:p>
        </w:tc>
        <w:tc>
          <w:tcPr>
            <w:tcW w:w="1142" w:type="dxa"/>
            <w:tcBorders>
              <w:top w:val="single" w:sz="4" w:space="0" w:color="auto"/>
              <w:left w:val="nil"/>
              <w:bottom w:val="single" w:sz="4" w:space="0" w:color="auto"/>
              <w:right w:val="single" w:sz="4" w:space="0" w:color="auto"/>
            </w:tcBorders>
            <w:shd w:val="clear" w:color="auto" w:fill="auto"/>
            <w:noWrap/>
            <w:vAlign w:val="center"/>
          </w:tcPr>
          <w:p w14:paraId="7693768D" w14:textId="77777777" w:rsidR="000B5F5E" w:rsidRPr="00FE052A" w:rsidRDefault="000B5F5E" w:rsidP="000B5F5E">
            <w:pPr>
              <w:jc w:val="center"/>
              <w:rPr>
                <w:rFonts w:ascii="GHEA Grapalat" w:hAnsi="GHEA Grapalat" w:cs="Calibri"/>
                <w:color w:val="000000"/>
                <w:sz w:val="18"/>
                <w:szCs w:val="18"/>
                <w:lang w:val="en-US"/>
              </w:rPr>
            </w:pP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1237EA13" w14:textId="77777777" w:rsidR="000B5F5E" w:rsidRPr="00FE052A" w:rsidRDefault="000B5F5E" w:rsidP="000B5F5E">
            <w:pPr>
              <w:jc w:val="center"/>
              <w:rPr>
                <w:rFonts w:ascii="GHEA Grapalat" w:hAnsi="GHEA Grapalat" w:cs="Calibri"/>
                <w:color w:val="000000"/>
                <w:sz w:val="18"/>
                <w:szCs w:val="18"/>
                <w:lang w:val="en-US"/>
              </w:rPr>
            </w:pPr>
          </w:p>
        </w:tc>
        <w:tc>
          <w:tcPr>
            <w:tcW w:w="843" w:type="dxa"/>
            <w:tcBorders>
              <w:top w:val="single" w:sz="4" w:space="0" w:color="auto"/>
              <w:left w:val="nil"/>
              <w:bottom w:val="single" w:sz="4" w:space="0" w:color="auto"/>
              <w:right w:val="single" w:sz="4" w:space="0" w:color="auto"/>
            </w:tcBorders>
            <w:shd w:val="clear" w:color="auto" w:fill="auto"/>
            <w:noWrap/>
            <w:vAlign w:val="center"/>
          </w:tcPr>
          <w:p w14:paraId="061B8F48" w14:textId="587FD735" w:rsidR="000B5F5E" w:rsidRPr="00FE052A" w:rsidRDefault="000B5F5E" w:rsidP="000B5F5E">
            <w:pPr>
              <w:jc w:val="center"/>
              <w:rPr>
                <w:rFonts w:ascii="GHEA Grapalat" w:hAnsi="GHEA Grapalat" w:cs="Calibri"/>
                <w:color w:val="000000"/>
                <w:sz w:val="18"/>
                <w:szCs w:val="18"/>
                <w:lang w:val="en-US"/>
              </w:rPr>
            </w:pPr>
            <w:r w:rsidRPr="00FE052A">
              <w:rPr>
                <w:rFonts w:ascii="GHEA Grapalat" w:hAnsi="GHEA Grapalat" w:cs="Calibri"/>
                <w:bCs/>
                <w:sz w:val="18"/>
                <w:szCs w:val="18"/>
              </w:rPr>
              <w:t>500</w:t>
            </w:r>
          </w:p>
        </w:tc>
        <w:tc>
          <w:tcPr>
            <w:tcW w:w="1183" w:type="dxa"/>
            <w:tcBorders>
              <w:top w:val="single" w:sz="4" w:space="0" w:color="auto"/>
              <w:left w:val="nil"/>
              <w:bottom w:val="single" w:sz="4" w:space="0" w:color="auto"/>
              <w:right w:val="single" w:sz="4" w:space="0" w:color="auto"/>
            </w:tcBorders>
            <w:shd w:val="clear" w:color="auto" w:fill="auto"/>
            <w:vAlign w:val="center"/>
          </w:tcPr>
          <w:p w14:paraId="6A546F5B" w14:textId="7EC1731B" w:rsidR="000B5F5E" w:rsidRPr="00FE052A" w:rsidRDefault="000B5F5E" w:rsidP="000B5F5E">
            <w:pPr>
              <w:jc w:val="center"/>
              <w:rPr>
                <w:rFonts w:ascii="GHEA Grapalat" w:hAnsi="GHEA Grapalat" w:cs="Calibri"/>
                <w:color w:val="000000"/>
                <w:sz w:val="18"/>
                <w:szCs w:val="18"/>
              </w:rPr>
            </w:pPr>
            <w:r w:rsidRPr="00E32136">
              <w:rPr>
                <w:rFonts w:ascii="GHEA Grapalat" w:hAnsi="GHEA Grapalat" w:cs="Calibri"/>
                <w:color w:val="000000"/>
                <w:sz w:val="18"/>
                <w:szCs w:val="18"/>
              </w:rPr>
              <w:t>г. Ереван, ул. Давида Маляна, 37</w:t>
            </w:r>
          </w:p>
        </w:tc>
        <w:tc>
          <w:tcPr>
            <w:tcW w:w="1793" w:type="dxa"/>
            <w:tcBorders>
              <w:top w:val="single" w:sz="4" w:space="0" w:color="auto"/>
              <w:left w:val="nil"/>
              <w:bottom w:val="single" w:sz="4" w:space="0" w:color="auto"/>
              <w:right w:val="single" w:sz="4" w:space="0" w:color="auto"/>
            </w:tcBorders>
            <w:shd w:val="clear" w:color="auto" w:fill="auto"/>
            <w:vAlign w:val="center"/>
          </w:tcPr>
          <w:p w14:paraId="4440EAB9" w14:textId="5E69D735" w:rsidR="000B5F5E" w:rsidRPr="00FE052A" w:rsidRDefault="000B5F5E" w:rsidP="000B5F5E">
            <w:pPr>
              <w:jc w:val="center"/>
              <w:rPr>
                <w:rFonts w:ascii="GHEA Grapalat" w:hAnsi="GHEA Grapalat" w:cs="Calibri"/>
                <w:color w:val="000000"/>
                <w:sz w:val="18"/>
                <w:szCs w:val="18"/>
              </w:rPr>
            </w:pPr>
            <w:r w:rsidRPr="00E32136">
              <w:rPr>
                <w:rFonts w:ascii="GHEA Grapalat" w:hAnsi="GHEA Grapalat" w:cs="Calibri"/>
                <w:color w:val="000000"/>
                <w:sz w:val="18"/>
                <w:szCs w:val="18"/>
              </w:rPr>
              <w:t xml:space="preserve">В течение </w:t>
            </w:r>
            <w:r>
              <w:rPr>
                <w:rFonts w:ascii="GHEA Grapalat" w:hAnsi="GHEA Grapalat" w:cs="Calibri"/>
                <w:color w:val="000000"/>
                <w:sz w:val="18"/>
                <w:szCs w:val="18"/>
              </w:rPr>
              <w:t>45</w:t>
            </w:r>
            <w:r w:rsidRPr="00E32136">
              <w:rPr>
                <w:rFonts w:ascii="GHEA Grapalat" w:hAnsi="GHEA Grapalat" w:cs="Calibri"/>
                <w:color w:val="000000"/>
                <w:sz w:val="18"/>
                <w:szCs w:val="18"/>
              </w:rPr>
              <w:t>-ти календарных дней со дня вступления в силу заключаемого между сторонами договора.</w:t>
            </w:r>
          </w:p>
        </w:tc>
      </w:tr>
      <w:tr w:rsidR="00FE052A" w:rsidRPr="00FE052A" w14:paraId="6D2FD7E8" w14:textId="77777777" w:rsidTr="00FE052A">
        <w:trPr>
          <w:trHeight w:val="70"/>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32D7B2" w14:textId="5BF8870B" w:rsidR="00FE052A" w:rsidRPr="00FE052A" w:rsidRDefault="00FE052A" w:rsidP="00FE052A">
            <w:pPr>
              <w:jc w:val="center"/>
              <w:rPr>
                <w:rFonts w:ascii="GHEA Grapalat" w:hAnsi="GHEA Grapalat" w:cs="Calibri"/>
                <w:color w:val="000000"/>
                <w:sz w:val="18"/>
                <w:szCs w:val="18"/>
                <w:lang w:val="en-US"/>
              </w:rPr>
            </w:pPr>
            <w:r w:rsidRPr="00FE052A">
              <w:rPr>
                <w:rFonts w:ascii="GHEA Grapalat" w:hAnsi="GHEA Grapalat"/>
                <w:color w:val="000000"/>
                <w:sz w:val="18"/>
                <w:szCs w:val="18"/>
              </w:rPr>
              <w:t>12</w:t>
            </w:r>
          </w:p>
        </w:tc>
        <w:tc>
          <w:tcPr>
            <w:tcW w:w="1683" w:type="dxa"/>
            <w:tcBorders>
              <w:top w:val="single" w:sz="4" w:space="0" w:color="auto"/>
              <w:left w:val="nil"/>
              <w:bottom w:val="single" w:sz="4" w:space="0" w:color="auto"/>
              <w:right w:val="single" w:sz="4" w:space="0" w:color="auto"/>
            </w:tcBorders>
            <w:shd w:val="clear" w:color="auto" w:fill="auto"/>
            <w:vAlign w:val="center"/>
          </w:tcPr>
          <w:p w14:paraId="6B89B223" w14:textId="68BCA121" w:rsidR="00FE052A" w:rsidRPr="00FE052A" w:rsidRDefault="000B5F5E" w:rsidP="00FE052A">
            <w:pPr>
              <w:jc w:val="center"/>
              <w:rPr>
                <w:rFonts w:ascii="GHEA Grapalat" w:hAnsi="GHEA Grapalat" w:cs="Calibri"/>
                <w:color w:val="000000"/>
                <w:sz w:val="18"/>
                <w:szCs w:val="18"/>
                <w:lang w:val="en-US"/>
              </w:rPr>
            </w:pPr>
            <w:r w:rsidRPr="000B5F5E">
              <w:rPr>
                <w:rFonts w:ascii="GHEA Grapalat" w:hAnsi="GHEA Grapalat" w:cs="Calibri"/>
                <w:color w:val="000000"/>
                <w:sz w:val="18"/>
                <w:szCs w:val="18"/>
                <w:lang w:val="en-US"/>
              </w:rPr>
              <w:t>33691159/1</w:t>
            </w:r>
          </w:p>
        </w:tc>
        <w:tc>
          <w:tcPr>
            <w:tcW w:w="2412" w:type="dxa"/>
            <w:tcBorders>
              <w:top w:val="single" w:sz="4" w:space="0" w:color="auto"/>
              <w:left w:val="nil"/>
              <w:bottom w:val="single" w:sz="4" w:space="0" w:color="auto"/>
              <w:right w:val="single" w:sz="4" w:space="0" w:color="auto"/>
            </w:tcBorders>
            <w:shd w:val="clear" w:color="auto" w:fill="auto"/>
            <w:vAlign w:val="center"/>
          </w:tcPr>
          <w:p w14:paraId="1C83C6D4" w14:textId="71BCBCB3" w:rsidR="00FE052A" w:rsidRPr="00FE052A" w:rsidRDefault="00FE052A" w:rsidP="00FE052A">
            <w:pPr>
              <w:rPr>
                <w:rFonts w:ascii="GHEA Grapalat" w:hAnsi="GHEA Grapalat" w:cs="Calibri"/>
                <w:color w:val="000000"/>
                <w:sz w:val="18"/>
                <w:szCs w:val="18"/>
                <w:lang w:val="en-US"/>
              </w:rPr>
            </w:pPr>
            <w:r w:rsidRPr="00FE052A">
              <w:rPr>
                <w:rFonts w:ascii="GHEA Grapalat" w:hAnsi="GHEA Grapalat"/>
                <w:color w:val="000000"/>
                <w:sz w:val="18"/>
                <w:szCs w:val="18"/>
              </w:rPr>
              <w:t>Вторичные</w:t>
            </w:r>
            <w:r w:rsidRPr="00FE052A">
              <w:rPr>
                <w:rFonts w:ascii="GHEA Grapalat" w:hAnsi="GHEA Grapalat"/>
                <w:color w:val="000000"/>
                <w:sz w:val="18"/>
                <w:szCs w:val="18"/>
                <w:lang w:val="en-US"/>
              </w:rPr>
              <w:t xml:space="preserve"> </w:t>
            </w:r>
            <w:r w:rsidRPr="00FE052A">
              <w:rPr>
                <w:rFonts w:ascii="GHEA Grapalat" w:hAnsi="GHEA Grapalat"/>
                <w:color w:val="000000"/>
                <w:sz w:val="18"/>
                <w:szCs w:val="18"/>
              </w:rPr>
              <w:t>антитела</w:t>
            </w:r>
            <w:r w:rsidRPr="00FE052A">
              <w:rPr>
                <w:rFonts w:ascii="GHEA Grapalat" w:hAnsi="GHEA Grapalat"/>
                <w:color w:val="000000"/>
                <w:sz w:val="18"/>
                <w:szCs w:val="18"/>
                <w:lang w:val="en-US"/>
              </w:rPr>
              <w:t>. Anti-HAMSTER IgG (H+L)-Peroxidase antibody produced in goat, 2 mg, lyophilized powder (Sigma-Aldrich)</w:t>
            </w:r>
          </w:p>
        </w:tc>
        <w:tc>
          <w:tcPr>
            <w:tcW w:w="2419" w:type="dxa"/>
            <w:tcBorders>
              <w:top w:val="single" w:sz="4" w:space="0" w:color="auto"/>
              <w:left w:val="nil"/>
              <w:bottom w:val="single" w:sz="4" w:space="0" w:color="auto"/>
              <w:right w:val="single" w:sz="4" w:space="0" w:color="auto"/>
            </w:tcBorders>
            <w:shd w:val="clear" w:color="auto" w:fill="auto"/>
            <w:vAlign w:val="center"/>
          </w:tcPr>
          <w:p w14:paraId="066F6BE4" w14:textId="4C451C1B" w:rsidR="00FE052A" w:rsidRPr="00FE052A" w:rsidRDefault="00FE052A" w:rsidP="00FE052A">
            <w:pPr>
              <w:ind w:left="-108" w:right="-57"/>
              <w:rPr>
                <w:rFonts w:ascii="GHEA Grapalat" w:hAnsi="GHEA Grapalat" w:cs="Calibri"/>
                <w:color w:val="000000"/>
                <w:sz w:val="18"/>
                <w:szCs w:val="18"/>
              </w:rPr>
            </w:pPr>
            <w:r w:rsidRPr="00FE052A">
              <w:rPr>
                <w:rFonts w:ascii="GHEA Grapalat" w:hAnsi="GHEA Grapalat" w:cs="Calibri"/>
                <w:sz w:val="18"/>
                <w:szCs w:val="18"/>
              </w:rPr>
              <w:t>Меченные пероксидазой вторичные антитела для исследования сыворотки грызунов. Упаковка - во флаконах 2мл. Имеет международный сертификат качества. Срок годности не менее 2/3 к моменту получения товара</w:t>
            </w:r>
          </w:p>
        </w:tc>
        <w:tc>
          <w:tcPr>
            <w:tcW w:w="1431" w:type="dxa"/>
            <w:tcBorders>
              <w:top w:val="single" w:sz="4" w:space="0" w:color="auto"/>
              <w:left w:val="nil"/>
              <w:bottom w:val="single" w:sz="4" w:space="0" w:color="auto"/>
              <w:right w:val="single" w:sz="4" w:space="0" w:color="auto"/>
            </w:tcBorders>
            <w:shd w:val="clear" w:color="auto" w:fill="auto"/>
            <w:vAlign w:val="center"/>
          </w:tcPr>
          <w:p w14:paraId="7B8AB821" w14:textId="4DB4C1CB" w:rsidR="00FE052A" w:rsidRPr="00680EBC" w:rsidRDefault="00FE052A" w:rsidP="00FE052A">
            <w:pPr>
              <w:rPr>
                <w:rFonts w:ascii="GHEA Grapalat" w:hAnsi="GHEA Grapalat" w:cs="Calibri"/>
                <w:color w:val="000000"/>
                <w:sz w:val="18"/>
                <w:szCs w:val="18"/>
              </w:rPr>
            </w:pPr>
          </w:p>
        </w:tc>
        <w:tc>
          <w:tcPr>
            <w:tcW w:w="1078" w:type="dxa"/>
            <w:tcBorders>
              <w:top w:val="single" w:sz="4" w:space="0" w:color="auto"/>
              <w:left w:val="nil"/>
              <w:bottom w:val="single" w:sz="4" w:space="0" w:color="auto"/>
              <w:right w:val="single" w:sz="4" w:space="0" w:color="auto"/>
            </w:tcBorders>
            <w:shd w:val="clear" w:color="auto" w:fill="auto"/>
            <w:vAlign w:val="center"/>
          </w:tcPr>
          <w:p w14:paraId="13C6D3EF" w14:textId="0F44A6EF" w:rsidR="00FE052A" w:rsidRPr="00FE052A" w:rsidRDefault="00FE052A" w:rsidP="00FE052A">
            <w:pPr>
              <w:jc w:val="center"/>
              <w:rPr>
                <w:rFonts w:ascii="GHEA Grapalat" w:hAnsi="GHEA Grapalat" w:cs="Calibri"/>
                <w:color w:val="000000"/>
                <w:sz w:val="18"/>
                <w:szCs w:val="18"/>
                <w:lang w:val="en-US"/>
              </w:rPr>
            </w:pPr>
            <w:r w:rsidRPr="00FE052A">
              <w:rPr>
                <w:rFonts w:ascii="GHEA Grapalat" w:hAnsi="GHEA Grapalat" w:cs="GHEA Grapalat"/>
                <w:sz w:val="18"/>
                <w:szCs w:val="18"/>
              </w:rPr>
              <w:t>пробирка</w:t>
            </w:r>
          </w:p>
        </w:tc>
        <w:tc>
          <w:tcPr>
            <w:tcW w:w="1142" w:type="dxa"/>
            <w:tcBorders>
              <w:top w:val="single" w:sz="4" w:space="0" w:color="auto"/>
              <w:left w:val="nil"/>
              <w:bottom w:val="single" w:sz="4" w:space="0" w:color="auto"/>
              <w:right w:val="single" w:sz="4" w:space="0" w:color="auto"/>
            </w:tcBorders>
            <w:shd w:val="clear" w:color="auto" w:fill="auto"/>
            <w:noWrap/>
            <w:vAlign w:val="center"/>
          </w:tcPr>
          <w:p w14:paraId="4DBD3ABC" w14:textId="77777777" w:rsidR="00FE052A" w:rsidRPr="00FE052A" w:rsidRDefault="00FE052A" w:rsidP="00FE052A">
            <w:pPr>
              <w:jc w:val="center"/>
              <w:rPr>
                <w:rFonts w:ascii="GHEA Grapalat" w:hAnsi="GHEA Grapalat" w:cs="Calibri"/>
                <w:color w:val="000000"/>
                <w:sz w:val="18"/>
                <w:szCs w:val="18"/>
                <w:lang w:val="en-US"/>
              </w:rPr>
            </w:pP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6F832000" w14:textId="77777777" w:rsidR="00FE052A" w:rsidRPr="00FE052A" w:rsidRDefault="00FE052A" w:rsidP="00FE052A">
            <w:pPr>
              <w:jc w:val="center"/>
              <w:rPr>
                <w:rFonts w:ascii="GHEA Grapalat" w:hAnsi="GHEA Grapalat" w:cs="Calibri"/>
                <w:color w:val="000000"/>
                <w:sz w:val="18"/>
                <w:szCs w:val="18"/>
                <w:lang w:val="en-US"/>
              </w:rPr>
            </w:pPr>
          </w:p>
        </w:tc>
        <w:tc>
          <w:tcPr>
            <w:tcW w:w="843" w:type="dxa"/>
            <w:tcBorders>
              <w:top w:val="single" w:sz="4" w:space="0" w:color="auto"/>
              <w:left w:val="nil"/>
              <w:bottom w:val="single" w:sz="4" w:space="0" w:color="auto"/>
              <w:right w:val="single" w:sz="4" w:space="0" w:color="auto"/>
            </w:tcBorders>
            <w:shd w:val="clear" w:color="auto" w:fill="auto"/>
            <w:noWrap/>
            <w:vAlign w:val="center"/>
          </w:tcPr>
          <w:p w14:paraId="146F9ACF" w14:textId="3B6FFE25" w:rsidR="00FE052A" w:rsidRPr="00FE052A" w:rsidRDefault="00FE052A" w:rsidP="00FE052A">
            <w:pPr>
              <w:jc w:val="center"/>
              <w:rPr>
                <w:rFonts w:ascii="GHEA Grapalat" w:hAnsi="GHEA Grapalat" w:cs="Calibri"/>
                <w:color w:val="000000"/>
                <w:sz w:val="18"/>
                <w:szCs w:val="18"/>
                <w:lang w:val="en-US"/>
              </w:rPr>
            </w:pPr>
            <w:r w:rsidRPr="00FE052A">
              <w:rPr>
                <w:rFonts w:ascii="GHEA Grapalat" w:hAnsi="GHEA Grapalat" w:cs="GHEA Grapalat"/>
                <w:sz w:val="18"/>
                <w:szCs w:val="18"/>
              </w:rPr>
              <w:t>2</w:t>
            </w:r>
          </w:p>
        </w:tc>
        <w:tc>
          <w:tcPr>
            <w:tcW w:w="1183" w:type="dxa"/>
            <w:tcBorders>
              <w:top w:val="single" w:sz="4" w:space="0" w:color="auto"/>
              <w:left w:val="nil"/>
              <w:bottom w:val="single" w:sz="4" w:space="0" w:color="auto"/>
              <w:right w:val="single" w:sz="4" w:space="0" w:color="auto"/>
            </w:tcBorders>
            <w:shd w:val="clear" w:color="auto" w:fill="auto"/>
            <w:vAlign w:val="center"/>
          </w:tcPr>
          <w:p w14:paraId="1892C5F4" w14:textId="1D71E499" w:rsidR="00FE052A" w:rsidRPr="00FE052A" w:rsidRDefault="00FE052A" w:rsidP="00FE052A">
            <w:pPr>
              <w:jc w:val="center"/>
              <w:rPr>
                <w:rFonts w:ascii="GHEA Grapalat" w:hAnsi="GHEA Grapalat" w:cs="Calibri"/>
                <w:color w:val="000000"/>
                <w:sz w:val="18"/>
                <w:szCs w:val="18"/>
              </w:rPr>
            </w:pPr>
            <w:r w:rsidRPr="00E32136">
              <w:rPr>
                <w:rFonts w:ascii="GHEA Grapalat" w:hAnsi="GHEA Grapalat" w:cs="Calibri"/>
                <w:color w:val="000000"/>
                <w:sz w:val="18"/>
                <w:szCs w:val="18"/>
              </w:rPr>
              <w:t>г. Ереван, ул. Давида Маляна, 37</w:t>
            </w:r>
          </w:p>
        </w:tc>
        <w:tc>
          <w:tcPr>
            <w:tcW w:w="1793" w:type="dxa"/>
            <w:tcBorders>
              <w:top w:val="single" w:sz="4" w:space="0" w:color="auto"/>
              <w:left w:val="nil"/>
              <w:bottom w:val="single" w:sz="4" w:space="0" w:color="auto"/>
              <w:right w:val="single" w:sz="4" w:space="0" w:color="auto"/>
            </w:tcBorders>
            <w:shd w:val="clear" w:color="auto" w:fill="auto"/>
            <w:vAlign w:val="center"/>
          </w:tcPr>
          <w:p w14:paraId="51C0D172" w14:textId="355B7AFA" w:rsidR="00FE052A" w:rsidRPr="00FE052A" w:rsidRDefault="00FE052A" w:rsidP="00FE052A">
            <w:pPr>
              <w:jc w:val="center"/>
              <w:rPr>
                <w:rFonts w:ascii="GHEA Grapalat" w:hAnsi="GHEA Grapalat" w:cs="Calibri"/>
                <w:color w:val="000000"/>
                <w:sz w:val="18"/>
                <w:szCs w:val="18"/>
              </w:rPr>
            </w:pPr>
            <w:r w:rsidRPr="00E32136">
              <w:rPr>
                <w:rFonts w:ascii="GHEA Grapalat" w:hAnsi="GHEA Grapalat" w:cs="Calibri"/>
                <w:color w:val="000000"/>
                <w:sz w:val="18"/>
                <w:szCs w:val="18"/>
              </w:rPr>
              <w:t xml:space="preserve">В течение </w:t>
            </w:r>
            <w:r>
              <w:rPr>
                <w:rFonts w:ascii="GHEA Grapalat" w:hAnsi="GHEA Grapalat" w:cs="Calibri"/>
                <w:color w:val="000000"/>
                <w:sz w:val="18"/>
                <w:szCs w:val="18"/>
              </w:rPr>
              <w:t>45</w:t>
            </w:r>
            <w:r w:rsidRPr="00E32136">
              <w:rPr>
                <w:rFonts w:ascii="GHEA Grapalat" w:hAnsi="GHEA Grapalat" w:cs="Calibri"/>
                <w:color w:val="000000"/>
                <w:sz w:val="18"/>
                <w:szCs w:val="18"/>
              </w:rPr>
              <w:t>-ти календарных дней со дня вступления в силу заключаемого между сторонами договора.</w:t>
            </w:r>
          </w:p>
        </w:tc>
      </w:tr>
      <w:tr w:rsidR="00FE052A" w:rsidRPr="0095762B" w14:paraId="14D8A703" w14:textId="77777777" w:rsidTr="00FE052A">
        <w:trPr>
          <w:trHeight w:val="70"/>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C9C555" w14:textId="68619240" w:rsidR="00FE052A" w:rsidRPr="00FE052A" w:rsidRDefault="00FE052A" w:rsidP="00FE052A">
            <w:pPr>
              <w:jc w:val="center"/>
              <w:rPr>
                <w:rFonts w:ascii="GHEA Grapalat" w:hAnsi="GHEA Grapalat" w:cs="Calibri"/>
                <w:color w:val="000000"/>
                <w:sz w:val="18"/>
                <w:szCs w:val="18"/>
                <w:lang w:val="en-US"/>
              </w:rPr>
            </w:pPr>
            <w:r w:rsidRPr="00FE052A">
              <w:rPr>
                <w:rFonts w:ascii="GHEA Grapalat" w:hAnsi="GHEA Grapalat"/>
                <w:color w:val="000000"/>
                <w:sz w:val="18"/>
                <w:szCs w:val="18"/>
              </w:rPr>
              <w:t>13</w:t>
            </w:r>
          </w:p>
        </w:tc>
        <w:tc>
          <w:tcPr>
            <w:tcW w:w="1683" w:type="dxa"/>
            <w:tcBorders>
              <w:top w:val="single" w:sz="4" w:space="0" w:color="auto"/>
              <w:left w:val="nil"/>
              <w:bottom w:val="single" w:sz="4" w:space="0" w:color="auto"/>
              <w:right w:val="single" w:sz="4" w:space="0" w:color="auto"/>
            </w:tcBorders>
            <w:shd w:val="clear" w:color="auto" w:fill="auto"/>
            <w:vAlign w:val="center"/>
          </w:tcPr>
          <w:p w14:paraId="02A41AD6" w14:textId="2EDCF5F3" w:rsidR="00FE052A" w:rsidRPr="00FE052A" w:rsidRDefault="000B5F5E" w:rsidP="00FE052A">
            <w:pPr>
              <w:jc w:val="center"/>
              <w:rPr>
                <w:rFonts w:ascii="GHEA Grapalat" w:hAnsi="GHEA Grapalat" w:cs="Calibri"/>
                <w:color w:val="000000"/>
                <w:sz w:val="18"/>
                <w:szCs w:val="18"/>
                <w:lang w:val="en-US"/>
              </w:rPr>
            </w:pPr>
            <w:r w:rsidRPr="000B5F5E">
              <w:rPr>
                <w:rFonts w:ascii="GHEA Grapalat" w:hAnsi="GHEA Grapalat" w:cs="Calibri"/>
                <w:color w:val="000000"/>
                <w:sz w:val="18"/>
                <w:szCs w:val="18"/>
                <w:lang w:val="en-US"/>
              </w:rPr>
              <w:t>33121270/1</w:t>
            </w:r>
          </w:p>
        </w:tc>
        <w:tc>
          <w:tcPr>
            <w:tcW w:w="2412" w:type="dxa"/>
            <w:tcBorders>
              <w:top w:val="single" w:sz="4" w:space="0" w:color="auto"/>
              <w:left w:val="nil"/>
              <w:bottom w:val="single" w:sz="4" w:space="0" w:color="auto"/>
              <w:right w:val="single" w:sz="4" w:space="0" w:color="auto"/>
            </w:tcBorders>
            <w:shd w:val="clear" w:color="auto" w:fill="auto"/>
            <w:vAlign w:val="center"/>
          </w:tcPr>
          <w:p w14:paraId="6CA625C2" w14:textId="70A01F74" w:rsidR="00FE052A" w:rsidRPr="00FE052A" w:rsidRDefault="00FE052A" w:rsidP="00FE052A">
            <w:pPr>
              <w:rPr>
                <w:rFonts w:ascii="GHEA Grapalat" w:hAnsi="GHEA Grapalat" w:cs="Calibri"/>
                <w:color w:val="000000"/>
                <w:sz w:val="18"/>
                <w:szCs w:val="18"/>
              </w:rPr>
            </w:pPr>
            <w:r w:rsidRPr="00FE052A">
              <w:rPr>
                <w:rFonts w:ascii="GHEA Grapalat" w:hAnsi="GHEA Grapalat"/>
                <w:color w:val="000000"/>
                <w:sz w:val="18"/>
                <w:szCs w:val="18"/>
              </w:rPr>
              <w:t>Твин-20</w:t>
            </w:r>
          </w:p>
        </w:tc>
        <w:tc>
          <w:tcPr>
            <w:tcW w:w="2419" w:type="dxa"/>
            <w:tcBorders>
              <w:top w:val="single" w:sz="4" w:space="0" w:color="auto"/>
              <w:left w:val="nil"/>
              <w:bottom w:val="single" w:sz="4" w:space="0" w:color="auto"/>
              <w:right w:val="single" w:sz="4" w:space="0" w:color="auto"/>
            </w:tcBorders>
            <w:shd w:val="clear" w:color="auto" w:fill="auto"/>
            <w:vAlign w:val="center"/>
          </w:tcPr>
          <w:p w14:paraId="3D036F27" w14:textId="5B755EFB" w:rsidR="00FE052A" w:rsidRPr="00FE052A" w:rsidRDefault="00FE052A" w:rsidP="00FE052A">
            <w:pPr>
              <w:ind w:left="-108" w:right="-57"/>
              <w:rPr>
                <w:rFonts w:ascii="GHEA Grapalat" w:hAnsi="GHEA Grapalat" w:cs="Calibri"/>
                <w:color w:val="000000"/>
                <w:sz w:val="18"/>
                <w:szCs w:val="18"/>
              </w:rPr>
            </w:pPr>
            <w:r w:rsidRPr="00FE052A">
              <w:rPr>
                <w:rFonts w:ascii="GHEA Grapalat" w:hAnsi="GHEA Grapalat" w:cs="Calibri"/>
                <w:sz w:val="18"/>
                <w:szCs w:val="18"/>
              </w:rPr>
              <w:t xml:space="preserve">Полисорбат -  поверхностно активное вещестство, жидкое. Растворяется в воде, этаноле, бензоле, хлороформе, не растворяется в минеральных маслах. Имеет </w:t>
            </w:r>
            <w:r w:rsidRPr="00FE052A">
              <w:rPr>
                <w:rFonts w:ascii="GHEA Grapalat" w:hAnsi="GHEA Grapalat" w:cs="Calibri"/>
                <w:sz w:val="18"/>
                <w:szCs w:val="18"/>
              </w:rPr>
              <w:lastRenderedPageBreak/>
              <w:t>международный сертификат качества. Срок годности не менее 2/3 к моменту получения товара:</w:t>
            </w:r>
          </w:p>
        </w:tc>
        <w:tc>
          <w:tcPr>
            <w:tcW w:w="1431" w:type="dxa"/>
            <w:tcBorders>
              <w:top w:val="single" w:sz="4" w:space="0" w:color="auto"/>
              <w:left w:val="nil"/>
              <w:bottom w:val="single" w:sz="4" w:space="0" w:color="auto"/>
              <w:right w:val="single" w:sz="4" w:space="0" w:color="auto"/>
            </w:tcBorders>
            <w:shd w:val="clear" w:color="auto" w:fill="auto"/>
            <w:vAlign w:val="center"/>
          </w:tcPr>
          <w:p w14:paraId="47CBF652" w14:textId="2A7B5C98" w:rsidR="00FE052A" w:rsidRPr="00FE052A" w:rsidRDefault="00FE052A" w:rsidP="00FE052A">
            <w:pPr>
              <w:rPr>
                <w:rFonts w:ascii="GHEA Grapalat" w:hAnsi="GHEA Grapalat" w:cs="Calibri"/>
                <w:color w:val="000000"/>
                <w:sz w:val="18"/>
                <w:szCs w:val="18"/>
              </w:rPr>
            </w:pPr>
          </w:p>
        </w:tc>
        <w:tc>
          <w:tcPr>
            <w:tcW w:w="1078" w:type="dxa"/>
            <w:tcBorders>
              <w:top w:val="single" w:sz="4" w:space="0" w:color="auto"/>
              <w:left w:val="nil"/>
              <w:bottom w:val="single" w:sz="4" w:space="0" w:color="auto"/>
              <w:right w:val="single" w:sz="4" w:space="0" w:color="auto"/>
            </w:tcBorders>
            <w:shd w:val="clear" w:color="auto" w:fill="auto"/>
            <w:vAlign w:val="center"/>
          </w:tcPr>
          <w:p w14:paraId="76B588BE" w14:textId="57C4D991" w:rsidR="00FE052A" w:rsidRPr="00FE052A" w:rsidRDefault="00FE052A" w:rsidP="00FE052A">
            <w:pPr>
              <w:jc w:val="center"/>
              <w:rPr>
                <w:rFonts w:ascii="GHEA Grapalat" w:hAnsi="GHEA Grapalat" w:cs="Calibri"/>
                <w:color w:val="000000"/>
                <w:sz w:val="18"/>
                <w:szCs w:val="18"/>
              </w:rPr>
            </w:pPr>
            <w:r w:rsidRPr="00FE052A">
              <w:rPr>
                <w:rFonts w:ascii="GHEA Grapalat" w:hAnsi="GHEA Grapalat" w:cs="GHEA Grapalat"/>
                <w:sz w:val="18"/>
                <w:szCs w:val="18"/>
              </w:rPr>
              <w:t>мл</w:t>
            </w:r>
          </w:p>
        </w:tc>
        <w:tc>
          <w:tcPr>
            <w:tcW w:w="1142" w:type="dxa"/>
            <w:tcBorders>
              <w:top w:val="single" w:sz="4" w:space="0" w:color="auto"/>
              <w:left w:val="nil"/>
              <w:bottom w:val="single" w:sz="4" w:space="0" w:color="auto"/>
              <w:right w:val="single" w:sz="4" w:space="0" w:color="auto"/>
            </w:tcBorders>
            <w:shd w:val="clear" w:color="auto" w:fill="auto"/>
            <w:noWrap/>
            <w:vAlign w:val="center"/>
          </w:tcPr>
          <w:p w14:paraId="2D4BE2E0" w14:textId="77777777" w:rsidR="00FE052A" w:rsidRPr="00FE052A" w:rsidRDefault="00FE052A" w:rsidP="00FE052A">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534B7CF9" w14:textId="77777777" w:rsidR="00FE052A" w:rsidRPr="00FE052A" w:rsidRDefault="00FE052A" w:rsidP="00FE052A">
            <w:pPr>
              <w:jc w:val="center"/>
              <w:rPr>
                <w:rFonts w:ascii="GHEA Grapalat" w:hAnsi="GHEA Grapalat" w:cs="Calibri"/>
                <w:color w:val="000000"/>
                <w:sz w:val="18"/>
                <w:szCs w:val="18"/>
              </w:rPr>
            </w:pPr>
          </w:p>
        </w:tc>
        <w:tc>
          <w:tcPr>
            <w:tcW w:w="843" w:type="dxa"/>
            <w:tcBorders>
              <w:top w:val="single" w:sz="4" w:space="0" w:color="auto"/>
              <w:left w:val="nil"/>
              <w:bottom w:val="single" w:sz="4" w:space="0" w:color="auto"/>
              <w:right w:val="single" w:sz="4" w:space="0" w:color="auto"/>
            </w:tcBorders>
            <w:shd w:val="clear" w:color="auto" w:fill="auto"/>
            <w:noWrap/>
            <w:vAlign w:val="center"/>
          </w:tcPr>
          <w:p w14:paraId="12062EE2" w14:textId="5275AEE0" w:rsidR="00FE052A" w:rsidRPr="00FE052A" w:rsidRDefault="00FE052A" w:rsidP="00FE052A">
            <w:pPr>
              <w:jc w:val="center"/>
              <w:rPr>
                <w:rFonts w:ascii="GHEA Grapalat" w:hAnsi="GHEA Grapalat" w:cs="Calibri"/>
                <w:color w:val="000000"/>
                <w:sz w:val="18"/>
                <w:szCs w:val="18"/>
              </w:rPr>
            </w:pPr>
            <w:r w:rsidRPr="00FE052A">
              <w:rPr>
                <w:rFonts w:ascii="GHEA Grapalat" w:hAnsi="GHEA Grapalat" w:cs="GHEA Grapalat"/>
                <w:sz w:val="18"/>
                <w:szCs w:val="18"/>
              </w:rPr>
              <w:t>500</w:t>
            </w:r>
          </w:p>
        </w:tc>
        <w:tc>
          <w:tcPr>
            <w:tcW w:w="1183" w:type="dxa"/>
            <w:tcBorders>
              <w:top w:val="single" w:sz="4" w:space="0" w:color="auto"/>
              <w:left w:val="nil"/>
              <w:bottom w:val="single" w:sz="4" w:space="0" w:color="auto"/>
              <w:right w:val="single" w:sz="4" w:space="0" w:color="auto"/>
            </w:tcBorders>
            <w:shd w:val="clear" w:color="auto" w:fill="auto"/>
            <w:vAlign w:val="center"/>
          </w:tcPr>
          <w:p w14:paraId="12414016" w14:textId="1189A7E8" w:rsidR="00FE052A" w:rsidRPr="00E32136" w:rsidRDefault="00FE052A" w:rsidP="00FE052A">
            <w:pPr>
              <w:jc w:val="center"/>
              <w:rPr>
                <w:rFonts w:ascii="GHEA Grapalat" w:hAnsi="GHEA Grapalat" w:cs="Calibri"/>
                <w:color w:val="000000"/>
                <w:sz w:val="18"/>
                <w:szCs w:val="18"/>
              </w:rPr>
            </w:pPr>
            <w:r w:rsidRPr="00E32136">
              <w:rPr>
                <w:rFonts w:ascii="GHEA Grapalat" w:hAnsi="GHEA Grapalat" w:cs="Calibri"/>
                <w:color w:val="000000"/>
                <w:sz w:val="18"/>
                <w:szCs w:val="18"/>
              </w:rPr>
              <w:t>г. Ереван, ул. Давида Маляна, 37</w:t>
            </w:r>
          </w:p>
        </w:tc>
        <w:tc>
          <w:tcPr>
            <w:tcW w:w="1793" w:type="dxa"/>
            <w:tcBorders>
              <w:top w:val="single" w:sz="4" w:space="0" w:color="auto"/>
              <w:left w:val="nil"/>
              <w:bottom w:val="single" w:sz="4" w:space="0" w:color="auto"/>
              <w:right w:val="single" w:sz="4" w:space="0" w:color="auto"/>
            </w:tcBorders>
            <w:shd w:val="clear" w:color="auto" w:fill="auto"/>
            <w:vAlign w:val="center"/>
          </w:tcPr>
          <w:p w14:paraId="6C44575E" w14:textId="68FB3603" w:rsidR="00FE052A" w:rsidRPr="00E32136" w:rsidRDefault="00FE052A" w:rsidP="00FE052A">
            <w:pPr>
              <w:jc w:val="center"/>
              <w:rPr>
                <w:rFonts w:ascii="GHEA Grapalat" w:hAnsi="GHEA Grapalat" w:cs="Calibri"/>
                <w:color w:val="000000"/>
                <w:sz w:val="18"/>
                <w:szCs w:val="18"/>
              </w:rPr>
            </w:pPr>
            <w:r w:rsidRPr="00E32136">
              <w:rPr>
                <w:rFonts w:ascii="GHEA Grapalat" w:hAnsi="GHEA Grapalat" w:cs="Calibri"/>
                <w:color w:val="000000"/>
                <w:sz w:val="18"/>
                <w:szCs w:val="18"/>
              </w:rPr>
              <w:t xml:space="preserve">В течение </w:t>
            </w:r>
            <w:r>
              <w:rPr>
                <w:rFonts w:ascii="GHEA Grapalat" w:hAnsi="GHEA Grapalat" w:cs="Calibri"/>
                <w:color w:val="000000"/>
                <w:sz w:val="18"/>
                <w:szCs w:val="18"/>
              </w:rPr>
              <w:t>45</w:t>
            </w:r>
            <w:r w:rsidRPr="00E32136">
              <w:rPr>
                <w:rFonts w:ascii="GHEA Grapalat" w:hAnsi="GHEA Grapalat" w:cs="Calibri"/>
                <w:color w:val="000000"/>
                <w:sz w:val="18"/>
                <w:szCs w:val="18"/>
              </w:rPr>
              <w:t>-ти календарных дней со дня вступления в силу заключаемого между сторонами договора.</w:t>
            </w:r>
          </w:p>
        </w:tc>
      </w:tr>
      <w:tr w:rsidR="00FE052A" w:rsidRPr="0095762B" w14:paraId="53978D9A" w14:textId="77777777" w:rsidTr="00FE052A">
        <w:trPr>
          <w:trHeight w:val="70"/>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6F7EE7" w14:textId="0234989D" w:rsidR="00FE052A" w:rsidRPr="00FE052A" w:rsidRDefault="00FE052A" w:rsidP="00FE052A">
            <w:pPr>
              <w:jc w:val="center"/>
              <w:rPr>
                <w:rFonts w:ascii="GHEA Grapalat" w:hAnsi="GHEA Grapalat" w:cs="Calibri"/>
                <w:color w:val="000000"/>
                <w:sz w:val="18"/>
                <w:szCs w:val="18"/>
              </w:rPr>
            </w:pPr>
            <w:r w:rsidRPr="00FE052A">
              <w:rPr>
                <w:rFonts w:ascii="GHEA Grapalat" w:hAnsi="GHEA Grapalat"/>
                <w:color w:val="000000"/>
                <w:sz w:val="18"/>
                <w:szCs w:val="18"/>
              </w:rPr>
              <w:t>14</w:t>
            </w:r>
          </w:p>
        </w:tc>
        <w:tc>
          <w:tcPr>
            <w:tcW w:w="1683" w:type="dxa"/>
            <w:tcBorders>
              <w:top w:val="single" w:sz="4" w:space="0" w:color="auto"/>
              <w:left w:val="nil"/>
              <w:bottom w:val="single" w:sz="4" w:space="0" w:color="auto"/>
              <w:right w:val="single" w:sz="4" w:space="0" w:color="auto"/>
            </w:tcBorders>
            <w:shd w:val="clear" w:color="auto" w:fill="auto"/>
            <w:vAlign w:val="center"/>
          </w:tcPr>
          <w:p w14:paraId="5B6427BA" w14:textId="684B4A29" w:rsidR="00FE052A" w:rsidRPr="00FE052A" w:rsidRDefault="00680EBC" w:rsidP="00FE052A">
            <w:pPr>
              <w:jc w:val="center"/>
              <w:rPr>
                <w:rFonts w:ascii="GHEA Grapalat" w:hAnsi="GHEA Grapalat" w:cs="Calibri"/>
                <w:color w:val="000000"/>
                <w:sz w:val="18"/>
                <w:szCs w:val="18"/>
              </w:rPr>
            </w:pPr>
            <w:r w:rsidRPr="00680EBC">
              <w:rPr>
                <w:rFonts w:ascii="GHEA Grapalat" w:hAnsi="GHEA Grapalat" w:cs="Calibri"/>
                <w:color w:val="000000"/>
                <w:sz w:val="18"/>
                <w:szCs w:val="18"/>
              </w:rPr>
              <w:t>33691159/1</w:t>
            </w:r>
          </w:p>
        </w:tc>
        <w:tc>
          <w:tcPr>
            <w:tcW w:w="2412" w:type="dxa"/>
            <w:tcBorders>
              <w:top w:val="single" w:sz="4" w:space="0" w:color="auto"/>
              <w:left w:val="nil"/>
              <w:bottom w:val="single" w:sz="4" w:space="0" w:color="auto"/>
              <w:right w:val="single" w:sz="4" w:space="0" w:color="auto"/>
            </w:tcBorders>
            <w:shd w:val="clear" w:color="auto" w:fill="auto"/>
            <w:vAlign w:val="center"/>
          </w:tcPr>
          <w:p w14:paraId="2C54F32C" w14:textId="49E38BDE" w:rsidR="00FE052A" w:rsidRPr="00FE052A" w:rsidRDefault="00FE052A" w:rsidP="00FE052A">
            <w:pPr>
              <w:rPr>
                <w:rFonts w:ascii="GHEA Grapalat" w:hAnsi="GHEA Grapalat" w:cs="Calibri"/>
                <w:color w:val="000000"/>
                <w:sz w:val="18"/>
                <w:szCs w:val="18"/>
              </w:rPr>
            </w:pPr>
            <w:r w:rsidRPr="00FE052A">
              <w:rPr>
                <w:rFonts w:ascii="GHEA Grapalat" w:hAnsi="GHEA Grapalat"/>
                <w:color w:val="000000"/>
                <w:sz w:val="18"/>
                <w:szCs w:val="18"/>
              </w:rPr>
              <w:t>тимерозал (Thimerosal)</w:t>
            </w:r>
          </w:p>
        </w:tc>
        <w:tc>
          <w:tcPr>
            <w:tcW w:w="2419" w:type="dxa"/>
            <w:tcBorders>
              <w:top w:val="single" w:sz="4" w:space="0" w:color="auto"/>
              <w:left w:val="nil"/>
              <w:bottom w:val="single" w:sz="4" w:space="0" w:color="auto"/>
              <w:right w:val="single" w:sz="4" w:space="0" w:color="auto"/>
            </w:tcBorders>
            <w:shd w:val="clear" w:color="auto" w:fill="auto"/>
            <w:vAlign w:val="center"/>
          </w:tcPr>
          <w:p w14:paraId="5201A857" w14:textId="7B148B75" w:rsidR="00FE052A" w:rsidRPr="00FE052A" w:rsidRDefault="00FE052A" w:rsidP="00FE052A">
            <w:pPr>
              <w:ind w:left="-108" w:right="-57"/>
              <w:rPr>
                <w:rFonts w:ascii="GHEA Grapalat" w:hAnsi="GHEA Grapalat" w:cs="Calibri"/>
                <w:color w:val="000000"/>
                <w:sz w:val="18"/>
                <w:szCs w:val="18"/>
              </w:rPr>
            </w:pPr>
            <w:r w:rsidRPr="00FE052A">
              <w:rPr>
                <w:rFonts w:ascii="GHEA Grapalat" w:hAnsi="GHEA Grapalat" w:cs="Calibri"/>
                <w:sz w:val="18"/>
                <w:szCs w:val="18"/>
              </w:rPr>
              <w:t>предназначен для консервирования сывороток. Упаковка - 10гр в стеклянух или пластиковых флаконах. Имеет международный сертификат качества. Срок годности не менее 2/3 к моменту получения товара:</w:t>
            </w:r>
          </w:p>
        </w:tc>
        <w:tc>
          <w:tcPr>
            <w:tcW w:w="1431" w:type="dxa"/>
            <w:tcBorders>
              <w:top w:val="single" w:sz="4" w:space="0" w:color="auto"/>
              <w:left w:val="nil"/>
              <w:bottom w:val="single" w:sz="4" w:space="0" w:color="auto"/>
              <w:right w:val="single" w:sz="4" w:space="0" w:color="auto"/>
            </w:tcBorders>
            <w:shd w:val="clear" w:color="auto" w:fill="auto"/>
            <w:vAlign w:val="center"/>
          </w:tcPr>
          <w:p w14:paraId="24A3E4C7" w14:textId="599BF082" w:rsidR="00FE052A" w:rsidRPr="00FE052A" w:rsidRDefault="00FE052A" w:rsidP="00FE052A">
            <w:pPr>
              <w:rPr>
                <w:rFonts w:ascii="GHEA Grapalat" w:hAnsi="GHEA Grapalat" w:cs="Calibri"/>
                <w:color w:val="000000"/>
                <w:sz w:val="18"/>
                <w:szCs w:val="18"/>
              </w:rPr>
            </w:pPr>
          </w:p>
        </w:tc>
        <w:tc>
          <w:tcPr>
            <w:tcW w:w="1078" w:type="dxa"/>
            <w:tcBorders>
              <w:top w:val="single" w:sz="4" w:space="0" w:color="auto"/>
              <w:left w:val="nil"/>
              <w:bottom w:val="single" w:sz="4" w:space="0" w:color="auto"/>
              <w:right w:val="single" w:sz="4" w:space="0" w:color="auto"/>
            </w:tcBorders>
            <w:shd w:val="clear" w:color="auto" w:fill="auto"/>
            <w:vAlign w:val="center"/>
          </w:tcPr>
          <w:p w14:paraId="3E8C7199" w14:textId="35DB791A" w:rsidR="00FE052A" w:rsidRPr="00FE052A" w:rsidRDefault="00FE052A" w:rsidP="00FE052A">
            <w:pPr>
              <w:jc w:val="center"/>
              <w:rPr>
                <w:rFonts w:ascii="GHEA Grapalat" w:hAnsi="GHEA Grapalat" w:cs="Calibri"/>
                <w:color w:val="000000"/>
                <w:sz w:val="18"/>
                <w:szCs w:val="18"/>
              </w:rPr>
            </w:pPr>
            <w:r w:rsidRPr="00FE052A">
              <w:rPr>
                <w:rFonts w:ascii="GHEA Grapalat" w:hAnsi="GHEA Grapalat" w:cs="GHEA Grapalat"/>
                <w:sz w:val="18"/>
                <w:szCs w:val="18"/>
              </w:rPr>
              <w:t>флакон</w:t>
            </w:r>
          </w:p>
        </w:tc>
        <w:tc>
          <w:tcPr>
            <w:tcW w:w="1142" w:type="dxa"/>
            <w:tcBorders>
              <w:top w:val="single" w:sz="4" w:space="0" w:color="auto"/>
              <w:left w:val="nil"/>
              <w:bottom w:val="single" w:sz="4" w:space="0" w:color="auto"/>
              <w:right w:val="single" w:sz="4" w:space="0" w:color="auto"/>
            </w:tcBorders>
            <w:shd w:val="clear" w:color="auto" w:fill="auto"/>
            <w:noWrap/>
            <w:vAlign w:val="center"/>
          </w:tcPr>
          <w:p w14:paraId="2CEEC31D" w14:textId="77777777" w:rsidR="00FE052A" w:rsidRPr="00FE052A" w:rsidRDefault="00FE052A" w:rsidP="00FE052A">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5EC002C7" w14:textId="77777777" w:rsidR="00FE052A" w:rsidRPr="00FE052A" w:rsidRDefault="00FE052A" w:rsidP="00FE052A">
            <w:pPr>
              <w:jc w:val="center"/>
              <w:rPr>
                <w:rFonts w:ascii="GHEA Grapalat" w:hAnsi="GHEA Grapalat" w:cs="Calibri"/>
                <w:color w:val="000000"/>
                <w:sz w:val="18"/>
                <w:szCs w:val="18"/>
              </w:rPr>
            </w:pPr>
          </w:p>
        </w:tc>
        <w:tc>
          <w:tcPr>
            <w:tcW w:w="843" w:type="dxa"/>
            <w:tcBorders>
              <w:top w:val="single" w:sz="4" w:space="0" w:color="auto"/>
              <w:left w:val="nil"/>
              <w:bottom w:val="single" w:sz="4" w:space="0" w:color="auto"/>
              <w:right w:val="single" w:sz="4" w:space="0" w:color="auto"/>
            </w:tcBorders>
            <w:shd w:val="clear" w:color="auto" w:fill="auto"/>
            <w:noWrap/>
            <w:vAlign w:val="center"/>
          </w:tcPr>
          <w:p w14:paraId="073784EE" w14:textId="07C2B4A0" w:rsidR="00FE052A" w:rsidRPr="00FE052A" w:rsidRDefault="00FE052A" w:rsidP="00FE052A">
            <w:pPr>
              <w:jc w:val="center"/>
              <w:rPr>
                <w:rFonts w:ascii="GHEA Grapalat" w:hAnsi="GHEA Grapalat" w:cs="Calibri"/>
                <w:color w:val="000000"/>
                <w:sz w:val="18"/>
                <w:szCs w:val="18"/>
              </w:rPr>
            </w:pPr>
            <w:r w:rsidRPr="00FE052A">
              <w:rPr>
                <w:rFonts w:ascii="GHEA Grapalat" w:hAnsi="GHEA Grapalat" w:cs="GHEA Grapalat"/>
                <w:sz w:val="18"/>
                <w:szCs w:val="18"/>
              </w:rPr>
              <w:t>1</w:t>
            </w:r>
          </w:p>
        </w:tc>
        <w:tc>
          <w:tcPr>
            <w:tcW w:w="1183" w:type="dxa"/>
            <w:tcBorders>
              <w:top w:val="single" w:sz="4" w:space="0" w:color="auto"/>
              <w:left w:val="nil"/>
              <w:bottom w:val="single" w:sz="4" w:space="0" w:color="auto"/>
              <w:right w:val="single" w:sz="4" w:space="0" w:color="auto"/>
            </w:tcBorders>
            <w:shd w:val="clear" w:color="auto" w:fill="auto"/>
            <w:vAlign w:val="center"/>
          </w:tcPr>
          <w:p w14:paraId="77F362DE" w14:textId="0853FCEA" w:rsidR="00FE052A" w:rsidRPr="00E32136" w:rsidRDefault="00FE052A" w:rsidP="00FE052A">
            <w:pPr>
              <w:jc w:val="center"/>
              <w:rPr>
                <w:rFonts w:ascii="GHEA Grapalat" w:hAnsi="GHEA Grapalat" w:cs="Calibri"/>
                <w:color w:val="000000"/>
                <w:sz w:val="18"/>
                <w:szCs w:val="18"/>
              </w:rPr>
            </w:pPr>
            <w:r w:rsidRPr="00E32136">
              <w:rPr>
                <w:rFonts w:ascii="GHEA Grapalat" w:hAnsi="GHEA Grapalat" w:cs="Calibri"/>
                <w:color w:val="000000"/>
                <w:sz w:val="18"/>
                <w:szCs w:val="18"/>
              </w:rPr>
              <w:t>г. Ереван, ул. Давида Маляна, 37</w:t>
            </w:r>
          </w:p>
        </w:tc>
        <w:tc>
          <w:tcPr>
            <w:tcW w:w="1793" w:type="dxa"/>
            <w:tcBorders>
              <w:top w:val="single" w:sz="4" w:space="0" w:color="auto"/>
              <w:left w:val="nil"/>
              <w:bottom w:val="single" w:sz="4" w:space="0" w:color="auto"/>
              <w:right w:val="single" w:sz="4" w:space="0" w:color="auto"/>
            </w:tcBorders>
            <w:shd w:val="clear" w:color="auto" w:fill="auto"/>
            <w:vAlign w:val="center"/>
          </w:tcPr>
          <w:p w14:paraId="4F24D8A2" w14:textId="191A5F19" w:rsidR="00FE052A" w:rsidRPr="00E32136" w:rsidRDefault="00FE052A" w:rsidP="00FE052A">
            <w:pPr>
              <w:jc w:val="center"/>
              <w:rPr>
                <w:rFonts w:ascii="GHEA Grapalat" w:hAnsi="GHEA Grapalat" w:cs="Calibri"/>
                <w:color w:val="000000"/>
                <w:sz w:val="18"/>
                <w:szCs w:val="18"/>
              </w:rPr>
            </w:pPr>
            <w:r w:rsidRPr="00E32136">
              <w:rPr>
                <w:rFonts w:ascii="GHEA Grapalat" w:hAnsi="GHEA Grapalat" w:cs="Calibri"/>
                <w:color w:val="000000"/>
                <w:sz w:val="18"/>
                <w:szCs w:val="18"/>
              </w:rPr>
              <w:t xml:space="preserve">В течение </w:t>
            </w:r>
            <w:r>
              <w:rPr>
                <w:rFonts w:ascii="GHEA Grapalat" w:hAnsi="GHEA Grapalat" w:cs="Calibri"/>
                <w:color w:val="000000"/>
                <w:sz w:val="18"/>
                <w:szCs w:val="18"/>
              </w:rPr>
              <w:t>45</w:t>
            </w:r>
            <w:r w:rsidRPr="00E32136">
              <w:rPr>
                <w:rFonts w:ascii="GHEA Grapalat" w:hAnsi="GHEA Grapalat" w:cs="Calibri"/>
                <w:color w:val="000000"/>
                <w:sz w:val="18"/>
                <w:szCs w:val="18"/>
              </w:rPr>
              <w:t>-ти календарных дней со дня вступления в силу заключаемого между сторонами договора.</w:t>
            </w:r>
          </w:p>
        </w:tc>
      </w:tr>
      <w:tr w:rsidR="00FE052A" w:rsidRPr="0095762B" w14:paraId="2EAD852E" w14:textId="77777777" w:rsidTr="00FE052A">
        <w:trPr>
          <w:trHeight w:val="70"/>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30773A" w14:textId="36CF8013" w:rsidR="00FE052A" w:rsidRPr="00FE052A" w:rsidRDefault="00FE052A" w:rsidP="00FE052A">
            <w:pPr>
              <w:jc w:val="center"/>
              <w:rPr>
                <w:rFonts w:ascii="GHEA Grapalat" w:hAnsi="GHEA Grapalat" w:cs="Calibri"/>
                <w:color w:val="000000"/>
                <w:sz w:val="18"/>
                <w:szCs w:val="18"/>
              </w:rPr>
            </w:pPr>
            <w:r w:rsidRPr="00FE052A">
              <w:rPr>
                <w:rFonts w:ascii="GHEA Grapalat" w:hAnsi="GHEA Grapalat"/>
                <w:color w:val="000000"/>
                <w:sz w:val="18"/>
                <w:szCs w:val="18"/>
              </w:rPr>
              <w:t>15</w:t>
            </w:r>
          </w:p>
        </w:tc>
        <w:tc>
          <w:tcPr>
            <w:tcW w:w="1683" w:type="dxa"/>
            <w:tcBorders>
              <w:top w:val="single" w:sz="4" w:space="0" w:color="auto"/>
              <w:left w:val="nil"/>
              <w:bottom w:val="single" w:sz="4" w:space="0" w:color="auto"/>
              <w:right w:val="single" w:sz="4" w:space="0" w:color="auto"/>
            </w:tcBorders>
            <w:shd w:val="clear" w:color="auto" w:fill="auto"/>
            <w:vAlign w:val="center"/>
          </w:tcPr>
          <w:p w14:paraId="525AA756" w14:textId="70D4ED25" w:rsidR="00FE052A" w:rsidRPr="00FE052A" w:rsidRDefault="00680EBC" w:rsidP="00FE052A">
            <w:pPr>
              <w:jc w:val="center"/>
              <w:rPr>
                <w:rFonts w:ascii="GHEA Grapalat" w:hAnsi="GHEA Grapalat" w:cs="Calibri"/>
                <w:color w:val="000000"/>
                <w:sz w:val="18"/>
                <w:szCs w:val="18"/>
              </w:rPr>
            </w:pPr>
            <w:r w:rsidRPr="00680EBC">
              <w:rPr>
                <w:rFonts w:ascii="GHEA Grapalat" w:hAnsi="GHEA Grapalat" w:cs="Calibri"/>
                <w:color w:val="000000"/>
                <w:sz w:val="18"/>
                <w:szCs w:val="18"/>
              </w:rPr>
              <w:t>33691160/1</w:t>
            </w:r>
          </w:p>
        </w:tc>
        <w:tc>
          <w:tcPr>
            <w:tcW w:w="2412" w:type="dxa"/>
            <w:tcBorders>
              <w:top w:val="single" w:sz="4" w:space="0" w:color="auto"/>
              <w:left w:val="nil"/>
              <w:bottom w:val="single" w:sz="4" w:space="0" w:color="auto"/>
              <w:right w:val="single" w:sz="4" w:space="0" w:color="auto"/>
            </w:tcBorders>
            <w:shd w:val="clear" w:color="auto" w:fill="auto"/>
            <w:vAlign w:val="center"/>
          </w:tcPr>
          <w:p w14:paraId="7AD28214" w14:textId="39799EB0" w:rsidR="00FE052A" w:rsidRPr="00FE052A" w:rsidRDefault="00FE052A" w:rsidP="00FE052A">
            <w:pPr>
              <w:rPr>
                <w:rFonts w:ascii="GHEA Grapalat" w:hAnsi="GHEA Grapalat" w:cs="Calibri"/>
                <w:color w:val="000000"/>
                <w:sz w:val="18"/>
                <w:szCs w:val="18"/>
              </w:rPr>
            </w:pPr>
            <w:r w:rsidRPr="00FE052A">
              <w:rPr>
                <w:rFonts w:ascii="GHEA Grapalat" w:hAnsi="GHEA Grapalat"/>
                <w:color w:val="000000"/>
                <w:sz w:val="18"/>
                <w:szCs w:val="18"/>
              </w:rPr>
              <w:t>Глицерол для молекулярной биологии</w:t>
            </w:r>
          </w:p>
        </w:tc>
        <w:tc>
          <w:tcPr>
            <w:tcW w:w="2419" w:type="dxa"/>
            <w:tcBorders>
              <w:top w:val="single" w:sz="4" w:space="0" w:color="auto"/>
              <w:left w:val="nil"/>
              <w:bottom w:val="single" w:sz="4" w:space="0" w:color="auto"/>
              <w:right w:val="single" w:sz="4" w:space="0" w:color="auto"/>
            </w:tcBorders>
            <w:shd w:val="clear" w:color="auto" w:fill="auto"/>
            <w:vAlign w:val="center"/>
          </w:tcPr>
          <w:p w14:paraId="78D5326C" w14:textId="0B94401C" w:rsidR="00FE052A" w:rsidRPr="00FE052A" w:rsidRDefault="00FE052A" w:rsidP="00FE052A">
            <w:pPr>
              <w:ind w:left="-108" w:right="-57"/>
              <w:rPr>
                <w:rFonts w:ascii="GHEA Grapalat" w:hAnsi="GHEA Grapalat" w:cs="Calibri"/>
                <w:color w:val="000000"/>
                <w:sz w:val="18"/>
                <w:szCs w:val="18"/>
              </w:rPr>
            </w:pPr>
            <w:r w:rsidRPr="00FE052A">
              <w:rPr>
                <w:rFonts w:ascii="GHEA Grapalat" w:hAnsi="GHEA Grapalat" w:cs="Calibri"/>
                <w:sz w:val="18"/>
                <w:szCs w:val="18"/>
              </w:rPr>
              <w:t>Предназначен для растворения и алеквотирования лофилизированнух меченных вторичных антител. Упаковка  по 100 мл во флаконах. Имеет международный сертификат качества. Срок годности не менее 2/3 к моменту получения товара:</w:t>
            </w:r>
          </w:p>
        </w:tc>
        <w:tc>
          <w:tcPr>
            <w:tcW w:w="1431" w:type="dxa"/>
            <w:tcBorders>
              <w:top w:val="single" w:sz="4" w:space="0" w:color="auto"/>
              <w:left w:val="nil"/>
              <w:bottom w:val="single" w:sz="4" w:space="0" w:color="auto"/>
              <w:right w:val="single" w:sz="4" w:space="0" w:color="auto"/>
            </w:tcBorders>
            <w:shd w:val="clear" w:color="auto" w:fill="auto"/>
            <w:vAlign w:val="center"/>
          </w:tcPr>
          <w:p w14:paraId="25FC4E80" w14:textId="4E669B65" w:rsidR="00FE052A" w:rsidRPr="00FE052A" w:rsidRDefault="00FE052A" w:rsidP="00FE052A">
            <w:pPr>
              <w:rPr>
                <w:rFonts w:ascii="GHEA Grapalat" w:hAnsi="GHEA Grapalat" w:cs="Calibri"/>
                <w:color w:val="000000"/>
                <w:sz w:val="18"/>
                <w:szCs w:val="18"/>
              </w:rPr>
            </w:pPr>
          </w:p>
        </w:tc>
        <w:tc>
          <w:tcPr>
            <w:tcW w:w="1078" w:type="dxa"/>
            <w:tcBorders>
              <w:top w:val="single" w:sz="4" w:space="0" w:color="auto"/>
              <w:left w:val="nil"/>
              <w:bottom w:val="single" w:sz="4" w:space="0" w:color="auto"/>
              <w:right w:val="single" w:sz="4" w:space="0" w:color="auto"/>
            </w:tcBorders>
            <w:shd w:val="clear" w:color="auto" w:fill="auto"/>
            <w:vAlign w:val="center"/>
          </w:tcPr>
          <w:p w14:paraId="5B5C4251" w14:textId="3FC1A3BA" w:rsidR="00FE052A" w:rsidRPr="00FE052A" w:rsidRDefault="00FE052A" w:rsidP="00FE052A">
            <w:pPr>
              <w:jc w:val="center"/>
              <w:rPr>
                <w:rFonts w:ascii="GHEA Grapalat" w:hAnsi="GHEA Grapalat" w:cs="Calibri"/>
                <w:color w:val="000000"/>
                <w:sz w:val="18"/>
                <w:szCs w:val="18"/>
              </w:rPr>
            </w:pPr>
            <w:r w:rsidRPr="00FE052A">
              <w:rPr>
                <w:rFonts w:ascii="GHEA Grapalat" w:hAnsi="GHEA Grapalat" w:cs="GHEA Grapalat"/>
                <w:sz w:val="18"/>
                <w:szCs w:val="18"/>
              </w:rPr>
              <w:t>Флакон</w:t>
            </w:r>
          </w:p>
        </w:tc>
        <w:tc>
          <w:tcPr>
            <w:tcW w:w="1142" w:type="dxa"/>
            <w:tcBorders>
              <w:top w:val="single" w:sz="4" w:space="0" w:color="auto"/>
              <w:left w:val="nil"/>
              <w:bottom w:val="single" w:sz="4" w:space="0" w:color="auto"/>
              <w:right w:val="single" w:sz="4" w:space="0" w:color="auto"/>
            </w:tcBorders>
            <w:shd w:val="clear" w:color="auto" w:fill="auto"/>
            <w:noWrap/>
            <w:vAlign w:val="center"/>
          </w:tcPr>
          <w:p w14:paraId="7D68F1A4" w14:textId="77777777" w:rsidR="00FE052A" w:rsidRPr="00FE052A" w:rsidRDefault="00FE052A" w:rsidP="00FE052A">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3E0B2713" w14:textId="77777777" w:rsidR="00FE052A" w:rsidRPr="00FE052A" w:rsidRDefault="00FE052A" w:rsidP="00FE052A">
            <w:pPr>
              <w:jc w:val="center"/>
              <w:rPr>
                <w:rFonts w:ascii="GHEA Grapalat" w:hAnsi="GHEA Grapalat" w:cs="Calibri"/>
                <w:color w:val="000000"/>
                <w:sz w:val="18"/>
                <w:szCs w:val="18"/>
              </w:rPr>
            </w:pPr>
          </w:p>
        </w:tc>
        <w:tc>
          <w:tcPr>
            <w:tcW w:w="843" w:type="dxa"/>
            <w:tcBorders>
              <w:top w:val="single" w:sz="4" w:space="0" w:color="auto"/>
              <w:left w:val="nil"/>
              <w:bottom w:val="single" w:sz="4" w:space="0" w:color="auto"/>
              <w:right w:val="single" w:sz="4" w:space="0" w:color="auto"/>
            </w:tcBorders>
            <w:shd w:val="clear" w:color="auto" w:fill="auto"/>
            <w:noWrap/>
            <w:vAlign w:val="center"/>
          </w:tcPr>
          <w:p w14:paraId="4CE6DF8A" w14:textId="53980B28" w:rsidR="00FE052A" w:rsidRPr="00FE052A" w:rsidRDefault="00FE052A" w:rsidP="00FE052A">
            <w:pPr>
              <w:jc w:val="center"/>
              <w:rPr>
                <w:rFonts w:ascii="GHEA Grapalat" w:hAnsi="GHEA Grapalat" w:cs="Calibri"/>
                <w:color w:val="000000"/>
                <w:sz w:val="18"/>
                <w:szCs w:val="18"/>
              </w:rPr>
            </w:pPr>
            <w:r w:rsidRPr="00FE052A">
              <w:rPr>
                <w:rFonts w:ascii="GHEA Grapalat" w:hAnsi="GHEA Grapalat" w:cs="GHEA Grapalat"/>
                <w:sz w:val="18"/>
                <w:szCs w:val="18"/>
              </w:rPr>
              <w:t>2</w:t>
            </w:r>
          </w:p>
        </w:tc>
        <w:tc>
          <w:tcPr>
            <w:tcW w:w="1183" w:type="dxa"/>
            <w:tcBorders>
              <w:top w:val="single" w:sz="4" w:space="0" w:color="auto"/>
              <w:left w:val="nil"/>
              <w:bottom w:val="single" w:sz="4" w:space="0" w:color="auto"/>
              <w:right w:val="single" w:sz="4" w:space="0" w:color="auto"/>
            </w:tcBorders>
            <w:shd w:val="clear" w:color="auto" w:fill="auto"/>
            <w:vAlign w:val="center"/>
          </w:tcPr>
          <w:p w14:paraId="501A9097" w14:textId="23BEFD81" w:rsidR="00FE052A" w:rsidRPr="00E32136" w:rsidRDefault="00FE052A" w:rsidP="00FE052A">
            <w:pPr>
              <w:jc w:val="center"/>
              <w:rPr>
                <w:rFonts w:ascii="GHEA Grapalat" w:hAnsi="GHEA Grapalat" w:cs="Calibri"/>
                <w:color w:val="000000"/>
                <w:sz w:val="18"/>
                <w:szCs w:val="18"/>
              </w:rPr>
            </w:pPr>
            <w:r w:rsidRPr="00E32136">
              <w:rPr>
                <w:rFonts w:ascii="GHEA Grapalat" w:hAnsi="GHEA Grapalat" w:cs="Calibri"/>
                <w:color w:val="000000"/>
                <w:sz w:val="18"/>
                <w:szCs w:val="18"/>
              </w:rPr>
              <w:t>г. Ереван, ул. Давида Маляна, 37</w:t>
            </w:r>
          </w:p>
        </w:tc>
        <w:tc>
          <w:tcPr>
            <w:tcW w:w="1793" w:type="dxa"/>
            <w:tcBorders>
              <w:top w:val="single" w:sz="4" w:space="0" w:color="auto"/>
              <w:left w:val="nil"/>
              <w:bottom w:val="single" w:sz="4" w:space="0" w:color="auto"/>
              <w:right w:val="single" w:sz="4" w:space="0" w:color="auto"/>
            </w:tcBorders>
            <w:shd w:val="clear" w:color="auto" w:fill="auto"/>
            <w:vAlign w:val="center"/>
          </w:tcPr>
          <w:p w14:paraId="2629DA6E" w14:textId="710FF2E9" w:rsidR="00FE052A" w:rsidRPr="00E32136" w:rsidRDefault="00FE052A" w:rsidP="00FE052A">
            <w:pPr>
              <w:jc w:val="center"/>
              <w:rPr>
                <w:rFonts w:ascii="GHEA Grapalat" w:hAnsi="GHEA Grapalat" w:cs="Calibri"/>
                <w:color w:val="000000"/>
                <w:sz w:val="18"/>
                <w:szCs w:val="18"/>
              </w:rPr>
            </w:pPr>
            <w:r w:rsidRPr="00E32136">
              <w:rPr>
                <w:rFonts w:ascii="GHEA Grapalat" w:hAnsi="GHEA Grapalat" w:cs="Calibri"/>
                <w:color w:val="000000"/>
                <w:sz w:val="18"/>
                <w:szCs w:val="18"/>
              </w:rPr>
              <w:t xml:space="preserve">В течение </w:t>
            </w:r>
            <w:r>
              <w:rPr>
                <w:rFonts w:ascii="GHEA Grapalat" w:hAnsi="GHEA Grapalat" w:cs="Calibri"/>
                <w:color w:val="000000"/>
                <w:sz w:val="18"/>
                <w:szCs w:val="18"/>
              </w:rPr>
              <w:t>45</w:t>
            </w:r>
            <w:r w:rsidRPr="00E32136">
              <w:rPr>
                <w:rFonts w:ascii="GHEA Grapalat" w:hAnsi="GHEA Grapalat" w:cs="Calibri"/>
                <w:color w:val="000000"/>
                <w:sz w:val="18"/>
                <w:szCs w:val="18"/>
              </w:rPr>
              <w:t>-ти календарных дней со дня вступления в силу заключаемого между сторонами договора.</w:t>
            </w:r>
          </w:p>
        </w:tc>
      </w:tr>
      <w:tr w:rsidR="00FE052A" w:rsidRPr="0095762B" w14:paraId="2634EB24" w14:textId="77777777" w:rsidTr="00FE052A">
        <w:trPr>
          <w:trHeight w:val="70"/>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FECFC0" w14:textId="517125DB" w:rsidR="00FE052A" w:rsidRPr="00FE052A" w:rsidRDefault="00FE052A" w:rsidP="00FE052A">
            <w:pPr>
              <w:jc w:val="center"/>
              <w:rPr>
                <w:rFonts w:ascii="GHEA Grapalat" w:hAnsi="GHEA Grapalat" w:cs="Calibri"/>
                <w:color w:val="000000"/>
                <w:sz w:val="18"/>
                <w:szCs w:val="18"/>
              </w:rPr>
            </w:pPr>
            <w:r w:rsidRPr="00FE052A">
              <w:rPr>
                <w:rFonts w:ascii="GHEA Grapalat" w:hAnsi="GHEA Grapalat"/>
                <w:color w:val="000000"/>
                <w:sz w:val="18"/>
                <w:szCs w:val="18"/>
              </w:rPr>
              <w:t>16</w:t>
            </w:r>
          </w:p>
        </w:tc>
        <w:tc>
          <w:tcPr>
            <w:tcW w:w="1683" w:type="dxa"/>
            <w:tcBorders>
              <w:top w:val="single" w:sz="4" w:space="0" w:color="auto"/>
              <w:left w:val="nil"/>
              <w:bottom w:val="single" w:sz="4" w:space="0" w:color="auto"/>
              <w:right w:val="single" w:sz="4" w:space="0" w:color="auto"/>
            </w:tcBorders>
            <w:shd w:val="clear" w:color="auto" w:fill="auto"/>
            <w:vAlign w:val="center"/>
          </w:tcPr>
          <w:p w14:paraId="4474D536" w14:textId="62E0FF5F" w:rsidR="00FE052A" w:rsidRPr="00FE052A" w:rsidRDefault="00680EBC" w:rsidP="00FE052A">
            <w:pPr>
              <w:jc w:val="center"/>
              <w:rPr>
                <w:rFonts w:ascii="GHEA Grapalat" w:hAnsi="GHEA Grapalat" w:cs="Calibri"/>
                <w:color w:val="000000"/>
                <w:sz w:val="18"/>
                <w:szCs w:val="18"/>
              </w:rPr>
            </w:pPr>
            <w:r w:rsidRPr="00680EBC">
              <w:rPr>
                <w:rFonts w:ascii="GHEA Grapalat" w:hAnsi="GHEA Grapalat" w:cs="Calibri"/>
                <w:color w:val="000000"/>
                <w:sz w:val="18"/>
                <w:szCs w:val="18"/>
              </w:rPr>
              <w:t>33121270/1</w:t>
            </w:r>
          </w:p>
        </w:tc>
        <w:tc>
          <w:tcPr>
            <w:tcW w:w="2412" w:type="dxa"/>
            <w:tcBorders>
              <w:top w:val="single" w:sz="4" w:space="0" w:color="auto"/>
              <w:left w:val="nil"/>
              <w:bottom w:val="single" w:sz="4" w:space="0" w:color="auto"/>
              <w:right w:val="single" w:sz="4" w:space="0" w:color="auto"/>
            </w:tcBorders>
            <w:shd w:val="clear" w:color="auto" w:fill="auto"/>
            <w:vAlign w:val="center"/>
          </w:tcPr>
          <w:p w14:paraId="51245800" w14:textId="09C99404" w:rsidR="00FE052A" w:rsidRPr="00FE052A" w:rsidRDefault="00FE052A" w:rsidP="00FE052A">
            <w:pPr>
              <w:rPr>
                <w:rFonts w:ascii="GHEA Grapalat" w:hAnsi="GHEA Grapalat" w:cs="Calibri"/>
                <w:color w:val="000000"/>
                <w:sz w:val="18"/>
                <w:szCs w:val="18"/>
              </w:rPr>
            </w:pPr>
            <w:r w:rsidRPr="00FE052A">
              <w:rPr>
                <w:rFonts w:ascii="GHEA Grapalat" w:hAnsi="GHEA Grapalat"/>
                <w:color w:val="000000"/>
                <w:sz w:val="18"/>
                <w:szCs w:val="18"/>
              </w:rPr>
              <w:t>Фосфатно-солевой буфер (PBS)</w:t>
            </w:r>
          </w:p>
        </w:tc>
        <w:tc>
          <w:tcPr>
            <w:tcW w:w="2419" w:type="dxa"/>
            <w:tcBorders>
              <w:top w:val="single" w:sz="4" w:space="0" w:color="auto"/>
              <w:left w:val="nil"/>
              <w:bottom w:val="single" w:sz="4" w:space="0" w:color="auto"/>
              <w:right w:val="single" w:sz="4" w:space="0" w:color="auto"/>
            </w:tcBorders>
            <w:shd w:val="clear" w:color="auto" w:fill="auto"/>
            <w:vAlign w:val="center"/>
          </w:tcPr>
          <w:p w14:paraId="7A50DA9A" w14:textId="01FE2337" w:rsidR="00FE052A" w:rsidRPr="00FE052A" w:rsidRDefault="00FE052A" w:rsidP="00FE052A">
            <w:pPr>
              <w:ind w:left="-108" w:right="-57"/>
              <w:rPr>
                <w:rFonts w:ascii="GHEA Grapalat" w:hAnsi="GHEA Grapalat" w:cs="Calibri"/>
                <w:color w:val="000000"/>
                <w:sz w:val="18"/>
                <w:szCs w:val="18"/>
              </w:rPr>
            </w:pPr>
            <w:r w:rsidRPr="00FE052A">
              <w:rPr>
                <w:rFonts w:ascii="GHEA Grapalat" w:hAnsi="GHEA Grapalat" w:cs="Calibri"/>
                <w:sz w:val="18"/>
                <w:szCs w:val="18"/>
                <w:lang w:val="hy-AM"/>
              </w:rPr>
              <w:t xml:space="preserve">Phosphate Buffered Saline (PBS)-Это белые твердые таблетки. </w:t>
            </w:r>
            <w:r w:rsidRPr="00FE052A">
              <w:rPr>
                <w:rFonts w:ascii="GHEA Grapalat" w:hAnsi="GHEA Grapalat" w:cs="Calibri"/>
                <w:sz w:val="18"/>
                <w:szCs w:val="18"/>
              </w:rPr>
              <w:t>Упаковка по 100 таблеток в пачке.  Имеет международный сертификат качества. Срок годности не менее 2/3 к моменту получения товара:</w:t>
            </w:r>
          </w:p>
        </w:tc>
        <w:tc>
          <w:tcPr>
            <w:tcW w:w="1431" w:type="dxa"/>
            <w:tcBorders>
              <w:top w:val="single" w:sz="4" w:space="0" w:color="auto"/>
              <w:left w:val="nil"/>
              <w:bottom w:val="single" w:sz="4" w:space="0" w:color="auto"/>
              <w:right w:val="single" w:sz="4" w:space="0" w:color="auto"/>
            </w:tcBorders>
            <w:shd w:val="clear" w:color="auto" w:fill="auto"/>
            <w:vAlign w:val="center"/>
          </w:tcPr>
          <w:p w14:paraId="0ADF47A6" w14:textId="5164484F" w:rsidR="00FE052A" w:rsidRPr="00FE052A" w:rsidRDefault="00FE052A" w:rsidP="00FE052A">
            <w:pPr>
              <w:rPr>
                <w:rFonts w:ascii="GHEA Grapalat" w:hAnsi="GHEA Grapalat" w:cs="Calibri"/>
                <w:color w:val="000000"/>
                <w:sz w:val="18"/>
                <w:szCs w:val="18"/>
              </w:rPr>
            </w:pPr>
          </w:p>
        </w:tc>
        <w:tc>
          <w:tcPr>
            <w:tcW w:w="1078" w:type="dxa"/>
            <w:tcBorders>
              <w:top w:val="single" w:sz="4" w:space="0" w:color="auto"/>
              <w:left w:val="nil"/>
              <w:bottom w:val="single" w:sz="4" w:space="0" w:color="auto"/>
              <w:right w:val="single" w:sz="4" w:space="0" w:color="auto"/>
            </w:tcBorders>
            <w:shd w:val="clear" w:color="auto" w:fill="auto"/>
            <w:vAlign w:val="center"/>
          </w:tcPr>
          <w:p w14:paraId="32CC6EF7" w14:textId="02B2E2C7" w:rsidR="00FE052A" w:rsidRPr="00FE052A" w:rsidRDefault="00FE052A" w:rsidP="00FE052A">
            <w:pPr>
              <w:jc w:val="center"/>
              <w:rPr>
                <w:rFonts w:ascii="GHEA Grapalat" w:hAnsi="GHEA Grapalat" w:cs="Calibri"/>
                <w:color w:val="000000"/>
                <w:sz w:val="18"/>
                <w:szCs w:val="18"/>
              </w:rPr>
            </w:pPr>
            <w:r w:rsidRPr="00FE052A">
              <w:rPr>
                <w:rFonts w:ascii="GHEA Grapalat" w:hAnsi="GHEA Grapalat" w:cs="GHEA Grapalat"/>
                <w:sz w:val="18"/>
                <w:szCs w:val="18"/>
              </w:rPr>
              <w:t>упаковка</w:t>
            </w:r>
          </w:p>
        </w:tc>
        <w:tc>
          <w:tcPr>
            <w:tcW w:w="1142" w:type="dxa"/>
            <w:tcBorders>
              <w:top w:val="single" w:sz="4" w:space="0" w:color="auto"/>
              <w:left w:val="nil"/>
              <w:bottom w:val="single" w:sz="4" w:space="0" w:color="auto"/>
              <w:right w:val="single" w:sz="4" w:space="0" w:color="auto"/>
            </w:tcBorders>
            <w:shd w:val="clear" w:color="auto" w:fill="auto"/>
            <w:noWrap/>
            <w:vAlign w:val="center"/>
          </w:tcPr>
          <w:p w14:paraId="67C9D464" w14:textId="77777777" w:rsidR="00FE052A" w:rsidRPr="00FE052A" w:rsidRDefault="00FE052A" w:rsidP="00FE052A">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44E5F84A" w14:textId="77777777" w:rsidR="00FE052A" w:rsidRPr="00FE052A" w:rsidRDefault="00FE052A" w:rsidP="00FE052A">
            <w:pPr>
              <w:jc w:val="center"/>
              <w:rPr>
                <w:rFonts w:ascii="GHEA Grapalat" w:hAnsi="GHEA Grapalat" w:cs="Calibri"/>
                <w:color w:val="000000"/>
                <w:sz w:val="18"/>
                <w:szCs w:val="18"/>
              </w:rPr>
            </w:pPr>
          </w:p>
        </w:tc>
        <w:tc>
          <w:tcPr>
            <w:tcW w:w="843" w:type="dxa"/>
            <w:tcBorders>
              <w:top w:val="single" w:sz="4" w:space="0" w:color="auto"/>
              <w:left w:val="nil"/>
              <w:bottom w:val="single" w:sz="4" w:space="0" w:color="auto"/>
              <w:right w:val="single" w:sz="4" w:space="0" w:color="auto"/>
            </w:tcBorders>
            <w:shd w:val="clear" w:color="auto" w:fill="auto"/>
            <w:noWrap/>
            <w:vAlign w:val="center"/>
          </w:tcPr>
          <w:p w14:paraId="4573014E" w14:textId="0AF0DDBE" w:rsidR="00FE052A" w:rsidRPr="00FE052A" w:rsidRDefault="00FE052A" w:rsidP="00FE052A">
            <w:pPr>
              <w:jc w:val="center"/>
              <w:rPr>
                <w:rFonts w:ascii="GHEA Grapalat" w:hAnsi="GHEA Grapalat" w:cs="Calibri"/>
                <w:color w:val="000000"/>
                <w:sz w:val="18"/>
                <w:szCs w:val="18"/>
              </w:rPr>
            </w:pPr>
            <w:r w:rsidRPr="00FE052A">
              <w:rPr>
                <w:rFonts w:ascii="GHEA Grapalat" w:hAnsi="GHEA Grapalat" w:cs="GHEA Grapalat"/>
                <w:sz w:val="18"/>
                <w:szCs w:val="18"/>
              </w:rPr>
              <w:t>1</w:t>
            </w:r>
          </w:p>
        </w:tc>
        <w:tc>
          <w:tcPr>
            <w:tcW w:w="1183" w:type="dxa"/>
            <w:tcBorders>
              <w:top w:val="single" w:sz="4" w:space="0" w:color="auto"/>
              <w:left w:val="nil"/>
              <w:bottom w:val="single" w:sz="4" w:space="0" w:color="auto"/>
              <w:right w:val="single" w:sz="4" w:space="0" w:color="auto"/>
            </w:tcBorders>
            <w:shd w:val="clear" w:color="auto" w:fill="auto"/>
            <w:vAlign w:val="center"/>
          </w:tcPr>
          <w:p w14:paraId="6805DFAE" w14:textId="0BE6C591" w:rsidR="00FE052A" w:rsidRPr="00E32136" w:rsidRDefault="00FE052A" w:rsidP="00FE052A">
            <w:pPr>
              <w:jc w:val="center"/>
              <w:rPr>
                <w:rFonts w:ascii="GHEA Grapalat" w:hAnsi="GHEA Grapalat" w:cs="Calibri"/>
                <w:color w:val="000000"/>
                <w:sz w:val="18"/>
                <w:szCs w:val="18"/>
              </w:rPr>
            </w:pPr>
            <w:r w:rsidRPr="00E32136">
              <w:rPr>
                <w:rFonts w:ascii="GHEA Grapalat" w:hAnsi="GHEA Grapalat" w:cs="Calibri"/>
                <w:color w:val="000000"/>
                <w:sz w:val="18"/>
                <w:szCs w:val="18"/>
              </w:rPr>
              <w:t>г. Ереван, ул. Давида Маляна, 37</w:t>
            </w:r>
          </w:p>
        </w:tc>
        <w:tc>
          <w:tcPr>
            <w:tcW w:w="1793" w:type="dxa"/>
            <w:tcBorders>
              <w:top w:val="single" w:sz="4" w:space="0" w:color="auto"/>
              <w:left w:val="nil"/>
              <w:bottom w:val="single" w:sz="4" w:space="0" w:color="auto"/>
              <w:right w:val="single" w:sz="4" w:space="0" w:color="auto"/>
            </w:tcBorders>
            <w:shd w:val="clear" w:color="auto" w:fill="auto"/>
            <w:vAlign w:val="center"/>
          </w:tcPr>
          <w:p w14:paraId="446307F4" w14:textId="2F35F4F6" w:rsidR="00FE052A" w:rsidRPr="00E32136" w:rsidRDefault="00FE052A" w:rsidP="00FE052A">
            <w:pPr>
              <w:jc w:val="center"/>
              <w:rPr>
                <w:rFonts w:ascii="GHEA Grapalat" w:hAnsi="GHEA Grapalat" w:cs="Calibri"/>
                <w:color w:val="000000"/>
                <w:sz w:val="18"/>
                <w:szCs w:val="18"/>
              </w:rPr>
            </w:pPr>
            <w:r w:rsidRPr="00E32136">
              <w:rPr>
                <w:rFonts w:ascii="GHEA Grapalat" w:hAnsi="GHEA Grapalat" w:cs="Calibri"/>
                <w:color w:val="000000"/>
                <w:sz w:val="18"/>
                <w:szCs w:val="18"/>
              </w:rPr>
              <w:t xml:space="preserve">В течение </w:t>
            </w:r>
            <w:r>
              <w:rPr>
                <w:rFonts w:ascii="GHEA Grapalat" w:hAnsi="GHEA Grapalat" w:cs="Calibri"/>
                <w:color w:val="000000"/>
                <w:sz w:val="18"/>
                <w:szCs w:val="18"/>
              </w:rPr>
              <w:t>45</w:t>
            </w:r>
            <w:r w:rsidRPr="00E32136">
              <w:rPr>
                <w:rFonts w:ascii="GHEA Grapalat" w:hAnsi="GHEA Grapalat" w:cs="Calibri"/>
                <w:color w:val="000000"/>
                <w:sz w:val="18"/>
                <w:szCs w:val="18"/>
              </w:rPr>
              <w:t>-ти календарных дней со дня вступления в силу заключаемого между сторонами договора.</w:t>
            </w:r>
          </w:p>
        </w:tc>
      </w:tr>
      <w:tr w:rsidR="00FE052A" w:rsidRPr="0095762B" w14:paraId="47741C76" w14:textId="77777777" w:rsidTr="00FE052A">
        <w:trPr>
          <w:trHeight w:val="70"/>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EF73FB" w14:textId="7CC621F0" w:rsidR="00FE052A" w:rsidRPr="00FE052A" w:rsidRDefault="00FE052A" w:rsidP="00FE052A">
            <w:pPr>
              <w:jc w:val="center"/>
              <w:rPr>
                <w:rFonts w:ascii="GHEA Grapalat" w:hAnsi="GHEA Grapalat" w:cs="Calibri"/>
                <w:color w:val="000000"/>
                <w:sz w:val="18"/>
                <w:szCs w:val="18"/>
              </w:rPr>
            </w:pPr>
            <w:r w:rsidRPr="00FE052A">
              <w:rPr>
                <w:rFonts w:ascii="GHEA Grapalat" w:hAnsi="GHEA Grapalat"/>
                <w:color w:val="000000"/>
                <w:sz w:val="18"/>
                <w:szCs w:val="18"/>
              </w:rPr>
              <w:t>17</w:t>
            </w:r>
          </w:p>
        </w:tc>
        <w:tc>
          <w:tcPr>
            <w:tcW w:w="1683" w:type="dxa"/>
            <w:tcBorders>
              <w:top w:val="single" w:sz="4" w:space="0" w:color="auto"/>
              <w:left w:val="nil"/>
              <w:bottom w:val="single" w:sz="4" w:space="0" w:color="auto"/>
              <w:right w:val="single" w:sz="4" w:space="0" w:color="auto"/>
            </w:tcBorders>
            <w:shd w:val="clear" w:color="auto" w:fill="auto"/>
            <w:vAlign w:val="center"/>
          </w:tcPr>
          <w:p w14:paraId="5E415AB8" w14:textId="26CD436C" w:rsidR="00FE052A" w:rsidRPr="00FE052A" w:rsidRDefault="00680EBC" w:rsidP="00FE052A">
            <w:pPr>
              <w:jc w:val="center"/>
              <w:rPr>
                <w:rFonts w:ascii="GHEA Grapalat" w:hAnsi="GHEA Grapalat" w:cs="Calibri"/>
                <w:color w:val="000000"/>
                <w:sz w:val="18"/>
                <w:szCs w:val="18"/>
              </w:rPr>
            </w:pPr>
            <w:r w:rsidRPr="00680EBC">
              <w:rPr>
                <w:rFonts w:ascii="GHEA Grapalat" w:hAnsi="GHEA Grapalat" w:cs="Calibri"/>
                <w:color w:val="000000"/>
                <w:sz w:val="18"/>
                <w:szCs w:val="18"/>
              </w:rPr>
              <w:t>33691166/1</w:t>
            </w:r>
          </w:p>
        </w:tc>
        <w:tc>
          <w:tcPr>
            <w:tcW w:w="2412" w:type="dxa"/>
            <w:tcBorders>
              <w:top w:val="single" w:sz="4" w:space="0" w:color="auto"/>
              <w:left w:val="nil"/>
              <w:bottom w:val="single" w:sz="4" w:space="0" w:color="auto"/>
              <w:right w:val="single" w:sz="4" w:space="0" w:color="auto"/>
            </w:tcBorders>
            <w:shd w:val="clear" w:color="auto" w:fill="auto"/>
            <w:vAlign w:val="center"/>
          </w:tcPr>
          <w:p w14:paraId="0C422C53" w14:textId="15401B46" w:rsidR="00FE052A" w:rsidRPr="00FE052A" w:rsidRDefault="00FE052A" w:rsidP="00FE052A">
            <w:pPr>
              <w:rPr>
                <w:rFonts w:ascii="GHEA Grapalat" w:hAnsi="GHEA Grapalat" w:cs="Calibri"/>
                <w:color w:val="000000"/>
                <w:sz w:val="18"/>
                <w:szCs w:val="18"/>
              </w:rPr>
            </w:pPr>
            <w:r w:rsidRPr="00FE052A">
              <w:rPr>
                <w:rFonts w:ascii="GHEA Grapalat" w:hAnsi="GHEA Grapalat"/>
                <w:color w:val="000000"/>
                <w:sz w:val="18"/>
                <w:szCs w:val="18"/>
              </w:rPr>
              <w:t>ТМБ субстрат (Sigma-Aldrich )</w:t>
            </w:r>
          </w:p>
        </w:tc>
        <w:tc>
          <w:tcPr>
            <w:tcW w:w="2419" w:type="dxa"/>
            <w:tcBorders>
              <w:top w:val="single" w:sz="4" w:space="0" w:color="auto"/>
              <w:left w:val="nil"/>
              <w:bottom w:val="single" w:sz="4" w:space="0" w:color="auto"/>
              <w:right w:val="single" w:sz="4" w:space="0" w:color="auto"/>
            </w:tcBorders>
            <w:shd w:val="clear" w:color="auto" w:fill="auto"/>
            <w:vAlign w:val="center"/>
          </w:tcPr>
          <w:p w14:paraId="61AB19B5" w14:textId="081C0F09" w:rsidR="00FE052A" w:rsidRPr="00FE052A" w:rsidRDefault="00FE052A" w:rsidP="00FE052A">
            <w:pPr>
              <w:ind w:left="-108" w:right="-57"/>
              <w:rPr>
                <w:rFonts w:ascii="GHEA Grapalat" w:hAnsi="GHEA Grapalat" w:cs="Calibri"/>
                <w:color w:val="000000"/>
                <w:sz w:val="18"/>
                <w:szCs w:val="18"/>
              </w:rPr>
            </w:pPr>
            <w:r w:rsidRPr="00FE052A">
              <w:rPr>
                <w:rFonts w:ascii="GHEA Grapalat" w:hAnsi="GHEA Grapalat" w:cs="Calibri"/>
                <w:sz w:val="18"/>
                <w:szCs w:val="18"/>
              </w:rPr>
              <w:t>Готовый к использованию пероксидазный субстрат, содержащий ТМБ (тетраметил бензидин-(3, 3</w:t>
            </w:r>
            <w:r w:rsidRPr="00FE052A">
              <w:rPr>
                <w:rFonts w:ascii="Courier New" w:hAnsi="Courier New" w:cs="Courier New"/>
                <w:sz w:val="18"/>
                <w:szCs w:val="18"/>
              </w:rPr>
              <w:t>′</w:t>
            </w:r>
            <w:r w:rsidRPr="00FE052A">
              <w:rPr>
                <w:rFonts w:ascii="GHEA Grapalat" w:hAnsi="GHEA Grapalat" w:cs="Calibri"/>
                <w:sz w:val="18"/>
                <w:szCs w:val="18"/>
              </w:rPr>
              <w:t>,5 ,5</w:t>
            </w:r>
            <w:r w:rsidRPr="00FE052A">
              <w:rPr>
                <w:rFonts w:ascii="Courier New" w:hAnsi="Courier New" w:cs="Courier New"/>
                <w:sz w:val="18"/>
                <w:szCs w:val="18"/>
              </w:rPr>
              <w:t>′</w:t>
            </w:r>
            <w:r w:rsidRPr="00FE052A">
              <w:rPr>
                <w:rFonts w:ascii="GHEA Grapalat" w:hAnsi="GHEA Grapalat" w:cs="Calibri"/>
                <w:sz w:val="18"/>
                <w:szCs w:val="18"/>
              </w:rPr>
              <w:t>-</w:t>
            </w:r>
            <w:r w:rsidRPr="00FE052A">
              <w:rPr>
                <w:rFonts w:ascii="GHEA Grapalat" w:hAnsi="GHEA Grapalat" w:cs="Calibri"/>
                <w:sz w:val="18"/>
                <w:szCs w:val="18"/>
              </w:rPr>
              <w:lastRenderedPageBreak/>
              <w:t>Tetramethylbenzidine Liquid Substrate)</w:t>
            </w:r>
            <w:r w:rsidRPr="00FE052A">
              <w:rPr>
                <w:rFonts w:ascii="GHEA Grapalat" w:hAnsi="GHEA Grapalat" w:cs="GHEA Grapalat"/>
                <w:sz w:val="18"/>
                <w:szCs w:val="18"/>
              </w:rPr>
              <w:t>в</w:t>
            </w:r>
            <w:r w:rsidRPr="00FE052A">
              <w:rPr>
                <w:rFonts w:ascii="GHEA Grapalat" w:hAnsi="GHEA Grapalat" w:cs="Calibri"/>
                <w:sz w:val="18"/>
                <w:szCs w:val="18"/>
              </w:rPr>
              <w:t xml:space="preserve"> </w:t>
            </w:r>
            <w:r w:rsidRPr="00FE052A">
              <w:rPr>
                <w:rFonts w:ascii="GHEA Grapalat" w:hAnsi="GHEA Grapalat" w:cs="GHEA Grapalat"/>
                <w:sz w:val="18"/>
                <w:szCs w:val="18"/>
              </w:rPr>
              <w:t>слабо</w:t>
            </w:r>
            <w:r w:rsidRPr="00FE052A">
              <w:rPr>
                <w:rFonts w:ascii="GHEA Grapalat" w:hAnsi="GHEA Grapalat" w:cs="Calibri"/>
                <w:sz w:val="18"/>
                <w:szCs w:val="18"/>
              </w:rPr>
              <w:t xml:space="preserve"> </w:t>
            </w:r>
            <w:r w:rsidRPr="00FE052A">
              <w:rPr>
                <w:rFonts w:ascii="GHEA Grapalat" w:hAnsi="GHEA Grapalat" w:cs="GHEA Grapalat"/>
                <w:sz w:val="18"/>
                <w:szCs w:val="18"/>
              </w:rPr>
              <w:t>кислой</w:t>
            </w:r>
            <w:r w:rsidRPr="00FE052A">
              <w:rPr>
                <w:rFonts w:ascii="GHEA Grapalat" w:hAnsi="GHEA Grapalat" w:cs="Calibri"/>
                <w:sz w:val="18"/>
                <w:szCs w:val="18"/>
              </w:rPr>
              <w:t xml:space="preserve"> </w:t>
            </w:r>
            <w:r w:rsidRPr="00FE052A">
              <w:rPr>
                <w:rFonts w:ascii="GHEA Grapalat" w:hAnsi="GHEA Grapalat" w:cs="GHEA Grapalat"/>
                <w:sz w:val="18"/>
                <w:szCs w:val="18"/>
              </w:rPr>
              <w:t>среде</w:t>
            </w:r>
            <w:r w:rsidRPr="00FE052A">
              <w:rPr>
                <w:rFonts w:ascii="GHEA Grapalat" w:hAnsi="GHEA Grapalat" w:cs="Calibri"/>
                <w:sz w:val="18"/>
                <w:szCs w:val="18"/>
              </w:rPr>
              <w:t xml:space="preserve"> </w:t>
            </w:r>
            <w:r w:rsidRPr="00FE052A">
              <w:rPr>
                <w:rFonts w:ascii="GHEA Grapalat" w:hAnsi="GHEA Grapalat" w:cs="GHEA Grapalat"/>
                <w:sz w:val="18"/>
                <w:szCs w:val="18"/>
              </w:rPr>
              <w:t>буфера</w:t>
            </w:r>
            <w:r w:rsidRPr="00FE052A">
              <w:rPr>
                <w:rFonts w:ascii="GHEA Grapalat" w:hAnsi="GHEA Grapalat" w:cs="Calibri"/>
                <w:sz w:val="18"/>
                <w:szCs w:val="18"/>
              </w:rPr>
              <w:t>. До реакции цвет раствора от бесцветного до светоло-голубовато-зеленого цвета. Во время реакции образуется синий цвет. Измерять интенсивность окраски при 450 нм. Упаковка: флакон 100 мл. Упаковка и этикетки фабричные. Иммет международный сертификат качества.2/3 срока годности на моммент доставки товара</w:t>
            </w:r>
          </w:p>
        </w:tc>
        <w:tc>
          <w:tcPr>
            <w:tcW w:w="1431" w:type="dxa"/>
            <w:tcBorders>
              <w:top w:val="single" w:sz="4" w:space="0" w:color="auto"/>
              <w:left w:val="nil"/>
              <w:bottom w:val="single" w:sz="4" w:space="0" w:color="auto"/>
              <w:right w:val="single" w:sz="4" w:space="0" w:color="auto"/>
            </w:tcBorders>
            <w:shd w:val="clear" w:color="auto" w:fill="auto"/>
            <w:vAlign w:val="center"/>
          </w:tcPr>
          <w:p w14:paraId="7C061F60" w14:textId="0F36D7A4" w:rsidR="00FE052A" w:rsidRPr="00FE052A" w:rsidRDefault="00FE052A" w:rsidP="00FE052A">
            <w:pPr>
              <w:rPr>
                <w:rFonts w:ascii="GHEA Grapalat" w:hAnsi="GHEA Grapalat" w:cs="Calibri"/>
                <w:color w:val="000000"/>
                <w:sz w:val="18"/>
                <w:szCs w:val="18"/>
              </w:rPr>
            </w:pPr>
          </w:p>
        </w:tc>
        <w:tc>
          <w:tcPr>
            <w:tcW w:w="1078" w:type="dxa"/>
            <w:tcBorders>
              <w:top w:val="single" w:sz="4" w:space="0" w:color="auto"/>
              <w:left w:val="nil"/>
              <w:bottom w:val="single" w:sz="4" w:space="0" w:color="auto"/>
              <w:right w:val="single" w:sz="4" w:space="0" w:color="auto"/>
            </w:tcBorders>
            <w:shd w:val="clear" w:color="auto" w:fill="auto"/>
            <w:vAlign w:val="center"/>
          </w:tcPr>
          <w:p w14:paraId="11EE91ED" w14:textId="23B2955B" w:rsidR="00FE052A" w:rsidRPr="00FE052A" w:rsidRDefault="00FE052A" w:rsidP="00FE052A">
            <w:pPr>
              <w:jc w:val="center"/>
              <w:rPr>
                <w:rFonts w:ascii="GHEA Grapalat" w:hAnsi="GHEA Grapalat" w:cs="Calibri"/>
                <w:color w:val="000000"/>
                <w:sz w:val="18"/>
                <w:szCs w:val="18"/>
              </w:rPr>
            </w:pPr>
            <w:r w:rsidRPr="00FE052A">
              <w:rPr>
                <w:rFonts w:ascii="GHEA Grapalat" w:hAnsi="GHEA Grapalat" w:cs="GHEA Grapalat"/>
                <w:sz w:val="18"/>
                <w:szCs w:val="18"/>
              </w:rPr>
              <w:t>флакон</w:t>
            </w:r>
          </w:p>
        </w:tc>
        <w:tc>
          <w:tcPr>
            <w:tcW w:w="1142" w:type="dxa"/>
            <w:tcBorders>
              <w:top w:val="single" w:sz="4" w:space="0" w:color="auto"/>
              <w:left w:val="nil"/>
              <w:bottom w:val="single" w:sz="4" w:space="0" w:color="auto"/>
              <w:right w:val="single" w:sz="4" w:space="0" w:color="auto"/>
            </w:tcBorders>
            <w:shd w:val="clear" w:color="auto" w:fill="auto"/>
            <w:noWrap/>
            <w:vAlign w:val="center"/>
          </w:tcPr>
          <w:p w14:paraId="0860E1E1" w14:textId="77777777" w:rsidR="00FE052A" w:rsidRPr="00FE052A" w:rsidRDefault="00FE052A" w:rsidP="00FE052A">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07C631BC" w14:textId="77777777" w:rsidR="00FE052A" w:rsidRPr="00FE052A" w:rsidRDefault="00FE052A" w:rsidP="00FE052A">
            <w:pPr>
              <w:jc w:val="center"/>
              <w:rPr>
                <w:rFonts w:ascii="GHEA Grapalat" w:hAnsi="GHEA Grapalat" w:cs="Calibri"/>
                <w:color w:val="000000"/>
                <w:sz w:val="18"/>
                <w:szCs w:val="18"/>
              </w:rPr>
            </w:pPr>
          </w:p>
        </w:tc>
        <w:tc>
          <w:tcPr>
            <w:tcW w:w="843" w:type="dxa"/>
            <w:tcBorders>
              <w:top w:val="single" w:sz="4" w:space="0" w:color="auto"/>
              <w:left w:val="nil"/>
              <w:bottom w:val="single" w:sz="4" w:space="0" w:color="auto"/>
              <w:right w:val="single" w:sz="4" w:space="0" w:color="auto"/>
            </w:tcBorders>
            <w:shd w:val="clear" w:color="auto" w:fill="auto"/>
            <w:noWrap/>
            <w:vAlign w:val="center"/>
          </w:tcPr>
          <w:p w14:paraId="596EA73A" w14:textId="44AFFA2E" w:rsidR="00FE052A" w:rsidRPr="00FE052A" w:rsidRDefault="00FE052A" w:rsidP="00FE052A">
            <w:pPr>
              <w:jc w:val="center"/>
              <w:rPr>
                <w:rFonts w:ascii="GHEA Grapalat" w:hAnsi="GHEA Grapalat" w:cs="Calibri"/>
                <w:color w:val="000000"/>
                <w:sz w:val="18"/>
                <w:szCs w:val="18"/>
              </w:rPr>
            </w:pPr>
            <w:r w:rsidRPr="00FE052A">
              <w:rPr>
                <w:rFonts w:ascii="GHEA Grapalat" w:hAnsi="GHEA Grapalat" w:cs="Calibri"/>
                <w:bCs/>
                <w:sz w:val="18"/>
                <w:szCs w:val="18"/>
              </w:rPr>
              <w:t>12.0</w:t>
            </w:r>
          </w:p>
        </w:tc>
        <w:tc>
          <w:tcPr>
            <w:tcW w:w="1183" w:type="dxa"/>
            <w:tcBorders>
              <w:top w:val="single" w:sz="4" w:space="0" w:color="auto"/>
              <w:left w:val="nil"/>
              <w:bottom w:val="single" w:sz="4" w:space="0" w:color="auto"/>
              <w:right w:val="single" w:sz="4" w:space="0" w:color="auto"/>
            </w:tcBorders>
            <w:shd w:val="clear" w:color="auto" w:fill="auto"/>
            <w:vAlign w:val="center"/>
          </w:tcPr>
          <w:p w14:paraId="0512432D" w14:textId="44035E6E" w:rsidR="00FE052A" w:rsidRPr="00E32136" w:rsidRDefault="00FE052A" w:rsidP="00FE052A">
            <w:pPr>
              <w:jc w:val="center"/>
              <w:rPr>
                <w:rFonts w:ascii="GHEA Grapalat" w:hAnsi="GHEA Grapalat" w:cs="Calibri"/>
                <w:color w:val="000000"/>
                <w:sz w:val="18"/>
                <w:szCs w:val="18"/>
              </w:rPr>
            </w:pPr>
            <w:r w:rsidRPr="00E32136">
              <w:rPr>
                <w:rFonts w:ascii="GHEA Grapalat" w:hAnsi="GHEA Grapalat" w:cs="Calibri"/>
                <w:color w:val="000000"/>
                <w:sz w:val="18"/>
                <w:szCs w:val="18"/>
              </w:rPr>
              <w:t>г. Ереван, ул. Давида Маляна, 37</w:t>
            </w:r>
          </w:p>
        </w:tc>
        <w:tc>
          <w:tcPr>
            <w:tcW w:w="1793" w:type="dxa"/>
            <w:tcBorders>
              <w:top w:val="single" w:sz="4" w:space="0" w:color="auto"/>
              <w:left w:val="nil"/>
              <w:bottom w:val="single" w:sz="4" w:space="0" w:color="auto"/>
              <w:right w:val="single" w:sz="4" w:space="0" w:color="auto"/>
            </w:tcBorders>
            <w:shd w:val="clear" w:color="auto" w:fill="auto"/>
            <w:vAlign w:val="center"/>
          </w:tcPr>
          <w:p w14:paraId="28A7C66D" w14:textId="504A6C5D" w:rsidR="00FE052A" w:rsidRPr="00E32136" w:rsidRDefault="00FE052A" w:rsidP="00FE052A">
            <w:pPr>
              <w:jc w:val="center"/>
              <w:rPr>
                <w:rFonts w:ascii="GHEA Grapalat" w:hAnsi="GHEA Grapalat" w:cs="Calibri"/>
                <w:color w:val="000000"/>
                <w:sz w:val="18"/>
                <w:szCs w:val="18"/>
              </w:rPr>
            </w:pPr>
            <w:r w:rsidRPr="00E32136">
              <w:rPr>
                <w:rFonts w:ascii="GHEA Grapalat" w:hAnsi="GHEA Grapalat" w:cs="Calibri"/>
                <w:color w:val="000000"/>
                <w:sz w:val="18"/>
                <w:szCs w:val="18"/>
              </w:rPr>
              <w:t xml:space="preserve">В течение </w:t>
            </w:r>
            <w:r>
              <w:rPr>
                <w:rFonts w:ascii="GHEA Grapalat" w:hAnsi="GHEA Grapalat" w:cs="Calibri"/>
                <w:color w:val="000000"/>
                <w:sz w:val="18"/>
                <w:szCs w:val="18"/>
              </w:rPr>
              <w:t>45</w:t>
            </w:r>
            <w:r w:rsidRPr="00E32136">
              <w:rPr>
                <w:rFonts w:ascii="GHEA Grapalat" w:hAnsi="GHEA Grapalat" w:cs="Calibri"/>
                <w:color w:val="000000"/>
                <w:sz w:val="18"/>
                <w:szCs w:val="18"/>
              </w:rPr>
              <w:t xml:space="preserve">-ти календарных дней со дня вступления в силу заключаемого </w:t>
            </w:r>
            <w:r w:rsidRPr="00E32136">
              <w:rPr>
                <w:rFonts w:ascii="GHEA Grapalat" w:hAnsi="GHEA Grapalat" w:cs="Calibri"/>
                <w:color w:val="000000"/>
                <w:sz w:val="18"/>
                <w:szCs w:val="18"/>
              </w:rPr>
              <w:lastRenderedPageBreak/>
              <w:t>между сторонами договора.</w:t>
            </w:r>
          </w:p>
        </w:tc>
      </w:tr>
      <w:tr w:rsidR="00FE052A" w:rsidRPr="00FE052A" w14:paraId="196AB69D" w14:textId="77777777" w:rsidTr="00FE052A">
        <w:trPr>
          <w:trHeight w:val="70"/>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CB303B" w14:textId="5810FD28" w:rsidR="00FE052A" w:rsidRPr="00FE052A" w:rsidRDefault="00FE052A" w:rsidP="00FE052A">
            <w:pPr>
              <w:jc w:val="center"/>
              <w:rPr>
                <w:rFonts w:ascii="GHEA Grapalat" w:hAnsi="GHEA Grapalat" w:cs="Calibri"/>
                <w:color w:val="000000"/>
                <w:sz w:val="18"/>
                <w:szCs w:val="18"/>
              </w:rPr>
            </w:pPr>
            <w:r w:rsidRPr="00FE052A">
              <w:rPr>
                <w:rFonts w:ascii="GHEA Grapalat" w:hAnsi="GHEA Grapalat"/>
                <w:color w:val="000000"/>
                <w:sz w:val="18"/>
                <w:szCs w:val="18"/>
              </w:rPr>
              <w:lastRenderedPageBreak/>
              <w:t>18</w:t>
            </w:r>
          </w:p>
        </w:tc>
        <w:tc>
          <w:tcPr>
            <w:tcW w:w="1683" w:type="dxa"/>
            <w:tcBorders>
              <w:top w:val="single" w:sz="4" w:space="0" w:color="auto"/>
              <w:left w:val="nil"/>
              <w:bottom w:val="single" w:sz="4" w:space="0" w:color="auto"/>
              <w:right w:val="single" w:sz="4" w:space="0" w:color="auto"/>
            </w:tcBorders>
            <w:shd w:val="clear" w:color="auto" w:fill="auto"/>
            <w:vAlign w:val="center"/>
          </w:tcPr>
          <w:p w14:paraId="54063DE5" w14:textId="5462EDEF" w:rsidR="00FE052A" w:rsidRPr="00FE052A" w:rsidRDefault="00680EBC" w:rsidP="00FE052A">
            <w:pPr>
              <w:jc w:val="center"/>
              <w:rPr>
                <w:rFonts w:ascii="GHEA Grapalat" w:hAnsi="GHEA Grapalat" w:cs="Calibri"/>
                <w:color w:val="000000"/>
                <w:sz w:val="18"/>
                <w:szCs w:val="18"/>
              </w:rPr>
            </w:pPr>
            <w:r w:rsidRPr="00680EBC">
              <w:rPr>
                <w:rFonts w:ascii="GHEA Grapalat" w:hAnsi="GHEA Grapalat" w:cs="Calibri"/>
                <w:color w:val="000000"/>
                <w:sz w:val="18"/>
                <w:szCs w:val="18"/>
              </w:rPr>
              <w:t>24300000/1</w:t>
            </w:r>
          </w:p>
        </w:tc>
        <w:tc>
          <w:tcPr>
            <w:tcW w:w="2412" w:type="dxa"/>
            <w:tcBorders>
              <w:top w:val="single" w:sz="4" w:space="0" w:color="auto"/>
              <w:left w:val="nil"/>
              <w:bottom w:val="single" w:sz="4" w:space="0" w:color="auto"/>
              <w:right w:val="single" w:sz="4" w:space="0" w:color="auto"/>
            </w:tcBorders>
            <w:shd w:val="clear" w:color="auto" w:fill="auto"/>
            <w:vAlign w:val="center"/>
          </w:tcPr>
          <w:p w14:paraId="0E815AC7" w14:textId="5762FA49" w:rsidR="00FE052A" w:rsidRPr="00FE052A" w:rsidRDefault="00FE052A" w:rsidP="00FE052A">
            <w:pPr>
              <w:rPr>
                <w:rFonts w:ascii="GHEA Grapalat" w:hAnsi="GHEA Grapalat" w:cs="Calibri"/>
                <w:color w:val="000000"/>
                <w:sz w:val="18"/>
                <w:szCs w:val="18"/>
                <w:lang w:val="en-US"/>
              </w:rPr>
            </w:pPr>
            <w:r w:rsidRPr="00FE052A">
              <w:rPr>
                <w:rFonts w:ascii="GHEA Grapalat" w:hAnsi="GHEA Grapalat"/>
                <w:color w:val="000000"/>
                <w:sz w:val="18"/>
                <w:szCs w:val="18"/>
              </w:rPr>
              <w:t>Стоп</w:t>
            </w:r>
            <w:r w:rsidRPr="00FE052A">
              <w:rPr>
                <w:rFonts w:ascii="GHEA Grapalat" w:hAnsi="GHEA Grapalat"/>
                <w:color w:val="000000"/>
                <w:sz w:val="18"/>
                <w:szCs w:val="18"/>
                <w:lang w:val="en-US"/>
              </w:rPr>
              <w:t>-</w:t>
            </w:r>
            <w:r w:rsidRPr="00FE052A">
              <w:rPr>
                <w:rFonts w:ascii="GHEA Grapalat" w:hAnsi="GHEA Grapalat"/>
                <w:color w:val="000000"/>
                <w:sz w:val="18"/>
                <w:szCs w:val="18"/>
              </w:rPr>
              <w:t>раствор</w:t>
            </w:r>
            <w:r w:rsidRPr="00FE052A">
              <w:rPr>
                <w:rFonts w:ascii="GHEA Grapalat" w:hAnsi="GHEA Grapalat"/>
                <w:color w:val="000000"/>
                <w:sz w:val="18"/>
                <w:szCs w:val="18"/>
                <w:lang w:val="en-US"/>
              </w:rPr>
              <w:t xml:space="preserve"> 4N H2SO4 (Sigma-Aldrich )</w:t>
            </w:r>
          </w:p>
        </w:tc>
        <w:tc>
          <w:tcPr>
            <w:tcW w:w="2419" w:type="dxa"/>
            <w:tcBorders>
              <w:top w:val="single" w:sz="4" w:space="0" w:color="auto"/>
              <w:left w:val="nil"/>
              <w:bottom w:val="single" w:sz="4" w:space="0" w:color="auto"/>
              <w:right w:val="single" w:sz="4" w:space="0" w:color="auto"/>
            </w:tcBorders>
            <w:shd w:val="clear" w:color="auto" w:fill="auto"/>
            <w:vAlign w:val="center"/>
          </w:tcPr>
          <w:p w14:paraId="13843CF1" w14:textId="1F462EA3" w:rsidR="00FE052A" w:rsidRPr="00FE052A" w:rsidRDefault="00FE052A" w:rsidP="00FE052A">
            <w:pPr>
              <w:ind w:left="-108" w:right="-57"/>
              <w:rPr>
                <w:rFonts w:ascii="GHEA Grapalat" w:hAnsi="GHEA Grapalat" w:cs="Calibri"/>
                <w:color w:val="000000"/>
                <w:sz w:val="18"/>
                <w:szCs w:val="18"/>
              </w:rPr>
            </w:pPr>
            <w:r w:rsidRPr="00FE052A">
              <w:rPr>
                <w:rFonts w:ascii="GHEA Grapalat" w:hAnsi="GHEA Grapalat" w:cs="Calibri"/>
                <w:sz w:val="18"/>
                <w:szCs w:val="18"/>
              </w:rPr>
              <w:t>Готовый к использованию 4 нормальный раствор сернопй кислоты, предназначен для использования в исследованиях методом ELISA. Фасофка по 50-500 мл. Упаковка и этикетки фабричные. Иммет международный сертификат качества.2/3 срока годности на моммент доставки товара</w:t>
            </w:r>
          </w:p>
        </w:tc>
        <w:tc>
          <w:tcPr>
            <w:tcW w:w="1431" w:type="dxa"/>
            <w:tcBorders>
              <w:top w:val="single" w:sz="4" w:space="0" w:color="auto"/>
              <w:left w:val="nil"/>
              <w:bottom w:val="single" w:sz="4" w:space="0" w:color="auto"/>
              <w:right w:val="single" w:sz="4" w:space="0" w:color="auto"/>
            </w:tcBorders>
            <w:shd w:val="clear" w:color="auto" w:fill="auto"/>
            <w:vAlign w:val="center"/>
          </w:tcPr>
          <w:p w14:paraId="5322A950" w14:textId="45FB795B" w:rsidR="00FE052A" w:rsidRPr="00680EBC" w:rsidRDefault="00FE052A" w:rsidP="00FE052A">
            <w:pPr>
              <w:rPr>
                <w:rFonts w:ascii="GHEA Grapalat" w:hAnsi="GHEA Grapalat" w:cs="Calibri"/>
                <w:color w:val="000000"/>
                <w:sz w:val="18"/>
                <w:szCs w:val="18"/>
              </w:rPr>
            </w:pPr>
          </w:p>
        </w:tc>
        <w:tc>
          <w:tcPr>
            <w:tcW w:w="1078" w:type="dxa"/>
            <w:tcBorders>
              <w:top w:val="single" w:sz="4" w:space="0" w:color="auto"/>
              <w:left w:val="nil"/>
              <w:bottom w:val="single" w:sz="4" w:space="0" w:color="auto"/>
              <w:right w:val="single" w:sz="4" w:space="0" w:color="auto"/>
            </w:tcBorders>
            <w:shd w:val="clear" w:color="auto" w:fill="auto"/>
            <w:vAlign w:val="center"/>
          </w:tcPr>
          <w:p w14:paraId="73C65201" w14:textId="15188C38" w:rsidR="00FE052A" w:rsidRPr="00FE052A" w:rsidRDefault="00FE052A" w:rsidP="00FE052A">
            <w:pPr>
              <w:jc w:val="center"/>
              <w:rPr>
                <w:rFonts w:ascii="GHEA Grapalat" w:hAnsi="GHEA Grapalat" w:cs="Calibri"/>
                <w:color w:val="000000"/>
                <w:sz w:val="18"/>
                <w:szCs w:val="18"/>
                <w:lang w:val="en-US"/>
              </w:rPr>
            </w:pPr>
            <w:r w:rsidRPr="00FE052A">
              <w:rPr>
                <w:rFonts w:ascii="GHEA Grapalat" w:hAnsi="GHEA Grapalat" w:cs="GHEA Grapalat"/>
                <w:sz w:val="18"/>
                <w:szCs w:val="18"/>
              </w:rPr>
              <w:t>мл</w:t>
            </w:r>
          </w:p>
        </w:tc>
        <w:tc>
          <w:tcPr>
            <w:tcW w:w="1142" w:type="dxa"/>
            <w:tcBorders>
              <w:top w:val="single" w:sz="4" w:space="0" w:color="auto"/>
              <w:left w:val="nil"/>
              <w:bottom w:val="single" w:sz="4" w:space="0" w:color="auto"/>
              <w:right w:val="single" w:sz="4" w:space="0" w:color="auto"/>
            </w:tcBorders>
            <w:shd w:val="clear" w:color="auto" w:fill="auto"/>
            <w:noWrap/>
            <w:vAlign w:val="center"/>
          </w:tcPr>
          <w:p w14:paraId="1A44D871" w14:textId="77777777" w:rsidR="00FE052A" w:rsidRPr="00FE052A" w:rsidRDefault="00FE052A" w:rsidP="00FE052A">
            <w:pPr>
              <w:jc w:val="center"/>
              <w:rPr>
                <w:rFonts w:ascii="GHEA Grapalat" w:hAnsi="GHEA Grapalat" w:cs="Calibri"/>
                <w:color w:val="000000"/>
                <w:sz w:val="18"/>
                <w:szCs w:val="18"/>
                <w:lang w:val="en-US"/>
              </w:rPr>
            </w:pP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5E302610" w14:textId="77777777" w:rsidR="00FE052A" w:rsidRPr="00FE052A" w:rsidRDefault="00FE052A" w:rsidP="00FE052A">
            <w:pPr>
              <w:jc w:val="center"/>
              <w:rPr>
                <w:rFonts w:ascii="GHEA Grapalat" w:hAnsi="GHEA Grapalat" w:cs="Calibri"/>
                <w:color w:val="000000"/>
                <w:sz w:val="18"/>
                <w:szCs w:val="18"/>
                <w:lang w:val="en-US"/>
              </w:rPr>
            </w:pPr>
          </w:p>
        </w:tc>
        <w:tc>
          <w:tcPr>
            <w:tcW w:w="843" w:type="dxa"/>
            <w:tcBorders>
              <w:top w:val="single" w:sz="4" w:space="0" w:color="auto"/>
              <w:left w:val="nil"/>
              <w:bottom w:val="single" w:sz="4" w:space="0" w:color="auto"/>
              <w:right w:val="single" w:sz="4" w:space="0" w:color="auto"/>
            </w:tcBorders>
            <w:shd w:val="clear" w:color="auto" w:fill="auto"/>
            <w:noWrap/>
            <w:vAlign w:val="center"/>
          </w:tcPr>
          <w:p w14:paraId="78312ACC" w14:textId="2E1D8E3B" w:rsidR="00FE052A" w:rsidRPr="00FE052A" w:rsidRDefault="00FE052A" w:rsidP="00FE052A">
            <w:pPr>
              <w:jc w:val="center"/>
              <w:rPr>
                <w:rFonts w:ascii="GHEA Grapalat" w:hAnsi="GHEA Grapalat" w:cs="Calibri"/>
                <w:color w:val="000000"/>
                <w:sz w:val="18"/>
                <w:szCs w:val="18"/>
                <w:lang w:val="en-US"/>
              </w:rPr>
            </w:pPr>
            <w:r w:rsidRPr="00FE052A">
              <w:rPr>
                <w:rFonts w:ascii="GHEA Grapalat" w:hAnsi="GHEA Grapalat" w:cs="Calibri"/>
                <w:bCs/>
                <w:sz w:val="18"/>
                <w:szCs w:val="18"/>
              </w:rPr>
              <w:t>1,000.0</w:t>
            </w:r>
          </w:p>
        </w:tc>
        <w:tc>
          <w:tcPr>
            <w:tcW w:w="1183" w:type="dxa"/>
            <w:tcBorders>
              <w:top w:val="single" w:sz="4" w:space="0" w:color="auto"/>
              <w:left w:val="nil"/>
              <w:bottom w:val="single" w:sz="4" w:space="0" w:color="auto"/>
              <w:right w:val="single" w:sz="4" w:space="0" w:color="auto"/>
            </w:tcBorders>
            <w:shd w:val="clear" w:color="auto" w:fill="auto"/>
            <w:vAlign w:val="center"/>
          </w:tcPr>
          <w:p w14:paraId="1143BF09" w14:textId="522C13C9" w:rsidR="00FE052A" w:rsidRPr="00FE052A" w:rsidRDefault="00FE052A" w:rsidP="00FE052A">
            <w:pPr>
              <w:jc w:val="center"/>
              <w:rPr>
                <w:rFonts w:ascii="GHEA Grapalat" w:hAnsi="GHEA Grapalat" w:cs="Calibri"/>
                <w:color w:val="000000"/>
                <w:sz w:val="18"/>
                <w:szCs w:val="18"/>
              </w:rPr>
            </w:pPr>
            <w:r w:rsidRPr="00E32136">
              <w:rPr>
                <w:rFonts w:ascii="GHEA Grapalat" w:hAnsi="GHEA Grapalat" w:cs="Calibri"/>
                <w:color w:val="000000"/>
                <w:sz w:val="18"/>
                <w:szCs w:val="18"/>
              </w:rPr>
              <w:t>г. Ереван, ул. Давида Маляна, 37</w:t>
            </w:r>
          </w:p>
        </w:tc>
        <w:tc>
          <w:tcPr>
            <w:tcW w:w="1793" w:type="dxa"/>
            <w:tcBorders>
              <w:top w:val="single" w:sz="4" w:space="0" w:color="auto"/>
              <w:left w:val="nil"/>
              <w:bottom w:val="single" w:sz="4" w:space="0" w:color="auto"/>
              <w:right w:val="single" w:sz="4" w:space="0" w:color="auto"/>
            </w:tcBorders>
            <w:shd w:val="clear" w:color="auto" w:fill="auto"/>
            <w:vAlign w:val="center"/>
          </w:tcPr>
          <w:p w14:paraId="6F047789" w14:textId="7FFFE45A" w:rsidR="00FE052A" w:rsidRPr="00FE052A" w:rsidRDefault="00FE052A" w:rsidP="00FE052A">
            <w:pPr>
              <w:jc w:val="center"/>
              <w:rPr>
                <w:rFonts w:ascii="GHEA Grapalat" w:hAnsi="GHEA Grapalat" w:cs="Calibri"/>
                <w:color w:val="000000"/>
                <w:sz w:val="18"/>
                <w:szCs w:val="18"/>
              </w:rPr>
            </w:pPr>
            <w:r w:rsidRPr="00E32136">
              <w:rPr>
                <w:rFonts w:ascii="GHEA Grapalat" w:hAnsi="GHEA Grapalat" w:cs="Calibri"/>
                <w:color w:val="000000"/>
                <w:sz w:val="18"/>
                <w:szCs w:val="18"/>
              </w:rPr>
              <w:t xml:space="preserve">В течение </w:t>
            </w:r>
            <w:r>
              <w:rPr>
                <w:rFonts w:ascii="GHEA Grapalat" w:hAnsi="GHEA Grapalat" w:cs="Calibri"/>
                <w:color w:val="000000"/>
                <w:sz w:val="18"/>
                <w:szCs w:val="18"/>
              </w:rPr>
              <w:t>45</w:t>
            </w:r>
            <w:r w:rsidRPr="00E32136">
              <w:rPr>
                <w:rFonts w:ascii="GHEA Grapalat" w:hAnsi="GHEA Grapalat" w:cs="Calibri"/>
                <w:color w:val="000000"/>
                <w:sz w:val="18"/>
                <w:szCs w:val="18"/>
              </w:rPr>
              <w:t>-ти календарных дней со дня вступления в силу заключаемого между сторонами договора.</w:t>
            </w:r>
          </w:p>
        </w:tc>
      </w:tr>
      <w:tr w:rsidR="00FE052A" w:rsidRPr="00FE052A" w14:paraId="4043F4E1" w14:textId="77777777" w:rsidTr="00FE052A">
        <w:trPr>
          <w:trHeight w:val="70"/>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7B4FAC" w14:textId="1ECCC2DF" w:rsidR="00FE052A" w:rsidRPr="00FE052A" w:rsidRDefault="00FE052A" w:rsidP="00FE052A">
            <w:pPr>
              <w:jc w:val="center"/>
              <w:rPr>
                <w:rFonts w:ascii="GHEA Grapalat" w:hAnsi="GHEA Grapalat" w:cs="Calibri"/>
                <w:color w:val="000000"/>
                <w:sz w:val="18"/>
                <w:szCs w:val="18"/>
                <w:lang w:val="en-US"/>
              </w:rPr>
            </w:pPr>
            <w:r w:rsidRPr="00FE052A">
              <w:rPr>
                <w:rFonts w:ascii="GHEA Grapalat" w:hAnsi="GHEA Grapalat"/>
                <w:color w:val="000000"/>
                <w:sz w:val="18"/>
                <w:szCs w:val="18"/>
              </w:rPr>
              <w:t>19</w:t>
            </w:r>
          </w:p>
        </w:tc>
        <w:tc>
          <w:tcPr>
            <w:tcW w:w="1683" w:type="dxa"/>
            <w:tcBorders>
              <w:top w:val="single" w:sz="4" w:space="0" w:color="auto"/>
              <w:left w:val="nil"/>
              <w:bottom w:val="single" w:sz="4" w:space="0" w:color="auto"/>
              <w:right w:val="single" w:sz="4" w:space="0" w:color="auto"/>
            </w:tcBorders>
            <w:shd w:val="clear" w:color="auto" w:fill="auto"/>
            <w:vAlign w:val="center"/>
          </w:tcPr>
          <w:p w14:paraId="7CAC478E" w14:textId="7F91B140" w:rsidR="00FE052A" w:rsidRPr="00FE052A" w:rsidRDefault="000B5F5E" w:rsidP="00FE052A">
            <w:pPr>
              <w:jc w:val="center"/>
              <w:rPr>
                <w:rFonts w:ascii="GHEA Grapalat" w:hAnsi="GHEA Grapalat" w:cs="Calibri"/>
                <w:color w:val="000000"/>
                <w:sz w:val="18"/>
                <w:szCs w:val="18"/>
                <w:lang w:val="en-US"/>
              </w:rPr>
            </w:pPr>
            <w:r w:rsidRPr="000B5F5E">
              <w:rPr>
                <w:rFonts w:ascii="GHEA Grapalat" w:hAnsi="GHEA Grapalat" w:cs="Calibri"/>
                <w:color w:val="000000"/>
                <w:sz w:val="18"/>
                <w:szCs w:val="18"/>
                <w:lang w:val="en-US"/>
              </w:rPr>
              <w:t>38431700/1</w:t>
            </w:r>
          </w:p>
        </w:tc>
        <w:tc>
          <w:tcPr>
            <w:tcW w:w="2412" w:type="dxa"/>
            <w:tcBorders>
              <w:top w:val="single" w:sz="4" w:space="0" w:color="auto"/>
              <w:left w:val="nil"/>
              <w:bottom w:val="single" w:sz="4" w:space="0" w:color="auto"/>
              <w:right w:val="single" w:sz="4" w:space="0" w:color="auto"/>
            </w:tcBorders>
            <w:shd w:val="clear" w:color="auto" w:fill="auto"/>
            <w:vAlign w:val="center"/>
          </w:tcPr>
          <w:p w14:paraId="78421D20" w14:textId="0B28A2A8" w:rsidR="00FE052A" w:rsidRPr="00FE052A" w:rsidRDefault="00FE052A" w:rsidP="00FE052A">
            <w:pPr>
              <w:rPr>
                <w:rFonts w:ascii="GHEA Grapalat" w:hAnsi="GHEA Grapalat" w:cs="Calibri"/>
                <w:color w:val="000000"/>
                <w:sz w:val="18"/>
                <w:szCs w:val="18"/>
                <w:lang w:val="en-US"/>
              </w:rPr>
            </w:pPr>
            <w:r w:rsidRPr="00FE052A">
              <w:rPr>
                <w:rFonts w:ascii="GHEA Grapalat" w:hAnsi="GHEA Grapalat"/>
                <w:color w:val="000000"/>
                <w:sz w:val="18"/>
                <w:szCs w:val="18"/>
                <w:lang w:val="en-US"/>
              </w:rPr>
              <w:t>BRAND™</w:t>
            </w:r>
            <w:r w:rsidRPr="00FE052A">
              <w:rPr>
                <w:rFonts w:ascii="Calibri" w:hAnsi="Calibri" w:cs="Calibri"/>
                <w:color w:val="000000"/>
                <w:sz w:val="18"/>
                <w:szCs w:val="18"/>
                <w:lang w:val="en-US"/>
              </w:rPr>
              <w:t> </w:t>
            </w:r>
            <w:r w:rsidRPr="00FE052A">
              <w:rPr>
                <w:rFonts w:ascii="GHEA Grapalat" w:hAnsi="GHEA Grapalat"/>
                <w:color w:val="000000"/>
                <w:sz w:val="18"/>
                <w:szCs w:val="18"/>
                <w:lang w:val="en-US"/>
              </w:rPr>
              <w:t>Self-adhesive Plate Sealing Film</w:t>
            </w:r>
          </w:p>
        </w:tc>
        <w:tc>
          <w:tcPr>
            <w:tcW w:w="2419" w:type="dxa"/>
            <w:tcBorders>
              <w:top w:val="single" w:sz="4" w:space="0" w:color="auto"/>
              <w:left w:val="nil"/>
              <w:bottom w:val="single" w:sz="4" w:space="0" w:color="auto"/>
              <w:right w:val="single" w:sz="4" w:space="0" w:color="auto"/>
            </w:tcBorders>
            <w:shd w:val="clear" w:color="auto" w:fill="auto"/>
            <w:vAlign w:val="center"/>
          </w:tcPr>
          <w:p w14:paraId="1B644F49" w14:textId="0F45B596" w:rsidR="00FE052A" w:rsidRPr="00FE052A" w:rsidRDefault="00FE052A" w:rsidP="00FE052A">
            <w:pPr>
              <w:spacing w:line="276" w:lineRule="auto"/>
              <w:rPr>
                <w:rFonts w:ascii="GHEA Grapalat" w:hAnsi="GHEA Grapalat" w:cs="Calibri"/>
                <w:color w:val="000000"/>
                <w:sz w:val="18"/>
                <w:szCs w:val="18"/>
              </w:rPr>
            </w:pPr>
            <w:r w:rsidRPr="00FE052A">
              <w:rPr>
                <w:rFonts w:ascii="GHEA Grapalat" w:hAnsi="GHEA Grapalat" w:cs="Calibri"/>
                <w:sz w:val="18"/>
                <w:szCs w:val="18"/>
              </w:rPr>
              <w:t xml:space="preserve">Клейкая лента для покрытия 96-луночного микропланшета для ИФА. Четкая, плотная адгезия должна обеспечивать минимальное испарение и конденсацию, выдерживать диапазон </w:t>
            </w:r>
            <w:r w:rsidRPr="00FE052A">
              <w:rPr>
                <w:rFonts w:ascii="GHEA Grapalat" w:hAnsi="GHEA Grapalat" w:cs="Calibri"/>
                <w:sz w:val="18"/>
                <w:szCs w:val="18"/>
              </w:rPr>
              <w:lastRenderedPageBreak/>
              <w:t>температур от -40°С до +120°С. Упаковка: 100 шт. в упаковке. Упаковка и этикетки фабричные. Иммет международный сертификат качества.2/3 срока годности на моммент доставки товара</w:t>
            </w:r>
          </w:p>
        </w:tc>
        <w:tc>
          <w:tcPr>
            <w:tcW w:w="1431" w:type="dxa"/>
            <w:tcBorders>
              <w:top w:val="single" w:sz="4" w:space="0" w:color="auto"/>
              <w:left w:val="nil"/>
              <w:bottom w:val="single" w:sz="4" w:space="0" w:color="auto"/>
              <w:right w:val="single" w:sz="4" w:space="0" w:color="auto"/>
            </w:tcBorders>
            <w:shd w:val="clear" w:color="auto" w:fill="auto"/>
            <w:vAlign w:val="center"/>
          </w:tcPr>
          <w:p w14:paraId="72426454" w14:textId="5B6B7C89" w:rsidR="00FE052A" w:rsidRPr="00680EBC" w:rsidRDefault="00FE052A" w:rsidP="00FE052A">
            <w:pPr>
              <w:rPr>
                <w:rFonts w:ascii="GHEA Grapalat" w:hAnsi="GHEA Grapalat" w:cs="Calibri"/>
                <w:color w:val="000000"/>
                <w:sz w:val="18"/>
                <w:szCs w:val="18"/>
              </w:rPr>
            </w:pPr>
          </w:p>
        </w:tc>
        <w:tc>
          <w:tcPr>
            <w:tcW w:w="1078" w:type="dxa"/>
            <w:tcBorders>
              <w:top w:val="single" w:sz="4" w:space="0" w:color="auto"/>
              <w:left w:val="nil"/>
              <w:bottom w:val="single" w:sz="4" w:space="0" w:color="auto"/>
              <w:right w:val="single" w:sz="4" w:space="0" w:color="auto"/>
            </w:tcBorders>
            <w:shd w:val="clear" w:color="auto" w:fill="auto"/>
            <w:vAlign w:val="center"/>
          </w:tcPr>
          <w:p w14:paraId="780FEF49" w14:textId="69C807C0" w:rsidR="00FE052A" w:rsidRPr="00FE052A" w:rsidRDefault="00FE052A" w:rsidP="00FE052A">
            <w:pPr>
              <w:jc w:val="center"/>
              <w:rPr>
                <w:rFonts w:ascii="GHEA Grapalat" w:hAnsi="GHEA Grapalat" w:cs="Calibri"/>
                <w:color w:val="000000"/>
                <w:sz w:val="18"/>
                <w:szCs w:val="18"/>
                <w:lang w:val="en-US"/>
              </w:rPr>
            </w:pPr>
            <w:r w:rsidRPr="00FE052A">
              <w:rPr>
                <w:rFonts w:ascii="GHEA Grapalat" w:hAnsi="GHEA Grapalat" w:cs="GHEA Grapalat"/>
                <w:sz w:val="18"/>
                <w:szCs w:val="18"/>
              </w:rPr>
              <w:t>уп</w:t>
            </w:r>
          </w:p>
        </w:tc>
        <w:tc>
          <w:tcPr>
            <w:tcW w:w="1142" w:type="dxa"/>
            <w:tcBorders>
              <w:top w:val="single" w:sz="4" w:space="0" w:color="auto"/>
              <w:left w:val="nil"/>
              <w:bottom w:val="single" w:sz="4" w:space="0" w:color="auto"/>
              <w:right w:val="single" w:sz="4" w:space="0" w:color="auto"/>
            </w:tcBorders>
            <w:shd w:val="clear" w:color="auto" w:fill="auto"/>
            <w:noWrap/>
            <w:vAlign w:val="center"/>
          </w:tcPr>
          <w:p w14:paraId="165BBEA1" w14:textId="77777777" w:rsidR="00FE052A" w:rsidRPr="00FE052A" w:rsidRDefault="00FE052A" w:rsidP="00FE052A">
            <w:pPr>
              <w:jc w:val="center"/>
              <w:rPr>
                <w:rFonts w:ascii="GHEA Grapalat" w:hAnsi="GHEA Grapalat" w:cs="Calibri"/>
                <w:color w:val="000000"/>
                <w:sz w:val="18"/>
                <w:szCs w:val="18"/>
                <w:lang w:val="en-US"/>
              </w:rPr>
            </w:pP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58ACEABF" w14:textId="77777777" w:rsidR="00FE052A" w:rsidRPr="00FE052A" w:rsidRDefault="00FE052A" w:rsidP="00FE052A">
            <w:pPr>
              <w:jc w:val="center"/>
              <w:rPr>
                <w:rFonts w:ascii="GHEA Grapalat" w:hAnsi="GHEA Grapalat" w:cs="Calibri"/>
                <w:color w:val="000000"/>
                <w:sz w:val="18"/>
                <w:szCs w:val="18"/>
                <w:lang w:val="en-US"/>
              </w:rPr>
            </w:pPr>
          </w:p>
        </w:tc>
        <w:tc>
          <w:tcPr>
            <w:tcW w:w="843" w:type="dxa"/>
            <w:tcBorders>
              <w:top w:val="single" w:sz="4" w:space="0" w:color="auto"/>
              <w:left w:val="nil"/>
              <w:bottom w:val="single" w:sz="4" w:space="0" w:color="auto"/>
              <w:right w:val="single" w:sz="4" w:space="0" w:color="auto"/>
            </w:tcBorders>
            <w:shd w:val="clear" w:color="auto" w:fill="auto"/>
            <w:noWrap/>
            <w:vAlign w:val="center"/>
          </w:tcPr>
          <w:p w14:paraId="7CB68D6E" w14:textId="44C749B1" w:rsidR="00FE052A" w:rsidRPr="00FE052A" w:rsidRDefault="00FE052A" w:rsidP="00FE052A">
            <w:pPr>
              <w:jc w:val="center"/>
              <w:rPr>
                <w:rFonts w:ascii="GHEA Grapalat" w:hAnsi="GHEA Grapalat" w:cs="Calibri"/>
                <w:color w:val="000000"/>
                <w:sz w:val="18"/>
                <w:szCs w:val="18"/>
                <w:lang w:val="en-US"/>
              </w:rPr>
            </w:pPr>
            <w:r w:rsidRPr="00FE052A">
              <w:rPr>
                <w:rFonts w:ascii="GHEA Grapalat" w:hAnsi="GHEA Grapalat" w:cs="GHEA Grapalat"/>
                <w:sz w:val="18"/>
                <w:szCs w:val="18"/>
              </w:rPr>
              <w:t>2</w:t>
            </w:r>
          </w:p>
        </w:tc>
        <w:tc>
          <w:tcPr>
            <w:tcW w:w="1183" w:type="dxa"/>
            <w:tcBorders>
              <w:top w:val="single" w:sz="4" w:space="0" w:color="auto"/>
              <w:left w:val="nil"/>
              <w:bottom w:val="single" w:sz="4" w:space="0" w:color="auto"/>
              <w:right w:val="single" w:sz="4" w:space="0" w:color="auto"/>
            </w:tcBorders>
            <w:shd w:val="clear" w:color="auto" w:fill="auto"/>
            <w:vAlign w:val="center"/>
          </w:tcPr>
          <w:p w14:paraId="025CB252" w14:textId="16E844D6" w:rsidR="00FE052A" w:rsidRPr="00FE052A" w:rsidRDefault="00FE052A" w:rsidP="00FE052A">
            <w:pPr>
              <w:jc w:val="center"/>
              <w:rPr>
                <w:rFonts w:ascii="GHEA Grapalat" w:hAnsi="GHEA Grapalat" w:cs="Calibri"/>
                <w:color w:val="000000"/>
                <w:sz w:val="18"/>
                <w:szCs w:val="18"/>
              </w:rPr>
            </w:pPr>
            <w:r w:rsidRPr="00E32136">
              <w:rPr>
                <w:rFonts w:ascii="GHEA Grapalat" w:hAnsi="GHEA Grapalat" w:cs="Calibri"/>
                <w:color w:val="000000"/>
                <w:sz w:val="18"/>
                <w:szCs w:val="18"/>
              </w:rPr>
              <w:t>г. Ереван, ул. Давида Маляна, 37</w:t>
            </w:r>
          </w:p>
        </w:tc>
        <w:tc>
          <w:tcPr>
            <w:tcW w:w="1793" w:type="dxa"/>
            <w:tcBorders>
              <w:top w:val="single" w:sz="4" w:space="0" w:color="auto"/>
              <w:left w:val="nil"/>
              <w:bottom w:val="single" w:sz="4" w:space="0" w:color="auto"/>
              <w:right w:val="single" w:sz="4" w:space="0" w:color="auto"/>
            </w:tcBorders>
            <w:shd w:val="clear" w:color="auto" w:fill="auto"/>
            <w:vAlign w:val="center"/>
          </w:tcPr>
          <w:p w14:paraId="3931A2EB" w14:textId="67A58E32" w:rsidR="00FE052A" w:rsidRPr="00FE052A" w:rsidRDefault="00FE052A" w:rsidP="00FE052A">
            <w:pPr>
              <w:jc w:val="center"/>
              <w:rPr>
                <w:rFonts w:ascii="GHEA Grapalat" w:hAnsi="GHEA Grapalat" w:cs="Calibri"/>
                <w:color w:val="000000"/>
                <w:sz w:val="18"/>
                <w:szCs w:val="18"/>
              </w:rPr>
            </w:pPr>
            <w:r w:rsidRPr="00E32136">
              <w:rPr>
                <w:rFonts w:ascii="GHEA Grapalat" w:hAnsi="GHEA Grapalat" w:cs="Calibri"/>
                <w:color w:val="000000"/>
                <w:sz w:val="18"/>
                <w:szCs w:val="18"/>
              </w:rPr>
              <w:t xml:space="preserve">В течение </w:t>
            </w:r>
            <w:r>
              <w:rPr>
                <w:rFonts w:ascii="GHEA Grapalat" w:hAnsi="GHEA Grapalat" w:cs="Calibri"/>
                <w:color w:val="000000"/>
                <w:sz w:val="18"/>
                <w:szCs w:val="18"/>
              </w:rPr>
              <w:t>45</w:t>
            </w:r>
            <w:r w:rsidRPr="00E32136">
              <w:rPr>
                <w:rFonts w:ascii="GHEA Grapalat" w:hAnsi="GHEA Grapalat" w:cs="Calibri"/>
                <w:color w:val="000000"/>
                <w:sz w:val="18"/>
                <w:szCs w:val="18"/>
              </w:rPr>
              <w:t>-ти календарных дней со дня вступления в силу заключаемого между сторонами договора.</w:t>
            </w:r>
          </w:p>
        </w:tc>
      </w:tr>
    </w:tbl>
    <w:p w14:paraId="3054746D" w14:textId="77777777" w:rsidR="00F954E8" w:rsidRPr="00FE052A" w:rsidRDefault="00F954E8" w:rsidP="00962010">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521A49" w14:paraId="0AA40414" w14:textId="77777777" w:rsidTr="00E22E51">
        <w:trPr>
          <w:jc w:val="center"/>
        </w:trPr>
        <w:tc>
          <w:tcPr>
            <w:tcW w:w="4536" w:type="dxa"/>
          </w:tcPr>
          <w:p w14:paraId="33033BD6" w14:textId="77777777" w:rsidR="00071D1C" w:rsidRPr="00521A49" w:rsidRDefault="00071D1C" w:rsidP="00962010">
            <w:pPr>
              <w:widowControl w:val="0"/>
              <w:jc w:val="center"/>
              <w:rPr>
                <w:rFonts w:ascii="GHEA Grapalat" w:hAnsi="GHEA Grapalat" w:cs="Sylfaen"/>
                <w:b/>
                <w:bCs/>
              </w:rPr>
            </w:pPr>
            <w:r w:rsidRPr="00521A49">
              <w:rPr>
                <w:rFonts w:ascii="GHEA Grapalat" w:hAnsi="GHEA Grapalat"/>
                <w:b/>
              </w:rPr>
              <w:t>ПОКУПАТЕЛЬ</w:t>
            </w:r>
          </w:p>
          <w:p w14:paraId="1E1B4A19" w14:textId="77777777"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w:t>
            </w:r>
          </w:p>
          <w:p w14:paraId="17F67441" w14:textId="77777777"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14:paraId="64D6ACEA" w14:textId="77777777" w:rsidR="00071D1C" w:rsidRPr="00521A49" w:rsidRDefault="00071D1C" w:rsidP="00962010">
            <w:pPr>
              <w:widowControl w:val="0"/>
              <w:jc w:val="center"/>
              <w:rPr>
                <w:rFonts w:ascii="GHEA Grapalat" w:hAnsi="GHEA Grapalat"/>
              </w:rPr>
            </w:pPr>
            <w:r w:rsidRPr="00521A49">
              <w:rPr>
                <w:rFonts w:ascii="GHEA Grapalat" w:hAnsi="GHEA Grapalat"/>
              </w:rPr>
              <w:t>М. П.</w:t>
            </w:r>
          </w:p>
        </w:tc>
        <w:tc>
          <w:tcPr>
            <w:tcW w:w="760" w:type="dxa"/>
          </w:tcPr>
          <w:p w14:paraId="1AB47BE7" w14:textId="77777777" w:rsidR="00071D1C" w:rsidRPr="00521A49" w:rsidRDefault="00071D1C" w:rsidP="00962010">
            <w:pPr>
              <w:widowControl w:val="0"/>
              <w:jc w:val="center"/>
              <w:rPr>
                <w:rFonts w:ascii="GHEA Grapalat" w:hAnsi="GHEA Grapalat"/>
              </w:rPr>
            </w:pPr>
          </w:p>
        </w:tc>
        <w:tc>
          <w:tcPr>
            <w:tcW w:w="4343" w:type="dxa"/>
          </w:tcPr>
          <w:p w14:paraId="1902202A" w14:textId="77777777" w:rsidR="00071D1C" w:rsidRPr="00521A49" w:rsidRDefault="00071D1C" w:rsidP="00962010">
            <w:pPr>
              <w:widowControl w:val="0"/>
              <w:jc w:val="center"/>
              <w:rPr>
                <w:rFonts w:ascii="GHEA Grapalat" w:hAnsi="GHEA Grapalat" w:cs="Sylfaen"/>
                <w:b/>
                <w:bCs/>
              </w:rPr>
            </w:pPr>
            <w:r w:rsidRPr="00521A49">
              <w:rPr>
                <w:rFonts w:ascii="GHEA Grapalat" w:hAnsi="GHEA Grapalat"/>
                <w:b/>
              </w:rPr>
              <w:t>ПРОДАВЕЦ</w:t>
            </w:r>
          </w:p>
          <w:p w14:paraId="0198BD89" w14:textId="77777777"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______________________</w:t>
            </w:r>
          </w:p>
          <w:p w14:paraId="5BABCED0" w14:textId="77777777"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14:paraId="6929FB8B" w14:textId="77777777" w:rsidR="00071D1C" w:rsidRPr="00521A49" w:rsidRDefault="00071D1C" w:rsidP="00962010">
            <w:pPr>
              <w:widowControl w:val="0"/>
              <w:jc w:val="center"/>
              <w:rPr>
                <w:rFonts w:ascii="GHEA Grapalat" w:hAnsi="GHEA Grapalat"/>
              </w:rPr>
            </w:pPr>
            <w:r w:rsidRPr="00521A49">
              <w:rPr>
                <w:rFonts w:ascii="GHEA Grapalat" w:hAnsi="GHEA Grapalat"/>
              </w:rPr>
              <w:t>М. П.</w:t>
            </w:r>
          </w:p>
        </w:tc>
      </w:tr>
    </w:tbl>
    <w:p w14:paraId="513D1B0D" w14:textId="77777777" w:rsidR="000B1AA0" w:rsidRPr="00B138F3" w:rsidRDefault="00071D1C" w:rsidP="000B1AA0">
      <w:pPr>
        <w:widowControl w:val="0"/>
        <w:spacing w:after="160"/>
        <w:jc w:val="right"/>
        <w:rPr>
          <w:rFonts w:ascii="GHEA Grapalat" w:hAnsi="GHEA Grapalat"/>
          <w:i/>
        </w:rPr>
      </w:pPr>
      <w:r w:rsidRPr="00521A49">
        <w:rPr>
          <w:rFonts w:ascii="GHEA Grapalat" w:hAnsi="GHEA Grapalat"/>
        </w:rPr>
        <w:br w:type="page"/>
      </w:r>
      <w:r w:rsidR="000B1AA0" w:rsidRPr="00B138F3">
        <w:rPr>
          <w:rFonts w:ascii="GHEA Grapalat" w:hAnsi="GHEA Grapalat"/>
          <w:i/>
        </w:rPr>
        <w:lastRenderedPageBreak/>
        <w:t>Приложение № 2</w:t>
      </w:r>
    </w:p>
    <w:p w14:paraId="3043ACDF" w14:textId="77777777" w:rsidR="000B1AA0" w:rsidRPr="00B138F3" w:rsidRDefault="000B1AA0" w:rsidP="000B1AA0">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14:paraId="2F4BB71D" w14:textId="77777777" w:rsidR="000B1AA0" w:rsidRPr="00B138F3" w:rsidRDefault="000B1AA0" w:rsidP="000B1AA0">
      <w:pPr>
        <w:widowControl w:val="0"/>
        <w:spacing w:after="160"/>
        <w:jc w:val="center"/>
        <w:rPr>
          <w:rFonts w:ascii="GHEA Grapalat" w:hAnsi="GHEA Grapalat"/>
        </w:rPr>
      </w:pPr>
      <w:r w:rsidRPr="00B138F3">
        <w:rPr>
          <w:rFonts w:ascii="GHEA Grapalat" w:hAnsi="GHEA Grapalat"/>
        </w:rPr>
        <w:t>ГРАФИК ОПЛАТЫ</w:t>
      </w:r>
      <w:r w:rsidRPr="00B138F3">
        <w:rPr>
          <w:rStyle w:val="FootnoteReference"/>
          <w:rFonts w:ascii="GHEA Grapalat" w:hAnsi="GHEA Grapalat"/>
        </w:rPr>
        <w:footnoteReference w:customMarkFollows="1" w:id="10"/>
        <w:t>*</w:t>
      </w:r>
    </w:p>
    <w:p w14:paraId="5CC3EA4E" w14:textId="77777777" w:rsidR="00FE052A" w:rsidRPr="00AD29CE" w:rsidRDefault="00FE052A" w:rsidP="00FE052A">
      <w:pPr>
        <w:widowControl w:val="0"/>
        <w:spacing w:after="160" w:line="360" w:lineRule="auto"/>
        <w:jc w:val="right"/>
        <w:rPr>
          <w:rFonts w:ascii="GHEA Grapalat" w:hAnsi="GHEA Grapalat"/>
        </w:rPr>
      </w:pPr>
      <w:r w:rsidRPr="00AD29CE">
        <w:rPr>
          <w:rFonts w:ascii="GHEA Grapalat" w:hAnsi="GHEA Grapalat"/>
        </w:rPr>
        <w:t>драмов РА</w:t>
      </w:r>
    </w:p>
    <w:tbl>
      <w:tblPr>
        <w:tblW w:w="139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562"/>
        <w:gridCol w:w="3391"/>
        <w:gridCol w:w="890"/>
        <w:gridCol w:w="990"/>
        <w:gridCol w:w="900"/>
        <w:gridCol w:w="810"/>
        <w:gridCol w:w="810"/>
        <w:gridCol w:w="807"/>
        <w:gridCol w:w="814"/>
        <w:gridCol w:w="1955"/>
        <w:gridCol w:w="7"/>
      </w:tblGrid>
      <w:tr w:rsidR="00FE052A" w:rsidRPr="00F412AC" w14:paraId="2B66D9F9" w14:textId="77777777" w:rsidTr="00A311B8">
        <w:trPr>
          <w:trHeight w:val="363"/>
          <w:jc w:val="center"/>
        </w:trPr>
        <w:tc>
          <w:tcPr>
            <w:tcW w:w="13942" w:type="dxa"/>
            <w:gridSpan w:val="12"/>
          </w:tcPr>
          <w:p w14:paraId="6300A92C" w14:textId="77777777" w:rsidR="00FE052A" w:rsidRPr="00F412AC" w:rsidRDefault="00FE052A" w:rsidP="007B0D9F">
            <w:pPr>
              <w:widowControl w:val="0"/>
              <w:spacing w:after="120"/>
              <w:jc w:val="center"/>
              <w:rPr>
                <w:rFonts w:ascii="GHEA Grapalat" w:hAnsi="GHEA Grapalat"/>
                <w:sz w:val="16"/>
              </w:rPr>
            </w:pPr>
            <w:r w:rsidRPr="00F412AC">
              <w:rPr>
                <w:rFonts w:ascii="GHEA Grapalat" w:hAnsi="GHEA Grapalat"/>
                <w:sz w:val="16"/>
              </w:rPr>
              <w:t>Услуги</w:t>
            </w:r>
          </w:p>
        </w:tc>
      </w:tr>
      <w:tr w:rsidR="00A311B8" w:rsidRPr="00F412AC" w14:paraId="0884C46B" w14:textId="77777777" w:rsidTr="00A311B8">
        <w:trPr>
          <w:gridAfter w:val="1"/>
          <w:wAfter w:w="7" w:type="dxa"/>
          <w:trHeight w:val="1781"/>
          <w:jc w:val="center"/>
        </w:trPr>
        <w:tc>
          <w:tcPr>
            <w:tcW w:w="1006" w:type="dxa"/>
            <w:vMerge w:val="restart"/>
            <w:vAlign w:val="center"/>
          </w:tcPr>
          <w:p w14:paraId="23C4E8E5" w14:textId="77777777" w:rsidR="00A311B8" w:rsidRPr="00F412AC" w:rsidRDefault="00A311B8" w:rsidP="007B0D9F">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562" w:type="dxa"/>
            <w:vMerge w:val="restart"/>
            <w:vAlign w:val="center"/>
          </w:tcPr>
          <w:p w14:paraId="54275EF3" w14:textId="77777777" w:rsidR="00A311B8" w:rsidRPr="00F412AC" w:rsidRDefault="00A311B8" w:rsidP="007B0D9F">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3391" w:type="dxa"/>
            <w:vMerge w:val="restart"/>
            <w:vAlign w:val="center"/>
          </w:tcPr>
          <w:p w14:paraId="05726E3E" w14:textId="77777777" w:rsidR="00A311B8" w:rsidRPr="00F412AC" w:rsidRDefault="00A311B8" w:rsidP="007B0D9F">
            <w:pPr>
              <w:widowControl w:val="0"/>
              <w:spacing w:after="120"/>
              <w:jc w:val="center"/>
              <w:rPr>
                <w:rFonts w:ascii="GHEA Grapalat" w:hAnsi="GHEA Grapalat"/>
                <w:sz w:val="16"/>
              </w:rPr>
            </w:pPr>
            <w:r w:rsidRPr="00F412AC">
              <w:rPr>
                <w:rFonts w:ascii="GHEA Grapalat" w:hAnsi="GHEA Grapalat"/>
                <w:sz w:val="16"/>
              </w:rPr>
              <w:t>наименование</w:t>
            </w:r>
          </w:p>
        </w:tc>
        <w:tc>
          <w:tcPr>
            <w:tcW w:w="7976" w:type="dxa"/>
            <w:gridSpan w:val="8"/>
            <w:vAlign w:val="center"/>
          </w:tcPr>
          <w:p w14:paraId="11FBEB76" w14:textId="77777777" w:rsidR="00A311B8" w:rsidRPr="00CA2754" w:rsidRDefault="00A311B8" w:rsidP="007B0D9F">
            <w:pPr>
              <w:widowControl w:val="0"/>
              <w:spacing w:after="120"/>
              <w:jc w:val="center"/>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Pr>
                <w:rFonts w:ascii="GHEA Grapalat" w:hAnsi="GHEA Grapalat"/>
                <w:sz w:val="16"/>
              </w:rPr>
              <w:t>25г., по месяцам, в том числе</w:t>
            </w:r>
            <w:r>
              <w:rPr>
                <w:rStyle w:val="FootnoteReference"/>
                <w:rFonts w:ascii="GHEA Grapalat" w:hAnsi="GHEA Grapalat"/>
                <w:sz w:val="16"/>
              </w:rPr>
              <w:footnoteReference w:customMarkFollows="1" w:id="11"/>
              <w:t>**</w:t>
            </w:r>
          </w:p>
        </w:tc>
      </w:tr>
      <w:tr w:rsidR="00A311B8" w:rsidRPr="00F412AC" w14:paraId="0BCC0941" w14:textId="77777777" w:rsidTr="00A311B8">
        <w:trPr>
          <w:gridAfter w:val="1"/>
          <w:wAfter w:w="7" w:type="dxa"/>
          <w:trHeight w:val="158"/>
          <w:jc w:val="center"/>
        </w:trPr>
        <w:tc>
          <w:tcPr>
            <w:tcW w:w="1006" w:type="dxa"/>
            <w:vMerge/>
            <w:vAlign w:val="center"/>
          </w:tcPr>
          <w:p w14:paraId="686FF956" w14:textId="7F44F1F4" w:rsidR="00A311B8" w:rsidRPr="00BF1E08" w:rsidRDefault="00A311B8" w:rsidP="007B0D9F">
            <w:pPr>
              <w:jc w:val="center"/>
              <w:rPr>
                <w:rFonts w:ascii="GHEA Grapalat" w:hAnsi="GHEA Grapalat" w:cs="Calibri"/>
                <w:sz w:val="20"/>
                <w:szCs w:val="20"/>
              </w:rPr>
            </w:pPr>
          </w:p>
        </w:tc>
        <w:tc>
          <w:tcPr>
            <w:tcW w:w="1562" w:type="dxa"/>
            <w:vMerge/>
            <w:vAlign w:val="center"/>
          </w:tcPr>
          <w:p w14:paraId="2ABD487D" w14:textId="7D7BACF1" w:rsidR="00A311B8" w:rsidRPr="001514F9" w:rsidRDefault="00A311B8" w:rsidP="007B0D9F">
            <w:pPr>
              <w:jc w:val="center"/>
              <w:rPr>
                <w:rFonts w:ascii="GHEA Grapalat" w:hAnsi="GHEA Grapalat"/>
                <w:sz w:val="20"/>
                <w:lang w:val="es-ES"/>
              </w:rPr>
            </w:pPr>
          </w:p>
        </w:tc>
        <w:tc>
          <w:tcPr>
            <w:tcW w:w="3391" w:type="dxa"/>
            <w:vMerge/>
          </w:tcPr>
          <w:p w14:paraId="3A929AA2" w14:textId="0CA697A9" w:rsidR="00A311B8" w:rsidRPr="00F412AC" w:rsidRDefault="00A311B8" w:rsidP="007B0D9F">
            <w:pPr>
              <w:widowControl w:val="0"/>
              <w:spacing w:after="120"/>
              <w:jc w:val="center"/>
              <w:rPr>
                <w:rFonts w:ascii="GHEA Grapalat" w:hAnsi="GHEA Grapalat"/>
                <w:sz w:val="16"/>
              </w:rPr>
            </w:pPr>
          </w:p>
        </w:tc>
        <w:tc>
          <w:tcPr>
            <w:tcW w:w="890" w:type="dxa"/>
            <w:vAlign w:val="center"/>
          </w:tcPr>
          <w:p w14:paraId="18704AA4" w14:textId="77777777" w:rsidR="00A311B8" w:rsidRPr="00F412AC" w:rsidRDefault="00A311B8" w:rsidP="007B0D9F">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990" w:type="dxa"/>
            <w:vAlign w:val="center"/>
          </w:tcPr>
          <w:p w14:paraId="26EC302D" w14:textId="77777777" w:rsidR="00A311B8" w:rsidRPr="00F412AC" w:rsidRDefault="00A311B8" w:rsidP="007B0D9F">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900" w:type="dxa"/>
            <w:vAlign w:val="center"/>
          </w:tcPr>
          <w:p w14:paraId="4E00E379" w14:textId="77777777" w:rsidR="00A311B8" w:rsidRPr="00F412AC" w:rsidRDefault="00A311B8" w:rsidP="007B0D9F">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10" w:type="dxa"/>
            <w:vAlign w:val="center"/>
          </w:tcPr>
          <w:p w14:paraId="13236A7B" w14:textId="77777777" w:rsidR="00A311B8" w:rsidRPr="00F412AC" w:rsidRDefault="00A311B8" w:rsidP="007B0D9F">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810" w:type="dxa"/>
            <w:vAlign w:val="center"/>
          </w:tcPr>
          <w:p w14:paraId="50B8BC23" w14:textId="77777777" w:rsidR="00A311B8" w:rsidRPr="00F412AC" w:rsidRDefault="00A311B8" w:rsidP="007B0D9F">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807" w:type="dxa"/>
            <w:vAlign w:val="center"/>
          </w:tcPr>
          <w:p w14:paraId="5A16612E" w14:textId="77777777" w:rsidR="00A311B8" w:rsidRPr="00F412AC" w:rsidRDefault="00A311B8" w:rsidP="007B0D9F">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814" w:type="dxa"/>
            <w:vAlign w:val="center"/>
          </w:tcPr>
          <w:p w14:paraId="279B1314" w14:textId="77777777" w:rsidR="00A311B8" w:rsidRPr="00F412AC" w:rsidRDefault="00A311B8" w:rsidP="007B0D9F">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1955" w:type="dxa"/>
            <w:vAlign w:val="center"/>
          </w:tcPr>
          <w:p w14:paraId="0337B94A" w14:textId="77777777" w:rsidR="00A311B8" w:rsidRPr="00CA2754" w:rsidRDefault="00A311B8" w:rsidP="007B0D9F">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A311B8" w:rsidRPr="00F412AC" w14:paraId="76BD8AB0" w14:textId="77777777" w:rsidTr="00A311B8">
        <w:trPr>
          <w:gridAfter w:val="1"/>
          <w:wAfter w:w="7" w:type="dxa"/>
          <w:trHeight w:val="158"/>
          <w:jc w:val="center"/>
        </w:trPr>
        <w:tc>
          <w:tcPr>
            <w:tcW w:w="1006" w:type="dxa"/>
            <w:vAlign w:val="center"/>
          </w:tcPr>
          <w:p w14:paraId="68DD5D86" w14:textId="5938742F" w:rsidR="00A311B8" w:rsidRPr="00BF1E08" w:rsidRDefault="00A311B8" w:rsidP="00A311B8">
            <w:pPr>
              <w:jc w:val="center"/>
              <w:rPr>
                <w:rFonts w:ascii="GHEA Grapalat" w:hAnsi="GHEA Grapalat" w:cs="Calibri"/>
                <w:sz w:val="20"/>
                <w:szCs w:val="20"/>
              </w:rPr>
            </w:pPr>
            <w:r w:rsidRPr="00BF1E08">
              <w:rPr>
                <w:rFonts w:ascii="GHEA Grapalat" w:hAnsi="GHEA Grapalat" w:cs="Calibri"/>
                <w:sz w:val="20"/>
                <w:szCs w:val="20"/>
              </w:rPr>
              <w:t>1</w:t>
            </w:r>
            <w:r>
              <w:rPr>
                <w:rFonts w:ascii="GHEA Grapalat" w:hAnsi="GHEA Grapalat" w:cs="Calibri"/>
                <w:sz w:val="20"/>
                <w:szCs w:val="20"/>
              </w:rPr>
              <w:t>-19</w:t>
            </w:r>
          </w:p>
        </w:tc>
        <w:tc>
          <w:tcPr>
            <w:tcW w:w="1562" w:type="dxa"/>
            <w:vAlign w:val="center"/>
          </w:tcPr>
          <w:p w14:paraId="0F59C3A9" w14:textId="77777777" w:rsidR="00A311B8" w:rsidRPr="001514F9" w:rsidRDefault="00A311B8" w:rsidP="00A311B8">
            <w:pPr>
              <w:jc w:val="center"/>
              <w:rPr>
                <w:rFonts w:ascii="GHEA Grapalat" w:hAnsi="GHEA Grapalat"/>
                <w:sz w:val="20"/>
                <w:lang w:val="es-ES"/>
              </w:rPr>
            </w:pPr>
          </w:p>
        </w:tc>
        <w:tc>
          <w:tcPr>
            <w:tcW w:w="3391" w:type="dxa"/>
          </w:tcPr>
          <w:p w14:paraId="01B3E60B" w14:textId="77777777" w:rsidR="00A311B8" w:rsidRPr="00F412AC" w:rsidRDefault="00A311B8" w:rsidP="00A311B8">
            <w:pPr>
              <w:widowControl w:val="0"/>
              <w:spacing w:after="120"/>
              <w:jc w:val="center"/>
              <w:rPr>
                <w:rFonts w:ascii="GHEA Grapalat" w:hAnsi="GHEA Grapalat"/>
                <w:sz w:val="16"/>
              </w:rPr>
            </w:pPr>
          </w:p>
        </w:tc>
        <w:tc>
          <w:tcPr>
            <w:tcW w:w="890" w:type="dxa"/>
            <w:vAlign w:val="center"/>
          </w:tcPr>
          <w:p w14:paraId="4F377A0C" w14:textId="15695957" w:rsidR="00A311B8" w:rsidRPr="00A311B8" w:rsidRDefault="00A311B8" w:rsidP="00A311B8">
            <w:pPr>
              <w:widowControl w:val="0"/>
              <w:spacing w:after="120"/>
              <w:ind w:left="-94" w:right="-128"/>
              <w:jc w:val="center"/>
              <w:rPr>
                <w:rFonts w:ascii="GHEA Grapalat" w:hAnsi="GHEA Grapalat"/>
                <w:sz w:val="16"/>
                <w:lang w:val="en-US"/>
              </w:rPr>
            </w:pPr>
            <w:r>
              <w:rPr>
                <w:rFonts w:ascii="GHEA Grapalat" w:hAnsi="GHEA Grapalat"/>
                <w:sz w:val="16"/>
              </w:rPr>
              <w:t>100</w:t>
            </w:r>
            <w:r>
              <w:rPr>
                <w:rFonts w:ascii="GHEA Grapalat" w:hAnsi="GHEA Grapalat"/>
                <w:sz w:val="16"/>
                <w:lang w:val="en-US"/>
              </w:rPr>
              <w:t>%</w:t>
            </w:r>
          </w:p>
        </w:tc>
        <w:tc>
          <w:tcPr>
            <w:tcW w:w="990" w:type="dxa"/>
            <w:vAlign w:val="center"/>
          </w:tcPr>
          <w:p w14:paraId="1E520623" w14:textId="5028A35E" w:rsidR="00A311B8" w:rsidRPr="00F412AC" w:rsidRDefault="00A311B8" w:rsidP="00A311B8">
            <w:pPr>
              <w:widowControl w:val="0"/>
              <w:spacing w:after="120"/>
              <w:ind w:left="-118" w:right="-122"/>
              <w:jc w:val="center"/>
              <w:rPr>
                <w:rFonts w:ascii="GHEA Grapalat" w:hAnsi="GHEA Grapalat"/>
                <w:sz w:val="16"/>
              </w:rPr>
            </w:pPr>
            <w:r>
              <w:rPr>
                <w:rFonts w:ascii="GHEA Grapalat" w:hAnsi="GHEA Grapalat"/>
                <w:sz w:val="16"/>
              </w:rPr>
              <w:t>100</w:t>
            </w:r>
            <w:r>
              <w:rPr>
                <w:rFonts w:ascii="GHEA Grapalat" w:hAnsi="GHEA Grapalat"/>
                <w:sz w:val="16"/>
                <w:lang w:val="en-US"/>
              </w:rPr>
              <w:t>%</w:t>
            </w:r>
          </w:p>
        </w:tc>
        <w:tc>
          <w:tcPr>
            <w:tcW w:w="900" w:type="dxa"/>
            <w:vAlign w:val="center"/>
          </w:tcPr>
          <w:p w14:paraId="4BC23625" w14:textId="42103AD8" w:rsidR="00A311B8" w:rsidRPr="00F412AC" w:rsidRDefault="00A311B8" w:rsidP="00A311B8">
            <w:pPr>
              <w:widowControl w:val="0"/>
              <w:spacing w:after="120"/>
              <w:ind w:left="-94" w:right="-124"/>
              <w:jc w:val="center"/>
              <w:rPr>
                <w:rFonts w:ascii="GHEA Grapalat" w:hAnsi="GHEA Grapalat"/>
                <w:sz w:val="16"/>
              </w:rPr>
            </w:pPr>
            <w:r>
              <w:rPr>
                <w:rFonts w:ascii="GHEA Grapalat" w:hAnsi="GHEA Grapalat"/>
                <w:sz w:val="16"/>
              </w:rPr>
              <w:t>100</w:t>
            </w:r>
            <w:r>
              <w:rPr>
                <w:rFonts w:ascii="GHEA Grapalat" w:hAnsi="GHEA Grapalat"/>
                <w:sz w:val="16"/>
                <w:lang w:val="en-US"/>
              </w:rPr>
              <w:t>%</w:t>
            </w:r>
          </w:p>
        </w:tc>
        <w:tc>
          <w:tcPr>
            <w:tcW w:w="810" w:type="dxa"/>
            <w:vAlign w:val="center"/>
          </w:tcPr>
          <w:p w14:paraId="74A40394" w14:textId="03AE4751" w:rsidR="00A311B8" w:rsidRPr="00F412AC" w:rsidRDefault="00A311B8" w:rsidP="00A311B8">
            <w:pPr>
              <w:widowControl w:val="0"/>
              <w:spacing w:after="120"/>
              <w:ind w:left="-108" w:right="-119"/>
              <w:jc w:val="center"/>
              <w:rPr>
                <w:rFonts w:ascii="GHEA Grapalat" w:hAnsi="GHEA Grapalat"/>
                <w:sz w:val="16"/>
              </w:rPr>
            </w:pPr>
            <w:r>
              <w:rPr>
                <w:rFonts w:ascii="GHEA Grapalat" w:hAnsi="GHEA Grapalat"/>
                <w:sz w:val="16"/>
              </w:rPr>
              <w:t>100</w:t>
            </w:r>
            <w:r>
              <w:rPr>
                <w:rFonts w:ascii="GHEA Grapalat" w:hAnsi="GHEA Grapalat"/>
                <w:sz w:val="16"/>
                <w:lang w:val="en-US"/>
              </w:rPr>
              <w:t>%</w:t>
            </w:r>
          </w:p>
        </w:tc>
        <w:tc>
          <w:tcPr>
            <w:tcW w:w="810" w:type="dxa"/>
            <w:vAlign w:val="center"/>
          </w:tcPr>
          <w:p w14:paraId="532A324F" w14:textId="4FF28F8B" w:rsidR="00A311B8" w:rsidRPr="00F412AC" w:rsidRDefault="00A311B8" w:rsidP="00A311B8">
            <w:pPr>
              <w:widowControl w:val="0"/>
              <w:spacing w:after="120"/>
              <w:ind w:left="-113" w:right="-124"/>
              <w:jc w:val="center"/>
              <w:rPr>
                <w:rFonts w:ascii="GHEA Grapalat" w:hAnsi="GHEA Grapalat"/>
                <w:sz w:val="16"/>
              </w:rPr>
            </w:pPr>
            <w:r>
              <w:rPr>
                <w:rFonts w:ascii="GHEA Grapalat" w:hAnsi="GHEA Grapalat"/>
                <w:sz w:val="16"/>
              </w:rPr>
              <w:t>100</w:t>
            </w:r>
            <w:r>
              <w:rPr>
                <w:rFonts w:ascii="GHEA Grapalat" w:hAnsi="GHEA Grapalat"/>
                <w:sz w:val="16"/>
                <w:lang w:val="en-US"/>
              </w:rPr>
              <w:t>%</w:t>
            </w:r>
          </w:p>
        </w:tc>
        <w:tc>
          <w:tcPr>
            <w:tcW w:w="807" w:type="dxa"/>
            <w:vAlign w:val="center"/>
          </w:tcPr>
          <w:p w14:paraId="14D8F01F" w14:textId="2779AC47" w:rsidR="00A311B8" w:rsidRPr="00F412AC" w:rsidRDefault="00A311B8" w:rsidP="00A311B8">
            <w:pPr>
              <w:widowControl w:val="0"/>
              <w:spacing w:after="120"/>
              <w:ind w:left="-94" w:right="-108"/>
              <w:jc w:val="center"/>
              <w:rPr>
                <w:rFonts w:ascii="GHEA Grapalat" w:hAnsi="GHEA Grapalat"/>
                <w:sz w:val="16"/>
              </w:rPr>
            </w:pPr>
            <w:r>
              <w:rPr>
                <w:rFonts w:ascii="GHEA Grapalat" w:hAnsi="GHEA Grapalat"/>
                <w:sz w:val="16"/>
              </w:rPr>
              <w:t>100</w:t>
            </w:r>
            <w:r>
              <w:rPr>
                <w:rFonts w:ascii="GHEA Grapalat" w:hAnsi="GHEA Grapalat"/>
                <w:sz w:val="16"/>
                <w:lang w:val="en-US"/>
              </w:rPr>
              <w:t>%</w:t>
            </w:r>
          </w:p>
        </w:tc>
        <w:tc>
          <w:tcPr>
            <w:tcW w:w="814" w:type="dxa"/>
            <w:vAlign w:val="center"/>
          </w:tcPr>
          <w:p w14:paraId="61808C8F" w14:textId="01D2DF09" w:rsidR="00A311B8" w:rsidRPr="00F412AC" w:rsidRDefault="00A311B8" w:rsidP="00A311B8">
            <w:pPr>
              <w:widowControl w:val="0"/>
              <w:spacing w:after="120"/>
              <w:ind w:left="-136" w:right="-80"/>
              <w:jc w:val="center"/>
              <w:rPr>
                <w:rFonts w:ascii="GHEA Grapalat" w:hAnsi="GHEA Grapalat"/>
                <w:sz w:val="16"/>
              </w:rPr>
            </w:pPr>
            <w:r>
              <w:rPr>
                <w:rFonts w:ascii="GHEA Grapalat" w:hAnsi="GHEA Grapalat"/>
                <w:sz w:val="16"/>
              </w:rPr>
              <w:t>100</w:t>
            </w:r>
            <w:r>
              <w:rPr>
                <w:rFonts w:ascii="GHEA Grapalat" w:hAnsi="GHEA Grapalat"/>
                <w:sz w:val="16"/>
                <w:lang w:val="en-US"/>
              </w:rPr>
              <w:t>%</w:t>
            </w:r>
          </w:p>
        </w:tc>
        <w:tc>
          <w:tcPr>
            <w:tcW w:w="1955" w:type="dxa"/>
            <w:vAlign w:val="center"/>
          </w:tcPr>
          <w:p w14:paraId="1B9D25BD" w14:textId="11C31B70" w:rsidR="00A311B8" w:rsidRPr="00F412AC" w:rsidRDefault="00A311B8" w:rsidP="00A311B8">
            <w:pPr>
              <w:widowControl w:val="0"/>
              <w:spacing w:after="120"/>
              <w:ind w:right="-1"/>
              <w:jc w:val="center"/>
              <w:rPr>
                <w:rFonts w:ascii="GHEA Grapalat" w:hAnsi="GHEA Grapalat"/>
                <w:sz w:val="16"/>
              </w:rPr>
            </w:pPr>
            <w:r>
              <w:rPr>
                <w:rFonts w:ascii="GHEA Grapalat" w:hAnsi="GHEA Grapalat"/>
                <w:sz w:val="16"/>
              </w:rPr>
              <w:t>100</w:t>
            </w:r>
            <w:r>
              <w:rPr>
                <w:rFonts w:ascii="GHEA Grapalat" w:hAnsi="GHEA Grapalat"/>
                <w:sz w:val="16"/>
                <w:lang w:val="en-US"/>
              </w:rPr>
              <w:t>%</w:t>
            </w:r>
          </w:p>
        </w:tc>
      </w:tr>
    </w:tbl>
    <w:p w14:paraId="525718B4" w14:textId="77777777" w:rsidR="000B1AA0" w:rsidRPr="00B138F3" w:rsidRDefault="000B1AA0" w:rsidP="000B1AA0">
      <w:pPr>
        <w:widowControl w:val="0"/>
        <w:spacing w:after="160"/>
        <w:jc w:val="right"/>
        <w:rPr>
          <w:rFonts w:ascii="GHEA Grapalat" w:hAnsi="GHEA Grapalat"/>
        </w:rPr>
      </w:pPr>
    </w:p>
    <w:p w14:paraId="725B9D0F" w14:textId="77777777" w:rsidR="000B1AA0" w:rsidRPr="00B138F3" w:rsidRDefault="000B1AA0" w:rsidP="000B1AA0">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0B1AA0" w:rsidRPr="00B138F3" w14:paraId="4FA9FA47" w14:textId="77777777" w:rsidTr="00582B6B">
        <w:trPr>
          <w:jc w:val="center"/>
        </w:trPr>
        <w:tc>
          <w:tcPr>
            <w:tcW w:w="4536" w:type="dxa"/>
          </w:tcPr>
          <w:p w14:paraId="3FA54954" w14:textId="77777777"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ПОКУПАТЕЛЬ</w:t>
            </w:r>
          </w:p>
          <w:p w14:paraId="42FADF2D" w14:textId="77777777"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14:paraId="2D509C03" w14:textId="77777777"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087DF0B1" w14:textId="77777777" w:rsidR="000B1AA0" w:rsidRPr="00B138F3" w:rsidRDefault="000B1AA0" w:rsidP="00582B6B">
            <w:pPr>
              <w:widowControl w:val="0"/>
              <w:spacing w:after="160"/>
              <w:jc w:val="center"/>
              <w:rPr>
                <w:rFonts w:ascii="GHEA Grapalat" w:hAnsi="GHEA Grapalat"/>
              </w:rPr>
            </w:pPr>
            <w:r w:rsidRPr="00B138F3">
              <w:rPr>
                <w:rFonts w:ascii="GHEA Grapalat" w:hAnsi="GHEA Grapalat"/>
              </w:rPr>
              <w:lastRenderedPageBreak/>
              <w:t>М. П.</w:t>
            </w:r>
          </w:p>
        </w:tc>
        <w:tc>
          <w:tcPr>
            <w:tcW w:w="760" w:type="dxa"/>
          </w:tcPr>
          <w:p w14:paraId="6287625B" w14:textId="77777777" w:rsidR="000B1AA0" w:rsidRPr="00B138F3" w:rsidRDefault="000B1AA0" w:rsidP="00582B6B">
            <w:pPr>
              <w:widowControl w:val="0"/>
              <w:spacing w:after="160"/>
              <w:jc w:val="center"/>
              <w:rPr>
                <w:rFonts w:ascii="GHEA Grapalat" w:hAnsi="GHEA Grapalat"/>
              </w:rPr>
            </w:pPr>
          </w:p>
        </w:tc>
        <w:tc>
          <w:tcPr>
            <w:tcW w:w="4343" w:type="dxa"/>
          </w:tcPr>
          <w:p w14:paraId="7ED535C4" w14:textId="77777777"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ПРОДАВЕЦ</w:t>
            </w:r>
          </w:p>
          <w:p w14:paraId="547C91F2" w14:textId="77777777"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14:paraId="49F7C090" w14:textId="77777777"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40A33160" w14:textId="77777777" w:rsidR="000B1AA0" w:rsidRPr="00B138F3" w:rsidRDefault="000B1AA0" w:rsidP="00582B6B">
            <w:pPr>
              <w:widowControl w:val="0"/>
              <w:spacing w:after="160"/>
              <w:jc w:val="center"/>
              <w:rPr>
                <w:rFonts w:ascii="GHEA Grapalat" w:hAnsi="GHEA Grapalat"/>
              </w:rPr>
            </w:pPr>
            <w:r w:rsidRPr="00B138F3">
              <w:rPr>
                <w:rFonts w:ascii="GHEA Grapalat" w:hAnsi="GHEA Grapalat"/>
              </w:rPr>
              <w:lastRenderedPageBreak/>
              <w:t>М. П.</w:t>
            </w:r>
          </w:p>
        </w:tc>
      </w:tr>
    </w:tbl>
    <w:p w14:paraId="46F35DCB" w14:textId="77777777" w:rsidR="000B1AA0" w:rsidRPr="00B138F3" w:rsidRDefault="000B1AA0" w:rsidP="000B1AA0">
      <w:pPr>
        <w:widowControl w:val="0"/>
        <w:spacing w:after="160"/>
        <w:rPr>
          <w:rFonts w:ascii="GHEA Grapalat" w:hAnsi="GHEA Grapalat"/>
        </w:rPr>
        <w:sectPr w:rsidR="000B1AA0" w:rsidRPr="00B138F3" w:rsidSect="00E32136">
          <w:footnotePr>
            <w:pos w:val="beneathText"/>
          </w:footnotePr>
          <w:pgSz w:w="16838" w:h="11906" w:orient="landscape" w:code="9"/>
          <w:pgMar w:top="1411" w:right="1411" w:bottom="1411" w:left="1411" w:header="562" w:footer="562" w:gutter="0"/>
          <w:cols w:space="720"/>
          <w:docGrid w:linePitch="326"/>
        </w:sectPr>
      </w:pPr>
    </w:p>
    <w:p w14:paraId="01621316" w14:textId="77777777" w:rsidR="00071D1C" w:rsidRPr="00521A49" w:rsidRDefault="00DC51C8" w:rsidP="0096596B">
      <w:pPr>
        <w:widowControl w:val="0"/>
        <w:jc w:val="right"/>
        <w:rPr>
          <w:rFonts w:ascii="GHEA Grapalat" w:hAnsi="GHEA Grapalat"/>
          <w:i/>
        </w:rPr>
      </w:pPr>
      <w:r w:rsidRPr="00521A49">
        <w:rPr>
          <w:rFonts w:ascii="GHEA Grapalat" w:hAnsi="GHEA Grapalat"/>
        </w:rPr>
        <w:lastRenderedPageBreak/>
        <w:t xml:space="preserve"> </w:t>
      </w:r>
      <w:r w:rsidR="00071D1C" w:rsidRPr="00521A49">
        <w:rPr>
          <w:rFonts w:ascii="GHEA Grapalat" w:hAnsi="GHEA Grapalat"/>
          <w:i/>
        </w:rPr>
        <w:t>Приложение № 3</w:t>
      </w:r>
    </w:p>
    <w:p w14:paraId="2A82DA68" w14:textId="77777777" w:rsidR="00071D1C" w:rsidRPr="00521A49" w:rsidRDefault="00071D1C" w:rsidP="0096596B">
      <w:pPr>
        <w:widowControl w:val="0"/>
        <w:jc w:val="right"/>
        <w:rPr>
          <w:rFonts w:ascii="GHEA Grapalat" w:hAnsi="GHEA Grapalat"/>
          <w:i/>
        </w:rPr>
      </w:pPr>
      <w:r w:rsidRPr="00521A49">
        <w:rPr>
          <w:rFonts w:ascii="GHEA Grapalat" w:hAnsi="GHEA Grapalat"/>
          <w:i/>
        </w:rPr>
        <w:t xml:space="preserve">к Договору под кодом </w:t>
      </w:r>
      <w:r w:rsidR="00E67FD5"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14:paraId="79019016" w14:textId="77777777" w:rsidR="00071D1C" w:rsidRPr="00521A49" w:rsidRDefault="00071D1C" w:rsidP="0096596B">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521A49" w14:paraId="752B89EF" w14:textId="77777777" w:rsidTr="007A2020">
        <w:trPr>
          <w:tblCellSpacing w:w="7" w:type="dxa"/>
          <w:jc w:val="center"/>
        </w:trPr>
        <w:tc>
          <w:tcPr>
            <w:tcW w:w="0" w:type="auto"/>
            <w:vAlign w:val="center"/>
          </w:tcPr>
          <w:p w14:paraId="4C018C32" w14:textId="77777777" w:rsidR="0038400D" w:rsidRPr="00521A49" w:rsidRDefault="00EB713D" w:rsidP="0096596B">
            <w:pPr>
              <w:widowControl w:val="0"/>
              <w:jc w:val="center"/>
              <w:rPr>
                <w:rFonts w:ascii="GHEA Grapalat" w:hAnsi="GHEA Grapalat"/>
                <w:iCs/>
              </w:rPr>
            </w:pPr>
            <w:r w:rsidRPr="00521A49">
              <w:rPr>
                <w:rFonts w:ascii="GHEA Grapalat" w:hAnsi="GHEA Grapalat"/>
              </w:rPr>
              <w:t xml:space="preserve">Сторона договора </w:t>
            </w:r>
          </w:p>
          <w:p w14:paraId="726C477B"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______________________</w:t>
            </w:r>
            <w:r w:rsidR="00E67FD5" w:rsidRPr="00521A49">
              <w:rPr>
                <w:rFonts w:ascii="GHEA Grapalat" w:hAnsi="GHEA Grapalat"/>
              </w:rPr>
              <w:t>___</w:t>
            </w:r>
            <w:r w:rsidRPr="00521A49">
              <w:rPr>
                <w:rFonts w:ascii="GHEA Grapalat" w:hAnsi="GHEA Grapalat"/>
              </w:rPr>
              <w:t>_</w:t>
            </w:r>
            <w:r w:rsidR="00E67FD5" w:rsidRPr="00521A49">
              <w:rPr>
                <w:rFonts w:ascii="GHEA Grapalat" w:hAnsi="GHEA Grapalat"/>
              </w:rPr>
              <w:t>_</w:t>
            </w:r>
            <w:r w:rsidRPr="00521A49">
              <w:rPr>
                <w:rFonts w:ascii="GHEA Grapalat" w:hAnsi="GHEA Grapalat"/>
              </w:rPr>
              <w:t>____</w:t>
            </w:r>
          </w:p>
          <w:p w14:paraId="3EFF3A69"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w:t>
            </w:r>
            <w:r w:rsidR="00E67FD5" w:rsidRPr="00521A49">
              <w:rPr>
                <w:rFonts w:ascii="GHEA Grapalat" w:hAnsi="GHEA Grapalat"/>
              </w:rPr>
              <w:t>__</w:t>
            </w:r>
            <w:r w:rsidRPr="00521A49">
              <w:rPr>
                <w:rFonts w:ascii="GHEA Grapalat" w:hAnsi="GHEA Grapalat"/>
              </w:rPr>
              <w:t>_______</w:t>
            </w:r>
            <w:r w:rsidR="00E67FD5" w:rsidRPr="00521A49">
              <w:rPr>
                <w:rFonts w:ascii="GHEA Grapalat" w:hAnsi="GHEA Grapalat"/>
              </w:rPr>
              <w:t>_</w:t>
            </w:r>
            <w:r w:rsidRPr="00521A49">
              <w:rPr>
                <w:rFonts w:ascii="GHEA Grapalat" w:hAnsi="GHEA Grapalat"/>
              </w:rPr>
              <w:t>___</w:t>
            </w:r>
            <w:r w:rsidR="00E67FD5" w:rsidRPr="00521A49">
              <w:rPr>
                <w:rFonts w:ascii="GHEA Grapalat" w:hAnsi="GHEA Grapalat"/>
              </w:rPr>
              <w:t>_</w:t>
            </w:r>
            <w:r w:rsidRPr="00521A49">
              <w:rPr>
                <w:rFonts w:ascii="GHEA Grapalat" w:hAnsi="GHEA Grapalat"/>
              </w:rPr>
              <w:t>__</w:t>
            </w:r>
          </w:p>
          <w:p w14:paraId="6070AA61" w14:textId="77777777" w:rsidR="0038400D" w:rsidRPr="00521A49" w:rsidRDefault="0038400D" w:rsidP="0096596B">
            <w:pPr>
              <w:widowControl w:val="0"/>
              <w:jc w:val="center"/>
              <w:rPr>
                <w:rFonts w:ascii="GHEA Grapalat" w:hAnsi="GHEA Grapalat"/>
                <w:iCs/>
              </w:rPr>
            </w:pPr>
            <w:r w:rsidRPr="00521A49">
              <w:rPr>
                <w:rFonts w:ascii="GHEA Grapalat" w:hAnsi="GHEA Grapalat"/>
              </w:rPr>
              <w:t>место нахождения ____________</w:t>
            </w:r>
            <w:r w:rsidR="00E67FD5" w:rsidRPr="00521A49">
              <w:rPr>
                <w:rFonts w:ascii="GHEA Grapalat" w:hAnsi="GHEA Grapalat"/>
              </w:rPr>
              <w:t>_</w:t>
            </w:r>
            <w:r w:rsidRPr="00521A49">
              <w:rPr>
                <w:rFonts w:ascii="GHEA Grapalat" w:hAnsi="GHEA Grapalat"/>
              </w:rPr>
              <w:t>__</w:t>
            </w:r>
          </w:p>
          <w:p w14:paraId="5D453C14" w14:textId="77777777" w:rsidR="0038400D" w:rsidRPr="00521A49" w:rsidRDefault="00E67FD5" w:rsidP="0096596B">
            <w:pPr>
              <w:widowControl w:val="0"/>
              <w:jc w:val="center"/>
              <w:rPr>
                <w:rFonts w:ascii="GHEA Grapalat" w:hAnsi="GHEA Grapalat"/>
                <w:iCs/>
              </w:rPr>
            </w:pPr>
            <w:r w:rsidRPr="00521A49">
              <w:rPr>
                <w:rFonts w:ascii="GHEA Grapalat" w:hAnsi="GHEA Grapalat"/>
              </w:rPr>
              <w:t>Р/С____________________________</w:t>
            </w:r>
          </w:p>
          <w:p w14:paraId="441EBA3C" w14:textId="77777777"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____</w:t>
            </w:r>
            <w:r w:rsidRPr="00521A49">
              <w:rPr>
                <w:rFonts w:ascii="GHEA Grapalat" w:hAnsi="GHEA Grapalat"/>
              </w:rPr>
              <w:t>_</w:t>
            </w:r>
          </w:p>
        </w:tc>
        <w:tc>
          <w:tcPr>
            <w:tcW w:w="0" w:type="auto"/>
            <w:vAlign w:val="center"/>
          </w:tcPr>
          <w:p w14:paraId="69DB6A02" w14:textId="77777777" w:rsidR="0038400D" w:rsidRPr="00521A49" w:rsidRDefault="00E67FD5" w:rsidP="0096596B">
            <w:pPr>
              <w:widowControl w:val="0"/>
              <w:jc w:val="center"/>
              <w:rPr>
                <w:rFonts w:ascii="GHEA Grapalat" w:hAnsi="GHEA Grapalat"/>
                <w:iCs/>
              </w:rPr>
            </w:pPr>
            <w:r w:rsidRPr="00521A49">
              <w:rPr>
                <w:rFonts w:ascii="GHEA Grapalat" w:hAnsi="GHEA Grapalat"/>
              </w:rPr>
              <w:t xml:space="preserve">Заказчик </w:t>
            </w:r>
          </w:p>
          <w:p w14:paraId="217EC33E"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14:paraId="1714E64F"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14:paraId="17D434CD" w14:textId="77777777" w:rsidR="0038400D" w:rsidRPr="00521A49" w:rsidRDefault="00E67FD5" w:rsidP="0096596B">
            <w:pPr>
              <w:widowControl w:val="0"/>
              <w:jc w:val="center"/>
              <w:rPr>
                <w:rFonts w:ascii="GHEA Grapalat" w:hAnsi="GHEA Grapalat"/>
                <w:iCs/>
              </w:rPr>
            </w:pPr>
            <w:r w:rsidRPr="00521A49">
              <w:rPr>
                <w:rFonts w:ascii="GHEA Grapalat" w:hAnsi="GHEA Grapalat"/>
              </w:rPr>
              <w:t xml:space="preserve">место нахождения </w:t>
            </w:r>
            <w:r w:rsidR="0038400D" w:rsidRPr="00521A49">
              <w:rPr>
                <w:rFonts w:ascii="GHEA Grapalat" w:hAnsi="GHEA Grapalat"/>
              </w:rPr>
              <w:t>_________________</w:t>
            </w:r>
          </w:p>
          <w:p w14:paraId="42FA569E" w14:textId="77777777" w:rsidR="0038400D" w:rsidRPr="00521A49" w:rsidRDefault="0038400D" w:rsidP="0096596B">
            <w:pPr>
              <w:widowControl w:val="0"/>
              <w:jc w:val="center"/>
              <w:rPr>
                <w:rFonts w:ascii="GHEA Grapalat" w:hAnsi="GHEA Grapalat"/>
                <w:iCs/>
              </w:rPr>
            </w:pPr>
            <w:r w:rsidRPr="00521A49">
              <w:rPr>
                <w:rFonts w:ascii="GHEA Grapalat" w:hAnsi="GHEA Grapalat"/>
              </w:rPr>
              <w:t>Р/С________________________</w:t>
            </w:r>
            <w:r w:rsidR="00E67FD5" w:rsidRPr="00521A49">
              <w:rPr>
                <w:rFonts w:ascii="GHEA Grapalat" w:hAnsi="GHEA Grapalat"/>
              </w:rPr>
              <w:t>___</w:t>
            </w:r>
            <w:r w:rsidRPr="00521A49">
              <w:rPr>
                <w:rFonts w:ascii="GHEA Grapalat" w:hAnsi="GHEA Grapalat"/>
              </w:rPr>
              <w:t>____</w:t>
            </w:r>
          </w:p>
          <w:p w14:paraId="18D9C371" w14:textId="77777777"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w:t>
            </w:r>
            <w:r w:rsidRPr="00521A49">
              <w:rPr>
                <w:rFonts w:ascii="GHEA Grapalat" w:hAnsi="GHEA Grapalat"/>
              </w:rPr>
              <w:t>_____</w:t>
            </w:r>
          </w:p>
        </w:tc>
      </w:tr>
    </w:tbl>
    <w:p w14:paraId="22578565" w14:textId="77777777" w:rsidR="0038400D" w:rsidRPr="00521A49" w:rsidRDefault="0038400D" w:rsidP="0096596B">
      <w:pPr>
        <w:widowControl w:val="0"/>
        <w:ind w:firstLine="375"/>
        <w:rPr>
          <w:rFonts w:ascii="GHEA Grapalat" w:hAnsi="GHEA Grapalat"/>
          <w:iCs/>
        </w:rPr>
      </w:pPr>
    </w:p>
    <w:p w14:paraId="12A53901" w14:textId="77777777" w:rsidR="0038400D" w:rsidRPr="00521A49" w:rsidRDefault="0038400D" w:rsidP="0096596B">
      <w:pPr>
        <w:widowControl w:val="0"/>
        <w:ind w:left="567" w:right="467"/>
        <w:jc w:val="center"/>
        <w:rPr>
          <w:rFonts w:ascii="GHEA Grapalat" w:hAnsi="GHEA Grapalat"/>
          <w:iCs/>
        </w:rPr>
      </w:pPr>
      <w:r w:rsidRPr="00521A49">
        <w:rPr>
          <w:rFonts w:ascii="GHEA Grapalat" w:hAnsi="GHEA Grapalat"/>
          <w:b/>
        </w:rPr>
        <w:t>АКТ №</w:t>
      </w:r>
    </w:p>
    <w:p w14:paraId="67888F83" w14:textId="77777777" w:rsidR="0038400D" w:rsidRPr="00521A49" w:rsidRDefault="0038400D" w:rsidP="0096596B">
      <w:pPr>
        <w:widowControl w:val="0"/>
        <w:ind w:left="567" w:right="467"/>
        <w:jc w:val="center"/>
        <w:rPr>
          <w:rFonts w:ascii="GHEA Grapalat" w:hAnsi="GHEA Grapalat"/>
          <w:b/>
          <w:bCs/>
          <w:iCs/>
        </w:rPr>
      </w:pPr>
      <w:r w:rsidRPr="00521A49">
        <w:rPr>
          <w:rFonts w:ascii="GHEA Grapalat" w:hAnsi="GHEA Grapalat"/>
          <w:b/>
        </w:rPr>
        <w:t xml:space="preserve">ПРИЕМА-ПЕРЕДАЧИ РЕЗУЛЬТАТОВ </w:t>
      </w:r>
      <w:r w:rsidR="00AB4EAB" w:rsidRPr="00521A49">
        <w:rPr>
          <w:rFonts w:ascii="GHEA Grapalat" w:hAnsi="GHEA Grapalat"/>
          <w:b/>
        </w:rPr>
        <w:br/>
      </w:r>
      <w:r w:rsidRPr="00521A49">
        <w:rPr>
          <w:rFonts w:ascii="GHEA Grapalat" w:hAnsi="GHEA Grapalat"/>
          <w:b/>
        </w:rPr>
        <w:t>ИСПОЛНЕНИЯ ДОГОВОРАИЛИ ЕГО ЧАСТИ</w:t>
      </w:r>
    </w:p>
    <w:p w14:paraId="7CF67E9C" w14:textId="77777777" w:rsidR="0038400D" w:rsidRPr="00521A49" w:rsidRDefault="0038400D" w:rsidP="0096596B">
      <w:pPr>
        <w:pStyle w:val="BodyTextIndent"/>
        <w:widowControl w:val="0"/>
        <w:spacing w:line="240" w:lineRule="auto"/>
        <w:ind w:firstLine="0"/>
        <w:jc w:val="center"/>
        <w:rPr>
          <w:rFonts w:ascii="GHEA Grapalat" w:hAnsi="GHEA Grapalat"/>
          <w:b/>
          <w:bCs/>
          <w:iCs/>
          <w:sz w:val="24"/>
          <w:szCs w:val="24"/>
        </w:rPr>
      </w:pPr>
    </w:p>
    <w:p w14:paraId="176427B4" w14:textId="77777777" w:rsidR="0038400D" w:rsidRPr="00521A49" w:rsidRDefault="0038400D" w:rsidP="0096596B">
      <w:pPr>
        <w:pStyle w:val="BodyTextIndent"/>
        <w:widowControl w:val="0"/>
        <w:tabs>
          <w:tab w:val="left" w:pos="1134"/>
          <w:tab w:val="left" w:pos="1843"/>
        </w:tabs>
        <w:spacing w:line="240" w:lineRule="auto"/>
        <w:ind w:firstLine="540"/>
        <w:rPr>
          <w:rFonts w:ascii="GHEA Grapalat" w:hAnsi="GHEA Grapalat"/>
          <w:iCs/>
          <w:sz w:val="24"/>
          <w:szCs w:val="24"/>
        </w:rPr>
      </w:pPr>
      <w:r w:rsidRPr="00521A49">
        <w:rPr>
          <w:rFonts w:ascii="GHEA Grapalat" w:hAnsi="GHEA Grapalat"/>
          <w:sz w:val="24"/>
          <w:szCs w:val="24"/>
        </w:rPr>
        <w:t>"</w:t>
      </w:r>
      <w:r w:rsidR="00D52566" w:rsidRPr="00521A49">
        <w:rPr>
          <w:rFonts w:ascii="GHEA Grapalat" w:hAnsi="GHEA Grapalat"/>
          <w:sz w:val="24"/>
          <w:szCs w:val="24"/>
        </w:rPr>
        <w:tab/>
      </w:r>
      <w:r w:rsidRPr="00521A49">
        <w:rPr>
          <w:rFonts w:ascii="GHEA Grapalat" w:hAnsi="GHEA Grapalat"/>
          <w:sz w:val="24"/>
          <w:szCs w:val="24"/>
        </w:rPr>
        <w:t>" "</w:t>
      </w:r>
      <w:r w:rsidR="00D52566" w:rsidRPr="00521A49">
        <w:rPr>
          <w:rFonts w:ascii="GHEA Grapalat" w:hAnsi="GHEA Grapalat"/>
          <w:sz w:val="24"/>
          <w:szCs w:val="24"/>
        </w:rPr>
        <w:tab/>
      </w:r>
      <w:r w:rsidRPr="00521A49">
        <w:rPr>
          <w:rFonts w:ascii="GHEA Grapalat" w:hAnsi="GHEA Grapalat"/>
          <w:sz w:val="24"/>
          <w:szCs w:val="24"/>
        </w:rPr>
        <w:t>"</w:t>
      </w:r>
      <w:r w:rsidR="00AA7117" w:rsidRPr="00521A49">
        <w:rPr>
          <w:rFonts w:ascii="GHEA Grapalat" w:hAnsi="GHEA Grapalat"/>
          <w:sz w:val="24"/>
          <w:szCs w:val="24"/>
        </w:rPr>
        <w:t xml:space="preserve"> </w:t>
      </w:r>
      <w:r w:rsidRPr="00521A49">
        <w:rPr>
          <w:rFonts w:ascii="GHEA Grapalat" w:hAnsi="GHEA Grapalat"/>
          <w:sz w:val="24"/>
          <w:szCs w:val="24"/>
        </w:rPr>
        <w:t>20</w:t>
      </w:r>
      <w:r w:rsidR="00D52566" w:rsidRPr="00521A49">
        <w:rPr>
          <w:rFonts w:ascii="GHEA Grapalat" w:hAnsi="GHEA Grapalat"/>
          <w:sz w:val="24"/>
          <w:szCs w:val="24"/>
        </w:rPr>
        <w:tab/>
      </w:r>
      <w:r w:rsidRPr="00521A49">
        <w:rPr>
          <w:rFonts w:ascii="GHEA Grapalat" w:hAnsi="GHEA Grapalat"/>
          <w:sz w:val="24"/>
          <w:szCs w:val="24"/>
        </w:rPr>
        <w:t>г.</w:t>
      </w:r>
    </w:p>
    <w:p w14:paraId="7853CFC5" w14:textId="77777777" w:rsidR="0038400D" w:rsidRPr="00521A49" w:rsidRDefault="0038400D" w:rsidP="0096596B">
      <w:pPr>
        <w:pStyle w:val="NormalWeb"/>
        <w:widowControl w:val="0"/>
        <w:spacing w:before="0" w:beforeAutospacing="0" w:after="0" w:afterAutospacing="0"/>
        <w:rPr>
          <w:rFonts w:ascii="GHEA Grapalat" w:hAnsi="GHEA Grapalat"/>
        </w:rPr>
      </w:pPr>
      <w:r w:rsidRPr="00521A49">
        <w:rPr>
          <w:rFonts w:ascii="GHEA Grapalat" w:hAnsi="GHEA Grapalat"/>
        </w:rPr>
        <w:t>Наименование договора (далее — Договор)</w:t>
      </w:r>
      <w:r w:rsidR="00F71F29" w:rsidRPr="00521A49">
        <w:rPr>
          <w:rFonts w:ascii="GHEA Grapalat" w:hAnsi="GHEA Grapalat"/>
        </w:rPr>
        <w:t xml:space="preserve"> </w:t>
      </w:r>
      <w:r w:rsidR="00196F14" w:rsidRPr="00521A49">
        <w:rPr>
          <w:rFonts w:ascii="GHEA Grapalat" w:hAnsi="GHEA Grapalat"/>
        </w:rPr>
        <w:t>_</w:t>
      </w:r>
      <w:r w:rsidR="00F71F29" w:rsidRPr="00521A49">
        <w:rPr>
          <w:rFonts w:ascii="GHEA Grapalat" w:hAnsi="GHEA Grapalat"/>
        </w:rPr>
        <w:t>_______</w:t>
      </w:r>
      <w:r w:rsidR="00196F14" w:rsidRPr="00521A49">
        <w:rPr>
          <w:rFonts w:ascii="GHEA Grapalat" w:hAnsi="GHEA Grapalat"/>
        </w:rPr>
        <w:t>_</w:t>
      </w:r>
      <w:r w:rsidR="00F71F29" w:rsidRPr="00521A49">
        <w:rPr>
          <w:rFonts w:ascii="GHEA Grapalat" w:hAnsi="GHEA Grapalat"/>
        </w:rPr>
        <w:t>__</w:t>
      </w:r>
      <w:r w:rsidR="00196F14" w:rsidRPr="00521A49">
        <w:rPr>
          <w:rFonts w:ascii="GHEA Grapalat" w:hAnsi="GHEA Grapalat"/>
        </w:rPr>
        <w:t>_____</w:t>
      </w:r>
      <w:r w:rsidRPr="00521A49">
        <w:rPr>
          <w:rFonts w:ascii="GHEA Grapalat" w:hAnsi="GHEA Grapalat"/>
        </w:rPr>
        <w:t>__________________</w:t>
      </w:r>
    </w:p>
    <w:p w14:paraId="4256BF4A" w14:textId="77777777" w:rsidR="0038400D" w:rsidRPr="00521A49" w:rsidRDefault="0038400D" w:rsidP="0096596B">
      <w:pPr>
        <w:pStyle w:val="NormalWeb"/>
        <w:widowControl w:val="0"/>
        <w:spacing w:before="0" w:beforeAutospacing="0" w:after="0" w:afterAutospacing="0"/>
        <w:rPr>
          <w:rFonts w:ascii="GHEA Grapalat" w:hAnsi="GHEA Grapalat"/>
        </w:rPr>
      </w:pPr>
      <w:r w:rsidRPr="00521A49">
        <w:rPr>
          <w:rFonts w:ascii="GHEA Grapalat" w:hAnsi="GHEA Grapalat"/>
        </w:rPr>
        <w:t>Дата заключения Договора "___</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_" "______</w:t>
      </w:r>
      <w:r w:rsidR="00196F14" w:rsidRPr="00521A49">
        <w:rPr>
          <w:rFonts w:ascii="GHEA Grapalat" w:hAnsi="GHEA Grapalat"/>
        </w:rPr>
        <w:t>_______</w:t>
      </w:r>
      <w:r w:rsidRPr="00521A49">
        <w:rPr>
          <w:rFonts w:ascii="GHEA Grapalat" w:hAnsi="GHEA Grapalat"/>
        </w:rPr>
        <w:t xml:space="preserve">__________" 20 </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 xml:space="preserve"> г.</w:t>
      </w:r>
    </w:p>
    <w:p w14:paraId="14F54424" w14:textId="77777777" w:rsidR="0038400D" w:rsidRPr="00521A49" w:rsidRDefault="0038400D" w:rsidP="0096596B">
      <w:pPr>
        <w:pStyle w:val="NormalWeb"/>
        <w:widowControl w:val="0"/>
        <w:spacing w:before="0" w:beforeAutospacing="0" w:after="0" w:afterAutospacing="0"/>
        <w:rPr>
          <w:rFonts w:ascii="GHEA Grapalat" w:hAnsi="GHEA Grapalat"/>
        </w:rPr>
      </w:pPr>
      <w:r w:rsidRPr="00521A49">
        <w:rPr>
          <w:rFonts w:ascii="GHEA Grapalat" w:hAnsi="GHEA Grapalat"/>
        </w:rPr>
        <w:t>Номер Договора ____</w:t>
      </w:r>
      <w:r w:rsidR="00196F14" w:rsidRPr="00521A49">
        <w:rPr>
          <w:rFonts w:ascii="GHEA Grapalat" w:hAnsi="GHEA Grapalat"/>
        </w:rPr>
        <w:t>_____________</w:t>
      </w:r>
      <w:r w:rsidR="00F71F29" w:rsidRPr="00521A49">
        <w:rPr>
          <w:rFonts w:ascii="GHEA Grapalat" w:hAnsi="GHEA Grapalat"/>
        </w:rPr>
        <w:t>___________________________________</w:t>
      </w:r>
      <w:r w:rsidRPr="00521A49">
        <w:rPr>
          <w:rFonts w:ascii="GHEA Grapalat" w:hAnsi="GHEA Grapalat"/>
        </w:rPr>
        <w:t>______</w:t>
      </w:r>
    </w:p>
    <w:p w14:paraId="2043CCC8" w14:textId="77777777" w:rsidR="00AB4EAB" w:rsidRPr="00521A49" w:rsidRDefault="0038400D" w:rsidP="0096596B">
      <w:pPr>
        <w:widowControl w:val="0"/>
        <w:tabs>
          <w:tab w:val="left" w:pos="5954"/>
          <w:tab w:val="left" w:pos="6663"/>
          <w:tab w:val="left" w:pos="7513"/>
        </w:tabs>
        <w:jc w:val="both"/>
        <w:rPr>
          <w:rFonts w:ascii="GHEA Grapalat" w:hAnsi="GHEA Grapalat"/>
        </w:rPr>
      </w:pPr>
      <w:r w:rsidRPr="00521A49">
        <w:rPr>
          <w:rFonts w:ascii="GHEA Grapalat" w:hAnsi="GHEA Grapalat"/>
        </w:rPr>
        <w:t>Заказчик и сторона Договора, принимая за основание относящийся к исполнению договора счет-фактуру N __</w:t>
      </w:r>
      <w:r w:rsidR="00F71F29" w:rsidRPr="00521A49">
        <w:rPr>
          <w:rFonts w:ascii="GHEA Grapalat" w:hAnsi="GHEA Grapalat"/>
        </w:rPr>
        <w:t>_____</w:t>
      </w:r>
      <w:r w:rsidRPr="00521A49">
        <w:rPr>
          <w:rFonts w:ascii="GHEA Grapalat" w:hAnsi="GHEA Grapalat"/>
        </w:rPr>
        <w:t>_ , выписанный "</w:t>
      </w:r>
      <w:r w:rsidR="00D52566" w:rsidRPr="00521A49">
        <w:rPr>
          <w:rFonts w:ascii="GHEA Grapalat" w:hAnsi="GHEA Grapalat"/>
        </w:rPr>
        <w:tab/>
      </w:r>
      <w:r w:rsidRPr="00521A49">
        <w:rPr>
          <w:rFonts w:ascii="GHEA Grapalat" w:hAnsi="GHEA Grapalat"/>
        </w:rPr>
        <w:t>"</w:t>
      </w:r>
      <w:r w:rsidR="00AA7117" w:rsidRPr="00521A49">
        <w:rPr>
          <w:rFonts w:ascii="GHEA Grapalat" w:hAnsi="GHEA Grapalat"/>
        </w:rPr>
        <w:t xml:space="preserve"> </w:t>
      </w:r>
      <w:r w:rsidRPr="00521A49">
        <w:rPr>
          <w:rFonts w:ascii="GHEA Grapalat" w:hAnsi="GHEA Grapalat"/>
        </w:rPr>
        <w:t>"</w:t>
      </w:r>
      <w:r w:rsidR="00D52566" w:rsidRPr="00521A49">
        <w:rPr>
          <w:rFonts w:ascii="GHEA Grapalat" w:hAnsi="GHEA Grapalat"/>
        </w:rPr>
        <w:tab/>
      </w:r>
      <w:r w:rsidR="00AB4EAB" w:rsidRPr="00521A49">
        <w:rPr>
          <w:rFonts w:ascii="GHEA Grapalat" w:hAnsi="GHEA Grapalat"/>
        </w:rPr>
        <w:t>"</w:t>
      </w:r>
      <w:r w:rsidRPr="00521A49">
        <w:rPr>
          <w:rFonts w:ascii="GHEA Grapalat" w:hAnsi="GHEA Grapalat"/>
        </w:rPr>
        <w:t xml:space="preserve"> 20</w:t>
      </w:r>
      <w:r w:rsidR="00D52566" w:rsidRPr="00521A49">
        <w:rPr>
          <w:rFonts w:ascii="GHEA Grapalat" w:hAnsi="GHEA Grapalat"/>
        </w:rPr>
        <w:tab/>
      </w:r>
      <w:r w:rsidRPr="00521A49">
        <w:rPr>
          <w:rFonts w:ascii="GHEA Grapalat" w:hAnsi="GHEA Grapalat"/>
        </w:rPr>
        <w:t>г., составили настоящий акт о следующем:</w:t>
      </w:r>
    </w:p>
    <w:p w14:paraId="6413D4DE" w14:textId="77777777" w:rsidR="0038400D" w:rsidRPr="00521A49" w:rsidRDefault="0038400D" w:rsidP="0096596B">
      <w:pPr>
        <w:widowControl w:val="0"/>
        <w:ind w:firstLine="567"/>
        <w:jc w:val="both"/>
        <w:rPr>
          <w:rFonts w:ascii="GHEA Grapalat" w:hAnsi="GHEA Grapalat"/>
          <w:iCs/>
        </w:rPr>
      </w:pPr>
      <w:r w:rsidRPr="00521A49">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521A49" w14:paraId="7B9DF6BB" w14:textId="77777777" w:rsidTr="00AB4EAB">
        <w:trPr>
          <w:jc w:val="center"/>
        </w:trPr>
        <w:tc>
          <w:tcPr>
            <w:tcW w:w="442" w:type="dxa"/>
            <w:vMerge w:val="restart"/>
            <w:shd w:val="clear" w:color="auto" w:fill="auto"/>
            <w:vAlign w:val="center"/>
          </w:tcPr>
          <w:p w14:paraId="67DA3C09"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w:t>
            </w:r>
          </w:p>
        </w:tc>
        <w:tc>
          <w:tcPr>
            <w:tcW w:w="10263" w:type="dxa"/>
            <w:gridSpan w:val="8"/>
            <w:shd w:val="clear" w:color="auto" w:fill="auto"/>
            <w:vAlign w:val="center"/>
          </w:tcPr>
          <w:p w14:paraId="3A3E1AFC" w14:textId="77777777" w:rsidR="0038400D" w:rsidRPr="00521A49" w:rsidRDefault="0038400D" w:rsidP="009659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rPr>
            </w:pPr>
            <w:r w:rsidRPr="00521A49">
              <w:rPr>
                <w:rFonts w:ascii="GHEA Grapalat" w:hAnsi="GHEA Grapalat"/>
              </w:rPr>
              <w:t>Поставленные товары</w:t>
            </w:r>
          </w:p>
        </w:tc>
      </w:tr>
      <w:tr w:rsidR="00B138F3" w:rsidRPr="00521A49" w14:paraId="42371327" w14:textId="77777777" w:rsidTr="00AB4EAB">
        <w:trPr>
          <w:jc w:val="center"/>
        </w:trPr>
        <w:tc>
          <w:tcPr>
            <w:tcW w:w="442" w:type="dxa"/>
            <w:vMerge/>
            <w:shd w:val="clear" w:color="auto" w:fill="auto"/>
          </w:tcPr>
          <w:p w14:paraId="760F652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vMerge w:val="restart"/>
            <w:shd w:val="clear" w:color="auto" w:fill="auto"/>
            <w:vAlign w:val="center"/>
          </w:tcPr>
          <w:p w14:paraId="47A9A2A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наименование</w:t>
            </w:r>
          </w:p>
        </w:tc>
        <w:tc>
          <w:tcPr>
            <w:tcW w:w="1440" w:type="dxa"/>
            <w:vMerge w:val="restart"/>
            <w:shd w:val="clear" w:color="auto" w:fill="auto"/>
            <w:vAlign w:val="center"/>
          </w:tcPr>
          <w:p w14:paraId="51D1ADC5"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краткое изложение технической характеристики</w:t>
            </w:r>
          </w:p>
        </w:tc>
        <w:tc>
          <w:tcPr>
            <w:tcW w:w="2575" w:type="dxa"/>
            <w:gridSpan w:val="2"/>
            <w:shd w:val="clear" w:color="auto" w:fill="auto"/>
            <w:vAlign w:val="center"/>
          </w:tcPr>
          <w:p w14:paraId="740434E2"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количественный показатель</w:t>
            </w:r>
          </w:p>
        </w:tc>
        <w:tc>
          <w:tcPr>
            <w:tcW w:w="2693" w:type="dxa"/>
            <w:gridSpan w:val="2"/>
            <w:shd w:val="clear" w:color="auto" w:fill="auto"/>
            <w:vAlign w:val="center"/>
          </w:tcPr>
          <w:p w14:paraId="606DA588"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срок исполнения</w:t>
            </w:r>
          </w:p>
        </w:tc>
        <w:tc>
          <w:tcPr>
            <w:tcW w:w="1134" w:type="dxa"/>
            <w:vMerge w:val="restart"/>
            <w:shd w:val="clear" w:color="auto" w:fill="auto"/>
            <w:vAlign w:val="center"/>
          </w:tcPr>
          <w:p w14:paraId="69742DBE" w14:textId="77777777" w:rsidR="0038400D" w:rsidRPr="00521A49" w:rsidRDefault="00A20240"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умма, подлежащая уплате (тыс. драмов)</w:t>
            </w:r>
          </w:p>
        </w:tc>
        <w:tc>
          <w:tcPr>
            <w:tcW w:w="1333" w:type="dxa"/>
            <w:vMerge w:val="restart"/>
            <w:shd w:val="clear" w:color="auto" w:fill="auto"/>
            <w:vAlign w:val="center"/>
          </w:tcPr>
          <w:p w14:paraId="290BBBF9" w14:textId="77777777" w:rsidR="0038400D" w:rsidRPr="00521A49" w:rsidRDefault="00A20240"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рок оплаты (по графику оплаты)</w:t>
            </w:r>
          </w:p>
        </w:tc>
      </w:tr>
      <w:tr w:rsidR="00B138F3" w:rsidRPr="00521A49" w14:paraId="20399CB6" w14:textId="77777777" w:rsidTr="00AB4EAB">
        <w:trPr>
          <w:trHeight w:val="1105"/>
          <w:jc w:val="center"/>
        </w:trPr>
        <w:tc>
          <w:tcPr>
            <w:tcW w:w="442" w:type="dxa"/>
            <w:vMerge/>
            <w:tcBorders>
              <w:bottom w:val="single" w:sz="4" w:space="0" w:color="auto"/>
            </w:tcBorders>
            <w:shd w:val="clear" w:color="auto" w:fill="auto"/>
          </w:tcPr>
          <w:p w14:paraId="55E694E3"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vMerge/>
            <w:tcBorders>
              <w:bottom w:val="single" w:sz="4" w:space="0" w:color="auto"/>
            </w:tcBorders>
            <w:shd w:val="clear" w:color="auto" w:fill="auto"/>
            <w:vAlign w:val="center"/>
          </w:tcPr>
          <w:p w14:paraId="09EA9A84"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40" w:type="dxa"/>
            <w:vMerge/>
            <w:tcBorders>
              <w:bottom w:val="single" w:sz="4" w:space="0" w:color="auto"/>
            </w:tcBorders>
            <w:shd w:val="clear" w:color="auto" w:fill="auto"/>
            <w:vAlign w:val="center"/>
          </w:tcPr>
          <w:p w14:paraId="0836697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99" w:type="dxa"/>
            <w:tcBorders>
              <w:bottom w:val="single" w:sz="4" w:space="0" w:color="auto"/>
            </w:tcBorders>
            <w:shd w:val="clear" w:color="auto" w:fill="auto"/>
            <w:vAlign w:val="center"/>
          </w:tcPr>
          <w:p w14:paraId="2A788D7D"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6" w:type="dxa"/>
            <w:tcBorders>
              <w:bottom w:val="single" w:sz="4" w:space="0" w:color="auto"/>
            </w:tcBorders>
            <w:shd w:val="clear" w:color="auto" w:fill="auto"/>
            <w:vAlign w:val="center"/>
          </w:tcPr>
          <w:p w14:paraId="6DD8C209"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418" w:type="dxa"/>
            <w:tcBorders>
              <w:bottom w:val="single" w:sz="4" w:space="0" w:color="auto"/>
            </w:tcBorders>
            <w:shd w:val="clear" w:color="auto" w:fill="auto"/>
            <w:vAlign w:val="center"/>
          </w:tcPr>
          <w:p w14:paraId="2F98B401"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5" w:type="dxa"/>
            <w:tcBorders>
              <w:bottom w:val="single" w:sz="4" w:space="0" w:color="auto"/>
            </w:tcBorders>
            <w:shd w:val="clear" w:color="auto" w:fill="auto"/>
            <w:vAlign w:val="center"/>
          </w:tcPr>
          <w:p w14:paraId="103E510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134" w:type="dxa"/>
            <w:vMerge/>
            <w:tcBorders>
              <w:bottom w:val="single" w:sz="4" w:space="0" w:color="auto"/>
            </w:tcBorders>
            <w:shd w:val="clear" w:color="auto" w:fill="auto"/>
            <w:vAlign w:val="center"/>
          </w:tcPr>
          <w:p w14:paraId="41B711A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333" w:type="dxa"/>
            <w:vMerge/>
            <w:tcBorders>
              <w:bottom w:val="single" w:sz="4" w:space="0" w:color="auto"/>
            </w:tcBorders>
            <w:shd w:val="clear" w:color="auto" w:fill="auto"/>
            <w:vAlign w:val="center"/>
          </w:tcPr>
          <w:p w14:paraId="272DB9B2"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r>
      <w:tr w:rsidR="00B138F3" w:rsidRPr="00521A49" w14:paraId="7D74C038" w14:textId="77777777" w:rsidTr="00AB4EAB">
        <w:trPr>
          <w:jc w:val="center"/>
        </w:trPr>
        <w:tc>
          <w:tcPr>
            <w:tcW w:w="442" w:type="dxa"/>
            <w:shd w:val="clear" w:color="auto" w:fill="auto"/>
            <w:vAlign w:val="center"/>
          </w:tcPr>
          <w:p w14:paraId="5D3DAAB0"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shd w:val="clear" w:color="auto" w:fill="auto"/>
            <w:vAlign w:val="center"/>
          </w:tcPr>
          <w:p w14:paraId="21CA0119"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40" w:type="dxa"/>
            <w:shd w:val="clear" w:color="auto" w:fill="auto"/>
            <w:vAlign w:val="center"/>
          </w:tcPr>
          <w:p w14:paraId="5D98E9C8"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99" w:type="dxa"/>
            <w:shd w:val="clear" w:color="auto" w:fill="auto"/>
            <w:vAlign w:val="center"/>
          </w:tcPr>
          <w:p w14:paraId="4E4D855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6" w:type="dxa"/>
            <w:shd w:val="clear" w:color="auto" w:fill="auto"/>
            <w:vAlign w:val="center"/>
          </w:tcPr>
          <w:p w14:paraId="0F01DCE3"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18" w:type="dxa"/>
            <w:shd w:val="clear" w:color="auto" w:fill="auto"/>
            <w:vAlign w:val="center"/>
          </w:tcPr>
          <w:p w14:paraId="5583A85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5" w:type="dxa"/>
            <w:shd w:val="clear" w:color="auto" w:fill="auto"/>
            <w:vAlign w:val="center"/>
          </w:tcPr>
          <w:p w14:paraId="36DEBE98"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134" w:type="dxa"/>
            <w:shd w:val="clear" w:color="auto" w:fill="auto"/>
            <w:vAlign w:val="center"/>
          </w:tcPr>
          <w:p w14:paraId="1A4299A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333" w:type="dxa"/>
            <w:shd w:val="clear" w:color="auto" w:fill="auto"/>
            <w:vAlign w:val="center"/>
          </w:tcPr>
          <w:p w14:paraId="080D334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r>
      <w:tr w:rsidR="0038400D" w:rsidRPr="00521A49" w14:paraId="48BC29F6" w14:textId="77777777" w:rsidTr="00AB4EAB">
        <w:trPr>
          <w:jc w:val="center"/>
        </w:trPr>
        <w:tc>
          <w:tcPr>
            <w:tcW w:w="442" w:type="dxa"/>
            <w:shd w:val="clear" w:color="auto" w:fill="auto"/>
          </w:tcPr>
          <w:p w14:paraId="02FF229A"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shd w:val="clear" w:color="auto" w:fill="auto"/>
          </w:tcPr>
          <w:p w14:paraId="10DF23F9"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40" w:type="dxa"/>
            <w:shd w:val="clear" w:color="auto" w:fill="auto"/>
          </w:tcPr>
          <w:p w14:paraId="5B73B983"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99" w:type="dxa"/>
            <w:shd w:val="clear" w:color="auto" w:fill="auto"/>
          </w:tcPr>
          <w:p w14:paraId="01A0ADF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6" w:type="dxa"/>
            <w:shd w:val="clear" w:color="auto" w:fill="auto"/>
          </w:tcPr>
          <w:p w14:paraId="0C3E61E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18" w:type="dxa"/>
            <w:shd w:val="clear" w:color="auto" w:fill="auto"/>
          </w:tcPr>
          <w:p w14:paraId="503EA2DA"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5" w:type="dxa"/>
            <w:shd w:val="clear" w:color="auto" w:fill="auto"/>
          </w:tcPr>
          <w:p w14:paraId="0DFA5290"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134" w:type="dxa"/>
            <w:shd w:val="clear" w:color="auto" w:fill="auto"/>
          </w:tcPr>
          <w:p w14:paraId="573E1383"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333" w:type="dxa"/>
            <w:shd w:val="clear" w:color="auto" w:fill="auto"/>
          </w:tcPr>
          <w:p w14:paraId="037F611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r>
    </w:tbl>
    <w:p w14:paraId="75A29935" w14:textId="77777777" w:rsidR="0038400D" w:rsidRPr="00521A49" w:rsidRDefault="0038400D" w:rsidP="0096596B">
      <w:pPr>
        <w:widowControl w:val="0"/>
        <w:ind w:firstLine="375"/>
        <w:jc w:val="both"/>
        <w:rPr>
          <w:rFonts w:ascii="GHEA Grapalat" w:hAnsi="GHEA Grapalat" w:cs="Arial"/>
          <w:iCs/>
          <w:lang w:val="en-US"/>
        </w:rPr>
      </w:pPr>
    </w:p>
    <w:p w14:paraId="79DC7418" w14:textId="77777777" w:rsidR="0038400D" w:rsidRPr="00521A49" w:rsidRDefault="0038400D" w:rsidP="0096596B">
      <w:pPr>
        <w:widowControl w:val="0"/>
        <w:ind w:firstLine="567"/>
        <w:jc w:val="both"/>
        <w:rPr>
          <w:rFonts w:ascii="GHEA Grapalat" w:hAnsi="GHEA Grapalat"/>
          <w:iCs/>
          <w:snapToGrid w:val="0"/>
        </w:rPr>
      </w:pPr>
      <w:r w:rsidRPr="00521A49">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521A49">
        <w:rPr>
          <w:rFonts w:ascii="GHEA Grapalat" w:hAnsi="GHEA Grapalat"/>
        </w:rPr>
        <w:t>являются составляющей частью настоящего Акта и прилагаются.</w:t>
      </w:r>
    </w:p>
    <w:p w14:paraId="195EC803" w14:textId="77777777" w:rsidR="0038400D" w:rsidRPr="00521A49" w:rsidRDefault="0038400D" w:rsidP="0096596B">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521A49" w14:paraId="7588141B" w14:textId="77777777" w:rsidTr="007A2020">
        <w:trPr>
          <w:trHeight w:val="266"/>
          <w:tblCellSpacing w:w="7" w:type="dxa"/>
          <w:jc w:val="center"/>
        </w:trPr>
        <w:tc>
          <w:tcPr>
            <w:tcW w:w="0" w:type="auto"/>
            <w:vAlign w:val="center"/>
          </w:tcPr>
          <w:p w14:paraId="642BE857" w14:textId="77777777" w:rsidR="0038400D" w:rsidRPr="00521A49" w:rsidRDefault="0038400D" w:rsidP="0096596B">
            <w:pPr>
              <w:widowControl w:val="0"/>
              <w:jc w:val="center"/>
              <w:rPr>
                <w:rFonts w:ascii="GHEA Grapalat" w:hAnsi="GHEA Grapalat"/>
                <w:iCs/>
              </w:rPr>
            </w:pPr>
            <w:r w:rsidRPr="00521A49">
              <w:rPr>
                <w:rFonts w:ascii="GHEA Grapalat" w:hAnsi="GHEA Grapalat"/>
              </w:rPr>
              <w:t xml:space="preserve">Товар передал </w:t>
            </w:r>
          </w:p>
        </w:tc>
        <w:tc>
          <w:tcPr>
            <w:tcW w:w="0" w:type="auto"/>
            <w:vAlign w:val="center"/>
          </w:tcPr>
          <w:p w14:paraId="037D35DD" w14:textId="77777777" w:rsidR="0038400D" w:rsidRPr="00521A49" w:rsidRDefault="0038400D" w:rsidP="0096596B">
            <w:pPr>
              <w:widowControl w:val="0"/>
              <w:jc w:val="center"/>
              <w:rPr>
                <w:rFonts w:ascii="GHEA Grapalat" w:hAnsi="GHEA Grapalat"/>
                <w:iCs/>
              </w:rPr>
            </w:pPr>
            <w:r w:rsidRPr="00521A49">
              <w:rPr>
                <w:rFonts w:ascii="GHEA Grapalat" w:hAnsi="GHEA Grapalat"/>
              </w:rPr>
              <w:t>Товар принят</w:t>
            </w:r>
          </w:p>
        </w:tc>
      </w:tr>
      <w:tr w:rsidR="00B138F3" w:rsidRPr="00521A49" w14:paraId="76907808" w14:textId="77777777" w:rsidTr="007A2020">
        <w:trPr>
          <w:trHeight w:val="473"/>
          <w:tblCellSpacing w:w="7" w:type="dxa"/>
          <w:jc w:val="center"/>
        </w:trPr>
        <w:tc>
          <w:tcPr>
            <w:tcW w:w="0" w:type="auto"/>
            <w:vAlign w:val="center"/>
          </w:tcPr>
          <w:p w14:paraId="00785230"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w:t>
            </w:r>
            <w:r w:rsidR="00196F14" w:rsidRPr="00521A49">
              <w:rPr>
                <w:rFonts w:ascii="GHEA Grapalat" w:hAnsi="GHEA Grapalat"/>
              </w:rPr>
              <w:t>________</w:t>
            </w:r>
            <w:r w:rsidRPr="00521A49">
              <w:rPr>
                <w:rFonts w:ascii="GHEA Grapalat" w:hAnsi="GHEA Grapalat"/>
              </w:rPr>
              <w:t xml:space="preserve">___ </w:t>
            </w:r>
          </w:p>
          <w:p w14:paraId="22F5B103" w14:textId="77777777"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 xml:space="preserve">подпись </w:t>
            </w:r>
          </w:p>
        </w:tc>
        <w:tc>
          <w:tcPr>
            <w:tcW w:w="0" w:type="auto"/>
            <w:vAlign w:val="center"/>
          </w:tcPr>
          <w:p w14:paraId="4694950F"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_____</w:t>
            </w:r>
            <w:r w:rsidR="0038400D" w:rsidRPr="00521A49">
              <w:rPr>
                <w:rFonts w:ascii="GHEA Grapalat" w:hAnsi="GHEA Grapalat"/>
              </w:rPr>
              <w:t>__________________</w:t>
            </w:r>
          </w:p>
          <w:p w14:paraId="4D27450A" w14:textId="77777777"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 xml:space="preserve">подпись </w:t>
            </w:r>
          </w:p>
        </w:tc>
      </w:tr>
      <w:tr w:rsidR="00B138F3" w:rsidRPr="00521A49" w14:paraId="7A17014A" w14:textId="77777777" w:rsidTr="007A2020">
        <w:trPr>
          <w:trHeight w:val="503"/>
          <w:tblCellSpacing w:w="7" w:type="dxa"/>
          <w:jc w:val="center"/>
        </w:trPr>
        <w:tc>
          <w:tcPr>
            <w:tcW w:w="0" w:type="auto"/>
            <w:vAlign w:val="center"/>
          </w:tcPr>
          <w:p w14:paraId="1F59BE39"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_____________________</w:t>
            </w:r>
            <w:r w:rsidR="0038400D" w:rsidRPr="00521A49">
              <w:rPr>
                <w:rFonts w:ascii="GHEA Grapalat" w:hAnsi="GHEA Grapalat"/>
              </w:rPr>
              <w:t xml:space="preserve">_ </w:t>
            </w:r>
          </w:p>
          <w:p w14:paraId="50E35929" w14:textId="77777777"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фамилия, имя</w:t>
            </w:r>
          </w:p>
        </w:tc>
        <w:tc>
          <w:tcPr>
            <w:tcW w:w="0" w:type="auto"/>
            <w:vAlign w:val="center"/>
          </w:tcPr>
          <w:p w14:paraId="3CE06C89"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w:t>
            </w:r>
            <w:r w:rsidR="0038400D" w:rsidRPr="00521A49">
              <w:rPr>
                <w:rFonts w:ascii="GHEA Grapalat" w:hAnsi="GHEA Grapalat"/>
              </w:rPr>
              <w:t>___________________</w:t>
            </w:r>
          </w:p>
          <w:p w14:paraId="08B09A2A" w14:textId="77777777"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фамилия, имя</w:t>
            </w:r>
          </w:p>
        </w:tc>
      </w:tr>
      <w:tr w:rsidR="00B138F3" w:rsidRPr="00521A49" w14:paraId="388AEBF4" w14:textId="77777777" w:rsidTr="007A2020">
        <w:trPr>
          <w:trHeight w:val="281"/>
          <w:tblCellSpacing w:w="7" w:type="dxa"/>
          <w:jc w:val="center"/>
        </w:trPr>
        <w:tc>
          <w:tcPr>
            <w:tcW w:w="0" w:type="auto"/>
            <w:vAlign w:val="center"/>
          </w:tcPr>
          <w:p w14:paraId="5F997163" w14:textId="77777777" w:rsidR="0038400D" w:rsidRPr="00521A49" w:rsidRDefault="0038400D" w:rsidP="0096596B">
            <w:pPr>
              <w:widowControl w:val="0"/>
              <w:jc w:val="center"/>
              <w:rPr>
                <w:rFonts w:ascii="GHEA Grapalat" w:hAnsi="GHEA Grapalat"/>
                <w:iCs/>
              </w:rPr>
            </w:pPr>
            <w:r w:rsidRPr="00521A49">
              <w:rPr>
                <w:rFonts w:ascii="GHEA Grapalat" w:hAnsi="GHEA Grapalat"/>
              </w:rPr>
              <w:t>М. П.</w:t>
            </w:r>
          </w:p>
        </w:tc>
        <w:tc>
          <w:tcPr>
            <w:tcW w:w="0" w:type="auto"/>
            <w:vAlign w:val="center"/>
          </w:tcPr>
          <w:p w14:paraId="1C9FC666" w14:textId="77777777" w:rsidR="0038400D" w:rsidRPr="00521A49" w:rsidRDefault="0038400D" w:rsidP="0096596B">
            <w:pPr>
              <w:widowControl w:val="0"/>
              <w:jc w:val="center"/>
              <w:rPr>
                <w:rFonts w:ascii="GHEA Grapalat" w:hAnsi="GHEA Grapalat"/>
                <w:iCs/>
              </w:rPr>
            </w:pPr>
            <w:r w:rsidRPr="00521A49">
              <w:rPr>
                <w:rFonts w:ascii="GHEA Grapalat" w:hAnsi="GHEA Grapalat"/>
              </w:rPr>
              <w:t>М. П.</w:t>
            </w:r>
          </w:p>
        </w:tc>
      </w:tr>
    </w:tbl>
    <w:p w14:paraId="448AD29F" w14:textId="77777777" w:rsidR="00071D1C" w:rsidRPr="00521A49" w:rsidRDefault="00196F14" w:rsidP="0096596B">
      <w:pPr>
        <w:jc w:val="right"/>
        <w:rPr>
          <w:rFonts w:ascii="GHEA Grapalat" w:hAnsi="GHEA Grapalat" w:cs="Sylfaen"/>
          <w:i/>
        </w:rPr>
      </w:pPr>
      <w:r w:rsidRPr="00521A49">
        <w:rPr>
          <w:rFonts w:ascii="GHEA Grapalat" w:hAnsi="GHEA Grapalat" w:cs="Sylfaen"/>
          <w:b/>
        </w:rPr>
        <w:br w:type="page"/>
      </w:r>
      <w:r w:rsidR="00071D1C" w:rsidRPr="00521A49">
        <w:rPr>
          <w:rFonts w:ascii="GHEA Grapalat" w:hAnsi="GHEA Grapalat"/>
          <w:i/>
        </w:rPr>
        <w:lastRenderedPageBreak/>
        <w:t>Приложение № 3.1</w:t>
      </w:r>
    </w:p>
    <w:p w14:paraId="1CBEF595" w14:textId="77777777" w:rsidR="00341A74" w:rsidRPr="00521A49" w:rsidRDefault="00341A74" w:rsidP="00962010">
      <w:pPr>
        <w:widowControl w:val="0"/>
        <w:spacing w:after="160"/>
        <w:jc w:val="right"/>
        <w:rPr>
          <w:rFonts w:ascii="GHEA Grapalat" w:hAnsi="GHEA Grapalat" w:cs="Sylfaen"/>
          <w:i/>
        </w:rPr>
      </w:pPr>
      <w:r w:rsidRPr="00521A49">
        <w:rPr>
          <w:rFonts w:ascii="GHEA Grapalat" w:hAnsi="GHEA Grapalat"/>
          <w:i/>
        </w:rPr>
        <w:t xml:space="preserve">к Договору под кодом </w:t>
      </w:r>
      <w:r w:rsidR="00196F14" w:rsidRPr="00521A49">
        <w:rPr>
          <w:rFonts w:ascii="GHEA Grapalat" w:hAnsi="GHEA Grapalat" w:cs="Sylfaen"/>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20</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г.</w:t>
      </w:r>
    </w:p>
    <w:p w14:paraId="64E0041B"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p>
    <w:p w14:paraId="010A7BBF" w14:textId="77777777" w:rsidR="00071D1C" w:rsidRPr="00521A49" w:rsidRDefault="00196F14" w:rsidP="00962010">
      <w:pPr>
        <w:widowControl w:val="0"/>
        <w:spacing w:after="160"/>
        <w:jc w:val="center"/>
        <w:rPr>
          <w:rFonts w:ascii="GHEA Grapalat" w:hAnsi="GHEA Grapalat" w:cs="Sylfaen"/>
          <w:bCs/>
        </w:rPr>
      </w:pPr>
      <w:r w:rsidRPr="00521A49">
        <w:rPr>
          <w:rFonts w:ascii="GHEA Grapalat" w:hAnsi="GHEA Grapalat"/>
        </w:rPr>
        <w:t>АКТ №———</w:t>
      </w:r>
    </w:p>
    <w:p w14:paraId="0A39EC23"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rPr>
        <w:t xml:space="preserve">относительно фиксирования факта передачи Покупателю результата договора </w:t>
      </w:r>
    </w:p>
    <w:p w14:paraId="6B24B276" w14:textId="77777777" w:rsidR="00071D1C" w:rsidRPr="00521A49" w:rsidRDefault="00071D1C" w:rsidP="00962010">
      <w:pPr>
        <w:widowControl w:val="0"/>
        <w:tabs>
          <w:tab w:val="left" w:pos="360"/>
          <w:tab w:val="left" w:pos="540"/>
        </w:tabs>
        <w:spacing w:after="160"/>
        <w:jc w:val="center"/>
        <w:rPr>
          <w:rFonts w:ascii="GHEA Grapalat" w:hAnsi="GHEA Grapalat" w:cs="Sylfaen"/>
        </w:rPr>
      </w:pPr>
    </w:p>
    <w:p w14:paraId="79DF4399" w14:textId="77777777" w:rsidR="006B3AE3" w:rsidRPr="00521A49" w:rsidRDefault="006B3AE3" w:rsidP="00962010">
      <w:pPr>
        <w:widowControl w:val="0"/>
        <w:ind w:firstLine="567"/>
        <w:jc w:val="both"/>
        <w:rPr>
          <w:rFonts w:ascii="GHEA Grapalat" w:hAnsi="GHEA Grapalat"/>
        </w:rPr>
      </w:pPr>
      <w:r w:rsidRPr="00521A49">
        <w:rPr>
          <w:rFonts w:ascii="GHEA Grapalat" w:hAnsi="GHEA Grapalat"/>
        </w:rPr>
        <w:t>Настоящим фиксируется, что в рамках договора закупки № ______________,</w:t>
      </w:r>
    </w:p>
    <w:p w14:paraId="05314E61" w14:textId="77777777" w:rsidR="006B3AE3" w:rsidRPr="00521A49" w:rsidRDefault="006B3AE3" w:rsidP="00962010">
      <w:pPr>
        <w:widowControl w:val="0"/>
        <w:spacing w:after="120"/>
        <w:ind w:left="7371" w:hanging="141"/>
        <w:jc w:val="both"/>
        <w:rPr>
          <w:rFonts w:ascii="GHEA Grapalat" w:hAnsi="GHEA Grapalat"/>
        </w:rPr>
      </w:pPr>
      <w:r w:rsidRPr="00521A49">
        <w:rPr>
          <w:rFonts w:ascii="GHEA Grapalat" w:hAnsi="GHEA Grapalat"/>
        </w:rPr>
        <w:t>номер договора</w:t>
      </w:r>
    </w:p>
    <w:p w14:paraId="4F989436" w14:textId="77777777" w:rsidR="006B3AE3" w:rsidRPr="00521A49" w:rsidRDefault="006B3AE3" w:rsidP="00962010">
      <w:pPr>
        <w:widowControl w:val="0"/>
        <w:tabs>
          <w:tab w:val="left" w:pos="4480"/>
        </w:tabs>
        <w:jc w:val="both"/>
        <w:rPr>
          <w:rFonts w:ascii="GHEA Grapalat" w:hAnsi="GHEA Grapalat" w:cs="Sylfaen"/>
        </w:rPr>
      </w:pPr>
      <w:r w:rsidRPr="00521A49">
        <w:rPr>
          <w:rFonts w:ascii="GHEA Grapalat" w:hAnsi="GHEA Grapalat"/>
        </w:rPr>
        <w:t>заключенного __________________ 20</w:t>
      </w:r>
      <w:r w:rsidRPr="00521A49">
        <w:rPr>
          <w:rFonts w:ascii="GHEA Grapalat" w:hAnsi="GHEA Grapalat"/>
        </w:rPr>
        <w:tab/>
        <w:t>г. между _____________________________</w:t>
      </w:r>
    </w:p>
    <w:p w14:paraId="2B7AC591" w14:textId="77777777" w:rsidR="006B3AE3" w:rsidRPr="00521A49" w:rsidRDefault="006B3AE3" w:rsidP="00962010">
      <w:pPr>
        <w:widowControl w:val="0"/>
        <w:tabs>
          <w:tab w:val="left" w:pos="6379"/>
        </w:tabs>
        <w:spacing w:after="120"/>
        <w:ind w:left="1701" w:right="-360"/>
        <w:jc w:val="both"/>
        <w:rPr>
          <w:rFonts w:ascii="GHEA Grapalat" w:hAnsi="GHEA Grapalat" w:cs="Sylfaen"/>
        </w:rPr>
      </w:pPr>
      <w:r w:rsidRPr="00521A49">
        <w:rPr>
          <w:rFonts w:ascii="GHEA Grapalat" w:hAnsi="GHEA Grapalat"/>
        </w:rPr>
        <w:t xml:space="preserve">дата заключения договора </w:t>
      </w:r>
      <w:r w:rsidRPr="00521A49">
        <w:rPr>
          <w:rFonts w:ascii="GHEA Grapalat" w:hAnsi="GHEA Grapalat"/>
        </w:rPr>
        <w:tab/>
        <w:t>наименование Покупателя</w:t>
      </w:r>
    </w:p>
    <w:p w14:paraId="1FFA1F5F" w14:textId="77777777" w:rsidR="006B3AE3" w:rsidRPr="00521A49" w:rsidRDefault="006B3AE3" w:rsidP="00962010">
      <w:pPr>
        <w:widowControl w:val="0"/>
        <w:tabs>
          <w:tab w:val="left" w:pos="360"/>
          <w:tab w:val="left" w:pos="540"/>
        </w:tabs>
        <w:ind w:right="-2"/>
        <w:jc w:val="both"/>
        <w:rPr>
          <w:rFonts w:ascii="GHEA Grapalat" w:hAnsi="GHEA Grapalat"/>
        </w:rPr>
      </w:pPr>
      <w:r w:rsidRPr="00521A49">
        <w:rPr>
          <w:rFonts w:ascii="GHEA Grapalat" w:hAnsi="GHEA Grapalat"/>
        </w:rPr>
        <w:t xml:space="preserve">(далее — Покупатель) и ________________________________ (далее — Продавец), </w:t>
      </w:r>
    </w:p>
    <w:p w14:paraId="5992553A" w14:textId="77777777" w:rsidR="006B3AE3" w:rsidRPr="00521A49" w:rsidRDefault="006B3AE3" w:rsidP="00962010">
      <w:pPr>
        <w:widowControl w:val="0"/>
        <w:spacing w:after="120"/>
        <w:ind w:left="3544" w:right="-360"/>
        <w:jc w:val="both"/>
        <w:rPr>
          <w:rFonts w:ascii="GHEA Grapalat" w:hAnsi="GHEA Grapalat"/>
        </w:rPr>
      </w:pPr>
      <w:r w:rsidRPr="00521A49">
        <w:rPr>
          <w:rFonts w:ascii="GHEA Grapalat" w:hAnsi="GHEA Grapalat"/>
        </w:rPr>
        <w:t>наименование Продавца</w:t>
      </w:r>
    </w:p>
    <w:p w14:paraId="5DDC8A7B" w14:textId="77777777" w:rsidR="00071D1C" w:rsidRPr="00521A49" w:rsidRDefault="006B3AE3" w:rsidP="00962010">
      <w:pPr>
        <w:widowControl w:val="0"/>
        <w:tabs>
          <w:tab w:val="left" w:pos="360"/>
          <w:tab w:val="left" w:pos="540"/>
        </w:tabs>
        <w:spacing w:after="160"/>
        <w:jc w:val="both"/>
        <w:rPr>
          <w:rFonts w:ascii="GHEA Grapalat" w:hAnsi="GHEA Grapalat" w:cs="Sylfaen"/>
        </w:rPr>
      </w:pPr>
      <w:r w:rsidRPr="00521A49">
        <w:rPr>
          <w:rFonts w:ascii="GHEA Grapalat" w:hAnsi="GHEA Grapalat"/>
        </w:rPr>
        <w:t>Продавец _______ 20</w:t>
      </w:r>
      <w:r w:rsidRPr="00521A49">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521A49" w14:paraId="13A00F35"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70B9668C" w14:textId="77777777" w:rsidR="00071D1C" w:rsidRPr="00521A49" w:rsidRDefault="00071D1C" w:rsidP="00962010">
            <w:pPr>
              <w:widowControl w:val="0"/>
              <w:spacing w:after="120"/>
              <w:jc w:val="center"/>
              <w:rPr>
                <w:rFonts w:ascii="GHEA Grapalat" w:hAnsi="GHEA Grapalat" w:cs="Sylfaen"/>
                <w:bCs/>
              </w:rPr>
            </w:pPr>
            <w:r w:rsidRPr="00521A49">
              <w:rPr>
                <w:rFonts w:ascii="GHEA Grapalat" w:hAnsi="GHEA Grapalat"/>
              </w:rPr>
              <w:t>Товар</w:t>
            </w:r>
          </w:p>
        </w:tc>
      </w:tr>
      <w:tr w:rsidR="00B138F3" w:rsidRPr="00521A49" w14:paraId="56727138"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E7431F3" w14:textId="77777777" w:rsidR="00071D1C" w:rsidRPr="00521A49" w:rsidRDefault="0016519F" w:rsidP="00962010">
            <w:pPr>
              <w:widowControl w:val="0"/>
              <w:spacing w:after="120"/>
              <w:jc w:val="center"/>
              <w:rPr>
                <w:rFonts w:ascii="GHEA Grapalat" w:hAnsi="GHEA Grapalat"/>
              </w:rPr>
            </w:pPr>
            <w:r w:rsidRPr="00521A49">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AAD4557" w14:textId="77777777" w:rsidR="00071D1C" w:rsidRPr="00521A49" w:rsidRDefault="000F494F" w:rsidP="00962010">
            <w:pPr>
              <w:widowControl w:val="0"/>
              <w:spacing w:after="120"/>
              <w:jc w:val="center"/>
              <w:rPr>
                <w:rFonts w:ascii="GHEA Grapalat" w:hAnsi="GHEA Grapalat"/>
              </w:rPr>
            </w:pPr>
            <w:r w:rsidRPr="00521A49">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744A036D" w14:textId="77777777" w:rsidR="00071D1C" w:rsidRPr="00521A49" w:rsidRDefault="000F494F" w:rsidP="00962010">
            <w:pPr>
              <w:widowControl w:val="0"/>
              <w:spacing w:after="120"/>
              <w:jc w:val="center"/>
              <w:rPr>
                <w:rFonts w:ascii="GHEA Grapalat" w:hAnsi="GHEA Grapalat"/>
              </w:rPr>
            </w:pPr>
            <w:r w:rsidRPr="00521A49">
              <w:rPr>
                <w:rFonts w:ascii="GHEA Grapalat" w:hAnsi="GHEA Grapalat"/>
              </w:rPr>
              <w:t>объем (фактический)</w:t>
            </w:r>
          </w:p>
        </w:tc>
      </w:tr>
      <w:tr w:rsidR="00B138F3" w:rsidRPr="00521A49" w14:paraId="03559FFC"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F6E5EA9" w14:textId="77777777"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48327A1F" w14:textId="77777777"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5383D37F" w14:textId="77777777" w:rsidR="00071D1C" w:rsidRPr="00521A49" w:rsidRDefault="00071D1C" w:rsidP="00962010">
            <w:pPr>
              <w:widowControl w:val="0"/>
              <w:spacing w:after="120"/>
              <w:jc w:val="center"/>
              <w:rPr>
                <w:rFonts w:ascii="GHEA Grapalat" w:hAnsi="GHEA Grapalat" w:cs="Sylfaen"/>
              </w:rPr>
            </w:pPr>
          </w:p>
        </w:tc>
      </w:tr>
      <w:tr w:rsidR="00071D1C" w:rsidRPr="00521A49" w14:paraId="4267FF28"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6E728CB" w14:textId="77777777"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D14A798" w14:textId="77777777"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C6E66BB" w14:textId="77777777" w:rsidR="00071D1C" w:rsidRPr="00521A49" w:rsidRDefault="00071D1C" w:rsidP="00962010">
            <w:pPr>
              <w:widowControl w:val="0"/>
              <w:spacing w:after="120"/>
              <w:jc w:val="center"/>
              <w:rPr>
                <w:rFonts w:ascii="GHEA Grapalat" w:hAnsi="GHEA Grapalat" w:cs="Sylfaen"/>
              </w:rPr>
            </w:pPr>
          </w:p>
        </w:tc>
      </w:tr>
    </w:tbl>
    <w:p w14:paraId="2AB47899" w14:textId="77777777" w:rsidR="00071D1C" w:rsidRPr="00521A49" w:rsidRDefault="00071D1C" w:rsidP="00962010">
      <w:pPr>
        <w:widowControl w:val="0"/>
        <w:tabs>
          <w:tab w:val="left" w:pos="360"/>
          <w:tab w:val="left" w:pos="540"/>
        </w:tabs>
        <w:spacing w:after="160"/>
        <w:jc w:val="both"/>
        <w:rPr>
          <w:rFonts w:ascii="GHEA Grapalat" w:hAnsi="GHEA Grapalat" w:cs="Sylfaen"/>
        </w:rPr>
      </w:pPr>
    </w:p>
    <w:p w14:paraId="688361F7" w14:textId="77777777" w:rsidR="00071D1C" w:rsidRPr="00521A49" w:rsidRDefault="00071D1C" w:rsidP="00962010">
      <w:pPr>
        <w:widowControl w:val="0"/>
        <w:spacing w:after="160"/>
        <w:ind w:firstLine="567"/>
        <w:jc w:val="both"/>
        <w:rPr>
          <w:rFonts w:ascii="GHEA Grapalat" w:hAnsi="GHEA Grapalat" w:cs="Sylfaen"/>
        </w:rPr>
      </w:pPr>
      <w:r w:rsidRPr="00521A49">
        <w:rPr>
          <w:rFonts w:ascii="GHEA Grapalat" w:hAnsi="GHEA Grapalat"/>
        </w:rPr>
        <w:t>Настоящий акт составлен в 2 экземплярах, каждой из сторон предоставляется по одному экземпляру.</w:t>
      </w:r>
    </w:p>
    <w:p w14:paraId="13523F83" w14:textId="77777777" w:rsidR="00B138F3" w:rsidRPr="00521A49" w:rsidRDefault="00B138F3" w:rsidP="00962010">
      <w:pPr>
        <w:rPr>
          <w:rFonts w:ascii="GHEA Grapalat" w:hAnsi="GHEA Grapalat"/>
        </w:rPr>
      </w:pPr>
      <w:r w:rsidRPr="00521A49">
        <w:rPr>
          <w:rFonts w:ascii="GHEA Grapalat" w:hAnsi="GHEA Grapalat"/>
        </w:rPr>
        <w:t xml:space="preserve">                                                       </w:t>
      </w:r>
    </w:p>
    <w:p w14:paraId="555B44F4" w14:textId="77777777" w:rsidR="00071D1C" w:rsidRPr="00521A49" w:rsidRDefault="00B138F3" w:rsidP="00962010">
      <w:pPr>
        <w:rPr>
          <w:rFonts w:ascii="GHEA Grapalat" w:hAnsi="GHEA Grapalat"/>
          <w:lang w:val="en-US"/>
        </w:rPr>
      </w:pPr>
      <w:r w:rsidRPr="00521A49">
        <w:rPr>
          <w:rFonts w:ascii="GHEA Grapalat" w:hAnsi="GHEA Grapalat"/>
        </w:rPr>
        <w:t xml:space="preserve">                                                          </w:t>
      </w:r>
      <w:r w:rsidR="00071D1C" w:rsidRPr="00521A49">
        <w:rPr>
          <w:rFonts w:ascii="GHEA Grapalat" w:hAnsi="GHEA Grapalat"/>
        </w:rPr>
        <w:t>СТОРОНЫ</w:t>
      </w:r>
    </w:p>
    <w:p w14:paraId="29711F9B" w14:textId="77777777" w:rsidR="007072C5" w:rsidRPr="00521A49" w:rsidRDefault="007072C5" w:rsidP="00962010">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521A49" w14:paraId="1A0C9F0C" w14:textId="77777777" w:rsidTr="007072C5">
        <w:tc>
          <w:tcPr>
            <w:tcW w:w="4450" w:type="dxa"/>
          </w:tcPr>
          <w:p w14:paraId="73D6446A"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Передал</w:t>
            </w:r>
          </w:p>
        </w:tc>
        <w:tc>
          <w:tcPr>
            <w:tcW w:w="4836" w:type="dxa"/>
          </w:tcPr>
          <w:p w14:paraId="7E0B7ECE"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Принял</w:t>
            </w:r>
          </w:p>
        </w:tc>
      </w:tr>
    </w:tbl>
    <w:p w14:paraId="713E4CB9" w14:textId="77777777" w:rsidR="00071D1C" w:rsidRPr="00521A49" w:rsidRDefault="00071D1C" w:rsidP="00962010">
      <w:pPr>
        <w:widowControl w:val="0"/>
        <w:tabs>
          <w:tab w:val="left" w:pos="360"/>
          <w:tab w:val="left" w:pos="540"/>
        </w:tabs>
        <w:spacing w:after="160"/>
        <w:jc w:val="right"/>
        <w:rPr>
          <w:rFonts w:ascii="GHEA Grapalat" w:hAnsi="GHEA Grapalat" w:cs="Sylfaen"/>
        </w:rPr>
      </w:pPr>
      <w:r w:rsidRPr="00521A49">
        <w:rPr>
          <w:rFonts w:ascii="GHEA Grapalat" w:hAnsi="GHEA Grapalat"/>
        </w:rPr>
        <w:t>представитель, спроектировавший заявку:</w:t>
      </w:r>
    </w:p>
    <w:p w14:paraId="7E124C57" w14:textId="77777777" w:rsidR="00071D1C" w:rsidRPr="00521A49" w:rsidRDefault="00071D1C" w:rsidP="00962010">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521A49" w14:paraId="19A4997B" w14:textId="77777777" w:rsidTr="00E22E51">
        <w:trPr>
          <w:tblCellSpacing w:w="7" w:type="dxa"/>
          <w:jc w:val="center"/>
        </w:trPr>
        <w:tc>
          <w:tcPr>
            <w:tcW w:w="0" w:type="auto"/>
            <w:vAlign w:val="center"/>
          </w:tcPr>
          <w:p w14:paraId="1F079E9E"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14:paraId="025CD45E"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c>
          <w:tcPr>
            <w:tcW w:w="0" w:type="auto"/>
            <w:vAlign w:val="center"/>
          </w:tcPr>
          <w:p w14:paraId="3E4BB9C5"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14:paraId="7A228711"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r>
      <w:tr w:rsidR="00B138F3" w:rsidRPr="00521A49" w14:paraId="70A57E8D" w14:textId="77777777" w:rsidTr="00E22E51">
        <w:trPr>
          <w:tblCellSpacing w:w="7" w:type="dxa"/>
          <w:jc w:val="center"/>
        </w:trPr>
        <w:tc>
          <w:tcPr>
            <w:tcW w:w="0" w:type="auto"/>
            <w:vAlign w:val="center"/>
          </w:tcPr>
          <w:p w14:paraId="5AA0B25D"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14:paraId="61E779D7"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c>
          <w:tcPr>
            <w:tcW w:w="0" w:type="auto"/>
            <w:vAlign w:val="center"/>
          </w:tcPr>
          <w:p w14:paraId="083A2811"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14:paraId="3A1FCA6D"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r>
    </w:tbl>
    <w:p w14:paraId="17F4E7F4" w14:textId="77777777" w:rsidR="00B6712E" w:rsidRDefault="00B6712E">
      <w:pPr>
        <w:rPr>
          <w:rFonts w:ascii="GHEA Grapalat" w:hAnsi="GHEA Grapalat" w:cs="Sylfaen"/>
          <w:b/>
        </w:rPr>
      </w:pPr>
      <w:r>
        <w:rPr>
          <w:rFonts w:ascii="GHEA Grapalat" w:hAnsi="GHEA Grapalat" w:cs="Sylfaen"/>
          <w:b/>
        </w:rPr>
        <w:br w:type="page"/>
      </w:r>
    </w:p>
    <w:p w14:paraId="29733184" w14:textId="77777777" w:rsidR="00B6712E" w:rsidRPr="00BA20A0" w:rsidRDefault="00B6712E" w:rsidP="00B6712E">
      <w:pPr>
        <w:widowControl w:val="0"/>
        <w:jc w:val="right"/>
        <w:rPr>
          <w:rFonts w:ascii="GHEA Grapalat" w:hAnsi="GHEA Grapalat" w:cs="Sylfaen"/>
          <w:i/>
        </w:rPr>
      </w:pPr>
      <w:r>
        <w:rPr>
          <w:rFonts w:ascii="GHEA Grapalat" w:hAnsi="GHEA Grapalat"/>
          <w:i/>
        </w:rPr>
        <w:lastRenderedPageBreak/>
        <w:t>П</w:t>
      </w:r>
      <w:r w:rsidRPr="00BA20A0">
        <w:rPr>
          <w:rFonts w:ascii="GHEA Grapalat" w:hAnsi="GHEA Grapalat"/>
          <w:i/>
        </w:rPr>
        <w:t>иложение № 4</w:t>
      </w:r>
    </w:p>
    <w:p w14:paraId="433F5F6F" w14:textId="77777777" w:rsidR="00B6712E" w:rsidRPr="00BA20A0" w:rsidRDefault="00B6712E" w:rsidP="00B6712E">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14:paraId="713CEDED" w14:textId="77777777" w:rsidR="00B6712E" w:rsidRPr="00BA20A0" w:rsidRDefault="00B6712E" w:rsidP="00B6712E">
      <w:pPr>
        <w:jc w:val="center"/>
        <w:rPr>
          <w:rFonts w:ascii="GHEA Grapalat" w:hAnsi="GHEA Grapalat" w:cs="GHEA Grapalat"/>
        </w:rPr>
      </w:pPr>
    </w:p>
    <w:p w14:paraId="49809DAD" w14:textId="77777777" w:rsidR="00B6712E" w:rsidRPr="00BA20A0" w:rsidRDefault="00B6712E" w:rsidP="00B6712E">
      <w:pPr>
        <w:jc w:val="center"/>
        <w:rPr>
          <w:rFonts w:ascii="GHEA Grapalat" w:hAnsi="GHEA Grapalat" w:cs="GHEA Grapalat"/>
        </w:rPr>
      </w:pPr>
      <w:r w:rsidRPr="00BA20A0">
        <w:rPr>
          <w:rFonts w:ascii="GHEA Grapalat" w:hAnsi="GHEA Grapalat" w:cs="GHEA Grapalat"/>
        </w:rPr>
        <w:t>УВЕДОМЛЕНИЕ</w:t>
      </w:r>
    </w:p>
    <w:p w14:paraId="662DC3FF" w14:textId="77777777" w:rsidR="00B6712E" w:rsidRPr="00BA20A0" w:rsidRDefault="00B6712E" w:rsidP="00B6712E">
      <w:pPr>
        <w:jc w:val="center"/>
        <w:rPr>
          <w:rFonts w:ascii="GHEA Grapalat" w:hAnsi="GHEA Grapalat" w:cs="GHEA Grapalat"/>
          <w:lang w:val="hy-AM"/>
        </w:rPr>
      </w:pPr>
    </w:p>
    <w:p w14:paraId="04C4F8CA" w14:textId="77777777" w:rsidR="00B6712E" w:rsidRPr="00BA20A0" w:rsidRDefault="00B6712E" w:rsidP="00B6712E">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14:paraId="1389071F" w14:textId="77777777" w:rsidR="00B6712E" w:rsidRPr="00BA20A0" w:rsidRDefault="00B6712E" w:rsidP="00B6712E">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финансового</w:t>
      </w:r>
      <w:proofErr w:type="spellEnd"/>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агента</w:t>
      </w:r>
      <w:proofErr w:type="spellEnd"/>
    </w:p>
    <w:p w14:paraId="0AE2EA69" w14:textId="77777777" w:rsidR="00B6712E" w:rsidRPr="00BA20A0" w:rsidRDefault="00B6712E" w:rsidP="00B6712E">
      <w:pPr>
        <w:rPr>
          <w:rFonts w:ascii="GHEA Grapalat" w:hAnsi="GHEA Grapalat"/>
          <w:vertAlign w:val="superscript"/>
          <w:lang w:val="es-ES"/>
        </w:rPr>
      </w:pPr>
    </w:p>
    <w:p w14:paraId="3E476FD3" w14:textId="77777777" w:rsidR="00B6712E" w:rsidRPr="00BA20A0" w:rsidRDefault="00B6712E" w:rsidP="00B6712E">
      <w:pPr>
        <w:pStyle w:val="ListParagraph"/>
        <w:numPr>
          <w:ilvl w:val="0"/>
          <w:numId w:val="38"/>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14:paraId="5599B589" w14:textId="77777777" w:rsidR="00B6712E" w:rsidRPr="00BA20A0" w:rsidRDefault="00B6712E" w:rsidP="00B6712E">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04D63857" w14:textId="77777777" w:rsidR="00B6712E" w:rsidRPr="00BA20A0" w:rsidRDefault="00B6712E" w:rsidP="00B6712E">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14:paraId="293C26D7" w14:textId="77777777" w:rsidR="00B6712E" w:rsidRPr="00BA20A0" w:rsidRDefault="00B6712E" w:rsidP="00B6712E">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03AAD9A8" w14:textId="77777777" w:rsidR="00B6712E" w:rsidRPr="00BA20A0" w:rsidRDefault="00B6712E" w:rsidP="00B6712E">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14:paraId="4C6CA373" w14:textId="77777777" w:rsidR="00B6712E" w:rsidRPr="00BA20A0" w:rsidRDefault="00B6712E" w:rsidP="00B6712E">
      <w:pPr>
        <w:rPr>
          <w:rFonts w:ascii="GHEA Grapalat" w:hAnsi="GHEA Grapalat" w:cs="Sylfaen"/>
          <w:sz w:val="20"/>
          <w:szCs w:val="20"/>
          <w:lang w:val="es-ES"/>
        </w:rPr>
      </w:pPr>
    </w:p>
    <w:p w14:paraId="7EC74D10" w14:textId="77777777" w:rsidR="00B6712E" w:rsidRPr="00BA20A0" w:rsidRDefault="00B6712E" w:rsidP="00B6712E">
      <w:pPr>
        <w:pStyle w:val="ListParagraph"/>
        <w:numPr>
          <w:ilvl w:val="0"/>
          <w:numId w:val="38"/>
        </w:numPr>
        <w:contextualSpacing/>
        <w:jc w:val="both"/>
        <w:rPr>
          <w:rFonts w:ascii="GHEA Grapalat" w:hAnsi="GHEA Grapalat" w:cs="Sylfaen"/>
          <w:sz w:val="20"/>
          <w:szCs w:val="20"/>
        </w:rPr>
      </w:pPr>
      <w:r w:rsidRPr="00BA20A0">
        <w:rPr>
          <w:rFonts w:ascii="GHEA Grapalat" w:hAnsi="GHEA Grapalat" w:cs="Sylfaen"/>
          <w:sz w:val="20"/>
          <w:szCs w:val="20"/>
        </w:rPr>
        <w:t>Согласен с условиями изложенными в пункте 8.12 .</w:t>
      </w:r>
    </w:p>
    <w:p w14:paraId="3EE45A4B" w14:textId="77777777" w:rsidR="00B6712E" w:rsidRPr="00BA20A0" w:rsidRDefault="00B6712E" w:rsidP="00B6712E">
      <w:pPr>
        <w:jc w:val="center"/>
        <w:rPr>
          <w:rFonts w:ascii="GHEA Grapalat" w:hAnsi="GHEA Grapalat" w:cs="GHEA Grapalat"/>
          <w:lang w:val="es-ES"/>
        </w:rPr>
      </w:pPr>
    </w:p>
    <w:p w14:paraId="5968D645" w14:textId="77777777" w:rsidR="00B6712E" w:rsidRPr="00BA20A0" w:rsidRDefault="00B6712E" w:rsidP="00B6712E">
      <w:pPr>
        <w:jc w:val="center"/>
        <w:rPr>
          <w:rFonts w:ascii="GHEA Grapalat" w:hAnsi="GHEA Grapalat" w:cs="Sylfaen"/>
          <w:b/>
          <w:lang w:val="es-ES"/>
        </w:rPr>
      </w:pPr>
    </w:p>
    <w:p w14:paraId="25F10BE8" w14:textId="77777777" w:rsidR="00B6712E" w:rsidRPr="00BA20A0" w:rsidRDefault="00B6712E" w:rsidP="00B6712E">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14:paraId="2B6279E8" w14:textId="77777777" w:rsidR="00B6712E" w:rsidRPr="00BA20A0" w:rsidRDefault="00B6712E" w:rsidP="00B6712E">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14:paraId="7BEB7CB7" w14:textId="77777777" w:rsidR="00B6712E" w:rsidRPr="00BA20A0" w:rsidRDefault="00B6712E" w:rsidP="00B6712E">
      <w:pPr>
        <w:jc w:val="right"/>
        <w:rPr>
          <w:rFonts w:ascii="GHEA Grapalat" w:hAnsi="GHEA Grapalat"/>
          <w:sz w:val="20"/>
          <w:lang w:val="hy-AM"/>
        </w:rPr>
      </w:pPr>
      <w:r w:rsidRPr="00BA20A0">
        <w:rPr>
          <w:rFonts w:ascii="GHEA Grapalat" w:hAnsi="GHEA Grapalat"/>
          <w:sz w:val="20"/>
          <w:lang w:val="hy-AM"/>
        </w:rPr>
        <w:t xml:space="preserve">    </w:t>
      </w:r>
    </w:p>
    <w:p w14:paraId="141C649B" w14:textId="77777777" w:rsidR="00B6712E" w:rsidRPr="00BA20A0" w:rsidRDefault="00B6712E" w:rsidP="00B6712E">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14:paraId="204C45FC" w14:textId="77777777" w:rsidR="00B6712E" w:rsidRPr="00BA20A0" w:rsidRDefault="00B6712E" w:rsidP="00B6712E">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14:paraId="29258673" w14:textId="77777777" w:rsidR="00B6712E" w:rsidRPr="00BA20A0" w:rsidRDefault="00B6712E" w:rsidP="00B6712E">
      <w:pPr>
        <w:jc w:val="center"/>
        <w:rPr>
          <w:rFonts w:ascii="GHEA Grapalat" w:hAnsi="GHEA Grapalat" w:cs="Sylfaen"/>
          <w:sz w:val="16"/>
          <w:szCs w:val="16"/>
          <w:lang w:val="es-ES"/>
        </w:rPr>
      </w:pPr>
    </w:p>
    <w:p w14:paraId="1FA3C292" w14:textId="77777777" w:rsidR="00B6712E" w:rsidRPr="00BA20A0" w:rsidRDefault="00B6712E" w:rsidP="00B6712E">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14:paraId="686C17E1" w14:textId="77777777" w:rsidR="00B6712E" w:rsidRPr="00C60645" w:rsidRDefault="00B6712E" w:rsidP="00B6712E">
      <w:pPr>
        <w:jc w:val="center"/>
        <w:rPr>
          <w:ins w:id="5" w:author="Inesa Kocharyan" w:date="2025-02-19T10:39:00Z"/>
          <w:rFonts w:ascii="GHEA Grapalat" w:hAnsi="GHEA Grapalat" w:cs="Sylfaen"/>
          <w:b/>
          <w:lang w:val="es-ES"/>
        </w:rPr>
      </w:pPr>
    </w:p>
    <w:p w14:paraId="15DCFF76" w14:textId="77777777" w:rsidR="00071D1C" w:rsidRPr="00521A49" w:rsidRDefault="00071D1C" w:rsidP="002A71B7">
      <w:pPr>
        <w:widowControl w:val="0"/>
        <w:spacing w:after="160"/>
        <w:ind w:left="-142" w:firstLine="142"/>
        <w:jc w:val="center"/>
        <w:rPr>
          <w:rFonts w:ascii="GHEA Grapalat" w:hAnsi="GHEA Grapalat" w:cs="Sylfaen"/>
          <w:b/>
        </w:rPr>
      </w:pPr>
    </w:p>
    <w:sectPr w:rsidR="00071D1C" w:rsidRPr="00521A49" w:rsidSect="0096596B">
      <w:pgSz w:w="11906" w:h="16838" w:code="9"/>
      <w:pgMar w:top="851" w:right="1418" w:bottom="709"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EF899F" w14:textId="77777777" w:rsidR="00CD775D" w:rsidRDefault="00CD775D">
      <w:r>
        <w:separator/>
      </w:r>
    </w:p>
  </w:endnote>
  <w:endnote w:type="continuationSeparator" w:id="0">
    <w:p w14:paraId="3C81826D" w14:textId="77777777" w:rsidR="00CD775D" w:rsidRDefault="00CD77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altName w:val="Arial"/>
    <w:panose1 w:val="02000506050000020003"/>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2651653"/>
      <w:docPartObj>
        <w:docPartGallery w:val="Page Numbers (Bottom of Page)"/>
        <w:docPartUnique/>
      </w:docPartObj>
    </w:sdtPr>
    <w:sdtEndPr>
      <w:rPr>
        <w:rFonts w:ascii="GHEA Grapalat" w:hAnsi="GHEA Grapalat"/>
        <w:sz w:val="24"/>
        <w:szCs w:val="24"/>
      </w:rPr>
    </w:sdtEndPr>
    <w:sdtContent>
      <w:p w14:paraId="6688BD4A" w14:textId="77777777" w:rsidR="00CD775D" w:rsidRPr="00C861E9" w:rsidRDefault="00CD775D">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D43D00">
          <w:rPr>
            <w:rFonts w:ascii="GHEA Grapalat" w:hAnsi="GHEA Grapalat"/>
            <w:noProof/>
            <w:sz w:val="24"/>
            <w:szCs w:val="24"/>
          </w:rPr>
          <w:t>70</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AFCD87" w14:textId="77777777" w:rsidR="00CD775D" w:rsidRDefault="00CD775D">
      <w:r>
        <w:separator/>
      </w:r>
    </w:p>
  </w:footnote>
  <w:footnote w:type="continuationSeparator" w:id="0">
    <w:p w14:paraId="1FB50084" w14:textId="77777777" w:rsidR="00CD775D" w:rsidRDefault="00CD775D">
      <w:r>
        <w:continuationSeparator/>
      </w:r>
    </w:p>
  </w:footnote>
  <w:footnote w:id="1">
    <w:p w14:paraId="0CA8E90B" w14:textId="77777777" w:rsidR="00CD775D" w:rsidRPr="002D0715" w:rsidRDefault="00CD775D">
      <w:pPr>
        <w:pStyle w:val="FootnoteText"/>
        <w:rPr>
          <w:rFonts w:ascii="Sylfaen" w:hAnsi="Sylfaen"/>
          <w:sz w:val="16"/>
          <w:szCs w:val="16"/>
        </w:rPr>
      </w:pPr>
      <w:r>
        <w:rPr>
          <w:rStyle w:val="FootnoteReference"/>
        </w:rPr>
        <w:t>7</w:t>
      </w:r>
      <w:r>
        <w:t xml:space="preserve"> </w:t>
      </w:r>
      <w:r w:rsidRPr="00FB6B1F">
        <w:rPr>
          <w:rFonts w:ascii="Sylfaen" w:hAnsi="Sylfaen"/>
          <w:i/>
          <w:sz w:val="16"/>
          <w:szCs w:val="16"/>
        </w:rPr>
        <w:t xml:space="preserve">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 ,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w:t>
      </w:r>
      <w:r w:rsidRPr="002D0715">
        <w:rPr>
          <w:rFonts w:ascii="Sylfaen" w:hAnsi="Sylfaen"/>
          <w:i/>
          <w:sz w:val="16"/>
          <w:szCs w:val="16"/>
        </w:rPr>
        <w:t>может представить товары, произведенные более чем одним производителем, а также разные товарные знаки, фирменное наименование и модель</w:t>
      </w:r>
      <w:r w:rsidRPr="002D0715">
        <w:rPr>
          <w:rFonts w:ascii="Sylfaen" w:hAnsi="Sylfaen"/>
          <w:sz w:val="16"/>
          <w:szCs w:val="16"/>
        </w:rPr>
        <w:t xml:space="preserve">, </w:t>
      </w:r>
      <w:r w:rsidRPr="002D0715">
        <w:rPr>
          <w:rFonts w:ascii="Sylfaen" w:hAnsi="Sylfaen"/>
          <w:i/>
          <w:sz w:val="16"/>
          <w:szCs w:val="16"/>
        </w:rPr>
        <w:t>если не применяется условие, установленное последним предложением пункта 1.1 настоящей части</w:t>
      </w:r>
    </w:p>
  </w:footnote>
  <w:footnote w:id="2">
    <w:p w14:paraId="47010045" w14:textId="77777777" w:rsidR="00CD775D" w:rsidRPr="00E72E35" w:rsidRDefault="00CD775D">
      <w:pPr>
        <w:pStyle w:val="FootnoteText"/>
        <w:rPr>
          <w:rFonts w:ascii="Sylfaen" w:hAnsi="Sylfaen"/>
          <w:sz w:val="16"/>
          <w:szCs w:val="16"/>
        </w:rPr>
      </w:pPr>
      <w:r>
        <w:rPr>
          <w:rStyle w:val="FootnoteReference"/>
        </w:rPr>
        <w:t>15</w:t>
      </w:r>
      <w:r>
        <w:t xml:space="preserve"> </w:t>
      </w:r>
      <w:r w:rsidRPr="00E72E35">
        <w:rPr>
          <w:rFonts w:ascii="Sylfaen" w:hAnsi="Sylfaen"/>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3">
    <w:p w14:paraId="0C743687" w14:textId="77777777" w:rsidR="00CD775D" w:rsidRPr="00816F7D" w:rsidRDefault="00CD775D" w:rsidP="00586BC9">
      <w:pPr>
        <w:pStyle w:val="FootnoteText"/>
        <w:jc w:val="both"/>
        <w:rPr>
          <w:rFonts w:ascii="Sylfaen" w:hAnsi="Sylfaen"/>
          <w:i/>
          <w:sz w:val="16"/>
          <w:szCs w:val="16"/>
        </w:rPr>
      </w:pPr>
      <w:r w:rsidRPr="002E2F5C">
        <w:rPr>
          <w:rFonts w:ascii="GHEA Grapalat" w:hAnsi="GHEA Grapalat"/>
          <w:i/>
          <w:sz w:val="16"/>
          <w:szCs w:val="16"/>
        </w:rPr>
        <w:t>16</w:t>
      </w:r>
      <w:r w:rsidRPr="00816F7D">
        <w:rPr>
          <w:rFonts w:ascii="Sylfaen" w:hAnsi="Sylfaen"/>
          <w:i/>
          <w:sz w:val="16"/>
          <w:szCs w:val="16"/>
        </w:rPr>
        <w:t>.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615C9C40" w14:textId="77777777" w:rsidR="00CD775D" w:rsidRPr="00DA04BC" w:rsidRDefault="00CD775D" w:rsidP="00DA04BC">
      <w:pPr>
        <w:jc w:val="both"/>
        <w:rPr>
          <w:rFonts w:ascii="Sylfaen" w:hAnsi="Sylfaen"/>
          <w:i/>
          <w:sz w:val="16"/>
          <w:szCs w:val="16"/>
        </w:rPr>
      </w:pPr>
      <w:r w:rsidRPr="00816F7D">
        <w:rPr>
          <w:rFonts w:ascii="Sylfaen" w:hAnsi="Sylfaen"/>
          <w:i/>
          <w:sz w:val="16"/>
          <w:szCs w:val="16"/>
        </w:rPr>
        <w:t>** -</w:t>
      </w:r>
      <w:r w:rsidRPr="00DA04BC">
        <w:rPr>
          <w:rFonts w:ascii="Sylfaen" w:hAnsi="Sylfaen"/>
          <w:i/>
          <w:sz w:val="16"/>
          <w:szCs w:val="16"/>
        </w:rPr>
        <w:t>участник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38E340D5" w14:textId="77777777" w:rsidR="00CD775D" w:rsidRPr="00DA04BC" w:rsidRDefault="00CD775D" w:rsidP="00DA04BC">
      <w:pPr>
        <w:jc w:val="both"/>
        <w:rPr>
          <w:rFonts w:ascii="Sylfaen" w:hAnsi="Sylfaen"/>
          <w:i/>
          <w:sz w:val="16"/>
          <w:szCs w:val="16"/>
        </w:rPr>
      </w:pPr>
      <w:r w:rsidRPr="00DA04BC">
        <w:rPr>
          <w:rFonts w:ascii="Sylfaen" w:hAnsi="Sylfaen"/>
          <w:i/>
          <w:sz w:val="16"/>
          <w:szCs w:val="16"/>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14:paraId="013AEF58" w14:textId="77777777" w:rsidR="00CD775D" w:rsidRPr="00DA04BC" w:rsidRDefault="00CD775D" w:rsidP="00DA04BC">
      <w:pPr>
        <w:jc w:val="both"/>
        <w:rPr>
          <w:rFonts w:ascii="Sylfaen" w:hAnsi="Sylfaen"/>
          <w:i/>
          <w:sz w:val="16"/>
          <w:szCs w:val="16"/>
        </w:rPr>
      </w:pPr>
      <w:r w:rsidRPr="00DA04BC">
        <w:rPr>
          <w:rFonts w:ascii="Sylfaen" w:hAnsi="Sylfaen"/>
          <w:i/>
          <w:sz w:val="16"/>
          <w:szCs w:val="16"/>
        </w:rPr>
        <w:t>- если участник является индивидуальным предпринимателем или физическим лицом- информация о реальных бенефициарах не представляется</w:t>
      </w:r>
    </w:p>
    <w:p w14:paraId="4CFCACC7" w14:textId="77777777" w:rsidR="00CD775D" w:rsidRPr="00DA04BC" w:rsidRDefault="00CD775D" w:rsidP="00DA04BC">
      <w:pPr>
        <w:jc w:val="both"/>
        <w:rPr>
          <w:rFonts w:ascii="Sylfaen" w:hAnsi="Sylfaen"/>
          <w:i/>
          <w:sz w:val="16"/>
          <w:szCs w:val="16"/>
        </w:rPr>
      </w:pPr>
    </w:p>
  </w:footnote>
  <w:footnote w:id="4">
    <w:p w14:paraId="147D35C6" w14:textId="77777777" w:rsidR="00CD775D" w:rsidRPr="00967242" w:rsidRDefault="00CD775D" w:rsidP="003C670C">
      <w:pPr>
        <w:widowControl w:val="0"/>
        <w:ind w:right="309"/>
        <w:jc w:val="both"/>
        <w:rPr>
          <w:rFonts w:ascii="Sylfaen" w:hAnsi="Sylfaen"/>
          <w:i/>
          <w:sz w:val="20"/>
          <w:szCs w:val="20"/>
          <w:lang w:val="es-ES"/>
        </w:rPr>
      </w:pPr>
      <w:r>
        <w:rPr>
          <w:rStyle w:val="FootnoteReference"/>
        </w:rPr>
        <w:t>**</w:t>
      </w:r>
      <w:r>
        <w:t xml:space="preserve"> </w:t>
      </w:r>
      <w:r w:rsidRPr="00967242">
        <w:rPr>
          <w:rFonts w:ascii="Sylfaen" w:hAnsi="Sylfaen"/>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14:paraId="2284A5F4" w14:textId="77777777" w:rsidR="00CD775D" w:rsidRPr="00D3436F" w:rsidRDefault="00CD775D">
      <w:pPr>
        <w:pStyle w:val="FootnoteText"/>
        <w:rPr>
          <w:lang w:val="es-ES"/>
        </w:rPr>
      </w:pPr>
    </w:p>
  </w:footnote>
  <w:footnote w:id="5">
    <w:p w14:paraId="55DF3DE2" w14:textId="77777777" w:rsidR="00CD775D" w:rsidRPr="008842CE" w:rsidRDefault="00CD775D" w:rsidP="003D2FE2">
      <w:pPr>
        <w:pStyle w:val="FootnoteText"/>
        <w:jc w:val="both"/>
      </w:pPr>
    </w:p>
  </w:footnote>
  <w:footnote w:id="6">
    <w:p w14:paraId="7055E270" w14:textId="77777777" w:rsidR="00CD775D" w:rsidRPr="002B6C9D" w:rsidRDefault="00CD775D" w:rsidP="00D3436F">
      <w:pPr>
        <w:pStyle w:val="FootnoteText"/>
        <w:widowControl w:val="0"/>
        <w:jc w:val="both"/>
        <w:rPr>
          <w:ins w:id="4" w:author="Vardan" w:date="2022-03-24T23:31:00Z"/>
          <w:rFonts w:ascii="Sylfaen" w:hAnsi="Sylfaen"/>
          <w:i/>
          <w:sz w:val="16"/>
          <w:szCs w:val="16"/>
          <w:lang w:val="hy-AM"/>
        </w:rPr>
      </w:pPr>
      <w:r>
        <w:rPr>
          <w:rStyle w:val="FootnoteReference"/>
        </w:rPr>
        <w:t>17</w:t>
      </w:r>
      <w:r>
        <w:t xml:space="preserve"> </w:t>
      </w:r>
      <w:r w:rsidRPr="002B6C9D">
        <w:rPr>
          <w:rFonts w:ascii="Sylfaen" w:hAnsi="Sylfaen"/>
          <w:i/>
          <w:sz w:val="16"/>
          <w:szCs w:val="16"/>
        </w:rPr>
        <w:t>Если ценовое предложение представлено Продавцом без НДС, то при заключении договора слова "включая НДС" исключаются.</w:t>
      </w:r>
    </w:p>
    <w:p w14:paraId="29DCCCA3" w14:textId="77777777" w:rsidR="00CD775D" w:rsidRPr="002B6C9D" w:rsidRDefault="00CD775D" w:rsidP="00D3436F">
      <w:pPr>
        <w:pStyle w:val="FootnoteText"/>
        <w:widowControl w:val="0"/>
        <w:jc w:val="both"/>
        <w:rPr>
          <w:rFonts w:ascii="Sylfaen" w:hAnsi="Sylfaen"/>
          <w:sz w:val="16"/>
          <w:szCs w:val="16"/>
          <w:lang w:val="hy-AM"/>
        </w:rPr>
      </w:pPr>
    </w:p>
  </w:footnote>
  <w:footnote w:id="7">
    <w:p w14:paraId="16A35D10" w14:textId="77777777" w:rsidR="00CD775D" w:rsidRPr="0095788C" w:rsidRDefault="00CD775D" w:rsidP="00D3436F">
      <w:pPr>
        <w:pStyle w:val="FootnoteText"/>
        <w:widowControl w:val="0"/>
        <w:jc w:val="both"/>
        <w:rPr>
          <w:rFonts w:ascii="Sylfaen" w:hAnsi="Sylfaen"/>
          <w:sz w:val="16"/>
          <w:szCs w:val="16"/>
          <w:lang w:val="hy-AM"/>
        </w:rPr>
      </w:pPr>
      <w:r w:rsidRPr="0095788C">
        <w:rPr>
          <w:rStyle w:val="FootnoteReference"/>
          <w:rFonts w:ascii="Sylfaen" w:hAnsi="Sylfaen"/>
          <w:sz w:val="16"/>
          <w:szCs w:val="16"/>
        </w:rPr>
        <w:t>22</w:t>
      </w:r>
      <w:r w:rsidRPr="0095788C">
        <w:rPr>
          <w:rFonts w:ascii="Sylfaen" w:hAnsi="Sylfaen"/>
          <w:sz w:val="16"/>
          <w:szCs w:val="16"/>
        </w:rP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8">
    <w:p w14:paraId="1435EC1B" w14:textId="77777777" w:rsidR="00CD775D" w:rsidRPr="0095788C" w:rsidRDefault="00CD775D" w:rsidP="00084B51">
      <w:pPr>
        <w:pStyle w:val="FootnoteText"/>
        <w:widowControl w:val="0"/>
        <w:jc w:val="both"/>
        <w:rPr>
          <w:rFonts w:ascii="Sylfaen" w:hAnsi="Sylfaen"/>
          <w:sz w:val="16"/>
          <w:szCs w:val="16"/>
          <w:lang w:val="hy-AM"/>
        </w:rPr>
      </w:pPr>
      <w:r>
        <w:rPr>
          <w:rStyle w:val="FootnoteReference"/>
        </w:rPr>
        <w:t>23</w:t>
      </w:r>
      <w: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73AF919C" w14:textId="77777777" w:rsidR="00CD775D" w:rsidRPr="0095788C" w:rsidRDefault="00CD775D">
      <w:pPr>
        <w:pStyle w:val="FootnoteText"/>
        <w:rPr>
          <w:rFonts w:ascii="Sylfaen" w:hAnsi="Sylfaen"/>
          <w:sz w:val="16"/>
          <w:szCs w:val="16"/>
          <w:lang w:val="hy-AM"/>
        </w:rPr>
      </w:pPr>
    </w:p>
  </w:footnote>
  <w:footnote w:id="9">
    <w:p w14:paraId="31720AA7" w14:textId="77777777" w:rsidR="00CD775D" w:rsidRPr="004F3AE2" w:rsidRDefault="00CD775D" w:rsidP="008842CE">
      <w:pPr>
        <w:pStyle w:val="FootnoteText"/>
        <w:widowControl w:val="0"/>
        <w:jc w:val="both"/>
        <w:rPr>
          <w:rFonts w:ascii="Sylfaen" w:hAnsi="Sylfaen"/>
          <w:i/>
          <w:sz w:val="16"/>
          <w:szCs w:val="16"/>
        </w:rPr>
      </w:pPr>
      <w:r w:rsidRPr="004F3AE2">
        <w:rPr>
          <w:rFonts w:ascii="Sylfaen" w:hAnsi="Sylfaen"/>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footnote>
  <w:footnote w:id="10">
    <w:p w14:paraId="7F0F819B" w14:textId="77777777" w:rsidR="00CD775D" w:rsidRPr="008842CE" w:rsidRDefault="00CD775D" w:rsidP="000B1AA0">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1">
    <w:p w14:paraId="2D8BAD07" w14:textId="77777777" w:rsidR="00A311B8" w:rsidRPr="00CA2754" w:rsidRDefault="00A311B8" w:rsidP="00FE052A">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51F47F08"/>
    <w:lvl w:ilvl="0" w:tplc="E72C40E2">
      <w:start w:val="1"/>
      <w:numFmt w:val="decimal"/>
      <w:lvlText w:val="%1."/>
      <w:lvlJc w:val="left"/>
      <w:pPr>
        <w:ind w:left="720" w:hanging="360"/>
      </w:pPr>
      <w:rPr>
        <w:rFonts w:ascii="Sylfaen"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5944D16"/>
    <w:multiLevelType w:val="hybridMultilevel"/>
    <w:tmpl w:val="FEF0C8C0"/>
    <w:lvl w:ilvl="0" w:tplc="B0AC5D28">
      <w:start w:val="2"/>
      <w:numFmt w:val="decimal"/>
      <w:lvlText w:val="%1)"/>
      <w:lvlJc w:val="left"/>
      <w:pPr>
        <w:ind w:left="836"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AF726C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5BC678E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7"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472869038">
    <w:abstractNumId w:val="23"/>
  </w:num>
  <w:num w:numId="2" w16cid:durableId="773205938">
    <w:abstractNumId w:val="10"/>
  </w:num>
  <w:num w:numId="3" w16cid:durableId="2017919394">
    <w:abstractNumId w:val="22"/>
  </w:num>
  <w:num w:numId="4" w16cid:durableId="1255554660">
    <w:abstractNumId w:val="16"/>
  </w:num>
  <w:num w:numId="5" w16cid:durableId="1067803561">
    <w:abstractNumId w:val="28"/>
  </w:num>
  <w:num w:numId="6" w16cid:durableId="330186503">
    <w:abstractNumId w:val="23"/>
    <w:lvlOverride w:ilvl="0">
      <w:startOverride w:val="1"/>
    </w:lvlOverride>
    <w:lvlOverride w:ilvl="1"/>
    <w:lvlOverride w:ilvl="2"/>
    <w:lvlOverride w:ilvl="3"/>
    <w:lvlOverride w:ilvl="4"/>
    <w:lvlOverride w:ilvl="5"/>
    <w:lvlOverride w:ilvl="6"/>
    <w:lvlOverride w:ilvl="7"/>
    <w:lvlOverride w:ilvl="8"/>
  </w:num>
  <w:num w:numId="7" w16cid:durableId="19367449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850437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2095482">
    <w:abstractNumId w:val="18"/>
  </w:num>
  <w:num w:numId="10" w16cid:durableId="1527791395">
    <w:abstractNumId w:val="5"/>
  </w:num>
  <w:num w:numId="11" w16cid:durableId="1815873410">
    <w:abstractNumId w:val="8"/>
  </w:num>
  <w:num w:numId="12" w16cid:durableId="864755978">
    <w:abstractNumId w:val="32"/>
  </w:num>
  <w:num w:numId="13" w16cid:durableId="1778401304">
    <w:abstractNumId w:val="30"/>
  </w:num>
  <w:num w:numId="14" w16cid:durableId="2118987925">
    <w:abstractNumId w:val="13"/>
  </w:num>
  <w:num w:numId="15" w16cid:durableId="50541704">
    <w:abstractNumId w:val="31"/>
  </w:num>
  <w:num w:numId="16" w16cid:durableId="1753118872">
    <w:abstractNumId w:val="15"/>
  </w:num>
  <w:num w:numId="17" w16cid:durableId="1508860050">
    <w:abstractNumId w:val="6"/>
  </w:num>
  <w:num w:numId="18" w16cid:durableId="627861467">
    <w:abstractNumId w:val="1"/>
  </w:num>
  <w:num w:numId="19" w16cid:durableId="727341731">
    <w:abstractNumId w:val="17"/>
  </w:num>
  <w:num w:numId="20" w16cid:durableId="427235737">
    <w:abstractNumId w:val="17"/>
  </w:num>
  <w:num w:numId="21" w16cid:durableId="40260915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0833281">
    <w:abstractNumId w:val="24"/>
  </w:num>
  <w:num w:numId="23" w16cid:durableId="1739748858">
    <w:abstractNumId w:val="7"/>
  </w:num>
  <w:num w:numId="24" w16cid:durableId="204876375">
    <w:abstractNumId w:val="21"/>
  </w:num>
  <w:num w:numId="25" w16cid:durableId="2033875173">
    <w:abstractNumId w:val="11"/>
  </w:num>
  <w:num w:numId="26" w16cid:durableId="695156303">
    <w:abstractNumId w:val="4"/>
  </w:num>
  <w:num w:numId="27" w16cid:durableId="702946782">
    <w:abstractNumId w:val="3"/>
  </w:num>
  <w:num w:numId="28" w16cid:durableId="1852379679">
    <w:abstractNumId w:val="0"/>
  </w:num>
  <w:num w:numId="29" w16cid:durableId="854811310">
    <w:abstractNumId w:val="9"/>
  </w:num>
  <w:num w:numId="30" w16cid:durableId="1565603310">
    <w:abstractNumId w:val="29"/>
  </w:num>
  <w:num w:numId="31" w16cid:durableId="1912153165">
    <w:abstractNumId w:val="26"/>
  </w:num>
  <w:num w:numId="32" w16cid:durableId="928736209">
    <w:abstractNumId w:val="27"/>
  </w:num>
  <w:num w:numId="33" w16cid:durableId="867181728">
    <w:abstractNumId w:val="14"/>
  </w:num>
  <w:num w:numId="34" w16cid:durableId="1966083226">
    <w:abstractNumId w:val="20"/>
  </w:num>
  <w:num w:numId="35" w16cid:durableId="994380056">
    <w:abstractNumId w:val="19"/>
  </w:num>
  <w:num w:numId="36" w16cid:durableId="1193760648">
    <w:abstractNumId w:val="25"/>
  </w:num>
  <w:num w:numId="37" w16cid:durableId="127893376">
    <w:abstractNumId w:val="12"/>
  </w:num>
  <w:num w:numId="38" w16cid:durableId="159130896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69633"/>
  </w:hdrShapeDefaults>
  <w:footnotePr>
    <w:pos w:val="beneathText"/>
    <w:numStart w:val="8"/>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07"/>
    <w:rsid w:val="00002C23"/>
    <w:rsid w:val="00002EBE"/>
    <w:rsid w:val="000030F2"/>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5AC"/>
    <w:rsid w:val="00036813"/>
    <w:rsid w:val="00037A8D"/>
    <w:rsid w:val="00037DDE"/>
    <w:rsid w:val="000408D8"/>
    <w:rsid w:val="00040F6C"/>
    <w:rsid w:val="00041832"/>
    <w:rsid w:val="000424BA"/>
    <w:rsid w:val="00042BD4"/>
    <w:rsid w:val="00043225"/>
    <w:rsid w:val="0004377F"/>
    <w:rsid w:val="0004387F"/>
    <w:rsid w:val="00045332"/>
    <w:rsid w:val="00045968"/>
    <w:rsid w:val="000467EC"/>
    <w:rsid w:val="00046BAC"/>
    <w:rsid w:val="000473EF"/>
    <w:rsid w:val="000513F2"/>
    <w:rsid w:val="00051490"/>
    <w:rsid w:val="00051B7F"/>
    <w:rsid w:val="00051F04"/>
    <w:rsid w:val="00052084"/>
    <w:rsid w:val="00053001"/>
    <w:rsid w:val="000537FF"/>
    <w:rsid w:val="00053BFB"/>
    <w:rsid w:val="000540F1"/>
    <w:rsid w:val="00054C62"/>
    <w:rsid w:val="000550DA"/>
    <w:rsid w:val="00055129"/>
    <w:rsid w:val="00055195"/>
    <w:rsid w:val="00055CC2"/>
    <w:rsid w:val="00056516"/>
    <w:rsid w:val="00056A48"/>
    <w:rsid w:val="00056AB4"/>
    <w:rsid w:val="00057264"/>
    <w:rsid w:val="000604CF"/>
    <w:rsid w:val="00060FB1"/>
    <w:rsid w:val="000612B9"/>
    <w:rsid w:val="0006220B"/>
    <w:rsid w:val="0006311D"/>
    <w:rsid w:val="00063AEF"/>
    <w:rsid w:val="00065C3B"/>
    <w:rsid w:val="00066F4D"/>
    <w:rsid w:val="0006703E"/>
    <w:rsid w:val="00067349"/>
    <w:rsid w:val="000702A0"/>
    <w:rsid w:val="000704B9"/>
    <w:rsid w:val="00070D78"/>
    <w:rsid w:val="00070DBB"/>
    <w:rsid w:val="00071119"/>
    <w:rsid w:val="00071450"/>
    <w:rsid w:val="00071C65"/>
    <w:rsid w:val="00071D1C"/>
    <w:rsid w:val="00072BC8"/>
    <w:rsid w:val="0007305B"/>
    <w:rsid w:val="00073430"/>
    <w:rsid w:val="000735B0"/>
    <w:rsid w:val="00073A04"/>
    <w:rsid w:val="00073A09"/>
    <w:rsid w:val="00074CC1"/>
    <w:rsid w:val="00075997"/>
    <w:rsid w:val="000763E5"/>
    <w:rsid w:val="00076B61"/>
    <w:rsid w:val="00077062"/>
    <w:rsid w:val="00077BB9"/>
    <w:rsid w:val="00080C4E"/>
    <w:rsid w:val="00080E73"/>
    <w:rsid w:val="000811C1"/>
    <w:rsid w:val="000822C1"/>
    <w:rsid w:val="00082ADC"/>
    <w:rsid w:val="00082DE0"/>
    <w:rsid w:val="00083199"/>
    <w:rsid w:val="00083558"/>
    <w:rsid w:val="000845F6"/>
    <w:rsid w:val="00084B51"/>
    <w:rsid w:val="00085931"/>
    <w:rsid w:val="00086CC4"/>
    <w:rsid w:val="000878DB"/>
    <w:rsid w:val="00087A30"/>
    <w:rsid w:val="00090699"/>
    <w:rsid w:val="000911CA"/>
    <w:rsid w:val="0009191C"/>
    <w:rsid w:val="00092D0A"/>
    <w:rsid w:val="0009380C"/>
    <w:rsid w:val="0009449B"/>
    <w:rsid w:val="00094638"/>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1AA0"/>
    <w:rsid w:val="000B1FF9"/>
    <w:rsid w:val="000B259E"/>
    <w:rsid w:val="000B269D"/>
    <w:rsid w:val="000B2CFA"/>
    <w:rsid w:val="000B33B2"/>
    <w:rsid w:val="000B3864"/>
    <w:rsid w:val="000B5664"/>
    <w:rsid w:val="000B5F5E"/>
    <w:rsid w:val="000B6A70"/>
    <w:rsid w:val="000B700B"/>
    <w:rsid w:val="000B751B"/>
    <w:rsid w:val="000B7641"/>
    <w:rsid w:val="000B7C54"/>
    <w:rsid w:val="000C062F"/>
    <w:rsid w:val="000C0A9D"/>
    <w:rsid w:val="000C165F"/>
    <w:rsid w:val="000C2280"/>
    <w:rsid w:val="000C229A"/>
    <w:rsid w:val="000C264F"/>
    <w:rsid w:val="000C324B"/>
    <w:rsid w:val="000C36C6"/>
    <w:rsid w:val="000C3F69"/>
    <w:rsid w:val="000C5529"/>
    <w:rsid w:val="000C5A09"/>
    <w:rsid w:val="000C6BA1"/>
    <w:rsid w:val="000C6E1C"/>
    <w:rsid w:val="000C6F81"/>
    <w:rsid w:val="000D03AA"/>
    <w:rsid w:val="000D07E4"/>
    <w:rsid w:val="000D10F1"/>
    <w:rsid w:val="000D13A5"/>
    <w:rsid w:val="000D16B6"/>
    <w:rsid w:val="000D182D"/>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0A2"/>
    <w:rsid w:val="000E426E"/>
    <w:rsid w:val="000E4A80"/>
    <w:rsid w:val="000E4C35"/>
    <w:rsid w:val="000E53B7"/>
    <w:rsid w:val="000E5659"/>
    <w:rsid w:val="000E5A91"/>
    <w:rsid w:val="000E5C19"/>
    <w:rsid w:val="000E5E21"/>
    <w:rsid w:val="000E624C"/>
    <w:rsid w:val="000E7612"/>
    <w:rsid w:val="000E79BD"/>
    <w:rsid w:val="000F109E"/>
    <w:rsid w:val="000F2653"/>
    <w:rsid w:val="000F2E9D"/>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5093"/>
    <w:rsid w:val="00106365"/>
    <w:rsid w:val="00106D44"/>
    <w:rsid w:val="00106DEE"/>
    <w:rsid w:val="001075CA"/>
    <w:rsid w:val="00110534"/>
    <w:rsid w:val="00110D13"/>
    <w:rsid w:val="00111FFB"/>
    <w:rsid w:val="0011340E"/>
    <w:rsid w:val="00113F0D"/>
    <w:rsid w:val="0011423D"/>
    <w:rsid w:val="00115905"/>
    <w:rsid w:val="001159FA"/>
    <w:rsid w:val="0011611E"/>
    <w:rsid w:val="001161A0"/>
    <w:rsid w:val="00117020"/>
    <w:rsid w:val="00117833"/>
    <w:rsid w:val="00117964"/>
    <w:rsid w:val="00117DAA"/>
    <w:rsid w:val="00122FC9"/>
    <w:rsid w:val="00123294"/>
    <w:rsid w:val="001235C5"/>
    <w:rsid w:val="001235E7"/>
    <w:rsid w:val="00123F5E"/>
    <w:rsid w:val="00124461"/>
    <w:rsid w:val="00124B90"/>
    <w:rsid w:val="00125AA6"/>
    <w:rsid w:val="00125E84"/>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392"/>
    <w:rsid w:val="00134D6E"/>
    <w:rsid w:val="00134DC5"/>
    <w:rsid w:val="00134FE3"/>
    <w:rsid w:val="001355F9"/>
    <w:rsid w:val="00135840"/>
    <w:rsid w:val="001361B2"/>
    <w:rsid w:val="001366F8"/>
    <w:rsid w:val="001369CB"/>
    <w:rsid w:val="001377BA"/>
    <w:rsid w:val="00137A5C"/>
    <w:rsid w:val="001403AE"/>
    <w:rsid w:val="0014192C"/>
    <w:rsid w:val="00142496"/>
    <w:rsid w:val="00142811"/>
    <w:rsid w:val="001439BD"/>
    <w:rsid w:val="00143BD7"/>
    <w:rsid w:val="00143E8C"/>
    <w:rsid w:val="0014472E"/>
    <w:rsid w:val="00144E38"/>
    <w:rsid w:val="00144F73"/>
    <w:rsid w:val="001458D6"/>
    <w:rsid w:val="00145CC3"/>
    <w:rsid w:val="00146685"/>
    <w:rsid w:val="00146FC5"/>
    <w:rsid w:val="00147CD0"/>
    <w:rsid w:val="00147F14"/>
    <w:rsid w:val="00150629"/>
    <w:rsid w:val="001514D1"/>
    <w:rsid w:val="001515DE"/>
    <w:rsid w:val="001516B2"/>
    <w:rsid w:val="001522CE"/>
    <w:rsid w:val="00152564"/>
    <w:rsid w:val="00152788"/>
    <w:rsid w:val="00153A85"/>
    <w:rsid w:val="00153B9F"/>
    <w:rsid w:val="00153C87"/>
    <w:rsid w:val="0015434B"/>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A91"/>
    <w:rsid w:val="00161B32"/>
    <w:rsid w:val="0016213E"/>
    <w:rsid w:val="00163324"/>
    <w:rsid w:val="001647D2"/>
    <w:rsid w:val="001649C8"/>
    <w:rsid w:val="00164BBC"/>
    <w:rsid w:val="0016519F"/>
    <w:rsid w:val="00167301"/>
    <w:rsid w:val="001679A6"/>
    <w:rsid w:val="00170126"/>
    <w:rsid w:val="00171E80"/>
    <w:rsid w:val="001723D6"/>
    <w:rsid w:val="001724D7"/>
    <w:rsid w:val="00172B98"/>
    <w:rsid w:val="00172BC4"/>
    <w:rsid w:val="001732FB"/>
    <w:rsid w:val="001738A8"/>
    <w:rsid w:val="00174DAB"/>
    <w:rsid w:val="00174FE1"/>
    <w:rsid w:val="00175106"/>
    <w:rsid w:val="00175F8F"/>
    <w:rsid w:val="00175FDC"/>
    <w:rsid w:val="001762F4"/>
    <w:rsid w:val="001763F5"/>
    <w:rsid w:val="001766CA"/>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163"/>
    <w:rsid w:val="001878D7"/>
    <w:rsid w:val="001878F0"/>
    <w:rsid w:val="00190792"/>
    <w:rsid w:val="00191085"/>
    <w:rsid w:val="00191D27"/>
    <w:rsid w:val="00191D5F"/>
    <w:rsid w:val="001925CB"/>
    <w:rsid w:val="00192606"/>
    <w:rsid w:val="001926B2"/>
    <w:rsid w:val="00192A1C"/>
    <w:rsid w:val="001932A7"/>
    <w:rsid w:val="00193871"/>
    <w:rsid w:val="00194598"/>
    <w:rsid w:val="00195F24"/>
    <w:rsid w:val="0019604F"/>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A7982"/>
    <w:rsid w:val="001B0D9A"/>
    <w:rsid w:val="001B1050"/>
    <w:rsid w:val="001B1370"/>
    <w:rsid w:val="001B1596"/>
    <w:rsid w:val="001B1C67"/>
    <w:rsid w:val="001B1FC4"/>
    <w:rsid w:val="001B32D4"/>
    <w:rsid w:val="001B32D9"/>
    <w:rsid w:val="001B37D2"/>
    <w:rsid w:val="001B42A9"/>
    <w:rsid w:val="001B45A9"/>
    <w:rsid w:val="001B478E"/>
    <w:rsid w:val="001B59E9"/>
    <w:rsid w:val="001B6FCF"/>
    <w:rsid w:val="001B7517"/>
    <w:rsid w:val="001C07C6"/>
    <w:rsid w:val="001C0849"/>
    <w:rsid w:val="001C1570"/>
    <w:rsid w:val="001C196F"/>
    <w:rsid w:val="001C277A"/>
    <w:rsid w:val="001C278A"/>
    <w:rsid w:val="001C3D83"/>
    <w:rsid w:val="001C3F6C"/>
    <w:rsid w:val="001C6688"/>
    <w:rsid w:val="001C7110"/>
    <w:rsid w:val="001C76F7"/>
    <w:rsid w:val="001D0249"/>
    <w:rsid w:val="001D129F"/>
    <w:rsid w:val="001D1D00"/>
    <w:rsid w:val="001D209D"/>
    <w:rsid w:val="001D21E5"/>
    <w:rsid w:val="001D2D62"/>
    <w:rsid w:val="001D2E81"/>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605"/>
    <w:rsid w:val="001F386B"/>
    <w:rsid w:val="001F5834"/>
    <w:rsid w:val="001F5FDE"/>
    <w:rsid w:val="001F6578"/>
    <w:rsid w:val="001F6D59"/>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26"/>
    <w:rsid w:val="00206AF8"/>
    <w:rsid w:val="0020701A"/>
    <w:rsid w:val="00207490"/>
    <w:rsid w:val="002100B3"/>
    <w:rsid w:val="002101F2"/>
    <w:rsid w:val="0021043A"/>
    <w:rsid w:val="00210F0C"/>
    <w:rsid w:val="00211425"/>
    <w:rsid w:val="00212DAE"/>
    <w:rsid w:val="00212DC3"/>
    <w:rsid w:val="00213112"/>
    <w:rsid w:val="002137E6"/>
    <w:rsid w:val="00213830"/>
    <w:rsid w:val="00213EB8"/>
    <w:rsid w:val="00214462"/>
    <w:rsid w:val="002156A2"/>
    <w:rsid w:val="0021589C"/>
    <w:rsid w:val="00215E87"/>
    <w:rsid w:val="00215EAD"/>
    <w:rsid w:val="002164B3"/>
    <w:rsid w:val="002166CE"/>
    <w:rsid w:val="002172CB"/>
    <w:rsid w:val="00217344"/>
    <w:rsid w:val="00217710"/>
    <w:rsid w:val="00220ACB"/>
    <w:rsid w:val="00220C7C"/>
    <w:rsid w:val="002218FE"/>
    <w:rsid w:val="00221C7B"/>
    <w:rsid w:val="00221DE5"/>
    <w:rsid w:val="0022247D"/>
    <w:rsid w:val="002227A9"/>
    <w:rsid w:val="00222CDB"/>
    <w:rsid w:val="002240AB"/>
    <w:rsid w:val="00224702"/>
    <w:rsid w:val="002250D8"/>
    <w:rsid w:val="0022515E"/>
    <w:rsid w:val="002252CD"/>
    <w:rsid w:val="00226412"/>
    <w:rsid w:val="00226DBB"/>
    <w:rsid w:val="002273AD"/>
    <w:rsid w:val="0022770A"/>
    <w:rsid w:val="00227C9F"/>
    <w:rsid w:val="00230508"/>
    <w:rsid w:val="00230B12"/>
    <w:rsid w:val="00230C8F"/>
    <w:rsid w:val="0023148F"/>
    <w:rsid w:val="00232E31"/>
    <w:rsid w:val="00232FE2"/>
    <w:rsid w:val="00233B5F"/>
    <w:rsid w:val="00233BB7"/>
    <w:rsid w:val="00235549"/>
    <w:rsid w:val="0023571C"/>
    <w:rsid w:val="00235D56"/>
    <w:rsid w:val="00235DAA"/>
    <w:rsid w:val="0023679B"/>
    <w:rsid w:val="00236B75"/>
    <w:rsid w:val="00236DE0"/>
    <w:rsid w:val="002370BC"/>
    <w:rsid w:val="002376B5"/>
    <w:rsid w:val="0024027D"/>
    <w:rsid w:val="00240289"/>
    <w:rsid w:val="00240609"/>
    <w:rsid w:val="002406D8"/>
    <w:rsid w:val="0024186B"/>
    <w:rsid w:val="00241C72"/>
    <w:rsid w:val="00241F05"/>
    <w:rsid w:val="0024205E"/>
    <w:rsid w:val="00242DE9"/>
    <w:rsid w:val="00243D33"/>
    <w:rsid w:val="00244B38"/>
    <w:rsid w:val="00246FF8"/>
    <w:rsid w:val="00250377"/>
    <w:rsid w:val="0025145E"/>
    <w:rsid w:val="00251CF9"/>
    <w:rsid w:val="00251F9C"/>
    <w:rsid w:val="0025254A"/>
    <w:rsid w:val="00252C9C"/>
    <w:rsid w:val="00253055"/>
    <w:rsid w:val="002542AE"/>
    <w:rsid w:val="00254A36"/>
    <w:rsid w:val="00254A91"/>
    <w:rsid w:val="00254F42"/>
    <w:rsid w:val="002550CD"/>
    <w:rsid w:val="002554A3"/>
    <w:rsid w:val="00255788"/>
    <w:rsid w:val="002559B9"/>
    <w:rsid w:val="0025693E"/>
    <w:rsid w:val="00257773"/>
    <w:rsid w:val="00260163"/>
    <w:rsid w:val="00260E64"/>
    <w:rsid w:val="00260EB2"/>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5F47"/>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96"/>
    <w:rsid w:val="002754C4"/>
    <w:rsid w:val="0027573B"/>
    <w:rsid w:val="00276441"/>
    <w:rsid w:val="00276B03"/>
    <w:rsid w:val="0027775F"/>
    <w:rsid w:val="00277F14"/>
    <w:rsid w:val="002808DD"/>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2D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33C"/>
    <w:rsid w:val="002A464D"/>
    <w:rsid w:val="002A4BE0"/>
    <w:rsid w:val="002A560E"/>
    <w:rsid w:val="002A665D"/>
    <w:rsid w:val="002A71B7"/>
    <w:rsid w:val="002A7380"/>
    <w:rsid w:val="002A76C6"/>
    <w:rsid w:val="002A7A40"/>
    <w:rsid w:val="002B04F0"/>
    <w:rsid w:val="002B0631"/>
    <w:rsid w:val="002B0AEA"/>
    <w:rsid w:val="002B103D"/>
    <w:rsid w:val="002B121D"/>
    <w:rsid w:val="002B155B"/>
    <w:rsid w:val="002B1ABE"/>
    <w:rsid w:val="002B24A4"/>
    <w:rsid w:val="002B24E8"/>
    <w:rsid w:val="002B32D6"/>
    <w:rsid w:val="002B372D"/>
    <w:rsid w:val="002B3E53"/>
    <w:rsid w:val="002B4FD9"/>
    <w:rsid w:val="002B51FB"/>
    <w:rsid w:val="002B5413"/>
    <w:rsid w:val="002B5F87"/>
    <w:rsid w:val="002B6548"/>
    <w:rsid w:val="002B6C9D"/>
    <w:rsid w:val="002B722B"/>
    <w:rsid w:val="002B7388"/>
    <w:rsid w:val="002B7594"/>
    <w:rsid w:val="002C0507"/>
    <w:rsid w:val="002C0665"/>
    <w:rsid w:val="002C071B"/>
    <w:rsid w:val="002C09AA"/>
    <w:rsid w:val="002C0DD6"/>
    <w:rsid w:val="002C1050"/>
    <w:rsid w:val="002C1982"/>
    <w:rsid w:val="002C1AE5"/>
    <w:rsid w:val="002C1D72"/>
    <w:rsid w:val="002C1FEC"/>
    <w:rsid w:val="002C205F"/>
    <w:rsid w:val="002C2499"/>
    <w:rsid w:val="002C27EB"/>
    <w:rsid w:val="002C2AAB"/>
    <w:rsid w:val="002C2B0F"/>
    <w:rsid w:val="002C36A0"/>
    <w:rsid w:val="002C3CAA"/>
    <w:rsid w:val="002C4DBF"/>
    <w:rsid w:val="002C605B"/>
    <w:rsid w:val="002C6CF7"/>
    <w:rsid w:val="002C7037"/>
    <w:rsid w:val="002D02FE"/>
    <w:rsid w:val="002D0715"/>
    <w:rsid w:val="002D1348"/>
    <w:rsid w:val="002D156F"/>
    <w:rsid w:val="002D1AAA"/>
    <w:rsid w:val="002D207D"/>
    <w:rsid w:val="002D20E8"/>
    <w:rsid w:val="002D236D"/>
    <w:rsid w:val="002D2888"/>
    <w:rsid w:val="002D3C61"/>
    <w:rsid w:val="002D3CD8"/>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2F5C"/>
    <w:rsid w:val="002E3165"/>
    <w:rsid w:val="002E3E26"/>
    <w:rsid w:val="002E4305"/>
    <w:rsid w:val="002E530A"/>
    <w:rsid w:val="002E531D"/>
    <w:rsid w:val="002E57E8"/>
    <w:rsid w:val="002E5FDA"/>
    <w:rsid w:val="002E63E2"/>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50"/>
    <w:rsid w:val="00301EBE"/>
    <w:rsid w:val="00303732"/>
    <w:rsid w:val="00303DF5"/>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5F2A"/>
    <w:rsid w:val="00316381"/>
    <w:rsid w:val="003163A5"/>
    <w:rsid w:val="003169A4"/>
    <w:rsid w:val="00317BD2"/>
    <w:rsid w:val="0032071C"/>
    <w:rsid w:val="00321A56"/>
    <w:rsid w:val="00321B20"/>
    <w:rsid w:val="00323106"/>
    <w:rsid w:val="003240F7"/>
    <w:rsid w:val="0032421D"/>
    <w:rsid w:val="00325043"/>
    <w:rsid w:val="00325438"/>
    <w:rsid w:val="0032548E"/>
    <w:rsid w:val="00325546"/>
    <w:rsid w:val="003259C5"/>
    <w:rsid w:val="00325CC0"/>
    <w:rsid w:val="0032620B"/>
    <w:rsid w:val="00326507"/>
    <w:rsid w:val="003267C8"/>
    <w:rsid w:val="00326837"/>
    <w:rsid w:val="00327436"/>
    <w:rsid w:val="0033253D"/>
    <w:rsid w:val="00333314"/>
    <w:rsid w:val="00333B85"/>
    <w:rsid w:val="00334564"/>
    <w:rsid w:val="003347CE"/>
    <w:rsid w:val="0033571F"/>
    <w:rsid w:val="00335A34"/>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31C"/>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1F31"/>
    <w:rsid w:val="0036230B"/>
    <w:rsid w:val="003629F7"/>
    <w:rsid w:val="00362FEF"/>
    <w:rsid w:val="00363298"/>
    <w:rsid w:val="00363335"/>
    <w:rsid w:val="00363627"/>
    <w:rsid w:val="00363E98"/>
    <w:rsid w:val="003648C2"/>
    <w:rsid w:val="00364E7A"/>
    <w:rsid w:val="003650C5"/>
    <w:rsid w:val="0036520F"/>
    <w:rsid w:val="0036524F"/>
    <w:rsid w:val="003653B7"/>
    <w:rsid w:val="00366558"/>
    <w:rsid w:val="00366C4E"/>
    <w:rsid w:val="0036712F"/>
    <w:rsid w:val="00367A9A"/>
    <w:rsid w:val="00367F26"/>
    <w:rsid w:val="0037044A"/>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9BF"/>
    <w:rsid w:val="00382A99"/>
    <w:rsid w:val="00382B60"/>
    <w:rsid w:val="0038317B"/>
    <w:rsid w:val="00383467"/>
    <w:rsid w:val="003839FF"/>
    <w:rsid w:val="0038400D"/>
    <w:rsid w:val="0038438D"/>
    <w:rsid w:val="0038517B"/>
    <w:rsid w:val="00385C27"/>
    <w:rsid w:val="00386E4B"/>
    <w:rsid w:val="003870B7"/>
    <w:rsid w:val="003871DA"/>
    <w:rsid w:val="00387CF9"/>
    <w:rsid w:val="00391276"/>
    <w:rsid w:val="0039134D"/>
    <w:rsid w:val="00391852"/>
    <w:rsid w:val="00391E56"/>
    <w:rsid w:val="00391F90"/>
    <w:rsid w:val="00392525"/>
    <w:rsid w:val="00392AAD"/>
    <w:rsid w:val="0039338D"/>
    <w:rsid w:val="00394140"/>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29D"/>
    <w:rsid w:val="003A39AC"/>
    <w:rsid w:val="003A5049"/>
    <w:rsid w:val="003A5533"/>
    <w:rsid w:val="003A5C2A"/>
    <w:rsid w:val="003A62A4"/>
    <w:rsid w:val="003A645E"/>
    <w:rsid w:val="003A6791"/>
    <w:rsid w:val="003A734A"/>
    <w:rsid w:val="003A7BAA"/>
    <w:rsid w:val="003B0821"/>
    <w:rsid w:val="003B0D6E"/>
    <w:rsid w:val="003B16A7"/>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4908"/>
    <w:rsid w:val="003D56A5"/>
    <w:rsid w:val="003D57AD"/>
    <w:rsid w:val="003D58E1"/>
    <w:rsid w:val="003D5CAF"/>
    <w:rsid w:val="003D6608"/>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2F32"/>
    <w:rsid w:val="003E31E5"/>
    <w:rsid w:val="003E3996"/>
    <w:rsid w:val="003E3B26"/>
    <w:rsid w:val="003E3FD0"/>
    <w:rsid w:val="003E40A7"/>
    <w:rsid w:val="003E4184"/>
    <w:rsid w:val="003E4BE8"/>
    <w:rsid w:val="003E5D5B"/>
    <w:rsid w:val="003E6971"/>
    <w:rsid w:val="003E6C18"/>
    <w:rsid w:val="003E7802"/>
    <w:rsid w:val="003F1EEA"/>
    <w:rsid w:val="003F208A"/>
    <w:rsid w:val="003F22D8"/>
    <w:rsid w:val="003F264A"/>
    <w:rsid w:val="003F2899"/>
    <w:rsid w:val="003F28E4"/>
    <w:rsid w:val="003F300B"/>
    <w:rsid w:val="003F4583"/>
    <w:rsid w:val="003F4C5E"/>
    <w:rsid w:val="003F4E5C"/>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07FE2"/>
    <w:rsid w:val="0041023E"/>
    <w:rsid w:val="004110AC"/>
    <w:rsid w:val="0041124D"/>
    <w:rsid w:val="004116A0"/>
    <w:rsid w:val="00411A25"/>
    <w:rsid w:val="00411D9D"/>
    <w:rsid w:val="00413390"/>
    <w:rsid w:val="00413595"/>
    <w:rsid w:val="00413DD5"/>
    <w:rsid w:val="004160B9"/>
    <w:rsid w:val="00416F1E"/>
    <w:rsid w:val="0041739A"/>
    <w:rsid w:val="004175B6"/>
    <w:rsid w:val="00417E48"/>
    <w:rsid w:val="00417F33"/>
    <w:rsid w:val="00421AEB"/>
    <w:rsid w:val="00422009"/>
    <w:rsid w:val="00422802"/>
    <w:rsid w:val="004237F4"/>
    <w:rsid w:val="004250DA"/>
    <w:rsid w:val="00425BAB"/>
    <w:rsid w:val="004265CE"/>
    <w:rsid w:val="00427EAA"/>
    <w:rsid w:val="004300C2"/>
    <w:rsid w:val="00431998"/>
    <w:rsid w:val="004320F2"/>
    <w:rsid w:val="00434D1C"/>
    <w:rsid w:val="0043558D"/>
    <w:rsid w:val="00435A30"/>
    <w:rsid w:val="004361D6"/>
    <w:rsid w:val="0043641B"/>
    <w:rsid w:val="0043662A"/>
    <w:rsid w:val="00436D17"/>
    <w:rsid w:val="00436DF8"/>
    <w:rsid w:val="004373E3"/>
    <w:rsid w:val="004374E2"/>
    <w:rsid w:val="0043781A"/>
    <w:rsid w:val="00437B90"/>
    <w:rsid w:val="00437CDB"/>
    <w:rsid w:val="00440390"/>
    <w:rsid w:val="004403A7"/>
    <w:rsid w:val="004408E1"/>
    <w:rsid w:val="004409B1"/>
    <w:rsid w:val="00440DB0"/>
    <w:rsid w:val="00441011"/>
    <w:rsid w:val="0044116D"/>
    <w:rsid w:val="004413A5"/>
    <w:rsid w:val="00441CC1"/>
    <w:rsid w:val="00443208"/>
    <w:rsid w:val="00443317"/>
    <w:rsid w:val="0044370A"/>
    <w:rsid w:val="00443A55"/>
    <w:rsid w:val="00443B50"/>
    <w:rsid w:val="00443B7A"/>
    <w:rsid w:val="00444026"/>
    <w:rsid w:val="00444069"/>
    <w:rsid w:val="00444E87"/>
    <w:rsid w:val="004451BA"/>
    <w:rsid w:val="0044556F"/>
    <w:rsid w:val="0044660E"/>
    <w:rsid w:val="00447808"/>
    <w:rsid w:val="00447B76"/>
    <w:rsid w:val="00447FFD"/>
    <w:rsid w:val="004504F0"/>
    <w:rsid w:val="00450C30"/>
    <w:rsid w:val="004521BB"/>
    <w:rsid w:val="00452896"/>
    <w:rsid w:val="0045429C"/>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CB"/>
    <w:rsid w:val="00467B47"/>
    <w:rsid w:val="00467E75"/>
    <w:rsid w:val="00470635"/>
    <w:rsid w:val="0047117B"/>
    <w:rsid w:val="004714C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089"/>
    <w:rsid w:val="004813B3"/>
    <w:rsid w:val="004825CB"/>
    <w:rsid w:val="00482E18"/>
    <w:rsid w:val="00482F91"/>
    <w:rsid w:val="004834BA"/>
    <w:rsid w:val="00483944"/>
    <w:rsid w:val="0048406D"/>
    <w:rsid w:val="0048419C"/>
    <w:rsid w:val="00484FED"/>
    <w:rsid w:val="004853A7"/>
    <w:rsid w:val="004859B8"/>
    <w:rsid w:val="004859E2"/>
    <w:rsid w:val="004862B6"/>
    <w:rsid w:val="00486B55"/>
    <w:rsid w:val="00487402"/>
    <w:rsid w:val="004874EC"/>
    <w:rsid w:val="00490743"/>
    <w:rsid w:val="004929E4"/>
    <w:rsid w:val="0049374F"/>
    <w:rsid w:val="00493AF9"/>
    <w:rsid w:val="00493CC7"/>
    <w:rsid w:val="004943E6"/>
    <w:rsid w:val="0049609A"/>
    <w:rsid w:val="0049623A"/>
    <w:rsid w:val="0049655D"/>
    <w:rsid w:val="004974D8"/>
    <w:rsid w:val="004A02AA"/>
    <w:rsid w:val="004A0302"/>
    <w:rsid w:val="004A0321"/>
    <w:rsid w:val="004A037E"/>
    <w:rsid w:val="004A0788"/>
    <w:rsid w:val="004A1734"/>
    <w:rsid w:val="004A1C5D"/>
    <w:rsid w:val="004A3051"/>
    <w:rsid w:val="004A4515"/>
    <w:rsid w:val="004A4643"/>
    <w:rsid w:val="004A51CE"/>
    <w:rsid w:val="004A5C6D"/>
    <w:rsid w:val="004A6204"/>
    <w:rsid w:val="004A712A"/>
    <w:rsid w:val="004A7722"/>
    <w:rsid w:val="004A78D0"/>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0747"/>
    <w:rsid w:val="004C17D2"/>
    <w:rsid w:val="004C1D9B"/>
    <w:rsid w:val="004C217A"/>
    <w:rsid w:val="004C3803"/>
    <w:rsid w:val="004C3E56"/>
    <w:rsid w:val="004C46EE"/>
    <w:rsid w:val="004C5CF3"/>
    <w:rsid w:val="004C78E7"/>
    <w:rsid w:val="004D0281"/>
    <w:rsid w:val="004D0AE2"/>
    <w:rsid w:val="004D0EA7"/>
    <w:rsid w:val="004D1592"/>
    <w:rsid w:val="004D1C32"/>
    <w:rsid w:val="004D1E87"/>
    <w:rsid w:val="004D2727"/>
    <w:rsid w:val="004D28BA"/>
    <w:rsid w:val="004D2A64"/>
    <w:rsid w:val="004D2B0B"/>
    <w:rsid w:val="004D2B4B"/>
    <w:rsid w:val="004D5671"/>
    <w:rsid w:val="004D5FF6"/>
    <w:rsid w:val="004D6073"/>
    <w:rsid w:val="004D64A9"/>
    <w:rsid w:val="004D7784"/>
    <w:rsid w:val="004D77AD"/>
    <w:rsid w:val="004D7AB1"/>
    <w:rsid w:val="004E037F"/>
    <w:rsid w:val="004E0B7B"/>
    <w:rsid w:val="004E144F"/>
    <w:rsid w:val="004E1503"/>
    <w:rsid w:val="004E1977"/>
    <w:rsid w:val="004E1B0A"/>
    <w:rsid w:val="004E1C69"/>
    <w:rsid w:val="004E1C8E"/>
    <w:rsid w:val="004E27C5"/>
    <w:rsid w:val="004E2BB7"/>
    <w:rsid w:val="004E2FC6"/>
    <w:rsid w:val="004E3B4A"/>
    <w:rsid w:val="004E425A"/>
    <w:rsid w:val="004E442C"/>
    <w:rsid w:val="004E54F5"/>
    <w:rsid w:val="004E5843"/>
    <w:rsid w:val="004E6A12"/>
    <w:rsid w:val="004E6E9A"/>
    <w:rsid w:val="004E7015"/>
    <w:rsid w:val="004F01AF"/>
    <w:rsid w:val="004F0CAA"/>
    <w:rsid w:val="004F1E7A"/>
    <w:rsid w:val="004F2130"/>
    <w:rsid w:val="004F21F7"/>
    <w:rsid w:val="004F23CF"/>
    <w:rsid w:val="004F2565"/>
    <w:rsid w:val="004F2639"/>
    <w:rsid w:val="004F2E2A"/>
    <w:rsid w:val="004F30DA"/>
    <w:rsid w:val="004F3AE2"/>
    <w:rsid w:val="004F3B83"/>
    <w:rsid w:val="004F3C4E"/>
    <w:rsid w:val="004F4D14"/>
    <w:rsid w:val="004F5190"/>
    <w:rsid w:val="004F5518"/>
    <w:rsid w:val="004F5616"/>
    <w:rsid w:val="004F709A"/>
    <w:rsid w:val="004F78B4"/>
    <w:rsid w:val="004F78EF"/>
    <w:rsid w:val="004F7933"/>
    <w:rsid w:val="004F7D85"/>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C79"/>
    <w:rsid w:val="00511D8D"/>
    <w:rsid w:val="0051223D"/>
    <w:rsid w:val="00512292"/>
    <w:rsid w:val="00512D1F"/>
    <w:rsid w:val="00512DDB"/>
    <w:rsid w:val="00513369"/>
    <w:rsid w:val="00513C9C"/>
    <w:rsid w:val="0051446E"/>
    <w:rsid w:val="00514B2A"/>
    <w:rsid w:val="0051520A"/>
    <w:rsid w:val="00515DDA"/>
    <w:rsid w:val="005162B1"/>
    <w:rsid w:val="005167C7"/>
    <w:rsid w:val="005169CF"/>
    <w:rsid w:val="00516DDC"/>
    <w:rsid w:val="005170F3"/>
    <w:rsid w:val="005178A4"/>
    <w:rsid w:val="00520445"/>
    <w:rsid w:val="0052057E"/>
    <w:rsid w:val="00520BDB"/>
    <w:rsid w:val="00520F57"/>
    <w:rsid w:val="005210B4"/>
    <w:rsid w:val="005215E3"/>
    <w:rsid w:val="005216EB"/>
    <w:rsid w:val="00521A49"/>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3A"/>
    <w:rsid w:val="0052594C"/>
    <w:rsid w:val="00525BD2"/>
    <w:rsid w:val="0052601D"/>
    <w:rsid w:val="00526C15"/>
    <w:rsid w:val="00530C17"/>
    <w:rsid w:val="00530DA1"/>
    <w:rsid w:val="00530F97"/>
    <w:rsid w:val="0053262C"/>
    <w:rsid w:val="00532EDD"/>
    <w:rsid w:val="0053312F"/>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5E7"/>
    <w:rsid w:val="005409F4"/>
    <w:rsid w:val="00540D68"/>
    <w:rsid w:val="00541313"/>
    <w:rsid w:val="00541390"/>
    <w:rsid w:val="00541609"/>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4CD3"/>
    <w:rsid w:val="0055623A"/>
    <w:rsid w:val="005563D9"/>
    <w:rsid w:val="00556673"/>
    <w:rsid w:val="00557E3D"/>
    <w:rsid w:val="00561665"/>
    <w:rsid w:val="00561AD9"/>
    <w:rsid w:val="00562EB1"/>
    <w:rsid w:val="0056331A"/>
    <w:rsid w:val="005639B0"/>
    <w:rsid w:val="005646FC"/>
    <w:rsid w:val="00564A46"/>
    <w:rsid w:val="0056625A"/>
    <w:rsid w:val="005664F1"/>
    <w:rsid w:val="00566E59"/>
    <w:rsid w:val="00567040"/>
    <w:rsid w:val="005674C1"/>
    <w:rsid w:val="00567893"/>
    <w:rsid w:val="005700F1"/>
    <w:rsid w:val="005716B8"/>
    <w:rsid w:val="00571702"/>
    <w:rsid w:val="00571E4C"/>
    <w:rsid w:val="00571F29"/>
    <w:rsid w:val="00572629"/>
    <w:rsid w:val="005736CA"/>
    <w:rsid w:val="005739AB"/>
    <w:rsid w:val="005744FC"/>
    <w:rsid w:val="00575C75"/>
    <w:rsid w:val="00576796"/>
    <w:rsid w:val="00576B25"/>
    <w:rsid w:val="00576D5D"/>
    <w:rsid w:val="00577582"/>
    <w:rsid w:val="00580E55"/>
    <w:rsid w:val="00580E96"/>
    <w:rsid w:val="00580F33"/>
    <w:rsid w:val="00581057"/>
    <w:rsid w:val="00581D74"/>
    <w:rsid w:val="0058298C"/>
    <w:rsid w:val="00582B6B"/>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BE4"/>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1F4"/>
    <w:rsid w:val="005A6435"/>
    <w:rsid w:val="005A79EE"/>
    <w:rsid w:val="005A7CF0"/>
    <w:rsid w:val="005A7FD2"/>
    <w:rsid w:val="005B1797"/>
    <w:rsid w:val="005B18D8"/>
    <w:rsid w:val="005B1CFC"/>
    <w:rsid w:val="005B1DD6"/>
    <w:rsid w:val="005B1E95"/>
    <w:rsid w:val="005B20E7"/>
    <w:rsid w:val="005B24BF"/>
    <w:rsid w:val="005B24F9"/>
    <w:rsid w:val="005B2723"/>
    <w:rsid w:val="005B2A24"/>
    <w:rsid w:val="005B3A59"/>
    <w:rsid w:val="005B4563"/>
    <w:rsid w:val="005B598A"/>
    <w:rsid w:val="005B6B3E"/>
    <w:rsid w:val="005B6B51"/>
    <w:rsid w:val="005B6DCF"/>
    <w:rsid w:val="005B6F10"/>
    <w:rsid w:val="005C0666"/>
    <w:rsid w:val="005C0D39"/>
    <w:rsid w:val="005C1BF7"/>
    <w:rsid w:val="005C1C00"/>
    <w:rsid w:val="005C1C99"/>
    <w:rsid w:val="005C3CA0"/>
    <w:rsid w:val="005C42DB"/>
    <w:rsid w:val="005C4C12"/>
    <w:rsid w:val="005C6159"/>
    <w:rsid w:val="005D00A5"/>
    <w:rsid w:val="005D00D6"/>
    <w:rsid w:val="005D0468"/>
    <w:rsid w:val="005D07B2"/>
    <w:rsid w:val="005D0BF1"/>
    <w:rsid w:val="005D0D93"/>
    <w:rsid w:val="005D10C6"/>
    <w:rsid w:val="005D191A"/>
    <w:rsid w:val="005D1A14"/>
    <w:rsid w:val="005D1ACD"/>
    <w:rsid w:val="005D1E7B"/>
    <w:rsid w:val="005D2339"/>
    <w:rsid w:val="005D26DF"/>
    <w:rsid w:val="005D27D0"/>
    <w:rsid w:val="005D2EDB"/>
    <w:rsid w:val="005D3674"/>
    <w:rsid w:val="005D3786"/>
    <w:rsid w:val="005D414D"/>
    <w:rsid w:val="005D4D30"/>
    <w:rsid w:val="005D5CCD"/>
    <w:rsid w:val="005D5D7D"/>
    <w:rsid w:val="005D60E5"/>
    <w:rsid w:val="005D6FB0"/>
    <w:rsid w:val="005D6FB8"/>
    <w:rsid w:val="005D71EF"/>
    <w:rsid w:val="005D7469"/>
    <w:rsid w:val="005D7731"/>
    <w:rsid w:val="005D7A61"/>
    <w:rsid w:val="005D7FA6"/>
    <w:rsid w:val="005E0725"/>
    <w:rsid w:val="005E0E50"/>
    <w:rsid w:val="005E1F05"/>
    <w:rsid w:val="005E1F72"/>
    <w:rsid w:val="005E2004"/>
    <w:rsid w:val="005E24FD"/>
    <w:rsid w:val="005E2F4D"/>
    <w:rsid w:val="005E2FA5"/>
    <w:rsid w:val="005E3501"/>
    <w:rsid w:val="005E3FC4"/>
    <w:rsid w:val="005E4C8D"/>
    <w:rsid w:val="005E4E2D"/>
    <w:rsid w:val="005E52ED"/>
    <w:rsid w:val="005E573E"/>
    <w:rsid w:val="005E6606"/>
    <w:rsid w:val="005E693E"/>
    <w:rsid w:val="005E6B43"/>
    <w:rsid w:val="005E6D42"/>
    <w:rsid w:val="005F0715"/>
    <w:rsid w:val="005F09CE"/>
    <w:rsid w:val="005F1793"/>
    <w:rsid w:val="005F1DBB"/>
    <w:rsid w:val="005F1F95"/>
    <w:rsid w:val="005F25EF"/>
    <w:rsid w:val="005F2F3B"/>
    <w:rsid w:val="005F2FE8"/>
    <w:rsid w:val="005F53F2"/>
    <w:rsid w:val="005F581A"/>
    <w:rsid w:val="005F6602"/>
    <w:rsid w:val="005F7C1D"/>
    <w:rsid w:val="00604C91"/>
    <w:rsid w:val="0060526C"/>
    <w:rsid w:val="006057C9"/>
    <w:rsid w:val="00606328"/>
    <w:rsid w:val="0060652B"/>
    <w:rsid w:val="00606B84"/>
    <w:rsid w:val="00607120"/>
    <w:rsid w:val="00607C04"/>
    <w:rsid w:val="00607F7B"/>
    <w:rsid w:val="00611998"/>
    <w:rsid w:val="0061231B"/>
    <w:rsid w:val="006132ED"/>
    <w:rsid w:val="00613320"/>
    <w:rsid w:val="00614934"/>
    <w:rsid w:val="0061522D"/>
    <w:rsid w:val="006154C5"/>
    <w:rsid w:val="00615570"/>
    <w:rsid w:val="00615B35"/>
    <w:rsid w:val="006168C7"/>
    <w:rsid w:val="006173D4"/>
    <w:rsid w:val="00617625"/>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66F"/>
    <w:rsid w:val="006417C7"/>
    <w:rsid w:val="00642172"/>
    <w:rsid w:val="00642EFE"/>
    <w:rsid w:val="006435F5"/>
    <w:rsid w:val="0064473D"/>
    <w:rsid w:val="00644850"/>
    <w:rsid w:val="00644CE2"/>
    <w:rsid w:val="006452C2"/>
    <w:rsid w:val="00645596"/>
    <w:rsid w:val="006463DE"/>
    <w:rsid w:val="00646B97"/>
    <w:rsid w:val="00650073"/>
    <w:rsid w:val="00650458"/>
    <w:rsid w:val="006505D2"/>
    <w:rsid w:val="00650DCD"/>
    <w:rsid w:val="00651408"/>
    <w:rsid w:val="00651796"/>
    <w:rsid w:val="006519EF"/>
    <w:rsid w:val="00651E02"/>
    <w:rsid w:val="006521E5"/>
    <w:rsid w:val="00653F33"/>
    <w:rsid w:val="00654A2A"/>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F5"/>
    <w:rsid w:val="0066349B"/>
    <w:rsid w:val="00663DB1"/>
    <w:rsid w:val="00665120"/>
    <w:rsid w:val="006657A3"/>
    <w:rsid w:val="006657EE"/>
    <w:rsid w:val="00665A01"/>
    <w:rsid w:val="0066621D"/>
    <w:rsid w:val="0066642D"/>
    <w:rsid w:val="006672E6"/>
    <w:rsid w:val="00667A56"/>
    <w:rsid w:val="00667C83"/>
    <w:rsid w:val="0067066B"/>
    <w:rsid w:val="0067102D"/>
    <w:rsid w:val="00671A82"/>
    <w:rsid w:val="006721F8"/>
    <w:rsid w:val="006735A4"/>
    <w:rsid w:val="0067389F"/>
    <w:rsid w:val="0067392B"/>
    <w:rsid w:val="00673BD3"/>
    <w:rsid w:val="00673D0A"/>
    <w:rsid w:val="00675530"/>
    <w:rsid w:val="00675740"/>
    <w:rsid w:val="0067579A"/>
    <w:rsid w:val="00676178"/>
    <w:rsid w:val="00677658"/>
    <w:rsid w:val="00677822"/>
    <w:rsid w:val="00680EBC"/>
    <w:rsid w:val="00681F45"/>
    <w:rsid w:val="006823E8"/>
    <w:rsid w:val="00682AE5"/>
    <w:rsid w:val="00682E8D"/>
    <w:rsid w:val="00683285"/>
    <w:rsid w:val="00683ADE"/>
    <w:rsid w:val="00685517"/>
    <w:rsid w:val="00685962"/>
    <w:rsid w:val="00685A30"/>
    <w:rsid w:val="00685C48"/>
    <w:rsid w:val="00686D3C"/>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132"/>
    <w:rsid w:val="006A649A"/>
    <w:rsid w:val="006A6C3E"/>
    <w:rsid w:val="006A6D19"/>
    <w:rsid w:val="006A7E82"/>
    <w:rsid w:val="006B0116"/>
    <w:rsid w:val="006B0566"/>
    <w:rsid w:val="006B0DD0"/>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441"/>
    <w:rsid w:val="006C08B6"/>
    <w:rsid w:val="006C1293"/>
    <w:rsid w:val="006C12EC"/>
    <w:rsid w:val="006C139F"/>
    <w:rsid w:val="006C15CD"/>
    <w:rsid w:val="006C1D25"/>
    <w:rsid w:val="006C229E"/>
    <w:rsid w:val="006C2B56"/>
    <w:rsid w:val="006C2F98"/>
    <w:rsid w:val="006C3115"/>
    <w:rsid w:val="006C3ACE"/>
    <w:rsid w:val="006C47F0"/>
    <w:rsid w:val="006C52B3"/>
    <w:rsid w:val="006C5A7E"/>
    <w:rsid w:val="006C679A"/>
    <w:rsid w:val="006C7FD7"/>
    <w:rsid w:val="006D0B02"/>
    <w:rsid w:val="006D0D6F"/>
    <w:rsid w:val="006D0E83"/>
    <w:rsid w:val="006D0F6A"/>
    <w:rsid w:val="006D1826"/>
    <w:rsid w:val="006D1914"/>
    <w:rsid w:val="006D1BA0"/>
    <w:rsid w:val="006D2CDF"/>
    <w:rsid w:val="006D2DF7"/>
    <w:rsid w:val="006D4164"/>
    <w:rsid w:val="006D4448"/>
    <w:rsid w:val="006D4E1D"/>
    <w:rsid w:val="006D5384"/>
    <w:rsid w:val="006D5516"/>
    <w:rsid w:val="006D6150"/>
    <w:rsid w:val="006D7219"/>
    <w:rsid w:val="006D73FB"/>
    <w:rsid w:val="006E007C"/>
    <w:rsid w:val="006E15CD"/>
    <w:rsid w:val="006E1E8F"/>
    <w:rsid w:val="006E23CE"/>
    <w:rsid w:val="006E35A0"/>
    <w:rsid w:val="006E3D39"/>
    <w:rsid w:val="006E49D7"/>
    <w:rsid w:val="006E50E4"/>
    <w:rsid w:val="006E5904"/>
    <w:rsid w:val="006E59BA"/>
    <w:rsid w:val="006E5CC5"/>
    <w:rsid w:val="006E732A"/>
    <w:rsid w:val="006E73AC"/>
    <w:rsid w:val="006E7900"/>
    <w:rsid w:val="006E7947"/>
    <w:rsid w:val="006E7BF8"/>
    <w:rsid w:val="006E7F44"/>
    <w:rsid w:val="006F012B"/>
    <w:rsid w:val="006F02F7"/>
    <w:rsid w:val="006F04A8"/>
    <w:rsid w:val="006F0F00"/>
    <w:rsid w:val="006F1542"/>
    <w:rsid w:val="006F15B4"/>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2F99"/>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3830"/>
    <w:rsid w:val="007349E1"/>
    <w:rsid w:val="0073517F"/>
    <w:rsid w:val="00735365"/>
    <w:rsid w:val="00736959"/>
    <w:rsid w:val="00736A43"/>
    <w:rsid w:val="00737986"/>
    <w:rsid w:val="00737B2F"/>
    <w:rsid w:val="00737D8E"/>
    <w:rsid w:val="00740919"/>
    <w:rsid w:val="00740EF5"/>
    <w:rsid w:val="007417BD"/>
    <w:rsid w:val="00741ACC"/>
    <w:rsid w:val="00741D11"/>
    <w:rsid w:val="00741F59"/>
    <w:rsid w:val="00742F7B"/>
    <w:rsid w:val="0074334C"/>
    <w:rsid w:val="007439E4"/>
    <w:rsid w:val="0074404B"/>
    <w:rsid w:val="007442CF"/>
    <w:rsid w:val="00744742"/>
    <w:rsid w:val="00744D01"/>
    <w:rsid w:val="00745561"/>
    <w:rsid w:val="007460A3"/>
    <w:rsid w:val="00747637"/>
    <w:rsid w:val="007477E0"/>
    <w:rsid w:val="00747893"/>
    <w:rsid w:val="00747E00"/>
    <w:rsid w:val="00747F4A"/>
    <w:rsid w:val="00750406"/>
    <w:rsid w:val="0075061D"/>
    <w:rsid w:val="0075067F"/>
    <w:rsid w:val="00750AED"/>
    <w:rsid w:val="00750E05"/>
    <w:rsid w:val="00750FFF"/>
    <w:rsid w:val="00751116"/>
    <w:rsid w:val="00751C28"/>
    <w:rsid w:val="0075240E"/>
    <w:rsid w:val="007525C0"/>
    <w:rsid w:val="00752E11"/>
    <w:rsid w:val="0075330D"/>
    <w:rsid w:val="00753C9B"/>
    <w:rsid w:val="00753E6E"/>
    <w:rsid w:val="007542A6"/>
    <w:rsid w:val="00754520"/>
    <w:rsid w:val="00754697"/>
    <w:rsid w:val="007547BE"/>
    <w:rsid w:val="00754E14"/>
    <w:rsid w:val="007553D9"/>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F6E"/>
    <w:rsid w:val="007669A4"/>
    <w:rsid w:val="0076763C"/>
    <w:rsid w:val="00767AD3"/>
    <w:rsid w:val="00767B04"/>
    <w:rsid w:val="007706D9"/>
    <w:rsid w:val="00770B03"/>
    <w:rsid w:val="00770CF6"/>
    <w:rsid w:val="007712B7"/>
    <w:rsid w:val="00771A7D"/>
    <w:rsid w:val="00771C0F"/>
    <w:rsid w:val="00771DCB"/>
    <w:rsid w:val="00772052"/>
    <w:rsid w:val="00772280"/>
    <w:rsid w:val="00772F69"/>
    <w:rsid w:val="00773210"/>
    <w:rsid w:val="00773485"/>
    <w:rsid w:val="0077364F"/>
    <w:rsid w:val="00773738"/>
    <w:rsid w:val="00773841"/>
    <w:rsid w:val="00773BD2"/>
    <w:rsid w:val="00774C67"/>
    <w:rsid w:val="0077504D"/>
    <w:rsid w:val="00775FAF"/>
    <w:rsid w:val="00776E6C"/>
    <w:rsid w:val="007803DF"/>
    <w:rsid w:val="00780D44"/>
    <w:rsid w:val="00780D51"/>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E25"/>
    <w:rsid w:val="007A2FC9"/>
    <w:rsid w:val="007A3487"/>
    <w:rsid w:val="007A34A6"/>
    <w:rsid w:val="007A3EE6"/>
    <w:rsid w:val="007A4BB9"/>
    <w:rsid w:val="007A5F50"/>
    <w:rsid w:val="007A6841"/>
    <w:rsid w:val="007A76F3"/>
    <w:rsid w:val="007A7DEB"/>
    <w:rsid w:val="007B00E3"/>
    <w:rsid w:val="007B0562"/>
    <w:rsid w:val="007B188A"/>
    <w:rsid w:val="007B207A"/>
    <w:rsid w:val="007B326D"/>
    <w:rsid w:val="007B36E4"/>
    <w:rsid w:val="007B3F5F"/>
    <w:rsid w:val="007B4140"/>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1A23"/>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5A8"/>
    <w:rsid w:val="00803ED8"/>
    <w:rsid w:val="00804016"/>
    <w:rsid w:val="008040A9"/>
    <w:rsid w:val="00804202"/>
    <w:rsid w:val="0080437A"/>
    <w:rsid w:val="008055DB"/>
    <w:rsid w:val="00805C77"/>
    <w:rsid w:val="008067C5"/>
    <w:rsid w:val="00806EF0"/>
    <w:rsid w:val="00807178"/>
    <w:rsid w:val="0080777B"/>
    <w:rsid w:val="00807F1E"/>
    <w:rsid w:val="00807F3B"/>
    <w:rsid w:val="008105B4"/>
    <w:rsid w:val="008106C0"/>
    <w:rsid w:val="00811D16"/>
    <w:rsid w:val="00812A19"/>
    <w:rsid w:val="00814DBD"/>
    <w:rsid w:val="0081568C"/>
    <w:rsid w:val="00816505"/>
    <w:rsid w:val="00816F7D"/>
    <w:rsid w:val="0081738C"/>
    <w:rsid w:val="00817C86"/>
    <w:rsid w:val="00820257"/>
    <w:rsid w:val="0082102B"/>
    <w:rsid w:val="00821921"/>
    <w:rsid w:val="008223F5"/>
    <w:rsid w:val="00822909"/>
    <w:rsid w:val="00822942"/>
    <w:rsid w:val="008229D3"/>
    <w:rsid w:val="00822E50"/>
    <w:rsid w:val="0082440E"/>
    <w:rsid w:val="00824F68"/>
    <w:rsid w:val="008253F1"/>
    <w:rsid w:val="008258A1"/>
    <w:rsid w:val="00825AA9"/>
    <w:rsid w:val="00825AAE"/>
    <w:rsid w:val="00826193"/>
    <w:rsid w:val="008264EB"/>
    <w:rsid w:val="00827B20"/>
    <w:rsid w:val="00830036"/>
    <w:rsid w:val="00830445"/>
    <w:rsid w:val="00830AD3"/>
    <w:rsid w:val="00831C52"/>
    <w:rsid w:val="00831C64"/>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BFD"/>
    <w:rsid w:val="00837F16"/>
    <w:rsid w:val="00840327"/>
    <w:rsid w:val="00840FE0"/>
    <w:rsid w:val="008416BA"/>
    <w:rsid w:val="00842193"/>
    <w:rsid w:val="00842CDF"/>
    <w:rsid w:val="00842D08"/>
    <w:rsid w:val="008435A4"/>
    <w:rsid w:val="008435DB"/>
    <w:rsid w:val="00843892"/>
    <w:rsid w:val="008442B3"/>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4F99"/>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5CB"/>
    <w:rsid w:val="008707D8"/>
    <w:rsid w:val="0087175D"/>
    <w:rsid w:val="00871C55"/>
    <w:rsid w:val="00871E55"/>
    <w:rsid w:val="0087222B"/>
    <w:rsid w:val="008730A8"/>
    <w:rsid w:val="0087311D"/>
    <w:rsid w:val="00873162"/>
    <w:rsid w:val="0087341E"/>
    <w:rsid w:val="0087360C"/>
    <w:rsid w:val="00873640"/>
    <w:rsid w:val="00873A3C"/>
    <w:rsid w:val="00873FE9"/>
    <w:rsid w:val="008743F2"/>
    <w:rsid w:val="00874EE2"/>
    <w:rsid w:val="0087562B"/>
    <w:rsid w:val="00875F09"/>
    <w:rsid w:val="00875F52"/>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E08"/>
    <w:rsid w:val="00893487"/>
    <w:rsid w:val="008937EA"/>
    <w:rsid w:val="00893F09"/>
    <w:rsid w:val="00895E05"/>
    <w:rsid w:val="00895E2E"/>
    <w:rsid w:val="00896212"/>
    <w:rsid w:val="0089622B"/>
    <w:rsid w:val="00896485"/>
    <w:rsid w:val="00896AAF"/>
    <w:rsid w:val="008978BD"/>
    <w:rsid w:val="00897EBC"/>
    <w:rsid w:val="008A0AF2"/>
    <w:rsid w:val="008A120F"/>
    <w:rsid w:val="008A1E8D"/>
    <w:rsid w:val="008A24FA"/>
    <w:rsid w:val="008A2F98"/>
    <w:rsid w:val="008A3366"/>
    <w:rsid w:val="008A345D"/>
    <w:rsid w:val="008A39A9"/>
    <w:rsid w:val="008A3C60"/>
    <w:rsid w:val="008A4985"/>
    <w:rsid w:val="008A4DA3"/>
    <w:rsid w:val="008A5CEA"/>
    <w:rsid w:val="008A70A4"/>
    <w:rsid w:val="008A73EE"/>
    <w:rsid w:val="008A7905"/>
    <w:rsid w:val="008B0198"/>
    <w:rsid w:val="008B0507"/>
    <w:rsid w:val="008B1233"/>
    <w:rsid w:val="008B12AF"/>
    <w:rsid w:val="008B1605"/>
    <w:rsid w:val="008B2330"/>
    <w:rsid w:val="008B4DB1"/>
    <w:rsid w:val="008B4FDA"/>
    <w:rsid w:val="008B627B"/>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7EB"/>
    <w:rsid w:val="008D68DB"/>
    <w:rsid w:val="008D6A46"/>
    <w:rsid w:val="008D77B2"/>
    <w:rsid w:val="008D7FF8"/>
    <w:rsid w:val="008E00F2"/>
    <w:rsid w:val="008E0490"/>
    <w:rsid w:val="008E138A"/>
    <w:rsid w:val="008E1532"/>
    <w:rsid w:val="008E1E2D"/>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7A18"/>
    <w:rsid w:val="008F0732"/>
    <w:rsid w:val="008F07AA"/>
    <w:rsid w:val="008F15B9"/>
    <w:rsid w:val="008F1F9B"/>
    <w:rsid w:val="008F2148"/>
    <w:rsid w:val="008F2365"/>
    <w:rsid w:val="008F2B76"/>
    <w:rsid w:val="008F527F"/>
    <w:rsid w:val="008F69B2"/>
    <w:rsid w:val="008F6B74"/>
    <w:rsid w:val="00900517"/>
    <w:rsid w:val="00902D0C"/>
    <w:rsid w:val="0090306C"/>
    <w:rsid w:val="00903382"/>
    <w:rsid w:val="00903898"/>
    <w:rsid w:val="00903A1A"/>
    <w:rsid w:val="00903D4D"/>
    <w:rsid w:val="009044CC"/>
    <w:rsid w:val="009044F1"/>
    <w:rsid w:val="0090481C"/>
    <w:rsid w:val="00904926"/>
    <w:rsid w:val="00904FCD"/>
    <w:rsid w:val="0090510C"/>
    <w:rsid w:val="00905715"/>
    <w:rsid w:val="00905984"/>
    <w:rsid w:val="00906204"/>
    <w:rsid w:val="0090690D"/>
    <w:rsid w:val="00906D65"/>
    <w:rsid w:val="0090788E"/>
    <w:rsid w:val="0091042F"/>
    <w:rsid w:val="0091064F"/>
    <w:rsid w:val="00910938"/>
    <w:rsid w:val="00910A15"/>
    <w:rsid w:val="00910F01"/>
    <w:rsid w:val="00910F71"/>
    <w:rsid w:val="009114A5"/>
    <w:rsid w:val="00911F57"/>
    <w:rsid w:val="009123CA"/>
    <w:rsid w:val="00912823"/>
    <w:rsid w:val="00914B4A"/>
    <w:rsid w:val="00915104"/>
    <w:rsid w:val="00915337"/>
    <w:rsid w:val="00915A97"/>
    <w:rsid w:val="00915AF9"/>
    <w:rsid w:val="009160C2"/>
    <w:rsid w:val="00916255"/>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5DE6"/>
    <w:rsid w:val="00936000"/>
    <w:rsid w:val="0093610F"/>
    <w:rsid w:val="009365B5"/>
    <w:rsid w:val="00936BD1"/>
    <w:rsid w:val="00936DF5"/>
    <w:rsid w:val="0093713C"/>
    <w:rsid w:val="009374A0"/>
    <w:rsid w:val="00937B6A"/>
    <w:rsid w:val="00937FD5"/>
    <w:rsid w:val="00940C2A"/>
    <w:rsid w:val="009414B2"/>
    <w:rsid w:val="00941728"/>
    <w:rsid w:val="00941924"/>
    <w:rsid w:val="0094193A"/>
    <w:rsid w:val="00941E17"/>
    <w:rsid w:val="0094576F"/>
    <w:rsid w:val="0094684E"/>
    <w:rsid w:val="009471C4"/>
    <w:rsid w:val="00947B00"/>
    <w:rsid w:val="00947D03"/>
    <w:rsid w:val="0095062A"/>
    <w:rsid w:val="0095176C"/>
    <w:rsid w:val="0095199F"/>
    <w:rsid w:val="00951CE5"/>
    <w:rsid w:val="00952531"/>
    <w:rsid w:val="00953ADF"/>
    <w:rsid w:val="00953F12"/>
    <w:rsid w:val="00954425"/>
    <w:rsid w:val="009548D2"/>
    <w:rsid w:val="00954C8E"/>
    <w:rsid w:val="00955135"/>
    <w:rsid w:val="00955668"/>
    <w:rsid w:val="0095579B"/>
    <w:rsid w:val="00955A1E"/>
    <w:rsid w:val="00955E87"/>
    <w:rsid w:val="00956A2F"/>
    <w:rsid w:val="00956D11"/>
    <w:rsid w:val="0095788C"/>
    <w:rsid w:val="00960802"/>
    <w:rsid w:val="009619D8"/>
    <w:rsid w:val="00961DC8"/>
    <w:rsid w:val="00962010"/>
    <w:rsid w:val="009623EB"/>
    <w:rsid w:val="00962791"/>
    <w:rsid w:val="009627B3"/>
    <w:rsid w:val="00963403"/>
    <w:rsid w:val="0096363C"/>
    <w:rsid w:val="009639DF"/>
    <w:rsid w:val="009639E2"/>
    <w:rsid w:val="009639FF"/>
    <w:rsid w:val="00963E00"/>
    <w:rsid w:val="009647B3"/>
    <w:rsid w:val="009648D5"/>
    <w:rsid w:val="00965350"/>
    <w:rsid w:val="00965901"/>
    <w:rsid w:val="0096596B"/>
    <w:rsid w:val="00965B76"/>
    <w:rsid w:val="00965E05"/>
    <w:rsid w:val="00965FCF"/>
    <w:rsid w:val="009666E0"/>
    <w:rsid w:val="00967242"/>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1C78"/>
    <w:rsid w:val="009924E6"/>
    <w:rsid w:val="00993191"/>
    <w:rsid w:val="00993891"/>
    <w:rsid w:val="00993B16"/>
    <w:rsid w:val="00993B84"/>
    <w:rsid w:val="0099457E"/>
    <w:rsid w:val="00994A77"/>
    <w:rsid w:val="00995045"/>
    <w:rsid w:val="00995804"/>
    <w:rsid w:val="00995FA5"/>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5DBB"/>
    <w:rsid w:val="009A6301"/>
    <w:rsid w:val="009A73D5"/>
    <w:rsid w:val="009A73EA"/>
    <w:rsid w:val="009A796C"/>
    <w:rsid w:val="009B0273"/>
    <w:rsid w:val="009B0824"/>
    <w:rsid w:val="009B0DA1"/>
    <w:rsid w:val="009B110C"/>
    <w:rsid w:val="009B127B"/>
    <w:rsid w:val="009B13C3"/>
    <w:rsid w:val="009B18AF"/>
    <w:rsid w:val="009B1F6D"/>
    <w:rsid w:val="009B3CA3"/>
    <w:rsid w:val="009B4E1E"/>
    <w:rsid w:val="009B5889"/>
    <w:rsid w:val="009B58F7"/>
    <w:rsid w:val="009B5CA6"/>
    <w:rsid w:val="009B5ED1"/>
    <w:rsid w:val="009B5FC0"/>
    <w:rsid w:val="009B6191"/>
    <w:rsid w:val="009B6D58"/>
    <w:rsid w:val="009B7394"/>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0A9"/>
    <w:rsid w:val="009D6802"/>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3FA"/>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4EBB"/>
    <w:rsid w:val="009F5D9B"/>
    <w:rsid w:val="009F64A7"/>
    <w:rsid w:val="009F6970"/>
    <w:rsid w:val="009F7683"/>
    <w:rsid w:val="009F7BD5"/>
    <w:rsid w:val="009F7C54"/>
    <w:rsid w:val="009F7D78"/>
    <w:rsid w:val="00A00A1F"/>
    <w:rsid w:val="00A00BCA"/>
    <w:rsid w:val="00A00E74"/>
    <w:rsid w:val="00A01157"/>
    <w:rsid w:val="00A0285A"/>
    <w:rsid w:val="00A02BF9"/>
    <w:rsid w:val="00A03717"/>
    <w:rsid w:val="00A03791"/>
    <w:rsid w:val="00A03FEC"/>
    <w:rsid w:val="00A04202"/>
    <w:rsid w:val="00A04DB0"/>
    <w:rsid w:val="00A068A8"/>
    <w:rsid w:val="00A06CC8"/>
    <w:rsid w:val="00A0752B"/>
    <w:rsid w:val="00A104D1"/>
    <w:rsid w:val="00A10D1E"/>
    <w:rsid w:val="00A10D1F"/>
    <w:rsid w:val="00A11105"/>
    <w:rsid w:val="00A112E2"/>
    <w:rsid w:val="00A114B7"/>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CDB"/>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1B8"/>
    <w:rsid w:val="00A31442"/>
    <w:rsid w:val="00A31673"/>
    <w:rsid w:val="00A31DCA"/>
    <w:rsid w:val="00A31F51"/>
    <w:rsid w:val="00A32D42"/>
    <w:rsid w:val="00A330C3"/>
    <w:rsid w:val="00A33444"/>
    <w:rsid w:val="00A338C5"/>
    <w:rsid w:val="00A33A7B"/>
    <w:rsid w:val="00A34587"/>
    <w:rsid w:val="00A34DFE"/>
    <w:rsid w:val="00A35FB1"/>
    <w:rsid w:val="00A36591"/>
    <w:rsid w:val="00A37070"/>
    <w:rsid w:val="00A37ADC"/>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D33"/>
    <w:rsid w:val="00A46DE5"/>
    <w:rsid w:val="00A46F92"/>
    <w:rsid w:val="00A4729F"/>
    <w:rsid w:val="00A502FC"/>
    <w:rsid w:val="00A5050E"/>
    <w:rsid w:val="00A50C53"/>
    <w:rsid w:val="00A51C3A"/>
    <w:rsid w:val="00A51D7C"/>
    <w:rsid w:val="00A52061"/>
    <w:rsid w:val="00A524AC"/>
    <w:rsid w:val="00A530B3"/>
    <w:rsid w:val="00A5512C"/>
    <w:rsid w:val="00A55C6C"/>
    <w:rsid w:val="00A55E59"/>
    <w:rsid w:val="00A55FEE"/>
    <w:rsid w:val="00A56536"/>
    <w:rsid w:val="00A568B9"/>
    <w:rsid w:val="00A5715F"/>
    <w:rsid w:val="00A572D8"/>
    <w:rsid w:val="00A57B1A"/>
    <w:rsid w:val="00A60D60"/>
    <w:rsid w:val="00A61746"/>
    <w:rsid w:val="00A617A7"/>
    <w:rsid w:val="00A619F2"/>
    <w:rsid w:val="00A62933"/>
    <w:rsid w:val="00A633A9"/>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01F"/>
    <w:rsid w:val="00A74478"/>
    <w:rsid w:val="00A747D4"/>
    <w:rsid w:val="00A74B2F"/>
    <w:rsid w:val="00A74D0E"/>
    <w:rsid w:val="00A74E7B"/>
    <w:rsid w:val="00A75242"/>
    <w:rsid w:val="00A7559E"/>
    <w:rsid w:val="00A7577A"/>
    <w:rsid w:val="00A76200"/>
    <w:rsid w:val="00A76C15"/>
    <w:rsid w:val="00A777C1"/>
    <w:rsid w:val="00A779D8"/>
    <w:rsid w:val="00A8081F"/>
    <w:rsid w:val="00A80ECD"/>
    <w:rsid w:val="00A8134C"/>
    <w:rsid w:val="00A81620"/>
    <w:rsid w:val="00A81DD5"/>
    <w:rsid w:val="00A82F21"/>
    <w:rsid w:val="00A8328A"/>
    <w:rsid w:val="00A86287"/>
    <w:rsid w:val="00A8771E"/>
    <w:rsid w:val="00A9027E"/>
    <w:rsid w:val="00A90E28"/>
    <w:rsid w:val="00A90FAC"/>
    <w:rsid w:val="00A90FCD"/>
    <w:rsid w:val="00A921FF"/>
    <w:rsid w:val="00A93710"/>
    <w:rsid w:val="00A943A0"/>
    <w:rsid w:val="00A944D6"/>
    <w:rsid w:val="00A95C09"/>
    <w:rsid w:val="00A961A4"/>
    <w:rsid w:val="00A96293"/>
    <w:rsid w:val="00A962BF"/>
    <w:rsid w:val="00A96817"/>
    <w:rsid w:val="00A9694C"/>
    <w:rsid w:val="00AA0AD8"/>
    <w:rsid w:val="00AA0D5B"/>
    <w:rsid w:val="00AA0F00"/>
    <w:rsid w:val="00AA1084"/>
    <w:rsid w:val="00AA13E4"/>
    <w:rsid w:val="00AA1BBF"/>
    <w:rsid w:val="00AA233A"/>
    <w:rsid w:val="00AA2488"/>
    <w:rsid w:val="00AA270B"/>
    <w:rsid w:val="00AA2C2F"/>
    <w:rsid w:val="00AA31CB"/>
    <w:rsid w:val="00AA4DC0"/>
    <w:rsid w:val="00AA52D9"/>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C29"/>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3D16"/>
    <w:rsid w:val="00AD42D2"/>
    <w:rsid w:val="00AD432A"/>
    <w:rsid w:val="00AD522C"/>
    <w:rsid w:val="00AD6337"/>
    <w:rsid w:val="00AD7B20"/>
    <w:rsid w:val="00AD7FFC"/>
    <w:rsid w:val="00AE00B8"/>
    <w:rsid w:val="00AE0514"/>
    <w:rsid w:val="00AE108B"/>
    <w:rsid w:val="00AE1606"/>
    <w:rsid w:val="00AE1E38"/>
    <w:rsid w:val="00AE224E"/>
    <w:rsid w:val="00AE26C8"/>
    <w:rsid w:val="00AE2F73"/>
    <w:rsid w:val="00AE3822"/>
    <w:rsid w:val="00AE3B58"/>
    <w:rsid w:val="00AE4008"/>
    <w:rsid w:val="00AE4134"/>
    <w:rsid w:val="00AE43E4"/>
    <w:rsid w:val="00AE52DD"/>
    <w:rsid w:val="00AE56B3"/>
    <w:rsid w:val="00AE59A3"/>
    <w:rsid w:val="00AE5E57"/>
    <w:rsid w:val="00AE5E9F"/>
    <w:rsid w:val="00AE679C"/>
    <w:rsid w:val="00AE6AEA"/>
    <w:rsid w:val="00AE70BE"/>
    <w:rsid w:val="00AE73A7"/>
    <w:rsid w:val="00AF023B"/>
    <w:rsid w:val="00AF0ED7"/>
    <w:rsid w:val="00AF0EF7"/>
    <w:rsid w:val="00AF1563"/>
    <w:rsid w:val="00AF1673"/>
    <w:rsid w:val="00AF1CF1"/>
    <w:rsid w:val="00AF1F59"/>
    <w:rsid w:val="00AF20D6"/>
    <w:rsid w:val="00AF2160"/>
    <w:rsid w:val="00AF223F"/>
    <w:rsid w:val="00AF23B0"/>
    <w:rsid w:val="00AF2710"/>
    <w:rsid w:val="00AF2CF3"/>
    <w:rsid w:val="00AF325B"/>
    <w:rsid w:val="00AF3655"/>
    <w:rsid w:val="00AF3782"/>
    <w:rsid w:val="00AF3F18"/>
    <w:rsid w:val="00AF4211"/>
    <w:rsid w:val="00AF4E1A"/>
    <w:rsid w:val="00AF564E"/>
    <w:rsid w:val="00AF582B"/>
    <w:rsid w:val="00AF591C"/>
    <w:rsid w:val="00AF5B0F"/>
    <w:rsid w:val="00AF5CA3"/>
    <w:rsid w:val="00AF715B"/>
    <w:rsid w:val="00AF78F7"/>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7D3"/>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5D"/>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EA9"/>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47C2F"/>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5614"/>
    <w:rsid w:val="00B559CA"/>
    <w:rsid w:val="00B56769"/>
    <w:rsid w:val="00B57948"/>
    <w:rsid w:val="00B57B4F"/>
    <w:rsid w:val="00B57D12"/>
    <w:rsid w:val="00B60F63"/>
    <w:rsid w:val="00B61594"/>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12E"/>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0090"/>
    <w:rsid w:val="00B9100A"/>
    <w:rsid w:val="00B916D0"/>
    <w:rsid w:val="00B91C1C"/>
    <w:rsid w:val="00B925B0"/>
    <w:rsid w:val="00B92CA7"/>
    <w:rsid w:val="00B932B8"/>
    <w:rsid w:val="00B941D0"/>
    <w:rsid w:val="00B95280"/>
    <w:rsid w:val="00B9581C"/>
    <w:rsid w:val="00B95FE0"/>
    <w:rsid w:val="00B961C7"/>
    <w:rsid w:val="00B965B4"/>
    <w:rsid w:val="00B96B73"/>
    <w:rsid w:val="00B975FA"/>
    <w:rsid w:val="00B9778A"/>
    <w:rsid w:val="00B9796D"/>
    <w:rsid w:val="00BA17C2"/>
    <w:rsid w:val="00BA249F"/>
    <w:rsid w:val="00BA2853"/>
    <w:rsid w:val="00BA2ED7"/>
    <w:rsid w:val="00BA3554"/>
    <w:rsid w:val="00BA4AEC"/>
    <w:rsid w:val="00BA6300"/>
    <w:rsid w:val="00BA632C"/>
    <w:rsid w:val="00BA6E63"/>
    <w:rsid w:val="00BA7128"/>
    <w:rsid w:val="00BB1C9B"/>
    <w:rsid w:val="00BB3575"/>
    <w:rsid w:val="00BB4ADD"/>
    <w:rsid w:val="00BB500A"/>
    <w:rsid w:val="00BB50D0"/>
    <w:rsid w:val="00BB51EE"/>
    <w:rsid w:val="00BB52F9"/>
    <w:rsid w:val="00BB5B81"/>
    <w:rsid w:val="00BB6319"/>
    <w:rsid w:val="00BB67B5"/>
    <w:rsid w:val="00BB682B"/>
    <w:rsid w:val="00BB74CF"/>
    <w:rsid w:val="00BB77F2"/>
    <w:rsid w:val="00BB7A52"/>
    <w:rsid w:val="00BC0BAC"/>
    <w:rsid w:val="00BC0CA7"/>
    <w:rsid w:val="00BC0EE6"/>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65D"/>
    <w:rsid w:val="00BD2920"/>
    <w:rsid w:val="00BD3B55"/>
    <w:rsid w:val="00BD4817"/>
    <w:rsid w:val="00BD50E7"/>
    <w:rsid w:val="00BD5575"/>
    <w:rsid w:val="00BD572E"/>
    <w:rsid w:val="00BD587C"/>
    <w:rsid w:val="00BD5B55"/>
    <w:rsid w:val="00BD5F94"/>
    <w:rsid w:val="00BD6BF7"/>
    <w:rsid w:val="00BD72E6"/>
    <w:rsid w:val="00BE01AE"/>
    <w:rsid w:val="00BE0C42"/>
    <w:rsid w:val="00BE1C5E"/>
    <w:rsid w:val="00BE2236"/>
    <w:rsid w:val="00BE2572"/>
    <w:rsid w:val="00BE315B"/>
    <w:rsid w:val="00BE319F"/>
    <w:rsid w:val="00BE40B1"/>
    <w:rsid w:val="00BE439E"/>
    <w:rsid w:val="00BE45B6"/>
    <w:rsid w:val="00BE4CFA"/>
    <w:rsid w:val="00BE5381"/>
    <w:rsid w:val="00BE54A9"/>
    <w:rsid w:val="00BE5525"/>
    <w:rsid w:val="00BE557F"/>
    <w:rsid w:val="00BE5F44"/>
    <w:rsid w:val="00BE6363"/>
    <w:rsid w:val="00BE6F5D"/>
    <w:rsid w:val="00BE7FE1"/>
    <w:rsid w:val="00BF0403"/>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E2C"/>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A48"/>
    <w:rsid w:val="00C15BC3"/>
    <w:rsid w:val="00C16602"/>
    <w:rsid w:val="00C1672F"/>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5A07"/>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B5"/>
    <w:rsid w:val="00C40834"/>
    <w:rsid w:val="00C4095B"/>
    <w:rsid w:val="00C410E6"/>
    <w:rsid w:val="00C42879"/>
    <w:rsid w:val="00C43213"/>
    <w:rsid w:val="00C43524"/>
    <w:rsid w:val="00C435DD"/>
    <w:rsid w:val="00C43FEC"/>
    <w:rsid w:val="00C4487D"/>
    <w:rsid w:val="00C45620"/>
    <w:rsid w:val="00C45778"/>
    <w:rsid w:val="00C45B20"/>
    <w:rsid w:val="00C464BA"/>
    <w:rsid w:val="00C47000"/>
    <w:rsid w:val="00C472C1"/>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199"/>
    <w:rsid w:val="00C72606"/>
    <w:rsid w:val="00C7261B"/>
    <w:rsid w:val="00C72706"/>
    <w:rsid w:val="00C72D0E"/>
    <w:rsid w:val="00C72E21"/>
    <w:rsid w:val="00C736F0"/>
    <w:rsid w:val="00C73E62"/>
    <w:rsid w:val="00C74DDE"/>
    <w:rsid w:val="00C752FC"/>
    <w:rsid w:val="00C7561C"/>
    <w:rsid w:val="00C76782"/>
    <w:rsid w:val="00C767C7"/>
    <w:rsid w:val="00C8055A"/>
    <w:rsid w:val="00C806B2"/>
    <w:rsid w:val="00C807D9"/>
    <w:rsid w:val="00C80B25"/>
    <w:rsid w:val="00C81187"/>
    <w:rsid w:val="00C81387"/>
    <w:rsid w:val="00C813A9"/>
    <w:rsid w:val="00C816CA"/>
    <w:rsid w:val="00C81FE2"/>
    <w:rsid w:val="00C82BD2"/>
    <w:rsid w:val="00C83D8F"/>
    <w:rsid w:val="00C84419"/>
    <w:rsid w:val="00C84B20"/>
    <w:rsid w:val="00C84F21"/>
    <w:rsid w:val="00C85FFA"/>
    <w:rsid w:val="00C861E9"/>
    <w:rsid w:val="00C864DC"/>
    <w:rsid w:val="00C869C9"/>
    <w:rsid w:val="00C86AB3"/>
    <w:rsid w:val="00C87BF8"/>
    <w:rsid w:val="00C90796"/>
    <w:rsid w:val="00C90A65"/>
    <w:rsid w:val="00C9153B"/>
    <w:rsid w:val="00C91F69"/>
    <w:rsid w:val="00C92737"/>
    <w:rsid w:val="00C929A7"/>
    <w:rsid w:val="00C94323"/>
    <w:rsid w:val="00C94DAC"/>
    <w:rsid w:val="00C961A9"/>
    <w:rsid w:val="00C970BB"/>
    <w:rsid w:val="00C97441"/>
    <w:rsid w:val="00C97552"/>
    <w:rsid w:val="00C978AF"/>
    <w:rsid w:val="00CA0015"/>
    <w:rsid w:val="00CA071A"/>
    <w:rsid w:val="00CA0A33"/>
    <w:rsid w:val="00CA11F2"/>
    <w:rsid w:val="00CA169D"/>
    <w:rsid w:val="00CA1747"/>
    <w:rsid w:val="00CA1C11"/>
    <w:rsid w:val="00CA1F39"/>
    <w:rsid w:val="00CA2207"/>
    <w:rsid w:val="00CA2B01"/>
    <w:rsid w:val="00CA2FB5"/>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2FD4"/>
    <w:rsid w:val="00CC3097"/>
    <w:rsid w:val="00CC3BAC"/>
    <w:rsid w:val="00CC410F"/>
    <w:rsid w:val="00CC518E"/>
    <w:rsid w:val="00CC6362"/>
    <w:rsid w:val="00CC69D0"/>
    <w:rsid w:val="00CC70AB"/>
    <w:rsid w:val="00CC73F0"/>
    <w:rsid w:val="00CC7FFA"/>
    <w:rsid w:val="00CD01CC"/>
    <w:rsid w:val="00CD043A"/>
    <w:rsid w:val="00CD0513"/>
    <w:rsid w:val="00CD1CBF"/>
    <w:rsid w:val="00CD1E50"/>
    <w:rsid w:val="00CD2204"/>
    <w:rsid w:val="00CD3548"/>
    <w:rsid w:val="00CD4190"/>
    <w:rsid w:val="00CD435C"/>
    <w:rsid w:val="00CD4898"/>
    <w:rsid w:val="00CD51E6"/>
    <w:rsid w:val="00CD6B60"/>
    <w:rsid w:val="00CD775D"/>
    <w:rsid w:val="00CD7A4E"/>
    <w:rsid w:val="00CD7A4F"/>
    <w:rsid w:val="00CE0D95"/>
    <w:rsid w:val="00CE10B2"/>
    <w:rsid w:val="00CE1E11"/>
    <w:rsid w:val="00CE2264"/>
    <w:rsid w:val="00CE35E7"/>
    <w:rsid w:val="00CE4D1D"/>
    <w:rsid w:val="00CE5560"/>
    <w:rsid w:val="00CE56FD"/>
    <w:rsid w:val="00CE6D27"/>
    <w:rsid w:val="00CE71AA"/>
    <w:rsid w:val="00CE7B83"/>
    <w:rsid w:val="00CE7BF1"/>
    <w:rsid w:val="00CF0D0D"/>
    <w:rsid w:val="00CF12EA"/>
    <w:rsid w:val="00CF1653"/>
    <w:rsid w:val="00CF1742"/>
    <w:rsid w:val="00CF1966"/>
    <w:rsid w:val="00CF2304"/>
    <w:rsid w:val="00CF2692"/>
    <w:rsid w:val="00CF2C8B"/>
    <w:rsid w:val="00CF34D0"/>
    <w:rsid w:val="00CF34DE"/>
    <w:rsid w:val="00CF3B1A"/>
    <w:rsid w:val="00CF6D51"/>
    <w:rsid w:val="00CF7801"/>
    <w:rsid w:val="00CF7A4E"/>
    <w:rsid w:val="00CF7F57"/>
    <w:rsid w:val="00D00064"/>
    <w:rsid w:val="00D00401"/>
    <w:rsid w:val="00D0068C"/>
    <w:rsid w:val="00D008B5"/>
    <w:rsid w:val="00D00A61"/>
    <w:rsid w:val="00D00BED"/>
    <w:rsid w:val="00D00DA3"/>
    <w:rsid w:val="00D00E18"/>
    <w:rsid w:val="00D00ECC"/>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516"/>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33F"/>
    <w:rsid w:val="00D326C7"/>
    <w:rsid w:val="00D32812"/>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0321"/>
    <w:rsid w:val="00D411B6"/>
    <w:rsid w:val="00D4164A"/>
    <w:rsid w:val="00D41AE8"/>
    <w:rsid w:val="00D41F7D"/>
    <w:rsid w:val="00D42D33"/>
    <w:rsid w:val="00D42E80"/>
    <w:rsid w:val="00D433D6"/>
    <w:rsid w:val="00D43420"/>
    <w:rsid w:val="00D436B3"/>
    <w:rsid w:val="00D43D00"/>
    <w:rsid w:val="00D44120"/>
    <w:rsid w:val="00D4557B"/>
    <w:rsid w:val="00D463EA"/>
    <w:rsid w:val="00D46D5B"/>
    <w:rsid w:val="00D47316"/>
    <w:rsid w:val="00D4738C"/>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276"/>
    <w:rsid w:val="00D552DD"/>
    <w:rsid w:val="00D5541F"/>
    <w:rsid w:val="00D5674E"/>
    <w:rsid w:val="00D56D2A"/>
    <w:rsid w:val="00D57126"/>
    <w:rsid w:val="00D57531"/>
    <w:rsid w:val="00D57CAC"/>
    <w:rsid w:val="00D60E8B"/>
    <w:rsid w:val="00D612BC"/>
    <w:rsid w:val="00D61D87"/>
    <w:rsid w:val="00D62855"/>
    <w:rsid w:val="00D62C0F"/>
    <w:rsid w:val="00D646A6"/>
    <w:rsid w:val="00D64A0E"/>
    <w:rsid w:val="00D659B3"/>
    <w:rsid w:val="00D65BF2"/>
    <w:rsid w:val="00D65E4E"/>
    <w:rsid w:val="00D65EBA"/>
    <w:rsid w:val="00D66198"/>
    <w:rsid w:val="00D667DA"/>
    <w:rsid w:val="00D710BC"/>
    <w:rsid w:val="00D710FE"/>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4BC"/>
    <w:rsid w:val="00DA0948"/>
    <w:rsid w:val="00DA0A4E"/>
    <w:rsid w:val="00DA0D2B"/>
    <w:rsid w:val="00DA0F3E"/>
    <w:rsid w:val="00DA0F94"/>
    <w:rsid w:val="00DA0FDD"/>
    <w:rsid w:val="00DA1801"/>
    <w:rsid w:val="00DA187D"/>
    <w:rsid w:val="00DA1AF1"/>
    <w:rsid w:val="00DA2289"/>
    <w:rsid w:val="00DA3EA6"/>
    <w:rsid w:val="00DA3F9C"/>
    <w:rsid w:val="00DA41B1"/>
    <w:rsid w:val="00DA4643"/>
    <w:rsid w:val="00DA4817"/>
    <w:rsid w:val="00DA5D3D"/>
    <w:rsid w:val="00DA687B"/>
    <w:rsid w:val="00DA6C97"/>
    <w:rsid w:val="00DB01A7"/>
    <w:rsid w:val="00DB0267"/>
    <w:rsid w:val="00DB120F"/>
    <w:rsid w:val="00DB14F9"/>
    <w:rsid w:val="00DB1680"/>
    <w:rsid w:val="00DB2BCC"/>
    <w:rsid w:val="00DB3093"/>
    <w:rsid w:val="00DB3E17"/>
    <w:rsid w:val="00DB40C0"/>
    <w:rsid w:val="00DB41B7"/>
    <w:rsid w:val="00DB4273"/>
    <w:rsid w:val="00DB4CC7"/>
    <w:rsid w:val="00DB4FE3"/>
    <w:rsid w:val="00DB64C8"/>
    <w:rsid w:val="00DB6D02"/>
    <w:rsid w:val="00DB6E4E"/>
    <w:rsid w:val="00DB7289"/>
    <w:rsid w:val="00DB7787"/>
    <w:rsid w:val="00DC14CE"/>
    <w:rsid w:val="00DC1B3F"/>
    <w:rsid w:val="00DC30CC"/>
    <w:rsid w:val="00DC389A"/>
    <w:rsid w:val="00DC4CCF"/>
    <w:rsid w:val="00DC51C8"/>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6CFC"/>
    <w:rsid w:val="00DE7706"/>
    <w:rsid w:val="00DE7753"/>
    <w:rsid w:val="00DE7F8F"/>
    <w:rsid w:val="00DF09E7"/>
    <w:rsid w:val="00DF0BD2"/>
    <w:rsid w:val="00DF11C4"/>
    <w:rsid w:val="00DF1625"/>
    <w:rsid w:val="00DF19A1"/>
    <w:rsid w:val="00DF31E1"/>
    <w:rsid w:val="00DF3688"/>
    <w:rsid w:val="00DF44E3"/>
    <w:rsid w:val="00DF48C6"/>
    <w:rsid w:val="00DF5182"/>
    <w:rsid w:val="00DF749E"/>
    <w:rsid w:val="00E00AD1"/>
    <w:rsid w:val="00E01503"/>
    <w:rsid w:val="00E01672"/>
    <w:rsid w:val="00E020C1"/>
    <w:rsid w:val="00E02389"/>
    <w:rsid w:val="00E024E0"/>
    <w:rsid w:val="00E028C9"/>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5504"/>
    <w:rsid w:val="00E161F1"/>
    <w:rsid w:val="00E17450"/>
    <w:rsid w:val="00E17B7F"/>
    <w:rsid w:val="00E20011"/>
    <w:rsid w:val="00E207EB"/>
    <w:rsid w:val="00E20B3E"/>
    <w:rsid w:val="00E20E95"/>
    <w:rsid w:val="00E21547"/>
    <w:rsid w:val="00E217B8"/>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14F"/>
    <w:rsid w:val="00E30F0C"/>
    <w:rsid w:val="00E310E1"/>
    <w:rsid w:val="00E31A0F"/>
    <w:rsid w:val="00E32136"/>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795"/>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2F8"/>
    <w:rsid w:val="00E6044F"/>
    <w:rsid w:val="00E60526"/>
    <w:rsid w:val="00E61782"/>
    <w:rsid w:val="00E6284D"/>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1EA4"/>
    <w:rsid w:val="00E72E35"/>
    <w:rsid w:val="00E739BE"/>
    <w:rsid w:val="00E7424B"/>
    <w:rsid w:val="00E74264"/>
    <w:rsid w:val="00E749B7"/>
    <w:rsid w:val="00E74BF6"/>
    <w:rsid w:val="00E74F86"/>
    <w:rsid w:val="00E75169"/>
    <w:rsid w:val="00E7522C"/>
    <w:rsid w:val="00E7544B"/>
    <w:rsid w:val="00E765B7"/>
    <w:rsid w:val="00E77AD7"/>
    <w:rsid w:val="00E77EEE"/>
    <w:rsid w:val="00E805B6"/>
    <w:rsid w:val="00E80AFC"/>
    <w:rsid w:val="00E81D32"/>
    <w:rsid w:val="00E82210"/>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45B"/>
    <w:rsid w:val="00EA31E0"/>
    <w:rsid w:val="00EA35FA"/>
    <w:rsid w:val="00EA3A1B"/>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B7FC1"/>
    <w:rsid w:val="00EC00EF"/>
    <w:rsid w:val="00EC09B0"/>
    <w:rsid w:val="00EC165E"/>
    <w:rsid w:val="00EC22F7"/>
    <w:rsid w:val="00EC2345"/>
    <w:rsid w:val="00EC2CDE"/>
    <w:rsid w:val="00EC362B"/>
    <w:rsid w:val="00EC400D"/>
    <w:rsid w:val="00EC4580"/>
    <w:rsid w:val="00EC4BEB"/>
    <w:rsid w:val="00EC5C41"/>
    <w:rsid w:val="00EC68D2"/>
    <w:rsid w:val="00EC7188"/>
    <w:rsid w:val="00EC759E"/>
    <w:rsid w:val="00EC7897"/>
    <w:rsid w:val="00ED0338"/>
    <w:rsid w:val="00ED0BF3"/>
    <w:rsid w:val="00ED0DE3"/>
    <w:rsid w:val="00ED1142"/>
    <w:rsid w:val="00ED1170"/>
    <w:rsid w:val="00ED119F"/>
    <w:rsid w:val="00ED2352"/>
    <w:rsid w:val="00ED2462"/>
    <w:rsid w:val="00ED2DF0"/>
    <w:rsid w:val="00ED3BA4"/>
    <w:rsid w:val="00ED4AE3"/>
    <w:rsid w:val="00ED4C1D"/>
    <w:rsid w:val="00ED5972"/>
    <w:rsid w:val="00ED59E0"/>
    <w:rsid w:val="00ED5C1C"/>
    <w:rsid w:val="00ED62EA"/>
    <w:rsid w:val="00ED6836"/>
    <w:rsid w:val="00ED6A38"/>
    <w:rsid w:val="00EE09A4"/>
    <w:rsid w:val="00EE0A56"/>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9D4"/>
    <w:rsid w:val="00EF2B43"/>
    <w:rsid w:val="00EF352E"/>
    <w:rsid w:val="00EF3662"/>
    <w:rsid w:val="00EF548A"/>
    <w:rsid w:val="00EF6526"/>
    <w:rsid w:val="00EF6AA2"/>
    <w:rsid w:val="00EF7868"/>
    <w:rsid w:val="00F002B5"/>
    <w:rsid w:val="00F00565"/>
    <w:rsid w:val="00F00C96"/>
    <w:rsid w:val="00F0165A"/>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4D7"/>
    <w:rsid w:val="00F24A51"/>
    <w:rsid w:val="00F24C2B"/>
    <w:rsid w:val="00F24E9E"/>
    <w:rsid w:val="00F25B39"/>
    <w:rsid w:val="00F26162"/>
    <w:rsid w:val="00F263B3"/>
    <w:rsid w:val="00F26A4C"/>
    <w:rsid w:val="00F274C5"/>
    <w:rsid w:val="00F3146E"/>
    <w:rsid w:val="00F315D1"/>
    <w:rsid w:val="00F332DF"/>
    <w:rsid w:val="00F339E3"/>
    <w:rsid w:val="00F34417"/>
    <w:rsid w:val="00F36AD3"/>
    <w:rsid w:val="00F36E1F"/>
    <w:rsid w:val="00F370A1"/>
    <w:rsid w:val="00F377C0"/>
    <w:rsid w:val="00F37A03"/>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2F45"/>
    <w:rsid w:val="00F63223"/>
    <w:rsid w:val="00F63464"/>
    <w:rsid w:val="00F63BBB"/>
    <w:rsid w:val="00F64BF8"/>
    <w:rsid w:val="00F64DF9"/>
    <w:rsid w:val="00F65659"/>
    <w:rsid w:val="00F658E7"/>
    <w:rsid w:val="00F659CE"/>
    <w:rsid w:val="00F66146"/>
    <w:rsid w:val="00F667B5"/>
    <w:rsid w:val="00F676CB"/>
    <w:rsid w:val="00F677F1"/>
    <w:rsid w:val="00F67946"/>
    <w:rsid w:val="00F67CD4"/>
    <w:rsid w:val="00F67DA9"/>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1E93"/>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194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A55"/>
    <w:rsid w:val="00FB22E8"/>
    <w:rsid w:val="00FB35D5"/>
    <w:rsid w:val="00FB3AE2"/>
    <w:rsid w:val="00FB3AE9"/>
    <w:rsid w:val="00FB3AFB"/>
    <w:rsid w:val="00FB3CC9"/>
    <w:rsid w:val="00FB4964"/>
    <w:rsid w:val="00FB4ACF"/>
    <w:rsid w:val="00FB4AFE"/>
    <w:rsid w:val="00FB4CC2"/>
    <w:rsid w:val="00FB576C"/>
    <w:rsid w:val="00FB6B1F"/>
    <w:rsid w:val="00FB72F4"/>
    <w:rsid w:val="00FB734C"/>
    <w:rsid w:val="00FB76FD"/>
    <w:rsid w:val="00FB7899"/>
    <w:rsid w:val="00FB78E7"/>
    <w:rsid w:val="00FB796B"/>
    <w:rsid w:val="00FC016A"/>
    <w:rsid w:val="00FC096C"/>
    <w:rsid w:val="00FC0FDC"/>
    <w:rsid w:val="00FC10BB"/>
    <w:rsid w:val="00FC15E7"/>
    <w:rsid w:val="00FC1A85"/>
    <w:rsid w:val="00FC22F4"/>
    <w:rsid w:val="00FC283C"/>
    <w:rsid w:val="00FC2FB3"/>
    <w:rsid w:val="00FC3663"/>
    <w:rsid w:val="00FC417F"/>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52A"/>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A64"/>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71085572"/>
  <w15:docId w15:val="{C37B7E74-FD3D-4B63-B225-07644E1AB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5133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11978178">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884581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BEFB58-C8F4-49FC-A22A-A51480BF6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84</Pages>
  <Words>21485</Words>
  <Characters>122468</Characters>
  <Application>Microsoft Office Word</Application>
  <DocSecurity>0</DocSecurity>
  <Lines>1020</Lines>
  <Paragraphs>287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143666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Vardan Hovhannisyan</cp:lastModifiedBy>
  <cp:revision>29</cp:revision>
  <cp:lastPrinted>2018-02-16T07:12:00Z</cp:lastPrinted>
  <dcterms:created xsi:type="dcterms:W3CDTF">2024-02-14T10:29:00Z</dcterms:created>
  <dcterms:modified xsi:type="dcterms:W3CDTF">2025-06-16T07:58:00Z</dcterms:modified>
</cp:coreProperties>
</file>