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BodyTextIndent"/>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063EE9">
        <w:rPr>
          <w:rFonts w:ascii="GHEA Grapalat" w:hAnsi="GHEA Grapalat"/>
          <w:i w:val="0"/>
          <w:sz w:val="24"/>
          <w:szCs w:val="24"/>
          <w:lang w:val="hy-AM"/>
        </w:rPr>
        <w:t>2</w:t>
      </w:r>
      <w:r w:rsidR="00104958" w:rsidRPr="00104958">
        <w:rPr>
          <w:rFonts w:ascii="GHEA Grapalat" w:hAnsi="GHEA Grapalat"/>
          <w:i w:val="0"/>
          <w:sz w:val="24"/>
          <w:szCs w:val="24"/>
        </w:rPr>
        <w:t>5</w:t>
      </w:r>
      <w:r w:rsidR="00F65F0D">
        <w:rPr>
          <w:rFonts w:ascii="GHEA Grapalat" w:hAnsi="GHEA Grapalat"/>
          <w:i w:val="0"/>
          <w:sz w:val="24"/>
          <w:szCs w:val="24"/>
        </w:rPr>
        <w:t xml:space="preserve">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BodyTextIndent"/>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104958">
        <w:rPr>
          <w:rFonts w:ascii="GHEA Grapalat" w:hAnsi="GHEA Grapalat"/>
          <w:b/>
          <w:i w:val="0"/>
          <w:sz w:val="24"/>
          <w:szCs w:val="24"/>
        </w:rPr>
        <w:t>GHAPDzB-HVKAK-2022-46</w:t>
      </w:r>
      <w:r w:rsidR="00063EE9">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104958">
        <w:rPr>
          <w:rFonts w:ascii="GHEA Grapalat" w:hAnsi="GHEA Grapalat"/>
          <w:spacing w:val="6"/>
        </w:rPr>
        <w:t>договор</w:t>
      </w:r>
      <w:r w:rsidRPr="00104958">
        <w:rPr>
          <w:rFonts w:ascii="GHEA Grapalat" w:hAnsi="GHEA Grapalat" w:cs="Arial LatArm"/>
          <w:spacing w:val="6"/>
        </w:rPr>
        <w:t xml:space="preserve"> </w:t>
      </w:r>
      <w:r w:rsidRPr="00104958">
        <w:rPr>
          <w:rFonts w:ascii="GHEA Grapalat" w:hAnsi="GHEA Grapalat"/>
          <w:spacing w:val="6"/>
        </w:rPr>
        <w:t>на</w:t>
      </w:r>
      <w:r w:rsidRPr="00104958">
        <w:rPr>
          <w:rFonts w:ascii="GHEA Grapalat" w:hAnsi="GHEA Grapalat" w:cs="Arial LatArm"/>
          <w:spacing w:val="6"/>
        </w:rPr>
        <w:t xml:space="preserve"> </w:t>
      </w:r>
      <w:r w:rsidRPr="00104958">
        <w:rPr>
          <w:rFonts w:ascii="GHEA Grapalat" w:hAnsi="GHEA Grapalat"/>
          <w:spacing w:val="6"/>
        </w:rPr>
        <w:t>поставку</w:t>
      </w:r>
      <w:r w:rsidRPr="00104958">
        <w:rPr>
          <w:rFonts w:ascii="GHEA Grapalat" w:hAnsi="GHEA Grapalat" w:cs="Arial LatArm"/>
          <w:spacing w:val="6"/>
        </w:rPr>
        <w:t xml:space="preserve"> </w:t>
      </w:r>
      <w:r w:rsidR="00C52750" w:rsidRPr="00104958">
        <w:rPr>
          <w:rFonts w:ascii="GHEA Grapalat" w:hAnsi="GHEA Grapalat" w:cs="Arial LatArm"/>
          <w:b/>
          <w:spacing w:val="6"/>
        </w:rPr>
        <w:t>сжатых и сжиженных газов</w:t>
      </w:r>
      <w:r w:rsidR="00063EE9" w:rsidRPr="00104958">
        <w:rPr>
          <w:rFonts w:ascii="GHEA Grapalat" w:hAnsi="GHEA Grapalat"/>
          <w:b/>
        </w:rPr>
        <w:t xml:space="preserve"> </w:t>
      </w:r>
      <w:r w:rsidRPr="00104958">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BodyTextIndent"/>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104958" w:rsidRPr="00104958">
        <w:rPr>
          <w:rFonts w:ascii="GHEA Grapalat" w:hAnsi="GHEA Grapalat"/>
          <w:b/>
          <w:i w:val="0"/>
          <w:sz w:val="24"/>
          <w:szCs w:val="24"/>
        </w:rPr>
        <w:t>7</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BodyTextIndent"/>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г</w:t>
      </w:r>
      <w:proofErr w:type="gramStart"/>
      <w:r w:rsidR="00E13016" w:rsidRPr="00955778">
        <w:rPr>
          <w:rFonts w:ascii="GHEA Grapalat" w:hAnsi="GHEA Grapalat"/>
          <w:b/>
          <w:i w:val="0"/>
          <w:spacing w:val="6"/>
          <w:sz w:val="24"/>
          <w:szCs w:val="24"/>
        </w:rPr>
        <w:t>.Е</w:t>
      </w:r>
      <w:proofErr w:type="gramEnd"/>
      <w:r w:rsidR="00E13016" w:rsidRPr="00955778">
        <w:rPr>
          <w:rFonts w:ascii="GHEA Grapalat" w:hAnsi="GHEA Grapalat"/>
          <w:b/>
          <w:i w:val="0"/>
          <w:spacing w:val="6"/>
          <w:sz w:val="24"/>
          <w:szCs w:val="24"/>
        </w:rPr>
        <w:t xml:space="preserve">реван, ул. </w:t>
      </w:r>
      <w:proofErr w:type="spellStart"/>
      <w:r w:rsidR="00E13016" w:rsidRPr="00955778">
        <w:rPr>
          <w:rFonts w:ascii="GHEA Grapalat" w:hAnsi="GHEA Grapalat"/>
          <w:b/>
          <w:i w:val="0"/>
          <w:spacing w:val="6"/>
          <w:sz w:val="24"/>
          <w:szCs w:val="24"/>
        </w:rPr>
        <w:t>М.Гераци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063EE9">
        <w:rPr>
          <w:rFonts w:ascii="GHEA Grapalat" w:hAnsi="GHEA Grapalat"/>
          <w:b/>
          <w:i w:val="0"/>
          <w:sz w:val="24"/>
          <w:szCs w:val="24"/>
        </w:rPr>
        <w:t>1</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104958" w:rsidRPr="00867928">
        <w:rPr>
          <w:rFonts w:ascii="GHEA Grapalat" w:hAnsi="GHEA Grapalat"/>
          <w:b/>
          <w:i w:val="0"/>
          <w:sz w:val="24"/>
          <w:szCs w:val="24"/>
        </w:rPr>
        <w:t>8</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BodyTextIndent"/>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955778" w:rsidRPr="00955778">
        <w:rPr>
          <w:rFonts w:ascii="GHEA Grapalat" w:hAnsi="GHEA Grapalat"/>
          <w:b/>
          <w:i w:val="0"/>
          <w:spacing w:val="6"/>
          <w:sz w:val="24"/>
          <w:szCs w:val="24"/>
        </w:rPr>
        <w:t>г</w:t>
      </w:r>
      <w:proofErr w:type="gramStart"/>
      <w:r w:rsidR="00955778" w:rsidRPr="00955778">
        <w:rPr>
          <w:rFonts w:ascii="GHEA Grapalat" w:hAnsi="GHEA Grapalat"/>
          <w:b/>
          <w:i w:val="0"/>
          <w:spacing w:val="6"/>
          <w:sz w:val="24"/>
          <w:szCs w:val="24"/>
        </w:rPr>
        <w:t>.Е</w:t>
      </w:r>
      <w:proofErr w:type="gramEnd"/>
      <w:r w:rsidR="00955778" w:rsidRPr="00955778">
        <w:rPr>
          <w:rFonts w:ascii="GHEA Grapalat" w:hAnsi="GHEA Grapalat"/>
          <w:b/>
          <w:i w:val="0"/>
          <w:spacing w:val="6"/>
          <w:sz w:val="24"/>
          <w:szCs w:val="24"/>
        </w:rPr>
        <w:t xml:space="preserve">реван, ул. </w:t>
      </w:r>
      <w:proofErr w:type="spellStart"/>
      <w:r w:rsidR="00955778" w:rsidRPr="00955778">
        <w:rPr>
          <w:rFonts w:ascii="GHEA Grapalat" w:hAnsi="GHEA Grapalat"/>
          <w:b/>
          <w:i w:val="0"/>
          <w:spacing w:val="6"/>
          <w:sz w:val="24"/>
          <w:szCs w:val="24"/>
        </w:rPr>
        <w:t>М.Гераци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063EE9">
        <w:rPr>
          <w:rFonts w:ascii="GHEA Grapalat" w:hAnsi="GHEA Grapalat"/>
          <w:b/>
          <w:i w:val="0"/>
          <w:sz w:val="24"/>
          <w:szCs w:val="24"/>
        </w:rPr>
        <w:t>1</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867928" w:rsidRPr="00867928">
        <w:rPr>
          <w:rFonts w:ascii="GHEA Grapalat" w:hAnsi="GHEA Grapalat"/>
          <w:b/>
          <w:i w:val="0"/>
          <w:sz w:val="24"/>
          <w:szCs w:val="24"/>
        </w:rPr>
        <w:t>3</w:t>
      </w:r>
      <w:r w:rsidR="00955778" w:rsidRPr="00955778">
        <w:rPr>
          <w:rFonts w:ascii="GHEA Grapalat" w:hAnsi="GHEA Grapalat"/>
          <w:b/>
          <w:i w:val="0"/>
          <w:sz w:val="24"/>
          <w:szCs w:val="24"/>
        </w:rPr>
        <w:t xml:space="preserve">-го </w:t>
      </w:r>
      <w:r w:rsidR="00867928" w:rsidRPr="00867928">
        <w:rPr>
          <w:rFonts w:ascii="GHEA Grapalat" w:hAnsi="GHEA Grapalat"/>
          <w:b/>
          <w:i w:val="0"/>
          <w:sz w:val="24"/>
          <w:szCs w:val="24"/>
        </w:rPr>
        <w:t>мая</w:t>
      </w:r>
      <w:r w:rsidR="00955778" w:rsidRPr="00955778">
        <w:rPr>
          <w:rFonts w:ascii="GHEA Grapalat" w:hAnsi="GHEA Grapalat"/>
          <w:b/>
          <w:i w:val="0"/>
          <w:sz w:val="24"/>
          <w:szCs w:val="24"/>
        </w:rPr>
        <w:t xml:space="preserve"> 2022 года</w:t>
      </w:r>
      <w:r w:rsidRPr="00955778">
        <w:rPr>
          <w:rFonts w:ascii="GHEA Grapalat" w:hAnsi="GHEA Grapalat"/>
          <w:b/>
          <w:i w:val="0"/>
          <w:sz w:val="24"/>
          <w:szCs w:val="24"/>
        </w:rPr>
        <w:t>.</w:t>
      </w:r>
    </w:p>
    <w:p w:rsidR="00BE1C5E" w:rsidRPr="001B32D9" w:rsidRDefault="001305C6"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867928" w:rsidRPr="00C57E5B">
        <w:rPr>
          <w:rFonts w:ascii="GHEA Grapalat" w:hAnsi="GHEA Grapalat"/>
          <w:b/>
          <w:i w:val="0"/>
          <w:sz w:val="24"/>
          <w:szCs w:val="24"/>
        </w:rPr>
        <w:t>Папикян Сирануш</w:t>
      </w:r>
      <w:r w:rsidR="00995BE0" w:rsidRPr="00BE2E14">
        <w:rPr>
          <w:rFonts w:ascii="GHEA Grapalat" w:hAnsi="GHEA Grapalat"/>
          <w:b/>
          <w:i w:val="0"/>
          <w:sz w:val="24"/>
          <w:szCs w:val="24"/>
        </w:rPr>
        <w:t>.</w:t>
      </w:r>
    </w:p>
    <w:p w:rsidR="00641F83" w:rsidRPr="00C57E5B"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w:t>
      </w:r>
      <w:r w:rsidR="00867928" w:rsidRPr="00C57E5B">
        <w:rPr>
          <w:rFonts w:ascii="GHEA Grapalat" w:hAnsi="GHEA Grapalat"/>
          <w:b/>
        </w:rPr>
        <w:t xml:space="preserve">7 </w:t>
      </w:r>
      <w:r w:rsidR="00867928">
        <w:rPr>
          <w:rFonts w:ascii="GHEA Grapalat" w:hAnsi="GHEA Grapalat"/>
          <w:b/>
        </w:rPr>
        <w:t>2</w:t>
      </w:r>
      <w:r w:rsidR="00867928" w:rsidRPr="00C57E5B">
        <w:rPr>
          <w:rFonts w:ascii="GHEA Grapalat" w:hAnsi="GHEA Grapalat"/>
          <w:b/>
        </w:rPr>
        <w:t>7 17</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BodyText"/>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BodyText"/>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104958">
        <w:rPr>
          <w:rFonts w:ascii="GHEA Grapalat" w:hAnsi="GHEA Grapalat"/>
          <w:b/>
        </w:rPr>
        <w:t>GHAPDzB-HVKAK-2022-46</w:t>
      </w:r>
      <w:r w:rsidR="00063EE9">
        <w:rPr>
          <w:rFonts w:ascii="GHEA Grapalat" w:hAnsi="GHEA Grapalat"/>
          <w:b/>
        </w:rPr>
        <w:t>»</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063EE9">
        <w:rPr>
          <w:rFonts w:ascii="GHEA Grapalat" w:hAnsi="GHEA Grapalat"/>
        </w:rPr>
        <w:t>2</w:t>
      </w:r>
      <w:r w:rsidR="00F517AC" w:rsidRPr="00F517AC">
        <w:rPr>
          <w:rFonts w:ascii="GHEA Grapalat" w:hAnsi="GHEA Grapalat"/>
        </w:rPr>
        <w:t>5</w:t>
      </w:r>
      <w:r w:rsidR="00310F1A" w:rsidRPr="00310F1A">
        <w:rPr>
          <w:rFonts w:ascii="GHEA Grapalat" w:hAnsi="GHEA Grapalat"/>
        </w:rPr>
        <w:t xml:space="preserve">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85C39" w:rsidRPr="00C756FC" w:rsidRDefault="00B85C39" w:rsidP="00B85C39">
      <w:pPr>
        <w:pStyle w:val="BodyText"/>
        <w:spacing w:after="0"/>
        <w:contextualSpacing/>
        <w:jc w:val="right"/>
        <w:rPr>
          <w:i/>
        </w:rPr>
      </w:pPr>
    </w:p>
    <w:p w:rsidR="00B85C39" w:rsidRPr="00C756FC" w:rsidRDefault="00B85C39" w:rsidP="00B85C39">
      <w:pPr>
        <w:pStyle w:val="BodyText"/>
        <w:spacing w:after="0"/>
        <w:contextualSpacing/>
        <w:jc w:val="right"/>
        <w:rPr>
          <w:i/>
        </w:rPr>
      </w:pPr>
    </w:p>
    <w:p w:rsidR="00B85C39" w:rsidRPr="00B85C39" w:rsidRDefault="00B85C39" w:rsidP="00B85C39">
      <w:pPr>
        <w:pStyle w:val="BodyText"/>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contextualSpacing/>
        <w:jc w:val="center"/>
        <w:rPr>
          <w:rFonts w:ascii="GHEA Grapalat" w:hAnsi="GHEA Grapalat"/>
          <w:b/>
        </w:rPr>
      </w:pPr>
      <w:r w:rsidRPr="00B85C39">
        <w:rPr>
          <w:rFonts w:ascii="GHEA Grapalat" w:hAnsi="GHEA Grapalat"/>
          <w:b/>
        </w:rPr>
        <w:t xml:space="preserve">НА ЗАПРОС КОТИРОВОК, ОБЪЯВЛЕННЫЙ С ЦЕЛЬЮ </w:t>
      </w:r>
      <w:r w:rsidR="00F517AC" w:rsidRPr="00B85C39">
        <w:rPr>
          <w:rFonts w:ascii="GHEA Grapalat" w:hAnsi="GHEA Grapalat"/>
          <w:b/>
        </w:rPr>
        <w:t xml:space="preserve">ПРИОБРЕТЕНИЯ </w:t>
      </w:r>
      <w:r w:rsidR="00F517AC" w:rsidRPr="00F517AC">
        <w:rPr>
          <w:rFonts w:ascii="GHEA Grapalat" w:hAnsi="GHEA Grapalat"/>
          <w:b/>
        </w:rPr>
        <w:t>СЖАТЫХ И СЖИЖЕННЫХ ГАЗОВ</w:t>
      </w:r>
      <w:r w:rsidR="00F517AC" w:rsidRPr="00104958">
        <w:rPr>
          <w:rFonts w:ascii="GHEA Grapalat" w:hAnsi="GHEA Grapalat"/>
          <w:b/>
        </w:rPr>
        <w:t xml:space="preserve"> </w:t>
      </w:r>
      <w:r w:rsidR="00F517AC"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BodyText"/>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BodyText"/>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CC01B9" w:rsidRPr="00F517AC">
        <w:rPr>
          <w:rFonts w:ascii="GHEA Grapalat" w:hAnsi="GHEA Grapalat"/>
          <w:b/>
        </w:rPr>
        <w:t>СЖАТЫХ И СЖИЖЕННЫХ ГАЗОВ</w:t>
      </w:r>
      <w:r w:rsidR="00CC01B9" w:rsidRPr="00B85C39">
        <w:rPr>
          <w:rFonts w:ascii="GHEA Grapalat" w:hAnsi="GHEA Grapalat"/>
          <w:b/>
        </w:rPr>
        <w:t xml:space="preserve">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104958">
        <w:rPr>
          <w:rFonts w:ascii="GHEA Grapalat" w:hAnsi="GHEA Grapalat"/>
          <w:b/>
          <w:sz w:val="22"/>
          <w:szCs w:val="22"/>
        </w:rPr>
        <w:t>GHAPDzB-HVKAK-2022-46</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Emphasis"/>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BodyTextIndent2"/>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3496E">
      <w:pPr>
        <w:pStyle w:val="Heading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3496E">
      <w:pPr>
        <w:pStyle w:val="Heading3"/>
        <w:keepNext w:val="0"/>
        <w:widowControl w:val="0"/>
        <w:tabs>
          <w:tab w:val="left" w:pos="1134"/>
        </w:tabs>
        <w:spacing w:line="240" w:lineRule="auto"/>
        <w:ind w:firstLine="567"/>
        <w:contextualSpacing/>
        <w:jc w:val="both"/>
        <w:rPr>
          <w:rFonts w:ascii="GHEA Grapalat" w:hAnsi="GHEA Grapalat"/>
          <w:i w:val="0"/>
          <w:sz w:val="24"/>
          <w:szCs w:val="24"/>
          <w:lang w:val="en-U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C4BD6" w:rsidRPr="004C4BD6">
        <w:rPr>
          <w:rFonts w:ascii="GHEA Grapalat" w:hAnsi="GHEA Grapalat"/>
          <w:b/>
          <w:i w:val="0"/>
          <w:color w:val="0D0D0D" w:themeColor="text1" w:themeTint="F2"/>
          <w:sz w:val="22"/>
          <w:szCs w:val="22"/>
        </w:rPr>
        <w:t>сжатых и сжиженных газов</w:t>
      </w:r>
      <w:r w:rsidR="004C4BD6">
        <w:rPr>
          <w:rFonts w:ascii="GHEA Grapalat" w:hAnsi="GHEA Grapalat"/>
          <w:b/>
          <w:i w:val="0"/>
          <w:sz w:val="24"/>
          <w:szCs w:val="24"/>
        </w:rPr>
        <w:t xml:space="preserve"> </w:t>
      </w:r>
      <w:r w:rsidRPr="009044F1">
        <w:rPr>
          <w:rFonts w:ascii="GHEA Grapalat" w:hAnsi="GHEA Grapalat"/>
          <w:i w:val="0"/>
          <w:sz w:val="24"/>
          <w:szCs w:val="24"/>
        </w:rPr>
        <w:t xml:space="preserve">(далее — также товар) для нужд </w:t>
      </w:r>
      <w:r w:rsidR="0017092E" w:rsidRPr="0017092E">
        <w:rPr>
          <w:rFonts w:ascii="GHEA Grapalat" w:hAnsi="GHEA Grapalat"/>
          <w:b/>
          <w:i w:val="0"/>
          <w:color w:val="0D0D0D" w:themeColor="text1" w:themeTint="F2"/>
          <w:sz w:val="22"/>
          <w:szCs w:val="22"/>
        </w:rPr>
        <w:t>ГНО «</w:t>
      </w:r>
      <w:proofErr w:type="spellStart"/>
      <w:r w:rsidR="0017092E" w:rsidRPr="0017092E">
        <w:rPr>
          <w:rFonts w:ascii="GHEA Grapalat" w:hAnsi="GHEA Grapalat"/>
          <w:b/>
          <w:i w:val="0"/>
          <w:color w:val="0D0D0D" w:themeColor="text1" w:themeTint="F2"/>
          <w:sz w:val="22"/>
          <w:szCs w:val="22"/>
        </w:rPr>
        <w:t>Национальнцентром</w:t>
      </w:r>
      <w:proofErr w:type="spellEnd"/>
      <w:r w:rsidR="0017092E" w:rsidRPr="0017092E">
        <w:rPr>
          <w:rFonts w:ascii="GHEA Grapalat" w:hAnsi="GHEA Grapalat"/>
          <w:b/>
          <w:i w:val="0"/>
          <w:color w:val="0D0D0D" w:themeColor="text1" w:themeTint="F2"/>
          <w:sz w:val="22"/>
          <w:szCs w:val="22"/>
        </w:rPr>
        <w:t xml:space="preserve"> по контролю и профилактике заболеваний» </w:t>
      </w:r>
      <w:r w:rsidR="0017092E" w:rsidRPr="0017092E">
        <w:rPr>
          <w:rStyle w:val="Emphasis"/>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w:t>
      </w:r>
      <w:r w:rsidR="004C4BD6" w:rsidRPr="004C4BD6">
        <w:rPr>
          <w:rFonts w:ascii="GHEA Grapalat" w:hAnsi="GHEA Grapalat"/>
          <w:i w:val="0"/>
          <w:sz w:val="24"/>
          <w:szCs w:val="24"/>
        </w:rPr>
        <w:t>4</w:t>
      </w:r>
      <w:r w:rsidRPr="009044F1">
        <w:rPr>
          <w:rFonts w:ascii="GHEA Grapalat" w:hAnsi="GHEA Grapalat"/>
          <w:i w:val="0"/>
          <w:sz w:val="24"/>
          <w:szCs w:val="24"/>
        </w:rPr>
        <w:t xml:space="preserve"> лот</w:t>
      </w:r>
      <w:r w:rsidR="00647E10">
        <w:rPr>
          <w:rFonts w:ascii="GHEA Grapalat" w:hAnsi="GHEA Grapalat"/>
          <w:i w:val="0"/>
          <w:sz w:val="24"/>
          <w:szCs w:val="24"/>
        </w:rPr>
        <w:t>а</w:t>
      </w:r>
      <w:r w:rsidRPr="009044F1">
        <w:rPr>
          <w:rFonts w:ascii="GHEA Grapalat" w:hAnsi="GHEA Grapalat"/>
          <w:i w:val="0"/>
          <w:sz w:val="24"/>
          <w:szCs w:val="24"/>
        </w:rPr>
        <w:t xml:space="preserve">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p w:rsidR="00C57E5B" w:rsidRPr="00C57E5B" w:rsidRDefault="00C57E5B" w:rsidP="00C57E5B">
      <w:pPr>
        <w:rPr>
          <w:lang w:val="en-US"/>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4C4BD6" w:rsidRDefault="00096865" w:rsidP="004C4BD6">
            <w:pPr>
              <w:pStyle w:val="BodyTextIndent2"/>
              <w:widowControl w:val="0"/>
              <w:spacing w:line="240" w:lineRule="auto"/>
              <w:ind w:firstLine="0"/>
              <w:contextualSpacing/>
              <w:jc w:val="center"/>
              <w:rPr>
                <w:rFonts w:ascii="GHEA Grapalat" w:hAnsi="GHEA Grapalat"/>
                <w:sz w:val="24"/>
                <w:szCs w:val="24"/>
                <w:lang w:val="en-US"/>
              </w:rPr>
            </w:pPr>
            <w:r w:rsidRPr="009044F1">
              <w:rPr>
                <w:rFonts w:ascii="GHEA Grapalat" w:hAnsi="GHEA Grapalat"/>
                <w:sz w:val="24"/>
                <w:szCs w:val="24"/>
              </w:rPr>
              <w:t>1</w:t>
            </w:r>
            <w:r w:rsidR="00F95899">
              <w:rPr>
                <w:rFonts w:ascii="GHEA Grapalat" w:hAnsi="GHEA Grapalat"/>
                <w:sz w:val="24"/>
                <w:szCs w:val="24"/>
              </w:rPr>
              <w:t>-</w:t>
            </w:r>
            <w:r w:rsidR="004C4BD6">
              <w:rPr>
                <w:rFonts w:ascii="GHEA Grapalat" w:hAnsi="GHEA Grapalat"/>
                <w:sz w:val="24"/>
                <w:szCs w:val="24"/>
                <w:lang w:val="en-US"/>
              </w:rPr>
              <w:t>4</w:t>
            </w:r>
          </w:p>
        </w:tc>
        <w:tc>
          <w:tcPr>
            <w:tcW w:w="7704" w:type="dxa"/>
            <w:vAlign w:val="center"/>
          </w:tcPr>
          <w:p w:rsidR="00096865" w:rsidRPr="00F95899" w:rsidRDefault="00F95899" w:rsidP="00B3496E">
            <w:pPr>
              <w:pStyle w:val="BodyTextIndent2"/>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w:t>
      </w:r>
      <w:r w:rsidRPr="009044F1">
        <w:rPr>
          <w:rFonts w:ascii="GHEA Grapalat" w:hAnsi="GHEA Grapalat"/>
        </w:rPr>
        <w:lastRenderedPageBreak/>
        <w:t>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lastRenderedPageBreak/>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BodyTextIndent2"/>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A593A" w:rsidRPr="00BA5065">
        <w:rPr>
          <w:rFonts w:ascii="GHEA Grapalat" w:hAnsi="GHEA Grapalat"/>
          <w:b/>
          <w:sz w:val="24"/>
          <w:szCs w:val="24"/>
        </w:rPr>
        <w:t>г</w:t>
      </w:r>
      <w:proofErr w:type="gramStart"/>
      <w:r w:rsidR="002A593A" w:rsidRPr="00BA5065">
        <w:rPr>
          <w:rFonts w:ascii="GHEA Grapalat" w:hAnsi="GHEA Grapalat"/>
          <w:b/>
          <w:sz w:val="24"/>
          <w:szCs w:val="24"/>
        </w:rPr>
        <w:t>.Е</w:t>
      </w:r>
      <w:proofErr w:type="gramEnd"/>
      <w:r w:rsidR="002A593A" w:rsidRPr="00BA5065">
        <w:rPr>
          <w:rFonts w:ascii="GHEA Grapalat" w:hAnsi="GHEA Grapalat"/>
          <w:b/>
          <w:sz w:val="24"/>
          <w:szCs w:val="24"/>
        </w:rPr>
        <w:t xml:space="preserve">реван, ул. </w:t>
      </w:r>
      <w:proofErr w:type="spellStart"/>
      <w:r w:rsidR="002A593A" w:rsidRPr="00BA5065">
        <w:rPr>
          <w:rFonts w:ascii="GHEA Grapalat" w:hAnsi="GHEA Grapalat"/>
          <w:b/>
          <w:sz w:val="24"/>
          <w:szCs w:val="24"/>
        </w:rPr>
        <w:t>М.Гераци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CE2EA2">
        <w:rPr>
          <w:rFonts w:ascii="GHEA Grapalat" w:hAnsi="GHEA Grapalat"/>
          <w:b/>
          <w:sz w:val="24"/>
          <w:szCs w:val="24"/>
        </w:rPr>
        <w:t>1</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8C0531" w:rsidRPr="008C0531">
        <w:rPr>
          <w:rFonts w:ascii="GHEA Grapalat" w:hAnsi="GHEA Grapalat"/>
          <w:b/>
          <w:sz w:val="24"/>
          <w:szCs w:val="24"/>
        </w:rPr>
        <w:t>8</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BodyTextIndent2"/>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8C0531" w:rsidRPr="000727E2">
        <w:rPr>
          <w:rFonts w:ascii="GHEA Grapalat" w:hAnsi="GHEA Grapalat"/>
          <w:b/>
          <w:sz w:val="24"/>
          <w:szCs w:val="24"/>
        </w:rPr>
        <w:t>Папикян</w:t>
      </w:r>
      <w:proofErr w:type="spellEnd"/>
      <w:r w:rsidR="008C0531" w:rsidRPr="000727E2">
        <w:rPr>
          <w:rFonts w:ascii="GHEA Grapalat" w:hAnsi="GHEA Grapalat"/>
          <w:b/>
          <w:sz w:val="24"/>
          <w:szCs w:val="24"/>
        </w:rPr>
        <w:t xml:space="preserve"> </w:t>
      </w:r>
      <w:proofErr w:type="spellStart"/>
      <w:r w:rsidR="008C0531" w:rsidRPr="000727E2">
        <w:rPr>
          <w:rFonts w:ascii="GHEA Grapalat" w:hAnsi="GHEA Grapalat"/>
          <w:b/>
          <w:sz w:val="24"/>
          <w:szCs w:val="24"/>
        </w:rPr>
        <w:t>Сирануш</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w:t>
      </w:r>
      <w:r w:rsidR="00AE1E38" w:rsidRPr="00147FD7">
        <w:rPr>
          <w:rFonts w:ascii="GHEA Grapalat" w:hAnsi="GHEA Grapalat"/>
          <w:sz w:val="24"/>
          <w:szCs w:val="24"/>
        </w:rPr>
        <w:lastRenderedPageBreak/>
        <w:t xml:space="preserve">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0727E2" w:rsidRPr="000727E2">
        <w:rPr>
          <w:rFonts w:ascii="GHEA Grapalat" w:hAnsi="GHEA Grapalat"/>
          <w:b/>
          <w:sz w:val="24"/>
          <w:szCs w:val="24"/>
        </w:rPr>
        <w:t>8</w:t>
      </w:r>
      <w:r w:rsidRPr="00906A27">
        <w:rPr>
          <w:rFonts w:ascii="GHEA Grapalat" w:hAnsi="GHEA Grapalat"/>
          <w:b/>
          <w:sz w:val="24"/>
          <w:szCs w:val="24"/>
        </w:rPr>
        <w:t>-</w:t>
      </w:r>
      <w:r w:rsidR="000727E2" w:rsidRPr="00A60E95">
        <w:rPr>
          <w:rFonts w:ascii="GHEA Grapalat" w:hAnsi="GHEA Grapalat"/>
          <w:b/>
          <w:sz w:val="24"/>
          <w:szCs w:val="24"/>
        </w:rPr>
        <w:t>о</w:t>
      </w:r>
      <w:r w:rsidRPr="00906A27">
        <w:rPr>
          <w:rFonts w:ascii="GHEA Grapalat" w:hAnsi="GHEA Grapalat"/>
          <w:b/>
          <w:sz w:val="24"/>
          <w:szCs w:val="24"/>
        </w:rPr>
        <w:t xml:space="preserve">й день в </w:t>
      </w:r>
      <w:r w:rsidR="00906A27" w:rsidRPr="00906A27">
        <w:rPr>
          <w:rFonts w:ascii="GHEA Grapalat" w:hAnsi="GHEA Grapalat"/>
          <w:b/>
          <w:sz w:val="24"/>
          <w:szCs w:val="24"/>
        </w:rPr>
        <w:t>1</w:t>
      </w:r>
      <w:r w:rsidR="00CE2EA2">
        <w:rPr>
          <w:rFonts w:ascii="GHEA Grapalat" w:hAnsi="GHEA Grapalat"/>
          <w:b/>
          <w:sz w:val="24"/>
          <w:szCs w:val="24"/>
        </w:rPr>
        <w:t>1</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w:t>
      </w:r>
      <w:r w:rsidRPr="009044F1">
        <w:rPr>
          <w:rFonts w:ascii="GHEA Grapalat" w:hAnsi="GHEA Grapalat"/>
          <w:sz w:val="24"/>
          <w:szCs w:val="24"/>
        </w:rPr>
        <w:lastRenderedPageBreak/>
        <w:t xml:space="preserve">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lastRenderedPageBreak/>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w:t>
      </w:r>
      <w:r w:rsidRPr="001439BD">
        <w:rPr>
          <w:rFonts w:ascii="GHEA Grapalat" w:hAnsi="GHEA Grapalat"/>
          <w:spacing w:val="-4"/>
          <w:sz w:val="24"/>
          <w:szCs w:val="24"/>
        </w:rPr>
        <w:lastRenderedPageBreak/>
        <w:t>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BodyTextIndent2"/>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w:t>
      </w:r>
      <w:r w:rsidRPr="009044F1">
        <w:rPr>
          <w:rFonts w:ascii="GHEA Grapalat" w:hAnsi="GHEA Grapalat"/>
        </w:rPr>
        <w:lastRenderedPageBreak/>
        <w:t>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BodyTextIndent"/>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BodyTextIndent"/>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w:t>
      </w:r>
      <w:r w:rsidR="00BE0C42" w:rsidRPr="0025254A">
        <w:rPr>
          <w:rFonts w:ascii="GHEA Grapalat" w:hAnsi="GHEA Grapalat"/>
        </w:rPr>
        <w:lastRenderedPageBreak/>
        <w:t xml:space="preserve">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 xml:space="preserve">имеющих права </w:t>
      </w:r>
      <w:r w:rsidRPr="009044F1">
        <w:rPr>
          <w:rFonts w:ascii="GHEA Grapalat" w:hAnsi="GHEA Grapalat"/>
        </w:rPr>
        <w:lastRenderedPageBreak/>
        <w:t>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FootnoteReference"/>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w:t>
      </w:r>
      <w:r w:rsidRPr="002658C9">
        <w:rPr>
          <w:rFonts w:ascii="GHEA Grapalat" w:hAnsi="GHEA Grapalat"/>
        </w:rPr>
        <w:lastRenderedPageBreak/>
        <w:t>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A60E95" w:rsidRDefault="008937EA" w:rsidP="00500DCD">
      <w:pPr>
        <w:widowControl w:val="0"/>
        <w:tabs>
          <w:tab w:val="left" w:pos="1134"/>
        </w:tabs>
        <w:ind w:firstLine="567"/>
        <w:contextualSpacing/>
        <w:rPr>
          <w:rFonts w:ascii="GHEA Grapalat" w:hAnsi="GHEA Grapalat"/>
        </w:rPr>
      </w:pPr>
      <w:r w:rsidRPr="00A60E95">
        <w:rPr>
          <w:rFonts w:ascii="GHEA Grapalat" w:hAnsi="GHEA Grapalat"/>
        </w:rPr>
        <w:t>1)</w:t>
      </w:r>
      <w:r w:rsidRPr="00A60E95">
        <w:rPr>
          <w:rFonts w:ascii="GHEA Grapalat" w:hAnsi="GHEA Grapalat"/>
        </w:rPr>
        <w:tab/>
        <w:t>наименование заказчика и место (адрес) подачи заявки;</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2)</w:t>
      </w:r>
      <w:r w:rsidRPr="00A60E95">
        <w:rPr>
          <w:rFonts w:ascii="GHEA Grapalat" w:hAnsi="GHEA Grapalat"/>
        </w:rPr>
        <w:tab/>
        <w:t xml:space="preserve">код </w:t>
      </w:r>
      <w:r w:rsidR="00F535C1" w:rsidRPr="00A60E95">
        <w:rPr>
          <w:rFonts w:ascii="GHEA Grapalat" w:hAnsi="GHEA Grapalat"/>
        </w:rPr>
        <w:t>процедуры</w:t>
      </w:r>
      <w:r w:rsidRPr="00A60E95">
        <w:rPr>
          <w:rFonts w:ascii="GHEA Grapalat" w:hAnsi="GHEA Grapalat"/>
        </w:rPr>
        <w:t>;</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3)</w:t>
      </w:r>
      <w:r w:rsidRPr="00A60E95">
        <w:rPr>
          <w:rFonts w:ascii="GHEA Grapalat" w:hAnsi="GHEA Grapalat"/>
        </w:rPr>
        <w:tab/>
        <w:t>слова “не вскрывать до заседания по вскрытию заявок”;</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4)</w:t>
      </w:r>
      <w:r w:rsidRPr="00A60E95">
        <w:rPr>
          <w:rFonts w:ascii="GHEA Grapalat" w:hAnsi="GHEA Grapalat"/>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A60E95">
        <w:rPr>
          <w:rFonts w:ascii="GHEA Grapalat" w:hAnsi="GHEA Grapalat"/>
        </w:rPr>
        <w:t>4.3.</w:t>
      </w:r>
      <w:r w:rsidRPr="00A60E95">
        <w:rPr>
          <w:rFonts w:ascii="GHEA Grapalat" w:hAnsi="GHEA Grapalat"/>
        </w:rPr>
        <w:tab/>
        <w:t>На заседании по вскрытию заявок комиссия отклоняет заявки, не</w:t>
      </w:r>
      <w:r w:rsidRPr="00A60E95">
        <w:rPr>
          <w:rFonts w:ascii="Courier New" w:hAnsi="Courier New" w:cs="Courier New"/>
        </w:rPr>
        <w:t> </w:t>
      </w:r>
      <w:r w:rsidRPr="00A60E95">
        <w:rPr>
          <w:rFonts w:ascii="GHEA Grapalat" w:hAnsi="GHEA Grapalat"/>
        </w:rPr>
        <w:t>соответствующие</w:t>
      </w:r>
      <w:r w:rsidRPr="002658C9">
        <w:rPr>
          <w:rFonts w:ascii="GHEA Grapalat" w:hAnsi="GHEA Grapalat"/>
        </w:rPr>
        <w:t xml:space="preserve">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D41EB" w:rsidRPr="00374F4A" w:rsidRDefault="006D41EB" w:rsidP="006D41E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104958">
        <w:rPr>
          <w:rFonts w:ascii="GHEA Grapalat" w:hAnsi="GHEA Grapalat"/>
          <w:b/>
          <w:sz w:val="22"/>
          <w:szCs w:val="22"/>
        </w:rPr>
        <w:t>GHAPDzB-HVKAK-2022-46</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sidRPr="00FD0A63">
        <w:rPr>
          <w:rFonts w:ascii="GHEA Grapalat" w:hAnsi="GHEA Grapalat"/>
          <w:b/>
          <w:sz w:val="22"/>
          <w:szCs w:val="22"/>
        </w:rPr>
        <w:t>«</w:t>
      </w:r>
      <w:r w:rsidR="00104958" w:rsidRPr="00FD0A63">
        <w:rPr>
          <w:rFonts w:ascii="GHEA Grapalat" w:hAnsi="GHEA Grapalat"/>
          <w:b/>
          <w:sz w:val="22"/>
          <w:szCs w:val="22"/>
        </w:rPr>
        <w:t>GHAPDzB-HVKAK-2022-46</w:t>
      </w:r>
      <w:r w:rsidR="00063EE9" w:rsidRPr="00FD0A63">
        <w:rPr>
          <w:rFonts w:ascii="GHEA Grapalat" w:hAnsi="GHEA Grapalat"/>
          <w:b/>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ListParagraph"/>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sidRPr="00FD0A63">
        <w:rPr>
          <w:rFonts w:ascii="GHEA Grapalat" w:hAnsi="GHEA Grapalat"/>
          <w:b/>
          <w:sz w:val="22"/>
          <w:szCs w:val="22"/>
        </w:rPr>
        <w:t>«</w:t>
      </w:r>
      <w:r w:rsidR="00104958" w:rsidRPr="00FD0A63">
        <w:rPr>
          <w:rFonts w:ascii="GHEA Grapalat" w:hAnsi="GHEA Grapalat"/>
          <w:b/>
          <w:sz w:val="22"/>
          <w:szCs w:val="22"/>
        </w:rPr>
        <w:t>GHAPDzB-HVKAK-2022-46</w:t>
      </w:r>
      <w:r w:rsidR="00063EE9" w:rsidRPr="00FD0A63">
        <w:rPr>
          <w:rFonts w:ascii="GHEA Grapalat" w:hAnsi="GHEA Grapalat"/>
          <w:b/>
          <w:sz w:val="22"/>
          <w:szCs w:val="22"/>
        </w:rPr>
        <w:t>»</w:t>
      </w:r>
      <w:r w:rsidRPr="00FD0A63">
        <w:rPr>
          <w:rFonts w:ascii="GHEA Grapalat" w:hAnsi="GHEA Grapalat"/>
          <w:b/>
        </w:rPr>
        <w:t>,</w:t>
      </w:r>
      <w:r w:rsidR="00FD0A63" w:rsidRPr="00FD0A63">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sidRPr="00FD0A63">
        <w:rPr>
          <w:rFonts w:ascii="GHEA Grapalat" w:hAnsi="GHEA Grapalat"/>
          <w:b/>
          <w:sz w:val="22"/>
          <w:szCs w:val="22"/>
        </w:rPr>
        <w:t>«</w:t>
      </w:r>
      <w:r w:rsidR="00104958" w:rsidRPr="00FD0A63">
        <w:rPr>
          <w:rFonts w:ascii="GHEA Grapalat" w:hAnsi="GHEA Grapalat"/>
          <w:b/>
          <w:sz w:val="22"/>
          <w:szCs w:val="22"/>
        </w:rPr>
        <w:t>GHAPDzB-HVKAK-2022-46</w:t>
      </w:r>
      <w:r w:rsidR="00063EE9" w:rsidRPr="00FD0A63">
        <w:rPr>
          <w:rFonts w:ascii="GHEA Grapalat" w:hAnsi="GHEA Grapalat"/>
          <w:b/>
          <w:sz w:val="22"/>
          <w:szCs w:val="22"/>
        </w:rPr>
        <w:t>»</w:t>
      </w:r>
    </w:p>
    <w:p w:rsidR="006B3E56" w:rsidRDefault="006B3E56" w:rsidP="00344FDF">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BodyTextIndent"/>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Heading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104958">
        <w:rPr>
          <w:rFonts w:ascii="GHEA Grapalat" w:hAnsi="GHEA Grapalat"/>
          <w:b/>
          <w:sz w:val="22"/>
          <w:szCs w:val="22"/>
        </w:rPr>
        <w:t>GHAPDzB-HVKAK-2022-46</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104958">
        <w:rPr>
          <w:rFonts w:ascii="GHEA Grapalat" w:hAnsi="GHEA Grapalat"/>
          <w:b/>
          <w:sz w:val="22"/>
          <w:szCs w:val="22"/>
        </w:rPr>
        <w:t>GHAPDzB-HVKAK-2022-46</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104958">
        <w:rPr>
          <w:rFonts w:ascii="GHEA Grapalat" w:hAnsi="GHEA Grapalat"/>
          <w:b/>
          <w:sz w:val="22"/>
          <w:szCs w:val="22"/>
        </w:rPr>
        <w:t>GHAPDzB-HVKAK-2022-46</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CD055A"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CD055A"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CD055A"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CD055A"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D055A"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D055A"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w:t>
      </w:r>
      <w:r w:rsidRPr="000306ED">
        <w:rPr>
          <w:rFonts w:ascii="GHEA Grapalat" w:hAnsi="GHEA Grapalat"/>
        </w:rPr>
        <w:lastRenderedPageBreak/>
        <w:t xml:space="preserve">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0306ED">
        <w:rPr>
          <w:rFonts w:ascii="GHEA Grapalat" w:hAnsi="GHEA Grapalat"/>
        </w:rPr>
        <w:lastRenderedPageBreak/>
        <w:t>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76617C" w:rsidRPr="000B745C"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w:t>
      </w:r>
      <w:r w:rsidRPr="000B745C">
        <w:rPr>
          <w:rFonts w:ascii="GHEA Grapalat" w:hAnsi="GHEA Grapalat"/>
          <w:b/>
          <w:sz w:val="24"/>
          <w:szCs w:val="24"/>
        </w:rPr>
        <w:t>Приглашению на запрос котировок</w:t>
      </w:r>
      <w:r w:rsidRPr="000B745C">
        <w:rPr>
          <w:rFonts w:ascii="GHEA Grapalat" w:hAnsi="GHEA Grapalat" w:cs="Arial"/>
          <w:b/>
          <w:sz w:val="24"/>
          <w:szCs w:val="24"/>
        </w:rPr>
        <w:br/>
      </w:r>
      <w:r w:rsidRPr="000B745C">
        <w:rPr>
          <w:rFonts w:ascii="GHEA Grapalat" w:hAnsi="GHEA Grapalat"/>
          <w:b/>
          <w:sz w:val="24"/>
          <w:szCs w:val="24"/>
        </w:rPr>
        <w:t xml:space="preserve">под кодом </w:t>
      </w:r>
      <w:r w:rsidR="00A93EED" w:rsidRPr="000B745C">
        <w:rPr>
          <w:rFonts w:ascii="GHEA Grapalat" w:hAnsi="GHEA Grapalat"/>
          <w:b/>
          <w:sz w:val="22"/>
          <w:szCs w:val="22"/>
        </w:rPr>
        <w:t>«</w:t>
      </w:r>
      <w:r w:rsidR="00104958" w:rsidRPr="000B745C">
        <w:rPr>
          <w:rFonts w:ascii="GHEA Grapalat" w:hAnsi="GHEA Grapalat"/>
          <w:b/>
          <w:sz w:val="22"/>
          <w:szCs w:val="22"/>
        </w:rPr>
        <w:t>GHAPDzB-HVKAK-2022-46</w:t>
      </w:r>
      <w:r w:rsidR="00063EE9" w:rsidRPr="000B745C">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104958">
        <w:rPr>
          <w:rFonts w:ascii="GHEA Grapalat" w:hAnsi="GHEA Grapalat"/>
          <w:b/>
          <w:sz w:val="22"/>
          <w:szCs w:val="22"/>
        </w:rPr>
        <w:t>GHAPDzB-HVKAK-2022-46</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104958">
        <w:rPr>
          <w:rFonts w:ascii="GHEA Grapalat" w:hAnsi="GHEA Grapalat"/>
          <w:b/>
          <w:sz w:val="22"/>
          <w:szCs w:val="22"/>
        </w:rPr>
        <w:t>GHAPDzB-HVKAK-2022-46</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104958">
        <w:rPr>
          <w:rFonts w:ascii="GHEA Grapalat" w:hAnsi="GHEA Grapalat"/>
          <w:sz w:val="22"/>
          <w:szCs w:val="22"/>
        </w:rPr>
        <w:t>GHAPDzB-HVKAK-2022-46</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104958">
        <w:rPr>
          <w:rFonts w:ascii="GHEA Grapalat" w:hAnsi="GHEA Grapalat"/>
          <w:b/>
          <w:sz w:val="22"/>
          <w:szCs w:val="22"/>
        </w:rPr>
        <w:t>GHAPDzB-HVKAK-2022-46</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104958">
        <w:rPr>
          <w:rFonts w:ascii="GHEA Grapalat" w:hAnsi="GHEA Grapalat"/>
          <w:b/>
          <w:sz w:val="22"/>
          <w:szCs w:val="22"/>
        </w:rPr>
        <w:t>GHAPDzB-HVKAK-2022-46</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A0157" w:rsidRPr="00A13135" w:rsidRDefault="001A0157" w:rsidP="001A0157">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104958">
        <w:rPr>
          <w:rFonts w:ascii="GHEA Grapalat" w:hAnsi="GHEA Grapalat"/>
          <w:b/>
          <w:sz w:val="22"/>
          <w:szCs w:val="22"/>
        </w:rPr>
        <w:t>GHAPDzB-HVKAK-2022-46</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w:t>
      </w:r>
      <w:r w:rsidRPr="00B138F3">
        <w:rPr>
          <w:rFonts w:ascii="GHEA Grapalat" w:hAnsi="GHEA Grapalat"/>
        </w:rPr>
        <w:lastRenderedPageBreak/>
        <w:t xml:space="preserve">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w:t>
      </w:r>
      <w:r w:rsidRPr="00295D22">
        <w:rPr>
          <w:rFonts w:ascii="GHEA Grapalat" w:hAnsi="GHEA Grapalat"/>
          <w:b/>
        </w:rPr>
        <w:lastRenderedPageBreak/>
        <w:t xml:space="preserve">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BodyTextIndent"/>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BodyTextIndent"/>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AAF" w:rsidRDefault="00121AAF">
      <w:r>
        <w:separator/>
      </w:r>
    </w:p>
  </w:endnote>
  <w:endnote w:type="continuationSeparator" w:id="0">
    <w:p w:rsidR="00121AAF" w:rsidRDefault="00121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AAF" w:rsidRPr="00C861E9" w:rsidRDefault="00121AAF">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AAF" w:rsidRDefault="00121AAF">
      <w:r>
        <w:separator/>
      </w:r>
    </w:p>
  </w:footnote>
  <w:footnote w:type="continuationSeparator" w:id="0">
    <w:p w:rsidR="00121AAF" w:rsidRDefault="00121AAF">
      <w:r>
        <w:continuationSeparator/>
      </w:r>
    </w:p>
  </w:footnote>
  <w:footnote w:id="1">
    <w:p w:rsidR="00121AAF" w:rsidRPr="00A31673" w:rsidRDefault="00121AA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21AAF" w:rsidRPr="008416BA" w:rsidRDefault="00121AAF" w:rsidP="00586BC9">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21AAF" w:rsidRDefault="00121AAF" w:rsidP="006B3E56">
      <w:pPr>
        <w:jc w:val="both"/>
      </w:pPr>
    </w:p>
    <w:p w:rsidR="00121AAF" w:rsidRPr="008B70EB" w:rsidRDefault="00121AA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21AAF" w:rsidRPr="008B70EB" w:rsidRDefault="00121AAF"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121AAF" w:rsidRPr="008B70EB" w:rsidRDefault="00121AA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121AAF" w:rsidRDefault="00121AAF" w:rsidP="00637230">
      <w:pPr>
        <w:jc w:val="both"/>
        <w:rPr>
          <w:rFonts w:asciiTheme="minorHAnsi" w:hAnsiTheme="minorHAnsi"/>
          <w:lang w:val="af-ZA"/>
        </w:rPr>
      </w:pPr>
    </w:p>
  </w:footnote>
  <w:footnote w:id="3">
    <w:p w:rsidR="00121AAF" w:rsidRPr="00D3436F" w:rsidRDefault="00121AA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21AAF" w:rsidRPr="00D3436F" w:rsidRDefault="00121AAF">
      <w:pPr>
        <w:pStyle w:val="FootnoteText"/>
        <w:rPr>
          <w:lang w:val="es-ES"/>
        </w:rPr>
      </w:pPr>
    </w:p>
  </w:footnote>
  <w:footnote w:id="4">
    <w:p w:rsidR="00121AAF" w:rsidRPr="008842CE" w:rsidRDefault="00121AAF" w:rsidP="003D2FE2">
      <w:pPr>
        <w:pStyle w:val="FootnoteText"/>
        <w:jc w:val="both"/>
      </w:pPr>
    </w:p>
  </w:footnote>
  <w:footnote w:id="5">
    <w:p w:rsidR="00121AAF" w:rsidRPr="008842CE" w:rsidRDefault="00121AAF" w:rsidP="000A214C">
      <w:pPr>
        <w:pStyle w:val="FootnoteText"/>
        <w:jc w:val="both"/>
      </w:pPr>
    </w:p>
  </w:footnote>
  <w:footnote w:id="6">
    <w:p w:rsidR="00121AAF" w:rsidRDefault="00121AAF" w:rsidP="00D3436F">
      <w:pPr>
        <w:pStyle w:val="FootnoteText"/>
        <w:widowControl w:val="0"/>
        <w:jc w:val="both"/>
        <w:rPr>
          <w:ins w:id="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121AAF" w:rsidRPr="00F21C0D" w:rsidRDefault="00121AAF" w:rsidP="00D3436F">
      <w:pPr>
        <w:pStyle w:val="FootnoteText"/>
        <w:widowControl w:val="0"/>
        <w:jc w:val="both"/>
        <w:rPr>
          <w:lang w:val="hy-AM"/>
        </w:rPr>
      </w:pPr>
    </w:p>
  </w:footnote>
  <w:footnote w:id="7">
    <w:p w:rsidR="00121AAF" w:rsidRPr="00D3436F" w:rsidRDefault="00121AA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121AAF" w:rsidRPr="008842CE" w:rsidRDefault="00121AA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21AAF" w:rsidRPr="00D3436F" w:rsidRDefault="00121AAF">
      <w:pPr>
        <w:pStyle w:val="FootnoteText"/>
        <w:rPr>
          <w:lang w:val="hy-AM"/>
        </w:rPr>
      </w:pPr>
    </w:p>
  </w:footnote>
  <w:footnote w:id="9">
    <w:p w:rsidR="00121AAF" w:rsidRPr="00E861BF" w:rsidRDefault="00121AA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7E2"/>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45C"/>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958"/>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1AAF"/>
    <w:rsid w:val="00122FC9"/>
    <w:rsid w:val="00123294"/>
    <w:rsid w:val="001235E7"/>
    <w:rsid w:val="00123F5E"/>
    <w:rsid w:val="00124461"/>
    <w:rsid w:val="00124A2A"/>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4BD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010"/>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679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531"/>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0E95"/>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50"/>
    <w:rsid w:val="00C527F9"/>
    <w:rsid w:val="00C53926"/>
    <w:rsid w:val="00C53D1C"/>
    <w:rsid w:val="00C54730"/>
    <w:rsid w:val="00C54B53"/>
    <w:rsid w:val="00C54CEE"/>
    <w:rsid w:val="00C5588A"/>
    <w:rsid w:val="00C56BBA"/>
    <w:rsid w:val="00C57D7E"/>
    <w:rsid w:val="00C57E5B"/>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1B9"/>
    <w:rsid w:val="00CC0326"/>
    <w:rsid w:val="00CC06A8"/>
    <w:rsid w:val="00CC0A8D"/>
    <w:rsid w:val="00CC3097"/>
    <w:rsid w:val="00CC3BAC"/>
    <w:rsid w:val="00CC518E"/>
    <w:rsid w:val="00CC6362"/>
    <w:rsid w:val="00CC69D0"/>
    <w:rsid w:val="00CC73F0"/>
    <w:rsid w:val="00CC7FFA"/>
    <w:rsid w:val="00CD01CC"/>
    <w:rsid w:val="00CD043A"/>
    <w:rsid w:val="00CD055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17AC"/>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A63"/>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6FEB5-B7F4-4BA1-89DE-8D2E6064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64</Pages>
  <Words>15940</Words>
  <Characters>115568</Characters>
  <Application>Microsoft Office Word</Application>
  <DocSecurity>0</DocSecurity>
  <Lines>963</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997</cp:revision>
  <cp:lastPrinted>2018-02-16T07:12:00Z</cp:lastPrinted>
  <dcterms:created xsi:type="dcterms:W3CDTF">2019-10-28T07:04:00Z</dcterms:created>
  <dcterms:modified xsi:type="dcterms:W3CDTF">2022-04-26T08:14:00Z</dcterms:modified>
</cp:coreProperties>
</file>